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8AF21" w14:textId="48466537" w:rsidR="00B95F9F" w:rsidRDefault="00B95F9F" w:rsidP="008A66B3">
      <w:pPr>
        <w:pStyle w:val="NRCINSPECTIONMANUAL"/>
        <w:rPr>
          <w:szCs w:val="20"/>
        </w:rPr>
      </w:pPr>
      <w:r>
        <w:tab/>
      </w:r>
      <w:r w:rsidRPr="008A66B3">
        <w:rPr>
          <w:b/>
          <w:bCs/>
          <w:sz w:val="38"/>
          <w:szCs w:val="38"/>
        </w:rPr>
        <w:t>NRC INSPECTION MANUAL</w:t>
      </w:r>
      <w:r>
        <w:tab/>
      </w:r>
      <w:r w:rsidRPr="00175B8A">
        <w:rPr>
          <w:szCs w:val="20"/>
        </w:rPr>
        <w:t>I</w:t>
      </w:r>
      <w:r>
        <w:rPr>
          <w:szCs w:val="20"/>
        </w:rPr>
        <w:t>RAB</w:t>
      </w:r>
    </w:p>
    <w:p w14:paraId="43C6CC43" w14:textId="4803B178" w:rsidR="00B95F9F" w:rsidRPr="008A66B3" w:rsidRDefault="00B95F9F" w:rsidP="008A66B3">
      <w:pPr>
        <w:pStyle w:val="IMCIP"/>
      </w:pPr>
      <w:r w:rsidRPr="008A66B3">
        <w:t>INSPECTION MANUAL CHAPTER 0612</w:t>
      </w:r>
    </w:p>
    <w:p w14:paraId="001D9BF6" w14:textId="47BA57BD" w:rsidR="0062051C" w:rsidRDefault="00B966AA" w:rsidP="00B82D9A">
      <w:pPr>
        <w:pStyle w:val="Title"/>
      </w:pPr>
      <w:r>
        <w:t>ISSUE SCREENING</w:t>
      </w:r>
    </w:p>
    <w:p w14:paraId="1B207E31" w14:textId="2805E4DF" w:rsidR="00BB10B5" w:rsidRDefault="00B966AA" w:rsidP="00A13204">
      <w:pPr>
        <w:pStyle w:val="EffectiveDate"/>
        <w:sectPr w:rsidR="00BB10B5" w:rsidSect="00BB10B5">
          <w:footerReference w:type="even" r:id="rId10"/>
          <w:footerReference w:type="first" r:id="rId11"/>
          <w:type w:val="continuous"/>
          <w:pgSz w:w="12240" w:h="15840"/>
          <w:pgMar w:top="1440" w:right="1440" w:bottom="1440" w:left="1440" w:header="720" w:footer="719" w:gutter="0"/>
          <w:pgNumType w:fmt="lowerRoman" w:start="1"/>
          <w:cols w:space="720"/>
          <w:docGrid w:linePitch="299"/>
        </w:sectPr>
      </w:pPr>
      <w:r>
        <w:t xml:space="preserve">Effective Date: </w:t>
      </w:r>
      <w:r w:rsidR="007A0DD2">
        <w:t xml:space="preserve"> 08/0</w:t>
      </w:r>
      <w:r w:rsidR="00523E51">
        <w:t>9</w:t>
      </w:r>
      <w:r w:rsidR="007A0DD2">
        <w:t>/2023</w:t>
      </w:r>
    </w:p>
    <w:p w14:paraId="001D9BF9" w14:textId="0612D275" w:rsidR="0062051C" w:rsidRDefault="0062051C" w:rsidP="00861C11">
      <w:pPr>
        <w:tabs>
          <w:tab w:val="left" w:pos="8820"/>
          <w:tab w:val="left" w:pos="8910"/>
          <w:tab w:val="left" w:pos="9090"/>
          <w:tab w:val="left" w:pos="9360"/>
        </w:tabs>
        <w:spacing w:line="259" w:lineRule="auto"/>
      </w:pPr>
    </w:p>
    <w:sdt>
      <w:sdtPr>
        <w:rPr>
          <w:rFonts w:eastAsia="Arial" w:cs="Arial"/>
          <w:caps w:val="0"/>
          <w:color w:val="000000"/>
          <w:szCs w:val="22"/>
        </w:rPr>
        <w:id w:val="2091805541"/>
        <w:docPartObj>
          <w:docPartGallery w:val="Table of Contents"/>
          <w:docPartUnique/>
        </w:docPartObj>
      </w:sdtPr>
      <w:sdtEndPr>
        <w:rPr>
          <w:rFonts w:eastAsiaTheme="minorHAnsi"/>
          <w:noProof/>
          <w:color w:val="auto"/>
        </w:rPr>
      </w:sdtEndPr>
      <w:sdtContent>
        <w:p w14:paraId="24D7A2C9" w14:textId="3DB75C28" w:rsidR="00D40CAD" w:rsidRDefault="00D40CAD">
          <w:pPr>
            <w:pStyle w:val="TOCHeading"/>
          </w:pPr>
          <w:r>
            <w:t>Table of Contents</w:t>
          </w:r>
        </w:p>
        <w:p w14:paraId="2DAE4C88" w14:textId="5000A592" w:rsidR="00D40CAD" w:rsidRDefault="00D40CAD" w:rsidP="00D61A6D">
          <w:pPr>
            <w:pStyle w:val="TOC1"/>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129615942" w:history="1">
            <w:r w:rsidRPr="0015552A">
              <w:rPr>
                <w:rStyle w:val="Hyperlink"/>
                <w:noProof/>
              </w:rPr>
              <w:t>0612-01</w:t>
            </w:r>
            <w:r>
              <w:rPr>
                <w:rFonts w:asciiTheme="minorHAnsi" w:eastAsiaTheme="minorEastAsia" w:hAnsiTheme="minorHAnsi" w:cstheme="minorBidi"/>
                <w:noProof/>
                <w:color w:val="auto"/>
              </w:rPr>
              <w:tab/>
            </w:r>
            <w:r w:rsidRPr="0015552A">
              <w:rPr>
                <w:rStyle w:val="Hyperlink"/>
                <w:noProof/>
              </w:rPr>
              <w:t>PURPOSE</w:t>
            </w:r>
            <w:r>
              <w:rPr>
                <w:noProof/>
                <w:webHidden/>
              </w:rPr>
              <w:tab/>
            </w:r>
            <w:r>
              <w:rPr>
                <w:noProof/>
                <w:webHidden/>
              </w:rPr>
              <w:fldChar w:fldCharType="begin"/>
            </w:r>
            <w:r>
              <w:rPr>
                <w:noProof/>
                <w:webHidden/>
              </w:rPr>
              <w:instrText xml:space="preserve"> PAGEREF _Toc129615942 \h </w:instrText>
            </w:r>
            <w:r>
              <w:rPr>
                <w:noProof/>
                <w:webHidden/>
              </w:rPr>
            </w:r>
            <w:r>
              <w:rPr>
                <w:noProof/>
                <w:webHidden/>
              </w:rPr>
              <w:fldChar w:fldCharType="separate"/>
            </w:r>
            <w:r w:rsidR="008B0B64">
              <w:rPr>
                <w:noProof/>
                <w:webHidden/>
              </w:rPr>
              <w:t>1</w:t>
            </w:r>
            <w:r>
              <w:rPr>
                <w:noProof/>
                <w:webHidden/>
              </w:rPr>
              <w:fldChar w:fldCharType="end"/>
            </w:r>
          </w:hyperlink>
        </w:p>
        <w:p w14:paraId="12BAD3A7" w14:textId="2264EC03" w:rsidR="00D40CAD" w:rsidRDefault="00000000" w:rsidP="00D61A6D">
          <w:pPr>
            <w:pStyle w:val="TOC1"/>
            <w:rPr>
              <w:rFonts w:asciiTheme="minorHAnsi" w:eastAsiaTheme="minorEastAsia" w:hAnsiTheme="minorHAnsi" w:cstheme="minorBidi"/>
              <w:noProof/>
              <w:color w:val="auto"/>
            </w:rPr>
          </w:pPr>
          <w:hyperlink w:anchor="_Toc129615943" w:history="1">
            <w:r w:rsidR="00D40CAD" w:rsidRPr="0015552A">
              <w:rPr>
                <w:rStyle w:val="Hyperlink"/>
                <w:noProof/>
              </w:rPr>
              <w:t>0612-02</w:t>
            </w:r>
            <w:r w:rsidR="00D40CAD">
              <w:rPr>
                <w:rFonts w:asciiTheme="minorHAnsi" w:eastAsiaTheme="minorEastAsia" w:hAnsiTheme="minorHAnsi" w:cstheme="minorBidi"/>
                <w:noProof/>
                <w:color w:val="auto"/>
              </w:rPr>
              <w:tab/>
            </w:r>
            <w:r w:rsidR="00D40CAD" w:rsidRPr="0015552A">
              <w:rPr>
                <w:rStyle w:val="Hyperlink"/>
                <w:noProof/>
              </w:rPr>
              <w:t>OBJECTIVES</w:t>
            </w:r>
            <w:r w:rsidR="00D40CAD">
              <w:rPr>
                <w:noProof/>
                <w:webHidden/>
              </w:rPr>
              <w:tab/>
            </w:r>
            <w:r w:rsidR="00D40CAD">
              <w:rPr>
                <w:noProof/>
                <w:webHidden/>
              </w:rPr>
              <w:fldChar w:fldCharType="begin"/>
            </w:r>
            <w:r w:rsidR="00D40CAD">
              <w:rPr>
                <w:noProof/>
                <w:webHidden/>
              </w:rPr>
              <w:instrText xml:space="preserve"> PAGEREF _Toc129615943 \h </w:instrText>
            </w:r>
            <w:r w:rsidR="00D40CAD">
              <w:rPr>
                <w:noProof/>
                <w:webHidden/>
              </w:rPr>
            </w:r>
            <w:r w:rsidR="00D40CAD">
              <w:rPr>
                <w:noProof/>
                <w:webHidden/>
              </w:rPr>
              <w:fldChar w:fldCharType="separate"/>
            </w:r>
            <w:r w:rsidR="008B0B64">
              <w:rPr>
                <w:noProof/>
                <w:webHidden/>
              </w:rPr>
              <w:t>1</w:t>
            </w:r>
            <w:r w:rsidR="00D40CAD">
              <w:rPr>
                <w:noProof/>
                <w:webHidden/>
              </w:rPr>
              <w:fldChar w:fldCharType="end"/>
            </w:r>
          </w:hyperlink>
        </w:p>
        <w:p w14:paraId="245663C5" w14:textId="152CAADF" w:rsidR="00D40CAD" w:rsidRDefault="00000000" w:rsidP="00D61A6D">
          <w:pPr>
            <w:pStyle w:val="TOC1"/>
            <w:rPr>
              <w:rFonts w:asciiTheme="minorHAnsi" w:eastAsiaTheme="minorEastAsia" w:hAnsiTheme="minorHAnsi" w:cstheme="minorBidi"/>
              <w:noProof/>
              <w:color w:val="auto"/>
            </w:rPr>
          </w:pPr>
          <w:hyperlink w:anchor="_Toc129615944" w:history="1">
            <w:r w:rsidR="00D40CAD" w:rsidRPr="0015552A">
              <w:rPr>
                <w:rStyle w:val="Hyperlink"/>
                <w:noProof/>
              </w:rPr>
              <w:t>0612-03</w:t>
            </w:r>
            <w:r w:rsidR="00D40CAD">
              <w:rPr>
                <w:rFonts w:asciiTheme="minorHAnsi" w:eastAsiaTheme="minorEastAsia" w:hAnsiTheme="minorHAnsi" w:cstheme="minorBidi"/>
                <w:noProof/>
                <w:color w:val="auto"/>
              </w:rPr>
              <w:tab/>
            </w:r>
            <w:r w:rsidR="00D40CAD" w:rsidRPr="0015552A">
              <w:rPr>
                <w:rStyle w:val="Hyperlink"/>
                <w:noProof/>
              </w:rPr>
              <w:t>DEFINITIONS</w:t>
            </w:r>
            <w:r w:rsidR="00D40CAD">
              <w:rPr>
                <w:noProof/>
                <w:webHidden/>
              </w:rPr>
              <w:tab/>
            </w:r>
            <w:r w:rsidR="00D40CAD">
              <w:rPr>
                <w:noProof/>
                <w:webHidden/>
              </w:rPr>
              <w:fldChar w:fldCharType="begin"/>
            </w:r>
            <w:r w:rsidR="00D40CAD">
              <w:rPr>
                <w:noProof/>
                <w:webHidden/>
              </w:rPr>
              <w:instrText xml:space="preserve"> PAGEREF _Toc129615944 \h </w:instrText>
            </w:r>
            <w:r w:rsidR="00D40CAD">
              <w:rPr>
                <w:noProof/>
                <w:webHidden/>
              </w:rPr>
            </w:r>
            <w:r w:rsidR="00D40CAD">
              <w:rPr>
                <w:noProof/>
                <w:webHidden/>
              </w:rPr>
              <w:fldChar w:fldCharType="separate"/>
            </w:r>
            <w:r w:rsidR="008B0B64">
              <w:rPr>
                <w:noProof/>
                <w:webHidden/>
              </w:rPr>
              <w:t>1</w:t>
            </w:r>
            <w:r w:rsidR="00D40CAD">
              <w:rPr>
                <w:noProof/>
                <w:webHidden/>
              </w:rPr>
              <w:fldChar w:fldCharType="end"/>
            </w:r>
          </w:hyperlink>
        </w:p>
        <w:p w14:paraId="213E3597" w14:textId="1EEC399F" w:rsidR="00D40CAD" w:rsidRDefault="00000000" w:rsidP="00D40CAD">
          <w:pPr>
            <w:pStyle w:val="TOC2"/>
            <w:rPr>
              <w:rFonts w:cstheme="minorBidi"/>
              <w:noProof/>
            </w:rPr>
          </w:pPr>
          <w:hyperlink w:anchor="_Toc129615945" w:history="1">
            <w:r w:rsidR="00D40CAD" w:rsidRPr="0015552A">
              <w:rPr>
                <w:rStyle w:val="Hyperlink"/>
                <w:noProof/>
              </w:rPr>
              <w:t>03.01</w:t>
            </w:r>
            <w:r w:rsidR="00D40CAD">
              <w:rPr>
                <w:rFonts w:cstheme="minorBidi"/>
                <w:noProof/>
              </w:rPr>
              <w:tab/>
            </w:r>
            <w:r w:rsidR="00D40CAD" w:rsidRPr="0015552A">
              <w:rPr>
                <w:rStyle w:val="Hyperlink"/>
                <w:noProof/>
              </w:rPr>
              <w:t>Apparent Violation (AV).</w:t>
            </w:r>
            <w:r w:rsidR="00D40CAD">
              <w:rPr>
                <w:noProof/>
                <w:webHidden/>
              </w:rPr>
              <w:tab/>
            </w:r>
            <w:r w:rsidR="00D40CAD">
              <w:rPr>
                <w:noProof/>
                <w:webHidden/>
              </w:rPr>
              <w:fldChar w:fldCharType="begin"/>
            </w:r>
            <w:r w:rsidR="00D40CAD">
              <w:rPr>
                <w:noProof/>
                <w:webHidden/>
              </w:rPr>
              <w:instrText xml:space="preserve"> PAGEREF _Toc129615945 \h </w:instrText>
            </w:r>
            <w:r w:rsidR="00D40CAD">
              <w:rPr>
                <w:noProof/>
                <w:webHidden/>
              </w:rPr>
            </w:r>
            <w:r w:rsidR="00D40CAD">
              <w:rPr>
                <w:noProof/>
                <w:webHidden/>
              </w:rPr>
              <w:fldChar w:fldCharType="separate"/>
            </w:r>
            <w:r w:rsidR="008B0B64">
              <w:rPr>
                <w:noProof/>
                <w:webHidden/>
              </w:rPr>
              <w:t>1</w:t>
            </w:r>
            <w:r w:rsidR="00D40CAD">
              <w:rPr>
                <w:noProof/>
                <w:webHidden/>
              </w:rPr>
              <w:fldChar w:fldCharType="end"/>
            </w:r>
          </w:hyperlink>
        </w:p>
        <w:p w14:paraId="6A9A9E18" w14:textId="2DE0C97E" w:rsidR="00D40CAD" w:rsidRDefault="00000000" w:rsidP="00D40CAD">
          <w:pPr>
            <w:pStyle w:val="TOC2"/>
            <w:rPr>
              <w:rFonts w:cstheme="minorBidi"/>
              <w:noProof/>
            </w:rPr>
          </w:pPr>
          <w:hyperlink w:anchor="_Toc129615946" w:history="1">
            <w:r w:rsidR="00D40CAD" w:rsidRPr="0015552A">
              <w:rPr>
                <w:rStyle w:val="Hyperlink"/>
                <w:noProof/>
              </w:rPr>
              <w:t>03.02</w:t>
            </w:r>
            <w:r w:rsidR="00D40CAD">
              <w:rPr>
                <w:rFonts w:cstheme="minorBidi"/>
                <w:noProof/>
              </w:rPr>
              <w:tab/>
            </w:r>
            <w:r w:rsidR="00D40CAD" w:rsidRPr="0015552A">
              <w:rPr>
                <w:rStyle w:val="Hyperlink"/>
                <w:noProof/>
              </w:rPr>
              <w:t>Cross-Cutting Aspect (CCA).</w:t>
            </w:r>
            <w:r w:rsidR="00D40CAD">
              <w:rPr>
                <w:noProof/>
                <w:webHidden/>
              </w:rPr>
              <w:tab/>
            </w:r>
            <w:r w:rsidR="00D40CAD">
              <w:rPr>
                <w:noProof/>
                <w:webHidden/>
              </w:rPr>
              <w:fldChar w:fldCharType="begin"/>
            </w:r>
            <w:r w:rsidR="00D40CAD">
              <w:rPr>
                <w:noProof/>
                <w:webHidden/>
              </w:rPr>
              <w:instrText xml:space="preserve"> PAGEREF _Toc129615946 \h </w:instrText>
            </w:r>
            <w:r w:rsidR="00D40CAD">
              <w:rPr>
                <w:noProof/>
                <w:webHidden/>
              </w:rPr>
            </w:r>
            <w:r w:rsidR="00D40CAD">
              <w:rPr>
                <w:noProof/>
                <w:webHidden/>
              </w:rPr>
              <w:fldChar w:fldCharType="separate"/>
            </w:r>
            <w:r w:rsidR="008B0B64">
              <w:rPr>
                <w:noProof/>
                <w:webHidden/>
              </w:rPr>
              <w:t>1</w:t>
            </w:r>
            <w:r w:rsidR="00D40CAD">
              <w:rPr>
                <w:noProof/>
                <w:webHidden/>
              </w:rPr>
              <w:fldChar w:fldCharType="end"/>
            </w:r>
          </w:hyperlink>
        </w:p>
        <w:p w14:paraId="48B0006B" w14:textId="429EA02E" w:rsidR="00D40CAD" w:rsidRDefault="00000000" w:rsidP="00D40CAD">
          <w:pPr>
            <w:pStyle w:val="TOC2"/>
            <w:rPr>
              <w:rFonts w:cstheme="minorBidi"/>
              <w:noProof/>
            </w:rPr>
          </w:pPr>
          <w:hyperlink w:anchor="_Toc129615947" w:history="1">
            <w:r w:rsidR="00D40CAD" w:rsidRPr="0015552A">
              <w:rPr>
                <w:rStyle w:val="Hyperlink"/>
                <w:noProof/>
              </w:rPr>
              <w:t>03.03</w:t>
            </w:r>
            <w:r w:rsidR="00D40CAD">
              <w:rPr>
                <w:rFonts w:cstheme="minorBidi"/>
                <w:noProof/>
              </w:rPr>
              <w:tab/>
            </w:r>
            <w:r w:rsidR="00D40CAD" w:rsidRPr="0015552A">
              <w:rPr>
                <w:rStyle w:val="Hyperlink"/>
                <w:noProof/>
              </w:rPr>
              <w:t>Finding.</w:t>
            </w:r>
            <w:r w:rsidR="00D40CAD">
              <w:rPr>
                <w:noProof/>
                <w:webHidden/>
              </w:rPr>
              <w:tab/>
            </w:r>
            <w:r w:rsidR="00D40CAD">
              <w:rPr>
                <w:noProof/>
                <w:webHidden/>
              </w:rPr>
              <w:fldChar w:fldCharType="begin"/>
            </w:r>
            <w:r w:rsidR="00D40CAD">
              <w:rPr>
                <w:noProof/>
                <w:webHidden/>
              </w:rPr>
              <w:instrText xml:space="preserve"> PAGEREF _Toc129615947 \h </w:instrText>
            </w:r>
            <w:r w:rsidR="00D40CAD">
              <w:rPr>
                <w:noProof/>
                <w:webHidden/>
              </w:rPr>
            </w:r>
            <w:r w:rsidR="00D40CAD">
              <w:rPr>
                <w:noProof/>
                <w:webHidden/>
              </w:rPr>
              <w:fldChar w:fldCharType="separate"/>
            </w:r>
            <w:r w:rsidR="008B0B64">
              <w:rPr>
                <w:noProof/>
                <w:webHidden/>
              </w:rPr>
              <w:t>1</w:t>
            </w:r>
            <w:r w:rsidR="00D40CAD">
              <w:rPr>
                <w:noProof/>
                <w:webHidden/>
              </w:rPr>
              <w:fldChar w:fldCharType="end"/>
            </w:r>
          </w:hyperlink>
        </w:p>
        <w:p w14:paraId="230CF2D2" w14:textId="54F0CFBF" w:rsidR="00D40CAD" w:rsidRDefault="00000000" w:rsidP="00D40CAD">
          <w:pPr>
            <w:pStyle w:val="TOC2"/>
            <w:rPr>
              <w:rFonts w:cstheme="minorBidi"/>
              <w:noProof/>
            </w:rPr>
          </w:pPr>
          <w:hyperlink w:anchor="_Toc129615948" w:history="1">
            <w:r w:rsidR="00D40CAD" w:rsidRPr="0015552A">
              <w:rPr>
                <w:rStyle w:val="Hyperlink"/>
                <w:noProof/>
              </w:rPr>
              <w:t>03.04</w:t>
            </w:r>
            <w:r w:rsidR="00D40CAD">
              <w:rPr>
                <w:rFonts w:cstheme="minorBidi"/>
                <w:noProof/>
              </w:rPr>
              <w:tab/>
            </w:r>
            <w:r w:rsidR="00D40CAD" w:rsidRPr="0015552A">
              <w:rPr>
                <w:rStyle w:val="Hyperlink"/>
                <w:noProof/>
              </w:rPr>
              <w:t>Issue of Concern.</w:t>
            </w:r>
            <w:r w:rsidR="00D40CAD">
              <w:rPr>
                <w:noProof/>
                <w:webHidden/>
              </w:rPr>
              <w:tab/>
            </w:r>
            <w:r w:rsidR="00D40CAD">
              <w:rPr>
                <w:noProof/>
                <w:webHidden/>
              </w:rPr>
              <w:fldChar w:fldCharType="begin"/>
            </w:r>
            <w:r w:rsidR="00D40CAD">
              <w:rPr>
                <w:noProof/>
                <w:webHidden/>
              </w:rPr>
              <w:instrText xml:space="preserve"> PAGEREF _Toc129615948 \h </w:instrText>
            </w:r>
            <w:r w:rsidR="00D40CAD">
              <w:rPr>
                <w:noProof/>
                <w:webHidden/>
              </w:rPr>
            </w:r>
            <w:r w:rsidR="00D40CAD">
              <w:rPr>
                <w:noProof/>
                <w:webHidden/>
              </w:rPr>
              <w:fldChar w:fldCharType="separate"/>
            </w:r>
            <w:r w:rsidR="008B0B64">
              <w:rPr>
                <w:noProof/>
                <w:webHidden/>
              </w:rPr>
              <w:t>1</w:t>
            </w:r>
            <w:r w:rsidR="00D40CAD">
              <w:rPr>
                <w:noProof/>
                <w:webHidden/>
              </w:rPr>
              <w:fldChar w:fldCharType="end"/>
            </w:r>
          </w:hyperlink>
        </w:p>
        <w:p w14:paraId="42CC35FC" w14:textId="612656E3" w:rsidR="00D40CAD" w:rsidRDefault="00000000" w:rsidP="00D40CAD">
          <w:pPr>
            <w:pStyle w:val="TOC2"/>
            <w:rPr>
              <w:rFonts w:cstheme="minorBidi"/>
              <w:noProof/>
            </w:rPr>
          </w:pPr>
          <w:hyperlink w:anchor="_Toc129615949" w:history="1">
            <w:r w:rsidR="00D40CAD" w:rsidRPr="0015552A">
              <w:rPr>
                <w:rStyle w:val="Hyperlink"/>
                <w:noProof/>
              </w:rPr>
              <w:t>03.05</w:t>
            </w:r>
            <w:r w:rsidR="00D40CAD">
              <w:rPr>
                <w:rFonts w:cstheme="minorBidi"/>
                <w:noProof/>
              </w:rPr>
              <w:tab/>
            </w:r>
            <w:r w:rsidR="00D40CAD" w:rsidRPr="0015552A">
              <w:rPr>
                <w:rStyle w:val="Hyperlink"/>
                <w:noProof/>
              </w:rPr>
              <w:t>Licensee-Identified.</w:t>
            </w:r>
            <w:r w:rsidR="00D40CAD">
              <w:rPr>
                <w:noProof/>
                <w:webHidden/>
              </w:rPr>
              <w:tab/>
            </w:r>
            <w:r w:rsidR="00D40CAD">
              <w:rPr>
                <w:noProof/>
                <w:webHidden/>
              </w:rPr>
              <w:fldChar w:fldCharType="begin"/>
            </w:r>
            <w:r w:rsidR="00D40CAD">
              <w:rPr>
                <w:noProof/>
                <w:webHidden/>
              </w:rPr>
              <w:instrText xml:space="preserve"> PAGEREF _Toc129615949 \h </w:instrText>
            </w:r>
            <w:r w:rsidR="00D40CAD">
              <w:rPr>
                <w:noProof/>
                <w:webHidden/>
              </w:rPr>
            </w:r>
            <w:r w:rsidR="00D40CAD">
              <w:rPr>
                <w:noProof/>
                <w:webHidden/>
              </w:rPr>
              <w:fldChar w:fldCharType="separate"/>
            </w:r>
            <w:r w:rsidR="008B0B64">
              <w:rPr>
                <w:noProof/>
                <w:webHidden/>
              </w:rPr>
              <w:t>1</w:t>
            </w:r>
            <w:r w:rsidR="00D40CAD">
              <w:rPr>
                <w:noProof/>
                <w:webHidden/>
              </w:rPr>
              <w:fldChar w:fldCharType="end"/>
            </w:r>
          </w:hyperlink>
        </w:p>
        <w:p w14:paraId="2F3FDA44" w14:textId="0B76C2EF" w:rsidR="00D40CAD" w:rsidRDefault="00000000" w:rsidP="00D40CAD">
          <w:pPr>
            <w:pStyle w:val="TOC2"/>
            <w:rPr>
              <w:rFonts w:cstheme="minorBidi"/>
              <w:noProof/>
            </w:rPr>
          </w:pPr>
          <w:hyperlink w:anchor="_Toc129615950" w:history="1">
            <w:r w:rsidR="00D40CAD" w:rsidRPr="0015552A">
              <w:rPr>
                <w:rStyle w:val="Hyperlink"/>
                <w:noProof/>
              </w:rPr>
              <w:t>03.06</w:t>
            </w:r>
            <w:r w:rsidR="00D40CAD">
              <w:rPr>
                <w:rFonts w:cstheme="minorBidi"/>
                <w:noProof/>
              </w:rPr>
              <w:tab/>
            </w:r>
            <w:r w:rsidR="00D40CAD" w:rsidRPr="0015552A">
              <w:rPr>
                <w:rStyle w:val="Hyperlink"/>
                <w:noProof/>
              </w:rPr>
              <w:t>Minor Violation.</w:t>
            </w:r>
            <w:r w:rsidR="00D40CAD">
              <w:rPr>
                <w:noProof/>
                <w:webHidden/>
              </w:rPr>
              <w:tab/>
            </w:r>
            <w:r w:rsidR="00D40CAD">
              <w:rPr>
                <w:noProof/>
                <w:webHidden/>
              </w:rPr>
              <w:fldChar w:fldCharType="begin"/>
            </w:r>
            <w:r w:rsidR="00D40CAD">
              <w:rPr>
                <w:noProof/>
                <w:webHidden/>
              </w:rPr>
              <w:instrText xml:space="preserve"> PAGEREF _Toc129615950 \h </w:instrText>
            </w:r>
            <w:r w:rsidR="00D40CAD">
              <w:rPr>
                <w:noProof/>
                <w:webHidden/>
              </w:rPr>
            </w:r>
            <w:r w:rsidR="00D40CAD">
              <w:rPr>
                <w:noProof/>
                <w:webHidden/>
              </w:rPr>
              <w:fldChar w:fldCharType="separate"/>
            </w:r>
            <w:r w:rsidR="008B0B64">
              <w:rPr>
                <w:noProof/>
                <w:webHidden/>
              </w:rPr>
              <w:t>2</w:t>
            </w:r>
            <w:r w:rsidR="00D40CAD">
              <w:rPr>
                <w:noProof/>
                <w:webHidden/>
              </w:rPr>
              <w:fldChar w:fldCharType="end"/>
            </w:r>
          </w:hyperlink>
        </w:p>
        <w:p w14:paraId="3FA534C0" w14:textId="425871D0" w:rsidR="00D40CAD" w:rsidRDefault="00000000" w:rsidP="00D40CAD">
          <w:pPr>
            <w:pStyle w:val="TOC2"/>
            <w:rPr>
              <w:rFonts w:cstheme="minorBidi"/>
              <w:noProof/>
            </w:rPr>
          </w:pPr>
          <w:hyperlink w:anchor="_Toc129615951" w:history="1">
            <w:r w:rsidR="00D40CAD" w:rsidRPr="0015552A">
              <w:rPr>
                <w:rStyle w:val="Hyperlink"/>
                <w:noProof/>
              </w:rPr>
              <w:t>03.07</w:t>
            </w:r>
            <w:r w:rsidR="00D40CAD">
              <w:rPr>
                <w:rFonts w:cstheme="minorBidi"/>
                <w:noProof/>
              </w:rPr>
              <w:tab/>
            </w:r>
            <w:r w:rsidR="00D40CAD" w:rsidRPr="0015552A">
              <w:rPr>
                <w:rStyle w:val="Hyperlink"/>
                <w:noProof/>
              </w:rPr>
              <w:t>Non-Cited Violation (NCV)</w:t>
            </w:r>
            <w:r w:rsidR="00D40CAD">
              <w:rPr>
                <w:noProof/>
                <w:webHidden/>
              </w:rPr>
              <w:tab/>
            </w:r>
            <w:r w:rsidR="00D40CAD">
              <w:rPr>
                <w:noProof/>
                <w:webHidden/>
              </w:rPr>
              <w:fldChar w:fldCharType="begin"/>
            </w:r>
            <w:r w:rsidR="00D40CAD">
              <w:rPr>
                <w:noProof/>
                <w:webHidden/>
              </w:rPr>
              <w:instrText xml:space="preserve"> PAGEREF _Toc129615951 \h </w:instrText>
            </w:r>
            <w:r w:rsidR="00D40CAD">
              <w:rPr>
                <w:noProof/>
                <w:webHidden/>
              </w:rPr>
            </w:r>
            <w:r w:rsidR="00D40CAD">
              <w:rPr>
                <w:noProof/>
                <w:webHidden/>
              </w:rPr>
              <w:fldChar w:fldCharType="separate"/>
            </w:r>
            <w:r w:rsidR="008B0B64">
              <w:rPr>
                <w:noProof/>
                <w:webHidden/>
              </w:rPr>
              <w:t>2</w:t>
            </w:r>
            <w:r w:rsidR="00D40CAD">
              <w:rPr>
                <w:noProof/>
                <w:webHidden/>
              </w:rPr>
              <w:fldChar w:fldCharType="end"/>
            </w:r>
          </w:hyperlink>
        </w:p>
        <w:p w14:paraId="3FE57F9E" w14:textId="3B7A741C" w:rsidR="00D40CAD" w:rsidRDefault="00000000" w:rsidP="00D40CAD">
          <w:pPr>
            <w:pStyle w:val="TOC2"/>
            <w:rPr>
              <w:rFonts w:cstheme="minorBidi"/>
              <w:noProof/>
            </w:rPr>
          </w:pPr>
          <w:hyperlink w:anchor="_Toc129615952" w:history="1">
            <w:r w:rsidR="00D40CAD" w:rsidRPr="0015552A">
              <w:rPr>
                <w:rStyle w:val="Hyperlink"/>
                <w:noProof/>
              </w:rPr>
              <w:t>03.08</w:t>
            </w:r>
            <w:r w:rsidR="00D40CAD">
              <w:rPr>
                <w:rFonts w:cstheme="minorBidi"/>
                <w:noProof/>
              </w:rPr>
              <w:tab/>
            </w:r>
            <w:r w:rsidR="00D40CAD" w:rsidRPr="0015552A">
              <w:rPr>
                <w:rStyle w:val="Hyperlink"/>
                <w:noProof/>
              </w:rPr>
              <w:t>Notice of Violation (NOV).</w:t>
            </w:r>
            <w:r w:rsidR="00D40CAD">
              <w:rPr>
                <w:noProof/>
                <w:webHidden/>
              </w:rPr>
              <w:tab/>
            </w:r>
            <w:r w:rsidR="00D40CAD">
              <w:rPr>
                <w:noProof/>
                <w:webHidden/>
              </w:rPr>
              <w:fldChar w:fldCharType="begin"/>
            </w:r>
            <w:r w:rsidR="00D40CAD">
              <w:rPr>
                <w:noProof/>
                <w:webHidden/>
              </w:rPr>
              <w:instrText xml:space="preserve"> PAGEREF _Toc129615952 \h </w:instrText>
            </w:r>
            <w:r w:rsidR="00D40CAD">
              <w:rPr>
                <w:noProof/>
                <w:webHidden/>
              </w:rPr>
            </w:r>
            <w:r w:rsidR="00D40CAD">
              <w:rPr>
                <w:noProof/>
                <w:webHidden/>
              </w:rPr>
              <w:fldChar w:fldCharType="separate"/>
            </w:r>
            <w:r w:rsidR="008B0B64">
              <w:rPr>
                <w:noProof/>
                <w:webHidden/>
              </w:rPr>
              <w:t>2</w:t>
            </w:r>
            <w:r w:rsidR="00D40CAD">
              <w:rPr>
                <w:noProof/>
                <w:webHidden/>
              </w:rPr>
              <w:fldChar w:fldCharType="end"/>
            </w:r>
          </w:hyperlink>
        </w:p>
        <w:p w14:paraId="625DB061" w14:textId="45B40F03" w:rsidR="00D40CAD" w:rsidRDefault="00000000" w:rsidP="00D40CAD">
          <w:pPr>
            <w:pStyle w:val="TOC2"/>
            <w:rPr>
              <w:rFonts w:cstheme="minorBidi"/>
              <w:noProof/>
            </w:rPr>
          </w:pPr>
          <w:hyperlink w:anchor="_Toc129615953" w:history="1">
            <w:r w:rsidR="00D40CAD" w:rsidRPr="0015552A">
              <w:rPr>
                <w:rStyle w:val="Hyperlink"/>
                <w:noProof/>
              </w:rPr>
              <w:t>03.09</w:t>
            </w:r>
            <w:r w:rsidR="00D40CAD">
              <w:rPr>
                <w:rFonts w:cstheme="minorBidi"/>
                <w:noProof/>
              </w:rPr>
              <w:tab/>
            </w:r>
            <w:r w:rsidR="00D40CAD" w:rsidRPr="0015552A">
              <w:rPr>
                <w:rStyle w:val="Hyperlink"/>
                <w:noProof/>
              </w:rPr>
              <w:t>NRC-Identified.</w:t>
            </w:r>
            <w:r w:rsidR="00D40CAD">
              <w:rPr>
                <w:noProof/>
                <w:webHidden/>
              </w:rPr>
              <w:tab/>
            </w:r>
            <w:r w:rsidR="00D40CAD">
              <w:rPr>
                <w:noProof/>
                <w:webHidden/>
              </w:rPr>
              <w:fldChar w:fldCharType="begin"/>
            </w:r>
            <w:r w:rsidR="00D40CAD">
              <w:rPr>
                <w:noProof/>
                <w:webHidden/>
              </w:rPr>
              <w:instrText xml:space="preserve"> PAGEREF _Toc129615953 \h </w:instrText>
            </w:r>
            <w:r w:rsidR="00D40CAD">
              <w:rPr>
                <w:noProof/>
                <w:webHidden/>
              </w:rPr>
            </w:r>
            <w:r w:rsidR="00D40CAD">
              <w:rPr>
                <w:noProof/>
                <w:webHidden/>
              </w:rPr>
              <w:fldChar w:fldCharType="separate"/>
            </w:r>
            <w:r w:rsidR="008B0B64">
              <w:rPr>
                <w:noProof/>
                <w:webHidden/>
              </w:rPr>
              <w:t>2</w:t>
            </w:r>
            <w:r w:rsidR="00D40CAD">
              <w:rPr>
                <w:noProof/>
                <w:webHidden/>
              </w:rPr>
              <w:fldChar w:fldCharType="end"/>
            </w:r>
          </w:hyperlink>
        </w:p>
        <w:p w14:paraId="3F446D3A" w14:textId="4ADBDE58" w:rsidR="00D40CAD" w:rsidRDefault="00000000" w:rsidP="00D40CAD">
          <w:pPr>
            <w:pStyle w:val="TOC2"/>
            <w:rPr>
              <w:rFonts w:cstheme="minorBidi"/>
              <w:noProof/>
            </w:rPr>
          </w:pPr>
          <w:hyperlink w:anchor="_Toc129615954" w:history="1">
            <w:r w:rsidR="00D40CAD" w:rsidRPr="0015552A">
              <w:rPr>
                <w:rStyle w:val="Hyperlink"/>
                <w:noProof/>
              </w:rPr>
              <w:t>03.10</w:t>
            </w:r>
            <w:r w:rsidR="00D40CAD">
              <w:rPr>
                <w:rFonts w:cstheme="minorBidi"/>
                <w:noProof/>
              </w:rPr>
              <w:tab/>
            </w:r>
            <w:r w:rsidR="00D40CAD" w:rsidRPr="0015552A">
              <w:rPr>
                <w:rStyle w:val="Hyperlink"/>
                <w:noProof/>
              </w:rPr>
              <w:t>Observation.</w:t>
            </w:r>
            <w:r w:rsidR="00D40CAD">
              <w:rPr>
                <w:noProof/>
                <w:webHidden/>
              </w:rPr>
              <w:tab/>
            </w:r>
            <w:r w:rsidR="00D40CAD">
              <w:rPr>
                <w:noProof/>
                <w:webHidden/>
              </w:rPr>
              <w:fldChar w:fldCharType="begin"/>
            </w:r>
            <w:r w:rsidR="00D40CAD">
              <w:rPr>
                <w:noProof/>
                <w:webHidden/>
              </w:rPr>
              <w:instrText xml:space="preserve"> PAGEREF _Toc129615954 \h </w:instrText>
            </w:r>
            <w:r w:rsidR="00D40CAD">
              <w:rPr>
                <w:noProof/>
                <w:webHidden/>
              </w:rPr>
            </w:r>
            <w:r w:rsidR="00D40CAD">
              <w:rPr>
                <w:noProof/>
                <w:webHidden/>
              </w:rPr>
              <w:fldChar w:fldCharType="separate"/>
            </w:r>
            <w:r w:rsidR="008B0B64">
              <w:rPr>
                <w:noProof/>
                <w:webHidden/>
              </w:rPr>
              <w:t>2</w:t>
            </w:r>
            <w:r w:rsidR="00D40CAD">
              <w:rPr>
                <w:noProof/>
                <w:webHidden/>
              </w:rPr>
              <w:fldChar w:fldCharType="end"/>
            </w:r>
          </w:hyperlink>
        </w:p>
        <w:p w14:paraId="3F1F2ACE" w14:textId="1F1E564C" w:rsidR="00D40CAD" w:rsidRDefault="00000000" w:rsidP="00D40CAD">
          <w:pPr>
            <w:pStyle w:val="TOC2"/>
            <w:rPr>
              <w:rFonts w:cstheme="minorBidi"/>
              <w:noProof/>
            </w:rPr>
          </w:pPr>
          <w:hyperlink w:anchor="_Toc129615955" w:history="1">
            <w:r w:rsidR="00D40CAD" w:rsidRPr="0015552A">
              <w:rPr>
                <w:rStyle w:val="Hyperlink"/>
                <w:noProof/>
              </w:rPr>
              <w:t>03.11</w:t>
            </w:r>
            <w:r w:rsidR="00D40CAD">
              <w:rPr>
                <w:rFonts w:cstheme="minorBidi"/>
                <w:noProof/>
              </w:rPr>
              <w:tab/>
            </w:r>
            <w:r w:rsidR="00D40CAD" w:rsidRPr="0015552A">
              <w:rPr>
                <w:rStyle w:val="Hyperlink"/>
                <w:noProof/>
              </w:rPr>
              <w:t>Pending Significance</w:t>
            </w:r>
            <w:r w:rsidR="00D40CAD">
              <w:rPr>
                <w:noProof/>
                <w:webHidden/>
              </w:rPr>
              <w:tab/>
            </w:r>
            <w:r w:rsidR="00D40CAD">
              <w:rPr>
                <w:noProof/>
                <w:webHidden/>
              </w:rPr>
              <w:fldChar w:fldCharType="begin"/>
            </w:r>
            <w:r w:rsidR="00D40CAD">
              <w:rPr>
                <w:noProof/>
                <w:webHidden/>
              </w:rPr>
              <w:instrText xml:space="preserve"> PAGEREF _Toc129615955 \h </w:instrText>
            </w:r>
            <w:r w:rsidR="00D40CAD">
              <w:rPr>
                <w:noProof/>
                <w:webHidden/>
              </w:rPr>
            </w:r>
            <w:r w:rsidR="00D40CAD">
              <w:rPr>
                <w:noProof/>
                <w:webHidden/>
              </w:rPr>
              <w:fldChar w:fldCharType="separate"/>
            </w:r>
            <w:r w:rsidR="008B0B64">
              <w:rPr>
                <w:noProof/>
                <w:webHidden/>
              </w:rPr>
              <w:t>2</w:t>
            </w:r>
            <w:r w:rsidR="00D40CAD">
              <w:rPr>
                <w:noProof/>
                <w:webHidden/>
              </w:rPr>
              <w:fldChar w:fldCharType="end"/>
            </w:r>
          </w:hyperlink>
        </w:p>
        <w:p w14:paraId="29B9E76C" w14:textId="10A9EC84" w:rsidR="00D40CAD" w:rsidRDefault="00000000" w:rsidP="00D40CAD">
          <w:pPr>
            <w:pStyle w:val="TOC2"/>
            <w:rPr>
              <w:rFonts w:cstheme="minorBidi"/>
              <w:noProof/>
            </w:rPr>
          </w:pPr>
          <w:hyperlink w:anchor="_Toc129615956" w:history="1">
            <w:r w:rsidR="00D40CAD" w:rsidRPr="0015552A">
              <w:rPr>
                <w:rStyle w:val="Hyperlink"/>
                <w:noProof/>
              </w:rPr>
              <w:t>03.12</w:t>
            </w:r>
            <w:r w:rsidR="00D40CAD">
              <w:rPr>
                <w:rFonts w:cstheme="minorBidi"/>
                <w:noProof/>
              </w:rPr>
              <w:tab/>
            </w:r>
            <w:r w:rsidR="00D40CAD" w:rsidRPr="0015552A">
              <w:rPr>
                <w:rStyle w:val="Hyperlink"/>
                <w:noProof/>
              </w:rPr>
              <w:t>Performance Deficiency.</w:t>
            </w:r>
            <w:r w:rsidR="00D40CAD">
              <w:rPr>
                <w:noProof/>
                <w:webHidden/>
              </w:rPr>
              <w:tab/>
            </w:r>
            <w:r w:rsidR="00D40CAD">
              <w:rPr>
                <w:noProof/>
                <w:webHidden/>
              </w:rPr>
              <w:fldChar w:fldCharType="begin"/>
            </w:r>
            <w:r w:rsidR="00D40CAD">
              <w:rPr>
                <w:noProof/>
                <w:webHidden/>
              </w:rPr>
              <w:instrText xml:space="preserve"> PAGEREF _Toc129615956 \h </w:instrText>
            </w:r>
            <w:r w:rsidR="00D40CAD">
              <w:rPr>
                <w:noProof/>
                <w:webHidden/>
              </w:rPr>
            </w:r>
            <w:r w:rsidR="00D40CAD">
              <w:rPr>
                <w:noProof/>
                <w:webHidden/>
              </w:rPr>
              <w:fldChar w:fldCharType="separate"/>
            </w:r>
            <w:r w:rsidR="008B0B64">
              <w:rPr>
                <w:noProof/>
                <w:webHidden/>
              </w:rPr>
              <w:t>2</w:t>
            </w:r>
            <w:r w:rsidR="00D40CAD">
              <w:rPr>
                <w:noProof/>
                <w:webHidden/>
              </w:rPr>
              <w:fldChar w:fldCharType="end"/>
            </w:r>
          </w:hyperlink>
        </w:p>
        <w:p w14:paraId="5BEFD1C1" w14:textId="531B9370" w:rsidR="00D40CAD" w:rsidRDefault="00000000" w:rsidP="00D40CAD">
          <w:pPr>
            <w:pStyle w:val="TOC2"/>
            <w:rPr>
              <w:rFonts w:cstheme="minorBidi"/>
              <w:noProof/>
            </w:rPr>
          </w:pPr>
          <w:hyperlink w:anchor="_Toc129615957" w:history="1">
            <w:r w:rsidR="00D40CAD" w:rsidRPr="0015552A">
              <w:rPr>
                <w:rStyle w:val="Hyperlink"/>
                <w:noProof/>
              </w:rPr>
              <w:t>03.13</w:t>
            </w:r>
            <w:r w:rsidR="00D40CAD">
              <w:rPr>
                <w:rFonts w:cstheme="minorBidi"/>
                <w:noProof/>
              </w:rPr>
              <w:tab/>
            </w:r>
            <w:r w:rsidR="00D40CAD" w:rsidRPr="0015552A">
              <w:rPr>
                <w:rStyle w:val="Hyperlink"/>
                <w:noProof/>
              </w:rPr>
              <w:t>Preliminary Significance</w:t>
            </w:r>
            <w:r w:rsidR="00D40CAD">
              <w:rPr>
                <w:noProof/>
                <w:webHidden/>
              </w:rPr>
              <w:tab/>
            </w:r>
            <w:r w:rsidR="00D40CAD">
              <w:rPr>
                <w:noProof/>
                <w:webHidden/>
              </w:rPr>
              <w:fldChar w:fldCharType="begin"/>
            </w:r>
            <w:r w:rsidR="00D40CAD">
              <w:rPr>
                <w:noProof/>
                <w:webHidden/>
              </w:rPr>
              <w:instrText xml:space="preserve"> PAGEREF _Toc129615957 \h </w:instrText>
            </w:r>
            <w:r w:rsidR="00D40CAD">
              <w:rPr>
                <w:noProof/>
                <w:webHidden/>
              </w:rPr>
            </w:r>
            <w:r w:rsidR="00D40CAD">
              <w:rPr>
                <w:noProof/>
                <w:webHidden/>
              </w:rPr>
              <w:fldChar w:fldCharType="separate"/>
            </w:r>
            <w:r w:rsidR="008B0B64">
              <w:rPr>
                <w:noProof/>
                <w:webHidden/>
              </w:rPr>
              <w:t>2</w:t>
            </w:r>
            <w:r w:rsidR="00D40CAD">
              <w:rPr>
                <w:noProof/>
                <w:webHidden/>
              </w:rPr>
              <w:fldChar w:fldCharType="end"/>
            </w:r>
          </w:hyperlink>
        </w:p>
        <w:p w14:paraId="1A4EC9CF" w14:textId="21FD8A35" w:rsidR="00D40CAD" w:rsidRDefault="00000000" w:rsidP="00D40CAD">
          <w:pPr>
            <w:pStyle w:val="TOC2"/>
            <w:rPr>
              <w:rFonts w:cstheme="minorBidi"/>
              <w:noProof/>
            </w:rPr>
          </w:pPr>
          <w:hyperlink w:anchor="_Toc129615958" w:history="1">
            <w:r w:rsidR="00D40CAD" w:rsidRPr="0015552A">
              <w:rPr>
                <w:rStyle w:val="Hyperlink"/>
                <w:noProof/>
              </w:rPr>
              <w:t>03.14</w:t>
            </w:r>
            <w:r w:rsidR="00D40CAD">
              <w:rPr>
                <w:rFonts w:cstheme="minorBidi"/>
                <w:noProof/>
              </w:rPr>
              <w:tab/>
            </w:r>
            <w:r w:rsidR="00D40CAD" w:rsidRPr="0015552A">
              <w:rPr>
                <w:rStyle w:val="Hyperlink"/>
                <w:noProof/>
              </w:rPr>
              <w:t>Present Performance.</w:t>
            </w:r>
            <w:r w:rsidR="00D40CAD">
              <w:rPr>
                <w:noProof/>
                <w:webHidden/>
              </w:rPr>
              <w:tab/>
            </w:r>
            <w:r w:rsidR="00D40CAD">
              <w:rPr>
                <w:noProof/>
                <w:webHidden/>
              </w:rPr>
              <w:fldChar w:fldCharType="begin"/>
            </w:r>
            <w:r w:rsidR="00D40CAD">
              <w:rPr>
                <w:noProof/>
                <w:webHidden/>
              </w:rPr>
              <w:instrText xml:space="preserve"> PAGEREF _Toc129615958 \h </w:instrText>
            </w:r>
            <w:r w:rsidR="00D40CAD">
              <w:rPr>
                <w:noProof/>
                <w:webHidden/>
              </w:rPr>
            </w:r>
            <w:r w:rsidR="00D40CAD">
              <w:rPr>
                <w:noProof/>
                <w:webHidden/>
              </w:rPr>
              <w:fldChar w:fldCharType="separate"/>
            </w:r>
            <w:r w:rsidR="008B0B64">
              <w:rPr>
                <w:noProof/>
                <w:webHidden/>
              </w:rPr>
              <w:t>2</w:t>
            </w:r>
            <w:r w:rsidR="00D40CAD">
              <w:rPr>
                <w:noProof/>
                <w:webHidden/>
              </w:rPr>
              <w:fldChar w:fldCharType="end"/>
            </w:r>
          </w:hyperlink>
        </w:p>
        <w:p w14:paraId="5BA0C4DE" w14:textId="646CA9F8" w:rsidR="00D40CAD" w:rsidRDefault="00000000" w:rsidP="00D40CAD">
          <w:pPr>
            <w:pStyle w:val="TOC2"/>
            <w:rPr>
              <w:rFonts w:cstheme="minorBidi"/>
              <w:noProof/>
            </w:rPr>
          </w:pPr>
          <w:hyperlink w:anchor="_Toc129615959" w:history="1">
            <w:r w:rsidR="00D40CAD" w:rsidRPr="0015552A">
              <w:rPr>
                <w:rStyle w:val="Hyperlink"/>
                <w:noProof/>
              </w:rPr>
              <w:t>03.15</w:t>
            </w:r>
            <w:r w:rsidR="00D40CAD">
              <w:rPr>
                <w:rFonts w:cstheme="minorBidi"/>
                <w:noProof/>
              </w:rPr>
              <w:tab/>
            </w:r>
            <w:r w:rsidR="00D40CAD" w:rsidRPr="0015552A">
              <w:rPr>
                <w:rStyle w:val="Hyperlink"/>
                <w:noProof/>
              </w:rPr>
              <w:t>Regulatory Requirement.</w:t>
            </w:r>
            <w:r w:rsidR="00D40CAD">
              <w:rPr>
                <w:noProof/>
                <w:webHidden/>
              </w:rPr>
              <w:tab/>
            </w:r>
            <w:r w:rsidR="00D40CAD">
              <w:rPr>
                <w:noProof/>
                <w:webHidden/>
              </w:rPr>
              <w:fldChar w:fldCharType="begin"/>
            </w:r>
            <w:r w:rsidR="00D40CAD">
              <w:rPr>
                <w:noProof/>
                <w:webHidden/>
              </w:rPr>
              <w:instrText xml:space="preserve"> PAGEREF _Toc129615959 \h </w:instrText>
            </w:r>
            <w:r w:rsidR="00D40CAD">
              <w:rPr>
                <w:noProof/>
                <w:webHidden/>
              </w:rPr>
            </w:r>
            <w:r w:rsidR="00D40CAD">
              <w:rPr>
                <w:noProof/>
                <w:webHidden/>
              </w:rPr>
              <w:fldChar w:fldCharType="separate"/>
            </w:r>
            <w:r w:rsidR="008B0B64">
              <w:rPr>
                <w:noProof/>
                <w:webHidden/>
              </w:rPr>
              <w:t>3</w:t>
            </w:r>
            <w:r w:rsidR="00D40CAD">
              <w:rPr>
                <w:noProof/>
                <w:webHidden/>
              </w:rPr>
              <w:fldChar w:fldCharType="end"/>
            </w:r>
          </w:hyperlink>
        </w:p>
        <w:p w14:paraId="41AD5B1B" w14:textId="44C6CFC1" w:rsidR="00D40CAD" w:rsidRDefault="00000000" w:rsidP="00D40CAD">
          <w:pPr>
            <w:pStyle w:val="TOC2"/>
            <w:rPr>
              <w:rFonts w:cstheme="minorBidi"/>
              <w:noProof/>
            </w:rPr>
          </w:pPr>
          <w:hyperlink w:anchor="_Toc129615960" w:history="1">
            <w:r w:rsidR="00D40CAD" w:rsidRPr="0015552A">
              <w:rPr>
                <w:rStyle w:val="Hyperlink"/>
                <w:noProof/>
              </w:rPr>
              <w:t>03.16</w:t>
            </w:r>
            <w:r w:rsidR="00D40CAD">
              <w:rPr>
                <w:rFonts w:cstheme="minorBidi"/>
                <w:noProof/>
              </w:rPr>
              <w:tab/>
            </w:r>
            <w:r w:rsidR="00D40CAD" w:rsidRPr="0015552A">
              <w:rPr>
                <w:rStyle w:val="Hyperlink"/>
                <w:noProof/>
              </w:rPr>
              <w:t>Standard or Self-Imposed Standard</w:t>
            </w:r>
            <w:r w:rsidR="00D40CAD">
              <w:rPr>
                <w:noProof/>
                <w:webHidden/>
              </w:rPr>
              <w:tab/>
            </w:r>
            <w:r w:rsidR="00D40CAD">
              <w:rPr>
                <w:noProof/>
                <w:webHidden/>
              </w:rPr>
              <w:fldChar w:fldCharType="begin"/>
            </w:r>
            <w:r w:rsidR="00D40CAD">
              <w:rPr>
                <w:noProof/>
                <w:webHidden/>
              </w:rPr>
              <w:instrText xml:space="preserve"> PAGEREF _Toc129615960 \h </w:instrText>
            </w:r>
            <w:r w:rsidR="00D40CAD">
              <w:rPr>
                <w:noProof/>
                <w:webHidden/>
              </w:rPr>
            </w:r>
            <w:r w:rsidR="00D40CAD">
              <w:rPr>
                <w:noProof/>
                <w:webHidden/>
              </w:rPr>
              <w:fldChar w:fldCharType="separate"/>
            </w:r>
            <w:r w:rsidR="008B0B64">
              <w:rPr>
                <w:noProof/>
                <w:webHidden/>
              </w:rPr>
              <w:t>3</w:t>
            </w:r>
            <w:r w:rsidR="00D40CAD">
              <w:rPr>
                <w:noProof/>
                <w:webHidden/>
              </w:rPr>
              <w:fldChar w:fldCharType="end"/>
            </w:r>
          </w:hyperlink>
        </w:p>
        <w:p w14:paraId="328CE836" w14:textId="4AB053DE" w:rsidR="00D40CAD" w:rsidRDefault="00000000" w:rsidP="00D40CAD">
          <w:pPr>
            <w:pStyle w:val="TOC2"/>
            <w:rPr>
              <w:rFonts w:cstheme="minorBidi"/>
              <w:noProof/>
            </w:rPr>
          </w:pPr>
          <w:hyperlink w:anchor="_Toc129615961" w:history="1">
            <w:r w:rsidR="00D40CAD" w:rsidRPr="0015552A">
              <w:rPr>
                <w:rStyle w:val="Hyperlink"/>
                <w:noProof/>
              </w:rPr>
              <w:t>03.17</w:t>
            </w:r>
            <w:r w:rsidR="00D40CAD">
              <w:rPr>
                <w:rFonts w:cstheme="minorBidi"/>
                <w:noProof/>
              </w:rPr>
              <w:tab/>
            </w:r>
            <w:r w:rsidR="00D40CAD" w:rsidRPr="0015552A">
              <w:rPr>
                <w:rStyle w:val="Hyperlink"/>
                <w:noProof/>
              </w:rPr>
              <w:t>Self-Revealed.</w:t>
            </w:r>
            <w:r w:rsidR="00D40CAD">
              <w:rPr>
                <w:noProof/>
                <w:webHidden/>
              </w:rPr>
              <w:tab/>
            </w:r>
            <w:r w:rsidR="00D40CAD">
              <w:rPr>
                <w:noProof/>
                <w:webHidden/>
              </w:rPr>
              <w:fldChar w:fldCharType="begin"/>
            </w:r>
            <w:r w:rsidR="00D40CAD">
              <w:rPr>
                <w:noProof/>
                <w:webHidden/>
              </w:rPr>
              <w:instrText xml:space="preserve"> PAGEREF _Toc129615961 \h </w:instrText>
            </w:r>
            <w:r w:rsidR="00D40CAD">
              <w:rPr>
                <w:noProof/>
                <w:webHidden/>
              </w:rPr>
            </w:r>
            <w:r w:rsidR="00D40CAD">
              <w:rPr>
                <w:noProof/>
                <w:webHidden/>
              </w:rPr>
              <w:fldChar w:fldCharType="separate"/>
            </w:r>
            <w:r w:rsidR="008B0B64">
              <w:rPr>
                <w:noProof/>
                <w:webHidden/>
              </w:rPr>
              <w:t>3</w:t>
            </w:r>
            <w:r w:rsidR="00D40CAD">
              <w:rPr>
                <w:noProof/>
                <w:webHidden/>
              </w:rPr>
              <w:fldChar w:fldCharType="end"/>
            </w:r>
          </w:hyperlink>
        </w:p>
        <w:p w14:paraId="62B52B71" w14:textId="361E4F44" w:rsidR="00D40CAD" w:rsidRDefault="00000000" w:rsidP="00D40CAD">
          <w:pPr>
            <w:pStyle w:val="TOC2"/>
            <w:rPr>
              <w:rFonts w:cstheme="minorBidi"/>
              <w:noProof/>
            </w:rPr>
          </w:pPr>
          <w:hyperlink w:anchor="_Toc129615962" w:history="1">
            <w:r w:rsidR="00D40CAD" w:rsidRPr="0015552A">
              <w:rPr>
                <w:rStyle w:val="Hyperlink"/>
                <w:noProof/>
              </w:rPr>
              <w:t>03.18</w:t>
            </w:r>
            <w:r w:rsidR="00D40CAD">
              <w:rPr>
                <w:rFonts w:cstheme="minorBidi"/>
                <w:noProof/>
              </w:rPr>
              <w:tab/>
            </w:r>
            <w:r w:rsidR="00D40CAD" w:rsidRPr="0015552A">
              <w:rPr>
                <w:rStyle w:val="Hyperlink"/>
                <w:noProof/>
              </w:rPr>
              <w:t>Severity Level (SL)</w:t>
            </w:r>
            <w:r w:rsidR="00D40CAD">
              <w:rPr>
                <w:noProof/>
                <w:webHidden/>
              </w:rPr>
              <w:tab/>
            </w:r>
            <w:r w:rsidR="00D40CAD">
              <w:rPr>
                <w:noProof/>
                <w:webHidden/>
              </w:rPr>
              <w:fldChar w:fldCharType="begin"/>
            </w:r>
            <w:r w:rsidR="00D40CAD">
              <w:rPr>
                <w:noProof/>
                <w:webHidden/>
              </w:rPr>
              <w:instrText xml:space="preserve"> PAGEREF _Toc129615962 \h </w:instrText>
            </w:r>
            <w:r w:rsidR="00D40CAD">
              <w:rPr>
                <w:noProof/>
                <w:webHidden/>
              </w:rPr>
            </w:r>
            <w:r w:rsidR="00D40CAD">
              <w:rPr>
                <w:noProof/>
                <w:webHidden/>
              </w:rPr>
              <w:fldChar w:fldCharType="separate"/>
            </w:r>
            <w:r w:rsidR="008B0B64">
              <w:rPr>
                <w:noProof/>
                <w:webHidden/>
              </w:rPr>
              <w:t>3</w:t>
            </w:r>
            <w:r w:rsidR="00D40CAD">
              <w:rPr>
                <w:noProof/>
                <w:webHidden/>
              </w:rPr>
              <w:fldChar w:fldCharType="end"/>
            </w:r>
          </w:hyperlink>
        </w:p>
        <w:p w14:paraId="5B50875C" w14:textId="22737D83" w:rsidR="00D40CAD" w:rsidRDefault="00000000" w:rsidP="00D40CAD">
          <w:pPr>
            <w:pStyle w:val="TOC2"/>
            <w:rPr>
              <w:rFonts w:cstheme="minorBidi"/>
              <w:noProof/>
            </w:rPr>
          </w:pPr>
          <w:hyperlink w:anchor="_Toc129615963" w:history="1">
            <w:r w:rsidR="00D40CAD" w:rsidRPr="0015552A">
              <w:rPr>
                <w:rStyle w:val="Hyperlink"/>
                <w:noProof/>
              </w:rPr>
              <w:t>03.19</w:t>
            </w:r>
            <w:r w:rsidR="00D40CAD">
              <w:rPr>
                <w:rFonts w:cstheme="minorBidi"/>
                <w:noProof/>
              </w:rPr>
              <w:tab/>
            </w:r>
            <w:r w:rsidR="00D40CAD" w:rsidRPr="0015552A">
              <w:rPr>
                <w:rStyle w:val="Hyperlink"/>
                <w:noProof/>
              </w:rPr>
              <w:t>Significance Determination Process (SDP)</w:t>
            </w:r>
            <w:r w:rsidR="00D40CAD">
              <w:rPr>
                <w:noProof/>
                <w:webHidden/>
              </w:rPr>
              <w:tab/>
            </w:r>
            <w:r w:rsidR="00D40CAD">
              <w:rPr>
                <w:noProof/>
                <w:webHidden/>
              </w:rPr>
              <w:fldChar w:fldCharType="begin"/>
            </w:r>
            <w:r w:rsidR="00D40CAD">
              <w:rPr>
                <w:noProof/>
                <w:webHidden/>
              </w:rPr>
              <w:instrText xml:space="preserve"> PAGEREF _Toc129615963 \h </w:instrText>
            </w:r>
            <w:r w:rsidR="00D40CAD">
              <w:rPr>
                <w:noProof/>
                <w:webHidden/>
              </w:rPr>
            </w:r>
            <w:r w:rsidR="00D40CAD">
              <w:rPr>
                <w:noProof/>
                <w:webHidden/>
              </w:rPr>
              <w:fldChar w:fldCharType="separate"/>
            </w:r>
            <w:r w:rsidR="008B0B64">
              <w:rPr>
                <w:noProof/>
                <w:webHidden/>
              </w:rPr>
              <w:t>3</w:t>
            </w:r>
            <w:r w:rsidR="00D40CAD">
              <w:rPr>
                <w:noProof/>
                <w:webHidden/>
              </w:rPr>
              <w:fldChar w:fldCharType="end"/>
            </w:r>
          </w:hyperlink>
        </w:p>
        <w:p w14:paraId="3B65B12F" w14:textId="1002BECD" w:rsidR="00D40CAD" w:rsidRDefault="00000000" w:rsidP="00D40CAD">
          <w:pPr>
            <w:pStyle w:val="TOC2"/>
            <w:rPr>
              <w:rFonts w:cstheme="minorBidi"/>
              <w:noProof/>
            </w:rPr>
          </w:pPr>
          <w:hyperlink w:anchor="_Toc129615964" w:history="1">
            <w:r w:rsidR="00D40CAD" w:rsidRPr="0015552A">
              <w:rPr>
                <w:rStyle w:val="Hyperlink"/>
                <w:noProof/>
              </w:rPr>
              <w:t>03.20</w:t>
            </w:r>
            <w:r w:rsidR="00D40CAD">
              <w:rPr>
                <w:rFonts w:cstheme="minorBidi"/>
                <w:noProof/>
              </w:rPr>
              <w:tab/>
            </w:r>
            <w:r w:rsidR="00D40CAD" w:rsidRPr="0015552A">
              <w:rPr>
                <w:rStyle w:val="Hyperlink"/>
                <w:noProof/>
              </w:rPr>
              <w:t>To Be Determined (TBD).</w:t>
            </w:r>
            <w:r w:rsidR="00D40CAD">
              <w:rPr>
                <w:noProof/>
                <w:webHidden/>
              </w:rPr>
              <w:tab/>
            </w:r>
            <w:r w:rsidR="00D40CAD">
              <w:rPr>
                <w:noProof/>
                <w:webHidden/>
              </w:rPr>
              <w:fldChar w:fldCharType="begin"/>
            </w:r>
            <w:r w:rsidR="00D40CAD">
              <w:rPr>
                <w:noProof/>
                <w:webHidden/>
              </w:rPr>
              <w:instrText xml:space="preserve"> PAGEREF _Toc129615964 \h </w:instrText>
            </w:r>
            <w:r w:rsidR="00D40CAD">
              <w:rPr>
                <w:noProof/>
                <w:webHidden/>
              </w:rPr>
            </w:r>
            <w:r w:rsidR="00D40CAD">
              <w:rPr>
                <w:noProof/>
                <w:webHidden/>
              </w:rPr>
              <w:fldChar w:fldCharType="separate"/>
            </w:r>
            <w:r w:rsidR="008B0B64">
              <w:rPr>
                <w:noProof/>
                <w:webHidden/>
              </w:rPr>
              <w:t>3</w:t>
            </w:r>
            <w:r w:rsidR="00D40CAD">
              <w:rPr>
                <w:noProof/>
                <w:webHidden/>
              </w:rPr>
              <w:fldChar w:fldCharType="end"/>
            </w:r>
          </w:hyperlink>
        </w:p>
        <w:p w14:paraId="474B2CF8" w14:textId="69E939F4" w:rsidR="00D40CAD" w:rsidRDefault="00000000" w:rsidP="00D40CAD">
          <w:pPr>
            <w:pStyle w:val="TOC2"/>
            <w:rPr>
              <w:rFonts w:cstheme="minorBidi"/>
              <w:noProof/>
            </w:rPr>
          </w:pPr>
          <w:hyperlink w:anchor="_Toc129615965" w:history="1">
            <w:r w:rsidR="00D40CAD" w:rsidRPr="0015552A">
              <w:rPr>
                <w:rStyle w:val="Hyperlink"/>
                <w:noProof/>
              </w:rPr>
              <w:t>03.21</w:t>
            </w:r>
            <w:r w:rsidR="00D40CAD">
              <w:rPr>
                <w:rFonts w:cstheme="minorBidi"/>
                <w:noProof/>
              </w:rPr>
              <w:tab/>
            </w:r>
            <w:r w:rsidR="00D40CAD" w:rsidRPr="0015552A">
              <w:rPr>
                <w:rStyle w:val="Hyperlink"/>
                <w:noProof/>
              </w:rPr>
              <w:t>Traditional Enforcement (TE).</w:t>
            </w:r>
            <w:r w:rsidR="00D40CAD">
              <w:rPr>
                <w:noProof/>
                <w:webHidden/>
              </w:rPr>
              <w:tab/>
            </w:r>
            <w:r w:rsidR="00D40CAD">
              <w:rPr>
                <w:noProof/>
                <w:webHidden/>
              </w:rPr>
              <w:fldChar w:fldCharType="begin"/>
            </w:r>
            <w:r w:rsidR="00D40CAD">
              <w:rPr>
                <w:noProof/>
                <w:webHidden/>
              </w:rPr>
              <w:instrText xml:space="preserve"> PAGEREF _Toc129615965 \h </w:instrText>
            </w:r>
            <w:r w:rsidR="00D40CAD">
              <w:rPr>
                <w:noProof/>
                <w:webHidden/>
              </w:rPr>
            </w:r>
            <w:r w:rsidR="00D40CAD">
              <w:rPr>
                <w:noProof/>
                <w:webHidden/>
              </w:rPr>
              <w:fldChar w:fldCharType="separate"/>
            </w:r>
            <w:r w:rsidR="008B0B64">
              <w:rPr>
                <w:noProof/>
                <w:webHidden/>
              </w:rPr>
              <w:t>3</w:t>
            </w:r>
            <w:r w:rsidR="00D40CAD">
              <w:rPr>
                <w:noProof/>
                <w:webHidden/>
              </w:rPr>
              <w:fldChar w:fldCharType="end"/>
            </w:r>
          </w:hyperlink>
        </w:p>
        <w:p w14:paraId="2A08F838" w14:textId="50D21E6C" w:rsidR="00D40CAD" w:rsidRDefault="00000000" w:rsidP="00D40CAD">
          <w:pPr>
            <w:pStyle w:val="TOC2"/>
            <w:rPr>
              <w:rFonts w:cstheme="minorBidi"/>
              <w:noProof/>
            </w:rPr>
          </w:pPr>
          <w:hyperlink w:anchor="_Toc129615966" w:history="1">
            <w:r w:rsidR="00D40CAD" w:rsidRPr="0015552A">
              <w:rPr>
                <w:rStyle w:val="Hyperlink"/>
                <w:noProof/>
              </w:rPr>
              <w:t>03.22</w:t>
            </w:r>
            <w:r w:rsidR="00D40CAD">
              <w:rPr>
                <w:rFonts w:cstheme="minorBidi"/>
                <w:noProof/>
              </w:rPr>
              <w:tab/>
            </w:r>
            <w:r w:rsidR="00D40CAD" w:rsidRPr="0015552A">
              <w:rPr>
                <w:rStyle w:val="Hyperlink"/>
                <w:noProof/>
              </w:rPr>
              <w:t>Unresolved Item (URI)</w:t>
            </w:r>
            <w:r w:rsidR="00D40CAD">
              <w:rPr>
                <w:noProof/>
                <w:webHidden/>
              </w:rPr>
              <w:tab/>
            </w:r>
            <w:r w:rsidR="00D40CAD">
              <w:rPr>
                <w:noProof/>
                <w:webHidden/>
              </w:rPr>
              <w:fldChar w:fldCharType="begin"/>
            </w:r>
            <w:r w:rsidR="00D40CAD">
              <w:rPr>
                <w:noProof/>
                <w:webHidden/>
              </w:rPr>
              <w:instrText xml:space="preserve"> PAGEREF _Toc129615966 \h </w:instrText>
            </w:r>
            <w:r w:rsidR="00D40CAD">
              <w:rPr>
                <w:noProof/>
                <w:webHidden/>
              </w:rPr>
            </w:r>
            <w:r w:rsidR="00D40CAD">
              <w:rPr>
                <w:noProof/>
                <w:webHidden/>
              </w:rPr>
              <w:fldChar w:fldCharType="separate"/>
            </w:r>
            <w:r w:rsidR="008B0B64">
              <w:rPr>
                <w:noProof/>
                <w:webHidden/>
              </w:rPr>
              <w:t>3</w:t>
            </w:r>
            <w:r w:rsidR="00D40CAD">
              <w:rPr>
                <w:noProof/>
                <w:webHidden/>
              </w:rPr>
              <w:fldChar w:fldCharType="end"/>
            </w:r>
          </w:hyperlink>
        </w:p>
        <w:p w14:paraId="352732D1" w14:textId="27D60646" w:rsidR="00D40CAD" w:rsidRDefault="00000000" w:rsidP="00D40CAD">
          <w:pPr>
            <w:pStyle w:val="TOC2"/>
            <w:rPr>
              <w:rFonts w:cstheme="minorBidi"/>
              <w:noProof/>
            </w:rPr>
          </w:pPr>
          <w:hyperlink w:anchor="_Toc129615967" w:history="1">
            <w:r w:rsidR="00D40CAD" w:rsidRPr="0015552A">
              <w:rPr>
                <w:rStyle w:val="Hyperlink"/>
                <w:noProof/>
              </w:rPr>
              <w:t>03.23</w:t>
            </w:r>
            <w:r w:rsidR="00D40CAD">
              <w:rPr>
                <w:rFonts w:cstheme="minorBidi"/>
                <w:noProof/>
              </w:rPr>
              <w:tab/>
            </w:r>
            <w:r w:rsidR="00D40CAD" w:rsidRPr="0015552A">
              <w:rPr>
                <w:rStyle w:val="Hyperlink"/>
                <w:noProof/>
              </w:rPr>
              <w:t>Violation</w:t>
            </w:r>
            <w:r w:rsidR="00D40CAD">
              <w:rPr>
                <w:noProof/>
                <w:webHidden/>
              </w:rPr>
              <w:tab/>
            </w:r>
            <w:r w:rsidR="00D40CAD">
              <w:rPr>
                <w:noProof/>
                <w:webHidden/>
              </w:rPr>
              <w:fldChar w:fldCharType="begin"/>
            </w:r>
            <w:r w:rsidR="00D40CAD">
              <w:rPr>
                <w:noProof/>
                <w:webHidden/>
              </w:rPr>
              <w:instrText xml:space="preserve"> PAGEREF _Toc129615967 \h </w:instrText>
            </w:r>
            <w:r w:rsidR="00D40CAD">
              <w:rPr>
                <w:noProof/>
                <w:webHidden/>
              </w:rPr>
            </w:r>
            <w:r w:rsidR="00D40CAD">
              <w:rPr>
                <w:noProof/>
                <w:webHidden/>
              </w:rPr>
              <w:fldChar w:fldCharType="separate"/>
            </w:r>
            <w:r w:rsidR="008B0B64">
              <w:rPr>
                <w:noProof/>
                <w:webHidden/>
              </w:rPr>
              <w:t>3</w:t>
            </w:r>
            <w:r w:rsidR="00D40CAD">
              <w:rPr>
                <w:noProof/>
                <w:webHidden/>
              </w:rPr>
              <w:fldChar w:fldCharType="end"/>
            </w:r>
          </w:hyperlink>
        </w:p>
        <w:p w14:paraId="3BD557CA" w14:textId="3747F832" w:rsidR="00D40CAD" w:rsidRDefault="00000000" w:rsidP="00D40CAD">
          <w:pPr>
            <w:pStyle w:val="TOC2"/>
            <w:rPr>
              <w:rFonts w:cstheme="minorBidi"/>
              <w:noProof/>
            </w:rPr>
          </w:pPr>
          <w:hyperlink w:anchor="_Toc129615968" w:history="1">
            <w:r w:rsidR="00D40CAD" w:rsidRPr="0015552A">
              <w:rPr>
                <w:rStyle w:val="Hyperlink"/>
                <w:noProof/>
              </w:rPr>
              <w:t>03.24</w:t>
            </w:r>
            <w:r w:rsidR="00D40CAD">
              <w:rPr>
                <w:rFonts w:cstheme="minorBidi"/>
                <w:noProof/>
              </w:rPr>
              <w:tab/>
            </w:r>
            <w:r w:rsidR="00D40CAD" w:rsidRPr="0015552A">
              <w:rPr>
                <w:rStyle w:val="Hyperlink"/>
                <w:noProof/>
              </w:rPr>
              <w:t>Very Low Safety Significance Issue Resolution (VLSSIR).</w:t>
            </w:r>
            <w:r w:rsidR="00D40CAD">
              <w:rPr>
                <w:noProof/>
                <w:webHidden/>
              </w:rPr>
              <w:tab/>
            </w:r>
            <w:r w:rsidR="00D40CAD">
              <w:rPr>
                <w:noProof/>
                <w:webHidden/>
              </w:rPr>
              <w:fldChar w:fldCharType="begin"/>
            </w:r>
            <w:r w:rsidR="00D40CAD">
              <w:rPr>
                <w:noProof/>
                <w:webHidden/>
              </w:rPr>
              <w:instrText xml:space="preserve"> PAGEREF _Toc129615968 \h </w:instrText>
            </w:r>
            <w:r w:rsidR="00D40CAD">
              <w:rPr>
                <w:noProof/>
                <w:webHidden/>
              </w:rPr>
            </w:r>
            <w:r w:rsidR="00D40CAD">
              <w:rPr>
                <w:noProof/>
                <w:webHidden/>
              </w:rPr>
              <w:fldChar w:fldCharType="separate"/>
            </w:r>
            <w:r w:rsidR="008B0B64">
              <w:rPr>
                <w:noProof/>
                <w:webHidden/>
              </w:rPr>
              <w:t>4</w:t>
            </w:r>
            <w:r w:rsidR="00D40CAD">
              <w:rPr>
                <w:noProof/>
                <w:webHidden/>
              </w:rPr>
              <w:fldChar w:fldCharType="end"/>
            </w:r>
          </w:hyperlink>
        </w:p>
        <w:p w14:paraId="0295AE63" w14:textId="51E20985" w:rsidR="00D40CAD" w:rsidRDefault="00000000" w:rsidP="00D61A6D">
          <w:pPr>
            <w:pStyle w:val="TOC1"/>
            <w:rPr>
              <w:rFonts w:asciiTheme="minorHAnsi" w:eastAsiaTheme="minorEastAsia" w:hAnsiTheme="minorHAnsi" w:cstheme="minorBidi"/>
              <w:noProof/>
              <w:color w:val="auto"/>
            </w:rPr>
          </w:pPr>
          <w:hyperlink w:anchor="_Toc129615969" w:history="1">
            <w:r w:rsidR="00D40CAD" w:rsidRPr="0015552A">
              <w:rPr>
                <w:rStyle w:val="Hyperlink"/>
                <w:noProof/>
              </w:rPr>
              <w:t>0612-04</w:t>
            </w:r>
            <w:r w:rsidR="00D40CAD">
              <w:rPr>
                <w:rFonts w:asciiTheme="minorHAnsi" w:eastAsiaTheme="minorEastAsia" w:hAnsiTheme="minorHAnsi" w:cstheme="minorBidi"/>
                <w:noProof/>
                <w:color w:val="auto"/>
              </w:rPr>
              <w:tab/>
            </w:r>
            <w:r w:rsidR="00D40CAD" w:rsidRPr="0015552A">
              <w:rPr>
                <w:rStyle w:val="Hyperlink"/>
                <w:noProof/>
              </w:rPr>
              <w:t>RESPONSIBILITIES AND AUTHORITIES</w:t>
            </w:r>
            <w:r w:rsidR="00D40CAD">
              <w:rPr>
                <w:noProof/>
                <w:webHidden/>
              </w:rPr>
              <w:tab/>
            </w:r>
            <w:r w:rsidR="00D40CAD">
              <w:rPr>
                <w:noProof/>
                <w:webHidden/>
              </w:rPr>
              <w:fldChar w:fldCharType="begin"/>
            </w:r>
            <w:r w:rsidR="00D40CAD">
              <w:rPr>
                <w:noProof/>
                <w:webHidden/>
              </w:rPr>
              <w:instrText xml:space="preserve"> PAGEREF _Toc129615969 \h </w:instrText>
            </w:r>
            <w:r w:rsidR="00D40CAD">
              <w:rPr>
                <w:noProof/>
                <w:webHidden/>
              </w:rPr>
            </w:r>
            <w:r w:rsidR="00D40CAD">
              <w:rPr>
                <w:noProof/>
                <w:webHidden/>
              </w:rPr>
              <w:fldChar w:fldCharType="separate"/>
            </w:r>
            <w:r w:rsidR="008B0B64">
              <w:rPr>
                <w:noProof/>
                <w:webHidden/>
              </w:rPr>
              <w:t>4</w:t>
            </w:r>
            <w:r w:rsidR="00D40CAD">
              <w:rPr>
                <w:noProof/>
                <w:webHidden/>
              </w:rPr>
              <w:fldChar w:fldCharType="end"/>
            </w:r>
          </w:hyperlink>
        </w:p>
        <w:p w14:paraId="434FC2D0" w14:textId="6363A02E" w:rsidR="00D40CAD" w:rsidRDefault="00000000" w:rsidP="00D61A6D">
          <w:pPr>
            <w:pStyle w:val="TOC1"/>
            <w:rPr>
              <w:rFonts w:asciiTheme="minorHAnsi" w:eastAsiaTheme="minorEastAsia" w:hAnsiTheme="minorHAnsi" w:cstheme="minorBidi"/>
              <w:noProof/>
              <w:color w:val="auto"/>
            </w:rPr>
          </w:pPr>
          <w:hyperlink w:anchor="_Toc129615970" w:history="1">
            <w:r w:rsidR="00D40CAD" w:rsidRPr="0015552A">
              <w:rPr>
                <w:rStyle w:val="Hyperlink"/>
                <w:noProof/>
              </w:rPr>
              <w:t>0612-05</w:t>
            </w:r>
            <w:r w:rsidR="00D40CAD">
              <w:rPr>
                <w:rFonts w:asciiTheme="minorHAnsi" w:eastAsiaTheme="minorEastAsia" w:hAnsiTheme="minorHAnsi" w:cstheme="minorBidi"/>
                <w:noProof/>
                <w:color w:val="auto"/>
              </w:rPr>
              <w:tab/>
            </w:r>
            <w:r w:rsidR="00D40CAD" w:rsidRPr="0015552A">
              <w:rPr>
                <w:rStyle w:val="Hyperlink"/>
                <w:noProof/>
              </w:rPr>
              <w:t>ISSUE SCREENING GUIDANCE</w:t>
            </w:r>
            <w:r w:rsidR="00D40CAD">
              <w:rPr>
                <w:noProof/>
                <w:webHidden/>
              </w:rPr>
              <w:tab/>
            </w:r>
            <w:r w:rsidR="00D40CAD">
              <w:rPr>
                <w:noProof/>
                <w:webHidden/>
              </w:rPr>
              <w:fldChar w:fldCharType="begin"/>
            </w:r>
            <w:r w:rsidR="00D40CAD">
              <w:rPr>
                <w:noProof/>
                <w:webHidden/>
              </w:rPr>
              <w:instrText xml:space="preserve"> PAGEREF _Toc129615970 \h </w:instrText>
            </w:r>
            <w:r w:rsidR="00D40CAD">
              <w:rPr>
                <w:noProof/>
                <w:webHidden/>
              </w:rPr>
            </w:r>
            <w:r w:rsidR="00D40CAD">
              <w:rPr>
                <w:noProof/>
                <w:webHidden/>
              </w:rPr>
              <w:fldChar w:fldCharType="separate"/>
            </w:r>
            <w:r w:rsidR="008B0B64">
              <w:rPr>
                <w:noProof/>
                <w:webHidden/>
              </w:rPr>
              <w:t>4</w:t>
            </w:r>
            <w:r w:rsidR="00D40CAD">
              <w:rPr>
                <w:noProof/>
                <w:webHidden/>
              </w:rPr>
              <w:fldChar w:fldCharType="end"/>
            </w:r>
          </w:hyperlink>
        </w:p>
        <w:p w14:paraId="65F17DE7" w14:textId="4C53629F" w:rsidR="00D40CAD" w:rsidRDefault="00000000" w:rsidP="00D40CAD">
          <w:pPr>
            <w:pStyle w:val="TOC2"/>
            <w:rPr>
              <w:rFonts w:cstheme="minorBidi"/>
              <w:noProof/>
            </w:rPr>
          </w:pPr>
          <w:hyperlink w:anchor="_Toc129615971" w:history="1">
            <w:r w:rsidR="00D40CAD" w:rsidRPr="0015552A">
              <w:rPr>
                <w:rStyle w:val="Hyperlink"/>
                <w:noProof/>
              </w:rPr>
              <w:t>05.01</w:t>
            </w:r>
            <w:r w:rsidR="00D40CAD">
              <w:rPr>
                <w:rFonts w:cstheme="minorBidi"/>
                <w:noProof/>
              </w:rPr>
              <w:tab/>
            </w:r>
            <w:r w:rsidR="00D40CAD" w:rsidRPr="0015552A">
              <w:rPr>
                <w:rStyle w:val="Hyperlink"/>
                <w:noProof/>
              </w:rPr>
              <w:t>Guidance on the More-Than-Minor Screening Questions</w:t>
            </w:r>
            <w:r w:rsidR="00D40CAD">
              <w:rPr>
                <w:noProof/>
                <w:webHidden/>
              </w:rPr>
              <w:tab/>
            </w:r>
            <w:r w:rsidR="00D40CAD">
              <w:rPr>
                <w:noProof/>
                <w:webHidden/>
              </w:rPr>
              <w:fldChar w:fldCharType="begin"/>
            </w:r>
            <w:r w:rsidR="00D40CAD">
              <w:rPr>
                <w:noProof/>
                <w:webHidden/>
              </w:rPr>
              <w:instrText xml:space="preserve"> PAGEREF _Toc129615971 \h </w:instrText>
            </w:r>
            <w:r w:rsidR="00D40CAD">
              <w:rPr>
                <w:noProof/>
                <w:webHidden/>
              </w:rPr>
            </w:r>
            <w:r w:rsidR="00D40CAD">
              <w:rPr>
                <w:noProof/>
                <w:webHidden/>
              </w:rPr>
              <w:fldChar w:fldCharType="separate"/>
            </w:r>
            <w:r w:rsidR="008B0B64">
              <w:rPr>
                <w:noProof/>
                <w:webHidden/>
              </w:rPr>
              <w:t>5</w:t>
            </w:r>
            <w:r w:rsidR="00D40CAD">
              <w:rPr>
                <w:noProof/>
                <w:webHidden/>
              </w:rPr>
              <w:fldChar w:fldCharType="end"/>
            </w:r>
          </w:hyperlink>
        </w:p>
        <w:p w14:paraId="7C77FDAD" w14:textId="577217B5" w:rsidR="00D40CAD" w:rsidRDefault="00000000" w:rsidP="00D61A6D">
          <w:pPr>
            <w:pStyle w:val="TOC1"/>
            <w:rPr>
              <w:rFonts w:asciiTheme="minorHAnsi" w:eastAsiaTheme="minorEastAsia" w:hAnsiTheme="minorHAnsi" w:cstheme="minorBidi"/>
              <w:noProof/>
              <w:color w:val="auto"/>
            </w:rPr>
          </w:pPr>
          <w:hyperlink w:anchor="_Toc129615972" w:history="1">
            <w:r w:rsidR="00D40CAD" w:rsidRPr="0015552A">
              <w:rPr>
                <w:rStyle w:val="Hyperlink"/>
                <w:noProof/>
              </w:rPr>
              <w:t>APPENDICES</w:t>
            </w:r>
            <w:r w:rsidR="00D40CAD">
              <w:rPr>
                <w:noProof/>
                <w:webHidden/>
              </w:rPr>
              <w:tab/>
            </w:r>
            <w:r w:rsidR="00D40CAD">
              <w:rPr>
                <w:noProof/>
                <w:webHidden/>
              </w:rPr>
              <w:fldChar w:fldCharType="begin"/>
            </w:r>
            <w:r w:rsidR="00D40CAD">
              <w:rPr>
                <w:noProof/>
                <w:webHidden/>
              </w:rPr>
              <w:instrText xml:space="preserve"> PAGEREF _Toc129615972 \h </w:instrText>
            </w:r>
            <w:r w:rsidR="00D40CAD">
              <w:rPr>
                <w:noProof/>
                <w:webHidden/>
              </w:rPr>
            </w:r>
            <w:r w:rsidR="00D40CAD">
              <w:rPr>
                <w:noProof/>
                <w:webHidden/>
              </w:rPr>
              <w:fldChar w:fldCharType="separate"/>
            </w:r>
            <w:r w:rsidR="008B0B64">
              <w:rPr>
                <w:noProof/>
                <w:webHidden/>
              </w:rPr>
              <w:t>6</w:t>
            </w:r>
            <w:r w:rsidR="00D40CAD">
              <w:rPr>
                <w:noProof/>
                <w:webHidden/>
              </w:rPr>
              <w:fldChar w:fldCharType="end"/>
            </w:r>
          </w:hyperlink>
        </w:p>
        <w:p w14:paraId="224BD23B" w14:textId="67F3FDFF" w:rsidR="00D40CAD" w:rsidRDefault="00000000" w:rsidP="00D61A6D">
          <w:pPr>
            <w:pStyle w:val="TOC1"/>
            <w:rPr>
              <w:rFonts w:asciiTheme="minorHAnsi" w:eastAsiaTheme="minorEastAsia" w:hAnsiTheme="minorHAnsi" w:cstheme="minorBidi"/>
              <w:noProof/>
              <w:color w:val="auto"/>
            </w:rPr>
          </w:pPr>
          <w:hyperlink w:anchor="_Toc129615973" w:history="1">
            <w:r w:rsidR="00D40CAD" w:rsidRPr="0015552A">
              <w:rPr>
                <w:rStyle w:val="Hyperlink"/>
                <w:noProof/>
              </w:rPr>
              <w:t>Attachment 1: Revision History for IMC 0612</w:t>
            </w:r>
            <w:r w:rsidR="00D40CAD">
              <w:rPr>
                <w:noProof/>
                <w:webHidden/>
              </w:rPr>
              <w:tab/>
            </w:r>
            <w:r w:rsidR="005E2414">
              <w:rPr>
                <w:noProof/>
                <w:webHidden/>
              </w:rPr>
              <w:t>Att</w:t>
            </w:r>
            <w:r w:rsidR="00D61A6D">
              <w:rPr>
                <w:noProof/>
                <w:webHidden/>
              </w:rPr>
              <w:t>1-</w:t>
            </w:r>
            <w:r w:rsidR="00D40CAD">
              <w:rPr>
                <w:noProof/>
                <w:webHidden/>
              </w:rPr>
              <w:fldChar w:fldCharType="begin"/>
            </w:r>
            <w:r w:rsidR="00D40CAD">
              <w:rPr>
                <w:noProof/>
                <w:webHidden/>
              </w:rPr>
              <w:instrText xml:space="preserve"> PAGEREF _Toc129615973 \h </w:instrText>
            </w:r>
            <w:r w:rsidR="00D40CAD">
              <w:rPr>
                <w:noProof/>
                <w:webHidden/>
              </w:rPr>
            </w:r>
            <w:r w:rsidR="00D40CAD">
              <w:rPr>
                <w:noProof/>
                <w:webHidden/>
              </w:rPr>
              <w:fldChar w:fldCharType="separate"/>
            </w:r>
            <w:r w:rsidR="008B0B64">
              <w:rPr>
                <w:noProof/>
                <w:webHidden/>
              </w:rPr>
              <w:t>1</w:t>
            </w:r>
            <w:r w:rsidR="00D40CAD">
              <w:rPr>
                <w:noProof/>
                <w:webHidden/>
              </w:rPr>
              <w:fldChar w:fldCharType="end"/>
            </w:r>
          </w:hyperlink>
        </w:p>
        <w:p w14:paraId="7F8CD208" w14:textId="6CF9AF45" w:rsidR="00D40CAD" w:rsidRDefault="00D40CAD" w:rsidP="00D649A8">
          <w:pPr>
            <w:pStyle w:val="BodyText"/>
          </w:pPr>
          <w:r>
            <w:rPr>
              <w:noProof/>
            </w:rPr>
            <w:fldChar w:fldCharType="end"/>
          </w:r>
        </w:p>
      </w:sdtContent>
    </w:sdt>
    <w:p w14:paraId="41ECB5FF" w14:textId="77777777" w:rsidR="0080205A" w:rsidRDefault="0080205A" w:rsidP="00D649A8">
      <w:pPr>
        <w:pStyle w:val="BodyText"/>
        <w:sectPr w:rsidR="0080205A" w:rsidSect="00BB10B5">
          <w:footerReference w:type="default" r:id="rId12"/>
          <w:pgSz w:w="12240" w:h="15840"/>
          <w:pgMar w:top="1440" w:right="1440" w:bottom="1440" w:left="1440" w:header="720" w:footer="719" w:gutter="0"/>
          <w:pgNumType w:fmt="lowerRoman" w:start="1"/>
          <w:cols w:space="720"/>
          <w:docGrid w:linePitch="299"/>
        </w:sectPr>
      </w:pPr>
    </w:p>
    <w:p w14:paraId="001D9C1B" w14:textId="2B3BAF49" w:rsidR="0062051C" w:rsidRPr="002D1C43" w:rsidRDefault="00B966AA" w:rsidP="007A07B3">
      <w:pPr>
        <w:pStyle w:val="Heading1"/>
        <w:spacing w:before="0"/>
      </w:pPr>
      <w:bookmarkStart w:id="1" w:name="_Toc129615942"/>
      <w:r w:rsidRPr="002D1C43">
        <w:lastRenderedPageBreak/>
        <w:t>0612-01</w:t>
      </w:r>
      <w:r w:rsidRPr="002D1C43">
        <w:tab/>
        <w:t>PURPOSE</w:t>
      </w:r>
      <w:bookmarkEnd w:id="1"/>
    </w:p>
    <w:p w14:paraId="001D9C1D" w14:textId="52C4DAD4" w:rsidR="0062051C" w:rsidRPr="002D1C43" w:rsidRDefault="00F20594" w:rsidP="00F20594">
      <w:pPr>
        <w:pStyle w:val="BodyText2"/>
      </w:pPr>
      <w:r>
        <w:rPr>
          <w:u w:color="000000"/>
        </w:rPr>
        <w:t>01.01</w:t>
      </w:r>
      <w:r>
        <w:rPr>
          <w:u w:color="000000"/>
        </w:rPr>
        <w:tab/>
      </w:r>
      <w:r w:rsidR="00B966AA" w:rsidRPr="00E22522">
        <w:rPr>
          <w:u w:color="000000"/>
        </w:rPr>
        <w:t>Provide requirements for inspection issue screening</w:t>
      </w:r>
      <w:r w:rsidR="00B966AA" w:rsidRPr="002D1C43">
        <w:t>.</w:t>
      </w:r>
    </w:p>
    <w:p w14:paraId="001D9C1F" w14:textId="3EE6415E" w:rsidR="00D5193D" w:rsidRPr="00E22522" w:rsidRDefault="00F20594" w:rsidP="00F20594">
      <w:pPr>
        <w:pStyle w:val="BodyText2"/>
      </w:pPr>
      <w:r>
        <w:t>01.02</w:t>
      </w:r>
      <w:r>
        <w:tab/>
      </w:r>
      <w:r w:rsidR="00D5193D" w:rsidRPr="00E22522">
        <w:t xml:space="preserve">Demonstrate how to apply the more-than-minor </w:t>
      </w:r>
      <w:ins w:id="2" w:author="Author">
        <w:r w:rsidR="00DC30C1">
          <w:t xml:space="preserve">(MTM) </w:t>
        </w:r>
      </w:ins>
      <w:r w:rsidR="00D5193D" w:rsidRPr="00E22522">
        <w:t>screening questions.</w:t>
      </w:r>
    </w:p>
    <w:p w14:paraId="001D9C21" w14:textId="650BE9CE" w:rsidR="0062051C" w:rsidRPr="002D1C43" w:rsidRDefault="00F20594" w:rsidP="00F20594">
      <w:pPr>
        <w:pStyle w:val="BodyText2"/>
      </w:pPr>
      <w:r>
        <w:t>01.03</w:t>
      </w:r>
      <w:r>
        <w:tab/>
      </w:r>
      <w:r w:rsidR="00B966AA" w:rsidRPr="00E22522">
        <w:rPr>
          <w:u w:color="000000"/>
        </w:rPr>
        <w:t>Ensure that all violations of Nuclear Regulatory Commission (NRC) requirements by</w:t>
      </w:r>
      <w:r w:rsidR="00B966AA" w:rsidRPr="00E22522">
        <w:t xml:space="preserve"> </w:t>
      </w:r>
      <w:r w:rsidR="00B966AA" w:rsidRPr="00E22522">
        <w:rPr>
          <w:u w:color="000000"/>
        </w:rPr>
        <w:t>power reactor licensees are appropriately dispositioned in accordance with the NRC</w:t>
      </w:r>
      <w:r w:rsidR="00B966AA" w:rsidRPr="00E22522">
        <w:t xml:space="preserve"> </w:t>
      </w:r>
      <w:r w:rsidR="00B966AA" w:rsidRPr="00E22522">
        <w:rPr>
          <w:u w:color="000000"/>
        </w:rPr>
        <w:t>Enforcement Policy</w:t>
      </w:r>
      <w:r w:rsidR="00B966AA" w:rsidRPr="002D1C43">
        <w:t>. This includes traditional enforcement violations which cannot be addressed only through the Reactor Oversight Process (ROP).</w:t>
      </w:r>
    </w:p>
    <w:p w14:paraId="001D9C24" w14:textId="2BC03D37" w:rsidR="0062051C" w:rsidRPr="002D1C43" w:rsidRDefault="00B966AA" w:rsidP="007A07B3">
      <w:pPr>
        <w:pStyle w:val="Heading1"/>
      </w:pPr>
      <w:bookmarkStart w:id="3" w:name="_Toc129615943"/>
      <w:r w:rsidRPr="002D1C43">
        <w:t>0612-02</w:t>
      </w:r>
      <w:r w:rsidRPr="002D1C43">
        <w:tab/>
        <w:t>OBJECTIVES</w:t>
      </w:r>
      <w:bookmarkEnd w:id="3"/>
    </w:p>
    <w:p w14:paraId="001D9C26" w14:textId="1515682B" w:rsidR="0062051C" w:rsidRPr="002D1C43" w:rsidRDefault="00B966AA" w:rsidP="005B7835">
      <w:pPr>
        <w:pStyle w:val="BodyText2"/>
      </w:pPr>
      <w:r w:rsidRPr="002D1C43">
        <w:t>02.01</w:t>
      </w:r>
      <w:r w:rsidR="00E4046A">
        <w:tab/>
      </w:r>
      <w:r w:rsidRPr="00E22522">
        <w:rPr>
          <w:u w:color="000000"/>
        </w:rPr>
        <w:t>Screen inspection results to determine if issues warrant documentation in inspection</w:t>
      </w:r>
      <w:r w:rsidRPr="00E22522">
        <w:t xml:space="preserve"> </w:t>
      </w:r>
      <w:r w:rsidRPr="00E22522">
        <w:rPr>
          <w:u w:color="000000"/>
        </w:rPr>
        <w:t>reports</w:t>
      </w:r>
      <w:r w:rsidRPr="002D1C43">
        <w:t>.</w:t>
      </w:r>
    </w:p>
    <w:p w14:paraId="001D9C28" w14:textId="5739C175" w:rsidR="005D566A" w:rsidRPr="002D1C43" w:rsidRDefault="005D566A" w:rsidP="005B7835">
      <w:pPr>
        <w:pStyle w:val="BodyText2"/>
      </w:pPr>
      <w:r w:rsidRPr="002D1C43">
        <w:t>02.02</w:t>
      </w:r>
      <w:r w:rsidRPr="002D1C43">
        <w:tab/>
        <w:t xml:space="preserve">Enhance </w:t>
      </w:r>
      <w:r w:rsidR="005937F0" w:rsidRPr="002D1C43">
        <w:t xml:space="preserve">the minor – </w:t>
      </w:r>
      <w:ins w:id="4" w:author="Author">
        <w:r w:rsidR="00DC30C1">
          <w:t>MTM</w:t>
        </w:r>
      </w:ins>
      <w:r w:rsidR="005937F0" w:rsidRPr="002D1C43">
        <w:t xml:space="preserve"> determination</w:t>
      </w:r>
      <w:r w:rsidRPr="002D1C43">
        <w:t xml:space="preserve"> predictability.</w:t>
      </w:r>
    </w:p>
    <w:p w14:paraId="001D9C2A" w14:textId="7149F569" w:rsidR="0062051C" w:rsidRPr="002D1C43" w:rsidRDefault="00B966AA" w:rsidP="005B7835">
      <w:pPr>
        <w:pStyle w:val="BodyText2"/>
      </w:pPr>
      <w:r w:rsidRPr="002D1C43">
        <w:t>02.0</w:t>
      </w:r>
      <w:r w:rsidR="005D566A" w:rsidRPr="002D1C43">
        <w:t>3</w:t>
      </w:r>
      <w:r w:rsidR="00E4046A">
        <w:tab/>
      </w:r>
      <w:r w:rsidRPr="00E22522">
        <w:t>Ensure that violations are dispositioned in accordance with the Enforcement Policy and to ensure that performance deficiencies are screened, assessed, and documented in accordance with this IMC</w:t>
      </w:r>
      <w:r w:rsidRPr="002D1C43">
        <w:t>.</w:t>
      </w:r>
    </w:p>
    <w:p w14:paraId="001D9C2D" w14:textId="24F1DBDA" w:rsidR="0062051C" w:rsidRPr="002D1C43" w:rsidRDefault="00B966AA" w:rsidP="007A07B3">
      <w:pPr>
        <w:pStyle w:val="Heading1"/>
      </w:pPr>
      <w:bookmarkStart w:id="5" w:name="_Toc129615944"/>
      <w:r w:rsidRPr="002D1C43">
        <w:t>0612-03</w:t>
      </w:r>
      <w:r w:rsidRPr="002D1C43">
        <w:tab/>
        <w:t>DEFINITIONS</w:t>
      </w:r>
      <w:bookmarkEnd w:id="5"/>
    </w:p>
    <w:p w14:paraId="24D811A2" w14:textId="101A1472" w:rsidR="007C19C9" w:rsidRPr="002D1C43" w:rsidRDefault="00B966AA" w:rsidP="00923866">
      <w:pPr>
        <w:pStyle w:val="BodyText"/>
      </w:pPr>
      <w:r w:rsidRPr="002D1C43">
        <w:t>The following terms are applicable for the purposes of screening and documentation:</w:t>
      </w:r>
    </w:p>
    <w:p w14:paraId="001D9C31" w14:textId="538F0B77" w:rsidR="0062051C" w:rsidRPr="002D1C43" w:rsidRDefault="00B966AA" w:rsidP="00112E3C">
      <w:pPr>
        <w:pStyle w:val="Heading2"/>
      </w:pPr>
      <w:bookmarkStart w:id="6" w:name="_Toc129615945"/>
      <w:r w:rsidRPr="002D1C43">
        <w:t>03.01</w:t>
      </w:r>
      <w:r w:rsidR="00E4046A">
        <w:tab/>
      </w:r>
      <w:r w:rsidRPr="002D1C43">
        <w:rPr>
          <w:u w:val="single" w:color="000000"/>
        </w:rPr>
        <w:t>Apparent Violation (AV)</w:t>
      </w:r>
      <w:r w:rsidRPr="002D1C43">
        <w:t>. A non-compliance with a regulatory requirement for which an enforcement decision has not been reached.</w:t>
      </w:r>
      <w:bookmarkEnd w:id="6"/>
    </w:p>
    <w:p w14:paraId="001D9C33" w14:textId="31B7BAF5" w:rsidR="0062051C" w:rsidRPr="002D1C43" w:rsidRDefault="00B966AA" w:rsidP="00163734">
      <w:pPr>
        <w:pStyle w:val="BodyText3"/>
      </w:pPr>
      <w:r w:rsidRPr="002D1C43">
        <w:t xml:space="preserve">Examples include: (a) violations associated with ROP findings having </w:t>
      </w:r>
      <w:proofErr w:type="gramStart"/>
      <w:r w:rsidRPr="002D1C43">
        <w:t>pending</w:t>
      </w:r>
      <w:proofErr w:type="gramEnd"/>
      <w:r w:rsidRPr="002D1C43">
        <w:t xml:space="preserve"> or preliminary significance, (b) traditional enforcement violations being considered for escalated enforcement action, (c) violations being considered for enforcement discretion.</w:t>
      </w:r>
    </w:p>
    <w:p w14:paraId="001D9C35" w14:textId="47565BDF" w:rsidR="0062051C" w:rsidRPr="002D1C43" w:rsidRDefault="00B966AA" w:rsidP="00112E3C">
      <w:pPr>
        <w:pStyle w:val="Heading2"/>
      </w:pPr>
      <w:bookmarkStart w:id="7" w:name="_Toc129615946"/>
      <w:r w:rsidRPr="002D1C43">
        <w:t>03.02</w:t>
      </w:r>
      <w:r w:rsidR="00E4046A">
        <w:tab/>
      </w:r>
      <w:r w:rsidRPr="002D1C43">
        <w:rPr>
          <w:u w:val="single" w:color="000000"/>
        </w:rPr>
        <w:t>Cross-Cutting Aspect (CCA)</w:t>
      </w:r>
      <w:r w:rsidRPr="002D1C43">
        <w:t>. Refer to IMC 0310, “</w:t>
      </w:r>
      <w:bookmarkStart w:id="8" w:name="_Hlk129620341"/>
      <w:r w:rsidRPr="002D1C43">
        <w:t>Aspects Within</w:t>
      </w:r>
      <w:ins w:id="9" w:author="Author">
        <w:r w:rsidR="00366ECB">
          <w:t xml:space="preserve"> the</w:t>
        </w:r>
      </w:ins>
      <w:r w:rsidR="00B37BF2">
        <w:rPr>
          <w:color w:val="FF0000"/>
        </w:rPr>
        <w:t xml:space="preserve"> </w:t>
      </w:r>
      <w:r w:rsidRPr="002D1C43">
        <w:t>Cross</w:t>
      </w:r>
      <w:ins w:id="10" w:author="Author">
        <w:r w:rsidR="00E90C04">
          <w:noBreakHyphen/>
        </w:r>
      </w:ins>
      <w:r w:rsidRPr="002D1C43">
        <w:t>Cutting Areas</w:t>
      </w:r>
      <w:bookmarkEnd w:id="8"/>
      <w:r w:rsidRPr="002D1C43">
        <w:t>” for the definition.</w:t>
      </w:r>
      <w:bookmarkEnd w:id="7"/>
    </w:p>
    <w:p w14:paraId="001D9C37" w14:textId="072FF100" w:rsidR="0062051C" w:rsidRPr="002D1C43" w:rsidRDefault="00B966AA" w:rsidP="00112E3C">
      <w:pPr>
        <w:pStyle w:val="Heading2"/>
      </w:pPr>
      <w:bookmarkStart w:id="11" w:name="_Toc129615947"/>
      <w:r w:rsidRPr="002D1C43">
        <w:t>03.03</w:t>
      </w:r>
      <w:r w:rsidRPr="002D1C43">
        <w:tab/>
      </w:r>
      <w:r w:rsidRPr="002D1C43">
        <w:rPr>
          <w:u w:val="single" w:color="000000"/>
        </w:rPr>
        <w:t>Finding</w:t>
      </w:r>
      <w:r w:rsidRPr="002D1C43">
        <w:t xml:space="preserve">. A performance deficiency determined to be </w:t>
      </w:r>
      <w:ins w:id="12" w:author="Author">
        <w:r w:rsidR="006D6AB4">
          <w:t>MTM</w:t>
        </w:r>
      </w:ins>
      <w:r w:rsidRPr="002D1C43">
        <w:t xml:space="preserve"> in accordance with IMC 0612, Appendix B.</w:t>
      </w:r>
      <w:bookmarkEnd w:id="11"/>
    </w:p>
    <w:p w14:paraId="001D9C39" w14:textId="56DD94E7" w:rsidR="0062051C" w:rsidRPr="002D1C43" w:rsidRDefault="00B966AA" w:rsidP="00112E3C">
      <w:pPr>
        <w:pStyle w:val="Heading2"/>
      </w:pPr>
      <w:bookmarkStart w:id="13" w:name="_Toc129615948"/>
      <w:r w:rsidRPr="002D1C43">
        <w:t>03.04</w:t>
      </w:r>
      <w:r w:rsidR="00E4046A">
        <w:tab/>
      </w:r>
      <w:r w:rsidRPr="002D1C43">
        <w:rPr>
          <w:u w:val="single" w:color="000000"/>
        </w:rPr>
        <w:t>Issue of Concern</w:t>
      </w:r>
      <w:r w:rsidRPr="002D1C43">
        <w:t>. A well-defined observation or collection of observations potentially impacting safety or security which may warrant further inspection, screening, evaluation, or regulatory action.</w:t>
      </w:r>
      <w:bookmarkEnd w:id="13"/>
    </w:p>
    <w:p w14:paraId="001D9C3B" w14:textId="0DA63CBC" w:rsidR="0062051C" w:rsidRPr="002D1C43" w:rsidRDefault="00B966AA" w:rsidP="00112E3C">
      <w:pPr>
        <w:pStyle w:val="Heading2"/>
      </w:pPr>
      <w:bookmarkStart w:id="14" w:name="_Toc129615949"/>
      <w:r w:rsidRPr="002D1C43">
        <w:t>03.05</w:t>
      </w:r>
      <w:r w:rsidR="00E4046A">
        <w:tab/>
      </w:r>
      <w:r w:rsidRPr="002D1C43">
        <w:rPr>
          <w:u w:val="single" w:color="000000"/>
        </w:rPr>
        <w:t>Licensee-Identified</w:t>
      </w:r>
      <w:r w:rsidRPr="002D1C43">
        <w:t>. Licensee-identified findings and violations are (1) identified as a result of deliberate observation by licensee personnel; and (2) entered into the licensee corrective action program.</w:t>
      </w:r>
      <w:bookmarkEnd w:id="14"/>
    </w:p>
    <w:p w14:paraId="001D9C3D" w14:textId="77777777" w:rsidR="0062051C" w:rsidRPr="002D1C43" w:rsidRDefault="00B966AA" w:rsidP="00163734">
      <w:pPr>
        <w:pStyle w:val="BodyText3"/>
      </w:pPr>
      <w:r w:rsidRPr="002D1C43">
        <w:t>Examples of deliberate observations that result in licensee-identified findings or violations include (1) those identified during activities such as post maintenance testing, operator rounds, engineering walkdowns, drills, critiques, or audits; and (2) degraded conditions identified during testing which do not result in test failure.</w:t>
      </w:r>
    </w:p>
    <w:p w14:paraId="001D9C3F" w14:textId="3D74B178" w:rsidR="0062051C" w:rsidRPr="002D1C43" w:rsidRDefault="00B966AA" w:rsidP="00112E3C">
      <w:pPr>
        <w:pStyle w:val="Heading2"/>
      </w:pPr>
      <w:bookmarkStart w:id="15" w:name="_Toc129615950"/>
      <w:r w:rsidRPr="002D1C43">
        <w:lastRenderedPageBreak/>
        <w:t>03.06</w:t>
      </w:r>
      <w:r w:rsidR="00E4046A">
        <w:tab/>
      </w:r>
      <w:r w:rsidRPr="002D1C43">
        <w:rPr>
          <w:u w:val="single" w:color="000000"/>
        </w:rPr>
        <w:t>Minor Violation</w:t>
      </w:r>
      <w:r w:rsidRPr="002D1C43">
        <w:t>. A violation associated with a minor performance deficiency or a traditional enforcement violation that is less than Severity Level (SL) IV. All violations, including minor violations, must be corrected. Minor violations are not routinely documented in inspection reports.</w:t>
      </w:r>
      <w:bookmarkEnd w:id="15"/>
    </w:p>
    <w:p w14:paraId="001D9C41" w14:textId="63382D42" w:rsidR="0062051C" w:rsidRPr="002D1C43" w:rsidRDefault="00B966AA" w:rsidP="00112E3C">
      <w:pPr>
        <w:pStyle w:val="Heading2"/>
      </w:pPr>
      <w:bookmarkStart w:id="16" w:name="_Toc129615951"/>
      <w:r w:rsidRPr="002D1C43">
        <w:t>03.07</w:t>
      </w:r>
      <w:r w:rsidR="00E4046A">
        <w:tab/>
      </w:r>
      <w:r w:rsidRPr="002D1C43">
        <w:rPr>
          <w:u w:val="single" w:color="000000"/>
        </w:rPr>
        <w:t>Non-Cited Violation (NCV)</w:t>
      </w:r>
      <w:r w:rsidRPr="002D1C43">
        <w:t xml:space="preserve">. A method for dispositioning a SL IV violation or a violation associated with a Green ROP finding that meets the criteria in </w:t>
      </w:r>
      <w:r w:rsidR="006303B8">
        <w:t>s</w:t>
      </w:r>
      <w:r w:rsidRPr="002D1C43">
        <w:t>ection 2.3.2 of the Enforcement Policy.</w:t>
      </w:r>
      <w:bookmarkEnd w:id="16"/>
    </w:p>
    <w:p w14:paraId="001D9C43" w14:textId="7CE20906" w:rsidR="0062051C" w:rsidRPr="002D1C43" w:rsidRDefault="00B966AA" w:rsidP="00112E3C">
      <w:pPr>
        <w:pStyle w:val="Heading2"/>
      </w:pPr>
      <w:bookmarkStart w:id="17" w:name="_Toc129615952"/>
      <w:r w:rsidRPr="002D1C43">
        <w:t>03.08</w:t>
      </w:r>
      <w:r w:rsidR="00E4046A">
        <w:tab/>
      </w:r>
      <w:r w:rsidRPr="002D1C43">
        <w:rPr>
          <w:u w:val="single" w:color="000000"/>
        </w:rPr>
        <w:t>Notice of Violation (NOV)</w:t>
      </w:r>
      <w:r w:rsidRPr="002D1C43">
        <w:t>. A written notice setting forth one or more violations of a legally binding requirement (see 10 CFR 2.201, “Notice of Violation”).</w:t>
      </w:r>
      <w:bookmarkEnd w:id="17"/>
    </w:p>
    <w:p w14:paraId="001D9C45" w14:textId="068115E2" w:rsidR="0062051C" w:rsidRPr="002D1C43" w:rsidRDefault="00B966AA" w:rsidP="00112E3C">
      <w:pPr>
        <w:pStyle w:val="Heading2"/>
      </w:pPr>
      <w:bookmarkStart w:id="18" w:name="_Toc129615953"/>
      <w:r w:rsidRPr="002D1C43">
        <w:t>03.09</w:t>
      </w:r>
      <w:r w:rsidR="00E4046A">
        <w:tab/>
      </w:r>
      <w:r w:rsidRPr="002D1C43">
        <w:rPr>
          <w:u w:val="single" w:color="000000"/>
        </w:rPr>
        <w:t>NRC-Identified</w:t>
      </w:r>
      <w:r w:rsidRPr="002D1C43">
        <w:t>. NRC-identified findings or violations are found by NRC inspectors, of which the licensee was not previously aware or had not been previously documented in the licensee’s corrective action program. NRC-identified findings or violations also include issues initially identified by the licensee to which the inspector has identified inadequacies in the licensee’s characterization or evaluation of the issue of concern.</w:t>
      </w:r>
      <w:bookmarkEnd w:id="18"/>
    </w:p>
    <w:p w14:paraId="001D9C47" w14:textId="21312564" w:rsidR="0062051C" w:rsidRPr="002D1C43" w:rsidRDefault="00B966AA" w:rsidP="00112E3C">
      <w:pPr>
        <w:pStyle w:val="Heading2"/>
      </w:pPr>
      <w:bookmarkStart w:id="19" w:name="_Toc129615954"/>
      <w:r w:rsidRPr="002D1C43">
        <w:t>03.10</w:t>
      </w:r>
      <w:r w:rsidR="00EB3177">
        <w:tab/>
      </w:r>
      <w:r w:rsidRPr="002D1C43">
        <w:rPr>
          <w:u w:val="single" w:color="000000"/>
        </w:rPr>
        <w:t>Observation</w:t>
      </w:r>
      <w:r w:rsidRPr="002D1C43">
        <w:t>. A factual detail noted during an inspection.</w:t>
      </w:r>
      <w:bookmarkEnd w:id="19"/>
    </w:p>
    <w:p w14:paraId="001D9C49" w14:textId="22204A5A" w:rsidR="0062051C" w:rsidRPr="002D1C43" w:rsidRDefault="00B966AA" w:rsidP="00112E3C">
      <w:pPr>
        <w:pStyle w:val="Heading2"/>
      </w:pPr>
      <w:bookmarkStart w:id="20" w:name="_Toc129615955"/>
      <w:r w:rsidRPr="002D1C43">
        <w:t>03.11</w:t>
      </w:r>
      <w:r w:rsidRPr="002D1C43">
        <w:tab/>
      </w:r>
      <w:r w:rsidRPr="002D1C43">
        <w:rPr>
          <w:u w:val="single" w:color="000000"/>
        </w:rPr>
        <w:t>Pending Significance</w:t>
      </w:r>
      <w:r w:rsidRPr="002D1C43">
        <w:t>. A significance characterization assigned to a finding which requires further safety or security significance evaluation to determine a preliminary significance.</w:t>
      </w:r>
      <w:bookmarkEnd w:id="20"/>
    </w:p>
    <w:p w14:paraId="001D9C4B" w14:textId="34199574" w:rsidR="0062051C" w:rsidRPr="002D1C43" w:rsidRDefault="00B966AA" w:rsidP="00112E3C">
      <w:pPr>
        <w:pStyle w:val="Heading2"/>
      </w:pPr>
      <w:bookmarkStart w:id="21" w:name="_Toc129615956"/>
      <w:r w:rsidRPr="002D1C43">
        <w:t>03.12</w:t>
      </w:r>
      <w:r w:rsidRPr="002D1C43">
        <w:tab/>
      </w:r>
      <w:r w:rsidRPr="002D1C43">
        <w:rPr>
          <w:u w:val="single" w:color="000000"/>
        </w:rPr>
        <w:t>Performance Deficiency</w:t>
      </w:r>
      <w:r w:rsidRPr="002D1C43">
        <w:t xml:space="preserve">. The licensee’s failure to satisfy one or more regulatory requirements or self-imposed standards where such failure was reasonably foreseeable and preventable. Additional information is provided in </w:t>
      </w:r>
      <w:ins w:id="22" w:author="Author">
        <w:r w:rsidR="004E7A3D">
          <w:t>b</w:t>
        </w:r>
      </w:ins>
      <w:r w:rsidRPr="002D1C43">
        <w:t>lock 2 of Appendix B of this IMC.</w:t>
      </w:r>
      <w:bookmarkEnd w:id="21"/>
    </w:p>
    <w:p w14:paraId="001D9C4D" w14:textId="1408811C" w:rsidR="0062051C" w:rsidRPr="002D1C43" w:rsidRDefault="00B966AA" w:rsidP="00112E3C">
      <w:pPr>
        <w:pStyle w:val="Heading2"/>
      </w:pPr>
      <w:bookmarkStart w:id="23" w:name="_Toc129615957"/>
      <w:r w:rsidRPr="002D1C43">
        <w:t>03.13</w:t>
      </w:r>
      <w:r w:rsidRPr="002D1C43">
        <w:tab/>
      </w:r>
      <w:r w:rsidRPr="002D1C43">
        <w:rPr>
          <w:u w:val="single" w:color="000000"/>
        </w:rPr>
        <w:t>Preliminary Significance</w:t>
      </w:r>
      <w:r w:rsidRPr="002D1C43">
        <w:t>. A significance characterization assigned to a finding that has received a preliminary significance determination from the Significance Enforcement Review Panel (SERP) and was determined to be preliminarily White, Yellow, Red, or Greater than Green.</w:t>
      </w:r>
      <w:bookmarkEnd w:id="23"/>
    </w:p>
    <w:p w14:paraId="001D9C4F" w14:textId="41262707" w:rsidR="0062051C" w:rsidRPr="002D1C43" w:rsidRDefault="00B966AA" w:rsidP="00112E3C">
      <w:pPr>
        <w:pStyle w:val="Heading2"/>
      </w:pPr>
      <w:bookmarkStart w:id="24" w:name="_Toc129615958"/>
      <w:r w:rsidRPr="002D1C43">
        <w:t>03.14</w:t>
      </w:r>
      <w:r w:rsidRPr="002D1C43">
        <w:tab/>
      </w:r>
      <w:r w:rsidRPr="002D1C43">
        <w:rPr>
          <w:u w:val="single" w:color="000000"/>
        </w:rPr>
        <w:t>Present Performance</w:t>
      </w:r>
      <w:r w:rsidRPr="002D1C43">
        <w:t xml:space="preserve">. The potential CCA is reflective of present performance if the performance deficiency (not the event or condition resulting from the performance deficiency) occurred recently, nominally within the last </w:t>
      </w:r>
      <w:r w:rsidR="00526B58">
        <w:t>3</w:t>
      </w:r>
      <w:r w:rsidRPr="002D1C43">
        <w:t xml:space="preserve"> years. When appropriate, apply additional considerations to determine whether the CCA is reflective of present performance.</w:t>
      </w:r>
      <w:bookmarkEnd w:id="24"/>
    </w:p>
    <w:p w14:paraId="001D9C51" w14:textId="4107B7F8" w:rsidR="0062051C" w:rsidRPr="002D1C43" w:rsidRDefault="00B966AA" w:rsidP="004126F7">
      <w:pPr>
        <w:pStyle w:val="BodyText"/>
        <w:numPr>
          <w:ilvl w:val="0"/>
          <w:numId w:val="17"/>
        </w:numPr>
      </w:pPr>
      <w:r w:rsidRPr="002D1C43">
        <w:t xml:space="preserve">If the performance deficiency occurred more than </w:t>
      </w:r>
      <w:r w:rsidR="00F46EC1">
        <w:t>3</w:t>
      </w:r>
      <w:r w:rsidRPr="002D1C43">
        <w:t xml:space="preserve"> years ago, but the performance characteristic has not been corrected or eliminated, the inspector can conclude that the CCA is reflective of present performance.</w:t>
      </w:r>
    </w:p>
    <w:p w14:paraId="001D9C53" w14:textId="4937A7CE" w:rsidR="0062051C" w:rsidRPr="002D1C43" w:rsidRDefault="00B966AA" w:rsidP="00D00F17">
      <w:pPr>
        <w:pStyle w:val="BodyText"/>
        <w:numPr>
          <w:ilvl w:val="0"/>
          <w:numId w:val="17"/>
        </w:numPr>
      </w:pPr>
      <w:r w:rsidRPr="002D1C43">
        <w:t xml:space="preserve">If the performance deficiency occurred within the last </w:t>
      </w:r>
      <w:r w:rsidR="00F46EC1">
        <w:t>3</w:t>
      </w:r>
      <w:r w:rsidRPr="002D1C43">
        <w:t xml:space="preserve"> years, but the performance characteristic has since been corrected or eliminated, the inspector can conclude that the CCA is not reflective of present performance.</w:t>
      </w:r>
    </w:p>
    <w:p w14:paraId="001D9C55" w14:textId="530BA4D6" w:rsidR="0062051C" w:rsidRPr="002D1C43" w:rsidRDefault="00B966AA" w:rsidP="00112E3C">
      <w:pPr>
        <w:pStyle w:val="BodyText3"/>
      </w:pPr>
      <w:r w:rsidRPr="002D1C43">
        <w:t xml:space="preserve">Note: Corrected or eliminated CCAs means the licensee had taken actions prior to the discovery of the performance deficiency and because of these actions, a similar issue would not likely occur now. For example, the licensee initiates actions to improve the quality of calculations; however, </w:t>
      </w:r>
      <w:r w:rsidR="00F46EC1">
        <w:t>2</w:t>
      </w:r>
      <w:r w:rsidRPr="002D1C43">
        <w:t xml:space="preserve"> months later, the inspector identifies problems with a calculation which had been issued a year before this effort. If the inspector believes the </w:t>
      </w:r>
      <w:r w:rsidRPr="002D1C43">
        <w:lastRenderedPageBreak/>
        <w:t>licensee’s actions to improve calculations would have prevented this recently identified issue, the inspectors can conclude the performance deficiency is not reflective of current performance.</w:t>
      </w:r>
    </w:p>
    <w:p w14:paraId="001D9C57" w14:textId="48EB2408" w:rsidR="0062051C" w:rsidRPr="002D1C43" w:rsidRDefault="00FB0C9A" w:rsidP="00112E3C">
      <w:pPr>
        <w:pStyle w:val="Heading2"/>
      </w:pPr>
      <w:bookmarkStart w:id="25" w:name="_Toc129615959"/>
      <w:r>
        <w:rPr>
          <w:u w:color="000000"/>
        </w:rPr>
        <w:t>03.15</w:t>
      </w:r>
      <w:r>
        <w:rPr>
          <w:u w:color="000000"/>
        </w:rPr>
        <w:tab/>
      </w:r>
      <w:r w:rsidR="00B966AA" w:rsidRPr="002D1C43">
        <w:rPr>
          <w:u w:val="single" w:color="000000"/>
        </w:rPr>
        <w:t>Regulatory Requirement</w:t>
      </w:r>
      <w:r w:rsidR="00B966AA" w:rsidRPr="002D1C43">
        <w:t>. A legally binding obligation such as a statute, regulation, license condition, technical specification, or order that is enforceable by the NRC.</w:t>
      </w:r>
      <w:bookmarkEnd w:id="25"/>
    </w:p>
    <w:p w14:paraId="001D9C59" w14:textId="3738689F" w:rsidR="0062051C" w:rsidRPr="002D1C43" w:rsidRDefault="00FB0C9A" w:rsidP="00112E3C">
      <w:pPr>
        <w:pStyle w:val="Heading2"/>
      </w:pPr>
      <w:bookmarkStart w:id="26" w:name="_Toc129615960"/>
      <w:r>
        <w:t>03.16</w:t>
      </w:r>
      <w:r>
        <w:tab/>
      </w:r>
      <w:r w:rsidR="00B966AA" w:rsidRPr="002D1C43">
        <w:rPr>
          <w:u w:val="single" w:color="000000"/>
        </w:rPr>
        <w:t>Standard or Self-Imposed Standard</w:t>
      </w:r>
      <w:r w:rsidR="00B966AA" w:rsidRPr="002D1C43">
        <w:t>. A licensee-established expectation that does not constitute a regulatory requirement.</w:t>
      </w:r>
      <w:bookmarkEnd w:id="26"/>
    </w:p>
    <w:p w14:paraId="001D9C5B" w14:textId="7FD2235D" w:rsidR="0062051C" w:rsidRPr="002D1C43" w:rsidRDefault="00FB0C9A" w:rsidP="00112E3C">
      <w:pPr>
        <w:pStyle w:val="Heading2"/>
      </w:pPr>
      <w:bookmarkStart w:id="27" w:name="_Toc129615961"/>
      <w:r>
        <w:rPr>
          <w:u w:color="000000"/>
        </w:rPr>
        <w:t>03.17</w:t>
      </w:r>
      <w:r>
        <w:rPr>
          <w:u w:color="000000"/>
        </w:rPr>
        <w:tab/>
      </w:r>
      <w:r w:rsidR="00B966AA" w:rsidRPr="002D1C43">
        <w:rPr>
          <w:u w:val="single" w:color="000000"/>
        </w:rPr>
        <w:t>Self-Revealed</w:t>
      </w:r>
      <w:r w:rsidR="00B966AA" w:rsidRPr="002D1C43">
        <w:t>. Self-revealed findings or violations are those identified as a result of a condition that (1) become apparent through a readily detectable degradation in material condition, capability, or functionality of equipment or plant operations; and (2) does not meet the definition of licensee-identified or NRC-identified.</w:t>
      </w:r>
      <w:bookmarkEnd w:id="27"/>
    </w:p>
    <w:p w14:paraId="001D9C5D" w14:textId="3BA3AC88" w:rsidR="0062051C" w:rsidRPr="002D1C43" w:rsidRDefault="00B966AA" w:rsidP="00EB3177">
      <w:pPr>
        <w:pStyle w:val="BodyText3"/>
      </w:pPr>
      <w:r w:rsidRPr="002D1C43">
        <w:t>Examples of self-revealed findings or violations include those revealed through: unplanned reactor trips and secondary plant transients; obvious equipment and piping failures; failed on demand testing; valid plant or electronic dosimeter alarms; identification of large quantities of fluids in areas where one would not normally expect such a condition.</w:t>
      </w:r>
    </w:p>
    <w:p w14:paraId="001D9C5F" w14:textId="111EC017" w:rsidR="0062051C" w:rsidRPr="002D1C43" w:rsidRDefault="00FB0C9A" w:rsidP="00112E3C">
      <w:pPr>
        <w:pStyle w:val="Heading2"/>
      </w:pPr>
      <w:bookmarkStart w:id="28" w:name="_Toc129615962"/>
      <w:r>
        <w:rPr>
          <w:u w:color="000000"/>
        </w:rPr>
        <w:t>03.18</w:t>
      </w:r>
      <w:r>
        <w:rPr>
          <w:u w:color="000000"/>
        </w:rPr>
        <w:tab/>
      </w:r>
      <w:r w:rsidR="00B966AA" w:rsidRPr="002D1C43">
        <w:rPr>
          <w:u w:val="single" w:color="000000"/>
        </w:rPr>
        <w:t>Severity Level (SL)</w:t>
      </w:r>
      <w:r w:rsidR="00B966AA" w:rsidRPr="002D1C43">
        <w:t>. The significance of a violation evaluated under traditional enforcement.</w:t>
      </w:r>
      <w:bookmarkEnd w:id="28"/>
    </w:p>
    <w:p w14:paraId="001D9C61" w14:textId="63BBEE4C" w:rsidR="0062051C" w:rsidRPr="002D1C43" w:rsidRDefault="00FB0C9A" w:rsidP="00112E3C">
      <w:pPr>
        <w:pStyle w:val="Heading2"/>
      </w:pPr>
      <w:bookmarkStart w:id="29" w:name="_Toc129615963"/>
      <w:r>
        <w:rPr>
          <w:u w:color="000000"/>
        </w:rPr>
        <w:t>03.19</w:t>
      </w:r>
      <w:r>
        <w:rPr>
          <w:u w:color="000000"/>
        </w:rPr>
        <w:tab/>
      </w:r>
      <w:r w:rsidR="00B966AA" w:rsidRPr="002D1C43">
        <w:rPr>
          <w:u w:val="single" w:color="000000"/>
        </w:rPr>
        <w:t>Significance Determination Process (SDP)</w:t>
      </w:r>
      <w:r w:rsidR="00B966AA" w:rsidRPr="002D1C43">
        <w:t>. The process described by IMC 0609 and associated appendices that is applied to an inspection finding to determine its safety or security significance as either Green (very low), White (low-to-moderate), Yellow (substantial), or Red (high).</w:t>
      </w:r>
      <w:bookmarkEnd w:id="29"/>
    </w:p>
    <w:p w14:paraId="001D9C63" w14:textId="3BB1BF70" w:rsidR="0062051C" w:rsidRPr="002D1C43" w:rsidRDefault="00FB0C9A" w:rsidP="00112E3C">
      <w:pPr>
        <w:pStyle w:val="Heading2"/>
      </w:pPr>
      <w:bookmarkStart w:id="30" w:name="_Toc129615964"/>
      <w:r>
        <w:rPr>
          <w:u w:color="000000"/>
        </w:rPr>
        <w:t>03.20</w:t>
      </w:r>
      <w:r>
        <w:rPr>
          <w:u w:color="000000"/>
        </w:rPr>
        <w:tab/>
      </w:r>
      <w:r w:rsidR="00B966AA" w:rsidRPr="002D1C43">
        <w:rPr>
          <w:u w:val="single" w:color="000000"/>
        </w:rPr>
        <w:t>To Be Determined (TBD)</w:t>
      </w:r>
      <w:r w:rsidR="00B966AA" w:rsidRPr="002D1C43">
        <w:t>. A significance characterization assigned to a finding with pending or preliminary significance. The TBD characterization will apply until the final significance is documented in an inspection report or final determination letter.</w:t>
      </w:r>
      <w:bookmarkEnd w:id="30"/>
    </w:p>
    <w:p w14:paraId="001D9C65" w14:textId="2D09FFC2" w:rsidR="0062051C" w:rsidRPr="002D1C43" w:rsidRDefault="00FB0C9A" w:rsidP="00112E3C">
      <w:pPr>
        <w:pStyle w:val="Heading2"/>
      </w:pPr>
      <w:bookmarkStart w:id="31" w:name="_Toc129615965"/>
      <w:r>
        <w:rPr>
          <w:u w:color="000000"/>
        </w:rPr>
        <w:t>03.21</w:t>
      </w:r>
      <w:r>
        <w:rPr>
          <w:u w:color="000000"/>
        </w:rPr>
        <w:tab/>
      </w:r>
      <w:r w:rsidR="00B966AA" w:rsidRPr="002D1C43">
        <w:rPr>
          <w:u w:val="single" w:color="000000"/>
        </w:rPr>
        <w:t>Traditional Enforcement (TE)</w:t>
      </w:r>
      <w:r w:rsidR="00A761C8" w:rsidRPr="002D1C43">
        <w:t xml:space="preserve">. </w:t>
      </w:r>
      <w:r w:rsidR="00B966AA" w:rsidRPr="002D1C43">
        <w:t>An Enforcement Policy process used to disposition violations of NRC requirements that are not dispositioned through the ROP SDP. Violations receiving traditional enforcement are assigned a Severity Level and may include the imposition of a civil penalty as appropriate. Traditional enforcement is applied to violations associated with (a) actual consequences, (b) willfulness, and (c) impeding the regulatory process. Additionally traditional enforcement is used to disposition violations receiving enforcement discretion or violations without a performance deficiency. Independent spent fuel storage installations (ISFSI), and nuclear materials facilities are not subject to the SDP and, thus, traditional enforcement will be used for these facilities.</w:t>
      </w:r>
      <w:bookmarkEnd w:id="31"/>
    </w:p>
    <w:p w14:paraId="001D9C67" w14:textId="7B8AB859" w:rsidR="0062051C" w:rsidRPr="002D1C43" w:rsidRDefault="00FB0C9A" w:rsidP="00112E3C">
      <w:pPr>
        <w:pStyle w:val="Heading2"/>
      </w:pPr>
      <w:bookmarkStart w:id="32" w:name="_Toc129615966"/>
      <w:r>
        <w:rPr>
          <w:u w:color="000000"/>
        </w:rPr>
        <w:t>03.22</w:t>
      </w:r>
      <w:r>
        <w:rPr>
          <w:u w:color="000000"/>
        </w:rPr>
        <w:tab/>
      </w:r>
      <w:r w:rsidR="00B966AA" w:rsidRPr="002D1C43">
        <w:rPr>
          <w:u w:val="single" w:color="000000"/>
        </w:rPr>
        <w:t>Unresolved Item (URI)</w:t>
      </w:r>
      <w:r w:rsidR="00B966AA" w:rsidRPr="002D1C43">
        <w:t xml:space="preserve">. An issue of concern associated with inspection activity which requires more information to determine if: (a) a performance deficiency exists, (b) the performance deficiency is </w:t>
      </w:r>
      <w:ins w:id="33" w:author="Author">
        <w:r w:rsidR="006D6AB4">
          <w:t>MTM</w:t>
        </w:r>
      </w:ins>
      <w:r w:rsidR="00B966AA" w:rsidRPr="002D1C43">
        <w:t>, or (c) the issue of concern potentially constitutes a violation.</w:t>
      </w:r>
      <w:bookmarkEnd w:id="32"/>
    </w:p>
    <w:p w14:paraId="001D9C69" w14:textId="2E1457E1" w:rsidR="0062051C" w:rsidRDefault="00FB0C9A" w:rsidP="00112E3C">
      <w:pPr>
        <w:pStyle w:val="Heading2"/>
      </w:pPr>
      <w:bookmarkStart w:id="34" w:name="_Toc129615967"/>
      <w:r>
        <w:rPr>
          <w:u w:color="000000"/>
        </w:rPr>
        <w:t>03.23</w:t>
      </w:r>
      <w:r w:rsidR="00163734">
        <w:rPr>
          <w:u w:color="000000"/>
        </w:rPr>
        <w:tab/>
      </w:r>
      <w:r w:rsidR="00B966AA" w:rsidRPr="002D1C43">
        <w:rPr>
          <w:u w:val="single" w:color="000000"/>
        </w:rPr>
        <w:t>Violation</w:t>
      </w:r>
      <w:r w:rsidR="00B966AA" w:rsidRPr="002D1C43">
        <w:t xml:space="preserve">. The failure to comply with a legally binding regulatory requirement, such as a statute, regulation, order, license condition, </w:t>
      </w:r>
      <w:ins w:id="35" w:author="Author">
        <w:r w:rsidR="00292F26">
          <w:t xml:space="preserve">or </w:t>
        </w:r>
      </w:ins>
      <w:r w:rsidR="00B966AA" w:rsidRPr="002D1C43">
        <w:t xml:space="preserve">technical specification. Violations can be non-cited, cited, </w:t>
      </w:r>
      <w:proofErr w:type="gramStart"/>
      <w:r w:rsidR="00B966AA" w:rsidRPr="002D1C43">
        <w:t>escalated</w:t>
      </w:r>
      <w:proofErr w:type="gramEnd"/>
      <w:r w:rsidR="00B966AA" w:rsidRPr="002D1C43">
        <w:t xml:space="preserve"> or dispositioned using enforcement discretion.</w:t>
      </w:r>
      <w:bookmarkEnd w:id="34"/>
    </w:p>
    <w:p w14:paraId="3335D810" w14:textId="5DA468D2" w:rsidR="008F1CE9" w:rsidRDefault="00163734" w:rsidP="00112E3C">
      <w:pPr>
        <w:pStyle w:val="Heading2"/>
      </w:pPr>
      <w:bookmarkStart w:id="36" w:name="_Toc129615968"/>
      <w:r>
        <w:lastRenderedPageBreak/>
        <w:t>03.24</w:t>
      </w:r>
      <w:r>
        <w:tab/>
      </w:r>
      <w:r w:rsidR="00AC7412" w:rsidRPr="00020FFC">
        <w:rPr>
          <w:u w:val="single"/>
        </w:rPr>
        <w:t>Very Low Safety Significance Issue Resolution (VLSSIR)</w:t>
      </w:r>
      <w:r w:rsidR="00AC7412" w:rsidRPr="000B3017">
        <w:t>.</w:t>
      </w:r>
      <w:r w:rsidR="00AC7412">
        <w:t xml:space="preserve"> </w:t>
      </w:r>
      <w:ins w:id="37" w:author="Author">
        <w:r w:rsidR="00DA643D">
          <w:t>A process used to discontinue inspection of an issue involving an unresolved licensing basis question in which: (1) the resolution of the issue would require considerable staff effort; and (2) the agency has chosen to not expend further effort to resolve the question because the issue would be no greater than green under the ROP or SL</w:t>
        </w:r>
        <w:r w:rsidR="00C50FC9">
          <w:t> </w:t>
        </w:r>
        <w:r w:rsidR="00DA643D">
          <w:t>IV under the traditional enforcement process, if it were determined to be a violation.</w:t>
        </w:r>
      </w:ins>
      <w:bookmarkEnd w:id="36"/>
    </w:p>
    <w:p w14:paraId="001D9C6B" w14:textId="3052B54A" w:rsidR="0062051C" w:rsidRPr="002D1C43" w:rsidRDefault="00B966AA" w:rsidP="007A07B3">
      <w:pPr>
        <w:pStyle w:val="Heading1"/>
      </w:pPr>
      <w:bookmarkStart w:id="38" w:name="_Toc129615969"/>
      <w:r w:rsidRPr="002D1C43">
        <w:t>0612-04</w:t>
      </w:r>
      <w:r w:rsidRPr="002D1C43">
        <w:tab/>
        <w:t>RESPONSIBILITIES AND AUTHORITIES</w:t>
      </w:r>
      <w:bookmarkEnd w:id="38"/>
    </w:p>
    <w:p w14:paraId="001D9C6D" w14:textId="7001AF9F" w:rsidR="0062051C" w:rsidRPr="002D1C43" w:rsidRDefault="00EB3177" w:rsidP="00E5434D">
      <w:pPr>
        <w:pStyle w:val="BodyText2"/>
      </w:pPr>
      <w:r>
        <w:t>04.01</w:t>
      </w:r>
      <w:r>
        <w:tab/>
      </w:r>
      <w:r w:rsidR="00B966AA" w:rsidRPr="002D1C43">
        <w:rPr>
          <w:u w:val="single" w:color="000000"/>
        </w:rPr>
        <w:t>General Responsibilities</w:t>
      </w:r>
      <w:r w:rsidR="00B966AA" w:rsidRPr="002D1C43">
        <w:t>. Each inspection of a reactor facility must be properly characterized.</w:t>
      </w:r>
    </w:p>
    <w:p w14:paraId="001D9C6F" w14:textId="0BBB5B81" w:rsidR="0062051C" w:rsidRPr="002D1C43" w:rsidRDefault="00EB3177" w:rsidP="00E5434D">
      <w:pPr>
        <w:pStyle w:val="BodyText2"/>
      </w:pPr>
      <w:r>
        <w:t>04.02</w:t>
      </w:r>
      <w:r>
        <w:tab/>
      </w:r>
      <w:r w:rsidR="00B966AA" w:rsidRPr="002D1C43">
        <w:rPr>
          <w:u w:val="single" w:color="000000"/>
        </w:rPr>
        <w:t>Inspectors</w:t>
      </w:r>
      <w:r w:rsidR="00B966AA" w:rsidRPr="002D1C43">
        <w:t>. Ensure that inspection results are properly characterized</w:t>
      </w:r>
      <w:r w:rsidR="008D7E14">
        <w:t xml:space="preserve"> and documented </w:t>
      </w:r>
      <w:r w:rsidR="00C44D14">
        <w:t xml:space="preserve">in </w:t>
      </w:r>
      <w:r w:rsidR="00116FBA">
        <w:t>accordance with NRC guidance.</w:t>
      </w:r>
    </w:p>
    <w:p w14:paraId="001D9C71" w14:textId="2DB21757" w:rsidR="0062051C" w:rsidRPr="002D1C43" w:rsidRDefault="00EB3177" w:rsidP="00E5434D">
      <w:pPr>
        <w:pStyle w:val="BodyText2"/>
      </w:pPr>
      <w:r>
        <w:rPr>
          <w:u w:color="000000"/>
        </w:rPr>
        <w:t>04.03</w:t>
      </w:r>
      <w:r>
        <w:rPr>
          <w:u w:color="000000"/>
        </w:rPr>
        <w:tab/>
      </w:r>
      <w:r w:rsidR="00B966AA" w:rsidRPr="002D1C43">
        <w:rPr>
          <w:u w:val="single" w:color="000000"/>
        </w:rPr>
        <w:t>Branch Chiefs or Division Directors</w:t>
      </w:r>
      <w:r w:rsidR="00B966AA" w:rsidRPr="002D1C43">
        <w:t xml:space="preserve">. Review each inspection report to ensure it is consistent with the </w:t>
      </w:r>
      <w:r w:rsidR="001B202C" w:rsidRPr="002D1C43">
        <w:t>direc</w:t>
      </w:r>
      <w:r w:rsidR="001B202C">
        <w:t>tives</w:t>
      </w:r>
      <w:r w:rsidR="001B202C" w:rsidRPr="002D1C43">
        <w:t xml:space="preserve"> </w:t>
      </w:r>
      <w:r w:rsidR="00B966AA" w:rsidRPr="002D1C43">
        <w:t>provided in this IMC.</w:t>
      </w:r>
    </w:p>
    <w:p w14:paraId="001D9C73" w14:textId="0A4975BB" w:rsidR="0062051C" w:rsidRPr="002D1C43" w:rsidRDefault="00B966AA" w:rsidP="00E5434D">
      <w:pPr>
        <w:pStyle w:val="BodyText3"/>
      </w:pPr>
      <w:r w:rsidRPr="002D1C43">
        <w:t>Ensure that inspection findings, determinations, and actions are consistent with NRC policies, directions, and technical requirements. For example, ensure that screening and significance determinations documented in the inspection report are in accordance with Appendix B, “Issue Screening</w:t>
      </w:r>
      <w:ins w:id="39" w:author="Author">
        <w:r w:rsidR="009F4F43">
          <w:t xml:space="preserve"> Directions</w:t>
        </w:r>
      </w:ins>
      <w:r w:rsidRPr="002D1C43">
        <w:t>,” of this IMC, IMC 0609, “Significance Determination Process,” and the Enforcement Policy, as applicable.</w:t>
      </w:r>
    </w:p>
    <w:p w14:paraId="001D9C75" w14:textId="4ECD1B2F" w:rsidR="0062051C" w:rsidRPr="002D1C43" w:rsidRDefault="00B966AA" w:rsidP="00E5434D">
      <w:pPr>
        <w:pStyle w:val="BodyText3"/>
      </w:pPr>
      <w:r w:rsidRPr="002D1C43">
        <w:t>Ensure that violations are addressed in accordance with the Enforcement Policy and the Enforcement Manual.</w:t>
      </w:r>
    </w:p>
    <w:p w14:paraId="001D9C77" w14:textId="2D98A84D" w:rsidR="0062051C" w:rsidRPr="002D1C43" w:rsidRDefault="00E5434D" w:rsidP="00E5434D">
      <w:pPr>
        <w:pStyle w:val="BodyText2"/>
      </w:pPr>
      <w:r>
        <w:t>04.04</w:t>
      </w:r>
      <w:r>
        <w:tab/>
      </w:r>
      <w:r w:rsidR="00B966AA" w:rsidRPr="002D1C43">
        <w:rPr>
          <w:u w:val="single" w:color="000000"/>
        </w:rPr>
        <w:t>Division of Inspection and Regional Support – ROP Assessment Branch</w:t>
      </w:r>
      <w:r w:rsidR="00B966AA" w:rsidRPr="002D1C43">
        <w:t>.</w:t>
      </w:r>
    </w:p>
    <w:p w14:paraId="001D9C79" w14:textId="547D5DB9" w:rsidR="0062051C" w:rsidRPr="002D1C43" w:rsidRDefault="00B966AA" w:rsidP="007B1987">
      <w:pPr>
        <w:pStyle w:val="BodyText"/>
        <w:numPr>
          <w:ilvl w:val="0"/>
          <w:numId w:val="18"/>
        </w:numPr>
      </w:pPr>
      <w:r w:rsidRPr="002D1C43">
        <w:t>Provide interpretations and support for information contained in this IMC.</w:t>
      </w:r>
    </w:p>
    <w:p w14:paraId="001D9C7B" w14:textId="6881748C" w:rsidR="0062051C" w:rsidRPr="002D1C43" w:rsidRDefault="00B966AA" w:rsidP="007B1987">
      <w:pPr>
        <w:pStyle w:val="BodyText"/>
        <w:numPr>
          <w:ilvl w:val="0"/>
          <w:numId w:val="18"/>
        </w:numPr>
      </w:pPr>
      <w:r w:rsidRPr="002D1C43">
        <w:t>Facilitate resolution of identified gaps in IMC directions and guidance.</w:t>
      </w:r>
    </w:p>
    <w:p w14:paraId="001D9C7E" w14:textId="7F9F1CC0" w:rsidR="0062051C" w:rsidRPr="002D1C43" w:rsidRDefault="00B966AA" w:rsidP="007A07B3">
      <w:pPr>
        <w:pStyle w:val="Heading1"/>
      </w:pPr>
      <w:bookmarkStart w:id="40" w:name="_Toc129615970"/>
      <w:r w:rsidRPr="002D1C43">
        <w:t>0612-05</w:t>
      </w:r>
      <w:r w:rsidRPr="002D1C43">
        <w:tab/>
        <w:t xml:space="preserve">ISSUE SCREENING </w:t>
      </w:r>
      <w:r w:rsidR="00ED16E0" w:rsidRPr="002D1C43">
        <w:t>GUIDANCE</w:t>
      </w:r>
      <w:bookmarkEnd w:id="40"/>
    </w:p>
    <w:p w14:paraId="001D9C80" w14:textId="1DA2AAF5" w:rsidR="00326716" w:rsidRPr="002D1C43" w:rsidRDefault="00326716" w:rsidP="007B1987">
      <w:pPr>
        <w:pStyle w:val="BodyText"/>
      </w:pPr>
      <w:r w:rsidRPr="002D1C43">
        <w:t>The minor –</w:t>
      </w:r>
      <w:r w:rsidR="007407AD">
        <w:t xml:space="preserve">MTM </w:t>
      </w:r>
      <w:r w:rsidRPr="002D1C43">
        <w:t xml:space="preserve">determination requires inspectors to apply reasonable judgment to assess if the performance deficiency has created the potential of </w:t>
      </w:r>
      <w:r w:rsidR="007407AD">
        <w:t>MTM</w:t>
      </w:r>
      <w:r w:rsidR="00C11622">
        <w:t xml:space="preserve"> </w:t>
      </w:r>
      <w:r w:rsidRPr="002D1C43">
        <w:t xml:space="preserve">safety or security consequences. In making this determination, inspectors should consider the circumstances, the likelihood of adversely affecting the cornerstone objectives, and the effect on applicable cornerstone objectives affecting safety and security. Other factors such as maintaining defense in depth, engineered safety margins, and the prevention of </w:t>
      </w:r>
      <w:r w:rsidR="0025709C">
        <w:t xml:space="preserve">too much </w:t>
      </w:r>
      <w:r w:rsidRPr="002D1C43">
        <w:t>reliance on human operators for rapid critical decisions should also be considered in this assessment.</w:t>
      </w:r>
      <w:r w:rsidR="00BB040E">
        <w:t xml:space="preserve"> </w:t>
      </w:r>
      <w:r w:rsidR="008978D9">
        <w:t xml:space="preserve">Inspector should understand that equipment inoperability is not a pre-requisite for the </w:t>
      </w:r>
      <w:ins w:id="41" w:author="Author">
        <w:r w:rsidR="00F4144C">
          <w:t>performance deficiency</w:t>
        </w:r>
      </w:ins>
      <w:r w:rsidR="008978D9">
        <w:t xml:space="preserve"> to be MTM.</w:t>
      </w:r>
    </w:p>
    <w:p w14:paraId="001D9C82" w14:textId="23177A64" w:rsidR="0062051C" w:rsidRPr="002D1C43" w:rsidRDefault="00326716" w:rsidP="00644FFF">
      <w:pPr>
        <w:pStyle w:val="BodyText"/>
      </w:pPr>
      <w:r w:rsidRPr="002D1C43">
        <w:t>It should also be understood that with all judgment</w:t>
      </w:r>
      <w:r w:rsidR="000669A9" w:rsidRPr="002D1C43">
        <w:noBreakHyphen/>
      </w:r>
      <w:r w:rsidRPr="002D1C43">
        <w:t>calls</w:t>
      </w:r>
      <w:r w:rsidR="000669A9" w:rsidRPr="002D1C43">
        <w:t>,</w:t>
      </w:r>
      <w:r w:rsidRPr="002D1C43">
        <w:t xml:space="preserve"> some variability will exist whenever different inspectors have to apply judgment to unique and site-specific circumstances to determine if a performance deficiency is </w:t>
      </w:r>
      <w:ins w:id="42" w:author="Author">
        <w:r w:rsidR="008A753C">
          <w:t>MTM</w:t>
        </w:r>
      </w:ins>
      <w:r w:rsidRPr="002D1C43">
        <w:t xml:space="preserve">. </w:t>
      </w:r>
      <w:r w:rsidR="008B7CF9" w:rsidRPr="002D1C43">
        <w:t xml:space="preserve">To ensure that </w:t>
      </w:r>
      <w:r w:rsidRPr="002D1C43">
        <w:t xml:space="preserve">the ROP </w:t>
      </w:r>
      <w:r w:rsidR="008B7CF9" w:rsidRPr="002D1C43">
        <w:t>is</w:t>
      </w:r>
      <w:r w:rsidRPr="002D1C43">
        <w:t xml:space="preserve"> risk-informed, </w:t>
      </w:r>
      <w:r w:rsidR="008B7CF9" w:rsidRPr="002D1C43">
        <w:t>significant</w:t>
      </w:r>
      <w:r w:rsidRPr="002D1C43">
        <w:t xml:space="preserve"> effort should </w:t>
      </w:r>
      <w:r w:rsidR="008B7CF9" w:rsidRPr="002D1C43">
        <w:t xml:space="preserve">not </w:t>
      </w:r>
      <w:r w:rsidRPr="002D1C43">
        <w:t xml:space="preserve">be expended </w:t>
      </w:r>
      <w:r w:rsidR="008B7CF9" w:rsidRPr="002D1C43">
        <w:t xml:space="preserve">on </w:t>
      </w:r>
      <w:r w:rsidRPr="002D1C43">
        <w:t xml:space="preserve">making minor or </w:t>
      </w:r>
      <w:ins w:id="43" w:author="Author">
        <w:r w:rsidR="008A753C">
          <w:t>MTM</w:t>
        </w:r>
      </w:ins>
      <w:r w:rsidRPr="002D1C43">
        <w:t xml:space="preserve"> determinations</w:t>
      </w:r>
      <w:r w:rsidR="00C5483E">
        <w:t xml:space="preserve">. Inspectors should risk inform their level of effort commensurate with the potential safety significance of the </w:t>
      </w:r>
      <w:r w:rsidR="00C5483E">
        <w:lastRenderedPageBreak/>
        <w:t>performance deficiency. U</w:t>
      </w:r>
      <w:r w:rsidRPr="002D1C43">
        <w:t>ltimately</w:t>
      </w:r>
      <w:r w:rsidR="000B7561">
        <w:t>,</w:t>
      </w:r>
      <w:r w:rsidRPr="002D1C43">
        <w:t xml:space="preserve"> the inspection report signature authority makes the final determination</w:t>
      </w:r>
      <w:r w:rsidR="00C5483E">
        <w:t xml:space="preserve"> based on their interpretation of the guidance within this IMC</w:t>
      </w:r>
      <w:r w:rsidRPr="002D1C43">
        <w:t>.</w:t>
      </w:r>
    </w:p>
    <w:p w14:paraId="4139F4CF" w14:textId="6679A123" w:rsidR="008B7CF9" w:rsidRPr="002D1C43" w:rsidRDefault="008B7CF9" w:rsidP="00644FFF">
      <w:pPr>
        <w:pStyle w:val="BodyText"/>
      </w:pPr>
      <w:r w:rsidRPr="002D1C43">
        <w:t xml:space="preserve">Restoring compliance is required for all violations (minor or </w:t>
      </w:r>
      <w:ins w:id="44" w:author="Author">
        <w:r w:rsidR="008A753C">
          <w:t>MTM</w:t>
        </w:r>
      </w:ins>
      <w:r w:rsidRPr="002D1C43">
        <w:t>).</w:t>
      </w:r>
    </w:p>
    <w:p w14:paraId="001D9C84" w14:textId="51F219FD" w:rsidR="00057306" w:rsidRPr="002D1C43" w:rsidRDefault="00057306" w:rsidP="00644FFF">
      <w:pPr>
        <w:pStyle w:val="Heading2"/>
      </w:pPr>
      <w:bookmarkStart w:id="45" w:name="_Toc129615971"/>
      <w:r w:rsidRPr="002D1C43">
        <w:t>05.01</w:t>
      </w:r>
      <w:r w:rsidRPr="002D1C43">
        <w:tab/>
      </w:r>
      <w:r w:rsidR="001B202C" w:rsidRPr="001B202C">
        <w:t>Guidance</w:t>
      </w:r>
      <w:r w:rsidR="001B202C">
        <w:t xml:space="preserve"> on the </w:t>
      </w:r>
      <w:r w:rsidR="008A753C">
        <w:t>M</w:t>
      </w:r>
      <w:r w:rsidR="007579AA">
        <w:t>ore-than-Minor</w:t>
      </w:r>
      <w:r w:rsidRPr="002D1C43">
        <w:t xml:space="preserve"> Screening Questions</w:t>
      </w:r>
      <w:bookmarkEnd w:id="45"/>
    </w:p>
    <w:p w14:paraId="001D9C86" w14:textId="3D5CABAE" w:rsidR="00057306" w:rsidRPr="002D1C43" w:rsidRDefault="00057306" w:rsidP="00644FFF">
      <w:pPr>
        <w:pStyle w:val="BodyText3"/>
      </w:pPr>
      <w:r w:rsidRPr="002D1C43">
        <w:t>When making the MTM determination, inspectors s</w:t>
      </w:r>
      <w:r w:rsidR="00F14212" w:rsidRPr="002D1C43">
        <w:t xml:space="preserve">hall </w:t>
      </w:r>
      <w:r w:rsidR="00A00142" w:rsidRPr="002D1C43">
        <w:t xml:space="preserve">follow guidance to answer the MTM questions in IMC 0612, Appendix B, </w:t>
      </w:r>
      <w:ins w:id="46" w:author="Author">
        <w:r w:rsidR="008F479E">
          <w:t>“</w:t>
        </w:r>
      </w:ins>
      <w:r w:rsidR="00A00142" w:rsidRPr="002D1C43">
        <w:t>Issue Screening</w:t>
      </w:r>
      <w:ins w:id="47" w:author="Author">
        <w:r w:rsidR="008F479E">
          <w:t xml:space="preserve"> Direction</w:t>
        </w:r>
        <w:r w:rsidR="00AF6E13">
          <w:t>s</w:t>
        </w:r>
        <w:r w:rsidR="008F479E">
          <w:t>,”</w:t>
        </w:r>
      </w:ins>
      <w:r w:rsidR="00A00142" w:rsidRPr="002D1C43">
        <w:t xml:space="preserve"> </w:t>
      </w:r>
      <w:r w:rsidR="00A00142">
        <w:t xml:space="preserve">and shall </w:t>
      </w:r>
      <w:r w:rsidR="005D3B34" w:rsidRPr="002D1C43">
        <w:t>use</w:t>
      </w:r>
      <w:r w:rsidRPr="002D1C43">
        <w:t xml:space="preserve"> the </w:t>
      </w:r>
      <w:r w:rsidR="00970970" w:rsidRPr="002D1C43">
        <w:t>examples in IMC 0612</w:t>
      </w:r>
      <w:ins w:id="48" w:author="Author">
        <w:r w:rsidR="00E977C2">
          <w:t>,</w:t>
        </w:r>
      </w:ins>
      <w:r w:rsidR="00970970" w:rsidRPr="002D1C43">
        <w:t xml:space="preserve"> Appendix E, </w:t>
      </w:r>
      <w:ins w:id="49" w:author="Author">
        <w:r w:rsidR="00E977C2">
          <w:t>“</w:t>
        </w:r>
      </w:ins>
      <w:r w:rsidR="00970970" w:rsidRPr="002D1C43">
        <w:t>Examples of Minor Issues</w:t>
      </w:r>
      <w:ins w:id="50" w:author="Author">
        <w:r w:rsidR="00E977C2">
          <w:t>,”</w:t>
        </w:r>
      </w:ins>
      <w:r w:rsidR="00A00142">
        <w:t xml:space="preserve"> to inform the MTM determination:</w:t>
      </w:r>
    </w:p>
    <w:p w14:paraId="001D9C88" w14:textId="6C6B32BC" w:rsidR="00057306" w:rsidRPr="002D1C43" w:rsidRDefault="00057306" w:rsidP="00644FFF">
      <w:pPr>
        <w:pStyle w:val="BodyText"/>
        <w:numPr>
          <w:ilvl w:val="0"/>
          <w:numId w:val="19"/>
        </w:numPr>
      </w:pPr>
      <w:r w:rsidRPr="002D1C43">
        <w:t>Could the performance deficiency reasonably be viewed as a precursor to a significant event?</w:t>
      </w:r>
    </w:p>
    <w:p w14:paraId="411835B7" w14:textId="38913CFC" w:rsidR="00DD2991" w:rsidRPr="002D1C43" w:rsidRDefault="00DD2991" w:rsidP="006B0A91">
      <w:pPr>
        <w:pStyle w:val="BodyText"/>
        <w:numPr>
          <w:ilvl w:val="1"/>
          <w:numId w:val="19"/>
        </w:numPr>
      </w:pPr>
      <w:r w:rsidRPr="002D1C43">
        <w:t xml:space="preserve">Management Directive (MD) 8.3, </w:t>
      </w:r>
      <w:ins w:id="51" w:author="Author">
        <w:r w:rsidR="00871A8D">
          <w:t>“</w:t>
        </w:r>
      </w:ins>
      <w:r w:rsidRPr="002D1C43">
        <w:t>NRC Incident Investigation Program,</w:t>
      </w:r>
      <w:ins w:id="52" w:author="Author">
        <w:r w:rsidR="00871A8D">
          <w:t>”</w:t>
        </w:r>
      </w:ins>
      <w:r w:rsidRPr="002D1C43">
        <w:t xml:space="preserve"> defines a significant event as any radiological, safeguards, security or other event at an NRC</w:t>
      </w:r>
      <w:r w:rsidR="00871A8D">
        <w:noBreakHyphen/>
      </w:r>
      <w:r w:rsidRPr="002D1C43">
        <w:t>licensed facility that poses an actual or potential hazard to public health and safety, common defense and security, property, or the environment. See MD</w:t>
      </w:r>
      <w:r w:rsidR="001C00B0" w:rsidRPr="002D1C43">
        <w:t xml:space="preserve"> </w:t>
      </w:r>
      <w:r w:rsidRPr="002D1C43">
        <w:t>8.3 for more insights into what constitutes a significant event.</w:t>
      </w:r>
    </w:p>
    <w:p w14:paraId="001D9C8C" w14:textId="12A47433" w:rsidR="00057306" w:rsidRPr="002D1C43" w:rsidRDefault="00F14212" w:rsidP="006B0A91">
      <w:pPr>
        <w:pStyle w:val="BodyText"/>
        <w:numPr>
          <w:ilvl w:val="1"/>
          <w:numId w:val="19"/>
        </w:numPr>
      </w:pPr>
      <w:r w:rsidRPr="002D1C43">
        <w:t>S</w:t>
      </w:r>
      <w:r w:rsidR="00057306" w:rsidRPr="002D1C43">
        <w:t>ignificant events may include, but are not limited to, onsite or offsite releases of radiation or radiation exposures</w:t>
      </w:r>
      <w:r w:rsidRPr="002D1C43">
        <w:t xml:space="preserve"> exceeding 10 CFR Part 20, “Standards for Protection Against Radiation,” regulatory limits</w:t>
      </w:r>
      <w:r w:rsidR="00057306" w:rsidRPr="002D1C43">
        <w:t>, onsite or offsite chemical hazard exposures</w:t>
      </w:r>
      <w:r w:rsidRPr="002D1C43">
        <w:t xml:space="preserve"> resulting from licensed or certified activities</w:t>
      </w:r>
      <w:r w:rsidR="00057306" w:rsidRPr="002D1C43">
        <w:t>, accidental criticality, core damage, loss of significant safety barriers, loss of c</w:t>
      </w:r>
      <w:r w:rsidR="00E66B28" w:rsidRPr="002D1C43">
        <w:t>ontrol of radioactive material</w:t>
      </w:r>
      <w:r w:rsidR="0072389D">
        <w:t xml:space="preserve"> that poses a realistic potential for exposure of the public exceeding applicable annual dose limits</w:t>
      </w:r>
      <w:r w:rsidR="00E66B28" w:rsidRPr="002D1C43">
        <w:t xml:space="preserve">, failures </w:t>
      </w:r>
      <w:r w:rsidR="00057306" w:rsidRPr="002D1C43">
        <w:t>to implement emergency plans, or failure</w:t>
      </w:r>
      <w:r w:rsidR="00E66B28" w:rsidRPr="002D1C43">
        <w:t>s to implement</w:t>
      </w:r>
      <w:r w:rsidR="00057306" w:rsidRPr="002D1C43">
        <w:t xml:space="preserve"> security </w:t>
      </w:r>
      <w:r w:rsidR="00E66B28" w:rsidRPr="002D1C43">
        <w:t>plans.</w:t>
      </w:r>
    </w:p>
    <w:p w14:paraId="06B67EF2" w14:textId="16B44A0B" w:rsidR="005C726A" w:rsidRPr="002D1C43" w:rsidRDefault="00A067C6" w:rsidP="006B0A91">
      <w:pPr>
        <w:pStyle w:val="BodyText"/>
        <w:numPr>
          <w:ilvl w:val="1"/>
          <w:numId w:val="19"/>
        </w:numPr>
      </w:pPr>
      <w:r w:rsidRPr="002D1C43">
        <w:t>For the performance deficiency to be a precursor to a significant event, the performance deficiency must exist prior to the significant event and</w:t>
      </w:r>
      <w:r w:rsidR="000552E3">
        <w:t xml:space="preserve"> establish conditions</w:t>
      </w:r>
      <w:r w:rsidRPr="002D1C43">
        <w:t xml:space="preserve"> for the significant event to occur.</w:t>
      </w:r>
    </w:p>
    <w:p w14:paraId="001D9C8E" w14:textId="6CFEDF96" w:rsidR="00057306" w:rsidRPr="002D1C43" w:rsidRDefault="00057306" w:rsidP="006B0A91">
      <w:pPr>
        <w:pStyle w:val="BodyText"/>
        <w:numPr>
          <w:ilvl w:val="0"/>
          <w:numId w:val="19"/>
        </w:numPr>
      </w:pPr>
      <w:r w:rsidRPr="002D1C43">
        <w:t>If left uncorrected, would the performance deficiency have the potential to lead to a more significant safety concern?</w:t>
      </w:r>
    </w:p>
    <w:p w14:paraId="001D9C90" w14:textId="293FF08B" w:rsidR="00057306" w:rsidRPr="002D1C43" w:rsidRDefault="00241A91" w:rsidP="006B0A91">
      <w:pPr>
        <w:pStyle w:val="BodyText"/>
        <w:numPr>
          <w:ilvl w:val="1"/>
          <w:numId w:val="19"/>
        </w:numPr>
      </w:pPr>
      <w:r w:rsidRPr="002D1C43">
        <w:t>This screening question prompts the inspector to eva</w:t>
      </w:r>
      <w:r w:rsidR="000552E3">
        <w:t>l</w:t>
      </w:r>
      <w:r w:rsidRPr="002D1C43">
        <w:t>uate the potential result or outcome of the performance deficiency assuming no corrective actions are implemented.</w:t>
      </w:r>
    </w:p>
    <w:p w14:paraId="001D9C91" w14:textId="212A0F84" w:rsidR="00057306" w:rsidRPr="002D1C43" w:rsidRDefault="00057306" w:rsidP="006B0A91">
      <w:pPr>
        <w:pStyle w:val="BodyText"/>
        <w:numPr>
          <w:ilvl w:val="1"/>
          <w:numId w:val="19"/>
        </w:numPr>
      </w:pPr>
      <w:r w:rsidRPr="002D1C43">
        <w:t xml:space="preserve">The “if left uncorrected” consideration should be limited to the conditions stemming directly from the performance deficiency. </w:t>
      </w:r>
      <w:r w:rsidR="00926096">
        <w:t>Human performance errors associated with a performance deficiency should ordinarily be viewed as an isolated occurrence</w:t>
      </w:r>
      <w:r w:rsidR="004572CF">
        <w:t xml:space="preserve"> unless there is evidence showing an increased likelihood that the error may be repeated.</w:t>
      </w:r>
    </w:p>
    <w:p w14:paraId="001D9C92" w14:textId="049993C6" w:rsidR="00057306" w:rsidRPr="002D1C43" w:rsidRDefault="00057306" w:rsidP="006B0A91">
      <w:pPr>
        <w:pStyle w:val="BodyText"/>
        <w:numPr>
          <w:ilvl w:val="1"/>
          <w:numId w:val="19"/>
        </w:numPr>
      </w:pPr>
      <w:r w:rsidRPr="002D1C43">
        <w:t>The “potential to lead to a more significant safety concern</w:t>
      </w:r>
      <w:r w:rsidR="00F65FD2" w:rsidRPr="002D1C43">
        <w:t>”</w:t>
      </w:r>
      <w:r w:rsidR="0030079C" w:rsidRPr="002D1C43">
        <w:t xml:space="preserve"> speaks to the </w:t>
      </w:r>
      <w:r w:rsidR="000955AC" w:rsidRPr="002D1C43">
        <w:t>realistic potential</w:t>
      </w:r>
      <w:r w:rsidR="0030079C" w:rsidRPr="002D1C43">
        <w:t xml:space="preserve"> </w:t>
      </w:r>
      <w:r w:rsidR="00C75C3B">
        <w:t>that</w:t>
      </w:r>
      <w:r w:rsidR="00D16057" w:rsidRPr="002D1C43">
        <w:t xml:space="preserve"> </w:t>
      </w:r>
      <w:r w:rsidR="00C75C3B">
        <w:t xml:space="preserve">the </w:t>
      </w:r>
      <w:r w:rsidR="0030079C" w:rsidRPr="002D1C43">
        <w:t>condition introduced by the performance defici</w:t>
      </w:r>
      <w:r w:rsidR="00720FF8" w:rsidRPr="002D1C43">
        <w:t>ency</w:t>
      </w:r>
      <w:r w:rsidR="0030079C" w:rsidRPr="002D1C43">
        <w:t xml:space="preserve"> </w:t>
      </w:r>
      <w:r w:rsidR="00720FF8" w:rsidRPr="002D1C43">
        <w:t>would eventually progress to the point of adversely affecting a cornerstone objective if left uncorrected.</w:t>
      </w:r>
    </w:p>
    <w:p w14:paraId="001D9C94" w14:textId="784793F7" w:rsidR="00057306" w:rsidRPr="002D1C43" w:rsidRDefault="00057306" w:rsidP="006B0A91">
      <w:pPr>
        <w:pStyle w:val="BodyText"/>
        <w:numPr>
          <w:ilvl w:val="0"/>
          <w:numId w:val="19"/>
        </w:numPr>
      </w:pPr>
      <w:r w:rsidRPr="002D1C43">
        <w:lastRenderedPageBreak/>
        <w:t>Is the performance deficiency associated with one of the cornerstone attributes and did the performance deficiency adversely affect the associated cornerstone objective?</w:t>
      </w:r>
    </w:p>
    <w:p w14:paraId="001D9C96" w14:textId="7794071F" w:rsidR="00057306" w:rsidRPr="002D1C43" w:rsidRDefault="00057306" w:rsidP="006B0A91">
      <w:pPr>
        <w:pStyle w:val="BodyText"/>
        <w:numPr>
          <w:ilvl w:val="1"/>
          <w:numId w:val="19"/>
        </w:numPr>
      </w:pPr>
      <w:r w:rsidRPr="002D1C43">
        <w:t>The first part of this question, “associated with th</w:t>
      </w:r>
      <w:r w:rsidR="001447D4" w:rsidRPr="002D1C43">
        <w:t>e cornerstone attributes” prompts</w:t>
      </w:r>
      <w:r w:rsidRPr="002D1C43">
        <w:t xml:space="preserve"> the inspector to identify</w:t>
      </w:r>
      <w:r w:rsidR="00BB156F" w:rsidRPr="002D1C43">
        <w:t xml:space="preserve"> which</w:t>
      </w:r>
      <w:r w:rsidRPr="002D1C43">
        <w:t xml:space="preserve"> cornerstone attribute is associated with the performance deficiency</w:t>
      </w:r>
      <w:r w:rsidR="00F65FD2" w:rsidRPr="002D1C43">
        <w:t>.</w:t>
      </w:r>
    </w:p>
    <w:p w14:paraId="0A6BF812" w14:textId="14FBDA24" w:rsidR="00353540" w:rsidRPr="00353540" w:rsidRDefault="00057306" w:rsidP="006B0A91">
      <w:pPr>
        <w:pStyle w:val="BodyText"/>
        <w:numPr>
          <w:ilvl w:val="1"/>
          <w:numId w:val="19"/>
        </w:numPr>
        <w:rPr>
          <w:u w:val="single"/>
        </w:rPr>
      </w:pPr>
      <w:r w:rsidRPr="002D1C43">
        <w:t>When determining</w:t>
      </w:r>
      <w:r w:rsidR="00E4556B" w:rsidRPr="002D1C43">
        <w:t xml:space="preserve"> whether a cornerstone objective was adversely affected, the inspector must be able to show how the cornerstone objective was negatively impacted.</w:t>
      </w:r>
    </w:p>
    <w:p w14:paraId="03C32221" w14:textId="651C9473" w:rsidR="00405FB9" w:rsidRPr="00353540" w:rsidRDefault="00353540" w:rsidP="006B0A91">
      <w:pPr>
        <w:pStyle w:val="BodyText"/>
        <w:numPr>
          <w:ilvl w:val="1"/>
          <w:numId w:val="19"/>
        </w:numPr>
        <w:rPr>
          <w:u w:val="single"/>
        </w:rPr>
      </w:pPr>
      <w:r w:rsidRPr="00476567">
        <w:t>If the performance deficiency resulte</w:t>
      </w:r>
      <w:r w:rsidRPr="00E4046A">
        <w:t>d in a meaningful and substantive redu</w:t>
      </w:r>
      <w:r w:rsidRPr="00476567">
        <w:t xml:space="preserve">ction of margin with respect to a cornerstone </w:t>
      </w:r>
      <w:proofErr w:type="gramStart"/>
      <w:r w:rsidRPr="00476567">
        <w:t>objective</w:t>
      </w:r>
      <w:proofErr w:type="gramEnd"/>
      <w:r w:rsidRPr="00476567">
        <w:t xml:space="preserve"> then the performance deficiency adversely affected the cornerstone objective. </w:t>
      </w:r>
      <w:r w:rsidR="00121F0C">
        <w:t>T</w:t>
      </w:r>
      <w:r w:rsidRPr="00476567">
        <w:t xml:space="preserve">he inspector should understand the </w:t>
      </w:r>
      <w:r>
        <w:t xml:space="preserve">impact of the deficiency, the </w:t>
      </w:r>
      <w:r w:rsidRPr="00476567">
        <w:t xml:space="preserve">available margin and use engineering judgement when trying to </w:t>
      </w:r>
      <w:proofErr w:type="gramStart"/>
      <w:r w:rsidRPr="00476567">
        <w:t>asses</w:t>
      </w:r>
      <w:proofErr w:type="gramEnd"/>
      <w:r w:rsidRPr="00476567">
        <w:t xml:space="preserve"> (either qualitatively or quantitatively) the “adverse effects” to cornerstone objectives.</w:t>
      </w:r>
      <w:r w:rsidR="00D13918" w:rsidRPr="002D1C43">
        <w:t xml:space="preserve"> </w:t>
      </w:r>
      <w:r w:rsidR="00CC7D73">
        <w:t xml:space="preserve">Note: </w:t>
      </w:r>
      <w:ins w:id="53" w:author="Author">
        <w:r w:rsidR="001A5D74">
          <w:t xml:space="preserve">IMC 0612 </w:t>
        </w:r>
      </w:ins>
      <w:r w:rsidR="00CC7D73">
        <w:t>App</w:t>
      </w:r>
      <w:ins w:id="54" w:author="Author">
        <w:r w:rsidR="001277D8">
          <w:t>endix</w:t>
        </w:r>
      </w:ins>
      <w:r w:rsidR="00CC7D73">
        <w:t xml:space="preserve"> E examples provide perspective o</w:t>
      </w:r>
      <w:r w:rsidR="00BE76F3">
        <w:t>n the meaningful and substantive reduction of margin.</w:t>
      </w:r>
    </w:p>
    <w:p w14:paraId="067DAC3C" w14:textId="070CAF67" w:rsidR="00BD0178" w:rsidRDefault="00B7038A" w:rsidP="00BD0178">
      <w:pPr>
        <w:pStyle w:val="Heading1"/>
      </w:pPr>
      <w:ins w:id="55" w:author="Author">
        <w:r>
          <w:t>0612-06</w:t>
        </w:r>
        <w:r>
          <w:tab/>
          <w:t>REFERENCES</w:t>
        </w:r>
      </w:ins>
    </w:p>
    <w:p w14:paraId="402B545D" w14:textId="082DF768" w:rsidR="00BD0178" w:rsidRDefault="00B7038A" w:rsidP="00BD0178">
      <w:pPr>
        <w:pStyle w:val="BodyText2"/>
        <w:rPr>
          <w:ins w:id="56" w:author="Author"/>
        </w:rPr>
      </w:pPr>
      <w:ins w:id="57" w:author="Author">
        <w:r>
          <w:t>IMC 0310, “</w:t>
        </w:r>
        <w:r w:rsidRPr="00B7038A">
          <w:t>Aspects Within the Cross Cutting Areas</w:t>
        </w:r>
        <w:r>
          <w:t>”</w:t>
        </w:r>
      </w:ins>
    </w:p>
    <w:p w14:paraId="66790CB9" w14:textId="016DC58E" w:rsidR="00653125" w:rsidRPr="00BD0178" w:rsidRDefault="00653125" w:rsidP="00BD0178">
      <w:pPr>
        <w:pStyle w:val="BodyText2"/>
      </w:pPr>
      <w:ins w:id="58" w:author="Author">
        <w:r>
          <w:t>IMC 0609, “Significance Determination Process”</w:t>
        </w:r>
      </w:ins>
    </w:p>
    <w:p w14:paraId="2B0A54B8" w14:textId="0B819D56" w:rsidR="002D1C43" w:rsidRDefault="002D1C43" w:rsidP="006B0A91">
      <w:pPr>
        <w:pStyle w:val="END"/>
      </w:pPr>
      <w:r w:rsidRPr="002D1C43">
        <w:t>END</w:t>
      </w:r>
    </w:p>
    <w:p w14:paraId="001D9C9A" w14:textId="1CEC6229" w:rsidR="0062051C" w:rsidRPr="00F667EC" w:rsidRDefault="00B966AA" w:rsidP="007A07B3">
      <w:pPr>
        <w:pStyle w:val="Heading1"/>
      </w:pPr>
      <w:bookmarkStart w:id="59" w:name="_Toc129615972"/>
      <w:r w:rsidRPr="00F667EC">
        <w:t>APPENDICES</w:t>
      </w:r>
      <w:bookmarkEnd w:id="59"/>
    </w:p>
    <w:p w14:paraId="02C9AC6D" w14:textId="0A6D8D6C" w:rsidR="000A3E65" w:rsidRPr="002D1C43" w:rsidRDefault="000A3E65" w:rsidP="008E1888">
      <w:pPr>
        <w:pStyle w:val="BodyText2"/>
        <w:contextualSpacing/>
      </w:pPr>
      <w:r w:rsidRPr="002D1C43">
        <w:t xml:space="preserve">Appendix B: Issue Screening </w:t>
      </w:r>
      <w:ins w:id="60" w:author="Author">
        <w:r w:rsidR="001A5D74">
          <w:t>Directions</w:t>
        </w:r>
      </w:ins>
    </w:p>
    <w:p w14:paraId="0DE879D6" w14:textId="337E7285" w:rsidR="000A3E65" w:rsidRPr="002D1C43" w:rsidRDefault="000A3E65" w:rsidP="008E1888">
      <w:pPr>
        <w:pStyle w:val="BodyText2"/>
        <w:contextualSpacing/>
      </w:pPr>
      <w:r w:rsidRPr="002D1C43">
        <w:t>Appendix E: Minor / More-than-Minor Screening Examples</w:t>
      </w:r>
    </w:p>
    <w:p w14:paraId="2A96CEFA" w14:textId="14FC37EE" w:rsidR="000A3E65" w:rsidRPr="002D1C43" w:rsidRDefault="000A3E65" w:rsidP="008E1888">
      <w:pPr>
        <w:pStyle w:val="BodyText2"/>
      </w:pPr>
      <w:r w:rsidRPr="002D1C43">
        <w:t>Appendix G: Emergency Planning Cornerstone-Specific Supplemental Guidance for Appendix B Screening Figures 1 and 2</w:t>
      </w:r>
    </w:p>
    <w:p w14:paraId="3E81FADB" w14:textId="77777777" w:rsidR="0062051C" w:rsidRDefault="0062051C" w:rsidP="005A337D">
      <w:pPr>
        <w:pStyle w:val="BodyText"/>
      </w:pPr>
    </w:p>
    <w:p w14:paraId="001D9CAD" w14:textId="30476888" w:rsidR="0091414C" w:rsidRDefault="0091414C" w:rsidP="005A337D">
      <w:pPr>
        <w:pStyle w:val="BodyText"/>
        <w:sectPr w:rsidR="0091414C" w:rsidSect="0080205A">
          <w:footerReference w:type="default" r:id="rId13"/>
          <w:pgSz w:w="12240" w:h="15840"/>
          <w:pgMar w:top="1440" w:right="1440" w:bottom="1440" w:left="1440" w:header="720" w:footer="719" w:gutter="0"/>
          <w:pgNumType w:start="1"/>
          <w:cols w:space="720"/>
          <w:docGrid w:linePitch="299"/>
        </w:sectPr>
      </w:pPr>
    </w:p>
    <w:p w14:paraId="001D9CAE" w14:textId="2AFA503F" w:rsidR="0062051C" w:rsidRDefault="00B966AA" w:rsidP="007A07B3">
      <w:pPr>
        <w:pStyle w:val="attachmenttitle"/>
      </w:pPr>
      <w:bookmarkStart w:id="61" w:name="_Toc129615973"/>
      <w:r>
        <w:lastRenderedPageBreak/>
        <w:t>Attachment 1</w:t>
      </w:r>
      <w:r w:rsidR="007A07B3">
        <w:t xml:space="preserve">: </w:t>
      </w:r>
      <w:r>
        <w:t>Revision History for IMC 0612</w:t>
      </w:r>
      <w:bookmarkEnd w:id="61"/>
    </w:p>
    <w:tbl>
      <w:tblPr>
        <w:tblStyle w:val="TableGrid"/>
        <w:tblW w:w="12960" w:type="dxa"/>
        <w:tblInd w:w="5" w:type="dxa"/>
        <w:tblCellMar>
          <w:top w:w="67" w:type="dxa"/>
          <w:left w:w="113" w:type="dxa"/>
          <w:right w:w="73" w:type="dxa"/>
        </w:tblCellMar>
        <w:tblLook w:val="04A0" w:firstRow="1" w:lastRow="0" w:firstColumn="1" w:lastColumn="0" w:noHBand="0" w:noVBand="1"/>
      </w:tblPr>
      <w:tblGrid>
        <w:gridCol w:w="1435"/>
        <w:gridCol w:w="1705"/>
        <w:gridCol w:w="5850"/>
        <w:gridCol w:w="1621"/>
        <w:gridCol w:w="2349"/>
      </w:tblGrid>
      <w:tr w:rsidR="0062051C" w14:paraId="001D9CBE" w14:textId="77777777" w:rsidTr="00D0624B">
        <w:trPr>
          <w:trHeight w:val="1644"/>
          <w:tblHeader/>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AF" w14:textId="5FE54FDC" w:rsidR="0062051C" w:rsidRDefault="00B966AA" w:rsidP="00B95F9F">
            <w:pPr>
              <w:ind w:left="2"/>
            </w:pPr>
            <w:r>
              <w:t>Commitment</w:t>
            </w:r>
          </w:p>
          <w:p w14:paraId="001D9CB0" w14:textId="7B3595FE" w:rsidR="0062051C" w:rsidRDefault="00B966AA" w:rsidP="00B95F9F">
            <w:pPr>
              <w:ind w:left="2"/>
            </w:pPr>
            <w:r>
              <w:t>Tracking</w:t>
            </w:r>
          </w:p>
          <w:p w14:paraId="001D9CB1" w14:textId="77777777" w:rsidR="0062051C" w:rsidRDefault="00B966AA" w:rsidP="00B95F9F">
            <w:pPr>
              <w:ind w:left="2"/>
            </w:pPr>
            <w:r>
              <w:t xml:space="preserve">Number </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B2" w14:textId="51C820C4" w:rsidR="0062051C" w:rsidRDefault="00B966AA" w:rsidP="00B95F9F">
            <w:r>
              <w:t>Accession</w:t>
            </w:r>
          </w:p>
          <w:p w14:paraId="001D9CB3" w14:textId="059DE3D6" w:rsidR="0062051C" w:rsidRDefault="00B966AA" w:rsidP="00B95F9F">
            <w:r>
              <w:t>Number</w:t>
            </w:r>
          </w:p>
          <w:p w14:paraId="001D9CB4" w14:textId="153A3A0C" w:rsidR="0062051C" w:rsidRDefault="00B966AA" w:rsidP="00B95F9F">
            <w:r>
              <w:t>Issue Date</w:t>
            </w:r>
          </w:p>
          <w:p w14:paraId="001D9CB5" w14:textId="77777777" w:rsidR="0062051C" w:rsidRDefault="00B966AA" w:rsidP="00B95F9F">
            <w:r>
              <w:t xml:space="preserve">Change Notice </w:t>
            </w:r>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B6" w14:textId="77777777" w:rsidR="0062051C" w:rsidRDefault="00B966AA" w:rsidP="00B95F9F">
            <w:pPr>
              <w:ind w:left="2"/>
            </w:pPr>
            <w:r>
              <w:t xml:space="preserve">Description of Change </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B7" w14:textId="75D1A5C3" w:rsidR="0062051C" w:rsidRDefault="00B966AA" w:rsidP="00B95F9F">
            <w:pPr>
              <w:ind w:left="2"/>
            </w:pPr>
            <w:r>
              <w:t>Description of</w:t>
            </w:r>
          </w:p>
          <w:p w14:paraId="001D9CB8" w14:textId="06D12E04" w:rsidR="0062051C" w:rsidRDefault="00B966AA" w:rsidP="00B95F9F">
            <w:pPr>
              <w:ind w:left="2"/>
            </w:pPr>
            <w:r>
              <w:t>Training</w:t>
            </w:r>
          </w:p>
          <w:p w14:paraId="001D9CB9" w14:textId="21DF12D1" w:rsidR="0062051C" w:rsidRDefault="00B966AA" w:rsidP="00B95F9F">
            <w:pPr>
              <w:ind w:left="2"/>
            </w:pPr>
            <w:r>
              <w:t>Required and</w:t>
            </w:r>
          </w:p>
          <w:p w14:paraId="001D9CBA" w14:textId="77777777" w:rsidR="0062051C" w:rsidRDefault="00B966AA" w:rsidP="00B95F9F">
            <w:pPr>
              <w:ind w:left="2"/>
            </w:pPr>
            <w:r>
              <w:t xml:space="preserve">Completion Date </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BB" w14:textId="05E19AB8" w:rsidR="0062051C" w:rsidRDefault="00B966AA" w:rsidP="00B95F9F">
            <w:pPr>
              <w:ind w:right="12"/>
            </w:pPr>
            <w:r>
              <w:t>Comment Resolution and Closed Feedback Form</w:t>
            </w:r>
          </w:p>
          <w:p w14:paraId="001D9CBC" w14:textId="3AF94090" w:rsidR="0062051C" w:rsidRDefault="00B966AA" w:rsidP="00B95F9F">
            <w:r>
              <w:t>Accession Number</w:t>
            </w:r>
          </w:p>
          <w:p w14:paraId="001D9CBD" w14:textId="77777777" w:rsidR="0062051C" w:rsidRDefault="00B966AA" w:rsidP="00B95F9F">
            <w:r>
              <w:t xml:space="preserve">(Pre-Decisional, </w:t>
            </w:r>
            <w:proofErr w:type="spellStart"/>
            <w:r>
              <w:t>NonPublic</w:t>
            </w:r>
            <w:proofErr w:type="spellEnd"/>
            <w:r>
              <w:t xml:space="preserve"> Information)</w:t>
            </w:r>
            <w:r>
              <w:rPr>
                <w:sz w:val="24"/>
              </w:rPr>
              <w:t xml:space="preserve"> </w:t>
            </w:r>
          </w:p>
        </w:tc>
      </w:tr>
      <w:tr w:rsidR="0062051C" w:rsidRPr="00B95F9F" w14:paraId="001D9CC6" w14:textId="77777777" w:rsidTr="001A3F76">
        <w:trPr>
          <w:trHeight w:val="553"/>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BF" w14:textId="77777777" w:rsidR="0062051C" w:rsidRPr="00B95F9F" w:rsidRDefault="00B966AA" w:rsidP="00B95F9F">
            <w:pPr>
              <w:ind w:left="2"/>
            </w:pPr>
            <w:r w:rsidRPr="00B95F9F">
              <w:t xml:space="preserve"> </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0" w14:textId="072EA53D" w:rsidR="0062051C" w:rsidRPr="00B95F9F" w:rsidRDefault="00B966AA" w:rsidP="00B95F9F">
            <w:r w:rsidRPr="00B95F9F">
              <w:t>01/06/00</w:t>
            </w:r>
          </w:p>
          <w:p w14:paraId="001D9CC1" w14:textId="32CB5148" w:rsidR="0062051C" w:rsidRPr="003B41FC" w:rsidRDefault="00B966AA" w:rsidP="00B95F9F">
            <w:r w:rsidRPr="003B41FC">
              <w:rPr>
                <w:color w:val="auto"/>
                <w:u w:color="0000FF"/>
              </w:rPr>
              <w:t>CN 00</w:t>
            </w:r>
            <w:hyperlink r:id="rId14">
              <w:r w:rsidRPr="003B41FC">
                <w:rPr>
                  <w:color w:val="auto"/>
                  <w:u w:color="0000FF"/>
                </w:rPr>
                <w:t>-</w:t>
              </w:r>
            </w:hyperlink>
            <w:hyperlink r:id="rId15">
              <w:r w:rsidRPr="003B41FC">
                <w:rPr>
                  <w:color w:val="auto"/>
                  <w:u w:color="0000FF"/>
                </w:rPr>
                <w:t>021</w:t>
              </w:r>
            </w:hyperlink>
            <w:hyperlink r:id="rId16">
              <w:r w:rsidRPr="003B41FC">
                <w:rPr>
                  <w:color w:val="auto"/>
                </w:rPr>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2" w14:textId="2385CF3B" w:rsidR="0062051C" w:rsidRPr="00B95F9F" w:rsidRDefault="00B966AA" w:rsidP="00B95F9F">
            <w:pPr>
              <w:ind w:left="2"/>
            </w:pPr>
            <w:r w:rsidRPr="00B95F9F">
              <w:t>Initial issue of IMC 0610*</w:t>
            </w:r>
          </w:p>
          <w:p w14:paraId="001D9CC3" w14:textId="77777777" w:rsidR="0062051C" w:rsidRPr="00B95F9F" w:rsidRDefault="00B966AA" w:rsidP="00B95F9F">
            <w:pPr>
              <w:ind w:left="2"/>
            </w:pPr>
            <w:r w:rsidRPr="00B95F9F">
              <w:t xml:space="preserve"> </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4" w14:textId="77777777" w:rsidR="0062051C" w:rsidRPr="00B95F9F" w:rsidRDefault="00B966AA" w:rsidP="00B95F9F">
            <w:pPr>
              <w:ind w:left="2"/>
            </w:pPr>
            <w:r w:rsidRPr="00B95F9F">
              <w:t xml:space="preserve"> </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5" w14:textId="77777777" w:rsidR="0062051C" w:rsidRPr="00B95F9F" w:rsidRDefault="00B966AA" w:rsidP="00B95F9F">
            <w:r w:rsidRPr="00B95F9F">
              <w:t xml:space="preserve"> </w:t>
            </w:r>
          </w:p>
        </w:tc>
      </w:tr>
      <w:tr w:rsidR="0062051C" w:rsidRPr="00B95F9F" w14:paraId="001D9CCD" w14:textId="77777777" w:rsidTr="001A3F76">
        <w:trPr>
          <w:trHeight w:val="1804"/>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7" w14:textId="77777777" w:rsidR="0062051C" w:rsidRPr="00B95F9F" w:rsidRDefault="00B966AA" w:rsidP="00B95F9F">
            <w:pPr>
              <w:ind w:left="2"/>
            </w:pPr>
            <w:r w:rsidRPr="00B95F9F">
              <w:t xml:space="preserve"> </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8" w14:textId="5F6BDB81" w:rsidR="0062051C" w:rsidRPr="00B95F9F" w:rsidRDefault="00B966AA" w:rsidP="00B95F9F">
            <w:r w:rsidRPr="00B95F9F">
              <w:t>02/27/01</w:t>
            </w:r>
          </w:p>
          <w:p w14:paraId="001D9CC9" w14:textId="5D099F3C" w:rsidR="0062051C" w:rsidRPr="003B41FC" w:rsidRDefault="00000000" w:rsidP="00B95F9F">
            <w:hyperlink r:id="rId17">
              <w:r w:rsidR="00B966AA" w:rsidRPr="003B41FC">
                <w:rPr>
                  <w:color w:val="auto"/>
                  <w:u w:color="0000FF"/>
                </w:rPr>
                <w:t>CN 01</w:t>
              </w:r>
            </w:hyperlink>
            <w:hyperlink r:id="rId18">
              <w:r w:rsidR="00B966AA" w:rsidRPr="003B41FC">
                <w:rPr>
                  <w:color w:val="auto"/>
                  <w:u w:color="0000FF"/>
                </w:rPr>
                <w:t>-</w:t>
              </w:r>
            </w:hyperlink>
            <w:r w:rsidR="00B966AA" w:rsidRPr="003B41FC">
              <w:rPr>
                <w:color w:val="auto"/>
                <w:u w:color="0000FF"/>
              </w:rPr>
              <w:t>005</w:t>
            </w:r>
            <w:hyperlink r:id="rId19">
              <w:r w:rsidR="00B966AA" w:rsidRPr="003B41FC">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A" w14:textId="41453B23" w:rsidR="0062051C" w:rsidRPr="00B95F9F" w:rsidRDefault="00B966AA" w:rsidP="00B95F9F">
            <w:pPr>
              <w:ind w:left="2" w:right="14"/>
            </w:pPr>
            <w:r w:rsidRPr="00B95F9F">
              <w:t xml:space="preserve">IMC 0610* was revised to incorporate revisions to Physical Protection Group Two Questions, in concert with issuance of the interim Physical Protection SDP. </w:t>
            </w:r>
            <w:proofErr w:type="gramStart"/>
            <w:r w:rsidRPr="00B95F9F">
              <w:t>Also</w:t>
            </w:r>
            <w:proofErr w:type="gramEnd"/>
            <w:r w:rsidRPr="00B95F9F">
              <w:t xml:space="preserve"> minor revisions were added to: address treatment of third party reviews, clarify guidance on writing inspection summaries, provide several examples of maintenance findings, and make several administrative revisions. </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B" w14:textId="77777777" w:rsidR="0062051C" w:rsidRPr="00B95F9F" w:rsidRDefault="00B966AA" w:rsidP="00B95F9F">
            <w:pPr>
              <w:ind w:left="2"/>
            </w:pPr>
            <w:r w:rsidRPr="00B95F9F">
              <w:t xml:space="preserve"> </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C" w14:textId="77777777" w:rsidR="0062051C" w:rsidRPr="00B95F9F" w:rsidRDefault="00B966AA" w:rsidP="00B95F9F">
            <w:r w:rsidRPr="00B95F9F">
              <w:t xml:space="preserve"> </w:t>
            </w:r>
          </w:p>
        </w:tc>
      </w:tr>
      <w:tr w:rsidR="0062051C" w:rsidRPr="00B95F9F" w14:paraId="001D9CD4" w14:textId="77777777" w:rsidTr="001A3F76">
        <w:trPr>
          <w:trHeight w:val="3164"/>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CE" w14:textId="77777777" w:rsidR="0062051C" w:rsidRPr="00B95F9F" w:rsidRDefault="00B966AA" w:rsidP="00B95F9F">
            <w:pPr>
              <w:ind w:left="2"/>
            </w:pPr>
            <w:r w:rsidRPr="00B95F9F">
              <w:t xml:space="preserve">N/A </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B7A2157" w14:textId="1F181233" w:rsidR="004E7A69" w:rsidRDefault="004E7A69" w:rsidP="00B95F9F">
            <w:pPr>
              <w:rPr>
                <w:color w:val="auto"/>
                <w:u w:color="0000FF"/>
              </w:rPr>
            </w:pPr>
            <w:r>
              <w:rPr>
                <w:color w:val="auto"/>
                <w:u w:color="0000FF"/>
              </w:rPr>
              <w:t>ML021280215</w:t>
            </w:r>
          </w:p>
          <w:p w14:paraId="66EE4D4B" w14:textId="795E1B6A" w:rsidR="004E7A69" w:rsidRDefault="004E7A69" w:rsidP="00B95F9F">
            <w:pPr>
              <w:rPr>
                <w:color w:val="auto"/>
                <w:u w:color="0000FF"/>
              </w:rPr>
            </w:pPr>
            <w:r>
              <w:rPr>
                <w:color w:val="auto"/>
                <w:u w:color="0000FF"/>
              </w:rPr>
              <w:t>04/29/02</w:t>
            </w:r>
          </w:p>
          <w:p w14:paraId="001D9CD0" w14:textId="775DDCD8" w:rsidR="0062051C" w:rsidRPr="003B41FC" w:rsidRDefault="00B966AA" w:rsidP="00B95F9F">
            <w:r w:rsidRPr="003B41FC">
              <w:rPr>
                <w:color w:val="auto"/>
                <w:u w:color="0000FF"/>
              </w:rPr>
              <w:t>CN 02</w:t>
            </w:r>
            <w:hyperlink r:id="rId20">
              <w:r w:rsidRPr="003B41FC">
                <w:rPr>
                  <w:color w:val="auto"/>
                  <w:u w:color="0000FF"/>
                </w:rPr>
                <w:t>-</w:t>
              </w:r>
            </w:hyperlink>
            <w:hyperlink r:id="rId21">
              <w:r w:rsidRPr="003B41FC">
                <w:rPr>
                  <w:color w:val="auto"/>
                  <w:u w:color="0000FF"/>
                </w:rPr>
                <w:t>021</w:t>
              </w:r>
            </w:hyperlink>
            <w:hyperlink r:id="rId22">
              <w:r w:rsidRPr="003B41FC">
                <w:rPr>
                  <w:color w:val="auto"/>
                </w:rPr>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D1" w14:textId="63A5006A" w:rsidR="0062051C" w:rsidRPr="00B95F9F" w:rsidRDefault="00B966AA" w:rsidP="00B95F9F">
            <w:pPr>
              <w:ind w:left="2" w:right="36"/>
            </w:pPr>
            <w:r w:rsidRPr="00B95F9F">
              <w:t xml:space="preserve">Initial issue of IMC 0612. Revised from IMC 0610* to address revised documentation requirements of the revised ROP. This revision changed the manner in which findings are documented, deleted "no color" findings and the requirements to add licensee identified violations to the Plant Issue Matrix. Other Major changes involved re formatting several sections for clarity; provided a sample inspection report (to be issued separately); re structured and revised the thresholds for documentation (Appendix B); provided numerous new examples of minor violations in Appendix E; and provided a revised format for documenting findings. </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D2" w14:textId="77777777" w:rsidR="0062051C" w:rsidRPr="00B95F9F" w:rsidRDefault="00B966AA" w:rsidP="00B95F9F">
            <w:pPr>
              <w:ind w:left="2"/>
            </w:pPr>
            <w:r w:rsidRPr="00B95F9F">
              <w:t xml:space="preserve">None </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01D9CD3" w14:textId="77777777" w:rsidR="0062051C" w:rsidRPr="00B95F9F" w:rsidRDefault="00B966AA" w:rsidP="00B95F9F">
            <w:r w:rsidRPr="00B95F9F">
              <w:t xml:space="preserve">N/A </w:t>
            </w:r>
          </w:p>
        </w:tc>
      </w:tr>
      <w:tr w:rsidR="00370112" w:rsidRPr="00B95F9F" w14:paraId="2E6557B8" w14:textId="77777777" w:rsidTr="001A3F76">
        <w:trPr>
          <w:trHeight w:val="3164"/>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A13529A" w14:textId="548E5F5F" w:rsidR="00370112" w:rsidRPr="00B95F9F" w:rsidRDefault="001A3F76" w:rsidP="00B95F9F">
            <w:pPr>
              <w:ind w:left="2"/>
            </w:pPr>
            <w:r>
              <w:lastRenderedPageBreak/>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4F4657B" w14:textId="77777777" w:rsidR="00083350" w:rsidRDefault="00083350" w:rsidP="00083350">
            <w:pPr>
              <w:rPr>
                <w:color w:val="auto"/>
                <w:u w:color="0000FF"/>
              </w:rPr>
            </w:pPr>
            <w:r>
              <w:rPr>
                <w:color w:val="auto"/>
                <w:u w:color="0000FF"/>
              </w:rPr>
              <w:t>ML031610632</w:t>
            </w:r>
          </w:p>
          <w:p w14:paraId="3EE5FADF" w14:textId="77777777" w:rsidR="00083350" w:rsidRDefault="00083350" w:rsidP="00083350">
            <w:pPr>
              <w:rPr>
                <w:color w:val="auto"/>
                <w:u w:color="0000FF"/>
              </w:rPr>
            </w:pPr>
            <w:r>
              <w:rPr>
                <w:color w:val="auto"/>
                <w:u w:color="0000FF"/>
              </w:rPr>
              <w:t>06/20/03</w:t>
            </w:r>
          </w:p>
          <w:p w14:paraId="22548F54" w14:textId="17D61907" w:rsidR="00370112" w:rsidRDefault="00000000" w:rsidP="00083350">
            <w:pPr>
              <w:rPr>
                <w:color w:val="auto"/>
                <w:u w:color="0000FF"/>
              </w:rPr>
            </w:pPr>
            <w:hyperlink r:id="rId23">
              <w:r w:rsidR="00083350" w:rsidRPr="003B41FC">
                <w:rPr>
                  <w:color w:val="auto"/>
                  <w:u w:color="0000FF"/>
                </w:rPr>
                <w:t>CN 03</w:t>
              </w:r>
            </w:hyperlink>
            <w:hyperlink r:id="rId24">
              <w:r w:rsidR="00083350" w:rsidRPr="003B41FC">
                <w:rPr>
                  <w:color w:val="auto"/>
                  <w:u w:color="0000FF"/>
                </w:rPr>
                <w:t>-</w:t>
              </w:r>
            </w:hyperlink>
            <w:r w:rsidR="00083350" w:rsidRPr="003B41FC">
              <w:rPr>
                <w:color w:val="auto"/>
                <w:u w:color="0000FF"/>
              </w:rPr>
              <w:t>021</w:t>
            </w:r>
            <w:hyperlink r:id="rId25">
              <w:r w:rsidR="00083350" w:rsidRPr="003B41FC">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06A2F1E" w14:textId="77777777" w:rsidR="00083350" w:rsidRPr="00B95F9F" w:rsidRDefault="00083350" w:rsidP="00083350">
            <w:pPr>
              <w:ind w:left="2"/>
            </w:pPr>
            <w:r w:rsidRPr="00B95F9F">
              <w:t>IMC 0612 Power Reactor Inspection Reports main body, app appendices and exhibits were revised to achieve the following:</w:t>
            </w:r>
          </w:p>
          <w:p w14:paraId="449E56AF" w14:textId="77777777" w:rsidR="00083350" w:rsidRPr="00B95F9F" w:rsidRDefault="00083350" w:rsidP="00083350">
            <w:pPr>
              <w:numPr>
                <w:ilvl w:val="0"/>
                <w:numId w:val="5"/>
              </w:numPr>
              <w:ind w:hanging="253"/>
            </w:pPr>
            <w:r w:rsidRPr="00B95F9F">
              <w:t>Consistency with IMC 0306 (Information Technology Support for the Reactor Oversight Process)</w:t>
            </w:r>
          </w:p>
          <w:p w14:paraId="097047AD" w14:textId="77777777" w:rsidR="00083350" w:rsidRPr="00B95F9F" w:rsidRDefault="00083350" w:rsidP="00083350">
            <w:pPr>
              <w:numPr>
                <w:ilvl w:val="0"/>
                <w:numId w:val="5"/>
              </w:numPr>
              <w:ind w:hanging="253"/>
            </w:pPr>
            <w:r w:rsidRPr="00B95F9F">
              <w:t>Presented information in the order in which the activities will normally be performed in the process of developing and transmitting a reactor inspection report.</w:t>
            </w:r>
          </w:p>
          <w:p w14:paraId="337A71FE" w14:textId="2A96E850" w:rsidR="00083350" w:rsidRDefault="00083350" w:rsidP="00083350">
            <w:pPr>
              <w:numPr>
                <w:ilvl w:val="0"/>
                <w:numId w:val="5"/>
              </w:numPr>
              <w:ind w:hanging="253"/>
            </w:pPr>
            <w:r w:rsidRPr="00B95F9F">
              <w:t>Removed specific enforcement guidance to ensure consistency between the guidance in IMC 0612 and the Enforcement Policy and Enforcement Manual.</w:t>
            </w:r>
          </w:p>
          <w:p w14:paraId="210B3FE8" w14:textId="7B73F550" w:rsidR="00370112" w:rsidRPr="00B95F9F" w:rsidRDefault="00083350" w:rsidP="00083350">
            <w:pPr>
              <w:numPr>
                <w:ilvl w:val="0"/>
                <w:numId w:val="5"/>
              </w:numPr>
              <w:ind w:hanging="253"/>
            </w:pPr>
            <w:r w:rsidRPr="00B95F9F">
              <w:t>Corrected incorrect or conflicting information.</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79F6CED" w14:textId="31C71260" w:rsidR="00370112" w:rsidRPr="00B95F9F" w:rsidRDefault="00083350" w:rsidP="00B95F9F">
            <w:pPr>
              <w:ind w:left="2"/>
            </w:pPr>
            <w:r>
              <w:t>None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A22A6C9" w14:textId="20AF919C" w:rsidR="00370112" w:rsidRPr="00B95F9F" w:rsidRDefault="001A3F76" w:rsidP="00B95F9F">
            <w:r>
              <w:t>N/A</w:t>
            </w:r>
          </w:p>
        </w:tc>
      </w:tr>
      <w:tr w:rsidR="001A3F76" w:rsidRPr="00B95F9F" w14:paraId="2F1E08D3" w14:textId="77777777" w:rsidTr="001A3F76">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F9B868D" w14:textId="1DD9C815" w:rsidR="001A3F76" w:rsidRDefault="001A3F76" w:rsidP="00B95F9F">
            <w:pPr>
              <w:ind w:left="2"/>
            </w:pPr>
            <w:r>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E44F01E" w14:textId="77777777" w:rsidR="001A3F76" w:rsidRDefault="001A3F76" w:rsidP="001A3F76">
            <w:pPr>
              <w:ind w:right="43"/>
            </w:pPr>
            <w:r>
              <w:t>ML040150518</w:t>
            </w:r>
          </w:p>
          <w:p w14:paraId="65BCB385" w14:textId="77777777" w:rsidR="001A3F76" w:rsidRPr="00B95F9F" w:rsidRDefault="001A3F76" w:rsidP="001A3F76">
            <w:pPr>
              <w:ind w:right="43"/>
            </w:pPr>
            <w:r>
              <w:t>01/14/04</w:t>
            </w:r>
          </w:p>
          <w:p w14:paraId="2C859595" w14:textId="133FE2A4" w:rsidR="001A3F76" w:rsidRDefault="00000000" w:rsidP="001A3F76">
            <w:pPr>
              <w:rPr>
                <w:color w:val="auto"/>
                <w:u w:color="0000FF"/>
              </w:rPr>
            </w:pPr>
            <w:hyperlink r:id="rId26">
              <w:r w:rsidR="001A3F76" w:rsidRPr="003B41FC">
                <w:rPr>
                  <w:color w:val="auto"/>
                  <w:u w:color="0000FF"/>
                </w:rPr>
                <w:t>CN 04</w:t>
              </w:r>
            </w:hyperlink>
            <w:r w:rsidR="001A3F76" w:rsidRPr="003B41FC">
              <w:rPr>
                <w:color w:val="auto"/>
                <w:u w:color="0000FF"/>
              </w:rPr>
              <w:t>-</w:t>
            </w:r>
            <w:hyperlink r:id="rId27">
              <w:r w:rsidR="001A3F76" w:rsidRPr="003B41FC">
                <w:rPr>
                  <w:color w:val="auto"/>
                  <w:u w:color="0000FF"/>
                </w:rPr>
                <w:t>001</w:t>
              </w:r>
            </w:hyperlink>
            <w:hyperlink r:id="rId28">
              <w:r w:rsidR="001A3F76" w:rsidRPr="003B41FC">
                <w:rPr>
                  <w:color w:val="auto"/>
                </w:rPr>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70AE36F" w14:textId="77777777" w:rsidR="001A3F76" w:rsidRPr="00B95F9F" w:rsidRDefault="001A3F76" w:rsidP="001A3F76">
            <w:pPr>
              <w:ind w:left="2"/>
              <w:jc w:val="both"/>
            </w:pPr>
            <w:r w:rsidRPr="00B95F9F">
              <w:t>Changed the inspection report timeliness to 45 calendar days for most inspection reports, including Special</w:t>
            </w:r>
          </w:p>
          <w:p w14:paraId="1BC83E1D" w14:textId="57C403CC" w:rsidR="001A3F76" w:rsidRPr="00B95F9F" w:rsidRDefault="001A3F76" w:rsidP="001A3F76">
            <w:pPr>
              <w:ind w:left="2"/>
            </w:pPr>
            <w:r w:rsidRPr="00B95F9F">
              <w:t>Inspections.</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C038EDD" w14:textId="47DE7DE7" w:rsidR="001A3F76" w:rsidRDefault="001A3F76" w:rsidP="00B95F9F">
            <w:pPr>
              <w:ind w:left="2"/>
            </w:pPr>
            <w:r>
              <w:t>None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F8C9431" w14:textId="6BA50AC7" w:rsidR="001A3F76" w:rsidRDefault="001A3F76" w:rsidP="00B95F9F">
            <w:r>
              <w:t>N/A</w:t>
            </w:r>
          </w:p>
        </w:tc>
      </w:tr>
      <w:tr w:rsidR="006439DB" w:rsidRPr="00B95F9F" w14:paraId="1105863D" w14:textId="77777777" w:rsidTr="001A3F76">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6CACA03" w14:textId="7C78DE44" w:rsidR="006439DB" w:rsidRDefault="006439DB" w:rsidP="006439DB">
            <w:pPr>
              <w:ind w:left="2"/>
            </w:pPr>
            <w:r>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BAD5117" w14:textId="77777777" w:rsidR="006439DB" w:rsidRDefault="006439DB" w:rsidP="006439DB">
            <w:pPr>
              <w:rPr>
                <w:color w:val="auto"/>
                <w:u w:color="0000FF"/>
              </w:rPr>
            </w:pPr>
            <w:r>
              <w:rPr>
                <w:color w:val="auto"/>
                <w:u w:color="0000FF"/>
              </w:rPr>
              <w:t>ML052700137</w:t>
            </w:r>
          </w:p>
          <w:p w14:paraId="030CC32A" w14:textId="77777777" w:rsidR="006439DB" w:rsidRDefault="006439DB" w:rsidP="006439DB">
            <w:pPr>
              <w:rPr>
                <w:color w:val="auto"/>
                <w:u w:color="0000FF"/>
              </w:rPr>
            </w:pPr>
            <w:r>
              <w:rPr>
                <w:color w:val="auto"/>
                <w:u w:color="0000FF"/>
              </w:rPr>
              <w:t>09/30/05</w:t>
            </w:r>
          </w:p>
          <w:p w14:paraId="7CB49021" w14:textId="1BA7D3A3" w:rsidR="006439DB" w:rsidRDefault="006439DB" w:rsidP="006439DB">
            <w:pPr>
              <w:ind w:right="43"/>
            </w:pPr>
            <w:r w:rsidRPr="003B41FC">
              <w:rPr>
                <w:color w:val="auto"/>
                <w:u w:color="0000FF"/>
              </w:rPr>
              <w:t>CN 05</w:t>
            </w:r>
            <w:hyperlink r:id="rId29">
              <w:r w:rsidRPr="003B41FC">
                <w:rPr>
                  <w:color w:val="auto"/>
                  <w:u w:color="0000FF"/>
                </w:rPr>
                <w:t>-</w:t>
              </w:r>
            </w:hyperlink>
            <w:hyperlink r:id="rId30">
              <w:r w:rsidRPr="003B41FC">
                <w:rPr>
                  <w:color w:val="auto"/>
                  <w:u w:color="0000FF"/>
                </w:rPr>
                <w:t>028</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60A4749" w14:textId="4466238A" w:rsidR="006439DB" w:rsidRPr="00B95F9F" w:rsidRDefault="006439DB" w:rsidP="006439DB">
            <w:pPr>
              <w:ind w:left="2"/>
              <w:jc w:val="both"/>
            </w:pPr>
            <w:r w:rsidRPr="00B95F9F">
              <w:t xml:space="preserve">Revised to clarify definitions for NRC identified, </w:t>
            </w:r>
            <w:proofErr w:type="spellStart"/>
            <w:r w:rsidRPr="00B95F9F">
              <w:t>selfrevealing</w:t>
            </w:r>
            <w:proofErr w:type="spellEnd"/>
            <w:r w:rsidRPr="00B95F9F">
              <w:t xml:space="preserve"> and licensee identified; to provide additional guidance on how to document cross cutting issues; to improve guidance on LER closure; to update the new report timeliness requirement; and to reflect changes made to the document based on inspector feedback. </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35D9AC1" w14:textId="0ED7DE89" w:rsidR="006439DB" w:rsidRDefault="006439DB" w:rsidP="006439DB">
            <w:pPr>
              <w:ind w:left="2"/>
            </w:pPr>
            <w:proofErr w:type="gramStart"/>
            <w:r>
              <w:t>Yes</w:t>
            </w:r>
            <w:proofErr w:type="gramEnd"/>
            <w:r>
              <w:t xml:space="preserve"> but not prior to issuance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906B2C7" w14:textId="239BFE9A" w:rsidR="006439DB" w:rsidRDefault="006439DB" w:rsidP="006439DB">
            <w:r>
              <w:t>N/A</w:t>
            </w:r>
          </w:p>
        </w:tc>
      </w:tr>
      <w:tr w:rsidR="006439DB" w:rsidRPr="00B95F9F" w14:paraId="769693B8" w14:textId="77777777" w:rsidTr="001A3F76">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0DE6862" w14:textId="77777777" w:rsidR="006439DB" w:rsidRDefault="006439DB" w:rsidP="006439DB">
            <w:pPr>
              <w:ind w:left="2"/>
            </w:pP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F5747DA" w14:textId="3F43E5D1" w:rsidR="006439DB" w:rsidRDefault="006439DB" w:rsidP="006439DB">
            <w:pPr>
              <w:rPr>
                <w:color w:val="auto"/>
                <w:u w:color="0000FF"/>
              </w:rPr>
            </w:pPr>
            <w:r w:rsidRPr="00B95F9F">
              <w:t>02/10/06</w:t>
            </w:r>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26C3E47" w14:textId="3A836418" w:rsidR="006439DB" w:rsidRPr="00B95F9F" w:rsidRDefault="006439DB" w:rsidP="006439DB">
            <w:pPr>
              <w:ind w:left="2"/>
              <w:jc w:val="both"/>
            </w:pPr>
            <w:r w:rsidRPr="00B95F9F">
              <w:t>Revision history reviewed for the last four years.</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D9DF998" w14:textId="77777777" w:rsidR="006439DB" w:rsidRDefault="006439DB" w:rsidP="006439DB">
            <w:pPr>
              <w:ind w:left="2"/>
            </w:pP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07D00DB" w14:textId="77777777" w:rsidR="006439DB" w:rsidRDefault="006439DB" w:rsidP="006439DB"/>
        </w:tc>
      </w:tr>
      <w:tr w:rsidR="006439DB" w:rsidRPr="00B95F9F" w14:paraId="0BEC83DB"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BFBF710" w14:textId="19CFAF5E" w:rsidR="006439DB" w:rsidRDefault="00D0624B" w:rsidP="006439DB">
            <w:pPr>
              <w:ind w:left="2"/>
            </w:pPr>
            <w:r>
              <w:lastRenderedPageBreak/>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B94CC36" w14:textId="77777777" w:rsidR="00103E21" w:rsidRDefault="00103E21" w:rsidP="00103E21">
            <w:pPr>
              <w:ind w:right="43"/>
              <w:rPr>
                <w:color w:val="auto"/>
                <w:u w:color="0000FF"/>
              </w:rPr>
            </w:pPr>
            <w:r>
              <w:rPr>
                <w:color w:val="auto"/>
                <w:u w:color="0000FF"/>
              </w:rPr>
              <w:t>ML061300434</w:t>
            </w:r>
          </w:p>
          <w:p w14:paraId="066B04D8" w14:textId="77777777" w:rsidR="00103E21" w:rsidRDefault="00103E21" w:rsidP="00103E21">
            <w:pPr>
              <w:ind w:right="43"/>
              <w:rPr>
                <w:color w:val="auto"/>
                <w:u w:color="0000FF"/>
              </w:rPr>
            </w:pPr>
            <w:r>
              <w:rPr>
                <w:color w:val="auto"/>
                <w:u w:color="0000FF"/>
              </w:rPr>
              <w:t>06/22/06</w:t>
            </w:r>
          </w:p>
          <w:p w14:paraId="0C422909" w14:textId="52A5820C" w:rsidR="006439DB" w:rsidRDefault="00103E21" w:rsidP="00103E21">
            <w:pPr>
              <w:rPr>
                <w:color w:val="auto"/>
                <w:u w:color="0000FF"/>
              </w:rPr>
            </w:pPr>
            <w:r w:rsidRPr="003B41FC">
              <w:rPr>
                <w:color w:val="auto"/>
                <w:u w:color="0000FF"/>
              </w:rPr>
              <w:t>CN 06</w:t>
            </w:r>
            <w:hyperlink r:id="rId31">
              <w:r w:rsidRPr="003B41FC">
                <w:rPr>
                  <w:color w:val="auto"/>
                  <w:u w:color="0000FF"/>
                </w:rPr>
                <w:t>-</w:t>
              </w:r>
            </w:hyperlink>
            <w:hyperlink r:id="rId32">
              <w:r w:rsidRPr="003B41FC">
                <w:rPr>
                  <w:color w:val="auto"/>
                  <w:u w:color="0000FF"/>
                </w:rPr>
                <w:t>015</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BED8A00" w14:textId="77777777" w:rsidR="00103E21" w:rsidRPr="00B95F9F" w:rsidRDefault="00103E21" w:rsidP="00D0624B">
            <w:pPr>
              <w:pStyle w:val="BodyText-table"/>
            </w:pPr>
            <w:r w:rsidRPr="00B95F9F">
              <w:t xml:space="preserve">Revised to provide additional guidance and requirements for documenting cross-cutting aspects of inspection findings and to provide guidance on inspection report approval requirements when resolution to unresolved items </w:t>
            </w:r>
            <w:proofErr w:type="gramStart"/>
            <w:r w:rsidRPr="00B95F9F">
              <w:t>are</w:t>
            </w:r>
            <w:proofErr w:type="gramEnd"/>
            <w:r w:rsidRPr="00B95F9F">
              <w:t xml:space="preserve"> based on discussions between inspector(s) and NRR technical staff(s).</w:t>
            </w:r>
          </w:p>
          <w:p w14:paraId="72D40C9F" w14:textId="77777777" w:rsidR="00103E21" w:rsidRPr="00B95F9F" w:rsidRDefault="00103E21" w:rsidP="00103E21">
            <w:pPr>
              <w:ind w:left="2"/>
            </w:pPr>
          </w:p>
          <w:p w14:paraId="4BF51BCF" w14:textId="77777777" w:rsidR="00103E21" w:rsidRPr="00B95F9F" w:rsidRDefault="00103E21" w:rsidP="00103E21">
            <w:pPr>
              <w:ind w:left="2"/>
            </w:pPr>
            <w:r w:rsidRPr="00B95F9F">
              <w:t xml:space="preserve">Enhancing the ROP to </w:t>
            </w:r>
            <w:proofErr w:type="gramStart"/>
            <w:r w:rsidRPr="00B95F9F">
              <w:t>more fully address safety culture (SRM 04-0111)</w:t>
            </w:r>
            <w:proofErr w:type="gramEnd"/>
            <w:r w:rsidRPr="00B95F9F">
              <w:t>.</w:t>
            </w:r>
          </w:p>
          <w:p w14:paraId="1538AB58" w14:textId="77777777" w:rsidR="00103E21" w:rsidRPr="00B95F9F" w:rsidRDefault="00103E21" w:rsidP="00103E21">
            <w:pPr>
              <w:ind w:left="2"/>
            </w:pPr>
          </w:p>
          <w:p w14:paraId="612CFA6F" w14:textId="3A120BF6" w:rsidR="006439DB" w:rsidRPr="00B95F9F" w:rsidRDefault="00103E21" w:rsidP="00103E21">
            <w:pPr>
              <w:ind w:left="2"/>
              <w:jc w:val="both"/>
            </w:pPr>
            <w:r w:rsidRPr="00B95F9F">
              <w:t>Commitment tracking added to IMC 0612 in connection with relocating guidance specific to documenting crosscutting attributes (CCAs) in inspection reports from IMC 0305 to IMC 0612.</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1AAB842" w14:textId="77777777" w:rsidR="00103E21" w:rsidRPr="00B95F9F" w:rsidRDefault="00103E21" w:rsidP="00103E21">
            <w:pPr>
              <w:ind w:left="2"/>
            </w:pPr>
            <w:r w:rsidRPr="00B95F9F">
              <w:t>Yes</w:t>
            </w:r>
          </w:p>
          <w:p w14:paraId="15906F0F" w14:textId="7D6B8421" w:rsidR="006439DB" w:rsidRDefault="00103E21" w:rsidP="00103E21">
            <w:pPr>
              <w:ind w:left="2"/>
            </w:pPr>
            <w:r w:rsidRPr="00B95F9F">
              <w:t>07/01/06</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1015A27" w14:textId="4956FE2D" w:rsidR="006439DB" w:rsidRDefault="00000000" w:rsidP="006439DB">
            <w:hyperlink r:id="rId33">
              <w:r w:rsidR="00103E21" w:rsidRPr="00B95F9F">
                <w:rPr>
                  <w:color w:val="0000FF"/>
                  <w:u w:val="single" w:color="0000FF"/>
                </w:rPr>
                <w:t>ML061510135</w:t>
              </w:r>
            </w:hyperlink>
            <w:hyperlink r:id="rId34">
              <w:r w:rsidR="00103E21" w:rsidRPr="00B95F9F">
                <w:t xml:space="preserve"> </w:t>
              </w:r>
            </w:hyperlink>
          </w:p>
        </w:tc>
      </w:tr>
      <w:tr w:rsidR="00141F61" w:rsidRPr="00B95F9F" w14:paraId="179DC2A1"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B08FA1C" w14:textId="1D9FA721" w:rsidR="00141F61" w:rsidRDefault="00141F61" w:rsidP="006439DB">
            <w:pPr>
              <w:ind w:left="2"/>
            </w:pPr>
            <w:r w:rsidRPr="00B95F9F">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CDD1047" w14:textId="77777777" w:rsidR="00141F61" w:rsidRDefault="00141F61" w:rsidP="00141F61">
            <w:pPr>
              <w:rPr>
                <w:color w:val="auto"/>
                <w:u w:color="0000FF"/>
              </w:rPr>
            </w:pPr>
            <w:r>
              <w:rPr>
                <w:color w:val="auto"/>
                <w:u w:color="0000FF"/>
              </w:rPr>
              <w:t>ML063000257</w:t>
            </w:r>
          </w:p>
          <w:p w14:paraId="47C666BC" w14:textId="77777777" w:rsidR="00141F61" w:rsidRDefault="00141F61" w:rsidP="00141F61">
            <w:pPr>
              <w:rPr>
                <w:color w:val="auto"/>
                <w:u w:color="0000FF"/>
              </w:rPr>
            </w:pPr>
            <w:r>
              <w:rPr>
                <w:color w:val="auto"/>
                <w:u w:color="0000FF"/>
              </w:rPr>
              <w:t>11/02/06</w:t>
            </w:r>
          </w:p>
          <w:p w14:paraId="22700EA4" w14:textId="216011BE" w:rsidR="00141F61" w:rsidRDefault="00141F61" w:rsidP="00141F61">
            <w:pPr>
              <w:ind w:right="43"/>
              <w:rPr>
                <w:color w:val="auto"/>
                <w:u w:color="0000FF"/>
              </w:rPr>
            </w:pPr>
            <w:r w:rsidRPr="003B41FC">
              <w:rPr>
                <w:color w:val="auto"/>
                <w:u w:color="0000FF"/>
              </w:rPr>
              <w:t>CN 06</w:t>
            </w:r>
            <w:hyperlink r:id="rId35">
              <w:r w:rsidRPr="003B41FC">
                <w:rPr>
                  <w:color w:val="auto"/>
                  <w:u w:color="0000FF"/>
                </w:rPr>
                <w:t>-</w:t>
              </w:r>
            </w:hyperlink>
            <w:hyperlink r:id="rId36">
              <w:r w:rsidRPr="003B41FC">
                <w:rPr>
                  <w:color w:val="auto"/>
                  <w:u w:color="0000FF"/>
                </w:rPr>
                <w:t>033</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E33DB1C" w14:textId="77777777" w:rsidR="00141F61" w:rsidRPr="00B95F9F" w:rsidRDefault="00141F61" w:rsidP="00141F61">
            <w:pPr>
              <w:ind w:left="2"/>
            </w:pPr>
            <w:r w:rsidRPr="00B95F9F">
              <w:t>Revised definition of performance deficiency to bring the definition in alignment with the basis for performance deficiency as described in ROP basis document, IMC 0308</w:t>
            </w:r>
          </w:p>
          <w:p w14:paraId="3FEE76D4" w14:textId="76697FE2" w:rsidR="00141F61" w:rsidRPr="00B95F9F" w:rsidRDefault="00141F61" w:rsidP="00141F61">
            <w:pPr>
              <w:pStyle w:val="BodyText-table"/>
            </w:pPr>
            <w:r w:rsidRPr="00B95F9F">
              <w:t>Attachment 3, “Significance Determination Process Basis Document.”</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FC54B7C" w14:textId="77777777" w:rsidR="00141F61" w:rsidRPr="00B95F9F" w:rsidRDefault="00141F61" w:rsidP="00141F61">
            <w:pPr>
              <w:ind w:left="2"/>
            </w:pPr>
            <w:r w:rsidRPr="00B95F9F">
              <w:t>Yes</w:t>
            </w:r>
          </w:p>
          <w:p w14:paraId="3A518745" w14:textId="4EEDD6A5" w:rsidR="00141F61" w:rsidRPr="00B95F9F" w:rsidRDefault="00141F61" w:rsidP="00141F61">
            <w:pPr>
              <w:ind w:left="2"/>
            </w:pPr>
            <w:r w:rsidRPr="00B95F9F">
              <w:t>09/06/06</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4BF3D41" w14:textId="404B92F5" w:rsidR="00141F61" w:rsidRDefault="00000000" w:rsidP="006439DB">
            <w:hyperlink r:id="rId37">
              <w:r w:rsidR="00141F61" w:rsidRPr="00B95F9F">
                <w:rPr>
                  <w:color w:val="0000FF"/>
                  <w:u w:val="single" w:color="0000FF"/>
                </w:rPr>
                <w:t>ML063000483</w:t>
              </w:r>
            </w:hyperlink>
            <w:hyperlink r:id="rId38">
              <w:r w:rsidR="00141F61" w:rsidRPr="00B95F9F">
                <w:t xml:space="preserve"> </w:t>
              </w:r>
            </w:hyperlink>
          </w:p>
        </w:tc>
      </w:tr>
      <w:tr w:rsidR="00141F61" w:rsidRPr="00B95F9F" w14:paraId="33B8AF8A"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B9841C0" w14:textId="0FBE92BB" w:rsidR="00141F61" w:rsidRPr="00B95F9F" w:rsidRDefault="00141F61" w:rsidP="006439DB">
            <w:pPr>
              <w:ind w:left="2"/>
            </w:pPr>
            <w:r>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2A8ABE9" w14:textId="77777777" w:rsidR="00141F61" w:rsidRDefault="00141F61" w:rsidP="00141F61">
            <w:pPr>
              <w:rPr>
                <w:color w:val="auto"/>
                <w:u w:color="0000FF"/>
              </w:rPr>
            </w:pPr>
            <w:r>
              <w:rPr>
                <w:color w:val="auto"/>
                <w:u w:color="0000FF"/>
              </w:rPr>
              <w:t>ML070720191</w:t>
            </w:r>
          </w:p>
          <w:p w14:paraId="7BD7FB4F" w14:textId="77777777" w:rsidR="00141F61" w:rsidRDefault="00141F61" w:rsidP="00141F61">
            <w:pPr>
              <w:rPr>
                <w:color w:val="auto"/>
                <w:u w:color="0000FF"/>
              </w:rPr>
            </w:pPr>
            <w:r>
              <w:rPr>
                <w:color w:val="auto"/>
                <w:u w:color="0000FF"/>
              </w:rPr>
              <w:t>09/20/07</w:t>
            </w:r>
          </w:p>
          <w:p w14:paraId="4B1F6294" w14:textId="27D0F498" w:rsidR="00141F61" w:rsidRDefault="00141F61" w:rsidP="00141F61">
            <w:pPr>
              <w:rPr>
                <w:color w:val="auto"/>
                <w:u w:color="0000FF"/>
              </w:rPr>
            </w:pPr>
            <w:r w:rsidRPr="003B41FC">
              <w:rPr>
                <w:color w:val="auto"/>
                <w:u w:color="0000FF"/>
              </w:rPr>
              <w:t>CN 07</w:t>
            </w:r>
            <w:hyperlink r:id="rId39">
              <w:r w:rsidRPr="003B41FC">
                <w:rPr>
                  <w:color w:val="auto"/>
                  <w:u w:color="0000FF"/>
                </w:rPr>
                <w:t>-</w:t>
              </w:r>
            </w:hyperlink>
            <w:r w:rsidRPr="003B41FC">
              <w:rPr>
                <w:color w:val="auto"/>
                <w:u w:color="0000FF"/>
              </w:rPr>
              <w:t>029</w:t>
            </w:r>
            <w:hyperlink r:id="rId40">
              <w:r w:rsidRPr="003B41FC">
                <w:rPr>
                  <w:color w:val="auto"/>
                </w:rPr>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E159D1D" w14:textId="3E099441" w:rsidR="00141F61" w:rsidRPr="00B95F9F" w:rsidRDefault="00141F61" w:rsidP="00141F61">
            <w:pPr>
              <w:ind w:left="2"/>
            </w:pPr>
            <w:r w:rsidRPr="00B95F9F">
              <w:t>IMC 0612 has been revised to add guidance on NRC use of INPO documents and on cover letters for security inspections. Also enhanced guidance on NCVs and SCAQs.</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E3910BD" w14:textId="5FF6077A" w:rsidR="00141F61" w:rsidRPr="00B95F9F" w:rsidRDefault="00141F61" w:rsidP="00141F61">
            <w:pPr>
              <w:ind w:left="2"/>
            </w:pPr>
            <w:r>
              <w:t>None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E440D23" w14:textId="1897BB0D" w:rsidR="00141F61" w:rsidRDefault="00000000" w:rsidP="006439DB">
            <w:hyperlink r:id="rId41">
              <w:r w:rsidR="00141F61" w:rsidRPr="00B95F9F">
                <w:rPr>
                  <w:color w:val="0000FF"/>
                  <w:u w:val="single" w:color="0000FF"/>
                </w:rPr>
                <w:t>ML071560246</w:t>
              </w:r>
            </w:hyperlink>
            <w:hyperlink r:id="rId42">
              <w:r w:rsidR="00141F61" w:rsidRPr="00B95F9F">
                <w:t xml:space="preserve"> </w:t>
              </w:r>
            </w:hyperlink>
          </w:p>
        </w:tc>
      </w:tr>
      <w:tr w:rsidR="00141F61" w:rsidRPr="00B95F9F" w14:paraId="45ED9CDE"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7F77DBD" w14:textId="060297D6" w:rsidR="00141F61" w:rsidRDefault="00452C4F" w:rsidP="006439DB">
            <w:pPr>
              <w:ind w:left="2"/>
            </w:pPr>
            <w:r>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679A2D5" w14:textId="77777777" w:rsidR="00452C4F" w:rsidRDefault="00452C4F" w:rsidP="00452C4F">
            <w:pPr>
              <w:ind w:right="59"/>
            </w:pPr>
            <w:r>
              <w:t>ML082270500</w:t>
            </w:r>
          </w:p>
          <w:p w14:paraId="53688A50" w14:textId="77777777" w:rsidR="00452C4F" w:rsidRPr="00B95F9F" w:rsidRDefault="00452C4F" w:rsidP="00452C4F">
            <w:pPr>
              <w:ind w:right="59"/>
            </w:pPr>
            <w:r>
              <w:t>12/04/08</w:t>
            </w:r>
          </w:p>
          <w:p w14:paraId="1C9FB5B9" w14:textId="6C8EFD18" w:rsidR="00141F61" w:rsidRDefault="00000000" w:rsidP="00452C4F">
            <w:pPr>
              <w:rPr>
                <w:color w:val="auto"/>
                <w:u w:color="0000FF"/>
              </w:rPr>
            </w:pPr>
            <w:hyperlink r:id="rId43">
              <w:r w:rsidR="00452C4F" w:rsidRPr="003B41FC">
                <w:rPr>
                  <w:color w:val="auto"/>
                  <w:u w:color="0000FF"/>
                </w:rPr>
                <w:t>CN 08</w:t>
              </w:r>
            </w:hyperlink>
            <w:hyperlink r:id="rId44">
              <w:r w:rsidR="00452C4F" w:rsidRPr="003B41FC">
                <w:rPr>
                  <w:color w:val="auto"/>
                  <w:u w:color="0000FF"/>
                </w:rPr>
                <w:t>-</w:t>
              </w:r>
            </w:hyperlink>
            <w:r w:rsidR="00452C4F" w:rsidRPr="003B41FC">
              <w:rPr>
                <w:color w:val="auto"/>
                <w:u w:color="0000FF"/>
              </w:rPr>
              <w:t>034</w:t>
            </w:r>
            <w:hyperlink r:id="rId45">
              <w:r w:rsidR="00452C4F" w:rsidRPr="003B41FC">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60B2990" w14:textId="4F4E64E2" w:rsidR="00141F61" w:rsidRPr="00B95F9F" w:rsidRDefault="00452C4F" w:rsidP="00141F61">
            <w:pPr>
              <w:ind w:left="2"/>
            </w:pPr>
            <w:r w:rsidRPr="00B95F9F">
              <w:t>IMC 0612 has undergone a major re-write to incorporate numerous feedback forms and to add additional guidance for documenting inspection findings.</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5464B5B" w14:textId="2F04A96E" w:rsidR="00141F61" w:rsidRDefault="00452C4F" w:rsidP="00141F61">
            <w:pPr>
              <w:ind w:left="2"/>
            </w:pPr>
            <w:proofErr w:type="gramStart"/>
            <w:r w:rsidRPr="00B95F9F">
              <w:t>Yes</w:t>
            </w:r>
            <w:proofErr w:type="gramEnd"/>
            <w:r w:rsidRPr="00B95F9F">
              <w:t xml:space="preserve"> but not prior to issuance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4C5DE4A" w14:textId="58EEF067" w:rsidR="00141F61" w:rsidRDefault="00000000" w:rsidP="006439DB">
            <w:hyperlink r:id="rId46">
              <w:r w:rsidR="00452C4F" w:rsidRPr="00B95F9F">
                <w:rPr>
                  <w:color w:val="0000FF"/>
                  <w:u w:val="single" w:color="0000FF"/>
                </w:rPr>
                <w:t>ML083220722</w:t>
              </w:r>
            </w:hyperlink>
            <w:hyperlink r:id="rId47">
              <w:r w:rsidR="00452C4F" w:rsidRPr="00B95F9F">
                <w:t xml:space="preserve"> </w:t>
              </w:r>
            </w:hyperlink>
          </w:p>
        </w:tc>
      </w:tr>
      <w:tr w:rsidR="00452C4F" w:rsidRPr="00B95F9F" w14:paraId="2AB122B3"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E85A7F8" w14:textId="77777777" w:rsidR="00452C4F" w:rsidRDefault="00452C4F" w:rsidP="006439DB">
            <w:pPr>
              <w:ind w:left="2"/>
            </w:pP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C4C0D98" w14:textId="77777777" w:rsidR="00285781" w:rsidRDefault="00285781" w:rsidP="00285781">
            <w:pPr>
              <w:rPr>
                <w:color w:val="auto"/>
              </w:rPr>
            </w:pPr>
            <w:r>
              <w:rPr>
                <w:color w:val="auto"/>
              </w:rPr>
              <w:t>ML091590492</w:t>
            </w:r>
          </w:p>
          <w:p w14:paraId="2CB24E4C" w14:textId="77777777" w:rsidR="00285781" w:rsidRDefault="00285781" w:rsidP="00285781">
            <w:pPr>
              <w:rPr>
                <w:color w:val="auto"/>
              </w:rPr>
            </w:pPr>
            <w:r>
              <w:rPr>
                <w:color w:val="auto"/>
              </w:rPr>
              <w:t>04/30/10</w:t>
            </w:r>
          </w:p>
          <w:p w14:paraId="38899143" w14:textId="4F72776D" w:rsidR="00452C4F" w:rsidRDefault="00000000" w:rsidP="00285781">
            <w:pPr>
              <w:ind w:right="59"/>
            </w:pPr>
            <w:hyperlink r:id="rId48">
              <w:r w:rsidR="00285781" w:rsidRPr="003B41FC">
                <w:rPr>
                  <w:color w:val="auto"/>
                </w:rPr>
                <w:t>CN 10</w:t>
              </w:r>
            </w:hyperlink>
            <w:hyperlink r:id="rId49">
              <w:r w:rsidR="00285781" w:rsidRPr="003B41FC">
                <w:rPr>
                  <w:color w:val="auto"/>
                </w:rPr>
                <w:t>-</w:t>
              </w:r>
            </w:hyperlink>
            <w:hyperlink r:id="rId50">
              <w:r w:rsidR="00285781" w:rsidRPr="003B41FC">
                <w:rPr>
                  <w:color w:val="auto"/>
                </w:rPr>
                <w:t>013</w:t>
              </w:r>
            </w:hyperlink>
            <w:hyperlink r:id="rId51">
              <w:r w:rsidR="00285781" w:rsidRPr="003B41FC">
                <w:rPr>
                  <w:color w:val="auto"/>
                </w:rPr>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D902C1C" w14:textId="77777777" w:rsidR="00285781" w:rsidRDefault="00285781" w:rsidP="00285781">
            <w:pPr>
              <w:ind w:left="2"/>
            </w:pPr>
            <w:r>
              <w:t>Support changes to IMC 0612 App B to Enhance Integration of ROP with traditional enforcement and consolidation of screening guidance to App B.</w:t>
            </w:r>
          </w:p>
          <w:p w14:paraId="7EF91B90" w14:textId="77777777" w:rsidR="00285781" w:rsidRDefault="00285781" w:rsidP="00285781">
            <w:pPr>
              <w:ind w:left="2"/>
            </w:pPr>
          </w:p>
          <w:p w14:paraId="35A36B02" w14:textId="77777777" w:rsidR="00285781" w:rsidRDefault="00285781" w:rsidP="00285781">
            <w:pPr>
              <w:ind w:left="2"/>
            </w:pPr>
            <w:r>
              <w:t>Recognize creation of IMC 0310 and relocate guidance specific to screening and documenting cross-cutting attributes (CCAs) from IMC 0305 to IMC 0612 App B and IMC 0612, respectively.</w:t>
            </w:r>
          </w:p>
          <w:p w14:paraId="594D03C4" w14:textId="77777777" w:rsidR="00285781" w:rsidRDefault="00285781" w:rsidP="00285781">
            <w:pPr>
              <w:ind w:left="2"/>
            </w:pPr>
          </w:p>
          <w:p w14:paraId="7A966073" w14:textId="77777777" w:rsidR="00285781" w:rsidRDefault="00285781" w:rsidP="00285781">
            <w:pPr>
              <w:ind w:left="2"/>
            </w:pPr>
            <w:r>
              <w:t>Address (in part) Feedback Forms 0612-1304, -1352, 1355, -1359, -1365, -1393, -1403, -1410, -1411, -1418, -</w:t>
            </w:r>
          </w:p>
          <w:p w14:paraId="75FF0B58" w14:textId="17F0D52E" w:rsidR="00285781" w:rsidRDefault="00285781" w:rsidP="00285781">
            <w:pPr>
              <w:ind w:left="2"/>
            </w:pPr>
            <w:r>
              <w:t xml:space="preserve">1419, -1420, -1437, and -1451 associated with documentation of apparent violations, screening analysis, self-imposed standards, SUNSI, cross-cutting finding attributes, findings involving enforcement discretion, screening of minor </w:t>
            </w:r>
            <w:r w:rsidR="00C00709">
              <w:t>performance deficiencies</w:t>
            </w:r>
            <w:r>
              <w:t>, definition/glossary topics, establishing an appropriate level-of-guidance, inclusion of appropriate external references.</w:t>
            </w:r>
          </w:p>
          <w:p w14:paraId="54631AA4" w14:textId="77777777" w:rsidR="00285781" w:rsidRDefault="00285781" w:rsidP="00285781">
            <w:pPr>
              <w:ind w:left="2"/>
            </w:pPr>
          </w:p>
          <w:p w14:paraId="7901E02A" w14:textId="4A4EEDDE" w:rsidR="00285781" w:rsidRDefault="00285781" w:rsidP="00285781">
            <w:pPr>
              <w:ind w:left="2"/>
            </w:pPr>
            <w:r>
              <w:t xml:space="preserve">Consolidate all screening guidance from </w:t>
            </w:r>
            <w:r w:rsidR="006303B8">
              <w:t>s</w:t>
            </w:r>
            <w:r>
              <w:t>ection 0612-05 ‘Screening Inspection Results,’ into Appendix B screening guidance.</w:t>
            </w:r>
          </w:p>
          <w:p w14:paraId="58019C40" w14:textId="77777777" w:rsidR="00285781" w:rsidRDefault="00285781" w:rsidP="00285781">
            <w:pPr>
              <w:ind w:left="2"/>
            </w:pPr>
          </w:p>
          <w:p w14:paraId="10968BB6" w14:textId="50D419CB" w:rsidR="00452C4F" w:rsidRPr="00B95F9F" w:rsidRDefault="00285781" w:rsidP="00285781">
            <w:pPr>
              <w:ind w:left="2"/>
            </w:pPr>
            <w:r>
              <w:t>Enhance document usefulness through enhanced use of hyperlinked content.</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A7A8CD2" w14:textId="571A3086" w:rsidR="00452C4F" w:rsidRPr="00B95F9F" w:rsidRDefault="00285781" w:rsidP="00141F61">
            <w:pPr>
              <w:ind w:left="2"/>
            </w:pPr>
            <w:proofErr w:type="gramStart"/>
            <w:r w:rsidRPr="00B95F9F">
              <w:t>Yes</w:t>
            </w:r>
            <w:proofErr w:type="gramEnd"/>
            <w:r w:rsidRPr="00B95F9F">
              <w:t xml:space="preserve"> but not prior to issuance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A794DF9" w14:textId="60E232E8" w:rsidR="00452C4F" w:rsidRDefault="00000000" w:rsidP="006439DB">
            <w:hyperlink r:id="rId52">
              <w:r w:rsidR="00285781" w:rsidRPr="00B95F9F">
                <w:rPr>
                  <w:color w:val="0000FF"/>
                  <w:u w:val="single" w:color="0000FF"/>
                </w:rPr>
                <w:t>ML091480470</w:t>
              </w:r>
            </w:hyperlink>
            <w:hyperlink r:id="rId53">
              <w:r w:rsidR="00285781" w:rsidRPr="00B95F9F">
                <w:t xml:space="preserve"> </w:t>
              </w:r>
            </w:hyperlink>
          </w:p>
        </w:tc>
      </w:tr>
      <w:tr w:rsidR="00285781" w:rsidRPr="00B95F9F" w14:paraId="30C03884"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4DAD8E6" w14:textId="77777777" w:rsidR="00285781" w:rsidRDefault="00285781" w:rsidP="006439DB">
            <w:pPr>
              <w:ind w:left="2"/>
            </w:pP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2D32873" w14:textId="77777777" w:rsidR="00285781" w:rsidRPr="00180B9B" w:rsidRDefault="00285781" w:rsidP="00285781">
            <w:pPr>
              <w:jc w:val="both"/>
              <w:rPr>
                <w:color w:val="auto"/>
              </w:rPr>
            </w:pPr>
            <w:r w:rsidRPr="00180B9B">
              <w:rPr>
                <w:color w:val="auto"/>
                <w:u w:color="0000FF"/>
              </w:rPr>
              <w:t>ML12058A229</w:t>
            </w:r>
          </w:p>
          <w:p w14:paraId="79C366FE" w14:textId="77777777" w:rsidR="00285781" w:rsidRPr="00B95F9F" w:rsidRDefault="00285781" w:rsidP="00285781">
            <w:r w:rsidRPr="00B95F9F">
              <w:t>07/10/12</w:t>
            </w:r>
          </w:p>
          <w:p w14:paraId="4ABFC80B" w14:textId="5853065A" w:rsidR="00285781" w:rsidRDefault="00000000" w:rsidP="00285781">
            <w:pPr>
              <w:rPr>
                <w:color w:val="auto"/>
              </w:rPr>
            </w:pPr>
            <w:hyperlink r:id="rId54">
              <w:r w:rsidR="00285781" w:rsidRPr="003B41FC">
                <w:rPr>
                  <w:color w:val="auto"/>
                </w:rPr>
                <w:t>CN 12</w:t>
              </w:r>
            </w:hyperlink>
            <w:hyperlink r:id="rId55">
              <w:r w:rsidR="00285781" w:rsidRPr="003B41FC">
                <w:rPr>
                  <w:color w:val="auto"/>
                </w:rPr>
                <w:t>-</w:t>
              </w:r>
            </w:hyperlink>
            <w:hyperlink r:id="rId56">
              <w:r w:rsidR="00285781" w:rsidRPr="003B41FC">
                <w:rPr>
                  <w:color w:val="auto"/>
                </w:rPr>
                <w:t>014</w:t>
              </w:r>
            </w:hyperlink>
            <w:hyperlink r:id="rId57">
              <w:r w:rsidR="00285781" w:rsidRPr="003B41FC">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A6A3BB1" w14:textId="4BC90917" w:rsidR="00285781" w:rsidRDefault="00285781" w:rsidP="00285781">
            <w:pPr>
              <w:ind w:left="2"/>
            </w:pPr>
            <w:r w:rsidRPr="00285781">
              <w:t>This revision is a complete reissue which improves the integration of traditional enforcement into the ROP. Significant changes include: Clarified purpose of IMC, revised definitions (present performance, issue of concern, pending significance, preliminarily significance), clarified guidance for documenting traditional enforcement licensee identified violations, added additional guidance to direct the documentation of traditional enforcement violations and associated findings in a combined write-up, corrected numerous terminology issues, enhanced and clarified the documentation requirements for CCAs, redefined present performance as it applies to CCA screening, removed guidance related to photography and SUNSI that is redundant to IMC 0620, and added additional guidance on documenting licensee-identified violations.</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880CC25" w14:textId="6FCC264D" w:rsidR="00285781" w:rsidRPr="00B95F9F" w:rsidRDefault="00285781" w:rsidP="00141F61">
            <w:pPr>
              <w:ind w:left="2"/>
            </w:pPr>
            <w:r>
              <w:t>None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E041FB1" w14:textId="77777777" w:rsidR="00285781" w:rsidRPr="00B95F9F" w:rsidRDefault="00000000" w:rsidP="00285781">
            <w:hyperlink r:id="rId58">
              <w:r w:rsidR="00285781" w:rsidRPr="00B95F9F">
                <w:rPr>
                  <w:color w:val="0000FF"/>
                  <w:u w:val="single" w:color="0000FF"/>
                </w:rPr>
                <w:t>ML12128A372</w:t>
              </w:r>
            </w:hyperlink>
          </w:p>
          <w:p w14:paraId="0F40A2C5" w14:textId="77777777" w:rsidR="00285781" w:rsidRPr="00B95F9F" w:rsidRDefault="00285781" w:rsidP="00285781">
            <w:r w:rsidRPr="00B95F9F">
              <w:t>Closed FF: 0612- 1352, 1434, 1437,</w:t>
            </w:r>
          </w:p>
          <w:p w14:paraId="3DB10E66" w14:textId="77777777" w:rsidR="00285781" w:rsidRPr="00B95F9F" w:rsidRDefault="00285781" w:rsidP="00285781">
            <w:r w:rsidRPr="00B95F9F">
              <w:t>1469, 1490, 1491,</w:t>
            </w:r>
          </w:p>
          <w:p w14:paraId="4C8226B0" w14:textId="77777777" w:rsidR="00285781" w:rsidRPr="00B95F9F" w:rsidRDefault="00285781" w:rsidP="00285781">
            <w:r w:rsidRPr="00B95F9F">
              <w:t>1492, 1493, 1494,</w:t>
            </w:r>
          </w:p>
          <w:p w14:paraId="3812FA4A" w14:textId="77777777" w:rsidR="00285781" w:rsidRPr="00B95F9F" w:rsidRDefault="00285781" w:rsidP="00285781">
            <w:r w:rsidRPr="00B95F9F">
              <w:t>1495, 1497, 1498,</w:t>
            </w:r>
          </w:p>
          <w:p w14:paraId="4B18C63E" w14:textId="77777777" w:rsidR="00285781" w:rsidRPr="00B95F9F" w:rsidRDefault="00285781" w:rsidP="00285781">
            <w:r w:rsidRPr="00B95F9F">
              <w:t>1499, 1502, 1508,</w:t>
            </w:r>
          </w:p>
          <w:p w14:paraId="107A1ECE" w14:textId="77777777" w:rsidR="00285781" w:rsidRPr="00B95F9F" w:rsidRDefault="00285781" w:rsidP="00285781">
            <w:r w:rsidRPr="00B95F9F">
              <w:t>1509, 1528, 1533,</w:t>
            </w:r>
          </w:p>
          <w:p w14:paraId="37FC75FD" w14:textId="77777777" w:rsidR="00285781" w:rsidRPr="00B95F9F" w:rsidRDefault="00285781" w:rsidP="00285781">
            <w:r w:rsidRPr="00B95F9F">
              <w:t>1552, 1559, 1565,</w:t>
            </w:r>
          </w:p>
          <w:p w14:paraId="6B474ABE" w14:textId="77777777" w:rsidR="00285781" w:rsidRPr="00B95F9F" w:rsidRDefault="00285781" w:rsidP="00285781">
            <w:r w:rsidRPr="00B95F9F">
              <w:t>1566, 1567, 1569,</w:t>
            </w:r>
          </w:p>
          <w:p w14:paraId="290B4114" w14:textId="77777777" w:rsidR="00285781" w:rsidRPr="00B95F9F" w:rsidRDefault="00285781" w:rsidP="00285781">
            <w:r w:rsidRPr="00B95F9F">
              <w:t>1572, 1588, 1592,</w:t>
            </w:r>
          </w:p>
          <w:p w14:paraId="2FCC5F07" w14:textId="77777777" w:rsidR="00285781" w:rsidRPr="00B95F9F" w:rsidRDefault="00285781" w:rsidP="00285781">
            <w:r w:rsidRPr="00B95F9F">
              <w:t>1595, 1596, 1621,</w:t>
            </w:r>
          </w:p>
          <w:p w14:paraId="4E666350" w14:textId="77777777" w:rsidR="00285781" w:rsidRPr="00B95F9F" w:rsidRDefault="00285781" w:rsidP="00285781">
            <w:r w:rsidRPr="00B95F9F">
              <w:t>1628, 1669, 1672,</w:t>
            </w:r>
          </w:p>
          <w:p w14:paraId="48FCD0C0" w14:textId="77777777" w:rsidR="00285781" w:rsidRPr="00B95F9F" w:rsidRDefault="00285781" w:rsidP="00285781">
            <w:r w:rsidRPr="00B95F9F">
              <w:t>1681, 1697, 1717,</w:t>
            </w:r>
          </w:p>
          <w:p w14:paraId="20246EED" w14:textId="25E123AD" w:rsidR="00285781" w:rsidRDefault="00285781" w:rsidP="00285781">
            <w:r w:rsidRPr="00B95F9F">
              <w:t>1766</w:t>
            </w:r>
          </w:p>
        </w:tc>
      </w:tr>
      <w:tr w:rsidR="00285781" w:rsidRPr="00B95F9F" w14:paraId="2814B5F2"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F10AA80" w14:textId="77777777" w:rsidR="00285781" w:rsidRDefault="00285781" w:rsidP="006439DB">
            <w:pPr>
              <w:ind w:left="2"/>
            </w:pP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986B429" w14:textId="77777777" w:rsidR="00285781" w:rsidRPr="00180B9B" w:rsidRDefault="00285781" w:rsidP="00285781">
            <w:pPr>
              <w:jc w:val="both"/>
            </w:pPr>
            <w:r w:rsidRPr="00180B9B">
              <w:rPr>
                <w:color w:val="auto"/>
                <w:u w:color="0000FF"/>
              </w:rPr>
              <w:t>ML12244A483</w:t>
            </w:r>
          </w:p>
          <w:p w14:paraId="1FBA60F0" w14:textId="77777777" w:rsidR="00285781" w:rsidRPr="00B95F9F" w:rsidRDefault="00285781" w:rsidP="00285781">
            <w:r w:rsidRPr="00B95F9F">
              <w:t>01/24/13</w:t>
            </w:r>
          </w:p>
          <w:p w14:paraId="6D69E1B7" w14:textId="4C259B12" w:rsidR="00285781" w:rsidRPr="00180B9B" w:rsidRDefault="00000000" w:rsidP="00285781">
            <w:pPr>
              <w:jc w:val="both"/>
              <w:rPr>
                <w:color w:val="auto"/>
                <w:u w:color="0000FF"/>
              </w:rPr>
            </w:pPr>
            <w:hyperlink r:id="rId59">
              <w:r w:rsidR="00285781" w:rsidRPr="003B41FC">
                <w:rPr>
                  <w:color w:val="auto"/>
                </w:rPr>
                <w:t>CN 13</w:t>
              </w:r>
            </w:hyperlink>
            <w:hyperlink r:id="rId60">
              <w:r w:rsidR="00285781" w:rsidRPr="003B41FC">
                <w:rPr>
                  <w:color w:val="auto"/>
                </w:rPr>
                <w:t>-</w:t>
              </w:r>
            </w:hyperlink>
            <w:hyperlink r:id="rId61">
              <w:r w:rsidR="00285781" w:rsidRPr="003B41FC">
                <w:rPr>
                  <w:color w:val="auto"/>
                </w:rPr>
                <w:t>003</w:t>
              </w:r>
            </w:hyperlink>
            <w:hyperlink r:id="rId62">
              <w:r w:rsidR="00285781" w:rsidRPr="003B41FC">
                <w:t xml:space="preserve"> </w:t>
              </w:r>
            </w:hyperlink>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2051501" w14:textId="35C3A54C" w:rsidR="00285781" w:rsidRPr="00285781" w:rsidRDefault="00285781" w:rsidP="00285781">
            <w:pPr>
              <w:ind w:left="2"/>
            </w:pPr>
            <w:r w:rsidRPr="00285781">
              <w:t xml:space="preserve">Added requirement to add statement indicating crosscutting aspects assigned to licensee-identified pending or preliminary findings are conditional on non-Green SDP results. Added additional guidance related to documenting findings with pending significance. Added guidance related to reissuing inspection reports. Added note to present performance definition. Revised wording for NCV treatment under section 6.03b8(a) to conform with </w:t>
            </w:r>
            <w:r w:rsidR="00FB619A">
              <w:t>s</w:t>
            </w:r>
            <w:r w:rsidRPr="00285781">
              <w:t>ection 2.3.2 of the Enforcement Policy. Added requirement to use plain writing in inspection reports. Added definition for Observation which was inadvertently removed during the last revision.</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8039403" w14:textId="262E3F1F" w:rsidR="00285781" w:rsidRDefault="00285781" w:rsidP="00141F61">
            <w:pPr>
              <w:ind w:left="2"/>
            </w:pPr>
            <w:r>
              <w:t>None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78441B6" w14:textId="77777777" w:rsidR="00285781" w:rsidRPr="00B95F9F" w:rsidRDefault="00000000" w:rsidP="00285781">
            <w:hyperlink r:id="rId63">
              <w:r w:rsidR="00285781" w:rsidRPr="00B95F9F">
                <w:rPr>
                  <w:color w:val="0000FF"/>
                  <w:u w:val="single" w:color="0000FF"/>
                </w:rPr>
                <w:t>ML12293A326</w:t>
              </w:r>
            </w:hyperlink>
          </w:p>
          <w:p w14:paraId="6C523052" w14:textId="27D9D66F" w:rsidR="00285781" w:rsidRDefault="00285781" w:rsidP="00285781">
            <w:r w:rsidRPr="00B95F9F">
              <w:t>Closed FF: 0612- 1802 &amp; 1807</w:t>
            </w:r>
          </w:p>
        </w:tc>
      </w:tr>
      <w:tr w:rsidR="00285781" w:rsidRPr="00B95F9F" w14:paraId="46F261CF"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F77DD2D" w14:textId="77777777" w:rsidR="00285781" w:rsidRDefault="00285781" w:rsidP="006439DB">
            <w:pPr>
              <w:ind w:left="2"/>
            </w:pP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FDAB485" w14:textId="77777777" w:rsidR="00285781" w:rsidRPr="00B95F9F" w:rsidRDefault="00285781" w:rsidP="00285781">
            <w:pPr>
              <w:jc w:val="both"/>
            </w:pPr>
            <w:r w:rsidRPr="00B95F9F">
              <w:t>ML13058A316</w:t>
            </w:r>
          </w:p>
          <w:p w14:paraId="444C1860" w14:textId="77777777" w:rsidR="00285781" w:rsidRPr="00B95F9F" w:rsidRDefault="00285781" w:rsidP="00285781">
            <w:r w:rsidRPr="00B95F9F">
              <w:t>05/06/16</w:t>
            </w:r>
          </w:p>
          <w:p w14:paraId="646CFB7C" w14:textId="364FEE59" w:rsidR="00285781" w:rsidRPr="00180B9B" w:rsidRDefault="00285781" w:rsidP="00285781">
            <w:pPr>
              <w:jc w:val="both"/>
              <w:rPr>
                <w:color w:val="auto"/>
                <w:u w:color="0000FF"/>
              </w:rPr>
            </w:pPr>
            <w:r w:rsidRPr="00B95F9F">
              <w:t>CN 16-012</w:t>
            </w:r>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DBA521B" w14:textId="77777777" w:rsidR="00285781" w:rsidRPr="00B95F9F" w:rsidRDefault="00285781" w:rsidP="00285781">
            <w:pPr>
              <w:numPr>
                <w:ilvl w:val="0"/>
                <w:numId w:val="6"/>
              </w:numPr>
              <w:ind w:hanging="180"/>
            </w:pPr>
            <w:r w:rsidRPr="00B95F9F">
              <w:t>Clarified licensee-identified, self-revealed, and NRC identified definitions. Added “failed on demand testing” to self-revealed examples.</w:t>
            </w:r>
          </w:p>
          <w:p w14:paraId="3FEC932D" w14:textId="77777777" w:rsidR="00285781" w:rsidRPr="00B95F9F" w:rsidRDefault="00285781" w:rsidP="00285781">
            <w:pPr>
              <w:numPr>
                <w:ilvl w:val="0"/>
                <w:numId w:val="6"/>
              </w:numPr>
              <w:ind w:hanging="180"/>
            </w:pPr>
            <w:r w:rsidRPr="00B95F9F">
              <w:t>Added direction on how to document multiple examples of the same finding.</w:t>
            </w:r>
          </w:p>
          <w:p w14:paraId="71D6F61E" w14:textId="4BBE8219" w:rsidR="00285781" w:rsidRPr="00B95F9F" w:rsidRDefault="00285781" w:rsidP="00285781">
            <w:pPr>
              <w:numPr>
                <w:ilvl w:val="0"/>
                <w:numId w:val="6"/>
              </w:numPr>
              <w:ind w:hanging="180"/>
            </w:pPr>
            <w:r w:rsidRPr="00B95F9F">
              <w:t xml:space="preserve">Added a requirement to document when the violation occurred and how long it existed for </w:t>
            </w:r>
            <w:r w:rsidR="00FB619A">
              <w:t>s</w:t>
            </w:r>
            <w:r w:rsidRPr="00B95F9F">
              <w:t>ection 4OA7 NCVs.</w:t>
            </w:r>
          </w:p>
          <w:p w14:paraId="5EACD5C2" w14:textId="77777777" w:rsidR="00285781" w:rsidRPr="00B95F9F" w:rsidRDefault="00285781" w:rsidP="00285781">
            <w:pPr>
              <w:numPr>
                <w:ilvl w:val="0"/>
                <w:numId w:val="6"/>
              </w:numPr>
              <w:ind w:hanging="180"/>
            </w:pPr>
            <w:r w:rsidRPr="00B95F9F">
              <w:t>Clarified definition of performance deficiency (application or meaning not changed see IMC 0308 Att 3 for basis).</w:t>
            </w:r>
          </w:p>
          <w:p w14:paraId="27914CDE" w14:textId="77777777" w:rsidR="00285781" w:rsidRPr="00B95F9F" w:rsidRDefault="00285781" w:rsidP="00285781">
            <w:pPr>
              <w:numPr>
                <w:ilvl w:val="0"/>
                <w:numId w:val="6"/>
              </w:numPr>
              <w:ind w:hanging="180"/>
            </w:pPr>
            <w:r w:rsidRPr="00B95F9F">
              <w:t xml:space="preserve">Aligned finding summary and </w:t>
            </w:r>
            <w:proofErr w:type="gramStart"/>
            <w:r w:rsidRPr="00B95F9F">
              <w:t>4 part</w:t>
            </w:r>
            <w:proofErr w:type="gramEnd"/>
            <w:r w:rsidRPr="00B95F9F">
              <w:t xml:space="preserve"> write-up requirements to eliminate inconsistencies.</w:t>
            </w:r>
          </w:p>
          <w:p w14:paraId="0C3EAEE1" w14:textId="77777777" w:rsidR="00285781" w:rsidRPr="00B95F9F" w:rsidRDefault="00285781" w:rsidP="00285781">
            <w:pPr>
              <w:numPr>
                <w:ilvl w:val="0"/>
                <w:numId w:val="6"/>
              </w:numPr>
              <w:ind w:hanging="180"/>
            </w:pPr>
            <w:r w:rsidRPr="00B95F9F">
              <w:t>Specified existing requirement to document performance deficiency screening when documenting a TE violation without a finding.</w:t>
            </w:r>
          </w:p>
          <w:p w14:paraId="5BC79320" w14:textId="77777777" w:rsidR="00285781" w:rsidRPr="00B95F9F" w:rsidRDefault="00285781" w:rsidP="00285781">
            <w:pPr>
              <w:numPr>
                <w:ilvl w:val="0"/>
                <w:numId w:val="6"/>
              </w:numPr>
              <w:ind w:hanging="180"/>
            </w:pPr>
            <w:r w:rsidRPr="00B95F9F">
              <w:t>Removed replicative cover letter directions already included in IMC 0612 Exhibit 4.</w:t>
            </w:r>
          </w:p>
          <w:p w14:paraId="126424F8" w14:textId="77777777" w:rsidR="00285781" w:rsidRPr="00B95F9F" w:rsidRDefault="00285781" w:rsidP="00285781">
            <w:pPr>
              <w:numPr>
                <w:ilvl w:val="0"/>
                <w:numId w:val="6"/>
              </w:numPr>
              <w:ind w:hanging="180"/>
            </w:pPr>
            <w:r w:rsidRPr="00B95F9F">
              <w:t>Enhanced direction for amending inspection reports.</w:t>
            </w:r>
          </w:p>
          <w:p w14:paraId="26EAF89D" w14:textId="77777777" w:rsidR="00285781" w:rsidRPr="00B95F9F" w:rsidRDefault="00285781" w:rsidP="00285781">
            <w:pPr>
              <w:numPr>
                <w:ilvl w:val="0"/>
                <w:numId w:val="6"/>
              </w:numPr>
              <w:ind w:hanging="180"/>
            </w:pPr>
            <w:r w:rsidRPr="00B95F9F">
              <w:t>Added direction for retaining proprietary information.</w:t>
            </w:r>
          </w:p>
          <w:p w14:paraId="1F50738E" w14:textId="77777777" w:rsidR="00285781" w:rsidRPr="00B95F9F" w:rsidRDefault="00285781" w:rsidP="00285781">
            <w:pPr>
              <w:numPr>
                <w:ilvl w:val="0"/>
                <w:numId w:val="6"/>
              </w:numPr>
              <w:ind w:hanging="180"/>
            </w:pPr>
            <w:r w:rsidRPr="00B95F9F">
              <w:t>Added direction not to communicate regulatory determinations or actions that have not been established in accordance with applicable processes.</w:t>
            </w:r>
          </w:p>
          <w:p w14:paraId="43F8B2DE" w14:textId="6C6DE43A" w:rsidR="00285781" w:rsidRPr="00285781" w:rsidRDefault="00285781" w:rsidP="00285781">
            <w:pPr>
              <w:numPr>
                <w:ilvl w:val="0"/>
                <w:numId w:val="6"/>
              </w:numPr>
              <w:ind w:hanging="180"/>
            </w:pPr>
            <w:r w:rsidRPr="00B95F9F">
              <w:t>Removed requirement to list more than six documents reviewed in a sample in the report attachment.</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6F2BAED" w14:textId="2719594A" w:rsidR="00285781" w:rsidRDefault="00285781" w:rsidP="00141F61">
            <w:pPr>
              <w:ind w:left="2"/>
            </w:pPr>
            <w:r>
              <w:t>None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ACD2FFF" w14:textId="77777777" w:rsidR="00285781" w:rsidRPr="00B95F9F" w:rsidRDefault="00000000" w:rsidP="00285781">
            <w:hyperlink r:id="rId64">
              <w:r w:rsidR="00285781" w:rsidRPr="00B95F9F">
                <w:rPr>
                  <w:color w:val="0000FF"/>
                  <w:u w:val="single" w:color="0000FF"/>
                </w:rPr>
                <w:t>ML15229A315</w:t>
              </w:r>
            </w:hyperlink>
          </w:p>
          <w:p w14:paraId="7CB6EF53" w14:textId="77777777" w:rsidR="00285781" w:rsidRPr="00B95F9F" w:rsidRDefault="00285781" w:rsidP="00285781"/>
          <w:p w14:paraId="11082B02" w14:textId="77777777" w:rsidR="00285781" w:rsidRPr="00B95F9F" w:rsidRDefault="00285781" w:rsidP="00285781">
            <w:r w:rsidRPr="00B95F9F">
              <w:t>Closed FF: 06121530, 1555, 1684,</w:t>
            </w:r>
          </w:p>
          <w:p w14:paraId="016695EA" w14:textId="77777777" w:rsidR="00285781" w:rsidRPr="00B95F9F" w:rsidRDefault="00285781" w:rsidP="00285781">
            <w:r w:rsidRPr="00B95F9F">
              <w:t>1900, 1917, 1954, &amp;</w:t>
            </w:r>
          </w:p>
          <w:p w14:paraId="5791EF99" w14:textId="77777777" w:rsidR="00285781" w:rsidRPr="00B95F9F" w:rsidRDefault="00285781" w:rsidP="00285781">
            <w:r w:rsidRPr="00B95F9F">
              <w:t>2152</w:t>
            </w:r>
          </w:p>
          <w:p w14:paraId="14A1A644" w14:textId="77777777" w:rsidR="00285781" w:rsidRPr="00B95F9F" w:rsidRDefault="00285781" w:rsidP="00285781"/>
          <w:p w14:paraId="187429F1" w14:textId="77777777" w:rsidR="00285781" w:rsidRPr="00B95F9F" w:rsidRDefault="00285781" w:rsidP="00285781">
            <w:r w:rsidRPr="00B95F9F">
              <w:t>April 2015 DDCM</w:t>
            </w:r>
          </w:p>
          <w:p w14:paraId="18F9EC7E" w14:textId="3B79AE9C" w:rsidR="00285781" w:rsidRDefault="00285781" w:rsidP="00285781">
            <w:r w:rsidRPr="00B95F9F">
              <w:t>Action Items 25 &amp; 26</w:t>
            </w:r>
          </w:p>
        </w:tc>
      </w:tr>
      <w:tr w:rsidR="00285781" w:rsidRPr="00B95F9F" w14:paraId="2F9D12E5"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1031E25" w14:textId="778D75A9" w:rsidR="00285781" w:rsidRDefault="00C40DDC" w:rsidP="006439DB">
            <w:pPr>
              <w:ind w:left="2"/>
            </w:pPr>
            <w:r>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7B92EE1" w14:textId="77777777" w:rsidR="00285781" w:rsidRDefault="00C40DDC" w:rsidP="00285781">
            <w:pPr>
              <w:jc w:val="both"/>
            </w:pPr>
            <w:r>
              <w:t>ML17122A246</w:t>
            </w:r>
          </w:p>
          <w:p w14:paraId="17DD82D5" w14:textId="77777777" w:rsidR="00C40DDC" w:rsidRDefault="00C40DDC" w:rsidP="00285781">
            <w:pPr>
              <w:jc w:val="both"/>
            </w:pPr>
            <w:r>
              <w:t>05/03/17</w:t>
            </w:r>
          </w:p>
          <w:p w14:paraId="1FA87458" w14:textId="651A8CA2" w:rsidR="00C40DDC" w:rsidRPr="00B95F9F" w:rsidRDefault="00C40DDC" w:rsidP="00285781">
            <w:pPr>
              <w:jc w:val="both"/>
            </w:pPr>
            <w:r>
              <w:t>CN 17-009</w:t>
            </w:r>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C841409" w14:textId="555DCD04" w:rsidR="00285781" w:rsidRPr="00B95F9F" w:rsidRDefault="00C40DDC" w:rsidP="00285781">
            <w:pPr>
              <w:ind w:left="75"/>
            </w:pPr>
            <w:r>
              <w:t>Created IMC 0611 to separate power reactor inspection reports from issue screening. No other changes were made to IMC 0612.</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2015C5D" w14:textId="1D582DE0" w:rsidR="00285781" w:rsidRDefault="00C40DDC" w:rsidP="00141F61">
            <w:pPr>
              <w:ind w:left="2"/>
            </w:pPr>
            <w:r>
              <w:t>None</w:t>
            </w: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9410D03" w14:textId="505DADE1" w:rsidR="00285781" w:rsidRDefault="00C40DDC" w:rsidP="00285781">
            <w:r>
              <w:t>n/a</w:t>
            </w:r>
          </w:p>
        </w:tc>
      </w:tr>
      <w:tr w:rsidR="00C40DDC" w:rsidRPr="00B95F9F" w14:paraId="35E56A02"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A5CA3C8" w14:textId="77777777" w:rsidR="00C40DDC" w:rsidRDefault="00C40DDC" w:rsidP="006439DB">
            <w:pPr>
              <w:ind w:left="2"/>
            </w:pP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AC4A814" w14:textId="77777777" w:rsidR="006728AE" w:rsidRDefault="006728AE" w:rsidP="006728AE">
            <w:pPr>
              <w:jc w:val="both"/>
            </w:pPr>
            <w:r>
              <w:t>ML19214A243</w:t>
            </w:r>
          </w:p>
          <w:p w14:paraId="1570FCAE" w14:textId="77777777" w:rsidR="006728AE" w:rsidRDefault="006728AE" w:rsidP="006728AE">
            <w:pPr>
              <w:jc w:val="both"/>
            </w:pPr>
            <w:r>
              <w:t>12/12/19</w:t>
            </w:r>
          </w:p>
          <w:p w14:paraId="5F0413C2" w14:textId="2A9A6AF7" w:rsidR="00C40DDC" w:rsidRDefault="006728AE" w:rsidP="006728AE">
            <w:pPr>
              <w:jc w:val="both"/>
            </w:pPr>
            <w:r>
              <w:t>CN 19-039</w:t>
            </w:r>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A76ED17" w14:textId="0E6DAC9E" w:rsidR="00C40DDC" w:rsidRDefault="006728AE" w:rsidP="00285781">
            <w:pPr>
              <w:ind w:left="75"/>
            </w:pPr>
            <w:r w:rsidRPr="006728AE">
              <w:t xml:space="preserve">Revised to address open feedback forms and </w:t>
            </w:r>
            <w:r w:rsidR="00983D08">
              <w:br/>
            </w:r>
            <w:r w:rsidRPr="006728AE">
              <w:t>OIG 16-A-21 recommendation 2.</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F726F9B" w14:textId="77777777" w:rsidR="00C40DDC" w:rsidRDefault="00C40DDC" w:rsidP="00141F61">
            <w:pPr>
              <w:ind w:left="2"/>
            </w:pP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C1CB060" w14:textId="77777777" w:rsidR="006728AE" w:rsidRDefault="006728AE" w:rsidP="006728AE">
            <w:r>
              <w:t>ML19217A135</w:t>
            </w:r>
          </w:p>
          <w:p w14:paraId="73A74AD5" w14:textId="77777777" w:rsidR="006728AE" w:rsidRDefault="006728AE" w:rsidP="006728AE"/>
          <w:p w14:paraId="73EEC63C" w14:textId="77777777" w:rsidR="006728AE" w:rsidRDefault="006728AE" w:rsidP="006728AE">
            <w:r>
              <w:t>FBFs:</w:t>
            </w:r>
          </w:p>
          <w:p w14:paraId="2A37EB8D" w14:textId="77777777" w:rsidR="006728AE" w:rsidRDefault="006728AE" w:rsidP="006728AE">
            <w:r>
              <w:t>0612B-1433</w:t>
            </w:r>
          </w:p>
          <w:p w14:paraId="3E544E86" w14:textId="77777777" w:rsidR="006728AE" w:rsidRDefault="006728AE" w:rsidP="006728AE">
            <w:r>
              <w:t>ML19220A106</w:t>
            </w:r>
          </w:p>
          <w:p w14:paraId="43553D67" w14:textId="77777777" w:rsidR="006728AE" w:rsidRDefault="006728AE" w:rsidP="006728AE">
            <w:r>
              <w:t>0612B-1436</w:t>
            </w:r>
          </w:p>
          <w:p w14:paraId="38216046" w14:textId="77777777" w:rsidR="006728AE" w:rsidRDefault="006728AE" w:rsidP="006728AE">
            <w:r>
              <w:t>ML19220A108</w:t>
            </w:r>
          </w:p>
          <w:p w14:paraId="73773EAF" w14:textId="77777777" w:rsidR="006728AE" w:rsidRDefault="006728AE" w:rsidP="006728AE">
            <w:r>
              <w:t>0612B-1564</w:t>
            </w:r>
          </w:p>
          <w:p w14:paraId="40ACB6EF" w14:textId="77777777" w:rsidR="006728AE" w:rsidRDefault="006728AE" w:rsidP="006728AE">
            <w:r>
              <w:t>ML19220A109</w:t>
            </w:r>
          </w:p>
          <w:p w14:paraId="3CF2D64D" w14:textId="77777777" w:rsidR="006728AE" w:rsidRDefault="006728AE" w:rsidP="006728AE">
            <w:r>
              <w:t>0612B-1887</w:t>
            </w:r>
          </w:p>
          <w:p w14:paraId="4B141BE4" w14:textId="77777777" w:rsidR="006728AE" w:rsidRDefault="006728AE" w:rsidP="006728AE">
            <w:r>
              <w:t>ML19220A110</w:t>
            </w:r>
          </w:p>
          <w:p w14:paraId="5D7EE473" w14:textId="77777777" w:rsidR="006728AE" w:rsidRDefault="006728AE" w:rsidP="006728AE">
            <w:r>
              <w:t>0612B-1970</w:t>
            </w:r>
          </w:p>
          <w:p w14:paraId="680EFBD2" w14:textId="77777777" w:rsidR="006728AE" w:rsidRDefault="006728AE" w:rsidP="006728AE">
            <w:r>
              <w:t>ML19220A111</w:t>
            </w:r>
          </w:p>
          <w:p w14:paraId="21DFA4A5" w14:textId="77777777" w:rsidR="006728AE" w:rsidRDefault="006728AE" w:rsidP="006728AE">
            <w:r>
              <w:t>0612E-1366</w:t>
            </w:r>
          </w:p>
          <w:p w14:paraId="1BBC235D" w14:textId="77777777" w:rsidR="006728AE" w:rsidRDefault="006728AE" w:rsidP="006728AE">
            <w:r>
              <w:t>ML19226A027</w:t>
            </w:r>
          </w:p>
          <w:p w14:paraId="1BA55CF6" w14:textId="77777777" w:rsidR="006728AE" w:rsidRDefault="006728AE" w:rsidP="006728AE">
            <w:r>
              <w:t>0612E-1420</w:t>
            </w:r>
          </w:p>
          <w:p w14:paraId="31EC095B" w14:textId="77777777" w:rsidR="006728AE" w:rsidRDefault="006728AE" w:rsidP="006728AE">
            <w:r>
              <w:t>ML19226A029</w:t>
            </w:r>
          </w:p>
          <w:p w14:paraId="472FC68B" w14:textId="77777777" w:rsidR="006728AE" w:rsidRDefault="006728AE" w:rsidP="006728AE">
            <w:r>
              <w:t>0612E-1931</w:t>
            </w:r>
          </w:p>
          <w:p w14:paraId="64308EDC" w14:textId="634719EA" w:rsidR="00C40DDC" w:rsidRDefault="006728AE" w:rsidP="00285781">
            <w:r>
              <w:t>ML19226A043</w:t>
            </w:r>
          </w:p>
        </w:tc>
      </w:tr>
      <w:tr w:rsidR="00543246" w:rsidRPr="00B95F9F" w14:paraId="10954B43" w14:textId="77777777" w:rsidTr="00D0624B">
        <w:trPr>
          <w:cantSplit/>
        </w:trPr>
        <w:tc>
          <w:tcPr>
            <w:tcW w:w="14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A7FF9BB" w14:textId="34359D80" w:rsidR="00543246" w:rsidRDefault="00543246" w:rsidP="006439DB">
            <w:pPr>
              <w:ind w:left="2"/>
            </w:pPr>
            <w:r>
              <w:t>N/A</w:t>
            </w:r>
          </w:p>
        </w:tc>
        <w:tc>
          <w:tcPr>
            <w:tcW w:w="170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62CEF77" w14:textId="77777777" w:rsidR="00543246" w:rsidRDefault="00543246" w:rsidP="006728AE">
            <w:pPr>
              <w:jc w:val="both"/>
            </w:pPr>
            <w:r>
              <w:t>ML23067A031</w:t>
            </w:r>
          </w:p>
          <w:p w14:paraId="51D94EE5" w14:textId="4BF1F9F6" w:rsidR="009021DA" w:rsidRDefault="00450F61" w:rsidP="006728AE">
            <w:pPr>
              <w:jc w:val="both"/>
            </w:pPr>
            <w:r>
              <w:t>08/0</w:t>
            </w:r>
            <w:r w:rsidR="00E107E4">
              <w:t>9</w:t>
            </w:r>
            <w:r>
              <w:t>/23</w:t>
            </w:r>
          </w:p>
          <w:p w14:paraId="4A9C5DB0" w14:textId="49279436" w:rsidR="009021DA" w:rsidRDefault="009021DA" w:rsidP="006728AE">
            <w:pPr>
              <w:jc w:val="both"/>
            </w:pPr>
            <w:r>
              <w:t>CN 23-</w:t>
            </w:r>
            <w:r w:rsidR="00983D08">
              <w:t>022</w:t>
            </w:r>
          </w:p>
        </w:tc>
        <w:tc>
          <w:tcPr>
            <w:tcW w:w="5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BC31236" w14:textId="428F085A" w:rsidR="00543246" w:rsidRPr="006728AE" w:rsidRDefault="00543246" w:rsidP="00285781">
            <w:pPr>
              <w:ind w:left="75"/>
            </w:pPr>
            <w:r>
              <w:t xml:space="preserve">Revised VLSSIR definition </w:t>
            </w:r>
            <w:r w:rsidR="0079017D">
              <w:t xml:space="preserve">to </w:t>
            </w:r>
            <w:r w:rsidR="00F275B2">
              <w:t>align with</w:t>
            </w:r>
            <w:r>
              <w:t xml:space="preserve"> the </w:t>
            </w:r>
            <w:r w:rsidR="0079017D">
              <w:t xml:space="preserve">agreed to </w:t>
            </w:r>
            <w:r>
              <w:t xml:space="preserve">NRC standard definition </w:t>
            </w:r>
            <w:r w:rsidR="0079017D">
              <w:t>found in the</w:t>
            </w:r>
            <w:r>
              <w:t xml:space="preserve"> NMSS VLSSIR working group report (</w:t>
            </w:r>
            <w:r w:rsidR="00FA3E3F">
              <w:t>ML22353A599</w:t>
            </w:r>
            <w:r w:rsidR="009021DA">
              <w:t>). Considered editorial.</w:t>
            </w:r>
          </w:p>
        </w:tc>
        <w:tc>
          <w:tcPr>
            <w:tcW w:w="162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59E8353" w14:textId="77777777" w:rsidR="00543246" w:rsidRDefault="00543246" w:rsidP="00141F61">
            <w:pPr>
              <w:ind w:left="2"/>
            </w:pPr>
          </w:p>
        </w:tc>
        <w:tc>
          <w:tcPr>
            <w:tcW w:w="23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D20DB99" w14:textId="40533F1D" w:rsidR="00543246" w:rsidRDefault="009021DA" w:rsidP="006728AE">
            <w:r>
              <w:t>None</w:t>
            </w:r>
          </w:p>
        </w:tc>
      </w:tr>
    </w:tbl>
    <w:p w14:paraId="001D9DBC" w14:textId="7EF70118" w:rsidR="0062051C" w:rsidRPr="00B95F9F" w:rsidRDefault="0062051C" w:rsidP="00381924">
      <w:pPr>
        <w:pStyle w:val="BodyText"/>
      </w:pPr>
    </w:p>
    <w:sectPr w:rsidR="0062051C" w:rsidRPr="00B95F9F" w:rsidSect="00AA6CA4">
      <w:footerReference w:type="even" r:id="rId65"/>
      <w:footerReference w:type="default" r:id="rId66"/>
      <w:footerReference w:type="first" r:id="rId67"/>
      <w:pgSz w:w="15840" w:h="12240" w:orient="landscape"/>
      <w:pgMar w:top="1440" w:right="1440" w:bottom="1440" w:left="1440" w:header="720" w:footer="71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7E087" w14:textId="77777777" w:rsidR="001D690A" w:rsidRDefault="001D690A">
      <w:r>
        <w:separator/>
      </w:r>
    </w:p>
  </w:endnote>
  <w:endnote w:type="continuationSeparator" w:id="0">
    <w:p w14:paraId="2C2A5027" w14:textId="77777777" w:rsidR="001D690A" w:rsidRDefault="001D690A">
      <w:r>
        <w:continuationSeparator/>
      </w:r>
    </w:p>
  </w:endnote>
  <w:endnote w:type="continuationNotice" w:id="1">
    <w:p w14:paraId="516FD9B1" w14:textId="77777777" w:rsidR="001D690A" w:rsidRDefault="001D69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D9DD8" w14:textId="3F35EE0E" w:rsidR="009E5DEB" w:rsidRDefault="009E5DEB" w:rsidP="00B95F9F">
    <w:pPr>
      <w:tabs>
        <w:tab w:val="center" w:pos="4682"/>
        <w:tab w:val="right" w:pos="9323"/>
      </w:tabs>
      <w:ind w:right="-43"/>
    </w:pPr>
    <w:r>
      <w:t xml:space="preserve">Issue Date:  </w:t>
    </w:r>
    <w:ins w:id="0" w:author="Author">
      <w:r w:rsidR="00E22522">
        <w:t>XX/XX/XX</w:t>
      </w:r>
    </w:ins>
    <w:r>
      <w:tab/>
    </w:r>
    <w:r>
      <w:fldChar w:fldCharType="begin"/>
    </w:r>
    <w:r>
      <w:instrText xml:space="preserve"> PAGE   \* MERGEFORMAT </w:instrText>
    </w:r>
    <w:r>
      <w:fldChar w:fldCharType="separate"/>
    </w:r>
    <w:r>
      <w:rPr>
        <w:noProof/>
      </w:rPr>
      <w:t>4</w:t>
    </w:r>
    <w:r>
      <w:fldChar w:fldCharType="end"/>
    </w:r>
    <w:r>
      <w:tab/>
      <w:t>0612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D9DDA" w14:textId="77777777" w:rsidR="009E5DEB" w:rsidRDefault="009E5DEB">
    <w:pPr>
      <w:tabs>
        <w:tab w:val="center" w:pos="4682"/>
        <w:tab w:val="right" w:pos="9323"/>
      </w:tabs>
      <w:spacing w:line="259" w:lineRule="auto"/>
      <w:ind w:right="-39"/>
    </w:pPr>
    <w:r>
      <w:t xml:space="preserve">Issue Date:  05/03/17 </w:t>
    </w:r>
    <w:r>
      <w:tab/>
    </w:r>
    <w:r>
      <w:fldChar w:fldCharType="begin"/>
    </w:r>
    <w:r>
      <w:instrText xml:space="preserve"> PAGE   \* MERGEFORMAT </w:instrText>
    </w:r>
    <w:r>
      <w:fldChar w:fldCharType="separate"/>
    </w:r>
    <w:r>
      <w:t>1</w:t>
    </w:r>
    <w:r>
      <w:fldChar w:fldCharType="end"/>
    </w:r>
    <w:r>
      <w:t xml:space="preserve"> </w:t>
    </w:r>
    <w:r>
      <w:tab/>
      <w:t xml:space="preserve">0612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36902" w14:textId="053B4D86" w:rsidR="00BB10B5" w:rsidRPr="00BB10B5" w:rsidRDefault="00BB10B5" w:rsidP="00BB10B5">
    <w:pPr>
      <w:pStyle w:val="Footer"/>
    </w:pPr>
    <w:r>
      <w:t xml:space="preserve">Issue Date: </w:t>
    </w:r>
    <w:r w:rsidR="007A0DD2">
      <w:t>08/0</w:t>
    </w:r>
    <w:r w:rsidR="00523E51">
      <w:t>9</w:t>
    </w:r>
    <w:r w:rsidR="007A0DD2">
      <w:t>/23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0612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0D902" w14:textId="4A07B10E" w:rsidR="00FC7805" w:rsidRDefault="00FC7805" w:rsidP="00B95F9F">
    <w:pPr>
      <w:tabs>
        <w:tab w:val="center" w:pos="4682"/>
        <w:tab w:val="right" w:pos="9323"/>
      </w:tabs>
      <w:ind w:right="-43"/>
    </w:pPr>
    <w:r>
      <w:t xml:space="preserve">Issue Date: </w:t>
    </w:r>
    <w:r w:rsidR="007A0DD2">
      <w:t>08/0</w:t>
    </w:r>
    <w:r w:rsidR="00523E51">
      <w:t>9</w:t>
    </w:r>
    <w:r w:rsidR="007A0DD2">
      <w:t>/23</w:t>
    </w:r>
    <w:r>
      <w:tab/>
    </w:r>
    <w:r>
      <w:fldChar w:fldCharType="begin"/>
    </w:r>
    <w:r>
      <w:instrText xml:space="preserve"> PAGE   \* MERGEFORMAT </w:instrText>
    </w:r>
    <w:r>
      <w:fldChar w:fldCharType="separate"/>
    </w:r>
    <w:r>
      <w:rPr>
        <w:noProof/>
      </w:rPr>
      <w:t>1</w:t>
    </w:r>
    <w:r>
      <w:rPr>
        <w:noProof/>
      </w:rPr>
      <w:fldChar w:fldCharType="end"/>
    </w:r>
    <w:r>
      <w:tab/>
      <w:t>0612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D9DDB" w14:textId="79DC78D4" w:rsidR="009E5DEB" w:rsidRPr="00AA6CA4" w:rsidRDefault="009E5DEB" w:rsidP="00AA6CA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D9DDC" w14:textId="6B244A93" w:rsidR="009E5DEB" w:rsidRPr="00686D9F" w:rsidRDefault="00C40777" w:rsidP="00686D9F">
    <w:r>
      <w:t xml:space="preserve">Issue Date: </w:t>
    </w:r>
    <w:r w:rsidR="007A0DD2">
      <w:t>08/0</w:t>
    </w:r>
    <w:r w:rsidR="00523E51">
      <w:t>9</w:t>
    </w:r>
    <w:r w:rsidR="007A0DD2">
      <w:t>/23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E62490">
      <w:t>0612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D9DDD" w14:textId="77777777" w:rsidR="009E5DEB" w:rsidRDefault="009E5DEB">
    <w:pPr>
      <w:tabs>
        <w:tab w:val="center" w:pos="6484"/>
        <w:tab w:val="right" w:pos="12962"/>
      </w:tabs>
      <w:spacing w:line="259" w:lineRule="auto"/>
      <w:ind w:right="-4249"/>
    </w:pPr>
    <w:r>
      <w:t xml:space="preserve">Issue Date:  05/03/17 </w:t>
    </w:r>
    <w:r>
      <w:tab/>
      <w:t>Att1-</w:t>
    </w:r>
    <w:r>
      <w:fldChar w:fldCharType="begin"/>
    </w:r>
    <w:r>
      <w:instrText xml:space="preserve"> PAGE   \* MERGEFORMAT </w:instrText>
    </w:r>
    <w:r>
      <w:fldChar w:fldCharType="separate"/>
    </w:r>
    <w:r>
      <w:t>1</w:t>
    </w:r>
    <w:r>
      <w:fldChar w:fldCharType="end"/>
    </w:r>
    <w:r>
      <w:t xml:space="preserve"> </w:t>
    </w:r>
    <w:r>
      <w:tab/>
      <w:t xml:space="preserve">0612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425B" w14:textId="77777777" w:rsidR="001D690A" w:rsidRDefault="001D690A">
      <w:r>
        <w:separator/>
      </w:r>
    </w:p>
  </w:footnote>
  <w:footnote w:type="continuationSeparator" w:id="0">
    <w:p w14:paraId="518A5D32" w14:textId="77777777" w:rsidR="001D690A" w:rsidRDefault="001D690A">
      <w:r>
        <w:continuationSeparator/>
      </w:r>
    </w:p>
  </w:footnote>
  <w:footnote w:type="continuationNotice" w:id="1">
    <w:p w14:paraId="063D0FFF" w14:textId="77777777" w:rsidR="001D690A" w:rsidRDefault="001D690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A5188"/>
    <w:multiLevelType w:val="hybridMultilevel"/>
    <w:tmpl w:val="EB68A34A"/>
    <w:lvl w:ilvl="0" w:tplc="C4A2FD2E">
      <w:start w:val="1"/>
      <w:numFmt w:val="decimal"/>
      <w:lvlText w:val="%1."/>
      <w:lvlJc w:val="left"/>
      <w:pPr>
        <w:ind w:left="2160" w:hanging="720"/>
      </w:pPr>
      <w:rPr>
        <w:rFonts w:hint="default"/>
        <w:color w:val="C0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A3B3603"/>
    <w:multiLevelType w:val="hybridMultilevel"/>
    <w:tmpl w:val="C6625452"/>
    <w:lvl w:ilvl="0" w:tplc="04090019">
      <w:start w:val="1"/>
      <w:numFmt w:val="lowerLetter"/>
      <w:lvlText w:val="%1."/>
      <w:lvlJc w:val="left"/>
      <w:pPr>
        <w:ind w:left="720"/>
      </w:pPr>
      <w:rPr>
        <w:b w:val="0"/>
        <w:i w:val="0"/>
        <w:strike w:val="0"/>
        <w:dstrike w:val="0"/>
        <w:color w:val="000000"/>
        <w:sz w:val="22"/>
        <w:szCs w:val="22"/>
        <w:u w:val="none" w:color="000000"/>
        <w:bdr w:val="none" w:sz="0" w:space="0" w:color="auto"/>
        <w:shd w:val="clear" w:color="auto" w:fill="auto"/>
        <w:vertAlign w:val="baseline"/>
      </w:rPr>
    </w:lvl>
    <w:lvl w:ilvl="1" w:tplc="5A7E203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18340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15A84F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FE0FE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92577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E10256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B6E23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6B43BB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F56746"/>
    <w:multiLevelType w:val="hybridMultilevel"/>
    <w:tmpl w:val="66C89E76"/>
    <w:lvl w:ilvl="0" w:tplc="04090019">
      <w:start w:val="1"/>
      <w:numFmt w:val="lowerLetter"/>
      <w:lvlText w:val="%1."/>
      <w:lvlJc w:val="left"/>
      <w:pPr>
        <w:ind w:left="2150" w:hanging="360"/>
      </w:pPr>
    </w:lvl>
    <w:lvl w:ilvl="1" w:tplc="9E687048">
      <w:start w:val="1"/>
      <w:numFmt w:val="decimal"/>
      <w:lvlText w:val="%2."/>
      <w:lvlJc w:val="left"/>
      <w:pPr>
        <w:ind w:left="2870" w:hanging="360"/>
      </w:pPr>
      <w:rPr>
        <w:color w:val="C00000"/>
      </w:rPr>
    </w:lvl>
    <w:lvl w:ilvl="2" w:tplc="0409001B" w:tentative="1">
      <w:start w:val="1"/>
      <w:numFmt w:val="lowerRoman"/>
      <w:lvlText w:val="%3."/>
      <w:lvlJc w:val="right"/>
      <w:pPr>
        <w:ind w:left="3590" w:hanging="180"/>
      </w:pPr>
    </w:lvl>
    <w:lvl w:ilvl="3" w:tplc="0409000F" w:tentative="1">
      <w:start w:val="1"/>
      <w:numFmt w:val="decimal"/>
      <w:lvlText w:val="%4."/>
      <w:lvlJc w:val="left"/>
      <w:pPr>
        <w:ind w:left="4310" w:hanging="360"/>
      </w:pPr>
    </w:lvl>
    <w:lvl w:ilvl="4" w:tplc="04090019" w:tentative="1">
      <w:start w:val="1"/>
      <w:numFmt w:val="lowerLetter"/>
      <w:lvlText w:val="%5."/>
      <w:lvlJc w:val="left"/>
      <w:pPr>
        <w:ind w:left="5030" w:hanging="360"/>
      </w:pPr>
    </w:lvl>
    <w:lvl w:ilvl="5" w:tplc="0409001B" w:tentative="1">
      <w:start w:val="1"/>
      <w:numFmt w:val="lowerRoman"/>
      <w:lvlText w:val="%6."/>
      <w:lvlJc w:val="right"/>
      <w:pPr>
        <w:ind w:left="5750" w:hanging="180"/>
      </w:pPr>
    </w:lvl>
    <w:lvl w:ilvl="6" w:tplc="0409000F" w:tentative="1">
      <w:start w:val="1"/>
      <w:numFmt w:val="decimal"/>
      <w:lvlText w:val="%7."/>
      <w:lvlJc w:val="left"/>
      <w:pPr>
        <w:ind w:left="6470" w:hanging="360"/>
      </w:pPr>
    </w:lvl>
    <w:lvl w:ilvl="7" w:tplc="04090019" w:tentative="1">
      <w:start w:val="1"/>
      <w:numFmt w:val="lowerLetter"/>
      <w:lvlText w:val="%8."/>
      <w:lvlJc w:val="left"/>
      <w:pPr>
        <w:ind w:left="7190" w:hanging="360"/>
      </w:pPr>
    </w:lvl>
    <w:lvl w:ilvl="8" w:tplc="0409001B" w:tentative="1">
      <w:start w:val="1"/>
      <w:numFmt w:val="lowerRoman"/>
      <w:lvlText w:val="%9."/>
      <w:lvlJc w:val="right"/>
      <w:pPr>
        <w:ind w:left="7910" w:hanging="180"/>
      </w:pPr>
    </w:lvl>
  </w:abstractNum>
  <w:abstractNum w:abstractNumId="3" w15:restartNumberingAfterBreak="0">
    <w:nsid w:val="0CFD6FD6"/>
    <w:multiLevelType w:val="hybridMultilevel"/>
    <w:tmpl w:val="441C4AC6"/>
    <w:lvl w:ilvl="0" w:tplc="195AE04A">
      <w:start w:val="1"/>
      <w:numFmt w:val="bullet"/>
      <w:lvlText w:val="•"/>
      <w:lvlJc w:val="left"/>
      <w:pPr>
        <w:ind w:left="2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A4AA700">
      <w:start w:val="1"/>
      <w:numFmt w:val="bullet"/>
      <w:lvlText w:val="o"/>
      <w:lvlJc w:val="left"/>
      <w:pPr>
        <w:ind w:left="1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0F8FD8E">
      <w:start w:val="1"/>
      <w:numFmt w:val="bullet"/>
      <w:lvlText w:val="▪"/>
      <w:lvlJc w:val="left"/>
      <w:pPr>
        <w:ind w:left="19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F94D9F2">
      <w:start w:val="1"/>
      <w:numFmt w:val="bullet"/>
      <w:lvlText w:val="•"/>
      <w:lvlJc w:val="left"/>
      <w:pPr>
        <w:ind w:left="2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1CCDDC">
      <w:start w:val="1"/>
      <w:numFmt w:val="bullet"/>
      <w:lvlText w:val="o"/>
      <w:lvlJc w:val="left"/>
      <w:pPr>
        <w:ind w:left="3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43A3A92">
      <w:start w:val="1"/>
      <w:numFmt w:val="bullet"/>
      <w:lvlText w:val="▪"/>
      <w:lvlJc w:val="left"/>
      <w:pPr>
        <w:ind w:left="41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0666E4C">
      <w:start w:val="1"/>
      <w:numFmt w:val="bullet"/>
      <w:lvlText w:val="•"/>
      <w:lvlJc w:val="left"/>
      <w:pPr>
        <w:ind w:left="4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A549258">
      <w:start w:val="1"/>
      <w:numFmt w:val="bullet"/>
      <w:lvlText w:val="o"/>
      <w:lvlJc w:val="left"/>
      <w:pPr>
        <w:ind w:left="5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C072EE">
      <w:start w:val="1"/>
      <w:numFmt w:val="bullet"/>
      <w:lvlText w:val="▪"/>
      <w:lvlJc w:val="left"/>
      <w:pPr>
        <w:ind w:left="6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8162A9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213E791F"/>
    <w:multiLevelType w:val="hybridMultilevel"/>
    <w:tmpl w:val="030C3460"/>
    <w:lvl w:ilvl="0" w:tplc="04090019">
      <w:start w:val="1"/>
      <w:numFmt w:val="lowerLetter"/>
      <w:lvlText w:val="%1."/>
      <w:lvlJc w:val="left"/>
      <w:pPr>
        <w:ind w:left="2160" w:hanging="360"/>
      </w:pPr>
    </w:lvl>
    <w:lvl w:ilvl="1" w:tplc="C0DE804E">
      <w:start w:val="1"/>
      <w:numFmt w:val="decimal"/>
      <w:lvlText w:val="%2."/>
      <w:lvlJc w:val="left"/>
      <w:pPr>
        <w:ind w:left="2880" w:hanging="360"/>
      </w:pPr>
      <w:rPr>
        <w:color w:val="C0000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55F6908"/>
    <w:multiLevelType w:val="hybridMultilevel"/>
    <w:tmpl w:val="3FC00E5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2AB76DC1"/>
    <w:multiLevelType w:val="hybridMultilevel"/>
    <w:tmpl w:val="B8181AF8"/>
    <w:lvl w:ilvl="0" w:tplc="14B23986">
      <w:start w:val="1"/>
      <w:numFmt w:val="decimal"/>
      <w:lvlText w:val="%1."/>
      <w:lvlJc w:val="left"/>
      <w:pPr>
        <w:ind w:left="2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12A7F3C">
      <w:start w:val="1"/>
      <w:numFmt w:val="lowerLetter"/>
      <w:lvlText w:val="%2"/>
      <w:lvlJc w:val="left"/>
      <w:pPr>
        <w:ind w:left="11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024C802">
      <w:start w:val="1"/>
      <w:numFmt w:val="lowerRoman"/>
      <w:lvlText w:val="%3"/>
      <w:lvlJc w:val="left"/>
      <w:pPr>
        <w:ind w:left="19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06416D8">
      <w:start w:val="1"/>
      <w:numFmt w:val="decimal"/>
      <w:lvlText w:val="%4"/>
      <w:lvlJc w:val="left"/>
      <w:pPr>
        <w:ind w:left="26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7C87B6">
      <w:start w:val="1"/>
      <w:numFmt w:val="lowerLetter"/>
      <w:lvlText w:val="%5"/>
      <w:lvlJc w:val="left"/>
      <w:pPr>
        <w:ind w:left="33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6668674">
      <w:start w:val="1"/>
      <w:numFmt w:val="lowerRoman"/>
      <w:lvlText w:val="%6"/>
      <w:lvlJc w:val="left"/>
      <w:pPr>
        <w:ind w:left="40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FC0478C">
      <w:start w:val="1"/>
      <w:numFmt w:val="decimal"/>
      <w:lvlText w:val="%7"/>
      <w:lvlJc w:val="left"/>
      <w:pPr>
        <w:ind w:left="47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A246B6E">
      <w:start w:val="1"/>
      <w:numFmt w:val="lowerLetter"/>
      <w:lvlText w:val="%8"/>
      <w:lvlJc w:val="left"/>
      <w:pPr>
        <w:ind w:left="55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5764024">
      <w:start w:val="1"/>
      <w:numFmt w:val="lowerRoman"/>
      <w:lvlText w:val="%9"/>
      <w:lvlJc w:val="left"/>
      <w:pPr>
        <w:ind w:left="62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C4B77BE"/>
    <w:multiLevelType w:val="hybridMultilevel"/>
    <w:tmpl w:val="F906FB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D1777DF"/>
    <w:multiLevelType w:val="hybridMultilevel"/>
    <w:tmpl w:val="E4040BF0"/>
    <w:lvl w:ilvl="0" w:tplc="55FE7FB6">
      <w:start w:val="1"/>
      <w:numFmt w:val="lowerLetter"/>
      <w:lvlText w:val="%1."/>
      <w:lvlJc w:val="left"/>
      <w:pPr>
        <w:ind w:left="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01693B6">
      <w:start w:val="1"/>
      <w:numFmt w:val="lowerLetter"/>
      <w:lvlText w:val="%2"/>
      <w:lvlJc w:val="left"/>
      <w:pPr>
        <w:ind w:left="13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AD4065E">
      <w:start w:val="1"/>
      <w:numFmt w:val="lowerRoman"/>
      <w:lvlText w:val="%3"/>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10625CA">
      <w:start w:val="1"/>
      <w:numFmt w:val="decimal"/>
      <w:lvlText w:val="%4"/>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02A54BE">
      <w:start w:val="1"/>
      <w:numFmt w:val="lowerLetter"/>
      <w:lvlText w:val="%5"/>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616BEDA">
      <w:start w:val="1"/>
      <w:numFmt w:val="lowerRoman"/>
      <w:lvlText w:val="%6"/>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21082EE">
      <w:start w:val="1"/>
      <w:numFmt w:val="decimal"/>
      <w:lvlText w:val="%7"/>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963188">
      <w:start w:val="1"/>
      <w:numFmt w:val="lowerLetter"/>
      <w:lvlText w:val="%8"/>
      <w:lvlJc w:val="left"/>
      <w:pPr>
        <w:ind w:left="56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B2EA138">
      <w:start w:val="1"/>
      <w:numFmt w:val="lowerRoman"/>
      <w:lvlText w:val="%9"/>
      <w:lvlJc w:val="left"/>
      <w:pPr>
        <w:ind w:left="63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DDF0D7E"/>
    <w:multiLevelType w:val="hybridMultilevel"/>
    <w:tmpl w:val="8424D2C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3F027F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40D447F7"/>
    <w:multiLevelType w:val="hybridMultilevel"/>
    <w:tmpl w:val="3C84F51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52165F3D"/>
    <w:multiLevelType w:val="hybridMultilevel"/>
    <w:tmpl w:val="D3BA362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66923C5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69040155"/>
    <w:multiLevelType w:val="multilevel"/>
    <w:tmpl w:val="8A103226"/>
    <w:lvl w:ilvl="0">
      <w:start w:val="1"/>
      <w:numFmt w:val="decimalZero"/>
      <w:lvlText w:val="%1"/>
      <w:lvlJc w:val="left"/>
      <w:pPr>
        <w:ind w:left="828" w:hanging="828"/>
      </w:pPr>
      <w:rPr>
        <w:rFonts w:hint="default"/>
      </w:rPr>
    </w:lvl>
    <w:lvl w:ilvl="1">
      <w:start w:val="1"/>
      <w:numFmt w:val="decimalZero"/>
      <w:lvlText w:val="%1.%2"/>
      <w:lvlJc w:val="left"/>
      <w:pPr>
        <w:ind w:left="813" w:hanging="828"/>
      </w:pPr>
      <w:rPr>
        <w:rFonts w:hint="default"/>
      </w:rPr>
    </w:lvl>
    <w:lvl w:ilvl="2">
      <w:start w:val="1"/>
      <w:numFmt w:val="decimal"/>
      <w:lvlText w:val="%1.%2.%3"/>
      <w:lvlJc w:val="left"/>
      <w:pPr>
        <w:ind w:left="798" w:hanging="828"/>
      </w:pPr>
      <w:rPr>
        <w:rFonts w:hint="default"/>
      </w:rPr>
    </w:lvl>
    <w:lvl w:ilvl="3">
      <w:start w:val="1"/>
      <w:numFmt w:val="decimal"/>
      <w:lvlText w:val="%1.%2.%3.%4"/>
      <w:lvlJc w:val="left"/>
      <w:pPr>
        <w:ind w:left="783" w:hanging="828"/>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680" w:hanging="1800"/>
      </w:pPr>
      <w:rPr>
        <w:rFonts w:hint="default"/>
      </w:rPr>
    </w:lvl>
  </w:abstractNum>
  <w:abstractNum w:abstractNumId="16" w15:restartNumberingAfterBreak="0">
    <w:nsid w:val="6D0D4C54"/>
    <w:multiLevelType w:val="multilevel"/>
    <w:tmpl w:val="125483B0"/>
    <w:lvl w:ilvl="0">
      <w:start w:val="4"/>
      <w:numFmt w:val="decimalZero"/>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Zero"/>
      <w:lvlRestart w:val="0"/>
      <w:lvlText w:val="%1.%2"/>
      <w:lvlJc w:val="left"/>
      <w:pPr>
        <w:ind w:left="1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E5D2B48"/>
    <w:multiLevelType w:val="hybridMultilevel"/>
    <w:tmpl w:val="A5202A78"/>
    <w:lvl w:ilvl="0" w:tplc="04090019">
      <w:start w:val="1"/>
      <w:numFmt w:val="lowerLetter"/>
      <w:lvlText w:val="%1."/>
      <w:lvlJc w:val="left"/>
      <w:pPr>
        <w:ind w:left="1018" w:hanging="360"/>
      </w:pPr>
    </w:lvl>
    <w:lvl w:ilvl="1" w:tplc="31807AD8">
      <w:start w:val="1"/>
      <w:numFmt w:val="lowerLetter"/>
      <w:lvlText w:val="%2."/>
      <w:lvlJc w:val="left"/>
      <w:pPr>
        <w:ind w:left="2110" w:hanging="732"/>
      </w:pPr>
      <w:rPr>
        <w:rFonts w:hint="default"/>
      </w:rPr>
    </w:lvl>
    <w:lvl w:ilvl="2" w:tplc="0409001B" w:tentative="1">
      <w:start w:val="1"/>
      <w:numFmt w:val="lowerRoman"/>
      <w:lvlText w:val="%3."/>
      <w:lvlJc w:val="right"/>
      <w:pPr>
        <w:ind w:left="2458" w:hanging="180"/>
      </w:pPr>
    </w:lvl>
    <w:lvl w:ilvl="3" w:tplc="0409000F" w:tentative="1">
      <w:start w:val="1"/>
      <w:numFmt w:val="decimal"/>
      <w:lvlText w:val="%4."/>
      <w:lvlJc w:val="left"/>
      <w:pPr>
        <w:ind w:left="3178" w:hanging="360"/>
      </w:pPr>
    </w:lvl>
    <w:lvl w:ilvl="4" w:tplc="04090019" w:tentative="1">
      <w:start w:val="1"/>
      <w:numFmt w:val="lowerLetter"/>
      <w:lvlText w:val="%5."/>
      <w:lvlJc w:val="left"/>
      <w:pPr>
        <w:ind w:left="3898" w:hanging="360"/>
      </w:pPr>
    </w:lvl>
    <w:lvl w:ilvl="5" w:tplc="0409001B" w:tentative="1">
      <w:start w:val="1"/>
      <w:numFmt w:val="lowerRoman"/>
      <w:lvlText w:val="%6."/>
      <w:lvlJc w:val="right"/>
      <w:pPr>
        <w:ind w:left="4618" w:hanging="180"/>
      </w:pPr>
    </w:lvl>
    <w:lvl w:ilvl="6" w:tplc="0409000F" w:tentative="1">
      <w:start w:val="1"/>
      <w:numFmt w:val="decimal"/>
      <w:lvlText w:val="%7."/>
      <w:lvlJc w:val="left"/>
      <w:pPr>
        <w:ind w:left="5338" w:hanging="360"/>
      </w:pPr>
    </w:lvl>
    <w:lvl w:ilvl="7" w:tplc="04090019" w:tentative="1">
      <w:start w:val="1"/>
      <w:numFmt w:val="lowerLetter"/>
      <w:lvlText w:val="%8."/>
      <w:lvlJc w:val="left"/>
      <w:pPr>
        <w:ind w:left="6058" w:hanging="360"/>
      </w:pPr>
    </w:lvl>
    <w:lvl w:ilvl="8" w:tplc="0409001B" w:tentative="1">
      <w:start w:val="1"/>
      <w:numFmt w:val="lowerRoman"/>
      <w:lvlText w:val="%9."/>
      <w:lvlJc w:val="right"/>
      <w:pPr>
        <w:ind w:left="6778" w:hanging="180"/>
      </w:pPr>
    </w:lvl>
  </w:abstractNum>
  <w:abstractNum w:abstractNumId="18" w15:restartNumberingAfterBreak="0">
    <w:nsid w:val="6EDE05B2"/>
    <w:multiLevelType w:val="multilevel"/>
    <w:tmpl w:val="7FC88542"/>
    <w:lvl w:ilvl="0">
      <w:start w:val="3"/>
      <w:numFmt w:val="decimalZero"/>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5"/>
      <w:numFmt w:val="decimal"/>
      <w:lvlRestart w:val="0"/>
      <w:lvlText w:val="%1.%2"/>
      <w:lvlJc w:val="left"/>
      <w:pPr>
        <w:ind w:left="8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100372165">
    <w:abstractNumId w:val="1"/>
  </w:num>
  <w:num w:numId="2" w16cid:durableId="368575836">
    <w:abstractNumId w:val="18"/>
  </w:num>
  <w:num w:numId="3" w16cid:durableId="1329946689">
    <w:abstractNumId w:val="16"/>
  </w:num>
  <w:num w:numId="4" w16cid:durableId="1553811691">
    <w:abstractNumId w:val="9"/>
  </w:num>
  <w:num w:numId="5" w16cid:durableId="1836216135">
    <w:abstractNumId w:val="7"/>
  </w:num>
  <w:num w:numId="6" w16cid:durableId="598950798">
    <w:abstractNumId w:val="3"/>
  </w:num>
  <w:num w:numId="7" w16cid:durableId="888079017">
    <w:abstractNumId w:val="15"/>
  </w:num>
  <w:num w:numId="8" w16cid:durableId="541593615">
    <w:abstractNumId w:val="0"/>
  </w:num>
  <w:num w:numId="9" w16cid:durableId="488449526">
    <w:abstractNumId w:val="17"/>
  </w:num>
  <w:num w:numId="10" w16cid:durableId="329597569">
    <w:abstractNumId w:val="2"/>
  </w:num>
  <w:num w:numId="11" w16cid:durableId="1104233452">
    <w:abstractNumId w:val="12"/>
  </w:num>
  <w:num w:numId="12" w16cid:durableId="1427965912">
    <w:abstractNumId w:val="13"/>
  </w:num>
  <w:num w:numId="13" w16cid:durableId="1798453029">
    <w:abstractNumId w:val="8"/>
  </w:num>
  <w:num w:numId="14" w16cid:durableId="1826241522">
    <w:abstractNumId w:val="5"/>
  </w:num>
  <w:num w:numId="15" w16cid:durableId="59717508">
    <w:abstractNumId w:val="10"/>
  </w:num>
  <w:num w:numId="16" w16cid:durableId="1215966143">
    <w:abstractNumId w:val="6"/>
  </w:num>
  <w:num w:numId="17" w16cid:durableId="1980720126">
    <w:abstractNumId w:val="14"/>
  </w:num>
  <w:num w:numId="18" w16cid:durableId="1617173939">
    <w:abstractNumId w:val="4"/>
  </w:num>
  <w:num w:numId="19" w16cid:durableId="20670979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51C"/>
    <w:rsid w:val="00025D1F"/>
    <w:rsid w:val="00040A29"/>
    <w:rsid w:val="00050B1C"/>
    <w:rsid w:val="000552E3"/>
    <w:rsid w:val="0005549E"/>
    <w:rsid w:val="00057306"/>
    <w:rsid w:val="000669A9"/>
    <w:rsid w:val="00083350"/>
    <w:rsid w:val="000849CA"/>
    <w:rsid w:val="00087396"/>
    <w:rsid w:val="0009160D"/>
    <w:rsid w:val="00091BF3"/>
    <w:rsid w:val="00092366"/>
    <w:rsid w:val="000925A6"/>
    <w:rsid w:val="00092F3C"/>
    <w:rsid w:val="000955AC"/>
    <w:rsid w:val="000A3AD0"/>
    <w:rsid w:val="000A3E65"/>
    <w:rsid w:val="000A3EC4"/>
    <w:rsid w:val="000B10FC"/>
    <w:rsid w:val="000B62B3"/>
    <w:rsid w:val="000B6331"/>
    <w:rsid w:val="000B71DC"/>
    <w:rsid w:val="000B7561"/>
    <w:rsid w:val="000C3C5A"/>
    <w:rsid w:val="000C55EF"/>
    <w:rsid w:val="000D6AF5"/>
    <w:rsid w:val="000E534D"/>
    <w:rsid w:val="000F2505"/>
    <w:rsid w:val="000F7022"/>
    <w:rsid w:val="00103E21"/>
    <w:rsid w:val="001107A5"/>
    <w:rsid w:val="00112E3C"/>
    <w:rsid w:val="00116FBA"/>
    <w:rsid w:val="00120CD1"/>
    <w:rsid w:val="00121F0C"/>
    <w:rsid w:val="001277D8"/>
    <w:rsid w:val="00137CC0"/>
    <w:rsid w:val="00141F61"/>
    <w:rsid w:val="001420A5"/>
    <w:rsid w:val="001447D4"/>
    <w:rsid w:val="00147BB8"/>
    <w:rsid w:val="00151AB7"/>
    <w:rsid w:val="00163734"/>
    <w:rsid w:val="00170621"/>
    <w:rsid w:val="001713D5"/>
    <w:rsid w:val="00172CFA"/>
    <w:rsid w:val="00175E0F"/>
    <w:rsid w:val="001774AA"/>
    <w:rsid w:val="00180299"/>
    <w:rsid w:val="00180B9B"/>
    <w:rsid w:val="001827FE"/>
    <w:rsid w:val="00187A9A"/>
    <w:rsid w:val="001A3F76"/>
    <w:rsid w:val="001A5D74"/>
    <w:rsid w:val="001B07D9"/>
    <w:rsid w:val="001B202C"/>
    <w:rsid w:val="001C00B0"/>
    <w:rsid w:val="001C11EE"/>
    <w:rsid w:val="001D690A"/>
    <w:rsid w:val="001D69C5"/>
    <w:rsid w:val="001F396B"/>
    <w:rsid w:val="00203F06"/>
    <w:rsid w:val="0021455C"/>
    <w:rsid w:val="0022181C"/>
    <w:rsid w:val="00223EA1"/>
    <w:rsid w:val="00234473"/>
    <w:rsid w:val="00241A91"/>
    <w:rsid w:val="0025709C"/>
    <w:rsid w:val="00260392"/>
    <w:rsid w:val="00260CB2"/>
    <w:rsid w:val="002618C9"/>
    <w:rsid w:val="00267F4B"/>
    <w:rsid w:val="002855CF"/>
    <w:rsid w:val="00285781"/>
    <w:rsid w:val="002921C4"/>
    <w:rsid w:val="00292F26"/>
    <w:rsid w:val="00293210"/>
    <w:rsid w:val="002A1068"/>
    <w:rsid w:val="002B3EA6"/>
    <w:rsid w:val="002C68F0"/>
    <w:rsid w:val="002D1C43"/>
    <w:rsid w:val="002D799C"/>
    <w:rsid w:val="002E2FC7"/>
    <w:rsid w:val="002E621F"/>
    <w:rsid w:val="002F0C61"/>
    <w:rsid w:val="002F1771"/>
    <w:rsid w:val="002F506F"/>
    <w:rsid w:val="0030079C"/>
    <w:rsid w:val="0031245E"/>
    <w:rsid w:val="00326716"/>
    <w:rsid w:val="00353540"/>
    <w:rsid w:val="00355200"/>
    <w:rsid w:val="00360B1A"/>
    <w:rsid w:val="00366ECB"/>
    <w:rsid w:val="00370112"/>
    <w:rsid w:val="00381924"/>
    <w:rsid w:val="00391D73"/>
    <w:rsid w:val="00396D89"/>
    <w:rsid w:val="0039791B"/>
    <w:rsid w:val="003B41FC"/>
    <w:rsid w:val="003B4411"/>
    <w:rsid w:val="003B4EE1"/>
    <w:rsid w:val="003C1B8A"/>
    <w:rsid w:val="003D1FDB"/>
    <w:rsid w:val="003D341C"/>
    <w:rsid w:val="003E2418"/>
    <w:rsid w:val="003E4713"/>
    <w:rsid w:val="003E57AB"/>
    <w:rsid w:val="003F39F3"/>
    <w:rsid w:val="004013CD"/>
    <w:rsid w:val="00401A0C"/>
    <w:rsid w:val="00401A63"/>
    <w:rsid w:val="00401E26"/>
    <w:rsid w:val="004036F8"/>
    <w:rsid w:val="0040516A"/>
    <w:rsid w:val="00405FB9"/>
    <w:rsid w:val="004126F7"/>
    <w:rsid w:val="00450F61"/>
    <w:rsid w:val="00452C4F"/>
    <w:rsid w:val="00456200"/>
    <w:rsid w:val="00456A08"/>
    <w:rsid w:val="004572CF"/>
    <w:rsid w:val="004653D5"/>
    <w:rsid w:val="004671B3"/>
    <w:rsid w:val="00481213"/>
    <w:rsid w:val="004A7FAD"/>
    <w:rsid w:val="004B11DE"/>
    <w:rsid w:val="004B1B35"/>
    <w:rsid w:val="004B3134"/>
    <w:rsid w:val="004B390E"/>
    <w:rsid w:val="004B6587"/>
    <w:rsid w:val="004C31CE"/>
    <w:rsid w:val="004E7A3D"/>
    <w:rsid w:val="004E7A69"/>
    <w:rsid w:val="00504E61"/>
    <w:rsid w:val="005069CB"/>
    <w:rsid w:val="00511075"/>
    <w:rsid w:val="00516BA1"/>
    <w:rsid w:val="0052306E"/>
    <w:rsid w:val="00523E51"/>
    <w:rsid w:val="00526B58"/>
    <w:rsid w:val="00535C46"/>
    <w:rsid w:val="00542941"/>
    <w:rsid w:val="00543246"/>
    <w:rsid w:val="0056203C"/>
    <w:rsid w:val="00567397"/>
    <w:rsid w:val="0057743C"/>
    <w:rsid w:val="005835DF"/>
    <w:rsid w:val="005937F0"/>
    <w:rsid w:val="00597252"/>
    <w:rsid w:val="005A337D"/>
    <w:rsid w:val="005A6598"/>
    <w:rsid w:val="005A7084"/>
    <w:rsid w:val="005B2DF8"/>
    <w:rsid w:val="005B7835"/>
    <w:rsid w:val="005C1123"/>
    <w:rsid w:val="005C3F78"/>
    <w:rsid w:val="005C726A"/>
    <w:rsid w:val="005D3B34"/>
    <w:rsid w:val="005D566A"/>
    <w:rsid w:val="005E2414"/>
    <w:rsid w:val="005E2E7B"/>
    <w:rsid w:val="005E5B1B"/>
    <w:rsid w:val="005E5D75"/>
    <w:rsid w:val="0062051C"/>
    <w:rsid w:val="00620B20"/>
    <w:rsid w:val="006303B8"/>
    <w:rsid w:val="006308A8"/>
    <w:rsid w:val="0063372D"/>
    <w:rsid w:val="006337E4"/>
    <w:rsid w:val="006439DB"/>
    <w:rsid w:val="00644FFF"/>
    <w:rsid w:val="00653125"/>
    <w:rsid w:val="006547E9"/>
    <w:rsid w:val="006550F1"/>
    <w:rsid w:val="00660761"/>
    <w:rsid w:val="006715A7"/>
    <w:rsid w:val="006728AE"/>
    <w:rsid w:val="0067481B"/>
    <w:rsid w:val="00676DF3"/>
    <w:rsid w:val="00683523"/>
    <w:rsid w:val="00686D9F"/>
    <w:rsid w:val="00692ECE"/>
    <w:rsid w:val="00694913"/>
    <w:rsid w:val="00696600"/>
    <w:rsid w:val="006A3438"/>
    <w:rsid w:val="006B0A91"/>
    <w:rsid w:val="006B576B"/>
    <w:rsid w:val="006C040C"/>
    <w:rsid w:val="006C68CA"/>
    <w:rsid w:val="006D66DB"/>
    <w:rsid w:val="006D6AB4"/>
    <w:rsid w:val="00700CCD"/>
    <w:rsid w:val="0070312F"/>
    <w:rsid w:val="00703AAA"/>
    <w:rsid w:val="00712EAE"/>
    <w:rsid w:val="00720CA8"/>
    <w:rsid w:val="00720FF8"/>
    <w:rsid w:val="0072389D"/>
    <w:rsid w:val="007407AD"/>
    <w:rsid w:val="00746BD3"/>
    <w:rsid w:val="007478C9"/>
    <w:rsid w:val="00751059"/>
    <w:rsid w:val="007579AA"/>
    <w:rsid w:val="00773641"/>
    <w:rsid w:val="0079017D"/>
    <w:rsid w:val="007920DF"/>
    <w:rsid w:val="00794731"/>
    <w:rsid w:val="007A07B3"/>
    <w:rsid w:val="007A0DD2"/>
    <w:rsid w:val="007A1BB3"/>
    <w:rsid w:val="007A1D12"/>
    <w:rsid w:val="007B098B"/>
    <w:rsid w:val="007B1987"/>
    <w:rsid w:val="007C19C9"/>
    <w:rsid w:val="007C2946"/>
    <w:rsid w:val="007E02BA"/>
    <w:rsid w:val="007E520D"/>
    <w:rsid w:val="007F43ED"/>
    <w:rsid w:val="0080205A"/>
    <w:rsid w:val="00815B2B"/>
    <w:rsid w:val="008278D8"/>
    <w:rsid w:val="008313DF"/>
    <w:rsid w:val="008447D5"/>
    <w:rsid w:val="00861C11"/>
    <w:rsid w:val="00871A8D"/>
    <w:rsid w:val="0088200D"/>
    <w:rsid w:val="00885A40"/>
    <w:rsid w:val="00886A95"/>
    <w:rsid w:val="00891252"/>
    <w:rsid w:val="008921C9"/>
    <w:rsid w:val="008978D9"/>
    <w:rsid w:val="008A66B3"/>
    <w:rsid w:val="008A753C"/>
    <w:rsid w:val="008B0B64"/>
    <w:rsid w:val="008B0F2D"/>
    <w:rsid w:val="008B7CF9"/>
    <w:rsid w:val="008C1090"/>
    <w:rsid w:val="008C6540"/>
    <w:rsid w:val="008D305D"/>
    <w:rsid w:val="008D6822"/>
    <w:rsid w:val="008D7E14"/>
    <w:rsid w:val="008E0510"/>
    <w:rsid w:val="008E1888"/>
    <w:rsid w:val="008E5DA7"/>
    <w:rsid w:val="008E75AF"/>
    <w:rsid w:val="008F1CE9"/>
    <w:rsid w:val="008F479E"/>
    <w:rsid w:val="009021DA"/>
    <w:rsid w:val="0091414C"/>
    <w:rsid w:val="00923866"/>
    <w:rsid w:val="00926096"/>
    <w:rsid w:val="00930D25"/>
    <w:rsid w:val="00935300"/>
    <w:rsid w:val="009449B6"/>
    <w:rsid w:val="00965848"/>
    <w:rsid w:val="00970970"/>
    <w:rsid w:val="0098191B"/>
    <w:rsid w:val="00983D08"/>
    <w:rsid w:val="009860C8"/>
    <w:rsid w:val="00986710"/>
    <w:rsid w:val="00987899"/>
    <w:rsid w:val="00987DD4"/>
    <w:rsid w:val="00990F84"/>
    <w:rsid w:val="009A5CB7"/>
    <w:rsid w:val="009D1DCA"/>
    <w:rsid w:val="009D2919"/>
    <w:rsid w:val="009D3B25"/>
    <w:rsid w:val="009D63C2"/>
    <w:rsid w:val="009E1495"/>
    <w:rsid w:val="009E5DEB"/>
    <w:rsid w:val="009F4F43"/>
    <w:rsid w:val="00A00142"/>
    <w:rsid w:val="00A01887"/>
    <w:rsid w:val="00A03423"/>
    <w:rsid w:val="00A067C6"/>
    <w:rsid w:val="00A1097D"/>
    <w:rsid w:val="00A13204"/>
    <w:rsid w:val="00A171DE"/>
    <w:rsid w:val="00A26B53"/>
    <w:rsid w:val="00A32C56"/>
    <w:rsid w:val="00A32D83"/>
    <w:rsid w:val="00A365C4"/>
    <w:rsid w:val="00A3710C"/>
    <w:rsid w:val="00A40046"/>
    <w:rsid w:val="00A40DCF"/>
    <w:rsid w:val="00A47929"/>
    <w:rsid w:val="00A508DA"/>
    <w:rsid w:val="00A742D0"/>
    <w:rsid w:val="00A761C8"/>
    <w:rsid w:val="00A8273B"/>
    <w:rsid w:val="00A84B40"/>
    <w:rsid w:val="00A92244"/>
    <w:rsid w:val="00A95368"/>
    <w:rsid w:val="00AA4B3B"/>
    <w:rsid w:val="00AA6CA4"/>
    <w:rsid w:val="00AC17B0"/>
    <w:rsid w:val="00AC1A0A"/>
    <w:rsid w:val="00AC3BC5"/>
    <w:rsid w:val="00AC61F4"/>
    <w:rsid w:val="00AC7412"/>
    <w:rsid w:val="00AD128B"/>
    <w:rsid w:val="00AF6E13"/>
    <w:rsid w:val="00B0186C"/>
    <w:rsid w:val="00B22A82"/>
    <w:rsid w:val="00B2379D"/>
    <w:rsid w:val="00B37BF2"/>
    <w:rsid w:val="00B504CE"/>
    <w:rsid w:val="00B508FA"/>
    <w:rsid w:val="00B629F3"/>
    <w:rsid w:val="00B700D1"/>
    <w:rsid w:val="00B7038A"/>
    <w:rsid w:val="00B73E33"/>
    <w:rsid w:val="00B82D9A"/>
    <w:rsid w:val="00B92892"/>
    <w:rsid w:val="00B95F9F"/>
    <w:rsid w:val="00B966AA"/>
    <w:rsid w:val="00BB040E"/>
    <w:rsid w:val="00BB10B5"/>
    <w:rsid w:val="00BB156F"/>
    <w:rsid w:val="00BB69F5"/>
    <w:rsid w:val="00BB6A85"/>
    <w:rsid w:val="00BC02C1"/>
    <w:rsid w:val="00BD0178"/>
    <w:rsid w:val="00BD281A"/>
    <w:rsid w:val="00BE1D2E"/>
    <w:rsid w:val="00BE5586"/>
    <w:rsid w:val="00BE6AEE"/>
    <w:rsid w:val="00BE76F3"/>
    <w:rsid w:val="00BE7AA9"/>
    <w:rsid w:val="00C00709"/>
    <w:rsid w:val="00C11622"/>
    <w:rsid w:val="00C12253"/>
    <w:rsid w:val="00C13886"/>
    <w:rsid w:val="00C2116A"/>
    <w:rsid w:val="00C2741B"/>
    <w:rsid w:val="00C313F8"/>
    <w:rsid w:val="00C40777"/>
    <w:rsid w:val="00C40DDC"/>
    <w:rsid w:val="00C44D14"/>
    <w:rsid w:val="00C462CE"/>
    <w:rsid w:val="00C50FC9"/>
    <w:rsid w:val="00C5483E"/>
    <w:rsid w:val="00C74F50"/>
    <w:rsid w:val="00C75C3B"/>
    <w:rsid w:val="00C85A08"/>
    <w:rsid w:val="00C92ABA"/>
    <w:rsid w:val="00C92C90"/>
    <w:rsid w:val="00C92E5E"/>
    <w:rsid w:val="00CA4092"/>
    <w:rsid w:val="00CC7D73"/>
    <w:rsid w:val="00CD314A"/>
    <w:rsid w:val="00CE1BED"/>
    <w:rsid w:val="00CF2DF1"/>
    <w:rsid w:val="00CF3807"/>
    <w:rsid w:val="00CF490A"/>
    <w:rsid w:val="00D00F17"/>
    <w:rsid w:val="00D04D98"/>
    <w:rsid w:val="00D0624B"/>
    <w:rsid w:val="00D11B3C"/>
    <w:rsid w:val="00D13918"/>
    <w:rsid w:val="00D16057"/>
    <w:rsid w:val="00D211BB"/>
    <w:rsid w:val="00D246B2"/>
    <w:rsid w:val="00D40CAD"/>
    <w:rsid w:val="00D42B27"/>
    <w:rsid w:val="00D5193D"/>
    <w:rsid w:val="00D61A6D"/>
    <w:rsid w:val="00D649A8"/>
    <w:rsid w:val="00D658CD"/>
    <w:rsid w:val="00D65B24"/>
    <w:rsid w:val="00D7698D"/>
    <w:rsid w:val="00D82CEC"/>
    <w:rsid w:val="00D918E0"/>
    <w:rsid w:val="00DA4A1C"/>
    <w:rsid w:val="00DA643D"/>
    <w:rsid w:val="00DC30C1"/>
    <w:rsid w:val="00DD2991"/>
    <w:rsid w:val="00DD543B"/>
    <w:rsid w:val="00DD6592"/>
    <w:rsid w:val="00DE62E3"/>
    <w:rsid w:val="00DF3605"/>
    <w:rsid w:val="00DF660D"/>
    <w:rsid w:val="00E02254"/>
    <w:rsid w:val="00E063FB"/>
    <w:rsid w:val="00E10125"/>
    <w:rsid w:val="00E10263"/>
    <w:rsid w:val="00E107E4"/>
    <w:rsid w:val="00E146B0"/>
    <w:rsid w:val="00E159B2"/>
    <w:rsid w:val="00E20897"/>
    <w:rsid w:val="00E21D3D"/>
    <w:rsid w:val="00E22522"/>
    <w:rsid w:val="00E2332E"/>
    <w:rsid w:val="00E4046A"/>
    <w:rsid w:val="00E4556B"/>
    <w:rsid w:val="00E53F13"/>
    <w:rsid w:val="00E5434D"/>
    <w:rsid w:val="00E62490"/>
    <w:rsid w:val="00E66B28"/>
    <w:rsid w:val="00E90C04"/>
    <w:rsid w:val="00E977C2"/>
    <w:rsid w:val="00EA4FD1"/>
    <w:rsid w:val="00EB2729"/>
    <w:rsid w:val="00EB3177"/>
    <w:rsid w:val="00EC1075"/>
    <w:rsid w:val="00ED16E0"/>
    <w:rsid w:val="00ED7642"/>
    <w:rsid w:val="00EF6CE4"/>
    <w:rsid w:val="00F14212"/>
    <w:rsid w:val="00F20594"/>
    <w:rsid w:val="00F275B2"/>
    <w:rsid w:val="00F31A81"/>
    <w:rsid w:val="00F4144C"/>
    <w:rsid w:val="00F42736"/>
    <w:rsid w:val="00F46EC1"/>
    <w:rsid w:val="00F505DA"/>
    <w:rsid w:val="00F6154C"/>
    <w:rsid w:val="00F65FD2"/>
    <w:rsid w:val="00F667EC"/>
    <w:rsid w:val="00F80D0A"/>
    <w:rsid w:val="00FA3E3F"/>
    <w:rsid w:val="00FB0C9A"/>
    <w:rsid w:val="00FB619A"/>
    <w:rsid w:val="00FB7963"/>
    <w:rsid w:val="00FC7805"/>
    <w:rsid w:val="00FD3B23"/>
    <w:rsid w:val="00FD5B8E"/>
    <w:rsid w:val="00FE17E7"/>
    <w:rsid w:val="00FE45D2"/>
    <w:rsid w:val="00FF1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D9BED"/>
  <w15:docId w15:val="{2382F2D6-5551-4600-B7E3-0C606E1B7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66B3"/>
    <w:rPr>
      <w:rFonts w:ascii="Arial" w:eastAsia="Arial" w:hAnsi="Arial" w:cs="Arial"/>
      <w:color w:val="000000"/>
    </w:rPr>
  </w:style>
  <w:style w:type="paragraph" w:styleId="Heading1">
    <w:name w:val="heading 1"/>
    <w:next w:val="BodyText"/>
    <w:link w:val="Heading1Char"/>
    <w:qFormat/>
    <w:rsid w:val="008A66B3"/>
    <w:pPr>
      <w:keepNext/>
      <w:keepLines/>
      <w:widowControl w:val="0"/>
      <w:autoSpaceDE w:val="0"/>
      <w:autoSpaceDN w:val="0"/>
      <w:adjustRightInd w:val="0"/>
      <w:spacing w:before="440" w:after="22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112E3C"/>
    <w:pPr>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8A66B3"/>
    <w:pPr>
      <w:outlineLvl w:val="2"/>
    </w:pPr>
  </w:style>
  <w:style w:type="paragraph" w:styleId="Heading4">
    <w:name w:val="heading 4"/>
    <w:next w:val="BodyText"/>
    <w:link w:val="Heading4Char"/>
    <w:uiPriority w:val="9"/>
    <w:semiHidden/>
    <w:unhideWhenUsed/>
    <w:qFormat/>
    <w:rsid w:val="008A66B3"/>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66B3"/>
    <w:rPr>
      <w:rFonts w:ascii="Arial" w:eastAsiaTheme="majorEastAsia" w:hAnsi="Arial" w:cstheme="majorBidi"/>
      <w:caps/>
    </w:rPr>
  </w:style>
  <w:style w:type="table" w:customStyle="1" w:styleId="TableGrid">
    <w:name w:val="TableGrid"/>
    <w:tblPr>
      <w:tblCellMar>
        <w:top w:w="0" w:type="dxa"/>
        <w:left w:w="0" w:type="dxa"/>
        <w:bottom w:w="0" w:type="dxa"/>
        <w:right w:w="0" w:type="dxa"/>
      </w:tblCellMar>
    </w:tblPr>
  </w:style>
  <w:style w:type="paragraph" w:styleId="ListParagraph">
    <w:name w:val="List Paragraph"/>
    <w:basedOn w:val="Normal"/>
    <w:uiPriority w:val="34"/>
    <w:qFormat/>
    <w:rsid w:val="00D5193D"/>
    <w:pPr>
      <w:ind w:left="720"/>
      <w:contextualSpacing/>
    </w:pPr>
  </w:style>
  <w:style w:type="paragraph" w:styleId="BalloonText">
    <w:name w:val="Balloon Text"/>
    <w:basedOn w:val="Normal"/>
    <w:link w:val="BalloonTextChar"/>
    <w:uiPriority w:val="99"/>
    <w:semiHidden/>
    <w:unhideWhenUsed/>
    <w:rsid w:val="00D519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193D"/>
    <w:rPr>
      <w:rFonts w:ascii="Segoe UI" w:eastAsia="Arial" w:hAnsi="Segoe UI" w:cs="Segoe UI"/>
      <w:color w:val="000000"/>
      <w:sz w:val="18"/>
      <w:szCs w:val="18"/>
    </w:rPr>
  </w:style>
  <w:style w:type="paragraph" w:styleId="Header">
    <w:name w:val="header"/>
    <w:basedOn w:val="Normal"/>
    <w:link w:val="HeaderChar"/>
    <w:uiPriority w:val="99"/>
    <w:unhideWhenUsed/>
    <w:rsid w:val="00234473"/>
    <w:pPr>
      <w:tabs>
        <w:tab w:val="center" w:pos="4680"/>
        <w:tab w:val="right" w:pos="9360"/>
      </w:tabs>
    </w:pPr>
  </w:style>
  <w:style w:type="character" w:customStyle="1" w:styleId="HeaderChar">
    <w:name w:val="Header Char"/>
    <w:basedOn w:val="DefaultParagraphFont"/>
    <w:link w:val="Header"/>
    <w:uiPriority w:val="99"/>
    <w:rsid w:val="00234473"/>
    <w:rPr>
      <w:rFonts w:ascii="Arial" w:eastAsia="Arial" w:hAnsi="Arial" w:cs="Arial"/>
      <w:color w:val="000000"/>
    </w:rPr>
  </w:style>
  <w:style w:type="character" w:styleId="CommentReference">
    <w:name w:val="annotation reference"/>
    <w:basedOn w:val="DefaultParagraphFont"/>
    <w:uiPriority w:val="99"/>
    <w:semiHidden/>
    <w:unhideWhenUsed/>
    <w:rsid w:val="009A5CB7"/>
    <w:rPr>
      <w:sz w:val="16"/>
      <w:szCs w:val="16"/>
    </w:rPr>
  </w:style>
  <w:style w:type="paragraph" w:styleId="CommentText">
    <w:name w:val="annotation text"/>
    <w:basedOn w:val="Normal"/>
    <w:link w:val="CommentTextChar"/>
    <w:uiPriority w:val="99"/>
    <w:unhideWhenUsed/>
    <w:rsid w:val="009A5CB7"/>
    <w:rPr>
      <w:sz w:val="20"/>
      <w:szCs w:val="20"/>
    </w:rPr>
  </w:style>
  <w:style w:type="character" w:customStyle="1" w:styleId="CommentTextChar">
    <w:name w:val="Comment Text Char"/>
    <w:basedOn w:val="DefaultParagraphFont"/>
    <w:link w:val="CommentText"/>
    <w:uiPriority w:val="99"/>
    <w:rsid w:val="009A5CB7"/>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9A5CB7"/>
    <w:rPr>
      <w:b/>
      <w:bCs/>
    </w:rPr>
  </w:style>
  <w:style w:type="character" w:customStyle="1" w:styleId="CommentSubjectChar">
    <w:name w:val="Comment Subject Char"/>
    <w:basedOn w:val="CommentTextChar"/>
    <w:link w:val="CommentSubject"/>
    <w:uiPriority w:val="99"/>
    <w:semiHidden/>
    <w:rsid w:val="009A5CB7"/>
    <w:rPr>
      <w:rFonts w:ascii="Arial" w:eastAsia="Arial" w:hAnsi="Arial" w:cs="Arial"/>
      <w:b/>
      <w:bCs/>
      <w:color w:val="000000"/>
      <w:sz w:val="20"/>
      <w:szCs w:val="20"/>
    </w:rPr>
  </w:style>
  <w:style w:type="paragraph" w:styleId="Revision">
    <w:name w:val="Revision"/>
    <w:hidden/>
    <w:uiPriority w:val="99"/>
    <w:semiHidden/>
    <w:rsid w:val="0039791B"/>
    <w:rPr>
      <w:rFonts w:ascii="Arial" w:eastAsia="Arial" w:hAnsi="Arial" w:cs="Arial"/>
      <w:color w:val="000000"/>
    </w:rPr>
  </w:style>
  <w:style w:type="paragraph" w:styleId="TOCHeading">
    <w:name w:val="TOC Heading"/>
    <w:basedOn w:val="Heading1"/>
    <w:next w:val="BodyText"/>
    <w:uiPriority w:val="39"/>
    <w:unhideWhenUsed/>
    <w:qFormat/>
    <w:rsid w:val="007A07B3"/>
    <w:pPr>
      <w:keepNext w:val="0"/>
      <w:keepLines w:val="0"/>
      <w:spacing w:before="0"/>
      <w:ind w:left="0" w:firstLine="0"/>
      <w:jc w:val="center"/>
      <w:outlineLvl w:val="9"/>
    </w:pPr>
    <w:rPr>
      <w:szCs w:val="32"/>
    </w:rPr>
  </w:style>
  <w:style w:type="paragraph" w:styleId="TOC1">
    <w:name w:val="toc 1"/>
    <w:next w:val="Normal"/>
    <w:autoRedefine/>
    <w:uiPriority w:val="39"/>
    <w:unhideWhenUsed/>
    <w:rsid w:val="00D61A6D"/>
    <w:pPr>
      <w:tabs>
        <w:tab w:val="left" w:pos="1100"/>
        <w:tab w:val="right" w:leader="dot" w:pos="9350"/>
      </w:tabs>
      <w:spacing w:before="120" w:after="120"/>
    </w:pPr>
    <w:rPr>
      <w:rFonts w:ascii="Arial" w:eastAsia="Arial" w:hAnsi="Arial" w:cs="Arial"/>
      <w:color w:val="000000"/>
    </w:rPr>
  </w:style>
  <w:style w:type="character" w:styleId="Hyperlink">
    <w:name w:val="Hyperlink"/>
    <w:basedOn w:val="DefaultParagraphFont"/>
    <w:uiPriority w:val="99"/>
    <w:unhideWhenUsed/>
    <w:rsid w:val="000A3AD0"/>
    <w:rPr>
      <w:color w:val="0563C1" w:themeColor="hyperlink"/>
      <w:u w:val="single"/>
    </w:rPr>
  </w:style>
  <w:style w:type="paragraph" w:styleId="Footer">
    <w:name w:val="footer"/>
    <w:basedOn w:val="Normal"/>
    <w:link w:val="FooterChar"/>
    <w:uiPriority w:val="99"/>
    <w:unhideWhenUsed/>
    <w:rsid w:val="008C1090"/>
    <w:pPr>
      <w:tabs>
        <w:tab w:val="center" w:pos="4680"/>
        <w:tab w:val="right" w:pos="9360"/>
      </w:tabs>
    </w:pPr>
  </w:style>
  <w:style w:type="character" w:customStyle="1" w:styleId="FooterChar">
    <w:name w:val="Footer Char"/>
    <w:basedOn w:val="DefaultParagraphFont"/>
    <w:link w:val="Footer"/>
    <w:uiPriority w:val="99"/>
    <w:rsid w:val="008C1090"/>
    <w:rPr>
      <w:rFonts w:ascii="Arial" w:eastAsia="Arial" w:hAnsi="Arial" w:cs="Arial"/>
      <w:color w:val="000000"/>
    </w:rPr>
  </w:style>
  <w:style w:type="paragraph" w:styleId="TOC2">
    <w:name w:val="toc 2"/>
    <w:next w:val="Normal"/>
    <w:autoRedefine/>
    <w:uiPriority w:val="39"/>
    <w:unhideWhenUsed/>
    <w:rsid w:val="00694913"/>
    <w:pPr>
      <w:tabs>
        <w:tab w:val="left" w:pos="1100"/>
        <w:tab w:val="right" w:leader="dot" w:pos="9350"/>
      </w:tabs>
      <w:ind w:left="216"/>
    </w:pPr>
    <w:rPr>
      <w:rFonts w:ascii="Arial" w:hAnsi="Arial" w:cs="Times New Roman"/>
    </w:rPr>
  </w:style>
  <w:style w:type="paragraph" w:styleId="TOC3">
    <w:name w:val="toc 3"/>
    <w:basedOn w:val="Normal"/>
    <w:next w:val="Normal"/>
    <w:autoRedefine/>
    <w:uiPriority w:val="39"/>
    <w:unhideWhenUsed/>
    <w:rsid w:val="00187A9A"/>
    <w:pPr>
      <w:spacing w:after="100" w:line="259" w:lineRule="auto"/>
    </w:pPr>
    <w:rPr>
      <w:rFonts w:eastAsiaTheme="minorEastAsia"/>
      <w:color w:val="auto"/>
    </w:rPr>
  </w:style>
  <w:style w:type="paragraph" w:styleId="BodyText">
    <w:name w:val="Body Text"/>
    <w:link w:val="BodyTextChar"/>
    <w:rsid w:val="008A66B3"/>
    <w:pPr>
      <w:spacing w:after="220"/>
    </w:pPr>
    <w:rPr>
      <w:rFonts w:ascii="Arial" w:eastAsiaTheme="minorHAnsi" w:hAnsi="Arial" w:cs="Arial"/>
    </w:rPr>
  </w:style>
  <w:style w:type="character" w:customStyle="1" w:styleId="BodyTextChar">
    <w:name w:val="Body Text Char"/>
    <w:basedOn w:val="DefaultParagraphFont"/>
    <w:link w:val="BodyText"/>
    <w:rsid w:val="008A66B3"/>
    <w:rPr>
      <w:rFonts w:ascii="Arial" w:eastAsiaTheme="minorHAnsi" w:hAnsi="Arial" w:cs="Arial"/>
    </w:rPr>
  </w:style>
  <w:style w:type="paragraph" w:customStyle="1" w:styleId="Applicability">
    <w:name w:val="Applicability"/>
    <w:basedOn w:val="BodyText"/>
    <w:qFormat/>
    <w:rsid w:val="008A66B3"/>
    <w:pPr>
      <w:spacing w:before="440"/>
      <w:ind w:left="2160" w:hanging="2160"/>
    </w:pPr>
  </w:style>
  <w:style w:type="paragraph" w:customStyle="1" w:styleId="attachmenttitle">
    <w:name w:val="attachment title"/>
    <w:next w:val="BodyText"/>
    <w:qFormat/>
    <w:rsid w:val="008A66B3"/>
    <w:pPr>
      <w:keepNext/>
      <w:keepLines/>
      <w:widowControl w:val="0"/>
      <w:spacing w:after="220"/>
      <w:jc w:val="center"/>
      <w:outlineLvl w:val="0"/>
    </w:pPr>
    <w:rPr>
      <w:rFonts w:ascii="Arial" w:eastAsia="Times New Roman" w:hAnsi="Arial" w:cs="Arial"/>
    </w:rPr>
  </w:style>
  <w:style w:type="paragraph" w:customStyle="1" w:styleId="BodyText-table">
    <w:name w:val="Body Text - table"/>
    <w:qFormat/>
    <w:rsid w:val="008A66B3"/>
    <w:rPr>
      <w:rFonts w:ascii="Arial" w:eastAsiaTheme="minorHAnsi" w:hAnsi="Arial"/>
    </w:rPr>
  </w:style>
  <w:style w:type="paragraph" w:styleId="BodyText2">
    <w:name w:val="Body Text 2"/>
    <w:link w:val="BodyText2Char"/>
    <w:rsid w:val="008A66B3"/>
    <w:pPr>
      <w:spacing w:after="220"/>
      <w:ind w:left="720" w:hanging="720"/>
    </w:pPr>
    <w:rPr>
      <w:rFonts w:ascii="Arial" w:eastAsiaTheme="majorEastAsia" w:hAnsi="Arial" w:cstheme="majorBidi"/>
    </w:rPr>
  </w:style>
  <w:style w:type="character" w:customStyle="1" w:styleId="BodyText2Char">
    <w:name w:val="Body Text 2 Char"/>
    <w:basedOn w:val="DefaultParagraphFont"/>
    <w:link w:val="BodyText2"/>
    <w:rsid w:val="008A66B3"/>
    <w:rPr>
      <w:rFonts w:ascii="Arial" w:eastAsiaTheme="majorEastAsia" w:hAnsi="Arial" w:cstheme="majorBidi"/>
    </w:rPr>
  </w:style>
  <w:style w:type="paragraph" w:styleId="BodyText3">
    <w:name w:val="Body Text 3"/>
    <w:basedOn w:val="BodyText"/>
    <w:link w:val="BodyText3Char"/>
    <w:rsid w:val="008A66B3"/>
    <w:pPr>
      <w:ind w:left="720"/>
    </w:pPr>
    <w:rPr>
      <w:rFonts w:eastAsiaTheme="majorEastAsia" w:cstheme="majorBidi"/>
    </w:rPr>
  </w:style>
  <w:style w:type="character" w:customStyle="1" w:styleId="BodyText3Char">
    <w:name w:val="Body Text 3 Char"/>
    <w:basedOn w:val="DefaultParagraphFont"/>
    <w:link w:val="BodyText3"/>
    <w:rsid w:val="008A66B3"/>
    <w:rPr>
      <w:rFonts w:ascii="Arial" w:eastAsiaTheme="majorEastAsia" w:hAnsi="Arial" w:cstheme="majorBidi"/>
    </w:rPr>
  </w:style>
  <w:style w:type="character" w:customStyle="1" w:styleId="Commitment">
    <w:name w:val="Commitment"/>
    <w:basedOn w:val="BodyTextChar"/>
    <w:uiPriority w:val="1"/>
    <w:qFormat/>
    <w:rsid w:val="008A66B3"/>
    <w:rPr>
      <w:rFonts w:ascii="Arial" w:eastAsiaTheme="minorHAnsi" w:hAnsi="Arial" w:cs="Arial"/>
      <w:i/>
      <w:iCs/>
    </w:rPr>
  </w:style>
  <w:style w:type="paragraph" w:customStyle="1" w:styleId="CornerstoneBases">
    <w:name w:val="Cornerstone / Bases"/>
    <w:basedOn w:val="BodyText"/>
    <w:qFormat/>
    <w:rsid w:val="008A66B3"/>
    <w:pPr>
      <w:ind w:left="2160" w:hanging="2160"/>
    </w:pPr>
  </w:style>
  <w:style w:type="paragraph" w:customStyle="1" w:styleId="EffectiveDate">
    <w:name w:val="Effective Date"/>
    <w:next w:val="BodyText"/>
    <w:qFormat/>
    <w:rsid w:val="008A66B3"/>
    <w:pPr>
      <w:spacing w:before="220" w:after="440"/>
      <w:jc w:val="center"/>
    </w:pPr>
    <w:rPr>
      <w:rFonts w:ascii="Arial" w:eastAsia="Times New Roman" w:hAnsi="Arial" w:cs="Arial"/>
    </w:rPr>
  </w:style>
  <w:style w:type="paragraph" w:customStyle="1" w:styleId="END">
    <w:name w:val="END"/>
    <w:next w:val="BodyText"/>
    <w:qFormat/>
    <w:rsid w:val="008A66B3"/>
    <w:pPr>
      <w:autoSpaceDE w:val="0"/>
      <w:autoSpaceDN w:val="0"/>
      <w:adjustRightInd w:val="0"/>
      <w:spacing w:before="440" w:after="440"/>
      <w:jc w:val="center"/>
    </w:pPr>
    <w:rPr>
      <w:rFonts w:ascii="Arial" w:eastAsia="Times New Roman" w:hAnsi="Arial" w:cs="Arial"/>
    </w:rPr>
  </w:style>
  <w:style w:type="character" w:customStyle="1" w:styleId="Heading2Char">
    <w:name w:val="Heading 2 Char"/>
    <w:basedOn w:val="DefaultParagraphFont"/>
    <w:link w:val="Heading2"/>
    <w:rsid w:val="00112E3C"/>
    <w:rPr>
      <w:rFonts w:ascii="Arial" w:eastAsiaTheme="majorEastAsia" w:hAnsi="Arial" w:cstheme="majorBidi"/>
    </w:rPr>
  </w:style>
  <w:style w:type="character" w:customStyle="1" w:styleId="Heading3Char">
    <w:name w:val="Heading 3 Char"/>
    <w:basedOn w:val="DefaultParagraphFont"/>
    <w:link w:val="Heading3"/>
    <w:rsid w:val="008A66B3"/>
    <w:rPr>
      <w:rFonts w:ascii="Arial" w:eastAsiaTheme="majorEastAsia" w:hAnsi="Arial" w:cstheme="majorBidi"/>
    </w:rPr>
  </w:style>
  <w:style w:type="character" w:customStyle="1" w:styleId="Heading4Char">
    <w:name w:val="Heading 4 Char"/>
    <w:basedOn w:val="DefaultParagraphFont"/>
    <w:link w:val="Heading4"/>
    <w:uiPriority w:val="9"/>
    <w:semiHidden/>
    <w:rsid w:val="008A66B3"/>
    <w:rPr>
      <w:rFonts w:asciiTheme="majorHAnsi" w:eastAsiaTheme="majorEastAsia" w:hAnsiTheme="majorHAnsi" w:cstheme="majorBidi"/>
      <w:iCs/>
    </w:rPr>
  </w:style>
  <w:style w:type="paragraph" w:customStyle="1" w:styleId="IMCIP">
    <w:name w:val="IMC/IP #"/>
    <w:next w:val="Title"/>
    <w:rsid w:val="008A66B3"/>
    <w:pPr>
      <w:widowControl w:val="0"/>
      <w:pBdr>
        <w:top w:val="single" w:sz="8" w:space="3" w:color="auto"/>
        <w:bottom w:val="single" w:sz="8" w:space="3" w:color="auto"/>
      </w:pBdr>
      <w:spacing w:after="220"/>
      <w:jc w:val="center"/>
    </w:pPr>
    <w:rPr>
      <w:rFonts w:ascii="Arial" w:eastAsiaTheme="minorHAnsi" w:hAnsi="Arial" w:cs="Arial"/>
      <w:iCs/>
      <w:caps/>
    </w:rPr>
  </w:style>
  <w:style w:type="paragraph" w:styleId="Title">
    <w:name w:val="Title"/>
    <w:next w:val="BodyText"/>
    <w:link w:val="TitleChar"/>
    <w:qFormat/>
    <w:rsid w:val="008A66B3"/>
    <w:pPr>
      <w:spacing w:before="220" w:after="220"/>
      <w:jc w:val="center"/>
    </w:pPr>
    <w:rPr>
      <w:rFonts w:ascii="Arial" w:eastAsia="Times New Roman" w:hAnsi="Arial" w:cs="Arial"/>
    </w:rPr>
  </w:style>
  <w:style w:type="character" w:customStyle="1" w:styleId="TitleChar">
    <w:name w:val="Title Char"/>
    <w:basedOn w:val="DefaultParagraphFont"/>
    <w:link w:val="Title"/>
    <w:rsid w:val="008A66B3"/>
    <w:rPr>
      <w:rFonts w:ascii="Arial" w:eastAsia="Times New Roman" w:hAnsi="Arial" w:cs="Arial"/>
    </w:rPr>
  </w:style>
  <w:style w:type="paragraph" w:customStyle="1" w:styleId="NRCINSPECTIONMANUAL">
    <w:name w:val="NRC INSPECTION MANUAL"/>
    <w:next w:val="BodyText"/>
    <w:link w:val="NRCINSPECTIONMANUALChar"/>
    <w:qFormat/>
    <w:rsid w:val="008A66B3"/>
    <w:pPr>
      <w:tabs>
        <w:tab w:val="center" w:pos="4680"/>
        <w:tab w:val="right" w:pos="9360"/>
      </w:tabs>
      <w:spacing w:after="220"/>
    </w:pPr>
    <w:rPr>
      <w:rFonts w:ascii="Arial" w:eastAsiaTheme="minorHAnsi" w:hAnsi="Arial" w:cs="Arial"/>
      <w:sz w:val="20"/>
    </w:rPr>
  </w:style>
  <w:style w:type="character" w:customStyle="1" w:styleId="NRCINSPECTIONMANUALChar">
    <w:name w:val="NRC INSPECTION MANUAL Char"/>
    <w:basedOn w:val="DefaultParagraphFont"/>
    <w:link w:val="NRCINSPECTIONMANUAL"/>
    <w:rsid w:val="008A66B3"/>
    <w:rPr>
      <w:rFonts w:ascii="Arial" w:eastAsiaTheme="minorHAnsi" w:hAnsi="Arial" w:cs="Arial"/>
      <w:sz w:val="20"/>
    </w:rPr>
  </w:style>
  <w:style w:type="paragraph" w:customStyle="1" w:styleId="Requirement">
    <w:name w:val="Requirement"/>
    <w:basedOn w:val="BodyText3"/>
    <w:qFormat/>
    <w:rsid w:val="008A66B3"/>
    <w:pPr>
      <w:keepNext/>
    </w:pPr>
    <w:rPr>
      <w:b/>
      <w:bCs/>
    </w:rPr>
  </w:style>
  <w:style w:type="paragraph" w:customStyle="1" w:styleId="SpecificGuidance">
    <w:name w:val="Specific Guidance"/>
    <w:basedOn w:val="BodyText3"/>
    <w:qFormat/>
    <w:rsid w:val="008A66B3"/>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026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damswebsearch2.nrc.gov/idmws/ViewDocByAccession.asp?AccessionNumber=ML040140713" TargetMode="External"/><Relationship Id="rId21" Type="http://schemas.openxmlformats.org/officeDocument/2006/relationships/hyperlink" Target="http://www.nrc.gov/reading-rm/doc-collections/insp-manual/changenotices/2002/02-021.html" TargetMode="External"/><Relationship Id="rId42" Type="http://schemas.openxmlformats.org/officeDocument/2006/relationships/hyperlink" Target="https://nrodrp.nrc.gov/idmws/ViewDocByAccession.asp?AccessionNumber=ML071560246" TargetMode="External"/><Relationship Id="rId47" Type="http://schemas.openxmlformats.org/officeDocument/2006/relationships/hyperlink" Target="https://nrodrp.nrc.gov/idmws/ViewDocByAccession.asp?AccessionNumber=ML083220722" TargetMode="External"/><Relationship Id="rId63" Type="http://schemas.openxmlformats.org/officeDocument/2006/relationships/hyperlink" Target="https://nrodrp.nrc.gov/idmws/ViewDocByAccession.asp?AccessionNumber=ML12293A326" TargetMode="External"/><Relationship Id="rId68"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nrc.gov/reading-rm/doc-collections/insp-manual/changenotices/2000/00-021.html" TargetMode="External"/><Relationship Id="rId29" Type="http://schemas.openxmlformats.org/officeDocument/2006/relationships/hyperlink" Target="http://adamswebsearch2.nrc.gov/idmws/ViewDocByAccession.asp?AccessionNumber=ML052730492" TargetMode="External"/><Relationship Id="rId11" Type="http://schemas.openxmlformats.org/officeDocument/2006/relationships/footer" Target="footer2.xml"/><Relationship Id="rId24" Type="http://schemas.openxmlformats.org/officeDocument/2006/relationships/hyperlink" Target="http://adamswebsearch2.nrc.gov/idmws/ViewDocByAccession.asp?AccessionNumber=ML031610641" TargetMode="External"/><Relationship Id="rId32" Type="http://schemas.openxmlformats.org/officeDocument/2006/relationships/hyperlink" Target="http://adamswebsearch2.nrc.gov/idmws/ViewDocByAccession.asp?AccessionNumber=ML061560454" TargetMode="External"/><Relationship Id="rId37" Type="http://schemas.openxmlformats.org/officeDocument/2006/relationships/hyperlink" Target="https://nrodrp.nrc.gov/idmws/ViewDocByAccession.asp?AccessionNumber=ML063000483" TargetMode="External"/><Relationship Id="rId40" Type="http://schemas.openxmlformats.org/officeDocument/2006/relationships/hyperlink" Target="http://pbadupws.nrc.gov/docs/ML0719/ML071920169.pdf" TargetMode="External"/><Relationship Id="rId45" Type="http://schemas.openxmlformats.org/officeDocument/2006/relationships/hyperlink" Target="http://pbadupws.nrc.gov/docs/ML0833/ML083380407.pdf" TargetMode="External"/><Relationship Id="rId53" Type="http://schemas.openxmlformats.org/officeDocument/2006/relationships/hyperlink" Target="https://nrodrp.nrc.gov/idmws/ViewDocByAccession.asp?AccessionNumber=ML091480470" TargetMode="External"/><Relationship Id="rId58" Type="http://schemas.openxmlformats.org/officeDocument/2006/relationships/hyperlink" Target="https://nrodrp.nrc.gov/idmws/ViewDocByAccession.asp?AccessionNumber=ML12128A372" TargetMode="External"/><Relationship Id="rId66" Type="http://schemas.openxmlformats.org/officeDocument/2006/relationships/footer" Target="footer6.xml"/><Relationship Id="rId5" Type="http://schemas.openxmlformats.org/officeDocument/2006/relationships/styles" Target="styles.xml"/><Relationship Id="rId61" Type="http://schemas.openxmlformats.org/officeDocument/2006/relationships/hyperlink" Target="http://pbadupws.nrc.gov/docs/ML1302/ML13023A262.pdf" TargetMode="External"/><Relationship Id="rId19" Type="http://schemas.openxmlformats.org/officeDocument/2006/relationships/hyperlink" Target="http://www.nrc.gov/reading-rm/doc-collections/insp-manual/changenotices/2001/01-005.html" TargetMode="External"/><Relationship Id="rId14" Type="http://schemas.openxmlformats.org/officeDocument/2006/relationships/hyperlink" Target="http://www.nrc.gov/reading-rm/doc-collections/insp-manual/changenotices/2000/00-021.html" TargetMode="External"/><Relationship Id="rId22" Type="http://schemas.openxmlformats.org/officeDocument/2006/relationships/hyperlink" Target="http://www.nrc.gov/reading-rm/doc-collections/insp-manual/changenotices/2002/02-021.html" TargetMode="External"/><Relationship Id="rId27" Type="http://schemas.openxmlformats.org/officeDocument/2006/relationships/hyperlink" Target="http://adamswebsearch2.nrc.gov/idmws/ViewDocByAccession.asp?AccessionNumber=ML040140713" TargetMode="External"/><Relationship Id="rId30" Type="http://schemas.openxmlformats.org/officeDocument/2006/relationships/hyperlink" Target="http://adamswebsearch2.nrc.gov/idmws/ViewDocByAccession.asp?AccessionNumber=ML052730492" TargetMode="External"/><Relationship Id="rId35" Type="http://schemas.openxmlformats.org/officeDocument/2006/relationships/hyperlink" Target="http://adamswebsearch2.nrc.gov/idmws/ViewDocByAccession.asp?AccessionNumber=ML063120385" TargetMode="External"/><Relationship Id="rId43" Type="http://schemas.openxmlformats.org/officeDocument/2006/relationships/hyperlink" Target="http://pbadupws.nrc.gov/docs/ML0833/ML083380407.pdf" TargetMode="External"/><Relationship Id="rId48" Type="http://schemas.openxmlformats.org/officeDocument/2006/relationships/hyperlink" Target="http://pbadupws.nrc.gov/docs/ML1011/ML101100796.pdf" TargetMode="External"/><Relationship Id="rId56" Type="http://schemas.openxmlformats.org/officeDocument/2006/relationships/hyperlink" Target="https://adamsxt.nrc.gov/WorkplaceXT/getContent?id=release&amp;vsId=%7B63EA431C-F058-41E1-9613-22147E525431%7D&amp;objectStoreName=Main.__.Library&amp;objectType=document" TargetMode="External"/><Relationship Id="rId64" Type="http://schemas.openxmlformats.org/officeDocument/2006/relationships/hyperlink" Target="https://nrodrp.nrc.gov/idmws/ViewDocByAccession.asp?AccessionNumber=ML15229A315" TargetMode="External"/><Relationship Id="rId69"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pbadupws.nrc.gov/docs/ML1011/ML101100796.pdf" TargetMode="External"/><Relationship Id="rId3" Type="http://schemas.openxmlformats.org/officeDocument/2006/relationships/customXml" Target="../customXml/item3.xml"/><Relationship Id="rId12" Type="http://schemas.openxmlformats.org/officeDocument/2006/relationships/footer" Target="footer3.xml"/><Relationship Id="rId17" Type="http://schemas.openxmlformats.org/officeDocument/2006/relationships/hyperlink" Target="http://www.nrc.gov/reading-rm/doc-collections/insp-manual/changenotices/2001/01-005.html" TargetMode="External"/><Relationship Id="rId25" Type="http://schemas.openxmlformats.org/officeDocument/2006/relationships/hyperlink" Target="http://adamswebsearch2.nrc.gov/idmws/ViewDocByAccession.asp?AccessionNumber=ML031610641" TargetMode="External"/><Relationship Id="rId33" Type="http://schemas.openxmlformats.org/officeDocument/2006/relationships/hyperlink" Target="https://nrodrp.nrc.gov/idmws/ViewDocByAccession.asp?AccessionNumber=ML061510135" TargetMode="External"/><Relationship Id="rId38" Type="http://schemas.openxmlformats.org/officeDocument/2006/relationships/hyperlink" Target="https://nrodrp.nrc.gov/idmws/ViewDocByAccession.asp?AccessionNumber=ML063000483" TargetMode="External"/><Relationship Id="rId46" Type="http://schemas.openxmlformats.org/officeDocument/2006/relationships/hyperlink" Target="https://nrodrp.nrc.gov/idmws/ViewDocByAccession.asp?AccessionNumber=ML083220722" TargetMode="External"/><Relationship Id="rId59" Type="http://schemas.openxmlformats.org/officeDocument/2006/relationships/hyperlink" Target="http://pbadupws.nrc.gov/docs/ML1302/ML13023A262.pdf" TargetMode="External"/><Relationship Id="rId67" Type="http://schemas.openxmlformats.org/officeDocument/2006/relationships/footer" Target="footer7.xml"/><Relationship Id="rId20" Type="http://schemas.openxmlformats.org/officeDocument/2006/relationships/hyperlink" Target="http://www.nrc.gov/reading-rm/doc-collections/insp-manual/changenotices/2002/02-021.html" TargetMode="External"/><Relationship Id="rId41" Type="http://schemas.openxmlformats.org/officeDocument/2006/relationships/hyperlink" Target="https://nrodrp.nrc.gov/idmws/ViewDocByAccession.asp?AccessionNumber=ML071560246" TargetMode="External"/><Relationship Id="rId54" Type="http://schemas.openxmlformats.org/officeDocument/2006/relationships/hyperlink" Target="https://adamsxt.nrc.gov/WorkplaceXT/getContent?id=release&amp;vsId=%7B63EA431C-F058-41E1-9613-22147E525431%7D&amp;objectStoreName=Main.__.Library&amp;objectType=document" TargetMode="External"/><Relationship Id="rId62" Type="http://schemas.openxmlformats.org/officeDocument/2006/relationships/hyperlink" Target="http://pbadupws.nrc.gov/docs/ML1302/ML13023A262.pdf" TargetMode="External"/><Relationship Id="rId7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nrc.gov/reading-rm/doc-collections/insp-manual/changenotices/2000/00-021.html" TargetMode="External"/><Relationship Id="rId23" Type="http://schemas.openxmlformats.org/officeDocument/2006/relationships/hyperlink" Target="http://adamswebsearch2.nrc.gov/idmws/ViewDocByAccession.asp?AccessionNumber=ML031610641" TargetMode="External"/><Relationship Id="rId28" Type="http://schemas.openxmlformats.org/officeDocument/2006/relationships/hyperlink" Target="http://adamswebsearch2.nrc.gov/idmws/ViewDocByAccession.asp?AccessionNumber=ML040140713" TargetMode="External"/><Relationship Id="rId36" Type="http://schemas.openxmlformats.org/officeDocument/2006/relationships/hyperlink" Target="http://adamswebsearch2.nrc.gov/idmws/ViewDocByAccession.asp?AccessionNumber=ML063120385" TargetMode="External"/><Relationship Id="rId49" Type="http://schemas.openxmlformats.org/officeDocument/2006/relationships/hyperlink" Target="http://pbadupws.nrc.gov/docs/ML1011/ML101100796.pdf" TargetMode="External"/><Relationship Id="rId57" Type="http://schemas.openxmlformats.org/officeDocument/2006/relationships/hyperlink" Target="https://adamsxt.nrc.gov/WorkplaceXT/getContent?id=release&amp;vsId=%7B63EA431C-F058-41E1-9613-22147E525431%7D&amp;objectStoreName=Main.__.Library&amp;objectType=document" TargetMode="External"/><Relationship Id="rId10" Type="http://schemas.openxmlformats.org/officeDocument/2006/relationships/footer" Target="footer1.xml"/><Relationship Id="rId31" Type="http://schemas.openxmlformats.org/officeDocument/2006/relationships/hyperlink" Target="http://adamswebsearch2.nrc.gov/idmws/ViewDocByAccession.asp?AccessionNumber=ML061560454" TargetMode="External"/><Relationship Id="rId44" Type="http://schemas.openxmlformats.org/officeDocument/2006/relationships/hyperlink" Target="http://pbadupws.nrc.gov/docs/ML0833/ML083380407.pdf" TargetMode="External"/><Relationship Id="rId52" Type="http://schemas.openxmlformats.org/officeDocument/2006/relationships/hyperlink" Target="https://nrodrp.nrc.gov/idmws/ViewDocByAccession.asp?AccessionNumber=ML091480470" TargetMode="External"/><Relationship Id="rId60" Type="http://schemas.openxmlformats.org/officeDocument/2006/relationships/hyperlink" Target="http://pbadupws.nrc.gov/docs/ML1302/ML13023A262.pdf" TargetMode="External"/><Relationship Id="rId65"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hyperlink" Target="http://www.nrc.gov/reading-rm/doc-collections/insp-manual/changenotices/2001/01-005.html" TargetMode="External"/><Relationship Id="rId39" Type="http://schemas.openxmlformats.org/officeDocument/2006/relationships/hyperlink" Target="http://pbadupws.nrc.gov/docs/ML0719/ML071920169.pdf" TargetMode="External"/><Relationship Id="rId34" Type="http://schemas.openxmlformats.org/officeDocument/2006/relationships/hyperlink" Target="https://nrodrp.nrc.gov/idmws/ViewDocByAccession.asp?AccessionNumber=ML061510135" TargetMode="External"/><Relationship Id="rId50" Type="http://schemas.openxmlformats.org/officeDocument/2006/relationships/hyperlink" Target="http://pbadupws.nrc.gov/docs/ML1011/ML101100796.pdf" TargetMode="External"/><Relationship Id="rId55" Type="http://schemas.openxmlformats.org/officeDocument/2006/relationships/hyperlink" Target="https://adamsxt.nrc.gov/WorkplaceXT/getContent?id=release&amp;vsId=%7B63EA431C-F058-41E1-9613-22147E525431%7D&amp;objectStoreName=Main.__.Library&amp;objectType=docu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7" ma:contentTypeDescription="Create a new document." ma:contentTypeScope="" ma:versionID="dc93253e5d8ad0f46ff73f9faac0374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4ebdac6c980553356e52587c6c018678"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DC1D80-44B3-49CC-90B4-9D04BCCCFFE8}">
  <ds:schemaRefs>
    <ds:schemaRef ds:uri="http://schemas.openxmlformats.org/officeDocument/2006/bibliography"/>
  </ds:schemaRefs>
</ds:datastoreItem>
</file>

<file path=customXml/itemProps2.xml><?xml version="1.0" encoding="utf-8"?>
<ds:datastoreItem xmlns:ds="http://schemas.openxmlformats.org/officeDocument/2006/customXml" ds:itemID="{00899301-1FD3-436E-96E0-7964CD8CF310}">
  <ds:schemaRefs>
    <ds:schemaRef ds:uri="http://schemas.microsoft.com/sharepoint/v3/contenttype/forms"/>
  </ds:schemaRefs>
</ds:datastoreItem>
</file>

<file path=customXml/itemProps3.xml><?xml version="1.0" encoding="utf-8"?>
<ds:datastoreItem xmlns:ds="http://schemas.openxmlformats.org/officeDocument/2006/customXml" ds:itemID="{C6C71994-D6FF-4422-B0C5-1B0E45EE4D70}"/>
</file>

<file path=customXml/itemProps4.xml><?xml version="1.0" encoding="utf-8"?>
<ds:datastoreItem xmlns:ds="http://schemas.openxmlformats.org/officeDocument/2006/customXml" ds:itemID="{C57C20C3-58EF-4D0C-B927-6B4ABB147247}"/>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1</TotalTime>
  <Pages>15</Pages>
  <Words>4883</Words>
  <Characters>27838</Characters>
  <Application>Microsoft Office Word</Application>
  <DocSecurity>2</DocSecurity>
  <Lines>231</Lines>
  <Paragraphs>65</Paragraphs>
  <ScaleCrop>false</ScaleCrop>
  <Company/>
  <LinksUpToDate>false</LinksUpToDate>
  <CharactersWithSpaces>32656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3</cp:revision>
  <dcterms:created xsi:type="dcterms:W3CDTF">2023-08-07T21:21:00Z</dcterms:created>
  <dcterms:modified xsi:type="dcterms:W3CDTF">2023-08-08T18:59:00Z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