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6D1D6" w14:textId="2D363D00" w:rsidR="00356A83" w:rsidRPr="00D443CA" w:rsidRDefault="00C649EC" w:rsidP="00997D5C">
      <w:pPr>
        <w:pStyle w:val="NRCINSPECTIONMANUAL"/>
        <w:rPr>
          <w:sz w:val="22"/>
        </w:rPr>
      </w:pPr>
      <w:r w:rsidRPr="00D443CA">
        <w:rPr>
          <w:sz w:val="22"/>
        </w:rPr>
        <w:tab/>
      </w:r>
      <w:r w:rsidR="009860C5" w:rsidRPr="00997D5C">
        <w:rPr>
          <w:b/>
          <w:bCs/>
          <w:sz w:val="38"/>
          <w:szCs w:val="38"/>
        </w:rPr>
        <w:t>NRC INSPECTION MANUAL</w:t>
      </w:r>
      <w:r w:rsidRPr="00D443CA">
        <w:rPr>
          <w:sz w:val="22"/>
        </w:rPr>
        <w:tab/>
      </w:r>
      <w:ins w:id="0" w:author="Author">
        <w:r w:rsidR="00DE0E38" w:rsidRPr="00DE0E38">
          <w:rPr>
            <w:bCs/>
            <w:sz w:val="22"/>
          </w:rPr>
          <w:t>NCSG</w:t>
        </w:r>
      </w:ins>
    </w:p>
    <w:p w14:paraId="3B6A1A67" w14:textId="77777777" w:rsidR="00997D5C" w:rsidRDefault="00997D5C" w:rsidP="00997D5C">
      <w:pPr>
        <w:pStyle w:val="IMCIP"/>
      </w:pPr>
      <w:r w:rsidRPr="00D443CA">
        <w:t>INSPECTION MANUAL CHAPTER 0327</w:t>
      </w:r>
    </w:p>
    <w:p w14:paraId="7185F863" w14:textId="32E4FF4B" w:rsidR="00356A83" w:rsidRPr="00D443CA" w:rsidRDefault="002C10AF" w:rsidP="00997D5C">
      <w:pPr>
        <w:pStyle w:val="Title"/>
      </w:pPr>
      <w:r w:rsidRPr="00D443CA">
        <w:t>STEAM GENERATOR TUBE PRIMARY-TO-SECONDARY LEAKAGE</w:t>
      </w:r>
    </w:p>
    <w:p w14:paraId="2C2EA31A" w14:textId="3653F63B" w:rsidR="005640F9" w:rsidRPr="00D443CA" w:rsidRDefault="005640F9" w:rsidP="00997D5C">
      <w:pPr>
        <w:pStyle w:val="EffectiveDate"/>
      </w:pPr>
      <w:r w:rsidRPr="00D443CA">
        <w:t xml:space="preserve">Effective Date: </w:t>
      </w:r>
      <w:r w:rsidR="00391FFE">
        <w:t>07/14/2023</w:t>
      </w:r>
    </w:p>
    <w:p w14:paraId="3B96E9F9" w14:textId="68B9E2FB" w:rsidR="00356A83" w:rsidRPr="00D443CA" w:rsidRDefault="00C7098C" w:rsidP="000F0A99">
      <w:pPr>
        <w:pStyle w:val="Heading1"/>
      </w:pPr>
      <w:r w:rsidRPr="00D443CA">
        <w:t>0327</w:t>
      </w:r>
      <w:r w:rsidR="009860C5" w:rsidRPr="00D443CA">
        <w:t>-01</w:t>
      </w:r>
      <w:r w:rsidR="009860C5" w:rsidRPr="00D443CA">
        <w:tab/>
      </w:r>
      <w:r w:rsidR="002C10AF" w:rsidRPr="00D443CA">
        <w:t>PURPOSE</w:t>
      </w:r>
    </w:p>
    <w:p w14:paraId="279AC09D" w14:textId="23D6B09F" w:rsidR="00356A83" w:rsidRPr="00D443CA" w:rsidRDefault="00BB352D" w:rsidP="000F0A99">
      <w:pPr>
        <w:pStyle w:val="BodyText"/>
      </w:pPr>
      <w:r>
        <w:t>T</w:t>
      </w:r>
      <w:r w:rsidR="002C10AF" w:rsidRPr="00D443CA">
        <w:t xml:space="preserve">o provide guidance to inspectors on overseeing </w:t>
      </w:r>
      <w:r>
        <w:t>pressurized water reactors (</w:t>
      </w:r>
      <w:r w:rsidR="002C10AF" w:rsidRPr="00D443CA">
        <w:t>PWRs</w:t>
      </w:r>
      <w:r>
        <w:t>)</w:t>
      </w:r>
      <w:r w:rsidR="002C10AF" w:rsidRPr="00D443CA">
        <w:t xml:space="preserve"> with known steam generator </w:t>
      </w:r>
      <w:r w:rsidR="00A1102B" w:rsidRPr="00D443CA">
        <w:t xml:space="preserve">(SG) </w:t>
      </w:r>
      <w:r w:rsidR="002C10AF" w:rsidRPr="00D443CA">
        <w:t>tube primary-to-secondary leakage.</w:t>
      </w:r>
    </w:p>
    <w:p w14:paraId="76DC01A0" w14:textId="4B8EEF94" w:rsidR="00356A83" w:rsidRPr="00D443CA" w:rsidRDefault="00C7098C" w:rsidP="000F0A99">
      <w:pPr>
        <w:pStyle w:val="Heading1"/>
      </w:pPr>
      <w:r w:rsidRPr="00D443CA">
        <w:t>0327</w:t>
      </w:r>
      <w:r w:rsidR="009860C5" w:rsidRPr="00D443CA">
        <w:t>-02</w:t>
      </w:r>
      <w:r w:rsidR="009860C5" w:rsidRPr="00D443CA">
        <w:tab/>
      </w:r>
      <w:r w:rsidR="005640F9" w:rsidRPr="00D443CA">
        <w:t>OBJ</w:t>
      </w:r>
      <w:r w:rsidR="00995D2F" w:rsidRPr="00D443CA">
        <w:t>ECTIVE</w:t>
      </w:r>
    </w:p>
    <w:p w14:paraId="77DAD92D" w14:textId="1CB3AE2E" w:rsidR="005640F9" w:rsidRDefault="00BB352D" w:rsidP="000F0A99">
      <w:pPr>
        <w:pStyle w:val="BodyText"/>
      </w:pPr>
      <w:r>
        <w:t xml:space="preserve">To assist </w:t>
      </w:r>
      <w:r w:rsidR="00995D2F" w:rsidRPr="00D443CA">
        <w:t xml:space="preserve">inspectors </w:t>
      </w:r>
      <w:r>
        <w:t xml:space="preserve">in assessing </w:t>
      </w:r>
      <w:r w:rsidR="00995D2F" w:rsidRPr="00D443CA">
        <w:t xml:space="preserve">licensee actions </w:t>
      </w:r>
      <w:r>
        <w:t xml:space="preserve">taken </w:t>
      </w:r>
      <w:r w:rsidR="00995D2F" w:rsidRPr="00D443CA">
        <w:t>in response to SG tube primary</w:t>
      </w:r>
      <w:r>
        <w:noBreakHyphen/>
      </w:r>
      <w:r w:rsidR="00995D2F" w:rsidRPr="00D443CA">
        <w:t>to</w:t>
      </w:r>
      <w:r>
        <w:noBreakHyphen/>
      </w:r>
      <w:r w:rsidR="00995D2F" w:rsidRPr="00D443CA">
        <w:t>secondary leakage.</w:t>
      </w:r>
    </w:p>
    <w:p w14:paraId="130513B3" w14:textId="303AA3D3" w:rsidR="00A70E8D" w:rsidRPr="00BE44CE" w:rsidRDefault="00A70E8D" w:rsidP="000F0A99">
      <w:pPr>
        <w:pStyle w:val="Heading1"/>
      </w:pPr>
      <w:r w:rsidRPr="00BE44CE">
        <w:t>0327-03</w:t>
      </w:r>
      <w:r w:rsidRPr="00BE44CE">
        <w:tab/>
        <w:t>APPLICABILITY</w:t>
      </w:r>
    </w:p>
    <w:p w14:paraId="31AA9C4E" w14:textId="120F19CD" w:rsidR="00A70E8D" w:rsidRPr="00BE44CE" w:rsidRDefault="00A70E8D" w:rsidP="000F0A99">
      <w:pPr>
        <w:pStyle w:val="BodyText"/>
      </w:pPr>
      <w:r w:rsidRPr="00BE44CE">
        <w:t>This manual chapter is applicable to any PWR with SG tube primary</w:t>
      </w:r>
      <w:r w:rsidRPr="00BE44CE">
        <w:noBreakHyphen/>
        <w:t>to</w:t>
      </w:r>
      <w:r w:rsidRPr="00BE44CE">
        <w:noBreakHyphen/>
        <w:t>secondary leakage.</w:t>
      </w:r>
    </w:p>
    <w:p w14:paraId="40B2A450" w14:textId="1F4A3DBA" w:rsidR="00A70E8D" w:rsidRPr="00BE44CE" w:rsidRDefault="00A70E8D" w:rsidP="000F0A99">
      <w:pPr>
        <w:pStyle w:val="Heading1"/>
      </w:pPr>
      <w:r w:rsidRPr="00BE44CE">
        <w:t>0327-04</w:t>
      </w:r>
      <w:r w:rsidRPr="00BE44CE">
        <w:tab/>
        <w:t>DEFINITIONS</w:t>
      </w:r>
    </w:p>
    <w:p w14:paraId="30949778" w14:textId="0FD7B9DD" w:rsidR="00A70E8D" w:rsidRPr="00BE44CE" w:rsidRDefault="00A70E8D" w:rsidP="000F0A99">
      <w:pPr>
        <w:pStyle w:val="BodyText"/>
      </w:pPr>
      <w:r w:rsidRPr="00BE44CE">
        <w:t>There are no special definitions in this manual chapter.</w:t>
      </w:r>
    </w:p>
    <w:p w14:paraId="7F2E76D2" w14:textId="64B9C9F5" w:rsidR="00A70E8D" w:rsidRPr="00BE44CE" w:rsidRDefault="00A70E8D" w:rsidP="000F0A99">
      <w:pPr>
        <w:pStyle w:val="Heading1"/>
      </w:pPr>
      <w:r w:rsidRPr="00BE44CE">
        <w:t>0327-05</w:t>
      </w:r>
      <w:r w:rsidRPr="00BE44CE">
        <w:tab/>
        <w:t>RESPONSIBILITIES AND AUTHORITIES</w:t>
      </w:r>
    </w:p>
    <w:p w14:paraId="28591D56" w14:textId="298BB9C5" w:rsidR="006E3B83" w:rsidRDefault="0075202D" w:rsidP="004C7310">
      <w:pPr>
        <w:pStyle w:val="BodyText2"/>
      </w:pPr>
      <w:r w:rsidRPr="00BE44CE">
        <w:t>0</w:t>
      </w:r>
      <w:r w:rsidR="001B174A" w:rsidRPr="00BE44CE">
        <w:t>5</w:t>
      </w:r>
      <w:r w:rsidRPr="00BE44CE">
        <w:t>.01</w:t>
      </w:r>
      <w:r w:rsidRPr="00BE44CE">
        <w:tab/>
      </w:r>
      <w:r w:rsidRPr="004C7310">
        <w:rPr>
          <w:u w:val="single"/>
        </w:rPr>
        <w:t xml:space="preserve">Director, </w:t>
      </w:r>
      <w:r w:rsidR="00A84C67" w:rsidRPr="004C7310">
        <w:rPr>
          <w:u w:val="single"/>
        </w:rPr>
        <w:t xml:space="preserve">Division of </w:t>
      </w:r>
      <w:ins w:id="1" w:author="Author">
        <w:r w:rsidR="001D28B0" w:rsidRPr="004C7310">
          <w:rPr>
            <w:u w:val="single"/>
          </w:rPr>
          <w:t>Reactor Oversight</w:t>
        </w:r>
      </w:ins>
      <w:r w:rsidR="00A84C67" w:rsidRPr="004C7310">
        <w:rPr>
          <w:u w:val="single"/>
        </w:rPr>
        <w:t xml:space="preserve"> (DR</w:t>
      </w:r>
      <w:ins w:id="2" w:author="Author">
        <w:r w:rsidR="001D28B0" w:rsidRPr="004C7310">
          <w:rPr>
            <w:u w:val="single"/>
          </w:rPr>
          <w:t>O</w:t>
        </w:r>
      </w:ins>
      <w:r w:rsidR="00A84C67" w:rsidRPr="004C7310">
        <w:rPr>
          <w:u w:val="single"/>
        </w:rPr>
        <w:t>)</w:t>
      </w:r>
    </w:p>
    <w:p w14:paraId="3827BA3C" w14:textId="7DC73E83" w:rsidR="001B174A" w:rsidRPr="006E3B83" w:rsidRDefault="00A84C67" w:rsidP="004C7310">
      <w:pPr>
        <w:pStyle w:val="BodyText3"/>
      </w:pPr>
      <w:r w:rsidRPr="006E3B83">
        <w:t>Establishes and monitors the execution of the inspection program feedback process</w:t>
      </w:r>
      <w:r w:rsidR="001B174A" w:rsidRPr="006E3B83">
        <w:t>.</w:t>
      </w:r>
    </w:p>
    <w:p w14:paraId="1761F1E6" w14:textId="74229B5B" w:rsidR="00A84C67" w:rsidRPr="00BE44CE" w:rsidRDefault="00A84C67" w:rsidP="004C7310">
      <w:pPr>
        <w:pStyle w:val="BodyText2"/>
      </w:pPr>
      <w:r w:rsidRPr="00BE44CE">
        <w:t>05.02</w:t>
      </w:r>
      <w:r w:rsidRPr="00BE44CE">
        <w:tab/>
      </w:r>
      <w:r w:rsidR="00B70DBA" w:rsidRPr="00BE44CE">
        <w:rPr>
          <w:u w:val="single"/>
        </w:rPr>
        <w:t>Chief</w:t>
      </w:r>
      <w:r w:rsidRPr="00BE44CE">
        <w:rPr>
          <w:u w:val="single"/>
        </w:rPr>
        <w:t xml:space="preserve">, </w:t>
      </w:r>
      <w:r w:rsidR="00B70DBA" w:rsidRPr="00BE44CE">
        <w:rPr>
          <w:u w:val="single"/>
        </w:rPr>
        <w:t>Reactor Inspection Branch</w:t>
      </w:r>
      <w:r w:rsidRPr="00BE44CE">
        <w:rPr>
          <w:u w:val="single"/>
        </w:rPr>
        <w:t xml:space="preserve"> (</w:t>
      </w:r>
      <w:r w:rsidR="00B70DBA" w:rsidRPr="00BE44CE">
        <w:rPr>
          <w:u w:val="single"/>
        </w:rPr>
        <w:t>I</w:t>
      </w:r>
      <w:r w:rsidRPr="00BE44CE">
        <w:rPr>
          <w:u w:val="single"/>
        </w:rPr>
        <w:t>R</w:t>
      </w:r>
      <w:r w:rsidR="00B70DBA" w:rsidRPr="00BE44CE">
        <w:rPr>
          <w:u w:val="single"/>
        </w:rPr>
        <w:t>IB</w:t>
      </w:r>
      <w:r w:rsidRPr="00BE44CE">
        <w:rPr>
          <w:u w:val="single"/>
        </w:rPr>
        <w:t>)</w:t>
      </w:r>
    </w:p>
    <w:p w14:paraId="7FD3CB42" w14:textId="3DADE00D" w:rsidR="00B70DBA" w:rsidRPr="00BE44CE" w:rsidRDefault="00B70DBA" w:rsidP="004C7310">
      <w:pPr>
        <w:pStyle w:val="BodyText3"/>
      </w:pPr>
      <w:r w:rsidRPr="00BE44CE">
        <w:t>Responsible for periodic updates to IMC 0327.</w:t>
      </w:r>
    </w:p>
    <w:p w14:paraId="7637B322" w14:textId="552261E3" w:rsidR="00A84C67" w:rsidRPr="00BE44CE" w:rsidRDefault="00A84C67" w:rsidP="004C7310">
      <w:pPr>
        <w:pStyle w:val="BodyText2"/>
      </w:pPr>
      <w:r w:rsidRPr="00BE44CE">
        <w:t>05.03</w:t>
      </w:r>
      <w:r w:rsidRPr="00BE44CE">
        <w:tab/>
      </w:r>
      <w:r w:rsidRPr="00BE44CE">
        <w:rPr>
          <w:u w:val="single"/>
        </w:rPr>
        <w:t xml:space="preserve">Chief, </w:t>
      </w:r>
      <w:r w:rsidR="000176EB" w:rsidRPr="00BE44CE">
        <w:rPr>
          <w:u w:val="single"/>
        </w:rPr>
        <w:t xml:space="preserve">Corrosion and Steam Generator Branch </w:t>
      </w:r>
      <w:r w:rsidRPr="00BE44CE">
        <w:rPr>
          <w:u w:val="single"/>
        </w:rPr>
        <w:t>(</w:t>
      </w:r>
      <w:ins w:id="3" w:author="Author">
        <w:r w:rsidR="001D28B0">
          <w:rPr>
            <w:u w:val="single"/>
          </w:rPr>
          <w:t>NCSG</w:t>
        </w:r>
      </w:ins>
      <w:r w:rsidRPr="00BE44CE">
        <w:rPr>
          <w:u w:val="single"/>
        </w:rPr>
        <w:t>)</w:t>
      </w:r>
    </w:p>
    <w:p w14:paraId="0B4699AC" w14:textId="56DC2D78" w:rsidR="001B174A" w:rsidRPr="00BE44CE" w:rsidRDefault="00B70DBA" w:rsidP="004C7310">
      <w:pPr>
        <w:pStyle w:val="BodyText3"/>
      </w:pPr>
      <w:r w:rsidRPr="00BE44CE">
        <w:t>Responsible for the content of IMC 0327.</w:t>
      </w:r>
    </w:p>
    <w:p w14:paraId="2BE1411E" w14:textId="5D5CECD2" w:rsidR="005640F9" w:rsidRPr="00D443CA" w:rsidRDefault="005640F9" w:rsidP="000F0A99">
      <w:pPr>
        <w:pStyle w:val="Heading1"/>
      </w:pPr>
      <w:r w:rsidRPr="00D443CA">
        <w:t>0327-0</w:t>
      </w:r>
      <w:r w:rsidR="00BB352D">
        <w:t>6</w:t>
      </w:r>
      <w:r w:rsidRPr="00D443CA">
        <w:tab/>
      </w:r>
      <w:r w:rsidR="00BB352D">
        <w:t>REQUIREMENTS</w:t>
      </w:r>
    </w:p>
    <w:p w14:paraId="560FACE9" w14:textId="0FB01EC5" w:rsidR="00995D2F" w:rsidRDefault="00BB352D" w:rsidP="000F0A99">
      <w:pPr>
        <w:pStyle w:val="BodyText"/>
      </w:pPr>
      <w:r>
        <w:t>There are no requirements in this document. This document is for guidance only.</w:t>
      </w:r>
    </w:p>
    <w:p w14:paraId="57722F9B" w14:textId="0F0985CE" w:rsidR="00995D2F" w:rsidRPr="00D443CA" w:rsidRDefault="00611CE6" w:rsidP="000F0A99">
      <w:pPr>
        <w:pStyle w:val="Heading1"/>
      </w:pPr>
      <w:r>
        <w:lastRenderedPageBreak/>
        <w:t>0327-0</w:t>
      </w:r>
      <w:r w:rsidR="00BB352D">
        <w:t>7</w:t>
      </w:r>
      <w:r w:rsidR="00995D2F" w:rsidRPr="00D443CA">
        <w:tab/>
        <w:t>GUIDANCE</w:t>
      </w:r>
    </w:p>
    <w:p w14:paraId="1CF7FF42" w14:textId="4E8651D2" w:rsidR="005640F9" w:rsidRPr="00D443CA" w:rsidRDefault="005640F9" w:rsidP="004C7310">
      <w:pPr>
        <w:pStyle w:val="Heading2"/>
      </w:pPr>
      <w:r w:rsidRPr="00D443CA">
        <w:t>0</w:t>
      </w:r>
      <w:r w:rsidR="00BB352D">
        <w:t>7</w:t>
      </w:r>
      <w:r w:rsidR="0075202D">
        <w:t>.01</w:t>
      </w:r>
      <w:r w:rsidR="0075202D">
        <w:tab/>
      </w:r>
      <w:r w:rsidR="005A7643" w:rsidRPr="00530C62">
        <w:rPr>
          <w:u w:val="single"/>
        </w:rPr>
        <w:t>Background</w:t>
      </w:r>
    </w:p>
    <w:p w14:paraId="713758F9" w14:textId="6923AC0C" w:rsidR="00356A83" w:rsidRPr="00D443CA" w:rsidRDefault="00C26FE2" w:rsidP="000F0A99">
      <w:pPr>
        <w:pStyle w:val="BodyText3"/>
      </w:pPr>
      <w:r w:rsidRPr="00D443CA">
        <w:t>While SG</w:t>
      </w:r>
      <w:r w:rsidR="002C10AF" w:rsidRPr="00D443CA">
        <w:t xml:space="preserve"> tubes often leak </w:t>
      </w:r>
      <w:r w:rsidR="00BB352D">
        <w:t xml:space="preserve">(i.e., experience ligament rupture of part through-wall degradation) </w:t>
      </w:r>
      <w:r w:rsidR="002C10AF" w:rsidRPr="00D443CA">
        <w:t xml:space="preserve">before they burst </w:t>
      </w:r>
      <w:r w:rsidR="00BB352D">
        <w:t xml:space="preserve">(i.e., experience unstable failure) </w:t>
      </w:r>
      <w:r w:rsidRPr="00D443CA">
        <w:t>t</w:t>
      </w:r>
      <w:r w:rsidR="002C10AF" w:rsidRPr="00D443CA">
        <w:t xml:space="preserve">his is not always the case, and the </w:t>
      </w:r>
      <w:r w:rsidR="005A7643" w:rsidRPr="00D443CA">
        <w:t xml:space="preserve">possibility </w:t>
      </w:r>
      <w:r w:rsidR="002C10AF" w:rsidRPr="00D443CA">
        <w:t>exists for burst with little or no observed leakage. For the cases where primary</w:t>
      </w:r>
      <w:r w:rsidRPr="00D443CA">
        <w:noBreakHyphen/>
      </w:r>
      <w:r w:rsidR="002C10AF" w:rsidRPr="00D443CA">
        <w:t>to</w:t>
      </w:r>
      <w:r w:rsidRPr="00D443CA">
        <w:noBreakHyphen/>
      </w:r>
      <w:r w:rsidR="002C10AF" w:rsidRPr="00D443CA">
        <w:t>secondary leakage can be detected, licensees have an opportunity to prevent tube burst by detecti</w:t>
      </w:r>
      <w:r w:rsidR="00A1102B" w:rsidRPr="00D443CA">
        <w:t xml:space="preserve">ng </w:t>
      </w:r>
      <w:r w:rsidR="002C10AF" w:rsidRPr="00D443CA">
        <w:t xml:space="preserve">primary-to-secondary leakage </w:t>
      </w:r>
      <w:r w:rsidR="00A1102B" w:rsidRPr="00D443CA">
        <w:t xml:space="preserve">early </w:t>
      </w:r>
      <w:r w:rsidR="002C10AF" w:rsidRPr="00D443CA">
        <w:t>and tak</w:t>
      </w:r>
      <w:r w:rsidR="00897A0C" w:rsidRPr="00D443CA">
        <w:t>ing</w:t>
      </w:r>
      <w:r w:rsidR="002C10AF" w:rsidRPr="00D443CA">
        <w:t xml:space="preserve"> corrective action</w:t>
      </w:r>
      <w:r w:rsidR="007D1592">
        <w:t>, such as plugging or sleeving</w:t>
      </w:r>
      <w:r w:rsidR="002C10AF" w:rsidRPr="00D443CA">
        <w:t>. Routine leakage monitoring with adequate shutdown limits can afford early detection and response to increasing leakage and thereby serve as an effective means for</w:t>
      </w:r>
      <w:r w:rsidR="00C2226C">
        <w:t xml:space="preserve"> </w:t>
      </w:r>
      <w:r w:rsidR="007B047F" w:rsidRPr="00D443CA">
        <w:t>reducing the probability</w:t>
      </w:r>
      <w:r w:rsidR="002C10AF" w:rsidRPr="00D443CA">
        <w:t xml:space="preserve"> of </w:t>
      </w:r>
      <w:r w:rsidR="00A1102B" w:rsidRPr="00D443CA">
        <w:t>SG</w:t>
      </w:r>
      <w:r w:rsidR="002C10AF" w:rsidRPr="00D443CA">
        <w:t xml:space="preserve"> tube</w:t>
      </w:r>
      <w:r w:rsidR="007D1592">
        <w:t xml:space="preserve"> burst</w:t>
      </w:r>
      <w:r w:rsidR="002C10AF" w:rsidRPr="00D443CA">
        <w:t xml:space="preserve">. </w:t>
      </w:r>
      <w:r w:rsidR="00A1102B" w:rsidRPr="00D443CA">
        <w:t>H</w:t>
      </w:r>
      <w:r w:rsidR="002C10AF" w:rsidRPr="00D443CA">
        <w:t>aving near</w:t>
      </w:r>
      <w:r w:rsidR="00DE55D1" w:rsidRPr="00D443CA">
        <w:noBreakHyphen/>
      </w:r>
      <w:r w:rsidR="002C10AF" w:rsidRPr="00D443CA">
        <w:t>real</w:t>
      </w:r>
      <w:r w:rsidR="00DE55D1" w:rsidRPr="00D443CA">
        <w:noBreakHyphen/>
      </w:r>
      <w:r w:rsidR="002C10AF" w:rsidRPr="00D443CA">
        <w:t xml:space="preserve">time leakage information available to control room operators, along with appropriate alarm set points and corresponding action levels, can help operators </w:t>
      </w:r>
      <w:r w:rsidR="00E83AFD" w:rsidRPr="00D443CA">
        <w:t xml:space="preserve">promptly and </w:t>
      </w:r>
      <w:r w:rsidR="002C10AF" w:rsidRPr="00D443CA">
        <w:t xml:space="preserve">appropriately </w:t>
      </w:r>
      <w:r w:rsidR="00E83AFD" w:rsidRPr="00D443CA">
        <w:t xml:space="preserve">respond </w:t>
      </w:r>
      <w:r w:rsidR="002C10AF" w:rsidRPr="00D443CA">
        <w:t>to a developing situation.</w:t>
      </w:r>
    </w:p>
    <w:p w14:paraId="735D406A" w14:textId="32D9E217" w:rsidR="00356A83" w:rsidRPr="00D443CA" w:rsidRDefault="009860C5" w:rsidP="00530C62">
      <w:pPr>
        <w:pStyle w:val="Heading2"/>
      </w:pPr>
      <w:r w:rsidRPr="00D443CA">
        <w:t>0</w:t>
      </w:r>
      <w:r w:rsidR="007D1592">
        <w:t>7</w:t>
      </w:r>
      <w:r w:rsidR="0075202D">
        <w:t>.02</w:t>
      </w:r>
      <w:r w:rsidR="0075202D">
        <w:tab/>
      </w:r>
      <w:r w:rsidR="00D443CA" w:rsidRPr="00D443CA">
        <w:rPr>
          <w:u w:val="single"/>
        </w:rPr>
        <w:t>Sources of Primary-to-Secondary Leakage</w:t>
      </w:r>
    </w:p>
    <w:p w14:paraId="7A4BE1AF" w14:textId="4270EC04" w:rsidR="00C649EC" w:rsidRDefault="002C10AF" w:rsidP="000F0A99">
      <w:pPr>
        <w:pStyle w:val="BodyText3"/>
      </w:pPr>
      <w:r w:rsidRPr="00D443CA">
        <w:t xml:space="preserve">Primary-to-secondary leakage is ordinarily caused by degraded tubes, plugs, or sleeves. To determine possible sources of leakage, it is important to review what is known about the component materials and condition of the </w:t>
      </w:r>
      <w:r w:rsidR="00A1102B" w:rsidRPr="00D443CA">
        <w:t>SG</w:t>
      </w:r>
      <w:r w:rsidRPr="00D443CA">
        <w:t>. Reviewing the licensee’s la</w:t>
      </w:r>
      <w:r w:rsidR="00803B0B" w:rsidRPr="00D443CA">
        <w:t>te</w:t>
      </w:r>
      <w:r w:rsidRPr="00D443CA">
        <w:t xml:space="preserve">st </w:t>
      </w:r>
      <w:r w:rsidR="00A1102B" w:rsidRPr="00D443CA">
        <w:t>SG</w:t>
      </w:r>
      <w:r w:rsidRPr="00D443CA">
        <w:t xml:space="preserve"> </w:t>
      </w:r>
      <w:r w:rsidR="00AF018E" w:rsidRPr="00D443CA">
        <w:t>T</w:t>
      </w:r>
      <w:r w:rsidRPr="00D443CA">
        <w:t xml:space="preserve">ube </w:t>
      </w:r>
      <w:r w:rsidR="00AF018E" w:rsidRPr="00D443CA">
        <w:t>Inspection Report</w:t>
      </w:r>
      <w:r w:rsidR="00434FB6" w:rsidRPr="00D443CA">
        <w:t>(</w:t>
      </w:r>
      <w:r w:rsidR="00803B0B" w:rsidRPr="00D443CA">
        <w:t>s</w:t>
      </w:r>
      <w:r w:rsidR="00434FB6" w:rsidRPr="00D443CA">
        <w:t>)</w:t>
      </w:r>
      <w:r w:rsidRPr="00D443CA">
        <w:t xml:space="preserve"> should provide details regarding the condition of the </w:t>
      </w:r>
      <w:r w:rsidR="00A1102B" w:rsidRPr="00D443CA">
        <w:t>SG</w:t>
      </w:r>
      <w:r w:rsidR="00AF018E" w:rsidRPr="00D443CA">
        <w:t>s</w:t>
      </w:r>
      <w:r w:rsidRPr="00D443CA">
        <w:t xml:space="preserve"> and </w:t>
      </w:r>
      <w:r w:rsidR="00AF018E" w:rsidRPr="00D443CA">
        <w:t xml:space="preserve">the existing </w:t>
      </w:r>
      <w:r w:rsidRPr="00D443CA">
        <w:t>degradation</w:t>
      </w:r>
      <w:r w:rsidR="00AF018E" w:rsidRPr="00D443CA">
        <w:t xml:space="preserve"> mechanisms</w:t>
      </w:r>
      <w:r w:rsidRPr="00D443CA">
        <w:t>. Although operating experience may provide insights as to possible sources of degradation, sources of leakage cannot be reliably identified while the reactor is in operation. Therefore, leakage should be treated in accordance with available guidance.</w:t>
      </w:r>
    </w:p>
    <w:p w14:paraId="69CE15BF" w14:textId="011B31FE" w:rsidR="00DF0924" w:rsidRDefault="007D1592" w:rsidP="000F0A99">
      <w:pPr>
        <w:pStyle w:val="BodyText3"/>
      </w:pPr>
      <w:r w:rsidRPr="00D443CA">
        <w:t>Components fabricated from mill</w:t>
      </w:r>
      <w:r w:rsidRPr="00D443CA">
        <w:noBreakHyphen/>
        <w:t xml:space="preserve">annealed Alloy 600 </w:t>
      </w:r>
      <w:r>
        <w:t>(</w:t>
      </w:r>
      <w:r w:rsidRPr="00D443CA">
        <w:t>600MA</w:t>
      </w:r>
      <w:r>
        <w:t>)</w:t>
      </w:r>
      <w:r w:rsidRPr="00D443CA">
        <w:t xml:space="preserve"> </w:t>
      </w:r>
      <w:r>
        <w:t xml:space="preserve">are </w:t>
      </w:r>
      <w:r w:rsidRPr="00D443CA">
        <w:t>highly susceptible to environmentally assisted degradation processes, such as out</w:t>
      </w:r>
      <w:r w:rsidR="00DF0924">
        <w:t>side</w:t>
      </w:r>
      <w:r w:rsidRPr="00D443CA">
        <w:t xml:space="preserve"> diameter stress corrosion cracking </w:t>
      </w:r>
      <w:r>
        <w:t>(</w:t>
      </w:r>
      <w:r w:rsidRPr="00D443CA">
        <w:t>ODSCC</w:t>
      </w:r>
      <w:r>
        <w:t>)</w:t>
      </w:r>
      <w:r w:rsidRPr="00D443CA">
        <w:t xml:space="preserve"> and primary water stress corrosion cracking </w:t>
      </w:r>
      <w:r>
        <w:t>(</w:t>
      </w:r>
      <w:r w:rsidRPr="00D443CA">
        <w:t>PWSCC</w:t>
      </w:r>
      <w:r>
        <w:t>)</w:t>
      </w:r>
      <w:r w:rsidRPr="00D443CA">
        <w:t xml:space="preserve">. </w:t>
      </w:r>
      <w:r w:rsidR="002C10AF" w:rsidRPr="00D443CA">
        <w:t>In plants</w:t>
      </w:r>
      <w:r w:rsidR="00874CCE" w:rsidRPr="00D443CA">
        <w:t xml:space="preserve"> with 600MA tubing</w:t>
      </w:r>
      <w:r w:rsidR="002C10AF" w:rsidRPr="00D443CA">
        <w:t xml:space="preserve">, </w:t>
      </w:r>
      <w:r w:rsidR="00DF0924">
        <w:t xml:space="preserve">leakage </w:t>
      </w:r>
      <w:r w:rsidR="00434FB6" w:rsidRPr="00D443CA">
        <w:t>i</w:t>
      </w:r>
      <w:r w:rsidR="002C10AF" w:rsidRPr="00D443CA">
        <w:t xml:space="preserve">s more likely due to </w:t>
      </w:r>
      <w:r w:rsidR="00DF0924">
        <w:t xml:space="preserve">an </w:t>
      </w:r>
      <w:r w:rsidR="002C10AF" w:rsidRPr="00D443CA">
        <w:t>environmentally assisted corrosion process (e.g.,</w:t>
      </w:r>
      <w:r w:rsidR="00797EFD" w:rsidRPr="00D443CA">
        <w:t xml:space="preserve"> </w:t>
      </w:r>
      <w:r w:rsidR="002C10AF" w:rsidRPr="00D443CA">
        <w:t xml:space="preserve">ODSCC </w:t>
      </w:r>
      <w:r w:rsidR="00DF0924">
        <w:t xml:space="preserve">or </w:t>
      </w:r>
      <w:r w:rsidR="002C10AF" w:rsidRPr="00D443CA">
        <w:t>PWSCC) or a repair process that exhibits some leak</w:t>
      </w:r>
      <w:r w:rsidR="00DF0924">
        <w:t>age</w:t>
      </w:r>
      <w:r w:rsidR="002C10AF" w:rsidRPr="00D443CA">
        <w:t xml:space="preserve"> (e.g., leak-limiting sleeves</w:t>
      </w:r>
      <w:r w:rsidR="00DF0924">
        <w:t xml:space="preserve"> or</w:t>
      </w:r>
      <w:r w:rsidR="002C10AF" w:rsidRPr="00D443CA">
        <w:t xml:space="preserve"> plugs).</w:t>
      </w:r>
    </w:p>
    <w:p w14:paraId="31CECF2D" w14:textId="07F2F1D4" w:rsidR="00356A83" w:rsidRDefault="00DF0924" w:rsidP="000F0A99">
      <w:pPr>
        <w:pStyle w:val="BodyText3"/>
      </w:pPr>
      <w:r>
        <w:t>In contrast, m</w:t>
      </w:r>
      <w:r w:rsidR="002C10AF" w:rsidRPr="00D443CA">
        <w:t xml:space="preserve">echanical degradation due to wear, fatigue cracks from vibration, and damage from loose parts are the most </w:t>
      </w:r>
      <w:r w:rsidR="00803B0B" w:rsidRPr="00D443CA">
        <w:t xml:space="preserve">probable </w:t>
      </w:r>
      <w:r w:rsidR="002C10AF" w:rsidRPr="00D443CA">
        <w:t>cause</w:t>
      </w:r>
      <w:r w:rsidR="001B2C4F" w:rsidRPr="00D443CA">
        <w:t>s</w:t>
      </w:r>
      <w:r w:rsidR="002C10AF" w:rsidRPr="00D443CA">
        <w:t xml:space="preserve"> of leakage in plants</w:t>
      </w:r>
      <w:r w:rsidR="00874CCE" w:rsidRPr="00D443CA">
        <w:t xml:space="preserve"> with thermally treated Alloy</w:t>
      </w:r>
      <w:r>
        <w:t> </w:t>
      </w:r>
      <w:r w:rsidR="00874CCE" w:rsidRPr="00D443CA">
        <w:t>600 (600TT) and Alloy 690 (690TT) tubing</w:t>
      </w:r>
      <w:r w:rsidR="001B2C4F" w:rsidRPr="00D443CA">
        <w:t>, but</w:t>
      </w:r>
      <w:r w:rsidR="002C10AF" w:rsidRPr="00D443CA">
        <w:t xml:space="preserve"> </w:t>
      </w:r>
      <w:r>
        <w:t xml:space="preserve">these forms of degradation </w:t>
      </w:r>
      <w:r w:rsidR="002C10AF" w:rsidRPr="00D443CA">
        <w:t xml:space="preserve">can also contribute to leakage in older </w:t>
      </w:r>
      <w:r w:rsidR="001B2C4F" w:rsidRPr="00D443CA">
        <w:t>plants</w:t>
      </w:r>
      <w:r>
        <w:t xml:space="preserve"> with 600MA tubing</w:t>
      </w:r>
      <w:r w:rsidR="002C10AF" w:rsidRPr="00D443CA">
        <w:t>.</w:t>
      </w:r>
      <w:r>
        <w:t xml:space="preserve"> </w:t>
      </w:r>
      <w:r w:rsidR="002C10AF" w:rsidRPr="00D443CA">
        <w:t xml:space="preserve">The </w:t>
      </w:r>
      <w:r w:rsidR="001B2C4F" w:rsidRPr="00D443CA">
        <w:t xml:space="preserve">operating </w:t>
      </w:r>
      <w:r w:rsidR="002C10AF" w:rsidRPr="00D443CA">
        <w:t xml:space="preserve">experience with </w:t>
      </w:r>
      <w:r w:rsidR="001B2C4F" w:rsidRPr="00D443CA">
        <w:t xml:space="preserve">600TT </w:t>
      </w:r>
      <w:r w:rsidR="002C10AF" w:rsidRPr="00D443CA">
        <w:t xml:space="preserve">and </w:t>
      </w:r>
      <w:r w:rsidR="001B2C4F" w:rsidRPr="00D443CA">
        <w:t xml:space="preserve">690TT </w:t>
      </w:r>
      <w:r w:rsidR="002C10AF" w:rsidRPr="00D443CA">
        <w:t xml:space="preserve">components has been </w:t>
      </w:r>
      <w:r w:rsidR="001B2C4F" w:rsidRPr="00D443CA">
        <w:t>significantly better than the operating experience with Alloy</w:t>
      </w:r>
      <w:r>
        <w:t> </w:t>
      </w:r>
      <w:r w:rsidR="001B2C4F" w:rsidRPr="00D443CA">
        <w:t>600MA</w:t>
      </w:r>
      <w:r w:rsidR="002C10AF" w:rsidRPr="00D443CA">
        <w:t xml:space="preserve">, especially with regard to environmentally assisted degradation. </w:t>
      </w:r>
      <w:r w:rsidR="000E4E45" w:rsidRPr="00D443CA">
        <w:t xml:space="preserve">To date, there has been </w:t>
      </w:r>
      <w:r>
        <w:t xml:space="preserve">only </w:t>
      </w:r>
      <w:r w:rsidR="000E4E45" w:rsidRPr="00D443CA">
        <w:t>a limited amount of environmentally assisted degradation in 600TT components and there has been no known environmentally assisted degradation in 690TT components.</w:t>
      </w:r>
    </w:p>
    <w:p w14:paraId="65EEBD53" w14:textId="57D5B849" w:rsidR="00356A83" w:rsidRDefault="002C10AF" w:rsidP="000F0A99">
      <w:pPr>
        <w:pStyle w:val="BodyText3"/>
      </w:pPr>
      <w:r w:rsidRPr="00D443CA">
        <w:t>Cracking has been reported for some Westinghouse plugs manufactured out of Alloy 600</w:t>
      </w:r>
      <w:r w:rsidR="00187A59">
        <w:t>TT</w:t>
      </w:r>
      <w:r w:rsidRPr="00D443CA">
        <w:t xml:space="preserve">. Industry experience with flawed plugs is discussed in NRC </w:t>
      </w:r>
      <w:hyperlink r:id="rId8" w:history="1">
        <w:r w:rsidRPr="00CA6109">
          <w:rPr>
            <w:rStyle w:val="Hyperlink"/>
          </w:rPr>
          <w:t xml:space="preserve">Information Notice </w:t>
        </w:r>
        <w:r w:rsidR="00AE648E" w:rsidRPr="00CA6109">
          <w:rPr>
            <w:rStyle w:val="Hyperlink"/>
          </w:rPr>
          <w:t xml:space="preserve">(IN) </w:t>
        </w:r>
        <w:r w:rsidRPr="00CA6109">
          <w:rPr>
            <w:rStyle w:val="Hyperlink"/>
          </w:rPr>
          <w:t>94-87</w:t>
        </w:r>
      </w:hyperlink>
      <w:r w:rsidR="00AE648E" w:rsidRPr="004E5459">
        <w:t>,</w:t>
      </w:r>
      <w:r w:rsidR="009D4D27" w:rsidRPr="009D4D27">
        <w:t xml:space="preserve"> </w:t>
      </w:r>
      <w:r w:rsidR="00AE648E" w:rsidRPr="004E5459">
        <w:t>“Unanticipated Crack in a Particular Heat of Alloy 600 Used for Westinghouse Mechanical Plugs for Steam Generator Tubes,”</w:t>
      </w:r>
      <w:r w:rsidRPr="00CA6109">
        <w:t xml:space="preserve"> </w:t>
      </w:r>
      <w:r w:rsidRPr="00D443CA">
        <w:t xml:space="preserve">and NRC </w:t>
      </w:r>
      <w:hyperlink r:id="rId9" w:history="1">
        <w:r w:rsidRPr="00187A59">
          <w:rPr>
            <w:rStyle w:val="Hyperlink"/>
          </w:rPr>
          <w:t>Bulletin 89-01</w:t>
        </w:r>
      </w:hyperlink>
      <w:r w:rsidR="00187A59">
        <w:t>,</w:t>
      </w:r>
      <w:r w:rsidR="00AE648E">
        <w:t xml:space="preserve"> “Failure of Westinghouse Steam Generator Tube Mechanical Plugs,”</w:t>
      </w:r>
      <w:r w:rsidR="00187A59">
        <w:t xml:space="preserve"> including two supplements. </w:t>
      </w:r>
      <w:r w:rsidRPr="00D443CA">
        <w:t>Most licensees have replaced the Alloy 600</w:t>
      </w:r>
      <w:r w:rsidR="00187A59">
        <w:t>TT </w:t>
      </w:r>
      <w:r w:rsidRPr="00D443CA">
        <w:t>plugs with Alloy 690</w:t>
      </w:r>
      <w:r w:rsidR="00AE648E">
        <w:t>TT</w:t>
      </w:r>
      <w:r w:rsidRPr="00D443CA">
        <w:t xml:space="preserve"> plugs. It is also possible to have flaws in the welds that are used to install tube sleeves, and some sleeve designs are leak</w:t>
      </w:r>
      <w:r w:rsidR="00E83AFD" w:rsidRPr="00D443CA">
        <w:noBreakHyphen/>
      </w:r>
      <w:r w:rsidRPr="00D443CA">
        <w:t>limiting rather than leak</w:t>
      </w:r>
      <w:r w:rsidR="00E83AFD" w:rsidRPr="00D443CA">
        <w:noBreakHyphen/>
      </w:r>
      <w:r w:rsidRPr="00D443CA">
        <w:t>tight.</w:t>
      </w:r>
    </w:p>
    <w:p w14:paraId="12E1FA0A" w14:textId="4085313C" w:rsidR="00356A83" w:rsidRPr="00D443CA" w:rsidRDefault="00611CE6" w:rsidP="00530C62">
      <w:pPr>
        <w:pStyle w:val="Heading2"/>
        <w:rPr>
          <w:u w:val="single"/>
        </w:rPr>
      </w:pPr>
      <w:r>
        <w:lastRenderedPageBreak/>
        <w:t>0</w:t>
      </w:r>
      <w:r w:rsidR="002239B5">
        <w:t>7</w:t>
      </w:r>
      <w:r w:rsidR="0075202D">
        <w:t>.03</w:t>
      </w:r>
      <w:r w:rsidR="0075202D">
        <w:tab/>
      </w:r>
      <w:r w:rsidR="002C10AF" w:rsidRPr="00D443CA">
        <w:rPr>
          <w:u w:val="single"/>
        </w:rPr>
        <w:t>Leakage Detection Methods</w:t>
      </w:r>
    </w:p>
    <w:p w14:paraId="1A372B8A" w14:textId="23A26E66" w:rsidR="00C649EC" w:rsidRDefault="002C10AF" w:rsidP="000F0A99">
      <w:pPr>
        <w:pStyle w:val="BodyText3"/>
      </w:pPr>
      <w:r w:rsidRPr="00D443CA">
        <w:t xml:space="preserve">Most plants have radiation monitoring systems that monitor condenser off-gas, </w:t>
      </w:r>
      <w:r w:rsidR="00A1102B" w:rsidRPr="00D443CA">
        <w:t>SG</w:t>
      </w:r>
      <w:r w:rsidRPr="00D443CA">
        <w:t xml:space="preserve"> blowdown, and the main steam lines. The condenser off</w:t>
      </w:r>
      <w:r w:rsidR="00967D65" w:rsidRPr="00D443CA">
        <w:noBreakHyphen/>
      </w:r>
      <w:r w:rsidRPr="00D443CA">
        <w:t xml:space="preserve">gas is monitored to identify the presence of radioactive gases removed from steam condensate. The </w:t>
      </w:r>
      <w:r w:rsidR="00A1102B" w:rsidRPr="00D443CA">
        <w:t>SG</w:t>
      </w:r>
      <w:r w:rsidRPr="00D443CA">
        <w:t xml:space="preserve"> blowdown is monitored to identify non-volatile radioactive species in the </w:t>
      </w:r>
      <w:r w:rsidR="00A1102B" w:rsidRPr="00D443CA">
        <w:t>SG</w:t>
      </w:r>
      <w:r w:rsidRPr="00D443CA">
        <w:t xml:space="preserve"> bulk water (excluding </w:t>
      </w:r>
      <w:r w:rsidR="00C7098C" w:rsidRPr="00D443CA">
        <w:t>once</w:t>
      </w:r>
      <w:r w:rsidR="00C7098C" w:rsidRPr="00D443CA">
        <w:noBreakHyphen/>
        <w:t>through SGs</w:t>
      </w:r>
      <w:r w:rsidRPr="00D443CA">
        <w:t xml:space="preserve">). The main steam </w:t>
      </w:r>
      <w:r w:rsidR="00967D65" w:rsidRPr="00D443CA">
        <w:t>lines are</w:t>
      </w:r>
      <w:r w:rsidRPr="00D443CA">
        <w:t xml:space="preserve"> monitored to detect volatile gases, and in some cases </w:t>
      </w:r>
      <w:r w:rsidR="00434FB6" w:rsidRPr="00D443CA">
        <w:t>Nitrogen 16 (</w:t>
      </w:r>
      <w:r w:rsidRPr="00D443CA">
        <w:t>N-16</w:t>
      </w:r>
      <w:r w:rsidR="00434FB6" w:rsidRPr="00D443CA">
        <w:t>)</w:t>
      </w:r>
      <w:r w:rsidRPr="00D443CA">
        <w:t xml:space="preserve">, carried from the </w:t>
      </w:r>
      <w:r w:rsidR="00A1102B" w:rsidRPr="00D443CA">
        <w:t>SG</w:t>
      </w:r>
      <w:r w:rsidR="00967D65" w:rsidRPr="00D443CA">
        <w:t>s via the main steam lines.</w:t>
      </w:r>
    </w:p>
    <w:p w14:paraId="518E10A4" w14:textId="18A50134" w:rsidR="00C649EC" w:rsidRDefault="002C10AF" w:rsidP="000F0A99">
      <w:pPr>
        <w:pStyle w:val="BodyText3"/>
      </w:pPr>
      <w:r w:rsidRPr="00D443CA">
        <w:t>Grab samples are also commonly used, such as</w:t>
      </w:r>
      <w:r w:rsidR="00C2226C">
        <w:t>:</w:t>
      </w:r>
      <w:r w:rsidRPr="00D443CA">
        <w:t xml:space="preserve"> reactor coolant samples </w:t>
      </w:r>
      <w:r w:rsidR="00C2226C">
        <w:t>(</w:t>
      </w:r>
      <w:r w:rsidRPr="00D443CA">
        <w:t>to quantify the source term</w:t>
      </w:r>
      <w:r w:rsidR="00C2226C">
        <w:t>),</w:t>
      </w:r>
      <w:r w:rsidRPr="00D443CA">
        <w:t xml:space="preserve"> </w:t>
      </w:r>
      <w:r w:rsidR="00A1102B" w:rsidRPr="00D443CA">
        <w:t>SG</w:t>
      </w:r>
      <w:r w:rsidRPr="00D443CA">
        <w:t xml:space="preserve"> blowdown </w:t>
      </w:r>
      <w:r w:rsidR="00434FB6" w:rsidRPr="00D443CA">
        <w:t xml:space="preserve">samples </w:t>
      </w:r>
      <w:r w:rsidR="00C2226C">
        <w:t>(</w:t>
      </w:r>
      <w:r w:rsidRPr="00D443CA">
        <w:t>to detect non-volatile radioactive species in liquid</w:t>
      </w:r>
      <w:r w:rsidR="00C2226C">
        <w:t>)</w:t>
      </w:r>
      <w:r w:rsidR="00091DEA" w:rsidRPr="00D443CA">
        <w:t>,</w:t>
      </w:r>
      <w:r w:rsidRPr="00D443CA">
        <w:t xml:space="preserve"> and condenser off</w:t>
      </w:r>
      <w:r w:rsidR="00091DEA" w:rsidRPr="00D443CA">
        <w:noBreakHyphen/>
      </w:r>
      <w:r w:rsidRPr="00D443CA">
        <w:t xml:space="preserve">gas </w:t>
      </w:r>
      <w:r w:rsidR="00434FB6" w:rsidRPr="00D443CA">
        <w:t xml:space="preserve">samples </w:t>
      </w:r>
      <w:r w:rsidR="00C2226C">
        <w:t>(</w:t>
      </w:r>
      <w:r w:rsidRPr="00D443CA">
        <w:t>to detect noble gas and other volatile species removed from steam condensate</w:t>
      </w:r>
      <w:r w:rsidR="00C2226C">
        <w:t>)</w:t>
      </w:r>
      <w:r w:rsidRPr="00D443CA">
        <w:t xml:space="preserve">. </w:t>
      </w:r>
      <w:r w:rsidR="00393DCE" w:rsidRPr="00D443CA">
        <w:t>O</w:t>
      </w:r>
      <w:r w:rsidRPr="00D443CA">
        <w:t xml:space="preserve">ther common grab samples include condensed main steam </w:t>
      </w:r>
      <w:r w:rsidR="00C2226C">
        <w:t>(</w:t>
      </w:r>
      <w:r w:rsidRPr="00D443CA">
        <w:t>to detect noble gas and other volatile species carried over with main steam</w:t>
      </w:r>
      <w:r w:rsidR="00C2226C">
        <w:t>)</w:t>
      </w:r>
      <w:r w:rsidRPr="00D443CA">
        <w:t xml:space="preserve"> and condensate </w:t>
      </w:r>
      <w:r w:rsidR="00C2226C">
        <w:t>(</w:t>
      </w:r>
      <w:r w:rsidRPr="00D443CA">
        <w:t>to detect soluble species such as tritium and iodine</w:t>
      </w:r>
      <w:r w:rsidR="00C2226C">
        <w:t>)</w:t>
      </w:r>
      <w:r w:rsidRPr="00D443CA">
        <w:t xml:space="preserve">. </w:t>
      </w:r>
      <w:r w:rsidR="00393DCE" w:rsidRPr="00D443CA">
        <w:t>In addition</w:t>
      </w:r>
      <w:r w:rsidRPr="00D443CA">
        <w:t>, blowdown filters and ion exchanger columns are used to detect particulates and ion</w:t>
      </w:r>
      <w:r w:rsidR="00B3767C" w:rsidRPr="00D443CA">
        <w:t>ic species from liquid streams.</w:t>
      </w:r>
    </w:p>
    <w:p w14:paraId="1FCCDDA0" w14:textId="219EC3F7" w:rsidR="00356A83" w:rsidRDefault="002C10AF" w:rsidP="000F0A99">
      <w:pPr>
        <w:pStyle w:val="BodyText3"/>
      </w:pPr>
      <w:r w:rsidRPr="00D443CA">
        <w:t xml:space="preserve">Although no single monitor should be expected to fulfill all monitoring roles, some monitoring methods have demonstrated particular value in certain situations. Continuous control room display of key radiation monitor trends (e.g., </w:t>
      </w:r>
      <w:r w:rsidR="00091DEA" w:rsidRPr="00D443CA">
        <w:t xml:space="preserve">SG </w:t>
      </w:r>
      <w:r w:rsidRPr="00D443CA">
        <w:t xml:space="preserve">blowdown, condenser exhaust, N-16 monitor of leak rate and change in leak rate over time) gives operators real-time information that can be used to respond </w:t>
      </w:r>
      <w:r w:rsidR="00091DEA" w:rsidRPr="00D443CA">
        <w:t xml:space="preserve">safely </w:t>
      </w:r>
      <w:r w:rsidRPr="00D443CA">
        <w:t>to the full range of primary</w:t>
      </w:r>
      <w:r w:rsidR="00251059">
        <w:noBreakHyphen/>
      </w:r>
      <w:r w:rsidRPr="00D443CA">
        <w:t>to</w:t>
      </w:r>
      <w:r w:rsidR="00251059">
        <w:noBreakHyphen/>
      </w:r>
      <w:r w:rsidRPr="00D443CA">
        <w:t>secondary leakage.</w:t>
      </w:r>
    </w:p>
    <w:p w14:paraId="115F0DC2" w14:textId="7CA2A859" w:rsidR="00356A83" w:rsidRDefault="002C10AF" w:rsidP="000F0A99">
      <w:pPr>
        <w:pStyle w:val="BodyText3"/>
      </w:pPr>
      <w:r w:rsidRPr="00D443CA">
        <w:t>Use of N-16 monitors installed on or near steam lines has become increasingly common in the industry as a supplemental means of monitoring leakage. These monitors exhibit short time response to changes in leak rate and are very useful to operators, provided their limitations are understood. However, the short half</w:t>
      </w:r>
      <w:r w:rsidR="0021047F" w:rsidRPr="00D443CA">
        <w:noBreakHyphen/>
      </w:r>
      <w:r w:rsidRPr="00D443CA">
        <w:t xml:space="preserve">life for N-16 presents some problems in the ability of the detector to measure leak rate. Changes in power level and characteristics of the leak itself (location and type of leak) will affect the N-16 concentration reaching the detector. Once the reactor trips, N-16 quickly decays and no longer provides a </w:t>
      </w:r>
      <w:r w:rsidR="00797EFD" w:rsidRPr="00D443CA">
        <w:t>radionuclide source</w:t>
      </w:r>
      <w:r w:rsidRPr="00D443CA">
        <w:t xml:space="preserve"> </w:t>
      </w:r>
      <w:r w:rsidR="00797EFD" w:rsidRPr="00D443CA">
        <w:t xml:space="preserve">for </w:t>
      </w:r>
      <w:r w:rsidRPr="00D443CA">
        <w:t>measur</w:t>
      </w:r>
      <w:r w:rsidR="00797EFD" w:rsidRPr="00D443CA">
        <w:t>ing</w:t>
      </w:r>
      <w:r w:rsidRPr="00D443CA">
        <w:t xml:space="preserve"> leakage. Also, due to the high energy of the gamma ray</w:t>
      </w:r>
      <w:r w:rsidR="00967D65" w:rsidRPr="00D443CA">
        <w:t>s</w:t>
      </w:r>
      <w:r w:rsidRPr="00D443CA">
        <w:t xml:space="preserve"> emitted by N</w:t>
      </w:r>
      <w:r w:rsidR="00967D65" w:rsidRPr="00D443CA">
        <w:noBreakHyphen/>
      </w:r>
      <w:r w:rsidRPr="00D443CA">
        <w:t>16</w:t>
      </w:r>
      <w:r w:rsidR="00967D65" w:rsidRPr="00D443CA">
        <w:t xml:space="preserve"> decay</w:t>
      </w:r>
      <w:r w:rsidRPr="00D443CA">
        <w:t xml:space="preserve">, detectors may be affected by nearby steam lines in addition to the one they are mounted to. This can make it difficult to estimate total leakage or apportion leakage among the </w:t>
      </w:r>
      <w:r w:rsidR="002239B5">
        <w:t xml:space="preserve">SGs </w:t>
      </w:r>
      <w:r w:rsidR="0021047F" w:rsidRPr="00D443CA">
        <w:t>based on</w:t>
      </w:r>
      <w:r w:rsidRPr="00D443CA">
        <w:t xml:space="preserve"> N-16 alone.</w:t>
      </w:r>
    </w:p>
    <w:p w14:paraId="069F7BA9" w14:textId="1A172AC7" w:rsidR="00356A83" w:rsidRDefault="002C10AF" w:rsidP="000F0A99">
      <w:pPr>
        <w:pStyle w:val="BodyText3"/>
      </w:pPr>
      <w:r w:rsidRPr="00D443CA">
        <w:t>It is prudent for the monitoring program to include provisions for detection of primary</w:t>
      </w:r>
      <w:r w:rsidR="002239B5">
        <w:noBreakHyphen/>
      </w:r>
      <w:r w:rsidRPr="00D443CA">
        <w:t>to</w:t>
      </w:r>
      <w:r w:rsidR="002239B5">
        <w:noBreakHyphen/>
      </w:r>
      <w:r w:rsidRPr="00D443CA">
        <w:t xml:space="preserve">secondary leakage during low power or plant shutdown conditions. This program should ensure that means are available to detect </w:t>
      </w:r>
      <w:r w:rsidR="00C26FE2" w:rsidRPr="00D443CA">
        <w:t xml:space="preserve">SG </w:t>
      </w:r>
      <w:r w:rsidRPr="00D443CA">
        <w:t xml:space="preserve">tube leakage whenever primary </w:t>
      </w:r>
      <w:r w:rsidR="00C26FE2" w:rsidRPr="00D443CA">
        <w:t xml:space="preserve">system </w:t>
      </w:r>
      <w:r w:rsidRPr="00D443CA">
        <w:t>pressure is greater than secondary system pressure</w:t>
      </w:r>
      <w:r w:rsidR="00C26FE2" w:rsidRPr="00D443CA">
        <w:t xml:space="preserve">, </w:t>
      </w:r>
      <w:r w:rsidRPr="00D443CA">
        <w:t>includ</w:t>
      </w:r>
      <w:r w:rsidR="00C26FE2" w:rsidRPr="00D443CA">
        <w:t>ing</w:t>
      </w:r>
      <w:r w:rsidRPr="00D443CA">
        <w:t xml:space="preserve"> hot shutdown and plant startup, when normal means of detecting leakage might be limited or unavailable. For instance, the radionuclide mix is altered following plant shutdown so condenser off-gas monitor</w:t>
      </w:r>
      <w:r w:rsidR="000C26BA" w:rsidRPr="00D443CA">
        <w:t>s</w:t>
      </w:r>
      <w:r w:rsidRPr="00D443CA">
        <w:t xml:space="preserve"> may be questionable during startup</w:t>
      </w:r>
      <w:r w:rsidR="0021047F" w:rsidRPr="00D443CA">
        <w:t>,</w:t>
      </w:r>
      <w:r w:rsidRPr="00D443CA">
        <w:t xml:space="preserve"> since they are calibrated for a specific radionuclide mix</w:t>
      </w:r>
      <w:r w:rsidR="000C26BA" w:rsidRPr="00D443CA">
        <w:t>,</w:t>
      </w:r>
      <w:r w:rsidRPr="00D443CA">
        <w:t xml:space="preserve"> based on power operation. </w:t>
      </w:r>
      <w:r w:rsidR="002D7263" w:rsidRPr="00D443CA">
        <w:t>In addition</w:t>
      </w:r>
      <w:r w:rsidRPr="00D443CA">
        <w:t>, N-16 monitoring is not considered reliable at low power since lower levels of N-16 are available to trigger detector response during a tube leak.</w:t>
      </w:r>
    </w:p>
    <w:p w14:paraId="2F57AE01" w14:textId="05D0C214" w:rsidR="00356A83" w:rsidRDefault="002C10AF" w:rsidP="000F0A99">
      <w:pPr>
        <w:pStyle w:val="BodyText3"/>
      </w:pPr>
      <w:r w:rsidRPr="00D443CA">
        <w:t>Plants spend a relatively small fraction of time in low power or hot shutdown</w:t>
      </w:r>
      <w:r w:rsidR="00393DCE" w:rsidRPr="00D443CA">
        <w:t xml:space="preserve"> conditions;</w:t>
      </w:r>
      <w:r w:rsidRPr="00D443CA">
        <w:t xml:space="preserve"> </w:t>
      </w:r>
      <w:r w:rsidR="00393DCE" w:rsidRPr="00D443CA">
        <w:t>h</w:t>
      </w:r>
      <w:r w:rsidRPr="00D443CA">
        <w:t>owever, it is prudent to have techniques and procedures available to detect a rapidly developing leak under those</w:t>
      </w:r>
      <w:r w:rsidR="000C26BA" w:rsidRPr="00D443CA">
        <w:t xml:space="preserve"> conditions</w:t>
      </w:r>
      <w:r w:rsidRPr="00D443CA">
        <w:t xml:space="preserve">. </w:t>
      </w:r>
      <w:r w:rsidR="000C26BA" w:rsidRPr="00D443CA">
        <w:t xml:space="preserve">If </w:t>
      </w:r>
      <w:r w:rsidRPr="00D443CA">
        <w:t xml:space="preserve">a tube </w:t>
      </w:r>
      <w:r w:rsidR="000C26BA" w:rsidRPr="00D443CA">
        <w:t xml:space="preserve">leak </w:t>
      </w:r>
      <w:r w:rsidRPr="00D443CA">
        <w:t xml:space="preserve">develops, operators should have </w:t>
      </w:r>
      <w:r w:rsidRPr="00D443CA">
        <w:lastRenderedPageBreak/>
        <w:t xml:space="preserve">reasonable time to respond to the situation before the plant reaches full power operation, when the consequences of a tube </w:t>
      </w:r>
      <w:r w:rsidR="000C26BA" w:rsidRPr="00D443CA">
        <w:t xml:space="preserve">leak </w:t>
      </w:r>
      <w:r w:rsidRPr="00D443CA">
        <w:t>would be magnified.</w:t>
      </w:r>
    </w:p>
    <w:p w14:paraId="51BB2B43" w14:textId="34B22C11" w:rsidR="00356A83" w:rsidRDefault="002C10AF" w:rsidP="000F0A99">
      <w:pPr>
        <w:pStyle w:val="BodyText3"/>
      </w:pPr>
      <w:r w:rsidRPr="00D443CA">
        <w:t xml:space="preserve">The technical specifications include a limiting condition for operation limit with respect to the allowable primary-to-secondary leak rate, beyond which </w:t>
      </w:r>
      <w:r w:rsidR="000C26BA" w:rsidRPr="00D443CA">
        <w:t xml:space="preserve">a </w:t>
      </w:r>
      <w:r w:rsidRPr="00D443CA">
        <w:t>prompt and controll</w:t>
      </w:r>
      <w:r w:rsidR="00CC4F85" w:rsidRPr="00D443CA">
        <w:t>ed shutdown must be initiated.</w:t>
      </w:r>
      <w:r w:rsidR="002239B5">
        <w:t xml:space="preserve"> The limit is unit</w:t>
      </w:r>
      <w:r w:rsidR="002239B5">
        <w:noBreakHyphen/>
        <w:t>specific, but it is no greater than 568 liters per day (150 gallons per day (gpd)</w:t>
      </w:r>
      <w:r w:rsidR="00645895">
        <w:t>)</w:t>
      </w:r>
      <w:r w:rsidR="002239B5">
        <w:t xml:space="preserve"> through any one SG.</w:t>
      </w:r>
    </w:p>
    <w:p w14:paraId="14778D72" w14:textId="3B87B97D" w:rsidR="00356A83" w:rsidRDefault="005D2158" w:rsidP="000F0A99">
      <w:pPr>
        <w:pStyle w:val="BodyText3"/>
      </w:pPr>
      <w:r w:rsidRPr="00D443CA">
        <w:t>G</w:t>
      </w:r>
      <w:r w:rsidR="002C10AF" w:rsidRPr="00D443CA">
        <w:t xml:space="preserve">uidance to the industry is provided by </w:t>
      </w:r>
      <w:r w:rsidR="0086265E" w:rsidRPr="00D443CA">
        <w:t>the Electric Power Research Institute (</w:t>
      </w:r>
      <w:r w:rsidR="002C10AF" w:rsidRPr="00D443CA">
        <w:t>EPRI</w:t>
      </w:r>
      <w:r w:rsidR="0086265E" w:rsidRPr="00D443CA">
        <w:t>)</w:t>
      </w:r>
      <w:r w:rsidR="00807728">
        <w:t xml:space="preserve"> in</w:t>
      </w:r>
      <w:r w:rsidR="002C10AF" w:rsidRPr="00D443CA">
        <w:t xml:space="preserve"> </w:t>
      </w:r>
      <w:r w:rsidR="0071475F" w:rsidRPr="00D443CA">
        <w:t>“</w:t>
      </w:r>
      <w:r w:rsidR="0071475F">
        <w:t xml:space="preserve">Steam Generator Management Program: </w:t>
      </w:r>
      <w:r w:rsidR="0071475F" w:rsidRPr="00D443CA">
        <w:t>PWR Primary</w:t>
      </w:r>
      <w:r w:rsidR="0071475F" w:rsidRPr="00D443CA">
        <w:noBreakHyphen/>
        <w:t>To</w:t>
      </w:r>
      <w:r w:rsidR="0071475F" w:rsidRPr="00D443CA">
        <w:noBreakHyphen/>
        <w:t>Secondary Leak Guidelines</w:t>
      </w:r>
      <w:r w:rsidR="0071475F">
        <w:t xml:space="preserve"> – Revision </w:t>
      </w:r>
      <w:ins w:id="4" w:author="Author">
        <w:r w:rsidR="001D28B0">
          <w:t>5</w:t>
        </w:r>
      </w:ins>
      <w:r w:rsidR="0071475F" w:rsidRPr="00D443CA">
        <w:t xml:space="preserve">” </w:t>
      </w:r>
      <w:r w:rsidR="0071475F" w:rsidRPr="00266AEB">
        <w:t>(</w:t>
      </w:r>
      <w:r w:rsidR="0071475F">
        <w:t xml:space="preserve">ADAMS Accession No. </w:t>
      </w:r>
      <w:r w:rsidR="0071475F" w:rsidRPr="00266AEB">
        <w:t>ML</w:t>
      </w:r>
      <w:ins w:id="5" w:author="Author">
        <w:r w:rsidR="001D28B0">
          <w:t>2</w:t>
        </w:r>
      </w:ins>
      <w:r w:rsidR="0071475F" w:rsidRPr="00266AEB">
        <w:t>1</w:t>
      </w:r>
      <w:ins w:id="6" w:author="Author">
        <w:r w:rsidR="001D28B0">
          <w:t>060</w:t>
        </w:r>
      </w:ins>
      <w:r w:rsidR="0071475F" w:rsidRPr="00266AEB">
        <w:t>A</w:t>
      </w:r>
      <w:ins w:id="7" w:author="Author">
        <w:r w:rsidR="001D28B0">
          <w:t>803</w:t>
        </w:r>
      </w:ins>
      <w:r w:rsidR="0071475F">
        <w:t xml:space="preserve"> – </w:t>
      </w:r>
      <w:r w:rsidR="0071475F" w:rsidRPr="00266AEB">
        <w:t>Proprietary</w:t>
      </w:r>
      <w:r w:rsidR="0071475F" w:rsidRPr="00B03A73">
        <w:t>)</w:t>
      </w:r>
      <w:r w:rsidR="0071475F">
        <w:t xml:space="preserve">. </w:t>
      </w:r>
      <w:r w:rsidR="002C10AF" w:rsidRPr="00D443CA">
        <w:t>Detection capability and measurement uncertainties are discussed in the guidance, as well as the characteristics of certain monitoring methods. This is useful to licensees in determining the adequacy of specific parts of their monitoring system and the effectiveness of the combination of methods used.</w:t>
      </w:r>
    </w:p>
    <w:p w14:paraId="497A1BAA" w14:textId="3D544C2A" w:rsidR="00356A83" w:rsidRPr="00D443CA" w:rsidRDefault="00611CE6" w:rsidP="00530C62">
      <w:pPr>
        <w:pStyle w:val="Heading2"/>
      </w:pPr>
      <w:r>
        <w:t>0</w:t>
      </w:r>
      <w:r w:rsidR="002239B5">
        <w:t>7</w:t>
      </w:r>
      <w:r w:rsidR="0075202D">
        <w:t>.04</w:t>
      </w:r>
      <w:r w:rsidR="0075202D">
        <w:tab/>
      </w:r>
      <w:r w:rsidR="002C10AF" w:rsidRPr="00D443CA">
        <w:rPr>
          <w:u w:val="single"/>
        </w:rPr>
        <w:t>Guidance from Industry SG Initiative</w:t>
      </w:r>
    </w:p>
    <w:p w14:paraId="6C842D02" w14:textId="6452C111" w:rsidR="00356A83" w:rsidRDefault="002C10AF" w:rsidP="000F0A99">
      <w:pPr>
        <w:pStyle w:val="BodyText3"/>
      </w:pPr>
      <w:r w:rsidRPr="00D443CA">
        <w:t xml:space="preserve">The industry currently relies on industry-developed guidelines to evaluate the significance of primary-to-secondary </w:t>
      </w:r>
      <w:r w:rsidR="00A1102B" w:rsidRPr="00D443CA">
        <w:t>SG</w:t>
      </w:r>
      <w:r w:rsidRPr="00D443CA">
        <w:t xml:space="preserve"> tube leakage. In the fall of 1997</w:t>
      </w:r>
      <w:r w:rsidR="00393DCE" w:rsidRPr="00D443CA">
        <w:t>,</w:t>
      </w:r>
      <w:r w:rsidRPr="00D443CA">
        <w:t xml:space="preserve"> the </w:t>
      </w:r>
      <w:r w:rsidR="00833BFF" w:rsidRPr="00D443CA">
        <w:t xml:space="preserve">Nuclear Energy Institute’s (NEI) </w:t>
      </w:r>
      <w:r w:rsidRPr="00D443CA">
        <w:t>Nuclear Strategic Issues Advisory Committee, a committee consisting of the chief nuclear officers from the nuclear utilities, voted to adopt NEI</w:t>
      </w:r>
      <w:r w:rsidR="00286569">
        <w:t> </w:t>
      </w:r>
      <w:r w:rsidRPr="00D443CA">
        <w:t>97</w:t>
      </w:r>
      <w:r w:rsidR="00286569">
        <w:noBreakHyphen/>
      </w:r>
      <w:r w:rsidRPr="00D443CA">
        <w:t>06, “Steam Generator Program Guidelines.</w:t>
      </w:r>
      <w:r w:rsidR="00833BFF" w:rsidRPr="00D443CA">
        <w:t>”</w:t>
      </w:r>
      <w:r w:rsidRPr="00D443CA">
        <w:t xml:space="preserve"> </w:t>
      </w:r>
      <w:r w:rsidR="002239B5">
        <w:t>(Revision 3 – ML111310708).</w:t>
      </w:r>
      <w:r w:rsidR="002239B5" w:rsidRPr="00D443CA">
        <w:t xml:space="preserve"> </w:t>
      </w:r>
      <w:r w:rsidRPr="00D443CA">
        <w:t xml:space="preserve">This commitment is in the form of an industry initiative and is an internal commitment between NEI members to take the agreed upon position. The industry informed the NRC by </w:t>
      </w:r>
      <w:r w:rsidR="005D2158" w:rsidRPr="00D443CA">
        <w:t xml:space="preserve">NEI </w:t>
      </w:r>
      <w:r w:rsidRPr="00D443CA">
        <w:t>letter dated December 16, 1997</w:t>
      </w:r>
      <w:r w:rsidR="002239B5">
        <w:t>,</w:t>
      </w:r>
      <w:r w:rsidRPr="00D443CA">
        <w:t xml:space="preserve"> of their commitment to implement the industry </w:t>
      </w:r>
      <w:r w:rsidR="00A1102B" w:rsidRPr="00D443CA">
        <w:t>SG</w:t>
      </w:r>
      <w:r w:rsidRPr="00D443CA">
        <w:t xml:space="preserve"> initiative described in NEI 97-06. Each licensee committed to evaluate its existing SG program and where necessary, revise and strengthen program attributes to meet </w:t>
      </w:r>
      <w:r w:rsidR="00833BFF" w:rsidRPr="00D443CA">
        <w:t xml:space="preserve">the intent of the guidance provided in </w:t>
      </w:r>
      <w:r w:rsidRPr="00D443CA">
        <w:t>NEI 97-06</w:t>
      </w:r>
      <w:r w:rsidR="00833BFF" w:rsidRPr="00D443CA">
        <w:t>,</w:t>
      </w:r>
      <w:r w:rsidRPr="00D443CA">
        <w:t xml:space="preserve"> by no later than the first refueling outage s</w:t>
      </w:r>
      <w:r w:rsidR="00833BFF" w:rsidRPr="00D443CA">
        <w:t>tarting after January 1, 1999.</w:t>
      </w:r>
    </w:p>
    <w:p w14:paraId="25BFA748" w14:textId="17469DDE" w:rsidR="00356A83" w:rsidRDefault="002C10AF" w:rsidP="000F0A99">
      <w:pPr>
        <w:pStyle w:val="BodyText3"/>
      </w:pPr>
      <w:r w:rsidRPr="00D443CA">
        <w:t xml:space="preserve">In accordance with NEI 97-06, the SG management programs </w:t>
      </w:r>
      <w:r w:rsidR="00127ADB" w:rsidRPr="00D443CA">
        <w:t>must address</w:t>
      </w:r>
      <w:r w:rsidRPr="00D443CA">
        <w:t xml:space="preserve"> primary</w:t>
      </w:r>
      <w:r w:rsidR="008523C1" w:rsidRPr="00D443CA">
        <w:noBreakHyphen/>
      </w:r>
      <w:r w:rsidRPr="00D443CA">
        <w:t>to</w:t>
      </w:r>
      <w:r w:rsidR="008523C1" w:rsidRPr="00D443CA">
        <w:noBreakHyphen/>
      </w:r>
      <w:r w:rsidRPr="00D443CA">
        <w:t>secondary leak</w:t>
      </w:r>
      <w:r w:rsidR="00127ADB" w:rsidRPr="00D443CA">
        <w:t xml:space="preserve"> monitoring</w:t>
      </w:r>
      <w:r w:rsidRPr="00D443CA">
        <w:t xml:space="preserve">. </w:t>
      </w:r>
      <w:r w:rsidR="00C2226C">
        <w:t xml:space="preserve">Since adopting NEI 97-06, the industry has used the </w:t>
      </w:r>
      <w:r w:rsidRPr="00D443CA">
        <w:t>EPRI</w:t>
      </w:r>
      <w:r w:rsidR="0086265E" w:rsidRPr="00D443CA">
        <w:t xml:space="preserve"> </w:t>
      </w:r>
      <w:r w:rsidR="0071475F" w:rsidRPr="00D443CA">
        <w:t>“</w:t>
      </w:r>
      <w:r w:rsidR="0071475F">
        <w:t xml:space="preserve">Steam Generator Management Program: </w:t>
      </w:r>
      <w:r w:rsidR="0071475F" w:rsidRPr="00D443CA">
        <w:t>PWR Primary</w:t>
      </w:r>
      <w:r w:rsidR="0071475F" w:rsidRPr="00D443CA">
        <w:noBreakHyphen/>
        <w:t>To</w:t>
      </w:r>
      <w:r w:rsidR="0071475F" w:rsidRPr="00D443CA">
        <w:noBreakHyphen/>
        <w:t>Secondary Leak Guidelines”</w:t>
      </w:r>
      <w:r w:rsidR="00C2226C">
        <w:t xml:space="preserve"> to </w:t>
      </w:r>
      <w:r w:rsidRPr="00D443CA">
        <w:t xml:space="preserve">assist in developing plant-specific procedures to manage small amounts of leakage within the context of their SG management program. The guidelines address management considerations, monitoring methods and equipment, leak rate calculations, operational </w:t>
      </w:r>
      <w:proofErr w:type="gramStart"/>
      <w:r w:rsidRPr="00D443CA">
        <w:t>response</w:t>
      </w:r>
      <w:proofErr w:type="gramEnd"/>
      <w:r w:rsidRPr="00D443CA">
        <w:t xml:space="preserve"> and data evaluation. The guidelines were developed </w:t>
      </w:r>
      <w:r w:rsidR="00393DCE" w:rsidRPr="00D443CA">
        <w:t xml:space="preserve">in a manner </w:t>
      </w:r>
      <w:r w:rsidRPr="00D443CA">
        <w:t xml:space="preserve">consistent with industry’s observed </w:t>
      </w:r>
      <w:r w:rsidR="00CF0847" w:rsidRPr="00D443CA">
        <w:t xml:space="preserve">leakage </w:t>
      </w:r>
      <w:r w:rsidRPr="00D443CA">
        <w:t xml:space="preserve">experience and are intended to </w:t>
      </w:r>
      <w:r w:rsidR="005D2158" w:rsidRPr="00D443CA">
        <w:t xml:space="preserve">reduce the probability </w:t>
      </w:r>
      <w:r w:rsidR="00E41C98" w:rsidRPr="00D443CA">
        <w:t>of</w:t>
      </w:r>
      <w:r w:rsidR="005D2158" w:rsidRPr="00D443CA">
        <w:t xml:space="preserve"> </w:t>
      </w:r>
      <w:r w:rsidRPr="00D443CA">
        <w:t>tube rupture</w:t>
      </w:r>
      <w:r w:rsidR="00E41C98" w:rsidRPr="00D443CA">
        <w:t>s</w:t>
      </w:r>
      <w:r w:rsidRPr="00D443CA">
        <w:t xml:space="preserve"> under normal and faulted conditions.</w:t>
      </w:r>
    </w:p>
    <w:p w14:paraId="10B92DA8" w14:textId="3106A8C7" w:rsidR="006D47D8" w:rsidRDefault="00C2226C" w:rsidP="000F0A99">
      <w:pPr>
        <w:pStyle w:val="BodyText3"/>
      </w:pPr>
      <w:r>
        <w:t xml:space="preserve">The current version of the EPRI </w:t>
      </w:r>
      <w:r w:rsidR="00833BFF" w:rsidRPr="00D443CA">
        <w:t>“</w:t>
      </w:r>
      <w:r w:rsidR="002239B5">
        <w:t xml:space="preserve">Steam Generator Management Program: </w:t>
      </w:r>
      <w:r w:rsidR="009818F2" w:rsidRPr="00D443CA">
        <w:t>PWR Primary</w:t>
      </w:r>
      <w:r w:rsidR="009818F2" w:rsidRPr="00D443CA">
        <w:noBreakHyphen/>
        <w:t>To</w:t>
      </w:r>
      <w:r w:rsidR="009818F2" w:rsidRPr="00D443CA">
        <w:noBreakHyphen/>
        <w:t>Secondary Leak Guidelines</w:t>
      </w:r>
      <w:r w:rsidR="00807728">
        <w:t xml:space="preserve"> – Revision </w:t>
      </w:r>
      <w:ins w:id="8" w:author="Author">
        <w:r w:rsidR="00EF0D39">
          <w:t>5</w:t>
        </w:r>
      </w:ins>
      <w:r w:rsidR="00833BFF" w:rsidRPr="00D443CA">
        <w:t>”</w:t>
      </w:r>
      <w:r w:rsidR="00C03A01" w:rsidRPr="00D443CA">
        <w:t xml:space="preserve"> was </w:t>
      </w:r>
      <w:r w:rsidR="00874CCE" w:rsidRPr="00D443CA">
        <w:t xml:space="preserve">implemented in </w:t>
      </w:r>
      <w:ins w:id="9" w:author="Author">
        <w:r w:rsidR="00DE0E38">
          <w:t>December</w:t>
        </w:r>
      </w:ins>
      <w:r w:rsidR="00286569">
        <w:t> </w:t>
      </w:r>
      <w:ins w:id="10" w:author="Author">
        <w:r w:rsidR="00DE0E38">
          <w:t>2021</w:t>
        </w:r>
      </w:ins>
      <w:r w:rsidR="002C10AF" w:rsidRPr="00D443CA">
        <w:t xml:space="preserve">. The guidelines direct the licensee to implement a monitoring program that accounts for plant design, </w:t>
      </w:r>
      <w:r w:rsidR="00A1102B" w:rsidRPr="00D443CA">
        <w:t>SG</w:t>
      </w:r>
      <w:r w:rsidR="002C10AF" w:rsidRPr="00D443CA">
        <w:t xml:space="preserve"> tube degradation, and previous leakage experience. In addition, the</w:t>
      </w:r>
      <w:r w:rsidR="00833BFF" w:rsidRPr="00D443CA">
        <w:t>se</w:t>
      </w:r>
      <w:r w:rsidR="002C10AF" w:rsidRPr="00D443CA">
        <w:t xml:space="preserve"> guidelines recommend action levels defined by limits on the leak rate and the rate of change of the leak rate. The action levels provide a framework that licensees can use to formulate preplanned operator actions based on specified leakage indications. The objective for the normal operating leak rate limit or rate of change limit is to establish a reasonable likelihood that the plant is shut down before the tube could </w:t>
      </w:r>
      <w:r w:rsidR="002239B5">
        <w:t>burst</w:t>
      </w:r>
      <w:r w:rsidR="002C10AF" w:rsidRPr="00D443CA">
        <w:t xml:space="preserve"> under either normal or faulted conditions. The operating leakage experience</w:t>
      </w:r>
      <w:r w:rsidR="006D47D8" w:rsidRPr="00D443CA">
        <w:t xml:space="preserve">, </w:t>
      </w:r>
      <w:r w:rsidR="002C10AF" w:rsidRPr="00D443CA">
        <w:lastRenderedPageBreak/>
        <w:t xml:space="preserve">together with the analytically based burst pressure versus normal operating leak rate </w:t>
      </w:r>
      <w:r w:rsidR="006D47D8" w:rsidRPr="00D443CA">
        <w:t>trends</w:t>
      </w:r>
      <w:r>
        <w:t>,</w:t>
      </w:r>
      <w:r w:rsidR="002C10AF" w:rsidRPr="00D443CA">
        <w:t xml:space="preserve"> provide the bases for a recommended leakage limit.</w:t>
      </w:r>
    </w:p>
    <w:p w14:paraId="615B76CA" w14:textId="5C5F1554" w:rsidR="00356A83" w:rsidRPr="00D443CA" w:rsidRDefault="00611CE6" w:rsidP="00530C62">
      <w:pPr>
        <w:pStyle w:val="Heading2"/>
      </w:pPr>
      <w:r>
        <w:t>0</w:t>
      </w:r>
      <w:r w:rsidR="002239B5">
        <w:t>7</w:t>
      </w:r>
      <w:r w:rsidR="0075202D">
        <w:t>.05</w:t>
      </w:r>
      <w:r w:rsidR="0075202D">
        <w:tab/>
      </w:r>
      <w:r w:rsidR="002C10AF" w:rsidRPr="00D443CA">
        <w:rPr>
          <w:u w:val="single"/>
        </w:rPr>
        <w:t>Assessing the Significance of the Leakage</w:t>
      </w:r>
    </w:p>
    <w:p w14:paraId="0991476E" w14:textId="0EE02B00" w:rsidR="002239B5" w:rsidRDefault="00955915" w:rsidP="000F0A99">
      <w:pPr>
        <w:pStyle w:val="BodyText3"/>
      </w:pPr>
      <w:r w:rsidRPr="00D443CA">
        <w:t xml:space="preserve">The EPRI </w:t>
      </w:r>
      <w:r w:rsidR="0071475F" w:rsidRPr="00D443CA">
        <w:t>“</w:t>
      </w:r>
      <w:r w:rsidR="0071475F">
        <w:t xml:space="preserve">Steam Generator Management Program: </w:t>
      </w:r>
      <w:r w:rsidR="0071475F" w:rsidRPr="00D443CA">
        <w:t>PWR Primary</w:t>
      </w:r>
      <w:r w:rsidR="0071475F" w:rsidRPr="00D443CA">
        <w:noBreakHyphen/>
        <w:t>To</w:t>
      </w:r>
      <w:r w:rsidR="0071475F" w:rsidRPr="00D443CA">
        <w:noBreakHyphen/>
        <w:t>Secondary Leak Guidelines</w:t>
      </w:r>
      <w:r w:rsidR="0071475F">
        <w:t xml:space="preserve"> – Revision </w:t>
      </w:r>
      <w:ins w:id="11" w:author="Author">
        <w:r w:rsidR="00DE0E38">
          <w:t>5</w:t>
        </w:r>
      </w:ins>
      <w:r w:rsidR="0071475F" w:rsidRPr="00D443CA">
        <w:t xml:space="preserve">” </w:t>
      </w:r>
      <w:r w:rsidR="00894378" w:rsidRPr="00D443CA">
        <w:t>use</w:t>
      </w:r>
      <w:r w:rsidR="00C615ED">
        <w:t xml:space="preserve"> various</w:t>
      </w:r>
      <w:r w:rsidR="00894378" w:rsidRPr="00D443CA">
        <w:t xml:space="preserve"> </w:t>
      </w:r>
      <w:r w:rsidR="00C615ED">
        <w:t>o</w:t>
      </w:r>
      <w:r w:rsidRPr="00C615ED">
        <w:t xml:space="preserve">perating </w:t>
      </w:r>
      <w:r w:rsidR="00C615ED">
        <w:t>c</w:t>
      </w:r>
      <w:r w:rsidR="00894378" w:rsidRPr="00C615ED">
        <w:t>onditions</w:t>
      </w:r>
      <w:r w:rsidRPr="00C615ED">
        <w:t xml:space="preserve">, </w:t>
      </w:r>
      <w:r w:rsidR="00C615ED">
        <w:t>l</w:t>
      </w:r>
      <w:r w:rsidRPr="00C615ED">
        <w:t xml:space="preserve">eakage-assessment </w:t>
      </w:r>
      <w:r w:rsidR="00C615ED">
        <w:t>m</w:t>
      </w:r>
      <w:r w:rsidRPr="00C615ED">
        <w:t xml:space="preserve">ethodologies, </w:t>
      </w:r>
      <w:r w:rsidR="00C615ED">
        <w:t>r</w:t>
      </w:r>
      <w:r w:rsidRPr="00C615ED">
        <w:t>adiation</w:t>
      </w:r>
      <w:r w:rsidRPr="00C615ED">
        <w:noBreakHyphen/>
        <w:t xml:space="preserve">monitoring </w:t>
      </w:r>
      <w:r w:rsidR="00C615ED">
        <w:t>c</w:t>
      </w:r>
      <w:r w:rsidRPr="00C615ED">
        <w:t xml:space="preserve">onditions, </w:t>
      </w:r>
      <w:r w:rsidR="00C615ED">
        <w:t>and l</w:t>
      </w:r>
      <w:r w:rsidR="00894378" w:rsidRPr="00C615ED">
        <w:t>eakage</w:t>
      </w:r>
      <w:r w:rsidR="00894378" w:rsidRPr="00C615ED">
        <w:noBreakHyphen/>
        <w:t xml:space="preserve">monitoring </w:t>
      </w:r>
      <w:r w:rsidR="00C615ED">
        <w:t>c</w:t>
      </w:r>
      <w:r w:rsidR="00894378" w:rsidRPr="00C615ED">
        <w:t>onditions</w:t>
      </w:r>
      <w:r w:rsidR="00894378" w:rsidRPr="0086644F">
        <w:rPr>
          <w:bCs/>
        </w:rPr>
        <w:t>,</w:t>
      </w:r>
      <w:r w:rsidR="00894378" w:rsidRPr="00C615ED">
        <w:t xml:space="preserve"> </w:t>
      </w:r>
      <w:r w:rsidR="00C615ED">
        <w:t xml:space="preserve">to assess </w:t>
      </w:r>
      <w:r w:rsidR="00894378" w:rsidRPr="00C615ED">
        <w:t>the significance of SG primary</w:t>
      </w:r>
      <w:r w:rsidR="00894378" w:rsidRPr="00C615ED">
        <w:noBreakHyphen/>
        <w:t>to</w:t>
      </w:r>
      <w:r w:rsidR="00894378" w:rsidRPr="00C615ED">
        <w:noBreakHyphen/>
        <w:t>secondary leakage and direct appropriate actions.</w:t>
      </w:r>
      <w:r w:rsidR="00C615ED">
        <w:t xml:space="preserve"> </w:t>
      </w:r>
      <w:r w:rsidR="00997D9E">
        <w:t xml:space="preserve">Specific conditions and actions are listed in </w:t>
      </w:r>
      <w:r w:rsidR="001D71A3">
        <w:t>s</w:t>
      </w:r>
      <w:r w:rsidR="00997D9E">
        <w:t>ection 3 of these guidelines, some of which are listed below.</w:t>
      </w:r>
    </w:p>
    <w:p w14:paraId="6B9D1959" w14:textId="77777777" w:rsidR="002239B5" w:rsidRPr="002239B5" w:rsidRDefault="002239B5" w:rsidP="000F0A99">
      <w:pPr>
        <w:pStyle w:val="BodyText3"/>
      </w:pPr>
      <w:r w:rsidRPr="002239B5">
        <w:t>Section 3.2.1 lists four operating conditions for which station-based actions are required, based on SG primary</w:t>
      </w:r>
      <w:r w:rsidRPr="002239B5">
        <w:noBreakHyphen/>
        <w:t>to</w:t>
      </w:r>
      <w:r w:rsidRPr="002239B5">
        <w:noBreakHyphen/>
        <w:t>secondary leakage:</w:t>
      </w:r>
    </w:p>
    <w:p w14:paraId="04E26ACA" w14:textId="77777777" w:rsidR="002239B5" w:rsidRPr="002239B5" w:rsidRDefault="002239B5" w:rsidP="00BB155E">
      <w:pPr>
        <w:pStyle w:val="ListBullet3"/>
      </w:pPr>
      <w:r w:rsidRPr="002239B5">
        <w:t xml:space="preserve">Modes 3 and 4: The period of operation during plant </w:t>
      </w:r>
      <w:proofErr w:type="spellStart"/>
      <w:r w:rsidRPr="002239B5">
        <w:t>heatup</w:t>
      </w:r>
      <w:proofErr w:type="spellEnd"/>
      <w:r w:rsidRPr="002239B5">
        <w:t xml:space="preserve"> or cooldown</w:t>
      </w:r>
    </w:p>
    <w:p w14:paraId="7D2779CE" w14:textId="48DE4B6F" w:rsidR="002239B5" w:rsidRPr="002239B5" w:rsidRDefault="002239B5" w:rsidP="00B37B27">
      <w:pPr>
        <w:pStyle w:val="ListBullet3"/>
      </w:pPr>
      <w:r w:rsidRPr="002239B5">
        <w:t>Mode 1 and 2 Non-Steady State: The period of operation during reactor startup, shutdown, or low power operations outside the site-specific definition of steady-state operation</w:t>
      </w:r>
    </w:p>
    <w:p w14:paraId="6E78DD67" w14:textId="1300B027" w:rsidR="002239B5" w:rsidRPr="002239B5" w:rsidRDefault="002239B5" w:rsidP="00B37B27">
      <w:pPr>
        <w:pStyle w:val="ListBullet3"/>
      </w:pPr>
      <w:r w:rsidRPr="002239B5">
        <w:t>Steady State Power Operations: The Mode 1, steady</w:t>
      </w:r>
      <w:r w:rsidRPr="002239B5">
        <w:noBreakHyphen/>
        <w:t>state plant condition, as defined in site-specific documents</w:t>
      </w:r>
    </w:p>
    <w:p w14:paraId="2DD2A524" w14:textId="43D1B8F7" w:rsidR="002239B5" w:rsidRPr="002239B5" w:rsidRDefault="002239B5" w:rsidP="00B37B27">
      <w:pPr>
        <w:pStyle w:val="ListBullet3"/>
      </w:pPr>
      <w:r w:rsidRPr="002239B5">
        <w:t>Power Transients: The period of operation with power transients outside the site</w:t>
      </w:r>
      <w:r w:rsidR="00286569">
        <w:noBreakHyphen/>
      </w:r>
      <w:r w:rsidRPr="002239B5">
        <w:t>specific definition of steady</w:t>
      </w:r>
      <w:r w:rsidRPr="002239B5">
        <w:noBreakHyphen/>
        <w:t>state operation that is not associated with startup</w:t>
      </w:r>
    </w:p>
    <w:p w14:paraId="2A6526D5" w14:textId="77777777" w:rsidR="00B37B27" w:rsidRDefault="002239B5" w:rsidP="000F0A99">
      <w:pPr>
        <w:pStyle w:val="BodyText3"/>
      </w:pPr>
      <w:r w:rsidRPr="002239B5">
        <w:t>The specific operating modes listed above are defined by plant technical specifications or other regulatory guidance.</w:t>
      </w:r>
    </w:p>
    <w:p w14:paraId="05161F23" w14:textId="6D93D177" w:rsidR="002239B5" w:rsidRPr="002239B5" w:rsidRDefault="002239B5" w:rsidP="000F0A99">
      <w:pPr>
        <w:pStyle w:val="BodyText3"/>
      </w:pPr>
      <w:r w:rsidRPr="002239B5">
        <w:t>Section 3.2.2 lists two radiation</w:t>
      </w:r>
      <w:ins w:id="12" w:author="Author">
        <w:r w:rsidR="00827518">
          <w:t xml:space="preserve"> </w:t>
        </w:r>
      </w:ins>
      <w:r w:rsidRPr="002239B5">
        <w:t>monitoring conditions:</w:t>
      </w:r>
    </w:p>
    <w:p w14:paraId="0F5903E1" w14:textId="1C727EF1" w:rsidR="002239B5" w:rsidRPr="002239B5" w:rsidRDefault="002239B5" w:rsidP="009A7865">
      <w:pPr>
        <w:pStyle w:val="ListBullet3"/>
      </w:pPr>
      <w:r w:rsidRPr="002239B5">
        <w:t>Continuous Radiation Monitor:</w:t>
      </w:r>
      <w:r w:rsidR="00204A64">
        <w:t xml:space="preserve"> </w:t>
      </w:r>
      <w:r w:rsidRPr="002239B5">
        <w:t>This condition is when there are one or more radiation monitors available, which meet the following requirements:</w:t>
      </w:r>
    </w:p>
    <w:p w14:paraId="64F695C5" w14:textId="77777777" w:rsidR="002239B5" w:rsidRPr="002239B5" w:rsidRDefault="002239B5" w:rsidP="009A7865">
      <w:pPr>
        <w:pStyle w:val="ListBullet4"/>
      </w:pPr>
      <w:r w:rsidRPr="002239B5">
        <w:t xml:space="preserve">Continuous operation with an alarm function available in the Control Room, </w:t>
      </w:r>
      <w:r w:rsidRPr="002239B5">
        <w:rPr>
          <w:u w:val="single"/>
        </w:rPr>
        <w:t>AND</w:t>
      </w:r>
    </w:p>
    <w:p w14:paraId="62DC87E5" w14:textId="77777777" w:rsidR="002239B5" w:rsidRPr="002239B5" w:rsidRDefault="002239B5" w:rsidP="009A7865">
      <w:pPr>
        <w:pStyle w:val="ListBullet4"/>
      </w:pPr>
      <w:r w:rsidRPr="002239B5">
        <w:t xml:space="preserve">The monitor is capable of detecting leakage of 30 gpd and higher, </w:t>
      </w:r>
      <w:r w:rsidRPr="002239B5">
        <w:rPr>
          <w:u w:val="single"/>
        </w:rPr>
        <w:t>AND</w:t>
      </w:r>
    </w:p>
    <w:p w14:paraId="41565A85" w14:textId="77777777" w:rsidR="002239B5" w:rsidRPr="002239B5" w:rsidRDefault="002239B5" w:rsidP="009A7865">
      <w:pPr>
        <w:pStyle w:val="ListBullet4"/>
      </w:pPr>
      <w:r w:rsidRPr="002239B5">
        <w:t>The monitor output is correlated to gpd for continuous monitoring.</w:t>
      </w:r>
    </w:p>
    <w:p w14:paraId="085451E9" w14:textId="2BCBF8DA" w:rsidR="002239B5" w:rsidRPr="002239B5" w:rsidRDefault="002239B5" w:rsidP="00AA2C2D">
      <w:pPr>
        <w:pStyle w:val="ListBullet3"/>
      </w:pPr>
      <w:r w:rsidRPr="002239B5">
        <w:t>No Available Continuous Radiation Monitor: This condition is when there are no continuous radiation monitors</w:t>
      </w:r>
    </w:p>
    <w:p w14:paraId="486D57EE" w14:textId="4CEAC201" w:rsidR="002239B5" w:rsidRPr="002239B5" w:rsidRDefault="002239B5" w:rsidP="000F0A99">
      <w:pPr>
        <w:pStyle w:val="BodyText3"/>
      </w:pPr>
      <w:r w:rsidRPr="002239B5">
        <w:t>Section 3.2.3 lists two leakage</w:t>
      </w:r>
      <w:r w:rsidR="00997D9E">
        <w:t>-</w:t>
      </w:r>
      <w:r w:rsidRPr="002239B5">
        <w:t>monitoring conditions and three action levels, for plant actions based on observed primary-to-secondary leakage:</w:t>
      </w:r>
    </w:p>
    <w:p w14:paraId="2FC65A40" w14:textId="6F7CB4EC" w:rsidR="002239B5" w:rsidRPr="002239B5" w:rsidRDefault="002239B5" w:rsidP="00AA2C2D">
      <w:pPr>
        <w:pStyle w:val="ListBullet3"/>
      </w:pPr>
      <w:r w:rsidRPr="002239B5">
        <w:t>Normal Monitoring: The condition in which detected leakage is less than 5 gpd</w:t>
      </w:r>
    </w:p>
    <w:p w14:paraId="5C5AA6FF" w14:textId="60A377DB" w:rsidR="002239B5" w:rsidRPr="002239B5" w:rsidRDefault="002239B5" w:rsidP="00AA2C2D">
      <w:pPr>
        <w:pStyle w:val="ListBullet3"/>
      </w:pPr>
      <w:r w:rsidRPr="002239B5">
        <w:t>Increased Monitoring: The condition in which leakage has been detected but is not in a range that can be accurately monitored by most online radiation monitors, does not necessarily indicate imminent risk to steam generator tube integrity, but warrants additional attention</w:t>
      </w:r>
    </w:p>
    <w:p w14:paraId="5DB75E1B" w14:textId="7A39EC9D" w:rsidR="002239B5" w:rsidRPr="002239B5" w:rsidRDefault="002239B5" w:rsidP="00AA2C2D">
      <w:pPr>
        <w:pStyle w:val="ListBullet3"/>
      </w:pPr>
      <w:r w:rsidRPr="002239B5">
        <w:lastRenderedPageBreak/>
        <w:t>Action Level 1: The plant condition in which leakage has increased to a condition that requires frequent monitoring by the radiation monitoring system with periodic benchmarking by laboratory analyses</w:t>
      </w:r>
    </w:p>
    <w:p w14:paraId="0E7F791C" w14:textId="4C528783" w:rsidR="002239B5" w:rsidRPr="002239B5" w:rsidRDefault="002239B5" w:rsidP="00AA2C2D">
      <w:pPr>
        <w:pStyle w:val="ListBullet3"/>
      </w:pPr>
      <w:r w:rsidRPr="002239B5">
        <w:t xml:space="preserve">Action Level 2: The plant condition in which leakage has increased to a condition indicating that the underlying flaw has grown to an undesirably large </w:t>
      </w:r>
      <w:proofErr w:type="gramStart"/>
      <w:r w:rsidRPr="002239B5">
        <w:t>size</w:t>
      </w:r>
      <w:proofErr w:type="gramEnd"/>
      <w:r w:rsidRPr="002239B5">
        <w:t xml:space="preserve"> and it is mandatory that the unit be shut down in a planned manner</w:t>
      </w:r>
    </w:p>
    <w:p w14:paraId="3B0A7D70" w14:textId="15258289" w:rsidR="002239B5" w:rsidRPr="002239B5" w:rsidRDefault="002239B5" w:rsidP="00AA2C2D">
      <w:pPr>
        <w:pStyle w:val="ListBullet3"/>
      </w:pPr>
      <w:r w:rsidRPr="002239B5">
        <w:t xml:space="preserve">Action Level 3: The plant condition, which indicates that the leakage is increasing </w:t>
      </w:r>
      <w:proofErr w:type="gramStart"/>
      <w:r w:rsidRPr="002239B5">
        <w:t>rapidly</w:t>
      </w:r>
      <w:proofErr w:type="gramEnd"/>
      <w:r w:rsidRPr="002239B5">
        <w:t xml:space="preserve"> and it is mandatory that the unit be promptly shut down to protect the unit from tube rupture</w:t>
      </w:r>
    </w:p>
    <w:p w14:paraId="1C7B0AA1" w14:textId="2F59403A" w:rsidR="002239B5" w:rsidRPr="002239B5" w:rsidRDefault="002239B5" w:rsidP="000F0A99">
      <w:pPr>
        <w:pStyle w:val="BodyText3"/>
      </w:pPr>
      <w:r w:rsidRPr="002239B5">
        <w:t>Section 3.3 lists two leakage-assessment methodologies that can be used to respond to primary</w:t>
      </w:r>
      <w:r w:rsidR="00204A64">
        <w:noBreakHyphen/>
      </w:r>
      <w:r w:rsidRPr="002239B5">
        <w:t>to</w:t>
      </w:r>
      <w:r w:rsidR="00204A64">
        <w:noBreakHyphen/>
      </w:r>
      <w:r w:rsidRPr="002239B5">
        <w:t>secondary leakage during power operation:</w:t>
      </w:r>
    </w:p>
    <w:p w14:paraId="1B5F4E2F" w14:textId="5B0D825B" w:rsidR="002239B5" w:rsidRPr="002239B5" w:rsidRDefault="002239B5" w:rsidP="00AA2C2D">
      <w:pPr>
        <w:pStyle w:val="ListBullet3"/>
      </w:pPr>
      <w:r w:rsidRPr="002239B5">
        <w:t>Constant Leakage: Under the constant leakage methodology, site</w:t>
      </w:r>
      <w:ins w:id="13" w:author="Author">
        <w:r w:rsidR="0026723B">
          <w:noBreakHyphen/>
        </w:r>
      </w:ins>
      <w:r w:rsidRPr="002239B5">
        <w:t>specific procedures and expectations are developed, which ensure Action Levels are implemented based only on leakage rate</w:t>
      </w:r>
    </w:p>
    <w:p w14:paraId="6F41F07B" w14:textId="304ECCEE" w:rsidR="002239B5" w:rsidRPr="002239B5" w:rsidRDefault="002239B5" w:rsidP="00AA2C2D">
      <w:pPr>
        <w:pStyle w:val="ListBullet3"/>
      </w:pPr>
      <w:r w:rsidRPr="002239B5">
        <w:t>Rate of Change: Under the rate of change methodology, site-specific procedures and expectations are developed, which ensure Action Levels are implemented based on an evaluation of the leakage rate and the rate of change in leakage</w:t>
      </w:r>
    </w:p>
    <w:p w14:paraId="15350087" w14:textId="039FE5D3" w:rsidR="00733600" w:rsidRDefault="005F03FB" w:rsidP="000F0A99">
      <w:pPr>
        <w:pStyle w:val="BodyText3"/>
      </w:pPr>
      <w:r w:rsidRPr="00D443CA">
        <w:t>The</w:t>
      </w:r>
      <w:r w:rsidR="000A1968" w:rsidRPr="00D443CA">
        <w:t xml:space="preserve">re are </w:t>
      </w:r>
      <w:r w:rsidR="00C24D36" w:rsidRPr="00D443CA">
        <w:t xml:space="preserve">many </w:t>
      </w:r>
      <w:r w:rsidRPr="00D443CA">
        <w:t xml:space="preserve">possible actions </w:t>
      </w:r>
      <w:r w:rsidR="00C615ED">
        <w:t xml:space="preserve">that licensees are directed </w:t>
      </w:r>
      <w:r w:rsidR="006974A9" w:rsidRPr="00D443CA">
        <w:t xml:space="preserve">to take in response to </w:t>
      </w:r>
      <w:r w:rsidR="00894378" w:rsidRPr="00D443CA">
        <w:t xml:space="preserve">SG </w:t>
      </w:r>
      <w:r w:rsidR="006974A9" w:rsidRPr="00D443CA">
        <w:t>p</w:t>
      </w:r>
      <w:r w:rsidRPr="00D443CA">
        <w:t>rimary</w:t>
      </w:r>
      <w:r w:rsidRPr="00D443CA">
        <w:noBreakHyphen/>
        <w:t>to</w:t>
      </w:r>
      <w:r w:rsidRPr="00D443CA">
        <w:noBreakHyphen/>
      </w:r>
      <w:r w:rsidR="006974A9" w:rsidRPr="00D443CA">
        <w:t>s</w:t>
      </w:r>
      <w:r w:rsidRPr="00D443CA">
        <w:t xml:space="preserve">econdary </w:t>
      </w:r>
      <w:r w:rsidR="006974A9" w:rsidRPr="00D443CA">
        <w:t>l</w:t>
      </w:r>
      <w:r w:rsidRPr="00D443CA">
        <w:t>eak</w:t>
      </w:r>
      <w:r w:rsidR="006974A9" w:rsidRPr="00D443CA">
        <w:t>age</w:t>
      </w:r>
      <w:r w:rsidR="00C615ED">
        <w:t>;</w:t>
      </w:r>
      <w:r w:rsidRPr="00D443CA">
        <w:t xml:space="preserve"> </w:t>
      </w:r>
      <w:r w:rsidR="00C615ED">
        <w:t>s</w:t>
      </w:r>
      <w:r w:rsidR="000A1968" w:rsidRPr="00D443CA">
        <w:t>ee</w:t>
      </w:r>
      <w:r w:rsidR="00997D9E">
        <w:t xml:space="preserve"> </w:t>
      </w:r>
      <w:r w:rsidR="00200896">
        <w:t xml:space="preserve">the EPRI </w:t>
      </w:r>
      <w:r w:rsidR="00200896" w:rsidRPr="00D443CA">
        <w:t>“</w:t>
      </w:r>
      <w:r w:rsidR="00200896">
        <w:t xml:space="preserve">Steam Generator Management Program: </w:t>
      </w:r>
      <w:r w:rsidR="00200896" w:rsidRPr="00D443CA">
        <w:t>PWR Primary</w:t>
      </w:r>
      <w:r w:rsidR="00200896" w:rsidRPr="00D443CA">
        <w:noBreakHyphen/>
        <w:t>To</w:t>
      </w:r>
      <w:r w:rsidR="00200896" w:rsidRPr="00D443CA">
        <w:noBreakHyphen/>
        <w:t>Secondary Leak Guidelines</w:t>
      </w:r>
      <w:r w:rsidR="00200896">
        <w:t xml:space="preserve"> – Revision </w:t>
      </w:r>
      <w:ins w:id="14" w:author="Author">
        <w:r w:rsidR="00DE0E38">
          <w:t>5</w:t>
        </w:r>
      </w:ins>
      <w:r w:rsidR="00200896" w:rsidRPr="00D443CA">
        <w:t>”</w:t>
      </w:r>
      <w:r w:rsidR="00200896">
        <w:t xml:space="preserve"> </w:t>
      </w:r>
      <w:r w:rsidR="000A1968" w:rsidRPr="00D443CA">
        <w:t xml:space="preserve">for </w:t>
      </w:r>
      <w:r w:rsidR="001374CD" w:rsidRPr="00D443CA">
        <w:t xml:space="preserve">specific </w:t>
      </w:r>
      <w:r w:rsidR="00C615ED">
        <w:t xml:space="preserve">recommended </w:t>
      </w:r>
      <w:r w:rsidR="000A1968" w:rsidRPr="00D443CA">
        <w:t xml:space="preserve">actions based on specific </w:t>
      </w:r>
      <w:r w:rsidR="00C24D36" w:rsidRPr="00D443CA">
        <w:t xml:space="preserve">plant </w:t>
      </w:r>
      <w:r w:rsidR="000A1968" w:rsidRPr="00D443CA">
        <w:t>conditions.</w:t>
      </w:r>
    </w:p>
    <w:p w14:paraId="539D5E51" w14:textId="1B373DFF" w:rsidR="000A1968" w:rsidRDefault="002239B5" w:rsidP="000F0A99">
      <w:pPr>
        <w:pStyle w:val="BodyText3"/>
      </w:pPr>
      <w:r>
        <w:t>Based on historical operating experience, i</w:t>
      </w:r>
      <w:r w:rsidR="002C10AF" w:rsidRPr="00D443CA">
        <w:t xml:space="preserve">t is suggested that the NRC resident inspectors and regional staff use an informal screening criteria of 3 gpd or greater for increased involvement by NRC headquarters staff when </w:t>
      </w:r>
      <w:r w:rsidR="00A1102B" w:rsidRPr="00D443CA">
        <w:t>SG</w:t>
      </w:r>
      <w:r w:rsidR="002C10AF" w:rsidRPr="00D443CA">
        <w:t xml:space="preserve"> </w:t>
      </w:r>
      <w:r w:rsidR="00A1102B" w:rsidRPr="00D443CA">
        <w:t>primary-to-secondary</w:t>
      </w:r>
      <w:r w:rsidR="002C10AF" w:rsidRPr="00D443CA">
        <w:t xml:space="preserve"> leakage is identified. This is not meant to be an absolute threshold, because there may be instances where something unusual about the leakage</w:t>
      </w:r>
      <w:r w:rsidR="001374CD" w:rsidRPr="00D443CA">
        <w:t>,</w:t>
      </w:r>
      <w:r w:rsidR="002C10AF" w:rsidRPr="00D443CA">
        <w:t xml:space="preserve"> or other </w:t>
      </w:r>
      <w:r w:rsidR="00C24D36" w:rsidRPr="00D443CA">
        <w:t>conditions</w:t>
      </w:r>
      <w:r w:rsidR="001374CD" w:rsidRPr="00D443CA">
        <w:t>,</w:t>
      </w:r>
      <w:r w:rsidR="00C24D36" w:rsidRPr="00D443CA">
        <w:t xml:space="preserve"> warrant </w:t>
      </w:r>
      <w:r w:rsidR="002C10AF" w:rsidRPr="00D443CA">
        <w:t>the region want</w:t>
      </w:r>
      <w:r w:rsidR="00C24D36" w:rsidRPr="00D443CA">
        <w:t>ing</w:t>
      </w:r>
      <w:r w:rsidR="002C10AF" w:rsidRPr="00D443CA">
        <w:t xml:space="preserve"> headquarters staff </w:t>
      </w:r>
      <w:r w:rsidR="00C24D36" w:rsidRPr="00D443CA">
        <w:t xml:space="preserve">involvement </w:t>
      </w:r>
      <w:r w:rsidR="002C10AF" w:rsidRPr="00D443CA">
        <w:t xml:space="preserve">before leakage reaches 3 gpd. If a licensee reports levels of primary-to-secondary leakage exceeding 3 gpd to the resident inspector or regional staff, </w:t>
      </w:r>
      <w:r w:rsidR="007B2B25">
        <w:t xml:space="preserve">the Division of Operating Reactor Licensing (DORL) in the </w:t>
      </w:r>
      <w:r w:rsidR="002C10AF" w:rsidRPr="00D443CA">
        <w:t xml:space="preserve">Office of Nuclear Reactor Regulation (NRR) should be informed. The </w:t>
      </w:r>
      <w:r w:rsidR="007B2B25">
        <w:t>DORL project manager will inform the</w:t>
      </w:r>
      <w:r w:rsidR="000A1968" w:rsidRPr="00D443CA">
        <w:t xml:space="preserve"> Corrosion and Steam Generator </w:t>
      </w:r>
      <w:r w:rsidR="002C10AF" w:rsidRPr="00D443CA">
        <w:t>Branch (</w:t>
      </w:r>
      <w:ins w:id="15" w:author="Author">
        <w:r w:rsidR="00DE0E38">
          <w:t>NCSG</w:t>
        </w:r>
      </w:ins>
      <w:r w:rsidR="002C10AF" w:rsidRPr="00D443CA">
        <w:t>) staff.</w:t>
      </w:r>
    </w:p>
    <w:p w14:paraId="57383B2A" w14:textId="49C2A942" w:rsidR="000A1968" w:rsidRDefault="000A1968" w:rsidP="000F0A99">
      <w:pPr>
        <w:pStyle w:val="BodyText3"/>
      </w:pPr>
      <w:r w:rsidRPr="00D443CA">
        <w:t xml:space="preserve">Key items the </w:t>
      </w:r>
      <w:ins w:id="16" w:author="Author">
        <w:r w:rsidR="00DE0E38">
          <w:t>NCSG</w:t>
        </w:r>
      </w:ins>
      <w:r w:rsidR="002C10AF" w:rsidRPr="00D443CA">
        <w:t xml:space="preserve"> staff </w:t>
      </w:r>
      <w:r w:rsidR="00023430" w:rsidRPr="00D443CA">
        <w:t>are</w:t>
      </w:r>
      <w:r w:rsidRPr="00D443CA">
        <w:t xml:space="preserve"> </w:t>
      </w:r>
      <w:r w:rsidR="002C10AF" w:rsidRPr="00D443CA">
        <w:t xml:space="preserve">concerned about </w:t>
      </w:r>
      <w:r w:rsidR="00E26228" w:rsidRPr="00D443CA">
        <w:t>include</w:t>
      </w:r>
      <w:r w:rsidRPr="00D443CA">
        <w:t>:</w:t>
      </w:r>
    </w:p>
    <w:p w14:paraId="2342B01F" w14:textId="08C4FEB0" w:rsidR="000A1968" w:rsidRPr="00D443CA" w:rsidRDefault="000A1968" w:rsidP="0003454D">
      <w:pPr>
        <w:pStyle w:val="BodyText"/>
        <w:numPr>
          <w:ilvl w:val="1"/>
          <w:numId w:val="4"/>
        </w:numPr>
      </w:pPr>
      <w:r w:rsidRPr="00D443CA">
        <w:t>T</w:t>
      </w:r>
      <w:r w:rsidR="002C10AF" w:rsidRPr="00D443CA">
        <w:t>he rate of change of the leakage, to assess how quickly the situation is changing</w:t>
      </w:r>
    </w:p>
    <w:p w14:paraId="506B6463" w14:textId="7BF70C3D" w:rsidR="00023430" w:rsidRPr="00D443CA" w:rsidRDefault="000A1968" w:rsidP="0003454D">
      <w:pPr>
        <w:pStyle w:val="BodyText"/>
        <w:numPr>
          <w:ilvl w:val="1"/>
          <w:numId w:val="4"/>
        </w:numPr>
      </w:pPr>
      <w:r w:rsidRPr="00D443CA">
        <w:t>Whether the leakage rate has been confirmed by two independent radiation monitors</w:t>
      </w:r>
      <w:r w:rsidR="00023430" w:rsidRPr="00D443CA">
        <w:t xml:space="preserve"> (i.e., trend in the same direction with the same order of magnitude)</w:t>
      </w:r>
    </w:p>
    <w:p w14:paraId="42F6FC9C" w14:textId="181836AA" w:rsidR="00023430" w:rsidRPr="00D443CA" w:rsidRDefault="001544EB" w:rsidP="0003454D">
      <w:pPr>
        <w:pStyle w:val="BodyText"/>
        <w:numPr>
          <w:ilvl w:val="1"/>
          <w:numId w:val="4"/>
        </w:numPr>
      </w:pPr>
      <w:r w:rsidRPr="00D443CA">
        <w:t>Whether</w:t>
      </w:r>
      <w:r w:rsidR="00023430" w:rsidRPr="00D443CA">
        <w:t xml:space="preserve"> the licensee</w:t>
      </w:r>
      <w:r w:rsidR="00535C10" w:rsidRPr="00D443CA">
        <w:t>’s</w:t>
      </w:r>
      <w:r w:rsidR="00023430" w:rsidRPr="00D443CA">
        <w:t xml:space="preserve"> primary</w:t>
      </w:r>
      <w:r w:rsidR="00023430" w:rsidRPr="00D443CA">
        <w:noBreakHyphen/>
        <w:t>to</w:t>
      </w:r>
      <w:r w:rsidR="00023430" w:rsidRPr="00D443CA">
        <w:noBreakHyphen/>
        <w:t xml:space="preserve">secondary leak </w:t>
      </w:r>
      <w:r w:rsidRPr="00D443CA">
        <w:t xml:space="preserve">monitoring </w:t>
      </w:r>
      <w:r w:rsidR="00023430" w:rsidRPr="00D443CA">
        <w:t xml:space="preserve">program </w:t>
      </w:r>
      <w:r w:rsidRPr="00D443CA">
        <w:t>has a well</w:t>
      </w:r>
      <w:r w:rsidR="007B2B25">
        <w:noBreakHyphen/>
      </w:r>
      <w:r w:rsidRPr="00D443CA">
        <w:t xml:space="preserve">documented set of policies and procedures </w:t>
      </w:r>
      <w:r w:rsidR="00023430" w:rsidRPr="00D443CA">
        <w:t xml:space="preserve">that </w:t>
      </w:r>
      <w:r w:rsidRPr="00D443CA">
        <w:t>are</w:t>
      </w:r>
      <w:r w:rsidR="00023430" w:rsidRPr="00D443CA">
        <w:t xml:space="preserve"> being used to respond to the leakage event</w:t>
      </w:r>
    </w:p>
    <w:p w14:paraId="1845D3ED" w14:textId="77777777" w:rsidR="00023430" w:rsidRPr="00D443CA" w:rsidRDefault="00023430" w:rsidP="0003454D">
      <w:pPr>
        <w:pStyle w:val="BodyText"/>
        <w:numPr>
          <w:ilvl w:val="1"/>
          <w:numId w:val="4"/>
        </w:numPr>
      </w:pPr>
      <w:r w:rsidRPr="00D443CA">
        <w:t>Whether there is any plant history that provides insight into the cause of the primary</w:t>
      </w:r>
      <w:r w:rsidRPr="00D443CA">
        <w:noBreakHyphen/>
        <w:t>to</w:t>
      </w:r>
      <w:r w:rsidRPr="00D443CA">
        <w:noBreakHyphen/>
        <w:t>secondary leak</w:t>
      </w:r>
    </w:p>
    <w:p w14:paraId="2E252B29" w14:textId="7B4A22C6" w:rsidR="00356A83" w:rsidRDefault="002C10AF" w:rsidP="000F0A99">
      <w:pPr>
        <w:pStyle w:val="BodyText3"/>
      </w:pPr>
      <w:r w:rsidRPr="00D443CA">
        <w:lastRenderedPageBreak/>
        <w:t xml:space="preserve">When leakage exceeds 3 gpd, parameters that </w:t>
      </w:r>
      <w:r w:rsidR="007B2B25">
        <w:t xml:space="preserve">inspectors </w:t>
      </w:r>
      <w:r w:rsidRPr="00D443CA">
        <w:t>can consider</w:t>
      </w:r>
      <w:r w:rsidR="007B2B25">
        <w:t xml:space="preserve"> in assessing</w:t>
      </w:r>
      <w:r w:rsidRPr="00D443CA">
        <w:t xml:space="preserve"> the </w:t>
      </w:r>
      <w:r w:rsidR="007B2B25">
        <w:t xml:space="preserve">significance of the leakage are the </w:t>
      </w:r>
      <w:r w:rsidRPr="00D443CA">
        <w:t>effectiveness of licensee procedures, equipment, and practices for monitoring and responding to primary-to-secondary leakage. For example, the adequacy of procedures and equipment</w:t>
      </w:r>
      <w:r w:rsidR="007B2B25">
        <w:t>,</w:t>
      </w:r>
      <w:r w:rsidRPr="00D443CA">
        <w:t xml:space="preserve"> to provide real-time information on leak rate and its rate of change</w:t>
      </w:r>
      <w:r w:rsidR="007B2B25">
        <w:t>,</w:t>
      </w:r>
      <w:r w:rsidRPr="00D443CA">
        <w:t xml:space="preserve"> could be assessed. The appropriate setting of alarm </w:t>
      </w:r>
      <w:r w:rsidR="00C7098C" w:rsidRPr="00D443CA">
        <w:t>set points</w:t>
      </w:r>
      <w:r w:rsidRPr="00D443CA">
        <w:t xml:space="preserve"> on the radiation monitors that are used for detecting primary-to-secondary leakage (e.g.,</w:t>
      </w:r>
      <w:r w:rsidR="00675445">
        <w:t> </w:t>
      </w:r>
      <w:r w:rsidRPr="00D443CA">
        <w:t>condenser air ejector, N-16) to alert operators o</w:t>
      </w:r>
      <w:r w:rsidR="001374CD" w:rsidRPr="00D443CA">
        <w:t>f</w:t>
      </w:r>
      <w:r w:rsidRPr="00D443CA">
        <w:t xml:space="preserve"> any increasing leak rate could be assessed. In addition, the adequacy of emergency operating procedures, availability of systems and components, and operator training for response to </w:t>
      </w:r>
      <w:r w:rsidR="00A1102B" w:rsidRPr="00D443CA">
        <w:t>SG</w:t>
      </w:r>
      <w:r w:rsidRPr="00D443CA">
        <w:t xml:space="preserve"> tube ruptures could also be assessed. </w:t>
      </w:r>
      <w:r w:rsidR="00694722" w:rsidRPr="00D443CA">
        <w:t xml:space="preserve">Inspection activities associated </w:t>
      </w:r>
      <w:r w:rsidR="001B1081" w:rsidRPr="00D443CA">
        <w:t xml:space="preserve">with </w:t>
      </w:r>
      <w:r w:rsidR="00694722" w:rsidRPr="00D443CA">
        <w:t>primary-to-secondary leakage are found in IP 71111.08, “Inservice Inspection Activities.” In addition, the inspector may use</w:t>
      </w:r>
      <w:r w:rsidR="00FD22FD">
        <w:t xml:space="preserve"> </w:t>
      </w:r>
      <w:ins w:id="17" w:author="Author">
        <w:r w:rsidR="00FD22FD" w:rsidRPr="00FD22FD">
          <w:t>IP 71111.24, "Testing and Maintenance of Equipment Important to Risk</w:t>
        </w:r>
        <w:r w:rsidR="00FD22FD">
          <w:t>,</w:t>
        </w:r>
        <w:r w:rsidR="00FD22FD" w:rsidRPr="00FD22FD">
          <w:t>"</w:t>
        </w:r>
      </w:ins>
      <w:r w:rsidR="00694722" w:rsidRPr="00D443CA">
        <w:t xml:space="preserve"> to verify licensee’s surveillance activities, IP</w:t>
      </w:r>
      <w:r w:rsidR="00675445">
        <w:t> </w:t>
      </w:r>
      <w:r w:rsidR="00694722" w:rsidRPr="00D443CA">
        <w:t xml:space="preserve">71111.04, “Equipment Alignment,” to conduct any plant </w:t>
      </w:r>
      <w:r w:rsidR="00C615ED" w:rsidRPr="00D443CA">
        <w:t>walk downs</w:t>
      </w:r>
      <w:r w:rsidR="00694722" w:rsidRPr="00D443CA">
        <w:t xml:space="preserve">, and IP 71111.15, “Operability </w:t>
      </w:r>
      <w:ins w:id="18" w:author="Author">
        <w:r w:rsidR="005D1FA2">
          <w:t>Determinations and Functionality Assessments</w:t>
        </w:r>
      </w:ins>
      <w:r w:rsidR="00694722" w:rsidRPr="00D443CA">
        <w:t xml:space="preserve">,” to review any operational </w:t>
      </w:r>
      <w:r w:rsidR="006B3CCC" w:rsidRPr="00D443CA">
        <w:t>or</w:t>
      </w:r>
      <w:r w:rsidR="00694722" w:rsidRPr="00D443CA">
        <w:t xml:space="preserve"> technical decision</w:t>
      </w:r>
      <w:ins w:id="19" w:author="Author">
        <w:r w:rsidR="00646F89">
          <w:noBreakHyphen/>
        </w:r>
      </w:ins>
      <w:r w:rsidR="00694722" w:rsidRPr="00D443CA">
        <w:t xml:space="preserve">making activities and </w:t>
      </w:r>
      <w:r w:rsidR="006B3CCC" w:rsidRPr="00D443CA">
        <w:t xml:space="preserve">to </w:t>
      </w:r>
      <w:r w:rsidR="00694722" w:rsidRPr="00D443CA">
        <w:t>pursue any operability concerns.</w:t>
      </w:r>
    </w:p>
    <w:p w14:paraId="62F58874" w14:textId="0456CA48" w:rsidR="00356A83" w:rsidRDefault="007B2B25" w:rsidP="000F0A99">
      <w:pPr>
        <w:pStyle w:val="BodyText3"/>
      </w:pPr>
      <w:r>
        <w:t xml:space="preserve">Note: </w:t>
      </w:r>
      <w:r w:rsidR="002C10AF" w:rsidRPr="00D443CA">
        <w:t xml:space="preserve">The NRR staff </w:t>
      </w:r>
      <w:r w:rsidR="001701B5" w:rsidRPr="00D443CA">
        <w:t>occasionally</w:t>
      </w:r>
      <w:r w:rsidR="002C10AF" w:rsidRPr="00D443CA">
        <w:t xml:space="preserve"> receives notification of extremely low levels of leakage (</w:t>
      </w:r>
      <w:r w:rsidR="00393DCE" w:rsidRPr="00D443CA">
        <w:t>e.g., </w:t>
      </w:r>
      <w:r w:rsidR="002C10AF" w:rsidRPr="00D443CA">
        <w:t>&lt;1 gpd)</w:t>
      </w:r>
      <w:r>
        <w:t>.</w:t>
      </w:r>
      <w:r w:rsidR="002C10AF" w:rsidRPr="00D443CA">
        <w:t xml:space="preserve"> </w:t>
      </w:r>
      <w:r>
        <w:t>T</w:t>
      </w:r>
      <w:r w:rsidR="002C10AF" w:rsidRPr="00D443CA">
        <w:t xml:space="preserve">hese levels of leakage don’t typically need to result in increased interaction </w:t>
      </w:r>
      <w:r>
        <w:t xml:space="preserve">of NRR staff </w:t>
      </w:r>
      <w:r w:rsidR="002C10AF" w:rsidRPr="00D443CA">
        <w:t>with the licensee. This is because many plants have experienced this level of leakage during a full cycle, and it</w:t>
      </w:r>
      <w:r w:rsidR="00023430" w:rsidRPr="00D443CA">
        <w:t xml:space="preserve"> i</w:t>
      </w:r>
      <w:r w:rsidR="002C10AF" w:rsidRPr="00D443CA">
        <w:t>s difficult to determine the source of the leakage at that level. Often, small levels of leakage will persist for the rest of the op</w:t>
      </w:r>
      <w:r w:rsidR="00733600" w:rsidRPr="00D443CA">
        <w:t>erating cycle for some plants.</w:t>
      </w:r>
      <w:r>
        <w:t xml:space="preserve"> While these small levels of leakage do not require increased interaction by NRR staff, the licensee still needs to evaluate and </w:t>
      </w:r>
      <w:r w:rsidR="00A67F94">
        <w:t xml:space="preserve">attempt to </w:t>
      </w:r>
      <w:r>
        <w:t>determine the source of the leakage.</w:t>
      </w:r>
    </w:p>
    <w:p w14:paraId="4C598AAD" w14:textId="109AE195" w:rsidR="007B2B25" w:rsidRDefault="007B2B25" w:rsidP="000F0A99">
      <w:pPr>
        <w:pStyle w:val="BodyText3"/>
      </w:pPr>
      <w:r w:rsidRPr="00D443CA">
        <w:t xml:space="preserve">The following section discusses some of the typical questions that inspectors can pursue with the licensee when leakage is reported. The </w:t>
      </w:r>
      <w:ins w:id="20" w:author="Author">
        <w:r w:rsidR="00DE0E38">
          <w:t>NCSG</w:t>
        </w:r>
      </w:ins>
      <w:r w:rsidRPr="00D443CA">
        <w:t xml:space="preserve"> staff is available if further support is needed.</w:t>
      </w:r>
    </w:p>
    <w:p w14:paraId="0080ABB4" w14:textId="435C7448" w:rsidR="00356A83" w:rsidRDefault="00D443CA" w:rsidP="00530C62">
      <w:pPr>
        <w:pStyle w:val="Heading2"/>
      </w:pPr>
      <w:r w:rsidRPr="00D443CA">
        <w:t>0</w:t>
      </w:r>
      <w:r w:rsidR="002239B5">
        <w:t>7</w:t>
      </w:r>
      <w:r w:rsidR="0075202D">
        <w:t>.06</w:t>
      </w:r>
      <w:r w:rsidR="0075202D">
        <w:tab/>
      </w:r>
      <w:r w:rsidR="002C10AF" w:rsidRPr="00D443CA">
        <w:t xml:space="preserve">Questions to Gain Additional Information </w:t>
      </w:r>
      <w:r w:rsidR="001544EB" w:rsidRPr="00D443CA">
        <w:t>a</w:t>
      </w:r>
      <w:r w:rsidR="002C10AF" w:rsidRPr="00D443CA">
        <w:t>bout the Leakage</w:t>
      </w:r>
    </w:p>
    <w:p w14:paraId="6347B888" w14:textId="315215F6" w:rsidR="00356A83" w:rsidRDefault="002C10AF" w:rsidP="000F0A99">
      <w:pPr>
        <w:pStyle w:val="BodyText3"/>
      </w:pPr>
      <w:r w:rsidRPr="00D443CA">
        <w:t>Questions should focus on how the licensee is monitoring the leakage, evaluating the potential sources of leakage, and what the past inspection results and in-situ testing information tell them about the condition of their SGs.</w:t>
      </w:r>
    </w:p>
    <w:p w14:paraId="517F36B0" w14:textId="20CCD82A" w:rsidR="00E87D88" w:rsidRDefault="002C10AF" w:rsidP="000F0A99">
      <w:pPr>
        <w:pStyle w:val="BodyText3"/>
      </w:pPr>
      <w:r w:rsidRPr="00D443CA">
        <w:t xml:space="preserve">It is useful for the inspector to understand how the licensee detected the leakage, and what the leakage history for this unit (and the specific </w:t>
      </w:r>
      <w:r w:rsidR="00A1102B" w:rsidRPr="00D443CA">
        <w:t>SG</w:t>
      </w:r>
      <w:r w:rsidRPr="00D443CA">
        <w:t>) was for previous outages. There are various advantages and disadvantages of various monitoring techniques, which can affect the quantity of leakage reported.</w:t>
      </w:r>
    </w:p>
    <w:p w14:paraId="05B44D04" w14:textId="2054EFB4" w:rsidR="00E87D88" w:rsidRDefault="002C10AF" w:rsidP="000F0A99">
      <w:pPr>
        <w:pStyle w:val="BodyText3"/>
      </w:pPr>
      <w:r w:rsidRPr="00D443CA">
        <w:t xml:space="preserve">After shutdown, the licensee may observe </w:t>
      </w:r>
      <w:r w:rsidR="005E0E9C" w:rsidRPr="00D443CA">
        <w:t xml:space="preserve">evidence of </w:t>
      </w:r>
      <w:r w:rsidRPr="00D443CA">
        <w:t>leakage from post</w:t>
      </w:r>
      <w:r w:rsidR="001374CD" w:rsidRPr="00D443CA">
        <w:noBreakHyphen/>
      </w:r>
      <w:r w:rsidRPr="00D443CA">
        <w:t>shutdown visual inspections of the tubesheet face. Additional information may be available from secondary</w:t>
      </w:r>
      <w:r w:rsidR="00605C67" w:rsidRPr="00D443CA">
        <w:noBreakHyphen/>
      </w:r>
      <w:r w:rsidRPr="00D443CA">
        <w:t xml:space="preserve">side leak tests performed early during outages to identify leaking tubes. To conduct these tests, nitrogen pressure is applied to the water inventory in the secondary side of the </w:t>
      </w:r>
      <w:r w:rsidR="00A1102B" w:rsidRPr="00D443CA">
        <w:t>SG</w:t>
      </w:r>
      <w:r w:rsidRPr="00D443CA">
        <w:t>s and maintained for an extended period (often for days). If the visual inspections reveal any observed dampness or drops of water from the tubesheet face, tubes in that area need to be evaluated carefully with appropriate inspection methods.</w:t>
      </w:r>
    </w:p>
    <w:p w14:paraId="710D2045" w14:textId="7027FEA8" w:rsidR="00356A83" w:rsidRDefault="002C10AF" w:rsidP="000F0A99">
      <w:pPr>
        <w:pStyle w:val="BodyText3"/>
      </w:pPr>
      <w:r w:rsidRPr="00D443CA">
        <w:t xml:space="preserve">Sometimes plants experience very low levels of leakage with no clear cause identified. Small changes in low levels of leakage can be due to changes in monitoring equipment, either putting new equipment in service or recent calibrations of the existing equipment. </w:t>
      </w:r>
      <w:r w:rsidR="00E87D88" w:rsidRPr="00D443CA">
        <w:lastRenderedPageBreak/>
        <w:t>In the past, t</w:t>
      </w:r>
      <w:r w:rsidRPr="00D443CA">
        <w:t>he staff was informed of small changes of observed leakage that directly correlated to putting new detection equipment in service. This led to a step increase in the very small amount of leakage observed. This could also be observed after calibrating equipment, or any other major change that woul</w:t>
      </w:r>
      <w:r w:rsidR="00C615ED">
        <w:t>d reset the baseline readings.</w:t>
      </w:r>
    </w:p>
    <w:p w14:paraId="1F9BF313" w14:textId="2EE192FE" w:rsidR="00356A83" w:rsidRDefault="002C10AF" w:rsidP="000F0A99">
      <w:pPr>
        <w:pStyle w:val="BodyText3"/>
      </w:pPr>
      <w:r w:rsidRPr="00D443CA">
        <w:t xml:space="preserve">The inspector should recognize that although </w:t>
      </w:r>
      <w:r w:rsidR="00605C67" w:rsidRPr="00D443CA">
        <w:t xml:space="preserve">reliable identification of </w:t>
      </w:r>
      <w:r w:rsidRPr="00D443CA">
        <w:t xml:space="preserve">the </w:t>
      </w:r>
      <w:r w:rsidR="00605C67" w:rsidRPr="00D443CA">
        <w:t xml:space="preserve">leakage </w:t>
      </w:r>
      <w:r w:rsidRPr="00D443CA">
        <w:t xml:space="preserve">source </w:t>
      </w:r>
      <w:r w:rsidR="00605C67" w:rsidRPr="00D443CA">
        <w:t xml:space="preserve">is not possible </w:t>
      </w:r>
      <w:r w:rsidRPr="00D443CA">
        <w:t xml:space="preserve">while the plant is operating, insights </w:t>
      </w:r>
      <w:r w:rsidR="00605C67" w:rsidRPr="00D443CA">
        <w:t>might</w:t>
      </w:r>
      <w:r w:rsidRPr="00D443CA">
        <w:t xml:space="preserve"> be obtained by discussing with the licensee the SG tube examination findings from the eddy current testing during the last outage, in</w:t>
      </w:r>
      <w:r w:rsidR="007B2B25">
        <w:t>-</w:t>
      </w:r>
      <w:r w:rsidRPr="00D443CA">
        <w:t>situ pressure test results, and the licensee’s knowledge of loose parts in the SGs.</w:t>
      </w:r>
    </w:p>
    <w:p w14:paraId="2D55DA22" w14:textId="394CA507" w:rsidR="00420738" w:rsidRDefault="002C10AF" w:rsidP="000F0A99">
      <w:pPr>
        <w:pStyle w:val="BodyText3"/>
      </w:pPr>
      <w:r w:rsidRPr="00D443CA">
        <w:t xml:space="preserve">The inspector can ascertain information on the degradation modes being experienced by the SGs. For example, </w:t>
      </w:r>
      <w:r w:rsidR="00E87D88" w:rsidRPr="00D443CA">
        <w:t xml:space="preserve">tube </w:t>
      </w:r>
      <w:r w:rsidRPr="00D443CA">
        <w:t xml:space="preserve">wear </w:t>
      </w:r>
      <w:r w:rsidR="00E87D88" w:rsidRPr="00D443CA">
        <w:t xml:space="preserve">from anti-vibration bars (AVB) </w:t>
      </w:r>
      <w:r w:rsidRPr="00D443CA">
        <w:t>can have a significant through</w:t>
      </w:r>
      <w:r w:rsidR="005E0E9C" w:rsidRPr="00D443CA">
        <w:t>-</w:t>
      </w:r>
      <w:r w:rsidRPr="00D443CA">
        <w:t xml:space="preserve">wall extent, even </w:t>
      </w:r>
      <w:r w:rsidR="00E87D88" w:rsidRPr="00D443CA">
        <w:t xml:space="preserve">in </w:t>
      </w:r>
      <w:r w:rsidRPr="00D443CA">
        <w:t xml:space="preserve">replaced SGs that have not been in service many years. </w:t>
      </w:r>
      <w:r w:rsidR="00277DD3">
        <w:t>P</w:t>
      </w:r>
      <w:r w:rsidRPr="00D443CA">
        <w:t>lants have qualified sizing techniques for AVB wear, so indications of wear are sometimes left in service for the next operating cycle.</w:t>
      </w:r>
    </w:p>
    <w:p w14:paraId="02EE590C" w14:textId="6555B88C" w:rsidR="00356A83" w:rsidRDefault="002C10AF" w:rsidP="000F0A99">
      <w:pPr>
        <w:pStyle w:val="BodyText3"/>
      </w:pPr>
      <w:r w:rsidRPr="00D443CA">
        <w:t xml:space="preserve">For any reported active degradation modes, the inspector can ask </w:t>
      </w:r>
      <w:r w:rsidR="00E87D88" w:rsidRPr="00D443CA">
        <w:t xml:space="preserve">the licensee </w:t>
      </w:r>
      <w:r w:rsidRPr="00D443CA">
        <w:t>about in</w:t>
      </w:r>
      <w:r w:rsidR="005D1FA2">
        <w:noBreakHyphen/>
      </w:r>
      <w:r w:rsidRPr="00D443CA">
        <w:t>situ pressure test results from previous outages. If the licensee ha</w:t>
      </w:r>
      <w:r w:rsidR="001374CD" w:rsidRPr="00D443CA">
        <w:t>d</w:t>
      </w:r>
      <w:r w:rsidRPr="00D443CA">
        <w:t xml:space="preserve"> </w:t>
      </w:r>
      <w:r w:rsidR="002D7263" w:rsidRPr="00D443CA">
        <w:t>trouble</w:t>
      </w:r>
      <w:r w:rsidRPr="00D443CA">
        <w:t xml:space="preserve"> satisfying the </w:t>
      </w:r>
      <w:r w:rsidR="002D7263" w:rsidRPr="00D443CA">
        <w:t xml:space="preserve">performance criteria of the </w:t>
      </w:r>
      <w:r w:rsidRPr="00D443CA">
        <w:t xml:space="preserve">in-situ pressure test, it may indicate that the flaws </w:t>
      </w:r>
      <w:r w:rsidR="001374CD" w:rsidRPr="00D443CA">
        <w:t>we</w:t>
      </w:r>
      <w:r w:rsidRPr="00D443CA">
        <w:t xml:space="preserve">re deeper than </w:t>
      </w:r>
      <w:r w:rsidR="001544EB" w:rsidRPr="00D443CA">
        <w:t xml:space="preserve">sized by </w:t>
      </w:r>
      <w:r w:rsidRPr="00D443CA">
        <w:t>the SG eddy current tests</w:t>
      </w:r>
      <w:r w:rsidR="001544EB" w:rsidRPr="00D443CA">
        <w:t>.</w:t>
      </w:r>
    </w:p>
    <w:p w14:paraId="0CDAD67D" w14:textId="5978AF7D" w:rsidR="00356A83" w:rsidRDefault="002C10AF" w:rsidP="000F0A99">
      <w:pPr>
        <w:pStyle w:val="BodyText3"/>
      </w:pPr>
      <w:r w:rsidRPr="00D443CA">
        <w:t xml:space="preserve">Some plants also have known loose parts in the affected SG that they have not been able to retrieve, </w:t>
      </w:r>
      <w:r w:rsidR="00E87D88" w:rsidRPr="00D443CA">
        <w:t xml:space="preserve">which </w:t>
      </w:r>
      <w:r w:rsidRPr="00D443CA">
        <w:t>they ha</w:t>
      </w:r>
      <w:r w:rsidR="00E87D88" w:rsidRPr="00D443CA">
        <w:t>ve</w:t>
      </w:r>
      <w:r w:rsidRPr="00D443CA">
        <w:t xml:space="preserve"> identified through techniques such as FOSAR (foreign object search and retriev</w:t>
      </w:r>
      <w:r w:rsidR="00E87D88" w:rsidRPr="00D443CA">
        <w:t>al</w:t>
      </w:r>
      <w:r w:rsidRPr="00D443CA">
        <w:t>). In some cases, the licensees will plug tubes around a loose part that they are unable to retrieve, to reduce the chance of tube rupture from the loose part during the next cycle.</w:t>
      </w:r>
    </w:p>
    <w:p w14:paraId="42632492" w14:textId="05F12AE0" w:rsidR="00356A83" w:rsidRDefault="002C10AF" w:rsidP="000F0A99">
      <w:pPr>
        <w:pStyle w:val="BodyText3"/>
      </w:pPr>
      <w:r w:rsidRPr="00D443CA">
        <w:t xml:space="preserve">It should also be noted </w:t>
      </w:r>
      <w:r w:rsidR="00E87D88" w:rsidRPr="00D443CA">
        <w:t xml:space="preserve">that </w:t>
      </w:r>
      <w:r w:rsidRPr="00D443CA">
        <w:t xml:space="preserve">it is not practical for licensees to shut down plants at low levels of leakage. In fact, sustained leakage below 10 gpd in some older plants </w:t>
      </w:r>
      <w:r w:rsidR="00277DD3">
        <w:t xml:space="preserve">with 600MA tubing </w:t>
      </w:r>
      <w:r w:rsidRPr="00D443CA">
        <w:t>is not unusual. As noted above, when plants shut down</w:t>
      </w:r>
      <w:r w:rsidR="00E87D88" w:rsidRPr="00D443CA">
        <w:t>,</w:t>
      </w:r>
      <w:r w:rsidRPr="00D443CA">
        <w:t xml:space="preserve"> leakage tests are used to identify leaking tubes. </w:t>
      </w:r>
      <w:r w:rsidR="00313520" w:rsidRPr="00D443CA">
        <w:t xml:space="preserve">Some </w:t>
      </w:r>
      <w:r w:rsidRPr="00D443CA">
        <w:t xml:space="preserve">plants that shut down with low leakage </w:t>
      </w:r>
      <w:r w:rsidR="00313520" w:rsidRPr="00D443CA">
        <w:t xml:space="preserve">levels found </w:t>
      </w:r>
      <w:r w:rsidRPr="00D443CA">
        <w:t>it very difficult to determine the source of the leakage.</w:t>
      </w:r>
      <w:r w:rsidR="007B2B25" w:rsidRPr="007B2B25">
        <w:t xml:space="preserve"> </w:t>
      </w:r>
      <w:r w:rsidR="007B2B25" w:rsidRPr="00D443CA">
        <w:t xml:space="preserve">Accordingly, the staff’s ability to influence the actions of licensees with </w:t>
      </w:r>
      <w:r w:rsidR="00DF5FF4">
        <w:t xml:space="preserve">low levels of </w:t>
      </w:r>
      <w:r w:rsidR="007B2B25" w:rsidRPr="00D443CA">
        <w:t>known primary-to-secondary leakage is limited.</w:t>
      </w:r>
    </w:p>
    <w:p w14:paraId="707ED77C" w14:textId="6564649B" w:rsidR="00356A83" w:rsidRPr="00D443CA" w:rsidRDefault="002C10AF" w:rsidP="000F0A99">
      <w:pPr>
        <w:pStyle w:val="BodyText3"/>
      </w:pPr>
      <w:r w:rsidRPr="00D443CA">
        <w:t>In summary, obtaining background information about operating and inspection experience may provide useful insights regarding the significance of ongoing primary</w:t>
      </w:r>
      <w:r w:rsidR="005D1FA2">
        <w:noBreakHyphen/>
      </w:r>
      <w:r w:rsidRPr="00D443CA">
        <w:t>to</w:t>
      </w:r>
      <w:r w:rsidR="005D1FA2">
        <w:noBreakHyphen/>
      </w:r>
      <w:r w:rsidRPr="00D443CA">
        <w:t xml:space="preserve">secondary leakage. Because </w:t>
      </w:r>
      <w:r w:rsidR="00C1567F" w:rsidRPr="00D443CA">
        <w:t xml:space="preserve">reliable identification </w:t>
      </w:r>
      <w:r w:rsidRPr="00D443CA">
        <w:t xml:space="preserve">of the </w:t>
      </w:r>
      <w:r w:rsidR="00C1567F" w:rsidRPr="00D443CA">
        <w:t xml:space="preserve">leakage </w:t>
      </w:r>
      <w:r w:rsidRPr="00D443CA">
        <w:t xml:space="preserve">source </w:t>
      </w:r>
      <w:r w:rsidR="00C1567F" w:rsidRPr="00D443CA">
        <w:t xml:space="preserve">is difficult </w:t>
      </w:r>
      <w:r w:rsidRPr="00D443CA">
        <w:t>while the plant is operating, the NRC staff’s primary role should be to ensure that the licensee is responding to leakage in a conservative manner by monitoring the leakage and being prepared to implement plant shutdown</w:t>
      </w:r>
      <w:r w:rsidR="00C1567F" w:rsidRPr="00D443CA">
        <w:t>,</w:t>
      </w:r>
      <w:r w:rsidRPr="00D443CA">
        <w:t xml:space="preserve"> consistent with EPRI guidelines.</w:t>
      </w:r>
    </w:p>
    <w:p w14:paraId="4D1D9486" w14:textId="33D36C82" w:rsidR="00356A83" w:rsidRDefault="00611CE6" w:rsidP="000F0A99">
      <w:pPr>
        <w:pStyle w:val="Heading1"/>
      </w:pPr>
      <w:r>
        <w:t>0327-0</w:t>
      </w:r>
      <w:ins w:id="21" w:author="Author">
        <w:r w:rsidR="00B259AC">
          <w:t>8</w:t>
        </w:r>
      </w:ins>
      <w:r w:rsidR="00CC4F85" w:rsidRPr="00D443CA">
        <w:tab/>
      </w:r>
      <w:r w:rsidR="002C10AF" w:rsidRPr="00D443CA">
        <w:t>NRC Generic Communications and Regulatory Guidance</w:t>
      </w:r>
    </w:p>
    <w:p w14:paraId="35FE7A01" w14:textId="3B9E4D42" w:rsidR="00970E72" w:rsidRDefault="00970E72" w:rsidP="0003454D">
      <w:pPr>
        <w:pStyle w:val="BodyText"/>
        <w:numPr>
          <w:ilvl w:val="0"/>
          <w:numId w:val="5"/>
        </w:numPr>
      </w:pPr>
      <w:r w:rsidRPr="00970E72">
        <w:t xml:space="preserve">USNRC </w:t>
      </w:r>
      <w:hyperlink r:id="rId10" w:history="1">
        <w:r w:rsidRPr="00CA6109">
          <w:rPr>
            <w:rStyle w:val="Hyperlink"/>
          </w:rPr>
          <w:t>IN 94-87</w:t>
        </w:r>
      </w:hyperlink>
      <w:r w:rsidRPr="004E5459">
        <w:t>: “Unanticipated Crack in a Particular Heat of Alloy 600 Used for Westinghouse Mechanical Plugs for Steam Generator Tubes,” (December 1994)</w:t>
      </w:r>
    </w:p>
    <w:p w14:paraId="1D5CC073" w14:textId="77777777" w:rsidR="00970E72" w:rsidRDefault="00970E72" w:rsidP="0003454D">
      <w:pPr>
        <w:pStyle w:val="BodyText"/>
        <w:numPr>
          <w:ilvl w:val="0"/>
          <w:numId w:val="5"/>
        </w:numPr>
      </w:pPr>
      <w:r w:rsidRPr="00D443CA">
        <w:t xml:space="preserve">USNRC </w:t>
      </w:r>
      <w:hyperlink r:id="rId11" w:history="1">
        <w:r w:rsidRPr="00D443CA">
          <w:rPr>
            <w:rStyle w:val="Hyperlink"/>
          </w:rPr>
          <w:t>IN 94-43</w:t>
        </w:r>
      </w:hyperlink>
      <w:r w:rsidRPr="00D443CA">
        <w:t>: “Determination of Primary-to</w:t>
      </w:r>
      <w:r w:rsidRPr="00D443CA">
        <w:noBreakHyphen/>
        <w:t>Secondary Steam Generator Leak Rate,” (June 1994)</w:t>
      </w:r>
    </w:p>
    <w:p w14:paraId="2B410373" w14:textId="0A4FC0DD" w:rsidR="00356A83" w:rsidRPr="00F53A08" w:rsidRDefault="002C10AF" w:rsidP="0003454D">
      <w:pPr>
        <w:pStyle w:val="BodyText"/>
        <w:numPr>
          <w:ilvl w:val="0"/>
          <w:numId w:val="5"/>
        </w:numPr>
      </w:pPr>
      <w:r w:rsidRPr="00F53A08">
        <w:lastRenderedPageBreak/>
        <w:t xml:space="preserve">USNRC </w:t>
      </w:r>
      <w:hyperlink r:id="rId12" w:history="1">
        <w:r w:rsidRPr="00F53A08">
          <w:rPr>
            <w:rStyle w:val="Hyperlink"/>
          </w:rPr>
          <w:t>IN 91-43</w:t>
        </w:r>
      </w:hyperlink>
      <w:r w:rsidRPr="00F53A08">
        <w:t>: “Recent Incidents Involving Rapid</w:t>
      </w:r>
      <w:r w:rsidR="00F53A08" w:rsidRPr="00F53A08">
        <w:t xml:space="preserve"> </w:t>
      </w:r>
      <w:r w:rsidRPr="00F53A08">
        <w:t>Increases in Primary-to-Secondary Leak Rate,” (July 1991)</w:t>
      </w:r>
    </w:p>
    <w:p w14:paraId="1E5013A1" w14:textId="7D8B773E" w:rsidR="00356A83" w:rsidRPr="00D443CA" w:rsidRDefault="00750F76" w:rsidP="0003454D">
      <w:pPr>
        <w:pStyle w:val="BodyText"/>
        <w:numPr>
          <w:ilvl w:val="0"/>
          <w:numId w:val="5"/>
        </w:numPr>
      </w:pPr>
      <w:r>
        <w:t>US</w:t>
      </w:r>
      <w:r w:rsidRPr="00D443CA">
        <w:t xml:space="preserve">NRC </w:t>
      </w:r>
      <w:hyperlink r:id="rId13" w:history="1">
        <w:r w:rsidRPr="00187A59">
          <w:rPr>
            <w:rStyle w:val="Hyperlink"/>
          </w:rPr>
          <w:t>Bulletin 89-01</w:t>
        </w:r>
      </w:hyperlink>
      <w:r>
        <w:t>, “Failure of Westinghouse Steam Generator Tube Mechanical Plugs,” (May 1989)</w:t>
      </w:r>
    </w:p>
    <w:p w14:paraId="421F799E" w14:textId="77777777" w:rsidR="00970E72" w:rsidRDefault="002C10AF" w:rsidP="0003454D">
      <w:pPr>
        <w:pStyle w:val="BodyText"/>
        <w:numPr>
          <w:ilvl w:val="0"/>
          <w:numId w:val="5"/>
        </w:numPr>
      </w:pPr>
      <w:r w:rsidRPr="00D443CA">
        <w:t xml:space="preserve">USNRC </w:t>
      </w:r>
      <w:hyperlink r:id="rId14" w:history="1">
        <w:r w:rsidRPr="00D443CA">
          <w:rPr>
            <w:rStyle w:val="Hyperlink"/>
          </w:rPr>
          <w:t>Regulatory Guide 1.97</w:t>
        </w:r>
      </w:hyperlink>
      <w:r w:rsidRPr="00D443CA">
        <w:t>, “Instrumentation for Light-Water-Cooled Nuclear Power Plants to Assess Plant and Environs Conditions During and Followin</w:t>
      </w:r>
      <w:r w:rsidR="00970E72">
        <w:t>g an Accident,” (December 1980)</w:t>
      </w:r>
    </w:p>
    <w:p w14:paraId="03ABA9FC" w14:textId="77777777" w:rsidR="003739A3" w:rsidRDefault="00750F76" w:rsidP="0003454D">
      <w:pPr>
        <w:pStyle w:val="BodyText"/>
        <w:numPr>
          <w:ilvl w:val="0"/>
          <w:numId w:val="5"/>
        </w:numPr>
      </w:pPr>
      <w:r w:rsidRPr="0068023E">
        <w:t xml:space="preserve">USNRC </w:t>
      </w:r>
      <w:hyperlink r:id="rId15" w:history="1">
        <w:r w:rsidRPr="0068023E">
          <w:rPr>
            <w:rStyle w:val="Hyperlink"/>
          </w:rPr>
          <w:t>Regulatory Guide 1.45</w:t>
        </w:r>
      </w:hyperlink>
      <w:r w:rsidRPr="0068023E">
        <w:t>, “Reactor Coolant Pressure Boundary Leakage Detection Systems,” (May 1973)</w:t>
      </w:r>
    </w:p>
    <w:p w14:paraId="17FACD68" w14:textId="4306AC07" w:rsidR="00356A83" w:rsidRPr="0068023E" w:rsidRDefault="002C10AF" w:rsidP="00AD5F0E">
      <w:pPr>
        <w:pStyle w:val="BodyText"/>
      </w:pPr>
      <w:r w:rsidRPr="0068023E">
        <w:t xml:space="preserve">Table 1 </w:t>
      </w:r>
      <w:r w:rsidR="00CD44B3" w:rsidRPr="0068023E">
        <w:t xml:space="preserve">provides a summary of </w:t>
      </w:r>
      <w:r w:rsidRPr="0068023E">
        <w:t xml:space="preserve">forced outages from 1990 to </w:t>
      </w:r>
      <w:r w:rsidR="00CD44B3" w:rsidRPr="0068023E">
        <w:t>2014,</w:t>
      </w:r>
      <w:r w:rsidRPr="0068023E">
        <w:t xml:space="preserve"> due to SG tube leaks. References to </w:t>
      </w:r>
      <w:r w:rsidR="00DF5FF4" w:rsidRPr="0068023E">
        <w:t xml:space="preserve">NRC documents that contain </w:t>
      </w:r>
      <w:r w:rsidRPr="0068023E">
        <w:t>more information about the event</w:t>
      </w:r>
      <w:r w:rsidR="00DF5FF4" w:rsidRPr="0068023E">
        <w:t>s</w:t>
      </w:r>
      <w:r w:rsidRPr="0068023E">
        <w:t xml:space="preserve"> </w:t>
      </w:r>
      <w:r w:rsidR="00DF5FF4" w:rsidRPr="0068023E">
        <w:t xml:space="preserve">are provided for many of the events listed in </w:t>
      </w:r>
      <w:r w:rsidR="00904EF5">
        <w:t>t</w:t>
      </w:r>
      <w:r w:rsidR="00DF5FF4" w:rsidRPr="0068023E">
        <w:t>able 1</w:t>
      </w:r>
      <w:r w:rsidRPr="0068023E">
        <w:t>.</w:t>
      </w:r>
    </w:p>
    <w:p w14:paraId="1DA5FDBB" w14:textId="72025438" w:rsidR="004B64F6" w:rsidRPr="00F43D40" w:rsidRDefault="004B64F6" w:rsidP="007E1167">
      <w:pPr>
        <w:pStyle w:val="attachmenttitle"/>
        <w:spacing w:before="440"/>
        <w:rPr>
          <w:iCs/>
        </w:rPr>
      </w:pPr>
      <w:r w:rsidRPr="006E3B83">
        <w:t xml:space="preserve">Table </w:t>
      </w:r>
      <w:r w:rsidR="00501ACA">
        <w:fldChar w:fldCharType="begin"/>
      </w:r>
      <w:r w:rsidR="00501ACA">
        <w:instrText xml:space="preserve"> SEQ Table \* ARABIC </w:instrText>
      </w:r>
      <w:r w:rsidR="00501ACA">
        <w:fldChar w:fldCharType="separate"/>
      </w:r>
      <w:r w:rsidR="003A1D82">
        <w:rPr>
          <w:noProof/>
        </w:rPr>
        <w:t>1</w:t>
      </w:r>
      <w:r w:rsidR="00501ACA">
        <w:rPr>
          <w:noProof/>
        </w:rPr>
        <w:fldChar w:fldCharType="end"/>
      </w:r>
      <w:r w:rsidRPr="006E3B83">
        <w:t>: Tube Leak Forced Outages at US PWRs</w:t>
      </w:r>
    </w:p>
    <w:tbl>
      <w:tblPr>
        <w:tblStyle w:val="TableGrid"/>
        <w:tblW w:w="9440" w:type="dxa"/>
        <w:jc w:val="center"/>
        <w:tblInd w:w="0" w:type="dxa"/>
        <w:tblCellMar>
          <w:top w:w="142" w:type="dxa"/>
          <w:left w:w="106" w:type="dxa"/>
          <w:right w:w="115" w:type="dxa"/>
        </w:tblCellMar>
        <w:tblLook w:val="04A0" w:firstRow="1" w:lastRow="0" w:firstColumn="1" w:lastColumn="0" w:noHBand="0" w:noVBand="1"/>
      </w:tblPr>
      <w:tblGrid>
        <w:gridCol w:w="1764"/>
        <w:gridCol w:w="1176"/>
        <w:gridCol w:w="1650"/>
        <w:gridCol w:w="2960"/>
        <w:gridCol w:w="1890"/>
      </w:tblGrid>
      <w:tr w:rsidR="00356A83" w:rsidRPr="00B947BA" w14:paraId="7B871172" w14:textId="77777777" w:rsidTr="00AC192D">
        <w:trPr>
          <w:cantSplit/>
          <w:tblHeader/>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3B1D4522" w14:textId="6CF1EEE2" w:rsidR="00356A83" w:rsidRPr="00B947BA" w:rsidRDefault="002C10AF" w:rsidP="00B947BA">
            <w:pPr>
              <w:pStyle w:val="BodyText-table"/>
              <w:rPr>
                <w:u w:val="single"/>
              </w:rPr>
            </w:pPr>
            <w:r w:rsidRPr="00B947BA">
              <w:rPr>
                <w:u w:val="single"/>
              </w:rPr>
              <w:t>Plant</w:t>
            </w:r>
            <w:r w:rsidR="00D339B6" w:rsidRPr="00B947BA">
              <w:rPr>
                <w:u w:val="single"/>
              </w:rPr>
              <w:t xml:space="preserve"> Name</w:t>
            </w:r>
          </w:p>
          <w:p w14:paraId="18AF119F" w14:textId="18664386" w:rsidR="00D339B6" w:rsidRPr="00B947BA" w:rsidRDefault="00D339B6" w:rsidP="00B947BA">
            <w:pPr>
              <w:pStyle w:val="BodyText-table"/>
              <w:rPr>
                <w:u w:val="single"/>
              </w:rPr>
            </w:pPr>
            <w:r w:rsidRPr="00B947BA">
              <w:rPr>
                <w:u w:val="single"/>
              </w:rPr>
              <w:t>(Tube Material)</w:t>
            </w:r>
          </w:p>
        </w:tc>
        <w:tc>
          <w:tcPr>
            <w:tcW w:w="1176" w:type="dxa"/>
            <w:tcBorders>
              <w:top w:val="single" w:sz="8" w:space="0" w:color="000000"/>
              <w:left w:val="single" w:sz="8" w:space="0" w:color="000000"/>
              <w:bottom w:val="single" w:sz="8" w:space="0" w:color="000000"/>
              <w:right w:val="single" w:sz="8" w:space="0" w:color="000000"/>
            </w:tcBorders>
            <w:vAlign w:val="center"/>
          </w:tcPr>
          <w:p w14:paraId="0F43ADD6" w14:textId="77777777" w:rsidR="00356A83" w:rsidRPr="00B947BA" w:rsidRDefault="002C10AF" w:rsidP="00B947BA">
            <w:pPr>
              <w:pStyle w:val="BodyText-table"/>
              <w:rPr>
                <w:u w:val="single"/>
              </w:rPr>
            </w:pPr>
            <w:r w:rsidRPr="00B947BA">
              <w:rPr>
                <w:u w:val="single"/>
              </w:rPr>
              <w:t>Date</w:t>
            </w:r>
          </w:p>
        </w:tc>
        <w:tc>
          <w:tcPr>
            <w:tcW w:w="1650" w:type="dxa"/>
            <w:tcBorders>
              <w:top w:val="single" w:sz="8" w:space="0" w:color="000000"/>
              <w:left w:val="single" w:sz="8" w:space="0" w:color="000000"/>
              <w:bottom w:val="single" w:sz="8" w:space="0" w:color="000000"/>
              <w:right w:val="single" w:sz="8" w:space="0" w:color="000000"/>
            </w:tcBorders>
            <w:vAlign w:val="center"/>
          </w:tcPr>
          <w:p w14:paraId="327094E4" w14:textId="77777777" w:rsidR="00356A83" w:rsidRPr="00B947BA" w:rsidRDefault="002C10AF" w:rsidP="00B947BA">
            <w:pPr>
              <w:pStyle w:val="BodyText-table"/>
              <w:rPr>
                <w:u w:val="single"/>
              </w:rPr>
            </w:pPr>
            <w:r w:rsidRPr="00B947BA">
              <w:rPr>
                <w:u w:val="single"/>
              </w:rPr>
              <w:t>Leak Rate (gpd)</w:t>
            </w:r>
          </w:p>
        </w:tc>
        <w:tc>
          <w:tcPr>
            <w:tcW w:w="2960" w:type="dxa"/>
            <w:tcBorders>
              <w:top w:val="single" w:sz="8" w:space="0" w:color="000000"/>
              <w:left w:val="single" w:sz="8" w:space="0" w:color="000000"/>
              <w:bottom w:val="single" w:sz="8" w:space="0" w:color="000000"/>
              <w:right w:val="single" w:sz="8" w:space="0" w:color="000000"/>
            </w:tcBorders>
            <w:vAlign w:val="center"/>
          </w:tcPr>
          <w:p w14:paraId="240CBC1E" w14:textId="77777777" w:rsidR="00356A83" w:rsidRPr="00B947BA" w:rsidRDefault="002C10AF" w:rsidP="00B947BA">
            <w:pPr>
              <w:pStyle w:val="BodyText-table"/>
              <w:rPr>
                <w:u w:val="single"/>
              </w:rPr>
            </w:pPr>
            <w:r w:rsidRPr="00B947BA">
              <w:rPr>
                <w:u w:val="single"/>
              </w:rPr>
              <w:t>Cause</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17999F75" w14:textId="77777777" w:rsidR="00356A83" w:rsidRPr="00B947BA" w:rsidRDefault="002C10AF" w:rsidP="00B947BA">
            <w:pPr>
              <w:pStyle w:val="BodyText-table"/>
              <w:rPr>
                <w:u w:val="single"/>
              </w:rPr>
            </w:pPr>
            <w:r w:rsidRPr="00B947BA">
              <w:rPr>
                <w:u w:val="single"/>
              </w:rPr>
              <w:t>Reference</w:t>
            </w:r>
          </w:p>
        </w:tc>
      </w:tr>
      <w:tr w:rsidR="00213EB7" w:rsidRPr="00D443CA" w14:paraId="750127E2"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18471C48" w14:textId="4B0FC31F" w:rsidR="00213EB7" w:rsidRPr="00D443CA" w:rsidRDefault="00213EB7" w:rsidP="00B947BA">
            <w:pPr>
              <w:pStyle w:val="BodyText-table"/>
            </w:pPr>
            <w:r w:rsidRPr="00D443CA">
              <w:t>St. Lucie 1</w:t>
            </w:r>
          </w:p>
          <w:p w14:paraId="07B544FB" w14:textId="7B14B8D7" w:rsidR="00B133A9" w:rsidRPr="00D443CA" w:rsidRDefault="00B133A9"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5024051C" w14:textId="77777777" w:rsidR="00213EB7" w:rsidRPr="00D443CA" w:rsidRDefault="00213EB7" w:rsidP="00B947BA">
            <w:pPr>
              <w:pStyle w:val="BodyText-table"/>
            </w:pPr>
            <w:r w:rsidRPr="00D443CA">
              <w:t>Jan. 1990</w:t>
            </w:r>
          </w:p>
        </w:tc>
        <w:tc>
          <w:tcPr>
            <w:tcW w:w="1650" w:type="dxa"/>
            <w:tcBorders>
              <w:top w:val="single" w:sz="8" w:space="0" w:color="000000"/>
              <w:left w:val="single" w:sz="8" w:space="0" w:color="000000"/>
              <w:bottom w:val="single" w:sz="8" w:space="0" w:color="000000"/>
              <w:right w:val="single" w:sz="8" w:space="0" w:color="000000"/>
            </w:tcBorders>
            <w:vAlign w:val="center"/>
          </w:tcPr>
          <w:p w14:paraId="10E4D84B" w14:textId="77777777" w:rsidR="00213EB7" w:rsidRPr="00D443CA" w:rsidRDefault="00213EB7" w:rsidP="00B947BA">
            <w:pPr>
              <w:pStyle w:val="BodyText-table"/>
            </w:pPr>
            <w:r w:rsidRPr="00D443CA">
              <w:t>3</w:t>
            </w:r>
          </w:p>
        </w:tc>
        <w:tc>
          <w:tcPr>
            <w:tcW w:w="2960" w:type="dxa"/>
            <w:tcBorders>
              <w:top w:val="single" w:sz="8" w:space="0" w:color="000000"/>
              <w:left w:val="single" w:sz="8" w:space="0" w:color="000000"/>
              <w:bottom w:val="single" w:sz="8" w:space="0" w:color="000000"/>
              <w:right w:val="single" w:sz="8" w:space="0" w:color="000000"/>
            </w:tcBorders>
            <w:vAlign w:val="center"/>
          </w:tcPr>
          <w:p w14:paraId="364A75E9" w14:textId="77777777" w:rsidR="00213EB7" w:rsidRPr="00D443CA" w:rsidRDefault="00213EB7" w:rsidP="00B947BA">
            <w:pPr>
              <w:pStyle w:val="BodyText-table"/>
            </w:pPr>
            <w:r w:rsidRPr="00D443CA">
              <w:t>Foreign Object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619A3C1E" w14:textId="77777777" w:rsidR="00213EB7" w:rsidRPr="00D443CA" w:rsidRDefault="00213EB7" w:rsidP="00B947BA">
            <w:pPr>
              <w:pStyle w:val="BodyText-table"/>
            </w:pPr>
          </w:p>
        </w:tc>
      </w:tr>
      <w:tr w:rsidR="00213EB7" w:rsidRPr="00D443CA" w14:paraId="6A61B530"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66CA382" w14:textId="77777777" w:rsidR="00213EB7" w:rsidRPr="00D443CA" w:rsidRDefault="00213EB7" w:rsidP="00B947BA">
            <w:pPr>
              <w:pStyle w:val="BodyText-table"/>
            </w:pPr>
            <w:r w:rsidRPr="00D443CA">
              <w:t>TMI 1</w:t>
            </w:r>
          </w:p>
          <w:p w14:paraId="4863F2E6" w14:textId="1348EC6A"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3D6A4DAD" w14:textId="77777777" w:rsidR="00213EB7" w:rsidRPr="00D443CA" w:rsidRDefault="00213EB7" w:rsidP="00B947BA">
            <w:pPr>
              <w:pStyle w:val="BodyText-table"/>
            </w:pPr>
            <w:r w:rsidRPr="00D443CA">
              <w:t>Mar. 1990</w:t>
            </w:r>
          </w:p>
        </w:tc>
        <w:tc>
          <w:tcPr>
            <w:tcW w:w="1650" w:type="dxa"/>
            <w:tcBorders>
              <w:top w:val="single" w:sz="8" w:space="0" w:color="000000"/>
              <w:left w:val="single" w:sz="8" w:space="0" w:color="000000"/>
              <w:bottom w:val="single" w:sz="8" w:space="0" w:color="000000"/>
              <w:right w:val="single" w:sz="8" w:space="0" w:color="000000"/>
            </w:tcBorders>
            <w:vAlign w:val="center"/>
          </w:tcPr>
          <w:p w14:paraId="3232C3CF" w14:textId="77777777" w:rsidR="00213EB7" w:rsidRPr="00D443CA" w:rsidRDefault="00213EB7" w:rsidP="00B947BA">
            <w:pPr>
              <w:pStyle w:val="BodyText-table"/>
            </w:pPr>
            <w:r w:rsidRPr="00D443CA">
              <w:t>1440</w:t>
            </w:r>
          </w:p>
        </w:tc>
        <w:tc>
          <w:tcPr>
            <w:tcW w:w="2960" w:type="dxa"/>
            <w:tcBorders>
              <w:top w:val="single" w:sz="8" w:space="0" w:color="000000"/>
              <w:left w:val="single" w:sz="8" w:space="0" w:color="000000"/>
              <w:bottom w:val="single" w:sz="8" w:space="0" w:color="000000"/>
              <w:right w:val="single" w:sz="8" w:space="0" w:color="000000"/>
            </w:tcBorders>
            <w:vAlign w:val="center"/>
          </w:tcPr>
          <w:p w14:paraId="608EAD7F" w14:textId="77777777" w:rsidR="00213EB7" w:rsidRPr="00D443CA" w:rsidRDefault="00213EB7" w:rsidP="00B947BA">
            <w:pPr>
              <w:pStyle w:val="BodyText-table"/>
            </w:pPr>
            <w:r w:rsidRPr="00D443CA">
              <w:t>Fatigue</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5CA2BE0C" w14:textId="19A1E869" w:rsidR="00213EB7" w:rsidRPr="00D443CA" w:rsidRDefault="00FF7D38" w:rsidP="00B947BA">
            <w:pPr>
              <w:pStyle w:val="BodyText-table"/>
            </w:pPr>
            <w:r w:rsidRPr="00D443CA">
              <w:t>NRC I</w:t>
            </w:r>
            <w:r w:rsidR="006C5688" w:rsidRPr="00D443CA">
              <w:t>N</w:t>
            </w:r>
            <w:r w:rsidRPr="00D443CA">
              <w:t xml:space="preserve"> 91-43</w:t>
            </w:r>
          </w:p>
        </w:tc>
      </w:tr>
      <w:tr w:rsidR="00213EB7" w:rsidRPr="00D443CA" w14:paraId="377F5BC3"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6FA259B3" w14:textId="77777777" w:rsidR="00213EB7" w:rsidRPr="00D443CA" w:rsidRDefault="00213EB7" w:rsidP="00B947BA">
            <w:pPr>
              <w:pStyle w:val="BodyText-table"/>
            </w:pPr>
            <w:r w:rsidRPr="00D443CA">
              <w:t>Millstone 2</w:t>
            </w:r>
          </w:p>
          <w:p w14:paraId="4170E2AE" w14:textId="425814E6"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22B50ACC" w14:textId="77777777" w:rsidR="00213EB7" w:rsidRPr="00D443CA" w:rsidRDefault="00213EB7" w:rsidP="00B947BA">
            <w:pPr>
              <w:pStyle w:val="BodyText-table"/>
            </w:pPr>
            <w:r w:rsidRPr="00D443CA">
              <w:t>May 1990</w:t>
            </w:r>
          </w:p>
        </w:tc>
        <w:tc>
          <w:tcPr>
            <w:tcW w:w="1650" w:type="dxa"/>
            <w:tcBorders>
              <w:top w:val="single" w:sz="8" w:space="0" w:color="000000"/>
              <w:left w:val="single" w:sz="8" w:space="0" w:color="000000"/>
              <w:bottom w:val="single" w:sz="8" w:space="0" w:color="000000"/>
              <w:right w:val="single" w:sz="8" w:space="0" w:color="000000"/>
            </w:tcBorders>
            <w:vAlign w:val="center"/>
          </w:tcPr>
          <w:p w14:paraId="166C08EE" w14:textId="77777777" w:rsidR="00213EB7" w:rsidRPr="00D443CA" w:rsidRDefault="00213EB7" w:rsidP="00B947BA">
            <w:pPr>
              <w:pStyle w:val="BodyText-table"/>
            </w:pPr>
          </w:p>
        </w:tc>
        <w:tc>
          <w:tcPr>
            <w:tcW w:w="2960" w:type="dxa"/>
            <w:tcBorders>
              <w:top w:val="single" w:sz="8" w:space="0" w:color="000000"/>
              <w:left w:val="single" w:sz="8" w:space="0" w:color="000000"/>
              <w:bottom w:val="single" w:sz="8" w:space="0" w:color="000000"/>
              <w:right w:val="single" w:sz="8" w:space="0" w:color="000000"/>
            </w:tcBorders>
            <w:vAlign w:val="center"/>
          </w:tcPr>
          <w:p w14:paraId="499F5D9D" w14:textId="77777777" w:rsidR="00213EB7" w:rsidRPr="00D443CA" w:rsidRDefault="00213EB7" w:rsidP="00B947BA">
            <w:pPr>
              <w:pStyle w:val="BodyText-table"/>
            </w:pPr>
            <w:r w:rsidRPr="00D443CA">
              <w:t>Cracked Plug</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01D730FF" w14:textId="77777777" w:rsidR="00213EB7" w:rsidRPr="00D443CA" w:rsidRDefault="00213EB7" w:rsidP="00B947BA">
            <w:pPr>
              <w:pStyle w:val="BodyText-table"/>
            </w:pPr>
          </w:p>
        </w:tc>
      </w:tr>
      <w:tr w:rsidR="00213EB7" w:rsidRPr="00D443CA" w14:paraId="04362EC3"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4826928C" w14:textId="77777777" w:rsidR="00213EB7" w:rsidRPr="00D443CA" w:rsidRDefault="00213EB7" w:rsidP="00B947BA">
            <w:pPr>
              <w:pStyle w:val="BodyText-table"/>
            </w:pPr>
            <w:r w:rsidRPr="00D443CA">
              <w:t>North Anna 2</w:t>
            </w:r>
          </w:p>
          <w:p w14:paraId="2BF0195E" w14:textId="0AD0DA48"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3509E73E" w14:textId="77777777" w:rsidR="00213EB7" w:rsidRPr="00D443CA" w:rsidRDefault="00213EB7" w:rsidP="00B947BA">
            <w:pPr>
              <w:pStyle w:val="BodyText-table"/>
            </w:pPr>
            <w:r w:rsidRPr="00D443CA">
              <w:t>Aug 1990</w:t>
            </w:r>
          </w:p>
        </w:tc>
        <w:tc>
          <w:tcPr>
            <w:tcW w:w="1650" w:type="dxa"/>
            <w:tcBorders>
              <w:top w:val="single" w:sz="8" w:space="0" w:color="000000"/>
              <w:left w:val="single" w:sz="8" w:space="0" w:color="000000"/>
              <w:bottom w:val="single" w:sz="8" w:space="0" w:color="000000"/>
              <w:right w:val="single" w:sz="8" w:space="0" w:color="000000"/>
            </w:tcBorders>
            <w:vAlign w:val="center"/>
          </w:tcPr>
          <w:p w14:paraId="57F902EC" w14:textId="77777777" w:rsidR="00213EB7" w:rsidRPr="00D443CA" w:rsidRDefault="00213EB7" w:rsidP="00B947BA">
            <w:pPr>
              <w:pStyle w:val="BodyText-table"/>
            </w:pPr>
            <w:r w:rsidRPr="00D443CA">
              <w:t>40</w:t>
            </w:r>
          </w:p>
        </w:tc>
        <w:tc>
          <w:tcPr>
            <w:tcW w:w="2960" w:type="dxa"/>
            <w:tcBorders>
              <w:top w:val="single" w:sz="8" w:space="0" w:color="000000"/>
              <w:left w:val="single" w:sz="8" w:space="0" w:color="000000"/>
              <w:bottom w:val="single" w:sz="8" w:space="0" w:color="000000"/>
              <w:right w:val="single" w:sz="8" w:space="0" w:color="000000"/>
            </w:tcBorders>
            <w:vAlign w:val="center"/>
          </w:tcPr>
          <w:p w14:paraId="06F209EE" w14:textId="77777777" w:rsidR="00213EB7" w:rsidRPr="00D443CA" w:rsidRDefault="00213EB7" w:rsidP="00B947BA">
            <w:pPr>
              <w:pStyle w:val="BodyText-table"/>
            </w:pPr>
            <w:r w:rsidRPr="00D443CA">
              <w:t>Cracked Plug</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0E739C0C" w14:textId="77777777" w:rsidR="00213EB7" w:rsidRPr="00D443CA" w:rsidRDefault="00213EB7" w:rsidP="00B947BA">
            <w:pPr>
              <w:pStyle w:val="BodyText-table"/>
            </w:pPr>
          </w:p>
        </w:tc>
      </w:tr>
      <w:tr w:rsidR="00213EB7" w:rsidRPr="00D443CA" w14:paraId="2712762B"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952B255" w14:textId="77777777" w:rsidR="00213EB7" w:rsidRPr="00D443CA" w:rsidRDefault="00213EB7" w:rsidP="00B947BA">
            <w:pPr>
              <w:pStyle w:val="BodyText-table"/>
            </w:pPr>
            <w:r w:rsidRPr="00D443CA">
              <w:t>Oconee 2</w:t>
            </w:r>
          </w:p>
          <w:p w14:paraId="2DAC9D5F" w14:textId="449026DE"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521E17A2" w14:textId="77777777" w:rsidR="00213EB7" w:rsidRPr="00D443CA" w:rsidRDefault="00213EB7" w:rsidP="00B947BA">
            <w:pPr>
              <w:pStyle w:val="BodyText-table"/>
            </w:pPr>
            <w:r w:rsidRPr="00D443CA">
              <w:t>Nov. 1990</w:t>
            </w:r>
          </w:p>
        </w:tc>
        <w:tc>
          <w:tcPr>
            <w:tcW w:w="1650" w:type="dxa"/>
            <w:tcBorders>
              <w:top w:val="single" w:sz="8" w:space="0" w:color="000000"/>
              <w:left w:val="single" w:sz="8" w:space="0" w:color="000000"/>
              <w:bottom w:val="single" w:sz="8" w:space="0" w:color="000000"/>
              <w:right w:val="single" w:sz="8" w:space="0" w:color="000000"/>
            </w:tcBorders>
            <w:vAlign w:val="center"/>
          </w:tcPr>
          <w:p w14:paraId="677D7EB0" w14:textId="77777777" w:rsidR="00213EB7" w:rsidRPr="00D443CA" w:rsidRDefault="00213EB7" w:rsidP="00B947BA">
            <w:pPr>
              <w:pStyle w:val="BodyText-table"/>
            </w:pPr>
            <w:r w:rsidRPr="00D443CA">
              <w:t>130</w:t>
            </w:r>
          </w:p>
        </w:tc>
        <w:tc>
          <w:tcPr>
            <w:tcW w:w="2960" w:type="dxa"/>
            <w:tcBorders>
              <w:top w:val="single" w:sz="8" w:space="0" w:color="000000"/>
              <w:left w:val="single" w:sz="8" w:space="0" w:color="000000"/>
              <w:bottom w:val="single" w:sz="8" w:space="0" w:color="000000"/>
              <w:right w:val="single" w:sz="8" w:space="0" w:color="000000"/>
            </w:tcBorders>
            <w:vAlign w:val="center"/>
          </w:tcPr>
          <w:p w14:paraId="547201CC" w14:textId="77777777" w:rsidR="00213EB7" w:rsidRPr="00D443CA" w:rsidRDefault="00213EB7" w:rsidP="00B947BA">
            <w:pPr>
              <w:pStyle w:val="BodyText-table"/>
            </w:pPr>
            <w:r w:rsidRPr="00D443CA">
              <w:t>Fatigue</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34BBE379" w14:textId="77777777" w:rsidR="00213EB7" w:rsidRPr="00D443CA" w:rsidRDefault="00213EB7" w:rsidP="00B947BA">
            <w:pPr>
              <w:pStyle w:val="BodyText-table"/>
            </w:pPr>
          </w:p>
        </w:tc>
      </w:tr>
      <w:tr w:rsidR="00213EB7" w:rsidRPr="00D443CA" w14:paraId="5087C531"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692FF121" w14:textId="77777777" w:rsidR="00213EB7" w:rsidRPr="00D443CA" w:rsidRDefault="00213EB7" w:rsidP="00B947BA">
            <w:pPr>
              <w:pStyle w:val="BodyText-table"/>
            </w:pPr>
            <w:r w:rsidRPr="00D443CA">
              <w:t>Shearon Harris</w:t>
            </w:r>
          </w:p>
          <w:p w14:paraId="0A4C27F7" w14:textId="6F428110"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26A5E821" w14:textId="77777777" w:rsidR="00213EB7" w:rsidRPr="00D443CA" w:rsidRDefault="00213EB7" w:rsidP="00B947BA">
            <w:pPr>
              <w:pStyle w:val="BodyText-table"/>
            </w:pPr>
            <w:r w:rsidRPr="00D443CA">
              <w:t>Nov. 1990</w:t>
            </w:r>
          </w:p>
        </w:tc>
        <w:tc>
          <w:tcPr>
            <w:tcW w:w="1650" w:type="dxa"/>
            <w:tcBorders>
              <w:top w:val="single" w:sz="8" w:space="0" w:color="000000"/>
              <w:left w:val="single" w:sz="8" w:space="0" w:color="000000"/>
              <w:bottom w:val="single" w:sz="8" w:space="0" w:color="000000"/>
              <w:right w:val="single" w:sz="8" w:space="0" w:color="000000"/>
            </w:tcBorders>
            <w:vAlign w:val="center"/>
          </w:tcPr>
          <w:p w14:paraId="45C6F2B5" w14:textId="77777777" w:rsidR="00213EB7" w:rsidRPr="00D443CA" w:rsidRDefault="00213EB7" w:rsidP="00B947BA">
            <w:pPr>
              <w:pStyle w:val="BodyText-table"/>
            </w:pPr>
            <w:r w:rsidRPr="00D443CA">
              <w:t>50</w:t>
            </w:r>
          </w:p>
        </w:tc>
        <w:tc>
          <w:tcPr>
            <w:tcW w:w="2960" w:type="dxa"/>
            <w:tcBorders>
              <w:top w:val="single" w:sz="8" w:space="0" w:color="000000"/>
              <w:left w:val="single" w:sz="8" w:space="0" w:color="000000"/>
              <w:bottom w:val="single" w:sz="8" w:space="0" w:color="000000"/>
              <w:right w:val="single" w:sz="8" w:space="0" w:color="000000"/>
            </w:tcBorders>
            <w:vAlign w:val="center"/>
          </w:tcPr>
          <w:p w14:paraId="7C59F6D9" w14:textId="77777777" w:rsidR="00213EB7" w:rsidRPr="00D443CA" w:rsidRDefault="00213EB7" w:rsidP="00B947BA">
            <w:pPr>
              <w:pStyle w:val="BodyText-table"/>
            </w:pPr>
            <w:r w:rsidRPr="00D443CA">
              <w:t>Loose Part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225FCEA8" w14:textId="77777777" w:rsidR="00213EB7" w:rsidRPr="00D443CA" w:rsidRDefault="00213EB7" w:rsidP="00B947BA">
            <w:pPr>
              <w:pStyle w:val="BodyText-table"/>
            </w:pPr>
          </w:p>
        </w:tc>
      </w:tr>
      <w:tr w:rsidR="00213EB7" w:rsidRPr="00D443CA" w14:paraId="72CD7915"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655E293D" w14:textId="77777777" w:rsidR="00213EB7" w:rsidRPr="00D443CA" w:rsidRDefault="00213EB7" w:rsidP="00B947BA">
            <w:pPr>
              <w:pStyle w:val="BodyText-table"/>
            </w:pPr>
            <w:r w:rsidRPr="00D443CA">
              <w:t>Maine Yankee</w:t>
            </w:r>
          </w:p>
          <w:p w14:paraId="03A4D18E" w14:textId="6860EEB0"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6507E583" w14:textId="77777777" w:rsidR="00213EB7" w:rsidRPr="00D443CA" w:rsidRDefault="00213EB7" w:rsidP="00B947BA">
            <w:pPr>
              <w:pStyle w:val="BodyText-table"/>
            </w:pPr>
            <w:r w:rsidRPr="00D443CA">
              <w:t>Dec. 1990</w:t>
            </w:r>
          </w:p>
        </w:tc>
        <w:tc>
          <w:tcPr>
            <w:tcW w:w="1650" w:type="dxa"/>
            <w:tcBorders>
              <w:top w:val="single" w:sz="8" w:space="0" w:color="000000"/>
              <w:left w:val="single" w:sz="8" w:space="0" w:color="000000"/>
              <w:bottom w:val="single" w:sz="8" w:space="0" w:color="000000"/>
              <w:right w:val="single" w:sz="8" w:space="0" w:color="000000"/>
            </w:tcBorders>
            <w:vAlign w:val="center"/>
          </w:tcPr>
          <w:p w14:paraId="7AFCC3E1" w14:textId="77777777" w:rsidR="00213EB7" w:rsidRPr="00D443CA" w:rsidRDefault="00213EB7" w:rsidP="00B947BA">
            <w:pPr>
              <w:pStyle w:val="BodyText-table"/>
            </w:pPr>
            <w:r w:rsidRPr="00D443CA">
              <w:t>1440</w:t>
            </w:r>
          </w:p>
        </w:tc>
        <w:tc>
          <w:tcPr>
            <w:tcW w:w="2960" w:type="dxa"/>
            <w:tcBorders>
              <w:top w:val="single" w:sz="8" w:space="0" w:color="000000"/>
              <w:left w:val="single" w:sz="8" w:space="0" w:color="000000"/>
              <w:bottom w:val="single" w:sz="8" w:space="0" w:color="000000"/>
              <w:right w:val="single" w:sz="8" w:space="0" w:color="000000"/>
            </w:tcBorders>
            <w:vAlign w:val="center"/>
          </w:tcPr>
          <w:p w14:paraId="4DF38127" w14:textId="2F0B74E2" w:rsidR="00213EB7" w:rsidRPr="00D443CA" w:rsidRDefault="00287F90" w:rsidP="00B947BA">
            <w:pPr>
              <w:pStyle w:val="BodyText-table"/>
            </w:pPr>
            <w:r>
              <w:t>PWSCC</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11AE9D19" w14:textId="73ECFB30" w:rsidR="00213EB7" w:rsidRPr="00D443CA" w:rsidRDefault="00B942F0" w:rsidP="00B947BA">
            <w:pPr>
              <w:pStyle w:val="BodyText-table"/>
            </w:pPr>
            <w:r w:rsidRPr="00D443CA">
              <w:t>NRC I</w:t>
            </w:r>
            <w:r w:rsidR="006C5688" w:rsidRPr="00D443CA">
              <w:t>N</w:t>
            </w:r>
            <w:r w:rsidRPr="00D443CA">
              <w:t xml:space="preserve"> 91-43</w:t>
            </w:r>
          </w:p>
        </w:tc>
      </w:tr>
      <w:tr w:rsidR="00213EB7" w:rsidRPr="00D443CA" w14:paraId="24875B7C"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69B1B47F" w14:textId="77777777" w:rsidR="00213EB7" w:rsidRPr="00D443CA" w:rsidRDefault="00213EB7" w:rsidP="00B947BA">
            <w:pPr>
              <w:pStyle w:val="BodyText-table"/>
            </w:pPr>
            <w:r w:rsidRPr="00D443CA">
              <w:t>San Onofre 1</w:t>
            </w:r>
          </w:p>
          <w:p w14:paraId="4FAB12E3" w14:textId="61664ED1"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71007CD5" w14:textId="77777777" w:rsidR="00213EB7" w:rsidRPr="00D443CA" w:rsidRDefault="00213EB7" w:rsidP="00B947BA">
            <w:pPr>
              <w:pStyle w:val="BodyText-table"/>
            </w:pPr>
            <w:r w:rsidRPr="00D443CA">
              <w:t>Apr. 1991</w:t>
            </w:r>
          </w:p>
        </w:tc>
        <w:tc>
          <w:tcPr>
            <w:tcW w:w="1650" w:type="dxa"/>
            <w:tcBorders>
              <w:top w:val="single" w:sz="8" w:space="0" w:color="000000"/>
              <w:left w:val="single" w:sz="8" w:space="0" w:color="000000"/>
              <w:bottom w:val="single" w:sz="8" w:space="0" w:color="000000"/>
              <w:right w:val="single" w:sz="8" w:space="0" w:color="000000"/>
            </w:tcBorders>
            <w:vAlign w:val="center"/>
          </w:tcPr>
          <w:p w14:paraId="3AC1E693" w14:textId="77777777" w:rsidR="00213EB7" w:rsidRPr="00D443CA" w:rsidRDefault="00213EB7" w:rsidP="00B947BA">
            <w:pPr>
              <w:pStyle w:val="BodyText-table"/>
            </w:pPr>
            <w:r w:rsidRPr="00D443CA">
              <w:t>150</w:t>
            </w:r>
          </w:p>
        </w:tc>
        <w:tc>
          <w:tcPr>
            <w:tcW w:w="2960" w:type="dxa"/>
            <w:tcBorders>
              <w:top w:val="single" w:sz="8" w:space="0" w:color="000000"/>
              <w:left w:val="single" w:sz="8" w:space="0" w:color="000000"/>
              <w:bottom w:val="single" w:sz="8" w:space="0" w:color="000000"/>
              <w:right w:val="single" w:sz="8" w:space="0" w:color="000000"/>
            </w:tcBorders>
            <w:vAlign w:val="center"/>
          </w:tcPr>
          <w:p w14:paraId="3BB75E29" w14:textId="77777777" w:rsidR="00213EB7" w:rsidRPr="00D443CA" w:rsidRDefault="00213EB7" w:rsidP="00B947BA">
            <w:pPr>
              <w:pStyle w:val="BodyText-table"/>
            </w:pPr>
            <w:r w:rsidRPr="00D443CA">
              <w:t>Sleeve Joint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04A40CAF" w14:textId="21BE00A6" w:rsidR="00213EB7" w:rsidRPr="00D443CA" w:rsidRDefault="00213EB7" w:rsidP="00B947BA">
            <w:pPr>
              <w:pStyle w:val="BodyText-table"/>
            </w:pPr>
            <w:r w:rsidRPr="00D443CA">
              <w:t>E</w:t>
            </w:r>
            <w:r w:rsidR="00DF5FF4">
              <w:t xml:space="preserve">vent </w:t>
            </w:r>
            <w:r w:rsidRPr="00D443CA">
              <w:t>N</w:t>
            </w:r>
            <w:r w:rsidR="00DF5FF4">
              <w:t>otification (EN)</w:t>
            </w:r>
            <w:r w:rsidRPr="00D443CA">
              <w:t xml:space="preserve"> 20860</w:t>
            </w:r>
          </w:p>
        </w:tc>
      </w:tr>
      <w:tr w:rsidR="00213EB7" w:rsidRPr="00D443CA" w14:paraId="4161B0B7"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2CEA8A3C" w14:textId="77777777" w:rsidR="00213EB7" w:rsidRPr="00D443CA" w:rsidRDefault="00213EB7" w:rsidP="00B947BA">
            <w:pPr>
              <w:pStyle w:val="BodyText-table"/>
            </w:pPr>
            <w:r w:rsidRPr="00D443CA">
              <w:t>Millstone 2</w:t>
            </w:r>
          </w:p>
          <w:p w14:paraId="77CD6994" w14:textId="3CC5DF43"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1E584230" w14:textId="77777777" w:rsidR="00213EB7" w:rsidRPr="00D443CA" w:rsidRDefault="00213EB7" w:rsidP="00B947BA">
            <w:pPr>
              <w:pStyle w:val="BodyText-table"/>
            </w:pPr>
            <w:r w:rsidRPr="00D443CA">
              <w:t>Apr. 1991</w:t>
            </w:r>
          </w:p>
        </w:tc>
        <w:tc>
          <w:tcPr>
            <w:tcW w:w="1650" w:type="dxa"/>
            <w:tcBorders>
              <w:top w:val="single" w:sz="8" w:space="0" w:color="000000"/>
              <w:left w:val="single" w:sz="8" w:space="0" w:color="000000"/>
              <w:bottom w:val="single" w:sz="8" w:space="0" w:color="000000"/>
              <w:right w:val="single" w:sz="8" w:space="0" w:color="000000"/>
            </w:tcBorders>
            <w:vAlign w:val="center"/>
          </w:tcPr>
          <w:p w14:paraId="3AEFE2CF" w14:textId="77777777" w:rsidR="00213EB7" w:rsidRPr="00D443CA" w:rsidRDefault="00213EB7" w:rsidP="00B947BA">
            <w:pPr>
              <w:pStyle w:val="BodyText-table"/>
            </w:pPr>
            <w:r w:rsidRPr="00D443CA">
              <w:t>70</w:t>
            </w:r>
          </w:p>
        </w:tc>
        <w:tc>
          <w:tcPr>
            <w:tcW w:w="2960" w:type="dxa"/>
            <w:tcBorders>
              <w:top w:val="single" w:sz="8" w:space="0" w:color="000000"/>
              <w:left w:val="single" w:sz="8" w:space="0" w:color="000000"/>
              <w:bottom w:val="single" w:sz="8" w:space="0" w:color="000000"/>
              <w:right w:val="single" w:sz="8" w:space="0" w:color="000000"/>
            </w:tcBorders>
            <w:vAlign w:val="center"/>
          </w:tcPr>
          <w:p w14:paraId="1FDD01F5" w14:textId="77777777" w:rsidR="00213EB7" w:rsidRPr="00D443CA" w:rsidRDefault="00213EB7" w:rsidP="00B947BA">
            <w:pPr>
              <w:pStyle w:val="BodyText-table"/>
            </w:pPr>
            <w:r w:rsidRPr="00D443CA">
              <w:t>U-bend SCC</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7CA0D6E9" w14:textId="08BABCF1" w:rsidR="00213EB7" w:rsidRPr="00D443CA" w:rsidRDefault="00213EB7" w:rsidP="00B947BA">
            <w:pPr>
              <w:pStyle w:val="BodyText-table"/>
            </w:pPr>
            <w:r w:rsidRPr="00D443CA">
              <w:t>P</w:t>
            </w:r>
            <w:r w:rsidR="00DF5FF4">
              <w:t xml:space="preserve">reliminary </w:t>
            </w:r>
            <w:r w:rsidRPr="00D443CA">
              <w:t>N</w:t>
            </w:r>
            <w:r w:rsidR="00DF5FF4">
              <w:t>otification (PN)</w:t>
            </w:r>
            <w:r w:rsidRPr="00D443CA">
              <w:t xml:space="preserve"> 1-91-030</w:t>
            </w:r>
          </w:p>
        </w:tc>
      </w:tr>
      <w:tr w:rsidR="00213EB7" w:rsidRPr="00D443CA" w14:paraId="07CCA5A9"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E12E16A" w14:textId="77777777" w:rsidR="00213EB7" w:rsidRPr="00D443CA" w:rsidRDefault="00213EB7" w:rsidP="00B947BA">
            <w:pPr>
              <w:pStyle w:val="BodyText-table"/>
            </w:pPr>
            <w:r w:rsidRPr="00D443CA">
              <w:lastRenderedPageBreak/>
              <w:t>Millstone 2</w:t>
            </w:r>
          </w:p>
          <w:p w14:paraId="5BC530EC" w14:textId="055E4B58"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36F2C2C6" w14:textId="77777777" w:rsidR="00213EB7" w:rsidRPr="00D443CA" w:rsidRDefault="00213EB7" w:rsidP="00B947BA">
            <w:pPr>
              <w:pStyle w:val="BodyText-table"/>
            </w:pPr>
            <w:r w:rsidRPr="00D443CA">
              <w:t>May 1991</w:t>
            </w:r>
          </w:p>
        </w:tc>
        <w:tc>
          <w:tcPr>
            <w:tcW w:w="1650" w:type="dxa"/>
            <w:tcBorders>
              <w:top w:val="single" w:sz="8" w:space="0" w:color="000000"/>
              <w:left w:val="single" w:sz="8" w:space="0" w:color="000000"/>
              <w:bottom w:val="single" w:sz="8" w:space="0" w:color="000000"/>
              <w:right w:val="single" w:sz="8" w:space="0" w:color="000000"/>
            </w:tcBorders>
            <w:vAlign w:val="center"/>
          </w:tcPr>
          <w:p w14:paraId="1A26F522" w14:textId="77777777" w:rsidR="00213EB7" w:rsidRPr="00D443CA" w:rsidRDefault="00213EB7" w:rsidP="00B947BA">
            <w:pPr>
              <w:pStyle w:val="BodyText-table"/>
            </w:pPr>
            <w:r w:rsidRPr="00D443CA">
              <w:t>70</w:t>
            </w:r>
          </w:p>
        </w:tc>
        <w:tc>
          <w:tcPr>
            <w:tcW w:w="2960" w:type="dxa"/>
            <w:tcBorders>
              <w:top w:val="single" w:sz="8" w:space="0" w:color="000000"/>
              <w:left w:val="single" w:sz="8" w:space="0" w:color="000000"/>
              <w:bottom w:val="single" w:sz="8" w:space="0" w:color="000000"/>
              <w:right w:val="single" w:sz="8" w:space="0" w:color="000000"/>
            </w:tcBorders>
            <w:vAlign w:val="center"/>
          </w:tcPr>
          <w:p w14:paraId="6396CC9A" w14:textId="1B098768" w:rsidR="00213EB7" w:rsidRPr="00D443CA" w:rsidRDefault="00213EB7" w:rsidP="00B947BA">
            <w:pPr>
              <w:pStyle w:val="BodyText-table"/>
            </w:pPr>
            <w:r w:rsidRPr="00D443CA">
              <w:t>Tube</w:t>
            </w:r>
            <w:r w:rsidR="00A75BCD">
              <w:t>s</w:t>
            </w:r>
            <w:r w:rsidRPr="00D443CA">
              <w:t>heet Circumferential Crack</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2B341314" w14:textId="77777777" w:rsidR="00213EB7" w:rsidRPr="00D443CA" w:rsidRDefault="00213EB7" w:rsidP="00B947BA">
            <w:pPr>
              <w:pStyle w:val="BodyText-table"/>
            </w:pPr>
            <w:r w:rsidRPr="00D443CA">
              <w:t>EN 21077</w:t>
            </w:r>
          </w:p>
        </w:tc>
      </w:tr>
      <w:tr w:rsidR="00213EB7" w:rsidRPr="00D443CA" w14:paraId="539839B6"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D7D2C6A" w14:textId="77777777" w:rsidR="00213EB7" w:rsidRPr="00D443CA" w:rsidRDefault="00213EB7" w:rsidP="00B947BA">
            <w:pPr>
              <w:pStyle w:val="BodyText-table"/>
            </w:pPr>
            <w:r w:rsidRPr="00D443CA">
              <w:t>McGuire 1</w:t>
            </w:r>
          </w:p>
          <w:p w14:paraId="50FBEB22" w14:textId="161D8FE3"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6B784DAB" w14:textId="77777777" w:rsidR="00213EB7" w:rsidRPr="00D443CA" w:rsidRDefault="00213EB7" w:rsidP="00B947BA">
            <w:pPr>
              <w:pStyle w:val="BodyText-table"/>
            </w:pPr>
            <w:r w:rsidRPr="00D443CA">
              <w:t>Jan. 1992</w:t>
            </w:r>
          </w:p>
        </w:tc>
        <w:tc>
          <w:tcPr>
            <w:tcW w:w="1650" w:type="dxa"/>
            <w:tcBorders>
              <w:top w:val="single" w:sz="8" w:space="0" w:color="000000"/>
              <w:left w:val="single" w:sz="8" w:space="0" w:color="000000"/>
              <w:bottom w:val="single" w:sz="8" w:space="0" w:color="000000"/>
              <w:right w:val="single" w:sz="8" w:space="0" w:color="000000"/>
            </w:tcBorders>
            <w:vAlign w:val="center"/>
          </w:tcPr>
          <w:p w14:paraId="01487C8E" w14:textId="77777777" w:rsidR="00213EB7" w:rsidRPr="00D443CA" w:rsidRDefault="00213EB7" w:rsidP="00B947BA">
            <w:pPr>
              <w:pStyle w:val="BodyText-table"/>
            </w:pPr>
            <w:r w:rsidRPr="00D443CA">
              <w:t>250</w:t>
            </w:r>
          </w:p>
        </w:tc>
        <w:tc>
          <w:tcPr>
            <w:tcW w:w="2960" w:type="dxa"/>
            <w:tcBorders>
              <w:top w:val="single" w:sz="8" w:space="0" w:color="000000"/>
              <w:left w:val="single" w:sz="8" w:space="0" w:color="000000"/>
              <w:bottom w:val="single" w:sz="8" w:space="0" w:color="000000"/>
              <w:right w:val="single" w:sz="8" w:space="0" w:color="000000"/>
            </w:tcBorders>
            <w:vAlign w:val="center"/>
          </w:tcPr>
          <w:p w14:paraId="54DF088F" w14:textId="77777777" w:rsidR="00213EB7" w:rsidRPr="00D443CA" w:rsidRDefault="00213EB7" w:rsidP="00B947BA">
            <w:pPr>
              <w:pStyle w:val="BodyText-table"/>
            </w:pPr>
            <w:r w:rsidRPr="00D443CA">
              <w:t xml:space="preserve"> Freespan Crack</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3200EAF2" w14:textId="77777777" w:rsidR="00213EB7" w:rsidRPr="00D443CA" w:rsidRDefault="00213EB7" w:rsidP="00B947BA">
            <w:pPr>
              <w:pStyle w:val="BodyText-table"/>
            </w:pPr>
            <w:r w:rsidRPr="00D443CA">
              <w:t>PN 2-91-002</w:t>
            </w:r>
          </w:p>
          <w:p w14:paraId="0B583FE7" w14:textId="5484DA91" w:rsidR="008903B4" w:rsidRPr="00D443CA" w:rsidRDefault="008903B4" w:rsidP="00B947BA">
            <w:pPr>
              <w:pStyle w:val="BodyText-table"/>
            </w:pPr>
            <w:r w:rsidRPr="00D443CA">
              <w:t>NRC IN 94-62</w:t>
            </w:r>
          </w:p>
        </w:tc>
      </w:tr>
      <w:tr w:rsidR="00213EB7" w:rsidRPr="00D443CA" w14:paraId="61BCEA6F"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725C5D8" w14:textId="77777777" w:rsidR="00213EB7" w:rsidRPr="00D443CA" w:rsidRDefault="00213EB7" w:rsidP="00B947BA">
            <w:pPr>
              <w:pStyle w:val="BodyText-table"/>
            </w:pPr>
            <w:r w:rsidRPr="00D443CA">
              <w:t>ANO 2</w:t>
            </w:r>
          </w:p>
          <w:p w14:paraId="11EAEF2F" w14:textId="4F23A2CB"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7CE69F69" w14:textId="77777777" w:rsidR="00213EB7" w:rsidRPr="00D443CA" w:rsidRDefault="00213EB7" w:rsidP="00B947BA">
            <w:pPr>
              <w:pStyle w:val="BodyText-table"/>
            </w:pPr>
            <w:r w:rsidRPr="00D443CA">
              <w:t>Mar. 1992</w:t>
            </w:r>
          </w:p>
        </w:tc>
        <w:tc>
          <w:tcPr>
            <w:tcW w:w="1650" w:type="dxa"/>
            <w:tcBorders>
              <w:top w:val="single" w:sz="8" w:space="0" w:color="000000"/>
              <w:left w:val="single" w:sz="8" w:space="0" w:color="000000"/>
              <w:bottom w:val="single" w:sz="8" w:space="0" w:color="000000"/>
              <w:right w:val="single" w:sz="8" w:space="0" w:color="000000"/>
            </w:tcBorders>
            <w:vAlign w:val="center"/>
          </w:tcPr>
          <w:p w14:paraId="367E67F8" w14:textId="77777777" w:rsidR="00213EB7" w:rsidRPr="00D443CA" w:rsidRDefault="00213EB7" w:rsidP="00B947BA">
            <w:pPr>
              <w:pStyle w:val="BodyText-table"/>
            </w:pPr>
            <w:r w:rsidRPr="00D443CA">
              <w:t>360</w:t>
            </w:r>
          </w:p>
        </w:tc>
        <w:tc>
          <w:tcPr>
            <w:tcW w:w="2960" w:type="dxa"/>
            <w:tcBorders>
              <w:top w:val="single" w:sz="8" w:space="0" w:color="000000"/>
              <w:left w:val="single" w:sz="8" w:space="0" w:color="000000"/>
              <w:bottom w:val="single" w:sz="8" w:space="0" w:color="000000"/>
              <w:right w:val="single" w:sz="8" w:space="0" w:color="000000"/>
            </w:tcBorders>
            <w:vAlign w:val="center"/>
          </w:tcPr>
          <w:p w14:paraId="2A67736E" w14:textId="50C228B1" w:rsidR="00213EB7" w:rsidRPr="00D443CA" w:rsidRDefault="00213EB7" w:rsidP="00B947BA">
            <w:pPr>
              <w:pStyle w:val="BodyText-table"/>
            </w:pPr>
            <w:r w:rsidRPr="00D443CA">
              <w:t>Tube</w:t>
            </w:r>
            <w:r w:rsidR="00CC31B8">
              <w:t>s</w:t>
            </w:r>
            <w:r w:rsidRPr="00D443CA">
              <w:t>heet Circumferential Crack</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5DC410BC" w14:textId="10068C66" w:rsidR="00213EB7" w:rsidRPr="00D443CA" w:rsidRDefault="00213EB7" w:rsidP="00B947BA">
            <w:pPr>
              <w:pStyle w:val="BodyText-table"/>
            </w:pPr>
            <w:r w:rsidRPr="00D443CA">
              <w:t>PN</w:t>
            </w:r>
            <w:r w:rsidR="00DF5FF4">
              <w:t>s</w:t>
            </w:r>
            <w:r w:rsidRPr="00D443CA">
              <w:t xml:space="preserve"> 4-92-018, 081A,</w:t>
            </w:r>
          </w:p>
          <w:p w14:paraId="2904B58C" w14:textId="77777777" w:rsidR="00213EB7" w:rsidRPr="00D443CA" w:rsidRDefault="00213EB7" w:rsidP="00B947BA">
            <w:pPr>
              <w:pStyle w:val="BodyText-table"/>
            </w:pPr>
            <w:r w:rsidRPr="00D443CA">
              <w:t>EN 22975</w:t>
            </w:r>
          </w:p>
          <w:p w14:paraId="45C2EAF7" w14:textId="5BC9AE21" w:rsidR="008903B4" w:rsidRPr="00D443CA" w:rsidRDefault="008903B4" w:rsidP="00B947BA">
            <w:pPr>
              <w:pStyle w:val="BodyText-table"/>
            </w:pPr>
            <w:r w:rsidRPr="00D443CA">
              <w:t>NRC IN</w:t>
            </w:r>
            <w:r w:rsidR="006C5688" w:rsidRPr="00D443CA">
              <w:t>s</w:t>
            </w:r>
            <w:r w:rsidRPr="00D443CA">
              <w:t xml:space="preserve"> 9</w:t>
            </w:r>
            <w:r w:rsidR="00DB29B0" w:rsidRPr="00D443CA">
              <w:t>2</w:t>
            </w:r>
            <w:r w:rsidRPr="00D443CA">
              <w:t>-</w:t>
            </w:r>
            <w:r w:rsidR="00DB29B0" w:rsidRPr="00D443CA">
              <w:t>80</w:t>
            </w:r>
            <w:r w:rsidR="006C5688" w:rsidRPr="00D443CA">
              <w:t xml:space="preserve"> &amp;</w:t>
            </w:r>
            <w:r w:rsidR="00DB29B0" w:rsidRPr="00D443CA">
              <w:t xml:space="preserve"> 94</w:t>
            </w:r>
            <w:r w:rsidR="002D7263" w:rsidRPr="00D443CA">
              <w:noBreakHyphen/>
            </w:r>
            <w:r w:rsidRPr="00D443CA">
              <w:t>62</w:t>
            </w:r>
          </w:p>
        </w:tc>
      </w:tr>
      <w:tr w:rsidR="00213EB7" w:rsidRPr="00D443CA" w14:paraId="628653E6"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25292FD9" w14:textId="77777777" w:rsidR="00213EB7" w:rsidRPr="00D443CA" w:rsidRDefault="00213EB7" w:rsidP="00B947BA">
            <w:pPr>
              <w:pStyle w:val="BodyText-table"/>
            </w:pPr>
            <w:r w:rsidRPr="00D443CA">
              <w:t>Prairie Island 1</w:t>
            </w:r>
          </w:p>
          <w:p w14:paraId="277A82F6" w14:textId="381D531A"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21FEDAA8" w14:textId="77777777" w:rsidR="00213EB7" w:rsidRPr="00D443CA" w:rsidRDefault="00213EB7" w:rsidP="00B947BA">
            <w:pPr>
              <w:pStyle w:val="BodyText-table"/>
            </w:pPr>
            <w:r w:rsidRPr="00D443CA">
              <w:t>Mar. 1992</w:t>
            </w:r>
          </w:p>
        </w:tc>
        <w:tc>
          <w:tcPr>
            <w:tcW w:w="1650" w:type="dxa"/>
            <w:tcBorders>
              <w:top w:val="single" w:sz="8" w:space="0" w:color="000000"/>
              <w:left w:val="single" w:sz="8" w:space="0" w:color="000000"/>
              <w:bottom w:val="single" w:sz="8" w:space="0" w:color="000000"/>
              <w:right w:val="single" w:sz="8" w:space="0" w:color="000000"/>
            </w:tcBorders>
            <w:vAlign w:val="center"/>
          </w:tcPr>
          <w:p w14:paraId="491716DA" w14:textId="77777777" w:rsidR="00213EB7" w:rsidRPr="00D443CA" w:rsidRDefault="00213EB7" w:rsidP="00B947BA">
            <w:pPr>
              <w:pStyle w:val="BodyText-table"/>
            </w:pPr>
            <w:r w:rsidRPr="00D443CA">
              <w:t>144</w:t>
            </w:r>
          </w:p>
        </w:tc>
        <w:tc>
          <w:tcPr>
            <w:tcW w:w="2960" w:type="dxa"/>
            <w:tcBorders>
              <w:top w:val="single" w:sz="8" w:space="0" w:color="000000"/>
              <w:left w:val="single" w:sz="8" w:space="0" w:color="000000"/>
              <w:bottom w:val="single" w:sz="8" w:space="0" w:color="000000"/>
              <w:right w:val="single" w:sz="8" w:space="0" w:color="000000"/>
            </w:tcBorders>
            <w:vAlign w:val="center"/>
          </w:tcPr>
          <w:p w14:paraId="15D48F67" w14:textId="77777777" w:rsidR="00213EB7" w:rsidRPr="00D443CA" w:rsidRDefault="00213EB7" w:rsidP="00B947BA">
            <w:pPr>
              <w:pStyle w:val="BodyText-table"/>
            </w:pPr>
            <w:r w:rsidRPr="00D443CA">
              <w:t>Roll Transition Zone Axial Crack</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168E0C9B" w14:textId="77777777" w:rsidR="00213EB7" w:rsidRPr="00D443CA" w:rsidRDefault="00213EB7" w:rsidP="00B947BA">
            <w:pPr>
              <w:pStyle w:val="BodyText-table"/>
            </w:pPr>
          </w:p>
        </w:tc>
      </w:tr>
      <w:tr w:rsidR="00213EB7" w:rsidRPr="00D443CA" w14:paraId="3E884B9E"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5809D9EC" w14:textId="77777777" w:rsidR="00213EB7" w:rsidRPr="00D443CA" w:rsidRDefault="00213EB7" w:rsidP="00B947BA">
            <w:pPr>
              <w:pStyle w:val="BodyText-table"/>
            </w:pPr>
            <w:r w:rsidRPr="00D443CA">
              <w:t>McGuire 1</w:t>
            </w:r>
          </w:p>
          <w:p w14:paraId="564D843B" w14:textId="0CFA0589"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76D6B7ED" w14:textId="77777777" w:rsidR="00213EB7" w:rsidRPr="00D443CA" w:rsidRDefault="00213EB7" w:rsidP="00B947BA">
            <w:pPr>
              <w:pStyle w:val="BodyText-table"/>
            </w:pPr>
            <w:r w:rsidRPr="00D443CA">
              <w:t>May 1992</w:t>
            </w:r>
          </w:p>
        </w:tc>
        <w:tc>
          <w:tcPr>
            <w:tcW w:w="1650" w:type="dxa"/>
            <w:tcBorders>
              <w:top w:val="single" w:sz="8" w:space="0" w:color="000000"/>
              <w:left w:val="single" w:sz="8" w:space="0" w:color="000000"/>
              <w:bottom w:val="single" w:sz="8" w:space="0" w:color="000000"/>
              <w:right w:val="single" w:sz="8" w:space="0" w:color="000000"/>
            </w:tcBorders>
            <w:vAlign w:val="center"/>
          </w:tcPr>
          <w:p w14:paraId="265AFFE7" w14:textId="77777777" w:rsidR="00213EB7" w:rsidRPr="00D443CA" w:rsidRDefault="00213EB7" w:rsidP="00B947BA">
            <w:pPr>
              <w:pStyle w:val="BodyText-table"/>
            </w:pPr>
            <w:r w:rsidRPr="00D443CA">
              <w:t xml:space="preserve">5 </w:t>
            </w:r>
          </w:p>
        </w:tc>
        <w:tc>
          <w:tcPr>
            <w:tcW w:w="2960" w:type="dxa"/>
            <w:tcBorders>
              <w:top w:val="single" w:sz="8" w:space="0" w:color="000000"/>
              <w:left w:val="single" w:sz="8" w:space="0" w:color="000000"/>
              <w:bottom w:val="single" w:sz="8" w:space="0" w:color="000000"/>
              <w:right w:val="single" w:sz="8" w:space="0" w:color="000000"/>
            </w:tcBorders>
            <w:vAlign w:val="center"/>
          </w:tcPr>
          <w:p w14:paraId="0C17FDB0" w14:textId="20B3CA12" w:rsidR="00213EB7" w:rsidRPr="00D443CA" w:rsidRDefault="00D837F9" w:rsidP="00B947BA">
            <w:pPr>
              <w:pStyle w:val="BodyText-table"/>
            </w:pPr>
            <w:r w:rsidRPr="00D443CA">
              <w:t>Stress Corrosion Cracking</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3B9276DC" w14:textId="3485E7E0" w:rsidR="00B942F0" w:rsidRPr="00D443CA" w:rsidRDefault="00213EB7" w:rsidP="00B947BA">
            <w:pPr>
              <w:pStyle w:val="BodyText-table"/>
            </w:pPr>
            <w:r w:rsidRPr="00D443CA">
              <w:t>M</w:t>
            </w:r>
            <w:r w:rsidR="00DF5FF4">
              <w:t xml:space="preserve">orning </w:t>
            </w:r>
            <w:r w:rsidRPr="00D443CA">
              <w:t>R</w:t>
            </w:r>
            <w:r w:rsidR="00DF5FF4">
              <w:t>eport (MR)</w:t>
            </w:r>
            <w:r w:rsidRPr="00D443CA">
              <w:t xml:space="preserve"> 3-92-0255</w:t>
            </w:r>
            <w:r w:rsidR="00B942F0" w:rsidRPr="00D443CA">
              <w:t>,</w:t>
            </w:r>
          </w:p>
          <w:p w14:paraId="0F6C0855" w14:textId="4FE4A5AD" w:rsidR="00213EB7" w:rsidRPr="00D443CA" w:rsidRDefault="00213EB7" w:rsidP="00B947BA">
            <w:pPr>
              <w:pStyle w:val="BodyText-table"/>
            </w:pPr>
            <w:r w:rsidRPr="00D443CA">
              <w:t>PN 23400</w:t>
            </w:r>
          </w:p>
        </w:tc>
      </w:tr>
      <w:tr w:rsidR="00213EB7" w:rsidRPr="00D443CA" w14:paraId="3E6FDEBF"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6EB3013A" w14:textId="77777777" w:rsidR="00213EB7" w:rsidRPr="00D443CA" w:rsidRDefault="00213EB7" w:rsidP="00B947BA">
            <w:pPr>
              <w:pStyle w:val="BodyText-table"/>
            </w:pPr>
            <w:r w:rsidRPr="00D443CA">
              <w:t>Prairie Island 1</w:t>
            </w:r>
          </w:p>
          <w:p w14:paraId="0DC9C2B8" w14:textId="64431191"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103FC9EA" w14:textId="77777777" w:rsidR="00213EB7" w:rsidRPr="00D443CA" w:rsidRDefault="00213EB7" w:rsidP="00B947BA">
            <w:pPr>
              <w:pStyle w:val="BodyText-table"/>
            </w:pPr>
            <w:r w:rsidRPr="00D443CA">
              <w:t>Sep. 1992</w:t>
            </w:r>
          </w:p>
        </w:tc>
        <w:tc>
          <w:tcPr>
            <w:tcW w:w="1650" w:type="dxa"/>
            <w:tcBorders>
              <w:top w:val="single" w:sz="8" w:space="0" w:color="000000"/>
              <w:left w:val="single" w:sz="8" w:space="0" w:color="000000"/>
              <w:bottom w:val="single" w:sz="8" w:space="0" w:color="000000"/>
              <w:right w:val="single" w:sz="8" w:space="0" w:color="000000"/>
            </w:tcBorders>
            <w:vAlign w:val="center"/>
          </w:tcPr>
          <w:p w14:paraId="7A31CAE7" w14:textId="77777777" w:rsidR="00213EB7" w:rsidRPr="00D443CA" w:rsidRDefault="00213EB7" w:rsidP="00B947BA">
            <w:pPr>
              <w:pStyle w:val="BodyText-table"/>
            </w:pPr>
            <w:r w:rsidRPr="00D443CA">
              <w:t>187</w:t>
            </w:r>
          </w:p>
        </w:tc>
        <w:tc>
          <w:tcPr>
            <w:tcW w:w="2960" w:type="dxa"/>
            <w:tcBorders>
              <w:top w:val="single" w:sz="8" w:space="0" w:color="000000"/>
              <w:left w:val="single" w:sz="8" w:space="0" w:color="000000"/>
              <w:bottom w:val="single" w:sz="8" w:space="0" w:color="000000"/>
              <w:right w:val="single" w:sz="8" w:space="0" w:color="000000"/>
            </w:tcBorders>
            <w:vAlign w:val="center"/>
          </w:tcPr>
          <w:p w14:paraId="63420942" w14:textId="02BDE356" w:rsidR="00213EB7" w:rsidRPr="00D443CA" w:rsidRDefault="00D837F9" w:rsidP="00B947BA">
            <w:pPr>
              <w:pStyle w:val="BodyText-table"/>
            </w:pPr>
            <w:r w:rsidRPr="00D443CA">
              <w:t>Likely Inter-granular stress corrosion cracking</w:t>
            </w:r>
            <w:r w:rsidR="00DF5FF4">
              <w:t xml:space="preserve"> (IGSCC)</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388D020A" w14:textId="435F96F7" w:rsidR="00B942F0" w:rsidRPr="00D443CA" w:rsidRDefault="00213EB7" w:rsidP="00B947BA">
            <w:pPr>
              <w:pStyle w:val="BodyText-table"/>
            </w:pPr>
            <w:r w:rsidRPr="00D443CA">
              <w:t>MR 3-92-0255</w:t>
            </w:r>
            <w:r w:rsidR="00B942F0" w:rsidRPr="00D443CA">
              <w:t>,</w:t>
            </w:r>
          </w:p>
          <w:p w14:paraId="776A273A" w14:textId="11B4CDB8" w:rsidR="00213EB7" w:rsidRPr="00D443CA" w:rsidRDefault="00213EB7" w:rsidP="00B947BA">
            <w:pPr>
              <w:pStyle w:val="BodyText-table"/>
            </w:pPr>
            <w:r w:rsidRPr="00D443CA">
              <w:t>PN 3-92-048</w:t>
            </w:r>
          </w:p>
        </w:tc>
      </w:tr>
      <w:tr w:rsidR="00213EB7" w:rsidRPr="00D443CA" w14:paraId="3DC3302E"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7C05DF7C" w14:textId="6644E14C" w:rsidR="00213EB7" w:rsidRPr="00D443CA" w:rsidRDefault="00213EB7" w:rsidP="00B947BA">
            <w:pPr>
              <w:pStyle w:val="BodyText-table"/>
            </w:pPr>
            <w:r w:rsidRPr="00D443CA">
              <w:t>McGuire 1</w:t>
            </w:r>
          </w:p>
          <w:p w14:paraId="64C116D5" w14:textId="085B82E6"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5E95D43A" w14:textId="77777777" w:rsidR="00213EB7" w:rsidRPr="00D443CA" w:rsidRDefault="00213EB7" w:rsidP="00B947BA">
            <w:pPr>
              <w:pStyle w:val="BodyText-table"/>
            </w:pPr>
            <w:r w:rsidRPr="00D443CA">
              <w:t>Nov. 1992</w:t>
            </w:r>
          </w:p>
        </w:tc>
        <w:tc>
          <w:tcPr>
            <w:tcW w:w="1650" w:type="dxa"/>
            <w:tcBorders>
              <w:top w:val="single" w:sz="8" w:space="0" w:color="000000"/>
              <w:left w:val="single" w:sz="8" w:space="0" w:color="000000"/>
              <w:bottom w:val="single" w:sz="8" w:space="0" w:color="000000"/>
              <w:right w:val="single" w:sz="8" w:space="0" w:color="000000"/>
            </w:tcBorders>
            <w:vAlign w:val="center"/>
          </w:tcPr>
          <w:p w14:paraId="34FB8FA9" w14:textId="77777777" w:rsidR="00213EB7" w:rsidRPr="00D443CA" w:rsidRDefault="00213EB7" w:rsidP="00B947BA">
            <w:pPr>
              <w:pStyle w:val="BodyText-table"/>
            </w:pPr>
            <w:r w:rsidRPr="00D443CA">
              <w:t>250</w:t>
            </w:r>
          </w:p>
        </w:tc>
        <w:tc>
          <w:tcPr>
            <w:tcW w:w="2960" w:type="dxa"/>
            <w:tcBorders>
              <w:top w:val="single" w:sz="8" w:space="0" w:color="000000"/>
              <w:left w:val="single" w:sz="8" w:space="0" w:color="000000"/>
              <w:bottom w:val="single" w:sz="8" w:space="0" w:color="000000"/>
              <w:right w:val="single" w:sz="8" w:space="0" w:color="000000"/>
            </w:tcBorders>
            <w:vAlign w:val="center"/>
          </w:tcPr>
          <w:p w14:paraId="31C31106" w14:textId="77777777" w:rsidR="00213EB7" w:rsidRPr="00D443CA" w:rsidRDefault="00213EB7" w:rsidP="00B947BA">
            <w:pPr>
              <w:pStyle w:val="BodyText-table"/>
            </w:pP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2370E9B9" w14:textId="77777777" w:rsidR="00213EB7" w:rsidRPr="00D443CA" w:rsidRDefault="00213EB7" w:rsidP="00B947BA">
            <w:pPr>
              <w:pStyle w:val="BodyText-table"/>
            </w:pPr>
          </w:p>
        </w:tc>
      </w:tr>
      <w:tr w:rsidR="00213EB7" w:rsidRPr="00D443CA" w14:paraId="042C30F2"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39B965EE" w14:textId="77777777" w:rsidR="00213EB7" w:rsidRPr="00D443CA" w:rsidRDefault="00213EB7" w:rsidP="00B947BA">
            <w:pPr>
              <w:pStyle w:val="BodyText-table"/>
            </w:pPr>
            <w:r w:rsidRPr="00D443CA">
              <w:t>Trojan</w:t>
            </w:r>
          </w:p>
          <w:p w14:paraId="041C239D" w14:textId="1AE63731"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468EFBC7" w14:textId="77777777" w:rsidR="00213EB7" w:rsidRPr="00D443CA" w:rsidRDefault="00213EB7" w:rsidP="00B947BA">
            <w:pPr>
              <w:pStyle w:val="BodyText-table"/>
            </w:pPr>
            <w:r w:rsidRPr="00D443CA">
              <w:t>Nov. 1992</w:t>
            </w:r>
          </w:p>
        </w:tc>
        <w:tc>
          <w:tcPr>
            <w:tcW w:w="1650" w:type="dxa"/>
            <w:tcBorders>
              <w:top w:val="single" w:sz="8" w:space="0" w:color="000000"/>
              <w:left w:val="single" w:sz="8" w:space="0" w:color="000000"/>
              <w:bottom w:val="single" w:sz="8" w:space="0" w:color="000000"/>
              <w:right w:val="single" w:sz="8" w:space="0" w:color="000000"/>
            </w:tcBorders>
            <w:vAlign w:val="center"/>
          </w:tcPr>
          <w:p w14:paraId="765DCE8B" w14:textId="77777777" w:rsidR="00213EB7" w:rsidRPr="00D443CA" w:rsidRDefault="00213EB7" w:rsidP="00B947BA">
            <w:pPr>
              <w:pStyle w:val="BodyText-table"/>
            </w:pPr>
            <w:r w:rsidRPr="00D443CA">
              <w:t>200</w:t>
            </w:r>
          </w:p>
        </w:tc>
        <w:tc>
          <w:tcPr>
            <w:tcW w:w="2960" w:type="dxa"/>
            <w:tcBorders>
              <w:top w:val="single" w:sz="8" w:space="0" w:color="000000"/>
              <w:left w:val="single" w:sz="8" w:space="0" w:color="000000"/>
              <w:bottom w:val="single" w:sz="8" w:space="0" w:color="000000"/>
              <w:right w:val="single" w:sz="8" w:space="0" w:color="000000"/>
            </w:tcBorders>
            <w:vAlign w:val="center"/>
          </w:tcPr>
          <w:p w14:paraId="07C98EC1" w14:textId="77777777" w:rsidR="00213EB7" w:rsidRPr="00D443CA" w:rsidRDefault="00213EB7" w:rsidP="00B947BA">
            <w:pPr>
              <w:pStyle w:val="BodyText-table"/>
            </w:pPr>
            <w:r w:rsidRPr="00D443CA">
              <w:t>Sleeve Weld Circumferential Crack</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118A39E0" w14:textId="6044C696" w:rsidR="00B942F0" w:rsidRPr="00D443CA" w:rsidRDefault="00213EB7" w:rsidP="00B947BA">
            <w:pPr>
              <w:pStyle w:val="BodyText-table"/>
            </w:pPr>
            <w:r w:rsidRPr="00D443CA">
              <w:t>PN 5-92-035</w:t>
            </w:r>
            <w:r w:rsidR="00B942F0" w:rsidRPr="00D443CA">
              <w:t>,</w:t>
            </w:r>
          </w:p>
          <w:p w14:paraId="5A763716" w14:textId="7EDB0B01" w:rsidR="00213EB7" w:rsidRPr="00D443CA" w:rsidRDefault="00213EB7" w:rsidP="00B947BA">
            <w:pPr>
              <w:pStyle w:val="BodyText-table"/>
            </w:pPr>
            <w:r w:rsidRPr="00D443CA">
              <w:t>EN 24569</w:t>
            </w:r>
          </w:p>
        </w:tc>
      </w:tr>
      <w:tr w:rsidR="00213EB7" w:rsidRPr="00D443CA" w14:paraId="1E9371D4"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CE01AA9" w14:textId="77777777" w:rsidR="00213EB7" w:rsidRPr="00D443CA" w:rsidRDefault="00213EB7" w:rsidP="00B947BA">
            <w:pPr>
              <w:pStyle w:val="BodyText-table"/>
            </w:pPr>
            <w:r w:rsidRPr="00D443CA">
              <w:t>Palo Verde 2</w:t>
            </w:r>
          </w:p>
          <w:p w14:paraId="2E5E613F" w14:textId="0C6B804B"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75C5839A" w14:textId="77777777" w:rsidR="00213EB7" w:rsidRPr="00D443CA" w:rsidRDefault="00213EB7" w:rsidP="00B947BA">
            <w:pPr>
              <w:pStyle w:val="BodyText-table"/>
            </w:pPr>
            <w:r w:rsidRPr="00D443CA">
              <w:t>Mar. 1993</w:t>
            </w:r>
          </w:p>
        </w:tc>
        <w:tc>
          <w:tcPr>
            <w:tcW w:w="1650" w:type="dxa"/>
            <w:tcBorders>
              <w:top w:val="single" w:sz="8" w:space="0" w:color="000000"/>
              <w:left w:val="single" w:sz="8" w:space="0" w:color="000000"/>
              <w:bottom w:val="single" w:sz="8" w:space="0" w:color="000000"/>
              <w:right w:val="single" w:sz="8" w:space="0" w:color="000000"/>
            </w:tcBorders>
            <w:vAlign w:val="center"/>
          </w:tcPr>
          <w:p w14:paraId="3556A35B" w14:textId="77777777" w:rsidR="00213EB7" w:rsidRPr="00D443CA" w:rsidRDefault="00213EB7" w:rsidP="00B947BA">
            <w:pPr>
              <w:pStyle w:val="BodyText-table"/>
            </w:pPr>
            <w:r w:rsidRPr="00D443CA">
              <w:t>240</w:t>
            </w:r>
          </w:p>
        </w:tc>
        <w:tc>
          <w:tcPr>
            <w:tcW w:w="2960" w:type="dxa"/>
            <w:tcBorders>
              <w:top w:val="single" w:sz="8" w:space="0" w:color="000000"/>
              <w:left w:val="single" w:sz="8" w:space="0" w:color="000000"/>
              <w:bottom w:val="single" w:sz="8" w:space="0" w:color="000000"/>
              <w:right w:val="single" w:sz="8" w:space="0" w:color="000000"/>
            </w:tcBorders>
            <w:vAlign w:val="center"/>
          </w:tcPr>
          <w:p w14:paraId="062C1826" w14:textId="1299DB88" w:rsidR="00213EB7" w:rsidRPr="00D443CA" w:rsidRDefault="00213EB7" w:rsidP="00B947BA">
            <w:pPr>
              <w:pStyle w:val="BodyText-table"/>
            </w:pPr>
            <w:r w:rsidRPr="00D443CA">
              <w:t>Upper Bundle Freespan IGSCC</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7B31F848" w14:textId="498351EB" w:rsidR="00213EB7" w:rsidRPr="00D443CA" w:rsidRDefault="00213EB7" w:rsidP="00B947BA">
            <w:pPr>
              <w:pStyle w:val="BodyText-table"/>
            </w:pPr>
            <w:r w:rsidRPr="00D443CA">
              <w:t>PN 5-93-009, -009A, -009B, 009C, -009D</w:t>
            </w:r>
            <w:r w:rsidR="00B942F0" w:rsidRPr="00D443CA">
              <w:t>,</w:t>
            </w:r>
          </w:p>
          <w:p w14:paraId="4F6C5267" w14:textId="7D9B0B29" w:rsidR="00213EB7" w:rsidRPr="00D443CA" w:rsidRDefault="00213EB7" w:rsidP="00B947BA">
            <w:pPr>
              <w:pStyle w:val="BodyText-table"/>
            </w:pPr>
            <w:r w:rsidRPr="00D443CA">
              <w:t>EN 25255</w:t>
            </w:r>
            <w:r w:rsidR="00B942F0" w:rsidRPr="00D443CA">
              <w:t>,</w:t>
            </w:r>
          </w:p>
          <w:p w14:paraId="470ED1CD" w14:textId="272D299F" w:rsidR="008903B4" w:rsidRPr="00D443CA" w:rsidRDefault="008903B4" w:rsidP="00B947BA">
            <w:pPr>
              <w:pStyle w:val="BodyText-table"/>
            </w:pPr>
            <w:r w:rsidRPr="00D443CA">
              <w:t>NRC IN</w:t>
            </w:r>
            <w:r w:rsidR="006C5688" w:rsidRPr="00D443CA">
              <w:t>s</w:t>
            </w:r>
            <w:r w:rsidRPr="00D443CA">
              <w:t xml:space="preserve"> </w:t>
            </w:r>
            <w:r w:rsidR="006C5688" w:rsidRPr="00D443CA">
              <w:t>93-56, 94</w:t>
            </w:r>
            <w:r w:rsidR="006C5688" w:rsidRPr="00D443CA">
              <w:noBreakHyphen/>
              <w:t xml:space="preserve">43 &amp; </w:t>
            </w:r>
            <w:r w:rsidRPr="00D443CA">
              <w:t>94-62</w:t>
            </w:r>
          </w:p>
        </w:tc>
      </w:tr>
      <w:tr w:rsidR="00213EB7" w:rsidRPr="00D443CA" w14:paraId="59A45B41"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132567E2" w14:textId="77777777" w:rsidR="00213EB7" w:rsidRPr="00D443CA" w:rsidRDefault="00213EB7" w:rsidP="00B947BA">
            <w:pPr>
              <w:pStyle w:val="BodyText-table"/>
            </w:pPr>
            <w:r w:rsidRPr="00D443CA">
              <w:t>Kewaunee</w:t>
            </w:r>
          </w:p>
          <w:p w14:paraId="19828904" w14:textId="1D0F0A24"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3FCF1E5E" w14:textId="77777777" w:rsidR="00213EB7" w:rsidRPr="00D443CA" w:rsidRDefault="00213EB7" w:rsidP="00B947BA">
            <w:pPr>
              <w:pStyle w:val="BodyText-table"/>
            </w:pPr>
            <w:r w:rsidRPr="00D443CA">
              <w:t>Jun. 1993</w:t>
            </w:r>
          </w:p>
        </w:tc>
        <w:tc>
          <w:tcPr>
            <w:tcW w:w="1650" w:type="dxa"/>
            <w:tcBorders>
              <w:top w:val="single" w:sz="8" w:space="0" w:color="000000"/>
              <w:left w:val="single" w:sz="8" w:space="0" w:color="000000"/>
              <w:bottom w:val="single" w:sz="8" w:space="0" w:color="000000"/>
              <w:right w:val="single" w:sz="8" w:space="0" w:color="000000"/>
            </w:tcBorders>
            <w:vAlign w:val="center"/>
          </w:tcPr>
          <w:p w14:paraId="07CCD3AB" w14:textId="77777777" w:rsidR="00213EB7" w:rsidRPr="00D443CA" w:rsidRDefault="00213EB7" w:rsidP="00B947BA">
            <w:pPr>
              <w:pStyle w:val="BodyText-table"/>
            </w:pPr>
            <w:r w:rsidRPr="00D443CA">
              <w:t>100</w:t>
            </w:r>
          </w:p>
        </w:tc>
        <w:tc>
          <w:tcPr>
            <w:tcW w:w="2960" w:type="dxa"/>
            <w:tcBorders>
              <w:top w:val="single" w:sz="8" w:space="0" w:color="000000"/>
              <w:left w:val="single" w:sz="8" w:space="0" w:color="000000"/>
              <w:bottom w:val="single" w:sz="8" w:space="0" w:color="000000"/>
              <w:right w:val="single" w:sz="8" w:space="0" w:color="000000"/>
            </w:tcBorders>
            <w:vAlign w:val="center"/>
          </w:tcPr>
          <w:p w14:paraId="57E10097" w14:textId="77777777" w:rsidR="00213EB7" w:rsidRPr="00D443CA" w:rsidRDefault="00213EB7" w:rsidP="00B947BA">
            <w:pPr>
              <w:pStyle w:val="BodyText-table"/>
            </w:pPr>
            <w:r w:rsidRPr="00D443CA">
              <w:t>Leaking Plug</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6DE086E8" w14:textId="77777777" w:rsidR="00213EB7" w:rsidRPr="00D443CA" w:rsidRDefault="00213EB7" w:rsidP="00B947BA">
            <w:pPr>
              <w:pStyle w:val="BodyText-table"/>
            </w:pPr>
            <w:r w:rsidRPr="00D443CA">
              <w:t>MR 3-93-0167</w:t>
            </w:r>
          </w:p>
        </w:tc>
      </w:tr>
      <w:tr w:rsidR="00213EB7" w:rsidRPr="00D443CA" w14:paraId="7FDEF344"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6504D407" w14:textId="77777777" w:rsidR="00213EB7" w:rsidRPr="00D443CA" w:rsidRDefault="00213EB7" w:rsidP="00B947BA">
            <w:pPr>
              <w:pStyle w:val="BodyText-table"/>
            </w:pPr>
            <w:r w:rsidRPr="00D443CA">
              <w:t>McGuire 1</w:t>
            </w:r>
          </w:p>
          <w:p w14:paraId="114DB8E3" w14:textId="0546FF4A"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6DBAA1FF" w14:textId="77777777" w:rsidR="00213EB7" w:rsidRPr="00D443CA" w:rsidRDefault="00213EB7" w:rsidP="00B947BA">
            <w:pPr>
              <w:pStyle w:val="BodyText-table"/>
            </w:pPr>
            <w:r w:rsidRPr="00D443CA">
              <w:t>Aug. 1993</w:t>
            </w:r>
          </w:p>
        </w:tc>
        <w:tc>
          <w:tcPr>
            <w:tcW w:w="1650" w:type="dxa"/>
            <w:tcBorders>
              <w:top w:val="single" w:sz="8" w:space="0" w:color="000000"/>
              <w:left w:val="single" w:sz="8" w:space="0" w:color="000000"/>
              <w:bottom w:val="single" w:sz="8" w:space="0" w:color="000000"/>
              <w:right w:val="single" w:sz="8" w:space="0" w:color="000000"/>
            </w:tcBorders>
            <w:vAlign w:val="center"/>
          </w:tcPr>
          <w:p w14:paraId="2BE5A30F" w14:textId="4DEA6DA7" w:rsidR="006C5688" w:rsidRPr="00D443CA" w:rsidRDefault="00213EB7" w:rsidP="00B947BA">
            <w:pPr>
              <w:pStyle w:val="BodyText-table"/>
            </w:pPr>
            <w:r w:rsidRPr="00D443CA">
              <w:t xml:space="preserve">185 </w:t>
            </w:r>
            <w:r w:rsidR="006C5688" w:rsidRPr="00D443CA">
              <w:t>- 200</w:t>
            </w:r>
          </w:p>
        </w:tc>
        <w:tc>
          <w:tcPr>
            <w:tcW w:w="2960" w:type="dxa"/>
            <w:tcBorders>
              <w:top w:val="single" w:sz="8" w:space="0" w:color="000000"/>
              <w:left w:val="single" w:sz="8" w:space="0" w:color="000000"/>
              <w:bottom w:val="single" w:sz="8" w:space="0" w:color="000000"/>
              <w:right w:val="single" w:sz="8" w:space="0" w:color="000000"/>
            </w:tcBorders>
            <w:vAlign w:val="center"/>
          </w:tcPr>
          <w:p w14:paraId="23AD2DD3" w14:textId="77777777" w:rsidR="00213EB7" w:rsidRPr="00D443CA" w:rsidRDefault="00213EB7" w:rsidP="00B947BA">
            <w:pPr>
              <w:pStyle w:val="BodyText-table"/>
            </w:pPr>
            <w:r w:rsidRPr="00D443CA">
              <w:t>Sleeve Failure</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1089456C" w14:textId="357D6BDF" w:rsidR="00B942F0" w:rsidRPr="00D443CA" w:rsidRDefault="00213EB7" w:rsidP="00B947BA">
            <w:pPr>
              <w:pStyle w:val="BodyText-table"/>
            </w:pPr>
            <w:r w:rsidRPr="00D443CA">
              <w:t>PN 2-93-038</w:t>
            </w:r>
            <w:r w:rsidR="00B942F0" w:rsidRPr="00D443CA">
              <w:t>,</w:t>
            </w:r>
          </w:p>
          <w:p w14:paraId="525EEECC" w14:textId="40431702" w:rsidR="00213EB7" w:rsidRPr="00D443CA" w:rsidRDefault="00213EB7" w:rsidP="00B947BA">
            <w:pPr>
              <w:pStyle w:val="BodyText-table"/>
            </w:pPr>
            <w:r w:rsidRPr="00D443CA">
              <w:t>EN 25990</w:t>
            </w:r>
            <w:r w:rsidR="006C5688" w:rsidRPr="00D443CA">
              <w:t>,</w:t>
            </w:r>
          </w:p>
          <w:p w14:paraId="45C3B40B" w14:textId="4B79D83B" w:rsidR="006C5688" w:rsidRPr="00D443CA" w:rsidRDefault="006C5688" w:rsidP="00B947BA">
            <w:pPr>
              <w:pStyle w:val="BodyText-table"/>
            </w:pPr>
            <w:r w:rsidRPr="00D443CA">
              <w:t>NRC INs 94-05 &amp; 94-43</w:t>
            </w:r>
          </w:p>
        </w:tc>
      </w:tr>
      <w:tr w:rsidR="00213EB7" w:rsidRPr="00D443CA" w14:paraId="3298A7E9"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FBC7F32" w14:textId="77777777" w:rsidR="00213EB7" w:rsidRPr="00D443CA" w:rsidRDefault="00213EB7" w:rsidP="00B947BA">
            <w:pPr>
              <w:pStyle w:val="BodyText-table"/>
            </w:pPr>
            <w:r w:rsidRPr="00D443CA">
              <w:t>Palo Verde 3</w:t>
            </w:r>
          </w:p>
          <w:p w14:paraId="27277FC6" w14:textId="4D685550"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315DA360" w14:textId="77777777" w:rsidR="00213EB7" w:rsidRPr="00D443CA" w:rsidRDefault="00213EB7" w:rsidP="00B947BA">
            <w:pPr>
              <w:pStyle w:val="BodyText-table"/>
            </w:pPr>
            <w:r w:rsidRPr="00D443CA">
              <w:t>Sept 1993</w:t>
            </w:r>
          </w:p>
        </w:tc>
        <w:tc>
          <w:tcPr>
            <w:tcW w:w="1650" w:type="dxa"/>
            <w:tcBorders>
              <w:top w:val="single" w:sz="8" w:space="0" w:color="000000"/>
              <w:left w:val="single" w:sz="8" w:space="0" w:color="000000"/>
              <w:bottom w:val="single" w:sz="8" w:space="0" w:color="000000"/>
              <w:right w:val="single" w:sz="8" w:space="0" w:color="000000"/>
            </w:tcBorders>
            <w:vAlign w:val="center"/>
          </w:tcPr>
          <w:p w14:paraId="7051688C" w14:textId="77777777" w:rsidR="00213EB7" w:rsidRPr="00D443CA" w:rsidRDefault="00213EB7" w:rsidP="00B947BA">
            <w:pPr>
              <w:pStyle w:val="BodyText-table"/>
            </w:pPr>
          </w:p>
        </w:tc>
        <w:tc>
          <w:tcPr>
            <w:tcW w:w="2960" w:type="dxa"/>
            <w:tcBorders>
              <w:top w:val="single" w:sz="8" w:space="0" w:color="000000"/>
              <w:left w:val="single" w:sz="8" w:space="0" w:color="000000"/>
              <w:bottom w:val="single" w:sz="8" w:space="0" w:color="000000"/>
              <w:right w:val="single" w:sz="8" w:space="0" w:color="000000"/>
            </w:tcBorders>
            <w:vAlign w:val="center"/>
          </w:tcPr>
          <w:p w14:paraId="7E24B86B" w14:textId="77777777" w:rsidR="00213EB7" w:rsidRPr="00D443CA" w:rsidRDefault="00213EB7" w:rsidP="00B947BA">
            <w:pPr>
              <w:pStyle w:val="BodyText-table"/>
            </w:pPr>
            <w:r w:rsidRPr="00D443CA">
              <w:t>Freespan crack</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4631B231" w14:textId="77777777" w:rsidR="00B942F0" w:rsidRPr="00D443CA" w:rsidRDefault="00213EB7" w:rsidP="00B947BA">
            <w:pPr>
              <w:pStyle w:val="BodyText-table"/>
            </w:pPr>
            <w:r w:rsidRPr="00D443CA">
              <w:t>MR 5-93-0066</w:t>
            </w:r>
            <w:r w:rsidR="00B942F0" w:rsidRPr="00D443CA">
              <w:t>,</w:t>
            </w:r>
          </w:p>
          <w:p w14:paraId="61C3E0EC" w14:textId="27A01970" w:rsidR="00213EB7" w:rsidRPr="00D443CA" w:rsidRDefault="00213EB7" w:rsidP="00B947BA">
            <w:pPr>
              <w:pStyle w:val="BodyText-table"/>
            </w:pPr>
            <w:r w:rsidRPr="00D443CA">
              <w:t>PN 5-93-017</w:t>
            </w:r>
          </w:p>
        </w:tc>
      </w:tr>
      <w:tr w:rsidR="00213EB7" w:rsidRPr="00D443CA" w14:paraId="4AEBE746"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369DC816" w14:textId="7B8DDF62" w:rsidR="00213EB7" w:rsidRPr="00D443CA" w:rsidRDefault="00213EB7" w:rsidP="00B947BA">
            <w:pPr>
              <w:pStyle w:val="BodyText-table"/>
            </w:pPr>
            <w:r w:rsidRPr="00D443CA">
              <w:t>McGuire 1</w:t>
            </w:r>
          </w:p>
          <w:p w14:paraId="256E57E2" w14:textId="5E11CEA7"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152E4276" w14:textId="77777777" w:rsidR="00213EB7" w:rsidRPr="00D443CA" w:rsidRDefault="00213EB7" w:rsidP="00B947BA">
            <w:pPr>
              <w:pStyle w:val="BodyText-table"/>
            </w:pPr>
            <w:r w:rsidRPr="00D443CA">
              <w:t>Oct 1993</w:t>
            </w:r>
          </w:p>
        </w:tc>
        <w:tc>
          <w:tcPr>
            <w:tcW w:w="1650" w:type="dxa"/>
            <w:tcBorders>
              <w:top w:val="single" w:sz="8" w:space="0" w:color="000000"/>
              <w:left w:val="single" w:sz="8" w:space="0" w:color="000000"/>
              <w:bottom w:val="single" w:sz="8" w:space="0" w:color="000000"/>
              <w:right w:val="single" w:sz="8" w:space="0" w:color="000000"/>
            </w:tcBorders>
            <w:vAlign w:val="center"/>
          </w:tcPr>
          <w:p w14:paraId="2AB855AD" w14:textId="77777777" w:rsidR="00213EB7" w:rsidRPr="00D443CA" w:rsidRDefault="00213EB7" w:rsidP="00B947BA">
            <w:pPr>
              <w:pStyle w:val="BodyText-table"/>
            </w:pPr>
            <w:r w:rsidRPr="00D443CA">
              <w:t>185</w:t>
            </w:r>
          </w:p>
        </w:tc>
        <w:tc>
          <w:tcPr>
            <w:tcW w:w="2960" w:type="dxa"/>
            <w:tcBorders>
              <w:top w:val="single" w:sz="8" w:space="0" w:color="000000"/>
              <w:left w:val="single" w:sz="8" w:space="0" w:color="000000"/>
              <w:bottom w:val="single" w:sz="8" w:space="0" w:color="000000"/>
              <w:right w:val="single" w:sz="8" w:space="0" w:color="000000"/>
            </w:tcBorders>
            <w:vAlign w:val="center"/>
          </w:tcPr>
          <w:p w14:paraId="7CBB9926" w14:textId="3387A9F4" w:rsidR="00213EB7" w:rsidRPr="00D443CA" w:rsidRDefault="00213EB7" w:rsidP="00B947BA">
            <w:pPr>
              <w:pStyle w:val="BodyText-table"/>
            </w:pPr>
            <w:r w:rsidRPr="00D443CA">
              <w:t>Circ</w:t>
            </w:r>
            <w:r w:rsidR="00DF5FF4">
              <w:t>umferential</w:t>
            </w:r>
            <w:r w:rsidRPr="00D443CA">
              <w:t xml:space="preserve"> crack in sleeved tube</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43EF35B3" w14:textId="77777777" w:rsidR="00213EB7" w:rsidRPr="00D443CA" w:rsidRDefault="00213EB7" w:rsidP="00B947BA">
            <w:pPr>
              <w:pStyle w:val="BodyText-table"/>
            </w:pPr>
            <w:r w:rsidRPr="00D443CA">
              <w:t>PN 2-93-053</w:t>
            </w:r>
          </w:p>
        </w:tc>
      </w:tr>
      <w:tr w:rsidR="00213EB7" w:rsidRPr="00D443CA" w14:paraId="5B587547"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5C2B1AFD" w14:textId="77777777" w:rsidR="00213EB7" w:rsidRPr="00D443CA" w:rsidRDefault="00213EB7" w:rsidP="00B947BA">
            <w:pPr>
              <w:pStyle w:val="BodyText-table"/>
            </w:pPr>
            <w:r w:rsidRPr="00D443CA">
              <w:lastRenderedPageBreak/>
              <w:t>Braidwood 1</w:t>
            </w:r>
          </w:p>
          <w:p w14:paraId="57143AB3" w14:textId="7CB74DA6"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3E1CCFCD" w14:textId="77777777" w:rsidR="00213EB7" w:rsidRPr="00D443CA" w:rsidRDefault="00213EB7" w:rsidP="00B947BA">
            <w:pPr>
              <w:pStyle w:val="BodyText-table"/>
            </w:pPr>
            <w:r w:rsidRPr="00D443CA">
              <w:t>Oct. 1993</w:t>
            </w:r>
          </w:p>
        </w:tc>
        <w:tc>
          <w:tcPr>
            <w:tcW w:w="1650" w:type="dxa"/>
            <w:tcBorders>
              <w:top w:val="single" w:sz="8" w:space="0" w:color="000000"/>
              <w:left w:val="single" w:sz="8" w:space="0" w:color="000000"/>
              <w:bottom w:val="single" w:sz="8" w:space="0" w:color="000000"/>
              <w:right w:val="single" w:sz="8" w:space="0" w:color="000000"/>
            </w:tcBorders>
            <w:vAlign w:val="center"/>
          </w:tcPr>
          <w:p w14:paraId="725CBF17" w14:textId="77777777" w:rsidR="00213EB7" w:rsidRPr="00D443CA" w:rsidRDefault="00213EB7" w:rsidP="00B947BA">
            <w:pPr>
              <w:pStyle w:val="BodyText-table"/>
            </w:pPr>
            <w:r w:rsidRPr="00D443CA">
              <w:t>300</w:t>
            </w:r>
          </w:p>
        </w:tc>
        <w:tc>
          <w:tcPr>
            <w:tcW w:w="2960" w:type="dxa"/>
            <w:tcBorders>
              <w:top w:val="single" w:sz="8" w:space="0" w:color="000000"/>
              <w:left w:val="single" w:sz="8" w:space="0" w:color="000000"/>
              <w:bottom w:val="single" w:sz="8" w:space="0" w:color="000000"/>
              <w:right w:val="single" w:sz="8" w:space="0" w:color="000000"/>
            </w:tcBorders>
            <w:vAlign w:val="center"/>
          </w:tcPr>
          <w:p w14:paraId="6B1BCA77" w14:textId="77777777" w:rsidR="00213EB7" w:rsidRPr="00D443CA" w:rsidRDefault="00213EB7" w:rsidP="00B947BA">
            <w:pPr>
              <w:pStyle w:val="BodyText-table"/>
            </w:pPr>
            <w:r w:rsidRPr="00D443CA">
              <w:t>Freespan Cracks</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38548843" w14:textId="0CBFADCA" w:rsidR="00213EB7" w:rsidRPr="00D443CA" w:rsidRDefault="00213EB7" w:rsidP="00B947BA">
            <w:pPr>
              <w:pStyle w:val="BodyText-table"/>
            </w:pPr>
            <w:r w:rsidRPr="00D443CA">
              <w:t>PN 3-93-061</w:t>
            </w:r>
            <w:r w:rsidR="00B942F0" w:rsidRPr="00D443CA">
              <w:t>,</w:t>
            </w:r>
          </w:p>
          <w:p w14:paraId="243333D7" w14:textId="7E3CE727" w:rsidR="008903B4" w:rsidRPr="00D443CA" w:rsidRDefault="008903B4" w:rsidP="00B947BA">
            <w:pPr>
              <w:pStyle w:val="BodyText-table"/>
            </w:pPr>
            <w:r w:rsidRPr="00D443CA">
              <w:t>NRC Information Notice 94-62</w:t>
            </w:r>
          </w:p>
        </w:tc>
      </w:tr>
      <w:tr w:rsidR="00213EB7" w:rsidRPr="00D443CA" w14:paraId="0A2F9E90" w14:textId="77777777" w:rsidTr="00287F90">
        <w:trPr>
          <w:cantSplit/>
          <w:trHeight w:val="603"/>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5A16DE62" w14:textId="77777777" w:rsidR="00213EB7" w:rsidRPr="00D443CA" w:rsidRDefault="00213EB7" w:rsidP="00B947BA">
            <w:pPr>
              <w:pStyle w:val="BodyText-table"/>
            </w:pPr>
            <w:r w:rsidRPr="00D443CA">
              <w:t>San Onofre 3</w:t>
            </w:r>
          </w:p>
          <w:p w14:paraId="6B980B25" w14:textId="3A5E2C4B"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42F068ED" w14:textId="77777777" w:rsidR="00213EB7" w:rsidRPr="00D443CA" w:rsidRDefault="00213EB7" w:rsidP="00B947BA">
            <w:pPr>
              <w:pStyle w:val="BodyText-table"/>
            </w:pPr>
            <w:r w:rsidRPr="00D443CA">
              <w:t>Nov. 1993</w:t>
            </w:r>
          </w:p>
        </w:tc>
        <w:tc>
          <w:tcPr>
            <w:tcW w:w="1650" w:type="dxa"/>
            <w:tcBorders>
              <w:top w:val="single" w:sz="8" w:space="0" w:color="000000"/>
              <w:left w:val="single" w:sz="8" w:space="0" w:color="000000"/>
              <w:bottom w:val="single" w:sz="8" w:space="0" w:color="000000"/>
              <w:right w:val="single" w:sz="8" w:space="0" w:color="000000"/>
            </w:tcBorders>
            <w:vAlign w:val="center"/>
          </w:tcPr>
          <w:p w14:paraId="1BF627E3" w14:textId="77777777" w:rsidR="00213EB7" w:rsidRPr="00D443CA" w:rsidRDefault="00213EB7" w:rsidP="00B947BA">
            <w:pPr>
              <w:pStyle w:val="BodyText-table"/>
            </w:pPr>
            <w:r w:rsidRPr="00D443CA">
              <w:t>50</w:t>
            </w:r>
          </w:p>
        </w:tc>
        <w:tc>
          <w:tcPr>
            <w:tcW w:w="2960" w:type="dxa"/>
            <w:tcBorders>
              <w:top w:val="single" w:sz="8" w:space="0" w:color="000000"/>
              <w:left w:val="single" w:sz="8" w:space="0" w:color="000000"/>
              <w:bottom w:val="single" w:sz="8" w:space="0" w:color="000000"/>
              <w:right w:val="single" w:sz="8" w:space="0" w:color="000000"/>
            </w:tcBorders>
            <w:vAlign w:val="center"/>
          </w:tcPr>
          <w:p w14:paraId="4D64F67F" w14:textId="77777777" w:rsidR="00213EB7" w:rsidRPr="00D443CA" w:rsidRDefault="00213EB7" w:rsidP="00B947BA">
            <w:pPr>
              <w:pStyle w:val="BodyText-table"/>
            </w:pPr>
            <w:r w:rsidRPr="00D443CA">
              <w:t>Loose parts degradation and leaking welded plugs</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046DAC0B" w14:textId="43FCA5D8" w:rsidR="00B942F0" w:rsidRPr="00D443CA" w:rsidRDefault="00213EB7" w:rsidP="00B947BA">
            <w:pPr>
              <w:pStyle w:val="BodyText-table"/>
            </w:pPr>
            <w:r w:rsidRPr="00D443CA">
              <w:t>MR 5-93-0081</w:t>
            </w:r>
            <w:r w:rsidR="00B942F0" w:rsidRPr="00D443CA">
              <w:t>,</w:t>
            </w:r>
          </w:p>
          <w:p w14:paraId="35514778" w14:textId="7E6DCD3A" w:rsidR="00213EB7" w:rsidRPr="00D443CA" w:rsidRDefault="00213EB7" w:rsidP="00B947BA">
            <w:pPr>
              <w:pStyle w:val="BodyText-table"/>
            </w:pPr>
            <w:r w:rsidRPr="00D443CA">
              <w:t>PN 5-93-020</w:t>
            </w:r>
          </w:p>
        </w:tc>
      </w:tr>
      <w:tr w:rsidR="00213EB7" w:rsidRPr="00D443CA" w14:paraId="25781F3A"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49D61927" w14:textId="77777777" w:rsidR="00213EB7" w:rsidRPr="00D443CA" w:rsidRDefault="00213EB7" w:rsidP="00B947BA">
            <w:pPr>
              <w:pStyle w:val="BodyText-table"/>
            </w:pPr>
            <w:r w:rsidRPr="00D443CA">
              <w:t>Farley 2</w:t>
            </w:r>
          </w:p>
          <w:p w14:paraId="5FE2B73A" w14:textId="358FDA31"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179C1FC3" w14:textId="77777777" w:rsidR="00213EB7" w:rsidRPr="00D443CA" w:rsidRDefault="00213EB7" w:rsidP="00B947BA">
            <w:pPr>
              <w:pStyle w:val="BodyText-table"/>
            </w:pPr>
            <w:r w:rsidRPr="00D443CA">
              <w:t>Nov. 1993</w:t>
            </w:r>
          </w:p>
        </w:tc>
        <w:tc>
          <w:tcPr>
            <w:tcW w:w="1650" w:type="dxa"/>
            <w:tcBorders>
              <w:top w:val="single" w:sz="8" w:space="0" w:color="000000"/>
              <w:left w:val="single" w:sz="8" w:space="0" w:color="000000"/>
              <w:bottom w:val="single" w:sz="8" w:space="0" w:color="000000"/>
              <w:right w:val="single" w:sz="8" w:space="0" w:color="000000"/>
            </w:tcBorders>
            <w:vAlign w:val="center"/>
          </w:tcPr>
          <w:p w14:paraId="5B7B40B3" w14:textId="77777777" w:rsidR="00213EB7" w:rsidRPr="00D443CA" w:rsidRDefault="00213EB7" w:rsidP="00B947BA">
            <w:pPr>
              <w:pStyle w:val="BodyText-table"/>
            </w:pPr>
          </w:p>
        </w:tc>
        <w:tc>
          <w:tcPr>
            <w:tcW w:w="2960" w:type="dxa"/>
            <w:tcBorders>
              <w:top w:val="single" w:sz="8" w:space="0" w:color="000000"/>
              <w:left w:val="single" w:sz="8" w:space="0" w:color="000000"/>
              <w:bottom w:val="single" w:sz="8" w:space="0" w:color="000000"/>
              <w:right w:val="single" w:sz="8" w:space="0" w:color="000000"/>
            </w:tcBorders>
            <w:vAlign w:val="center"/>
          </w:tcPr>
          <w:p w14:paraId="226DEA19" w14:textId="632A03EC" w:rsidR="00213EB7" w:rsidRPr="00D443CA" w:rsidRDefault="00213EB7" w:rsidP="00B947BA">
            <w:pPr>
              <w:pStyle w:val="BodyText-table"/>
            </w:pP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3A908201" w14:textId="77777777" w:rsidR="00213EB7" w:rsidRPr="00D443CA" w:rsidRDefault="00213EB7" w:rsidP="00B947BA">
            <w:pPr>
              <w:pStyle w:val="BodyText-table"/>
            </w:pPr>
            <w:r w:rsidRPr="00D443CA">
              <w:t>MR 2-93-0132</w:t>
            </w:r>
          </w:p>
          <w:p w14:paraId="367760CB" w14:textId="5BB42B76" w:rsidR="00DF5FF4" w:rsidRDefault="00D837F9" w:rsidP="00B947BA">
            <w:pPr>
              <w:pStyle w:val="BodyText-table"/>
            </w:pPr>
            <w:r w:rsidRPr="00D443CA">
              <w:t>L</w:t>
            </w:r>
            <w:r w:rsidR="00DF5FF4">
              <w:t xml:space="preserve">icensee </w:t>
            </w:r>
            <w:r w:rsidRPr="00D443CA">
              <w:t>E</w:t>
            </w:r>
            <w:r w:rsidR="00DF5FF4">
              <w:t xml:space="preserve">vent </w:t>
            </w:r>
            <w:r w:rsidRPr="00D443CA">
              <w:t>R</w:t>
            </w:r>
            <w:r w:rsidR="00DF5FF4">
              <w:t>eport (LER)</w:t>
            </w:r>
          </w:p>
          <w:p w14:paraId="6DBA771A" w14:textId="768FBC4C" w:rsidR="00D837F9" w:rsidRPr="00D443CA" w:rsidRDefault="00D837F9" w:rsidP="00B947BA">
            <w:pPr>
              <w:pStyle w:val="BodyText-table"/>
            </w:pPr>
            <w:r w:rsidRPr="00D443CA">
              <w:t>364/1993-003</w:t>
            </w:r>
          </w:p>
        </w:tc>
      </w:tr>
      <w:tr w:rsidR="00213EB7" w:rsidRPr="00D443CA" w14:paraId="0AC8D586"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6C31D4A0" w14:textId="77777777" w:rsidR="00213EB7" w:rsidRPr="00D443CA" w:rsidRDefault="00213EB7" w:rsidP="00B947BA">
            <w:pPr>
              <w:pStyle w:val="BodyText-table"/>
            </w:pPr>
            <w:r w:rsidRPr="00D443CA">
              <w:t>McGuire 1</w:t>
            </w:r>
          </w:p>
          <w:p w14:paraId="0C52B470" w14:textId="4EB6F6E9" w:rsidR="009F1C5A" w:rsidRPr="00D443CA" w:rsidRDefault="009F1C5A"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5BE0E149" w14:textId="77777777" w:rsidR="00213EB7" w:rsidRPr="00D443CA" w:rsidRDefault="00213EB7" w:rsidP="00B947BA">
            <w:pPr>
              <w:pStyle w:val="BodyText-table"/>
            </w:pPr>
            <w:r w:rsidRPr="00D443CA">
              <w:t>Jan. 1994</w:t>
            </w:r>
          </w:p>
        </w:tc>
        <w:tc>
          <w:tcPr>
            <w:tcW w:w="1650" w:type="dxa"/>
            <w:tcBorders>
              <w:top w:val="single" w:sz="8" w:space="0" w:color="000000"/>
              <w:left w:val="single" w:sz="8" w:space="0" w:color="000000"/>
              <w:bottom w:val="single" w:sz="8" w:space="0" w:color="000000"/>
              <w:right w:val="single" w:sz="8" w:space="0" w:color="000000"/>
            </w:tcBorders>
            <w:vAlign w:val="center"/>
          </w:tcPr>
          <w:p w14:paraId="5D2F9AFD" w14:textId="77777777" w:rsidR="00213EB7" w:rsidRPr="00D443CA" w:rsidRDefault="00213EB7" w:rsidP="00B947BA">
            <w:pPr>
              <w:pStyle w:val="BodyText-table"/>
            </w:pPr>
            <w:r w:rsidRPr="00D443CA">
              <w:t>100</w:t>
            </w:r>
          </w:p>
        </w:tc>
        <w:tc>
          <w:tcPr>
            <w:tcW w:w="2960" w:type="dxa"/>
            <w:tcBorders>
              <w:top w:val="single" w:sz="8" w:space="0" w:color="000000"/>
              <w:left w:val="single" w:sz="8" w:space="0" w:color="000000"/>
              <w:bottom w:val="single" w:sz="8" w:space="0" w:color="000000"/>
              <w:right w:val="single" w:sz="8" w:space="0" w:color="000000"/>
            </w:tcBorders>
            <w:vAlign w:val="center"/>
          </w:tcPr>
          <w:p w14:paraId="0659C437" w14:textId="77777777" w:rsidR="00213EB7" w:rsidRPr="00D443CA" w:rsidRDefault="00213EB7" w:rsidP="00B947BA">
            <w:pPr>
              <w:pStyle w:val="BodyText-table"/>
            </w:pPr>
            <w:r w:rsidRPr="00D443CA">
              <w:t>Leaking Sleeve</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70B0FDE7" w14:textId="4E73263C" w:rsidR="00B942F0" w:rsidRPr="00D443CA" w:rsidRDefault="00213EB7" w:rsidP="00B947BA">
            <w:pPr>
              <w:pStyle w:val="BodyText-table"/>
            </w:pPr>
            <w:r w:rsidRPr="00D443CA">
              <w:t>PN 2-94-003</w:t>
            </w:r>
            <w:r w:rsidR="00B942F0" w:rsidRPr="00D443CA">
              <w:t>,</w:t>
            </w:r>
          </w:p>
          <w:p w14:paraId="3CC91F76" w14:textId="556722DB" w:rsidR="00213EB7" w:rsidRPr="00D443CA" w:rsidRDefault="00213EB7" w:rsidP="00B947BA">
            <w:pPr>
              <w:pStyle w:val="BodyText-table"/>
            </w:pPr>
            <w:r w:rsidRPr="00D443CA">
              <w:t>EN 26665</w:t>
            </w:r>
          </w:p>
        </w:tc>
      </w:tr>
      <w:tr w:rsidR="00213EB7" w:rsidRPr="00D443CA" w14:paraId="59E29AEA"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6AB2484A" w14:textId="510978A9" w:rsidR="00213EB7" w:rsidRPr="00D443CA" w:rsidRDefault="00213EB7" w:rsidP="00B947BA">
            <w:pPr>
              <w:pStyle w:val="BodyText-table"/>
            </w:pPr>
            <w:r w:rsidRPr="00D443CA">
              <w:t>Oconee 3</w:t>
            </w:r>
          </w:p>
          <w:p w14:paraId="55B43F7C" w14:textId="548C2B74"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7EF44EA9" w14:textId="77777777" w:rsidR="00213EB7" w:rsidRPr="00D443CA" w:rsidRDefault="00213EB7" w:rsidP="00B947BA">
            <w:pPr>
              <w:pStyle w:val="BodyText-table"/>
            </w:pPr>
            <w:r w:rsidRPr="00D443CA">
              <w:t>Mar. 1994</w:t>
            </w:r>
          </w:p>
        </w:tc>
        <w:tc>
          <w:tcPr>
            <w:tcW w:w="1650" w:type="dxa"/>
            <w:tcBorders>
              <w:top w:val="single" w:sz="8" w:space="0" w:color="000000"/>
              <w:left w:val="single" w:sz="8" w:space="0" w:color="000000"/>
              <w:bottom w:val="single" w:sz="8" w:space="0" w:color="000000"/>
              <w:right w:val="single" w:sz="8" w:space="0" w:color="000000"/>
            </w:tcBorders>
            <w:vAlign w:val="center"/>
          </w:tcPr>
          <w:p w14:paraId="7D7AA8B2" w14:textId="77777777" w:rsidR="00213EB7" w:rsidRPr="00D443CA" w:rsidRDefault="00213EB7" w:rsidP="00B947BA">
            <w:pPr>
              <w:pStyle w:val="BodyText-table"/>
            </w:pPr>
            <w:r w:rsidRPr="00D443CA">
              <w:t>144</w:t>
            </w:r>
          </w:p>
        </w:tc>
        <w:tc>
          <w:tcPr>
            <w:tcW w:w="2960" w:type="dxa"/>
            <w:tcBorders>
              <w:top w:val="single" w:sz="8" w:space="0" w:color="000000"/>
              <w:left w:val="single" w:sz="8" w:space="0" w:color="000000"/>
              <w:bottom w:val="single" w:sz="8" w:space="0" w:color="000000"/>
              <w:right w:val="single" w:sz="8" w:space="0" w:color="000000"/>
            </w:tcBorders>
            <w:vAlign w:val="center"/>
          </w:tcPr>
          <w:p w14:paraId="65A6A5E1" w14:textId="77777777" w:rsidR="00213EB7" w:rsidRPr="00D443CA" w:rsidRDefault="00213EB7" w:rsidP="00B947BA">
            <w:pPr>
              <w:pStyle w:val="BodyText-table"/>
            </w:pPr>
            <w:r w:rsidRPr="00D443CA">
              <w:t>Fatigue</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0F7E7402" w14:textId="328EB2AD" w:rsidR="00B942F0" w:rsidRPr="00D443CA" w:rsidRDefault="00213EB7" w:rsidP="00B947BA">
            <w:pPr>
              <w:pStyle w:val="BodyText-table"/>
            </w:pPr>
            <w:r w:rsidRPr="00D443CA">
              <w:t>PN 2-94-014</w:t>
            </w:r>
            <w:r w:rsidR="00B942F0" w:rsidRPr="00D443CA">
              <w:t>,</w:t>
            </w:r>
          </w:p>
          <w:p w14:paraId="45369443" w14:textId="013519F1" w:rsidR="00213EB7" w:rsidRPr="00D443CA" w:rsidRDefault="00213EB7" w:rsidP="00B947BA">
            <w:pPr>
              <w:pStyle w:val="BodyText-table"/>
            </w:pPr>
            <w:r w:rsidRPr="00D443CA">
              <w:t>EN 26967</w:t>
            </w:r>
          </w:p>
        </w:tc>
      </w:tr>
      <w:tr w:rsidR="00213EB7" w:rsidRPr="00D443CA" w14:paraId="0A27F967"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206BE28D" w14:textId="595F5D70" w:rsidR="00213EB7" w:rsidRPr="00D443CA" w:rsidRDefault="00213EB7" w:rsidP="00B947BA">
            <w:pPr>
              <w:pStyle w:val="BodyText-table"/>
            </w:pPr>
            <w:r w:rsidRPr="00D443CA">
              <w:t>S. Texas</w:t>
            </w:r>
            <w:r w:rsidR="00D837F9" w:rsidRPr="00D443CA">
              <w:t xml:space="preserve"> 1</w:t>
            </w:r>
          </w:p>
          <w:p w14:paraId="655DF546" w14:textId="65DEF3CB"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60975858" w14:textId="77777777" w:rsidR="00213EB7" w:rsidRPr="00D443CA" w:rsidRDefault="00213EB7" w:rsidP="00B947BA">
            <w:pPr>
              <w:pStyle w:val="BodyText-table"/>
            </w:pPr>
            <w:r w:rsidRPr="00D443CA">
              <w:t>Mar. 1994</w:t>
            </w:r>
          </w:p>
        </w:tc>
        <w:tc>
          <w:tcPr>
            <w:tcW w:w="1650" w:type="dxa"/>
            <w:tcBorders>
              <w:top w:val="single" w:sz="8" w:space="0" w:color="000000"/>
              <w:left w:val="single" w:sz="8" w:space="0" w:color="000000"/>
              <w:bottom w:val="single" w:sz="8" w:space="0" w:color="000000"/>
              <w:right w:val="single" w:sz="8" w:space="0" w:color="000000"/>
            </w:tcBorders>
            <w:vAlign w:val="center"/>
          </w:tcPr>
          <w:p w14:paraId="2925009C" w14:textId="77777777" w:rsidR="00213EB7" w:rsidRPr="00D443CA" w:rsidRDefault="00213EB7" w:rsidP="00B947BA">
            <w:pPr>
              <w:pStyle w:val="BodyText-table"/>
            </w:pPr>
            <w:r w:rsidRPr="00D443CA">
              <w:t>160</w:t>
            </w:r>
          </w:p>
        </w:tc>
        <w:tc>
          <w:tcPr>
            <w:tcW w:w="2960" w:type="dxa"/>
            <w:tcBorders>
              <w:top w:val="single" w:sz="8" w:space="0" w:color="000000"/>
              <w:left w:val="single" w:sz="8" w:space="0" w:color="000000"/>
              <w:bottom w:val="single" w:sz="8" w:space="0" w:color="000000"/>
              <w:right w:val="single" w:sz="8" w:space="0" w:color="000000"/>
            </w:tcBorders>
            <w:vAlign w:val="center"/>
          </w:tcPr>
          <w:p w14:paraId="0B9535F2" w14:textId="77777777" w:rsidR="00213EB7" w:rsidRPr="00D443CA" w:rsidRDefault="00213EB7" w:rsidP="00B947BA">
            <w:pPr>
              <w:pStyle w:val="BodyText-table"/>
            </w:pPr>
            <w:r w:rsidRPr="00D443CA">
              <w:t>Leaking Plug</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6384B060" w14:textId="27695963" w:rsidR="00B942F0" w:rsidRPr="00D443CA" w:rsidRDefault="00213EB7" w:rsidP="00B947BA">
            <w:pPr>
              <w:pStyle w:val="BodyText-table"/>
            </w:pPr>
            <w:r w:rsidRPr="00D443CA">
              <w:t>PN 4-94-005A</w:t>
            </w:r>
            <w:r w:rsidR="00B942F0" w:rsidRPr="00D443CA">
              <w:t>,</w:t>
            </w:r>
          </w:p>
          <w:p w14:paraId="76432D26" w14:textId="746F33AE" w:rsidR="00213EB7" w:rsidRPr="00D443CA" w:rsidRDefault="00213EB7" w:rsidP="00B947BA">
            <w:pPr>
              <w:pStyle w:val="BodyText-table"/>
            </w:pPr>
            <w:r w:rsidRPr="00D443CA">
              <w:t>EN 26859</w:t>
            </w:r>
          </w:p>
        </w:tc>
      </w:tr>
      <w:tr w:rsidR="00213EB7" w:rsidRPr="00D443CA" w14:paraId="06AB5726"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49593EFB" w14:textId="77777777" w:rsidR="00213EB7" w:rsidRPr="00D443CA" w:rsidRDefault="00213EB7" w:rsidP="00B947BA">
            <w:pPr>
              <w:pStyle w:val="BodyText-table"/>
            </w:pPr>
            <w:r w:rsidRPr="00D443CA">
              <w:t>Zion 2</w:t>
            </w:r>
          </w:p>
          <w:p w14:paraId="3A979BCA" w14:textId="7FD20AE1"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65407723" w14:textId="77777777" w:rsidR="00213EB7" w:rsidRPr="00D443CA" w:rsidRDefault="00213EB7" w:rsidP="00B947BA">
            <w:pPr>
              <w:pStyle w:val="BodyText-table"/>
            </w:pPr>
            <w:r w:rsidRPr="00D443CA">
              <w:t>Mar. 1994</w:t>
            </w:r>
          </w:p>
        </w:tc>
        <w:tc>
          <w:tcPr>
            <w:tcW w:w="1650" w:type="dxa"/>
            <w:tcBorders>
              <w:top w:val="single" w:sz="8" w:space="0" w:color="000000"/>
              <w:left w:val="single" w:sz="8" w:space="0" w:color="000000"/>
              <w:bottom w:val="single" w:sz="8" w:space="0" w:color="000000"/>
              <w:right w:val="single" w:sz="8" w:space="0" w:color="000000"/>
            </w:tcBorders>
            <w:vAlign w:val="center"/>
          </w:tcPr>
          <w:p w14:paraId="752762FC" w14:textId="77777777" w:rsidR="00213EB7" w:rsidRPr="00D443CA" w:rsidRDefault="00213EB7" w:rsidP="00B947BA">
            <w:pPr>
              <w:pStyle w:val="BodyText-table"/>
            </w:pPr>
            <w:r w:rsidRPr="00D443CA">
              <w:t>1440</w:t>
            </w:r>
          </w:p>
        </w:tc>
        <w:tc>
          <w:tcPr>
            <w:tcW w:w="2960" w:type="dxa"/>
            <w:tcBorders>
              <w:top w:val="single" w:sz="8" w:space="0" w:color="000000"/>
              <w:left w:val="single" w:sz="8" w:space="0" w:color="000000"/>
              <w:bottom w:val="single" w:sz="8" w:space="0" w:color="000000"/>
              <w:right w:val="single" w:sz="8" w:space="0" w:color="000000"/>
            </w:tcBorders>
            <w:vAlign w:val="center"/>
          </w:tcPr>
          <w:p w14:paraId="030D659F" w14:textId="6B383E4C" w:rsidR="00213EB7" w:rsidRPr="00D443CA" w:rsidRDefault="00213EB7" w:rsidP="00B947BA">
            <w:pPr>
              <w:pStyle w:val="BodyText-table"/>
            </w:pPr>
            <w:r w:rsidRPr="00D443CA">
              <w:t>Tubesheet Crevice Inter Granular Attack O</w:t>
            </w:r>
            <w:r w:rsidR="00DF5FF4">
              <w:t xml:space="preserve">utside </w:t>
            </w:r>
            <w:r w:rsidRPr="00D443CA">
              <w:t>D</w:t>
            </w:r>
            <w:r w:rsidR="00DF5FF4">
              <w:t>iameter</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340032D8" w14:textId="77777777" w:rsidR="00213EB7" w:rsidRPr="00D443CA" w:rsidRDefault="00213EB7" w:rsidP="00B947BA">
            <w:pPr>
              <w:pStyle w:val="BodyText-table"/>
            </w:pPr>
            <w:r w:rsidRPr="00D443CA">
              <w:t>EN 26901</w:t>
            </w:r>
          </w:p>
        </w:tc>
      </w:tr>
      <w:tr w:rsidR="00213EB7" w:rsidRPr="00D443CA" w14:paraId="4C558780"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37F868ED" w14:textId="77777777" w:rsidR="00213EB7" w:rsidRPr="00D443CA" w:rsidRDefault="00213EB7" w:rsidP="00B947BA">
            <w:pPr>
              <w:pStyle w:val="BodyText-table"/>
            </w:pPr>
            <w:r w:rsidRPr="00D443CA">
              <w:t>Oconee 2</w:t>
            </w:r>
          </w:p>
          <w:p w14:paraId="763B0CA4" w14:textId="4FDE2A6F"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5260E67D" w14:textId="77777777" w:rsidR="00213EB7" w:rsidRPr="00D443CA" w:rsidRDefault="00213EB7" w:rsidP="00B947BA">
            <w:pPr>
              <w:pStyle w:val="BodyText-table"/>
            </w:pPr>
            <w:r w:rsidRPr="00D443CA">
              <w:t>Jul. 1994</w:t>
            </w:r>
          </w:p>
        </w:tc>
        <w:tc>
          <w:tcPr>
            <w:tcW w:w="1650" w:type="dxa"/>
            <w:tcBorders>
              <w:top w:val="single" w:sz="8" w:space="0" w:color="000000"/>
              <w:left w:val="single" w:sz="8" w:space="0" w:color="000000"/>
              <w:bottom w:val="single" w:sz="8" w:space="0" w:color="000000"/>
              <w:right w:val="single" w:sz="8" w:space="0" w:color="000000"/>
            </w:tcBorders>
            <w:vAlign w:val="center"/>
          </w:tcPr>
          <w:p w14:paraId="6A772D70" w14:textId="77777777" w:rsidR="00213EB7" w:rsidRPr="00D443CA" w:rsidRDefault="00213EB7" w:rsidP="00B947BA">
            <w:pPr>
              <w:pStyle w:val="BodyText-table"/>
            </w:pPr>
            <w:r w:rsidRPr="00D443CA">
              <w:t>144</w:t>
            </w:r>
          </w:p>
        </w:tc>
        <w:tc>
          <w:tcPr>
            <w:tcW w:w="2960" w:type="dxa"/>
            <w:tcBorders>
              <w:top w:val="single" w:sz="8" w:space="0" w:color="000000"/>
              <w:left w:val="single" w:sz="8" w:space="0" w:color="000000"/>
              <w:bottom w:val="single" w:sz="8" w:space="0" w:color="000000"/>
              <w:right w:val="single" w:sz="8" w:space="0" w:color="000000"/>
            </w:tcBorders>
            <w:vAlign w:val="center"/>
          </w:tcPr>
          <w:p w14:paraId="79170E55" w14:textId="77777777" w:rsidR="00213EB7" w:rsidRPr="00D443CA" w:rsidRDefault="00213EB7" w:rsidP="00B947BA">
            <w:pPr>
              <w:pStyle w:val="BodyText-table"/>
            </w:pPr>
            <w:r w:rsidRPr="00D443CA">
              <w:t>Fatigue</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048DBB42" w14:textId="77777777" w:rsidR="00213EB7" w:rsidRPr="00D443CA" w:rsidRDefault="00213EB7" w:rsidP="00B947BA">
            <w:pPr>
              <w:pStyle w:val="BodyText-table"/>
            </w:pPr>
            <w:r w:rsidRPr="00D443CA">
              <w:t>PN 2-94040</w:t>
            </w:r>
          </w:p>
        </w:tc>
      </w:tr>
      <w:tr w:rsidR="00213EB7" w:rsidRPr="00D443CA" w14:paraId="22D1EBBD" w14:textId="77777777" w:rsidTr="00DF5FF4">
        <w:trPr>
          <w:cantSplit/>
          <w:trHeight w:val="557"/>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190EB21A" w14:textId="77777777" w:rsidR="00213EB7" w:rsidRPr="00D443CA" w:rsidRDefault="00213EB7" w:rsidP="00B947BA">
            <w:pPr>
              <w:pStyle w:val="BodyText-table"/>
            </w:pPr>
            <w:r w:rsidRPr="00D443CA">
              <w:t>Maine Yankee</w:t>
            </w:r>
          </w:p>
          <w:p w14:paraId="083C2001" w14:textId="63D357C0"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05A48C6D" w14:textId="77777777" w:rsidR="00213EB7" w:rsidRPr="00D443CA" w:rsidRDefault="00213EB7" w:rsidP="00B947BA">
            <w:pPr>
              <w:pStyle w:val="BodyText-table"/>
            </w:pPr>
            <w:r w:rsidRPr="00D443CA">
              <w:t>Jul. 1994</w:t>
            </w:r>
          </w:p>
        </w:tc>
        <w:tc>
          <w:tcPr>
            <w:tcW w:w="1650" w:type="dxa"/>
            <w:tcBorders>
              <w:top w:val="single" w:sz="8" w:space="0" w:color="000000"/>
              <w:left w:val="single" w:sz="8" w:space="0" w:color="000000"/>
              <w:bottom w:val="single" w:sz="8" w:space="0" w:color="000000"/>
              <w:right w:val="single" w:sz="8" w:space="0" w:color="000000"/>
            </w:tcBorders>
            <w:vAlign w:val="center"/>
          </w:tcPr>
          <w:p w14:paraId="14ABDEB5" w14:textId="77777777" w:rsidR="00213EB7" w:rsidRPr="00D443CA" w:rsidRDefault="00213EB7" w:rsidP="00B947BA">
            <w:pPr>
              <w:pStyle w:val="BodyText-table"/>
            </w:pPr>
            <w:r w:rsidRPr="00D443CA">
              <w:t>50</w:t>
            </w:r>
          </w:p>
        </w:tc>
        <w:tc>
          <w:tcPr>
            <w:tcW w:w="2960" w:type="dxa"/>
            <w:tcBorders>
              <w:top w:val="single" w:sz="8" w:space="0" w:color="000000"/>
              <w:left w:val="single" w:sz="8" w:space="0" w:color="000000"/>
              <w:bottom w:val="single" w:sz="8" w:space="0" w:color="000000"/>
              <w:right w:val="single" w:sz="8" w:space="0" w:color="000000"/>
            </w:tcBorders>
            <w:vAlign w:val="center"/>
          </w:tcPr>
          <w:p w14:paraId="208B8692" w14:textId="77777777" w:rsidR="00213EB7" w:rsidRPr="00D443CA" w:rsidRDefault="00213EB7" w:rsidP="00B947BA">
            <w:pPr>
              <w:pStyle w:val="BodyText-table"/>
            </w:pPr>
            <w:r w:rsidRPr="00D443CA">
              <w:t>Circumferential Crack PWSCC</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18D915E8" w14:textId="0F96E9D5" w:rsidR="00B942F0" w:rsidRPr="00D443CA" w:rsidRDefault="00213EB7" w:rsidP="00B947BA">
            <w:pPr>
              <w:pStyle w:val="BodyText-table"/>
            </w:pPr>
            <w:r w:rsidRPr="00D443CA">
              <w:t>MR 1-94-0079</w:t>
            </w:r>
            <w:r w:rsidR="00B942F0" w:rsidRPr="00D443CA">
              <w:t>,</w:t>
            </w:r>
          </w:p>
          <w:p w14:paraId="1C692C7F" w14:textId="77777777" w:rsidR="00213EB7" w:rsidRPr="00D443CA" w:rsidRDefault="00213EB7" w:rsidP="00B947BA">
            <w:pPr>
              <w:pStyle w:val="BodyText-table"/>
            </w:pPr>
            <w:r w:rsidRPr="00D443CA">
              <w:t>EN 27587</w:t>
            </w:r>
            <w:r w:rsidR="006C5688" w:rsidRPr="00D443CA">
              <w:t>,</w:t>
            </w:r>
          </w:p>
          <w:p w14:paraId="23B64716" w14:textId="66FD32AF" w:rsidR="006C5688" w:rsidRPr="00D443CA" w:rsidRDefault="006C5688" w:rsidP="00B947BA">
            <w:pPr>
              <w:pStyle w:val="BodyText-table"/>
            </w:pPr>
            <w:r w:rsidRPr="00D443CA">
              <w:t>NRC IN 94-88</w:t>
            </w:r>
          </w:p>
        </w:tc>
      </w:tr>
      <w:tr w:rsidR="00213EB7" w:rsidRPr="00D443CA" w14:paraId="4F26928B"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3DDA4574" w14:textId="09DCCE8B" w:rsidR="00213EB7" w:rsidRPr="00D443CA" w:rsidRDefault="00213EB7" w:rsidP="00B947BA">
            <w:pPr>
              <w:pStyle w:val="BodyText-table"/>
            </w:pPr>
            <w:r w:rsidRPr="00D443CA">
              <w:t>Zion 1</w:t>
            </w:r>
          </w:p>
          <w:p w14:paraId="6A4D75D8" w14:textId="79A751C6"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38AEC48C" w14:textId="77777777" w:rsidR="00213EB7" w:rsidRPr="00D443CA" w:rsidRDefault="00213EB7" w:rsidP="00B947BA">
            <w:pPr>
              <w:pStyle w:val="BodyText-table"/>
            </w:pPr>
            <w:r w:rsidRPr="00D443CA">
              <w:t>Feb. 1996</w:t>
            </w:r>
          </w:p>
        </w:tc>
        <w:tc>
          <w:tcPr>
            <w:tcW w:w="1650" w:type="dxa"/>
            <w:tcBorders>
              <w:top w:val="single" w:sz="8" w:space="0" w:color="000000"/>
              <w:left w:val="single" w:sz="8" w:space="0" w:color="000000"/>
              <w:bottom w:val="single" w:sz="8" w:space="0" w:color="000000"/>
              <w:right w:val="single" w:sz="8" w:space="0" w:color="000000"/>
            </w:tcBorders>
            <w:vAlign w:val="center"/>
          </w:tcPr>
          <w:p w14:paraId="23B709F9" w14:textId="5DE57011" w:rsidR="00213EB7" w:rsidRPr="00D443CA" w:rsidRDefault="00213EB7" w:rsidP="00B947BA">
            <w:pPr>
              <w:pStyle w:val="BodyText-table"/>
            </w:pPr>
          </w:p>
        </w:tc>
        <w:tc>
          <w:tcPr>
            <w:tcW w:w="2960" w:type="dxa"/>
            <w:tcBorders>
              <w:top w:val="single" w:sz="8" w:space="0" w:color="000000"/>
              <w:left w:val="single" w:sz="8" w:space="0" w:color="000000"/>
              <w:bottom w:val="single" w:sz="8" w:space="0" w:color="000000"/>
              <w:right w:val="single" w:sz="8" w:space="0" w:color="000000"/>
            </w:tcBorders>
            <w:vAlign w:val="center"/>
          </w:tcPr>
          <w:p w14:paraId="40066A80" w14:textId="77777777" w:rsidR="00213EB7" w:rsidRPr="00D443CA" w:rsidRDefault="00213EB7" w:rsidP="00B947BA">
            <w:pPr>
              <w:pStyle w:val="BodyText-table"/>
            </w:pPr>
            <w:r w:rsidRPr="00D443CA">
              <w:t>Foreign object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5130908F" w14:textId="77777777" w:rsidR="00213EB7" w:rsidRPr="00D443CA" w:rsidRDefault="00213EB7" w:rsidP="00B947BA">
            <w:pPr>
              <w:pStyle w:val="BodyText-table"/>
            </w:pPr>
            <w:r w:rsidRPr="00D443CA">
              <w:t>PN 3-96-009</w:t>
            </w:r>
          </w:p>
        </w:tc>
      </w:tr>
      <w:tr w:rsidR="00213EB7" w:rsidRPr="00D443CA" w14:paraId="79A8AE5B" w14:textId="77777777" w:rsidTr="00287F90">
        <w:trPr>
          <w:cantSplit/>
          <w:jc w:val="center"/>
        </w:trPr>
        <w:tc>
          <w:tcPr>
            <w:tcW w:w="1764" w:type="dxa"/>
            <w:tcBorders>
              <w:top w:val="single" w:sz="8" w:space="0" w:color="000000"/>
              <w:left w:val="single" w:sz="8" w:space="0" w:color="000000"/>
              <w:bottom w:val="single" w:sz="8" w:space="0" w:color="000000"/>
              <w:right w:val="single" w:sz="8" w:space="0" w:color="000000"/>
            </w:tcBorders>
          </w:tcPr>
          <w:p w14:paraId="22F90295" w14:textId="77777777" w:rsidR="00213EB7" w:rsidRPr="00D443CA" w:rsidRDefault="00213EB7" w:rsidP="00B947BA">
            <w:pPr>
              <w:pStyle w:val="BodyText-table"/>
            </w:pPr>
            <w:r w:rsidRPr="00D443CA">
              <w:t>Byron 2</w:t>
            </w:r>
          </w:p>
          <w:p w14:paraId="15D0BB1C" w14:textId="0789E7DF" w:rsidR="00A13DA6" w:rsidRPr="00D443CA" w:rsidRDefault="00A13DA6" w:rsidP="00B947BA">
            <w:pPr>
              <w:pStyle w:val="BodyText-table"/>
            </w:pPr>
            <w:r w:rsidRPr="00D443CA">
              <w:t>(600TT)</w:t>
            </w:r>
          </w:p>
        </w:tc>
        <w:tc>
          <w:tcPr>
            <w:tcW w:w="1176" w:type="dxa"/>
            <w:tcBorders>
              <w:top w:val="single" w:sz="8" w:space="0" w:color="000000"/>
              <w:left w:val="single" w:sz="8" w:space="0" w:color="000000"/>
              <w:bottom w:val="single" w:sz="8" w:space="0" w:color="000000"/>
              <w:right w:val="single" w:sz="8" w:space="0" w:color="000000"/>
            </w:tcBorders>
          </w:tcPr>
          <w:p w14:paraId="03A6E822" w14:textId="77777777" w:rsidR="00213EB7" w:rsidRPr="00D443CA" w:rsidRDefault="00213EB7" w:rsidP="00B947BA">
            <w:pPr>
              <w:pStyle w:val="BodyText-table"/>
            </w:pPr>
            <w:r w:rsidRPr="00D443CA">
              <w:t>Aug. 1996</w:t>
            </w:r>
          </w:p>
        </w:tc>
        <w:tc>
          <w:tcPr>
            <w:tcW w:w="1650" w:type="dxa"/>
            <w:tcBorders>
              <w:top w:val="single" w:sz="8" w:space="0" w:color="000000"/>
              <w:left w:val="single" w:sz="8" w:space="0" w:color="000000"/>
              <w:bottom w:val="single" w:sz="8" w:space="0" w:color="000000"/>
              <w:right w:val="single" w:sz="8" w:space="0" w:color="000000"/>
            </w:tcBorders>
          </w:tcPr>
          <w:p w14:paraId="3524145A" w14:textId="77777777" w:rsidR="00213EB7" w:rsidRPr="00D443CA" w:rsidRDefault="00213EB7" w:rsidP="00B947BA">
            <w:pPr>
              <w:pStyle w:val="BodyText-table"/>
            </w:pPr>
            <w:r w:rsidRPr="00D443CA">
              <w:t>120</w:t>
            </w:r>
          </w:p>
        </w:tc>
        <w:tc>
          <w:tcPr>
            <w:tcW w:w="2960" w:type="dxa"/>
            <w:tcBorders>
              <w:top w:val="single" w:sz="8" w:space="0" w:color="000000"/>
              <w:left w:val="single" w:sz="8" w:space="0" w:color="000000"/>
              <w:bottom w:val="single" w:sz="8" w:space="0" w:color="000000"/>
              <w:right w:val="single" w:sz="8" w:space="0" w:color="000000"/>
            </w:tcBorders>
          </w:tcPr>
          <w:p w14:paraId="442D9CC8" w14:textId="77777777" w:rsidR="00213EB7" w:rsidRPr="00D443CA" w:rsidRDefault="00213EB7" w:rsidP="00B947BA">
            <w:pPr>
              <w:pStyle w:val="BodyText-table"/>
            </w:pPr>
            <w:r w:rsidRPr="00D443CA">
              <w:t>Loose Part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tcPr>
          <w:p w14:paraId="24E48790" w14:textId="78F35CEC" w:rsidR="00213EB7" w:rsidRPr="00D443CA" w:rsidRDefault="00213EB7" w:rsidP="00B947BA">
            <w:pPr>
              <w:pStyle w:val="BodyText-table"/>
            </w:pPr>
            <w:r w:rsidRPr="00D443CA">
              <w:t>PN 3-96-049</w:t>
            </w:r>
            <w:r w:rsidR="00B942F0" w:rsidRPr="00D443CA">
              <w:t>,</w:t>
            </w:r>
          </w:p>
          <w:p w14:paraId="6E317028" w14:textId="77777777" w:rsidR="00213EB7" w:rsidRPr="00D443CA" w:rsidRDefault="00213EB7" w:rsidP="00B947BA">
            <w:pPr>
              <w:pStyle w:val="BodyText-table"/>
            </w:pPr>
            <w:r w:rsidRPr="00D443CA">
              <w:t>MR 3-96-0106</w:t>
            </w:r>
          </w:p>
        </w:tc>
      </w:tr>
      <w:tr w:rsidR="00213EB7" w:rsidRPr="00D443CA" w14:paraId="62F67503"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50911553" w14:textId="77777777" w:rsidR="00213EB7" w:rsidRPr="00D443CA" w:rsidRDefault="00213EB7" w:rsidP="00B947BA">
            <w:pPr>
              <w:pStyle w:val="BodyText-table"/>
            </w:pPr>
            <w:r w:rsidRPr="00D443CA">
              <w:t>Vogtle 1</w:t>
            </w:r>
          </w:p>
          <w:p w14:paraId="5735D4C4" w14:textId="7EF3450C" w:rsidR="00A13DA6" w:rsidRPr="00D443CA" w:rsidRDefault="00A13DA6" w:rsidP="00B947BA">
            <w:pPr>
              <w:pStyle w:val="BodyText-table"/>
            </w:pPr>
            <w:r w:rsidRPr="00D443CA">
              <w:t>(600TT)</w:t>
            </w:r>
          </w:p>
        </w:tc>
        <w:tc>
          <w:tcPr>
            <w:tcW w:w="1176" w:type="dxa"/>
            <w:tcBorders>
              <w:top w:val="single" w:sz="8" w:space="0" w:color="000000"/>
              <w:left w:val="single" w:sz="8" w:space="0" w:color="000000"/>
              <w:bottom w:val="single" w:sz="8" w:space="0" w:color="000000"/>
              <w:right w:val="single" w:sz="8" w:space="0" w:color="000000"/>
            </w:tcBorders>
            <w:vAlign w:val="center"/>
          </w:tcPr>
          <w:p w14:paraId="473038D9" w14:textId="77777777" w:rsidR="00213EB7" w:rsidRPr="00D443CA" w:rsidRDefault="00213EB7" w:rsidP="00B947BA">
            <w:pPr>
              <w:pStyle w:val="BodyText-table"/>
            </w:pPr>
            <w:r w:rsidRPr="00D443CA">
              <w:t>May 1996</w:t>
            </w:r>
          </w:p>
        </w:tc>
        <w:tc>
          <w:tcPr>
            <w:tcW w:w="1650" w:type="dxa"/>
            <w:tcBorders>
              <w:top w:val="single" w:sz="8" w:space="0" w:color="000000"/>
              <w:left w:val="single" w:sz="8" w:space="0" w:color="000000"/>
              <w:bottom w:val="single" w:sz="8" w:space="0" w:color="000000"/>
              <w:right w:val="single" w:sz="8" w:space="0" w:color="000000"/>
            </w:tcBorders>
            <w:vAlign w:val="center"/>
          </w:tcPr>
          <w:p w14:paraId="2001A7EA" w14:textId="46091544" w:rsidR="00213EB7" w:rsidRPr="00D443CA" w:rsidRDefault="00213EB7" w:rsidP="00B947BA">
            <w:pPr>
              <w:pStyle w:val="BodyText-table"/>
            </w:pPr>
          </w:p>
        </w:tc>
        <w:tc>
          <w:tcPr>
            <w:tcW w:w="2960" w:type="dxa"/>
            <w:tcBorders>
              <w:top w:val="single" w:sz="8" w:space="0" w:color="000000"/>
              <w:left w:val="single" w:sz="8" w:space="0" w:color="000000"/>
              <w:bottom w:val="single" w:sz="8" w:space="0" w:color="000000"/>
              <w:right w:val="single" w:sz="8" w:space="0" w:color="000000"/>
            </w:tcBorders>
            <w:vAlign w:val="center"/>
          </w:tcPr>
          <w:p w14:paraId="7A936FA1" w14:textId="77777777" w:rsidR="00213EB7" w:rsidRPr="00D443CA" w:rsidRDefault="00213EB7" w:rsidP="00B947BA">
            <w:pPr>
              <w:pStyle w:val="BodyText-table"/>
            </w:pPr>
            <w:r w:rsidRPr="00D443CA">
              <w:t>Foreign object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7F2666BC" w14:textId="2B955311" w:rsidR="00B942F0" w:rsidRPr="00D443CA" w:rsidRDefault="00213EB7" w:rsidP="00B947BA">
            <w:pPr>
              <w:pStyle w:val="BodyText-table"/>
            </w:pPr>
            <w:r w:rsidRPr="00D443CA">
              <w:t>PN 2-96-041</w:t>
            </w:r>
            <w:r w:rsidR="00B942F0" w:rsidRPr="00D443CA">
              <w:t>,</w:t>
            </w:r>
          </w:p>
          <w:p w14:paraId="052E7977" w14:textId="7F403134" w:rsidR="00213EB7" w:rsidRPr="00D443CA" w:rsidRDefault="00213EB7" w:rsidP="00B947BA">
            <w:pPr>
              <w:pStyle w:val="BodyText-table"/>
            </w:pPr>
            <w:r w:rsidRPr="00D443CA">
              <w:t>EN 30555</w:t>
            </w:r>
          </w:p>
        </w:tc>
      </w:tr>
      <w:tr w:rsidR="00213EB7" w:rsidRPr="00D443CA" w14:paraId="61AD2CE0"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55ACD505" w14:textId="77777777" w:rsidR="00213EB7" w:rsidRPr="00D443CA" w:rsidRDefault="00213EB7" w:rsidP="00B947BA">
            <w:pPr>
              <w:pStyle w:val="BodyText-table"/>
            </w:pPr>
            <w:r w:rsidRPr="00D443CA">
              <w:t>ANO 2</w:t>
            </w:r>
          </w:p>
          <w:p w14:paraId="23F3E96E" w14:textId="6274FDCD"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5F4EE5AB" w14:textId="77777777" w:rsidR="00213EB7" w:rsidRPr="00D443CA" w:rsidRDefault="00213EB7" w:rsidP="00B947BA">
            <w:pPr>
              <w:pStyle w:val="BodyText-table"/>
            </w:pPr>
            <w:r w:rsidRPr="00D443CA">
              <w:t>Nov. 1996</w:t>
            </w:r>
          </w:p>
        </w:tc>
        <w:tc>
          <w:tcPr>
            <w:tcW w:w="1650" w:type="dxa"/>
            <w:tcBorders>
              <w:top w:val="single" w:sz="8" w:space="0" w:color="000000"/>
              <w:left w:val="single" w:sz="8" w:space="0" w:color="000000"/>
              <w:bottom w:val="single" w:sz="8" w:space="0" w:color="000000"/>
              <w:right w:val="single" w:sz="8" w:space="0" w:color="000000"/>
            </w:tcBorders>
            <w:vAlign w:val="center"/>
          </w:tcPr>
          <w:p w14:paraId="70CDC09D" w14:textId="77777777" w:rsidR="00213EB7" w:rsidRPr="00D443CA" w:rsidRDefault="00213EB7" w:rsidP="00B947BA">
            <w:pPr>
              <w:pStyle w:val="BodyText-table"/>
            </w:pPr>
            <w:r w:rsidRPr="00D443CA">
              <w:t>65</w:t>
            </w:r>
          </w:p>
        </w:tc>
        <w:tc>
          <w:tcPr>
            <w:tcW w:w="2960" w:type="dxa"/>
            <w:tcBorders>
              <w:top w:val="single" w:sz="8" w:space="0" w:color="000000"/>
              <w:left w:val="single" w:sz="8" w:space="0" w:color="000000"/>
              <w:bottom w:val="single" w:sz="8" w:space="0" w:color="000000"/>
              <w:right w:val="single" w:sz="8" w:space="0" w:color="000000"/>
            </w:tcBorders>
            <w:vAlign w:val="center"/>
          </w:tcPr>
          <w:p w14:paraId="20632BAB" w14:textId="77777777" w:rsidR="00213EB7" w:rsidRPr="00D443CA" w:rsidRDefault="00213EB7" w:rsidP="00B947BA">
            <w:pPr>
              <w:pStyle w:val="BodyText-table"/>
            </w:pPr>
            <w:r w:rsidRPr="00D443CA">
              <w:t>Axial Crack</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0CF4D0B9" w14:textId="1AA07FFB" w:rsidR="00B942F0" w:rsidRPr="00D443CA" w:rsidRDefault="00213EB7" w:rsidP="00B947BA">
            <w:pPr>
              <w:pStyle w:val="BodyText-table"/>
            </w:pPr>
            <w:r w:rsidRPr="00D443CA">
              <w:t>PN 4-96-061</w:t>
            </w:r>
            <w:r w:rsidR="00B942F0" w:rsidRPr="00D443CA">
              <w:t>,</w:t>
            </w:r>
          </w:p>
          <w:p w14:paraId="178EF080" w14:textId="26F7F98A" w:rsidR="00213EB7" w:rsidRPr="00D443CA" w:rsidRDefault="00213EB7" w:rsidP="00B947BA">
            <w:pPr>
              <w:pStyle w:val="BodyText-table"/>
            </w:pPr>
            <w:r w:rsidRPr="00D443CA">
              <w:t>EN 31344</w:t>
            </w:r>
          </w:p>
        </w:tc>
      </w:tr>
      <w:tr w:rsidR="00213EB7" w:rsidRPr="00D443CA" w14:paraId="7D50612E" w14:textId="77777777" w:rsidTr="00287F90">
        <w:trPr>
          <w:cantSplit/>
          <w:trHeight w:val="396"/>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3D398B46" w14:textId="77777777" w:rsidR="00213EB7" w:rsidRPr="00D443CA" w:rsidRDefault="00213EB7" w:rsidP="00B947BA">
            <w:pPr>
              <w:pStyle w:val="BodyText-table"/>
            </w:pPr>
            <w:r w:rsidRPr="00D443CA">
              <w:t>McGuire 2</w:t>
            </w:r>
          </w:p>
          <w:p w14:paraId="4B9F6710" w14:textId="63A0C230"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3D41BAE9" w14:textId="77777777" w:rsidR="00213EB7" w:rsidRPr="00D443CA" w:rsidRDefault="00213EB7" w:rsidP="00B947BA">
            <w:pPr>
              <w:pStyle w:val="BodyText-table"/>
            </w:pPr>
            <w:r w:rsidRPr="00D443CA">
              <w:t>June 1997</w:t>
            </w:r>
          </w:p>
        </w:tc>
        <w:tc>
          <w:tcPr>
            <w:tcW w:w="1650" w:type="dxa"/>
            <w:tcBorders>
              <w:top w:val="single" w:sz="8" w:space="0" w:color="000000"/>
              <w:left w:val="single" w:sz="8" w:space="0" w:color="000000"/>
              <w:bottom w:val="single" w:sz="8" w:space="0" w:color="000000"/>
              <w:right w:val="single" w:sz="8" w:space="0" w:color="000000"/>
            </w:tcBorders>
            <w:vAlign w:val="center"/>
          </w:tcPr>
          <w:p w14:paraId="1DAC5E47" w14:textId="77777777" w:rsidR="00213EB7" w:rsidRPr="00D443CA" w:rsidRDefault="00213EB7" w:rsidP="00B947BA">
            <w:pPr>
              <w:pStyle w:val="BodyText-table"/>
            </w:pPr>
            <w:r w:rsidRPr="00D443CA">
              <w:t>66</w:t>
            </w:r>
          </w:p>
        </w:tc>
        <w:tc>
          <w:tcPr>
            <w:tcW w:w="2960" w:type="dxa"/>
            <w:tcBorders>
              <w:top w:val="single" w:sz="8" w:space="0" w:color="000000"/>
              <w:left w:val="single" w:sz="8" w:space="0" w:color="000000"/>
              <w:bottom w:val="single" w:sz="8" w:space="0" w:color="000000"/>
              <w:right w:val="single" w:sz="8" w:space="0" w:color="000000"/>
            </w:tcBorders>
            <w:vAlign w:val="center"/>
          </w:tcPr>
          <w:p w14:paraId="78A99744" w14:textId="77777777" w:rsidR="00213EB7" w:rsidRPr="00D443CA" w:rsidRDefault="00213EB7" w:rsidP="00B947BA">
            <w:pPr>
              <w:pStyle w:val="BodyText-table"/>
            </w:pPr>
            <w:r w:rsidRPr="00D443CA">
              <w:t>ODSCC at TSP</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1D1D04DD" w14:textId="77777777" w:rsidR="00213EB7" w:rsidRPr="00D443CA" w:rsidRDefault="00213EB7" w:rsidP="00B947BA">
            <w:pPr>
              <w:pStyle w:val="BodyText-table"/>
            </w:pPr>
            <w:r w:rsidRPr="00D443CA">
              <w:t>PN 2-97-033</w:t>
            </w:r>
          </w:p>
        </w:tc>
      </w:tr>
      <w:tr w:rsidR="00213EB7" w:rsidRPr="00D443CA" w14:paraId="239AA517" w14:textId="77777777" w:rsidTr="00287F90">
        <w:trPr>
          <w:cantSplit/>
          <w:trHeight w:val="729"/>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29468966" w14:textId="77777777" w:rsidR="00213EB7" w:rsidRPr="00D443CA" w:rsidRDefault="00213EB7" w:rsidP="00B947BA">
            <w:pPr>
              <w:pStyle w:val="BodyText-table"/>
            </w:pPr>
            <w:r w:rsidRPr="00D443CA">
              <w:lastRenderedPageBreak/>
              <w:t>Oconee 1</w:t>
            </w:r>
          </w:p>
          <w:p w14:paraId="0FAD2C2F" w14:textId="1211DF5B"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0184ADF7" w14:textId="77777777" w:rsidR="00213EB7" w:rsidRPr="00D443CA" w:rsidRDefault="00213EB7" w:rsidP="00B947BA">
            <w:pPr>
              <w:pStyle w:val="BodyText-table"/>
            </w:pPr>
            <w:r w:rsidRPr="00D443CA">
              <w:t>Nov. 1997</w:t>
            </w:r>
          </w:p>
        </w:tc>
        <w:tc>
          <w:tcPr>
            <w:tcW w:w="1650" w:type="dxa"/>
            <w:tcBorders>
              <w:top w:val="single" w:sz="8" w:space="0" w:color="000000"/>
              <w:left w:val="single" w:sz="8" w:space="0" w:color="000000"/>
              <w:bottom w:val="single" w:sz="8" w:space="0" w:color="000000"/>
              <w:right w:val="single" w:sz="8" w:space="0" w:color="000000"/>
            </w:tcBorders>
            <w:vAlign w:val="center"/>
          </w:tcPr>
          <w:p w14:paraId="5A129A9F" w14:textId="77777777" w:rsidR="00213EB7" w:rsidRPr="00D443CA" w:rsidRDefault="00213EB7" w:rsidP="00B947BA">
            <w:pPr>
              <w:pStyle w:val="BodyText-table"/>
            </w:pPr>
            <w:r w:rsidRPr="00D443CA">
              <w:t>400</w:t>
            </w:r>
          </w:p>
        </w:tc>
        <w:tc>
          <w:tcPr>
            <w:tcW w:w="2960" w:type="dxa"/>
            <w:tcBorders>
              <w:top w:val="single" w:sz="8" w:space="0" w:color="000000"/>
              <w:left w:val="single" w:sz="8" w:space="0" w:color="000000"/>
              <w:bottom w:val="single" w:sz="8" w:space="0" w:color="000000"/>
              <w:right w:val="single" w:sz="8" w:space="0" w:color="000000"/>
            </w:tcBorders>
            <w:vAlign w:val="center"/>
          </w:tcPr>
          <w:p w14:paraId="16C2A0F4" w14:textId="77777777" w:rsidR="00213EB7" w:rsidRPr="00D443CA" w:rsidRDefault="00213EB7" w:rsidP="00B947BA">
            <w:pPr>
              <w:pStyle w:val="BodyText-table"/>
            </w:pPr>
            <w:r w:rsidRPr="00D443CA">
              <w:t>2 Welded Plugs</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48133675" w14:textId="7B83FBF2" w:rsidR="00DF5FF4" w:rsidRDefault="00213EB7" w:rsidP="00B947BA">
            <w:pPr>
              <w:pStyle w:val="BodyText-table"/>
            </w:pPr>
            <w:r w:rsidRPr="00D443CA">
              <w:t>PN 2-97-065,</w:t>
            </w:r>
          </w:p>
          <w:p w14:paraId="3D09CD09" w14:textId="76A777FE" w:rsidR="00213EB7" w:rsidRPr="00D443CA" w:rsidRDefault="00213EB7" w:rsidP="00B947BA">
            <w:pPr>
              <w:pStyle w:val="BodyText-table"/>
            </w:pPr>
            <w:r w:rsidRPr="00D443CA">
              <w:t>-065A</w:t>
            </w:r>
            <w:r w:rsidR="00B942F0" w:rsidRPr="00D443CA">
              <w:t>,</w:t>
            </w:r>
          </w:p>
          <w:p w14:paraId="3C0B9688" w14:textId="77777777" w:rsidR="00213EB7" w:rsidRPr="00D443CA" w:rsidRDefault="00213EB7" w:rsidP="00B947BA">
            <w:pPr>
              <w:pStyle w:val="BodyText-table"/>
            </w:pPr>
            <w:r w:rsidRPr="00D443CA">
              <w:t>EN 33458</w:t>
            </w:r>
          </w:p>
        </w:tc>
      </w:tr>
      <w:tr w:rsidR="00213EB7" w:rsidRPr="00D443CA" w14:paraId="795F65D9"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52B25C9B" w14:textId="77777777" w:rsidR="00213EB7" w:rsidRPr="00D443CA" w:rsidRDefault="00213EB7" w:rsidP="00B947BA">
            <w:pPr>
              <w:pStyle w:val="BodyText-table"/>
            </w:pPr>
            <w:r w:rsidRPr="00D443CA">
              <w:t>Farley 1</w:t>
            </w:r>
          </w:p>
          <w:p w14:paraId="7EBC3A58" w14:textId="1F978924" w:rsidR="00A13DA6" w:rsidRPr="00D443CA" w:rsidRDefault="00A13DA6"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16173DC1" w14:textId="77777777" w:rsidR="00213EB7" w:rsidRPr="00D443CA" w:rsidRDefault="00213EB7" w:rsidP="00B947BA">
            <w:pPr>
              <w:pStyle w:val="BodyText-table"/>
            </w:pPr>
            <w:r w:rsidRPr="00D443CA">
              <w:t>Dec. 1998</w:t>
            </w:r>
          </w:p>
        </w:tc>
        <w:tc>
          <w:tcPr>
            <w:tcW w:w="1650" w:type="dxa"/>
            <w:tcBorders>
              <w:top w:val="single" w:sz="8" w:space="0" w:color="000000"/>
              <w:left w:val="single" w:sz="8" w:space="0" w:color="000000"/>
              <w:bottom w:val="single" w:sz="8" w:space="0" w:color="000000"/>
              <w:right w:val="single" w:sz="8" w:space="0" w:color="000000"/>
            </w:tcBorders>
            <w:vAlign w:val="center"/>
          </w:tcPr>
          <w:p w14:paraId="14A8CB4A" w14:textId="77777777" w:rsidR="00213EB7" w:rsidRPr="00D443CA" w:rsidRDefault="00213EB7" w:rsidP="00B947BA">
            <w:pPr>
              <w:pStyle w:val="BodyText-table"/>
            </w:pPr>
            <w:r w:rsidRPr="00D443CA">
              <w:t>90</w:t>
            </w:r>
          </w:p>
        </w:tc>
        <w:tc>
          <w:tcPr>
            <w:tcW w:w="2960" w:type="dxa"/>
            <w:tcBorders>
              <w:top w:val="single" w:sz="8" w:space="0" w:color="000000"/>
              <w:left w:val="single" w:sz="8" w:space="0" w:color="000000"/>
              <w:bottom w:val="single" w:sz="8" w:space="0" w:color="000000"/>
              <w:right w:val="single" w:sz="8" w:space="0" w:color="000000"/>
            </w:tcBorders>
            <w:vAlign w:val="center"/>
          </w:tcPr>
          <w:p w14:paraId="2A8B95E0" w14:textId="77777777" w:rsidR="00213EB7" w:rsidRPr="00D443CA" w:rsidRDefault="00213EB7" w:rsidP="00B947BA">
            <w:pPr>
              <w:pStyle w:val="BodyText-table"/>
            </w:pPr>
            <w:r w:rsidRPr="00D443CA">
              <w:t>2 Freespan Cracks</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48016A7F" w14:textId="7B2AECD6" w:rsidR="00213EB7" w:rsidRPr="00D443CA" w:rsidRDefault="00D837F9" w:rsidP="00B947BA">
            <w:pPr>
              <w:pStyle w:val="BodyText-table"/>
            </w:pPr>
            <w:r w:rsidRPr="00D443CA">
              <w:t>LER 348199800</w:t>
            </w:r>
            <w:r w:rsidR="00DF5FF4">
              <w:t>7</w:t>
            </w:r>
          </w:p>
        </w:tc>
      </w:tr>
      <w:tr w:rsidR="00213EB7" w:rsidRPr="00D443CA" w14:paraId="18FF6147" w14:textId="77777777" w:rsidTr="00287F90">
        <w:trPr>
          <w:cantSplit/>
          <w:trHeight w:val="450"/>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E0AE34D" w14:textId="77777777" w:rsidR="00213EB7" w:rsidRPr="00D443CA" w:rsidRDefault="00213EB7" w:rsidP="00B947BA">
            <w:pPr>
              <w:pStyle w:val="BodyText-table"/>
            </w:pPr>
            <w:r w:rsidRPr="00D443CA">
              <w:t>Indian Point 2</w:t>
            </w:r>
          </w:p>
          <w:p w14:paraId="28C4249A" w14:textId="52BEB499" w:rsidR="00213EB7" w:rsidRPr="00D443CA" w:rsidRDefault="00213EB7"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07BCF0DB" w14:textId="79233130" w:rsidR="00213EB7" w:rsidRPr="00D443CA" w:rsidRDefault="00213EB7" w:rsidP="00B947BA">
            <w:pPr>
              <w:pStyle w:val="BodyText-table"/>
            </w:pPr>
            <w:r w:rsidRPr="00D443CA">
              <w:t>Feb. 2000</w:t>
            </w:r>
          </w:p>
        </w:tc>
        <w:tc>
          <w:tcPr>
            <w:tcW w:w="1650" w:type="dxa"/>
            <w:tcBorders>
              <w:top w:val="single" w:sz="8" w:space="0" w:color="000000"/>
              <w:left w:val="single" w:sz="8" w:space="0" w:color="000000"/>
              <w:bottom w:val="single" w:sz="8" w:space="0" w:color="000000"/>
              <w:right w:val="single" w:sz="8" w:space="0" w:color="000000"/>
            </w:tcBorders>
            <w:vAlign w:val="center"/>
          </w:tcPr>
          <w:p w14:paraId="5622F5F2" w14:textId="14B93B69" w:rsidR="00213EB7" w:rsidRPr="00D443CA" w:rsidRDefault="00213EB7" w:rsidP="00B947BA">
            <w:pPr>
              <w:pStyle w:val="BodyText-table"/>
            </w:pPr>
            <w:r w:rsidRPr="00D443CA">
              <w:t>210,</w:t>
            </w:r>
            <w:r w:rsidR="00D94378">
              <w:t xml:space="preserve"> </w:t>
            </w:r>
            <w:r w:rsidRPr="00D443CA">
              <w:t>240</w:t>
            </w:r>
          </w:p>
          <w:p w14:paraId="7670AAEB" w14:textId="2E0496D7" w:rsidR="00213EB7" w:rsidRPr="00D443CA" w:rsidRDefault="00213EB7" w:rsidP="00B947BA">
            <w:pPr>
              <w:pStyle w:val="BodyText-table"/>
            </w:pPr>
            <w:r w:rsidRPr="00D443CA">
              <w:t>146 g</w:t>
            </w:r>
            <w:r w:rsidR="00DF5FF4">
              <w:t xml:space="preserve">allons </w:t>
            </w:r>
            <w:r w:rsidRPr="00D443CA">
              <w:t>p</w:t>
            </w:r>
            <w:r w:rsidR="00DF5FF4">
              <w:t xml:space="preserve">er </w:t>
            </w:r>
            <w:r w:rsidRPr="00D443CA">
              <w:t>m</w:t>
            </w:r>
            <w:r w:rsidR="00DF5FF4">
              <w:t>inute</w:t>
            </w:r>
          </w:p>
        </w:tc>
        <w:tc>
          <w:tcPr>
            <w:tcW w:w="2960" w:type="dxa"/>
            <w:tcBorders>
              <w:top w:val="single" w:sz="8" w:space="0" w:color="000000"/>
              <w:left w:val="single" w:sz="8" w:space="0" w:color="000000"/>
              <w:bottom w:val="single" w:sz="8" w:space="0" w:color="000000"/>
              <w:right w:val="single" w:sz="8" w:space="0" w:color="000000"/>
            </w:tcBorders>
            <w:vAlign w:val="center"/>
          </w:tcPr>
          <w:p w14:paraId="5B59DD66" w14:textId="05C47432" w:rsidR="00213EB7" w:rsidRPr="00D443CA" w:rsidRDefault="00213EB7" w:rsidP="00B947BA">
            <w:pPr>
              <w:pStyle w:val="BodyText-table"/>
            </w:pPr>
            <w:r w:rsidRPr="00D443CA">
              <w:t>U-bend Crack</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47160731" w14:textId="4425BA81" w:rsidR="005B36E0" w:rsidRPr="00D443CA" w:rsidRDefault="005B36E0" w:rsidP="00B947BA">
            <w:pPr>
              <w:pStyle w:val="BodyText-table"/>
            </w:pPr>
            <w:r w:rsidRPr="00D443CA">
              <w:t>EN36695</w:t>
            </w:r>
            <w:r w:rsidR="00B942F0" w:rsidRPr="00D443CA">
              <w:t>,</w:t>
            </w:r>
          </w:p>
          <w:p w14:paraId="218F7EC7" w14:textId="52A10582" w:rsidR="00213EB7" w:rsidRPr="00D443CA" w:rsidRDefault="00213EB7" w:rsidP="00B947BA">
            <w:pPr>
              <w:pStyle w:val="BodyText-table"/>
            </w:pPr>
            <w:r w:rsidRPr="00D443CA">
              <w:t>NRC IN 2000-09</w:t>
            </w:r>
          </w:p>
        </w:tc>
      </w:tr>
      <w:tr w:rsidR="00213EB7" w:rsidRPr="00D443CA" w14:paraId="2195F316"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1044E7FE" w14:textId="77777777" w:rsidR="00213EB7" w:rsidRPr="00D443CA" w:rsidRDefault="00213EB7" w:rsidP="00B947BA">
            <w:pPr>
              <w:pStyle w:val="BodyText-table"/>
            </w:pPr>
            <w:r w:rsidRPr="00D443CA">
              <w:t>Byron 2</w:t>
            </w:r>
          </w:p>
          <w:p w14:paraId="4E3454B5" w14:textId="3E84A90E" w:rsidR="00213EB7" w:rsidRPr="00D443CA" w:rsidRDefault="00213EB7" w:rsidP="00B947BA">
            <w:pPr>
              <w:pStyle w:val="BodyText-table"/>
            </w:pPr>
            <w:r w:rsidRPr="00D443CA">
              <w:t>(600TT)</w:t>
            </w:r>
          </w:p>
        </w:tc>
        <w:tc>
          <w:tcPr>
            <w:tcW w:w="1176" w:type="dxa"/>
            <w:tcBorders>
              <w:top w:val="single" w:sz="8" w:space="0" w:color="000000"/>
              <w:left w:val="single" w:sz="8" w:space="0" w:color="000000"/>
              <w:bottom w:val="single" w:sz="8" w:space="0" w:color="000000"/>
              <w:right w:val="single" w:sz="8" w:space="0" w:color="000000"/>
            </w:tcBorders>
            <w:vAlign w:val="center"/>
          </w:tcPr>
          <w:p w14:paraId="48A273B4" w14:textId="02565741" w:rsidR="00213EB7" w:rsidRPr="00D443CA" w:rsidRDefault="00213EB7" w:rsidP="00B947BA">
            <w:pPr>
              <w:pStyle w:val="BodyText-table"/>
            </w:pPr>
            <w:r w:rsidRPr="00D443CA">
              <w:t>June 2002</w:t>
            </w:r>
          </w:p>
        </w:tc>
        <w:tc>
          <w:tcPr>
            <w:tcW w:w="1650" w:type="dxa"/>
            <w:tcBorders>
              <w:top w:val="single" w:sz="8" w:space="0" w:color="000000"/>
              <w:left w:val="single" w:sz="8" w:space="0" w:color="000000"/>
              <w:bottom w:val="single" w:sz="8" w:space="0" w:color="000000"/>
              <w:right w:val="single" w:sz="8" w:space="0" w:color="000000"/>
            </w:tcBorders>
            <w:vAlign w:val="center"/>
          </w:tcPr>
          <w:p w14:paraId="1B3D92F7" w14:textId="455E11EF" w:rsidR="00213EB7" w:rsidRPr="00D443CA" w:rsidRDefault="00213EB7" w:rsidP="00B947BA">
            <w:pPr>
              <w:pStyle w:val="BodyText-table"/>
            </w:pPr>
            <w:r w:rsidRPr="00D443CA">
              <w:t>80</w:t>
            </w:r>
          </w:p>
        </w:tc>
        <w:tc>
          <w:tcPr>
            <w:tcW w:w="2960" w:type="dxa"/>
            <w:tcBorders>
              <w:top w:val="single" w:sz="8" w:space="0" w:color="000000"/>
              <w:left w:val="single" w:sz="8" w:space="0" w:color="000000"/>
              <w:bottom w:val="single" w:sz="8" w:space="0" w:color="000000"/>
              <w:right w:val="single" w:sz="8" w:space="0" w:color="000000"/>
            </w:tcBorders>
            <w:vAlign w:val="center"/>
          </w:tcPr>
          <w:p w14:paraId="243BC7A7" w14:textId="44E2D5F1" w:rsidR="00213EB7" w:rsidRPr="00D443CA" w:rsidRDefault="00213EB7" w:rsidP="00B947BA">
            <w:pPr>
              <w:pStyle w:val="BodyText-table"/>
            </w:pPr>
            <w:r w:rsidRPr="00D443CA">
              <w:t>Loose Part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246714CE" w14:textId="71797C13" w:rsidR="00213EB7" w:rsidRPr="00D443CA" w:rsidRDefault="00213EB7" w:rsidP="00B947BA">
            <w:pPr>
              <w:pStyle w:val="BodyText-table"/>
            </w:pPr>
            <w:r w:rsidRPr="00D443CA">
              <w:t>NRC IN 2004-10</w:t>
            </w:r>
          </w:p>
        </w:tc>
      </w:tr>
      <w:tr w:rsidR="00213EB7" w:rsidRPr="00D443CA" w14:paraId="4B9FB6BE"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3A1D582A" w14:textId="77777777" w:rsidR="00213EB7" w:rsidRPr="00D443CA" w:rsidRDefault="00213EB7" w:rsidP="00B947BA">
            <w:pPr>
              <w:pStyle w:val="BodyText-table"/>
            </w:pPr>
            <w:r w:rsidRPr="00D443CA">
              <w:t>Comanche Peak 1</w:t>
            </w:r>
          </w:p>
          <w:p w14:paraId="6846315E" w14:textId="12CC09B2" w:rsidR="00213EB7" w:rsidRPr="00D443CA" w:rsidRDefault="00213EB7" w:rsidP="00B947BA">
            <w:pPr>
              <w:pStyle w:val="BodyText-table"/>
            </w:pPr>
            <w:r w:rsidRPr="00D443CA">
              <w:t>(600MA)</w:t>
            </w:r>
          </w:p>
        </w:tc>
        <w:tc>
          <w:tcPr>
            <w:tcW w:w="1176" w:type="dxa"/>
            <w:tcBorders>
              <w:top w:val="single" w:sz="8" w:space="0" w:color="000000"/>
              <w:left w:val="single" w:sz="8" w:space="0" w:color="000000"/>
              <w:bottom w:val="single" w:sz="8" w:space="0" w:color="000000"/>
              <w:right w:val="single" w:sz="8" w:space="0" w:color="000000"/>
            </w:tcBorders>
            <w:vAlign w:val="center"/>
          </w:tcPr>
          <w:p w14:paraId="67E0D470" w14:textId="389C9B40" w:rsidR="00213EB7" w:rsidRPr="00D443CA" w:rsidRDefault="00213EB7" w:rsidP="00B947BA">
            <w:pPr>
              <w:pStyle w:val="BodyText-table"/>
            </w:pPr>
            <w:r w:rsidRPr="00D443CA">
              <w:t>Sep 2002</w:t>
            </w:r>
          </w:p>
        </w:tc>
        <w:tc>
          <w:tcPr>
            <w:tcW w:w="1650" w:type="dxa"/>
            <w:tcBorders>
              <w:top w:val="single" w:sz="8" w:space="0" w:color="000000"/>
              <w:left w:val="single" w:sz="8" w:space="0" w:color="000000"/>
              <w:bottom w:val="single" w:sz="8" w:space="0" w:color="000000"/>
              <w:right w:val="single" w:sz="8" w:space="0" w:color="000000"/>
            </w:tcBorders>
            <w:vAlign w:val="center"/>
          </w:tcPr>
          <w:p w14:paraId="3742BF1B" w14:textId="6AFCB8D2" w:rsidR="00213EB7" w:rsidRPr="00D443CA" w:rsidRDefault="00213EB7" w:rsidP="00B947BA">
            <w:pPr>
              <w:pStyle w:val="BodyText-table"/>
            </w:pPr>
            <w:r w:rsidRPr="00D443CA">
              <w:t>52</w:t>
            </w:r>
          </w:p>
        </w:tc>
        <w:tc>
          <w:tcPr>
            <w:tcW w:w="2960" w:type="dxa"/>
            <w:tcBorders>
              <w:top w:val="single" w:sz="8" w:space="0" w:color="000000"/>
              <w:left w:val="single" w:sz="8" w:space="0" w:color="000000"/>
              <w:bottom w:val="single" w:sz="8" w:space="0" w:color="000000"/>
              <w:right w:val="single" w:sz="8" w:space="0" w:color="000000"/>
            </w:tcBorders>
            <w:vAlign w:val="center"/>
          </w:tcPr>
          <w:p w14:paraId="16AA304C" w14:textId="7C4B3092" w:rsidR="00213EB7" w:rsidRPr="00D443CA" w:rsidRDefault="00213EB7" w:rsidP="00B947BA">
            <w:pPr>
              <w:pStyle w:val="BodyText-table"/>
            </w:pPr>
            <w:r w:rsidRPr="00D443CA">
              <w:t>Axial ODSCC Crack in the U</w:t>
            </w:r>
            <w:r w:rsidRPr="00D443CA">
              <w:noBreakHyphen/>
              <w:t>bend</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1A0BA403" w14:textId="71C26330" w:rsidR="00213EB7" w:rsidRPr="00D443CA" w:rsidRDefault="00213EB7" w:rsidP="00B947BA">
            <w:pPr>
              <w:pStyle w:val="BodyText-table"/>
            </w:pPr>
            <w:r w:rsidRPr="00D443CA">
              <w:t>NRC IN 2003-05</w:t>
            </w:r>
          </w:p>
        </w:tc>
      </w:tr>
      <w:tr w:rsidR="00213EB7" w:rsidRPr="00D443CA" w14:paraId="3E50D069"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A3C7055" w14:textId="77777777" w:rsidR="00213EB7" w:rsidRPr="00D443CA" w:rsidRDefault="00213EB7" w:rsidP="00B947BA">
            <w:pPr>
              <w:pStyle w:val="BodyText-table"/>
            </w:pPr>
            <w:r w:rsidRPr="00D443CA">
              <w:t>Palo Verde 2</w:t>
            </w:r>
          </w:p>
          <w:p w14:paraId="4A34C888" w14:textId="4BAE1185" w:rsidR="00213EB7" w:rsidRPr="00D443CA" w:rsidRDefault="00213EB7" w:rsidP="00B947BA">
            <w:pPr>
              <w:pStyle w:val="BodyText-table"/>
            </w:pPr>
            <w:r w:rsidRPr="00D443CA">
              <w:t>(690TT)</w:t>
            </w:r>
          </w:p>
        </w:tc>
        <w:tc>
          <w:tcPr>
            <w:tcW w:w="1176" w:type="dxa"/>
            <w:tcBorders>
              <w:top w:val="single" w:sz="8" w:space="0" w:color="000000"/>
              <w:left w:val="single" w:sz="8" w:space="0" w:color="000000"/>
              <w:bottom w:val="single" w:sz="8" w:space="0" w:color="000000"/>
              <w:right w:val="single" w:sz="8" w:space="0" w:color="000000"/>
            </w:tcBorders>
            <w:vAlign w:val="center"/>
          </w:tcPr>
          <w:p w14:paraId="65FDDE39" w14:textId="6FE2EE56" w:rsidR="00213EB7" w:rsidRPr="00D443CA" w:rsidRDefault="00213EB7" w:rsidP="00B947BA">
            <w:pPr>
              <w:pStyle w:val="BodyText-table"/>
            </w:pPr>
            <w:r w:rsidRPr="00D443CA">
              <w:t>Feb 2004</w:t>
            </w:r>
          </w:p>
        </w:tc>
        <w:tc>
          <w:tcPr>
            <w:tcW w:w="1650" w:type="dxa"/>
            <w:tcBorders>
              <w:top w:val="single" w:sz="8" w:space="0" w:color="000000"/>
              <w:left w:val="single" w:sz="8" w:space="0" w:color="000000"/>
              <w:bottom w:val="single" w:sz="8" w:space="0" w:color="000000"/>
              <w:right w:val="single" w:sz="8" w:space="0" w:color="000000"/>
            </w:tcBorders>
            <w:vAlign w:val="center"/>
          </w:tcPr>
          <w:p w14:paraId="57432239" w14:textId="6FDE3CF8" w:rsidR="00213EB7" w:rsidRPr="00D443CA" w:rsidRDefault="00213EB7" w:rsidP="00B947BA">
            <w:pPr>
              <w:pStyle w:val="BodyText-table"/>
            </w:pPr>
            <w:r w:rsidRPr="00D443CA">
              <w:t>11</w:t>
            </w:r>
          </w:p>
        </w:tc>
        <w:tc>
          <w:tcPr>
            <w:tcW w:w="2960" w:type="dxa"/>
            <w:tcBorders>
              <w:top w:val="single" w:sz="8" w:space="0" w:color="000000"/>
              <w:left w:val="single" w:sz="8" w:space="0" w:color="000000"/>
              <w:bottom w:val="single" w:sz="8" w:space="0" w:color="000000"/>
              <w:right w:val="single" w:sz="8" w:space="0" w:color="000000"/>
            </w:tcBorders>
            <w:vAlign w:val="center"/>
          </w:tcPr>
          <w:p w14:paraId="3BD5ED4E" w14:textId="77777777" w:rsidR="00213EB7" w:rsidRPr="00D443CA" w:rsidRDefault="00213EB7" w:rsidP="00B947BA">
            <w:pPr>
              <w:pStyle w:val="BodyText-table"/>
            </w:pPr>
            <w:r w:rsidRPr="00D443CA">
              <w:t>Fabrication Damage</w:t>
            </w:r>
          </w:p>
          <w:p w14:paraId="4584C5AA" w14:textId="38CCBB6E" w:rsidR="00213EB7" w:rsidRPr="00D443CA" w:rsidRDefault="00213EB7" w:rsidP="00B947BA">
            <w:pPr>
              <w:pStyle w:val="BodyText-table"/>
            </w:pPr>
            <w:r w:rsidRPr="00D443CA">
              <w:t xml:space="preserve">(Packaging </w:t>
            </w:r>
            <w:r w:rsidR="00DF5FF4">
              <w:t>S</w:t>
            </w:r>
            <w:r w:rsidRPr="00D443CA">
              <w:t>crew)</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3D4BD058" w14:textId="10879D72" w:rsidR="005B36E0" w:rsidRPr="00D443CA" w:rsidRDefault="005B36E0" w:rsidP="00B947BA">
            <w:pPr>
              <w:pStyle w:val="BodyText-table"/>
            </w:pPr>
            <w:r w:rsidRPr="00D443CA">
              <w:t>PN IV-</w:t>
            </w:r>
            <w:r w:rsidR="00DF5FF4">
              <w:t>4</w:t>
            </w:r>
            <w:r w:rsidRPr="00D443CA">
              <w:t>-00</w:t>
            </w:r>
            <w:r w:rsidR="00DF5FF4">
              <w:t>7</w:t>
            </w:r>
            <w:r w:rsidR="00B942F0" w:rsidRPr="00D443CA">
              <w:t>,</w:t>
            </w:r>
          </w:p>
          <w:p w14:paraId="119FE640" w14:textId="22E60EBC" w:rsidR="00213EB7" w:rsidRPr="00D443CA" w:rsidRDefault="00213EB7" w:rsidP="00B947BA">
            <w:pPr>
              <w:pStyle w:val="BodyText-table"/>
            </w:pPr>
            <w:r w:rsidRPr="00D443CA">
              <w:t>NRC IN 2004-16</w:t>
            </w:r>
          </w:p>
        </w:tc>
      </w:tr>
      <w:tr w:rsidR="00213EB7" w:rsidRPr="00D443CA" w14:paraId="4805FEF1"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1CEB3CA5" w14:textId="77777777" w:rsidR="00213EB7" w:rsidRPr="00D443CA" w:rsidRDefault="00213EB7" w:rsidP="00B947BA">
            <w:pPr>
              <w:pStyle w:val="BodyText-table"/>
            </w:pPr>
            <w:r w:rsidRPr="00D443CA">
              <w:t>Harris</w:t>
            </w:r>
          </w:p>
          <w:p w14:paraId="52B86B28" w14:textId="078252AC" w:rsidR="00213EB7" w:rsidRPr="00D443CA" w:rsidRDefault="00213EB7" w:rsidP="00B947BA">
            <w:pPr>
              <w:pStyle w:val="BodyText-table"/>
            </w:pPr>
            <w:r w:rsidRPr="00D443CA">
              <w:t>(690TT)</w:t>
            </w:r>
          </w:p>
        </w:tc>
        <w:tc>
          <w:tcPr>
            <w:tcW w:w="1176" w:type="dxa"/>
            <w:tcBorders>
              <w:top w:val="single" w:sz="8" w:space="0" w:color="000000"/>
              <w:left w:val="single" w:sz="8" w:space="0" w:color="000000"/>
              <w:bottom w:val="single" w:sz="8" w:space="0" w:color="000000"/>
              <w:right w:val="single" w:sz="8" w:space="0" w:color="000000"/>
            </w:tcBorders>
            <w:vAlign w:val="center"/>
          </w:tcPr>
          <w:p w14:paraId="07F3B068" w14:textId="2DAA43F6" w:rsidR="00213EB7" w:rsidRPr="00D443CA" w:rsidRDefault="00213EB7" w:rsidP="00B947BA">
            <w:pPr>
              <w:pStyle w:val="BodyText-table"/>
            </w:pPr>
            <w:r w:rsidRPr="00D443CA">
              <w:t>May 2004</w:t>
            </w:r>
          </w:p>
        </w:tc>
        <w:tc>
          <w:tcPr>
            <w:tcW w:w="1650" w:type="dxa"/>
            <w:tcBorders>
              <w:top w:val="single" w:sz="8" w:space="0" w:color="000000"/>
              <w:left w:val="single" w:sz="8" w:space="0" w:color="000000"/>
              <w:bottom w:val="single" w:sz="8" w:space="0" w:color="000000"/>
              <w:right w:val="single" w:sz="8" w:space="0" w:color="000000"/>
            </w:tcBorders>
            <w:vAlign w:val="center"/>
          </w:tcPr>
          <w:p w14:paraId="2AC33536" w14:textId="77FE0609" w:rsidR="00213EB7" w:rsidRPr="00D443CA" w:rsidRDefault="00213EB7" w:rsidP="00B947BA">
            <w:pPr>
              <w:pStyle w:val="BodyText-table"/>
            </w:pPr>
            <w:r w:rsidRPr="00D443CA">
              <w:t>10</w:t>
            </w:r>
          </w:p>
        </w:tc>
        <w:tc>
          <w:tcPr>
            <w:tcW w:w="2960" w:type="dxa"/>
            <w:tcBorders>
              <w:top w:val="single" w:sz="8" w:space="0" w:color="000000"/>
              <w:left w:val="single" w:sz="8" w:space="0" w:color="000000"/>
              <w:bottom w:val="single" w:sz="8" w:space="0" w:color="000000"/>
              <w:right w:val="single" w:sz="8" w:space="0" w:color="000000"/>
            </w:tcBorders>
            <w:vAlign w:val="center"/>
          </w:tcPr>
          <w:p w14:paraId="1DDD31A2" w14:textId="673A8705" w:rsidR="00213EB7" w:rsidRPr="00D443CA" w:rsidRDefault="00213EB7" w:rsidP="00B947BA">
            <w:pPr>
              <w:pStyle w:val="BodyText-table"/>
            </w:pPr>
            <w:r w:rsidRPr="00D443CA">
              <w:t>Loose Part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49C5E599" w14:textId="2FCB108D" w:rsidR="00213EB7" w:rsidRPr="00D443CA" w:rsidRDefault="00213EB7" w:rsidP="00B947BA">
            <w:pPr>
              <w:pStyle w:val="BodyText-table"/>
            </w:pPr>
            <w:r w:rsidRPr="00D443CA">
              <w:t>NRC IN 2004-17</w:t>
            </w:r>
          </w:p>
        </w:tc>
      </w:tr>
      <w:tr w:rsidR="00213EB7" w:rsidRPr="00D443CA" w14:paraId="537F80C6" w14:textId="77777777" w:rsidTr="00287F90">
        <w:trPr>
          <w:cantSplit/>
          <w:trHeight w:val="648"/>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0269584F" w14:textId="7370A467" w:rsidR="00213EB7" w:rsidRPr="00D443CA" w:rsidRDefault="00213EB7" w:rsidP="00B947BA">
            <w:pPr>
              <w:pStyle w:val="BodyText-table"/>
            </w:pPr>
            <w:r w:rsidRPr="00D443CA">
              <w:t>Arkansas Nuclear One 2 (690TT)</w:t>
            </w:r>
          </w:p>
        </w:tc>
        <w:tc>
          <w:tcPr>
            <w:tcW w:w="1176" w:type="dxa"/>
            <w:tcBorders>
              <w:top w:val="single" w:sz="8" w:space="0" w:color="000000"/>
              <w:left w:val="single" w:sz="8" w:space="0" w:color="000000"/>
              <w:bottom w:val="single" w:sz="8" w:space="0" w:color="000000"/>
              <w:right w:val="single" w:sz="8" w:space="0" w:color="000000"/>
            </w:tcBorders>
            <w:vAlign w:val="center"/>
          </w:tcPr>
          <w:p w14:paraId="1E6D8673" w14:textId="435FF1A3" w:rsidR="00213EB7" w:rsidRPr="00D443CA" w:rsidRDefault="00213EB7" w:rsidP="00B947BA">
            <w:pPr>
              <w:pStyle w:val="BodyText-table"/>
            </w:pPr>
            <w:r w:rsidRPr="00D443CA">
              <w:t>Mar 2005</w:t>
            </w:r>
          </w:p>
        </w:tc>
        <w:tc>
          <w:tcPr>
            <w:tcW w:w="1650" w:type="dxa"/>
            <w:tcBorders>
              <w:top w:val="single" w:sz="8" w:space="0" w:color="000000"/>
              <w:left w:val="single" w:sz="8" w:space="0" w:color="000000"/>
              <w:bottom w:val="single" w:sz="8" w:space="0" w:color="000000"/>
              <w:right w:val="single" w:sz="8" w:space="0" w:color="000000"/>
            </w:tcBorders>
            <w:vAlign w:val="center"/>
          </w:tcPr>
          <w:p w14:paraId="6ACBA2A6" w14:textId="52C5DB8C" w:rsidR="00213EB7" w:rsidRPr="00D443CA" w:rsidRDefault="00213EB7" w:rsidP="00B947BA">
            <w:pPr>
              <w:pStyle w:val="BodyText-table"/>
            </w:pPr>
            <w:r w:rsidRPr="00D443CA">
              <w:t>30</w:t>
            </w:r>
          </w:p>
        </w:tc>
        <w:tc>
          <w:tcPr>
            <w:tcW w:w="2960" w:type="dxa"/>
            <w:tcBorders>
              <w:top w:val="single" w:sz="8" w:space="0" w:color="000000"/>
              <w:left w:val="single" w:sz="8" w:space="0" w:color="000000"/>
              <w:bottom w:val="single" w:sz="8" w:space="0" w:color="000000"/>
              <w:right w:val="single" w:sz="8" w:space="0" w:color="000000"/>
            </w:tcBorders>
            <w:vAlign w:val="center"/>
          </w:tcPr>
          <w:p w14:paraId="212BA5FB" w14:textId="0B8461D4" w:rsidR="00213EB7" w:rsidRPr="00D443CA" w:rsidRDefault="00213EB7" w:rsidP="00B947BA">
            <w:pPr>
              <w:pStyle w:val="BodyText-table"/>
            </w:pPr>
            <w:r w:rsidRPr="00D443CA">
              <w:t>Loose Part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228B4269" w14:textId="70A9BEEE" w:rsidR="00213EB7" w:rsidRPr="00D443CA" w:rsidRDefault="00213EB7" w:rsidP="00B947BA">
            <w:pPr>
              <w:pStyle w:val="BodyText-table"/>
            </w:pPr>
            <w:r w:rsidRPr="00D443CA">
              <w:t>NUREG-1841</w:t>
            </w:r>
          </w:p>
        </w:tc>
      </w:tr>
      <w:tr w:rsidR="00D169AD" w:rsidRPr="00D443CA" w14:paraId="559D47BB" w14:textId="77777777" w:rsidTr="00287F90">
        <w:trPr>
          <w:cantSplit/>
          <w:trHeight w:val="1278"/>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16A62259" w14:textId="77777777" w:rsidR="00D169AD" w:rsidRPr="00D443CA" w:rsidRDefault="00D169AD" w:rsidP="00B947BA">
            <w:pPr>
              <w:pStyle w:val="BodyText-table"/>
            </w:pPr>
            <w:r w:rsidRPr="00D443CA">
              <w:t>San Onofre 3</w:t>
            </w:r>
          </w:p>
          <w:p w14:paraId="0F9F700F" w14:textId="7E807171" w:rsidR="00D169AD" w:rsidRPr="00D443CA" w:rsidRDefault="00D169AD" w:rsidP="00B947BA">
            <w:pPr>
              <w:pStyle w:val="BodyText-table"/>
            </w:pPr>
            <w:r w:rsidRPr="00D443CA">
              <w:t>(690TT)</w:t>
            </w:r>
          </w:p>
        </w:tc>
        <w:tc>
          <w:tcPr>
            <w:tcW w:w="1176" w:type="dxa"/>
            <w:tcBorders>
              <w:top w:val="single" w:sz="8" w:space="0" w:color="000000"/>
              <w:left w:val="single" w:sz="8" w:space="0" w:color="000000"/>
              <w:bottom w:val="single" w:sz="8" w:space="0" w:color="000000"/>
              <w:right w:val="single" w:sz="8" w:space="0" w:color="000000"/>
            </w:tcBorders>
            <w:vAlign w:val="center"/>
          </w:tcPr>
          <w:p w14:paraId="729AA578" w14:textId="208CF656" w:rsidR="00D169AD" w:rsidRPr="00D443CA" w:rsidRDefault="00D169AD" w:rsidP="00B947BA">
            <w:pPr>
              <w:pStyle w:val="BodyText-table"/>
            </w:pPr>
            <w:r w:rsidRPr="00D443CA">
              <w:t>Jan 2012</w:t>
            </w:r>
          </w:p>
        </w:tc>
        <w:tc>
          <w:tcPr>
            <w:tcW w:w="1650" w:type="dxa"/>
            <w:tcBorders>
              <w:top w:val="single" w:sz="8" w:space="0" w:color="000000"/>
              <w:left w:val="single" w:sz="8" w:space="0" w:color="000000"/>
              <w:bottom w:val="single" w:sz="8" w:space="0" w:color="000000"/>
              <w:right w:val="single" w:sz="8" w:space="0" w:color="000000"/>
            </w:tcBorders>
            <w:vAlign w:val="center"/>
          </w:tcPr>
          <w:p w14:paraId="31CAEB60" w14:textId="5AD30580" w:rsidR="00D169AD" w:rsidRPr="00D443CA" w:rsidRDefault="00D169AD" w:rsidP="00B947BA">
            <w:pPr>
              <w:pStyle w:val="BodyText-table"/>
            </w:pPr>
            <w:r w:rsidRPr="00D443CA">
              <w:t>&gt;75 gpd</w:t>
            </w:r>
          </w:p>
        </w:tc>
        <w:tc>
          <w:tcPr>
            <w:tcW w:w="2960" w:type="dxa"/>
            <w:tcBorders>
              <w:top w:val="single" w:sz="8" w:space="0" w:color="000000"/>
              <w:left w:val="single" w:sz="8" w:space="0" w:color="000000"/>
              <w:bottom w:val="single" w:sz="8" w:space="0" w:color="000000"/>
              <w:right w:val="single" w:sz="8" w:space="0" w:color="000000"/>
            </w:tcBorders>
            <w:vAlign w:val="center"/>
          </w:tcPr>
          <w:p w14:paraId="50B4823D" w14:textId="6C86EB8B" w:rsidR="00D169AD" w:rsidRPr="00D443CA" w:rsidRDefault="00D169AD" w:rsidP="00B947BA">
            <w:pPr>
              <w:pStyle w:val="BodyText-table"/>
            </w:pPr>
            <w:r w:rsidRPr="00D443CA">
              <w:t>Tube-to-tube Wear</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7F511CBC" w14:textId="3DAFD14A" w:rsidR="00DF5FF4" w:rsidRDefault="00DF5FF4" w:rsidP="00B947BA">
            <w:pPr>
              <w:pStyle w:val="BodyText-table"/>
              <w:rPr>
                <w:rFonts w:eastAsiaTheme="minorEastAsia"/>
                <w:bCs/>
              </w:rPr>
            </w:pPr>
            <w:r>
              <w:rPr>
                <w:rFonts w:eastAsiaTheme="minorEastAsia"/>
                <w:bCs/>
              </w:rPr>
              <w:t>PN IV-12-003</w:t>
            </w:r>
          </w:p>
          <w:p w14:paraId="2D92DA7B" w14:textId="11655CDE" w:rsidR="00DF5FF4" w:rsidRDefault="00D169AD" w:rsidP="00B947BA">
            <w:pPr>
              <w:pStyle w:val="BodyText-table"/>
              <w:rPr>
                <w:rFonts w:eastAsiaTheme="minorEastAsia"/>
                <w:bCs/>
              </w:rPr>
            </w:pPr>
            <w:r w:rsidRPr="00D443CA">
              <w:rPr>
                <w:rFonts w:eastAsiaTheme="minorEastAsia"/>
                <w:bCs/>
              </w:rPr>
              <w:t>A</w:t>
            </w:r>
            <w:r w:rsidR="00DF5FF4">
              <w:rPr>
                <w:rFonts w:eastAsiaTheme="minorEastAsia"/>
                <w:bCs/>
              </w:rPr>
              <w:t xml:space="preserve">ugmented </w:t>
            </w:r>
            <w:r w:rsidRPr="00D443CA">
              <w:rPr>
                <w:rFonts w:eastAsiaTheme="minorEastAsia"/>
                <w:bCs/>
              </w:rPr>
              <w:t>I</w:t>
            </w:r>
            <w:r w:rsidR="00DF5FF4">
              <w:rPr>
                <w:rFonts w:eastAsiaTheme="minorEastAsia"/>
                <w:bCs/>
              </w:rPr>
              <w:t>nspection</w:t>
            </w:r>
          </w:p>
          <w:p w14:paraId="37F53920" w14:textId="67ECF373" w:rsidR="008E61C9" w:rsidRPr="00D443CA" w:rsidRDefault="00D169AD" w:rsidP="00B947BA">
            <w:pPr>
              <w:pStyle w:val="BodyText-table"/>
              <w:rPr>
                <w:rFonts w:eastAsiaTheme="minorEastAsia"/>
                <w:bCs/>
              </w:rPr>
            </w:pPr>
            <w:r w:rsidRPr="00D443CA">
              <w:rPr>
                <w:rFonts w:eastAsiaTheme="minorEastAsia"/>
                <w:bCs/>
              </w:rPr>
              <w:t>T</w:t>
            </w:r>
            <w:r w:rsidR="00DF5FF4">
              <w:rPr>
                <w:rFonts w:eastAsiaTheme="minorEastAsia"/>
                <w:bCs/>
              </w:rPr>
              <w:t>eam</w:t>
            </w:r>
            <w:r w:rsidRPr="00D443CA">
              <w:rPr>
                <w:rFonts w:eastAsiaTheme="minorEastAsia"/>
                <w:bCs/>
              </w:rPr>
              <w:t xml:space="preserve"> Report</w:t>
            </w:r>
            <w:r w:rsidR="00E60015" w:rsidRPr="00D443CA">
              <w:rPr>
                <w:rFonts w:eastAsiaTheme="minorEastAsia"/>
                <w:bCs/>
              </w:rPr>
              <w:t xml:space="preserve"> </w:t>
            </w:r>
            <w:r w:rsidR="00DF5FF4">
              <w:rPr>
                <w:rFonts w:eastAsiaTheme="minorEastAsia"/>
                <w:bCs/>
              </w:rPr>
              <w:t>(</w:t>
            </w:r>
            <w:r w:rsidRPr="00D443CA">
              <w:rPr>
                <w:rFonts w:eastAsiaTheme="minorEastAsia"/>
                <w:bCs/>
              </w:rPr>
              <w:t>ML12188A748</w:t>
            </w:r>
            <w:r w:rsidR="00DF5FF4">
              <w:rPr>
                <w:rFonts w:eastAsiaTheme="minorEastAsia"/>
                <w:bCs/>
              </w:rPr>
              <w:t>)</w:t>
            </w:r>
          </w:p>
        </w:tc>
      </w:tr>
      <w:tr w:rsidR="00213EB7" w:rsidRPr="00D443CA" w14:paraId="7FAB0B59" w14:textId="77777777" w:rsidTr="00DF5FF4">
        <w:trPr>
          <w:cantSplit/>
          <w:jc w:val="center"/>
        </w:trPr>
        <w:tc>
          <w:tcPr>
            <w:tcW w:w="1764" w:type="dxa"/>
            <w:tcBorders>
              <w:top w:val="single" w:sz="8" w:space="0" w:color="000000"/>
              <w:left w:val="single" w:sz="8" w:space="0" w:color="000000"/>
              <w:bottom w:val="single" w:sz="8" w:space="0" w:color="000000"/>
              <w:right w:val="single" w:sz="8" w:space="0" w:color="000000"/>
            </w:tcBorders>
            <w:vAlign w:val="center"/>
          </w:tcPr>
          <w:p w14:paraId="3B0EA427" w14:textId="77777777" w:rsidR="00213EB7" w:rsidRPr="00D443CA" w:rsidRDefault="00213EB7" w:rsidP="00B947BA">
            <w:pPr>
              <w:pStyle w:val="BodyText-table"/>
            </w:pPr>
            <w:r w:rsidRPr="00D443CA">
              <w:t>HB Robinson 2</w:t>
            </w:r>
          </w:p>
          <w:p w14:paraId="6B05C256" w14:textId="3BBC3107" w:rsidR="00213EB7" w:rsidRPr="00D443CA" w:rsidRDefault="00213EB7" w:rsidP="00B947BA">
            <w:pPr>
              <w:pStyle w:val="BodyText-table"/>
            </w:pPr>
            <w:r w:rsidRPr="00D443CA">
              <w:t>(600TT)</w:t>
            </w:r>
          </w:p>
        </w:tc>
        <w:tc>
          <w:tcPr>
            <w:tcW w:w="1176" w:type="dxa"/>
            <w:tcBorders>
              <w:top w:val="single" w:sz="8" w:space="0" w:color="000000"/>
              <w:left w:val="single" w:sz="8" w:space="0" w:color="000000"/>
              <w:bottom w:val="single" w:sz="8" w:space="0" w:color="000000"/>
              <w:right w:val="single" w:sz="8" w:space="0" w:color="000000"/>
            </w:tcBorders>
            <w:vAlign w:val="center"/>
          </w:tcPr>
          <w:p w14:paraId="56FD3BA7" w14:textId="3DB1B09C" w:rsidR="00213EB7" w:rsidRPr="00D443CA" w:rsidRDefault="00213EB7" w:rsidP="00B947BA">
            <w:pPr>
              <w:pStyle w:val="BodyText-table"/>
            </w:pPr>
            <w:r w:rsidRPr="00D443CA">
              <w:t>Mar 2014</w:t>
            </w:r>
          </w:p>
        </w:tc>
        <w:tc>
          <w:tcPr>
            <w:tcW w:w="1650" w:type="dxa"/>
            <w:tcBorders>
              <w:top w:val="single" w:sz="8" w:space="0" w:color="000000"/>
              <w:left w:val="single" w:sz="8" w:space="0" w:color="000000"/>
              <w:bottom w:val="single" w:sz="8" w:space="0" w:color="000000"/>
              <w:right w:val="single" w:sz="8" w:space="0" w:color="000000"/>
            </w:tcBorders>
            <w:vAlign w:val="center"/>
          </w:tcPr>
          <w:p w14:paraId="4BE64A69" w14:textId="64D12D0E" w:rsidR="00213EB7" w:rsidRPr="00D443CA" w:rsidRDefault="00213EB7" w:rsidP="00B947BA">
            <w:pPr>
              <w:pStyle w:val="BodyText-table"/>
            </w:pPr>
            <w:r w:rsidRPr="00D443CA">
              <w:t>38</w:t>
            </w:r>
          </w:p>
        </w:tc>
        <w:tc>
          <w:tcPr>
            <w:tcW w:w="2960" w:type="dxa"/>
            <w:tcBorders>
              <w:top w:val="single" w:sz="8" w:space="0" w:color="000000"/>
              <w:left w:val="single" w:sz="8" w:space="0" w:color="000000"/>
              <w:bottom w:val="single" w:sz="8" w:space="0" w:color="000000"/>
              <w:right w:val="single" w:sz="8" w:space="0" w:color="000000"/>
            </w:tcBorders>
            <w:vAlign w:val="center"/>
          </w:tcPr>
          <w:p w14:paraId="5CC188B1" w14:textId="47BA70DD" w:rsidR="00213EB7" w:rsidRPr="00D443CA" w:rsidRDefault="00213EB7" w:rsidP="00B947BA">
            <w:pPr>
              <w:pStyle w:val="BodyText-table"/>
            </w:pPr>
            <w:r w:rsidRPr="00D443CA">
              <w:t>Loose Part</w:t>
            </w:r>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1B693C3A" w14:textId="5BAC6CF2" w:rsidR="005B36E0" w:rsidRPr="00D443CA" w:rsidRDefault="005B36E0" w:rsidP="00B947BA">
            <w:pPr>
              <w:pStyle w:val="BodyText-table"/>
            </w:pPr>
            <w:r w:rsidRPr="00D443CA">
              <w:t>PN II-14-004</w:t>
            </w:r>
            <w:r w:rsidR="00B942F0" w:rsidRPr="00D443CA">
              <w:t>,</w:t>
            </w:r>
          </w:p>
          <w:p w14:paraId="07A5D362" w14:textId="5688B503" w:rsidR="00213EB7" w:rsidRPr="00D443CA" w:rsidRDefault="00213EB7" w:rsidP="00B947BA">
            <w:pPr>
              <w:pStyle w:val="BodyText-table"/>
            </w:pPr>
            <w:r w:rsidRPr="00D443CA">
              <w:t>NUREG-2188</w:t>
            </w:r>
          </w:p>
        </w:tc>
      </w:tr>
      <w:tr w:rsidR="000D5907" w:rsidRPr="00D443CA" w14:paraId="11D56045" w14:textId="77777777" w:rsidTr="00DF5FF4">
        <w:trPr>
          <w:cantSplit/>
          <w:jc w:val="center"/>
          <w:ins w:id="22" w:author="Author"/>
        </w:trPr>
        <w:tc>
          <w:tcPr>
            <w:tcW w:w="1764" w:type="dxa"/>
            <w:tcBorders>
              <w:top w:val="single" w:sz="8" w:space="0" w:color="000000"/>
              <w:left w:val="single" w:sz="8" w:space="0" w:color="000000"/>
              <w:bottom w:val="single" w:sz="8" w:space="0" w:color="000000"/>
              <w:right w:val="single" w:sz="8" w:space="0" w:color="000000"/>
            </w:tcBorders>
            <w:vAlign w:val="center"/>
          </w:tcPr>
          <w:p w14:paraId="0E468FBD" w14:textId="77777777" w:rsidR="000D5907" w:rsidRDefault="00037687" w:rsidP="00B947BA">
            <w:pPr>
              <w:pStyle w:val="BodyText-table"/>
              <w:rPr>
                <w:ins w:id="23" w:author="Author"/>
              </w:rPr>
            </w:pPr>
            <w:ins w:id="24" w:author="Author">
              <w:r>
                <w:t>Salem 1</w:t>
              </w:r>
            </w:ins>
          </w:p>
          <w:p w14:paraId="5D18F1F1" w14:textId="560FFCFF" w:rsidR="00037687" w:rsidRPr="00D443CA" w:rsidRDefault="00037687" w:rsidP="00B947BA">
            <w:pPr>
              <w:pStyle w:val="BodyText-table"/>
              <w:rPr>
                <w:ins w:id="25" w:author="Author"/>
              </w:rPr>
            </w:pPr>
            <w:ins w:id="26" w:author="Author">
              <w:r>
                <w:t>(600TT)</w:t>
              </w:r>
            </w:ins>
          </w:p>
        </w:tc>
        <w:tc>
          <w:tcPr>
            <w:tcW w:w="1176" w:type="dxa"/>
            <w:tcBorders>
              <w:top w:val="single" w:sz="8" w:space="0" w:color="000000"/>
              <w:left w:val="single" w:sz="8" w:space="0" w:color="000000"/>
              <w:bottom w:val="single" w:sz="8" w:space="0" w:color="000000"/>
              <w:right w:val="single" w:sz="8" w:space="0" w:color="000000"/>
            </w:tcBorders>
            <w:vAlign w:val="center"/>
          </w:tcPr>
          <w:p w14:paraId="21069673" w14:textId="403DBC1C" w:rsidR="000D5907" w:rsidRPr="00D443CA" w:rsidRDefault="008E7AA9" w:rsidP="00B947BA">
            <w:pPr>
              <w:pStyle w:val="BodyText-table"/>
              <w:rPr>
                <w:ins w:id="27" w:author="Author"/>
              </w:rPr>
            </w:pPr>
            <w:ins w:id="28" w:author="Author">
              <w:r>
                <w:t>Feb 2020</w:t>
              </w:r>
            </w:ins>
          </w:p>
        </w:tc>
        <w:tc>
          <w:tcPr>
            <w:tcW w:w="1650" w:type="dxa"/>
            <w:tcBorders>
              <w:top w:val="single" w:sz="8" w:space="0" w:color="000000"/>
              <w:left w:val="single" w:sz="8" w:space="0" w:color="000000"/>
              <w:bottom w:val="single" w:sz="8" w:space="0" w:color="000000"/>
              <w:right w:val="single" w:sz="8" w:space="0" w:color="000000"/>
            </w:tcBorders>
            <w:vAlign w:val="center"/>
          </w:tcPr>
          <w:p w14:paraId="14C682D6" w14:textId="59BBDBDF" w:rsidR="000D5907" w:rsidRPr="00D443CA" w:rsidRDefault="003F2897" w:rsidP="00B947BA">
            <w:pPr>
              <w:pStyle w:val="BodyText-table"/>
              <w:rPr>
                <w:ins w:id="29" w:author="Author"/>
              </w:rPr>
            </w:pPr>
            <w:ins w:id="30" w:author="Author">
              <w:r>
                <w:t>47</w:t>
              </w:r>
            </w:ins>
          </w:p>
        </w:tc>
        <w:tc>
          <w:tcPr>
            <w:tcW w:w="2960" w:type="dxa"/>
            <w:tcBorders>
              <w:top w:val="single" w:sz="8" w:space="0" w:color="000000"/>
              <w:left w:val="single" w:sz="8" w:space="0" w:color="000000"/>
              <w:bottom w:val="single" w:sz="8" w:space="0" w:color="000000"/>
              <w:right w:val="single" w:sz="8" w:space="0" w:color="000000"/>
            </w:tcBorders>
            <w:vAlign w:val="center"/>
          </w:tcPr>
          <w:p w14:paraId="1E96030B" w14:textId="308AE928" w:rsidR="000D5907" w:rsidRPr="00D443CA" w:rsidRDefault="00242D5B" w:rsidP="00B947BA">
            <w:pPr>
              <w:pStyle w:val="BodyText-table"/>
              <w:rPr>
                <w:ins w:id="31" w:author="Author"/>
              </w:rPr>
            </w:pPr>
            <w:ins w:id="32" w:author="Author">
              <w:r>
                <w:t>Loose Part</w:t>
              </w:r>
            </w:ins>
          </w:p>
        </w:tc>
        <w:tc>
          <w:tcPr>
            <w:tcW w:w="1890"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vAlign w:val="center"/>
          </w:tcPr>
          <w:p w14:paraId="2183990C" w14:textId="380982F8" w:rsidR="000D5907" w:rsidRDefault="0003454D" w:rsidP="00B947BA">
            <w:pPr>
              <w:pStyle w:val="BodyText-table"/>
              <w:rPr>
                <w:ins w:id="33" w:author="Author"/>
              </w:rPr>
            </w:pPr>
            <w:r w:rsidRPr="0003454D">
              <w:t>Integrated Inspection Report</w:t>
            </w:r>
            <w:ins w:id="34" w:author="Author">
              <w:r w:rsidR="003A2C22">
                <w:t xml:space="preserve"> 50272/</w:t>
              </w:r>
              <w:r w:rsidR="009A3AFA">
                <w:t>2020</w:t>
              </w:r>
              <w:r w:rsidR="00D01579">
                <w:t>002</w:t>
              </w:r>
            </w:ins>
          </w:p>
          <w:p w14:paraId="7BFF726B" w14:textId="0E3C385A" w:rsidR="00D01579" w:rsidRPr="00D443CA" w:rsidRDefault="00D01579" w:rsidP="00B947BA">
            <w:pPr>
              <w:pStyle w:val="BodyText-table"/>
              <w:rPr>
                <w:ins w:id="35" w:author="Author"/>
              </w:rPr>
            </w:pPr>
            <w:ins w:id="36" w:author="Author">
              <w:r>
                <w:t>ML20219A654</w:t>
              </w:r>
            </w:ins>
          </w:p>
        </w:tc>
      </w:tr>
    </w:tbl>
    <w:p w14:paraId="17BEAA28" w14:textId="77777777" w:rsidR="00897EB1" w:rsidRPr="006E3B83" w:rsidRDefault="002C10AF" w:rsidP="00423745">
      <w:pPr>
        <w:pStyle w:val="END"/>
        <w:sectPr w:rsidR="00897EB1" w:rsidRPr="006E3B83" w:rsidSect="0084562C">
          <w:footerReference w:type="even" r:id="rId16"/>
          <w:footerReference w:type="default" r:id="rId17"/>
          <w:footerReference w:type="first" r:id="rId18"/>
          <w:pgSz w:w="12240" w:h="15840"/>
          <w:pgMar w:top="1440" w:right="1440" w:bottom="1440" w:left="1440" w:header="720" w:footer="722" w:gutter="0"/>
          <w:cols w:space="720"/>
          <w:docGrid w:linePitch="326"/>
        </w:sectPr>
      </w:pPr>
      <w:r w:rsidRPr="006E3B83">
        <w:t>END</w:t>
      </w:r>
    </w:p>
    <w:p w14:paraId="2FCEBEFE" w14:textId="79580D78" w:rsidR="00897EB1" w:rsidRPr="00D443CA" w:rsidRDefault="00897EB1" w:rsidP="00423745">
      <w:pPr>
        <w:pStyle w:val="attachmenttitle"/>
      </w:pPr>
      <w:r w:rsidRPr="00D443CA">
        <w:rPr>
          <w:lang w:val="en-CA"/>
        </w:rPr>
        <w:lastRenderedPageBreak/>
        <w:fldChar w:fldCharType="begin"/>
      </w:r>
      <w:r w:rsidRPr="00D443CA">
        <w:rPr>
          <w:lang w:val="en-CA"/>
        </w:rPr>
        <w:instrText xml:space="preserve"> SEQ CHAPTER \h \r 1</w:instrText>
      </w:r>
      <w:r w:rsidRPr="00D443CA">
        <w:rPr>
          <w:lang w:val="en-CA"/>
        </w:rPr>
        <w:fldChar w:fldCharType="end"/>
      </w:r>
      <w:r w:rsidRPr="00D443CA">
        <w:t>Attachment 1</w:t>
      </w:r>
      <w:r w:rsidR="00423745">
        <w:t xml:space="preserve">: </w:t>
      </w:r>
      <w:r w:rsidRPr="00D443CA">
        <w:t>Revision History for IMC 0327</w:t>
      </w:r>
    </w:p>
    <w:tbl>
      <w:tblPr>
        <w:tblStyle w:val="IM"/>
        <w:tblW w:w="13068" w:type="dxa"/>
        <w:tblLayout w:type="fixed"/>
        <w:tblLook w:val="01E0" w:firstRow="1" w:lastRow="1" w:firstColumn="1" w:lastColumn="1" w:noHBand="0" w:noVBand="0"/>
      </w:tblPr>
      <w:tblGrid>
        <w:gridCol w:w="1615"/>
        <w:gridCol w:w="1800"/>
        <w:gridCol w:w="5400"/>
        <w:gridCol w:w="1710"/>
        <w:gridCol w:w="2543"/>
      </w:tblGrid>
      <w:tr w:rsidR="00897EB1" w:rsidRPr="00D443CA" w14:paraId="20013B89" w14:textId="77777777" w:rsidTr="00771537">
        <w:tc>
          <w:tcPr>
            <w:tcW w:w="1615" w:type="dxa"/>
          </w:tcPr>
          <w:p w14:paraId="7672B666" w14:textId="77777777" w:rsidR="00897EB1" w:rsidRPr="00D443CA" w:rsidRDefault="00897EB1" w:rsidP="00771537">
            <w:pPr>
              <w:pStyle w:val="BodyText-table"/>
            </w:pPr>
            <w:r w:rsidRPr="00D443CA">
              <w:rPr>
                <w:lang w:val="en-CA"/>
              </w:rPr>
              <w:fldChar w:fldCharType="begin"/>
            </w:r>
            <w:r w:rsidRPr="00D443CA">
              <w:rPr>
                <w:lang w:val="en-CA"/>
              </w:rPr>
              <w:instrText xml:space="preserve"> SEQ CHAPTER \h \r 1</w:instrText>
            </w:r>
            <w:r w:rsidRPr="00D443CA">
              <w:rPr>
                <w:lang w:val="en-CA"/>
              </w:rPr>
              <w:fldChar w:fldCharType="end"/>
            </w:r>
            <w:r w:rsidRPr="00D443CA">
              <w:t>Commitment Tracking Number</w:t>
            </w:r>
          </w:p>
        </w:tc>
        <w:tc>
          <w:tcPr>
            <w:tcW w:w="1800" w:type="dxa"/>
          </w:tcPr>
          <w:p w14:paraId="29CC507B" w14:textId="77777777" w:rsidR="00897EB1" w:rsidRPr="00D443CA" w:rsidRDefault="00897EB1" w:rsidP="00771537">
            <w:pPr>
              <w:pStyle w:val="BodyText-table"/>
              <w:rPr>
                <w:lang w:val="en-CA"/>
              </w:rPr>
            </w:pPr>
            <w:r w:rsidRPr="00D443CA">
              <w:rPr>
                <w:lang w:val="en-CA"/>
              </w:rPr>
              <w:t>Accession Number</w:t>
            </w:r>
          </w:p>
          <w:p w14:paraId="1E38480A" w14:textId="77777777" w:rsidR="00897EB1" w:rsidRPr="00D443CA" w:rsidRDefault="00897EB1" w:rsidP="00771537">
            <w:pPr>
              <w:pStyle w:val="BodyText-table"/>
            </w:pPr>
            <w:r w:rsidRPr="00D443CA">
              <w:rPr>
                <w:lang w:val="en-CA"/>
              </w:rPr>
              <w:fldChar w:fldCharType="begin"/>
            </w:r>
            <w:r w:rsidRPr="00D443CA">
              <w:rPr>
                <w:lang w:val="en-CA"/>
              </w:rPr>
              <w:instrText xml:space="preserve"> SEQ CHAPTER \h \r 1</w:instrText>
            </w:r>
            <w:r w:rsidRPr="00D443CA">
              <w:rPr>
                <w:lang w:val="en-CA"/>
              </w:rPr>
              <w:fldChar w:fldCharType="end"/>
            </w:r>
            <w:r w:rsidRPr="00D443CA">
              <w:t>Issue Date</w:t>
            </w:r>
          </w:p>
          <w:p w14:paraId="70307ACD" w14:textId="77777777" w:rsidR="00897EB1" w:rsidRPr="00D443CA" w:rsidRDefault="00897EB1" w:rsidP="00771537">
            <w:pPr>
              <w:pStyle w:val="BodyText-table"/>
            </w:pPr>
            <w:r w:rsidRPr="00D443CA">
              <w:t>Change Notice</w:t>
            </w:r>
          </w:p>
        </w:tc>
        <w:tc>
          <w:tcPr>
            <w:tcW w:w="5400" w:type="dxa"/>
          </w:tcPr>
          <w:p w14:paraId="0EE3FC24" w14:textId="77777777" w:rsidR="00897EB1" w:rsidRPr="00D443CA" w:rsidRDefault="00897EB1" w:rsidP="00771537">
            <w:pPr>
              <w:pStyle w:val="BodyText-table"/>
            </w:pPr>
            <w:r w:rsidRPr="00D443CA">
              <w:rPr>
                <w:lang w:val="en-CA"/>
              </w:rPr>
              <w:fldChar w:fldCharType="begin"/>
            </w:r>
            <w:r w:rsidRPr="00D443CA">
              <w:rPr>
                <w:lang w:val="en-CA"/>
              </w:rPr>
              <w:instrText xml:space="preserve"> SEQ CHAPTER \h \r 1</w:instrText>
            </w:r>
            <w:r w:rsidRPr="00D443CA">
              <w:rPr>
                <w:lang w:val="en-CA"/>
              </w:rPr>
              <w:fldChar w:fldCharType="end"/>
            </w:r>
            <w:r w:rsidRPr="00D443CA">
              <w:t>Description of Change</w:t>
            </w:r>
          </w:p>
        </w:tc>
        <w:tc>
          <w:tcPr>
            <w:tcW w:w="1710" w:type="dxa"/>
          </w:tcPr>
          <w:p w14:paraId="5B4CB9AF" w14:textId="77777777" w:rsidR="00897EB1" w:rsidRPr="00D443CA" w:rsidRDefault="00897EB1" w:rsidP="00771537">
            <w:pPr>
              <w:pStyle w:val="BodyText-table"/>
            </w:pPr>
            <w:r w:rsidRPr="00D443CA">
              <w:rPr>
                <w:lang w:val="en-CA"/>
              </w:rPr>
              <w:t xml:space="preserve">Description of </w:t>
            </w:r>
            <w:r w:rsidRPr="00D443CA">
              <w:rPr>
                <w:lang w:val="en-CA"/>
              </w:rPr>
              <w:fldChar w:fldCharType="begin"/>
            </w:r>
            <w:r w:rsidRPr="00D443CA">
              <w:rPr>
                <w:lang w:val="en-CA"/>
              </w:rPr>
              <w:instrText xml:space="preserve"> SEQ CHAPTER \h \r 1</w:instrText>
            </w:r>
            <w:r w:rsidRPr="00D443CA">
              <w:rPr>
                <w:lang w:val="en-CA"/>
              </w:rPr>
              <w:fldChar w:fldCharType="end"/>
            </w:r>
            <w:r w:rsidRPr="00D443CA">
              <w:t>Training Required and Completion Date</w:t>
            </w:r>
          </w:p>
        </w:tc>
        <w:tc>
          <w:tcPr>
            <w:tcW w:w="2543" w:type="dxa"/>
          </w:tcPr>
          <w:p w14:paraId="297C48CA" w14:textId="77777777" w:rsidR="00897EB1" w:rsidRPr="00D443CA" w:rsidRDefault="00897EB1" w:rsidP="00771537">
            <w:pPr>
              <w:pStyle w:val="BodyText-table"/>
            </w:pPr>
            <w:r w:rsidRPr="00D443CA">
              <w:rPr>
                <w:lang w:val="en-CA"/>
              </w:rPr>
              <w:fldChar w:fldCharType="begin"/>
            </w:r>
            <w:r w:rsidRPr="00D443CA">
              <w:rPr>
                <w:lang w:val="en-CA"/>
              </w:rPr>
              <w:instrText xml:space="preserve"> SEQ CHAPTER \h \r 1</w:instrText>
            </w:r>
            <w:r w:rsidRPr="00D443CA">
              <w:rPr>
                <w:lang w:val="en-CA"/>
              </w:rPr>
              <w:fldChar w:fldCharType="end"/>
            </w:r>
            <w:r w:rsidRPr="00D443CA">
              <w:t>Comment Resolution and Closed Feedback Form Accession Number (Pre-decisional, Non-public Information)</w:t>
            </w:r>
          </w:p>
        </w:tc>
      </w:tr>
      <w:tr w:rsidR="00611CE6" w:rsidRPr="00D443CA" w14:paraId="53DA7767" w14:textId="77777777" w:rsidTr="00771537">
        <w:tc>
          <w:tcPr>
            <w:tcW w:w="1615" w:type="dxa"/>
          </w:tcPr>
          <w:p w14:paraId="7E5FEF2F" w14:textId="77777777" w:rsidR="00611CE6" w:rsidRPr="00D443CA" w:rsidRDefault="00611CE6" w:rsidP="00771537">
            <w:pPr>
              <w:pStyle w:val="BodyText-table"/>
            </w:pPr>
          </w:p>
        </w:tc>
        <w:tc>
          <w:tcPr>
            <w:tcW w:w="1800" w:type="dxa"/>
          </w:tcPr>
          <w:p w14:paraId="4167CE2B" w14:textId="7F238FB8" w:rsidR="00611CE6" w:rsidRPr="00D443CA" w:rsidRDefault="00611CE6" w:rsidP="00771537">
            <w:pPr>
              <w:pStyle w:val="BodyText-table"/>
            </w:pPr>
            <w:r>
              <w:t>10/11/2001</w:t>
            </w:r>
          </w:p>
        </w:tc>
        <w:tc>
          <w:tcPr>
            <w:tcW w:w="5400" w:type="dxa"/>
          </w:tcPr>
          <w:p w14:paraId="465D1745" w14:textId="222819BC" w:rsidR="00611CE6" w:rsidRPr="00D443CA" w:rsidRDefault="00611CE6" w:rsidP="00771537">
            <w:pPr>
              <w:pStyle w:val="BodyText-table"/>
            </w:pPr>
            <w:r>
              <w:t>Initial issuance</w:t>
            </w:r>
            <w:r w:rsidR="00F53A08">
              <w:t xml:space="preserve"> as TG 9900 </w:t>
            </w:r>
            <w:r w:rsidR="00F53A08" w:rsidRPr="00D443CA">
              <w:t>“Steam Generator Tube Primary</w:t>
            </w:r>
            <w:r w:rsidR="00F53A08" w:rsidRPr="00D443CA">
              <w:noBreakHyphen/>
              <w:t>to</w:t>
            </w:r>
            <w:r w:rsidR="00F53A08" w:rsidRPr="00D443CA">
              <w:noBreakHyphen/>
              <w:t>Secondary Leakage”</w:t>
            </w:r>
          </w:p>
        </w:tc>
        <w:tc>
          <w:tcPr>
            <w:tcW w:w="1710" w:type="dxa"/>
          </w:tcPr>
          <w:p w14:paraId="7C528F20" w14:textId="77777777" w:rsidR="00611CE6" w:rsidRPr="00D443CA" w:rsidRDefault="00611CE6" w:rsidP="00771537">
            <w:pPr>
              <w:pStyle w:val="BodyText-table"/>
            </w:pPr>
          </w:p>
        </w:tc>
        <w:tc>
          <w:tcPr>
            <w:tcW w:w="2543" w:type="dxa"/>
          </w:tcPr>
          <w:p w14:paraId="0649AF65" w14:textId="77777777" w:rsidR="00611CE6" w:rsidRPr="00D443CA" w:rsidRDefault="00611CE6" w:rsidP="00771537">
            <w:pPr>
              <w:pStyle w:val="BodyText-table"/>
            </w:pPr>
          </w:p>
        </w:tc>
      </w:tr>
      <w:tr w:rsidR="00611CE6" w:rsidRPr="00D443CA" w14:paraId="3CA256AD" w14:textId="77777777" w:rsidTr="00771537">
        <w:tc>
          <w:tcPr>
            <w:tcW w:w="1615" w:type="dxa"/>
          </w:tcPr>
          <w:p w14:paraId="30717E86" w14:textId="77777777" w:rsidR="00611CE6" w:rsidRPr="00D443CA" w:rsidRDefault="00611CE6" w:rsidP="00771537">
            <w:pPr>
              <w:pStyle w:val="BodyText-table"/>
            </w:pPr>
          </w:p>
        </w:tc>
        <w:tc>
          <w:tcPr>
            <w:tcW w:w="1800" w:type="dxa"/>
          </w:tcPr>
          <w:p w14:paraId="15664717" w14:textId="57B7FF01" w:rsidR="00D83A44" w:rsidRDefault="005C4B26" w:rsidP="00771537">
            <w:pPr>
              <w:pStyle w:val="BodyText-table"/>
            </w:pPr>
            <w:r>
              <w:t>ML032661079</w:t>
            </w:r>
          </w:p>
          <w:p w14:paraId="190BB227" w14:textId="77777777" w:rsidR="00D83A44" w:rsidRDefault="00D83A44" w:rsidP="00771537">
            <w:pPr>
              <w:pStyle w:val="BodyText-table"/>
            </w:pPr>
            <w:r>
              <w:t>09/09/2003</w:t>
            </w:r>
          </w:p>
          <w:p w14:paraId="0D0FB126" w14:textId="70BE3E55" w:rsidR="00611CE6" w:rsidRPr="00D443CA" w:rsidRDefault="00D83A44" w:rsidP="00771537">
            <w:pPr>
              <w:pStyle w:val="BodyText-table"/>
            </w:pPr>
            <w:r>
              <w:t>CN 03-033</w:t>
            </w:r>
          </w:p>
        </w:tc>
        <w:tc>
          <w:tcPr>
            <w:tcW w:w="5400" w:type="dxa"/>
          </w:tcPr>
          <w:p w14:paraId="2E0BC9CF" w14:textId="414FA80D" w:rsidR="00611CE6" w:rsidRPr="00D443CA" w:rsidRDefault="00D83A44" w:rsidP="00771537">
            <w:pPr>
              <w:pStyle w:val="BodyText-table"/>
            </w:pPr>
            <w:r>
              <w:t>Revision</w:t>
            </w:r>
            <w:r w:rsidRPr="00D83A44">
              <w:t xml:space="preserve"> to remove inspector actions for leakage greater than 3 gallons per day. The inspector actions have been moved to IP 71111.08, Inservice Inspection Activities. Section 9900 is only for inspector guidance.</w:t>
            </w:r>
          </w:p>
        </w:tc>
        <w:tc>
          <w:tcPr>
            <w:tcW w:w="1710" w:type="dxa"/>
          </w:tcPr>
          <w:p w14:paraId="1549DD39" w14:textId="77777777" w:rsidR="00611CE6" w:rsidRPr="00D443CA" w:rsidRDefault="00611CE6" w:rsidP="00771537">
            <w:pPr>
              <w:pStyle w:val="BodyText-table"/>
            </w:pPr>
          </w:p>
        </w:tc>
        <w:tc>
          <w:tcPr>
            <w:tcW w:w="2543" w:type="dxa"/>
          </w:tcPr>
          <w:p w14:paraId="4DB89113" w14:textId="77777777" w:rsidR="00611CE6" w:rsidRPr="00D443CA" w:rsidRDefault="00611CE6" w:rsidP="00771537">
            <w:pPr>
              <w:pStyle w:val="BodyText-table"/>
            </w:pPr>
          </w:p>
        </w:tc>
      </w:tr>
      <w:tr w:rsidR="00897EB1" w:rsidRPr="00D443CA" w14:paraId="5EF83C13" w14:textId="77777777" w:rsidTr="00771537">
        <w:tc>
          <w:tcPr>
            <w:tcW w:w="1615" w:type="dxa"/>
          </w:tcPr>
          <w:p w14:paraId="6A55BB8D" w14:textId="77777777" w:rsidR="00897EB1" w:rsidRPr="00D443CA" w:rsidRDefault="00897EB1" w:rsidP="00771537">
            <w:pPr>
              <w:pStyle w:val="BodyText-table"/>
            </w:pPr>
          </w:p>
        </w:tc>
        <w:tc>
          <w:tcPr>
            <w:tcW w:w="1800" w:type="dxa"/>
          </w:tcPr>
          <w:p w14:paraId="0BC9075A" w14:textId="77777777" w:rsidR="00897EB1" w:rsidRPr="00D443CA" w:rsidRDefault="00C649EC" w:rsidP="00771537">
            <w:pPr>
              <w:pStyle w:val="BodyText-table"/>
            </w:pPr>
            <w:r w:rsidRPr="00D443CA">
              <w:t>ML18093B067</w:t>
            </w:r>
          </w:p>
          <w:p w14:paraId="3A2BC895" w14:textId="7E3909B3" w:rsidR="00A10BD1" w:rsidRPr="00D443CA" w:rsidRDefault="00856118" w:rsidP="00771537">
            <w:pPr>
              <w:pStyle w:val="BodyText-table"/>
            </w:pPr>
            <w:r>
              <w:t>11/01/18</w:t>
            </w:r>
          </w:p>
          <w:p w14:paraId="53524815" w14:textId="6D361528" w:rsidR="00A10BD1" w:rsidRPr="00D443CA" w:rsidRDefault="00A10BD1" w:rsidP="00771537">
            <w:pPr>
              <w:pStyle w:val="BodyText-table"/>
            </w:pPr>
            <w:r w:rsidRPr="00D443CA">
              <w:t>CN 18-</w:t>
            </w:r>
            <w:r w:rsidR="00856118">
              <w:t>037</w:t>
            </w:r>
          </w:p>
        </w:tc>
        <w:tc>
          <w:tcPr>
            <w:tcW w:w="5400" w:type="dxa"/>
          </w:tcPr>
          <w:p w14:paraId="16A425AC" w14:textId="2C876110" w:rsidR="00897EB1" w:rsidRPr="00D443CA" w:rsidRDefault="00897EB1" w:rsidP="00771537">
            <w:pPr>
              <w:pStyle w:val="BodyText-table"/>
            </w:pPr>
            <w:r w:rsidRPr="00D443CA">
              <w:t>TG9900 “Steam Generator Tube Primary</w:t>
            </w:r>
            <w:r w:rsidRPr="00D443CA">
              <w:noBreakHyphen/>
              <w:t>to</w:t>
            </w:r>
            <w:r w:rsidRPr="00D443CA">
              <w:noBreakHyphen/>
              <w:t>Secondary Leakage” converted to IMC 0327. Reference</w:t>
            </w:r>
            <w:r w:rsidR="002D4A15" w:rsidRPr="00D443CA">
              <w:t>s</w:t>
            </w:r>
            <w:r w:rsidRPr="00D443CA">
              <w:t xml:space="preserve"> to </w:t>
            </w:r>
            <w:r w:rsidR="002D4A15" w:rsidRPr="00D443CA">
              <w:t>the “EPRI PWR Primary</w:t>
            </w:r>
            <w:r w:rsidR="002D4A15" w:rsidRPr="00D443CA">
              <w:noBreakHyphen/>
              <w:t>To</w:t>
            </w:r>
            <w:r w:rsidR="002D4A15" w:rsidRPr="00D443CA">
              <w:noBreakHyphen/>
              <w:t xml:space="preserve">Secondary Leak Guidelines” </w:t>
            </w:r>
            <w:r w:rsidRPr="00D443CA">
              <w:t>within th</w:t>
            </w:r>
            <w:r w:rsidR="002D4A15" w:rsidRPr="00D443CA">
              <w:t>is</w:t>
            </w:r>
            <w:r w:rsidRPr="00D443CA">
              <w:t xml:space="preserve"> document</w:t>
            </w:r>
            <w:r w:rsidR="002D4A15" w:rsidRPr="00D443CA">
              <w:t xml:space="preserve"> were revised from Revision 2 to Revision 4.</w:t>
            </w:r>
            <w:r w:rsidR="00A228B1">
              <w:t xml:space="preserve"> Extensive changes were made to this document, because of the multiple revisions that had occurred to the referenced EPRI guidelines. As this is a technical guidance document, there are no inspection requirements contained within it and this was noted in the “Requirements” section of the document.</w:t>
            </w:r>
          </w:p>
        </w:tc>
        <w:tc>
          <w:tcPr>
            <w:tcW w:w="1710" w:type="dxa"/>
          </w:tcPr>
          <w:p w14:paraId="3245FB5F" w14:textId="580C6D2E" w:rsidR="00897EB1" w:rsidRPr="00D443CA" w:rsidRDefault="00A228B1" w:rsidP="00771537">
            <w:pPr>
              <w:pStyle w:val="BodyText-table"/>
            </w:pPr>
            <w:r>
              <w:t>None</w:t>
            </w:r>
          </w:p>
        </w:tc>
        <w:tc>
          <w:tcPr>
            <w:tcW w:w="2543" w:type="dxa"/>
          </w:tcPr>
          <w:p w14:paraId="3083778F" w14:textId="77777777" w:rsidR="00897EB1" w:rsidRPr="00D443CA" w:rsidRDefault="00C649EC" w:rsidP="00771537">
            <w:pPr>
              <w:pStyle w:val="BodyText-table"/>
            </w:pPr>
            <w:r w:rsidRPr="00D443CA">
              <w:t>ML18094A274</w:t>
            </w:r>
          </w:p>
          <w:p w14:paraId="686A08D9" w14:textId="77777777" w:rsidR="00C649EC" w:rsidRPr="00D443CA" w:rsidRDefault="00C649EC" w:rsidP="00771537">
            <w:pPr>
              <w:pStyle w:val="BodyText-table"/>
            </w:pPr>
            <w:r w:rsidRPr="00D443CA">
              <w:t>9900-2273</w:t>
            </w:r>
          </w:p>
          <w:p w14:paraId="41C934B8" w14:textId="4ED6868F" w:rsidR="00A10BD1" w:rsidRPr="00D443CA" w:rsidRDefault="00A10BD1" w:rsidP="00771537">
            <w:pPr>
              <w:pStyle w:val="BodyText-table"/>
            </w:pPr>
            <w:r w:rsidRPr="00D443CA">
              <w:t>ML18</w:t>
            </w:r>
            <w:r w:rsidR="00856118">
              <w:t>109A204</w:t>
            </w:r>
          </w:p>
        </w:tc>
      </w:tr>
      <w:tr w:rsidR="00897EB1" w:rsidRPr="00D443CA" w14:paraId="22FD6520" w14:textId="77777777" w:rsidTr="00771537">
        <w:tc>
          <w:tcPr>
            <w:tcW w:w="1615" w:type="dxa"/>
          </w:tcPr>
          <w:p w14:paraId="6FA9C0E8" w14:textId="77777777" w:rsidR="00897EB1" w:rsidRPr="00D443CA" w:rsidRDefault="00897EB1" w:rsidP="00771537">
            <w:pPr>
              <w:pStyle w:val="BodyText-table"/>
            </w:pPr>
          </w:p>
        </w:tc>
        <w:tc>
          <w:tcPr>
            <w:tcW w:w="1800" w:type="dxa"/>
          </w:tcPr>
          <w:p w14:paraId="1E2B50D8" w14:textId="28F54F6C" w:rsidR="00897EB1" w:rsidRPr="00810932" w:rsidRDefault="005D1FA2" w:rsidP="00771537">
            <w:pPr>
              <w:pStyle w:val="BodyText-table"/>
              <w:rPr>
                <w:lang w:val="es-ES_tradnl"/>
              </w:rPr>
            </w:pPr>
            <w:r w:rsidRPr="00810932">
              <w:rPr>
                <w:lang w:val="es-ES_tradnl"/>
              </w:rPr>
              <w:t>ML</w:t>
            </w:r>
            <w:r w:rsidR="00756776" w:rsidRPr="00810932">
              <w:rPr>
                <w:lang w:val="es-ES_tradnl"/>
              </w:rPr>
              <w:t>23193A962</w:t>
            </w:r>
          </w:p>
          <w:p w14:paraId="14B4AA30" w14:textId="48C62FFD" w:rsidR="005D1FA2" w:rsidRPr="00810932" w:rsidRDefault="00810932" w:rsidP="00771537">
            <w:pPr>
              <w:pStyle w:val="BodyText-table"/>
              <w:rPr>
                <w:lang w:val="es-ES_tradnl"/>
              </w:rPr>
            </w:pPr>
            <w:r w:rsidRPr="00810932">
              <w:rPr>
                <w:lang w:val="es-ES_tradnl"/>
              </w:rPr>
              <w:t>07/14/23</w:t>
            </w:r>
          </w:p>
          <w:p w14:paraId="1B0897BA" w14:textId="78E404DA" w:rsidR="005D1FA2" w:rsidRPr="00D443CA" w:rsidRDefault="005D1FA2" w:rsidP="00771537">
            <w:pPr>
              <w:pStyle w:val="BodyText-table"/>
              <w:rPr>
                <w:lang w:val="es-ES_tradnl"/>
              </w:rPr>
            </w:pPr>
            <w:r w:rsidRPr="00810932">
              <w:rPr>
                <w:lang w:val="es-ES_tradnl"/>
              </w:rPr>
              <w:t>CN</w:t>
            </w:r>
            <w:r w:rsidR="00756776" w:rsidRPr="00810932">
              <w:rPr>
                <w:lang w:val="es-ES_tradnl"/>
              </w:rPr>
              <w:t xml:space="preserve"> 23-020</w:t>
            </w:r>
          </w:p>
        </w:tc>
        <w:tc>
          <w:tcPr>
            <w:tcW w:w="5400" w:type="dxa"/>
          </w:tcPr>
          <w:p w14:paraId="33B18A12" w14:textId="54E8FB69" w:rsidR="00897EB1" w:rsidRPr="00D443CA" w:rsidRDefault="00DE0E38" w:rsidP="00771537">
            <w:pPr>
              <w:pStyle w:val="BodyText-table"/>
            </w:pPr>
            <w:r>
              <w:t>Minor changes to reflect organizational changes in divisions within NRR</w:t>
            </w:r>
            <w:r w:rsidR="008756E4">
              <w:t xml:space="preserve"> and a new revision to</w:t>
            </w:r>
            <w:r w:rsidR="00DD117F">
              <w:t xml:space="preserve"> an EPRI guideline</w:t>
            </w:r>
            <w:r>
              <w:t>.</w:t>
            </w:r>
            <w:r w:rsidR="00E604D5">
              <w:t xml:space="preserve"> Table </w:t>
            </w:r>
            <w:r w:rsidR="00345358">
              <w:t>1 was updated with a new forced outage event from 2020.</w:t>
            </w:r>
          </w:p>
        </w:tc>
        <w:tc>
          <w:tcPr>
            <w:tcW w:w="1710" w:type="dxa"/>
          </w:tcPr>
          <w:p w14:paraId="3D0AA3AA" w14:textId="3C60AF19" w:rsidR="00897EB1" w:rsidRPr="00D443CA" w:rsidRDefault="00DE0E38" w:rsidP="00771537">
            <w:pPr>
              <w:pStyle w:val="BodyText-table"/>
            </w:pPr>
            <w:r>
              <w:t>None Required</w:t>
            </w:r>
          </w:p>
        </w:tc>
        <w:tc>
          <w:tcPr>
            <w:tcW w:w="2543" w:type="dxa"/>
          </w:tcPr>
          <w:p w14:paraId="4DF09E80" w14:textId="60907EA8" w:rsidR="00897EB1" w:rsidRPr="00D443CA" w:rsidRDefault="005D1FA2" w:rsidP="00771537">
            <w:pPr>
              <w:pStyle w:val="BodyText-table"/>
            </w:pPr>
            <w:r>
              <w:t>n/a</w:t>
            </w:r>
          </w:p>
        </w:tc>
      </w:tr>
    </w:tbl>
    <w:p w14:paraId="6E1D412F" w14:textId="77777777" w:rsidR="00897EB1" w:rsidRPr="00D443CA" w:rsidRDefault="00897EB1" w:rsidP="00771537">
      <w:pPr>
        <w:pStyle w:val="BodyText"/>
      </w:pPr>
    </w:p>
    <w:sectPr w:rsidR="00897EB1" w:rsidRPr="00D443CA" w:rsidSect="0003619B">
      <w:footerReference w:type="default" r:id="rId19"/>
      <w:pgSz w:w="15840" w:h="12240" w:orient="landscape"/>
      <w:pgMar w:top="1440" w:right="1440" w:bottom="1440" w:left="1440" w:header="720" w:footer="72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92CD7" w14:textId="77777777" w:rsidR="00EA501F" w:rsidRDefault="00EA501F">
      <w:pPr>
        <w:spacing w:after="0" w:line="240" w:lineRule="auto"/>
      </w:pPr>
      <w:r>
        <w:separator/>
      </w:r>
    </w:p>
    <w:p w14:paraId="0349EE1B" w14:textId="77777777" w:rsidR="00EA501F" w:rsidRDefault="00EA501F"/>
  </w:endnote>
  <w:endnote w:type="continuationSeparator" w:id="0">
    <w:p w14:paraId="25ED5E5B" w14:textId="77777777" w:rsidR="00EA501F" w:rsidRDefault="00EA501F">
      <w:pPr>
        <w:spacing w:after="0" w:line="240" w:lineRule="auto"/>
      </w:pPr>
      <w:r>
        <w:continuationSeparator/>
      </w:r>
    </w:p>
    <w:p w14:paraId="1E498228" w14:textId="77777777" w:rsidR="00EA501F" w:rsidRDefault="00EA50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2E9C5" w14:textId="532EB50B" w:rsidR="00A70E8D" w:rsidRPr="00C649EC" w:rsidRDefault="00A70E8D">
    <w:pPr>
      <w:tabs>
        <w:tab w:val="center" w:pos="4680"/>
        <w:tab w:val="right" w:pos="9364"/>
      </w:tabs>
      <w:spacing w:after="0" w:line="259" w:lineRule="auto"/>
      <w:ind w:left="0" w:right="0" w:firstLine="0"/>
      <w:jc w:val="left"/>
      <w:rPr>
        <w:sz w:val="22"/>
      </w:rPr>
    </w:pPr>
    <w:r w:rsidRPr="00C649EC">
      <w:rPr>
        <w:sz w:val="22"/>
      </w:rPr>
      <w:t xml:space="preserve">Issue Date:  </w:t>
    </w:r>
    <w:r w:rsidR="00856118">
      <w:rPr>
        <w:sz w:val="22"/>
      </w:rPr>
      <w:t>11/01/18</w:t>
    </w:r>
    <w:r>
      <w:rPr>
        <w:sz w:val="22"/>
      </w:rPr>
      <w:tab/>
    </w:r>
    <w:r w:rsidRPr="00C649EC">
      <w:rPr>
        <w:sz w:val="22"/>
      </w:rPr>
      <w:fldChar w:fldCharType="begin"/>
    </w:r>
    <w:r w:rsidRPr="00C649EC">
      <w:rPr>
        <w:sz w:val="22"/>
      </w:rPr>
      <w:instrText xml:space="preserve"> PAGE   \* MERGEFORMAT </w:instrText>
    </w:r>
    <w:r w:rsidRPr="00C649EC">
      <w:rPr>
        <w:sz w:val="22"/>
      </w:rPr>
      <w:fldChar w:fldCharType="separate"/>
    </w:r>
    <w:r w:rsidR="00D92872">
      <w:rPr>
        <w:noProof/>
        <w:sz w:val="22"/>
      </w:rPr>
      <w:t>12</w:t>
    </w:r>
    <w:r w:rsidRPr="00C649EC">
      <w:rPr>
        <w:sz w:val="22"/>
      </w:rPr>
      <w:fldChar w:fldCharType="end"/>
    </w:r>
    <w:r w:rsidRPr="00C649EC">
      <w:rPr>
        <w:sz w:val="22"/>
      </w:rPr>
      <w:tab/>
      <w:t>0327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B348C" w14:textId="39CFC4B9" w:rsidR="00A70E8D" w:rsidRPr="00C649EC" w:rsidRDefault="00A70E8D">
    <w:pPr>
      <w:tabs>
        <w:tab w:val="center" w:pos="4681"/>
        <w:tab w:val="right" w:pos="9364"/>
      </w:tabs>
      <w:spacing w:after="0" w:line="259" w:lineRule="auto"/>
      <w:ind w:left="0" w:right="0" w:firstLine="0"/>
      <w:jc w:val="left"/>
      <w:rPr>
        <w:sz w:val="22"/>
      </w:rPr>
    </w:pPr>
    <w:r w:rsidRPr="00C649EC">
      <w:rPr>
        <w:sz w:val="22"/>
      </w:rPr>
      <w:t>Issue Date:</w:t>
    </w:r>
    <w:r w:rsidR="00856118">
      <w:rPr>
        <w:sz w:val="22"/>
      </w:rPr>
      <w:t xml:space="preserve"> </w:t>
    </w:r>
    <w:r w:rsidR="00391FFE">
      <w:rPr>
        <w:sz w:val="22"/>
      </w:rPr>
      <w:t>07/14/23</w:t>
    </w:r>
    <w:r w:rsidRPr="00C649EC">
      <w:rPr>
        <w:sz w:val="22"/>
      </w:rPr>
      <w:tab/>
    </w:r>
    <w:r w:rsidRPr="00C649EC">
      <w:rPr>
        <w:sz w:val="22"/>
      </w:rPr>
      <w:fldChar w:fldCharType="begin"/>
    </w:r>
    <w:r w:rsidRPr="00C649EC">
      <w:rPr>
        <w:sz w:val="22"/>
      </w:rPr>
      <w:instrText xml:space="preserve"> PAGE   \* MERGEFORMAT </w:instrText>
    </w:r>
    <w:r w:rsidRPr="00C649EC">
      <w:rPr>
        <w:sz w:val="22"/>
      </w:rPr>
      <w:fldChar w:fldCharType="separate"/>
    </w:r>
    <w:r w:rsidR="00D92872">
      <w:rPr>
        <w:noProof/>
        <w:sz w:val="22"/>
      </w:rPr>
      <w:t>1</w:t>
    </w:r>
    <w:r w:rsidRPr="00C649EC">
      <w:rPr>
        <w:sz w:val="22"/>
      </w:rPr>
      <w:fldChar w:fldCharType="end"/>
    </w:r>
    <w:r w:rsidRPr="00C649EC">
      <w:rPr>
        <w:sz w:val="22"/>
      </w:rPr>
      <w:tab/>
      <w:t>0327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CA4B" w14:textId="77777777" w:rsidR="00A70E8D" w:rsidRDefault="00A70E8D">
    <w:pPr>
      <w:tabs>
        <w:tab w:val="center" w:pos="4681"/>
        <w:tab w:val="right" w:pos="9364"/>
      </w:tabs>
      <w:spacing w:after="0" w:line="259" w:lineRule="auto"/>
      <w:ind w:left="0" w:right="0" w:firstLine="0"/>
      <w:jc w:val="left"/>
    </w:pPr>
    <w:r>
      <w:t>Issue Date: 10/11/01</w:t>
    </w:r>
    <w:r>
      <w:tab/>
      <w:t xml:space="preserve">- </w:t>
    </w:r>
    <w:r>
      <w:fldChar w:fldCharType="begin"/>
    </w:r>
    <w:r>
      <w:instrText xml:space="preserve"> PAGE   \* MERGEFORMAT </w:instrText>
    </w:r>
    <w:r>
      <w:fldChar w:fldCharType="separate"/>
    </w:r>
    <w:r>
      <w:t>1</w:t>
    </w:r>
    <w:r>
      <w:fldChar w:fldCharType="end"/>
    </w:r>
    <w:r>
      <w:t xml:space="preserve"> -</w:t>
    </w:r>
    <w:r>
      <w:tab/>
      <w:t>9900 Mechanical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F197C" w14:textId="6634C761" w:rsidR="00A70E8D" w:rsidRPr="00C649EC" w:rsidRDefault="00A70E8D" w:rsidP="0003619B">
    <w:pPr>
      <w:tabs>
        <w:tab w:val="center" w:pos="6480"/>
        <w:tab w:val="right" w:pos="12960"/>
      </w:tabs>
      <w:spacing w:after="0" w:line="259" w:lineRule="auto"/>
      <w:ind w:left="0" w:right="0" w:firstLine="0"/>
      <w:jc w:val="left"/>
      <w:rPr>
        <w:sz w:val="22"/>
      </w:rPr>
    </w:pPr>
    <w:r>
      <w:rPr>
        <w:sz w:val="22"/>
      </w:rPr>
      <w:t xml:space="preserve">Issue Date: </w:t>
    </w:r>
    <w:r w:rsidR="00391FFE">
      <w:rPr>
        <w:sz w:val="22"/>
      </w:rPr>
      <w:t>07/14/23</w:t>
    </w:r>
    <w:r w:rsidRPr="00C649EC">
      <w:rPr>
        <w:sz w:val="22"/>
      </w:rPr>
      <w:tab/>
    </w:r>
    <w:r>
      <w:rPr>
        <w:sz w:val="22"/>
      </w:rPr>
      <w:t>Att1-1</w:t>
    </w:r>
    <w:r>
      <w:rPr>
        <w:sz w:val="22"/>
      </w:rPr>
      <w:tab/>
    </w:r>
    <w:r w:rsidRPr="00C649EC">
      <w:rPr>
        <w:sz w:val="22"/>
      </w:rPr>
      <w:t>0327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F499F" w14:textId="77777777" w:rsidR="00EA501F" w:rsidRDefault="00EA501F">
      <w:pPr>
        <w:spacing w:after="0" w:line="240" w:lineRule="auto"/>
      </w:pPr>
      <w:r>
        <w:separator/>
      </w:r>
    </w:p>
    <w:p w14:paraId="70C80498" w14:textId="77777777" w:rsidR="00EA501F" w:rsidRDefault="00EA501F"/>
  </w:footnote>
  <w:footnote w:type="continuationSeparator" w:id="0">
    <w:p w14:paraId="766400EB" w14:textId="77777777" w:rsidR="00EA501F" w:rsidRDefault="00EA501F">
      <w:pPr>
        <w:spacing w:after="0" w:line="240" w:lineRule="auto"/>
      </w:pPr>
      <w:r>
        <w:continuationSeparator/>
      </w:r>
    </w:p>
    <w:p w14:paraId="75842C1B" w14:textId="77777777" w:rsidR="00EA501F" w:rsidRDefault="00EA50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AB60B62"/>
    <w:lvl w:ilvl="0">
      <w:numFmt w:val="bullet"/>
      <w:pStyle w:val="ListBullet4"/>
      <w:lvlText w:val="-"/>
      <w:lvlJc w:val="left"/>
      <w:pPr>
        <w:ind w:left="1440" w:hanging="360"/>
      </w:pPr>
      <w:rPr>
        <w:rFonts w:ascii="Arial" w:eastAsia="Arial" w:hAnsi="Arial" w:cs="Arial" w:hint="default"/>
      </w:rPr>
    </w:lvl>
  </w:abstractNum>
  <w:abstractNum w:abstractNumId="1" w15:restartNumberingAfterBreak="0">
    <w:nsid w:val="FFFFFF82"/>
    <w:multiLevelType w:val="singleLevel"/>
    <w:tmpl w:val="4A342AB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077C9234"/>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2BDC629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471F327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52710319">
    <w:abstractNumId w:val="2"/>
  </w:num>
  <w:num w:numId="2" w16cid:durableId="518354218">
    <w:abstractNumId w:val="1"/>
  </w:num>
  <w:num w:numId="3" w16cid:durableId="921260377">
    <w:abstractNumId w:val="0"/>
  </w:num>
  <w:num w:numId="4" w16cid:durableId="1853834435">
    <w:abstractNumId w:val="3"/>
  </w:num>
  <w:num w:numId="5" w16cid:durableId="43655831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NotTrackMoves/>
  <w:doNotTrackFormatting/>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A83"/>
    <w:rsid w:val="000011F9"/>
    <w:rsid w:val="00002371"/>
    <w:rsid w:val="00007ECA"/>
    <w:rsid w:val="00013C80"/>
    <w:rsid w:val="000176EB"/>
    <w:rsid w:val="00023430"/>
    <w:rsid w:val="0003454D"/>
    <w:rsid w:val="0003619B"/>
    <w:rsid w:val="00037687"/>
    <w:rsid w:val="00045200"/>
    <w:rsid w:val="00045F42"/>
    <w:rsid w:val="000570CB"/>
    <w:rsid w:val="00062027"/>
    <w:rsid w:val="00062F89"/>
    <w:rsid w:val="0007737B"/>
    <w:rsid w:val="00091DEA"/>
    <w:rsid w:val="000922AD"/>
    <w:rsid w:val="000A1968"/>
    <w:rsid w:val="000C26BA"/>
    <w:rsid w:val="000D5907"/>
    <w:rsid w:val="000E4E45"/>
    <w:rsid w:val="000F0A99"/>
    <w:rsid w:val="00127ADB"/>
    <w:rsid w:val="001349A0"/>
    <w:rsid w:val="001374CD"/>
    <w:rsid w:val="001544EB"/>
    <w:rsid w:val="001701B5"/>
    <w:rsid w:val="00185699"/>
    <w:rsid w:val="00187A59"/>
    <w:rsid w:val="001B1081"/>
    <w:rsid w:val="001B174A"/>
    <w:rsid w:val="001B2C4F"/>
    <w:rsid w:val="001D28B0"/>
    <w:rsid w:val="001D477A"/>
    <w:rsid w:val="001D71A3"/>
    <w:rsid w:val="001E02A6"/>
    <w:rsid w:val="00200896"/>
    <w:rsid w:val="00204A64"/>
    <w:rsid w:val="0021047F"/>
    <w:rsid w:val="00213EB7"/>
    <w:rsid w:val="002239B5"/>
    <w:rsid w:val="00242D5B"/>
    <w:rsid w:val="00251059"/>
    <w:rsid w:val="0025405D"/>
    <w:rsid w:val="00256C33"/>
    <w:rsid w:val="0026723B"/>
    <w:rsid w:val="00277DD3"/>
    <w:rsid w:val="00281C54"/>
    <w:rsid w:val="00281C97"/>
    <w:rsid w:val="002832DD"/>
    <w:rsid w:val="00286569"/>
    <w:rsid w:val="00287F90"/>
    <w:rsid w:val="002C10AF"/>
    <w:rsid w:val="002C1854"/>
    <w:rsid w:val="002D09D5"/>
    <w:rsid w:val="002D203E"/>
    <w:rsid w:val="002D44F0"/>
    <w:rsid w:val="002D4A15"/>
    <w:rsid w:val="002D7263"/>
    <w:rsid w:val="00311AC7"/>
    <w:rsid w:val="00313520"/>
    <w:rsid w:val="00322A9A"/>
    <w:rsid w:val="00330748"/>
    <w:rsid w:val="0034344A"/>
    <w:rsid w:val="00345358"/>
    <w:rsid w:val="00356A83"/>
    <w:rsid w:val="00356BAF"/>
    <w:rsid w:val="00366319"/>
    <w:rsid w:val="003739A3"/>
    <w:rsid w:val="003739FC"/>
    <w:rsid w:val="00387F0B"/>
    <w:rsid w:val="00391FFE"/>
    <w:rsid w:val="00393DCE"/>
    <w:rsid w:val="003A1D82"/>
    <w:rsid w:val="003A2C22"/>
    <w:rsid w:val="003C0618"/>
    <w:rsid w:val="003C0AC0"/>
    <w:rsid w:val="003C69BE"/>
    <w:rsid w:val="003C6BEF"/>
    <w:rsid w:val="003D601A"/>
    <w:rsid w:val="003E2B49"/>
    <w:rsid w:val="003F2897"/>
    <w:rsid w:val="0040022F"/>
    <w:rsid w:val="00420738"/>
    <w:rsid w:val="00423745"/>
    <w:rsid w:val="004257FC"/>
    <w:rsid w:val="00434FB6"/>
    <w:rsid w:val="0044593B"/>
    <w:rsid w:val="004744D0"/>
    <w:rsid w:val="0048752D"/>
    <w:rsid w:val="0049784A"/>
    <w:rsid w:val="004A4270"/>
    <w:rsid w:val="004B64F6"/>
    <w:rsid w:val="004C7310"/>
    <w:rsid w:val="004D48BE"/>
    <w:rsid w:val="004E0BED"/>
    <w:rsid w:val="004E5459"/>
    <w:rsid w:val="004E6F1A"/>
    <w:rsid w:val="004F2CF2"/>
    <w:rsid w:val="005012C3"/>
    <w:rsid w:val="00501ACA"/>
    <w:rsid w:val="00530C62"/>
    <w:rsid w:val="00535C10"/>
    <w:rsid w:val="0053605A"/>
    <w:rsid w:val="00544111"/>
    <w:rsid w:val="00545146"/>
    <w:rsid w:val="0054614E"/>
    <w:rsid w:val="005462A7"/>
    <w:rsid w:val="00562DE4"/>
    <w:rsid w:val="0056377B"/>
    <w:rsid w:val="005640F9"/>
    <w:rsid w:val="00577F11"/>
    <w:rsid w:val="005865D4"/>
    <w:rsid w:val="005A7643"/>
    <w:rsid w:val="005B36E0"/>
    <w:rsid w:val="005B6452"/>
    <w:rsid w:val="005B6665"/>
    <w:rsid w:val="005C0AE8"/>
    <w:rsid w:val="005C3F39"/>
    <w:rsid w:val="005C4B26"/>
    <w:rsid w:val="005C4BF3"/>
    <w:rsid w:val="005D1FA2"/>
    <w:rsid w:val="005D2158"/>
    <w:rsid w:val="005E0E9C"/>
    <w:rsid w:val="005E119F"/>
    <w:rsid w:val="005F03FB"/>
    <w:rsid w:val="00605C67"/>
    <w:rsid w:val="00611CE6"/>
    <w:rsid w:val="006214DA"/>
    <w:rsid w:val="00634847"/>
    <w:rsid w:val="00645895"/>
    <w:rsid w:val="00646F89"/>
    <w:rsid w:val="006510D9"/>
    <w:rsid w:val="0065110D"/>
    <w:rsid w:val="00660188"/>
    <w:rsid w:val="006651FB"/>
    <w:rsid w:val="00672DE2"/>
    <w:rsid w:val="00675445"/>
    <w:rsid w:val="0068023E"/>
    <w:rsid w:val="00694371"/>
    <w:rsid w:val="00694722"/>
    <w:rsid w:val="006974A9"/>
    <w:rsid w:val="006B0187"/>
    <w:rsid w:val="006B3CCC"/>
    <w:rsid w:val="006C5688"/>
    <w:rsid w:val="006D45FF"/>
    <w:rsid w:val="006D47D8"/>
    <w:rsid w:val="006D648E"/>
    <w:rsid w:val="006E3B83"/>
    <w:rsid w:val="006E7581"/>
    <w:rsid w:val="007042F4"/>
    <w:rsid w:val="007102EF"/>
    <w:rsid w:val="00711ACB"/>
    <w:rsid w:val="0071475F"/>
    <w:rsid w:val="00716BBE"/>
    <w:rsid w:val="00720F78"/>
    <w:rsid w:val="00730B98"/>
    <w:rsid w:val="00733600"/>
    <w:rsid w:val="00741ED1"/>
    <w:rsid w:val="00750F76"/>
    <w:rsid w:val="0075202D"/>
    <w:rsid w:val="00755655"/>
    <w:rsid w:val="00756776"/>
    <w:rsid w:val="00771537"/>
    <w:rsid w:val="00773878"/>
    <w:rsid w:val="0078496E"/>
    <w:rsid w:val="00784C67"/>
    <w:rsid w:val="0079225F"/>
    <w:rsid w:val="00797EFD"/>
    <w:rsid w:val="007B047F"/>
    <w:rsid w:val="007B2B25"/>
    <w:rsid w:val="007B2F31"/>
    <w:rsid w:val="007D1592"/>
    <w:rsid w:val="007D1FFF"/>
    <w:rsid w:val="007E1167"/>
    <w:rsid w:val="007F4E3D"/>
    <w:rsid w:val="00803B0B"/>
    <w:rsid w:val="00807728"/>
    <w:rsid w:val="00810932"/>
    <w:rsid w:val="00825883"/>
    <w:rsid w:val="00827518"/>
    <w:rsid w:val="00833BFF"/>
    <w:rsid w:val="0084562C"/>
    <w:rsid w:val="008523C1"/>
    <w:rsid w:val="00856118"/>
    <w:rsid w:val="008603DE"/>
    <w:rsid w:val="0086265E"/>
    <w:rsid w:val="0086644F"/>
    <w:rsid w:val="00874CCE"/>
    <w:rsid w:val="008756E4"/>
    <w:rsid w:val="008903B4"/>
    <w:rsid w:val="00894378"/>
    <w:rsid w:val="00897A0C"/>
    <w:rsid w:val="00897EB1"/>
    <w:rsid w:val="008C4F5C"/>
    <w:rsid w:val="008D187C"/>
    <w:rsid w:val="008D5F2C"/>
    <w:rsid w:val="008E61C9"/>
    <w:rsid w:val="008E7AA9"/>
    <w:rsid w:val="00904EF5"/>
    <w:rsid w:val="00955915"/>
    <w:rsid w:val="00956762"/>
    <w:rsid w:val="00967D65"/>
    <w:rsid w:val="00970E72"/>
    <w:rsid w:val="009818F2"/>
    <w:rsid w:val="00982285"/>
    <w:rsid w:val="009860C5"/>
    <w:rsid w:val="00995D2F"/>
    <w:rsid w:val="00997D5C"/>
    <w:rsid w:val="00997D9E"/>
    <w:rsid w:val="009A1385"/>
    <w:rsid w:val="009A28B2"/>
    <w:rsid w:val="009A3AFA"/>
    <w:rsid w:val="009A7865"/>
    <w:rsid w:val="009B693B"/>
    <w:rsid w:val="009D4D27"/>
    <w:rsid w:val="009F1B60"/>
    <w:rsid w:val="009F1C5A"/>
    <w:rsid w:val="009F3007"/>
    <w:rsid w:val="00A10BD1"/>
    <w:rsid w:val="00A1102B"/>
    <w:rsid w:val="00A13DA6"/>
    <w:rsid w:val="00A228B1"/>
    <w:rsid w:val="00A3094E"/>
    <w:rsid w:val="00A40664"/>
    <w:rsid w:val="00A4419F"/>
    <w:rsid w:val="00A54196"/>
    <w:rsid w:val="00A57AE2"/>
    <w:rsid w:val="00A67F94"/>
    <w:rsid w:val="00A70E8D"/>
    <w:rsid w:val="00A75BCD"/>
    <w:rsid w:val="00A81938"/>
    <w:rsid w:val="00A81DA2"/>
    <w:rsid w:val="00A84C67"/>
    <w:rsid w:val="00A86794"/>
    <w:rsid w:val="00A87221"/>
    <w:rsid w:val="00A97023"/>
    <w:rsid w:val="00AA2C2D"/>
    <w:rsid w:val="00AC192D"/>
    <w:rsid w:val="00AD0A0A"/>
    <w:rsid w:val="00AD5F0E"/>
    <w:rsid w:val="00AE5CCE"/>
    <w:rsid w:val="00AE648E"/>
    <w:rsid w:val="00AF018E"/>
    <w:rsid w:val="00AF6179"/>
    <w:rsid w:val="00B133A9"/>
    <w:rsid w:val="00B259AC"/>
    <w:rsid w:val="00B36F8D"/>
    <w:rsid w:val="00B3767C"/>
    <w:rsid w:val="00B37B27"/>
    <w:rsid w:val="00B53108"/>
    <w:rsid w:val="00B70DBA"/>
    <w:rsid w:val="00B850EE"/>
    <w:rsid w:val="00B930FE"/>
    <w:rsid w:val="00B93A78"/>
    <w:rsid w:val="00B942F0"/>
    <w:rsid w:val="00B947BA"/>
    <w:rsid w:val="00BA56C4"/>
    <w:rsid w:val="00BB155E"/>
    <w:rsid w:val="00BB352D"/>
    <w:rsid w:val="00BE2AE5"/>
    <w:rsid w:val="00BE44CE"/>
    <w:rsid w:val="00BE6656"/>
    <w:rsid w:val="00C03A01"/>
    <w:rsid w:val="00C1567F"/>
    <w:rsid w:val="00C2226C"/>
    <w:rsid w:val="00C24D36"/>
    <w:rsid w:val="00C26FE2"/>
    <w:rsid w:val="00C56FB2"/>
    <w:rsid w:val="00C615ED"/>
    <w:rsid w:val="00C649EC"/>
    <w:rsid w:val="00C7098C"/>
    <w:rsid w:val="00CA2C06"/>
    <w:rsid w:val="00CA6109"/>
    <w:rsid w:val="00CC31B8"/>
    <w:rsid w:val="00CC4F85"/>
    <w:rsid w:val="00CC64EC"/>
    <w:rsid w:val="00CD44B3"/>
    <w:rsid w:val="00CE42E3"/>
    <w:rsid w:val="00CF0847"/>
    <w:rsid w:val="00CF5F1D"/>
    <w:rsid w:val="00D01579"/>
    <w:rsid w:val="00D169AD"/>
    <w:rsid w:val="00D339B6"/>
    <w:rsid w:val="00D443CA"/>
    <w:rsid w:val="00D461F1"/>
    <w:rsid w:val="00D52933"/>
    <w:rsid w:val="00D600AC"/>
    <w:rsid w:val="00D67D15"/>
    <w:rsid w:val="00D75941"/>
    <w:rsid w:val="00D837F9"/>
    <w:rsid w:val="00D83A44"/>
    <w:rsid w:val="00D92872"/>
    <w:rsid w:val="00D94378"/>
    <w:rsid w:val="00DA4E8F"/>
    <w:rsid w:val="00DB29B0"/>
    <w:rsid w:val="00DB375A"/>
    <w:rsid w:val="00DC68BE"/>
    <w:rsid w:val="00DD117F"/>
    <w:rsid w:val="00DE0E38"/>
    <w:rsid w:val="00DE4A9A"/>
    <w:rsid w:val="00DE55D1"/>
    <w:rsid w:val="00DF0924"/>
    <w:rsid w:val="00DF5FF4"/>
    <w:rsid w:val="00E244A4"/>
    <w:rsid w:val="00E26228"/>
    <w:rsid w:val="00E36CB4"/>
    <w:rsid w:val="00E41C98"/>
    <w:rsid w:val="00E60015"/>
    <w:rsid w:val="00E604D5"/>
    <w:rsid w:val="00E83AFD"/>
    <w:rsid w:val="00E87D88"/>
    <w:rsid w:val="00E93D2C"/>
    <w:rsid w:val="00EA501F"/>
    <w:rsid w:val="00ED4FC4"/>
    <w:rsid w:val="00ED6A12"/>
    <w:rsid w:val="00EF0D39"/>
    <w:rsid w:val="00F02112"/>
    <w:rsid w:val="00F13354"/>
    <w:rsid w:val="00F26F59"/>
    <w:rsid w:val="00F43D40"/>
    <w:rsid w:val="00F44035"/>
    <w:rsid w:val="00F53A08"/>
    <w:rsid w:val="00F61096"/>
    <w:rsid w:val="00F64E4A"/>
    <w:rsid w:val="00F65EBD"/>
    <w:rsid w:val="00F94F50"/>
    <w:rsid w:val="00FA60C7"/>
    <w:rsid w:val="00FC42D1"/>
    <w:rsid w:val="00FD22FD"/>
    <w:rsid w:val="00FD2980"/>
    <w:rsid w:val="00FF5A7A"/>
    <w:rsid w:val="00FF7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696DC"/>
  <w15:docId w15:val="{8060F88F-1375-4B09-9E69-DC94AAE6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D40"/>
    <w:pPr>
      <w:spacing w:after="271" w:line="250" w:lineRule="auto"/>
      <w:ind w:left="10" w:right="4" w:hanging="10"/>
      <w:jc w:val="both"/>
    </w:pPr>
    <w:rPr>
      <w:rFonts w:ascii="Arial" w:eastAsia="Arial" w:hAnsi="Arial" w:cs="Arial"/>
      <w:color w:val="000000"/>
      <w:sz w:val="24"/>
    </w:rPr>
  </w:style>
  <w:style w:type="paragraph" w:styleId="Heading1">
    <w:name w:val="heading 1"/>
    <w:next w:val="BodyText"/>
    <w:link w:val="Heading1Char"/>
    <w:qFormat/>
    <w:rsid w:val="008603DE"/>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8603DE"/>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603DE"/>
    <w:pPr>
      <w:outlineLvl w:val="2"/>
    </w:pPr>
  </w:style>
  <w:style w:type="paragraph" w:styleId="Heading4">
    <w:name w:val="heading 4"/>
    <w:next w:val="BodyText"/>
    <w:link w:val="Heading4Char"/>
    <w:uiPriority w:val="9"/>
    <w:semiHidden/>
    <w:unhideWhenUsed/>
    <w:qFormat/>
    <w:rsid w:val="008603DE"/>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03DE"/>
    <w:rPr>
      <w:rFonts w:ascii="Arial" w:eastAsiaTheme="majorEastAsia" w:hAnsi="Arial" w:cstheme="majorBidi"/>
      <w:caps/>
    </w:rPr>
  </w:style>
  <w:style w:type="character" w:customStyle="1" w:styleId="Heading2Char">
    <w:name w:val="Heading 2 Char"/>
    <w:basedOn w:val="DefaultParagraphFont"/>
    <w:link w:val="Heading2"/>
    <w:rsid w:val="008603DE"/>
    <w:rPr>
      <w:rFonts w:ascii="Arial" w:eastAsiaTheme="majorEastAsia" w:hAnsi="Arial" w:cstheme="majorBidi"/>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897A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A0C"/>
    <w:rPr>
      <w:rFonts w:ascii="Segoe UI" w:eastAsia="Arial" w:hAnsi="Segoe UI" w:cs="Segoe UI"/>
      <w:color w:val="000000"/>
      <w:sz w:val="18"/>
      <w:szCs w:val="18"/>
    </w:rPr>
  </w:style>
  <w:style w:type="paragraph" w:styleId="Revision">
    <w:name w:val="Revision"/>
    <w:hidden/>
    <w:uiPriority w:val="99"/>
    <w:semiHidden/>
    <w:rsid w:val="00DB375A"/>
    <w:pPr>
      <w:spacing w:after="0" w:line="240" w:lineRule="auto"/>
    </w:pPr>
    <w:rPr>
      <w:rFonts w:ascii="Arial" w:eastAsia="Arial" w:hAnsi="Arial" w:cs="Arial"/>
      <w:color w:val="000000"/>
      <w:sz w:val="24"/>
    </w:rPr>
  </w:style>
  <w:style w:type="paragraph" w:styleId="ListParagraph">
    <w:name w:val="List Paragraph"/>
    <w:basedOn w:val="Normal"/>
    <w:uiPriority w:val="34"/>
    <w:qFormat/>
    <w:rsid w:val="00B3767C"/>
    <w:pPr>
      <w:spacing w:after="240" w:line="240" w:lineRule="auto"/>
      <w:ind w:left="720" w:right="0" w:firstLine="0"/>
    </w:pPr>
    <w:rPr>
      <w:sz w:val="22"/>
    </w:rPr>
  </w:style>
  <w:style w:type="character" w:styleId="CommentReference">
    <w:name w:val="annotation reference"/>
    <w:basedOn w:val="DefaultParagraphFont"/>
    <w:uiPriority w:val="99"/>
    <w:semiHidden/>
    <w:unhideWhenUsed/>
    <w:rsid w:val="00A40664"/>
    <w:rPr>
      <w:sz w:val="16"/>
      <w:szCs w:val="16"/>
    </w:rPr>
  </w:style>
  <w:style w:type="paragraph" w:styleId="CommentSubject">
    <w:name w:val="annotation subject"/>
    <w:basedOn w:val="Normal"/>
    <w:next w:val="Normal"/>
    <w:link w:val="CommentSubjectChar"/>
    <w:uiPriority w:val="99"/>
    <w:semiHidden/>
    <w:unhideWhenUsed/>
    <w:rsid w:val="0086644F"/>
    <w:rPr>
      <w:b/>
      <w:bCs/>
    </w:rPr>
  </w:style>
  <w:style w:type="character" w:customStyle="1" w:styleId="CommentSubjectChar">
    <w:name w:val="Comment Subject Char"/>
    <w:basedOn w:val="DefaultParagraphFont"/>
    <w:link w:val="CommentSubject"/>
    <w:uiPriority w:val="99"/>
    <w:semiHidden/>
    <w:rsid w:val="0086644F"/>
    <w:rPr>
      <w:rFonts w:ascii="Arial" w:eastAsia="Arial" w:hAnsi="Arial" w:cs="Arial"/>
      <w:b/>
      <w:bCs/>
      <w:color w:val="000000"/>
      <w:sz w:val="20"/>
      <w:szCs w:val="20"/>
    </w:rPr>
  </w:style>
  <w:style w:type="paragraph" w:styleId="Header">
    <w:name w:val="header"/>
    <w:basedOn w:val="Normal"/>
    <w:link w:val="HeaderChar"/>
    <w:uiPriority w:val="99"/>
    <w:unhideWhenUsed/>
    <w:rsid w:val="009860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0C5"/>
    <w:rPr>
      <w:rFonts w:ascii="Arial" w:eastAsia="Arial" w:hAnsi="Arial" w:cs="Arial"/>
      <w:color w:val="000000"/>
      <w:sz w:val="24"/>
    </w:rPr>
  </w:style>
  <w:style w:type="character" w:customStyle="1" w:styleId="outputtext">
    <w:name w:val="outputtext"/>
    <w:rsid w:val="00897EB1"/>
  </w:style>
  <w:style w:type="character" w:styleId="Hyperlink">
    <w:name w:val="Hyperlink"/>
    <w:basedOn w:val="DefaultParagraphFont"/>
    <w:unhideWhenUsed/>
    <w:rsid w:val="00897EB1"/>
    <w:rPr>
      <w:color w:val="0563C1" w:themeColor="hyperlink"/>
      <w:u w:val="single"/>
    </w:rPr>
  </w:style>
  <w:style w:type="character" w:styleId="FollowedHyperlink">
    <w:name w:val="FollowedHyperlink"/>
    <w:basedOn w:val="DefaultParagraphFont"/>
    <w:uiPriority w:val="99"/>
    <w:semiHidden/>
    <w:unhideWhenUsed/>
    <w:rsid w:val="00825883"/>
    <w:rPr>
      <w:color w:val="954F72" w:themeColor="followedHyperlink"/>
      <w:u w:val="single"/>
    </w:rPr>
  </w:style>
  <w:style w:type="paragraph" w:styleId="Footer">
    <w:name w:val="footer"/>
    <w:basedOn w:val="Normal"/>
    <w:link w:val="FooterChar"/>
    <w:uiPriority w:val="99"/>
    <w:unhideWhenUsed/>
    <w:rsid w:val="000361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619B"/>
    <w:rPr>
      <w:rFonts w:ascii="Arial" w:eastAsia="Arial" w:hAnsi="Arial" w:cs="Arial"/>
      <w:color w:val="000000"/>
      <w:sz w:val="24"/>
    </w:rPr>
  </w:style>
  <w:style w:type="table" w:styleId="TableGrid0">
    <w:name w:val="Table Grid"/>
    <w:basedOn w:val="TableNormal"/>
    <w:uiPriority w:val="39"/>
    <w:rsid w:val="00611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rsid w:val="008603DE"/>
    <w:pPr>
      <w:spacing w:after="220" w:line="240" w:lineRule="auto"/>
    </w:pPr>
    <w:rPr>
      <w:rFonts w:ascii="Arial" w:eastAsiaTheme="minorHAnsi" w:hAnsi="Arial" w:cs="Arial"/>
    </w:rPr>
  </w:style>
  <w:style w:type="character" w:customStyle="1" w:styleId="BodyTextChar">
    <w:name w:val="Body Text Char"/>
    <w:basedOn w:val="DefaultParagraphFont"/>
    <w:link w:val="BodyText"/>
    <w:rsid w:val="008603DE"/>
    <w:rPr>
      <w:rFonts w:ascii="Arial" w:eastAsiaTheme="minorHAnsi" w:hAnsi="Arial" w:cs="Arial"/>
    </w:rPr>
  </w:style>
  <w:style w:type="paragraph" w:customStyle="1" w:styleId="Applicability">
    <w:name w:val="Applicability"/>
    <w:basedOn w:val="BodyText"/>
    <w:qFormat/>
    <w:rsid w:val="008603DE"/>
    <w:pPr>
      <w:spacing w:before="440"/>
      <w:ind w:left="2160" w:hanging="2160"/>
    </w:pPr>
  </w:style>
  <w:style w:type="paragraph" w:customStyle="1" w:styleId="attachmenttitle">
    <w:name w:val="attachment title"/>
    <w:next w:val="BodyText"/>
    <w:qFormat/>
    <w:rsid w:val="008603DE"/>
    <w:pPr>
      <w:keepNext/>
      <w:keepLines/>
      <w:widowControl w:val="0"/>
      <w:spacing w:after="220" w:line="240" w:lineRule="auto"/>
      <w:jc w:val="center"/>
      <w:outlineLvl w:val="0"/>
    </w:pPr>
    <w:rPr>
      <w:rFonts w:ascii="Arial" w:eastAsia="Times New Roman" w:hAnsi="Arial" w:cs="Arial"/>
    </w:rPr>
  </w:style>
  <w:style w:type="paragraph" w:customStyle="1" w:styleId="BodyText-table">
    <w:name w:val="Body Text - table"/>
    <w:qFormat/>
    <w:rsid w:val="008603DE"/>
    <w:pPr>
      <w:spacing w:after="0" w:line="240" w:lineRule="auto"/>
    </w:pPr>
    <w:rPr>
      <w:rFonts w:ascii="Arial" w:eastAsiaTheme="minorHAnsi" w:hAnsi="Arial"/>
    </w:rPr>
  </w:style>
  <w:style w:type="paragraph" w:styleId="BodyText2">
    <w:name w:val="Body Text 2"/>
    <w:link w:val="BodyText2Char"/>
    <w:rsid w:val="008603DE"/>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8603DE"/>
    <w:rPr>
      <w:rFonts w:ascii="Arial" w:eastAsiaTheme="majorEastAsia" w:hAnsi="Arial" w:cstheme="majorBidi"/>
    </w:rPr>
  </w:style>
  <w:style w:type="paragraph" w:styleId="BodyText3">
    <w:name w:val="Body Text 3"/>
    <w:basedOn w:val="BodyText"/>
    <w:link w:val="BodyText3Char"/>
    <w:rsid w:val="008603DE"/>
    <w:pPr>
      <w:ind w:left="720"/>
    </w:pPr>
    <w:rPr>
      <w:rFonts w:eastAsiaTheme="majorEastAsia" w:cstheme="majorBidi"/>
    </w:rPr>
  </w:style>
  <w:style w:type="character" w:customStyle="1" w:styleId="BodyText3Char">
    <w:name w:val="Body Text 3 Char"/>
    <w:basedOn w:val="DefaultParagraphFont"/>
    <w:link w:val="BodyText3"/>
    <w:rsid w:val="008603DE"/>
    <w:rPr>
      <w:rFonts w:ascii="Arial" w:eastAsiaTheme="majorEastAsia" w:hAnsi="Arial" w:cstheme="majorBidi"/>
    </w:rPr>
  </w:style>
  <w:style w:type="character" w:customStyle="1" w:styleId="Commitment">
    <w:name w:val="Commitment"/>
    <w:basedOn w:val="BodyTextChar"/>
    <w:uiPriority w:val="1"/>
    <w:qFormat/>
    <w:rsid w:val="008603DE"/>
    <w:rPr>
      <w:rFonts w:ascii="Arial" w:eastAsiaTheme="minorHAnsi" w:hAnsi="Arial" w:cs="Arial"/>
      <w:i/>
      <w:iCs/>
    </w:rPr>
  </w:style>
  <w:style w:type="paragraph" w:customStyle="1" w:styleId="CornerstoneBases">
    <w:name w:val="Cornerstone / Bases"/>
    <w:basedOn w:val="BodyText"/>
    <w:qFormat/>
    <w:rsid w:val="008603DE"/>
    <w:pPr>
      <w:ind w:left="2160" w:hanging="2160"/>
    </w:pPr>
  </w:style>
  <w:style w:type="paragraph" w:customStyle="1" w:styleId="EffectiveDate">
    <w:name w:val="Effective Date"/>
    <w:next w:val="BodyText"/>
    <w:qFormat/>
    <w:rsid w:val="008603DE"/>
    <w:pPr>
      <w:spacing w:before="220" w:after="440" w:line="240" w:lineRule="auto"/>
      <w:jc w:val="center"/>
    </w:pPr>
    <w:rPr>
      <w:rFonts w:ascii="Arial" w:eastAsia="Times New Roman" w:hAnsi="Arial" w:cs="Arial"/>
    </w:rPr>
  </w:style>
  <w:style w:type="paragraph" w:customStyle="1" w:styleId="END">
    <w:name w:val="END"/>
    <w:next w:val="BodyText"/>
    <w:qFormat/>
    <w:rsid w:val="008603DE"/>
    <w:pPr>
      <w:autoSpaceDE w:val="0"/>
      <w:autoSpaceDN w:val="0"/>
      <w:adjustRightInd w:val="0"/>
      <w:spacing w:before="440" w:after="440" w:line="240" w:lineRule="auto"/>
      <w:jc w:val="center"/>
    </w:pPr>
    <w:rPr>
      <w:rFonts w:ascii="Arial" w:eastAsia="Times New Roman" w:hAnsi="Arial" w:cs="Arial"/>
    </w:rPr>
  </w:style>
  <w:style w:type="character" w:customStyle="1" w:styleId="Heading3Char">
    <w:name w:val="Heading 3 Char"/>
    <w:basedOn w:val="DefaultParagraphFont"/>
    <w:link w:val="Heading3"/>
    <w:rsid w:val="008603DE"/>
    <w:rPr>
      <w:rFonts w:ascii="Arial" w:eastAsiaTheme="majorEastAsia" w:hAnsi="Arial" w:cstheme="majorBidi"/>
    </w:rPr>
  </w:style>
  <w:style w:type="character" w:customStyle="1" w:styleId="Heading4Char">
    <w:name w:val="Heading 4 Char"/>
    <w:basedOn w:val="DefaultParagraphFont"/>
    <w:link w:val="Heading4"/>
    <w:uiPriority w:val="9"/>
    <w:semiHidden/>
    <w:rsid w:val="008603DE"/>
    <w:rPr>
      <w:rFonts w:asciiTheme="majorHAnsi" w:eastAsiaTheme="majorEastAsia" w:hAnsiTheme="majorHAnsi" w:cstheme="majorBidi"/>
      <w:iCs/>
    </w:rPr>
  </w:style>
  <w:style w:type="table" w:customStyle="1" w:styleId="IM">
    <w:name w:val="IM"/>
    <w:basedOn w:val="TableNormal"/>
    <w:uiPriority w:val="99"/>
    <w:rsid w:val="008603DE"/>
    <w:pPr>
      <w:spacing w:after="0" w:line="240" w:lineRule="auto"/>
    </w:pPr>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8603DE"/>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styleId="Title">
    <w:name w:val="Title"/>
    <w:next w:val="BodyText"/>
    <w:link w:val="TitleChar"/>
    <w:qFormat/>
    <w:rsid w:val="008603DE"/>
    <w:pPr>
      <w:spacing w:before="220" w:after="220" w:line="240" w:lineRule="auto"/>
      <w:jc w:val="center"/>
    </w:pPr>
    <w:rPr>
      <w:rFonts w:ascii="Arial" w:eastAsia="Times New Roman" w:hAnsi="Arial" w:cs="Arial"/>
    </w:rPr>
  </w:style>
  <w:style w:type="character" w:customStyle="1" w:styleId="TitleChar">
    <w:name w:val="Title Char"/>
    <w:basedOn w:val="DefaultParagraphFont"/>
    <w:link w:val="Title"/>
    <w:rsid w:val="008603DE"/>
    <w:rPr>
      <w:rFonts w:ascii="Arial" w:eastAsia="Times New Roman" w:hAnsi="Arial" w:cs="Arial"/>
    </w:rPr>
  </w:style>
  <w:style w:type="paragraph" w:customStyle="1" w:styleId="NRCINSPECTIONMANUAL">
    <w:name w:val="NRC INSPECTION MANUAL"/>
    <w:next w:val="BodyText"/>
    <w:link w:val="NRCINSPECTIONMANUALChar"/>
    <w:qFormat/>
    <w:rsid w:val="008603DE"/>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8603DE"/>
    <w:rPr>
      <w:rFonts w:ascii="Arial" w:eastAsiaTheme="minorHAnsi" w:hAnsi="Arial" w:cs="Arial"/>
      <w:sz w:val="20"/>
    </w:rPr>
  </w:style>
  <w:style w:type="paragraph" w:customStyle="1" w:styleId="Requirement">
    <w:name w:val="Requirement"/>
    <w:basedOn w:val="BodyText3"/>
    <w:qFormat/>
    <w:rsid w:val="008603DE"/>
    <w:pPr>
      <w:keepNext/>
    </w:pPr>
    <w:rPr>
      <w:b/>
      <w:bCs/>
    </w:rPr>
  </w:style>
  <w:style w:type="paragraph" w:customStyle="1" w:styleId="SpecificGuidance">
    <w:name w:val="Specific Guidance"/>
    <w:basedOn w:val="BodyText3"/>
    <w:qFormat/>
    <w:rsid w:val="008603DE"/>
    <w:pPr>
      <w:keepNext/>
    </w:pPr>
    <w:rPr>
      <w:u w:val="single"/>
    </w:rPr>
  </w:style>
  <w:style w:type="paragraph" w:styleId="ListBullet2">
    <w:name w:val="List Bullet 2"/>
    <w:basedOn w:val="Normal"/>
    <w:uiPriority w:val="99"/>
    <w:unhideWhenUsed/>
    <w:rsid w:val="00BB155E"/>
    <w:pPr>
      <w:numPr>
        <w:numId w:val="1"/>
      </w:numPr>
      <w:contextualSpacing/>
    </w:pPr>
  </w:style>
  <w:style w:type="paragraph" w:styleId="ListBullet3">
    <w:name w:val="List Bullet 3"/>
    <w:basedOn w:val="BodyText"/>
    <w:uiPriority w:val="99"/>
    <w:unhideWhenUsed/>
    <w:rsid w:val="00B37B27"/>
    <w:pPr>
      <w:numPr>
        <w:numId w:val="2"/>
      </w:numPr>
    </w:pPr>
  </w:style>
  <w:style w:type="paragraph" w:styleId="ListBullet4">
    <w:name w:val="List Bullet 4"/>
    <w:basedOn w:val="BodyText"/>
    <w:uiPriority w:val="99"/>
    <w:unhideWhenUsed/>
    <w:rsid w:val="009A7865"/>
    <w:pPr>
      <w:numPr>
        <w:numId w:val="3"/>
      </w:numPr>
      <w:contextualSpacing/>
    </w:pPr>
  </w:style>
  <w:style w:type="paragraph" w:styleId="CommentText">
    <w:name w:val="annotation text"/>
    <w:basedOn w:val="Normal"/>
    <w:link w:val="CommentTextChar"/>
    <w:uiPriority w:val="99"/>
    <w:unhideWhenUsed/>
    <w:rsid w:val="00B36F8D"/>
    <w:pPr>
      <w:spacing w:line="240" w:lineRule="auto"/>
    </w:pPr>
    <w:rPr>
      <w:sz w:val="20"/>
      <w:szCs w:val="20"/>
    </w:rPr>
  </w:style>
  <w:style w:type="character" w:customStyle="1" w:styleId="CommentTextChar">
    <w:name w:val="Comment Text Char"/>
    <w:basedOn w:val="DefaultParagraphFont"/>
    <w:link w:val="CommentText"/>
    <w:uiPriority w:val="99"/>
    <w:rsid w:val="00B36F8D"/>
    <w:rPr>
      <w:rFonts w:ascii="Arial" w:eastAsia="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gov/reading-rm/doc-collections/gen-comm/info-notices/1994/" TargetMode="External"/><Relationship Id="rId13" Type="http://schemas.openxmlformats.org/officeDocument/2006/relationships/hyperlink" Target="https://www.nrc.gov/reading-rm/doc-collections/gen-comm/bulletins/1989/"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rc.gov/reading-rm/doc-collections/gen-comm/info-notices/1991/in91043.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reading-rm/doc-collections/gen-comm/info-notices/1994/in94043.htm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nrc.gov/docs/ML0037/ML003740113.pdf" TargetMode="External"/><Relationship Id="rId23" Type="http://schemas.openxmlformats.org/officeDocument/2006/relationships/customXml" Target="../customXml/item3.xml"/><Relationship Id="rId10" Type="http://schemas.openxmlformats.org/officeDocument/2006/relationships/hyperlink" Target="https://www.nrc.gov/reading-rm/doc-collections/gen-comm/info-notices/1994/"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nrc.gov/reading-rm/doc-collections/gen-comm/bulletins/1989/" TargetMode="External"/><Relationship Id="rId14" Type="http://schemas.openxmlformats.org/officeDocument/2006/relationships/hyperlink" Target="https://www.nrc.gov/docs/ML0607/ML060750525.pdf"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8F563F-6274-4B25-B3B0-D84C2502469F}">
  <ds:schemaRefs>
    <ds:schemaRef ds:uri="http://schemas.openxmlformats.org/officeDocument/2006/bibliography"/>
  </ds:schemaRefs>
</ds:datastoreItem>
</file>

<file path=customXml/itemProps2.xml><?xml version="1.0" encoding="utf-8"?>
<ds:datastoreItem xmlns:ds="http://schemas.openxmlformats.org/officeDocument/2006/customXml" ds:itemID="{6599718C-54E6-4AF6-BD26-1254C8B158E0}"/>
</file>

<file path=customXml/itemProps3.xml><?xml version="1.0" encoding="utf-8"?>
<ds:datastoreItem xmlns:ds="http://schemas.openxmlformats.org/officeDocument/2006/customXml" ds:itemID="{987DAA9D-AE80-48F8-8401-813EC23F01C4}"/>
</file>

<file path=customXml/itemProps4.xml><?xml version="1.0" encoding="utf-8"?>
<ds:datastoreItem xmlns:ds="http://schemas.openxmlformats.org/officeDocument/2006/customXml" ds:itemID="{9DFD4B2F-2684-487D-BBA2-88C71D09E8C3}"/>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4545</Words>
  <Characters>25909</Characters>
  <Application>Microsoft Office Word</Application>
  <DocSecurity>2</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2</cp:revision>
  <dcterms:created xsi:type="dcterms:W3CDTF">2023-07-13T12:43:00Z</dcterms:created>
  <dcterms:modified xsi:type="dcterms:W3CDTF">2023-07-14T15:41:00Z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