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90998" w14:textId="622CA879" w:rsidR="002E150F" w:rsidRPr="002E150F" w:rsidRDefault="002E150F" w:rsidP="008B27CF">
      <w:pPr>
        <w:pStyle w:val="NRCINSPECTIONMANUAL"/>
      </w:pPr>
      <w:r>
        <w:rPr>
          <w:b/>
          <w:bCs/>
          <w:sz w:val="38"/>
          <w:szCs w:val="38"/>
        </w:rPr>
        <w:tab/>
      </w:r>
      <w:r w:rsidRPr="002E150F">
        <w:rPr>
          <w:b/>
          <w:bCs/>
          <w:sz w:val="38"/>
          <w:szCs w:val="38"/>
        </w:rPr>
        <w:t>NRC INSPECTION MANUAL</w:t>
      </w:r>
      <w:r w:rsidRPr="002E150F">
        <w:tab/>
        <w:t>I</w:t>
      </w:r>
      <w:r>
        <w:t>R</w:t>
      </w:r>
      <w:ins w:id="0" w:author="Nicole Fields (She/Her)" w:date="2022-11-14T09:39:00Z">
        <w:r w:rsidR="001F0BA7">
          <w:t>A</w:t>
        </w:r>
      </w:ins>
      <w:r w:rsidRPr="002E150F">
        <w:t>B</w:t>
      </w:r>
    </w:p>
    <w:p w14:paraId="4211CF48" w14:textId="03ADC441" w:rsidR="002E150F" w:rsidRPr="002E150F" w:rsidRDefault="002E150F" w:rsidP="00E315CF">
      <w:pPr>
        <w:pStyle w:val="IMCIP"/>
      </w:pPr>
      <w:r w:rsidRPr="002E150F">
        <w:t>INSPECTION MANUAL CHAPTER 0307</w:t>
      </w:r>
      <w:r>
        <w:t xml:space="preserve"> APPENDIX C</w:t>
      </w:r>
    </w:p>
    <w:p w14:paraId="66B4B1E4" w14:textId="3753A836" w:rsidR="0047352C" w:rsidRPr="00533405" w:rsidRDefault="000C70C0" w:rsidP="00E315CF">
      <w:pPr>
        <w:pStyle w:val="Title"/>
      </w:pPr>
      <w:r w:rsidRPr="00533405">
        <w:t>REA</w:t>
      </w:r>
      <w:r w:rsidR="00A27FD4" w:rsidRPr="00533405">
        <w:t xml:space="preserve">CTOR OVERSIGHT PROCESS </w:t>
      </w:r>
      <w:r w:rsidR="001F33B7">
        <w:t xml:space="preserve">(ROP) </w:t>
      </w:r>
      <w:r w:rsidRPr="00533405">
        <w:t xml:space="preserve">SELF-ASSESSMENT </w:t>
      </w:r>
      <w:r w:rsidR="00F42E98">
        <w:br/>
      </w:r>
      <w:r w:rsidR="001F33B7">
        <w:t>ROP</w:t>
      </w:r>
      <w:r w:rsidR="001F33B7" w:rsidDel="00C1270F">
        <w:t xml:space="preserve"> </w:t>
      </w:r>
      <w:r w:rsidR="001F33B7">
        <w:t>IMPLEMENTATION AUDIT</w:t>
      </w:r>
    </w:p>
    <w:p w14:paraId="6D8B9190" w14:textId="76C3F55A" w:rsidR="000105A7" w:rsidRPr="00533405" w:rsidRDefault="000105A7" w:rsidP="00E315CF">
      <w:pPr>
        <w:pStyle w:val="EffectiveDate"/>
      </w:pPr>
      <w:r>
        <w:t>Effective Date:</w:t>
      </w:r>
      <w:r w:rsidR="00624BD1">
        <w:t xml:space="preserve"> </w:t>
      </w:r>
      <w:ins w:id="1" w:author="Madeleine Arel (She/Her)" w:date="2023-03-24T11:54:00Z">
        <w:r w:rsidR="00D3602A">
          <w:t>03/24/2023</w:t>
        </w:r>
      </w:ins>
    </w:p>
    <w:p w14:paraId="36AA2995" w14:textId="60253FD8" w:rsidR="000C70C0" w:rsidRPr="00533405" w:rsidRDefault="000C70C0" w:rsidP="0093499E">
      <w:pPr>
        <w:pStyle w:val="Heading1"/>
      </w:pPr>
      <w:r w:rsidRPr="00533405">
        <w:t>0307C-01</w:t>
      </w:r>
      <w:r w:rsidRPr="00533405">
        <w:tab/>
      </w:r>
      <w:r w:rsidRPr="0093499E">
        <w:t>PURPOSE</w:t>
      </w:r>
    </w:p>
    <w:p w14:paraId="3284C10A" w14:textId="2C4AF965" w:rsidR="00A27FD4" w:rsidRPr="00533405" w:rsidRDefault="000C70C0" w:rsidP="00E315CF">
      <w:pPr>
        <w:pStyle w:val="BodyText"/>
      </w:pPr>
      <w:r w:rsidRPr="00533405">
        <w:t xml:space="preserve">The </w:t>
      </w:r>
      <w:r w:rsidR="00A27FD4" w:rsidRPr="00533405">
        <w:t xml:space="preserve">Reactor Oversight Process (ROP) self-assessment program evaluates the overall effectiveness of the ROP in meeting its pre-established goals and intended outcomes. </w:t>
      </w:r>
      <w:r w:rsidR="001D756F">
        <w:t xml:space="preserve">The Office of Nuclear Reactor Regulation (NRR) is responsible </w:t>
      </w:r>
      <w:r w:rsidR="005B3B12">
        <w:t xml:space="preserve">for providing </w:t>
      </w:r>
      <w:r w:rsidR="005B3B12" w:rsidRPr="005B3B12">
        <w:t xml:space="preserve">guidance and implementation direction to </w:t>
      </w:r>
      <w:r w:rsidR="005B3B12">
        <w:t xml:space="preserve">the regions on </w:t>
      </w:r>
      <w:r w:rsidR="005B3B12" w:rsidRPr="005B3B12">
        <w:t>reactor inspection</w:t>
      </w:r>
      <w:r w:rsidR="005B3B12">
        <w:t xml:space="preserve"> and oversight, </w:t>
      </w:r>
      <w:proofErr w:type="gramStart"/>
      <w:r w:rsidR="005B3B12">
        <w:t>and also</w:t>
      </w:r>
      <w:proofErr w:type="gramEnd"/>
      <w:r w:rsidR="005B3B12" w:rsidRPr="005B3B12">
        <w:t xml:space="preserve"> appraises </w:t>
      </w:r>
      <w:r w:rsidR="005B3B12">
        <w:t>r</w:t>
      </w:r>
      <w:r w:rsidR="005B3B12" w:rsidRPr="005B3B12">
        <w:t>egional program performance in terms of effectiveness and uniformity</w:t>
      </w:r>
      <w:r w:rsidR="005B3B12">
        <w:t xml:space="preserve"> pursuant to 10</w:t>
      </w:r>
      <w:r w:rsidR="00FD49DF">
        <w:t> </w:t>
      </w:r>
      <w:r w:rsidR="005B3B12">
        <w:t>CFR</w:t>
      </w:r>
      <w:r w:rsidR="00FD49DF">
        <w:t> </w:t>
      </w:r>
      <w:r w:rsidR="005B3B12">
        <w:t>1.43.</w:t>
      </w:r>
      <w:r w:rsidR="005B3B12" w:rsidDel="00FD49DF">
        <w:t xml:space="preserve"> </w:t>
      </w:r>
      <w:r w:rsidR="00A27FD4" w:rsidRPr="00533405">
        <w:t xml:space="preserve">This procedure </w:t>
      </w:r>
      <w:r w:rsidR="001F33B7">
        <w:t>establishes</w:t>
      </w:r>
      <w:r w:rsidR="00A27FD4" w:rsidRPr="00533405">
        <w:t xml:space="preserve"> the process for </w:t>
      </w:r>
      <w:r w:rsidR="001F33B7">
        <w:t xml:space="preserve">an independent, NRR-led </w:t>
      </w:r>
      <w:r w:rsidR="005B3B12">
        <w:t xml:space="preserve">ROP implementation audit </w:t>
      </w:r>
      <w:r w:rsidR="0032783D">
        <w:t>to satisfy, in part, this regulatory requirement.</w:t>
      </w:r>
      <w:r w:rsidR="001F33B7">
        <w:t xml:space="preserve"> Th</w:t>
      </w:r>
      <w:r w:rsidR="00301323">
        <w:t>e</w:t>
      </w:r>
      <w:r w:rsidR="001F33B7">
        <w:t xml:space="preserve"> ROP </w:t>
      </w:r>
      <w:r w:rsidR="00301323">
        <w:t>i</w:t>
      </w:r>
      <w:r w:rsidR="001F33B7">
        <w:t xml:space="preserve">mplementation </w:t>
      </w:r>
      <w:r w:rsidR="00301323">
        <w:t>a</w:t>
      </w:r>
      <w:r w:rsidR="001F33B7">
        <w:t>udit is part of Element</w:t>
      </w:r>
      <w:r w:rsidR="00A91067">
        <w:t> </w:t>
      </w:r>
      <w:r w:rsidR="001F33B7">
        <w:t xml:space="preserve">1 of the </w:t>
      </w:r>
      <w:r w:rsidR="00EE6B1E" w:rsidRPr="00533405">
        <w:t xml:space="preserve">ROP </w:t>
      </w:r>
      <w:r w:rsidR="00294411" w:rsidRPr="00533405">
        <w:t xml:space="preserve">self-assessment </w:t>
      </w:r>
      <w:r w:rsidR="001F33B7">
        <w:t xml:space="preserve">program as </w:t>
      </w:r>
      <w:r w:rsidR="00294411" w:rsidRPr="00533405">
        <w:t>described in Inspection Manual Chapter (IMC)</w:t>
      </w:r>
      <w:r w:rsidR="00A91067">
        <w:t> </w:t>
      </w:r>
      <w:r w:rsidR="00294411" w:rsidRPr="00533405">
        <w:t xml:space="preserve">0307, </w:t>
      </w:r>
      <w:r w:rsidR="00301323">
        <w:t>“</w:t>
      </w:r>
      <w:r w:rsidR="00294411" w:rsidRPr="00533405">
        <w:t>ROP Self</w:t>
      </w:r>
      <w:r w:rsidR="00F80663">
        <w:noBreakHyphen/>
      </w:r>
      <w:r w:rsidR="00294411" w:rsidRPr="00533405">
        <w:t>Assessment Program</w:t>
      </w:r>
      <w:r w:rsidR="00A27FD4" w:rsidRPr="00533405">
        <w:t>.</w:t>
      </w:r>
      <w:r w:rsidR="00301323">
        <w:t>”</w:t>
      </w:r>
    </w:p>
    <w:p w14:paraId="389A92EC" w14:textId="100F3B75" w:rsidR="000C70C0" w:rsidRPr="00533405" w:rsidRDefault="000C70C0" w:rsidP="00E315CF">
      <w:pPr>
        <w:pStyle w:val="Heading1"/>
      </w:pPr>
      <w:r w:rsidRPr="00533405">
        <w:t>0307C-02</w:t>
      </w:r>
      <w:r w:rsidRPr="00533405">
        <w:tab/>
        <w:t>OBJECTIVES</w:t>
      </w:r>
    </w:p>
    <w:p w14:paraId="5ECAB373" w14:textId="7FAFB91F" w:rsidR="00C07822" w:rsidRPr="00533405" w:rsidRDefault="000C70C0" w:rsidP="00E315CF">
      <w:pPr>
        <w:pStyle w:val="BodyText2"/>
      </w:pPr>
      <w:r w:rsidRPr="00A72A4A">
        <w:t>02.01</w:t>
      </w:r>
      <w:r w:rsidRPr="00533405">
        <w:tab/>
      </w:r>
      <w:r w:rsidR="0056606F">
        <w:t xml:space="preserve">Appraise </w:t>
      </w:r>
      <w:r w:rsidR="00B61679">
        <w:t xml:space="preserve">regional </w:t>
      </w:r>
      <w:r w:rsidR="000020C8">
        <w:t xml:space="preserve">program </w:t>
      </w:r>
      <w:r w:rsidR="0056606F">
        <w:t xml:space="preserve">performance in terms of effectiveness </w:t>
      </w:r>
      <w:r w:rsidR="001C4543">
        <w:t xml:space="preserve">and uniformity </w:t>
      </w:r>
      <w:r w:rsidR="0056606F">
        <w:t>of ROP implementation</w:t>
      </w:r>
      <w:r w:rsidR="00DE1F11">
        <w:t xml:space="preserve"> pursuant to 10</w:t>
      </w:r>
      <w:r w:rsidR="00B10D6E">
        <w:t> </w:t>
      </w:r>
      <w:r w:rsidR="00DE1F11">
        <w:t>CFR</w:t>
      </w:r>
      <w:r w:rsidR="00B10D6E">
        <w:t> </w:t>
      </w:r>
      <w:r w:rsidR="00BC2CA3">
        <w:t>1.43(e)</w:t>
      </w:r>
      <w:r w:rsidR="00FB1D1E">
        <w:t>.</w:t>
      </w:r>
    </w:p>
    <w:p w14:paraId="63D215CC" w14:textId="434D548D" w:rsidR="00C07822" w:rsidRPr="00533405" w:rsidRDefault="000C70C0" w:rsidP="00E315CF">
      <w:pPr>
        <w:pStyle w:val="BodyText2"/>
      </w:pPr>
      <w:r w:rsidRPr="00533405">
        <w:t>02.02</w:t>
      </w:r>
      <w:r w:rsidRPr="00533405">
        <w:tab/>
      </w:r>
      <w:r w:rsidR="003D35D6">
        <w:t xml:space="preserve">Ensure </w:t>
      </w:r>
      <w:ins w:id="2" w:author="Christopher Cauffman" w:date="2022-12-27T11:33:00Z">
        <w:r w:rsidR="00F27DB7">
          <w:t xml:space="preserve">transparent, objective, </w:t>
        </w:r>
      </w:ins>
      <w:r w:rsidR="003D35D6">
        <w:t xml:space="preserve">predictable, </w:t>
      </w:r>
      <w:ins w:id="3" w:author="Christopher Cauffman" w:date="2022-12-27T11:34:00Z">
        <w:r w:rsidR="00744D74">
          <w:t>scrutable</w:t>
        </w:r>
        <w:r w:rsidR="00D67E1B">
          <w:t xml:space="preserve">, </w:t>
        </w:r>
      </w:ins>
      <w:r w:rsidR="003D35D6">
        <w:t xml:space="preserve">reliable, and </w:t>
      </w:r>
      <w:r w:rsidR="0056606F">
        <w:t xml:space="preserve">uniform </w:t>
      </w:r>
      <w:r w:rsidR="003D35D6">
        <w:t xml:space="preserve">ROP implementation </w:t>
      </w:r>
      <w:r w:rsidR="00866735">
        <w:t xml:space="preserve">across all NRC regions and </w:t>
      </w:r>
      <w:r w:rsidR="001C49CB">
        <w:t xml:space="preserve">in accordance with </w:t>
      </w:r>
      <w:r w:rsidR="00866735">
        <w:t xml:space="preserve">NRR </w:t>
      </w:r>
      <w:r w:rsidR="001C49CB">
        <w:t>program offic</w:t>
      </w:r>
      <w:r w:rsidR="001C49CB" w:rsidRPr="00B43213">
        <w:rPr>
          <w:rFonts w:cs="Arial"/>
        </w:rPr>
        <w:t xml:space="preserve">e </w:t>
      </w:r>
      <w:ins w:id="4" w:author="Christopher Cauffman" w:date="2022-12-27T11:22:00Z">
        <w:r w:rsidR="00B43213" w:rsidRPr="00B805E8">
          <w:rPr>
            <w:rFonts w:cs="Arial"/>
            <w:color w:val="333333"/>
            <w:shd w:val="clear" w:color="auto" w:fill="FFFFFF"/>
          </w:rPr>
          <w:t>policies, programs, and procedures</w:t>
        </w:r>
      </w:ins>
      <w:r w:rsidR="003D35D6" w:rsidRPr="00B43213">
        <w:rPr>
          <w:rFonts w:cs="Arial"/>
        </w:rPr>
        <w:t>.</w:t>
      </w:r>
    </w:p>
    <w:p w14:paraId="6C73021B" w14:textId="2749B28A" w:rsidR="00C07822" w:rsidRPr="00533405" w:rsidRDefault="000C70C0" w:rsidP="00E315CF">
      <w:pPr>
        <w:pStyle w:val="BodyText2"/>
      </w:pPr>
      <w:r w:rsidRPr="00E7744B">
        <w:t>02.03</w:t>
      </w:r>
      <w:r w:rsidRPr="00E7744B">
        <w:tab/>
      </w:r>
      <w:r w:rsidR="009F46B4" w:rsidRPr="00E7744B">
        <w:t xml:space="preserve">Determine </w:t>
      </w:r>
      <w:ins w:id="5" w:author="Christopher Cauffman" w:date="2022-12-27T11:35:00Z">
        <w:r w:rsidR="00A93803">
          <w:t xml:space="preserve">whether </w:t>
        </w:r>
      </w:ins>
      <w:ins w:id="6" w:author="Nicole Fields (She/Her)" w:date="2023-01-04T14:05:00Z">
        <w:r w:rsidR="003A6778">
          <w:t xml:space="preserve">revisions to </w:t>
        </w:r>
      </w:ins>
      <w:ins w:id="7" w:author="Christopher Cauffman" w:date="2022-12-27T11:36:00Z">
        <w:r w:rsidR="0097209C">
          <w:t>ROP</w:t>
        </w:r>
      </w:ins>
      <w:r w:rsidR="00437DF3">
        <w:t xml:space="preserve"> </w:t>
      </w:r>
      <w:ins w:id="8" w:author="Christopher Cauffman" w:date="2022-12-27T11:36:00Z">
        <w:r w:rsidR="0097209C" w:rsidRPr="00907614">
          <w:rPr>
            <w:rFonts w:cs="Arial"/>
            <w:color w:val="333333"/>
            <w:shd w:val="clear" w:color="auto" w:fill="FFFFFF"/>
          </w:rPr>
          <w:t xml:space="preserve">policies, programs, </w:t>
        </w:r>
      </w:ins>
      <w:ins w:id="9" w:author="Nicole Fields (She/Her)" w:date="2023-01-04T14:05:00Z">
        <w:r w:rsidR="003A6778">
          <w:rPr>
            <w:rFonts w:cs="Arial"/>
            <w:color w:val="333333"/>
            <w:shd w:val="clear" w:color="auto" w:fill="FFFFFF"/>
          </w:rPr>
          <w:t>or</w:t>
        </w:r>
      </w:ins>
      <w:ins w:id="10" w:author="Christopher Cauffman" w:date="2022-12-27T11:36:00Z">
        <w:r w:rsidR="0097209C" w:rsidRPr="00907614">
          <w:rPr>
            <w:rFonts w:cs="Arial"/>
            <w:color w:val="333333"/>
            <w:shd w:val="clear" w:color="auto" w:fill="FFFFFF"/>
          </w:rPr>
          <w:t xml:space="preserve"> procedures</w:t>
        </w:r>
      </w:ins>
      <w:ins w:id="11" w:author="Christopher Cauffman" w:date="2022-12-27T11:38:00Z">
        <w:r w:rsidR="00762987">
          <w:rPr>
            <w:rFonts w:cs="Arial"/>
            <w:color w:val="333333"/>
            <w:shd w:val="clear" w:color="auto" w:fill="FFFFFF"/>
          </w:rPr>
          <w:t xml:space="preserve"> </w:t>
        </w:r>
      </w:ins>
      <w:ins w:id="12" w:author="Christopher Cauffman" w:date="2022-12-27T11:37:00Z">
        <w:r w:rsidR="004C212B">
          <w:rPr>
            <w:rFonts w:cs="Arial"/>
            <w:color w:val="333333"/>
            <w:shd w:val="clear" w:color="auto" w:fill="FFFFFF"/>
          </w:rPr>
          <w:t xml:space="preserve">are warranted </w:t>
        </w:r>
        <w:r w:rsidR="00225344">
          <w:rPr>
            <w:rFonts w:cs="Arial"/>
            <w:color w:val="333333"/>
            <w:shd w:val="clear" w:color="auto" w:fill="FFFFFF"/>
          </w:rPr>
          <w:t xml:space="preserve">to </w:t>
        </w:r>
      </w:ins>
      <w:ins w:id="13" w:author="Christopher Cauffman" w:date="2022-12-27T11:39:00Z">
        <w:r w:rsidR="00D25FE9">
          <w:rPr>
            <w:rFonts w:cs="Arial"/>
            <w:color w:val="333333"/>
            <w:shd w:val="clear" w:color="auto" w:fill="FFFFFF"/>
          </w:rPr>
          <w:t>promote</w:t>
        </w:r>
      </w:ins>
      <w:ins w:id="14" w:author="Christopher Cauffman" w:date="2022-12-27T11:37:00Z">
        <w:r w:rsidR="00225344">
          <w:rPr>
            <w:rFonts w:cs="Arial"/>
            <w:color w:val="333333"/>
            <w:shd w:val="clear" w:color="auto" w:fill="FFFFFF"/>
          </w:rPr>
          <w:t xml:space="preserve"> </w:t>
        </w:r>
      </w:ins>
      <w:ins w:id="15" w:author="Christopher Cauffman" w:date="2022-12-27T11:46:00Z">
        <w:r w:rsidR="008476F8">
          <w:t>effective</w:t>
        </w:r>
      </w:ins>
      <w:ins w:id="16" w:author="Christopher Cauffman" w:date="2022-12-27T11:49:00Z">
        <w:r w:rsidR="003D06F0">
          <w:t xml:space="preserve"> and</w:t>
        </w:r>
      </w:ins>
      <w:ins w:id="17" w:author="Christopher Cauffman" w:date="2022-12-27T11:38:00Z">
        <w:r w:rsidR="00946837">
          <w:t xml:space="preserve"> uniform </w:t>
        </w:r>
      </w:ins>
      <w:ins w:id="18" w:author="Nicole Fields (She/Her)" w:date="2023-01-04T14:05:00Z">
        <w:r w:rsidR="00BE44E0">
          <w:t xml:space="preserve">regional </w:t>
        </w:r>
      </w:ins>
      <w:ins w:id="19" w:author="Christopher Cauffman" w:date="2022-12-27T11:38:00Z">
        <w:r w:rsidR="00946837">
          <w:t>ROP implementation</w:t>
        </w:r>
      </w:ins>
      <w:r w:rsidR="009F46B4" w:rsidRPr="00E7744B">
        <w:t>.</w:t>
      </w:r>
    </w:p>
    <w:p w14:paraId="0092BEB8" w14:textId="33689FE4" w:rsidR="0047352C" w:rsidRPr="00533405" w:rsidRDefault="0000059C" w:rsidP="00E315CF">
      <w:pPr>
        <w:pStyle w:val="Heading1"/>
      </w:pPr>
      <w:r w:rsidRPr="00533405">
        <w:t>0307</w:t>
      </w:r>
      <w:r w:rsidR="00EE6B1E" w:rsidRPr="00533405">
        <w:t>C</w:t>
      </w:r>
      <w:r w:rsidR="0047352C" w:rsidRPr="00533405">
        <w:t>-0</w:t>
      </w:r>
      <w:r w:rsidRPr="00533405">
        <w:t>3</w:t>
      </w:r>
      <w:r w:rsidR="0047352C" w:rsidRPr="00533405">
        <w:tab/>
        <w:t>RESPONSIBILITIES AND AUTHORITIES</w:t>
      </w:r>
    </w:p>
    <w:p w14:paraId="10A92EDB" w14:textId="1CAA1C42" w:rsidR="00546814" w:rsidRPr="00533405" w:rsidRDefault="00546814" w:rsidP="00E315CF">
      <w:pPr>
        <w:pStyle w:val="StyleHeading2Underline"/>
      </w:pPr>
      <w:r w:rsidRPr="003E10BB">
        <w:rPr>
          <w:u w:val="none"/>
        </w:rPr>
        <w:t>03.01</w:t>
      </w:r>
      <w:r w:rsidRPr="003E10BB">
        <w:rPr>
          <w:b/>
          <w:u w:val="none"/>
        </w:rPr>
        <w:tab/>
      </w:r>
      <w:r w:rsidRPr="0098532B">
        <w:t xml:space="preserve">Director, Division of </w:t>
      </w:r>
      <w:r w:rsidR="00876281" w:rsidRPr="0098532B">
        <w:t>Reactor Oversight (</w:t>
      </w:r>
      <w:r w:rsidRPr="0098532B">
        <w:t>DR</w:t>
      </w:r>
      <w:r w:rsidR="00876281" w:rsidRPr="0098532B">
        <w:t>O</w:t>
      </w:r>
      <w:r w:rsidRPr="0098532B">
        <w:t>), Office of Nuclear Reactor Regulation (NRR)</w:t>
      </w:r>
    </w:p>
    <w:p w14:paraId="48D7A763" w14:textId="39E8CF21" w:rsidR="00546814" w:rsidRPr="000A5DB9" w:rsidRDefault="00CA6B1A" w:rsidP="00B03BCE">
      <w:pPr>
        <w:pStyle w:val="BodyText3"/>
        <w:widowControl w:val="0"/>
        <w:numPr>
          <w:ilvl w:val="0"/>
          <w:numId w:val="1"/>
        </w:numPr>
        <w:tabs>
          <w:tab w:val="left" w:pos="274"/>
          <w:tab w:val="left" w:pos="1440"/>
          <w:tab w:val="left" w:pos="2074"/>
          <w:tab w:val="left" w:pos="2707"/>
          <w:tab w:val="left" w:pos="3240"/>
          <w:tab w:val="left" w:pos="3874"/>
          <w:tab w:val="left" w:pos="4507"/>
          <w:tab w:val="left" w:pos="5040"/>
          <w:tab w:val="left" w:pos="5674"/>
          <w:tab w:val="left" w:pos="6307"/>
          <w:tab w:val="left" w:pos="7474"/>
          <w:tab w:val="left" w:pos="8107"/>
          <w:tab w:val="left" w:pos="8726"/>
        </w:tabs>
        <w:rPr>
          <w:rFonts w:cs="Arial"/>
        </w:rPr>
      </w:pPr>
      <w:r w:rsidRPr="00533405">
        <w:t>Oversees</w:t>
      </w:r>
      <w:r w:rsidR="00546814" w:rsidRPr="00533405">
        <w:t xml:space="preserve"> implementation of the </w:t>
      </w:r>
      <w:r w:rsidR="00876281">
        <w:t>annual ROP implementation audits</w:t>
      </w:r>
      <w:ins w:id="20" w:author="Nicole Fields (She/Her)" w:date="2023-01-04T14:13:00Z">
        <w:r w:rsidR="00F71DEA">
          <w:t>, such as</w:t>
        </w:r>
        <w:r w:rsidR="00F71DEA" w:rsidRPr="00F71DEA">
          <w:t xml:space="preserve"> </w:t>
        </w:r>
        <w:r w:rsidR="00F71DEA">
          <w:t>attending the ROP implementation audit entrance and/or exit meeting, and/or observ</w:t>
        </w:r>
        <w:r w:rsidR="009C7A7E">
          <w:t>ing</w:t>
        </w:r>
        <w:r w:rsidR="00F71DEA">
          <w:t xml:space="preserve"> portions of the onsite audit</w:t>
        </w:r>
      </w:ins>
      <w:r w:rsidR="00546814" w:rsidRPr="00533405">
        <w:t>.</w:t>
      </w:r>
    </w:p>
    <w:p w14:paraId="143D5496" w14:textId="69B0B914" w:rsidR="00546814" w:rsidRDefault="00546814" w:rsidP="00B03BCE">
      <w:pPr>
        <w:pStyle w:val="BodyText3"/>
        <w:numPr>
          <w:ilvl w:val="0"/>
          <w:numId w:val="1"/>
        </w:numPr>
      </w:pPr>
      <w:r w:rsidRPr="00666BEE">
        <w:t>Reviews</w:t>
      </w:r>
      <w:r w:rsidR="002560C5" w:rsidRPr="00666BEE">
        <w:t xml:space="preserve"> and concurs on the final report</w:t>
      </w:r>
      <w:r w:rsidR="00DA2B23" w:rsidRPr="00666BEE">
        <w:t xml:space="preserve"> containing</w:t>
      </w:r>
      <w:r w:rsidR="00CD7F94" w:rsidRPr="00666BEE">
        <w:t xml:space="preserve"> results of the annual </w:t>
      </w:r>
      <w:r w:rsidR="00876281" w:rsidRPr="00666BEE">
        <w:t>ROP</w:t>
      </w:r>
      <w:r w:rsidR="00876281">
        <w:t xml:space="preserve"> implementation</w:t>
      </w:r>
      <w:r w:rsidR="00CB7E0C">
        <w:t xml:space="preserve"> </w:t>
      </w:r>
      <w:r w:rsidR="00876281">
        <w:t>audit</w:t>
      </w:r>
      <w:r w:rsidR="00CD7F94" w:rsidRPr="00533405">
        <w:t>.</w:t>
      </w:r>
    </w:p>
    <w:p w14:paraId="6A4A0243" w14:textId="1685120E" w:rsidR="0099079F" w:rsidRDefault="0099079F" w:rsidP="00B03BCE">
      <w:pPr>
        <w:pStyle w:val="BodyText3"/>
        <w:numPr>
          <w:ilvl w:val="0"/>
          <w:numId w:val="1"/>
        </w:numPr>
      </w:pPr>
      <w:r>
        <w:t>Reviews</w:t>
      </w:r>
      <w:ins w:id="21" w:author="Nicole Fields (She/Her)" w:date="2022-11-16T10:28:00Z">
        <w:r w:rsidR="00190397">
          <w:t xml:space="preserve"> and concurs on</w:t>
        </w:r>
      </w:ins>
      <w:r>
        <w:t xml:space="preserve"> the charter for the annual </w:t>
      </w:r>
      <w:r w:rsidR="00876281">
        <w:t>ROP implementation audit</w:t>
      </w:r>
      <w:r>
        <w:t>.</w:t>
      </w:r>
    </w:p>
    <w:p w14:paraId="12CACC8D" w14:textId="7799C658" w:rsidR="00546814" w:rsidRPr="00533405" w:rsidRDefault="00546814" w:rsidP="003E10BB">
      <w:pPr>
        <w:pStyle w:val="StyleHeading2Underline"/>
        <w:rPr>
          <w:b/>
        </w:rPr>
      </w:pPr>
      <w:r w:rsidRPr="003E10BB">
        <w:rPr>
          <w:u w:val="none"/>
        </w:rPr>
        <w:lastRenderedPageBreak/>
        <w:t>03</w:t>
      </w:r>
      <w:r w:rsidR="00533405" w:rsidRPr="003E10BB">
        <w:rPr>
          <w:u w:val="none"/>
        </w:rPr>
        <w:t>.0</w:t>
      </w:r>
      <w:r w:rsidR="00A579E5" w:rsidRPr="003E10BB">
        <w:rPr>
          <w:u w:val="none"/>
        </w:rPr>
        <w:t>2</w:t>
      </w:r>
      <w:r w:rsidR="00C92ACD" w:rsidRPr="003E10BB">
        <w:rPr>
          <w:u w:val="none"/>
        </w:rPr>
        <w:tab/>
      </w:r>
      <w:r w:rsidRPr="00B22CA4">
        <w:t xml:space="preserve">Regional Directors, </w:t>
      </w:r>
      <w:r w:rsidR="007407BF" w:rsidRPr="0098532B">
        <w:t xml:space="preserve">Branch Chiefs, and Staff, </w:t>
      </w:r>
      <w:r w:rsidRPr="0098532B">
        <w:t>Division of Reactor Safety</w:t>
      </w:r>
      <w:r w:rsidR="00622562" w:rsidRPr="0098532B">
        <w:t>,</w:t>
      </w:r>
      <w:r w:rsidRPr="0098532B">
        <w:t xml:space="preserve"> </w:t>
      </w:r>
      <w:ins w:id="22" w:author="Nicole Fields (She/Her)" w:date="2022-11-14T09:45:00Z">
        <w:r w:rsidR="00A71C8C" w:rsidRPr="0098532B">
          <w:t xml:space="preserve">Division of </w:t>
        </w:r>
      </w:ins>
      <w:r w:rsidRPr="0098532B">
        <w:t>Reactor Projects</w:t>
      </w:r>
      <w:r w:rsidR="00622562" w:rsidRPr="0098532B">
        <w:t xml:space="preserve">, </w:t>
      </w:r>
      <w:ins w:id="23" w:author="Nicole Fields (She/Her)" w:date="2022-11-14T09:47:00Z">
        <w:r w:rsidR="00072108" w:rsidRPr="0098532B">
          <w:t xml:space="preserve">Division of Operating Reactor Safety, </w:t>
        </w:r>
      </w:ins>
      <w:r w:rsidR="00622562" w:rsidRPr="0098532B">
        <w:t xml:space="preserve">and </w:t>
      </w:r>
      <w:ins w:id="24" w:author="Nicole Fields (She/Her)" w:date="2022-11-14T09:47:00Z">
        <w:r w:rsidR="00072108" w:rsidRPr="0098532B">
          <w:t xml:space="preserve">Division of </w:t>
        </w:r>
        <w:r w:rsidR="0026130A" w:rsidRPr="0098532B">
          <w:t>Radiological Safety and Security</w:t>
        </w:r>
      </w:ins>
    </w:p>
    <w:p w14:paraId="27C87F2A" w14:textId="24D31A6A" w:rsidR="00C33A1F" w:rsidRDefault="00546814" w:rsidP="00B03BCE">
      <w:pPr>
        <w:pStyle w:val="BodyText3"/>
        <w:numPr>
          <w:ilvl w:val="0"/>
          <w:numId w:val="2"/>
        </w:numPr>
      </w:pPr>
      <w:r w:rsidRPr="006E0150">
        <w:t xml:space="preserve">Ensure </w:t>
      </w:r>
      <w:r w:rsidR="002D1975" w:rsidRPr="006E0150">
        <w:t xml:space="preserve">applicable </w:t>
      </w:r>
      <w:r w:rsidRPr="006E0150">
        <w:t xml:space="preserve">regional data is collected and submitted to facilitate </w:t>
      </w:r>
      <w:r w:rsidR="002D1975" w:rsidRPr="006E0150">
        <w:t xml:space="preserve">the </w:t>
      </w:r>
      <w:r w:rsidR="00876281" w:rsidRPr="006E0150">
        <w:t>ROP implementation audit</w:t>
      </w:r>
      <w:r w:rsidRPr="006E0150">
        <w:t>.</w:t>
      </w:r>
    </w:p>
    <w:p w14:paraId="5A589EF0" w14:textId="3580D771" w:rsidR="006811F9" w:rsidRPr="006E0150" w:rsidRDefault="000F1133" w:rsidP="00B03BCE">
      <w:pPr>
        <w:pStyle w:val="BodyText3"/>
        <w:numPr>
          <w:ilvl w:val="0"/>
          <w:numId w:val="2"/>
        </w:numPr>
      </w:pPr>
      <w:r w:rsidRPr="006E0150">
        <w:t xml:space="preserve">Help coordinate the </w:t>
      </w:r>
      <w:r w:rsidR="00876281" w:rsidRPr="006E0150">
        <w:t>ROP implementation audit</w:t>
      </w:r>
      <w:r w:rsidRPr="006E0150">
        <w:t xml:space="preserve"> team’s office visit and p</w:t>
      </w:r>
      <w:r w:rsidR="006811F9" w:rsidRPr="006E0150">
        <w:t xml:space="preserve">rovide office and meeting space </w:t>
      </w:r>
      <w:r w:rsidR="00876281" w:rsidRPr="006E0150">
        <w:t xml:space="preserve">for the </w:t>
      </w:r>
      <w:ins w:id="25" w:author="Nicole Fields (She/Her)" w:date="2022-11-14T10:49:00Z">
        <w:r w:rsidR="009D4B98">
          <w:t xml:space="preserve">audit </w:t>
        </w:r>
      </w:ins>
      <w:r w:rsidR="00876281" w:rsidRPr="006E0150">
        <w:t>team</w:t>
      </w:r>
      <w:r w:rsidR="006811F9" w:rsidRPr="006E0150">
        <w:t>.</w:t>
      </w:r>
    </w:p>
    <w:p w14:paraId="74470C80" w14:textId="0EA4B82A" w:rsidR="000F1133" w:rsidRPr="009D70FE" w:rsidRDefault="00876281" w:rsidP="00B03BCE">
      <w:pPr>
        <w:pStyle w:val="BodyText3"/>
        <w:numPr>
          <w:ilvl w:val="0"/>
          <w:numId w:val="2"/>
        </w:numPr>
      </w:pPr>
      <w:r w:rsidRPr="009D70FE">
        <w:t>Provide input for selection of the ROP implementation audit focus areas.</w:t>
      </w:r>
    </w:p>
    <w:p w14:paraId="051A1AB9" w14:textId="78673FFD" w:rsidR="001146B7" w:rsidRPr="009D70FE" w:rsidRDefault="001B10F2" w:rsidP="00B03BCE">
      <w:pPr>
        <w:pStyle w:val="BodyText3"/>
        <w:numPr>
          <w:ilvl w:val="0"/>
          <w:numId w:val="2"/>
        </w:numPr>
      </w:pPr>
      <w:ins w:id="26" w:author="Christopher Cauffman" w:date="2023-01-04T17:43:00Z">
        <w:r>
          <w:t xml:space="preserve">Review the ROP implementation audit results for regional applicability and document the conclusions and </w:t>
        </w:r>
      </w:ins>
      <w:ins w:id="27" w:author="Christopher Cauffman" w:date="2023-01-04T17:46:00Z">
        <w:r w:rsidR="00293B53">
          <w:t xml:space="preserve">any resulting </w:t>
        </w:r>
      </w:ins>
      <w:ins w:id="28" w:author="Nicole Fields (She/Her)" w:date="2023-01-04T17:02:00Z">
        <w:r w:rsidR="00763EDA">
          <w:t xml:space="preserve">regional </w:t>
        </w:r>
      </w:ins>
      <w:ins w:id="29" w:author="Christopher Cauffman" w:date="2023-01-04T17:43:00Z">
        <w:r>
          <w:t>actions in a response memo</w:t>
        </w:r>
      </w:ins>
      <w:ins w:id="30" w:author="Nicole Fields (She/Her)" w:date="2023-01-04T17:02:00Z">
        <w:r w:rsidR="00A42CF3">
          <w:t>randum</w:t>
        </w:r>
      </w:ins>
      <w:ins w:id="31" w:author="Christopher Cauffman" w:date="2023-01-04T17:43:00Z">
        <w:r>
          <w:t>.</w:t>
        </w:r>
      </w:ins>
    </w:p>
    <w:p w14:paraId="74B44EA6" w14:textId="186524F2" w:rsidR="000F1133" w:rsidRDefault="000F1133" w:rsidP="00B03BCE">
      <w:pPr>
        <w:pStyle w:val="BodyText3"/>
        <w:numPr>
          <w:ilvl w:val="0"/>
          <w:numId w:val="2"/>
        </w:numPr>
      </w:pPr>
      <w:r>
        <w:t xml:space="preserve">Provide staff for the </w:t>
      </w:r>
      <w:r w:rsidR="00876281">
        <w:t>ROP implementation audit</w:t>
      </w:r>
      <w:r>
        <w:t xml:space="preserve"> team</w:t>
      </w:r>
      <w:r w:rsidR="00876281">
        <w:t>, as requested by DRO</w:t>
      </w:r>
      <w:r>
        <w:t>.</w:t>
      </w:r>
    </w:p>
    <w:p w14:paraId="43151D77" w14:textId="5D4AC20B" w:rsidR="00CD31EE" w:rsidRDefault="00CD31EE" w:rsidP="00B03BCE">
      <w:pPr>
        <w:pStyle w:val="BodyText3"/>
        <w:numPr>
          <w:ilvl w:val="0"/>
          <w:numId w:val="2"/>
        </w:numPr>
      </w:pPr>
      <w:ins w:id="32" w:author="David Aird" w:date="2022-11-15T08:32:00Z">
        <w:r w:rsidRPr="00666BEE">
          <w:t>Reviews and concurs on the final report containing results of the annual ROP</w:t>
        </w:r>
        <w:r>
          <w:t xml:space="preserve"> implementation audit</w:t>
        </w:r>
      </w:ins>
      <w:ins w:id="33" w:author="Nicole Fields (She/Her)" w:date="2022-11-16T10:34:00Z">
        <w:r w:rsidR="00352191">
          <w:t xml:space="preserve"> </w:t>
        </w:r>
      </w:ins>
      <w:ins w:id="34" w:author="Nicole Fields (She/Her)" w:date="2022-11-16T13:01:00Z">
        <w:r w:rsidR="001D5C47">
          <w:t>for</w:t>
        </w:r>
      </w:ins>
      <w:ins w:id="35" w:author="Nicole Fields (She/Her)" w:date="2022-11-16T10:34:00Z">
        <w:r w:rsidR="00352191">
          <w:t xml:space="preserve"> their region</w:t>
        </w:r>
      </w:ins>
      <w:ins w:id="36" w:author="David Aird" w:date="2022-11-15T08:32:00Z">
        <w:r w:rsidRPr="00533405">
          <w:t>.</w:t>
        </w:r>
      </w:ins>
    </w:p>
    <w:p w14:paraId="783B67CF" w14:textId="36AF922F" w:rsidR="00546814" w:rsidRPr="00533405" w:rsidRDefault="00546814" w:rsidP="003E10BB">
      <w:pPr>
        <w:pStyle w:val="StyleHeading2Underline"/>
      </w:pPr>
      <w:r w:rsidRPr="003E10BB">
        <w:rPr>
          <w:u w:val="none"/>
        </w:rPr>
        <w:t>0</w:t>
      </w:r>
      <w:r w:rsidR="00580871" w:rsidRPr="003E10BB">
        <w:rPr>
          <w:u w:val="none"/>
        </w:rPr>
        <w:t>3</w:t>
      </w:r>
      <w:r w:rsidRPr="003E10BB">
        <w:rPr>
          <w:u w:val="none"/>
        </w:rPr>
        <w:t>.0</w:t>
      </w:r>
      <w:ins w:id="37" w:author="Nicole Fields (She/Her)" w:date="2022-11-14T13:22:00Z">
        <w:r w:rsidR="006B3AED" w:rsidRPr="003E10BB">
          <w:rPr>
            <w:u w:val="none"/>
          </w:rPr>
          <w:t>3</w:t>
        </w:r>
      </w:ins>
      <w:r w:rsidRPr="003E10BB">
        <w:rPr>
          <w:u w:val="none"/>
        </w:rPr>
        <w:tab/>
      </w:r>
      <w:r w:rsidRPr="00B22CA4">
        <w:t>Chief, Reactor Inspection Branch (IRIB)</w:t>
      </w:r>
    </w:p>
    <w:p w14:paraId="2FBC9095" w14:textId="000081B7" w:rsidR="00546814" w:rsidRDefault="00B75338" w:rsidP="003E10BB">
      <w:pPr>
        <w:pStyle w:val="BodyText3"/>
      </w:pPr>
      <w:r>
        <w:t>Provide</w:t>
      </w:r>
      <w:r w:rsidR="006811F9">
        <w:t>s</w:t>
      </w:r>
      <w:r>
        <w:t xml:space="preserve"> staff for the </w:t>
      </w:r>
      <w:r w:rsidR="007234A4">
        <w:t>ROP implementation audit</w:t>
      </w:r>
      <w:r>
        <w:t xml:space="preserve"> team.</w:t>
      </w:r>
    </w:p>
    <w:p w14:paraId="7F2CBE3A" w14:textId="3E686E39" w:rsidR="007234A4" w:rsidRPr="007234A4" w:rsidRDefault="0097179E" w:rsidP="003E10BB">
      <w:pPr>
        <w:pStyle w:val="StyleHeading2Underline"/>
      </w:pPr>
      <w:ins w:id="38" w:author="Nicole Fields (She/Her)" w:date="2022-11-14T13:10:00Z">
        <w:r w:rsidRPr="003E10BB">
          <w:rPr>
            <w:u w:val="none"/>
          </w:rPr>
          <w:t>03.0</w:t>
        </w:r>
      </w:ins>
      <w:ins w:id="39" w:author="Nicole Fields (She/Her)" w:date="2022-11-14T13:22:00Z">
        <w:r w:rsidR="006B3AED" w:rsidRPr="003E10BB">
          <w:rPr>
            <w:u w:val="none"/>
          </w:rPr>
          <w:t>4</w:t>
        </w:r>
      </w:ins>
      <w:ins w:id="40" w:author="Nicole Fields (She/Her)" w:date="2022-11-14T13:10:00Z">
        <w:r w:rsidRPr="003E10BB">
          <w:rPr>
            <w:u w:val="none"/>
          </w:rPr>
          <w:tab/>
        </w:r>
      </w:ins>
      <w:r w:rsidR="007234A4" w:rsidRPr="00B22CA4">
        <w:t xml:space="preserve">Chief, </w:t>
      </w:r>
      <w:ins w:id="41" w:author="Nicole Fields (She/Her)" w:date="2022-11-14T09:49:00Z">
        <w:r w:rsidR="00E408FD" w:rsidRPr="00B22CA4">
          <w:t>Reactor Assessment</w:t>
        </w:r>
      </w:ins>
      <w:r w:rsidR="007234A4" w:rsidRPr="00B22CA4">
        <w:t xml:space="preserve"> Branch (IR</w:t>
      </w:r>
      <w:ins w:id="42" w:author="Nicole Fields (She/Her)" w:date="2022-11-14T09:49:00Z">
        <w:r w:rsidR="00E408FD" w:rsidRPr="00B22CA4">
          <w:t>A</w:t>
        </w:r>
      </w:ins>
      <w:r w:rsidR="007234A4" w:rsidRPr="00B22CA4">
        <w:t>B)</w:t>
      </w:r>
    </w:p>
    <w:p w14:paraId="74F829C7" w14:textId="6F67A30A" w:rsidR="00A97E3F" w:rsidRPr="00A97E3F" w:rsidRDefault="00A97E3F" w:rsidP="00B03BCE">
      <w:pPr>
        <w:pStyle w:val="BodyText3"/>
        <w:numPr>
          <w:ilvl w:val="0"/>
          <w:numId w:val="3"/>
        </w:numPr>
      </w:pPr>
      <w:r>
        <w:t>Monitors the effectiveness of corrective actions and improvements to the ROP that are developed in response to the ROP implementation audits.</w:t>
      </w:r>
    </w:p>
    <w:p w14:paraId="3B94D285" w14:textId="31B23951" w:rsidR="007234A4" w:rsidRPr="002F3F06" w:rsidRDefault="007234A4" w:rsidP="00B03BCE">
      <w:pPr>
        <w:pStyle w:val="BodyText3"/>
        <w:numPr>
          <w:ilvl w:val="0"/>
          <w:numId w:val="3"/>
        </w:numPr>
      </w:pPr>
      <w:r w:rsidRPr="002F3F06">
        <w:t xml:space="preserve">Provides </w:t>
      </w:r>
      <w:r w:rsidR="003A5890">
        <w:t>initial coordination for ROP implementation audit team and focus area selection.</w:t>
      </w:r>
    </w:p>
    <w:p w14:paraId="4F0B9E66" w14:textId="61D506E0" w:rsidR="00A97E3F" w:rsidRPr="00A97E3F" w:rsidRDefault="00A97E3F" w:rsidP="00B03BCE">
      <w:pPr>
        <w:pStyle w:val="BodyText3"/>
        <w:numPr>
          <w:ilvl w:val="0"/>
          <w:numId w:val="3"/>
        </w:numPr>
      </w:pPr>
      <w:r w:rsidRPr="00A97E3F">
        <w:t xml:space="preserve">Develops </w:t>
      </w:r>
      <w:ins w:id="43" w:author="Nicole Fields (She/Her)" w:date="2022-11-16T10:29:00Z">
        <w:r w:rsidR="00D67997">
          <w:t>and issues</w:t>
        </w:r>
        <w:r w:rsidRPr="00A97E3F">
          <w:t xml:space="preserve"> </w:t>
        </w:r>
      </w:ins>
      <w:r w:rsidRPr="00A97E3F">
        <w:t xml:space="preserve">the charter for each annual ROP implementation audit, </w:t>
      </w:r>
      <w:r w:rsidR="00E3112B">
        <w:t xml:space="preserve">choosing audit focus areas </w:t>
      </w:r>
      <w:r w:rsidRPr="00A97E3F">
        <w:t>in consultation with IRIB and the regions.</w:t>
      </w:r>
    </w:p>
    <w:p w14:paraId="4AAFE8F9" w14:textId="28DCD99B" w:rsidR="0047352C" w:rsidRDefault="007234A4" w:rsidP="00B03BCE">
      <w:pPr>
        <w:pStyle w:val="BodyText3"/>
        <w:numPr>
          <w:ilvl w:val="0"/>
          <w:numId w:val="3"/>
        </w:numPr>
      </w:pPr>
      <w:r>
        <w:t>Provides staff for the ROP implementation audit team.</w:t>
      </w:r>
    </w:p>
    <w:p w14:paraId="6E764051" w14:textId="620499EF" w:rsidR="0036176A" w:rsidRPr="007234A4" w:rsidRDefault="0036176A" w:rsidP="00B03BCE">
      <w:pPr>
        <w:pStyle w:val="BodyText3"/>
        <w:numPr>
          <w:ilvl w:val="0"/>
          <w:numId w:val="3"/>
        </w:numPr>
      </w:pPr>
      <w:ins w:id="44" w:author="David Aird" w:date="2022-11-15T08:07:00Z">
        <w:r w:rsidRPr="00666BEE">
          <w:t>Reviews and concurs on the final report containing results of the annual ROP</w:t>
        </w:r>
        <w:r>
          <w:t xml:space="preserve"> implementation audit</w:t>
        </w:r>
        <w:r w:rsidRPr="00533405">
          <w:t>.</w:t>
        </w:r>
      </w:ins>
    </w:p>
    <w:p w14:paraId="1A45C324" w14:textId="5DB268E5" w:rsidR="00A953EA" w:rsidRDefault="00A953EA" w:rsidP="0066281F">
      <w:pPr>
        <w:pStyle w:val="Heading2"/>
      </w:pPr>
      <w:ins w:id="45" w:author="David Aird" w:date="2023-01-05T13:39:00Z">
        <w:r>
          <w:t>03.05</w:t>
        </w:r>
        <w:r>
          <w:tab/>
        </w:r>
      </w:ins>
      <w:ins w:id="46" w:author="David Aird" w:date="2023-01-05T13:40:00Z">
        <w:r>
          <w:t>Audit Team Leader</w:t>
        </w:r>
      </w:ins>
    </w:p>
    <w:p w14:paraId="206F0D55" w14:textId="73A0DEB0" w:rsidR="00A953EA" w:rsidRDefault="00D0757C" w:rsidP="00B03BCE">
      <w:pPr>
        <w:pStyle w:val="BodyText3"/>
        <w:numPr>
          <w:ilvl w:val="0"/>
          <w:numId w:val="18"/>
        </w:numPr>
      </w:pPr>
      <w:ins w:id="47" w:author="David Aird" w:date="2023-01-05T14:05:00Z">
        <w:r>
          <w:t>Coordinate</w:t>
        </w:r>
      </w:ins>
      <w:ins w:id="48" w:author="David Aird" w:date="2023-01-05T14:18:00Z">
        <w:r w:rsidR="009066E6">
          <w:t>s</w:t>
        </w:r>
      </w:ins>
      <w:ins w:id="49" w:author="David Aird" w:date="2023-01-05T14:05:00Z">
        <w:r>
          <w:t xml:space="preserve"> with the IRAB </w:t>
        </w:r>
      </w:ins>
      <w:ins w:id="50" w:author="Madeleine Arel (She/Her)" w:date="2023-03-24T13:20:00Z">
        <w:r w:rsidR="00B04488">
          <w:t>c</w:t>
        </w:r>
      </w:ins>
      <w:ins w:id="51" w:author="David Aird" w:date="2023-01-05T14:06:00Z">
        <w:r>
          <w:t>hief to select team members</w:t>
        </w:r>
      </w:ins>
      <w:ins w:id="52" w:author="David Aird" w:date="2023-01-05T14:18:00Z">
        <w:r w:rsidR="009066E6">
          <w:t>.</w:t>
        </w:r>
      </w:ins>
    </w:p>
    <w:p w14:paraId="1566C7E0" w14:textId="4A9BE27D" w:rsidR="00D0757C" w:rsidRDefault="009066E6" w:rsidP="00B03BCE">
      <w:pPr>
        <w:pStyle w:val="BodyText3"/>
        <w:numPr>
          <w:ilvl w:val="0"/>
          <w:numId w:val="18"/>
        </w:numPr>
      </w:pPr>
      <w:ins w:id="53" w:author="David Aird" w:date="2023-01-05T14:17:00Z">
        <w:r>
          <w:t xml:space="preserve">Leads the development of the charter, working with the IRAB </w:t>
        </w:r>
      </w:ins>
      <w:ins w:id="54" w:author="Madeleine Arel (She/Her)" w:date="2023-03-24T13:20:00Z">
        <w:r w:rsidR="00B04488">
          <w:t>c</w:t>
        </w:r>
      </w:ins>
      <w:ins w:id="55" w:author="David Aird" w:date="2023-01-05T14:17:00Z">
        <w:r>
          <w:t>hief, region</w:t>
        </w:r>
      </w:ins>
      <w:ins w:id="56" w:author="Madeleine Arel (She/Her)" w:date="2023-03-24T11:55:00Z">
        <w:r w:rsidR="00D3790F">
          <w:t>,</w:t>
        </w:r>
      </w:ins>
      <w:ins w:id="57" w:author="David Aird" w:date="2023-01-05T14:18:00Z">
        <w:r>
          <w:t xml:space="preserve"> and other team members.</w:t>
        </w:r>
      </w:ins>
    </w:p>
    <w:p w14:paraId="7B50A72C" w14:textId="67D07F62" w:rsidR="009066E6" w:rsidRDefault="009066E6" w:rsidP="00B03BCE">
      <w:pPr>
        <w:pStyle w:val="BodyText3"/>
        <w:numPr>
          <w:ilvl w:val="0"/>
          <w:numId w:val="18"/>
        </w:numPr>
      </w:pPr>
      <w:ins w:id="58" w:author="David Aird" w:date="2023-01-05T14:19:00Z">
        <w:r>
          <w:t>Develops the plan to execute a successful audit prep week and ons</w:t>
        </w:r>
      </w:ins>
      <w:ins w:id="59" w:author="David Aird" w:date="2023-01-05T14:20:00Z">
        <w:r>
          <w:t>ite week including the entrance and exit meeting, other daily meetings with region</w:t>
        </w:r>
      </w:ins>
      <w:ins w:id="60" w:author="Nicole Fields (She/Her)" w:date="2023-01-11T13:44:00Z">
        <w:r w:rsidR="007541C0">
          <w:t>al</w:t>
        </w:r>
      </w:ins>
      <w:ins w:id="61" w:author="David Aird" w:date="2023-01-05T14:20:00Z">
        <w:r>
          <w:t xml:space="preserve"> staff</w:t>
        </w:r>
      </w:ins>
      <w:ins w:id="62" w:author="David Aird" w:date="2023-01-05T14:21:00Z">
        <w:r>
          <w:t xml:space="preserve">, and a method to capture </w:t>
        </w:r>
      </w:ins>
      <w:ins w:id="63" w:author="David Aird" w:date="2023-01-05T14:22:00Z">
        <w:r>
          <w:t>team notes regarding the standardized au</w:t>
        </w:r>
      </w:ins>
      <w:ins w:id="64" w:author="David Aird" w:date="2023-01-05T14:23:00Z">
        <w:r>
          <w:t>dit item and focus areas.</w:t>
        </w:r>
      </w:ins>
    </w:p>
    <w:p w14:paraId="0ADF59E6" w14:textId="25004FB9" w:rsidR="009066E6" w:rsidRDefault="00604B15" w:rsidP="00B03BCE">
      <w:pPr>
        <w:pStyle w:val="BodyText3"/>
        <w:numPr>
          <w:ilvl w:val="0"/>
          <w:numId w:val="18"/>
        </w:numPr>
      </w:pPr>
      <w:ins w:id="65" w:author="David Aird" w:date="2023-01-05T14:27:00Z">
        <w:r>
          <w:t>Leads the disposition of comments on the draft audit report before obtaining concurrences.</w:t>
        </w:r>
      </w:ins>
    </w:p>
    <w:p w14:paraId="17FF2B39" w14:textId="0D0FE29E" w:rsidR="00676099" w:rsidRPr="00E04954" w:rsidRDefault="00676099" w:rsidP="00B03BCE">
      <w:pPr>
        <w:pStyle w:val="BodyText3"/>
        <w:numPr>
          <w:ilvl w:val="0"/>
          <w:numId w:val="18"/>
        </w:numPr>
      </w:pPr>
      <w:ins w:id="66" w:author="Madeleine Arel (She/Her)" w:date="2023-03-24T11:56:00Z">
        <w:r>
          <w:lastRenderedPageBreak/>
          <w:t>Communicates with the ROP self</w:t>
        </w:r>
        <w:r>
          <w:noBreakHyphen/>
          <w:t>assessment lead as needed to ensure requirements of the audit, documentation, and responses are met.</w:t>
        </w:r>
      </w:ins>
    </w:p>
    <w:p w14:paraId="08A90A2E" w14:textId="32F81ADD" w:rsidR="00A11D4C" w:rsidRPr="006A7A87" w:rsidRDefault="0047352C" w:rsidP="003E10BB">
      <w:pPr>
        <w:pStyle w:val="Heading1"/>
      </w:pPr>
      <w:r w:rsidRPr="006A7A87">
        <w:t>03</w:t>
      </w:r>
      <w:r w:rsidR="00580871" w:rsidRPr="006A7A87">
        <w:t>07C</w:t>
      </w:r>
      <w:r w:rsidRPr="006A7A87">
        <w:t>-0</w:t>
      </w:r>
      <w:r w:rsidR="00284FC1" w:rsidRPr="006A7A87">
        <w:t>4</w:t>
      </w:r>
      <w:r w:rsidRPr="006A7A87">
        <w:tab/>
      </w:r>
      <w:r w:rsidR="00D17869" w:rsidRPr="006A7A87">
        <w:t>REQUIREMENTS</w:t>
      </w:r>
      <w:ins w:id="67" w:author="Nicole Fields (She/Her)" w:date="2023-01-04T17:09:00Z">
        <w:r w:rsidR="002872B6">
          <w:t xml:space="preserve"> AND GUIDANCE</w:t>
        </w:r>
      </w:ins>
    </w:p>
    <w:p w14:paraId="4F7052A2" w14:textId="72676AF7" w:rsidR="00281850" w:rsidRPr="00533405" w:rsidRDefault="00B550A9" w:rsidP="003E10BB">
      <w:pPr>
        <w:pStyle w:val="BodyText"/>
      </w:pPr>
      <w:r w:rsidRPr="006A7A87">
        <w:t xml:space="preserve">The ROP self-assessment program will </w:t>
      </w:r>
      <w:r w:rsidR="003413E6" w:rsidRPr="006A7A87">
        <w:t xml:space="preserve">include </w:t>
      </w:r>
      <w:r w:rsidR="006A7A87">
        <w:t>ROP implementation audits</w:t>
      </w:r>
      <w:r w:rsidR="000F2240" w:rsidRPr="006A7A87">
        <w:t xml:space="preserve"> o</w:t>
      </w:r>
      <w:r w:rsidR="00D45D98">
        <w:t>f</w:t>
      </w:r>
      <w:r w:rsidR="00281850" w:rsidRPr="006A7A87">
        <w:t xml:space="preserve"> regional </w:t>
      </w:r>
      <w:r w:rsidR="006A7A87">
        <w:t>offices to appraise</w:t>
      </w:r>
      <w:r w:rsidR="00D45D98">
        <w:t xml:space="preserve"> </w:t>
      </w:r>
      <w:r w:rsidR="00A80081">
        <w:t>regional program performance in terms of effectiveness and uniformity of ROP implementation</w:t>
      </w:r>
      <w:r w:rsidR="00D45D98">
        <w:t>. This annual audit</w:t>
      </w:r>
      <w:r w:rsidR="00281850" w:rsidRPr="006A7A87">
        <w:t xml:space="preserve"> ensure</w:t>
      </w:r>
      <w:r w:rsidR="00D45D98">
        <w:t>s</w:t>
      </w:r>
      <w:r w:rsidR="00281850" w:rsidRPr="006A7A87">
        <w:t xml:space="preserve"> </w:t>
      </w:r>
      <w:ins w:id="68" w:author="Christopher Cauffman" w:date="2022-12-27T12:18:00Z">
        <w:r w:rsidR="006744AE">
          <w:t>transparent,</w:t>
        </w:r>
      </w:ins>
      <w:ins w:id="69" w:author="Christopher Cauffman" w:date="2022-12-27T12:19:00Z">
        <w:r w:rsidR="006744AE">
          <w:t xml:space="preserve"> objective,</w:t>
        </w:r>
      </w:ins>
      <w:ins w:id="70" w:author="Christopher Cauffman" w:date="2022-12-27T12:18:00Z">
        <w:r w:rsidR="006744AE">
          <w:t xml:space="preserve"> </w:t>
        </w:r>
      </w:ins>
      <w:r w:rsidR="00281850" w:rsidRPr="006A7A87">
        <w:t>predictable</w:t>
      </w:r>
      <w:r w:rsidR="005136F1" w:rsidRPr="006A7A87">
        <w:t>,</w:t>
      </w:r>
      <w:r w:rsidR="00281850" w:rsidRPr="006A7A87">
        <w:t xml:space="preserve"> </w:t>
      </w:r>
      <w:ins w:id="71" w:author="Christopher Cauffman" w:date="2022-12-27T12:19:00Z">
        <w:r w:rsidR="00E357C3">
          <w:t xml:space="preserve">scrutable, </w:t>
        </w:r>
      </w:ins>
      <w:r w:rsidR="00281850" w:rsidRPr="006A7A87">
        <w:t>reliable</w:t>
      </w:r>
      <w:r w:rsidR="005136F1" w:rsidRPr="006A7A87">
        <w:t xml:space="preserve">, and </w:t>
      </w:r>
      <w:ins w:id="72" w:author="Christopher Cauffman" w:date="2022-12-27T12:19:00Z">
        <w:r w:rsidR="00DA2FD3">
          <w:t>uniform</w:t>
        </w:r>
        <w:r w:rsidR="00DA2FD3" w:rsidRPr="006A7A87">
          <w:t xml:space="preserve"> </w:t>
        </w:r>
      </w:ins>
      <w:r w:rsidR="008A7766" w:rsidRPr="006A7A87">
        <w:t xml:space="preserve">ROP </w:t>
      </w:r>
      <w:r w:rsidR="00281850" w:rsidRPr="006A7A87">
        <w:t xml:space="preserve">implementation across </w:t>
      </w:r>
      <w:r w:rsidR="00E4086B" w:rsidRPr="006A7A87">
        <w:t>all</w:t>
      </w:r>
      <w:r w:rsidR="00281850" w:rsidRPr="006A7A87">
        <w:t xml:space="preserve"> regions</w:t>
      </w:r>
      <w:r w:rsidR="008A7766" w:rsidRPr="006A7A87">
        <w:t>.</w:t>
      </w:r>
      <w:r w:rsidR="00F7586A">
        <w:t xml:space="preserve"> This appendix provides the implementing</w:t>
      </w:r>
      <w:r w:rsidR="00F22E77">
        <w:t xml:space="preserve"> </w:t>
      </w:r>
      <w:ins w:id="73" w:author="Christopher Cauffman" w:date="2022-12-27T12:21:00Z">
        <w:r w:rsidR="00666B45">
          <w:t xml:space="preserve">directions </w:t>
        </w:r>
      </w:ins>
      <w:r w:rsidR="00F22E77">
        <w:t>for activities described in IMC</w:t>
      </w:r>
      <w:r w:rsidR="00B42D1E">
        <w:t> </w:t>
      </w:r>
      <w:r w:rsidR="00F22E77">
        <w:t>0307, Section</w:t>
      </w:r>
      <w:r w:rsidR="00B42D1E">
        <w:t> </w:t>
      </w:r>
      <w:r w:rsidR="003F213D">
        <w:t>06.01.d.</w:t>
      </w:r>
    </w:p>
    <w:p w14:paraId="488A53C4" w14:textId="2F1A5236" w:rsidR="0008612C" w:rsidRPr="00B43D9E" w:rsidRDefault="002D7E82" w:rsidP="003E10BB">
      <w:pPr>
        <w:pStyle w:val="StyleHeading2Underline"/>
      </w:pPr>
      <w:r w:rsidRPr="003E10BB">
        <w:rPr>
          <w:u w:val="none"/>
        </w:rPr>
        <w:t>04.01</w:t>
      </w:r>
      <w:r w:rsidR="00786210" w:rsidRPr="003E10BB">
        <w:rPr>
          <w:u w:val="none"/>
        </w:rPr>
        <w:tab/>
      </w:r>
      <w:r w:rsidR="0008612C" w:rsidRPr="00B22CA4">
        <w:t xml:space="preserve">Audit </w:t>
      </w:r>
      <w:r w:rsidR="00412794" w:rsidRPr="00B22CA4">
        <w:t xml:space="preserve">Periodicity and </w:t>
      </w:r>
      <w:r w:rsidR="00B77B1A" w:rsidRPr="00B22CA4">
        <w:t>Schedule</w:t>
      </w:r>
    </w:p>
    <w:p w14:paraId="7395FA29" w14:textId="02AD025C" w:rsidR="00216A85" w:rsidRDefault="0008612C" w:rsidP="003E10BB">
      <w:pPr>
        <w:pStyle w:val="BodyText3"/>
      </w:pPr>
      <w:r w:rsidRPr="006B4BA0">
        <w:t xml:space="preserve">The </w:t>
      </w:r>
      <w:r w:rsidR="003E3273">
        <w:t xml:space="preserve">NRR-led </w:t>
      </w:r>
      <w:r w:rsidR="00C474D1" w:rsidRPr="006B4BA0">
        <w:t>ROP implementation audit</w:t>
      </w:r>
      <w:r w:rsidR="00412794">
        <w:t>s will be conducted annually</w:t>
      </w:r>
      <w:r w:rsidR="00645E3A">
        <w:t xml:space="preserve"> at one NRC region on a rotating basis.</w:t>
      </w:r>
      <w:r w:rsidR="00645E3A" w:rsidDel="00EE6AFA">
        <w:t xml:space="preserve"> </w:t>
      </w:r>
      <w:r w:rsidR="00645E3A">
        <w:t xml:space="preserve">In lieu of an ROP implementation audit in the fifth year, </w:t>
      </w:r>
      <w:r w:rsidR="0077750B">
        <w:t>program office staff</w:t>
      </w:r>
      <w:r w:rsidR="008924A4">
        <w:t>,</w:t>
      </w:r>
      <w:r w:rsidR="0077750B">
        <w:t xml:space="preserve"> with regional participation</w:t>
      </w:r>
      <w:r w:rsidR="008924A4">
        <w:t>,</w:t>
      </w:r>
      <w:r w:rsidR="0077750B">
        <w:t xml:space="preserve"> will conduct a</w:t>
      </w:r>
      <w:r w:rsidR="007965AD">
        <w:t xml:space="preserve"> </w:t>
      </w:r>
      <w:r w:rsidR="00216A85">
        <w:t>comprehensive</w:t>
      </w:r>
      <w:r w:rsidR="007965AD">
        <w:t xml:space="preserve"> review of the baseline inspection program</w:t>
      </w:r>
      <w:r w:rsidR="009E58D3">
        <w:t xml:space="preserve"> (see IMC</w:t>
      </w:r>
      <w:r w:rsidR="00C84D15">
        <w:t> </w:t>
      </w:r>
      <w:r w:rsidR="009E58D3">
        <w:t>0307, Appendix</w:t>
      </w:r>
      <w:r w:rsidR="00C84D15">
        <w:t> </w:t>
      </w:r>
      <w:r w:rsidR="009E58D3">
        <w:t>B)</w:t>
      </w:r>
      <w:r w:rsidR="007965AD">
        <w:t>.</w:t>
      </w:r>
      <w:r w:rsidR="007965AD" w:rsidDel="00C84D15">
        <w:t xml:space="preserve"> </w:t>
      </w:r>
      <w:r w:rsidR="007965AD" w:rsidRPr="00533405">
        <w:t xml:space="preserve">As such, over a </w:t>
      </w:r>
      <w:r w:rsidR="00B04488">
        <w:t>5</w:t>
      </w:r>
      <w:r w:rsidR="007965AD" w:rsidRPr="00533405">
        <w:t xml:space="preserve">-year period, each region will receive one </w:t>
      </w:r>
      <w:r w:rsidR="007965AD">
        <w:t xml:space="preserve">ROP </w:t>
      </w:r>
      <w:r w:rsidR="007965AD" w:rsidRPr="00533405">
        <w:t xml:space="preserve">implementation </w:t>
      </w:r>
      <w:r w:rsidR="007965AD">
        <w:t>audit</w:t>
      </w:r>
      <w:r w:rsidR="007965AD" w:rsidRPr="00533405">
        <w:t xml:space="preserve"> and the overall </w:t>
      </w:r>
      <w:r w:rsidR="007965AD">
        <w:t xml:space="preserve">baseline inspection </w:t>
      </w:r>
      <w:r w:rsidR="007965AD" w:rsidRPr="00533405">
        <w:t xml:space="preserve">program will be subjected to </w:t>
      </w:r>
      <w:r w:rsidR="00216A85">
        <w:t>a comprehensive review</w:t>
      </w:r>
      <w:r w:rsidR="007965AD" w:rsidRPr="00533405">
        <w:t>.</w:t>
      </w:r>
    </w:p>
    <w:p w14:paraId="6CED2E20" w14:textId="002E5D60" w:rsidR="00B77B1A" w:rsidRPr="00B77B1A" w:rsidRDefault="00B77B1A" w:rsidP="003E10BB">
      <w:pPr>
        <w:pStyle w:val="BodyText3"/>
      </w:pPr>
      <w:r w:rsidRPr="00B77B1A">
        <w:t xml:space="preserve">The office visit for the </w:t>
      </w:r>
      <w:r>
        <w:t>ROP implementation audit</w:t>
      </w:r>
      <w:r w:rsidRPr="00B77B1A">
        <w:t xml:space="preserve"> will typically be scheduled between </w:t>
      </w:r>
      <w:r w:rsidR="00E31CDB">
        <w:t>May</w:t>
      </w:r>
      <w:r w:rsidRPr="00B77B1A">
        <w:t xml:space="preserve"> (after </w:t>
      </w:r>
      <w:r w:rsidR="009E58D3">
        <w:t xml:space="preserve">the </w:t>
      </w:r>
      <w:r w:rsidRPr="00B77B1A">
        <w:t xml:space="preserve">Agency Action Review Meeting) and </w:t>
      </w:r>
      <w:r w:rsidR="004F1C00">
        <w:t xml:space="preserve">early </w:t>
      </w:r>
      <w:r w:rsidRPr="00B77B1A">
        <w:t>September of a given year. Consideration should be given to schedule the office visit to minimize the impact on regional operations</w:t>
      </w:r>
      <w:r w:rsidR="00D26991">
        <w:t>,</w:t>
      </w:r>
      <w:r w:rsidRPr="00B77B1A">
        <w:t xml:space="preserve"> maximize the effectiveness and efficiency of the </w:t>
      </w:r>
      <w:ins w:id="74" w:author="Nicole Fields (She/Her)" w:date="2023-01-04T14:37:00Z">
        <w:r w:rsidR="00705643">
          <w:t>audit</w:t>
        </w:r>
      </w:ins>
      <w:r w:rsidRPr="00B77B1A">
        <w:t xml:space="preserve"> team activities</w:t>
      </w:r>
      <w:r w:rsidR="000110EC">
        <w:t>, and to</w:t>
      </w:r>
      <w:r w:rsidR="00741FB7">
        <w:t xml:space="preserve"> accommodate</w:t>
      </w:r>
      <w:r w:rsidR="00D26991" w:rsidRPr="00D26991">
        <w:t xml:space="preserve"> NRR</w:t>
      </w:r>
      <w:r w:rsidR="00D26991">
        <w:t xml:space="preserve"> p</w:t>
      </w:r>
      <w:r w:rsidR="00D26991" w:rsidRPr="00D26991">
        <w:t xml:space="preserve">rogram </w:t>
      </w:r>
      <w:r w:rsidR="00D26991">
        <w:t>o</w:t>
      </w:r>
      <w:r w:rsidR="00D26991" w:rsidRPr="00D26991">
        <w:t xml:space="preserve">ffice </w:t>
      </w:r>
      <w:r w:rsidR="004F1C00">
        <w:t>management</w:t>
      </w:r>
      <w:r w:rsidR="00D26991" w:rsidRPr="00D26991">
        <w:t xml:space="preserve"> participation in the </w:t>
      </w:r>
      <w:r w:rsidR="009B1A08">
        <w:t xml:space="preserve">entrance or </w:t>
      </w:r>
      <w:r w:rsidR="00D26991" w:rsidRPr="00D26991">
        <w:t>exit briefing</w:t>
      </w:r>
      <w:r w:rsidR="00741FB7">
        <w:t xml:space="preserve"> (at a minimum)</w:t>
      </w:r>
      <w:r w:rsidRPr="00B77B1A">
        <w:t>.</w:t>
      </w:r>
      <w:ins w:id="75" w:author="Nicole Fields (She/Her)" w:date="2022-11-14T11:43:00Z">
        <w:r w:rsidR="00F9636C">
          <w:t xml:space="preserve"> For a complete timeline of </w:t>
        </w:r>
      </w:ins>
      <w:ins w:id="76" w:author="Nicole Fields (She/Her)" w:date="2022-11-14T11:44:00Z">
        <w:r w:rsidR="00623579">
          <w:t xml:space="preserve">the ROP implementation audit process, see </w:t>
        </w:r>
      </w:ins>
      <w:ins w:id="77" w:author="Madeleine Arel (She/Her)" w:date="2023-03-24T13:21:00Z">
        <w:r w:rsidR="00B04488">
          <w:t>e</w:t>
        </w:r>
      </w:ins>
      <w:ins w:id="78" w:author="Nicole Fields (She/Her)" w:date="2022-11-14T11:44:00Z">
        <w:r w:rsidR="00623579">
          <w:t>xhibit 1.</w:t>
        </w:r>
      </w:ins>
    </w:p>
    <w:p w14:paraId="0099F95F" w14:textId="42B9C226" w:rsidR="00B77B1A" w:rsidRPr="0098532B" w:rsidRDefault="00B77B1A" w:rsidP="003E10BB">
      <w:pPr>
        <w:pStyle w:val="StyleHeading2Underline"/>
      </w:pPr>
      <w:r w:rsidRPr="00615C00">
        <w:rPr>
          <w:u w:val="none"/>
        </w:rPr>
        <w:t>04.02</w:t>
      </w:r>
      <w:r w:rsidR="00615C00" w:rsidRPr="003E10BB">
        <w:rPr>
          <w:u w:val="none"/>
        </w:rPr>
        <w:tab/>
      </w:r>
      <w:r w:rsidRPr="00B22CA4">
        <w:t>Audit Scope</w:t>
      </w:r>
    </w:p>
    <w:p w14:paraId="5ED8F8C0" w14:textId="39DB84C5" w:rsidR="00BE70B1" w:rsidRDefault="00B77B1A" w:rsidP="00F02127">
      <w:pPr>
        <w:pStyle w:val="BodyText3"/>
        <w:rPr>
          <w:ins w:id="79" w:author="Nicole Fields (She/Her)" w:date="2023-01-12T08:21:00Z"/>
        </w:rPr>
      </w:pPr>
      <w:r>
        <w:t>The</w:t>
      </w:r>
      <w:r w:rsidR="00216A85">
        <w:t xml:space="preserve"> ROP implement</w:t>
      </w:r>
      <w:ins w:id="80" w:author="Daniel Merzke" w:date="2023-01-05T08:26:00Z">
        <w:r w:rsidR="00233F33">
          <w:t>ation</w:t>
        </w:r>
      </w:ins>
      <w:r w:rsidR="00216A85">
        <w:t xml:space="preserve"> audit </w:t>
      </w:r>
      <w:r w:rsidR="00C474D1" w:rsidRPr="006B4BA0">
        <w:t>measure</w:t>
      </w:r>
      <w:r w:rsidR="00640A0D" w:rsidRPr="006B4BA0">
        <w:t>s</w:t>
      </w:r>
      <w:r w:rsidR="00C474D1" w:rsidRPr="006B4BA0">
        <w:t xml:space="preserve"> </w:t>
      </w:r>
      <w:r w:rsidR="00DD50E7" w:rsidRPr="006B4BA0">
        <w:t xml:space="preserve">each region’s </w:t>
      </w:r>
      <w:r w:rsidR="009E58D3">
        <w:t xml:space="preserve">program performance in </w:t>
      </w:r>
      <w:r w:rsidR="00C474D1" w:rsidRPr="006B4BA0">
        <w:t>effective</w:t>
      </w:r>
      <w:r w:rsidR="009E58D3">
        <w:t>ly</w:t>
      </w:r>
      <w:r w:rsidR="00C474D1" w:rsidRPr="006B4BA0">
        <w:t xml:space="preserve"> and uniform</w:t>
      </w:r>
      <w:r w:rsidR="009E58D3">
        <w:t>ly</w:t>
      </w:r>
      <w:r w:rsidR="00DD50E7" w:rsidRPr="006B4BA0">
        <w:t xml:space="preserve"> implementing the ROP</w:t>
      </w:r>
      <w:r w:rsidR="00880B39">
        <w:t>.</w:t>
      </w:r>
      <w:r w:rsidR="005B4197" w:rsidRPr="006B4BA0">
        <w:t xml:space="preserve"> The audit </w:t>
      </w:r>
      <w:r w:rsidR="00880B39">
        <w:t>has</w:t>
      </w:r>
      <w:r w:rsidR="005B4197" w:rsidRPr="006B4BA0">
        <w:t xml:space="preserve"> two </w:t>
      </w:r>
      <w:r w:rsidR="000F7C50" w:rsidRPr="006B4BA0">
        <w:t>parts</w:t>
      </w:r>
      <w:r w:rsidR="005B4197" w:rsidRPr="006B4BA0">
        <w:t xml:space="preserve">: </w:t>
      </w:r>
      <w:r w:rsidR="00A76CE1" w:rsidRPr="006B4BA0">
        <w:t>a data-driven</w:t>
      </w:r>
      <w:r w:rsidR="004023C1">
        <w:t>, standardized implementation</w:t>
      </w:r>
      <w:r w:rsidR="00A76CE1" w:rsidRPr="006B4BA0">
        <w:t xml:space="preserve"> </w:t>
      </w:r>
      <w:r w:rsidR="00B2281D">
        <w:t xml:space="preserve">audit </w:t>
      </w:r>
      <w:r w:rsidR="004023C1">
        <w:t>covering all four</w:t>
      </w:r>
      <w:r w:rsidR="00226B1A" w:rsidRPr="006B4BA0">
        <w:t xml:space="preserve"> ROP program area</w:t>
      </w:r>
      <w:r w:rsidR="004023C1">
        <w:t>s</w:t>
      </w:r>
      <w:r w:rsidR="00226B1A" w:rsidRPr="006B4BA0">
        <w:t xml:space="preserve"> (</w:t>
      </w:r>
      <w:ins w:id="81" w:author="David Aird" w:date="2022-11-15T08:10:00Z">
        <w:r w:rsidR="003C634A">
          <w:t xml:space="preserve">assessment, </w:t>
        </w:r>
      </w:ins>
      <w:ins w:id="82" w:author="David Aird" w:date="2022-11-15T08:11:00Z">
        <w:r w:rsidR="00221C1B">
          <w:t>S</w:t>
        </w:r>
      </w:ins>
      <w:r w:rsidR="003964E1">
        <w:t xml:space="preserve">ignificance </w:t>
      </w:r>
      <w:ins w:id="83" w:author="David Aird" w:date="2022-11-15T08:11:00Z">
        <w:r w:rsidR="00221C1B">
          <w:t>D</w:t>
        </w:r>
      </w:ins>
      <w:r w:rsidR="003964E1">
        <w:t xml:space="preserve">etermination </w:t>
      </w:r>
      <w:ins w:id="84" w:author="David Aird" w:date="2022-11-15T08:11:00Z">
        <w:r w:rsidR="00221C1B">
          <w:t>P</w:t>
        </w:r>
      </w:ins>
      <w:ins w:id="85" w:author="David Aird" w:date="2022-11-15T08:10:00Z">
        <w:r w:rsidR="003C634A">
          <w:t xml:space="preserve">rocess </w:t>
        </w:r>
      </w:ins>
      <w:r w:rsidR="003964E1">
        <w:t>(S</w:t>
      </w:r>
      <w:r w:rsidR="00226B1A" w:rsidRPr="006B4BA0">
        <w:t>DP</w:t>
      </w:r>
      <w:r w:rsidR="003964E1">
        <w:t>)</w:t>
      </w:r>
      <w:r w:rsidR="00226B1A" w:rsidRPr="006B4BA0">
        <w:t xml:space="preserve">, </w:t>
      </w:r>
      <w:ins w:id="86" w:author="David Aird" w:date="2022-11-15T08:11:00Z">
        <w:r w:rsidR="00221C1B">
          <w:t>inspection, and</w:t>
        </w:r>
        <w:r w:rsidR="00226B1A" w:rsidRPr="006B4BA0">
          <w:t xml:space="preserve"> </w:t>
        </w:r>
      </w:ins>
      <w:r w:rsidR="003964E1">
        <w:t>performance indicators (</w:t>
      </w:r>
      <w:r w:rsidR="00226B1A" w:rsidRPr="006B4BA0">
        <w:t>PIs</w:t>
      </w:r>
      <w:r w:rsidR="003964E1">
        <w:t>)</w:t>
      </w:r>
      <w:r w:rsidR="00226B1A" w:rsidRPr="006B4BA0">
        <w:t>)</w:t>
      </w:r>
      <w:r w:rsidR="00FF5B79" w:rsidRPr="006B4BA0">
        <w:t xml:space="preserve">, and </w:t>
      </w:r>
      <w:ins w:id="87" w:author="David Aird" w:date="2022-11-15T08:14:00Z">
        <w:r w:rsidR="00F96E39">
          <w:t>pre-</w:t>
        </w:r>
      </w:ins>
      <w:r w:rsidR="00FF5B79" w:rsidRPr="006B4BA0">
        <w:t xml:space="preserve">selected </w:t>
      </w:r>
      <w:r w:rsidR="00FA49DB">
        <w:t xml:space="preserve">audit </w:t>
      </w:r>
      <w:r w:rsidR="00FF5B79" w:rsidRPr="006B4BA0">
        <w:t xml:space="preserve">focus areas where the audit team </w:t>
      </w:r>
      <w:r w:rsidR="000B7148" w:rsidRPr="006B4BA0">
        <w:t>conducts a deep</w:t>
      </w:r>
      <w:ins w:id="88" w:author="David Aird" w:date="2022-11-16T06:36:00Z">
        <w:r w:rsidR="00791F49">
          <w:t>-</w:t>
        </w:r>
      </w:ins>
      <w:r w:rsidR="000B7148" w:rsidRPr="006B4BA0">
        <w:t>dive review</w:t>
      </w:r>
      <w:r w:rsidR="00437FB7" w:rsidRPr="006B4BA0">
        <w:t xml:space="preserve">. </w:t>
      </w:r>
      <w:r w:rsidR="000821CF" w:rsidRPr="006B4BA0">
        <w:t xml:space="preserve">The </w:t>
      </w:r>
      <w:r w:rsidR="00A17FB4">
        <w:t xml:space="preserve">standardized </w:t>
      </w:r>
      <w:r w:rsidR="003F56E6">
        <w:t xml:space="preserve">implementation </w:t>
      </w:r>
      <w:r w:rsidR="00A17FB4">
        <w:t xml:space="preserve">audit </w:t>
      </w:r>
      <w:r w:rsidR="00DF0D90">
        <w:t xml:space="preserve">is completed using </w:t>
      </w:r>
      <w:r w:rsidR="002162E9">
        <w:t>a</w:t>
      </w:r>
      <w:r w:rsidR="00DF0D90">
        <w:t>ttachment</w:t>
      </w:r>
      <w:r w:rsidR="00615C00">
        <w:t> </w:t>
      </w:r>
      <w:r w:rsidR="00DF0D90">
        <w:t xml:space="preserve">1 and </w:t>
      </w:r>
      <w:r w:rsidR="008B591E">
        <w:t>use</w:t>
      </w:r>
      <w:r w:rsidR="003F56E6">
        <w:t>s</w:t>
      </w:r>
      <w:r w:rsidR="008B591E">
        <w:t xml:space="preserve"> </w:t>
      </w:r>
      <w:r w:rsidR="00896EC4" w:rsidRPr="006B4BA0">
        <w:t xml:space="preserve">standardized </w:t>
      </w:r>
      <w:r w:rsidR="00771C07">
        <w:t xml:space="preserve">program </w:t>
      </w:r>
      <w:r w:rsidR="00E61B35">
        <w:t>performance ratings</w:t>
      </w:r>
      <w:r w:rsidR="00896EC4" w:rsidRPr="006B4BA0">
        <w:t xml:space="preserve"> (meets/does not meet/</w:t>
      </w:r>
      <w:r w:rsidR="004F1C00">
        <w:t>not applicable</w:t>
      </w:r>
      <w:r w:rsidR="00896EC4" w:rsidRPr="006B4BA0">
        <w:t>)</w:t>
      </w:r>
      <w:r w:rsidR="00782289" w:rsidRPr="006B4BA0">
        <w:t xml:space="preserve">. The </w:t>
      </w:r>
      <w:r w:rsidR="003F56E6">
        <w:t xml:space="preserve">audit </w:t>
      </w:r>
      <w:r w:rsidR="00782289" w:rsidRPr="006B4BA0">
        <w:t xml:space="preserve">focus areas </w:t>
      </w:r>
      <w:r w:rsidR="00C731FD" w:rsidRPr="006B4BA0">
        <w:t>(</w:t>
      </w:r>
      <w:r w:rsidR="00C731FD">
        <w:t xml:space="preserve">nominally </w:t>
      </w:r>
      <w:ins w:id="89" w:author="Nicole Fields (She/Her)" w:date="2022-11-15T07:57:00Z">
        <w:r w:rsidR="002A683D">
          <w:t xml:space="preserve">two </w:t>
        </w:r>
      </w:ins>
      <w:r w:rsidR="00C731FD">
        <w:t>focus area</w:t>
      </w:r>
      <w:r w:rsidR="00067474">
        <w:t>s</w:t>
      </w:r>
      <w:ins w:id="90" w:author="Nicole Fields (She/Her)" w:date="2022-11-15T07:57:00Z">
        <w:r w:rsidR="002F0FCD">
          <w:t>, minimum one</w:t>
        </w:r>
      </w:ins>
      <w:ins w:id="91" w:author="Nicole Fields (She/Her)" w:date="2022-11-15T09:03:00Z">
        <w:r w:rsidR="00C60917">
          <w:t xml:space="preserve"> focus area</w:t>
        </w:r>
      </w:ins>
      <w:ins w:id="92" w:author="Nicole Fields (She/Her)" w:date="2022-11-15T07:57:00Z">
        <w:r w:rsidR="002F0FCD">
          <w:t>, maximum three</w:t>
        </w:r>
      </w:ins>
      <w:ins w:id="93" w:author="Nicole Fields (She/Her)" w:date="2022-11-15T09:03:00Z">
        <w:r w:rsidR="00C60917">
          <w:t xml:space="preserve"> focus areas</w:t>
        </w:r>
      </w:ins>
      <w:r w:rsidR="00C731FD" w:rsidRPr="006B4BA0">
        <w:t>)</w:t>
      </w:r>
      <w:r w:rsidR="00C731FD">
        <w:t xml:space="preserve"> </w:t>
      </w:r>
      <w:r w:rsidR="00782289" w:rsidRPr="006B4BA0">
        <w:t xml:space="preserve">will be selected based on recent areas of management interest, </w:t>
      </w:r>
      <w:r w:rsidR="00353318" w:rsidRPr="006B4BA0">
        <w:t xml:space="preserve">results of ROP metrics or data trending analysis, IMC/IP lead </w:t>
      </w:r>
      <w:r w:rsidR="006B4BA0" w:rsidRPr="006B4BA0">
        <w:t>data-driven analysis</w:t>
      </w:r>
      <w:r w:rsidR="00353318" w:rsidRPr="006B4BA0">
        <w:t>, and</w:t>
      </w:r>
      <w:r w:rsidR="006B4BA0" w:rsidRPr="006B4BA0">
        <w:t xml:space="preserve"> </w:t>
      </w:r>
      <w:r w:rsidR="00353318" w:rsidRPr="006B4BA0">
        <w:t>regional input.</w:t>
      </w:r>
      <w:ins w:id="94" w:author="Nicole Fields (She/Her)" w:date="2023-03-02T18:17:00Z">
        <w:r w:rsidR="00F02127">
          <w:t xml:space="preserve"> </w:t>
        </w:r>
      </w:ins>
      <w:ins w:id="95" w:author="Nicole Fields (She/Her)" w:date="2023-03-02T18:15:00Z">
        <w:r w:rsidR="00C82672">
          <w:t>The focus areas selected for the audit will be included in the</w:t>
        </w:r>
      </w:ins>
      <w:ins w:id="96" w:author="Nicole Fields (She/Her)" w:date="2023-03-02T18:16:00Z">
        <w:r w:rsidR="00FE21CB">
          <w:t xml:space="preserve"> audit </w:t>
        </w:r>
        <w:r w:rsidR="00EE7E5A">
          <w:t>charter and</w:t>
        </w:r>
        <w:r w:rsidR="00FE21CB">
          <w:t xml:space="preserve"> </w:t>
        </w:r>
        <w:r w:rsidR="00EE7E5A">
          <w:t xml:space="preserve">all four regions </w:t>
        </w:r>
      </w:ins>
      <w:ins w:id="97" w:author="Nicole Fields (She/Her)" w:date="2023-03-02T18:17:00Z">
        <w:r w:rsidR="00856310">
          <w:t xml:space="preserve">will be notified of the selected focus areas </w:t>
        </w:r>
      </w:ins>
      <w:ins w:id="98" w:author="Nicole Fields (She/Her)" w:date="2023-03-02T18:16:00Z">
        <w:r w:rsidR="00EE7E5A">
          <w:t>in advance of the audit.</w:t>
        </w:r>
      </w:ins>
    </w:p>
    <w:p w14:paraId="654FFC2E" w14:textId="184BF5F0" w:rsidR="0008612C" w:rsidRDefault="004B034E" w:rsidP="003E10BB">
      <w:pPr>
        <w:pStyle w:val="BodyText3"/>
      </w:pPr>
      <w:ins w:id="99" w:author="Philip McKenna" w:date="2023-01-12T08:57:00Z">
        <w:r>
          <w:t xml:space="preserve">Note: Since the focus areas are unique for </w:t>
        </w:r>
      </w:ins>
      <w:ins w:id="100" w:author="Nicole Fields (She/Her)" w:date="2023-03-02T17:45:00Z">
        <w:r w:rsidR="00B905C3">
          <w:t>each</w:t>
        </w:r>
      </w:ins>
      <w:ins w:id="101" w:author="Philip McKenna" w:date="2023-01-12T08:57:00Z">
        <w:r>
          <w:t xml:space="preserve"> year’s </w:t>
        </w:r>
        <w:r w:rsidR="00D82C79">
          <w:t>ROP Implementation Audit</w:t>
        </w:r>
      </w:ins>
      <w:ins w:id="102" w:author="Philip McKenna" w:date="2023-01-12T08:58:00Z">
        <w:r w:rsidR="00B66435">
          <w:t>, each region</w:t>
        </w:r>
      </w:ins>
      <w:ins w:id="103" w:author="Philip McKenna" w:date="2023-01-12T08:59:00Z">
        <w:r w:rsidR="009E1B3B">
          <w:t xml:space="preserve"> </w:t>
        </w:r>
      </w:ins>
      <w:ins w:id="104" w:author="Nicole Fields (She/Her)" w:date="2023-03-02T17:45:00Z">
        <w:r w:rsidR="00B905C3">
          <w:t>that is not the subject of a specific year’s audit</w:t>
        </w:r>
        <w:r w:rsidR="004B7478">
          <w:t xml:space="preserve"> </w:t>
        </w:r>
      </w:ins>
      <w:ins w:id="105" w:author="Philip McKenna" w:date="2023-01-12T08:59:00Z">
        <w:r w:rsidR="009E1B3B">
          <w:t xml:space="preserve">will </w:t>
        </w:r>
        <w:r w:rsidR="0075108B">
          <w:t>need to do their own assessment of th</w:t>
        </w:r>
        <w:r w:rsidR="00C047B5">
          <w:t>ose focus areas</w:t>
        </w:r>
      </w:ins>
      <w:ins w:id="106" w:author="Nicole Fields (She/Her)" w:date="2023-03-02T17:46:00Z">
        <w:r w:rsidR="004B7478">
          <w:t>.</w:t>
        </w:r>
      </w:ins>
      <w:ins w:id="107" w:author="Philip McKenna" w:date="2023-01-12T08:59:00Z">
        <w:r w:rsidR="00C047B5">
          <w:t xml:space="preserve"> </w:t>
        </w:r>
      </w:ins>
      <w:ins w:id="108" w:author="Nicole Fields (She/Her)" w:date="2023-03-02T17:46:00Z">
        <w:r w:rsidR="004B7478">
          <w:t xml:space="preserve">The regions shall </w:t>
        </w:r>
      </w:ins>
      <w:ins w:id="109" w:author="Philip McKenna" w:date="2023-01-12T08:59:00Z">
        <w:r w:rsidR="00C047B5">
          <w:t>report the results of th</w:t>
        </w:r>
      </w:ins>
      <w:ins w:id="110" w:author="Nicole Fields (She/Her)" w:date="2023-03-02T17:46:00Z">
        <w:r w:rsidR="004B7478">
          <w:t>eir</w:t>
        </w:r>
      </w:ins>
      <w:ins w:id="111" w:author="Philip McKenna" w:date="2023-01-12T08:59:00Z">
        <w:r w:rsidR="00C047B5">
          <w:t xml:space="preserve"> assessment</w:t>
        </w:r>
      </w:ins>
      <w:ins w:id="112" w:author="Nicole Fields (She/Her)" w:date="2023-03-02T17:46:00Z">
        <w:r w:rsidR="004B7478">
          <w:t>s</w:t>
        </w:r>
      </w:ins>
      <w:ins w:id="113" w:author="Philip McKenna" w:date="2023-01-12T08:59:00Z">
        <w:r w:rsidR="00C047B5">
          <w:t xml:space="preserve"> in the </w:t>
        </w:r>
      </w:ins>
      <w:ins w:id="114" w:author="Philip McKenna" w:date="2023-01-12T09:00:00Z">
        <w:r w:rsidR="00C047B5">
          <w:t>regional response letter</w:t>
        </w:r>
      </w:ins>
      <w:ins w:id="115" w:author="Nicole Fields (She/Her)" w:date="2023-03-02T17:46:00Z">
        <w:r w:rsidR="004B7478">
          <w:t>s</w:t>
        </w:r>
      </w:ins>
      <w:ins w:id="116" w:author="Philip McKenna" w:date="2023-01-12T09:00:00Z">
        <w:r w:rsidR="00C047B5">
          <w:t xml:space="preserve"> that </w:t>
        </w:r>
      </w:ins>
      <w:ins w:id="117" w:author="Nicole Fields (She/Her)" w:date="2023-03-02T17:46:00Z">
        <w:r w:rsidR="004B7478">
          <w:t>are</w:t>
        </w:r>
      </w:ins>
      <w:ins w:id="118" w:author="Philip McKenna" w:date="2023-01-12T09:00:00Z">
        <w:r w:rsidR="00C047B5">
          <w:t xml:space="preserve"> discussed in section 04.04.b below.</w:t>
        </w:r>
      </w:ins>
    </w:p>
    <w:p w14:paraId="4A0EDD53" w14:textId="5FD69663" w:rsidR="0008612C" w:rsidRPr="0098532B" w:rsidRDefault="0008612C" w:rsidP="003E10BB">
      <w:pPr>
        <w:pStyle w:val="StyleHeading2Underline"/>
      </w:pPr>
      <w:r w:rsidRPr="0024057D">
        <w:rPr>
          <w:u w:val="none"/>
        </w:rPr>
        <w:lastRenderedPageBreak/>
        <w:t>04.0</w:t>
      </w:r>
      <w:r w:rsidR="00B77B1A" w:rsidRPr="0024057D">
        <w:rPr>
          <w:u w:val="none"/>
        </w:rPr>
        <w:t>3</w:t>
      </w:r>
      <w:r w:rsidR="0024057D" w:rsidRPr="003E10BB">
        <w:rPr>
          <w:u w:val="none"/>
        </w:rPr>
        <w:tab/>
      </w:r>
      <w:r w:rsidRPr="00B22CA4">
        <w:t>Audit Procedure</w:t>
      </w:r>
    </w:p>
    <w:p w14:paraId="28268D6C" w14:textId="2852003D" w:rsidR="00FE3945" w:rsidRDefault="00176467" w:rsidP="00B03BCE">
      <w:pPr>
        <w:pStyle w:val="BodyText3"/>
        <w:numPr>
          <w:ilvl w:val="0"/>
          <w:numId w:val="4"/>
        </w:numPr>
      </w:pPr>
      <w:r>
        <w:t xml:space="preserve">Assembling the Audit Team: </w:t>
      </w:r>
      <w:r w:rsidR="000048D0" w:rsidRPr="00E56BE5">
        <w:t xml:space="preserve">The </w:t>
      </w:r>
      <w:r w:rsidR="0090769D">
        <w:t>ROP implementation audit</w:t>
      </w:r>
      <w:r w:rsidR="00767538">
        <w:t xml:space="preserve"> team will consist of </w:t>
      </w:r>
      <w:ins w:id="119" w:author="Nicole Fields (She/Her)" w:date="2022-11-15T07:56:00Z">
        <w:r w:rsidR="007C1A61">
          <w:t>three</w:t>
        </w:r>
      </w:ins>
      <w:r w:rsidR="00767538">
        <w:t xml:space="preserve"> (maximum </w:t>
      </w:r>
      <w:ins w:id="120" w:author="Nicole Fields (She/Her)" w:date="2022-11-15T07:56:00Z">
        <w:r w:rsidR="007C1A61">
          <w:t>four</w:t>
        </w:r>
      </w:ins>
      <w:r w:rsidR="00767538">
        <w:t>) staff from IRIB and IR</w:t>
      </w:r>
      <w:ins w:id="121" w:author="Nicole Fields (She/Her)" w:date="2022-11-14T09:57:00Z">
        <w:r w:rsidR="000511E9">
          <w:t>A</w:t>
        </w:r>
      </w:ins>
      <w:r w:rsidR="00767538">
        <w:t xml:space="preserve">B (one of which will be designated as the audit </w:t>
      </w:r>
      <w:ins w:id="122" w:author="David Aird" w:date="2022-11-15T08:15:00Z">
        <w:r w:rsidR="00DA7FD3">
          <w:t xml:space="preserve">team </w:t>
        </w:r>
      </w:ins>
      <w:r w:rsidR="00767538">
        <w:t>lead), and</w:t>
      </w:r>
      <w:r w:rsidR="00406F17">
        <w:t xml:space="preserve"> </w:t>
      </w:r>
      <w:ins w:id="123" w:author="Nicole Fields (She/Her)" w:date="2022-11-15T07:56:00Z">
        <w:r w:rsidR="007C1A61">
          <w:t>one</w:t>
        </w:r>
      </w:ins>
      <w:r w:rsidR="00406F17">
        <w:t xml:space="preserve"> regional </w:t>
      </w:r>
      <w:r w:rsidR="00BD7846">
        <w:t xml:space="preserve">staff </w:t>
      </w:r>
      <w:r w:rsidR="00406F17">
        <w:t>member</w:t>
      </w:r>
      <w:r w:rsidR="00E53AE3">
        <w:t xml:space="preserve"> from </w:t>
      </w:r>
      <w:r w:rsidR="005C6407">
        <w:t xml:space="preserve">a </w:t>
      </w:r>
      <w:r w:rsidR="00E53AE3">
        <w:t xml:space="preserve">region not being </w:t>
      </w:r>
      <w:r w:rsidR="00EA0A7C">
        <w:t>audited</w:t>
      </w:r>
      <w:r w:rsidR="00C731FD">
        <w:t>.</w:t>
      </w:r>
      <w:ins w:id="124" w:author="David Aird" w:date="2022-11-15T08:17:00Z">
        <w:r w:rsidR="00C731FD">
          <w:t xml:space="preserve"> </w:t>
        </w:r>
        <w:r w:rsidR="00616DED" w:rsidRPr="00E56BE5">
          <w:t xml:space="preserve">Consideration should be given to </w:t>
        </w:r>
        <w:r w:rsidR="00616DED">
          <w:t xml:space="preserve">having the regional team member be </w:t>
        </w:r>
        <w:r w:rsidR="00616DED" w:rsidRPr="00E56BE5">
          <w:t xml:space="preserve">from the region scheduled for the </w:t>
        </w:r>
        <w:r w:rsidR="00616DED">
          <w:t>next</w:t>
        </w:r>
        <w:r w:rsidR="00616DED" w:rsidRPr="00E56BE5">
          <w:t xml:space="preserve"> </w:t>
        </w:r>
        <w:r w:rsidR="00616DED">
          <w:t>ROP implementation audit</w:t>
        </w:r>
        <w:r w:rsidR="00616DED" w:rsidRPr="00E56BE5">
          <w:t>.</w:t>
        </w:r>
        <w:r w:rsidR="00616DED">
          <w:t xml:space="preserve"> </w:t>
        </w:r>
      </w:ins>
      <w:r w:rsidR="00767538">
        <w:t xml:space="preserve">Collectively, the audit team should have staff with experience across multiple ROP program areas to be able </w:t>
      </w:r>
      <w:r w:rsidR="00767538" w:rsidRPr="00767538">
        <w:t xml:space="preserve">to adequately evaluate the </w:t>
      </w:r>
      <w:r w:rsidR="00767538">
        <w:t>standardized audit</w:t>
      </w:r>
      <w:r w:rsidR="00767538" w:rsidRPr="00767538">
        <w:t xml:space="preserve"> items and the </w:t>
      </w:r>
      <w:r w:rsidR="00767538">
        <w:t xml:space="preserve">audit </w:t>
      </w:r>
      <w:r w:rsidR="00767538" w:rsidRPr="00767538">
        <w:t xml:space="preserve">focus areas. </w:t>
      </w:r>
      <w:r w:rsidR="00C731FD">
        <w:t>Staff</w:t>
      </w:r>
      <w:r w:rsidR="00C731FD" w:rsidRPr="00C731FD">
        <w:t xml:space="preserve"> from other regions may </w:t>
      </w:r>
      <w:r w:rsidR="00C731FD">
        <w:t>choose to be onsite to observe the audit</w:t>
      </w:r>
      <w:r w:rsidR="00C731FD" w:rsidRPr="00C731FD">
        <w:t xml:space="preserve"> for benchmarking purposes but are</w:t>
      </w:r>
      <w:r w:rsidR="009661DB">
        <w:t xml:space="preserve"> not part of the formal audit team</w:t>
      </w:r>
      <w:r w:rsidR="00C731FD">
        <w:t>.</w:t>
      </w:r>
    </w:p>
    <w:p w14:paraId="68BEDCDA" w14:textId="4588EBAB" w:rsidR="00067474" w:rsidRDefault="008D7A44" w:rsidP="00B03BCE">
      <w:pPr>
        <w:pStyle w:val="BodyText3"/>
        <w:numPr>
          <w:ilvl w:val="0"/>
          <w:numId w:val="4"/>
        </w:numPr>
      </w:pPr>
      <w:r>
        <w:t>Developing and Issuing the Audit Charter:</w:t>
      </w:r>
      <w:r w:rsidDel="001524C1">
        <w:t xml:space="preserve"> </w:t>
      </w:r>
      <w:r w:rsidR="00767538">
        <w:t xml:space="preserve">Once the team lead is identified and the team </w:t>
      </w:r>
      <w:ins w:id="125" w:author="Nicole Fields (She/Her)" w:date="2022-11-15T09:03:00Z">
        <w:r w:rsidR="00BB146B">
          <w:t xml:space="preserve">is </w:t>
        </w:r>
      </w:ins>
      <w:r w:rsidR="00767538">
        <w:t xml:space="preserve">formed, the team will develop </w:t>
      </w:r>
      <w:r w:rsidR="00700068">
        <w:t xml:space="preserve">and issue, with the DRO </w:t>
      </w:r>
      <w:r w:rsidR="00A72D79">
        <w:t>d</w:t>
      </w:r>
      <w:r w:rsidR="00700068">
        <w:t xml:space="preserve">ivision </w:t>
      </w:r>
      <w:r w:rsidR="00A72D79">
        <w:t>d</w:t>
      </w:r>
      <w:r w:rsidR="00700068">
        <w:t xml:space="preserve">irector’s approval, </w:t>
      </w:r>
      <w:r w:rsidR="00067474" w:rsidRPr="00067474">
        <w:t xml:space="preserve">a charter for </w:t>
      </w:r>
      <w:r w:rsidR="00110CEE">
        <w:t>the</w:t>
      </w:r>
      <w:r w:rsidR="00067474" w:rsidRPr="00067474">
        <w:t xml:space="preserve"> ROP implementation audit that outlines the audit schedule</w:t>
      </w:r>
      <w:ins w:id="126" w:author="Nicole Fields (She/Her)" w:date="2022-11-15T09:05:00Z">
        <w:r w:rsidR="00797F0C">
          <w:t xml:space="preserve"> (see </w:t>
        </w:r>
      </w:ins>
      <w:ins w:id="127" w:author="Madeleine Arel (She/Her)" w:date="2023-03-24T13:22:00Z">
        <w:r w:rsidR="00A72D79">
          <w:t>e</w:t>
        </w:r>
      </w:ins>
      <w:ins w:id="128" w:author="Nicole Fields (She/Her)" w:date="2022-11-15T09:05:00Z">
        <w:r w:rsidR="00797F0C">
          <w:t xml:space="preserve">xhibit 1 of this </w:t>
        </w:r>
      </w:ins>
      <w:ins w:id="129" w:author="Madeleine Arel (She/Her)" w:date="2023-03-24T13:23:00Z">
        <w:r w:rsidR="00677116">
          <w:t>a</w:t>
        </w:r>
      </w:ins>
      <w:ins w:id="130" w:author="Nicole Fields (She/Her)" w:date="2022-11-15T09:05:00Z">
        <w:r w:rsidR="00797F0C">
          <w:t>ppendix)</w:t>
        </w:r>
      </w:ins>
      <w:r w:rsidR="00067474" w:rsidRPr="00067474">
        <w:t xml:space="preserve"> and establishes the focus areas that will be assessed. The draft charter will be shared with the region that is being audited </w:t>
      </w:r>
      <w:r w:rsidR="00700068">
        <w:t xml:space="preserve">for a </w:t>
      </w:r>
      <w:r w:rsidR="00677116">
        <w:t>2</w:t>
      </w:r>
      <w:r w:rsidR="007B2721">
        <w:noBreakHyphen/>
      </w:r>
      <w:r w:rsidR="00700068">
        <w:t xml:space="preserve">week feedback period </w:t>
      </w:r>
      <w:r w:rsidR="00067474" w:rsidRPr="00067474">
        <w:t xml:space="preserve">before the charter is finalized. The </w:t>
      </w:r>
      <w:ins w:id="131" w:author="Nicole Fields (She/Her)" w:date="2023-01-03T15:15:00Z">
        <w:r w:rsidR="00C6439C">
          <w:t xml:space="preserve">IRAB </w:t>
        </w:r>
      </w:ins>
      <w:ins w:id="132" w:author="Madeleine Arel (She/Her)" w:date="2023-03-24T13:23:00Z">
        <w:r w:rsidR="00677116">
          <w:t>b</w:t>
        </w:r>
      </w:ins>
      <w:ins w:id="133" w:author="Nicole Fields (She/Her)" w:date="2023-01-03T15:15:00Z">
        <w:r w:rsidR="00C6439C">
          <w:t xml:space="preserve">ranch </w:t>
        </w:r>
      </w:ins>
      <w:ins w:id="134" w:author="Madeleine Arel (She/Her)" w:date="2023-03-24T13:23:00Z">
        <w:r w:rsidR="00677116">
          <w:t>c</w:t>
        </w:r>
      </w:ins>
      <w:ins w:id="135" w:author="Nicole Fields (She/Her)" w:date="2023-01-03T15:15:00Z">
        <w:r w:rsidR="00C6439C">
          <w:t>hief</w:t>
        </w:r>
      </w:ins>
      <w:ins w:id="136" w:author="Nicole Fields (She/Her)" w:date="2023-01-11T14:42:00Z">
        <w:r w:rsidR="00761D9C">
          <w:t xml:space="preserve"> </w:t>
        </w:r>
      </w:ins>
      <w:r w:rsidR="00067474" w:rsidRPr="00067474">
        <w:t>will issue the finalized charter no less than 30</w:t>
      </w:r>
      <w:r w:rsidR="00D13615">
        <w:t> </w:t>
      </w:r>
      <w:r w:rsidR="00067474" w:rsidRPr="00067474">
        <w:t>days before the scheduled audit start date.</w:t>
      </w:r>
    </w:p>
    <w:p w14:paraId="1822EB43" w14:textId="018F3B54" w:rsidR="00F92136" w:rsidRPr="00067474" w:rsidRDefault="008D7A44" w:rsidP="00B03BCE">
      <w:pPr>
        <w:pStyle w:val="BodyText3"/>
        <w:numPr>
          <w:ilvl w:val="0"/>
          <w:numId w:val="4"/>
        </w:numPr>
      </w:pPr>
      <w:r>
        <w:t>Completing the Standardized Audit Items:</w:t>
      </w:r>
      <w:r w:rsidDel="001524C1">
        <w:t xml:space="preserve"> </w:t>
      </w:r>
      <w:r w:rsidR="00F92136">
        <w:t>Insofar as the necessary data is available at NRC headquarters</w:t>
      </w:r>
      <w:r w:rsidR="007335AD">
        <w:t xml:space="preserve"> or </w:t>
      </w:r>
      <w:ins w:id="137" w:author="Nicole Fields (She/Her)" w:date="2022-11-14T11:49:00Z">
        <w:r w:rsidR="001524C1">
          <w:t>can</w:t>
        </w:r>
      </w:ins>
      <w:r w:rsidR="007335AD">
        <w:t xml:space="preserve"> be </w:t>
      </w:r>
      <w:r w:rsidR="00665A65">
        <w:t>compiled with remote support from the region being audited,</w:t>
      </w:r>
      <w:r w:rsidR="00F92136">
        <w:t xml:space="preserve"> the audit team should complete most of the standardized implementation audit items using </w:t>
      </w:r>
      <w:r w:rsidR="00E065FA">
        <w:t>a</w:t>
      </w:r>
      <w:r w:rsidR="00F92136">
        <w:t>ttachment</w:t>
      </w:r>
      <w:r w:rsidR="00ED265F">
        <w:t> </w:t>
      </w:r>
      <w:r w:rsidR="00F92136">
        <w:t xml:space="preserve">1 prior to </w:t>
      </w:r>
      <w:ins w:id="138" w:author="Nicole Fields (She/Her)" w:date="2022-11-14T10:54:00Z">
        <w:r w:rsidR="00F91020">
          <w:t>being</w:t>
        </w:r>
      </w:ins>
      <w:r w:rsidR="00F92136">
        <w:t xml:space="preserve"> onsite </w:t>
      </w:r>
      <w:ins w:id="139" w:author="Nicole Fields (She/Her)" w:date="2022-11-14T10:54:00Z">
        <w:r w:rsidR="00F91020">
          <w:t>in the audited region</w:t>
        </w:r>
      </w:ins>
      <w:r w:rsidR="00F92136">
        <w:t>.</w:t>
      </w:r>
      <w:r w:rsidR="00F92136" w:rsidDel="001524C1">
        <w:t xml:space="preserve"> </w:t>
      </w:r>
      <w:r w:rsidR="00F92136">
        <w:t>The audit team</w:t>
      </w:r>
      <w:ins w:id="140" w:author="Nicole Fields (She/Her)" w:date="2022-11-14T10:05:00Z">
        <w:r w:rsidR="00AB3C31">
          <w:t xml:space="preserve"> will </w:t>
        </w:r>
      </w:ins>
      <w:ins w:id="141" w:author="Nicole Fields (She/Her)" w:date="2022-11-14T10:06:00Z">
        <w:r w:rsidR="00F325B1">
          <w:t>assess</w:t>
        </w:r>
      </w:ins>
      <w:ins w:id="142" w:author="Nicole Fields (She/Her)" w:date="2022-11-14T10:05:00Z">
        <w:r w:rsidR="00AB3C31">
          <w:t xml:space="preserve"> all</w:t>
        </w:r>
      </w:ins>
      <w:r w:rsidR="00F92136">
        <w:t xml:space="preserve"> audit items from each ROP program area in </w:t>
      </w:r>
      <w:r w:rsidR="00E065FA">
        <w:t>a</w:t>
      </w:r>
      <w:r w:rsidR="00F92136">
        <w:t>ttachment</w:t>
      </w:r>
      <w:r w:rsidR="001524C1">
        <w:t> </w:t>
      </w:r>
      <w:r w:rsidR="00F92136">
        <w:t>1.</w:t>
      </w:r>
    </w:p>
    <w:p w14:paraId="25E3C09B" w14:textId="6ADEA5B2" w:rsidR="00FB2F51" w:rsidRDefault="00C87574" w:rsidP="00B03BCE">
      <w:pPr>
        <w:pStyle w:val="BodyText3"/>
        <w:numPr>
          <w:ilvl w:val="0"/>
          <w:numId w:val="4"/>
        </w:numPr>
      </w:pPr>
      <w:ins w:id="143" w:author="Nicole Fields (She/Her)" w:date="2022-11-14T10:55:00Z">
        <w:r>
          <w:t>Audit (</w:t>
        </w:r>
      </w:ins>
      <w:r w:rsidR="008D7A44">
        <w:t>Onsite</w:t>
      </w:r>
      <w:ins w:id="144" w:author="Nicole Fields (She/Her)" w:date="2022-11-14T10:55:00Z">
        <w:r>
          <w:t>)</w:t>
        </w:r>
      </w:ins>
      <w:r w:rsidR="008D7A44">
        <w:t xml:space="preserve"> Week: </w:t>
      </w:r>
      <w:r w:rsidR="00592F20" w:rsidRPr="00FE3945">
        <w:t xml:space="preserve">The </w:t>
      </w:r>
      <w:r w:rsidR="00700068">
        <w:t xml:space="preserve">audit </w:t>
      </w:r>
      <w:r w:rsidR="00592F20" w:rsidRPr="00FE3945">
        <w:t xml:space="preserve">team leader will conduct an entrance meeting </w:t>
      </w:r>
      <w:r w:rsidR="008A1AA3" w:rsidRPr="00FE3945">
        <w:t xml:space="preserve">with applicable regional personnel </w:t>
      </w:r>
      <w:r w:rsidR="00592F20" w:rsidRPr="00FE3945">
        <w:t xml:space="preserve">upon arrival </w:t>
      </w:r>
      <w:ins w:id="145" w:author="Nicole Fields (She/Her)" w:date="2022-11-14T10:56:00Z">
        <w:r w:rsidR="00462026">
          <w:t xml:space="preserve">at the region </w:t>
        </w:r>
      </w:ins>
      <w:r w:rsidR="00592F20" w:rsidRPr="00FE3945">
        <w:t>to help facilitate the review.</w:t>
      </w:r>
      <w:r w:rsidR="00592F20" w:rsidRPr="00FE3945" w:rsidDel="00462026">
        <w:t xml:space="preserve"> </w:t>
      </w:r>
      <w:r w:rsidR="00B47FFC">
        <w:t xml:space="preserve">The team leader will coordinate with the region being audited for </w:t>
      </w:r>
      <w:r w:rsidR="00700068">
        <w:t>any</w:t>
      </w:r>
      <w:r w:rsidR="00FE3945">
        <w:t xml:space="preserve"> </w:t>
      </w:r>
      <w:r w:rsidR="00247309" w:rsidRPr="00FE3945">
        <w:t>support needed to facilitate the</w:t>
      </w:r>
      <w:r w:rsidR="00897DCF" w:rsidRPr="00FE3945">
        <w:t xml:space="preserve"> onsite week</w:t>
      </w:r>
      <w:r w:rsidR="00700068">
        <w:t xml:space="preserve"> efficiently and effectively, such as space, access, personnel availability, and connectivity requirements</w:t>
      </w:r>
      <w:r w:rsidR="00897DCF" w:rsidRPr="00FE3945">
        <w:t>. Additional visits to the regional office may be scheduled if necessary to meet the</w:t>
      </w:r>
      <w:r w:rsidR="001322E8" w:rsidRPr="00FE3945">
        <w:t xml:space="preserve"> objectives of the </w:t>
      </w:r>
      <w:r w:rsidR="00FE3945">
        <w:t>ROP implementation audit</w:t>
      </w:r>
      <w:r w:rsidR="001322E8" w:rsidRPr="00FE3945">
        <w:t xml:space="preserve">, but efforts should be made to limit the </w:t>
      </w:r>
      <w:ins w:id="146" w:author="Nicole Fields (She/Her)" w:date="2022-11-14T10:56:00Z">
        <w:r w:rsidR="00297889">
          <w:t xml:space="preserve">onsite portion of the audit </w:t>
        </w:r>
      </w:ins>
      <w:r w:rsidR="001322E8" w:rsidRPr="00FE3945">
        <w:t>to one week.</w:t>
      </w:r>
    </w:p>
    <w:p w14:paraId="0337F312" w14:textId="2B380B57" w:rsidR="00CA05EF" w:rsidRPr="00CA05EF" w:rsidRDefault="00074E2B" w:rsidP="00B03BCE">
      <w:pPr>
        <w:pStyle w:val="BodyText3"/>
        <w:numPr>
          <w:ilvl w:val="0"/>
          <w:numId w:val="4"/>
        </w:numPr>
      </w:pPr>
      <w:r>
        <w:t xml:space="preserve">Objective Evaluation Standards: </w:t>
      </w:r>
      <w:r w:rsidR="00247309" w:rsidRPr="00CA05EF">
        <w:t xml:space="preserve">The </w:t>
      </w:r>
      <w:ins w:id="147" w:author="Nicole Fields (She/Her)" w:date="2023-01-04T14:36:00Z">
        <w:r w:rsidR="00BB2434">
          <w:t>audit</w:t>
        </w:r>
      </w:ins>
      <w:r w:rsidR="001322E8" w:rsidRPr="00CA05EF">
        <w:t xml:space="preserve"> team</w:t>
      </w:r>
      <w:r w:rsidR="00247309" w:rsidRPr="00CA05EF">
        <w:t xml:space="preserve"> will</w:t>
      </w:r>
      <w:r w:rsidR="00C524AA" w:rsidRPr="00CA05EF">
        <w:t xml:space="preserve"> </w:t>
      </w:r>
      <w:r w:rsidR="0069690F">
        <w:t xml:space="preserve">evaluate </w:t>
      </w:r>
      <w:r w:rsidR="00D107FF">
        <w:t xml:space="preserve">the </w:t>
      </w:r>
      <w:r w:rsidR="00271308">
        <w:t>standardized implementation audit items</w:t>
      </w:r>
      <w:r w:rsidR="00D107FF">
        <w:t xml:space="preserve"> </w:t>
      </w:r>
      <w:r w:rsidR="00277CCE" w:rsidRPr="00CA05EF">
        <w:t xml:space="preserve">in terms of objective performance </w:t>
      </w:r>
      <w:r w:rsidR="00530AB5">
        <w:t>ratings</w:t>
      </w:r>
      <w:r w:rsidR="00277CCE" w:rsidRPr="00CA05EF">
        <w:t xml:space="preserve"> (</w:t>
      </w:r>
      <w:r w:rsidR="00B31B37" w:rsidRPr="00CA05EF">
        <w:t xml:space="preserve">meets/does not meet current </w:t>
      </w:r>
      <w:r w:rsidR="00544127">
        <w:t xml:space="preserve">requirements in </w:t>
      </w:r>
      <w:r w:rsidR="00B31B37" w:rsidRPr="00CA05EF">
        <w:t xml:space="preserve">ROP </w:t>
      </w:r>
      <w:r w:rsidR="00DE5AA1" w:rsidRPr="00CA05EF">
        <w:t>governance documents</w:t>
      </w:r>
      <w:r w:rsidR="00277CCE" w:rsidRPr="00CA05EF">
        <w:t>)</w:t>
      </w:r>
      <w:r w:rsidR="00E34486" w:rsidRPr="00CA05EF">
        <w:t xml:space="preserve">, reflecting the </w:t>
      </w:r>
      <w:r w:rsidR="00DE5AA1" w:rsidRPr="00CA05EF">
        <w:t xml:space="preserve">effectiveness of </w:t>
      </w:r>
      <w:r w:rsidR="0038790F" w:rsidRPr="00CA05EF">
        <w:t>delegated ROP functions within the region under audit</w:t>
      </w:r>
      <w:r w:rsidR="00E34486" w:rsidRPr="00CA05EF">
        <w:t xml:space="preserve">. </w:t>
      </w:r>
      <w:ins w:id="148" w:author="David Aird" w:date="2022-11-15T11:33:00Z">
        <w:r w:rsidR="00B15FFE">
          <w:t>When practical</w:t>
        </w:r>
      </w:ins>
      <w:r w:rsidR="00E34486" w:rsidRPr="00CA05EF">
        <w:t xml:space="preserve">, </w:t>
      </w:r>
      <w:r w:rsidR="00DE5AA1" w:rsidRPr="00CA05EF">
        <w:t xml:space="preserve">the regional audit team member </w:t>
      </w:r>
      <w:r w:rsidR="00E34486" w:rsidRPr="00CA05EF">
        <w:t xml:space="preserve">will provide amplifying </w:t>
      </w:r>
      <w:r w:rsidR="005C6D00" w:rsidRPr="00CA05EF">
        <w:t xml:space="preserve">information </w:t>
      </w:r>
      <w:r w:rsidR="00DE5AA1" w:rsidRPr="00CA05EF">
        <w:t xml:space="preserve">on whether the </w:t>
      </w:r>
      <w:r w:rsidR="005C6D00" w:rsidRPr="00CA05EF">
        <w:t xml:space="preserve">audited </w:t>
      </w:r>
      <w:r w:rsidR="00DE5AA1" w:rsidRPr="00CA05EF">
        <w:t>region’s approach to ROP implementation in each area is uniform with other regions</w:t>
      </w:r>
      <w:r w:rsidR="0038790F" w:rsidRPr="00CA05EF">
        <w:t xml:space="preserve">. </w:t>
      </w:r>
      <w:ins w:id="149" w:author="David Aird" w:date="2022-11-15T11:34:00Z">
        <w:r w:rsidR="00B15FFE" w:rsidRPr="00CA05EF">
          <w:t>During</w:t>
        </w:r>
      </w:ins>
      <w:r w:rsidR="00CA05EF" w:rsidRPr="00CA05EF">
        <w:t xml:space="preserve"> the audit, should any </w:t>
      </w:r>
      <w:r w:rsidR="0038790F" w:rsidRPr="00CA05EF">
        <w:t xml:space="preserve">clarification </w:t>
      </w:r>
      <w:r w:rsidR="00CA05EF" w:rsidRPr="00CA05EF">
        <w:t xml:space="preserve">be </w:t>
      </w:r>
      <w:r w:rsidR="0038790F" w:rsidRPr="00CA05EF">
        <w:t>required from the NRR program office</w:t>
      </w:r>
      <w:r w:rsidR="008910C6" w:rsidRPr="00CA05EF">
        <w:t xml:space="preserve"> regarding ROP implementation or ROP </w:t>
      </w:r>
      <w:r w:rsidR="00D62FA9">
        <w:t>governance documents</w:t>
      </w:r>
      <w:r w:rsidR="00CA05EF" w:rsidRPr="00CA05EF">
        <w:t>, it will be noted and included in the final report</w:t>
      </w:r>
      <w:r w:rsidR="008910C6" w:rsidRPr="00CA05EF">
        <w:t>.</w:t>
      </w:r>
    </w:p>
    <w:p w14:paraId="23859846" w14:textId="27461D8D" w:rsidR="00981326" w:rsidRPr="00CA05EF" w:rsidRDefault="00074E2B" w:rsidP="00B03BCE">
      <w:pPr>
        <w:pStyle w:val="BodyText3"/>
        <w:numPr>
          <w:ilvl w:val="0"/>
          <w:numId w:val="4"/>
        </w:numPr>
      </w:pPr>
      <w:r>
        <w:t xml:space="preserve">Exit Meeting: </w:t>
      </w:r>
      <w:r w:rsidR="00981326" w:rsidRPr="00CA05EF">
        <w:t>An exit meetin</w:t>
      </w:r>
      <w:r w:rsidR="001322E8" w:rsidRPr="00CA05EF">
        <w:t>g will</w:t>
      </w:r>
      <w:r w:rsidR="00981326" w:rsidRPr="00CA05EF">
        <w:t xml:space="preserve"> be scheduled at the end of the </w:t>
      </w:r>
      <w:r w:rsidR="00191C97">
        <w:t>ROP implementation audit</w:t>
      </w:r>
      <w:r w:rsidR="00981326" w:rsidRPr="00CA05EF">
        <w:t xml:space="preserve"> </w:t>
      </w:r>
      <w:r w:rsidR="00621A55">
        <w:t xml:space="preserve">onsite week </w:t>
      </w:r>
      <w:r w:rsidR="00981326" w:rsidRPr="00CA05EF">
        <w:t xml:space="preserve">to discuss the </w:t>
      </w:r>
      <w:r w:rsidR="00621A55">
        <w:t>results</w:t>
      </w:r>
      <w:r w:rsidR="00981326" w:rsidRPr="00CA05EF">
        <w:t xml:space="preserve">. </w:t>
      </w:r>
      <w:r w:rsidR="00A64A47" w:rsidRPr="00CA05EF">
        <w:t xml:space="preserve">Throughout the </w:t>
      </w:r>
      <w:r w:rsidR="0069142E">
        <w:t xml:space="preserve">onsite </w:t>
      </w:r>
      <w:r w:rsidR="00A64A47" w:rsidRPr="00CA05EF">
        <w:t>week, the team l</w:t>
      </w:r>
      <w:r w:rsidR="00981326" w:rsidRPr="00CA05EF">
        <w:t>eader will discuss the team’s</w:t>
      </w:r>
      <w:r w:rsidR="00A64A47" w:rsidRPr="00CA05EF">
        <w:t xml:space="preserve"> findings with the appropriate r</w:t>
      </w:r>
      <w:r w:rsidR="00981326" w:rsidRPr="00CA05EF">
        <w:t>egional management.</w:t>
      </w:r>
    </w:p>
    <w:p w14:paraId="74C6BD33" w14:textId="39990EB6" w:rsidR="00981326" w:rsidRPr="0098532B" w:rsidRDefault="00BC42AC" w:rsidP="003E10BB">
      <w:pPr>
        <w:pStyle w:val="StyleHeading2Underline"/>
      </w:pPr>
      <w:r w:rsidRPr="005B1D33">
        <w:rPr>
          <w:u w:val="none"/>
        </w:rPr>
        <w:lastRenderedPageBreak/>
        <w:t>04.0</w:t>
      </w:r>
      <w:r w:rsidR="00B77B1A" w:rsidRPr="005B1D33">
        <w:rPr>
          <w:u w:val="none"/>
        </w:rPr>
        <w:t>4</w:t>
      </w:r>
      <w:r w:rsidR="005B1D33" w:rsidRPr="003E10BB">
        <w:rPr>
          <w:u w:val="none"/>
        </w:rPr>
        <w:tab/>
      </w:r>
      <w:r w:rsidR="0026773E" w:rsidRPr="00B22CA4">
        <w:t>Documentation Required</w:t>
      </w:r>
    </w:p>
    <w:p w14:paraId="2786BE8C" w14:textId="27FCD403" w:rsidR="00226480" w:rsidRPr="0027459A" w:rsidRDefault="00700068" w:rsidP="00B03BCE">
      <w:pPr>
        <w:pStyle w:val="BodyText3"/>
        <w:keepNext/>
        <w:numPr>
          <w:ilvl w:val="0"/>
          <w:numId w:val="6"/>
        </w:numPr>
        <w:rPr>
          <w:rFonts w:cs="Arial"/>
        </w:rPr>
      </w:pPr>
      <w:r w:rsidRPr="003E10BB">
        <w:rPr>
          <w:u w:val="single"/>
        </w:rPr>
        <w:t>Audit</w:t>
      </w:r>
      <w:r w:rsidR="00226480" w:rsidRPr="00797FDE">
        <w:rPr>
          <w:rFonts w:cs="Arial"/>
          <w:u w:val="single"/>
        </w:rPr>
        <w:t xml:space="preserve"> Report</w:t>
      </w:r>
    </w:p>
    <w:p w14:paraId="13E6E334" w14:textId="4E49BF16" w:rsidR="00700068" w:rsidRDefault="0026773E" w:rsidP="003E10BB">
      <w:pPr>
        <w:pStyle w:val="BodyText3"/>
      </w:pPr>
      <w:r w:rsidRPr="0027459A">
        <w:t xml:space="preserve">A </w:t>
      </w:r>
      <w:r w:rsidR="00C31F4E" w:rsidRPr="0027459A">
        <w:t xml:space="preserve">draft </w:t>
      </w:r>
      <w:r w:rsidRPr="0027459A">
        <w:t>r</w:t>
      </w:r>
      <w:r w:rsidR="005C6DD0" w:rsidRPr="0027459A">
        <w:t>eport will</w:t>
      </w:r>
      <w:r w:rsidR="00C31F4E" w:rsidRPr="0027459A">
        <w:t xml:space="preserve"> be prepared by the t</w:t>
      </w:r>
      <w:r w:rsidRPr="0027459A">
        <w:t xml:space="preserve">eam </w:t>
      </w:r>
      <w:r w:rsidR="00C31F4E" w:rsidRPr="0027459A">
        <w:t>l</w:t>
      </w:r>
      <w:r w:rsidRPr="0027459A">
        <w:t>eader</w:t>
      </w:r>
      <w:r w:rsidR="00C31F4E" w:rsidRPr="0027459A">
        <w:t xml:space="preserve">, with inputs from </w:t>
      </w:r>
      <w:r w:rsidR="00700068" w:rsidRPr="0027459A">
        <w:t xml:space="preserve">all </w:t>
      </w:r>
      <w:r w:rsidR="00C31F4E" w:rsidRPr="0027459A">
        <w:t xml:space="preserve">team members, within </w:t>
      </w:r>
      <w:r w:rsidR="000F0056" w:rsidRPr="0027459A">
        <w:t>30</w:t>
      </w:r>
      <w:r w:rsidR="00E53216">
        <w:t> </w:t>
      </w:r>
      <w:r w:rsidR="000F0056">
        <w:t>days</w:t>
      </w:r>
      <w:r w:rsidR="00C31F4E" w:rsidRPr="00533405">
        <w:t xml:space="preserve"> of </w:t>
      </w:r>
      <w:r w:rsidR="00A579E5">
        <w:t>the exit meeting</w:t>
      </w:r>
      <w:r w:rsidR="005C6DD0" w:rsidRPr="00533405">
        <w:t>. This report will</w:t>
      </w:r>
      <w:r w:rsidRPr="00533405">
        <w:t xml:space="preserve"> summarize the </w:t>
      </w:r>
      <w:r w:rsidR="001F6154">
        <w:t>results</w:t>
      </w:r>
      <w:r w:rsidRPr="00533405">
        <w:t xml:space="preserve"> of the </w:t>
      </w:r>
      <w:r w:rsidR="001858FF">
        <w:t xml:space="preserve">standardized implementation audit items and the results of the </w:t>
      </w:r>
      <w:r w:rsidR="00271308">
        <w:t xml:space="preserve">deep-dive review of the </w:t>
      </w:r>
      <w:r w:rsidR="001858FF">
        <w:t>audit focus areas</w:t>
      </w:r>
      <w:r w:rsidR="00271308">
        <w:t xml:space="preserve">, as well as </w:t>
      </w:r>
      <w:r w:rsidRPr="00533405">
        <w:t xml:space="preserve">any areas where the </w:t>
      </w:r>
      <w:r w:rsidR="001B1C3D">
        <w:t xml:space="preserve">NRR </w:t>
      </w:r>
      <w:r w:rsidRPr="00533405">
        <w:t xml:space="preserve">program office </w:t>
      </w:r>
      <w:r w:rsidR="00652E56">
        <w:t>is requested</w:t>
      </w:r>
      <w:ins w:id="150" w:author="David Aird" w:date="2022-11-15T11:35:00Z">
        <w:r>
          <w:t xml:space="preserve"> </w:t>
        </w:r>
        <w:r w:rsidR="00D36CC1">
          <w:t>to</w:t>
        </w:r>
      </w:ins>
      <w:r w:rsidRPr="00533405">
        <w:t xml:space="preserve"> provide additional </w:t>
      </w:r>
      <w:r w:rsidR="001F6154">
        <w:t>clarification or guidance</w:t>
      </w:r>
      <w:r w:rsidRPr="00533405">
        <w:t xml:space="preserve">. </w:t>
      </w:r>
      <w:r w:rsidR="007B4265">
        <w:t xml:space="preserve">The </w:t>
      </w:r>
      <w:r w:rsidR="00700068">
        <w:t xml:space="preserve">completed </w:t>
      </w:r>
      <w:r w:rsidR="007B4265">
        <w:t xml:space="preserve">standardized implementation audit worksheet </w:t>
      </w:r>
      <w:r w:rsidR="00E16E85">
        <w:t>(</w:t>
      </w:r>
      <w:r w:rsidR="005F6370">
        <w:t>a</w:t>
      </w:r>
      <w:r w:rsidR="00E16E85">
        <w:t>ttachment</w:t>
      </w:r>
      <w:r w:rsidR="00925C85">
        <w:t> </w:t>
      </w:r>
      <w:r w:rsidR="00E16E85">
        <w:t xml:space="preserve">1) </w:t>
      </w:r>
      <w:r w:rsidR="007B4265">
        <w:t>will be included as an enclosure to the report.</w:t>
      </w:r>
    </w:p>
    <w:p w14:paraId="68368B7F" w14:textId="367E05B6" w:rsidR="00581CFD" w:rsidRDefault="00313C5E" w:rsidP="003E10BB">
      <w:pPr>
        <w:pStyle w:val="BodyText3"/>
      </w:pPr>
      <w:ins w:id="151" w:author="Nicole Fields (She/Her)" w:date="2022-11-16T13:03:00Z">
        <w:r>
          <w:t>DRO</w:t>
        </w:r>
      </w:ins>
      <w:r w:rsidR="000F0056">
        <w:t xml:space="preserve"> will send the preliminary (draft) audit report</w:t>
      </w:r>
      <w:r w:rsidR="006D5EA3">
        <w:t xml:space="preserve"> </w:t>
      </w:r>
      <w:r w:rsidR="00C31F4E" w:rsidRPr="00533405">
        <w:t xml:space="preserve">to the </w:t>
      </w:r>
      <w:r w:rsidR="00F45023">
        <w:t xml:space="preserve">audited </w:t>
      </w:r>
      <w:r w:rsidR="00C31F4E" w:rsidRPr="00533405">
        <w:t>regional o</w:t>
      </w:r>
      <w:r w:rsidR="0026773E" w:rsidRPr="00533405">
        <w:t>ffic</w:t>
      </w:r>
      <w:r w:rsidR="00C31F4E" w:rsidRPr="00533405">
        <w:t xml:space="preserve">e for </w:t>
      </w:r>
      <w:r w:rsidR="00700068">
        <w:t xml:space="preserve">a </w:t>
      </w:r>
      <w:r w:rsidR="005F6370">
        <w:t>2</w:t>
      </w:r>
      <w:r w:rsidR="005F6370">
        <w:noBreakHyphen/>
      </w:r>
      <w:r w:rsidR="00700068">
        <w:t>week r</w:t>
      </w:r>
      <w:r w:rsidR="00C31F4E" w:rsidRPr="00533405">
        <w:t>eview and comment</w:t>
      </w:r>
      <w:r w:rsidR="00700068">
        <w:t xml:space="preserve"> period</w:t>
      </w:r>
      <w:r w:rsidR="00581CFD">
        <w:t xml:space="preserve"> (the other regions will receive the draft report at the same time for informational purposes)</w:t>
      </w:r>
      <w:r w:rsidR="00C31F4E" w:rsidRPr="00533405">
        <w:t xml:space="preserve">. </w:t>
      </w:r>
      <w:ins w:id="152" w:author="Nicole Fields (She/Her)" w:date="2022-11-16T13:03:00Z">
        <w:r w:rsidR="00F05935">
          <w:t>DRO</w:t>
        </w:r>
      </w:ins>
      <w:r w:rsidR="006D5EA3">
        <w:t xml:space="preserve"> will consider the </w:t>
      </w:r>
      <w:r w:rsidR="00581CFD">
        <w:t xml:space="preserve">audited </w:t>
      </w:r>
      <w:r w:rsidR="00C31F4E" w:rsidRPr="00533405">
        <w:t>r</w:t>
      </w:r>
      <w:r w:rsidR="0026773E" w:rsidRPr="00533405">
        <w:t xml:space="preserve">egional </w:t>
      </w:r>
      <w:r w:rsidR="00C31F4E" w:rsidRPr="00533405">
        <w:t>o</w:t>
      </w:r>
      <w:r w:rsidR="0026773E" w:rsidRPr="00533405">
        <w:t xml:space="preserve">ffice’s comments </w:t>
      </w:r>
      <w:r w:rsidR="0068433F" w:rsidRPr="00533405">
        <w:t xml:space="preserve">for </w:t>
      </w:r>
      <w:r w:rsidR="00700068">
        <w:t>incorporation</w:t>
      </w:r>
      <w:r w:rsidR="0068433F" w:rsidRPr="00533405">
        <w:t xml:space="preserve"> in</w:t>
      </w:r>
      <w:r w:rsidR="0026773E" w:rsidRPr="00533405">
        <w:t xml:space="preserve"> the final report.</w:t>
      </w:r>
    </w:p>
    <w:p w14:paraId="60E33979" w14:textId="76252884" w:rsidR="0033706C" w:rsidRPr="0033706C" w:rsidRDefault="00581CFD" w:rsidP="006A2CE4">
      <w:pPr>
        <w:pStyle w:val="BodyText3"/>
      </w:pPr>
      <w:r w:rsidRPr="00533405">
        <w:t>The final report</w:t>
      </w:r>
      <w:r>
        <w:t xml:space="preserve"> should be issued </w:t>
      </w:r>
      <w:r w:rsidR="000F0056">
        <w:t>within 60</w:t>
      </w:r>
      <w:r w:rsidR="00707A16">
        <w:t> </w:t>
      </w:r>
      <w:r w:rsidR="000F0056">
        <w:t>days of the exit meeting</w:t>
      </w:r>
      <w:r>
        <w:t xml:space="preserve"> and</w:t>
      </w:r>
      <w:r w:rsidRPr="00533405">
        <w:t xml:space="preserve"> will include </w:t>
      </w:r>
      <w:r>
        <w:t xml:space="preserve">the results of </w:t>
      </w:r>
      <w:r w:rsidR="000F0056">
        <w:t xml:space="preserve">both parts of the ROP implementation audit (the standardized </w:t>
      </w:r>
      <w:r>
        <w:t xml:space="preserve">implementation </w:t>
      </w:r>
      <w:r w:rsidR="000F0056">
        <w:t>audit</w:t>
      </w:r>
      <w:r>
        <w:t xml:space="preserve"> and the audit </w:t>
      </w:r>
      <w:r w:rsidRPr="00255403">
        <w:t>focus</w:t>
      </w:r>
      <w:r>
        <w:t xml:space="preserve"> areas</w:t>
      </w:r>
      <w:r w:rsidR="000F0056">
        <w:t>)</w:t>
      </w:r>
      <w:r>
        <w:t>. The final report will summarize</w:t>
      </w:r>
      <w:r w:rsidRPr="00533405">
        <w:t xml:space="preserve"> </w:t>
      </w:r>
      <w:r>
        <w:t xml:space="preserve">where the audited region met/did not meet the requirements put forth by ROP governance documents for implementing the ROP functions, and where the audited region’s implementation of the ROP is/is not uniform with other regions. </w:t>
      </w:r>
      <w:r w:rsidR="000F0056">
        <w:t xml:space="preserve">The final report will also include any </w:t>
      </w:r>
      <w:ins w:id="153" w:author="Nicole Fields (She/Her)" w:date="2022-11-16T10:16:00Z">
        <w:r w:rsidR="006A467E">
          <w:t>program recommendations</w:t>
        </w:r>
      </w:ins>
      <w:r w:rsidR="000F0056">
        <w:t xml:space="preserve"> for </w:t>
      </w:r>
      <w:ins w:id="154" w:author="Nicole Fields (She/Her)" w:date="2022-11-16T10:19:00Z">
        <w:r w:rsidR="003530DF">
          <w:t xml:space="preserve">updates or </w:t>
        </w:r>
      </w:ins>
      <w:r w:rsidR="000F0056">
        <w:t>clarification</w:t>
      </w:r>
      <w:ins w:id="155" w:author="Nicole Fields (She/Her)" w:date="2022-11-16T10:19:00Z">
        <w:r w:rsidR="00E8761B">
          <w:t>s</w:t>
        </w:r>
      </w:ins>
      <w:r w:rsidR="000F0056">
        <w:t xml:space="preserve"> </w:t>
      </w:r>
      <w:ins w:id="156" w:author="Nicole Fields (She/Her)" w:date="2022-11-16T10:19:00Z">
        <w:r w:rsidR="00E8761B">
          <w:t>to the</w:t>
        </w:r>
      </w:ins>
      <w:r w:rsidR="000F0056" w:rsidRPr="000F0056">
        <w:t xml:space="preserve"> ROP program</w:t>
      </w:r>
      <w:ins w:id="157" w:author="Nicole Fields (She/Her)" w:date="2022-11-16T10:20:00Z">
        <w:r w:rsidR="00B8426F">
          <w:t xml:space="preserve"> or</w:t>
        </w:r>
      </w:ins>
      <w:r w:rsidR="000F0056">
        <w:t xml:space="preserve"> ROP implementation. </w:t>
      </w:r>
      <w:ins w:id="158" w:author="Nicole Fields (She/Her)" w:date="2022-11-15T09:06:00Z">
        <w:r w:rsidR="00267057" w:rsidRPr="00533405">
          <w:t xml:space="preserve">The report will be from the </w:t>
        </w:r>
      </w:ins>
      <w:ins w:id="159" w:author="David Aird" w:date="2022-11-15T11:38:00Z">
        <w:r w:rsidR="000D224B">
          <w:t xml:space="preserve">audit team </w:t>
        </w:r>
      </w:ins>
      <w:ins w:id="160" w:author="David Aird" w:date="2022-11-15T11:41:00Z">
        <w:r w:rsidR="00555427">
          <w:t>leader</w:t>
        </w:r>
      </w:ins>
      <w:ins w:id="161" w:author="David Aird" w:date="2022-11-15T11:38:00Z">
        <w:r w:rsidR="000D224B">
          <w:t xml:space="preserve"> </w:t>
        </w:r>
        <w:r w:rsidR="00D50755">
          <w:t xml:space="preserve">to the </w:t>
        </w:r>
      </w:ins>
      <w:ins w:id="162" w:author="Madeleine Arel (She/Her)" w:date="2023-03-24T13:25:00Z">
        <w:r w:rsidR="005A1AE9">
          <w:t>d</w:t>
        </w:r>
      </w:ins>
      <w:ins w:id="163" w:author="David Aird" w:date="2022-11-15T11:38:00Z">
        <w:r w:rsidR="00D50755">
          <w:t xml:space="preserve">irector of NRR </w:t>
        </w:r>
        <w:r w:rsidR="005A6BF7">
          <w:t xml:space="preserve">thru the DRO </w:t>
        </w:r>
      </w:ins>
      <w:ins w:id="164" w:author="Madeleine Arel (She/Her)" w:date="2023-03-24T13:25:00Z">
        <w:r w:rsidR="005A1AE9">
          <w:t>d</w:t>
        </w:r>
      </w:ins>
      <w:ins w:id="165" w:author="David Aird" w:date="2022-11-15T11:38:00Z">
        <w:r w:rsidR="005A6BF7">
          <w:t xml:space="preserve">ivision </w:t>
        </w:r>
      </w:ins>
      <w:ins w:id="166" w:author="Madeleine Arel (She/Her)" w:date="2023-03-24T13:25:00Z">
        <w:r w:rsidR="005A1AE9">
          <w:t>d</w:t>
        </w:r>
      </w:ins>
      <w:ins w:id="167" w:author="David Aird" w:date="2022-11-15T11:38:00Z">
        <w:r w:rsidR="005A6BF7">
          <w:t>irector</w:t>
        </w:r>
      </w:ins>
      <w:ins w:id="168" w:author="David Aird" w:date="2022-11-15T11:39:00Z">
        <w:r w:rsidR="006236B2">
          <w:t xml:space="preserve">. </w:t>
        </w:r>
      </w:ins>
      <w:ins w:id="169" w:author="David Aird" w:date="2022-11-15T11:38:00Z">
        <w:r w:rsidR="005A6BF7">
          <w:t>C</w:t>
        </w:r>
      </w:ins>
      <w:ins w:id="170" w:author="Nicole Fields (She/Her)" w:date="2022-11-15T09:06:00Z">
        <w:r w:rsidR="00267057">
          <w:t>opies</w:t>
        </w:r>
      </w:ins>
      <w:ins w:id="171" w:author="David Aird" w:date="2022-11-15T11:39:00Z">
        <w:r w:rsidR="00267057">
          <w:t xml:space="preserve"> </w:t>
        </w:r>
        <w:r w:rsidR="00FD37C4">
          <w:t xml:space="preserve">will be </w:t>
        </w:r>
      </w:ins>
      <w:ins w:id="172" w:author="David Aird" w:date="2022-11-15T11:40:00Z">
        <w:r w:rsidR="00030A40">
          <w:t>distributed</w:t>
        </w:r>
        <w:r w:rsidR="00267057">
          <w:t xml:space="preserve"> to</w:t>
        </w:r>
      </w:ins>
      <w:ins w:id="173" w:author="Nicole Fields (She/Her)" w:date="2022-11-15T09:06:00Z">
        <w:r w:rsidR="00267057">
          <w:t xml:space="preserve"> the</w:t>
        </w:r>
      </w:ins>
      <w:ins w:id="174" w:author="David Aird" w:date="2022-11-15T11:41:00Z">
        <w:r w:rsidR="00267057">
          <w:t xml:space="preserve"> </w:t>
        </w:r>
      </w:ins>
      <w:ins w:id="175" w:author="Nicole Fields (She/Her)" w:date="2022-11-15T09:06:00Z">
        <w:r w:rsidR="00267057">
          <w:t xml:space="preserve">regions and the </w:t>
        </w:r>
      </w:ins>
      <w:ins w:id="176" w:author="Madeleine Arel (She/Her)" w:date="2023-03-24T13:26:00Z">
        <w:r w:rsidR="00735A6A">
          <w:t>d</w:t>
        </w:r>
      </w:ins>
      <w:ins w:id="177" w:author="Nicole Fields (She/Her)" w:date="2022-11-15T09:06:00Z">
        <w:r w:rsidR="00267057">
          <w:t xml:space="preserve">eputy </w:t>
        </w:r>
      </w:ins>
      <w:ins w:id="178" w:author="Madeleine Arel (She/Her)" w:date="2023-03-24T13:26:00Z">
        <w:r w:rsidR="00735A6A">
          <w:t>e</w:t>
        </w:r>
      </w:ins>
      <w:ins w:id="179" w:author="Nicole Fields (She/Her)" w:date="2022-11-15T09:06:00Z">
        <w:r w:rsidR="00267057">
          <w:t xml:space="preserve">xecutive </w:t>
        </w:r>
      </w:ins>
      <w:ins w:id="180" w:author="Madeleine Arel (She/Her)" w:date="2023-03-24T13:26:00Z">
        <w:r w:rsidR="00735A6A">
          <w:t>d</w:t>
        </w:r>
      </w:ins>
      <w:ins w:id="181" w:author="Nicole Fields (She/Her)" w:date="2022-11-15T09:06:00Z">
        <w:r w:rsidR="00267057">
          <w:t>irector for Reactor and Preparedness Programs (DEDR).</w:t>
        </w:r>
      </w:ins>
      <w:r w:rsidR="00614684">
        <w:t xml:space="preserve"> </w:t>
      </w:r>
      <w:r>
        <w:t>A summary of the</w:t>
      </w:r>
      <w:r w:rsidRPr="00533405">
        <w:t xml:space="preserve"> final report </w:t>
      </w:r>
      <w:r w:rsidRPr="0033706C">
        <w:t>will be included in the annual ROP self-assessment SECY paper, which is publicly available.</w:t>
      </w:r>
    </w:p>
    <w:p w14:paraId="29BAA27F" w14:textId="6CFDD50D" w:rsidR="00226480" w:rsidRPr="00533405" w:rsidRDefault="00581CFD" w:rsidP="00B03BCE">
      <w:pPr>
        <w:pStyle w:val="BodyText3"/>
        <w:numPr>
          <w:ilvl w:val="0"/>
          <w:numId w:val="5"/>
        </w:numPr>
        <w:rPr>
          <w:rFonts w:cs="Arial"/>
        </w:rPr>
      </w:pPr>
      <w:r w:rsidRPr="006A2CE4">
        <w:rPr>
          <w:u w:val="single"/>
        </w:rPr>
        <w:t>Regional Response</w:t>
      </w:r>
    </w:p>
    <w:p w14:paraId="7BFB0788" w14:textId="7088B3A4" w:rsidR="00F225B2" w:rsidRDefault="00581CFD" w:rsidP="006A2CE4">
      <w:pPr>
        <w:pStyle w:val="BodyText3"/>
      </w:pPr>
      <w:r>
        <w:t xml:space="preserve">Within </w:t>
      </w:r>
      <w:ins w:id="182" w:author="Nicole Fields (She/Her)" w:date="2022-11-14T10:09:00Z">
        <w:r w:rsidR="00246208">
          <w:t>45</w:t>
        </w:r>
      </w:ins>
      <w:r>
        <w:t xml:space="preserve"> days of issuance of the final audit report, the audited region and the other regional offices will</w:t>
      </w:r>
      <w:r w:rsidRPr="00581CFD">
        <w:t xml:space="preserve"> review and evaluat</w:t>
      </w:r>
      <w:r>
        <w:t xml:space="preserve">e the </w:t>
      </w:r>
      <w:r w:rsidR="000F0056">
        <w:t>audit results</w:t>
      </w:r>
      <w:r w:rsidR="00070A16">
        <w:t>,</w:t>
      </w:r>
      <w:r w:rsidR="000F0056">
        <w:t xml:space="preserve"> compare </w:t>
      </w:r>
      <w:r w:rsidRPr="00581CFD">
        <w:t xml:space="preserve">to their own </w:t>
      </w:r>
      <w:r w:rsidR="000F0056">
        <w:t xml:space="preserve">ROP </w:t>
      </w:r>
      <w:r w:rsidRPr="00581CFD">
        <w:t>program implementation</w:t>
      </w:r>
      <w:r w:rsidR="00070A16">
        <w:t>, and provide a response memo detailing any actions taken to address any identified issues</w:t>
      </w:r>
      <w:r w:rsidRPr="00581CFD">
        <w:t xml:space="preserve">. </w:t>
      </w:r>
      <w:ins w:id="183" w:author="Nicole Fields (She/Her)" w:date="2022-11-14T10:43:00Z">
        <w:r w:rsidR="004D3784">
          <w:t xml:space="preserve">The response memo </w:t>
        </w:r>
        <w:r w:rsidR="00A265C6">
          <w:t xml:space="preserve">from each </w:t>
        </w:r>
      </w:ins>
      <w:ins w:id="184" w:author="Nicole Fields (She/Her)" w:date="2022-11-14T10:45:00Z">
        <w:r w:rsidR="00982114">
          <w:t xml:space="preserve">non-audited </w:t>
        </w:r>
      </w:ins>
      <w:ins w:id="185" w:author="Nicole Fields (She/Her)" w:date="2022-11-14T10:43:00Z">
        <w:r w:rsidR="00A265C6">
          <w:t xml:space="preserve">region </w:t>
        </w:r>
        <w:r w:rsidR="004D3784">
          <w:t xml:space="preserve">will </w:t>
        </w:r>
      </w:ins>
      <w:ins w:id="186" w:author="Nicole Fields (She/Her)" w:date="2022-11-14T10:44:00Z">
        <w:r w:rsidR="00A265C6">
          <w:t xml:space="preserve">also </w:t>
        </w:r>
      </w:ins>
      <w:ins w:id="187" w:author="Nicole Fields (She/Her)" w:date="2022-11-14T10:43:00Z">
        <w:r w:rsidR="004D3784">
          <w:t xml:space="preserve">specifically </w:t>
        </w:r>
        <w:r w:rsidR="00A265C6">
          <w:t>include</w:t>
        </w:r>
      </w:ins>
      <w:ins w:id="188" w:author="Nicole Fields (She/Her)" w:date="2022-11-14T10:44:00Z">
        <w:r w:rsidR="00A265C6">
          <w:t xml:space="preserve"> </w:t>
        </w:r>
      </w:ins>
      <w:ins w:id="189" w:author="Nicole Fields (She/Her)" w:date="2022-11-14T10:45:00Z">
        <w:r w:rsidR="00982114">
          <w:t>the</w:t>
        </w:r>
      </w:ins>
      <w:ins w:id="190" w:author="Nicole Fields (She/Her)" w:date="2022-11-14T10:44:00Z">
        <w:r w:rsidR="00A265C6">
          <w:t xml:space="preserve"> region’s </w:t>
        </w:r>
        <w:r w:rsidR="001570A4">
          <w:t>conclusions from the</w:t>
        </w:r>
      </w:ins>
      <w:ins w:id="191" w:author="Nicole Fields (She/Her)" w:date="2022-11-14T10:45:00Z">
        <w:r w:rsidR="000054BB">
          <w:t>ir</w:t>
        </w:r>
      </w:ins>
      <w:ins w:id="192" w:author="Nicole Fields (She/Her)" w:date="2022-11-14T10:44:00Z">
        <w:r w:rsidR="001570A4">
          <w:t xml:space="preserve"> </w:t>
        </w:r>
        <w:r w:rsidR="00A265C6">
          <w:t xml:space="preserve">evaluation </w:t>
        </w:r>
        <w:r w:rsidR="001570A4">
          <w:t xml:space="preserve">of the </w:t>
        </w:r>
      </w:ins>
      <w:ins w:id="193" w:author="Nicole Fields (She/Her)" w:date="2022-11-14T10:45:00Z">
        <w:r w:rsidR="000054BB">
          <w:t xml:space="preserve">selected audit focus areas. </w:t>
        </w:r>
      </w:ins>
      <w:r w:rsidRPr="00581CFD">
        <w:t xml:space="preserve">The purpose of this review is to determine </w:t>
      </w:r>
      <w:ins w:id="194" w:author="Nicole Fields (She/Her)" w:date="2022-11-14T11:52:00Z">
        <w:r w:rsidR="001524C1">
          <w:t>for</w:t>
        </w:r>
      </w:ins>
      <w:r w:rsidRPr="00581CFD">
        <w:t xml:space="preserve"> any of the noted areas where the audited region </w:t>
      </w:r>
      <w:r w:rsidR="004703F1">
        <w:t>did</w:t>
      </w:r>
      <w:r w:rsidRPr="00581CFD">
        <w:t xml:space="preserve"> not meet ROP governance document requirements </w:t>
      </w:r>
      <w:ins w:id="195" w:author="Nicole Fields (She/Her)" w:date="2022-11-14T11:53:00Z">
        <w:r w:rsidR="001524C1">
          <w:t>and</w:t>
        </w:r>
      </w:ins>
      <w:ins w:id="196" w:author="Nicole Fields (She/Her)" w:date="2022-11-14T10:46:00Z">
        <w:r w:rsidR="00A23DA2">
          <w:t xml:space="preserve"> </w:t>
        </w:r>
      </w:ins>
      <w:ins w:id="197" w:author="Nicole Fields (She/Her)" w:date="2022-11-14T11:52:00Z">
        <w:r w:rsidR="001524C1">
          <w:t>for</w:t>
        </w:r>
      </w:ins>
      <w:ins w:id="198" w:author="Nicole Fields (She/Her)" w:date="2022-11-14T11:51:00Z">
        <w:r w:rsidR="001524C1">
          <w:t xml:space="preserve"> </w:t>
        </w:r>
      </w:ins>
      <w:ins w:id="199" w:author="Nicole Fields (She/Her)" w:date="2022-11-14T10:46:00Z">
        <w:r w:rsidR="00A23DA2">
          <w:t xml:space="preserve">the results of the selected audit focus </w:t>
        </w:r>
        <w:proofErr w:type="gramStart"/>
        <w:r w:rsidR="00A23DA2">
          <w:t>areas</w:t>
        </w:r>
      </w:ins>
      <w:ins w:id="200" w:author="Nicole Fields (She/Her)" w:date="2022-11-14T11:53:00Z">
        <w:r w:rsidR="001524C1">
          <w:t>, if</w:t>
        </w:r>
        <w:proofErr w:type="gramEnd"/>
        <w:r w:rsidR="001524C1">
          <w:t xml:space="preserve"> they</w:t>
        </w:r>
      </w:ins>
      <w:ins w:id="201" w:author="Nicole Fields (She/Her)" w:date="2022-11-14T10:46:00Z">
        <w:r w:rsidR="00A23DA2">
          <w:t xml:space="preserve"> </w:t>
        </w:r>
      </w:ins>
      <w:r w:rsidRPr="00581CFD">
        <w:t xml:space="preserve">are unique to the audited region or whether they are </w:t>
      </w:r>
      <w:ins w:id="202" w:author="Nicole Fields (She/Her)" w:date="2022-11-14T10:13:00Z">
        <w:r w:rsidR="008D2514">
          <w:t>common</w:t>
        </w:r>
      </w:ins>
      <w:r w:rsidRPr="00581CFD">
        <w:t xml:space="preserve"> across the regions.</w:t>
      </w:r>
      <w:r w:rsidR="00381138">
        <w:t xml:space="preserve"> The response memo should be addressed to the DEDR with a copy to the </w:t>
      </w:r>
      <w:r w:rsidR="00F92D9B">
        <w:t>d</w:t>
      </w:r>
      <w:r w:rsidR="00381138">
        <w:t>irector of NRR</w:t>
      </w:r>
      <w:ins w:id="203" w:author="Nicole Fields (She/Her)" w:date="2023-01-04T14:49:00Z">
        <w:r w:rsidR="00E7020E">
          <w:t xml:space="preserve"> and the DRO </w:t>
        </w:r>
      </w:ins>
      <w:ins w:id="204" w:author="Madeleine Arel (She/Her)" w:date="2023-03-24T13:27:00Z">
        <w:r w:rsidR="00F92D9B">
          <w:t>d</w:t>
        </w:r>
      </w:ins>
      <w:ins w:id="205" w:author="Nicole Fields (She/Her)" w:date="2023-01-04T14:49:00Z">
        <w:r w:rsidR="00E7020E">
          <w:t>iv</w:t>
        </w:r>
      </w:ins>
      <w:ins w:id="206" w:author="Nicole Fields (She/Her)" w:date="2023-01-04T14:50:00Z">
        <w:r w:rsidR="00E7020E">
          <w:t xml:space="preserve">ision </w:t>
        </w:r>
      </w:ins>
      <w:ins w:id="207" w:author="Madeleine Arel (She/Her)" w:date="2023-03-24T13:27:00Z">
        <w:r w:rsidR="00F92D9B">
          <w:t>d</w:t>
        </w:r>
      </w:ins>
      <w:ins w:id="208" w:author="Nicole Fields (She/Her)" w:date="2023-01-04T14:50:00Z">
        <w:r w:rsidR="00E7020E">
          <w:t>irector</w:t>
        </w:r>
      </w:ins>
      <w:r w:rsidR="00381138">
        <w:t>.</w:t>
      </w:r>
    </w:p>
    <w:p w14:paraId="04190D40" w14:textId="77777777" w:rsidR="00226480" w:rsidRPr="00533405" w:rsidRDefault="00226480" w:rsidP="00B03BCE">
      <w:pPr>
        <w:pStyle w:val="BodyText3"/>
        <w:numPr>
          <w:ilvl w:val="0"/>
          <w:numId w:val="10"/>
        </w:numPr>
        <w:rPr>
          <w:rFonts w:cs="Arial"/>
        </w:rPr>
      </w:pPr>
      <w:r w:rsidRPr="006A2CE4">
        <w:rPr>
          <w:u w:val="single"/>
        </w:rPr>
        <w:t>Follow-up</w:t>
      </w:r>
    </w:p>
    <w:p w14:paraId="523550CE" w14:textId="6FB98597" w:rsidR="007466E2" w:rsidRDefault="00836B56" w:rsidP="001F05F6">
      <w:pPr>
        <w:pStyle w:val="BodyText3"/>
        <w:keepNext/>
      </w:pPr>
      <w:r>
        <w:t>As discussed above, t</w:t>
      </w:r>
      <w:r w:rsidR="0026773E" w:rsidRPr="00533405">
        <w:t xml:space="preserve">he results of the </w:t>
      </w:r>
      <w:r w:rsidR="000E2058">
        <w:t>ROP implementation audit</w:t>
      </w:r>
      <w:r w:rsidR="0026773E" w:rsidRPr="00533405">
        <w:t xml:space="preserve"> will be referenced in the annual ROP self</w:t>
      </w:r>
      <w:r w:rsidR="00533405">
        <w:noBreakHyphen/>
      </w:r>
      <w:r w:rsidR="0026773E" w:rsidRPr="00533405">
        <w:t xml:space="preserve">assessment </w:t>
      </w:r>
      <w:r>
        <w:t>SECY paper. The results will also be</w:t>
      </w:r>
      <w:r w:rsidR="0026773E" w:rsidRPr="00533405">
        <w:t xml:space="preserve"> presented to senior NRC management at the Agency Action Review Meeting</w:t>
      </w:r>
      <w:r>
        <w:t xml:space="preserve"> (AARM) and the associated Commission briefing on the results of the AARM</w:t>
      </w:r>
      <w:r w:rsidR="0026773E" w:rsidRPr="00533405">
        <w:t xml:space="preserve">. </w:t>
      </w:r>
      <w:r>
        <w:t xml:space="preserve">Any </w:t>
      </w:r>
      <w:r w:rsidR="0055562C">
        <w:t xml:space="preserve">program </w:t>
      </w:r>
      <w:ins w:id="209" w:author="Nicole Fields (She/Her)" w:date="2022-11-14T10:15:00Z">
        <w:r w:rsidR="00563A0F">
          <w:t>recommendations</w:t>
        </w:r>
      </w:ins>
      <w:r w:rsidR="0055562C">
        <w:t xml:space="preserve"> that are </w:t>
      </w:r>
      <w:r w:rsidR="00070A16">
        <w:t xml:space="preserve">included in the final audit report </w:t>
      </w:r>
      <w:r w:rsidR="0055562C">
        <w:t xml:space="preserve">will be </w:t>
      </w:r>
      <w:r w:rsidR="003B62AC">
        <w:t xml:space="preserve">entered into the ROP </w:t>
      </w:r>
      <w:r w:rsidR="003B62AC">
        <w:lastRenderedPageBreak/>
        <w:t xml:space="preserve">lessons learned </w:t>
      </w:r>
      <w:r w:rsidR="00614F14">
        <w:t>tracker</w:t>
      </w:r>
      <w:r w:rsidR="003B62AC">
        <w:t>.</w:t>
      </w:r>
      <w:r w:rsidR="0026773E" w:rsidRPr="00533405">
        <w:t xml:space="preserve"> </w:t>
      </w:r>
      <w:ins w:id="210" w:author="Nicole Fields (She/Her)" w:date="2022-11-14T10:16:00Z">
        <w:r w:rsidR="00804328">
          <w:t xml:space="preserve">Any regional </w:t>
        </w:r>
      </w:ins>
      <w:ins w:id="211" w:author="Nicole Fields (She/Her)" w:date="2022-11-14T10:17:00Z">
        <w:r w:rsidR="00162A6F">
          <w:t xml:space="preserve">actions in response to regional </w:t>
        </w:r>
      </w:ins>
      <w:ins w:id="212" w:author="Nicole Fields (She/Her)" w:date="2022-11-14T10:16:00Z">
        <w:r w:rsidR="00804328">
          <w:t>recommendations</w:t>
        </w:r>
        <w:r w:rsidR="00867151">
          <w:t xml:space="preserve"> will also be entered into the ROP lessons learned tracker</w:t>
        </w:r>
      </w:ins>
      <w:ins w:id="213" w:author="Nicole Fields (She/Her)" w:date="2022-11-14T10:17:00Z">
        <w:r w:rsidR="00162A6F">
          <w:t>.</w:t>
        </w:r>
      </w:ins>
    </w:p>
    <w:p w14:paraId="38FBC728" w14:textId="199FB8BE" w:rsidR="00417F82" w:rsidRDefault="00417F82" w:rsidP="001F05F6">
      <w:pPr>
        <w:pStyle w:val="END"/>
        <w:keepNext/>
      </w:pPr>
      <w:r w:rsidRPr="00533405">
        <w:t>END</w:t>
      </w:r>
    </w:p>
    <w:p w14:paraId="0961CF5F" w14:textId="77777777" w:rsidR="007566CF" w:rsidRDefault="00A410FC" w:rsidP="007566CF">
      <w:pPr>
        <w:pStyle w:val="BodyText2"/>
        <w:rPr>
          <w:ins w:id="214" w:author="Nicole Fields (She/Her)" w:date="2023-03-08T08:27:00Z"/>
        </w:rPr>
      </w:pPr>
      <w:ins w:id="215" w:author="Nicole Fields (She/Her)" w:date="2023-03-08T08:26:00Z">
        <w:r>
          <w:t>List of</w:t>
        </w:r>
      </w:ins>
      <w:ins w:id="216" w:author="Nicole Fields (She/Her)" w:date="2023-03-08T08:27:00Z">
        <w:r>
          <w:t xml:space="preserve"> </w:t>
        </w:r>
      </w:ins>
      <w:ins w:id="217" w:author="Nicole Fields (She/Her)" w:date="2023-03-08T08:26:00Z">
        <w:r>
          <w:t>Exhibits:</w:t>
        </w:r>
      </w:ins>
      <w:ins w:id="218" w:author="Nicole Fields (She/Her)" w:date="2023-03-08T08:27:00Z">
        <w:r>
          <w:br/>
        </w:r>
      </w:ins>
      <w:ins w:id="219" w:author="Nicole Fields (She/Her)" w:date="2022-11-14T11:39:00Z">
        <w:r w:rsidR="009D571A">
          <w:t>Exhibit</w:t>
        </w:r>
      </w:ins>
      <w:ins w:id="220" w:author="Nicole Fields (She/Her)" w:date="2022-11-14T11:50:00Z">
        <w:r w:rsidR="001524C1">
          <w:t> </w:t>
        </w:r>
      </w:ins>
      <w:ins w:id="221" w:author="Nicole Fields (She/Her)" w:date="2022-11-14T11:39:00Z">
        <w:r w:rsidR="009D571A">
          <w:t>1</w:t>
        </w:r>
      </w:ins>
      <w:ins w:id="222" w:author="Nicole Fields (She/Her)" w:date="2022-11-14T13:17:00Z">
        <w:r w:rsidR="00223DE2">
          <w:t>:</w:t>
        </w:r>
      </w:ins>
      <w:ins w:id="223" w:author="Nicole Fields (She/Her)" w:date="2022-11-14T11:39:00Z">
        <w:r w:rsidR="009D571A">
          <w:t xml:space="preserve"> </w:t>
        </w:r>
      </w:ins>
      <w:ins w:id="224" w:author="David Aird" w:date="2022-11-15T09:31:00Z">
        <w:r w:rsidR="003D0B23">
          <w:t>Sample</w:t>
        </w:r>
      </w:ins>
      <w:ins w:id="225" w:author="David Aird" w:date="2022-11-15T09:32:00Z">
        <w:r w:rsidR="003D0B23">
          <w:t xml:space="preserve"> </w:t>
        </w:r>
      </w:ins>
      <w:ins w:id="226" w:author="Nicole Fields (She/Her)" w:date="2022-11-14T11:44:00Z">
        <w:r w:rsidR="00E86030" w:rsidRPr="009D571A">
          <w:t xml:space="preserve">Timeline for </w:t>
        </w:r>
        <w:r w:rsidR="00E86030" w:rsidRPr="00E86030">
          <w:t>Regional ROP Implementation Audit</w:t>
        </w:r>
      </w:ins>
    </w:p>
    <w:p w14:paraId="23BFC13E" w14:textId="7BA6A94C" w:rsidR="00C17FFC" w:rsidRDefault="007566CF" w:rsidP="007566CF">
      <w:pPr>
        <w:pStyle w:val="BodyText2"/>
      </w:pPr>
      <w:ins w:id="227" w:author="Nicole Fields (She/Her)" w:date="2023-03-08T08:27:00Z">
        <w:r>
          <w:t>List of Attachments:</w:t>
        </w:r>
      </w:ins>
      <w:ins w:id="228" w:author="Nicole Fields (She/Her)" w:date="2022-11-14T13:17:00Z">
        <w:r w:rsidR="00223DE2">
          <w:br/>
        </w:r>
      </w:ins>
      <w:r w:rsidR="00C17FFC">
        <w:t>Attachment</w:t>
      </w:r>
      <w:r w:rsidR="001524C1">
        <w:t> </w:t>
      </w:r>
      <w:r w:rsidR="00C17FFC">
        <w:t>1</w:t>
      </w:r>
      <w:r w:rsidR="00223DE2">
        <w:t>:</w:t>
      </w:r>
      <w:r w:rsidR="00C17FFC">
        <w:t xml:space="preserve"> </w:t>
      </w:r>
      <w:r w:rsidR="002F17FE">
        <w:t>Worksheet for Standardized Implementation Audit</w:t>
      </w:r>
      <w:r w:rsidR="00223DE2">
        <w:br/>
      </w:r>
      <w:r w:rsidR="00C17FFC">
        <w:t>Attachment</w:t>
      </w:r>
      <w:r w:rsidR="001524C1">
        <w:t> </w:t>
      </w:r>
      <w:r w:rsidR="00C17FFC">
        <w:t>2</w:t>
      </w:r>
      <w:r w:rsidR="00223DE2">
        <w:t>:</w:t>
      </w:r>
      <w:r w:rsidR="00C17FFC">
        <w:t xml:space="preserve"> </w:t>
      </w:r>
      <w:r w:rsidR="003A7A30">
        <w:t>Revision History for IMC</w:t>
      </w:r>
      <w:r w:rsidR="001524C1">
        <w:t> </w:t>
      </w:r>
      <w:r w:rsidR="003A7A30">
        <w:t>0307, Appendix</w:t>
      </w:r>
      <w:r w:rsidR="001524C1">
        <w:t> </w:t>
      </w:r>
      <w:r w:rsidR="003A7A30">
        <w:t>C</w:t>
      </w:r>
    </w:p>
    <w:p w14:paraId="1CC8593F" w14:textId="3D1BAEAB" w:rsidR="00366FBD" w:rsidRDefault="00366FBD" w:rsidP="009F7782">
      <w:pPr>
        <w:pStyle w:val="BodyText"/>
        <w:sectPr w:rsidR="00366FBD" w:rsidSect="00C063BE">
          <w:foot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  <w:docGrid w:linePitch="299"/>
        </w:sectPr>
      </w:pPr>
    </w:p>
    <w:p w14:paraId="19B250E5" w14:textId="04DF1001" w:rsidR="009D571A" w:rsidRPr="009D571A" w:rsidRDefault="009D571A" w:rsidP="00FB24ED">
      <w:pPr>
        <w:pStyle w:val="attachmenttitle"/>
        <w:rPr>
          <w:ins w:id="229" w:author="Nicole Fields (She/Her)" w:date="2022-11-14T11:39:00Z"/>
        </w:rPr>
      </w:pPr>
      <w:ins w:id="230" w:author="Nicole Fields (She/Her)" w:date="2022-11-14T11:39:00Z">
        <w:r w:rsidRPr="009D571A">
          <w:lastRenderedPageBreak/>
          <w:t xml:space="preserve">Exhibit </w:t>
        </w:r>
        <w:r w:rsidR="008A5AB7">
          <w:t>1</w:t>
        </w:r>
        <w:r w:rsidRPr="009D571A">
          <w:t xml:space="preserve">: </w:t>
        </w:r>
      </w:ins>
      <w:ins w:id="231" w:author="David Aird" w:date="2022-11-15T08:20:00Z">
        <w:r w:rsidR="00193E68">
          <w:t xml:space="preserve">Sample </w:t>
        </w:r>
      </w:ins>
      <w:ins w:id="232" w:author="Nicole Fields (She/Her)" w:date="2022-11-14T11:39:00Z">
        <w:r w:rsidRPr="009D571A">
          <w:t xml:space="preserve">Timeline for </w:t>
        </w:r>
      </w:ins>
      <w:ins w:id="233" w:author="Nicole Fields (She/Her)" w:date="2022-11-14T11:40:00Z">
        <w:r w:rsidR="0096689E">
          <w:t>Regional ROP Implementation Audit</w:t>
        </w:r>
      </w:ins>
    </w:p>
    <w:tbl>
      <w:tblPr>
        <w:tblStyle w:val="TableGrid"/>
        <w:tblpPr w:leftFromText="180" w:rightFromText="180" w:vertAnchor="text" w:horzAnchor="margin" w:tblpXSpec="center" w:tblpY="143"/>
        <w:tblW w:w="0" w:type="auto"/>
        <w:jc w:val="center"/>
        <w:tblLook w:val="04A0" w:firstRow="1" w:lastRow="0" w:firstColumn="1" w:lastColumn="0" w:noHBand="0" w:noVBand="1"/>
      </w:tblPr>
      <w:tblGrid>
        <w:gridCol w:w="3325"/>
        <w:gridCol w:w="2721"/>
        <w:gridCol w:w="2259"/>
      </w:tblGrid>
      <w:tr w:rsidR="009D571A" w:rsidRPr="009D571A" w14:paraId="052BA799" w14:textId="77777777" w:rsidTr="009B06A5">
        <w:trPr>
          <w:tblHeader/>
          <w:jc w:val="center"/>
          <w:ins w:id="234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8D62539" w14:textId="77777777" w:rsidR="009D571A" w:rsidRPr="009D571A" w:rsidRDefault="009D571A" w:rsidP="009D571A">
            <w:pPr>
              <w:autoSpaceDE/>
              <w:autoSpaceDN/>
              <w:adjustRightInd/>
              <w:rPr>
                <w:ins w:id="235" w:author="Nicole Fields (She/Her)" w:date="2022-11-14T11:39:00Z"/>
                <w:rFonts w:cs="Arial"/>
                <w:u w:val="single"/>
              </w:rPr>
            </w:pPr>
            <w:ins w:id="236" w:author="Nicole Fields (She/Her)" w:date="2022-11-14T11:39:00Z">
              <w:r w:rsidRPr="009D571A">
                <w:rPr>
                  <w:rFonts w:cs="Arial"/>
                  <w:u w:val="single"/>
                </w:rPr>
                <w:t>Activity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A5EF935" w14:textId="77777777" w:rsidR="009D571A" w:rsidRPr="009D571A" w:rsidRDefault="009D571A" w:rsidP="009D571A">
            <w:pPr>
              <w:autoSpaceDE/>
              <w:autoSpaceDN/>
              <w:adjustRightInd/>
              <w:rPr>
                <w:ins w:id="237" w:author="Nicole Fields (She/Her)" w:date="2022-11-14T11:39:00Z"/>
                <w:rFonts w:cs="Arial"/>
                <w:u w:val="single"/>
              </w:rPr>
            </w:pPr>
            <w:ins w:id="238" w:author="Nicole Fields (She/Her)" w:date="2022-11-14T11:39:00Z">
              <w:r w:rsidRPr="009D571A">
                <w:rPr>
                  <w:rFonts w:cs="Arial"/>
                  <w:u w:val="single"/>
                </w:rPr>
                <w:t>Month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88B6FF9" w14:textId="77777777" w:rsidR="009D571A" w:rsidRPr="009D571A" w:rsidRDefault="009D571A" w:rsidP="009D571A">
            <w:pPr>
              <w:autoSpaceDE/>
              <w:autoSpaceDN/>
              <w:adjustRightInd/>
              <w:rPr>
                <w:ins w:id="239" w:author="Nicole Fields (She/Her)" w:date="2022-11-14T11:39:00Z"/>
                <w:rFonts w:cs="Arial"/>
                <w:u w:val="single"/>
              </w:rPr>
            </w:pPr>
            <w:ins w:id="240" w:author="Nicole Fields (She/Her)" w:date="2022-11-14T11:39:00Z">
              <w:r w:rsidRPr="009D571A">
                <w:rPr>
                  <w:rFonts w:cs="Arial"/>
                  <w:u w:val="single"/>
                </w:rPr>
                <w:t>Lead</w:t>
              </w:r>
            </w:ins>
          </w:p>
        </w:tc>
      </w:tr>
      <w:tr w:rsidR="009D571A" w:rsidRPr="009D571A" w14:paraId="5C6DF98C" w14:textId="77777777" w:rsidTr="009B06A5">
        <w:trPr>
          <w:jc w:val="center"/>
          <w:ins w:id="241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6C9416A" w14:textId="66A6A4D2" w:rsidR="009D571A" w:rsidRPr="009D571A" w:rsidRDefault="0043467A" w:rsidP="009D571A">
            <w:pPr>
              <w:autoSpaceDE/>
              <w:autoSpaceDN/>
              <w:adjustRightInd/>
              <w:rPr>
                <w:ins w:id="242" w:author="Nicole Fields (She/Her)" w:date="2022-11-14T11:39:00Z"/>
                <w:rFonts w:cs="Arial"/>
              </w:rPr>
            </w:pPr>
            <w:ins w:id="243" w:author="Nicole Fields (She/Her)" w:date="2022-11-15T10:21:00Z">
              <w:r>
                <w:rPr>
                  <w:rFonts w:cs="Arial"/>
                </w:rPr>
                <w:t>S</w:t>
              </w:r>
            </w:ins>
            <w:ins w:id="244" w:author="David Aird" w:date="2022-11-15T08:20:00Z">
              <w:r w:rsidR="00371979">
                <w:rPr>
                  <w:rFonts w:cs="Arial"/>
                </w:rPr>
                <w:t xml:space="preserve">elect </w:t>
              </w:r>
            </w:ins>
            <w:ins w:id="245" w:author="Nicole Fields (She/Her)" w:date="2022-11-15T10:21:00Z">
              <w:r>
                <w:rPr>
                  <w:rFonts w:cs="Arial"/>
                </w:rPr>
                <w:t>audit</w:t>
              </w:r>
              <w:r w:rsidR="00193E68">
                <w:rPr>
                  <w:rFonts w:cs="Arial"/>
                </w:rPr>
                <w:t xml:space="preserve"> </w:t>
              </w:r>
            </w:ins>
            <w:ins w:id="246" w:author="David Aird" w:date="2022-11-15T08:20:00Z">
              <w:r w:rsidR="00193E68">
                <w:rPr>
                  <w:rFonts w:cs="Arial"/>
                </w:rPr>
                <w:t>team lead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1DF7F7D" w14:textId="430D2440" w:rsidR="009D571A" w:rsidRPr="009D571A" w:rsidRDefault="00381942" w:rsidP="009D571A">
            <w:pPr>
              <w:autoSpaceDE/>
              <w:autoSpaceDN/>
              <w:adjustRightInd/>
              <w:rPr>
                <w:ins w:id="247" w:author="Nicole Fields (She/Her)" w:date="2022-11-14T11:39:00Z"/>
                <w:rFonts w:cs="Arial"/>
              </w:rPr>
            </w:pPr>
            <w:ins w:id="248" w:author="Philip McKenna" w:date="2023-03-01T09:20:00Z">
              <w:r>
                <w:rPr>
                  <w:rFonts w:cs="Arial"/>
                </w:rPr>
                <w:t>January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62A9B2E" w14:textId="4C791749" w:rsidR="009D571A" w:rsidRPr="009D571A" w:rsidRDefault="00B62C2B" w:rsidP="009D571A">
            <w:pPr>
              <w:autoSpaceDE/>
              <w:autoSpaceDN/>
              <w:adjustRightInd/>
              <w:rPr>
                <w:ins w:id="249" w:author="Nicole Fields (She/Her)" w:date="2022-11-14T11:39:00Z"/>
                <w:rFonts w:cs="Arial"/>
              </w:rPr>
            </w:pPr>
            <w:ins w:id="250" w:author="Nicole Fields (She/Her)" w:date="2022-11-15T10:21:00Z">
              <w:r>
                <w:rPr>
                  <w:rFonts w:cs="Arial"/>
                </w:rPr>
                <w:t xml:space="preserve">Chief, </w:t>
              </w:r>
              <w:r w:rsidR="0043467A">
                <w:rPr>
                  <w:rFonts w:cs="Arial"/>
                </w:rPr>
                <w:t>IRAB</w:t>
              </w:r>
            </w:ins>
          </w:p>
        </w:tc>
      </w:tr>
      <w:tr w:rsidR="009D571A" w:rsidRPr="009D571A" w14:paraId="009DE83A" w14:textId="77777777" w:rsidTr="009B06A5">
        <w:trPr>
          <w:jc w:val="center"/>
          <w:ins w:id="251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20B4641" w14:textId="1DD3B931" w:rsidR="009D571A" w:rsidRPr="009D571A" w:rsidRDefault="00834F77" w:rsidP="009D571A">
            <w:pPr>
              <w:autoSpaceDE/>
              <w:autoSpaceDN/>
              <w:adjustRightInd/>
              <w:rPr>
                <w:ins w:id="252" w:author="Nicole Fields (She/Her)" w:date="2022-11-14T11:39:00Z"/>
                <w:rFonts w:cs="Arial"/>
              </w:rPr>
            </w:pPr>
            <w:ins w:id="253" w:author="Nicole Fields (She/Her)" w:date="2022-11-15T10:21:00Z">
              <w:r>
                <w:rPr>
                  <w:rFonts w:cs="Arial"/>
                </w:rPr>
                <w:t>S</w:t>
              </w:r>
            </w:ins>
            <w:ins w:id="254" w:author="David Aird" w:date="2022-11-15T08:20:00Z">
              <w:r w:rsidR="00371979">
                <w:rPr>
                  <w:rFonts w:cs="Arial"/>
                </w:rPr>
                <w:t xml:space="preserve">elect </w:t>
              </w:r>
            </w:ins>
            <w:ins w:id="255" w:author="Nicole Fields (She/Her)" w:date="2022-11-15T10:21:00Z">
              <w:r>
                <w:rPr>
                  <w:rFonts w:cs="Arial"/>
                </w:rPr>
                <w:t xml:space="preserve">audit </w:t>
              </w:r>
            </w:ins>
            <w:ins w:id="256" w:author="David Aird" w:date="2022-11-15T08:20:00Z">
              <w:r w:rsidR="00371979">
                <w:rPr>
                  <w:rFonts w:cs="Arial"/>
                </w:rPr>
                <w:t>team members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592EFA7" w14:textId="7D6C365C" w:rsidR="009D571A" w:rsidRPr="009D571A" w:rsidRDefault="00381942" w:rsidP="009D571A">
            <w:pPr>
              <w:autoSpaceDE/>
              <w:autoSpaceDN/>
              <w:adjustRightInd/>
              <w:rPr>
                <w:ins w:id="257" w:author="Nicole Fields (She/Her)" w:date="2022-11-14T11:39:00Z"/>
                <w:rFonts w:cs="Arial"/>
              </w:rPr>
            </w:pPr>
            <w:ins w:id="258" w:author="Philip McKenna" w:date="2023-03-01T09:20:00Z">
              <w:r>
                <w:rPr>
                  <w:rFonts w:cs="Arial"/>
                </w:rPr>
                <w:t>January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1008A72" w14:textId="0F5027D9" w:rsidR="009D571A" w:rsidRPr="009D571A" w:rsidRDefault="00263F2F" w:rsidP="009D571A">
            <w:pPr>
              <w:autoSpaceDE/>
              <w:autoSpaceDN/>
              <w:adjustRightInd/>
              <w:rPr>
                <w:ins w:id="259" w:author="Nicole Fields (She/Her)" w:date="2022-11-14T11:39:00Z"/>
                <w:rFonts w:cs="Arial"/>
              </w:rPr>
            </w:pPr>
            <w:ins w:id="260" w:author="Nicole Fields (She/Her)" w:date="2022-11-15T10:21:00Z">
              <w:r>
                <w:rPr>
                  <w:rFonts w:cs="Arial"/>
                </w:rPr>
                <w:t>Chief,</w:t>
              </w:r>
            </w:ins>
            <w:ins w:id="261" w:author="Nicole Fields (She/Her)" w:date="2022-11-15T10:22:00Z">
              <w:r>
                <w:rPr>
                  <w:rFonts w:cs="Arial"/>
                </w:rPr>
                <w:t xml:space="preserve"> IRAB and Audit </w:t>
              </w:r>
            </w:ins>
            <w:ins w:id="262" w:author="Nicole Fields (She/Her)" w:date="2022-11-15T10:25:00Z">
              <w:r w:rsidR="00E718C7">
                <w:rPr>
                  <w:rFonts w:cs="Arial"/>
                </w:rPr>
                <w:t>t</w:t>
              </w:r>
            </w:ins>
            <w:ins w:id="263" w:author="Nicole Fields (She/Her)" w:date="2022-11-15T10:22:00Z">
              <w:r>
                <w:rPr>
                  <w:rFonts w:cs="Arial"/>
                </w:rPr>
                <w:t xml:space="preserve">eam </w:t>
              </w:r>
            </w:ins>
            <w:ins w:id="264" w:author="Nicole Fields (She/Her)" w:date="2022-11-15T10:25:00Z">
              <w:r w:rsidR="00E718C7">
                <w:rPr>
                  <w:rFonts w:cs="Arial"/>
                </w:rPr>
                <w:t>l</w:t>
              </w:r>
            </w:ins>
            <w:ins w:id="265" w:author="Nicole Fields (She/Her)" w:date="2022-11-15T10:22:00Z">
              <w:r>
                <w:rPr>
                  <w:rFonts w:cs="Arial"/>
                </w:rPr>
                <w:t>ead</w:t>
              </w:r>
            </w:ins>
          </w:p>
        </w:tc>
      </w:tr>
      <w:tr w:rsidR="009D571A" w:rsidRPr="009D571A" w14:paraId="3BAAE5B2" w14:textId="77777777" w:rsidTr="009B06A5">
        <w:trPr>
          <w:jc w:val="center"/>
          <w:ins w:id="266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4E29924" w14:textId="44A6803A" w:rsidR="009D571A" w:rsidRPr="009D571A" w:rsidRDefault="00D2467C" w:rsidP="009D571A">
            <w:pPr>
              <w:autoSpaceDE/>
              <w:autoSpaceDN/>
              <w:adjustRightInd/>
              <w:rPr>
                <w:ins w:id="267" w:author="Nicole Fields (She/Her)" w:date="2022-11-14T11:39:00Z"/>
                <w:rFonts w:cs="Arial"/>
              </w:rPr>
            </w:pPr>
            <w:ins w:id="268" w:author="David Aird" w:date="2022-11-15T08:20:00Z">
              <w:r>
                <w:rPr>
                  <w:rFonts w:cs="Arial"/>
                </w:rPr>
                <w:t xml:space="preserve">Coordinate with region on </w:t>
              </w:r>
            </w:ins>
            <w:ins w:id="269" w:author="David Aird" w:date="2022-11-15T08:21:00Z">
              <w:r w:rsidR="00BF65D7">
                <w:rPr>
                  <w:rFonts w:cs="Arial"/>
                </w:rPr>
                <w:t xml:space="preserve">optimal </w:t>
              </w:r>
            </w:ins>
            <w:ins w:id="270" w:author="Nicole Fields (She/Her)" w:date="2022-11-15T10:22:00Z">
              <w:r w:rsidR="00612857">
                <w:rPr>
                  <w:rFonts w:cs="Arial"/>
                </w:rPr>
                <w:t>audit (</w:t>
              </w:r>
            </w:ins>
            <w:ins w:id="271" w:author="David Aird" w:date="2022-11-15T08:21:00Z">
              <w:r w:rsidR="002509D7">
                <w:rPr>
                  <w:rFonts w:cs="Arial"/>
                </w:rPr>
                <w:t>onsite</w:t>
              </w:r>
            </w:ins>
            <w:ins w:id="272" w:author="Nicole Fields (She/Her)" w:date="2022-11-15T10:22:00Z">
              <w:r w:rsidR="00612857">
                <w:rPr>
                  <w:rFonts w:cs="Arial"/>
                </w:rPr>
                <w:t>)</w:t>
              </w:r>
            </w:ins>
            <w:ins w:id="273" w:author="David Aird" w:date="2022-11-15T08:21:00Z">
              <w:r w:rsidR="002509D7">
                <w:rPr>
                  <w:rFonts w:cs="Arial"/>
                </w:rPr>
                <w:t xml:space="preserve"> week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419CA07" w14:textId="5353825E" w:rsidR="009D571A" w:rsidRPr="009D571A" w:rsidRDefault="006A3D9B" w:rsidP="009D571A">
            <w:pPr>
              <w:autoSpaceDE/>
              <w:autoSpaceDN/>
              <w:adjustRightInd/>
              <w:rPr>
                <w:ins w:id="274" w:author="Nicole Fields (She/Her)" w:date="2022-11-14T11:39:00Z"/>
                <w:rFonts w:cs="Arial"/>
              </w:rPr>
            </w:pPr>
            <w:ins w:id="275" w:author="Philip McKenna" w:date="2023-03-01T09:20:00Z">
              <w:r>
                <w:rPr>
                  <w:rFonts w:cs="Arial"/>
                </w:rPr>
                <w:t>Feb</w:t>
              </w:r>
            </w:ins>
            <w:ins w:id="276" w:author="Philip McKenna" w:date="2023-03-01T09:21:00Z">
              <w:r>
                <w:rPr>
                  <w:rFonts w:cs="Arial"/>
                </w:rPr>
                <w:t>ruary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C684C94" w14:textId="3FDFCDE9" w:rsidR="009D571A" w:rsidRPr="009D571A" w:rsidRDefault="00E527D4" w:rsidP="009D571A">
            <w:pPr>
              <w:autoSpaceDE/>
              <w:autoSpaceDN/>
              <w:adjustRightInd/>
              <w:rPr>
                <w:ins w:id="277" w:author="Nicole Fields (She/Her)" w:date="2022-11-14T11:39:00Z"/>
                <w:rFonts w:cs="Arial"/>
              </w:rPr>
            </w:pPr>
            <w:ins w:id="278" w:author="Nicole Fields (She/Her)" w:date="2022-11-15T10:22:00Z">
              <w:r>
                <w:rPr>
                  <w:rFonts w:cs="Arial"/>
                </w:rPr>
                <w:t xml:space="preserve">Audit </w:t>
              </w:r>
            </w:ins>
            <w:ins w:id="279" w:author="Nicole Fields (She/Her)" w:date="2022-11-15T10:25:00Z">
              <w:r w:rsidR="00E718C7">
                <w:rPr>
                  <w:rFonts w:cs="Arial"/>
                </w:rPr>
                <w:t>t</w:t>
              </w:r>
            </w:ins>
            <w:ins w:id="280" w:author="Nicole Fields (She/Her)" w:date="2022-11-15T10:22:00Z">
              <w:r>
                <w:rPr>
                  <w:rFonts w:cs="Arial"/>
                </w:rPr>
                <w:t xml:space="preserve">eam </w:t>
              </w:r>
            </w:ins>
            <w:ins w:id="281" w:author="Nicole Fields (She/Her)" w:date="2022-11-15T10:25:00Z">
              <w:r w:rsidR="00E718C7">
                <w:rPr>
                  <w:rFonts w:cs="Arial"/>
                </w:rPr>
                <w:t>l</w:t>
              </w:r>
            </w:ins>
            <w:ins w:id="282" w:author="Nicole Fields (She/Her)" w:date="2022-11-15T10:22:00Z">
              <w:r>
                <w:rPr>
                  <w:rFonts w:cs="Arial"/>
                </w:rPr>
                <w:t>ead</w:t>
              </w:r>
            </w:ins>
          </w:p>
        </w:tc>
      </w:tr>
      <w:tr w:rsidR="009D571A" w:rsidRPr="009D571A" w14:paraId="7B422F36" w14:textId="77777777" w:rsidTr="009B06A5">
        <w:trPr>
          <w:jc w:val="center"/>
          <w:ins w:id="283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63AC0DF" w14:textId="0E486834" w:rsidR="009D571A" w:rsidRPr="009D571A" w:rsidRDefault="00ED3C96" w:rsidP="009D571A">
            <w:pPr>
              <w:autoSpaceDE/>
              <w:autoSpaceDN/>
              <w:adjustRightInd/>
              <w:rPr>
                <w:ins w:id="284" w:author="Nicole Fields (She/Her)" w:date="2022-11-14T11:39:00Z"/>
                <w:rFonts w:cs="Arial"/>
              </w:rPr>
            </w:pPr>
            <w:ins w:id="285" w:author="David Aird" w:date="2022-11-15T08:22:00Z">
              <w:r>
                <w:rPr>
                  <w:rFonts w:cs="Arial"/>
                </w:rPr>
                <w:t xml:space="preserve">Develop draft </w:t>
              </w:r>
            </w:ins>
            <w:ins w:id="286" w:author="Nicole Fields (She/Her)" w:date="2022-11-15T10:28:00Z">
              <w:r w:rsidR="00BE7CF6">
                <w:rPr>
                  <w:rFonts w:cs="Arial"/>
                </w:rPr>
                <w:t xml:space="preserve">audit </w:t>
              </w:r>
            </w:ins>
            <w:ins w:id="287" w:author="David Aird" w:date="2022-11-15T08:22:00Z">
              <w:r>
                <w:rPr>
                  <w:rFonts w:cs="Arial"/>
                </w:rPr>
                <w:t>charter</w:t>
              </w:r>
            </w:ins>
            <w:ins w:id="288" w:author="Nicole Fields (She/Her)" w:date="2023-03-02T18:20:00Z">
              <w:r w:rsidR="000033E6">
                <w:rPr>
                  <w:rFonts w:cs="Arial"/>
                </w:rPr>
                <w:t xml:space="preserve"> (including focus areas)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705F15F" w14:textId="44D77677" w:rsidR="009D571A" w:rsidRPr="009D571A" w:rsidRDefault="006A3D9B" w:rsidP="009D571A">
            <w:pPr>
              <w:autoSpaceDE/>
              <w:autoSpaceDN/>
              <w:adjustRightInd/>
              <w:rPr>
                <w:ins w:id="289" w:author="Nicole Fields (She/Her)" w:date="2022-11-14T11:39:00Z"/>
                <w:rFonts w:cs="Arial"/>
              </w:rPr>
            </w:pPr>
            <w:ins w:id="290" w:author="Philip McKenna" w:date="2023-03-01T09:21:00Z">
              <w:r>
                <w:rPr>
                  <w:rFonts w:cs="Arial"/>
                </w:rPr>
                <w:t xml:space="preserve">Audit month minus </w:t>
              </w:r>
              <w:r w:rsidR="006010EB">
                <w:rPr>
                  <w:rFonts w:cs="Arial"/>
                </w:rPr>
                <w:t>3</w:t>
              </w:r>
            </w:ins>
            <w:ins w:id="291" w:author="Nicole Fields (She/Her)" w:date="2023-03-02T18:01:00Z">
              <w:r w:rsidR="00A40EA9">
                <w:rPr>
                  <w:rFonts w:cs="Arial"/>
                </w:rPr>
                <w:t> </w:t>
              </w:r>
            </w:ins>
            <w:ins w:id="292" w:author="Philip McKenna" w:date="2023-03-01T09:21:00Z">
              <w:r w:rsidR="006010EB">
                <w:rPr>
                  <w:rFonts w:cs="Arial"/>
                </w:rPr>
                <w:t>months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A09927D" w14:textId="30B4F548" w:rsidR="009D571A" w:rsidRPr="009D571A" w:rsidRDefault="003F7CE8" w:rsidP="009D571A">
            <w:pPr>
              <w:autoSpaceDE/>
              <w:autoSpaceDN/>
              <w:adjustRightInd/>
              <w:rPr>
                <w:ins w:id="293" w:author="Nicole Fields (She/Her)" w:date="2022-11-14T11:39:00Z"/>
                <w:rFonts w:cs="Arial"/>
              </w:rPr>
            </w:pPr>
            <w:ins w:id="294" w:author="Nicole Fields (She/Her)" w:date="2022-11-15T10:23:00Z">
              <w:r>
                <w:rPr>
                  <w:rFonts w:cs="Arial"/>
                </w:rPr>
                <w:t xml:space="preserve">Audit </w:t>
              </w:r>
            </w:ins>
            <w:ins w:id="295" w:author="Nicole Fields (She/Her)" w:date="2022-11-15T10:25:00Z">
              <w:r w:rsidR="00E718C7">
                <w:rPr>
                  <w:rFonts w:cs="Arial"/>
                </w:rPr>
                <w:t>t</w:t>
              </w:r>
            </w:ins>
            <w:ins w:id="296" w:author="Nicole Fields (She/Her)" w:date="2022-11-15T10:23:00Z">
              <w:r>
                <w:rPr>
                  <w:rFonts w:cs="Arial"/>
                </w:rPr>
                <w:t>eam</w:t>
              </w:r>
            </w:ins>
          </w:p>
        </w:tc>
      </w:tr>
      <w:tr w:rsidR="009D571A" w:rsidRPr="009D571A" w14:paraId="3CC2A0FF" w14:textId="77777777" w:rsidTr="009B06A5">
        <w:trPr>
          <w:jc w:val="center"/>
          <w:ins w:id="297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51A1E9B" w14:textId="2496A0CB" w:rsidR="009D571A" w:rsidRPr="009D571A" w:rsidRDefault="008C598C" w:rsidP="009D571A">
            <w:pPr>
              <w:autoSpaceDE/>
              <w:autoSpaceDN/>
              <w:adjustRightInd/>
              <w:rPr>
                <w:ins w:id="298" w:author="Nicole Fields (She/Her)" w:date="2022-11-14T11:39:00Z"/>
                <w:rFonts w:cs="Arial"/>
              </w:rPr>
            </w:pPr>
            <w:ins w:id="299" w:author="David Aird" w:date="2022-11-15T08:22:00Z">
              <w:r>
                <w:rPr>
                  <w:rFonts w:cs="Arial"/>
                </w:rPr>
                <w:t xml:space="preserve">Provide draft </w:t>
              </w:r>
            </w:ins>
            <w:ins w:id="300" w:author="Nicole Fields (She/Her)" w:date="2022-11-15T10:28:00Z">
              <w:r w:rsidR="00BE7CF6">
                <w:rPr>
                  <w:rFonts w:cs="Arial"/>
                </w:rPr>
                <w:t xml:space="preserve">audit </w:t>
              </w:r>
            </w:ins>
            <w:ins w:id="301" w:author="David Aird" w:date="2022-11-15T08:22:00Z">
              <w:r>
                <w:rPr>
                  <w:rFonts w:cs="Arial"/>
                </w:rPr>
                <w:t>charter to audited region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615010A" w14:textId="4E97B112" w:rsidR="009D571A" w:rsidRPr="009D571A" w:rsidRDefault="00514A06" w:rsidP="009D571A">
            <w:pPr>
              <w:autoSpaceDE/>
              <w:autoSpaceDN/>
              <w:adjustRightInd/>
              <w:rPr>
                <w:ins w:id="302" w:author="Nicole Fields (She/Her)" w:date="2022-11-14T11:39:00Z"/>
                <w:rFonts w:cs="Arial"/>
              </w:rPr>
            </w:pPr>
            <w:ins w:id="303" w:author="Philip McKenna" w:date="2023-03-01T09:21:00Z">
              <w:r>
                <w:rPr>
                  <w:rFonts w:cs="Arial"/>
                </w:rPr>
                <w:t>Audit month minus 2</w:t>
              </w:r>
            </w:ins>
            <w:ins w:id="304" w:author="Nicole Fields (She/Her)" w:date="2023-03-02T18:01:00Z">
              <w:r w:rsidR="00A40EA9">
                <w:rPr>
                  <w:rFonts w:cs="Arial"/>
                </w:rPr>
                <w:t> </w:t>
              </w:r>
            </w:ins>
            <w:ins w:id="305" w:author="Philip McKenna" w:date="2023-03-01T09:21:00Z">
              <w:r>
                <w:rPr>
                  <w:rFonts w:cs="Arial"/>
                </w:rPr>
                <w:t>months</w:t>
              </w:r>
            </w:ins>
            <w:ins w:id="306" w:author="David Aird" w:date="2022-11-15T08:27:00Z">
              <w:r w:rsidR="00371979">
                <w:rPr>
                  <w:rFonts w:cs="Arial"/>
                </w:rPr>
                <w:t xml:space="preserve"> (allow 2</w:t>
              </w:r>
            </w:ins>
            <w:ins w:id="307" w:author="Nicole Fields (She/Her)" w:date="2022-11-15T10:27:00Z">
              <w:r w:rsidR="008D1E3D">
                <w:rPr>
                  <w:rFonts w:cs="Arial"/>
                </w:rPr>
                <w:noBreakHyphen/>
              </w:r>
            </w:ins>
            <w:ins w:id="308" w:author="David Aird" w:date="2022-11-15T08:27:00Z">
              <w:r w:rsidR="00371979">
                <w:rPr>
                  <w:rFonts w:cs="Arial"/>
                </w:rPr>
                <w:t xml:space="preserve">weeks </w:t>
              </w:r>
            </w:ins>
            <w:ins w:id="309" w:author="Nicole Fields (She/Her)" w:date="2022-11-15T10:27:00Z">
              <w:r w:rsidR="008D1E3D">
                <w:rPr>
                  <w:rFonts w:cs="Arial"/>
                </w:rPr>
                <w:t xml:space="preserve">for </w:t>
              </w:r>
            </w:ins>
            <w:ins w:id="310" w:author="David Aird" w:date="2022-11-15T08:28:00Z">
              <w:r w:rsidR="00371979">
                <w:rPr>
                  <w:rFonts w:cs="Arial"/>
                </w:rPr>
                <w:t>review)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ED5C994" w14:textId="7D9DC0DE" w:rsidR="009D571A" w:rsidRPr="009D571A" w:rsidRDefault="001F3FEA" w:rsidP="009D571A">
            <w:pPr>
              <w:autoSpaceDE/>
              <w:autoSpaceDN/>
              <w:adjustRightInd/>
              <w:rPr>
                <w:ins w:id="311" w:author="Nicole Fields (She/Her)" w:date="2022-11-14T11:39:00Z"/>
                <w:rFonts w:cs="Arial"/>
              </w:rPr>
            </w:pPr>
            <w:ins w:id="312" w:author="Nicole Fields (She/Her)" w:date="2022-11-15T10:23:00Z">
              <w:r>
                <w:rPr>
                  <w:rFonts w:cs="Arial"/>
                </w:rPr>
                <w:t xml:space="preserve">Audit </w:t>
              </w:r>
            </w:ins>
            <w:ins w:id="313" w:author="Nicole Fields (She/Her)" w:date="2022-11-15T10:25:00Z">
              <w:r w:rsidR="00E718C7">
                <w:rPr>
                  <w:rFonts w:cs="Arial"/>
                </w:rPr>
                <w:t>t</w:t>
              </w:r>
            </w:ins>
            <w:ins w:id="314" w:author="Nicole Fields (She/Her)" w:date="2022-11-15T10:23:00Z">
              <w:r>
                <w:rPr>
                  <w:rFonts w:cs="Arial"/>
                </w:rPr>
                <w:t xml:space="preserve">eam </w:t>
              </w:r>
            </w:ins>
            <w:ins w:id="315" w:author="Nicole Fields (She/Her)" w:date="2022-11-15T10:25:00Z">
              <w:r w:rsidR="00E718C7">
                <w:rPr>
                  <w:rFonts w:cs="Arial"/>
                </w:rPr>
                <w:t>l</w:t>
              </w:r>
            </w:ins>
            <w:ins w:id="316" w:author="Nicole Fields (She/Her)" w:date="2022-11-15T10:23:00Z">
              <w:r>
                <w:rPr>
                  <w:rFonts w:cs="Arial"/>
                </w:rPr>
                <w:t>ead</w:t>
              </w:r>
            </w:ins>
          </w:p>
        </w:tc>
      </w:tr>
      <w:tr w:rsidR="009D571A" w:rsidRPr="009D571A" w14:paraId="06E4BBBA" w14:textId="77777777" w:rsidTr="009B06A5">
        <w:trPr>
          <w:jc w:val="center"/>
          <w:ins w:id="317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1A737AC" w14:textId="38E8F95B" w:rsidR="009D571A" w:rsidRPr="009D571A" w:rsidRDefault="008C598C" w:rsidP="009D571A">
            <w:pPr>
              <w:autoSpaceDE/>
              <w:autoSpaceDN/>
              <w:adjustRightInd/>
              <w:rPr>
                <w:ins w:id="318" w:author="Nicole Fields (She/Her)" w:date="2022-11-14T11:39:00Z"/>
                <w:rFonts w:cs="Arial"/>
              </w:rPr>
            </w:pPr>
            <w:bookmarkStart w:id="319" w:name="_Hlk101785964"/>
            <w:ins w:id="320" w:author="David Aird" w:date="2022-11-15T08:22:00Z">
              <w:r>
                <w:rPr>
                  <w:rFonts w:cs="Arial"/>
                </w:rPr>
                <w:t xml:space="preserve">Issue </w:t>
              </w:r>
            </w:ins>
            <w:ins w:id="321" w:author="Nicole Fields (She/Her)" w:date="2022-11-15T10:24:00Z">
              <w:r w:rsidR="00D664C9">
                <w:rPr>
                  <w:rFonts w:cs="Arial"/>
                </w:rPr>
                <w:t>final audit</w:t>
              </w:r>
            </w:ins>
            <w:ins w:id="322" w:author="David Aird" w:date="2022-11-15T08:22:00Z">
              <w:r>
                <w:rPr>
                  <w:rFonts w:cs="Arial"/>
                </w:rPr>
                <w:t xml:space="preserve"> charter</w:t>
              </w:r>
            </w:ins>
            <w:ins w:id="323" w:author="Nicole Fields (She/Her)" w:date="2023-03-02T18:20:00Z">
              <w:r w:rsidR="005B0226">
                <w:rPr>
                  <w:rFonts w:cs="Arial"/>
                </w:rPr>
                <w:t xml:space="preserve"> (in</w:t>
              </w:r>
            </w:ins>
            <w:ins w:id="324" w:author="Nicole Fields (She/Her)" w:date="2023-03-02T18:21:00Z">
              <w:r w:rsidR="005B0226">
                <w:rPr>
                  <w:rFonts w:cs="Arial"/>
                </w:rPr>
                <w:t>cluding focus areas) and distribute to a</w:t>
              </w:r>
              <w:r w:rsidR="0099265A">
                <w:rPr>
                  <w:rFonts w:cs="Arial"/>
                </w:rPr>
                <w:t>ll regions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70F7D93" w14:textId="263B9E82" w:rsidR="009D571A" w:rsidRPr="009D571A" w:rsidRDefault="00543406" w:rsidP="009D571A">
            <w:pPr>
              <w:autoSpaceDE/>
              <w:autoSpaceDN/>
              <w:adjustRightInd/>
              <w:rPr>
                <w:ins w:id="325" w:author="Nicole Fields (She/Her)" w:date="2022-11-14T11:39:00Z"/>
                <w:rFonts w:cs="Arial"/>
              </w:rPr>
            </w:pPr>
            <w:ins w:id="326" w:author="Philip McKenna" w:date="2023-03-01T09:22:00Z">
              <w:r>
                <w:rPr>
                  <w:rFonts w:cs="Arial"/>
                </w:rPr>
                <w:t xml:space="preserve">Audit month minus </w:t>
              </w:r>
            </w:ins>
            <w:ins w:id="327" w:author="Nicole Fields (She/Her)" w:date="2023-03-02T18:01:00Z">
              <w:r w:rsidR="00A63E98">
                <w:rPr>
                  <w:rFonts w:cs="Arial"/>
                </w:rPr>
                <w:t>6 weeks</w:t>
              </w:r>
            </w:ins>
            <w:ins w:id="328" w:author="David Aird" w:date="2022-11-15T08:27:00Z">
              <w:r w:rsidR="00371979">
                <w:rPr>
                  <w:rFonts w:cs="Arial"/>
                </w:rPr>
                <w:t xml:space="preserve"> (at least 30</w:t>
              </w:r>
            </w:ins>
            <w:ins w:id="329" w:author="Nicole Fields (She/Her)" w:date="2023-03-02T18:19:00Z">
              <w:r w:rsidR="00C26A11">
                <w:rPr>
                  <w:rFonts w:cs="Arial"/>
                </w:rPr>
                <w:t> </w:t>
              </w:r>
            </w:ins>
            <w:ins w:id="330" w:author="David Aird" w:date="2022-11-15T08:27:00Z">
              <w:r w:rsidR="00371979">
                <w:rPr>
                  <w:rFonts w:cs="Arial"/>
                </w:rPr>
                <w:t xml:space="preserve">days before </w:t>
              </w:r>
            </w:ins>
            <w:ins w:id="331" w:author="Nicole Fields (She/Her)" w:date="2022-11-15T10:28:00Z">
              <w:r w:rsidR="00BA3825">
                <w:rPr>
                  <w:rFonts w:cs="Arial"/>
                </w:rPr>
                <w:t>audit start</w:t>
              </w:r>
            </w:ins>
            <w:ins w:id="332" w:author="David Aird" w:date="2022-11-15T08:27:00Z">
              <w:r w:rsidR="00371979">
                <w:rPr>
                  <w:rFonts w:cs="Arial"/>
                </w:rPr>
                <w:t>)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851642C" w14:textId="2204445D" w:rsidR="009D571A" w:rsidRPr="009D571A" w:rsidRDefault="00C05FC0" w:rsidP="009D571A">
            <w:pPr>
              <w:autoSpaceDE/>
              <w:autoSpaceDN/>
              <w:adjustRightInd/>
              <w:rPr>
                <w:ins w:id="333" w:author="Nicole Fields (She/Her)" w:date="2022-11-14T11:39:00Z"/>
                <w:rFonts w:cs="Arial"/>
              </w:rPr>
            </w:pPr>
            <w:ins w:id="334" w:author="Nicole Fields (She/Her)" w:date="2022-11-16T08:03:00Z">
              <w:r>
                <w:rPr>
                  <w:rFonts w:cs="Arial"/>
                </w:rPr>
                <w:t xml:space="preserve">Chief, </w:t>
              </w:r>
              <w:r w:rsidR="0002449D">
                <w:rPr>
                  <w:rFonts w:cs="Arial"/>
                </w:rPr>
                <w:t>IRAB</w:t>
              </w:r>
            </w:ins>
          </w:p>
        </w:tc>
      </w:tr>
      <w:bookmarkEnd w:id="319"/>
      <w:tr w:rsidR="009D571A" w:rsidRPr="009D571A" w14:paraId="1EB41DE3" w14:textId="77777777" w:rsidTr="009B06A5">
        <w:trPr>
          <w:jc w:val="center"/>
          <w:ins w:id="335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00284F9" w14:textId="05C93D99" w:rsidR="009D571A" w:rsidRPr="009D571A" w:rsidRDefault="0051533A" w:rsidP="009D571A">
            <w:pPr>
              <w:autoSpaceDE/>
              <w:autoSpaceDN/>
              <w:adjustRightInd/>
              <w:rPr>
                <w:ins w:id="336" w:author="Nicole Fields (She/Her)" w:date="2022-11-14T11:39:00Z"/>
                <w:rFonts w:cs="Arial"/>
              </w:rPr>
            </w:pPr>
            <w:ins w:id="337" w:author="David Aird" w:date="2022-11-15T08:22:00Z">
              <w:r>
                <w:rPr>
                  <w:rFonts w:cs="Arial"/>
                </w:rPr>
                <w:t>Kick off meeting</w:t>
              </w:r>
              <w:r w:rsidR="00E40B0E">
                <w:rPr>
                  <w:rFonts w:cs="Arial"/>
                </w:rPr>
                <w:t xml:space="preserve"> ahead of prep week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BB3F2FD" w14:textId="3F429754" w:rsidR="009D571A" w:rsidRPr="009D571A" w:rsidRDefault="00371979" w:rsidP="009D571A">
            <w:pPr>
              <w:autoSpaceDE/>
              <w:autoSpaceDN/>
              <w:adjustRightInd/>
              <w:rPr>
                <w:ins w:id="338" w:author="Nicole Fields (She/Her)" w:date="2022-11-14T11:39:00Z"/>
                <w:rFonts w:cs="Arial"/>
              </w:rPr>
            </w:pPr>
            <w:ins w:id="339" w:author="David Aird" w:date="2022-11-15T08:26:00Z">
              <w:r>
                <w:rPr>
                  <w:rFonts w:cs="Arial"/>
                </w:rPr>
                <w:t>Week before prep week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7DA608" w14:textId="79798559" w:rsidR="009D571A" w:rsidRPr="009D571A" w:rsidRDefault="00F678E9" w:rsidP="009D571A">
            <w:pPr>
              <w:autoSpaceDE/>
              <w:autoSpaceDN/>
              <w:adjustRightInd/>
              <w:rPr>
                <w:ins w:id="340" w:author="Nicole Fields (She/Her)" w:date="2022-11-14T11:39:00Z"/>
                <w:rFonts w:cs="Arial"/>
              </w:rPr>
            </w:pPr>
            <w:ins w:id="341" w:author="Nicole Fields (She/Her)" w:date="2022-11-15T10:34:00Z">
              <w:r>
                <w:rPr>
                  <w:rFonts w:cs="Arial"/>
                </w:rPr>
                <w:t>Audit team</w:t>
              </w:r>
            </w:ins>
          </w:p>
        </w:tc>
      </w:tr>
      <w:tr w:rsidR="009D571A" w:rsidRPr="009D571A" w14:paraId="3E8F1B14" w14:textId="77777777" w:rsidTr="009B06A5">
        <w:trPr>
          <w:jc w:val="center"/>
          <w:ins w:id="342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EEB5B76" w14:textId="2B8DC63B" w:rsidR="009D571A" w:rsidRPr="009D571A" w:rsidRDefault="00092695" w:rsidP="009D571A">
            <w:pPr>
              <w:autoSpaceDE/>
              <w:autoSpaceDN/>
              <w:adjustRightInd/>
              <w:rPr>
                <w:ins w:id="343" w:author="Nicole Fields (She/Her)" w:date="2022-11-14T11:39:00Z"/>
                <w:rFonts w:cs="Arial"/>
              </w:rPr>
            </w:pPr>
            <w:ins w:id="344" w:author="David Aird" w:date="2022-11-15T08:23:00Z">
              <w:r>
                <w:rPr>
                  <w:rFonts w:cs="Arial"/>
                </w:rPr>
                <w:t>Prep week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620C171" w14:textId="312EA427" w:rsidR="009D571A" w:rsidRPr="009D571A" w:rsidRDefault="0060178E" w:rsidP="009D571A">
            <w:pPr>
              <w:autoSpaceDE/>
              <w:autoSpaceDN/>
              <w:adjustRightInd/>
              <w:rPr>
                <w:ins w:id="345" w:author="Nicole Fields (She/Her)" w:date="2022-11-14T11:39:00Z"/>
                <w:rFonts w:cs="Arial"/>
              </w:rPr>
            </w:pPr>
            <w:ins w:id="346" w:author="Philip McKenna" w:date="2023-03-01T09:22:00Z">
              <w:r>
                <w:rPr>
                  <w:rFonts w:cs="Arial"/>
                </w:rPr>
                <w:t>Audit month (but no later than September)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1A9E464" w14:textId="4A22537F" w:rsidR="009D571A" w:rsidRPr="009D571A" w:rsidRDefault="00F678E9" w:rsidP="009D571A">
            <w:pPr>
              <w:autoSpaceDE/>
              <w:autoSpaceDN/>
              <w:adjustRightInd/>
              <w:rPr>
                <w:ins w:id="347" w:author="Nicole Fields (She/Her)" w:date="2022-11-14T11:39:00Z"/>
                <w:rFonts w:cs="Arial"/>
              </w:rPr>
            </w:pPr>
            <w:ins w:id="348" w:author="Nicole Fields (She/Her)" w:date="2022-11-15T10:34:00Z">
              <w:r>
                <w:rPr>
                  <w:rFonts w:cs="Arial"/>
                </w:rPr>
                <w:t>Audit team</w:t>
              </w:r>
            </w:ins>
          </w:p>
        </w:tc>
      </w:tr>
      <w:tr w:rsidR="009D571A" w:rsidRPr="009D571A" w14:paraId="1A38BA05" w14:textId="77777777" w:rsidTr="009B06A5">
        <w:trPr>
          <w:jc w:val="center"/>
          <w:ins w:id="349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30E9513" w14:textId="43B72B3A" w:rsidR="009D571A" w:rsidRPr="009D571A" w:rsidRDefault="0029772C" w:rsidP="009D571A">
            <w:pPr>
              <w:autoSpaceDE/>
              <w:autoSpaceDN/>
              <w:adjustRightInd/>
              <w:rPr>
                <w:ins w:id="350" w:author="Nicole Fields (She/Her)" w:date="2022-11-14T11:39:00Z"/>
                <w:rFonts w:cs="Arial"/>
              </w:rPr>
            </w:pPr>
            <w:ins w:id="351" w:author="David Aird" w:date="2022-11-15T08:23:00Z">
              <w:r>
                <w:rPr>
                  <w:rFonts w:cs="Arial"/>
                </w:rPr>
                <w:t>Onsite week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179C655" w14:textId="78D0567A" w:rsidR="009D571A" w:rsidRPr="009D571A" w:rsidRDefault="0060178E" w:rsidP="009D571A">
            <w:pPr>
              <w:autoSpaceDE/>
              <w:autoSpaceDN/>
              <w:adjustRightInd/>
              <w:rPr>
                <w:ins w:id="352" w:author="Nicole Fields (She/Her)" w:date="2022-11-14T11:39:00Z"/>
                <w:rFonts w:cs="Arial"/>
              </w:rPr>
            </w:pPr>
            <w:ins w:id="353" w:author="Philip McKenna" w:date="2023-03-01T09:23:00Z">
              <w:r>
                <w:rPr>
                  <w:rFonts w:cs="Arial"/>
                </w:rPr>
                <w:t>Audit month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7BA68D9" w14:textId="0D223C05" w:rsidR="009D571A" w:rsidRPr="009D571A" w:rsidRDefault="00606552" w:rsidP="009D571A">
            <w:pPr>
              <w:autoSpaceDE/>
              <w:autoSpaceDN/>
              <w:adjustRightInd/>
              <w:rPr>
                <w:ins w:id="354" w:author="Nicole Fields (She/Her)" w:date="2022-11-14T11:39:00Z"/>
                <w:rFonts w:cs="Arial"/>
              </w:rPr>
            </w:pPr>
            <w:ins w:id="355" w:author="Nicole Fields (She/Her)" w:date="2022-11-15T10:35:00Z">
              <w:r>
                <w:rPr>
                  <w:rFonts w:cs="Arial"/>
                </w:rPr>
                <w:t>Audit team</w:t>
              </w:r>
            </w:ins>
          </w:p>
        </w:tc>
      </w:tr>
      <w:tr w:rsidR="009D571A" w:rsidRPr="009D571A" w14:paraId="6C6A911A" w14:textId="77777777" w:rsidTr="009B06A5">
        <w:trPr>
          <w:jc w:val="center"/>
          <w:ins w:id="356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D4507C5" w14:textId="5215E227" w:rsidR="009D571A" w:rsidRPr="009D571A" w:rsidRDefault="0029772C" w:rsidP="009D571A">
            <w:pPr>
              <w:autoSpaceDE/>
              <w:autoSpaceDN/>
              <w:adjustRightInd/>
              <w:rPr>
                <w:ins w:id="357" w:author="Nicole Fields (She/Her)" w:date="2022-11-14T11:39:00Z"/>
                <w:rFonts w:cs="Arial"/>
              </w:rPr>
            </w:pPr>
            <w:ins w:id="358" w:author="Nicole Fields (She/Her)" w:date="2022-11-15T10:30:00Z">
              <w:r>
                <w:rPr>
                  <w:rFonts w:cs="Arial"/>
                </w:rPr>
                <w:t>F</w:t>
              </w:r>
            </w:ins>
            <w:ins w:id="359" w:author="David Aird" w:date="2022-11-15T08:23:00Z">
              <w:r>
                <w:rPr>
                  <w:rFonts w:cs="Arial"/>
                </w:rPr>
                <w:t xml:space="preserve">inalize draft </w:t>
              </w:r>
            </w:ins>
            <w:ins w:id="360" w:author="Nicole Fields (She/Her)" w:date="2022-11-15T10:30:00Z">
              <w:r w:rsidR="001C7EB6">
                <w:rPr>
                  <w:rFonts w:cs="Arial"/>
                </w:rPr>
                <w:t xml:space="preserve">audit </w:t>
              </w:r>
            </w:ins>
            <w:ins w:id="361" w:author="David Aird" w:date="2022-11-15T08:23:00Z">
              <w:r>
                <w:rPr>
                  <w:rFonts w:cs="Arial"/>
                </w:rPr>
                <w:t>report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C47BBA7" w14:textId="19BB3C15" w:rsidR="009D571A" w:rsidRPr="009D571A" w:rsidRDefault="009C0288" w:rsidP="009D571A">
            <w:pPr>
              <w:autoSpaceDE/>
              <w:autoSpaceDN/>
              <w:adjustRightInd/>
              <w:rPr>
                <w:ins w:id="362" w:author="Nicole Fields (She/Her)" w:date="2022-11-14T11:39:00Z"/>
                <w:rFonts w:cs="Arial"/>
              </w:rPr>
            </w:pPr>
            <w:ins w:id="363" w:author="Philip McKenna" w:date="2023-03-01T09:23:00Z">
              <w:r>
                <w:rPr>
                  <w:rFonts w:cs="Arial"/>
                </w:rPr>
                <w:t>Audit month plus one month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6F6BA27" w14:textId="773F1F8C" w:rsidR="009D571A" w:rsidRPr="009D571A" w:rsidRDefault="001C7EB6" w:rsidP="009D571A">
            <w:pPr>
              <w:autoSpaceDE/>
              <w:autoSpaceDN/>
              <w:adjustRightInd/>
              <w:rPr>
                <w:ins w:id="364" w:author="Nicole Fields (She/Her)" w:date="2022-11-14T11:39:00Z"/>
                <w:rFonts w:cs="Arial"/>
              </w:rPr>
            </w:pPr>
            <w:ins w:id="365" w:author="Nicole Fields (She/Her)" w:date="2022-11-15T10:30:00Z">
              <w:r>
                <w:rPr>
                  <w:rFonts w:cs="Arial"/>
                </w:rPr>
                <w:t>Audit team</w:t>
              </w:r>
            </w:ins>
          </w:p>
        </w:tc>
      </w:tr>
      <w:tr w:rsidR="009D571A" w:rsidRPr="009D571A" w14:paraId="2C16DDEE" w14:textId="77777777" w:rsidTr="009B06A5">
        <w:trPr>
          <w:jc w:val="center"/>
          <w:ins w:id="366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F4D8F5A" w14:textId="539630C0" w:rsidR="009D571A" w:rsidRPr="009D571A" w:rsidRDefault="0029772C" w:rsidP="009D571A">
            <w:pPr>
              <w:autoSpaceDE/>
              <w:autoSpaceDN/>
              <w:adjustRightInd/>
              <w:rPr>
                <w:ins w:id="367" w:author="Nicole Fields (She/Her)" w:date="2022-11-14T11:39:00Z"/>
                <w:rFonts w:cs="Arial"/>
              </w:rPr>
            </w:pPr>
            <w:ins w:id="368" w:author="David Aird" w:date="2022-11-15T08:23:00Z">
              <w:r>
                <w:rPr>
                  <w:rFonts w:cs="Arial"/>
                </w:rPr>
                <w:t xml:space="preserve">Provide draft </w:t>
              </w:r>
            </w:ins>
            <w:ins w:id="369" w:author="Nicole Fields (She/Her)" w:date="2022-11-15T12:23:00Z">
              <w:r w:rsidR="00B45625">
                <w:rPr>
                  <w:rFonts w:cs="Arial"/>
                </w:rPr>
                <w:t xml:space="preserve">audit </w:t>
              </w:r>
            </w:ins>
            <w:ins w:id="370" w:author="David Aird" w:date="2022-11-15T08:23:00Z">
              <w:r>
                <w:rPr>
                  <w:rFonts w:cs="Arial"/>
                </w:rPr>
                <w:t xml:space="preserve">report to </w:t>
              </w:r>
              <w:r w:rsidR="00371979">
                <w:rPr>
                  <w:rFonts w:cs="Arial"/>
                </w:rPr>
                <w:t>region</w:t>
              </w:r>
            </w:ins>
            <w:ins w:id="371" w:author="David Aird" w:date="2022-11-15T08:24:00Z">
              <w:r w:rsidR="00371979">
                <w:rPr>
                  <w:rFonts w:cs="Arial"/>
                </w:rPr>
                <w:t>s</w:t>
              </w:r>
            </w:ins>
            <w:ins w:id="372" w:author="David Aird" w:date="2022-11-15T08:23:00Z">
              <w:r>
                <w:rPr>
                  <w:rFonts w:cs="Arial"/>
                </w:rPr>
                <w:t xml:space="preserve"> for</w:t>
              </w:r>
              <w:r w:rsidR="00837CE6">
                <w:rPr>
                  <w:rFonts w:cs="Arial"/>
                </w:rPr>
                <w:t xml:space="preserve"> review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D8141BD" w14:textId="0FEBDA3F" w:rsidR="009D571A" w:rsidRPr="009D571A" w:rsidRDefault="009C0288" w:rsidP="009D571A">
            <w:pPr>
              <w:autoSpaceDE/>
              <w:autoSpaceDN/>
              <w:adjustRightInd/>
              <w:rPr>
                <w:ins w:id="373" w:author="Nicole Fields (She/Her)" w:date="2022-11-14T11:39:00Z"/>
                <w:rFonts w:cs="Arial"/>
              </w:rPr>
            </w:pPr>
            <w:ins w:id="374" w:author="Philip McKenna" w:date="2023-03-01T09:23:00Z">
              <w:r>
                <w:rPr>
                  <w:rFonts w:cs="Arial"/>
                </w:rPr>
                <w:t>Audit month plus one month</w:t>
              </w:r>
            </w:ins>
            <w:ins w:id="375" w:author="David Aird" w:date="2022-11-15T08:28:00Z">
              <w:r w:rsidR="00371979">
                <w:rPr>
                  <w:rFonts w:cs="Arial"/>
                </w:rPr>
                <w:t xml:space="preserve"> (allow 2</w:t>
              </w:r>
            </w:ins>
            <w:ins w:id="376" w:author="Nicole Fields (She/Her)" w:date="2022-11-15T10:27:00Z">
              <w:r w:rsidR="002843D0">
                <w:rPr>
                  <w:rFonts w:cs="Arial"/>
                </w:rPr>
                <w:noBreakHyphen/>
              </w:r>
            </w:ins>
            <w:ins w:id="377" w:author="David Aird" w:date="2022-11-15T08:28:00Z">
              <w:r w:rsidR="00371979">
                <w:rPr>
                  <w:rFonts w:cs="Arial"/>
                </w:rPr>
                <w:t>weeks review)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2C3EBE5" w14:textId="5E2F4AF1" w:rsidR="009D571A" w:rsidRPr="009D571A" w:rsidRDefault="0064618E" w:rsidP="009D571A">
            <w:pPr>
              <w:autoSpaceDE/>
              <w:autoSpaceDN/>
              <w:adjustRightInd/>
              <w:rPr>
                <w:ins w:id="378" w:author="Nicole Fields (She/Her)" w:date="2022-11-14T11:39:00Z"/>
                <w:rFonts w:cs="Arial"/>
              </w:rPr>
            </w:pPr>
            <w:ins w:id="379" w:author="Nicole Fields (She/Her)" w:date="2023-01-05T09:46:00Z">
              <w:r>
                <w:rPr>
                  <w:rFonts w:cs="Arial"/>
                </w:rPr>
                <w:t>DRO</w:t>
              </w:r>
            </w:ins>
          </w:p>
        </w:tc>
      </w:tr>
      <w:tr w:rsidR="009D571A" w:rsidRPr="009D571A" w14:paraId="54B4D801" w14:textId="77777777" w:rsidTr="009B06A5">
        <w:trPr>
          <w:jc w:val="center"/>
          <w:ins w:id="380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44CCBF5" w14:textId="75692C07" w:rsidR="009D571A" w:rsidRPr="009D571A" w:rsidRDefault="008D18BA" w:rsidP="009D571A">
            <w:pPr>
              <w:autoSpaceDE/>
              <w:autoSpaceDN/>
              <w:adjustRightInd/>
              <w:rPr>
                <w:ins w:id="381" w:author="Nicole Fields (She/Her)" w:date="2022-11-14T11:39:00Z"/>
                <w:rFonts w:cs="Arial"/>
              </w:rPr>
            </w:pPr>
            <w:ins w:id="382" w:author="David Aird" w:date="2022-11-15T08:23:00Z">
              <w:r>
                <w:rPr>
                  <w:rFonts w:cs="Arial"/>
                </w:rPr>
                <w:t xml:space="preserve">Issue final </w:t>
              </w:r>
            </w:ins>
            <w:ins w:id="383" w:author="Nicole Fields (She/Her)" w:date="2022-11-15T10:31:00Z">
              <w:r w:rsidR="00B41B84">
                <w:rPr>
                  <w:rFonts w:cs="Arial"/>
                </w:rPr>
                <w:t xml:space="preserve">audit </w:t>
              </w:r>
            </w:ins>
            <w:ins w:id="384" w:author="David Aird" w:date="2022-11-15T08:23:00Z">
              <w:r>
                <w:rPr>
                  <w:rFonts w:cs="Arial"/>
                </w:rPr>
                <w:t>report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139227A" w14:textId="6BA7EB4D" w:rsidR="009D571A" w:rsidRPr="009D571A" w:rsidRDefault="00027A22" w:rsidP="009D571A">
            <w:pPr>
              <w:autoSpaceDE/>
              <w:autoSpaceDN/>
              <w:adjustRightInd/>
              <w:rPr>
                <w:ins w:id="385" w:author="Nicole Fields (She/Her)" w:date="2022-11-14T11:39:00Z"/>
                <w:rFonts w:cs="Arial"/>
              </w:rPr>
            </w:pPr>
            <w:ins w:id="386" w:author="Philip McKenna" w:date="2023-03-01T09:24:00Z">
              <w:r>
                <w:rPr>
                  <w:rFonts w:cs="Arial"/>
                </w:rPr>
                <w:t>No later than 60</w:t>
              </w:r>
            </w:ins>
            <w:ins w:id="387" w:author="Nicole Fields (She/Her)" w:date="2023-03-02T18:03:00Z">
              <w:r w:rsidR="00AB392F">
                <w:rPr>
                  <w:rFonts w:cs="Arial"/>
                </w:rPr>
                <w:t> </w:t>
              </w:r>
            </w:ins>
            <w:ins w:id="388" w:author="Philip McKenna" w:date="2023-03-01T09:24:00Z">
              <w:r>
                <w:rPr>
                  <w:rFonts w:cs="Arial"/>
                </w:rPr>
                <w:t xml:space="preserve">days </w:t>
              </w:r>
            </w:ins>
            <w:ins w:id="389" w:author="Philip McKenna" w:date="2023-03-01T09:25:00Z">
              <w:r>
                <w:rPr>
                  <w:rFonts w:cs="Arial"/>
                </w:rPr>
                <w:t>afte</w:t>
              </w:r>
              <w:r w:rsidR="006F5728">
                <w:rPr>
                  <w:rFonts w:cs="Arial"/>
                </w:rPr>
                <w:t xml:space="preserve">r the </w:t>
              </w:r>
            </w:ins>
            <w:ins w:id="390" w:author="Nicole Fields (She/Her)" w:date="2023-03-02T18:03:00Z">
              <w:r w:rsidR="00326BDF">
                <w:rPr>
                  <w:rFonts w:cs="Arial"/>
                </w:rPr>
                <w:t xml:space="preserve">onsite </w:t>
              </w:r>
            </w:ins>
            <w:ins w:id="391" w:author="Philip McKenna" w:date="2023-03-01T09:25:00Z">
              <w:r w:rsidR="006F5728">
                <w:rPr>
                  <w:rFonts w:cs="Arial"/>
                </w:rPr>
                <w:t xml:space="preserve">Audit </w:t>
              </w:r>
            </w:ins>
            <w:ins w:id="392" w:author="Nicole Fields (She/Her)" w:date="2023-03-02T18:03:00Z">
              <w:r w:rsidR="00326BDF">
                <w:rPr>
                  <w:rFonts w:cs="Arial"/>
                </w:rPr>
                <w:t>week</w:t>
              </w:r>
            </w:ins>
            <w:ins w:id="393" w:author="David Aird" w:date="2022-11-15T08:27:00Z">
              <w:r w:rsidR="00371979">
                <w:rPr>
                  <w:rFonts w:cs="Arial"/>
                </w:rPr>
                <w:t xml:space="preserve"> (allow </w:t>
              </w:r>
            </w:ins>
            <w:ins w:id="394" w:author="Nicole Fields (She/Her)" w:date="2023-03-02T18:04:00Z">
              <w:r w:rsidR="00B15A6C">
                <w:rPr>
                  <w:rFonts w:cs="Arial"/>
                </w:rPr>
                <w:t xml:space="preserve">at least </w:t>
              </w:r>
            </w:ins>
            <w:ins w:id="395" w:author="David Aird" w:date="2022-11-15T08:27:00Z">
              <w:r w:rsidR="00371979">
                <w:rPr>
                  <w:rFonts w:cs="Arial"/>
                </w:rPr>
                <w:t>45</w:t>
              </w:r>
            </w:ins>
            <w:ins w:id="396" w:author="Nicole Fields (She/Her)" w:date="2023-03-02T18:05:00Z">
              <w:r w:rsidR="00E9420F">
                <w:rPr>
                  <w:rFonts w:cs="Arial"/>
                </w:rPr>
                <w:t> </w:t>
              </w:r>
            </w:ins>
            <w:ins w:id="397" w:author="David Aird" w:date="2022-11-15T08:27:00Z">
              <w:r w:rsidR="00371979">
                <w:rPr>
                  <w:rFonts w:cs="Arial"/>
                </w:rPr>
                <w:t xml:space="preserve">days for </w:t>
              </w:r>
            </w:ins>
            <w:ins w:id="398" w:author="Nicole Fields (She/Her)" w:date="2022-11-15T10:31:00Z">
              <w:r w:rsidR="00B41B84">
                <w:rPr>
                  <w:rFonts w:cs="Arial"/>
                </w:rPr>
                <w:t xml:space="preserve">regional </w:t>
              </w:r>
            </w:ins>
            <w:ins w:id="399" w:author="David Aird" w:date="2022-11-15T08:27:00Z">
              <w:r w:rsidR="00371979">
                <w:rPr>
                  <w:rFonts w:cs="Arial"/>
                </w:rPr>
                <w:t>response</w:t>
              </w:r>
            </w:ins>
            <w:ins w:id="400" w:author="Nicole Fields (She/Her)" w:date="2022-11-15T10:31:00Z">
              <w:r w:rsidR="00B41B84">
                <w:rPr>
                  <w:rFonts w:cs="Arial"/>
                </w:rPr>
                <w:t>s</w:t>
              </w:r>
            </w:ins>
            <w:ins w:id="401" w:author="Nicole Fields (She/Her)" w:date="2023-03-02T18:04:00Z">
              <w:r w:rsidR="00B15A6C">
                <w:rPr>
                  <w:rFonts w:cs="Arial"/>
                </w:rPr>
                <w:t xml:space="preserve"> prior to the end of the </w:t>
              </w:r>
            </w:ins>
            <w:ins w:id="402" w:author="Nicole Fields (She/Her)" w:date="2023-03-07T14:02:00Z">
              <w:r w:rsidR="00D10DA1">
                <w:rPr>
                  <w:rFonts w:cs="Arial"/>
                </w:rPr>
                <w:t>calendar</w:t>
              </w:r>
            </w:ins>
            <w:ins w:id="403" w:author="Nicole Fields (She/Her)" w:date="2023-03-02T18:04:00Z">
              <w:r w:rsidR="00B15A6C">
                <w:rPr>
                  <w:rFonts w:cs="Arial"/>
                </w:rPr>
                <w:t xml:space="preserve"> year</w:t>
              </w:r>
            </w:ins>
            <w:ins w:id="404" w:author="David Aird" w:date="2022-11-15T08:27:00Z">
              <w:r w:rsidR="00371979">
                <w:rPr>
                  <w:rFonts w:cs="Arial"/>
                </w:rPr>
                <w:t>)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7EC6172" w14:textId="63354FC9" w:rsidR="009D571A" w:rsidRPr="009D571A" w:rsidRDefault="0050240B" w:rsidP="009D571A">
            <w:pPr>
              <w:autoSpaceDE/>
              <w:autoSpaceDN/>
              <w:adjustRightInd/>
              <w:rPr>
                <w:ins w:id="405" w:author="Nicole Fields (She/Her)" w:date="2022-11-14T11:39:00Z"/>
                <w:rFonts w:cs="Arial"/>
              </w:rPr>
            </w:pPr>
            <w:ins w:id="406" w:author="Nicole Fields (She/Her)" w:date="2022-11-15T14:47:00Z">
              <w:r>
                <w:rPr>
                  <w:rFonts w:cs="Arial"/>
                </w:rPr>
                <w:t>Di</w:t>
              </w:r>
            </w:ins>
            <w:ins w:id="407" w:author="Nicole Fields (She/Her)" w:date="2022-11-15T14:48:00Z">
              <w:r>
                <w:rPr>
                  <w:rFonts w:cs="Arial"/>
                </w:rPr>
                <w:t>rector, DRO</w:t>
              </w:r>
            </w:ins>
          </w:p>
        </w:tc>
      </w:tr>
      <w:tr w:rsidR="009D571A" w:rsidRPr="009D571A" w14:paraId="449F933B" w14:textId="77777777" w:rsidTr="009B06A5">
        <w:trPr>
          <w:jc w:val="center"/>
          <w:ins w:id="408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8CF902E" w14:textId="0AD6862A" w:rsidR="009D571A" w:rsidRPr="009D571A" w:rsidRDefault="00BC16DC" w:rsidP="009D571A">
            <w:pPr>
              <w:autoSpaceDE/>
              <w:autoSpaceDN/>
              <w:adjustRightInd/>
              <w:rPr>
                <w:ins w:id="409" w:author="Nicole Fields (She/Her)" w:date="2022-11-14T11:39:00Z"/>
                <w:rFonts w:cs="Arial"/>
              </w:rPr>
            </w:pPr>
            <w:ins w:id="410" w:author="Nicole Fields (She/Her)" w:date="2022-11-15T10:31:00Z">
              <w:r>
                <w:rPr>
                  <w:rFonts w:cs="Arial"/>
                </w:rPr>
                <w:t>R</w:t>
              </w:r>
            </w:ins>
            <w:ins w:id="411" w:author="David Aird" w:date="2022-11-15T08:24:00Z">
              <w:r w:rsidR="00371979">
                <w:rPr>
                  <w:rFonts w:cs="Arial"/>
                </w:rPr>
                <w:t>espond</w:t>
              </w:r>
              <w:r w:rsidR="000929B5">
                <w:rPr>
                  <w:rFonts w:cs="Arial"/>
                </w:rPr>
                <w:t xml:space="preserve"> to </w:t>
              </w:r>
            </w:ins>
            <w:ins w:id="412" w:author="Nicole Fields (She/Her)" w:date="2022-11-15T10:31:00Z">
              <w:r>
                <w:rPr>
                  <w:rFonts w:cs="Arial"/>
                </w:rPr>
                <w:t xml:space="preserve">audit </w:t>
              </w:r>
            </w:ins>
            <w:ins w:id="413" w:author="David Aird" w:date="2022-11-15T08:24:00Z">
              <w:r w:rsidR="000929B5">
                <w:rPr>
                  <w:rFonts w:cs="Arial"/>
                </w:rPr>
                <w:t>recommendations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DDB0B2E" w14:textId="667E3991" w:rsidR="009D571A" w:rsidRPr="009D571A" w:rsidRDefault="00C95D14" w:rsidP="009D571A">
            <w:pPr>
              <w:autoSpaceDE/>
              <w:autoSpaceDN/>
              <w:adjustRightInd/>
              <w:rPr>
                <w:ins w:id="414" w:author="Nicole Fields (She/Her)" w:date="2022-11-14T11:39:00Z"/>
                <w:rFonts w:cs="Arial"/>
              </w:rPr>
            </w:pPr>
            <w:ins w:id="415" w:author="Philip McKenna" w:date="2023-03-01T09:25:00Z">
              <w:r>
                <w:rPr>
                  <w:rFonts w:cs="Arial"/>
                </w:rPr>
                <w:t>45</w:t>
              </w:r>
            </w:ins>
            <w:ins w:id="416" w:author="Nicole Fields (She/Her)" w:date="2023-03-02T18:05:00Z">
              <w:r w:rsidR="00B15A6C">
                <w:rPr>
                  <w:rFonts w:cs="Arial"/>
                </w:rPr>
                <w:t> </w:t>
              </w:r>
            </w:ins>
            <w:ins w:id="417" w:author="Philip McKenna" w:date="2023-03-01T09:25:00Z">
              <w:r>
                <w:rPr>
                  <w:rFonts w:cs="Arial"/>
                </w:rPr>
                <w:t xml:space="preserve">days after </w:t>
              </w:r>
            </w:ins>
            <w:ins w:id="418" w:author="Nicole Fields (She/Her)" w:date="2023-03-02T18:05:00Z">
              <w:r w:rsidR="00262508">
                <w:rPr>
                  <w:rFonts w:cs="Arial"/>
                </w:rPr>
                <w:t>the a</w:t>
              </w:r>
            </w:ins>
            <w:ins w:id="419" w:author="Philip McKenna" w:date="2023-03-01T09:25:00Z">
              <w:r>
                <w:rPr>
                  <w:rFonts w:cs="Arial"/>
                </w:rPr>
                <w:t xml:space="preserve">udit </w:t>
              </w:r>
            </w:ins>
            <w:ins w:id="420" w:author="Nicole Fields (She/Her)" w:date="2023-03-02T18:05:00Z">
              <w:r w:rsidR="00262508">
                <w:rPr>
                  <w:rFonts w:cs="Arial"/>
                </w:rPr>
                <w:t>r</w:t>
              </w:r>
            </w:ins>
            <w:ins w:id="421" w:author="Philip McKenna" w:date="2023-03-01T09:25:00Z">
              <w:r>
                <w:rPr>
                  <w:rFonts w:cs="Arial"/>
                </w:rPr>
                <w:t>eport is issued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CA50BB9" w14:textId="77777777" w:rsidR="00E84C5B" w:rsidRDefault="00BC16DC" w:rsidP="009D571A">
            <w:pPr>
              <w:autoSpaceDE/>
              <w:autoSpaceDN/>
              <w:adjustRightInd/>
              <w:rPr>
                <w:rFonts w:cs="Arial"/>
              </w:rPr>
            </w:pPr>
            <w:ins w:id="422" w:author="Nicole Fields (She/Her)" w:date="2022-11-15T10:31:00Z">
              <w:r>
                <w:rPr>
                  <w:rFonts w:cs="Arial"/>
                </w:rPr>
                <w:t>Regions</w:t>
              </w:r>
            </w:ins>
            <w:ins w:id="423" w:author="Christopher Cauffman" w:date="2022-12-27T15:54:00Z">
              <w:r w:rsidR="00BC33E2">
                <w:rPr>
                  <w:rFonts w:cs="Arial"/>
                </w:rPr>
                <w:t xml:space="preserve"> </w:t>
              </w:r>
            </w:ins>
          </w:p>
          <w:p w14:paraId="2748AEB7" w14:textId="06169D81" w:rsidR="009D571A" w:rsidRPr="009D571A" w:rsidRDefault="00BC33E2" w:rsidP="009D571A">
            <w:pPr>
              <w:autoSpaceDE/>
              <w:autoSpaceDN/>
              <w:adjustRightInd/>
              <w:rPr>
                <w:ins w:id="424" w:author="Nicole Fields (She/Her)" w:date="2022-11-14T11:39:00Z"/>
                <w:rFonts w:cs="Arial"/>
              </w:rPr>
            </w:pPr>
            <w:ins w:id="425" w:author="Christopher Cauffman" w:date="2022-12-27T15:54:00Z">
              <w:r>
                <w:rPr>
                  <w:rFonts w:cs="Arial"/>
                </w:rPr>
                <w:t>(section 03.02)</w:t>
              </w:r>
            </w:ins>
          </w:p>
        </w:tc>
      </w:tr>
      <w:tr w:rsidR="009D571A" w:rsidRPr="009D571A" w14:paraId="52C67E32" w14:textId="77777777" w:rsidTr="009B06A5">
        <w:trPr>
          <w:jc w:val="center"/>
          <w:ins w:id="426" w:author="Nicole Fields (She/Her)" w:date="2022-11-14T11:39:00Z"/>
        </w:trPr>
        <w:tc>
          <w:tcPr>
            <w:tcW w:w="3325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8E00F35" w14:textId="3C7DCEAA" w:rsidR="009D571A" w:rsidRPr="009D571A" w:rsidRDefault="0051380B" w:rsidP="009D571A">
            <w:pPr>
              <w:autoSpaceDE/>
              <w:autoSpaceDN/>
              <w:adjustRightInd/>
              <w:rPr>
                <w:ins w:id="427" w:author="Nicole Fields (She/Her)" w:date="2022-11-14T11:39:00Z"/>
                <w:rFonts w:cs="Arial"/>
              </w:rPr>
            </w:pPr>
            <w:ins w:id="428" w:author="Nicole Fields (She/Her)" w:date="2022-11-15T10:31:00Z">
              <w:r w:rsidRPr="009D571A">
                <w:rPr>
                  <w:rFonts w:cs="Arial"/>
                </w:rPr>
                <w:t xml:space="preserve">Provide input for annual ROP </w:t>
              </w:r>
            </w:ins>
            <w:ins w:id="429" w:author="Nicole Fields (She/Her)" w:date="2023-01-11T14:43:00Z">
              <w:r w:rsidR="00DD17EF">
                <w:rPr>
                  <w:rFonts w:cs="Arial"/>
                </w:rPr>
                <w:t>s</w:t>
              </w:r>
            </w:ins>
            <w:ins w:id="430" w:author="Nicole Fields (She/Her)" w:date="2022-11-15T10:31:00Z">
              <w:r w:rsidRPr="009D571A">
                <w:rPr>
                  <w:rFonts w:cs="Arial"/>
                </w:rPr>
                <w:t>elf</w:t>
              </w:r>
            </w:ins>
            <w:ins w:id="431" w:author="Nicole Fields (She/Her)" w:date="2023-01-11T14:43:00Z">
              <w:r w:rsidR="00DD17EF">
                <w:rPr>
                  <w:rFonts w:cs="Arial"/>
                </w:rPr>
                <w:noBreakHyphen/>
                <w:t>a</w:t>
              </w:r>
            </w:ins>
            <w:ins w:id="432" w:author="Nicole Fields (She/Her)" w:date="2022-11-15T10:31:00Z">
              <w:r w:rsidRPr="009D571A">
                <w:rPr>
                  <w:rFonts w:cs="Arial"/>
                </w:rPr>
                <w:t>ssessment SECY</w:t>
              </w:r>
            </w:ins>
          </w:p>
        </w:tc>
        <w:tc>
          <w:tcPr>
            <w:tcW w:w="2721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6B436C1" w14:textId="5F5AE63D" w:rsidR="009D571A" w:rsidRPr="009D571A" w:rsidRDefault="0051380B" w:rsidP="009D571A">
            <w:pPr>
              <w:autoSpaceDE/>
              <w:autoSpaceDN/>
              <w:adjustRightInd/>
              <w:rPr>
                <w:ins w:id="433" w:author="Nicole Fields (She/Her)" w:date="2022-11-14T11:39:00Z"/>
                <w:rFonts w:cs="Arial"/>
              </w:rPr>
            </w:pPr>
            <w:ins w:id="434" w:author="Nicole Fields (She/Her)" w:date="2022-11-15T10:31:00Z">
              <w:r w:rsidRPr="009D571A">
                <w:rPr>
                  <w:rFonts w:cs="Arial"/>
                </w:rPr>
                <w:t>Mid-January</w:t>
              </w:r>
            </w:ins>
          </w:p>
        </w:tc>
        <w:tc>
          <w:tcPr>
            <w:tcW w:w="2259" w:type="dxa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AA53D10" w14:textId="3D3FA181" w:rsidR="009D571A" w:rsidRPr="009D571A" w:rsidRDefault="0051380B" w:rsidP="009D571A">
            <w:pPr>
              <w:autoSpaceDE/>
              <w:autoSpaceDN/>
              <w:adjustRightInd/>
              <w:rPr>
                <w:ins w:id="435" w:author="Nicole Fields (She/Her)" w:date="2022-11-14T11:39:00Z"/>
                <w:rFonts w:cs="Arial"/>
              </w:rPr>
            </w:pPr>
            <w:ins w:id="436" w:author="Nicole Fields (She/Her)" w:date="2022-11-15T10:31:00Z">
              <w:r>
                <w:rPr>
                  <w:rFonts w:cs="Arial"/>
                </w:rPr>
                <w:t>Audit team lead</w:t>
              </w:r>
            </w:ins>
          </w:p>
        </w:tc>
      </w:tr>
    </w:tbl>
    <w:p w14:paraId="6E552D4A" w14:textId="77777777" w:rsidR="00FE6C60" w:rsidRDefault="00FE6C60" w:rsidP="009D0B15">
      <w:pPr>
        <w:pStyle w:val="BodyText"/>
        <w:rPr>
          <w:ins w:id="437" w:author="Nicole Fields (She/Her)" w:date="2022-11-15T14:37:00Z"/>
        </w:rPr>
        <w:sectPr w:rsidR="00FE6C60" w:rsidSect="00A97E43"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299"/>
        </w:sectPr>
      </w:pPr>
    </w:p>
    <w:p w14:paraId="4DBAD289" w14:textId="66063793" w:rsidR="0026773E" w:rsidRDefault="00C248A6" w:rsidP="009D0B15">
      <w:pPr>
        <w:pStyle w:val="attachmenttitle"/>
      </w:pPr>
      <w:r>
        <w:lastRenderedPageBreak/>
        <w:t>Attachment 1</w:t>
      </w:r>
      <w:ins w:id="438" w:author="Nicole Fields (She/Her)" w:date="2022-11-15T10:47:00Z">
        <w:r w:rsidR="00393147">
          <w:t xml:space="preserve">: </w:t>
        </w:r>
      </w:ins>
      <w:r w:rsidR="00C17FFC">
        <w:t xml:space="preserve">Worksheet for </w:t>
      </w:r>
      <w:r w:rsidR="002F17FE">
        <w:t xml:space="preserve">Standardized </w:t>
      </w:r>
      <w:r w:rsidR="00C17FFC">
        <w:t>Implementation Audit</w:t>
      </w:r>
    </w:p>
    <w:p w14:paraId="498E3288" w14:textId="6CA4271D" w:rsidR="00D5625F" w:rsidRDefault="00D5625F" w:rsidP="00CA5D62">
      <w:pPr>
        <w:pStyle w:val="Title"/>
      </w:pPr>
      <w:r>
        <w:t xml:space="preserve">AUDIT OF REGIONAL </w:t>
      </w:r>
      <w:r w:rsidR="00DD4A82">
        <w:t>EFFECTIVENESS</w:t>
      </w:r>
      <w:r>
        <w:t xml:space="preserve"> AND UNIFORMITY IN IMPLEMENTING THE ROP</w:t>
      </w:r>
      <w:r w:rsidDel="00102DC5">
        <w:t xml:space="preserve"> </w:t>
      </w:r>
      <w:r w:rsidR="002F17FE">
        <w:t xml:space="preserve">STANDARDIZED IMPLEMENTATION </w:t>
      </w:r>
      <w:r>
        <w:t>AUDIT SUMMARY SHEET</w:t>
      </w:r>
    </w:p>
    <w:p w14:paraId="4ABCDA1D" w14:textId="224061A6" w:rsidR="00935767" w:rsidRPr="00D30174" w:rsidRDefault="00B40C1B" w:rsidP="00202DC6">
      <w:pPr>
        <w:pStyle w:val="BodyText"/>
        <w:spacing w:before="440"/>
        <w:rPr>
          <w:u w:val="single"/>
        </w:rPr>
      </w:pPr>
      <w:r w:rsidRPr="00D30174">
        <w:rPr>
          <w:u w:val="single"/>
        </w:rPr>
        <w:t>DEFINITIONS OF AUDIT RATINGS</w:t>
      </w:r>
      <w:r w:rsidR="008C0AF1" w:rsidRPr="00D30174">
        <w:rPr>
          <w:u w:val="single"/>
        </w:rPr>
        <w:t>:</w:t>
      </w:r>
    </w:p>
    <w:p w14:paraId="692EA5B5" w14:textId="67293EB3" w:rsidR="00B40C1B" w:rsidRDefault="000C7887" w:rsidP="00CA5D62">
      <w:pPr>
        <w:pStyle w:val="BodyText"/>
        <w:rPr>
          <w:u w:val="single"/>
        </w:rPr>
      </w:pPr>
      <w:r w:rsidRPr="002E6A78">
        <w:rPr>
          <w:u w:val="single"/>
        </w:rPr>
        <w:t xml:space="preserve">Meets </w:t>
      </w:r>
      <w:r>
        <w:rPr>
          <w:u w:val="single"/>
        </w:rPr>
        <w:t>R</w:t>
      </w:r>
      <w:ins w:id="439" w:author="Nicole Fields (She/Her)" w:date="2023-03-13T11:46:00Z">
        <w:r>
          <w:rPr>
            <w:u w:val="single"/>
          </w:rPr>
          <w:t>OP</w:t>
        </w:r>
      </w:ins>
      <w:r>
        <w:rPr>
          <w:u w:val="single"/>
        </w:rPr>
        <w:t xml:space="preserve"> Governance Document</w:t>
      </w:r>
      <w:ins w:id="440" w:author="Nicole Fields (She/Her)" w:date="2023-01-03T17:39:00Z">
        <w:r>
          <w:rPr>
            <w:u w:val="single"/>
          </w:rPr>
          <w:t>s</w:t>
        </w:r>
      </w:ins>
      <w:r>
        <w:rPr>
          <w:u w:val="single"/>
        </w:rPr>
        <w:t xml:space="preserve"> </w:t>
      </w:r>
      <w:r w:rsidR="00017685">
        <w:rPr>
          <w:u w:val="single"/>
        </w:rPr>
        <w:t>(M)</w:t>
      </w:r>
    </w:p>
    <w:p w14:paraId="17EB9054" w14:textId="7ED3ABFC" w:rsidR="005F3B9E" w:rsidRPr="00862981" w:rsidRDefault="006A2C4A" w:rsidP="00B03BCE">
      <w:pPr>
        <w:pStyle w:val="BodyText3"/>
        <w:numPr>
          <w:ilvl w:val="0"/>
          <w:numId w:val="12"/>
        </w:numPr>
        <w:spacing w:after="0"/>
        <w:ind w:left="720"/>
      </w:pPr>
      <w:r>
        <w:t>g</w:t>
      </w:r>
      <w:r w:rsidR="0094340F" w:rsidRPr="00862981">
        <w:t>oals and requirements in ROP program governance documents are consistently met or exceeded</w:t>
      </w:r>
    </w:p>
    <w:p w14:paraId="78437232" w14:textId="75CB7C99" w:rsidR="0094340F" w:rsidRPr="00862981" w:rsidRDefault="006A2C4A" w:rsidP="00B03BCE">
      <w:pPr>
        <w:pStyle w:val="BodyText3"/>
        <w:numPr>
          <w:ilvl w:val="0"/>
          <w:numId w:val="12"/>
        </w:numPr>
        <w:ind w:left="720"/>
      </w:pPr>
      <w:r>
        <w:t>s</w:t>
      </w:r>
      <w:r w:rsidR="0094340F" w:rsidRPr="00862981">
        <w:t xml:space="preserve">chedules </w:t>
      </w:r>
      <w:r w:rsidR="00122DA9" w:rsidRPr="00862981">
        <w:t xml:space="preserve">or timeliness goals </w:t>
      </w:r>
      <w:r w:rsidR="0094340F" w:rsidRPr="00862981">
        <w:t>as described in ROP program governance documents are consistently met</w:t>
      </w:r>
    </w:p>
    <w:p w14:paraId="535C0B02" w14:textId="56583343" w:rsidR="00017685" w:rsidRDefault="000C7887" w:rsidP="00CA5D62">
      <w:pPr>
        <w:pStyle w:val="BodyText"/>
        <w:rPr>
          <w:u w:val="single"/>
        </w:rPr>
      </w:pPr>
      <w:r w:rsidRPr="002E6A78">
        <w:rPr>
          <w:u w:val="single"/>
        </w:rPr>
        <w:t xml:space="preserve">Does Not Meet </w:t>
      </w:r>
      <w:r>
        <w:rPr>
          <w:u w:val="single"/>
        </w:rPr>
        <w:t>R</w:t>
      </w:r>
      <w:ins w:id="441" w:author="Nicole Fields (She/Her)" w:date="2023-03-13T11:46:00Z">
        <w:r>
          <w:rPr>
            <w:u w:val="single"/>
          </w:rPr>
          <w:t>OP</w:t>
        </w:r>
      </w:ins>
      <w:r>
        <w:rPr>
          <w:u w:val="single"/>
        </w:rPr>
        <w:t xml:space="preserve"> Governance Document</w:t>
      </w:r>
      <w:ins w:id="442" w:author="Nicole Fields (She/Her)" w:date="2023-01-03T17:39:00Z">
        <w:r>
          <w:rPr>
            <w:u w:val="single"/>
          </w:rPr>
          <w:t>s</w:t>
        </w:r>
      </w:ins>
      <w:r>
        <w:rPr>
          <w:u w:val="single"/>
        </w:rPr>
        <w:t xml:space="preserve"> </w:t>
      </w:r>
      <w:r w:rsidR="00017685">
        <w:rPr>
          <w:u w:val="single"/>
        </w:rPr>
        <w:t>(DNM)</w:t>
      </w:r>
    </w:p>
    <w:p w14:paraId="59B30452" w14:textId="05F31A26" w:rsidR="00D850B8" w:rsidRPr="00862981" w:rsidRDefault="006A2C4A" w:rsidP="00B03BCE">
      <w:pPr>
        <w:pStyle w:val="BodyText3"/>
        <w:numPr>
          <w:ilvl w:val="0"/>
          <w:numId w:val="13"/>
        </w:numPr>
        <w:spacing w:after="0"/>
        <w:ind w:left="720"/>
        <w:rPr>
          <w:rFonts w:cs="Arial"/>
        </w:rPr>
      </w:pPr>
      <w:r>
        <w:rPr>
          <w:rFonts w:cs="Arial"/>
        </w:rPr>
        <w:t>g</w:t>
      </w:r>
      <w:r w:rsidR="00D850B8" w:rsidRPr="00862981">
        <w:rPr>
          <w:rFonts w:cs="Arial"/>
        </w:rPr>
        <w:t>oals and requirements in ROP program governance documents are consistently not met</w:t>
      </w:r>
    </w:p>
    <w:p w14:paraId="06FC4084" w14:textId="3914C879" w:rsidR="00D850B8" w:rsidRPr="00862981" w:rsidRDefault="006A2C4A" w:rsidP="00B03BCE">
      <w:pPr>
        <w:pStyle w:val="BodyText3"/>
        <w:numPr>
          <w:ilvl w:val="0"/>
          <w:numId w:val="13"/>
        </w:numPr>
        <w:tabs>
          <w:tab w:val="left" w:pos="720"/>
        </w:tabs>
        <w:spacing w:after="0"/>
        <w:ind w:left="720"/>
        <w:rPr>
          <w:rFonts w:cs="Arial"/>
        </w:rPr>
      </w:pPr>
      <w:r>
        <w:rPr>
          <w:rFonts w:cs="Arial"/>
        </w:rPr>
        <w:t>s</w:t>
      </w:r>
      <w:r w:rsidR="00D850B8" w:rsidRPr="00862981">
        <w:rPr>
          <w:rFonts w:cs="Arial"/>
        </w:rPr>
        <w:t xml:space="preserve">chedules </w:t>
      </w:r>
      <w:r w:rsidR="00044DE6" w:rsidRPr="00862981">
        <w:rPr>
          <w:rFonts w:cs="Arial"/>
        </w:rPr>
        <w:t xml:space="preserve">as described in ROP program governance documents </w:t>
      </w:r>
      <w:r w:rsidR="00D850B8" w:rsidRPr="00862981">
        <w:rPr>
          <w:rFonts w:cs="Arial"/>
        </w:rPr>
        <w:t>are frequently not met</w:t>
      </w:r>
    </w:p>
    <w:p w14:paraId="34E6648E" w14:textId="70067683" w:rsidR="001E1D1A" w:rsidRPr="00862981" w:rsidRDefault="006A2C4A" w:rsidP="00B03BCE">
      <w:pPr>
        <w:pStyle w:val="BodyText3"/>
        <w:numPr>
          <w:ilvl w:val="0"/>
          <w:numId w:val="13"/>
        </w:numPr>
        <w:tabs>
          <w:tab w:val="left" w:pos="720"/>
        </w:tabs>
        <w:ind w:left="720"/>
      </w:pPr>
      <w:r>
        <w:t>m</w:t>
      </w:r>
      <w:r w:rsidR="00F06F54" w:rsidRPr="00862981">
        <w:t>anagement attention is warranted to address potential area of weakness</w:t>
      </w:r>
    </w:p>
    <w:p w14:paraId="5CC78B45" w14:textId="3CD6EB66" w:rsidR="00017685" w:rsidRDefault="000C7887" w:rsidP="00CA5D62">
      <w:pPr>
        <w:pStyle w:val="BodyText"/>
        <w:rPr>
          <w:u w:val="single"/>
        </w:rPr>
      </w:pPr>
      <w:r w:rsidRPr="002E6A78">
        <w:rPr>
          <w:u w:val="single"/>
        </w:rPr>
        <w:t xml:space="preserve">Not Applicable </w:t>
      </w:r>
      <w:r w:rsidR="00017685" w:rsidRPr="002E6A78">
        <w:rPr>
          <w:u w:val="single"/>
        </w:rPr>
        <w:t>(NA)</w:t>
      </w:r>
    </w:p>
    <w:p w14:paraId="49D9D935" w14:textId="58C16466" w:rsidR="00D054CB" w:rsidRDefault="008C0AF1" w:rsidP="00CA5D62">
      <w:pPr>
        <w:pStyle w:val="BodyText"/>
      </w:pPr>
      <w:r>
        <w:t>Not applicable or not evaluated.</w:t>
      </w:r>
      <w:r w:rsidR="00D618A0">
        <w:t xml:space="preserve"> </w:t>
      </w:r>
      <w:r>
        <w:t>Any use of this rating must be justified.</w:t>
      </w:r>
    </w:p>
    <w:p w14:paraId="7CE9EE9E" w14:textId="1F78EB35" w:rsidR="00796AA7" w:rsidRPr="00883F02" w:rsidRDefault="009B1A58" w:rsidP="00202DC6">
      <w:pPr>
        <w:pStyle w:val="BodyText"/>
        <w:spacing w:before="440"/>
        <w:rPr>
          <w:u w:val="single"/>
        </w:rPr>
      </w:pPr>
      <w:r w:rsidRPr="00883F02">
        <w:rPr>
          <w:u w:val="single"/>
        </w:rPr>
        <w:t xml:space="preserve">AUDIT </w:t>
      </w:r>
      <w:r w:rsidR="00796AA7" w:rsidRPr="00883F02">
        <w:rPr>
          <w:u w:val="single"/>
        </w:rPr>
        <w:t>NOTES:</w:t>
      </w:r>
    </w:p>
    <w:p w14:paraId="4C3EAED6" w14:textId="1ED61B6F" w:rsidR="00FB6003" w:rsidRDefault="00FB6003" w:rsidP="00CA5D62">
      <w:pPr>
        <w:pStyle w:val="BodyText"/>
      </w:pPr>
      <w:r w:rsidRPr="00FB6003">
        <w:rPr>
          <w:u w:val="single"/>
        </w:rPr>
        <w:t>Samples</w:t>
      </w:r>
      <w:r>
        <w:t xml:space="preserve">: </w:t>
      </w:r>
      <w:r w:rsidR="006022FA">
        <w:t>Generally, as</w:t>
      </w:r>
      <w:r w:rsidR="00015C3A">
        <w:t xml:space="preserve"> used in this IMC, a</w:t>
      </w:r>
      <w:r w:rsidR="00796AA7">
        <w:t xml:space="preserve"> sample is defined as about 10 – </w:t>
      </w:r>
      <w:r w:rsidR="00F92136">
        <w:t>20 instances to review</w:t>
      </w:r>
      <w:r w:rsidR="00015C3A">
        <w:t xml:space="preserve">; however, an audit team member has discretion regarding sample size to adequately </w:t>
      </w:r>
      <w:r w:rsidR="009B1A58">
        <w:t>assess the audit item</w:t>
      </w:r>
      <w:r w:rsidR="00F92136">
        <w:t>.</w:t>
      </w:r>
    </w:p>
    <w:p w14:paraId="3A0522EB" w14:textId="4C782B9C" w:rsidR="008C0AF1" w:rsidRDefault="00E120B4" w:rsidP="00CA5D62">
      <w:pPr>
        <w:pStyle w:val="BodyText"/>
        <w:rPr>
          <w:u w:val="single"/>
        </w:rPr>
      </w:pPr>
      <w:r>
        <w:rPr>
          <w:u w:val="single"/>
        </w:rPr>
        <w:t>Measuring Current Performance</w:t>
      </w:r>
      <w:r w:rsidR="00FB6003">
        <w:t xml:space="preserve">: </w:t>
      </w:r>
      <w:r w:rsidR="00F92136">
        <w:t xml:space="preserve">Unless otherwise stated, samples for audit items should cover the </w:t>
      </w:r>
      <w:r w:rsidR="002F3853">
        <w:t xml:space="preserve">current in-progress calendar year and the previous </w:t>
      </w:r>
      <w:r w:rsidR="0021710E">
        <w:t>2</w:t>
      </w:r>
      <w:r w:rsidR="002F3853">
        <w:t xml:space="preserve"> calendar </w:t>
      </w:r>
      <w:r w:rsidR="00F92136">
        <w:t>years to measure current performance.</w:t>
      </w:r>
      <w:r w:rsidR="006022FA">
        <w:t xml:space="preserve"> </w:t>
      </w:r>
      <w:r w:rsidR="00993AE9">
        <w:t xml:space="preserve">If the </w:t>
      </w:r>
      <w:ins w:id="443" w:author="Nicole Fields (She/Her)" w:date="2023-01-04T14:37:00Z">
        <w:r w:rsidR="00705643">
          <w:t>audit</w:t>
        </w:r>
      </w:ins>
      <w:r w:rsidR="00F9725D">
        <w:t xml:space="preserve"> team needs to review samples</w:t>
      </w:r>
      <w:r w:rsidR="006022FA">
        <w:t xml:space="preserve"> </w:t>
      </w:r>
      <w:r w:rsidR="00A0569F">
        <w:t xml:space="preserve">greater than </w:t>
      </w:r>
      <w:r w:rsidR="0021710E">
        <w:t>2</w:t>
      </w:r>
      <w:r w:rsidR="00A0569F">
        <w:t xml:space="preserve"> years</w:t>
      </w:r>
      <w:ins w:id="444" w:author="Nicole Fields (She/Her)" w:date="2023-01-11T15:50:00Z">
        <w:r w:rsidR="00B766EA">
          <w:t xml:space="preserve"> old</w:t>
        </w:r>
      </w:ins>
      <w:r w:rsidR="00810A55">
        <w:t xml:space="preserve"> to achieve clarity on an audit issue, it will be noted in the audit report.</w:t>
      </w:r>
    </w:p>
    <w:p w14:paraId="45450F74" w14:textId="1729357C" w:rsidR="00DD4A82" w:rsidRPr="00F8383B" w:rsidRDefault="005B1B4F" w:rsidP="008B2E0B">
      <w:pPr>
        <w:pStyle w:val="StyleHeading2Underline"/>
        <w:tabs>
          <w:tab w:val="left" w:pos="8280"/>
        </w:tabs>
        <w:spacing w:before="440"/>
        <w:rPr>
          <w:rFonts w:cs="Arial"/>
        </w:rPr>
      </w:pPr>
      <w:r w:rsidRPr="001A54DB">
        <w:rPr>
          <w:rFonts w:cs="Arial"/>
          <w:u w:val="none"/>
        </w:rPr>
        <w:t>1.0</w:t>
      </w:r>
      <w:r w:rsidR="003E3F3A" w:rsidRPr="001A54DB">
        <w:rPr>
          <w:rFonts w:cs="Arial"/>
          <w:u w:val="none"/>
        </w:rPr>
        <w:tab/>
      </w:r>
      <w:r w:rsidR="00982D9F" w:rsidRPr="00260484">
        <w:t>A</w:t>
      </w:r>
      <w:r w:rsidR="00B22CA4">
        <w:t>ssessment Program Area</w:t>
      </w:r>
      <w:r w:rsidR="0005291F" w:rsidRPr="00C37D4F">
        <w:tab/>
      </w:r>
      <w:ins w:id="445" w:author="Nicole Fields (She/Her)" w:date="2022-11-15T10:55:00Z">
        <w:r w:rsidR="00B22CA4" w:rsidRPr="00F8383B">
          <w:t>M / DNM</w:t>
        </w:r>
      </w:ins>
    </w:p>
    <w:p w14:paraId="2BB7332D" w14:textId="2EE7494C" w:rsidR="00F066D3" w:rsidRPr="00F066D3" w:rsidRDefault="00291A87" w:rsidP="00B03BCE">
      <w:pPr>
        <w:pStyle w:val="NumberedList"/>
        <w:numPr>
          <w:ilvl w:val="0"/>
          <w:numId w:val="7"/>
        </w:numPr>
        <w:ind w:left="1440" w:hanging="720"/>
      </w:pPr>
      <w:ins w:id="446" w:author="Nicole Fields (She/Her)" w:date="2023-01-05T09:32:00Z">
        <w:r>
          <w:t>Determine whether e</w:t>
        </w:r>
      </w:ins>
      <w:r w:rsidR="00EE7F11" w:rsidRPr="00F066D3">
        <w:t xml:space="preserve">nd-of-cycle assessment meeting agendas and plant performance summaries for </w:t>
      </w:r>
      <w:r w:rsidR="00EE7F11" w:rsidRPr="0055353B">
        <w:t>all</w:t>
      </w:r>
      <w:r w:rsidR="00EE7F11" w:rsidRPr="00F066D3">
        <w:t xml:space="preserve"> plants </w:t>
      </w:r>
      <w:r w:rsidR="00C72DDA">
        <w:t>were</w:t>
      </w:r>
      <w:r w:rsidR="0057284B">
        <w:t xml:space="preserve"> </w:t>
      </w:r>
      <w:r w:rsidR="00EE7F11" w:rsidRPr="00F066D3">
        <w:t>entered into ADAMS.</w:t>
      </w:r>
      <w:r w:rsidR="00EE7F11">
        <w:t xml:space="preserve"> </w:t>
      </w:r>
      <w:r w:rsidR="00EE7F11" w:rsidRPr="00F066D3">
        <w:t>(IMC</w:t>
      </w:r>
      <w:r w:rsidR="00981F5D">
        <w:t> </w:t>
      </w:r>
      <w:r w:rsidR="00EE7F11" w:rsidRPr="00F066D3">
        <w:t xml:space="preserve">0305, </w:t>
      </w:r>
      <w:r w:rsidR="0021710E">
        <w:t>s</w:t>
      </w:r>
      <w:r w:rsidR="00EE7F11" w:rsidRPr="00F066D3">
        <w:t>ection</w:t>
      </w:r>
      <w:r w:rsidR="00981F5D">
        <w:t> </w:t>
      </w:r>
      <w:r w:rsidR="00EE7F11" w:rsidRPr="00F066D3">
        <w:t>07.03.b(1))</w:t>
      </w:r>
    </w:p>
    <w:p w14:paraId="04CF60B3" w14:textId="51C0F09B" w:rsidR="003E3F3A" w:rsidRPr="00F066D3" w:rsidRDefault="005504D7" w:rsidP="00CA5D62">
      <w:pPr>
        <w:pStyle w:val="BodyText4"/>
      </w:pPr>
      <w:r w:rsidRPr="00F066D3">
        <w:t>(M / DN</w:t>
      </w:r>
      <w:r w:rsidR="00103093" w:rsidRPr="00F066D3">
        <w:t>M</w:t>
      </w:r>
      <w:r w:rsidRPr="00F066D3">
        <w:t xml:space="preserve"> / NA)</w:t>
      </w:r>
    </w:p>
    <w:p w14:paraId="6D8C4A01" w14:textId="561BF105" w:rsidR="005504D7" w:rsidRDefault="005504D7" w:rsidP="00CA5D62">
      <w:pPr>
        <w:pStyle w:val="BodyText4"/>
      </w:pPr>
      <w:r>
        <w:t>Comments</w:t>
      </w:r>
      <w:r w:rsidR="00F066D3">
        <w:t xml:space="preserve"> / Regional Uniformity</w:t>
      </w:r>
      <w:r>
        <w:t>:</w:t>
      </w:r>
    </w:p>
    <w:p w14:paraId="5469A791" w14:textId="1697518A" w:rsidR="0057284B" w:rsidRDefault="0057284B" w:rsidP="00AD7032">
      <w:pPr>
        <w:pStyle w:val="NumberedList"/>
        <w:keepNext/>
        <w:ind w:left="1440" w:hanging="720"/>
      </w:pPr>
      <w:r>
        <w:lastRenderedPageBreak/>
        <w:t>1.2</w:t>
      </w:r>
      <w:r>
        <w:tab/>
      </w:r>
      <w:ins w:id="447" w:author="Nicole Fields (She/Her)" w:date="2023-01-05T09:32:00Z">
        <w:r w:rsidR="003A66DD">
          <w:t xml:space="preserve">Determine whether </w:t>
        </w:r>
      </w:ins>
      <w:r w:rsidR="00705F9D" w:rsidRPr="00705F9D">
        <w:t xml:space="preserve">staff reviewed </w:t>
      </w:r>
      <w:ins w:id="448" w:author="Nicole Fields (She/Her)" w:date="2023-01-05T09:33:00Z">
        <w:r w:rsidR="001E40C9">
          <w:t xml:space="preserve">the </w:t>
        </w:r>
      </w:ins>
      <w:ins w:id="449" w:author="Nicole Fields (She/Her)" w:date="2023-01-11T14:37:00Z">
        <w:r w:rsidR="00987315">
          <w:t>Plant Issues Matrix (</w:t>
        </w:r>
      </w:ins>
      <w:ins w:id="450" w:author="Nicole Fields (She/Her)" w:date="2023-01-05T09:33:00Z">
        <w:r w:rsidR="001E40C9">
          <w:t>PIM</w:t>
        </w:r>
      </w:ins>
      <w:ins w:id="451" w:author="Nicole Fields (She/Her)" w:date="2023-01-11T14:37:00Z">
        <w:r w:rsidR="00987315">
          <w:t>)</w:t>
        </w:r>
      </w:ins>
      <w:ins w:id="452" w:author="Nicole Fields (She/Her)" w:date="2023-01-05T09:33:00Z">
        <w:r w:rsidR="001E40C9">
          <w:t xml:space="preserve"> </w:t>
        </w:r>
      </w:ins>
      <w:r w:rsidR="00705F9D" w:rsidRPr="00705F9D">
        <w:t xml:space="preserve">findings to determine if there are any programmatic trends </w:t>
      </w:r>
      <w:r w:rsidR="00F8298D">
        <w:t>for consideration</w:t>
      </w:r>
      <w:r w:rsidR="00705F9D" w:rsidRPr="00705F9D">
        <w:t xml:space="preserve"> during the </w:t>
      </w:r>
      <w:ins w:id="453" w:author="Nicole Fields (She/Her)" w:date="2023-01-05T09:33:00Z">
        <w:r w:rsidR="00573908">
          <w:t>end</w:t>
        </w:r>
        <w:r w:rsidR="00573908">
          <w:noBreakHyphen/>
          <w:t>of</w:t>
        </w:r>
        <w:r w:rsidR="00573908">
          <w:noBreakHyphen/>
          <w:t xml:space="preserve">cycle </w:t>
        </w:r>
      </w:ins>
      <w:r w:rsidR="00705F9D" w:rsidRPr="00705F9D">
        <w:t>assessment meeting. (IMC</w:t>
      </w:r>
      <w:r w:rsidR="00EB01BF">
        <w:t> </w:t>
      </w:r>
      <w:r w:rsidR="00705F9D" w:rsidRPr="00705F9D">
        <w:t xml:space="preserve">0305, </w:t>
      </w:r>
      <w:r w:rsidR="0021710E">
        <w:t>s</w:t>
      </w:r>
      <w:r w:rsidR="00705F9D" w:rsidRPr="00705F9D">
        <w:t>ection</w:t>
      </w:r>
      <w:r w:rsidR="00EB01BF">
        <w:t> </w:t>
      </w:r>
      <w:r w:rsidR="00705F9D" w:rsidRPr="00705F9D">
        <w:t>07.03.b(2))</w:t>
      </w:r>
    </w:p>
    <w:p w14:paraId="2C96C040" w14:textId="77777777" w:rsidR="00343A2C" w:rsidRPr="00F066D3" w:rsidRDefault="00343A2C" w:rsidP="008A1EBB">
      <w:pPr>
        <w:pStyle w:val="BodyText4"/>
        <w:keepNext/>
      </w:pPr>
      <w:r w:rsidRPr="00F066D3">
        <w:t>(M / DNM / NA)</w:t>
      </w:r>
    </w:p>
    <w:p w14:paraId="5536CFBC" w14:textId="1E4EB094" w:rsidR="00343A2C" w:rsidRDefault="00343A2C" w:rsidP="00CA5D62">
      <w:pPr>
        <w:pStyle w:val="BodyText4"/>
      </w:pPr>
      <w:r>
        <w:t>Comments / Regional Uniformity:</w:t>
      </w:r>
    </w:p>
    <w:p w14:paraId="103F12F0" w14:textId="5B9A0BD5" w:rsidR="00631594" w:rsidRDefault="00343A2C" w:rsidP="0069209D">
      <w:pPr>
        <w:pStyle w:val="NumberedList"/>
        <w:ind w:left="1440" w:hanging="720"/>
      </w:pPr>
      <w:r>
        <w:rPr>
          <w:rFonts w:cs="Arial"/>
        </w:rPr>
        <w:t>1.3</w:t>
      </w:r>
      <w:r>
        <w:rPr>
          <w:rFonts w:cs="Arial"/>
        </w:rPr>
        <w:tab/>
      </w:r>
      <w:ins w:id="454" w:author="Nicole Fields (She/Her)" w:date="2023-01-05T09:24:00Z">
        <w:r w:rsidR="00823EC8">
          <w:rPr>
            <w:rFonts w:cs="Arial"/>
          </w:rPr>
          <w:t>Determine whether a</w:t>
        </w:r>
      </w:ins>
      <w:ins w:id="455" w:author="Daniel Merzke" w:date="2023-01-05T08:47:00Z">
        <w:r w:rsidR="00631594">
          <w:rPr>
            <w:rFonts w:cs="Arial"/>
          </w:rPr>
          <w:t xml:space="preserve">nnual assessment public meetings </w:t>
        </w:r>
      </w:ins>
      <w:ins w:id="456" w:author="Nicole Fields (She/Her)" w:date="2023-01-05T09:48:00Z">
        <w:r w:rsidR="00E5633C">
          <w:rPr>
            <w:rFonts w:cs="Arial"/>
          </w:rPr>
          <w:t>we</w:t>
        </w:r>
      </w:ins>
      <w:ins w:id="457" w:author="Daniel Merzke" w:date="2023-01-05T08:47:00Z">
        <w:r w:rsidR="00631594">
          <w:rPr>
            <w:rFonts w:cs="Arial"/>
          </w:rPr>
          <w:t>re conducted and documented in accordance with IMC</w:t>
        </w:r>
      </w:ins>
      <w:ins w:id="458" w:author="Nicole Fields (She/Her)" w:date="2023-01-05T09:28:00Z">
        <w:r w:rsidR="00863779">
          <w:rPr>
            <w:rFonts w:cs="Arial"/>
          </w:rPr>
          <w:t> </w:t>
        </w:r>
      </w:ins>
      <w:ins w:id="459" w:author="Daniel Merzke" w:date="2023-01-05T08:47:00Z">
        <w:r w:rsidR="00631594">
          <w:rPr>
            <w:rFonts w:cs="Arial"/>
          </w:rPr>
          <w:t xml:space="preserve">0305, </w:t>
        </w:r>
      </w:ins>
      <w:ins w:id="460" w:author="Madeleine Arel (She/Her)" w:date="2023-03-24T13:31:00Z">
        <w:r w:rsidR="002B7DF7">
          <w:rPr>
            <w:rFonts w:cs="Arial"/>
          </w:rPr>
          <w:t>s</w:t>
        </w:r>
      </w:ins>
      <w:ins w:id="461" w:author="Daniel Merzke" w:date="2023-01-05T08:47:00Z">
        <w:r w:rsidR="00631594">
          <w:rPr>
            <w:rFonts w:cs="Arial"/>
          </w:rPr>
          <w:t>ection</w:t>
        </w:r>
      </w:ins>
      <w:ins w:id="462" w:author="Nicole Fields (She/Her)" w:date="2023-01-05T09:28:00Z">
        <w:r w:rsidR="00863779">
          <w:rPr>
            <w:rFonts w:cs="Arial"/>
          </w:rPr>
          <w:t> </w:t>
        </w:r>
      </w:ins>
      <w:ins w:id="463" w:author="Daniel Merzke" w:date="2023-01-05T08:47:00Z">
        <w:r w:rsidR="00631594">
          <w:rPr>
            <w:rFonts w:cs="Arial"/>
          </w:rPr>
          <w:t>09.01.</w:t>
        </w:r>
      </w:ins>
    </w:p>
    <w:p w14:paraId="4CF463E8" w14:textId="5DD7197D" w:rsidR="009761FD" w:rsidRDefault="009761FD" w:rsidP="00CA5D62">
      <w:pPr>
        <w:pStyle w:val="BodyText4"/>
      </w:pPr>
      <w:r w:rsidRPr="00F066D3">
        <w:t>(M / DNM / NA)</w:t>
      </w:r>
    </w:p>
    <w:p w14:paraId="4600B2F2" w14:textId="6A2DAAD9" w:rsidR="009761FD" w:rsidRDefault="009761FD" w:rsidP="00CA5D62">
      <w:pPr>
        <w:pStyle w:val="BodyText4"/>
      </w:pPr>
      <w:r>
        <w:t>Comments / Regional Uniformity:</w:t>
      </w:r>
    </w:p>
    <w:p w14:paraId="3A96B376" w14:textId="50B66F4D" w:rsidR="009761FD" w:rsidRDefault="009761FD" w:rsidP="00CA5D62">
      <w:pPr>
        <w:pStyle w:val="NumberedList"/>
        <w:ind w:left="1440" w:hanging="720"/>
        <w:rPr>
          <w:rFonts w:cs="Arial"/>
        </w:rPr>
      </w:pPr>
      <w:r>
        <w:rPr>
          <w:rFonts w:cs="Arial"/>
        </w:rPr>
        <w:t>1.</w:t>
      </w:r>
      <w:r w:rsidR="00C72DDA">
        <w:rPr>
          <w:rFonts w:cs="Arial"/>
        </w:rPr>
        <w:t>4</w:t>
      </w:r>
      <w:r>
        <w:rPr>
          <w:rFonts w:cs="Arial"/>
        </w:rPr>
        <w:tab/>
      </w:r>
      <w:r w:rsidR="00F47A81">
        <w:rPr>
          <w:rFonts w:cs="Arial"/>
        </w:rPr>
        <w:t xml:space="preserve">Review a sample of RPS data </w:t>
      </w:r>
      <w:ins w:id="464" w:author="Nicole Fields (She/Her)" w:date="2022-11-15T09:15:00Z">
        <w:r w:rsidR="004806FA">
          <w:rPr>
            <w:rFonts w:cs="Arial"/>
          </w:rPr>
          <w:t xml:space="preserve">to </w:t>
        </w:r>
      </w:ins>
      <w:r w:rsidR="001666F8">
        <w:rPr>
          <w:rFonts w:cs="Arial"/>
        </w:rPr>
        <w:t>determine whether t</w:t>
      </w:r>
      <w:r w:rsidR="00AF4E3D" w:rsidRPr="00AF4E3D">
        <w:rPr>
          <w:rFonts w:cs="Arial"/>
        </w:rPr>
        <w:t xml:space="preserve">he </w:t>
      </w:r>
      <w:ins w:id="465" w:author="Nicole Fields (She/Her)" w:date="2022-11-15T09:58:00Z">
        <w:r w:rsidR="00BF569A">
          <w:rPr>
            <w:rFonts w:cs="Arial"/>
          </w:rPr>
          <w:t>PIM</w:t>
        </w:r>
      </w:ins>
      <w:r w:rsidR="00AF4E3D" w:rsidRPr="00AF4E3D">
        <w:rPr>
          <w:rFonts w:cs="Arial"/>
        </w:rPr>
        <w:t xml:space="preserve"> date </w:t>
      </w:r>
      <w:ins w:id="466" w:author="Nicole Fields (She/Her)" w:date="2022-11-15T09:58:00Z">
        <w:r w:rsidR="00BF569A">
          <w:rPr>
            <w:rFonts w:cs="Arial"/>
          </w:rPr>
          <w:t>for</w:t>
        </w:r>
      </w:ins>
      <w:r w:rsidR="00AF4E3D" w:rsidRPr="00AF4E3D">
        <w:rPr>
          <w:rFonts w:cs="Arial"/>
        </w:rPr>
        <w:t xml:space="preserve"> inspection findings is </w:t>
      </w:r>
      <w:ins w:id="467" w:author="Nicole Fields (She/Her)" w:date="2022-11-15T09:59:00Z">
        <w:r w:rsidR="00CD1E54">
          <w:rPr>
            <w:rFonts w:cs="Arial"/>
          </w:rPr>
          <w:t xml:space="preserve">correctly </w:t>
        </w:r>
      </w:ins>
      <w:r w:rsidR="001666F8">
        <w:rPr>
          <w:rFonts w:cs="Arial"/>
        </w:rPr>
        <w:t xml:space="preserve">entered as </w:t>
      </w:r>
      <w:r w:rsidR="00AF4E3D" w:rsidRPr="00AF4E3D">
        <w:rPr>
          <w:rFonts w:cs="Arial"/>
        </w:rPr>
        <w:t xml:space="preserve">the last day of the quarter for findings documented in quarterly integrated inspection reports, or the </w:t>
      </w:r>
      <w:ins w:id="468" w:author="Nicole Fields (She/Her)" w:date="2022-11-15T10:00:00Z">
        <w:r w:rsidR="00EA4A71">
          <w:rPr>
            <w:rFonts w:cs="Arial"/>
          </w:rPr>
          <w:t xml:space="preserve">final </w:t>
        </w:r>
        <w:r w:rsidR="00182DE8">
          <w:rPr>
            <w:rFonts w:cs="Arial"/>
          </w:rPr>
          <w:t>exit date</w:t>
        </w:r>
      </w:ins>
      <w:r w:rsidR="00AF4E3D" w:rsidRPr="00AF4E3D">
        <w:rPr>
          <w:rFonts w:cs="Arial"/>
        </w:rPr>
        <w:t xml:space="preserve"> of the inspection in which the issue was documented as an AV, FIN, NOV, or NCV for all other inspection reports.</w:t>
      </w:r>
      <w:ins w:id="469" w:author="Nicole Fields (She/Her)" w:date="2022-11-15T10:05:00Z">
        <w:r w:rsidR="00AF4E3D" w:rsidDel="001524C1">
          <w:rPr>
            <w:rFonts w:cs="Arial"/>
          </w:rPr>
          <w:t xml:space="preserve"> </w:t>
        </w:r>
        <w:r w:rsidR="00FA1BEF">
          <w:rPr>
            <w:rFonts w:cs="Arial"/>
          </w:rPr>
          <w:t xml:space="preserve">For </w:t>
        </w:r>
      </w:ins>
      <w:ins w:id="470" w:author="Nicole Fields (She/Her)" w:date="2023-01-11T14:25:00Z">
        <w:r w:rsidR="0002674E">
          <w:rPr>
            <w:rFonts w:cs="Arial"/>
          </w:rPr>
          <w:t>g</w:t>
        </w:r>
      </w:ins>
      <w:ins w:id="471" w:author="Nicole Fields (She/Her)" w:date="2022-11-15T10:05:00Z">
        <w:r w:rsidR="00FA1BEF">
          <w:rPr>
            <w:rFonts w:cs="Arial"/>
          </w:rPr>
          <w:t>reen</w:t>
        </w:r>
        <w:r w:rsidR="007352CC">
          <w:rPr>
            <w:rFonts w:cs="Arial"/>
          </w:rPr>
          <w:t xml:space="preserve"> findings, RPS automatically populates the PIM date, though it is user editable, </w:t>
        </w:r>
      </w:ins>
      <w:ins w:id="472" w:author="Nicole Fields (She/Her)" w:date="2022-11-15T10:06:00Z">
        <w:r w:rsidR="007352CC">
          <w:rPr>
            <w:rFonts w:cs="Arial"/>
          </w:rPr>
          <w:t xml:space="preserve">so this review should be </w:t>
        </w:r>
      </w:ins>
      <w:ins w:id="473" w:author="Nicole Fields (She/Her)" w:date="2022-11-15T10:07:00Z">
        <w:r w:rsidR="00CB2221">
          <w:rPr>
            <w:rFonts w:cs="Arial"/>
          </w:rPr>
          <w:t xml:space="preserve">primarily focused on </w:t>
        </w:r>
      </w:ins>
      <w:ins w:id="474" w:author="Nicole Fields (She/Her)" w:date="2022-11-15T10:08:00Z">
        <w:r w:rsidR="00382BE2">
          <w:rPr>
            <w:rFonts w:cs="Arial"/>
          </w:rPr>
          <w:t xml:space="preserve">potentially </w:t>
        </w:r>
      </w:ins>
      <w:ins w:id="475" w:author="Nicole Fields (She/Her)" w:date="2023-01-11T14:25:00Z">
        <w:r w:rsidR="0002674E">
          <w:rPr>
            <w:rFonts w:cs="Arial"/>
          </w:rPr>
          <w:t>g</w:t>
        </w:r>
      </w:ins>
      <w:ins w:id="476" w:author="Nicole Fields (She/Her)" w:date="2022-11-15T10:08:00Z">
        <w:r w:rsidR="00382BE2">
          <w:rPr>
            <w:rFonts w:cs="Arial"/>
          </w:rPr>
          <w:t>reater</w:t>
        </w:r>
        <w:r w:rsidR="00382BE2">
          <w:rPr>
            <w:rFonts w:cs="Arial"/>
          </w:rPr>
          <w:noBreakHyphen/>
          <w:t>than</w:t>
        </w:r>
        <w:r w:rsidR="00382BE2">
          <w:rPr>
            <w:rFonts w:cs="Arial"/>
          </w:rPr>
          <w:noBreakHyphen/>
        </w:r>
      </w:ins>
      <w:ins w:id="477" w:author="Nicole Fields (She/Her)" w:date="2023-01-11T14:25:00Z">
        <w:r w:rsidR="0002674E">
          <w:rPr>
            <w:rFonts w:cs="Arial"/>
          </w:rPr>
          <w:t>g</w:t>
        </w:r>
      </w:ins>
      <w:ins w:id="478" w:author="Nicole Fields (She/Her)" w:date="2022-11-15T10:08:00Z">
        <w:r w:rsidR="00382BE2">
          <w:rPr>
            <w:rFonts w:cs="Arial"/>
          </w:rPr>
          <w:t>reen</w:t>
        </w:r>
      </w:ins>
      <w:ins w:id="479" w:author="Nicole Fields (She/Her)" w:date="2023-01-11T14:32:00Z">
        <w:r w:rsidR="00942E64">
          <w:rPr>
            <w:rFonts w:cs="Arial"/>
          </w:rPr>
          <w:t xml:space="preserve"> (GTG</w:t>
        </w:r>
        <w:r w:rsidR="00023B04">
          <w:rPr>
            <w:rFonts w:cs="Arial"/>
          </w:rPr>
          <w:t>)</w:t>
        </w:r>
      </w:ins>
      <w:ins w:id="480" w:author="Nicole Fields (She/Her)" w:date="2022-11-15T10:08:00Z">
        <w:r w:rsidR="00382BE2">
          <w:rPr>
            <w:rFonts w:cs="Arial"/>
          </w:rPr>
          <w:t xml:space="preserve"> findings.</w:t>
        </w:r>
      </w:ins>
      <w:r w:rsidR="00AF4E3D" w:rsidRPr="00AF4E3D">
        <w:rPr>
          <w:rFonts w:cs="Arial"/>
        </w:rPr>
        <w:t xml:space="preserve"> (IMC</w:t>
      </w:r>
      <w:r w:rsidR="00EB01BF">
        <w:rPr>
          <w:rFonts w:cs="Arial"/>
        </w:rPr>
        <w:t> </w:t>
      </w:r>
      <w:r w:rsidR="00AF4E3D" w:rsidRPr="00AF4E3D">
        <w:rPr>
          <w:rFonts w:cs="Arial"/>
        </w:rPr>
        <w:t xml:space="preserve">0305, </w:t>
      </w:r>
      <w:r w:rsidR="002B7DF7">
        <w:rPr>
          <w:rFonts w:cs="Arial"/>
        </w:rPr>
        <w:t>s</w:t>
      </w:r>
      <w:r w:rsidR="00AF4E3D" w:rsidRPr="00AF4E3D">
        <w:rPr>
          <w:rFonts w:cs="Arial"/>
        </w:rPr>
        <w:t>ection</w:t>
      </w:r>
      <w:r w:rsidR="00EB01BF">
        <w:rPr>
          <w:rFonts w:cs="Arial"/>
        </w:rPr>
        <w:t> </w:t>
      </w:r>
      <w:r w:rsidR="00AF4E3D" w:rsidRPr="00AF4E3D">
        <w:rPr>
          <w:rFonts w:cs="Arial"/>
        </w:rPr>
        <w:t>11.01.b)</w:t>
      </w:r>
    </w:p>
    <w:p w14:paraId="43E7D5D7" w14:textId="77777777" w:rsidR="00C72DDA" w:rsidRPr="00F066D3" w:rsidRDefault="00C72DDA" w:rsidP="00CA5D62">
      <w:pPr>
        <w:pStyle w:val="BodyText4"/>
      </w:pPr>
      <w:r w:rsidRPr="00F066D3">
        <w:t>(M / DNM / NA)</w:t>
      </w:r>
    </w:p>
    <w:p w14:paraId="115A48B3" w14:textId="49BF6E8D" w:rsidR="00C72DDA" w:rsidRDefault="00C72DDA" w:rsidP="00CA5D62">
      <w:pPr>
        <w:pStyle w:val="BodyText4"/>
      </w:pPr>
      <w:r>
        <w:t>Comments / Regional Uniformity:</w:t>
      </w:r>
    </w:p>
    <w:p w14:paraId="30D144D4" w14:textId="71B9546F" w:rsidR="00C72DDA" w:rsidRDefault="00C72DDA" w:rsidP="00CA5D62">
      <w:pPr>
        <w:pStyle w:val="NumberedList"/>
        <w:ind w:left="1440" w:hanging="720"/>
        <w:rPr>
          <w:rFonts w:cs="Arial"/>
        </w:rPr>
      </w:pPr>
      <w:r>
        <w:rPr>
          <w:rFonts w:cs="Arial"/>
        </w:rPr>
        <w:t>1.5</w:t>
      </w:r>
      <w:r>
        <w:rPr>
          <w:rFonts w:cs="Arial"/>
        </w:rPr>
        <w:tab/>
      </w:r>
      <w:ins w:id="481" w:author="Nicole Fields (She/Her)" w:date="2023-01-05T10:24:00Z">
        <w:r w:rsidR="007843EF">
          <w:rPr>
            <w:rFonts w:cs="Arial"/>
          </w:rPr>
          <w:t>Determine whether</w:t>
        </w:r>
        <w:r w:rsidR="0081164D">
          <w:rPr>
            <w:rFonts w:cs="Arial"/>
          </w:rPr>
          <w:t>, f</w:t>
        </w:r>
      </w:ins>
      <w:r w:rsidR="00576407" w:rsidRPr="00576407">
        <w:rPr>
          <w:rFonts w:cs="Arial"/>
        </w:rPr>
        <w:t xml:space="preserve">or traditional enforcement violations, </w:t>
      </w:r>
      <w:r w:rsidR="00576407">
        <w:rPr>
          <w:rFonts w:cs="Arial"/>
        </w:rPr>
        <w:t xml:space="preserve">regional staff </w:t>
      </w:r>
      <w:r w:rsidR="00576407" w:rsidRPr="00576407">
        <w:rPr>
          <w:rFonts w:cs="Arial"/>
        </w:rPr>
        <w:t>determine</w:t>
      </w:r>
      <w:ins w:id="482" w:author="Nicole Fields (She/Her)" w:date="2023-01-05T10:24:00Z">
        <w:r w:rsidR="00FD509A">
          <w:rPr>
            <w:rFonts w:cs="Arial"/>
          </w:rPr>
          <w:t>d</w:t>
        </w:r>
      </w:ins>
      <w:ins w:id="483" w:author="Nicole Fields (She/Her)" w:date="2023-01-05T10:25:00Z">
        <w:r w:rsidR="00E069D6">
          <w:rPr>
            <w:rFonts w:cs="Arial"/>
          </w:rPr>
          <w:t xml:space="preserve"> if</w:t>
        </w:r>
      </w:ins>
      <w:r w:rsidR="00576407" w:rsidRPr="00576407">
        <w:rPr>
          <w:rFonts w:cs="Arial"/>
        </w:rPr>
        <w:t xml:space="preserve"> the licensee met the criteria for a follow-up inspection under IP</w:t>
      </w:r>
      <w:r w:rsidR="00D928A1">
        <w:rPr>
          <w:rFonts w:cs="Arial"/>
        </w:rPr>
        <w:t> </w:t>
      </w:r>
      <w:r w:rsidR="00576407" w:rsidRPr="00576407">
        <w:rPr>
          <w:rFonts w:cs="Arial"/>
        </w:rPr>
        <w:t>92702,</w:t>
      </w:r>
      <w:ins w:id="484" w:author="Nicole Fields (She/Her)" w:date="2022-11-14T17:23:00Z">
        <w:r w:rsidR="00576407">
          <w:rPr>
            <w:rFonts w:cs="Arial"/>
          </w:rPr>
          <w:t xml:space="preserve"> </w:t>
        </w:r>
      </w:ins>
      <w:ins w:id="485" w:author="Nicole Fields (She/Her)" w:date="2022-11-14T15:11:00Z">
        <w:r w:rsidR="00D928A1">
          <w:rPr>
            <w:rFonts w:cs="Arial"/>
          </w:rPr>
          <w:t>IP </w:t>
        </w:r>
      </w:ins>
      <w:r w:rsidR="00576407" w:rsidRPr="00576407">
        <w:rPr>
          <w:rFonts w:cs="Arial"/>
        </w:rPr>
        <w:t>92723, or IP</w:t>
      </w:r>
      <w:r w:rsidR="00D928A1">
        <w:rPr>
          <w:rFonts w:cs="Arial"/>
        </w:rPr>
        <w:t> </w:t>
      </w:r>
      <w:r w:rsidR="00576407" w:rsidRPr="00576407">
        <w:rPr>
          <w:rFonts w:cs="Arial"/>
        </w:rPr>
        <w:t xml:space="preserve">92722. If the criteria were met, </w:t>
      </w:r>
      <w:ins w:id="486" w:author="Nicole Fields (She/Her)" w:date="2023-01-05T10:25:00Z">
        <w:r w:rsidR="00742DC1">
          <w:rPr>
            <w:rFonts w:cs="Arial"/>
          </w:rPr>
          <w:t xml:space="preserve">review whether </w:t>
        </w:r>
      </w:ins>
      <w:r w:rsidR="00576407" w:rsidRPr="00576407">
        <w:rPr>
          <w:rFonts w:cs="Arial"/>
        </w:rPr>
        <w:t>the decision to conduct or not to conduct a follow-up inspection, and the basis for the decision, was documented in the cover letter. (IMC</w:t>
      </w:r>
      <w:r w:rsidR="00D928A1">
        <w:rPr>
          <w:rFonts w:cs="Arial"/>
        </w:rPr>
        <w:t> </w:t>
      </w:r>
      <w:r w:rsidR="00576407" w:rsidRPr="00576407">
        <w:rPr>
          <w:rFonts w:cs="Arial"/>
        </w:rPr>
        <w:t xml:space="preserve">0305, </w:t>
      </w:r>
      <w:r w:rsidR="002B7DF7">
        <w:rPr>
          <w:rFonts w:cs="Arial"/>
        </w:rPr>
        <w:t>s</w:t>
      </w:r>
      <w:r w:rsidR="00576407" w:rsidRPr="00576407">
        <w:rPr>
          <w:rFonts w:cs="Arial"/>
        </w:rPr>
        <w:t>ection</w:t>
      </w:r>
      <w:r w:rsidR="00D928A1">
        <w:rPr>
          <w:rFonts w:cs="Arial"/>
        </w:rPr>
        <w:t> </w:t>
      </w:r>
      <w:r w:rsidR="00576407" w:rsidRPr="00576407">
        <w:rPr>
          <w:rFonts w:cs="Arial"/>
        </w:rPr>
        <w:t>13.02.b)</w:t>
      </w:r>
    </w:p>
    <w:p w14:paraId="3F923787" w14:textId="77777777" w:rsidR="008740CF" w:rsidRPr="00F066D3" w:rsidRDefault="008740CF" w:rsidP="00CA5D62">
      <w:pPr>
        <w:pStyle w:val="BodyText4"/>
      </w:pPr>
      <w:r w:rsidRPr="00F066D3">
        <w:t>(M / DNM / NA)</w:t>
      </w:r>
    </w:p>
    <w:p w14:paraId="0E8791A9" w14:textId="4130124A" w:rsidR="00484D18" w:rsidRDefault="008740CF" w:rsidP="00CA5D62">
      <w:pPr>
        <w:pStyle w:val="BodyText4"/>
      </w:pPr>
      <w:r>
        <w:t>Comments / Regional Uniformity:</w:t>
      </w:r>
      <w:bookmarkStart w:id="487" w:name="_Hlk22556341"/>
    </w:p>
    <w:p w14:paraId="470CD5CB" w14:textId="4E6EFC1A" w:rsidR="001E2B05" w:rsidRPr="00CA5D62" w:rsidRDefault="00103093" w:rsidP="00D92572">
      <w:pPr>
        <w:pStyle w:val="StyleHeading2Underline"/>
        <w:tabs>
          <w:tab w:val="left" w:pos="8280"/>
        </w:tabs>
      </w:pPr>
      <w:r w:rsidRPr="00686D79">
        <w:rPr>
          <w:u w:val="none"/>
        </w:rPr>
        <w:t>2.0</w:t>
      </w:r>
      <w:r w:rsidRPr="00686D79">
        <w:rPr>
          <w:u w:val="none"/>
        </w:rPr>
        <w:tab/>
      </w:r>
      <w:r w:rsidRPr="00CA5D62">
        <w:t>S</w:t>
      </w:r>
      <w:ins w:id="488" w:author="Nicole Fields (She/Her)" w:date="2022-11-15T10:56:00Z">
        <w:r w:rsidR="004F6EAB" w:rsidRPr="00CA5D62">
          <w:t>ignificance Determination Process Program Area</w:t>
        </w:r>
      </w:ins>
      <w:ins w:id="489" w:author="Nicole Fields (She/Her)" w:date="2022-11-15T10:57:00Z">
        <w:r w:rsidR="004F6EAB" w:rsidRPr="00D92572">
          <w:rPr>
            <w:rFonts w:cs="Arial"/>
          </w:rPr>
          <w:tab/>
        </w:r>
        <w:r w:rsidR="004F6EAB" w:rsidRPr="00CA5D62">
          <w:rPr>
            <w:rFonts w:cs="Arial"/>
          </w:rPr>
          <w:t>M / DNM</w:t>
        </w:r>
      </w:ins>
    </w:p>
    <w:p w14:paraId="2211747A" w14:textId="5BB9BDDB" w:rsidR="00156C52" w:rsidRPr="00076987" w:rsidRDefault="00156C52" w:rsidP="00156C52">
      <w:pPr>
        <w:pStyle w:val="NoSpacing"/>
        <w:ind w:left="1440" w:hanging="720"/>
        <w:rPr>
          <w:ins w:id="490" w:author="Nicole Fields (She/Her)" w:date="2022-12-16T16:02:00Z"/>
        </w:rPr>
      </w:pPr>
      <w:ins w:id="491" w:author="Nicole Fields (She/Her)" w:date="2022-12-16T16:02:00Z">
        <w:r>
          <w:t>2.1</w:t>
        </w:r>
        <w:r>
          <w:tab/>
          <w:t xml:space="preserve">Evaluate whether the region is implementing </w:t>
        </w:r>
      </w:ins>
      <w:ins w:id="492" w:author="Nicole Fields (She/Her)" w:date="2023-01-11T14:35:00Z">
        <w:r w:rsidR="00291E12">
          <w:t>the Inspection Finding Resolution Management (</w:t>
        </w:r>
      </w:ins>
      <w:ins w:id="493" w:author="Nicole Fields (She/Her)" w:date="2022-12-16T16:02:00Z">
        <w:r>
          <w:t>IFRM</w:t>
        </w:r>
      </w:ins>
      <w:ins w:id="494" w:author="Nicole Fields (She/Her)" w:date="2023-01-11T14:35:00Z">
        <w:r w:rsidR="00291E12">
          <w:t>) process</w:t>
        </w:r>
      </w:ins>
      <w:ins w:id="495" w:author="Nicole Fields (She/Her)" w:date="2022-12-16T16:02:00Z">
        <w:r>
          <w:t xml:space="preserve"> in accordance with the guidance in IMC</w:t>
        </w:r>
      </w:ins>
      <w:ins w:id="496" w:author="Nicole Fields (She/Her)" w:date="2023-01-11T14:29:00Z">
        <w:r w:rsidR="00EE772F">
          <w:t> </w:t>
        </w:r>
      </w:ins>
      <w:ins w:id="497" w:author="Nicole Fields (She/Her)" w:date="2022-12-16T16:02:00Z">
        <w:r>
          <w:t>0609, Attachment</w:t>
        </w:r>
      </w:ins>
      <w:ins w:id="498" w:author="Nicole Fields (She/Her)" w:date="2023-01-11T14:30:00Z">
        <w:r w:rsidR="00EE772F">
          <w:t> </w:t>
        </w:r>
      </w:ins>
      <w:ins w:id="499" w:author="Nicole Fields (She/Her)" w:date="2022-12-16T16:02:00Z">
        <w:r>
          <w:t xml:space="preserve">5. This could be accomplished by reviewing </w:t>
        </w:r>
      </w:ins>
      <w:ins w:id="500" w:author="Nicole Fields (She/Her)" w:date="2023-01-11T14:33:00Z">
        <w:r w:rsidR="00C6778A">
          <w:t>Inspection Finding Review Board (</w:t>
        </w:r>
      </w:ins>
      <w:ins w:id="501" w:author="Nicole Fields (She/Her)" w:date="2022-12-16T16:02:00Z">
        <w:r>
          <w:t>IFRB</w:t>
        </w:r>
      </w:ins>
      <w:ins w:id="502" w:author="Nicole Fields (She/Her)" w:date="2023-01-11T14:33:00Z">
        <w:r w:rsidR="00C6778A">
          <w:t>)</w:t>
        </w:r>
      </w:ins>
      <w:ins w:id="503" w:author="Nicole Fields (She/Her)" w:date="2022-12-16T16:02:00Z">
        <w:r>
          <w:t xml:space="preserve"> forms and considering the following:</w:t>
        </w:r>
      </w:ins>
    </w:p>
    <w:p w14:paraId="12AE323B" w14:textId="77777777" w:rsidR="00156C52" w:rsidRPr="00076987" w:rsidRDefault="00156C52" w:rsidP="00156C52">
      <w:pPr>
        <w:pStyle w:val="NoSpacing"/>
        <w:rPr>
          <w:ins w:id="504" w:author="Nicole Fields (She/Her)" w:date="2022-12-16T16:02:00Z"/>
        </w:rPr>
      </w:pPr>
    </w:p>
    <w:p w14:paraId="3FC9C6F8" w14:textId="77777777" w:rsidR="00156C52" w:rsidRPr="00076987" w:rsidRDefault="00156C52" w:rsidP="00B03BCE">
      <w:pPr>
        <w:pStyle w:val="NoSpacing"/>
        <w:numPr>
          <w:ilvl w:val="0"/>
          <w:numId w:val="14"/>
        </w:numPr>
        <w:ind w:left="1800"/>
        <w:rPr>
          <w:ins w:id="505" w:author="Nicole Fields (She/Her)" w:date="2022-12-16T16:02:00Z"/>
        </w:rPr>
      </w:pPr>
      <w:ins w:id="506" w:author="Nicole Fields (She/Her)" w:date="2022-12-16T16:02:00Z">
        <w:r>
          <w:t>I</w:t>
        </w:r>
        <w:r w:rsidRPr="00076987">
          <w:t xml:space="preserve">s the IFRB form in ADAMS and profiled correctly? </w:t>
        </w:r>
      </w:ins>
    </w:p>
    <w:p w14:paraId="3AE2E126" w14:textId="77777777" w:rsidR="00156C52" w:rsidRPr="00076987" w:rsidRDefault="00156C52" w:rsidP="00B03BCE">
      <w:pPr>
        <w:pStyle w:val="NoSpacing"/>
        <w:numPr>
          <w:ilvl w:val="0"/>
          <w:numId w:val="14"/>
        </w:numPr>
        <w:ind w:left="1800"/>
        <w:rPr>
          <w:ins w:id="507" w:author="Nicole Fields (She/Her)" w:date="2022-12-16T16:02:00Z"/>
        </w:rPr>
      </w:pPr>
      <w:ins w:id="508" w:author="Nicole Fields (She/Her)" w:date="2022-12-16T16:02:00Z">
        <w:r>
          <w:t>Was the most up</w:t>
        </w:r>
        <w:r>
          <w:noBreakHyphen/>
          <w:t>to</w:t>
        </w:r>
        <w:r>
          <w:noBreakHyphen/>
          <w:t>date version of the form used?</w:t>
        </w:r>
      </w:ins>
    </w:p>
    <w:p w14:paraId="2CE44C77" w14:textId="77777777" w:rsidR="00156C52" w:rsidRPr="00076987" w:rsidRDefault="00156C52" w:rsidP="00B03BCE">
      <w:pPr>
        <w:pStyle w:val="NoSpacing"/>
        <w:numPr>
          <w:ilvl w:val="0"/>
          <w:numId w:val="14"/>
        </w:numPr>
        <w:ind w:left="1800"/>
        <w:rPr>
          <w:ins w:id="509" w:author="Nicole Fields (She/Her)" w:date="2022-12-16T16:02:00Z"/>
        </w:rPr>
      </w:pPr>
      <w:ins w:id="510" w:author="Nicole Fields (She/Her)" w:date="2022-12-16T16:02:00Z">
        <w:r>
          <w:t>Does the form indicate timeliness dates and NRC management POC?</w:t>
        </w:r>
      </w:ins>
    </w:p>
    <w:p w14:paraId="4D564D04" w14:textId="77777777" w:rsidR="00156C52" w:rsidRPr="00076987" w:rsidRDefault="00156C52" w:rsidP="00B03BCE">
      <w:pPr>
        <w:pStyle w:val="NoSpacing"/>
        <w:numPr>
          <w:ilvl w:val="0"/>
          <w:numId w:val="14"/>
        </w:numPr>
        <w:spacing w:after="220"/>
        <w:ind w:left="1800"/>
        <w:rPr>
          <w:ins w:id="511" w:author="Nicole Fields (She/Her)" w:date="2022-12-16T16:02:00Z"/>
        </w:rPr>
      </w:pPr>
      <w:ins w:id="512" w:author="Nicole Fields (She/Her)" w:date="2022-12-16T16:02:00Z">
        <w:r w:rsidRPr="00076987">
          <w:t xml:space="preserve">For those findings </w:t>
        </w:r>
        <w:r>
          <w:t>that did not hold</w:t>
        </w:r>
        <w:r w:rsidRPr="00076987">
          <w:t xml:space="preserve"> an IFRB, was that appropriate</w:t>
        </w:r>
        <w:r>
          <w:t>?</w:t>
        </w:r>
      </w:ins>
    </w:p>
    <w:p w14:paraId="3E9C2095" w14:textId="56DC8621" w:rsidR="00103093" w:rsidRDefault="00103093" w:rsidP="007E288E">
      <w:pPr>
        <w:pStyle w:val="BodyText4"/>
      </w:pPr>
      <w:r>
        <w:t>(M / DNM / NA)</w:t>
      </w:r>
    </w:p>
    <w:p w14:paraId="61B838AD" w14:textId="05CDFB69" w:rsidR="00103093" w:rsidRDefault="00103093" w:rsidP="007E288E">
      <w:pPr>
        <w:pStyle w:val="BodyText4"/>
      </w:pPr>
      <w:r>
        <w:t>Comments</w:t>
      </w:r>
      <w:r w:rsidR="005B36D4">
        <w:t xml:space="preserve"> / </w:t>
      </w:r>
      <w:r w:rsidR="005B36D4" w:rsidRPr="00BB0BBF">
        <w:t>Regional Uniformity:</w:t>
      </w:r>
    </w:p>
    <w:p w14:paraId="176A0F57" w14:textId="6E1EDE1B" w:rsidR="00C91188" w:rsidRDefault="00C91188" w:rsidP="008F2464">
      <w:pPr>
        <w:pStyle w:val="NoSpacing"/>
        <w:ind w:left="1440" w:hanging="720"/>
        <w:rPr>
          <w:ins w:id="513" w:author="Nicole Fields (She/Her)" w:date="2022-12-16T16:03:00Z"/>
        </w:rPr>
      </w:pPr>
      <w:ins w:id="514" w:author="Nicole Fields (She/Her)" w:date="2022-12-16T16:03:00Z">
        <w:r>
          <w:lastRenderedPageBreak/>
          <w:t>2.2</w:t>
        </w:r>
        <w:r>
          <w:tab/>
          <w:t xml:space="preserve">Evaluate whether the region is consistent in planning and conducting </w:t>
        </w:r>
      </w:ins>
      <w:ins w:id="515" w:author="Nicole Fields (She/Her)" w:date="2023-01-11T14:38:00Z">
        <w:r w:rsidR="008D72C8">
          <w:t>Signifi</w:t>
        </w:r>
        <w:r w:rsidR="007536F9">
          <w:t xml:space="preserve">cance and Enforcement Review Panels </w:t>
        </w:r>
      </w:ins>
      <w:ins w:id="516" w:author="Nicole Fields (She/Her)" w:date="2023-01-11T14:39:00Z">
        <w:r w:rsidR="007536F9">
          <w:t>(</w:t>
        </w:r>
      </w:ins>
      <w:ins w:id="517" w:author="Nicole Fields (She/Her)" w:date="2022-12-16T16:03:00Z">
        <w:r>
          <w:t>SERPs</w:t>
        </w:r>
      </w:ins>
      <w:ins w:id="518" w:author="Nicole Fields (She/Her)" w:date="2023-01-11T14:39:00Z">
        <w:r w:rsidR="007536F9">
          <w:t>)</w:t>
        </w:r>
      </w:ins>
      <w:ins w:id="519" w:author="Nicole Fields (She/Her)" w:date="2022-12-16T16:03:00Z">
        <w:r>
          <w:t>. This could be accomplished by reviewing SERP forms and considering the following:</w:t>
        </w:r>
      </w:ins>
    </w:p>
    <w:p w14:paraId="5ADB4AE7" w14:textId="77777777" w:rsidR="00C91188" w:rsidRPr="00076987" w:rsidRDefault="00C91188" w:rsidP="00C91188">
      <w:pPr>
        <w:pStyle w:val="NoSpacing"/>
        <w:rPr>
          <w:ins w:id="520" w:author="Nicole Fields (She/Her)" w:date="2022-12-16T16:03:00Z"/>
        </w:rPr>
      </w:pPr>
    </w:p>
    <w:p w14:paraId="29D57901" w14:textId="77777777" w:rsidR="00C91188" w:rsidRDefault="00C91188" w:rsidP="00B03BCE">
      <w:pPr>
        <w:pStyle w:val="NoSpacing"/>
        <w:numPr>
          <w:ilvl w:val="0"/>
          <w:numId w:val="15"/>
        </w:numPr>
        <w:ind w:left="1800"/>
        <w:rPr>
          <w:ins w:id="521" w:author="Nicole Fields (She/Her)" w:date="2022-12-16T16:03:00Z"/>
        </w:rPr>
      </w:pPr>
      <w:ins w:id="522" w:author="Nicole Fields (She/Her)" w:date="2022-12-16T16:03:00Z">
        <w:r>
          <w:t xml:space="preserve">Is the SERP form in ADAMS and profiled correctly? </w:t>
        </w:r>
      </w:ins>
    </w:p>
    <w:p w14:paraId="7D8FE337" w14:textId="77777777" w:rsidR="00C91188" w:rsidRDefault="00C91188" w:rsidP="00B03BCE">
      <w:pPr>
        <w:pStyle w:val="NoSpacing"/>
        <w:numPr>
          <w:ilvl w:val="0"/>
          <w:numId w:val="15"/>
        </w:numPr>
        <w:ind w:left="1800"/>
        <w:rPr>
          <w:ins w:id="523" w:author="Nicole Fields (She/Her)" w:date="2022-12-16T16:03:00Z"/>
        </w:rPr>
      </w:pPr>
      <w:ins w:id="524" w:author="Nicole Fields (She/Her)" w:date="2022-12-16T16:03:00Z">
        <w:r w:rsidRPr="00076987">
          <w:t xml:space="preserve">Was the </w:t>
        </w:r>
        <w:r>
          <w:t>most up</w:t>
        </w:r>
        <w:r>
          <w:noBreakHyphen/>
          <w:t>to</w:t>
        </w:r>
        <w:r>
          <w:noBreakHyphen/>
          <w:t>date</w:t>
        </w:r>
        <w:r w:rsidRPr="00076987">
          <w:t xml:space="preserve"> version of the form used?</w:t>
        </w:r>
      </w:ins>
    </w:p>
    <w:p w14:paraId="140CBC9B" w14:textId="77777777" w:rsidR="00C91188" w:rsidRDefault="00C91188" w:rsidP="00B03BCE">
      <w:pPr>
        <w:pStyle w:val="NoSpacing"/>
        <w:numPr>
          <w:ilvl w:val="0"/>
          <w:numId w:val="15"/>
        </w:numPr>
        <w:ind w:left="1800"/>
        <w:rPr>
          <w:ins w:id="525" w:author="Nicole Fields (She/Her)" w:date="2022-12-16T16:03:00Z"/>
        </w:rPr>
      </w:pPr>
      <w:ins w:id="526" w:author="Nicole Fields (She/Her)" w:date="2022-12-16T16:03:00Z">
        <w:r w:rsidRPr="00076987">
          <w:t>Did the finding meet the threshold for a planning SERP and if so, was it conducted?</w:t>
        </w:r>
      </w:ins>
    </w:p>
    <w:p w14:paraId="47AC3118" w14:textId="77777777" w:rsidR="00C91188" w:rsidRDefault="00C91188" w:rsidP="00B03BCE">
      <w:pPr>
        <w:pStyle w:val="NoSpacing"/>
        <w:numPr>
          <w:ilvl w:val="0"/>
          <w:numId w:val="15"/>
        </w:numPr>
        <w:ind w:left="1800"/>
        <w:rPr>
          <w:ins w:id="527" w:author="Nicole Fields (She/Her)" w:date="2022-12-16T16:03:00Z"/>
        </w:rPr>
      </w:pPr>
      <w:ins w:id="528" w:author="Nicole Fields (She/Her)" w:date="2022-12-16T16:03:00Z">
        <w:r>
          <w:t>Does the form indicate timeliness dates and a discussion of any timeliness challenges?</w:t>
        </w:r>
      </w:ins>
    </w:p>
    <w:p w14:paraId="33E434B2" w14:textId="77777777" w:rsidR="00C91188" w:rsidRPr="00076987" w:rsidRDefault="00C91188" w:rsidP="00B03BCE">
      <w:pPr>
        <w:pStyle w:val="NoSpacing"/>
        <w:numPr>
          <w:ilvl w:val="0"/>
          <w:numId w:val="15"/>
        </w:numPr>
        <w:spacing w:after="220"/>
        <w:ind w:left="1800"/>
        <w:rPr>
          <w:ins w:id="529" w:author="Nicole Fields (She/Her)" w:date="2022-12-16T16:03:00Z"/>
        </w:rPr>
      </w:pPr>
      <w:ins w:id="530" w:author="Nicole Fields (She/Her)" w:date="2022-12-16T16:03:00Z">
        <w:r>
          <w:t>Does the form include adequate detail regarding uncertainty and qualitative risk considerations? Supplemental material, such as a PowerPoint can fulfil this requirement if referenced in the SERP form and available in ADAMS.</w:t>
        </w:r>
      </w:ins>
    </w:p>
    <w:p w14:paraId="51D55FC2" w14:textId="77777777" w:rsidR="003E2CE9" w:rsidRDefault="003E2CE9" w:rsidP="007E288E">
      <w:pPr>
        <w:pStyle w:val="BodyText4"/>
      </w:pPr>
      <w:r w:rsidRPr="00776B7F">
        <w:t>(M / DNM</w:t>
      </w:r>
      <w:r>
        <w:t xml:space="preserve"> / NA)</w:t>
      </w:r>
    </w:p>
    <w:p w14:paraId="5BBB5FF3" w14:textId="1751A455" w:rsidR="003E2CE9" w:rsidRDefault="003E2CE9" w:rsidP="007E288E">
      <w:pPr>
        <w:pStyle w:val="BodyText4"/>
      </w:pPr>
      <w:r>
        <w:t xml:space="preserve">Comments / </w:t>
      </w:r>
      <w:r w:rsidRPr="00BB0BBF">
        <w:t>Regional Uniformity:</w:t>
      </w:r>
    </w:p>
    <w:p w14:paraId="6C2F1C86" w14:textId="77777777" w:rsidR="008F2464" w:rsidRPr="00076987" w:rsidRDefault="008F2464" w:rsidP="0083519F">
      <w:pPr>
        <w:pStyle w:val="NoSpacing"/>
        <w:ind w:left="1440" w:hanging="720"/>
        <w:rPr>
          <w:ins w:id="531" w:author="Nicole Fields (She/Her)" w:date="2022-12-16T16:05:00Z"/>
        </w:rPr>
      </w:pPr>
      <w:ins w:id="532" w:author="Nicole Fields (She/Her)" w:date="2022-12-16T16:05:00Z">
        <w:r w:rsidRPr="00076987">
          <w:t>2.</w:t>
        </w:r>
        <w:r>
          <w:t>3</w:t>
        </w:r>
        <w:r w:rsidRPr="00076987">
          <w:tab/>
        </w:r>
        <w:r>
          <w:t xml:space="preserve">Evaluate whether publicly available reports are consistent and follow the guidance in IMC 0609 and/or other documents. </w:t>
        </w:r>
        <w:r w:rsidRPr="00076987">
          <w:t xml:space="preserve">Sample </w:t>
        </w:r>
        <w:r>
          <w:t xml:space="preserve">inspection reports, </w:t>
        </w:r>
        <w:r w:rsidRPr="00076987">
          <w:t>preliminary determination letters</w:t>
        </w:r>
        <w:r>
          <w:t>, and final determination letters and consider the following:</w:t>
        </w:r>
      </w:ins>
    </w:p>
    <w:p w14:paraId="66663857" w14:textId="77777777" w:rsidR="008F2464" w:rsidRDefault="008F2464" w:rsidP="008F2464">
      <w:pPr>
        <w:pStyle w:val="NoSpacing"/>
        <w:rPr>
          <w:ins w:id="533" w:author="Nicole Fields (She/Her)" w:date="2022-12-16T16:05:00Z"/>
        </w:rPr>
      </w:pPr>
    </w:p>
    <w:p w14:paraId="7A8C3E97" w14:textId="77777777" w:rsidR="008F2464" w:rsidRDefault="008F2464" w:rsidP="00B03BCE">
      <w:pPr>
        <w:pStyle w:val="NoSpacing"/>
        <w:numPr>
          <w:ilvl w:val="0"/>
          <w:numId w:val="16"/>
        </w:numPr>
        <w:ind w:left="1800"/>
        <w:rPr>
          <w:ins w:id="534" w:author="Nicole Fields (She/Her)" w:date="2022-12-16T16:05:00Z"/>
        </w:rPr>
      </w:pPr>
      <w:ins w:id="535" w:author="Nicole Fields (She/Her)" w:date="2022-12-16T16:05:00Z">
        <w:r w:rsidRPr="00076987">
          <w:t>Are timelines provided for submitting additional information and supporting a Reg</w:t>
        </w:r>
        <w:r>
          <w:t>ulatory</w:t>
        </w:r>
        <w:r w:rsidRPr="00076987">
          <w:t xml:space="preserve"> Conf</w:t>
        </w:r>
        <w:r>
          <w:t>erence</w:t>
        </w:r>
        <w:r w:rsidRPr="00076987">
          <w:t>?</w:t>
        </w:r>
      </w:ins>
    </w:p>
    <w:p w14:paraId="714A10A7" w14:textId="77777777" w:rsidR="008F2464" w:rsidRDefault="008F2464" w:rsidP="00B03BCE">
      <w:pPr>
        <w:pStyle w:val="NoSpacing"/>
        <w:numPr>
          <w:ilvl w:val="0"/>
          <w:numId w:val="16"/>
        </w:numPr>
        <w:ind w:left="1800"/>
        <w:rPr>
          <w:ins w:id="536" w:author="Nicole Fields (She/Her)" w:date="2022-12-16T16:05:00Z"/>
        </w:rPr>
      </w:pPr>
      <w:ins w:id="537" w:author="Nicole Fields (She/Her)" w:date="2022-12-16T16:05:00Z">
        <w:r>
          <w:t>If requested by the licensee, a</w:t>
        </w:r>
        <w:r w:rsidRPr="00076987">
          <w:t>re Reg</w:t>
        </w:r>
        <w:r>
          <w:t>ulatory</w:t>
        </w:r>
        <w:r w:rsidRPr="00076987">
          <w:t xml:space="preserve"> Conferences completed within 40 days of issuance of </w:t>
        </w:r>
        <w:r>
          <w:t>the</w:t>
        </w:r>
        <w:r w:rsidRPr="00076987">
          <w:t xml:space="preserve"> preliminary determination letter?</w:t>
        </w:r>
      </w:ins>
    </w:p>
    <w:p w14:paraId="416DC2CA" w14:textId="77777777" w:rsidR="008F2464" w:rsidRPr="00076987" w:rsidRDefault="008F2464" w:rsidP="00B03BCE">
      <w:pPr>
        <w:pStyle w:val="NoSpacing"/>
        <w:numPr>
          <w:ilvl w:val="0"/>
          <w:numId w:val="16"/>
        </w:numPr>
        <w:ind w:left="1800"/>
        <w:rPr>
          <w:ins w:id="538" w:author="Nicole Fields (She/Her)" w:date="2022-12-16T16:05:00Z"/>
        </w:rPr>
      </w:pPr>
      <w:ins w:id="539" w:author="Nicole Fields (She/Her)" w:date="2022-12-16T16:05:00Z">
        <w:r w:rsidRPr="00076987">
          <w:t>For those preliminary GTG, is there a clear statement identif</w:t>
        </w:r>
        <w:r>
          <w:t>ying</w:t>
        </w:r>
        <w:r w:rsidRPr="00076987">
          <w:t xml:space="preserve"> the</w:t>
        </w:r>
        <w:r>
          <w:t xml:space="preserve"> type of</w:t>
        </w:r>
        <w:r w:rsidRPr="00076987">
          <w:t xml:space="preserve"> information that is needed to improve the fidelity of the significance characterization</w:t>
        </w:r>
        <w:r>
          <w:t>?</w:t>
        </w:r>
      </w:ins>
    </w:p>
    <w:p w14:paraId="2AD69D6B" w14:textId="6491D647" w:rsidR="008F2464" w:rsidRDefault="008F2464" w:rsidP="00B03BCE">
      <w:pPr>
        <w:pStyle w:val="NoSpacing"/>
        <w:numPr>
          <w:ilvl w:val="0"/>
          <w:numId w:val="16"/>
        </w:numPr>
        <w:ind w:left="1800"/>
        <w:rPr>
          <w:ins w:id="540" w:author="Nicole Fields (She/Her)" w:date="2022-12-16T16:05:00Z"/>
        </w:rPr>
      </w:pPr>
      <w:ins w:id="541" w:author="Nicole Fields (She/Her)" w:date="2022-12-16T16:05:00Z">
        <w:r w:rsidRPr="00076987">
          <w:t>For security</w:t>
        </w:r>
      </w:ins>
      <w:ins w:id="542" w:author="Nicole Fields (She/Her)" w:date="2023-03-02T17:50:00Z">
        <w:r w:rsidR="00537929">
          <w:noBreakHyphen/>
        </w:r>
      </w:ins>
      <w:ins w:id="543" w:author="Nicole Fields (She/Her)" w:date="2022-12-16T16:05:00Z">
        <w:r w:rsidRPr="00076987">
          <w:t>related</w:t>
        </w:r>
        <w:r>
          <w:t xml:space="preserve"> issues, </w:t>
        </w:r>
        <w:r w:rsidRPr="00076987">
          <w:t>is there a publicly available cover letter and does i</w:t>
        </w:r>
      </w:ins>
      <w:ins w:id="544" w:author="Nicole Fields (She/Her)" w:date="2023-03-02T17:50:00Z">
        <w:r w:rsidR="00537929">
          <w:t>t</w:t>
        </w:r>
      </w:ins>
      <w:ins w:id="545" w:author="Nicole Fields (She/Her)" w:date="2022-12-16T16:05:00Z">
        <w:r w:rsidRPr="00076987">
          <w:t xml:space="preserve"> characterize the finding as GTG if </w:t>
        </w:r>
        <w:r>
          <w:t xml:space="preserve">the </w:t>
        </w:r>
      </w:ins>
      <w:ins w:id="546" w:author="Nicole Fields (She/Her)" w:date="2023-01-11T14:36:00Z">
        <w:r w:rsidR="00987315">
          <w:t>official use only</w:t>
        </w:r>
      </w:ins>
      <w:ins w:id="547" w:author="Nicole Fields (She/Her)" w:date="2022-12-16T16:05:00Z">
        <w:r>
          <w:t xml:space="preserve"> enclosure</w:t>
        </w:r>
        <w:r w:rsidRPr="00076987">
          <w:t xml:space="preserve"> is </w:t>
        </w:r>
      </w:ins>
      <w:ins w:id="548" w:author="Nicole Fields (She/Her)" w:date="2023-01-11T14:36:00Z">
        <w:r w:rsidR="00987315">
          <w:t>w</w:t>
        </w:r>
      </w:ins>
      <w:ins w:id="549" w:author="Nicole Fields (She/Her)" w:date="2022-12-16T16:05:00Z">
        <w:r w:rsidRPr="00076987">
          <w:t>hit</w:t>
        </w:r>
        <w:r>
          <w:t xml:space="preserve">e, </w:t>
        </w:r>
      </w:ins>
      <w:ins w:id="550" w:author="Nicole Fields (She/Her)" w:date="2023-01-11T14:36:00Z">
        <w:r w:rsidR="00987315">
          <w:t>y</w:t>
        </w:r>
      </w:ins>
      <w:ins w:id="551" w:author="Nicole Fields (She/Her)" w:date="2022-12-16T16:05:00Z">
        <w:r>
          <w:t xml:space="preserve">ellow, or </w:t>
        </w:r>
      </w:ins>
      <w:ins w:id="552" w:author="Nicole Fields (She/Her)" w:date="2023-01-11T14:36:00Z">
        <w:r w:rsidR="00987315">
          <w:t>r</w:t>
        </w:r>
      </w:ins>
      <w:ins w:id="553" w:author="Nicole Fields (She/Her)" w:date="2022-12-16T16:05:00Z">
        <w:r>
          <w:t>ed</w:t>
        </w:r>
        <w:r w:rsidRPr="00076987">
          <w:t>?</w:t>
        </w:r>
      </w:ins>
    </w:p>
    <w:p w14:paraId="0661EA24" w14:textId="77777777" w:rsidR="008F2464" w:rsidRPr="00076987" w:rsidRDefault="008F2464" w:rsidP="00B03BCE">
      <w:pPr>
        <w:pStyle w:val="NoSpacing"/>
        <w:numPr>
          <w:ilvl w:val="0"/>
          <w:numId w:val="16"/>
        </w:numPr>
        <w:ind w:left="1800"/>
        <w:rPr>
          <w:ins w:id="554" w:author="Nicole Fields (She/Her)" w:date="2022-12-16T16:05:00Z"/>
        </w:rPr>
      </w:pPr>
      <w:ins w:id="555" w:author="Nicole Fields (She/Her)" w:date="2022-12-16T16:05:00Z">
        <w:r>
          <w:t>Is the EA number listed and is the docket correct?</w:t>
        </w:r>
      </w:ins>
    </w:p>
    <w:p w14:paraId="75601980" w14:textId="77777777" w:rsidR="008F2464" w:rsidRPr="00076987" w:rsidRDefault="008F2464" w:rsidP="00B03BCE">
      <w:pPr>
        <w:pStyle w:val="NoSpacing"/>
        <w:numPr>
          <w:ilvl w:val="0"/>
          <w:numId w:val="16"/>
        </w:numPr>
        <w:spacing w:after="220"/>
        <w:ind w:left="1800"/>
        <w:rPr>
          <w:ins w:id="556" w:author="Nicole Fields (She/Her)" w:date="2022-12-16T16:05:00Z"/>
        </w:rPr>
      </w:pPr>
      <w:ins w:id="557" w:author="Nicole Fields (She/Her)" w:date="2022-12-16T16:05:00Z">
        <w:r w:rsidRPr="00076987">
          <w:t>Verify no SDP worksheets or portions of the SERP package are included.</w:t>
        </w:r>
      </w:ins>
    </w:p>
    <w:p w14:paraId="5D79B8D7" w14:textId="77777777" w:rsidR="008F64DB" w:rsidRDefault="008F64DB" w:rsidP="007E288E">
      <w:pPr>
        <w:pStyle w:val="BodyText4"/>
      </w:pPr>
      <w:r>
        <w:t>(M / DNM / NA)</w:t>
      </w:r>
    </w:p>
    <w:p w14:paraId="6E2FE7EB" w14:textId="53585B3B" w:rsidR="008F64DB" w:rsidRDefault="008F64DB" w:rsidP="007E288E">
      <w:pPr>
        <w:pStyle w:val="BodyText4"/>
      </w:pPr>
      <w:r>
        <w:t xml:space="preserve">Comments / </w:t>
      </w:r>
      <w:r w:rsidRPr="00BB0BBF">
        <w:t>Regional Uniformity:</w:t>
      </w:r>
    </w:p>
    <w:bookmarkEnd w:id="487"/>
    <w:p w14:paraId="60A1E9FF" w14:textId="54D74440" w:rsidR="007D172B" w:rsidRDefault="007D172B" w:rsidP="00D92572">
      <w:pPr>
        <w:pStyle w:val="StyleHeading2Underline"/>
        <w:tabs>
          <w:tab w:val="left" w:pos="8280"/>
        </w:tabs>
      </w:pPr>
      <w:r w:rsidRPr="00D35BBD">
        <w:rPr>
          <w:u w:val="none"/>
        </w:rPr>
        <w:t>3.0</w:t>
      </w:r>
      <w:r w:rsidRPr="00D35BBD">
        <w:rPr>
          <w:u w:val="none"/>
        </w:rPr>
        <w:tab/>
      </w:r>
      <w:r w:rsidR="00982D9F" w:rsidRPr="007E288E">
        <w:t>I</w:t>
      </w:r>
      <w:r w:rsidR="002A6505" w:rsidRPr="007E288E">
        <w:t>nspection Program Area</w:t>
      </w:r>
      <w:ins w:id="558" w:author="Nicole Fields (She/Her)" w:date="2022-11-15T10:57:00Z">
        <w:r w:rsidR="002A6505" w:rsidRPr="007E288E">
          <w:tab/>
          <w:t>M / DNM</w:t>
        </w:r>
      </w:ins>
    </w:p>
    <w:p w14:paraId="53897474" w14:textId="164F7DED" w:rsidR="007D172B" w:rsidRDefault="00A403BF" w:rsidP="007E288E">
      <w:pPr>
        <w:pStyle w:val="NumberedList"/>
        <w:ind w:left="1440" w:hanging="720"/>
        <w:rPr>
          <w:rFonts w:cs="Arial"/>
        </w:rPr>
      </w:pPr>
      <w:r>
        <w:rPr>
          <w:rFonts w:cs="Arial"/>
        </w:rPr>
        <w:t>3</w:t>
      </w:r>
      <w:r w:rsidR="007D172B">
        <w:rPr>
          <w:rFonts w:cs="Arial"/>
        </w:rPr>
        <w:t>.1</w:t>
      </w:r>
      <w:r w:rsidR="007D172B">
        <w:rPr>
          <w:rFonts w:cs="Arial"/>
        </w:rPr>
        <w:tab/>
      </w:r>
      <w:r w:rsidR="00BB0BBF" w:rsidRPr="00BB0BBF">
        <w:rPr>
          <w:rFonts w:cs="Arial"/>
        </w:rPr>
        <w:t>Evaluate a sample of inspection reports</w:t>
      </w:r>
      <w:ins w:id="559" w:author="Nicole Fields (She/Her)" w:date="2023-01-05T10:13:00Z">
        <w:r w:rsidR="00BE144F">
          <w:rPr>
            <w:rFonts w:cs="Arial"/>
          </w:rPr>
          <w:t xml:space="preserve"> from ADAMS</w:t>
        </w:r>
      </w:ins>
      <w:r w:rsidR="00BB0BBF" w:rsidRPr="00BB0BBF">
        <w:rPr>
          <w:rFonts w:cs="Arial"/>
        </w:rPr>
        <w:t xml:space="preserve"> across different sites for </w:t>
      </w:r>
      <w:ins w:id="560" w:author="Philip McKenna" w:date="2023-01-05T08:47:00Z">
        <w:r w:rsidR="005E0556">
          <w:rPr>
            <w:rFonts w:cs="Arial"/>
          </w:rPr>
          <w:t>conformance with IMC</w:t>
        </w:r>
      </w:ins>
      <w:ins w:id="561" w:author="Nicole Fields (She/Her)" w:date="2023-01-05T09:26:00Z">
        <w:r w:rsidR="00876316">
          <w:rPr>
            <w:rFonts w:cs="Arial"/>
          </w:rPr>
          <w:t> </w:t>
        </w:r>
      </w:ins>
      <w:ins w:id="562" w:author="Philip McKenna" w:date="2023-01-05T08:47:00Z">
        <w:r w:rsidR="005E0556">
          <w:rPr>
            <w:rFonts w:cs="Arial"/>
          </w:rPr>
          <w:t>0611</w:t>
        </w:r>
        <w:r w:rsidR="00813976">
          <w:rPr>
            <w:rFonts w:cs="Arial"/>
          </w:rPr>
          <w:t>. T</w:t>
        </w:r>
      </w:ins>
      <w:ins w:id="563" w:author="Philip McKenna" w:date="2023-01-05T08:48:00Z">
        <w:r w:rsidR="00813976">
          <w:rPr>
            <w:rFonts w:cs="Arial"/>
          </w:rPr>
          <w:t xml:space="preserve">his evaluation should not focus on the </w:t>
        </w:r>
      </w:ins>
      <w:ins w:id="564" w:author="Nicole Fields (She/Her)" w:date="2023-01-05T10:16:00Z">
        <w:r w:rsidR="00A540F4">
          <w:rPr>
            <w:rFonts w:cs="Arial"/>
          </w:rPr>
          <w:t xml:space="preserve">capabilities </w:t>
        </w:r>
      </w:ins>
      <w:ins w:id="565" w:author="Nicole Fields (She/Her)" w:date="2023-01-05T10:18:00Z">
        <w:r w:rsidR="00193914">
          <w:rPr>
            <w:rFonts w:cs="Arial"/>
          </w:rPr>
          <w:t xml:space="preserve">and limitations </w:t>
        </w:r>
      </w:ins>
      <w:ins w:id="566" w:author="Nicole Fields (She/Her)" w:date="2023-01-05T10:16:00Z">
        <w:r w:rsidR="00A540F4">
          <w:rPr>
            <w:rFonts w:cs="Arial"/>
          </w:rPr>
          <w:t>of the auto report generator in RPS</w:t>
        </w:r>
        <w:r w:rsidR="00A540F4">
          <w:rPr>
            <w:rFonts w:cs="Arial"/>
          </w:rPr>
          <w:noBreakHyphen/>
          <w:t>Inspections</w:t>
        </w:r>
        <w:r w:rsidR="00694250">
          <w:rPr>
            <w:rFonts w:cs="Arial"/>
          </w:rPr>
          <w:t xml:space="preserve"> </w:t>
        </w:r>
      </w:ins>
      <w:ins w:id="567" w:author="Philip McKenna" w:date="2023-01-05T08:49:00Z">
        <w:r w:rsidR="009323A7">
          <w:rPr>
            <w:rFonts w:cs="Arial"/>
          </w:rPr>
          <w:t xml:space="preserve">but should focus </w:t>
        </w:r>
        <w:r w:rsidR="00C064B4">
          <w:rPr>
            <w:rFonts w:cs="Arial"/>
          </w:rPr>
          <w:t>on th</w:t>
        </w:r>
      </w:ins>
      <w:ins w:id="568" w:author="Nicole Fields (She/Her)" w:date="2023-01-05T10:17:00Z">
        <w:r w:rsidR="00534F1F">
          <w:rPr>
            <w:rFonts w:cs="Arial"/>
          </w:rPr>
          <w:t xml:space="preserve">e </w:t>
        </w:r>
      </w:ins>
      <w:ins w:id="569" w:author="Nicole Fields (She/Her)" w:date="2023-03-02T17:52:00Z">
        <w:r w:rsidR="008252DD">
          <w:rPr>
            <w:rFonts w:cs="Arial"/>
          </w:rPr>
          <w:t xml:space="preserve">conformance with </w:t>
        </w:r>
      </w:ins>
      <w:ins w:id="570" w:author="Nicole Fields (She/Her)" w:date="2023-03-02T17:53:00Z">
        <w:r w:rsidR="008252DD">
          <w:rPr>
            <w:rFonts w:cs="Arial"/>
          </w:rPr>
          <w:t>IMC 0611 of the</w:t>
        </w:r>
      </w:ins>
      <w:ins w:id="571" w:author="Nicole Fields (She/Her)" w:date="2023-01-05T10:20:00Z">
        <w:r w:rsidR="00FC2E9B">
          <w:rPr>
            <w:rFonts w:cs="Arial"/>
          </w:rPr>
          <w:t xml:space="preserve"> </w:t>
        </w:r>
      </w:ins>
      <w:ins w:id="572" w:author="Nicole Fields (She/Her)" w:date="2023-01-05T10:17:00Z">
        <w:r w:rsidR="00534F1F">
          <w:rPr>
            <w:rFonts w:cs="Arial"/>
          </w:rPr>
          <w:t>report details</w:t>
        </w:r>
      </w:ins>
      <w:ins w:id="573" w:author="Nicole Fields (She/Her)" w:date="2023-03-02T17:53:00Z">
        <w:r w:rsidR="00BE6FF3">
          <w:rPr>
            <w:rFonts w:cs="Arial"/>
          </w:rPr>
          <w:t xml:space="preserve"> and results</w:t>
        </w:r>
      </w:ins>
      <w:ins w:id="574" w:author="Nicole Fields (She/Her)" w:date="2023-01-05T10:18:00Z">
        <w:r w:rsidR="003F3768">
          <w:rPr>
            <w:rFonts w:cs="Arial"/>
          </w:rPr>
          <w:t xml:space="preserve"> as input into RPS.</w:t>
        </w:r>
      </w:ins>
    </w:p>
    <w:p w14:paraId="05C7A100" w14:textId="441DD8F6" w:rsidR="00BB0BBF" w:rsidRPr="00BB0BBF" w:rsidRDefault="00BB0BBF" w:rsidP="007E288E">
      <w:pPr>
        <w:pStyle w:val="BodyText4"/>
      </w:pPr>
      <w:r w:rsidRPr="00BB0BBF">
        <w:t>(M / DNM / NA)</w:t>
      </w:r>
    </w:p>
    <w:p w14:paraId="632DFCEB" w14:textId="138550F6" w:rsidR="00BB0BBF" w:rsidRDefault="00BB0BBF" w:rsidP="007E288E">
      <w:pPr>
        <w:pStyle w:val="BodyText4"/>
      </w:pPr>
      <w:r w:rsidRPr="00BB0BBF">
        <w:t>Comments / Regional Uniformity:</w:t>
      </w:r>
    </w:p>
    <w:p w14:paraId="23823350" w14:textId="128F6C7B" w:rsidR="00B36107" w:rsidRDefault="00BB0BBF" w:rsidP="007E288E">
      <w:pPr>
        <w:pStyle w:val="NumberedList"/>
        <w:ind w:left="1440" w:hanging="720"/>
        <w:rPr>
          <w:rFonts w:cs="Arial"/>
        </w:rPr>
      </w:pPr>
      <w:r>
        <w:rPr>
          <w:rFonts w:cs="Arial"/>
        </w:rPr>
        <w:lastRenderedPageBreak/>
        <w:t>3.2</w:t>
      </w:r>
      <w:r>
        <w:rPr>
          <w:rFonts w:cs="Arial"/>
        </w:rPr>
        <w:tab/>
      </w:r>
      <w:r w:rsidR="00B36107" w:rsidRPr="00B36107">
        <w:rPr>
          <w:rFonts w:cs="Arial"/>
        </w:rPr>
        <w:t>Evaluate a sample of RPS data entered for findings</w:t>
      </w:r>
      <w:ins w:id="575" w:author="Nicole Fields (She/Her)" w:date="2022-11-15T09:50:00Z">
        <w:r w:rsidR="00B36107">
          <w:rPr>
            <w:rFonts w:cs="Arial"/>
          </w:rPr>
          <w:t xml:space="preserve">, </w:t>
        </w:r>
        <w:r w:rsidR="0064237C">
          <w:rPr>
            <w:rFonts w:cs="Arial"/>
          </w:rPr>
          <w:t>violations</w:t>
        </w:r>
      </w:ins>
      <w:r w:rsidR="00B36107" w:rsidRPr="00B36107">
        <w:rPr>
          <w:rFonts w:cs="Arial"/>
        </w:rPr>
        <w:t>,</w:t>
      </w:r>
      <w:ins w:id="576" w:author="Nicole Fields (She/Her)" w:date="2022-11-15T09:50:00Z">
        <w:r w:rsidR="009C6089">
          <w:rPr>
            <w:rFonts w:cs="Arial"/>
          </w:rPr>
          <w:t xml:space="preserve"> observations, unresolved items,</w:t>
        </w:r>
      </w:ins>
      <w:ins w:id="577" w:author="Nicole Fields (She/Her)" w:date="2022-11-15T09:41:00Z">
        <w:r w:rsidR="00FD5A85">
          <w:rPr>
            <w:rFonts w:cs="Arial"/>
          </w:rPr>
          <w:t xml:space="preserve"> </w:t>
        </w:r>
      </w:ins>
      <w:ins w:id="578" w:author="Nicole Fields (She/Her)" w:date="2023-01-03T17:50:00Z">
        <w:r w:rsidR="00EA274F">
          <w:rPr>
            <w:rFonts w:cs="Arial"/>
          </w:rPr>
          <w:t>and very low safety significance issue</w:t>
        </w:r>
        <w:r w:rsidR="00623F87">
          <w:rPr>
            <w:rFonts w:cs="Arial"/>
          </w:rPr>
          <w:t xml:space="preserve"> resolutions, </w:t>
        </w:r>
      </w:ins>
      <w:ins w:id="579" w:author="Nicole Fields (She/Her)" w:date="2022-11-15T09:41:00Z">
        <w:r w:rsidR="00FD5A85">
          <w:rPr>
            <w:rFonts w:cs="Arial"/>
          </w:rPr>
          <w:t>as compared to the issued inspection reports,</w:t>
        </w:r>
      </w:ins>
      <w:r w:rsidR="00B36107" w:rsidRPr="00B36107">
        <w:rPr>
          <w:rFonts w:cs="Arial"/>
        </w:rPr>
        <w:t xml:space="preserve"> covering both </w:t>
      </w:r>
      <w:ins w:id="580" w:author="Nicole Fields (She/Her)" w:date="2022-11-14T15:59:00Z">
        <w:r w:rsidR="002A6D4B">
          <w:rPr>
            <w:rFonts w:cs="Arial"/>
          </w:rPr>
          <w:t>resident and regional</w:t>
        </w:r>
      </w:ins>
      <w:r w:rsidR="00B36107" w:rsidRPr="00B36107">
        <w:rPr>
          <w:rFonts w:cs="Arial"/>
        </w:rPr>
        <w:t xml:space="preserve"> generated </w:t>
      </w:r>
      <w:r w:rsidR="008A10BA">
        <w:rPr>
          <w:rFonts w:cs="Arial"/>
        </w:rPr>
        <w:t xml:space="preserve">inspection </w:t>
      </w:r>
      <w:r w:rsidR="00B36107" w:rsidRPr="00B36107">
        <w:rPr>
          <w:rFonts w:cs="Arial"/>
        </w:rPr>
        <w:t xml:space="preserve">findings, </w:t>
      </w:r>
      <w:r w:rsidR="00EE6B3F">
        <w:rPr>
          <w:rFonts w:cs="Arial"/>
        </w:rPr>
        <w:t xml:space="preserve">for conformance with </w:t>
      </w:r>
      <w:r w:rsidR="00B36107" w:rsidRPr="00B36107">
        <w:rPr>
          <w:rFonts w:cs="Arial"/>
        </w:rPr>
        <w:t>IMC</w:t>
      </w:r>
      <w:r w:rsidR="00F13C41">
        <w:rPr>
          <w:rFonts w:cs="Arial"/>
        </w:rPr>
        <w:t> </w:t>
      </w:r>
      <w:r w:rsidR="00B36107" w:rsidRPr="00B36107">
        <w:rPr>
          <w:rFonts w:cs="Arial"/>
        </w:rPr>
        <w:t>0306, with an emphasis on:</w:t>
      </w:r>
    </w:p>
    <w:p w14:paraId="54F7366A" w14:textId="233273AC" w:rsidR="00B36107" w:rsidRPr="00B36107" w:rsidRDefault="008E39B2" w:rsidP="00B03BCE">
      <w:pPr>
        <w:pStyle w:val="BodyText4"/>
        <w:numPr>
          <w:ilvl w:val="0"/>
          <w:numId w:val="8"/>
        </w:numPr>
        <w:spacing w:after="0"/>
        <w:ind w:left="1800"/>
      </w:pPr>
      <w:r>
        <w:t>d</w:t>
      </w:r>
      <w:r w:rsidR="00B36107" w:rsidRPr="00B36107">
        <w:t xml:space="preserve">ouble-counted </w:t>
      </w:r>
      <w:ins w:id="581" w:author="Nicole Fields (She/Her)" w:date="2022-11-15T09:46:00Z">
        <w:r w:rsidR="00D47455">
          <w:t xml:space="preserve">or missing </w:t>
        </w:r>
      </w:ins>
      <w:ins w:id="582" w:author="Nicole Fields (She/Her)" w:date="2022-11-15T09:50:00Z">
        <w:r w:rsidR="009C6089">
          <w:t>item</w:t>
        </w:r>
      </w:ins>
      <w:r w:rsidR="00B36107" w:rsidRPr="00B36107">
        <w:t>s</w:t>
      </w:r>
    </w:p>
    <w:p w14:paraId="2AEF5CBF" w14:textId="6B932CD3" w:rsidR="00B36107" w:rsidRPr="00B36107" w:rsidRDefault="008E39B2" w:rsidP="00B03BCE">
      <w:pPr>
        <w:pStyle w:val="BodyText4"/>
        <w:numPr>
          <w:ilvl w:val="0"/>
          <w:numId w:val="8"/>
        </w:numPr>
        <w:spacing w:after="0"/>
        <w:ind w:left="1800"/>
      </w:pPr>
      <w:ins w:id="583" w:author="Madeleine Arel (She/Her)" w:date="2023-03-24T13:33:00Z">
        <w:r>
          <w:t>i</w:t>
        </w:r>
      </w:ins>
      <w:ins w:id="584" w:author="Nicole Fields (She/Her)" w:date="2022-11-15T09:50:00Z">
        <w:r w:rsidR="00AF1656">
          <w:t>tem</w:t>
        </w:r>
      </w:ins>
      <w:ins w:id="585" w:author="Nicole Fields (She/Her)" w:date="2022-11-15T09:49:00Z">
        <w:r w:rsidR="00797532">
          <w:t xml:space="preserve"> details</w:t>
        </w:r>
      </w:ins>
      <w:ins w:id="586" w:author="Nicole Fields (She/Her)" w:date="2022-11-15T09:48:00Z">
        <w:r w:rsidR="00DF1EF5">
          <w:t xml:space="preserve"> in RPS are consistent with the issued </w:t>
        </w:r>
        <w:r w:rsidR="0034508D">
          <w:t>inspection report</w:t>
        </w:r>
      </w:ins>
    </w:p>
    <w:p w14:paraId="3BC5D5DE" w14:textId="0D3FAB7C" w:rsidR="00B36107" w:rsidRDefault="008E39B2" w:rsidP="00B03BCE">
      <w:pPr>
        <w:pStyle w:val="BodyText4"/>
        <w:numPr>
          <w:ilvl w:val="0"/>
          <w:numId w:val="8"/>
        </w:numPr>
        <w:spacing w:after="0"/>
        <w:ind w:left="1800"/>
        <w:rPr>
          <w:ins w:id="587" w:author="Nicole Fields (She/Her)" w:date="2022-11-15T09:48:00Z"/>
        </w:rPr>
      </w:pPr>
      <w:ins w:id="588" w:author="Madeleine Arel (She/Her)" w:date="2023-03-24T13:33:00Z">
        <w:r>
          <w:t>i</w:t>
        </w:r>
      </w:ins>
      <w:ins w:id="589" w:author="Nicole Fields (She/Her)" w:date="2022-11-15T09:50:00Z">
        <w:r w:rsidR="00AF1656">
          <w:t xml:space="preserve">tems have the </w:t>
        </w:r>
      </w:ins>
      <w:ins w:id="590" w:author="Nicole Fields (She/Her)" w:date="2022-11-15T09:51:00Z">
        <w:r w:rsidR="00AF1656">
          <w:t>c</w:t>
        </w:r>
      </w:ins>
      <w:r w:rsidR="00B36107" w:rsidRPr="00B36107">
        <w:t xml:space="preserve">orrect </w:t>
      </w:r>
      <w:ins w:id="591" w:author="Nicole Fields (She/Her)" w:date="2022-11-15T09:41:00Z">
        <w:r w:rsidR="0073175E">
          <w:t>PIM da</w:t>
        </w:r>
      </w:ins>
      <w:ins w:id="592" w:author="Nicole Fields (She/Her)" w:date="2022-11-15T09:42:00Z">
        <w:r w:rsidR="0073175E">
          <w:t>te</w:t>
        </w:r>
      </w:ins>
      <w:ins w:id="593" w:author="Nicole Fields (She/Her)" w:date="2022-11-15T09:51:00Z">
        <w:r w:rsidR="00B546BE">
          <w:t xml:space="preserve"> (as applicable)</w:t>
        </w:r>
      </w:ins>
      <w:ins w:id="594" w:author="Nicole Fields (She/Her)" w:date="2022-11-15T09:42:00Z">
        <w:r w:rsidR="0073175E">
          <w:t>, closure date, and issue date</w:t>
        </w:r>
      </w:ins>
    </w:p>
    <w:p w14:paraId="51FDDE28" w14:textId="4F64F3AE" w:rsidR="008A10BA" w:rsidRPr="002467E7" w:rsidRDefault="00A3662D" w:rsidP="00B03BCE">
      <w:pPr>
        <w:pStyle w:val="BodyText4"/>
        <w:numPr>
          <w:ilvl w:val="0"/>
          <w:numId w:val="11"/>
        </w:numPr>
        <w:ind w:left="1800"/>
      </w:pPr>
      <w:ins w:id="595" w:author="Madeleine Arel (She/Her)" w:date="2023-03-24T13:33:00Z">
        <w:r>
          <w:t>i</w:t>
        </w:r>
      </w:ins>
      <w:ins w:id="596" w:author="Nicole Fields (She/Her)" w:date="2022-11-15T09:52:00Z">
        <w:r w:rsidR="00A909B4">
          <w:t xml:space="preserve">tems in RPS have the appropriate </w:t>
        </w:r>
      </w:ins>
      <w:ins w:id="597" w:author="Nicole Fields (She/Her)" w:date="2022-11-15T09:53:00Z">
        <w:r w:rsidR="005D4BAA">
          <w:t>status (Open/Closed</w:t>
        </w:r>
      </w:ins>
      <w:ins w:id="598" w:author="Nicole Fields (She/Her)" w:date="2022-11-15T09:55:00Z">
        <w:r w:rsidR="00967E13">
          <w:t>)</w:t>
        </w:r>
      </w:ins>
      <w:ins w:id="599" w:author="Nicole Fields (She/Her)" w:date="2022-11-15T09:53:00Z">
        <w:r w:rsidR="0047483B">
          <w:t xml:space="preserve"> and </w:t>
        </w:r>
      </w:ins>
      <w:ins w:id="600" w:author="Nicole Fields (She/Her)" w:date="2022-11-15T09:55:00Z">
        <w:r w:rsidR="00967E13">
          <w:t xml:space="preserve">are </w:t>
        </w:r>
      </w:ins>
      <w:ins w:id="601" w:author="Nicole Fields (She/Her)" w:date="2022-11-15T11:17:00Z">
        <w:r w:rsidR="00257F78">
          <w:t>a</w:t>
        </w:r>
      </w:ins>
      <w:ins w:id="602" w:author="Nicole Fields (She/Her)" w:date="2022-11-15T09:53:00Z">
        <w:r w:rsidR="0047483B">
          <w:t>pproved</w:t>
        </w:r>
      </w:ins>
    </w:p>
    <w:p w14:paraId="1340863E" w14:textId="2AED688F" w:rsidR="008A10BA" w:rsidRPr="00BB0BBF" w:rsidRDefault="008A10BA" w:rsidP="007E288E">
      <w:pPr>
        <w:pStyle w:val="BodyText4"/>
      </w:pPr>
      <w:r w:rsidRPr="00BB0BBF">
        <w:t>(M / DNM / NA)</w:t>
      </w:r>
    </w:p>
    <w:p w14:paraId="0F5D7369" w14:textId="05088C54" w:rsidR="007D172B" w:rsidRDefault="008A10BA" w:rsidP="007E288E">
      <w:pPr>
        <w:pStyle w:val="BodyText4"/>
      </w:pPr>
      <w:r w:rsidRPr="00BB0BBF">
        <w:t>Comments / Regional Uniformity</w:t>
      </w:r>
      <w:r>
        <w:t xml:space="preserve"> (</w:t>
      </w:r>
      <w:r w:rsidR="00B36107" w:rsidRPr="00B36107">
        <w:t>Are there regional inconsistencies in RPS data entry methods/procedures/accepted practices?</w:t>
      </w:r>
      <w:r>
        <w:t>):</w:t>
      </w:r>
    </w:p>
    <w:p w14:paraId="393D646B" w14:textId="521C30BA" w:rsidR="008A10BA" w:rsidRDefault="008A10BA" w:rsidP="007E288E">
      <w:pPr>
        <w:pStyle w:val="NumberedList"/>
        <w:ind w:left="1440" w:hanging="720"/>
        <w:rPr>
          <w:ins w:id="603" w:author="Christopher Cauffman" w:date="2022-12-28T08:22:00Z"/>
          <w:rFonts w:cs="Arial"/>
        </w:rPr>
      </w:pPr>
      <w:r>
        <w:rPr>
          <w:rFonts w:cs="Arial"/>
        </w:rPr>
        <w:t>3.3</w:t>
      </w:r>
      <w:r>
        <w:rPr>
          <w:rFonts w:cs="Arial"/>
        </w:rPr>
        <w:tab/>
      </w:r>
      <w:r w:rsidR="00351373" w:rsidRPr="00351373">
        <w:rPr>
          <w:rFonts w:cs="Arial"/>
        </w:rPr>
        <w:t xml:space="preserve">Are </w:t>
      </w:r>
      <w:ins w:id="604" w:author="Nicole Fields (She/Her)" w:date="2023-01-11T14:36:00Z">
        <w:r w:rsidR="00AD26DC">
          <w:rPr>
            <w:rFonts w:cs="Arial"/>
          </w:rPr>
          <w:t>Licensee Event Report (</w:t>
        </w:r>
      </w:ins>
      <w:r w:rsidR="00351373" w:rsidRPr="00351373">
        <w:rPr>
          <w:rFonts w:cs="Arial"/>
        </w:rPr>
        <w:t>LER</w:t>
      </w:r>
      <w:ins w:id="605" w:author="Nicole Fields (She/Her)" w:date="2023-01-11T14:36:00Z">
        <w:r w:rsidR="00AD26DC">
          <w:rPr>
            <w:rFonts w:cs="Arial"/>
          </w:rPr>
          <w:t>)</w:t>
        </w:r>
      </w:ins>
      <w:r w:rsidR="00351373" w:rsidRPr="00351373">
        <w:rPr>
          <w:rFonts w:cs="Arial"/>
        </w:rPr>
        <w:t xml:space="preserve"> reviews being conducted in accordance with IP</w:t>
      </w:r>
      <w:r w:rsidR="00DC06BD">
        <w:rPr>
          <w:rFonts w:cs="Arial"/>
        </w:rPr>
        <w:t> </w:t>
      </w:r>
      <w:r w:rsidR="00351373" w:rsidRPr="00351373">
        <w:rPr>
          <w:rFonts w:cs="Arial"/>
        </w:rPr>
        <w:t>71153 “Follow-up of Events and Notices of Enforcement Discretion”?</w:t>
      </w:r>
      <w:r w:rsidR="00351373">
        <w:rPr>
          <w:rFonts w:cs="Arial"/>
        </w:rPr>
        <w:t xml:space="preserve"> </w:t>
      </w:r>
      <w:r w:rsidR="00351373" w:rsidRPr="00351373">
        <w:rPr>
          <w:rFonts w:cs="Arial"/>
        </w:rPr>
        <w:t>Are LER reviews being documented in accordance with IMC</w:t>
      </w:r>
      <w:r w:rsidR="00C560ED">
        <w:rPr>
          <w:rFonts w:cs="Arial"/>
        </w:rPr>
        <w:t> </w:t>
      </w:r>
      <w:r w:rsidR="00351373" w:rsidRPr="00351373">
        <w:rPr>
          <w:rFonts w:cs="Arial"/>
        </w:rPr>
        <w:t>0611?</w:t>
      </w:r>
      <w:ins w:id="606" w:author="Nicole Fields (She/Her)" w:date="2023-01-03T17:55:00Z">
        <w:r w:rsidR="00113103" w:rsidRPr="00113103">
          <w:rPr>
            <w:rFonts w:cs="Arial"/>
          </w:rPr>
          <w:t xml:space="preserve"> </w:t>
        </w:r>
        <w:r w:rsidR="001E4BD9" w:rsidRPr="001E4BD9">
          <w:rPr>
            <w:rFonts w:cs="Arial"/>
          </w:rPr>
          <w:t xml:space="preserve">Evaluate a sample of LER reviews </w:t>
        </w:r>
        <w:r w:rsidR="001E4BD9">
          <w:rPr>
            <w:rFonts w:cs="Arial"/>
          </w:rPr>
          <w:t>and c</w:t>
        </w:r>
        <w:r w:rsidR="00113103" w:rsidRPr="00113103">
          <w:rPr>
            <w:rFonts w:cs="Arial"/>
          </w:rPr>
          <w:t>onsider the following:</w:t>
        </w:r>
      </w:ins>
    </w:p>
    <w:p w14:paraId="5E5C4FF1" w14:textId="364A6F2F" w:rsidR="00E47362" w:rsidRPr="00B4227E" w:rsidRDefault="00080358" w:rsidP="00B03BCE">
      <w:pPr>
        <w:pStyle w:val="BodyText4"/>
        <w:numPr>
          <w:ilvl w:val="0"/>
          <w:numId w:val="8"/>
        </w:numPr>
        <w:spacing w:after="0"/>
        <w:ind w:left="1800"/>
        <w:rPr>
          <w:ins w:id="607" w:author="Christopher Cauffman" w:date="2022-12-28T08:23:00Z"/>
          <w:rFonts w:cs="Arial"/>
        </w:rPr>
      </w:pPr>
      <w:ins w:id="608" w:author="Madeleine Arel (She/Her)" w:date="2023-03-24T13:34:00Z">
        <w:r>
          <w:t>w</w:t>
        </w:r>
      </w:ins>
      <w:ins w:id="609" w:author="Nicole Fields (She/Her)" w:date="2023-01-03T17:55:00Z">
        <w:r w:rsidR="001E4BD9">
          <w:t>hether f</w:t>
        </w:r>
      </w:ins>
      <w:ins w:id="610" w:author="Christopher Cauffman" w:date="2022-12-28T08:22:00Z">
        <w:r w:rsidR="00E47362">
          <w:t xml:space="preserve">indings and violations identified during the </w:t>
        </w:r>
      </w:ins>
      <w:ins w:id="611" w:author="Christopher Cauffman" w:date="2022-12-28T08:28:00Z">
        <w:r w:rsidR="00916887">
          <w:t xml:space="preserve">LER </w:t>
        </w:r>
      </w:ins>
      <w:ins w:id="612" w:author="Christopher Cauffman" w:date="2022-12-28T08:22:00Z">
        <w:r w:rsidR="00E47362">
          <w:t>review, including violations which are minor</w:t>
        </w:r>
      </w:ins>
      <w:ins w:id="613" w:author="Nicole Fields (She/Her)" w:date="2023-01-03T17:56:00Z">
        <w:r w:rsidR="005B36FA">
          <w:t>,</w:t>
        </w:r>
      </w:ins>
      <w:ins w:id="614" w:author="Christopher Cauffman" w:date="2022-12-28T08:22:00Z">
        <w:r w:rsidR="00E47362">
          <w:t xml:space="preserve"> </w:t>
        </w:r>
      </w:ins>
      <w:ins w:id="615" w:author="Christopher Cauffman" w:date="2022-12-28T08:43:00Z">
        <w:r w:rsidR="00357537">
          <w:t xml:space="preserve">are </w:t>
        </w:r>
      </w:ins>
      <w:ins w:id="616" w:author="Christopher Cauffman" w:date="2022-12-28T08:22:00Z">
        <w:r w:rsidR="00E47362">
          <w:t>dispositioned</w:t>
        </w:r>
      </w:ins>
      <w:ins w:id="617" w:author="Christopher Cauffman" w:date="2022-12-28T08:44:00Z">
        <w:r w:rsidR="00357537">
          <w:t xml:space="preserve"> in accordance with IMC</w:t>
        </w:r>
      </w:ins>
      <w:ins w:id="618" w:author="Nicole Fields (She/Her)" w:date="2023-01-03T17:56:00Z">
        <w:r w:rsidR="005B36FA">
          <w:t> </w:t>
        </w:r>
      </w:ins>
      <w:ins w:id="619" w:author="Christopher Cauffman" w:date="2022-12-28T08:44:00Z">
        <w:r w:rsidR="00357537">
          <w:t>0611</w:t>
        </w:r>
      </w:ins>
    </w:p>
    <w:p w14:paraId="76C0FCC3" w14:textId="4E0D92E2" w:rsidR="00CB3E09" w:rsidRDefault="00080358" w:rsidP="00B03BCE">
      <w:pPr>
        <w:pStyle w:val="BodyText4"/>
        <w:numPr>
          <w:ilvl w:val="0"/>
          <w:numId w:val="8"/>
        </w:numPr>
        <w:spacing w:after="0"/>
        <w:ind w:left="1800"/>
        <w:rPr>
          <w:ins w:id="620" w:author="Christopher Cauffman" w:date="2022-12-28T08:43:00Z"/>
          <w:rFonts w:cs="Arial"/>
        </w:rPr>
      </w:pPr>
      <w:ins w:id="621" w:author="Madeleine Arel (She/Her)" w:date="2023-03-24T13:34:00Z">
        <w:r>
          <w:t>w</w:t>
        </w:r>
      </w:ins>
      <w:ins w:id="622" w:author="Christopher Cauffman" w:date="2022-12-28T08:43:00Z">
        <w:r w:rsidR="00CB3E09">
          <w:t>hen no performance deficiency nor violation was identified during the LER review,</w:t>
        </w:r>
      </w:ins>
      <w:ins w:id="623" w:author="Nicole Fields (She/Her)" w:date="2023-01-03T17:56:00Z">
        <w:r w:rsidR="005944CE">
          <w:t xml:space="preserve"> whether</w:t>
        </w:r>
      </w:ins>
      <w:ins w:id="624" w:author="Christopher Cauffman" w:date="2022-12-28T08:43:00Z">
        <w:r w:rsidR="00CB3E09">
          <w:t xml:space="preserve"> the report clearly indicates why no violation or performance deficiency exists</w:t>
        </w:r>
        <w:r w:rsidR="00CB3E09" w:rsidRPr="00D33234">
          <w:t xml:space="preserve"> </w:t>
        </w:r>
      </w:ins>
      <w:ins w:id="625" w:author="Christopher Cauffman" w:date="2022-12-28T08:49:00Z">
        <w:r w:rsidR="001A29DE">
          <w:t>to</w:t>
        </w:r>
      </w:ins>
      <w:ins w:id="626" w:author="Christopher Cauffman" w:date="2022-12-28T08:43:00Z">
        <w:r w:rsidR="00CB3E09">
          <w:t xml:space="preserve"> allow an informed, independent reader to understand the NRC’s conclusion</w:t>
        </w:r>
      </w:ins>
    </w:p>
    <w:p w14:paraId="1B6C08E6" w14:textId="74381108" w:rsidR="00CB3E09" w:rsidRPr="00CB3E09" w:rsidRDefault="00521B62" w:rsidP="00B03BCE">
      <w:pPr>
        <w:pStyle w:val="BodyText4"/>
        <w:numPr>
          <w:ilvl w:val="0"/>
          <w:numId w:val="8"/>
        </w:numPr>
        <w:spacing w:after="0"/>
        <w:ind w:left="1800"/>
        <w:rPr>
          <w:ins w:id="627" w:author="Christopher Cauffman" w:date="2022-12-28T08:43:00Z"/>
          <w:rFonts w:cs="Arial"/>
        </w:rPr>
      </w:pPr>
      <w:ins w:id="628" w:author="Madeleine Arel (She/Her)" w:date="2023-03-24T13:34:00Z">
        <w:r>
          <w:t>w</w:t>
        </w:r>
      </w:ins>
      <w:ins w:id="629" w:author="Nicole Fields (She/Her)" w:date="2023-01-03T17:56:00Z">
        <w:r w:rsidR="00120980">
          <w:t>hether r</w:t>
        </w:r>
      </w:ins>
      <w:ins w:id="630" w:author="Christopher Cauffman" w:date="2022-12-28T08:31:00Z">
        <w:r w:rsidR="00E60CEE">
          <w:t>e</w:t>
        </w:r>
      </w:ins>
      <w:ins w:id="631" w:author="Christopher Cauffman" w:date="2022-12-28T08:37:00Z">
        <w:r w:rsidR="00554D07">
          <w:t xml:space="preserve">ferences are provided </w:t>
        </w:r>
        <w:r w:rsidR="00165B9A">
          <w:t>to</w:t>
        </w:r>
        <w:r w:rsidR="00554D07">
          <w:t xml:space="preserve"> any </w:t>
        </w:r>
      </w:ins>
      <w:ins w:id="632" w:author="Christopher Cauffman" w:date="2022-12-28T08:33:00Z">
        <w:r w:rsidR="003E6B0E">
          <w:t>previous</w:t>
        </w:r>
      </w:ins>
      <w:ins w:id="633" w:author="Nicole Fields (She/Her)" w:date="2023-01-03T17:56:00Z">
        <w:r w:rsidR="00346858">
          <w:t>ly</w:t>
        </w:r>
      </w:ins>
      <w:ins w:id="634" w:author="Christopher Cauffman" w:date="2022-12-28T08:33:00Z">
        <w:r w:rsidR="003E6B0E">
          <w:t xml:space="preserve"> documented </w:t>
        </w:r>
      </w:ins>
      <w:ins w:id="635" w:author="Christopher Cauffman" w:date="2022-12-28T08:50:00Z">
        <w:r w:rsidR="00012631">
          <w:t xml:space="preserve">LER </w:t>
        </w:r>
      </w:ins>
      <w:ins w:id="636" w:author="Christopher Cauffman" w:date="2022-12-28T08:47:00Z">
        <w:r w:rsidR="0038324B">
          <w:t xml:space="preserve">inspection reviews </w:t>
        </w:r>
      </w:ins>
      <w:ins w:id="637" w:author="Christopher Cauffman" w:date="2022-12-28T08:27:00Z">
        <w:r w:rsidR="00916887">
          <w:t>related to the updated submittal</w:t>
        </w:r>
      </w:ins>
      <w:ins w:id="638" w:author="Christopher Cauffman" w:date="2022-12-28T08:38:00Z">
        <w:r w:rsidR="00165B9A">
          <w:t>s</w:t>
        </w:r>
        <w:r w:rsidR="00D11AB4">
          <w:t xml:space="preserve"> or </w:t>
        </w:r>
      </w:ins>
      <w:ins w:id="639" w:author="Christopher Cauffman" w:date="2022-12-28T08:52:00Z">
        <w:r w:rsidR="00066ED6">
          <w:t xml:space="preserve">LER </w:t>
        </w:r>
      </w:ins>
      <w:ins w:id="640" w:author="Christopher Cauffman" w:date="2022-12-28T08:47:00Z">
        <w:r w:rsidR="0038324B">
          <w:t xml:space="preserve">inspection reviews </w:t>
        </w:r>
      </w:ins>
      <w:ins w:id="641" w:author="Christopher Cauffman" w:date="2022-12-28T08:38:00Z">
        <w:r w:rsidR="00D11AB4">
          <w:t xml:space="preserve">documented outside of </w:t>
        </w:r>
        <w:r w:rsidR="00AF343C">
          <w:t>report sect</w:t>
        </w:r>
      </w:ins>
      <w:ins w:id="642" w:author="Christopher Cauffman" w:date="2022-12-28T08:39:00Z">
        <w:r w:rsidR="00AF343C">
          <w:t xml:space="preserve">ion </w:t>
        </w:r>
      </w:ins>
      <w:ins w:id="643" w:author="Nicole Fields (She/Her)" w:date="2023-01-03T17:57:00Z">
        <w:r w:rsidR="0046650D">
          <w:t>IP </w:t>
        </w:r>
      </w:ins>
      <w:ins w:id="644" w:author="Christopher Cauffman" w:date="2022-12-28T08:39:00Z">
        <w:r w:rsidR="00AF343C">
          <w:t>71153</w:t>
        </w:r>
      </w:ins>
    </w:p>
    <w:p w14:paraId="16535468" w14:textId="66125736" w:rsidR="00CB3E09" w:rsidRPr="00E60CEE" w:rsidRDefault="00521B62" w:rsidP="00B03BCE">
      <w:pPr>
        <w:pStyle w:val="BodyText4"/>
        <w:numPr>
          <w:ilvl w:val="0"/>
          <w:numId w:val="8"/>
        </w:numPr>
        <w:spacing w:after="0"/>
        <w:ind w:left="1800"/>
        <w:rPr>
          <w:ins w:id="645" w:author="Christopher Cauffman" w:date="2022-12-28T08:43:00Z"/>
          <w:rFonts w:cs="Arial"/>
        </w:rPr>
      </w:pPr>
      <w:ins w:id="646" w:author="Madeleine Arel (She/Her)" w:date="2023-03-24T13:35:00Z">
        <w:r>
          <w:t>w</w:t>
        </w:r>
      </w:ins>
      <w:ins w:id="647" w:author="Nicole Fields (She/Her)" w:date="2023-01-03T17:57:00Z">
        <w:r w:rsidR="00751D6E">
          <w:t xml:space="preserve">hether </w:t>
        </w:r>
      </w:ins>
      <w:ins w:id="648" w:author="Christopher Cauffman" w:date="2022-12-28T08:43:00Z">
        <w:r w:rsidR="00CB3E09">
          <w:t>LER submittals, including revised submittals, are either inspected and documented or are being tracked for future inspection</w:t>
        </w:r>
      </w:ins>
      <w:ins w:id="649" w:author="Christopher Cauffman" w:date="2022-12-28T08:52:00Z">
        <w:r w:rsidR="0000178F">
          <w:t xml:space="preserve"> in RPS</w:t>
        </w:r>
      </w:ins>
    </w:p>
    <w:p w14:paraId="0F5AF48F" w14:textId="15D9DF51" w:rsidR="00B4227E" w:rsidRPr="00916887" w:rsidRDefault="00B4227E" w:rsidP="001B5886">
      <w:pPr>
        <w:pStyle w:val="BodyText4"/>
        <w:spacing w:after="0"/>
        <w:ind w:left="1800"/>
        <w:rPr>
          <w:ins w:id="650" w:author="Christopher Cauffman" w:date="2022-12-28T08:27:00Z"/>
          <w:rFonts w:cs="Arial"/>
        </w:rPr>
      </w:pPr>
    </w:p>
    <w:p w14:paraId="5628C02C" w14:textId="77777777" w:rsidR="00351373" w:rsidRPr="00BB0BBF" w:rsidRDefault="00351373" w:rsidP="007E288E">
      <w:pPr>
        <w:pStyle w:val="BodyText4"/>
      </w:pPr>
      <w:r w:rsidRPr="00BB0BBF">
        <w:t>(M / DNM / NA)</w:t>
      </w:r>
    </w:p>
    <w:p w14:paraId="50BE31F1" w14:textId="0B594CD0" w:rsidR="00351373" w:rsidRDefault="00351373" w:rsidP="007E288E">
      <w:pPr>
        <w:pStyle w:val="BodyText4"/>
      </w:pPr>
      <w:r w:rsidRPr="00BB0BBF">
        <w:t>Comments / Regional Uniformity:</w:t>
      </w:r>
    </w:p>
    <w:p w14:paraId="7F4AAA2D" w14:textId="23B12100" w:rsidR="00465D2D" w:rsidRDefault="00351373" w:rsidP="008A1EBB">
      <w:pPr>
        <w:pStyle w:val="NumberedList"/>
        <w:keepNext/>
        <w:ind w:left="1440" w:hanging="720"/>
        <w:rPr>
          <w:rFonts w:cs="Arial"/>
        </w:rPr>
      </w:pPr>
      <w:r>
        <w:rPr>
          <w:rFonts w:cs="Arial"/>
        </w:rPr>
        <w:lastRenderedPageBreak/>
        <w:t>3.4</w:t>
      </w:r>
      <w:r>
        <w:rPr>
          <w:rFonts w:cs="Arial"/>
        </w:rPr>
        <w:tab/>
      </w:r>
      <w:r w:rsidR="00465D2D" w:rsidRPr="00465D2D">
        <w:rPr>
          <w:rFonts w:cs="Arial"/>
        </w:rPr>
        <w:t>Evaluate a sample of inspection findings and violations for adherence to IMC</w:t>
      </w:r>
      <w:r w:rsidR="00C560ED">
        <w:rPr>
          <w:rFonts w:cs="Arial"/>
        </w:rPr>
        <w:t> </w:t>
      </w:r>
      <w:r w:rsidR="00465D2D" w:rsidRPr="00465D2D">
        <w:rPr>
          <w:rFonts w:cs="Arial"/>
        </w:rPr>
        <w:t>0612</w:t>
      </w:r>
      <w:ins w:id="651" w:author="Nicole Fields (She/Her)" w:date="2023-01-03T17:58:00Z">
        <w:r w:rsidR="007D4FC4">
          <w:rPr>
            <w:rFonts w:cs="Arial"/>
          </w:rPr>
          <w:t>,</w:t>
        </w:r>
      </w:ins>
      <w:r w:rsidR="00465D2D" w:rsidRPr="00465D2D">
        <w:rPr>
          <w:rFonts w:cs="Arial"/>
        </w:rPr>
        <w:t xml:space="preserve"> </w:t>
      </w:r>
      <w:ins w:id="652" w:author="Nicole Fields (She/Her)" w:date="2023-01-03T17:58:00Z">
        <w:r w:rsidR="007D4FC4">
          <w:rPr>
            <w:rFonts w:cs="Arial"/>
          </w:rPr>
          <w:t>“</w:t>
        </w:r>
      </w:ins>
      <w:r w:rsidR="00465D2D" w:rsidRPr="00465D2D">
        <w:rPr>
          <w:rFonts w:cs="Arial"/>
        </w:rPr>
        <w:t>Issue Screening</w:t>
      </w:r>
      <w:ins w:id="653" w:author="Nicole Fields (She/Her)" w:date="2023-01-03T17:58:00Z">
        <w:r w:rsidR="007D4FC4">
          <w:rPr>
            <w:rFonts w:cs="Arial"/>
          </w:rPr>
          <w:t>”</w:t>
        </w:r>
      </w:ins>
      <w:ins w:id="654" w:author="Christopher Cauffman" w:date="2022-12-28T09:23:00Z">
        <w:r w:rsidR="00E60001">
          <w:rPr>
            <w:rFonts w:cs="Arial"/>
          </w:rPr>
          <w:t xml:space="preserve"> and </w:t>
        </w:r>
      </w:ins>
      <w:ins w:id="655" w:author="Christopher Cauffman" w:date="2022-12-28T09:24:00Z">
        <w:r w:rsidR="003F0ED5">
          <w:rPr>
            <w:rFonts w:cs="Arial"/>
          </w:rPr>
          <w:t>IMC </w:t>
        </w:r>
      </w:ins>
      <w:ins w:id="656" w:author="Nicole Fields (She/Her)" w:date="2023-01-03T17:58:00Z">
        <w:r w:rsidR="007D4FC4">
          <w:rPr>
            <w:rFonts w:cs="Arial"/>
          </w:rPr>
          <w:t>0</w:t>
        </w:r>
      </w:ins>
      <w:ins w:id="657" w:author="Christopher Cauffman" w:date="2022-12-28T09:24:00Z">
        <w:r w:rsidR="003F0ED5">
          <w:rPr>
            <w:rFonts w:cs="Arial"/>
          </w:rPr>
          <w:t>611</w:t>
        </w:r>
      </w:ins>
      <w:ins w:id="658" w:author="Nicole Fields (She/Her)" w:date="2023-01-03T17:58:00Z">
        <w:r w:rsidR="007D4FC4">
          <w:rPr>
            <w:rFonts w:cs="Arial"/>
          </w:rPr>
          <w:t>, “Power Reactor Inspection Reports”</w:t>
        </w:r>
      </w:ins>
      <w:ins w:id="659" w:author="Nicole Fields (She/Her)" w:date="2023-01-03T17:59:00Z">
        <w:r w:rsidR="00D526D4" w:rsidRPr="00D526D4">
          <w:rPr>
            <w:rFonts w:cs="Arial"/>
          </w:rPr>
          <w:t xml:space="preserve"> </w:t>
        </w:r>
        <w:r w:rsidR="00D526D4">
          <w:rPr>
            <w:rFonts w:cs="Arial"/>
          </w:rPr>
          <w:t>and c</w:t>
        </w:r>
        <w:r w:rsidR="00D526D4" w:rsidRPr="00113103">
          <w:rPr>
            <w:rFonts w:cs="Arial"/>
          </w:rPr>
          <w:t>onsider the following:</w:t>
        </w:r>
      </w:ins>
    </w:p>
    <w:p w14:paraId="6E6F89D7" w14:textId="00FE8FAF" w:rsidR="00465D2D" w:rsidRPr="00465D2D" w:rsidRDefault="00521B62" w:rsidP="008A1EBB">
      <w:pPr>
        <w:pStyle w:val="BodyText4"/>
        <w:keepNext/>
        <w:numPr>
          <w:ilvl w:val="0"/>
          <w:numId w:val="9"/>
        </w:numPr>
        <w:spacing w:after="0"/>
        <w:ind w:left="1800"/>
        <w:rPr>
          <w:rFonts w:cs="Arial"/>
        </w:rPr>
      </w:pPr>
      <w:ins w:id="660" w:author="Madeleine Arel (She/Her)" w:date="2023-03-24T13:35:00Z">
        <w:r>
          <w:rPr>
            <w:rFonts w:cs="Arial"/>
          </w:rPr>
          <w:t>w</w:t>
        </w:r>
      </w:ins>
      <w:ins w:id="661" w:author="Nicole Fields (She/Her)" w:date="2023-01-03T17:59:00Z">
        <w:r w:rsidR="00D526D4">
          <w:rPr>
            <w:rFonts w:cs="Arial"/>
          </w:rPr>
          <w:t>hether m</w:t>
        </w:r>
      </w:ins>
      <w:r w:rsidR="00465D2D" w:rsidRPr="00465D2D">
        <w:rPr>
          <w:rFonts w:cs="Arial"/>
        </w:rPr>
        <w:t xml:space="preserve">ultiple examples of the same performance deficiency that share the same cause and require the same corrective actions </w:t>
      </w:r>
      <w:ins w:id="662" w:author="Christopher Cauffman" w:date="2022-12-28T08:56:00Z">
        <w:r w:rsidR="0004765B">
          <w:rPr>
            <w:rFonts w:cs="Arial"/>
          </w:rPr>
          <w:t>are</w:t>
        </w:r>
      </w:ins>
      <w:r w:rsidR="0095001E">
        <w:rPr>
          <w:rFonts w:cs="Arial"/>
        </w:rPr>
        <w:t xml:space="preserve"> </w:t>
      </w:r>
      <w:r w:rsidR="00465D2D" w:rsidRPr="00465D2D">
        <w:rPr>
          <w:rFonts w:cs="Arial"/>
        </w:rPr>
        <w:t>document</w:t>
      </w:r>
      <w:r w:rsidR="0095001E">
        <w:rPr>
          <w:rFonts w:cs="Arial"/>
        </w:rPr>
        <w:t>ed as</w:t>
      </w:r>
      <w:r w:rsidR="00465D2D" w:rsidRPr="00465D2D">
        <w:rPr>
          <w:rFonts w:cs="Arial"/>
        </w:rPr>
        <w:t xml:space="preserve"> a single finding</w:t>
      </w:r>
    </w:p>
    <w:p w14:paraId="5617A984" w14:textId="31F8CD84" w:rsidR="00351373" w:rsidRDefault="00521B62" w:rsidP="008A1EBB">
      <w:pPr>
        <w:pStyle w:val="BodyText4"/>
        <w:keepNext/>
        <w:numPr>
          <w:ilvl w:val="0"/>
          <w:numId w:val="9"/>
        </w:numPr>
        <w:spacing w:after="0"/>
        <w:ind w:left="1800"/>
        <w:rPr>
          <w:ins w:id="663" w:author="Christopher Cauffman" w:date="2022-12-28T08:58:00Z"/>
        </w:rPr>
      </w:pPr>
      <w:ins w:id="664" w:author="Madeleine Arel (She/Her)" w:date="2023-03-24T13:35:00Z">
        <w:r>
          <w:rPr>
            <w:rFonts w:cs="Arial"/>
          </w:rPr>
          <w:t>w</w:t>
        </w:r>
      </w:ins>
      <w:ins w:id="665" w:author="Nicole Fields (She/Her)" w:date="2023-01-03T17:59:00Z">
        <w:r w:rsidR="00FC2A82">
          <w:rPr>
            <w:rFonts w:cs="Arial"/>
          </w:rPr>
          <w:t>hether t</w:t>
        </w:r>
      </w:ins>
      <w:ins w:id="666" w:author="Nicole Fields (She/Her)" w:date="2023-01-03T18:00:00Z">
        <w:r w:rsidR="00FC2A82">
          <w:rPr>
            <w:rFonts w:cs="Arial"/>
          </w:rPr>
          <w:t>he p</w:t>
        </w:r>
      </w:ins>
      <w:ins w:id="667" w:author="Christopher Cauffman" w:date="2022-12-28T09:10:00Z">
        <w:r w:rsidR="003F06B0">
          <w:rPr>
            <w:rFonts w:cs="Arial"/>
          </w:rPr>
          <w:t xml:space="preserve">roper </w:t>
        </w:r>
      </w:ins>
      <w:r w:rsidR="00465D2D" w:rsidRPr="00465D2D">
        <w:rPr>
          <w:rFonts w:cs="Arial"/>
        </w:rPr>
        <w:t>IMC</w:t>
      </w:r>
      <w:r w:rsidR="00CB2221">
        <w:rPr>
          <w:rFonts w:cs="Arial"/>
        </w:rPr>
        <w:t> </w:t>
      </w:r>
      <w:r w:rsidR="00465D2D" w:rsidRPr="00465D2D">
        <w:rPr>
          <w:rFonts w:cs="Arial"/>
        </w:rPr>
        <w:t>0612</w:t>
      </w:r>
      <w:ins w:id="668" w:author="Nicole Fields (She/Her)" w:date="2022-11-14T12:54:00Z">
        <w:r w:rsidR="00DC06BD">
          <w:rPr>
            <w:rFonts w:cs="Arial"/>
          </w:rPr>
          <w:t>,</w:t>
        </w:r>
      </w:ins>
      <w:r w:rsidR="00465D2D" w:rsidRPr="00465D2D">
        <w:rPr>
          <w:rFonts w:cs="Arial"/>
        </w:rPr>
        <w:t xml:space="preserve"> App</w:t>
      </w:r>
      <w:ins w:id="669" w:author="Nicole Fields (She/Her)" w:date="2022-11-14T12:54:00Z">
        <w:r w:rsidR="00DC06BD">
          <w:rPr>
            <w:rFonts w:cs="Arial"/>
          </w:rPr>
          <w:t>endix </w:t>
        </w:r>
      </w:ins>
      <w:del w:id="670" w:author="Nicole Fields (She/Her)" w:date="2022-11-14T12:54:00Z">
        <w:r w:rsidR="00465D2D" w:rsidRPr="00465D2D" w:rsidDel="00DC06BD">
          <w:rPr>
            <w:rFonts w:cs="Arial"/>
          </w:rPr>
          <w:delText xml:space="preserve"> </w:delText>
        </w:r>
      </w:del>
      <w:r w:rsidR="00465D2D" w:rsidRPr="00465D2D">
        <w:rPr>
          <w:rFonts w:cs="Arial"/>
        </w:rPr>
        <w:t>B path</w:t>
      </w:r>
      <w:ins w:id="671" w:author="Christopher Cauffman" w:date="2022-12-28T08:57:00Z">
        <w:r w:rsidR="001D05AD">
          <w:rPr>
            <w:rFonts w:cs="Arial"/>
          </w:rPr>
          <w:t>(s) are</w:t>
        </w:r>
      </w:ins>
      <w:r w:rsidR="00465D2D" w:rsidRPr="00465D2D">
        <w:rPr>
          <w:rFonts w:cs="Arial"/>
        </w:rPr>
        <w:t xml:space="preserve"> used, and </w:t>
      </w:r>
      <w:ins w:id="672" w:author="Nicole Fields (She/Her)" w:date="2023-01-03T18:00:00Z">
        <w:r w:rsidR="006138DA">
          <w:rPr>
            <w:rFonts w:cs="Arial"/>
          </w:rPr>
          <w:t xml:space="preserve">whether </w:t>
        </w:r>
      </w:ins>
      <w:r w:rsidR="00465D2D" w:rsidRPr="00465D2D">
        <w:rPr>
          <w:rFonts w:cs="Arial"/>
        </w:rPr>
        <w:t>findings</w:t>
      </w:r>
      <w:ins w:id="673" w:author="Christopher Cauffman" w:date="2022-12-28T09:19:00Z">
        <w:r w:rsidR="00856851">
          <w:rPr>
            <w:rFonts w:cs="Arial"/>
          </w:rPr>
          <w:t xml:space="preserve"> and </w:t>
        </w:r>
      </w:ins>
      <w:r w:rsidR="00465D2D" w:rsidRPr="00465D2D">
        <w:rPr>
          <w:rFonts w:cs="Arial"/>
        </w:rPr>
        <w:t>violations are appropriately characterized</w:t>
      </w:r>
    </w:p>
    <w:p w14:paraId="0A240775" w14:textId="0CF5670D" w:rsidR="007F4FD0" w:rsidRDefault="00521B62" w:rsidP="008A1EBB">
      <w:pPr>
        <w:pStyle w:val="BodyText4"/>
        <w:keepNext/>
        <w:numPr>
          <w:ilvl w:val="0"/>
          <w:numId w:val="9"/>
        </w:numPr>
        <w:spacing w:after="0"/>
        <w:ind w:left="1800"/>
        <w:rPr>
          <w:ins w:id="674" w:author="Christopher Cauffman" w:date="2022-12-28T09:39:00Z"/>
        </w:rPr>
      </w:pPr>
      <w:ins w:id="675" w:author="Madeleine Arel (She/Her)" w:date="2023-03-24T13:35:00Z">
        <w:r>
          <w:t>w</w:t>
        </w:r>
      </w:ins>
      <w:ins w:id="676" w:author="Nicole Fields (She/Her)" w:date="2023-01-03T18:00:00Z">
        <w:r w:rsidR="007B4B68">
          <w:t xml:space="preserve">hether or not </w:t>
        </w:r>
      </w:ins>
      <w:ins w:id="677" w:author="Nicole Fields (She/Her)" w:date="2023-01-03T18:01:00Z">
        <w:r w:rsidR="007854A2">
          <w:t>m</w:t>
        </w:r>
      </w:ins>
      <w:ins w:id="678" w:author="Christopher Cauffman" w:date="2022-12-28T09:43:00Z">
        <w:r w:rsidR="00C64FFC">
          <w:t>ultiple m</w:t>
        </w:r>
      </w:ins>
      <w:ins w:id="679" w:author="Christopher Cauffman" w:date="2022-12-28T09:01:00Z">
        <w:r w:rsidR="0003419D">
          <w:t xml:space="preserve">inor </w:t>
        </w:r>
      </w:ins>
      <w:ins w:id="680" w:author="Christopher Cauffman" w:date="2022-12-28T09:37:00Z">
        <w:r w:rsidR="00024E39">
          <w:t xml:space="preserve">performance deficiencies </w:t>
        </w:r>
      </w:ins>
      <w:ins w:id="681" w:author="Christopher Cauffman" w:date="2022-12-28T09:02:00Z">
        <w:r w:rsidR="0094539D">
          <w:t>are</w:t>
        </w:r>
      </w:ins>
      <w:ins w:id="682" w:author="Christopher Cauffman" w:date="2022-12-28T09:01:00Z">
        <w:r w:rsidR="0003419D">
          <w:t xml:space="preserve"> </w:t>
        </w:r>
      </w:ins>
      <w:ins w:id="683" w:author="Nicole Fields (She/Her)" w:date="2023-01-03T18:03:00Z">
        <w:r w:rsidR="0057436E">
          <w:t>being</w:t>
        </w:r>
      </w:ins>
      <w:ins w:id="684" w:author="Nicole Fields (She/Her)" w:date="2023-01-04T15:24:00Z">
        <w:r w:rsidR="00755AF1">
          <w:t xml:space="preserve"> </w:t>
        </w:r>
      </w:ins>
      <w:ins w:id="685" w:author="Christopher Cauffman" w:date="2022-12-28T09:37:00Z">
        <w:r w:rsidR="0096061F">
          <w:t>a</w:t>
        </w:r>
        <w:r w:rsidR="00024E39">
          <w:t xml:space="preserve">ggregated </w:t>
        </w:r>
      </w:ins>
      <w:ins w:id="686" w:author="Christopher Cauffman" w:date="2022-12-28T09:01:00Z">
        <w:r w:rsidR="00C6777D">
          <w:t xml:space="preserve">to </w:t>
        </w:r>
      </w:ins>
      <w:ins w:id="687" w:author="Nicole Fields (She/Her)" w:date="2023-01-03T18:01:00Z">
        <w:r w:rsidR="001F2068">
          <w:t xml:space="preserve">a </w:t>
        </w:r>
      </w:ins>
      <w:ins w:id="688" w:author="Christopher Cauffman" w:date="2022-12-28T09:01:00Z">
        <w:r w:rsidR="00C6777D">
          <w:t>more</w:t>
        </w:r>
      </w:ins>
      <w:ins w:id="689" w:author="Nicole Fields (She/Her)" w:date="2023-01-03T18:01:00Z">
        <w:r w:rsidR="001F2068">
          <w:noBreakHyphen/>
        </w:r>
      </w:ins>
      <w:ins w:id="690" w:author="Christopher Cauffman" w:date="2022-12-28T09:01:00Z">
        <w:r w:rsidR="00C6777D">
          <w:t>than</w:t>
        </w:r>
      </w:ins>
      <w:ins w:id="691" w:author="Nicole Fields (She/Her)" w:date="2023-01-03T18:01:00Z">
        <w:r w:rsidR="001F2068">
          <w:noBreakHyphen/>
        </w:r>
      </w:ins>
      <w:ins w:id="692" w:author="Christopher Cauffman" w:date="2022-12-28T09:01:00Z">
        <w:r w:rsidR="00C6777D">
          <w:t xml:space="preserve">minor </w:t>
        </w:r>
      </w:ins>
      <w:ins w:id="693" w:author="Christopher Cauffman" w:date="2022-12-28T09:38:00Z">
        <w:r w:rsidR="00222F79">
          <w:t>finding</w:t>
        </w:r>
      </w:ins>
    </w:p>
    <w:p w14:paraId="0265060E" w14:textId="7A958E2E" w:rsidR="007B0D74" w:rsidRDefault="00521B62" w:rsidP="008A1EBB">
      <w:pPr>
        <w:pStyle w:val="BodyText4"/>
        <w:keepNext/>
        <w:numPr>
          <w:ilvl w:val="0"/>
          <w:numId w:val="9"/>
        </w:numPr>
        <w:spacing w:after="0"/>
        <w:ind w:left="1800"/>
        <w:rPr>
          <w:ins w:id="694" w:author="Christopher Cauffman" w:date="2022-12-28T09:52:00Z"/>
        </w:rPr>
      </w:pPr>
      <w:ins w:id="695" w:author="Madeleine Arel (She/Her)" w:date="2023-03-24T13:35:00Z">
        <w:r>
          <w:t>w</w:t>
        </w:r>
      </w:ins>
      <w:ins w:id="696" w:author="Nicole Fields (She/Her)" w:date="2023-01-03T18:03:00Z">
        <w:r w:rsidR="00D80D6E">
          <w:t>hether p</w:t>
        </w:r>
      </w:ins>
      <w:ins w:id="697" w:author="Christopher Cauffman" w:date="2022-12-28T09:39:00Z">
        <w:r w:rsidR="00931515">
          <w:t xml:space="preserve">resent </w:t>
        </w:r>
      </w:ins>
      <w:ins w:id="698" w:author="Christopher Cauffman" w:date="2022-12-28T09:40:00Z">
        <w:r w:rsidR="00931515">
          <w:t>p</w:t>
        </w:r>
      </w:ins>
      <w:ins w:id="699" w:author="Christopher Cauffman" w:date="2022-12-28T09:39:00Z">
        <w:r w:rsidR="00931515">
          <w:t>e</w:t>
        </w:r>
      </w:ins>
      <w:ins w:id="700" w:author="Christopher Cauffman" w:date="2022-12-28T09:40:00Z">
        <w:r w:rsidR="00931515">
          <w:t>rformance</w:t>
        </w:r>
      </w:ins>
      <w:ins w:id="701" w:author="Christopher Cauffman" w:date="2022-12-28T09:41:00Z">
        <w:r w:rsidR="00A93939">
          <w:t xml:space="preserve"> </w:t>
        </w:r>
      </w:ins>
      <w:ins w:id="702" w:author="Nicole Fields (She/Her)" w:date="2023-01-03T18:03:00Z">
        <w:r w:rsidR="004958A1">
          <w:t xml:space="preserve">is </w:t>
        </w:r>
      </w:ins>
      <w:ins w:id="703" w:author="Christopher Cauffman" w:date="2022-12-28T09:41:00Z">
        <w:r w:rsidR="00A93939">
          <w:t>appropriately</w:t>
        </w:r>
      </w:ins>
      <w:ins w:id="704" w:author="Christopher Cauffman" w:date="2022-12-28T09:40:00Z">
        <w:r w:rsidR="00931515">
          <w:t xml:space="preserve"> justif</w:t>
        </w:r>
        <w:r w:rsidR="007B0D74">
          <w:t xml:space="preserve">ied for </w:t>
        </w:r>
      </w:ins>
      <w:ins w:id="705" w:author="Nicole Fields (She/Her)" w:date="2023-01-03T18:03:00Z">
        <w:r w:rsidR="004958A1">
          <w:t xml:space="preserve">any </w:t>
        </w:r>
      </w:ins>
      <w:ins w:id="706" w:author="Christopher Cauffman" w:date="2022-12-28T09:41:00Z">
        <w:r w:rsidR="00604ADC">
          <w:t xml:space="preserve">assigned </w:t>
        </w:r>
      </w:ins>
      <w:ins w:id="707" w:author="Christopher Cauffman" w:date="2022-12-28T09:40:00Z">
        <w:r w:rsidR="007B0D74">
          <w:t>cross</w:t>
        </w:r>
      </w:ins>
      <w:ins w:id="708" w:author="Nicole Fields (She/Her)" w:date="2023-01-03T18:03:00Z">
        <w:r w:rsidR="004958A1">
          <w:noBreakHyphen/>
        </w:r>
      </w:ins>
      <w:ins w:id="709" w:author="Christopher Cauffman" w:date="2022-12-28T09:40:00Z">
        <w:r w:rsidR="007B0D74">
          <w:t>cutting aspects</w:t>
        </w:r>
      </w:ins>
    </w:p>
    <w:p w14:paraId="63A8FBE3" w14:textId="77777777" w:rsidR="00C82970" w:rsidRDefault="00C82970" w:rsidP="008A1EBB">
      <w:pPr>
        <w:pStyle w:val="BodyText4"/>
        <w:keepNext/>
        <w:spacing w:after="0"/>
        <w:ind w:left="1800"/>
        <w:rPr>
          <w:ins w:id="710" w:author="Christopher Cauffman" w:date="2022-12-28T09:02:00Z"/>
        </w:rPr>
      </w:pPr>
    </w:p>
    <w:p w14:paraId="4715988D" w14:textId="77777777" w:rsidR="0095001E" w:rsidRPr="00BB0BBF" w:rsidRDefault="0095001E" w:rsidP="008A1EBB">
      <w:pPr>
        <w:pStyle w:val="BodyText4"/>
        <w:keepNext/>
      </w:pPr>
      <w:r w:rsidRPr="00BB0BBF">
        <w:t>(M / DNM / NA)</w:t>
      </w:r>
    </w:p>
    <w:p w14:paraId="29ECE8F6" w14:textId="436EC9D5" w:rsidR="0095001E" w:rsidRDefault="0095001E" w:rsidP="008A1EBB">
      <w:pPr>
        <w:pStyle w:val="BodyText4"/>
      </w:pPr>
      <w:r w:rsidRPr="00BB0BBF">
        <w:t>Comments / Regional Uniformity:</w:t>
      </w:r>
    </w:p>
    <w:p w14:paraId="4EA7C5C8" w14:textId="7A156AC9" w:rsidR="00F90A82" w:rsidRDefault="00F90A82" w:rsidP="00CF52B1">
      <w:pPr>
        <w:pStyle w:val="NumberedList"/>
        <w:ind w:left="1440" w:hanging="720"/>
        <w:rPr>
          <w:rFonts w:cs="Arial"/>
        </w:rPr>
      </w:pPr>
      <w:r>
        <w:rPr>
          <w:rFonts w:cs="Arial"/>
        </w:rPr>
        <w:t>3.</w:t>
      </w:r>
      <w:ins w:id="711" w:author="Nicole Fields (She/Her)" w:date="2023-01-11T15:30:00Z">
        <w:r w:rsidR="00F04A9E">
          <w:rPr>
            <w:rFonts w:cs="Arial"/>
          </w:rPr>
          <w:t>5</w:t>
        </w:r>
      </w:ins>
      <w:r>
        <w:rPr>
          <w:rFonts w:cs="Arial"/>
        </w:rPr>
        <w:tab/>
      </w:r>
      <w:r w:rsidR="00CD464B" w:rsidRPr="00CD464B">
        <w:rPr>
          <w:rFonts w:cs="Arial"/>
        </w:rPr>
        <w:t>Verify that inspection sampling is conducted</w:t>
      </w:r>
      <w:ins w:id="712" w:author="Nicole Fields (She/Her)" w:date="2022-11-14T17:18:00Z">
        <w:r w:rsidR="00CD464B">
          <w:rPr>
            <w:rFonts w:cs="Arial"/>
          </w:rPr>
          <w:t xml:space="preserve"> </w:t>
        </w:r>
        <w:r w:rsidR="0061000B">
          <w:rPr>
            <w:rFonts w:cs="Arial"/>
          </w:rPr>
          <w:t>and documented</w:t>
        </w:r>
      </w:ins>
      <w:r w:rsidR="00CD464B" w:rsidRPr="00CD464B">
        <w:rPr>
          <w:rFonts w:cs="Arial"/>
        </w:rPr>
        <w:t xml:space="preserve"> following the guidance in IMC</w:t>
      </w:r>
      <w:r w:rsidR="00301E03">
        <w:rPr>
          <w:rFonts w:cs="Arial"/>
        </w:rPr>
        <w:t> </w:t>
      </w:r>
      <w:r w:rsidR="00CD464B" w:rsidRPr="00CD464B">
        <w:rPr>
          <w:rFonts w:cs="Arial"/>
        </w:rPr>
        <w:t>2515</w:t>
      </w:r>
      <w:ins w:id="713" w:author="Nicole Fields (She/Her)" w:date="2022-11-14T16:17:00Z">
        <w:r w:rsidR="00563712">
          <w:rPr>
            <w:rFonts w:cs="Arial"/>
          </w:rPr>
          <w:t xml:space="preserve">, </w:t>
        </w:r>
      </w:ins>
      <w:ins w:id="714" w:author="Madeleine Arel (She/Her)" w:date="2023-03-24T13:35:00Z">
        <w:r w:rsidR="00521B62">
          <w:rPr>
            <w:rFonts w:cs="Arial"/>
          </w:rPr>
          <w:t>s</w:t>
        </w:r>
      </w:ins>
      <w:ins w:id="715" w:author="Nicole Fields (She/Her)" w:date="2022-11-14T16:17:00Z">
        <w:r w:rsidR="00563712">
          <w:rPr>
            <w:rFonts w:cs="Arial"/>
          </w:rPr>
          <w:t>ection</w:t>
        </w:r>
        <w:r w:rsidR="00DF3DFD">
          <w:rPr>
            <w:rFonts w:cs="Arial"/>
          </w:rPr>
          <w:t> </w:t>
        </w:r>
        <w:r w:rsidR="00563712">
          <w:rPr>
            <w:rFonts w:cs="Arial"/>
          </w:rPr>
          <w:t>08.</w:t>
        </w:r>
        <w:r w:rsidR="00DF3DFD">
          <w:rPr>
            <w:rFonts w:cs="Arial"/>
          </w:rPr>
          <w:t xml:space="preserve">04 and </w:t>
        </w:r>
      </w:ins>
      <w:ins w:id="716" w:author="Madeleine Arel (She/Her)" w:date="2023-03-24T13:36:00Z">
        <w:r w:rsidR="00521B62">
          <w:rPr>
            <w:rFonts w:cs="Arial"/>
          </w:rPr>
          <w:t>s</w:t>
        </w:r>
      </w:ins>
      <w:ins w:id="717" w:author="Nicole Fields (She/Her)" w:date="2022-11-14T16:17:00Z">
        <w:r w:rsidR="00DF3DFD">
          <w:rPr>
            <w:rFonts w:cs="Arial"/>
          </w:rPr>
          <w:t>ection</w:t>
        </w:r>
      </w:ins>
      <w:ins w:id="718" w:author="Nicole Fields (She/Her)" w:date="2022-11-14T16:20:00Z">
        <w:r w:rsidR="004C1B31">
          <w:rPr>
            <w:rFonts w:cs="Arial"/>
          </w:rPr>
          <w:t> </w:t>
        </w:r>
      </w:ins>
      <w:ins w:id="719" w:author="Nicole Fields (She/Her)" w:date="2022-11-14T16:17:00Z">
        <w:r w:rsidR="00DF3DFD">
          <w:rPr>
            <w:rFonts w:cs="Arial"/>
          </w:rPr>
          <w:t>09</w:t>
        </w:r>
      </w:ins>
      <w:ins w:id="720" w:author="Nicole Fields (She/Her)" w:date="2022-11-14T17:18:00Z">
        <w:r w:rsidR="0061000B">
          <w:rPr>
            <w:rFonts w:cs="Arial"/>
          </w:rPr>
          <w:t xml:space="preserve">, and IMC 0306, </w:t>
        </w:r>
      </w:ins>
      <w:ins w:id="721" w:author="Madeleine Arel (She/Her)" w:date="2023-03-24T13:36:00Z">
        <w:r w:rsidR="00011315">
          <w:rPr>
            <w:rFonts w:cs="Arial"/>
          </w:rPr>
          <w:t>s</w:t>
        </w:r>
      </w:ins>
      <w:ins w:id="722" w:author="Nicole Fields (She/Her)" w:date="2022-11-14T17:18:00Z">
        <w:r w:rsidR="0061000B">
          <w:rPr>
            <w:rFonts w:cs="Arial"/>
          </w:rPr>
          <w:t>ection</w:t>
        </w:r>
      </w:ins>
      <w:ins w:id="723" w:author="Nicole Fields (She/Her)" w:date="2022-11-14T17:19:00Z">
        <w:r w:rsidR="00B25460">
          <w:rPr>
            <w:rFonts w:cs="Arial"/>
          </w:rPr>
          <w:t> 06.08</w:t>
        </w:r>
      </w:ins>
      <w:r w:rsidR="00CD464B" w:rsidRPr="00CD464B">
        <w:rPr>
          <w:rFonts w:cs="Arial"/>
        </w:rPr>
        <w:t>.</w:t>
      </w:r>
      <w:r w:rsidR="00CD464B" w:rsidRPr="00CD464B" w:rsidDel="00301E03">
        <w:rPr>
          <w:rFonts w:cs="Arial"/>
        </w:rPr>
        <w:t xml:space="preserve"> </w:t>
      </w:r>
      <w:ins w:id="724" w:author="Nicole Fields (She/Her)" w:date="2022-11-14T16:21:00Z">
        <w:r w:rsidR="00E23CB1">
          <w:rPr>
            <w:rFonts w:cs="Arial"/>
          </w:rPr>
          <w:t>If</w:t>
        </w:r>
        <w:r w:rsidR="00671EBB" w:rsidRPr="00671EBB">
          <w:rPr>
            <w:rFonts w:cs="Arial"/>
          </w:rPr>
          <w:t xml:space="preserve"> fewer than the minimum number of</w:t>
        </w:r>
        <w:r w:rsidR="00E23CB1">
          <w:rPr>
            <w:rFonts w:cs="Arial"/>
          </w:rPr>
          <w:t xml:space="preserve"> </w:t>
        </w:r>
        <w:r w:rsidR="00671EBB" w:rsidRPr="00671EBB">
          <w:rPr>
            <w:rFonts w:cs="Arial"/>
          </w:rPr>
          <w:t xml:space="preserve">samples </w:t>
        </w:r>
        <w:r w:rsidR="00E23CB1">
          <w:rPr>
            <w:rFonts w:cs="Arial"/>
          </w:rPr>
          <w:t>a</w:t>
        </w:r>
      </w:ins>
      <w:ins w:id="725" w:author="Nicole Fields (She/Her)" w:date="2022-11-14T16:22:00Z">
        <w:r w:rsidR="00E23CB1">
          <w:rPr>
            <w:rFonts w:cs="Arial"/>
          </w:rPr>
          <w:t xml:space="preserve">re performed </w:t>
        </w:r>
        <w:r w:rsidR="002112CB" w:rsidRPr="002112CB">
          <w:rPr>
            <w:rFonts w:cs="Arial"/>
          </w:rPr>
          <w:t xml:space="preserve">because the inspection samples are not available </w:t>
        </w:r>
      </w:ins>
      <w:ins w:id="726" w:author="Nicole Fields (She/Her)" w:date="2022-11-14T16:21:00Z">
        <w:r w:rsidR="00E23CB1" w:rsidRPr="00A071D6">
          <w:rPr>
            <w:rFonts w:cs="Arial"/>
          </w:rPr>
          <w:t>or more than the maximum</w:t>
        </w:r>
        <w:r w:rsidR="00671EBB" w:rsidRPr="00A071D6">
          <w:rPr>
            <w:rFonts w:cs="Arial"/>
          </w:rPr>
          <w:t xml:space="preserve"> number of samples </w:t>
        </w:r>
      </w:ins>
      <w:ins w:id="727" w:author="Nicole Fields (She/Her)" w:date="2022-11-14T16:22:00Z">
        <w:r w:rsidR="00E23CB1" w:rsidRPr="00A071D6">
          <w:rPr>
            <w:rFonts w:cs="Arial"/>
          </w:rPr>
          <w:t xml:space="preserve">are performed </w:t>
        </w:r>
      </w:ins>
      <w:ins w:id="728" w:author="Nicole Fields (She/Her)" w:date="2022-11-14T16:21:00Z">
        <w:r w:rsidR="00671EBB" w:rsidRPr="00A071D6">
          <w:rPr>
            <w:rFonts w:cs="Arial"/>
          </w:rPr>
          <w:t>because of licensee performance</w:t>
        </w:r>
      </w:ins>
      <w:ins w:id="729" w:author="Nicole Fields (She/Her)" w:date="2022-11-14T16:23:00Z">
        <w:r w:rsidR="000102E0">
          <w:rPr>
            <w:rFonts w:cs="Arial"/>
          </w:rPr>
          <w:t>, i</w:t>
        </w:r>
      </w:ins>
      <w:ins w:id="730" w:author="Nicole Fields (She/Her)" w:date="2022-11-14T16:21:00Z">
        <w:r w:rsidR="00671EBB" w:rsidRPr="00671EBB">
          <w:rPr>
            <w:rFonts w:cs="Arial"/>
          </w:rPr>
          <w:t>nspectors shall obtain management approval</w:t>
        </w:r>
      </w:ins>
      <w:ins w:id="731" w:author="Nicole Fields (She/Her)" w:date="2022-11-14T16:23:00Z">
        <w:r w:rsidR="002F32F2">
          <w:rPr>
            <w:rFonts w:cs="Arial"/>
          </w:rPr>
          <w:t>.</w:t>
        </w:r>
      </w:ins>
      <w:r w:rsidR="00005D73">
        <w:rPr>
          <w:rFonts w:cs="Arial"/>
        </w:rPr>
        <w:t xml:space="preserve"> </w:t>
      </w:r>
      <w:r w:rsidR="00CD464B" w:rsidRPr="00CD464B">
        <w:rPr>
          <w:rFonts w:cs="Arial"/>
        </w:rPr>
        <w:t>The basis for the approval shall be documented in RPS for the applicable procedure</w:t>
      </w:r>
      <w:ins w:id="732" w:author="Nicole Fields (She/Her)" w:date="2022-11-14T17:13:00Z">
        <w:r w:rsidR="00743AC1">
          <w:rPr>
            <w:rFonts w:cs="Arial"/>
          </w:rPr>
          <w:t xml:space="preserve"> </w:t>
        </w:r>
      </w:ins>
      <w:ins w:id="733" w:author="Nicole Fields (She/Her)" w:date="2022-11-14T17:15:00Z">
        <w:r w:rsidR="00941E13">
          <w:rPr>
            <w:rFonts w:cs="Arial"/>
          </w:rPr>
          <w:t xml:space="preserve">in the Note </w:t>
        </w:r>
      </w:ins>
      <w:ins w:id="734" w:author="Nicole Fields (She/Her)" w:date="2022-11-14T17:14:00Z">
        <w:r w:rsidR="00743AC1">
          <w:rPr>
            <w:rFonts w:cs="Arial"/>
          </w:rPr>
          <w:t>o</w:t>
        </w:r>
      </w:ins>
      <w:ins w:id="735" w:author="Nicole Fields (She/Her)" w:date="2022-11-14T17:13:00Z">
        <w:r w:rsidR="00743AC1">
          <w:rPr>
            <w:rFonts w:cs="Arial"/>
          </w:rPr>
          <w:t xml:space="preserve">n the </w:t>
        </w:r>
      </w:ins>
      <w:ins w:id="736" w:author="Nicole Fields (She/Her)" w:date="2022-11-14T17:20:00Z">
        <w:r w:rsidR="00210F4C">
          <w:rPr>
            <w:rFonts w:cs="Arial"/>
          </w:rPr>
          <w:t xml:space="preserve">site </w:t>
        </w:r>
      </w:ins>
      <w:ins w:id="737" w:author="Nicole Fields (She/Her)" w:date="2022-11-14T17:13:00Z">
        <w:r w:rsidR="00743AC1">
          <w:rPr>
            <w:rFonts w:cs="Arial"/>
          </w:rPr>
          <w:t>All Procedures</w:t>
        </w:r>
      </w:ins>
      <w:ins w:id="738" w:author="Nicole Fields (She/Her)" w:date="2022-11-14T17:14:00Z">
        <w:r w:rsidR="00743AC1">
          <w:rPr>
            <w:rFonts w:cs="Arial"/>
          </w:rPr>
          <w:t xml:space="preserve"> page</w:t>
        </w:r>
      </w:ins>
      <w:r w:rsidR="00CD464B" w:rsidRPr="00CD464B">
        <w:rPr>
          <w:rFonts w:cs="Arial"/>
        </w:rPr>
        <w:t>.</w:t>
      </w:r>
    </w:p>
    <w:p w14:paraId="328CAC35" w14:textId="77777777" w:rsidR="00F27278" w:rsidRPr="00BB0BBF" w:rsidRDefault="00F27278" w:rsidP="007E288E">
      <w:pPr>
        <w:pStyle w:val="BodyText4"/>
      </w:pPr>
      <w:r w:rsidRPr="00BB0BBF">
        <w:t>(M / DNM / NA)</w:t>
      </w:r>
    </w:p>
    <w:p w14:paraId="65D36509" w14:textId="79A57E88" w:rsidR="00F27278" w:rsidRDefault="00F27278" w:rsidP="007E288E">
      <w:pPr>
        <w:pStyle w:val="BodyText4"/>
      </w:pPr>
      <w:r w:rsidRPr="00BB0BBF">
        <w:t>Comments / Regional Uniformity:</w:t>
      </w:r>
    </w:p>
    <w:p w14:paraId="70027688" w14:textId="3DB1DF33" w:rsidR="00F27278" w:rsidRDefault="00F27278" w:rsidP="007E288E">
      <w:pPr>
        <w:pStyle w:val="NumberedList"/>
        <w:ind w:left="1440" w:hanging="720"/>
        <w:rPr>
          <w:rFonts w:cs="Arial"/>
        </w:rPr>
      </w:pPr>
      <w:r>
        <w:rPr>
          <w:rFonts w:cs="Arial"/>
        </w:rPr>
        <w:t>3.</w:t>
      </w:r>
      <w:ins w:id="739" w:author="Nicole Fields (She/Her)" w:date="2023-01-11T15:30:00Z">
        <w:r w:rsidR="00F04A9E">
          <w:rPr>
            <w:rFonts w:cs="Arial"/>
          </w:rPr>
          <w:t>6</w:t>
        </w:r>
      </w:ins>
      <w:r>
        <w:rPr>
          <w:rFonts w:cs="Arial"/>
        </w:rPr>
        <w:tab/>
      </w:r>
      <w:r w:rsidR="00BE2592" w:rsidRPr="00BE2592">
        <w:rPr>
          <w:rFonts w:cs="Arial"/>
        </w:rPr>
        <w:t xml:space="preserve">Review all </w:t>
      </w:r>
      <w:ins w:id="740" w:author="Nicole Fields (She/Her)" w:date="2023-01-11T14:39:00Z">
        <w:r w:rsidR="00BC01D1">
          <w:rPr>
            <w:rFonts w:cs="Arial"/>
          </w:rPr>
          <w:t>GTG</w:t>
        </w:r>
      </w:ins>
      <w:r w:rsidR="00BE2592" w:rsidRPr="00BE2592">
        <w:rPr>
          <w:rFonts w:cs="Arial"/>
        </w:rPr>
        <w:t xml:space="preserve"> findings from the </w:t>
      </w:r>
      <w:ins w:id="741" w:author="Nicole Fields (She/Her)" w:date="2023-01-04T15:41:00Z">
        <w:r w:rsidR="00CA275B">
          <w:rPr>
            <w:rFonts w:cs="Arial"/>
          </w:rPr>
          <w:t>r</w:t>
        </w:r>
      </w:ins>
      <w:r w:rsidR="00BE2592" w:rsidRPr="00BE2592">
        <w:rPr>
          <w:rFonts w:cs="Arial"/>
        </w:rPr>
        <w:t xml:space="preserve">egion. Verify that </w:t>
      </w:r>
      <w:ins w:id="742" w:author="Nicole Fields (She/Her)" w:date="2023-01-11T14:39:00Z">
        <w:r w:rsidR="00BC01D1">
          <w:rPr>
            <w:rFonts w:cs="Arial"/>
          </w:rPr>
          <w:t>GTG</w:t>
        </w:r>
      </w:ins>
      <w:r w:rsidR="00BE2592" w:rsidRPr="00BE2592">
        <w:rPr>
          <w:rFonts w:cs="Arial"/>
        </w:rPr>
        <w:t xml:space="preserve"> finding </w:t>
      </w:r>
      <w:ins w:id="743" w:author="Nicole Fields (She/Her)" w:date="2023-01-04T15:35:00Z">
        <w:r w:rsidR="00B221D0">
          <w:rPr>
            <w:rFonts w:cs="Arial"/>
          </w:rPr>
          <w:t xml:space="preserve">planned </w:t>
        </w:r>
      </w:ins>
      <w:r w:rsidR="00BE2592" w:rsidRPr="00BE2592">
        <w:rPr>
          <w:rFonts w:cs="Arial"/>
        </w:rPr>
        <w:t xml:space="preserve">corrective actions </w:t>
      </w:r>
      <w:ins w:id="744" w:author="Nicole Fields (She/Her)" w:date="2023-01-04T15:35:00Z">
        <w:r w:rsidR="00B221D0">
          <w:rPr>
            <w:rFonts w:cs="Arial"/>
          </w:rPr>
          <w:t xml:space="preserve">to prevent </w:t>
        </w:r>
      </w:ins>
      <w:ins w:id="745" w:author="Nicole Fields (She/Her)" w:date="2023-01-04T15:40:00Z">
        <w:r w:rsidR="00633C74">
          <w:rPr>
            <w:rFonts w:cs="Arial"/>
          </w:rPr>
          <w:t xml:space="preserve">recurrence (CAPRs) </w:t>
        </w:r>
      </w:ins>
      <w:r w:rsidR="00BE2592" w:rsidRPr="00BE2592">
        <w:rPr>
          <w:rFonts w:cs="Arial"/>
        </w:rPr>
        <w:t xml:space="preserve">by the licensee </w:t>
      </w:r>
      <w:ins w:id="746" w:author="Nicole Fields (She/Her)" w:date="2023-01-04T15:43:00Z">
        <w:r w:rsidR="00E4314F">
          <w:rPr>
            <w:rFonts w:cs="Arial"/>
          </w:rPr>
          <w:t xml:space="preserve">at the conclusion of the supplemental inspection </w:t>
        </w:r>
      </w:ins>
      <w:r w:rsidR="00BE2592" w:rsidRPr="00BE2592">
        <w:rPr>
          <w:rFonts w:cs="Arial"/>
        </w:rPr>
        <w:t>are being tracked by the region</w:t>
      </w:r>
      <w:ins w:id="747" w:author="Nicole Fields (She/Her)" w:date="2022-11-16T17:08:00Z">
        <w:r w:rsidR="00AA77DE">
          <w:rPr>
            <w:rFonts w:cs="Arial"/>
          </w:rPr>
          <w:t>.</w:t>
        </w:r>
      </w:ins>
      <w:r w:rsidR="00BE2592" w:rsidRPr="00BE2592">
        <w:rPr>
          <w:rFonts w:cs="Arial"/>
        </w:rPr>
        <w:t xml:space="preserve"> </w:t>
      </w:r>
      <w:ins w:id="748" w:author="Nicole Fields (She/Her)" w:date="2023-01-04T15:38:00Z">
        <w:r w:rsidR="0083059F">
          <w:rPr>
            <w:rFonts w:cs="Arial"/>
          </w:rPr>
          <w:t xml:space="preserve">Review any closed </w:t>
        </w:r>
      </w:ins>
      <w:ins w:id="749" w:author="Nicole Fields (She/Her)" w:date="2023-01-04T15:41:00Z">
        <w:r w:rsidR="00633C74">
          <w:rPr>
            <w:rFonts w:cs="Arial"/>
          </w:rPr>
          <w:t>CAPRs</w:t>
        </w:r>
      </w:ins>
      <w:ins w:id="750" w:author="Nicole Fields (She/Her)" w:date="2023-01-04T15:38:00Z">
        <w:r w:rsidR="0083059F">
          <w:rPr>
            <w:rFonts w:cs="Arial"/>
          </w:rPr>
          <w:t xml:space="preserve"> that have been inspected</w:t>
        </w:r>
      </w:ins>
      <w:ins w:id="751" w:author="Nicole Fields (She/Her)" w:date="2023-01-04T15:41:00Z">
        <w:r w:rsidR="00CA275B">
          <w:rPr>
            <w:rFonts w:cs="Arial"/>
          </w:rPr>
          <w:t xml:space="preserve"> by the region</w:t>
        </w:r>
      </w:ins>
      <w:ins w:id="752" w:author="Nicole Fields (She/Her)" w:date="2023-01-04T15:38:00Z">
        <w:r w:rsidR="0083059F">
          <w:rPr>
            <w:rFonts w:cs="Arial"/>
          </w:rPr>
          <w:t>.</w:t>
        </w:r>
      </w:ins>
      <w:ins w:id="753" w:author="Nicole Fields (She/Her)" w:date="2023-01-04T15:39:00Z">
        <w:r w:rsidR="0083059F">
          <w:rPr>
            <w:rFonts w:cs="Arial"/>
          </w:rPr>
          <w:t xml:space="preserve"> </w:t>
        </w:r>
      </w:ins>
      <w:ins w:id="754" w:author="Nicole Fields (She/Her)" w:date="2022-11-16T17:08:00Z">
        <w:r w:rsidR="00AA77DE">
          <w:rPr>
            <w:rFonts w:cs="Arial"/>
          </w:rPr>
          <w:t>R</w:t>
        </w:r>
      </w:ins>
      <w:r w:rsidR="005C34BB">
        <w:rPr>
          <w:rFonts w:cs="Arial"/>
        </w:rPr>
        <w:t xml:space="preserve">efer to </w:t>
      </w:r>
      <w:r w:rsidR="00F974DC">
        <w:rPr>
          <w:rFonts w:cs="Arial"/>
        </w:rPr>
        <w:t>OIG</w:t>
      </w:r>
      <w:ins w:id="755" w:author="Nicole Fields (She/Her)" w:date="2022-11-16T17:03:00Z">
        <w:r w:rsidR="009D45CB">
          <w:rPr>
            <w:rFonts w:cs="Arial"/>
          </w:rPr>
          <w:noBreakHyphen/>
        </w:r>
      </w:ins>
      <w:ins w:id="756" w:author="Nicole Fields (She/Her)" w:date="2022-11-16T14:25:00Z">
        <w:r w:rsidR="00436FA3">
          <w:rPr>
            <w:rFonts w:cs="Arial"/>
          </w:rPr>
          <w:t>19</w:t>
        </w:r>
      </w:ins>
      <w:ins w:id="757" w:author="Nicole Fields (She/Her)" w:date="2022-11-16T17:03:00Z">
        <w:r w:rsidR="009D45CB">
          <w:rPr>
            <w:rFonts w:cs="Arial"/>
          </w:rPr>
          <w:noBreakHyphen/>
        </w:r>
      </w:ins>
      <w:ins w:id="758" w:author="Nicole Fields (She/Her)" w:date="2022-11-16T14:25:00Z">
        <w:r w:rsidR="00436FA3">
          <w:rPr>
            <w:rFonts w:cs="Arial"/>
          </w:rPr>
          <w:t>A</w:t>
        </w:r>
      </w:ins>
      <w:ins w:id="759" w:author="Nicole Fields (She/Her)" w:date="2022-11-16T17:03:00Z">
        <w:r w:rsidR="009D45CB">
          <w:rPr>
            <w:rFonts w:cs="Arial"/>
          </w:rPr>
          <w:noBreakHyphen/>
        </w:r>
      </w:ins>
      <w:ins w:id="760" w:author="Nicole Fields (She/Her)" w:date="2022-11-16T14:25:00Z">
        <w:r w:rsidR="00436FA3">
          <w:rPr>
            <w:rFonts w:cs="Arial"/>
          </w:rPr>
          <w:t>19</w:t>
        </w:r>
      </w:ins>
      <w:ins w:id="761" w:author="Nicole Fields (She/Her)" w:date="2022-11-16T14:26:00Z">
        <w:r w:rsidR="00516969">
          <w:rPr>
            <w:rFonts w:cs="Arial"/>
          </w:rPr>
          <w:t xml:space="preserve"> “Audit of NRC’s Oversight of Supplemental Inspection Corrective Actions” (ML19256A776)</w:t>
        </w:r>
      </w:ins>
      <w:ins w:id="762" w:author="Nicole Fields (She/Her)" w:date="2022-11-16T17:08:00Z">
        <w:r w:rsidR="0092172C">
          <w:rPr>
            <w:rFonts w:cs="Arial"/>
          </w:rPr>
          <w:t xml:space="preserve">, and note that since this audit, there have been changes </w:t>
        </w:r>
      </w:ins>
      <w:ins w:id="763" w:author="Nicole Fields (She/Her)" w:date="2022-11-16T17:09:00Z">
        <w:r w:rsidR="00F66E9A">
          <w:rPr>
            <w:rFonts w:cs="Arial"/>
          </w:rPr>
          <w:t>that</w:t>
        </w:r>
      </w:ins>
      <w:ins w:id="764" w:author="Nicole Fields (She/Her)" w:date="2022-11-16T17:08:00Z">
        <w:r w:rsidR="0092172C">
          <w:rPr>
            <w:rFonts w:cs="Arial"/>
          </w:rPr>
          <w:t xml:space="preserve"> </w:t>
        </w:r>
        <w:r w:rsidR="00C1360D">
          <w:rPr>
            <w:rFonts w:cs="Arial"/>
          </w:rPr>
          <w:t xml:space="preserve">allow </w:t>
        </w:r>
      </w:ins>
      <w:ins w:id="765" w:author="Nicole Fields (She/Her)" w:date="2022-11-16T17:09:00Z">
        <w:r w:rsidR="00C1360D">
          <w:rPr>
            <w:rFonts w:cs="Arial"/>
          </w:rPr>
          <w:t>CAPRs</w:t>
        </w:r>
        <w:r w:rsidR="00F66E9A">
          <w:rPr>
            <w:rFonts w:cs="Arial"/>
          </w:rPr>
          <w:t xml:space="preserve"> to be entered into RPS</w:t>
        </w:r>
        <w:r w:rsidR="00437D12">
          <w:rPr>
            <w:rFonts w:cs="Arial"/>
          </w:rPr>
          <w:t>, as</w:t>
        </w:r>
      </w:ins>
      <w:ins w:id="766" w:author="Nicole Fields (She/Her)" w:date="2022-11-16T17:10:00Z">
        <w:r w:rsidR="00437D12">
          <w:rPr>
            <w:rFonts w:cs="Arial"/>
          </w:rPr>
          <w:t xml:space="preserve"> well as </w:t>
        </w:r>
      </w:ins>
      <w:ins w:id="767" w:author="Nicole Fields (She/Her)" w:date="2022-11-16T17:12:00Z">
        <w:r w:rsidR="000350A5">
          <w:rPr>
            <w:rFonts w:cs="Arial"/>
          </w:rPr>
          <w:t xml:space="preserve">related </w:t>
        </w:r>
      </w:ins>
      <w:ins w:id="768" w:author="Nicole Fields (She/Her)" w:date="2022-11-16T17:10:00Z">
        <w:r w:rsidR="00437D12">
          <w:rPr>
            <w:rFonts w:cs="Arial"/>
          </w:rPr>
          <w:t>changes to</w:t>
        </w:r>
      </w:ins>
      <w:ins w:id="769" w:author="Nicole Fields (She/Her)" w:date="2022-11-16T17:11:00Z">
        <w:r w:rsidR="00AB2E5D">
          <w:rPr>
            <w:rFonts w:cs="Arial"/>
          </w:rPr>
          <w:t xml:space="preserve"> IMC 0611, Appendix C</w:t>
        </w:r>
      </w:ins>
      <w:ins w:id="770" w:author="Nicole Fields (She/Her)" w:date="2022-11-16T17:10:00Z">
        <w:r w:rsidR="00437D12">
          <w:rPr>
            <w:rFonts w:cs="Arial"/>
          </w:rPr>
          <w:t xml:space="preserve"> </w:t>
        </w:r>
      </w:ins>
      <w:ins w:id="771" w:author="Nicole Fields (She/Her)" w:date="2022-11-16T17:11:00Z">
        <w:r w:rsidR="00AB2E5D">
          <w:rPr>
            <w:rFonts w:cs="Arial"/>
          </w:rPr>
          <w:t>and IMC </w:t>
        </w:r>
      </w:ins>
      <w:ins w:id="772" w:author="Nicole Fields (She/Her)" w:date="2022-11-16T17:12:00Z">
        <w:r w:rsidR="00AB2E5D">
          <w:rPr>
            <w:rFonts w:cs="Arial"/>
          </w:rPr>
          <w:t>2515, Appendix B</w:t>
        </w:r>
      </w:ins>
      <w:r w:rsidR="00BE2592" w:rsidRPr="00BE2592">
        <w:rPr>
          <w:rFonts w:cs="Arial"/>
        </w:rPr>
        <w:t>.</w:t>
      </w:r>
    </w:p>
    <w:p w14:paraId="01709033" w14:textId="77777777" w:rsidR="005A6B6C" w:rsidRPr="00BB0BBF" w:rsidRDefault="005A6B6C" w:rsidP="007E288E">
      <w:pPr>
        <w:pStyle w:val="BodyText4"/>
      </w:pPr>
      <w:r w:rsidRPr="00BB0BBF">
        <w:t>(M / DNM / NA)</w:t>
      </w:r>
    </w:p>
    <w:p w14:paraId="61E1A2A0" w14:textId="0F876F83" w:rsidR="009E4C39" w:rsidRDefault="005A6B6C" w:rsidP="007E288E">
      <w:pPr>
        <w:pStyle w:val="BodyText4"/>
      </w:pPr>
      <w:r w:rsidRPr="00BB0BBF">
        <w:t>Comments / Regional Uniformity:</w:t>
      </w:r>
    </w:p>
    <w:p w14:paraId="6FAF1755" w14:textId="4B3826A6" w:rsidR="00C1034D" w:rsidRDefault="00C1034D" w:rsidP="007E288E">
      <w:pPr>
        <w:pStyle w:val="NumberedList"/>
        <w:ind w:left="1440" w:hanging="720"/>
        <w:rPr>
          <w:rFonts w:cs="Arial"/>
        </w:rPr>
      </w:pPr>
      <w:r>
        <w:rPr>
          <w:rFonts w:cs="Arial"/>
        </w:rPr>
        <w:t>3.</w:t>
      </w:r>
      <w:ins w:id="773" w:author="Nicole Fields (She/Her)" w:date="2023-01-11T15:30:00Z">
        <w:r w:rsidR="00F04A9E">
          <w:rPr>
            <w:rFonts w:cs="Arial"/>
          </w:rPr>
          <w:t>7</w:t>
        </w:r>
      </w:ins>
      <w:r>
        <w:rPr>
          <w:rFonts w:cs="Arial"/>
        </w:rPr>
        <w:tab/>
        <w:t>Evaluate items documented in accordance with IMC</w:t>
      </w:r>
      <w:r w:rsidR="00791F6A">
        <w:rPr>
          <w:rFonts w:cs="Arial"/>
        </w:rPr>
        <w:t> </w:t>
      </w:r>
      <w:r>
        <w:rPr>
          <w:rFonts w:cs="Arial"/>
        </w:rPr>
        <w:t xml:space="preserve">0611, </w:t>
      </w:r>
      <w:r w:rsidR="00852A21">
        <w:rPr>
          <w:rFonts w:cs="Arial"/>
        </w:rPr>
        <w:t>s</w:t>
      </w:r>
      <w:r>
        <w:rPr>
          <w:rFonts w:cs="Arial"/>
        </w:rPr>
        <w:t>ection</w:t>
      </w:r>
      <w:r w:rsidR="00791F6A">
        <w:rPr>
          <w:rFonts w:cs="Arial"/>
        </w:rPr>
        <w:t> </w:t>
      </w:r>
      <w:r>
        <w:rPr>
          <w:rFonts w:cs="Arial"/>
        </w:rPr>
        <w:t>0611</w:t>
      </w:r>
      <w:r w:rsidR="00791F6A">
        <w:rPr>
          <w:rFonts w:cs="Arial"/>
        </w:rPr>
        <w:noBreakHyphen/>
      </w:r>
      <w:r>
        <w:rPr>
          <w:rFonts w:cs="Arial"/>
        </w:rPr>
        <w:t>12</w:t>
      </w:r>
      <w:ins w:id="774" w:author="Nicole Fields (She/Her)" w:date="2023-01-03T18:11:00Z">
        <w:r w:rsidR="00FE5EEC">
          <w:rPr>
            <w:rFonts w:cs="Arial"/>
          </w:rPr>
          <w:t xml:space="preserve"> or </w:t>
        </w:r>
      </w:ins>
      <w:ins w:id="775" w:author="Madeleine Arel (She/Her)" w:date="2023-03-24T13:37:00Z">
        <w:r w:rsidR="00852A21">
          <w:rPr>
            <w:rFonts w:cs="Arial"/>
          </w:rPr>
          <w:t>s</w:t>
        </w:r>
      </w:ins>
      <w:ins w:id="776" w:author="Nicole Fields (She/Her)" w:date="2023-01-03T18:11:00Z">
        <w:r w:rsidR="00FE5EEC">
          <w:rPr>
            <w:rFonts w:cs="Arial"/>
          </w:rPr>
          <w:t>ection 0611</w:t>
        </w:r>
        <w:r w:rsidR="00FE5EEC">
          <w:rPr>
            <w:rFonts w:cs="Arial"/>
          </w:rPr>
          <w:noBreakHyphen/>
          <w:t>06</w:t>
        </w:r>
      </w:ins>
      <w:r>
        <w:rPr>
          <w:rFonts w:cs="Arial"/>
        </w:rPr>
        <w:t xml:space="preserve">, and all </w:t>
      </w:r>
      <w:ins w:id="777" w:author="Nicole Fields (She/Her)" w:date="2023-01-05T10:28:00Z">
        <w:r w:rsidR="00F672B8">
          <w:rPr>
            <w:rFonts w:cs="Arial"/>
          </w:rPr>
          <w:t>items</w:t>
        </w:r>
      </w:ins>
      <w:r>
        <w:rPr>
          <w:rFonts w:cs="Arial"/>
        </w:rPr>
        <w:t xml:space="preserve"> closed per </w:t>
      </w:r>
      <w:ins w:id="778" w:author="Nicole Fields (She/Her)" w:date="2023-01-05T10:29:00Z">
        <w:r w:rsidR="000E74B3">
          <w:rPr>
            <w:rFonts w:cs="Arial"/>
          </w:rPr>
          <w:t>the very low safety signifi</w:t>
        </w:r>
        <w:r w:rsidR="00952DD0">
          <w:rPr>
            <w:rFonts w:cs="Arial"/>
          </w:rPr>
          <w:t>cance issue resolut</w:t>
        </w:r>
        <w:r w:rsidR="00357143">
          <w:rPr>
            <w:rFonts w:cs="Arial"/>
          </w:rPr>
          <w:t>i</w:t>
        </w:r>
        <w:r w:rsidR="00952DD0">
          <w:rPr>
            <w:rFonts w:cs="Arial"/>
          </w:rPr>
          <w:t>on</w:t>
        </w:r>
        <w:r w:rsidR="00357143">
          <w:rPr>
            <w:rFonts w:cs="Arial"/>
          </w:rPr>
          <w:t xml:space="preserve"> (VLSSIR) process</w:t>
        </w:r>
        <w:r w:rsidR="00315DD1">
          <w:rPr>
            <w:rFonts w:cs="Arial"/>
          </w:rPr>
          <w:t xml:space="preserve"> and documented in </w:t>
        </w:r>
        <w:r w:rsidR="00BB6FBD">
          <w:rPr>
            <w:rFonts w:cs="Arial"/>
          </w:rPr>
          <w:t xml:space="preserve">accordance with </w:t>
        </w:r>
      </w:ins>
      <w:r>
        <w:rPr>
          <w:rFonts w:cs="Arial"/>
        </w:rPr>
        <w:t>IMC</w:t>
      </w:r>
      <w:r w:rsidR="00791F6A">
        <w:rPr>
          <w:rFonts w:cs="Arial"/>
        </w:rPr>
        <w:t> </w:t>
      </w:r>
      <w:r>
        <w:rPr>
          <w:rFonts w:cs="Arial"/>
        </w:rPr>
        <w:t xml:space="preserve">0611, </w:t>
      </w:r>
      <w:r w:rsidR="00852A21">
        <w:rPr>
          <w:rFonts w:cs="Arial"/>
        </w:rPr>
        <w:t>s</w:t>
      </w:r>
      <w:r>
        <w:rPr>
          <w:rFonts w:cs="Arial"/>
        </w:rPr>
        <w:t>ection</w:t>
      </w:r>
      <w:r w:rsidR="00791F6A">
        <w:rPr>
          <w:rFonts w:cs="Arial"/>
        </w:rPr>
        <w:t> </w:t>
      </w:r>
      <w:r>
        <w:rPr>
          <w:rFonts w:cs="Arial"/>
        </w:rPr>
        <w:t>0611</w:t>
      </w:r>
      <w:r w:rsidR="00791F6A">
        <w:rPr>
          <w:rFonts w:cs="Arial"/>
        </w:rPr>
        <w:noBreakHyphen/>
      </w:r>
      <w:ins w:id="779" w:author="Nicole Fields (She/Her)" w:date="2023-01-03T18:11:00Z">
        <w:r w:rsidR="00FE5EEC">
          <w:rPr>
            <w:rFonts w:cs="Arial"/>
          </w:rPr>
          <w:t>12</w:t>
        </w:r>
      </w:ins>
    </w:p>
    <w:p w14:paraId="1B19FC70" w14:textId="1C32729E" w:rsidR="00C1034D" w:rsidRDefault="00C1034D" w:rsidP="00B03BCE">
      <w:pPr>
        <w:pStyle w:val="BodyText4"/>
        <w:numPr>
          <w:ilvl w:val="0"/>
          <w:numId w:val="9"/>
        </w:numPr>
        <w:spacing w:after="0"/>
        <w:ind w:left="1800"/>
        <w:rPr>
          <w:rFonts w:cs="Arial"/>
        </w:rPr>
      </w:pPr>
      <w:r w:rsidRPr="00783CD0">
        <w:rPr>
          <w:rFonts w:cs="Arial"/>
        </w:rPr>
        <w:t>Verify</w:t>
      </w:r>
      <w:r>
        <w:rPr>
          <w:rFonts w:cs="Arial"/>
        </w:rPr>
        <w:t xml:space="preserve"> that any items documented are in accordance with IMC</w:t>
      </w:r>
      <w:r w:rsidR="001438B7">
        <w:rPr>
          <w:rFonts w:cs="Arial"/>
        </w:rPr>
        <w:t> </w:t>
      </w:r>
      <w:r>
        <w:rPr>
          <w:rFonts w:cs="Arial"/>
        </w:rPr>
        <w:t>0611</w:t>
      </w:r>
      <w:r w:rsidR="001438B7">
        <w:rPr>
          <w:rFonts w:cs="Arial"/>
        </w:rPr>
        <w:noBreakHyphen/>
      </w:r>
      <w:r>
        <w:rPr>
          <w:rFonts w:cs="Arial"/>
        </w:rPr>
        <w:t>12</w:t>
      </w:r>
      <w:ins w:id="780" w:author="Nicole Fields (She/Her)" w:date="2023-01-03T18:12:00Z">
        <w:r w:rsidR="00891483">
          <w:rPr>
            <w:rFonts w:cs="Arial"/>
          </w:rPr>
          <w:t xml:space="preserve"> or 0611</w:t>
        </w:r>
        <w:r w:rsidR="00891483">
          <w:rPr>
            <w:rFonts w:cs="Arial"/>
          </w:rPr>
          <w:noBreakHyphen/>
          <w:t>06</w:t>
        </w:r>
        <w:r w:rsidR="00EE705B">
          <w:rPr>
            <w:rFonts w:cs="Arial"/>
          </w:rPr>
          <w:t>, as applicable</w:t>
        </w:r>
      </w:ins>
      <w:r>
        <w:rPr>
          <w:rFonts w:cs="Arial"/>
        </w:rPr>
        <w:t xml:space="preserve">, such as minor deficiencies, minor violations, observations, assessments, </w:t>
      </w:r>
      <w:ins w:id="781" w:author="Nicole Fields (She/Her)" w:date="2023-01-05T09:51:00Z">
        <w:r w:rsidR="00D77301">
          <w:rPr>
            <w:rFonts w:cs="Arial"/>
          </w:rPr>
          <w:t>VLSSIR</w:t>
        </w:r>
      </w:ins>
      <w:ins w:id="782" w:author="Nicole Fields (She/Her)" w:date="2023-01-03T18:12:00Z">
        <w:r w:rsidR="00EE705B">
          <w:rPr>
            <w:rFonts w:cs="Arial"/>
          </w:rPr>
          <w:t>, and unresolved items</w:t>
        </w:r>
      </w:ins>
      <w:ins w:id="783" w:author="Nicole Fields (She/Her)" w:date="2023-01-05T09:51:00Z">
        <w:r w:rsidR="00F04397">
          <w:rPr>
            <w:rFonts w:cs="Arial"/>
          </w:rPr>
          <w:t xml:space="preserve"> </w:t>
        </w:r>
      </w:ins>
      <w:ins w:id="784" w:author="Nicole Fields (She/Her)" w:date="2023-01-05T09:52:00Z">
        <w:r w:rsidR="00F04397">
          <w:rPr>
            <w:rFonts w:cs="Arial"/>
          </w:rPr>
          <w:t>(URIs)</w:t>
        </w:r>
      </w:ins>
      <w:r>
        <w:rPr>
          <w:rFonts w:cs="Arial"/>
        </w:rPr>
        <w:t>.</w:t>
      </w:r>
    </w:p>
    <w:p w14:paraId="10D98297" w14:textId="42D8851D" w:rsidR="00C1034D" w:rsidRDefault="00C1034D" w:rsidP="00B03BCE">
      <w:pPr>
        <w:pStyle w:val="BodyText4"/>
        <w:numPr>
          <w:ilvl w:val="0"/>
          <w:numId w:val="9"/>
        </w:numPr>
        <w:spacing w:after="0"/>
        <w:ind w:left="1800"/>
        <w:rPr>
          <w:ins w:id="785" w:author="Philip McKenna" w:date="2023-01-05T08:54:00Z"/>
        </w:rPr>
      </w:pPr>
      <w:r>
        <w:lastRenderedPageBreak/>
        <w:t xml:space="preserve">Verify that any </w:t>
      </w:r>
      <w:ins w:id="786" w:author="Nicole Fields (She/Her)" w:date="2023-01-05T09:52:00Z">
        <w:r w:rsidR="00675D63">
          <w:t>URIs</w:t>
        </w:r>
      </w:ins>
      <w:r>
        <w:t xml:space="preserve"> closed to </w:t>
      </w:r>
      <w:ins w:id="787" w:author="Christopher Cauffman" w:date="2022-12-28T10:23:00Z">
        <w:r w:rsidR="0076699D">
          <w:t xml:space="preserve">the </w:t>
        </w:r>
      </w:ins>
      <w:ins w:id="788" w:author="Philip McKenna" w:date="2023-01-05T08:55:00Z">
        <w:r w:rsidR="009659E3">
          <w:t>VLS</w:t>
        </w:r>
      </w:ins>
      <w:ins w:id="789" w:author="Philip McKenna" w:date="2023-01-05T08:56:00Z">
        <w:r w:rsidR="009659E3">
          <w:t>SIR</w:t>
        </w:r>
      </w:ins>
      <w:ins w:id="790" w:author="Christopher Cauffman" w:date="2022-12-28T10:23:00Z">
        <w:r w:rsidR="0076699D">
          <w:t xml:space="preserve"> </w:t>
        </w:r>
      </w:ins>
      <w:ins w:id="791" w:author="Nicole Fields (She/Her)" w:date="2023-01-03T18:13:00Z">
        <w:r w:rsidR="000C795E">
          <w:t>process</w:t>
        </w:r>
        <w:r w:rsidR="00387F24">
          <w:t xml:space="preserve"> </w:t>
        </w:r>
      </w:ins>
      <w:r>
        <w:t xml:space="preserve">are documented in accordance with </w:t>
      </w:r>
      <w:ins w:id="792" w:author="Christopher Cauffman" w:date="2022-12-28T10:25:00Z">
        <w:r w:rsidR="008E77B9">
          <w:t>IMC</w:t>
        </w:r>
      </w:ins>
      <w:ins w:id="793" w:author="Nicole Fields (She/Her)" w:date="2023-01-05T09:52:00Z">
        <w:r w:rsidR="006A32A6">
          <w:t> </w:t>
        </w:r>
      </w:ins>
      <w:ins w:id="794" w:author="Christopher Cauffman" w:date="2022-12-28T10:25:00Z">
        <w:r w:rsidR="008E77B9">
          <w:t>06</w:t>
        </w:r>
      </w:ins>
      <w:ins w:id="795" w:author="Christopher Cauffman" w:date="2022-12-28T10:26:00Z">
        <w:r w:rsidR="008E77B9">
          <w:t>11</w:t>
        </w:r>
        <w:r w:rsidR="00AE3A43">
          <w:t xml:space="preserve"> </w:t>
        </w:r>
      </w:ins>
      <w:ins w:id="796" w:author="Madeleine Arel (She/Her)" w:date="2023-03-24T13:37:00Z">
        <w:r w:rsidR="0002105E">
          <w:t>s</w:t>
        </w:r>
      </w:ins>
      <w:ins w:id="797" w:author="Christopher Cauffman" w:date="2022-12-28T10:25:00Z">
        <w:r w:rsidR="00BA6C55">
          <w:t>ection</w:t>
        </w:r>
      </w:ins>
      <w:ins w:id="798" w:author="Nicole Fields (She/Her)" w:date="2023-01-05T09:52:00Z">
        <w:r w:rsidR="006A32A6">
          <w:t> </w:t>
        </w:r>
      </w:ins>
      <w:ins w:id="799" w:author="Christopher Cauffman" w:date="2022-12-28T10:25:00Z">
        <w:r w:rsidR="00BA6C55">
          <w:t>12.03</w:t>
        </w:r>
      </w:ins>
      <w:r>
        <w:t>.</w:t>
      </w:r>
    </w:p>
    <w:p w14:paraId="43D4D51C" w14:textId="7A32E421" w:rsidR="007C215F" w:rsidRDefault="003B5ABE" w:rsidP="00B03BCE">
      <w:pPr>
        <w:pStyle w:val="BodyText4"/>
        <w:numPr>
          <w:ilvl w:val="0"/>
          <w:numId w:val="9"/>
        </w:numPr>
        <w:ind w:left="1800"/>
        <w:rPr>
          <w:ins w:id="800" w:author="Nicole Fields (She/Her)" w:date="2023-01-05T09:54:00Z"/>
        </w:rPr>
      </w:pPr>
      <w:ins w:id="801" w:author="Philip McKenna" w:date="2023-01-05T08:54:00Z">
        <w:r>
          <w:t xml:space="preserve">Review all open </w:t>
        </w:r>
        <w:r w:rsidR="004759D4">
          <w:t xml:space="preserve">URIs </w:t>
        </w:r>
        <w:r w:rsidR="005D6DF9">
          <w:t xml:space="preserve">to determine </w:t>
        </w:r>
        <w:r w:rsidR="00C37D10">
          <w:t xml:space="preserve">where </w:t>
        </w:r>
        <w:r w:rsidR="00AE121C">
          <w:t xml:space="preserve">the </w:t>
        </w:r>
      </w:ins>
      <w:ins w:id="802" w:author="Nicole Fields (She/Her)" w:date="2023-01-05T09:53:00Z">
        <w:r w:rsidR="008A0ED5">
          <w:t>URI</w:t>
        </w:r>
      </w:ins>
      <w:ins w:id="803" w:author="Philip McKenna" w:date="2023-01-05T08:55:00Z">
        <w:r w:rsidR="002C4431">
          <w:t xml:space="preserve"> is in the</w:t>
        </w:r>
        <w:r w:rsidR="001A36B7">
          <w:t xml:space="preserve"> </w:t>
        </w:r>
        <w:r w:rsidR="0067674C">
          <w:t xml:space="preserve">inspection process and if the </w:t>
        </w:r>
      </w:ins>
      <w:ins w:id="804" w:author="Nicole Fields (She/Her)" w:date="2023-01-05T09:53:00Z">
        <w:r w:rsidR="008A0ED5">
          <w:t>URI</w:t>
        </w:r>
      </w:ins>
      <w:ins w:id="805" w:author="Philip McKenna" w:date="2023-01-05T08:55:00Z">
        <w:r w:rsidR="0067674C">
          <w:t xml:space="preserve"> </w:t>
        </w:r>
      </w:ins>
      <w:ins w:id="806" w:author="Nicole Fields (She/Her)" w:date="2023-01-05T09:53:00Z">
        <w:r w:rsidR="00886999">
          <w:t>sh</w:t>
        </w:r>
      </w:ins>
      <w:ins w:id="807" w:author="Philip McKenna" w:date="2023-01-05T08:55:00Z">
        <w:r w:rsidR="0067674C">
          <w:t xml:space="preserve">ould be closed </w:t>
        </w:r>
        <w:r w:rsidR="001355B8">
          <w:t xml:space="preserve">to the </w:t>
        </w:r>
        <w:r w:rsidR="00551108">
          <w:t xml:space="preserve">VLSSIR </w:t>
        </w:r>
      </w:ins>
      <w:ins w:id="808" w:author="Nicole Fields (She/Her)" w:date="2023-01-05T09:54:00Z">
        <w:r w:rsidR="00642054">
          <w:t>p</w:t>
        </w:r>
      </w:ins>
      <w:ins w:id="809" w:author="Philip McKenna" w:date="2023-01-05T08:55:00Z">
        <w:r w:rsidR="00551108">
          <w:t>rocess</w:t>
        </w:r>
      </w:ins>
      <w:ins w:id="810" w:author="Philip McKenna" w:date="2023-01-05T08:56:00Z">
        <w:r w:rsidR="007C215F">
          <w:t>.</w:t>
        </w:r>
      </w:ins>
    </w:p>
    <w:p w14:paraId="0AE3874F" w14:textId="77777777" w:rsidR="00534FB8" w:rsidRDefault="0044100D" w:rsidP="0044100D">
      <w:pPr>
        <w:pStyle w:val="BodyText4"/>
        <w:rPr>
          <w:ins w:id="811" w:author="Nicole Fields (She/Her)" w:date="2023-01-05T09:54:00Z"/>
        </w:rPr>
      </w:pPr>
      <w:ins w:id="812" w:author="Nicole Fields (She/Her)" w:date="2023-01-05T09:54:00Z">
        <w:r w:rsidRPr="00BB0BBF">
          <w:t>(M / DNM / NA)</w:t>
        </w:r>
      </w:ins>
    </w:p>
    <w:p w14:paraId="107F1B6D" w14:textId="1D7ACBA7" w:rsidR="0044100D" w:rsidRDefault="0044100D" w:rsidP="00AC1978">
      <w:pPr>
        <w:pStyle w:val="BodyText4"/>
      </w:pPr>
      <w:ins w:id="813" w:author="Nicole Fields (She/Her)" w:date="2023-01-05T09:54:00Z">
        <w:r w:rsidRPr="00BB0BBF">
          <w:t>Comments / Regional Uniformity:</w:t>
        </w:r>
      </w:ins>
    </w:p>
    <w:p w14:paraId="776ED6FA" w14:textId="7E6A9015" w:rsidR="00F268BC" w:rsidRDefault="00CD7073" w:rsidP="00A9781A">
      <w:pPr>
        <w:pStyle w:val="BodyText4"/>
        <w:ind w:hanging="720"/>
        <w:rPr>
          <w:ins w:id="814" w:author="Nicole Fields (She/Her)" w:date="2023-01-05T10:22:00Z"/>
        </w:rPr>
      </w:pPr>
      <w:ins w:id="815" w:author="Philip McKenna" w:date="2023-01-05T09:01:00Z">
        <w:r>
          <w:t>3.</w:t>
        </w:r>
      </w:ins>
      <w:ins w:id="816" w:author="Nicole Fields (She/Her)" w:date="2023-01-11T15:30:00Z">
        <w:r w:rsidR="00F04A9E">
          <w:t>8</w:t>
        </w:r>
      </w:ins>
      <w:ins w:id="817" w:author="Philip McKenna" w:date="2023-01-05T09:01:00Z">
        <w:r>
          <w:tab/>
        </w:r>
      </w:ins>
      <w:ins w:id="818" w:author="Philip McKenna" w:date="2023-01-10T13:23:00Z">
        <w:r w:rsidR="00891C2C">
          <w:t>Evaluate</w:t>
        </w:r>
        <w:r w:rsidR="00673477">
          <w:t xml:space="preserve"> the </w:t>
        </w:r>
      </w:ins>
      <w:ins w:id="819" w:author="Nicole Fields (She/Her)" w:date="2023-01-11T14:42:00Z">
        <w:r w:rsidR="009619C7">
          <w:t>r</w:t>
        </w:r>
      </w:ins>
      <w:ins w:id="820" w:author="Philip McKenna" w:date="2023-01-10T13:23:00Z">
        <w:r w:rsidR="00673477">
          <w:t xml:space="preserve">egion’s </w:t>
        </w:r>
      </w:ins>
      <w:ins w:id="821" w:author="Philip McKenna" w:date="2023-01-10T13:25:00Z">
        <w:r w:rsidR="000C44DB">
          <w:t>decision-making</w:t>
        </w:r>
      </w:ins>
      <w:ins w:id="822" w:author="Philip McKenna" w:date="2023-01-10T13:23:00Z">
        <w:r w:rsidR="0008399E">
          <w:t xml:space="preserve"> process </w:t>
        </w:r>
      </w:ins>
      <w:ins w:id="823" w:author="Philip McKenna" w:date="2023-01-10T13:24:00Z">
        <w:r w:rsidR="00306178">
          <w:t xml:space="preserve">in inspection items that require regional </w:t>
        </w:r>
      </w:ins>
      <w:ins w:id="824" w:author="Nicole Fields (She/Her)" w:date="2023-01-11T16:14:00Z">
        <w:r w:rsidR="00B41C92">
          <w:t xml:space="preserve">divisional </w:t>
        </w:r>
      </w:ins>
      <w:ins w:id="825" w:author="Philip McKenna" w:date="2023-01-10T13:24:00Z">
        <w:r w:rsidR="00306178">
          <w:t>management time to resolve</w:t>
        </w:r>
        <w:r w:rsidR="00E73B73">
          <w:t xml:space="preserve">. </w:t>
        </w:r>
      </w:ins>
      <w:ins w:id="826" w:author="Philip McKenna" w:date="2023-01-10T13:25:00Z">
        <w:r w:rsidR="00E73B73">
          <w:t xml:space="preserve">Since </w:t>
        </w:r>
        <w:r w:rsidR="000C44DB">
          <w:t>some of these issues may not be documented, the auditor should</w:t>
        </w:r>
      </w:ins>
      <w:ins w:id="827" w:author="Philip McKenna" w:date="2023-01-10T13:28:00Z">
        <w:r w:rsidR="00774C9F">
          <w:t xml:space="preserve"> also</w:t>
        </w:r>
      </w:ins>
      <w:ins w:id="828" w:author="Philip McKenna" w:date="2023-01-10T13:25:00Z">
        <w:r w:rsidR="00584EF4">
          <w:t xml:space="preserve"> i</w:t>
        </w:r>
      </w:ins>
      <w:ins w:id="829" w:author="Philip McKenna" w:date="2023-01-05T09:01:00Z">
        <w:r w:rsidRPr="00CD7073">
          <w:t xml:space="preserve">nterview a sampling of </w:t>
        </w:r>
      </w:ins>
      <w:ins w:id="830" w:author="Philip McKenna" w:date="2023-01-05T14:28:00Z">
        <w:r w:rsidR="00F70990">
          <w:t xml:space="preserve">ROP </w:t>
        </w:r>
      </w:ins>
      <w:ins w:id="831" w:author="Madeleine Arel (She/Her)" w:date="2023-03-24T13:38:00Z">
        <w:r w:rsidR="0002105E">
          <w:t>r</w:t>
        </w:r>
      </w:ins>
      <w:ins w:id="832" w:author="Philip McKenna" w:date="2023-01-05T14:28:00Z">
        <w:r w:rsidR="002D5029">
          <w:t>egional</w:t>
        </w:r>
      </w:ins>
      <w:ins w:id="833" w:author="Philip McKenna" w:date="2023-01-05T09:01:00Z">
        <w:r w:rsidRPr="00CD7073">
          <w:t xml:space="preserve"> branch chiefs to discuss</w:t>
        </w:r>
      </w:ins>
      <w:ins w:id="834" w:author="Philip McKenna" w:date="2023-01-10T13:26:00Z">
        <w:r w:rsidR="00584EF4">
          <w:t xml:space="preserve"> these</w:t>
        </w:r>
      </w:ins>
      <w:ins w:id="835" w:author="Philip McKenna" w:date="2023-01-05T09:01:00Z">
        <w:r w:rsidRPr="00CD7073">
          <w:t xml:space="preserve"> </w:t>
        </w:r>
      </w:ins>
      <w:ins w:id="836" w:author="Philip McKenna" w:date="2023-01-05T09:02:00Z">
        <w:r>
          <w:t xml:space="preserve">inspection </w:t>
        </w:r>
      </w:ins>
      <w:ins w:id="837" w:author="Philip McKenna" w:date="2023-01-05T09:01:00Z">
        <w:r w:rsidRPr="00CD7073">
          <w:t>issues</w:t>
        </w:r>
      </w:ins>
      <w:ins w:id="838" w:author="Philip McKenna" w:date="2023-01-10T13:26:00Z">
        <w:r w:rsidR="00584EF4">
          <w:t xml:space="preserve">. </w:t>
        </w:r>
      </w:ins>
      <w:ins w:id="839" w:author="Philip McKenna" w:date="2023-01-05T10:00:00Z">
        <w:r w:rsidR="00E24FA5">
          <w:t xml:space="preserve">The purpose of this </w:t>
        </w:r>
      </w:ins>
      <w:ins w:id="840" w:author="Philip McKenna" w:date="2023-01-10T13:26:00Z">
        <w:r w:rsidR="00584EF4">
          <w:t>audit area</w:t>
        </w:r>
        <w:r w:rsidR="00C156B2">
          <w:t xml:space="preserve"> is </w:t>
        </w:r>
      </w:ins>
      <w:ins w:id="841" w:author="Philip McKenna" w:date="2023-01-05T10:00:00Z">
        <w:r w:rsidR="00EE3BD9">
          <w:t xml:space="preserve">to contribute to </w:t>
        </w:r>
        <w:r w:rsidR="00ED5228">
          <w:t>meeting objective 02.</w:t>
        </w:r>
      </w:ins>
      <w:ins w:id="842" w:author="Philip McKenna" w:date="2023-01-05T10:01:00Z">
        <w:r w:rsidR="00ED5228">
          <w:t>03</w:t>
        </w:r>
      </w:ins>
      <w:ins w:id="843" w:author="Nicole Fields (She/Her)" w:date="2023-01-05T09:59:00Z">
        <w:r w:rsidR="00CC55BC">
          <w:t xml:space="preserve"> of this </w:t>
        </w:r>
      </w:ins>
      <w:proofErr w:type="gramStart"/>
      <w:ins w:id="844" w:author="Madeleine Arel (She/Her)" w:date="2023-03-24T13:38:00Z">
        <w:r w:rsidR="00B979ED">
          <w:t>a</w:t>
        </w:r>
      </w:ins>
      <w:ins w:id="845" w:author="Nicole Fields (She/Her)" w:date="2023-01-05T09:59:00Z">
        <w:r w:rsidR="00CC55BC">
          <w:t>ppendix</w:t>
        </w:r>
      </w:ins>
      <w:proofErr w:type="gramEnd"/>
      <w:ins w:id="846" w:author="Philip McKenna" w:date="2023-01-05T10:01:00Z">
        <w:r w:rsidR="008428C8">
          <w:t>. Some areas to focus on are:</w:t>
        </w:r>
      </w:ins>
    </w:p>
    <w:p w14:paraId="7BD1F501" w14:textId="105C8162" w:rsidR="000733FD" w:rsidRDefault="009844F5" w:rsidP="00B03BCE">
      <w:pPr>
        <w:pStyle w:val="BodyText4"/>
        <w:numPr>
          <w:ilvl w:val="0"/>
          <w:numId w:val="17"/>
        </w:numPr>
        <w:spacing w:after="0"/>
        <w:ind w:left="1800"/>
        <w:rPr>
          <w:ins w:id="847" w:author="Philip McKenna" w:date="2023-01-05T09:02:00Z"/>
        </w:rPr>
      </w:pPr>
      <w:ins w:id="848" w:author="Philip McKenna" w:date="2023-01-05T10:02:00Z">
        <w:r>
          <w:t>IMC</w:t>
        </w:r>
      </w:ins>
      <w:ins w:id="849" w:author="Nicole Fields (She/Her)" w:date="2023-01-05T09:58:00Z">
        <w:r w:rsidR="00CE71BA">
          <w:t> </w:t>
        </w:r>
      </w:ins>
      <w:ins w:id="850" w:author="Philip McKenna" w:date="2023-01-05T10:02:00Z">
        <w:r>
          <w:t xml:space="preserve">0612 </w:t>
        </w:r>
      </w:ins>
      <w:ins w:id="851" w:author="Nicole Fields (She/Her)" w:date="2023-01-05T09:58:00Z">
        <w:r w:rsidR="00CE71BA">
          <w:t>m</w:t>
        </w:r>
      </w:ins>
      <w:ins w:id="852" w:author="Philip McKenna" w:date="2023-01-05T10:01:00Z">
        <w:r w:rsidR="00EC32C7">
          <w:t>ore</w:t>
        </w:r>
      </w:ins>
      <w:ins w:id="853" w:author="Nicole Fields (She/Her)" w:date="2023-01-05T09:58:00Z">
        <w:r w:rsidR="00CE71BA">
          <w:noBreakHyphen/>
        </w:r>
      </w:ins>
      <w:ins w:id="854" w:author="Philip McKenna" w:date="2023-01-05T10:01:00Z">
        <w:r w:rsidR="00EC32C7">
          <w:t>than</w:t>
        </w:r>
      </w:ins>
      <w:ins w:id="855" w:author="Nicole Fields (She/Her)" w:date="2023-01-05T09:58:00Z">
        <w:r w:rsidR="00CE71BA">
          <w:noBreakHyphen/>
        </w:r>
      </w:ins>
      <w:ins w:id="856" w:author="Philip McKenna" w:date="2023-01-05T10:01:00Z">
        <w:r w:rsidR="00EC32C7">
          <w:t>minor criteria</w:t>
        </w:r>
      </w:ins>
    </w:p>
    <w:p w14:paraId="1913CC26" w14:textId="76E9AF06" w:rsidR="00EC32C7" w:rsidRDefault="00B979ED" w:rsidP="00B03BCE">
      <w:pPr>
        <w:pStyle w:val="BodyText4"/>
        <w:numPr>
          <w:ilvl w:val="0"/>
          <w:numId w:val="17"/>
        </w:numPr>
        <w:spacing w:after="0"/>
        <w:ind w:left="1800"/>
        <w:rPr>
          <w:ins w:id="857" w:author="Philip McKenna" w:date="2023-01-05T10:02:00Z"/>
        </w:rPr>
      </w:pPr>
      <w:ins w:id="858" w:author="Madeleine Arel (She/Her)" w:date="2023-03-24T13:38:00Z">
        <w:r>
          <w:t>i</w:t>
        </w:r>
      </w:ins>
      <w:ins w:id="859" w:author="Philip McKenna" w:date="2023-01-05T10:02:00Z">
        <w:r w:rsidR="00454FD7">
          <w:t xml:space="preserve">ssues that could have been closed to the VLSSIR </w:t>
        </w:r>
        <w:r w:rsidR="00915E07">
          <w:t>process</w:t>
        </w:r>
      </w:ins>
    </w:p>
    <w:p w14:paraId="747223EA" w14:textId="77EEBEEA" w:rsidR="005C531F" w:rsidRDefault="001929B6" w:rsidP="00B03BCE">
      <w:pPr>
        <w:pStyle w:val="BodyText4"/>
        <w:numPr>
          <w:ilvl w:val="0"/>
          <w:numId w:val="17"/>
        </w:numPr>
        <w:ind w:left="1800"/>
        <w:rPr>
          <w:ins w:id="860" w:author="Philip McKenna" w:date="2023-01-05T09:02:00Z"/>
        </w:rPr>
      </w:pPr>
      <w:ins w:id="861" w:author="Philip McKenna" w:date="2023-01-05T10:03:00Z">
        <w:r>
          <w:t xml:space="preserve">Green findings that </w:t>
        </w:r>
        <w:r w:rsidR="004B668F">
          <w:t xml:space="preserve">had a significant amount of input </w:t>
        </w:r>
      </w:ins>
      <w:ins w:id="862" w:author="Nicole Fields (She/Her)" w:date="2023-01-05T10:22:00Z">
        <w:r w:rsidR="00396CD0">
          <w:t xml:space="preserve">from </w:t>
        </w:r>
      </w:ins>
      <w:ins w:id="863" w:author="Philip McKenna" w:date="2023-01-05T10:03:00Z">
        <w:r w:rsidR="00BB0E73">
          <w:t>and discussion with the l</w:t>
        </w:r>
      </w:ins>
      <w:ins w:id="864" w:author="Philip McKenna" w:date="2023-01-05T10:04:00Z">
        <w:r w:rsidR="00BB0E73">
          <w:t>icensee.</w:t>
        </w:r>
      </w:ins>
    </w:p>
    <w:p w14:paraId="1C240374" w14:textId="77777777" w:rsidR="00C1034D" w:rsidRPr="00BB0BBF" w:rsidRDefault="00C1034D" w:rsidP="007E288E">
      <w:pPr>
        <w:pStyle w:val="BodyText4"/>
      </w:pPr>
      <w:r w:rsidRPr="00BB0BBF">
        <w:t>(M / DNM / NA)</w:t>
      </w:r>
    </w:p>
    <w:p w14:paraId="59260A21" w14:textId="7CAC3718" w:rsidR="00C1034D" w:rsidRDefault="00C1034D" w:rsidP="007E288E">
      <w:pPr>
        <w:pStyle w:val="BodyText4"/>
      </w:pPr>
      <w:r w:rsidRPr="00BB0BBF">
        <w:t>Comments / Regional Uniformity:</w:t>
      </w:r>
    </w:p>
    <w:p w14:paraId="1CA9DABB" w14:textId="0ED3B95F" w:rsidR="007D172B" w:rsidRDefault="007D172B" w:rsidP="00E44E0C">
      <w:pPr>
        <w:pStyle w:val="StyleHeading2Underline"/>
        <w:tabs>
          <w:tab w:val="left" w:pos="8280"/>
        </w:tabs>
      </w:pPr>
      <w:r w:rsidRPr="00D35BBD">
        <w:rPr>
          <w:u w:val="none"/>
        </w:rPr>
        <w:t>4.0</w:t>
      </w:r>
      <w:r w:rsidRPr="00D35BBD">
        <w:rPr>
          <w:u w:val="none"/>
        </w:rPr>
        <w:tab/>
      </w:r>
      <w:r w:rsidRPr="007E288E">
        <w:t>P</w:t>
      </w:r>
      <w:r w:rsidR="000C0A3B" w:rsidRPr="007E288E">
        <w:t>erformance Indicator Program Area</w:t>
      </w:r>
      <w:ins w:id="865" w:author="Nicole Fields (She/Her)" w:date="2022-11-15T10:58:00Z">
        <w:r w:rsidR="000C0A3B" w:rsidRPr="007E288E">
          <w:tab/>
          <w:t>M / DNM</w:t>
        </w:r>
      </w:ins>
    </w:p>
    <w:p w14:paraId="7F255A01" w14:textId="19B3776C" w:rsidR="008C7271" w:rsidRDefault="00A403BF" w:rsidP="007E288E">
      <w:pPr>
        <w:pStyle w:val="NumberedList"/>
        <w:ind w:left="1440" w:hanging="720"/>
        <w:rPr>
          <w:rFonts w:cs="Arial"/>
        </w:rPr>
      </w:pPr>
      <w:r>
        <w:rPr>
          <w:rFonts w:cs="Arial"/>
        </w:rPr>
        <w:t>4</w:t>
      </w:r>
      <w:r w:rsidR="007D172B">
        <w:rPr>
          <w:rFonts w:cs="Arial"/>
        </w:rPr>
        <w:t>.1</w:t>
      </w:r>
      <w:r w:rsidR="008C7271">
        <w:rPr>
          <w:rFonts w:cs="Arial"/>
        </w:rPr>
        <w:tab/>
      </w:r>
      <w:r w:rsidR="00F456EC">
        <w:rPr>
          <w:rFonts w:cs="Arial"/>
        </w:rPr>
        <w:t xml:space="preserve">Verify that </w:t>
      </w:r>
      <w:r w:rsidR="008C7271" w:rsidRPr="008C7271">
        <w:rPr>
          <w:rFonts w:cs="Arial"/>
        </w:rPr>
        <w:t>IP</w:t>
      </w:r>
      <w:r w:rsidR="0086303F">
        <w:rPr>
          <w:rFonts w:cs="Arial"/>
        </w:rPr>
        <w:t> </w:t>
      </w:r>
      <w:r w:rsidR="008C7271" w:rsidRPr="008C7271">
        <w:rPr>
          <w:rFonts w:cs="Arial"/>
        </w:rPr>
        <w:t>71151 was accomplished annually for all sites within the region as part of the baseline inspection program.</w:t>
      </w:r>
      <w:r w:rsidR="00DA2557">
        <w:rPr>
          <w:rFonts w:cs="Arial"/>
        </w:rPr>
        <w:t xml:space="preserve"> </w:t>
      </w:r>
      <w:r w:rsidR="00DA2557" w:rsidRPr="008C7271">
        <w:rPr>
          <w:rFonts w:cs="Arial"/>
        </w:rPr>
        <w:t>This can be easily accomplished if the region being audited reported 100% baseline inspection program accomplishment. If there were any missed samples, the missed samples should be evaluated to see if a</w:t>
      </w:r>
      <w:r w:rsidR="005558F0">
        <w:rPr>
          <w:rFonts w:cs="Arial"/>
        </w:rPr>
        <w:t>n</w:t>
      </w:r>
      <w:r w:rsidR="00DA2557" w:rsidRPr="008C7271">
        <w:rPr>
          <w:rFonts w:cs="Arial"/>
        </w:rPr>
        <w:t xml:space="preserve"> IP</w:t>
      </w:r>
      <w:r w:rsidR="0086303F">
        <w:rPr>
          <w:rFonts w:cs="Arial"/>
        </w:rPr>
        <w:t> </w:t>
      </w:r>
      <w:r w:rsidR="00DA2557" w:rsidRPr="008C7271">
        <w:rPr>
          <w:rFonts w:cs="Arial"/>
        </w:rPr>
        <w:t>71151 sample was missed.</w:t>
      </w:r>
    </w:p>
    <w:p w14:paraId="71D43317" w14:textId="79EB68CB" w:rsidR="008C7271" w:rsidRPr="008C7271" w:rsidRDefault="008C7271" w:rsidP="00BB4F34">
      <w:pPr>
        <w:pStyle w:val="BodyText4"/>
      </w:pPr>
      <w:r w:rsidRPr="008C7271">
        <w:t>Data sources: RPS-Inspections and ADAMS (regional baseline inspection completion memos, referenced in the annual ROP self-assessment SECY)</w:t>
      </w:r>
    </w:p>
    <w:p w14:paraId="0C284F89" w14:textId="77777777" w:rsidR="00DA2557" w:rsidRPr="00BB0BBF" w:rsidRDefault="00DA2557" w:rsidP="00BB4F34">
      <w:pPr>
        <w:pStyle w:val="BodyText4"/>
        <w:rPr>
          <w:rFonts w:cs="Arial"/>
        </w:rPr>
      </w:pPr>
      <w:r w:rsidRPr="00BB0BBF">
        <w:rPr>
          <w:rFonts w:cs="Arial"/>
        </w:rPr>
        <w:t>(M / DNM / NA)</w:t>
      </w:r>
    </w:p>
    <w:p w14:paraId="24BB4EDC" w14:textId="3357881C" w:rsidR="00DA2557" w:rsidRDefault="00DA2557" w:rsidP="00BB4F34">
      <w:pPr>
        <w:pStyle w:val="BodyText4"/>
        <w:rPr>
          <w:rFonts w:cs="Arial"/>
        </w:rPr>
      </w:pPr>
      <w:r w:rsidRPr="00BB0BBF">
        <w:rPr>
          <w:rFonts w:cs="Arial"/>
        </w:rPr>
        <w:t>Comments / Regional Uniformity:</w:t>
      </w:r>
    </w:p>
    <w:p w14:paraId="4CB19868" w14:textId="130EF3CD" w:rsidR="00783215" w:rsidRPr="00103093" w:rsidRDefault="00783215" w:rsidP="00963460">
      <w:pPr>
        <w:pStyle w:val="BodyText"/>
        <w:sectPr w:rsidR="00783215" w:rsidRPr="00103093" w:rsidSect="00A97E43">
          <w:footerReference w:type="default" r:id="rId10"/>
          <w:pgSz w:w="12240" w:h="15840"/>
          <w:pgMar w:top="1440" w:right="1440" w:bottom="1440" w:left="1440" w:header="720" w:footer="720" w:gutter="0"/>
          <w:pgNumType w:start="1"/>
          <w:cols w:space="720"/>
          <w:docGrid w:linePitch="299"/>
        </w:sectPr>
      </w:pPr>
    </w:p>
    <w:p w14:paraId="14076C08" w14:textId="71B5AB81" w:rsidR="00363928" w:rsidRPr="00AA205C" w:rsidRDefault="00363928" w:rsidP="00963460">
      <w:pPr>
        <w:pStyle w:val="attachmenttitle"/>
      </w:pPr>
      <w:bookmarkStart w:id="867" w:name="_Toc166392890"/>
      <w:bookmarkStart w:id="868" w:name="_Toc166462813"/>
      <w:bookmarkStart w:id="869" w:name="_Toc168390786"/>
      <w:bookmarkStart w:id="870" w:name="_Toc168390861"/>
      <w:bookmarkStart w:id="871" w:name="_Toc168393146"/>
      <w:bookmarkStart w:id="872" w:name="_Toc168393299"/>
      <w:bookmarkStart w:id="873" w:name="_Toc168393404"/>
      <w:bookmarkStart w:id="874" w:name="_Toc168911238"/>
      <w:bookmarkStart w:id="875" w:name="_Toc168911467"/>
      <w:bookmarkStart w:id="876" w:name="_Toc192323324"/>
      <w:bookmarkStart w:id="877" w:name="_Toc193523661"/>
      <w:bookmarkStart w:id="878" w:name="_Toc237151135"/>
      <w:r>
        <w:lastRenderedPageBreak/>
        <w:t xml:space="preserve">Attachment </w:t>
      </w:r>
      <w:r w:rsidR="00F64707">
        <w:t>2</w:t>
      </w:r>
      <w:r>
        <w:t xml:space="preserve">: </w:t>
      </w:r>
      <w:r w:rsidRPr="00AA205C">
        <w:t xml:space="preserve">Revision History </w:t>
      </w:r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r w:rsidRPr="00AA205C">
        <w:t xml:space="preserve">for </w:t>
      </w:r>
      <w:r>
        <w:t>IMC 0307 Appendix C</w:t>
      </w:r>
    </w:p>
    <w:tbl>
      <w:tblPr>
        <w:tblW w:w="12960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26"/>
        <w:gridCol w:w="1589"/>
        <w:gridCol w:w="4689"/>
        <w:gridCol w:w="2457"/>
        <w:gridCol w:w="2799"/>
      </w:tblGrid>
      <w:tr w:rsidR="00363928" w:rsidRPr="00AA205C" w14:paraId="09FB029F" w14:textId="77777777" w:rsidTr="00476F7A">
        <w:trPr>
          <w:tblHeader/>
        </w:trPr>
        <w:tc>
          <w:tcPr>
            <w:tcW w:w="5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4AD59900" w14:textId="77777777" w:rsidR="00363928" w:rsidRPr="00AA205C" w:rsidRDefault="00363928" w:rsidP="00476F7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 w:rsidRPr="00AA205C">
              <w:rPr>
                <w:rFonts w:cs="Arial"/>
              </w:rPr>
              <w:t>Commitment Tracking Number</w:t>
            </w:r>
          </w:p>
        </w:tc>
        <w:tc>
          <w:tcPr>
            <w:tcW w:w="613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F5B82EB" w14:textId="77777777" w:rsidR="00363928" w:rsidRDefault="00363928" w:rsidP="00476F7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Accession Number</w:t>
            </w:r>
          </w:p>
          <w:p w14:paraId="74BA5D1D" w14:textId="77777777" w:rsidR="00363928" w:rsidRDefault="00363928" w:rsidP="00476F7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 w:rsidRPr="00AA205C">
              <w:rPr>
                <w:rFonts w:cs="Arial"/>
              </w:rPr>
              <w:t>Issue Date</w:t>
            </w:r>
          </w:p>
          <w:p w14:paraId="2C932988" w14:textId="77777777" w:rsidR="00363928" w:rsidRPr="00AA205C" w:rsidRDefault="00363928" w:rsidP="00476F7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Change Notice</w:t>
            </w:r>
          </w:p>
        </w:tc>
        <w:tc>
          <w:tcPr>
            <w:tcW w:w="1809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4AD13F6" w14:textId="77777777" w:rsidR="00363928" w:rsidRPr="00AA205C" w:rsidRDefault="00363928" w:rsidP="00476F7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 w:rsidRPr="00AA205C">
              <w:rPr>
                <w:rFonts w:cs="Arial"/>
              </w:rPr>
              <w:t>Description of Change</w:t>
            </w:r>
          </w:p>
        </w:tc>
        <w:tc>
          <w:tcPr>
            <w:tcW w:w="948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1EE377C5" w14:textId="0DB3F67B" w:rsidR="00363928" w:rsidRPr="00AA205C" w:rsidRDefault="00363928" w:rsidP="00476F7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 xml:space="preserve">Description of </w:t>
            </w:r>
            <w:r w:rsidRPr="00AA205C">
              <w:rPr>
                <w:rFonts w:cs="Arial"/>
              </w:rPr>
              <w:t xml:space="preserve">Training </w:t>
            </w:r>
            <w:r>
              <w:rPr>
                <w:rFonts w:cs="Arial"/>
              </w:rPr>
              <w:t>Required and Completion Date</w:t>
            </w:r>
          </w:p>
        </w:tc>
        <w:tc>
          <w:tcPr>
            <w:tcW w:w="108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9C9B394" w14:textId="11868684" w:rsidR="00363928" w:rsidRPr="00AA205C" w:rsidRDefault="00054424" w:rsidP="00476F7A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 w:rsidRPr="00054424">
              <w:rPr>
                <w:rFonts w:cs="Arial"/>
              </w:rPr>
              <w:t>Comment Resolution and Closed Feedback Form Accession Number (Pre-Decisional, Non-Public Information)</w:t>
            </w:r>
          </w:p>
        </w:tc>
      </w:tr>
      <w:tr w:rsidR="00363928" w:rsidRPr="00AA205C" w14:paraId="70811EE6" w14:textId="77777777" w:rsidTr="00476F7A">
        <w:tc>
          <w:tcPr>
            <w:tcW w:w="5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DA036AB" w14:textId="77777777" w:rsidR="00363928" w:rsidRPr="00AA205C" w:rsidRDefault="00363928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</w:p>
        </w:tc>
        <w:tc>
          <w:tcPr>
            <w:tcW w:w="613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65E4512" w14:textId="77777777" w:rsidR="00363928" w:rsidRDefault="00363928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ML16147A455</w:t>
            </w:r>
          </w:p>
          <w:p w14:paraId="698C7C42" w14:textId="7F65BE39" w:rsidR="00363928" w:rsidRDefault="000105A7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07/15/16</w:t>
            </w:r>
          </w:p>
          <w:p w14:paraId="4D87DD12" w14:textId="467A8A6E" w:rsidR="00363928" w:rsidRPr="00AA205C" w:rsidRDefault="00363928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CN 16-</w:t>
            </w:r>
            <w:r w:rsidR="000105A7">
              <w:rPr>
                <w:rFonts w:cs="Arial"/>
              </w:rPr>
              <w:t>016</w:t>
            </w:r>
          </w:p>
        </w:tc>
        <w:tc>
          <w:tcPr>
            <w:tcW w:w="1809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038E75C" w14:textId="77777777" w:rsidR="00363928" w:rsidRPr="00AA205C" w:rsidRDefault="00363928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Initial issuance.  Created to address self-assessment process changes.  Researched commitments for the last four years and found none.</w:t>
            </w:r>
          </w:p>
        </w:tc>
        <w:tc>
          <w:tcPr>
            <w:tcW w:w="948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2109CDF" w14:textId="77777777" w:rsidR="00363928" w:rsidRPr="00AA205C" w:rsidRDefault="00363928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  <w:tc>
          <w:tcPr>
            <w:tcW w:w="108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25EF8F1" w14:textId="77777777" w:rsidR="00363928" w:rsidRPr="00AA205C" w:rsidRDefault="00363928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ML16148A045</w:t>
            </w:r>
          </w:p>
        </w:tc>
      </w:tr>
      <w:tr w:rsidR="00363928" w:rsidRPr="00AA205C" w14:paraId="404B005A" w14:textId="77777777" w:rsidTr="00476F7A">
        <w:tc>
          <w:tcPr>
            <w:tcW w:w="5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48B463B" w14:textId="77777777" w:rsidR="00363928" w:rsidRPr="00AA205C" w:rsidRDefault="00363928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</w:p>
        </w:tc>
        <w:tc>
          <w:tcPr>
            <w:tcW w:w="613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0EE990C5" w14:textId="0D3D20C2" w:rsidR="00460391" w:rsidRDefault="00D054CB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 w:rsidRPr="00D054CB">
              <w:rPr>
                <w:rFonts w:cs="Arial"/>
              </w:rPr>
              <w:t>ML19274C225</w:t>
            </w:r>
          </w:p>
          <w:p w14:paraId="7D1E7C47" w14:textId="676C5DCF" w:rsidR="00D054CB" w:rsidRPr="00D054CB" w:rsidRDefault="00624BD1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05/29/20</w:t>
            </w:r>
          </w:p>
          <w:p w14:paraId="53D7CDCB" w14:textId="1F1FC615" w:rsidR="00460391" w:rsidRPr="00D054CB" w:rsidRDefault="00460391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 w:rsidRPr="00D054CB">
              <w:rPr>
                <w:rFonts w:cs="Arial"/>
              </w:rPr>
              <w:t xml:space="preserve">CN </w:t>
            </w:r>
            <w:r w:rsidR="00881FA8">
              <w:rPr>
                <w:rFonts w:cs="Arial"/>
              </w:rPr>
              <w:t>20-</w:t>
            </w:r>
            <w:r w:rsidR="00624BD1">
              <w:rPr>
                <w:rFonts w:cs="Arial"/>
              </w:rPr>
              <w:t>025</w:t>
            </w:r>
          </w:p>
          <w:p w14:paraId="0E1215D6" w14:textId="0AF17F50" w:rsidR="00460391" w:rsidRPr="00D054CB" w:rsidRDefault="00460391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</w:p>
        </w:tc>
        <w:tc>
          <w:tcPr>
            <w:tcW w:w="1809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6DC6265" w14:textId="648C13E3" w:rsidR="00363928" w:rsidRPr="00D054CB" w:rsidRDefault="00304CE9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 w:rsidRPr="00D054CB">
              <w:rPr>
                <w:rFonts w:cs="Arial"/>
              </w:rPr>
              <w:t>Complete</w:t>
            </w:r>
            <w:r w:rsidR="00B35667">
              <w:rPr>
                <w:rFonts w:cs="Arial"/>
              </w:rPr>
              <w:t xml:space="preserve"> reissuance (major rewrite</w:t>
            </w:r>
            <w:r w:rsidR="000F00FF">
              <w:rPr>
                <w:rFonts w:cs="Arial"/>
              </w:rPr>
              <w:t>, satisfies periodic/review update requirement</w:t>
            </w:r>
            <w:r w:rsidR="00B35667">
              <w:rPr>
                <w:rFonts w:cs="Arial"/>
              </w:rPr>
              <w:t>)</w:t>
            </w:r>
            <w:r w:rsidRPr="00D054CB">
              <w:rPr>
                <w:rFonts w:cs="Arial"/>
              </w:rPr>
              <w:t xml:space="preserve"> to reflect</w:t>
            </w:r>
            <w:r w:rsidR="006C3FC0" w:rsidRPr="00D054CB">
              <w:rPr>
                <w:rFonts w:cs="Arial"/>
              </w:rPr>
              <w:t xml:space="preserve"> change from regional peer review to ROP implementation audit</w:t>
            </w:r>
            <w:r w:rsidR="000F00FF">
              <w:rPr>
                <w:rFonts w:cs="Arial"/>
              </w:rPr>
              <w:t xml:space="preserve"> </w:t>
            </w:r>
            <w:proofErr w:type="gramStart"/>
            <w:r w:rsidR="000F00FF">
              <w:rPr>
                <w:rFonts w:cs="Arial"/>
              </w:rPr>
              <w:t>as a result of</w:t>
            </w:r>
            <w:proofErr w:type="gramEnd"/>
            <w:r w:rsidR="000F00FF">
              <w:rPr>
                <w:rFonts w:cs="Arial"/>
              </w:rPr>
              <w:t xml:space="preserve"> 2019 holistic review of ROP self-assessment program</w:t>
            </w:r>
            <w:r w:rsidR="006C3FC0" w:rsidRPr="00D054CB">
              <w:rPr>
                <w:rFonts w:cs="Arial"/>
              </w:rPr>
              <w:t>.</w:t>
            </w:r>
            <w:r w:rsidR="000F00FF">
              <w:rPr>
                <w:rFonts w:cs="Arial"/>
              </w:rPr>
              <w:t xml:space="preserve"> </w:t>
            </w:r>
          </w:p>
        </w:tc>
        <w:tc>
          <w:tcPr>
            <w:tcW w:w="948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FB7AA9D" w14:textId="5B9E1123" w:rsidR="00363928" w:rsidRPr="00D054CB" w:rsidRDefault="006C3FC0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 w:rsidRPr="00D054CB">
              <w:rPr>
                <w:rFonts w:cs="Arial"/>
              </w:rPr>
              <w:t>None</w:t>
            </w:r>
          </w:p>
        </w:tc>
        <w:tc>
          <w:tcPr>
            <w:tcW w:w="108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4190E6B" w14:textId="5D9406E3" w:rsidR="00363928" w:rsidRPr="00AA205C" w:rsidRDefault="00D054CB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 w:rsidRPr="00D054CB">
              <w:rPr>
                <w:rFonts w:cs="Arial"/>
              </w:rPr>
              <w:t>ML19274C541</w:t>
            </w:r>
          </w:p>
        </w:tc>
      </w:tr>
      <w:tr w:rsidR="006C3FC0" w:rsidRPr="00AA205C" w14:paraId="3A79F265" w14:textId="77777777" w:rsidTr="00476F7A">
        <w:tc>
          <w:tcPr>
            <w:tcW w:w="55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21FDF894" w14:textId="77777777" w:rsidR="006C3FC0" w:rsidRPr="00AA205C" w:rsidRDefault="006C3FC0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</w:p>
        </w:tc>
        <w:tc>
          <w:tcPr>
            <w:tcW w:w="613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59895D22" w14:textId="7B8A2ABF" w:rsidR="006C3FC0" w:rsidRDefault="00DF77A5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ML</w:t>
            </w:r>
            <w:r w:rsidR="00DB4DDE">
              <w:rPr>
                <w:rFonts w:cs="Arial"/>
              </w:rPr>
              <w:t>23024A117</w:t>
            </w:r>
          </w:p>
          <w:p w14:paraId="24DE0215" w14:textId="3A4159BF" w:rsidR="00DF77A5" w:rsidRDefault="00AC03C2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03/24/23</w:t>
            </w:r>
          </w:p>
          <w:p w14:paraId="27361138" w14:textId="362B356E" w:rsidR="00DF77A5" w:rsidRDefault="00DF77A5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 xml:space="preserve">CN </w:t>
            </w:r>
            <w:r w:rsidR="00AC03C2">
              <w:rPr>
                <w:rFonts w:cs="Arial"/>
              </w:rPr>
              <w:t>23-009</w:t>
            </w:r>
          </w:p>
        </w:tc>
        <w:tc>
          <w:tcPr>
            <w:tcW w:w="1809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603F67CF" w14:textId="4006CFBA" w:rsidR="00AA0027" w:rsidRDefault="00F81954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Routine</w:t>
            </w:r>
            <w:r w:rsidR="00D23177">
              <w:rPr>
                <w:rFonts w:cs="Arial"/>
              </w:rPr>
              <w:t xml:space="preserve"> </w:t>
            </w:r>
            <w:r w:rsidR="00AA0027">
              <w:rPr>
                <w:rFonts w:cs="Arial"/>
              </w:rPr>
              <w:t>revision</w:t>
            </w:r>
            <w:r w:rsidR="00D23177">
              <w:rPr>
                <w:rFonts w:cs="Arial"/>
              </w:rPr>
              <w:t xml:space="preserve"> to clarify and improve the regional </w:t>
            </w:r>
            <w:r w:rsidR="00B12A1A">
              <w:rPr>
                <w:rFonts w:cs="Arial"/>
              </w:rPr>
              <w:t>implementation audit process based on program experience performing these audits.</w:t>
            </w:r>
            <w:r w:rsidR="00AA0027">
              <w:rPr>
                <w:rFonts w:cs="Arial"/>
              </w:rPr>
              <w:t xml:space="preserve"> </w:t>
            </w:r>
            <w:r w:rsidR="0081341F">
              <w:rPr>
                <w:rFonts w:cs="Arial"/>
              </w:rPr>
              <w:t>Th</w:t>
            </w:r>
            <w:r w:rsidR="00BD5A10">
              <w:rPr>
                <w:rFonts w:cs="Arial"/>
              </w:rPr>
              <w:t>ese revisions</w:t>
            </w:r>
            <w:r w:rsidR="0081341F">
              <w:rPr>
                <w:rFonts w:cs="Arial"/>
              </w:rPr>
              <w:t xml:space="preserve"> address Program Recommendation 1</w:t>
            </w:r>
            <w:r w:rsidR="003C7B1E">
              <w:rPr>
                <w:rFonts w:cs="Arial"/>
              </w:rPr>
              <w:t xml:space="preserve"> from the calendar year 2022 </w:t>
            </w:r>
            <w:r w:rsidR="002E5C26">
              <w:rPr>
                <w:rFonts w:cs="Arial"/>
              </w:rPr>
              <w:t>ROP implementation audit of Region</w:t>
            </w:r>
            <w:r w:rsidR="00966BFE">
              <w:rPr>
                <w:rFonts w:cs="Arial"/>
              </w:rPr>
              <w:t> </w:t>
            </w:r>
            <w:r w:rsidR="002E5C26">
              <w:rPr>
                <w:rFonts w:cs="Arial"/>
              </w:rPr>
              <w:t xml:space="preserve">I (ML22285A231). </w:t>
            </w:r>
            <w:r w:rsidR="00AA0027">
              <w:rPr>
                <w:rFonts w:cs="Arial"/>
              </w:rPr>
              <w:t>Minor revisions to update organizational titles</w:t>
            </w:r>
            <w:r w:rsidR="00BD5A10">
              <w:rPr>
                <w:rFonts w:cs="Arial"/>
              </w:rPr>
              <w:t xml:space="preserve"> and document formatting</w:t>
            </w:r>
            <w:r w:rsidR="00AA0027">
              <w:rPr>
                <w:rFonts w:cs="Arial"/>
              </w:rPr>
              <w:t>.</w:t>
            </w:r>
            <w:r w:rsidR="003F59E3">
              <w:rPr>
                <w:rFonts w:cs="Arial"/>
              </w:rPr>
              <w:t xml:space="preserve"> Changed number of focus areas from </w:t>
            </w:r>
            <w:r w:rsidR="00290631">
              <w:rPr>
                <w:rFonts w:cs="Arial"/>
              </w:rPr>
              <w:t xml:space="preserve">a range of </w:t>
            </w:r>
            <w:r w:rsidR="003F59E3">
              <w:rPr>
                <w:rFonts w:cs="Arial"/>
              </w:rPr>
              <w:t xml:space="preserve">one to two to </w:t>
            </w:r>
            <w:r w:rsidR="00290631">
              <w:rPr>
                <w:rFonts w:cs="Arial"/>
              </w:rPr>
              <w:t xml:space="preserve">a </w:t>
            </w:r>
            <w:r w:rsidR="003F59E3">
              <w:rPr>
                <w:rFonts w:cs="Arial"/>
              </w:rPr>
              <w:t xml:space="preserve">nominal two, </w:t>
            </w:r>
            <w:r w:rsidR="00354A21">
              <w:rPr>
                <w:rFonts w:cs="Arial"/>
              </w:rPr>
              <w:t xml:space="preserve">with a </w:t>
            </w:r>
            <w:r w:rsidR="003F59E3">
              <w:rPr>
                <w:rFonts w:cs="Arial"/>
              </w:rPr>
              <w:t xml:space="preserve">minimum </w:t>
            </w:r>
            <w:r w:rsidR="00354A21">
              <w:rPr>
                <w:rFonts w:cs="Arial"/>
              </w:rPr>
              <w:t xml:space="preserve">of </w:t>
            </w:r>
            <w:r w:rsidR="003F59E3">
              <w:rPr>
                <w:rFonts w:cs="Arial"/>
              </w:rPr>
              <w:t xml:space="preserve">one, </w:t>
            </w:r>
            <w:r w:rsidR="00354A21">
              <w:rPr>
                <w:rFonts w:cs="Arial"/>
              </w:rPr>
              <w:t xml:space="preserve">and a </w:t>
            </w:r>
            <w:r w:rsidR="003F59E3">
              <w:rPr>
                <w:rFonts w:cs="Arial"/>
              </w:rPr>
              <w:t xml:space="preserve">maximum </w:t>
            </w:r>
            <w:r w:rsidR="00354A21">
              <w:rPr>
                <w:rFonts w:cs="Arial"/>
              </w:rPr>
              <w:t xml:space="preserve">of </w:t>
            </w:r>
            <w:r w:rsidR="003F59E3">
              <w:rPr>
                <w:rFonts w:cs="Arial"/>
              </w:rPr>
              <w:t>three. Adjusted standardized</w:t>
            </w:r>
            <w:r w:rsidR="00197893">
              <w:rPr>
                <w:rFonts w:cs="Arial"/>
              </w:rPr>
              <w:t xml:space="preserve"> audit </w:t>
            </w:r>
            <w:r w:rsidR="000D40C0">
              <w:rPr>
                <w:rFonts w:cs="Arial"/>
              </w:rPr>
              <w:t>items and</w:t>
            </w:r>
            <w:r w:rsidR="00B123CE">
              <w:rPr>
                <w:rFonts w:cs="Arial"/>
              </w:rPr>
              <w:t xml:space="preserve"> </w:t>
            </w:r>
            <w:r w:rsidR="00F46CE6">
              <w:rPr>
                <w:rFonts w:cs="Arial"/>
              </w:rPr>
              <w:t>require</w:t>
            </w:r>
            <w:r w:rsidR="00B45625">
              <w:rPr>
                <w:rFonts w:cs="Arial"/>
              </w:rPr>
              <w:t>d</w:t>
            </w:r>
            <w:r w:rsidR="00F46CE6">
              <w:rPr>
                <w:rFonts w:cs="Arial"/>
              </w:rPr>
              <w:t xml:space="preserve"> that </w:t>
            </w:r>
            <w:proofErr w:type="gramStart"/>
            <w:r w:rsidR="00F46CE6">
              <w:rPr>
                <w:rFonts w:cs="Arial"/>
              </w:rPr>
              <w:t>all of</w:t>
            </w:r>
            <w:proofErr w:type="gramEnd"/>
            <w:r w:rsidR="00F46CE6">
              <w:rPr>
                <w:rFonts w:cs="Arial"/>
              </w:rPr>
              <w:t xml:space="preserve"> these items be completed.</w:t>
            </w:r>
            <w:r w:rsidR="00260267">
              <w:rPr>
                <w:rFonts w:cs="Arial"/>
              </w:rPr>
              <w:t xml:space="preserve"> Added sample timeline for regional audit process.</w:t>
            </w:r>
          </w:p>
        </w:tc>
        <w:tc>
          <w:tcPr>
            <w:tcW w:w="948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7B7E6190" w14:textId="04325E78" w:rsidR="006C3FC0" w:rsidRDefault="00DF77A5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None</w:t>
            </w:r>
          </w:p>
        </w:tc>
        <w:tc>
          <w:tcPr>
            <w:tcW w:w="1080" w:type="pct"/>
            <w:tcMar>
              <w:top w:w="58" w:type="dxa"/>
              <w:left w:w="58" w:type="dxa"/>
              <w:bottom w:w="58" w:type="dxa"/>
              <w:right w:w="58" w:type="dxa"/>
            </w:tcMar>
          </w:tcPr>
          <w:p w14:paraId="3A71CAB2" w14:textId="4557D744" w:rsidR="006C3FC0" w:rsidRDefault="00DF77A5" w:rsidP="001D4B99">
            <w:pPr>
              <w:tabs>
                <w:tab w:val="left" w:pos="274"/>
                <w:tab w:val="left" w:pos="806"/>
                <w:tab w:val="left" w:pos="1440"/>
                <w:tab w:val="left" w:pos="2074"/>
                <w:tab w:val="left" w:pos="2707"/>
                <w:tab w:val="left" w:pos="3240"/>
                <w:tab w:val="left" w:pos="3874"/>
                <w:tab w:val="left" w:pos="4507"/>
                <w:tab w:val="left" w:pos="5040"/>
                <w:tab w:val="left" w:pos="5674"/>
                <w:tab w:val="left" w:pos="6307"/>
                <w:tab w:val="left" w:pos="6926"/>
                <w:tab w:val="left" w:pos="7474"/>
                <w:tab w:val="left" w:pos="8107"/>
                <w:tab w:val="left" w:pos="8726"/>
              </w:tabs>
              <w:outlineLvl w:val="1"/>
              <w:rPr>
                <w:rFonts w:cs="Arial"/>
              </w:rPr>
            </w:pPr>
            <w:r>
              <w:rPr>
                <w:rFonts w:cs="Arial"/>
              </w:rPr>
              <w:t>ML</w:t>
            </w:r>
            <w:r w:rsidR="002C6CC1">
              <w:rPr>
                <w:rFonts w:cs="Arial"/>
              </w:rPr>
              <w:t>23024A272</w:t>
            </w:r>
          </w:p>
        </w:tc>
      </w:tr>
    </w:tbl>
    <w:p w14:paraId="7BF3D5FA" w14:textId="4D9AF4E3" w:rsidR="00F06F36" w:rsidRPr="00533405" w:rsidRDefault="00F06F36" w:rsidP="000C43B4">
      <w:pPr>
        <w:numPr>
          <w:ilvl w:val="12"/>
          <w:numId w:val="0"/>
        </w:numPr>
        <w:rPr>
          <w:rFonts w:cs="Arial"/>
        </w:rPr>
      </w:pPr>
    </w:p>
    <w:sectPr w:rsidR="00F06F36" w:rsidRPr="00533405" w:rsidSect="002276AA">
      <w:footerReference w:type="default" r:id="rId11"/>
      <w:pgSz w:w="15840" w:h="12240" w:orient="landscape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39E72" w14:textId="77777777" w:rsidR="00A12786" w:rsidRDefault="00A12786">
      <w:r>
        <w:separator/>
      </w:r>
    </w:p>
  </w:endnote>
  <w:endnote w:type="continuationSeparator" w:id="0">
    <w:p w14:paraId="7FCF9C09" w14:textId="77777777" w:rsidR="00A12786" w:rsidRDefault="00A12786">
      <w:r>
        <w:continuationSeparator/>
      </w:r>
    </w:p>
  </w:endnote>
  <w:endnote w:type="continuationNotice" w:id="1">
    <w:p w14:paraId="157C3BEA" w14:textId="77777777" w:rsidR="00A12786" w:rsidRDefault="00A127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BCB39" w14:textId="7FE54DE3" w:rsidR="00C063BE" w:rsidRPr="00E10791" w:rsidRDefault="00C063BE" w:rsidP="00533405">
    <w:pPr>
      <w:tabs>
        <w:tab w:val="center" w:pos="4680"/>
        <w:tab w:val="right" w:pos="9360"/>
      </w:tabs>
      <w:rPr>
        <w:rFonts w:cs="Arial"/>
      </w:rPr>
    </w:pPr>
    <w:r w:rsidRPr="00E10791">
      <w:rPr>
        <w:rFonts w:cs="Arial"/>
      </w:rPr>
      <w:t>Issue Date:</w:t>
    </w:r>
    <w:r>
      <w:rPr>
        <w:rFonts w:cs="Arial"/>
      </w:rPr>
      <w:t xml:space="preserve"> </w:t>
    </w:r>
    <w:r w:rsidR="00D36AD6">
      <w:rPr>
        <w:rFonts w:cs="Arial"/>
      </w:rPr>
      <w:t>03/24/23</w:t>
    </w:r>
    <w:r>
      <w:rPr>
        <w:rFonts w:cs="Arial"/>
      </w:rPr>
      <w:tab/>
    </w:r>
    <w:r w:rsidRPr="00176EA4">
      <w:rPr>
        <w:rFonts w:cs="Arial"/>
      </w:rPr>
      <w:fldChar w:fldCharType="begin"/>
    </w:r>
    <w:r w:rsidRPr="00176EA4">
      <w:rPr>
        <w:rFonts w:cs="Arial"/>
      </w:rPr>
      <w:instrText xml:space="preserve"> PAGE   \* MERGEFORMAT </w:instrText>
    </w:r>
    <w:r w:rsidRPr="00176EA4">
      <w:rPr>
        <w:rFonts w:cs="Arial"/>
      </w:rPr>
      <w:fldChar w:fldCharType="separate"/>
    </w:r>
    <w:r>
      <w:rPr>
        <w:rFonts w:cs="Arial"/>
        <w:noProof/>
      </w:rPr>
      <w:t>4</w:t>
    </w:r>
    <w:r w:rsidRPr="00176EA4">
      <w:rPr>
        <w:rFonts w:cs="Arial"/>
        <w:noProof/>
      </w:rPr>
      <w:fldChar w:fldCharType="end"/>
    </w:r>
    <w:r w:rsidRPr="00E10791">
      <w:rPr>
        <w:rFonts w:cs="Arial"/>
      </w:rPr>
      <w:tab/>
      <w:t>03</w:t>
    </w:r>
    <w:r>
      <w:rPr>
        <w:rFonts w:cs="Arial"/>
      </w:rPr>
      <w:t>07 App 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71ED1" w14:textId="412CC39A" w:rsidR="003F2A28" w:rsidRPr="00E10791" w:rsidRDefault="003F2A28" w:rsidP="00533405">
    <w:pPr>
      <w:tabs>
        <w:tab w:val="center" w:pos="4680"/>
        <w:tab w:val="right" w:pos="9360"/>
      </w:tabs>
      <w:rPr>
        <w:rFonts w:cs="Arial"/>
      </w:rPr>
    </w:pPr>
    <w:r w:rsidRPr="00E10791">
      <w:rPr>
        <w:rFonts w:cs="Arial"/>
      </w:rPr>
      <w:t>Issue Date:</w:t>
    </w:r>
    <w:r>
      <w:rPr>
        <w:rFonts w:cs="Arial"/>
      </w:rPr>
      <w:t xml:space="preserve"> </w:t>
    </w:r>
    <w:r w:rsidR="00D36AD6">
      <w:rPr>
        <w:rFonts w:cs="Arial"/>
      </w:rPr>
      <w:t>03/24/23</w:t>
    </w:r>
    <w:r>
      <w:rPr>
        <w:rFonts w:cs="Arial"/>
      </w:rPr>
      <w:tab/>
    </w:r>
    <w:r w:rsidR="007B7B99">
      <w:rPr>
        <w:rFonts w:cs="Arial"/>
      </w:rPr>
      <w:t>Ex</w:t>
    </w:r>
    <w:r w:rsidR="00455049">
      <w:rPr>
        <w:rFonts w:cs="Arial"/>
      </w:rPr>
      <w:t>1-</w:t>
    </w:r>
    <w:r w:rsidRPr="00176EA4">
      <w:rPr>
        <w:rFonts w:cs="Arial"/>
      </w:rPr>
      <w:fldChar w:fldCharType="begin"/>
    </w:r>
    <w:r w:rsidRPr="00176EA4">
      <w:rPr>
        <w:rFonts w:cs="Arial"/>
      </w:rPr>
      <w:instrText xml:space="preserve"> PAGE   \* MERGEFORMAT </w:instrText>
    </w:r>
    <w:r w:rsidRPr="00176EA4">
      <w:rPr>
        <w:rFonts w:cs="Arial"/>
      </w:rPr>
      <w:fldChar w:fldCharType="separate"/>
    </w:r>
    <w:r>
      <w:rPr>
        <w:rFonts w:cs="Arial"/>
        <w:noProof/>
      </w:rPr>
      <w:t>4</w:t>
    </w:r>
    <w:r w:rsidRPr="00176EA4">
      <w:rPr>
        <w:rFonts w:cs="Arial"/>
        <w:noProof/>
      </w:rPr>
      <w:fldChar w:fldCharType="end"/>
    </w:r>
    <w:r w:rsidRPr="00E10791">
      <w:rPr>
        <w:rFonts w:cs="Arial"/>
      </w:rPr>
      <w:tab/>
      <w:t>03</w:t>
    </w:r>
    <w:r>
      <w:rPr>
        <w:rFonts w:cs="Arial"/>
      </w:rPr>
      <w:t>07 App 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B1126" w14:textId="6D58B45F" w:rsidR="00D054CB" w:rsidRPr="00E10791" w:rsidRDefault="00FE6C60" w:rsidP="00533405">
    <w:pPr>
      <w:tabs>
        <w:tab w:val="center" w:pos="4680"/>
        <w:tab w:val="right" w:pos="9360"/>
      </w:tabs>
      <w:rPr>
        <w:rFonts w:cs="Arial"/>
      </w:rPr>
    </w:pPr>
    <w:r w:rsidRPr="00E10791">
      <w:rPr>
        <w:rFonts w:cs="Arial"/>
      </w:rPr>
      <w:t>Issue Date:</w:t>
    </w:r>
    <w:r>
      <w:rPr>
        <w:rFonts w:cs="Arial"/>
      </w:rPr>
      <w:t xml:space="preserve"> </w:t>
    </w:r>
    <w:r w:rsidR="00D36AD6">
      <w:rPr>
        <w:rFonts w:cs="Arial"/>
      </w:rPr>
      <w:t>03/24/23</w:t>
    </w:r>
    <w:r>
      <w:rPr>
        <w:rFonts w:cs="Arial"/>
      </w:rPr>
      <w:tab/>
      <w:t>Att1-</w:t>
    </w:r>
    <w:r w:rsidR="00064BCD" w:rsidRPr="00064BCD">
      <w:rPr>
        <w:rFonts w:cs="Arial"/>
      </w:rPr>
      <w:fldChar w:fldCharType="begin"/>
    </w:r>
    <w:ins w:id="866" w:author="Nicole Fields (She/Her)" w:date="2022-11-14T10:40:00Z">
      <w:r w:rsidR="00064BCD" w:rsidRPr="00064BCD">
        <w:rPr>
          <w:rFonts w:cs="Arial"/>
        </w:rPr>
        <w:instrText xml:space="preserve"> PAGE   \* MERGEFORMAT </w:instrText>
      </w:r>
    </w:ins>
    <w:r w:rsidR="00064BCD" w:rsidRPr="00064BCD">
      <w:rPr>
        <w:rFonts w:cs="Arial"/>
      </w:rPr>
      <w:fldChar w:fldCharType="separate"/>
    </w:r>
    <w:r>
      <w:rPr>
        <w:rFonts w:cs="Arial"/>
        <w:noProof/>
      </w:rPr>
      <w:t>4</w:t>
    </w:r>
    <w:r w:rsidR="00064BCD" w:rsidRPr="00064BCD">
      <w:rPr>
        <w:rFonts w:cs="Arial"/>
        <w:noProof/>
      </w:rPr>
      <w:fldChar w:fldCharType="end"/>
    </w:r>
    <w:r w:rsidRPr="00E10791">
      <w:rPr>
        <w:rFonts w:cs="Arial"/>
      </w:rPr>
      <w:tab/>
      <w:t>03</w:t>
    </w:r>
    <w:r>
      <w:rPr>
        <w:rFonts w:cs="Arial"/>
      </w:rPr>
      <w:t>07 App C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3B946" w14:textId="7F0CA103" w:rsidR="001D4B99" w:rsidRPr="00E10791" w:rsidRDefault="00FA0562" w:rsidP="001D4B99">
    <w:pPr>
      <w:tabs>
        <w:tab w:val="center" w:pos="6480"/>
        <w:tab w:val="right" w:pos="12960"/>
      </w:tabs>
      <w:rPr>
        <w:rFonts w:cs="Arial"/>
      </w:rPr>
    </w:pPr>
    <w:r w:rsidRPr="00E10791">
      <w:rPr>
        <w:rFonts w:cs="Arial"/>
      </w:rPr>
      <w:t>Issue Date:</w:t>
    </w:r>
    <w:r w:rsidR="000105A7">
      <w:rPr>
        <w:rFonts w:cs="Arial"/>
      </w:rPr>
      <w:t xml:space="preserve"> </w:t>
    </w:r>
    <w:r w:rsidR="00D36AD6">
      <w:rPr>
        <w:rFonts w:cs="Arial"/>
      </w:rPr>
      <w:t>03/24/23</w:t>
    </w:r>
    <w:r w:rsidRPr="00E10791">
      <w:rPr>
        <w:rFonts w:cs="Arial"/>
      </w:rPr>
      <w:tab/>
    </w:r>
    <w:r>
      <w:rPr>
        <w:rFonts w:cs="Arial"/>
      </w:rPr>
      <w:t>Att</w:t>
    </w:r>
    <w:r w:rsidR="00F225B2">
      <w:rPr>
        <w:rFonts w:cs="Arial"/>
      </w:rPr>
      <w:t>2</w:t>
    </w:r>
    <w:r>
      <w:rPr>
        <w:rFonts w:cs="Arial"/>
      </w:rPr>
      <w:t>-</w:t>
    </w:r>
    <w:r w:rsidRPr="00176EA4">
      <w:rPr>
        <w:rFonts w:cs="Arial"/>
      </w:rPr>
      <w:fldChar w:fldCharType="begin"/>
    </w:r>
    <w:r w:rsidRPr="00176EA4">
      <w:rPr>
        <w:rFonts w:cs="Arial"/>
      </w:rPr>
      <w:instrText xml:space="preserve"> PAGE   \* MERGEFORMAT </w:instrText>
    </w:r>
    <w:r w:rsidRPr="00176EA4">
      <w:rPr>
        <w:rFonts w:cs="Arial"/>
      </w:rPr>
      <w:fldChar w:fldCharType="separate"/>
    </w:r>
    <w:r w:rsidR="00320CFD">
      <w:rPr>
        <w:rFonts w:cs="Arial"/>
        <w:noProof/>
      </w:rPr>
      <w:t>1</w:t>
    </w:r>
    <w:r w:rsidRPr="00176EA4">
      <w:rPr>
        <w:rFonts w:cs="Arial"/>
        <w:noProof/>
      </w:rPr>
      <w:fldChar w:fldCharType="end"/>
    </w:r>
    <w:r w:rsidRPr="00E10791">
      <w:rPr>
        <w:rFonts w:cs="Arial"/>
      </w:rPr>
      <w:tab/>
      <w:t>03</w:t>
    </w:r>
    <w:r>
      <w:rPr>
        <w:rFonts w:cs="Arial"/>
      </w:rPr>
      <w:t>07 App 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9A09" w14:textId="77777777" w:rsidR="00A12786" w:rsidRDefault="00A12786">
      <w:r>
        <w:separator/>
      </w:r>
    </w:p>
  </w:footnote>
  <w:footnote w:type="continuationSeparator" w:id="0">
    <w:p w14:paraId="32F1ACE2" w14:textId="77777777" w:rsidR="00A12786" w:rsidRDefault="00A12786">
      <w:r>
        <w:continuationSeparator/>
      </w:r>
    </w:p>
  </w:footnote>
  <w:footnote w:type="continuationNotice" w:id="1">
    <w:p w14:paraId="28E1BACE" w14:textId="77777777" w:rsidR="00A12786" w:rsidRDefault="00A127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FA2D89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D8AE1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A800A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EDE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CF627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6F2F2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8E6A0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901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B89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EA4A8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549BE"/>
    <w:multiLevelType w:val="hybridMultilevel"/>
    <w:tmpl w:val="D33064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0E0F85"/>
    <w:multiLevelType w:val="multilevel"/>
    <w:tmpl w:val="B896FC1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ind w:left="252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12" w15:restartNumberingAfterBreak="0">
    <w:nsid w:val="148A2B10"/>
    <w:multiLevelType w:val="hybridMultilevel"/>
    <w:tmpl w:val="EFC02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573D2"/>
    <w:multiLevelType w:val="multilevel"/>
    <w:tmpl w:val="8668D2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ind w:left="252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14" w15:restartNumberingAfterBreak="0">
    <w:nsid w:val="2A4565FD"/>
    <w:multiLevelType w:val="hybridMultilevel"/>
    <w:tmpl w:val="9708B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15FD7"/>
    <w:multiLevelType w:val="multilevel"/>
    <w:tmpl w:val="9A4858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ind w:left="252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16" w15:restartNumberingAfterBreak="0">
    <w:nsid w:val="33EC2111"/>
    <w:multiLevelType w:val="multilevel"/>
    <w:tmpl w:val="8668D2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ind w:left="252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17" w15:restartNumberingAfterBreak="0">
    <w:nsid w:val="3435177E"/>
    <w:multiLevelType w:val="multilevel"/>
    <w:tmpl w:val="8668D2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ind w:left="252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18" w15:restartNumberingAfterBreak="0">
    <w:nsid w:val="372431EA"/>
    <w:multiLevelType w:val="hybridMultilevel"/>
    <w:tmpl w:val="466E76E4"/>
    <w:lvl w:ilvl="0" w:tplc="B0FC4B1E">
      <w:start w:val="1"/>
      <w:numFmt w:val="decimal"/>
      <w:lvlText w:val="%1.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8A85447"/>
    <w:multiLevelType w:val="multilevel"/>
    <w:tmpl w:val="8668D2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ind w:left="252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20" w15:restartNumberingAfterBreak="0">
    <w:nsid w:val="4156371F"/>
    <w:multiLevelType w:val="hybridMultilevel"/>
    <w:tmpl w:val="E30271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26D1E9A"/>
    <w:multiLevelType w:val="hybridMultilevel"/>
    <w:tmpl w:val="DC7049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A90DBD"/>
    <w:multiLevelType w:val="multilevel"/>
    <w:tmpl w:val="2EEEE04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Roman"/>
      <w:lvlText w:val="%5)"/>
      <w:lvlJc w:val="right"/>
      <w:pPr>
        <w:ind w:left="2520" w:hanging="360"/>
      </w:pPr>
      <w:rPr>
        <w:rFonts w:hint="default"/>
      </w:rPr>
    </w:lvl>
    <w:lvl w:ilvl="5">
      <w:start w:val="1"/>
      <w:numFmt w:val="none"/>
      <w:lvlText w:val="%6"/>
      <w:lvlJc w:val="left"/>
      <w:pPr>
        <w:ind w:left="288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ind w:left="288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880" w:firstLine="0"/>
      </w:pPr>
      <w:rPr>
        <w:rFonts w:hint="default"/>
      </w:rPr>
    </w:lvl>
  </w:abstractNum>
  <w:abstractNum w:abstractNumId="23" w15:restartNumberingAfterBreak="0">
    <w:nsid w:val="57F11048"/>
    <w:multiLevelType w:val="hybridMultilevel"/>
    <w:tmpl w:val="A002F3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984559A"/>
    <w:multiLevelType w:val="hybridMultilevel"/>
    <w:tmpl w:val="85C8AC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609F11A2"/>
    <w:multiLevelType w:val="hybridMultilevel"/>
    <w:tmpl w:val="73E0F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E02CAB"/>
    <w:multiLevelType w:val="hybridMultilevel"/>
    <w:tmpl w:val="67221BA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EE72E14"/>
    <w:multiLevelType w:val="hybridMultilevel"/>
    <w:tmpl w:val="FA86B3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01481079">
    <w:abstractNumId w:val="19"/>
  </w:num>
  <w:num w:numId="2" w16cid:durableId="23600664">
    <w:abstractNumId w:val="16"/>
  </w:num>
  <w:num w:numId="3" w16cid:durableId="586889707">
    <w:abstractNumId w:val="13"/>
  </w:num>
  <w:num w:numId="4" w16cid:durableId="792136438">
    <w:abstractNumId w:val="17"/>
  </w:num>
  <w:num w:numId="5" w16cid:durableId="192811398">
    <w:abstractNumId w:val="22"/>
  </w:num>
  <w:num w:numId="6" w16cid:durableId="1504473980">
    <w:abstractNumId w:val="15"/>
  </w:num>
  <w:num w:numId="7" w16cid:durableId="63456369">
    <w:abstractNumId w:val="18"/>
  </w:num>
  <w:num w:numId="8" w16cid:durableId="1853104492">
    <w:abstractNumId w:val="20"/>
  </w:num>
  <w:num w:numId="9" w16cid:durableId="1015037475">
    <w:abstractNumId w:val="26"/>
  </w:num>
  <w:num w:numId="10" w16cid:durableId="1318143908">
    <w:abstractNumId w:val="11"/>
  </w:num>
  <w:num w:numId="11" w16cid:durableId="500896553">
    <w:abstractNumId w:val="24"/>
  </w:num>
  <w:num w:numId="12" w16cid:durableId="1153906937">
    <w:abstractNumId w:val="10"/>
  </w:num>
  <w:num w:numId="13" w16cid:durableId="1936011607">
    <w:abstractNumId w:val="23"/>
  </w:num>
  <w:num w:numId="14" w16cid:durableId="113794617">
    <w:abstractNumId w:val="14"/>
  </w:num>
  <w:num w:numId="15" w16cid:durableId="1208564778">
    <w:abstractNumId w:val="25"/>
  </w:num>
  <w:num w:numId="16" w16cid:durableId="1373110587">
    <w:abstractNumId w:val="12"/>
  </w:num>
  <w:num w:numId="17" w16cid:durableId="1209024885">
    <w:abstractNumId w:val="27"/>
  </w:num>
  <w:num w:numId="18" w16cid:durableId="1586184608">
    <w:abstractNumId w:val="21"/>
  </w:num>
  <w:num w:numId="19" w16cid:durableId="1290088547">
    <w:abstractNumId w:val="9"/>
  </w:num>
  <w:num w:numId="20" w16cid:durableId="1797869722">
    <w:abstractNumId w:val="7"/>
  </w:num>
  <w:num w:numId="21" w16cid:durableId="420218708">
    <w:abstractNumId w:val="6"/>
  </w:num>
  <w:num w:numId="22" w16cid:durableId="372970905">
    <w:abstractNumId w:val="5"/>
  </w:num>
  <w:num w:numId="23" w16cid:durableId="1573586487">
    <w:abstractNumId w:val="4"/>
  </w:num>
  <w:num w:numId="24" w16cid:durableId="2017536463">
    <w:abstractNumId w:val="8"/>
  </w:num>
  <w:num w:numId="25" w16cid:durableId="1527794842">
    <w:abstractNumId w:val="3"/>
  </w:num>
  <w:num w:numId="26" w16cid:durableId="1818911275">
    <w:abstractNumId w:val="2"/>
  </w:num>
  <w:num w:numId="27" w16cid:durableId="102917511">
    <w:abstractNumId w:val="1"/>
  </w:num>
  <w:num w:numId="28" w16cid:durableId="932666923">
    <w:abstractNumId w:val="0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cole Fields (She/Her)">
    <w15:presenceInfo w15:providerId="AD" w15:userId="S::NEF2@nrc.gov::695b0e58-a559-4c36-aa1e-df8f59818fda"/>
  </w15:person>
  <w15:person w15:author="Madeleine Arel (She/Her)">
    <w15:presenceInfo w15:providerId="None" w15:userId="Madeleine Arel (She/Her)"/>
  </w15:person>
  <w15:person w15:author="David Aird">
    <w15:presenceInfo w15:providerId="AD" w15:userId="S::DMA1@nrc.gov::f1d87cb6-3bec-43f7-addb-82dee2c382b9"/>
  </w15:person>
  <w15:person w15:author="Daniel Merzke">
    <w15:presenceInfo w15:providerId="AD" w15:userId="S::DXM2@NRC.GOV::cac4a191-7d2b-4e3b-8626-5c75f44ab153"/>
  </w15:person>
  <w15:person w15:author="Philip McKenna">
    <w15:presenceInfo w15:providerId="AD" w15:userId="S::PJM3@nrc.gov::fe678242-b0d5-46a4-9904-3279864ab71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30"/>
  <w:removeDateAndTim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NotTrackMoves/>
  <w:doNotTrackFormatting/>
  <w:documentProtection w:edit="trackedChange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52C"/>
    <w:rsid w:val="0000059C"/>
    <w:rsid w:val="0000178F"/>
    <w:rsid w:val="00001FBE"/>
    <w:rsid w:val="000020C8"/>
    <w:rsid w:val="00002D16"/>
    <w:rsid w:val="000033E6"/>
    <w:rsid w:val="00003C3C"/>
    <w:rsid w:val="00004434"/>
    <w:rsid w:val="000048D0"/>
    <w:rsid w:val="000054BB"/>
    <w:rsid w:val="00005D73"/>
    <w:rsid w:val="00006B68"/>
    <w:rsid w:val="000070E8"/>
    <w:rsid w:val="00007863"/>
    <w:rsid w:val="000102E0"/>
    <w:rsid w:val="000103CA"/>
    <w:rsid w:val="000105A7"/>
    <w:rsid w:val="000110EC"/>
    <w:rsid w:val="00011315"/>
    <w:rsid w:val="0001154E"/>
    <w:rsid w:val="00012631"/>
    <w:rsid w:val="000134F7"/>
    <w:rsid w:val="00013D4B"/>
    <w:rsid w:val="00014F7B"/>
    <w:rsid w:val="00015C3A"/>
    <w:rsid w:val="0001602C"/>
    <w:rsid w:val="0001673C"/>
    <w:rsid w:val="00016AA1"/>
    <w:rsid w:val="00017685"/>
    <w:rsid w:val="0002105E"/>
    <w:rsid w:val="00023B04"/>
    <w:rsid w:val="0002449D"/>
    <w:rsid w:val="00024D7C"/>
    <w:rsid w:val="00024E39"/>
    <w:rsid w:val="000254B3"/>
    <w:rsid w:val="0002674E"/>
    <w:rsid w:val="00026B14"/>
    <w:rsid w:val="00027A22"/>
    <w:rsid w:val="00027C64"/>
    <w:rsid w:val="00030A40"/>
    <w:rsid w:val="00030AD9"/>
    <w:rsid w:val="000310EB"/>
    <w:rsid w:val="00031BF6"/>
    <w:rsid w:val="00032944"/>
    <w:rsid w:val="000333F0"/>
    <w:rsid w:val="00033B84"/>
    <w:rsid w:val="00033E30"/>
    <w:rsid w:val="00033EA4"/>
    <w:rsid w:val="0003419D"/>
    <w:rsid w:val="000350A5"/>
    <w:rsid w:val="00036526"/>
    <w:rsid w:val="00037739"/>
    <w:rsid w:val="00042458"/>
    <w:rsid w:val="00044DE6"/>
    <w:rsid w:val="00045200"/>
    <w:rsid w:val="00045266"/>
    <w:rsid w:val="00046779"/>
    <w:rsid w:val="0004765B"/>
    <w:rsid w:val="000511E9"/>
    <w:rsid w:val="00051B9E"/>
    <w:rsid w:val="0005291F"/>
    <w:rsid w:val="00053F42"/>
    <w:rsid w:val="00054424"/>
    <w:rsid w:val="00056270"/>
    <w:rsid w:val="00056C36"/>
    <w:rsid w:val="0005778F"/>
    <w:rsid w:val="000616E2"/>
    <w:rsid w:val="00062C6C"/>
    <w:rsid w:val="00062E66"/>
    <w:rsid w:val="00064BCD"/>
    <w:rsid w:val="0006596E"/>
    <w:rsid w:val="0006654E"/>
    <w:rsid w:val="00066ED6"/>
    <w:rsid w:val="00067474"/>
    <w:rsid w:val="00067F4D"/>
    <w:rsid w:val="00070A16"/>
    <w:rsid w:val="00070C92"/>
    <w:rsid w:val="00071673"/>
    <w:rsid w:val="00072108"/>
    <w:rsid w:val="00072E83"/>
    <w:rsid w:val="000733FD"/>
    <w:rsid w:val="00074E2B"/>
    <w:rsid w:val="00075A19"/>
    <w:rsid w:val="00077327"/>
    <w:rsid w:val="00077617"/>
    <w:rsid w:val="00080358"/>
    <w:rsid w:val="000821CF"/>
    <w:rsid w:val="0008246D"/>
    <w:rsid w:val="00082B29"/>
    <w:rsid w:val="00082D25"/>
    <w:rsid w:val="0008399E"/>
    <w:rsid w:val="00084F20"/>
    <w:rsid w:val="0008612C"/>
    <w:rsid w:val="00090A06"/>
    <w:rsid w:val="00090D10"/>
    <w:rsid w:val="000915E7"/>
    <w:rsid w:val="00091A63"/>
    <w:rsid w:val="00092312"/>
    <w:rsid w:val="00092695"/>
    <w:rsid w:val="000929B5"/>
    <w:rsid w:val="00093306"/>
    <w:rsid w:val="00094F17"/>
    <w:rsid w:val="000958BB"/>
    <w:rsid w:val="00096558"/>
    <w:rsid w:val="00096DFC"/>
    <w:rsid w:val="0009735D"/>
    <w:rsid w:val="000A09E3"/>
    <w:rsid w:val="000A1459"/>
    <w:rsid w:val="000A2542"/>
    <w:rsid w:val="000A2A55"/>
    <w:rsid w:val="000A2F98"/>
    <w:rsid w:val="000A37B3"/>
    <w:rsid w:val="000A4C05"/>
    <w:rsid w:val="000A5076"/>
    <w:rsid w:val="000A57FF"/>
    <w:rsid w:val="000A5A60"/>
    <w:rsid w:val="000A5B87"/>
    <w:rsid w:val="000A5DB9"/>
    <w:rsid w:val="000A72E1"/>
    <w:rsid w:val="000B27A7"/>
    <w:rsid w:val="000B37F2"/>
    <w:rsid w:val="000B3BA8"/>
    <w:rsid w:val="000B450A"/>
    <w:rsid w:val="000B4B01"/>
    <w:rsid w:val="000B4C99"/>
    <w:rsid w:val="000B4E3D"/>
    <w:rsid w:val="000B5CB7"/>
    <w:rsid w:val="000B7148"/>
    <w:rsid w:val="000C03F0"/>
    <w:rsid w:val="000C0A3B"/>
    <w:rsid w:val="000C28C8"/>
    <w:rsid w:val="000C3357"/>
    <w:rsid w:val="000C343D"/>
    <w:rsid w:val="000C392F"/>
    <w:rsid w:val="000C3FD8"/>
    <w:rsid w:val="000C40FC"/>
    <w:rsid w:val="000C43B4"/>
    <w:rsid w:val="000C44DB"/>
    <w:rsid w:val="000C70C0"/>
    <w:rsid w:val="000C7887"/>
    <w:rsid w:val="000C795E"/>
    <w:rsid w:val="000C7B09"/>
    <w:rsid w:val="000C7BD9"/>
    <w:rsid w:val="000D224B"/>
    <w:rsid w:val="000D40C0"/>
    <w:rsid w:val="000D47D1"/>
    <w:rsid w:val="000D5415"/>
    <w:rsid w:val="000D6B82"/>
    <w:rsid w:val="000D70F9"/>
    <w:rsid w:val="000D71FA"/>
    <w:rsid w:val="000D7B2D"/>
    <w:rsid w:val="000D7FC3"/>
    <w:rsid w:val="000E016D"/>
    <w:rsid w:val="000E2058"/>
    <w:rsid w:val="000E2287"/>
    <w:rsid w:val="000E3C4F"/>
    <w:rsid w:val="000E46C2"/>
    <w:rsid w:val="000E4737"/>
    <w:rsid w:val="000E5181"/>
    <w:rsid w:val="000E5396"/>
    <w:rsid w:val="000E53ED"/>
    <w:rsid w:val="000E53F1"/>
    <w:rsid w:val="000E5455"/>
    <w:rsid w:val="000E65AB"/>
    <w:rsid w:val="000E6B05"/>
    <w:rsid w:val="000E6B83"/>
    <w:rsid w:val="000E6EBF"/>
    <w:rsid w:val="000E6F48"/>
    <w:rsid w:val="000E74B3"/>
    <w:rsid w:val="000E778B"/>
    <w:rsid w:val="000E79DA"/>
    <w:rsid w:val="000F0056"/>
    <w:rsid w:val="000F00FF"/>
    <w:rsid w:val="000F1133"/>
    <w:rsid w:val="000F2240"/>
    <w:rsid w:val="000F2EF4"/>
    <w:rsid w:val="000F32EE"/>
    <w:rsid w:val="000F373C"/>
    <w:rsid w:val="000F699C"/>
    <w:rsid w:val="000F72C4"/>
    <w:rsid w:val="000F7C50"/>
    <w:rsid w:val="00100517"/>
    <w:rsid w:val="00101304"/>
    <w:rsid w:val="001016D6"/>
    <w:rsid w:val="00101C31"/>
    <w:rsid w:val="00102529"/>
    <w:rsid w:val="00102AB6"/>
    <w:rsid w:val="00102DC5"/>
    <w:rsid w:val="00103093"/>
    <w:rsid w:val="00103622"/>
    <w:rsid w:val="0010595D"/>
    <w:rsid w:val="00105ED9"/>
    <w:rsid w:val="0010626E"/>
    <w:rsid w:val="0010667E"/>
    <w:rsid w:val="00106D98"/>
    <w:rsid w:val="001070C4"/>
    <w:rsid w:val="00110895"/>
    <w:rsid w:val="00110CEE"/>
    <w:rsid w:val="0011116E"/>
    <w:rsid w:val="00111C0A"/>
    <w:rsid w:val="00112695"/>
    <w:rsid w:val="0011288F"/>
    <w:rsid w:val="00113103"/>
    <w:rsid w:val="001141B0"/>
    <w:rsid w:val="001146B7"/>
    <w:rsid w:val="00115CF0"/>
    <w:rsid w:val="00115E5D"/>
    <w:rsid w:val="00117146"/>
    <w:rsid w:val="00120980"/>
    <w:rsid w:val="00120BFF"/>
    <w:rsid w:val="00122DA9"/>
    <w:rsid w:val="00124A31"/>
    <w:rsid w:val="00124F8B"/>
    <w:rsid w:val="00130BC6"/>
    <w:rsid w:val="00131CC7"/>
    <w:rsid w:val="001322E8"/>
    <w:rsid w:val="00132767"/>
    <w:rsid w:val="00132EC0"/>
    <w:rsid w:val="00132F23"/>
    <w:rsid w:val="001355B8"/>
    <w:rsid w:val="00135611"/>
    <w:rsid w:val="00136170"/>
    <w:rsid w:val="00136DB3"/>
    <w:rsid w:val="0014000F"/>
    <w:rsid w:val="00140D8F"/>
    <w:rsid w:val="00140ECE"/>
    <w:rsid w:val="001419D9"/>
    <w:rsid w:val="001438B7"/>
    <w:rsid w:val="00144566"/>
    <w:rsid w:val="0014500A"/>
    <w:rsid w:val="001451F5"/>
    <w:rsid w:val="0014734D"/>
    <w:rsid w:val="001474B7"/>
    <w:rsid w:val="0015046A"/>
    <w:rsid w:val="00150657"/>
    <w:rsid w:val="00150818"/>
    <w:rsid w:val="00150BBB"/>
    <w:rsid w:val="00150D23"/>
    <w:rsid w:val="001524C1"/>
    <w:rsid w:val="001555EF"/>
    <w:rsid w:val="001569CA"/>
    <w:rsid w:val="00156C52"/>
    <w:rsid w:val="001570A4"/>
    <w:rsid w:val="001573F0"/>
    <w:rsid w:val="001620F3"/>
    <w:rsid w:val="00162A53"/>
    <w:rsid w:val="00162A6F"/>
    <w:rsid w:val="00162D8B"/>
    <w:rsid w:val="0016362B"/>
    <w:rsid w:val="00163670"/>
    <w:rsid w:val="001651C0"/>
    <w:rsid w:val="00165B9A"/>
    <w:rsid w:val="00165CEE"/>
    <w:rsid w:val="001666F8"/>
    <w:rsid w:val="00172C5A"/>
    <w:rsid w:val="001737CA"/>
    <w:rsid w:val="00174D4A"/>
    <w:rsid w:val="00176467"/>
    <w:rsid w:val="001764FD"/>
    <w:rsid w:val="00176EA4"/>
    <w:rsid w:val="001771F4"/>
    <w:rsid w:val="00177854"/>
    <w:rsid w:val="0018056C"/>
    <w:rsid w:val="00182DE8"/>
    <w:rsid w:val="001839A6"/>
    <w:rsid w:val="00183C47"/>
    <w:rsid w:val="001841FF"/>
    <w:rsid w:val="001858FF"/>
    <w:rsid w:val="00190397"/>
    <w:rsid w:val="0019196E"/>
    <w:rsid w:val="00191C97"/>
    <w:rsid w:val="001920DA"/>
    <w:rsid w:val="001926BE"/>
    <w:rsid w:val="001929B6"/>
    <w:rsid w:val="00193914"/>
    <w:rsid w:val="00193943"/>
    <w:rsid w:val="00193E68"/>
    <w:rsid w:val="00197893"/>
    <w:rsid w:val="001A0814"/>
    <w:rsid w:val="001A1F11"/>
    <w:rsid w:val="001A29DE"/>
    <w:rsid w:val="001A36B7"/>
    <w:rsid w:val="001A37C9"/>
    <w:rsid w:val="001A3A6D"/>
    <w:rsid w:val="001A3C6A"/>
    <w:rsid w:val="001A5055"/>
    <w:rsid w:val="001A54DB"/>
    <w:rsid w:val="001A5A14"/>
    <w:rsid w:val="001B0862"/>
    <w:rsid w:val="001B10F2"/>
    <w:rsid w:val="001B1C3D"/>
    <w:rsid w:val="001B1F0D"/>
    <w:rsid w:val="001B23B3"/>
    <w:rsid w:val="001B35EF"/>
    <w:rsid w:val="001B3A51"/>
    <w:rsid w:val="001B4BD9"/>
    <w:rsid w:val="001B4F84"/>
    <w:rsid w:val="001B5886"/>
    <w:rsid w:val="001B5B7D"/>
    <w:rsid w:val="001B68D3"/>
    <w:rsid w:val="001B71E7"/>
    <w:rsid w:val="001C0BA7"/>
    <w:rsid w:val="001C0F77"/>
    <w:rsid w:val="001C4543"/>
    <w:rsid w:val="001C49CB"/>
    <w:rsid w:val="001C4D8B"/>
    <w:rsid w:val="001C5489"/>
    <w:rsid w:val="001C55D6"/>
    <w:rsid w:val="001C690B"/>
    <w:rsid w:val="001C69EE"/>
    <w:rsid w:val="001C72C0"/>
    <w:rsid w:val="001C7EB6"/>
    <w:rsid w:val="001D05AD"/>
    <w:rsid w:val="001D1A04"/>
    <w:rsid w:val="001D1E51"/>
    <w:rsid w:val="001D2D18"/>
    <w:rsid w:val="001D348A"/>
    <w:rsid w:val="001D44AB"/>
    <w:rsid w:val="001D4B99"/>
    <w:rsid w:val="001D4C89"/>
    <w:rsid w:val="001D56FA"/>
    <w:rsid w:val="001D5C47"/>
    <w:rsid w:val="001D5EB1"/>
    <w:rsid w:val="001D756F"/>
    <w:rsid w:val="001E1D1A"/>
    <w:rsid w:val="001E1D93"/>
    <w:rsid w:val="001E22A8"/>
    <w:rsid w:val="001E2B05"/>
    <w:rsid w:val="001E32F8"/>
    <w:rsid w:val="001E3944"/>
    <w:rsid w:val="001E3BE0"/>
    <w:rsid w:val="001E40C9"/>
    <w:rsid w:val="001E4BD9"/>
    <w:rsid w:val="001E54B6"/>
    <w:rsid w:val="001E5541"/>
    <w:rsid w:val="001E5AF7"/>
    <w:rsid w:val="001E606E"/>
    <w:rsid w:val="001E6C0A"/>
    <w:rsid w:val="001E7B95"/>
    <w:rsid w:val="001F05F6"/>
    <w:rsid w:val="001F0BA7"/>
    <w:rsid w:val="001F1F68"/>
    <w:rsid w:val="001F2068"/>
    <w:rsid w:val="001F2B57"/>
    <w:rsid w:val="001F33B2"/>
    <w:rsid w:val="001F33B7"/>
    <w:rsid w:val="001F3460"/>
    <w:rsid w:val="001F3472"/>
    <w:rsid w:val="001F3FEA"/>
    <w:rsid w:val="001F6154"/>
    <w:rsid w:val="001F7045"/>
    <w:rsid w:val="001F7470"/>
    <w:rsid w:val="001F7907"/>
    <w:rsid w:val="001F7A23"/>
    <w:rsid w:val="002006D1"/>
    <w:rsid w:val="0020078B"/>
    <w:rsid w:val="00200E84"/>
    <w:rsid w:val="0020140E"/>
    <w:rsid w:val="00202DC6"/>
    <w:rsid w:val="0020356C"/>
    <w:rsid w:val="00204156"/>
    <w:rsid w:val="00204C3C"/>
    <w:rsid w:val="00204C77"/>
    <w:rsid w:val="00204DE8"/>
    <w:rsid w:val="0020508B"/>
    <w:rsid w:val="002102B7"/>
    <w:rsid w:val="00210F4C"/>
    <w:rsid w:val="002112CB"/>
    <w:rsid w:val="00212E51"/>
    <w:rsid w:val="002147BF"/>
    <w:rsid w:val="00214958"/>
    <w:rsid w:val="00215CDE"/>
    <w:rsid w:val="002162E9"/>
    <w:rsid w:val="00216A85"/>
    <w:rsid w:val="00216CB3"/>
    <w:rsid w:val="0021710E"/>
    <w:rsid w:val="0022054B"/>
    <w:rsid w:val="00220E65"/>
    <w:rsid w:val="00221034"/>
    <w:rsid w:val="00221C1B"/>
    <w:rsid w:val="00222671"/>
    <w:rsid w:val="00222F79"/>
    <w:rsid w:val="00223DE2"/>
    <w:rsid w:val="00225344"/>
    <w:rsid w:val="00225CE8"/>
    <w:rsid w:val="00226480"/>
    <w:rsid w:val="00226B1A"/>
    <w:rsid w:val="002271A7"/>
    <w:rsid w:val="002276AA"/>
    <w:rsid w:val="0023159B"/>
    <w:rsid w:val="002315B8"/>
    <w:rsid w:val="00232291"/>
    <w:rsid w:val="002333C6"/>
    <w:rsid w:val="00233F33"/>
    <w:rsid w:val="00234A71"/>
    <w:rsid w:val="002357FE"/>
    <w:rsid w:val="002359F0"/>
    <w:rsid w:val="0023711D"/>
    <w:rsid w:val="0024057D"/>
    <w:rsid w:val="0024194A"/>
    <w:rsid w:val="00241D9D"/>
    <w:rsid w:val="00241E5B"/>
    <w:rsid w:val="00242AE4"/>
    <w:rsid w:val="00246208"/>
    <w:rsid w:val="002467E7"/>
    <w:rsid w:val="00246C74"/>
    <w:rsid w:val="00247309"/>
    <w:rsid w:val="002479BA"/>
    <w:rsid w:val="00247F81"/>
    <w:rsid w:val="002509D7"/>
    <w:rsid w:val="00252C96"/>
    <w:rsid w:val="00253041"/>
    <w:rsid w:val="00253A49"/>
    <w:rsid w:val="00253B6C"/>
    <w:rsid w:val="00253E97"/>
    <w:rsid w:val="00254200"/>
    <w:rsid w:val="00255403"/>
    <w:rsid w:val="00255D88"/>
    <w:rsid w:val="002560C5"/>
    <w:rsid w:val="00256907"/>
    <w:rsid w:val="00256929"/>
    <w:rsid w:val="0025709D"/>
    <w:rsid w:val="00257F78"/>
    <w:rsid w:val="00260267"/>
    <w:rsid w:val="00260484"/>
    <w:rsid w:val="00260963"/>
    <w:rsid w:val="00260D7A"/>
    <w:rsid w:val="0026130A"/>
    <w:rsid w:val="002621A6"/>
    <w:rsid w:val="00262508"/>
    <w:rsid w:val="00262E75"/>
    <w:rsid w:val="00263155"/>
    <w:rsid w:val="00263F2F"/>
    <w:rsid w:val="0026450D"/>
    <w:rsid w:val="002647A6"/>
    <w:rsid w:val="00265C2A"/>
    <w:rsid w:val="00266B3D"/>
    <w:rsid w:val="00267057"/>
    <w:rsid w:val="0026773E"/>
    <w:rsid w:val="0027003D"/>
    <w:rsid w:val="002703A4"/>
    <w:rsid w:val="00271308"/>
    <w:rsid w:val="002719CD"/>
    <w:rsid w:val="00272128"/>
    <w:rsid w:val="00272507"/>
    <w:rsid w:val="00272D65"/>
    <w:rsid w:val="00273FCB"/>
    <w:rsid w:val="0027459A"/>
    <w:rsid w:val="00274B7D"/>
    <w:rsid w:val="0027529B"/>
    <w:rsid w:val="002753C8"/>
    <w:rsid w:val="00275839"/>
    <w:rsid w:val="002768D1"/>
    <w:rsid w:val="00277CCE"/>
    <w:rsid w:val="00277F0F"/>
    <w:rsid w:val="0028014D"/>
    <w:rsid w:val="00280F00"/>
    <w:rsid w:val="00281742"/>
    <w:rsid w:val="00281850"/>
    <w:rsid w:val="002830FE"/>
    <w:rsid w:val="00283E2C"/>
    <w:rsid w:val="002843D0"/>
    <w:rsid w:val="00284DCA"/>
    <w:rsid w:val="00284FC1"/>
    <w:rsid w:val="0028520F"/>
    <w:rsid w:val="00286A43"/>
    <w:rsid w:val="002872B6"/>
    <w:rsid w:val="00287BF5"/>
    <w:rsid w:val="0029001B"/>
    <w:rsid w:val="00290631"/>
    <w:rsid w:val="00291A87"/>
    <w:rsid w:val="00291E12"/>
    <w:rsid w:val="002928BD"/>
    <w:rsid w:val="00293B53"/>
    <w:rsid w:val="00293E8C"/>
    <w:rsid w:val="00294411"/>
    <w:rsid w:val="002950DC"/>
    <w:rsid w:val="00295B91"/>
    <w:rsid w:val="00296633"/>
    <w:rsid w:val="0029772C"/>
    <w:rsid w:val="00297889"/>
    <w:rsid w:val="00297943"/>
    <w:rsid w:val="002A2FE1"/>
    <w:rsid w:val="002A4317"/>
    <w:rsid w:val="002A5073"/>
    <w:rsid w:val="002A5A3C"/>
    <w:rsid w:val="002A6505"/>
    <w:rsid w:val="002A683D"/>
    <w:rsid w:val="002A6D4B"/>
    <w:rsid w:val="002A71FC"/>
    <w:rsid w:val="002A7494"/>
    <w:rsid w:val="002B00F7"/>
    <w:rsid w:val="002B0348"/>
    <w:rsid w:val="002B29E1"/>
    <w:rsid w:val="002B3348"/>
    <w:rsid w:val="002B3530"/>
    <w:rsid w:val="002B3C24"/>
    <w:rsid w:val="002B4135"/>
    <w:rsid w:val="002B675D"/>
    <w:rsid w:val="002B7DF7"/>
    <w:rsid w:val="002C0E13"/>
    <w:rsid w:val="002C2661"/>
    <w:rsid w:val="002C2EA7"/>
    <w:rsid w:val="002C3E87"/>
    <w:rsid w:val="002C4431"/>
    <w:rsid w:val="002C6378"/>
    <w:rsid w:val="002C67B6"/>
    <w:rsid w:val="002C6CC1"/>
    <w:rsid w:val="002C73CC"/>
    <w:rsid w:val="002C7619"/>
    <w:rsid w:val="002C7729"/>
    <w:rsid w:val="002C7B64"/>
    <w:rsid w:val="002D09FE"/>
    <w:rsid w:val="002D1975"/>
    <w:rsid w:val="002D22E0"/>
    <w:rsid w:val="002D34A2"/>
    <w:rsid w:val="002D487D"/>
    <w:rsid w:val="002D5029"/>
    <w:rsid w:val="002D591F"/>
    <w:rsid w:val="002D75F6"/>
    <w:rsid w:val="002D7E82"/>
    <w:rsid w:val="002E000D"/>
    <w:rsid w:val="002E0694"/>
    <w:rsid w:val="002E1388"/>
    <w:rsid w:val="002E150F"/>
    <w:rsid w:val="002E2E3A"/>
    <w:rsid w:val="002E59A9"/>
    <w:rsid w:val="002E5C26"/>
    <w:rsid w:val="002E6A78"/>
    <w:rsid w:val="002E7E56"/>
    <w:rsid w:val="002F04F0"/>
    <w:rsid w:val="002F0DC5"/>
    <w:rsid w:val="002F0FCD"/>
    <w:rsid w:val="002F1337"/>
    <w:rsid w:val="002F17FE"/>
    <w:rsid w:val="002F1979"/>
    <w:rsid w:val="002F238E"/>
    <w:rsid w:val="002F289E"/>
    <w:rsid w:val="002F2C18"/>
    <w:rsid w:val="002F2C47"/>
    <w:rsid w:val="002F32F2"/>
    <w:rsid w:val="002F33C3"/>
    <w:rsid w:val="002F354A"/>
    <w:rsid w:val="002F3853"/>
    <w:rsid w:val="002F3F06"/>
    <w:rsid w:val="002F4AEF"/>
    <w:rsid w:val="002F5F1C"/>
    <w:rsid w:val="002F66C0"/>
    <w:rsid w:val="0030038F"/>
    <w:rsid w:val="003003D1"/>
    <w:rsid w:val="003009DE"/>
    <w:rsid w:val="00301323"/>
    <w:rsid w:val="00301700"/>
    <w:rsid w:val="00301E03"/>
    <w:rsid w:val="00301FF8"/>
    <w:rsid w:val="00303336"/>
    <w:rsid w:val="003041A8"/>
    <w:rsid w:val="0030491D"/>
    <w:rsid w:val="00304CE9"/>
    <w:rsid w:val="00306178"/>
    <w:rsid w:val="003077EC"/>
    <w:rsid w:val="003079DC"/>
    <w:rsid w:val="00311944"/>
    <w:rsid w:val="00311B01"/>
    <w:rsid w:val="00311EA3"/>
    <w:rsid w:val="00312FA3"/>
    <w:rsid w:val="00313213"/>
    <w:rsid w:val="00313C5E"/>
    <w:rsid w:val="00313D87"/>
    <w:rsid w:val="003152DB"/>
    <w:rsid w:val="00315DD1"/>
    <w:rsid w:val="00317361"/>
    <w:rsid w:val="003204BD"/>
    <w:rsid w:val="00320744"/>
    <w:rsid w:val="00320CFD"/>
    <w:rsid w:val="00320D9A"/>
    <w:rsid w:val="003210BF"/>
    <w:rsid w:val="003210E9"/>
    <w:rsid w:val="00321684"/>
    <w:rsid w:val="00321B42"/>
    <w:rsid w:val="00321EBE"/>
    <w:rsid w:val="00322529"/>
    <w:rsid w:val="00323461"/>
    <w:rsid w:val="003266FF"/>
    <w:rsid w:val="00326BDF"/>
    <w:rsid w:val="0032783D"/>
    <w:rsid w:val="00327D76"/>
    <w:rsid w:val="003312F8"/>
    <w:rsid w:val="00331343"/>
    <w:rsid w:val="003343EA"/>
    <w:rsid w:val="00335989"/>
    <w:rsid w:val="00335D26"/>
    <w:rsid w:val="003361CF"/>
    <w:rsid w:val="003364C8"/>
    <w:rsid w:val="0033706C"/>
    <w:rsid w:val="00340ADF"/>
    <w:rsid w:val="003413E6"/>
    <w:rsid w:val="00343A2C"/>
    <w:rsid w:val="00344494"/>
    <w:rsid w:val="00344A31"/>
    <w:rsid w:val="00344A3A"/>
    <w:rsid w:val="00344D37"/>
    <w:rsid w:val="0034508D"/>
    <w:rsid w:val="00345DB2"/>
    <w:rsid w:val="00345FCA"/>
    <w:rsid w:val="00346858"/>
    <w:rsid w:val="00347CB5"/>
    <w:rsid w:val="00347D35"/>
    <w:rsid w:val="00350259"/>
    <w:rsid w:val="00351373"/>
    <w:rsid w:val="00351B3F"/>
    <w:rsid w:val="00351DAD"/>
    <w:rsid w:val="00352191"/>
    <w:rsid w:val="00352A13"/>
    <w:rsid w:val="00352E23"/>
    <w:rsid w:val="003530DF"/>
    <w:rsid w:val="003530F1"/>
    <w:rsid w:val="00353318"/>
    <w:rsid w:val="00354A21"/>
    <w:rsid w:val="003553F7"/>
    <w:rsid w:val="003564EA"/>
    <w:rsid w:val="00356D26"/>
    <w:rsid w:val="00357143"/>
    <w:rsid w:val="00357537"/>
    <w:rsid w:val="003604E0"/>
    <w:rsid w:val="00360F8F"/>
    <w:rsid w:val="0036176A"/>
    <w:rsid w:val="00362043"/>
    <w:rsid w:val="003620C2"/>
    <w:rsid w:val="003628E9"/>
    <w:rsid w:val="00362CC1"/>
    <w:rsid w:val="00363928"/>
    <w:rsid w:val="00363BA4"/>
    <w:rsid w:val="00365A52"/>
    <w:rsid w:val="00366E21"/>
    <w:rsid w:val="00366FBD"/>
    <w:rsid w:val="003673DC"/>
    <w:rsid w:val="00367557"/>
    <w:rsid w:val="0037102D"/>
    <w:rsid w:val="003715B4"/>
    <w:rsid w:val="00371887"/>
    <w:rsid w:val="00371979"/>
    <w:rsid w:val="00371D89"/>
    <w:rsid w:val="003738BD"/>
    <w:rsid w:val="003739F1"/>
    <w:rsid w:val="003740E6"/>
    <w:rsid w:val="003748B0"/>
    <w:rsid w:val="00374B35"/>
    <w:rsid w:val="00374E1A"/>
    <w:rsid w:val="003755D4"/>
    <w:rsid w:val="0037728E"/>
    <w:rsid w:val="0037795B"/>
    <w:rsid w:val="00377DE4"/>
    <w:rsid w:val="00380339"/>
    <w:rsid w:val="00381138"/>
    <w:rsid w:val="00381942"/>
    <w:rsid w:val="0038233F"/>
    <w:rsid w:val="003823C0"/>
    <w:rsid w:val="00382BE2"/>
    <w:rsid w:val="00382FDC"/>
    <w:rsid w:val="0038324B"/>
    <w:rsid w:val="003832FD"/>
    <w:rsid w:val="00384F80"/>
    <w:rsid w:val="003855EB"/>
    <w:rsid w:val="0038790F"/>
    <w:rsid w:val="00387F24"/>
    <w:rsid w:val="003913EE"/>
    <w:rsid w:val="003916D2"/>
    <w:rsid w:val="00391BE7"/>
    <w:rsid w:val="00391CC1"/>
    <w:rsid w:val="00392CAB"/>
    <w:rsid w:val="00393147"/>
    <w:rsid w:val="00393F70"/>
    <w:rsid w:val="00394EE5"/>
    <w:rsid w:val="003964E1"/>
    <w:rsid w:val="00396CD0"/>
    <w:rsid w:val="0039732E"/>
    <w:rsid w:val="00397ACB"/>
    <w:rsid w:val="003A15BF"/>
    <w:rsid w:val="003A1659"/>
    <w:rsid w:val="003A1E69"/>
    <w:rsid w:val="003A2217"/>
    <w:rsid w:val="003A5890"/>
    <w:rsid w:val="003A66DD"/>
    <w:rsid w:val="003A6778"/>
    <w:rsid w:val="003A7542"/>
    <w:rsid w:val="003A796E"/>
    <w:rsid w:val="003A7A30"/>
    <w:rsid w:val="003B03EF"/>
    <w:rsid w:val="003B09B5"/>
    <w:rsid w:val="003B0CA6"/>
    <w:rsid w:val="003B10A9"/>
    <w:rsid w:val="003B3B5D"/>
    <w:rsid w:val="003B4B13"/>
    <w:rsid w:val="003B4BCD"/>
    <w:rsid w:val="003B57D8"/>
    <w:rsid w:val="003B5ABE"/>
    <w:rsid w:val="003B62AC"/>
    <w:rsid w:val="003B7472"/>
    <w:rsid w:val="003C0887"/>
    <w:rsid w:val="003C193D"/>
    <w:rsid w:val="003C32CB"/>
    <w:rsid w:val="003C3633"/>
    <w:rsid w:val="003C3F38"/>
    <w:rsid w:val="003C43BB"/>
    <w:rsid w:val="003C5FC0"/>
    <w:rsid w:val="003C634A"/>
    <w:rsid w:val="003C65B0"/>
    <w:rsid w:val="003C7691"/>
    <w:rsid w:val="003C769D"/>
    <w:rsid w:val="003C77E0"/>
    <w:rsid w:val="003C7B1E"/>
    <w:rsid w:val="003D06F0"/>
    <w:rsid w:val="003D0B23"/>
    <w:rsid w:val="003D197E"/>
    <w:rsid w:val="003D249D"/>
    <w:rsid w:val="003D35D6"/>
    <w:rsid w:val="003D4B7C"/>
    <w:rsid w:val="003D56C5"/>
    <w:rsid w:val="003E10BB"/>
    <w:rsid w:val="003E2CE9"/>
    <w:rsid w:val="003E3273"/>
    <w:rsid w:val="003E3F3A"/>
    <w:rsid w:val="003E5FC9"/>
    <w:rsid w:val="003E645D"/>
    <w:rsid w:val="003E6B0E"/>
    <w:rsid w:val="003E6D63"/>
    <w:rsid w:val="003E7907"/>
    <w:rsid w:val="003E7C6E"/>
    <w:rsid w:val="003F06B0"/>
    <w:rsid w:val="003F0709"/>
    <w:rsid w:val="003F0760"/>
    <w:rsid w:val="003F0ED5"/>
    <w:rsid w:val="003F213D"/>
    <w:rsid w:val="003F24C0"/>
    <w:rsid w:val="003F286F"/>
    <w:rsid w:val="003F293C"/>
    <w:rsid w:val="003F2A28"/>
    <w:rsid w:val="003F3768"/>
    <w:rsid w:val="003F4DEB"/>
    <w:rsid w:val="003F56E6"/>
    <w:rsid w:val="003F59E3"/>
    <w:rsid w:val="003F5BB1"/>
    <w:rsid w:val="003F7671"/>
    <w:rsid w:val="003F7CE8"/>
    <w:rsid w:val="0040017F"/>
    <w:rsid w:val="00400658"/>
    <w:rsid w:val="00401052"/>
    <w:rsid w:val="004023C1"/>
    <w:rsid w:val="00402C39"/>
    <w:rsid w:val="00404BDF"/>
    <w:rsid w:val="00406DA3"/>
    <w:rsid w:val="00406F17"/>
    <w:rsid w:val="00407FF0"/>
    <w:rsid w:val="00410D86"/>
    <w:rsid w:val="004121B9"/>
    <w:rsid w:val="0041276A"/>
    <w:rsid w:val="00412794"/>
    <w:rsid w:val="004149FF"/>
    <w:rsid w:val="0041523B"/>
    <w:rsid w:val="00416370"/>
    <w:rsid w:val="00417F82"/>
    <w:rsid w:val="00420E90"/>
    <w:rsid w:val="00420F35"/>
    <w:rsid w:val="00423758"/>
    <w:rsid w:val="0042446C"/>
    <w:rsid w:val="004256B9"/>
    <w:rsid w:val="00425F90"/>
    <w:rsid w:val="00430C32"/>
    <w:rsid w:val="00431FF1"/>
    <w:rsid w:val="0043235E"/>
    <w:rsid w:val="00433188"/>
    <w:rsid w:val="00433A50"/>
    <w:rsid w:val="0043467A"/>
    <w:rsid w:val="004358FF"/>
    <w:rsid w:val="00436515"/>
    <w:rsid w:val="00436A73"/>
    <w:rsid w:val="00436FA3"/>
    <w:rsid w:val="00437D12"/>
    <w:rsid w:val="00437DF3"/>
    <w:rsid w:val="00437FB7"/>
    <w:rsid w:val="0044001E"/>
    <w:rsid w:val="0044100D"/>
    <w:rsid w:val="00442B3F"/>
    <w:rsid w:val="004430EC"/>
    <w:rsid w:val="00443F84"/>
    <w:rsid w:val="00446875"/>
    <w:rsid w:val="00447C52"/>
    <w:rsid w:val="00450E64"/>
    <w:rsid w:val="00451145"/>
    <w:rsid w:val="00451EDC"/>
    <w:rsid w:val="0045290B"/>
    <w:rsid w:val="004548AE"/>
    <w:rsid w:val="0045492C"/>
    <w:rsid w:val="00454FD7"/>
    <w:rsid w:val="00455049"/>
    <w:rsid w:val="004558BA"/>
    <w:rsid w:val="00457033"/>
    <w:rsid w:val="004571CA"/>
    <w:rsid w:val="0045768F"/>
    <w:rsid w:val="004577F1"/>
    <w:rsid w:val="00457B7F"/>
    <w:rsid w:val="004601D6"/>
    <w:rsid w:val="00460324"/>
    <w:rsid w:val="00460391"/>
    <w:rsid w:val="00460CE9"/>
    <w:rsid w:val="00461789"/>
    <w:rsid w:val="00461CBA"/>
    <w:rsid w:val="00461FDF"/>
    <w:rsid w:val="00462026"/>
    <w:rsid w:val="00462328"/>
    <w:rsid w:val="00462E8A"/>
    <w:rsid w:val="00463D49"/>
    <w:rsid w:val="0046497D"/>
    <w:rsid w:val="00464FF7"/>
    <w:rsid w:val="00465D2D"/>
    <w:rsid w:val="00465F40"/>
    <w:rsid w:val="0046650D"/>
    <w:rsid w:val="00466B62"/>
    <w:rsid w:val="00467909"/>
    <w:rsid w:val="00467C49"/>
    <w:rsid w:val="004703F1"/>
    <w:rsid w:val="004705C0"/>
    <w:rsid w:val="004712AA"/>
    <w:rsid w:val="00471D40"/>
    <w:rsid w:val="00472ACE"/>
    <w:rsid w:val="00472C67"/>
    <w:rsid w:val="0047352C"/>
    <w:rsid w:val="00473C8E"/>
    <w:rsid w:val="0047483B"/>
    <w:rsid w:val="00474945"/>
    <w:rsid w:val="00474EB4"/>
    <w:rsid w:val="004751F1"/>
    <w:rsid w:val="004759D4"/>
    <w:rsid w:val="00476D96"/>
    <w:rsid w:val="00476F7A"/>
    <w:rsid w:val="00477DE9"/>
    <w:rsid w:val="004806FA"/>
    <w:rsid w:val="00483ACC"/>
    <w:rsid w:val="00484D18"/>
    <w:rsid w:val="004862A9"/>
    <w:rsid w:val="0048694D"/>
    <w:rsid w:val="00487DE7"/>
    <w:rsid w:val="00491875"/>
    <w:rsid w:val="00492836"/>
    <w:rsid w:val="00492F9E"/>
    <w:rsid w:val="00493322"/>
    <w:rsid w:val="00493EC7"/>
    <w:rsid w:val="00494BFD"/>
    <w:rsid w:val="004958A1"/>
    <w:rsid w:val="004962FF"/>
    <w:rsid w:val="00496C0B"/>
    <w:rsid w:val="00496DBC"/>
    <w:rsid w:val="004A017D"/>
    <w:rsid w:val="004A061B"/>
    <w:rsid w:val="004A0727"/>
    <w:rsid w:val="004A18BA"/>
    <w:rsid w:val="004A1FE6"/>
    <w:rsid w:val="004A473B"/>
    <w:rsid w:val="004A4FF1"/>
    <w:rsid w:val="004A5525"/>
    <w:rsid w:val="004A584B"/>
    <w:rsid w:val="004A5D14"/>
    <w:rsid w:val="004A6B43"/>
    <w:rsid w:val="004A75EA"/>
    <w:rsid w:val="004A792F"/>
    <w:rsid w:val="004B034E"/>
    <w:rsid w:val="004B5AF7"/>
    <w:rsid w:val="004B6110"/>
    <w:rsid w:val="004B668F"/>
    <w:rsid w:val="004B6DB1"/>
    <w:rsid w:val="004B7478"/>
    <w:rsid w:val="004C0810"/>
    <w:rsid w:val="004C0CE8"/>
    <w:rsid w:val="004C1021"/>
    <w:rsid w:val="004C1B31"/>
    <w:rsid w:val="004C212B"/>
    <w:rsid w:val="004C5A94"/>
    <w:rsid w:val="004C6078"/>
    <w:rsid w:val="004C7FBA"/>
    <w:rsid w:val="004D050A"/>
    <w:rsid w:val="004D080E"/>
    <w:rsid w:val="004D0A7E"/>
    <w:rsid w:val="004D1D6A"/>
    <w:rsid w:val="004D21BC"/>
    <w:rsid w:val="004D224A"/>
    <w:rsid w:val="004D2FA5"/>
    <w:rsid w:val="004D3784"/>
    <w:rsid w:val="004D3B1E"/>
    <w:rsid w:val="004D52A5"/>
    <w:rsid w:val="004D7669"/>
    <w:rsid w:val="004D7DC7"/>
    <w:rsid w:val="004D7FCD"/>
    <w:rsid w:val="004E1DC6"/>
    <w:rsid w:val="004E2466"/>
    <w:rsid w:val="004E2812"/>
    <w:rsid w:val="004E3573"/>
    <w:rsid w:val="004E456A"/>
    <w:rsid w:val="004E4804"/>
    <w:rsid w:val="004E48FF"/>
    <w:rsid w:val="004E7074"/>
    <w:rsid w:val="004E7577"/>
    <w:rsid w:val="004E7807"/>
    <w:rsid w:val="004F0CA6"/>
    <w:rsid w:val="004F1095"/>
    <w:rsid w:val="004F1C00"/>
    <w:rsid w:val="004F1CEE"/>
    <w:rsid w:val="004F243B"/>
    <w:rsid w:val="004F3330"/>
    <w:rsid w:val="004F58C0"/>
    <w:rsid w:val="004F6555"/>
    <w:rsid w:val="004F6EAB"/>
    <w:rsid w:val="004F7AE9"/>
    <w:rsid w:val="00500134"/>
    <w:rsid w:val="00500381"/>
    <w:rsid w:val="00500E65"/>
    <w:rsid w:val="00501AEB"/>
    <w:rsid w:val="0050240B"/>
    <w:rsid w:val="00506F7E"/>
    <w:rsid w:val="00507EA7"/>
    <w:rsid w:val="00510B14"/>
    <w:rsid w:val="00512634"/>
    <w:rsid w:val="005136F1"/>
    <w:rsid w:val="0051380B"/>
    <w:rsid w:val="00513EF1"/>
    <w:rsid w:val="00514081"/>
    <w:rsid w:val="00514A06"/>
    <w:rsid w:val="00514B6D"/>
    <w:rsid w:val="0051533A"/>
    <w:rsid w:val="005162E4"/>
    <w:rsid w:val="00516969"/>
    <w:rsid w:val="00517E51"/>
    <w:rsid w:val="0052020E"/>
    <w:rsid w:val="00521B62"/>
    <w:rsid w:val="00521C9B"/>
    <w:rsid w:val="00527834"/>
    <w:rsid w:val="0052789D"/>
    <w:rsid w:val="00530AB5"/>
    <w:rsid w:val="0053113E"/>
    <w:rsid w:val="00531580"/>
    <w:rsid w:val="005317B0"/>
    <w:rsid w:val="00531956"/>
    <w:rsid w:val="005327D5"/>
    <w:rsid w:val="00533405"/>
    <w:rsid w:val="00534F1F"/>
    <w:rsid w:val="00534FB8"/>
    <w:rsid w:val="00535B24"/>
    <w:rsid w:val="00535F0F"/>
    <w:rsid w:val="0053721E"/>
    <w:rsid w:val="005374D9"/>
    <w:rsid w:val="00537929"/>
    <w:rsid w:val="00540274"/>
    <w:rsid w:val="0054213D"/>
    <w:rsid w:val="00543406"/>
    <w:rsid w:val="00543791"/>
    <w:rsid w:val="00544127"/>
    <w:rsid w:val="00544CEA"/>
    <w:rsid w:val="005464A1"/>
    <w:rsid w:val="00546676"/>
    <w:rsid w:val="00546814"/>
    <w:rsid w:val="005504D7"/>
    <w:rsid w:val="005507BB"/>
    <w:rsid w:val="005510A6"/>
    <w:rsid w:val="00551108"/>
    <w:rsid w:val="0055353B"/>
    <w:rsid w:val="00553B1E"/>
    <w:rsid w:val="005540E3"/>
    <w:rsid w:val="00554D07"/>
    <w:rsid w:val="00555427"/>
    <w:rsid w:val="0055562C"/>
    <w:rsid w:val="00555722"/>
    <w:rsid w:val="005558F0"/>
    <w:rsid w:val="0055633E"/>
    <w:rsid w:val="00556813"/>
    <w:rsid w:val="00562B6F"/>
    <w:rsid w:val="00563712"/>
    <w:rsid w:val="00563A0F"/>
    <w:rsid w:val="00564817"/>
    <w:rsid w:val="00564C15"/>
    <w:rsid w:val="00566065"/>
    <w:rsid w:val="0056606F"/>
    <w:rsid w:val="005669FA"/>
    <w:rsid w:val="00566DAE"/>
    <w:rsid w:val="0057078C"/>
    <w:rsid w:val="00571283"/>
    <w:rsid w:val="005712FB"/>
    <w:rsid w:val="005720ED"/>
    <w:rsid w:val="0057284B"/>
    <w:rsid w:val="0057328C"/>
    <w:rsid w:val="005736FF"/>
    <w:rsid w:val="00573908"/>
    <w:rsid w:val="00573F61"/>
    <w:rsid w:val="00574183"/>
    <w:rsid w:val="0057436E"/>
    <w:rsid w:val="0057545F"/>
    <w:rsid w:val="00576407"/>
    <w:rsid w:val="00580478"/>
    <w:rsid w:val="00580871"/>
    <w:rsid w:val="00581CFD"/>
    <w:rsid w:val="00582049"/>
    <w:rsid w:val="00584EF4"/>
    <w:rsid w:val="00585B6C"/>
    <w:rsid w:val="00586FBC"/>
    <w:rsid w:val="005906D5"/>
    <w:rsid w:val="00591BF1"/>
    <w:rsid w:val="0059227E"/>
    <w:rsid w:val="005924A1"/>
    <w:rsid w:val="00592505"/>
    <w:rsid w:val="00592F20"/>
    <w:rsid w:val="005933FD"/>
    <w:rsid w:val="005938F5"/>
    <w:rsid w:val="005944CE"/>
    <w:rsid w:val="00594963"/>
    <w:rsid w:val="00594F14"/>
    <w:rsid w:val="00596EDD"/>
    <w:rsid w:val="005A150E"/>
    <w:rsid w:val="005A1AE9"/>
    <w:rsid w:val="005A2156"/>
    <w:rsid w:val="005A2C33"/>
    <w:rsid w:val="005A322A"/>
    <w:rsid w:val="005A42AC"/>
    <w:rsid w:val="005A45CA"/>
    <w:rsid w:val="005A5954"/>
    <w:rsid w:val="005A6AFA"/>
    <w:rsid w:val="005A6B6C"/>
    <w:rsid w:val="005A6BF7"/>
    <w:rsid w:val="005B0226"/>
    <w:rsid w:val="005B0974"/>
    <w:rsid w:val="005B1B4F"/>
    <w:rsid w:val="005B1D33"/>
    <w:rsid w:val="005B33BD"/>
    <w:rsid w:val="005B36D4"/>
    <w:rsid w:val="005B36FA"/>
    <w:rsid w:val="005B3B12"/>
    <w:rsid w:val="005B3E5F"/>
    <w:rsid w:val="005B4197"/>
    <w:rsid w:val="005B438B"/>
    <w:rsid w:val="005B5291"/>
    <w:rsid w:val="005B6435"/>
    <w:rsid w:val="005B79C6"/>
    <w:rsid w:val="005C0010"/>
    <w:rsid w:val="005C082F"/>
    <w:rsid w:val="005C20DB"/>
    <w:rsid w:val="005C34BB"/>
    <w:rsid w:val="005C3A31"/>
    <w:rsid w:val="005C4474"/>
    <w:rsid w:val="005C531F"/>
    <w:rsid w:val="005C6407"/>
    <w:rsid w:val="005C6D00"/>
    <w:rsid w:val="005C6DD0"/>
    <w:rsid w:val="005D0B85"/>
    <w:rsid w:val="005D155E"/>
    <w:rsid w:val="005D1810"/>
    <w:rsid w:val="005D18D3"/>
    <w:rsid w:val="005D1B8F"/>
    <w:rsid w:val="005D1F19"/>
    <w:rsid w:val="005D2987"/>
    <w:rsid w:val="005D386F"/>
    <w:rsid w:val="005D3AF4"/>
    <w:rsid w:val="005D4A97"/>
    <w:rsid w:val="005D4BAA"/>
    <w:rsid w:val="005D4E0C"/>
    <w:rsid w:val="005D659B"/>
    <w:rsid w:val="005D6DF9"/>
    <w:rsid w:val="005D7301"/>
    <w:rsid w:val="005D78CA"/>
    <w:rsid w:val="005D7F93"/>
    <w:rsid w:val="005E0556"/>
    <w:rsid w:val="005E1093"/>
    <w:rsid w:val="005E16A9"/>
    <w:rsid w:val="005E4A3B"/>
    <w:rsid w:val="005E4B5F"/>
    <w:rsid w:val="005E59C1"/>
    <w:rsid w:val="005E60B5"/>
    <w:rsid w:val="005E633B"/>
    <w:rsid w:val="005E7E44"/>
    <w:rsid w:val="005F0DD6"/>
    <w:rsid w:val="005F16D3"/>
    <w:rsid w:val="005F22E8"/>
    <w:rsid w:val="005F27F5"/>
    <w:rsid w:val="005F3A6A"/>
    <w:rsid w:val="005F3AF9"/>
    <w:rsid w:val="005F3B9E"/>
    <w:rsid w:val="005F596F"/>
    <w:rsid w:val="005F62FD"/>
    <w:rsid w:val="005F6370"/>
    <w:rsid w:val="005F760D"/>
    <w:rsid w:val="006010EB"/>
    <w:rsid w:val="0060178E"/>
    <w:rsid w:val="006022FA"/>
    <w:rsid w:val="0060275A"/>
    <w:rsid w:val="006028EB"/>
    <w:rsid w:val="00604949"/>
    <w:rsid w:val="00604ADC"/>
    <w:rsid w:val="00604B15"/>
    <w:rsid w:val="00605C67"/>
    <w:rsid w:val="00605EEA"/>
    <w:rsid w:val="00606552"/>
    <w:rsid w:val="0060666B"/>
    <w:rsid w:val="0061000B"/>
    <w:rsid w:val="00610663"/>
    <w:rsid w:val="0061096B"/>
    <w:rsid w:val="006120C3"/>
    <w:rsid w:val="006124EE"/>
    <w:rsid w:val="00612857"/>
    <w:rsid w:val="00612EC0"/>
    <w:rsid w:val="006138DA"/>
    <w:rsid w:val="006141BB"/>
    <w:rsid w:val="00614684"/>
    <w:rsid w:val="00614F14"/>
    <w:rsid w:val="0061565E"/>
    <w:rsid w:val="00615C00"/>
    <w:rsid w:val="00616DED"/>
    <w:rsid w:val="00621258"/>
    <w:rsid w:val="006218CD"/>
    <w:rsid w:val="00621A55"/>
    <w:rsid w:val="00622562"/>
    <w:rsid w:val="00623579"/>
    <w:rsid w:val="006236B2"/>
    <w:rsid w:val="00623F87"/>
    <w:rsid w:val="00623FD0"/>
    <w:rsid w:val="00624BD1"/>
    <w:rsid w:val="006279DF"/>
    <w:rsid w:val="00630D73"/>
    <w:rsid w:val="00630D7B"/>
    <w:rsid w:val="00631594"/>
    <w:rsid w:val="006315DF"/>
    <w:rsid w:val="0063183A"/>
    <w:rsid w:val="00632077"/>
    <w:rsid w:val="006323AC"/>
    <w:rsid w:val="006339C6"/>
    <w:rsid w:val="00633C74"/>
    <w:rsid w:val="006359BF"/>
    <w:rsid w:val="00636C20"/>
    <w:rsid w:val="0063782F"/>
    <w:rsid w:val="00637D8B"/>
    <w:rsid w:val="006409F6"/>
    <w:rsid w:val="00640A0D"/>
    <w:rsid w:val="00642054"/>
    <w:rsid w:val="0064237C"/>
    <w:rsid w:val="00642862"/>
    <w:rsid w:val="00644AD6"/>
    <w:rsid w:val="0064501F"/>
    <w:rsid w:val="00645575"/>
    <w:rsid w:val="00645A5B"/>
    <w:rsid w:val="00645E3A"/>
    <w:rsid w:val="0064618E"/>
    <w:rsid w:val="00646B49"/>
    <w:rsid w:val="006472E0"/>
    <w:rsid w:val="00647411"/>
    <w:rsid w:val="00650813"/>
    <w:rsid w:val="00651ECD"/>
    <w:rsid w:val="00652599"/>
    <w:rsid w:val="00652805"/>
    <w:rsid w:val="00652E56"/>
    <w:rsid w:val="006547A2"/>
    <w:rsid w:val="00655627"/>
    <w:rsid w:val="006558E5"/>
    <w:rsid w:val="00655AD5"/>
    <w:rsid w:val="00657752"/>
    <w:rsid w:val="0065799F"/>
    <w:rsid w:val="0066197B"/>
    <w:rsid w:val="00661FF5"/>
    <w:rsid w:val="0066281F"/>
    <w:rsid w:val="00662AC4"/>
    <w:rsid w:val="00663295"/>
    <w:rsid w:val="00663B22"/>
    <w:rsid w:val="00663E01"/>
    <w:rsid w:val="00663F9B"/>
    <w:rsid w:val="00665A65"/>
    <w:rsid w:val="006660F9"/>
    <w:rsid w:val="00666B45"/>
    <w:rsid w:val="00666BEE"/>
    <w:rsid w:val="00667129"/>
    <w:rsid w:val="00667E14"/>
    <w:rsid w:val="00670420"/>
    <w:rsid w:val="00670D3B"/>
    <w:rsid w:val="00671126"/>
    <w:rsid w:val="00671EBB"/>
    <w:rsid w:val="006725CE"/>
    <w:rsid w:val="00673477"/>
    <w:rsid w:val="0067394E"/>
    <w:rsid w:val="00673B8C"/>
    <w:rsid w:val="006744AE"/>
    <w:rsid w:val="00675C33"/>
    <w:rsid w:val="00675D63"/>
    <w:rsid w:val="00676099"/>
    <w:rsid w:val="0067616C"/>
    <w:rsid w:val="0067674C"/>
    <w:rsid w:val="00676D04"/>
    <w:rsid w:val="00676E5F"/>
    <w:rsid w:val="00677116"/>
    <w:rsid w:val="00677633"/>
    <w:rsid w:val="00680DEA"/>
    <w:rsid w:val="00680F79"/>
    <w:rsid w:val="006811F9"/>
    <w:rsid w:val="006825EA"/>
    <w:rsid w:val="00683CE8"/>
    <w:rsid w:val="0068433F"/>
    <w:rsid w:val="006855A0"/>
    <w:rsid w:val="006858A9"/>
    <w:rsid w:val="00685B29"/>
    <w:rsid w:val="006862C7"/>
    <w:rsid w:val="00686D79"/>
    <w:rsid w:val="00686DA6"/>
    <w:rsid w:val="00690651"/>
    <w:rsid w:val="00690819"/>
    <w:rsid w:val="00690C7F"/>
    <w:rsid w:val="00690F44"/>
    <w:rsid w:val="0069142E"/>
    <w:rsid w:val="00691846"/>
    <w:rsid w:val="0069209D"/>
    <w:rsid w:val="00692E17"/>
    <w:rsid w:val="00693E9B"/>
    <w:rsid w:val="00694250"/>
    <w:rsid w:val="00694732"/>
    <w:rsid w:val="00695200"/>
    <w:rsid w:val="00695C47"/>
    <w:rsid w:val="0069690F"/>
    <w:rsid w:val="00696EA9"/>
    <w:rsid w:val="006972B3"/>
    <w:rsid w:val="00697CC4"/>
    <w:rsid w:val="00697EF9"/>
    <w:rsid w:val="006A0B2B"/>
    <w:rsid w:val="006A11F0"/>
    <w:rsid w:val="006A1247"/>
    <w:rsid w:val="006A1421"/>
    <w:rsid w:val="006A2A20"/>
    <w:rsid w:val="006A2A79"/>
    <w:rsid w:val="006A2C4A"/>
    <w:rsid w:val="006A2CE4"/>
    <w:rsid w:val="006A307B"/>
    <w:rsid w:val="006A32A6"/>
    <w:rsid w:val="006A3D9B"/>
    <w:rsid w:val="006A467E"/>
    <w:rsid w:val="006A5559"/>
    <w:rsid w:val="006A6176"/>
    <w:rsid w:val="006A72EC"/>
    <w:rsid w:val="006A7A87"/>
    <w:rsid w:val="006B0167"/>
    <w:rsid w:val="006B0ADA"/>
    <w:rsid w:val="006B0D33"/>
    <w:rsid w:val="006B106D"/>
    <w:rsid w:val="006B17F2"/>
    <w:rsid w:val="006B2C9E"/>
    <w:rsid w:val="006B2D7C"/>
    <w:rsid w:val="006B2FA6"/>
    <w:rsid w:val="006B35FC"/>
    <w:rsid w:val="006B3AED"/>
    <w:rsid w:val="006B49AD"/>
    <w:rsid w:val="006B4BA0"/>
    <w:rsid w:val="006B4F1D"/>
    <w:rsid w:val="006B5129"/>
    <w:rsid w:val="006B56AA"/>
    <w:rsid w:val="006B6C35"/>
    <w:rsid w:val="006C0153"/>
    <w:rsid w:val="006C1454"/>
    <w:rsid w:val="006C3FC0"/>
    <w:rsid w:val="006C69B7"/>
    <w:rsid w:val="006C73CC"/>
    <w:rsid w:val="006C7497"/>
    <w:rsid w:val="006C76F0"/>
    <w:rsid w:val="006D095C"/>
    <w:rsid w:val="006D0B9C"/>
    <w:rsid w:val="006D16D3"/>
    <w:rsid w:val="006D2545"/>
    <w:rsid w:val="006D5EA3"/>
    <w:rsid w:val="006D75A8"/>
    <w:rsid w:val="006D7782"/>
    <w:rsid w:val="006D7C6E"/>
    <w:rsid w:val="006E0150"/>
    <w:rsid w:val="006E175F"/>
    <w:rsid w:val="006E22FA"/>
    <w:rsid w:val="006E2967"/>
    <w:rsid w:val="006E3796"/>
    <w:rsid w:val="006E3865"/>
    <w:rsid w:val="006E5521"/>
    <w:rsid w:val="006E560F"/>
    <w:rsid w:val="006E65F6"/>
    <w:rsid w:val="006E7F0C"/>
    <w:rsid w:val="006F2EF1"/>
    <w:rsid w:val="006F4783"/>
    <w:rsid w:val="006F47B0"/>
    <w:rsid w:val="006F5728"/>
    <w:rsid w:val="006F68EE"/>
    <w:rsid w:val="006F75AB"/>
    <w:rsid w:val="00700068"/>
    <w:rsid w:val="00700819"/>
    <w:rsid w:val="00701958"/>
    <w:rsid w:val="00701A35"/>
    <w:rsid w:val="00701AB0"/>
    <w:rsid w:val="00702A71"/>
    <w:rsid w:val="00705214"/>
    <w:rsid w:val="00705643"/>
    <w:rsid w:val="00705F9D"/>
    <w:rsid w:val="00707676"/>
    <w:rsid w:val="00707A16"/>
    <w:rsid w:val="00707B11"/>
    <w:rsid w:val="00710091"/>
    <w:rsid w:val="0071025F"/>
    <w:rsid w:val="007106F6"/>
    <w:rsid w:val="0071335A"/>
    <w:rsid w:val="00714CC9"/>
    <w:rsid w:val="00715025"/>
    <w:rsid w:val="0071525F"/>
    <w:rsid w:val="007157E6"/>
    <w:rsid w:val="0071788C"/>
    <w:rsid w:val="00720C08"/>
    <w:rsid w:val="007217E2"/>
    <w:rsid w:val="007232B8"/>
    <w:rsid w:val="007234A4"/>
    <w:rsid w:val="00725891"/>
    <w:rsid w:val="00726128"/>
    <w:rsid w:val="00727581"/>
    <w:rsid w:val="007277AD"/>
    <w:rsid w:val="00730FCD"/>
    <w:rsid w:val="0073175E"/>
    <w:rsid w:val="007324BA"/>
    <w:rsid w:val="007335AD"/>
    <w:rsid w:val="0073410B"/>
    <w:rsid w:val="00734A32"/>
    <w:rsid w:val="007352CC"/>
    <w:rsid w:val="00735616"/>
    <w:rsid w:val="00735A6A"/>
    <w:rsid w:val="0074026B"/>
    <w:rsid w:val="007407BF"/>
    <w:rsid w:val="00741FB7"/>
    <w:rsid w:val="00742A16"/>
    <w:rsid w:val="00742DC1"/>
    <w:rsid w:val="00743AC1"/>
    <w:rsid w:val="00743D06"/>
    <w:rsid w:val="00744D74"/>
    <w:rsid w:val="00745118"/>
    <w:rsid w:val="0074567B"/>
    <w:rsid w:val="007466E2"/>
    <w:rsid w:val="00746F60"/>
    <w:rsid w:val="007471E7"/>
    <w:rsid w:val="007503B9"/>
    <w:rsid w:val="0075108B"/>
    <w:rsid w:val="00751D6E"/>
    <w:rsid w:val="007536F9"/>
    <w:rsid w:val="007539A2"/>
    <w:rsid w:val="007541C0"/>
    <w:rsid w:val="00755874"/>
    <w:rsid w:val="00755AF1"/>
    <w:rsid w:val="007566CF"/>
    <w:rsid w:val="00757FA3"/>
    <w:rsid w:val="00761D9C"/>
    <w:rsid w:val="00761DDF"/>
    <w:rsid w:val="00762987"/>
    <w:rsid w:val="00762DCF"/>
    <w:rsid w:val="00763519"/>
    <w:rsid w:val="00763EDA"/>
    <w:rsid w:val="00764531"/>
    <w:rsid w:val="00764E9B"/>
    <w:rsid w:val="00765051"/>
    <w:rsid w:val="00765166"/>
    <w:rsid w:val="007654EC"/>
    <w:rsid w:val="0076699D"/>
    <w:rsid w:val="00767538"/>
    <w:rsid w:val="00767D80"/>
    <w:rsid w:val="00767D8F"/>
    <w:rsid w:val="00767FC8"/>
    <w:rsid w:val="00770D22"/>
    <w:rsid w:val="00771591"/>
    <w:rsid w:val="00771BB4"/>
    <w:rsid w:val="00771C07"/>
    <w:rsid w:val="00771E9F"/>
    <w:rsid w:val="00771EF2"/>
    <w:rsid w:val="00772655"/>
    <w:rsid w:val="00773B48"/>
    <w:rsid w:val="00774C22"/>
    <w:rsid w:val="00774C9F"/>
    <w:rsid w:val="0077506A"/>
    <w:rsid w:val="007750C7"/>
    <w:rsid w:val="00776B7F"/>
    <w:rsid w:val="00776DFC"/>
    <w:rsid w:val="0077750B"/>
    <w:rsid w:val="00777AF1"/>
    <w:rsid w:val="00780C3C"/>
    <w:rsid w:val="007811B6"/>
    <w:rsid w:val="00782289"/>
    <w:rsid w:val="007829B4"/>
    <w:rsid w:val="00783215"/>
    <w:rsid w:val="00783CD0"/>
    <w:rsid w:val="00783D4C"/>
    <w:rsid w:val="007843EF"/>
    <w:rsid w:val="00784642"/>
    <w:rsid w:val="007854A2"/>
    <w:rsid w:val="00785923"/>
    <w:rsid w:val="00785D6B"/>
    <w:rsid w:val="00786210"/>
    <w:rsid w:val="00790792"/>
    <w:rsid w:val="00791CB8"/>
    <w:rsid w:val="00791F49"/>
    <w:rsid w:val="00791F6A"/>
    <w:rsid w:val="0079275E"/>
    <w:rsid w:val="00793663"/>
    <w:rsid w:val="00794ED4"/>
    <w:rsid w:val="00795C57"/>
    <w:rsid w:val="00795E10"/>
    <w:rsid w:val="007965AD"/>
    <w:rsid w:val="00796AA7"/>
    <w:rsid w:val="00796E13"/>
    <w:rsid w:val="00797532"/>
    <w:rsid w:val="00797F0C"/>
    <w:rsid w:val="00797FDE"/>
    <w:rsid w:val="007A0826"/>
    <w:rsid w:val="007A18FE"/>
    <w:rsid w:val="007A19CC"/>
    <w:rsid w:val="007A1BCF"/>
    <w:rsid w:val="007A3FD6"/>
    <w:rsid w:val="007A7288"/>
    <w:rsid w:val="007A7424"/>
    <w:rsid w:val="007B0B35"/>
    <w:rsid w:val="007B0D74"/>
    <w:rsid w:val="007B2721"/>
    <w:rsid w:val="007B4265"/>
    <w:rsid w:val="007B4B68"/>
    <w:rsid w:val="007B5B3E"/>
    <w:rsid w:val="007B6FF9"/>
    <w:rsid w:val="007B714D"/>
    <w:rsid w:val="007B7505"/>
    <w:rsid w:val="007B7B99"/>
    <w:rsid w:val="007B7E9E"/>
    <w:rsid w:val="007C02B6"/>
    <w:rsid w:val="007C04A7"/>
    <w:rsid w:val="007C0936"/>
    <w:rsid w:val="007C1A61"/>
    <w:rsid w:val="007C215F"/>
    <w:rsid w:val="007C2B6E"/>
    <w:rsid w:val="007C2E04"/>
    <w:rsid w:val="007C3810"/>
    <w:rsid w:val="007C3FC1"/>
    <w:rsid w:val="007D02BD"/>
    <w:rsid w:val="007D05D2"/>
    <w:rsid w:val="007D0CE5"/>
    <w:rsid w:val="007D14EF"/>
    <w:rsid w:val="007D15C5"/>
    <w:rsid w:val="007D172B"/>
    <w:rsid w:val="007D1C47"/>
    <w:rsid w:val="007D2102"/>
    <w:rsid w:val="007D2242"/>
    <w:rsid w:val="007D290C"/>
    <w:rsid w:val="007D30A0"/>
    <w:rsid w:val="007D3302"/>
    <w:rsid w:val="007D3D04"/>
    <w:rsid w:val="007D40A7"/>
    <w:rsid w:val="007D49F6"/>
    <w:rsid w:val="007D4FC4"/>
    <w:rsid w:val="007D4FDD"/>
    <w:rsid w:val="007D51DE"/>
    <w:rsid w:val="007D548C"/>
    <w:rsid w:val="007D6C50"/>
    <w:rsid w:val="007D7206"/>
    <w:rsid w:val="007D7C67"/>
    <w:rsid w:val="007E157D"/>
    <w:rsid w:val="007E288E"/>
    <w:rsid w:val="007E2ECF"/>
    <w:rsid w:val="007E3A05"/>
    <w:rsid w:val="007E60C4"/>
    <w:rsid w:val="007F07F9"/>
    <w:rsid w:val="007F0DBE"/>
    <w:rsid w:val="007F1CCD"/>
    <w:rsid w:val="007F2F81"/>
    <w:rsid w:val="007F3C32"/>
    <w:rsid w:val="007F4379"/>
    <w:rsid w:val="007F442A"/>
    <w:rsid w:val="007F4813"/>
    <w:rsid w:val="007F4FD0"/>
    <w:rsid w:val="0080129F"/>
    <w:rsid w:val="00801B2D"/>
    <w:rsid w:val="00803073"/>
    <w:rsid w:val="008032AC"/>
    <w:rsid w:val="00804328"/>
    <w:rsid w:val="00805E30"/>
    <w:rsid w:val="00805FD0"/>
    <w:rsid w:val="00806B8D"/>
    <w:rsid w:val="00806E84"/>
    <w:rsid w:val="00807EED"/>
    <w:rsid w:val="008100DC"/>
    <w:rsid w:val="0081078A"/>
    <w:rsid w:val="00810A55"/>
    <w:rsid w:val="00810DD0"/>
    <w:rsid w:val="0081164D"/>
    <w:rsid w:val="00811C4C"/>
    <w:rsid w:val="00812D5C"/>
    <w:rsid w:val="0081341F"/>
    <w:rsid w:val="00813976"/>
    <w:rsid w:val="00813D9E"/>
    <w:rsid w:val="008174B7"/>
    <w:rsid w:val="00817617"/>
    <w:rsid w:val="00821E53"/>
    <w:rsid w:val="008225B4"/>
    <w:rsid w:val="00822A4F"/>
    <w:rsid w:val="00823EC8"/>
    <w:rsid w:val="0082408F"/>
    <w:rsid w:val="0082480C"/>
    <w:rsid w:val="00825153"/>
    <w:rsid w:val="008252DD"/>
    <w:rsid w:val="008265D8"/>
    <w:rsid w:val="0082699C"/>
    <w:rsid w:val="0083059F"/>
    <w:rsid w:val="00830EB9"/>
    <w:rsid w:val="00831053"/>
    <w:rsid w:val="00831A66"/>
    <w:rsid w:val="008322E4"/>
    <w:rsid w:val="008325BB"/>
    <w:rsid w:val="00833F60"/>
    <w:rsid w:val="00834A36"/>
    <w:rsid w:val="00834F77"/>
    <w:rsid w:val="0083519F"/>
    <w:rsid w:val="008360FA"/>
    <w:rsid w:val="00836792"/>
    <w:rsid w:val="00836B56"/>
    <w:rsid w:val="00837CE6"/>
    <w:rsid w:val="00840156"/>
    <w:rsid w:val="00840BC2"/>
    <w:rsid w:val="00841652"/>
    <w:rsid w:val="00841C59"/>
    <w:rsid w:val="008423C9"/>
    <w:rsid w:val="00842421"/>
    <w:rsid w:val="008428C8"/>
    <w:rsid w:val="00843658"/>
    <w:rsid w:val="00844486"/>
    <w:rsid w:val="0084485F"/>
    <w:rsid w:val="008459BB"/>
    <w:rsid w:val="008461A8"/>
    <w:rsid w:val="008476F8"/>
    <w:rsid w:val="008478A8"/>
    <w:rsid w:val="0084794F"/>
    <w:rsid w:val="00847A8B"/>
    <w:rsid w:val="00851A86"/>
    <w:rsid w:val="00852A21"/>
    <w:rsid w:val="00853169"/>
    <w:rsid w:val="00853282"/>
    <w:rsid w:val="008542AA"/>
    <w:rsid w:val="00854C90"/>
    <w:rsid w:val="00855034"/>
    <w:rsid w:val="00855398"/>
    <w:rsid w:val="008553DD"/>
    <w:rsid w:val="008553EE"/>
    <w:rsid w:val="008555CB"/>
    <w:rsid w:val="00855636"/>
    <w:rsid w:val="00856310"/>
    <w:rsid w:val="00856851"/>
    <w:rsid w:val="00857649"/>
    <w:rsid w:val="008576FE"/>
    <w:rsid w:val="00857813"/>
    <w:rsid w:val="00860AF3"/>
    <w:rsid w:val="008619CA"/>
    <w:rsid w:val="00862981"/>
    <w:rsid w:val="00862A72"/>
    <w:rsid w:val="0086303F"/>
    <w:rsid w:val="00863779"/>
    <w:rsid w:val="00863915"/>
    <w:rsid w:val="0086417A"/>
    <w:rsid w:val="008643DD"/>
    <w:rsid w:val="00864B15"/>
    <w:rsid w:val="00866735"/>
    <w:rsid w:val="00867151"/>
    <w:rsid w:val="00870FB3"/>
    <w:rsid w:val="00871963"/>
    <w:rsid w:val="008729F8"/>
    <w:rsid w:val="008740CF"/>
    <w:rsid w:val="00875010"/>
    <w:rsid w:val="00876281"/>
    <w:rsid w:val="00876316"/>
    <w:rsid w:val="008766EC"/>
    <w:rsid w:val="008767B8"/>
    <w:rsid w:val="00876AE0"/>
    <w:rsid w:val="00880790"/>
    <w:rsid w:val="00880B39"/>
    <w:rsid w:val="008810BE"/>
    <w:rsid w:val="00881197"/>
    <w:rsid w:val="00881FA8"/>
    <w:rsid w:val="008833BE"/>
    <w:rsid w:val="00883A22"/>
    <w:rsid w:val="00883F02"/>
    <w:rsid w:val="0088421D"/>
    <w:rsid w:val="00884329"/>
    <w:rsid w:val="008844E8"/>
    <w:rsid w:val="00886999"/>
    <w:rsid w:val="00886FDA"/>
    <w:rsid w:val="00887094"/>
    <w:rsid w:val="00887FD6"/>
    <w:rsid w:val="00890CAA"/>
    <w:rsid w:val="00890E0F"/>
    <w:rsid w:val="008910C6"/>
    <w:rsid w:val="008912B6"/>
    <w:rsid w:val="00891483"/>
    <w:rsid w:val="00891BD5"/>
    <w:rsid w:val="00891C2C"/>
    <w:rsid w:val="00891FAA"/>
    <w:rsid w:val="008924A4"/>
    <w:rsid w:val="008924E7"/>
    <w:rsid w:val="00892C60"/>
    <w:rsid w:val="0089376E"/>
    <w:rsid w:val="00896EC4"/>
    <w:rsid w:val="00897DCF"/>
    <w:rsid w:val="008A0B74"/>
    <w:rsid w:val="008A0ED5"/>
    <w:rsid w:val="008A10BA"/>
    <w:rsid w:val="008A1114"/>
    <w:rsid w:val="008A1AA3"/>
    <w:rsid w:val="008A1EBB"/>
    <w:rsid w:val="008A341E"/>
    <w:rsid w:val="008A3A40"/>
    <w:rsid w:val="008A4D6D"/>
    <w:rsid w:val="008A51B9"/>
    <w:rsid w:val="008A5AB7"/>
    <w:rsid w:val="008A7766"/>
    <w:rsid w:val="008B006F"/>
    <w:rsid w:val="008B237F"/>
    <w:rsid w:val="008B275C"/>
    <w:rsid w:val="008B27CF"/>
    <w:rsid w:val="008B2E0B"/>
    <w:rsid w:val="008B39D1"/>
    <w:rsid w:val="008B497A"/>
    <w:rsid w:val="008B52AF"/>
    <w:rsid w:val="008B589F"/>
    <w:rsid w:val="008B591E"/>
    <w:rsid w:val="008B7ABB"/>
    <w:rsid w:val="008B7C5D"/>
    <w:rsid w:val="008B7CA9"/>
    <w:rsid w:val="008B7E14"/>
    <w:rsid w:val="008C07D7"/>
    <w:rsid w:val="008C0AF1"/>
    <w:rsid w:val="008C1B06"/>
    <w:rsid w:val="008C1CE6"/>
    <w:rsid w:val="008C1F4D"/>
    <w:rsid w:val="008C22D6"/>
    <w:rsid w:val="008C284C"/>
    <w:rsid w:val="008C393B"/>
    <w:rsid w:val="008C536D"/>
    <w:rsid w:val="008C598C"/>
    <w:rsid w:val="008C5BBD"/>
    <w:rsid w:val="008C6C7A"/>
    <w:rsid w:val="008C71EA"/>
    <w:rsid w:val="008C7271"/>
    <w:rsid w:val="008C7BF2"/>
    <w:rsid w:val="008D0AB8"/>
    <w:rsid w:val="008D18BA"/>
    <w:rsid w:val="008D1E3D"/>
    <w:rsid w:val="008D2514"/>
    <w:rsid w:val="008D2B8D"/>
    <w:rsid w:val="008D3325"/>
    <w:rsid w:val="008D477C"/>
    <w:rsid w:val="008D49C4"/>
    <w:rsid w:val="008D5475"/>
    <w:rsid w:val="008D6832"/>
    <w:rsid w:val="008D7270"/>
    <w:rsid w:val="008D72C8"/>
    <w:rsid w:val="008D7A44"/>
    <w:rsid w:val="008E17BE"/>
    <w:rsid w:val="008E1E8B"/>
    <w:rsid w:val="008E29BD"/>
    <w:rsid w:val="008E30C1"/>
    <w:rsid w:val="008E319E"/>
    <w:rsid w:val="008E39B2"/>
    <w:rsid w:val="008E3FC4"/>
    <w:rsid w:val="008E443C"/>
    <w:rsid w:val="008E46B7"/>
    <w:rsid w:val="008E4955"/>
    <w:rsid w:val="008E6667"/>
    <w:rsid w:val="008E77A9"/>
    <w:rsid w:val="008E77B9"/>
    <w:rsid w:val="008F0BB9"/>
    <w:rsid w:val="008F1C1F"/>
    <w:rsid w:val="008F2464"/>
    <w:rsid w:val="008F2AF5"/>
    <w:rsid w:val="008F4549"/>
    <w:rsid w:val="008F5A1D"/>
    <w:rsid w:val="008F64DB"/>
    <w:rsid w:val="008F76FC"/>
    <w:rsid w:val="008F7ABF"/>
    <w:rsid w:val="009003CF"/>
    <w:rsid w:val="00900639"/>
    <w:rsid w:val="009009ED"/>
    <w:rsid w:val="00900EF6"/>
    <w:rsid w:val="009012B2"/>
    <w:rsid w:val="00902A79"/>
    <w:rsid w:val="00902C98"/>
    <w:rsid w:val="00902F55"/>
    <w:rsid w:val="00903F93"/>
    <w:rsid w:val="00904957"/>
    <w:rsid w:val="00906547"/>
    <w:rsid w:val="009066E6"/>
    <w:rsid w:val="0090769D"/>
    <w:rsid w:val="00910005"/>
    <w:rsid w:val="00911917"/>
    <w:rsid w:val="009125D1"/>
    <w:rsid w:val="00913843"/>
    <w:rsid w:val="00915E07"/>
    <w:rsid w:val="00916887"/>
    <w:rsid w:val="00917761"/>
    <w:rsid w:val="009209D4"/>
    <w:rsid w:val="00921473"/>
    <w:rsid w:val="009214FD"/>
    <w:rsid w:val="0092172C"/>
    <w:rsid w:val="00922BD4"/>
    <w:rsid w:val="00922CA8"/>
    <w:rsid w:val="00924427"/>
    <w:rsid w:val="00925826"/>
    <w:rsid w:val="00925C21"/>
    <w:rsid w:val="00925C85"/>
    <w:rsid w:val="00925F9E"/>
    <w:rsid w:val="00930495"/>
    <w:rsid w:val="0093063D"/>
    <w:rsid w:val="00931515"/>
    <w:rsid w:val="009315B5"/>
    <w:rsid w:val="00931CF0"/>
    <w:rsid w:val="009323A7"/>
    <w:rsid w:val="00932CFA"/>
    <w:rsid w:val="00933B07"/>
    <w:rsid w:val="00933CDE"/>
    <w:rsid w:val="00933D83"/>
    <w:rsid w:val="0093499E"/>
    <w:rsid w:val="00935170"/>
    <w:rsid w:val="00935767"/>
    <w:rsid w:val="00936B72"/>
    <w:rsid w:val="0093704E"/>
    <w:rsid w:val="00941E13"/>
    <w:rsid w:val="0094258B"/>
    <w:rsid w:val="009429FF"/>
    <w:rsid w:val="00942BBA"/>
    <w:rsid w:val="00942E64"/>
    <w:rsid w:val="00942FB3"/>
    <w:rsid w:val="0094340F"/>
    <w:rsid w:val="0094366C"/>
    <w:rsid w:val="009452F8"/>
    <w:rsid w:val="0094539D"/>
    <w:rsid w:val="009464BD"/>
    <w:rsid w:val="00946837"/>
    <w:rsid w:val="0095001E"/>
    <w:rsid w:val="00950D45"/>
    <w:rsid w:val="009529DB"/>
    <w:rsid w:val="00952DD0"/>
    <w:rsid w:val="00952F3D"/>
    <w:rsid w:val="009531D7"/>
    <w:rsid w:val="00953442"/>
    <w:rsid w:val="00953CAA"/>
    <w:rsid w:val="00954985"/>
    <w:rsid w:val="00954C5B"/>
    <w:rsid w:val="009554E0"/>
    <w:rsid w:val="00955772"/>
    <w:rsid w:val="00955D11"/>
    <w:rsid w:val="0096061F"/>
    <w:rsid w:val="009619C7"/>
    <w:rsid w:val="00961DF5"/>
    <w:rsid w:val="00962112"/>
    <w:rsid w:val="00963460"/>
    <w:rsid w:val="00964A8C"/>
    <w:rsid w:val="00964ED5"/>
    <w:rsid w:val="00965279"/>
    <w:rsid w:val="009659E3"/>
    <w:rsid w:val="00965B49"/>
    <w:rsid w:val="00965B68"/>
    <w:rsid w:val="009661DB"/>
    <w:rsid w:val="0096689E"/>
    <w:rsid w:val="009669E4"/>
    <w:rsid w:val="00966BFE"/>
    <w:rsid w:val="00967E13"/>
    <w:rsid w:val="00970036"/>
    <w:rsid w:val="0097179E"/>
    <w:rsid w:val="0097209C"/>
    <w:rsid w:val="00972E36"/>
    <w:rsid w:val="0097316A"/>
    <w:rsid w:val="009731BE"/>
    <w:rsid w:val="0097382D"/>
    <w:rsid w:val="00973EEA"/>
    <w:rsid w:val="00973F79"/>
    <w:rsid w:val="00975DC5"/>
    <w:rsid w:val="009761FD"/>
    <w:rsid w:val="009777AA"/>
    <w:rsid w:val="00980E27"/>
    <w:rsid w:val="00981326"/>
    <w:rsid w:val="00981F5D"/>
    <w:rsid w:val="00982114"/>
    <w:rsid w:val="00982D9F"/>
    <w:rsid w:val="0098370B"/>
    <w:rsid w:val="0098394B"/>
    <w:rsid w:val="00984449"/>
    <w:rsid w:val="009844F5"/>
    <w:rsid w:val="00984D95"/>
    <w:rsid w:val="009850A8"/>
    <w:rsid w:val="0098532B"/>
    <w:rsid w:val="00986408"/>
    <w:rsid w:val="00986AA1"/>
    <w:rsid w:val="00987315"/>
    <w:rsid w:val="0098776A"/>
    <w:rsid w:val="0099079F"/>
    <w:rsid w:val="00990B78"/>
    <w:rsid w:val="009911D0"/>
    <w:rsid w:val="009915C0"/>
    <w:rsid w:val="00991611"/>
    <w:rsid w:val="00991762"/>
    <w:rsid w:val="0099265A"/>
    <w:rsid w:val="00993AE9"/>
    <w:rsid w:val="00993FBD"/>
    <w:rsid w:val="0099513C"/>
    <w:rsid w:val="009952FE"/>
    <w:rsid w:val="00997F9D"/>
    <w:rsid w:val="009A1396"/>
    <w:rsid w:val="009A2430"/>
    <w:rsid w:val="009A2599"/>
    <w:rsid w:val="009A33E2"/>
    <w:rsid w:val="009A3709"/>
    <w:rsid w:val="009A5305"/>
    <w:rsid w:val="009A6AC8"/>
    <w:rsid w:val="009A7E17"/>
    <w:rsid w:val="009A7F20"/>
    <w:rsid w:val="009B06A5"/>
    <w:rsid w:val="009B18CD"/>
    <w:rsid w:val="009B1A08"/>
    <w:rsid w:val="009B1A58"/>
    <w:rsid w:val="009B1F4D"/>
    <w:rsid w:val="009B2BA1"/>
    <w:rsid w:val="009B4183"/>
    <w:rsid w:val="009B63AC"/>
    <w:rsid w:val="009B727D"/>
    <w:rsid w:val="009C0288"/>
    <w:rsid w:val="009C046C"/>
    <w:rsid w:val="009C0AA4"/>
    <w:rsid w:val="009C214D"/>
    <w:rsid w:val="009C35E3"/>
    <w:rsid w:val="009C4AC1"/>
    <w:rsid w:val="009C4BC1"/>
    <w:rsid w:val="009C6089"/>
    <w:rsid w:val="009C755D"/>
    <w:rsid w:val="009C7A7E"/>
    <w:rsid w:val="009C7E4F"/>
    <w:rsid w:val="009D0228"/>
    <w:rsid w:val="009D0B15"/>
    <w:rsid w:val="009D1229"/>
    <w:rsid w:val="009D1265"/>
    <w:rsid w:val="009D14C8"/>
    <w:rsid w:val="009D1981"/>
    <w:rsid w:val="009D210E"/>
    <w:rsid w:val="009D30F1"/>
    <w:rsid w:val="009D45CB"/>
    <w:rsid w:val="009D4B98"/>
    <w:rsid w:val="009D571A"/>
    <w:rsid w:val="009D5E38"/>
    <w:rsid w:val="009D6B1D"/>
    <w:rsid w:val="009D70FE"/>
    <w:rsid w:val="009E00EA"/>
    <w:rsid w:val="009E02CB"/>
    <w:rsid w:val="009E1B3B"/>
    <w:rsid w:val="009E2448"/>
    <w:rsid w:val="009E296E"/>
    <w:rsid w:val="009E3E62"/>
    <w:rsid w:val="009E4252"/>
    <w:rsid w:val="009E4C39"/>
    <w:rsid w:val="009E58D3"/>
    <w:rsid w:val="009E5B34"/>
    <w:rsid w:val="009E71FD"/>
    <w:rsid w:val="009E78F5"/>
    <w:rsid w:val="009F1382"/>
    <w:rsid w:val="009F25F6"/>
    <w:rsid w:val="009F2949"/>
    <w:rsid w:val="009F35E3"/>
    <w:rsid w:val="009F3B82"/>
    <w:rsid w:val="009F46B4"/>
    <w:rsid w:val="009F4B3E"/>
    <w:rsid w:val="009F52DB"/>
    <w:rsid w:val="009F5B5B"/>
    <w:rsid w:val="009F7782"/>
    <w:rsid w:val="009F788E"/>
    <w:rsid w:val="009F7CC0"/>
    <w:rsid w:val="00A002AF"/>
    <w:rsid w:val="00A00761"/>
    <w:rsid w:val="00A01A00"/>
    <w:rsid w:val="00A0264D"/>
    <w:rsid w:val="00A02B4C"/>
    <w:rsid w:val="00A0338D"/>
    <w:rsid w:val="00A03CD0"/>
    <w:rsid w:val="00A04FA7"/>
    <w:rsid w:val="00A054E3"/>
    <w:rsid w:val="00A0569F"/>
    <w:rsid w:val="00A05A31"/>
    <w:rsid w:val="00A05BB3"/>
    <w:rsid w:val="00A071D6"/>
    <w:rsid w:val="00A07946"/>
    <w:rsid w:val="00A07BFB"/>
    <w:rsid w:val="00A11BFC"/>
    <w:rsid w:val="00A11D4C"/>
    <w:rsid w:val="00A12786"/>
    <w:rsid w:val="00A12DF9"/>
    <w:rsid w:val="00A12E2D"/>
    <w:rsid w:val="00A13A0A"/>
    <w:rsid w:val="00A13E7B"/>
    <w:rsid w:val="00A14D8C"/>
    <w:rsid w:val="00A15733"/>
    <w:rsid w:val="00A16C68"/>
    <w:rsid w:val="00A17FB4"/>
    <w:rsid w:val="00A20965"/>
    <w:rsid w:val="00A215E7"/>
    <w:rsid w:val="00A2228E"/>
    <w:rsid w:val="00A2363A"/>
    <w:rsid w:val="00A23DA2"/>
    <w:rsid w:val="00A24576"/>
    <w:rsid w:val="00A265C6"/>
    <w:rsid w:val="00A2715D"/>
    <w:rsid w:val="00A27FD4"/>
    <w:rsid w:val="00A30640"/>
    <w:rsid w:val="00A339C7"/>
    <w:rsid w:val="00A33C27"/>
    <w:rsid w:val="00A34C46"/>
    <w:rsid w:val="00A35C92"/>
    <w:rsid w:val="00A3662D"/>
    <w:rsid w:val="00A36CCD"/>
    <w:rsid w:val="00A3719C"/>
    <w:rsid w:val="00A403BF"/>
    <w:rsid w:val="00A40EA9"/>
    <w:rsid w:val="00A410AC"/>
    <w:rsid w:val="00A410FC"/>
    <w:rsid w:val="00A41C72"/>
    <w:rsid w:val="00A42CF3"/>
    <w:rsid w:val="00A439FF"/>
    <w:rsid w:val="00A44559"/>
    <w:rsid w:val="00A447F8"/>
    <w:rsid w:val="00A4563C"/>
    <w:rsid w:val="00A469FF"/>
    <w:rsid w:val="00A47C23"/>
    <w:rsid w:val="00A51561"/>
    <w:rsid w:val="00A525B7"/>
    <w:rsid w:val="00A53873"/>
    <w:rsid w:val="00A540F4"/>
    <w:rsid w:val="00A545AA"/>
    <w:rsid w:val="00A56012"/>
    <w:rsid w:val="00A570D0"/>
    <w:rsid w:val="00A579E5"/>
    <w:rsid w:val="00A57C7D"/>
    <w:rsid w:val="00A6175B"/>
    <w:rsid w:val="00A62849"/>
    <w:rsid w:val="00A62C79"/>
    <w:rsid w:val="00A62CC2"/>
    <w:rsid w:val="00A633E4"/>
    <w:rsid w:val="00A63E98"/>
    <w:rsid w:val="00A64348"/>
    <w:rsid w:val="00A64A47"/>
    <w:rsid w:val="00A65587"/>
    <w:rsid w:val="00A67502"/>
    <w:rsid w:val="00A6793A"/>
    <w:rsid w:val="00A67C33"/>
    <w:rsid w:val="00A71C8C"/>
    <w:rsid w:val="00A727C5"/>
    <w:rsid w:val="00A72A4A"/>
    <w:rsid w:val="00A72D79"/>
    <w:rsid w:val="00A7335B"/>
    <w:rsid w:val="00A7419A"/>
    <w:rsid w:val="00A76CE1"/>
    <w:rsid w:val="00A76D4B"/>
    <w:rsid w:val="00A7739A"/>
    <w:rsid w:val="00A77F24"/>
    <w:rsid w:val="00A80081"/>
    <w:rsid w:val="00A81BCA"/>
    <w:rsid w:val="00A832D8"/>
    <w:rsid w:val="00A8377A"/>
    <w:rsid w:val="00A84512"/>
    <w:rsid w:val="00A849C0"/>
    <w:rsid w:val="00A84F80"/>
    <w:rsid w:val="00A85376"/>
    <w:rsid w:val="00A85593"/>
    <w:rsid w:val="00A86014"/>
    <w:rsid w:val="00A86656"/>
    <w:rsid w:val="00A872FA"/>
    <w:rsid w:val="00A87CA2"/>
    <w:rsid w:val="00A901DB"/>
    <w:rsid w:val="00A909B4"/>
    <w:rsid w:val="00A91067"/>
    <w:rsid w:val="00A91B5F"/>
    <w:rsid w:val="00A93803"/>
    <w:rsid w:val="00A93939"/>
    <w:rsid w:val="00A952BE"/>
    <w:rsid w:val="00A95310"/>
    <w:rsid w:val="00A953EA"/>
    <w:rsid w:val="00A96107"/>
    <w:rsid w:val="00A96FFA"/>
    <w:rsid w:val="00A9781A"/>
    <w:rsid w:val="00A97E3F"/>
    <w:rsid w:val="00A97E43"/>
    <w:rsid w:val="00AA0027"/>
    <w:rsid w:val="00AA016B"/>
    <w:rsid w:val="00AA134F"/>
    <w:rsid w:val="00AA1EC6"/>
    <w:rsid w:val="00AA2506"/>
    <w:rsid w:val="00AA35E9"/>
    <w:rsid w:val="00AA49DE"/>
    <w:rsid w:val="00AA5EF7"/>
    <w:rsid w:val="00AA5F1C"/>
    <w:rsid w:val="00AA6FA5"/>
    <w:rsid w:val="00AA7189"/>
    <w:rsid w:val="00AA77DE"/>
    <w:rsid w:val="00AA7ECE"/>
    <w:rsid w:val="00AB00C2"/>
    <w:rsid w:val="00AB1F99"/>
    <w:rsid w:val="00AB2E5D"/>
    <w:rsid w:val="00AB392F"/>
    <w:rsid w:val="00AB3C31"/>
    <w:rsid w:val="00AB4D5C"/>
    <w:rsid w:val="00AB6B4A"/>
    <w:rsid w:val="00AB7196"/>
    <w:rsid w:val="00AC03C2"/>
    <w:rsid w:val="00AC1978"/>
    <w:rsid w:val="00AC22AA"/>
    <w:rsid w:val="00AC248C"/>
    <w:rsid w:val="00AC259B"/>
    <w:rsid w:val="00AC26DD"/>
    <w:rsid w:val="00AC3B44"/>
    <w:rsid w:val="00AC5183"/>
    <w:rsid w:val="00AC5249"/>
    <w:rsid w:val="00AC5381"/>
    <w:rsid w:val="00AC6D11"/>
    <w:rsid w:val="00AC6E44"/>
    <w:rsid w:val="00AD0640"/>
    <w:rsid w:val="00AD11E0"/>
    <w:rsid w:val="00AD192D"/>
    <w:rsid w:val="00AD1D90"/>
    <w:rsid w:val="00AD243D"/>
    <w:rsid w:val="00AD26DC"/>
    <w:rsid w:val="00AD3556"/>
    <w:rsid w:val="00AD454A"/>
    <w:rsid w:val="00AD4B47"/>
    <w:rsid w:val="00AD6A80"/>
    <w:rsid w:val="00AD7032"/>
    <w:rsid w:val="00AD76B8"/>
    <w:rsid w:val="00AD77F3"/>
    <w:rsid w:val="00AD7817"/>
    <w:rsid w:val="00AE121C"/>
    <w:rsid w:val="00AE1A10"/>
    <w:rsid w:val="00AE3A43"/>
    <w:rsid w:val="00AE3BC5"/>
    <w:rsid w:val="00AE57EA"/>
    <w:rsid w:val="00AE7273"/>
    <w:rsid w:val="00AE78A1"/>
    <w:rsid w:val="00AF0190"/>
    <w:rsid w:val="00AF1656"/>
    <w:rsid w:val="00AF343C"/>
    <w:rsid w:val="00AF343E"/>
    <w:rsid w:val="00AF44C5"/>
    <w:rsid w:val="00AF4C2F"/>
    <w:rsid w:val="00AF4D5C"/>
    <w:rsid w:val="00AF4E3D"/>
    <w:rsid w:val="00AF4E7F"/>
    <w:rsid w:val="00AF57D9"/>
    <w:rsid w:val="00AF704E"/>
    <w:rsid w:val="00AF78DC"/>
    <w:rsid w:val="00B027C8"/>
    <w:rsid w:val="00B0285A"/>
    <w:rsid w:val="00B03BCE"/>
    <w:rsid w:val="00B04488"/>
    <w:rsid w:val="00B04573"/>
    <w:rsid w:val="00B055F9"/>
    <w:rsid w:val="00B06106"/>
    <w:rsid w:val="00B0705D"/>
    <w:rsid w:val="00B10D6E"/>
    <w:rsid w:val="00B10E4A"/>
    <w:rsid w:val="00B123CE"/>
    <w:rsid w:val="00B12A1A"/>
    <w:rsid w:val="00B12F03"/>
    <w:rsid w:val="00B133AB"/>
    <w:rsid w:val="00B15A6C"/>
    <w:rsid w:val="00B15FFE"/>
    <w:rsid w:val="00B16ABF"/>
    <w:rsid w:val="00B21251"/>
    <w:rsid w:val="00B221D0"/>
    <w:rsid w:val="00B2281D"/>
    <w:rsid w:val="00B22924"/>
    <w:rsid w:val="00B22CA4"/>
    <w:rsid w:val="00B23B73"/>
    <w:rsid w:val="00B25460"/>
    <w:rsid w:val="00B262DB"/>
    <w:rsid w:val="00B263B7"/>
    <w:rsid w:val="00B30CCD"/>
    <w:rsid w:val="00B31B37"/>
    <w:rsid w:val="00B31FD0"/>
    <w:rsid w:val="00B32A2B"/>
    <w:rsid w:val="00B35542"/>
    <w:rsid w:val="00B35667"/>
    <w:rsid w:val="00B35A3D"/>
    <w:rsid w:val="00B35CD8"/>
    <w:rsid w:val="00B360EB"/>
    <w:rsid w:val="00B36107"/>
    <w:rsid w:val="00B37D64"/>
    <w:rsid w:val="00B40C1B"/>
    <w:rsid w:val="00B40E60"/>
    <w:rsid w:val="00B411BB"/>
    <w:rsid w:val="00B41B84"/>
    <w:rsid w:val="00B41C92"/>
    <w:rsid w:val="00B4227E"/>
    <w:rsid w:val="00B42D1E"/>
    <w:rsid w:val="00B43213"/>
    <w:rsid w:val="00B43B29"/>
    <w:rsid w:val="00B43D9E"/>
    <w:rsid w:val="00B43EF2"/>
    <w:rsid w:val="00B45625"/>
    <w:rsid w:val="00B47FFC"/>
    <w:rsid w:val="00B5297B"/>
    <w:rsid w:val="00B54441"/>
    <w:rsid w:val="00B546BE"/>
    <w:rsid w:val="00B550A9"/>
    <w:rsid w:val="00B55112"/>
    <w:rsid w:val="00B562C3"/>
    <w:rsid w:val="00B57179"/>
    <w:rsid w:val="00B6020B"/>
    <w:rsid w:val="00B607E0"/>
    <w:rsid w:val="00B60D1E"/>
    <w:rsid w:val="00B61679"/>
    <w:rsid w:val="00B61D46"/>
    <w:rsid w:val="00B61E9A"/>
    <w:rsid w:val="00B621A5"/>
    <w:rsid w:val="00B62C2B"/>
    <w:rsid w:val="00B63A9C"/>
    <w:rsid w:val="00B64534"/>
    <w:rsid w:val="00B64595"/>
    <w:rsid w:val="00B65AF0"/>
    <w:rsid w:val="00B66435"/>
    <w:rsid w:val="00B6656F"/>
    <w:rsid w:val="00B66C32"/>
    <w:rsid w:val="00B66CB1"/>
    <w:rsid w:val="00B70787"/>
    <w:rsid w:val="00B7113B"/>
    <w:rsid w:val="00B71273"/>
    <w:rsid w:val="00B7221B"/>
    <w:rsid w:val="00B72799"/>
    <w:rsid w:val="00B72FAD"/>
    <w:rsid w:val="00B73B42"/>
    <w:rsid w:val="00B73ED7"/>
    <w:rsid w:val="00B74603"/>
    <w:rsid w:val="00B75338"/>
    <w:rsid w:val="00B75C5B"/>
    <w:rsid w:val="00B766EA"/>
    <w:rsid w:val="00B77B1A"/>
    <w:rsid w:val="00B805E8"/>
    <w:rsid w:val="00B80CCE"/>
    <w:rsid w:val="00B826D8"/>
    <w:rsid w:val="00B83DCE"/>
    <w:rsid w:val="00B8426F"/>
    <w:rsid w:val="00B86722"/>
    <w:rsid w:val="00B86E3C"/>
    <w:rsid w:val="00B870ED"/>
    <w:rsid w:val="00B87DBC"/>
    <w:rsid w:val="00B905C3"/>
    <w:rsid w:val="00B91023"/>
    <w:rsid w:val="00B91BD3"/>
    <w:rsid w:val="00B937F6"/>
    <w:rsid w:val="00B93A01"/>
    <w:rsid w:val="00B950F5"/>
    <w:rsid w:val="00B95267"/>
    <w:rsid w:val="00B961C2"/>
    <w:rsid w:val="00B96662"/>
    <w:rsid w:val="00B968B8"/>
    <w:rsid w:val="00B969A5"/>
    <w:rsid w:val="00B9752B"/>
    <w:rsid w:val="00B979ED"/>
    <w:rsid w:val="00BA0D86"/>
    <w:rsid w:val="00BA1CCE"/>
    <w:rsid w:val="00BA252C"/>
    <w:rsid w:val="00BA2646"/>
    <w:rsid w:val="00BA2F04"/>
    <w:rsid w:val="00BA2FF6"/>
    <w:rsid w:val="00BA3825"/>
    <w:rsid w:val="00BA4898"/>
    <w:rsid w:val="00BA50AF"/>
    <w:rsid w:val="00BA5B90"/>
    <w:rsid w:val="00BA6387"/>
    <w:rsid w:val="00BA6C55"/>
    <w:rsid w:val="00BB0BBF"/>
    <w:rsid w:val="00BB0E73"/>
    <w:rsid w:val="00BB12CD"/>
    <w:rsid w:val="00BB13AC"/>
    <w:rsid w:val="00BB146B"/>
    <w:rsid w:val="00BB21B9"/>
    <w:rsid w:val="00BB2434"/>
    <w:rsid w:val="00BB4465"/>
    <w:rsid w:val="00BB46B1"/>
    <w:rsid w:val="00BB4F34"/>
    <w:rsid w:val="00BB5B51"/>
    <w:rsid w:val="00BB6FA9"/>
    <w:rsid w:val="00BB6FBD"/>
    <w:rsid w:val="00BB7EB1"/>
    <w:rsid w:val="00BC01D1"/>
    <w:rsid w:val="00BC0B74"/>
    <w:rsid w:val="00BC0CCE"/>
    <w:rsid w:val="00BC0F96"/>
    <w:rsid w:val="00BC15A5"/>
    <w:rsid w:val="00BC16DC"/>
    <w:rsid w:val="00BC20C7"/>
    <w:rsid w:val="00BC2CA3"/>
    <w:rsid w:val="00BC33E2"/>
    <w:rsid w:val="00BC42AC"/>
    <w:rsid w:val="00BC5909"/>
    <w:rsid w:val="00BC6932"/>
    <w:rsid w:val="00BC72E2"/>
    <w:rsid w:val="00BD0D9E"/>
    <w:rsid w:val="00BD3B21"/>
    <w:rsid w:val="00BD3BE3"/>
    <w:rsid w:val="00BD58E0"/>
    <w:rsid w:val="00BD5A10"/>
    <w:rsid w:val="00BD7846"/>
    <w:rsid w:val="00BE144F"/>
    <w:rsid w:val="00BE2592"/>
    <w:rsid w:val="00BE25E5"/>
    <w:rsid w:val="00BE44E0"/>
    <w:rsid w:val="00BE4826"/>
    <w:rsid w:val="00BE4922"/>
    <w:rsid w:val="00BE6F21"/>
    <w:rsid w:val="00BE6FF3"/>
    <w:rsid w:val="00BE70B1"/>
    <w:rsid w:val="00BE79B2"/>
    <w:rsid w:val="00BE7CF6"/>
    <w:rsid w:val="00BF05FE"/>
    <w:rsid w:val="00BF0FA3"/>
    <w:rsid w:val="00BF2383"/>
    <w:rsid w:val="00BF318E"/>
    <w:rsid w:val="00BF3ECA"/>
    <w:rsid w:val="00BF40B1"/>
    <w:rsid w:val="00BF4F58"/>
    <w:rsid w:val="00BF569A"/>
    <w:rsid w:val="00BF6183"/>
    <w:rsid w:val="00BF65D7"/>
    <w:rsid w:val="00BF786E"/>
    <w:rsid w:val="00C00923"/>
    <w:rsid w:val="00C00D41"/>
    <w:rsid w:val="00C00F48"/>
    <w:rsid w:val="00C014B1"/>
    <w:rsid w:val="00C02E07"/>
    <w:rsid w:val="00C04038"/>
    <w:rsid w:val="00C0416D"/>
    <w:rsid w:val="00C047B5"/>
    <w:rsid w:val="00C0545A"/>
    <w:rsid w:val="00C05F54"/>
    <w:rsid w:val="00C05FC0"/>
    <w:rsid w:val="00C063BE"/>
    <w:rsid w:val="00C064B4"/>
    <w:rsid w:val="00C06F78"/>
    <w:rsid w:val="00C0745C"/>
    <w:rsid w:val="00C07822"/>
    <w:rsid w:val="00C1034D"/>
    <w:rsid w:val="00C11956"/>
    <w:rsid w:val="00C1270F"/>
    <w:rsid w:val="00C1298D"/>
    <w:rsid w:val="00C1360D"/>
    <w:rsid w:val="00C14B2B"/>
    <w:rsid w:val="00C156B2"/>
    <w:rsid w:val="00C165EF"/>
    <w:rsid w:val="00C16EA0"/>
    <w:rsid w:val="00C17FFC"/>
    <w:rsid w:val="00C20851"/>
    <w:rsid w:val="00C21230"/>
    <w:rsid w:val="00C22FC7"/>
    <w:rsid w:val="00C23BCE"/>
    <w:rsid w:val="00C23D0F"/>
    <w:rsid w:val="00C23D43"/>
    <w:rsid w:val="00C248A6"/>
    <w:rsid w:val="00C24E21"/>
    <w:rsid w:val="00C26A11"/>
    <w:rsid w:val="00C27765"/>
    <w:rsid w:val="00C31F4E"/>
    <w:rsid w:val="00C32C02"/>
    <w:rsid w:val="00C33A1F"/>
    <w:rsid w:val="00C33CFD"/>
    <w:rsid w:val="00C34E24"/>
    <w:rsid w:val="00C353D5"/>
    <w:rsid w:val="00C36335"/>
    <w:rsid w:val="00C37D10"/>
    <w:rsid w:val="00C37D4F"/>
    <w:rsid w:val="00C405AA"/>
    <w:rsid w:val="00C4122F"/>
    <w:rsid w:val="00C419F1"/>
    <w:rsid w:val="00C41EBF"/>
    <w:rsid w:val="00C42CA0"/>
    <w:rsid w:val="00C43FC9"/>
    <w:rsid w:val="00C468C6"/>
    <w:rsid w:val="00C474D1"/>
    <w:rsid w:val="00C47F4E"/>
    <w:rsid w:val="00C524AA"/>
    <w:rsid w:val="00C52759"/>
    <w:rsid w:val="00C52CE1"/>
    <w:rsid w:val="00C53629"/>
    <w:rsid w:val="00C539B0"/>
    <w:rsid w:val="00C54B6C"/>
    <w:rsid w:val="00C560ED"/>
    <w:rsid w:val="00C6088C"/>
    <w:rsid w:val="00C60917"/>
    <w:rsid w:val="00C60E78"/>
    <w:rsid w:val="00C60F72"/>
    <w:rsid w:val="00C6212C"/>
    <w:rsid w:val="00C6439C"/>
    <w:rsid w:val="00C64FFC"/>
    <w:rsid w:val="00C659F7"/>
    <w:rsid w:val="00C65E53"/>
    <w:rsid w:val="00C6777D"/>
    <w:rsid w:val="00C6778A"/>
    <w:rsid w:val="00C7009C"/>
    <w:rsid w:val="00C70B20"/>
    <w:rsid w:val="00C71221"/>
    <w:rsid w:val="00C71426"/>
    <w:rsid w:val="00C723C3"/>
    <w:rsid w:val="00C72DDA"/>
    <w:rsid w:val="00C731FD"/>
    <w:rsid w:val="00C74645"/>
    <w:rsid w:val="00C747A3"/>
    <w:rsid w:val="00C74B82"/>
    <w:rsid w:val="00C75E3F"/>
    <w:rsid w:val="00C75EC6"/>
    <w:rsid w:val="00C762CB"/>
    <w:rsid w:val="00C80178"/>
    <w:rsid w:val="00C821EF"/>
    <w:rsid w:val="00C824D4"/>
    <w:rsid w:val="00C82672"/>
    <w:rsid w:val="00C82970"/>
    <w:rsid w:val="00C82A4E"/>
    <w:rsid w:val="00C82AB9"/>
    <w:rsid w:val="00C83058"/>
    <w:rsid w:val="00C83967"/>
    <w:rsid w:val="00C84D15"/>
    <w:rsid w:val="00C87574"/>
    <w:rsid w:val="00C905C6"/>
    <w:rsid w:val="00C9093B"/>
    <w:rsid w:val="00C9109F"/>
    <w:rsid w:val="00C91188"/>
    <w:rsid w:val="00C91982"/>
    <w:rsid w:val="00C91CAD"/>
    <w:rsid w:val="00C92ACD"/>
    <w:rsid w:val="00C92BCB"/>
    <w:rsid w:val="00C93A6B"/>
    <w:rsid w:val="00C942A7"/>
    <w:rsid w:val="00C94366"/>
    <w:rsid w:val="00C94B02"/>
    <w:rsid w:val="00C95D14"/>
    <w:rsid w:val="00C966AD"/>
    <w:rsid w:val="00C96DC6"/>
    <w:rsid w:val="00CA05EF"/>
    <w:rsid w:val="00CA1D97"/>
    <w:rsid w:val="00CA275B"/>
    <w:rsid w:val="00CA28BA"/>
    <w:rsid w:val="00CA4541"/>
    <w:rsid w:val="00CA5450"/>
    <w:rsid w:val="00CA58B1"/>
    <w:rsid w:val="00CA5D62"/>
    <w:rsid w:val="00CA5F0A"/>
    <w:rsid w:val="00CA6B1A"/>
    <w:rsid w:val="00CB07FB"/>
    <w:rsid w:val="00CB14B5"/>
    <w:rsid w:val="00CB2221"/>
    <w:rsid w:val="00CB2F23"/>
    <w:rsid w:val="00CB3E09"/>
    <w:rsid w:val="00CB555E"/>
    <w:rsid w:val="00CB5816"/>
    <w:rsid w:val="00CB60C0"/>
    <w:rsid w:val="00CB62E1"/>
    <w:rsid w:val="00CB7E0C"/>
    <w:rsid w:val="00CC13AF"/>
    <w:rsid w:val="00CC2AA4"/>
    <w:rsid w:val="00CC2FB6"/>
    <w:rsid w:val="00CC2FE0"/>
    <w:rsid w:val="00CC316A"/>
    <w:rsid w:val="00CC494E"/>
    <w:rsid w:val="00CC49FE"/>
    <w:rsid w:val="00CC55BC"/>
    <w:rsid w:val="00CC5D35"/>
    <w:rsid w:val="00CC63D6"/>
    <w:rsid w:val="00CC6F31"/>
    <w:rsid w:val="00CC7DCF"/>
    <w:rsid w:val="00CC7EFD"/>
    <w:rsid w:val="00CD0576"/>
    <w:rsid w:val="00CD1E54"/>
    <w:rsid w:val="00CD2A86"/>
    <w:rsid w:val="00CD31EE"/>
    <w:rsid w:val="00CD4526"/>
    <w:rsid w:val="00CD464B"/>
    <w:rsid w:val="00CD5212"/>
    <w:rsid w:val="00CD55A5"/>
    <w:rsid w:val="00CD5E2B"/>
    <w:rsid w:val="00CD6413"/>
    <w:rsid w:val="00CD7073"/>
    <w:rsid w:val="00CD7F94"/>
    <w:rsid w:val="00CE1973"/>
    <w:rsid w:val="00CE1AEE"/>
    <w:rsid w:val="00CE2322"/>
    <w:rsid w:val="00CE3846"/>
    <w:rsid w:val="00CE4371"/>
    <w:rsid w:val="00CE5342"/>
    <w:rsid w:val="00CE5480"/>
    <w:rsid w:val="00CE6FAA"/>
    <w:rsid w:val="00CE71BA"/>
    <w:rsid w:val="00CF05C3"/>
    <w:rsid w:val="00CF0E86"/>
    <w:rsid w:val="00CF1679"/>
    <w:rsid w:val="00CF2484"/>
    <w:rsid w:val="00CF514C"/>
    <w:rsid w:val="00CF52B1"/>
    <w:rsid w:val="00CF5754"/>
    <w:rsid w:val="00CF5B4F"/>
    <w:rsid w:val="00CF67AD"/>
    <w:rsid w:val="00CF73AD"/>
    <w:rsid w:val="00D012D6"/>
    <w:rsid w:val="00D01959"/>
    <w:rsid w:val="00D027E2"/>
    <w:rsid w:val="00D02BA0"/>
    <w:rsid w:val="00D02EBB"/>
    <w:rsid w:val="00D03D99"/>
    <w:rsid w:val="00D050F6"/>
    <w:rsid w:val="00D054CB"/>
    <w:rsid w:val="00D05C02"/>
    <w:rsid w:val="00D06500"/>
    <w:rsid w:val="00D07383"/>
    <w:rsid w:val="00D0757C"/>
    <w:rsid w:val="00D07581"/>
    <w:rsid w:val="00D102D5"/>
    <w:rsid w:val="00D107FF"/>
    <w:rsid w:val="00D10DA1"/>
    <w:rsid w:val="00D113A0"/>
    <w:rsid w:val="00D11AB4"/>
    <w:rsid w:val="00D11BBC"/>
    <w:rsid w:val="00D11CC4"/>
    <w:rsid w:val="00D13615"/>
    <w:rsid w:val="00D13C21"/>
    <w:rsid w:val="00D17869"/>
    <w:rsid w:val="00D21441"/>
    <w:rsid w:val="00D214FA"/>
    <w:rsid w:val="00D21DCD"/>
    <w:rsid w:val="00D225BB"/>
    <w:rsid w:val="00D23177"/>
    <w:rsid w:val="00D2330E"/>
    <w:rsid w:val="00D23D1B"/>
    <w:rsid w:val="00D2467C"/>
    <w:rsid w:val="00D2586A"/>
    <w:rsid w:val="00D25C58"/>
    <w:rsid w:val="00D25FE9"/>
    <w:rsid w:val="00D2626F"/>
    <w:rsid w:val="00D26991"/>
    <w:rsid w:val="00D2704E"/>
    <w:rsid w:val="00D27739"/>
    <w:rsid w:val="00D27A50"/>
    <w:rsid w:val="00D27BA1"/>
    <w:rsid w:val="00D27CF2"/>
    <w:rsid w:val="00D30174"/>
    <w:rsid w:val="00D30F0E"/>
    <w:rsid w:val="00D31A78"/>
    <w:rsid w:val="00D32D7E"/>
    <w:rsid w:val="00D33234"/>
    <w:rsid w:val="00D33753"/>
    <w:rsid w:val="00D3391D"/>
    <w:rsid w:val="00D34B36"/>
    <w:rsid w:val="00D350F6"/>
    <w:rsid w:val="00D35BBD"/>
    <w:rsid w:val="00D35C3C"/>
    <w:rsid w:val="00D3602A"/>
    <w:rsid w:val="00D36AD6"/>
    <w:rsid w:val="00D36CC1"/>
    <w:rsid w:val="00D377EB"/>
    <w:rsid w:val="00D3790F"/>
    <w:rsid w:val="00D434A0"/>
    <w:rsid w:val="00D43CC5"/>
    <w:rsid w:val="00D45D98"/>
    <w:rsid w:val="00D45F88"/>
    <w:rsid w:val="00D47455"/>
    <w:rsid w:val="00D50755"/>
    <w:rsid w:val="00D526D4"/>
    <w:rsid w:val="00D53987"/>
    <w:rsid w:val="00D53E66"/>
    <w:rsid w:val="00D543A1"/>
    <w:rsid w:val="00D54E93"/>
    <w:rsid w:val="00D5625F"/>
    <w:rsid w:val="00D6068A"/>
    <w:rsid w:val="00D606F5"/>
    <w:rsid w:val="00D60D0C"/>
    <w:rsid w:val="00D613E1"/>
    <w:rsid w:val="00D618A0"/>
    <w:rsid w:val="00D62FA9"/>
    <w:rsid w:val="00D639F1"/>
    <w:rsid w:val="00D63CC0"/>
    <w:rsid w:val="00D6466C"/>
    <w:rsid w:val="00D64BA2"/>
    <w:rsid w:val="00D64F75"/>
    <w:rsid w:val="00D65966"/>
    <w:rsid w:val="00D664C9"/>
    <w:rsid w:val="00D66B93"/>
    <w:rsid w:val="00D673CE"/>
    <w:rsid w:val="00D67997"/>
    <w:rsid w:val="00D67E1B"/>
    <w:rsid w:val="00D701BB"/>
    <w:rsid w:val="00D70AF7"/>
    <w:rsid w:val="00D72596"/>
    <w:rsid w:val="00D72C98"/>
    <w:rsid w:val="00D73A9E"/>
    <w:rsid w:val="00D74264"/>
    <w:rsid w:val="00D76F72"/>
    <w:rsid w:val="00D77301"/>
    <w:rsid w:val="00D77731"/>
    <w:rsid w:val="00D77C40"/>
    <w:rsid w:val="00D80928"/>
    <w:rsid w:val="00D80D6E"/>
    <w:rsid w:val="00D81CF7"/>
    <w:rsid w:val="00D82C79"/>
    <w:rsid w:val="00D850B8"/>
    <w:rsid w:val="00D851A7"/>
    <w:rsid w:val="00D8786E"/>
    <w:rsid w:val="00D87B45"/>
    <w:rsid w:val="00D900B6"/>
    <w:rsid w:val="00D92572"/>
    <w:rsid w:val="00D926E0"/>
    <w:rsid w:val="00D928A1"/>
    <w:rsid w:val="00D9527C"/>
    <w:rsid w:val="00D95AE9"/>
    <w:rsid w:val="00D96749"/>
    <w:rsid w:val="00DA0986"/>
    <w:rsid w:val="00DA1422"/>
    <w:rsid w:val="00DA1710"/>
    <w:rsid w:val="00DA1B0A"/>
    <w:rsid w:val="00DA225B"/>
    <w:rsid w:val="00DA2557"/>
    <w:rsid w:val="00DA2B23"/>
    <w:rsid w:val="00DA2CBE"/>
    <w:rsid w:val="00DA2FD3"/>
    <w:rsid w:val="00DA62AF"/>
    <w:rsid w:val="00DA70F5"/>
    <w:rsid w:val="00DA76D0"/>
    <w:rsid w:val="00DA7FD3"/>
    <w:rsid w:val="00DB0F02"/>
    <w:rsid w:val="00DB1514"/>
    <w:rsid w:val="00DB1B5B"/>
    <w:rsid w:val="00DB3A10"/>
    <w:rsid w:val="00DB4BE3"/>
    <w:rsid w:val="00DB4DDE"/>
    <w:rsid w:val="00DB519C"/>
    <w:rsid w:val="00DB61BD"/>
    <w:rsid w:val="00DB7FD8"/>
    <w:rsid w:val="00DC0377"/>
    <w:rsid w:val="00DC06BD"/>
    <w:rsid w:val="00DC1886"/>
    <w:rsid w:val="00DC2E33"/>
    <w:rsid w:val="00DC3E8D"/>
    <w:rsid w:val="00DC4B0E"/>
    <w:rsid w:val="00DC5251"/>
    <w:rsid w:val="00DC5A43"/>
    <w:rsid w:val="00DC60D5"/>
    <w:rsid w:val="00DC6355"/>
    <w:rsid w:val="00DC6C66"/>
    <w:rsid w:val="00DD0B46"/>
    <w:rsid w:val="00DD17EF"/>
    <w:rsid w:val="00DD27F8"/>
    <w:rsid w:val="00DD2A73"/>
    <w:rsid w:val="00DD31D6"/>
    <w:rsid w:val="00DD3693"/>
    <w:rsid w:val="00DD3C13"/>
    <w:rsid w:val="00DD3CBA"/>
    <w:rsid w:val="00DD40DF"/>
    <w:rsid w:val="00DD4371"/>
    <w:rsid w:val="00DD4667"/>
    <w:rsid w:val="00DD4A82"/>
    <w:rsid w:val="00DD50E7"/>
    <w:rsid w:val="00DD6FC1"/>
    <w:rsid w:val="00DE0719"/>
    <w:rsid w:val="00DE1F11"/>
    <w:rsid w:val="00DE4685"/>
    <w:rsid w:val="00DE4CA3"/>
    <w:rsid w:val="00DE4F5D"/>
    <w:rsid w:val="00DE5AA1"/>
    <w:rsid w:val="00DE670F"/>
    <w:rsid w:val="00DF0071"/>
    <w:rsid w:val="00DF0D90"/>
    <w:rsid w:val="00DF1EF5"/>
    <w:rsid w:val="00DF215E"/>
    <w:rsid w:val="00DF21D1"/>
    <w:rsid w:val="00DF22AD"/>
    <w:rsid w:val="00DF2B91"/>
    <w:rsid w:val="00DF351F"/>
    <w:rsid w:val="00DF3A96"/>
    <w:rsid w:val="00DF3DFD"/>
    <w:rsid w:val="00DF502E"/>
    <w:rsid w:val="00DF5DD9"/>
    <w:rsid w:val="00DF65C0"/>
    <w:rsid w:val="00DF66D8"/>
    <w:rsid w:val="00DF724E"/>
    <w:rsid w:val="00DF77A5"/>
    <w:rsid w:val="00E00164"/>
    <w:rsid w:val="00E00C90"/>
    <w:rsid w:val="00E00FCF"/>
    <w:rsid w:val="00E02C88"/>
    <w:rsid w:val="00E04954"/>
    <w:rsid w:val="00E060F0"/>
    <w:rsid w:val="00E065FA"/>
    <w:rsid w:val="00E069D6"/>
    <w:rsid w:val="00E07529"/>
    <w:rsid w:val="00E07A2C"/>
    <w:rsid w:val="00E10791"/>
    <w:rsid w:val="00E1111C"/>
    <w:rsid w:val="00E1153B"/>
    <w:rsid w:val="00E120B4"/>
    <w:rsid w:val="00E12147"/>
    <w:rsid w:val="00E123C6"/>
    <w:rsid w:val="00E130F7"/>
    <w:rsid w:val="00E149F1"/>
    <w:rsid w:val="00E15781"/>
    <w:rsid w:val="00E1646B"/>
    <w:rsid w:val="00E16E38"/>
    <w:rsid w:val="00E16E85"/>
    <w:rsid w:val="00E17E29"/>
    <w:rsid w:val="00E2103A"/>
    <w:rsid w:val="00E210DB"/>
    <w:rsid w:val="00E220C2"/>
    <w:rsid w:val="00E2267C"/>
    <w:rsid w:val="00E23AAD"/>
    <w:rsid w:val="00E23CB1"/>
    <w:rsid w:val="00E23FD2"/>
    <w:rsid w:val="00E24FA5"/>
    <w:rsid w:val="00E25916"/>
    <w:rsid w:val="00E2766C"/>
    <w:rsid w:val="00E27DBD"/>
    <w:rsid w:val="00E30C68"/>
    <w:rsid w:val="00E30E21"/>
    <w:rsid w:val="00E3112B"/>
    <w:rsid w:val="00E315CF"/>
    <w:rsid w:val="00E31CDB"/>
    <w:rsid w:val="00E33074"/>
    <w:rsid w:val="00E33A45"/>
    <w:rsid w:val="00E33EB8"/>
    <w:rsid w:val="00E34395"/>
    <w:rsid w:val="00E34486"/>
    <w:rsid w:val="00E357C3"/>
    <w:rsid w:val="00E3713C"/>
    <w:rsid w:val="00E37707"/>
    <w:rsid w:val="00E40108"/>
    <w:rsid w:val="00E4086B"/>
    <w:rsid w:val="00E408FD"/>
    <w:rsid w:val="00E40B0E"/>
    <w:rsid w:val="00E411FD"/>
    <w:rsid w:val="00E41270"/>
    <w:rsid w:val="00E422D7"/>
    <w:rsid w:val="00E42DFB"/>
    <w:rsid w:val="00E4314F"/>
    <w:rsid w:val="00E43C55"/>
    <w:rsid w:val="00E448EF"/>
    <w:rsid w:val="00E44E0C"/>
    <w:rsid w:val="00E44E73"/>
    <w:rsid w:val="00E45150"/>
    <w:rsid w:val="00E45587"/>
    <w:rsid w:val="00E47362"/>
    <w:rsid w:val="00E47DAA"/>
    <w:rsid w:val="00E500C3"/>
    <w:rsid w:val="00E50A73"/>
    <w:rsid w:val="00E51BF2"/>
    <w:rsid w:val="00E52300"/>
    <w:rsid w:val="00E527D4"/>
    <w:rsid w:val="00E52E7D"/>
    <w:rsid w:val="00E53216"/>
    <w:rsid w:val="00E53AD6"/>
    <w:rsid w:val="00E53AE3"/>
    <w:rsid w:val="00E53C48"/>
    <w:rsid w:val="00E544ED"/>
    <w:rsid w:val="00E54624"/>
    <w:rsid w:val="00E54F3C"/>
    <w:rsid w:val="00E550D6"/>
    <w:rsid w:val="00E55799"/>
    <w:rsid w:val="00E561AA"/>
    <w:rsid w:val="00E5633C"/>
    <w:rsid w:val="00E567E2"/>
    <w:rsid w:val="00E56BE5"/>
    <w:rsid w:val="00E571A3"/>
    <w:rsid w:val="00E60001"/>
    <w:rsid w:val="00E607B8"/>
    <w:rsid w:val="00E60CEE"/>
    <w:rsid w:val="00E61B35"/>
    <w:rsid w:val="00E63629"/>
    <w:rsid w:val="00E64D06"/>
    <w:rsid w:val="00E64DF4"/>
    <w:rsid w:val="00E66C80"/>
    <w:rsid w:val="00E67D48"/>
    <w:rsid w:val="00E7020E"/>
    <w:rsid w:val="00E707F0"/>
    <w:rsid w:val="00E718C7"/>
    <w:rsid w:val="00E71CB3"/>
    <w:rsid w:val="00E72328"/>
    <w:rsid w:val="00E732A5"/>
    <w:rsid w:val="00E73B73"/>
    <w:rsid w:val="00E73C35"/>
    <w:rsid w:val="00E7744B"/>
    <w:rsid w:val="00E777B2"/>
    <w:rsid w:val="00E80734"/>
    <w:rsid w:val="00E80D8C"/>
    <w:rsid w:val="00E80E17"/>
    <w:rsid w:val="00E8124A"/>
    <w:rsid w:val="00E837DD"/>
    <w:rsid w:val="00E84C5B"/>
    <w:rsid w:val="00E8541C"/>
    <w:rsid w:val="00E85F2B"/>
    <w:rsid w:val="00E86030"/>
    <w:rsid w:val="00E86C1E"/>
    <w:rsid w:val="00E8703D"/>
    <w:rsid w:val="00E87066"/>
    <w:rsid w:val="00E87354"/>
    <w:rsid w:val="00E8761B"/>
    <w:rsid w:val="00E92265"/>
    <w:rsid w:val="00E92EC1"/>
    <w:rsid w:val="00E93517"/>
    <w:rsid w:val="00E93840"/>
    <w:rsid w:val="00E93F47"/>
    <w:rsid w:val="00E9420F"/>
    <w:rsid w:val="00E95D3F"/>
    <w:rsid w:val="00E965C5"/>
    <w:rsid w:val="00E968A9"/>
    <w:rsid w:val="00E971C2"/>
    <w:rsid w:val="00EA0A7C"/>
    <w:rsid w:val="00EA1DE9"/>
    <w:rsid w:val="00EA22BD"/>
    <w:rsid w:val="00EA274F"/>
    <w:rsid w:val="00EA30D7"/>
    <w:rsid w:val="00EA3157"/>
    <w:rsid w:val="00EA3645"/>
    <w:rsid w:val="00EA4A71"/>
    <w:rsid w:val="00EA5A18"/>
    <w:rsid w:val="00EA5B14"/>
    <w:rsid w:val="00EA65F5"/>
    <w:rsid w:val="00EA76F9"/>
    <w:rsid w:val="00EB01BF"/>
    <w:rsid w:val="00EB0330"/>
    <w:rsid w:val="00EB202F"/>
    <w:rsid w:val="00EB220B"/>
    <w:rsid w:val="00EB2368"/>
    <w:rsid w:val="00EB33C3"/>
    <w:rsid w:val="00EB4918"/>
    <w:rsid w:val="00EB6F16"/>
    <w:rsid w:val="00EB75BA"/>
    <w:rsid w:val="00EC00E6"/>
    <w:rsid w:val="00EC090C"/>
    <w:rsid w:val="00EC0AD3"/>
    <w:rsid w:val="00EC12F7"/>
    <w:rsid w:val="00EC1F0F"/>
    <w:rsid w:val="00EC2239"/>
    <w:rsid w:val="00EC32C7"/>
    <w:rsid w:val="00EC3F22"/>
    <w:rsid w:val="00EC46B8"/>
    <w:rsid w:val="00EC7A4A"/>
    <w:rsid w:val="00ED0881"/>
    <w:rsid w:val="00ED0A16"/>
    <w:rsid w:val="00ED0AF4"/>
    <w:rsid w:val="00ED1904"/>
    <w:rsid w:val="00ED265F"/>
    <w:rsid w:val="00ED3472"/>
    <w:rsid w:val="00ED3C96"/>
    <w:rsid w:val="00ED41E9"/>
    <w:rsid w:val="00ED5106"/>
    <w:rsid w:val="00ED5228"/>
    <w:rsid w:val="00ED5EB4"/>
    <w:rsid w:val="00ED6555"/>
    <w:rsid w:val="00ED6655"/>
    <w:rsid w:val="00ED673E"/>
    <w:rsid w:val="00EE1367"/>
    <w:rsid w:val="00EE2CA1"/>
    <w:rsid w:val="00EE3BD9"/>
    <w:rsid w:val="00EE3CFC"/>
    <w:rsid w:val="00EE4E98"/>
    <w:rsid w:val="00EE5224"/>
    <w:rsid w:val="00EE56F2"/>
    <w:rsid w:val="00EE58C2"/>
    <w:rsid w:val="00EE60BF"/>
    <w:rsid w:val="00EE6AFA"/>
    <w:rsid w:val="00EE6B1E"/>
    <w:rsid w:val="00EE6B3F"/>
    <w:rsid w:val="00EE705B"/>
    <w:rsid w:val="00EE772F"/>
    <w:rsid w:val="00EE7E5A"/>
    <w:rsid w:val="00EE7F11"/>
    <w:rsid w:val="00EF015F"/>
    <w:rsid w:val="00EF12AA"/>
    <w:rsid w:val="00EF150F"/>
    <w:rsid w:val="00EF1F66"/>
    <w:rsid w:val="00EF221D"/>
    <w:rsid w:val="00EF4519"/>
    <w:rsid w:val="00EF606E"/>
    <w:rsid w:val="00EF6F19"/>
    <w:rsid w:val="00F001A4"/>
    <w:rsid w:val="00F01A35"/>
    <w:rsid w:val="00F02127"/>
    <w:rsid w:val="00F04397"/>
    <w:rsid w:val="00F04762"/>
    <w:rsid w:val="00F04A3F"/>
    <w:rsid w:val="00F04A9E"/>
    <w:rsid w:val="00F051ED"/>
    <w:rsid w:val="00F05767"/>
    <w:rsid w:val="00F05935"/>
    <w:rsid w:val="00F066D3"/>
    <w:rsid w:val="00F06F36"/>
    <w:rsid w:val="00F06F54"/>
    <w:rsid w:val="00F10DE3"/>
    <w:rsid w:val="00F12378"/>
    <w:rsid w:val="00F1267B"/>
    <w:rsid w:val="00F137E2"/>
    <w:rsid w:val="00F13C41"/>
    <w:rsid w:val="00F13C80"/>
    <w:rsid w:val="00F151F3"/>
    <w:rsid w:val="00F15611"/>
    <w:rsid w:val="00F166FD"/>
    <w:rsid w:val="00F20186"/>
    <w:rsid w:val="00F20C3F"/>
    <w:rsid w:val="00F20D16"/>
    <w:rsid w:val="00F20FD4"/>
    <w:rsid w:val="00F225B2"/>
    <w:rsid w:val="00F22E77"/>
    <w:rsid w:val="00F238E8"/>
    <w:rsid w:val="00F2401F"/>
    <w:rsid w:val="00F268BC"/>
    <w:rsid w:val="00F26AA6"/>
    <w:rsid w:val="00F27278"/>
    <w:rsid w:val="00F27DB7"/>
    <w:rsid w:val="00F304E6"/>
    <w:rsid w:val="00F307B7"/>
    <w:rsid w:val="00F30B55"/>
    <w:rsid w:val="00F31251"/>
    <w:rsid w:val="00F312C5"/>
    <w:rsid w:val="00F325B1"/>
    <w:rsid w:val="00F36384"/>
    <w:rsid w:val="00F36B32"/>
    <w:rsid w:val="00F4155E"/>
    <w:rsid w:val="00F42BBE"/>
    <w:rsid w:val="00F42E98"/>
    <w:rsid w:val="00F44341"/>
    <w:rsid w:val="00F44C5D"/>
    <w:rsid w:val="00F44D51"/>
    <w:rsid w:val="00F44FA7"/>
    <w:rsid w:val="00F45023"/>
    <w:rsid w:val="00F45523"/>
    <w:rsid w:val="00F456EC"/>
    <w:rsid w:val="00F46278"/>
    <w:rsid w:val="00F463E7"/>
    <w:rsid w:val="00F46CAE"/>
    <w:rsid w:val="00F46CE6"/>
    <w:rsid w:val="00F46D7A"/>
    <w:rsid w:val="00F46EC3"/>
    <w:rsid w:val="00F4700F"/>
    <w:rsid w:val="00F47265"/>
    <w:rsid w:val="00F47A81"/>
    <w:rsid w:val="00F521EE"/>
    <w:rsid w:val="00F54313"/>
    <w:rsid w:val="00F548B6"/>
    <w:rsid w:val="00F54CF1"/>
    <w:rsid w:val="00F56DC1"/>
    <w:rsid w:val="00F5710F"/>
    <w:rsid w:val="00F60686"/>
    <w:rsid w:val="00F60FF4"/>
    <w:rsid w:val="00F614ED"/>
    <w:rsid w:val="00F62021"/>
    <w:rsid w:val="00F635C9"/>
    <w:rsid w:val="00F638A7"/>
    <w:rsid w:val="00F640FF"/>
    <w:rsid w:val="00F64707"/>
    <w:rsid w:val="00F65F7A"/>
    <w:rsid w:val="00F65F83"/>
    <w:rsid w:val="00F661F9"/>
    <w:rsid w:val="00F6652E"/>
    <w:rsid w:val="00F66E9A"/>
    <w:rsid w:val="00F672B8"/>
    <w:rsid w:val="00F678E9"/>
    <w:rsid w:val="00F70990"/>
    <w:rsid w:val="00F71DEA"/>
    <w:rsid w:val="00F726A9"/>
    <w:rsid w:val="00F72F2D"/>
    <w:rsid w:val="00F74C8C"/>
    <w:rsid w:val="00F753F6"/>
    <w:rsid w:val="00F7586A"/>
    <w:rsid w:val="00F77202"/>
    <w:rsid w:val="00F77728"/>
    <w:rsid w:val="00F77856"/>
    <w:rsid w:val="00F80663"/>
    <w:rsid w:val="00F80A35"/>
    <w:rsid w:val="00F81954"/>
    <w:rsid w:val="00F8298D"/>
    <w:rsid w:val="00F8383B"/>
    <w:rsid w:val="00F842FF"/>
    <w:rsid w:val="00F84825"/>
    <w:rsid w:val="00F84FD9"/>
    <w:rsid w:val="00F8517F"/>
    <w:rsid w:val="00F860AD"/>
    <w:rsid w:val="00F866CD"/>
    <w:rsid w:val="00F8675B"/>
    <w:rsid w:val="00F86954"/>
    <w:rsid w:val="00F871E2"/>
    <w:rsid w:val="00F904EE"/>
    <w:rsid w:val="00F90A82"/>
    <w:rsid w:val="00F90E66"/>
    <w:rsid w:val="00F91020"/>
    <w:rsid w:val="00F92089"/>
    <w:rsid w:val="00F92136"/>
    <w:rsid w:val="00F924E9"/>
    <w:rsid w:val="00F926C9"/>
    <w:rsid w:val="00F92D9B"/>
    <w:rsid w:val="00F93204"/>
    <w:rsid w:val="00F9346C"/>
    <w:rsid w:val="00F9547C"/>
    <w:rsid w:val="00F9636C"/>
    <w:rsid w:val="00F96E39"/>
    <w:rsid w:val="00F9725D"/>
    <w:rsid w:val="00F974DC"/>
    <w:rsid w:val="00F97AF8"/>
    <w:rsid w:val="00FA0293"/>
    <w:rsid w:val="00FA031B"/>
    <w:rsid w:val="00FA0562"/>
    <w:rsid w:val="00FA122B"/>
    <w:rsid w:val="00FA1BEF"/>
    <w:rsid w:val="00FA2B04"/>
    <w:rsid w:val="00FA2F9E"/>
    <w:rsid w:val="00FA4517"/>
    <w:rsid w:val="00FA49DB"/>
    <w:rsid w:val="00FB1D1E"/>
    <w:rsid w:val="00FB1F8A"/>
    <w:rsid w:val="00FB2324"/>
    <w:rsid w:val="00FB24ED"/>
    <w:rsid w:val="00FB253B"/>
    <w:rsid w:val="00FB2C76"/>
    <w:rsid w:val="00FB2F51"/>
    <w:rsid w:val="00FB3F9E"/>
    <w:rsid w:val="00FB454D"/>
    <w:rsid w:val="00FB46C5"/>
    <w:rsid w:val="00FB55F0"/>
    <w:rsid w:val="00FB5BBF"/>
    <w:rsid w:val="00FB6003"/>
    <w:rsid w:val="00FC1243"/>
    <w:rsid w:val="00FC1784"/>
    <w:rsid w:val="00FC2227"/>
    <w:rsid w:val="00FC2A82"/>
    <w:rsid w:val="00FC2E43"/>
    <w:rsid w:val="00FC2E9B"/>
    <w:rsid w:val="00FC2EA9"/>
    <w:rsid w:val="00FC3738"/>
    <w:rsid w:val="00FC4700"/>
    <w:rsid w:val="00FC7193"/>
    <w:rsid w:val="00FD0406"/>
    <w:rsid w:val="00FD1B2C"/>
    <w:rsid w:val="00FD27E1"/>
    <w:rsid w:val="00FD287C"/>
    <w:rsid w:val="00FD37C4"/>
    <w:rsid w:val="00FD49DF"/>
    <w:rsid w:val="00FD509A"/>
    <w:rsid w:val="00FD5A85"/>
    <w:rsid w:val="00FD62AE"/>
    <w:rsid w:val="00FD6506"/>
    <w:rsid w:val="00FE1F87"/>
    <w:rsid w:val="00FE21CB"/>
    <w:rsid w:val="00FE2DE2"/>
    <w:rsid w:val="00FE36A7"/>
    <w:rsid w:val="00FE3945"/>
    <w:rsid w:val="00FE5658"/>
    <w:rsid w:val="00FE5EEC"/>
    <w:rsid w:val="00FE6C60"/>
    <w:rsid w:val="00FF1142"/>
    <w:rsid w:val="00FF243E"/>
    <w:rsid w:val="00FF3FBF"/>
    <w:rsid w:val="00FF5B79"/>
    <w:rsid w:val="00FF5FCE"/>
    <w:rsid w:val="00FF6481"/>
    <w:rsid w:val="00FF64F8"/>
    <w:rsid w:val="00FF729F"/>
    <w:rsid w:val="00FF7614"/>
    <w:rsid w:val="09C55FC6"/>
    <w:rsid w:val="18A1F67F"/>
    <w:rsid w:val="43DFB457"/>
    <w:rsid w:val="696C7098"/>
    <w:rsid w:val="6A55D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470459"/>
  <w15:docId w15:val="{1EE15528-4972-4C2E-B399-D23C9A45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24E7"/>
    <w:pPr>
      <w:autoSpaceDE w:val="0"/>
      <w:autoSpaceDN w:val="0"/>
      <w:adjustRightInd w:val="0"/>
    </w:pPr>
  </w:style>
  <w:style w:type="paragraph" w:styleId="Heading1">
    <w:name w:val="heading 1"/>
    <w:next w:val="BodyText"/>
    <w:link w:val="Heading1Char"/>
    <w:qFormat/>
    <w:rsid w:val="00772655"/>
    <w:pPr>
      <w:keepNext/>
      <w:keepLines/>
      <w:widowControl w:val="0"/>
      <w:autoSpaceDE w:val="0"/>
      <w:autoSpaceDN w:val="0"/>
      <w:adjustRightInd w:val="0"/>
      <w:spacing w:before="440" w:after="220"/>
      <w:ind w:left="360" w:hanging="360"/>
      <w:outlineLvl w:val="0"/>
    </w:pPr>
    <w:rPr>
      <w:rFonts w:eastAsiaTheme="majorEastAsia" w:cstheme="majorBidi"/>
      <w:caps/>
    </w:rPr>
  </w:style>
  <w:style w:type="paragraph" w:styleId="Heading2">
    <w:name w:val="heading 2"/>
    <w:basedOn w:val="BodyText"/>
    <w:next w:val="Normal"/>
    <w:link w:val="Heading2Char"/>
    <w:qFormat/>
    <w:rsid w:val="00772655"/>
    <w:pPr>
      <w:keepNext/>
      <w:ind w:left="720" w:hanging="720"/>
      <w:outlineLvl w:val="1"/>
    </w:pPr>
    <w:rPr>
      <w:rFonts w:eastAsiaTheme="majorEastAsia" w:cstheme="majorBidi"/>
    </w:rPr>
  </w:style>
  <w:style w:type="paragraph" w:styleId="Heading3">
    <w:name w:val="heading 3"/>
    <w:basedOn w:val="BodyText3"/>
    <w:next w:val="Normal"/>
    <w:link w:val="Heading3Char"/>
    <w:unhideWhenUsed/>
    <w:qFormat/>
    <w:rsid w:val="0077265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735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735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0A7E"/>
  </w:style>
  <w:style w:type="paragraph" w:styleId="BalloonText">
    <w:name w:val="Balloon Text"/>
    <w:basedOn w:val="Normal"/>
    <w:semiHidden/>
    <w:rsid w:val="00124F8B"/>
    <w:rPr>
      <w:rFonts w:ascii="Tahoma" w:hAnsi="Tahoma" w:cs="Tahoma"/>
      <w:sz w:val="16"/>
      <w:szCs w:val="16"/>
    </w:rPr>
  </w:style>
  <w:style w:type="paragraph" w:styleId="BodyText">
    <w:name w:val="Body Text"/>
    <w:link w:val="BodyTextChar"/>
    <w:rsid w:val="00772655"/>
    <w:pPr>
      <w:spacing w:after="220"/>
    </w:pPr>
    <w:rPr>
      <w:rFonts w:eastAsiaTheme="minorHAnsi" w:cs="Arial"/>
    </w:rPr>
  </w:style>
  <w:style w:type="character" w:styleId="CommentReference">
    <w:name w:val="annotation reference"/>
    <w:basedOn w:val="DefaultParagraphFont"/>
    <w:uiPriority w:val="99"/>
    <w:rsid w:val="007232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232B8"/>
  </w:style>
  <w:style w:type="character" w:customStyle="1" w:styleId="CommentTextChar">
    <w:name w:val="Comment Text Char"/>
    <w:basedOn w:val="DefaultParagraphFont"/>
    <w:link w:val="CommentText"/>
    <w:uiPriority w:val="99"/>
    <w:rsid w:val="007232B8"/>
  </w:style>
  <w:style w:type="paragraph" w:styleId="CommentSubject">
    <w:name w:val="annotation subject"/>
    <w:basedOn w:val="CommentText"/>
    <w:next w:val="CommentText"/>
    <w:link w:val="CommentSubjectChar"/>
    <w:rsid w:val="007232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232B8"/>
    <w:rPr>
      <w:b/>
      <w:bCs/>
    </w:rPr>
  </w:style>
  <w:style w:type="paragraph" w:styleId="NormalWeb">
    <w:name w:val="Normal (Web)"/>
    <w:basedOn w:val="Normal"/>
    <w:uiPriority w:val="99"/>
    <w:unhideWhenUsed/>
    <w:rsid w:val="00844486"/>
    <w:pPr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3391D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D3391D"/>
    <w:pPr>
      <w:spacing w:after="100"/>
      <w:ind w:left="200"/>
    </w:pPr>
  </w:style>
  <w:style w:type="character" w:customStyle="1" w:styleId="FooterChar">
    <w:name w:val="Footer Char"/>
    <w:basedOn w:val="DefaultParagraphFont"/>
    <w:link w:val="Footer"/>
    <w:uiPriority w:val="99"/>
    <w:rsid w:val="00112695"/>
  </w:style>
  <w:style w:type="character" w:customStyle="1" w:styleId="outputtext">
    <w:name w:val="outputtext"/>
    <w:basedOn w:val="DefaultParagraphFont"/>
    <w:rsid w:val="00663F9B"/>
  </w:style>
  <w:style w:type="character" w:styleId="Hyperlink">
    <w:name w:val="Hyperlink"/>
    <w:basedOn w:val="DefaultParagraphFont"/>
    <w:unhideWhenUsed/>
    <w:rsid w:val="005C001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5C001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46814"/>
    <w:pPr>
      <w:widowControl w:val="0"/>
      <w:ind w:left="720"/>
      <w:contextualSpacing/>
    </w:pPr>
    <w:rPr>
      <w:sz w:val="24"/>
      <w:szCs w:val="24"/>
    </w:rPr>
  </w:style>
  <w:style w:type="character" w:customStyle="1" w:styleId="Header01Char">
    <w:name w:val="Header 01 Char"/>
    <w:basedOn w:val="DefaultParagraphFont"/>
    <w:link w:val="Header01"/>
    <w:rsid w:val="00363928"/>
    <w:rPr>
      <w:rFonts w:cs="Arial"/>
      <w:sz w:val="24"/>
      <w:szCs w:val="24"/>
    </w:rPr>
  </w:style>
  <w:style w:type="paragraph" w:customStyle="1" w:styleId="Header01">
    <w:name w:val="Header 01"/>
    <w:basedOn w:val="Normal"/>
    <w:link w:val="Header01Char"/>
    <w:rsid w:val="00363928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cs="Arial"/>
      <w:sz w:val="24"/>
      <w:szCs w:val="24"/>
    </w:rPr>
  </w:style>
  <w:style w:type="paragraph" w:styleId="Revision">
    <w:name w:val="Revision"/>
    <w:hidden/>
    <w:uiPriority w:val="99"/>
    <w:semiHidden/>
    <w:rsid w:val="00ED3472"/>
  </w:style>
  <w:style w:type="table" w:styleId="TableGrid">
    <w:name w:val="Table Grid"/>
    <w:basedOn w:val="TableNormal"/>
    <w:rsid w:val="009D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rsid w:val="00772655"/>
    <w:rPr>
      <w:rFonts w:eastAsiaTheme="minorHAnsi" w:cs="Arial"/>
      <w:szCs w:val="22"/>
    </w:rPr>
  </w:style>
  <w:style w:type="paragraph" w:customStyle="1" w:styleId="Applicability">
    <w:name w:val="Applicability"/>
    <w:basedOn w:val="BodyText"/>
    <w:rsid w:val="00772655"/>
    <w:pPr>
      <w:spacing w:before="440"/>
      <w:ind w:left="2160" w:hanging="2160"/>
    </w:pPr>
  </w:style>
  <w:style w:type="paragraph" w:customStyle="1" w:styleId="attachmenttitle">
    <w:name w:val="attachment title"/>
    <w:basedOn w:val="Heading1"/>
    <w:next w:val="BodyText"/>
    <w:qFormat/>
    <w:rsid w:val="00FB24ED"/>
    <w:pPr>
      <w:spacing w:before="0"/>
      <w:jc w:val="center"/>
    </w:pPr>
    <w:rPr>
      <w:rFonts w:eastAsia="Times New Roman" w:cs="Arial"/>
      <w:caps w:val="0"/>
    </w:rPr>
  </w:style>
  <w:style w:type="character" w:customStyle="1" w:styleId="Heading1Char">
    <w:name w:val="Heading 1 Char"/>
    <w:basedOn w:val="DefaultParagraphFont"/>
    <w:link w:val="Heading1"/>
    <w:rsid w:val="00772655"/>
    <w:rPr>
      <w:rFonts w:eastAsiaTheme="majorEastAsia" w:cstheme="majorBidi"/>
      <w:caps/>
      <w:szCs w:val="22"/>
    </w:rPr>
  </w:style>
  <w:style w:type="paragraph" w:customStyle="1" w:styleId="BodyText-table">
    <w:name w:val="Body Text - table"/>
    <w:qFormat/>
    <w:rsid w:val="00772655"/>
    <w:rPr>
      <w:rFonts w:eastAsiaTheme="minorHAnsi" w:cstheme="minorBidi"/>
    </w:rPr>
  </w:style>
  <w:style w:type="paragraph" w:styleId="BodyText2">
    <w:name w:val="Body Text 2"/>
    <w:link w:val="BodyText2Char"/>
    <w:rsid w:val="00772655"/>
    <w:pPr>
      <w:spacing w:after="220"/>
      <w:ind w:left="720" w:hanging="720"/>
    </w:pPr>
    <w:rPr>
      <w:rFonts w:eastAsiaTheme="majorEastAsia" w:cstheme="majorBidi"/>
    </w:rPr>
  </w:style>
  <w:style w:type="character" w:customStyle="1" w:styleId="BodyText2Char">
    <w:name w:val="Body Text 2 Char"/>
    <w:basedOn w:val="DefaultParagraphFont"/>
    <w:link w:val="BodyText2"/>
    <w:rsid w:val="00772655"/>
    <w:rPr>
      <w:rFonts w:eastAsiaTheme="majorEastAsia" w:cstheme="majorBidi"/>
      <w:szCs w:val="22"/>
    </w:rPr>
  </w:style>
  <w:style w:type="paragraph" w:styleId="BodyText3">
    <w:name w:val="Body Text 3"/>
    <w:basedOn w:val="BodyText"/>
    <w:link w:val="BodyText3Char"/>
    <w:rsid w:val="00772655"/>
    <w:pPr>
      <w:ind w:left="720"/>
    </w:pPr>
    <w:rPr>
      <w:rFonts w:eastAsiaTheme="majorEastAsia" w:cstheme="majorBidi"/>
    </w:rPr>
  </w:style>
  <w:style w:type="character" w:customStyle="1" w:styleId="BodyText3Char">
    <w:name w:val="Body Text 3 Char"/>
    <w:basedOn w:val="DefaultParagraphFont"/>
    <w:link w:val="BodyText3"/>
    <w:rsid w:val="00772655"/>
    <w:rPr>
      <w:rFonts w:eastAsiaTheme="majorEastAsia" w:cstheme="majorBidi"/>
      <w:szCs w:val="22"/>
    </w:rPr>
  </w:style>
  <w:style w:type="character" w:customStyle="1" w:styleId="Commitment">
    <w:name w:val="Commitment"/>
    <w:basedOn w:val="DefaultParagraphFont"/>
    <w:uiPriority w:val="1"/>
    <w:qFormat/>
    <w:rsid w:val="00772655"/>
    <w:rPr>
      <w:i/>
      <w:iCs/>
    </w:rPr>
  </w:style>
  <w:style w:type="paragraph" w:customStyle="1" w:styleId="CornerstoneBases">
    <w:name w:val="Cornerstone / Bases"/>
    <w:basedOn w:val="BodyText"/>
    <w:qFormat/>
    <w:rsid w:val="00772655"/>
    <w:pPr>
      <w:ind w:left="2160" w:hanging="2160"/>
    </w:pPr>
  </w:style>
  <w:style w:type="paragraph" w:customStyle="1" w:styleId="EffectiveDate">
    <w:name w:val="Effective Date"/>
    <w:next w:val="BodyText"/>
    <w:qFormat/>
    <w:rsid w:val="00772655"/>
    <w:pPr>
      <w:spacing w:before="220" w:after="440"/>
      <w:jc w:val="center"/>
    </w:pPr>
    <w:rPr>
      <w:rFonts w:cs="Arial"/>
    </w:rPr>
  </w:style>
  <w:style w:type="paragraph" w:customStyle="1" w:styleId="END">
    <w:name w:val="END"/>
    <w:basedOn w:val="Title"/>
    <w:qFormat/>
    <w:rsid w:val="00772655"/>
    <w:pPr>
      <w:spacing w:before="440" w:after="440"/>
    </w:pPr>
  </w:style>
  <w:style w:type="paragraph" w:styleId="Title">
    <w:name w:val="Title"/>
    <w:basedOn w:val="Normal"/>
    <w:next w:val="Normal"/>
    <w:link w:val="TitleChar"/>
    <w:qFormat/>
    <w:rsid w:val="00772655"/>
    <w:pPr>
      <w:spacing w:before="220" w:after="220"/>
      <w:jc w:val="center"/>
    </w:pPr>
    <w:rPr>
      <w:rFonts w:cs="Arial"/>
    </w:rPr>
  </w:style>
  <w:style w:type="character" w:customStyle="1" w:styleId="TitleChar">
    <w:name w:val="Title Char"/>
    <w:basedOn w:val="DefaultParagraphFont"/>
    <w:link w:val="Title"/>
    <w:rsid w:val="00772655"/>
    <w:rPr>
      <w:rFonts w:cs="Arial"/>
      <w:szCs w:val="22"/>
    </w:rPr>
  </w:style>
  <w:style w:type="character" w:customStyle="1" w:styleId="Heading2Char">
    <w:name w:val="Heading 2 Char"/>
    <w:basedOn w:val="DefaultParagraphFont"/>
    <w:link w:val="Heading2"/>
    <w:rsid w:val="00772655"/>
    <w:rPr>
      <w:rFonts w:eastAsiaTheme="majorEastAsia" w:cstheme="majorBidi"/>
      <w:szCs w:val="22"/>
    </w:rPr>
  </w:style>
  <w:style w:type="character" w:customStyle="1" w:styleId="Heading3Char">
    <w:name w:val="Heading 3 Char"/>
    <w:basedOn w:val="DefaultParagraphFont"/>
    <w:link w:val="Heading3"/>
    <w:rsid w:val="00772655"/>
    <w:rPr>
      <w:rFonts w:eastAsiaTheme="majorEastAsia" w:cstheme="majorBidi"/>
      <w:szCs w:val="22"/>
    </w:rPr>
  </w:style>
  <w:style w:type="paragraph" w:customStyle="1" w:styleId="IMCIP">
    <w:name w:val="IMC/IP #"/>
    <w:rsid w:val="00772655"/>
    <w:pPr>
      <w:widowControl w:val="0"/>
      <w:pBdr>
        <w:top w:val="single" w:sz="8" w:space="3" w:color="auto"/>
        <w:bottom w:val="single" w:sz="8" w:space="3" w:color="auto"/>
      </w:pBdr>
      <w:spacing w:after="220"/>
      <w:jc w:val="center"/>
    </w:pPr>
    <w:rPr>
      <w:rFonts w:eastAsiaTheme="minorHAnsi" w:cs="Arial"/>
      <w:iCs/>
      <w:caps/>
    </w:rPr>
  </w:style>
  <w:style w:type="paragraph" w:customStyle="1" w:styleId="NRCINSPECTIONMANUAL">
    <w:name w:val="NRC INSPECTION MANUAL"/>
    <w:next w:val="BodyText"/>
    <w:link w:val="NRCINSPECTIONMANUALChar"/>
    <w:qFormat/>
    <w:rsid w:val="00772655"/>
    <w:pPr>
      <w:tabs>
        <w:tab w:val="center" w:pos="4680"/>
        <w:tab w:val="right" w:pos="9360"/>
      </w:tabs>
      <w:spacing w:after="220"/>
    </w:pPr>
    <w:rPr>
      <w:rFonts w:eastAsiaTheme="minorHAnsi" w:cs="Arial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772655"/>
    <w:rPr>
      <w:rFonts w:eastAsiaTheme="minorHAnsi" w:cs="Arial"/>
      <w:sz w:val="20"/>
      <w:szCs w:val="22"/>
    </w:rPr>
  </w:style>
  <w:style w:type="paragraph" w:customStyle="1" w:styleId="Requirement">
    <w:name w:val="Requirement"/>
    <w:basedOn w:val="BodyText3"/>
    <w:rsid w:val="00772655"/>
    <w:pPr>
      <w:keepNext/>
    </w:pPr>
    <w:rPr>
      <w:b/>
      <w:bCs/>
    </w:rPr>
  </w:style>
  <w:style w:type="paragraph" w:customStyle="1" w:styleId="SpecificGuidance">
    <w:name w:val="Specific Guidance"/>
    <w:basedOn w:val="BodyText3"/>
    <w:rsid w:val="00772655"/>
    <w:pPr>
      <w:keepNext/>
    </w:pPr>
    <w:rPr>
      <w:u w:val="single"/>
    </w:rPr>
  </w:style>
  <w:style w:type="character" w:styleId="Mention">
    <w:name w:val="Mention"/>
    <w:basedOn w:val="DefaultParagraphFont"/>
    <w:uiPriority w:val="99"/>
    <w:unhideWhenUsed/>
    <w:rsid w:val="003C7691"/>
    <w:rPr>
      <w:color w:val="2B579A"/>
      <w:shd w:val="clear" w:color="auto" w:fill="E1DFDD"/>
    </w:rPr>
  </w:style>
  <w:style w:type="paragraph" w:customStyle="1" w:styleId="StyleHeading1Centered">
    <w:name w:val="Style Heading 1 + Centered"/>
    <w:basedOn w:val="Heading1"/>
    <w:rsid w:val="0098532B"/>
    <w:pPr>
      <w:jc w:val="center"/>
    </w:pPr>
    <w:rPr>
      <w:rFonts w:eastAsia="Times New Roman" w:cs="Times New Roman"/>
      <w:caps w:val="0"/>
      <w:szCs w:val="20"/>
    </w:rPr>
  </w:style>
  <w:style w:type="paragraph" w:customStyle="1" w:styleId="StyleHeading2Underline">
    <w:name w:val="Style Heading 2 + Underline"/>
    <w:basedOn w:val="Heading2"/>
    <w:rsid w:val="0098532B"/>
    <w:rPr>
      <w:u w:val="single"/>
    </w:rPr>
  </w:style>
  <w:style w:type="paragraph" w:customStyle="1" w:styleId="NumberedList">
    <w:name w:val="Numbered List"/>
    <w:basedOn w:val="BodyText3"/>
    <w:qFormat/>
    <w:rsid w:val="0098532B"/>
    <w:pPr>
      <w:ind w:left="0"/>
    </w:pPr>
  </w:style>
  <w:style w:type="paragraph" w:customStyle="1" w:styleId="BodyText4">
    <w:name w:val="Body Text 4"/>
    <w:basedOn w:val="BodyText3"/>
    <w:qFormat/>
    <w:rsid w:val="0098532B"/>
    <w:pPr>
      <w:ind w:left="1440"/>
    </w:pPr>
  </w:style>
  <w:style w:type="paragraph" w:styleId="NoSpacing">
    <w:name w:val="No Spacing"/>
    <w:uiPriority w:val="1"/>
    <w:qFormat/>
    <w:rsid w:val="00156C52"/>
    <w:rPr>
      <w:rFonts w:eastAsiaTheme="minorHAnsi" w:cstheme="minorBidi"/>
    </w:rPr>
  </w:style>
  <w:style w:type="character" w:styleId="UnresolvedMention">
    <w:name w:val="Unresolved Mention"/>
    <w:basedOn w:val="DefaultParagraphFont"/>
    <w:uiPriority w:val="99"/>
    <w:unhideWhenUsed/>
    <w:rsid w:val="00FB55F0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B35A3D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5A3D"/>
    <w:rPr>
      <w:sz w:val="20"/>
    </w:rPr>
  </w:style>
  <w:style w:type="character" w:styleId="FootnoteReference">
    <w:name w:val="footnote reference"/>
    <w:basedOn w:val="DefaultParagraphFont"/>
    <w:semiHidden/>
    <w:unhideWhenUsed/>
    <w:rsid w:val="00B35A3D"/>
    <w:rPr>
      <w:vertAlign w:val="superscript"/>
    </w:rPr>
  </w:style>
  <w:style w:type="character" w:customStyle="1" w:styleId="cf01">
    <w:name w:val="cf01"/>
    <w:basedOn w:val="DefaultParagraphFont"/>
    <w:rsid w:val="00B027C8"/>
    <w:rPr>
      <w:rFonts w:ascii="Segoe UI" w:hAnsi="Segoe UI" w:cs="Segoe UI" w:hint="default"/>
      <w:sz w:val="18"/>
      <w:szCs w:val="18"/>
    </w:rPr>
  </w:style>
  <w:style w:type="paragraph" w:styleId="BlockText">
    <w:name w:val="Block Text"/>
    <w:basedOn w:val="Normal"/>
    <w:unhideWhenUsed/>
    <w:rsid w:val="00A410FC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6" ma:contentTypeDescription="Create a new document." ma:contentTypeScope="" ma:versionID="7434c1afa65b2a8541546b3fb857771c">
  <xsd:schema xmlns:xsd="http://www.w3.org/2001/XMLSchema" xmlns:xs="http://www.w3.org/2001/XMLSchema" xmlns:p="http://schemas.microsoft.com/office/2006/metadata/properties" xmlns:ns2="bd536709-b854-4f3b-a247-393f1123cff3" xmlns:ns3="4ebc427b-1bcf-4856-a750-efc6bf2bcca6" targetNamespace="http://schemas.microsoft.com/office/2006/metadata/properties" ma:root="true" ma:fieldsID="bbde67daa1407e0567ae86ea3caa27a4" ns2:_="" ns3:_=""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5D373E-81CC-446C-A85B-61B1514415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BBC775-397A-4BF0-9E3E-A9B7A0F32591}"/>
</file>

<file path=customXml/itemProps3.xml><?xml version="1.0" encoding="utf-8"?>
<ds:datastoreItem xmlns:ds="http://schemas.openxmlformats.org/officeDocument/2006/customXml" ds:itemID="{CF08B4B5-829D-4213-A379-DDADB495DC9E}"/>
</file>

<file path=customXml/itemProps4.xml><?xml version="1.0" encoding="utf-8"?>
<ds:datastoreItem xmlns:ds="http://schemas.openxmlformats.org/officeDocument/2006/customXml" ds:itemID="{D806902C-41C1-4B8A-AC48-30A32883BAE0}"/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4304</Words>
  <Characters>23716</Characters>
  <Application>Microsoft Office Word</Application>
  <DocSecurity>2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Madeleine Arel (She/Her)</cp:lastModifiedBy>
  <cp:revision>5</cp:revision>
  <dcterms:created xsi:type="dcterms:W3CDTF">2023-03-24T20:40:00Z</dcterms:created>
  <dcterms:modified xsi:type="dcterms:W3CDTF">2023-03-24T20:44:00Z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0x01010029DB37CB91B52542B6AE2623451322B5</vt:lpwstr>
  </property>
</Properties>
</file>