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F5209" w14:textId="77777777" w:rsidR="00112790" w:rsidRDefault="00112790" w:rsidP="00275CEE">
      <w:pPr>
        <w:pStyle w:val="NRCINSPECTIONMANUAL"/>
        <w:rPr>
          <w:szCs w:val="20"/>
        </w:rPr>
      </w:pPr>
      <w:r>
        <w:rPr>
          <w:b/>
          <w:sz w:val="38"/>
          <w:szCs w:val="38"/>
        </w:rPr>
        <w:tab/>
      </w:r>
      <w:r w:rsidRPr="00E11FB0">
        <w:rPr>
          <w:b/>
          <w:sz w:val="38"/>
          <w:szCs w:val="38"/>
        </w:rPr>
        <w:t>NRC INSPECTION MANUAL</w:t>
      </w:r>
      <w:r>
        <w:rPr>
          <w:b/>
          <w:sz w:val="38"/>
          <w:szCs w:val="38"/>
        </w:rPr>
        <w:tab/>
      </w:r>
      <w:r>
        <w:rPr>
          <w:szCs w:val="20"/>
        </w:rPr>
        <w:t>IRIB</w:t>
      </w:r>
    </w:p>
    <w:p w14:paraId="325914DE" w14:textId="77777777" w:rsidR="002D27CF" w:rsidRPr="00120FD7" w:rsidRDefault="002D27CF" w:rsidP="00155D87">
      <w:pPr>
        <w:pStyle w:val="IMCIP"/>
      </w:pPr>
      <w:r>
        <w:t xml:space="preserve">INSPECTION </w:t>
      </w:r>
      <w:r w:rsidRPr="00120FD7">
        <w:t>MANUAL CHAPTER</w:t>
      </w:r>
      <w:r>
        <w:t xml:space="preserve"> </w:t>
      </w:r>
      <w:r w:rsidRPr="00120FD7">
        <w:t>061</w:t>
      </w:r>
      <w:r>
        <w:t>1 EXHIBIT 1</w:t>
      </w:r>
    </w:p>
    <w:p w14:paraId="183C3030" w14:textId="77777777" w:rsidR="00112790" w:rsidRPr="00120FD7" w:rsidRDefault="00112790" w:rsidP="006A40BE">
      <w:pPr>
        <w:pStyle w:val="Title"/>
      </w:pPr>
      <w:r>
        <w:t>STANDARD REACTOR INSPECTION REPORT OUTLINE</w:t>
      </w:r>
    </w:p>
    <w:p w14:paraId="2B4CAE2F" w14:textId="337DA5D5" w:rsidR="00112790" w:rsidRDefault="00112790" w:rsidP="0034733D">
      <w:pPr>
        <w:pStyle w:val="EffectiveDate"/>
        <w:rPr>
          <w:szCs w:val="24"/>
        </w:rPr>
      </w:pPr>
      <w:r>
        <w:rPr>
          <w:szCs w:val="24"/>
        </w:rPr>
        <w:t xml:space="preserve">Effective Date: </w:t>
      </w:r>
      <w:r w:rsidR="007D2B40">
        <w:rPr>
          <w:szCs w:val="24"/>
        </w:rPr>
        <w:t>01/01/</w:t>
      </w:r>
      <w:ins w:id="0" w:author="Author">
        <w:r w:rsidR="00874F36">
          <w:rPr>
            <w:szCs w:val="24"/>
          </w:rPr>
          <w:t>2023</w:t>
        </w:r>
      </w:ins>
    </w:p>
    <w:p w14:paraId="0173FC57" w14:textId="77777777" w:rsidR="0075077C" w:rsidRPr="00CF7F6B" w:rsidRDefault="0075077C" w:rsidP="00CF7F6B">
      <w:pPr>
        <w:pStyle w:val="BodyText"/>
        <w:spacing w:after="0"/>
      </w:pPr>
      <w:r w:rsidRPr="00CF7F6B">
        <w:t>Cover Letter</w:t>
      </w:r>
      <w:r w:rsidR="003F743D" w:rsidRPr="00CF7F6B">
        <w:t xml:space="preserve"> 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="003F743D" w:rsidRPr="00CF7F6B">
        <w:t>.01)</w:t>
      </w:r>
    </w:p>
    <w:p w14:paraId="59A44110" w14:textId="77777777" w:rsidR="0075077C" w:rsidRPr="00CF7F6B" w:rsidRDefault="0075077C" w:rsidP="00CF7F6B">
      <w:pPr>
        <w:pStyle w:val="BodyText"/>
        <w:spacing w:after="0"/>
      </w:pPr>
      <w:r w:rsidRPr="00CF7F6B">
        <w:t>Cover Page</w:t>
      </w:r>
      <w:r w:rsidR="003F743D" w:rsidRPr="00CF7F6B">
        <w:t xml:space="preserve"> 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="003F743D" w:rsidRPr="00CF7F6B">
        <w:t>.02)</w:t>
      </w:r>
    </w:p>
    <w:p w14:paraId="0D60EA25" w14:textId="77777777" w:rsidR="00AF30CD" w:rsidRPr="00CF7F6B" w:rsidRDefault="00AF30CD" w:rsidP="00CF7F6B">
      <w:pPr>
        <w:pStyle w:val="BodyText"/>
        <w:spacing w:after="0"/>
      </w:pPr>
      <w:r w:rsidRPr="00CF7F6B">
        <w:t>Summary (IMC 0611 Section 1</w:t>
      </w:r>
      <w:r w:rsidR="00307215" w:rsidRPr="00CF7F6B">
        <w:t>4</w:t>
      </w:r>
      <w:r w:rsidRPr="00CF7F6B">
        <w:t>.03)</w:t>
      </w:r>
    </w:p>
    <w:p w14:paraId="5A033886" w14:textId="77777777" w:rsidR="0075077C" w:rsidRPr="00CF7F6B" w:rsidRDefault="0075077C" w:rsidP="00CF7F6B">
      <w:pPr>
        <w:pStyle w:val="BodyText"/>
        <w:spacing w:after="0"/>
      </w:pPr>
      <w:r w:rsidRPr="00CF7F6B">
        <w:t xml:space="preserve">Table of Contents </w:t>
      </w:r>
      <w:r w:rsidR="003F743D" w:rsidRPr="00CF7F6B">
        <w:t>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="003F743D" w:rsidRPr="00CF7F6B">
        <w:t>.0</w:t>
      </w:r>
      <w:r w:rsidR="00AF30CD" w:rsidRPr="00CF7F6B">
        <w:t>4</w:t>
      </w:r>
      <w:r w:rsidR="003F743D" w:rsidRPr="00CF7F6B">
        <w:t>)</w:t>
      </w:r>
    </w:p>
    <w:p w14:paraId="489C5787" w14:textId="77777777" w:rsidR="0075077C" w:rsidRPr="00CF7F6B" w:rsidRDefault="0075077C" w:rsidP="00CF7F6B">
      <w:pPr>
        <w:pStyle w:val="BodyText"/>
        <w:spacing w:after="0"/>
      </w:pPr>
      <w:r w:rsidRPr="00CF7F6B">
        <w:t>Plant Status</w:t>
      </w:r>
      <w:r w:rsidR="003F743D" w:rsidRPr="00CF7F6B">
        <w:t xml:space="preserve"> 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="003F743D" w:rsidRPr="00CF7F6B">
        <w:t>.05)</w:t>
      </w:r>
    </w:p>
    <w:p w14:paraId="30D6B0A2" w14:textId="77777777" w:rsidR="0075077C" w:rsidRPr="00CF7F6B" w:rsidRDefault="00AF30CD" w:rsidP="00CF7F6B">
      <w:pPr>
        <w:pStyle w:val="BodyText"/>
        <w:spacing w:after="0"/>
      </w:pPr>
      <w:r w:rsidRPr="00CF7F6B">
        <w:t>Inspection Scopes</w:t>
      </w:r>
      <w:r w:rsidR="003F743D" w:rsidRPr="00CF7F6B">
        <w:t xml:space="preserve"> 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="003F743D" w:rsidRPr="00CF7F6B">
        <w:t>.06)</w:t>
      </w:r>
      <w:r w:rsidR="008E50C9" w:rsidRPr="00CF7F6B">
        <w:t xml:space="preserve"> – Outline provided below</w:t>
      </w:r>
    </w:p>
    <w:p w14:paraId="3743017B" w14:textId="77777777" w:rsidR="00AF30CD" w:rsidRPr="00CF7F6B" w:rsidRDefault="00AF30CD" w:rsidP="00CF7F6B">
      <w:pPr>
        <w:pStyle w:val="BodyText"/>
        <w:spacing w:after="0"/>
      </w:pPr>
      <w:r w:rsidRPr="00CF7F6B">
        <w:t>Inspection Results (IMC 0611 Section 1</w:t>
      </w:r>
      <w:r w:rsidR="00307215" w:rsidRPr="00CF7F6B">
        <w:t>4</w:t>
      </w:r>
      <w:r w:rsidRPr="00CF7F6B">
        <w:t>.07)</w:t>
      </w:r>
      <w:r w:rsidR="005D085D" w:rsidRPr="00CF7F6B">
        <w:t xml:space="preserve"> – Outline provided below</w:t>
      </w:r>
    </w:p>
    <w:p w14:paraId="209CA23A" w14:textId="77777777" w:rsidR="008E50C9" w:rsidRPr="00CF7F6B" w:rsidRDefault="008E50C9" w:rsidP="00CF7F6B">
      <w:pPr>
        <w:pStyle w:val="BodyText"/>
        <w:spacing w:after="0"/>
      </w:pPr>
      <w:r w:rsidRPr="00CF7F6B">
        <w:t>Exit Meeting</w:t>
      </w:r>
      <w:r w:rsidR="00AF30CD" w:rsidRPr="00CF7F6B">
        <w:t>s and Debriefs</w:t>
      </w:r>
      <w:r w:rsidRPr="00CF7F6B">
        <w:t xml:space="preserve"> 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Pr="00CF7F6B">
        <w:t>.0</w:t>
      </w:r>
      <w:r w:rsidR="00AF30CD" w:rsidRPr="00CF7F6B">
        <w:t>8)</w:t>
      </w:r>
    </w:p>
    <w:p w14:paraId="34085D0B" w14:textId="77777777" w:rsidR="006B17E2" w:rsidRPr="00CF7F6B" w:rsidRDefault="006B17E2" w:rsidP="00CF7F6B">
      <w:pPr>
        <w:pStyle w:val="BodyText"/>
        <w:spacing w:after="0"/>
      </w:pPr>
      <w:r w:rsidRPr="00CF7F6B">
        <w:t>Third Party Reviews (IMC 0611 Section 14.09)</w:t>
      </w:r>
    </w:p>
    <w:p w14:paraId="3FE63DE5" w14:textId="77777777" w:rsidR="00AF30CD" w:rsidRPr="00CF7F6B" w:rsidRDefault="00AF30CD" w:rsidP="00CF7F6B">
      <w:pPr>
        <w:pStyle w:val="BodyText"/>
        <w:spacing w:after="0"/>
      </w:pPr>
      <w:r w:rsidRPr="00CF7F6B">
        <w:t>Documents Reviewed (IMC 0611 Section 1</w:t>
      </w:r>
      <w:r w:rsidR="00307215" w:rsidRPr="00CF7F6B">
        <w:t>4</w:t>
      </w:r>
      <w:r w:rsidRPr="00CF7F6B">
        <w:t>.</w:t>
      </w:r>
      <w:r w:rsidR="006B17E2" w:rsidRPr="00CF7F6B">
        <w:t>10</w:t>
      </w:r>
      <w:r w:rsidRPr="00CF7F6B">
        <w:t>)</w:t>
      </w:r>
    </w:p>
    <w:p w14:paraId="7EE15E4B" w14:textId="77777777" w:rsidR="003F743D" w:rsidRPr="00CF7F6B" w:rsidRDefault="008F7A17" w:rsidP="00CF7F6B">
      <w:pPr>
        <w:pStyle w:val="BodyText"/>
        <w:spacing w:after="0"/>
      </w:pPr>
      <w:r w:rsidRPr="00CF7F6B">
        <w:t>Report Attachments (IMC</w:t>
      </w:r>
      <w:r w:rsidR="0031587C" w:rsidRPr="00CF7F6B">
        <w:t> </w:t>
      </w:r>
      <w:r w:rsidR="00B60692" w:rsidRPr="00CF7F6B">
        <w:t xml:space="preserve">0611 </w:t>
      </w:r>
      <w:r w:rsidR="006B4DD7" w:rsidRPr="00CF7F6B">
        <w:t>Section </w:t>
      </w:r>
      <w:r w:rsidR="009C4581" w:rsidRPr="00CF7F6B">
        <w:t>1</w:t>
      </w:r>
      <w:r w:rsidR="00307215" w:rsidRPr="00CF7F6B">
        <w:t>4</w:t>
      </w:r>
      <w:r w:rsidRPr="00CF7F6B">
        <w:t>.</w:t>
      </w:r>
      <w:r w:rsidR="00AF30CD" w:rsidRPr="00CF7F6B">
        <w:t>11</w:t>
      </w:r>
      <w:r w:rsidRPr="00CF7F6B">
        <w:t>)</w:t>
      </w:r>
    </w:p>
    <w:p w14:paraId="26EB56DD" w14:textId="2C6E2ACC" w:rsidR="008F7A17" w:rsidRDefault="00307215" w:rsidP="00CF7F6B">
      <w:pPr>
        <w:pStyle w:val="BodyText"/>
      </w:pPr>
      <w:r w:rsidRPr="00CF7F6B">
        <w:t>Cover Letter Enclosures (IMC 061</w:t>
      </w:r>
      <w:r>
        <w:t>1</w:t>
      </w:r>
      <w:r w:rsidRPr="00D62D74">
        <w:t xml:space="preserve"> Section</w:t>
      </w:r>
      <w:r>
        <w:t> </w:t>
      </w:r>
      <w:r w:rsidRPr="00D62D74">
        <w:t>1</w:t>
      </w:r>
      <w:r>
        <w:t>4</w:t>
      </w:r>
      <w:r w:rsidRPr="00D62D74">
        <w:t>.</w:t>
      </w:r>
      <w:r>
        <w:t>12</w:t>
      </w:r>
      <w:r w:rsidRPr="00D62D74"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375"/>
      </w:tblGrid>
      <w:tr w:rsidR="00692253" w14:paraId="3B109669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226635" w14:textId="716999B8" w:rsidR="00692253" w:rsidRPr="00692253" w:rsidRDefault="00692253" w:rsidP="00692253">
            <w:pPr>
              <w:pStyle w:val="BodyText-table"/>
              <w:rPr>
                <w:u w:val="single"/>
              </w:rPr>
            </w:pPr>
            <w:r w:rsidRPr="00692253">
              <w:rPr>
                <w:u w:val="single"/>
              </w:rPr>
              <w:t>Report Section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B7CBC2" w14:textId="5E89649E" w:rsidR="00692253" w:rsidRDefault="00425233" w:rsidP="00692253">
            <w:pPr>
              <w:pStyle w:val="BodyText-table"/>
            </w:pPr>
            <w:r w:rsidRPr="00C823AB">
              <w:rPr>
                <w:u w:val="single"/>
              </w:rPr>
              <w:t>Inspection Procedure</w:t>
            </w:r>
            <w:r>
              <w:rPr>
                <w:u w:val="single"/>
              </w:rPr>
              <w:t xml:space="preserve"> Title</w:t>
            </w:r>
          </w:p>
        </w:tc>
      </w:tr>
      <w:tr w:rsidR="00E64006" w14:paraId="6AEF739C" w14:textId="77777777" w:rsidTr="007F0B9B">
        <w:tc>
          <w:tcPr>
            <w:tcW w:w="9350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BDAE4D7" w14:textId="77777777" w:rsidR="004869E5" w:rsidRDefault="004869E5" w:rsidP="00E64006">
            <w:pPr>
              <w:pStyle w:val="BodyText-table"/>
              <w:rPr>
                <w:u w:val="single"/>
              </w:rPr>
            </w:pPr>
          </w:p>
          <w:p w14:paraId="3C1774FA" w14:textId="478D1E94" w:rsidR="00E64006" w:rsidRPr="00E64006" w:rsidRDefault="00E64006" w:rsidP="00E64006">
            <w:pPr>
              <w:pStyle w:val="BodyText-table"/>
              <w:rPr>
                <w:u w:val="single"/>
              </w:rPr>
            </w:pPr>
            <w:r>
              <w:rPr>
                <w:u w:val="single"/>
              </w:rPr>
              <w:t>REACTOR SAFETY</w:t>
            </w:r>
          </w:p>
        </w:tc>
      </w:tr>
      <w:tr w:rsidR="00444CF8" w14:paraId="3BF58ACA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A99A460" w14:textId="19388CFC" w:rsidR="00444CF8" w:rsidRDefault="00444CF8" w:rsidP="00444CF8">
            <w:pPr>
              <w:pStyle w:val="BodyText-table"/>
            </w:pPr>
            <w:r w:rsidRPr="00112790">
              <w:t>71111.01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343D2A9" w14:textId="29856A8D" w:rsidR="00444CF8" w:rsidRDefault="00444CF8" w:rsidP="00444CF8">
            <w:pPr>
              <w:pStyle w:val="BodyText-table"/>
            </w:pPr>
            <w:r w:rsidRPr="00112790">
              <w:t>Adverse Weather Protection</w:t>
            </w:r>
          </w:p>
        </w:tc>
      </w:tr>
      <w:tr w:rsidR="00444CF8" w14:paraId="3A6134B2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DA48B7" w14:textId="7E55763D" w:rsidR="00444CF8" w:rsidRDefault="00444CF8" w:rsidP="00444CF8">
            <w:pPr>
              <w:pStyle w:val="BodyText-table"/>
            </w:pPr>
            <w:r w:rsidRPr="00112790">
              <w:t>71111.04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2246C73" w14:textId="2FA60C41" w:rsidR="00444CF8" w:rsidRDefault="00444CF8" w:rsidP="00444CF8">
            <w:pPr>
              <w:pStyle w:val="BodyText-table"/>
            </w:pPr>
            <w:r w:rsidRPr="00112790">
              <w:t>Equipment Alignment</w:t>
            </w:r>
          </w:p>
        </w:tc>
      </w:tr>
      <w:tr w:rsidR="00444CF8" w14:paraId="3600556B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E2F5DFE" w14:textId="1030EA77" w:rsidR="00444CF8" w:rsidRDefault="00444CF8" w:rsidP="00444CF8">
            <w:pPr>
              <w:pStyle w:val="BodyText-table"/>
            </w:pPr>
            <w:r>
              <w:t>71111.05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A359E22" w14:textId="3F9F8A55" w:rsidR="00444CF8" w:rsidRDefault="00444CF8" w:rsidP="00444CF8">
            <w:pPr>
              <w:pStyle w:val="BodyText-table"/>
            </w:pPr>
            <w:r>
              <w:t>Fire Protection</w:t>
            </w:r>
          </w:p>
        </w:tc>
      </w:tr>
      <w:tr w:rsidR="00444CF8" w14:paraId="2B70A50E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5D9C642" w14:textId="668AB412" w:rsidR="00444CF8" w:rsidRDefault="00444CF8" w:rsidP="00444CF8">
            <w:pPr>
              <w:pStyle w:val="BodyText-table"/>
            </w:pPr>
            <w:r w:rsidRPr="00112790">
              <w:t>71111.06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E97AA64" w14:textId="722B0488" w:rsidR="00444CF8" w:rsidRDefault="00444CF8" w:rsidP="00444CF8">
            <w:pPr>
              <w:pStyle w:val="BodyText-table"/>
            </w:pPr>
            <w:r w:rsidRPr="00112790">
              <w:t>Flood Protection Measures</w:t>
            </w:r>
          </w:p>
        </w:tc>
      </w:tr>
      <w:tr w:rsidR="00444CF8" w14:paraId="4CF8AF51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B78E50D" w14:textId="7759C81E" w:rsidR="00444CF8" w:rsidRDefault="00444CF8" w:rsidP="00444CF8">
            <w:pPr>
              <w:pStyle w:val="BodyText-table"/>
            </w:pPr>
            <w:r w:rsidRPr="00112790">
              <w:t>71111.07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7F7EAD5" w14:textId="4A5F2AB2" w:rsidR="00444CF8" w:rsidRDefault="00444CF8" w:rsidP="00444CF8">
            <w:pPr>
              <w:pStyle w:val="BodyText-table"/>
            </w:pPr>
            <w:r w:rsidRPr="00112790">
              <w:t>He</w:t>
            </w:r>
            <w:r w:rsidRPr="00DF1413">
              <w:t xml:space="preserve">at </w:t>
            </w:r>
            <w:ins w:id="1" w:author="Author">
              <w:r w:rsidRPr="00DF1413">
                <w:rPr>
                  <w:shd w:val="clear" w:color="auto" w:fill="FFFFFF"/>
                </w:rPr>
                <w:t>Exchanger/</w:t>
              </w:r>
            </w:ins>
            <w:r w:rsidRPr="00DF1413">
              <w:t xml:space="preserve">Sink </w:t>
            </w:r>
            <w:r w:rsidRPr="00112790">
              <w:t>Performance</w:t>
            </w:r>
          </w:p>
        </w:tc>
      </w:tr>
      <w:tr w:rsidR="00444CF8" w14:paraId="5FA3A2F4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F98C2BC" w14:textId="23AF441B" w:rsidR="00444CF8" w:rsidRPr="00112790" w:rsidRDefault="00444CF8" w:rsidP="00444CF8">
            <w:pPr>
              <w:pStyle w:val="BodyText-table"/>
            </w:pPr>
            <w:r w:rsidRPr="00112790">
              <w:t>71111.08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7362D7" w14:textId="15D49501" w:rsidR="00444CF8" w:rsidRPr="00112790" w:rsidRDefault="00444CF8" w:rsidP="00444CF8">
            <w:pPr>
              <w:pStyle w:val="BodyText-table"/>
            </w:pPr>
            <w:r w:rsidRPr="00112790">
              <w:t>Inservice Inspection Activities</w:t>
            </w:r>
          </w:p>
        </w:tc>
      </w:tr>
      <w:tr w:rsidR="00444CF8" w14:paraId="4013E78F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B47F44" w14:textId="56A73FD3" w:rsidR="00444CF8" w:rsidRPr="00112790" w:rsidRDefault="00444CF8" w:rsidP="00444CF8">
            <w:pPr>
              <w:pStyle w:val="BodyText-table"/>
            </w:pPr>
            <w:r w:rsidRPr="00112790">
              <w:t>71111.11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9836057" w14:textId="69486A8D" w:rsidR="00444CF8" w:rsidRPr="00112790" w:rsidRDefault="00444CF8" w:rsidP="00444CF8">
            <w:pPr>
              <w:pStyle w:val="BodyText-table"/>
            </w:pPr>
            <w:r w:rsidRPr="00112790">
              <w:t>Licensed Operator Requalification Progra</w:t>
            </w:r>
            <w:r w:rsidRPr="0083519E">
              <w:t>m</w:t>
            </w:r>
            <w:ins w:id="2" w:author="Author">
              <w:r w:rsidRPr="0083519E">
                <w:t xml:space="preserve"> </w:t>
              </w:r>
              <w:r w:rsidRPr="0083519E">
                <w:rPr>
                  <w:shd w:val="clear" w:color="auto" w:fill="FFFFFF"/>
                </w:rPr>
                <w:t>and Licensed Operator Performance</w:t>
              </w:r>
            </w:ins>
          </w:p>
        </w:tc>
      </w:tr>
      <w:tr w:rsidR="00444CF8" w14:paraId="7E77B8D8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3D66DD1" w14:textId="51FB3698" w:rsidR="00444CF8" w:rsidRPr="00112790" w:rsidRDefault="00444CF8" w:rsidP="00444CF8">
            <w:pPr>
              <w:pStyle w:val="BodyText-table"/>
            </w:pPr>
            <w:r w:rsidRPr="00112790">
              <w:t>71111.12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3FCBBB" w14:textId="2D6A5670" w:rsidR="00444CF8" w:rsidRPr="00112790" w:rsidRDefault="00444CF8" w:rsidP="00444CF8">
            <w:pPr>
              <w:pStyle w:val="BodyText-table"/>
            </w:pPr>
            <w:r w:rsidRPr="00112790">
              <w:t>Maintenance Effectiveness</w:t>
            </w:r>
          </w:p>
        </w:tc>
      </w:tr>
      <w:tr w:rsidR="00BD5183" w14:paraId="3595D87B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306E1D" w14:textId="0603E6DF" w:rsidR="00BD5183" w:rsidRPr="00112790" w:rsidRDefault="00BD5183" w:rsidP="00BD5183">
            <w:pPr>
              <w:pStyle w:val="BodyText-table"/>
            </w:pPr>
            <w:r w:rsidRPr="00112790">
              <w:t>71111.13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1FD1831" w14:textId="5EBC9DF3" w:rsidR="00BD5183" w:rsidRPr="00112790" w:rsidRDefault="00BD5183" w:rsidP="00BD5183">
            <w:pPr>
              <w:pStyle w:val="BodyText-table"/>
            </w:pPr>
            <w:r w:rsidRPr="00112790">
              <w:t>Maintenance Risk Assessments and Emergent Work Control</w:t>
            </w:r>
          </w:p>
        </w:tc>
      </w:tr>
      <w:tr w:rsidR="00BD5183" w14:paraId="3EBAB821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F8B2D5E" w14:textId="0504622D" w:rsidR="00BD5183" w:rsidRPr="00112790" w:rsidRDefault="00BD5183" w:rsidP="00BD5183">
            <w:pPr>
              <w:pStyle w:val="BodyText-table"/>
            </w:pPr>
            <w:r w:rsidRPr="00112790">
              <w:t>71111.15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958622A" w14:textId="1437053C" w:rsidR="00BD5183" w:rsidRPr="00112790" w:rsidRDefault="00BD5183" w:rsidP="00BD5183">
            <w:pPr>
              <w:pStyle w:val="BodyText-table"/>
            </w:pPr>
            <w:r w:rsidRPr="00112790">
              <w:t>Operability Determinations and Functionality Assessments</w:t>
            </w:r>
          </w:p>
        </w:tc>
      </w:tr>
      <w:tr w:rsidR="00BD5183" w14:paraId="036FCCCD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0005C3B" w14:textId="1DD07AB5" w:rsidR="00BD5183" w:rsidRPr="00112790" w:rsidRDefault="00BD5183" w:rsidP="00BD5183">
            <w:pPr>
              <w:pStyle w:val="BodyText-table"/>
            </w:pPr>
            <w:r w:rsidRPr="00112790">
              <w:t>71111.17</w:t>
            </w:r>
            <w:r>
              <w:t>T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8DF23DD" w14:textId="62003629" w:rsidR="00BD5183" w:rsidRPr="00112790" w:rsidRDefault="00BD5183" w:rsidP="00BD5183">
            <w:pPr>
              <w:pStyle w:val="BodyText-table"/>
            </w:pPr>
            <w:r w:rsidRPr="00112790">
              <w:t>Evaluations of</w:t>
            </w:r>
            <w:r>
              <w:t xml:space="preserve"> Changes, Tests, or Experiments</w:t>
            </w:r>
          </w:p>
        </w:tc>
      </w:tr>
      <w:tr w:rsidR="00BD5183" w14:paraId="24927E79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98B799" w14:textId="3D2ABCE1" w:rsidR="00BD5183" w:rsidRPr="00112790" w:rsidRDefault="00BD5183" w:rsidP="00BD5183">
            <w:pPr>
              <w:pStyle w:val="BodyText-table"/>
            </w:pPr>
            <w:r w:rsidRPr="00112790">
              <w:t>71111.18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2C82DD2" w14:textId="2B9CD27D" w:rsidR="00BD5183" w:rsidRPr="00112790" w:rsidRDefault="00BD5183" w:rsidP="00BD5183">
            <w:pPr>
              <w:pStyle w:val="BodyText-table"/>
            </w:pPr>
            <w:r w:rsidRPr="00112790">
              <w:t>Plant Modifications</w:t>
            </w:r>
          </w:p>
        </w:tc>
      </w:tr>
      <w:tr w:rsidR="00BD5183" w14:paraId="044896DD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3DE3CAB" w14:textId="6636D17B" w:rsidR="00BD5183" w:rsidRPr="00112790" w:rsidRDefault="00BD5183" w:rsidP="00BD5183">
            <w:pPr>
              <w:pStyle w:val="BodyText-table"/>
            </w:pPr>
            <w:r w:rsidRPr="00112790">
              <w:t>71111.20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FCA7072" w14:textId="600F3DEA" w:rsidR="00BD5183" w:rsidRPr="00112790" w:rsidRDefault="00BD5183" w:rsidP="00BD5183">
            <w:pPr>
              <w:pStyle w:val="BodyText-table"/>
            </w:pPr>
            <w:r w:rsidRPr="00112790">
              <w:t>Refueling and Other Outage Activities</w:t>
            </w:r>
          </w:p>
        </w:tc>
      </w:tr>
      <w:tr w:rsidR="00BD5183" w14:paraId="2A42448D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33093D" w14:textId="43C718DE" w:rsidR="00BD5183" w:rsidRPr="00112790" w:rsidRDefault="00BD5183" w:rsidP="00BD5183">
            <w:pPr>
              <w:pStyle w:val="BodyText-table"/>
            </w:pPr>
            <w:r w:rsidRPr="00112790">
              <w:t>71111.21</w:t>
            </w:r>
            <w:r>
              <w:t>M</w:t>
            </w: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1F6204F" w14:textId="73F114D3" w:rsidR="00BD5183" w:rsidRPr="00112790" w:rsidRDefault="008B7185" w:rsidP="00BD5183">
            <w:pPr>
              <w:pStyle w:val="BodyText-table"/>
            </w:pPr>
            <w:ins w:id="3" w:author="Author">
              <w:r>
                <w:t xml:space="preserve">Comprehensive Engineering Team </w:t>
              </w:r>
            </w:ins>
            <w:r w:rsidR="00BD5183">
              <w:t>Inspection</w:t>
            </w:r>
          </w:p>
        </w:tc>
      </w:tr>
      <w:tr w:rsidR="00BD5183" w14:paraId="37C80BBC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2707DDA" w14:textId="6BA73138" w:rsidR="00BD5183" w:rsidRPr="00112790" w:rsidRDefault="00BD5183" w:rsidP="00BD5183">
            <w:pPr>
              <w:pStyle w:val="BodyText-table"/>
            </w:pPr>
            <w:r w:rsidRPr="00112790">
              <w:t>71111.21</w:t>
            </w:r>
            <w:r>
              <w:t>N</w:t>
            </w:r>
            <w:ins w:id="4" w:author="Author">
              <w:r w:rsidR="004E6827">
                <w:t>.0X</w:t>
              </w:r>
            </w:ins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098FA52" w14:textId="3A312FC2" w:rsidR="00BD5183" w:rsidRPr="00112790" w:rsidRDefault="004E6827" w:rsidP="00BD5183">
            <w:pPr>
              <w:pStyle w:val="BodyText-table"/>
            </w:pPr>
            <w:ins w:id="5" w:author="Author">
              <w:r>
                <w:t>Focused Engineering Inspection</w:t>
              </w:r>
            </w:ins>
          </w:p>
        </w:tc>
      </w:tr>
      <w:tr w:rsidR="00CB2B0D" w14:paraId="51E61FA0" w14:textId="77777777" w:rsidTr="00CE6543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57B342B" w14:textId="68AD0350" w:rsidR="00CB2B0D" w:rsidRPr="00112790" w:rsidRDefault="00CB2B0D" w:rsidP="00CB2B0D">
            <w:pPr>
              <w:pStyle w:val="BodyText-table"/>
            </w:pPr>
            <w:ins w:id="6" w:author="Author">
              <w:r w:rsidRPr="00BC304E">
                <w:t>71111.24</w:t>
              </w:r>
            </w:ins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28D4D96" w14:textId="5064F34C" w:rsidR="00CB2B0D" w:rsidRDefault="00CB2B0D" w:rsidP="00CB2B0D">
            <w:pPr>
              <w:pStyle w:val="BodyText-table"/>
            </w:pPr>
            <w:ins w:id="7" w:author="Author">
              <w:r w:rsidRPr="00BC304E">
                <w:t>Testing and Maintenance of Equipment Important to Risk</w:t>
              </w:r>
            </w:ins>
          </w:p>
        </w:tc>
      </w:tr>
      <w:tr w:rsidR="00CB2B0D" w14:paraId="71768BC4" w14:textId="77777777" w:rsidTr="00AB0CBB">
        <w:tc>
          <w:tcPr>
            <w:tcW w:w="19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4F0A93" w14:textId="77777777" w:rsidR="00CB2B0D" w:rsidRPr="00112790" w:rsidRDefault="00CB2B0D" w:rsidP="00CB2B0D">
            <w:pPr>
              <w:pStyle w:val="BodyText-table"/>
            </w:pPr>
          </w:p>
        </w:tc>
        <w:tc>
          <w:tcPr>
            <w:tcW w:w="737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8557502" w14:textId="77777777" w:rsidR="00CB2B0D" w:rsidRDefault="00CB2B0D" w:rsidP="00CB2B0D">
            <w:pPr>
              <w:pStyle w:val="BodyText-table"/>
            </w:pPr>
          </w:p>
        </w:tc>
      </w:tr>
      <w:tr w:rsidR="00CB2B0D" w:rsidRPr="00112790" w14:paraId="4C99EAF7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86A355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71114.01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D34C5ED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Exercise Evaluation</w:t>
            </w:r>
          </w:p>
        </w:tc>
      </w:tr>
      <w:tr w:rsidR="00CB2B0D" w:rsidRPr="00112790" w14:paraId="18DDCB8B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7D7E5B7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71114.02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0946B1B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 xml:space="preserve">Alert and Notification System </w:t>
            </w:r>
            <w:ins w:id="8" w:author="Author">
              <w:r w:rsidRPr="000612ED">
                <w:rPr>
                  <w:shd w:val="clear" w:color="auto" w:fill="FFFFFF"/>
                </w:rPr>
                <w:t>Evaluation</w:t>
              </w:r>
            </w:ins>
          </w:p>
        </w:tc>
      </w:tr>
      <w:tr w:rsidR="00CB2B0D" w:rsidRPr="00112790" w14:paraId="20629580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FD65A15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71114.03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D4A8F27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Emergency Preparedness Organization Staffing and Augmentation System</w:t>
            </w:r>
          </w:p>
        </w:tc>
      </w:tr>
      <w:tr w:rsidR="00CB2B0D" w:rsidRPr="00112790" w14:paraId="76F52AAA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10E0A2C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71114.04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2A8F614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Emergency Action Level and Emergency Plan Changes</w:t>
            </w:r>
          </w:p>
        </w:tc>
      </w:tr>
      <w:tr w:rsidR="00CB2B0D" w:rsidRPr="00112790" w14:paraId="6703539E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672B973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71114.05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A415268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Maintenance of Emergency Preparedness</w:t>
            </w:r>
          </w:p>
        </w:tc>
      </w:tr>
      <w:tr w:rsidR="00CB2B0D" w:rsidRPr="00112790" w14:paraId="48BF4A11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ABCD90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71114.06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AF9B5C7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Drill Evaluation</w:t>
            </w:r>
          </w:p>
        </w:tc>
      </w:tr>
      <w:tr w:rsidR="00CB2B0D" w:rsidRPr="00112790" w14:paraId="52B04E72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D893F8C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71114.07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557C1BD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Exercise Evaluation - Hostile Action (HA) Event</w:t>
            </w:r>
          </w:p>
        </w:tc>
      </w:tr>
      <w:tr w:rsidR="00CB2B0D" w:rsidRPr="00112790" w14:paraId="1B37587C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0BE3CA3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71114.08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D290F29" w14:textId="77777777" w:rsidR="00CB2B0D" w:rsidRPr="00112790" w:rsidRDefault="00CB2B0D" w:rsidP="003E1E0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Exercise Evaluation – Scenario Review</w:t>
            </w:r>
          </w:p>
        </w:tc>
      </w:tr>
      <w:tr w:rsidR="00AB0CBB" w:rsidRPr="00112790" w14:paraId="427A176D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970A257" w14:textId="77777777" w:rsidR="00AB0CBB" w:rsidRDefault="00AB0CBB" w:rsidP="003E1E05">
            <w:pPr>
              <w:widowControl/>
              <w:tabs>
                <w:tab w:val="left" w:pos="1170"/>
                <w:tab w:val="left" w:pos="6480"/>
              </w:tabs>
            </w:pPr>
          </w:p>
          <w:p w14:paraId="19D60492" w14:textId="0694AF91" w:rsidR="00AB0CBB" w:rsidRPr="00AB0CBB" w:rsidRDefault="00AB0CBB" w:rsidP="003E1E05">
            <w:pPr>
              <w:widowControl/>
              <w:tabs>
                <w:tab w:val="left" w:pos="1170"/>
                <w:tab w:val="left" w:pos="6480"/>
              </w:tabs>
              <w:rPr>
                <w:u w:val="single"/>
              </w:rPr>
            </w:pPr>
            <w:r w:rsidRPr="00AB0CBB">
              <w:rPr>
                <w:u w:val="single"/>
              </w:rPr>
              <w:t>RADIATION SAFETY</w:t>
            </w:r>
          </w:p>
        </w:tc>
      </w:tr>
      <w:tr w:rsidR="005B67A5" w:rsidRPr="00112790" w14:paraId="1ED7D414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D6A91A2" w14:textId="151B1EBD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71124.01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C61CBE5" w14:textId="4C76EFF5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Radiological Hazard Assessment and Exposure Controls</w:t>
            </w:r>
          </w:p>
        </w:tc>
      </w:tr>
      <w:tr w:rsidR="005B67A5" w:rsidRPr="00112790" w14:paraId="378301D4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D7B4259" w14:textId="09E065CB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71124.03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CAD181E" w14:textId="00ADE3C8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In-Plant Airborne Radioactivity Control and Mitigation</w:t>
            </w:r>
          </w:p>
        </w:tc>
      </w:tr>
      <w:tr w:rsidR="005B67A5" w:rsidRPr="00112790" w14:paraId="17F53D99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44DEF0" w14:textId="2A082AA0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71124.04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299992" w14:textId="16581418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Occupational Dose Assessment</w:t>
            </w:r>
          </w:p>
        </w:tc>
      </w:tr>
      <w:tr w:rsidR="005B67A5" w:rsidRPr="00112790" w14:paraId="1C965F23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2162185" w14:textId="4C07A523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71124.05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10C65B" w14:textId="5C570BB0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Radiation Monitoring Instrumentation</w:t>
            </w:r>
          </w:p>
        </w:tc>
      </w:tr>
      <w:tr w:rsidR="005B67A5" w:rsidRPr="00112790" w14:paraId="72BDAB7E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665D242" w14:textId="12684A8A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71124.06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B40099D" w14:textId="46003D51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Radioactive Gaseous and Liquid Effluent Treatment</w:t>
            </w:r>
          </w:p>
        </w:tc>
      </w:tr>
      <w:tr w:rsidR="005B67A5" w:rsidRPr="00112790" w14:paraId="22875975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C76D820" w14:textId="123D1436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71124.07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4E3D03" w14:textId="4C3D0F8B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Radiological Environmental Monitoring Program</w:t>
            </w:r>
          </w:p>
        </w:tc>
      </w:tr>
      <w:tr w:rsidR="005B67A5" w:rsidRPr="00112790" w14:paraId="6D5799E4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CD76C32" w14:textId="5D8A1C9D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71124.08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5EA7C8" w14:textId="16789A10" w:rsidR="005B67A5" w:rsidRPr="00112790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Radioactive Solid Waste Processing and Radioactive Material Handling, Storage, and Transportation</w:t>
            </w:r>
          </w:p>
        </w:tc>
      </w:tr>
      <w:tr w:rsidR="005B67A5" w:rsidRPr="00112790" w14:paraId="22C97423" w14:textId="77777777" w:rsidTr="00036A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4B77220" w14:textId="77777777" w:rsidR="005B67A5" w:rsidRDefault="005B67A5" w:rsidP="005B67A5">
            <w:pPr>
              <w:widowControl/>
              <w:tabs>
                <w:tab w:val="left" w:pos="1170"/>
                <w:tab w:val="left" w:pos="6480"/>
              </w:tabs>
            </w:pPr>
          </w:p>
          <w:p w14:paraId="349DBF87" w14:textId="6F7BBB4F" w:rsidR="005B67A5" w:rsidRPr="005B67A5" w:rsidRDefault="000A6A53" w:rsidP="005B67A5">
            <w:pPr>
              <w:widowControl/>
              <w:tabs>
                <w:tab w:val="left" w:pos="1170"/>
                <w:tab w:val="left" w:pos="6480"/>
              </w:tabs>
              <w:rPr>
                <w:u w:val="single"/>
              </w:rPr>
            </w:pPr>
            <w:r>
              <w:rPr>
                <w:u w:val="single"/>
              </w:rPr>
              <w:t>SAFEGUARDS</w:t>
            </w:r>
          </w:p>
        </w:tc>
      </w:tr>
      <w:tr w:rsidR="000A6A53" w:rsidRPr="00112790" w14:paraId="72399A39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552F7AB" w14:textId="4B7670A7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71130.01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AF41E42" w14:textId="19CC8F03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Access Authorization</w:t>
            </w:r>
          </w:p>
        </w:tc>
      </w:tr>
      <w:tr w:rsidR="000A6A53" w:rsidRPr="00112790" w14:paraId="2D8B45E0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4695C78" w14:textId="57971F7C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71130.02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90D47E1" w14:textId="5B9FB721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Access Control</w:t>
            </w:r>
          </w:p>
        </w:tc>
      </w:tr>
      <w:tr w:rsidR="000A6A53" w:rsidRPr="00112790" w14:paraId="2EEF0951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0E2BD0D" w14:textId="19415A16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71130.03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57B86CC" w14:textId="7B29C373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 xml:space="preserve">Contingency Response </w:t>
            </w:r>
            <w:ins w:id="9" w:author="Author">
              <w:r w:rsidRPr="0026680F">
                <w:t>–</w:t>
              </w:r>
              <w:r w:rsidRPr="00112790">
                <w:t xml:space="preserve"> </w:t>
              </w:r>
            </w:ins>
            <w:r w:rsidRPr="00112790">
              <w:t>Force-on-Force Testing</w:t>
            </w:r>
          </w:p>
        </w:tc>
      </w:tr>
      <w:tr w:rsidR="000A6A53" w:rsidRPr="00112790" w14:paraId="754169D0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83A0854" w14:textId="0C3BFB3B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71130.04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55E7F2A" w14:textId="7421C200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Equipment Performance, Testing, and Maintenance</w:t>
            </w:r>
          </w:p>
        </w:tc>
      </w:tr>
      <w:tr w:rsidR="000A6A53" w:rsidRPr="00112790" w14:paraId="797DAC0B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5872756" w14:textId="4E1C6359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71130.05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FCCE28" w14:textId="321C3628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F71E58">
              <w:t>Protective Strategy Evaluation and Performance Evaluation Program</w:t>
            </w:r>
          </w:p>
        </w:tc>
      </w:tr>
      <w:tr w:rsidR="000A6A53" w:rsidRPr="00112790" w14:paraId="05405D10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BEE050B" w14:textId="7F567ACA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71130.06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54438B5" w14:textId="33B1848E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Protection of Safeguards Information</w:t>
            </w:r>
          </w:p>
        </w:tc>
      </w:tr>
      <w:tr w:rsidR="000A6A53" w:rsidRPr="00112790" w14:paraId="48411B69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9118299" w14:textId="3C370817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71130.07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CBCB3F" w14:textId="263E1F4B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Security Training</w:t>
            </w:r>
          </w:p>
        </w:tc>
      </w:tr>
      <w:tr w:rsidR="000A6A53" w:rsidRPr="00112790" w14:paraId="2009137E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3FA15FA" w14:textId="384337EB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71130.08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C29F0D5" w14:textId="05C50AA4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ins w:id="10" w:author="Author">
              <w:r w:rsidRPr="00112790">
                <w:t>Fitness</w:t>
              </w:r>
              <w:r>
                <w:t>-</w:t>
              </w:r>
              <w:r w:rsidRPr="00112790">
                <w:t>for</w:t>
              </w:r>
              <w:r>
                <w:t>-</w:t>
              </w:r>
            </w:ins>
            <w:r w:rsidRPr="00112790">
              <w:t>Duty Program</w:t>
            </w:r>
          </w:p>
        </w:tc>
      </w:tr>
      <w:tr w:rsidR="000A6A53" w:rsidRPr="00112790" w14:paraId="45CE876B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5CAC180" w14:textId="7335E801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ins w:id="11" w:author="Author">
              <w:r w:rsidRPr="00FB5051">
                <w:t>71130.</w:t>
              </w:r>
              <w:r>
                <w:t>09</w:t>
              </w:r>
            </w:ins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E6E3AB1" w14:textId="76125191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ins w:id="12" w:author="Author">
              <w:r w:rsidRPr="00FB0586">
                <w:t>Security Plan Changes</w:t>
              </w:r>
            </w:ins>
          </w:p>
        </w:tc>
      </w:tr>
      <w:tr w:rsidR="000A6A53" w:rsidRPr="00112790" w14:paraId="0B880016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140E60" w14:textId="37D01466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ins w:id="13" w:author="Author">
              <w:r w:rsidRPr="00FB5051">
                <w:t>71130.10</w:t>
              </w:r>
            </w:ins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9786A05" w14:textId="44AB561C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ins w:id="14" w:author="Author">
              <w:r w:rsidRPr="00FB0586">
                <w:t>Cybersecurity</w:t>
              </w:r>
            </w:ins>
          </w:p>
        </w:tc>
      </w:tr>
      <w:tr w:rsidR="000A6A53" w:rsidRPr="00112790" w14:paraId="4433976C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D4ED653" w14:textId="7C134DD4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71130.11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48101EC" w14:textId="0B9DC02B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Material Control &amp; Accounting (MC&amp;A)</w:t>
            </w:r>
          </w:p>
        </w:tc>
      </w:tr>
      <w:tr w:rsidR="000A6A53" w:rsidRPr="00112790" w14:paraId="70506389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DBEE22D" w14:textId="3DE1F8BA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71130.14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F7B7BC" w14:textId="210FDFDF" w:rsidR="000A6A53" w:rsidRPr="00112790" w:rsidRDefault="000A6A53" w:rsidP="000A6A53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Review of Power Reactor Target Sets</w:t>
            </w:r>
          </w:p>
        </w:tc>
      </w:tr>
      <w:tr w:rsidR="004E2E00" w:rsidRPr="00112790" w14:paraId="6D064A90" w14:textId="77777777" w:rsidTr="00143D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8781F29" w14:textId="77777777" w:rsidR="004E2E00" w:rsidRDefault="004E2E00" w:rsidP="000A6A53">
            <w:pPr>
              <w:widowControl/>
              <w:tabs>
                <w:tab w:val="left" w:pos="1170"/>
                <w:tab w:val="left" w:pos="6480"/>
              </w:tabs>
            </w:pPr>
          </w:p>
          <w:p w14:paraId="67FCEC68" w14:textId="70CBCDE4" w:rsidR="004E2E00" w:rsidRPr="00112790" w:rsidRDefault="004E2E00" w:rsidP="000A6A53">
            <w:pPr>
              <w:widowControl/>
              <w:tabs>
                <w:tab w:val="left" w:pos="1170"/>
                <w:tab w:val="left" w:pos="6480"/>
              </w:tabs>
            </w:pPr>
            <w:r>
              <w:rPr>
                <w:u w:val="single"/>
              </w:rPr>
              <w:t>OTHER BASELINE ACTIVITIES</w:t>
            </w:r>
          </w:p>
        </w:tc>
      </w:tr>
      <w:tr w:rsidR="004E2E00" w:rsidRPr="00112790" w14:paraId="552E9962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7F4D613" w14:textId="262690AD" w:rsidR="004E2E00" w:rsidRPr="0011279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lastRenderedPageBreak/>
              <w:t>71151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6C59695" w14:textId="3088F785" w:rsidR="004E2E00" w:rsidRPr="0011279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Performance Indicator Verification</w:t>
            </w:r>
          </w:p>
        </w:tc>
      </w:tr>
      <w:tr w:rsidR="004E2E00" w:rsidRPr="00112790" w14:paraId="25A3C290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EAA53C" w14:textId="118C6569" w:rsidR="004E2E00" w:rsidRPr="0011279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71152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1D1B89A" w14:textId="260E172F" w:rsidR="004E2E00" w:rsidRPr="0011279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Problem Identification and Resolution</w:t>
            </w:r>
          </w:p>
        </w:tc>
      </w:tr>
      <w:tr w:rsidR="004E2E00" w:rsidRPr="00112790" w14:paraId="49AA6F1C" w14:textId="77777777" w:rsidTr="004869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7BEA7CE" w14:textId="79A1D8AF" w:rsidR="004E2E00" w:rsidRPr="0011279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71153</w:t>
            </w:r>
          </w:p>
        </w:tc>
        <w:tc>
          <w:tcPr>
            <w:tcW w:w="7375" w:type="dxa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83879EE" w14:textId="5102AAE2" w:rsidR="004E2E00" w:rsidRPr="0011279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  <w:r w:rsidRPr="00112790">
              <w:t>Follow</w:t>
            </w:r>
            <w:ins w:id="15" w:author="Author">
              <w:r>
                <w:t xml:space="preserve"> </w:t>
              </w:r>
            </w:ins>
            <w:r w:rsidRPr="00112790">
              <w:t>up of Events and Notices of Enforcement Discretion</w:t>
            </w:r>
          </w:p>
        </w:tc>
      </w:tr>
      <w:tr w:rsidR="004E2E00" w:rsidRPr="00112790" w14:paraId="4A454203" w14:textId="77777777" w:rsidTr="005C3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4F9B0A" w14:textId="77777777" w:rsidR="004E2E00" w:rsidRDefault="004E2E00" w:rsidP="004E2E00">
            <w:pPr>
              <w:widowControl/>
              <w:tabs>
                <w:tab w:val="left" w:pos="1170"/>
                <w:tab w:val="left" w:pos="6480"/>
              </w:tabs>
            </w:pPr>
          </w:p>
          <w:p w14:paraId="5DFCE760" w14:textId="17CA1D2C" w:rsidR="004E2E00" w:rsidRPr="00070F95" w:rsidRDefault="00070F95" w:rsidP="004E2E00">
            <w:pPr>
              <w:widowControl/>
              <w:tabs>
                <w:tab w:val="left" w:pos="1170"/>
                <w:tab w:val="left" w:pos="6480"/>
              </w:tabs>
              <w:rPr>
                <w:u w:val="single"/>
              </w:rPr>
            </w:pPr>
            <w:r>
              <w:rPr>
                <w:u w:val="single"/>
              </w:rPr>
              <w:t>OTHER ACTIVITIES – TEMPORARY INSTRUCTIONS, INFREQUENT AND ABNORMAL</w:t>
            </w:r>
          </w:p>
        </w:tc>
      </w:tr>
      <w:tr w:rsidR="00070F95" w:rsidRPr="00112790" w14:paraId="2223D996" w14:textId="77777777" w:rsidTr="002066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ABA69F" w14:textId="15DCFA3C" w:rsidR="00070F95" w:rsidRPr="00112790" w:rsidRDefault="00070F95" w:rsidP="004E2E00">
            <w:pPr>
              <w:widowControl/>
              <w:tabs>
                <w:tab w:val="left" w:pos="1170"/>
                <w:tab w:val="left" w:pos="6480"/>
              </w:tabs>
            </w:pPr>
            <w:r>
              <w:t>Organize by IP number</w:t>
            </w:r>
          </w:p>
        </w:tc>
      </w:tr>
    </w:tbl>
    <w:p w14:paraId="1FC42035" w14:textId="77777777" w:rsidR="0075077C" w:rsidRPr="00112790" w:rsidRDefault="0075077C" w:rsidP="00496EAE">
      <w:pPr>
        <w:pStyle w:val="END"/>
      </w:pPr>
      <w:r w:rsidRPr="00112790">
        <w:t>END</w:t>
      </w:r>
    </w:p>
    <w:p w14:paraId="42144A33" w14:textId="77777777" w:rsidR="00BC4BFB" w:rsidRPr="00D62D74" w:rsidRDefault="00BC4BFB" w:rsidP="00F118BA">
      <w:pPr>
        <w:widowControl/>
        <w:tabs>
          <w:tab w:val="center" w:pos="4680"/>
        </w:tabs>
        <w:outlineLvl w:val="0"/>
        <w:sectPr w:rsidR="00BC4BFB" w:rsidRPr="00D62D74" w:rsidSect="00E81451">
          <w:footerReference w:type="even" r:id="rId8"/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1F6F622B" w14:textId="77777777" w:rsidR="00BC4BFB" w:rsidRPr="00D62D74" w:rsidRDefault="007A5190" w:rsidP="00F118BA">
      <w:pPr>
        <w:widowControl/>
        <w:jc w:val="center"/>
      </w:pPr>
      <w:r w:rsidRPr="00D62D74">
        <w:lastRenderedPageBreak/>
        <w:t>A</w:t>
      </w:r>
      <w:r w:rsidR="00D62D74">
        <w:t>ttachment </w:t>
      </w:r>
      <w:r w:rsidR="00BC4BFB" w:rsidRPr="00D62D74">
        <w:t xml:space="preserve">1 – Revision </w:t>
      </w:r>
      <w:r w:rsidR="00D020E4" w:rsidRPr="00D62D74">
        <w:t>H</w:t>
      </w:r>
      <w:r w:rsidR="00BC4BFB" w:rsidRPr="00D62D74">
        <w:t>istory for IMC</w:t>
      </w:r>
      <w:r w:rsidR="00D62D74">
        <w:t> </w:t>
      </w:r>
      <w:r w:rsidR="009C4581" w:rsidRPr="00D62D74">
        <w:t>061</w:t>
      </w:r>
      <w:r w:rsidR="009C4581">
        <w:t>1</w:t>
      </w:r>
      <w:r w:rsidR="009C4581" w:rsidRPr="00D62D74">
        <w:t xml:space="preserve"> </w:t>
      </w:r>
      <w:r w:rsidR="00BC4BFB" w:rsidRPr="00D62D74">
        <w:t>Exhibit</w:t>
      </w:r>
      <w:r w:rsidR="00D62D74">
        <w:t> </w:t>
      </w:r>
      <w:r w:rsidR="00BC4BFB" w:rsidRPr="00D62D74">
        <w:t>1</w:t>
      </w:r>
    </w:p>
    <w:p w14:paraId="0F15C4B8" w14:textId="77777777" w:rsidR="00BC4BFB" w:rsidRPr="00D62D74" w:rsidDel="00100A09" w:rsidRDefault="00BC4BFB" w:rsidP="00F118BA">
      <w:pPr>
        <w:widowControl/>
        <w:jc w:val="center"/>
      </w:pPr>
    </w:p>
    <w:tbl>
      <w:tblPr>
        <w:tblW w:w="13101" w:type="dxa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5631"/>
        <w:gridCol w:w="1800"/>
        <w:gridCol w:w="2430"/>
      </w:tblGrid>
      <w:tr w:rsidR="00F65362" w:rsidRPr="00D62D74" w14:paraId="5DDD5DFC" w14:textId="77777777" w:rsidTr="00112790">
        <w:trPr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1288A0E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F65362"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B45124E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bookmarkStart w:id="16" w:name="_Toc322953153"/>
            <w:bookmarkStart w:id="17" w:name="_Toc330541679"/>
            <w:bookmarkStart w:id="18" w:name="_Toc343509847"/>
            <w:r w:rsidRPr="00F65362">
              <w:t>Accession Number</w:t>
            </w:r>
            <w:bookmarkEnd w:id="16"/>
            <w:bookmarkEnd w:id="17"/>
            <w:bookmarkEnd w:id="18"/>
          </w:p>
          <w:p w14:paraId="43DBFE4C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bookmarkStart w:id="19" w:name="_Toc322953154"/>
            <w:bookmarkStart w:id="20" w:name="_Toc330541680"/>
            <w:bookmarkStart w:id="21" w:name="_Toc343509848"/>
            <w:r w:rsidRPr="00F65362">
              <w:t>Issue Date</w:t>
            </w:r>
            <w:bookmarkEnd w:id="19"/>
            <w:bookmarkEnd w:id="20"/>
            <w:bookmarkEnd w:id="21"/>
          </w:p>
          <w:p w14:paraId="69B779C8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F65362">
              <w:t>Change Notice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3EC7D522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F65362">
              <w:t>Description of Change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3484D46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</w:pPr>
            <w:r w:rsidRPr="00F65362">
              <w:t>Description of Training Required and Completion Date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7C93AB0" w14:textId="77777777" w:rsidR="00F65362" w:rsidRPr="00F65362" w:rsidRDefault="00F65362" w:rsidP="00F65362">
            <w:pPr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  <w:r w:rsidRPr="00F65362">
              <w:t>Comment Resolution and Closed Feedback Form Accession Number (Pre-Decisional, Non-Public Information)</w:t>
            </w:r>
          </w:p>
        </w:tc>
      </w:tr>
      <w:tr w:rsidR="00D62D74" w:rsidRPr="00D62D74" w14:paraId="0692585F" w14:textId="77777777" w:rsidTr="00112790">
        <w:trPr>
          <w:trHeight w:val="384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06B638B" w14:textId="77777777" w:rsidR="00D62D74" w:rsidRPr="00D62D74" w:rsidRDefault="00D62D74" w:rsidP="00244FD5">
            <w:pPr>
              <w:jc w:val="center"/>
            </w:pPr>
            <w:r w:rsidRPr="00D62D74"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02D67A8E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06/20/03</w:t>
            </w:r>
          </w:p>
          <w:p w14:paraId="79284FC2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u w:val="single"/>
              </w:rPr>
            </w:pPr>
            <w:r w:rsidRPr="00EE5FCB">
              <w:t>CN 03-021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A88ABD5" w14:textId="642A7B37" w:rsidR="00D62D74" w:rsidRPr="00D62D74" w:rsidRDefault="00D62D74" w:rsidP="00244FD5">
            <w:pPr>
              <w:widowControl/>
            </w:pPr>
            <w:r w:rsidRPr="00D62D74">
              <w:t>Initial Issuance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0834D995" w14:textId="77777777" w:rsidR="00D62D74" w:rsidRPr="00D62D74" w:rsidRDefault="00D62D74" w:rsidP="00244FD5">
            <w:r w:rsidRPr="00D62D74">
              <w:t>No</w:t>
            </w:r>
            <w:r>
              <w:t>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6E8BDC61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D62D74" w:rsidRPr="00D62D74" w14:paraId="04CA5BDC" w14:textId="77777777" w:rsidTr="00112790">
        <w:trPr>
          <w:trHeight w:val="492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3754F3FA" w14:textId="77777777" w:rsidR="00D62D74" w:rsidRPr="00D62D74" w:rsidRDefault="00D62D74" w:rsidP="00244FD5">
            <w:pPr>
              <w:jc w:val="center"/>
            </w:pPr>
            <w:r w:rsidRPr="00D62D74"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12091E4" w14:textId="2539F9DF" w:rsidR="00D62D74" w:rsidRPr="00870BA3" w:rsidRDefault="000000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u w:val="single"/>
              </w:rPr>
            </w:pPr>
            <w:hyperlink r:id="rId10" w:history="1">
              <w:r w:rsidR="00700189" w:rsidRPr="00870BA3">
                <w:rPr>
                  <w:rStyle w:val="Hyperlink"/>
                  <w:u w:val="single"/>
                </w:rPr>
                <w:t>ML052700278</w:t>
              </w:r>
            </w:hyperlink>
          </w:p>
          <w:p w14:paraId="6989AA06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9/30/05</w:t>
            </w:r>
          </w:p>
          <w:p w14:paraId="614C8BFC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u w:val="single"/>
              </w:rPr>
            </w:pPr>
            <w:r w:rsidRPr="00EE5FCB">
              <w:t>CN 05-028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0A31A4A" w14:textId="77777777" w:rsidR="00D62D74" w:rsidRPr="00D62D74" w:rsidRDefault="00D62D74" w:rsidP="00244FD5">
            <w:pPr>
              <w:widowControl/>
            </w:pPr>
            <w:r w:rsidRPr="00D62D74">
              <w:t>Updated to reflect current baseline inspection procedures (added security area inspection procedures)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C345743" w14:textId="77777777" w:rsidR="00D62D74" w:rsidRDefault="00D62D74" w:rsidP="00244FD5">
            <w:r w:rsidRPr="006C7292"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F0458AB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D62D74" w:rsidRPr="00D62D74" w14:paraId="1702F185" w14:textId="77777777" w:rsidTr="00112790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6232C230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D62D74"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0509F47" w14:textId="7F0DB7A1" w:rsidR="00D62D74" w:rsidRPr="00373D3D" w:rsidRDefault="000000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u w:val="single"/>
              </w:rPr>
            </w:pPr>
            <w:hyperlink r:id="rId11" w:history="1">
              <w:r w:rsidR="00700189" w:rsidRPr="00373D3D">
                <w:rPr>
                  <w:rStyle w:val="Hyperlink"/>
                  <w:u w:val="single"/>
                </w:rPr>
                <w:t>ML082830801</w:t>
              </w:r>
            </w:hyperlink>
          </w:p>
          <w:p w14:paraId="3FFB3997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12/04/08</w:t>
            </w:r>
          </w:p>
          <w:p w14:paraId="23DD24AF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u w:val="single"/>
              </w:rPr>
            </w:pPr>
            <w:r w:rsidRPr="00EE5FCB">
              <w:t>CN 08-034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5D50458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Updated to reflect current baseline inspection procedures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08149BB5" w14:textId="77777777" w:rsidR="00D62D74" w:rsidRDefault="00D62D74" w:rsidP="00244FD5">
            <w:r w:rsidRPr="006C7292"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9A62C6C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D62D74" w:rsidRPr="00D62D74" w14:paraId="2D1DB424" w14:textId="77777777" w:rsidTr="00112790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66F83D54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D62D74"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C559A54" w14:textId="1A43C422" w:rsidR="00D62D74" w:rsidRDefault="000000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u w:val="single"/>
              </w:rPr>
            </w:pPr>
            <w:hyperlink r:id="rId12" w:history="1">
              <w:r w:rsidR="00700189" w:rsidRPr="00E80207">
                <w:rPr>
                  <w:rStyle w:val="Hyperlink"/>
                  <w:u w:val="single"/>
                </w:rPr>
                <w:t>ML11266A016</w:t>
              </w:r>
            </w:hyperlink>
          </w:p>
          <w:p w14:paraId="5B0E680C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11/15/11</w:t>
            </w:r>
          </w:p>
          <w:p w14:paraId="52BA84E7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EE5FCB">
              <w:t>CN 11-033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8896503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Reissued to reflect changes to IMC</w:t>
            </w:r>
            <w:r>
              <w:t> </w:t>
            </w:r>
            <w:r w:rsidRPr="00D62D74">
              <w:t>0612 and baseline inspection procedures.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29F50ECA" w14:textId="77777777" w:rsidR="00D62D74" w:rsidRDefault="00D62D74" w:rsidP="00244FD5">
            <w:r w:rsidRPr="006C7292"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39452809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D62D74" w:rsidRPr="00D62D74" w14:paraId="7A9995D5" w14:textId="77777777" w:rsidTr="00112790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67949EDE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 w:rsidRPr="00D62D74"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4B9FAA07" w14:textId="5054FFB5" w:rsidR="00C844A0" w:rsidRPr="00373D3D" w:rsidRDefault="000000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u w:val="single"/>
              </w:rPr>
            </w:pPr>
            <w:hyperlink r:id="rId13" w:history="1">
              <w:r w:rsidR="00700189" w:rsidRPr="00E80207">
                <w:rPr>
                  <w:rStyle w:val="Hyperlink"/>
                  <w:u w:val="single"/>
                </w:rPr>
                <w:t>ML12058A273</w:t>
              </w:r>
            </w:hyperlink>
          </w:p>
          <w:p w14:paraId="474AA04A" w14:textId="77777777" w:rsidR="00D62D74" w:rsidRPr="00D62D74" w:rsidRDefault="00FA5659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t>07/10/12</w:t>
            </w:r>
          </w:p>
          <w:p w14:paraId="14F4173E" w14:textId="77777777" w:rsidR="00D62D74" w:rsidRPr="00D75BBA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u w:val="single"/>
              </w:rPr>
            </w:pPr>
            <w:r w:rsidRPr="00EE5FCB">
              <w:t xml:space="preserve">CN </w:t>
            </w:r>
            <w:r w:rsidR="00FA5659" w:rsidRPr="00EE5FCB">
              <w:t>12-014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32C6FA0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 xml:space="preserve">Updated references to </w:t>
            </w:r>
            <w:r w:rsidR="006B4DD7">
              <w:t xml:space="preserve">align with </w:t>
            </w:r>
            <w:r w:rsidRPr="00D62D74">
              <w:t>IMC</w:t>
            </w:r>
            <w:r>
              <w:t> </w:t>
            </w:r>
            <w:r w:rsidRPr="00D62D74">
              <w:t>0612.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0AC33F9E" w14:textId="77777777" w:rsidR="00D62D74" w:rsidRDefault="00D62D74" w:rsidP="00244FD5">
            <w:r w:rsidRPr="006C7292"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F6C58DA" w14:textId="77777777"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357D7B" w:rsidRPr="00D62D74" w14:paraId="561B0618" w14:textId="77777777" w:rsidTr="00112790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1160948" w14:textId="77777777" w:rsidR="00357D7B" w:rsidRPr="00D62D74" w:rsidRDefault="0098170C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  <w: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56F0790" w14:textId="35058E17" w:rsidR="0098170C" w:rsidRPr="00373D3D" w:rsidRDefault="000000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u w:val="single"/>
              </w:rPr>
            </w:pPr>
            <w:hyperlink r:id="rId14" w:history="1">
              <w:r w:rsidR="00700189" w:rsidRPr="00E80207">
                <w:rPr>
                  <w:rStyle w:val="Hyperlink"/>
                  <w:u w:val="single"/>
                </w:rPr>
                <w:t>ML14035A520</w:t>
              </w:r>
            </w:hyperlink>
          </w:p>
          <w:p w14:paraId="3F821B9E" w14:textId="77777777" w:rsidR="00357D7B" w:rsidRPr="00D75BBA" w:rsidRDefault="00F12D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t>02/07/14</w:t>
            </w:r>
          </w:p>
          <w:p w14:paraId="7D6A636C" w14:textId="77777777" w:rsidR="0098170C" w:rsidRPr="00D75BBA" w:rsidRDefault="0098170C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75BBA">
              <w:t xml:space="preserve">CN </w:t>
            </w:r>
            <w:r w:rsidR="00D75BBA">
              <w:t>14</w:t>
            </w:r>
            <w:r w:rsidRPr="00D75BBA">
              <w:t>-</w:t>
            </w:r>
            <w:r w:rsidR="00F12D00">
              <w:t>005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5751D11" w14:textId="77777777" w:rsidR="00357D7B" w:rsidRPr="00D62D74" w:rsidRDefault="00AA3F3E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 w:rsidRPr="00D62D74">
              <w:t>Updated to reflect current baseline inspection procedures</w:t>
            </w:r>
            <w:r>
              <w:t xml:space="preserve"> (Added section for IP</w:t>
            </w:r>
            <w:r w:rsidR="0098170C">
              <w:t> </w:t>
            </w:r>
            <w:r>
              <w:t>71114.08)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28E918AD" w14:textId="77777777" w:rsidR="00357D7B" w:rsidRPr="006C7292" w:rsidRDefault="0098170C" w:rsidP="00244FD5">
            <w:r w:rsidRPr="006C7292"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164764C" w14:textId="77777777" w:rsidR="00357D7B" w:rsidRPr="00D62D74" w:rsidRDefault="00357D7B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F65362" w:rsidRPr="00D62D74" w14:paraId="4CCF3B71" w14:textId="77777777" w:rsidTr="00112790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65C5A14E" w14:textId="77777777" w:rsidR="00F65362" w:rsidRDefault="00F65362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69CA1E53" w14:textId="0A305FC2" w:rsidR="00F65362" w:rsidRPr="00E80207" w:rsidRDefault="00000000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u w:val="single"/>
              </w:rPr>
            </w:pPr>
            <w:hyperlink r:id="rId15" w:history="1">
              <w:r w:rsidR="00F65362" w:rsidRPr="00E80207">
                <w:rPr>
                  <w:rStyle w:val="Hyperlink"/>
                  <w:u w:val="single"/>
                </w:rPr>
                <w:t>ML</w:t>
              </w:r>
              <w:r w:rsidR="00112790" w:rsidRPr="00E80207">
                <w:rPr>
                  <w:rStyle w:val="Hyperlink"/>
                  <w:u w:val="single"/>
                </w:rPr>
                <w:t>17150A009</w:t>
              </w:r>
            </w:hyperlink>
          </w:p>
          <w:p w14:paraId="09FA5310" w14:textId="77777777" w:rsidR="00F65362" w:rsidRDefault="00EE5FCB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>12/13/17</w:t>
            </w:r>
          </w:p>
          <w:p w14:paraId="6351386B" w14:textId="77777777" w:rsidR="00F65362" w:rsidRPr="00D75BBA" w:rsidRDefault="00F65362" w:rsidP="00EE5FCB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 xml:space="preserve">CN </w:t>
            </w:r>
            <w:r w:rsidR="00EE5FCB">
              <w:rPr>
                <w:rStyle w:val="outputtext"/>
              </w:rPr>
              <w:t>17-029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3DEE5622" w14:textId="77777777" w:rsidR="00F65362" w:rsidRPr="00D62D74" w:rsidRDefault="006745BB" w:rsidP="00761563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t>Revised to reflect new streamlined report format.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B6B3A74" w14:textId="77777777" w:rsidR="00F65362" w:rsidRPr="006C7292" w:rsidRDefault="00F65362" w:rsidP="00F65362">
            <w:r w:rsidRPr="006C7292"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BAE67C1" w14:textId="77777777" w:rsidR="00F65362" w:rsidRPr="00D62D74" w:rsidRDefault="00F65362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  <w:tr w:rsidR="00996384" w:rsidRPr="00D62D74" w14:paraId="1D25BC35" w14:textId="77777777" w:rsidTr="00112790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2E9561B4" w14:textId="77777777" w:rsidR="00996384" w:rsidRDefault="00996384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929D746" w14:textId="4B81404E" w:rsidR="004F2FD0" w:rsidRDefault="004F2FD0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>ML2233</w:t>
            </w:r>
            <w:r w:rsidR="003329AF">
              <w:rPr>
                <w:rStyle w:val="outputtext"/>
              </w:rPr>
              <w:t>9A150</w:t>
            </w:r>
          </w:p>
          <w:p w14:paraId="7081C912" w14:textId="625F491F" w:rsidR="00E56312" w:rsidRDefault="006D479E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>12/29/22</w:t>
            </w:r>
          </w:p>
          <w:p w14:paraId="33D1F1CF" w14:textId="284EC810" w:rsidR="00E56312" w:rsidRDefault="00E56312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</w:rPr>
            </w:pPr>
            <w:r>
              <w:rPr>
                <w:rStyle w:val="outputtext"/>
              </w:rPr>
              <w:t xml:space="preserve">CN </w:t>
            </w:r>
            <w:r w:rsidR="006D479E">
              <w:rPr>
                <w:rStyle w:val="outputtext"/>
              </w:rPr>
              <w:t>22-029</w:t>
            </w:r>
          </w:p>
        </w:tc>
        <w:tc>
          <w:tcPr>
            <w:tcW w:w="56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18366D9D" w14:textId="5CF523DD" w:rsidR="00996384" w:rsidRDefault="00487A8D" w:rsidP="00761563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</w:pPr>
            <w:r>
              <w:t xml:space="preserve">Completed </w:t>
            </w:r>
            <w:r w:rsidR="006D479E">
              <w:t>5</w:t>
            </w:r>
            <w:r>
              <w:t>-</w:t>
            </w:r>
            <w:r w:rsidR="00996384">
              <w:t>year review</w:t>
            </w:r>
            <w:r w:rsidR="004D26BA">
              <w:t xml:space="preserve">. Updated </w:t>
            </w:r>
            <w:r w:rsidR="00023306">
              <w:t>to reflect</w:t>
            </w:r>
            <w:r w:rsidR="00FB3B19">
              <w:t xml:space="preserve"> changes made to </w:t>
            </w:r>
            <w:r w:rsidR="000A66CD">
              <w:t xml:space="preserve">the </w:t>
            </w:r>
            <w:r w:rsidR="00023306">
              <w:t xml:space="preserve">baseline </w:t>
            </w:r>
            <w:r w:rsidR="00D30D93">
              <w:t>inspection pro</w:t>
            </w:r>
            <w:r w:rsidR="00FB3B19">
              <w:t>gram</w:t>
            </w:r>
            <w:r w:rsidR="00D30D93">
              <w:t>.</w:t>
            </w:r>
          </w:p>
        </w:tc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7B17EA96" w14:textId="7EC32BCC" w:rsidR="00996384" w:rsidRPr="006C7292" w:rsidRDefault="00E56312" w:rsidP="00F65362">
            <w:r>
              <w:t>None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14:paraId="5F8F726D" w14:textId="77777777" w:rsidR="00996384" w:rsidRPr="00D62D74" w:rsidRDefault="00996384" w:rsidP="00F65362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</w:pPr>
          </w:p>
        </w:tc>
      </w:tr>
    </w:tbl>
    <w:p w14:paraId="45284035" w14:textId="77777777" w:rsidR="00BC4BFB" w:rsidRPr="00D62D74" w:rsidRDefault="00BC4BFB" w:rsidP="00B60692">
      <w:pPr>
        <w:widowControl/>
        <w:jc w:val="center"/>
      </w:pPr>
    </w:p>
    <w:sectPr w:rsidR="00BC4BFB" w:rsidRPr="00D62D74" w:rsidSect="00E81451">
      <w:footerReference w:type="default" r:id="rId16"/>
      <w:pgSz w:w="15840" w:h="12240" w:orient="landscape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066DE" w14:textId="77777777" w:rsidR="00CF21A7" w:rsidRDefault="00CF21A7">
      <w:r>
        <w:separator/>
      </w:r>
    </w:p>
  </w:endnote>
  <w:endnote w:type="continuationSeparator" w:id="0">
    <w:p w14:paraId="71F680FE" w14:textId="77777777" w:rsidR="00CF21A7" w:rsidRDefault="00C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6F80D" w14:textId="77777777" w:rsidR="00F71937" w:rsidRDefault="00F71937">
    <w:pPr>
      <w:spacing w:line="240" w:lineRule="exact"/>
    </w:pPr>
  </w:p>
  <w:p w14:paraId="1876F247" w14:textId="77777777" w:rsidR="00F71937" w:rsidRDefault="00F71937">
    <w:pPr>
      <w:tabs>
        <w:tab w:val="center" w:pos="4680"/>
        <w:tab w:val="right" w:pos="9360"/>
      </w:tabs>
    </w:pPr>
    <w:r>
      <w:t xml:space="preserve">0612 </w:t>
    </w:r>
    <w:proofErr w:type="spellStart"/>
    <w:r>
      <w:t>Exh</w:t>
    </w:r>
    <w:proofErr w:type="spellEnd"/>
    <w:r>
      <w:t xml:space="preserve"> 1</w:t>
    </w:r>
    <w:r>
      <w:tab/>
    </w:r>
    <w:proofErr w:type="spellStart"/>
    <w:r>
      <w:t>Exh</w:t>
    </w:r>
    <w:proofErr w:type="spellEnd"/>
    <w:r>
      <w:t xml:space="preserve"> 1-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</w:t>
    </w:r>
    <w:r>
      <w:fldChar w:fldCharType="end"/>
    </w:r>
    <w:r>
      <w:tab/>
      <w:t>Issue Date: 09/30/05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C3AA" w14:textId="1E4F6AE6" w:rsidR="00F71937" w:rsidRPr="00D62D74" w:rsidRDefault="00F71937" w:rsidP="00A7558D">
    <w:pPr>
      <w:tabs>
        <w:tab w:val="center" w:pos="4680"/>
        <w:tab w:val="right" w:pos="9360"/>
      </w:tabs>
    </w:pPr>
    <w:r w:rsidRPr="00D62D74">
      <w:t>Issue Date:</w:t>
    </w:r>
    <w:r>
      <w:t xml:space="preserve"> </w:t>
    </w:r>
    <w:r w:rsidR="006D479E">
      <w:t>12/29/22</w:t>
    </w:r>
    <w:r w:rsidRPr="00D62D74">
      <w:tab/>
    </w:r>
    <w:r w:rsidRPr="00D62D74">
      <w:fldChar w:fldCharType="begin"/>
    </w:r>
    <w:r w:rsidRPr="00D62D74">
      <w:instrText xml:space="preserve">PAGE </w:instrText>
    </w:r>
    <w:r w:rsidRPr="00D62D74">
      <w:fldChar w:fldCharType="separate"/>
    </w:r>
    <w:r w:rsidR="00A244FF">
      <w:rPr>
        <w:noProof/>
      </w:rPr>
      <w:t>1</w:t>
    </w:r>
    <w:r w:rsidRPr="00D62D74">
      <w:fldChar w:fldCharType="end"/>
    </w:r>
    <w:r w:rsidRPr="00D62D74">
      <w:tab/>
      <w:t>061</w:t>
    </w:r>
    <w:r>
      <w:t>1</w:t>
    </w:r>
    <w:r w:rsidRPr="00D62D74">
      <w:t xml:space="preserve"> Exhibit</w:t>
    </w:r>
    <w:r>
      <w:t xml:space="preserve"> </w:t>
    </w:r>
    <w:r w:rsidRPr="00D62D74"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6D45" w14:textId="334BF04C" w:rsidR="00F71937" w:rsidRPr="00AD60EC" w:rsidRDefault="00F71937" w:rsidP="00A7558D">
    <w:pPr>
      <w:tabs>
        <w:tab w:val="center" w:pos="6480"/>
        <w:tab w:val="right" w:pos="12960"/>
      </w:tabs>
    </w:pPr>
    <w:r w:rsidRPr="00AD60EC">
      <w:t xml:space="preserve">Issue Date: </w:t>
    </w:r>
    <w:r w:rsidR="006D479E">
      <w:t>12/29/22</w:t>
    </w:r>
    <w:r w:rsidRPr="00AD60EC">
      <w:tab/>
      <w:t>Att1-</w:t>
    </w:r>
    <w:r w:rsidRPr="00AD60EC">
      <w:fldChar w:fldCharType="begin"/>
    </w:r>
    <w:r w:rsidRPr="00AD60EC">
      <w:instrText xml:space="preserve">PAGE </w:instrText>
    </w:r>
    <w:r w:rsidRPr="00AD60EC">
      <w:fldChar w:fldCharType="separate"/>
    </w:r>
    <w:r w:rsidR="00A244FF">
      <w:rPr>
        <w:noProof/>
      </w:rPr>
      <w:t>1</w:t>
    </w:r>
    <w:r w:rsidRPr="00AD60EC">
      <w:fldChar w:fldCharType="end"/>
    </w:r>
    <w:r>
      <w:tab/>
      <w:t xml:space="preserve">0611 Exhibit </w:t>
    </w:r>
    <w:r w:rsidRPr="00AD60EC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F8B8D" w14:textId="77777777" w:rsidR="00CF21A7" w:rsidRDefault="00CF21A7">
      <w:r>
        <w:separator/>
      </w:r>
    </w:p>
  </w:footnote>
  <w:footnote w:type="continuationSeparator" w:id="0">
    <w:p w14:paraId="55812F5C" w14:textId="77777777" w:rsidR="00CF21A7" w:rsidRDefault="00CF2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C01DC"/>
    <w:multiLevelType w:val="hybridMultilevel"/>
    <w:tmpl w:val="CA140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C30584"/>
    <w:multiLevelType w:val="hybridMultilevel"/>
    <w:tmpl w:val="D55A7F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6C0117"/>
    <w:multiLevelType w:val="hybridMultilevel"/>
    <w:tmpl w:val="6154308A"/>
    <w:lvl w:ilvl="0" w:tplc="026C3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63762">
    <w:abstractNumId w:val="1"/>
  </w:num>
  <w:num w:numId="2" w16cid:durableId="1673680898">
    <w:abstractNumId w:val="2"/>
  </w:num>
  <w:num w:numId="3" w16cid:durableId="1215238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20"/>
  <w:removeDateAndTime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77C"/>
    <w:rsid w:val="00023306"/>
    <w:rsid w:val="000526C6"/>
    <w:rsid w:val="000575F9"/>
    <w:rsid w:val="000612ED"/>
    <w:rsid w:val="0006209B"/>
    <w:rsid w:val="000644E6"/>
    <w:rsid w:val="00070F95"/>
    <w:rsid w:val="0008564A"/>
    <w:rsid w:val="00087643"/>
    <w:rsid w:val="000A66CD"/>
    <w:rsid w:val="000A6A53"/>
    <w:rsid w:val="000C37CC"/>
    <w:rsid w:val="000C49D2"/>
    <w:rsid w:val="000E55BE"/>
    <w:rsid w:val="000F40A8"/>
    <w:rsid w:val="00112790"/>
    <w:rsid w:val="00126D8E"/>
    <w:rsid w:val="00133F63"/>
    <w:rsid w:val="00136BFC"/>
    <w:rsid w:val="0015301B"/>
    <w:rsid w:val="00154863"/>
    <w:rsid w:val="00155D87"/>
    <w:rsid w:val="00155F9A"/>
    <w:rsid w:val="00163947"/>
    <w:rsid w:val="0016468A"/>
    <w:rsid w:val="00167990"/>
    <w:rsid w:val="001848D6"/>
    <w:rsid w:val="001A1817"/>
    <w:rsid w:val="001A21D5"/>
    <w:rsid w:val="001B0674"/>
    <w:rsid w:val="001B4148"/>
    <w:rsid w:val="001D1555"/>
    <w:rsid w:val="001F7920"/>
    <w:rsid w:val="002135FC"/>
    <w:rsid w:val="002200E6"/>
    <w:rsid w:val="0022153C"/>
    <w:rsid w:val="00244FD5"/>
    <w:rsid w:val="00263679"/>
    <w:rsid w:val="0026680F"/>
    <w:rsid w:val="002709B9"/>
    <w:rsid w:val="00274D5E"/>
    <w:rsid w:val="00275CEE"/>
    <w:rsid w:val="00286BE8"/>
    <w:rsid w:val="002B6F92"/>
    <w:rsid w:val="002D27CF"/>
    <w:rsid w:val="002E7A72"/>
    <w:rsid w:val="00307215"/>
    <w:rsid w:val="0031587C"/>
    <w:rsid w:val="00322D04"/>
    <w:rsid w:val="00322FC5"/>
    <w:rsid w:val="003329AF"/>
    <w:rsid w:val="003472EF"/>
    <w:rsid w:val="0034733D"/>
    <w:rsid w:val="00351408"/>
    <w:rsid w:val="00357D7B"/>
    <w:rsid w:val="00365279"/>
    <w:rsid w:val="00373D3D"/>
    <w:rsid w:val="003A579C"/>
    <w:rsid w:val="003B2BB0"/>
    <w:rsid w:val="003E2B52"/>
    <w:rsid w:val="003E3735"/>
    <w:rsid w:val="003E49B6"/>
    <w:rsid w:val="003F743D"/>
    <w:rsid w:val="00417FD6"/>
    <w:rsid w:val="0042069C"/>
    <w:rsid w:val="00425233"/>
    <w:rsid w:val="0042537F"/>
    <w:rsid w:val="00444CF8"/>
    <w:rsid w:val="0045266A"/>
    <w:rsid w:val="004869E5"/>
    <w:rsid w:val="00487A8D"/>
    <w:rsid w:val="00496463"/>
    <w:rsid w:val="00496EAE"/>
    <w:rsid w:val="004A6880"/>
    <w:rsid w:val="004D26BA"/>
    <w:rsid w:val="004D2A76"/>
    <w:rsid w:val="004E2E00"/>
    <w:rsid w:val="004E4525"/>
    <w:rsid w:val="004E565D"/>
    <w:rsid w:val="004E6827"/>
    <w:rsid w:val="004F2FD0"/>
    <w:rsid w:val="00505F94"/>
    <w:rsid w:val="005544C3"/>
    <w:rsid w:val="005B5808"/>
    <w:rsid w:val="005B67A5"/>
    <w:rsid w:val="005C703F"/>
    <w:rsid w:val="005D085D"/>
    <w:rsid w:val="005D19F7"/>
    <w:rsid w:val="005D6990"/>
    <w:rsid w:val="005F51F9"/>
    <w:rsid w:val="006202F5"/>
    <w:rsid w:val="00622F63"/>
    <w:rsid w:val="00631DA1"/>
    <w:rsid w:val="00666E15"/>
    <w:rsid w:val="006745BB"/>
    <w:rsid w:val="00680CAD"/>
    <w:rsid w:val="0069219A"/>
    <w:rsid w:val="00692253"/>
    <w:rsid w:val="006A40BE"/>
    <w:rsid w:val="006B17E2"/>
    <w:rsid w:val="006B4DD7"/>
    <w:rsid w:val="006C038A"/>
    <w:rsid w:val="006D479E"/>
    <w:rsid w:val="006E3C70"/>
    <w:rsid w:val="00700189"/>
    <w:rsid w:val="00700463"/>
    <w:rsid w:val="007215D8"/>
    <w:rsid w:val="007474B6"/>
    <w:rsid w:val="0075077C"/>
    <w:rsid w:val="0075610F"/>
    <w:rsid w:val="00761563"/>
    <w:rsid w:val="00793EB4"/>
    <w:rsid w:val="007A007E"/>
    <w:rsid w:val="007A5190"/>
    <w:rsid w:val="007B03F7"/>
    <w:rsid w:val="007C41C2"/>
    <w:rsid w:val="007C4F7C"/>
    <w:rsid w:val="007C5231"/>
    <w:rsid w:val="007D2B40"/>
    <w:rsid w:val="007D2F41"/>
    <w:rsid w:val="007D6160"/>
    <w:rsid w:val="007E3BC5"/>
    <w:rsid w:val="007E414B"/>
    <w:rsid w:val="007E5379"/>
    <w:rsid w:val="007F3C6A"/>
    <w:rsid w:val="008159D4"/>
    <w:rsid w:val="00834082"/>
    <w:rsid w:val="0083519E"/>
    <w:rsid w:val="008374C4"/>
    <w:rsid w:val="00841617"/>
    <w:rsid w:val="008453E9"/>
    <w:rsid w:val="00856185"/>
    <w:rsid w:val="00870BA3"/>
    <w:rsid w:val="00874F36"/>
    <w:rsid w:val="008977BF"/>
    <w:rsid w:val="008B7185"/>
    <w:rsid w:val="008C55F6"/>
    <w:rsid w:val="008E50C9"/>
    <w:rsid w:val="008F35C8"/>
    <w:rsid w:val="008F3D6E"/>
    <w:rsid w:val="008F7A17"/>
    <w:rsid w:val="00907F79"/>
    <w:rsid w:val="00922BDA"/>
    <w:rsid w:val="009239B0"/>
    <w:rsid w:val="00926087"/>
    <w:rsid w:val="009306AD"/>
    <w:rsid w:val="0093244A"/>
    <w:rsid w:val="00935385"/>
    <w:rsid w:val="00950097"/>
    <w:rsid w:val="009520CA"/>
    <w:rsid w:val="009661C8"/>
    <w:rsid w:val="00975D28"/>
    <w:rsid w:val="0098170C"/>
    <w:rsid w:val="009834C2"/>
    <w:rsid w:val="00996384"/>
    <w:rsid w:val="009C27B3"/>
    <w:rsid w:val="009C4581"/>
    <w:rsid w:val="00A203A8"/>
    <w:rsid w:val="00A244FF"/>
    <w:rsid w:val="00A33760"/>
    <w:rsid w:val="00A4475B"/>
    <w:rsid w:val="00A6072E"/>
    <w:rsid w:val="00A7558D"/>
    <w:rsid w:val="00A84443"/>
    <w:rsid w:val="00AA004D"/>
    <w:rsid w:val="00AA3F3E"/>
    <w:rsid w:val="00AB0CBB"/>
    <w:rsid w:val="00AB639E"/>
    <w:rsid w:val="00AC42F8"/>
    <w:rsid w:val="00AD3623"/>
    <w:rsid w:val="00AD60EC"/>
    <w:rsid w:val="00AF30CD"/>
    <w:rsid w:val="00B03111"/>
    <w:rsid w:val="00B06CC7"/>
    <w:rsid w:val="00B24F4D"/>
    <w:rsid w:val="00B26808"/>
    <w:rsid w:val="00B45BDE"/>
    <w:rsid w:val="00B60692"/>
    <w:rsid w:val="00B6767F"/>
    <w:rsid w:val="00B73B02"/>
    <w:rsid w:val="00B80CCF"/>
    <w:rsid w:val="00B94A1E"/>
    <w:rsid w:val="00BB43C8"/>
    <w:rsid w:val="00BC304E"/>
    <w:rsid w:val="00BC4BFB"/>
    <w:rsid w:val="00BD1F0E"/>
    <w:rsid w:val="00BD5183"/>
    <w:rsid w:val="00BD781C"/>
    <w:rsid w:val="00BF4570"/>
    <w:rsid w:val="00C04687"/>
    <w:rsid w:val="00C53180"/>
    <w:rsid w:val="00C737A8"/>
    <w:rsid w:val="00C8141D"/>
    <w:rsid w:val="00C823AB"/>
    <w:rsid w:val="00C844A0"/>
    <w:rsid w:val="00C87F54"/>
    <w:rsid w:val="00CB27D9"/>
    <w:rsid w:val="00CB2B0D"/>
    <w:rsid w:val="00CB4248"/>
    <w:rsid w:val="00CB6AFC"/>
    <w:rsid w:val="00CB780C"/>
    <w:rsid w:val="00CE19B7"/>
    <w:rsid w:val="00CE6543"/>
    <w:rsid w:val="00CF21A7"/>
    <w:rsid w:val="00CF7F6B"/>
    <w:rsid w:val="00D020E4"/>
    <w:rsid w:val="00D30D93"/>
    <w:rsid w:val="00D42628"/>
    <w:rsid w:val="00D45AF1"/>
    <w:rsid w:val="00D616C3"/>
    <w:rsid w:val="00D62D74"/>
    <w:rsid w:val="00D75BBA"/>
    <w:rsid w:val="00D86D75"/>
    <w:rsid w:val="00D9405F"/>
    <w:rsid w:val="00DA709D"/>
    <w:rsid w:val="00DC2F93"/>
    <w:rsid w:val="00DF1413"/>
    <w:rsid w:val="00DF196B"/>
    <w:rsid w:val="00E14C1C"/>
    <w:rsid w:val="00E444CE"/>
    <w:rsid w:val="00E46412"/>
    <w:rsid w:val="00E46EBC"/>
    <w:rsid w:val="00E56312"/>
    <w:rsid w:val="00E60910"/>
    <w:rsid w:val="00E64006"/>
    <w:rsid w:val="00E67BF9"/>
    <w:rsid w:val="00E80207"/>
    <w:rsid w:val="00E81451"/>
    <w:rsid w:val="00E83453"/>
    <w:rsid w:val="00E84621"/>
    <w:rsid w:val="00E96404"/>
    <w:rsid w:val="00E97849"/>
    <w:rsid w:val="00EC1BDF"/>
    <w:rsid w:val="00EE1F44"/>
    <w:rsid w:val="00EE5FCB"/>
    <w:rsid w:val="00EE6137"/>
    <w:rsid w:val="00F118BA"/>
    <w:rsid w:val="00F12D00"/>
    <w:rsid w:val="00F160AA"/>
    <w:rsid w:val="00F42B3B"/>
    <w:rsid w:val="00F44BD3"/>
    <w:rsid w:val="00F50372"/>
    <w:rsid w:val="00F54687"/>
    <w:rsid w:val="00F558A3"/>
    <w:rsid w:val="00F571A8"/>
    <w:rsid w:val="00F603A0"/>
    <w:rsid w:val="00F6478B"/>
    <w:rsid w:val="00F65362"/>
    <w:rsid w:val="00F71937"/>
    <w:rsid w:val="00F71E58"/>
    <w:rsid w:val="00F9295B"/>
    <w:rsid w:val="00F96CF6"/>
    <w:rsid w:val="00FA5659"/>
    <w:rsid w:val="00FB0586"/>
    <w:rsid w:val="00FB14AA"/>
    <w:rsid w:val="00FB3B19"/>
    <w:rsid w:val="00FB5051"/>
    <w:rsid w:val="00FC2FA2"/>
    <w:rsid w:val="00FC6492"/>
    <w:rsid w:val="00FC79AE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EE27935"/>
  <w15:docId w15:val="{BF13787C-F729-439A-A8C3-6060AA0E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color w:val="333333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7920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27D9"/>
  </w:style>
  <w:style w:type="paragraph" w:styleId="DocumentMap">
    <w:name w:val="Document Map"/>
    <w:basedOn w:val="Normal"/>
    <w:semiHidden/>
    <w:rsid w:val="009520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520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0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3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F11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6B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0E4"/>
    <w:rPr>
      <w:b w:val="0"/>
      <w:bCs w:val="0"/>
      <w:strike w:val="0"/>
      <w:dstrike w:val="0"/>
      <w:color w:val="0000CC"/>
      <w:u w:val="none"/>
      <w:effect w:val="none"/>
    </w:rPr>
  </w:style>
  <w:style w:type="character" w:styleId="FollowedHyperlink">
    <w:name w:val="FollowedHyperlink"/>
    <w:basedOn w:val="DefaultParagraphFont"/>
    <w:rsid w:val="00BF4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558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58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58A3"/>
  </w:style>
  <w:style w:type="paragraph" w:styleId="CommentSubject">
    <w:name w:val="annotation subject"/>
    <w:basedOn w:val="CommentText"/>
    <w:next w:val="CommentText"/>
    <w:link w:val="CommentSubjectChar"/>
    <w:rsid w:val="00F55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8A3"/>
    <w:rPr>
      <w:b/>
      <w:bCs/>
    </w:rPr>
  </w:style>
  <w:style w:type="paragraph" w:styleId="Revision">
    <w:name w:val="Revision"/>
    <w:hidden/>
    <w:uiPriority w:val="99"/>
    <w:semiHidden/>
    <w:rsid w:val="00F558A3"/>
    <w:rPr>
      <w:sz w:val="24"/>
      <w:szCs w:val="24"/>
    </w:rPr>
  </w:style>
  <w:style w:type="character" w:customStyle="1" w:styleId="outputtext">
    <w:name w:val="outputtext"/>
    <w:basedOn w:val="DefaultParagraphFont"/>
    <w:rsid w:val="00C844A0"/>
  </w:style>
  <w:style w:type="paragraph" w:styleId="TOC2">
    <w:name w:val="toc 2"/>
    <w:basedOn w:val="Normal"/>
    <w:next w:val="Normal"/>
    <w:autoRedefine/>
    <w:uiPriority w:val="39"/>
    <w:unhideWhenUsed/>
    <w:rsid w:val="00AF30CD"/>
    <w:pPr>
      <w:widowControl/>
      <w:tabs>
        <w:tab w:val="left" w:pos="1100"/>
        <w:tab w:val="right" w:leader="dot" w:pos="9350"/>
      </w:tabs>
      <w:autoSpaceDE/>
      <w:autoSpaceDN/>
      <w:adjustRightInd/>
      <w:ind w:left="1080" w:hanging="835"/>
    </w:pPr>
    <w:rPr>
      <w:rFonts w:eastAsiaTheme="minorHAnsi"/>
    </w:rPr>
  </w:style>
  <w:style w:type="paragraph" w:customStyle="1" w:styleId="Style1">
    <w:name w:val="Style1"/>
    <w:basedOn w:val="Normal"/>
    <w:link w:val="Style1Char"/>
    <w:qFormat/>
    <w:rsid w:val="00112790"/>
    <w:pPr>
      <w:widowControl/>
      <w:tabs>
        <w:tab w:val="left" w:pos="2160"/>
        <w:tab w:val="left" w:pos="4680"/>
        <w:tab w:val="left" w:pos="8910"/>
        <w:tab w:val="left" w:pos="9360"/>
      </w:tabs>
      <w:autoSpaceDE/>
      <w:autoSpaceDN/>
      <w:adjustRightInd/>
      <w:jc w:val="center"/>
    </w:pPr>
    <w:rPr>
      <w:rFonts w:eastAsiaTheme="minorHAnsi"/>
      <w:szCs w:val="24"/>
    </w:rPr>
  </w:style>
  <w:style w:type="character" w:customStyle="1" w:styleId="Style1Char">
    <w:name w:val="Style1 Char"/>
    <w:basedOn w:val="DefaultParagraphFont"/>
    <w:link w:val="Style1"/>
    <w:rsid w:val="00112790"/>
    <w:rPr>
      <w:rFonts w:eastAsiaTheme="minorHAnsi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44E6"/>
    <w:rPr>
      <w:color w:val="605E5C"/>
      <w:shd w:val="clear" w:color="auto" w:fill="E1DFDD"/>
    </w:rPr>
  </w:style>
  <w:style w:type="paragraph" w:customStyle="1" w:styleId="NRCINSPECTIONMANUAL">
    <w:name w:val="NRC INSPECTION MANUAL"/>
    <w:next w:val="BodyText"/>
    <w:link w:val="NRCINSPECTIONMANUALChar"/>
    <w:qFormat/>
    <w:rsid w:val="00275CEE"/>
    <w:pPr>
      <w:tabs>
        <w:tab w:val="center" w:pos="4680"/>
        <w:tab w:val="right" w:pos="9360"/>
      </w:tabs>
      <w:spacing w:after="220"/>
    </w:pPr>
    <w:rPr>
      <w:rFonts w:eastAsiaTheme="minorHAnsi"/>
      <w:color w:val="auto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275CEE"/>
    <w:rPr>
      <w:rFonts w:eastAsiaTheme="minorHAnsi"/>
      <w:color w:val="auto"/>
      <w:sz w:val="20"/>
    </w:rPr>
  </w:style>
  <w:style w:type="paragraph" w:styleId="BodyText">
    <w:name w:val="Body Text"/>
    <w:basedOn w:val="Normal"/>
    <w:link w:val="BodyTextChar"/>
    <w:unhideWhenUsed/>
    <w:rsid w:val="00CF7F6B"/>
    <w:pPr>
      <w:widowControl/>
      <w:spacing w:after="220"/>
    </w:pPr>
    <w:rPr>
      <w:rFonts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CF7F6B"/>
    <w:rPr>
      <w:rFonts w:cs="Times New Roman"/>
      <w:szCs w:val="20"/>
    </w:rPr>
  </w:style>
  <w:style w:type="paragraph" w:customStyle="1" w:styleId="IMCIP">
    <w:name w:val="IMC/IP #"/>
    <w:rsid w:val="00155D87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/>
      <w:iCs/>
      <w:caps/>
      <w:color w:val="auto"/>
    </w:rPr>
  </w:style>
  <w:style w:type="paragraph" w:styleId="Title">
    <w:name w:val="Title"/>
    <w:basedOn w:val="Normal"/>
    <w:next w:val="Normal"/>
    <w:link w:val="TitleChar"/>
    <w:qFormat/>
    <w:rsid w:val="006A40BE"/>
    <w:pPr>
      <w:widowControl/>
      <w:spacing w:before="220" w:after="220"/>
      <w:jc w:val="center"/>
    </w:pPr>
    <w:rPr>
      <w:color w:val="auto"/>
    </w:rPr>
  </w:style>
  <w:style w:type="character" w:customStyle="1" w:styleId="TitleChar">
    <w:name w:val="Title Char"/>
    <w:basedOn w:val="DefaultParagraphFont"/>
    <w:link w:val="Title"/>
    <w:rsid w:val="006A40BE"/>
    <w:rPr>
      <w:color w:val="auto"/>
    </w:rPr>
  </w:style>
  <w:style w:type="paragraph" w:customStyle="1" w:styleId="EffectiveDate">
    <w:name w:val="Effective Date"/>
    <w:next w:val="BodyText"/>
    <w:qFormat/>
    <w:rsid w:val="0034733D"/>
    <w:pPr>
      <w:spacing w:before="220" w:after="440"/>
      <w:jc w:val="center"/>
    </w:pPr>
    <w:rPr>
      <w:color w:val="auto"/>
    </w:rPr>
  </w:style>
  <w:style w:type="paragraph" w:customStyle="1" w:styleId="StyleBodyTextAfter11pt">
    <w:name w:val="Style Body Text + After:  11 pt"/>
    <w:basedOn w:val="BodyText"/>
    <w:rsid w:val="001F7920"/>
    <w:pPr>
      <w:spacing w:after="0"/>
    </w:pPr>
  </w:style>
  <w:style w:type="paragraph" w:customStyle="1" w:styleId="BodyText-table">
    <w:name w:val="Body Text - table"/>
    <w:qFormat/>
    <w:rsid w:val="00322D04"/>
    <w:rPr>
      <w:rFonts w:eastAsiaTheme="minorHAnsi" w:cstheme="minorBidi"/>
      <w:color w:val="auto"/>
    </w:rPr>
  </w:style>
  <w:style w:type="paragraph" w:customStyle="1" w:styleId="END">
    <w:name w:val="END"/>
    <w:basedOn w:val="Title"/>
    <w:qFormat/>
    <w:rsid w:val="00496EAE"/>
    <w:pPr>
      <w:spacing w:before="440" w:after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nrc.gov/docs/ML1205/ML12058A273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yperlink" Target="https://www.nrc.gov/docs/ML1126/ML11266A016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rc.gov/docs/ML0828/ML08283080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rc.gov/docs/ML1715/ML17150A009.pdf" TargetMode="External"/><Relationship Id="rId10" Type="http://schemas.openxmlformats.org/officeDocument/2006/relationships/hyperlink" Target="https://www.nrc.gov/docs/ML0527/ML052700278.pdf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nrc.gov/docs/ML1403/ML14035A52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2188CB-675D-453B-9992-519A268E46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5A1F58-32D1-4A50-8D3C-D912A9849C5B}"/>
</file>

<file path=customXml/itemProps3.xml><?xml version="1.0" encoding="utf-8"?>
<ds:datastoreItem xmlns:ds="http://schemas.openxmlformats.org/officeDocument/2006/customXml" ds:itemID="{509316BA-E50D-446B-BDE1-71E27ED5EF95}"/>
</file>

<file path=customXml/itemProps4.xml><?xml version="1.0" encoding="utf-8"?>
<ds:datastoreItem xmlns:ds="http://schemas.openxmlformats.org/officeDocument/2006/customXml" ds:itemID="{AC34DBC8-DA27-4E05-8EAB-6A99FD095B98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702</Words>
  <Characters>4005</Characters>
  <Application>Microsoft Office Word</Application>
  <DocSecurity>2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Madeleine Arel</cp:lastModifiedBy>
  <cp:revision>2</cp:revision>
  <dcterms:created xsi:type="dcterms:W3CDTF">2022-12-29T21:19:00Z</dcterms:created>
  <dcterms:modified xsi:type="dcterms:W3CDTF">2022-12-29T21:20:00Z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