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4"/>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5760"/>
        <w:gridCol w:w="1800"/>
      </w:tblGrid>
      <w:tr w:rsidR="0007217D" w:rsidRPr="0007217D" w14:paraId="74CF4ABF" w14:textId="77777777" w:rsidTr="00D74A5D">
        <w:tc>
          <w:tcPr>
            <w:tcW w:w="1800" w:type="dxa"/>
          </w:tcPr>
          <w:p w14:paraId="543BCAB8" w14:textId="77777777" w:rsidR="0007217D" w:rsidRPr="0007217D" w:rsidRDefault="0007217D" w:rsidP="0007217D">
            <w:pPr>
              <w:widowControl/>
              <w:autoSpaceDE/>
              <w:autoSpaceDN/>
              <w:adjustRightInd/>
              <w:spacing w:after="220"/>
              <w:rPr>
                <w:rFonts w:ascii="Arial" w:hAnsi="Arial" w:cs="Arial"/>
              </w:rPr>
            </w:pPr>
          </w:p>
        </w:tc>
        <w:tc>
          <w:tcPr>
            <w:tcW w:w="5760" w:type="dxa"/>
            <w:vAlign w:val="bottom"/>
          </w:tcPr>
          <w:p w14:paraId="14DCD488" w14:textId="77777777" w:rsidR="0007217D" w:rsidRPr="0007217D" w:rsidRDefault="0007217D" w:rsidP="0007217D">
            <w:pPr>
              <w:widowControl/>
              <w:autoSpaceDE/>
              <w:autoSpaceDN/>
              <w:adjustRightInd/>
              <w:spacing w:after="220"/>
              <w:jc w:val="center"/>
              <w:rPr>
                <w:rFonts w:ascii="Arial" w:hAnsi="Arial" w:cs="Arial"/>
                <w:b/>
                <w:bCs/>
                <w:sz w:val="38"/>
                <w:szCs w:val="38"/>
              </w:rPr>
            </w:pPr>
            <w:r w:rsidRPr="0007217D">
              <w:rPr>
                <w:rFonts w:ascii="Arial" w:hAnsi="Arial" w:cs="Arial"/>
                <w:b/>
                <w:bCs/>
                <w:sz w:val="38"/>
                <w:szCs w:val="38"/>
              </w:rPr>
              <w:t>NRC INSPECTION MANUAL</w:t>
            </w:r>
          </w:p>
        </w:tc>
        <w:tc>
          <w:tcPr>
            <w:tcW w:w="1800" w:type="dxa"/>
            <w:vAlign w:val="bottom"/>
          </w:tcPr>
          <w:p w14:paraId="76D21728" w14:textId="4C6178A8" w:rsidR="0007217D" w:rsidRPr="0007217D" w:rsidRDefault="0007217D" w:rsidP="0007217D">
            <w:pPr>
              <w:widowControl/>
              <w:autoSpaceDE/>
              <w:autoSpaceDN/>
              <w:adjustRightInd/>
              <w:spacing w:after="220"/>
              <w:jc w:val="right"/>
              <w:rPr>
                <w:rFonts w:ascii="Arial" w:hAnsi="Arial" w:cs="Arial"/>
              </w:rPr>
            </w:pPr>
            <w:ins w:id="0" w:author="Author">
              <w:r>
                <w:rPr>
                  <w:rFonts w:ascii="Arial" w:hAnsi="Arial" w:cs="Arial"/>
                </w:rPr>
                <w:t>IQVB</w:t>
              </w:r>
            </w:ins>
          </w:p>
        </w:tc>
      </w:tr>
    </w:tbl>
    <w:p w14:paraId="4F736CE9" w14:textId="003CB0F8" w:rsidR="0007217D" w:rsidRPr="0007217D" w:rsidRDefault="0007217D" w:rsidP="0007217D">
      <w:pPr>
        <w:widowControl/>
        <w:pBdr>
          <w:top w:val="single" w:sz="8" w:space="3" w:color="auto"/>
          <w:bottom w:val="single" w:sz="8" w:space="3" w:color="auto"/>
        </w:pBdr>
        <w:autoSpaceDE/>
        <w:autoSpaceDN/>
        <w:adjustRightInd/>
        <w:spacing w:before="60" w:after="60"/>
        <w:jc w:val="center"/>
        <w:rPr>
          <w:rFonts w:eastAsia="Arial" w:cs="Times New Roman"/>
          <w:iCs/>
        </w:rPr>
      </w:pPr>
      <w:r w:rsidRPr="0007217D">
        <w:rPr>
          <w:rFonts w:eastAsia="Arial" w:cs="Times New Roman"/>
          <w:iCs/>
        </w:rPr>
        <w:t xml:space="preserve">INSPECTION MANUAL CHAPTER </w:t>
      </w:r>
      <w:r>
        <w:rPr>
          <w:rFonts w:eastAsia="Arial" w:cs="Times New Roman"/>
          <w:iCs/>
        </w:rPr>
        <w:t>2508</w:t>
      </w:r>
    </w:p>
    <w:p w14:paraId="637FD455" w14:textId="10600FA0" w:rsidR="00840729" w:rsidRDefault="00840729" w:rsidP="00AF627D">
      <w:pPr>
        <w:widowControl/>
        <w:spacing w:before="440" w:after="440"/>
        <w:jc w:val="center"/>
      </w:pPr>
      <w:r w:rsidRPr="00F876A6">
        <w:t>CONSTRUCTION INSPECTION PROGRAM:</w:t>
      </w:r>
      <w:r w:rsidR="00AF627D">
        <w:br/>
      </w:r>
      <w:r w:rsidRPr="00F876A6">
        <w:t>DESIGN CERTIFICATION</w:t>
      </w:r>
    </w:p>
    <w:p w14:paraId="026FECD1" w14:textId="77777777" w:rsidR="008843F8" w:rsidRDefault="008843F8" w:rsidP="00AF627D">
      <w:pPr>
        <w:widowControl/>
        <w:spacing w:before="440" w:after="440"/>
        <w:jc w:val="center"/>
        <w:sectPr w:rsidR="008843F8" w:rsidSect="0051359E">
          <w:footerReference w:type="even" r:id="rId8"/>
          <w:type w:val="continuous"/>
          <w:pgSz w:w="12240" w:h="15840"/>
          <w:pgMar w:top="1440" w:right="1440" w:bottom="1440" w:left="1440" w:header="720" w:footer="720" w:gutter="0"/>
          <w:pgNumType w:start="1"/>
          <w:cols w:space="720"/>
          <w:noEndnote/>
          <w:docGrid w:linePitch="326"/>
        </w:sectPr>
      </w:pPr>
    </w:p>
    <w:sdt>
      <w:sdtPr>
        <w:rPr>
          <w:rFonts w:eastAsia="Times New Roman" w:cs="Arial"/>
          <w:szCs w:val="22"/>
        </w:rPr>
        <w:id w:val="1504327683"/>
        <w:docPartObj>
          <w:docPartGallery w:val="Table of Contents"/>
          <w:docPartUnique/>
        </w:docPartObj>
      </w:sdtPr>
      <w:sdtEndPr>
        <w:rPr>
          <w:b/>
          <w:bCs/>
          <w:noProof/>
        </w:rPr>
      </w:sdtEndPr>
      <w:sdtContent>
        <w:p w14:paraId="24BD5D05" w14:textId="6455060A" w:rsidR="00BA0969" w:rsidRDefault="00BA0969">
          <w:pPr>
            <w:pStyle w:val="TOCHeading"/>
          </w:pPr>
          <w:r>
            <w:t>Table of Contents</w:t>
          </w:r>
        </w:p>
        <w:p w14:paraId="6DB34734" w14:textId="4ED6ABFD" w:rsidR="00914FA0" w:rsidRDefault="00BA0969">
          <w:pPr>
            <w:pStyle w:val="TOC1"/>
            <w:rPr>
              <w:rFonts w:asciiTheme="minorHAnsi" w:eastAsiaTheme="minorEastAsia" w:hAnsiTheme="minorHAnsi" w:cstheme="minorBidi"/>
              <w:noProof/>
            </w:rPr>
          </w:pPr>
          <w:r>
            <w:fldChar w:fldCharType="begin"/>
          </w:r>
          <w:r>
            <w:instrText xml:space="preserve"> TOC \o "1-3" \h \z \u </w:instrText>
          </w:r>
          <w:r>
            <w:fldChar w:fldCharType="separate"/>
          </w:r>
          <w:hyperlink w:anchor="_Toc102385167" w:history="1">
            <w:r w:rsidR="00914FA0" w:rsidRPr="002A4241">
              <w:rPr>
                <w:rStyle w:val="Hyperlink"/>
                <w:noProof/>
              </w:rPr>
              <w:t>2508-01</w:t>
            </w:r>
            <w:r w:rsidR="00914FA0">
              <w:rPr>
                <w:rFonts w:asciiTheme="minorHAnsi" w:eastAsiaTheme="minorEastAsia" w:hAnsiTheme="minorHAnsi" w:cstheme="minorBidi"/>
                <w:noProof/>
              </w:rPr>
              <w:tab/>
            </w:r>
            <w:r w:rsidR="00914FA0" w:rsidRPr="002A4241">
              <w:rPr>
                <w:rStyle w:val="Hyperlink"/>
                <w:noProof/>
              </w:rPr>
              <w:t>PURPOSE</w:t>
            </w:r>
            <w:r w:rsidR="00914FA0">
              <w:rPr>
                <w:noProof/>
                <w:webHidden/>
              </w:rPr>
              <w:tab/>
            </w:r>
            <w:r w:rsidR="00914FA0">
              <w:rPr>
                <w:noProof/>
                <w:webHidden/>
              </w:rPr>
              <w:fldChar w:fldCharType="begin"/>
            </w:r>
            <w:r w:rsidR="00914FA0">
              <w:rPr>
                <w:noProof/>
                <w:webHidden/>
              </w:rPr>
              <w:instrText xml:space="preserve"> PAGEREF _Toc102385167 \h </w:instrText>
            </w:r>
            <w:r w:rsidR="00914FA0">
              <w:rPr>
                <w:noProof/>
                <w:webHidden/>
              </w:rPr>
            </w:r>
            <w:r w:rsidR="00914FA0">
              <w:rPr>
                <w:noProof/>
                <w:webHidden/>
              </w:rPr>
              <w:fldChar w:fldCharType="separate"/>
            </w:r>
            <w:r w:rsidR="00914FA0">
              <w:rPr>
                <w:noProof/>
                <w:webHidden/>
              </w:rPr>
              <w:t>1</w:t>
            </w:r>
            <w:r w:rsidR="00914FA0">
              <w:rPr>
                <w:noProof/>
                <w:webHidden/>
              </w:rPr>
              <w:fldChar w:fldCharType="end"/>
            </w:r>
          </w:hyperlink>
        </w:p>
        <w:p w14:paraId="11BF951F" w14:textId="4C7468A5" w:rsidR="00914FA0" w:rsidRDefault="00914FA0">
          <w:pPr>
            <w:pStyle w:val="TOC1"/>
            <w:rPr>
              <w:rFonts w:asciiTheme="minorHAnsi" w:eastAsiaTheme="minorEastAsia" w:hAnsiTheme="minorHAnsi" w:cstheme="minorBidi"/>
              <w:noProof/>
            </w:rPr>
          </w:pPr>
          <w:hyperlink w:anchor="_Toc102385168" w:history="1">
            <w:r w:rsidRPr="002A4241">
              <w:rPr>
                <w:rStyle w:val="Hyperlink"/>
                <w:noProof/>
              </w:rPr>
              <w:t>2508-02</w:t>
            </w:r>
            <w:r>
              <w:rPr>
                <w:rFonts w:asciiTheme="minorHAnsi" w:eastAsiaTheme="minorEastAsia" w:hAnsiTheme="minorHAnsi" w:cstheme="minorBidi"/>
                <w:noProof/>
              </w:rPr>
              <w:tab/>
            </w:r>
            <w:r w:rsidRPr="002A4241">
              <w:rPr>
                <w:rStyle w:val="Hyperlink"/>
                <w:noProof/>
              </w:rPr>
              <w:t>OBJECTIVES</w:t>
            </w:r>
            <w:r>
              <w:rPr>
                <w:noProof/>
                <w:webHidden/>
              </w:rPr>
              <w:tab/>
            </w:r>
            <w:r>
              <w:rPr>
                <w:noProof/>
                <w:webHidden/>
              </w:rPr>
              <w:fldChar w:fldCharType="begin"/>
            </w:r>
            <w:r>
              <w:rPr>
                <w:noProof/>
                <w:webHidden/>
              </w:rPr>
              <w:instrText xml:space="preserve"> PAGEREF _Toc102385168 \h </w:instrText>
            </w:r>
            <w:r>
              <w:rPr>
                <w:noProof/>
                <w:webHidden/>
              </w:rPr>
            </w:r>
            <w:r>
              <w:rPr>
                <w:noProof/>
                <w:webHidden/>
              </w:rPr>
              <w:fldChar w:fldCharType="separate"/>
            </w:r>
            <w:r>
              <w:rPr>
                <w:noProof/>
                <w:webHidden/>
              </w:rPr>
              <w:t>1</w:t>
            </w:r>
            <w:r>
              <w:rPr>
                <w:noProof/>
                <w:webHidden/>
              </w:rPr>
              <w:fldChar w:fldCharType="end"/>
            </w:r>
          </w:hyperlink>
        </w:p>
        <w:p w14:paraId="7DC88A38" w14:textId="27B4C22F" w:rsidR="00914FA0" w:rsidRDefault="00914FA0">
          <w:pPr>
            <w:pStyle w:val="TOC1"/>
            <w:rPr>
              <w:rFonts w:asciiTheme="minorHAnsi" w:eastAsiaTheme="minorEastAsia" w:hAnsiTheme="minorHAnsi" w:cstheme="minorBidi"/>
              <w:noProof/>
            </w:rPr>
          </w:pPr>
          <w:hyperlink w:anchor="_Toc102385169" w:history="1">
            <w:r w:rsidRPr="002A4241">
              <w:rPr>
                <w:rStyle w:val="Hyperlink"/>
                <w:noProof/>
              </w:rPr>
              <w:t>2508-03</w:t>
            </w:r>
            <w:r>
              <w:rPr>
                <w:rFonts w:asciiTheme="minorHAnsi" w:eastAsiaTheme="minorEastAsia" w:hAnsiTheme="minorHAnsi" w:cstheme="minorBidi"/>
                <w:noProof/>
              </w:rPr>
              <w:tab/>
            </w:r>
            <w:r w:rsidRPr="002A4241">
              <w:rPr>
                <w:rStyle w:val="Hyperlink"/>
                <w:noProof/>
              </w:rPr>
              <w:t>DEFINITIONS</w:t>
            </w:r>
            <w:r>
              <w:rPr>
                <w:noProof/>
                <w:webHidden/>
              </w:rPr>
              <w:tab/>
            </w:r>
            <w:r>
              <w:rPr>
                <w:noProof/>
                <w:webHidden/>
              </w:rPr>
              <w:fldChar w:fldCharType="begin"/>
            </w:r>
            <w:r>
              <w:rPr>
                <w:noProof/>
                <w:webHidden/>
              </w:rPr>
              <w:instrText xml:space="preserve"> PAGEREF _Toc102385169 \h </w:instrText>
            </w:r>
            <w:r>
              <w:rPr>
                <w:noProof/>
                <w:webHidden/>
              </w:rPr>
            </w:r>
            <w:r>
              <w:rPr>
                <w:noProof/>
                <w:webHidden/>
              </w:rPr>
              <w:fldChar w:fldCharType="separate"/>
            </w:r>
            <w:r>
              <w:rPr>
                <w:noProof/>
                <w:webHidden/>
              </w:rPr>
              <w:t>1</w:t>
            </w:r>
            <w:r>
              <w:rPr>
                <w:noProof/>
                <w:webHidden/>
              </w:rPr>
              <w:fldChar w:fldCharType="end"/>
            </w:r>
          </w:hyperlink>
        </w:p>
        <w:p w14:paraId="116B7CE2" w14:textId="3B69CF5C" w:rsidR="00914FA0" w:rsidRDefault="00914FA0">
          <w:pPr>
            <w:pStyle w:val="TOC1"/>
            <w:rPr>
              <w:rFonts w:asciiTheme="minorHAnsi" w:eastAsiaTheme="minorEastAsia" w:hAnsiTheme="minorHAnsi" w:cstheme="minorBidi"/>
              <w:noProof/>
            </w:rPr>
          </w:pPr>
          <w:hyperlink w:anchor="_Toc102385170" w:history="1">
            <w:r w:rsidRPr="002A4241">
              <w:rPr>
                <w:rStyle w:val="Hyperlink"/>
                <w:noProof/>
              </w:rPr>
              <w:t>2508-04</w:t>
            </w:r>
            <w:r>
              <w:rPr>
                <w:rFonts w:asciiTheme="minorHAnsi" w:eastAsiaTheme="minorEastAsia" w:hAnsiTheme="minorHAnsi" w:cstheme="minorBidi"/>
                <w:noProof/>
              </w:rPr>
              <w:tab/>
            </w:r>
            <w:r w:rsidRPr="002A4241">
              <w:rPr>
                <w:rStyle w:val="Hyperlink"/>
                <w:noProof/>
              </w:rPr>
              <w:t>RESPONSIBILITIES AND AUTHORITIES</w:t>
            </w:r>
            <w:r>
              <w:rPr>
                <w:noProof/>
                <w:webHidden/>
              </w:rPr>
              <w:tab/>
            </w:r>
            <w:r>
              <w:rPr>
                <w:noProof/>
                <w:webHidden/>
              </w:rPr>
              <w:fldChar w:fldCharType="begin"/>
            </w:r>
            <w:r>
              <w:rPr>
                <w:noProof/>
                <w:webHidden/>
              </w:rPr>
              <w:instrText xml:space="preserve"> PAGEREF _Toc102385170 \h </w:instrText>
            </w:r>
            <w:r>
              <w:rPr>
                <w:noProof/>
                <w:webHidden/>
              </w:rPr>
            </w:r>
            <w:r>
              <w:rPr>
                <w:noProof/>
                <w:webHidden/>
              </w:rPr>
              <w:fldChar w:fldCharType="separate"/>
            </w:r>
            <w:r>
              <w:rPr>
                <w:noProof/>
                <w:webHidden/>
              </w:rPr>
              <w:t>1</w:t>
            </w:r>
            <w:r>
              <w:rPr>
                <w:noProof/>
                <w:webHidden/>
              </w:rPr>
              <w:fldChar w:fldCharType="end"/>
            </w:r>
          </w:hyperlink>
        </w:p>
        <w:p w14:paraId="63A2AB5D" w14:textId="6F2FD1C3" w:rsidR="00914FA0" w:rsidRDefault="00914FA0">
          <w:pPr>
            <w:pStyle w:val="TOC2"/>
            <w:rPr>
              <w:rFonts w:asciiTheme="minorHAnsi" w:eastAsiaTheme="minorEastAsia" w:hAnsiTheme="minorHAnsi" w:cstheme="minorBidi"/>
              <w:noProof/>
            </w:rPr>
          </w:pPr>
          <w:hyperlink w:anchor="_Toc102385171" w:history="1">
            <w:r w:rsidRPr="002A4241">
              <w:rPr>
                <w:rStyle w:val="Hyperlink"/>
                <w:noProof/>
              </w:rPr>
              <w:t>04.01</w:t>
            </w:r>
            <w:r>
              <w:rPr>
                <w:rFonts w:asciiTheme="minorHAnsi" w:eastAsiaTheme="minorEastAsia" w:hAnsiTheme="minorHAnsi" w:cstheme="minorBidi"/>
                <w:noProof/>
              </w:rPr>
              <w:tab/>
            </w:r>
            <w:r w:rsidRPr="002A4241">
              <w:rPr>
                <w:rStyle w:val="Hyperlink"/>
                <w:noProof/>
              </w:rPr>
              <w:t>Director, Office of Nuclear Reactor Regulation (NRR).</w:t>
            </w:r>
            <w:r>
              <w:rPr>
                <w:noProof/>
                <w:webHidden/>
              </w:rPr>
              <w:tab/>
            </w:r>
            <w:r>
              <w:rPr>
                <w:noProof/>
                <w:webHidden/>
              </w:rPr>
              <w:fldChar w:fldCharType="begin"/>
            </w:r>
            <w:r>
              <w:rPr>
                <w:noProof/>
                <w:webHidden/>
              </w:rPr>
              <w:instrText xml:space="preserve"> PAGEREF _Toc102385171 \h </w:instrText>
            </w:r>
            <w:r>
              <w:rPr>
                <w:noProof/>
                <w:webHidden/>
              </w:rPr>
            </w:r>
            <w:r>
              <w:rPr>
                <w:noProof/>
                <w:webHidden/>
              </w:rPr>
              <w:fldChar w:fldCharType="separate"/>
            </w:r>
            <w:r>
              <w:rPr>
                <w:noProof/>
                <w:webHidden/>
              </w:rPr>
              <w:t>1</w:t>
            </w:r>
            <w:r>
              <w:rPr>
                <w:noProof/>
                <w:webHidden/>
              </w:rPr>
              <w:fldChar w:fldCharType="end"/>
            </w:r>
          </w:hyperlink>
        </w:p>
        <w:p w14:paraId="7294F0A4" w14:textId="6B9632A4" w:rsidR="00914FA0" w:rsidRDefault="00914FA0">
          <w:pPr>
            <w:pStyle w:val="TOC2"/>
            <w:rPr>
              <w:rFonts w:asciiTheme="minorHAnsi" w:eastAsiaTheme="minorEastAsia" w:hAnsiTheme="minorHAnsi" w:cstheme="minorBidi"/>
              <w:noProof/>
            </w:rPr>
          </w:pPr>
          <w:hyperlink w:anchor="_Toc102385172" w:history="1">
            <w:r w:rsidRPr="002A4241">
              <w:rPr>
                <w:rStyle w:val="Hyperlink"/>
                <w:noProof/>
              </w:rPr>
              <w:t>04.02</w:t>
            </w:r>
            <w:r>
              <w:rPr>
                <w:rFonts w:asciiTheme="minorHAnsi" w:eastAsiaTheme="minorEastAsia" w:hAnsiTheme="minorHAnsi" w:cstheme="minorBidi"/>
                <w:noProof/>
              </w:rPr>
              <w:tab/>
            </w:r>
            <w:r w:rsidRPr="002A4241">
              <w:rPr>
                <w:rStyle w:val="Hyperlink"/>
                <w:noProof/>
              </w:rPr>
              <w:t>Director, Division of Reactor Oversight (DRO)</w:t>
            </w:r>
            <w:r>
              <w:rPr>
                <w:noProof/>
                <w:webHidden/>
              </w:rPr>
              <w:tab/>
            </w:r>
            <w:r>
              <w:rPr>
                <w:noProof/>
                <w:webHidden/>
              </w:rPr>
              <w:fldChar w:fldCharType="begin"/>
            </w:r>
            <w:r>
              <w:rPr>
                <w:noProof/>
                <w:webHidden/>
              </w:rPr>
              <w:instrText xml:space="preserve"> PAGEREF _Toc102385172 \h </w:instrText>
            </w:r>
            <w:r>
              <w:rPr>
                <w:noProof/>
                <w:webHidden/>
              </w:rPr>
            </w:r>
            <w:r>
              <w:rPr>
                <w:noProof/>
                <w:webHidden/>
              </w:rPr>
              <w:fldChar w:fldCharType="separate"/>
            </w:r>
            <w:r>
              <w:rPr>
                <w:noProof/>
                <w:webHidden/>
              </w:rPr>
              <w:t>2</w:t>
            </w:r>
            <w:r>
              <w:rPr>
                <w:noProof/>
                <w:webHidden/>
              </w:rPr>
              <w:fldChar w:fldCharType="end"/>
            </w:r>
          </w:hyperlink>
        </w:p>
        <w:p w14:paraId="56E0A5F5" w14:textId="5AD8E963" w:rsidR="00914FA0" w:rsidRDefault="00914FA0">
          <w:pPr>
            <w:pStyle w:val="TOC1"/>
            <w:rPr>
              <w:rFonts w:asciiTheme="minorHAnsi" w:eastAsiaTheme="minorEastAsia" w:hAnsiTheme="minorHAnsi" w:cstheme="minorBidi"/>
              <w:noProof/>
            </w:rPr>
          </w:pPr>
          <w:hyperlink w:anchor="_Toc102385173" w:history="1">
            <w:r w:rsidRPr="002A4241">
              <w:rPr>
                <w:rStyle w:val="Hyperlink"/>
                <w:noProof/>
              </w:rPr>
              <w:t>2508-05</w:t>
            </w:r>
            <w:r>
              <w:rPr>
                <w:rFonts w:asciiTheme="minorHAnsi" w:eastAsiaTheme="minorEastAsia" w:hAnsiTheme="minorHAnsi" w:cstheme="minorBidi"/>
                <w:noProof/>
              </w:rPr>
              <w:tab/>
            </w:r>
            <w:r w:rsidRPr="002A4241">
              <w:rPr>
                <w:rStyle w:val="Hyperlink"/>
                <w:noProof/>
              </w:rPr>
              <w:t>DISCUSSION</w:t>
            </w:r>
            <w:r>
              <w:rPr>
                <w:noProof/>
                <w:webHidden/>
              </w:rPr>
              <w:tab/>
            </w:r>
            <w:r>
              <w:rPr>
                <w:noProof/>
                <w:webHidden/>
              </w:rPr>
              <w:fldChar w:fldCharType="begin"/>
            </w:r>
            <w:r>
              <w:rPr>
                <w:noProof/>
                <w:webHidden/>
              </w:rPr>
              <w:instrText xml:space="preserve"> PAGEREF _Toc102385173 \h </w:instrText>
            </w:r>
            <w:r>
              <w:rPr>
                <w:noProof/>
                <w:webHidden/>
              </w:rPr>
            </w:r>
            <w:r>
              <w:rPr>
                <w:noProof/>
                <w:webHidden/>
              </w:rPr>
              <w:fldChar w:fldCharType="separate"/>
            </w:r>
            <w:r>
              <w:rPr>
                <w:noProof/>
                <w:webHidden/>
              </w:rPr>
              <w:t>2</w:t>
            </w:r>
            <w:r>
              <w:rPr>
                <w:noProof/>
                <w:webHidden/>
              </w:rPr>
              <w:fldChar w:fldCharType="end"/>
            </w:r>
          </w:hyperlink>
        </w:p>
        <w:p w14:paraId="034B94E1" w14:textId="1BE134DC" w:rsidR="00914FA0" w:rsidRDefault="00914FA0">
          <w:pPr>
            <w:pStyle w:val="TOC2"/>
            <w:rPr>
              <w:rFonts w:asciiTheme="minorHAnsi" w:eastAsiaTheme="minorEastAsia" w:hAnsiTheme="minorHAnsi" w:cstheme="minorBidi"/>
              <w:noProof/>
            </w:rPr>
          </w:pPr>
          <w:hyperlink w:anchor="_Toc102385174" w:history="1">
            <w:r w:rsidRPr="002A4241">
              <w:rPr>
                <w:rStyle w:val="Hyperlink"/>
                <w:noProof/>
              </w:rPr>
              <w:t>05.01</w:t>
            </w:r>
            <w:r>
              <w:rPr>
                <w:rFonts w:asciiTheme="minorHAnsi" w:eastAsiaTheme="minorEastAsia" w:hAnsiTheme="minorHAnsi" w:cstheme="minorBidi"/>
                <w:noProof/>
              </w:rPr>
              <w:tab/>
            </w:r>
            <w:r w:rsidRPr="002A4241">
              <w:rPr>
                <w:rStyle w:val="Hyperlink"/>
                <w:noProof/>
              </w:rPr>
              <w:t>General</w:t>
            </w:r>
            <w:r>
              <w:rPr>
                <w:noProof/>
                <w:webHidden/>
              </w:rPr>
              <w:tab/>
            </w:r>
            <w:r>
              <w:rPr>
                <w:noProof/>
                <w:webHidden/>
              </w:rPr>
              <w:fldChar w:fldCharType="begin"/>
            </w:r>
            <w:r>
              <w:rPr>
                <w:noProof/>
                <w:webHidden/>
              </w:rPr>
              <w:instrText xml:space="preserve"> PAGEREF _Toc102385174 \h </w:instrText>
            </w:r>
            <w:r>
              <w:rPr>
                <w:noProof/>
                <w:webHidden/>
              </w:rPr>
            </w:r>
            <w:r>
              <w:rPr>
                <w:noProof/>
                <w:webHidden/>
              </w:rPr>
              <w:fldChar w:fldCharType="separate"/>
            </w:r>
            <w:r>
              <w:rPr>
                <w:noProof/>
                <w:webHidden/>
              </w:rPr>
              <w:t>2</w:t>
            </w:r>
            <w:r>
              <w:rPr>
                <w:noProof/>
                <w:webHidden/>
              </w:rPr>
              <w:fldChar w:fldCharType="end"/>
            </w:r>
          </w:hyperlink>
        </w:p>
        <w:p w14:paraId="059B2C4C" w14:textId="593374AD" w:rsidR="00914FA0" w:rsidRDefault="00914FA0">
          <w:pPr>
            <w:pStyle w:val="TOC2"/>
            <w:rPr>
              <w:rFonts w:asciiTheme="minorHAnsi" w:eastAsiaTheme="minorEastAsia" w:hAnsiTheme="minorHAnsi" w:cstheme="minorBidi"/>
              <w:noProof/>
            </w:rPr>
          </w:pPr>
          <w:hyperlink w:anchor="_Toc102385175" w:history="1">
            <w:r w:rsidRPr="002A4241">
              <w:rPr>
                <w:rStyle w:val="Hyperlink"/>
                <w:noProof/>
              </w:rPr>
              <w:t>05.02</w:t>
            </w:r>
            <w:r>
              <w:rPr>
                <w:rFonts w:asciiTheme="minorHAnsi" w:eastAsiaTheme="minorEastAsia" w:hAnsiTheme="minorHAnsi" w:cstheme="minorBidi"/>
                <w:noProof/>
              </w:rPr>
              <w:tab/>
            </w:r>
            <w:r w:rsidRPr="002A4241">
              <w:rPr>
                <w:rStyle w:val="Hyperlink"/>
                <w:noProof/>
              </w:rPr>
              <w:t>Quality Assurance Program Reviews</w:t>
            </w:r>
            <w:r>
              <w:rPr>
                <w:noProof/>
                <w:webHidden/>
              </w:rPr>
              <w:tab/>
            </w:r>
            <w:r>
              <w:rPr>
                <w:noProof/>
                <w:webHidden/>
              </w:rPr>
              <w:fldChar w:fldCharType="begin"/>
            </w:r>
            <w:r>
              <w:rPr>
                <w:noProof/>
                <w:webHidden/>
              </w:rPr>
              <w:instrText xml:space="preserve"> PAGEREF _Toc102385175 \h </w:instrText>
            </w:r>
            <w:r>
              <w:rPr>
                <w:noProof/>
                <w:webHidden/>
              </w:rPr>
            </w:r>
            <w:r>
              <w:rPr>
                <w:noProof/>
                <w:webHidden/>
              </w:rPr>
              <w:fldChar w:fldCharType="separate"/>
            </w:r>
            <w:r>
              <w:rPr>
                <w:noProof/>
                <w:webHidden/>
              </w:rPr>
              <w:t>2</w:t>
            </w:r>
            <w:r>
              <w:rPr>
                <w:noProof/>
                <w:webHidden/>
              </w:rPr>
              <w:fldChar w:fldCharType="end"/>
            </w:r>
          </w:hyperlink>
        </w:p>
        <w:p w14:paraId="2CFF07B3" w14:textId="37CECD39" w:rsidR="00914FA0" w:rsidRDefault="00914FA0">
          <w:pPr>
            <w:pStyle w:val="TOC2"/>
            <w:rPr>
              <w:rFonts w:asciiTheme="minorHAnsi" w:eastAsiaTheme="minorEastAsia" w:hAnsiTheme="minorHAnsi" w:cstheme="minorBidi"/>
              <w:noProof/>
            </w:rPr>
          </w:pPr>
          <w:hyperlink w:anchor="_Toc102385176" w:history="1">
            <w:r w:rsidRPr="002A4241">
              <w:rPr>
                <w:rStyle w:val="Hyperlink"/>
                <w:noProof/>
              </w:rPr>
              <w:t>05.03</w:t>
            </w:r>
            <w:r>
              <w:rPr>
                <w:rFonts w:asciiTheme="minorHAnsi" w:eastAsiaTheme="minorEastAsia" w:hAnsiTheme="minorHAnsi" w:cstheme="minorBidi"/>
                <w:noProof/>
              </w:rPr>
              <w:tab/>
            </w:r>
            <w:r w:rsidRPr="002A4241">
              <w:rPr>
                <w:rStyle w:val="Hyperlink"/>
                <w:noProof/>
              </w:rPr>
              <w:t>Post-Docketing QA Program Inspection</w:t>
            </w:r>
            <w:r>
              <w:rPr>
                <w:noProof/>
                <w:webHidden/>
              </w:rPr>
              <w:tab/>
            </w:r>
            <w:r>
              <w:rPr>
                <w:noProof/>
                <w:webHidden/>
              </w:rPr>
              <w:fldChar w:fldCharType="begin"/>
            </w:r>
            <w:r>
              <w:rPr>
                <w:noProof/>
                <w:webHidden/>
              </w:rPr>
              <w:instrText xml:space="preserve"> PAGEREF _Toc102385176 \h </w:instrText>
            </w:r>
            <w:r>
              <w:rPr>
                <w:noProof/>
                <w:webHidden/>
              </w:rPr>
            </w:r>
            <w:r>
              <w:rPr>
                <w:noProof/>
                <w:webHidden/>
              </w:rPr>
              <w:fldChar w:fldCharType="separate"/>
            </w:r>
            <w:r>
              <w:rPr>
                <w:noProof/>
                <w:webHidden/>
              </w:rPr>
              <w:t>3</w:t>
            </w:r>
            <w:r>
              <w:rPr>
                <w:noProof/>
                <w:webHidden/>
              </w:rPr>
              <w:fldChar w:fldCharType="end"/>
            </w:r>
          </w:hyperlink>
        </w:p>
        <w:p w14:paraId="4ED72F51" w14:textId="3C4E071E" w:rsidR="00914FA0" w:rsidRDefault="00914FA0">
          <w:pPr>
            <w:pStyle w:val="TOC2"/>
            <w:rPr>
              <w:rFonts w:asciiTheme="minorHAnsi" w:eastAsiaTheme="minorEastAsia" w:hAnsiTheme="minorHAnsi" w:cstheme="minorBidi"/>
              <w:noProof/>
            </w:rPr>
          </w:pPr>
          <w:hyperlink w:anchor="_Toc102385177" w:history="1">
            <w:r w:rsidRPr="002A4241">
              <w:rPr>
                <w:rStyle w:val="Hyperlink"/>
                <w:noProof/>
              </w:rPr>
              <w:t>05.04</w:t>
            </w:r>
            <w:r>
              <w:rPr>
                <w:rFonts w:asciiTheme="minorHAnsi" w:eastAsiaTheme="minorEastAsia" w:hAnsiTheme="minorHAnsi" w:cstheme="minorBidi"/>
                <w:noProof/>
              </w:rPr>
              <w:tab/>
            </w:r>
            <w:r w:rsidRPr="002A4241">
              <w:rPr>
                <w:rStyle w:val="Hyperlink"/>
                <w:noProof/>
              </w:rPr>
              <w:t>Design Qualification Testing Inspection</w:t>
            </w:r>
            <w:r>
              <w:rPr>
                <w:noProof/>
                <w:webHidden/>
              </w:rPr>
              <w:tab/>
            </w:r>
            <w:r>
              <w:rPr>
                <w:noProof/>
                <w:webHidden/>
              </w:rPr>
              <w:fldChar w:fldCharType="begin"/>
            </w:r>
            <w:r>
              <w:rPr>
                <w:noProof/>
                <w:webHidden/>
              </w:rPr>
              <w:instrText xml:space="preserve"> PAGEREF _Toc102385177 \h </w:instrText>
            </w:r>
            <w:r>
              <w:rPr>
                <w:noProof/>
                <w:webHidden/>
              </w:rPr>
            </w:r>
            <w:r>
              <w:rPr>
                <w:noProof/>
                <w:webHidden/>
              </w:rPr>
              <w:fldChar w:fldCharType="separate"/>
            </w:r>
            <w:r>
              <w:rPr>
                <w:noProof/>
                <w:webHidden/>
              </w:rPr>
              <w:t>3</w:t>
            </w:r>
            <w:r>
              <w:rPr>
                <w:noProof/>
                <w:webHidden/>
              </w:rPr>
              <w:fldChar w:fldCharType="end"/>
            </w:r>
          </w:hyperlink>
        </w:p>
        <w:p w14:paraId="303F0417" w14:textId="44FE0AE6" w:rsidR="00914FA0" w:rsidRDefault="00914FA0">
          <w:pPr>
            <w:pStyle w:val="TOC2"/>
            <w:rPr>
              <w:rFonts w:asciiTheme="minorHAnsi" w:eastAsiaTheme="minorEastAsia" w:hAnsiTheme="minorHAnsi" w:cstheme="minorBidi"/>
              <w:noProof/>
            </w:rPr>
          </w:pPr>
          <w:hyperlink w:anchor="_Toc102385178" w:history="1">
            <w:r w:rsidRPr="002A4241">
              <w:rPr>
                <w:rStyle w:val="Hyperlink"/>
                <w:noProof/>
              </w:rPr>
              <w:t xml:space="preserve">05.05 </w:t>
            </w:r>
            <w:r>
              <w:rPr>
                <w:rFonts w:asciiTheme="minorHAnsi" w:eastAsiaTheme="minorEastAsia" w:hAnsiTheme="minorHAnsi" w:cstheme="minorBidi"/>
                <w:noProof/>
              </w:rPr>
              <w:tab/>
            </w:r>
            <w:r w:rsidRPr="002A4241">
              <w:rPr>
                <w:rStyle w:val="Hyperlink"/>
                <w:noProof/>
              </w:rPr>
              <w:t>10 CFR Part 21 Inspection</w:t>
            </w:r>
            <w:r>
              <w:rPr>
                <w:noProof/>
                <w:webHidden/>
              </w:rPr>
              <w:tab/>
            </w:r>
            <w:r>
              <w:rPr>
                <w:noProof/>
                <w:webHidden/>
              </w:rPr>
              <w:fldChar w:fldCharType="begin"/>
            </w:r>
            <w:r>
              <w:rPr>
                <w:noProof/>
                <w:webHidden/>
              </w:rPr>
              <w:instrText xml:space="preserve"> PAGEREF _Toc102385178 \h </w:instrText>
            </w:r>
            <w:r>
              <w:rPr>
                <w:noProof/>
                <w:webHidden/>
              </w:rPr>
            </w:r>
            <w:r>
              <w:rPr>
                <w:noProof/>
                <w:webHidden/>
              </w:rPr>
              <w:fldChar w:fldCharType="separate"/>
            </w:r>
            <w:r>
              <w:rPr>
                <w:noProof/>
                <w:webHidden/>
              </w:rPr>
              <w:t>3</w:t>
            </w:r>
            <w:r>
              <w:rPr>
                <w:noProof/>
                <w:webHidden/>
              </w:rPr>
              <w:fldChar w:fldCharType="end"/>
            </w:r>
          </w:hyperlink>
        </w:p>
        <w:p w14:paraId="7C8CB76D" w14:textId="5B3D4EA7" w:rsidR="00914FA0" w:rsidRDefault="00914FA0">
          <w:pPr>
            <w:pStyle w:val="TOC2"/>
            <w:rPr>
              <w:rFonts w:asciiTheme="minorHAnsi" w:eastAsiaTheme="minorEastAsia" w:hAnsiTheme="minorHAnsi" w:cstheme="minorBidi"/>
              <w:noProof/>
            </w:rPr>
          </w:pPr>
          <w:hyperlink w:anchor="_Toc102385179" w:history="1">
            <w:r w:rsidRPr="002A4241">
              <w:rPr>
                <w:rStyle w:val="Hyperlink"/>
                <w:noProof/>
              </w:rPr>
              <w:t>05.06</w:t>
            </w:r>
            <w:r>
              <w:rPr>
                <w:rFonts w:asciiTheme="minorHAnsi" w:eastAsiaTheme="minorEastAsia" w:hAnsiTheme="minorHAnsi" w:cstheme="minorBidi"/>
                <w:noProof/>
              </w:rPr>
              <w:tab/>
            </w:r>
            <w:r w:rsidRPr="002A4241">
              <w:rPr>
                <w:rStyle w:val="Hyperlink"/>
                <w:noProof/>
              </w:rPr>
              <w:t>Protection of Safeguards Information Inspection</w:t>
            </w:r>
            <w:r>
              <w:rPr>
                <w:noProof/>
                <w:webHidden/>
              </w:rPr>
              <w:tab/>
            </w:r>
            <w:r>
              <w:rPr>
                <w:noProof/>
                <w:webHidden/>
              </w:rPr>
              <w:fldChar w:fldCharType="begin"/>
            </w:r>
            <w:r>
              <w:rPr>
                <w:noProof/>
                <w:webHidden/>
              </w:rPr>
              <w:instrText xml:space="preserve"> PAGEREF _Toc102385179 \h </w:instrText>
            </w:r>
            <w:r>
              <w:rPr>
                <w:noProof/>
                <w:webHidden/>
              </w:rPr>
            </w:r>
            <w:r>
              <w:rPr>
                <w:noProof/>
                <w:webHidden/>
              </w:rPr>
              <w:fldChar w:fldCharType="separate"/>
            </w:r>
            <w:r>
              <w:rPr>
                <w:noProof/>
                <w:webHidden/>
              </w:rPr>
              <w:t>4</w:t>
            </w:r>
            <w:r>
              <w:rPr>
                <w:noProof/>
                <w:webHidden/>
              </w:rPr>
              <w:fldChar w:fldCharType="end"/>
            </w:r>
          </w:hyperlink>
        </w:p>
        <w:p w14:paraId="3D65BEF8" w14:textId="07F20DDD" w:rsidR="00914FA0" w:rsidRDefault="00914FA0">
          <w:pPr>
            <w:pStyle w:val="TOC2"/>
            <w:rPr>
              <w:rFonts w:asciiTheme="minorHAnsi" w:eastAsiaTheme="minorEastAsia" w:hAnsiTheme="minorHAnsi" w:cstheme="minorBidi"/>
              <w:noProof/>
            </w:rPr>
          </w:pPr>
          <w:hyperlink w:anchor="_Toc102385180" w:history="1">
            <w:r w:rsidRPr="002A4241">
              <w:rPr>
                <w:rStyle w:val="Hyperlink"/>
                <w:noProof/>
              </w:rPr>
              <w:t>05.07</w:t>
            </w:r>
            <w:r>
              <w:rPr>
                <w:rFonts w:asciiTheme="minorHAnsi" w:eastAsiaTheme="minorEastAsia" w:hAnsiTheme="minorHAnsi" w:cstheme="minorBidi"/>
                <w:noProof/>
              </w:rPr>
              <w:tab/>
            </w:r>
            <w:r w:rsidRPr="002A4241">
              <w:rPr>
                <w:rStyle w:val="Hyperlink"/>
                <w:noProof/>
              </w:rPr>
              <w:t>Inspection Specifics</w:t>
            </w:r>
            <w:r>
              <w:rPr>
                <w:noProof/>
                <w:webHidden/>
              </w:rPr>
              <w:tab/>
            </w:r>
            <w:r>
              <w:rPr>
                <w:noProof/>
                <w:webHidden/>
              </w:rPr>
              <w:fldChar w:fldCharType="begin"/>
            </w:r>
            <w:r>
              <w:rPr>
                <w:noProof/>
                <w:webHidden/>
              </w:rPr>
              <w:instrText xml:space="preserve"> PAGEREF _Toc102385180 \h </w:instrText>
            </w:r>
            <w:r>
              <w:rPr>
                <w:noProof/>
                <w:webHidden/>
              </w:rPr>
            </w:r>
            <w:r>
              <w:rPr>
                <w:noProof/>
                <w:webHidden/>
              </w:rPr>
              <w:fldChar w:fldCharType="separate"/>
            </w:r>
            <w:r>
              <w:rPr>
                <w:noProof/>
                <w:webHidden/>
              </w:rPr>
              <w:t>4</w:t>
            </w:r>
            <w:r>
              <w:rPr>
                <w:noProof/>
                <w:webHidden/>
              </w:rPr>
              <w:fldChar w:fldCharType="end"/>
            </w:r>
          </w:hyperlink>
        </w:p>
        <w:p w14:paraId="035BF901" w14:textId="331667D9" w:rsidR="00914FA0" w:rsidRDefault="00914FA0">
          <w:pPr>
            <w:pStyle w:val="TOC2"/>
            <w:rPr>
              <w:rFonts w:asciiTheme="minorHAnsi" w:eastAsiaTheme="minorEastAsia" w:hAnsiTheme="minorHAnsi" w:cstheme="minorBidi"/>
              <w:noProof/>
            </w:rPr>
          </w:pPr>
          <w:hyperlink w:anchor="_Toc102385181" w:history="1">
            <w:r w:rsidRPr="002A4241">
              <w:rPr>
                <w:rStyle w:val="Hyperlink"/>
                <w:noProof/>
              </w:rPr>
              <w:t>05.08</w:t>
            </w:r>
            <w:r>
              <w:rPr>
                <w:rFonts w:asciiTheme="minorHAnsi" w:eastAsiaTheme="minorEastAsia" w:hAnsiTheme="minorHAnsi" w:cstheme="minorBidi"/>
                <w:noProof/>
              </w:rPr>
              <w:tab/>
            </w:r>
            <w:r w:rsidRPr="002A4241">
              <w:rPr>
                <w:rStyle w:val="Hyperlink"/>
                <w:noProof/>
              </w:rPr>
              <w:t>Witnessing Unsafe Situations</w:t>
            </w:r>
            <w:r>
              <w:rPr>
                <w:noProof/>
                <w:webHidden/>
              </w:rPr>
              <w:tab/>
            </w:r>
            <w:r>
              <w:rPr>
                <w:noProof/>
                <w:webHidden/>
              </w:rPr>
              <w:fldChar w:fldCharType="begin"/>
            </w:r>
            <w:r>
              <w:rPr>
                <w:noProof/>
                <w:webHidden/>
              </w:rPr>
              <w:instrText xml:space="preserve"> PAGEREF _Toc102385181 \h </w:instrText>
            </w:r>
            <w:r>
              <w:rPr>
                <w:noProof/>
                <w:webHidden/>
              </w:rPr>
            </w:r>
            <w:r>
              <w:rPr>
                <w:noProof/>
                <w:webHidden/>
              </w:rPr>
              <w:fldChar w:fldCharType="separate"/>
            </w:r>
            <w:r>
              <w:rPr>
                <w:noProof/>
                <w:webHidden/>
              </w:rPr>
              <w:t>4</w:t>
            </w:r>
            <w:r>
              <w:rPr>
                <w:noProof/>
                <w:webHidden/>
              </w:rPr>
              <w:fldChar w:fldCharType="end"/>
            </w:r>
          </w:hyperlink>
        </w:p>
        <w:p w14:paraId="7A6C44B8" w14:textId="422E0486" w:rsidR="00914FA0" w:rsidRDefault="00914FA0">
          <w:pPr>
            <w:pStyle w:val="TOC1"/>
            <w:rPr>
              <w:rFonts w:asciiTheme="minorHAnsi" w:eastAsiaTheme="minorEastAsia" w:hAnsiTheme="minorHAnsi" w:cstheme="minorBidi"/>
              <w:noProof/>
            </w:rPr>
          </w:pPr>
          <w:hyperlink w:anchor="_Toc102385182" w:history="1">
            <w:r w:rsidRPr="002A4241">
              <w:rPr>
                <w:rStyle w:val="Hyperlink"/>
                <w:noProof/>
              </w:rPr>
              <w:t>2508-06</w:t>
            </w:r>
            <w:r>
              <w:rPr>
                <w:rFonts w:asciiTheme="minorHAnsi" w:eastAsiaTheme="minorEastAsia" w:hAnsiTheme="minorHAnsi" w:cstheme="minorBidi"/>
                <w:noProof/>
              </w:rPr>
              <w:tab/>
            </w:r>
            <w:r w:rsidRPr="002A4241">
              <w:rPr>
                <w:rStyle w:val="Hyperlink"/>
                <w:noProof/>
              </w:rPr>
              <w:t>ENFORCEMENT ACTIONS</w:t>
            </w:r>
            <w:r>
              <w:rPr>
                <w:noProof/>
                <w:webHidden/>
              </w:rPr>
              <w:tab/>
            </w:r>
            <w:r>
              <w:rPr>
                <w:noProof/>
                <w:webHidden/>
              </w:rPr>
              <w:fldChar w:fldCharType="begin"/>
            </w:r>
            <w:r>
              <w:rPr>
                <w:noProof/>
                <w:webHidden/>
              </w:rPr>
              <w:instrText xml:space="preserve"> PAGEREF _Toc102385182 \h </w:instrText>
            </w:r>
            <w:r>
              <w:rPr>
                <w:noProof/>
                <w:webHidden/>
              </w:rPr>
            </w:r>
            <w:r>
              <w:rPr>
                <w:noProof/>
                <w:webHidden/>
              </w:rPr>
              <w:fldChar w:fldCharType="separate"/>
            </w:r>
            <w:r>
              <w:rPr>
                <w:noProof/>
                <w:webHidden/>
              </w:rPr>
              <w:t>4</w:t>
            </w:r>
            <w:r>
              <w:rPr>
                <w:noProof/>
                <w:webHidden/>
              </w:rPr>
              <w:fldChar w:fldCharType="end"/>
            </w:r>
          </w:hyperlink>
        </w:p>
        <w:p w14:paraId="2695513D" w14:textId="0A95810D" w:rsidR="00914FA0" w:rsidRDefault="00914FA0">
          <w:pPr>
            <w:pStyle w:val="TOC1"/>
            <w:rPr>
              <w:rFonts w:asciiTheme="minorHAnsi" w:eastAsiaTheme="minorEastAsia" w:hAnsiTheme="minorHAnsi" w:cstheme="minorBidi"/>
              <w:noProof/>
            </w:rPr>
          </w:pPr>
          <w:hyperlink w:anchor="_Toc102385183" w:history="1">
            <w:r w:rsidRPr="002A4241">
              <w:rPr>
                <w:rStyle w:val="Hyperlink"/>
                <w:noProof/>
              </w:rPr>
              <w:t>2508-07</w:t>
            </w:r>
            <w:r>
              <w:rPr>
                <w:rFonts w:asciiTheme="minorHAnsi" w:eastAsiaTheme="minorEastAsia" w:hAnsiTheme="minorHAnsi" w:cstheme="minorBidi"/>
                <w:noProof/>
              </w:rPr>
              <w:tab/>
            </w:r>
            <w:r w:rsidRPr="002A4241">
              <w:rPr>
                <w:rStyle w:val="Hyperlink"/>
                <w:noProof/>
              </w:rPr>
              <w:t>INSPECTION REPORTS</w:t>
            </w:r>
            <w:r>
              <w:rPr>
                <w:noProof/>
                <w:webHidden/>
              </w:rPr>
              <w:tab/>
            </w:r>
            <w:r>
              <w:rPr>
                <w:noProof/>
                <w:webHidden/>
              </w:rPr>
              <w:fldChar w:fldCharType="begin"/>
            </w:r>
            <w:r>
              <w:rPr>
                <w:noProof/>
                <w:webHidden/>
              </w:rPr>
              <w:instrText xml:space="preserve"> PAGEREF _Toc102385183 \h </w:instrText>
            </w:r>
            <w:r>
              <w:rPr>
                <w:noProof/>
                <w:webHidden/>
              </w:rPr>
            </w:r>
            <w:r>
              <w:rPr>
                <w:noProof/>
                <w:webHidden/>
              </w:rPr>
              <w:fldChar w:fldCharType="separate"/>
            </w:r>
            <w:r>
              <w:rPr>
                <w:noProof/>
                <w:webHidden/>
              </w:rPr>
              <w:t>4</w:t>
            </w:r>
            <w:r>
              <w:rPr>
                <w:noProof/>
                <w:webHidden/>
              </w:rPr>
              <w:fldChar w:fldCharType="end"/>
            </w:r>
          </w:hyperlink>
        </w:p>
        <w:p w14:paraId="495A5785" w14:textId="36B13D1D" w:rsidR="00914FA0" w:rsidRDefault="00914FA0">
          <w:pPr>
            <w:pStyle w:val="TOC1"/>
            <w:rPr>
              <w:rFonts w:asciiTheme="minorHAnsi" w:eastAsiaTheme="minorEastAsia" w:hAnsiTheme="minorHAnsi" w:cstheme="minorBidi"/>
              <w:noProof/>
            </w:rPr>
          </w:pPr>
          <w:hyperlink w:anchor="_Toc102385184" w:history="1">
            <w:r w:rsidRPr="002A4241">
              <w:rPr>
                <w:rStyle w:val="Hyperlink"/>
                <w:noProof/>
              </w:rPr>
              <w:t>2508-08</w:t>
            </w:r>
            <w:r>
              <w:rPr>
                <w:rFonts w:asciiTheme="minorHAnsi" w:eastAsiaTheme="minorEastAsia" w:hAnsiTheme="minorHAnsi" w:cstheme="minorBidi"/>
                <w:noProof/>
              </w:rPr>
              <w:tab/>
            </w:r>
            <w:r w:rsidRPr="002A4241">
              <w:rPr>
                <w:rStyle w:val="Hyperlink"/>
                <w:noProof/>
              </w:rPr>
              <w:t>REFERENCES</w:t>
            </w:r>
            <w:r>
              <w:rPr>
                <w:noProof/>
                <w:webHidden/>
              </w:rPr>
              <w:tab/>
            </w:r>
            <w:r>
              <w:rPr>
                <w:noProof/>
                <w:webHidden/>
              </w:rPr>
              <w:fldChar w:fldCharType="begin"/>
            </w:r>
            <w:r>
              <w:rPr>
                <w:noProof/>
                <w:webHidden/>
              </w:rPr>
              <w:instrText xml:space="preserve"> PAGEREF _Toc102385184 \h </w:instrText>
            </w:r>
            <w:r>
              <w:rPr>
                <w:noProof/>
                <w:webHidden/>
              </w:rPr>
            </w:r>
            <w:r>
              <w:rPr>
                <w:noProof/>
                <w:webHidden/>
              </w:rPr>
              <w:fldChar w:fldCharType="separate"/>
            </w:r>
            <w:r>
              <w:rPr>
                <w:noProof/>
                <w:webHidden/>
              </w:rPr>
              <w:t>4</w:t>
            </w:r>
            <w:r>
              <w:rPr>
                <w:noProof/>
                <w:webHidden/>
              </w:rPr>
              <w:fldChar w:fldCharType="end"/>
            </w:r>
          </w:hyperlink>
        </w:p>
        <w:p w14:paraId="29DC524C" w14:textId="7EF98D28" w:rsidR="00914FA0" w:rsidRDefault="00914FA0">
          <w:pPr>
            <w:pStyle w:val="TOC1"/>
            <w:rPr>
              <w:rFonts w:asciiTheme="minorHAnsi" w:eastAsiaTheme="minorEastAsia" w:hAnsiTheme="minorHAnsi" w:cstheme="minorBidi"/>
              <w:noProof/>
            </w:rPr>
          </w:pPr>
          <w:hyperlink w:anchor="_Toc102385185" w:history="1">
            <w:r w:rsidRPr="002A4241">
              <w:rPr>
                <w:rStyle w:val="Hyperlink"/>
                <w:noProof/>
              </w:rPr>
              <w:t>Attachment 1: Inspection Guidance</w:t>
            </w:r>
            <w:r>
              <w:rPr>
                <w:noProof/>
                <w:webHidden/>
              </w:rPr>
              <w:tab/>
            </w:r>
            <w:r w:rsidR="000612B6">
              <w:rPr>
                <w:noProof/>
                <w:webHidden/>
              </w:rPr>
              <w:t>Att1-</w:t>
            </w:r>
            <w:r>
              <w:rPr>
                <w:noProof/>
                <w:webHidden/>
              </w:rPr>
              <w:fldChar w:fldCharType="begin"/>
            </w:r>
            <w:r>
              <w:rPr>
                <w:noProof/>
                <w:webHidden/>
              </w:rPr>
              <w:instrText xml:space="preserve"> PAGEREF _Toc102385185 \h </w:instrText>
            </w:r>
            <w:r>
              <w:rPr>
                <w:noProof/>
                <w:webHidden/>
              </w:rPr>
            </w:r>
            <w:r>
              <w:rPr>
                <w:noProof/>
                <w:webHidden/>
              </w:rPr>
              <w:fldChar w:fldCharType="separate"/>
            </w:r>
            <w:r>
              <w:rPr>
                <w:noProof/>
                <w:webHidden/>
              </w:rPr>
              <w:t>1</w:t>
            </w:r>
            <w:r>
              <w:rPr>
                <w:noProof/>
                <w:webHidden/>
              </w:rPr>
              <w:fldChar w:fldCharType="end"/>
            </w:r>
          </w:hyperlink>
        </w:p>
        <w:p w14:paraId="044E044E" w14:textId="18A60721" w:rsidR="00914FA0" w:rsidRDefault="00914FA0">
          <w:pPr>
            <w:pStyle w:val="TOC1"/>
            <w:rPr>
              <w:rFonts w:asciiTheme="minorHAnsi" w:eastAsiaTheme="minorEastAsia" w:hAnsiTheme="minorHAnsi" w:cstheme="minorBidi"/>
              <w:noProof/>
            </w:rPr>
          </w:pPr>
          <w:hyperlink w:anchor="_Toc102385186" w:history="1">
            <w:r w:rsidRPr="002A4241">
              <w:rPr>
                <w:rStyle w:val="Hyperlink"/>
                <w:noProof/>
              </w:rPr>
              <w:t>Attachment 2: Revision History for IMC 2508</w:t>
            </w:r>
            <w:r>
              <w:rPr>
                <w:noProof/>
                <w:webHidden/>
              </w:rPr>
              <w:tab/>
            </w:r>
            <w:r w:rsidR="000612B6">
              <w:rPr>
                <w:noProof/>
                <w:webHidden/>
              </w:rPr>
              <w:t>Att2-</w:t>
            </w:r>
            <w:r>
              <w:rPr>
                <w:noProof/>
                <w:webHidden/>
              </w:rPr>
              <w:fldChar w:fldCharType="begin"/>
            </w:r>
            <w:r>
              <w:rPr>
                <w:noProof/>
                <w:webHidden/>
              </w:rPr>
              <w:instrText xml:space="preserve"> PAGEREF _Toc102385186 \h </w:instrText>
            </w:r>
            <w:r>
              <w:rPr>
                <w:noProof/>
                <w:webHidden/>
              </w:rPr>
            </w:r>
            <w:r>
              <w:rPr>
                <w:noProof/>
                <w:webHidden/>
              </w:rPr>
              <w:fldChar w:fldCharType="separate"/>
            </w:r>
            <w:r>
              <w:rPr>
                <w:noProof/>
                <w:webHidden/>
              </w:rPr>
              <w:t>1</w:t>
            </w:r>
            <w:r>
              <w:rPr>
                <w:noProof/>
                <w:webHidden/>
              </w:rPr>
              <w:fldChar w:fldCharType="end"/>
            </w:r>
          </w:hyperlink>
        </w:p>
        <w:p w14:paraId="0FA65552" w14:textId="4007DDE2" w:rsidR="00BA0969" w:rsidRDefault="00BA0969">
          <w:r>
            <w:rPr>
              <w:b/>
              <w:bCs/>
              <w:noProof/>
            </w:rPr>
            <w:fldChar w:fldCharType="end"/>
          </w:r>
        </w:p>
      </w:sdtContent>
    </w:sdt>
    <w:p w14:paraId="06D6F455" w14:textId="77777777" w:rsidR="008E69D1" w:rsidRDefault="008E69D1">
      <w:pPr>
        <w:widowControl/>
        <w:autoSpaceDE/>
        <w:autoSpaceDN/>
        <w:adjustRightInd/>
        <w:sectPr w:rsidR="008E69D1" w:rsidSect="00D97369">
          <w:footerReference w:type="default" r:id="rId9"/>
          <w:pgSz w:w="12240" w:h="15840"/>
          <w:pgMar w:top="1440" w:right="1440" w:bottom="1440" w:left="1440" w:header="720" w:footer="720" w:gutter="0"/>
          <w:pgNumType w:fmt="lowerRoman" w:start="1"/>
          <w:cols w:space="720"/>
          <w:noEndnote/>
          <w:docGrid w:linePitch="326"/>
        </w:sectPr>
      </w:pPr>
    </w:p>
    <w:p w14:paraId="7F6820CA" w14:textId="31583B9C" w:rsidR="00840729" w:rsidRPr="00207710" w:rsidRDefault="00840729" w:rsidP="00BA0969">
      <w:pPr>
        <w:pStyle w:val="Heading1"/>
        <w:spacing w:before="0"/>
      </w:pPr>
      <w:bookmarkStart w:id="1" w:name="_Toc102385167"/>
      <w:r w:rsidRPr="00207710">
        <w:lastRenderedPageBreak/>
        <w:t>2508</w:t>
      </w:r>
      <w:r w:rsidR="00E620F9">
        <w:t>-</w:t>
      </w:r>
      <w:r w:rsidRPr="00207710">
        <w:t>01</w:t>
      </w:r>
      <w:r w:rsidRPr="00207710">
        <w:tab/>
        <w:t>PURPOSE</w:t>
      </w:r>
      <w:bookmarkEnd w:id="1"/>
    </w:p>
    <w:p w14:paraId="2E21612D" w14:textId="77777777" w:rsidR="00840729" w:rsidRPr="009E226D" w:rsidRDefault="00152D73" w:rsidP="00042CAA">
      <w:pPr>
        <w:pStyle w:val="BodyText2"/>
      </w:pPr>
      <w:r>
        <w:t>01.01</w:t>
      </w:r>
      <w:r>
        <w:tab/>
      </w:r>
      <w:r w:rsidR="002A144D" w:rsidRPr="009E226D">
        <w:t>To</w:t>
      </w:r>
      <w:r w:rsidR="00840729" w:rsidRPr="009E226D">
        <w:t xml:space="preserve"> provide guidance for the review of Design Certification (DC) </w:t>
      </w:r>
      <w:r w:rsidR="009E226D" w:rsidRPr="009E226D">
        <w:t>applications</w:t>
      </w:r>
      <w:r w:rsidR="001F7722" w:rsidRPr="009E226D">
        <w:t xml:space="preserve"> </w:t>
      </w:r>
      <w:r w:rsidR="00840729" w:rsidRPr="009E226D">
        <w:t>and inspections to support this review activity.</w:t>
      </w:r>
    </w:p>
    <w:p w14:paraId="11A9313F" w14:textId="511CAEF5" w:rsidR="00840729" w:rsidRDefault="00152D73" w:rsidP="00042CAA">
      <w:pPr>
        <w:pStyle w:val="BodyText2"/>
      </w:pPr>
      <w:r>
        <w:t>01.02</w:t>
      </w:r>
      <w:r>
        <w:tab/>
      </w:r>
      <w:r w:rsidR="002A144D" w:rsidRPr="009E226D">
        <w:t xml:space="preserve">To provide </w:t>
      </w:r>
      <w:r w:rsidR="00840729" w:rsidRPr="009E226D">
        <w:t>inspection guidance for activities directed toward the review of a DC application and related applicant activities governed by NRC regulations.</w:t>
      </w:r>
    </w:p>
    <w:p w14:paraId="14428EC6" w14:textId="2FF67EDE" w:rsidR="0005329A" w:rsidRPr="009E226D" w:rsidRDefault="0005329A" w:rsidP="00042CAA">
      <w:pPr>
        <w:pStyle w:val="BodyText2"/>
      </w:pPr>
      <w:r>
        <w:t>01.03</w:t>
      </w:r>
      <w:r>
        <w:tab/>
        <w:t xml:space="preserve">To provide inspection guidance for activities related to the protection of </w:t>
      </w:r>
      <w:r w:rsidR="00393338">
        <w:t>Safeguards Information (</w:t>
      </w:r>
      <w:r>
        <w:t>SGI</w:t>
      </w:r>
      <w:r w:rsidR="00393338">
        <w:t>)</w:t>
      </w:r>
      <w:r>
        <w:t xml:space="preserve"> by </w:t>
      </w:r>
      <w:r w:rsidR="00393338">
        <w:t xml:space="preserve">design certification </w:t>
      </w:r>
      <w:r w:rsidR="00D36CDA">
        <w:t>applicants</w:t>
      </w:r>
      <w:r w:rsidR="00393338">
        <w:t>/</w:t>
      </w:r>
      <w:r w:rsidR="0051259E">
        <w:t xml:space="preserve">vendors that are required to </w:t>
      </w:r>
      <w:r w:rsidR="00393338">
        <w:t>protect</w:t>
      </w:r>
      <w:r w:rsidR="0051259E">
        <w:t xml:space="preserve"> SGI</w:t>
      </w:r>
      <w:r w:rsidR="00393338">
        <w:t xml:space="preserve"> in accordance with an NRC Order</w:t>
      </w:r>
      <w:r w:rsidR="009D3FBB">
        <w:t xml:space="preserve">, </w:t>
      </w:r>
      <w:r w:rsidR="009D3FBB" w:rsidRPr="001B643B">
        <w:t>Title 10 of the Code of Federal Regulations (CFR) 73.21</w:t>
      </w:r>
      <w:r w:rsidR="009D3FBB">
        <w:t xml:space="preserve"> and/or 10 CFR 73.22</w:t>
      </w:r>
      <w:r w:rsidR="00393338">
        <w:t>.</w:t>
      </w:r>
    </w:p>
    <w:p w14:paraId="57B5E407" w14:textId="7E9F4FB3" w:rsidR="00840729" w:rsidRPr="009E226D" w:rsidRDefault="00840729" w:rsidP="00E620F9">
      <w:pPr>
        <w:pStyle w:val="Heading1"/>
      </w:pPr>
      <w:bookmarkStart w:id="2" w:name="_Toc102385168"/>
      <w:r w:rsidRPr="009E226D">
        <w:t>2508</w:t>
      </w:r>
      <w:r w:rsidR="00BA0969">
        <w:t>-</w:t>
      </w:r>
      <w:r w:rsidRPr="009E226D">
        <w:t>02</w:t>
      </w:r>
      <w:r w:rsidRPr="009E226D">
        <w:tab/>
        <w:t>OBJECTIVES</w:t>
      </w:r>
      <w:bookmarkEnd w:id="2"/>
    </w:p>
    <w:p w14:paraId="42B5102B" w14:textId="77777777" w:rsidR="00704F52" w:rsidRPr="009E226D" w:rsidRDefault="00840729" w:rsidP="00042CAA">
      <w:pPr>
        <w:pStyle w:val="BodyText2"/>
      </w:pPr>
      <w:r w:rsidRPr="009E226D">
        <w:t>02.01</w:t>
      </w:r>
      <w:r w:rsidR="003B0BFC" w:rsidRPr="009E226D">
        <w:tab/>
      </w:r>
      <w:r w:rsidR="00704F52" w:rsidRPr="009E226D">
        <w:t>To provide assurance that the application for a DC meets requirements specified in Subpart B to 10 CFR Part 52.</w:t>
      </w:r>
    </w:p>
    <w:p w14:paraId="4D9DB41F" w14:textId="77777777" w:rsidR="003B0BFC" w:rsidRPr="00805867" w:rsidRDefault="00704F52" w:rsidP="00042CAA">
      <w:pPr>
        <w:pStyle w:val="BodyText2"/>
      </w:pPr>
      <w:r w:rsidRPr="00805867">
        <w:t>02.02</w:t>
      </w:r>
      <w:r w:rsidRPr="00805867">
        <w:tab/>
      </w:r>
      <w:r w:rsidR="003B0BFC" w:rsidRPr="00805867">
        <w:t>To verify that quality processes used in the development of the DC application are adequately described, and that technical, quality, and administrative requirements important to public health and safety are effectively implemented during the design and procurement phases of DC activities.</w:t>
      </w:r>
    </w:p>
    <w:p w14:paraId="35385FE4" w14:textId="25304CF9" w:rsidR="00840729" w:rsidRPr="00805867" w:rsidRDefault="00840729" w:rsidP="00042CAA">
      <w:pPr>
        <w:pStyle w:val="BodyText2"/>
      </w:pPr>
      <w:r w:rsidRPr="00805867">
        <w:t>02.0</w:t>
      </w:r>
      <w:r w:rsidR="006C27ED" w:rsidRPr="00805867">
        <w:t>3</w:t>
      </w:r>
      <w:r w:rsidRPr="00805867">
        <w:tab/>
      </w:r>
      <w:r w:rsidR="006C27ED" w:rsidRPr="00805867">
        <w:t xml:space="preserve">To verify effective implementation of the quality assurance (QA) program, as described in the application for a DC, </w:t>
      </w:r>
      <w:r w:rsidRPr="00805867">
        <w:t>satisfy the appropriate provisions of Appendix B</w:t>
      </w:r>
      <w:ins w:id="3" w:author="Author">
        <w:r w:rsidR="005B1C53">
          <w:t>,</w:t>
        </w:r>
        <w:r w:rsidR="00844572" w:rsidRPr="00805867">
          <w:t xml:space="preserve"> “Quality Assurance Criteria for Nuclear Power Plants and Fuel Reprocessing Plants”</w:t>
        </w:r>
      </w:ins>
      <w:r w:rsidRPr="00805867">
        <w:t xml:space="preserve"> to 10 CFR Part 50</w:t>
      </w:r>
      <w:ins w:id="4" w:author="Author">
        <w:r w:rsidR="005B1C53">
          <w:t>,</w:t>
        </w:r>
        <w:r w:rsidR="00A94ED3" w:rsidRPr="00805867">
          <w:t xml:space="preserve"> “Dom</w:t>
        </w:r>
        <w:r w:rsidR="00021EAA" w:rsidRPr="00805867">
          <w:t>estic Licensing of Production and Utilization Facilities</w:t>
        </w:r>
      </w:ins>
      <w:r w:rsidR="0094020F">
        <w:t>.</w:t>
      </w:r>
      <w:ins w:id="5" w:author="Author">
        <w:r w:rsidR="00021EAA" w:rsidRPr="00805867">
          <w:t>”</w:t>
        </w:r>
      </w:ins>
    </w:p>
    <w:p w14:paraId="3F35716A" w14:textId="77777777" w:rsidR="00840729" w:rsidRPr="009E226D" w:rsidRDefault="00840729" w:rsidP="00042CAA">
      <w:pPr>
        <w:pStyle w:val="BodyText2"/>
      </w:pPr>
      <w:r w:rsidRPr="009E226D">
        <w:t>02.04</w:t>
      </w:r>
      <w:r w:rsidRPr="009E226D">
        <w:tab/>
        <w:t>To verify whether the qualification testing activities supporting the application are conducted in accordance with the requirements of Appendix B to 10 CFR Part 50.</w:t>
      </w:r>
    </w:p>
    <w:p w14:paraId="1A290BC9" w14:textId="4B93EE86" w:rsidR="00830FD6" w:rsidRPr="009E226D" w:rsidRDefault="00830FD6" w:rsidP="00042CAA">
      <w:pPr>
        <w:pStyle w:val="BodyText2"/>
      </w:pPr>
      <w:r>
        <w:t>02.05</w:t>
      </w:r>
      <w:r>
        <w:tab/>
      </w:r>
      <w:r w:rsidRPr="001B643B">
        <w:t xml:space="preserve">To </w:t>
      </w:r>
      <w:r>
        <w:t xml:space="preserve">verify that </w:t>
      </w:r>
      <w:r w:rsidRPr="001B643B">
        <w:t>information protection system</w:t>
      </w:r>
      <w:r>
        <w:t>s</w:t>
      </w:r>
      <w:r w:rsidRPr="001B643B">
        <w:t xml:space="preserve"> effectively protect Safeguards Information (SGI), as defined in </w:t>
      </w:r>
      <w:r w:rsidR="009D3FBB">
        <w:t xml:space="preserve">10 </w:t>
      </w:r>
      <w:r w:rsidRPr="001B643B">
        <w:t xml:space="preserve">CFR 73.21 and 10 CFR </w:t>
      </w:r>
      <w:proofErr w:type="gramStart"/>
      <w:r w:rsidRPr="001B643B">
        <w:t>73.22, and</w:t>
      </w:r>
      <w:proofErr w:type="gramEnd"/>
      <w:r w:rsidRPr="001B643B">
        <w:t xml:space="preserve"> prevents unauthorized disclosure.</w:t>
      </w:r>
    </w:p>
    <w:p w14:paraId="64633072" w14:textId="5BBA5202" w:rsidR="00840729" w:rsidRPr="009E226D" w:rsidRDefault="00840729" w:rsidP="00BA0969">
      <w:pPr>
        <w:pStyle w:val="Heading1"/>
      </w:pPr>
      <w:bookmarkStart w:id="6" w:name="_Toc102385169"/>
      <w:r w:rsidRPr="009E226D">
        <w:t>2508</w:t>
      </w:r>
      <w:r w:rsidR="00BA0969">
        <w:t>-</w:t>
      </w:r>
      <w:r w:rsidRPr="009E226D">
        <w:t>03</w:t>
      </w:r>
      <w:r w:rsidRPr="009E226D">
        <w:tab/>
        <w:t>DEFINITIONS</w:t>
      </w:r>
      <w:bookmarkEnd w:id="6"/>
    </w:p>
    <w:p w14:paraId="45FA0D2B" w14:textId="60781FF1" w:rsidR="00840729" w:rsidRPr="009E226D" w:rsidRDefault="00840729" w:rsidP="00042CAA">
      <w:pPr>
        <w:pStyle w:val="BodyText"/>
      </w:pPr>
      <w:r w:rsidRPr="009E226D">
        <w:t xml:space="preserve">Definitions of terms used in this inspection program are </w:t>
      </w:r>
      <w:r w:rsidR="000970DE" w:rsidRPr="009E226D">
        <w:t>included in Inspection Manual Chapter</w:t>
      </w:r>
      <w:r w:rsidR="004B51DE">
        <w:t> </w:t>
      </w:r>
      <w:r w:rsidR="000970DE" w:rsidRPr="009E226D">
        <w:t>2506,</w:t>
      </w:r>
      <w:r w:rsidR="004B51DE">
        <w:t xml:space="preserve"> “</w:t>
      </w:r>
      <w:r w:rsidR="000970DE" w:rsidRPr="009E226D">
        <w:t>Construction Reactor Oversight Process General Guidance and Basis Document.”</w:t>
      </w:r>
    </w:p>
    <w:p w14:paraId="450CACAA" w14:textId="77777777" w:rsidR="00840729" w:rsidRPr="009E226D" w:rsidRDefault="00840729" w:rsidP="00BA0969">
      <w:pPr>
        <w:pStyle w:val="Heading1"/>
      </w:pPr>
      <w:bookmarkStart w:id="7" w:name="_Toc102385170"/>
      <w:r w:rsidRPr="009E226D">
        <w:t>2508-04</w:t>
      </w:r>
      <w:r w:rsidRPr="009E226D">
        <w:tab/>
        <w:t>RESPONSIBILITIES AND AUTHORITIES</w:t>
      </w:r>
      <w:bookmarkEnd w:id="7"/>
    </w:p>
    <w:p w14:paraId="4442DAB5" w14:textId="06598B93" w:rsidR="008D5E59" w:rsidRDefault="00840729" w:rsidP="008D5E59">
      <w:pPr>
        <w:pStyle w:val="Heading2"/>
      </w:pPr>
      <w:bookmarkStart w:id="8" w:name="_Toc102385171"/>
      <w:r w:rsidRPr="009E226D">
        <w:t>04.01</w:t>
      </w:r>
      <w:r w:rsidRPr="009E226D">
        <w:tab/>
        <w:t xml:space="preserve">Director, Office of </w:t>
      </w:r>
      <w:ins w:id="9" w:author="Author">
        <w:r w:rsidR="001E48C0">
          <w:t>Nuclear Reactor Regulation (NRR)</w:t>
        </w:r>
      </w:ins>
      <w:r w:rsidRPr="009E226D">
        <w:t>.</w:t>
      </w:r>
      <w:bookmarkEnd w:id="8"/>
    </w:p>
    <w:p w14:paraId="111F91ED" w14:textId="35DB9729" w:rsidR="00840729" w:rsidRPr="009E226D" w:rsidRDefault="00D02AD7" w:rsidP="008D5E59">
      <w:pPr>
        <w:pStyle w:val="BodyText3"/>
      </w:pPr>
      <w:r>
        <w:t>The Director p</w:t>
      </w:r>
      <w:r w:rsidR="00840729" w:rsidRPr="009E226D">
        <w:t xml:space="preserve">rovides </w:t>
      </w:r>
      <w:r>
        <w:t xml:space="preserve">the overall direction of </w:t>
      </w:r>
      <w:r w:rsidR="00840729" w:rsidRPr="009E226D">
        <w:t xml:space="preserve">the NRC </w:t>
      </w:r>
      <w:r>
        <w:t>C</w:t>
      </w:r>
      <w:r w:rsidR="00840729" w:rsidRPr="009E226D">
        <w:t xml:space="preserve">onstruction </w:t>
      </w:r>
      <w:r>
        <w:t>I</w:t>
      </w:r>
      <w:r w:rsidR="00840729" w:rsidRPr="009E226D">
        <w:t xml:space="preserve">nspection </w:t>
      </w:r>
      <w:r>
        <w:t>P</w:t>
      </w:r>
      <w:r w:rsidR="00840729" w:rsidRPr="009E226D">
        <w:t>rogram.</w:t>
      </w:r>
    </w:p>
    <w:p w14:paraId="136A2448" w14:textId="4DB6B7C3" w:rsidR="00840729" w:rsidRPr="009E226D" w:rsidRDefault="00840729" w:rsidP="006B0775">
      <w:pPr>
        <w:pStyle w:val="Heading2"/>
      </w:pPr>
      <w:bookmarkStart w:id="10" w:name="_Toc102385172"/>
      <w:r w:rsidRPr="009E226D">
        <w:lastRenderedPageBreak/>
        <w:t>04.02</w:t>
      </w:r>
      <w:r w:rsidRPr="009E226D">
        <w:tab/>
      </w:r>
      <w:r w:rsidRPr="009E226D">
        <w:rPr>
          <w:u w:val="single"/>
        </w:rPr>
        <w:t xml:space="preserve">Director, Division of </w:t>
      </w:r>
      <w:ins w:id="11" w:author="Author">
        <w:r w:rsidR="000679F4">
          <w:rPr>
            <w:u w:val="single"/>
          </w:rPr>
          <w:t>Reactor Oversight (DRO)</w:t>
        </w:r>
      </w:ins>
      <w:bookmarkEnd w:id="10"/>
    </w:p>
    <w:p w14:paraId="0E64719E" w14:textId="1049106B" w:rsidR="008C0A93" w:rsidRPr="00527F6E" w:rsidRDefault="006C27ED" w:rsidP="000679F4">
      <w:pPr>
        <w:pStyle w:val="ListParagraph"/>
        <w:widowControl/>
        <w:numPr>
          <w:ilvl w:val="0"/>
          <w:numId w:val="12"/>
        </w:numPr>
        <w:tabs>
          <w:tab w:val="clear" w:pos="720"/>
        </w:tabs>
        <w:spacing w:after="220"/>
        <w:contextualSpacing w:val="0"/>
      </w:pPr>
      <w:r w:rsidRPr="00527F6E">
        <w:t xml:space="preserve">Directs the implementation of policies, </w:t>
      </w:r>
      <w:proofErr w:type="gramStart"/>
      <w:r w:rsidRPr="00527F6E">
        <w:t>programs</w:t>
      </w:r>
      <w:proofErr w:type="gramEnd"/>
      <w:r w:rsidRPr="00527F6E">
        <w:t xml:space="preserve"> and procedures to inspect applicants, licensees, and other entities subject to NRC jurisdiction associated with new reactor </w:t>
      </w:r>
      <w:r w:rsidR="00F72B91" w:rsidRPr="00527F6E">
        <w:t xml:space="preserve">designs applications </w:t>
      </w:r>
      <w:r w:rsidRPr="00527F6E">
        <w:t>pursuant to 10 CFR Part 52.</w:t>
      </w:r>
    </w:p>
    <w:p w14:paraId="2B39472B" w14:textId="7D690932" w:rsidR="00840729" w:rsidRPr="00527F6E" w:rsidRDefault="00840729" w:rsidP="00527F6E">
      <w:pPr>
        <w:pStyle w:val="ListParagraph"/>
        <w:numPr>
          <w:ilvl w:val="0"/>
          <w:numId w:val="12"/>
        </w:numPr>
        <w:tabs>
          <w:tab w:val="clear" w:pos="720"/>
        </w:tabs>
        <w:spacing w:after="220"/>
        <w:contextualSpacing w:val="0"/>
      </w:pPr>
      <w:r w:rsidRPr="00527F6E">
        <w:t xml:space="preserve">Assesses the effectiveness, uniformity, and completeness of the implementation of this </w:t>
      </w:r>
      <w:ins w:id="12" w:author="Author">
        <w:r w:rsidR="00F46670">
          <w:t xml:space="preserve">inspection </w:t>
        </w:r>
        <w:r w:rsidR="00F8778B">
          <w:t>manual chapter (</w:t>
        </w:r>
        <w:r w:rsidR="00F46670">
          <w:t>I</w:t>
        </w:r>
      </w:ins>
      <w:r w:rsidRPr="00527F6E">
        <w:t>MC</w:t>
      </w:r>
      <w:ins w:id="13" w:author="Author">
        <w:r w:rsidR="00F8778B">
          <w:t>)</w:t>
        </w:r>
      </w:ins>
      <w:r w:rsidRPr="00527F6E">
        <w:t>.</w:t>
      </w:r>
    </w:p>
    <w:p w14:paraId="362DD367" w14:textId="23A6E4C1" w:rsidR="00840729" w:rsidRPr="009E226D" w:rsidRDefault="00840729" w:rsidP="00BA0969">
      <w:pPr>
        <w:pStyle w:val="Heading1"/>
      </w:pPr>
      <w:bookmarkStart w:id="14" w:name="_Toc102385173"/>
      <w:r w:rsidRPr="009E226D">
        <w:t>2508</w:t>
      </w:r>
      <w:r w:rsidR="00BA0969">
        <w:t>-</w:t>
      </w:r>
      <w:r w:rsidRPr="009E226D">
        <w:t>05</w:t>
      </w:r>
      <w:r w:rsidRPr="009E226D">
        <w:tab/>
        <w:t>DISCUSSION</w:t>
      </w:r>
      <w:bookmarkEnd w:id="14"/>
    </w:p>
    <w:p w14:paraId="557F399B" w14:textId="1825FF30" w:rsidR="00740D9D" w:rsidRDefault="00840729" w:rsidP="006B0775">
      <w:pPr>
        <w:pStyle w:val="Heading2"/>
      </w:pPr>
      <w:bookmarkStart w:id="15" w:name="_Toc102385174"/>
      <w:r w:rsidRPr="009E226D">
        <w:t>05.01</w:t>
      </w:r>
      <w:r w:rsidRPr="009E226D">
        <w:tab/>
      </w:r>
      <w:r w:rsidR="006C27ED" w:rsidRPr="00491096">
        <w:rPr>
          <w:u w:val="single"/>
        </w:rPr>
        <w:t>General</w:t>
      </w:r>
      <w:bookmarkEnd w:id="15"/>
    </w:p>
    <w:p w14:paraId="742B57AE" w14:textId="48602C7F" w:rsidR="00840729" w:rsidRPr="009E226D" w:rsidRDefault="00840729" w:rsidP="00740D9D">
      <w:pPr>
        <w:pStyle w:val="BodyText3"/>
      </w:pPr>
      <w:r w:rsidRPr="009E226D">
        <w:t xml:space="preserve">This </w:t>
      </w:r>
      <w:ins w:id="16" w:author="Author">
        <w:r w:rsidR="006D1FB3">
          <w:t>I</w:t>
        </w:r>
      </w:ins>
      <w:r w:rsidRPr="009E226D">
        <w:t>MC applies to the applicant and the applicant's contractors, and to activities related to NRC regulations related to the DC review process. The principal regulations for this phase are those described by Subpart B to 10 CFR Part 52. The DC review phase begins when the NRC receives notification of an applicant</w:t>
      </w:r>
      <w:r w:rsidR="009874A7" w:rsidRPr="009E226D">
        <w:t>’</w:t>
      </w:r>
      <w:r w:rsidRPr="009E226D">
        <w:t>s intention to apply for a DC.</w:t>
      </w:r>
    </w:p>
    <w:p w14:paraId="5FDC52DC" w14:textId="5F0AC100" w:rsidR="00840729" w:rsidRDefault="00840729" w:rsidP="00740D9D">
      <w:pPr>
        <w:pStyle w:val="BodyText3"/>
      </w:pPr>
      <w:r w:rsidRPr="009E226D">
        <w:t>Where activities associated with the DC phase have been contracted to other organizations, this program applies to the organizations conducting the activities for the applicant organization.</w:t>
      </w:r>
    </w:p>
    <w:p w14:paraId="67887DE4" w14:textId="2C97EE29" w:rsidR="00091ACE" w:rsidRPr="009E226D" w:rsidRDefault="00091ACE" w:rsidP="00740D9D">
      <w:pPr>
        <w:pStyle w:val="BodyText3"/>
      </w:pPr>
      <w:r>
        <w:t xml:space="preserve">The SGI protection inspection related portions of this </w:t>
      </w:r>
      <w:ins w:id="17" w:author="Author">
        <w:r w:rsidR="006D1FB3">
          <w:t>I</w:t>
        </w:r>
      </w:ins>
      <w:r>
        <w:t xml:space="preserve">MC apply to applicants for design certifications </w:t>
      </w:r>
      <w:r w:rsidR="0051259E">
        <w:t xml:space="preserve">and vendors </w:t>
      </w:r>
      <w:r>
        <w:t>who are required to protect SGI in accordance with 10 CFR Part 73</w:t>
      </w:r>
      <w:r w:rsidR="00D71984">
        <w:t xml:space="preserve"> and applicable </w:t>
      </w:r>
      <w:r w:rsidR="0051259E">
        <w:t>o</w:t>
      </w:r>
      <w:r w:rsidR="00D71984">
        <w:t>rders.</w:t>
      </w:r>
      <w:r w:rsidR="0051259E">
        <w:t xml:space="preserve"> Applicants </w:t>
      </w:r>
      <w:r w:rsidR="00393338">
        <w:t xml:space="preserve">and vendors </w:t>
      </w:r>
      <w:r w:rsidR="0051259E">
        <w:t>will be subject to such inspections for as long as the applicant/vendor is required to protect SGI.</w:t>
      </w:r>
    </w:p>
    <w:p w14:paraId="3C6A10BB" w14:textId="73CEE4FA" w:rsidR="00CE04A2" w:rsidRDefault="00840729" w:rsidP="006B0775">
      <w:pPr>
        <w:pStyle w:val="Heading2"/>
      </w:pPr>
      <w:bookmarkStart w:id="18" w:name="_Toc102385175"/>
      <w:r w:rsidRPr="009E226D">
        <w:t>05.02</w:t>
      </w:r>
      <w:r w:rsidRPr="009E226D">
        <w:tab/>
      </w:r>
      <w:r w:rsidRPr="009E226D">
        <w:rPr>
          <w:u w:val="single"/>
        </w:rPr>
        <w:t>Q</w:t>
      </w:r>
      <w:r w:rsidR="00C72B16">
        <w:rPr>
          <w:u w:val="single"/>
        </w:rPr>
        <w:t xml:space="preserve">uality </w:t>
      </w:r>
      <w:r w:rsidRPr="009E226D">
        <w:rPr>
          <w:u w:val="single"/>
        </w:rPr>
        <w:t>A</w:t>
      </w:r>
      <w:r w:rsidR="00C72B16">
        <w:rPr>
          <w:u w:val="single"/>
        </w:rPr>
        <w:t>ssurance</w:t>
      </w:r>
      <w:r w:rsidRPr="009E226D">
        <w:rPr>
          <w:u w:val="single"/>
        </w:rPr>
        <w:t xml:space="preserve"> Program Reviews</w:t>
      </w:r>
      <w:bookmarkEnd w:id="18"/>
    </w:p>
    <w:p w14:paraId="49F50BE2" w14:textId="5B98758E" w:rsidR="00840729" w:rsidRPr="009E226D" w:rsidRDefault="00840729" w:rsidP="00CE04A2">
      <w:pPr>
        <w:pStyle w:val="BodyText3"/>
      </w:pPr>
      <w:r w:rsidRPr="009E226D">
        <w:t xml:space="preserve">The QA program will be reviewed in accordance with the guidance contained in </w:t>
      </w:r>
      <w:ins w:id="19" w:author="Author">
        <w:r w:rsidR="00980AE4">
          <w:t>Standard Review Plan (</w:t>
        </w:r>
      </w:ins>
      <w:r w:rsidRPr="009E226D">
        <w:t>SRP</w:t>
      </w:r>
      <w:ins w:id="20" w:author="Author">
        <w:r w:rsidR="00980AE4">
          <w:t>)</w:t>
        </w:r>
      </w:ins>
      <w:r w:rsidRPr="009E226D">
        <w:t xml:space="preserve"> 17.5. The staff should encourage an early submittal of the applicant</w:t>
      </w:r>
      <w:r w:rsidR="003B20B2" w:rsidRPr="009E226D">
        <w:t>’</w:t>
      </w:r>
      <w:r w:rsidRPr="009E226D">
        <w:t xml:space="preserve">s quality assurance topical report (QATR) or their quality assurance program description (QAPD) for staff review and issuance of a </w:t>
      </w:r>
      <w:ins w:id="21" w:author="Author">
        <w:r w:rsidR="00C67FC9">
          <w:t>safety evaluation report (</w:t>
        </w:r>
      </w:ins>
      <w:r w:rsidRPr="009E226D">
        <w:t>SER</w:t>
      </w:r>
      <w:ins w:id="22" w:author="Author">
        <w:r w:rsidR="009B4A6B">
          <w:t>)</w:t>
        </w:r>
      </w:ins>
      <w:r w:rsidRPr="009E226D">
        <w:t xml:space="preserve"> (provided the QAPD was not previously approved in an SER).</w:t>
      </w:r>
    </w:p>
    <w:p w14:paraId="1BA9B846" w14:textId="6695D581" w:rsidR="00840729" w:rsidRPr="009E226D" w:rsidRDefault="00840729" w:rsidP="00CE04A2">
      <w:pPr>
        <w:pStyle w:val="BodyText3"/>
      </w:pPr>
      <w:r w:rsidRPr="009E226D">
        <w:t>Departures from accepted QA process controls or deviations from accepted industry standards may require independent evaluations and additional communications with the applicant. This could extend the NRC review process. Where the QAPD contains significant deviations from NRC QA guidance (SRP 17.5) that could adversely impact the integrity or reliability of the design, the applicant should provide sufficient justification for the staff to address/consider the deviation. Significant deviations from NRC guidance could extend the NRC review process.</w:t>
      </w:r>
    </w:p>
    <w:p w14:paraId="3433D728" w14:textId="52D96F52" w:rsidR="00840729" w:rsidRDefault="00840729" w:rsidP="00CE04A2">
      <w:pPr>
        <w:pStyle w:val="BodyText3"/>
      </w:pPr>
      <w:r w:rsidRPr="009E226D">
        <w:t xml:space="preserve">Based on the information provided by the applicant, and from audits and inspections performed under this </w:t>
      </w:r>
      <w:ins w:id="23" w:author="Author">
        <w:r w:rsidR="006D1FB3">
          <w:t>I</w:t>
        </w:r>
      </w:ins>
      <w:r w:rsidRPr="009E226D">
        <w:t>MC, as appropriate, an SER will be issued. The SER documents the NRC approval of the QAPD, if not previously approved in another SER. In addition, as appropriate, the SER includes the inspection results to support the staff's disposition regarding the adequacy of the QAPD implementation.</w:t>
      </w:r>
    </w:p>
    <w:p w14:paraId="59D93906" w14:textId="3E8C5A6B" w:rsidR="00CE04A2" w:rsidRDefault="00840729" w:rsidP="006B0775">
      <w:pPr>
        <w:pStyle w:val="Heading2"/>
      </w:pPr>
      <w:bookmarkStart w:id="24" w:name="_Toc102385176"/>
      <w:r w:rsidRPr="009E226D">
        <w:lastRenderedPageBreak/>
        <w:t>05.0</w:t>
      </w:r>
      <w:r w:rsidR="003B20B2" w:rsidRPr="009E226D">
        <w:t>3</w:t>
      </w:r>
      <w:r w:rsidRPr="009E226D">
        <w:tab/>
      </w:r>
      <w:r w:rsidRPr="009E226D">
        <w:rPr>
          <w:u w:val="single"/>
        </w:rPr>
        <w:t xml:space="preserve">Post-Docketing </w:t>
      </w:r>
      <w:r w:rsidR="006C27ED" w:rsidRPr="009E226D">
        <w:rPr>
          <w:u w:val="single"/>
        </w:rPr>
        <w:t xml:space="preserve">QA Program </w:t>
      </w:r>
      <w:r w:rsidRPr="009E226D">
        <w:rPr>
          <w:u w:val="single"/>
        </w:rPr>
        <w:t>Inspection</w:t>
      </w:r>
      <w:bookmarkEnd w:id="24"/>
    </w:p>
    <w:p w14:paraId="6713A4F6" w14:textId="7A906CBC" w:rsidR="00840729" w:rsidRPr="009E226D" w:rsidRDefault="00840729" w:rsidP="00CE04A2">
      <w:pPr>
        <w:pStyle w:val="BodyText3"/>
      </w:pPr>
      <w:proofErr w:type="gramStart"/>
      <w:r w:rsidRPr="009E226D">
        <w:t>Typically</w:t>
      </w:r>
      <w:proofErr w:type="gramEnd"/>
      <w:r w:rsidRPr="009E226D">
        <w:t xml:space="preserve"> one inspection is conducted to verify the implementation of the applicant</w:t>
      </w:r>
      <w:r w:rsidR="00282467" w:rsidRPr="009E226D">
        <w:t>’</w:t>
      </w:r>
      <w:r w:rsidRPr="009E226D">
        <w:t>s QA program and to support the staff's SER input. Follow-up inspections are performed as necessary.</w:t>
      </w:r>
    </w:p>
    <w:p w14:paraId="3B3B8461" w14:textId="370CB9B9" w:rsidR="00C821DA" w:rsidRDefault="00840729" w:rsidP="00CE04A2">
      <w:pPr>
        <w:pStyle w:val="BodyText3"/>
      </w:pPr>
      <w:r w:rsidRPr="009E226D">
        <w:t>The objective of a Post-Docketing QA program inspection is to provide the staff with reasonable assurance that the QA program has been adequately implemented. This objective is consistent with regulations that govern all stages of the licensing process. Assigned NRC inspectors will verify whether DC activities are conducted under the appropriate provisions of Appendix B to 10 CFR Part 50. Effective implementation of the QA program provides reasonable assurance of the integrity and reliability of the DC data or analyses that would affect the performance of safety</w:t>
      </w:r>
      <w:ins w:id="25" w:author="Author">
        <w:r w:rsidR="000569BE">
          <w:t>-</w:t>
        </w:r>
      </w:ins>
      <w:r w:rsidRPr="009E226D">
        <w:t>related systems, structures, and components.</w:t>
      </w:r>
    </w:p>
    <w:p w14:paraId="7E5215AD" w14:textId="302B1FDC" w:rsidR="00900FF9" w:rsidRDefault="00840729" w:rsidP="006B0775">
      <w:pPr>
        <w:pStyle w:val="Heading2"/>
      </w:pPr>
      <w:bookmarkStart w:id="26" w:name="_Toc102385177"/>
      <w:r w:rsidRPr="009E226D">
        <w:t>05.0</w:t>
      </w:r>
      <w:r w:rsidR="006C27ED" w:rsidRPr="009E226D">
        <w:t>4</w:t>
      </w:r>
      <w:r w:rsidRPr="009E226D">
        <w:tab/>
      </w:r>
      <w:r w:rsidRPr="009E226D">
        <w:rPr>
          <w:u w:val="single"/>
        </w:rPr>
        <w:t>Design Qualification Testing Inspection</w:t>
      </w:r>
      <w:bookmarkEnd w:id="26"/>
    </w:p>
    <w:p w14:paraId="5E4FE51C" w14:textId="7E3DB636" w:rsidR="00840729" w:rsidRDefault="00840729" w:rsidP="00900FF9">
      <w:pPr>
        <w:pStyle w:val="BodyText3"/>
      </w:pPr>
      <w:r w:rsidRPr="009E226D">
        <w:t>10 CFR 52.47(</w:t>
      </w:r>
      <w:r w:rsidR="006C27ED" w:rsidRPr="009E226D">
        <w:t>c</w:t>
      </w:r>
      <w:r w:rsidRPr="009E226D">
        <w:t>)(2) requires, in part, that a standard design that differs significantly from light water reactor designs, such as by using passive means to accomplish its safety functions, must demonstrate either through analysis, appropriate test programs, experience, or a combination thereof, the performance of each safety feature. This provision requires that the applicant develop and perform a design certification test program of sufficient scope that includes both separate-effects and integral</w:t>
      </w:r>
      <w:r w:rsidR="001777C5">
        <w:t xml:space="preserve"> </w:t>
      </w:r>
      <w:r w:rsidRPr="009E226D">
        <w:t>system testing to provide data to assess the computer codes used to analyze plant behavior over a range of normal operating conditions, transient conditions, and specified accident sequences.</w:t>
      </w:r>
    </w:p>
    <w:p w14:paraId="5BE3ACFC" w14:textId="24D034F2" w:rsidR="00840729" w:rsidRPr="009E226D" w:rsidRDefault="00840729" w:rsidP="00900FF9">
      <w:pPr>
        <w:pStyle w:val="BodyText3"/>
      </w:pPr>
      <w:r w:rsidRPr="009E226D">
        <w:t>In addition, Criterion III, "Design Control," of Appendix B</w:t>
      </w:r>
      <w:r w:rsidR="00931BD9">
        <w:t xml:space="preserve"> </w:t>
      </w:r>
      <w:r w:rsidRPr="009E226D">
        <w:t>to 10 CFR Part 50 states, in part, that where a test program is used to verify the adequacy of a specific design feature, the design control measures shall include suitable qualification testing of a prototype unit under the most adverse design conditions.</w:t>
      </w:r>
    </w:p>
    <w:p w14:paraId="1184A5E1" w14:textId="08850852" w:rsidR="00840729" w:rsidRPr="009E226D" w:rsidRDefault="00840729" w:rsidP="00900FF9">
      <w:pPr>
        <w:pStyle w:val="BodyText3"/>
      </w:pPr>
      <w:r w:rsidRPr="009E226D">
        <w:t>As necessary, and based on the design considerations, one or more design qualification testing inspections are performed. The objective of a design qualification testing inspection is to verify that test activities performed to support the design certification were conducted under the appropriate provisions of Appendix B to 10 CFR Part 50, and the applicant's QA program. Also</w:t>
      </w:r>
      <w:ins w:id="27" w:author="Author">
        <w:r w:rsidR="007C61EA">
          <w:t>,</w:t>
        </w:r>
      </w:ins>
      <w:r w:rsidRPr="009E226D">
        <w:t xml:space="preserve"> as part of the inspection, the staff from the appropriate technical discipline will verify that the test program demonstrates the appropriate sequence of events and key phenomena influencing system (or component) behavior required to provide acceptable data to assess computer codes.</w:t>
      </w:r>
    </w:p>
    <w:p w14:paraId="1A7124F8" w14:textId="416F7E66" w:rsidR="00900FF9" w:rsidRDefault="00840729" w:rsidP="006B0775">
      <w:pPr>
        <w:pStyle w:val="Heading2"/>
      </w:pPr>
      <w:bookmarkStart w:id="28" w:name="_Toc102385178"/>
      <w:r w:rsidRPr="009E226D">
        <w:t>05.0</w:t>
      </w:r>
      <w:r w:rsidR="006C27ED" w:rsidRPr="009E226D">
        <w:t>5</w:t>
      </w:r>
      <w:r w:rsidRPr="009E226D">
        <w:t xml:space="preserve"> </w:t>
      </w:r>
      <w:r w:rsidRPr="009E226D">
        <w:tab/>
      </w:r>
      <w:r w:rsidR="00491096">
        <w:rPr>
          <w:u w:val="single"/>
        </w:rPr>
        <w:t xml:space="preserve">10 CFR </w:t>
      </w:r>
      <w:r w:rsidRPr="009E226D">
        <w:rPr>
          <w:u w:val="single"/>
        </w:rPr>
        <w:t xml:space="preserve">Part 21 </w:t>
      </w:r>
      <w:r w:rsidR="00491096">
        <w:rPr>
          <w:u w:val="single"/>
        </w:rPr>
        <w:t>Inspection</w:t>
      </w:r>
      <w:bookmarkEnd w:id="28"/>
    </w:p>
    <w:p w14:paraId="29433639" w14:textId="1D8F3857" w:rsidR="00840729" w:rsidRPr="009E226D" w:rsidRDefault="00840729" w:rsidP="00900FF9">
      <w:pPr>
        <w:pStyle w:val="BodyText3"/>
      </w:pPr>
      <w:r w:rsidRPr="009E226D">
        <w:t>The DC QA program inspections will include a review of the applicant</w:t>
      </w:r>
      <w:r w:rsidR="00282467" w:rsidRPr="009E226D">
        <w:t>’</w:t>
      </w:r>
      <w:r w:rsidRPr="009E226D">
        <w:t>s program associated with 10 CFR Part 21</w:t>
      </w:r>
      <w:ins w:id="29" w:author="Author">
        <w:r w:rsidR="002873CE">
          <w:t>,</w:t>
        </w:r>
        <w:r w:rsidR="00193B5E">
          <w:t xml:space="preserve"> “Reporting of Defects and Noncompliance</w:t>
        </w:r>
        <w:r w:rsidR="002873CE">
          <w:t>.</w:t>
        </w:r>
        <w:r w:rsidR="00193B5E">
          <w:t>”</w:t>
        </w:r>
      </w:ins>
      <w:del w:id="30" w:author="Author">
        <w:r w:rsidRPr="009E226D" w:rsidDel="002873CE">
          <w:delText>.</w:delText>
        </w:r>
      </w:del>
      <w:r w:rsidRPr="009E226D">
        <w:t xml:space="preserve"> This will provide assurance that the applicant has established appropriate procedures and programs to effectively implement 10 CFR Part 21 requirements for reporting defects and noncompli</w:t>
      </w:r>
      <w:r w:rsidRPr="009E226D">
        <w:softHyphen/>
        <w:t>ance.</w:t>
      </w:r>
    </w:p>
    <w:p w14:paraId="0B294C30" w14:textId="59A97606" w:rsidR="00900FF9" w:rsidRDefault="00840729" w:rsidP="006B0775">
      <w:pPr>
        <w:pStyle w:val="Heading2"/>
      </w:pPr>
      <w:bookmarkStart w:id="31" w:name="_Toc102385179"/>
      <w:r w:rsidRPr="009E226D">
        <w:lastRenderedPageBreak/>
        <w:t>05.0</w:t>
      </w:r>
      <w:r w:rsidR="00704F52" w:rsidRPr="009E226D">
        <w:t>6</w:t>
      </w:r>
      <w:r w:rsidRPr="009E226D">
        <w:tab/>
      </w:r>
      <w:r w:rsidR="00830FD6" w:rsidRPr="001B643B">
        <w:rPr>
          <w:u w:val="single"/>
        </w:rPr>
        <w:t>Protection of S</w:t>
      </w:r>
      <w:r w:rsidR="00491096">
        <w:rPr>
          <w:u w:val="single"/>
        </w:rPr>
        <w:t>afeguards Information</w:t>
      </w:r>
      <w:r w:rsidR="00830FD6" w:rsidRPr="001B643B">
        <w:rPr>
          <w:u w:val="single"/>
        </w:rPr>
        <w:t xml:space="preserve"> Inspection</w:t>
      </w:r>
      <w:bookmarkEnd w:id="31"/>
    </w:p>
    <w:p w14:paraId="6A602930" w14:textId="508CC475" w:rsidR="00830FD6" w:rsidRDefault="00393338" w:rsidP="00900FF9">
      <w:pPr>
        <w:pStyle w:val="BodyText3"/>
      </w:pPr>
      <w:r>
        <w:t>D</w:t>
      </w:r>
      <w:r w:rsidR="00091ACE">
        <w:t>esign certification</w:t>
      </w:r>
      <w:r>
        <w:t xml:space="preserve"> applicants and vendors</w:t>
      </w:r>
      <w:r w:rsidR="00091ACE">
        <w:t xml:space="preserve"> will be inspected to verify that their SGI protection program is effective in meeting </w:t>
      </w:r>
      <w:r w:rsidR="00C730B7">
        <w:t>applicable</w:t>
      </w:r>
      <w:r w:rsidR="00091ACE">
        <w:t xml:space="preserve"> requirements. Inspections will be performed in accordance with, Inspection Procedure </w:t>
      </w:r>
      <w:r w:rsidR="001777C5">
        <w:rPr>
          <w:color w:val="1F4E79"/>
          <w:sz w:val="20"/>
          <w:szCs w:val="20"/>
        </w:rPr>
        <w:t>81811</w:t>
      </w:r>
      <w:r w:rsidR="00C730B7">
        <w:t>, “Protection of Safeguards Information (SGI)</w:t>
      </w:r>
      <w:r w:rsidR="00C33A38" w:rsidRPr="00C33A38">
        <w:rPr>
          <w:color w:val="000000"/>
        </w:rPr>
        <w:t xml:space="preserve"> </w:t>
      </w:r>
      <w:r w:rsidR="001777C5" w:rsidRPr="001777C5">
        <w:t>Design</w:t>
      </w:r>
      <w:r w:rsidR="00C33A38" w:rsidRPr="00E04F03">
        <w:t xml:space="preserve"> Certification Applicants and Vendors</w:t>
      </w:r>
      <w:r w:rsidR="00D36CDA">
        <w:t>.</w:t>
      </w:r>
      <w:r w:rsidR="00D36CDA" w:rsidRPr="001777C5">
        <w:t>”</w:t>
      </w:r>
      <w:r w:rsidR="00D36CDA">
        <w:t xml:space="preserve"> Protection</w:t>
      </w:r>
      <w:r w:rsidR="00D71984">
        <w:t xml:space="preserve"> of SGI Inspections will continue to be performed for as long as the applicant</w:t>
      </w:r>
      <w:r>
        <w:t>/vendor</w:t>
      </w:r>
      <w:r w:rsidR="00D71984">
        <w:t xml:space="preserve"> is required to comply with SGI protection requirements. </w:t>
      </w:r>
      <w:r w:rsidR="00C730B7">
        <w:t>Protection of SGI inspections</w:t>
      </w:r>
      <w:r w:rsidR="00D71984">
        <w:t xml:space="preserve"> may be </w:t>
      </w:r>
      <w:r w:rsidR="00C730B7">
        <w:t>included in</w:t>
      </w:r>
      <w:r w:rsidR="00D71984">
        <w:t xml:space="preserve"> </w:t>
      </w:r>
      <w:r w:rsidR="00C730B7">
        <w:t xml:space="preserve">regularly </w:t>
      </w:r>
      <w:r w:rsidR="001164D6">
        <w:t>scheduled vendor inspections</w:t>
      </w:r>
      <w:r w:rsidR="00C730B7">
        <w:t xml:space="preserve"> performed in accordance with </w:t>
      </w:r>
      <w:r w:rsidR="00D71984">
        <w:t>IMC 2507</w:t>
      </w:r>
      <w:ins w:id="32" w:author="Author">
        <w:r w:rsidR="002873CE">
          <w:t>,</w:t>
        </w:r>
        <w:r w:rsidR="00916CB2">
          <w:t xml:space="preserve"> “Vendor Inspections</w:t>
        </w:r>
        <w:r w:rsidR="002873CE">
          <w:t>.</w:t>
        </w:r>
        <w:r w:rsidR="00916CB2">
          <w:t>”</w:t>
        </w:r>
      </w:ins>
      <w:del w:id="33" w:author="Author">
        <w:r w:rsidR="00D71984" w:rsidDel="002873CE">
          <w:delText>.</w:delText>
        </w:r>
      </w:del>
    </w:p>
    <w:p w14:paraId="656944F5" w14:textId="0935EF46" w:rsidR="00441F3A" w:rsidRDefault="001B2153" w:rsidP="006B0775">
      <w:pPr>
        <w:pStyle w:val="Heading2"/>
      </w:pPr>
      <w:bookmarkStart w:id="34" w:name="_Toc102385180"/>
      <w:r w:rsidRPr="00545CD0">
        <w:t>05.07</w:t>
      </w:r>
      <w:r w:rsidRPr="00545CD0">
        <w:tab/>
      </w:r>
      <w:r w:rsidR="00840729" w:rsidRPr="009E226D">
        <w:rPr>
          <w:u w:val="single"/>
        </w:rPr>
        <w:t>Inspection Specifics</w:t>
      </w:r>
      <w:bookmarkEnd w:id="34"/>
    </w:p>
    <w:p w14:paraId="0A3EB1FF" w14:textId="50CA604A" w:rsidR="00840729" w:rsidRDefault="00840729" w:rsidP="00441F3A">
      <w:pPr>
        <w:pStyle w:val="BodyText3"/>
      </w:pPr>
      <w:r w:rsidRPr="009E226D">
        <w:t xml:space="preserve">Inspections will be led by </w:t>
      </w:r>
      <w:r w:rsidR="001777C5">
        <w:t>NR</w:t>
      </w:r>
      <w:ins w:id="35" w:author="Author">
        <w:r w:rsidR="00787C3B">
          <w:t>R’s</w:t>
        </w:r>
      </w:ins>
      <w:r w:rsidR="001777C5">
        <w:t xml:space="preserve"> </w:t>
      </w:r>
      <w:r w:rsidRPr="009E226D">
        <w:t>Quality</w:t>
      </w:r>
      <w:ins w:id="36" w:author="Author">
        <w:r w:rsidR="00F61948">
          <w:t xml:space="preserve"> Assurance and Vendor Inspection (IQVB)</w:t>
        </w:r>
      </w:ins>
      <w:r w:rsidRPr="009E226D">
        <w:t xml:space="preserve"> </w:t>
      </w:r>
      <w:r w:rsidR="00D36CDA" w:rsidRPr="009E226D">
        <w:t>Branch</w:t>
      </w:r>
      <w:r w:rsidRPr="009E226D">
        <w:t xml:space="preserve">. Technical support, as needed, will be obtained from </w:t>
      </w:r>
      <w:r w:rsidR="001B2153">
        <w:t>NSIR</w:t>
      </w:r>
      <w:r w:rsidRPr="009E226D">
        <w:t xml:space="preserve"> technical staff or contractors. Enclosure 1 of this </w:t>
      </w:r>
      <w:ins w:id="37" w:author="Author">
        <w:r w:rsidR="009D766C">
          <w:t>I</w:t>
        </w:r>
      </w:ins>
      <w:r w:rsidRPr="009E226D">
        <w:t>MC contains a list of all the inspection procedures that support DC inspection activities.</w:t>
      </w:r>
    </w:p>
    <w:p w14:paraId="4584BAF5" w14:textId="6FDFF79C" w:rsidR="00441F3A" w:rsidRDefault="00E6666C" w:rsidP="006B0775">
      <w:pPr>
        <w:pStyle w:val="Heading2"/>
      </w:pPr>
      <w:bookmarkStart w:id="38" w:name="_Toc102385181"/>
      <w:r>
        <w:t>05.08</w:t>
      </w:r>
      <w:r>
        <w:tab/>
      </w:r>
      <w:r w:rsidRPr="00E6666C">
        <w:rPr>
          <w:u w:val="single"/>
        </w:rPr>
        <w:t>Witnessing Unsafe Situations</w:t>
      </w:r>
      <w:bookmarkEnd w:id="38"/>
    </w:p>
    <w:p w14:paraId="45F35977" w14:textId="373D561C" w:rsidR="00441F3A" w:rsidRDefault="00E6666C" w:rsidP="00EB373B">
      <w:pPr>
        <w:pStyle w:val="BodyText3"/>
      </w:pPr>
      <w:r w:rsidRPr="00E6666C">
        <w:t xml:space="preserve">During the conduct of inspections, the </w:t>
      </w:r>
      <w:ins w:id="39" w:author="Author">
        <w:r w:rsidR="00965243">
          <w:t>i</w:t>
        </w:r>
      </w:ins>
      <w:r w:rsidRPr="00E6666C">
        <w:t xml:space="preserve">nspection </w:t>
      </w:r>
      <w:ins w:id="40" w:author="Author">
        <w:r w:rsidR="00965243">
          <w:t>s</w:t>
        </w:r>
      </w:ins>
      <w:r w:rsidRPr="00E6666C">
        <w:t>taff will also make every reasonable attempt to stop work practices that are unsafe or could lead to an unsafe situation. Additional discussion regarding witnessing of unsafe situations may be found in Section A03.02.05, ”Witnessing Unsafe Situations,” of IMC</w:t>
      </w:r>
      <w:r w:rsidR="00B53E14">
        <w:t xml:space="preserve"> </w:t>
      </w:r>
      <w:r w:rsidRPr="00E6666C">
        <w:t xml:space="preserve">2506, Construction Reactor Oversight Process General Guidance </w:t>
      </w:r>
      <w:proofErr w:type="gramStart"/>
      <w:r w:rsidRPr="00E6666C">
        <w:t>And</w:t>
      </w:r>
      <w:proofErr w:type="gramEnd"/>
      <w:r w:rsidRPr="00E6666C">
        <w:t xml:space="preserve"> Basis Document.”</w:t>
      </w:r>
    </w:p>
    <w:p w14:paraId="4AA4CC86" w14:textId="67BFD8F7" w:rsidR="00840729" w:rsidRPr="009E226D" w:rsidRDefault="00840729" w:rsidP="00226B1A">
      <w:pPr>
        <w:pStyle w:val="Heading1"/>
      </w:pPr>
      <w:bookmarkStart w:id="41" w:name="_Toc102385182"/>
      <w:r w:rsidRPr="009E226D">
        <w:t>2508-06</w:t>
      </w:r>
      <w:r w:rsidRPr="009E226D">
        <w:tab/>
        <w:t>ENFORCEMENT ACTIONS</w:t>
      </w:r>
      <w:bookmarkEnd w:id="41"/>
    </w:p>
    <w:p w14:paraId="53DE5CD0" w14:textId="43944404" w:rsidR="00840729" w:rsidRPr="009E226D" w:rsidRDefault="006C27ED" w:rsidP="00226B1A">
      <w:pPr>
        <w:pStyle w:val="BodyText"/>
      </w:pPr>
      <w:r w:rsidRPr="009E226D">
        <w:t>The NRC</w:t>
      </w:r>
      <w:ins w:id="42" w:author="Author">
        <w:r w:rsidR="00965243">
          <w:t>’s</w:t>
        </w:r>
      </w:ins>
      <w:r w:rsidRPr="009E226D">
        <w:t xml:space="preserve"> Enforcement Policy </w:t>
      </w:r>
      <w:r w:rsidR="00F47201">
        <w:t>establishes the general principles governing the NRC’s Enforcement Program and specifies a process for implementing the agency’s enforcement authority in response to violations of NRC requirements</w:t>
      </w:r>
      <w:ins w:id="43" w:author="Author">
        <w:r w:rsidR="00453D27">
          <w:t>.</w:t>
        </w:r>
      </w:ins>
      <w:r w:rsidRPr="009E226D">
        <w:t xml:space="preserve"> </w:t>
      </w:r>
      <w:r w:rsidR="00F47201">
        <w:t xml:space="preserve">The </w:t>
      </w:r>
      <w:r w:rsidRPr="009E226D">
        <w:t>NRC</w:t>
      </w:r>
      <w:ins w:id="44" w:author="Author">
        <w:r w:rsidR="00965243">
          <w:t>’s</w:t>
        </w:r>
      </w:ins>
      <w:r w:rsidRPr="009E226D">
        <w:t xml:space="preserve"> Enforcement Manual </w:t>
      </w:r>
      <w:r w:rsidR="00F47201">
        <w:t>provides specific guidance on</w:t>
      </w:r>
      <w:r w:rsidR="00F47201" w:rsidRPr="009E226D">
        <w:t xml:space="preserve"> </w:t>
      </w:r>
      <w:r w:rsidRPr="009E226D">
        <w:t xml:space="preserve">implementation </w:t>
      </w:r>
      <w:r w:rsidR="00F47201">
        <w:t>of the NRC enforcement program</w:t>
      </w:r>
      <w:r w:rsidRPr="009E226D">
        <w:t xml:space="preserve">. </w:t>
      </w:r>
      <w:r w:rsidR="00F47201">
        <w:t>Typically, e</w:t>
      </w:r>
      <w:r w:rsidR="00840729" w:rsidRPr="009E226D">
        <w:t xml:space="preserve">nforcement actions associated with a DC application are not </w:t>
      </w:r>
      <w:r w:rsidR="00F47201">
        <w:t>issued</w:t>
      </w:r>
      <w:r w:rsidR="00F47201" w:rsidRPr="009E226D">
        <w:t xml:space="preserve"> </w:t>
      </w:r>
      <w:r w:rsidR="00840729" w:rsidRPr="009E226D">
        <w:t xml:space="preserve">in the pre-docketing phase. However, the information submitted with the application will become subject to NRC regulations, </w:t>
      </w:r>
      <w:r w:rsidR="00F47201">
        <w:t xml:space="preserve">up to and </w:t>
      </w:r>
      <w:r w:rsidR="00840729" w:rsidRPr="009E226D">
        <w:t xml:space="preserve">including enforcement actions for wrongdoing </w:t>
      </w:r>
      <w:r w:rsidR="00F47201">
        <w:t>and submission of inaccurate and incomplete</w:t>
      </w:r>
      <w:r w:rsidR="00F47201" w:rsidRPr="009E226D">
        <w:t xml:space="preserve"> </w:t>
      </w:r>
      <w:r w:rsidR="00840729" w:rsidRPr="009E226D">
        <w:t xml:space="preserve">information. During the post-docketing phase, the applicant </w:t>
      </w:r>
      <w:r w:rsidRPr="009E226D">
        <w:t xml:space="preserve">and their contractors performing safety-related activities </w:t>
      </w:r>
      <w:r w:rsidR="00840729" w:rsidRPr="009E226D">
        <w:t xml:space="preserve">will be subject to </w:t>
      </w:r>
      <w:ins w:id="45" w:author="Author">
        <w:r w:rsidR="00FF56AE">
          <w:t xml:space="preserve">the requirements of </w:t>
        </w:r>
      </w:ins>
      <w:r w:rsidR="00840729" w:rsidRPr="009E226D">
        <w:t>10 CFR Part 21 and Appendix B to 10 CFR Part 50 and may be subject to enforcement actions, such as notices of violation and nonconformance.</w:t>
      </w:r>
      <w:r w:rsidR="001777C5">
        <w:t xml:space="preserve"> Activities related to protection of SGI, as delineated in the applicable order issued to the applicant/vendor, are also subject to enforcement actions.</w:t>
      </w:r>
    </w:p>
    <w:p w14:paraId="62D10F0A" w14:textId="5B8321F6" w:rsidR="00840729" w:rsidRPr="009E226D" w:rsidRDefault="00840729" w:rsidP="00BA0969">
      <w:pPr>
        <w:pStyle w:val="Heading1"/>
      </w:pPr>
      <w:bookmarkStart w:id="46" w:name="_Toc102385183"/>
      <w:r w:rsidRPr="009E226D">
        <w:t>2508-0</w:t>
      </w:r>
      <w:r w:rsidR="00226B1A">
        <w:t>7</w:t>
      </w:r>
      <w:r w:rsidRPr="009E226D">
        <w:tab/>
        <w:t>INSPECTION REPORTS</w:t>
      </w:r>
      <w:bookmarkEnd w:id="46"/>
    </w:p>
    <w:p w14:paraId="30A6256A" w14:textId="6ABC5112" w:rsidR="00F876A6" w:rsidRDefault="00840729" w:rsidP="00FA62EA">
      <w:pPr>
        <w:pStyle w:val="BodyText"/>
      </w:pPr>
      <w:r w:rsidRPr="009E226D">
        <w:t xml:space="preserve">Inspection reports will be issued by </w:t>
      </w:r>
      <w:ins w:id="47" w:author="Author">
        <w:r w:rsidR="00DC0CD9" w:rsidRPr="00DC0CD9">
          <w:t>IQVB</w:t>
        </w:r>
        <w:r w:rsidR="00DC0CD9" w:rsidRPr="009E226D">
          <w:t xml:space="preserve"> </w:t>
        </w:r>
      </w:ins>
      <w:r w:rsidRPr="009E226D">
        <w:t>as required by IMC</w:t>
      </w:r>
      <w:r w:rsidR="00C400E7">
        <w:t xml:space="preserve"> </w:t>
      </w:r>
      <w:r w:rsidR="00B177EA" w:rsidRPr="009E226D">
        <w:t>0617, “Vendor and Quality Assurance Implementation Inspection Reports.”</w:t>
      </w:r>
    </w:p>
    <w:p w14:paraId="00DC62B6" w14:textId="25A8C68A" w:rsidR="00840729" w:rsidRPr="009E226D" w:rsidRDefault="00840729" w:rsidP="00BA0969">
      <w:pPr>
        <w:pStyle w:val="Heading1"/>
      </w:pPr>
      <w:bookmarkStart w:id="48" w:name="_Toc102385184"/>
      <w:r w:rsidRPr="009E226D">
        <w:t>2508-0</w:t>
      </w:r>
      <w:r w:rsidR="00226B1A">
        <w:t>8</w:t>
      </w:r>
      <w:r w:rsidRPr="009E226D">
        <w:tab/>
        <w:t>REFERENCES</w:t>
      </w:r>
      <w:bookmarkEnd w:id="48"/>
    </w:p>
    <w:p w14:paraId="693E0627" w14:textId="77777777" w:rsidR="00B177EA" w:rsidRPr="009E226D" w:rsidRDefault="00B177EA" w:rsidP="00FA62EA">
      <w:pPr>
        <w:pStyle w:val="BodyText"/>
      </w:pPr>
      <w:r w:rsidRPr="009E226D">
        <w:t>U.</w:t>
      </w:r>
      <w:r w:rsidR="00D02AD7">
        <w:t xml:space="preserve">S. Code of Federal Regulations, </w:t>
      </w:r>
      <w:r w:rsidRPr="009E226D">
        <w:t>10 CFR Part 52, “Licenses, Certifications, and Approvals for Nuclear Power Plants.”</w:t>
      </w:r>
    </w:p>
    <w:p w14:paraId="22A17208" w14:textId="77777777" w:rsidR="00840729" w:rsidRDefault="00CB6581" w:rsidP="00FA62EA">
      <w:pPr>
        <w:pStyle w:val="BodyText"/>
      </w:pPr>
      <w:r w:rsidRPr="009E226D">
        <w:lastRenderedPageBreak/>
        <w:t xml:space="preserve">U.S. Code of Federal Regulations </w:t>
      </w:r>
      <w:r w:rsidR="00840729" w:rsidRPr="009E226D">
        <w:t>10 CFR Part 50, Appendix B, "Quality Assurance Criteria for Nuclear Power Plants and Fuel Reprocessing Plants</w:t>
      </w:r>
      <w:r w:rsidR="000449EE">
        <w:t>.</w:t>
      </w:r>
      <w:r w:rsidR="00840729" w:rsidRPr="009E226D">
        <w:t>"</w:t>
      </w:r>
    </w:p>
    <w:p w14:paraId="73BC1D48" w14:textId="77777777" w:rsidR="00F876A6" w:rsidRDefault="00B177EA" w:rsidP="00FA62EA">
      <w:pPr>
        <w:pStyle w:val="BodyText"/>
      </w:pPr>
      <w:r w:rsidRPr="009E226D">
        <w:t xml:space="preserve">U.S. Code of Federal Regulations </w:t>
      </w:r>
      <w:r w:rsidR="00840729" w:rsidRPr="009E226D">
        <w:t>10 CFR Part 21, "Requirements for Reporting Defects and Noncompliance"</w:t>
      </w:r>
    </w:p>
    <w:p w14:paraId="5CB74F1A" w14:textId="7172CAFA" w:rsidR="0005329A" w:rsidRDefault="0005329A" w:rsidP="00FA62EA">
      <w:pPr>
        <w:pStyle w:val="BodyText"/>
      </w:pPr>
      <w:r w:rsidRPr="009E226D">
        <w:t xml:space="preserve">U.S. Code of Federal Regulations 10 CFR Part </w:t>
      </w:r>
      <w:r>
        <w:t>73</w:t>
      </w:r>
      <w:r w:rsidRPr="009E226D">
        <w:t>, "</w:t>
      </w:r>
      <w:r w:rsidR="00CD4A2D">
        <w:t>Physical Protection of Plants and M</w:t>
      </w:r>
      <w:r w:rsidRPr="001B643B">
        <w:t>aterials</w:t>
      </w:r>
      <w:r w:rsidRPr="009E226D">
        <w:t>"</w:t>
      </w:r>
    </w:p>
    <w:p w14:paraId="7E45D202" w14:textId="77777777" w:rsidR="00840729" w:rsidRPr="009E226D" w:rsidRDefault="00840729" w:rsidP="00FA62EA">
      <w:pPr>
        <w:pStyle w:val="BodyText"/>
      </w:pPr>
      <w:r w:rsidRPr="009E226D">
        <w:t>NUREG 0800, Standard Review Plan, Section 17.5, "Quality Assurance Program Description - Design Certification, Early Site Permit and New License Applicants</w:t>
      </w:r>
      <w:r w:rsidR="00152D73">
        <w:t>.</w:t>
      </w:r>
      <w:r w:rsidRPr="009E226D">
        <w:t>"</w:t>
      </w:r>
    </w:p>
    <w:p w14:paraId="462645D9" w14:textId="77777777" w:rsidR="00B177EA" w:rsidRPr="009E226D" w:rsidRDefault="00B177EA" w:rsidP="00FA62EA">
      <w:pPr>
        <w:pStyle w:val="BodyText"/>
      </w:pPr>
      <w:r w:rsidRPr="009E226D">
        <w:t>IMC 0617,"Vendor and Quality Assurance Implementation Reports.”</w:t>
      </w:r>
    </w:p>
    <w:p w14:paraId="0C7FE200" w14:textId="77777777" w:rsidR="00840729" w:rsidRPr="009E226D" w:rsidRDefault="00840729" w:rsidP="002928B9">
      <w:pPr>
        <w:widowControl/>
        <w:spacing w:before="440" w:after="440"/>
        <w:jc w:val="center"/>
      </w:pPr>
      <w:r w:rsidRPr="009E226D">
        <w:t>END</w:t>
      </w:r>
    </w:p>
    <w:p w14:paraId="061459E7" w14:textId="2CFE18B3" w:rsidR="00840729" w:rsidRDefault="00840729" w:rsidP="002626A4">
      <w:pPr>
        <w:pStyle w:val="BodyText"/>
      </w:pPr>
      <w:r w:rsidRPr="009E226D">
        <w:t>Attachments:</w:t>
      </w:r>
      <w:r w:rsidR="00FA62EA">
        <w:br/>
      </w:r>
      <w:r w:rsidR="002626A4">
        <w:t xml:space="preserve">Attachment </w:t>
      </w:r>
      <w:r w:rsidRPr="009E226D">
        <w:t>1</w:t>
      </w:r>
      <w:r w:rsidR="002626A4">
        <w:t xml:space="preserve">: </w:t>
      </w:r>
      <w:r w:rsidRPr="009E226D">
        <w:t xml:space="preserve">Inspection </w:t>
      </w:r>
      <w:r w:rsidR="00B177EA" w:rsidRPr="009E226D">
        <w:t>Procedures</w:t>
      </w:r>
      <w:r w:rsidR="002626A4">
        <w:br/>
        <w:t xml:space="preserve">Attachment 2: </w:t>
      </w:r>
      <w:r w:rsidRPr="009E226D">
        <w:t>Revision History</w:t>
      </w:r>
      <w:r w:rsidR="002626A4">
        <w:t xml:space="preserve"> for IMC 2508</w:t>
      </w:r>
    </w:p>
    <w:p w14:paraId="3FFC6267" w14:textId="77777777" w:rsidR="002626A4" w:rsidRPr="009E226D" w:rsidRDefault="002626A4" w:rsidP="002626A4">
      <w:pPr>
        <w:pStyle w:val="BodyText"/>
      </w:pPr>
    </w:p>
    <w:p w14:paraId="55C99E60" w14:textId="77777777" w:rsidR="00840729" w:rsidRPr="009E226D" w:rsidRDefault="00840729" w:rsidP="009E226D">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s>
        <w:sectPr w:rsidR="00840729" w:rsidRPr="009E226D" w:rsidSect="000E1C02">
          <w:footerReference w:type="default" r:id="rId10"/>
          <w:pgSz w:w="12240" w:h="15840"/>
          <w:pgMar w:top="1440" w:right="1440" w:bottom="1440" w:left="1440" w:header="720" w:footer="720" w:gutter="0"/>
          <w:pgNumType w:start="1"/>
          <w:cols w:space="720"/>
          <w:noEndnote/>
          <w:docGrid w:linePitch="326"/>
        </w:sectPr>
      </w:pPr>
    </w:p>
    <w:p w14:paraId="0D75DDE1" w14:textId="2B0653C9" w:rsidR="00840729" w:rsidRPr="00E85D4B" w:rsidRDefault="00840729" w:rsidP="00AF4EF1">
      <w:pPr>
        <w:keepNext/>
        <w:widowControl/>
        <w:spacing w:after="220"/>
        <w:jc w:val="center"/>
        <w:outlineLvl w:val="0"/>
      </w:pPr>
      <w:bookmarkStart w:id="49" w:name="_Toc102385185"/>
      <w:r w:rsidRPr="00E85D4B">
        <w:lastRenderedPageBreak/>
        <w:t>A</w:t>
      </w:r>
      <w:r w:rsidR="00AF4EF1">
        <w:t xml:space="preserve">ttachment 1: </w:t>
      </w:r>
      <w:r w:rsidRPr="00E85D4B">
        <w:t>I</w:t>
      </w:r>
      <w:r w:rsidR="006434F9">
        <w:t>nspection Guidance</w:t>
      </w:r>
      <w:bookmarkEnd w:id="49"/>
    </w:p>
    <w:tbl>
      <w:tblPr>
        <w:tblStyle w:val="TableGrid"/>
        <w:tblW w:w="0" w:type="auto"/>
        <w:tblLook w:val="04A0" w:firstRow="1" w:lastRow="0" w:firstColumn="1" w:lastColumn="0" w:noHBand="0" w:noVBand="1"/>
      </w:tblPr>
      <w:tblGrid>
        <w:gridCol w:w="2245"/>
        <w:gridCol w:w="7105"/>
      </w:tblGrid>
      <w:tr w:rsidR="00C22D54" w:rsidRPr="00C22D54" w14:paraId="59D0FF77" w14:textId="77777777" w:rsidTr="00CD6138">
        <w:tc>
          <w:tcPr>
            <w:tcW w:w="2245" w:type="dxa"/>
            <w:tcMar>
              <w:top w:w="58" w:type="dxa"/>
              <w:left w:w="58" w:type="dxa"/>
              <w:bottom w:w="58" w:type="dxa"/>
              <w:right w:w="58" w:type="dxa"/>
            </w:tcMar>
          </w:tcPr>
          <w:p w14:paraId="608307A8" w14:textId="77777777" w:rsidR="00151519" w:rsidRPr="00C22D54" w:rsidRDefault="00151519" w:rsidP="00151519">
            <w:pPr>
              <w:widowControl/>
              <w:tabs>
                <w:tab w:val="center" w:pos="4680"/>
                <w:tab w:val="left" w:pos="5040"/>
                <w:tab w:val="left" w:pos="5670"/>
                <w:tab w:val="left" w:pos="6300"/>
                <w:tab w:val="left" w:pos="6930"/>
                <w:tab w:val="left" w:pos="7470"/>
                <w:tab w:val="left" w:pos="8100"/>
                <w:tab w:val="left" w:pos="8730"/>
                <w:tab w:val="left" w:pos="9360"/>
              </w:tabs>
              <w:rPr>
                <w:u w:val="single"/>
              </w:rPr>
            </w:pPr>
            <w:r w:rsidRPr="00C22D54">
              <w:rPr>
                <w:u w:val="single"/>
              </w:rPr>
              <w:t>INSPECTION PROCEDURE NO.</w:t>
            </w:r>
          </w:p>
        </w:tc>
        <w:tc>
          <w:tcPr>
            <w:tcW w:w="7105" w:type="dxa"/>
            <w:tcMar>
              <w:top w:w="58" w:type="dxa"/>
              <w:left w:w="58" w:type="dxa"/>
              <w:bottom w:w="58" w:type="dxa"/>
              <w:right w:w="58" w:type="dxa"/>
            </w:tcMar>
          </w:tcPr>
          <w:p w14:paraId="1DC997CB" w14:textId="77777777" w:rsidR="00151519" w:rsidRPr="00C22D54" w:rsidRDefault="00151519" w:rsidP="00151519">
            <w:pPr>
              <w:widowControl/>
              <w:tabs>
                <w:tab w:val="center" w:pos="4680"/>
                <w:tab w:val="left" w:pos="5040"/>
                <w:tab w:val="left" w:pos="5670"/>
                <w:tab w:val="left" w:pos="6300"/>
                <w:tab w:val="left" w:pos="6930"/>
                <w:tab w:val="left" w:pos="7470"/>
                <w:tab w:val="left" w:pos="8100"/>
                <w:tab w:val="left" w:pos="8730"/>
                <w:tab w:val="left" w:pos="9360"/>
              </w:tabs>
              <w:rPr>
                <w:u w:val="single"/>
              </w:rPr>
            </w:pPr>
            <w:r w:rsidRPr="00C22D54">
              <w:rPr>
                <w:u w:val="single"/>
              </w:rPr>
              <w:t>INSPECTION PROCEDURE TITLE</w:t>
            </w:r>
          </w:p>
        </w:tc>
      </w:tr>
      <w:tr w:rsidR="00C22D54" w:rsidRPr="00C22D54" w14:paraId="2A9794E9" w14:textId="77777777" w:rsidTr="00CD6138">
        <w:tc>
          <w:tcPr>
            <w:tcW w:w="2245" w:type="dxa"/>
            <w:tcMar>
              <w:top w:w="58" w:type="dxa"/>
              <w:left w:w="58" w:type="dxa"/>
              <w:bottom w:w="58" w:type="dxa"/>
              <w:right w:w="58" w:type="dxa"/>
            </w:tcMar>
          </w:tcPr>
          <w:p w14:paraId="41E56554" w14:textId="77777777" w:rsidR="00151519" w:rsidRPr="00C22D54" w:rsidRDefault="00151519" w:rsidP="00151519">
            <w:pPr>
              <w:widowControl/>
              <w:tabs>
                <w:tab w:val="center" w:pos="4680"/>
                <w:tab w:val="left" w:pos="5040"/>
                <w:tab w:val="left" w:pos="5670"/>
                <w:tab w:val="left" w:pos="6300"/>
                <w:tab w:val="left" w:pos="6930"/>
                <w:tab w:val="left" w:pos="7470"/>
                <w:tab w:val="left" w:pos="8100"/>
                <w:tab w:val="left" w:pos="8730"/>
                <w:tab w:val="left" w:pos="9360"/>
              </w:tabs>
            </w:pPr>
            <w:r w:rsidRPr="00C22D54">
              <w:t>35017</w:t>
            </w:r>
          </w:p>
        </w:tc>
        <w:tc>
          <w:tcPr>
            <w:tcW w:w="7105" w:type="dxa"/>
            <w:tcMar>
              <w:top w:w="58" w:type="dxa"/>
              <w:left w:w="58" w:type="dxa"/>
              <w:bottom w:w="58" w:type="dxa"/>
              <w:right w:w="58" w:type="dxa"/>
            </w:tcMar>
          </w:tcPr>
          <w:p w14:paraId="186D0CFA" w14:textId="77777777" w:rsidR="00151519" w:rsidRPr="00C22D54" w:rsidRDefault="00151519" w:rsidP="00151519">
            <w:pPr>
              <w:widowControl/>
              <w:tabs>
                <w:tab w:val="center" w:pos="4680"/>
                <w:tab w:val="left" w:pos="5040"/>
                <w:tab w:val="left" w:pos="5670"/>
                <w:tab w:val="left" w:pos="6300"/>
                <w:tab w:val="left" w:pos="6930"/>
                <w:tab w:val="left" w:pos="7470"/>
                <w:tab w:val="left" w:pos="8100"/>
                <w:tab w:val="left" w:pos="8730"/>
                <w:tab w:val="left" w:pos="9360"/>
              </w:tabs>
            </w:pPr>
            <w:r w:rsidRPr="00C22D54">
              <w:t>Quality Assurance Implementation Inspection</w:t>
            </w:r>
          </w:p>
        </w:tc>
      </w:tr>
      <w:tr w:rsidR="00C22D54" w:rsidRPr="00C22D54" w14:paraId="4FD352A0" w14:textId="77777777" w:rsidTr="00CD6138">
        <w:tc>
          <w:tcPr>
            <w:tcW w:w="2245" w:type="dxa"/>
            <w:tcMar>
              <w:top w:w="58" w:type="dxa"/>
              <w:left w:w="58" w:type="dxa"/>
              <w:bottom w:w="58" w:type="dxa"/>
              <w:right w:w="58" w:type="dxa"/>
            </w:tcMar>
          </w:tcPr>
          <w:p w14:paraId="14386A11" w14:textId="77777777" w:rsidR="00151519" w:rsidRPr="00C22D54" w:rsidRDefault="00151519" w:rsidP="00151519">
            <w:pPr>
              <w:widowControl/>
              <w:tabs>
                <w:tab w:val="center" w:pos="4680"/>
                <w:tab w:val="left" w:pos="5040"/>
                <w:tab w:val="left" w:pos="5670"/>
                <w:tab w:val="left" w:pos="6300"/>
                <w:tab w:val="left" w:pos="6930"/>
                <w:tab w:val="left" w:pos="7470"/>
                <w:tab w:val="left" w:pos="8100"/>
                <w:tab w:val="left" w:pos="8730"/>
                <w:tab w:val="left" w:pos="9360"/>
              </w:tabs>
            </w:pPr>
            <w:r w:rsidRPr="00C22D54">
              <w:t>35034</w:t>
            </w:r>
          </w:p>
        </w:tc>
        <w:tc>
          <w:tcPr>
            <w:tcW w:w="7105" w:type="dxa"/>
            <w:tcMar>
              <w:top w:w="58" w:type="dxa"/>
              <w:left w:w="58" w:type="dxa"/>
              <w:bottom w:w="58" w:type="dxa"/>
              <w:right w:w="58" w:type="dxa"/>
            </w:tcMar>
          </w:tcPr>
          <w:p w14:paraId="5349C339" w14:textId="77777777" w:rsidR="00151519" w:rsidRPr="00C22D54" w:rsidRDefault="00151519" w:rsidP="00151519">
            <w:pPr>
              <w:widowControl/>
              <w:tabs>
                <w:tab w:val="center" w:pos="4680"/>
                <w:tab w:val="left" w:pos="5040"/>
                <w:tab w:val="left" w:pos="5670"/>
                <w:tab w:val="left" w:pos="6300"/>
                <w:tab w:val="left" w:pos="6930"/>
                <w:tab w:val="left" w:pos="7470"/>
                <w:tab w:val="left" w:pos="8100"/>
                <w:tab w:val="left" w:pos="8730"/>
                <w:tab w:val="left" w:pos="9360"/>
              </w:tabs>
            </w:pPr>
            <w:r w:rsidRPr="00C22D54">
              <w:t>Design Qualification Testing Inspection</w:t>
            </w:r>
          </w:p>
        </w:tc>
      </w:tr>
      <w:tr w:rsidR="00C22D54" w:rsidRPr="00C22D54" w14:paraId="080743DE" w14:textId="77777777" w:rsidTr="00CD6138">
        <w:tc>
          <w:tcPr>
            <w:tcW w:w="2245" w:type="dxa"/>
            <w:tcMar>
              <w:top w:w="58" w:type="dxa"/>
              <w:left w:w="58" w:type="dxa"/>
              <w:bottom w:w="58" w:type="dxa"/>
              <w:right w:w="58" w:type="dxa"/>
            </w:tcMar>
          </w:tcPr>
          <w:p w14:paraId="791593B2" w14:textId="77777777" w:rsidR="00151519" w:rsidRPr="00C22D54" w:rsidRDefault="00151519" w:rsidP="00151519">
            <w:pPr>
              <w:widowControl/>
              <w:tabs>
                <w:tab w:val="center" w:pos="4680"/>
                <w:tab w:val="left" w:pos="5040"/>
                <w:tab w:val="left" w:pos="5670"/>
                <w:tab w:val="left" w:pos="6300"/>
                <w:tab w:val="left" w:pos="6930"/>
                <w:tab w:val="left" w:pos="7470"/>
                <w:tab w:val="left" w:pos="8100"/>
                <w:tab w:val="left" w:pos="8730"/>
                <w:tab w:val="left" w:pos="9360"/>
              </w:tabs>
            </w:pPr>
            <w:r w:rsidRPr="00C22D54">
              <w:t>36100</w:t>
            </w:r>
          </w:p>
        </w:tc>
        <w:tc>
          <w:tcPr>
            <w:tcW w:w="7105" w:type="dxa"/>
            <w:tcMar>
              <w:top w:w="58" w:type="dxa"/>
              <w:left w:w="58" w:type="dxa"/>
              <w:bottom w:w="58" w:type="dxa"/>
              <w:right w:w="58" w:type="dxa"/>
            </w:tcMar>
          </w:tcPr>
          <w:p w14:paraId="4BD0101F" w14:textId="77777777" w:rsidR="00151519" w:rsidRPr="00C22D54" w:rsidRDefault="00151519" w:rsidP="00151519">
            <w:pPr>
              <w:widowControl/>
              <w:tabs>
                <w:tab w:val="center" w:pos="4680"/>
                <w:tab w:val="left" w:pos="5040"/>
                <w:tab w:val="left" w:pos="5670"/>
                <w:tab w:val="left" w:pos="6300"/>
                <w:tab w:val="left" w:pos="6930"/>
                <w:tab w:val="left" w:pos="7470"/>
                <w:tab w:val="left" w:pos="8100"/>
                <w:tab w:val="left" w:pos="8730"/>
                <w:tab w:val="left" w:pos="9360"/>
              </w:tabs>
            </w:pPr>
            <w:r w:rsidRPr="00C22D54">
              <w:t>Inspection of 10 CFR Part 21 and Programs for Reporting Defects and Noncompliance</w:t>
            </w:r>
          </w:p>
        </w:tc>
      </w:tr>
      <w:tr w:rsidR="00C22D54" w:rsidRPr="00C22D54" w14:paraId="1D2127BA" w14:textId="77777777" w:rsidTr="00CD6138">
        <w:tc>
          <w:tcPr>
            <w:tcW w:w="2245" w:type="dxa"/>
            <w:tcMar>
              <w:top w:w="58" w:type="dxa"/>
              <w:left w:w="58" w:type="dxa"/>
              <w:bottom w:w="58" w:type="dxa"/>
              <w:right w:w="58" w:type="dxa"/>
            </w:tcMar>
          </w:tcPr>
          <w:p w14:paraId="19C33D85" w14:textId="397757C3" w:rsidR="00131655" w:rsidRPr="00C22D54" w:rsidRDefault="00CD4A2D" w:rsidP="00151519">
            <w:pPr>
              <w:widowControl/>
              <w:tabs>
                <w:tab w:val="center" w:pos="4680"/>
                <w:tab w:val="left" w:pos="5040"/>
                <w:tab w:val="left" w:pos="5670"/>
                <w:tab w:val="left" w:pos="6300"/>
                <w:tab w:val="left" w:pos="6930"/>
                <w:tab w:val="left" w:pos="7470"/>
                <w:tab w:val="left" w:pos="8100"/>
                <w:tab w:val="left" w:pos="8730"/>
                <w:tab w:val="left" w:pos="9360"/>
              </w:tabs>
            </w:pPr>
            <w:r w:rsidRPr="00C22D54">
              <w:rPr>
                <w:sz w:val="20"/>
                <w:szCs w:val="20"/>
              </w:rPr>
              <w:t>81811</w:t>
            </w:r>
          </w:p>
        </w:tc>
        <w:tc>
          <w:tcPr>
            <w:tcW w:w="7105" w:type="dxa"/>
            <w:tcMar>
              <w:top w:w="58" w:type="dxa"/>
              <w:left w:w="58" w:type="dxa"/>
              <w:bottom w:w="58" w:type="dxa"/>
              <w:right w:w="58" w:type="dxa"/>
            </w:tcMar>
          </w:tcPr>
          <w:p w14:paraId="2FD518B2" w14:textId="6230FA0E" w:rsidR="00131655" w:rsidRPr="00C22D54" w:rsidRDefault="00527FEE" w:rsidP="000F15D9">
            <w:pPr>
              <w:widowControl/>
              <w:tabs>
                <w:tab w:val="center" w:pos="4680"/>
                <w:tab w:val="left" w:pos="5040"/>
                <w:tab w:val="left" w:pos="5670"/>
                <w:tab w:val="left" w:pos="6300"/>
                <w:tab w:val="left" w:pos="6930"/>
                <w:tab w:val="left" w:pos="7470"/>
                <w:tab w:val="left" w:pos="8100"/>
                <w:tab w:val="left" w:pos="8730"/>
                <w:tab w:val="left" w:pos="9360"/>
              </w:tabs>
            </w:pPr>
            <w:r w:rsidRPr="00C22D54">
              <w:t>Protection of Safeguards Information (SGI)</w:t>
            </w:r>
            <w:r w:rsidR="00C33A38" w:rsidRPr="00C22D54">
              <w:t xml:space="preserve"> By Design Certification Applicants and Vendors</w:t>
            </w:r>
          </w:p>
        </w:tc>
      </w:tr>
    </w:tbl>
    <w:p w14:paraId="1BFDD3DA" w14:textId="77777777" w:rsidR="00151519" w:rsidRDefault="00151519" w:rsidP="00151519">
      <w:pPr>
        <w:widowControl/>
        <w:tabs>
          <w:tab w:val="center" w:pos="4680"/>
          <w:tab w:val="left" w:pos="5040"/>
          <w:tab w:val="left" w:pos="5670"/>
          <w:tab w:val="left" w:pos="6300"/>
          <w:tab w:val="left" w:pos="6930"/>
          <w:tab w:val="left" w:pos="7470"/>
          <w:tab w:val="left" w:pos="8100"/>
          <w:tab w:val="left" w:pos="8730"/>
          <w:tab w:val="left" w:pos="9360"/>
        </w:tabs>
      </w:pPr>
    </w:p>
    <w:p w14:paraId="549DF4D6" w14:textId="17530109" w:rsidR="001B5E05" w:rsidRDefault="001B5E05" w:rsidP="00E04F03">
      <w:pPr>
        <w:tabs>
          <w:tab w:val="left" w:pos="5415"/>
        </w:tabs>
      </w:pPr>
    </w:p>
    <w:p w14:paraId="519D8733" w14:textId="23588F5D" w:rsidR="001B5E05" w:rsidRDefault="001B5E05" w:rsidP="001B5E05"/>
    <w:p w14:paraId="1780A27A" w14:textId="77777777" w:rsidR="00D26DF3" w:rsidRDefault="00D26DF3" w:rsidP="00740FE5">
      <w:pPr>
        <w:sectPr w:rsidR="00D26DF3" w:rsidSect="00E620F9">
          <w:footerReference w:type="even" r:id="rId11"/>
          <w:footerReference w:type="default" r:id="rId12"/>
          <w:pgSz w:w="12240" w:h="15840"/>
          <w:pgMar w:top="1440" w:right="1440" w:bottom="1440" w:left="1440" w:header="720" w:footer="720" w:gutter="0"/>
          <w:pgNumType w:start="1"/>
          <w:cols w:space="720"/>
          <w:noEndnote/>
          <w:docGrid w:linePitch="326"/>
        </w:sectPr>
      </w:pPr>
    </w:p>
    <w:p w14:paraId="46D6C45E" w14:textId="2CC907CF" w:rsidR="00840729" w:rsidRPr="00E85D4B" w:rsidRDefault="00840729" w:rsidP="0076012C">
      <w:pPr>
        <w:keepNext/>
        <w:widowControl/>
        <w:spacing w:after="220"/>
        <w:jc w:val="center"/>
        <w:outlineLvl w:val="0"/>
      </w:pPr>
      <w:bookmarkStart w:id="50" w:name="_Toc102385186"/>
      <w:r w:rsidRPr="009E226D">
        <w:lastRenderedPageBreak/>
        <w:t>A</w:t>
      </w:r>
      <w:r w:rsidR="00C22D54">
        <w:t>ttachment</w:t>
      </w:r>
      <w:r w:rsidRPr="009E226D">
        <w:t xml:space="preserve"> 2</w:t>
      </w:r>
      <w:r w:rsidR="00C22D54">
        <w:t xml:space="preserve">: </w:t>
      </w:r>
      <w:r w:rsidRPr="00E85D4B">
        <w:t>Revision History for IMC 2508</w:t>
      </w:r>
      <w:bookmarkEnd w:id="50"/>
    </w:p>
    <w:tbl>
      <w:tblPr>
        <w:tblW w:w="12960" w:type="dxa"/>
        <w:tblLayout w:type="fixed"/>
        <w:tblCellMar>
          <w:top w:w="58" w:type="dxa"/>
          <w:left w:w="58" w:type="dxa"/>
          <w:bottom w:w="58" w:type="dxa"/>
          <w:right w:w="58" w:type="dxa"/>
        </w:tblCellMar>
        <w:tblLook w:val="0000" w:firstRow="0" w:lastRow="0" w:firstColumn="0" w:lastColumn="0" w:noHBand="0" w:noVBand="0"/>
      </w:tblPr>
      <w:tblGrid>
        <w:gridCol w:w="1609"/>
        <w:gridCol w:w="2107"/>
        <w:gridCol w:w="4736"/>
        <w:gridCol w:w="2145"/>
        <w:gridCol w:w="2363"/>
      </w:tblGrid>
      <w:tr w:rsidR="00F45D3A" w:rsidRPr="009E226D" w14:paraId="6C501A37" w14:textId="77777777" w:rsidTr="00655A02">
        <w:trPr>
          <w:tblHeader/>
        </w:trPr>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2A9AB50" w14:textId="77777777" w:rsidR="00F45D3A" w:rsidRPr="009E226D" w:rsidRDefault="00F45D3A" w:rsidP="0011619C">
            <w:pPr>
              <w:widowControl/>
            </w:pPr>
            <w:r w:rsidRPr="009E226D">
              <w:t>Commitment Tracking Number</w:t>
            </w:r>
          </w:p>
        </w:tc>
        <w:tc>
          <w:tcPr>
            <w:tcW w:w="212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21DFCCC" w14:textId="77777777" w:rsidR="00F876A6" w:rsidRDefault="00F45D3A" w:rsidP="0011619C">
            <w:pPr>
              <w:widowControl/>
            </w:pPr>
            <w:r w:rsidRPr="009E226D">
              <w:t>Accession Number</w:t>
            </w:r>
          </w:p>
          <w:p w14:paraId="7377E4B0" w14:textId="77777777" w:rsidR="00F45D3A" w:rsidRPr="009E226D" w:rsidRDefault="00F45D3A" w:rsidP="0011619C">
            <w:pPr>
              <w:widowControl/>
            </w:pPr>
            <w:r w:rsidRPr="009E226D">
              <w:t>Issue Date</w:t>
            </w:r>
          </w:p>
          <w:p w14:paraId="598D382F" w14:textId="77777777" w:rsidR="00F45D3A" w:rsidRPr="009E226D" w:rsidRDefault="00F45D3A" w:rsidP="0011619C">
            <w:pPr>
              <w:widowControl/>
            </w:pPr>
            <w:r w:rsidRPr="009E226D">
              <w:t>Change Notice</w:t>
            </w:r>
          </w:p>
        </w:tc>
        <w:tc>
          <w:tcPr>
            <w:tcW w:w="47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9B153D8" w14:textId="77777777" w:rsidR="00F45D3A" w:rsidRPr="009E226D" w:rsidRDefault="00F45D3A" w:rsidP="00654057">
            <w:pPr>
              <w:widowControl/>
            </w:pPr>
            <w:r w:rsidRPr="009E226D">
              <w:t>Description of Change</w:t>
            </w:r>
          </w:p>
        </w:tc>
        <w:tc>
          <w:tcPr>
            <w:tcW w:w="21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4649582" w14:textId="557F0E6F" w:rsidR="001168A5" w:rsidRDefault="00F45D3A" w:rsidP="0011619C">
            <w:pPr>
              <w:widowControl/>
            </w:pPr>
            <w:r w:rsidRPr="009E226D">
              <w:t>Description of Training Required</w:t>
            </w:r>
          </w:p>
          <w:p w14:paraId="42EA471B" w14:textId="01C89889" w:rsidR="00F45D3A" w:rsidRPr="009E226D" w:rsidRDefault="00F45D3A" w:rsidP="0011619C">
            <w:pPr>
              <w:widowControl/>
            </w:pPr>
            <w:r w:rsidRPr="009E226D">
              <w:t>and Completion Date</w:t>
            </w:r>
          </w:p>
        </w:tc>
        <w:tc>
          <w:tcPr>
            <w:tcW w:w="237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990DA15" w14:textId="6051E150" w:rsidR="00F45D3A" w:rsidRDefault="00F876A6" w:rsidP="0011619C">
            <w:pPr>
              <w:widowControl/>
            </w:pPr>
            <w:r>
              <w:t xml:space="preserve">Comment </w:t>
            </w:r>
            <w:r w:rsidR="00654057">
              <w:t>Resolution</w:t>
            </w:r>
            <w:r>
              <w:t xml:space="preserve"> and </w:t>
            </w:r>
            <w:r w:rsidR="00FC37D5">
              <w:t xml:space="preserve">Closed </w:t>
            </w:r>
            <w:r>
              <w:t>F</w:t>
            </w:r>
            <w:r w:rsidR="00F45D3A" w:rsidRPr="009E226D">
              <w:t xml:space="preserve">eedback </w:t>
            </w:r>
            <w:r w:rsidR="00FC37D5">
              <w:t>Form</w:t>
            </w:r>
            <w:r w:rsidR="00F45D3A" w:rsidRPr="009E226D">
              <w:t xml:space="preserve"> Accession Number</w:t>
            </w:r>
          </w:p>
          <w:p w14:paraId="30B6B525" w14:textId="6017DA4F" w:rsidR="00E04F03" w:rsidRPr="009E226D" w:rsidRDefault="00E04F03" w:rsidP="0011619C">
            <w:pPr>
              <w:widowControl/>
            </w:pPr>
            <w:r>
              <w:t>(Pre-Decisional, Non-Public</w:t>
            </w:r>
            <w:r w:rsidR="00FC37D5">
              <w:t xml:space="preserve"> Information</w:t>
            </w:r>
            <w:r>
              <w:t>)</w:t>
            </w:r>
          </w:p>
        </w:tc>
      </w:tr>
      <w:tr w:rsidR="00F45D3A" w:rsidRPr="009E226D" w14:paraId="4A118515" w14:textId="77777777" w:rsidTr="00C94EBB">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80A9EA6" w14:textId="77777777" w:rsidR="00F45D3A" w:rsidRPr="009E226D" w:rsidRDefault="00F45D3A" w:rsidP="00C11B12">
            <w:pPr>
              <w:widowControl/>
            </w:pPr>
            <w:r w:rsidRPr="009E226D">
              <w:t>N/A</w:t>
            </w:r>
          </w:p>
        </w:tc>
        <w:tc>
          <w:tcPr>
            <w:tcW w:w="212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C02AA3B" w14:textId="77777777" w:rsidR="00F45D3A" w:rsidRPr="009E226D" w:rsidRDefault="00F45D3A" w:rsidP="0011619C">
            <w:pPr>
              <w:widowControl/>
            </w:pPr>
            <w:r w:rsidRPr="009E226D">
              <w:t>1</w:t>
            </w:r>
            <w:r w:rsidR="00F876A6">
              <w:t>0</w:t>
            </w:r>
            <w:r w:rsidRPr="009E226D">
              <w:t>/03/07</w:t>
            </w:r>
          </w:p>
          <w:p w14:paraId="3D497EF6" w14:textId="77777777" w:rsidR="00F45D3A" w:rsidRPr="009E226D" w:rsidRDefault="00F45D3A" w:rsidP="0011619C">
            <w:pPr>
              <w:widowControl/>
            </w:pPr>
            <w:r w:rsidRPr="009E226D">
              <w:t>CN 07-030</w:t>
            </w:r>
          </w:p>
        </w:tc>
        <w:tc>
          <w:tcPr>
            <w:tcW w:w="47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7988200" w14:textId="77777777" w:rsidR="00F45D3A" w:rsidRPr="009E226D" w:rsidRDefault="00F45D3A" w:rsidP="0011619C">
            <w:pPr>
              <w:widowControl/>
            </w:pPr>
            <w:r w:rsidRPr="009E226D">
              <w:t>Researched commitments for 4 years and found none.</w:t>
            </w:r>
          </w:p>
          <w:p w14:paraId="40C023A6" w14:textId="77777777" w:rsidR="00F45D3A" w:rsidRPr="009E226D" w:rsidRDefault="00F45D3A" w:rsidP="0011619C">
            <w:pPr>
              <w:widowControl/>
            </w:pPr>
          </w:p>
          <w:p w14:paraId="2624757E" w14:textId="77777777" w:rsidR="00F45D3A" w:rsidRPr="009E226D" w:rsidRDefault="00F45D3A" w:rsidP="0011619C">
            <w:pPr>
              <w:widowControl/>
            </w:pPr>
            <w:r w:rsidRPr="009E226D">
              <w:t>Issued to provide initial guidance for design certifi</w:t>
            </w:r>
            <w:r w:rsidRPr="009E226D">
              <w:softHyphen/>
              <w:t>cation inspections.</w:t>
            </w:r>
          </w:p>
        </w:tc>
        <w:tc>
          <w:tcPr>
            <w:tcW w:w="21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FBC229C" w14:textId="77777777" w:rsidR="00F45D3A" w:rsidRPr="009E226D" w:rsidRDefault="00F45D3A" w:rsidP="00C11B12">
            <w:pPr>
              <w:widowControl/>
            </w:pPr>
            <w:r w:rsidRPr="009E226D">
              <w:t>N/A</w:t>
            </w:r>
          </w:p>
        </w:tc>
        <w:tc>
          <w:tcPr>
            <w:tcW w:w="237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F88B195" w14:textId="77777777" w:rsidR="00F45D3A" w:rsidRPr="009E226D" w:rsidRDefault="00F45D3A" w:rsidP="00C11B12">
            <w:pPr>
              <w:widowControl/>
            </w:pPr>
            <w:r w:rsidRPr="009E226D">
              <w:t>N/A</w:t>
            </w:r>
          </w:p>
        </w:tc>
      </w:tr>
      <w:tr w:rsidR="00F45D3A" w:rsidRPr="009E226D" w14:paraId="63FF9778" w14:textId="77777777" w:rsidTr="00C94EBB">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D2B5C4F" w14:textId="77777777" w:rsidR="00F45D3A" w:rsidRPr="009E226D" w:rsidRDefault="000309C9" w:rsidP="00C11B12">
            <w:pPr>
              <w:widowControl/>
            </w:pPr>
            <w:r w:rsidRPr="009E226D">
              <w:t>N/A</w:t>
            </w:r>
          </w:p>
        </w:tc>
        <w:tc>
          <w:tcPr>
            <w:tcW w:w="212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38108D6" w14:textId="77777777" w:rsidR="00F45D3A" w:rsidRPr="009E226D" w:rsidRDefault="00106D25" w:rsidP="0011619C">
            <w:pPr>
              <w:widowControl/>
            </w:pPr>
            <w:r w:rsidRPr="009E226D">
              <w:t>ML</w:t>
            </w:r>
            <w:r w:rsidR="001A5CD2" w:rsidRPr="009E226D">
              <w:t>12209A155</w:t>
            </w:r>
          </w:p>
          <w:p w14:paraId="283CADD2" w14:textId="77777777" w:rsidR="001A5CD2" w:rsidRPr="009E226D" w:rsidRDefault="00E85D4B" w:rsidP="0011619C">
            <w:pPr>
              <w:widowControl/>
            </w:pPr>
            <w:r>
              <w:t>03/08</w:t>
            </w:r>
            <w:r w:rsidR="000176CB" w:rsidRPr="009E226D">
              <w:t>/2013</w:t>
            </w:r>
          </w:p>
          <w:p w14:paraId="3AE50DFB" w14:textId="4FF232BA" w:rsidR="001A5CD2" w:rsidRPr="009E226D" w:rsidRDefault="000176CB" w:rsidP="0011619C">
            <w:pPr>
              <w:widowControl/>
            </w:pPr>
            <w:r w:rsidRPr="009E226D">
              <w:t>C</w:t>
            </w:r>
            <w:r w:rsidR="00B53E14">
              <w:t>N</w:t>
            </w:r>
            <w:r w:rsidR="00AC12A1">
              <w:t>-1</w:t>
            </w:r>
            <w:r w:rsidRPr="009E226D">
              <w:t>3</w:t>
            </w:r>
            <w:r w:rsidR="001A5CD2" w:rsidRPr="009E226D">
              <w:t>-</w:t>
            </w:r>
            <w:r w:rsidR="00E85D4B">
              <w:t>008</w:t>
            </w:r>
          </w:p>
        </w:tc>
        <w:tc>
          <w:tcPr>
            <w:tcW w:w="47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05634F9" w14:textId="77777777" w:rsidR="00F45D3A" w:rsidRPr="009E226D" w:rsidRDefault="00F45D3A" w:rsidP="0011619C">
            <w:pPr>
              <w:widowControl/>
            </w:pPr>
            <w:r w:rsidRPr="009E226D">
              <w:t>Issued to discontinue the use of audits.</w:t>
            </w:r>
          </w:p>
        </w:tc>
        <w:tc>
          <w:tcPr>
            <w:tcW w:w="21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63ADF52" w14:textId="77777777" w:rsidR="00F45D3A" w:rsidRPr="009E226D" w:rsidRDefault="00106D25" w:rsidP="00C11B12">
            <w:pPr>
              <w:widowControl/>
            </w:pPr>
            <w:r w:rsidRPr="009E226D">
              <w:t>N/A</w:t>
            </w:r>
          </w:p>
        </w:tc>
        <w:tc>
          <w:tcPr>
            <w:tcW w:w="237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B95FC5F" w14:textId="77777777" w:rsidR="00F45D3A" w:rsidRPr="009E226D" w:rsidRDefault="00106D25" w:rsidP="0011619C">
            <w:pPr>
              <w:widowControl/>
            </w:pPr>
            <w:r w:rsidRPr="009E226D">
              <w:t>ML12209A151</w:t>
            </w:r>
          </w:p>
        </w:tc>
      </w:tr>
      <w:tr w:rsidR="001168A5" w:rsidRPr="009E226D" w14:paraId="782178CB" w14:textId="77777777" w:rsidTr="00C94EBB">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98A9318" w14:textId="0790805D" w:rsidR="001168A5" w:rsidRPr="009E226D" w:rsidRDefault="001168A5" w:rsidP="00C11B12">
            <w:pPr>
              <w:widowControl/>
            </w:pPr>
            <w:r>
              <w:t>N/A</w:t>
            </w:r>
          </w:p>
        </w:tc>
        <w:tc>
          <w:tcPr>
            <w:tcW w:w="212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D9912EE" w14:textId="22945809" w:rsidR="001168A5" w:rsidRDefault="00DB4887" w:rsidP="0011619C">
            <w:pPr>
              <w:widowControl/>
            </w:pPr>
            <w:r>
              <w:t>ML16126A117</w:t>
            </w:r>
          </w:p>
          <w:p w14:paraId="0B92A39A" w14:textId="39B094A5" w:rsidR="001168A5" w:rsidRDefault="008112E6" w:rsidP="0011619C">
            <w:pPr>
              <w:widowControl/>
            </w:pPr>
            <w:r>
              <w:t>09/06/</w:t>
            </w:r>
            <w:r w:rsidR="001168A5">
              <w:t>16</w:t>
            </w:r>
          </w:p>
          <w:p w14:paraId="5439F4C1" w14:textId="2E7C35AE" w:rsidR="001168A5" w:rsidRPr="009E226D" w:rsidRDefault="001168A5" w:rsidP="0011619C">
            <w:pPr>
              <w:widowControl/>
            </w:pPr>
            <w:r>
              <w:t>CN 16-</w:t>
            </w:r>
            <w:r w:rsidR="008112E6">
              <w:t>022</w:t>
            </w:r>
          </w:p>
        </w:tc>
        <w:tc>
          <w:tcPr>
            <w:tcW w:w="47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E6F85D3" w14:textId="1E4D61B7" w:rsidR="001168A5" w:rsidRPr="009E226D" w:rsidRDefault="001168A5" w:rsidP="0011619C">
            <w:pPr>
              <w:widowControl/>
            </w:pPr>
            <w:r>
              <w:t>Revised to address protection of SGI inspections for DC applicants and vendors.</w:t>
            </w:r>
          </w:p>
        </w:tc>
        <w:tc>
          <w:tcPr>
            <w:tcW w:w="21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76DD734" w14:textId="19AA6B45" w:rsidR="001168A5" w:rsidRPr="009E226D" w:rsidRDefault="001168A5" w:rsidP="00C11B12">
            <w:pPr>
              <w:widowControl/>
            </w:pPr>
            <w:r>
              <w:t>N/A</w:t>
            </w:r>
          </w:p>
        </w:tc>
        <w:tc>
          <w:tcPr>
            <w:tcW w:w="237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BE5C0C7" w14:textId="47378281" w:rsidR="001168A5" w:rsidRPr="009E226D" w:rsidRDefault="00DB4887" w:rsidP="0011619C">
            <w:pPr>
              <w:widowControl/>
            </w:pPr>
            <w:r>
              <w:t>ML16126A113</w:t>
            </w:r>
          </w:p>
        </w:tc>
      </w:tr>
      <w:tr w:rsidR="003A5A7F" w:rsidRPr="009E226D" w14:paraId="111F4519" w14:textId="77777777" w:rsidTr="00C94EBB">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FCADBF0" w14:textId="6B458C65" w:rsidR="003A5A7F" w:rsidRDefault="002C660A" w:rsidP="00C11B12">
            <w:pPr>
              <w:widowControl/>
            </w:pPr>
            <w:r>
              <w:t>N/A</w:t>
            </w:r>
          </w:p>
        </w:tc>
        <w:tc>
          <w:tcPr>
            <w:tcW w:w="212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E6240AA" w14:textId="5AD72849" w:rsidR="003A5A7F" w:rsidRDefault="002C660A" w:rsidP="0011619C">
            <w:pPr>
              <w:widowControl/>
            </w:pPr>
            <w:r>
              <w:t>ML</w:t>
            </w:r>
            <w:r w:rsidR="00757F55">
              <w:t>22097A207</w:t>
            </w:r>
          </w:p>
          <w:p w14:paraId="7C553760" w14:textId="4A1CF095" w:rsidR="002C660A" w:rsidRDefault="004759B0" w:rsidP="0011619C">
            <w:pPr>
              <w:widowControl/>
            </w:pPr>
            <w:r>
              <w:t>05/03/22</w:t>
            </w:r>
          </w:p>
          <w:p w14:paraId="34646D5D" w14:textId="3846C1C9" w:rsidR="002C660A" w:rsidRDefault="002C660A" w:rsidP="0011619C">
            <w:pPr>
              <w:widowControl/>
            </w:pPr>
            <w:r>
              <w:t>CN 22-</w:t>
            </w:r>
            <w:r w:rsidR="004759B0">
              <w:t>009</w:t>
            </w:r>
          </w:p>
        </w:tc>
        <w:tc>
          <w:tcPr>
            <w:tcW w:w="47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69A0B51" w14:textId="77777777" w:rsidR="003A5A7F" w:rsidRDefault="001F2298" w:rsidP="0011619C">
            <w:pPr>
              <w:widowControl/>
            </w:pPr>
            <w:r>
              <w:t xml:space="preserve">Periodic </w:t>
            </w:r>
            <w:r w:rsidR="000E5553">
              <w:t>review completed.</w:t>
            </w:r>
          </w:p>
          <w:p w14:paraId="62A8BDF7" w14:textId="77777777" w:rsidR="000E5553" w:rsidRDefault="000E5553" w:rsidP="0011619C">
            <w:pPr>
              <w:widowControl/>
            </w:pPr>
          </w:p>
          <w:p w14:paraId="0BC46733" w14:textId="3DD5FA66" w:rsidR="000E5553" w:rsidRDefault="000E5553" w:rsidP="0011619C">
            <w:pPr>
              <w:widowControl/>
            </w:pPr>
            <w:r w:rsidRPr="000E5553">
              <w:t>Revised inspection procedure to make minor editorial corrections and include updated references</w:t>
            </w:r>
            <w:r w:rsidR="003176FE">
              <w:t>.</w:t>
            </w:r>
          </w:p>
        </w:tc>
        <w:tc>
          <w:tcPr>
            <w:tcW w:w="21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8B7BDE9" w14:textId="40A67F48" w:rsidR="003A5A7F" w:rsidRDefault="001F2298" w:rsidP="00C11B12">
            <w:pPr>
              <w:widowControl/>
            </w:pPr>
            <w:r>
              <w:t>N/A</w:t>
            </w:r>
          </w:p>
        </w:tc>
        <w:tc>
          <w:tcPr>
            <w:tcW w:w="237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BFD57D5" w14:textId="0267175A" w:rsidR="003A5A7F" w:rsidRDefault="001F2298" w:rsidP="0011619C">
            <w:pPr>
              <w:widowControl/>
            </w:pPr>
            <w:r>
              <w:t>N/A</w:t>
            </w:r>
          </w:p>
        </w:tc>
      </w:tr>
    </w:tbl>
    <w:p w14:paraId="73BCAF4B" w14:textId="139B12F4" w:rsidR="00840729" w:rsidRPr="009E226D" w:rsidRDefault="00840729" w:rsidP="003249B5">
      <w:pPr>
        <w:widowControl/>
      </w:pPr>
    </w:p>
    <w:sectPr w:rsidR="00840729" w:rsidRPr="009E226D" w:rsidSect="0076012C">
      <w:footerReference w:type="even" r:id="rId13"/>
      <w:footerReference w:type="default" r:id="rId14"/>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689AB" w14:textId="77777777" w:rsidR="00514C1D" w:rsidRDefault="00514C1D">
      <w:r>
        <w:separator/>
      </w:r>
    </w:p>
    <w:p w14:paraId="076C640E" w14:textId="77777777" w:rsidR="00514C1D" w:rsidRDefault="00514C1D"/>
  </w:endnote>
  <w:endnote w:type="continuationSeparator" w:id="0">
    <w:p w14:paraId="160419A5" w14:textId="77777777" w:rsidR="00514C1D" w:rsidRDefault="00514C1D">
      <w:r>
        <w:continuationSeparator/>
      </w:r>
    </w:p>
    <w:p w14:paraId="36588E8E" w14:textId="77777777" w:rsidR="00514C1D" w:rsidRDefault="00514C1D"/>
  </w:endnote>
  <w:endnote w:type="continuationNotice" w:id="1">
    <w:p w14:paraId="06FFF42D" w14:textId="77777777" w:rsidR="00514C1D" w:rsidRDefault="00514C1D"/>
    <w:p w14:paraId="2447209D" w14:textId="77777777" w:rsidR="00514C1D" w:rsidRDefault="00514C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Print">
    <w:panose1 w:val="02000600000000000000"/>
    <w:charset w:val="00"/>
    <w:family w:val="auto"/>
    <w:pitch w:val="variable"/>
    <w:sig w:usb0="0000028F"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Script">
    <w:panose1 w:val="030B0504020000000003"/>
    <w:charset w:val="00"/>
    <w:family w:val="script"/>
    <w:pitch w:val="variable"/>
    <w:sig w:usb0="0000028F" w:usb1="00000000" w:usb2="00000000" w:usb3="00000000" w:csb0="0000009F" w:csb1="00000000"/>
  </w:font>
  <w:font w:name="WP Phonetic">
    <w:charset w:val="02"/>
    <w:family w:val="swiss"/>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719F8" w14:textId="77777777" w:rsidR="00042973" w:rsidRDefault="00042973">
    <w:pPr>
      <w:spacing w:line="264" w:lineRule="exact"/>
    </w:pPr>
  </w:p>
  <w:p w14:paraId="75FC14BC" w14:textId="77777777" w:rsidR="00042973" w:rsidRDefault="00042973">
    <w:pPr>
      <w:framePr w:w="9361" w:wrap="notBeside" w:vAnchor="text" w:hAnchor="text" w:x="1" w:y="1"/>
      <w:jc w:val="center"/>
    </w:pPr>
    <w:r>
      <w:fldChar w:fldCharType="begin"/>
    </w:r>
    <w:r>
      <w:instrText xml:space="preserve">PAGE </w:instrText>
    </w:r>
    <w:r>
      <w:fldChar w:fldCharType="separate"/>
    </w:r>
    <w:r>
      <w:rPr>
        <w:noProof/>
      </w:rPr>
      <w:t>4</w:t>
    </w:r>
    <w:r>
      <w:fldChar w:fldCharType="end"/>
    </w:r>
  </w:p>
  <w:p w14:paraId="62B461BD" w14:textId="77777777" w:rsidR="00042973" w:rsidRDefault="00042973">
    <w:pPr>
      <w:tabs>
        <w:tab w:val="right" w:pos="9360"/>
      </w:tabs>
    </w:pPr>
    <w:r>
      <w:t>Issue Date: 10/03/07</w:t>
    </w:r>
    <w:r>
      <w:tab/>
      <w:t>2508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4381F" w14:textId="57041474" w:rsidR="00950C20" w:rsidRPr="001B643B" w:rsidRDefault="00950C20" w:rsidP="00977B6F">
    <w:pPr>
      <w:pStyle w:val="Footer"/>
      <w:tabs>
        <w:tab w:val="clear" w:pos="4320"/>
        <w:tab w:val="clear" w:pos="8640"/>
        <w:tab w:val="center" w:pos="4680"/>
        <w:tab w:val="right" w:pos="9360"/>
      </w:tabs>
    </w:pPr>
    <w:r w:rsidRPr="00977B6F">
      <w:t xml:space="preserve">Issue Date: </w:t>
    </w:r>
    <w:r w:rsidR="004759B0">
      <w:t>05/03/22</w:t>
    </w:r>
    <w:r>
      <w:tab/>
    </w:r>
    <w:sdt>
      <w:sdtPr>
        <w:id w:val="1521734730"/>
        <w:docPartObj>
          <w:docPartGallery w:val="Page Numbers (Bottom of Page)"/>
          <w:docPartUnique/>
        </w:docPartObj>
      </w:sdtPr>
      <w:sdtEndPr/>
      <w:sdtContent>
        <w:r>
          <w:fldChar w:fldCharType="begin"/>
        </w:r>
        <w:r>
          <w:instrText xml:space="preserve"> PAGE   \* MERGEFORMAT </w:instrText>
        </w:r>
        <w:r>
          <w:fldChar w:fldCharType="separate"/>
        </w:r>
        <w:r>
          <w:rPr>
            <w:noProof/>
          </w:rPr>
          <w:t>1</w:t>
        </w:r>
        <w:r>
          <w:rPr>
            <w:noProof/>
          </w:rPr>
          <w:fldChar w:fldCharType="end"/>
        </w:r>
        <w:r w:rsidRPr="001B643B">
          <w:tab/>
          <w:t>2508</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AEB05" w14:textId="0E5B1367" w:rsidR="00950C20" w:rsidRPr="00D97369" w:rsidRDefault="000E1C02" w:rsidP="00D97369">
    <w:pPr>
      <w:pStyle w:val="Footer"/>
    </w:pPr>
    <w:r>
      <w:t xml:space="preserve">Issue Date: </w:t>
    </w:r>
    <w:r w:rsidR="004759B0">
      <w:t>05/03/22</w:t>
    </w:r>
    <w:r w:rsidR="00D97369">
      <w:ptab w:relativeTo="margin" w:alignment="center" w:leader="none"/>
    </w:r>
    <w:r w:rsidR="00D97369">
      <w:fldChar w:fldCharType="begin"/>
    </w:r>
    <w:r w:rsidR="00D97369">
      <w:instrText xml:space="preserve"> PAGE   \* MERGEFORMAT </w:instrText>
    </w:r>
    <w:r w:rsidR="00D97369">
      <w:fldChar w:fldCharType="separate"/>
    </w:r>
    <w:r w:rsidR="00D97369">
      <w:rPr>
        <w:noProof/>
      </w:rPr>
      <w:t>1</w:t>
    </w:r>
    <w:r w:rsidR="00D97369">
      <w:rPr>
        <w:noProof/>
      </w:rPr>
      <w:fldChar w:fldCharType="end"/>
    </w:r>
    <w:r w:rsidR="00D97369">
      <w:ptab w:relativeTo="margin" w:alignment="right" w:leader="none"/>
    </w:r>
    <w:r>
      <w:t>2508</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A8BEA" w14:textId="77777777" w:rsidR="00042973" w:rsidRDefault="00042973">
    <w:pPr>
      <w:spacing w:line="264" w:lineRule="exact"/>
    </w:pPr>
  </w:p>
  <w:p w14:paraId="0E964DAD" w14:textId="77777777" w:rsidR="00042973" w:rsidRDefault="00042973">
    <w:pPr>
      <w:tabs>
        <w:tab w:val="center" w:pos="4680"/>
        <w:tab w:val="right" w:pos="9360"/>
      </w:tabs>
      <w:rPr>
        <w:rFonts w:cs="Segoe Print"/>
      </w:rPr>
    </w:pPr>
    <w:r>
      <w:t>Issue Date: 10/03/07</w:t>
    </w:r>
    <w:r>
      <w:tab/>
      <w:t>A1-1</w:t>
    </w:r>
    <w:r>
      <w:tab/>
      <w:t>2508</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E565E" w14:textId="00E5E3A6" w:rsidR="00042973" w:rsidRPr="00F876A6" w:rsidRDefault="00042973">
    <w:pPr>
      <w:tabs>
        <w:tab w:val="center" w:pos="4680"/>
        <w:tab w:val="right" w:pos="9360"/>
      </w:tabs>
      <w:rPr>
        <w:rFonts w:cs="Segoe Print"/>
      </w:rPr>
    </w:pPr>
    <w:r>
      <w:t xml:space="preserve">Issue Date: </w:t>
    </w:r>
    <w:r w:rsidR="004759B0">
      <w:t>05/03/22</w:t>
    </w:r>
    <w:r>
      <w:tab/>
      <w:t>Att1-</w:t>
    </w:r>
    <w:r w:rsidR="000E1C02">
      <w:fldChar w:fldCharType="begin"/>
    </w:r>
    <w:r w:rsidR="000E1C02">
      <w:instrText xml:space="preserve"> PAGE   \* MERGEFORMAT </w:instrText>
    </w:r>
    <w:r w:rsidR="000E1C02">
      <w:fldChar w:fldCharType="separate"/>
    </w:r>
    <w:r w:rsidR="000E1C02">
      <w:rPr>
        <w:noProof/>
      </w:rPr>
      <w:t>1</w:t>
    </w:r>
    <w:r w:rsidR="000E1C02">
      <w:rPr>
        <w:noProof/>
      </w:rPr>
      <w:fldChar w:fldCharType="end"/>
    </w:r>
    <w:r w:rsidRPr="00F876A6">
      <w:tab/>
      <w:t>2508</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AB51D" w14:textId="77777777" w:rsidR="00042973" w:rsidRDefault="00042973">
    <w:pPr>
      <w:spacing w:line="264" w:lineRule="exact"/>
    </w:pPr>
  </w:p>
  <w:p w14:paraId="08A30A15" w14:textId="77777777" w:rsidR="00042973" w:rsidRDefault="00042973">
    <w:pPr>
      <w:framePr w:w="12960" w:wrap="notBeside" w:vAnchor="text" w:hAnchor="text" w:x="1" w:y="1"/>
      <w:tabs>
        <w:tab w:val="right" w:pos="12960"/>
      </w:tabs>
      <w:rPr>
        <w:rFonts w:cs="Segoe Print"/>
      </w:rPr>
    </w:pPr>
    <w:r>
      <w:rPr>
        <w:rFonts w:ascii="Segoe Script" w:hAnsi="Segoe Script" w:cs="Segoe Script"/>
      </w:rPr>
      <w:t xml:space="preserve">Issue Date: </w:t>
    </w:r>
    <w:r>
      <w:t>10/03/07</w:t>
    </w:r>
    <w:r>
      <w:rPr>
        <w:rFonts w:ascii="Segoe Script" w:hAnsi="Segoe Script" w:cs="Segoe Script"/>
      </w:rPr>
      <w:t xml:space="preserve"> </w:t>
    </w:r>
    <w:r>
      <w:rPr>
        <w:rFonts w:ascii="Segoe Script" w:hAnsi="Segoe Script" w:cs="Segoe Script"/>
      </w:rPr>
      <w:tab/>
      <w:t>2508</w:t>
    </w:r>
  </w:p>
  <w:p w14:paraId="71C6745C" w14:textId="77777777" w:rsidR="00042973" w:rsidRDefault="00042973">
    <w:pPr>
      <w:framePr w:w="12961" w:wrap="notBeside" w:vAnchor="text" w:hAnchor="text" w:x="1" w:y="1"/>
      <w:jc w:val="center"/>
    </w:pPr>
    <w:r>
      <w:rPr>
        <w:rFonts w:ascii="WP Phonetic" w:eastAsia="WP Phonetic" w:hAnsi="WP Phonetic" w:cs="WP Phonetic"/>
      </w:rPr>
      <w:t>A2-</w:t>
    </w:r>
    <w:r>
      <w:fldChar w:fldCharType="begin"/>
    </w:r>
    <w:r>
      <w:instrText xml:space="preserve">PAGE </w:instrText>
    </w:r>
    <w:r>
      <w:fldChar w:fldCharType="end"/>
    </w:r>
  </w:p>
  <w:p w14:paraId="656AD81E" w14:textId="77777777" w:rsidR="00042973" w:rsidRDefault="00042973"/>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788E1" w14:textId="02EE0942" w:rsidR="00042973" w:rsidRPr="007F5175" w:rsidRDefault="00042973" w:rsidP="00170D57">
    <w:pPr>
      <w:tabs>
        <w:tab w:val="center" w:pos="6480"/>
        <w:tab w:val="right" w:pos="12960"/>
      </w:tabs>
    </w:pPr>
    <w:r>
      <w:t xml:space="preserve">Issue Date: </w:t>
    </w:r>
    <w:r w:rsidR="004759B0">
      <w:t>05/03/22</w:t>
    </w:r>
    <w:r>
      <w:tab/>
      <w:t>Att2-</w:t>
    </w:r>
    <w:r w:rsidR="00242F23">
      <w:fldChar w:fldCharType="begin"/>
    </w:r>
    <w:r w:rsidR="00242F23">
      <w:instrText xml:space="preserve"> PAGE   \* MERGEFORMAT </w:instrText>
    </w:r>
    <w:r w:rsidR="00242F23">
      <w:fldChar w:fldCharType="separate"/>
    </w:r>
    <w:r w:rsidR="00242F23">
      <w:rPr>
        <w:noProof/>
      </w:rPr>
      <w:t>1</w:t>
    </w:r>
    <w:r w:rsidR="00242F23">
      <w:rPr>
        <w:noProof/>
      </w:rPr>
      <w:fldChar w:fldCharType="end"/>
    </w:r>
    <w:r w:rsidRPr="007F5175">
      <w:tab/>
      <w:t>2508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E2452D" w14:textId="77777777" w:rsidR="00514C1D" w:rsidRDefault="00514C1D">
      <w:r>
        <w:separator/>
      </w:r>
    </w:p>
    <w:p w14:paraId="2184B09B" w14:textId="77777777" w:rsidR="00514C1D" w:rsidRDefault="00514C1D"/>
  </w:footnote>
  <w:footnote w:type="continuationSeparator" w:id="0">
    <w:p w14:paraId="67F0C6BC" w14:textId="77777777" w:rsidR="00514C1D" w:rsidRDefault="00514C1D">
      <w:r>
        <w:continuationSeparator/>
      </w:r>
    </w:p>
    <w:p w14:paraId="1B050D9D" w14:textId="77777777" w:rsidR="00514C1D" w:rsidRDefault="00514C1D"/>
  </w:footnote>
  <w:footnote w:type="continuationNotice" w:id="1">
    <w:p w14:paraId="7F97B62D" w14:textId="77777777" w:rsidR="00514C1D" w:rsidRDefault="00514C1D"/>
    <w:p w14:paraId="7A34DD39" w14:textId="77777777" w:rsidR="00514C1D" w:rsidRDefault="00514C1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60224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FB699F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7FE7C9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0D40D9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D6267E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68CA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D0252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5D2C0E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F23A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6CE8E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0"/>
    <w:name w:val="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2087258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6ADD5F5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abstractNumId w:val="12"/>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DateAndTime/>
  <w:embedSystemFonts/>
  <w:bordersDoNotSurroundHeader/>
  <w:bordersDoNotSurroundFooter/>
  <w:proofState w:spelling="clean" w:grammar="clean"/>
  <w:stylePaneFormatFilter w:val="3A04" w:allStyles="0" w:customStyles="0" w:latentStyles="1" w:stylesInUse="0" w:headingStyles="0" w:numberingStyles="0" w:tableStyles="0" w:directFormattingOnRuns="0" w:directFormattingOnParagraphs="1" w:directFormattingOnNumbering="0" w:directFormattingOnTables="1" w:clearFormatting="1" w:top3HeadingStyles="1" w:visibleStyles="0" w:alternateStyleNames="0"/>
  <w:stylePaneSortMethod w:val="0000"/>
  <w:doNotTrackMoves/>
  <w:doNotTrackFormatting/>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0729"/>
    <w:rsid w:val="00011F24"/>
    <w:rsid w:val="000176CB"/>
    <w:rsid w:val="00021EAA"/>
    <w:rsid w:val="000309C9"/>
    <w:rsid w:val="0003574E"/>
    <w:rsid w:val="00042973"/>
    <w:rsid w:val="00042CAA"/>
    <w:rsid w:val="000449EE"/>
    <w:rsid w:val="00052EE9"/>
    <w:rsid w:val="0005329A"/>
    <w:rsid w:val="000569BE"/>
    <w:rsid w:val="000612B6"/>
    <w:rsid w:val="000679F4"/>
    <w:rsid w:val="00071053"/>
    <w:rsid w:val="0007217D"/>
    <w:rsid w:val="00091ACE"/>
    <w:rsid w:val="000970DE"/>
    <w:rsid w:val="000A34E0"/>
    <w:rsid w:val="000A4961"/>
    <w:rsid w:val="000C0E9A"/>
    <w:rsid w:val="000D49B2"/>
    <w:rsid w:val="000E1C02"/>
    <w:rsid w:val="000E5427"/>
    <w:rsid w:val="000E5553"/>
    <w:rsid w:val="000F15D9"/>
    <w:rsid w:val="000F2F79"/>
    <w:rsid w:val="000F73AC"/>
    <w:rsid w:val="00106D25"/>
    <w:rsid w:val="00114E82"/>
    <w:rsid w:val="0011619C"/>
    <w:rsid w:val="001164D6"/>
    <w:rsid w:val="001168A5"/>
    <w:rsid w:val="00131655"/>
    <w:rsid w:val="001347E1"/>
    <w:rsid w:val="00151519"/>
    <w:rsid w:val="00152D73"/>
    <w:rsid w:val="00170046"/>
    <w:rsid w:val="00170D57"/>
    <w:rsid w:val="00172581"/>
    <w:rsid w:val="00176649"/>
    <w:rsid w:val="001777C5"/>
    <w:rsid w:val="00192FDE"/>
    <w:rsid w:val="00193B5E"/>
    <w:rsid w:val="001A5CD2"/>
    <w:rsid w:val="001B1B03"/>
    <w:rsid w:val="001B2153"/>
    <w:rsid w:val="001B5E05"/>
    <w:rsid w:val="001B643B"/>
    <w:rsid w:val="001C4E3E"/>
    <w:rsid w:val="001D4C0C"/>
    <w:rsid w:val="001E48C0"/>
    <w:rsid w:val="001F2298"/>
    <w:rsid w:val="001F7722"/>
    <w:rsid w:val="00202219"/>
    <w:rsid w:val="00207710"/>
    <w:rsid w:val="00226B1A"/>
    <w:rsid w:val="00242F23"/>
    <w:rsid w:val="002439E8"/>
    <w:rsid w:val="002553A9"/>
    <w:rsid w:val="002557C7"/>
    <w:rsid w:val="002626A4"/>
    <w:rsid w:val="00265C1A"/>
    <w:rsid w:val="00282467"/>
    <w:rsid w:val="002873CE"/>
    <w:rsid w:val="002928B9"/>
    <w:rsid w:val="002A144D"/>
    <w:rsid w:val="002C660A"/>
    <w:rsid w:val="002C6856"/>
    <w:rsid w:val="002D187A"/>
    <w:rsid w:val="002E258D"/>
    <w:rsid w:val="00304752"/>
    <w:rsid w:val="00307CE4"/>
    <w:rsid w:val="003176FE"/>
    <w:rsid w:val="003249B5"/>
    <w:rsid w:val="0033247A"/>
    <w:rsid w:val="0033372F"/>
    <w:rsid w:val="00335EB6"/>
    <w:rsid w:val="00336688"/>
    <w:rsid w:val="00342949"/>
    <w:rsid w:val="00347278"/>
    <w:rsid w:val="00357BAA"/>
    <w:rsid w:val="003632CE"/>
    <w:rsid w:val="00363BE0"/>
    <w:rsid w:val="00393338"/>
    <w:rsid w:val="003A262A"/>
    <w:rsid w:val="003A5A7F"/>
    <w:rsid w:val="003B0BFC"/>
    <w:rsid w:val="003B0ECF"/>
    <w:rsid w:val="003B20B2"/>
    <w:rsid w:val="003B4211"/>
    <w:rsid w:val="003D02E5"/>
    <w:rsid w:val="003D7725"/>
    <w:rsid w:val="003E4E52"/>
    <w:rsid w:val="003F6DDF"/>
    <w:rsid w:val="00417F52"/>
    <w:rsid w:val="004400C9"/>
    <w:rsid w:val="00441F3A"/>
    <w:rsid w:val="00444439"/>
    <w:rsid w:val="004474D8"/>
    <w:rsid w:val="00453D27"/>
    <w:rsid w:val="00475959"/>
    <w:rsid w:val="004759B0"/>
    <w:rsid w:val="00491096"/>
    <w:rsid w:val="004A3D0F"/>
    <w:rsid w:val="004B0DD5"/>
    <w:rsid w:val="004B4652"/>
    <w:rsid w:val="004B51DE"/>
    <w:rsid w:val="004B7873"/>
    <w:rsid w:val="004C1B31"/>
    <w:rsid w:val="004C63EB"/>
    <w:rsid w:val="004D2C3E"/>
    <w:rsid w:val="0051259E"/>
    <w:rsid w:val="0051359E"/>
    <w:rsid w:val="00514C1D"/>
    <w:rsid w:val="00521407"/>
    <w:rsid w:val="005238B9"/>
    <w:rsid w:val="00527F6E"/>
    <w:rsid w:val="00527FEE"/>
    <w:rsid w:val="00537761"/>
    <w:rsid w:val="00545CD0"/>
    <w:rsid w:val="00555F82"/>
    <w:rsid w:val="00564DC2"/>
    <w:rsid w:val="0056760C"/>
    <w:rsid w:val="00570B05"/>
    <w:rsid w:val="005B1C53"/>
    <w:rsid w:val="005D67BE"/>
    <w:rsid w:val="00635536"/>
    <w:rsid w:val="006434F9"/>
    <w:rsid w:val="00653BC7"/>
    <w:rsid w:val="00654057"/>
    <w:rsid w:val="00655A02"/>
    <w:rsid w:val="00660083"/>
    <w:rsid w:val="00670B3F"/>
    <w:rsid w:val="00675A90"/>
    <w:rsid w:val="006902AD"/>
    <w:rsid w:val="00695DC1"/>
    <w:rsid w:val="006B03FC"/>
    <w:rsid w:val="006B0775"/>
    <w:rsid w:val="006C27ED"/>
    <w:rsid w:val="006D1FB3"/>
    <w:rsid w:val="006E3FA8"/>
    <w:rsid w:val="006E488C"/>
    <w:rsid w:val="006F3275"/>
    <w:rsid w:val="006F7BB4"/>
    <w:rsid w:val="00702208"/>
    <w:rsid w:val="00704F52"/>
    <w:rsid w:val="00726050"/>
    <w:rsid w:val="00740D9D"/>
    <w:rsid w:val="00740FE5"/>
    <w:rsid w:val="00757F55"/>
    <w:rsid w:val="0076012C"/>
    <w:rsid w:val="007714FF"/>
    <w:rsid w:val="00787C3B"/>
    <w:rsid w:val="007914F4"/>
    <w:rsid w:val="007C61EA"/>
    <w:rsid w:val="007D2FAD"/>
    <w:rsid w:val="007E514C"/>
    <w:rsid w:val="007E5E57"/>
    <w:rsid w:val="007F230E"/>
    <w:rsid w:val="007F5175"/>
    <w:rsid w:val="00805867"/>
    <w:rsid w:val="00805D04"/>
    <w:rsid w:val="00810396"/>
    <w:rsid w:val="00810C23"/>
    <w:rsid w:val="008112E6"/>
    <w:rsid w:val="00812456"/>
    <w:rsid w:val="00822233"/>
    <w:rsid w:val="00825949"/>
    <w:rsid w:val="00830FD6"/>
    <w:rsid w:val="00840729"/>
    <w:rsid w:val="00841092"/>
    <w:rsid w:val="00842AA9"/>
    <w:rsid w:val="00844572"/>
    <w:rsid w:val="0085448A"/>
    <w:rsid w:val="00874A3D"/>
    <w:rsid w:val="008843F8"/>
    <w:rsid w:val="008969FB"/>
    <w:rsid w:val="008B0438"/>
    <w:rsid w:val="008C0A93"/>
    <w:rsid w:val="008D5E59"/>
    <w:rsid w:val="008E69D1"/>
    <w:rsid w:val="008F472F"/>
    <w:rsid w:val="00900FF9"/>
    <w:rsid w:val="00914FA0"/>
    <w:rsid w:val="009157EE"/>
    <w:rsid w:val="00916CB2"/>
    <w:rsid w:val="00916DFE"/>
    <w:rsid w:val="009251EC"/>
    <w:rsid w:val="00931BD9"/>
    <w:rsid w:val="0094020F"/>
    <w:rsid w:val="00950C20"/>
    <w:rsid w:val="00957F25"/>
    <w:rsid w:val="00963BE6"/>
    <w:rsid w:val="00965243"/>
    <w:rsid w:val="009765EC"/>
    <w:rsid w:val="00977B6F"/>
    <w:rsid w:val="00977D01"/>
    <w:rsid w:val="00980AE4"/>
    <w:rsid w:val="00983355"/>
    <w:rsid w:val="009874A7"/>
    <w:rsid w:val="00991C1A"/>
    <w:rsid w:val="00992D9F"/>
    <w:rsid w:val="009A703E"/>
    <w:rsid w:val="009A7F75"/>
    <w:rsid w:val="009B1FEC"/>
    <w:rsid w:val="009B43FE"/>
    <w:rsid w:val="009B4A6B"/>
    <w:rsid w:val="009B5213"/>
    <w:rsid w:val="009B66BA"/>
    <w:rsid w:val="009D3A97"/>
    <w:rsid w:val="009D3FBB"/>
    <w:rsid w:val="009D57D4"/>
    <w:rsid w:val="009D7090"/>
    <w:rsid w:val="009D766C"/>
    <w:rsid w:val="009E226D"/>
    <w:rsid w:val="009E309F"/>
    <w:rsid w:val="009E6AC9"/>
    <w:rsid w:val="00A03C7E"/>
    <w:rsid w:val="00A1111F"/>
    <w:rsid w:val="00A2033F"/>
    <w:rsid w:val="00A4009C"/>
    <w:rsid w:val="00A4238F"/>
    <w:rsid w:val="00A64CF2"/>
    <w:rsid w:val="00A70222"/>
    <w:rsid w:val="00A70E8A"/>
    <w:rsid w:val="00A87E39"/>
    <w:rsid w:val="00A94ED3"/>
    <w:rsid w:val="00AA07B1"/>
    <w:rsid w:val="00AA40EB"/>
    <w:rsid w:val="00AA662B"/>
    <w:rsid w:val="00AC12A1"/>
    <w:rsid w:val="00AE701B"/>
    <w:rsid w:val="00AF4EF1"/>
    <w:rsid w:val="00AF627D"/>
    <w:rsid w:val="00B0190D"/>
    <w:rsid w:val="00B177EA"/>
    <w:rsid w:val="00B205F3"/>
    <w:rsid w:val="00B349EE"/>
    <w:rsid w:val="00B3512C"/>
    <w:rsid w:val="00B408F7"/>
    <w:rsid w:val="00B42858"/>
    <w:rsid w:val="00B442E5"/>
    <w:rsid w:val="00B53569"/>
    <w:rsid w:val="00B53E14"/>
    <w:rsid w:val="00B93C76"/>
    <w:rsid w:val="00BA0969"/>
    <w:rsid w:val="00BA1BA1"/>
    <w:rsid w:val="00BA7475"/>
    <w:rsid w:val="00BC5877"/>
    <w:rsid w:val="00BD57D8"/>
    <w:rsid w:val="00BE05E6"/>
    <w:rsid w:val="00BF0B9B"/>
    <w:rsid w:val="00C11B12"/>
    <w:rsid w:val="00C22D54"/>
    <w:rsid w:val="00C33A38"/>
    <w:rsid w:val="00C400E7"/>
    <w:rsid w:val="00C67FC9"/>
    <w:rsid w:val="00C72B16"/>
    <w:rsid w:val="00C730B7"/>
    <w:rsid w:val="00C821DA"/>
    <w:rsid w:val="00C8557D"/>
    <w:rsid w:val="00C87641"/>
    <w:rsid w:val="00C94EBB"/>
    <w:rsid w:val="00CB15C4"/>
    <w:rsid w:val="00CB6581"/>
    <w:rsid w:val="00CD4A2D"/>
    <w:rsid w:val="00CD6138"/>
    <w:rsid w:val="00CE04A2"/>
    <w:rsid w:val="00CE2323"/>
    <w:rsid w:val="00CE29E4"/>
    <w:rsid w:val="00CE4799"/>
    <w:rsid w:val="00CF2C2F"/>
    <w:rsid w:val="00D02AD7"/>
    <w:rsid w:val="00D03B8F"/>
    <w:rsid w:val="00D065EA"/>
    <w:rsid w:val="00D26DF3"/>
    <w:rsid w:val="00D36CDA"/>
    <w:rsid w:val="00D5434D"/>
    <w:rsid w:val="00D71984"/>
    <w:rsid w:val="00D722DB"/>
    <w:rsid w:val="00D82011"/>
    <w:rsid w:val="00D86E5B"/>
    <w:rsid w:val="00D94B59"/>
    <w:rsid w:val="00D97369"/>
    <w:rsid w:val="00DA51F5"/>
    <w:rsid w:val="00DB2986"/>
    <w:rsid w:val="00DB3BF6"/>
    <w:rsid w:val="00DB44F5"/>
    <w:rsid w:val="00DB4887"/>
    <w:rsid w:val="00DC0CD9"/>
    <w:rsid w:val="00DD71E0"/>
    <w:rsid w:val="00DE719A"/>
    <w:rsid w:val="00DF2E9F"/>
    <w:rsid w:val="00E04F03"/>
    <w:rsid w:val="00E244A4"/>
    <w:rsid w:val="00E3742B"/>
    <w:rsid w:val="00E42027"/>
    <w:rsid w:val="00E55E39"/>
    <w:rsid w:val="00E620F9"/>
    <w:rsid w:val="00E6666C"/>
    <w:rsid w:val="00E85D4B"/>
    <w:rsid w:val="00EA4164"/>
    <w:rsid w:val="00EB0861"/>
    <w:rsid w:val="00EB373B"/>
    <w:rsid w:val="00EB41F4"/>
    <w:rsid w:val="00EC6D33"/>
    <w:rsid w:val="00ED0BAD"/>
    <w:rsid w:val="00EE0635"/>
    <w:rsid w:val="00F164BD"/>
    <w:rsid w:val="00F45D3A"/>
    <w:rsid w:val="00F46670"/>
    <w:rsid w:val="00F47201"/>
    <w:rsid w:val="00F56A05"/>
    <w:rsid w:val="00F6041A"/>
    <w:rsid w:val="00F61948"/>
    <w:rsid w:val="00F655F5"/>
    <w:rsid w:val="00F72B91"/>
    <w:rsid w:val="00F876A6"/>
    <w:rsid w:val="00F8778B"/>
    <w:rsid w:val="00F87D77"/>
    <w:rsid w:val="00F97CE7"/>
    <w:rsid w:val="00FA5EF5"/>
    <w:rsid w:val="00FA62EA"/>
    <w:rsid w:val="00FC37D5"/>
    <w:rsid w:val="00FE4C21"/>
    <w:rsid w:val="00FE7CDC"/>
    <w:rsid w:val="00FF56AE"/>
    <w:rsid w:val="139B76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4BEAB151"/>
  <w15:docId w15:val="{3599F3FD-62F2-4E6C-9D3F-BE9755E11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251EC"/>
    <w:pPr>
      <w:widowControl w:val="0"/>
      <w:autoSpaceDE w:val="0"/>
      <w:autoSpaceDN w:val="0"/>
      <w:adjustRightInd w:val="0"/>
    </w:pPr>
  </w:style>
  <w:style w:type="paragraph" w:styleId="Heading1">
    <w:name w:val="heading 1"/>
    <w:basedOn w:val="Header1"/>
    <w:next w:val="Normal"/>
    <w:link w:val="Heading1Char"/>
    <w:qFormat/>
    <w:rsid w:val="00207710"/>
    <w:pPr>
      <w:keepNext/>
      <w:tabs>
        <w:tab w:val="clear" w:pos="720"/>
      </w:tabs>
      <w:spacing w:before="440" w:after="220"/>
      <w:ind w:left="0" w:firstLine="0"/>
      <w:outlineLvl w:val="0"/>
    </w:pPr>
  </w:style>
  <w:style w:type="paragraph" w:styleId="Heading2">
    <w:name w:val="heading 2"/>
    <w:basedOn w:val="Header2"/>
    <w:next w:val="Normal"/>
    <w:link w:val="Heading2Char"/>
    <w:unhideWhenUsed/>
    <w:qFormat/>
    <w:rsid w:val="008D5E59"/>
    <w:pPr>
      <w:widowControl/>
      <w:tabs>
        <w:tab w:val="clear" w:pos="720"/>
      </w:tabs>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3D02E5"/>
  </w:style>
  <w:style w:type="paragraph" w:styleId="TOC2">
    <w:name w:val="toc 2"/>
    <w:basedOn w:val="Normal"/>
    <w:next w:val="Normal"/>
    <w:autoRedefine/>
    <w:uiPriority w:val="39"/>
    <w:rsid w:val="00EB373B"/>
    <w:pPr>
      <w:widowControl/>
      <w:tabs>
        <w:tab w:val="left" w:pos="-1380"/>
        <w:tab w:val="left" w:pos="-720"/>
        <w:tab w:val="left" w:pos="0"/>
        <w:tab w:val="left" w:pos="270"/>
        <w:tab w:val="left" w:pos="810"/>
        <w:tab w:val="left" w:pos="1440"/>
        <w:tab w:val="left" w:pos="2070"/>
        <w:tab w:val="right" w:leader="dot" w:pos="9360"/>
      </w:tabs>
      <w:spacing w:line="360" w:lineRule="auto"/>
      <w:ind w:left="821" w:hanging="547"/>
      <w:jc w:val="both"/>
    </w:pPr>
  </w:style>
  <w:style w:type="paragraph" w:styleId="Header">
    <w:name w:val="header"/>
    <w:basedOn w:val="Normal"/>
    <w:rsid w:val="00ED0BAD"/>
    <w:pPr>
      <w:tabs>
        <w:tab w:val="center" w:pos="4320"/>
        <w:tab w:val="right" w:pos="8640"/>
      </w:tabs>
    </w:pPr>
  </w:style>
  <w:style w:type="paragraph" w:styleId="Footer">
    <w:name w:val="footer"/>
    <w:basedOn w:val="Normal"/>
    <w:link w:val="FooterChar"/>
    <w:uiPriority w:val="99"/>
    <w:rsid w:val="00ED0BAD"/>
    <w:pPr>
      <w:tabs>
        <w:tab w:val="center" w:pos="4320"/>
        <w:tab w:val="right" w:pos="8640"/>
      </w:tabs>
    </w:pPr>
  </w:style>
  <w:style w:type="character" w:styleId="PageNumber">
    <w:name w:val="page number"/>
    <w:basedOn w:val="DefaultParagraphFont"/>
    <w:rsid w:val="004C1B31"/>
  </w:style>
  <w:style w:type="paragraph" w:styleId="BalloonText">
    <w:name w:val="Balloon Text"/>
    <w:basedOn w:val="Normal"/>
    <w:link w:val="BalloonTextChar"/>
    <w:rsid w:val="008B0438"/>
    <w:rPr>
      <w:rFonts w:ascii="Tahoma" w:hAnsi="Tahoma" w:cs="Tahoma"/>
      <w:sz w:val="16"/>
      <w:szCs w:val="16"/>
    </w:rPr>
  </w:style>
  <w:style w:type="character" w:customStyle="1" w:styleId="BalloonTextChar">
    <w:name w:val="Balloon Text Char"/>
    <w:basedOn w:val="DefaultParagraphFont"/>
    <w:link w:val="BalloonText"/>
    <w:rsid w:val="008B0438"/>
    <w:rPr>
      <w:rFonts w:ascii="Tahoma" w:hAnsi="Tahoma" w:cs="Tahoma"/>
      <w:sz w:val="16"/>
      <w:szCs w:val="16"/>
    </w:rPr>
  </w:style>
  <w:style w:type="paragraph" w:customStyle="1" w:styleId="Default">
    <w:name w:val="Default"/>
    <w:rsid w:val="00282467"/>
    <w:pPr>
      <w:autoSpaceDE w:val="0"/>
      <w:autoSpaceDN w:val="0"/>
      <w:adjustRightInd w:val="0"/>
    </w:pPr>
    <w:rPr>
      <w:color w:val="000000"/>
      <w:sz w:val="24"/>
      <w:szCs w:val="24"/>
    </w:rPr>
  </w:style>
  <w:style w:type="character" w:customStyle="1" w:styleId="FooterChar">
    <w:name w:val="Footer Char"/>
    <w:basedOn w:val="DefaultParagraphFont"/>
    <w:link w:val="Footer"/>
    <w:uiPriority w:val="99"/>
    <w:rsid w:val="001B1B03"/>
    <w:rPr>
      <w:rFonts w:ascii="Segoe Print" w:hAnsi="Segoe Print"/>
      <w:sz w:val="24"/>
      <w:szCs w:val="24"/>
    </w:rPr>
  </w:style>
  <w:style w:type="table" w:styleId="TableGrid">
    <w:name w:val="Table Grid"/>
    <w:basedOn w:val="TableNormal"/>
    <w:rsid w:val="001515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E6666C"/>
    <w:rPr>
      <w:sz w:val="16"/>
      <w:szCs w:val="16"/>
    </w:rPr>
  </w:style>
  <w:style w:type="paragraph" w:styleId="CommentText">
    <w:name w:val="annotation text"/>
    <w:basedOn w:val="Normal"/>
    <w:link w:val="CommentTextChar"/>
    <w:semiHidden/>
    <w:unhideWhenUsed/>
    <w:rsid w:val="00E6666C"/>
    <w:rPr>
      <w:sz w:val="20"/>
      <w:szCs w:val="20"/>
    </w:rPr>
  </w:style>
  <w:style w:type="character" w:customStyle="1" w:styleId="CommentTextChar">
    <w:name w:val="Comment Text Char"/>
    <w:basedOn w:val="DefaultParagraphFont"/>
    <w:link w:val="CommentText"/>
    <w:semiHidden/>
    <w:rsid w:val="00E6666C"/>
    <w:rPr>
      <w:rFonts w:ascii="Segoe Print" w:hAnsi="Segoe Print"/>
    </w:rPr>
  </w:style>
  <w:style w:type="paragraph" w:styleId="CommentSubject">
    <w:name w:val="annotation subject"/>
    <w:basedOn w:val="CommentText"/>
    <w:next w:val="CommentText"/>
    <w:link w:val="CommentSubjectChar"/>
    <w:semiHidden/>
    <w:unhideWhenUsed/>
    <w:rsid w:val="00E6666C"/>
    <w:rPr>
      <w:b/>
      <w:bCs/>
    </w:rPr>
  </w:style>
  <w:style w:type="character" w:customStyle="1" w:styleId="CommentSubjectChar">
    <w:name w:val="Comment Subject Char"/>
    <w:basedOn w:val="CommentTextChar"/>
    <w:link w:val="CommentSubject"/>
    <w:semiHidden/>
    <w:rsid w:val="00E6666C"/>
    <w:rPr>
      <w:rFonts w:ascii="Segoe Print" w:hAnsi="Segoe Print"/>
      <w:b/>
      <w:bCs/>
    </w:rPr>
  </w:style>
  <w:style w:type="character" w:customStyle="1" w:styleId="normaltextrun">
    <w:name w:val="normaltextrun"/>
    <w:basedOn w:val="DefaultParagraphFont"/>
    <w:rsid w:val="00844572"/>
  </w:style>
  <w:style w:type="paragraph" w:styleId="ListParagraph">
    <w:name w:val="List Paragraph"/>
    <w:basedOn w:val="Normal"/>
    <w:uiPriority w:val="34"/>
    <w:qFormat/>
    <w:rsid w:val="008C0A93"/>
    <w:pPr>
      <w:ind w:left="720"/>
      <w:contextualSpacing/>
    </w:pPr>
  </w:style>
  <w:style w:type="paragraph" w:customStyle="1" w:styleId="Header1">
    <w:name w:val="Header 1"/>
    <w:basedOn w:val="Normal"/>
    <w:rsid w:val="00114E82"/>
    <w:pPr>
      <w:tabs>
        <w:tab w:val="left" w:pos="720"/>
      </w:tabs>
      <w:spacing w:before="220" w:after="440"/>
      <w:ind w:left="274" w:hanging="274"/>
    </w:pPr>
    <w:rPr>
      <w:rFonts w:cs="Times New Roman"/>
      <w:szCs w:val="20"/>
    </w:rPr>
  </w:style>
  <w:style w:type="paragraph" w:customStyle="1" w:styleId="Header2">
    <w:name w:val="Header 2"/>
    <w:basedOn w:val="Normal"/>
    <w:qFormat/>
    <w:rsid w:val="00874A3D"/>
    <w:pPr>
      <w:keepNext/>
      <w:tabs>
        <w:tab w:val="left" w:pos="720"/>
      </w:tabs>
      <w:spacing w:after="220"/>
    </w:pPr>
  </w:style>
  <w:style w:type="table" w:customStyle="1" w:styleId="TableGrid4">
    <w:name w:val="Table Grid4"/>
    <w:basedOn w:val="TableNormal"/>
    <w:next w:val="TableGrid"/>
    <w:uiPriority w:val="59"/>
    <w:rsid w:val="0007217D"/>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207710"/>
    <w:rPr>
      <w:rFonts w:cs="Times New Roman"/>
      <w:szCs w:val="20"/>
    </w:rPr>
  </w:style>
  <w:style w:type="paragraph" w:styleId="TOCHeading">
    <w:name w:val="TOC Heading"/>
    <w:basedOn w:val="Heading1"/>
    <w:next w:val="Normal"/>
    <w:uiPriority w:val="39"/>
    <w:unhideWhenUsed/>
    <w:qFormat/>
    <w:rsid w:val="00EC6D33"/>
    <w:pPr>
      <w:keepLines/>
      <w:widowControl/>
      <w:autoSpaceDE/>
      <w:autoSpaceDN/>
      <w:adjustRightInd/>
      <w:spacing w:before="0"/>
      <w:jc w:val="center"/>
      <w:outlineLvl w:val="9"/>
    </w:pPr>
    <w:rPr>
      <w:rFonts w:eastAsiaTheme="majorEastAsia" w:cstheme="majorBidi"/>
      <w:szCs w:val="32"/>
    </w:rPr>
  </w:style>
  <w:style w:type="paragraph" w:styleId="TOC1">
    <w:name w:val="toc 1"/>
    <w:basedOn w:val="Normal"/>
    <w:next w:val="Normal"/>
    <w:autoRedefine/>
    <w:uiPriority w:val="39"/>
    <w:unhideWhenUsed/>
    <w:rsid w:val="002557C7"/>
    <w:pPr>
      <w:tabs>
        <w:tab w:val="left" w:pos="1100"/>
        <w:tab w:val="right" w:leader="dot" w:pos="9350"/>
      </w:tabs>
      <w:spacing w:after="100"/>
    </w:pPr>
  </w:style>
  <w:style w:type="character" w:styleId="Hyperlink">
    <w:name w:val="Hyperlink"/>
    <w:basedOn w:val="DefaultParagraphFont"/>
    <w:uiPriority w:val="99"/>
    <w:unhideWhenUsed/>
    <w:rsid w:val="00BA0969"/>
    <w:rPr>
      <w:color w:val="0000FF" w:themeColor="hyperlink"/>
      <w:u w:val="single"/>
    </w:rPr>
  </w:style>
  <w:style w:type="paragraph" w:styleId="BodyText2">
    <w:name w:val="Body Text 2"/>
    <w:basedOn w:val="Header2"/>
    <w:link w:val="BodyText2Char"/>
    <w:unhideWhenUsed/>
    <w:rsid w:val="00042CAA"/>
    <w:pPr>
      <w:keepNext w:val="0"/>
      <w:widowControl/>
      <w:tabs>
        <w:tab w:val="clear" w:pos="720"/>
      </w:tabs>
      <w:ind w:left="720" w:hanging="720"/>
    </w:pPr>
  </w:style>
  <w:style w:type="character" w:customStyle="1" w:styleId="BodyText2Char">
    <w:name w:val="Body Text 2 Char"/>
    <w:basedOn w:val="DefaultParagraphFont"/>
    <w:link w:val="BodyText2"/>
    <w:rsid w:val="00042CAA"/>
  </w:style>
  <w:style w:type="paragraph" w:styleId="BodyText">
    <w:name w:val="Body Text"/>
    <w:basedOn w:val="Default"/>
    <w:link w:val="BodyTextChar"/>
    <w:unhideWhenUsed/>
    <w:rsid w:val="00042CAA"/>
    <w:pPr>
      <w:spacing w:after="220"/>
    </w:pPr>
    <w:rPr>
      <w:sz w:val="22"/>
      <w:szCs w:val="22"/>
    </w:rPr>
  </w:style>
  <w:style w:type="character" w:customStyle="1" w:styleId="BodyTextChar">
    <w:name w:val="Body Text Char"/>
    <w:basedOn w:val="DefaultParagraphFont"/>
    <w:link w:val="BodyText"/>
    <w:rsid w:val="00042CAA"/>
    <w:rPr>
      <w:color w:val="000000"/>
    </w:rPr>
  </w:style>
  <w:style w:type="paragraph" w:styleId="BodyText3">
    <w:name w:val="Body Text 3"/>
    <w:basedOn w:val="Header2"/>
    <w:link w:val="BodyText3Char"/>
    <w:unhideWhenUsed/>
    <w:rsid w:val="008D5E59"/>
    <w:pPr>
      <w:keepNext w:val="0"/>
      <w:widowControl/>
      <w:tabs>
        <w:tab w:val="clear" w:pos="720"/>
      </w:tabs>
      <w:ind w:left="720"/>
    </w:pPr>
  </w:style>
  <w:style w:type="character" w:customStyle="1" w:styleId="BodyText3Char">
    <w:name w:val="Body Text 3 Char"/>
    <w:basedOn w:val="DefaultParagraphFont"/>
    <w:link w:val="BodyText3"/>
    <w:rsid w:val="008D5E59"/>
  </w:style>
  <w:style w:type="character" w:customStyle="1" w:styleId="Heading2Char">
    <w:name w:val="Heading 2 Char"/>
    <w:basedOn w:val="DefaultParagraphFont"/>
    <w:link w:val="Heading2"/>
    <w:rsid w:val="008D5E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187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9987F31-76EA-4C3A-859F-B34F1F13CB2B}">
  <ds:schemaRefs>
    <ds:schemaRef ds:uri="http://schemas.openxmlformats.org/officeDocument/2006/bibliography"/>
  </ds:schemaRefs>
</ds:datastoreItem>
</file>

<file path=customXml/itemProps2.xml><?xml version="1.0" encoding="utf-8"?>
<ds:datastoreItem xmlns:ds="http://schemas.openxmlformats.org/officeDocument/2006/customXml" ds:itemID="{B44C0A4B-D2BC-4DF7-BD83-FE5EDE19B736}"/>
</file>

<file path=customXml/itemProps3.xml><?xml version="1.0" encoding="utf-8"?>
<ds:datastoreItem xmlns:ds="http://schemas.openxmlformats.org/officeDocument/2006/customXml" ds:itemID="{8ED3945C-A372-4C24-A5C8-F039E408EB7D}"/>
</file>

<file path=customXml/itemProps4.xml><?xml version="1.0" encoding="utf-8"?>
<ds:datastoreItem xmlns:ds="http://schemas.openxmlformats.org/officeDocument/2006/customXml" ds:itemID="{085098C5-A33F-48D5-9C2D-6C277A1B29D0}"/>
</file>

<file path=docProps/app.xml><?xml version="1.0" encoding="utf-8"?>
<Properties xmlns="http://schemas.openxmlformats.org/officeDocument/2006/extended-properties" xmlns:vt="http://schemas.openxmlformats.org/officeDocument/2006/docPropsVTypes">
  <Template>Normal.dotm</Template>
  <TotalTime>0</TotalTime>
  <Pages>9</Pages>
  <Words>1905</Words>
  <Characters>12721</Characters>
  <Application>Microsoft Office Word</Application>
  <DocSecurity>2</DocSecurity>
  <Lines>106</Lines>
  <Paragraphs>29</Paragraphs>
  <ScaleCrop>false</ScaleCrop>
  <Company/>
  <LinksUpToDate>false</LinksUpToDate>
  <CharactersWithSpaces>14597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Arel, Madeleine</cp:lastModifiedBy>
  <cp:revision>2</cp:revision>
  <dcterms:created xsi:type="dcterms:W3CDTF">2022-05-02T19:02:00Z</dcterms:created>
  <dcterms:modified xsi:type="dcterms:W3CDTF">2022-05-02T19:03:00Z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