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A81CD" w14:textId="30607DDC" w:rsidR="00D04FB4" w:rsidRDefault="001147D5" w:rsidP="00D04FB4">
      <w:pPr>
        <w:tabs>
          <w:tab w:val="center" w:pos="4680"/>
          <w:tab w:val="right" w:pos="9360"/>
        </w:tabs>
        <w:rPr>
          <w:sz w:val="20"/>
          <w:szCs w:val="20"/>
        </w:rPr>
      </w:pPr>
      <w:r w:rsidRPr="009B2A12">
        <w:tab/>
      </w:r>
      <w:r w:rsidRPr="009B2A12">
        <w:rPr>
          <w:b/>
          <w:sz w:val="38"/>
          <w:szCs w:val="38"/>
          <w:lang w:val="en-CA"/>
        </w:rPr>
        <w:fldChar w:fldCharType="begin"/>
      </w:r>
      <w:r w:rsidRPr="009B2A12">
        <w:rPr>
          <w:b/>
          <w:sz w:val="38"/>
          <w:szCs w:val="38"/>
          <w:lang w:val="en-CA"/>
        </w:rPr>
        <w:instrText xml:space="preserve"> SEQ CHAPTER \h \r 1</w:instrText>
      </w:r>
      <w:r w:rsidRPr="009B2A12">
        <w:rPr>
          <w:b/>
          <w:sz w:val="38"/>
          <w:szCs w:val="38"/>
          <w:lang w:val="en-CA"/>
        </w:rPr>
        <w:fldChar w:fldCharType="end"/>
      </w:r>
      <w:r w:rsidRPr="009B2A12">
        <w:rPr>
          <w:b/>
          <w:sz w:val="38"/>
          <w:szCs w:val="38"/>
        </w:rPr>
        <w:t>NRC INSPECTION MANUAL</w:t>
      </w:r>
      <w:r w:rsidRPr="009B2A12">
        <w:tab/>
      </w:r>
      <w:r w:rsidRPr="008A1C97">
        <w:rPr>
          <w:sz w:val="20"/>
          <w:szCs w:val="20"/>
        </w:rPr>
        <w:t>IRIB</w:t>
      </w:r>
    </w:p>
    <w:p w14:paraId="484403F1" w14:textId="77777777" w:rsidR="00DB0D06" w:rsidRDefault="00DB0D06" w:rsidP="00D04FB4">
      <w:pPr>
        <w:tabs>
          <w:tab w:val="center" w:pos="4680"/>
          <w:tab w:val="right" w:pos="9360"/>
        </w:tabs>
      </w:pPr>
    </w:p>
    <w:p w14:paraId="66E33CCE" w14:textId="585659A3" w:rsidR="001147D5" w:rsidRDefault="001147D5" w:rsidP="00D04FB4">
      <w:pPr>
        <w:pBdr>
          <w:top w:val="single" w:sz="6" w:space="1" w:color="auto"/>
          <w:bottom w:val="single" w:sz="6" w:space="1" w:color="auto"/>
        </w:pBdr>
        <w:tabs>
          <w:tab w:val="center" w:pos="4680"/>
          <w:tab w:val="right" w:pos="9360"/>
        </w:tabs>
        <w:jc w:val="center"/>
      </w:pPr>
      <w:r w:rsidRPr="009B2A12">
        <w:t>INSPECTION PROCEDURE 71111</w:t>
      </w:r>
      <w:r w:rsidR="009B2A12">
        <w:t xml:space="preserve"> ATTACHMENT 07</w:t>
      </w:r>
    </w:p>
    <w:p w14:paraId="1A0F2F8F" w14:textId="18ADF016" w:rsidR="00E42E7A" w:rsidRPr="00370C30" w:rsidRDefault="001147D5" w:rsidP="002937C0">
      <w:pPr>
        <w:pStyle w:val="Title"/>
        <w:spacing w:after="220"/>
      </w:pPr>
      <w:r w:rsidRPr="00370C30">
        <w:t xml:space="preserve">HEAT </w:t>
      </w:r>
      <w:r w:rsidR="00C5774C" w:rsidRPr="00370C30">
        <w:t>EXCHANGER</w:t>
      </w:r>
      <w:r w:rsidR="00B65531" w:rsidRPr="00370C30">
        <w:t>/</w:t>
      </w:r>
      <w:r w:rsidRPr="00370C30">
        <w:t>SINK PERFORMANCE</w:t>
      </w:r>
    </w:p>
    <w:p w14:paraId="2C2622B4" w14:textId="199B3CAD" w:rsidR="001826C9" w:rsidRPr="009B2A12" w:rsidRDefault="00BD5AE4" w:rsidP="002937C0">
      <w:pPr>
        <w:pStyle w:val="Title"/>
        <w:spacing w:before="220"/>
      </w:pPr>
      <w:r w:rsidRPr="009B2A12">
        <w:t>Effective Date</w:t>
      </w:r>
      <w:r w:rsidR="001826C9" w:rsidRPr="009B2A12">
        <w:t xml:space="preserve">: </w:t>
      </w:r>
      <w:r w:rsidR="00033BBF">
        <w:t xml:space="preserve"> </w:t>
      </w:r>
      <w:ins w:id="0" w:author="Author">
        <w:r w:rsidR="00EE7FD2">
          <w:t>02/18/2022</w:t>
        </w:r>
      </w:ins>
    </w:p>
    <w:p w14:paraId="4EAEB4AB" w14:textId="5D11D2E5" w:rsidR="001147D5" w:rsidRPr="00D1017C" w:rsidRDefault="001147D5" w:rsidP="002937C0">
      <w:pPr>
        <w:pStyle w:val="BodyText"/>
      </w:pPr>
      <w:r w:rsidRPr="00D1017C">
        <w:t>PROGRAM APPLICABILITY:</w:t>
      </w:r>
      <w:r w:rsidR="00E92D64" w:rsidRPr="00D1017C">
        <w:t xml:space="preserve">  </w:t>
      </w:r>
      <w:r w:rsidR="002F7ABE" w:rsidRPr="00D1017C">
        <w:t xml:space="preserve">IMC </w:t>
      </w:r>
      <w:r w:rsidRPr="00D1017C">
        <w:t>2515</w:t>
      </w:r>
      <w:r w:rsidR="001826C9" w:rsidRPr="00D1017C">
        <w:t xml:space="preserve"> A</w:t>
      </w:r>
    </w:p>
    <w:p w14:paraId="10204B6D" w14:textId="5374FCEF" w:rsidR="008B2776" w:rsidRPr="009B2A12" w:rsidRDefault="007C1F53" w:rsidP="002937C0">
      <w:pPr>
        <w:pStyle w:val="Cornerstones"/>
      </w:pPr>
      <w:r w:rsidRPr="009B2A12">
        <w:t>CORNERSTONES:</w:t>
      </w:r>
      <w:r w:rsidR="00BE42DE">
        <w:tab/>
      </w:r>
      <w:r w:rsidR="008B2776" w:rsidRPr="009B2A12">
        <w:t>Initiating Events</w:t>
      </w:r>
      <w:r w:rsidR="00BE42DE">
        <w:br/>
      </w:r>
      <w:r w:rsidR="008B2776" w:rsidRPr="009B2A12">
        <w:t>Mitigating Systems</w:t>
      </w:r>
      <w:r w:rsidR="00BE42DE">
        <w:br/>
      </w:r>
      <w:r w:rsidR="008B2776" w:rsidRPr="009B2A12">
        <w:t>Barrier Integrity</w:t>
      </w:r>
    </w:p>
    <w:p w14:paraId="3165900E" w14:textId="403DEC27" w:rsidR="008B2776" w:rsidRPr="009B2A12" w:rsidRDefault="008B2776" w:rsidP="002937C0">
      <w:pPr>
        <w:pStyle w:val="BodyText"/>
      </w:pPr>
      <w:r w:rsidRPr="009B2A12">
        <w:t>INSPECTION BASES:</w:t>
      </w:r>
      <w:r w:rsidRPr="009B2A12">
        <w:tab/>
      </w:r>
      <w:r w:rsidR="00435257" w:rsidRPr="00485E8C">
        <w:t xml:space="preserve">See </w:t>
      </w:r>
      <w:r w:rsidR="005D4785">
        <w:t>Inspection Manual Chapter (</w:t>
      </w:r>
      <w:r w:rsidR="00435257" w:rsidRPr="00485E8C">
        <w:t>IMC</w:t>
      </w:r>
      <w:r w:rsidR="005D4785">
        <w:t>)</w:t>
      </w:r>
      <w:r w:rsidR="00435257" w:rsidRPr="00485E8C">
        <w:t xml:space="preserve"> 0308</w:t>
      </w:r>
      <w:r w:rsidR="005D4785">
        <w:t>,</w:t>
      </w:r>
      <w:r w:rsidR="00435257" w:rsidRPr="00485E8C">
        <w:t xml:space="preserve"> Attachment 2</w:t>
      </w:r>
    </w:p>
    <w:p w14:paraId="14338C82" w14:textId="77777777" w:rsidR="005F2D2C" w:rsidRPr="00DB0216" w:rsidRDefault="005F2D2C" w:rsidP="002937C0">
      <w:pPr>
        <w:pStyle w:val="Heading1"/>
      </w:pPr>
      <w:bookmarkStart w:id="1" w:name="_Toc247534549"/>
      <w:r w:rsidRPr="00DB0216">
        <w:t>SAMPLE REQUIREMENTS</w:t>
      </w:r>
    </w:p>
    <w:tbl>
      <w:tblPr>
        <w:tblW w:w="9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3"/>
        <w:gridCol w:w="1173"/>
        <w:gridCol w:w="1264"/>
        <w:gridCol w:w="1896"/>
        <w:gridCol w:w="1239"/>
        <w:gridCol w:w="1274"/>
      </w:tblGrid>
      <w:tr w:rsidR="00A52539" w:rsidRPr="005E2276" w14:paraId="16120CF9" w14:textId="77777777" w:rsidTr="008A112B">
        <w:trPr>
          <w:trHeight w:val="488"/>
          <w:jc w:val="center"/>
        </w:trPr>
        <w:tc>
          <w:tcPr>
            <w:tcW w:w="3686" w:type="dxa"/>
            <w:gridSpan w:val="2"/>
            <w:tcBorders>
              <w:top w:val="double" w:sz="4" w:space="0" w:color="auto"/>
              <w:left w:val="double" w:sz="4" w:space="0" w:color="auto"/>
            </w:tcBorders>
            <w:tcMar>
              <w:top w:w="58" w:type="dxa"/>
              <w:left w:w="58" w:type="dxa"/>
              <w:bottom w:w="58" w:type="dxa"/>
              <w:right w:w="58" w:type="dxa"/>
            </w:tcMar>
            <w:vAlign w:val="center"/>
            <w:hideMark/>
          </w:tcPr>
          <w:p w14:paraId="608608B3" w14:textId="77777777" w:rsidR="00A52539" w:rsidRPr="005E2276" w:rsidRDefault="00A52539" w:rsidP="002937C0">
            <w:pPr>
              <w:spacing w:line="240" w:lineRule="exact"/>
            </w:pPr>
            <w:r w:rsidRPr="005E2276">
              <w:t>Sample Requirements</w:t>
            </w:r>
          </w:p>
        </w:tc>
        <w:tc>
          <w:tcPr>
            <w:tcW w:w="3160" w:type="dxa"/>
            <w:gridSpan w:val="2"/>
            <w:tcBorders>
              <w:top w:val="double" w:sz="4" w:space="0" w:color="auto"/>
              <w:right w:val="single" w:sz="4" w:space="0" w:color="auto"/>
            </w:tcBorders>
            <w:tcMar>
              <w:top w:w="58" w:type="dxa"/>
              <w:left w:w="58" w:type="dxa"/>
              <w:bottom w:w="58" w:type="dxa"/>
              <w:right w:w="58" w:type="dxa"/>
            </w:tcMar>
            <w:vAlign w:val="center"/>
            <w:hideMark/>
          </w:tcPr>
          <w:p w14:paraId="1108A833" w14:textId="77777777" w:rsidR="00A52539" w:rsidRPr="005E2276" w:rsidRDefault="00A52539" w:rsidP="002937C0">
            <w:pPr>
              <w:spacing w:line="240" w:lineRule="exact"/>
            </w:pPr>
            <w:r w:rsidRPr="005E2276">
              <w:t>Minimum Baseline Completion Sample Requirements</w:t>
            </w:r>
          </w:p>
        </w:tc>
        <w:tc>
          <w:tcPr>
            <w:tcW w:w="2513" w:type="dxa"/>
            <w:gridSpan w:val="2"/>
            <w:tcBorders>
              <w:top w:val="double" w:sz="4" w:space="0" w:color="auto"/>
              <w:left w:val="single" w:sz="4" w:space="0" w:color="auto"/>
              <w:bottom w:val="single" w:sz="4" w:space="0" w:color="auto"/>
              <w:right w:val="double" w:sz="4" w:space="0" w:color="auto"/>
            </w:tcBorders>
            <w:tcMar>
              <w:left w:w="58" w:type="dxa"/>
              <w:right w:w="58" w:type="dxa"/>
            </w:tcMar>
            <w:vAlign w:val="center"/>
          </w:tcPr>
          <w:p w14:paraId="142978F5" w14:textId="77777777" w:rsidR="00A52539" w:rsidRPr="005E2276" w:rsidRDefault="00A52539" w:rsidP="002937C0">
            <w:pPr>
              <w:spacing w:line="240" w:lineRule="exact"/>
            </w:pPr>
            <w:r w:rsidRPr="005E2276">
              <w:t>Budgeted</w:t>
            </w:r>
            <w:r w:rsidRPr="005E2276">
              <w:rPr>
                <w:rFonts w:eastAsia="Arial"/>
              </w:rPr>
              <w:t xml:space="preserve"> Range</w:t>
            </w:r>
          </w:p>
        </w:tc>
      </w:tr>
      <w:tr w:rsidR="00A52539" w:rsidRPr="005E2276" w14:paraId="2387519F" w14:textId="77777777" w:rsidTr="008A112B">
        <w:trPr>
          <w:trHeight w:val="260"/>
          <w:jc w:val="center"/>
        </w:trPr>
        <w:tc>
          <w:tcPr>
            <w:tcW w:w="2513" w:type="dxa"/>
            <w:tcBorders>
              <w:left w:val="double" w:sz="4" w:space="0" w:color="auto"/>
              <w:bottom w:val="double" w:sz="4" w:space="0" w:color="auto"/>
            </w:tcBorders>
            <w:tcMar>
              <w:top w:w="58" w:type="dxa"/>
              <w:left w:w="58" w:type="dxa"/>
              <w:bottom w:w="58" w:type="dxa"/>
              <w:right w:w="58" w:type="dxa"/>
            </w:tcMar>
            <w:vAlign w:val="center"/>
          </w:tcPr>
          <w:p w14:paraId="4D886840" w14:textId="77777777" w:rsidR="00A52539" w:rsidRPr="005E2276" w:rsidRDefault="00A52539" w:rsidP="002937C0">
            <w:pPr>
              <w:spacing w:line="240" w:lineRule="exact"/>
            </w:pPr>
            <w:r w:rsidRPr="005E2276">
              <w:t>Sample Type</w:t>
            </w:r>
          </w:p>
        </w:tc>
        <w:tc>
          <w:tcPr>
            <w:tcW w:w="1173" w:type="dxa"/>
            <w:tcBorders>
              <w:bottom w:val="double" w:sz="4" w:space="0" w:color="auto"/>
            </w:tcBorders>
            <w:tcMar>
              <w:top w:w="58" w:type="dxa"/>
              <w:left w:w="58" w:type="dxa"/>
              <w:bottom w:w="58" w:type="dxa"/>
              <w:right w:w="58" w:type="dxa"/>
            </w:tcMar>
            <w:vAlign w:val="center"/>
          </w:tcPr>
          <w:p w14:paraId="05143725" w14:textId="77777777" w:rsidR="00A52539" w:rsidRPr="005E2276" w:rsidRDefault="00A52539" w:rsidP="002937C0">
            <w:pPr>
              <w:spacing w:line="240" w:lineRule="exact"/>
            </w:pPr>
            <w:r w:rsidRPr="005E2276">
              <w:t>Section(s)</w:t>
            </w:r>
          </w:p>
        </w:tc>
        <w:tc>
          <w:tcPr>
            <w:tcW w:w="1264" w:type="dxa"/>
            <w:tcBorders>
              <w:bottom w:val="double" w:sz="4" w:space="0" w:color="auto"/>
            </w:tcBorders>
            <w:tcMar>
              <w:top w:w="58" w:type="dxa"/>
              <w:left w:w="58" w:type="dxa"/>
              <w:bottom w:w="58" w:type="dxa"/>
              <w:right w:w="58" w:type="dxa"/>
            </w:tcMar>
            <w:vAlign w:val="center"/>
          </w:tcPr>
          <w:p w14:paraId="73943C63" w14:textId="77777777" w:rsidR="00A52539" w:rsidRPr="005E2276" w:rsidRDefault="00A52539" w:rsidP="002937C0">
            <w:pPr>
              <w:spacing w:line="240" w:lineRule="exact"/>
            </w:pPr>
            <w:r w:rsidRPr="005E2276">
              <w:t>Frequency</w:t>
            </w: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18DD99C7" w14:textId="77777777" w:rsidR="00A52539" w:rsidRPr="005E2276" w:rsidRDefault="00A52539" w:rsidP="002937C0">
            <w:pPr>
              <w:spacing w:line="240" w:lineRule="exact"/>
            </w:pPr>
            <w:r w:rsidRPr="005E2276">
              <w:t>Sample Size</w:t>
            </w:r>
          </w:p>
        </w:tc>
        <w:tc>
          <w:tcPr>
            <w:tcW w:w="1239" w:type="dxa"/>
            <w:tcBorders>
              <w:left w:val="single" w:sz="4" w:space="0" w:color="auto"/>
              <w:bottom w:val="double" w:sz="4" w:space="0" w:color="auto"/>
              <w:right w:val="single" w:sz="4" w:space="0" w:color="auto"/>
            </w:tcBorders>
            <w:tcMar>
              <w:left w:w="58" w:type="dxa"/>
              <w:right w:w="58" w:type="dxa"/>
            </w:tcMar>
            <w:vAlign w:val="center"/>
          </w:tcPr>
          <w:p w14:paraId="08612BDB" w14:textId="77777777" w:rsidR="00A52539" w:rsidRPr="005E2276" w:rsidRDefault="00A52539" w:rsidP="002937C0">
            <w:pPr>
              <w:spacing w:line="240" w:lineRule="exact"/>
            </w:pPr>
            <w:r w:rsidRPr="005E2276">
              <w:t>Samples</w:t>
            </w:r>
          </w:p>
        </w:tc>
        <w:tc>
          <w:tcPr>
            <w:tcW w:w="1274" w:type="dxa"/>
            <w:tcBorders>
              <w:left w:val="single" w:sz="4" w:space="0" w:color="auto"/>
              <w:bottom w:val="double" w:sz="4" w:space="0" w:color="auto"/>
              <w:right w:val="double" w:sz="4" w:space="0" w:color="auto"/>
            </w:tcBorders>
            <w:tcMar>
              <w:left w:w="58" w:type="dxa"/>
              <w:right w:w="58" w:type="dxa"/>
            </w:tcMar>
            <w:vAlign w:val="center"/>
          </w:tcPr>
          <w:p w14:paraId="12DC2BC1" w14:textId="77777777" w:rsidR="00A52539" w:rsidRPr="005E2276" w:rsidRDefault="00A52539" w:rsidP="002937C0">
            <w:pPr>
              <w:spacing w:line="240" w:lineRule="exact"/>
            </w:pPr>
            <w:r w:rsidRPr="005E2276">
              <w:t>Hours</w:t>
            </w:r>
          </w:p>
        </w:tc>
      </w:tr>
      <w:tr w:rsidR="00AF54A7" w:rsidRPr="005E2276" w14:paraId="74667B42" w14:textId="77777777" w:rsidTr="008A112B">
        <w:trPr>
          <w:trHeight w:val="382"/>
          <w:jc w:val="center"/>
        </w:trPr>
        <w:tc>
          <w:tcPr>
            <w:tcW w:w="2513" w:type="dxa"/>
            <w:vMerge w:val="restart"/>
            <w:tcBorders>
              <w:left w:val="double" w:sz="4" w:space="0" w:color="auto"/>
            </w:tcBorders>
            <w:tcMar>
              <w:top w:w="58" w:type="dxa"/>
              <w:left w:w="58" w:type="dxa"/>
              <w:bottom w:w="58" w:type="dxa"/>
              <w:right w:w="58" w:type="dxa"/>
            </w:tcMar>
            <w:vAlign w:val="center"/>
          </w:tcPr>
          <w:p w14:paraId="195317AE" w14:textId="59BAEF98" w:rsidR="00AF54A7" w:rsidRPr="005E2276" w:rsidRDefault="00AF54A7" w:rsidP="002937C0">
            <w:pPr>
              <w:spacing w:line="240" w:lineRule="exact"/>
            </w:pPr>
            <w:r>
              <w:t>Heat Exchanger/Sink</w:t>
            </w:r>
          </w:p>
        </w:tc>
        <w:tc>
          <w:tcPr>
            <w:tcW w:w="1173" w:type="dxa"/>
            <w:vMerge w:val="restart"/>
            <w:tcMar>
              <w:top w:w="58" w:type="dxa"/>
              <w:left w:w="58" w:type="dxa"/>
              <w:bottom w:w="58" w:type="dxa"/>
              <w:right w:w="58" w:type="dxa"/>
            </w:tcMar>
            <w:vAlign w:val="center"/>
          </w:tcPr>
          <w:p w14:paraId="23C03CAA" w14:textId="77777777" w:rsidR="00AF54A7" w:rsidRPr="005E2276" w:rsidRDefault="00AF54A7" w:rsidP="002937C0">
            <w:pPr>
              <w:spacing w:line="240" w:lineRule="exact"/>
            </w:pPr>
            <w:r w:rsidRPr="005E2276">
              <w:t>03.01</w:t>
            </w:r>
          </w:p>
        </w:tc>
        <w:tc>
          <w:tcPr>
            <w:tcW w:w="1264" w:type="dxa"/>
            <w:vMerge w:val="restart"/>
            <w:tcMar>
              <w:top w:w="58" w:type="dxa"/>
              <w:left w:w="58" w:type="dxa"/>
              <w:bottom w:w="58" w:type="dxa"/>
              <w:right w:w="58" w:type="dxa"/>
            </w:tcMar>
            <w:vAlign w:val="center"/>
          </w:tcPr>
          <w:p w14:paraId="20E4000E" w14:textId="77777777" w:rsidR="00AF54A7" w:rsidRPr="005E2276" w:rsidRDefault="00AF54A7" w:rsidP="002937C0">
            <w:pPr>
              <w:spacing w:line="240" w:lineRule="exact"/>
            </w:pPr>
            <w:r w:rsidRPr="005E2276">
              <w:t>Annual</w:t>
            </w:r>
          </w:p>
        </w:tc>
        <w:tc>
          <w:tcPr>
            <w:tcW w:w="1896" w:type="dxa"/>
            <w:vMerge w:val="restart"/>
            <w:tcBorders>
              <w:right w:val="single" w:sz="4" w:space="0" w:color="auto"/>
            </w:tcBorders>
            <w:tcMar>
              <w:top w:w="58" w:type="dxa"/>
              <w:left w:w="58" w:type="dxa"/>
              <w:bottom w:w="58" w:type="dxa"/>
              <w:right w:w="58" w:type="dxa"/>
            </w:tcMar>
            <w:vAlign w:val="center"/>
          </w:tcPr>
          <w:p w14:paraId="65E2D8B3" w14:textId="65C12BA9" w:rsidR="00AF54A7" w:rsidRPr="005E2276" w:rsidRDefault="00AF54A7" w:rsidP="002937C0">
            <w:pPr>
              <w:spacing w:line="240" w:lineRule="exact"/>
            </w:pPr>
            <w:r>
              <w:t>1</w:t>
            </w:r>
            <w:r w:rsidRPr="005E2276">
              <w:t> per site</w:t>
            </w:r>
          </w:p>
        </w:tc>
        <w:tc>
          <w:tcPr>
            <w:tcW w:w="1239" w:type="dxa"/>
            <w:tcBorders>
              <w:left w:val="single" w:sz="4" w:space="0" w:color="auto"/>
              <w:right w:val="single" w:sz="4" w:space="0" w:color="auto"/>
            </w:tcBorders>
            <w:tcMar>
              <w:left w:w="58" w:type="dxa"/>
              <w:right w:w="58" w:type="dxa"/>
            </w:tcMar>
            <w:vAlign w:val="center"/>
          </w:tcPr>
          <w:p w14:paraId="4AA02D09" w14:textId="04F8C91E" w:rsidR="00AF54A7" w:rsidRPr="005E2276" w:rsidRDefault="00AF54A7" w:rsidP="002937C0">
            <w:pPr>
              <w:spacing w:line="240" w:lineRule="exact"/>
            </w:pPr>
            <w:r w:rsidRPr="005E2276">
              <w:t>1</w:t>
            </w:r>
            <w:r>
              <w:t>–2</w:t>
            </w:r>
          </w:p>
        </w:tc>
        <w:tc>
          <w:tcPr>
            <w:tcW w:w="1274" w:type="dxa"/>
            <w:vMerge w:val="restart"/>
            <w:tcBorders>
              <w:left w:val="single" w:sz="4" w:space="0" w:color="auto"/>
              <w:right w:val="double" w:sz="4" w:space="0" w:color="auto"/>
            </w:tcBorders>
            <w:tcMar>
              <w:left w:w="58" w:type="dxa"/>
              <w:right w:w="58" w:type="dxa"/>
            </w:tcMar>
            <w:vAlign w:val="center"/>
          </w:tcPr>
          <w:p w14:paraId="7DEC7C38" w14:textId="62CDBA91" w:rsidR="00AF54A7" w:rsidRPr="005E2276" w:rsidRDefault="00AF54A7" w:rsidP="002937C0">
            <w:pPr>
              <w:spacing w:line="240" w:lineRule="exact"/>
            </w:pPr>
            <w:r>
              <w:t>7</w:t>
            </w:r>
            <w:r w:rsidRPr="005E2276">
              <w:t xml:space="preserve"> +/- </w:t>
            </w:r>
            <w:r>
              <w:t>1</w:t>
            </w:r>
            <w:r w:rsidRPr="005E2276">
              <w:t xml:space="preserve"> </w:t>
            </w:r>
          </w:p>
        </w:tc>
      </w:tr>
      <w:tr w:rsidR="00AF54A7" w:rsidRPr="005E2276" w14:paraId="043D31A9" w14:textId="77777777" w:rsidTr="008A112B">
        <w:trPr>
          <w:trHeight w:val="382"/>
          <w:jc w:val="center"/>
        </w:trPr>
        <w:tc>
          <w:tcPr>
            <w:tcW w:w="2513" w:type="dxa"/>
            <w:vMerge/>
            <w:tcBorders>
              <w:left w:val="double" w:sz="4" w:space="0" w:color="auto"/>
            </w:tcBorders>
            <w:tcMar>
              <w:top w:w="58" w:type="dxa"/>
              <w:left w:w="58" w:type="dxa"/>
              <w:bottom w:w="58" w:type="dxa"/>
              <w:right w:w="58" w:type="dxa"/>
            </w:tcMar>
            <w:vAlign w:val="center"/>
          </w:tcPr>
          <w:p w14:paraId="3D80101A" w14:textId="77777777" w:rsidR="00AF54A7" w:rsidRDefault="00AF54A7" w:rsidP="002937C0">
            <w:pPr>
              <w:spacing w:line="240" w:lineRule="exact"/>
            </w:pPr>
          </w:p>
        </w:tc>
        <w:tc>
          <w:tcPr>
            <w:tcW w:w="1173" w:type="dxa"/>
            <w:vMerge/>
            <w:tcMar>
              <w:top w:w="58" w:type="dxa"/>
              <w:left w:w="58" w:type="dxa"/>
              <w:bottom w:w="58" w:type="dxa"/>
              <w:right w:w="58" w:type="dxa"/>
            </w:tcMar>
            <w:vAlign w:val="center"/>
          </w:tcPr>
          <w:p w14:paraId="74F6926E" w14:textId="77777777" w:rsidR="00AF54A7" w:rsidRPr="005E2276" w:rsidRDefault="00AF54A7" w:rsidP="002937C0">
            <w:pPr>
              <w:spacing w:line="240" w:lineRule="exact"/>
            </w:pPr>
          </w:p>
        </w:tc>
        <w:tc>
          <w:tcPr>
            <w:tcW w:w="1264" w:type="dxa"/>
            <w:vMerge/>
            <w:tcMar>
              <w:top w:w="58" w:type="dxa"/>
              <w:left w:w="58" w:type="dxa"/>
              <w:bottom w:w="58" w:type="dxa"/>
              <w:right w:w="58" w:type="dxa"/>
            </w:tcMar>
            <w:vAlign w:val="center"/>
          </w:tcPr>
          <w:p w14:paraId="325C6FC3" w14:textId="77777777" w:rsidR="00AF54A7" w:rsidRPr="005E2276" w:rsidRDefault="00AF54A7" w:rsidP="002937C0">
            <w:pPr>
              <w:spacing w:line="240" w:lineRule="exact"/>
            </w:pPr>
          </w:p>
        </w:tc>
        <w:tc>
          <w:tcPr>
            <w:tcW w:w="1896" w:type="dxa"/>
            <w:vMerge/>
            <w:tcBorders>
              <w:right w:val="single" w:sz="4" w:space="0" w:color="auto"/>
            </w:tcBorders>
            <w:tcMar>
              <w:top w:w="58" w:type="dxa"/>
              <w:left w:w="58" w:type="dxa"/>
              <w:bottom w:w="58" w:type="dxa"/>
              <w:right w:w="58" w:type="dxa"/>
            </w:tcMar>
            <w:vAlign w:val="center"/>
          </w:tcPr>
          <w:p w14:paraId="1F38519A" w14:textId="77777777" w:rsidR="00AF54A7" w:rsidRDefault="00AF54A7" w:rsidP="002937C0">
            <w:pPr>
              <w:spacing w:line="240" w:lineRule="exact"/>
            </w:pPr>
          </w:p>
        </w:tc>
        <w:tc>
          <w:tcPr>
            <w:tcW w:w="1239" w:type="dxa"/>
            <w:tcBorders>
              <w:left w:val="single" w:sz="4" w:space="0" w:color="auto"/>
              <w:right w:val="single" w:sz="4" w:space="0" w:color="auto"/>
            </w:tcBorders>
            <w:tcMar>
              <w:left w:w="58" w:type="dxa"/>
              <w:right w:w="58" w:type="dxa"/>
            </w:tcMar>
            <w:vAlign w:val="center"/>
          </w:tcPr>
          <w:p w14:paraId="4E9F388B" w14:textId="156CD06C" w:rsidR="00AF54A7" w:rsidRPr="005E2276" w:rsidRDefault="00AF54A7" w:rsidP="002937C0">
            <w:pPr>
              <w:spacing w:line="240" w:lineRule="exact"/>
            </w:pPr>
            <w:r>
              <w:t>1 at Vogtle Units 3 &amp; 4</w:t>
            </w:r>
          </w:p>
        </w:tc>
        <w:tc>
          <w:tcPr>
            <w:tcW w:w="1274" w:type="dxa"/>
            <w:vMerge/>
            <w:tcBorders>
              <w:left w:val="single" w:sz="4" w:space="0" w:color="auto"/>
              <w:right w:val="double" w:sz="4" w:space="0" w:color="auto"/>
            </w:tcBorders>
            <w:tcMar>
              <w:left w:w="58" w:type="dxa"/>
              <w:right w:w="58" w:type="dxa"/>
            </w:tcMar>
            <w:vAlign w:val="center"/>
          </w:tcPr>
          <w:p w14:paraId="4D48FDCB" w14:textId="77777777" w:rsidR="00AF54A7" w:rsidRDefault="00AF54A7" w:rsidP="002937C0">
            <w:pPr>
              <w:spacing w:line="240" w:lineRule="exact"/>
            </w:pPr>
          </w:p>
        </w:tc>
      </w:tr>
      <w:tr w:rsidR="000F2858" w:rsidRPr="005E2276" w14:paraId="6163F81C" w14:textId="77777777" w:rsidTr="008A112B">
        <w:trPr>
          <w:trHeight w:val="229"/>
          <w:jc w:val="center"/>
        </w:trPr>
        <w:tc>
          <w:tcPr>
            <w:tcW w:w="2513" w:type="dxa"/>
            <w:tcBorders>
              <w:left w:val="double" w:sz="4" w:space="0" w:color="auto"/>
            </w:tcBorders>
            <w:tcMar>
              <w:top w:w="58" w:type="dxa"/>
              <w:left w:w="58" w:type="dxa"/>
              <w:bottom w:w="58" w:type="dxa"/>
              <w:right w:w="58" w:type="dxa"/>
            </w:tcMar>
            <w:vAlign w:val="center"/>
          </w:tcPr>
          <w:p w14:paraId="43418DDA" w14:textId="470D392F" w:rsidR="000F2858" w:rsidRDefault="000F2858" w:rsidP="002937C0">
            <w:pPr>
              <w:spacing w:line="240" w:lineRule="exact"/>
            </w:pPr>
            <w:r w:rsidRPr="005829F1">
              <w:t>Heat Exchanger</w:t>
            </w:r>
          </w:p>
          <w:p w14:paraId="1A938A31" w14:textId="2EECE338" w:rsidR="000F2858" w:rsidRPr="005E2276" w:rsidRDefault="000F2858" w:rsidP="002937C0">
            <w:pPr>
              <w:spacing w:line="240" w:lineRule="exact"/>
            </w:pPr>
            <w:r w:rsidRPr="005829F1">
              <w:t>(Service Water Cooled)</w:t>
            </w:r>
          </w:p>
        </w:tc>
        <w:tc>
          <w:tcPr>
            <w:tcW w:w="1173" w:type="dxa"/>
            <w:tcMar>
              <w:top w:w="58" w:type="dxa"/>
              <w:left w:w="58" w:type="dxa"/>
              <w:bottom w:w="58" w:type="dxa"/>
              <w:right w:w="58" w:type="dxa"/>
            </w:tcMar>
            <w:vAlign w:val="center"/>
          </w:tcPr>
          <w:p w14:paraId="29292CFB" w14:textId="3A5F37B0" w:rsidR="000F2858" w:rsidRPr="005E2276" w:rsidRDefault="000F2858" w:rsidP="002937C0">
            <w:pPr>
              <w:spacing w:line="240" w:lineRule="exact"/>
            </w:pPr>
            <w:r>
              <w:t>03.02</w:t>
            </w:r>
          </w:p>
        </w:tc>
        <w:tc>
          <w:tcPr>
            <w:tcW w:w="1264" w:type="dxa"/>
            <w:vMerge w:val="restart"/>
            <w:tcMar>
              <w:top w:w="58" w:type="dxa"/>
              <w:left w:w="58" w:type="dxa"/>
              <w:bottom w:w="58" w:type="dxa"/>
              <w:right w:w="58" w:type="dxa"/>
            </w:tcMar>
            <w:vAlign w:val="center"/>
          </w:tcPr>
          <w:p w14:paraId="2BAF4EFC" w14:textId="66D352CE" w:rsidR="000F2858" w:rsidRPr="005E2276" w:rsidRDefault="000F2858" w:rsidP="002937C0">
            <w:pPr>
              <w:spacing w:line="240" w:lineRule="exact"/>
            </w:pPr>
            <w:r w:rsidRPr="009B2A12">
              <w:t>Triennial</w:t>
            </w:r>
          </w:p>
        </w:tc>
        <w:tc>
          <w:tcPr>
            <w:tcW w:w="1896" w:type="dxa"/>
            <w:vMerge w:val="restart"/>
            <w:tcBorders>
              <w:right w:val="single" w:sz="4" w:space="0" w:color="auto"/>
            </w:tcBorders>
            <w:tcMar>
              <w:top w:w="58" w:type="dxa"/>
              <w:left w:w="58" w:type="dxa"/>
              <w:bottom w:w="58" w:type="dxa"/>
              <w:right w:w="58" w:type="dxa"/>
            </w:tcMar>
            <w:vAlign w:val="center"/>
          </w:tcPr>
          <w:p w14:paraId="47A00053" w14:textId="77777777" w:rsidR="000F2858" w:rsidRDefault="000F2858" w:rsidP="002937C0">
            <w:pPr>
              <w:spacing w:line="240" w:lineRule="exact"/>
            </w:pPr>
            <w:r w:rsidRPr="005E2276">
              <w:t>2 per site</w:t>
            </w:r>
            <w:r>
              <w:t>*</w:t>
            </w:r>
          </w:p>
          <w:p w14:paraId="0F5FD7E4" w14:textId="77777777" w:rsidR="00833F9A" w:rsidRDefault="00833F9A" w:rsidP="002937C0">
            <w:pPr>
              <w:spacing w:line="240" w:lineRule="exact"/>
            </w:pPr>
          </w:p>
          <w:p w14:paraId="7F75DD0E" w14:textId="7E03969A" w:rsidR="00194A9B" w:rsidRPr="005E2276" w:rsidRDefault="008A112B" w:rsidP="002937C0">
            <w:pPr>
              <w:spacing w:line="240" w:lineRule="exact"/>
            </w:pPr>
            <w:r>
              <w:t>Not Required at Vogtle Units 3 &amp; 4</w:t>
            </w:r>
          </w:p>
        </w:tc>
        <w:tc>
          <w:tcPr>
            <w:tcW w:w="1239" w:type="dxa"/>
            <w:vMerge w:val="restart"/>
            <w:tcBorders>
              <w:left w:val="single" w:sz="4" w:space="0" w:color="auto"/>
              <w:right w:val="single" w:sz="4" w:space="0" w:color="auto"/>
            </w:tcBorders>
            <w:tcMar>
              <w:left w:w="58" w:type="dxa"/>
              <w:right w:w="58" w:type="dxa"/>
            </w:tcMar>
            <w:vAlign w:val="center"/>
          </w:tcPr>
          <w:p w14:paraId="0E349FB2" w14:textId="77777777" w:rsidR="000F2858" w:rsidRDefault="000F2858" w:rsidP="002937C0">
            <w:pPr>
              <w:spacing w:line="240" w:lineRule="exact"/>
            </w:pPr>
            <w:r w:rsidRPr="005E2276">
              <w:t>2</w:t>
            </w:r>
            <w:r>
              <w:t>–4</w:t>
            </w:r>
          </w:p>
          <w:p w14:paraId="718D96AC" w14:textId="77777777" w:rsidR="00E27689" w:rsidRDefault="00E27689" w:rsidP="002937C0">
            <w:pPr>
              <w:spacing w:line="240" w:lineRule="exact"/>
            </w:pPr>
          </w:p>
          <w:p w14:paraId="67AE552C" w14:textId="0165F731" w:rsidR="00E27689" w:rsidRPr="005E2276" w:rsidRDefault="008A112B" w:rsidP="002937C0">
            <w:pPr>
              <w:spacing w:line="240" w:lineRule="exact"/>
            </w:pPr>
            <w:r>
              <w:t>Not Required at Vogtle Units 3 &amp; 4</w:t>
            </w:r>
          </w:p>
        </w:tc>
        <w:tc>
          <w:tcPr>
            <w:tcW w:w="1274" w:type="dxa"/>
            <w:vMerge w:val="restart"/>
            <w:tcBorders>
              <w:left w:val="single" w:sz="4" w:space="0" w:color="auto"/>
              <w:right w:val="double" w:sz="4" w:space="0" w:color="auto"/>
            </w:tcBorders>
            <w:tcMar>
              <w:left w:w="58" w:type="dxa"/>
              <w:right w:w="58" w:type="dxa"/>
            </w:tcMar>
            <w:vAlign w:val="center"/>
          </w:tcPr>
          <w:p w14:paraId="26067930" w14:textId="495ABB9B" w:rsidR="00320EFE" w:rsidRPr="005E2276" w:rsidRDefault="000F2858" w:rsidP="002937C0">
            <w:pPr>
              <w:spacing w:line="240" w:lineRule="exact"/>
            </w:pPr>
            <w:r>
              <w:t>40 +/- 6</w:t>
            </w:r>
          </w:p>
        </w:tc>
      </w:tr>
      <w:tr w:rsidR="000F2858" w:rsidRPr="005E2276" w14:paraId="0501762A" w14:textId="77777777" w:rsidTr="008A112B">
        <w:trPr>
          <w:trHeight w:val="196"/>
          <w:jc w:val="center"/>
        </w:trPr>
        <w:tc>
          <w:tcPr>
            <w:tcW w:w="2513" w:type="dxa"/>
            <w:tcBorders>
              <w:left w:val="double" w:sz="4" w:space="0" w:color="auto"/>
            </w:tcBorders>
            <w:tcMar>
              <w:top w:w="58" w:type="dxa"/>
              <w:left w:w="58" w:type="dxa"/>
              <w:bottom w:w="58" w:type="dxa"/>
              <w:right w:w="58" w:type="dxa"/>
            </w:tcMar>
            <w:vAlign w:val="center"/>
          </w:tcPr>
          <w:p w14:paraId="6F70F761" w14:textId="6157AC1E" w:rsidR="000F2858" w:rsidRDefault="000F2858" w:rsidP="002937C0">
            <w:pPr>
              <w:spacing w:line="240" w:lineRule="exact"/>
            </w:pPr>
            <w:r w:rsidRPr="00675AEE">
              <w:t>Heat Exchanger</w:t>
            </w:r>
          </w:p>
          <w:p w14:paraId="6DC4C5EB" w14:textId="50D5AD3D" w:rsidR="000F2858" w:rsidRPr="00675AEE" w:rsidRDefault="000F2858" w:rsidP="002937C0">
            <w:pPr>
              <w:spacing w:line="240" w:lineRule="exact"/>
            </w:pPr>
            <w:r w:rsidRPr="00675AEE">
              <w:t>(Closed Loop)</w:t>
            </w:r>
          </w:p>
        </w:tc>
        <w:tc>
          <w:tcPr>
            <w:tcW w:w="1173" w:type="dxa"/>
            <w:tcMar>
              <w:top w:w="58" w:type="dxa"/>
              <w:left w:w="58" w:type="dxa"/>
              <w:bottom w:w="58" w:type="dxa"/>
              <w:right w:w="58" w:type="dxa"/>
            </w:tcMar>
            <w:vAlign w:val="center"/>
          </w:tcPr>
          <w:p w14:paraId="30E9CC05" w14:textId="75E6F4D2" w:rsidR="000F2858" w:rsidRDefault="000F2858" w:rsidP="002937C0">
            <w:pPr>
              <w:spacing w:line="240" w:lineRule="exact"/>
            </w:pPr>
            <w:r>
              <w:t>03.03</w:t>
            </w:r>
          </w:p>
        </w:tc>
        <w:tc>
          <w:tcPr>
            <w:tcW w:w="1264" w:type="dxa"/>
            <w:vMerge/>
            <w:tcMar>
              <w:top w:w="58" w:type="dxa"/>
              <w:left w:w="58" w:type="dxa"/>
              <w:bottom w:w="58" w:type="dxa"/>
              <w:right w:w="58" w:type="dxa"/>
            </w:tcMar>
            <w:vAlign w:val="center"/>
          </w:tcPr>
          <w:p w14:paraId="1444BB34" w14:textId="6F4D8094" w:rsidR="000F2858" w:rsidRDefault="000F2858" w:rsidP="002937C0">
            <w:pPr>
              <w:spacing w:line="240" w:lineRule="exact"/>
            </w:pPr>
          </w:p>
        </w:tc>
        <w:tc>
          <w:tcPr>
            <w:tcW w:w="1896" w:type="dxa"/>
            <w:vMerge/>
            <w:tcBorders>
              <w:right w:val="single" w:sz="4" w:space="0" w:color="auto"/>
            </w:tcBorders>
            <w:tcMar>
              <w:top w:w="58" w:type="dxa"/>
              <w:left w:w="58" w:type="dxa"/>
              <w:bottom w:w="58" w:type="dxa"/>
              <w:right w:w="58" w:type="dxa"/>
            </w:tcMar>
            <w:vAlign w:val="center"/>
          </w:tcPr>
          <w:p w14:paraId="2BCE7622" w14:textId="77777777" w:rsidR="000F2858" w:rsidRPr="005E2276" w:rsidRDefault="000F2858" w:rsidP="002937C0">
            <w:pPr>
              <w:spacing w:line="240" w:lineRule="exact"/>
            </w:pPr>
          </w:p>
        </w:tc>
        <w:tc>
          <w:tcPr>
            <w:tcW w:w="1239" w:type="dxa"/>
            <w:vMerge/>
            <w:tcBorders>
              <w:left w:val="single" w:sz="4" w:space="0" w:color="auto"/>
              <w:right w:val="single" w:sz="4" w:space="0" w:color="auto"/>
            </w:tcBorders>
            <w:tcMar>
              <w:left w:w="58" w:type="dxa"/>
              <w:right w:w="58" w:type="dxa"/>
            </w:tcMar>
            <w:vAlign w:val="center"/>
          </w:tcPr>
          <w:p w14:paraId="2A96D1B1" w14:textId="77777777" w:rsidR="000F2858" w:rsidRPr="005E2276" w:rsidRDefault="000F2858" w:rsidP="002937C0">
            <w:pPr>
              <w:spacing w:line="240" w:lineRule="exact"/>
            </w:pPr>
          </w:p>
        </w:tc>
        <w:tc>
          <w:tcPr>
            <w:tcW w:w="1274" w:type="dxa"/>
            <w:vMerge/>
            <w:tcBorders>
              <w:left w:val="single" w:sz="4" w:space="0" w:color="auto"/>
              <w:right w:val="double" w:sz="4" w:space="0" w:color="auto"/>
            </w:tcBorders>
            <w:tcMar>
              <w:left w:w="58" w:type="dxa"/>
              <w:right w:w="58" w:type="dxa"/>
            </w:tcMar>
            <w:vAlign w:val="center"/>
          </w:tcPr>
          <w:p w14:paraId="76F736E2" w14:textId="77777777" w:rsidR="000F2858" w:rsidRDefault="000F2858" w:rsidP="002937C0">
            <w:pPr>
              <w:spacing w:line="240" w:lineRule="exact"/>
            </w:pPr>
          </w:p>
        </w:tc>
      </w:tr>
      <w:tr w:rsidR="000F2858" w:rsidRPr="005E2276" w14:paraId="5ACADDA6" w14:textId="77777777" w:rsidTr="008A112B">
        <w:trPr>
          <w:trHeight w:val="94"/>
          <w:jc w:val="center"/>
        </w:trPr>
        <w:tc>
          <w:tcPr>
            <w:tcW w:w="2513" w:type="dxa"/>
            <w:tcBorders>
              <w:left w:val="double" w:sz="4" w:space="0" w:color="auto"/>
            </w:tcBorders>
            <w:tcMar>
              <w:top w:w="58" w:type="dxa"/>
              <w:left w:w="58" w:type="dxa"/>
              <w:bottom w:w="58" w:type="dxa"/>
              <w:right w:w="58" w:type="dxa"/>
            </w:tcMar>
            <w:vAlign w:val="center"/>
          </w:tcPr>
          <w:p w14:paraId="7D5051D7" w14:textId="33968D12" w:rsidR="000F2858" w:rsidRDefault="000F2858" w:rsidP="002937C0">
            <w:pPr>
              <w:spacing w:line="240" w:lineRule="exact"/>
            </w:pPr>
            <w:r>
              <w:t>Ultimate Heat Sink</w:t>
            </w:r>
          </w:p>
        </w:tc>
        <w:tc>
          <w:tcPr>
            <w:tcW w:w="1173" w:type="dxa"/>
            <w:tcMar>
              <w:top w:w="58" w:type="dxa"/>
              <w:left w:w="58" w:type="dxa"/>
              <w:bottom w:w="58" w:type="dxa"/>
              <w:right w:w="58" w:type="dxa"/>
            </w:tcMar>
            <w:vAlign w:val="center"/>
          </w:tcPr>
          <w:p w14:paraId="0D609C18" w14:textId="5E852061" w:rsidR="000F2858" w:rsidRDefault="000F2858" w:rsidP="002937C0">
            <w:pPr>
              <w:spacing w:line="240" w:lineRule="exact"/>
            </w:pPr>
            <w:r>
              <w:t>03.04</w:t>
            </w:r>
          </w:p>
        </w:tc>
        <w:tc>
          <w:tcPr>
            <w:tcW w:w="1264" w:type="dxa"/>
            <w:vMerge/>
            <w:tcMar>
              <w:top w:w="58" w:type="dxa"/>
              <w:left w:w="58" w:type="dxa"/>
              <w:bottom w:w="58" w:type="dxa"/>
              <w:right w:w="58" w:type="dxa"/>
            </w:tcMar>
            <w:vAlign w:val="center"/>
          </w:tcPr>
          <w:p w14:paraId="4E510947" w14:textId="21F0ECE3" w:rsidR="000F2858" w:rsidRDefault="000F2858" w:rsidP="002937C0">
            <w:pPr>
              <w:spacing w:line="240" w:lineRule="exact"/>
            </w:pPr>
          </w:p>
        </w:tc>
        <w:tc>
          <w:tcPr>
            <w:tcW w:w="1896" w:type="dxa"/>
            <w:vMerge/>
            <w:tcBorders>
              <w:right w:val="single" w:sz="4" w:space="0" w:color="auto"/>
            </w:tcBorders>
            <w:tcMar>
              <w:top w:w="58" w:type="dxa"/>
              <w:left w:w="58" w:type="dxa"/>
              <w:bottom w:w="58" w:type="dxa"/>
              <w:right w:w="58" w:type="dxa"/>
            </w:tcMar>
            <w:vAlign w:val="center"/>
          </w:tcPr>
          <w:p w14:paraId="15DDCA5A" w14:textId="77777777" w:rsidR="000F2858" w:rsidRPr="005E2276" w:rsidRDefault="000F2858" w:rsidP="002937C0">
            <w:pPr>
              <w:spacing w:line="240" w:lineRule="exact"/>
            </w:pPr>
          </w:p>
        </w:tc>
        <w:tc>
          <w:tcPr>
            <w:tcW w:w="1239" w:type="dxa"/>
            <w:vMerge/>
            <w:tcBorders>
              <w:left w:val="single" w:sz="4" w:space="0" w:color="auto"/>
              <w:right w:val="single" w:sz="4" w:space="0" w:color="auto"/>
            </w:tcBorders>
            <w:tcMar>
              <w:left w:w="58" w:type="dxa"/>
              <w:right w:w="58" w:type="dxa"/>
            </w:tcMar>
            <w:vAlign w:val="center"/>
          </w:tcPr>
          <w:p w14:paraId="78A8A533" w14:textId="77777777" w:rsidR="000F2858" w:rsidRPr="005E2276" w:rsidRDefault="000F2858" w:rsidP="002937C0">
            <w:pPr>
              <w:spacing w:line="240" w:lineRule="exact"/>
            </w:pPr>
          </w:p>
        </w:tc>
        <w:tc>
          <w:tcPr>
            <w:tcW w:w="1274" w:type="dxa"/>
            <w:vMerge/>
            <w:tcBorders>
              <w:left w:val="single" w:sz="4" w:space="0" w:color="auto"/>
              <w:right w:val="double" w:sz="4" w:space="0" w:color="auto"/>
            </w:tcBorders>
            <w:tcMar>
              <w:left w:w="58" w:type="dxa"/>
              <w:right w:w="58" w:type="dxa"/>
            </w:tcMar>
            <w:vAlign w:val="center"/>
          </w:tcPr>
          <w:p w14:paraId="78D692CE" w14:textId="77777777" w:rsidR="000F2858" w:rsidRDefault="000F2858" w:rsidP="002937C0">
            <w:pPr>
              <w:spacing w:line="240" w:lineRule="exact"/>
            </w:pPr>
          </w:p>
        </w:tc>
      </w:tr>
      <w:tr w:rsidR="00F55FE9" w:rsidRPr="005E2276" w14:paraId="6168DD6C" w14:textId="77777777" w:rsidTr="008A112B">
        <w:trPr>
          <w:trHeight w:val="720"/>
          <w:jc w:val="center"/>
        </w:trPr>
        <w:tc>
          <w:tcPr>
            <w:tcW w:w="2513" w:type="dxa"/>
            <w:tcBorders>
              <w:left w:val="double" w:sz="4" w:space="0" w:color="auto"/>
              <w:bottom w:val="double" w:sz="4" w:space="0" w:color="auto"/>
            </w:tcBorders>
            <w:tcMar>
              <w:top w:w="58" w:type="dxa"/>
              <w:left w:w="58" w:type="dxa"/>
              <w:bottom w:w="58" w:type="dxa"/>
              <w:right w:w="58" w:type="dxa"/>
            </w:tcMar>
            <w:vAlign w:val="center"/>
          </w:tcPr>
          <w:p w14:paraId="0ECAE15D" w14:textId="7F5527D2" w:rsidR="00F55FE9" w:rsidRDefault="00F55FE9" w:rsidP="002937C0">
            <w:pPr>
              <w:spacing w:line="240" w:lineRule="exact"/>
            </w:pPr>
            <w:r>
              <w:t>Ultimate Heat Sink Containment Device and Dam**</w:t>
            </w:r>
          </w:p>
        </w:tc>
        <w:tc>
          <w:tcPr>
            <w:tcW w:w="1173" w:type="dxa"/>
            <w:tcBorders>
              <w:bottom w:val="double" w:sz="4" w:space="0" w:color="auto"/>
            </w:tcBorders>
            <w:tcMar>
              <w:top w:w="58" w:type="dxa"/>
              <w:left w:w="58" w:type="dxa"/>
              <w:bottom w:w="58" w:type="dxa"/>
              <w:right w:w="58" w:type="dxa"/>
            </w:tcMar>
            <w:vAlign w:val="center"/>
          </w:tcPr>
          <w:p w14:paraId="183454CD" w14:textId="68AEF053" w:rsidR="00F55FE9" w:rsidRDefault="00F55FE9" w:rsidP="002937C0">
            <w:pPr>
              <w:spacing w:line="240" w:lineRule="exact"/>
            </w:pPr>
            <w:r>
              <w:t>03.0</w:t>
            </w:r>
            <w:r w:rsidR="000F2858">
              <w:t>5</w:t>
            </w:r>
          </w:p>
        </w:tc>
        <w:tc>
          <w:tcPr>
            <w:tcW w:w="1264" w:type="dxa"/>
            <w:tcBorders>
              <w:bottom w:val="double" w:sz="4" w:space="0" w:color="auto"/>
            </w:tcBorders>
            <w:tcMar>
              <w:top w:w="58" w:type="dxa"/>
              <w:left w:w="58" w:type="dxa"/>
              <w:bottom w:w="58" w:type="dxa"/>
              <w:right w:w="58" w:type="dxa"/>
            </w:tcMar>
            <w:vAlign w:val="center"/>
          </w:tcPr>
          <w:p w14:paraId="2AA5FB4D" w14:textId="03B296A0" w:rsidR="00F55FE9" w:rsidRPr="009B2A12" w:rsidRDefault="00F55FE9" w:rsidP="002937C0">
            <w:pPr>
              <w:spacing w:line="240" w:lineRule="exact"/>
            </w:pPr>
            <w:r>
              <w:t>S</w:t>
            </w:r>
            <w:r w:rsidRPr="00316845">
              <w:t>exennial</w:t>
            </w: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7325AD19" w14:textId="77777777" w:rsidR="00F55FE9" w:rsidRDefault="00F55FE9" w:rsidP="002937C0">
            <w:pPr>
              <w:spacing w:line="240" w:lineRule="exact"/>
            </w:pPr>
            <w:r>
              <w:t>1</w:t>
            </w:r>
            <w:r w:rsidRPr="005E2276">
              <w:t> per site</w:t>
            </w:r>
          </w:p>
          <w:p w14:paraId="39E32E1C" w14:textId="77777777" w:rsidR="00194A9B" w:rsidRDefault="00194A9B" w:rsidP="002937C0">
            <w:pPr>
              <w:spacing w:line="240" w:lineRule="exact"/>
            </w:pPr>
          </w:p>
          <w:p w14:paraId="3CA68B5B" w14:textId="1595EBBC" w:rsidR="00194A9B" w:rsidRPr="005E2276" w:rsidRDefault="008A112B" w:rsidP="002937C0">
            <w:pPr>
              <w:spacing w:line="240" w:lineRule="exact"/>
            </w:pPr>
            <w:r>
              <w:t>Not Required at Vogtle Units 3 &amp; 4</w:t>
            </w:r>
          </w:p>
        </w:tc>
        <w:tc>
          <w:tcPr>
            <w:tcW w:w="1239" w:type="dxa"/>
            <w:vMerge/>
            <w:tcBorders>
              <w:left w:val="single" w:sz="4" w:space="0" w:color="auto"/>
              <w:bottom w:val="double" w:sz="4" w:space="0" w:color="auto"/>
              <w:right w:val="single" w:sz="4" w:space="0" w:color="auto"/>
            </w:tcBorders>
            <w:tcMar>
              <w:left w:w="58" w:type="dxa"/>
              <w:right w:w="58" w:type="dxa"/>
            </w:tcMar>
            <w:vAlign w:val="center"/>
          </w:tcPr>
          <w:p w14:paraId="5C3D041A" w14:textId="77777777" w:rsidR="00F55FE9" w:rsidRPr="005E2276" w:rsidRDefault="00F55FE9" w:rsidP="002937C0">
            <w:pPr>
              <w:spacing w:line="240" w:lineRule="exact"/>
            </w:pPr>
          </w:p>
        </w:tc>
        <w:tc>
          <w:tcPr>
            <w:tcW w:w="1274" w:type="dxa"/>
            <w:vMerge/>
            <w:tcBorders>
              <w:left w:val="single" w:sz="4" w:space="0" w:color="auto"/>
              <w:bottom w:val="double" w:sz="4" w:space="0" w:color="auto"/>
              <w:right w:val="double" w:sz="4" w:space="0" w:color="auto"/>
            </w:tcBorders>
            <w:tcMar>
              <w:left w:w="58" w:type="dxa"/>
              <w:right w:w="58" w:type="dxa"/>
            </w:tcMar>
            <w:vAlign w:val="center"/>
          </w:tcPr>
          <w:p w14:paraId="2BD33A1B" w14:textId="77777777" w:rsidR="00F55FE9" w:rsidRDefault="00F55FE9" w:rsidP="002937C0">
            <w:pPr>
              <w:spacing w:line="240" w:lineRule="exact"/>
            </w:pPr>
          </w:p>
        </w:tc>
      </w:tr>
    </w:tbl>
    <w:p w14:paraId="6CEE35A7" w14:textId="66DFBE53" w:rsidR="00CA7014" w:rsidRPr="00426912" w:rsidRDefault="00CA7014" w:rsidP="00426912">
      <w:pPr>
        <w:pStyle w:val="Notessinglespace"/>
      </w:pPr>
      <w:r w:rsidRPr="00426912">
        <w:t>*</w:t>
      </w:r>
      <w:r w:rsidR="00B3607F" w:rsidRPr="00426912">
        <w:t>When performed, the 03.05 Sample shall count toward minimum baseline sample requirement</w:t>
      </w:r>
      <w:r w:rsidR="00176908" w:rsidRPr="00426912">
        <w:t xml:space="preserve"> for </w:t>
      </w:r>
      <w:r w:rsidR="009404BB" w:rsidRPr="00426912">
        <w:t>03.02, 03.03, and 03.04</w:t>
      </w:r>
      <w:r w:rsidR="00B3607F" w:rsidRPr="00426912">
        <w:t>.</w:t>
      </w:r>
    </w:p>
    <w:p w14:paraId="01AE492B" w14:textId="6659FBDB" w:rsidR="00AF2C52" w:rsidRDefault="00BF5BD4" w:rsidP="00426912">
      <w:pPr>
        <w:pStyle w:val="Notessinglespace"/>
      </w:pPr>
      <w:r w:rsidRPr="00426912">
        <w:t>*</w:t>
      </w:r>
      <w:r w:rsidR="00D9513E" w:rsidRPr="00426912">
        <w:t>*</w:t>
      </w:r>
      <w:r w:rsidR="00B37B56" w:rsidRPr="00426912">
        <w:t xml:space="preserve"> This sample is </w:t>
      </w:r>
      <w:r w:rsidR="00CD091B" w:rsidRPr="00426912">
        <w:t xml:space="preserve">not </w:t>
      </w:r>
      <w:r w:rsidR="00B37B56" w:rsidRPr="00426912">
        <w:t xml:space="preserve">required at </w:t>
      </w:r>
      <w:r w:rsidR="003D39FA" w:rsidRPr="00426912">
        <w:t>Catawba, Comanche Peak, Farley, Harris, McGuire, North Anna, and V.C. Summer</w:t>
      </w:r>
      <w:r w:rsidR="00B37B56" w:rsidRPr="00426912">
        <w:t xml:space="preserve"> since </w:t>
      </w:r>
      <w:r w:rsidR="00A35DD6" w:rsidRPr="00426912">
        <w:t xml:space="preserve">the </w:t>
      </w:r>
      <w:r w:rsidR="00B37B56" w:rsidRPr="00426912">
        <w:t>NRC’s Dam Safety Program inspects the ultimate heat sink (UHS) dams at</w:t>
      </w:r>
      <w:r w:rsidR="003B6600" w:rsidRPr="00426912">
        <w:t xml:space="preserve"> these sites</w:t>
      </w:r>
      <w:r w:rsidR="003D39FA" w:rsidRPr="00426912">
        <w:t>.</w:t>
      </w:r>
    </w:p>
    <w:p w14:paraId="251FE471" w14:textId="77777777" w:rsidR="00413982" w:rsidRPr="00426912" w:rsidRDefault="00413982" w:rsidP="00426912">
      <w:pPr>
        <w:pStyle w:val="Notessinglespace"/>
      </w:pPr>
    </w:p>
    <w:p w14:paraId="6B30C98D" w14:textId="77777777" w:rsidR="009D2F03" w:rsidRDefault="009D2F03" w:rsidP="002937C0">
      <w:pPr>
        <w:autoSpaceDE/>
        <w:autoSpaceDN/>
        <w:adjustRightInd/>
      </w:pPr>
      <w:r>
        <w:br w:type="page"/>
      </w:r>
    </w:p>
    <w:p w14:paraId="27826AF1" w14:textId="1BC77CAB" w:rsidR="008B2776" w:rsidRPr="009B2A12" w:rsidRDefault="008B2776" w:rsidP="00413982">
      <w:pPr>
        <w:pStyle w:val="Heading1"/>
      </w:pPr>
      <w:r w:rsidRPr="009B2A12">
        <w:lastRenderedPageBreak/>
        <w:t>71111.07-01</w:t>
      </w:r>
      <w:r w:rsidRPr="009B2A12">
        <w:tab/>
      </w:r>
      <w:r w:rsidR="00CA58F3">
        <w:tab/>
      </w:r>
      <w:r w:rsidRPr="009B2A12">
        <w:t>INSPECTION OBJECTIVES</w:t>
      </w:r>
      <w:bookmarkEnd w:id="1"/>
    </w:p>
    <w:p w14:paraId="1FECB468" w14:textId="4175ECCF" w:rsidR="008B2776" w:rsidRPr="00413982" w:rsidRDefault="008B2776" w:rsidP="00413982">
      <w:pPr>
        <w:pStyle w:val="BodyText2"/>
      </w:pPr>
      <w:r w:rsidRPr="00413982">
        <w:t>01.01</w:t>
      </w:r>
      <w:r w:rsidRPr="00413982">
        <w:tab/>
        <w:t>To verify that any potential heat exchanger deficiencies which could mask degraded performance are identified.  Applies to all risk significant or safety</w:t>
      </w:r>
      <w:r w:rsidR="00231CEE" w:rsidRPr="00413982">
        <w:t>-related</w:t>
      </w:r>
      <w:r w:rsidRPr="00413982">
        <w:t xml:space="preserve"> heat exchangers directly or indirectly connected to service water systems or the UHS</w:t>
      </w:r>
      <w:r w:rsidRPr="00413982">
        <w:fldChar w:fldCharType="begin"/>
      </w:r>
      <w:r w:rsidRPr="00413982">
        <w:instrText xml:space="preserve"> SEQ CHAPTER \h \r 1</w:instrText>
      </w:r>
      <w:r w:rsidRPr="00413982">
        <w:fldChar w:fldCharType="end"/>
      </w:r>
      <w:r w:rsidRPr="00413982">
        <w:t>, including heat exchangers in closed cooling water systems.</w:t>
      </w:r>
    </w:p>
    <w:p w14:paraId="1D760D3E" w14:textId="21DA5149" w:rsidR="00BD5AE4" w:rsidRDefault="008B2776" w:rsidP="00413982">
      <w:pPr>
        <w:pStyle w:val="BodyText2"/>
      </w:pPr>
      <w:r w:rsidRPr="009B2A12">
        <w:t>01.02</w:t>
      </w:r>
      <w:r w:rsidRPr="009B2A12">
        <w:tab/>
        <w:t xml:space="preserve">To verify that any potential common cause heat sink performance problems that have the potential to increase risk are identified </w:t>
      </w:r>
      <w:r w:rsidR="00822D5C" w:rsidRPr="009B2A12">
        <w:t>(</w:t>
      </w:r>
      <w:r w:rsidR="004935B6">
        <w:t>e.g.,</w:t>
      </w:r>
      <w:r w:rsidRPr="009B2A12">
        <w:t xml:space="preserve"> icing </w:t>
      </w:r>
      <w:r w:rsidR="00B03FDD">
        <w:t xml:space="preserve">and grassing </w:t>
      </w:r>
      <w:r w:rsidRPr="009B2A12">
        <w:t>at circulating and service water intake structures</w:t>
      </w:r>
      <w:r w:rsidR="004937D7">
        <w:t xml:space="preserve"> or </w:t>
      </w:r>
      <w:r w:rsidR="0038029D">
        <w:t xml:space="preserve">discharge </w:t>
      </w:r>
      <w:r w:rsidR="004937D7">
        <w:t>silting</w:t>
      </w:r>
      <w:r w:rsidR="00822D5C" w:rsidRPr="009B2A12">
        <w:t>)</w:t>
      </w:r>
      <w:r w:rsidRPr="009B2A12">
        <w:t>.</w:t>
      </w:r>
    </w:p>
    <w:p w14:paraId="649AF052" w14:textId="76D5812B" w:rsidR="008B2776" w:rsidRPr="009B2A12" w:rsidRDefault="008B2776" w:rsidP="00413982">
      <w:pPr>
        <w:pStyle w:val="BodyText2"/>
      </w:pPr>
      <w:r w:rsidRPr="009B2A12">
        <w:t>01.03</w:t>
      </w:r>
      <w:r w:rsidRPr="009B2A12">
        <w:tab/>
        <w:t>To verify that the licensee has adequately identified and resolved heat sink performance problems that could result in initiating events or affect multiple heat exchangers in mitigating systems and thereby increase risk</w:t>
      </w:r>
      <w:r w:rsidR="00822D5C" w:rsidRPr="009B2A12">
        <w:t xml:space="preserve"> (</w:t>
      </w:r>
      <w:r w:rsidR="00184E16">
        <w:t>e.g.,</w:t>
      </w:r>
      <w:r w:rsidRPr="009B2A12">
        <w:t xml:space="preserve"> component cooling water heat exchanger performance affected by corrosion, fouling, or silting</w:t>
      </w:r>
      <w:r w:rsidR="00822D5C" w:rsidRPr="009B2A12">
        <w:t>)</w:t>
      </w:r>
      <w:r w:rsidRPr="009B2A12">
        <w:t>.</w:t>
      </w:r>
    </w:p>
    <w:p w14:paraId="225CF5FC" w14:textId="45E5CBC7" w:rsidR="008B2776" w:rsidRDefault="001C52D0" w:rsidP="00413982">
      <w:pPr>
        <w:pStyle w:val="Heading1"/>
      </w:pPr>
      <w:r w:rsidRPr="009B2A12">
        <w:t>71111.07-0</w:t>
      </w:r>
      <w:r w:rsidR="00BE7CB6">
        <w:t>2</w:t>
      </w:r>
      <w:r w:rsidRPr="009B2A12">
        <w:tab/>
      </w:r>
      <w:r w:rsidR="00CA58F3">
        <w:tab/>
      </w:r>
      <w:r w:rsidRPr="005E2276">
        <w:t>GENERAL GUIDANCE</w:t>
      </w:r>
    </w:p>
    <w:p w14:paraId="73BB9ED0" w14:textId="77777777" w:rsidR="00CA58F3" w:rsidRDefault="001C52D0" w:rsidP="00CA58F3">
      <w:pPr>
        <w:pStyle w:val="BodyText"/>
      </w:pPr>
      <w:r>
        <w:t>A</w:t>
      </w:r>
      <w:r w:rsidRPr="009B2A12">
        <w:t xml:space="preserve">pply risked informed insights together with other factors, such as engineering analysis and judgment, operating experience, </w:t>
      </w:r>
      <w:r w:rsidR="00007282">
        <w:t xml:space="preserve">previous inspection results, </w:t>
      </w:r>
      <w:r w:rsidRPr="009B2A12">
        <w:t xml:space="preserve">performance history, and </w:t>
      </w:r>
      <w:r w:rsidR="00D30508">
        <w:t>re</w:t>
      </w:r>
      <w:r w:rsidR="002C3240">
        <w:t xml:space="preserve">newed licensee </w:t>
      </w:r>
      <w:r w:rsidR="002D5C85">
        <w:t xml:space="preserve">aging management </w:t>
      </w:r>
      <w:r w:rsidR="00E258A5">
        <w:t xml:space="preserve">or other program </w:t>
      </w:r>
      <w:r w:rsidR="003345BE" w:rsidRPr="009B2A12">
        <w:t>action</w:t>
      </w:r>
      <w:r w:rsidR="003345BE">
        <w:t>s</w:t>
      </w:r>
      <w:r w:rsidR="003345BE" w:rsidRPr="009B2A12">
        <w:t xml:space="preserve"> (e.g., inspections, tests, etc.) that the licensee agreed to </w:t>
      </w:r>
      <w:r w:rsidR="00687E40">
        <w:t>implement</w:t>
      </w:r>
      <w:r w:rsidRPr="00687E40">
        <w:t xml:space="preserve"> </w:t>
      </w:r>
      <w:r w:rsidR="00687E40" w:rsidRPr="00687E40">
        <w:t>t</w:t>
      </w:r>
      <w:r w:rsidRPr="00687E40">
        <w:t xml:space="preserve">o determine which heat exchangers and/or heat sinks will be selected for review.  </w:t>
      </w:r>
      <w:r w:rsidR="00AD211F" w:rsidRPr="00687E40">
        <w:t>Consider</w:t>
      </w:r>
      <w:r w:rsidR="00335E89" w:rsidRPr="009B2A12">
        <w:t xml:space="preserve"> previously inspected heat exchangers and/or heat sinks during the last three years (to avoid undue duplication)</w:t>
      </w:r>
      <w:r w:rsidR="00335E89">
        <w:t xml:space="preserve">.  </w:t>
      </w:r>
      <w:ins w:id="2" w:author="Author">
        <w:r w:rsidR="00B65C1F">
          <w:t xml:space="preserve">Select two to four heat exchangers or heat sink samples.  For selected heat exchangers, perform appropriate sections of 03.02 (heat exchangers cooled by service water) or 03.03 (closed loop cooling heat exchangers) as determined by the inspector.  For selected heat sinks </w:t>
        </w:r>
        <w:r w:rsidR="001434CB">
          <w:t>(</w:t>
        </w:r>
        <w:r w:rsidR="00B65C1F">
          <w:t xml:space="preserve">other than </w:t>
        </w:r>
        <w:r w:rsidR="00D32EC4">
          <w:t>a heat exchanger</w:t>
        </w:r>
        <w:r w:rsidR="001434CB">
          <w:t>)</w:t>
        </w:r>
        <w:r w:rsidR="00B65C1F">
          <w:t>,</w:t>
        </w:r>
        <w:r w:rsidR="001434CB">
          <w:t xml:space="preserve"> perform appropriate sections of 03.0</w:t>
        </w:r>
        <w:r w:rsidR="00D32EC4">
          <w:t>4 or 03.05</w:t>
        </w:r>
        <w:r w:rsidR="001434CB">
          <w:t xml:space="preserve"> as determined by the inspector.  </w:t>
        </w:r>
        <w:r w:rsidR="00B65C1F">
          <w:t xml:space="preserve">     </w:t>
        </w:r>
      </w:ins>
    </w:p>
    <w:p w14:paraId="54C439DB" w14:textId="77777777" w:rsidR="00CA58F3" w:rsidRDefault="001C52D0" w:rsidP="00CA58F3">
      <w:pPr>
        <w:pStyle w:val="BodyText"/>
      </w:pPr>
      <w:r w:rsidRPr="009B2A12">
        <w:t>When scheduling this inspection, consider refueling outage and at-power maintenance schedules to identify opportunities to observe infrequent activities associated with risk significant heat exchangers or service water inspections/testing (e.g., heat exchanger inspections and testing, internal service water pipe inspections, external underground service water pipe inspections).</w:t>
      </w:r>
    </w:p>
    <w:p w14:paraId="0B55D4C0" w14:textId="77777777" w:rsidR="00CA58F3" w:rsidRDefault="009B6D13" w:rsidP="00CA58F3">
      <w:pPr>
        <w:pStyle w:val="BodyText"/>
      </w:pPr>
      <w:r w:rsidRPr="009A593B">
        <w:t xml:space="preserve">For plants with a renewed license, aging management programs and implementing activities may have resulted in additional or different </w:t>
      </w:r>
      <w:r w:rsidRPr="009B4764">
        <w:t>requirements</w:t>
      </w:r>
      <w:r w:rsidR="00B12FB4">
        <w:t xml:space="preserve"> and/or commitments</w:t>
      </w:r>
      <w:r w:rsidRPr="009B4764">
        <w:t xml:space="preserve">. </w:t>
      </w:r>
      <w:r w:rsidR="001A4DD2" w:rsidRPr="009B4764">
        <w:t xml:space="preserve"> The inspector should review these aging management program descriptions and commitments </w:t>
      </w:r>
      <w:r w:rsidR="00BE5A00">
        <w:t>as part of informing</w:t>
      </w:r>
      <w:r w:rsidR="005171B8">
        <w:t xml:space="preserve"> </w:t>
      </w:r>
      <w:r w:rsidR="001A4DD2" w:rsidRPr="009B4764">
        <w:t>sample selection</w:t>
      </w:r>
      <w:r w:rsidR="005171B8">
        <w:t>s</w:t>
      </w:r>
      <w:r w:rsidR="001A4DD2" w:rsidRPr="009B4764">
        <w:t>.</w:t>
      </w:r>
      <w:r w:rsidR="009B4764" w:rsidRPr="009B4764">
        <w:t xml:space="preserve">  </w:t>
      </w:r>
      <w:r w:rsidRPr="009B4764">
        <w:t xml:space="preserve">The </w:t>
      </w:r>
      <w:r w:rsidR="00F25760" w:rsidRPr="009B4764">
        <w:t xml:space="preserve">applicable aging management programs may </w:t>
      </w:r>
      <w:proofErr w:type="gramStart"/>
      <w:r w:rsidR="00DC24CF" w:rsidRPr="009B4764">
        <w:t>include</w:t>
      </w:r>
      <w:r w:rsidR="00C71CC4" w:rsidRPr="009B4764">
        <w:t>,</w:t>
      </w:r>
      <w:r w:rsidR="00DC24CF" w:rsidRPr="009B4764">
        <w:t xml:space="preserve"> but</w:t>
      </w:r>
      <w:proofErr w:type="gramEnd"/>
      <w:r w:rsidR="00F25760" w:rsidRPr="009B4764">
        <w:t xml:space="preserve"> are not limited to</w:t>
      </w:r>
      <w:r w:rsidR="00C71CC4" w:rsidRPr="009B4764">
        <w:t>:</w:t>
      </w:r>
      <w:r w:rsidR="00F25760" w:rsidRPr="009B4764">
        <w:t xml:space="preserve"> open-cycle cooling water, closed treated water systems</w:t>
      </w:r>
      <w:r w:rsidR="00F25760" w:rsidRPr="009A593B">
        <w:t xml:space="preserve">, water chemistry, selective leaching and buried and underground piping and tanks.  </w:t>
      </w:r>
      <w:r w:rsidR="00F25760">
        <w:t>A</w:t>
      </w:r>
      <w:r w:rsidR="00F25760" w:rsidRPr="009A593B">
        <w:t>dditionally, licensees may have conducted one-time</w:t>
      </w:r>
      <w:r w:rsidR="001A6A82">
        <w:t>,</w:t>
      </w:r>
      <w:r w:rsidR="00F25760" w:rsidRPr="009A593B">
        <w:t xml:space="preserve"> internal surface inspections of components in the cooling water systems associated with the heat exchangers or the </w:t>
      </w:r>
      <w:r w:rsidR="000914BE">
        <w:t>UHS</w:t>
      </w:r>
      <w:r w:rsidR="00F25760" w:rsidRPr="009A593B">
        <w:t xml:space="preserve">.  </w:t>
      </w:r>
      <w:r w:rsidR="000914BE">
        <w:t>T</w:t>
      </w:r>
      <w:r w:rsidR="00F25760" w:rsidRPr="009A593B">
        <w:t>hese inspections would have been in accordance with the one-time inspection and inspection of internal surfaces in miscellaneous piping and ducting components aging management programs.</w:t>
      </w:r>
    </w:p>
    <w:p w14:paraId="4D759A0E" w14:textId="2FEBFD01" w:rsidR="005C6E4C" w:rsidRDefault="005C6E4C" w:rsidP="00CA58F3">
      <w:pPr>
        <w:pStyle w:val="BodyText"/>
      </w:pPr>
      <w:r w:rsidRPr="009B2A12">
        <w:t>Refer to the table below for selecting inspection activities to achieve each cornerstone objective and to those activities that have a risk priority (i.e., those common-cause failures with a reasonable probability of occurring should be targeted by inspection to determine impact on cornerstones).</w:t>
      </w:r>
    </w:p>
    <w:p w14:paraId="33A3F470" w14:textId="77777777" w:rsidR="005C6E4C" w:rsidRDefault="005C6E4C" w:rsidP="002937C0">
      <w:pPr>
        <w:numPr>
          <w:ilvl w:val="12"/>
          <w:numId w:val="0"/>
        </w:numPr>
      </w:pPr>
    </w:p>
    <w:tbl>
      <w:tblPr>
        <w:tblW w:w="0" w:type="auto"/>
        <w:tblInd w:w="100" w:type="dxa"/>
        <w:tblCellMar>
          <w:left w:w="100" w:type="dxa"/>
          <w:right w:w="100" w:type="dxa"/>
        </w:tblCellMar>
        <w:tblLook w:val="0000" w:firstRow="0" w:lastRow="0" w:firstColumn="0" w:lastColumn="0" w:noHBand="0" w:noVBand="0"/>
      </w:tblPr>
      <w:tblGrid>
        <w:gridCol w:w="1611"/>
        <w:gridCol w:w="2306"/>
        <w:gridCol w:w="2925"/>
        <w:gridCol w:w="2402"/>
      </w:tblGrid>
      <w:tr w:rsidR="005C6E4C" w:rsidRPr="009B2A12" w14:paraId="58FDE9EB" w14:textId="77777777" w:rsidTr="008A112B">
        <w:trPr>
          <w:tblHeader/>
        </w:trPr>
        <w:tc>
          <w:tcPr>
            <w:tcW w:w="0" w:type="auto"/>
            <w:tcBorders>
              <w:top w:val="single" w:sz="6" w:space="0" w:color="000000"/>
              <w:left w:val="single" w:sz="6" w:space="0" w:color="000000"/>
              <w:bottom w:val="nil"/>
              <w:right w:val="nil"/>
            </w:tcBorders>
            <w:vAlign w:val="center"/>
          </w:tcPr>
          <w:p w14:paraId="33E52F00" w14:textId="77777777" w:rsidR="005C6E4C" w:rsidRPr="00BD5AE4" w:rsidRDefault="005C6E4C" w:rsidP="002937C0">
            <w:pPr>
              <w:numPr>
                <w:ilvl w:val="12"/>
                <w:numId w:val="0"/>
              </w:numPr>
              <w:rPr>
                <w:u w:val="single"/>
              </w:rPr>
            </w:pPr>
            <w:r w:rsidRPr="00BD5AE4">
              <w:rPr>
                <w:u w:val="single"/>
              </w:rPr>
              <w:t>Cornerstone</w:t>
            </w:r>
          </w:p>
        </w:tc>
        <w:tc>
          <w:tcPr>
            <w:tcW w:w="0" w:type="auto"/>
            <w:tcBorders>
              <w:top w:val="single" w:sz="6" w:space="0" w:color="000000"/>
              <w:left w:val="single" w:sz="6" w:space="0" w:color="000000"/>
              <w:bottom w:val="nil"/>
              <w:right w:val="nil"/>
            </w:tcBorders>
            <w:vAlign w:val="center"/>
          </w:tcPr>
          <w:p w14:paraId="7A48E352" w14:textId="77777777" w:rsidR="005C6E4C" w:rsidRPr="00BD5AE4" w:rsidRDefault="005C6E4C" w:rsidP="002937C0">
            <w:pPr>
              <w:numPr>
                <w:ilvl w:val="12"/>
                <w:numId w:val="0"/>
              </w:numPr>
              <w:rPr>
                <w:u w:val="single"/>
              </w:rPr>
            </w:pPr>
            <w:r w:rsidRPr="00BD5AE4">
              <w:rPr>
                <w:bCs/>
                <w:u w:val="single"/>
              </w:rPr>
              <w:t>Inspection Objective</w:t>
            </w:r>
          </w:p>
        </w:tc>
        <w:tc>
          <w:tcPr>
            <w:tcW w:w="0" w:type="auto"/>
            <w:tcBorders>
              <w:top w:val="single" w:sz="6" w:space="0" w:color="000000"/>
              <w:left w:val="single" w:sz="6" w:space="0" w:color="000000"/>
              <w:bottom w:val="nil"/>
              <w:right w:val="nil"/>
            </w:tcBorders>
            <w:vAlign w:val="center"/>
          </w:tcPr>
          <w:p w14:paraId="5945B633" w14:textId="77777777" w:rsidR="005C6E4C" w:rsidRPr="00BD5AE4" w:rsidRDefault="005C6E4C" w:rsidP="002937C0">
            <w:pPr>
              <w:numPr>
                <w:ilvl w:val="12"/>
                <w:numId w:val="0"/>
              </w:numPr>
              <w:rPr>
                <w:u w:val="single"/>
              </w:rPr>
            </w:pPr>
            <w:r w:rsidRPr="00BD5AE4">
              <w:rPr>
                <w:bCs/>
                <w:u w:val="single"/>
              </w:rPr>
              <w:t>Risk Priority</w:t>
            </w:r>
          </w:p>
        </w:tc>
        <w:tc>
          <w:tcPr>
            <w:tcW w:w="0" w:type="auto"/>
            <w:tcBorders>
              <w:top w:val="single" w:sz="6" w:space="0" w:color="000000"/>
              <w:left w:val="single" w:sz="6" w:space="0" w:color="000000"/>
              <w:bottom w:val="nil"/>
              <w:right w:val="single" w:sz="6" w:space="0" w:color="000000"/>
            </w:tcBorders>
            <w:vAlign w:val="center"/>
          </w:tcPr>
          <w:p w14:paraId="626BB4A4" w14:textId="77777777" w:rsidR="005C6E4C" w:rsidRPr="00BD5AE4" w:rsidRDefault="005C6E4C" w:rsidP="002937C0">
            <w:pPr>
              <w:numPr>
                <w:ilvl w:val="12"/>
                <w:numId w:val="0"/>
              </w:numPr>
              <w:rPr>
                <w:u w:val="single"/>
              </w:rPr>
            </w:pPr>
            <w:r w:rsidRPr="00BD5AE4">
              <w:rPr>
                <w:bCs/>
                <w:u w:val="single"/>
              </w:rPr>
              <w:t>Example</w:t>
            </w:r>
          </w:p>
        </w:tc>
      </w:tr>
      <w:tr w:rsidR="005C6E4C" w:rsidRPr="009B2A12" w14:paraId="227ADF79" w14:textId="77777777" w:rsidTr="008A112B">
        <w:trPr>
          <w:tblHeader/>
        </w:trPr>
        <w:tc>
          <w:tcPr>
            <w:tcW w:w="0" w:type="auto"/>
            <w:tcBorders>
              <w:top w:val="single" w:sz="6" w:space="0" w:color="000000"/>
              <w:left w:val="single" w:sz="6" w:space="0" w:color="000000"/>
              <w:bottom w:val="nil"/>
              <w:right w:val="nil"/>
            </w:tcBorders>
          </w:tcPr>
          <w:p w14:paraId="2003BD41" w14:textId="77777777" w:rsidR="005C6E4C" w:rsidRPr="009B2A12" w:rsidRDefault="005C6E4C" w:rsidP="002937C0">
            <w:pPr>
              <w:numPr>
                <w:ilvl w:val="12"/>
                <w:numId w:val="0"/>
              </w:numPr>
            </w:pPr>
            <w:r w:rsidRPr="009B2A12">
              <w:t>Initiating Events</w:t>
            </w:r>
          </w:p>
        </w:tc>
        <w:tc>
          <w:tcPr>
            <w:tcW w:w="0" w:type="auto"/>
            <w:tcBorders>
              <w:top w:val="single" w:sz="6" w:space="0" w:color="000000"/>
              <w:left w:val="single" w:sz="6" w:space="0" w:color="000000"/>
              <w:bottom w:val="nil"/>
              <w:right w:val="nil"/>
            </w:tcBorders>
          </w:tcPr>
          <w:p w14:paraId="4A803B22" w14:textId="77777777" w:rsidR="005C6E4C" w:rsidRPr="009B2A12" w:rsidRDefault="005C6E4C" w:rsidP="002937C0">
            <w:pPr>
              <w:numPr>
                <w:ilvl w:val="12"/>
                <w:numId w:val="0"/>
              </w:numPr>
            </w:pPr>
            <w:r w:rsidRPr="009B2A12">
              <w:t>Evaluate events, issues, or conditions involving the degradation or loss of both the normal and ultimate heat sinks.</w:t>
            </w:r>
          </w:p>
        </w:tc>
        <w:tc>
          <w:tcPr>
            <w:tcW w:w="0" w:type="auto"/>
            <w:tcBorders>
              <w:top w:val="single" w:sz="6" w:space="0" w:color="000000"/>
              <w:left w:val="single" w:sz="6" w:space="0" w:color="000000"/>
              <w:bottom w:val="nil"/>
              <w:right w:val="nil"/>
            </w:tcBorders>
          </w:tcPr>
          <w:p w14:paraId="34695CFF" w14:textId="77777777" w:rsidR="005C6E4C" w:rsidRPr="009B2A12" w:rsidRDefault="005C6E4C" w:rsidP="002937C0">
            <w:pPr>
              <w:numPr>
                <w:ilvl w:val="12"/>
                <w:numId w:val="0"/>
              </w:numPr>
            </w:pPr>
            <w:r w:rsidRPr="009B2A12">
              <w:t>Common-cause issues affecting heat removal capabilities.</w:t>
            </w:r>
          </w:p>
        </w:tc>
        <w:tc>
          <w:tcPr>
            <w:tcW w:w="0" w:type="auto"/>
            <w:tcBorders>
              <w:top w:val="single" w:sz="6" w:space="0" w:color="000000"/>
              <w:left w:val="single" w:sz="6" w:space="0" w:color="000000"/>
              <w:bottom w:val="nil"/>
              <w:right w:val="single" w:sz="6" w:space="0" w:color="000000"/>
            </w:tcBorders>
          </w:tcPr>
          <w:p w14:paraId="49216DB7" w14:textId="33BEF814" w:rsidR="005C6E4C" w:rsidRPr="009B2A12" w:rsidRDefault="005C6E4C" w:rsidP="002937C0">
            <w:pPr>
              <w:numPr>
                <w:ilvl w:val="12"/>
                <w:numId w:val="0"/>
              </w:numPr>
            </w:pPr>
            <w:r w:rsidRPr="009B2A12">
              <w:t xml:space="preserve">Icing </w:t>
            </w:r>
            <w:r w:rsidR="0070622C">
              <w:t xml:space="preserve">and grassing </w:t>
            </w:r>
            <w:r w:rsidRPr="009B2A12">
              <w:t>of a circulating water and service water intake structure</w:t>
            </w:r>
            <w:r w:rsidR="00624E65">
              <w:t xml:space="preserve"> or discharge silting</w:t>
            </w:r>
            <w:r w:rsidRPr="009B2A12">
              <w:t>.</w:t>
            </w:r>
          </w:p>
        </w:tc>
      </w:tr>
      <w:tr w:rsidR="005C6E4C" w:rsidRPr="009B2A12" w14:paraId="31A571CF" w14:textId="77777777" w:rsidTr="008A112B">
        <w:trPr>
          <w:tblHeader/>
        </w:trPr>
        <w:tc>
          <w:tcPr>
            <w:tcW w:w="0" w:type="auto"/>
            <w:tcBorders>
              <w:top w:val="single" w:sz="6" w:space="0" w:color="000000"/>
              <w:left w:val="single" w:sz="6" w:space="0" w:color="000000"/>
              <w:bottom w:val="single" w:sz="6" w:space="0" w:color="000000"/>
              <w:right w:val="nil"/>
            </w:tcBorders>
            <w:tcMar>
              <w:top w:w="72" w:type="dxa"/>
              <w:bottom w:w="72" w:type="dxa"/>
            </w:tcMar>
          </w:tcPr>
          <w:p w14:paraId="5EDBDE33" w14:textId="77777777" w:rsidR="005C6E4C" w:rsidRPr="009B2A12" w:rsidRDefault="005C6E4C" w:rsidP="002937C0">
            <w:pPr>
              <w:numPr>
                <w:ilvl w:val="12"/>
                <w:numId w:val="0"/>
              </w:numPr>
            </w:pPr>
            <w:r w:rsidRPr="009B2A12">
              <w:t>Mitigating Systems/ Barrier Integrity</w:t>
            </w:r>
          </w:p>
        </w:tc>
        <w:tc>
          <w:tcPr>
            <w:tcW w:w="0" w:type="auto"/>
            <w:tcBorders>
              <w:top w:val="single" w:sz="6" w:space="0" w:color="000000"/>
              <w:left w:val="single" w:sz="6" w:space="0" w:color="000000"/>
              <w:bottom w:val="single" w:sz="6" w:space="0" w:color="000000"/>
              <w:right w:val="nil"/>
            </w:tcBorders>
            <w:tcMar>
              <w:top w:w="72" w:type="dxa"/>
              <w:bottom w:w="72" w:type="dxa"/>
            </w:tcMar>
          </w:tcPr>
          <w:p w14:paraId="33E8420A" w14:textId="77777777" w:rsidR="005C6E4C" w:rsidRPr="009B2A12" w:rsidRDefault="005C6E4C" w:rsidP="002937C0">
            <w:pPr>
              <w:numPr>
                <w:ilvl w:val="12"/>
                <w:numId w:val="0"/>
              </w:numPr>
            </w:pPr>
            <w:r w:rsidRPr="009B2A12">
              <w:t>Evaluate any potential degraded performance of heat exchangers/ containment fan coolers</w:t>
            </w:r>
          </w:p>
        </w:tc>
        <w:tc>
          <w:tcPr>
            <w:tcW w:w="0" w:type="auto"/>
            <w:tcBorders>
              <w:top w:val="single" w:sz="6" w:space="0" w:color="000000"/>
              <w:left w:val="single" w:sz="6" w:space="0" w:color="000000"/>
              <w:bottom w:val="single" w:sz="6" w:space="0" w:color="000000"/>
              <w:right w:val="nil"/>
            </w:tcBorders>
          </w:tcPr>
          <w:p w14:paraId="703A489B" w14:textId="18504663" w:rsidR="005C6E4C" w:rsidRPr="009B2A12" w:rsidRDefault="005C6E4C" w:rsidP="002937C0">
            <w:pPr>
              <w:numPr>
                <w:ilvl w:val="12"/>
                <w:numId w:val="0"/>
              </w:numPr>
            </w:pPr>
            <w:r w:rsidRPr="009B2A12">
              <w:t xml:space="preserve">Heat exchanger selection should focus on the potential for common-cause failures or on potentially </w:t>
            </w:r>
            <w:r w:rsidR="00610E3F" w:rsidRPr="009B2A12">
              <w:t>high-risk</w:t>
            </w:r>
            <w:r w:rsidRPr="009B2A12">
              <w:t xml:space="preserve"> heat exchangers with a low margin to their design point or the high potential for fouling.</w:t>
            </w:r>
          </w:p>
        </w:tc>
        <w:tc>
          <w:tcPr>
            <w:tcW w:w="0" w:type="auto"/>
            <w:tcBorders>
              <w:top w:val="single" w:sz="6" w:space="0" w:color="000000"/>
              <w:left w:val="single" w:sz="6" w:space="0" w:color="000000"/>
              <w:bottom w:val="single" w:sz="6" w:space="0" w:color="000000"/>
              <w:right w:val="single" w:sz="6" w:space="0" w:color="000000"/>
            </w:tcBorders>
          </w:tcPr>
          <w:p w14:paraId="07004D63" w14:textId="77777777" w:rsidR="005C6E4C" w:rsidRPr="009B2A12" w:rsidRDefault="005C6E4C" w:rsidP="002937C0">
            <w:pPr>
              <w:numPr>
                <w:ilvl w:val="12"/>
                <w:numId w:val="0"/>
              </w:numPr>
            </w:pPr>
            <w:r w:rsidRPr="009B2A12">
              <w:t>Degraded containment cooling or component cooling water heat exchanger performance due to corrosion, fouling, silting, etc.</w:t>
            </w:r>
          </w:p>
        </w:tc>
      </w:tr>
    </w:tbl>
    <w:p w14:paraId="594BD6A0" w14:textId="77777777" w:rsidR="005C6E4C" w:rsidRDefault="005C6E4C" w:rsidP="00CA58F3">
      <w:pPr>
        <w:pStyle w:val="Notessinglespace"/>
      </w:pPr>
    </w:p>
    <w:p w14:paraId="6B942428" w14:textId="77777777" w:rsidR="00CA58F3" w:rsidRDefault="00D47D5B" w:rsidP="00CA58F3">
      <w:pPr>
        <w:pStyle w:val="BodyText"/>
      </w:pPr>
      <w:r w:rsidRPr="005E2276">
        <w:rPr>
          <w:iCs/>
        </w:rPr>
        <w:t>For each sample, routine review of problem identification and resolution activities should be conducted using IP</w:t>
      </w:r>
      <w:r>
        <w:rPr>
          <w:iCs/>
        </w:rPr>
        <w:t> </w:t>
      </w:r>
      <w:r w:rsidRPr="005E2276">
        <w:rPr>
          <w:iCs/>
        </w:rPr>
        <w:t>71152, “Problem Identification and Resolution.”</w:t>
      </w:r>
      <w:r w:rsidR="00847BFA">
        <w:rPr>
          <w:iCs/>
        </w:rPr>
        <w:t xml:space="preserve">  </w:t>
      </w:r>
      <w:r w:rsidR="005149FD">
        <w:rPr>
          <w:iCs/>
        </w:rPr>
        <w:t xml:space="preserve">Problems involving </w:t>
      </w:r>
      <w:r w:rsidR="00847BFA" w:rsidRPr="009B2A12">
        <w:t xml:space="preserve">silting, water hammer, voiding, corrosion, </w:t>
      </w:r>
      <w:r w:rsidR="000D41CF">
        <w:t xml:space="preserve">and </w:t>
      </w:r>
      <w:r w:rsidR="00847BFA" w:rsidRPr="009B2A12">
        <w:t>fouling</w:t>
      </w:r>
      <w:r w:rsidR="0060621F">
        <w:t xml:space="preserve"> </w:t>
      </w:r>
      <w:r w:rsidR="005B2F4D">
        <w:t>should be reviewed</w:t>
      </w:r>
      <w:r w:rsidR="00847BFA" w:rsidRPr="009B2A12">
        <w:t>.</w:t>
      </w:r>
      <w:r w:rsidR="0062351A">
        <w:t xml:space="preserve">  </w:t>
      </w:r>
      <w:r w:rsidR="00737F07">
        <w:t>F</w:t>
      </w:r>
      <w:r w:rsidR="009B2099" w:rsidRPr="009B2A12">
        <w:t xml:space="preserve">ocus on events or conditions that could cause the loss of a heat exchanger/sink due to events such as heat transfer problems, improper cleaning, ice buildup, grass intrusion, </w:t>
      </w:r>
      <w:r w:rsidR="006913B2">
        <w:t>leak</w:t>
      </w:r>
      <w:r w:rsidR="00693BBD">
        <w:t>s/br</w:t>
      </w:r>
      <w:r w:rsidR="00EA55F9">
        <w:t>e</w:t>
      </w:r>
      <w:r w:rsidR="00693BBD">
        <w:t xml:space="preserve">aks, </w:t>
      </w:r>
      <w:r w:rsidR="009B2099" w:rsidRPr="009B2A12">
        <w:t xml:space="preserve">or blockage of pipes and components.  </w:t>
      </w:r>
      <w:r w:rsidR="00C44894">
        <w:t>D</w:t>
      </w:r>
      <w:r w:rsidR="009B2099" w:rsidRPr="009B2A12">
        <w:t xml:space="preserve">etermine whether the licensee has appropriately considered common-cause failures.  If any loss of heat exchanger/sink events have occurred, these should receive </w:t>
      </w:r>
      <w:r w:rsidR="00C44894" w:rsidRPr="009B2A12">
        <w:t xml:space="preserve">review </w:t>
      </w:r>
      <w:r w:rsidR="009B2099" w:rsidRPr="009B2A12">
        <w:t xml:space="preserve">priority.  Review the corrective actions to determine if actions were </w:t>
      </w:r>
      <w:r w:rsidR="00E575C2" w:rsidRPr="009B2A12">
        <w:t>enough</w:t>
      </w:r>
      <w:r w:rsidR="009B2099" w:rsidRPr="009B2A12">
        <w:t xml:space="preserve"> to prevent</w:t>
      </w:r>
      <w:r w:rsidR="00FB345C">
        <w:t>/address</w:t>
      </w:r>
      <w:r w:rsidR="009B2099" w:rsidRPr="009B2A12">
        <w:t xml:space="preserve"> recurrence of the problem.</w:t>
      </w:r>
    </w:p>
    <w:p w14:paraId="5914144B" w14:textId="5B9D8AE1" w:rsidR="003E53D2" w:rsidRPr="005E2276" w:rsidRDefault="003E53D2" w:rsidP="00413982">
      <w:pPr>
        <w:pStyle w:val="Heading1"/>
      </w:pPr>
      <w:r w:rsidRPr="005E2276">
        <w:t>71111.0</w:t>
      </w:r>
      <w:r>
        <w:t>7</w:t>
      </w:r>
      <w:r w:rsidRPr="005E2276">
        <w:t>-03</w:t>
      </w:r>
      <w:r w:rsidRPr="005E2276">
        <w:tab/>
      </w:r>
      <w:r w:rsidR="00CA58F3">
        <w:tab/>
      </w:r>
      <w:r w:rsidRPr="005E2276">
        <w:t>INSPECTION</w:t>
      </w:r>
      <w:r w:rsidRPr="00413982">
        <w:t xml:space="preserve"> </w:t>
      </w:r>
      <w:r w:rsidRPr="005E2276">
        <w:t>SAMPLES</w:t>
      </w:r>
    </w:p>
    <w:p w14:paraId="70F2AC1C" w14:textId="7E7A1F89" w:rsidR="00CA58F3" w:rsidRPr="00CA58F3" w:rsidRDefault="00355CAB" w:rsidP="00CA58F3">
      <w:pPr>
        <w:pStyle w:val="Heading2"/>
      </w:pPr>
      <w:r w:rsidRPr="00CA58F3">
        <w:t>03.01</w:t>
      </w:r>
      <w:r w:rsidR="00580884" w:rsidRPr="00CA58F3">
        <w:tab/>
      </w:r>
      <w:r w:rsidR="00580884" w:rsidRPr="00CA58F3">
        <w:rPr>
          <w:u w:val="single"/>
        </w:rPr>
        <w:t>Heat Exchanger/Sink</w:t>
      </w:r>
      <w:r w:rsidR="00CA58F3" w:rsidRPr="00CA58F3">
        <w:t>.</w:t>
      </w:r>
    </w:p>
    <w:p w14:paraId="740650C3" w14:textId="77777777" w:rsidR="00CA58F3" w:rsidRDefault="007D09E9" w:rsidP="00CA58F3">
      <w:pPr>
        <w:pStyle w:val="Baselinebold"/>
      </w:pPr>
      <w:r w:rsidRPr="00CA58F3">
        <w:t xml:space="preserve">Verify </w:t>
      </w:r>
      <w:r w:rsidR="006C24A9" w:rsidRPr="00CA58F3">
        <w:t xml:space="preserve">heat exchanger and/or heat sink </w:t>
      </w:r>
      <w:r w:rsidR="00942014" w:rsidRPr="00CA58F3">
        <w:t>readiness and availability</w:t>
      </w:r>
      <w:r w:rsidR="00374BD2" w:rsidRPr="00590FE4">
        <w:t>.</w:t>
      </w:r>
    </w:p>
    <w:p w14:paraId="36244B98" w14:textId="77777777" w:rsidR="00CA58F3" w:rsidRPr="00CA58F3" w:rsidRDefault="00067981" w:rsidP="00CA58F3">
      <w:pPr>
        <w:pStyle w:val="SpecificGuidance"/>
      </w:pPr>
      <w:r w:rsidRPr="00CA58F3">
        <w:t>Specific Guidance</w:t>
      </w:r>
    </w:p>
    <w:p w14:paraId="663C8A23" w14:textId="77777777" w:rsidR="00CA58F3" w:rsidRDefault="000529DB" w:rsidP="00CA58F3">
      <w:pPr>
        <w:pStyle w:val="Level2"/>
        <w:numPr>
          <w:ilvl w:val="0"/>
          <w:numId w:val="21"/>
        </w:numPr>
        <w:spacing w:after="220"/>
        <w:rPr>
          <w:rFonts w:ascii="Arial" w:hAnsi="Arial"/>
          <w:sz w:val="22"/>
          <w:szCs w:val="22"/>
        </w:rPr>
      </w:pPr>
      <w:r>
        <w:rPr>
          <w:rFonts w:ascii="Arial" w:hAnsi="Arial"/>
          <w:sz w:val="22"/>
          <w:szCs w:val="22"/>
        </w:rPr>
        <w:t>H</w:t>
      </w:r>
      <w:r w:rsidRPr="007073CE">
        <w:rPr>
          <w:rFonts w:ascii="Arial" w:hAnsi="Arial"/>
          <w:sz w:val="22"/>
          <w:szCs w:val="22"/>
        </w:rPr>
        <w:t>eat exchanger/sink</w:t>
      </w:r>
      <w:r>
        <w:rPr>
          <w:rFonts w:ascii="Arial" w:hAnsi="Arial"/>
          <w:sz w:val="22"/>
          <w:szCs w:val="22"/>
        </w:rPr>
        <w:t xml:space="preserve"> performance can be reviewed by </w:t>
      </w:r>
      <w:r w:rsidRPr="0086259C">
        <w:rPr>
          <w:rFonts w:ascii="Arial" w:hAnsi="Arial"/>
          <w:sz w:val="22"/>
          <w:szCs w:val="22"/>
        </w:rPr>
        <w:t>observation</w:t>
      </w:r>
      <w:r w:rsidR="0007334E">
        <w:rPr>
          <w:rFonts w:ascii="Arial" w:hAnsi="Arial"/>
          <w:sz w:val="22"/>
          <w:szCs w:val="22"/>
        </w:rPr>
        <w:t>, by evaluating</w:t>
      </w:r>
      <w:r w:rsidR="0007334E" w:rsidRPr="0086259C">
        <w:rPr>
          <w:rFonts w:ascii="Arial" w:hAnsi="Arial"/>
          <w:sz w:val="22"/>
          <w:szCs w:val="22"/>
        </w:rPr>
        <w:t xml:space="preserve"> </w:t>
      </w:r>
      <w:r>
        <w:rPr>
          <w:rFonts w:ascii="Arial" w:hAnsi="Arial"/>
          <w:sz w:val="22"/>
          <w:szCs w:val="22"/>
        </w:rPr>
        <w:t xml:space="preserve">test </w:t>
      </w:r>
      <w:r w:rsidRPr="0086259C">
        <w:rPr>
          <w:rFonts w:ascii="Arial" w:hAnsi="Arial"/>
          <w:sz w:val="22"/>
          <w:szCs w:val="22"/>
        </w:rPr>
        <w:t>data/reports</w:t>
      </w:r>
      <w:r w:rsidR="003C4C61">
        <w:rPr>
          <w:rFonts w:ascii="Arial" w:hAnsi="Arial"/>
          <w:sz w:val="22"/>
          <w:szCs w:val="22"/>
        </w:rPr>
        <w:t>, or both</w:t>
      </w:r>
      <w:r w:rsidRPr="0086259C">
        <w:rPr>
          <w:rFonts w:ascii="Arial" w:hAnsi="Arial"/>
          <w:sz w:val="22"/>
          <w:szCs w:val="22"/>
        </w:rPr>
        <w:t>.</w:t>
      </w:r>
      <w:r w:rsidR="002452FF" w:rsidRPr="007073CE">
        <w:rPr>
          <w:rFonts w:ascii="Arial" w:hAnsi="Arial"/>
          <w:sz w:val="22"/>
          <w:szCs w:val="22"/>
        </w:rPr>
        <w:t xml:space="preserve">  These tests should be those typically sanctioned by industry. Test acceptance criteria and results have appropriately considered differences between testing conditions and design conditions (functional testing at design heat removal rate may not be practical); and the test results have appropriately considered test instrument </w:t>
      </w:r>
      <w:r w:rsidR="002452FF" w:rsidRPr="00F2344B">
        <w:rPr>
          <w:rFonts w:ascii="Arial" w:hAnsi="Arial"/>
          <w:sz w:val="22"/>
          <w:szCs w:val="22"/>
        </w:rPr>
        <w:t>inaccuracies and differences.</w:t>
      </w:r>
    </w:p>
    <w:p w14:paraId="393977EE" w14:textId="77777777" w:rsidR="00CA58F3" w:rsidRPr="00100C7A" w:rsidRDefault="004C7630" w:rsidP="00100C7A">
      <w:pPr>
        <w:pStyle w:val="Level2"/>
        <w:numPr>
          <w:ilvl w:val="0"/>
          <w:numId w:val="21"/>
        </w:numPr>
        <w:spacing w:after="220"/>
        <w:rPr>
          <w:rFonts w:ascii="Arial" w:hAnsi="Arial"/>
          <w:sz w:val="22"/>
          <w:szCs w:val="22"/>
        </w:rPr>
      </w:pPr>
      <w:r w:rsidRPr="00100C7A">
        <w:rPr>
          <w:rFonts w:ascii="Arial" w:hAnsi="Arial"/>
          <w:sz w:val="22"/>
          <w:szCs w:val="22"/>
        </w:rPr>
        <w:t>Verify p</w:t>
      </w:r>
      <w:r w:rsidR="00E03AD8" w:rsidRPr="00100C7A">
        <w:rPr>
          <w:rFonts w:ascii="Arial" w:hAnsi="Arial"/>
          <w:sz w:val="22"/>
          <w:szCs w:val="22"/>
        </w:rPr>
        <w:t xml:space="preserve">eriodic maintenance </w:t>
      </w:r>
      <w:r w:rsidR="00733483" w:rsidRPr="00100C7A">
        <w:rPr>
          <w:rFonts w:ascii="Arial" w:hAnsi="Arial"/>
          <w:sz w:val="22"/>
          <w:szCs w:val="22"/>
        </w:rPr>
        <w:t xml:space="preserve">activities </w:t>
      </w:r>
      <w:r w:rsidR="001805FF" w:rsidRPr="00100C7A">
        <w:rPr>
          <w:rFonts w:ascii="Arial" w:hAnsi="Arial"/>
          <w:sz w:val="22"/>
          <w:szCs w:val="22"/>
        </w:rPr>
        <w:t xml:space="preserve">are </w:t>
      </w:r>
      <w:r w:rsidR="00545618" w:rsidRPr="00100C7A">
        <w:rPr>
          <w:rFonts w:ascii="Arial" w:hAnsi="Arial"/>
          <w:sz w:val="22"/>
          <w:szCs w:val="22"/>
        </w:rPr>
        <w:t xml:space="preserve">with </w:t>
      </w:r>
      <w:r w:rsidR="001805FF" w:rsidRPr="00100C7A">
        <w:rPr>
          <w:rFonts w:ascii="Arial" w:hAnsi="Arial"/>
          <w:sz w:val="22"/>
          <w:szCs w:val="22"/>
        </w:rPr>
        <w:t xml:space="preserve">consistent </w:t>
      </w:r>
      <w:r w:rsidR="00F44ECE" w:rsidRPr="00100C7A">
        <w:rPr>
          <w:rFonts w:ascii="Arial" w:hAnsi="Arial"/>
          <w:sz w:val="22"/>
          <w:szCs w:val="22"/>
        </w:rPr>
        <w:t xml:space="preserve">licensee </w:t>
      </w:r>
      <w:r w:rsidR="00EB6DC4" w:rsidRPr="00100C7A">
        <w:rPr>
          <w:rFonts w:ascii="Arial" w:hAnsi="Arial"/>
          <w:sz w:val="22"/>
          <w:szCs w:val="22"/>
        </w:rPr>
        <w:t xml:space="preserve">commitments </w:t>
      </w:r>
      <w:r w:rsidR="005E57E1" w:rsidRPr="00100C7A">
        <w:rPr>
          <w:rFonts w:ascii="Arial" w:hAnsi="Arial"/>
          <w:sz w:val="22"/>
          <w:szCs w:val="22"/>
        </w:rPr>
        <w:t xml:space="preserve">made </w:t>
      </w:r>
      <w:r w:rsidR="00BB45CC" w:rsidRPr="00100C7A">
        <w:rPr>
          <w:rFonts w:ascii="Arial" w:hAnsi="Arial"/>
          <w:sz w:val="22"/>
          <w:szCs w:val="22"/>
        </w:rPr>
        <w:t xml:space="preserve">in response to Generic </w:t>
      </w:r>
      <w:r w:rsidR="005E57E1" w:rsidRPr="00100C7A">
        <w:rPr>
          <w:rFonts w:ascii="Arial" w:hAnsi="Arial"/>
          <w:sz w:val="22"/>
          <w:szCs w:val="22"/>
        </w:rPr>
        <w:t>Letter </w:t>
      </w:r>
      <w:r w:rsidR="00F61FFC" w:rsidRPr="00100C7A">
        <w:rPr>
          <w:rFonts w:ascii="Arial" w:hAnsi="Arial"/>
          <w:sz w:val="22"/>
          <w:szCs w:val="22"/>
        </w:rPr>
        <w:t xml:space="preserve">(GL) </w:t>
      </w:r>
      <w:r w:rsidR="005E57E1" w:rsidRPr="00100C7A">
        <w:rPr>
          <w:rFonts w:ascii="Arial" w:hAnsi="Arial"/>
          <w:sz w:val="22"/>
          <w:szCs w:val="22"/>
        </w:rPr>
        <w:t>89-13</w:t>
      </w:r>
      <w:r w:rsidR="00BB45CC" w:rsidRPr="00100C7A">
        <w:rPr>
          <w:rFonts w:ascii="Arial" w:hAnsi="Arial"/>
          <w:sz w:val="22"/>
          <w:szCs w:val="22"/>
        </w:rPr>
        <w:t xml:space="preserve">.  </w:t>
      </w:r>
      <w:r w:rsidR="006551D5" w:rsidRPr="00100C7A">
        <w:rPr>
          <w:rFonts w:ascii="Arial" w:hAnsi="Arial"/>
          <w:sz w:val="22"/>
          <w:szCs w:val="22"/>
        </w:rPr>
        <w:t xml:space="preserve">The principal EPRI guidance documents related to GL 89-13 program implementation are TR-107397, </w:t>
      </w:r>
      <w:r w:rsidR="0055665E" w:rsidRPr="00100C7A">
        <w:rPr>
          <w:rFonts w:ascii="Arial" w:hAnsi="Arial"/>
          <w:sz w:val="22"/>
          <w:szCs w:val="22"/>
        </w:rPr>
        <w:t>“</w:t>
      </w:r>
      <w:r w:rsidR="006551D5" w:rsidRPr="00100C7A">
        <w:rPr>
          <w:rFonts w:ascii="Arial" w:hAnsi="Arial"/>
          <w:sz w:val="22"/>
          <w:szCs w:val="22"/>
        </w:rPr>
        <w:t>Service Water Heat Exchanger Testing Guidelines,</w:t>
      </w:r>
      <w:r w:rsidR="0055665E" w:rsidRPr="00100C7A">
        <w:rPr>
          <w:rFonts w:ascii="Arial" w:hAnsi="Arial"/>
          <w:sz w:val="22"/>
          <w:szCs w:val="22"/>
        </w:rPr>
        <w:t>”</w:t>
      </w:r>
      <w:r w:rsidR="006551D5" w:rsidRPr="00100C7A">
        <w:rPr>
          <w:rFonts w:ascii="Arial" w:hAnsi="Arial"/>
          <w:sz w:val="22"/>
          <w:szCs w:val="22"/>
        </w:rPr>
        <w:t xml:space="preserve"> for </w:t>
      </w:r>
      <w:r w:rsidR="008B699E" w:rsidRPr="00100C7A">
        <w:rPr>
          <w:rFonts w:ascii="Arial" w:hAnsi="Arial"/>
          <w:sz w:val="22"/>
          <w:szCs w:val="22"/>
        </w:rPr>
        <w:t>service water</w:t>
      </w:r>
      <w:r w:rsidR="006551D5" w:rsidRPr="00100C7A">
        <w:rPr>
          <w:rFonts w:ascii="Arial" w:hAnsi="Arial"/>
          <w:sz w:val="22"/>
          <w:szCs w:val="22"/>
        </w:rPr>
        <w:t xml:space="preserve"> heat exchanger</w:t>
      </w:r>
      <w:r w:rsidR="00110B2D" w:rsidRPr="00100C7A">
        <w:rPr>
          <w:rFonts w:ascii="Arial" w:hAnsi="Arial"/>
          <w:sz w:val="22"/>
          <w:szCs w:val="22"/>
        </w:rPr>
        <w:t xml:space="preserve"> </w:t>
      </w:r>
      <w:r w:rsidR="006551D5" w:rsidRPr="00100C7A">
        <w:rPr>
          <w:rFonts w:ascii="Arial" w:hAnsi="Arial"/>
          <w:sz w:val="22"/>
          <w:szCs w:val="22"/>
        </w:rPr>
        <w:t xml:space="preserve">thermal performance testing, and 1003320, </w:t>
      </w:r>
      <w:r w:rsidR="0055665E" w:rsidRPr="00100C7A">
        <w:rPr>
          <w:rFonts w:ascii="Arial" w:hAnsi="Arial"/>
          <w:sz w:val="22"/>
          <w:szCs w:val="22"/>
        </w:rPr>
        <w:t>“</w:t>
      </w:r>
      <w:r w:rsidR="006551D5" w:rsidRPr="00100C7A">
        <w:rPr>
          <w:rFonts w:ascii="Arial" w:hAnsi="Arial"/>
          <w:sz w:val="22"/>
          <w:szCs w:val="22"/>
        </w:rPr>
        <w:t>Supplemental Guidance for Testing and Monitoring</w:t>
      </w:r>
      <w:r w:rsidR="00110B2D" w:rsidRPr="00100C7A">
        <w:rPr>
          <w:rFonts w:ascii="Arial" w:hAnsi="Arial"/>
          <w:sz w:val="22"/>
          <w:szCs w:val="22"/>
        </w:rPr>
        <w:t xml:space="preserve"> </w:t>
      </w:r>
      <w:r w:rsidR="006551D5" w:rsidRPr="00100C7A">
        <w:rPr>
          <w:rFonts w:ascii="Arial" w:hAnsi="Arial"/>
          <w:sz w:val="22"/>
          <w:szCs w:val="22"/>
        </w:rPr>
        <w:t>Service Water Heat Exchangers.</w:t>
      </w:r>
      <w:r w:rsidR="0055665E" w:rsidRPr="00100C7A">
        <w:rPr>
          <w:rFonts w:ascii="Arial" w:hAnsi="Arial"/>
          <w:sz w:val="22"/>
          <w:szCs w:val="22"/>
        </w:rPr>
        <w:t>”</w:t>
      </w:r>
      <w:r w:rsidR="005F19F7" w:rsidRPr="00100C7A">
        <w:rPr>
          <w:rFonts w:ascii="Arial" w:hAnsi="Arial"/>
          <w:sz w:val="22"/>
          <w:szCs w:val="22"/>
        </w:rPr>
        <w:t xml:space="preserve">  </w:t>
      </w:r>
      <w:r w:rsidR="006551D5" w:rsidRPr="00100C7A">
        <w:rPr>
          <w:rFonts w:ascii="Arial" w:hAnsi="Arial"/>
          <w:sz w:val="22"/>
          <w:szCs w:val="22"/>
        </w:rPr>
        <w:t xml:space="preserve">Early guidance consisted of EPRI NP-7552, </w:t>
      </w:r>
      <w:r w:rsidR="005F19F7" w:rsidRPr="00100C7A">
        <w:rPr>
          <w:rFonts w:ascii="Arial" w:hAnsi="Arial"/>
          <w:sz w:val="22"/>
          <w:szCs w:val="22"/>
        </w:rPr>
        <w:t>“</w:t>
      </w:r>
      <w:r w:rsidR="006551D5" w:rsidRPr="00100C7A">
        <w:rPr>
          <w:rFonts w:ascii="Arial" w:hAnsi="Arial"/>
          <w:sz w:val="22"/>
          <w:szCs w:val="22"/>
        </w:rPr>
        <w:t>Heat</w:t>
      </w:r>
      <w:r w:rsidR="00110B2D" w:rsidRPr="00100C7A">
        <w:rPr>
          <w:rFonts w:ascii="Arial" w:hAnsi="Arial"/>
          <w:sz w:val="22"/>
          <w:szCs w:val="22"/>
        </w:rPr>
        <w:t xml:space="preserve"> </w:t>
      </w:r>
      <w:r w:rsidR="006551D5" w:rsidRPr="00100C7A">
        <w:rPr>
          <w:rFonts w:ascii="Arial" w:hAnsi="Arial"/>
          <w:sz w:val="22"/>
          <w:szCs w:val="22"/>
        </w:rPr>
        <w:t xml:space="preserve">Exchanger </w:t>
      </w:r>
      <w:r w:rsidR="006551D5" w:rsidRPr="00100C7A">
        <w:rPr>
          <w:rFonts w:ascii="Arial" w:hAnsi="Arial"/>
          <w:sz w:val="22"/>
          <w:szCs w:val="22"/>
        </w:rPr>
        <w:lastRenderedPageBreak/>
        <w:t>Performance Monitoring Guidelines</w:t>
      </w:r>
      <w:r w:rsidR="00F61FFC" w:rsidRPr="00100C7A">
        <w:rPr>
          <w:rFonts w:ascii="Arial" w:hAnsi="Arial"/>
          <w:sz w:val="22"/>
          <w:szCs w:val="22"/>
        </w:rPr>
        <w:t>,</w:t>
      </w:r>
      <w:r w:rsidR="005F19F7" w:rsidRPr="00100C7A">
        <w:rPr>
          <w:rFonts w:ascii="Arial" w:hAnsi="Arial"/>
          <w:sz w:val="22"/>
          <w:szCs w:val="22"/>
        </w:rPr>
        <w:t>”</w:t>
      </w:r>
      <w:r w:rsidR="006551D5" w:rsidRPr="00100C7A">
        <w:rPr>
          <w:rFonts w:ascii="Arial" w:hAnsi="Arial"/>
          <w:sz w:val="22"/>
          <w:szCs w:val="22"/>
        </w:rPr>
        <w:t xml:space="preserve"> although it has largely been replaced by</w:t>
      </w:r>
      <w:r w:rsidR="00110B2D" w:rsidRPr="00100C7A">
        <w:rPr>
          <w:rFonts w:ascii="Arial" w:hAnsi="Arial"/>
          <w:sz w:val="22"/>
          <w:szCs w:val="22"/>
        </w:rPr>
        <w:t xml:space="preserve"> </w:t>
      </w:r>
      <w:r w:rsidR="006551D5" w:rsidRPr="00100C7A">
        <w:rPr>
          <w:rFonts w:ascii="Arial" w:hAnsi="Arial"/>
          <w:sz w:val="22"/>
          <w:szCs w:val="22"/>
        </w:rPr>
        <w:t xml:space="preserve">the additional detail in TR-107397. </w:t>
      </w:r>
      <w:r w:rsidR="000063E3" w:rsidRPr="00100C7A">
        <w:rPr>
          <w:rFonts w:ascii="Arial" w:hAnsi="Arial"/>
          <w:sz w:val="22"/>
          <w:szCs w:val="22"/>
        </w:rPr>
        <w:t xml:space="preserve"> </w:t>
      </w:r>
      <w:r w:rsidR="006551D5" w:rsidRPr="00100C7A">
        <w:rPr>
          <w:rFonts w:ascii="Arial" w:hAnsi="Arial"/>
          <w:sz w:val="22"/>
          <w:szCs w:val="22"/>
        </w:rPr>
        <w:t xml:space="preserve">Guidance is provided in EPRI 1009839, </w:t>
      </w:r>
      <w:r w:rsidR="000063E3" w:rsidRPr="00100C7A">
        <w:rPr>
          <w:rFonts w:ascii="Arial" w:hAnsi="Arial"/>
          <w:sz w:val="22"/>
          <w:szCs w:val="22"/>
        </w:rPr>
        <w:t>“</w:t>
      </w:r>
      <w:r w:rsidR="006551D5" w:rsidRPr="00100C7A">
        <w:rPr>
          <w:rFonts w:ascii="Arial" w:hAnsi="Arial"/>
          <w:sz w:val="22"/>
          <w:szCs w:val="22"/>
        </w:rPr>
        <w:t>Heat Exchanger</w:t>
      </w:r>
      <w:r w:rsidR="00110B2D" w:rsidRPr="00100C7A">
        <w:rPr>
          <w:rFonts w:ascii="Arial" w:hAnsi="Arial"/>
          <w:sz w:val="22"/>
          <w:szCs w:val="22"/>
        </w:rPr>
        <w:t xml:space="preserve"> </w:t>
      </w:r>
      <w:r w:rsidR="006551D5" w:rsidRPr="00100C7A">
        <w:rPr>
          <w:rFonts w:ascii="Arial" w:hAnsi="Arial"/>
          <w:sz w:val="22"/>
          <w:szCs w:val="22"/>
        </w:rPr>
        <w:t>Single Tube Test Device</w:t>
      </w:r>
      <w:r w:rsidR="00F61FFC" w:rsidRPr="00100C7A">
        <w:rPr>
          <w:rFonts w:ascii="Arial" w:hAnsi="Arial"/>
          <w:sz w:val="22"/>
          <w:szCs w:val="22"/>
        </w:rPr>
        <w:t>,</w:t>
      </w:r>
      <w:r w:rsidR="000063E3" w:rsidRPr="00100C7A">
        <w:rPr>
          <w:rFonts w:ascii="Arial" w:hAnsi="Arial"/>
          <w:sz w:val="22"/>
          <w:szCs w:val="22"/>
        </w:rPr>
        <w:t>”</w:t>
      </w:r>
      <w:r w:rsidR="006551D5" w:rsidRPr="00100C7A">
        <w:rPr>
          <w:rFonts w:ascii="Arial" w:hAnsi="Arial"/>
          <w:sz w:val="22"/>
          <w:szCs w:val="22"/>
        </w:rPr>
        <w:t xml:space="preserve"> for an alternative heat exchanger test method which does not</w:t>
      </w:r>
      <w:r w:rsidR="00110B2D" w:rsidRPr="00100C7A">
        <w:rPr>
          <w:rFonts w:ascii="Arial" w:hAnsi="Arial"/>
          <w:sz w:val="22"/>
          <w:szCs w:val="22"/>
        </w:rPr>
        <w:t xml:space="preserve"> </w:t>
      </w:r>
      <w:r w:rsidR="006551D5" w:rsidRPr="00100C7A">
        <w:rPr>
          <w:rFonts w:ascii="Arial" w:hAnsi="Arial"/>
          <w:sz w:val="22"/>
          <w:szCs w:val="22"/>
        </w:rPr>
        <w:t>require testing of the entire tube bundle.</w:t>
      </w:r>
    </w:p>
    <w:p w14:paraId="2CBDB042" w14:textId="77777777" w:rsidR="00CA58F3" w:rsidRDefault="0086259C" w:rsidP="00CA58F3">
      <w:pPr>
        <w:pStyle w:val="Level2"/>
        <w:numPr>
          <w:ilvl w:val="0"/>
          <w:numId w:val="21"/>
        </w:numPr>
        <w:spacing w:after="220"/>
        <w:rPr>
          <w:rFonts w:ascii="Arial" w:hAnsi="Arial"/>
          <w:sz w:val="22"/>
          <w:szCs w:val="22"/>
        </w:rPr>
      </w:pPr>
      <w:r w:rsidRPr="0086259C">
        <w:rPr>
          <w:rFonts w:ascii="Arial" w:hAnsi="Arial"/>
          <w:sz w:val="22"/>
          <w:szCs w:val="22"/>
        </w:rPr>
        <w:t xml:space="preserve">Bio-fouling controls can be reviewed </w:t>
      </w:r>
      <w:r w:rsidR="00ED77CA">
        <w:rPr>
          <w:rFonts w:ascii="Arial" w:hAnsi="Arial"/>
          <w:sz w:val="22"/>
          <w:szCs w:val="22"/>
        </w:rPr>
        <w:t>by</w:t>
      </w:r>
      <w:r w:rsidR="00CD7F4F">
        <w:rPr>
          <w:rFonts w:ascii="Arial" w:hAnsi="Arial"/>
          <w:sz w:val="22"/>
          <w:szCs w:val="22"/>
        </w:rPr>
        <w:t xml:space="preserve"> </w:t>
      </w:r>
      <w:r w:rsidRPr="0086259C">
        <w:rPr>
          <w:rFonts w:ascii="Arial" w:hAnsi="Arial"/>
          <w:sz w:val="22"/>
          <w:szCs w:val="22"/>
        </w:rPr>
        <w:t>observation</w:t>
      </w:r>
      <w:r w:rsidR="00ED77CA">
        <w:rPr>
          <w:rFonts w:ascii="Arial" w:hAnsi="Arial"/>
          <w:sz w:val="22"/>
          <w:szCs w:val="22"/>
        </w:rPr>
        <w:t xml:space="preserve">, by </w:t>
      </w:r>
      <w:r w:rsidR="00BF1399">
        <w:rPr>
          <w:rFonts w:ascii="Arial" w:hAnsi="Arial"/>
          <w:sz w:val="22"/>
          <w:szCs w:val="22"/>
        </w:rPr>
        <w:t>evaluating</w:t>
      </w:r>
      <w:r w:rsidRPr="0086259C">
        <w:rPr>
          <w:rFonts w:ascii="Arial" w:hAnsi="Arial"/>
          <w:sz w:val="22"/>
          <w:szCs w:val="22"/>
        </w:rPr>
        <w:t xml:space="preserve"> data/reports</w:t>
      </w:r>
      <w:r w:rsidR="00ED77CA">
        <w:rPr>
          <w:rFonts w:ascii="Arial" w:hAnsi="Arial"/>
          <w:sz w:val="22"/>
          <w:szCs w:val="22"/>
        </w:rPr>
        <w:t>, or both</w:t>
      </w:r>
      <w:r w:rsidR="008B2776" w:rsidRPr="0086259C">
        <w:rPr>
          <w:rFonts w:ascii="Arial" w:hAnsi="Arial"/>
          <w:sz w:val="22"/>
          <w:szCs w:val="22"/>
        </w:rPr>
        <w:t>.</w:t>
      </w:r>
      <w:r w:rsidR="007073CE" w:rsidRPr="0086259C">
        <w:rPr>
          <w:rFonts w:ascii="Arial" w:hAnsi="Arial"/>
          <w:sz w:val="22"/>
          <w:szCs w:val="22"/>
        </w:rPr>
        <w:t xml:space="preserve">  The licensee</w:t>
      </w:r>
      <w:r w:rsidR="007073CE" w:rsidRPr="007073CE">
        <w:rPr>
          <w:rFonts w:ascii="Arial" w:hAnsi="Arial"/>
          <w:sz w:val="22"/>
          <w:szCs w:val="22"/>
        </w:rPr>
        <w:t xml:space="preserve"> should have acceptance criteria for bio-fouling controls which are based on an industry standard, supportive program results, or the recommendation of the appropriate vendors.</w:t>
      </w:r>
    </w:p>
    <w:p w14:paraId="263358A6" w14:textId="77777777" w:rsidR="00CA58F3" w:rsidRDefault="00A304F6" w:rsidP="00CA58F3">
      <w:pPr>
        <w:pStyle w:val="Level2"/>
        <w:numPr>
          <w:ilvl w:val="0"/>
          <w:numId w:val="21"/>
        </w:numPr>
        <w:spacing w:after="220"/>
        <w:rPr>
          <w:rFonts w:ascii="Arial" w:hAnsi="Arial"/>
          <w:sz w:val="22"/>
          <w:szCs w:val="22"/>
        </w:rPr>
      </w:pPr>
      <w:r>
        <w:rPr>
          <w:rFonts w:ascii="Arial" w:hAnsi="Arial"/>
          <w:sz w:val="22"/>
          <w:szCs w:val="22"/>
        </w:rPr>
        <w:t>H</w:t>
      </w:r>
      <w:r w:rsidR="008B2776" w:rsidRPr="00195EAE">
        <w:rPr>
          <w:rFonts w:ascii="Arial" w:hAnsi="Arial"/>
          <w:sz w:val="22"/>
          <w:szCs w:val="22"/>
        </w:rPr>
        <w:t xml:space="preserve">eat exchanger inspections </w:t>
      </w:r>
      <w:r>
        <w:rPr>
          <w:rFonts w:ascii="Arial" w:hAnsi="Arial"/>
          <w:sz w:val="22"/>
          <w:szCs w:val="22"/>
        </w:rPr>
        <w:t xml:space="preserve">can be </w:t>
      </w:r>
      <w:r w:rsidR="002A0A0B">
        <w:rPr>
          <w:rFonts w:ascii="Arial" w:hAnsi="Arial"/>
          <w:sz w:val="22"/>
          <w:szCs w:val="22"/>
        </w:rPr>
        <w:t xml:space="preserve">observed to </w:t>
      </w:r>
      <w:r w:rsidR="00C937F6">
        <w:rPr>
          <w:rFonts w:ascii="Arial" w:hAnsi="Arial"/>
          <w:sz w:val="22"/>
          <w:szCs w:val="22"/>
        </w:rPr>
        <w:t xml:space="preserve">identify </w:t>
      </w:r>
      <w:r w:rsidR="008B2776" w:rsidRPr="00195EAE">
        <w:rPr>
          <w:rFonts w:ascii="Arial" w:hAnsi="Arial"/>
          <w:sz w:val="22"/>
          <w:szCs w:val="22"/>
        </w:rPr>
        <w:t xml:space="preserve">the state of </w:t>
      </w:r>
      <w:r w:rsidR="007801F9">
        <w:rPr>
          <w:rFonts w:ascii="Arial" w:hAnsi="Arial"/>
          <w:sz w:val="22"/>
          <w:szCs w:val="22"/>
        </w:rPr>
        <w:t xml:space="preserve">tube </w:t>
      </w:r>
      <w:r w:rsidR="008B2776" w:rsidRPr="00195EAE">
        <w:rPr>
          <w:rFonts w:ascii="Arial" w:hAnsi="Arial"/>
          <w:sz w:val="22"/>
          <w:szCs w:val="22"/>
        </w:rPr>
        <w:t xml:space="preserve">cleanliness </w:t>
      </w:r>
      <w:r w:rsidR="00D77FF4">
        <w:rPr>
          <w:rFonts w:ascii="Arial" w:hAnsi="Arial"/>
          <w:sz w:val="22"/>
          <w:szCs w:val="22"/>
        </w:rPr>
        <w:t xml:space="preserve">and </w:t>
      </w:r>
      <w:r w:rsidR="00130060">
        <w:rPr>
          <w:rFonts w:ascii="Arial" w:hAnsi="Arial"/>
          <w:sz w:val="22"/>
          <w:szCs w:val="22"/>
        </w:rPr>
        <w:t>the number and condition of plugged tubes</w:t>
      </w:r>
      <w:r w:rsidR="008B2776" w:rsidRPr="00AF0EA4">
        <w:rPr>
          <w:rFonts w:ascii="Arial" w:hAnsi="Arial"/>
          <w:sz w:val="22"/>
          <w:szCs w:val="22"/>
        </w:rPr>
        <w:t>.</w:t>
      </w:r>
      <w:r w:rsidR="00AF0EA4" w:rsidRPr="00AF0EA4">
        <w:rPr>
          <w:rFonts w:ascii="Arial" w:hAnsi="Arial"/>
          <w:sz w:val="22"/>
          <w:szCs w:val="22"/>
        </w:rPr>
        <w:t xml:space="preserve">  Primarily focus on whether the number of tubes plugged affects the heat exchanger's operability and not the biofilm on the inside of tubes which should be covered in the triennial inspection</w:t>
      </w:r>
      <w:r w:rsidR="00810BA4">
        <w:rPr>
          <w:rFonts w:ascii="Arial" w:hAnsi="Arial"/>
          <w:sz w:val="22"/>
          <w:szCs w:val="22"/>
        </w:rPr>
        <w:t>,</w:t>
      </w:r>
      <w:r w:rsidR="00AF0EA4" w:rsidRPr="00AF0EA4">
        <w:rPr>
          <w:rFonts w:ascii="Arial" w:hAnsi="Arial"/>
          <w:sz w:val="22"/>
          <w:szCs w:val="22"/>
        </w:rPr>
        <w:t xml:space="preserve"> by a specialist.  The licensee should have acceptance criteria that indicates the maximum number of tubes that may be </w:t>
      </w:r>
      <w:r w:rsidR="00C74DDC">
        <w:rPr>
          <w:rFonts w:ascii="Arial" w:hAnsi="Arial"/>
          <w:sz w:val="22"/>
          <w:szCs w:val="22"/>
        </w:rPr>
        <w:t>p</w:t>
      </w:r>
      <w:r w:rsidR="00AF0EA4" w:rsidRPr="00AF0EA4">
        <w:rPr>
          <w:rFonts w:ascii="Arial" w:hAnsi="Arial"/>
          <w:sz w:val="22"/>
          <w:szCs w:val="22"/>
        </w:rPr>
        <w:t>l</w:t>
      </w:r>
      <w:r w:rsidR="00A4442B">
        <w:rPr>
          <w:rFonts w:ascii="Arial" w:hAnsi="Arial"/>
          <w:sz w:val="22"/>
          <w:szCs w:val="22"/>
        </w:rPr>
        <w:t>u</w:t>
      </w:r>
      <w:r w:rsidR="00AF0EA4" w:rsidRPr="00AF0EA4">
        <w:rPr>
          <w:rFonts w:ascii="Arial" w:hAnsi="Arial"/>
          <w:sz w:val="22"/>
          <w:szCs w:val="22"/>
        </w:rPr>
        <w:t>gged for a specific heat exchanger and a basis for that acceptance criteria.</w:t>
      </w:r>
    </w:p>
    <w:p w14:paraId="733F91C7" w14:textId="77777777" w:rsidR="00CA58F3" w:rsidRDefault="008B2776" w:rsidP="00CA58F3">
      <w:pPr>
        <w:pStyle w:val="Level2"/>
        <w:numPr>
          <w:ilvl w:val="0"/>
          <w:numId w:val="21"/>
        </w:numPr>
        <w:spacing w:after="220"/>
        <w:rPr>
          <w:rFonts w:ascii="Arial" w:hAnsi="Arial"/>
          <w:sz w:val="22"/>
          <w:szCs w:val="22"/>
        </w:rPr>
      </w:pPr>
      <w:r w:rsidRPr="00195EAE">
        <w:rPr>
          <w:rFonts w:ascii="Arial" w:hAnsi="Arial"/>
          <w:sz w:val="22"/>
          <w:szCs w:val="22"/>
        </w:rPr>
        <w:t xml:space="preserve">Check, by either a walkdown or the review of operations data, </w:t>
      </w:r>
      <w:proofErr w:type="gramStart"/>
      <w:r w:rsidRPr="00195EAE">
        <w:rPr>
          <w:rFonts w:ascii="Arial" w:hAnsi="Arial"/>
          <w:sz w:val="22"/>
          <w:szCs w:val="22"/>
        </w:rPr>
        <w:t>any</w:t>
      </w:r>
      <w:proofErr w:type="gramEnd"/>
      <w:r w:rsidRPr="00195EAE">
        <w:rPr>
          <w:rFonts w:ascii="Arial" w:hAnsi="Arial"/>
          <w:sz w:val="22"/>
          <w:szCs w:val="22"/>
        </w:rPr>
        <w:t xml:space="preserve"> or all of the following:</w:t>
      </w:r>
    </w:p>
    <w:p w14:paraId="5BF0095C" w14:textId="77777777" w:rsidR="00CA58F3" w:rsidRDefault="008B2776" w:rsidP="00CA58F3">
      <w:pPr>
        <w:pStyle w:val="Level3"/>
        <w:numPr>
          <w:ilvl w:val="1"/>
          <w:numId w:val="22"/>
        </w:numPr>
        <w:spacing w:after="220"/>
        <w:rPr>
          <w:rFonts w:ascii="Arial" w:hAnsi="Arial"/>
          <w:sz w:val="22"/>
          <w:szCs w:val="22"/>
        </w:rPr>
      </w:pPr>
      <w:r w:rsidRPr="00195EAE">
        <w:rPr>
          <w:rFonts w:ascii="Arial" w:hAnsi="Arial"/>
          <w:sz w:val="22"/>
          <w:szCs w:val="22"/>
        </w:rPr>
        <w:t>The heat exchanger’s inlet and/or outlet temperatures.</w:t>
      </w:r>
    </w:p>
    <w:p w14:paraId="6934D62C" w14:textId="77777777" w:rsidR="00CA58F3" w:rsidRDefault="008B2776" w:rsidP="00CA58F3">
      <w:pPr>
        <w:pStyle w:val="Level3"/>
        <w:numPr>
          <w:ilvl w:val="1"/>
          <w:numId w:val="22"/>
        </w:numPr>
        <w:spacing w:after="220"/>
        <w:rPr>
          <w:rFonts w:ascii="Arial" w:hAnsi="Arial"/>
          <w:sz w:val="22"/>
          <w:szCs w:val="22"/>
        </w:rPr>
      </w:pPr>
      <w:r w:rsidRPr="00195EAE">
        <w:rPr>
          <w:rFonts w:ascii="Arial" w:hAnsi="Arial"/>
          <w:sz w:val="22"/>
          <w:szCs w:val="22"/>
        </w:rPr>
        <w:t>Primary or secondary side fluid flow.</w:t>
      </w:r>
    </w:p>
    <w:p w14:paraId="00317FCC" w14:textId="77777777" w:rsidR="00CA58F3" w:rsidRDefault="008B2776" w:rsidP="00CA58F3">
      <w:pPr>
        <w:pStyle w:val="Level3"/>
        <w:numPr>
          <w:ilvl w:val="1"/>
          <w:numId w:val="22"/>
        </w:numPr>
        <w:spacing w:after="220"/>
        <w:rPr>
          <w:rFonts w:ascii="Arial" w:hAnsi="Arial"/>
          <w:sz w:val="22"/>
          <w:szCs w:val="22"/>
        </w:rPr>
      </w:pPr>
      <w:r w:rsidRPr="00195EAE">
        <w:rPr>
          <w:rFonts w:ascii="Arial" w:hAnsi="Arial"/>
          <w:sz w:val="22"/>
          <w:szCs w:val="22"/>
        </w:rPr>
        <w:t xml:space="preserve">If there </w:t>
      </w:r>
      <w:r w:rsidR="00ED058A" w:rsidRPr="00195EAE">
        <w:rPr>
          <w:rFonts w:ascii="Arial" w:hAnsi="Arial"/>
          <w:sz w:val="22"/>
          <w:szCs w:val="22"/>
        </w:rPr>
        <w:t xml:space="preserve">is </w:t>
      </w:r>
      <w:r w:rsidRPr="00195EAE">
        <w:rPr>
          <w:rFonts w:ascii="Arial" w:hAnsi="Arial"/>
          <w:sz w:val="22"/>
          <w:szCs w:val="22"/>
        </w:rPr>
        <w:t xml:space="preserve">any </w:t>
      </w:r>
      <w:r w:rsidR="00ED058A" w:rsidRPr="00195EAE">
        <w:rPr>
          <w:rFonts w:ascii="Arial" w:hAnsi="Arial"/>
          <w:sz w:val="22"/>
          <w:szCs w:val="22"/>
        </w:rPr>
        <w:t xml:space="preserve">evidence of </w:t>
      </w:r>
      <w:r w:rsidRPr="00195EAE">
        <w:rPr>
          <w:rFonts w:ascii="Arial" w:hAnsi="Arial"/>
          <w:sz w:val="22"/>
          <w:szCs w:val="22"/>
        </w:rPr>
        <w:t>leaks.</w:t>
      </w:r>
    </w:p>
    <w:p w14:paraId="00A3F651" w14:textId="77777777" w:rsidR="00CA58F3" w:rsidRDefault="000A3774" w:rsidP="00CA58F3">
      <w:pPr>
        <w:pStyle w:val="Level3"/>
        <w:numPr>
          <w:ilvl w:val="1"/>
          <w:numId w:val="22"/>
        </w:numPr>
        <w:spacing w:after="220"/>
        <w:rPr>
          <w:rFonts w:ascii="Arial" w:hAnsi="Arial"/>
          <w:sz w:val="22"/>
          <w:szCs w:val="22"/>
        </w:rPr>
      </w:pPr>
      <w:r>
        <w:rPr>
          <w:rFonts w:ascii="Arial" w:hAnsi="Arial"/>
          <w:sz w:val="22"/>
          <w:szCs w:val="22"/>
        </w:rPr>
        <w:t>W</w:t>
      </w:r>
      <w:r w:rsidR="008B2776" w:rsidRPr="00195EAE">
        <w:rPr>
          <w:rFonts w:ascii="Arial" w:hAnsi="Arial"/>
          <w:sz w:val="22"/>
          <w:szCs w:val="22"/>
        </w:rPr>
        <w:t>hether the heat exchanger can perform its safety</w:t>
      </w:r>
      <w:r w:rsidR="00A15178">
        <w:rPr>
          <w:rFonts w:ascii="Arial" w:hAnsi="Arial"/>
          <w:sz w:val="22"/>
          <w:szCs w:val="22"/>
        </w:rPr>
        <w:t>-</w:t>
      </w:r>
      <w:r w:rsidR="008B2776" w:rsidRPr="00195EAE">
        <w:rPr>
          <w:rFonts w:ascii="Arial" w:hAnsi="Arial"/>
          <w:sz w:val="22"/>
          <w:szCs w:val="22"/>
        </w:rPr>
        <w:t xml:space="preserve">related or risk significant function by </w:t>
      </w:r>
      <w:r w:rsidR="00ED058A" w:rsidRPr="00195EAE">
        <w:rPr>
          <w:rFonts w:ascii="Arial" w:hAnsi="Arial"/>
          <w:sz w:val="22"/>
          <w:szCs w:val="22"/>
        </w:rPr>
        <w:t xml:space="preserve">reviewing </w:t>
      </w:r>
      <w:r w:rsidR="008B2776" w:rsidRPr="00195EAE">
        <w:rPr>
          <w:rFonts w:ascii="Arial" w:hAnsi="Arial"/>
          <w:sz w:val="22"/>
          <w:szCs w:val="22"/>
        </w:rPr>
        <w:t>documentation or results of licensee inspections.</w:t>
      </w:r>
    </w:p>
    <w:p w14:paraId="660E879E" w14:textId="77777777" w:rsidR="00CA58F3" w:rsidRDefault="000A3774" w:rsidP="00CA58F3">
      <w:pPr>
        <w:pStyle w:val="Level3"/>
        <w:numPr>
          <w:ilvl w:val="1"/>
          <w:numId w:val="22"/>
        </w:numPr>
        <w:spacing w:after="220"/>
        <w:rPr>
          <w:rFonts w:ascii="Arial" w:hAnsi="Arial"/>
          <w:sz w:val="22"/>
          <w:szCs w:val="22"/>
        </w:rPr>
      </w:pPr>
      <w:r w:rsidRPr="00195EAE">
        <w:rPr>
          <w:rFonts w:ascii="Arial" w:hAnsi="Arial"/>
          <w:sz w:val="22"/>
          <w:szCs w:val="22"/>
        </w:rPr>
        <w:t>Compar</w:t>
      </w:r>
      <w:r>
        <w:rPr>
          <w:rFonts w:ascii="Arial" w:hAnsi="Arial"/>
          <w:sz w:val="22"/>
          <w:szCs w:val="22"/>
        </w:rPr>
        <w:t>ison of</w:t>
      </w:r>
      <w:r w:rsidRPr="00195EAE">
        <w:rPr>
          <w:rFonts w:ascii="Arial" w:hAnsi="Arial"/>
          <w:sz w:val="22"/>
          <w:szCs w:val="22"/>
        </w:rPr>
        <w:t xml:space="preserve"> </w:t>
      </w:r>
      <w:r w:rsidR="008B2776" w:rsidRPr="00195EAE">
        <w:rPr>
          <w:rFonts w:ascii="Arial" w:hAnsi="Arial"/>
          <w:sz w:val="22"/>
          <w:szCs w:val="22"/>
        </w:rPr>
        <w:t xml:space="preserve">end bell orientation of one heat exchanger to the orientation of a similar redundant train heat exchanger, to </w:t>
      </w:r>
      <w:r w:rsidR="008B2776" w:rsidRPr="008753BF">
        <w:rPr>
          <w:rFonts w:ascii="Arial" w:hAnsi="Arial"/>
          <w:sz w:val="22"/>
          <w:szCs w:val="22"/>
        </w:rPr>
        <w:t>confirm proper orientation.</w:t>
      </w:r>
      <w:r w:rsidR="008753BF" w:rsidRPr="008753BF">
        <w:rPr>
          <w:rFonts w:ascii="Arial" w:hAnsi="Arial"/>
          <w:sz w:val="22"/>
          <w:szCs w:val="22"/>
        </w:rPr>
        <w:t xml:space="preserve">  Improper end bell orientation can significantly reduce or isolate flow to an otherwise functional heat exchanger.</w:t>
      </w:r>
    </w:p>
    <w:p w14:paraId="301E17F2" w14:textId="77777777" w:rsidR="00CA58F3" w:rsidRDefault="008B2776" w:rsidP="00CA58F3">
      <w:pPr>
        <w:pStyle w:val="Level2"/>
        <w:numPr>
          <w:ilvl w:val="0"/>
          <w:numId w:val="21"/>
        </w:numPr>
        <w:spacing w:after="220"/>
        <w:rPr>
          <w:rFonts w:ascii="Arial" w:hAnsi="Arial"/>
          <w:sz w:val="22"/>
          <w:szCs w:val="22"/>
        </w:rPr>
      </w:pPr>
      <w:r w:rsidRPr="00195EAE">
        <w:rPr>
          <w:rFonts w:ascii="Arial" w:hAnsi="Arial"/>
          <w:sz w:val="22"/>
          <w:szCs w:val="22"/>
        </w:rPr>
        <w:t>Determine if heat exchanger is correctly categorized under the Maintenance Rule and verify if it is receiving the required maintenance.</w:t>
      </w:r>
    </w:p>
    <w:p w14:paraId="2C332E99" w14:textId="77777777" w:rsidR="00CA58F3" w:rsidRDefault="00002DD8" w:rsidP="00CA58F3">
      <w:pPr>
        <w:pStyle w:val="Heading2"/>
      </w:pPr>
      <w:r>
        <w:t>03.02</w:t>
      </w:r>
      <w:r>
        <w:tab/>
      </w:r>
      <w:r w:rsidR="00EC7D99" w:rsidRPr="00BC54FF">
        <w:rPr>
          <w:u w:val="single"/>
        </w:rPr>
        <w:t>H</w:t>
      </w:r>
      <w:r w:rsidR="00EC7D99" w:rsidRPr="00190BDE">
        <w:rPr>
          <w:u w:val="single"/>
        </w:rPr>
        <w:t xml:space="preserve">eat </w:t>
      </w:r>
      <w:r w:rsidR="00EC7D99">
        <w:rPr>
          <w:u w:val="single"/>
        </w:rPr>
        <w:t>E</w:t>
      </w:r>
      <w:r w:rsidR="00EC7D99" w:rsidRPr="00190BDE">
        <w:rPr>
          <w:u w:val="single"/>
        </w:rPr>
        <w:t xml:space="preserve">xchanger </w:t>
      </w:r>
      <w:r w:rsidR="00EC7D99">
        <w:rPr>
          <w:u w:val="single"/>
        </w:rPr>
        <w:t>(S</w:t>
      </w:r>
      <w:r w:rsidR="00EC7D99" w:rsidRPr="00190BDE">
        <w:rPr>
          <w:u w:val="single"/>
        </w:rPr>
        <w:t xml:space="preserve">ervice </w:t>
      </w:r>
      <w:r w:rsidR="00EC7D99">
        <w:rPr>
          <w:u w:val="single"/>
        </w:rPr>
        <w:t>W</w:t>
      </w:r>
      <w:r w:rsidR="00EC7D99" w:rsidRPr="00190BDE">
        <w:rPr>
          <w:u w:val="single"/>
        </w:rPr>
        <w:t>ater</w:t>
      </w:r>
      <w:r w:rsidR="00EC7D99">
        <w:rPr>
          <w:u w:val="single"/>
        </w:rPr>
        <w:t xml:space="preserve"> Cooled)</w:t>
      </w:r>
    </w:p>
    <w:p w14:paraId="07E2BFEF" w14:textId="77777777" w:rsidR="00CA58F3" w:rsidRDefault="00DC2630" w:rsidP="00CA58F3">
      <w:pPr>
        <w:pStyle w:val="Baselinebold"/>
        <w:rPr>
          <w:b w:val="0"/>
        </w:rPr>
      </w:pPr>
      <w:r w:rsidRPr="00590FE4">
        <w:t xml:space="preserve">Verify </w:t>
      </w:r>
      <w:r w:rsidR="00DD3AD3">
        <w:t xml:space="preserve">that the selected </w:t>
      </w:r>
      <w:r w:rsidR="00D80975" w:rsidRPr="00443A2B">
        <w:t xml:space="preserve">service water </w:t>
      </w:r>
      <w:r w:rsidR="00D80975">
        <w:t xml:space="preserve">cooled </w:t>
      </w:r>
      <w:r w:rsidRPr="00590FE4">
        <w:t>heat exchanger</w:t>
      </w:r>
      <w:r w:rsidR="00DD3AD3">
        <w:t>(s)</w:t>
      </w:r>
      <w:r w:rsidRPr="00590FE4">
        <w:t xml:space="preserve"> </w:t>
      </w:r>
      <w:r w:rsidR="00185A00" w:rsidRPr="00AA5527">
        <w:t>remain capable of performing their intended safety functions</w:t>
      </w:r>
      <w:r w:rsidR="00AA5527" w:rsidRPr="00AA5527">
        <w:t>.</w:t>
      </w:r>
    </w:p>
    <w:p w14:paraId="059F1840" w14:textId="77777777" w:rsidR="00CA58F3" w:rsidRDefault="00E2680C" w:rsidP="00CA58F3">
      <w:pPr>
        <w:pStyle w:val="SpecificGuidance"/>
        <w:rPr>
          <w:rStyle w:val="Header02Char"/>
          <w:sz w:val="22"/>
          <w:szCs w:val="22"/>
        </w:rPr>
      </w:pPr>
      <w:r w:rsidRPr="00195EAE">
        <w:rPr>
          <w:rStyle w:val="Header02Char"/>
          <w:sz w:val="22"/>
          <w:szCs w:val="22"/>
        </w:rPr>
        <w:t>Specific Guidance</w:t>
      </w:r>
    </w:p>
    <w:p w14:paraId="1B31DFA8" w14:textId="77777777" w:rsidR="00CA58F3" w:rsidRDefault="00210CA5" w:rsidP="00CA58F3">
      <w:pPr>
        <w:pStyle w:val="SpecificGuidparagraph"/>
      </w:pPr>
      <w:r w:rsidRPr="00B072E0">
        <w:t>This section is applicable only to heat exchangers cooled by service water (e.g., those</w:t>
      </w:r>
      <w:r w:rsidRPr="000B3A38">
        <w:t xml:space="preserve"> cooled directly by raw water)</w:t>
      </w:r>
      <w:r>
        <w:t>.</w:t>
      </w:r>
    </w:p>
    <w:p w14:paraId="3DFD79BC" w14:textId="0EB61619" w:rsidR="00CA58F3" w:rsidRDefault="008B2776" w:rsidP="00CA58F3">
      <w:pPr>
        <w:pStyle w:val="Level2"/>
        <w:numPr>
          <w:ilvl w:val="0"/>
          <w:numId w:val="23"/>
        </w:numPr>
        <w:spacing w:after="220"/>
        <w:rPr>
          <w:rFonts w:ascii="Arial" w:hAnsi="Arial"/>
          <w:sz w:val="22"/>
          <w:szCs w:val="22"/>
        </w:rPr>
      </w:pPr>
      <w:r w:rsidRPr="009B2A12">
        <w:rPr>
          <w:rFonts w:ascii="Arial" w:hAnsi="Arial"/>
          <w:sz w:val="22"/>
          <w:szCs w:val="22"/>
        </w:rPr>
        <w:t xml:space="preserve">For the selected heat exchangers that are directly cooled by the service water system, verify that testing, inspection, maintenance, and monitoring of biotic fouling and </w:t>
      </w:r>
      <w:r w:rsidRPr="000B3A38">
        <w:rPr>
          <w:rFonts w:ascii="Arial" w:hAnsi="Arial"/>
          <w:sz w:val="22"/>
          <w:szCs w:val="22"/>
        </w:rPr>
        <w:t>macrofouling programs are singularly or in combination adequate to ensure proper heat transfer.</w:t>
      </w:r>
    </w:p>
    <w:p w14:paraId="5ADB9189" w14:textId="710C76DD" w:rsidR="00CA58F3" w:rsidRDefault="008B2776" w:rsidP="00CA58F3">
      <w:pPr>
        <w:pStyle w:val="Level2"/>
        <w:numPr>
          <w:ilvl w:val="0"/>
          <w:numId w:val="23"/>
        </w:numPr>
        <w:spacing w:after="220"/>
        <w:rPr>
          <w:rFonts w:ascii="Arial" w:hAnsi="Arial"/>
          <w:sz w:val="22"/>
          <w:szCs w:val="22"/>
        </w:rPr>
      </w:pPr>
      <w:r w:rsidRPr="009B2A12">
        <w:rPr>
          <w:rFonts w:ascii="Arial" w:hAnsi="Arial"/>
          <w:sz w:val="22"/>
          <w:szCs w:val="22"/>
        </w:rPr>
        <w:lastRenderedPageBreak/>
        <w:t>Review the method and results of heat exchanger performance testing or equivalent methods to verify performance.  Verify the following items, as applicable:</w:t>
      </w:r>
    </w:p>
    <w:p w14:paraId="590AB8AE" w14:textId="36044FAE" w:rsidR="00CA58F3" w:rsidRDefault="008B2776" w:rsidP="00CA58F3">
      <w:pPr>
        <w:pStyle w:val="ListParagraph"/>
        <w:numPr>
          <w:ilvl w:val="1"/>
          <w:numId w:val="25"/>
        </w:numPr>
        <w:spacing w:after="220"/>
        <w:contextualSpacing w:val="0"/>
      </w:pPr>
      <w:r w:rsidRPr="009B2A12">
        <w:t>The selected test methodology is consistent with accepted industry practices, or equivalent.</w:t>
      </w:r>
    </w:p>
    <w:p w14:paraId="34427F7B" w14:textId="40C02188" w:rsidR="00CA58F3" w:rsidRDefault="008B2776" w:rsidP="00CA58F3">
      <w:pPr>
        <w:pStyle w:val="ListParagraph"/>
        <w:numPr>
          <w:ilvl w:val="1"/>
          <w:numId w:val="25"/>
        </w:numPr>
        <w:spacing w:after="220"/>
        <w:contextualSpacing w:val="0"/>
      </w:pPr>
      <w:r w:rsidRPr="009B2A12">
        <w:t>Test conditions (e.g., differential temperatures, differential pressures, and flows) are consistent with the selected methodology.</w:t>
      </w:r>
    </w:p>
    <w:p w14:paraId="0A27E76F" w14:textId="191262D1" w:rsidR="00CA58F3" w:rsidRDefault="008B2776" w:rsidP="00CA58F3">
      <w:pPr>
        <w:pStyle w:val="ListParagraph"/>
        <w:numPr>
          <w:ilvl w:val="1"/>
          <w:numId w:val="25"/>
        </w:numPr>
        <w:spacing w:after="220"/>
        <w:contextualSpacing w:val="0"/>
      </w:pPr>
      <w:r w:rsidRPr="009B2A12">
        <w:t>Test acceptance criteria (e.g., fouling factors, heat transfer coefficients) are consistent with the design basis values.</w:t>
      </w:r>
    </w:p>
    <w:p w14:paraId="45DE4D70" w14:textId="38A06E4C" w:rsidR="00CA58F3" w:rsidRDefault="008B2776" w:rsidP="00CA58F3">
      <w:pPr>
        <w:pStyle w:val="ListParagraph"/>
        <w:numPr>
          <w:ilvl w:val="1"/>
          <w:numId w:val="25"/>
        </w:numPr>
        <w:spacing w:after="220"/>
        <w:contextualSpacing w:val="0"/>
      </w:pPr>
      <w:r w:rsidRPr="009B2A12">
        <w:t>Test results have appropriately considered differences between testing conditions and design conditions (functional testing at design heat removal rate may not be practical).</w:t>
      </w:r>
      <w:r w:rsidR="008E571B">
        <w:t xml:space="preserve">  </w:t>
      </w:r>
      <w:r w:rsidR="008E571B" w:rsidRPr="009B2A12">
        <w:t>Test results need to be extrapolated to the heat exchanger design conditions.</w:t>
      </w:r>
    </w:p>
    <w:p w14:paraId="6099D045" w14:textId="1D1400C3" w:rsidR="00CA58F3" w:rsidRDefault="008B2776" w:rsidP="00CA58F3">
      <w:pPr>
        <w:pStyle w:val="ListParagraph"/>
        <w:numPr>
          <w:ilvl w:val="1"/>
          <w:numId w:val="25"/>
        </w:numPr>
        <w:spacing w:after="220"/>
        <w:contextualSpacing w:val="0"/>
      </w:pPr>
      <w:r w:rsidRPr="009B2A12">
        <w:t>Frequency of testing based on trending of test results is sufficient (based on trending data) to detect degradation prior to loss of heat removal capabilities below design basis values.</w:t>
      </w:r>
      <w:r w:rsidR="003344D8">
        <w:t xml:space="preserve">  </w:t>
      </w:r>
      <w:r w:rsidR="0075536E">
        <w:t>Test</w:t>
      </w:r>
      <w:r w:rsidR="00EF43BE">
        <w:t xml:space="preserve"> result</w:t>
      </w:r>
      <w:r w:rsidR="0075536E">
        <w:t xml:space="preserve"> trends </w:t>
      </w:r>
      <w:r w:rsidR="002A59CE">
        <w:t xml:space="preserve">which </w:t>
      </w:r>
      <w:r w:rsidR="0075536E">
        <w:t xml:space="preserve">show a step change in </w:t>
      </w:r>
      <w:r w:rsidR="003344D8" w:rsidRPr="009B2A12">
        <w:t xml:space="preserve">heat exchanger performance </w:t>
      </w:r>
      <w:r w:rsidR="0075536E">
        <w:t xml:space="preserve">should </w:t>
      </w:r>
      <w:r w:rsidR="00250607">
        <w:t>be justified</w:t>
      </w:r>
      <w:r w:rsidR="003344D8" w:rsidRPr="009B2A12">
        <w:t>.</w:t>
      </w:r>
    </w:p>
    <w:p w14:paraId="627593C0" w14:textId="77E3DCAA" w:rsidR="00CA58F3" w:rsidRDefault="008B2776" w:rsidP="00CA58F3">
      <w:pPr>
        <w:pStyle w:val="ListParagraph"/>
        <w:numPr>
          <w:ilvl w:val="1"/>
          <w:numId w:val="25"/>
        </w:numPr>
        <w:spacing w:after="220"/>
        <w:contextualSpacing w:val="0"/>
      </w:pPr>
      <w:r w:rsidRPr="009B2A12">
        <w:t>Test results have considered test instrument inaccuracies and differences.</w:t>
      </w:r>
      <w:r w:rsidR="00212651">
        <w:t xml:space="preserve">  </w:t>
      </w:r>
      <w:r w:rsidR="00212651" w:rsidRPr="009B2A12">
        <w:t xml:space="preserve">Test instruments should be calibrated and set on appropriate range for the parameters to be measured; </w:t>
      </w:r>
      <w:proofErr w:type="gramStart"/>
      <w:r w:rsidR="00212651" w:rsidRPr="009B2A12">
        <w:t>otherwise</w:t>
      </w:r>
      <w:proofErr w:type="gramEnd"/>
      <w:r w:rsidR="00212651" w:rsidRPr="009B2A12">
        <w:t xml:space="preserve"> small measurement errors could affect the test results.  The required accuracy of the instruments depends on the margins available between the calculated parameter based on the test results and the limiting design condition.</w:t>
      </w:r>
    </w:p>
    <w:p w14:paraId="0D10F986" w14:textId="5ACEA5BE" w:rsidR="00CA58F3" w:rsidRDefault="008B2776" w:rsidP="00CA58F3">
      <w:pPr>
        <w:pStyle w:val="ListParagraph"/>
        <w:numPr>
          <w:ilvl w:val="1"/>
          <w:numId w:val="25"/>
        </w:numPr>
        <w:spacing w:after="220"/>
        <w:contextualSpacing w:val="0"/>
      </w:pPr>
      <w:r w:rsidRPr="009B2A12">
        <w:t>Tube and shell side heat loads are equal if adequate information is available in test results to calculate these two values.</w:t>
      </w:r>
    </w:p>
    <w:p w14:paraId="1278F2F0" w14:textId="60E539FB"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 xml:space="preserve">For inspection/cleaning, review the methods and results of heat exchanger performance inspections or observe the actual inspection/cleaning.  </w:t>
      </w:r>
      <w:r w:rsidR="00034D31" w:rsidRPr="00CA58F3">
        <w:rPr>
          <w:rFonts w:ascii="Arial" w:hAnsi="Arial"/>
          <w:sz w:val="22"/>
          <w:szCs w:val="22"/>
        </w:rPr>
        <w:t>R</w:t>
      </w:r>
      <w:r w:rsidR="00EA6E13" w:rsidRPr="00CA58F3">
        <w:rPr>
          <w:rFonts w:ascii="Arial" w:hAnsi="Arial"/>
          <w:sz w:val="22"/>
          <w:szCs w:val="22"/>
        </w:rPr>
        <w:t xml:space="preserve">efer to either design assumptions in calculations or parameters on design data sheets that can be evaluated by observation, review of licensee inspection records, or review of procedural operation limits.  </w:t>
      </w:r>
      <w:r w:rsidRPr="00CA58F3">
        <w:rPr>
          <w:rFonts w:ascii="Arial" w:hAnsi="Arial"/>
          <w:sz w:val="22"/>
          <w:szCs w:val="22"/>
        </w:rPr>
        <w:t xml:space="preserve">Verify the following first three steps </w:t>
      </w:r>
      <w:r w:rsidR="005043C5" w:rsidRPr="00CA58F3">
        <w:rPr>
          <w:rFonts w:ascii="Arial" w:hAnsi="Arial"/>
          <w:sz w:val="22"/>
          <w:szCs w:val="22"/>
        </w:rPr>
        <w:t xml:space="preserve">1 </w:t>
      </w:r>
      <w:r w:rsidR="00AC5C56" w:rsidRPr="00CA58F3">
        <w:rPr>
          <w:rFonts w:ascii="Arial" w:hAnsi="Arial"/>
          <w:sz w:val="22"/>
          <w:szCs w:val="22"/>
        </w:rPr>
        <w:t>thru</w:t>
      </w:r>
      <w:r w:rsidR="005043C5" w:rsidRPr="00CA58F3">
        <w:rPr>
          <w:rFonts w:ascii="Arial" w:hAnsi="Arial"/>
          <w:sz w:val="22"/>
          <w:szCs w:val="22"/>
        </w:rPr>
        <w:t xml:space="preserve"> 3</w:t>
      </w:r>
      <w:r w:rsidR="00850EF0" w:rsidRPr="00CA58F3">
        <w:rPr>
          <w:rFonts w:ascii="Arial" w:hAnsi="Arial"/>
          <w:sz w:val="22"/>
          <w:szCs w:val="22"/>
        </w:rPr>
        <w:t xml:space="preserve">, </w:t>
      </w:r>
      <w:r w:rsidR="00C648AE" w:rsidRPr="00CA58F3">
        <w:rPr>
          <w:rFonts w:ascii="Arial" w:hAnsi="Arial"/>
          <w:sz w:val="22"/>
          <w:szCs w:val="22"/>
        </w:rPr>
        <w:t>i</w:t>
      </w:r>
      <w:r w:rsidRPr="00CA58F3">
        <w:rPr>
          <w:rFonts w:ascii="Arial" w:hAnsi="Arial"/>
          <w:sz w:val="22"/>
          <w:szCs w:val="22"/>
        </w:rPr>
        <w:t xml:space="preserve">f conducting the review and the last step </w:t>
      </w:r>
      <w:r w:rsidR="005043C5" w:rsidRPr="00CA58F3">
        <w:rPr>
          <w:rFonts w:ascii="Arial" w:hAnsi="Arial"/>
          <w:sz w:val="22"/>
          <w:szCs w:val="22"/>
        </w:rPr>
        <w:t>4</w:t>
      </w:r>
      <w:r w:rsidRPr="00CA58F3">
        <w:rPr>
          <w:rFonts w:ascii="Arial" w:hAnsi="Arial"/>
          <w:sz w:val="22"/>
          <w:szCs w:val="22"/>
        </w:rPr>
        <w:t xml:space="preserve"> only if </w:t>
      </w:r>
      <w:proofErr w:type="gramStart"/>
      <w:r w:rsidRPr="00CA58F3">
        <w:rPr>
          <w:rFonts w:ascii="Arial" w:hAnsi="Arial"/>
          <w:sz w:val="22"/>
          <w:szCs w:val="22"/>
        </w:rPr>
        <w:t>actually observing</w:t>
      </w:r>
      <w:proofErr w:type="gramEnd"/>
      <w:r w:rsidRPr="00CA58F3">
        <w:rPr>
          <w:rFonts w:ascii="Arial" w:hAnsi="Arial"/>
          <w:sz w:val="22"/>
          <w:szCs w:val="22"/>
        </w:rPr>
        <w:t xml:space="preserve"> the inspection/cleaning:</w:t>
      </w:r>
    </w:p>
    <w:p w14:paraId="4AFA9091" w14:textId="21ADE7DA" w:rsidR="00CA58F3" w:rsidRDefault="008B2776" w:rsidP="00CA58F3">
      <w:pPr>
        <w:pStyle w:val="ListParagraph"/>
        <w:numPr>
          <w:ilvl w:val="1"/>
          <w:numId w:val="26"/>
        </w:numPr>
        <w:spacing w:after="220"/>
        <w:contextualSpacing w:val="0"/>
      </w:pPr>
      <w:r w:rsidRPr="009B2A12">
        <w:t>Methods used to inspect</w:t>
      </w:r>
      <w:r w:rsidR="00DB0D06">
        <w:t>,</w:t>
      </w:r>
      <w:r w:rsidRPr="009B2A12">
        <w:t xml:space="preserve"> and clean heat exchangers are consistent with as-found conditions identified and expected degradation trends and industry standards.</w:t>
      </w:r>
      <w:r w:rsidR="00B30D52">
        <w:t xml:space="preserve">  </w:t>
      </w:r>
      <w:r w:rsidR="00B30D52" w:rsidRPr="009B2A12">
        <w:t>Methods are adequate, based on identified degradation trends, if they ensure no loss of capability between scheduled inspections or cleanings.</w:t>
      </w:r>
    </w:p>
    <w:p w14:paraId="591F04F3" w14:textId="3A2055BD" w:rsidR="00CA58F3" w:rsidRDefault="008B2776" w:rsidP="00CA58F3">
      <w:pPr>
        <w:pStyle w:val="ListParagraph"/>
        <w:numPr>
          <w:ilvl w:val="1"/>
          <w:numId w:val="26"/>
        </w:numPr>
        <w:spacing w:after="220"/>
        <w:contextualSpacing w:val="0"/>
      </w:pPr>
      <w:r w:rsidRPr="009B2A12">
        <w:t>Inspection and cleaning activities have established acceptance criteria and are consistent with industry standards.</w:t>
      </w:r>
      <w:r w:rsidR="00E06B51">
        <w:t xml:space="preserve">  </w:t>
      </w:r>
      <w:r w:rsidR="00E06B51" w:rsidRPr="009B2A12">
        <w:t xml:space="preserve">Acceptance criteria considers fouling factor and heat transfer coefficient, consistent with design assumptions and as-found conditions.  The inspection and cleaning frequency is consistent with as-found conditions and identified trends.  Based on the inspection and/or cleaning frequency, and the identified trends, the acceptance criteria </w:t>
      </w:r>
      <w:r w:rsidR="00290D52" w:rsidRPr="009B2A12">
        <w:t>are</w:t>
      </w:r>
      <w:r w:rsidR="00E06B51" w:rsidRPr="009B2A12">
        <w:t xml:space="preserve"> adequate to ensure no loss of </w:t>
      </w:r>
      <w:r w:rsidR="002B3D69">
        <w:t xml:space="preserve">operability or functionality </w:t>
      </w:r>
      <w:r w:rsidR="00E06B51" w:rsidRPr="009B2A12">
        <w:t>during scheduled in-service period.</w:t>
      </w:r>
    </w:p>
    <w:p w14:paraId="678778DB" w14:textId="4F961587" w:rsidR="00CA58F3" w:rsidRDefault="008B2776" w:rsidP="00CA58F3">
      <w:pPr>
        <w:pStyle w:val="ListParagraph"/>
        <w:numPr>
          <w:ilvl w:val="1"/>
          <w:numId w:val="26"/>
        </w:numPr>
        <w:spacing w:after="220"/>
        <w:contextualSpacing w:val="0"/>
      </w:pPr>
      <w:r w:rsidRPr="009B2A12">
        <w:lastRenderedPageBreak/>
        <w:t>As</w:t>
      </w:r>
      <w:r w:rsidR="00245CEC">
        <w:t>-</w:t>
      </w:r>
      <w:r w:rsidRPr="009B2A12">
        <w:t>found results are recorded, evaluated, and appropriately dispositioned such that the as-left condition is acceptable.</w:t>
      </w:r>
      <w:r w:rsidR="00F00A7F">
        <w:t xml:space="preserve">  </w:t>
      </w:r>
      <w:r w:rsidR="00F00A7F" w:rsidRPr="009B2A12">
        <w:t>Changes in trends are identified and evaluated.  The licensee has evaluated the as-left condition and determined, based on frequency and trend, the heat exchanger would remain operable (or identified limitations to ensure operable but degraded) through the in-service period until the next inspection.</w:t>
      </w:r>
    </w:p>
    <w:p w14:paraId="7BAB305A" w14:textId="4F1CB177" w:rsidR="00CA58F3" w:rsidRDefault="008B2776" w:rsidP="00CA58F3">
      <w:pPr>
        <w:pStyle w:val="ListParagraph"/>
        <w:numPr>
          <w:ilvl w:val="1"/>
          <w:numId w:val="26"/>
        </w:numPr>
        <w:spacing w:after="220"/>
        <w:contextualSpacing w:val="0"/>
      </w:pPr>
      <w:r w:rsidRPr="009B2A12">
        <w:t>If observing the inspection/</w:t>
      </w:r>
      <w:proofErr w:type="gramStart"/>
      <w:r w:rsidRPr="009B2A12">
        <w:t>cleaning</w:t>
      </w:r>
      <w:proofErr w:type="gramEnd"/>
      <w:r w:rsidRPr="009B2A12">
        <w:t xml:space="preserve"> then perform the following:</w:t>
      </w:r>
    </w:p>
    <w:p w14:paraId="33CA0DF4" w14:textId="2213B014" w:rsidR="00CA58F3" w:rsidRDefault="008B2776" w:rsidP="00CA58F3">
      <w:pPr>
        <w:pStyle w:val="ListParagraph"/>
        <w:numPr>
          <w:ilvl w:val="2"/>
          <w:numId w:val="27"/>
        </w:numPr>
        <w:spacing w:after="220"/>
        <w:contextualSpacing w:val="0"/>
      </w:pPr>
      <w:r w:rsidRPr="009B2A12">
        <w:t>Prior to cleaning, inspect the extent of fouling and blockage of tubes.</w:t>
      </w:r>
      <w:r w:rsidR="00F4271C">
        <w:t xml:space="preserve">  </w:t>
      </w:r>
      <w:r w:rsidR="0085714F">
        <w:t>Look for indications that</w:t>
      </w:r>
      <w:r w:rsidR="00F4271C">
        <w:t xml:space="preserve"> </w:t>
      </w:r>
      <w:r w:rsidR="00F4271C" w:rsidRPr="00195EAE">
        <w:t xml:space="preserve">bypass flow </w:t>
      </w:r>
      <w:r w:rsidR="0085714F">
        <w:t xml:space="preserve">may be </w:t>
      </w:r>
      <w:r w:rsidR="00F4271C" w:rsidRPr="00195EAE">
        <w:t>occurring due to divider plate wear on heat exchanger inlet and/or outlet end bell(s).</w:t>
      </w:r>
    </w:p>
    <w:p w14:paraId="68EB5F8D" w14:textId="2AEDCC48" w:rsidR="00CA58F3" w:rsidRDefault="008B2776" w:rsidP="00CA58F3">
      <w:pPr>
        <w:pStyle w:val="ListParagraph"/>
        <w:numPr>
          <w:ilvl w:val="2"/>
          <w:numId w:val="27"/>
        </w:numPr>
        <w:spacing w:after="220"/>
        <w:contextualSpacing w:val="0"/>
      </w:pPr>
      <w:r w:rsidRPr="009B2A12">
        <w:t>Inspect the condition of the cleaned surfaces.</w:t>
      </w:r>
    </w:p>
    <w:p w14:paraId="25298DAA" w14:textId="0BDAAF00" w:rsidR="00CA58F3" w:rsidRDefault="008B2776" w:rsidP="00CA58F3">
      <w:pPr>
        <w:pStyle w:val="ListParagraph"/>
        <w:numPr>
          <w:ilvl w:val="2"/>
          <w:numId w:val="27"/>
        </w:numPr>
        <w:spacing w:after="220"/>
        <w:contextualSpacing w:val="0"/>
      </w:pPr>
      <w:r w:rsidRPr="009B2A12">
        <w:t>Verify that the actual number of installed tube plugs agree with the recorded tube plug data, as documented in controlled drawings and heat transfer calculations.</w:t>
      </w:r>
    </w:p>
    <w:p w14:paraId="71BC925D" w14:textId="02A2EE22" w:rsidR="00CA58F3" w:rsidRDefault="008B2776" w:rsidP="00CA58F3">
      <w:pPr>
        <w:pStyle w:val="ListParagraph"/>
        <w:numPr>
          <w:ilvl w:val="2"/>
          <w:numId w:val="27"/>
        </w:numPr>
        <w:spacing w:after="220"/>
        <w:contextualSpacing w:val="0"/>
      </w:pPr>
      <w:r w:rsidRPr="009B2A12">
        <w:t>Verify that both ends of the same tube are plugged.</w:t>
      </w:r>
    </w:p>
    <w:p w14:paraId="772C6A87" w14:textId="66A6D6D4" w:rsidR="00CA58F3" w:rsidRDefault="008B2776" w:rsidP="00CA58F3">
      <w:pPr>
        <w:pStyle w:val="ListParagraph"/>
        <w:numPr>
          <w:ilvl w:val="2"/>
          <w:numId w:val="27"/>
        </w:numPr>
        <w:spacing w:after="220"/>
        <w:contextualSpacing w:val="0"/>
      </w:pPr>
      <w:r w:rsidRPr="009B2A12">
        <w:t>Look for indications of macrofouling, including live or dead mussels and clams, plant material, or silt.</w:t>
      </w:r>
      <w:r w:rsidR="00FF2797">
        <w:t xml:space="preserve">  </w:t>
      </w:r>
      <w:r w:rsidR="00FF2797" w:rsidRPr="009B2A12">
        <w:t>Indications of macrofouling include accumulation of silt or sediment, live or dead mussels or clams, aquatic material (e.g., fish, algae, grass, kelp, etc.), and foreign material from maintenance or construction activities (i.e., gasket material or other debris).</w:t>
      </w:r>
    </w:p>
    <w:p w14:paraId="5D91E7F4" w14:textId="7FEFB6F8" w:rsidR="00CA58F3" w:rsidRDefault="008B2776" w:rsidP="00CA58F3">
      <w:pPr>
        <w:pStyle w:val="ListParagraph"/>
        <w:numPr>
          <w:ilvl w:val="2"/>
          <w:numId w:val="27"/>
        </w:numPr>
        <w:spacing w:after="220"/>
        <w:contextualSpacing w:val="0"/>
      </w:pPr>
      <w:r w:rsidRPr="009B2A12">
        <w:t>Verify end bell and flange gaskets are properly installed.</w:t>
      </w:r>
      <w:r w:rsidR="002312ED">
        <w:t xml:space="preserve">  </w:t>
      </w:r>
      <w:r w:rsidR="002312ED" w:rsidRPr="009B2A12">
        <w:t>Verify the use of sealants in combination with gaskets.</w:t>
      </w:r>
    </w:p>
    <w:p w14:paraId="6A6DB1A1" w14:textId="5C929908" w:rsidR="00CA58F3" w:rsidRDefault="008B2776" w:rsidP="00CA58F3">
      <w:pPr>
        <w:pStyle w:val="ListParagraph"/>
        <w:numPr>
          <w:ilvl w:val="2"/>
          <w:numId w:val="27"/>
        </w:numPr>
        <w:spacing w:after="220"/>
        <w:contextualSpacing w:val="0"/>
      </w:pPr>
      <w:r w:rsidRPr="009B2A12">
        <w:t>Verify end bell orientation is correct after final installation.</w:t>
      </w:r>
      <w:r w:rsidR="002312ED">
        <w:t xml:space="preserve">  </w:t>
      </w:r>
      <w:r w:rsidR="002312ED" w:rsidRPr="009B2A12">
        <w:t>Improper end bell orientation can significantly reduce or isolate flow to an otherwise functional heat exchanger.</w:t>
      </w:r>
    </w:p>
    <w:p w14:paraId="11C4FE7D" w14:textId="0FE9939F"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Verify condition and operation are consistent with design assumptions in heat transfer calculations, and as described in the final safety analysis report.</w:t>
      </w:r>
      <w:r w:rsidR="007A379C" w:rsidRPr="00CA58F3">
        <w:rPr>
          <w:rFonts w:ascii="Arial" w:hAnsi="Arial"/>
          <w:sz w:val="22"/>
          <w:szCs w:val="22"/>
        </w:rPr>
        <w:t xml:space="preserve">  The inspector can refer to either design assumptions in calculations or parameters on design data sheets that can be evaluated by observation, review of licensee inspection records, or review of procedural operating limits. </w:t>
      </w:r>
      <w:r w:rsidR="007A379C" w:rsidRPr="00CA58F3">
        <w:rPr>
          <w:rFonts w:ascii="Arial" w:hAnsi="Arial"/>
          <w:sz w:val="22"/>
          <w:szCs w:val="22"/>
        </w:rPr>
        <w:fldChar w:fldCharType="begin"/>
      </w:r>
      <w:r w:rsidR="007A379C" w:rsidRPr="00CA58F3">
        <w:rPr>
          <w:rFonts w:ascii="Arial" w:hAnsi="Arial"/>
          <w:sz w:val="22"/>
          <w:szCs w:val="22"/>
        </w:rPr>
        <w:instrText xml:space="preserve"> SEQ CHAPTER \h \r 1</w:instrText>
      </w:r>
      <w:r w:rsidR="007A379C" w:rsidRPr="00CA58F3">
        <w:rPr>
          <w:rFonts w:ascii="Arial" w:hAnsi="Arial"/>
          <w:sz w:val="22"/>
          <w:szCs w:val="22"/>
        </w:rPr>
        <w:fldChar w:fldCharType="end"/>
      </w:r>
      <w:r w:rsidR="007A379C" w:rsidRPr="00CA58F3">
        <w:rPr>
          <w:rFonts w:ascii="Arial" w:hAnsi="Arial"/>
          <w:sz w:val="22"/>
          <w:szCs w:val="22"/>
        </w:rPr>
        <w:t xml:space="preserve"> Verify that the as-found condition of the heat exchanger tube inner surfaces is consistent with the fouling factor used in design </w:t>
      </w:r>
      <w:proofErr w:type="gramStart"/>
      <w:r w:rsidR="007A379C" w:rsidRPr="00CA58F3">
        <w:rPr>
          <w:rFonts w:ascii="Arial" w:hAnsi="Arial"/>
          <w:sz w:val="22"/>
          <w:szCs w:val="22"/>
        </w:rPr>
        <w:t>calculations, or</w:t>
      </w:r>
      <w:proofErr w:type="gramEnd"/>
      <w:r w:rsidR="007A379C" w:rsidRPr="00CA58F3">
        <w:rPr>
          <w:rFonts w:ascii="Arial" w:hAnsi="Arial"/>
          <w:sz w:val="22"/>
          <w:szCs w:val="22"/>
        </w:rPr>
        <w:t xml:space="preserve"> credited in design basis documents or </w:t>
      </w:r>
      <w:r w:rsidR="001324F4" w:rsidRPr="00CA58F3">
        <w:rPr>
          <w:rFonts w:ascii="Arial" w:hAnsi="Arial"/>
          <w:sz w:val="22"/>
          <w:szCs w:val="22"/>
        </w:rPr>
        <w:t xml:space="preserve">the </w:t>
      </w:r>
      <w:r w:rsidR="007A379C" w:rsidRPr="00CA58F3">
        <w:rPr>
          <w:rFonts w:ascii="Arial" w:hAnsi="Arial"/>
          <w:sz w:val="22"/>
          <w:szCs w:val="22"/>
        </w:rPr>
        <w:t>Updated Final Safety Analysis Report (UFSAR).</w:t>
      </w:r>
    </w:p>
    <w:p w14:paraId="35E0E44E" w14:textId="0D83F838"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 xml:space="preserve">Verify </w:t>
      </w:r>
      <w:r w:rsidR="001324F4" w:rsidRPr="00CA58F3">
        <w:rPr>
          <w:rFonts w:ascii="Arial" w:hAnsi="Arial"/>
          <w:sz w:val="22"/>
          <w:szCs w:val="22"/>
        </w:rPr>
        <w:t xml:space="preserve">the </w:t>
      </w:r>
      <w:r w:rsidRPr="00CA58F3">
        <w:rPr>
          <w:rFonts w:ascii="Arial" w:hAnsi="Arial"/>
          <w:sz w:val="22"/>
          <w:szCs w:val="22"/>
        </w:rPr>
        <w:t xml:space="preserve">licensee has evaluated the potential for water hammer in susceptible heat exchangers and undertaken appropriate measures to address it.  </w:t>
      </w:r>
      <w:r w:rsidR="003F022D" w:rsidRPr="00CA58F3">
        <w:rPr>
          <w:rFonts w:ascii="Arial" w:hAnsi="Arial"/>
          <w:sz w:val="22"/>
          <w:szCs w:val="22"/>
        </w:rPr>
        <w:t xml:space="preserve">Heat exchangers susceptible to water hammer include but are not limited to heat exchangers kept isolated in standby or dry lay-up, </w:t>
      </w:r>
      <w:r w:rsidR="00527B5D" w:rsidRPr="00CA58F3">
        <w:rPr>
          <w:rFonts w:ascii="Arial" w:hAnsi="Arial"/>
          <w:sz w:val="22"/>
          <w:szCs w:val="22"/>
        </w:rPr>
        <w:t>heat exchangers that can partially drain during design basis events (i.e., loss of offsite power (LOOP) or loss of coolant accident (LOCA))</w:t>
      </w:r>
      <w:r w:rsidR="00E54816" w:rsidRPr="00CA58F3">
        <w:rPr>
          <w:rFonts w:ascii="Arial" w:hAnsi="Arial"/>
          <w:sz w:val="22"/>
          <w:szCs w:val="22"/>
        </w:rPr>
        <w:t xml:space="preserve">, such as </w:t>
      </w:r>
      <w:r w:rsidR="00527B5D" w:rsidRPr="00CA58F3">
        <w:rPr>
          <w:rFonts w:ascii="Arial" w:hAnsi="Arial"/>
          <w:sz w:val="22"/>
          <w:szCs w:val="22"/>
        </w:rPr>
        <w:t xml:space="preserve">containment air coolers, </w:t>
      </w:r>
      <w:r w:rsidR="00804692" w:rsidRPr="00CA58F3">
        <w:rPr>
          <w:rFonts w:ascii="Arial" w:hAnsi="Arial"/>
          <w:sz w:val="22"/>
          <w:szCs w:val="22"/>
        </w:rPr>
        <w:t xml:space="preserve">and </w:t>
      </w:r>
      <w:r w:rsidR="00BC1E4A" w:rsidRPr="00CA58F3">
        <w:rPr>
          <w:rFonts w:ascii="Arial" w:hAnsi="Arial"/>
          <w:sz w:val="22"/>
          <w:szCs w:val="22"/>
        </w:rPr>
        <w:t xml:space="preserve">containment heat exchangers in which flow is temporarily stopped following </w:t>
      </w:r>
      <w:r w:rsidR="001324F4" w:rsidRPr="00CA58F3">
        <w:rPr>
          <w:rFonts w:ascii="Arial" w:hAnsi="Arial"/>
          <w:sz w:val="22"/>
          <w:szCs w:val="22"/>
        </w:rPr>
        <w:t xml:space="preserve">a </w:t>
      </w:r>
      <w:r w:rsidR="00BC1E4A" w:rsidRPr="00CA58F3">
        <w:rPr>
          <w:rFonts w:ascii="Arial" w:hAnsi="Arial"/>
          <w:sz w:val="22"/>
          <w:szCs w:val="22"/>
        </w:rPr>
        <w:t>station blackout or other event</w:t>
      </w:r>
      <w:r w:rsidR="003F022D" w:rsidRPr="00CA58F3">
        <w:rPr>
          <w:rFonts w:ascii="Arial" w:hAnsi="Arial"/>
          <w:sz w:val="22"/>
          <w:szCs w:val="22"/>
        </w:rPr>
        <w:t>.</w:t>
      </w:r>
    </w:p>
    <w:p w14:paraId="4B391DCC" w14:textId="22526D8D"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Verify adequate controls and operational limits are in</w:t>
      </w:r>
      <w:r w:rsidR="004141C2" w:rsidRPr="00CA58F3">
        <w:rPr>
          <w:rFonts w:ascii="Arial" w:hAnsi="Arial"/>
          <w:sz w:val="22"/>
          <w:szCs w:val="22"/>
        </w:rPr>
        <w:t xml:space="preserve"> </w:t>
      </w:r>
      <w:r w:rsidRPr="00CA58F3">
        <w:rPr>
          <w:rFonts w:ascii="Arial" w:hAnsi="Arial"/>
          <w:sz w:val="22"/>
          <w:szCs w:val="22"/>
        </w:rPr>
        <w:t>place to prevent heat exchanger degradation due to excessive flow induced vibration during operation.</w:t>
      </w:r>
      <w:r w:rsidR="007578C5" w:rsidRPr="00CA58F3">
        <w:rPr>
          <w:rFonts w:ascii="Arial" w:hAnsi="Arial"/>
          <w:sz w:val="22"/>
          <w:szCs w:val="22"/>
        </w:rPr>
        <w:t xml:space="preserve">  Heat exchangers </w:t>
      </w:r>
      <w:r w:rsidR="007578C5" w:rsidRPr="00CA58F3">
        <w:rPr>
          <w:rFonts w:ascii="Arial" w:hAnsi="Arial"/>
          <w:sz w:val="22"/>
          <w:szCs w:val="22"/>
        </w:rPr>
        <w:lastRenderedPageBreak/>
        <w:t>that exhibit excessive flow induced vibration may be susceptible to potential damage to their tubes or tube sheets.  Such heat exchangers may be identified based on direct observation during high flow conditions (i.e., tube rattle), issues identified in corrective</w:t>
      </w:r>
      <w:r w:rsidR="00CD6717" w:rsidRPr="00CA58F3">
        <w:rPr>
          <w:rFonts w:ascii="Arial" w:hAnsi="Arial"/>
          <w:sz w:val="22"/>
          <w:szCs w:val="22"/>
        </w:rPr>
        <w:t xml:space="preserve"> </w:t>
      </w:r>
      <w:r w:rsidR="007578C5" w:rsidRPr="00CA58F3">
        <w:rPr>
          <w:rFonts w:ascii="Arial" w:hAnsi="Arial"/>
          <w:sz w:val="22"/>
          <w:szCs w:val="22"/>
        </w:rPr>
        <w:t>action documents (e.g., vibration during operation, unexpected or excessive tube damage), issues identified during interviews of licensee staff</w:t>
      </w:r>
      <w:r w:rsidR="00E02282" w:rsidRPr="00CA58F3">
        <w:rPr>
          <w:rFonts w:ascii="Arial" w:hAnsi="Arial"/>
          <w:sz w:val="22"/>
          <w:szCs w:val="22"/>
        </w:rPr>
        <w:t>, and administrative limits procedurally established to limit flow according to manufacturer's recommendations or engineering calculations.  Additionally, review system flow balance results and individual heat exchanger flow data.  Verify the licensee is maintaining the calculated flow through each heat exchanger.</w:t>
      </w:r>
    </w:p>
    <w:p w14:paraId="6F8B27B3" w14:textId="71EE3B05"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Review, if available, periodic flow testing at or near maximum design flow for redundant and infrequently used heat exchangers.</w:t>
      </w:r>
    </w:p>
    <w:p w14:paraId="303CCED8" w14:textId="4BB325F4"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 xml:space="preserve">Verify that the number of plugged tubes </w:t>
      </w:r>
      <w:proofErr w:type="gramStart"/>
      <w:r w:rsidRPr="00CA58F3">
        <w:rPr>
          <w:rFonts w:ascii="Arial" w:hAnsi="Arial"/>
          <w:sz w:val="22"/>
          <w:szCs w:val="22"/>
        </w:rPr>
        <w:t>are</w:t>
      </w:r>
      <w:proofErr w:type="gramEnd"/>
      <w:r w:rsidRPr="00CA58F3">
        <w:rPr>
          <w:rFonts w:ascii="Arial" w:hAnsi="Arial"/>
          <w:sz w:val="22"/>
          <w:szCs w:val="22"/>
        </w:rPr>
        <w:t xml:space="preserve"> within pre-established limits, based on heat transfer capacity and design heat transfer assumptions, and are appropriately accounted for in heat exchanger performance calculations.</w:t>
      </w:r>
    </w:p>
    <w:p w14:paraId="34F198EE" w14:textId="5F4EFD62" w:rsidR="00CA58F3" w:rsidRPr="00CA58F3" w:rsidRDefault="008B2776" w:rsidP="00CA58F3">
      <w:pPr>
        <w:pStyle w:val="Level2"/>
        <w:numPr>
          <w:ilvl w:val="0"/>
          <w:numId w:val="23"/>
        </w:numPr>
        <w:spacing w:after="220"/>
        <w:rPr>
          <w:rFonts w:ascii="Arial" w:hAnsi="Arial"/>
          <w:sz w:val="22"/>
          <w:szCs w:val="22"/>
        </w:rPr>
      </w:pPr>
      <w:r w:rsidRPr="00CA58F3">
        <w:rPr>
          <w:rFonts w:ascii="Arial" w:hAnsi="Arial"/>
          <w:sz w:val="22"/>
          <w:szCs w:val="22"/>
        </w:rPr>
        <w:t>Review, if available, eddy current test reports and visual inspection records, to determine the structural integrity of the heat exchanger.</w:t>
      </w:r>
    </w:p>
    <w:p w14:paraId="224B1623" w14:textId="77777777" w:rsidR="00CA58F3" w:rsidRDefault="00DD3AD3" w:rsidP="00CA58F3">
      <w:pPr>
        <w:pStyle w:val="Heading2"/>
      </w:pPr>
      <w:r>
        <w:t>03.0</w:t>
      </w:r>
      <w:r w:rsidR="005B19C4">
        <w:t>3</w:t>
      </w:r>
      <w:r>
        <w:tab/>
      </w:r>
      <w:r w:rsidRPr="00BC54FF">
        <w:rPr>
          <w:u w:val="single"/>
        </w:rPr>
        <w:t>H</w:t>
      </w:r>
      <w:r w:rsidRPr="00190BDE">
        <w:rPr>
          <w:u w:val="single"/>
        </w:rPr>
        <w:t xml:space="preserve">eat </w:t>
      </w:r>
      <w:r>
        <w:rPr>
          <w:u w:val="single"/>
        </w:rPr>
        <w:t>E</w:t>
      </w:r>
      <w:r w:rsidRPr="00190BDE">
        <w:rPr>
          <w:u w:val="single"/>
        </w:rPr>
        <w:t xml:space="preserve">xchanger </w:t>
      </w:r>
      <w:r>
        <w:rPr>
          <w:u w:val="single"/>
        </w:rPr>
        <w:t>(</w:t>
      </w:r>
      <w:r w:rsidR="000C3555" w:rsidRPr="00BF0CF6">
        <w:rPr>
          <w:u w:val="single"/>
        </w:rPr>
        <w:t>Closed Loop</w:t>
      </w:r>
      <w:r>
        <w:rPr>
          <w:u w:val="single"/>
        </w:rPr>
        <w:t>)</w:t>
      </w:r>
    </w:p>
    <w:p w14:paraId="47CEB09B" w14:textId="77777777" w:rsidR="00CA58F3" w:rsidRDefault="00DD3AD3" w:rsidP="00CA58F3">
      <w:pPr>
        <w:pStyle w:val="Baselinebold"/>
        <w:rPr>
          <w:b w:val="0"/>
        </w:rPr>
      </w:pPr>
      <w:r w:rsidRPr="00590FE4">
        <w:t xml:space="preserve">Verify </w:t>
      </w:r>
      <w:r>
        <w:t xml:space="preserve">that the selected </w:t>
      </w:r>
      <w:r w:rsidR="005B19C4">
        <w:t xml:space="preserve">closed loop </w:t>
      </w:r>
      <w:r w:rsidRPr="00590FE4">
        <w:t>heat exchanger</w:t>
      </w:r>
      <w:r>
        <w:t>(s)</w:t>
      </w:r>
      <w:r w:rsidRPr="00590FE4">
        <w:t xml:space="preserve"> </w:t>
      </w:r>
      <w:r w:rsidRPr="00AA5527">
        <w:t>remain capable of performing their intended safety functions.</w:t>
      </w:r>
    </w:p>
    <w:p w14:paraId="41E24C18" w14:textId="77777777" w:rsidR="00CA58F3" w:rsidRDefault="009B0882" w:rsidP="00CA58F3">
      <w:pPr>
        <w:pStyle w:val="SpecificGuidance"/>
        <w:rPr>
          <w:rStyle w:val="Header02Char"/>
          <w:sz w:val="22"/>
          <w:szCs w:val="22"/>
        </w:rPr>
      </w:pPr>
      <w:r w:rsidRPr="00195EAE">
        <w:rPr>
          <w:rStyle w:val="Header02Char"/>
          <w:sz w:val="22"/>
          <w:szCs w:val="22"/>
        </w:rPr>
        <w:t>Specific Guidance</w:t>
      </w:r>
    </w:p>
    <w:p w14:paraId="6F8E47BC" w14:textId="77777777" w:rsidR="00CA58F3" w:rsidRDefault="003E6DCB" w:rsidP="00CA58F3">
      <w:pPr>
        <w:pStyle w:val="SpecificGuidparagraph"/>
      </w:pPr>
      <w:r w:rsidRPr="00B072E0">
        <w:t xml:space="preserve">This section is applicable only to </w:t>
      </w:r>
      <w:r w:rsidRPr="009B2A12">
        <w:t>heat exchanges that are cooled by closed cooling water systems (e.g., RHR heat exchangers</w:t>
      </w:r>
      <w:r w:rsidRPr="009B2A12">
        <w:fldChar w:fldCharType="begin"/>
      </w:r>
      <w:r w:rsidRPr="009B2A12">
        <w:instrText xml:space="preserve"> SEQ CHAPTER \h \r 1</w:instrText>
      </w:r>
      <w:r w:rsidRPr="009B2A12">
        <w:fldChar w:fldCharType="end"/>
      </w:r>
      <w:r w:rsidRPr="009B2A12">
        <w:t xml:space="preserve"> not directly connected to the service water system).</w:t>
      </w:r>
      <w:r w:rsidR="009C7BDF">
        <w:t xml:space="preserve">  </w:t>
      </w:r>
      <w:r w:rsidR="009E1046" w:rsidRPr="009B2A12">
        <w:t>These heat exchangers are directly cooled by a closed cooling water system, and either indirectly cooled by the service water system, or cooled directly by an air radiator.  Examples of risk significant or safety related heat exchangers that are air cooled at some nuclear plants (i.e., no reliance on the service water system or UHS) include station blackout diesel generator, emergency diesel generator, or instrument air compressors.</w:t>
      </w:r>
      <w:r w:rsidR="009E1046">
        <w:t xml:space="preserve">  </w:t>
      </w:r>
    </w:p>
    <w:p w14:paraId="26AE741D" w14:textId="77777777" w:rsidR="00CA58F3" w:rsidRDefault="008B2776" w:rsidP="00CA58F3">
      <w:pPr>
        <w:pStyle w:val="SpecificGuidparagraph"/>
      </w:pPr>
      <w:r w:rsidRPr="009B2A12">
        <w:t>For the selected heat exchangers that are directly cooled by a closed loop cooling water system, verify the following items:</w:t>
      </w:r>
    </w:p>
    <w:p w14:paraId="326DD5AE" w14:textId="0D469C61" w:rsidR="00CA58F3" w:rsidRDefault="008B2776" w:rsidP="00CA58F3">
      <w:pPr>
        <w:pStyle w:val="ListParagraph"/>
        <w:numPr>
          <w:ilvl w:val="0"/>
          <w:numId w:val="28"/>
        </w:numPr>
        <w:spacing w:after="220"/>
        <w:contextualSpacing w:val="0"/>
      </w:pPr>
      <w:r w:rsidRPr="009B2A12">
        <w:t>Condition and operation are consistent with design assumptions in heat transfer calculations.</w:t>
      </w:r>
      <w:r w:rsidR="009C4BB5">
        <w:t xml:space="preserve">  </w:t>
      </w:r>
      <w:r w:rsidR="00204EEE">
        <w:t>D</w:t>
      </w:r>
      <w:r w:rsidR="009C4BB5" w:rsidRPr="009B2A12">
        <w:t xml:space="preserve">esign assumptions </w:t>
      </w:r>
      <w:r w:rsidR="00E54435">
        <w:t xml:space="preserve">used </w:t>
      </w:r>
      <w:r w:rsidR="009C4BB5" w:rsidRPr="009B2A12">
        <w:t>in calculations</w:t>
      </w:r>
      <w:r w:rsidR="000D0D17">
        <w:t xml:space="preserve"> and</w:t>
      </w:r>
      <w:r w:rsidR="00204EEE">
        <w:t xml:space="preserve"> </w:t>
      </w:r>
      <w:r w:rsidR="009C4BB5" w:rsidRPr="009B2A12">
        <w:t xml:space="preserve">parameters on design data sheets </w:t>
      </w:r>
      <w:r w:rsidR="000D0D17">
        <w:t xml:space="preserve">can be </w:t>
      </w:r>
      <w:r w:rsidR="00505425">
        <w:t>compared to</w:t>
      </w:r>
      <w:r w:rsidR="00E4225D">
        <w:t xml:space="preserve"> </w:t>
      </w:r>
      <w:r w:rsidR="009C4BB5" w:rsidRPr="009B2A12">
        <w:t>observation</w:t>
      </w:r>
      <w:r w:rsidR="00A47345">
        <w:t>s</w:t>
      </w:r>
      <w:r w:rsidR="009C4BB5" w:rsidRPr="009B2A12">
        <w:t xml:space="preserve">, inspection records, </w:t>
      </w:r>
      <w:r w:rsidR="00A47345">
        <w:t xml:space="preserve">and </w:t>
      </w:r>
      <w:r w:rsidR="009C4BB5" w:rsidRPr="009B2A12">
        <w:t xml:space="preserve">operating </w:t>
      </w:r>
      <w:r w:rsidR="00505425" w:rsidRPr="009B2A12">
        <w:t>p</w:t>
      </w:r>
      <w:r w:rsidR="00505425">
        <w:t>rocedure l</w:t>
      </w:r>
      <w:r w:rsidR="009C4BB5" w:rsidRPr="009B2A12">
        <w:t>imits.</w:t>
      </w:r>
    </w:p>
    <w:p w14:paraId="46DAA0DD" w14:textId="3E4A032C" w:rsidR="00CA58F3" w:rsidRDefault="00692760" w:rsidP="00CA58F3">
      <w:pPr>
        <w:pStyle w:val="ListParagraph"/>
        <w:numPr>
          <w:ilvl w:val="0"/>
          <w:numId w:val="28"/>
        </w:numPr>
        <w:spacing w:after="220"/>
        <w:contextualSpacing w:val="0"/>
      </w:pPr>
      <w:r>
        <w:t>P</w:t>
      </w:r>
      <w:r w:rsidR="008B2776" w:rsidRPr="009B2A12">
        <w:t>otential for water hammer in susceptible heat exchangers</w:t>
      </w:r>
      <w:r>
        <w:t xml:space="preserve"> has been evaluated </w:t>
      </w:r>
      <w:r w:rsidR="00D778AF">
        <w:t xml:space="preserve">and appropriately </w:t>
      </w:r>
      <w:r w:rsidR="008B2776" w:rsidRPr="009B2A12">
        <w:t>address</w:t>
      </w:r>
      <w:r w:rsidR="00D778AF">
        <w:t>ed</w:t>
      </w:r>
      <w:r w:rsidR="008B2776" w:rsidRPr="009B2A12">
        <w:t>.</w:t>
      </w:r>
      <w:r w:rsidR="00900C5C">
        <w:t xml:space="preserve">  </w:t>
      </w:r>
      <w:r w:rsidR="00900C5C" w:rsidRPr="009B2A12">
        <w:t>Heat exchangers susceptible to water hammer include</w:t>
      </w:r>
      <w:r w:rsidR="00900C5C">
        <w:t xml:space="preserve"> </w:t>
      </w:r>
      <w:r w:rsidR="00126E6F">
        <w:t xml:space="preserve">those </w:t>
      </w:r>
      <w:r w:rsidR="00900C5C">
        <w:t>h</w:t>
      </w:r>
      <w:r w:rsidR="00900C5C" w:rsidRPr="0042279A">
        <w:t>eat exchangers kept isolated in standby or dry lay-up</w:t>
      </w:r>
      <w:r w:rsidR="00900C5C">
        <w:t xml:space="preserve"> and </w:t>
      </w:r>
      <w:r w:rsidR="00DB2D89">
        <w:t>h</w:t>
      </w:r>
      <w:r w:rsidR="00900C5C" w:rsidRPr="0042279A">
        <w:t>eat exchangers that can partially drain during design basis events (i.e., LOOP or LOCA)</w:t>
      </w:r>
      <w:r w:rsidR="00DB2D89">
        <w:t xml:space="preserve">, such as </w:t>
      </w:r>
      <w:r w:rsidR="00900C5C" w:rsidRPr="0042279A">
        <w:t>containment air coolers.</w:t>
      </w:r>
    </w:p>
    <w:p w14:paraId="505096AA" w14:textId="489A62C3" w:rsidR="00CA58F3" w:rsidRDefault="00244F64" w:rsidP="00CA58F3">
      <w:pPr>
        <w:pStyle w:val="ListParagraph"/>
        <w:numPr>
          <w:ilvl w:val="0"/>
          <w:numId w:val="28"/>
        </w:numPr>
        <w:spacing w:after="220"/>
        <w:contextualSpacing w:val="0"/>
      </w:pPr>
      <w:r>
        <w:t>C</w:t>
      </w:r>
      <w:r w:rsidR="008B2776" w:rsidRPr="009B2A12">
        <w:t>ontrols and operational limits are in</w:t>
      </w:r>
      <w:r w:rsidR="008248FF">
        <w:t xml:space="preserve"> </w:t>
      </w:r>
      <w:r w:rsidR="008B2776" w:rsidRPr="009B2A12">
        <w:t>place to prevent heat exchanger degradation due to excessive flow induced vibration during operation.</w:t>
      </w:r>
      <w:r w:rsidR="00FA2733">
        <w:t xml:space="preserve">  </w:t>
      </w:r>
      <w:r w:rsidR="00FA2733" w:rsidRPr="009B2A12">
        <w:t xml:space="preserve">Heat exchangers that exhibit excessive flow induced vibration may be susceptible to potential damage to their tubes </w:t>
      </w:r>
      <w:r w:rsidR="00FA2733" w:rsidRPr="009B2A12">
        <w:lastRenderedPageBreak/>
        <w:t>or tube sheets.</w:t>
      </w:r>
      <w:r w:rsidR="00FA2733" w:rsidRPr="00AE2B09">
        <w:t xml:space="preserve"> </w:t>
      </w:r>
      <w:r w:rsidR="00FA2733" w:rsidRPr="00AE2B09">
        <w:fldChar w:fldCharType="begin"/>
      </w:r>
      <w:r w:rsidR="00FA2733" w:rsidRPr="00AE2B09">
        <w:instrText xml:space="preserve"> SEQ CHAPTER \h \r 1</w:instrText>
      </w:r>
      <w:r w:rsidR="00FA2733" w:rsidRPr="00AE2B09">
        <w:fldChar w:fldCharType="end"/>
      </w:r>
      <w:r w:rsidR="00FA2733" w:rsidRPr="009B2A12">
        <w:t xml:space="preserve"> Such heat exchangers may be identified based on</w:t>
      </w:r>
      <w:r w:rsidR="004A47BE">
        <w:t xml:space="preserve"> d</w:t>
      </w:r>
      <w:r w:rsidR="004A47BE" w:rsidRPr="0042279A">
        <w:t>irect observation during high flow conditions (i.e., tube rattle)</w:t>
      </w:r>
      <w:r w:rsidR="004A47BE">
        <w:t>, issu</w:t>
      </w:r>
      <w:r w:rsidR="004A47BE" w:rsidRPr="0042279A">
        <w:t>es identified in corrective-action documents (e.g., vibration during operation, unexpected or excessive tube damage)</w:t>
      </w:r>
      <w:r w:rsidR="004A47BE">
        <w:t>, and i</w:t>
      </w:r>
      <w:r w:rsidR="004A47BE" w:rsidRPr="0042279A">
        <w:t>ssues identified during interviews of licensee staff.</w:t>
      </w:r>
      <w:r w:rsidR="004A47BE">
        <w:t xml:space="preserve">  A</w:t>
      </w:r>
      <w:r w:rsidR="004A47BE" w:rsidRPr="0042279A">
        <w:t xml:space="preserve">dministrative limits </w:t>
      </w:r>
      <w:r w:rsidR="00483734">
        <w:t xml:space="preserve">are </w:t>
      </w:r>
      <w:r w:rsidR="004A47BE" w:rsidRPr="0042279A">
        <w:t>procedurally established to limit flow according to manufacturer's recommendations or engineering calculations</w:t>
      </w:r>
      <w:r w:rsidR="004A47BE">
        <w:t>.</w:t>
      </w:r>
    </w:p>
    <w:p w14:paraId="33358A63" w14:textId="5B4FE364" w:rsidR="00CA58F3" w:rsidRDefault="00D03A4D" w:rsidP="00CA58F3">
      <w:pPr>
        <w:pStyle w:val="ListParagraph"/>
        <w:numPr>
          <w:ilvl w:val="0"/>
          <w:numId w:val="28"/>
        </w:numPr>
        <w:spacing w:after="220"/>
        <w:contextualSpacing w:val="0"/>
      </w:pPr>
      <w:r>
        <w:t>C</w:t>
      </w:r>
      <w:r w:rsidR="008B2776" w:rsidRPr="009B2A12">
        <w:t xml:space="preserve">hemical treatment programs for corrosion control were consistent with industry </w:t>
      </w:r>
      <w:r w:rsidR="00AC2AC4" w:rsidRPr="009B2A12">
        <w:t>standards</w:t>
      </w:r>
      <w:r w:rsidR="008B2776" w:rsidRPr="009B2A12">
        <w:t xml:space="preserve">, and are controlled, tested, </w:t>
      </w:r>
      <w:r w:rsidR="008B2776" w:rsidRPr="005E48B5">
        <w:t>and evaluated</w:t>
      </w:r>
      <w:r w:rsidR="008B2776" w:rsidRPr="00AE2B09">
        <w:fldChar w:fldCharType="begin"/>
      </w:r>
      <w:r w:rsidR="008B2776" w:rsidRPr="00AE2B09">
        <w:instrText xml:space="preserve"> SEQ CHAPTER \h \r 1</w:instrText>
      </w:r>
      <w:r w:rsidR="008B2776" w:rsidRPr="00AE2B09">
        <w:fldChar w:fldCharType="end"/>
      </w:r>
      <w:r w:rsidR="008B2776" w:rsidRPr="00AE2B09">
        <w:t>.</w:t>
      </w:r>
      <w:r w:rsidR="005E48B5" w:rsidRPr="00AE2B09">
        <w:t xml:space="preserve">  </w:t>
      </w:r>
      <w:r w:rsidR="005E48B5" w:rsidRPr="005E48B5">
        <w:t>Chemical treatment programs should be consistent with industry standards.  Treatment results should be evaluated for adverse effects on heat exchangers or other system components, should consider stress corrosion cracking, and should conform to licensee established acceptance criteria.  Chemical treatments should be conducted as scheduled, controlled, and the results monitored, trended, and evaluated.</w:t>
      </w:r>
    </w:p>
    <w:p w14:paraId="6D31FE69" w14:textId="461CA4A7" w:rsidR="00CA58F3" w:rsidRDefault="00D03A4D" w:rsidP="00CA58F3">
      <w:pPr>
        <w:pStyle w:val="ListParagraph"/>
        <w:numPr>
          <w:ilvl w:val="0"/>
          <w:numId w:val="28"/>
        </w:numPr>
        <w:spacing w:after="220"/>
        <w:contextualSpacing w:val="0"/>
      </w:pPr>
      <w:r>
        <w:t>Avai</w:t>
      </w:r>
      <w:r w:rsidR="004E3190">
        <w:t>lable p</w:t>
      </w:r>
      <w:r w:rsidR="008B2776" w:rsidRPr="009B2A12">
        <w:t>eriodic flow testing at or near maximum design flow for redundant and infrequently used heat exchangers</w:t>
      </w:r>
      <w:r w:rsidR="00642FB0">
        <w:t xml:space="preserve"> meets </w:t>
      </w:r>
      <w:r w:rsidR="001622F3">
        <w:t xml:space="preserve">design </w:t>
      </w:r>
      <w:r w:rsidR="00B73D14">
        <w:t>specifications</w:t>
      </w:r>
      <w:r w:rsidR="008B2776" w:rsidRPr="009B2A12">
        <w:t>.</w:t>
      </w:r>
      <w:r w:rsidR="00FC0912">
        <w:t xml:space="preserve">  </w:t>
      </w:r>
      <w:r w:rsidR="00FC0912" w:rsidRPr="009B2A12">
        <w:t>System flow balance results and individual heat exchanger flow data should be reviewed to check that the licensee is maintaining the calculated flow through each heat exchanger.</w:t>
      </w:r>
    </w:p>
    <w:p w14:paraId="16FE6971" w14:textId="7C56580F" w:rsidR="00CA58F3" w:rsidRDefault="00A74BC3" w:rsidP="00CA58F3">
      <w:pPr>
        <w:pStyle w:val="ListParagraph"/>
        <w:numPr>
          <w:ilvl w:val="0"/>
          <w:numId w:val="28"/>
        </w:numPr>
        <w:spacing w:after="220"/>
        <w:contextualSpacing w:val="0"/>
      </w:pPr>
      <w:r>
        <w:t>T</w:t>
      </w:r>
      <w:r w:rsidR="008B2776" w:rsidRPr="009B2A12">
        <w:t xml:space="preserve">he number of plugged tubes </w:t>
      </w:r>
      <w:proofErr w:type="gramStart"/>
      <w:r w:rsidR="008B2776" w:rsidRPr="009B2A12">
        <w:t>are</w:t>
      </w:r>
      <w:proofErr w:type="gramEnd"/>
      <w:r w:rsidR="008B2776" w:rsidRPr="009B2A12">
        <w:t xml:space="preserve"> within pre-established limits, based on heat transfer capacity and design heat transfer assumptions, and are appropriately accounted for in heat exchanger performance calculations.</w:t>
      </w:r>
    </w:p>
    <w:p w14:paraId="32366DD1" w14:textId="7D9A8FC8" w:rsidR="00CA58F3" w:rsidRDefault="00C90A39" w:rsidP="00CA58F3">
      <w:pPr>
        <w:pStyle w:val="ListParagraph"/>
        <w:numPr>
          <w:ilvl w:val="0"/>
          <w:numId w:val="28"/>
        </w:numPr>
        <w:spacing w:after="220"/>
        <w:contextualSpacing w:val="0"/>
      </w:pPr>
      <w:r>
        <w:t>Available e</w:t>
      </w:r>
      <w:r w:rsidRPr="009B2A12">
        <w:t xml:space="preserve">ddy current test reports and visual inspection records </w:t>
      </w:r>
      <w:r w:rsidR="00147257">
        <w:t xml:space="preserve">indicate </w:t>
      </w:r>
      <w:r w:rsidR="001B640B">
        <w:t>the</w:t>
      </w:r>
      <w:r w:rsidR="008B2776" w:rsidRPr="009B2A12">
        <w:t xml:space="preserve"> structural integrity of the heat exchanger</w:t>
      </w:r>
      <w:r w:rsidR="001B640B">
        <w:t xml:space="preserve"> is maintained</w:t>
      </w:r>
      <w:r w:rsidR="000B2629">
        <w:t xml:space="preserve"> during operation.</w:t>
      </w:r>
    </w:p>
    <w:p w14:paraId="2331FADB" w14:textId="77777777" w:rsidR="00CA58F3" w:rsidRDefault="00BB501C" w:rsidP="00CA58F3">
      <w:pPr>
        <w:pStyle w:val="Heading2"/>
      </w:pPr>
      <w:r>
        <w:t>03.0</w:t>
      </w:r>
      <w:r w:rsidR="006863D5">
        <w:t>4</w:t>
      </w:r>
      <w:r>
        <w:tab/>
      </w:r>
      <w:r w:rsidR="006863D5">
        <w:rPr>
          <w:u w:val="single"/>
        </w:rPr>
        <w:t>U</w:t>
      </w:r>
      <w:r w:rsidR="006D7B4B">
        <w:rPr>
          <w:u w:val="single"/>
        </w:rPr>
        <w:t>ltimate Heat Sink</w:t>
      </w:r>
    </w:p>
    <w:p w14:paraId="08E87B14" w14:textId="77777777" w:rsidR="00CA58F3" w:rsidRDefault="00BB501C" w:rsidP="00CA58F3">
      <w:pPr>
        <w:pStyle w:val="Baselinebold"/>
        <w:rPr>
          <w:b w:val="0"/>
        </w:rPr>
      </w:pPr>
      <w:r w:rsidRPr="00590FE4">
        <w:t xml:space="preserve">Verify </w:t>
      </w:r>
      <w:r>
        <w:t xml:space="preserve">that the </w:t>
      </w:r>
      <w:r w:rsidR="006D7B4B">
        <w:t>UHS</w:t>
      </w:r>
      <w:r w:rsidRPr="00590FE4">
        <w:t xml:space="preserve"> </w:t>
      </w:r>
      <w:r w:rsidRPr="00AA5527">
        <w:t>remain</w:t>
      </w:r>
      <w:r w:rsidR="00E051FF">
        <w:t>s</w:t>
      </w:r>
      <w:r w:rsidRPr="00AA5527">
        <w:t xml:space="preserve"> capable of performing </w:t>
      </w:r>
      <w:r w:rsidR="006D7B4B">
        <w:t xml:space="preserve">its </w:t>
      </w:r>
      <w:r w:rsidRPr="00AA5527">
        <w:t>intended safety functions.</w:t>
      </w:r>
    </w:p>
    <w:p w14:paraId="20863FA9" w14:textId="77777777" w:rsidR="00CA58F3" w:rsidRDefault="00BA1566" w:rsidP="00CA58F3">
      <w:pPr>
        <w:pStyle w:val="SpecificGuidance"/>
        <w:rPr>
          <w:rStyle w:val="Header02Char"/>
          <w:sz w:val="22"/>
          <w:szCs w:val="22"/>
        </w:rPr>
      </w:pPr>
      <w:r w:rsidRPr="00195EAE">
        <w:rPr>
          <w:rStyle w:val="Header02Char"/>
          <w:sz w:val="22"/>
          <w:szCs w:val="22"/>
        </w:rPr>
        <w:t>Specific Guidance</w:t>
      </w:r>
    </w:p>
    <w:p w14:paraId="2B2DCD81" w14:textId="77777777" w:rsidR="00CA58F3" w:rsidRDefault="005F257D" w:rsidP="00CA58F3">
      <w:pPr>
        <w:pStyle w:val="SpecificGuidparagraph"/>
      </w:pPr>
      <w:r w:rsidRPr="00B072E0">
        <w:t>This section is applicable only to</w:t>
      </w:r>
      <w:r w:rsidRPr="009B2A12">
        <w:t xml:space="preserve"> </w:t>
      </w:r>
      <w:r w:rsidR="008418D9" w:rsidRPr="009B2A12">
        <w:t>UHS</w:t>
      </w:r>
      <w:r w:rsidR="006C62CC">
        <w:t xml:space="preserve">.  For each UHS selected, </w:t>
      </w:r>
      <w:r w:rsidR="008418D9" w:rsidRPr="009B2A12">
        <w:t>v</w:t>
      </w:r>
      <w:r w:rsidR="008B2776" w:rsidRPr="009B2A12">
        <w:t>erify the performance of UHS and their subcomponents like piping, intake screens, pumps, valves, etc. by tests or other equivalent methods.  For heat sinks, the issue is their availability and accessibility to the in-plant cooling water systems.</w:t>
      </w:r>
      <w:r w:rsidR="00AE3639">
        <w:t xml:space="preserve">  </w:t>
      </w:r>
      <w:r w:rsidR="00AE3639" w:rsidRPr="009B2A12">
        <w:t xml:space="preserve">The UHS and its subcomponents should be assessed to gain reasonable assurance that they </w:t>
      </w:r>
      <w:proofErr w:type="gramStart"/>
      <w:r w:rsidR="00AE3639" w:rsidRPr="009B2A12">
        <w:t>are capable of performing</w:t>
      </w:r>
      <w:proofErr w:type="gramEnd"/>
      <w:r w:rsidR="00AE3639" w:rsidRPr="009B2A12">
        <w:t xml:space="preserve"> their intended risk significant or safety functions.</w:t>
      </w:r>
    </w:p>
    <w:p w14:paraId="2A407148" w14:textId="77777777" w:rsidR="00CA58F3" w:rsidRDefault="0072774A" w:rsidP="00CA58F3">
      <w:pPr>
        <w:pStyle w:val="SpecificGuidparagraph"/>
      </w:pPr>
      <w:r>
        <w:t xml:space="preserve">Perform </w:t>
      </w:r>
      <w:r w:rsidR="00536611">
        <w:t xml:space="preserve">at least </w:t>
      </w:r>
      <w:r w:rsidR="008B2776" w:rsidRPr="009B2A12">
        <w:t xml:space="preserve">two of the following </w:t>
      </w:r>
      <w:r w:rsidR="00BE2D57">
        <w:t>five</w:t>
      </w:r>
      <w:r w:rsidR="00C62D3F">
        <w:t xml:space="preserve"> items below (i.e., a</w:t>
      </w:r>
      <w:r w:rsidR="00E04752">
        <w:t>, b, c, d, and e)</w:t>
      </w:r>
      <w:r w:rsidR="00BE2D57">
        <w:t xml:space="preserve"> </w:t>
      </w:r>
      <w:r w:rsidR="00A76B2D" w:rsidRPr="009B2A12">
        <w:t>for each selected UHS</w:t>
      </w:r>
      <w:r w:rsidR="00BC57F0" w:rsidRPr="009B2A12">
        <w:t>.</w:t>
      </w:r>
    </w:p>
    <w:p w14:paraId="040C13A9" w14:textId="06766EAD" w:rsidR="00CA58F3" w:rsidRDefault="008B2776" w:rsidP="00CA58F3">
      <w:pPr>
        <w:pStyle w:val="Level1"/>
        <w:numPr>
          <w:ilvl w:val="0"/>
          <w:numId w:val="30"/>
        </w:numPr>
        <w:spacing w:after="220"/>
        <w:rPr>
          <w:rFonts w:ascii="Arial" w:hAnsi="Arial"/>
          <w:sz w:val="22"/>
          <w:szCs w:val="22"/>
        </w:rPr>
      </w:pPr>
      <w:r w:rsidRPr="009B2A12">
        <w:rPr>
          <w:rFonts w:ascii="Arial" w:hAnsi="Arial"/>
          <w:sz w:val="22"/>
          <w:szCs w:val="22"/>
        </w:rPr>
        <w:t>For an UHS such as a forced draft cooling tower or spray pond, perform a system walkdown</w:t>
      </w:r>
      <w:r w:rsidR="00997332" w:rsidRPr="009B2A12">
        <w:rPr>
          <w:rFonts w:ascii="Arial" w:hAnsi="Arial"/>
          <w:sz w:val="22"/>
          <w:szCs w:val="22"/>
        </w:rPr>
        <w:t xml:space="preserve"> and review licensee records to verify </w:t>
      </w:r>
      <w:r w:rsidRPr="009B2A12">
        <w:rPr>
          <w:rFonts w:ascii="Arial" w:hAnsi="Arial"/>
          <w:sz w:val="22"/>
          <w:szCs w:val="22"/>
        </w:rPr>
        <w:t>the following items, as applicable:</w:t>
      </w:r>
    </w:p>
    <w:p w14:paraId="39A60B2D" w14:textId="334B55D7" w:rsidR="00CA58F3" w:rsidRDefault="008B2776" w:rsidP="00CA58F3">
      <w:pPr>
        <w:pStyle w:val="Level2"/>
        <w:numPr>
          <w:ilvl w:val="1"/>
          <w:numId w:val="32"/>
        </w:numPr>
        <w:spacing w:after="220"/>
        <w:rPr>
          <w:rFonts w:ascii="Arial" w:hAnsi="Arial"/>
          <w:sz w:val="22"/>
          <w:szCs w:val="22"/>
        </w:rPr>
      </w:pPr>
      <w:r w:rsidRPr="009B2A12">
        <w:rPr>
          <w:rFonts w:ascii="Arial" w:hAnsi="Arial"/>
          <w:sz w:val="22"/>
          <w:szCs w:val="22"/>
        </w:rPr>
        <w:t>Sufficient reservoir capacity.</w:t>
      </w:r>
    </w:p>
    <w:p w14:paraId="1C14BCC8" w14:textId="6C28E8FA" w:rsidR="00CA58F3" w:rsidRDefault="008B2776" w:rsidP="00CA58F3">
      <w:pPr>
        <w:pStyle w:val="Level2"/>
        <w:numPr>
          <w:ilvl w:val="1"/>
          <w:numId w:val="32"/>
        </w:numPr>
        <w:spacing w:after="220"/>
        <w:rPr>
          <w:rFonts w:ascii="Arial" w:hAnsi="Arial"/>
          <w:sz w:val="22"/>
          <w:szCs w:val="22"/>
        </w:rPr>
      </w:pPr>
      <w:r w:rsidRPr="009B2A12">
        <w:rPr>
          <w:rFonts w:ascii="Arial" w:hAnsi="Arial"/>
          <w:sz w:val="22"/>
          <w:szCs w:val="22"/>
        </w:rPr>
        <w:t>Periodic monitoring and trending of sediment build-up.</w:t>
      </w:r>
    </w:p>
    <w:p w14:paraId="79189141" w14:textId="787EB0C8" w:rsidR="00CA58F3" w:rsidRDefault="008B2776" w:rsidP="00CA58F3">
      <w:pPr>
        <w:pStyle w:val="Level2"/>
        <w:numPr>
          <w:ilvl w:val="1"/>
          <w:numId w:val="32"/>
        </w:numPr>
        <w:spacing w:after="220"/>
        <w:rPr>
          <w:rFonts w:ascii="Arial" w:hAnsi="Arial"/>
          <w:sz w:val="22"/>
          <w:szCs w:val="22"/>
        </w:rPr>
      </w:pPr>
      <w:r w:rsidRPr="009B2A12">
        <w:rPr>
          <w:rFonts w:ascii="Arial" w:hAnsi="Arial"/>
          <w:sz w:val="22"/>
          <w:szCs w:val="22"/>
        </w:rPr>
        <w:t>Adjacent non-seismic or non-safety</w:t>
      </w:r>
      <w:r w:rsidR="00265FBF">
        <w:rPr>
          <w:rFonts w:ascii="Arial" w:hAnsi="Arial"/>
          <w:sz w:val="22"/>
          <w:szCs w:val="22"/>
        </w:rPr>
        <w:t>-</w:t>
      </w:r>
      <w:r w:rsidRPr="009B2A12">
        <w:rPr>
          <w:rFonts w:ascii="Arial" w:hAnsi="Arial"/>
          <w:sz w:val="22"/>
          <w:szCs w:val="22"/>
        </w:rPr>
        <w:t>related structures cannot degrade or block safety-related flow paths, during a severe weather or seismic event.</w:t>
      </w:r>
    </w:p>
    <w:p w14:paraId="109831FC" w14:textId="2F50F380" w:rsidR="00CA58F3" w:rsidRDefault="008B2776" w:rsidP="00CA58F3">
      <w:pPr>
        <w:pStyle w:val="Level2"/>
        <w:numPr>
          <w:ilvl w:val="1"/>
          <w:numId w:val="32"/>
        </w:numPr>
        <w:spacing w:after="220"/>
        <w:rPr>
          <w:rFonts w:ascii="Arial" w:hAnsi="Arial"/>
          <w:sz w:val="22"/>
          <w:szCs w:val="22"/>
        </w:rPr>
      </w:pPr>
      <w:r w:rsidRPr="009B2A12">
        <w:rPr>
          <w:rFonts w:ascii="Arial" w:hAnsi="Arial"/>
          <w:sz w:val="22"/>
          <w:szCs w:val="22"/>
        </w:rPr>
        <w:lastRenderedPageBreak/>
        <w:t>Periodic performance monitoring of heat transfer capability.</w:t>
      </w:r>
    </w:p>
    <w:p w14:paraId="3A03D73C" w14:textId="4F9A3F4E" w:rsidR="00CA58F3" w:rsidRDefault="008B2776" w:rsidP="00CA58F3">
      <w:pPr>
        <w:pStyle w:val="Level2"/>
        <w:numPr>
          <w:ilvl w:val="1"/>
          <w:numId w:val="32"/>
        </w:numPr>
        <w:spacing w:after="220"/>
        <w:rPr>
          <w:rFonts w:ascii="Arial" w:hAnsi="Arial"/>
          <w:sz w:val="22"/>
          <w:szCs w:val="22"/>
        </w:rPr>
      </w:pPr>
      <w:r w:rsidRPr="009B2A12">
        <w:rPr>
          <w:rFonts w:ascii="Arial" w:hAnsi="Arial"/>
          <w:sz w:val="22"/>
          <w:szCs w:val="22"/>
        </w:rPr>
        <w:t>Periodic performance monitoring of the UHS structural integrity.</w:t>
      </w:r>
    </w:p>
    <w:p w14:paraId="27241265" w14:textId="40D7C77D" w:rsidR="00CA58F3" w:rsidRPr="00CA58F3" w:rsidRDefault="008B2776" w:rsidP="00CA58F3">
      <w:pPr>
        <w:pStyle w:val="Level1"/>
        <w:numPr>
          <w:ilvl w:val="0"/>
          <w:numId w:val="30"/>
        </w:numPr>
        <w:spacing w:after="220"/>
        <w:rPr>
          <w:rFonts w:ascii="Arial" w:hAnsi="Arial"/>
          <w:sz w:val="22"/>
          <w:szCs w:val="22"/>
        </w:rPr>
      </w:pPr>
      <w:r w:rsidRPr="00CA58F3">
        <w:rPr>
          <w:rFonts w:ascii="Arial" w:hAnsi="Arial"/>
          <w:sz w:val="22"/>
          <w:szCs w:val="22"/>
        </w:rPr>
        <w:fldChar w:fldCharType="begin"/>
      </w:r>
      <w:r w:rsidRPr="00CA58F3">
        <w:rPr>
          <w:rFonts w:ascii="Arial" w:hAnsi="Arial"/>
          <w:sz w:val="22"/>
          <w:szCs w:val="22"/>
        </w:rPr>
        <w:instrText xml:space="preserve"> SEQ CHAPTER \h \r 1</w:instrText>
      </w:r>
      <w:r w:rsidRPr="00CA58F3">
        <w:rPr>
          <w:rFonts w:ascii="Arial" w:hAnsi="Arial"/>
          <w:sz w:val="22"/>
          <w:szCs w:val="22"/>
        </w:rPr>
        <w:fldChar w:fldCharType="end"/>
      </w:r>
      <w:r w:rsidRPr="00CA58F3">
        <w:rPr>
          <w:rFonts w:ascii="Arial" w:hAnsi="Arial"/>
          <w:sz w:val="22"/>
          <w:szCs w:val="22"/>
        </w:rPr>
        <w:t>Review operation of service water system and UHS.</w:t>
      </w:r>
    </w:p>
    <w:p w14:paraId="270275C9" w14:textId="3E4DCF7B" w:rsidR="00CA58F3" w:rsidRDefault="008B2776" w:rsidP="00CA58F3">
      <w:pPr>
        <w:pStyle w:val="Level2"/>
        <w:numPr>
          <w:ilvl w:val="1"/>
          <w:numId w:val="33"/>
        </w:numPr>
        <w:spacing w:after="220"/>
        <w:rPr>
          <w:rFonts w:ascii="Arial" w:hAnsi="Arial"/>
          <w:sz w:val="22"/>
          <w:szCs w:val="22"/>
        </w:rPr>
      </w:pPr>
      <w:r w:rsidRPr="009B2A12">
        <w:rPr>
          <w:rFonts w:ascii="Arial" w:hAnsi="Arial"/>
          <w:sz w:val="22"/>
          <w:szCs w:val="22"/>
        </w:rPr>
        <w:t>Review design changes to the service water system and the UHS.</w:t>
      </w:r>
      <w:r w:rsidR="001366FC">
        <w:rPr>
          <w:rFonts w:ascii="Arial" w:hAnsi="Arial"/>
          <w:sz w:val="22"/>
          <w:szCs w:val="22"/>
        </w:rPr>
        <w:t xml:space="preserve">  </w:t>
      </w:r>
      <w:r w:rsidR="001366FC" w:rsidRPr="009B2A12">
        <w:rPr>
          <w:rFonts w:ascii="Arial" w:hAnsi="Arial"/>
          <w:sz w:val="22"/>
          <w:szCs w:val="22"/>
        </w:rPr>
        <w:t xml:space="preserve">Review of changes or modifications </w:t>
      </w:r>
      <w:r w:rsidR="001B6123">
        <w:rPr>
          <w:rFonts w:ascii="Arial" w:hAnsi="Arial"/>
          <w:sz w:val="22"/>
          <w:szCs w:val="22"/>
        </w:rPr>
        <w:t xml:space="preserve">to </w:t>
      </w:r>
      <w:r w:rsidR="001366FC" w:rsidRPr="009B2A12">
        <w:rPr>
          <w:rFonts w:ascii="Arial" w:hAnsi="Arial"/>
          <w:sz w:val="22"/>
          <w:szCs w:val="22"/>
        </w:rPr>
        <w:t xml:space="preserve">ensure that key design basis requirements were considered as inputs and maintained.  Consideration may be given to reviewing planned modifications as well as age-related changes that have the potential to adversely impact the UHS design basis including intake structures, </w:t>
      </w:r>
      <w:proofErr w:type="gramStart"/>
      <w:r w:rsidR="001366FC" w:rsidRPr="009B2A12">
        <w:rPr>
          <w:rFonts w:ascii="Arial" w:hAnsi="Arial"/>
          <w:sz w:val="22"/>
          <w:szCs w:val="22"/>
        </w:rPr>
        <w:t>reservoir</w:t>
      </w:r>
      <w:proofErr w:type="gramEnd"/>
      <w:r w:rsidR="001366FC" w:rsidRPr="009B2A12">
        <w:rPr>
          <w:rFonts w:ascii="Arial" w:hAnsi="Arial"/>
          <w:sz w:val="22"/>
          <w:szCs w:val="22"/>
        </w:rPr>
        <w:t xml:space="preserve"> and dam material conditions.</w:t>
      </w:r>
    </w:p>
    <w:p w14:paraId="235D8F8D" w14:textId="4A1D7048" w:rsidR="00CA58F3" w:rsidRDefault="008B2776" w:rsidP="00CA58F3">
      <w:pPr>
        <w:pStyle w:val="Level2"/>
        <w:numPr>
          <w:ilvl w:val="1"/>
          <w:numId w:val="33"/>
        </w:numPr>
        <w:spacing w:after="220"/>
        <w:rPr>
          <w:rFonts w:ascii="Arial" w:hAnsi="Arial"/>
          <w:sz w:val="22"/>
          <w:szCs w:val="22"/>
        </w:rPr>
      </w:pPr>
      <w:r w:rsidRPr="009B2A12">
        <w:rPr>
          <w:rFonts w:ascii="Arial" w:hAnsi="Arial"/>
          <w:sz w:val="22"/>
          <w:szCs w:val="22"/>
        </w:rPr>
        <w:t>Review licensee procedures for a loss of the service water system or UHS.  Verify that instrumentation, which is relied upon for decision making, is available and functional.</w:t>
      </w:r>
      <w:r w:rsidR="00545B12">
        <w:rPr>
          <w:rFonts w:ascii="Arial" w:hAnsi="Arial"/>
          <w:sz w:val="22"/>
          <w:szCs w:val="22"/>
        </w:rPr>
        <w:t xml:space="preserve">  </w:t>
      </w:r>
      <w:r w:rsidR="00545B12" w:rsidRPr="009B2A12">
        <w:rPr>
          <w:rFonts w:ascii="Arial" w:hAnsi="Arial"/>
          <w:sz w:val="22"/>
          <w:szCs w:val="22"/>
        </w:rPr>
        <w:t xml:space="preserve">Procedures should include specific guidance for a loss of intake structure, loss of all service water pumps, or pipe rupture, as applicable.  Intake bay water level instrumentation may be used by emergency operating procedures (EOPs) and Emergency Plan emergency action levels (EAL), during abnormal or emergency conditions. </w:t>
      </w:r>
      <w:r w:rsidR="00545B12" w:rsidRPr="009B2A12">
        <w:rPr>
          <w:rFonts w:ascii="Arial" w:hAnsi="Arial"/>
          <w:sz w:val="22"/>
          <w:szCs w:val="22"/>
        </w:rPr>
        <w:fldChar w:fldCharType="begin"/>
      </w:r>
      <w:r w:rsidR="00545B12" w:rsidRPr="009B2A12">
        <w:rPr>
          <w:rFonts w:ascii="Arial" w:hAnsi="Arial"/>
          <w:sz w:val="22"/>
          <w:szCs w:val="22"/>
        </w:rPr>
        <w:instrText xml:space="preserve"> SEQ CHAPTER \h \r 1</w:instrText>
      </w:r>
      <w:r w:rsidR="00545B12" w:rsidRPr="009B2A12">
        <w:rPr>
          <w:rFonts w:ascii="Arial" w:hAnsi="Arial"/>
          <w:sz w:val="22"/>
          <w:szCs w:val="22"/>
        </w:rPr>
        <w:fldChar w:fldCharType="end"/>
      </w:r>
      <w:r w:rsidR="00545B12" w:rsidRPr="009B2A12">
        <w:rPr>
          <w:rFonts w:ascii="Arial" w:hAnsi="Arial"/>
          <w:sz w:val="22"/>
          <w:szCs w:val="22"/>
        </w:rPr>
        <w:t xml:space="preserve"> Locations for measuring the</w:t>
      </w:r>
      <w:r w:rsidR="00545B12">
        <w:rPr>
          <w:rFonts w:ascii="Arial" w:hAnsi="Arial"/>
          <w:sz w:val="22"/>
          <w:szCs w:val="22"/>
        </w:rPr>
        <w:t xml:space="preserve"> </w:t>
      </w:r>
      <w:r w:rsidR="00545B12" w:rsidRPr="009B2A12">
        <w:rPr>
          <w:rFonts w:ascii="Arial" w:hAnsi="Arial"/>
          <w:sz w:val="22"/>
          <w:szCs w:val="22"/>
        </w:rPr>
        <w:t>technical specification UHS water level and the emergency plan EAL UHS water level should be effectively the same.</w:t>
      </w:r>
    </w:p>
    <w:p w14:paraId="68E2BBD8" w14:textId="666968C0" w:rsidR="00CA58F3" w:rsidRDefault="008B2776" w:rsidP="00CA58F3">
      <w:pPr>
        <w:pStyle w:val="Level2"/>
        <w:numPr>
          <w:ilvl w:val="1"/>
          <w:numId w:val="33"/>
        </w:numPr>
        <w:spacing w:after="220"/>
        <w:rPr>
          <w:rFonts w:ascii="Arial" w:hAnsi="Arial"/>
          <w:sz w:val="22"/>
          <w:szCs w:val="22"/>
        </w:rPr>
      </w:pPr>
      <w:r w:rsidRPr="009B2A12">
        <w:rPr>
          <w:rFonts w:ascii="Arial" w:hAnsi="Arial"/>
          <w:sz w:val="22"/>
          <w:szCs w:val="22"/>
        </w:rPr>
        <w:t>Review licensee controls to prevent clogging due to macrofouling.  Verify that macrofouling is adequately monitored, trended, and controlled, consistent with maintenance program frequencies and assumptions.</w:t>
      </w:r>
      <w:r w:rsidR="00B32A5D">
        <w:rPr>
          <w:rFonts w:ascii="Arial" w:hAnsi="Arial"/>
          <w:sz w:val="22"/>
          <w:szCs w:val="22"/>
        </w:rPr>
        <w:t xml:space="preserve">  </w:t>
      </w:r>
      <w:r w:rsidR="005A528A" w:rsidRPr="005A528A">
        <w:rPr>
          <w:rFonts w:ascii="Arial" w:hAnsi="Arial"/>
          <w:sz w:val="22"/>
          <w:szCs w:val="22"/>
        </w:rPr>
        <w:t>Verification</w:t>
      </w:r>
      <w:r w:rsidR="00B32A5D" w:rsidRPr="005A528A">
        <w:rPr>
          <w:rFonts w:ascii="Arial" w:hAnsi="Arial"/>
          <w:sz w:val="22"/>
          <w:szCs w:val="22"/>
        </w:rPr>
        <w:t xml:space="preserve"> can be satisfied by test results</w:t>
      </w:r>
      <w:r w:rsidR="00B32A5D" w:rsidRPr="009B2A12">
        <w:rPr>
          <w:rFonts w:ascii="Arial" w:hAnsi="Arial"/>
          <w:sz w:val="22"/>
          <w:szCs w:val="22"/>
        </w:rPr>
        <w:t xml:space="preserve">, observation, or other equivalent methods that verify </w:t>
      </w:r>
      <w:r w:rsidR="00FB7351">
        <w:rPr>
          <w:rFonts w:ascii="Arial" w:hAnsi="Arial"/>
          <w:sz w:val="22"/>
          <w:szCs w:val="22"/>
        </w:rPr>
        <w:t>the UHS</w:t>
      </w:r>
      <w:r w:rsidR="00B32A5D" w:rsidRPr="009B2A12">
        <w:rPr>
          <w:rFonts w:ascii="Arial" w:hAnsi="Arial"/>
          <w:sz w:val="22"/>
          <w:szCs w:val="22"/>
        </w:rPr>
        <w:t xml:space="preserve"> and sub-components can accommodate maximum system flow.  During 2004 to 2006, industry operating experience showed </w:t>
      </w:r>
      <w:r w:rsidR="00DA3092" w:rsidRPr="009B2A12">
        <w:rPr>
          <w:rFonts w:ascii="Arial" w:hAnsi="Arial"/>
          <w:sz w:val="22"/>
          <w:szCs w:val="22"/>
        </w:rPr>
        <w:t>several</w:t>
      </w:r>
      <w:r w:rsidR="00B32A5D" w:rsidRPr="009B2A12">
        <w:rPr>
          <w:rFonts w:ascii="Arial" w:hAnsi="Arial"/>
          <w:sz w:val="22"/>
          <w:szCs w:val="22"/>
        </w:rPr>
        <w:t xml:space="preserve"> events involving foreign material intrusion into the systems.  These events included clogging of system piping, heat exchangers, strainers, and trash racks due to intrusion of aquatic life (e.g., fish, algae, grass, kelp, etc.), floating or submerged river debris, or entrained silt and sediment.  Additional considerations include</w:t>
      </w:r>
      <w:r w:rsidR="00B32A5D">
        <w:rPr>
          <w:rFonts w:ascii="Arial" w:hAnsi="Arial"/>
          <w:sz w:val="22"/>
          <w:szCs w:val="22"/>
        </w:rPr>
        <w:t xml:space="preserve"> o</w:t>
      </w:r>
      <w:r w:rsidR="00B32A5D" w:rsidRPr="009B2A12">
        <w:rPr>
          <w:rFonts w:ascii="Arial" w:hAnsi="Arial"/>
          <w:sz w:val="22"/>
          <w:szCs w:val="22"/>
        </w:rPr>
        <w:t>ver-population of small fish that could be pulled into the system</w:t>
      </w:r>
      <w:r w:rsidR="00B32A5D">
        <w:rPr>
          <w:rFonts w:ascii="Arial" w:hAnsi="Arial"/>
          <w:sz w:val="22"/>
          <w:szCs w:val="22"/>
        </w:rPr>
        <w:t>, l</w:t>
      </w:r>
      <w:r w:rsidR="00B32A5D" w:rsidRPr="009B2A12">
        <w:rPr>
          <w:rFonts w:ascii="Arial" w:hAnsi="Arial"/>
          <w:sz w:val="22"/>
          <w:szCs w:val="22"/>
        </w:rPr>
        <w:t xml:space="preserve">ive or dead zebra mussels or </w:t>
      </w:r>
      <w:r w:rsidR="008106E0" w:rsidRPr="009B2A12">
        <w:rPr>
          <w:rFonts w:ascii="Arial" w:hAnsi="Arial"/>
          <w:sz w:val="22"/>
          <w:szCs w:val="22"/>
        </w:rPr>
        <w:t>Asiatic</w:t>
      </w:r>
      <w:r w:rsidR="00B32A5D" w:rsidRPr="009B2A12">
        <w:rPr>
          <w:rFonts w:ascii="Arial" w:hAnsi="Arial"/>
          <w:sz w:val="22"/>
          <w:szCs w:val="22"/>
        </w:rPr>
        <w:t xml:space="preserve"> clams</w:t>
      </w:r>
      <w:r w:rsidR="00B32A5D">
        <w:rPr>
          <w:rFonts w:ascii="Arial" w:hAnsi="Arial"/>
          <w:sz w:val="22"/>
          <w:szCs w:val="22"/>
        </w:rPr>
        <w:t>, and o</w:t>
      </w:r>
      <w:r w:rsidR="00B32A5D" w:rsidRPr="009B2A12">
        <w:rPr>
          <w:rFonts w:ascii="Arial" w:hAnsi="Arial"/>
          <w:sz w:val="22"/>
          <w:szCs w:val="22"/>
        </w:rPr>
        <w:t>ther foreign material from maintenance or construction activities (i.e., gasket material, or other debris).</w:t>
      </w:r>
    </w:p>
    <w:p w14:paraId="585E9EB2" w14:textId="143E7C59" w:rsidR="00CA58F3" w:rsidRDefault="00FA5721" w:rsidP="00CA58F3">
      <w:pPr>
        <w:pStyle w:val="BodyText4"/>
      </w:pPr>
      <w:r>
        <w:t>GL</w:t>
      </w:r>
      <w:r w:rsidR="00B32A5D" w:rsidRPr="009B2A12">
        <w:t xml:space="preserve"> 89-13 recommended that once per refueling outage, a visual inspection for macroscopic biological fouling, sediment, and corrosion, and for removal of any accumulation.  Some licensees have made commitments pursuant to </w:t>
      </w:r>
      <w:r>
        <w:t>GL</w:t>
      </w:r>
      <w:r w:rsidR="00B32A5D" w:rsidRPr="009B2A12">
        <w:t xml:space="preserve"> 89-13 to minimize the potential for clogging </w:t>
      </w:r>
      <w:r w:rsidR="00B32A5D" w:rsidRPr="005E38D2">
        <w:t>equipment.  Susceptible components may include heat exchangers with small</w:t>
      </w:r>
      <w:r w:rsidR="00B32A5D" w:rsidRPr="009B2A12">
        <w:t xml:space="preserve"> diameter tubes, or small passages in flat plate style heat exchangers</w:t>
      </w:r>
      <w:r w:rsidR="00B32A5D">
        <w:t>, v</w:t>
      </w:r>
      <w:r w:rsidR="00B32A5D" w:rsidRPr="009B2A12">
        <w:t>alves or heat exchangers with low velocity flow rates</w:t>
      </w:r>
      <w:r w:rsidR="00B32A5D">
        <w:t>, v</w:t>
      </w:r>
      <w:r w:rsidR="00B32A5D" w:rsidRPr="009B2A12">
        <w:t>alves or heat exchangers in low elevation locations</w:t>
      </w:r>
      <w:r w:rsidR="00B32A5D">
        <w:t>, and v</w:t>
      </w:r>
      <w:r w:rsidR="00B32A5D" w:rsidRPr="009B2A12">
        <w:t>alves that are typically closed in dead legs.</w:t>
      </w:r>
    </w:p>
    <w:p w14:paraId="0AF02675" w14:textId="6805CC7C" w:rsidR="00CA58F3" w:rsidRDefault="008B2776" w:rsidP="00CA58F3">
      <w:pPr>
        <w:pStyle w:val="Level2"/>
        <w:numPr>
          <w:ilvl w:val="1"/>
          <w:numId w:val="33"/>
        </w:numPr>
        <w:spacing w:after="220"/>
        <w:rPr>
          <w:rFonts w:ascii="Arial" w:hAnsi="Arial"/>
          <w:sz w:val="22"/>
          <w:szCs w:val="22"/>
        </w:rPr>
      </w:pPr>
      <w:r w:rsidRPr="009B2A12">
        <w:rPr>
          <w:rFonts w:ascii="Arial" w:hAnsi="Arial"/>
          <w:sz w:val="22"/>
          <w:szCs w:val="22"/>
        </w:rPr>
        <w:t>If applicable, verify biocide treatments, for biotic control, were conducted as scheduled, controlled, and the results monitored, trended, and evaluated.</w:t>
      </w:r>
      <w:r w:rsidR="0062410B">
        <w:rPr>
          <w:rFonts w:ascii="Arial" w:hAnsi="Arial"/>
          <w:sz w:val="22"/>
          <w:szCs w:val="22"/>
        </w:rPr>
        <w:t xml:space="preserve">  </w:t>
      </w:r>
      <w:r w:rsidR="0062410B" w:rsidRPr="009B2A12">
        <w:rPr>
          <w:rFonts w:ascii="Arial" w:hAnsi="Arial"/>
          <w:sz w:val="22"/>
          <w:szCs w:val="22"/>
        </w:rPr>
        <w:t xml:space="preserve">The biocide treatment program should be consistent with industry standards.  Treatment results should </w:t>
      </w:r>
      <w:r w:rsidR="00A743FE" w:rsidRPr="009B2A12">
        <w:rPr>
          <w:rFonts w:ascii="Arial" w:hAnsi="Arial"/>
          <w:sz w:val="22"/>
          <w:szCs w:val="22"/>
        </w:rPr>
        <w:t xml:space="preserve">conform to licensee established acceptance criteria </w:t>
      </w:r>
      <w:r w:rsidR="000E4874">
        <w:rPr>
          <w:rFonts w:ascii="Arial" w:hAnsi="Arial"/>
          <w:sz w:val="22"/>
          <w:szCs w:val="22"/>
        </w:rPr>
        <w:t xml:space="preserve">and maintain </w:t>
      </w:r>
      <w:r w:rsidR="0062410B" w:rsidRPr="009B2A12">
        <w:rPr>
          <w:rFonts w:ascii="Arial" w:hAnsi="Arial"/>
          <w:sz w:val="22"/>
          <w:szCs w:val="22"/>
        </w:rPr>
        <w:t>satisfactory biotic control.  In addition, microbiological induced corrosion (MIC) should be monitored, trended, and controlled.</w:t>
      </w:r>
    </w:p>
    <w:p w14:paraId="1333754A" w14:textId="1CE69433" w:rsidR="00CA58F3" w:rsidRDefault="008B2776" w:rsidP="00CA58F3">
      <w:pPr>
        <w:pStyle w:val="Level2"/>
        <w:numPr>
          <w:ilvl w:val="1"/>
          <w:numId w:val="33"/>
        </w:numPr>
        <w:spacing w:after="220"/>
        <w:rPr>
          <w:rFonts w:ascii="Arial" w:hAnsi="Arial"/>
          <w:sz w:val="22"/>
          <w:szCs w:val="22"/>
        </w:rPr>
      </w:pPr>
      <w:r w:rsidRPr="009B2A12">
        <w:rPr>
          <w:rFonts w:ascii="Arial" w:hAnsi="Arial"/>
          <w:sz w:val="22"/>
          <w:szCs w:val="22"/>
        </w:rPr>
        <w:lastRenderedPageBreak/>
        <w:t>For fixed volume UHS (i.e., not a river, lake, or ocean), verify adequate chemistry monitoring to ensure adequate pH, calcium hardness, etc. are maintained.</w:t>
      </w:r>
      <w:r w:rsidR="00C57E36">
        <w:rPr>
          <w:rFonts w:ascii="Arial" w:hAnsi="Arial"/>
          <w:sz w:val="22"/>
          <w:szCs w:val="22"/>
        </w:rPr>
        <w:t xml:space="preserve">  </w:t>
      </w:r>
      <w:r w:rsidR="00C57E36" w:rsidRPr="009B2A12">
        <w:rPr>
          <w:rFonts w:ascii="Arial" w:hAnsi="Arial"/>
          <w:sz w:val="22"/>
          <w:szCs w:val="22"/>
        </w:rPr>
        <w:t xml:space="preserve">Inadequate chemistry monitoring or control can result in calcium plate-out on hot heat exchanger tubes during a design basis event.  </w:t>
      </w:r>
      <w:proofErr w:type="spellStart"/>
      <w:r w:rsidR="00C57E36" w:rsidRPr="009B2A12">
        <w:rPr>
          <w:rFonts w:ascii="Arial" w:hAnsi="Arial"/>
          <w:sz w:val="22"/>
          <w:szCs w:val="22"/>
        </w:rPr>
        <w:t>Langeliers</w:t>
      </w:r>
      <w:proofErr w:type="spellEnd"/>
      <w:r w:rsidR="00C57E36" w:rsidRPr="009B2A12">
        <w:rPr>
          <w:rFonts w:ascii="Arial" w:hAnsi="Arial"/>
          <w:sz w:val="22"/>
          <w:szCs w:val="22"/>
        </w:rPr>
        <w:t xml:space="preserve"> Index is a common water quality chemistry analysis which can be used to reduce the likelihood of degrading the heat transfer coefficient due to calcium deposits.</w:t>
      </w:r>
    </w:p>
    <w:p w14:paraId="44AFDFEC" w14:textId="53C66B91" w:rsidR="00CA58F3" w:rsidRDefault="00741760" w:rsidP="00CA58F3">
      <w:pPr>
        <w:pStyle w:val="Level2"/>
        <w:numPr>
          <w:ilvl w:val="1"/>
          <w:numId w:val="33"/>
        </w:numPr>
        <w:spacing w:after="220"/>
        <w:rPr>
          <w:rFonts w:ascii="Arial" w:hAnsi="Arial"/>
          <w:sz w:val="22"/>
          <w:szCs w:val="22"/>
        </w:rPr>
      </w:pPr>
      <w:r w:rsidRPr="009B2A12">
        <w:rPr>
          <w:rFonts w:ascii="Arial" w:hAnsi="Arial"/>
          <w:sz w:val="22"/>
          <w:szCs w:val="22"/>
        </w:rPr>
        <w:t>Strong</w:t>
      </w:r>
      <w:r w:rsidR="00D15B31" w:rsidRPr="009B2A12">
        <w:rPr>
          <w:rFonts w:ascii="Arial" w:hAnsi="Arial"/>
          <w:sz w:val="22"/>
          <w:szCs w:val="22"/>
        </w:rPr>
        <w:t>-</w:t>
      </w:r>
      <w:r w:rsidRPr="009B2A12">
        <w:rPr>
          <w:rFonts w:ascii="Arial" w:hAnsi="Arial"/>
          <w:sz w:val="22"/>
          <w:szCs w:val="22"/>
        </w:rPr>
        <w:t>pump</w:t>
      </w:r>
      <w:r w:rsidR="00D15B31" w:rsidRPr="009B2A12">
        <w:rPr>
          <w:rFonts w:ascii="Arial" w:hAnsi="Arial"/>
          <w:sz w:val="22"/>
          <w:szCs w:val="22"/>
        </w:rPr>
        <w:t xml:space="preserve"> </w:t>
      </w:r>
      <w:proofErr w:type="gramStart"/>
      <w:r w:rsidRPr="009B2A12">
        <w:rPr>
          <w:rFonts w:ascii="Arial" w:hAnsi="Arial"/>
          <w:sz w:val="22"/>
          <w:szCs w:val="22"/>
        </w:rPr>
        <w:t>weak</w:t>
      </w:r>
      <w:proofErr w:type="gramEnd"/>
      <w:r w:rsidR="00D15B31" w:rsidRPr="009B2A12">
        <w:rPr>
          <w:rFonts w:ascii="Arial" w:hAnsi="Arial"/>
          <w:sz w:val="22"/>
          <w:szCs w:val="22"/>
        </w:rPr>
        <w:t>-</w:t>
      </w:r>
      <w:r w:rsidRPr="009B2A12">
        <w:rPr>
          <w:rFonts w:ascii="Arial" w:hAnsi="Arial"/>
          <w:sz w:val="22"/>
          <w:szCs w:val="22"/>
        </w:rPr>
        <w:t>pump interaction.</w:t>
      </w:r>
      <w:r w:rsidRPr="009B2A12">
        <w:rPr>
          <w:rFonts w:ascii="Arial" w:hAnsi="Arial"/>
          <w:sz w:val="22"/>
          <w:szCs w:val="22"/>
        </w:rPr>
        <w:fldChar w:fldCharType="begin"/>
      </w:r>
      <w:r w:rsidRPr="009B2A12">
        <w:rPr>
          <w:rFonts w:ascii="Arial" w:hAnsi="Arial"/>
          <w:sz w:val="22"/>
          <w:szCs w:val="22"/>
        </w:rPr>
        <w:instrText xml:space="preserve"> SEQ CHAPTER \h \r 1</w:instrText>
      </w:r>
      <w:r w:rsidRPr="009B2A12">
        <w:rPr>
          <w:rFonts w:ascii="Arial" w:hAnsi="Arial"/>
          <w:sz w:val="22"/>
          <w:szCs w:val="22"/>
        </w:rPr>
        <w:fldChar w:fldCharType="end"/>
      </w:r>
      <w:r w:rsidRPr="009B2A12">
        <w:rPr>
          <w:rFonts w:ascii="Arial" w:hAnsi="Arial"/>
          <w:sz w:val="22"/>
          <w:szCs w:val="22"/>
        </w:rPr>
        <w:t xml:space="preserve">  For susceptible system designs, verify the licensee monitors pump performance for potential strong</w:t>
      </w:r>
      <w:r w:rsidR="00D15B31" w:rsidRPr="009B2A12">
        <w:rPr>
          <w:rFonts w:ascii="Arial" w:hAnsi="Arial"/>
          <w:sz w:val="22"/>
          <w:szCs w:val="22"/>
        </w:rPr>
        <w:t>-</w:t>
      </w:r>
      <w:r w:rsidRPr="009B2A12">
        <w:rPr>
          <w:rFonts w:ascii="Arial" w:hAnsi="Arial"/>
          <w:sz w:val="22"/>
          <w:szCs w:val="22"/>
        </w:rPr>
        <w:t>pump</w:t>
      </w:r>
      <w:r w:rsidR="00D15B31" w:rsidRPr="009B2A12">
        <w:rPr>
          <w:rFonts w:ascii="Arial" w:hAnsi="Arial"/>
          <w:sz w:val="22"/>
          <w:szCs w:val="22"/>
        </w:rPr>
        <w:t xml:space="preserve"> </w:t>
      </w:r>
      <w:r w:rsidRPr="009B2A12">
        <w:rPr>
          <w:rFonts w:ascii="Arial" w:hAnsi="Arial"/>
          <w:sz w:val="22"/>
          <w:szCs w:val="22"/>
        </w:rPr>
        <w:t>weak</w:t>
      </w:r>
      <w:r w:rsidR="00D15B31" w:rsidRPr="009B2A12">
        <w:rPr>
          <w:rFonts w:ascii="Arial" w:hAnsi="Arial"/>
          <w:sz w:val="22"/>
          <w:szCs w:val="22"/>
        </w:rPr>
        <w:t>-</w:t>
      </w:r>
      <w:r w:rsidRPr="009B2A12">
        <w:rPr>
          <w:rFonts w:ascii="Arial" w:hAnsi="Arial"/>
          <w:sz w:val="22"/>
          <w:szCs w:val="22"/>
        </w:rPr>
        <w:t>pump interaction, during routine system operation and testing, and following pump maintenance.</w:t>
      </w:r>
      <w:r w:rsidR="00802A7C">
        <w:rPr>
          <w:rFonts w:ascii="Arial" w:hAnsi="Arial"/>
          <w:sz w:val="22"/>
          <w:szCs w:val="22"/>
        </w:rPr>
        <w:t xml:space="preserve">  </w:t>
      </w:r>
      <w:r w:rsidR="00802A7C" w:rsidRPr="009B2A12">
        <w:rPr>
          <w:rFonts w:ascii="Arial" w:hAnsi="Arial"/>
          <w:sz w:val="22"/>
          <w:szCs w:val="22"/>
        </w:rPr>
        <w:t xml:space="preserve">System design is susceptible to strong-pump </w:t>
      </w:r>
      <w:proofErr w:type="gramStart"/>
      <w:r w:rsidR="00802A7C" w:rsidRPr="009B2A12">
        <w:rPr>
          <w:rFonts w:ascii="Arial" w:hAnsi="Arial"/>
          <w:sz w:val="22"/>
          <w:szCs w:val="22"/>
        </w:rPr>
        <w:t>weak</w:t>
      </w:r>
      <w:proofErr w:type="gramEnd"/>
      <w:r w:rsidR="00802A7C" w:rsidRPr="009B2A12">
        <w:rPr>
          <w:rFonts w:ascii="Arial" w:hAnsi="Arial"/>
          <w:sz w:val="22"/>
          <w:szCs w:val="22"/>
        </w:rPr>
        <w:t>-pump interaction whenever two (or more) centrifugal pumps operate in parallel and share a common minimum flow line.  If one of the pumps is stronger (i.e., has a higher developed head for the same flow rate) than the other, the weaker pump may be dead-headed when the pumps are operating under low flow conditions, such as the mini-flow mode.  Compare vendor pump curves, or pump curves developed during system testing, for differences in pump discharge pressure at the same flow rates.  Review licensee's response to Bulletin 88-04.  During single pump testing, compare pump head at low flow rates.  Review licensee's system hydraulic model, for assumptions on mini-flow, or case studies with parallel pumps operating in the mini-flow mode.</w:t>
      </w:r>
    </w:p>
    <w:p w14:paraId="516FD802" w14:textId="5E183F7C" w:rsidR="00CA58F3" w:rsidRDefault="008B2776" w:rsidP="00CA58F3">
      <w:pPr>
        <w:pStyle w:val="Level1"/>
        <w:numPr>
          <w:ilvl w:val="0"/>
          <w:numId w:val="30"/>
        </w:numPr>
        <w:spacing w:after="220"/>
        <w:rPr>
          <w:rFonts w:ascii="Arial" w:hAnsi="Arial"/>
          <w:sz w:val="22"/>
          <w:szCs w:val="22"/>
        </w:rPr>
      </w:pPr>
      <w:r w:rsidRPr="009B2A12">
        <w:rPr>
          <w:rFonts w:ascii="Arial" w:hAnsi="Arial"/>
          <w:sz w:val="22"/>
          <w:szCs w:val="22"/>
        </w:rPr>
        <w:t>Review performance testing of service water system and UHS.</w:t>
      </w:r>
    </w:p>
    <w:p w14:paraId="7FAFCDFA" w14:textId="620E347F" w:rsidR="00CA58F3" w:rsidRDefault="008B2776" w:rsidP="00CA58F3">
      <w:pPr>
        <w:pStyle w:val="Level2"/>
        <w:numPr>
          <w:ilvl w:val="1"/>
          <w:numId w:val="34"/>
        </w:numPr>
        <w:spacing w:after="220"/>
        <w:rPr>
          <w:rFonts w:ascii="Arial" w:hAnsi="Arial"/>
          <w:sz w:val="22"/>
          <w:szCs w:val="22"/>
        </w:rPr>
      </w:pPr>
      <w:r w:rsidRPr="009B2A12">
        <w:rPr>
          <w:rFonts w:ascii="Arial" w:hAnsi="Arial"/>
          <w:sz w:val="22"/>
          <w:szCs w:val="22"/>
        </w:rPr>
        <w:t xml:space="preserve">Review performance tests, such as ASME inservice tests, for </w:t>
      </w:r>
      <w:r w:rsidR="00AA1B78" w:rsidRPr="009B2A12">
        <w:rPr>
          <w:rFonts w:ascii="Arial" w:hAnsi="Arial"/>
          <w:sz w:val="22"/>
          <w:szCs w:val="22"/>
        </w:rPr>
        <w:t xml:space="preserve">a sample of </w:t>
      </w:r>
      <w:r w:rsidRPr="009B2A12">
        <w:rPr>
          <w:rFonts w:ascii="Arial" w:hAnsi="Arial"/>
          <w:sz w:val="22"/>
          <w:szCs w:val="22"/>
        </w:rPr>
        <w:t xml:space="preserve">pumps, tower fans, and valves in </w:t>
      </w:r>
      <w:r w:rsidR="00E848AC">
        <w:rPr>
          <w:rFonts w:ascii="Arial" w:hAnsi="Arial"/>
          <w:sz w:val="22"/>
          <w:szCs w:val="22"/>
        </w:rPr>
        <w:t xml:space="preserve">the </w:t>
      </w:r>
      <w:r w:rsidRPr="009B2A12">
        <w:rPr>
          <w:rFonts w:ascii="Arial" w:hAnsi="Arial"/>
          <w:sz w:val="22"/>
          <w:szCs w:val="22"/>
        </w:rPr>
        <w:t>service water system.</w:t>
      </w:r>
      <w:r w:rsidR="00B848AD">
        <w:rPr>
          <w:rFonts w:ascii="Arial" w:hAnsi="Arial"/>
          <w:sz w:val="22"/>
          <w:szCs w:val="22"/>
        </w:rPr>
        <w:t xml:space="preserve">  </w:t>
      </w:r>
      <w:r w:rsidR="00B848AD" w:rsidRPr="009B2A12">
        <w:rPr>
          <w:rFonts w:ascii="Arial" w:hAnsi="Arial"/>
          <w:sz w:val="22"/>
          <w:szCs w:val="22"/>
        </w:rPr>
        <w:t xml:space="preserve">The flushing and flow testing provisions of GL 89-13 also apply to service water </w:t>
      </w:r>
      <w:proofErr w:type="gramStart"/>
      <w:r w:rsidR="00B848AD" w:rsidRPr="009B2A12">
        <w:rPr>
          <w:rFonts w:ascii="Arial" w:hAnsi="Arial"/>
          <w:sz w:val="22"/>
          <w:szCs w:val="22"/>
        </w:rPr>
        <w:t>cross-tie</w:t>
      </w:r>
      <w:proofErr w:type="gramEnd"/>
      <w:r w:rsidR="00B848AD" w:rsidRPr="009B2A12">
        <w:rPr>
          <w:rFonts w:ascii="Arial" w:hAnsi="Arial"/>
          <w:sz w:val="22"/>
          <w:szCs w:val="22"/>
        </w:rPr>
        <w:t xml:space="preserve"> lines between units.  In addition, pump runout conditions should not </w:t>
      </w:r>
      <w:r w:rsidR="00E848AC">
        <w:rPr>
          <w:rFonts w:ascii="Arial" w:hAnsi="Arial"/>
          <w:sz w:val="22"/>
          <w:szCs w:val="22"/>
        </w:rPr>
        <w:t xml:space="preserve">be </w:t>
      </w:r>
      <w:r w:rsidR="00B848AD" w:rsidRPr="009B2A12">
        <w:rPr>
          <w:rFonts w:ascii="Arial" w:hAnsi="Arial"/>
          <w:sz w:val="22"/>
          <w:szCs w:val="22"/>
        </w:rPr>
        <w:t xml:space="preserve">present with </w:t>
      </w:r>
      <w:r w:rsidR="00E848AC">
        <w:rPr>
          <w:rFonts w:ascii="Arial" w:hAnsi="Arial"/>
          <w:sz w:val="22"/>
          <w:szCs w:val="22"/>
        </w:rPr>
        <w:t xml:space="preserve">the </w:t>
      </w:r>
      <w:r w:rsidR="00B848AD" w:rsidRPr="009B2A12">
        <w:rPr>
          <w:rFonts w:ascii="Arial" w:hAnsi="Arial"/>
          <w:sz w:val="22"/>
          <w:szCs w:val="22"/>
        </w:rPr>
        <w:t>minimum number of pumps operating with worst-case alignment on non-safety related loads.  Refer to IP 71111.22, “Surveillance Testing</w:t>
      </w:r>
      <w:r w:rsidR="00E848AC" w:rsidRPr="009B2A12">
        <w:rPr>
          <w:rFonts w:ascii="Arial" w:hAnsi="Arial"/>
          <w:sz w:val="22"/>
          <w:szCs w:val="22"/>
        </w:rPr>
        <w:t>,</w:t>
      </w:r>
      <w:r w:rsidR="00B848AD" w:rsidRPr="009B2A12">
        <w:rPr>
          <w:rFonts w:ascii="Arial" w:hAnsi="Arial"/>
          <w:sz w:val="22"/>
          <w:szCs w:val="22"/>
        </w:rPr>
        <w:t>” for additional guidance.</w:t>
      </w:r>
    </w:p>
    <w:p w14:paraId="6492601E" w14:textId="5600D915" w:rsidR="00CA58F3" w:rsidRDefault="008B2776" w:rsidP="00CA58F3">
      <w:pPr>
        <w:pStyle w:val="Level2"/>
        <w:numPr>
          <w:ilvl w:val="1"/>
          <w:numId w:val="34"/>
        </w:numPr>
        <w:spacing w:after="220"/>
        <w:rPr>
          <w:rFonts w:ascii="Arial" w:hAnsi="Arial"/>
          <w:sz w:val="22"/>
          <w:szCs w:val="22"/>
        </w:rPr>
      </w:pPr>
      <w:r w:rsidRPr="009B2A12">
        <w:rPr>
          <w:rFonts w:ascii="Arial" w:hAnsi="Arial"/>
          <w:sz w:val="22"/>
          <w:szCs w:val="22"/>
        </w:rPr>
        <w:t>Review service water flow balance test results for adverse effects.</w:t>
      </w:r>
      <w:r w:rsidR="007701D8">
        <w:rPr>
          <w:rFonts w:ascii="Arial" w:hAnsi="Arial"/>
          <w:sz w:val="22"/>
          <w:szCs w:val="22"/>
        </w:rPr>
        <w:t xml:space="preserve">  </w:t>
      </w:r>
      <w:r w:rsidR="007701D8" w:rsidRPr="009B2A12">
        <w:rPr>
          <w:rFonts w:ascii="Arial" w:hAnsi="Arial"/>
          <w:sz w:val="22"/>
          <w:szCs w:val="22"/>
        </w:rPr>
        <w:t>Compare flow balance results to system configuration and flow assumptions during design basis accident conditions.  System flow balance data should be consistent with key design assumptions, such as flow coefficients, pressure drops across components and piping during accident alignment configurations, rated heat removal flow rates, and total system flow specifications.</w:t>
      </w:r>
    </w:p>
    <w:p w14:paraId="0C4E7278" w14:textId="7994D883" w:rsidR="00CA58F3" w:rsidRDefault="00ED058A" w:rsidP="00CA58F3">
      <w:pPr>
        <w:pStyle w:val="Level2"/>
        <w:numPr>
          <w:ilvl w:val="1"/>
          <w:numId w:val="34"/>
        </w:numPr>
        <w:spacing w:after="220"/>
        <w:rPr>
          <w:rFonts w:ascii="Arial" w:hAnsi="Arial"/>
          <w:sz w:val="22"/>
          <w:szCs w:val="22"/>
        </w:rPr>
      </w:pPr>
      <w:r w:rsidRPr="009B2A12">
        <w:rPr>
          <w:rFonts w:ascii="Arial" w:hAnsi="Arial"/>
          <w:sz w:val="22"/>
          <w:szCs w:val="22"/>
        </w:rPr>
        <w:t>Review periodic testing, inspection, or monitoring of valves that interface with safety-related service water and non</w:t>
      </w:r>
      <w:r w:rsidR="00D76AF8" w:rsidRPr="009B2A12">
        <w:rPr>
          <w:rFonts w:ascii="Arial" w:hAnsi="Arial"/>
          <w:sz w:val="22"/>
          <w:szCs w:val="22"/>
        </w:rPr>
        <w:t>-</w:t>
      </w:r>
      <w:r w:rsidRPr="009B2A12">
        <w:rPr>
          <w:rFonts w:ascii="Arial" w:hAnsi="Arial"/>
          <w:sz w:val="22"/>
          <w:szCs w:val="22"/>
        </w:rPr>
        <w:t>safety related (i.e., non-ASME class 3) or non-seismic piping systems to verify adequate isolation capability during a design basis event</w:t>
      </w:r>
      <w:r w:rsidR="008B2776" w:rsidRPr="009B2A12">
        <w:rPr>
          <w:rFonts w:ascii="Arial" w:hAnsi="Arial"/>
          <w:sz w:val="22"/>
          <w:szCs w:val="22"/>
        </w:rPr>
        <w:t>.  Verify that the licensee's methodology is adequate for the leakage rate assumptions in their design basis (i.e., flow divergence or UHS total volume).</w:t>
      </w:r>
    </w:p>
    <w:p w14:paraId="3EF64AF4" w14:textId="5E430A48" w:rsidR="00CA58F3" w:rsidRDefault="008B2776" w:rsidP="00CA58F3">
      <w:pPr>
        <w:pStyle w:val="Level2"/>
        <w:numPr>
          <w:ilvl w:val="1"/>
          <w:numId w:val="34"/>
        </w:numPr>
        <w:spacing w:after="220"/>
        <w:rPr>
          <w:rFonts w:ascii="Arial" w:hAnsi="Arial"/>
          <w:sz w:val="22"/>
          <w:szCs w:val="22"/>
        </w:rPr>
      </w:pPr>
      <w:r w:rsidRPr="009B2A12">
        <w:rPr>
          <w:rFonts w:ascii="Arial" w:hAnsi="Arial"/>
          <w:sz w:val="22"/>
          <w:szCs w:val="22"/>
        </w:rPr>
        <w:t>Verify performance of risk significant non-safety related functions, such as back-up cooling to turbine building or reactor building closed cooling water systems, air compressors, or turbine driven auxiliary feedwater systems.</w:t>
      </w:r>
    </w:p>
    <w:p w14:paraId="11EAB948" w14:textId="36590944" w:rsidR="00CA58F3" w:rsidRDefault="008B2776" w:rsidP="00CA58F3">
      <w:pPr>
        <w:pStyle w:val="Level1"/>
        <w:numPr>
          <w:ilvl w:val="0"/>
          <w:numId w:val="30"/>
        </w:numPr>
        <w:spacing w:after="220"/>
        <w:rPr>
          <w:rFonts w:ascii="Arial" w:hAnsi="Arial"/>
          <w:sz w:val="22"/>
          <w:szCs w:val="22"/>
        </w:rPr>
      </w:pPr>
      <w:r w:rsidRPr="009B2A12">
        <w:rPr>
          <w:rFonts w:ascii="Arial" w:hAnsi="Arial"/>
          <w:sz w:val="22"/>
          <w:szCs w:val="22"/>
        </w:rPr>
        <w:t xml:space="preserve">Perform a system walkdown </w:t>
      </w:r>
      <w:r w:rsidR="00FB5776" w:rsidRPr="009B2A12">
        <w:rPr>
          <w:rFonts w:ascii="Arial" w:hAnsi="Arial"/>
          <w:sz w:val="22"/>
          <w:szCs w:val="22"/>
        </w:rPr>
        <w:t>and review documentation for the selected</w:t>
      </w:r>
      <w:r w:rsidRPr="009B2A12">
        <w:rPr>
          <w:rFonts w:ascii="Arial" w:hAnsi="Arial"/>
          <w:sz w:val="22"/>
          <w:szCs w:val="22"/>
        </w:rPr>
        <w:t xml:space="preserve"> service water and/or closed cooling water systems</w:t>
      </w:r>
      <w:r w:rsidR="00FB5776" w:rsidRPr="009B2A12">
        <w:rPr>
          <w:rFonts w:ascii="Arial" w:hAnsi="Arial"/>
          <w:sz w:val="22"/>
          <w:szCs w:val="22"/>
        </w:rPr>
        <w:t xml:space="preserve"> to v</w:t>
      </w:r>
      <w:r w:rsidRPr="009B2A12">
        <w:rPr>
          <w:rFonts w:ascii="Arial" w:hAnsi="Arial"/>
          <w:sz w:val="22"/>
          <w:szCs w:val="22"/>
        </w:rPr>
        <w:t>erify the following items, as applicable:</w:t>
      </w:r>
    </w:p>
    <w:p w14:paraId="3A62567C" w14:textId="77754295"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 xml:space="preserve">For buried or inaccessible piping, review the licensee's pipe testing, inspection, or monitoring program to verify structural integrity, and ensure that any leakage or </w:t>
      </w:r>
      <w:r w:rsidRPr="009B2A12">
        <w:rPr>
          <w:rFonts w:ascii="Arial" w:hAnsi="Arial"/>
          <w:sz w:val="22"/>
          <w:szCs w:val="22"/>
        </w:rPr>
        <w:lastRenderedPageBreak/>
        <w:t>degradation has been appropriately identified and dispositioned.</w:t>
      </w:r>
      <w:r w:rsidR="00356877">
        <w:rPr>
          <w:rFonts w:ascii="Arial" w:hAnsi="Arial"/>
          <w:sz w:val="22"/>
          <w:szCs w:val="22"/>
        </w:rPr>
        <w:t xml:space="preserve">  </w:t>
      </w:r>
      <w:r w:rsidR="00356877" w:rsidRPr="009B2A12">
        <w:rPr>
          <w:rFonts w:ascii="Arial" w:hAnsi="Arial"/>
          <w:sz w:val="22"/>
          <w:szCs w:val="22"/>
        </w:rPr>
        <w:t>Piping inspection and monitoring programs should include periodic checks of riser penetrations (e.g., a vertical pipe coming up through a cement floor or foundation) and should also include checks of inspection manways on large bore piping (e.g., where the manway attaches to the pipe).</w:t>
      </w:r>
    </w:p>
    <w:p w14:paraId="1936AB4D" w14:textId="68884C9B"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Review, if available, ultrasonic test results and/or visual inspections to determine the structural integrity of the piping.</w:t>
      </w:r>
    </w:p>
    <w:p w14:paraId="2DCF2E0F" w14:textId="4FEFC786"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Review licensee's disposition of any active thru wall pipe leaks, including completed or planned corrective actions and structural evaluations.</w:t>
      </w:r>
    </w:p>
    <w:p w14:paraId="6183B73C" w14:textId="3CC64B21"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Review history of thru wall pipe leakage to identify any adverse trends since the last NRC inspection (i.e., about two to three years).</w:t>
      </w:r>
    </w:p>
    <w:p w14:paraId="6B3DA300" w14:textId="1E3CF699" w:rsidR="00CA58F3" w:rsidRDefault="00ED058A" w:rsidP="00CA58F3">
      <w:pPr>
        <w:pStyle w:val="Level2"/>
        <w:numPr>
          <w:ilvl w:val="1"/>
          <w:numId w:val="35"/>
        </w:numPr>
        <w:spacing w:after="220"/>
        <w:rPr>
          <w:rFonts w:ascii="Arial" w:hAnsi="Arial"/>
          <w:sz w:val="22"/>
          <w:szCs w:val="22"/>
        </w:rPr>
      </w:pPr>
      <w:r w:rsidRPr="009B2A12">
        <w:rPr>
          <w:rFonts w:ascii="Arial" w:hAnsi="Arial"/>
          <w:sz w:val="22"/>
          <w:szCs w:val="22"/>
        </w:rPr>
        <w:t>For closed cooling water systems, review operating logs or interview operators or system engineers, to identify adverse make-up trends that could be indicative of excessive leakage out of the closed system. Perform a walkdown of the system, including the head or surge tank to verify system integrity and material condition.</w:t>
      </w:r>
    </w:p>
    <w:p w14:paraId="1D9D0F08" w14:textId="23CD1B9C"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Review the periodic inspection program used to detect protective coating failure, corrosion, and erosion.</w:t>
      </w:r>
    </w:p>
    <w:p w14:paraId="1F5A957B" w14:textId="0EA8E2DA" w:rsidR="00CA58F3" w:rsidRDefault="008B2776" w:rsidP="00CA58F3">
      <w:pPr>
        <w:pStyle w:val="Level2"/>
        <w:numPr>
          <w:ilvl w:val="1"/>
          <w:numId w:val="35"/>
        </w:numPr>
        <w:spacing w:after="220"/>
        <w:rPr>
          <w:rFonts w:ascii="Arial" w:hAnsi="Arial"/>
          <w:sz w:val="22"/>
          <w:szCs w:val="22"/>
        </w:rPr>
      </w:pPr>
      <w:r w:rsidRPr="009B2A12">
        <w:rPr>
          <w:rFonts w:ascii="Arial" w:hAnsi="Arial"/>
          <w:sz w:val="22"/>
          <w:szCs w:val="22"/>
        </w:rPr>
        <w:t>For deep draft vertical pumps, review operational history and IST vibration monitoring results for adverse trends.</w:t>
      </w:r>
      <w:r w:rsidR="00BE5BEA">
        <w:rPr>
          <w:rFonts w:ascii="Arial" w:hAnsi="Arial"/>
          <w:sz w:val="22"/>
          <w:szCs w:val="22"/>
        </w:rPr>
        <w:t xml:space="preserve">  </w:t>
      </w:r>
      <w:r w:rsidR="00BE5BEA" w:rsidRPr="001921A4">
        <w:rPr>
          <w:rFonts w:ascii="Arial" w:hAnsi="Arial"/>
          <w:sz w:val="22"/>
          <w:szCs w:val="22"/>
        </w:rPr>
        <w:t>Common deep draft vertical pump problems include, shaft coupling failures due to corrosion, corrosion of shaft ends and/or coupling bolts has led to elongation of shaft, and resulted in pump damage (IN 07-05), shaft bearing cooling problems, inability to detect pump degradation,</w:t>
      </w:r>
      <w:r w:rsidR="00EA0ED1">
        <w:rPr>
          <w:rFonts w:ascii="Arial" w:hAnsi="Arial"/>
          <w:sz w:val="22"/>
          <w:szCs w:val="22"/>
        </w:rPr>
        <w:t xml:space="preserve"> and</w:t>
      </w:r>
      <w:r w:rsidR="00BE5BEA" w:rsidRPr="001921A4">
        <w:rPr>
          <w:rFonts w:ascii="Arial" w:hAnsi="Arial"/>
          <w:sz w:val="22"/>
          <w:szCs w:val="22"/>
        </w:rPr>
        <w:t xml:space="preserve"> backward pump rotation with pump off or standby, </w:t>
      </w:r>
      <w:r w:rsidR="00EA0ED1">
        <w:rPr>
          <w:rFonts w:ascii="Arial" w:hAnsi="Arial"/>
          <w:sz w:val="22"/>
          <w:szCs w:val="22"/>
        </w:rPr>
        <w:t xml:space="preserve">which </w:t>
      </w:r>
      <w:r w:rsidR="00BE5BEA" w:rsidRPr="001921A4">
        <w:rPr>
          <w:rFonts w:ascii="Arial" w:hAnsi="Arial"/>
          <w:sz w:val="22"/>
          <w:szCs w:val="22"/>
        </w:rPr>
        <w:t>can result in fatigue failure of shaft coupling when pump is started</w:t>
      </w:r>
      <w:r w:rsidR="00EA0ED1">
        <w:rPr>
          <w:rFonts w:ascii="Arial" w:hAnsi="Arial"/>
          <w:sz w:val="22"/>
          <w:szCs w:val="22"/>
        </w:rPr>
        <w:t>.  N</w:t>
      </w:r>
      <w:r w:rsidR="00BE5BEA" w:rsidRPr="001921A4">
        <w:rPr>
          <w:rFonts w:ascii="Arial" w:hAnsi="Arial"/>
          <w:sz w:val="22"/>
          <w:szCs w:val="22"/>
        </w:rPr>
        <w:t xml:space="preserve">umerous failures have resulted from misalignment, imbalance, installation errors, and intergranular stress corrosion cracking (IGSCC), and </w:t>
      </w:r>
      <w:r w:rsidR="00BE5BEA">
        <w:rPr>
          <w:rFonts w:ascii="Arial" w:hAnsi="Arial"/>
          <w:sz w:val="22"/>
          <w:szCs w:val="22"/>
        </w:rPr>
        <w:t>o</w:t>
      </w:r>
      <w:r w:rsidR="00BE5BEA" w:rsidRPr="001921A4">
        <w:rPr>
          <w:rFonts w:ascii="Arial" w:hAnsi="Arial"/>
          <w:sz w:val="22"/>
          <w:szCs w:val="22"/>
        </w:rPr>
        <w:t>perating experience includes Bulletin 79-15, and Information Notices 80-07, 93-68, 94-45, and 07-05.</w:t>
      </w:r>
    </w:p>
    <w:p w14:paraId="5B3F19B7" w14:textId="0910F66A" w:rsidR="00CA58F3" w:rsidRDefault="008B2776" w:rsidP="00CA58F3">
      <w:pPr>
        <w:pStyle w:val="Level1"/>
        <w:numPr>
          <w:ilvl w:val="0"/>
          <w:numId w:val="30"/>
        </w:numPr>
        <w:spacing w:after="220"/>
        <w:rPr>
          <w:rFonts w:ascii="Arial" w:hAnsi="Arial"/>
          <w:sz w:val="22"/>
          <w:szCs w:val="22"/>
        </w:rPr>
      </w:pPr>
      <w:r w:rsidRPr="009B2A12">
        <w:rPr>
          <w:rFonts w:ascii="Arial" w:hAnsi="Arial"/>
          <w:sz w:val="22"/>
          <w:szCs w:val="22"/>
        </w:rPr>
        <w:t>Perform a walkdown</w:t>
      </w:r>
      <w:r w:rsidR="00FB5776" w:rsidRPr="009B2A12">
        <w:rPr>
          <w:rFonts w:ascii="Arial" w:hAnsi="Arial"/>
          <w:sz w:val="22"/>
          <w:szCs w:val="22"/>
        </w:rPr>
        <w:t xml:space="preserve"> and review documentation for</w:t>
      </w:r>
      <w:r w:rsidRPr="009B2A12">
        <w:rPr>
          <w:rFonts w:ascii="Arial" w:hAnsi="Arial"/>
          <w:sz w:val="22"/>
          <w:szCs w:val="22"/>
        </w:rPr>
        <w:t xml:space="preserve"> the service water intake structure</w:t>
      </w:r>
      <w:r w:rsidR="00FB5776" w:rsidRPr="009B2A12">
        <w:rPr>
          <w:rFonts w:ascii="Arial" w:hAnsi="Arial"/>
          <w:sz w:val="22"/>
          <w:szCs w:val="22"/>
        </w:rPr>
        <w:t xml:space="preserve"> to v</w:t>
      </w:r>
      <w:r w:rsidRPr="009B2A12">
        <w:rPr>
          <w:rFonts w:ascii="Arial" w:hAnsi="Arial"/>
          <w:sz w:val="22"/>
          <w:szCs w:val="22"/>
        </w:rPr>
        <w:t>erify the following items, as applicable:</w:t>
      </w:r>
    </w:p>
    <w:p w14:paraId="3B013B2A" w14:textId="53B94A62" w:rsidR="00CA58F3" w:rsidRDefault="008B2776" w:rsidP="00CA58F3">
      <w:pPr>
        <w:pStyle w:val="Level2"/>
        <w:numPr>
          <w:ilvl w:val="1"/>
          <w:numId w:val="36"/>
        </w:numPr>
        <w:spacing w:after="220"/>
        <w:rPr>
          <w:rFonts w:ascii="Arial" w:hAnsi="Arial"/>
          <w:sz w:val="22"/>
          <w:szCs w:val="22"/>
        </w:rPr>
      </w:pPr>
      <w:r w:rsidRPr="009B2A12">
        <w:rPr>
          <w:rFonts w:ascii="Arial" w:hAnsi="Arial"/>
          <w:sz w:val="22"/>
          <w:szCs w:val="22"/>
        </w:rPr>
        <w:t xml:space="preserve">Proper </w:t>
      </w:r>
      <w:r w:rsidRPr="001D6F00">
        <w:rPr>
          <w:rFonts w:ascii="Arial" w:hAnsi="Arial"/>
          <w:sz w:val="22"/>
          <w:szCs w:val="22"/>
        </w:rPr>
        <w:t>functioning of traveling screens (typically non-safety</w:t>
      </w:r>
      <w:r w:rsidR="006A4344">
        <w:rPr>
          <w:rFonts w:ascii="Arial" w:hAnsi="Arial"/>
          <w:sz w:val="22"/>
          <w:szCs w:val="22"/>
        </w:rPr>
        <w:t>-</w:t>
      </w:r>
      <w:r w:rsidRPr="001D6F00">
        <w:rPr>
          <w:rFonts w:ascii="Arial" w:hAnsi="Arial"/>
          <w:sz w:val="22"/>
          <w:szCs w:val="22"/>
        </w:rPr>
        <w:t>related) and strainers (typically safety related), including strainer backwash function.</w:t>
      </w:r>
      <w:r w:rsidR="001D6F00" w:rsidRPr="001D6F00">
        <w:rPr>
          <w:rFonts w:ascii="Arial" w:hAnsi="Arial"/>
          <w:sz w:val="22"/>
          <w:szCs w:val="22"/>
        </w:rPr>
        <w:t xml:space="preserve">  Review maintenance and operating history for the traveling screens and strainers to identify any adverse trends, such as repetitive shear pin failures.  Also review history of trash rack blockage and trash rack cleaning frequency.  Determine if intake fouling or blockage has resulted in any reactor power reductions.  Review operating and abnormal procedures to determine whether guidance permits strainer bypass, even for temporary periods, for corrective maintenance.  If so, then independently review licensee's evaluation of this condition </w:t>
      </w:r>
      <w:r w:rsidR="0055083A" w:rsidRPr="001D6F00">
        <w:rPr>
          <w:rFonts w:ascii="Arial" w:hAnsi="Arial"/>
          <w:sz w:val="22"/>
          <w:szCs w:val="22"/>
        </w:rPr>
        <w:t>regarding</w:t>
      </w:r>
      <w:r w:rsidR="001D6F00" w:rsidRPr="001D6F00">
        <w:rPr>
          <w:rFonts w:ascii="Arial" w:hAnsi="Arial"/>
          <w:sz w:val="22"/>
          <w:szCs w:val="22"/>
        </w:rPr>
        <w:t xml:space="preserve"> potential adverse impact on downstream structures, </w:t>
      </w:r>
      <w:proofErr w:type="gramStart"/>
      <w:r w:rsidR="001D6F00" w:rsidRPr="001D6F00">
        <w:rPr>
          <w:rFonts w:ascii="Arial" w:hAnsi="Arial"/>
          <w:sz w:val="22"/>
          <w:szCs w:val="22"/>
        </w:rPr>
        <w:t>systems</w:t>
      </w:r>
      <w:proofErr w:type="gramEnd"/>
      <w:r w:rsidR="001D6F00" w:rsidRPr="001D6F00">
        <w:rPr>
          <w:rFonts w:ascii="Arial" w:hAnsi="Arial"/>
          <w:sz w:val="22"/>
          <w:szCs w:val="22"/>
        </w:rPr>
        <w:t xml:space="preserve"> and components (SSCs), such as heat exchangers or coolers with small diameter tubes, because of fouling.  For strainers, key inspection items may include check whether operators monitor strainer motor running amperage and compare readings when clogging is suspected, check how strainer backwash flow is verified, measured, or observed, and check that automatic strainer backwash is functional, if available.  For those strainer systems which are </w:t>
      </w:r>
      <w:r w:rsidR="001D6F00" w:rsidRPr="001D6F00">
        <w:rPr>
          <w:rFonts w:ascii="Arial" w:hAnsi="Arial"/>
          <w:sz w:val="22"/>
          <w:szCs w:val="22"/>
        </w:rPr>
        <w:lastRenderedPageBreak/>
        <w:t>not safety-related, ensure procedures address service water operability if these strainers become clogged during a loss of power event.</w:t>
      </w:r>
    </w:p>
    <w:p w14:paraId="0A8E6B65" w14:textId="06676873" w:rsidR="00CA58F3" w:rsidRDefault="008B2776" w:rsidP="00CA58F3">
      <w:pPr>
        <w:pStyle w:val="Level2"/>
        <w:numPr>
          <w:ilvl w:val="1"/>
          <w:numId w:val="36"/>
        </w:numPr>
        <w:spacing w:after="220"/>
        <w:rPr>
          <w:rFonts w:ascii="Arial" w:hAnsi="Arial"/>
          <w:sz w:val="22"/>
          <w:szCs w:val="22"/>
        </w:rPr>
      </w:pPr>
      <w:r w:rsidRPr="009B2A12">
        <w:rPr>
          <w:rFonts w:ascii="Arial" w:hAnsi="Arial"/>
          <w:sz w:val="22"/>
          <w:szCs w:val="22"/>
        </w:rPr>
        <w:t xml:space="preserve">Structural integrity of component mounts has not degraded (i.e., due to </w:t>
      </w:r>
      <w:r w:rsidRPr="00643951">
        <w:rPr>
          <w:rFonts w:ascii="Arial" w:hAnsi="Arial"/>
          <w:sz w:val="22"/>
          <w:szCs w:val="22"/>
        </w:rPr>
        <w:t>excessive corrosion).</w:t>
      </w:r>
      <w:r w:rsidR="00C75DE0" w:rsidRPr="00643951">
        <w:rPr>
          <w:rFonts w:ascii="Arial" w:hAnsi="Arial"/>
          <w:sz w:val="22"/>
          <w:szCs w:val="22"/>
        </w:rPr>
        <w:t xml:space="preserve">  Review the periodic inspection program for the service water intake structure (recommended by GL 89-13).  The inspection program should include silt monitoring and verification of continued component structural integrity, including underwater components (i.e., vortex preventer, trash rack, etc.).</w:t>
      </w:r>
    </w:p>
    <w:p w14:paraId="67DCAA71" w14:textId="481EA4E5" w:rsidR="00CA58F3" w:rsidRDefault="008B2776" w:rsidP="00CA58F3">
      <w:pPr>
        <w:pStyle w:val="Level2"/>
        <w:numPr>
          <w:ilvl w:val="1"/>
          <w:numId w:val="36"/>
        </w:numPr>
        <w:spacing w:after="220"/>
        <w:rPr>
          <w:rFonts w:ascii="Arial" w:hAnsi="Arial"/>
          <w:sz w:val="22"/>
          <w:szCs w:val="22"/>
        </w:rPr>
      </w:pPr>
      <w:r w:rsidRPr="009B2A12">
        <w:rPr>
          <w:rFonts w:ascii="Arial" w:hAnsi="Arial"/>
          <w:sz w:val="22"/>
          <w:szCs w:val="22"/>
        </w:rPr>
        <w:t>Service water pump bay silt accumulation is monitored, trended, and maintained at an acceptable level.</w:t>
      </w:r>
    </w:p>
    <w:p w14:paraId="57A4F310" w14:textId="5AA8C9F8" w:rsidR="00CA58F3" w:rsidRDefault="008B2776" w:rsidP="00CA58F3">
      <w:pPr>
        <w:pStyle w:val="Level2"/>
        <w:numPr>
          <w:ilvl w:val="1"/>
          <w:numId w:val="36"/>
        </w:numPr>
        <w:spacing w:after="220"/>
        <w:rPr>
          <w:rFonts w:ascii="Arial" w:hAnsi="Arial"/>
          <w:sz w:val="22"/>
          <w:szCs w:val="22"/>
        </w:rPr>
      </w:pPr>
      <w:r w:rsidRPr="009B2A12">
        <w:rPr>
          <w:rFonts w:ascii="Arial" w:hAnsi="Arial"/>
          <w:sz w:val="22"/>
          <w:szCs w:val="22"/>
        </w:rPr>
        <w:t xml:space="preserve">Service water pump bay water level instruments are functional and routinely </w:t>
      </w:r>
      <w:r w:rsidRPr="00EE7849">
        <w:rPr>
          <w:rFonts w:ascii="Arial" w:hAnsi="Arial"/>
          <w:sz w:val="22"/>
          <w:szCs w:val="22"/>
        </w:rPr>
        <w:t>monitored.</w:t>
      </w:r>
      <w:r w:rsidR="00EE7849" w:rsidRPr="00EE7849">
        <w:rPr>
          <w:rFonts w:ascii="Arial" w:hAnsi="Arial"/>
          <w:sz w:val="22"/>
          <w:szCs w:val="22"/>
        </w:rPr>
        <w:t xml:space="preserve">  Assess operational controls to prevent excessive drawdown of the service water intake bay water level, with associated loss of service water pump suction because of clogging, fouling, or blockage of screens or racks.  Operators should be able to identify lowering intake bay level before the </w:t>
      </w:r>
      <w:r w:rsidR="00A33A45">
        <w:rPr>
          <w:rFonts w:ascii="Arial" w:hAnsi="Arial"/>
          <w:sz w:val="22"/>
          <w:szCs w:val="22"/>
        </w:rPr>
        <w:t>E</w:t>
      </w:r>
      <w:r w:rsidR="00A33A45" w:rsidRPr="00EE7849">
        <w:rPr>
          <w:rFonts w:ascii="Arial" w:hAnsi="Arial"/>
          <w:sz w:val="22"/>
          <w:szCs w:val="22"/>
        </w:rPr>
        <w:t xml:space="preserve">mergency </w:t>
      </w:r>
      <w:r w:rsidR="00A33A45">
        <w:rPr>
          <w:rFonts w:ascii="Arial" w:hAnsi="Arial"/>
          <w:sz w:val="22"/>
          <w:szCs w:val="22"/>
        </w:rPr>
        <w:t>P</w:t>
      </w:r>
      <w:r w:rsidR="00A33A45" w:rsidRPr="00EE7849">
        <w:rPr>
          <w:rFonts w:ascii="Arial" w:hAnsi="Arial"/>
          <w:sz w:val="22"/>
          <w:szCs w:val="22"/>
        </w:rPr>
        <w:t xml:space="preserve">lan </w:t>
      </w:r>
      <w:r w:rsidR="00EE7849" w:rsidRPr="00EE7849">
        <w:rPr>
          <w:rFonts w:ascii="Arial" w:hAnsi="Arial"/>
          <w:sz w:val="22"/>
          <w:szCs w:val="22"/>
        </w:rPr>
        <w:t>EAL value is reached.  Abnormal operating procedure should direct sequential steps (e.g., sequential tripping of service water or circulating water pumps, or reducing reactor power) prior to reaching the EAL action level.  Review should include indication, annunciation, and manual operator actions (operator response) for traveling screens, trash racks, and circulating water pumps.</w:t>
      </w:r>
    </w:p>
    <w:p w14:paraId="27F6A114" w14:textId="185914B3" w:rsidR="008B2776" w:rsidRPr="0016280E" w:rsidRDefault="008B2776" w:rsidP="00CA58F3">
      <w:pPr>
        <w:pStyle w:val="Level2"/>
        <w:numPr>
          <w:ilvl w:val="1"/>
          <w:numId w:val="36"/>
        </w:numPr>
        <w:tabs>
          <w:tab w:val="clear" w:pos="1080"/>
        </w:tabs>
        <w:spacing w:after="220"/>
        <w:rPr>
          <w:rFonts w:ascii="Arial" w:hAnsi="Arial"/>
          <w:sz w:val="22"/>
          <w:szCs w:val="22"/>
        </w:rPr>
      </w:pPr>
      <w:r w:rsidRPr="009B2A12">
        <w:rPr>
          <w:rFonts w:ascii="Arial" w:hAnsi="Arial"/>
          <w:sz w:val="22"/>
          <w:szCs w:val="22"/>
        </w:rPr>
        <w:t>Assess functionality during adverse weather conditions (</w:t>
      </w:r>
      <w:proofErr w:type="gramStart"/>
      <w:r w:rsidRPr="009B2A12">
        <w:rPr>
          <w:rFonts w:ascii="Arial" w:hAnsi="Arial"/>
          <w:sz w:val="22"/>
          <w:szCs w:val="22"/>
        </w:rPr>
        <w:t>e.g.</w:t>
      </w:r>
      <w:proofErr w:type="gramEnd"/>
      <w:r w:rsidRPr="009B2A12">
        <w:rPr>
          <w:rFonts w:ascii="Arial" w:hAnsi="Arial"/>
          <w:sz w:val="22"/>
          <w:szCs w:val="22"/>
        </w:rPr>
        <w:t xml:space="preserve"> </w:t>
      </w:r>
      <w:r w:rsidRPr="009B2A12">
        <w:rPr>
          <w:rFonts w:ascii="Arial" w:hAnsi="Arial"/>
          <w:sz w:val="22"/>
          <w:szCs w:val="22"/>
        </w:rPr>
        <w:fldChar w:fldCharType="begin"/>
      </w:r>
      <w:r w:rsidRPr="009B2A12">
        <w:rPr>
          <w:rFonts w:ascii="Arial" w:hAnsi="Arial"/>
          <w:sz w:val="22"/>
          <w:szCs w:val="22"/>
        </w:rPr>
        <w:instrText xml:space="preserve"> SEQ CHAPTER \h \r 1</w:instrText>
      </w:r>
      <w:r w:rsidRPr="009B2A12">
        <w:rPr>
          <w:rFonts w:ascii="Arial" w:hAnsi="Arial"/>
          <w:sz w:val="22"/>
          <w:szCs w:val="22"/>
        </w:rPr>
        <w:fldChar w:fldCharType="end"/>
      </w:r>
      <w:r w:rsidRPr="009B2A12">
        <w:rPr>
          <w:rFonts w:ascii="Arial" w:hAnsi="Arial"/>
          <w:sz w:val="22"/>
          <w:szCs w:val="22"/>
        </w:rPr>
        <w:t xml:space="preserve">algae bloom, grass intrusion, </w:t>
      </w:r>
      <w:r w:rsidR="00AC2AC4" w:rsidRPr="009B2A12">
        <w:rPr>
          <w:rFonts w:ascii="Arial" w:hAnsi="Arial"/>
          <w:sz w:val="22"/>
          <w:szCs w:val="22"/>
        </w:rPr>
        <w:t xml:space="preserve">storm debris, </w:t>
      </w:r>
      <w:r w:rsidRPr="009B2A12">
        <w:rPr>
          <w:rFonts w:ascii="Arial" w:hAnsi="Arial"/>
          <w:sz w:val="22"/>
          <w:szCs w:val="22"/>
        </w:rPr>
        <w:t xml:space="preserve">icing, frazil ice formation, high temperatures, etc.).  If the facility </w:t>
      </w:r>
      <w:r w:rsidR="006A4344" w:rsidRPr="009B2A12">
        <w:rPr>
          <w:rFonts w:ascii="Arial" w:hAnsi="Arial"/>
          <w:sz w:val="22"/>
          <w:szCs w:val="22"/>
        </w:rPr>
        <w:t>is in</w:t>
      </w:r>
      <w:r w:rsidRPr="009B2A12">
        <w:rPr>
          <w:rFonts w:ascii="Arial" w:hAnsi="Arial"/>
          <w:sz w:val="22"/>
          <w:szCs w:val="22"/>
        </w:rPr>
        <w:t xml:space="preserve"> an area that is susceptible to frazil ice, then assess </w:t>
      </w:r>
      <w:r w:rsidRPr="0016280E">
        <w:rPr>
          <w:rFonts w:ascii="Arial" w:hAnsi="Arial"/>
          <w:sz w:val="22"/>
          <w:szCs w:val="22"/>
        </w:rPr>
        <w:t>licensee's ability to identify or mitigate frazil ice conditions.</w:t>
      </w:r>
      <w:r w:rsidR="0016280E" w:rsidRPr="0016280E">
        <w:rPr>
          <w:rFonts w:ascii="Arial" w:hAnsi="Arial"/>
          <w:sz w:val="22"/>
          <w:szCs w:val="22"/>
        </w:rPr>
        <w:t xml:space="preserve">  </w:t>
      </w:r>
      <w:r w:rsidR="00552F18">
        <w:rPr>
          <w:rFonts w:ascii="Arial" w:hAnsi="Arial"/>
          <w:sz w:val="22"/>
          <w:szCs w:val="22"/>
        </w:rPr>
        <w:t>D</w:t>
      </w:r>
      <w:r w:rsidR="0016280E" w:rsidRPr="0016280E">
        <w:rPr>
          <w:rFonts w:ascii="Arial" w:hAnsi="Arial"/>
          <w:sz w:val="22"/>
          <w:szCs w:val="22"/>
        </w:rPr>
        <w:t xml:space="preserve">etermine whether licensee has procedures to deal with adverse weather conditions.  Coordinate the performance of this step with the </w:t>
      </w:r>
      <w:r w:rsidR="00721D11">
        <w:rPr>
          <w:rFonts w:ascii="Arial" w:hAnsi="Arial"/>
          <w:sz w:val="22"/>
          <w:szCs w:val="22"/>
        </w:rPr>
        <w:t>performance</w:t>
      </w:r>
      <w:r w:rsidR="0016280E" w:rsidRPr="0016280E">
        <w:rPr>
          <w:rFonts w:ascii="Arial" w:hAnsi="Arial"/>
          <w:sz w:val="22"/>
          <w:szCs w:val="22"/>
        </w:rPr>
        <w:t xml:space="preserve"> of IP 71111.01, “Adverse Weather Protection.”  This inspection should also ensure that UHS water temperature is monitored and has not exceeded licensing or design basis limiting values.  Causal factors that have resulted in intake structure blockage have included environmental changes, such as storm and wind effects, aquatic life, frazzle ice, sand, silt, and crude oil from spills.  Conditions which may allow frazil ice formation include, water temperature near freezing, low intake water level, windy conditions, and no ice cap on river or lake.</w:t>
      </w:r>
    </w:p>
    <w:p w14:paraId="3238FD54" w14:textId="2C7BD632" w:rsidR="00CA58F3" w:rsidRDefault="008B2776" w:rsidP="00CA58F3">
      <w:pPr>
        <w:pStyle w:val="Level2"/>
        <w:numPr>
          <w:ilvl w:val="1"/>
          <w:numId w:val="36"/>
        </w:numPr>
        <w:spacing w:after="220"/>
        <w:rPr>
          <w:rFonts w:ascii="Arial" w:hAnsi="Arial"/>
          <w:sz w:val="22"/>
          <w:szCs w:val="22"/>
        </w:rPr>
      </w:pPr>
      <w:r w:rsidRPr="009B2A12">
        <w:rPr>
          <w:rFonts w:ascii="Arial" w:hAnsi="Arial"/>
          <w:sz w:val="22"/>
          <w:szCs w:val="22"/>
        </w:rPr>
        <w:t>For underwater weir walls, intended to limit silt or sand intake, verify whether water could flow around, rather than over, the weir wall during periods of river or lake low water level.</w:t>
      </w:r>
      <w:r w:rsidR="00654E0A" w:rsidRPr="009B2A12">
        <w:rPr>
          <w:rFonts w:ascii="Arial" w:hAnsi="Arial"/>
          <w:sz w:val="22"/>
          <w:szCs w:val="22"/>
        </w:rPr>
        <w:t xml:space="preserve">  Verify </w:t>
      </w:r>
      <w:r w:rsidR="00435794" w:rsidRPr="009B2A12">
        <w:rPr>
          <w:rFonts w:ascii="Arial" w:hAnsi="Arial"/>
          <w:sz w:val="22"/>
          <w:szCs w:val="22"/>
        </w:rPr>
        <w:t>that</w:t>
      </w:r>
      <w:r w:rsidR="00FE0C13" w:rsidRPr="009B2A12">
        <w:rPr>
          <w:rFonts w:ascii="Arial" w:hAnsi="Arial"/>
          <w:sz w:val="22"/>
          <w:szCs w:val="22"/>
        </w:rPr>
        <w:t xml:space="preserve"> </w:t>
      </w:r>
      <w:r w:rsidR="00654E0A" w:rsidRPr="009B2A12">
        <w:rPr>
          <w:rFonts w:ascii="Arial" w:hAnsi="Arial"/>
          <w:sz w:val="22"/>
          <w:szCs w:val="22"/>
        </w:rPr>
        <w:t>the licensee has evaluated the potential of silt introduction during periods of low flow/level or that the height of the wall is appropriate.</w:t>
      </w:r>
      <w:bookmarkStart w:id="3" w:name="_Toc247534553"/>
    </w:p>
    <w:p w14:paraId="1E7F2D91" w14:textId="77777777" w:rsidR="00CA58F3" w:rsidRDefault="00C411E4" w:rsidP="00CA58F3">
      <w:pPr>
        <w:pStyle w:val="Heading2"/>
      </w:pPr>
      <w:r>
        <w:lastRenderedPageBreak/>
        <w:t>03.05</w:t>
      </w:r>
      <w:r>
        <w:tab/>
      </w:r>
      <w:r w:rsidR="0085367A">
        <w:rPr>
          <w:u w:val="single"/>
        </w:rPr>
        <w:t>UHS</w:t>
      </w:r>
      <w:r w:rsidR="00C17688">
        <w:rPr>
          <w:u w:val="single"/>
        </w:rPr>
        <w:t xml:space="preserve"> </w:t>
      </w:r>
      <w:r w:rsidR="00C17688" w:rsidRPr="00C17688">
        <w:rPr>
          <w:u w:val="single"/>
        </w:rPr>
        <w:t>Containment Device or Dam</w:t>
      </w:r>
    </w:p>
    <w:p w14:paraId="198FA15D" w14:textId="77777777" w:rsidR="00CA58F3" w:rsidRDefault="00C411E4" w:rsidP="00CA58F3">
      <w:pPr>
        <w:pStyle w:val="Baselinebold"/>
        <w:rPr>
          <w:b w:val="0"/>
        </w:rPr>
      </w:pPr>
      <w:r w:rsidRPr="00590FE4">
        <w:t xml:space="preserve">Verify </w:t>
      </w:r>
      <w:r>
        <w:t xml:space="preserve">that the </w:t>
      </w:r>
      <w:r w:rsidRPr="00635AEC">
        <w:t xml:space="preserve">UHS Containment Device </w:t>
      </w:r>
      <w:r w:rsidR="00635AEC" w:rsidRPr="00635AEC">
        <w:t>or</w:t>
      </w:r>
      <w:r w:rsidRPr="00635AEC">
        <w:t xml:space="preserve"> Dam</w:t>
      </w:r>
      <w:r w:rsidRPr="00590FE4">
        <w:t xml:space="preserve"> </w:t>
      </w:r>
      <w:r w:rsidRPr="00AA5527">
        <w:t xml:space="preserve">remain capable of performing </w:t>
      </w:r>
      <w:r>
        <w:t xml:space="preserve">its </w:t>
      </w:r>
      <w:r w:rsidRPr="00AA5527">
        <w:t>intended safety functions.</w:t>
      </w:r>
    </w:p>
    <w:p w14:paraId="404D356F" w14:textId="77777777" w:rsidR="00CA58F3" w:rsidRDefault="00C411E4" w:rsidP="00CA58F3">
      <w:pPr>
        <w:pStyle w:val="SpecificGuidance"/>
        <w:rPr>
          <w:rStyle w:val="Header02Char"/>
          <w:sz w:val="22"/>
          <w:szCs w:val="22"/>
        </w:rPr>
      </w:pPr>
      <w:r w:rsidRPr="00195EAE">
        <w:rPr>
          <w:rStyle w:val="Header02Char"/>
          <w:sz w:val="22"/>
          <w:szCs w:val="22"/>
        </w:rPr>
        <w:t>Specific Guidance</w:t>
      </w:r>
    </w:p>
    <w:p w14:paraId="211869F4" w14:textId="77777777" w:rsidR="00CA58F3" w:rsidRDefault="00BB07D1" w:rsidP="00CA58F3">
      <w:pPr>
        <w:pStyle w:val="SpecificGuidparagraph"/>
      </w:pPr>
      <w:r w:rsidRPr="009B2A12">
        <w:t xml:space="preserve">If the </w:t>
      </w:r>
      <w:r w:rsidRPr="00BB07D1">
        <w:t xml:space="preserve">UHS </w:t>
      </w:r>
      <w:r>
        <w:t>c</w:t>
      </w:r>
      <w:r w:rsidRPr="00BB07D1">
        <w:t xml:space="preserve">ontainment </w:t>
      </w:r>
      <w:r>
        <w:t>d</w:t>
      </w:r>
      <w:r w:rsidRPr="00BB07D1">
        <w:t xml:space="preserve">evice or </w:t>
      </w:r>
      <w:r>
        <w:t>d</w:t>
      </w:r>
      <w:r w:rsidRPr="00BB07D1">
        <w:t>am</w:t>
      </w:r>
      <w:r w:rsidRPr="009B2A12">
        <w:t xml:space="preserve"> is not licensee owned, ensure advance notice is provided to allow preparations for visual inspection </w:t>
      </w:r>
      <w:r w:rsidR="004E69D7">
        <w:t>when appropriate</w:t>
      </w:r>
      <w:r w:rsidRPr="009B2A12">
        <w:t>.</w:t>
      </w:r>
      <w:r w:rsidR="004E69D7" w:rsidRPr="004E69D7">
        <w:t xml:space="preserve"> </w:t>
      </w:r>
      <w:r w:rsidR="004E69D7">
        <w:t xml:space="preserve"> </w:t>
      </w:r>
      <w:r w:rsidR="004E69D7" w:rsidRPr="009B2A12">
        <w:t>Consideration for more frequent inspection should be made if there is known or suspected degradation.</w:t>
      </w:r>
    </w:p>
    <w:p w14:paraId="255CFD39" w14:textId="5AA8B8CF" w:rsidR="00CA58F3" w:rsidRDefault="002B3B8C" w:rsidP="00CA58F3">
      <w:pPr>
        <w:pStyle w:val="Level1"/>
        <w:numPr>
          <w:ilvl w:val="0"/>
          <w:numId w:val="37"/>
        </w:numPr>
        <w:spacing w:after="220"/>
        <w:rPr>
          <w:rFonts w:ascii="Arial" w:hAnsi="Arial"/>
          <w:sz w:val="22"/>
          <w:szCs w:val="22"/>
        </w:rPr>
      </w:pPr>
      <w:r w:rsidRPr="009B2A12">
        <w:rPr>
          <w:rFonts w:ascii="Arial" w:hAnsi="Arial"/>
          <w:sz w:val="22"/>
          <w:szCs w:val="22"/>
        </w:rPr>
        <w:t xml:space="preserve">For an above-ground UHS encapsulated by embankments, </w:t>
      </w:r>
      <w:proofErr w:type="gramStart"/>
      <w:r w:rsidRPr="009B2A12">
        <w:rPr>
          <w:rFonts w:ascii="Arial" w:hAnsi="Arial"/>
          <w:sz w:val="22"/>
          <w:szCs w:val="22"/>
        </w:rPr>
        <w:t>weirs</w:t>
      </w:r>
      <w:proofErr w:type="gramEnd"/>
      <w:r w:rsidRPr="009B2A12">
        <w:rPr>
          <w:rFonts w:ascii="Arial" w:hAnsi="Arial"/>
          <w:sz w:val="22"/>
          <w:szCs w:val="22"/>
        </w:rPr>
        <w:t xml:space="preserve"> or excavated side slopes, conduct walk-downs and/or review the licensee’s methods and results to verify that:</w:t>
      </w:r>
    </w:p>
    <w:p w14:paraId="283D257B" w14:textId="7BCD5CF5" w:rsidR="00CA58F3" w:rsidRDefault="002B3B8C" w:rsidP="00CA58F3">
      <w:pPr>
        <w:pStyle w:val="Level1"/>
        <w:numPr>
          <w:ilvl w:val="1"/>
          <w:numId w:val="39"/>
        </w:numPr>
        <w:spacing w:after="220"/>
        <w:rPr>
          <w:rFonts w:ascii="Arial" w:hAnsi="Arial"/>
          <w:sz w:val="22"/>
          <w:szCs w:val="22"/>
        </w:rPr>
      </w:pPr>
      <w:r w:rsidRPr="00215940">
        <w:rPr>
          <w:rStyle w:val="QuickFormat2"/>
          <w:sz w:val="22"/>
          <w:szCs w:val="22"/>
        </w:rPr>
        <w:t xml:space="preserve">The toe of the weir or embankment is not experiencing unacceptable </w:t>
      </w:r>
      <w:r w:rsidRPr="00215940">
        <w:rPr>
          <w:rStyle w:val="QuickFormat2"/>
          <w:sz w:val="22"/>
          <w:szCs w:val="22"/>
        </w:rPr>
        <w:tab/>
        <w:t>seepage of water and the crest of the dam is not showing unacceptable settlement.</w:t>
      </w:r>
      <w:r>
        <w:rPr>
          <w:rStyle w:val="QuickFormat2"/>
          <w:sz w:val="22"/>
          <w:szCs w:val="22"/>
        </w:rPr>
        <w:t xml:space="preserve">  </w:t>
      </w:r>
      <w:r w:rsidRPr="009B2A12">
        <w:rPr>
          <w:rFonts w:ascii="Arial" w:hAnsi="Arial"/>
          <w:sz w:val="22"/>
          <w:szCs w:val="22"/>
        </w:rPr>
        <w:t>Erosion could lead to loss of structural integrity.</w:t>
      </w:r>
    </w:p>
    <w:p w14:paraId="30A19AC5" w14:textId="10740AB5" w:rsidR="00CA58F3" w:rsidRDefault="002B3B8C" w:rsidP="00CA58F3">
      <w:pPr>
        <w:pStyle w:val="Level2"/>
        <w:numPr>
          <w:ilvl w:val="1"/>
          <w:numId w:val="39"/>
        </w:numPr>
        <w:spacing w:after="220"/>
        <w:rPr>
          <w:rFonts w:ascii="Arial" w:hAnsi="Arial"/>
          <w:sz w:val="22"/>
          <w:szCs w:val="22"/>
        </w:rPr>
      </w:pPr>
      <w:r w:rsidRPr="009B2A12">
        <w:rPr>
          <w:rFonts w:ascii="Arial" w:hAnsi="Arial"/>
          <w:sz w:val="22"/>
          <w:szCs w:val="22"/>
        </w:rPr>
        <w:t>The rip rap protection placed on excavated side slopes remains in place, and vegetation along the slopes is maintained to prevent adverse impact on the embankment.</w:t>
      </w:r>
      <w:r>
        <w:rPr>
          <w:rFonts w:ascii="Arial" w:hAnsi="Arial"/>
          <w:sz w:val="22"/>
          <w:szCs w:val="22"/>
        </w:rPr>
        <w:t xml:space="preserve">  </w:t>
      </w:r>
      <w:r w:rsidRPr="009B2A12">
        <w:rPr>
          <w:rFonts w:ascii="Arial" w:hAnsi="Arial"/>
          <w:sz w:val="22"/>
          <w:szCs w:val="22"/>
        </w:rPr>
        <w:t>Loss of shoreline protection can lead to a changing shoreline resulting in UHS capacity that is less than the design.  Large vegetation, such as tree roots or burrowing animals can weaken the integrity of the embankments.  Similarly, decayed tree roots can allow formation of a water channel in the embankment that weakens the integrity.</w:t>
      </w:r>
    </w:p>
    <w:p w14:paraId="4FA5A6A9" w14:textId="4ECB8437" w:rsidR="00CA58F3" w:rsidRDefault="002B3B8C" w:rsidP="00CA58F3">
      <w:pPr>
        <w:pStyle w:val="Level2"/>
        <w:numPr>
          <w:ilvl w:val="1"/>
          <w:numId w:val="39"/>
        </w:numPr>
        <w:spacing w:after="220"/>
        <w:rPr>
          <w:rFonts w:ascii="Arial" w:hAnsi="Arial"/>
          <w:sz w:val="22"/>
          <w:szCs w:val="22"/>
        </w:rPr>
      </w:pPr>
      <w:bookmarkStart w:id="4" w:name="_Hlk53051894"/>
      <w:r w:rsidRPr="009B2A12">
        <w:rPr>
          <w:rFonts w:ascii="Arial" w:hAnsi="Arial"/>
          <w:sz w:val="22"/>
          <w:szCs w:val="22"/>
        </w:rPr>
        <w:t xml:space="preserve">If available, </w:t>
      </w:r>
      <w:r w:rsidR="006F59A9">
        <w:rPr>
          <w:rFonts w:ascii="Arial" w:hAnsi="Arial"/>
          <w:sz w:val="22"/>
          <w:szCs w:val="22"/>
        </w:rPr>
        <w:t xml:space="preserve">review the results from any </w:t>
      </w:r>
      <w:r w:rsidRPr="009B2A12">
        <w:rPr>
          <w:rFonts w:ascii="Arial" w:hAnsi="Arial"/>
          <w:sz w:val="22"/>
          <w:szCs w:val="22"/>
        </w:rPr>
        <w:t>licensee or third</w:t>
      </w:r>
      <w:r w:rsidR="00F4058E">
        <w:rPr>
          <w:rFonts w:ascii="Arial" w:hAnsi="Arial"/>
          <w:sz w:val="22"/>
          <w:szCs w:val="22"/>
        </w:rPr>
        <w:t>-</w:t>
      </w:r>
      <w:r w:rsidRPr="009B2A12">
        <w:rPr>
          <w:rFonts w:ascii="Arial" w:hAnsi="Arial"/>
          <w:sz w:val="22"/>
          <w:szCs w:val="22"/>
        </w:rPr>
        <w:t xml:space="preserve">party dam inspections </w:t>
      </w:r>
      <w:r w:rsidR="006F59A9">
        <w:rPr>
          <w:rFonts w:ascii="Arial" w:hAnsi="Arial"/>
          <w:sz w:val="22"/>
          <w:szCs w:val="22"/>
        </w:rPr>
        <w:t xml:space="preserve">used </w:t>
      </w:r>
      <w:r w:rsidR="00C33E56">
        <w:rPr>
          <w:rFonts w:ascii="Arial" w:hAnsi="Arial"/>
          <w:sz w:val="22"/>
          <w:szCs w:val="22"/>
        </w:rPr>
        <w:t xml:space="preserve">to </w:t>
      </w:r>
      <w:r w:rsidRPr="009B2A12">
        <w:rPr>
          <w:rFonts w:ascii="Arial" w:hAnsi="Arial"/>
          <w:sz w:val="22"/>
          <w:szCs w:val="22"/>
        </w:rPr>
        <w:t xml:space="preserve">monitor the integrity </w:t>
      </w:r>
      <w:r w:rsidR="00C33E56">
        <w:rPr>
          <w:rFonts w:ascii="Arial" w:hAnsi="Arial"/>
          <w:sz w:val="22"/>
          <w:szCs w:val="22"/>
        </w:rPr>
        <w:t xml:space="preserve">or performance </w:t>
      </w:r>
      <w:r w:rsidRPr="009B2A12">
        <w:rPr>
          <w:rFonts w:ascii="Arial" w:hAnsi="Arial"/>
          <w:sz w:val="22"/>
          <w:szCs w:val="22"/>
        </w:rPr>
        <w:t>of the heat sink.</w:t>
      </w:r>
      <w:r>
        <w:rPr>
          <w:rFonts w:ascii="Arial" w:hAnsi="Arial"/>
          <w:sz w:val="22"/>
          <w:szCs w:val="22"/>
        </w:rPr>
        <w:t xml:space="preserve">  The NRC’s Dam Safety Officer </w:t>
      </w:r>
      <w:r w:rsidR="006F59A9">
        <w:rPr>
          <w:rFonts w:ascii="Arial" w:hAnsi="Arial"/>
          <w:sz w:val="22"/>
          <w:szCs w:val="22"/>
        </w:rPr>
        <w:t>may be able to provide</w:t>
      </w:r>
      <w:r>
        <w:rPr>
          <w:rFonts w:ascii="Arial" w:hAnsi="Arial"/>
          <w:sz w:val="22"/>
          <w:szCs w:val="22"/>
        </w:rPr>
        <w:t xml:space="preserve"> additional guidance.</w:t>
      </w:r>
      <w:bookmarkEnd w:id="4"/>
    </w:p>
    <w:p w14:paraId="7E280FEC" w14:textId="61137FCE" w:rsidR="00CA58F3" w:rsidRDefault="002B3B8C" w:rsidP="00CA58F3">
      <w:pPr>
        <w:pStyle w:val="Level2"/>
        <w:numPr>
          <w:ilvl w:val="1"/>
          <w:numId w:val="39"/>
        </w:numPr>
        <w:spacing w:after="220"/>
        <w:rPr>
          <w:rFonts w:ascii="Arial" w:hAnsi="Arial"/>
          <w:sz w:val="22"/>
          <w:szCs w:val="22"/>
        </w:rPr>
      </w:pPr>
      <w:r w:rsidRPr="009B2A12">
        <w:rPr>
          <w:rFonts w:ascii="Arial" w:hAnsi="Arial"/>
          <w:sz w:val="22"/>
          <w:szCs w:val="22"/>
        </w:rPr>
        <w:t>Verify sufficient reservoir capacity.</w:t>
      </w:r>
      <w:r>
        <w:rPr>
          <w:rFonts w:ascii="Arial" w:hAnsi="Arial"/>
          <w:sz w:val="22"/>
          <w:szCs w:val="22"/>
        </w:rPr>
        <w:t xml:space="preserve">  </w:t>
      </w:r>
      <w:r w:rsidRPr="009B2A12">
        <w:rPr>
          <w:rFonts w:ascii="Arial" w:hAnsi="Arial"/>
          <w:sz w:val="22"/>
          <w:szCs w:val="22"/>
        </w:rPr>
        <w:t xml:space="preserve">Changing shorelines or sediment intrusion can reduce UHS capacity. </w:t>
      </w:r>
      <w:r>
        <w:rPr>
          <w:rFonts w:ascii="Arial" w:hAnsi="Arial"/>
          <w:sz w:val="22"/>
          <w:szCs w:val="22"/>
        </w:rPr>
        <w:t xml:space="preserve"> </w:t>
      </w:r>
      <w:r w:rsidRPr="009B2A12">
        <w:rPr>
          <w:rFonts w:ascii="Arial" w:hAnsi="Arial"/>
          <w:sz w:val="22"/>
          <w:szCs w:val="22"/>
        </w:rPr>
        <w:t xml:space="preserve">Lessons learned from plant inspections </w:t>
      </w:r>
      <w:proofErr w:type="gramStart"/>
      <w:r w:rsidRPr="009B2A12">
        <w:rPr>
          <w:rFonts w:ascii="Arial" w:hAnsi="Arial"/>
          <w:sz w:val="22"/>
          <w:szCs w:val="22"/>
        </w:rPr>
        <w:t>include:</w:t>
      </w:r>
      <w:proofErr w:type="gramEnd"/>
      <w:r w:rsidRPr="009B2A12">
        <w:rPr>
          <w:rFonts w:ascii="Arial" w:hAnsi="Arial"/>
          <w:sz w:val="22"/>
          <w:szCs w:val="22"/>
        </w:rPr>
        <w:t xml:space="preserve"> degradation of the shoreline by vegetation growth can cause compacted clay to degrade and slump into the heat sink reducing capacity</w:t>
      </w:r>
      <w:r w:rsidR="0014593A">
        <w:rPr>
          <w:rFonts w:ascii="Arial" w:hAnsi="Arial"/>
          <w:sz w:val="22"/>
          <w:szCs w:val="22"/>
        </w:rPr>
        <w:t>.</w:t>
      </w:r>
      <w:r w:rsidR="00D6288F">
        <w:rPr>
          <w:rFonts w:ascii="Arial" w:hAnsi="Arial"/>
          <w:sz w:val="22"/>
          <w:szCs w:val="22"/>
        </w:rPr>
        <w:t xml:space="preserve"> </w:t>
      </w:r>
      <w:r w:rsidR="0014593A">
        <w:rPr>
          <w:rFonts w:ascii="Arial" w:hAnsi="Arial"/>
          <w:sz w:val="22"/>
          <w:szCs w:val="22"/>
        </w:rPr>
        <w:t xml:space="preserve"> I</w:t>
      </w:r>
      <w:r w:rsidRPr="009B2A12">
        <w:rPr>
          <w:rFonts w:ascii="Arial" w:hAnsi="Arial"/>
          <w:sz w:val="22"/>
          <w:szCs w:val="22"/>
        </w:rPr>
        <w:t>nsufficient number of measurements taken of the depth of water may not identify significant debris or sediment build-up in the UHS.</w:t>
      </w:r>
    </w:p>
    <w:p w14:paraId="5493E91F" w14:textId="62D54BBE" w:rsidR="00CA58F3" w:rsidRDefault="002B3B8C" w:rsidP="00CA58F3">
      <w:pPr>
        <w:pStyle w:val="Level1"/>
        <w:numPr>
          <w:ilvl w:val="0"/>
          <w:numId w:val="37"/>
        </w:numPr>
        <w:spacing w:after="220"/>
        <w:rPr>
          <w:rFonts w:ascii="Arial" w:hAnsi="Arial"/>
          <w:sz w:val="22"/>
          <w:szCs w:val="22"/>
        </w:rPr>
      </w:pPr>
      <w:r w:rsidRPr="002A6BF4">
        <w:rPr>
          <w:rFonts w:ascii="Arial" w:hAnsi="Arial"/>
          <w:sz w:val="22"/>
          <w:szCs w:val="22"/>
        </w:rPr>
        <w:t>For underwater UHS weirs</w:t>
      </w:r>
      <w:r>
        <w:rPr>
          <w:rFonts w:ascii="Arial" w:hAnsi="Arial"/>
          <w:sz w:val="22"/>
          <w:szCs w:val="22"/>
        </w:rPr>
        <w:t>, structures,</w:t>
      </w:r>
      <w:r w:rsidRPr="002A6BF4">
        <w:rPr>
          <w:rFonts w:ascii="Arial" w:hAnsi="Arial"/>
          <w:sz w:val="22"/>
          <w:szCs w:val="22"/>
        </w:rPr>
        <w:t xml:space="preserve"> or excavations,</w:t>
      </w:r>
      <w:r>
        <w:rPr>
          <w:rFonts w:ascii="Arial" w:hAnsi="Arial"/>
          <w:sz w:val="22"/>
          <w:szCs w:val="22"/>
        </w:rPr>
        <w:t xml:space="preserve"> the i</w:t>
      </w:r>
      <w:r w:rsidRPr="002A6BF4">
        <w:rPr>
          <w:rFonts w:ascii="Arial" w:hAnsi="Arial"/>
          <w:sz w:val="22"/>
          <w:szCs w:val="22"/>
        </w:rPr>
        <w:t>nspection should identify settlement or movement indicating loss of structural integrity and/or capacity.  The height of water over the crest of the weir should be constant in cases where the licensee takes these measurements to verify capacity</w:t>
      </w:r>
      <w:r>
        <w:rPr>
          <w:rFonts w:ascii="Arial" w:hAnsi="Arial"/>
          <w:sz w:val="22"/>
          <w:szCs w:val="22"/>
        </w:rPr>
        <w:t>.  R</w:t>
      </w:r>
      <w:r w:rsidRPr="002A6BF4">
        <w:rPr>
          <w:rFonts w:ascii="Arial" w:hAnsi="Arial"/>
          <w:sz w:val="22"/>
          <w:szCs w:val="22"/>
        </w:rPr>
        <w:t>eview licensee inspection methods</w:t>
      </w:r>
      <w:r w:rsidRPr="009B2A12">
        <w:rPr>
          <w:rFonts w:ascii="Arial" w:hAnsi="Arial"/>
          <w:sz w:val="22"/>
          <w:szCs w:val="22"/>
        </w:rPr>
        <w:t xml:space="preserve"> and results to verify that:</w:t>
      </w:r>
    </w:p>
    <w:p w14:paraId="0E39736F" w14:textId="14316FE0" w:rsidR="00CA58F3" w:rsidRDefault="002B3B8C" w:rsidP="00CA58F3">
      <w:pPr>
        <w:pStyle w:val="Level2"/>
        <w:numPr>
          <w:ilvl w:val="1"/>
          <w:numId w:val="40"/>
        </w:numPr>
        <w:spacing w:after="220"/>
        <w:rPr>
          <w:rFonts w:ascii="Arial" w:hAnsi="Arial"/>
          <w:sz w:val="22"/>
          <w:szCs w:val="22"/>
        </w:rPr>
      </w:pPr>
      <w:r w:rsidRPr="009B2A12">
        <w:rPr>
          <w:rFonts w:ascii="Arial" w:hAnsi="Arial"/>
          <w:sz w:val="22"/>
          <w:szCs w:val="22"/>
        </w:rPr>
        <w:t>Any possible settlement or movement does not affect the structural integrity and/or capacity.</w:t>
      </w:r>
    </w:p>
    <w:p w14:paraId="7C26FE55" w14:textId="25EF7E9A" w:rsidR="00CA58F3" w:rsidRDefault="002B3B8C" w:rsidP="00CA58F3">
      <w:pPr>
        <w:pStyle w:val="Level2"/>
        <w:numPr>
          <w:ilvl w:val="1"/>
          <w:numId w:val="40"/>
        </w:numPr>
        <w:spacing w:after="220"/>
        <w:rPr>
          <w:rFonts w:ascii="Arial" w:hAnsi="Arial"/>
          <w:sz w:val="22"/>
          <w:szCs w:val="22"/>
        </w:rPr>
      </w:pPr>
      <w:r w:rsidRPr="009B2A12">
        <w:rPr>
          <w:rFonts w:ascii="Arial" w:hAnsi="Arial"/>
          <w:sz w:val="22"/>
          <w:szCs w:val="22"/>
        </w:rPr>
        <w:t>Sediment intrusion does not reduce capacity.</w:t>
      </w:r>
      <w:bookmarkEnd w:id="3"/>
    </w:p>
    <w:p w14:paraId="6FD8B2BC" w14:textId="53085965" w:rsidR="00CA58F3" w:rsidRDefault="00CA58F3" w:rsidP="00CA58F3">
      <w:pPr>
        <w:pStyle w:val="Level2"/>
        <w:numPr>
          <w:ilvl w:val="1"/>
          <w:numId w:val="40"/>
        </w:numPr>
        <w:spacing w:after="220"/>
        <w:rPr>
          <w:rFonts w:ascii="Arial" w:hAnsi="Arial"/>
          <w:sz w:val="22"/>
          <w:szCs w:val="22"/>
        </w:rPr>
      </w:pPr>
      <w:r>
        <w:rPr>
          <w:rFonts w:ascii="Arial" w:hAnsi="Arial"/>
          <w:sz w:val="22"/>
          <w:szCs w:val="22"/>
        </w:rPr>
        <w:br w:type="page"/>
      </w:r>
    </w:p>
    <w:p w14:paraId="5400E101" w14:textId="454CA309" w:rsidR="00CA58F3" w:rsidRDefault="008B2776" w:rsidP="00413982">
      <w:pPr>
        <w:pStyle w:val="Heading1"/>
      </w:pPr>
      <w:bookmarkStart w:id="5" w:name="_Toc247534560"/>
      <w:r w:rsidRPr="009B2A12">
        <w:lastRenderedPageBreak/>
        <w:t>71111.07-0</w:t>
      </w:r>
      <w:r w:rsidR="00B85503">
        <w:t>4</w:t>
      </w:r>
      <w:r w:rsidRPr="009B2A12">
        <w:tab/>
      </w:r>
      <w:r w:rsidR="00413982">
        <w:tab/>
      </w:r>
      <w:r w:rsidRPr="009B2A12">
        <w:t>REFERENCES</w:t>
      </w:r>
      <w:bookmarkEnd w:id="5"/>
    </w:p>
    <w:p w14:paraId="52E99E48" w14:textId="676A221F" w:rsidR="00287081" w:rsidRDefault="00287081" w:rsidP="00CA58F3">
      <w:pPr>
        <w:pStyle w:val="BodyText"/>
      </w:pPr>
      <w:r w:rsidRPr="00D51957">
        <w:t>IMC 0308</w:t>
      </w:r>
      <w:r>
        <w:t xml:space="preserve">, </w:t>
      </w:r>
      <w:r w:rsidRPr="00D51957">
        <w:t>Attachment</w:t>
      </w:r>
      <w:r>
        <w:t> </w:t>
      </w:r>
      <w:r w:rsidRPr="00D51957">
        <w:t>2</w:t>
      </w:r>
      <w:r>
        <w:t>, “Technical Basis for Inspection Program”</w:t>
      </w:r>
    </w:p>
    <w:p w14:paraId="2905CB6A" w14:textId="09CB2F7E" w:rsidR="00CA58F3" w:rsidRDefault="00825A49" w:rsidP="00CA58F3">
      <w:pPr>
        <w:pStyle w:val="BodyText"/>
      </w:pPr>
      <w:r w:rsidRPr="00D51957">
        <w:t>IMC </w:t>
      </w:r>
      <w:r w:rsidRPr="00B133A7">
        <w:t>2515</w:t>
      </w:r>
      <w:r>
        <w:t>, Appendix</w:t>
      </w:r>
      <w:r w:rsidR="009B66AB">
        <w:t> </w:t>
      </w:r>
      <w:r>
        <w:t>A, “Risk</w:t>
      </w:r>
      <w:r>
        <w:noBreakHyphen/>
        <w:t>Informed Baseline Inspection Program”</w:t>
      </w:r>
    </w:p>
    <w:p w14:paraId="4C77D3BC" w14:textId="77777777" w:rsidR="00CA58F3" w:rsidRDefault="005E38D2" w:rsidP="00CA58F3">
      <w:pPr>
        <w:pStyle w:val="BodyText"/>
      </w:pPr>
      <w:r w:rsidRPr="0016280E">
        <w:t>IP 71111.01, “Adverse Weather Protection”</w:t>
      </w:r>
    </w:p>
    <w:p w14:paraId="6E134B1F" w14:textId="77777777" w:rsidR="00CA58F3" w:rsidRDefault="005E38D2" w:rsidP="00CA58F3">
      <w:pPr>
        <w:pStyle w:val="BodyText"/>
      </w:pPr>
      <w:r w:rsidRPr="009B2A12">
        <w:t>IP 71111.22, “Surveillance Testing”</w:t>
      </w:r>
    </w:p>
    <w:p w14:paraId="34094598" w14:textId="77777777" w:rsidR="00CA58F3" w:rsidRDefault="002B7E04" w:rsidP="00CA58F3">
      <w:pPr>
        <w:pStyle w:val="BodyText"/>
      </w:pPr>
      <w:r w:rsidRPr="00CA58F3">
        <w:t>IP 71152, “Problem Identification and Resolution.”</w:t>
      </w:r>
    </w:p>
    <w:p w14:paraId="0F845D58" w14:textId="6E9061EA" w:rsidR="008B2776" w:rsidRPr="00883139" w:rsidRDefault="008B2776" w:rsidP="00CA58F3">
      <w:pPr>
        <w:pStyle w:val="BodyText"/>
      </w:pPr>
      <w:r w:rsidRPr="00883139">
        <w:t>EPRI NP-7552</w:t>
      </w:r>
      <w:r w:rsidR="00396A2F" w:rsidRPr="00883139">
        <w:t>, “</w:t>
      </w:r>
      <w:r w:rsidRPr="00883139">
        <w:t>Heat Exchanger Performance Moni</w:t>
      </w:r>
      <w:r w:rsidR="008173A6" w:rsidRPr="00883139">
        <w:t>toring Guidelines</w:t>
      </w:r>
      <w:r w:rsidR="00396A2F" w:rsidRPr="00883139">
        <w:t>”</w:t>
      </w:r>
      <w:r w:rsidR="008173A6" w:rsidRPr="00883139">
        <w:t xml:space="preserve"> (Call the NRC </w:t>
      </w:r>
      <w:r w:rsidRPr="00883139">
        <w:t>Technical Library to get a copy of this if needed.)</w:t>
      </w:r>
    </w:p>
    <w:p w14:paraId="1E49A3A6" w14:textId="77777777" w:rsidR="00CA58F3" w:rsidRDefault="008B2776" w:rsidP="00CA58F3">
      <w:pPr>
        <w:pStyle w:val="BodyText"/>
      </w:pPr>
      <w:r w:rsidRPr="00883139">
        <w:t>EPRI TR-106438</w:t>
      </w:r>
      <w:r w:rsidR="00396A2F" w:rsidRPr="00883139">
        <w:t>, “</w:t>
      </w:r>
      <w:r w:rsidRPr="00883139">
        <w:t>Water Hammer Handbook for Nuclear Plant Engineers</w:t>
      </w:r>
      <w:r w:rsidR="00396A2F" w:rsidRPr="00883139">
        <w:t>”</w:t>
      </w:r>
      <w:r w:rsidRPr="00883139">
        <w:t xml:space="preserve"> (Call the NRC Technical Library to get a copy of this if needed</w:t>
      </w:r>
      <w:r w:rsidR="00435794" w:rsidRPr="00883139">
        <w:t>.</w:t>
      </w:r>
      <w:r w:rsidRPr="00883139">
        <w:t>)</w:t>
      </w:r>
    </w:p>
    <w:p w14:paraId="080F1DF9" w14:textId="77777777" w:rsidR="00CA58F3" w:rsidRDefault="00E367E0" w:rsidP="00CA58F3">
      <w:pPr>
        <w:pStyle w:val="BodyText"/>
      </w:pPr>
      <w:r w:rsidRPr="00F2344B">
        <w:t xml:space="preserve">TR-107397, </w:t>
      </w:r>
      <w:r>
        <w:t>“</w:t>
      </w:r>
      <w:r w:rsidRPr="00F2344B">
        <w:t>Service Water Heat Exchanger Testing Guidelines</w:t>
      </w:r>
      <w:r>
        <w:t>”</w:t>
      </w:r>
    </w:p>
    <w:p w14:paraId="677903B8" w14:textId="77777777" w:rsidR="00CA58F3" w:rsidRDefault="009C1748" w:rsidP="00CA58F3">
      <w:pPr>
        <w:pStyle w:val="BodyText"/>
      </w:pPr>
      <w:r w:rsidRPr="00F2344B">
        <w:t>TR-</w:t>
      </w:r>
      <w:r w:rsidR="00E367E0" w:rsidRPr="0055665E">
        <w:t xml:space="preserve">1003320, </w:t>
      </w:r>
      <w:r w:rsidR="00E367E0">
        <w:t>“</w:t>
      </w:r>
      <w:r w:rsidR="00E367E0" w:rsidRPr="0055665E">
        <w:t>Supplemental Guidance for Testing and Monitoring Service Water Heat Exchangers</w:t>
      </w:r>
      <w:r w:rsidR="00E367E0">
        <w:t>”</w:t>
      </w:r>
    </w:p>
    <w:p w14:paraId="779BDB44" w14:textId="77777777" w:rsidR="00CA58F3" w:rsidRDefault="00E367E0" w:rsidP="00CA58F3">
      <w:pPr>
        <w:pStyle w:val="BodyText"/>
      </w:pPr>
      <w:r w:rsidRPr="007B54F2">
        <w:t xml:space="preserve">EPRI 1009839, </w:t>
      </w:r>
      <w:r>
        <w:t>“</w:t>
      </w:r>
      <w:r w:rsidRPr="007B54F2">
        <w:t>Heat Exchanger Single Tube Test Device</w:t>
      </w:r>
      <w:r>
        <w:t>”</w:t>
      </w:r>
    </w:p>
    <w:p w14:paraId="55246D0E" w14:textId="77777777" w:rsidR="00CA58F3" w:rsidRDefault="008B2776" w:rsidP="00CA58F3">
      <w:pPr>
        <w:pStyle w:val="BodyText"/>
      </w:pPr>
      <w:r w:rsidRPr="009B2A12">
        <w:t>TEMA Standards</w:t>
      </w:r>
      <w:r w:rsidR="00396A2F">
        <w:t>, “</w:t>
      </w:r>
      <w:r w:rsidRPr="009B2A12">
        <w:t>Standards of the Tubular Exchanger Manufacturers Association</w:t>
      </w:r>
      <w:r w:rsidR="00396A2F">
        <w:t>”</w:t>
      </w:r>
    </w:p>
    <w:p w14:paraId="16C46983" w14:textId="77777777" w:rsidR="00CA58F3" w:rsidRDefault="008B2776" w:rsidP="00CA58F3">
      <w:pPr>
        <w:pStyle w:val="BodyText"/>
      </w:pPr>
      <w:r w:rsidRPr="009B2A12">
        <w:t>ASME OM-S/G Part 21</w:t>
      </w:r>
      <w:r w:rsidR="00396A2F">
        <w:t>, “</w:t>
      </w:r>
      <w:r w:rsidRPr="009B2A12">
        <w:t>Inservice Performance Testing of Heat Exchangers in Light-Water Reactor Power Plants</w:t>
      </w:r>
      <w:r w:rsidR="00396A2F">
        <w:t>”</w:t>
      </w:r>
    </w:p>
    <w:p w14:paraId="343E3F56" w14:textId="77777777" w:rsidR="00CA58F3" w:rsidRDefault="008B2776" w:rsidP="00CA58F3">
      <w:pPr>
        <w:pStyle w:val="BodyText"/>
      </w:pPr>
      <w:r w:rsidRPr="009B2A12">
        <w:t>NUREG 1275 Vol. 3</w:t>
      </w:r>
      <w:r w:rsidR="00396A2F">
        <w:t>, “</w:t>
      </w:r>
      <w:r w:rsidRPr="009B2A12">
        <w:t>Operating Experience Feedback Report- Service Water System Failures and Degradations</w:t>
      </w:r>
      <w:r w:rsidR="00396A2F">
        <w:t>”</w:t>
      </w:r>
    </w:p>
    <w:p w14:paraId="64FBD75A" w14:textId="77777777" w:rsidR="00CA58F3" w:rsidRDefault="008B2776" w:rsidP="00CA58F3">
      <w:pPr>
        <w:pStyle w:val="BodyText"/>
      </w:pPr>
      <w:r w:rsidRPr="009B2A12">
        <w:t>NUREG/CR-5865</w:t>
      </w:r>
      <w:r w:rsidR="00396A2F">
        <w:t>, “</w:t>
      </w:r>
      <w:r w:rsidRPr="009B2A12">
        <w:t>Generic Service Water System Risk-Based Inspection Guide</w:t>
      </w:r>
      <w:r w:rsidR="00396A2F">
        <w:t>”</w:t>
      </w:r>
    </w:p>
    <w:p w14:paraId="3C3CA693" w14:textId="77777777" w:rsidR="00CA58F3" w:rsidRDefault="008B2776" w:rsidP="00CA58F3">
      <w:pPr>
        <w:pStyle w:val="BodyText"/>
      </w:pPr>
      <w:r w:rsidRPr="009B2A12">
        <w:t>NUREG/CR-0548</w:t>
      </w:r>
      <w:r w:rsidR="00396A2F">
        <w:t>, “</w:t>
      </w:r>
      <w:r w:rsidRPr="009B2A12">
        <w:t>Ice Blockage of Water Intakes</w:t>
      </w:r>
      <w:r w:rsidR="00396A2F">
        <w:t>”</w:t>
      </w:r>
    </w:p>
    <w:p w14:paraId="073A370D" w14:textId="77777777" w:rsidR="00CA58F3" w:rsidRDefault="008B2776" w:rsidP="00CA58F3">
      <w:pPr>
        <w:pStyle w:val="BodyText"/>
      </w:pPr>
      <w:r w:rsidRPr="009B2A12">
        <w:t>Generic Letter 89-13</w:t>
      </w:r>
      <w:r w:rsidR="00396A2F">
        <w:t>, “</w:t>
      </w:r>
      <w:r w:rsidRPr="009B2A12">
        <w:t>Service Water System Problems Affecting Safety-Related Equipment</w:t>
      </w:r>
      <w:r w:rsidR="00396A2F">
        <w:t>”</w:t>
      </w:r>
    </w:p>
    <w:p w14:paraId="2056307F" w14:textId="77777777" w:rsidR="00CA58F3" w:rsidRDefault="008B2776" w:rsidP="00CA58F3">
      <w:pPr>
        <w:pStyle w:val="BodyText"/>
      </w:pPr>
      <w:r w:rsidRPr="009B2A12">
        <w:t>Generic Letter 91-13</w:t>
      </w:r>
      <w:r w:rsidR="00396A2F">
        <w:t>, “</w:t>
      </w:r>
      <w:r w:rsidRPr="009B2A12">
        <w:t>Request for Info Related to the Resolution of GI 130, "Essential Service Water System Failures at Multi-Unit Sites</w:t>
      </w:r>
      <w:r w:rsidR="00396A2F">
        <w:t>”</w:t>
      </w:r>
    </w:p>
    <w:p w14:paraId="2136EBDF" w14:textId="77777777" w:rsidR="00CA58F3" w:rsidRDefault="008B2776" w:rsidP="00CA58F3">
      <w:pPr>
        <w:pStyle w:val="BodyText"/>
      </w:pPr>
      <w:r w:rsidRPr="009B2A12">
        <w:t>Generic Letter 96-06</w:t>
      </w:r>
      <w:r w:rsidR="00396A2F">
        <w:t>, “</w:t>
      </w:r>
      <w:r w:rsidRPr="009B2A12">
        <w:t>Assurance of Equipment Operability and Containment Integrity During Design-basis Accident Conditions</w:t>
      </w:r>
      <w:r w:rsidR="00396A2F">
        <w:t>”</w:t>
      </w:r>
    </w:p>
    <w:p w14:paraId="111683EF" w14:textId="77777777" w:rsidR="00CA58F3" w:rsidRDefault="008B2776" w:rsidP="00CA58F3">
      <w:pPr>
        <w:pStyle w:val="BodyText"/>
      </w:pPr>
      <w:r w:rsidRPr="009B2A12">
        <w:t>Generic Letter 96-06</w:t>
      </w:r>
      <w:r w:rsidR="00396A2F">
        <w:t>, “</w:t>
      </w:r>
      <w:r w:rsidRPr="009B2A12">
        <w:t>Assurance of Equipment Operability and Containment Integrity</w:t>
      </w:r>
      <w:r w:rsidR="006F223C" w:rsidRPr="009B2A12">
        <w:t xml:space="preserve"> </w:t>
      </w:r>
      <w:r w:rsidRPr="009B2A12">
        <w:t>Supplement 1</w:t>
      </w:r>
      <w:r w:rsidR="006F223C" w:rsidRPr="009B2A12">
        <w:t xml:space="preserve"> </w:t>
      </w:r>
      <w:r w:rsidRPr="009B2A12">
        <w:t>During Design-basis Accident Conditions</w:t>
      </w:r>
      <w:r w:rsidR="00396A2F">
        <w:t>”</w:t>
      </w:r>
    </w:p>
    <w:p w14:paraId="144E2B7D" w14:textId="77777777" w:rsidR="00CA58F3" w:rsidRDefault="008B2776" w:rsidP="00CA58F3">
      <w:pPr>
        <w:pStyle w:val="BodyText"/>
      </w:pPr>
      <w:r w:rsidRPr="009B2A12">
        <w:t>Bulletin 79-15</w:t>
      </w:r>
      <w:r w:rsidR="00396A2F">
        <w:t>, “</w:t>
      </w:r>
      <w:r w:rsidRPr="009B2A12">
        <w:t>Deep Draft Pump Deficiencies</w:t>
      </w:r>
      <w:r w:rsidR="00396A2F">
        <w:t>”</w:t>
      </w:r>
    </w:p>
    <w:p w14:paraId="0B5DB898" w14:textId="77777777" w:rsidR="00CA58F3" w:rsidRDefault="008B2776" w:rsidP="00CA58F3">
      <w:pPr>
        <w:pStyle w:val="BodyText"/>
      </w:pPr>
      <w:r w:rsidRPr="009B2A12">
        <w:t>Bulletin 88-04</w:t>
      </w:r>
      <w:r w:rsidR="00396A2F">
        <w:t>, “</w:t>
      </w:r>
      <w:r w:rsidRPr="009B2A12">
        <w:t>Potential Safety-Related Pump Loss [strong-pump to weak-pump interaction, and minimum flow requirements]</w:t>
      </w:r>
      <w:r w:rsidR="00396A2F">
        <w:t>”</w:t>
      </w:r>
    </w:p>
    <w:p w14:paraId="0A5EBBFD" w14:textId="77777777" w:rsidR="00CA58F3" w:rsidRDefault="008B2776" w:rsidP="00CA58F3">
      <w:pPr>
        <w:pStyle w:val="BodyText"/>
      </w:pPr>
      <w:r w:rsidRPr="009B2A12">
        <w:t>IN 80-07</w:t>
      </w:r>
      <w:r w:rsidR="00396A2F">
        <w:t>, “</w:t>
      </w:r>
      <w:r w:rsidRPr="009B2A12">
        <w:t>Pump Shaft Fatigue Cracking</w:t>
      </w:r>
      <w:r w:rsidR="006F4189">
        <w:t>”</w:t>
      </w:r>
    </w:p>
    <w:p w14:paraId="5CE9F379" w14:textId="77777777" w:rsidR="00CA58F3" w:rsidRDefault="008B2776" w:rsidP="00CA58F3">
      <w:pPr>
        <w:pStyle w:val="BodyText"/>
      </w:pPr>
      <w:r w:rsidRPr="009B2A12">
        <w:lastRenderedPageBreak/>
        <w:t>IN 93-68</w:t>
      </w:r>
      <w:r w:rsidR="00396A2F">
        <w:t>, “</w:t>
      </w:r>
      <w:r w:rsidRPr="009B2A12">
        <w:t>Failure of Pump Shaft Coupling Caused by Temper Embrittlement</w:t>
      </w:r>
      <w:r w:rsidR="006F4189">
        <w:t>”</w:t>
      </w:r>
    </w:p>
    <w:p w14:paraId="3B5A9B3D" w14:textId="77777777" w:rsidR="00CA58F3" w:rsidRDefault="008B2776" w:rsidP="00CA58F3">
      <w:pPr>
        <w:pStyle w:val="BodyText"/>
      </w:pPr>
      <w:r w:rsidRPr="009B2A12">
        <w:t>IN 94-45</w:t>
      </w:r>
      <w:r w:rsidR="00396A2F">
        <w:t>, “</w:t>
      </w:r>
      <w:r w:rsidRPr="009B2A12">
        <w:t>Potential Common-Mode Failure for Large Vertical Pumps</w:t>
      </w:r>
      <w:r w:rsidR="006F4189">
        <w:t>”</w:t>
      </w:r>
    </w:p>
    <w:p w14:paraId="38605A9F" w14:textId="77777777" w:rsidR="00CA58F3" w:rsidRDefault="008B2776" w:rsidP="00CA58F3">
      <w:pPr>
        <w:pStyle w:val="BodyText"/>
      </w:pPr>
      <w:r w:rsidRPr="009B2A12">
        <w:t>IN 2004-07</w:t>
      </w:r>
      <w:r w:rsidR="00396A2F">
        <w:t>, “</w:t>
      </w:r>
      <w:r w:rsidRPr="009B2A12">
        <w:t>Plugging of Safety Injection Pump</w:t>
      </w:r>
      <w:r w:rsidR="00706752" w:rsidRPr="009B2A12">
        <w:t xml:space="preserve"> </w:t>
      </w:r>
      <w:r w:rsidRPr="009B2A12">
        <w:t>Lubrication Oil Coolers with Lakeweed</w:t>
      </w:r>
      <w:r w:rsidR="006F4189">
        <w:t>”</w:t>
      </w:r>
    </w:p>
    <w:p w14:paraId="256E7331" w14:textId="77777777" w:rsidR="00CA58F3" w:rsidRDefault="006B6BD1" w:rsidP="00CA58F3">
      <w:pPr>
        <w:pStyle w:val="BodyText"/>
      </w:pPr>
      <w:r w:rsidRPr="009B2A12">
        <w:t>IN 2006-17</w:t>
      </w:r>
      <w:r w:rsidR="00396A2F">
        <w:t>, “</w:t>
      </w:r>
      <w:r w:rsidRPr="009B2A12">
        <w:t>Recent Operating Experience of Service Water Systems due to External Conditions</w:t>
      </w:r>
      <w:r w:rsidR="006F4189">
        <w:t>”</w:t>
      </w:r>
    </w:p>
    <w:p w14:paraId="7074EC60" w14:textId="77777777" w:rsidR="00CA58F3" w:rsidRDefault="006B6BD1" w:rsidP="00CA58F3">
      <w:pPr>
        <w:pStyle w:val="BodyText"/>
      </w:pPr>
      <w:r w:rsidRPr="009B2A12">
        <w:t>IN 2007-05</w:t>
      </w:r>
      <w:r w:rsidR="00396A2F">
        <w:t>, “</w:t>
      </w:r>
      <w:r w:rsidRPr="009B2A12">
        <w:t>Vertical Deep Draft Pump Shaft and Coupling Failures</w:t>
      </w:r>
      <w:r w:rsidR="006F4189">
        <w:t>”</w:t>
      </w:r>
    </w:p>
    <w:p w14:paraId="000096FE" w14:textId="77777777" w:rsidR="00CA58F3" w:rsidRDefault="006B6BD1" w:rsidP="00CA58F3">
      <w:pPr>
        <w:pStyle w:val="BodyText"/>
      </w:pPr>
      <w:r w:rsidRPr="009B2A12">
        <w:t>IN 2007-06</w:t>
      </w:r>
      <w:r w:rsidR="00396A2F">
        <w:t>, “</w:t>
      </w:r>
      <w:r w:rsidRPr="009B2A12">
        <w:t>Potential Common Cause Vulnerabilities in Essential Service Water Systems</w:t>
      </w:r>
      <w:r w:rsidR="006F4189">
        <w:t>”</w:t>
      </w:r>
    </w:p>
    <w:p w14:paraId="2D9AB920" w14:textId="77777777" w:rsidR="00CA58F3" w:rsidRDefault="00FB6332" w:rsidP="00CA58F3">
      <w:pPr>
        <w:pStyle w:val="BodyText"/>
      </w:pPr>
      <w:r w:rsidRPr="00C41446">
        <w:t>RG 1.27</w:t>
      </w:r>
      <w:r w:rsidR="00AA1AF1" w:rsidRPr="00C41446">
        <w:t>, “</w:t>
      </w:r>
      <w:r w:rsidR="00C41446" w:rsidRPr="00CA58F3">
        <w:t>Ultimate Heat Sink for Nuclear Power Plants</w:t>
      </w:r>
      <w:r w:rsidR="00AA1AF1" w:rsidRPr="00C41446">
        <w:t>”</w:t>
      </w:r>
    </w:p>
    <w:p w14:paraId="37BB0E99" w14:textId="77777777" w:rsidR="00CA58F3" w:rsidRDefault="008B2776" w:rsidP="00CA58F3">
      <w:pPr>
        <w:pStyle w:val="BodyText"/>
      </w:pPr>
      <w:r w:rsidRPr="00C41446">
        <w:t>RG 1.127</w:t>
      </w:r>
      <w:r w:rsidR="00396A2F" w:rsidRPr="00C41446">
        <w:t>, “</w:t>
      </w:r>
      <w:r w:rsidRPr="00C41446">
        <w:t>Inspection of Water-Control Str</w:t>
      </w:r>
      <w:r w:rsidR="008173A6" w:rsidRPr="00C41446">
        <w:t>uctures</w:t>
      </w:r>
      <w:r w:rsidR="008173A6" w:rsidRPr="009B2A12">
        <w:t xml:space="preserve"> Associated with Nuclear </w:t>
      </w:r>
      <w:r w:rsidRPr="009B2A12">
        <w:t>Power Plants</w:t>
      </w:r>
      <w:r w:rsidR="006F4189">
        <w:t>”</w:t>
      </w:r>
    </w:p>
    <w:p w14:paraId="16E0BCB8" w14:textId="77777777" w:rsidR="00CA58F3" w:rsidRDefault="008B2776" w:rsidP="00CA58F3">
      <w:pPr>
        <w:pStyle w:val="BodyText"/>
      </w:pPr>
      <w:r w:rsidRPr="009B2A12">
        <w:t xml:space="preserve">See the following </w:t>
      </w:r>
      <w:r w:rsidR="00D861FC" w:rsidRPr="009B2A12">
        <w:t xml:space="preserve">Web </w:t>
      </w:r>
      <w:r w:rsidRPr="009B2A12">
        <w:t>links for reference documents:</w:t>
      </w:r>
    </w:p>
    <w:p w14:paraId="4587CDA4" w14:textId="1F036367" w:rsidR="00CA58F3" w:rsidRDefault="00D861FC" w:rsidP="00287081">
      <w:pPr>
        <w:pStyle w:val="BodyText"/>
        <w:ind w:left="360"/>
      </w:pPr>
      <w:r w:rsidRPr="009B2A12">
        <w:t>IHS</w:t>
      </w:r>
      <w:r w:rsidRPr="00CA58F3">
        <w:t xml:space="preserve"> </w:t>
      </w:r>
      <w:r w:rsidRPr="009B2A12">
        <w:t>Codes and Standards:</w:t>
      </w:r>
      <w:r w:rsidR="00194A5B">
        <w:br/>
      </w:r>
      <w:hyperlink r:id="rId8" w:history="1">
        <w:r w:rsidR="00DF007A" w:rsidRPr="00CA58F3">
          <w:t>https://drupal.nrc.gov/tech-lib/35748</w:t>
        </w:r>
      </w:hyperlink>
      <w:r w:rsidR="00DF007A">
        <w:t xml:space="preserve"> </w:t>
      </w:r>
      <w:r w:rsidR="00143B4E" w:rsidRPr="00DF007A">
        <w:t>(non-public)</w:t>
      </w:r>
    </w:p>
    <w:p w14:paraId="64E7C5A8" w14:textId="09202D17" w:rsidR="00CA58F3" w:rsidRDefault="00D861FC" w:rsidP="00287081">
      <w:pPr>
        <w:pStyle w:val="BodyText"/>
        <w:ind w:left="360"/>
      </w:pPr>
      <w:r w:rsidRPr="00CA58F3">
        <w:t>NRC Technical Library:</w:t>
      </w:r>
      <w:r w:rsidR="009A60EE">
        <w:br/>
      </w:r>
      <w:hyperlink r:id="rId9" w:history="1">
        <w:r w:rsidR="00A90D6A" w:rsidRPr="00CA58F3">
          <w:t>https://drupal.nrc.gov/tech-lib</w:t>
        </w:r>
      </w:hyperlink>
      <w:r w:rsidR="009C2002">
        <w:t xml:space="preserve"> </w:t>
      </w:r>
      <w:r w:rsidR="009C2002" w:rsidRPr="00DF007A">
        <w:t>(</w:t>
      </w:r>
      <w:r w:rsidR="00143B4E" w:rsidRPr="009C2002">
        <w:t>non-public)</w:t>
      </w:r>
      <w:r w:rsidR="009C2002" w:rsidRPr="00CA58F3">
        <w:t xml:space="preserve"> </w:t>
      </w:r>
    </w:p>
    <w:p w14:paraId="3AC5B982" w14:textId="588748B1" w:rsidR="00CA58F3" w:rsidRDefault="00A073B4" w:rsidP="00287081">
      <w:pPr>
        <w:pStyle w:val="BodyText"/>
        <w:ind w:left="360"/>
      </w:pPr>
      <w:r w:rsidRPr="00CA58F3">
        <w:t>Cross Reference of Generic Communications with IP 71111.07:</w:t>
      </w:r>
      <w:r w:rsidR="009A60EE">
        <w:br/>
      </w:r>
      <w:hyperlink r:id="rId10" w:history="1">
        <w:r w:rsidR="00913327" w:rsidRPr="00CA58F3">
          <w:t>https://drupal.nrc.gov/nrr/ope/33990</w:t>
        </w:r>
      </w:hyperlink>
      <w:r w:rsidR="00143B4E">
        <w:t xml:space="preserve"> (non-public)</w:t>
      </w:r>
    </w:p>
    <w:p w14:paraId="0018B341" w14:textId="77777777" w:rsidR="008B2776" w:rsidRPr="009B2A12" w:rsidRDefault="008B2776" w:rsidP="00CA58F3">
      <w:pPr>
        <w:pStyle w:val="Title"/>
      </w:pPr>
      <w:r w:rsidRPr="009B2A12">
        <w:t>END</w:t>
      </w:r>
    </w:p>
    <w:p w14:paraId="4EA16B33" w14:textId="77777777" w:rsidR="008B2776" w:rsidRPr="009B2A12" w:rsidRDefault="008B2776" w:rsidP="002937C0">
      <w:pPr>
        <w:numPr>
          <w:ilvl w:val="12"/>
          <w:numId w:val="0"/>
        </w:numPr>
      </w:pPr>
    </w:p>
    <w:p w14:paraId="219A7246" w14:textId="77777777" w:rsidR="008B2776" w:rsidRPr="009B2A12" w:rsidRDefault="008B2776" w:rsidP="00BD5AE4">
      <w:pPr>
        <w:numPr>
          <w:ilvl w:val="12"/>
          <w:numId w:val="0"/>
        </w:numPr>
        <w:tabs>
          <w:tab w:val="left" w:pos="0"/>
          <w:tab w:val="left" w:pos="274"/>
          <w:tab w:val="left" w:pos="720"/>
          <w:tab w:val="left" w:pos="806"/>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s>
        <w:sectPr w:rsidR="008B2776" w:rsidRPr="009B2A12" w:rsidSect="00BE7CB6">
          <w:footerReference w:type="even" r:id="rId11"/>
          <w:footerReference w:type="default" r:id="rId12"/>
          <w:footerReference w:type="first" r:id="rId13"/>
          <w:pgSz w:w="12240" w:h="15840"/>
          <w:pgMar w:top="1440" w:right="1440" w:bottom="1440" w:left="1440" w:header="720" w:footer="720" w:gutter="0"/>
          <w:cols w:space="720"/>
          <w:docGrid w:linePitch="299"/>
        </w:sectPr>
      </w:pPr>
    </w:p>
    <w:p w14:paraId="3D1EBA60" w14:textId="77777777" w:rsidR="008B2776" w:rsidRPr="009B2A12" w:rsidRDefault="008B2776" w:rsidP="007A0270">
      <w:pPr>
        <w:numPr>
          <w:ilvl w:val="12"/>
          <w:numId w:val="0"/>
        </w:numPr>
        <w:tabs>
          <w:tab w:val="left" w:pos="0"/>
          <w:tab w:val="left" w:pos="274"/>
          <w:tab w:val="left" w:pos="720"/>
          <w:tab w:val="left" w:pos="806"/>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 w:val="left" w:pos="8640"/>
        </w:tabs>
        <w:jc w:val="center"/>
        <w:outlineLvl w:val="0"/>
      </w:pPr>
      <w:bookmarkStart w:id="6" w:name="_Toc247534561"/>
      <w:r w:rsidRPr="009B2A12">
        <w:lastRenderedPageBreak/>
        <w:t>A</w:t>
      </w:r>
      <w:r w:rsidR="00447F8B" w:rsidRPr="009B2A12">
        <w:t>ttachment</w:t>
      </w:r>
      <w:r w:rsidRPr="009B2A12">
        <w:t xml:space="preserve"> 1</w:t>
      </w:r>
      <w:r w:rsidR="00447F8B" w:rsidRPr="009B2A12">
        <w:t xml:space="preserve"> - </w:t>
      </w:r>
      <w:r w:rsidRPr="009B2A12">
        <w:t>Revision History for IP 71111.07</w:t>
      </w:r>
      <w:bookmarkEnd w:id="6"/>
    </w:p>
    <w:p w14:paraId="5EE0D1A2" w14:textId="77777777" w:rsidR="008B2776" w:rsidRPr="009B2A12" w:rsidRDefault="008B2776" w:rsidP="00BD5AE4">
      <w:pPr>
        <w:numPr>
          <w:ilvl w:val="12"/>
          <w:numId w:val="0"/>
        </w:numPr>
        <w:tabs>
          <w:tab w:val="left" w:pos="0"/>
          <w:tab w:val="left" w:pos="274"/>
          <w:tab w:val="left" w:pos="720"/>
          <w:tab w:val="left" w:pos="806"/>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s>
      </w:pPr>
    </w:p>
    <w:tbl>
      <w:tblPr>
        <w:tblW w:w="5000" w:type="pct"/>
        <w:tblLayout w:type="fixed"/>
        <w:tblCellMar>
          <w:left w:w="100" w:type="dxa"/>
          <w:right w:w="100" w:type="dxa"/>
        </w:tblCellMar>
        <w:tblLook w:val="0000" w:firstRow="0" w:lastRow="0" w:firstColumn="0" w:lastColumn="0" w:noHBand="0" w:noVBand="0"/>
      </w:tblPr>
      <w:tblGrid>
        <w:gridCol w:w="1613"/>
        <w:gridCol w:w="1711"/>
        <w:gridCol w:w="4859"/>
        <w:gridCol w:w="2164"/>
        <w:gridCol w:w="2597"/>
      </w:tblGrid>
      <w:tr w:rsidR="007A0270" w:rsidRPr="009B2A12" w14:paraId="049D2FA2" w14:textId="77777777" w:rsidTr="0053650A">
        <w:trPr>
          <w:cantSplit/>
          <w:tblHeader/>
        </w:trPr>
        <w:tc>
          <w:tcPr>
            <w:tcW w:w="623" w:type="pct"/>
            <w:tcBorders>
              <w:top w:val="single" w:sz="6" w:space="0" w:color="000000"/>
              <w:left w:val="single" w:sz="6" w:space="0" w:color="000000"/>
              <w:bottom w:val="nil"/>
              <w:right w:val="nil"/>
            </w:tcBorders>
          </w:tcPr>
          <w:p w14:paraId="6737174B" w14:textId="77777777"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Commitment Tracking Number</w:t>
            </w:r>
          </w:p>
        </w:tc>
        <w:tc>
          <w:tcPr>
            <w:tcW w:w="661" w:type="pct"/>
            <w:tcBorders>
              <w:top w:val="single" w:sz="6" w:space="0" w:color="000000"/>
              <w:left w:val="single" w:sz="6" w:space="0" w:color="000000"/>
              <w:bottom w:val="nil"/>
              <w:right w:val="nil"/>
            </w:tcBorders>
          </w:tcPr>
          <w:p w14:paraId="47857515" w14:textId="65258967"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Accession Number</w:t>
            </w:r>
            <w:r w:rsidRPr="009B2A12">
              <w:br/>
              <w:t>Issue Date</w:t>
            </w:r>
            <w:r w:rsidRPr="009B2A12">
              <w:br/>
              <w:t>Change Notice</w:t>
            </w:r>
          </w:p>
        </w:tc>
        <w:tc>
          <w:tcPr>
            <w:tcW w:w="1877" w:type="pct"/>
            <w:tcBorders>
              <w:top w:val="single" w:sz="6" w:space="0" w:color="000000"/>
              <w:left w:val="single" w:sz="6" w:space="0" w:color="000000"/>
              <w:bottom w:val="nil"/>
              <w:right w:val="nil"/>
            </w:tcBorders>
          </w:tcPr>
          <w:p w14:paraId="65E9827D" w14:textId="77777777" w:rsidR="00B6060D" w:rsidRPr="009B2A12" w:rsidRDefault="00B6060D" w:rsidP="00D04FB4">
            <w:pPr>
              <w:numPr>
                <w:ilvl w:val="12"/>
                <w:numId w:val="0"/>
              </w:numPr>
              <w:tabs>
                <w:tab w:val="left" w:pos="0"/>
                <w:tab w:val="left" w:pos="274"/>
                <w:tab w:val="left" w:pos="720"/>
                <w:tab w:val="left" w:pos="806"/>
                <w:tab w:val="left" w:pos="1440"/>
                <w:tab w:val="left" w:pos="2074"/>
                <w:tab w:val="left" w:pos="2160"/>
                <w:tab w:val="left" w:pos="2707"/>
                <w:tab w:val="left" w:pos="2880"/>
              </w:tabs>
              <w:spacing w:before="100" w:after="52" w:line="240" w:lineRule="exact"/>
            </w:pPr>
            <w:r w:rsidRPr="009B2A12">
              <w:t>Description of Change</w:t>
            </w:r>
          </w:p>
        </w:tc>
        <w:tc>
          <w:tcPr>
            <w:tcW w:w="836" w:type="pct"/>
            <w:tcBorders>
              <w:top w:val="single" w:sz="6" w:space="0" w:color="000000"/>
              <w:left w:val="single" w:sz="6" w:space="0" w:color="000000"/>
              <w:bottom w:val="nil"/>
              <w:right w:val="nil"/>
            </w:tcBorders>
          </w:tcPr>
          <w:p w14:paraId="4A3FE9C6" w14:textId="6C1511A0"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Description of Training Required and Completion Date</w:t>
            </w:r>
          </w:p>
        </w:tc>
        <w:tc>
          <w:tcPr>
            <w:tcW w:w="1004" w:type="pct"/>
            <w:tcBorders>
              <w:top w:val="single" w:sz="6" w:space="0" w:color="000000"/>
              <w:left w:val="single" w:sz="6" w:space="0" w:color="000000"/>
              <w:bottom w:val="nil"/>
              <w:right w:val="single" w:sz="6" w:space="0" w:color="000000"/>
            </w:tcBorders>
          </w:tcPr>
          <w:p w14:paraId="1C0EF36C" w14:textId="7F5225D3" w:rsidR="00B6060D" w:rsidRPr="009B2A12" w:rsidRDefault="00B6060D" w:rsidP="00D04FB4">
            <w:pPr>
              <w:numPr>
                <w:ilvl w:val="12"/>
                <w:numId w:val="0"/>
              </w:numPr>
              <w:tabs>
                <w:tab w:val="left" w:pos="0"/>
                <w:tab w:val="left" w:pos="274"/>
                <w:tab w:val="left" w:pos="720"/>
                <w:tab w:val="left" w:pos="806"/>
                <w:tab w:val="left" w:pos="1440"/>
                <w:tab w:val="left" w:pos="2074"/>
                <w:tab w:val="left" w:pos="2160"/>
                <w:tab w:val="left" w:pos="2707"/>
              </w:tabs>
              <w:spacing w:before="100" w:after="52" w:line="240" w:lineRule="exact"/>
            </w:pPr>
            <w:r w:rsidRPr="009B2A12">
              <w:t>Comment and Feedback Resolution Number (Pre-Decisional, Non-Public Information)</w:t>
            </w:r>
          </w:p>
        </w:tc>
      </w:tr>
      <w:tr w:rsidR="007A0270" w:rsidRPr="009B2A12" w14:paraId="7F0479E9" w14:textId="77777777" w:rsidTr="0053650A">
        <w:trPr>
          <w:cantSplit/>
        </w:trPr>
        <w:tc>
          <w:tcPr>
            <w:tcW w:w="623" w:type="pct"/>
            <w:tcBorders>
              <w:top w:val="single" w:sz="6" w:space="0" w:color="000000"/>
              <w:left w:val="single" w:sz="6" w:space="0" w:color="000000"/>
              <w:bottom w:val="single" w:sz="6" w:space="0" w:color="000000"/>
              <w:right w:val="nil"/>
            </w:tcBorders>
          </w:tcPr>
          <w:p w14:paraId="1D391293" w14:textId="105DF19D"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N/A</w:t>
            </w:r>
          </w:p>
        </w:tc>
        <w:tc>
          <w:tcPr>
            <w:tcW w:w="661" w:type="pct"/>
            <w:tcBorders>
              <w:top w:val="single" w:sz="6" w:space="0" w:color="000000"/>
              <w:left w:val="single" w:sz="6" w:space="0" w:color="000000"/>
              <w:bottom w:val="single" w:sz="6" w:space="0" w:color="000000"/>
              <w:right w:val="nil"/>
            </w:tcBorders>
          </w:tcPr>
          <w:p w14:paraId="318A5823" w14:textId="77777777"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04/03/00</w:t>
            </w:r>
          </w:p>
          <w:p w14:paraId="2363FC2D" w14:textId="74F22E31" w:rsidR="00DB0D06" w:rsidRPr="00DB0D06" w:rsidRDefault="00B6060D" w:rsidP="00DB0D06">
            <w:pPr>
              <w:numPr>
                <w:ilvl w:val="12"/>
                <w:numId w:val="0"/>
              </w:numPr>
              <w:tabs>
                <w:tab w:val="left" w:pos="0"/>
                <w:tab w:val="left" w:pos="274"/>
                <w:tab w:val="left" w:pos="720"/>
                <w:tab w:val="left" w:pos="806"/>
                <w:tab w:val="left" w:pos="1440"/>
                <w:tab w:val="left" w:pos="2074"/>
                <w:tab w:val="left" w:pos="2707"/>
              </w:tabs>
            </w:pPr>
            <w:r w:rsidRPr="0015622E">
              <w:t>CN 00-003</w:t>
            </w:r>
          </w:p>
        </w:tc>
        <w:tc>
          <w:tcPr>
            <w:tcW w:w="1877" w:type="pct"/>
            <w:tcBorders>
              <w:top w:val="single" w:sz="6" w:space="0" w:color="000000"/>
              <w:left w:val="single" w:sz="6" w:space="0" w:color="000000"/>
              <w:bottom w:val="single" w:sz="6" w:space="0" w:color="000000"/>
              <w:right w:val="nil"/>
            </w:tcBorders>
          </w:tcPr>
          <w:p w14:paraId="1CD558C5" w14:textId="5CF55EDB"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9B2A12">
              <w:t>Initial Issue - Revised Reactor Oversight Process</w:t>
            </w:r>
          </w:p>
        </w:tc>
        <w:tc>
          <w:tcPr>
            <w:tcW w:w="836" w:type="pct"/>
            <w:tcBorders>
              <w:top w:val="single" w:sz="6" w:space="0" w:color="000000"/>
              <w:left w:val="single" w:sz="6" w:space="0" w:color="000000"/>
              <w:bottom w:val="single" w:sz="6" w:space="0" w:color="000000"/>
              <w:right w:val="nil"/>
            </w:tcBorders>
          </w:tcPr>
          <w:p w14:paraId="74BFE01A" w14:textId="0D8215DA"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N/A</w:t>
            </w:r>
          </w:p>
        </w:tc>
        <w:tc>
          <w:tcPr>
            <w:tcW w:w="1004" w:type="pct"/>
            <w:tcBorders>
              <w:top w:val="single" w:sz="6" w:space="0" w:color="000000"/>
              <w:left w:val="single" w:sz="6" w:space="0" w:color="000000"/>
              <w:bottom w:val="single" w:sz="6" w:space="0" w:color="000000"/>
              <w:right w:val="single" w:sz="6" w:space="0" w:color="000000"/>
            </w:tcBorders>
          </w:tcPr>
          <w:p w14:paraId="658A2042" w14:textId="77777777" w:rsidR="00B6060D" w:rsidRPr="009B2A12"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502D3222" w14:textId="77777777" w:rsidTr="0053650A">
        <w:trPr>
          <w:cantSplit/>
        </w:trPr>
        <w:tc>
          <w:tcPr>
            <w:tcW w:w="623" w:type="pct"/>
            <w:tcBorders>
              <w:top w:val="single" w:sz="6" w:space="0" w:color="000000"/>
              <w:left w:val="single" w:sz="6" w:space="0" w:color="000000"/>
              <w:bottom w:val="single" w:sz="6" w:space="0" w:color="000000"/>
              <w:right w:val="nil"/>
            </w:tcBorders>
          </w:tcPr>
          <w:p w14:paraId="69C5E9F6" w14:textId="747306E9"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68AD6831"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01/17/02</w:t>
            </w:r>
          </w:p>
          <w:p w14:paraId="0F778478"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02-001</w:t>
            </w:r>
          </w:p>
          <w:p w14:paraId="5F9C652B" w14:textId="77777777" w:rsidR="00DB0D06" w:rsidRPr="00DB0D06" w:rsidRDefault="00DB0D06" w:rsidP="00DB0D06"/>
          <w:p w14:paraId="5F831A3B" w14:textId="640DA294"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7AB225D1" w14:textId="4C44D55E"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differentiate between heat sinks and heat exchangers, including their independent performance requirements. In addition, inspection resource estimates and level of effort are revised to provide a band for more inspection flexibility.</w:t>
            </w:r>
          </w:p>
        </w:tc>
        <w:tc>
          <w:tcPr>
            <w:tcW w:w="836" w:type="pct"/>
            <w:tcBorders>
              <w:top w:val="single" w:sz="6" w:space="0" w:color="000000"/>
              <w:left w:val="single" w:sz="6" w:space="0" w:color="000000"/>
              <w:bottom w:val="single" w:sz="6" w:space="0" w:color="000000"/>
              <w:right w:val="nil"/>
            </w:tcBorders>
          </w:tcPr>
          <w:p w14:paraId="5CFA9114" w14:textId="3353139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76810F1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725C653C" w14:textId="77777777" w:rsidTr="0053650A">
        <w:trPr>
          <w:cantSplit/>
        </w:trPr>
        <w:tc>
          <w:tcPr>
            <w:tcW w:w="623" w:type="pct"/>
            <w:tcBorders>
              <w:top w:val="single" w:sz="6" w:space="0" w:color="000000"/>
              <w:left w:val="single" w:sz="6" w:space="0" w:color="000000"/>
              <w:bottom w:val="single" w:sz="6" w:space="0" w:color="000000"/>
              <w:right w:val="nil"/>
            </w:tcBorders>
          </w:tcPr>
          <w:p w14:paraId="70E92C86" w14:textId="7BDCFBD9"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27CEAD34" w14:textId="62D7C64F" w:rsidR="00BB0CA1" w:rsidRDefault="00BB0CA1" w:rsidP="007A0270">
            <w:pPr>
              <w:numPr>
                <w:ilvl w:val="12"/>
                <w:numId w:val="0"/>
              </w:numPr>
              <w:tabs>
                <w:tab w:val="left" w:pos="0"/>
                <w:tab w:val="left" w:pos="274"/>
                <w:tab w:val="left" w:pos="720"/>
                <w:tab w:val="left" w:pos="806"/>
                <w:tab w:val="left" w:pos="1440"/>
                <w:tab w:val="left" w:pos="2074"/>
                <w:tab w:val="left" w:pos="2707"/>
              </w:tabs>
            </w:pPr>
            <w:r>
              <w:t>ML051650399</w:t>
            </w:r>
          </w:p>
          <w:p w14:paraId="3C5DF948" w14:textId="5CD6643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06/06/05</w:t>
            </w:r>
          </w:p>
          <w:p w14:paraId="14577191"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05-015</w:t>
            </w:r>
          </w:p>
          <w:p w14:paraId="6A5C090F" w14:textId="77777777" w:rsidR="00DB0D06" w:rsidRPr="00DB0D06" w:rsidRDefault="00DB0D06" w:rsidP="00DB0D06"/>
          <w:p w14:paraId="7C310882" w14:textId="46A2CF23"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07CB50FB" w14:textId="617793B4"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clarify inspection requirements and guidance for annual review and to add inspection guidance for determining the structural integrity of heat exchangers. In addition, minor changes have been made to the Cornerstones, Level of Effort, Inspection Completion, and References Sections of the inspection procedure.</w:t>
            </w:r>
          </w:p>
        </w:tc>
        <w:tc>
          <w:tcPr>
            <w:tcW w:w="836" w:type="pct"/>
            <w:tcBorders>
              <w:top w:val="single" w:sz="6" w:space="0" w:color="000000"/>
              <w:left w:val="single" w:sz="6" w:space="0" w:color="000000"/>
              <w:bottom w:val="single" w:sz="6" w:space="0" w:color="000000"/>
              <w:right w:val="nil"/>
            </w:tcBorders>
          </w:tcPr>
          <w:p w14:paraId="7493704A" w14:textId="12FC0B6B"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772C1CDE"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6F41451D" w14:textId="77777777" w:rsidTr="0053650A">
        <w:trPr>
          <w:cantSplit/>
        </w:trPr>
        <w:tc>
          <w:tcPr>
            <w:tcW w:w="623" w:type="pct"/>
            <w:tcBorders>
              <w:top w:val="single" w:sz="6" w:space="0" w:color="000000"/>
              <w:left w:val="single" w:sz="6" w:space="0" w:color="000000"/>
              <w:bottom w:val="single" w:sz="6" w:space="0" w:color="000000"/>
              <w:right w:val="nil"/>
            </w:tcBorders>
          </w:tcPr>
          <w:p w14:paraId="5DA4A0E9" w14:textId="67B6A08D"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6B46B8AF"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7A0270">
              <w:t>05/25/06</w:t>
            </w:r>
          </w:p>
          <w:p w14:paraId="0FBDFD10" w14:textId="6C9B7E47"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56087F86" w14:textId="436A380F"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Researched commitments back four years - none found.</w:t>
            </w:r>
          </w:p>
        </w:tc>
        <w:tc>
          <w:tcPr>
            <w:tcW w:w="836" w:type="pct"/>
            <w:tcBorders>
              <w:top w:val="single" w:sz="6" w:space="0" w:color="000000"/>
              <w:left w:val="single" w:sz="6" w:space="0" w:color="000000"/>
              <w:bottom w:val="single" w:sz="6" w:space="0" w:color="000000"/>
              <w:right w:val="nil"/>
            </w:tcBorders>
          </w:tcPr>
          <w:p w14:paraId="12582A60" w14:textId="6A0E702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4CDDACF6"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r w:rsidRPr="007A0270">
              <w:t>N/A</w:t>
            </w:r>
          </w:p>
        </w:tc>
      </w:tr>
      <w:tr w:rsidR="007A0270" w:rsidRPr="007A0270" w14:paraId="08EE6E97" w14:textId="77777777" w:rsidTr="0053650A">
        <w:trPr>
          <w:cantSplit/>
        </w:trPr>
        <w:tc>
          <w:tcPr>
            <w:tcW w:w="623" w:type="pct"/>
            <w:tcBorders>
              <w:top w:val="single" w:sz="6" w:space="0" w:color="000000"/>
              <w:left w:val="single" w:sz="6" w:space="0" w:color="000000"/>
              <w:bottom w:val="single" w:sz="6" w:space="0" w:color="000000"/>
              <w:right w:val="nil"/>
            </w:tcBorders>
          </w:tcPr>
          <w:p w14:paraId="36054B05" w14:textId="643A30A4"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4D290DD7" w14:textId="77777777" w:rsidR="00397569" w:rsidRDefault="001D46F7" w:rsidP="007A0270">
            <w:pPr>
              <w:numPr>
                <w:ilvl w:val="12"/>
                <w:numId w:val="0"/>
              </w:numPr>
              <w:tabs>
                <w:tab w:val="left" w:pos="0"/>
                <w:tab w:val="left" w:pos="274"/>
                <w:tab w:val="left" w:pos="720"/>
                <w:tab w:val="left" w:pos="806"/>
                <w:tab w:val="left" w:pos="1440"/>
                <w:tab w:val="left" w:pos="2074"/>
                <w:tab w:val="left" w:pos="2707"/>
              </w:tabs>
            </w:pPr>
            <w:hyperlink r:id="rId14" w:history="1">
              <w:r w:rsidR="00397569">
                <w:rPr>
                  <w:rStyle w:val="Hyperlink"/>
                </w:rPr>
                <w:t>ML060460027</w:t>
              </w:r>
            </w:hyperlink>
          </w:p>
          <w:p w14:paraId="041BBE6F" w14:textId="6469E2A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05/25/06</w:t>
            </w:r>
          </w:p>
          <w:p w14:paraId="7086A261"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06-013</w:t>
            </w:r>
          </w:p>
          <w:p w14:paraId="277BDB1C" w14:textId="77777777" w:rsidR="00DB0D06" w:rsidRPr="00DB0D06" w:rsidRDefault="00DB0D06" w:rsidP="00DB0D06"/>
          <w:p w14:paraId="486E5364" w14:textId="77777777" w:rsidR="00DB0D06" w:rsidRPr="00DB0D06" w:rsidRDefault="00DB0D06" w:rsidP="00DB0D06"/>
          <w:p w14:paraId="53EE76E6" w14:textId="77777777" w:rsidR="00DB0D06" w:rsidRPr="00DB0D06" w:rsidRDefault="00DB0D06" w:rsidP="00DB0D06"/>
          <w:p w14:paraId="7D8014CF" w14:textId="77777777" w:rsidR="00DB0D06" w:rsidRPr="00DB0D06" w:rsidRDefault="00DB0D06" w:rsidP="00DB0D06"/>
          <w:p w14:paraId="081D3B4E" w14:textId="77777777" w:rsidR="00DB0D06" w:rsidRPr="00DB0D06" w:rsidRDefault="00DB0D06" w:rsidP="00DB0D06"/>
          <w:p w14:paraId="0B13DD8A" w14:textId="77777777" w:rsidR="00DB0D06" w:rsidRPr="00DB0D06" w:rsidRDefault="00DB0D06" w:rsidP="00DB0D06"/>
          <w:p w14:paraId="2A0758DF" w14:textId="77777777" w:rsidR="00DB0D06" w:rsidRPr="00DB0D06" w:rsidRDefault="00DB0D06" w:rsidP="00DB0D06"/>
          <w:p w14:paraId="376563F8" w14:textId="1BB775EA"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47B8EB0C"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incorporate lessons learned from ANO inspection regarding UHS dam integrity (report number 2005008); FB-937. Inspections of the UHS water reservoir is required every other biennial inspection.</w:t>
            </w:r>
          </w:p>
          <w:p w14:paraId="1C1E0FEA"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p>
          <w:p w14:paraId="485554B5"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Also, addressed FB-996 regarding inspections to prevent clogging of UHS equipment with sediment.</w:t>
            </w:r>
          </w:p>
          <w:p w14:paraId="0C9F6F4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p>
          <w:p w14:paraId="5B7CFA97"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Other minor editorial comments also included.</w:t>
            </w:r>
          </w:p>
        </w:tc>
        <w:tc>
          <w:tcPr>
            <w:tcW w:w="836" w:type="pct"/>
            <w:tcBorders>
              <w:top w:val="single" w:sz="6" w:space="0" w:color="000000"/>
              <w:left w:val="single" w:sz="6" w:space="0" w:color="000000"/>
              <w:bottom w:val="single" w:sz="6" w:space="0" w:color="000000"/>
              <w:right w:val="nil"/>
            </w:tcBorders>
          </w:tcPr>
          <w:p w14:paraId="64A66019" w14:textId="46F146F5"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67115050" w14:textId="3DD5DE91" w:rsidR="00B6060D" w:rsidRPr="007A0270" w:rsidRDefault="001D46F7" w:rsidP="007A0270">
            <w:pPr>
              <w:numPr>
                <w:ilvl w:val="12"/>
                <w:numId w:val="0"/>
              </w:numPr>
              <w:tabs>
                <w:tab w:val="left" w:pos="0"/>
                <w:tab w:val="left" w:pos="274"/>
                <w:tab w:val="left" w:pos="720"/>
                <w:tab w:val="left" w:pos="806"/>
                <w:tab w:val="left" w:pos="1440"/>
                <w:tab w:val="left" w:pos="2074"/>
                <w:tab w:val="left" w:pos="2160"/>
                <w:tab w:val="left" w:pos="2707"/>
              </w:tabs>
            </w:pPr>
            <w:hyperlink r:id="rId15" w:history="1">
              <w:r w:rsidR="00B6060D" w:rsidRPr="003F3D44">
                <w:rPr>
                  <w:rStyle w:val="Hyperlink"/>
                </w:rPr>
                <w:t>ML061290102</w:t>
              </w:r>
            </w:hyperlink>
          </w:p>
          <w:p w14:paraId="1E42EF98"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41252A95" w14:textId="77777777" w:rsidTr="0053650A">
        <w:trPr>
          <w:cantSplit/>
        </w:trPr>
        <w:tc>
          <w:tcPr>
            <w:tcW w:w="623" w:type="pct"/>
            <w:tcBorders>
              <w:top w:val="single" w:sz="6" w:space="0" w:color="000000"/>
              <w:left w:val="single" w:sz="6" w:space="0" w:color="000000"/>
              <w:bottom w:val="single" w:sz="6" w:space="0" w:color="000000"/>
              <w:right w:val="nil"/>
            </w:tcBorders>
          </w:tcPr>
          <w:p w14:paraId="3E155E90" w14:textId="2768E13E"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lastRenderedPageBreak/>
              <w:t>N/A</w:t>
            </w:r>
          </w:p>
        </w:tc>
        <w:tc>
          <w:tcPr>
            <w:tcW w:w="661" w:type="pct"/>
            <w:tcBorders>
              <w:top w:val="single" w:sz="6" w:space="0" w:color="000000"/>
              <w:left w:val="single" w:sz="6" w:space="0" w:color="000000"/>
              <w:bottom w:val="single" w:sz="6" w:space="0" w:color="000000"/>
              <w:right w:val="nil"/>
            </w:tcBorders>
          </w:tcPr>
          <w:p w14:paraId="2EDC281D" w14:textId="77777777" w:rsidR="001D25C2" w:rsidRPr="0015622E" w:rsidRDefault="001D46F7" w:rsidP="007A0270">
            <w:pPr>
              <w:numPr>
                <w:ilvl w:val="12"/>
                <w:numId w:val="0"/>
              </w:numPr>
              <w:tabs>
                <w:tab w:val="left" w:pos="0"/>
                <w:tab w:val="left" w:pos="274"/>
                <w:tab w:val="left" w:pos="720"/>
                <w:tab w:val="left" w:pos="806"/>
                <w:tab w:val="left" w:pos="1440"/>
                <w:tab w:val="left" w:pos="2074"/>
                <w:tab w:val="left" w:pos="2707"/>
              </w:tabs>
            </w:pPr>
            <w:hyperlink r:id="rId16" w:history="1">
              <w:r w:rsidR="001D25C2" w:rsidRPr="0015622E">
                <w:rPr>
                  <w:rStyle w:val="Hyperlink"/>
                </w:rPr>
                <w:t>ML073050455</w:t>
              </w:r>
            </w:hyperlink>
          </w:p>
          <w:p w14:paraId="54D98DA2" w14:textId="4EFBA731"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01/31/08</w:t>
            </w:r>
          </w:p>
          <w:p w14:paraId="391B5918" w14:textId="175A3101"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08-005</w:t>
            </w:r>
          </w:p>
        </w:tc>
        <w:tc>
          <w:tcPr>
            <w:tcW w:w="1877" w:type="pct"/>
            <w:tcBorders>
              <w:top w:val="single" w:sz="6" w:space="0" w:color="000000"/>
              <w:left w:val="single" w:sz="6" w:space="0" w:color="000000"/>
              <w:bottom w:val="single" w:sz="6" w:space="0" w:color="000000"/>
              <w:right w:val="nil"/>
            </w:tcBorders>
          </w:tcPr>
          <w:p w14:paraId="6935AE01"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change biennial portion of this inspection procedure to triennial inspection periodicity based on 2007 ROP realignment results.</w:t>
            </w:r>
          </w:p>
          <w:p w14:paraId="4B6156B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 to provide more specific inspection guidance, and to make it more effective and efficient.</w:t>
            </w:r>
          </w:p>
          <w:p w14:paraId="7048C26F"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Other minor editorial comments also included.</w:t>
            </w:r>
          </w:p>
        </w:tc>
        <w:tc>
          <w:tcPr>
            <w:tcW w:w="836" w:type="pct"/>
            <w:tcBorders>
              <w:top w:val="single" w:sz="6" w:space="0" w:color="000000"/>
              <w:left w:val="single" w:sz="6" w:space="0" w:color="000000"/>
              <w:bottom w:val="single" w:sz="6" w:space="0" w:color="000000"/>
              <w:right w:val="nil"/>
            </w:tcBorders>
          </w:tcPr>
          <w:p w14:paraId="32580440" w14:textId="313C071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44B0792A" w14:textId="125109DE" w:rsidR="00B6060D" w:rsidRPr="007A0270" w:rsidRDefault="001D46F7" w:rsidP="007A0270">
            <w:pPr>
              <w:numPr>
                <w:ilvl w:val="12"/>
                <w:numId w:val="0"/>
              </w:numPr>
              <w:tabs>
                <w:tab w:val="left" w:pos="0"/>
                <w:tab w:val="left" w:pos="274"/>
                <w:tab w:val="left" w:pos="720"/>
                <w:tab w:val="left" w:pos="806"/>
                <w:tab w:val="left" w:pos="1440"/>
                <w:tab w:val="left" w:pos="2074"/>
                <w:tab w:val="left" w:pos="2160"/>
                <w:tab w:val="left" w:pos="2707"/>
              </w:tabs>
            </w:pPr>
            <w:hyperlink r:id="rId17" w:history="1">
              <w:r w:rsidR="00B6060D" w:rsidRPr="003F3D44">
                <w:rPr>
                  <w:rStyle w:val="Hyperlink"/>
                </w:rPr>
                <w:t>ML080290277</w:t>
              </w:r>
            </w:hyperlink>
          </w:p>
        </w:tc>
      </w:tr>
      <w:tr w:rsidR="007A0270" w:rsidRPr="007A0270" w14:paraId="3DEBC1AB" w14:textId="77777777" w:rsidTr="0053650A">
        <w:trPr>
          <w:cantSplit/>
          <w:trHeight w:val="813"/>
        </w:trPr>
        <w:tc>
          <w:tcPr>
            <w:tcW w:w="623" w:type="pct"/>
            <w:tcBorders>
              <w:top w:val="single" w:sz="6" w:space="0" w:color="000000"/>
              <w:left w:val="single" w:sz="6" w:space="0" w:color="000000"/>
              <w:bottom w:val="single" w:sz="6" w:space="0" w:color="000000"/>
              <w:right w:val="nil"/>
            </w:tcBorders>
          </w:tcPr>
          <w:p w14:paraId="49DF664D" w14:textId="7D95BCF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3450DF72" w14:textId="77777777" w:rsidR="00D276A7" w:rsidRPr="0015622E" w:rsidRDefault="001D46F7" w:rsidP="007A0270">
            <w:pPr>
              <w:numPr>
                <w:ilvl w:val="12"/>
                <w:numId w:val="0"/>
              </w:numPr>
              <w:tabs>
                <w:tab w:val="left" w:pos="0"/>
                <w:tab w:val="left" w:pos="274"/>
                <w:tab w:val="left" w:pos="720"/>
                <w:tab w:val="left" w:pos="806"/>
                <w:tab w:val="left" w:pos="1440"/>
                <w:tab w:val="left" w:pos="2074"/>
                <w:tab w:val="left" w:pos="2707"/>
              </w:tabs>
            </w:pPr>
            <w:hyperlink r:id="rId18" w:history="1">
              <w:r w:rsidR="00D276A7" w:rsidRPr="0015622E">
                <w:rPr>
                  <w:rStyle w:val="Hyperlink"/>
                </w:rPr>
                <w:t>ML082970641</w:t>
              </w:r>
            </w:hyperlink>
          </w:p>
          <w:p w14:paraId="1A647F74" w14:textId="77B34AFE"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03/23/09</w:t>
            </w:r>
          </w:p>
          <w:p w14:paraId="1C7A32B3" w14:textId="1EB83B24"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09-010</w:t>
            </w:r>
          </w:p>
        </w:tc>
        <w:tc>
          <w:tcPr>
            <w:tcW w:w="1877" w:type="pct"/>
            <w:tcBorders>
              <w:top w:val="single" w:sz="6" w:space="0" w:color="000000"/>
              <w:left w:val="single" w:sz="6" w:space="0" w:color="000000"/>
              <w:bottom w:val="single" w:sz="6" w:space="0" w:color="000000"/>
              <w:right w:val="nil"/>
            </w:tcBorders>
          </w:tcPr>
          <w:p w14:paraId="16F7C14A"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provide more specific inspection guidance. Other minor editorial comments also included.</w:t>
            </w:r>
          </w:p>
        </w:tc>
        <w:tc>
          <w:tcPr>
            <w:tcW w:w="836" w:type="pct"/>
            <w:tcBorders>
              <w:top w:val="single" w:sz="6" w:space="0" w:color="000000"/>
              <w:left w:val="single" w:sz="6" w:space="0" w:color="000000"/>
              <w:bottom w:val="single" w:sz="6" w:space="0" w:color="000000"/>
              <w:right w:val="nil"/>
            </w:tcBorders>
          </w:tcPr>
          <w:p w14:paraId="39BEF991" w14:textId="66E8A7EA"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3401A38A" w14:textId="6F780D2C" w:rsidR="00B6060D" w:rsidRPr="007A0270" w:rsidRDefault="001D46F7" w:rsidP="007A0270">
            <w:pPr>
              <w:numPr>
                <w:ilvl w:val="12"/>
                <w:numId w:val="0"/>
              </w:numPr>
              <w:tabs>
                <w:tab w:val="left" w:pos="0"/>
                <w:tab w:val="left" w:pos="274"/>
                <w:tab w:val="left" w:pos="720"/>
                <w:tab w:val="left" w:pos="806"/>
                <w:tab w:val="left" w:pos="1440"/>
                <w:tab w:val="left" w:pos="2074"/>
                <w:tab w:val="left" w:pos="2160"/>
                <w:tab w:val="left" w:pos="2707"/>
              </w:tabs>
            </w:pPr>
            <w:hyperlink r:id="rId19" w:history="1">
              <w:r w:rsidR="00B6060D" w:rsidRPr="003F3D44">
                <w:rPr>
                  <w:rStyle w:val="Hyperlink"/>
                </w:rPr>
                <w:t>ML090130171</w:t>
              </w:r>
            </w:hyperlink>
          </w:p>
        </w:tc>
      </w:tr>
      <w:tr w:rsidR="007A0270" w:rsidRPr="007A0270" w14:paraId="411147BE" w14:textId="77777777" w:rsidTr="0053650A">
        <w:trPr>
          <w:cantSplit/>
        </w:trPr>
        <w:tc>
          <w:tcPr>
            <w:tcW w:w="623" w:type="pct"/>
            <w:tcBorders>
              <w:top w:val="single" w:sz="6" w:space="0" w:color="000000"/>
              <w:left w:val="single" w:sz="6" w:space="0" w:color="000000"/>
              <w:bottom w:val="single" w:sz="6" w:space="0" w:color="000000"/>
              <w:right w:val="nil"/>
            </w:tcBorders>
          </w:tcPr>
          <w:p w14:paraId="1871A37A" w14:textId="747E7D4E"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F00193C" w14:textId="39260A89" w:rsidR="00107BCC" w:rsidRPr="0015622E" w:rsidRDefault="001D46F7" w:rsidP="00107BCC">
            <w:pPr>
              <w:numPr>
                <w:ilvl w:val="12"/>
                <w:numId w:val="0"/>
              </w:numPr>
              <w:tabs>
                <w:tab w:val="left" w:pos="0"/>
                <w:tab w:val="left" w:pos="274"/>
                <w:tab w:val="left" w:pos="720"/>
                <w:tab w:val="left" w:pos="806"/>
                <w:tab w:val="left" w:pos="1440"/>
                <w:tab w:val="left" w:pos="2074"/>
                <w:tab w:val="left" w:pos="2707"/>
              </w:tabs>
            </w:pPr>
            <w:hyperlink r:id="rId20" w:history="1">
              <w:r w:rsidR="00866C2D" w:rsidRPr="0015622E">
                <w:rPr>
                  <w:rStyle w:val="Hyperlink"/>
                </w:rPr>
                <w:t>ML092300324</w:t>
              </w:r>
            </w:hyperlink>
          </w:p>
          <w:p w14:paraId="5A993771" w14:textId="77777777"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02/02/10</w:t>
            </w:r>
          </w:p>
          <w:p w14:paraId="42F0C5C3" w14:textId="4AEC9C8E"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10-004</w:t>
            </w:r>
          </w:p>
        </w:tc>
        <w:tc>
          <w:tcPr>
            <w:tcW w:w="1877" w:type="pct"/>
            <w:tcBorders>
              <w:top w:val="single" w:sz="6" w:space="0" w:color="000000"/>
              <w:left w:val="single" w:sz="6" w:space="0" w:color="000000"/>
              <w:bottom w:val="single" w:sz="6" w:space="0" w:color="000000"/>
              <w:right w:val="nil"/>
            </w:tcBorders>
          </w:tcPr>
          <w:p w14:paraId="29DFB045" w14:textId="219FF961"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Changed samples from 2-3 to 2-4 on Triennial Inspection.  See 2009 ROP Realignment Results (ML092090312).  Revised procedure to clarify sample requirements and add additional guidance</w:t>
            </w:r>
            <w:r w:rsidR="00642C3A">
              <w:t>.</w:t>
            </w:r>
          </w:p>
        </w:tc>
        <w:tc>
          <w:tcPr>
            <w:tcW w:w="836" w:type="pct"/>
            <w:tcBorders>
              <w:top w:val="single" w:sz="6" w:space="0" w:color="000000"/>
              <w:left w:val="single" w:sz="6" w:space="0" w:color="000000"/>
              <w:bottom w:val="single" w:sz="6" w:space="0" w:color="000000"/>
              <w:right w:val="nil"/>
            </w:tcBorders>
          </w:tcPr>
          <w:p w14:paraId="057A0629" w14:textId="067E9C7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449A46E7" w14:textId="77777777" w:rsidR="00B6060D" w:rsidRDefault="00B6060D" w:rsidP="007A0270">
            <w:pPr>
              <w:numPr>
                <w:ilvl w:val="12"/>
                <w:numId w:val="0"/>
              </w:numPr>
              <w:tabs>
                <w:tab w:val="left" w:pos="0"/>
                <w:tab w:val="left" w:pos="274"/>
                <w:tab w:val="left" w:pos="720"/>
                <w:tab w:val="left" w:pos="806"/>
                <w:tab w:val="left" w:pos="1440"/>
                <w:tab w:val="left" w:pos="2074"/>
                <w:tab w:val="left" w:pos="2160"/>
                <w:tab w:val="left" w:pos="2707"/>
              </w:tabs>
            </w:pPr>
            <w:r w:rsidRPr="007A0270">
              <w:t>N/A</w:t>
            </w:r>
          </w:p>
          <w:p w14:paraId="6D9EE05C" w14:textId="77777777" w:rsidR="0053650A" w:rsidRDefault="0053650A" w:rsidP="007A0270">
            <w:pPr>
              <w:numPr>
                <w:ilvl w:val="12"/>
                <w:numId w:val="0"/>
              </w:numPr>
              <w:tabs>
                <w:tab w:val="left" w:pos="0"/>
                <w:tab w:val="left" w:pos="274"/>
                <w:tab w:val="left" w:pos="720"/>
                <w:tab w:val="left" w:pos="806"/>
                <w:tab w:val="left" w:pos="1440"/>
                <w:tab w:val="left" w:pos="2074"/>
                <w:tab w:val="left" w:pos="2160"/>
                <w:tab w:val="left" w:pos="2707"/>
              </w:tabs>
            </w:pPr>
            <w:r>
              <w:t>71111.07-1438</w:t>
            </w:r>
          </w:p>
          <w:p w14:paraId="19EA0011" w14:textId="35EC2CC5" w:rsidR="0053650A" w:rsidRPr="007A0270" w:rsidRDefault="001D46F7" w:rsidP="007A0270">
            <w:pPr>
              <w:numPr>
                <w:ilvl w:val="12"/>
                <w:numId w:val="0"/>
              </w:numPr>
              <w:tabs>
                <w:tab w:val="left" w:pos="0"/>
                <w:tab w:val="left" w:pos="274"/>
                <w:tab w:val="left" w:pos="720"/>
                <w:tab w:val="left" w:pos="806"/>
                <w:tab w:val="left" w:pos="1440"/>
                <w:tab w:val="left" w:pos="2074"/>
                <w:tab w:val="left" w:pos="2160"/>
                <w:tab w:val="left" w:pos="2707"/>
              </w:tabs>
            </w:pPr>
            <w:hyperlink r:id="rId21" w:history="1">
              <w:r w:rsidR="0053650A" w:rsidRPr="003F3D44">
                <w:rPr>
                  <w:rStyle w:val="Hyperlink"/>
                </w:rPr>
                <w:t>ML093380140</w:t>
              </w:r>
            </w:hyperlink>
          </w:p>
        </w:tc>
      </w:tr>
      <w:tr w:rsidR="007A0270" w:rsidRPr="007A0270" w14:paraId="65685A44" w14:textId="77777777" w:rsidTr="0053650A">
        <w:trPr>
          <w:cantSplit/>
        </w:trPr>
        <w:tc>
          <w:tcPr>
            <w:tcW w:w="623" w:type="pct"/>
            <w:tcBorders>
              <w:top w:val="single" w:sz="6" w:space="0" w:color="000000"/>
              <w:left w:val="single" w:sz="6" w:space="0" w:color="000000"/>
              <w:bottom w:val="single" w:sz="6" w:space="0" w:color="000000"/>
              <w:right w:val="nil"/>
            </w:tcBorders>
          </w:tcPr>
          <w:p w14:paraId="4EFA2D5F" w14:textId="03121E7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DC45172" w14:textId="0168B6F3" w:rsidR="00107BCC" w:rsidRPr="0015622E" w:rsidRDefault="001D46F7" w:rsidP="007A0270">
            <w:pPr>
              <w:numPr>
                <w:ilvl w:val="12"/>
                <w:numId w:val="0"/>
              </w:numPr>
              <w:tabs>
                <w:tab w:val="left" w:pos="0"/>
                <w:tab w:val="left" w:pos="274"/>
                <w:tab w:val="left" w:pos="720"/>
                <w:tab w:val="left" w:pos="806"/>
                <w:tab w:val="left" w:pos="1440"/>
                <w:tab w:val="left" w:pos="2074"/>
                <w:tab w:val="left" w:pos="2707"/>
              </w:tabs>
            </w:pPr>
            <w:hyperlink r:id="rId22" w:history="1">
              <w:r w:rsidR="0015622E" w:rsidRPr="0015622E">
                <w:rPr>
                  <w:rStyle w:val="Hyperlink"/>
                </w:rPr>
                <w:t>ML100820347</w:t>
              </w:r>
            </w:hyperlink>
          </w:p>
          <w:p w14:paraId="6EAB7E2F" w14:textId="09730CF2"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07/06/10</w:t>
            </w:r>
          </w:p>
          <w:p w14:paraId="4414C7C3" w14:textId="6E69FF9F"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10-015</w:t>
            </w:r>
          </w:p>
        </w:tc>
        <w:tc>
          <w:tcPr>
            <w:tcW w:w="1877" w:type="pct"/>
            <w:tcBorders>
              <w:top w:val="single" w:sz="6" w:space="0" w:color="000000"/>
              <w:left w:val="single" w:sz="6" w:space="0" w:color="000000"/>
              <w:bottom w:val="single" w:sz="6" w:space="0" w:color="000000"/>
              <w:right w:val="nil"/>
            </w:tcBorders>
          </w:tcPr>
          <w:p w14:paraId="6C4052E3" w14:textId="20D0BFC0"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Added additional sample selection guidance.</w:t>
            </w:r>
          </w:p>
        </w:tc>
        <w:tc>
          <w:tcPr>
            <w:tcW w:w="836" w:type="pct"/>
            <w:tcBorders>
              <w:top w:val="single" w:sz="6" w:space="0" w:color="000000"/>
              <w:left w:val="single" w:sz="6" w:space="0" w:color="000000"/>
              <w:bottom w:val="single" w:sz="6" w:space="0" w:color="000000"/>
              <w:right w:val="nil"/>
            </w:tcBorders>
          </w:tcPr>
          <w:p w14:paraId="7AB8C081" w14:textId="42446C20"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4AB0CC29" w14:textId="0CE418FF" w:rsidR="00BB3D7C" w:rsidRDefault="001D46F7" w:rsidP="007A0270">
            <w:pPr>
              <w:numPr>
                <w:ilvl w:val="12"/>
                <w:numId w:val="0"/>
              </w:numPr>
              <w:tabs>
                <w:tab w:val="left" w:pos="0"/>
                <w:tab w:val="left" w:pos="274"/>
                <w:tab w:val="left" w:pos="720"/>
                <w:tab w:val="left" w:pos="806"/>
                <w:tab w:val="left" w:pos="1440"/>
                <w:tab w:val="left" w:pos="2074"/>
                <w:tab w:val="left" w:pos="2160"/>
                <w:tab w:val="left" w:pos="2707"/>
              </w:tabs>
            </w:pPr>
            <w:hyperlink r:id="rId23" w:history="1">
              <w:r w:rsidR="00BB3D7C" w:rsidRPr="003F3D44">
                <w:rPr>
                  <w:rStyle w:val="Hyperlink"/>
                </w:rPr>
                <w:t>ML101740062</w:t>
              </w:r>
            </w:hyperlink>
          </w:p>
          <w:p w14:paraId="4021A29E" w14:textId="67087657" w:rsidR="00B6060D" w:rsidRPr="007A0270" w:rsidRDefault="00BB3D7C" w:rsidP="007A0270">
            <w:pPr>
              <w:numPr>
                <w:ilvl w:val="12"/>
                <w:numId w:val="0"/>
              </w:numPr>
              <w:tabs>
                <w:tab w:val="left" w:pos="0"/>
                <w:tab w:val="left" w:pos="274"/>
                <w:tab w:val="left" w:pos="720"/>
                <w:tab w:val="left" w:pos="806"/>
                <w:tab w:val="left" w:pos="1440"/>
                <w:tab w:val="left" w:pos="2074"/>
                <w:tab w:val="left" w:pos="2160"/>
                <w:tab w:val="left" w:pos="2707"/>
              </w:tabs>
            </w:pPr>
            <w:r w:rsidRPr="007A0270">
              <w:t>71111.07-1476</w:t>
            </w:r>
          </w:p>
        </w:tc>
      </w:tr>
      <w:tr w:rsidR="007A0270" w:rsidRPr="007A0270" w14:paraId="2C5BAEA1" w14:textId="77777777" w:rsidTr="0053650A">
        <w:trPr>
          <w:cantSplit/>
        </w:trPr>
        <w:tc>
          <w:tcPr>
            <w:tcW w:w="623" w:type="pct"/>
            <w:tcBorders>
              <w:top w:val="single" w:sz="6" w:space="0" w:color="000000"/>
              <w:left w:val="single" w:sz="6" w:space="0" w:color="000000"/>
              <w:bottom w:val="single" w:sz="6" w:space="0" w:color="000000"/>
              <w:right w:val="nil"/>
            </w:tcBorders>
          </w:tcPr>
          <w:p w14:paraId="6CE6C6F7" w14:textId="3AF207F3"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F052AC0" w14:textId="7023D26A" w:rsidR="007A0270" w:rsidRPr="00FD2DFE" w:rsidRDefault="001D46F7" w:rsidP="007A0270">
            <w:pPr>
              <w:numPr>
                <w:ilvl w:val="12"/>
                <w:numId w:val="0"/>
              </w:numPr>
              <w:tabs>
                <w:tab w:val="left" w:pos="0"/>
                <w:tab w:val="left" w:pos="274"/>
                <w:tab w:val="left" w:pos="720"/>
                <w:tab w:val="left" w:pos="806"/>
                <w:tab w:val="left" w:pos="1440"/>
                <w:tab w:val="left" w:pos="2074"/>
                <w:tab w:val="left" w:pos="2707"/>
              </w:tabs>
            </w:pPr>
            <w:hyperlink r:id="rId24" w:history="1">
              <w:r w:rsidR="00FD2DFE" w:rsidRPr="00FD2DFE">
                <w:rPr>
                  <w:rStyle w:val="Hyperlink"/>
                </w:rPr>
                <w:t>ML16161A056</w:t>
              </w:r>
            </w:hyperlink>
          </w:p>
          <w:p w14:paraId="2445C678" w14:textId="7562AA28" w:rsidR="007A0270" w:rsidRPr="00FD2DFE" w:rsidRDefault="00034C4B" w:rsidP="007A0270">
            <w:pPr>
              <w:numPr>
                <w:ilvl w:val="12"/>
                <w:numId w:val="0"/>
              </w:numPr>
              <w:tabs>
                <w:tab w:val="left" w:pos="0"/>
                <w:tab w:val="left" w:pos="274"/>
                <w:tab w:val="left" w:pos="720"/>
                <w:tab w:val="left" w:pos="806"/>
                <w:tab w:val="left" w:pos="1440"/>
                <w:tab w:val="left" w:pos="2074"/>
                <w:tab w:val="left" w:pos="2707"/>
              </w:tabs>
            </w:pPr>
            <w:r w:rsidRPr="00FD2DFE">
              <w:t>12/08/16</w:t>
            </w:r>
          </w:p>
          <w:p w14:paraId="6C6BD801" w14:textId="05A7A71A" w:rsidR="00B6060D" w:rsidRPr="007A0270" w:rsidRDefault="00B6060D" w:rsidP="00034C4B">
            <w:pPr>
              <w:numPr>
                <w:ilvl w:val="12"/>
                <w:numId w:val="0"/>
              </w:numPr>
              <w:tabs>
                <w:tab w:val="left" w:pos="0"/>
                <w:tab w:val="left" w:pos="274"/>
                <w:tab w:val="left" w:pos="720"/>
                <w:tab w:val="left" w:pos="806"/>
                <w:tab w:val="left" w:pos="1440"/>
                <w:tab w:val="left" w:pos="2074"/>
                <w:tab w:val="left" w:pos="2707"/>
              </w:tabs>
            </w:pPr>
            <w:r w:rsidRPr="00FD2DFE">
              <w:t xml:space="preserve">CN </w:t>
            </w:r>
            <w:r w:rsidR="00034C4B" w:rsidRPr="00FD2DFE">
              <w:t>16-032</w:t>
            </w:r>
          </w:p>
        </w:tc>
        <w:tc>
          <w:tcPr>
            <w:tcW w:w="1877" w:type="pct"/>
            <w:tcBorders>
              <w:top w:val="single" w:sz="6" w:space="0" w:color="000000"/>
              <w:left w:val="single" w:sz="6" w:space="0" w:color="000000"/>
              <w:bottom w:val="single" w:sz="6" w:space="0" w:color="000000"/>
              <w:right w:val="nil"/>
            </w:tcBorders>
          </w:tcPr>
          <w:p w14:paraId="004A9C52" w14:textId="13100A20"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 xml:space="preserve">Revised to incorporate aging management programs. </w:t>
            </w:r>
            <w:r w:rsidR="008A586F">
              <w:t xml:space="preserve"> </w:t>
            </w:r>
            <w:r w:rsidR="00D63969" w:rsidRPr="007A0270">
              <w:t xml:space="preserve">Revised text to clarify </w:t>
            </w:r>
            <w:r w:rsidR="00D84406" w:rsidRPr="007A0270">
              <w:t>inspection requirements versus guidance (</w:t>
            </w:r>
            <w:r w:rsidR="00D63969" w:rsidRPr="007A0270">
              <w:t>should and shall</w:t>
            </w:r>
            <w:r w:rsidR="00D84406" w:rsidRPr="007A0270">
              <w:t>)</w:t>
            </w:r>
            <w:r w:rsidR="00D63969" w:rsidRPr="007A0270">
              <w:t>, to address recommendations from OIG 16-A-12 audit.</w:t>
            </w:r>
          </w:p>
        </w:tc>
        <w:tc>
          <w:tcPr>
            <w:tcW w:w="836" w:type="pct"/>
            <w:tcBorders>
              <w:top w:val="single" w:sz="6" w:space="0" w:color="000000"/>
              <w:left w:val="single" w:sz="6" w:space="0" w:color="000000"/>
              <w:bottom w:val="single" w:sz="6" w:space="0" w:color="000000"/>
              <w:right w:val="nil"/>
            </w:tcBorders>
          </w:tcPr>
          <w:p w14:paraId="495BB64D" w14:textId="32C8B94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4" w:type="pct"/>
            <w:tcBorders>
              <w:top w:val="single" w:sz="6" w:space="0" w:color="000000"/>
              <w:left w:val="single" w:sz="6" w:space="0" w:color="000000"/>
              <w:bottom w:val="single" w:sz="6" w:space="0" w:color="000000"/>
              <w:right w:val="single" w:sz="6" w:space="0" w:color="000000"/>
            </w:tcBorders>
          </w:tcPr>
          <w:p w14:paraId="4A65C236" w14:textId="2180B263" w:rsidR="00B6060D" w:rsidRDefault="001D46F7" w:rsidP="0053650A">
            <w:pPr>
              <w:numPr>
                <w:ilvl w:val="12"/>
                <w:numId w:val="0"/>
              </w:numPr>
              <w:tabs>
                <w:tab w:val="left" w:pos="0"/>
                <w:tab w:val="left" w:pos="274"/>
                <w:tab w:val="left" w:pos="720"/>
                <w:tab w:val="left" w:pos="806"/>
                <w:tab w:val="left" w:pos="1440"/>
                <w:tab w:val="left" w:pos="2074"/>
                <w:tab w:val="left" w:pos="2160"/>
                <w:tab w:val="left" w:pos="2707"/>
              </w:tabs>
            </w:pPr>
            <w:hyperlink r:id="rId25" w:history="1">
              <w:r w:rsidR="000A00B4" w:rsidRPr="003F3D44">
                <w:rPr>
                  <w:rStyle w:val="Hyperlink"/>
                </w:rPr>
                <w:t>ML16162A</w:t>
              </w:r>
              <w:r w:rsidR="001B7750" w:rsidRPr="003F3D44">
                <w:rPr>
                  <w:rStyle w:val="Hyperlink"/>
                </w:rPr>
                <w:t>010</w:t>
              </w:r>
            </w:hyperlink>
          </w:p>
          <w:p w14:paraId="3CD8707A" w14:textId="77777777" w:rsidR="0053650A" w:rsidRDefault="0053650A" w:rsidP="0053650A">
            <w:pPr>
              <w:numPr>
                <w:ilvl w:val="12"/>
                <w:numId w:val="0"/>
              </w:numPr>
              <w:tabs>
                <w:tab w:val="left" w:pos="0"/>
                <w:tab w:val="left" w:pos="274"/>
                <w:tab w:val="left" w:pos="720"/>
                <w:tab w:val="left" w:pos="806"/>
                <w:tab w:val="left" w:pos="1440"/>
                <w:tab w:val="left" w:pos="2074"/>
                <w:tab w:val="left" w:pos="2160"/>
                <w:tab w:val="left" w:pos="2707"/>
              </w:tabs>
            </w:pPr>
            <w:r>
              <w:t>71111.07-2059</w:t>
            </w:r>
          </w:p>
          <w:p w14:paraId="34CF036A" w14:textId="410AC22F" w:rsidR="0053650A" w:rsidRDefault="001D46F7" w:rsidP="0053650A">
            <w:pPr>
              <w:numPr>
                <w:ilvl w:val="12"/>
                <w:numId w:val="0"/>
              </w:numPr>
              <w:tabs>
                <w:tab w:val="left" w:pos="0"/>
                <w:tab w:val="left" w:pos="274"/>
                <w:tab w:val="left" w:pos="720"/>
                <w:tab w:val="left" w:pos="806"/>
                <w:tab w:val="left" w:pos="1440"/>
                <w:tab w:val="left" w:pos="2074"/>
                <w:tab w:val="left" w:pos="2160"/>
                <w:tab w:val="left" w:pos="2707"/>
              </w:tabs>
            </w:pPr>
            <w:hyperlink r:id="rId26" w:history="1">
              <w:r w:rsidR="0053650A" w:rsidRPr="003F3D44">
                <w:rPr>
                  <w:rStyle w:val="Hyperlink"/>
                </w:rPr>
                <w:t>ML16160A006</w:t>
              </w:r>
            </w:hyperlink>
          </w:p>
          <w:p w14:paraId="3D745ADA" w14:textId="77777777" w:rsidR="0053650A" w:rsidRDefault="0053650A" w:rsidP="0053650A">
            <w:pPr>
              <w:numPr>
                <w:ilvl w:val="12"/>
                <w:numId w:val="0"/>
              </w:numPr>
              <w:tabs>
                <w:tab w:val="left" w:pos="0"/>
                <w:tab w:val="left" w:pos="274"/>
                <w:tab w:val="left" w:pos="720"/>
                <w:tab w:val="left" w:pos="806"/>
                <w:tab w:val="left" w:pos="1440"/>
                <w:tab w:val="left" w:pos="2074"/>
                <w:tab w:val="left" w:pos="2160"/>
                <w:tab w:val="left" w:pos="2707"/>
              </w:tabs>
            </w:pPr>
            <w:r>
              <w:t>71111.07-2185</w:t>
            </w:r>
          </w:p>
          <w:p w14:paraId="5E6D90DF" w14:textId="0D9B55C4" w:rsidR="0053650A" w:rsidRPr="007A0270" w:rsidRDefault="001D46F7" w:rsidP="0053650A">
            <w:pPr>
              <w:numPr>
                <w:ilvl w:val="12"/>
                <w:numId w:val="0"/>
              </w:numPr>
              <w:tabs>
                <w:tab w:val="left" w:pos="0"/>
                <w:tab w:val="left" w:pos="274"/>
                <w:tab w:val="left" w:pos="720"/>
                <w:tab w:val="left" w:pos="806"/>
                <w:tab w:val="left" w:pos="1440"/>
                <w:tab w:val="left" w:pos="2074"/>
                <w:tab w:val="left" w:pos="2160"/>
                <w:tab w:val="left" w:pos="2707"/>
              </w:tabs>
            </w:pPr>
            <w:hyperlink r:id="rId27" w:history="1">
              <w:r w:rsidR="0053650A" w:rsidRPr="003F3D44">
                <w:rPr>
                  <w:rStyle w:val="Hyperlink"/>
                </w:rPr>
                <w:t>ML16160A008</w:t>
              </w:r>
            </w:hyperlink>
          </w:p>
        </w:tc>
      </w:tr>
      <w:tr w:rsidR="00BA557C" w:rsidRPr="007A0270" w14:paraId="093EC49D" w14:textId="77777777" w:rsidTr="0053650A">
        <w:trPr>
          <w:cantSplit/>
        </w:trPr>
        <w:tc>
          <w:tcPr>
            <w:tcW w:w="623" w:type="pct"/>
            <w:tcBorders>
              <w:top w:val="single" w:sz="6" w:space="0" w:color="000000"/>
              <w:left w:val="single" w:sz="6" w:space="0" w:color="000000"/>
              <w:bottom w:val="single" w:sz="6" w:space="0" w:color="000000"/>
              <w:right w:val="nil"/>
            </w:tcBorders>
          </w:tcPr>
          <w:p w14:paraId="3B156599" w14:textId="3D6A4F4B" w:rsidR="00BA557C" w:rsidRPr="007A0270" w:rsidRDefault="00194C30" w:rsidP="007A0270">
            <w:pPr>
              <w:numPr>
                <w:ilvl w:val="12"/>
                <w:numId w:val="0"/>
              </w:numPr>
              <w:tabs>
                <w:tab w:val="left" w:pos="0"/>
                <w:tab w:val="left" w:pos="274"/>
                <w:tab w:val="left" w:pos="720"/>
                <w:tab w:val="left" w:pos="806"/>
                <w:tab w:val="left" w:pos="1440"/>
                <w:tab w:val="left" w:pos="2074"/>
                <w:tab w:val="left" w:pos="2707"/>
              </w:tabs>
            </w:pPr>
            <w:r>
              <w:lastRenderedPageBreak/>
              <w:t>N/A</w:t>
            </w:r>
          </w:p>
        </w:tc>
        <w:tc>
          <w:tcPr>
            <w:tcW w:w="661" w:type="pct"/>
            <w:tcBorders>
              <w:top w:val="single" w:sz="6" w:space="0" w:color="000000"/>
              <w:left w:val="single" w:sz="6" w:space="0" w:color="000000"/>
              <w:bottom w:val="single" w:sz="6" w:space="0" w:color="000000"/>
              <w:right w:val="nil"/>
            </w:tcBorders>
          </w:tcPr>
          <w:p w14:paraId="1642047B" w14:textId="77777777" w:rsidR="00BA557C" w:rsidRDefault="00177563" w:rsidP="007A0270">
            <w:pPr>
              <w:numPr>
                <w:ilvl w:val="12"/>
                <w:numId w:val="0"/>
              </w:numPr>
              <w:tabs>
                <w:tab w:val="left" w:pos="0"/>
                <w:tab w:val="left" w:pos="274"/>
                <w:tab w:val="left" w:pos="720"/>
                <w:tab w:val="left" w:pos="806"/>
                <w:tab w:val="left" w:pos="1440"/>
                <w:tab w:val="left" w:pos="2074"/>
                <w:tab w:val="left" w:pos="2707"/>
              </w:tabs>
            </w:pPr>
            <w:r w:rsidRPr="00177563">
              <w:t>ML19291A214</w:t>
            </w:r>
          </w:p>
          <w:p w14:paraId="1F79384E" w14:textId="69C1D87C" w:rsidR="00177563" w:rsidRDefault="00DB0D06" w:rsidP="007A0270">
            <w:pPr>
              <w:numPr>
                <w:ilvl w:val="12"/>
                <w:numId w:val="0"/>
              </w:numPr>
              <w:tabs>
                <w:tab w:val="left" w:pos="0"/>
                <w:tab w:val="left" w:pos="274"/>
                <w:tab w:val="left" w:pos="720"/>
                <w:tab w:val="left" w:pos="806"/>
                <w:tab w:val="left" w:pos="1440"/>
                <w:tab w:val="left" w:pos="2074"/>
                <w:tab w:val="left" w:pos="2707"/>
              </w:tabs>
            </w:pPr>
            <w:r>
              <w:t>10/21/20</w:t>
            </w:r>
          </w:p>
          <w:p w14:paraId="3EE76444" w14:textId="4EADE42F" w:rsidR="00177563" w:rsidRPr="007A0270" w:rsidRDefault="00177563" w:rsidP="007A0270">
            <w:pPr>
              <w:numPr>
                <w:ilvl w:val="12"/>
                <w:numId w:val="0"/>
              </w:numPr>
              <w:tabs>
                <w:tab w:val="left" w:pos="0"/>
                <w:tab w:val="left" w:pos="274"/>
                <w:tab w:val="left" w:pos="720"/>
                <w:tab w:val="left" w:pos="806"/>
                <w:tab w:val="left" w:pos="1440"/>
                <w:tab w:val="left" w:pos="2074"/>
                <w:tab w:val="left" w:pos="2707"/>
              </w:tabs>
            </w:pPr>
            <w:r>
              <w:t xml:space="preserve">CN </w:t>
            </w:r>
            <w:r w:rsidR="00DB0D06">
              <w:t>20-053</w:t>
            </w:r>
          </w:p>
        </w:tc>
        <w:tc>
          <w:tcPr>
            <w:tcW w:w="1877" w:type="pct"/>
            <w:tcBorders>
              <w:top w:val="single" w:sz="6" w:space="0" w:color="000000"/>
              <w:left w:val="single" w:sz="6" w:space="0" w:color="000000"/>
              <w:bottom w:val="single" w:sz="6" w:space="0" w:color="000000"/>
              <w:right w:val="nil"/>
            </w:tcBorders>
          </w:tcPr>
          <w:p w14:paraId="4DFE5BB2" w14:textId="68D0FF5C" w:rsidR="00BA557C" w:rsidRPr="007A0270" w:rsidRDefault="007F7673"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t>Major revision</w:t>
            </w:r>
            <w:r w:rsidR="001B288D">
              <w:t xml:space="preserve"> and reissue </w:t>
            </w:r>
            <w:r w:rsidR="005A1AE8">
              <w:t>(no redline)</w:t>
            </w:r>
            <w:r>
              <w:t xml:space="preserve">.  </w:t>
            </w:r>
            <w:r w:rsidRPr="007507A3">
              <w:t>Relocated optional requirements to the guidance section to better align with IMC 2515, Section 8.04, sample completion requirements.</w:t>
            </w:r>
            <w:r>
              <w:t xml:space="preserve">  Eliminated need to perform redundant UHS </w:t>
            </w:r>
            <w:r w:rsidRPr="004978A7">
              <w:t>Containment Device or Dam</w:t>
            </w:r>
            <w:r>
              <w:t xml:space="preserve"> inspections at sites already receiving dedicated and focused inspections.  Added AP1000 sample requirements.  Reformatted to conform to IMC 0040.</w:t>
            </w:r>
          </w:p>
        </w:tc>
        <w:tc>
          <w:tcPr>
            <w:tcW w:w="836" w:type="pct"/>
            <w:tcBorders>
              <w:top w:val="single" w:sz="6" w:space="0" w:color="000000"/>
              <w:left w:val="single" w:sz="6" w:space="0" w:color="000000"/>
              <w:bottom w:val="single" w:sz="6" w:space="0" w:color="000000"/>
              <w:right w:val="nil"/>
            </w:tcBorders>
          </w:tcPr>
          <w:p w14:paraId="32109115" w14:textId="2E7122E0" w:rsidR="00BA557C" w:rsidRPr="007A0270" w:rsidRDefault="00194C30" w:rsidP="007A0270">
            <w:pPr>
              <w:numPr>
                <w:ilvl w:val="12"/>
                <w:numId w:val="0"/>
              </w:numPr>
              <w:tabs>
                <w:tab w:val="left" w:pos="0"/>
                <w:tab w:val="left" w:pos="274"/>
                <w:tab w:val="left" w:pos="720"/>
                <w:tab w:val="left" w:pos="806"/>
                <w:tab w:val="left" w:pos="1440"/>
                <w:tab w:val="left" w:pos="2074"/>
                <w:tab w:val="left" w:pos="2707"/>
              </w:tabs>
            </w:pPr>
            <w:r>
              <w:t>None</w:t>
            </w:r>
          </w:p>
        </w:tc>
        <w:tc>
          <w:tcPr>
            <w:tcW w:w="1004" w:type="pct"/>
            <w:tcBorders>
              <w:top w:val="single" w:sz="6" w:space="0" w:color="000000"/>
              <w:left w:val="single" w:sz="6" w:space="0" w:color="000000"/>
              <w:bottom w:val="single" w:sz="6" w:space="0" w:color="000000"/>
              <w:right w:val="single" w:sz="6" w:space="0" w:color="000000"/>
            </w:tcBorders>
          </w:tcPr>
          <w:p w14:paraId="325B40E7" w14:textId="77777777" w:rsidR="00BA557C" w:rsidRDefault="00BE7CB6" w:rsidP="0053650A">
            <w:pPr>
              <w:numPr>
                <w:ilvl w:val="12"/>
                <w:numId w:val="0"/>
              </w:numPr>
              <w:tabs>
                <w:tab w:val="left" w:pos="0"/>
                <w:tab w:val="left" w:pos="274"/>
                <w:tab w:val="left" w:pos="720"/>
                <w:tab w:val="left" w:pos="806"/>
                <w:tab w:val="left" w:pos="1440"/>
                <w:tab w:val="left" w:pos="2074"/>
                <w:tab w:val="left" w:pos="2160"/>
                <w:tab w:val="left" w:pos="2707"/>
              </w:tabs>
            </w:pPr>
            <w:r>
              <w:t>ML19316B054</w:t>
            </w:r>
            <w:r w:rsidR="007F7673">
              <w:t xml:space="preserve"> (2019)</w:t>
            </w:r>
          </w:p>
          <w:p w14:paraId="2F397C2D" w14:textId="77777777" w:rsidR="007F7673" w:rsidRDefault="007F7673" w:rsidP="0053650A">
            <w:pPr>
              <w:numPr>
                <w:ilvl w:val="12"/>
                <w:numId w:val="0"/>
              </w:numPr>
              <w:tabs>
                <w:tab w:val="left" w:pos="0"/>
                <w:tab w:val="left" w:pos="274"/>
                <w:tab w:val="left" w:pos="720"/>
                <w:tab w:val="left" w:pos="806"/>
                <w:tab w:val="left" w:pos="1440"/>
                <w:tab w:val="left" w:pos="2074"/>
                <w:tab w:val="left" w:pos="2160"/>
                <w:tab w:val="left" w:pos="2707"/>
              </w:tabs>
            </w:pPr>
          </w:p>
          <w:p w14:paraId="409AAF2A" w14:textId="7273BAE9" w:rsidR="007F7673" w:rsidRPr="007A0270" w:rsidRDefault="00BB0CA1" w:rsidP="0053650A">
            <w:pPr>
              <w:numPr>
                <w:ilvl w:val="12"/>
                <w:numId w:val="0"/>
              </w:numPr>
              <w:tabs>
                <w:tab w:val="left" w:pos="0"/>
                <w:tab w:val="left" w:pos="274"/>
                <w:tab w:val="left" w:pos="720"/>
                <w:tab w:val="left" w:pos="806"/>
                <w:tab w:val="left" w:pos="1440"/>
                <w:tab w:val="left" w:pos="2074"/>
                <w:tab w:val="left" w:pos="2160"/>
                <w:tab w:val="left" w:pos="2707"/>
              </w:tabs>
            </w:pPr>
            <w:r w:rsidRPr="00BB0CA1">
              <w:t>ML20233A519</w:t>
            </w:r>
            <w:r>
              <w:t xml:space="preserve"> (2020)</w:t>
            </w:r>
          </w:p>
        </w:tc>
      </w:tr>
      <w:tr w:rsidR="00A70C3A" w:rsidRPr="007A0270" w14:paraId="4B53D45B" w14:textId="77777777" w:rsidTr="0053650A">
        <w:trPr>
          <w:cantSplit/>
        </w:trPr>
        <w:tc>
          <w:tcPr>
            <w:tcW w:w="623" w:type="pct"/>
            <w:tcBorders>
              <w:top w:val="single" w:sz="6" w:space="0" w:color="000000"/>
              <w:left w:val="single" w:sz="6" w:space="0" w:color="000000"/>
              <w:bottom w:val="single" w:sz="6" w:space="0" w:color="000000"/>
              <w:right w:val="nil"/>
            </w:tcBorders>
          </w:tcPr>
          <w:p w14:paraId="2A17C95F" w14:textId="0FDEAEE9" w:rsidR="00A70C3A" w:rsidRDefault="00A70C3A" w:rsidP="007A0270">
            <w:pPr>
              <w:numPr>
                <w:ilvl w:val="12"/>
                <w:numId w:val="0"/>
              </w:numPr>
              <w:tabs>
                <w:tab w:val="left" w:pos="0"/>
                <w:tab w:val="left" w:pos="274"/>
                <w:tab w:val="left" w:pos="720"/>
                <w:tab w:val="left" w:pos="806"/>
                <w:tab w:val="left" w:pos="1440"/>
                <w:tab w:val="left" w:pos="2074"/>
                <w:tab w:val="left" w:pos="2707"/>
              </w:tabs>
            </w:pPr>
            <w:r>
              <w:t>N/A</w:t>
            </w:r>
          </w:p>
        </w:tc>
        <w:tc>
          <w:tcPr>
            <w:tcW w:w="661" w:type="pct"/>
            <w:tcBorders>
              <w:top w:val="single" w:sz="6" w:space="0" w:color="000000"/>
              <w:left w:val="single" w:sz="6" w:space="0" w:color="000000"/>
              <w:bottom w:val="single" w:sz="6" w:space="0" w:color="000000"/>
              <w:right w:val="nil"/>
            </w:tcBorders>
          </w:tcPr>
          <w:p w14:paraId="7B1FDDBE" w14:textId="77777777" w:rsidR="00A70C3A" w:rsidRDefault="00C8308D" w:rsidP="007A0270">
            <w:pPr>
              <w:numPr>
                <w:ilvl w:val="12"/>
                <w:numId w:val="0"/>
              </w:numPr>
              <w:tabs>
                <w:tab w:val="left" w:pos="0"/>
                <w:tab w:val="left" w:pos="274"/>
                <w:tab w:val="left" w:pos="720"/>
                <w:tab w:val="left" w:pos="806"/>
                <w:tab w:val="left" w:pos="1440"/>
                <w:tab w:val="left" w:pos="2074"/>
                <w:tab w:val="left" w:pos="2707"/>
              </w:tabs>
            </w:pPr>
            <w:r w:rsidRPr="00C8308D">
              <w:t>ML22024A114</w:t>
            </w:r>
          </w:p>
          <w:p w14:paraId="2666A4F0" w14:textId="79721F27" w:rsidR="007D40CC" w:rsidRDefault="007D52FD" w:rsidP="007A0270">
            <w:pPr>
              <w:numPr>
                <w:ilvl w:val="12"/>
                <w:numId w:val="0"/>
              </w:numPr>
              <w:tabs>
                <w:tab w:val="left" w:pos="0"/>
                <w:tab w:val="left" w:pos="274"/>
                <w:tab w:val="left" w:pos="720"/>
                <w:tab w:val="left" w:pos="806"/>
                <w:tab w:val="left" w:pos="1440"/>
                <w:tab w:val="left" w:pos="2074"/>
                <w:tab w:val="left" w:pos="2707"/>
              </w:tabs>
            </w:pPr>
            <w:r>
              <w:t>02/</w:t>
            </w:r>
            <w:r w:rsidR="009E5E86">
              <w:t>1</w:t>
            </w:r>
            <w:r w:rsidR="0025739A">
              <w:t>8</w:t>
            </w:r>
            <w:r>
              <w:t>/22</w:t>
            </w:r>
          </w:p>
          <w:p w14:paraId="6D9503AC" w14:textId="23797BD7" w:rsidR="007D52FD" w:rsidRPr="00177563" w:rsidRDefault="007D52FD" w:rsidP="007A0270">
            <w:pPr>
              <w:numPr>
                <w:ilvl w:val="12"/>
                <w:numId w:val="0"/>
              </w:numPr>
              <w:tabs>
                <w:tab w:val="left" w:pos="0"/>
                <w:tab w:val="left" w:pos="274"/>
                <w:tab w:val="left" w:pos="720"/>
                <w:tab w:val="left" w:pos="806"/>
                <w:tab w:val="left" w:pos="1440"/>
                <w:tab w:val="left" w:pos="2074"/>
                <w:tab w:val="left" w:pos="2707"/>
              </w:tabs>
            </w:pPr>
            <w:r>
              <w:t>CN 22-</w:t>
            </w:r>
            <w:r w:rsidR="009E5E86">
              <w:t>004</w:t>
            </w:r>
          </w:p>
        </w:tc>
        <w:tc>
          <w:tcPr>
            <w:tcW w:w="1877" w:type="pct"/>
            <w:tcBorders>
              <w:top w:val="single" w:sz="6" w:space="0" w:color="000000"/>
              <w:left w:val="single" w:sz="6" w:space="0" w:color="000000"/>
              <w:bottom w:val="single" w:sz="6" w:space="0" w:color="000000"/>
              <w:right w:val="nil"/>
            </w:tcBorders>
          </w:tcPr>
          <w:p w14:paraId="08BAC63D" w14:textId="0AABFED4" w:rsidR="00A70C3A" w:rsidRDefault="003C0D48"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t>Res</w:t>
            </w:r>
            <w:r w:rsidR="00750358">
              <w:t>tored</w:t>
            </w:r>
            <w:r w:rsidR="00C47E9A" w:rsidRPr="00C47E9A">
              <w:t xml:space="preserve"> </w:t>
            </w:r>
            <w:r w:rsidR="0092243C">
              <w:t xml:space="preserve">and clarified </w:t>
            </w:r>
            <w:r w:rsidR="00C47E9A" w:rsidRPr="00C47E9A">
              <w:t>sample selection guidance</w:t>
            </w:r>
            <w:r w:rsidR="00C47E9A">
              <w:t xml:space="preserve"> </w:t>
            </w:r>
            <w:r w:rsidR="00B27F2F">
              <w:t xml:space="preserve">for heat exchanger/sink/UHS </w:t>
            </w:r>
            <w:r w:rsidR="00C47E9A">
              <w:t>in the General Guidance Section</w:t>
            </w:r>
            <w:r w:rsidR="00750358">
              <w:t xml:space="preserve"> that was inadvertently removed from the </w:t>
            </w:r>
            <w:r w:rsidR="0092243C">
              <w:t>preceding</w:t>
            </w:r>
            <w:r w:rsidR="00750358">
              <w:t xml:space="preserve"> </w:t>
            </w:r>
            <w:r w:rsidR="0092243C">
              <w:t>r</w:t>
            </w:r>
            <w:r w:rsidR="00750358">
              <w:t>e</w:t>
            </w:r>
            <w:r w:rsidR="0092243C">
              <w:t>vision</w:t>
            </w:r>
            <w:r w:rsidR="00C47E9A" w:rsidRPr="00C47E9A">
              <w:t>.</w:t>
            </w:r>
          </w:p>
        </w:tc>
        <w:tc>
          <w:tcPr>
            <w:tcW w:w="836" w:type="pct"/>
            <w:tcBorders>
              <w:top w:val="single" w:sz="6" w:space="0" w:color="000000"/>
              <w:left w:val="single" w:sz="6" w:space="0" w:color="000000"/>
              <w:bottom w:val="single" w:sz="6" w:space="0" w:color="000000"/>
              <w:right w:val="nil"/>
            </w:tcBorders>
          </w:tcPr>
          <w:p w14:paraId="0053C33E" w14:textId="45214EE9" w:rsidR="00A70C3A" w:rsidRDefault="00C47E9A" w:rsidP="007A0270">
            <w:pPr>
              <w:numPr>
                <w:ilvl w:val="12"/>
                <w:numId w:val="0"/>
              </w:numPr>
              <w:tabs>
                <w:tab w:val="left" w:pos="0"/>
                <w:tab w:val="left" w:pos="274"/>
                <w:tab w:val="left" w:pos="720"/>
                <w:tab w:val="left" w:pos="806"/>
                <w:tab w:val="left" w:pos="1440"/>
                <w:tab w:val="left" w:pos="2074"/>
                <w:tab w:val="left" w:pos="2707"/>
              </w:tabs>
            </w:pPr>
            <w:r>
              <w:t>None</w:t>
            </w:r>
          </w:p>
        </w:tc>
        <w:tc>
          <w:tcPr>
            <w:tcW w:w="1004" w:type="pct"/>
            <w:tcBorders>
              <w:top w:val="single" w:sz="6" w:space="0" w:color="000000"/>
              <w:left w:val="single" w:sz="6" w:space="0" w:color="000000"/>
              <w:bottom w:val="single" w:sz="6" w:space="0" w:color="000000"/>
              <w:right w:val="single" w:sz="6" w:space="0" w:color="000000"/>
            </w:tcBorders>
          </w:tcPr>
          <w:p w14:paraId="2875D407" w14:textId="123ED1E4" w:rsidR="00A70C3A" w:rsidRDefault="00B27F2F" w:rsidP="0053650A">
            <w:pPr>
              <w:numPr>
                <w:ilvl w:val="12"/>
                <w:numId w:val="0"/>
              </w:numPr>
              <w:tabs>
                <w:tab w:val="left" w:pos="0"/>
                <w:tab w:val="left" w:pos="274"/>
                <w:tab w:val="left" w:pos="720"/>
                <w:tab w:val="left" w:pos="806"/>
                <w:tab w:val="left" w:pos="1440"/>
                <w:tab w:val="left" w:pos="2074"/>
                <w:tab w:val="left" w:pos="2160"/>
                <w:tab w:val="left" w:pos="2707"/>
              </w:tabs>
            </w:pPr>
            <w:r>
              <w:t>N/A</w:t>
            </w:r>
          </w:p>
        </w:tc>
      </w:tr>
    </w:tbl>
    <w:p w14:paraId="6F5BDEDB" w14:textId="7B479E36" w:rsidR="008B2776" w:rsidRPr="007A0270" w:rsidRDefault="008B2776" w:rsidP="007A0270">
      <w:pPr>
        <w:tabs>
          <w:tab w:val="left" w:pos="274"/>
          <w:tab w:val="left" w:pos="806"/>
          <w:tab w:val="left" w:pos="1440"/>
          <w:tab w:val="left" w:pos="2074"/>
          <w:tab w:val="left" w:pos="2707"/>
        </w:tabs>
      </w:pPr>
    </w:p>
    <w:sectPr w:rsidR="008B2776" w:rsidRPr="007A0270" w:rsidSect="00BE7CB6">
      <w:footerReference w:type="default" r:id="rId2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C5DED" w14:textId="77777777" w:rsidR="00682944" w:rsidRDefault="00682944">
      <w:r>
        <w:separator/>
      </w:r>
    </w:p>
  </w:endnote>
  <w:endnote w:type="continuationSeparator" w:id="0">
    <w:p w14:paraId="5931F31C" w14:textId="77777777" w:rsidR="00682944" w:rsidRDefault="0068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1E33B" w14:textId="77777777" w:rsidR="00B65C1F" w:rsidRDefault="00B65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E6FC71" w14:textId="77777777" w:rsidR="00B65C1F" w:rsidRDefault="00B65C1F">
    <w:pPr>
      <w:tabs>
        <w:tab w:val="left" w:pos="4320"/>
      </w:tabs>
      <w:rPr>
        <w:sz w:val="24"/>
        <w:szCs w:val="24"/>
      </w:rPr>
    </w:pPr>
    <w:r>
      <w:rPr>
        <w:sz w:val="24"/>
        <w:szCs w:val="24"/>
      </w:rPr>
      <w:t>71111.07</w:t>
    </w:r>
    <w:r>
      <w:rPr>
        <w:sz w:val="24"/>
        <w:szCs w:val="24"/>
      </w:rPr>
      <w:tab/>
      <w:t xml:space="preserve">- </w:t>
    </w:r>
    <w:r>
      <w:rPr>
        <w:sz w:val="24"/>
        <w:szCs w:val="24"/>
      </w:rPr>
      <w:pgNum/>
    </w:r>
    <w:r>
      <w:rPr>
        <w:sz w:val="24"/>
        <w:szCs w:val="24"/>
      </w:rPr>
      <w:t xml:space="preserve"> -</w:t>
    </w:r>
    <w:r>
      <w:rPr>
        <w:sz w:val="24"/>
        <w:szCs w:val="24"/>
      </w:rPr>
      <w:tab/>
    </w:r>
    <w:r>
      <w:rPr>
        <w:sz w:val="24"/>
        <w:szCs w:val="24"/>
      </w:rPr>
      <w:tab/>
    </w:r>
    <w:r>
      <w:rPr>
        <w:sz w:val="24"/>
        <w:szCs w:val="24"/>
      </w:rPr>
      <w:tab/>
      <w:t xml:space="preserve">       Issue Date: 01/31/08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05C81" w14:textId="466DF439" w:rsidR="00B65C1F" w:rsidRPr="00BD5AE4" w:rsidRDefault="001D46F7" w:rsidP="00BD5AE4">
    <w:pPr>
      <w:pStyle w:val="Footer"/>
      <w:tabs>
        <w:tab w:val="clear" w:pos="4320"/>
        <w:tab w:val="clear" w:pos="8640"/>
        <w:tab w:val="center" w:pos="4680"/>
        <w:tab w:val="right" w:pos="9360"/>
      </w:tabs>
    </w:pPr>
    <w:sdt>
      <w:sdtPr>
        <w:id w:val="-914634576"/>
        <w:docPartObj>
          <w:docPartGallery w:val="Page Numbers (Bottom of Page)"/>
          <w:docPartUnique/>
        </w:docPartObj>
      </w:sdtPr>
      <w:sdtEndPr>
        <w:rPr>
          <w:noProof/>
        </w:rPr>
      </w:sdtEndPr>
      <w:sdtContent>
        <w:r w:rsidR="00B65C1F" w:rsidRPr="00BD5AE4">
          <w:t xml:space="preserve">Issue Date:  </w:t>
        </w:r>
        <w:r w:rsidR="00EE7FD2">
          <w:t>02/18/22</w:t>
        </w:r>
        <w:r w:rsidR="00B65C1F">
          <w:tab/>
        </w:r>
        <w:r w:rsidR="00B65C1F" w:rsidRPr="00BD5AE4">
          <w:fldChar w:fldCharType="begin"/>
        </w:r>
        <w:r w:rsidR="00B65C1F" w:rsidRPr="00BD5AE4">
          <w:instrText xml:space="preserve"> PAGE   \* MERGEFORMAT </w:instrText>
        </w:r>
        <w:r w:rsidR="00B65C1F" w:rsidRPr="00BD5AE4">
          <w:fldChar w:fldCharType="separate"/>
        </w:r>
        <w:r w:rsidR="00B65C1F">
          <w:rPr>
            <w:noProof/>
          </w:rPr>
          <w:t>1</w:t>
        </w:r>
        <w:r w:rsidR="00B65C1F" w:rsidRPr="00BD5AE4">
          <w:rPr>
            <w:noProof/>
          </w:rPr>
          <w:fldChar w:fldCharType="end"/>
        </w:r>
      </w:sdtContent>
    </w:sdt>
    <w:r w:rsidR="00B65C1F">
      <w:rPr>
        <w:noProof/>
      </w:rPr>
      <w:tab/>
      <w:t>71111.07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C0CCA" w14:textId="77777777" w:rsidR="00B65C1F" w:rsidRDefault="00B65C1F">
    <w:pPr>
      <w:rPr>
        <w:sz w:val="24"/>
        <w:szCs w:val="24"/>
      </w:rPr>
    </w:pPr>
  </w:p>
  <w:p w14:paraId="76B35D8C" w14:textId="77777777" w:rsidR="00B65C1F" w:rsidRDefault="00B65C1F">
    <w:pPr>
      <w:tabs>
        <w:tab w:val="center" w:pos="4680"/>
        <w:tab w:val="right" w:pos="9360"/>
      </w:tabs>
      <w:rPr>
        <w:sz w:val="24"/>
        <w:szCs w:val="24"/>
      </w:rPr>
    </w:pPr>
    <w:r>
      <w:rPr>
        <w:sz w:val="24"/>
        <w:szCs w:val="24"/>
      </w:rPr>
      <w:t>Issue Date: 05/25/06</w:t>
    </w:r>
    <w:r>
      <w:rPr>
        <w:sz w:val="24"/>
        <w:szCs w:val="24"/>
      </w:rPr>
      <w:tab/>
      <w:t xml:space="preserve">- </w:t>
    </w:r>
    <w:r>
      <w:rPr>
        <w:sz w:val="24"/>
        <w:szCs w:val="24"/>
      </w:rPr>
      <w:pgNum/>
    </w:r>
    <w:r>
      <w:rPr>
        <w:sz w:val="24"/>
        <w:szCs w:val="24"/>
      </w:rPr>
      <w:t xml:space="preserve"> -</w:t>
    </w:r>
    <w:r>
      <w:rPr>
        <w:sz w:val="24"/>
        <w:szCs w:val="24"/>
      </w:rPr>
      <w:tab/>
      <w:t>71111.07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7DB2A" w14:textId="3D0F08C2" w:rsidR="00B65C1F" w:rsidRPr="00E21DAF" w:rsidRDefault="00B65C1F" w:rsidP="00447F8B">
    <w:pPr>
      <w:pStyle w:val="Footer"/>
      <w:tabs>
        <w:tab w:val="clear" w:pos="4320"/>
        <w:tab w:val="clear" w:pos="8640"/>
        <w:tab w:val="center" w:pos="6480"/>
        <w:tab w:val="right" w:pos="12960"/>
      </w:tabs>
      <w:ind w:right="360"/>
    </w:pPr>
    <w:r w:rsidRPr="00E21DAF">
      <w:t>Issue Date:</w:t>
    </w:r>
    <w:r w:rsidR="007D52FD">
      <w:t xml:space="preserve">  </w:t>
    </w:r>
    <w:r w:rsidR="00576E68">
      <w:t>02/18/22</w:t>
    </w:r>
    <w:r w:rsidRPr="00E21DAF">
      <w:tab/>
      <w:t>Att1-</w:t>
    </w:r>
    <w:r w:rsidRPr="00E21DAF">
      <w:rPr>
        <w:rStyle w:val="PageNumber"/>
      </w:rPr>
      <w:fldChar w:fldCharType="begin"/>
    </w:r>
    <w:r w:rsidRPr="00E21DAF">
      <w:rPr>
        <w:rStyle w:val="PageNumber"/>
      </w:rPr>
      <w:instrText xml:space="preserve"> PAGE </w:instrText>
    </w:r>
    <w:r w:rsidRPr="00E21DAF">
      <w:rPr>
        <w:rStyle w:val="PageNumber"/>
      </w:rPr>
      <w:fldChar w:fldCharType="separate"/>
    </w:r>
    <w:r>
      <w:rPr>
        <w:rStyle w:val="PageNumber"/>
        <w:noProof/>
      </w:rPr>
      <w:t>1</w:t>
    </w:r>
    <w:r w:rsidRPr="00E21DAF">
      <w:rPr>
        <w:rStyle w:val="PageNumber"/>
      </w:rPr>
      <w:fldChar w:fldCharType="end"/>
    </w:r>
    <w:r w:rsidRPr="00E21DAF">
      <w:tab/>
      <w:t>71111.07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6A709" w14:textId="77777777" w:rsidR="00682944" w:rsidRDefault="00682944">
      <w:r>
        <w:separator/>
      </w:r>
    </w:p>
  </w:footnote>
  <w:footnote w:type="continuationSeparator" w:id="0">
    <w:p w14:paraId="35E97821" w14:textId="77777777" w:rsidR="00682944" w:rsidRDefault="00682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C666A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E54F0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1634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34CB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96A6B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A2DA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A49E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86DD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BEA0F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BAE8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227C8"/>
    <w:multiLevelType w:val="hybridMultilevel"/>
    <w:tmpl w:val="0D2E0B4C"/>
    <w:lvl w:ilvl="0" w:tplc="4BD21FB6">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1" w15:restartNumberingAfterBreak="0">
    <w:nsid w:val="046B1AB3"/>
    <w:multiLevelType w:val="multilevel"/>
    <w:tmpl w:val="E3F6EA56"/>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180" w:firstLine="0"/>
      </w:p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90" w:firstLine="0"/>
      </w:pPr>
    </w:lvl>
    <w:lvl w:ilvl="8">
      <w:start w:val="1"/>
      <w:numFmt w:val="lowerRoman"/>
      <w:lvlText w:val="%9)"/>
      <w:legacy w:legacy="1" w:legacySpace="0" w:legacyIndent="0"/>
      <w:lvlJc w:val="left"/>
      <w:pPr>
        <w:ind w:left="0" w:firstLine="0"/>
      </w:pPr>
    </w:lvl>
  </w:abstractNum>
  <w:abstractNum w:abstractNumId="12" w15:restartNumberingAfterBreak="0">
    <w:nsid w:val="088048BC"/>
    <w:multiLevelType w:val="hybridMultilevel"/>
    <w:tmpl w:val="2AD8FEDC"/>
    <w:lvl w:ilvl="0" w:tplc="2176338E">
      <w:start w:val="1"/>
      <w:numFmt w:val="lowerLetter"/>
      <w:lvlText w:val="%1."/>
      <w:lvlJc w:val="left"/>
      <w:pPr>
        <w:ind w:left="720" w:hanging="45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15C602E7"/>
    <w:multiLevelType w:val="hybridMultilevel"/>
    <w:tmpl w:val="BE4ABB6E"/>
    <w:lvl w:ilvl="0" w:tplc="0E5C6204">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1AB01783"/>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1E9B6341"/>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21BD0FA8"/>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22DB7582"/>
    <w:multiLevelType w:val="hybridMultilevel"/>
    <w:tmpl w:val="01FEEB60"/>
    <w:lvl w:ilvl="0" w:tplc="86585824">
      <w:start w:val="1"/>
      <w:numFmt w:val="decimal"/>
      <w:lvlText w:val="%1."/>
      <w:lvlJc w:val="left"/>
      <w:pPr>
        <w:tabs>
          <w:tab w:val="num" w:pos="1260"/>
        </w:tabs>
        <w:ind w:left="1260" w:hanging="360"/>
      </w:pPr>
      <w:rPr>
        <w:rFonts w:ascii="Arial" w:hAnsi="Arial" w:cs="Arial"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15:restartNumberingAfterBreak="0">
    <w:nsid w:val="23B04870"/>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2BC722F6"/>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0" w15:restartNumberingAfterBreak="0">
    <w:nsid w:val="2C3C3531"/>
    <w:multiLevelType w:val="hybridMultilevel"/>
    <w:tmpl w:val="139EF83E"/>
    <w:lvl w:ilvl="0" w:tplc="D46CE31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0C54E9"/>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2" w15:restartNumberingAfterBreak="0">
    <w:nsid w:val="3336517B"/>
    <w:multiLevelType w:val="hybridMultilevel"/>
    <w:tmpl w:val="4D5894FC"/>
    <w:lvl w:ilvl="0" w:tplc="AAF64834">
      <w:start w:val="1"/>
      <w:numFmt w:val="decimal"/>
      <w:lvlText w:val="(%1)"/>
      <w:lvlJc w:val="left"/>
      <w:pPr>
        <w:ind w:left="2852" w:hanging="360"/>
      </w:pPr>
      <w:rPr>
        <w:rFonts w:hint="default"/>
      </w:rPr>
    </w:lvl>
    <w:lvl w:ilvl="1" w:tplc="04090019" w:tentative="1">
      <w:start w:val="1"/>
      <w:numFmt w:val="lowerLetter"/>
      <w:lvlText w:val="%2."/>
      <w:lvlJc w:val="left"/>
      <w:pPr>
        <w:ind w:left="3572" w:hanging="360"/>
      </w:pPr>
    </w:lvl>
    <w:lvl w:ilvl="2" w:tplc="0409001B" w:tentative="1">
      <w:start w:val="1"/>
      <w:numFmt w:val="lowerRoman"/>
      <w:lvlText w:val="%3."/>
      <w:lvlJc w:val="right"/>
      <w:pPr>
        <w:ind w:left="4292" w:hanging="180"/>
      </w:pPr>
    </w:lvl>
    <w:lvl w:ilvl="3" w:tplc="0409000F" w:tentative="1">
      <w:start w:val="1"/>
      <w:numFmt w:val="decimal"/>
      <w:lvlText w:val="%4."/>
      <w:lvlJc w:val="left"/>
      <w:pPr>
        <w:ind w:left="5012" w:hanging="360"/>
      </w:pPr>
    </w:lvl>
    <w:lvl w:ilvl="4" w:tplc="04090019" w:tentative="1">
      <w:start w:val="1"/>
      <w:numFmt w:val="lowerLetter"/>
      <w:lvlText w:val="%5."/>
      <w:lvlJc w:val="left"/>
      <w:pPr>
        <w:ind w:left="5732" w:hanging="360"/>
      </w:pPr>
    </w:lvl>
    <w:lvl w:ilvl="5" w:tplc="0409001B" w:tentative="1">
      <w:start w:val="1"/>
      <w:numFmt w:val="lowerRoman"/>
      <w:lvlText w:val="%6."/>
      <w:lvlJc w:val="right"/>
      <w:pPr>
        <w:ind w:left="6452" w:hanging="180"/>
      </w:pPr>
    </w:lvl>
    <w:lvl w:ilvl="6" w:tplc="0409000F" w:tentative="1">
      <w:start w:val="1"/>
      <w:numFmt w:val="decimal"/>
      <w:lvlText w:val="%7."/>
      <w:lvlJc w:val="left"/>
      <w:pPr>
        <w:ind w:left="7172" w:hanging="360"/>
      </w:pPr>
    </w:lvl>
    <w:lvl w:ilvl="7" w:tplc="04090019" w:tentative="1">
      <w:start w:val="1"/>
      <w:numFmt w:val="lowerLetter"/>
      <w:lvlText w:val="%8."/>
      <w:lvlJc w:val="left"/>
      <w:pPr>
        <w:ind w:left="7892" w:hanging="360"/>
      </w:pPr>
    </w:lvl>
    <w:lvl w:ilvl="8" w:tplc="0409001B" w:tentative="1">
      <w:start w:val="1"/>
      <w:numFmt w:val="lowerRoman"/>
      <w:lvlText w:val="%9."/>
      <w:lvlJc w:val="right"/>
      <w:pPr>
        <w:ind w:left="8612" w:hanging="180"/>
      </w:pPr>
    </w:lvl>
  </w:abstractNum>
  <w:abstractNum w:abstractNumId="23" w15:restartNumberingAfterBreak="0">
    <w:nsid w:val="33E62DB7"/>
    <w:multiLevelType w:val="hybridMultilevel"/>
    <w:tmpl w:val="11DED642"/>
    <w:lvl w:ilvl="0" w:tplc="CB3899F0">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41157173"/>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41BC008C"/>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right"/>
      <w:pPr>
        <w:tabs>
          <w:tab w:val="num" w:pos="1800"/>
        </w:tabs>
        <w:ind w:left="2160" w:hanging="72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48CC0423"/>
    <w:multiLevelType w:val="hybridMultilevel"/>
    <w:tmpl w:val="122A1758"/>
    <w:lvl w:ilvl="0" w:tplc="4CBEA5CE">
      <w:start w:val="7"/>
      <w:numFmt w:val="lowerLetter"/>
      <w:lvlText w:val="(%1)"/>
      <w:lvlJc w:val="left"/>
      <w:pPr>
        <w:tabs>
          <w:tab w:val="num" w:pos="2070"/>
        </w:tabs>
        <w:ind w:left="2070" w:hanging="63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4C286D20"/>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5463342E"/>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9" w15:restartNumberingAfterBreak="0">
    <w:nsid w:val="55F313A1"/>
    <w:multiLevelType w:val="hybridMultilevel"/>
    <w:tmpl w:val="05109BDE"/>
    <w:lvl w:ilvl="0" w:tplc="E59AFFF6">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656640A5"/>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67E464AF"/>
    <w:multiLevelType w:val="hybridMultilevel"/>
    <w:tmpl w:val="A13AB620"/>
    <w:lvl w:ilvl="0" w:tplc="B8D6631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8E97400"/>
    <w:multiLevelType w:val="hybridMultilevel"/>
    <w:tmpl w:val="A9E2D4B4"/>
    <w:lvl w:ilvl="0" w:tplc="D520C164">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6B1F5F4E"/>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4" w15:restartNumberingAfterBreak="0">
    <w:nsid w:val="728228D8"/>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5" w15:restartNumberingAfterBreak="0">
    <w:nsid w:val="77AB1A1C"/>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6" w15:restartNumberingAfterBreak="0">
    <w:nsid w:val="793244D8"/>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7" w15:restartNumberingAfterBreak="0">
    <w:nsid w:val="7A794955"/>
    <w:multiLevelType w:val="hybridMultilevel"/>
    <w:tmpl w:val="964EB5D2"/>
    <w:lvl w:ilvl="0" w:tplc="49D020D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8" w15:restartNumberingAfterBreak="0">
    <w:nsid w:val="7E4A2A38"/>
    <w:multiLevelType w:val="hybridMultilevel"/>
    <w:tmpl w:val="E9CCEC94"/>
    <w:lvl w:ilvl="0" w:tplc="17F2266A">
      <w:start w:val="1"/>
      <w:numFmt w:val="lowerLetter"/>
      <w:lvlText w:val="%1."/>
      <w:lvlJc w:val="left"/>
      <w:pPr>
        <w:ind w:left="810" w:hanging="54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num>
  <w:num w:numId="2">
    <w:abstractNumId w:val="17"/>
  </w:num>
  <w:num w:numId="3">
    <w:abstractNumId w:val="26"/>
  </w:num>
  <w:num w:numId="4">
    <w:abstractNumId w:val="38"/>
  </w:num>
  <w:num w:numId="5">
    <w:abstractNumId w:val="10"/>
  </w:num>
  <w:num w:numId="6">
    <w:abstractNumId w:val="22"/>
  </w:num>
  <w:num w:numId="7">
    <w:abstractNumId w:val="29"/>
  </w:num>
  <w:num w:numId="8">
    <w:abstractNumId w:val="31"/>
  </w:num>
  <w:num w:numId="9">
    <w:abstractNumId w:val="23"/>
  </w:num>
  <w:num w:numId="10">
    <w:abstractNumId w:val="2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2."/>
        <w:lvlJc w:val="left"/>
        <w:pPr>
          <w:tabs>
            <w:tab w:val="num" w:pos="1080"/>
          </w:tabs>
          <w:ind w:left="1080" w:hanging="360"/>
        </w:pPr>
        <w:rPr>
          <w:rFonts w:hint="default"/>
        </w:rPr>
      </w:lvl>
    </w:lvlOverride>
    <w:lvlOverride w:ilvl="2">
      <w:lvl w:ilvl="2">
        <w:start w:val="1"/>
        <w:numFmt w:val="lowerLetter"/>
        <w:lvlText w:val="(%3)"/>
        <w:lvlJc w:val="left"/>
        <w:pPr>
          <w:tabs>
            <w:tab w:val="num" w:pos="1440"/>
          </w:tabs>
          <w:ind w:left="1440" w:hanging="36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Roman"/>
        <w:lvlText w:val="%5)"/>
        <w:lvlJc w:val="right"/>
        <w:pPr>
          <w:tabs>
            <w:tab w:val="num" w:pos="2520"/>
          </w:tabs>
          <w:ind w:left="2520" w:hanging="720"/>
        </w:pPr>
        <w:rPr>
          <w:rFonts w:hint="default"/>
        </w:rPr>
      </w:lvl>
    </w:lvlOverride>
    <w:lvlOverride w:ilvl="5">
      <w:lvl w:ilvl="5">
        <w:start w:val="1"/>
        <w:numFmt w:val="lowerLetter"/>
        <w:lvlText w:val="(((%6.))"/>
        <w:lvlJc w:val="left"/>
        <w:pPr>
          <w:ind w:left="0" w:firstLine="0"/>
        </w:pPr>
        <w:rPr>
          <w:rFonts w:hint="default"/>
        </w:rPr>
      </w:lvl>
    </w:lvlOverride>
    <w:lvlOverride w:ilvl="6">
      <w:lvl w:ilvl="6">
        <w:start w:val="1"/>
        <w:numFmt w:val="lowerLetter"/>
        <w:lvlText w:val="(%7)"/>
        <w:lvlJc w:val="left"/>
        <w:pPr>
          <w:ind w:left="0" w:firstLine="0"/>
        </w:pPr>
        <w:rPr>
          <w:rFonts w:hint="default"/>
        </w:rPr>
      </w:lvl>
    </w:lvlOverride>
    <w:lvlOverride w:ilvl="7">
      <w:lvl w:ilvl="7">
        <w:start w:val="1"/>
        <w:numFmt w:val="lowerLetter"/>
        <w:lvlText w:val="(%8)"/>
        <w:lvlJc w:val="left"/>
        <w:pPr>
          <w:ind w:left="90" w:firstLine="0"/>
        </w:pPr>
        <w:rPr>
          <w:rFonts w:hint="default"/>
        </w:rPr>
      </w:lvl>
    </w:lvlOverride>
    <w:lvlOverride w:ilvl="8">
      <w:lvl w:ilvl="8">
        <w:start w:val="1"/>
        <w:numFmt w:val="lowerRoman"/>
        <w:lvlText w:val="%9)"/>
        <w:lvlJc w:val="left"/>
        <w:pPr>
          <w:ind w:left="0" w:firstLine="0"/>
        </w:pPr>
        <w:rPr>
          <w:rFonts w:hint="default"/>
        </w:rPr>
      </w:lvl>
    </w:lvlOverride>
  </w:num>
  <w:num w:numId="22">
    <w:abstractNumId w:val="25"/>
  </w:num>
  <w:num w:numId="23">
    <w:abstractNumId w:val="28"/>
  </w:num>
  <w:num w:numId="24">
    <w:abstractNumId w:val="37"/>
  </w:num>
  <w:num w:numId="25">
    <w:abstractNumId w:val="14"/>
  </w:num>
  <w:num w:numId="26">
    <w:abstractNumId w:val="27"/>
  </w:num>
  <w:num w:numId="27">
    <w:abstractNumId w:val="18"/>
  </w:num>
  <w:num w:numId="28">
    <w:abstractNumId w:val="24"/>
  </w:num>
  <w:num w:numId="29">
    <w:abstractNumId w:val="32"/>
  </w:num>
  <w:num w:numId="30">
    <w:abstractNumId w:val="15"/>
  </w:num>
  <w:num w:numId="31">
    <w:abstractNumId w:val="12"/>
  </w:num>
  <w:num w:numId="32">
    <w:abstractNumId w:val="21"/>
  </w:num>
  <w:num w:numId="33">
    <w:abstractNumId w:val="30"/>
  </w:num>
  <w:num w:numId="34">
    <w:abstractNumId w:val="36"/>
  </w:num>
  <w:num w:numId="35">
    <w:abstractNumId w:val="33"/>
  </w:num>
  <w:num w:numId="36">
    <w:abstractNumId w:val="16"/>
  </w:num>
  <w:num w:numId="37">
    <w:abstractNumId w:val="35"/>
  </w:num>
  <w:num w:numId="38">
    <w:abstractNumId w:val="13"/>
  </w:num>
  <w:num w:numId="39">
    <w:abstractNumId w:val="19"/>
  </w:num>
  <w:num w:numId="40">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8"/>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5CC"/>
    <w:rsid w:val="00002DD8"/>
    <w:rsid w:val="000063E3"/>
    <w:rsid w:val="00007282"/>
    <w:rsid w:val="00014898"/>
    <w:rsid w:val="00020499"/>
    <w:rsid w:val="00031C1B"/>
    <w:rsid w:val="00033BBF"/>
    <w:rsid w:val="00033EBE"/>
    <w:rsid w:val="00034C4B"/>
    <w:rsid w:val="00034D31"/>
    <w:rsid w:val="00036D82"/>
    <w:rsid w:val="00040614"/>
    <w:rsid w:val="00044C57"/>
    <w:rsid w:val="0005098A"/>
    <w:rsid w:val="00052873"/>
    <w:rsid w:val="000529DB"/>
    <w:rsid w:val="000532E4"/>
    <w:rsid w:val="00055002"/>
    <w:rsid w:val="00061C84"/>
    <w:rsid w:val="00064F24"/>
    <w:rsid w:val="00066DCF"/>
    <w:rsid w:val="00067981"/>
    <w:rsid w:val="0007334E"/>
    <w:rsid w:val="000749C3"/>
    <w:rsid w:val="00082B75"/>
    <w:rsid w:val="00083200"/>
    <w:rsid w:val="00086EAD"/>
    <w:rsid w:val="00086FEA"/>
    <w:rsid w:val="000874C4"/>
    <w:rsid w:val="0009004B"/>
    <w:rsid w:val="000914BE"/>
    <w:rsid w:val="0009204C"/>
    <w:rsid w:val="000976D0"/>
    <w:rsid w:val="000A00B4"/>
    <w:rsid w:val="000A3774"/>
    <w:rsid w:val="000A7285"/>
    <w:rsid w:val="000B0C4C"/>
    <w:rsid w:val="000B1576"/>
    <w:rsid w:val="000B198B"/>
    <w:rsid w:val="000B2629"/>
    <w:rsid w:val="000B3A38"/>
    <w:rsid w:val="000B5340"/>
    <w:rsid w:val="000B7A34"/>
    <w:rsid w:val="000C0C02"/>
    <w:rsid w:val="000C29B2"/>
    <w:rsid w:val="000C3555"/>
    <w:rsid w:val="000C51E4"/>
    <w:rsid w:val="000C533D"/>
    <w:rsid w:val="000C6838"/>
    <w:rsid w:val="000D0D17"/>
    <w:rsid w:val="000D23AD"/>
    <w:rsid w:val="000D417B"/>
    <w:rsid w:val="000D41CF"/>
    <w:rsid w:val="000D6BCA"/>
    <w:rsid w:val="000E4874"/>
    <w:rsid w:val="000E4D0B"/>
    <w:rsid w:val="000F2858"/>
    <w:rsid w:val="000F4972"/>
    <w:rsid w:val="00100C7A"/>
    <w:rsid w:val="00101D9C"/>
    <w:rsid w:val="001028F7"/>
    <w:rsid w:val="001036F1"/>
    <w:rsid w:val="00103BA9"/>
    <w:rsid w:val="00105696"/>
    <w:rsid w:val="00107BCC"/>
    <w:rsid w:val="00110B2D"/>
    <w:rsid w:val="00113AC1"/>
    <w:rsid w:val="001147D5"/>
    <w:rsid w:val="00115FF5"/>
    <w:rsid w:val="001178DE"/>
    <w:rsid w:val="00126E6F"/>
    <w:rsid w:val="00130060"/>
    <w:rsid w:val="00131F76"/>
    <w:rsid w:val="001324F4"/>
    <w:rsid w:val="00135A40"/>
    <w:rsid w:val="001366FC"/>
    <w:rsid w:val="00136FA4"/>
    <w:rsid w:val="00137B14"/>
    <w:rsid w:val="00142553"/>
    <w:rsid w:val="001434CB"/>
    <w:rsid w:val="00143B4E"/>
    <w:rsid w:val="0014546F"/>
    <w:rsid w:val="0014593A"/>
    <w:rsid w:val="00145D64"/>
    <w:rsid w:val="00146261"/>
    <w:rsid w:val="00147257"/>
    <w:rsid w:val="00150E17"/>
    <w:rsid w:val="00151860"/>
    <w:rsid w:val="001524A9"/>
    <w:rsid w:val="0015622E"/>
    <w:rsid w:val="00156A29"/>
    <w:rsid w:val="00156E6C"/>
    <w:rsid w:val="0015750F"/>
    <w:rsid w:val="00161484"/>
    <w:rsid w:val="001622F3"/>
    <w:rsid w:val="0016280E"/>
    <w:rsid w:val="0017053B"/>
    <w:rsid w:val="00170840"/>
    <w:rsid w:val="001713DC"/>
    <w:rsid w:val="00172506"/>
    <w:rsid w:val="00176908"/>
    <w:rsid w:val="00176CF8"/>
    <w:rsid w:val="00177563"/>
    <w:rsid w:val="001805FF"/>
    <w:rsid w:val="001826C9"/>
    <w:rsid w:val="00184E16"/>
    <w:rsid w:val="00185A00"/>
    <w:rsid w:val="0018704E"/>
    <w:rsid w:val="00190BDE"/>
    <w:rsid w:val="001921A4"/>
    <w:rsid w:val="00193DE1"/>
    <w:rsid w:val="00194A5B"/>
    <w:rsid w:val="00194A9B"/>
    <w:rsid w:val="00194C30"/>
    <w:rsid w:val="00195EAE"/>
    <w:rsid w:val="001A0663"/>
    <w:rsid w:val="001A4783"/>
    <w:rsid w:val="001A4BF3"/>
    <w:rsid w:val="001A4DD2"/>
    <w:rsid w:val="001A6A82"/>
    <w:rsid w:val="001B0F85"/>
    <w:rsid w:val="001B1793"/>
    <w:rsid w:val="001B288D"/>
    <w:rsid w:val="001B340D"/>
    <w:rsid w:val="001B42D0"/>
    <w:rsid w:val="001B6123"/>
    <w:rsid w:val="001B6371"/>
    <w:rsid w:val="001B640B"/>
    <w:rsid w:val="001B7750"/>
    <w:rsid w:val="001C1025"/>
    <w:rsid w:val="001C3C4B"/>
    <w:rsid w:val="001C52D0"/>
    <w:rsid w:val="001C721D"/>
    <w:rsid w:val="001D0198"/>
    <w:rsid w:val="001D25C2"/>
    <w:rsid w:val="001D3C3B"/>
    <w:rsid w:val="001D6F00"/>
    <w:rsid w:val="001D7C43"/>
    <w:rsid w:val="001E0DBC"/>
    <w:rsid w:val="001E5808"/>
    <w:rsid w:val="001F1AE5"/>
    <w:rsid w:val="001F55CC"/>
    <w:rsid w:val="001F6984"/>
    <w:rsid w:val="001F74CE"/>
    <w:rsid w:val="00201B0F"/>
    <w:rsid w:val="00204EEE"/>
    <w:rsid w:val="00205717"/>
    <w:rsid w:val="00206016"/>
    <w:rsid w:val="00206801"/>
    <w:rsid w:val="00207DB2"/>
    <w:rsid w:val="00210CA5"/>
    <w:rsid w:val="00212651"/>
    <w:rsid w:val="002128B8"/>
    <w:rsid w:val="00214B70"/>
    <w:rsid w:val="00215940"/>
    <w:rsid w:val="0022038F"/>
    <w:rsid w:val="00220DB8"/>
    <w:rsid w:val="00221FDF"/>
    <w:rsid w:val="00227505"/>
    <w:rsid w:val="002312ED"/>
    <w:rsid w:val="00231CEE"/>
    <w:rsid w:val="002362E6"/>
    <w:rsid w:val="00237B88"/>
    <w:rsid w:val="0024068D"/>
    <w:rsid w:val="00241F06"/>
    <w:rsid w:val="00244F64"/>
    <w:rsid w:val="002452FF"/>
    <w:rsid w:val="00245CEC"/>
    <w:rsid w:val="00250607"/>
    <w:rsid w:val="00250672"/>
    <w:rsid w:val="00251858"/>
    <w:rsid w:val="002519AE"/>
    <w:rsid w:val="00254EB1"/>
    <w:rsid w:val="002551A9"/>
    <w:rsid w:val="0025739A"/>
    <w:rsid w:val="00260DBA"/>
    <w:rsid w:val="00265FBF"/>
    <w:rsid w:val="00266512"/>
    <w:rsid w:val="0027169D"/>
    <w:rsid w:val="00273625"/>
    <w:rsid w:val="002738C7"/>
    <w:rsid w:val="00273AE9"/>
    <w:rsid w:val="00273DD3"/>
    <w:rsid w:val="00277B5C"/>
    <w:rsid w:val="00281564"/>
    <w:rsid w:val="00285290"/>
    <w:rsid w:val="00285ACE"/>
    <w:rsid w:val="0028681C"/>
    <w:rsid w:val="00287081"/>
    <w:rsid w:val="00290D52"/>
    <w:rsid w:val="002937C0"/>
    <w:rsid w:val="00296C98"/>
    <w:rsid w:val="002A0A0B"/>
    <w:rsid w:val="002A59CE"/>
    <w:rsid w:val="002A6BF4"/>
    <w:rsid w:val="002A6F96"/>
    <w:rsid w:val="002B0AFD"/>
    <w:rsid w:val="002B3B8C"/>
    <w:rsid w:val="002B3D69"/>
    <w:rsid w:val="002B5E3F"/>
    <w:rsid w:val="002B6313"/>
    <w:rsid w:val="002B7E04"/>
    <w:rsid w:val="002C3218"/>
    <w:rsid w:val="002C3240"/>
    <w:rsid w:val="002C689B"/>
    <w:rsid w:val="002D0214"/>
    <w:rsid w:val="002D184F"/>
    <w:rsid w:val="002D4D88"/>
    <w:rsid w:val="002D5C85"/>
    <w:rsid w:val="002E1728"/>
    <w:rsid w:val="002E368E"/>
    <w:rsid w:val="002E619B"/>
    <w:rsid w:val="002E7AC7"/>
    <w:rsid w:val="002F0D9E"/>
    <w:rsid w:val="002F3F68"/>
    <w:rsid w:val="002F561F"/>
    <w:rsid w:val="002F7ABE"/>
    <w:rsid w:val="002F7C8C"/>
    <w:rsid w:val="003011B2"/>
    <w:rsid w:val="0030145C"/>
    <w:rsid w:val="003014D4"/>
    <w:rsid w:val="0030468A"/>
    <w:rsid w:val="003065CC"/>
    <w:rsid w:val="00306BBA"/>
    <w:rsid w:val="00311E4F"/>
    <w:rsid w:val="00313997"/>
    <w:rsid w:val="003149DE"/>
    <w:rsid w:val="00316845"/>
    <w:rsid w:val="00320EFE"/>
    <w:rsid w:val="00323770"/>
    <w:rsid w:val="00324476"/>
    <w:rsid w:val="00327E70"/>
    <w:rsid w:val="00331A7C"/>
    <w:rsid w:val="003344D8"/>
    <w:rsid w:val="003345BE"/>
    <w:rsid w:val="00335E89"/>
    <w:rsid w:val="00344F8F"/>
    <w:rsid w:val="00352E11"/>
    <w:rsid w:val="0035522D"/>
    <w:rsid w:val="00355873"/>
    <w:rsid w:val="00355CAB"/>
    <w:rsid w:val="00356877"/>
    <w:rsid w:val="00363B1C"/>
    <w:rsid w:val="00370C30"/>
    <w:rsid w:val="00371C87"/>
    <w:rsid w:val="00373133"/>
    <w:rsid w:val="00374498"/>
    <w:rsid w:val="00374BC3"/>
    <w:rsid w:val="00374BD2"/>
    <w:rsid w:val="0037780E"/>
    <w:rsid w:val="0038029D"/>
    <w:rsid w:val="003808FA"/>
    <w:rsid w:val="00383445"/>
    <w:rsid w:val="00385DC2"/>
    <w:rsid w:val="00390537"/>
    <w:rsid w:val="0039081F"/>
    <w:rsid w:val="00394380"/>
    <w:rsid w:val="00395C6C"/>
    <w:rsid w:val="003965A9"/>
    <w:rsid w:val="00396A2F"/>
    <w:rsid w:val="00396E17"/>
    <w:rsid w:val="00397569"/>
    <w:rsid w:val="003A217B"/>
    <w:rsid w:val="003A313F"/>
    <w:rsid w:val="003A4445"/>
    <w:rsid w:val="003B43C9"/>
    <w:rsid w:val="003B6600"/>
    <w:rsid w:val="003C0D48"/>
    <w:rsid w:val="003C4C61"/>
    <w:rsid w:val="003D39FA"/>
    <w:rsid w:val="003D3B15"/>
    <w:rsid w:val="003D46D4"/>
    <w:rsid w:val="003D492B"/>
    <w:rsid w:val="003E0FBD"/>
    <w:rsid w:val="003E300D"/>
    <w:rsid w:val="003E40F4"/>
    <w:rsid w:val="003E53D2"/>
    <w:rsid w:val="003E5861"/>
    <w:rsid w:val="003E5948"/>
    <w:rsid w:val="003E62DE"/>
    <w:rsid w:val="003E664C"/>
    <w:rsid w:val="003E6DCB"/>
    <w:rsid w:val="003F022D"/>
    <w:rsid w:val="003F3D44"/>
    <w:rsid w:val="003F72E8"/>
    <w:rsid w:val="003F7344"/>
    <w:rsid w:val="003F7F37"/>
    <w:rsid w:val="0040080A"/>
    <w:rsid w:val="00404A9B"/>
    <w:rsid w:val="00406D0D"/>
    <w:rsid w:val="00413982"/>
    <w:rsid w:val="004141C2"/>
    <w:rsid w:val="0042279A"/>
    <w:rsid w:val="00426912"/>
    <w:rsid w:val="004305A1"/>
    <w:rsid w:val="0043227D"/>
    <w:rsid w:val="00435257"/>
    <w:rsid w:val="00435794"/>
    <w:rsid w:val="004358FF"/>
    <w:rsid w:val="00437424"/>
    <w:rsid w:val="00443A2B"/>
    <w:rsid w:val="004466C4"/>
    <w:rsid w:val="00447F8B"/>
    <w:rsid w:val="00453739"/>
    <w:rsid w:val="00455F2A"/>
    <w:rsid w:val="00455F9F"/>
    <w:rsid w:val="00456B6C"/>
    <w:rsid w:val="00457515"/>
    <w:rsid w:val="004656C8"/>
    <w:rsid w:val="004701B3"/>
    <w:rsid w:val="00470E94"/>
    <w:rsid w:val="004712E6"/>
    <w:rsid w:val="00476C2E"/>
    <w:rsid w:val="00477C9F"/>
    <w:rsid w:val="00483734"/>
    <w:rsid w:val="004850CE"/>
    <w:rsid w:val="00491639"/>
    <w:rsid w:val="0049220F"/>
    <w:rsid w:val="004935B6"/>
    <w:rsid w:val="004937D7"/>
    <w:rsid w:val="0049551D"/>
    <w:rsid w:val="0049707A"/>
    <w:rsid w:val="004978A7"/>
    <w:rsid w:val="004A0BAC"/>
    <w:rsid w:val="004A243F"/>
    <w:rsid w:val="004A47BE"/>
    <w:rsid w:val="004A7800"/>
    <w:rsid w:val="004B6686"/>
    <w:rsid w:val="004B6D00"/>
    <w:rsid w:val="004C0160"/>
    <w:rsid w:val="004C7630"/>
    <w:rsid w:val="004D1FFF"/>
    <w:rsid w:val="004D2AFE"/>
    <w:rsid w:val="004E016B"/>
    <w:rsid w:val="004E3190"/>
    <w:rsid w:val="004E5457"/>
    <w:rsid w:val="004E59A3"/>
    <w:rsid w:val="004E69D7"/>
    <w:rsid w:val="004F1FEA"/>
    <w:rsid w:val="004F241E"/>
    <w:rsid w:val="004F4B96"/>
    <w:rsid w:val="004F6260"/>
    <w:rsid w:val="00503E95"/>
    <w:rsid w:val="005043C5"/>
    <w:rsid w:val="00505425"/>
    <w:rsid w:val="005070DC"/>
    <w:rsid w:val="005149F8"/>
    <w:rsid w:val="005149FD"/>
    <w:rsid w:val="00515363"/>
    <w:rsid w:val="005171B8"/>
    <w:rsid w:val="005202AA"/>
    <w:rsid w:val="0052138A"/>
    <w:rsid w:val="005244F0"/>
    <w:rsid w:val="005247BE"/>
    <w:rsid w:val="00527B5D"/>
    <w:rsid w:val="00531227"/>
    <w:rsid w:val="0053192E"/>
    <w:rsid w:val="005351A1"/>
    <w:rsid w:val="005354DB"/>
    <w:rsid w:val="0053650A"/>
    <w:rsid w:val="00536611"/>
    <w:rsid w:val="005410C2"/>
    <w:rsid w:val="005414D2"/>
    <w:rsid w:val="00542692"/>
    <w:rsid w:val="00542938"/>
    <w:rsid w:val="00545618"/>
    <w:rsid w:val="00545B12"/>
    <w:rsid w:val="0055083A"/>
    <w:rsid w:val="00552F18"/>
    <w:rsid w:val="0055386B"/>
    <w:rsid w:val="0055665E"/>
    <w:rsid w:val="00556FCD"/>
    <w:rsid w:val="0056003D"/>
    <w:rsid w:val="00567DC1"/>
    <w:rsid w:val="00571124"/>
    <w:rsid w:val="00576E68"/>
    <w:rsid w:val="00580884"/>
    <w:rsid w:val="005829F1"/>
    <w:rsid w:val="0058577B"/>
    <w:rsid w:val="00586AFF"/>
    <w:rsid w:val="005876A9"/>
    <w:rsid w:val="00590FE4"/>
    <w:rsid w:val="00591D35"/>
    <w:rsid w:val="00592EE1"/>
    <w:rsid w:val="00596DDB"/>
    <w:rsid w:val="00597ED6"/>
    <w:rsid w:val="005A1AE8"/>
    <w:rsid w:val="005A4021"/>
    <w:rsid w:val="005A528A"/>
    <w:rsid w:val="005A624D"/>
    <w:rsid w:val="005B1001"/>
    <w:rsid w:val="005B19C4"/>
    <w:rsid w:val="005B2BAE"/>
    <w:rsid w:val="005B2F4D"/>
    <w:rsid w:val="005C515E"/>
    <w:rsid w:val="005C6E4C"/>
    <w:rsid w:val="005D27A8"/>
    <w:rsid w:val="005D2C2D"/>
    <w:rsid w:val="005D39FA"/>
    <w:rsid w:val="005D4785"/>
    <w:rsid w:val="005E0E90"/>
    <w:rsid w:val="005E1F68"/>
    <w:rsid w:val="005E231D"/>
    <w:rsid w:val="005E38D2"/>
    <w:rsid w:val="005E48B5"/>
    <w:rsid w:val="005E57E1"/>
    <w:rsid w:val="005E5A41"/>
    <w:rsid w:val="005E7734"/>
    <w:rsid w:val="005F04F0"/>
    <w:rsid w:val="005F19F7"/>
    <w:rsid w:val="005F22EC"/>
    <w:rsid w:val="005F257D"/>
    <w:rsid w:val="005F2D2C"/>
    <w:rsid w:val="005F553E"/>
    <w:rsid w:val="005F5FB6"/>
    <w:rsid w:val="005F6D86"/>
    <w:rsid w:val="00602924"/>
    <w:rsid w:val="0060621F"/>
    <w:rsid w:val="006071BE"/>
    <w:rsid w:val="00610E3F"/>
    <w:rsid w:val="00614600"/>
    <w:rsid w:val="006178E5"/>
    <w:rsid w:val="00620AB4"/>
    <w:rsid w:val="00620B07"/>
    <w:rsid w:val="00620EE8"/>
    <w:rsid w:val="00622ADE"/>
    <w:rsid w:val="0062351A"/>
    <w:rsid w:val="0062410B"/>
    <w:rsid w:val="00624E65"/>
    <w:rsid w:val="00635069"/>
    <w:rsid w:val="00635AEC"/>
    <w:rsid w:val="00636053"/>
    <w:rsid w:val="00636517"/>
    <w:rsid w:val="00636C62"/>
    <w:rsid w:val="00641404"/>
    <w:rsid w:val="00642C3A"/>
    <w:rsid w:val="00642FB0"/>
    <w:rsid w:val="00643951"/>
    <w:rsid w:val="00644065"/>
    <w:rsid w:val="00645602"/>
    <w:rsid w:val="006476F9"/>
    <w:rsid w:val="0065025B"/>
    <w:rsid w:val="0065073F"/>
    <w:rsid w:val="00654E0A"/>
    <w:rsid w:val="006551D5"/>
    <w:rsid w:val="00657D36"/>
    <w:rsid w:val="006605F1"/>
    <w:rsid w:val="006636B5"/>
    <w:rsid w:val="006645B9"/>
    <w:rsid w:val="0066713D"/>
    <w:rsid w:val="00671300"/>
    <w:rsid w:val="00675AEE"/>
    <w:rsid w:val="00682826"/>
    <w:rsid w:val="00682944"/>
    <w:rsid w:val="006863D5"/>
    <w:rsid w:val="00687E40"/>
    <w:rsid w:val="006913B2"/>
    <w:rsid w:val="00692760"/>
    <w:rsid w:val="00693BBD"/>
    <w:rsid w:val="00697F18"/>
    <w:rsid w:val="006A1DB5"/>
    <w:rsid w:val="006A4344"/>
    <w:rsid w:val="006A6415"/>
    <w:rsid w:val="006B0D98"/>
    <w:rsid w:val="006B1E6E"/>
    <w:rsid w:val="006B3070"/>
    <w:rsid w:val="006B3A00"/>
    <w:rsid w:val="006B6BD1"/>
    <w:rsid w:val="006B7980"/>
    <w:rsid w:val="006C24A9"/>
    <w:rsid w:val="006C3027"/>
    <w:rsid w:val="006C5B0C"/>
    <w:rsid w:val="006C5E6B"/>
    <w:rsid w:val="006C62CC"/>
    <w:rsid w:val="006D4310"/>
    <w:rsid w:val="006D6698"/>
    <w:rsid w:val="006D7B47"/>
    <w:rsid w:val="006D7B4B"/>
    <w:rsid w:val="006E36CE"/>
    <w:rsid w:val="006E37EF"/>
    <w:rsid w:val="006E4361"/>
    <w:rsid w:val="006E763B"/>
    <w:rsid w:val="006F223C"/>
    <w:rsid w:val="006F4189"/>
    <w:rsid w:val="006F59A9"/>
    <w:rsid w:val="00701B63"/>
    <w:rsid w:val="0070338B"/>
    <w:rsid w:val="00703ADE"/>
    <w:rsid w:val="0070622C"/>
    <w:rsid w:val="00706752"/>
    <w:rsid w:val="007073CE"/>
    <w:rsid w:val="00717779"/>
    <w:rsid w:val="00717B0C"/>
    <w:rsid w:val="00721D11"/>
    <w:rsid w:val="007225F8"/>
    <w:rsid w:val="007267FD"/>
    <w:rsid w:val="0072774A"/>
    <w:rsid w:val="00727E1C"/>
    <w:rsid w:val="00730EBF"/>
    <w:rsid w:val="0073115A"/>
    <w:rsid w:val="00733483"/>
    <w:rsid w:val="00734031"/>
    <w:rsid w:val="00735635"/>
    <w:rsid w:val="00735D13"/>
    <w:rsid w:val="00737F07"/>
    <w:rsid w:val="007403AB"/>
    <w:rsid w:val="00741760"/>
    <w:rsid w:val="00741774"/>
    <w:rsid w:val="00745334"/>
    <w:rsid w:val="00750358"/>
    <w:rsid w:val="00754255"/>
    <w:rsid w:val="007545C0"/>
    <w:rsid w:val="0075536E"/>
    <w:rsid w:val="007571AB"/>
    <w:rsid w:val="007578C5"/>
    <w:rsid w:val="00762574"/>
    <w:rsid w:val="00762F31"/>
    <w:rsid w:val="007643A9"/>
    <w:rsid w:val="00764C2C"/>
    <w:rsid w:val="00765CCE"/>
    <w:rsid w:val="007701D8"/>
    <w:rsid w:val="00770D39"/>
    <w:rsid w:val="007721B9"/>
    <w:rsid w:val="007801F9"/>
    <w:rsid w:val="00783571"/>
    <w:rsid w:val="007866FF"/>
    <w:rsid w:val="0078764B"/>
    <w:rsid w:val="0079135F"/>
    <w:rsid w:val="007970DA"/>
    <w:rsid w:val="00797C3A"/>
    <w:rsid w:val="007A0270"/>
    <w:rsid w:val="007A06FF"/>
    <w:rsid w:val="007A2E20"/>
    <w:rsid w:val="007A379C"/>
    <w:rsid w:val="007A71E1"/>
    <w:rsid w:val="007B1F09"/>
    <w:rsid w:val="007B3475"/>
    <w:rsid w:val="007B3C0F"/>
    <w:rsid w:val="007B4540"/>
    <w:rsid w:val="007B54F2"/>
    <w:rsid w:val="007C04AA"/>
    <w:rsid w:val="007C1905"/>
    <w:rsid w:val="007C1F53"/>
    <w:rsid w:val="007C487D"/>
    <w:rsid w:val="007D09E9"/>
    <w:rsid w:val="007D127B"/>
    <w:rsid w:val="007D40CC"/>
    <w:rsid w:val="007D52FD"/>
    <w:rsid w:val="007E1E31"/>
    <w:rsid w:val="007E34CC"/>
    <w:rsid w:val="007E5FFA"/>
    <w:rsid w:val="007F460E"/>
    <w:rsid w:val="007F4DC6"/>
    <w:rsid w:val="007F7673"/>
    <w:rsid w:val="0080275D"/>
    <w:rsid w:val="00802A7C"/>
    <w:rsid w:val="00803010"/>
    <w:rsid w:val="00804692"/>
    <w:rsid w:val="0081043B"/>
    <w:rsid w:val="008106E0"/>
    <w:rsid w:val="00810BA4"/>
    <w:rsid w:val="008173A6"/>
    <w:rsid w:val="00820D50"/>
    <w:rsid w:val="00821F51"/>
    <w:rsid w:val="00822D5C"/>
    <w:rsid w:val="008248FF"/>
    <w:rsid w:val="00825A49"/>
    <w:rsid w:val="00825B71"/>
    <w:rsid w:val="00833F9A"/>
    <w:rsid w:val="00834EF7"/>
    <w:rsid w:val="008418D9"/>
    <w:rsid w:val="00841FA0"/>
    <w:rsid w:val="00844634"/>
    <w:rsid w:val="00847BFA"/>
    <w:rsid w:val="00850EF0"/>
    <w:rsid w:val="00850EFE"/>
    <w:rsid w:val="0085367A"/>
    <w:rsid w:val="008554AE"/>
    <w:rsid w:val="0085714F"/>
    <w:rsid w:val="0086259C"/>
    <w:rsid w:val="00866C2D"/>
    <w:rsid w:val="00870609"/>
    <w:rsid w:val="008750D0"/>
    <w:rsid w:val="008753BF"/>
    <w:rsid w:val="0087639A"/>
    <w:rsid w:val="00880D97"/>
    <w:rsid w:val="0088295D"/>
    <w:rsid w:val="00883139"/>
    <w:rsid w:val="008848CE"/>
    <w:rsid w:val="00886611"/>
    <w:rsid w:val="00893C7E"/>
    <w:rsid w:val="00894202"/>
    <w:rsid w:val="00896211"/>
    <w:rsid w:val="008A06B8"/>
    <w:rsid w:val="008A112B"/>
    <w:rsid w:val="008A1C97"/>
    <w:rsid w:val="008A1E74"/>
    <w:rsid w:val="008A586F"/>
    <w:rsid w:val="008B2776"/>
    <w:rsid w:val="008B4DE1"/>
    <w:rsid w:val="008B699E"/>
    <w:rsid w:val="008B70AF"/>
    <w:rsid w:val="008B7440"/>
    <w:rsid w:val="008C1822"/>
    <w:rsid w:val="008C380B"/>
    <w:rsid w:val="008C6E99"/>
    <w:rsid w:val="008D289B"/>
    <w:rsid w:val="008D5953"/>
    <w:rsid w:val="008D7DA5"/>
    <w:rsid w:val="008E1C4E"/>
    <w:rsid w:val="008E4533"/>
    <w:rsid w:val="008E5469"/>
    <w:rsid w:val="008E571B"/>
    <w:rsid w:val="008E63DE"/>
    <w:rsid w:val="008E7DF1"/>
    <w:rsid w:val="008F4D74"/>
    <w:rsid w:val="008F5705"/>
    <w:rsid w:val="008F624E"/>
    <w:rsid w:val="00900C5C"/>
    <w:rsid w:val="0090556E"/>
    <w:rsid w:val="00905623"/>
    <w:rsid w:val="00907C4F"/>
    <w:rsid w:val="00911203"/>
    <w:rsid w:val="00913327"/>
    <w:rsid w:val="00915F66"/>
    <w:rsid w:val="00916CA9"/>
    <w:rsid w:val="00920038"/>
    <w:rsid w:val="00920C6A"/>
    <w:rsid w:val="0092243C"/>
    <w:rsid w:val="00927D21"/>
    <w:rsid w:val="00927D8E"/>
    <w:rsid w:val="00934050"/>
    <w:rsid w:val="009379AB"/>
    <w:rsid w:val="009404BB"/>
    <w:rsid w:val="009406F6"/>
    <w:rsid w:val="0094180B"/>
    <w:rsid w:val="00942014"/>
    <w:rsid w:val="00946212"/>
    <w:rsid w:val="00952EDE"/>
    <w:rsid w:val="0095423F"/>
    <w:rsid w:val="00955193"/>
    <w:rsid w:val="009566F6"/>
    <w:rsid w:val="00956961"/>
    <w:rsid w:val="00962378"/>
    <w:rsid w:val="00964833"/>
    <w:rsid w:val="00973384"/>
    <w:rsid w:val="00974F54"/>
    <w:rsid w:val="0097609A"/>
    <w:rsid w:val="009915AD"/>
    <w:rsid w:val="009935EB"/>
    <w:rsid w:val="00996358"/>
    <w:rsid w:val="00997332"/>
    <w:rsid w:val="009976E3"/>
    <w:rsid w:val="00997EA0"/>
    <w:rsid w:val="009A05EE"/>
    <w:rsid w:val="009A593B"/>
    <w:rsid w:val="009A5ADB"/>
    <w:rsid w:val="009A60EE"/>
    <w:rsid w:val="009A6D6F"/>
    <w:rsid w:val="009A70FF"/>
    <w:rsid w:val="009A7188"/>
    <w:rsid w:val="009A78A3"/>
    <w:rsid w:val="009A7FC1"/>
    <w:rsid w:val="009B056F"/>
    <w:rsid w:val="009B0882"/>
    <w:rsid w:val="009B0FDA"/>
    <w:rsid w:val="009B2099"/>
    <w:rsid w:val="009B2A12"/>
    <w:rsid w:val="009B4764"/>
    <w:rsid w:val="009B66AB"/>
    <w:rsid w:val="009B6D13"/>
    <w:rsid w:val="009C0016"/>
    <w:rsid w:val="009C1748"/>
    <w:rsid w:val="009C2002"/>
    <w:rsid w:val="009C2751"/>
    <w:rsid w:val="009C4BB5"/>
    <w:rsid w:val="009C4C21"/>
    <w:rsid w:val="009C6C6B"/>
    <w:rsid w:val="009C7BDF"/>
    <w:rsid w:val="009D1A1F"/>
    <w:rsid w:val="009D2040"/>
    <w:rsid w:val="009D2F03"/>
    <w:rsid w:val="009D660D"/>
    <w:rsid w:val="009D7A4B"/>
    <w:rsid w:val="009E1046"/>
    <w:rsid w:val="009E2CF6"/>
    <w:rsid w:val="009E4107"/>
    <w:rsid w:val="009E5A9C"/>
    <w:rsid w:val="009E5E86"/>
    <w:rsid w:val="009E6AD4"/>
    <w:rsid w:val="009F35B2"/>
    <w:rsid w:val="00A02BE5"/>
    <w:rsid w:val="00A073B4"/>
    <w:rsid w:val="00A1392B"/>
    <w:rsid w:val="00A13B6C"/>
    <w:rsid w:val="00A141A8"/>
    <w:rsid w:val="00A15178"/>
    <w:rsid w:val="00A20655"/>
    <w:rsid w:val="00A2150D"/>
    <w:rsid w:val="00A21A5E"/>
    <w:rsid w:val="00A24194"/>
    <w:rsid w:val="00A256C5"/>
    <w:rsid w:val="00A304F6"/>
    <w:rsid w:val="00A32BBD"/>
    <w:rsid w:val="00A33A45"/>
    <w:rsid w:val="00A35DD6"/>
    <w:rsid w:val="00A364DE"/>
    <w:rsid w:val="00A411D9"/>
    <w:rsid w:val="00A416BC"/>
    <w:rsid w:val="00A41853"/>
    <w:rsid w:val="00A4442B"/>
    <w:rsid w:val="00A47345"/>
    <w:rsid w:val="00A52539"/>
    <w:rsid w:val="00A526BF"/>
    <w:rsid w:val="00A535A9"/>
    <w:rsid w:val="00A6167A"/>
    <w:rsid w:val="00A64E5A"/>
    <w:rsid w:val="00A70C3A"/>
    <w:rsid w:val="00A710F8"/>
    <w:rsid w:val="00A73F20"/>
    <w:rsid w:val="00A743FE"/>
    <w:rsid w:val="00A74735"/>
    <w:rsid w:val="00A74BC3"/>
    <w:rsid w:val="00A76B2D"/>
    <w:rsid w:val="00A774B5"/>
    <w:rsid w:val="00A77CA5"/>
    <w:rsid w:val="00A809E8"/>
    <w:rsid w:val="00A8163A"/>
    <w:rsid w:val="00A83511"/>
    <w:rsid w:val="00A86F8C"/>
    <w:rsid w:val="00A90427"/>
    <w:rsid w:val="00A90D6A"/>
    <w:rsid w:val="00A91A53"/>
    <w:rsid w:val="00A91A67"/>
    <w:rsid w:val="00A92AE8"/>
    <w:rsid w:val="00AA1AF1"/>
    <w:rsid w:val="00AA1B78"/>
    <w:rsid w:val="00AA2F7F"/>
    <w:rsid w:val="00AA4768"/>
    <w:rsid w:val="00AA5527"/>
    <w:rsid w:val="00AA5BFD"/>
    <w:rsid w:val="00AB2039"/>
    <w:rsid w:val="00AB2CD8"/>
    <w:rsid w:val="00AB47F0"/>
    <w:rsid w:val="00AB6718"/>
    <w:rsid w:val="00AC2AC4"/>
    <w:rsid w:val="00AC5C56"/>
    <w:rsid w:val="00AC7DC7"/>
    <w:rsid w:val="00AD1349"/>
    <w:rsid w:val="00AD211F"/>
    <w:rsid w:val="00AD2B2B"/>
    <w:rsid w:val="00AD387B"/>
    <w:rsid w:val="00AD3BC7"/>
    <w:rsid w:val="00AE2B09"/>
    <w:rsid w:val="00AE3639"/>
    <w:rsid w:val="00AE3C0C"/>
    <w:rsid w:val="00AE71AB"/>
    <w:rsid w:val="00AF0EA4"/>
    <w:rsid w:val="00AF2C52"/>
    <w:rsid w:val="00AF54A7"/>
    <w:rsid w:val="00B03FDD"/>
    <w:rsid w:val="00B072E0"/>
    <w:rsid w:val="00B106C8"/>
    <w:rsid w:val="00B12B21"/>
    <w:rsid w:val="00B12FB4"/>
    <w:rsid w:val="00B13BF5"/>
    <w:rsid w:val="00B1563F"/>
    <w:rsid w:val="00B22F21"/>
    <w:rsid w:val="00B27F2F"/>
    <w:rsid w:val="00B30248"/>
    <w:rsid w:val="00B30D52"/>
    <w:rsid w:val="00B32A5D"/>
    <w:rsid w:val="00B3607F"/>
    <w:rsid w:val="00B367D9"/>
    <w:rsid w:val="00B37B56"/>
    <w:rsid w:val="00B43485"/>
    <w:rsid w:val="00B45087"/>
    <w:rsid w:val="00B45322"/>
    <w:rsid w:val="00B469FE"/>
    <w:rsid w:val="00B46EB5"/>
    <w:rsid w:val="00B5131E"/>
    <w:rsid w:val="00B57C5A"/>
    <w:rsid w:val="00B603B9"/>
    <w:rsid w:val="00B6060D"/>
    <w:rsid w:val="00B65531"/>
    <w:rsid w:val="00B65C1F"/>
    <w:rsid w:val="00B707D5"/>
    <w:rsid w:val="00B71677"/>
    <w:rsid w:val="00B73D14"/>
    <w:rsid w:val="00B75C99"/>
    <w:rsid w:val="00B779E9"/>
    <w:rsid w:val="00B80C7C"/>
    <w:rsid w:val="00B825B3"/>
    <w:rsid w:val="00B82D67"/>
    <w:rsid w:val="00B848AD"/>
    <w:rsid w:val="00B85503"/>
    <w:rsid w:val="00B85886"/>
    <w:rsid w:val="00B86B0D"/>
    <w:rsid w:val="00B90550"/>
    <w:rsid w:val="00B9394D"/>
    <w:rsid w:val="00B9669E"/>
    <w:rsid w:val="00B97FA3"/>
    <w:rsid w:val="00BA048B"/>
    <w:rsid w:val="00BA1566"/>
    <w:rsid w:val="00BA2CD5"/>
    <w:rsid w:val="00BA4FA4"/>
    <w:rsid w:val="00BA557C"/>
    <w:rsid w:val="00BB07D1"/>
    <w:rsid w:val="00BB0CA1"/>
    <w:rsid w:val="00BB3630"/>
    <w:rsid w:val="00BB3D7C"/>
    <w:rsid w:val="00BB45CC"/>
    <w:rsid w:val="00BB501C"/>
    <w:rsid w:val="00BB5E1F"/>
    <w:rsid w:val="00BC1E4A"/>
    <w:rsid w:val="00BC52B5"/>
    <w:rsid w:val="00BC54FF"/>
    <w:rsid w:val="00BC57F0"/>
    <w:rsid w:val="00BC6A8C"/>
    <w:rsid w:val="00BD5AE4"/>
    <w:rsid w:val="00BD5E5C"/>
    <w:rsid w:val="00BE2A55"/>
    <w:rsid w:val="00BE2D57"/>
    <w:rsid w:val="00BE3581"/>
    <w:rsid w:val="00BE42DE"/>
    <w:rsid w:val="00BE5A00"/>
    <w:rsid w:val="00BE5BEA"/>
    <w:rsid w:val="00BE7CB6"/>
    <w:rsid w:val="00BF0280"/>
    <w:rsid w:val="00BF0CF6"/>
    <w:rsid w:val="00BF1399"/>
    <w:rsid w:val="00BF4D33"/>
    <w:rsid w:val="00BF5BD4"/>
    <w:rsid w:val="00BF6EFD"/>
    <w:rsid w:val="00C03E56"/>
    <w:rsid w:val="00C12318"/>
    <w:rsid w:val="00C142AC"/>
    <w:rsid w:val="00C15122"/>
    <w:rsid w:val="00C17688"/>
    <w:rsid w:val="00C260B5"/>
    <w:rsid w:val="00C266FB"/>
    <w:rsid w:val="00C32DD7"/>
    <w:rsid w:val="00C33E56"/>
    <w:rsid w:val="00C37187"/>
    <w:rsid w:val="00C3751A"/>
    <w:rsid w:val="00C411E4"/>
    <w:rsid w:val="00C41446"/>
    <w:rsid w:val="00C41833"/>
    <w:rsid w:val="00C44894"/>
    <w:rsid w:val="00C4707A"/>
    <w:rsid w:val="00C47E9A"/>
    <w:rsid w:val="00C50751"/>
    <w:rsid w:val="00C50C6A"/>
    <w:rsid w:val="00C50CF9"/>
    <w:rsid w:val="00C51C63"/>
    <w:rsid w:val="00C52227"/>
    <w:rsid w:val="00C5774C"/>
    <w:rsid w:val="00C57E36"/>
    <w:rsid w:val="00C62D3F"/>
    <w:rsid w:val="00C648AE"/>
    <w:rsid w:val="00C64D13"/>
    <w:rsid w:val="00C6787C"/>
    <w:rsid w:val="00C67E14"/>
    <w:rsid w:val="00C71648"/>
    <w:rsid w:val="00C71CC4"/>
    <w:rsid w:val="00C72408"/>
    <w:rsid w:val="00C74DDC"/>
    <w:rsid w:val="00C75DE0"/>
    <w:rsid w:val="00C761BF"/>
    <w:rsid w:val="00C8308D"/>
    <w:rsid w:val="00C834F6"/>
    <w:rsid w:val="00C8526C"/>
    <w:rsid w:val="00C85F15"/>
    <w:rsid w:val="00C86DFC"/>
    <w:rsid w:val="00C9038A"/>
    <w:rsid w:val="00C90A39"/>
    <w:rsid w:val="00C92100"/>
    <w:rsid w:val="00C937F6"/>
    <w:rsid w:val="00C95FE3"/>
    <w:rsid w:val="00CA58F3"/>
    <w:rsid w:val="00CA7014"/>
    <w:rsid w:val="00CC08AE"/>
    <w:rsid w:val="00CC21F8"/>
    <w:rsid w:val="00CC296B"/>
    <w:rsid w:val="00CD091B"/>
    <w:rsid w:val="00CD5323"/>
    <w:rsid w:val="00CD6717"/>
    <w:rsid w:val="00CD7F4F"/>
    <w:rsid w:val="00CE1CDF"/>
    <w:rsid w:val="00CE3842"/>
    <w:rsid w:val="00CE460F"/>
    <w:rsid w:val="00CE7A95"/>
    <w:rsid w:val="00CF69AA"/>
    <w:rsid w:val="00CF754B"/>
    <w:rsid w:val="00CF7857"/>
    <w:rsid w:val="00D00311"/>
    <w:rsid w:val="00D021F1"/>
    <w:rsid w:val="00D03334"/>
    <w:rsid w:val="00D03A4D"/>
    <w:rsid w:val="00D04BFD"/>
    <w:rsid w:val="00D04FB4"/>
    <w:rsid w:val="00D07033"/>
    <w:rsid w:val="00D1017C"/>
    <w:rsid w:val="00D11D3B"/>
    <w:rsid w:val="00D13D56"/>
    <w:rsid w:val="00D1490E"/>
    <w:rsid w:val="00D1521B"/>
    <w:rsid w:val="00D157A0"/>
    <w:rsid w:val="00D15B31"/>
    <w:rsid w:val="00D16366"/>
    <w:rsid w:val="00D16B12"/>
    <w:rsid w:val="00D210AE"/>
    <w:rsid w:val="00D225B3"/>
    <w:rsid w:val="00D276A7"/>
    <w:rsid w:val="00D27AC2"/>
    <w:rsid w:val="00D30508"/>
    <w:rsid w:val="00D3114E"/>
    <w:rsid w:val="00D32EC4"/>
    <w:rsid w:val="00D347B2"/>
    <w:rsid w:val="00D34976"/>
    <w:rsid w:val="00D34E55"/>
    <w:rsid w:val="00D377B4"/>
    <w:rsid w:val="00D4031D"/>
    <w:rsid w:val="00D4079B"/>
    <w:rsid w:val="00D420DC"/>
    <w:rsid w:val="00D4546A"/>
    <w:rsid w:val="00D47D5B"/>
    <w:rsid w:val="00D61486"/>
    <w:rsid w:val="00D6288F"/>
    <w:rsid w:val="00D62A64"/>
    <w:rsid w:val="00D63969"/>
    <w:rsid w:val="00D63F50"/>
    <w:rsid w:val="00D743C2"/>
    <w:rsid w:val="00D7546C"/>
    <w:rsid w:val="00D76539"/>
    <w:rsid w:val="00D76AF8"/>
    <w:rsid w:val="00D7701A"/>
    <w:rsid w:val="00D77859"/>
    <w:rsid w:val="00D778AF"/>
    <w:rsid w:val="00D77FF4"/>
    <w:rsid w:val="00D80975"/>
    <w:rsid w:val="00D82EFD"/>
    <w:rsid w:val="00D84406"/>
    <w:rsid w:val="00D85917"/>
    <w:rsid w:val="00D861FC"/>
    <w:rsid w:val="00D869ED"/>
    <w:rsid w:val="00D90667"/>
    <w:rsid w:val="00D9307F"/>
    <w:rsid w:val="00D93ADE"/>
    <w:rsid w:val="00D9513E"/>
    <w:rsid w:val="00D96169"/>
    <w:rsid w:val="00DA208E"/>
    <w:rsid w:val="00DA2429"/>
    <w:rsid w:val="00DA3092"/>
    <w:rsid w:val="00DA3922"/>
    <w:rsid w:val="00DA582A"/>
    <w:rsid w:val="00DA7825"/>
    <w:rsid w:val="00DB0216"/>
    <w:rsid w:val="00DB0D06"/>
    <w:rsid w:val="00DB1FA5"/>
    <w:rsid w:val="00DB262A"/>
    <w:rsid w:val="00DB2D89"/>
    <w:rsid w:val="00DB498D"/>
    <w:rsid w:val="00DB6C8F"/>
    <w:rsid w:val="00DC24CF"/>
    <w:rsid w:val="00DC2630"/>
    <w:rsid w:val="00DD3AD3"/>
    <w:rsid w:val="00DD4CC6"/>
    <w:rsid w:val="00DD4FBE"/>
    <w:rsid w:val="00DE15E4"/>
    <w:rsid w:val="00DF007A"/>
    <w:rsid w:val="00DF3D14"/>
    <w:rsid w:val="00DF47A4"/>
    <w:rsid w:val="00E017BE"/>
    <w:rsid w:val="00E02282"/>
    <w:rsid w:val="00E027CF"/>
    <w:rsid w:val="00E0368C"/>
    <w:rsid w:val="00E03AD8"/>
    <w:rsid w:val="00E04752"/>
    <w:rsid w:val="00E04A4D"/>
    <w:rsid w:val="00E051FF"/>
    <w:rsid w:val="00E06B51"/>
    <w:rsid w:val="00E12F57"/>
    <w:rsid w:val="00E1473D"/>
    <w:rsid w:val="00E14948"/>
    <w:rsid w:val="00E15130"/>
    <w:rsid w:val="00E21DAF"/>
    <w:rsid w:val="00E22AB8"/>
    <w:rsid w:val="00E22CCE"/>
    <w:rsid w:val="00E23196"/>
    <w:rsid w:val="00E258A5"/>
    <w:rsid w:val="00E2622D"/>
    <w:rsid w:val="00E2680C"/>
    <w:rsid w:val="00E27689"/>
    <w:rsid w:val="00E30C06"/>
    <w:rsid w:val="00E367E0"/>
    <w:rsid w:val="00E4225D"/>
    <w:rsid w:val="00E42E7A"/>
    <w:rsid w:val="00E4419C"/>
    <w:rsid w:val="00E46093"/>
    <w:rsid w:val="00E50576"/>
    <w:rsid w:val="00E5368D"/>
    <w:rsid w:val="00E54435"/>
    <w:rsid w:val="00E5462C"/>
    <w:rsid w:val="00E54816"/>
    <w:rsid w:val="00E575C2"/>
    <w:rsid w:val="00E60494"/>
    <w:rsid w:val="00E615C6"/>
    <w:rsid w:val="00E667A7"/>
    <w:rsid w:val="00E712BB"/>
    <w:rsid w:val="00E72227"/>
    <w:rsid w:val="00E75C45"/>
    <w:rsid w:val="00E76072"/>
    <w:rsid w:val="00E81433"/>
    <w:rsid w:val="00E81D50"/>
    <w:rsid w:val="00E83E28"/>
    <w:rsid w:val="00E84363"/>
    <w:rsid w:val="00E848AC"/>
    <w:rsid w:val="00E85B30"/>
    <w:rsid w:val="00E904E9"/>
    <w:rsid w:val="00E92D64"/>
    <w:rsid w:val="00E959CC"/>
    <w:rsid w:val="00EA03F5"/>
    <w:rsid w:val="00EA0ED1"/>
    <w:rsid w:val="00EA2359"/>
    <w:rsid w:val="00EA4454"/>
    <w:rsid w:val="00EA55F9"/>
    <w:rsid w:val="00EA6E13"/>
    <w:rsid w:val="00EB04B4"/>
    <w:rsid w:val="00EB2731"/>
    <w:rsid w:val="00EB5106"/>
    <w:rsid w:val="00EB5BF5"/>
    <w:rsid w:val="00EB6DC4"/>
    <w:rsid w:val="00EB775B"/>
    <w:rsid w:val="00EB782B"/>
    <w:rsid w:val="00EC06BC"/>
    <w:rsid w:val="00EC1D9F"/>
    <w:rsid w:val="00EC3B74"/>
    <w:rsid w:val="00EC4A8B"/>
    <w:rsid w:val="00EC694B"/>
    <w:rsid w:val="00EC793F"/>
    <w:rsid w:val="00EC7D6C"/>
    <w:rsid w:val="00EC7D99"/>
    <w:rsid w:val="00ED058A"/>
    <w:rsid w:val="00ED1499"/>
    <w:rsid w:val="00ED16D1"/>
    <w:rsid w:val="00ED20ED"/>
    <w:rsid w:val="00ED2FD5"/>
    <w:rsid w:val="00ED6507"/>
    <w:rsid w:val="00ED77CA"/>
    <w:rsid w:val="00ED7851"/>
    <w:rsid w:val="00EE4552"/>
    <w:rsid w:val="00EE7849"/>
    <w:rsid w:val="00EE7FD2"/>
    <w:rsid w:val="00EF1574"/>
    <w:rsid w:val="00EF43BE"/>
    <w:rsid w:val="00EF50D8"/>
    <w:rsid w:val="00EF74A4"/>
    <w:rsid w:val="00EF7CD9"/>
    <w:rsid w:val="00F00A7F"/>
    <w:rsid w:val="00F02EBB"/>
    <w:rsid w:val="00F11343"/>
    <w:rsid w:val="00F120CA"/>
    <w:rsid w:val="00F13152"/>
    <w:rsid w:val="00F14BED"/>
    <w:rsid w:val="00F15203"/>
    <w:rsid w:val="00F20D36"/>
    <w:rsid w:val="00F21A04"/>
    <w:rsid w:val="00F22727"/>
    <w:rsid w:val="00F2344B"/>
    <w:rsid w:val="00F24914"/>
    <w:rsid w:val="00F25760"/>
    <w:rsid w:val="00F259C5"/>
    <w:rsid w:val="00F27ABF"/>
    <w:rsid w:val="00F376F0"/>
    <w:rsid w:val="00F37CA5"/>
    <w:rsid w:val="00F4058E"/>
    <w:rsid w:val="00F4271C"/>
    <w:rsid w:val="00F44ECE"/>
    <w:rsid w:val="00F47720"/>
    <w:rsid w:val="00F4772F"/>
    <w:rsid w:val="00F5277D"/>
    <w:rsid w:val="00F536D3"/>
    <w:rsid w:val="00F53AC7"/>
    <w:rsid w:val="00F55FE9"/>
    <w:rsid w:val="00F61FFC"/>
    <w:rsid w:val="00F62738"/>
    <w:rsid w:val="00F638AB"/>
    <w:rsid w:val="00F64E54"/>
    <w:rsid w:val="00F6646B"/>
    <w:rsid w:val="00F6715D"/>
    <w:rsid w:val="00F73813"/>
    <w:rsid w:val="00F8431C"/>
    <w:rsid w:val="00F86309"/>
    <w:rsid w:val="00F91C68"/>
    <w:rsid w:val="00F92CE1"/>
    <w:rsid w:val="00F93E74"/>
    <w:rsid w:val="00F94C36"/>
    <w:rsid w:val="00F94FCF"/>
    <w:rsid w:val="00F95CAE"/>
    <w:rsid w:val="00FA2733"/>
    <w:rsid w:val="00FA310F"/>
    <w:rsid w:val="00FA360E"/>
    <w:rsid w:val="00FA5721"/>
    <w:rsid w:val="00FA70D4"/>
    <w:rsid w:val="00FA7FCA"/>
    <w:rsid w:val="00FB345C"/>
    <w:rsid w:val="00FB5776"/>
    <w:rsid w:val="00FB6332"/>
    <w:rsid w:val="00FB7171"/>
    <w:rsid w:val="00FB7351"/>
    <w:rsid w:val="00FC0912"/>
    <w:rsid w:val="00FD0C17"/>
    <w:rsid w:val="00FD2DFE"/>
    <w:rsid w:val="00FD621E"/>
    <w:rsid w:val="00FD6D8F"/>
    <w:rsid w:val="00FD7CD3"/>
    <w:rsid w:val="00FE0404"/>
    <w:rsid w:val="00FE0C13"/>
    <w:rsid w:val="00FE46E6"/>
    <w:rsid w:val="00FE6F56"/>
    <w:rsid w:val="00FE70BF"/>
    <w:rsid w:val="00FF0F05"/>
    <w:rsid w:val="00FF2797"/>
    <w:rsid w:val="00FF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181F3B"/>
  <w15:chartTrackingRefBased/>
  <w15:docId w15:val="{128B21B4-DA37-4047-AAE6-FA4F387A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58F3"/>
    <w:pPr>
      <w:autoSpaceDE w:val="0"/>
      <w:autoSpaceDN w:val="0"/>
      <w:adjustRightInd w:val="0"/>
    </w:pPr>
  </w:style>
  <w:style w:type="paragraph" w:styleId="Heading1">
    <w:name w:val="heading 1"/>
    <w:basedOn w:val="Normal"/>
    <w:next w:val="Normal"/>
    <w:link w:val="Heading1Char"/>
    <w:qFormat/>
    <w:rsid w:val="00DB0216"/>
    <w:pPr>
      <w:keepNext/>
      <w:spacing w:before="440" w:after="220"/>
      <w:ind w:left="720" w:hanging="720"/>
      <w:outlineLvl w:val="0"/>
    </w:pPr>
  </w:style>
  <w:style w:type="paragraph" w:styleId="Heading2">
    <w:name w:val="heading 2"/>
    <w:basedOn w:val="Normal"/>
    <w:next w:val="Normal"/>
    <w:link w:val="Heading2Char"/>
    <w:unhideWhenUsed/>
    <w:qFormat/>
    <w:rsid w:val="00CA58F3"/>
    <w:pPr>
      <w:keepNext/>
      <w:spacing w:after="2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pPr>
      <w:autoSpaceDE w:val="0"/>
      <w:autoSpaceDN w:val="0"/>
      <w:adjustRightInd w:val="0"/>
      <w:ind w:left="720"/>
    </w:pPr>
    <w:rPr>
      <w:rFonts w:ascii="Letter Gothic" w:hAnsi="Letter Gothic"/>
      <w:sz w:val="24"/>
      <w:szCs w:val="24"/>
    </w:rPr>
  </w:style>
  <w:style w:type="paragraph" w:customStyle="1" w:styleId="Level2">
    <w:name w:val="Level 2"/>
    <w:pPr>
      <w:autoSpaceDE w:val="0"/>
      <w:autoSpaceDN w:val="0"/>
      <w:adjustRightInd w:val="0"/>
      <w:ind w:left="1440"/>
    </w:pPr>
    <w:rPr>
      <w:rFonts w:ascii="Letter Gothic" w:hAnsi="Letter Gothic"/>
      <w:sz w:val="24"/>
      <w:szCs w:val="24"/>
    </w:rPr>
  </w:style>
  <w:style w:type="paragraph" w:customStyle="1" w:styleId="Level3">
    <w:name w:val="Level 3"/>
    <w:pPr>
      <w:autoSpaceDE w:val="0"/>
      <w:autoSpaceDN w:val="0"/>
      <w:adjustRightInd w:val="0"/>
      <w:ind w:left="2160"/>
    </w:pPr>
    <w:rPr>
      <w:rFonts w:ascii="Letter Gothic" w:hAnsi="Letter Gothic"/>
      <w:sz w:val="24"/>
      <w:szCs w:val="24"/>
    </w:rPr>
  </w:style>
  <w:style w:type="character" w:customStyle="1" w:styleId="QuickFormat4">
    <w:name w:val="QuickFormat4"/>
    <w:rPr>
      <w:rFonts w:ascii="Arial" w:hAnsi="Arial" w:cs="Arial"/>
      <w:color w:val="0000FF"/>
      <w:u w:val="single"/>
    </w:rPr>
  </w:style>
  <w:style w:type="character" w:customStyle="1" w:styleId="QuickFormat2">
    <w:name w:val="QuickFormat2"/>
    <w:rPr>
      <w:rFonts w:ascii="Arial" w:hAnsi="Arial" w:cs="Arial"/>
    </w:rPr>
  </w:style>
  <w:style w:type="character" w:customStyle="1" w:styleId="SYSHYPERTEXT">
    <w:name w:val="SYS_HYPERTEXT"/>
    <w:rPr>
      <w:color w:val="0000FF"/>
      <w:u w:val="single"/>
    </w:rPr>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C86DFC"/>
    <w:rPr>
      <w:color w:val="0000FF"/>
      <w:u w:val="single"/>
    </w:rPr>
  </w:style>
  <w:style w:type="character" w:styleId="FollowedHyperlink">
    <w:name w:val="FollowedHyperlink"/>
    <w:basedOn w:val="DefaultParagraphFont"/>
    <w:rsid w:val="00A141A8"/>
    <w:rPr>
      <w:color w:val="800080"/>
      <w:u w:val="single"/>
    </w:rPr>
  </w:style>
  <w:style w:type="paragraph" w:styleId="TOC1">
    <w:name w:val="toc 1"/>
    <w:basedOn w:val="Normal"/>
    <w:next w:val="Normal"/>
    <w:autoRedefine/>
    <w:semiHidden/>
    <w:rsid w:val="000C533D"/>
  </w:style>
  <w:style w:type="paragraph" w:styleId="TOC2">
    <w:name w:val="toc 2"/>
    <w:basedOn w:val="Normal"/>
    <w:next w:val="Normal"/>
    <w:autoRedefine/>
    <w:semiHidden/>
    <w:rsid w:val="000C533D"/>
    <w:pPr>
      <w:ind w:left="200"/>
    </w:pPr>
  </w:style>
  <w:style w:type="character" w:styleId="CommentReference">
    <w:name w:val="annotation reference"/>
    <w:basedOn w:val="DefaultParagraphFont"/>
    <w:rsid w:val="002E619B"/>
    <w:rPr>
      <w:sz w:val="16"/>
      <w:szCs w:val="16"/>
    </w:rPr>
  </w:style>
  <w:style w:type="paragraph" w:styleId="CommentText">
    <w:name w:val="annotation text"/>
    <w:basedOn w:val="Normal"/>
    <w:link w:val="CommentTextChar"/>
    <w:rsid w:val="002E619B"/>
  </w:style>
  <w:style w:type="character" w:customStyle="1" w:styleId="CommentTextChar">
    <w:name w:val="Comment Text Char"/>
    <w:basedOn w:val="DefaultParagraphFont"/>
    <w:link w:val="CommentText"/>
    <w:rsid w:val="002E619B"/>
    <w:rPr>
      <w:rFonts w:ascii="Letter Gothic" w:hAnsi="Letter Gothic"/>
    </w:rPr>
  </w:style>
  <w:style w:type="paragraph" w:styleId="CommentSubject">
    <w:name w:val="annotation subject"/>
    <w:basedOn w:val="CommentText"/>
    <w:next w:val="CommentText"/>
    <w:link w:val="CommentSubjectChar"/>
    <w:rsid w:val="002E619B"/>
    <w:rPr>
      <w:b/>
      <w:bCs/>
    </w:rPr>
  </w:style>
  <w:style w:type="character" w:customStyle="1" w:styleId="CommentSubjectChar">
    <w:name w:val="Comment Subject Char"/>
    <w:basedOn w:val="CommentTextChar"/>
    <w:link w:val="CommentSubject"/>
    <w:rsid w:val="002E619B"/>
    <w:rPr>
      <w:rFonts w:ascii="Letter Gothic" w:hAnsi="Letter Gothic"/>
      <w:b/>
      <w:bCs/>
    </w:rPr>
  </w:style>
  <w:style w:type="paragraph" w:styleId="ListParagraph">
    <w:name w:val="List Paragraph"/>
    <w:basedOn w:val="Normal"/>
    <w:uiPriority w:val="34"/>
    <w:qFormat/>
    <w:rsid w:val="00083200"/>
    <w:pPr>
      <w:ind w:left="720"/>
      <w:contextualSpacing/>
    </w:pPr>
  </w:style>
  <w:style w:type="paragraph" w:styleId="Revision">
    <w:name w:val="Revision"/>
    <w:hidden/>
    <w:uiPriority w:val="99"/>
    <w:semiHidden/>
    <w:rsid w:val="00E23196"/>
    <w:rPr>
      <w:rFonts w:ascii="Letter Gothic" w:hAnsi="Letter Gothic"/>
    </w:rPr>
  </w:style>
  <w:style w:type="character" w:customStyle="1" w:styleId="FooterChar">
    <w:name w:val="Footer Char"/>
    <w:basedOn w:val="DefaultParagraphFont"/>
    <w:link w:val="Footer"/>
    <w:uiPriority w:val="99"/>
    <w:rsid w:val="00BD5AE4"/>
    <w:rPr>
      <w:rFonts w:ascii="Letter Gothic" w:hAnsi="Letter Gothic"/>
    </w:rPr>
  </w:style>
  <w:style w:type="paragraph" w:styleId="BodyText">
    <w:name w:val="Body Text"/>
    <w:basedOn w:val="Normal"/>
    <w:link w:val="BodyTextChar"/>
    <w:uiPriority w:val="1"/>
    <w:qFormat/>
    <w:rsid w:val="00D1017C"/>
    <w:pPr>
      <w:spacing w:after="220"/>
    </w:pPr>
  </w:style>
  <w:style w:type="character" w:customStyle="1" w:styleId="BodyTextChar">
    <w:name w:val="Body Text Char"/>
    <w:basedOn w:val="DefaultParagraphFont"/>
    <w:link w:val="BodyText"/>
    <w:uiPriority w:val="1"/>
    <w:rsid w:val="00D1017C"/>
  </w:style>
  <w:style w:type="character" w:customStyle="1" w:styleId="Header02Char">
    <w:name w:val="Header 02 Char"/>
    <w:basedOn w:val="DefaultParagraphFont"/>
    <w:link w:val="Header02"/>
    <w:rsid w:val="00067981"/>
    <w:rPr>
      <w:sz w:val="24"/>
      <w:szCs w:val="24"/>
      <w:u w:val="single"/>
    </w:rPr>
  </w:style>
  <w:style w:type="paragraph" w:customStyle="1" w:styleId="Header02">
    <w:name w:val="Header 02"/>
    <w:basedOn w:val="Normal"/>
    <w:link w:val="Header02Char"/>
    <w:rsid w:val="00067981"/>
    <w:pPr>
      <w:tabs>
        <w:tab w:val="left" w:pos="274"/>
        <w:tab w:val="left" w:pos="806"/>
        <w:tab w:val="left" w:pos="1440"/>
        <w:tab w:val="left" w:pos="2074"/>
        <w:tab w:val="left" w:pos="2707"/>
      </w:tabs>
      <w:autoSpaceDE/>
      <w:autoSpaceDN/>
      <w:adjustRightInd/>
      <w:outlineLvl w:val="1"/>
    </w:pPr>
    <w:rPr>
      <w:sz w:val="24"/>
      <w:szCs w:val="24"/>
      <w:u w:val="single"/>
    </w:rPr>
  </w:style>
  <w:style w:type="character" w:styleId="UnresolvedMention">
    <w:name w:val="Unresolved Mention"/>
    <w:basedOn w:val="DefaultParagraphFont"/>
    <w:uiPriority w:val="99"/>
    <w:semiHidden/>
    <w:unhideWhenUsed/>
    <w:rsid w:val="00397569"/>
    <w:rPr>
      <w:color w:val="605E5C"/>
      <w:shd w:val="clear" w:color="auto" w:fill="E1DFDD"/>
    </w:rPr>
  </w:style>
  <w:style w:type="paragraph" w:styleId="Title">
    <w:name w:val="Title"/>
    <w:basedOn w:val="Normal"/>
    <w:next w:val="Normal"/>
    <w:link w:val="TitleChar"/>
    <w:qFormat/>
    <w:rsid w:val="00370C30"/>
    <w:pPr>
      <w:spacing w:before="440" w:after="440"/>
      <w:jc w:val="center"/>
    </w:pPr>
  </w:style>
  <w:style w:type="character" w:customStyle="1" w:styleId="TitleChar">
    <w:name w:val="Title Char"/>
    <w:basedOn w:val="DefaultParagraphFont"/>
    <w:link w:val="Title"/>
    <w:rsid w:val="00370C30"/>
  </w:style>
  <w:style w:type="paragraph" w:customStyle="1" w:styleId="Cornerstones">
    <w:name w:val="Cornerstones"/>
    <w:basedOn w:val="BodyText"/>
    <w:next w:val="BodyText"/>
    <w:qFormat/>
    <w:rsid w:val="00BE42DE"/>
    <w:pPr>
      <w:ind w:left="2880" w:hanging="2880"/>
    </w:pPr>
  </w:style>
  <w:style w:type="character" w:customStyle="1" w:styleId="Heading1Char">
    <w:name w:val="Heading 1 Char"/>
    <w:basedOn w:val="DefaultParagraphFont"/>
    <w:link w:val="Heading1"/>
    <w:rsid w:val="00DB0216"/>
  </w:style>
  <w:style w:type="paragraph" w:customStyle="1" w:styleId="Notessinglespace">
    <w:name w:val="Notes single space"/>
    <w:qFormat/>
    <w:rsid w:val="00426912"/>
    <w:pPr>
      <w:numPr>
        <w:ilvl w:val="12"/>
      </w:numPr>
      <w:spacing w:after="220"/>
      <w:contextualSpacing/>
    </w:pPr>
  </w:style>
  <w:style w:type="paragraph" w:styleId="BodyText2">
    <w:name w:val="Body Text 2"/>
    <w:basedOn w:val="Normal"/>
    <w:link w:val="BodyText2Char"/>
    <w:rsid w:val="00413982"/>
    <w:pPr>
      <w:spacing w:after="220"/>
      <w:ind w:left="720" w:hanging="720"/>
    </w:pPr>
  </w:style>
  <w:style w:type="character" w:customStyle="1" w:styleId="BodyText2Char">
    <w:name w:val="Body Text 2 Char"/>
    <w:basedOn w:val="DefaultParagraphFont"/>
    <w:link w:val="BodyText2"/>
    <w:rsid w:val="00413982"/>
  </w:style>
  <w:style w:type="character" w:customStyle="1" w:styleId="Heading2Char">
    <w:name w:val="Heading 2 Char"/>
    <w:basedOn w:val="DefaultParagraphFont"/>
    <w:link w:val="Heading2"/>
    <w:rsid w:val="00CA58F3"/>
  </w:style>
  <w:style w:type="paragraph" w:customStyle="1" w:styleId="Baselinebold">
    <w:name w:val="Baseline bold"/>
    <w:next w:val="SpecificGuidance"/>
    <w:qFormat/>
    <w:rsid w:val="00CA58F3"/>
    <w:pPr>
      <w:keepNext/>
      <w:spacing w:after="220"/>
      <w:ind w:left="360"/>
    </w:pPr>
    <w:rPr>
      <w:b/>
    </w:rPr>
  </w:style>
  <w:style w:type="paragraph" w:customStyle="1" w:styleId="SpecificGuidance">
    <w:name w:val="Specific Guidance"/>
    <w:next w:val="BodyText"/>
    <w:link w:val="SpecificGuidanceChar"/>
    <w:qFormat/>
    <w:rsid w:val="00CA58F3"/>
    <w:pPr>
      <w:keepNext/>
      <w:spacing w:after="220"/>
      <w:ind w:left="360"/>
    </w:pPr>
    <w:rPr>
      <w:rFonts w:eastAsiaTheme="minorHAnsi"/>
      <w:u w:val="single"/>
    </w:rPr>
  </w:style>
  <w:style w:type="character" w:customStyle="1" w:styleId="Baseline">
    <w:name w:val="Baseline"/>
    <w:basedOn w:val="DefaultParagraphFont"/>
    <w:uiPriority w:val="1"/>
    <w:qFormat/>
    <w:rsid w:val="00CA58F3"/>
  </w:style>
  <w:style w:type="character" w:customStyle="1" w:styleId="SpecificGuidanceChar">
    <w:name w:val="Specific Guidance Char"/>
    <w:basedOn w:val="DefaultParagraphFont"/>
    <w:link w:val="SpecificGuidance"/>
    <w:rsid w:val="00CA58F3"/>
    <w:rPr>
      <w:rFonts w:eastAsiaTheme="minorHAnsi"/>
      <w:u w:val="single"/>
    </w:rPr>
  </w:style>
  <w:style w:type="paragraph" w:customStyle="1" w:styleId="SpecificGuidparagraph">
    <w:name w:val="Specific Guid paragraph"/>
    <w:next w:val="BodyText"/>
    <w:qFormat/>
    <w:rsid w:val="00CA58F3"/>
    <w:pPr>
      <w:keepNext/>
      <w:spacing w:after="220"/>
      <w:ind w:left="360"/>
    </w:pPr>
  </w:style>
  <w:style w:type="paragraph" w:customStyle="1" w:styleId="BodyText4">
    <w:name w:val="Body Text 4"/>
    <w:qFormat/>
    <w:rsid w:val="00CA58F3"/>
    <w:pPr>
      <w:spacing w:after="22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04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nrc.gov/docs/ML0829/ML082970641.pdf" TargetMode="External"/><Relationship Id="rId26" Type="http://schemas.openxmlformats.org/officeDocument/2006/relationships/hyperlink" Target="https://nrodrp.nrc.gov/idmws/ViewDocByAccession.asp?AccessionNumber=ML16160A006" TargetMode="External"/><Relationship Id="rId3" Type="http://schemas.openxmlformats.org/officeDocument/2006/relationships/styles" Target="styles.xml"/><Relationship Id="rId21" Type="http://schemas.openxmlformats.org/officeDocument/2006/relationships/hyperlink" Target="https://nrodrp.nrc.gov/idmws/ViewDocByAccession.asp?AccessionNumber=ML09338014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nrodrp.nrc.gov/idmws/ViewDocByAccession.asp?AccessionNumber=ML080290277" TargetMode="External"/><Relationship Id="rId25" Type="http://schemas.openxmlformats.org/officeDocument/2006/relationships/hyperlink" Target="https://nrodrp.nrc.gov/idmws/ViewDocByAccession.asp?AccessionNumber=ML16162A010"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nrc.gov/docs/ML0730/ML073050455.pdf" TargetMode="External"/><Relationship Id="rId20" Type="http://schemas.openxmlformats.org/officeDocument/2006/relationships/hyperlink" Target="https://www.nrc.gov/docs/ML0923/ML092300324.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nrc.gov/docs/ML1616/ML16161A056.pdf"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nrodrp.nrc.gov/idmws/ViewDocByAccession.asp?AccessionNumber=ML061290102" TargetMode="External"/><Relationship Id="rId23" Type="http://schemas.openxmlformats.org/officeDocument/2006/relationships/hyperlink" Target="https://nrodrp.nrc.gov/idmws/ViewDocByAccession.asp?AccessionNumber=ML101740062" TargetMode="External"/><Relationship Id="rId28" Type="http://schemas.openxmlformats.org/officeDocument/2006/relationships/footer" Target="footer4.xml"/><Relationship Id="rId10" Type="http://schemas.openxmlformats.org/officeDocument/2006/relationships/hyperlink" Target="https://drupal.nrc.gov/nrr/ope/33990" TargetMode="External"/><Relationship Id="rId19" Type="http://schemas.openxmlformats.org/officeDocument/2006/relationships/hyperlink" Target="https://nrodrp.nrc.gov/idmws/ViewDocByAccession.asp?AccessionNumber=ML090130171"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drupal.nrc.gov/tech-lib" TargetMode="External"/><Relationship Id="rId14" Type="http://schemas.openxmlformats.org/officeDocument/2006/relationships/hyperlink" Target="https://www.nrc.gov/docs/ML0604/ML060460027.pdf" TargetMode="External"/><Relationship Id="rId22" Type="http://schemas.openxmlformats.org/officeDocument/2006/relationships/hyperlink" Target="https://www.nrc.gov/docs/ML1008/ML100820347.pdf" TargetMode="External"/><Relationship Id="rId27" Type="http://schemas.openxmlformats.org/officeDocument/2006/relationships/hyperlink" Target="https://nrodrp.nrc.gov/idmws/ViewDocByAccession.asp?AccessionNumber=ML16160A008" TargetMode="External"/><Relationship Id="rId30" Type="http://schemas.openxmlformats.org/officeDocument/2006/relationships/theme" Target="theme/theme1.xml"/><Relationship Id="rId8" Type="http://schemas.openxmlformats.org/officeDocument/2006/relationships/hyperlink" Target="https://drupal.nrc.gov/tech-lib/357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85161-891B-46FA-A3D5-36DAF6F12370}">
  <ds:schemaRefs>
    <ds:schemaRef ds:uri="http://schemas.openxmlformats.org/officeDocument/2006/bibliography"/>
  </ds:schemaRefs>
</ds:datastoreItem>
</file>

<file path=customXml/itemProps2.xml><?xml version="1.0" encoding="utf-8"?>
<ds:datastoreItem xmlns:ds="http://schemas.openxmlformats.org/officeDocument/2006/customXml" ds:itemID="{3F573A51-A2AC-4CA8-A692-BE85F6D1623E}"/>
</file>

<file path=customXml/itemProps3.xml><?xml version="1.0" encoding="utf-8"?>
<ds:datastoreItem xmlns:ds="http://schemas.openxmlformats.org/officeDocument/2006/customXml" ds:itemID="{E4F0C748-E106-4384-9C6E-7557788C2EE4}"/>
</file>

<file path=customXml/itemProps4.xml><?xml version="1.0" encoding="utf-8"?>
<ds:datastoreItem xmlns:ds="http://schemas.openxmlformats.org/officeDocument/2006/customXml" ds:itemID="{E283A7C5-CFF5-4DF0-8828-034C688F0208}"/>
</file>

<file path=docProps/app.xml><?xml version="1.0" encoding="utf-8"?>
<Properties xmlns="http://schemas.openxmlformats.org/officeDocument/2006/extended-properties" xmlns:vt="http://schemas.openxmlformats.org/officeDocument/2006/docPropsVTypes">
  <Template>Normal.dotm</Template>
  <TotalTime>1</TotalTime>
  <Pages>18</Pages>
  <Words>6125</Words>
  <Characters>38193</Characters>
  <Application>Microsoft Office Word</Application>
  <DocSecurity>2</DocSecurity>
  <Lines>318</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44230</CharactersWithSpaces>
  <SharedDoc>false</SharedDoc>
  <HLinks>
    <vt:vector size="60" baseType="variant">
      <vt:variant>
        <vt:i4>2883695</vt:i4>
      </vt:variant>
      <vt:variant>
        <vt:i4>67</vt:i4>
      </vt:variant>
      <vt:variant>
        <vt:i4>0</vt:i4>
      </vt:variant>
      <vt:variant>
        <vt:i4>5</vt:i4>
      </vt:variant>
      <vt:variant>
        <vt:lpwstr>http://adamswebsearch2.nrc.gov/idmws/ViewDocByAccession.asp?AccessionNumber=ML100330328</vt:lpwstr>
      </vt:variant>
      <vt:variant>
        <vt:lpwstr/>
      </vt:variant>
      <vt:variant>
        <vt:i4>2424936</vt:i4>
      </vt:variant>
      <vt:variant>
        <vt:i4>64</vt:i4>
      </vt:variant>
      <vt:variant>
        <vt:i4>0</vt:i4>
      </vt:variant>
      <vt:variant>
        <vt:i4>5</vt:i4>
      </vt:variant>
      <vt:variant>
        <vt:lpwstr>http://adamswebsearch2.nrc.gov/idmws/ViewDocByAccession.asp?AccessionNumber=ML090550345</vt:lpwstr>
      </vt:variant>
      <vt:variant>
        <vt:lpwstr/>
      </vt:variant>
      <vt:variant>
        <vt:i4>2097262</vt:i4>
      </vt:variant>
      <vt:variant>
        <vt:i4>61</vt:i4>
      </vt:variant>
      <vt:variant>
        <vt:i4>0</vt:i4>
      </vt:variant>
      <vt:variant>
        <vt:i4>5</vt:i4>
      </vt:variant>
      <vt:variant>
        <vt:lpwstr>http://adamswebsearch2.nrc.gov/idmws/ViewDocByAccession.asp?AccessionNumber=ML080300064</vt:lpwstr>
      </vt:variant>
      <vt:variant>
        <vt:lpwstr/>
      </vt:variant>
      <vt:variant>
        <vt:i4>7798844</vt:i4>
      </vt:variant>
      <vt:variant>
        <vt:i4>58</vt:i4>
      </vt:variant>
      <vt:variant>
        <vt:i4>0</vt:i4>
      </vt:variant>
      <vt:variant>
        <vt:i4>5</vt:i4>
      </vt:variant>
      <vt:variant>
        <vt:lpwstr>http://adamswebsearch.nrc.gov/idmws/ViewDocByAccession.asp?AccessionNumber=ML061390403</vt:lpwstr>
      </vt:variant>
      <vt:variant>
        <vt:lpwstr/>
      </vt:variant>
      <vt:variant>
        <vt:i4>1966174</vt:i4>
      </vt:variant>
      <vt:variant>
        <vt:i4>55</vt:i4>
      </vt:variant>
      <vt:variant>
        <vt:i4>0</vt:i4>
      </vt:variant>
      <vt:variant>
        <vt:i4>5</vt:i4>
      </vt:variant>
      <vt:variant>
        <vt:lpwstr>http://www.nrc.gov/reading-rm/doc-collections/insp-manual/changenotices/2005/05-015.html</vt:lpwstr>
      </vt:variant>
      <vt:variant>
        <vt:lpwstr/>
      </vt:variant>
      <vt:variant>
        <vt:i4>1572957</vt:i4>
      </vt:variant>
      <vt:variant>
        <vt:i4>52</vt:i4>
      </vt:variant>
      <vt:variant>
        <vt:i4>0</vt:i4>
      </vt:variant>
      <vt:variant>
        <vt:i4>5</vt:i4>
      </vt:variant>
      <vt:variant>
        <vt:lpwstr>http://www.nrc.gov/reading-rm/doc-collections/insp-manual/changenotices/2002/02-001.html</vt:lpwstr>
      </vt:variant>
      <vt:variant>
        <vt:lpwstr/>
      </vt:variant>
      <vt:variant>
        <vt:i4>1704029</vt:i4>
      </vt:variant>
      <vt:variant>
        <vt:i4>49</vt:i4>
      </vt:variant>
      <vt:variant>
        <vt:i4>0</vt:i4>
      </vt:variant>
      <vt:variant>
        <vt:i4>5</vt:i4>
      </vt:variant>
      <vt:variant>
        <vt:lpwstr>http://www.nrc.gov/reading-rm/doc-collections/insp-manual/changenotices/2000/00-003.html</vt:lpwstr>
      </vt:variant>
      <vt:variant>
        <vt:lpwstr/>
      </vt:variant>
      <vt:variant>
        <vt:i4>5963859</vt:i4>
      </vt:variant>
      <vt:variant>
        <vt:i4>46</vt:i4>
      </vt:variant>
      <vt:variant>
        <vt:i4>0</vt:i4>
      </vt:variant>
      <vt:variant>
        <vt:i4>5</vt:i4>
      </vt:variant>
      <vt:variant>
        <vt:lpwstr>http://nrr10.nrc.gov/rorp/ip71111-07.html</vt:lpwstr>
      </vt:variant>
      <vt:variant>
        <vt:lpwstr/>
      </vt:variant>
      <vt:variant>
        <vt:i4>7012458</vt:i4>
      </vt:variant>
      <vt:variant>
        <vt:i4>43</vt:i4>
      </vt:variant>
      <vt:variant>
        <vt:i4>0</vt:i4>
      </vt:variant>
      <vt:variant>
        <vt:i4>5</vt:i4>
      </vt:variant>
      <vt:variant>
        <vt:lpwstr>http://www.internal.nrc.gov/TICS/library/index.html</vt:lpwstr>
      </vt:variant>
      <vt:variant>
        <vt:lpwstr/>
      </vt:variant>
      <vt:variant>
        <vt:i4>917586</vt:i4>
      </vt:variant>
      <vt:variant>
        <vt:i4>40</vt:i4>
      </vt:variant>
      <vt:variant>
        <vt:i4>0</vt:i4>
      </vt:variant>
      <vt:variant>
        <vt:i4>5</vt:i4>
      </vt:variant>
      <vt:variant>
        <vt:lpwstr>http://www.internal.nrc.gov/IRM/LIBRARY/standards/ihs.htm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2022-02-17T17:06:00Z</dcterms:created>
  <dcterms:modified xsi:type="dcterms:W3CDTF">2022-02-17T17:07:00Z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