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01356F" w:rsidRPr="0001356F" w14:paraId="143D0C9F" w14:textId="77777777" w:rsidTr="00A27FBD">
        <w:trPr>
          <w:trHeight w:val="20"/>
        </w:trPr>
        <w:tc>
          <w:tcPr>
            <w:tcW w:w="1440" w:type="dxa"/>
            <w:vAlign w:val="center"/>
          </w:tcPr>
          <w:p w14:paraId="49F1689F" w14:textId="77777777" w:rsidR="0001356F" w:rsidRPr="0001356F" w:rsidRDefault="0001356F" w:rsidP="0001356F">
            <w:pPr>
              <w:adjustRightInd w:val="0"/>
              <w:spacing w:after="220"/>
              <w:jc w:val="center"/>
              <w:rPr>
                <w:rFonts w:eastAsiaTheme="minorEastAsia"/>
              </w:rPr>
            </w:pPr>
          </w:p>
        </w:tc>
        <w:tc>
          <w:tcPr>
            <w:tcW w:w="6480" w:type="dxa"/>
            <w:vAlign w:val="center"/>
          </w:tcPr>
          <w:p w14:paraId="4D477C92" w14:textId="77777777" w:rsidR="0001356F" w:rsidRPr="0001356F" w:rsidRDefault="0001356F" w:rsidP="0001356F">
            <w:pPr>
              <w:adjustRightInd w:val="0"/>
              <w:spacing w:after="220"/>
              <w:jc w:val="center"/>
              <w:rPr>
                <w:rFonts w:eastAsiaTheme="minorEastAsia"/>
              </w:rPr>
            </w:pPr>
            <w:r w:rsidRPr="0001356F">
              <w:rPr>
                <w:rFonts w:eastAsiaTheme="minorEastAsia"/>
                <w:b/>
                <w:sz w:val="38"/>
                <w:szCs w:val="38"/>
              </w:rPr>
              <w:t>NRC INSPECTION MANUAL</w:t>
            </w:r>
          </w:p>
        </w:tc>
        <w:tc>
          <w:tcPr>
            <w:tcW w:w="1440" w:type="dxa"/>
            <w:vAlign w:val="center"/>
          </w:tcPr>
          <w:p w14:paraId="4A82BA97" w14:textId="6E778790" w:rsidR="0001356F" w:rsidRPr="0001356F" w:rsidRDefault="0001356F" w:rsidP="0001356F">
            <w:pPr>
              <w:adjustRightInd w:val="0"/>
              <w:spacing w:after="220"/>
              <w:jc w:val="center"/>
              <w:rPr>
                <w:rFonts w:eastAsiaTheme="minorEastAsia"/>
                <w:sz w:val="20"/>
                <w:szCs w:val="20"/>
              </w:rPr>
            </w:pPr>
            <w:r>
              <w:rPr>
                <w:rFonts w:eastAsiaTheme="minorEastAsia"/>
                <w:sz w:val="20"/>
                <w:szCs w:val="20"/>
              </w:rPr>
              <w:t>NSIR/DPCP</w:t>
            </w:r>
          </w:p>
        </w:tc>
      </w:tr>
    </w:tbl>
    <w:p w14:paraId="424E81A7" w14:textId="44AA346C" w:rsidR="00576A76" w:rsidRDefault="00DA567F" w:rsidP="0022265E">
      <w:pPr>
        <w:pStyle w:val="IntenseQuote"/>
        <w:spacing w:before="0" w:after="0"/>
      </w:pPr>
      <w:r>
        <w:t>INSPECTION</w:t>
      </w:r>
      <w:r w:rsidR="00806832">
        <w:t xml:space="preserve"> PROCEDURE 71130 ATTACHMENT 10</w:t>
      </w:r>
    </w:p>
    <w:p w14:paraId="07A0B971" w14:textId="10F083D6" w:rsidR="00A63997" w:rsidRPr="00F64F7C" w:rsidRDefault="0058448C" w:rsidP="00F64F7C">
      <w:pPr>
        <w:pStyle w:val="Title"/>
      </w:pPr>
      <w:r w:rsidRPr="00F64F7C">
        <w:t>CYBERSECURITY</w:t>
      </w:r>
    </w:p>
    <w:p w14:paraId="07869BB0" w14:textId="28320027" w:rsidR="00DE1B71" w:rsidRDefault="00DE1B71" w:rsidP="00362749">
      <w:pPr>
        <w:pStyle w:val="EffectiveDateEND"/>
      </w:pPr>
      <w:r>
        <w:t>Effective Date</w:t>
      </w:r>
      <w:r w:rsidRPr="00DC5B39">
        <w:t xml:space="preserve">: </w:t>
      </w:r>
      <w:r w:rsidR="004D4C9D" w:rsidRPr="00DC5B39">
        <w:t xml:space="preserve"> </w:t>
      </w:r>
      <w:r w:rsidR="0022265E">
        <w:t xml:space="preserve">January 1, </w:t>
      </w:r>
      <w:r w:rsidR="003313F5" w:rsidRPr="00DC5B39">
        <w:t>2022</w:t>
      </w:r>
    </w:p>
    <w:p w14:paraId="0561429E" w14:textId="12A7529F" w:rsidR="00A63997" w:rsidRDefault="0058448C" w:rsidP="00B55270">
      <w:pPr>
        <w:pStyle w:val="BodyText"/>
      </w:pPr>
      <w:r>
        <w:t xml:space="preserve">PROGRAM APPLICABILITY: </w:t>
      </w:r>
      <w:r w:rsidR="001B0357">
        <w:t xml:space="preserve"> </w:t>
      </w:r>
      <w:r w:rsidRPr="000D454F">
        <w:rPr>
          <w:u w:color="0000FF"/>
        </w:rPr>
        <w:t>I</w:t>
      </w:r>
      <w:r w:rsidR="00221982">
        <w:rPr>
          <w:u w:color="0000FF"/>
        </w:rPr>
        <w:t>MC</w:t>
      </w:r>
      <w:r w:rsidRPr="000D454F">
        <w:rPr>
          <w:u w:color="0000FF"/>
        </w:rPr>
        <w:t xml:space="preserve"> 2201 Appendix A</w:t>
      </w:r>
    </w:p>
    <w:p w14:paraId="24A4BF10" w14:textId="508B2B0A" w:rsidR="00A63997" w:rsidRDefault="0058448C" w:rsidP="001B0357">
      <w:pPr>
        <w:pStyle w:val="BodyText"/>
        <w:tabs>
          <w:tab w:val="left" w:pos="2970"/>
        </w:tabs>
        <w:spacing w:before="93"/>
      </w:pPr>
      <w:r>
        <w:t>CORNERSTONE:</w:t>
      </w:r>
      <w:r>
        <w:tab/>
        <w:t>Security</w:t>
      </w:r>
    </w:p>
    <w:p w14:paraId="2252A44E" w14:textId="40FD7FF8" w:rsidR="00A63997" w:rsidRDefault="0058448C" w:rsidP="00C77E36">
      <w:pPr>
        <w:pStyle w:val="BodyText"/>
        <w:tabs>
          <w:tab w:val="left" w:pos="2970"/>
        </w:tabs>
        <w:ind w:left="2966" w:hanging="2966"/>
      </w:pPr>
      <w:r>
        <w:t>INSPECTION</w:t>
      </w:r>
      <w:r>
        <w:rPr>
          <w:spacing w:val="-2"/>
        </w:rPr>
        <w:t xml:space="preserve"> </w:t>
      </w:r>
      <w:r>
        <w:t>BASES:</w:t>
      </w:r>
      <w:r>
        <w:tab/>
        <w:t xml:space="preserve">See </w:t>
      </w:r>
      <w:r w:rsidRPr="000D454F">
        <w:rPr>
          <w:u w:color="0000FF"/>
        </w:rPr>
        <w:t>IMC 0308 Attachment 6</w:t>
      </w:r>
      <w:r w:rsidRPr="000D454F">
        <w:t>,</w:t>
      </w:r>
      <w:r w:rsidRPr="000D454F">
        <w:rPr>
          <w:spacing w:val="-7"/>
        </w:rPr>
        <w:t xml:space="preserve"> </w:t>
      </w:r>
      <w:r>
        <w:t>“Basis</w:t>
      </w:r>
      <w:r w:rsidR="004A4B85">
        <w:t xml:space="preserve"> </w:t>
      </w:r>
      <w:r>
        <w:t>Document for Security Cornerstone of the Reactor Oversight Process”</w:t>
      </w:r>
    </w:p>
    <w:p w14:paraId="58DB7824" w14:textId="11F824AE" w:rsidR="0020689C" w:rsidRPr="002A3E08" w:rsidRDefault="00DF36A2" w:rsidP="002A3E08">
      <w:pPr>
        <w:pStyle w:val="BodyText"/>
        <w:rPr>
          <w:color w:val="FF0000"/>
        </w:rPr>
      </w:pPr>
      <w:r w:rsidRPr="002A3E08">
        <w:rPr>
          <w:noProof/>
          <w:color w:val="FF0000"/>
        </w:rPr>
        <mc:AlternateContent>
          <mc:Choice Requires="wps">
            <w:drawing>
              <wp:anchor distT="0" distB="0" distL="114300" distR="114300" simplePos="0" relativeHeight="251659264" behindDoc="0" locked="0" layoutInCell="1" allowOverlap="1" wp14:anchorId="7F7E3A14" wp14:editId="1498033E">
                <wp:simplePos x="0" y="0"/>
                <wp:positionH relativeFrom="column">
                  <wp:posOffset>-431800</wp:posOffset>
                </wp:positionH>
                <wp:positionV relativeFrom="paragraph">
                  <wp:posOffset>87630</wp:posOffset>
                </wp:positionV>
                <wp:extent cx="0" cy="1047750"/>
                <wp:effectExtent l="0" t="0" r="38100" b="19050"/>
                <wp:wrapNone/>
                <wp:docPr id="1" name="Straight Connector 1"/>
                <wp:cNvGraphicFramePr/>
                <a:graphic xmlns:a="http://schemas.openxmlformats.org/drawingml/2006/main">
                  <a:graphicData uri="http://schemas.microsoft.com/office/word/2010/wordprocessingShape">
                    <wps:wsp>
                      <wps:cNvCnPr/>
                      <wps:spPr>
                        <a:xfrm>
                          <a:off x="0" y="0"/>
                          <a:ext cx="0" cy="10477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259C65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pt,6.9pt" to="-34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" strokecolor="#bc4542 [3045]"/>
            </w:pict>
          </mc:Fallback>
        </mc:AlternateContent>
      </w:r>
      <w:r w:rsidR="0020689C" w:rsidRPr="002A3E08">
        <w:rPr>
          <w:color w:val="FF0000"/>
        </w:rPr>
        <w:t xml:space="preserve">This inspection procedure includes requirements that apply to all </w:t>
      </w:r>
      <w:r w:rsidR="002E1F81" w:rsidRPr="002A3E08">
        <w:rPr>
          <w:color w:val="FF0000"/>
        </w:rPr>
        <w:t>inspections</w:t>
      </w:r>
      <w:r w:rsidR="0020689C" w:rsidRPr="002A3E08">
        <w:rPr>
          <w:color w:val="FF0000"/>
        </w:rPr>
        <w:t xml:space="preserve"> </w:t>
      </w:r>
      <w:r w:rsidR="00D51C2F" w:rsidRPr="002A3E08">
        <w:rPr>
          <w:color w:val="FF0000"/>
        </w:rPr>
        <w:br/>
      </w:r>
      <w:r w:rsidR="0020689C" w:rsidRPr="002A3E08">
        <w:rPr>
          <w:color w:val="FF0000"/>
        </w:rPr>
        <w:t xml:space="preserve">(Sections 03.01-03.05) and requirements that apply only to </w:t>
      </w:r>
      <w:r w:rsidR="002E1F81" w:rsidRPr="002A3E08">
        <w:rPr>
          <w:color w:val="FF0000"/>
        </w:rPr>
        <w:t>inspections</w:t>
      </w:r>
      <w:r w:rsidR="0020689C" w:rsidRPr="002A3E08">
        <w:rPr>
          <w:color w:val="FF0000"/>
        </w:rPr>
        <w:t xml:space="preserve"> that</w:t>
      </w:r>
      <w:r w:rsidR="002E1F81" w:rsidRPr="002A3E08">
        <w:rPr>
          <w:color w:val="FF0000"/>
        </w:rPr>
        <w:t xml:space="preserve"> review</w:t>
      </w:r>
      <w:r w:rsidR="0020689C" w:rsidRPr="002A3E08">
        <w:rPr>
          <w:color w:val="FF0000"/>
        </w:rPr>
        <w:t xml:space="preserve"> performance metrics and/or performance testing (Section 03.06)</w:t>
      </w:r>
      <w:r w:rsidR="00005275" w:rsidRPr="002A3E08">
        <w:rPr>
          <w:color w:val="FF0000"/>
        </w:rPr>
        <w:t xml:space="preserve">. </w:t>
      </w:r>
      <w:r w:rsidR="0020689C" w:rsidRPr="002A3E08">
        <w:rPr>
          <w:color w:val="FF0000"/>
        </w:rPr>
        <w:t xml:space="preserve">The use of performance metrics is voluntary and does not impact the overall inspection hours. </w:t>
      </w:r>
      <w:r w:rsidR="00A23330" w:rsidRPr="002A3E08">
        <w:rPr>
          <w:color w:val="FF0000"/>
        </w:rPr>
        <w:t xml:space="preserve"> </w:t>
      </w:r>
      <w:r w:rsidR="0020689C" w:rsidRPr="002A3E08">
        <w:rPr>
          <w:color w:val="FF0000"/>
        </w:rPr>
        <w:t xml:space="preserve">Because licensees who have a performance testing program </w:t>
      </w:r>
      <w:r w:rsidR="00A23330" w:rsidRPr="002A3E08">
        <w:rPr>
          <w:color w:val="FF0000"/>
        </w:rPr>
        <w:t>can</w:t>
      </w:r>
      <w:r w:rsidR="0020689C" w:rsidRPr="002A3E08">
        <w:rPr>
          <w:color w:val="FF0000"/>
        </w:rPr>
        <w:t xml:space="preserve"> demonstrate effectiveness of their cybersecurity programs in a performance-based manner, the oversight structure for these licensees differs from that of licensees without testing programs. </w:t>
      </w:r>
      <w:r w:rsidR="00A23330" w:rsidRPr="002A3E08">
        <w:rPr>
          <w:color w:val="FF0000"/>
        </w:rPr>
        <w:t xml:space="preserve"> </w:t>
      </w:r>
      <w:r w:rsidR="0020689C" w:rsidRPr="002A3E08">
        <w:rPr>
          <w:color w:val="FF0000"/>
        </w:rPr>
        <w:t>The differences are described below.</w:t>
      </w:r>
    </w:p>
    <w:p w14:paraId="1BF9360A" w14:textId="56FAE7A6" w:rsidR="00745835" w:rsidRPr="00F170D3" w:rsidRDefault="00456363" w:rsidP="00F170D3">
      <w:pPr>
        <w:pStyle w:val="Heading1"/>
      </w:pPr>
      <w:r>
        <w:rPr>
          <w:noProof/>
        </w:rPr>
        <mc:AlternateContent>
          <mc:Choice Requires="wps">
            <w:drawing>
              <wp:anchor distT="0" distB="0" distL="114300" distR="114300" simplePos="0" relativeHeight="251660288" behindDoc="0" locked="0" layoutInCell="1" allowOverlap="1" wp14:anchorId="6CA6E965" wp14:editId="5656A17A">
                <wp:simplePos x="0" y="0"/>
                <wp:positionH relativeFrom="column">
                  <wp:posOffset>-431800</wp:posOffset>
                </wp:positionH>
                <wp:positionV relativeFrom="paragraph">
                  <wp:posOffset>1315085</wp:posOffset>
                </wp:positionV>
                <wp:extent cx="0" cy="1409700"/>
                <wp:effectExtent l="0" t="0" r="38100" b="19050"/>
                <wp:wrapNone/>
                <wp:docPr id="3" name="Straight Connector 3"/>
                <wp:cNvGraphicFramePr/>
                <a:graphic xmlns:a="http://schemas.openxmlformats.org/drawingml/2006/main">
                  <a:graphicData uri="http://schemas.microsoft.com/office/word/2010/wordprocessingShape">
                    <wps:wsp>
                      <wps:cNvCnPr/>
                      <wps:spPr>
                        <a:xfrm>
                          <a:off x="0" y="0"/>
                          <a:ext cx="0" cy="1409700"/>
                        </a:xfrm>
                        <a:prstGeom prst="line">
                          <a:avLst/>
                        </a:prstGeom>
                        <a:ln>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9CF43D"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4pt,103.55pt" to="-34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" strokecolor="red"/>
            </w:pict>
          </mc:Fallback>
        </mc:AlternateContent>
      </w:r>
      <w:r w:rsidR="00745835" w:rsidRPr="00F170D3">
        <w:t>SAMPLE REQUIREMENTS:</w:t>
      </w:r>
    </w:p>
    <w:tbl>
      <w:tblPr>
        <w:tblW w:w="90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77"/>
        <w:gridCol w:w="1620"/>
        <w:gridCol w:w="1260"/>
        <w:gridCol w:w="1620"/>
        <w:gridCol w:w="1350"/>
        <w:gridCol w:w="1530"/>
      </w:tblGrid>
      <w:tr w:rsidR="00745835" w:rsidRPr="00745835" w14:paraId="127C0204" w14:textId="77777777" w:rsidTr="00F170D3">
        <w:tc>
          <w:tcPr>
            <w:tcW w:w="3297" w:type="dxa"/>
            <w:gridSpan w:val="2"/>
            <w:tcBorders>
              <w:top w:val="double" w:sz="4" w:space="0" w:color="auto"/>
              <w:left w:val="double" w:sz="4" w:space="0" w:color="auto"/>
            </w:tcBorders>
            <w:tcMar>
              <w:top w:w="72" w:type="dxa"/>
              <w:left w:w="72" w:type="dxa"/>
              <w:bottom w:w="72" w:type="dxa"/>
              <w:right w:w="72" w:type="dxa"/>
            </w:tcMar>
            <w:vAlign w:val="center"/>
            <w:hideMark/>
          </w:tcPr>
          <w:p w14:paraId="4A0CBD0E" w14:textId="32EA062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 Requirements</w:t>
            </w:r>
          </w:p>
        </w:tc>
        <w:tc>
          <w:tcPr>
            <w:tcW w:w="2880" w:type="dxa"/>
            <w:gridSpan w:val="2"/>
            <w:tcBorders>
              <w:top w:val="double" w:sz="4" w:space="0" w:color="auto"/>
              <w:right w:val="single" w:sz="4" w:space="0" w:color="auto"/>
            </w:tcBorders>
            <w:tcMar>
              <w:top w:w="72" w:type="dxa"/>
              <w:left w:w="72" w:type="dxa"/>
              <w:bottom w:w="72" w:type="dxa"/>
              <w:right w:w="72" w:type="dxa"/>
            </w:tcMar>
            <w:vAlign w:val="center"/>
            <w:hideMark/>
          </w:tcPr>
          <w:p w14:paraId="65BDB121"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Minimum Baseline Sample Completion Requirements</w:t>
            </w:r>
          </w:p>
        </w:tc>
        <w:tc>
          <w:tcPr>
            <w:tcW w:w="2880" w:type="dxa"/>
            <w:gridSpan w:val="2"/>
            <w:tcBorders>
              <w:top w:val="double" w:sz="4" w:space="0" w:color="auto"/>
              <w:left w:val="single" w:sz="4" w:space="0" w:color="auto"/>
              <w:right w:val="double" w:sz="4" w:space="0" w:color="auto"/>
            </w:tcBorders>
            <w:tcMar>
              <w:top w:w="72" w:type="dxa"/>
              <w:left w:w="72" w:type="dxa"/>
              <w:bottom w:w="72" w:type="dxa"/>
              <w:right w:w="72" w:type="dxa"/>
            </w:tcMar>
            <w:vAlign w:val="center"/>
          </w:tcPr>
          <w:p w14:paraId="3941202C"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Budgeted Range</w:t>
            </w:r>
          </w:p>
        </w:tc>
      </w:tr>
      <w:tr w:rsidR="00745835" w:rsidRPr="00745835" w14:paraId="6FC4F408" w14:textId="77777777" w:rsidTr="00F170D3">
        <w:trPr>
          <w:trHeight w:val="256"/>
        </w:trPr>
        <w:tc>
          <w:tcPr>
            <w:tcW w:w="1677" w:type="dxa"/>
            <w:tcBorders>
              <w:left w:val="double" w:sz="4" w:space="0" w:color="auto"/>
              <w:bottom w:val="double" w:sz="4" w:space="0" w:color="auto"/>
            </w:tcBorders>
            <w:tcMar>
              <w:top w:w="72" w:type="dxa"/>
              <w:left w:w="72" w:type="dxa"/>
              <w:bottom w:w="72" w:type="dxa"/>
              <w:right w:w="72" w:type="dxa"/>
            </w:tcMar>
          </w:tcPr>
          <w:p w14:paraId="3A66189D" w14:textId="77777777" w:rsidR="00745835" w:rsidRPr="00745835" w:rsidRDefault="00745835" w:rsidP="007D58C0">
            <w:pPr>
              <w:tabs>
                <w:tab w:val="left" w:pos="244"/>
                <w:tab w:val="left" w:pos="835"/>
                <w:tab w:val="left" w:pos="1440"/>
                <w:tab w:val="left" w:pos="2044"/>
                <w:tab w:val="left" w:pos="2635"/>
              </w:tabs>
              <w:autoSpaceDE/>
              <w:autoSpaceDN/>
              <w:spacing w:line="240" w:lineRule="exact"/>
              <w:rPr>
                <w:rFonts w:eastAsia="Times New Roman" w:cs="Times New Roman"/>
                <w:szCs w:val="24"/>
              </w:rPr>
            </w:pPr>
            <w:r w:rsidRPr="00745835">
              <w:rPr>
                <w:rFonts w:eastAsia="Times New Roman" w:cs="Times New Roman"/>
                <w:szCs w:val="24"/>
              </w:rPr>
              <w:t>Sample Type</w:t>
            </w:r>
          </w:p>
        </w:tc>
        <w:tc>
          <w:tcPr>
            <w:tcW w:w="1620" w:type="dxa"/>
            <w:tcBorders>
              <w:bottom w:val="double" w:sz="4" w:space="0" w:color="auto"/>
            </w:tcBorders>
            <w:tcMar>
              <w:top w:w="72" w:type="dxa"/>
              <w:left w:w="72" w:type="dxa"/>
              <w:bottom w:w="72" w:type="dxa"/>
              <w:right w:w="72" w:type="dxa"/>
            </w:tcMar>
          </w:tcPr>
          <w:p w14:paraId="79CB0B9C"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Section(s)</w:t>
            </w:r>
          </w:p>
        </w:tc>
        <w:tc>
          <w:tcPr>
            <w:tcW w:w="1260" w:type="dxa"/>
            <w:tcBorders>
              <w:bottom w:val="double" w:sz="4" w:space="0" w:color="auto"/>
            </w:tcBorders>
            <w:tcMar>
              <w:top w:w="72" w:type="dxa"/>
              <w:left w:w="72" w:type="dxa"/>
              <w:bottom w:w="72" w:type="dxa"/>
              <w:right w:w="72" w:type="dxa"/>
            </w:tcMar>
          </w:tcPr>
          <w:p w14:paraId="7D8951EF"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Frequency</w:t>
            </w:r>
          </w:p>
        </w:tc>
        <w:tc>
          <w:tcPr>
            <w:tcW w:w="1620" w:type="dxa"/>
            <w:tcBorders>
              <w:bottom w:val="double" w:sz="4" w:space="0" w:color="auto"/>
              <w:right w:val="single" w:sz="4" w:space="0" w:color="auto"/>
            </w:tcBorders>
            <w:tcMar>
              <w:top w:w="72" w:type="dxa"/>
              <w:left w:w="72" w:type="dxa"/>
              <w:bottom w:w="72" w:type="dxa"/>
              <w:right w:w="72" w:type="dxa"/>
            </w:tcMar>
          </w:tcPr>
          <w:p w14:paraId="18193E2E"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 Size</w:t>
            </w:r>
          </w:p>
        </w:tc>
        <w:tc>
          <w:tcPr>
            <w:tcW w:w="1350" w:type="dxa"/>
            <w:tcBorders>
              <w:left w:val="single" w:sz="4" w:space="0" w:color="auto"/>
              <w:bottom w:val="double" w:sz="4" w:space="0" w:color="auto"/>
              <w:right w:val="single" w:sz="4" w:space="0" w:color="auto"/>
            </w:tcBorders>
            <w:tcMar>
              <w:top w:w="72" w:type="dxa"/>
              <w:left w:w="72" w:type="dxa"/>
              <w:bottom w:w="72" w:type="dxa"/>
              <w:right w:w="72" w:type="dxa"/>
            </w:tcMar>
          </w:tcPr>
          <w:p w14:paraId="1B732409"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Samples</w:t>
            </w:r>
          </w:p>
        </w:tc>
        <w:tc>
          <w:tcPr>
            <w:tcW w:w="1530" w:type="dxa"/>
            <w:tcBorders>
              <w:left w:val="single" w:sz="4" w:space="0" w:color="auto"/>
              <w:bottom w:val="double" w:sz="4" w:space="0" w:color="auto"/>
              <w:right w:val="double" w:sz="4" w:space="0" w:color="auto"/>
            </w:tcBorders>
            <w:tcMar>
              <w:top w:w="72" w:type="dxa"/>
              <w:left w:w="72" w:type="dxa"/>
              <w:bottom w:w="72" w:type="dxa"/>
              <w:right w:w="72" w:type="dxa"/>
            </w:tcMar>
          </w:tcPr>
          <w:p w14:paraId="2B3A1F06"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Hours</w:t>
            </w:r>
          </w:p>
        </w:tc>
      </w:tr>
      <w:tr w:rsidR="00687C3B" w:rsidRPr="00745835" w14:paraId="13B63C61" w14:textId="77777777" w:rsidTr="00F170D3">
        <w:trPr>
          <w:trHeight w:val="432"/>
        </w:trPr>
        <w:tc>
          <w:tcPr>
            <w:tcW w:w="1677" w:type="dxa"/>
            <w:tcBorders>
              <w:top w:val="double" w:sz="4" w:space="0" w:color="auto"/>
              <w:left w:val="double" w:sz="4" w:space="0" w:color="auto"/>
            </w:tcBorders>
            <w:tcMar>
              <w:top w:w="72" w:type="dxa"/>
              <w:left w:w="72" w:type="dxa"/>
              <w:bottom w:w="72" w:type="dxa"/>
              <w:right w:w="72" w:type="dxa"/>
            </w:tcMar>
            <w:vAlign w:val="center"/>
            <w:hideMark/>
          </w:tcPr>
          <w:p w14:paraId="79DF67B0" w14:textId="05B64E41" w:rsidR="00687C3B" w:rsidRDefault="00687C3B" w:rsidP="007D58C0">
            <w:pPr>
              <w:tabs>
                <w:tab w:val="left" w:pos="244"/>
                <w:tab w:val="left" w:pos="835"/>
                <w:tab w:val="left" w:pos="1440"/>
                <w:tab w:val="left" w:pos="2044"/>
                <w:tab w:val="left" w:pos="2635"/>
              </w:tabs>
              <w:autoSpaceDE/>
              <w:autoSpaceDN/>
              <w:spacing w:line="240" w:lineRule="exact"/>
              <w:rPr>
                <w:rFonts w:eastAsia="Times New Roman" w:cs="Times New Roman"/>
                <w:szCs w:val="24"/>
              </w:rPr>
            </w:pPr>
            <w:proofErr w:type="spellStart"/>
            <w:r>
              <w:rPr>
                <w:rFonts w:eastAsia="Times New Roman" w:cs="Times New Roman"/>
                <w:szCs w:val="24"/>
              </w:rPr>
              <w:t>CyberSecurity</w:t>
            </w:r>
            <w:proofErr w:type="spellEnd"/>
          </w:p>
          <w:p w14:paraId="71D2C25A" w14:textId="0A99B903" w:rsidR="00687C3B" w:rsidRPr="00745835" w:rsidRDefault="00A84CD4" w:rsidP="007D58C0">
            <w:pPr>
              <w:tabs>
                <w:tab w:val="left" w:pos="244"/>
                <w:tab w:val="left" w:pos="835"/>
                <w:tab w:val="left" w:pos="1440"/>
                <w:tab w:val="left" w:pos="2044"/>
                <w:tab w:val="left" w:pos="2635"/>
              </w:tabs>
              <w:autoSpaceDE/>
              <w:autoSpaceDN/>
              <w:spacing w:line="240" w:lineRule="exact"/>
              <w:rPr>
                <w:rFonts w:eastAsia="Times New Roman" w:cs="Times New Roman"/>
                <w:szCs w:val="24"/>
              </w:rPr>
            </w:pPr>
            <w:r w:rsidRPr="00DF36A2">
              <w:rPr>
                <w:rFonts w:eastAsia="Times New Roman" w:cs="Times New Roman"/>
                <w:color w:val="FF0000"/>
                <w:szCs w:val="24"/>
              </w:rPr>
              <w:t>Without</w:t>
            </w:r>
            <w:r w:rsidR="00D20D8D" w:rsidRPr="00DF36A2">
              <w:rPr>
                <w:rFonts w:eastAsia="Times New Roman" w:cs="Times New Roman"/>
                <w:color w:val="FF0000"/>
                <w:szCs w:val="24"/>
              </w:rPr>
              <w:t xml:space="preserve"> </w:t>
            </w:r>
            <w:r w:rsidR="00860552" w:rsidRPr="00DF36A2">
              <w:rPr>
                <w:rFonts w:eastAsia="Times New Roman" w:cs="Times New Roman"/>
                <w:color w:val="FF0000"/>
                <w:szCs w:val="24"/>
              </w:rPr>
              <w:t>P</w:t>
            </w:r>
            <w:r w:rsidR="00D20D8D" w:rsidRPr="00DF36A2">
              <w:rPr>
                <w:rFonts w:eastAsia="Times New Roman" w:cs="Times New Roman"/>
                <w:color w:val="FF0000"/>
                <w:szCs w:val="24"/>
              </w:rPr>
              <w:t>er</w:t>
            </w:r>
            <w:r w:rsidR="00C85A71" w:rsidRPr="00DF36A2">
              <w:rPr>
                <w:rFonts w:eastAsia="Times New Roman" w:cs="Times New Roman"/>
                <w:color w:val="FF0000"/>
                <w:szCs w:val="24"/>
              </w:rPr>
              <w:t xml:space="preserve">formance </w:t>
            </w:r>
            <w:r w:rsidR="00860552" w:rsidRPr="00DF36A2">
              <w:rPr>
                <w:rFonts w:eastAsia="Times New Roman" w:cs="Times New Roman"/>
                <w:color w:val="FF0000"/>
                <w:szCs w:val="24"/>
              </w:rPr>
              <w:t>T</w:t>
            </w:r>
            <w:r w:rsidR="00C85A71" w:rsidRPr="00DF36A2">
              <w:rPr>
                <w:rFonts w:eastAsia="Times New Roman" w:cs="Times New Roman"/>
                <w:color w:val="FF0000"/>
                <w:szCs w:val="24"/>
              </w:rPr>
              <w:t>esting</w:t>
            </w:r>
          </w:p>
        </w:tc>
        <w:tc>
          <w:tcPr>
            <w:tcW w:w="1620" w:type="dxa"/>
            <w:tcBorders>
              <w:top w:val="double" w:sz="4" w:space="0" w:color="auto"/>
            </w:tcBorders>
            <w:tcMar>
              <w:top w:w="72" w:type="dxa"/>
              <w:left w:w="72" w:type="dxa"/>
              <w:bottom w:w="72" w:type="dxa"/>
              <w:right w:w="72" w:type="dxa"/>
            </w:tcMar>
            <w:vAlign w:val="center"/>
          </w:tcPr>
          <w:p w14:paraId="3D76E2D1" w14:textId="79C9448D" w:rsidR="00687C3B" w:rsidRPr="00745835" w:rsidRDefault="00687C3B" w:rsidP="004E2F37">
            <w:pPr>
              <w:tabs>
                <w:tab w:val="left" w:pos="244"/>
                <w:tab w:val="left" w:pos="835"/>
                <w:tab w:val="left" w:pos="1440"/>
                <w:tab w:val="left" w:pos="2044"/>
                <w:tab w:val="left" w:pos="2635"/>
              </w:tabs>
              <w:adjustRightInd w:val="0"/>
              <w:spacing w:line="240" w:lineRule="exact"/>
              <w:rPr>
                <w:rFonts w:eastAsia="Times New Roman" w:cs="Times New Roman"/>
                <w:szCs w:val="24"/>
              </w:rPr>
            </w:pPr>
            <w:r w:rsidRPr="00745835">
              <w:rPr>
                <w:rFonts w:eastAsia="Times New Roman" w:cs="Times New Roman"/>
                <w:szCs w:val="24"/>
              </w:rPr>
              <w:t>03.01</w:t>
            </w:r>
            <w:r>
              <w:rPr>
                <w:rFonts w:eastAsia="Times New Roman" w:cs="Times New Roman"/>
                <w:szCs w:val="24"/>
              </w:rPr>
              <w:t xml:space="preserve"> – 03.</w:t>
            </w:r>
            <w:r w:rsidRPr="00DF36A2">
              <w:rPr>
                <w:rFonts w:eastAsia="Times New Roman" w:cs="Times New Roman"/>
                <w:color w:val="FF0000"/>
                <w:szCs w:val="24"/>
              </w:rPr>
              <w:t>0</w:t>
            </w:r>
            <w:r w:rsidR="009541AA" w:rsidRPr="00DF36A2">
              <w:rPr>
                <w:rFonts w:eastAsia="Times New Roman" w:cs="Times New Roman"/>
                <w:color w:val="FF0000"/>
                <w:szCs w:val="24"/>
              </w:rPr>
              <w:t>5</w:t>
            </w:r>
            <w:r w:rsidR="00282EDE" w:rsidRPr="00DF36A2">
              <w:rPr>
                <w:rFonts w:eastAsia="Times New Roman" w:cs="Times New Roman"/>
                <w:color w:val="FF0000"/>
                <w:szCs w:val="24"/>
              </w:rPr>
              <w:t xml:space="preserve">, </w:t>
            </w:r>
            <w:r w:rsidR="0020689C" w:rsidRPr="00DF36A2">
              <w:rPr>
                <w:rFonts w:eastAsia="Times New Roman" w:cs="Times New Roman"/>
                <w:color w:val="FF0000"/>
                <w:szCs w:val="24"/>
              </w:rPr>
              <w:t>0</w:t>
            </w:r>
            <w:r w:rsidR="00282EDE" w:rsidRPr="00DF36A2">
              <w:rPr>
                <w:rFonts w:eastAsia="Times New Roman" w:cs="Times New Roman"/>
                <w:color w:val="FF0000"/>
                <w:szCs w:val="24"/>
              </w:rPr>
              <w:t>3.</w:t>
            </w:r>
            <w:r w:rsidR="0020689C" w:rsidRPr="00DF36A2">
              <w:rPr>
                <w:rFonts w:eastAsia="Times New Roman" w:cs="Times New Roman"/>
                <w:color w:val="FF0000"/>
                <w:szCs w:val="24"/>
              </w:rPr>
              <w:t>0</w:t>
            </w:r>
            <w:r w:rsidR="00282EDE" w:rsidRPr="00DF36A2">
              <w:rPr>
                <w:rFonts w:eastAsia="Times New Roman" w:cs="Times New Roman"/>
                <w:color w:val="FF0000"/>
                <w:szCs w:val="24"/>
              </w:rPr>
              <w:t>6b</w:t>
            </w:r>
            <w:r w:rsidR="0020689C" w:rsidRPr="00DF36A2">
              <w:rPr>
                <w:rFonts w:eastAsia="Times New Roman" w:cs="Times New Roman"/>
                <w:color w:val="FF0000"/>
                <w:szCs w:val="24"/>
              </w:rPr>
              <w:t xml:space="preserve"> (as applicable)</w:t>
            </w:r>
          </w:p>
        </w:tc>
        <w:tc>
          <w:tcPr>
            <w:tcW w:w="1260" w:type="dxa"/>
            <w:tcBorders>
              <w:top w:val="double" w:sz="4" w:space="0" w:color="auto"/>
            </w:tcBorders>
            <w:tcMar>
              <w:top w:w="72" w:type="dxa"/>
              <w:left w:w="72" w:type="dxa"/>
              <w:bottom w:w="72" w:type="dxa"/>
              <w:right w:w="72" w:type="dxa"/>
            </w:tcMar>
            <w:vAlign w:val="center"/>
            <w:hideMark/>
          </w:tcPr>
          <w:p w14:paraId="14E849F7" w14:textId="1CB154E2"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Biennial</w:t>
            </w:r>
          </w:p>
        </w:tc>
        <w:tc>
          <w:tcPr>
            <w:tcW w:w="1620" w:type="dxa"/>
            <w:tcBorders>
              <w:top w:val="double" w:sz="4" w:space="0" w:color="auto"/>
              <w:right w:val="single" w:sz="4" w:space="0" w:color="auto"/>
            </w:tcBorders>
            <w:tcMar>
              <w:top w:w="72" w:type="dxa"/>
              <w:left w:w="72" w:type="dxa"/>
              <w:bottom w:w="72" w:type="dxa"/>
              <w:right w:w="72" w:type="dxa"/>
            </w:tcMar>
            <w:vAlign w:val="center"/>
          </w:tcPr>
          <w:p w14:paraId="2E6A3AA2" w14:textId="4E777BD5"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1 per site</w:t>
            </w:r>
          </w:p>
        </w:tc>
        <w:tc>
          <w:tcPr>
            <w:tcW w:w="1350" w:type="dxa"/>
            <w:tcBorders>
              <w:top w:val="double" w:sz="4" w:space="0" w:color="auto"/>
              <w:left w:val="single" w:sz="4" w:space="0" w:color="auto"/>
              <w:right w:val="single" w:sz="4" w:space="0" w:color="auto"/>
            </w:tcBorders>
            <w:tcMar>
              <w:top w:w="72" w:type="dxa"/>
              <w:left w:w="72" w:type="dxa"/>
              <w:bottom w:w="72" w:type="dxa"/>
              <w:right w:w="72" w:type="dxa"/>
            </w:tcMar>
            <w:vAlign w:val="center"/>
          </w:tcPr>
          <w:p w14:paraId="3C5831A4" w14:textId="58D677E3"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1</w:t>
            </w:r>
          </w:p>
        </w:tc>
        <w:tc>
          <w:tcPr>
            <w:tcW w:w="1530" w:type="dxa"/>
            <w:tcBorders>
              <w:top w:val="double" w:sz="4" w:space="0" w:color="auto"/>
              <w:left w:val="single" w:sz="4" w:space="0" w:color="auto"/>
              <w:right w:val="double" w:sz="4" w:space="0" w:color="auto"/>
            </w:tcBorders>
            <w:tcMar>
              <w:top w:w="72" w:type="dxa"/>
              <w:left w:w="72" w:type="dxa"/>
              <w:bottom w:w="72" w:type="dxa"/>
              <w:right w:w="72" w:type="dxa"/>
            </w:tcMar>
            <w:vAlign w:val="center"/>
          </w:tcPr>
          <w:p w14:paraId="1E7543C9" w14:textId="420251AF" w:rsidR="00687C3B" w:rsidRPr="00745835" w:rsidRDefault="002226C5"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2226C5">
              <w:rPr>
                <w:rFonts w:eastAsia="Times New Roman" w:cs="Times New Roman"/>
                <w:szCs w:val="24"/>
              </w:rPr>
              <w:t>70 +/- 7</w:t>
            </w:r>
          </w:p>
        </w:tc>
      </w:tr>
      <w:tr w:rsidR="007A186A" w:rsidRPr="00745835" w14:paraId="203C7198" w14:textId="77777777" w:rsidTr="00F170D3">
        <w:trPr>
          <w:trHeight w:val="432"/>
        </w:trPr>
        <w:tc>
          <w:tcPr>
            <w:tcW w:w="1677" w:type="dxa"/>
            <w:tcBorders>
              <w:top w:val="single" w:sz="4" w:space="0" w:color="auto"/>
              <w:left w:val="double" w:sz="4" w:space="0" w:color="auto"/>
              <w:bottom w:val="single" w:sz="4" w:space="0" w:color="auto"/>
              <w:right w:val="single" w:sz="4" w:space="0" w:color="auto"/>
            </w:tcBorders>
            <w:tcMar>
              <w:top w:w="72" w:type="dxa"/>
              <w:left w:w="72" w:type="dxa"/>
              <w:bottom w:w="72" w:type="dxa"/>
              <w:right w:w="72" w:type="dxa"/>
            </w:tcMar>
            <w:vAlign w:val="center"/>
            <w:hideMark/>
          </w:tcPr>
          <w:p w14:paraId="38DD6678" w14:textId="3DE4B987" w:rsidR="00C85A71" w:rsidRPr="00DF36A2" w:rsidRDefault="007A186A" w:rsidP="009A417A">
            <w:pPr>
              <w:tabs>
                <w:tab w:val="left" w:pos="244"/>
                <w:tab w:val="left" w:pos="835"/>
                <w:tab w:val="left" w:pos="1440"/>
                <w:tab w:val="left" w:pos="2044"/>
                <w:tab w:val="left" w:pos="2635"/>
              </w:tabs>
              <w:autoSpaceDE/>
              <w:autoSpaceDN/>
              <w:spacing w:line="240" w:lineRule="exact"/>
              <w:rPr>
                <w:rFonts w:eastAsia="Times New Roman" w:cs="Times New Roman"/>
                <w:color w:val="FF0000"/>
                <w:szCs w:val="24"/>
              </w:rPr>
            </w:pPr>
            <w:proofErr w:type="spellStart"/>
            <w:r w:rsidRPr="00DF36A2">
              <w:rPr>
                <w:rFonts w:eastAsia="Times New Roman" w:cs="Times New Roman"/>
                <w:color w:val="FF0000"/>
                <w:szCs w:val="24"/>
              </w:rPr>
              <w:t>CyberSecurity</w:t>
            </w:r>
            <w:proofErr w:type="spellEnd"/>
          </w:p>
          <w:p w14:paraId="20B0EC20" w14:textId="77777777" w:rsidR="00C85A71" w:rsidRPr="00DF36A2" w:rsidRDefault="00C85A71" w:rsidP="009A417A">
            <w:pPr>
              <w:tabs>
                <w:tab w:val="left" w:pos="244"/>
                <w:tab w:val="left" w:pos="835"/>
                <w:tab w:val="left" w:pos="1440"/>
                <w:tab w:val="left" w:pos="2044"/>
                <w:tab w:val="left" w:pos="2635"/>
              </w:tabs>
              <w:autoSpaceDE/>
              <w:autoSpaceDN/>
              <w:spacing w:line="240" w:lineRule="exact"/>
              <w:rPr>
                <w:rFonts w:eastAsia="Times New Roman" w:cs="Times New Roman"/>
                <w:color w:val="FF0000"/>
                <w:szCs w:val="24"/>
              </w:rPr>
            </w:pPr>
            <w:r w:rsidRPr="00DF36A2">
              <w:rPr>
                <w:rFonts w:eastAsia="Times New Roman" w:cs="Times New Roman"/>
                <w:color w:val="FF0000"/>
                <w:szCs w:val="24"/>
              </w:rPr>
              <w:t xml:space="preserve">With </w:t>
            </w:r>
            <w:r w:rsidR="00860552" w:rsidRPr="00DF36A2">
              <w:rPr>
                <w:rFonts w:eastAsia="Times New Roman" w:cs="Times New Roman"/>
                <w:color w:val="FF0000"/>
                <w:szCs w:val="24"/>
              </w:rPr>
              <w:t>P</w:t>
            </w:r>
            <w:r w:rsidRPr="00DF36A2">
              <w:rPr>
                <w:rFonts w:eastAsia="Times New Roman" w:cs="Times New Roman"/>
                <w:color w:val="FF0000"/>
                <w:szCs w:val="24"/>
              </w:rPr>
              <w:t xml:space="preserve">erformance </w:t>
            </w:r>
            <w:r w:rsidR="00860552" w:rsidRPr="00DF36A2">
              <w:rPr>
                <w:rFonts w:eastAsia="Times New Roman" w:cs="Times New Roman"/>
                <w:color w:val="FF0000"/>
                <w:szCs w:val="24"/>
              </w:rPr>
              <w:t>T</w:t>
            </w:r>
            <w:r w:rsidRPr="00DF36A2">
              <w:rPr>
                <w:rFonts w:eastAsia="Times New Roman" w:cs="Times New Roman"/>
                <w:color w:val="FF0000"/>
                <w:szCs w:val="24"/>
              </w:rPr>
              <w:t>esting</w:t>
            </w:r>
          </w:p>
          <w:p w14:paraId="3E5F5BFF" w14:textId="77777777" w:rsidR="007A186A" w:rsidRPr="00DF36A2" w:rsidRDefault="007A186A" w:rsidP="009A417A">
            <w:pPr>
              <w:tabs>
                <w:tab w:val="left" w:pos="244"/>
                <w:tab w:val="left" w:pos="835"/>
                <w:tab w:val="left" w:pos="1440"/>
                <w:tab w:val="left" w:pos="2044"/>
                <w:tab w:val="left" w:pos="2635"/>
              </w:tabs>
              <w:autoSpaceDE/>
              <w:autoSpaceDN/>
              <w:spacing w:line="240" w:lineRule="exact"/>
              <w:rPr>
                <w:rFonts w:eastAsia="Times New Roman" w:cs="Times New Roman"/>
                <w:color w:val="FF0000"/>
                <w:szCs w:val="24"/>
              </w:rPr>
            </w:pPr>
            <w:r w:rsidRPr="00DF36A2">
              <w:rPr>
                <w:rFonts w:eastAsia="Times New Roman" w:cs="Times New Roman"/>
                <w:color w:val="FF0000"/>
                <w:szCs w:val="24"/>
              </w:rPr>
              <w:t xml:space="preserve"> (Note 1 below)</w:t>
            </w:r>
          </w:p>
        </w:tc>
        <w:tc>
          <w:tcPr>
            <w:tcW w:w="162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tcPr>
          <w:p w14:paraId="6B590D57" w14:textId="77777777" w:rsidR="007A186A" w:rsidRPr="00DF36A2" w:rsidRDefault="007A186A" w:rsidP="009A417A">
            <w:pPr>
              <w:tabs>
                <w:tab w:val="left" w:pos="244"/>
                <w:tab w:val="left" w:pos="835"/>
                <w:tab w:val="left" w:pos="1440"/>
                <w:tab w:val="left" w:pos="2044"/>
                <w:tab w:val="left" w:pos="2635"/>
              </w:tabs>
              <w:adjustRightInd w:val="0"/>
              <w:spacing w:line="240" w:lineRule="exact"/>
              <w:rPr>
                <w:rFonts w:eastAsia="Times New Roman" w:cs="Times New Roman"/>
                <w:color w:val="FF0000"/>
                <w:szCs w:val="24"/>
              </w:rPr>
            </w:pPr>
            <w:r w:rsidRPr="00DF36A2">
              <w:rPr>
                <w:rFonts w:eastAsia="Times New Roman" w:cs="Times New Roman"/>
                <w:color w:val="FF0000"/>
                <w:szCs w:val="24"/>
              </w:rPr>
              <w:t xml:space="preserve">03.01 – 03.06.a, </w:t>
            </w:r>
            <w:r w:rsidRPr="00DF36A2">
              <w:rPr>
                <w:rFonts w:eastAsia="Times New Roman" w:cs="Times New Roman"/>
                <w:color w:val="FF0000"/>
                <w:szCs w:val="24"/>
              </w:rPr>
              <w:br/>
              <w:t>(03.06b, as applicable)</w:t>
            </w:r>
          </w:p>
        </w:tc>
        <w:tc>
          <w:tcPr>
            <w:tcW w:w="126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hideMark/>
          </w:tcPr>
          <w:p w14:paraId="5261BC4A" w14:textId="77777777" w:rsidR="007A186A" w:rsidRPr="00DF36A2" w:rsidRDefault="007A186A" w:rsidP="009A417A">
            <w:pPr>
              <w:tabs>
                <w:tab w:val="left" w:pos="244"/>
                <w:tab w:val="left" w:pos="835"/>
                <w:tab w:val="left" w:pos="1440"/>
                <w:tab w:val="left" w:pos="2044"/>
                <w:tab w:val="left" w:pos="2635"/>
              </w:tabs>
              <w:autoSpaceDE/>
              <w:autoSpaceDN/>
              <w:spacing w:line="240" w:lineRule="exact"/>
              <w:jc w:val="center"/>
              <w:rPr>
                <w:rFonts w:eastAsia="Times New Roman" w:cs="Times New Roman"/>
                <w:color w:val="FF0000"/>
                <w:szCs w:val="24"/>
              </w:rPr>
            </w:pPr>
            <w:r w:rsidRPr="00DF36A2">
              <w:rPr>
                <w:rFonts w:eastAsia="Times New Roman" w:cs="Times New Roman"/>
                <w:color w:val="FF0000"/>
                <w:szCs w:val="24"/>
              </w:rPr>
              <w:t>Biennial</w:t>
            </w:r>
          </w:p>
        </w:tc>
        <w:tc>
          <w:tcPr>
            <w:tcW w:w="162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tcPr>
          <w:p w14:paraId="0A813C20" w14:textId="77777777" w:rsidR="007A186A" w:rsidRPr="00DF36A2" w:rsidRDefault="007A186A" w:rsidP="009A417A">
            <w:pPr>
              <w:tabs>
                <w:tab w:val="left" w:pos="244"/>
                <w:tab w:val="left" w:pos="835"/>
                <w:tab w:val="left" w:pos="1440"/>
                <w:tab w:val="left" w:pos="2044"/>
                <w:tab w:val="left" w:pos="2635"/>
              </w:tabs>
              <w:autoSpaceDE/>
              <w:autoSpaceDN/>
              <w:spacing w:line="240" w:lineRule="exact"/>
              <w:jc w:val="center"/>
              <w:rPr>
                <w:rFonts w:eastAsia="Times New Roman" w:cs="Times New Roman"/>
                <w:color w:val="FF0000"/>
                <w:szCs w:val="24"/>
              </w:rPr>
            </w:pPr>
            <w:r w:rsidRPr="00DF36A2">
              <w:rPr>
                <w:rFonts w:eastAsia="Times New Roman" w:cs="Times New Roman"/>
                <w:color w:val="FF0000"/>
                <w:szCs w:val="24"/>
              </w:rPr>
              <w:t>1 per site</w:t>
            </w:r>
          </w:p>
        </w:tc>
        <w:tc>
          <w:tcPr>
            <w:tcW w:w="135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tcPr>
          <w:p w14:paraId="1AEC57EB" w14:textId="77777777" w:rsidR="007A186A" w:rsidRPr="00DF36A2" w:rsidRDefault="007A186A" w:rsidP="009A417A">
            <w:pPr>
              <w:tabs>
                <w:tab w:val="left" w:pos="244"/>
                <w:tab w:val="left" w:pos="835"/>
                <w:tab w:val="left" w:pos="1440"/>
                <w:tab w:val="left" w:pos="2044"/>
                <w:tab w:val="left" w:pos="2635"/>
              </w:tabs>
              <w:autoSpaceDE/>
              <w:autoSpaceDN/>
              <w:spacing w:line="240" w:lineRule="exact"/>
              <w:jc w:val="center"/>
              <w:rPr>
                <w:rFonts w:eastAsia="Times New Roman" w:cs="Times New Roman"/>
                <w:color w:val="FF0000"/>
                <w:szCs w:val="24"/>
              </w:rPr>
            </w:pPr>
            <w:r w:rsidRPr="00DF36A2">
              <w:rPr>
                <w:rFonts w:eastAsia="Times New Roman" w:cs="Times New Roman"/>
                <w:color w:val="FF0000"/>
                <w:szCs w:val="24"/>
              </w:rPr>
              <w:t>1</w:t>
            </w:r>
          </w:p>
        </w:tc>
        <w:tc>
          <w:tcPr>
            <w:tcW w:w="1530" w:type="dxa"/>
            <w:tcBorders>
              <w:top w:val="single" w:sz="4" w:space="0" w:color="auto"/>
              <w:left w:val="single" w:sz="4" w:space="0" w:color="auto"/>
              <w:bottom w:val="single" w:sz="4" w:space="0" w:color="auto"/>
              <w:right w:val="double" w:sz="4" w:space="0" w:color="auto"/>
            </w:tcBorders>
            <w:tcMar>
              <w:top w:w="72" w:type="dxa"/>
              <w:left w:w="72" w:type="dxa"/>
              <w:bottom w:w="72" w:type="dxa"/>
              <w:right w:w="72" w:type="dxa"/>
            </w:tcMar>
            <w:vAlign w:val="center"/>
          </w:tcPr>
          <w:p w14:paraId="77F58000" w14:textId="77777777" w:rsidR="007A186A" w:rsidRPr="00DF36A2" w:rsidRDefault="007A186A" w:rsidP="009A417A">
            <w:pPr>
              <w:tabs>
                <w:tab w:val="left" w:pos="244"/>
                <w:tab w:val="left" w:pos="835"/>
                <w:tab w:val="left" w:pos="1440"/>
                <w:tab w:val="left" w:pos="2044"/>
                <w:tab w:val="left" w:pos="2635"/>
              </w:tabs>
              <w:autoSpaceDE/>
              <w:autoSpaceDN/>
              <w:spacing w:line="240" w:lineRule="exact"/>
              <w:jc w:val="center"/>
              <w:rPr>
                <w:rFonts w:eastAsia="Times New Roman" w:cs="Times New Roman"/>
                <w:color w:val="FF0000"/>
                <w:szCs w:val="24"/>
              </w:rPr>
            </w:pPr>
            <w:r w:rsidRPr="00DF36A2">
              <w:rPr>
                <w:rFonts w:eastAsia="Times New Roman" w:cs="Times New Roman"/>
                <w:color w:val="FF0000"/>
                <w:szCs w:val="24"/>
              </w:rPr>
              <w:t xml:space="preserve">42 +/- </w:t>
            </w:r>
            <w:r w:rsidR="000C5988" w:rsidRPr="00DF36A2">
              <w:rPr>
                <w:rFonts w:eastAsia="Times New Roman" w:cs="Times New Roman"/>
                <w:color w:val="FF0000"/>
                <w:szCs w:val="24"/>
              </w:rPr>
              <w:t>5</w:t>
            </w:r>
          </w:p>
        </w:tc>
      </w:tr>
    </w:tbl>
    <w:p w14:paraId="55045FFA" w14:textId="04AA93F0" w:rsidR="00155E58" w:rsidRDefault="00155E58" w:rsidP="005E4341">
      <w:pPr>
        <w:pStyle w:val="BodyText"/>
        <w:ind w:right="333"/>
      </w:pPr>
    </w:p>
    <w:p w14:paraId="59E9B1B4" w14:textId="657E33CB" w:rsidR="005E4341" w:rsidRPr="00980D7A" w:rsidRDefault="005E4341" w:rsidP="00980D7A">
      <w:pPr>
        <w:pStyle w:val="BodyText"/>
      </w:pPr>
      <w:r>
        <w:t>The estimated time to complete the inspection procedure direct inspection effort is 70 hours (with a range of 63 to 77 hours) per site and will consist of one week of direct inspection effort</w:t>
      </w:r>
      <w:r w:rsidR="001F3276">
        <w:t xml:space="preserve"> </w:t>
      </w:r>
      <w:r>
        <w:t xml:space="preserve">with contractor support.  This inspection is planned to be conducted as a team inspection.  The team shall consist of two regional inspectors and two contractors.  </w:t>
      </w:r>
    </w:p>
    <w:p w14:paraId="6056DE46" w14:textId="77777777" w:rsidR="00BC6F58" w:rsidRDefault="00BC6F58" w:rsidP="00980D7A">
      <w:pPr>
        <w:pStyle w:val="BodyText"/>
      </w:pPr>
      <w:r>
        <w:br w:type="page"/>
      </w:r>
    </w:p>
    <w:p w14:paraId="49DE95C8" w14:textId="32862C1B" w:rsidR="00C11CD9" w:rsidRDefault="004C4404" w:rsidP="00980D7A">
      <w:pPr>
        <w:pStyle w:val="BodyText"/>
      </w:pPr>
      <w:r>
        <w:lastRenderedPageBreak/>
        <w:t>The inspection of the minimum number of inspection requirements will constitute completion of one sample and this procedure.  This inspection requirement range for completion is as follows:  minimum of three inspection requirements, nominal four inspection requirements, and maximum, based on unusual circumstance, or special considerations, five inspection requirements.  The inspection of the nominal range of inspection requirements within this procedure is the target range</w:t>
      </w:r>
      <w:r w:rsidR="005F149E">
        <w:t xml:space="preserve"> for this sample and should be completed to the extent practicable. </w:t>
      </w:r>
    </w:p>
    <w:p w14:paraId="533F4513" w14:textId="521789A9" w:rsidR="005F149E" w:rsidRDefault="005F149E" w:rsidP="00980D7A">
      <w:pPr>
        <w:pStyle w:val="BodyText"/>
      </w:pPr>
      <w:r>
        <w:t>The frequency at which this inspection activity is to be conducted</w:t>
      </w:r>
      <w:r w:rsidR="00F166D5">
        <w:t>,</w:t>
      </w:r>
      <w:r>
        <w:t xml:space="preserve"> is one week biennially (once every 2 years).</w:t>
      </w:r>
    </w:p>
    <w:p w14:paraId="54FABE42" w14:textId="508B4A4A" w:rsidR="00473F33" w:rsidRPr="00DF36A2" w:rsidRDefault="000E2D95" w:rsidP="00980D7A">
      <w:pPr>
        <w:pStyle w:val="BodyText"/>
        <w:rPr>
          <w:color w:val="FF0000"/>
        </w:rPr>
      </w:pPr>
      <w:r>
        <w:rPr>
          <w:noProof/>
          <w:color w:val="FF0000"/>
        </w:rPr>
        <mc:AlternateContent>
          <mc:Choice Requires="wps">
            <w:drawing>
              <wp:anchor distT="0" distB="0" distL="114300" distR="114300" simplePos="0" relativeHeight="251662336" behindDoc="0" locked="0" layoutInCell="1" allowOverlap="1" wp14:anchorId="1C7B5F7B" wp14:editId="5C6B43C6">
                <wp:simplePos x="0" y="0"/>
                <wp:positionH relativeFrom="column">
                  <wp:posOffset>-336550</wp:posOffset>
                </wp:positionH>
                <wp:positionV relativeFrom="paragraph">
                  <wp:posOffset>23495</wp:posOffset>
                </wp:positionV>
                <wp:extent cx="0" cy="3105150"/>
                <wp:effectExtent l="0" t="0" r="38100" b="19050"/>
                <wp:wrapNone/>
                <wp:docPr id="5" name="Straight Connector 5"/>
                <wp:cNvGraphicFramePr/>
                <a:graphic xmlns:a="http://schemas.openxmlformats.org/drawingml/2006/main">
                  <a:graphicData uri="http://schemas.microsoft.com/office/word/2010/wordprocessingShape">
                    <wps:wsp>
                      <wps:cNvCnPr/>
                      <wps:spPr>
                        <a:xfrm>
                          <a:off x="0" y="0"/>
                          <a:ext cx="0" cy="31051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82EC38"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5pt" to="-26.5pt,24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" strokecolor="#bc4542 [3045]"/>
            </w:pict>
          </mc:Fallback>
        </mc:AlternateContent>
      </w:r>
      <w:r>
        <w:rPr>
          <w:noProof/>
          <w:color w:val="FF0000"/>
        </w:rPr>
        <mc:AlternateContent>
          <mc:Choice Requires="wps">
            <w:drawing>
              <wp:anchor distT="0" distB="0" distL="114300" distR="114300" simplePos="0" relativeHeight="251661312" behindDoc="0" locked="0" layoutInCell="1" allowOverlap="1" wp14:anchorId="342380EA" wp14:editId="66BCAF95">
                <wp:simplePos x="0" y="0"/>
                <wp:positionH relativeFrom="column">
                  <wp:posOffset>-374650</wp:posOffset>
                </wp:positionH>
                <wp:positionV relativeFrom="paragraph">
                  <wp:posOffset>100965</wp:posOffset>
                </wp:positionV>
                <wp:extent cx="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C410DF"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9.5pt,7.95pt" to="-29.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" strokecolor="#4579b8 [3044]"/>
            </w:pict>
          </mc:Fallback>
        </mc:AlternateContent>
      </w:r>
      <w:r w:rsidR="00B669A8" w:rsidRPr="00DF36A2">
        <w:rPr>
          <w:color w:val="FF0000"/>
        </w:rPr>
        <w:t>Note 1:</w:t>
      </w:r>
      <w:r w:rsidR="006621BD" w:rsidRPr="00DF36A2">
        <w:rPr>
          <w:color w:val="FF0000"/>
        </w:rPr>
        <w:t xml:space="preserve"> </w:t>
      </w:r>
      <w:r w:rsidR="00B669A8" w:rsidRPr="00DF36A2">
        <w:rPr>
          <w:color w:val="FF0000"/>
        </w:rPr>
        <w:t xml:space="preserve"> </w:t>
      </w:r>
      <w:r w:rsidR="00473F33" w:rsidRPr="00DF36A2">
        <w:rPr>
          <w:color w:val="FF0000"/>
          <w:u w:val="single"/>
        </w:rPr>
        <w:t>Alternate Inspection Program for Licensees with Performance and Function Testing Program</w:t>
      </w:r>
    </w:p>
    <w:p w14:paraId="6545A25B" w14:textId="0AAE4670" w:rsidR="00C11CD9" w:rsidRDefault="00C11CD9" w:rsidP="00980D7A">
      <w:pPr>
        <w:pStyle w:val="BodyText"/>
      </w:pPr>
      <w:r w:rsidRPr="004D31E8">
        <w:t xml:space="preserve">When a licensee elects to demonstrate an authentic and realistic performance and function test of the cybersecurity network configuration, the opportunity could provide inspectors a more efficient </w:t>
      </w:r>
      <w:r w:rsidR="007D3A13" w:rsidRPr="00DF36A2">
        <w:rPr>
          <w:color w:val="FF0000"/>
        </w:rPr>
        <w:t>method</w:t>
      </w:r>
      <w:r w:rsidRPr="00DF36A2">
        <w:rPr>
          <w:color w:val="FF0000"/>
        </w:rPr>
        <w:t xml:space="preserve"> </w:t>
      </w:r>
      <w:r w:rsidRPr="004D31E8">
        <w:t xml:space="preserve">to evaluate the licensee’s defensive architecture and selected program elements.  </w:t>
      </w:r>
      <w:r w:rsidR="625C1649" w:rsidRPr="00DF36A2">
        <w:rPr>
          <w:color w:val="FF0000"/>
        </w:rPr>
        <w:t>If</w:t>
      </w:r>
      <w:r w:rsidR="770E5E8B" w:rsidRPr="00DF36A2">
        <w:rPr>
          <w:color w:val="FF0000"/>
        </w:rPr>
        <w:t>, based on on-site oversight of the performance testing configuration and implementation,</w:t>
      </w:r>
      <w:r w:rsidRPr="004D31E8">
        <w:t xml:space="preserve"> the inspectors conclude that the licensee </w:t>
      </w:r>
      <w:r w:rsidR="17C5FA28" w:rsidRPr="00DF36A2">
        <w:rPr>
          <w:color w:val="FF0000"/>
        </w:rPr>
        <w:t>conducted</w:t>
      </w:r>
      <w:r w:rsidRPr="004D31E8">
        <w:t xml:space="preserve"> an effective, acceptable performance and function test, then the </w:t>
      </w:r>
      <w:r w:rsidR="770E5E8B" w:rsidRPr="00DF36A2">
        <w:rPr>
          <w:color w:val="FF0000"/>
        </w:rPr>
        <w:t xml:space="preserve">subsequent </w:t>
      </w:r>
      <w:r w:rsidR="6E28A30A" w:rsidRPr="00DF36A2">
        <w:rPr>
          <w:color w:val="FF0000"/>
        </w:rPr>
        <w:t xml:space="preserve">conduct of the </w:t>
      </w:r>
      <w:r w:rsidR="625C1649" w:rsidRPr="00DF36A2">
        <w:rPr>
          <w:color w:val="FF0000"/>
        </w:rPr>
        <w:t xml:space="preserve">inspection </w:t>
      </w:r>
      <w:r w:rsidR="6E28A30A" w:rsidRPr="00DF36A2">
        <w:rPr>
          <w:color w:val="FF0000"/>
        </w:rPr>
        <w:t>is modified.</w:t>
      </w:r>
      <w:r w:rsidR="006621BD" w:rsidRPr="00DF36A2">
        <w:rPr>
          <w:color w:val="FF0000"/>
        </w:rPr>
        <w:t xml:space="preserve"> </w:t>
      </w:r>
      <w:r w:rsidR="6E28A30A" w:rsidRPr="00DF36A2">
        <w:rPr>
          <w:color w:val="FF0000"/>
        </w:rPr>
        <w:t xml:space="preserve"> For licensees with a performance and functional testing program, </w:t>
      </w:r>
      <w:r w:rsidR="5EB2AEBA" w:rsidRPr="00DF36A2">
        <w:rPr>
          <w:color w:val="FF0000"/>
        </w:rPr>
        <w:t xml:space="preserve">up to </w:t>
      </w:r>
      <w:r w:rsidR="6E28A30A" w:rsidRPr="00DF36A2">
        <w:rPr>
          <w:color w:val="FF0000"/>
        </w:rPr>
        <w:t xml:space="preserve">7 hours of direct inspection </w:t>
      </w:r>
      <w:r w:rsidR="6E28A30A" w:rsidRPr="004D31E8">
        <w:t>effort is planned</w:t>
      </w:r>
      <w:r w:rsidRPr="004D31E8">
        <w:t xml:space="preserve"> for performance and function test </w:t>
      </w:r>
      <w:r w:rsidR="6E28A30A" w:rsidRPr="00DF36A2">
        <w:rPr>
          <w:color w:val="FF0000"/>
        </w:rPr>
        <w:t xml:space="preserve">observation applicable to the site.  </w:t>
      </w:r>
      <w:r w:rsidR="06D62FEB" w:rsidRPr="00DF36A2">
        <w:rPr>
          <w:color w:val="FF0000"/>
        </w:rPr>
        <w:t>Inspection</w:t>
      </w:r>
      <w:r w:rsidR="1AEF6F7B" w:rsidRPr="00DF36A2">
        <w:rPr>
          <w:color w:val="FF0000"/>
        </w:rPr>
        <w:t xml:space="preserve"> of</w:t>
      </w:r>
      <w:r w:rsidR="6E28A30A" w:rsidRPr="00DF36A2">
        <w:rPr>
          <w:color w:val="FF0000"/>
        </w:rPr>
        <w:t xml:space="preserve"> the performance and functional testing demonstration</w:t>
      </w:r>
      <w:r w:rsidR="117CCED2" w:rsidRPr="00DF36A2">
        <w:rPr>
          <w:color w:val="FF0000"/>
        </w:rPr>
        <w:t xml:space="preserve"> and reported results</w:t>
      </w:r>
      <w:r w:rsidR="6E28A30A" w:rsidRPr="00DF36A2">
        <w:rPr>
          <w:color w:val="FF0000"/>
        </w:rPr>
        <w:t xml:space="preserve"> </w:t>
      </w:r>
      <w:r w:rsidR="11F1B3F3" w:rsidRPr="00DF36A2">
        <w:rPr>
          <w:color w:val="FF0000"/>
        </w:rPr>
        <w:t>may</w:t>
      </w:r>
      <w:r w:rsidR="6E28A30A" w:rsidRPr="00DF36A2">
        <w:rPr>
          <w:color w:val="FF0000"/>
        </w:rPr>
        <w:t xml:space="preserve"> satisfy </w:t>
      </w:r>
      <w:r w:rsidR="11F1B3F3" w:rsidRPr="00DF36A2">
        <w:rPr>
          <w:color w:val="FF0000"/>
        </w:rPr>
        <w:t xml:space="preserve">certain inspection </w:t>
      </w:r>
      <w:r w:rsidRPr="00DF36A2">
        <w:rPr>
          <w:color w:val="FF0000"/>
        </w:rPr>
        <w:t xml:space="preserve">areas </w:t>
      </w:r>
      <w:r w:rsidR="6E28A30A" w:rsidRPr="00DF36A2">
        <w:rPr>
          <w:color w:val="FF0000"/>
        </w:rPr>
        <w:t>(</w:t>
      </w:r>
      <w:r w:rsidR="11F1B3F3" w:rsidRPr="00DF36A2">
        <w:rPr>
          <w:color w:val="FF0000"/>
        </w:rPr>
        <w:t xml:space="preserve">i.e., performance testing results may satisfy inspection requirements </w:t>
      </w:r>
      <w:r w:rsidR="006621BD" w:rsidRPr="00DF36A2">
        <w:rPr>
          <w:color w:val="FF0000"/>
        </w:rPr>
        <w:br/>
      </w:r>
      <w:r w:rsidR="11F1B3F3" w:rsidRPr="00DF36A2">
        <w:rPr>
          <w:color w:val="FF0000"/>
        </w:rPr>
        <w:t>03.01.a, 03-01b, 03.02.a, and 03.02.e, and the performance testing demonstration may satisfy portions of 03.02.b, 03.02.d, 03.03a, and 03.03.b, as determined by the type and scope of the testing</w:t>
      </w:r>
      <w:r w:rsidR="6E28A30A" w:rsidRPr="00DF36A2">
        <w:rPr>
          <w:color w:val="FF0000"/>
        </w:rPr>
        <w:t>)</w:t>
      </w:r>
      <w:r w:rsidR="6E28A30A" w:rsidRPr="004D31E8">
        <w:t>.</w:t>
      </w:r>
      <w:r w:rsidRPr="004D31E8">
        <w:t xml:space="preserve"> </w:t>
      </w:r>
      <w:r w:rsidR="006621BD">
        <w:t xml:space="preserve"> </w:t>
      </w:r>
      <w:r w:rsidRPr="004D31E8">
        <w:t xml:space="preserve">As a result, the estimated time to complete the inspection procedure direct inspection effort shall be </w:t>
      </w:r>
      <w:r w:rsidR="001C5982" w:rsidRPr="00DF36A2">
        <w:rPr>
          <w:color w:val="FF0000"/>
        </w:rPr>
        <w:t xml:space="preserve">up to </w:t>
      </w:r>
      <w:r w:rsidRPr="004D31E8">
        <w:t>42 hours per site, (</w:t>
      </w:r>
      <w:r w:rsidR="6E28A30A" w:rsidRPr="00DF36A2">
        <w:rPr>
          <w:color w:val="FF0000"/>
        </w:rPr>
        <w:t xml:space="preserve">35 hours for </w:t>
      </w:r>
      <w:r w:rsidR="002E0672" w:rsidRPr="00DF36A2">
        <w:rPr>
          <w:color w:val="FF0000"/>
        </w:rPr>
        <w:t>on-site</w:t>
      </w:r>
      <w:r w:rsidR="6E28A30A" w:rsidRPr="00DF36A2">
        <w:rPr>
          <w:color w:val="FF0000"/>
        </w:rPr>
        <w:t xml:space="preserve"> inspection plus</w:t>
      </w:r>
      <w:r w:rsidR="3167CCCB" w:rsidRPr="00DF36A2">
        <w:rPr>
          <w:color w:val="FF0000"/>
        </w:rPr>
        <w:t xml:space="preserve"> up to</w:t>
      </w:r>
      <w:r w:rsidR="6E28A30A" w:rsidRPr="00DF36A2">
        <w:rPr>
          <w:color w:val="FF0000"/>
        </w:rPr>
        <w:t xml:space="preserve"> </w:t>
      </w:r>
      <w:r w:rsidRPr="004D31E8">
        <w:t>7 hours for performance and function test observation</w:t>
      </w:r>
      <w:r w:rsidR="6E28A30A" w:rsidRPr="004D31E8">
        <w:t xml:space="preserve">, </w:t>
      </w:r>
      <w:r w:rsidR="6E28A30A" w:rsidRPr="00DF36A2">
        <w:rPr>
          <w:color w:val="FF0000"/>
        </w:rPr>
        <w:t>for</w:t>
      </w:r>
      <w:r w:rsidRPr="004D31E8">
        <w:t xml:space="preserve"> an overall range of 37 to 47 hours per site).</w:t>
      </w:r>
      <w:r w:rsidR="006621BD">
        <w:t xml:space="preserve"> </w:t>
      </w:r>
      <w:r w:rsidR="5A1D91BE" w:rsidRPr="004D31E8">
        <w:t xml:space="preserve"> </w:t>
      </w:r>
      <w:r w:rsidR="5A1D91BE" w:rsidRPr="00DF36A2">
        <w:rPr>
          <w:color w:val="FF0000"/>
        </w:rPr>
        <w:t xml:space="preserve">This inspection is planned to be conducted as a team inspection.  The team </w:t>
      </w:r>
      <w:r w:rsidR="625C1649" w:rsidRPr="00DF36A2">
        <w:rPr>
          <w:color w:val="FF0000"/>
        </w:rPr>
        <w:t>may consist of one inspector, and two contractors for one week.</w:t>
      </w:r>
      <w:r w:rsidR="625C1649">
        <w:t xml:space="preserve">  </w:t>
      </w:r>
    </w:p>
    <w:p w14:paraId="430F7865" w14:textId="5FB50E41" w:rsidR="00A63997" w:rsidRPr="00227240" w:rsidRDefault="0058448C" w:rsidP="00CC5D5F">
      <w:pPr>
        <w:pStyle w:val="Heading1"/>
      </w:pPr>
      <w:r w:rsidRPr="00227240">
        <w:t>71130.10-01</w:t>
      </w:r>
      <w:r w:rsidR="000E4299">
        <w:tab/>
      </w:r>
      <w:r w:rsidRPr="00227240">
        <w:t>INSPECTION OBJECTIVES</w:t>
      </w:r>
    </w:p>
    <w:p w14:paraId="3756ECBC" w14:textId="1E2F625A" w:rsidR="00A63997" w:rsidRDefault="00050224" w:rsidP="008929A9">
      <w:pPr>
        <w:pStyle w:val="BodyText2"/>
      </w:pPr>
      <w:r>
        <w:t>01.01</w:t>
      </w:r>
      <w:r w:rsidR="005D2803">
        <w:tab/>
      </w:r>
      <w:r w:rsidR="0058448C">
        <w:t xml:space="preserve">To provide assurance that the </w:t>
      </w:r>
      <w:r w:rsidR="007F55C6">
        <w:t>licensee</w:t>
      </w:r>
      <w:r w:rsidR="0058448C">
        <w:t>’s digital computer and communication systems</w:t>
      </w:r>
      <w:r w:rsidR="0058448C" w:rsidRPr="005D2803">
        <w:rPr>
          <w:spacing w:val="-20"/>
        </w:rPr>
        <w:t xml:space="preserve"> </w:t>
      </w:r>
      <w:r w:rsidR="0058448C">
        <w:t xml:space="preserve">and networks associated with </w:t>
      </w:r>
      <w:r w:rsidR="00443C22">
        <w:t>s</w:t>
      </w:r>
      <w:r w:rsidR="0058448C">
        <w:t xml:space="preserve">afety, </w:t>
      </w:r>
      <w:r w:rsidR="00443C22">
        <w:t>s</w:t>
      </w:r>
      <w:r w:rsidR="0058448C">
        <w:t xml:space="preserve">ecurity, or </w:t>
      </w:r>
      <w:r w:rsidR="00443C22">
        <w:t>e</w:t>
      </w:r>
      <w:r w:rsidR="0058448C">
        <w:t xml:space="preserve">mergency </w:t>
      </w:r>
      <w:r w:rsidR="00443C22">
        <w:t>p</w:t>
      </w:r>
      <w:r w:rsidR="0058448C">
        <w:t xml:space="preserve">reparedness (SSEP) functions are adequately protected against cyberattacks in accordance with Title 10 of the </w:t>
      </w:r>
      <w:r w:rsidR="0058448C" w:rsidRPr="005D2803">
        <w:rPr>
          <w:i/>
        </w:rPr>
        <w:t xml:space="preserve">Code of Federal Regulations </w:t>
      </w:r>
      <w:r w:rsidR="0058448C">
        <w:t>(</w:t>
      </w:r>
      <w:r w:rsidR="00E81C9E">
        <w:t xml:space="preserve">10 </w:t>
      </w:r>
      <w:r w:rsidR="0058448C">
        <w:t>CFR) 73.54 and the U.S. Nuclear Regulatory Commission (NRC) approved cybersecurity plan</w:t>
      </w:r>
      <w:r w:rsidR="0058448C" w:rsidRPr="005D2803">
        <w:rPr>
          <w:spacing w:val="-2"/>
        </w:rPr>
        <w:t xml:space="preserve"> </w:t>
      </w:r>
      <w:r w:rsidR="0058448C">
        <w:t>(CSP).</w:t>
      </w:r>
    </w:p>
    <w:p w14:paraId="3FDD727A" w14:textId="6D7E5A7C" w:rsidR="00A63997" w:rsidRDefault="005D2803" w:rsidP="008929A9">
      <w:pPr>
        <w:pStyle w:val="BodyText2"/>
      </w:pPr>
      <w:r>
        <w:t>01.02</w:t>
      </w:r>
      <w:r>
        <w:tab/>
      </w:r>
      <w:r w:rsidR="0058448C">
        <w:t>To verify that CSP changes and reports are in accordance with 10 CFR 50.54(p)</w:t>
      </w:r>
      <w:r w:rsidR="00141BBD">
        <w:t>.</w:t>
      </w:r>
    </w:p>
    <w:p w14:paraId="46203F6D" w14:textId="5A9F1C44" w:rsidR="00A63997" w:rsidRPr="00227240" w:rsidRDefault="0058448C" w:rsidP="000E4299">
      <w:pPr>
        <w:pStyle w:val="Heading1"/>
      </w:pPr>
      <w:r w:rsidRPr="00227240">
        <w:t xml:space="preserve">71130.10-02 </w:t>
      </w:r>
      <w:r w:rsidR="000E4299">
        <w:tab/>
      </w:r>
      <w:r w:rsidRPr="00227240">
        <w:t>GENERAL GUIDANCE</w:t>
      </w:r>
    </w:p>
    <w:p w14:paraId="290A5E69" w14:textId="25D6C0D4" w:rsidR="00A63997" w:rsidRDefault="00E30755" w:rsidP="0088324D">
      <w:pPr>
        <w:pStyle w:val="Heading2"/>
      </w:pPr>
      <w:r>
        <w:t>02.01</w:t>
      </w:r>
      <w:r>
        <w:tab/>
      </w:r>
      <w:r w:rsidR="0058448C">
        <w:t>Background</w:t>
      </w:r>
    </w:p>
    <w:p w14:paraId="5E0D4C63" w14:textId="57CDDA28" w:rsidR="00A63997" w:rsidRDefault="0058448C" w:rsidP="002E48FB">
      <w:pPr>
        <w:pStyle w:val="BodyText3"/>
      </w:pPr>
      <w:r>
        <w:t xml:space="preserve">Evaluation of the CSP implementation occurred in three distinct phases prior to development of this cybersecurity baseline inspection. </w:t>
      </w:r>
      <w:r w:rsidR="00ED7313">
        <w:t xml:space="preserve"> </w:t>
      </w:r>
      <w:r>
        <w:t>Initial inspections in accordance with Temporary Instruction 2201/004, “Inspection of Implementation of Interim Cyber</w:t>
      </w:r>
      <w:r w:rsidR="00EE60C3">
        <w:t>s</w:t>
      </w:r>
      <w:r>
        <w:t xml:space="preserve">ecurity Milestones 1-7,” verified </w:t>
      </w:r>
      <w:r w:rsidR="007F55C6">
        <w:t>licensee</w:t>
      </w:r>
      <w:r>
        <w:t xml:space="preserve">s established a qualified cybersecurity assessment team, identified all critical systems and critical digital </w:t>
      </w:r>
      <w:r w:rsidR="006D02E7">
        <w:t xml:space="preserve">assets (CDAs), </w:t>
      </w:r>
      <w:r w:rsidR="006D02E7">
        <w:lastRenderedPageBreak/>
        <w:t xml:space="preserve">effectively implemented a network architecture to separate higher </w:t>
      </w:r>
      <w:r w:rsidR="0029363F">
        <w:t>cybersecurity levels from lower levels as described in their CSP, established controls for portable media</w:t>
      </w:r>
      <w:r w:rsidR="00D73FF8">
        <w:t>, and</w:t>
      </w:r>
      <w:r w:rsidR="0029363F">
        <w:t xml:space="preserve"> mobile devices, expanded their insider mitigation program to include personnel associated with cybersecurity assets, and implemented controls for CDAs to the most important</w:t>
      </w:r>
      <w:r w:rsidR="006D02E7">
        <w:t xml:space="preserve"> </w:t>
      </w:r>
      <w:r>
        <w:t>systems.</w:t>
      </w:r>
    </w:p>
    <w:p w14:paraId="7039530E" w14:textId="1FB1A641" w:rsidR="00A63997" w:rsidRDefault="0058448C" w:rsidP="002E48FB">
      <w:pPr>
        <w:pStyle w:val="BodyText3"/>
      </w:pPr>
      <w:r>
        <w:t xml:space="preserve">The second phase of inspections verified that </w:t>
      </w:r>
      <w:r w:rsidR="007F55C6">
        <w:t>licensee</w:t>
      </w:r>
      <w:r>
        <w:t>s implemented effective corrective actions for performance deficiencies identified during the Milestones 1 to 7 inspections.</w:t>
      </w:r>
    </w:p>
    <w:p w14:paraId="46C608ED" w14:textId="28FBA68C" w:rsidR="00A63997" w:rsidRDefault="0058448C" w:rsidP="002E48FB">
      <w:pPr>
        <w:pStyle w:val="BodyText3"/>
      </w:pPr>
      <w:r>
        <w:t xml:space="preserve">The final phase of inspections, starting in 2017, verified </w:t>
      </w:r>
      <w:r w:rsidR="007F55C6">
        <w:t>licensee</w:t>
      </w:r>
      <w:r>
        <w:t xml:space="preserve">s had fully implemented their cybersecurity programs. </w:t>
      </w:r>
      <w:r w:rsidR="00ED7313">
        <w:t xml:space="preserve"> </w:t>
      </w:r>
      <w:r>
        <w:t>The full implementation inspections were conducted using Inspection Procedure (IP) 71130.10P, “Cyber</w:t>
      </w:r>
      <w:r w:rsidR="00EE60C3">
        <w:t>s</w:t>
      </w:r>
      <w:r>
        <w:t>ecurity.”</w:t>
      </w:r>
      <w:r w:rsidR="00294EB9">
        <w:t xml:space="preserve"> </w:t>
      </w:r>
      <w:r>
        <w:t xml:space="preserve"> Prior to and during the full implementation inspections, additional guidance was developed</w:t>
      </w:r>
      <w:r w:rsidR="00CD7115">
        <w:t xml:space="preserve"> and</w:t>
      </w:r>
      <w:r>
        <w:t xml:space="preserve"> issued based on lessons learned from oversight program implementation. </w:t>
      </w:r>
      <w:r w:rsidR="00ED7313">
        <w:t xml:space="preserve"> </w:t>
      </w:r>
      <w:r w:rsidR="008D78C7">
        <w:t>Nuclear Energy Institute (</w:t>
      </w:r>
      <w:r>
        <w:t>NEI</w:t>
      </w:r>
      <w:r w:rsidR="008D78C7">
        <w:t>)</w:t>
      </w:r>
      <w:r w:rsidR="00407D58">
        <w:t xml:space="preserve"> NEI </w:t>
      </w:r>
      <w:r>
        <w:t>13-10, “Cyber</w:t>
      </w:r>
      <w:r w:rsidR="00EE60C3">
        <w:t>s</w:t>
      </w:r>
      <w:r>
        <w:t xml:space="preserve">ecurity Control Assessments,” Revision 6, streamlined the process for addressing the application of cybersecurity controls to many CDAs. </w:t>
      </w:r>
      <w:r w:rsidR="00ED7313">
        <w:t xml:space="preserve"> </w:t>
      </w:r>
      <w:r>
        <w:t>Industry issued addendums to NEI 08-09, “Cyber</w:t>
      </w:r>
      <w:r w:rsidR="00EE60C3">
        <w:t>s</w:t>
      </w:r>
      <w:r>
        <w:t xml:space="preserve">ecurity Plan for Nuclear Power Reactors,” Revision 6, to clarify the requirements for implementing controls while the NRC performed the full implementation inspections. </w:t>
      </w:r>
      <w:r w:rsidR="00ED7313">
        <w:t xml:space="preserve"> </w:t>
      </w:r>
      <w:r>
        <w:t>In addition, industry continued efforts</w:t>
      </w:r>
      <w:r w:rsidR="007F5456">
        <w:t xml:space="preserve"> to clarify the process for identification of</w:t>
      </w:r>
      <w:r>
        <w:t xml:space="preserve"> digital assets identified as critical in the emergency planning and balance of plant areas, as the guidance</w:t>
      </w:r>
      <w:r>
        <w:rPr>
          <w:spacing w:val="-6"/>
        </w:rPr>
        <w:t xml:space="preserve"> </w:t>
      </w:r>
      <w:r>
        <w:t>in</w:t>
      </w:r>
      <w:r w:rsidR="00A67E3C">
        <w:t xml:space="preserve"> </w:t>
      </w:r>
      <w:r>
        <w:t>NEI 10-04, “Identifying Systems and Assets Subject to the Cyber</w:t>
      </w:r>
      <w:r w:rsidR="00EE60C3">
        <w:t>s</w:t>
      </w:r>
      <w:r>
        <w:t>ecurity Rule,” and NEI 13-10 changed.</w:t>
      </w:r>
    </w:p>
    <w:p w14:paraId="47646ED0" w14:textId="0E149093" w:rsidR="00AE3221" w:rsidRDefault="00AE3221" w:rsidP="002E48FB">
      <w:pPr>
        <w:pStyle w:val="BodyText3"/>
      </w:pPr>
      <w:r>
        <w:t>Throughout this procedure, the term “high assurance” is used in alignment with the Commission policy statement that high assurance is equivalent to reasonable assurance of adequate protection (NRC Staff Requirements Memorandum (SRM) SECY, “Options and Recommendations for the Force-On-Force Inspection Program in Response to SRM-SECY-14-0088,” Washington, DC, October</w:t>
      </w:r>
      <w:r w:rsidR="00CE6DA1">
        <w:t> </w:t>
      </w:r>
      <w:r>
        <w:t>5, 2016 (</w:t>
      </w:r>
      <w:r w:rsidR="0093637C">
        <w:t>Age</w:t>
      </w:r>
      <w:r w:rsidR="003A70ED">
        <w:t xml:space="preserve">ncywide Documents Access Management System </w:t>
      </w:r>
      <w:r>
        <w:t>Accession No.</w:t>
      </w:r>
      <w:r w:rsidR="0012595E">
        <w:t xml:space="preserve"> </w:t>
      </w:r>
      <w:r>
        <w:t>ML16279A345)).</w:t>
      </w:r>
    </w:p>
    <w:p w14:paraId="6911418B" w14:textId="68D0A98D" w:rsidR="00A63997" w:rsidRDefault="00E30755" w:rsidP="0088324D">
      <w:pPr>
        <w:pStyle w:val="Heading2"/>
      </w:pPr>
      <w:r>
        <w:t>02.02</w:t>
      </w:r>
      <w:r>
        <w:tab/>
      </w:r>
      <w:r w:rsidR="0058448C">
        <w:t>Guidance</w:t>
      </w:r>
    </w:p>
    <w:p w14:paraId="3541FF69" w14:textId="549057CE" w:rsidR="00A63997" w:rsidRDefault="0058448C" w:rsidP="002E48FB">
      <w:pPr>
        <w:pStyle w:val="BodyText3"/>
      </w:pPr>
      <w:r>
        <w:t xml:space="preserve">The inspection </w:t>
      </w:r>
      <w:r>
        <w:rPr>
          <w:spacing w:val="-3"/>
        </w:rPr>
        <w:t xml:space="preserve">process </w:t>
      </w:r>
      <w:r>
        <w:t xml:space="preserve">should focus on evaluating changes to the program, critical </w:t>
      </w:r>
      <w:r>
        <w:rPr>
          <w:spacing w:val="-3"/>
        </w:rPr>
        <w:t xml:space="preserve">systems, </w:t>
      </w:r>
      <w:r>
        <w:t xml:space="preserve">and </w:t>
      </w:r>
      <w:r>
        <w:rPr>
          <w:spacing w:val="-3"/>
        </w:rPr>
        <w:t xml:space="preserve">CDAs. </w:t>
      </w:r>
      <w:r w:rsidR="00ED7313">
        <w:rPr>
          <w:spacing w:val="-3"/>
        </w:rPr>
        <w:t xml:space="preserve"> </w:t>
      </w:r>
      <w:r>
        <w:t>These critical systems include, but are not limited to, plant</w:t>
      </w:r>
      <w:r>
        <w:rPr>
          <w:spacing w:val="-24"/>
        </w:rPr>
        <w:t xml:space="preserve"> </w:t>
      </w:r>
      <w:r>
        <w:t>systems, equipment, communication systems, networks, offsite communications, or support systems</w:t>
      </w:r>
      <w:r w:rsidR="00CD7115">
        <w:t>, or</w:t>
      </w:r>
      <w:r>
        <w:t xml:space="preserve"> equipment that perform</w:t>
      </w:r>
      <w:r w:rsidR="00B67C70">
        <w:t>, or</w:t>
      </w:r>
      <w:r>
        <w:t xml:space="preserve"> are associated with</w:t>
      </w:r>
      <w:r w:rsidR="00322CF6">
        <w:t>,</w:t>
      </w:r>
      <w:r>
        <w:t xml:space="preserve"> SSEP functions. </w:t>
      </w:r>
      <w:r w:rsidR="00ED7313">
        <w:t xml:space="preserve"> </w:t>
      </w:r>
      <w:r>
        <w:t>Systems and programs that have been added or modified since the last inspection will be reviewed as part of the current inspection</w:t>
      </w:r>
      <w:r w:rsidR="00ED7313">
        <w:t xml:space="preserve">.  </w:t>
      </w:r>
      <w:r>
        <w:t xml:space="preserve">If changes to the program have not been implemented, then </w:t>
      </w:r>
      <w:r w:rsidR="009A2AEC">
        <w:t>the inspector</w:t>
      </w:r>
      <w:r>
        <w:t xml:space="preserve"> should select at least three systems, including one safety</w:t>
      </w:r>
      <w:r w:rsidR="00AE3221">
        <w:t>-related</w:t>
      </w:r>
      <w:r w:rsidR="00B67C70">
        <w:t>, or</w:t>
      </w:r>
      <w:r w:rsidR="00AE3221">
        <w:t xml:space="preserve"> important-to-safety </w:t>
      </w:r>
      <w:r w:rsidR="00AE4643">
        <w:t>system</w:t>
      </w:r>
      <w:r w:rsidR="00023A2A">
        <w:t>, and</w:t>
      </w:r>
      <w:r>
        <w:t xml:space="preserve"> one security system, to review their current</w:t>
      </w:r>
      <w:r w:rsidR="0077418F">
        <w:t xml:space="preserve"> </w:t>
      </w:r>
      <w:r>
        <w:t>implementation.</w:t>
      </w:r>
    </w:p>
    <w:p w14:paraId="7A2F169A" w14:textId="2C38DCA3" w:rsidR="00A63997" w:rsidRDefault="0058448C" w:rsidP="002E48FB">
      <w:pPr>
        <w:pStyle w:val="BodyText3"/>
      </w:pPr>
      <w:r>
        <w:t xml:space="preserve">When preparing, planning, and conducting this inspection, the </w:t>
      </w:r>
      <w:r>
        <w:rPr>
          <w:spacing w:val="-3"/>
        </w:rPr>
        <w:t>inspector</w:t>
      </w:r>
      <w:r w:rsidR="00CB67B1">
        <w:rPr>
          <w:spacing w:val="-3"/>
        </w:rPr>
        <w:t>(s)</w:t>
      </w:r>
      <w:r w:rsidR="009A2AEC">
        <w:rPr>
          <w:spacing w:val="-3"/>
        </w:rPr>
        <w:t xml:space="preserve"> </w:t>
      </w:r>
      <w:r>
        <w:t xml:space="preserve">may </w:t>
      </w:r>
      <w:r>
        <w:rPr>
          <w:spacing w:val="-6"/>
        </w:rPr>
        <w:t xml:space="preserve">need additional guidance </w:t>
      </w:r>
      <w:r>
        <w:t>in implementation requirements</w:t>
      </w:r>
      <w:r w:rsidR="00ED7313">
        <w:t xml:space="preserve">.  </w:t>
      </w:r>
      <w:r w:rsidR="009A2AEC">
        <w:rPr>
          <w:spacing w:val="-3"/>
        </w:rPr>
        <w:t>The i</w:t>
      </w:r>
      <w:r>
        <w:rPr>
          <w:spacing w:val="-3"/>
        </w:rPr>
        <w:t>nspecto</w:t>
      </w:r>
      <w:r w:rsidR="009A2AEC">
        <w:rPr>
          <w:spacing w:val="-3"/>
        </w:rPr>
        <w:t>r</w:t>
      </w:r>
      <w:r w:rsidR="00CB67B1">
        <w:rPr>
          <w:spacing w:val="-3"/>
        </w:rPr>
        <w:t>(s)</w:t>
      </w:r>
      <w:r>
        <w:rPr>
          <w:spacing w:val="-3"/>
        </w:rPr>
        <w:t xml:space="preserve"> should </w:t>
      </w:r>
      <w:r>
        <w:t xml:space="preserve">review Security </w:t>
      </w:r>
      <w:r>
        <w:rPr>
          <w:spacing w:val="-3"/>
        </w:rPr>
        <w:t xml:space="preserve">Frequently </w:t>
      </w:r>
      <w:r>
        <w:t xml:space="preserve">Asked Questions (SFAQs) related to cybersecurity </w:t>
      </w:r>
      <w:r>
        <w:rPr>
          <w:spacing w:val="-3"/>
        </w:rPr>
        <w:t xml:space="preserve">requirements </w:t>
      </w:r>
      <w:r>
        <w:t xml:space="preserve">in </w:t>
      </w:r>
      <w:r>
        <w:rPr>
          <w:spacing w:val="-3"/>
        </w:rPr>
        <w:t xml:space="preserve">advance </w:t>
      </w:r>
      <w:r>
        <w:t>of</w:t>
      </w:r>
      <w:r>
        <w:rPr>
          <w:spacing w:val="-7"/>
        </w:rPr>
        <w:t xml:space="preserve"> </w:t>
      </w:r>
      <w:r>
        <w:t>inspections.</w:t>
      </w:r>
      <w:r w:rsidR="00ED7313">
        <w:t xml:space="preserve">  </w:t>
      </w:r>
      <w:r>
        <w:t>If the inspector require</w:t>
      </w:r>
      <w:r w:rsidR="009A2AEC">
        <w:t>s</w:t>
      </w:r>
      <w:r>
        <w:t xml:space="preserve"> policy interpretation or program clarification, then they should use the</w:t>
      </w:r>
      <w:r w:rsidR="009A2AEC">
        <w:t xml:space="preserve"> </w:t>
      </w:r>
      <w:r w:rsidR="000B5533" w:rsidRPr="000D454F">
        <w:t>Cyber</w:t>
      </w:r>
      <w:r w:rsidR="00EE60C3">
        <w:t>s</w:t>
      </w:r>
      <w:r w:rsidR="000B5533" w:rsidRPr="000D454F">
        <w:rPr>
          <w:u w:color="0000FF"/>
        </w:rPr>
        <w:t xml:space="preserve">ecurity </w:t>
      </w:r>
      <w:r w:rsidRPr="000D454F">
        <w:rPr>
          <w:u w:color="0000FF"/>
        </w:rPr>
        <w:t>Issues Forum (SIF)</w:t>
      </w:r>
      <w:r w:rsidRPr="000D454F">
        <w:t xml:space="preserve"> </w:t>
      </w:r>
      <w:r>
        <w:t>process</w:t>
      </w:r>
      <w:r w:rsidR="00ED7313">
        <w:t xml:space="preserve">.  </w:t>
      </w:r>
      <w:r>
        <w:rPr>
          <w:spacing w:val="-3"/>
        </w:rPr>
        <w:t xml:space="preserve">Findings </w:t>
      </w:r>
      <w:r>
        <w:t xml:space="preserve">and issues </w:t>
      </w:r>
      <w:r>
        <w:rPr>
          <w:spacing w:val="-10"/>
        </w:rPr>
        <w:t xml:space="preserve">related </w:t>
      </w:r>
      <w:r>
        <w:t xml:space="preserve">to this IP </w:t>
      </w:r>
      <w:r>
        <w:rPr>
          <w:spacing w:val="-11"/>
        </w:rPr>
        <w:t xml:space="preserve">shall </w:t>
      </w:r>
      <w:r>
        <w:rPr>
          <w:spacing w:val="-7"/>
        </w:rPr>
        <w:t xml:space="preserve">be </w:t>
      </w:r>
      <w:r>
        <w:t>processed through the</w:t>
      </w:r>
      <w:r>
        <w:rPr>
          <w:spacing w:val="-23"/>
        </w:rPr>
        <w:t xml:space="preserve"> </w:t>
      </w:r>
      <w:r w:rsidRPr="000D454F">
        <w:rPr>
          <w:u w:color="0000FF"/>
        </w:rPr>
        <w:t>SIF</w:t>
      </w:r>
      <w:r w:rsidRPr="000D454F">
        <w:t>.</w:t>
      </w:r>
    </w:p>
    <w:p w14:paraId="6AB2F7B6" w14:textId="3FF0BB8A" w:rsidR="00A63997" w:rsidRPr="00C33C84" w:rsidRDefault="0058448C" w:rsidP="0088324D">
      <w:pPr>
        <w:pStyle w:val="Heading1"/>
      </w:pPr>
      <w:r w:rsidRPr="005F149E">
        <w:lastRenderedPageBreak/>
        <w:t>71130.10</w:t>
      </w:r>
      <w:r w:rsidRPr="00C33C84">
        <w:t xml:space="preserve">-03 </w:t>
      </w:r>
      <w:r w:rsidR="000E4299">
        <w:tab/>
      </w:r>
      <w:r w:rsidRPr="00C33C84">
        <w:t>INSPECTION REQUIREMENTS</w:t>
      </w:r>
    </w:p>
    <w:p w14:paraId="1E576E01" w14:textId="5534C8C7" w:rsidR="00A63997" w:rsidRDefault="0058448C" w:rsidP="008F500E">
      <w:pPr>
        <w:pStyle w:val="BodyText"/>
      </w:pPr>
      <w:r>
        <w:t xml:space="preserve">Verify that digital computer and communication systems and networks associated with SSEP functions are adequately protected against </w:t>
      </w:r>
      <w:r w:rsidR="007243EF">
        <w:t>cyberattack</w:t>
      </w:r>
      <w:r w:rsidR="00ED7313">
        <w:t xml:space="preserve">.  </w:t>
      </w:r>
      <w:r>
        <w:t xml:space="preserve">Verify that the </w:t>
      </w:r>
      <w:r w:rsidR="007F55C6">
        <w:t>licensee</w:t>
      </w:r>
      <w:r>
        <w:t xml:space="preserve"> is maintaining a cybersecurity program in accordance with its CSP and </w:t>
      </w:r>
      <w:r w:rsidRPr="000D454F">
        <w:rPr>
          <w:u w:color="0000FF"/>
        </w:rPr>
        <w:t>10 CFR 73.54</w:t>
      </w:r>
      <w:r w:rsidR="00ED7313" w:rsidRPr="000D454F">
        <w:t xml:space="preserve">.  </w:t>
      </w:r>
      <w:r>
        <w:t>The inspecto</w:t>
      </w:r>
      <w:r w:rsidR="009A2AEC">
        <w:t>r</w:t>
      </w:r>
      <w:r>
        <w:t xml:space="preserve"> will consider</w:t>
      </w:r>
      <w:r>
        <w:rPr>
          <w:spacing w:val="-11"/>
        </w:rPr>
        <w:t xml:space="preserve"> </w:t>
      </w:r>
      <w:r>
        <w:t>the</w:t>
      </w:r>
      <w:r>
        <w:rPr>
          <w:spacing w:val="-10"/>
        </w:rPr>
        <w:t xml:space="preserve"> </w:t>
      </w:r>
      <w:r>
        <w:t>following</w:t>
      </w:r>
      <w:r>
        <w:rPr>
          <w:spacing w:val="-10"/>
        </w:rPr>
        <w:t xml:space="preserve"> </w:t>
      </w:r>
      <w:r>
        <w:t>inspection</w:t>
      </w:r>
      <w:r>
        <w:rPr>
          <w:spacing w:val="-10"/>
        </w:rPr>
        <w:t xml:space="preserve"> </w:t>
      </w:r>
      <w:r>
        <w:t>requirements</w:t>
      </w:r>
      <w:r>
        <w:rPr>
          <w:spacing w:val="-11"/>
        </w:rPr>
        <w:t xml:space="preserve"> </w:t>
      </w:r>
      <w:r>
        <w:t>when</w:t>
      </w:r>
      <w:r>
        <w:rPr>
          <w:spacing w:val="-10"/>
        </w:rPr>
        <w:t xml:space="preserve"> </w:t>
      </w:r>
      <w:r>
        <w:t>developing</w:t>
      </w:r>
      <w:r>
        <w:rPr>
          <w:spacing w:val="-12"/>
        </w:rPr>
        <w:t xml:space="preserve"> </w:t>
      </w:r>
      <w:r>
        <w:t>the</w:t>
      </w:r>
      <w:r>
        <w:rPr>
          <w:spacing w:val="-10"/>
        </w:rPr>
        <w:t xml:space="preserve"> </w:t>
      </w:r>
      <w:r>
        <w:t>inspection</w:t>
      </w:r>
      <w:r>
        <w:rPr>
          <w:spacing w:val="-11"/>
        </w:rPr>
        <w:t xml:space="preserve"> </w:t>
      </w:r>
      <w:r>
        <w:t>plan</w:t>
      </w:r>
      <w:r>
        <w:rPr>
          <w:spacing w:val="-10"/>
        </w:rPr>
        <w:t xml:space="preserve"> </w:t>
      </w:r>
      <w:r>
        <w:t>and</w:t>
      </w:r>
      <w:r>
        <w:rPr>
          <w:spacing w:val="-11"/>
        </w:rPr>
        <w:t xml:space="preserve"> </w:t>
      </w:r>
      <w:r>
        <w:t>identifying the inspection</w:t>
      </w:r>
      <w:r>
        <w:rPr>
          <w:spacing w:val="-5"/>
        </w:rPr>
        <w:t xml:space="preserve"> </w:t>
      </w:r>
      <w:r>
        <w:t>sample.</w:t>
      </w:r>
    </w:p>
    <w:p w14:paraId="38772CD8" w14:textId="2AE9B07E" w:rsidR="008031CC" w:rsidRDefault="0058448C" w:rsidP="003048AD">
      <w:pPr>
        <w:pStyle w:val="BodyText"/>
        <w:rPr>
          <w:iCs/>
        </w:rPr>
      </w:pPr>
      <w:r w:rsidRPr="003A6F10">
        <w:t>Note for Completion:</w:t>
      </w:r>
      <w:r w:rsidR="003F48DC" w:rsidRPr="003A6F10">
        <w:t xml:space="preserve"> </w:t>
      </w:r>
      <w:r w:rsidRPr="003A6F10">
        <w:t xml:space="preserve"> </w:t>
      </w:r>
      <w:r w:rsidRPr="003A6F10">
        <w:rPr>
          <w:iCs/>
        </w:rPr>
        <w:t>Sections 03.01 to 03.05 constitute the areas in this procedure that include the inspection requirements</w:t>
      </w:r>
      <w:r w:rsidR="00ED7313" w:rsidRPr="003A6F10">
        <w:rPr>
          <w:iCs/>
        </w:rPr>
        <w:t xml:space="preserve">.  </w:t>
      </w:r>
      <w:r w:rsidRPr="003A6F10">
        <w:rPr>
          <w:iCs/>
        </w:rPr>
        <w:t xml:space="preserve">If a </w:t>
      </w:r>
      <w:r w:rsidR="007F55C6" w:rsidRPr="003A6F10">
        <w:rPr>
          <w:iCs/>
        </w:rPr>
        <w:t>licensee</w:t>
      </w:r>
      <w:r w:rsidRPr="003A6F10">
        <w:rPr>
          <w:iCs/>
        </w:rPr>
        <w:t xml:space="preserve"> develops performance testing or performance metrics as described in Section 03.0</w:t>
      </w:r>
      <w:r w:rsidR="00CC1B3D" w:rsidRPr="003A6F10">
        <w:rPr>
          <w:iCs/>
        </w:rPr>
        <w:t>6</w:t>
      </w:r>
      <w:r w:rsidRPr="003A6F10">
        <w:rPr>
          <w:iCs/>
        </w:rPr>
        <w:t xml:space="preserve">, and found satisfactory through review by the inspector, </w:t>
      </w:r>
      <w:r w:rsidR="003A3769" w:rsidRPr="003A6F10">
        <w:rPr>
          <w:iCs/>
        </w:rPr>
        <w:t xml:space="preserve">then </w:t>
      </w:r>
      <w:r w:rsidRPr="003A6F10">
        <w:rPr>
          <w:iCs/>
        </w:rPr>
        <w:t xml:space="preserve">identified sections </w:t>
      </w:r>
      <w:r w:rsidR="003A3769" w:rsidRPr="003A6F10">
        <w:rPr>
          <w:iCs/>
        </w:rPr>
        <w:t>should</w:t>
      </w:r>
      <w:r w:rsidRPr="003A6F10">
        <w:rPr>
          <w:iCs/>
        </w:rPr>
        <w:t xml:space="preserve"> be </w:t>
      </w:r>
      <w:r w:rsidR="003A3769" w:rsidRPr="003A6F10">
        <w:rPr>
          <w:iCs/>
        </w:rPr>
        <w:t xml:space="preserve">evaluated as complete, and the inspection should focus on the remaining areas not demonstrated by the performance testing or metrics, </w:t>
      </w:r>
      <w:r w:rsidRPr="003A6F10">
        <w:rPr>
          <w:iCs/>
        </w:rPr>
        <w:t xml:space="preserve">as described in this </w:t>
      </w:r>
      <w:r w:rsidR="00DF0B62" w:rsidRPr="003A6F10">
        <w:rPr>
          <w:iCs/>
        </w:rPr>
        <w:t>IP</w:t>
      </w:r>
      <w:r w:rsidRPr="003A6F10">
        <w:rPr>
          <w:iCs/>
        </w:rPr>
        <w:t>.</w:t>
      </w:r>
      <w:r w:rsidR="00D309DA" w:rsidRPr="003A6F10">
        <w:rPr>
          <w:iCs/>
        </w:rPr>
        <w:t xml:space="preserve">  Section 03-06 and associated documents </w:t>
      </w:r>
      <w:r w:rsidR="005246EC" w:rsidRPr="003A6F10">
        <w:rPr>
          <w:iCs/>
        </w:rPr>
        <w:t xml:space="preserve">mentioned </w:t>
      </w:r>
      <w:r w:rsidR="00D309DA" w:rsidRPr="003A6F10">
        <w:rPr>
          <w:iCs/>
        </w:rPr>
        <w:t xml:space="preserve">below </w:t>
      </w:r>
      <w:r w:rsidR="005246EC" w:rsidRPr="003A6F10">
        <w:rPr>
          <w:iCs/>
        </w:rPr>
        <w:t xml:space="preserve">shall </w:t>
      </w:r>
      <w:r w:rsidR="00D309DA" w:rsidRPr="003A6F10">
        <w:rPr>
          <w:iCs/>
        </w:rPr>
        <w:t>describe the standards for determining satisfactory demonstration.</w:t>
      </w:r>
    </w:p>
    <w:p w14:paraId="5BD7094F" w14:textId="4F0039B4" w:rsidR="00A63997" w:rsidRPr="003A6F10" w:rsidRDefault="00776073" w:rsidP="008A36B5">
      <w:pPr>
        <w:pStyle w:val="Heading2"/>
      </w:pPr>
      <w:r>
        <w:t>03.01</w:t>
      </w:r>
      <w:r>
        <w:tab/>
      </w:r>
      <w:r w:rsidR="0058448C" w:rsidRPr="003A6F10">
        <w:t>Review Ongoing Monitoring and Assessment</w:t>
      </w:r>
      <w:r w:rsidR="0058448C" w:rsidRPr="00776073">
        <w:rPr>
          <w:spacing w:val="-1"/>
        </w:rPr>
        <w:t xml:space="preserve"> </w:t>
      </w:r>
      <w:r w:rsidR="0058448C" w:rsidRPr="003A6F10">
        <w:t>Activities</w:t>
      </w:r>
    </w:p>
    <w:p w14:paraId="3477A0FE" w14:textId="77777777" w:rsidR="00A63997" w:rsidRPr="00E35BC0" w:rsidRDefault="0058448C" w:rsidP="000E3325">
      <w:pPr>
        <w:pStyle w:val="ListParagraph"/>
        <w:keepNext/>
        <w:numPr>
          <w:ilvl w:val="0"/>
          <w:numId w:val="4"/>
        </w:numPr>
        <w:spacing w:after="220"/>
        <w:ind w:left="720"/>
        <w:rPr>
          <w:b/>
          <w:bCs/>
        </w:rPr>
      </w:pPr>
      <w:r w:rsidRPr="00E35BC0">
        <w:rPr>
          <w:b/>
          <w:bCs/>
        </w:rPr>
        <w:t>Review Ongoing Monitoring Activities</w:t>
      </w:r>
    </w:p>
    <w:p w14:paraId="6BD4E92C" w14:textId="274F88CC" w:rsidR="00A63997" w:rsidRPr="003A6F10" w:rsidRDefault="0058448C" w:rsidP="00982EAC">
      <w:pPr>
        <w:pStyle w:val="BodyText3"/>
      </w:pPr>
      <w:r w:rsidRPr="003A6F10">
        <w:t xml:space="preserve">Review the process established by the </w:t>
      </w:r>
      <w:r w:rsidR="007F55C6" w:rsidRPr="003A6F10">
        <w:t>licensee</w:t>
      </w:r>
      <w:r w:rsidRPr="003A6F10">
        <w:t xml:space="preserve"> to conduct ongoing monitoring and assessments</w:t>
      </w:r>
      <w:r w:rsidR="00ED7313" w:rsidRPr="003A6F10">
        <w:t xml:space="preserve">.  </w:t>
      </w:r>
      <w:r w:rsidRPr="003A6F10">
        <w:t xml:space="preserve">Verify that the </w:t>
      </w:r>
      <w:r w:rsidR="007F55C6" w:rsidRPr="003A6F10">
        <w:t>licensee</w:t>
      </w:r>
      <w:r w:rsidRPr="003A6F10">
        <w:t xml:space="preserve"> conducts assessments required by the CSP</w:t>
      </w:r>
      <w:r w:rsidR="00ED7313" w:rsidRPr="003A6F10">
        <w:t xml:space="preserve">.  </w:t>
      </w:r>
      <w:bookmarkStart w:id="0" w:name="_Hlk74812929"/>
      <w:r w:rsidR="003A3769" w:rsidRPr="003A6F10">
        <w:t>The inspection of this control should be evaluated as complete, based on the successful conduct of license performance testing</w:t>
      </w:r>
      <w:r w:rsidRPr="003A6F10">
        <w:t>.</w:t>
      </w:r>
      <w:bookmarkEnd w:id="0"/>
    </w:p>
    <w:p w14:paraId="0B42A891" w14:textId="77777777" w:rsidR="00A63997" w:rsidRPr="003A6F10" w:rsidRDefault="0058448C" w:rsidP="00D2348C">
      <w:pPr>
        <w:pStyle w:val="SpecificGuidance"/>
      </w:pPr>
      <w:r w:rsidRPr="005B1CB4">
        <w:t>Specific Guidance</w:t>
      </w:r>
      <w:r w:rsidRPr="003A6F10">
        <w:t>:</w:t>
      </w:r>
    </w:p>
    <w:p w14:paraId="79351D1A" w14:textId="65075853" w:rsidR="00A63997" w:rsidRPr="003A6F10" w:rsidRDefault="0058448C" w:rsidP="000E4299">
      <w:pPr>
        <w:pStyle w:val="BodyText3"/>
      </w:pPr>
      <w:r w:rsidRPr="003A6F10">
        <w:t xml:space="preserve">Ongoing </w:t>
      </w:r>
      <w:r w:rsidR="007F5456" w:rsidRPr="003A6F10">
        <w:t xml:space="preserve">monitoring </w:t>
      </w:r>
      <w:r w:rsidRPr="003A6F10">
        <w:t xml:space="preserve">and </w:t>
      </w:r>
      <w:r w:rsidR="007F5456" w:rsidRPr="003A6F10">
        <w:t xml:space="preserve">assessment </w:t>
      </w:r>
      <w:r w:rsidRPr="003A6F10">
        <w:t xml:space="preserve">activities are performed to verify that the cybersecurity controls implemented for </w:t>
      </w:r>
      <w:r w:rsidR="00C71B5D" w:rsidRPr="003A6F10">
        <w:t>CDAs</w:t>
      </w:r>
      <w:r w:rsidRPr="003A6F10">
        <w:t xml:space="preserve"> remain in place</w:t>
      </w:r>
      <w:r w:rsidR="00ED7313" w:rsidRPr="003A6F10">
        <w:t xml:space="preserve">. </w:t>
      </w:r>
      <w:r w:rsidR="00C71B5D" w:rsidRPr="003A6F10">
        <w:t xml:space="preserve"> The monitoring and assessment activities are based on a representative sample of controls</w:t>
      </w:r>
      <w:r w:rsidR="00ED7313" w:rsidRPr="003A6F10">
        <w:t xml:space="preserve">.  </w:t>
      </w:r>
      <w:r w:rsidR="001D7910" w:rsidRPr="003A6F10">
        <w:t>Security assessments verify security-related activities and actions occur at the frequency specified in security controls</w:t>
      </w:r>
      <w:r w:rsidR="00B95F9F" w:rsidRPr="003A6F10">
        <w:t xml:space="preserve"> or within the evaluated alternate control frequency</w:t>
      </w:r>
      <w:r w:rsidR="001D7910" w:rsidRPr="003A6F10">
        <w:t>.</w:t>
      </w:r>
    </w:p>
    <w:p w14:paraId="2AF39779" w14:textId="2B1A3A56" w:rsidR="00FB1C67" w:rsidRPr="00830C5C" w:rsidRDefault="00FB1C67" w:rsidP="000E3325">
      <w:pPr>
        <w:pStyle w:val="ListParagraph"/>
        <w:keepNext/>
        <w:numPr>
          <w:ilvl w:val="0"/>
          <w:numId w:val="4"/>
        </w:numPr>
        <w:spacing w:after="220"/>
        <w:ind w:left="720"/>
        <w:rPr>
          <w:b/>
          <w:bCs/>
        </w:rPr>
      </w:pPr>
      <w:r w:rsidRPr="00830C5C">
        <w:rPr>
          <w:b/>
          <w:bCs/>
        </w:rPr>
        <w:t>Review Effectiveness</w:t>
      </w:r>
      <w:r w:rsidRPr="00830C5C">
        <w:rPr>
          <w:b/>
          <w:bCs/>
          <w:spacing w:val="-1"/>
        </w:rPr>
        <w:t xml:space="preserve"> </w:t>
      </w:r>
      <w:r w:rsidRPr="00830C5C">
        <w:rPr>
          <w:b/>
          <w:bCs/>
        </w:rPr>
        <w:t>Analys</w:t>
      </w:r>
      <w:r w:rsidR="00A33139" w:rsidRPr="00830C5C">
        <w:rPr>
          <w:b/>
          <w:bCs/>
        </w:rPr>
        <w:t>i</w:t>
      </w:r>
      <w:r w:rsidRPr="00830C5C">
        <w:rPr>
          <w:b/>
          <w:bCs/>
        </w:rPr>
        <w:t>s</w:t>
      </w:r>
    </w:p>
    <w:p w14:paraId="4F278E25" w14:textId="65D466C7" w:rsidR="00EE7AB9" w:rsidRPr="003A6F10" w:rsidRDefault="00FB1C67" w:rsidP="000E4299">
      <w:pPr>
        <w:pStyle w:val="BodyText3"/>
      </w:pPr>
      <w:r w:rsidRPr="003A6F10">
        <w:t xml:space="preserve">Verify that the </w:t>
      </w:r>
      <w:r w:rsidR="007F55C6" w:rsidRPr="003A6F10">
        <w:t>licensee</w:t>
      </w:r>
      <w:r w:rsidRPr="003A6F10">
        <w:t xml:space="preserve"> conducts </w:t>
      </w:r>
      <w:r w:rsidR="00A33139" w:rsidRPr="003A6F10">
        <w:t xml:space="preserve">an </w:t>
      </w:r>
      <w:r w:rsidRPr="003A6F10">
        <w:t>appropriate effectiveness analyses as specified in the CSP.  The review requires an evaluation of the cybersecurity program and the required controls</w:t>
      </w:r>
      <w:r w:rsidR="007A60AE" w:rsidRPr="003A6F10">
        <w:t>, but</w:t>
      </w:r>
      <w:r w:rsidRPr="003A6F10">
        <w:t xml:space="preserve"> at least every 24 months or at the frequency specified in the CSP.</w:t>
      </w:r>
      <w:r w:rsidR="00EE7AB9" w:rsidRPr="003A6F10">
        <w:t xml:space="preserve">  The inspection of this control should be evaluated as complete, based on the successful conduct of license performance testing.</w:t>
      </w:r>
    </w:p>
    <w:p w14:paraId="3B07A0EC" w14:textId="77777777" w:rsidR="00FB1C67" w:rsidRPr="00D9413B" w:rsidRDefault="00FB1C67" w:rsidP="00D2348C">
      <w:pPr>
        <w:pStyle w:val="SpecificGuidance"/>
      </w:pPr>
      <w:r w:rsidRPr="003A6F10">
        <w:t>Specific Guidance</w:t>
      </w:r>
      <w:r w:rsidRPr="00D9413B">
        <w:t>:</w:t>
      </w:r>
    </w:p>
    <w:p w14:paraId="2FB3E96E" w14:textId="58CA825B" w:rsidR="000F6967" w:rsidRPr="003A6F10" w:rsidRDefault="00FB1C67" w:rsidP="000E4299">
      <w:pPr>
        <w:pStyle w:val="BodyText3"/>
      </w:pPr>
      <w:r w:rsidRPr="003A6F10">
        <w:t>The effectiveness analysis (i.e., NEI 0</w:t>
      </w:r>
      <w:r w:rsidR="000634F8" w:rsidRPr="003A6F10">
        <w:t>8</w:t>
      </w:r>
      <w:r w:rsidRPr="003A6F10">
        <w:t>-09, Section 4.4.3.1, “Effectiveness Analysis”) ensures that the cybersecurity controls are implemented correctly, operating as intended, and continu</w:t>
      </w:r>
      <w:r w:rsidR="005B06DA" w:rsidRPr="003A6F10">
        <w:t>e</w:t>
      </w:r>
      <w:r w:rsidRPr="003A6F10">
        <w:t xml:space="preserve"> to provide high assurance that CDAs are protected against cyberattacks up to and including the design</w:t>
      </w:r>
      <w:r w:rsidR="00D92AD0" w:rsidRPr="003A6F10">
        <w:t>-</w:t>
      </w:r>
      <w:r w:rsidRPr="003A6F10">
        <w:t xml:space="preserve">basis threat (DBT).  </w:t>
      </w:r>
      <w:r w:rsidR="00A33139" w:rsidRPr="003A6F10">
        <w:t xml:space="preserve">The analysis is based on a representative sample of CDAs, controls, and program elements.  </w:t>
      </w:r>
      <w:r w:rsidRPr="003A6F10">
        <w:t xml:space="preserve">Reviews of the cybersecurity program and controls include, but are not limited to, periodic audits of the physical security program, security plans, implementing procedures, cybersecurity programs; </w:t>
      </w:r>
      <w:r w:rsidRPr="0026519D">
        <w:t>safety/security</w:t>
      </w:r>
      <w:r w:rsidRPr="003A6F10">
        <w:t xml:space="preserve"> interface activities, and the testing, maintenance, and calibration program as it relates to cybersecurity.</w:t>
      </w:r>
    </w:p>
    <w:p w14:paraId="76CE0330" w14:textId="53AFC8CA" w:rsidR="00A63997" w:rsidRPr="00830C5C" w:rsidRDefault="0058448C" w:rsidP="000E3325">
      <w:pPr>
        <w:pStyle w:val="ListParagraph"/>
        <w:keepNext/>
        <w:numPr>
          <w:ilvl w:val="0"/>
          <w:numId w:val="4"/>
        </w:numPr>
        <w:spacing w:after="220"/>
        <w:ind w:left="720"/>
        <w:rPr>
          <w:b/>
          <w:bCs/>
        </w:rPr>
      </w:pPr>
      <w:r w:rsidRPr="00830C5C">
        <w:rPr>
          <w:b/>
          <w:bCs/>
        </w:rPr>
        <w:lastRenderedPageBreak/>
        <w:t>Review Vulnerability Assessment Activities</w:t>
      </w:r>
    </w:p>
    <w:p w14:paraId="615D8CEA" w14:textId="77777777" w:rsidR="00024AC0" w:rsidRPr="003A6F10" w:rsidRDefault="0058448C" w:rsidP="000E4299">
      <w:pPr>
        <w:pStyle w:val="BodyText3"/>
      </w:pPr>
      <w:r w:rsidRPr="00024AC0">
        <w:t xml:space="preserve">Verify that the </w:t>
      </w:r>
      <w:r w:rsidR="007F55C6" w:rsidRPr="00024AC0">
        <w:t>licensee</w:t>
      </w:r>
      <w:r w:rsidRPr="00024AC0">
        <w:t xml:space="preserve"> performs vulnerability assessments or scans as described by the CSP, including the capability to correct exploited weaknesses</w:t>
      </w:r>
      <w:r w:rsidR="00ED7313" w:rsidRPr="00024AC0">
        <w:t xml:space="preserve">.  </w:t>
      </w:r>
      <w:r w:rsidR="003A3769" w:rsidRPr="00024AC0">
        <w:t xml:space="preserve">The inspection of this </w:t>
      </w:r>
      <w:r w:rsidR="003A3769" w:rsidRPr="003A6F10">
        <w:t>control should be evaluated as complete, based on the successful conduct of license performance testing.</w:t>
      </w:r>
    </w:p>
    <w:p w14:paraId="738ECC00" w14:textId="5CF3D5FB" w:rsidR="00A63997" w:rsidRPr="00D9413B" w:rsidRDefault="0058448C" w:rsidP="00D2348C">
      <w:pPr>
        <w:pStyle w:val="SpecificGuidance"/>
      </w:pPr>
      <w:r w:rsidRPr="003A6F10">
        <w:t>Specific Guidance</w:t>
      </w:r>
      <w:r w:rsidRPr="00D9413B">
        <w:t>:</w:t>
      </w:r>
    </w:p>
    <w:p w14:paraId="389635DA" w14:textId="6BF7BDCA" w:rsidR="00A63997" w:rsidRPr="003A6F10" w:rsidRDefault="0058448C" w:rsidP="000E4299">
      <w:pPr>
        <w:pStyle w:val="BodyText3"/>
      </w:pPr>
      <w:r w:rsidRPr="003A6F10">
        <w:t>The vulnerability assessment program establishes programs/procedures for screening, evaluating, and dispositioning threat notifications</w:t>
      </w:r>
      <w:r w:rsidR="00B67C70" w:rsidRPr="003A6F10">
        <w:t>, and</w:t>
      </w:r>
      <w:r w:rsidRPr="003A6F10">
        <w:t xml:space="preserve"> vulnerabilities against CDAs</w:t>
      </w:r>
      <w:r w:rsidRPr="003A6F10">
        <w:rPr>
          <w:spacing w:val="-17"/>
        </w:rPr>
        <w:t xml:space="preserve"> </w:t>
      </w:r>
      <w:r w:rsidRPr="003A6F10">
        <w:t>received from a credible source</w:t>
      </w:r>
      <w:r w:rsidR="00ED7313" w:rsidRPr="003A6F10">
        <w:t xml:space="preserve">.  </w:t>
      </w:r>
      <w:r w:rsidRPr="003A6F10">
        <w:t xml:space="preserve">The </w:t>
      </w:r>
      <w:r w:rsidR="007F55C6" w:rsidRPr="003A6F10">
        <w:t>licensee</w:t>
      </w:r>
      <w:r w:rsidRPr="003A6F10">
        <w:t xml:space="preserve"> will use their corrective action program (CAP) to document the potential vulnerability and to initiate corrective actions</w:t>
      </w:r>
      <w:r w:rsidR="00ED7313" w:rsidRPr="003A6F10">
        <w:t xml:space="preserve">.  </w:t>
      </w:r>
      <w:r w:rsidRPr="003A6F10">
        <w:t>CAP evaluations should consider the threat vectors associated with the vulnerability</w:t>
      </w:r>
      <w:r w:rsidR="00ED7313" w:rsidRPr="003A6F10">
        <w:t xml:space="preserve">.  </w:t>
      </w:r>
      <w:r w:rsidRPr="003A6F10">
        <w:t>Vulnerabilities that pose a risk to SSEP functions are mitigated</w:t>
      </w:r>
      <w:r w:rsidR="00994AA5" w:rsidRPr="003A6F10">
        <w:t xml:space="preserve"> or evaluated</w:t>
      </w:r>
      <w:r w:rsidRPr="003A6F10">
        <w:t xml:space="preserve"> when the </w:t>
      </w:r>
      <w:r w:rsidR="007F55C6" w:rsidRPr="003A6F10">
        <w:t>licensee</w:t>
      </w:r>
      <w:r w:rsidRPr="003A6F10">
        <w:t xml:space="preserve"> implements remediation as required to maintain adequate defense-in-depth protective strategies</w:t>
      </w:r>
      <w:r w:rsidR="00ED7313" w:rsidRPr="003A6F10">
        <w:t xml:space="preserve">.  </w:t>
      </w:r>
      <w:r w:rsidRPr="003A6F10">
        <w:t>Dispositioning includes implementation, as necessary, of cybersecurity controls to mitigate newly reported</w:t>
      </w:r>
      <w:r w:rsidR="00B67C70" w:rsidRPr="003A6F10">
        <w:t>, or</w:t>
      </w:r>
      <w:r w:rsidRPr="003A6F10">
        <w:t xml:space="preserve"> discovered vulnerabilities</w:t>
      </w:r>
      <w:r w:rsidR="00023A2A" w:rsidRPr="003A6F10">
        <w:t>, and</w:t>
      </w:r>
      <w:r w:rsidRPr="003A6F10">
        <w:rPr>
          <w:spacing w:val="-2"/>
        </w:rPr>
        <w:t xml:space="preserve"> </w:t>
      </w:r>
      <w:r w:rsidRPr="003A6F10">
        <w:t>threats.</w:t>
      </w:r>
    </w:p>
    <w:p w14:paraId="6D98BC14" w14:textId="045A0F10" w:rsidR="00A63997" w:rsidRPr="00C74E0F" w:rsidRDefault="00C74E0F" w:rsidP="00AF7E5A">
      <w:pPr>
        <w:pStyle w:val="Heading2"/>
      </w:pPr>
      <w:r>
        <w:t>03.02</w:t>
      </w:r>
      <w:r>
        <w:tab/>
      </w:r>
      <w:r w:rsidR="0058448C" w:rsidRPr="00C74E0F">
        <w:t>Verify Defense-in-Depth Protective Strategies</w:t>
      </w:r>
    </w:p>
    <w:p w14:paraId="5ECE8266" w14:textId="77777777" w:rsidR="00A63997" w:rsidRPr="002F5A15" w:rsidRDefault="0058448C" w:rsidP="000E4299">
      <w:pPr>
        <w:pStyle w:val="ListParagraph"/>
        <w:keepNext/>
        <w:numPr>
          <w:ilvl w:val="0"/>
          <w:numId w:val="29"/>
        </w:numPr>
        <w:spacing w:after="220"/>
        <w:ind w:left="720"/>
        <w:rPr>
          <w:b/>
          <w:bCs/>
        </w:rPr>
      </w:pPr>
      <w:r w:rsidRPr="002F5A15">
        <w:rPr>
          <w:b/>
          <w:bCs/>
        </w:rPr>
        <w:t>Defense-in-Depth Protective Strategies</w:t>
      </w:r>
    </w:p>
    <w:p w14:paraId="3FE4682E" w14:textId="77777777" w:rsidR="000E4299" w:rsidRDefault="0058448C" w:rsidP="000E4299">
      <w:pPr>
        <w:pStyle w:val="BodyText3"/>
      </w:pPr>
      <w:r w:rsidRPr="003A6F10">
        <w:t xml:space="preserve">Verify that the </w:t>
      </w:r>
      <w:r w:rsidR="007F55C6" w:rsidRPr="003A6F10">
        <w:t>licensee</w:t>
      </w:r>
      <w:r w:rsidRPr="003A6F10">
        <w:t xml:space="preserve"> maintained the defensive architecture, its capability to detect, to respond to, and to recover from cyber</w:t>
      </w:r>
      <w:r w:rsidR="00CA116A" w:rsidRPr="003A6F10">
        <w:t>attacks</w:t>
      </w:r>
      <w:r w:rsidR="000A4115" w:rsidRPr="003A6F10">
        <w:t>, as described by the CSP</w:t>
      </w:r>
      <w:r w:rsidRPr="003A6F10">
        <w:t>.</w:t>
      </w:r>
      <w:r w:rsidR="000A4115" w:rsidRPr="003A6F10">
        <w:t xml:space="preserve"> </w:t>
      </w:r>
      <w:r w:rsidRPr="003A6F10">
        <w:t xml:space="preserve"> </w:t>
      </w:r>
      <w:r w:rsidR="004F0B42" w:rsidRPr="003A6F10">
        <w:t>The inspection of this control should be evaluated as complete, based on the successful conduct of license performance testing.</w:t>
      </w:r>
    </w:p>
    <w:p w14:paraId="0EA98B94" w14:textId="399FBB62" w:rsidR="00A63997" w:rsidRPr="00412610" w:rsidRDefault="0058448C" w:rsidP="00D2348C">
      <w:pPr>
        <w:pStyle w:val="SpecificGuidance"/>
      </w:pPr>
      <w:r w:rsidRPr="003A6F10">
        <w:t>Specific Guidance</w:t>
      </w:r>
      <w:r w:rsidRPr="00412610">
        <w:t>:</w:t>
      </w:r>
    </w:p>
    <w:p w14:paraId="551CB9D6" w14:textId="7E581B15" w:rsidR="000E4299" w:rsidRDefault="0058448C" w:rsidP="000E4299">
      <w:pPr>
        <w:pStyle w:val="BodyText3"/>
      </w:pPr>
      <w:r w:rsidRPr="003A6F10">
        <w:t>Defense-in-depth protective strategies have been implemented, documented, and are maintained to ensure the capability to detect, delay, respond to, and recover from</w:t>
      </w:r>
      <w:r w:rsidR="0014609A" w:rsidRPr="003A6F10">
        <w:t xml:space="preserve"> </w:t>
      </w:r>
      <w:r w:rsidRPr="003A6F10">
        <w:t>cyberattacks on CDAs</w:t>
      </w:r>
      <w:r w:rsidR="00ED7313" w:rsidRPr="003A6F10">
        <w:t xml:space="preserve">.  </w:t>
      </w:r>
      <w:r w:rsidRPr="003A6F10">
        <w:t xml:space="preserve">The </w:t>
      </w:r>
      <w:r w:rsidR="007F5456" w:rsidRPr="003A6F10">
        <w:t>CSP</w:t>
      </w:r>
      <w:r w:rsidRPr="003A6F10">
        <w:t xml:space="preserve"> establishes controls to ensure that the </w:t>
      </w:r>
      <w:r w:rsidR="007F55C6" w:rsidRPr="003A6F10">
        <w:t>licensee</w:t>
      </w:r>
      <w:r w:rsidRPr="003A6F10">
        <w:t xml:space="preserve"> can detect, delay, respond to, and recover from cyberattacks</w:t>
      </w:r>
      <w:r w:rsidR="00ED7313" w:rsidRPr="003A6F10">
        <w:t xml:space="preserve">.  </w:t>
      </w:r>
      <w:r w:rsidRPr="003A6F10">
        <w:t>The controls may differ for the different cybersecurity defensive levels</w:t>
      </w:r>
      <w:r w:rsidR="00ED7313" w:rsidRPr="003A6F10">
        <w:t xml:space="preserve">.  </w:t>
      </w:r>
      <w:r w:rsidR="007F55C6" w:rsidRPr="003A6F10">
        <w:t>Licensee</w:t>
      </w:r>
      <w:r w:rsidRPr="003A6F10">
        <w:t>s may have implemented</w:t>
      </w:r>
      <w:r w:rsidR="0014609A" w:rsidRPr="003A6F10">
        <w:t xml:space="preserve"> near real</w:t>
      </w:r>
      <w:r w:rsidR="00EA64E3">
        <w:noBreakHyphen/>
      </w:r>
      <w:r w:rsidR="0014609A" w:rsidRPr="003A6F10">
        <w:t>time</w:t>
      </w:r>
      <w:r w:rsidRPr="003A6F10">
        <w:t xml:space="preserve"> automatic</w:t>
      </w:r>
      <w:r w:rsidR="0014609A" w:rsidRPr="003A6F10">
        <w:t xml:space="preserve"> detection</w:t>
      </w:r>
      <w:r w:rsidRPr="003A6F10">
        <w:t xml:space="preserve"> mechanisms to capture logs and to generate alarms</w:t>
      </w:r>
      <w:r w:rsidR="00383906" w:rsidRPr="003A6F10">
        <w:t>,</w:t>
      </w:r>
      <w:r w:rsidR="0014609A" w:rsidRPr="003A6F10">
        <w:t xml:space="preserve"> </w:t>
      </w:r>
      <w:r w:rsidR="00383906" w:rsidRPr="003A6F10">
        <w:t>m</w:t>
      </w:r>
      <w:r w:rsidR="0014609A" w:rsidRPr="003A6F10">
        <w:t>anual means of detection, or through the demonstration that a compromise can be detected along an attack pa</w:t>
      </w:r>
      <w:r w:rsidR="00C36B1A" w:rsidRPr="003A6F10">
        <w:t>t</w:t>
      </w:r>
      <w:r w:rsidR="0014609A" w:rsidRPr="003A6F10">
        <w:t>hway (e.g., supply chain testing).</w:t>
      </w:r>
    </w:p>
    <w:p w14:paraId="0E29CA13" w14:textId="77777777" w:rsidR="000E4299" w:rsidRDefault="0058448C" w:rsidP="000E4299">
      <w:pPr>
        <w:pStyle w:val="BodyText3"/>
      </w:pPr>
      <w:r w:rsidRPr="003A6F10">
        <w:t>Provide defense-in-depth through the integration of systems, technologies, programs, equipment, supporting processes, and implementing procedures as needed to ensure effectiveness of the program.</w:t>
      </w:r>
    </w:p>
    <w:p w14:paraId="0295768E" w14:textId="44B27B1C" w:rsidR="008902BE" w:rsidRPr="001D03DF" w:rsidRDefault="0058448C" w:rsidP="000E4299">
      <w:pPr>
        <w:pStyle w:val="ListParagraph"/>
        <w:keepNext/>
        <w:numPr>
          <w:ilvl w:val="0"/>
          <w:numId w:val="29"/>
        </w:numPr>
        <w:spacing w:after="220"/>
        <w:ind w:left="720"/>
        <w:rPr>
          <w:b/>
          <w:bCs/>
        </w:rPr>
      </w:pPr>
      <w:r w:rsidRPr="001D03DF">
        <w:rPr>
          <w:b/>
          <w:bCs/>
        </w:rPr>
        <w:t>Defensive Security Architecture</w:t>
      </w:r>
    </w:p>
    <w:p w14:paraId="1A91A4E2" w14:textId="77777777" w:rsidR="000E4299" w:rsidRDefault="0058448C" w:rsidP="000E4299">
      <w:pPr>
        <w:pStyle w:val="BodyText3"/>
      </w:pPr>
      <w:r w:rsidRPr="003A6F10">
        <w:t xml:space="preserve">Verify that the </w:t>
      </w:r>
      <w:r w:rsidR="007F55C6" w:rsidRPr="003A6F10">
        <w:t>licensee</w:t>
      </w:r>
      <w:r w:rsidRPr="003A6F10">
        <w:t xml:space="preserve"> maintains controls and elements to ensure boundary protection for the cybersecurity levels and ensures that integrity of data is maintained</w:t>
      </w:r>
      <w:r w:rsidR="00ED7313" w:rsidRPr="003A6F10">
        <w:t xml:space="preserve">.  </w:t>
      </w:r>
      <w:r w:rsidRPr="003A6F10">
        <w:t>These protections can include host intrusion protection for devices and network intrusion detection/prevention for their network flows</w:t>
      </w:r>
      <w:r w:rsidR="00ED7313" w:rsidRPr="003A6F10">
        <w:t xml:space="preserve">.  </w:t>
      </w:r>
      <w:r w:rsidR="00EE68F9" w:rsidRPr="003A6F10">
        <w:t>Portions of the inspection of this control should be evaluated as complete, based on the successful conduct of license performance testing.</w:t>
      </w:r>
    </w:p>
    <w:p w14:paraId="0677F00B" w14:textId="333886A1" w:rsidR="00A63997" w:rsidRPr="008329E2" w:rsidRDefault="0058448C" w:rsidP="00D2348C">
      <w:pPr>
        <w:pStyle w:val="SpecificGuidance"/>
      </w:pPr>
      <w:r w:rsidRPr="003A6F10">
        <w:lastRenderedPageBreak/>
        <w:t>Specific Guidance</w:t>
      </w:r>
      <w:r w:rsidRPr="008329E2">
        <w:t>:</w:t>
      </w:r>
    </w:p>
    <w:p w14:paraId="62BA3158" w14:textId="77777777" w:rsidR="000E4299" w:rsidRDefault="007F55C6" w:rsidP="000E4299">
      <w:pPr>
        <w:pStyle w:val="BodyText3"/>
      </w:pPr>
      <w:r w:rsidRPr="003A6F10">
        <w:t>Licensee</w:t>
      </w:r>
      <w:r w:rsidR="0058448C" w:rsidRPr="003A6F10">
        <w:t>s have implemented and documented a multi-level security defensive</w:t>
      </w:r>
      <w:r w:rsidR="0058448C" w:rsidRPr="003A6F10">
        <w:rPr>
          <w:spacing w:val="-18"/>
        </w:rPr>
        <w:t xml:space="preserve"> </w:t>
      </w:r>
      <w:r w:rsidR="0058448C" w:rsidRPr="003A6F10">
        <w:t>architecture that establishes the required level of cybersecurity</w:t>
      </w:r>
      <w:r w:rsidR="00ED7313" w:rsidRPr="003A6F10">
        <w:t xml:space="preserve">.  </w:t>
      </w:r>
      <w:r w:rsidR="0058448C" w:rsidRPr="003A6F10">
        <w:t xml:space="preserve">The </w:t>
      </w:r>
      <w:r w:rsidRPr="003A6F10">
        <w:t>licensee</w:t>
      </w:r>
      <w:r w:rsidR="0058448C" w:rsidRPr="003A6F10">
        <w:t xml:space="preserve"> may have separated their levels by security boundary devices, such as firewalls, air gaps, or deterministic devices, through which digital communications are monitored</w:t>
      </w:r>
      <w:r w:rsidR="00B67C70" w:rsidRPr="003A6F10">
        <w:t>, and</w:t>
      </w:r>
      <w:r w:rsidR="0058448C" w:rsidRPr="003A6F10">
        <w:t xml:space="preserve"> restricted in accordance with CSP requirements</w:t>
      </w:r>
      <w:r w:rsidR="00ED7313" w:rsidRPr="003A6F10">
        <w:t xml:space="preserve">.  </w:t>
      </w:r>
      <w:r w:rsidR="0058448C" w:rsidRPr="003A6F10">
        <w:t>Systems requiring the greatest degree of security are located within the greatest number and strength of</w:t>
      </w:r>
      <w:r w:rsidR="0058448C" w:rsidRPr="003A6F10">
        <w:rPr>
          <w:spacing w:val="-2"/>
        </w:rPr>
        <w:t xml:space="preserve"> </w:t>
      </w:r>
      <w:r w:rsidR="0058448C" w:rsidRPr="003A6F10">
        <w:t>boundaries.</w:t>
      </w:r>
    </w:p>
    <w:p w14:paraId="012A7103" w14:textId="77777777" w:rsidR="000E4299" w:rsidRDefault="0058448C" w:rsidP="000E4299">
      <w:pPr>
        <w:pStyle w:val="BodyText3"/>
      </w:pPr>
      <w:r w:rsidRPr="003A6F10">
        <w:t xml:space="preserve">The defensive architecture has been implemented, documented, and is maintained to protect </w:t>
      </w:r>
      <w:r w:rsidR="007F5456" w:rsidRPr="003A6F10">
        <w:t>CDAs</w:t>
      </w:r>
      <w:r w:rsidRPr="003A6F10">
        <w:t xml:space="preserve"> that have similar cyber risks from other CDAs, systems</w:t>
      </w:r>
      <w:r w:rsidR="00B67C70" w:rsidRPr="003A6F10">
        <w:t>, or</w:t>
      </w:r>
      <w:r w:rsidR="00981512" w:rsidRPr="003A6F10">
        <w:t xml:space="preserve"> </w:t>
      </w:r>
      <w:r w:rsidRPr="003A6F10">
        <w:t>equipment by establishing the logical</w:t>
      </w:r>
      <w:r w:rsidR="00023A2A" w:rsidRPr="003A6F10">
        <w:t>, and</w:t>
      </w:r>
      <w:r w:rsidRPr="003A6F10">
        <w:t xml:space="preserve"> physical boundaries to control the data transfer between boundaries and between devices.</w:t>
      </w:r>
    </w:p>
    <w:p w14:paraId="1346C45F" w14:textId="77777777" w:rsidR="000E4299" w:rsidRDefault="00C43F74" w:rsidP="000E4299">
      <w:pPr>
        <w:pStyle w:val="BodyText3"/>
      </w:pPr>
      <w:r w:rsidRPr="003A6F10">
        <w:t xml:space="preserve">Verify </w:t>
      </w:r>
      <w:r w:rsidR="00B36BAF" w:rsidRPr="003A6F10">
        <w:t xml:space="preserve">that </w:t>
      </w:r>
      <w:r w:rsidRPr="003A6F10">
        <w:t xml:space="preserve">the </w:t>
      </w:r>
      <w:r w:rsidR="007F55C6" w:rsidRPr="003A6F10">
        <w:t>licensee</w:t>
      </w:r>
      <w:r w:rsidRPr="003A6F10">
        <w:t xml:space="preserve"> has analyzed</w:t>
      </w:r>
      <w:r w:rsidR="0058448C" w:rsidRPr="003A6F10">
        <w:t xml:space="preserve"> digital computer and communications systems and networks and </w:t>
      </w:r>
      <w:r w:rsidRPr="003A6F10">
        <w:t>identified</w:t>
      </w:r>
      <w:r w:rsidR="0058448C" w:rsidRPr="003A6F10">
        <w:t xml:space="preserve"> those assets that must be protected against cyberattacks to preserve the intended function of plant systems, structures, and components within the scope of the cybersecurity </w:t>
      </w:r>
      <w:r w:rsidR="008813CB" w:rsidRPr="003A6F10">
        <w:t>rule and</w:t>
      </w:r>
      <w:r w:rsidR="0058448C" w:rsidRPr="003A6F10">
        <w:t xml:space="preserve"> </w:t>
      </w:r>
      <w:r w:rsidRPr="003A6F10">
        <w:t xml:space="preserve">accounted </w:t>
      </w:r>
      <w:r w:rsidR="0058448C" w:rsidRPr="003A6F10">
        <w:t>for these conditions in the design of the program.</w:t>
      </w:r>
    </w:p>
    <w:p w14:paraId="26ADEF0A" w14:textId="7E4E0C9C" w:rsidR="00A63997" w:rsidRPr="008F28D5" w:rsidRDefault="0058448C" w:rsidP="000E4299">
      <w:pPr>
        <w:pStyle w:val="ListParagraph"/>
        <w:keepNext/>
        <w:numPr>
          <w:ilvl w:val="0"/>
          <w:numId w:val="29"/>
        </w:numPr>
        <w:spacing w:after="220"/>
        <w:ind w:left="720"/>
        <w:rPr>
          <w:b/>
          <w:bCs/>
        </w:rPr>
      </w:pPr>
      <w:r w:rsidRPr="008F28D5">
        <w:rPr>
          <w:b/>
          <w:bCs/>
        </w:rPr>
        <w:t>Maintain Security Controls</w:t>
      </w:r>
    </w:p>
    <w:p w14:paraId="0412CC8D" w14:textId="77777777" w:rsidR="000E4299" w:rsidRDefault="0058448C" w:rsidP="000E4299">
      <w:pPr>
        <w:pStyle w:val="BodyText3"/>
      </w:pPr>
      <w:r w:rsidRPr="003A6F10">
        <w:t xml:space="preserve">Verify that the </w:t>
      </w:r>
      <w:r w:rsidR="007F55C6" w:rsidRPr="003A6F10">
        <w:t>licensee</w:t>
      </w:r>
      <w:r w:rsidRPr="003A6F10">
        <w:t xml:space="preserve"> maintained the implemented security controls to provide high assurance that the CDAs are continuously protected against </w:t>
      </w:r>
      <w:r w:rsidR="00536670" w:rsidRPr="003A6F10">
        <w:t>cyberattacks</w:t>
      </w:r>
      <w:r w:rsidRPr="003A6F10">
        <w:t>.</w:t>
      </w:r>
    </w:p>
    <w:p w14:paraId="4742C0AC" w14:textId="37604A65" w:rsidR="00A63997" w:rsidRPr="008329E2" w:rsidRDefault="0058448C" w:rsidP="00D2348C">
      <w:pPr>
        <w:pStyle w:val="SpecificGuidance"/>
      </w:pPr>
      <w:r w:rsidRPr="003A6F10">
        <w:t>Specific Guidance</w:t>
      </w:r>
      <w:r w:rsidRPr="008329E2">
        <w:t>:</w:t>
      </w:r>
    </w:p>
    <w:p w14:paraId="7FAD1E74" w14:textId="77777777" w:rsidR="000E4299" w:rsidRDefault="0058448C" w:rsidP="000E4299">
      <w:pPr>
        <w:pStyle w:val="BodyText3"/>
      </w:pPr>
      <w:r w:rsidRPr="003A6F10">
        <w:t xml:space="preserve">Verify that the </w:t>
      </w:r>
      <w:r w:rsidR="007F55C6" w:rsidRPr="003A6F10">
        <w:t>licensee</w:t>
      </w:r>
      <w:r w:rsidRPr="003A6F10">
        <w:t xml:space="preserve"> is verifying and validating that the implemented security controls are implemented correctly, operating as intended, and continuing to provide high assurance that CDAs are protected against </w:t>
      </w:r>
      <w:r w:rsidR="00536670" w:rsidRPr="003A6F10">
        <w:t>cyberattacks</w:t>
      </w:r>
      <w:r w:rsidRPr="003A6F10">
        <w:t xml:space="preserve"> up to and including the DBT.</w:t>
      </w:r>
    </w:p>
    <w:p w14:paraId="5F8DA917" w14:textId="66D11F5D" w:rsidR="00A63997" w:rsidRPr="001D03DF" w:rsidRDefault="00EE68F9" w:rsidP="000E4299">
      <w:pPr>
        <w:pStyle w:val="ListParagraph"/>
        <w:keepNext/>
        <w:numPr>
          <w:ilvl w:val="0"/>
          <w:numId w:val="29"/>
        </w:numPr>
        <w:spacing w:after="220"/>
        <w:ind w:left="720"/>
        <w:rPr>
          <w:b/>
          <w:bCs/>
        </w:rPr>
      </w:pPr>
      <w:r w:rsidRPr="001D03DF">
        <w:rPr>
          <w:b/>
          <w:bCs/>
        </w:rPr>
        <w:t xml:space="preserve">User </w:t>
      </w:r>
      <w:r w:rsidR="00B163E3" w:rsidRPr="001D03DF">
        <w:rPr>
          <w:b/>
          <w:bCs/>
        </w:rPr>
        <w:t>I</w:t>
      </w:r>
      <w:r w:rsidR="000B2719" w:rsidRPr="001D03DF">
        <w:rPr>
          <w:b/>
          <w:bCs/>
        </w:rPr>
        <w:t>dentification and Authentication</w:t>
      </w:r>
    </w:p>
    <w:p w14:paraId="3A68C881" w14:textId="77777777" w:rsidR="000E4299" w:rsidRDefault="0058448C" w:rsidP="000E4299">
      <w:pPr>
        <w:pStyle w:val="BodyText3"/>
      </w:pPr>
      <w:r w:rsidRPr="003A6F10">
        <w:t xml:space="preserve">Verify that the </w:t>
      </w:r>
      <w:r w:rsidR="007F55C6" w:rsidRPr="003A6F10">
        <w:t>licensee</w:t>
      </w:r>
      <w:r w:rsidRPr="003A6F10">
        <w:t xml:space="preserve"> has established access controls, and authentication</w:t>
      </w:r>
      <w:r w:rsidR="005A4F30" w:rsidRPr="003A6F10">
        <w:t xml:space="preserve"> and</w:t>
      </w:r>
      <w:r w:rsidRPr="003A6F10">
        <w:t xml:space="preserve"> user</w:t>
      </w:r>
      <w:r w:rsidR="00874740" w:rsidRPr="003A6F10">
        <w:t>-</w:t>
      </w:r>
      <w:r w:rsidRPr="003A6F10">
        <w:t>identification capabilities</w:t>
      </w:r>
      <w:r w:rsidR="00ED7313" w:rsidRPr="003A6F10">
        <w:t xml:space="preserve">.  </w:t>
      </w:r>
      <w:r w:rsidR="00EE68F9" w:rsidRPr="003A6F10">
        <w:t>Portions of the inspection of this control should be evaluated as complete, based on the successful conduct of license performance testing.</w:t>
      </w:r>
    </w:p>
    <w:p w14:paraId="130FE3AE" w14:textId="29A858F0" w:rsidR="00A63997" w:rsidRPr="008329E2" w:rsidRDefault="0058448C" w:rsidP="00D2348C">
      <w:pPr>
        <w:pStyle w:val="SpecificGuidance"/>
      </w:pPr>
      <w:r w:rsidRPr="003A6F10">
        <w:t>Specific Guidance</w:t>
      </w:r>
      <w:r w:rsidRPr="008329E2">
        <w:t>:</w:t>
      </w:r>
    </w:p>
    <w:p w14:paraId="2A7618D9" w14:textId="0BFF6388" w:rsidR="000E4299" w:rsidRDefault="0058448C" w:rsidP="000E4299">
      <w:pPr>
        <w:pStyle w:val="BodyText3"/>
      </w:pPr>
      <w:r w:rsidRPr="003A6F10">
        <w:t xml:space="preserve">The </w:t>
      </w:r>
      <w:r w:rsidR="007F55C6" w:rsidRPr="003A6F10">
        <w:t>licensee</w:t>
      </w:r>
      <w:r w:rsidRPr="003A6F10">
        <w:t xml:space="preserve"> has established policies and procedures as required by</w:t>
      </w:r>
      <w:r w:rsidR="0014609A" w:rsidRPr="003A6F10">
        <w:t xml:space="preserve"> the CSP </w:t>
      </w:r>
      <w:r w:rsidR="008F28D5">
        <w:br/>
      </w:r>
      <w:r w:rsidR="0014609A" w:rsidRPr="003A6F10">
        <w:t>(e.g.,</w:t>
      </w:r>
      <w:r w:rsidRPr="003A6F10">
        <w:t xml:space="preserve"> NEI 08-09, Appendix D, Section 1, “Access Control,” and Section 4, “Identification and Authentication” or Regulatory Guide 5.71, Appendix B.4, “Identification and Authentication</w:t>
      </w:r>
      <w:r w:rsidR="0014609A" w:rsidRPr="003A6F10">
        <w:t>”)</w:t>
      </w:r>
      <w:r w:rsidR="00ED7313" w:rsidRPr="003A6F10">
        <w:t xml:space="preserve">.  </w:t>
      </w:r>
      <w:r w:rsidRPr="003A6F10">
        <w:t xml:space="preserve">The </w:t>
      </w:r>
      <w:r w:rsidR="007F55C6" w:rsidRPr="003A6F10">
        <w:t>licensee</w:t>
      </w:r>
      <w:r w:rsidRPr="003A6F10">
        <w:t xml:space="preserve"> also has policies and procedures for the periodic review of the access authorization</w:t>
      </w:r>
      <w:r w:rsidRPr="003A6F10">
        <w:rPr>
          <w:spacing w:val="-1"/>
        </w:rPr>
        <w:t xml:space="preserve"> </w:t>
      </w:r>
      <w:r w:rsidRPr="003A6F10">
        <w:t>list.</w:t>
      </w:r>
    </w:p>
    <w:p w14:paraId="5F9A1A1E" w14:textId="5976B259" w:rsidR="00DD25F7" w:rsidRDefault="00DD25F7" w:rsidP="000E4299">
      <w:pPr>
        <w:pStyle w:val="BodyText3"/>
      </w:pPr>
      <w:r>
        <w:br w:type="page"/>
      </w:r>
    </w:p>
    <w:p w14:paraId="2A6F5971" w14:textId="52F56024" w:rsidR="00A63997" w:rsidRPr="001D03DF" w:rsidRDefault="0058448C" w:rsidP="000E4299">
      <w:pPr>
        <w:pStyle w:val="ListParagraph"/>
        <w:keepNext/>
        <w:numPr>
          <w:ilvl w:val="0"/>
          <w:numId w:val="29"/>
        </w:numPr>
        <w:spacing w:after="220"/>
        <w:ind w:left="720"/>
        <w:rPr>
          <w:b/>
          <w:bCs/>
        </w:rPr>
      </w:pPr>
      <w:r w:rsidRPr="001D03DF">
        <w:rPr>
          <w:b/>
          <w:bCs/>
        </w:rPr>
        <w:t>Portable Media and Mobile Devices</w:t>
      </w:r>
    </w:p>
    <w:p w14:paraId="2D0130AF" w14:textId="77777777" w:rsidR="000E4299" w:rsidRDefault="0058448C" w:rsidP="000E4299">
      <w:pPr>
        <w:pStyle w:val="BodyText3"/>
      </w:pPr>
      <w:r w:rsidRPr="003A6F10">
        <w:t xml:space="preserve">Verify that the </w:t>
      </w:r>
      <w:r w:rsidR="007F55C6" w:rsidRPr="003A6F10">
        <w:t>licensee</w:t>
      </w:r>
      <w:r w:rsidRPr="003A6F10">
        <w:t xml:space="preserve"> has continued to control portable media and mobile devices in accordance with the CSP</w:t>
      </w:r>
      <w:r w:rsidR="00ED7313" w:rsidRPr="003A6F10">
        <w:t xml:space="preserve">.  </w:t>
      </w:r>
      <w:r w:rsidR="008F2F3E" w:rsidRPr="003A6F10">
        <w:t>The inspection of this control should be evaluated as complete, based on the successful conduct of license performance testing.</w:t>
      </w:r>
    </w:p>
    <w:p w14:paraId="071F1303" w14:textId="31C9FD25" w:rsidR="00A63997" w:rsidRPr="008329E2" w:rsidRDefault="0058448C" w:rsidP="00D2348C">
      <w:pPr>
        <w:pStyle w:val="SpecificGuidance"/>
      </w:pPr>
      <w:r w:rsidRPr="003A6F10">
        <w:lastRenderedPageBreak/>
        <w:t>Specific Guidance</w:t>
      </w:r>
      <w:r w:rsidRPr="008329E2">
        <w:t>:</w:t>
      </w:r>
    </w:p>
    <w:p w14:paraId="42F1B044" w14:textId="77777777" w:rsidR="000E4299" w:rsidRDefault="007F55C6" w:rsidP="000E4299">
      <w:pPr>
        <w:pStyle w:val="BodyText3"/>
      </w:pPr>
      <w:r w:rsidRPr="003A6F10">
        <w:t>Licensee</w:t>
      </w:r>
      <w:r w:rsidR="0058448C" w:rsidRPr="003A6F10">
        <w:t>s utilize portable media and mobile devices to update software and manage changes to CDAs</w:t>
      </w:r>
      <w:r w:rsidR="00ED7313" w:rsidRPr="003A6F10">
        <w:t xml:space="preserve">.  </w:t>
      </w:r>
      <w:r w:rsidR="0058448C" w:rsidRPr="003A6F10">
        <w:t xml:space="preserve">Verify that </w:t>
      </w:r>
      <w:r w:rsidRPr="003A6F10">
        <w:t>licensee</w:t>
      </w:r>
      <w:r w:rsidR="0058448C" w:rsidRPr="003A6F10">
        <w:t>s have established policies and procedures that describe the control, update, and use of portable media</w:t>
      </w:r>
      <w:r w:rsidR="005A4F30" w:rsidRPr="003A6F10">
        <w:t>, and</w:t>
      </w:r>
      <w:r w:rsidR="0058448C" w:rsidRPr="003A6F10">
        <w:t xml:space="preserve"> mobile devices</w:t>
      </w:r>
      <w:r w:rsidR="00ED7313" w:rsidRPr="003A6F10">
        <w:t xml:space="preserve">.  </w:t>
      </w:r>
      <w:r w:rsidR="0058448C" w:rsidRPr="003A6F10">
        <w:t>Mobile devices should be hardened in accordance with the requirements of the CSP.</w:t>
      </w:r>
    </w:p>
    <w:p w14:paraId="7A05E79A" w14:textId="4435119E" w:rsidR="00A63997" w:rsidRPr="003A6F10" w:rsidRDefault="00813B49" w:rsidP="00AF7E5A">
      <w:pPr>
        <w:pStyle w:val="Heading2"/>
      </w:pPr>
      <w:r>
        <w:t>03.0</w:t>
      </w:r>
      <w:r w:rsidR="009A365A">
        <w:t>3</w:t>
      </w:r>
      <w:r w:rsidR="009A365A">
        <w:tab/>
      </w:r>
      <w:r w:rsidR="0058448C" w:rsidRPr="003A6F10">
        <w:t>Review of Configuration Management and Change</w:t>
      </w:r>
      <w:r w:rsidR="0058448C" w:rsidRPr="009A365A">
        <w:rPr>
          <w:spacing w:val="-1"/>
        </w:rPr>
        <w:t xml:space="preserve"> </w:t>
      </w:r>
      <w:r w:rsidR="0058448C" w:rsidRPr="003A6F10">
        <w:t>Control</w:t>
      </w:r>
    </w:p>
    <w:p w14:paraId="55A962AC" w14:textId="77777777" w:rsidR="00A63997" w:rsidRPr="00FC45B9" w:rsidRDefault="0058448C" w:rsidP="000E4299">
      <w:pPr>
        <w:pStyle w:val="ListParagraph"/>
        <w:keepNext/>
        <w:numPr>
          <w:ilvl w:val="0"/>
          <w:numId w:val="31"/>
        </w:numPr>
        <w:spacing w:after="220"/>
        <w:ind w:left="720"/>
        <w:rPr>
          <w:b/>
          <w:bCs/>
        </w:rPr>
      </w:pPr>
      <w:r w:rsidRPr="00FC45B9">
        <w:rPr>
          <w:b/>
          <w:bCs/>
        </w:rPr>
        <w:t>Design Changes or Replacement Equipment</w:t>
      </w:r>
    </w:p>
    <w:p w14:paraId="5C446A04" w14:textId="77777777" w:rsidR="000E4299" w:rsidRDefault="0058448C" w:rsidP="000E4299">
      <w:pPr>
        <w:pStyle w:val="BodyText3"/>
      </w:pPr>
      <w:r w:rsidRPr="003A6F10">
        <w:t xml:space="preserve">Verify that the </w:t>
      </w:r>
      <w:r w:rsidR="007F55C6" w:rsidRPr="003A6F10">
        <w:t>licensee</w:t>
      </w:r>
      <w:r w:rsidRPr="003A6F10">
        <w:t xml:space="preserve"> evaluates modifications to CDAs prior to implementation to assure that digital computer and communications systems and networks are adequately protected against cyberattacks</w:t>
      </w:r>
      <w:r w:rsidR="00ED7313" w:rsidRPr="003A6F10">
        <w:t xml:space="preserve">.  </w:t>
      </w:r>
      <w:r w:rsidR="00E3020A" w:rsidRPr="003A6F10">
        <w:t>Portions of the inspection of this control should be evaluated as complete, based on the successful conduct of license performance testing.</w:t>
      </w:r>
    </w:p>
    <w:p w14:paraId="1042C1C0" w14:textId="58C6C36F" w:rsidR="00A63997" w:rsidRPr="008329E2" w:rsidRDefault="0058448C" w:rsidP="00D2348C">
      <w:pPr>
        <w:pStyle w:val="SpecificGuidance"/>
      </w:pPr>
      <w:r w:rsidRPr="003A6F10">
        <w:t>Specific Guidance</w:t>
      </w:r>
      <w:r w:rsidRPr="008329E2">
        <w:t>:</w:t>
      </w:r>
    </w:p>
    <w:p w14:paraId="70E58037" w14:textId="77777777" w:rsidR="000E4299" w:rsidRDefault="007F55C6" w:rsidP="000E4299">
      <w:pPr>
        <w:pStyle w:val="BodyText3"/>
      </w:pPr>
      <w:r w:rsidRPr="003A6F10">
        <w:t>Licensee</w:t>
      </w:r>
      <w:r w:rsidR="0058448C" w:rsidRPr="003A6F10">
        <w:t>s typically include requirements to review CDAs as part of their existing configuration management processes and plant procedures</w:t>
      </w:r>
      <w:r w:rsidR="00ED7313" w:rsidRPr="003A6F10">
        <w:t xml:space="preserve">.  </w:t>
      </w:r>
      <w:r w:rsidR="0058448C" w:rsidRPr="003A6F10">
        <w:t xml:space="preserve">The </w:t>
      </w:r>
      <w:r w:rsidRPr="003A6F10">
        <w:t>licensee</w:t>
      </w:r>
      <w:r w:rsidR="0058448C" w:rsidRPr="003A6F10">
        <w:t xml:space="preserve"> incorporates the control of modifications to CDAs to ensure that they continue to be protected against cyberattacks and meet the requirements of their CSP.</w:t>
      </w:r>
    </w:p>
    <w:p w14:paraId="735710BC" w14:textId="77777777" w:rsidR="000E4299" w:rsidRDefault="0058448C" w:rsidP="000E4299">
      <w:pPr>
        <w:pStyle w:val="BodyText3"/>
      </w:pPr>
      <w:r w:rsidRPr="003A6F10">
        <w:t>Changes to CDAs are controlled using design control or configuration management procedures so that additional cybersecurity risk is not introduced into the system</w:t>
      </w:r>
      <w:r w:rsidR="00ED7313" w:rsidRPr="003A6F10">
        <w:t xml:space="preserve">.  </w:t>
      </w:r>
      <w:r w:rsidRPr="003A6F10">
        <w:t>The inspector should verify that the implemented controls meet the requirements in the CSP.</w:t>
      </w:r>
    </w:p>
    <w:p w14:paraId="519F964F" w14:textId="1EF33578" w:rsidR="00A63997" w:rsidRPr="00FC45B9" w:rsidRDefault="0058448C" w:rsidP="000E4299">
      <w:pPr>
        <w:pStyle w:val="ListParagraph"/>
        <w:keepNext/>
        <w:numPr>
          <w:ilvl w:val="0"/>
          <w:numId w:val="31"/>
        </w:numPr>
        <w:spacing w:after="220"/>
        <w:ind w:left="720"/>
        <w:rPr>
          <w:b/>
          <w:bCs/>
        </w:rPr>
      </w:pPr>
      <w:r w:rsidRPr="00FC45B9">
        <w:rPr>
          <w:b/>
          <w:bCs/>
        </w:rPr>
        <w:t>Security Impact Analysis of Changes and Environments</w:t>
      </w:r>
    </w:p>
    <w:p w14:paraId="539E5C49" w14:textId="77777777" w:rsidR="000E4299" w:rsidRDefault="0058448C" w:rsidP="000E4299">
      <w:pPr>
        <w:pStyle w:val="BodyText3"/>
      </w:pPr>
      <w:r w:rsidRPr="003A6F10">
        <w:t xml:space="preserve">Verify that the </w:t>
      </w:r>
      <w:r w:rsidR="007F55C6" w:rsidRPr="003A6F10">
        <w:t>licensee</w:t>
      </w:r>
      <w:r w:rsidRPr="003A6F10">
        <w:t xml:space="preserve"> performs a security impact analysis prior to making changes to CDAs to manage the cyber risk resulting from the changes</w:t>
      </w:r>
      <w:r w:rsidR="00ED7313" w:rsidRPr="003A6F10">
        <w:t xml:space="preserve">.  </w:t>
      </w:r>
      <w:r w:rsidR="00E3020A" w:rsidRPr="003A6F10">
        <w:t>Portions of the inspection of this control should be evaluated as complete, based on the successful conduct of license performance testing.</w:t>
      </w:r>
    </w:p>
    <w:p w14:paraId="14B7D8E9" w14:textId="7E6A6B2B" w:rsidR="00A63997" w:rsidRPr="008329E2" w:rsidRDefault="0058448C" w:rsidP="00D2348C">
      <w:pPr>
        <w:pStyle w:val="SpecificGuidance"/>
      </w:pPr>
      <w:r w:rsidRPr="003A6F10">
        <w:t>Specific Guidance</w:t>
      </w:r>
      <w:r w:rsidRPr="008329E2">
        <w:t>:</w:t>
      </w:r>
    </w:p>
    <w:p w14:paraId="2F92D4E4" w14:textId="7B31AAB2" w:rsidR="000E4299" w:rsidRDefault="0058448C" w:rsidP="000E4299">
      <w:pPr>
        <w:pStyle w:val="BodyText3"/>
      </w:pPr>
      <w:r w:rsidRPr="003A6F10">
        <w:t>A cybersecurity impact analysis is performed prior to making a design or configuration change to a CDA, or when changes to the environment occur</w:t>
      </w:r>
      <w:r w:rsidR="00ED7313" w:rsidRPr="003A6F10">
        <w:t xml:space="preserve">.  </w:t>
      </w:r>
      <w:r w:rsidRPr="003A6F10">
        <w:t xml:space="preserve">The </w:t>
      </w:r>
      <w:r w:rsidR="007F55C6" w:rsidRPr="003A6F10">
        <w:t>licensee</w:t>
      </w:r>
      <w:r w:rsidRPr="003A6F10">
        <w:t xml:space="preserve"> evaluates changes to the required controls based on the assessment of the changes to manage risks introduced by the changes</w:t>
      </w:r>
      <w:r w:rsidR="00ED7313" w:rsidRPr="003A6F10">
        <w:t xml:space="preserve">.  </w:t>
      </w:r>
      <w:r w:rsidRPr="003A6F10">
        <w:t xml:space="preserve">The </w:t>
      </w:r>
      <w:r w:rsidR="007F55C6" w:rsidRPr="003A6F10">
        <w:t>licensee</w:t>
      </w:r>
      <w:r w:rsidRPr="003A6F10">
        <w:t xml:space="preserve"> assesses the interdependencies of other CDAs or support systems and incorporates the assessment into the cybersecurity impact analysis.</w:t>
      </w:r>
    </w:p>
    <w:p w14:paraId="3B6E735D" w14:textId="6D89307D" w:rsidR="00DD25F7" w:rsidRDefault="00DD25F7" w:rsidP="000E4299">
      <w:pPr>
        <w:pStyle w:val="BodyText3"/>
      </w:pPr>
      <w:r>
        <w:br w:type="page"/>
      </w:r>
    </w:p>
    <w:p w14:paraId="53B49BF9" w14:textId="2E5C8CD0" w:rsidR="00A63997" w:rsidRPr="00FC45B9" w:rsidRDefault="0058448C" w:rsidP="000E4299">
      <w:pPr>
        <w:pStyle w:val="ListParagraph"/>
        <w:keepNext/>
        <w:numPr>
          <w:ilvl w:val="0"/>
          <w:numId w:val="31"/>
        </w:numPr>
        <w:spacing w:after="220"/>
        <w:ind w:left="720"/>
        <w:rPr>
          <w:b/>
          <w:bCs/>
        </w:rPr>
      </w:pPr>
      <w:r w:rsidRPr="00FC45B9">
        <w:rPr>
          <w:b/>
          <w:bCs/>
        </w:rPr>
        <w:t>Supply Chain and Services Acquisition</w:t>
      </w:r>
    </w:p>
    <w:p w14:paraId="0C486183" w14:textId="77777777" w:rsidR="000E4299" w:rsidRDefault="0058448C" w:rsidP="000E4299">
      <w:pPr>
        <w:pStyle w:val="BodyText3"/>
      </w:pPr>
      <w:r w:rsidRPr="003A6F10">
        <w:t xml:space="preserve">Verify that the </w:t>
      </w:r>
      <w:r w:rsidR="007F55C6" w:rsidRPr="003A6F10">
        <w:t>licensee</w:t>
      </w:r>
      <w:r w:rsidRPr="003A6F10">
        <w:t xml:space="preserve"> has implemented appropriate supply chain and services acquisition</w:t>
      </w:r>
      <w:r w:rsidR="006E3C8A" w:rsidRPr="003A6F10">
        <w:t xml:space="preserve"> </w:t>
      </w:r>
      <w:r w:rsidRPr="003A6F10">
        <w:t>controls for</w:t>
      </w:r>
      <w:r w:rsidR="0042400F" w:rsidRPr="003A6F10">
        <w:t xml:space="preserve"> </w:t>
      </w:r>
      <w:r w:rsidRPr="003A6F10">
        <w:t xml:space="preserve">replacement CDAs. </w:t>
      </w:r>
    </w:p>
    <w:p w14:paraId="5DBC313C" w14:textId="662A9FFC" w:rsidR="00A63997" w:rsidRPr="003A6F10" w:rsidRDefault="0058448C" w:rsidP="00D2348C">
      <w:pPr>
        <w:pStyle w:val="SpecificGuidance"/>
      </w:pPr>
      <w:r w:rsidRPr="003A6F10">
        <w:t>Specific Guidance</w:t>
      </w:r>
      <w:r w:rsidR="00E9645F" w:rsidRPr="003A6F10">
        <w:t>:</w:t>
      </w:r>
    </w:p>
    <w:p w14:paraId="5ADB243B" w14:textId="77777777" w:rsidR="000E4299" w:rsidRDefault="0058448C" w:rsidP="000E4299">
      <w:pPr>
        <w:pStyle w:val="BodyText3"/>
      </w:pPr>
      <w:r w:rsidRPr="003A6F10">
        <w:t xml:space="preserve">Since many replacements for CDAs will be purchased off-the-shelf, a review of supply chain and acquisition controls should be performed, and the replacement CDAs should </w:t>
      </w:r>
      <w:r w:rsidRPr="003A6F10">
        <w:lastRenderedPageBreak/>
        <w:t>be hardened</w:t>
      </w:r>
      <w:r w:rsidR="00ED7313" w:rsidRPr="003A6F10">
        <w:t xml:space="preserve">.  </w:t>
      </w:r>
      <w:r w:rsidRPr="003A6F10">
        <w:t>This review should factor in the classification of the CDA and the risk to the plant.</w:t>
      </w:r>
    </w:p>
    <w:p w14:paraId="0D204FBA" w14:textId="476DD041" w:rsidR="00A63997" w:rsidRPr="003A6F10" w:rsidRDefault="00BF3B89" w:rsidP="00AF7E5A">
      <w:pPr>
        <w:pStyle w:val="Heading2"/>
      </w:pPr>
      <w:r>
        <w:t>03.04</w:t>
      </w:r>
      <w:r>
        <w:tab/>
      </w:r>
      <w:r w:rsidR="0058448C" w:rsidRPr="003A6F10">
        <w:t>Review of Cyber</w:t>
      </w:r>
      <w:r w:rsidR="009242F7">
        <w:t>s</w:t>
      </w:r>
      <w:r w:rsidR="0058448C" w:rsidRPr="003A6F10">
        <w:t>ecurity</w:t>
      </w:r>
      <w:r w:rsidR="0058448C" w:rsidRPr="00BF3B89">
        <w:t xml:space="preserve"> </w:t>
      </w:r>
      <w:r w:rsidR="0058448C" w:rsidRPr="003A6F10">
        <w:t>Program</w:t>
      </w:r>
    </w:p>
    <w:p w14:paraId="5E0FDBEE" w14:textId="77777777" w:rsidR="000E4299" w:rsidRDefault="0058448C" w:rsidP="000E4299">
      <w:pPr>
        <w:pStyle w:val="ListParagraph"/>
        <w:keepNext/>
        <w:numPr>
          <w:ilvl w:val="0"/>
          <w:numId w:val="2"/>
        </w:numPr>
        <w:spacing w:after="220"/>
        <w:ind w:left="720"/>
        <w:rPr>
          <w:b/>
          <w:bCs/>
        </w:rPr>
      </w:pPr>
      <w:r w:rsidRPr="00FD27BA">
        <w:rPr>
          <w:b/>
          <w:bCs/>
        </w:rPr>
        <w:t>CSP Changes and Implementing</w:t>
      </w:r>
      <w:r w:rsidRPr="00FD27BA">
        <w:rPr>
          <w:b/>
          <w:bCs/>
          <w:spacing w:val="-1"/>
        </w:rPr>
        <w:t xml:space="preserve"> </w:t>
      </w:r>
      <w:r w:rsidRPr="00FD27BA">
        <w:rPr>
          <w:b/>
          <w:bCs/>
        </w:rPr>
        <w:t>Procedures</w:t>
      </w:r>
    </w:p>
    <w:p w14:paraId="067D58AA" w14:textId="77777777" w:rsidR="000E4299" w:rsidRDefault="0058448C" w:rsidP="000E4299">
      <w:pPr>
        <w:pStyle w:val="BodyText3"/>
      </w:pPr>
      <w:r w:rsidRPr="003A6F10">
        <w:t>Verify that any changes to the CSP did not reduce the safeguards effectiveness of the plan</w:t>
      </w:r>
      <w:r w:rsidR="00ED7313" w:rsidRPr="003A6F10">
        <w:t xml:space="preserve">.  </w:t>
      </w:r>
      <w:r w:rsidRPr="003A6F10">
        <w:t>Changes</w:t>
      </w:r>
      <w:r w:rsidRPr="003A6F10">
        <w:rPr>
          <w:spacing w:val="-7"/>
        </w:rPr>
        <w:t xml:space="preserve"> </w:t>
      </w:r>
      <w:r w:rsidRPr="003A6F10">
        <w:t>to</w:t>
      </w:r>
      <w:r w:rsidRPr="003A6F10">
        <w:rPr>
          <w:spacing w:val="-7"/>
        </w:rPr>
        <w:t xml:space="preserve"> </w:t>
      </w:r>
      <w:r w:rsidRPr="003A6F10">
        <w:t>the</w:t>
      </w:r>
      <w:r w:rsidRPr="003A6F10">
        <w:rPr>
          <w:spacing w:val="-6"/>
        </w:rPr>
        <w:t xml:space="preserve"> </w:t>
      </w:r>
      <w:r w:rsidRPr="003A6F10">
        <w:t>CSP</w:t>
      </w:r>
      <w:r w:rsidRPr="003A6F10">
        <w:rPr>
          <w:spacing w:val="-7"/>
        </w:rPr>
        <w:t xml:space="preserve"> </w:t>
      </w:r>
      <w:r w:rsidRPr="003A6F10">
        <w:t>can</w:t>
      </w:r>
      <w:r w:rsidRPr="003A6F10">
        <w:rPr>
          <w:spacing w:val="-7"/>
        </w:rPr>
        <w:t xml:space="preserve"> </w:t>
      </w:r>
      <w:r w:rsidRPr="003A6F10">
        <w:t>be</w:t>
      </w:r>
      <w:r w:rsidRPr="003A6F10">
        <w:rPr>
          <w:spacing w:val="-5"/>
        </w:rPr>
        <w:t xml:space="preserve"> </w:t>
      </w:r>
      <w:r w:rsidRPr="003A6F10">
        <w:t>made</w:t>
      </w:r>
      <w:r w:rsidRPr="003A6F10">
        <w:rPr>
          <w:spacing w:val="-7"/>
        </w:rPr>
        <w:t xml:space="preserve"> </w:t>
      </w:r>
      <w:r w:rsidRPr="003A6F10">
        <w:t>according</w:t>
      </w:r>
      <w:r w:rsidRPr="003A6F10">
        <w:rPr>
          <w:spacing w:val="-7"/>
        </w:rPr>
        <w:t xml:space="preserve"> </w:t>
      </w:r>
      <w:r w:rsidRPr="003A6F10">
        <w:t>to</w:t>
      </w:r>
      <w:r w:rsidRPr="003A6F10">
        <w:rPr>
          <w:spacing w:val="-7"/>
        </w:rPr>
        <w:t xml:space="preserve"> </w:t>
      </w:r>
      <w:r w:rsidRPr="003A6F10">
        <w:t>the</w:t>
      </w:r>
      <w:r w:rsidRPr="003A6F10">
        <w:rPr>
          <w:spacing w:val="-8"/>
        </w:rPr>
        <w:t xml:space="preserve"> </w:t>
      </w:r>
      <w:r w:rsidRPr="003A6F10">
        <w:t>requirements</w:t>
      </w:r>
      <w:r w:rsidRPr="003A6F10">
        <w:rPr>
          <w:spacing w:val="-6"/>
        </w:rPr>
        <w:t xml:space="preserve"> </w:t>
      </w:r>
      <w:r w:rsidRPr="003A6F10">
        <w:t>of</w:t>
      </w:r>
      <w:r w:rsidRPr="003A6F10">
        <w:rPr>
          <w:spacing w:val="-8"/>
        </w:rPr>
        <w:t xml:space="preserve"> </w:t>
      </w:r>
      <w:r w:rsidR="00366D2F" w:rsidRPr="003A6F10">
        <w:rPr>
          <w:spacing w:val="-8"/>
        </w:rPr>
        <w:br/>
      </w:r>
      <w:r w:rsidRPr="003A6F10">
        <w:t>10</w:t>
      </w:r>
      <w:r w:rsidRPr="003A6F10">
        <w:rPr>
          <w:spacing w:val="-8"/>
        </w:rPr>
        <w:t xml:space="preserve"> </w:t>
      </w:r>
      <w:r w:rsidRPr="003A6F10">
        <w:t>CFR</w:t>
      </w:r>
      <w:r w:rsidRPr="003A6F10">
        <w:rPr>
          <w:spacing w:val="-6"/>
        </w:rPr>
        <w:t xml:space="preserve"> </w:t>
      </w:r>
      <w:r w:rsidRPr="003A6F10">
        <w:t>50.54(p)</w:t>
      </w:r>
      <w:r w:rsidR="00ED7313" w:rsidRPr="003A6F10">
        <w:t xml:space="preserve">.  </w:t>
      </w:r>
      <w:r w:rsidRPr="003A6F10">
        <w:t xml:space="preserve">Verify that the </w:t>
      </w:r>
      <w:r w:rsidR="007F55C6" w:rsidRPr="003A6F10">
        <w:t>licensee</w:t>
      </w:r>
      <w:r w:rsidRPr="003A6F10">
        <w:t xml:space="preserve"> performs activities in accordance with their implementing procedures.</w:t>
      </w:r>
    </w:p>
    <w:p w14:paraId="75B111E7" w14:textId="400E7A79" w:rsidR="00A63997" w:rsidRPr="008329E2" w:rsidRDefault="0058448C" w:rsidP="00D2348C">
      <w:pPr>
        <w:pStyle w:val="SpecificGuidance"/>
      </w:pPr>
      <w:r w:rsidRPr="003A6F10">
        <w:t>Specific Guidance</w:t>
      </w:r>
    </w:p>
    <w:p w14:paraId="3D48A174" w14:textId="77777777" w:rsidR="000E4299" w:rsidRDefault="0058448C" w:rsidP="000E4299">
      <w:pPr>
        <w:pStyle w:val="BodyText3"/>
      </w:pPr>
      <w:r w:rsidRPr="003A6F10">
        <w:t xml:space="preserve">The </w:t>
      </w:r>
      <w:r w:rsidR="007F55C6" w:rsidRPr="003A6F10">
        <w:t>licensee</w:t>
      </w:r>
      <w:r w:rsidRPr="003A6F10">
        <w:t xml:space="preserve"> will have a change procedure and licensing basis administrative controls for changing their CSP</w:t>
      </w:r>
      <w:r w:rsidR="00ED7313" w:rsidRPr="003A6F10">
        <w:t xml:space="preserve">.  </w:t>
      </w:r>
      <w:r w:rsidRPr="003A6F10">
        <w:t xml:space="preserve">Further, the CSP required that the </w:t>
      </w:r>
      <w:r w:rsidR="007F55C6" w:rsidRPr="003A6F10">
        <w:t>licensee</w:t>
      </w:r>
      <w:r w:rsidRPr="003A6F10">
        <w:t xml:space="preserve"> develop implementing procedures</w:t>
      </w:r>
      <w:r w:rsidR="00ED7313" w:rsidRPr="003A6F10">
        <w:t xml:space="preserve">.  </w:t>
      </w:r>
      <w:r w:rsidRPr="003A6F10">
        <w:t>Review of the procedures can be conducted for controls such as password requirements, testing control procedures, hardening guidelines, control of portable media, and any common</w:t>
      </w:r>
      <w:r w:rsidR="00840C15" w:rsidRPr="003A6F10">
        <w:t>, or</w:t>
      </w:r>
      <w:r w:rsidRPr="003A6F10">
        <w:t xml:space="preserve"> administrative control.</w:t>
      </w:r>
    </w:p>
    <w:p w14:paraId="690702FE" w14:textId="77777777" w:rsidR="000E4299" w:rsidRDefault="0058448C" w:rsidP="000E4299">
      <w:pPr>
        <w:pStyle w:val="ListParagraph"/>
        <w:keepNext/>
        <w:numPr>
          <w:ilvl w:val="0"/>
          <w:numId w:val="2"/>
        </w:numPr>
        <w:spacing w:after="220"/>
        <w:ind w:left="720"/>
        <w:rPr>
          <w:b/>
          <w:bCs/>
        </w:rPr>
      </w:pPr>
      <w:r w:rsidRPr="00F60946">
        <w:rPr>
          <w:b/>
          <w:bCs/>
        </w:rPr>
        <w:t>Review Incident Response and Contingency Plans</w:t>
      </w:r>
    </w:p>
    <w:p w14:paraId="4D2D7402" w14:textId="77777777" w:rsidR="000E4299" w:rsidRDefault="0058448C" w:rsidP="000E4299">
      <w:pPr>
        <w:pStyle w:val="BodyText3"/>
      </w:pPr>
      <w:r w:rsidRPr="003A6F10">
        <w:t xml:space="preserve">Verify that the </w:t>
      </w:r>
      <w:r w:rsidR="007F55C6" w:rsidRPr="003A6F10">
        <w:t>licensee</w:t>
      </w:r>
      <w:r w:rsidRPr="003A6F10">
        <w:t xml:space="preserve"> established an incident response process, including contingency plans</w:t>
      </w:r>
      <w:r w:rsidR="00840C15" w:rsidRPr="003A6F10">
        <w:t>, and</w:t>
      </w:r>
      <w:r w:rsidRPr="003A6F10">
        <w:t xml:space="preserve"> procedures</w:t>
      </w:r>
      <w:r w:rsidR="00ED7313" w:rsidRPr="003A6F10">
        <w:t xml:space="preserve">.  </w:t>
      </w:r>
      <w:r w:rsidRPr="003A6F10">
        <w:t xml:space="preserve">Verify that the </w:t>
      </w:r>
      <w:r w:rsidR="007F55C6" w:rsidRPr="003A6F10">
        <w:t>licensee</w:t>
      </w:r>
      <w:r w:rsidRPr="003A6F10">
        <w:t xml:space="preserve"> properly evaluated and responded to </w:t>
      </w:r>
      <w:r w:rsidR="001D0644" w:rsidRPr="003A6F10">
        <w:t>c</w:t>
      </w:r>
      <w:r w:rsidRPr="003A6F10">
        <w:t>yber</w:t>
      </w:r>
      <w:r w:rsidR="001D0644" w:rsidRPr="003A6F10">
        <w:t>s</w:t>
      </w:r>
      <w:r w:rsidRPr="003A6F10">
        <w:t xml:space="preserve">ecurity </w:t>
      </w:r>
      <w:r w:rsidR="001D0644" w:rsidRPr="003A6F10">
        <w:t>i</w:t>
      </w:r>
      <w:r w:rsidRPr="003A6F10">
        <w:t>ncidents, including effectively implementing their reporting requirements.</w:t>
      </w:r>
    </w:p>
    <w:p w14:paraId="0205C480" w14:textId="5129D717" w:rsidR="00A63997" w:rsidRPr="008329E2" w:rsidRDefault="0058448C" w:rsidP="00D2348C">
      <w:pPr>
        <w:pStyle w:val="SpecificGuidance"/>
      </w:pPr>
      <w:r w:rsidRPr="003A6F10">
        <w:t>Specific Guidance</w:t>
      </w:r>
      <w:r w:rsidRPr="008329E2">
        <w:t>:</w:t>
      </w:r>
    </w:p>
    <w:p w14:paraId="44F6D648" w14:textId="77777777" w:rsidR="000E4299" w:rsidRDefault="0058448C" w:rsidP="000E4299">
      <w:pPr>
        <w:pStyle w:val="BodyText3"/>
      </w:pPr>
      <w:r w:rsidRPr="003A6F10">
        <w:t>Identification, detection, and response to cyberattacks are typically directed by site procedures that govern response</w:t>
      </w:r>
      <w:r w:rsidR="00A372A4" w:rsidRPr="003A6F10">
        <w:t>s</w:t>
      </w:r>
      <w:r w:rsidRPr="003A6F10">
        <w:t xml:space="preserve"> to plant events</w:t>
      </w:r>
      <w:r w:rsidR="00ED7313" w:rsidRPr="003A6F10">
        <w:t xml:space="preserve">.  </w:t>
      </w:r>
      <w:r w:rsidRPr="003A6F10">
        <w:t>When there is reasonable suspicion of a cyberattack, procedures direct notification to responsible individuals</w:t>
      </w:r>
      <w:r w:rsidR="00840C15" w:rsidRPr="003A6F10">
        <w:t xml:space="preserve"> and</w:t>
      </w:r>
      <w:r w:rsidRPr="003A6F10">
        <w:t xml:space="preserve"> activation of the Cyber</w:t>
      </w:r>
      <w:r w:rsidR="009242F7">
        <w:t>s</w:t>
      </w:r>
      <w:r w:rsidRPr="003A6F10">
        <w:t>ecurity Incident Response Team, as well as other</w:t>
      </w:r>
      <w:r w:rsidR="00006431" w:rsidRPr="003A6F10">
        <w:t xml:space="preserve"> </w:t>
      </w:r>
      <w:r w:rsidRPr="003A6F10">
        <w:t>emergency response actions, if warranted.</w:t>
      </w:r>
      <w:r w:rsidR="00A372A4" w:rsidRPr="003A6F10">
        <w:t xml:space="preserve">  Ensure that testing of the incident response capability for CDAs has occurred at least every 12 months.</w:t>
      </w:r>
    </w:p>
    <w:p w14:paraId="312ED8B5" w14:textId="77777777" w:rsidR="000E4299" w:rsidRDefault="0058448C" w:rsidP="000E4299">
      <w:pPr>
        <w:pStyle w:val="BodyText3"/>
      </w:pPr>
      <w:r w:rsidRPr="003A6F10">
        <w:t xml:space="preserve">If a cybersecurity incident occurred, ensure that the </w:t>
      </w:r>
      <w:r w:rsidR="007F55C6" w:rsidRPr="003A6F10">
        <w:t>licensee</w:t>
      </w:r>
      <w:r w:rsidRPr="003A6F10">
        <w:t xml:space="preserve"> took effective actions to ensure that the functions of CDAs are not adversely impacted and that the </w:t>
      </w:r>
      <w:r w:rsidR="007F55C6" w:rsidRPr="003A6F10">
        <w:t>licensee</w:t>
      </w:r>
      <w:r w:rsidRPr="003A6F10">
        <w:t xml:space="preserve"> implemented appropriate corrective actions.</w:t>
      </w:r>
    </w:p>
    <w:p w14:paraId="289135D2" w14:textId="3DF833EE" w:rsidR="000E4299" w:rsidRDefault="00A372A4" w:rsidP="000E4299">
      <w:pPr>
        <w:pStyle w:val="BodyText3"/>
      </w:pPr>
      <w:r w:rsidRPr="003A6F10">
        <w:t>Observe a licensee-conducted Cyber</w:t>
      </w:r>
      <w:r w:rsidR="009242F7">
        <w:t>s</w:t>
      </w:r>
      <w:r w:rsidRPr="003A6F10">
        <w:t>ecurity Incident Response drill to ensure that site</w:t>
      </w:r>
      <w:r w:rsidR="00FA6D8D">
        <w:noBreakHyphen/>
      </w:r>
      <w:r w:rsidRPr="003A6F10">
        <w:t>defined tests or drills are used, that staff are aware of their roles and responsibilities, and that results of the drill are evaluated and document</w:t>
      </w:r>
      <w:r w:rsidR="003719B1" w:rsidRPr="003A6F10">
        <w:t>ed</w:t>
      </w:r>
      <w:r w:rsidRPr="003A6F10">
        <w:t>.</w:t>
      </w:r>
    </w:p>
    <w:p w14:paraId="4396AD0B" w14:textId="77777777" w:rsidR="000E4299" w:rsidRDefault="0058448C" w:rsidP="000E4299">
      <w:pPr>
        <w:pStyle w:val="ListParagraph"/>
        <w:keepNext/>
        <w:numPr>
          <w:ilvl w:val="0"/>
          <w:numId w:val="2"/>
        </w:numPr>
        <w:spacing w:after="220"/>
        <w:ind w:left="720"/>
        <w:rPr>
          <w:b/>
          <w:bCs/>
        </w:rPr>
      </w:pPr>
      <w:r w:rsidRPr="00F60946">
        <w:rPr>
          <w:b/>
          <w:bCs/>
        </w:rPr>
        <w:t>Review Training</w:t>
      </w:r>
    </w:p>
    <w:p w14:paraId="15E690D1" w14:textId="77777777" w:rsidR="000E4299" w:rsidRDefault="0058448C" w:rsidP="000E4299">
      <w:pPr>
        <w:pStyle w:val="BodyText3"/>
        <w:rPr>
          <w:u w:val="single"/>
        </w:rPr>
      </w:pPr>
      <w:r w:rsidRPr="003A6F10">
        <w:t xml:space="preserve">Verify that the </w:t>
      </w:r>
      <w:r w:rsidR="007F55C6" w:rsidRPr="003A6F10">
        <w:t>licensee</w:t>
      </w:r>
      <w:r w:rsidRPr="003A6F10">
        <w:t xml:space="preserve"> has established training as described in the CSP.</w:t>
      </w:r>
    </w:p>
    <w:p w14:paraId="773608EC" w14:textId="36F2A667" w:rsidR="00A63997" w:rsidRPr="008329E2" w:rsidRDefault="0058448C" w:rsidP="00D2348C">
      <w:pPr>
        <w:pStyle w:val="SpecificGuidance"/>
      </w:pPr>
      <w:r w:rsidRPr="003A6F10">
        <w:t>Specific Guidance</w:t>
      </w:r>
      <w:r w:rsidRPr="008329E2">
        <w:t>:</w:t>
      </w:r>
    </w:p>
    <w:p w14:paraId="7E8EE067" w14:textId="77777777" w:rsidR="000E4299" w:rsidRDefault="0058448C" w:rsidP="000E4299">
      <w:pPr>
        <w:pStyle w:val="BodyText3"/>
      </w:pPr>
      <w:r w:rsidRPr="003A6F10">
        <w:t>Verify that appropriate facility personnel, including contractors, are aware of cybersecurity requirements</w:t>
      </w:r>
      <w:r w:rsidR="00840C15" w:rsidRPr="003A6F10">
        <w:t>, and</w:t>
      </w:r>
      <w:r w:rsidRPr="003A6F10">
        <w:t xml:space="preserve"> receive the training necessary to perform their assigned duties</w:t>
      </w:r>
      <w:r w:rsidR="00023A2A" w:rsidRPr="003A6F10">
        <w:t>, and</w:t>
      </w:r>
      <w:r w:rsidRPr="003A6F10">
        <w:t xml:space="preserve"> responsibilities.</w:t>
      </w:r>
    </w:p>
    <w:p w14:paraId="15FDF61F" w14:textId="396BFB27" w:rsidR="00A63997" w:rsidRPr="003A6F10" w:rsidRDefault="00CC1B3D" w:rsidP="00AF7E5A">
      <w:pPr>
        <w:pStyle w:val="Heading2"/>
      </w:pPr>
      <w:r w:rsidRPr="003A6F10">
        <w:lastRenderedPageBreak/>
        <w:t>03</w:t>
      </w:r>
      <w:r w:rsidR="002B7739">
        <w:t>.</w:t>
      </w:r>
      <w:r w:rsidRPr="003A6F10">
        <w:t>05</w:t>
      </w:r>
      <w:r w:rsidRPr="003A6F10">
        <w:tab/>
      </w:r>
      <w:r w:rsidR="0058448C" w:rsidRPr="00721D0F">
        <w:rPr>
          <w:b/>
          <w:bCs/>
        </w:rPr>
        <w:t>Evaluation of Corrective Actions</w:t>
      </w:r>
    </w:p>
    <w:p w14:paraId="2FE678DD" w14:textId="77777777" w:rsidR="000E4299" w:rsidRDefault="0058448C" w:rsidP="000E4299">
      <w:pPr>
        <w:pStyle w:val="BodyText3"/>
      </w:pPr>
      <w:r w:rsidRPr="003A6F10">
        <w:t xml:space="preserve">Verify that the </w:t>
      </w:r>
      <w:r w:rsidR="007F55C6" w:rsidRPr="003A6F10">
        <w:t>licensee</w:t>
      </w:r>
      <w:r w:rsidRPr="003A6F10">
        <w:t xml:space="preserve"> is identifying issues related to the cybersecurity program at an appropriate threshold, entering them in the CAP, and resolving the issues for a selected sample of problems associated with the cybersecurity program.</w:t>
      </w:r>
    </w:p>
    <w:p w14:paraId="59F47D70" w14:textId="727FE7A4" w:rsidR="00A63997" w:rsidRPr="008329E2" w:rsidRDefault="0058448C" w:rsidP="00D2348C">
      <w:pPr>
        <w:pStyle w:val="SpecificGuidance"/>
      </w:pPr>
      <w:r w:rsidRPr="003A6F10">
        <w:t>Specific Guidance</w:t>
      </w:r>
      <w:r w:rsidRPr="008329E2">
        <w:t>:</w:t>
      </w:r>
    </w:p>
    <w:p w14:paraId="7A4F762C" w14:textId="70CEE5EC" w:rsidR="002865EA" w:rsidRPr="003A6F10" w:rsidRDefault="0058448C" w:rsidP="000E4299">
      <w:pPr>
        <w:pStyle w:val="BodyText3"/>
      </w:pPr>
      <w:r w:rsidRPr="003A6F10">
        <w:t xml:space="preserve">The CSP specifies that the </w:t>
      </w:r>
      <w:r w:rsidR="007F55C6" w:rsidRPr="003A6F10">
        <w:t>licensee</w:t>
      </w:r>
      <w:r w:rsidRPr="003A6F10">
        <w:t xml:space="preserve"> will use the site CAP to</w:t>
      </w:r>
      <w:r w:rsidR="00496084">
        <w:t>:</w:t>
      </w:r>
      <w:r w:rsidRPr="003A6F10">
        <w:t xml:space="preserve"> </w:t>
      </w:r>
    </w:p>
    <w:p w14:paraId="172F9695" w14:textId="3187C703" w:rsidR="002865EA" w:rsidRPr="003A6F10" w:rsidRDefault="0058448C" w:rsidP="00153C77">
      <w:pPr>
        <w:pStyle w:val="BodyText"/>
        <w:keepLines/>
        <w:numPr>
          <w:ilvl w:val="0"/>
          <w:numId w:val="32"/>
        </w:numPr>
        <w:ind w:left="1080"/>
        <w:rPr>
          <w:spacing w:val="-10"/>
        </w:rPr>
      </w:pPr>
      <w:r w:rsidRPr="003A6F10">
        <w:t>track, trend, correct, and prevent</w:t>
      </w:r>
      <w:r w:rsidRPr="003A6F10">
        <w:rPr>
          <w:spacing w:val="-10"/>
        </w:rPr>
        <w:t xml:space="preserve"> </w:t>
      </w:r>
      <w:r w:rsidRPr="003A6F10">
        <w:t>recurrence</w:t>
      </w:r>
      <w:r w:rsidRPr="003A6F10">
        <w:rPr>
          <w:spacing w:val="-10"/>
        </w:rPr>
        <w:t xml:space="preserve"> </w:t>
      </w:r>
      <w:r w:rsidRPr="003A6F10">
        <w:t>of</w:t>
      </w:r>
      <w:r w:rsidRPr="003A6F10">
        <w:rPr>
          <w:spacing w:val="-10"/>
        </w:rPr>
        <w:t xml:space="preserve"> </w:t>
      </w:r>
      <w:r w:rsidRPr="003A6F10">
        <w:t>cybersecurity</w:t>
      </w:r>
      <w:r w:rsidRPr="003A6F10">
        <w:rPr>
          <w:spacing w:val="-9"/>
        </w:rPr>
        <w:t xml:space="preserve"> </w:t>
      </w:r>
      <w:r w:rsidRPr="003A6F10">
        <w:t>failures</w:t>
      </w:r>
      <w:r w:rsidRPr="003A6F10">
        <w:rPr>
          <w:spacing w:val="-10"/>
        </w:rPr>
        <w:t xml:space="preserve"> </w:t>
      </w:r>
      <w:r w:rsidRPr="003A6F10">
        <w:t>and</w:t>
      </w:r>
      <w:r w:rsidRPr="003A6F10">
        <w:rPr>
          <w:spacing w:val="-8"/>
        </w:rPr>
        <w:t xml:space="preserve"> </w:t>
      </w:r>
      <w:r w:rsidRPr="003A6F10">
        <w:t>deficiencies,</w:t>
      </w:r>
      <w:r w:rsidRPr="003A6F10">
        <w:rPr>
          <w:spacing w:val="-10"/>
        </w:rPr>
        <w:t xml:space="preserve"> </w:t>
      </w:r>
      <w:r w:rsidRPr="003A6F10">
        <w:t>and</w:t>
      </w:r>
      <w:r w:rsidRPr="003A6F10">
        <w:rPr>
          <w:spacing w:val="-10"/>
        </w:rPr>
        <w:t xml:space="preserve"> </w:t>
      </w:r>
    </w:p>
    <w:p w14:paraId="62D89D93" w14:textId="77777777" w:rsidR="000E4299" w:rsidRDefault="0058448C" w:rsidP="00FB08DB">
      <w:pPr>
        <w:pStyle w:val="BodyText"/>
        <w:keepLines/>
        <w:numPr>
          <w:ilvl w:val="0"/>
          <w:numId w:val="32"/>
        </w:numPr>
        <w:ind w:left="1080"/>
        <w:contextualSpacing/>
      </w:pPr>
      <w:r w:rsidRPr="003A6F10">
        <w:t>evaluate</w:t>
      </w:r>
      <w:r w:rsidRPr="003A6F10">
        <w:rPr>
          <w:spacing w:val="-10"/>
        </w:rPr>
        <w:t xml:space="preserve"> </w:t>
      </w:r>
      <w:r w:rsidRPr="003A6F10">
        <w:t>and</w:t>
      </w:r>
      <w:r w:rsidRPr="003A6F10">
        <w:rPr>
          <w:spacing w:val="-9"/>
        </w:rPr>
        <w:t xml:space="preserve"> </w:t>
      </w:r>
      <w:r w:rsidRPr="003A6F10">
        <w:t>manage cyber</w:t>
      </w:r>
      <w:r w:rsidRPr="003A6F10">
        <w:rPr>
          <w:spacing w:val="-3"/>
        </w:rPr>
        <w:t xml:space="preserve"> </w:t>
      </w:r>
      <w:r w:rsidRPr="003A6F10">
        <w:t>risks.</w:t>
      </w:r>
    </w:p>
    <w:p w14:paraId="30B54C6C" w14:textId="77777777" w:rsidR="000E4299" w:rsidRDefault="0058448C" w:rsidP="000E4299">
      <w:pPr>
        <w:pStyle w:val="BodyText3"/>
      </w:pPr>
      <w:r w:rsidRPr="003A6F10">
        <w:t>Refer to IP 71152, "Identification and Resolution of Problems," for</w:t>
      </w:r>
      <w:r w:rsidR="00675470" w:rsidRPr="003A6F10">
        <w:t xml:space="preserve"> </w:t>
      </w:r>
      <w:r w:rsidRPr="003A6F10">
        <w:rPr>
          <w:spacing w:val="-46"/>
        </w:rPr>
        <w:t xml:space="preserve"> </w:t>
      </w:r>
      <w:r w:rsidRPr="003A6F10">
        <w:t>additional guidance</w:t>
      </w:r>
      <w:r w:rsidR="00ED7313" w:rsidRPr="003A6F10">
        <w:t xml:space="preserve">.  </w:t>
      </w:r>
      <w:r w:rsidRPr="003A6F10">
        <w:t xml:space="preserve">Ten percent of the sampling should be focused on how the </w:t>
      </w:r>
      <w:r w:rsidR="007F55C6" w:rsidRPr="003A6F10">
        <w:t>licensee</w:t>
      </w:r>
      <w:r w:rsidRPr="003A6F10">
        <w:t xml:space="preserve"> is addressing problems and resolutions</w:t>
      </w:r>
      <w:r w:rsidR="00ED7313" w:rsidRPr="003A6F10">
        <w:t xml:space="preserve">.  </w:t>
      </w:r>
      <w:r w:rsidRPr="003A6F10">
        <w:t>This can include follow-up of corrective actions for previous performance deficiencies.</w:t>
      </w:r>
    </w:p>
    <w:p w14:paraId="06D7ACD6" w14:textId="4DF7A658" w:rsidR="00A63997" w:rsidRPr="003A6F10" w:rsidRDefault="004C5775" w:rsidP="00AF7E5A">
      <w:pPr>
        <w:pStyle w:val="Heading2"/>
      </w:pPr>
      <w:r>
        <w:t>03.06</w:t>
      </w:r>
      <w:r>
        <w:tab/>
      </w:r>
      <w:r w:rsidR="0058448C" w:rsidRPr="00B41A2E">
        <w:t>Evaluation of Performance Testing or Performance Metrics</w:t>
      </w:r>
    </w:p>
    <w:p w14:paraId="56A8FE8A" w14:textId="2EC4A679" w:rsidR="00B41A2E" w:rsidRPr="00B41A2E" w:rsidRDefault="0058448C" w:rsidP="002D42C0">
      <w:pPr>
        <w:pStyle w:val="ListParagraph"/>
        <w:keepNext/>
        <w:numPr>
          <w:ilvl w:val="2"/>
          <w:numId w:val="25"/>
        </w:numPr>
        <w:spacing w:after="220"/>
        <w:ind w:left="720"/>
        <w:rPr>
          <w:b/>
          <w:bCs/>
        </w:rPr>
      </w:pPr>
      <w:r w:rsidRPr="00B41A2E">
        <w:rPr>
          <w:b/>
          <w:bCs/>
        </w:rPr>
        <w:t>Performance Testing</w:t>
      </w:r>
      <w:r w:rsidR="00ED7313" w:rsidRPr="00B41A2E">
        <w:rPr>
          <w:b/>
          <w:bCs/>
        </w:rPr>
        <w:t xml:space="preserve">  </w:t>
      </w:r>
    </w:p>
    <w:p w14:paraId="239CE1FB" w14:textId="7372504B" w:rsidR="00C13DC1" w:rsidRDefault="000E2D95" w:rsidP="000E4299">
      <w:pPr>
        <w:pStyle w:val="BodyText3"/>
        <w:rPr>
          <w:rStyle w:val="normaltextrun"/>
        </w:rPr>
      </w:pPr>
      <w:r>
        <w:rPr>
          <w:noProof/>
          <w:color w:val="FF0000"/>
        </w:rPr>
        <mc:AlternateContent>
          <mc:Choice Requires="wps">
            <w:drawing>
              <wp:anchor distT="0" distB="0" distL="114300" distR="114300" simplePos="0" relativeHeight="251663360" behindDoc="0" locked="0" layoutInCell="1" allowOverlap="1" wp14:anchorId="0157F905" wp14:editId="67589972">
                <wp:simplePos x="0" y="0"/>
                <wp:positionH relativeFrom="column">
                  <wp:posOffset>-412750</wp:posOffset>
                </wp:positionH>
                <wp:positionV relativeFrom="paragraph">
                  <wp:posOffset>99060</wp:posOffset>
                </wp:positionV>
                <wp:extent cx="0" cy="838200"/>
                <wp:effectExtent l="0" t="0" r="38100" b="19050"/>
                <wp:wrapNone/>
                <wp:docPr id="6" name="Straight Connector 6"/>
                <wp:cNvGraphicFramePr/>
                <a:graphic xmlns:a="http://schemas.openxmlformats.org/drawingml/2006/main">
                  <a:graphicData uri="http://schemas.microsoft.com/office/word/2010/wordprocessingShape">
                    <wps:wsp>
                      <wps:cNvCnPr/>
                      <wps:spPr>
                        <a:xfrm>
                          <a:off x="0" y="0"/>
                          <a:ext cx="0" cy="8382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BF679B8"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5pt,7.8pt" to="-32.5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" strokecolor="#bc4542 [3045]"/>
            </w:pict>
          </mc:Fallback>
        </mc:AlternateContent>
      </w:r>
      <w:r w:rsidR="15B5F6B6" w:rsidRPr="00DF36A2">
        <w:rPr>
          <w:rStyle w:val="normaltextrun"/>
          <w:color w:val="FF0000"/>
          <w:shd w:val="clear" w:color="auto" w:fill="FFFFFF"/>
        </w:rPr>
        <w:t xml:space="preserve">Performance testing is a key element of most information technology program assessment programs.  The licensee performance testing program would provide the licensee an opportunity to demonstrate how the elements of their cybersecurity program work together to provide defense-in-depth. </w:t>
      </w:r>
      <w:r w:rsidR="00437128" w:rsidRPr="00DF36A2">
        <w:rPr>
          <w:rStyle w:val="normaltextrun"/>
          <w:color w:val="FF0000"/>
          <w:shd w:val="clear" w:color="auto" w:fill="FFFFFF"/>
        </w:rPr>
        <w:t xml:space="preserve"> </w:t>
      </w:r>
      <w:r w:rsidR="15B5F6B6" w:rsidRPr="00DF36A2">
        <w:rPr>
          <w:rStyle w:val="normaltextrun"/>
          <w:color w:val="FF0000"/>
          <w:shd w:val="clear" w:color="auto" w:fill="FFFFFF"/>
        </w:rPr>
        <w:t xml:space="preserve">Performance testing provides a realistic alternate method to inspect the </w:t>
      </w:r>
      <w:r w:rsidR="2FB7C348" w:rsidRPr="00DF36A2">
        <w:rPr>
          <w:rStyle w:val="normaltextrun"/>
          <w:color w:val="FF0000"/>
        </w:rPr>
        <w:t>cybersecurity program’s</w:t>
      </w:r>
      <w:r w:rsidR="15B5F6B6" w:rsidRPr="00DF36A2">
        <w:rPr>
          <w:rStyle w:val="normaltextrun"/>
          <w:color w:val="FF0000"/>
          <w:shd w:val="clear" w:color="auto" w:fill="FFFFFF"/>
        </w:rPr>
        <w:t xml:space="preserve"> protect</w:t>
      </w:r>
      <w:r w:rsidR="2FB7C348" w:rsidRPr="00DF36A2">
        <w:rPr>
          <w:rStyle w:val="normaltextrun"/>
          <w:color w:val="FF0000"/>
        </w:rPr>
        <w:t>ion of</w:t>
      </w:r>
      <w:r w:rsidR="15B5F6B6" w:rsidRPr="00DF36A2">
        <w:rPr>
          <w:rStyle w:val="normaltextrun"/>
          <w:color w:val="FF0000"/>
          <w:shd w:val="clear" w:color="auto" w:fill="FFFFFF"/>
        </w:rPr>
        <w:t xml:space="preserve"> safety, security, and emergency preparedness functions against a cyberattack</w:t>
      </w:r>
      <w:r w:rsidR="15B5F6B6" w:rsidRPr="004D31E8">
        <w:rPr>
          <w:rStyle w:val="normaltextrun"/>
          <w:shd w:val="clear" w:color="auto" w:fill="FFFFFF"/>
        </w:rPr>
        <w:t>.</w:t>
      </w:r>
    </w:p>
    <w:p w14:paraId="4319B3FC" w14:textId="1ADD1D00" w:rsidR="000E4299" w:rsidRDefault="000E2D95" w:rsidP="002D42C0">
      <w:pPr>
        <w:pStyle w:val="BodyText3"/>
      </w:pPr>
      <w:r>
        <w:rPr>
          <w:noProof/>
        </w:rPr>
        <mc:AlternateContent>
          <mc:Choice Requires="wps">
            <w:drawing>
              <wp:anchor distT="0" distB="0" distL="114300" distR="114300" simplePos="0" relativeHeight="251664384" behindDoc="0" locked="0" layoutInCell="1" allowOverlap="1" wp14:anchorId="7936D384" wp14:editId="6E3F6DFC">
                <wp:simplePos x="0" y="0"/>
                <wp:positionH relativeFrom="column">
                  <wp:posOffset>-374650</wp:posOffset>
                </wp:positionH>
                <wp:positionV relativeFrom="paragraph">
                  <wp:posOffset>177165</wp:posOffset>
                </wp:positionV>
                <wp:extent cx="0" cy="1625600"/>
                <wp:effectExtent l="0" t="0" r="38100" b="31750"/>
                <wp:wrapNone/>
                <wp:docPr id="7" name="Straight Connector 7"/>
                <wp:cNvGraphicFramePr/>
                <a:graphic xmlns:a="http://schemas.openxmlformats.org/drawingml/2006/main">
                  <a:graphicData uri="http://schemas.microsoft.com/office/word/2010/wordprocessingShape">
                    <wps:wsp>
                      <wps:cNvCnPr/>
                      <wps:spPr>
                        <a:xfrm>
                          <a:off x="0" y="0"/>
                          <a:ext cx="0" cy="16256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AC009"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13.95pt" to="-29.5pt,1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" strokecolor="#bc4542 [3045]"/>
            </w:pict>
          </mc:Fallback>
        </mc:AlternateContent>
      </w:r>
      <w:r w:rsidR="0058448C" w:rsidRPr="004D31E8">
        <w:t xml:space="preserve">This section is optional, and is not part of the inspection requirements, unless the option is elected to be implemented by the </w:t>
      </w:r>
      <w:r w:rsidR="007F55C6" w:rsidRPr="004D31E8">
        <w:t>licensee</w:t>
      </w:r>
      <w:r w:rsidR="00ED7313" w:rsidRPr="004D31E8">
        <w:t xml:space="preserve">.  </w:t>
      </w:r>
      <w:r w:rsidR="0058448C" w:rsidRPr="004D31E8">
        <w:t xml:space="preserve">If elected, the </w:t>
      </w:r>
      <w:r w:rsidR="00A54A3F" w:rsidRPr="00DF36A2">
        <w:rPr>
          <w:color w:val="FF0000"/>
        </w:rPr>
        <w:t>performance testing results may satisfy</w:t>
      </w:r>
      <w:r w:rsidR="0058448C" w:rsidRPr="00DF36A2">
        <w:rPr>
          <w:color w:val="FF0000"/>
        </w:rPr>
        <w:t xml:space="preserve"> </w:t>
      </w:r>
      <w:r w:rsidR="0058448C" w:rsidRPr="004D31E8">
        <w:t>inspection requirements</w:t>
      </w:r>
      <w:r w:rsidR="006B461B" w:rsidRPr="004D31E8">
        <w:t xml:space="preserve"> </w:t>
      </w:r>
      <w:r w:rsidR="00C55038" w:rsidRPr="004D31E8">
        <w:t xml:space="preserve">03.01.a, 03-01b, </w:t>
      </w:r>
      <w:r w:rsidR="006B461B" w:rsidRPr="004D31E8">
        <w:t>03.02.a, and 03.02.</w:t>
      </w:r>
      <w:r w:rsidR="00C55038" w:rsidRPr="004D31E8">
        <w:t>e</w:t>
      </w:r>
      <w:r w:rsidR="006B461B" w:rsidRPr="004D31E8">
        <w:t>.</w:t>
      </w:r>
      <w:r w:rsidR="00ED7313" w:rsidRPr="004D31E8">
        <w:t xml:space="preserve">  </w:t>
      </w:r>
      <w:r w:rsidR="006B461B" w:rsidRPr="004D31E8">
        <w:t>Additionally, t</w:t>
      </w:r>
      <w:r w:rsidR="00B62661" w:rsidRPr="004D31E8">
        <w:t xml:space="preserve">he performance testing demonstration and information reported </w:t>
      </w:r>
      <w:r w:rsidR="00A54A3F" w:rsidRPr="00DF36A2">
        <w:rPr>
          <w:color w:val="FF0000"/>
        </w:rPr>
        <w:t>may satisfy</w:t>
      </w:r>
      <w:r w:rsidR="00B62661" w:rsidRPr="00DF36A2">
        <w:rPr>
          <w:color w:val="FF0000"/>
        </w:rPr>
        <w:t xml:space="preserve"> </w:t>
      </w:r>
      <w:r w:rsidR="00B62661" w:rsidRPr="004D31E8">
        <w:t>p</w:t>
      </w:r>
      <w:r w:rsidR="00634C11" w:rsidRPr="004D31E8">
        <w:t>ortions of 03.0</w:t>
      </w:r>
      <w:r w:rsidR="00E843CA" w:rsidRPr="004D31E8">
        <w:t>2</w:t>
      </w:r>
      <w:r w:rsidR="00634C11" w:rsidRPr="004D31E8">
        <w:t>.</w:t>
      </w:r>
      <w:r w:rsidR="00E843CA" w:rsidRPr="004D31E8">
        <w:t>b</w:t>
      </w:r>
      <w:r w:rsidR="00634C11" w:rsidRPr="004D31E8">
        <w:t>, 03.0</w:t>
      </w:r>
      <w:r w:rsidR="00E843CA" w:rsidRPr="004D31E8">
        <w:t>2</w:t>
      </w:r>
      <w:r w:rsidR="00634C11" w:rsidRPr="004D31E8">
        <w:t>.</w:t>
      </w:r>
      <w:r w:rsidR="00E843CA" w:rsidRPr="004D31E8">
        <w:t>d</w:t>
      </w:r>
      <w:r w:rsidR="00634C11" w:rsidRPr="004D31E8">
        <w:t>, 03.0</w:t>
      </w:r>
      <w:r w:rsidR="00E843CA" w:rsidRPr="004D31E8">
        <w:t>3a</w:t>
      </w:r>
      <w:r w:rsidR="00634C11" w:rsidRPr="004D31E8">
        <w:t>, and 03.03.</w:t>
      </w:r>
      <w:r w:rsidR="00E843CA" w:rsidRPr="004D31E8">
        <w:t>b</w:t>
      </w:r>
      <w:r w:rsidR="00B62661" w:rsidRPr="004D31E8">
        <w:t xml:space="preserve"> </w:t>
      </w:r>
      <w:r w:rsidR="006B461B" w:rsidRPr="004D31E8">
        <w:t>i</w:t>
      </w:r>
      <w:r w:rsidR="00B62661" w:rsidRPr="004D31E8">
        <w:t xml:space="preserve">nspection </w:t>
      </w:r>
      <w:r w:rsidR="006B461B" w:rsidRPr="004D31E8">
        <w:t>r</w:t>
      </w:r>
      <w:r w:rsidR="00B62661" w:rsidRPr="004D31E8">
        <w:t>equirements</w:t>
      </w:r>
      <w:r w:rsidR="006B461B" w:rsidRPr="004D31E8">
        <w:t xml:space="preserve"> as determined by the type and scope of the testing.</w:t>
      </w:r>
      <w:r w:rsidR="00634C11" w:rsidRPr="004D31E8">
        <w:t xml:space="preserve">  If the performance test</w:t>
      </w:r>
      <w:r w:rsidR="00756BAA" w:rsidRPr="004D31E8">
        <w:t xml:space="preserve">ing and licensee submitted performance testing </w:t>
      </w:r>
      <w:r w:rsidR="009323D7" w:rsidRPr="00DF36A2">
        <w:rPr>
          <w:color w:val="FF0000"/>
        </w:rPr>
        <w:t>results</w:t>
      </w:r>
      <w:r w:rsidR="00634C11" w:rsidRPr="004D31E8">
        <w:t xml:space="preserve"> demonstrate successful implementation of these performance requirements, then the inspection of the demonstrated </w:t>
      </w:r>
      <w:r w:rsidR="006B461B" w:rsidRPr="004D31E8">
        <w:t>i</w:t>
      </w:r>
      <w:r w:rsidR="00634C11" w:rsidRPr="004D31E8">
        <w:t xml:space="preserve">nspection </w:t>
      </w:r>
      <w:r w:rsidR="006B461B" w:rsidRPr="004D31E8">
        <w:t>r</w:t>
      </w:r>
      <w:r w:rsidR="00634C11" w:rsidRPr="004D31E8">
        <w:t xml:space="preserve">equirements should be evaluated as complete.  If the performance testing does not properly demonstrate the fidelity of the cyber </w:t>
      </w:r>
      <w:r w:rsidR="00A4139F" w:rsidRPr="004D31E8">
        <w:t>controls,</w:t>
      </w:r>
      <w:r w:rsidR="00634C11" w:rsidRPr="004D31E8">
        <w:t xml:space="preserve"> then </w:t>
      </w:r>
      <w:r w:rsidR="00185431" w:rsidRPr="00DF36A2">
        <w:rPr>
          <w:color w:val="FF0000"/>
        </w:rPr>
        <w:t>additional</w:t>
      </w:r>
      <w:r w:rsidR="00634C11" w:rsidRPr="00DF36A2">
        <w:rPr>
          <w:color w:val="FF0000"/>
        </w:rPr>
        <w:t xml:space="preserve"> </w:t>
      </w:r>
      <w:r w:rsidR="00921BF2" w:rsidRPr="00DF36A2">
        <w:rPr>
          <w:color w:val="FF0000"/>
        </w:rPr>
        <w:t>on-site</w:t>
      </w:r>
      <w:r w:rsidR="00634C11" w:rsidRPr="004D31E8">
        <w:t xml:space="preserve"> inspection should be </w:t>
      </w:r>
      <w:r w:rsidR="00350EB4" w:rsidRPr="00DF36A2">
        <w:rPr>
          <w:color w:val="FF0000"/>
        </w:rPr>
        <w:t>performed</w:t>
      </w:r>
      <w:r w:rsidR="00634C11" w:rsidRPr="004D31E8">
        <w:t xml:space="preserve"> to assess these controls.</w:t>
      </w:r>
    </w:p>
    <w:p w14:paraId="3CBCED87" w14:textId="77777777" w:rsidR="000E4299" w:rsidRDefault="0058448C" w:rsidP="000E4299">
      <w:pPr>
        <w:pStyle w:val="BodyText3"/>
      </w:pPr>
      <w:r w:rsidRPr="003A6F10">
        <w:t xml:space="preserve">If the </w:t>
      </w:r>
      <w:r w:rsidR="007F55C6" w:rsidRPr="003A6F10">
        <w:t>licensee</w:t>
      </w:r>
      <w:r w:rsidRPr="003A6F10">
        <w:t xml:space="preserve"> elects to demonstrate performance and function test(s), verify that the performance</w:t>
      </w:r>
      <w:r w:rsidR="00840C15" w:rsidRPr="003A6F10">
        <w:t>, and</w:t>
      </w:r>
      <w:r w:rsidRPr="003A6F10">
        <w:t xml:space="preserve"> function testing reflects the on</w:t>
      </w:r>
      <w:r w:rsidR="0088637A" w:rsidRPr="003A6F10">
        <w:t>-site</w:t>
      </w:r>
      <w:r w:rsidRPr="003A6F10">
        <w:t xml:space="preserve"> cyber system physical configuration</w:t>
      </w:r>
      <w:r w:rsidR="00023A2A" w:rsidRPr="003A6F10">
        <w:t>, and</w:t>
      </w:r>
      <w:r w:rsidRPr="003A6F10">
        <w:t xml:space="preserve"> performance</w:t>
      </w:r>
      <w:r w:rsidR="00ED7313" w:rsidRPr="003A6F10">
        <w:t xml:space="preserve">.  </w:t>
      </w:r>
      <w:r w:rsidRPr="003A6F10">
        <w:t>If the answer</w:t>
      </w:r>
      <w:r w:rsidR="00437128">
        <w:t>s</w:t>
      </w:r>
      <w:r w:rsidRPr="003A6F10">
        <w:t xml:space="preserve"> to the following are</w:t>
      </w:r>
      <w:r w:rsidR="005F6B3E" w:rsidRPr="003A6F10">
        <w:t xml:space="preserve"> both</w:t>
      </w:r>
      <w:r w:rsidRPr="003A6F10">
        <w:t xml:space="preserve"> “yes”, then the inspector may determine that the demonstration of the performance and function test is adequate.</w:t>
      </w:r>
    </w:p>
    <w:p w14:paraId="44C85310" w14:textId="77777777" w:rsidR="000E4299" w:rsidRDefault="0058448C" w:rsidP="00153C77">
      <w:pPr>
        <w:pStyle w:val="ListParagraph"/>
        <w:widowControl/>
        <w:numPr>
          <w:ilvl w:val="3"/>
          <w:numId w:val="25"/>
        </w:numPr>
        <w:tabs>
          <w:tab w:val="left" w:pos="274"/>
          <w:tab w:val="left" w:pos="806"/>
        </w:tabs>
        <w:spacing w:after="220"/>
        <w:ind w:left="1080"/>
      </w:pPr>
      <w:r w:rsidRPr="003A6F10">
        <w:t xml:space="preserve">In accordance with the CSP, </w:t>
      </w:r>
      <w:r w:rsidR="007F55C6" w:rsidRPr="003A6F10">
        <w:t>licensee</w:t>
      </w:r>
      <w:r w:rsidRPr="003A6F10">
        <w:t>s are required to collect data, to document results, and to evaluate the effectiveness of existing cybersecurity programs</w:t>
      </w:r>
      <w:r w:rsidR="00840C15" w:rsidRPr="003A6F10">
        <w:t>, and</w:t>
      </w:r>
      <w:r w:rsidRPr="003A6F10">
        <w:t xml:space="preserve"> cybersecurity controls</w:t>
      </w:r>
      <w:r w:rsidR="00ED7313" w:rsidRPr="003A6F10">
        <w:t xml:space="preserve">.  </w:t>
      </w:r>
      <w:r w:rsidRPr="003A6F10">
        <w:t xml:space="preserve">Did the </w:t>
      </w:r>
      <w:r w:rsidR="007F55C6" w:rsidRPr="003A6F10">
        <w:t>licensee</w:t>
      </w:r>
      <w:r w:rsidRPr="003A6F10">
        <w:t xml:space="preserve"> submit information that describes</w:t>
      </w:r>
      <w:r w:rsidR="00B85884" w:rsidRPr="003A6F10">
        <w:t>,</w:t>
      </w:r>
      <w:r w:rsidRPr="003A6F10">
        <w:t xml:space="preserve"> and </w:t>
      </w:r>
      <w:r w:rsidRPr="003A6F10">
        <w:lastRenderedPageBreak/>
        <w:t xml:space="preserve">documents results of its performance testing assessment program as part of the </w:t>
      </w:r>
      <w:r w:rsidR="00B85884" w:rsidRPr="003A6F10">
        <w:t>r</w:t>
      </w:r>
      <w:r w:rsidRPr="003A6F10">
        <w:t xml:space="preserve">equest for </w:t>
      </w:r>
      <w:r w:rsidR="00B85884" w:rsidRPr="003A6F10">
        <w:t>i</w:t>
      </w:r>
      <w:r w:rsidRPr="003A6F10">
        <w:t>nformation (RFI)</w:t>
      </w:r>
      <w:r w:rsidRPr="003A6F10">
        <w:rPr>
          <w:spacing w:val="-1"/>
        </w:rPr>
        <w:t xml:space="preserve"> </w:t>
      </w:r>
      <w:r w:rsidRPr="003A6F10">
        <w:t>submission?</w:t>
      </w:r>
    </w:p>
    <w:p w14:paraId="043BEDC4" w14:textId="1DB15277" w:rsidR="000E4299" w:rsidRDefault="0058448C" w:rsidP="00153C77">
      <w:pPr>
        <w:pStyle w:val="ListParagraph"/>
        <w:widowControl/>
        <w:numPr>
          <w:ilvl w:val="3"/>
          <w:numId w:val="25"/>
        </w:numPr>
        <w:tabs>
          <w:tab w:val="left" w:pos="274"/>
          <w:tab w:val="left" w:pos="806"/>
        </w:tabs>
        <w:spacing w:after="220"/>
        <w:ind w:left="1080"/>
      </w:pPr>
      <w:r w:rsidRPr="003A6F10">
        <w:t xml:space="preserve">Was the cyberattack performance and functional test authentic and realistic? </w:t>
      </w:r>
      <w:r w:rsidR="00B85884" w:rsidRPr="003A6F10">
        <w:t xml:space="preserve"> </w:t>
      </w:r>
      <w:r w:rsidRPr="003A6F10">
        <w:t>Specifically, the virtual network test configuration had to reasonably match the site</w:t>
      </w:r>
      <w:r w:rsidR="008461E4">
        <w:noBreakHyphen/>
      </w:r>
      <w:r w:rsidRPr="003A6F10">
        <w:t>specific computer network configuration(s) and the cyberattack testing performed,</w:t>
      </w:r>
      <w:r w:rsidRPr="003A6F10">
        <w:rPr>
          <w:spacing w:val="-18"/>
        </w:rPr>
        <w:t xml:space="preserve"> </w:t>
      </w:r>
      <w:r w:rsidRPr="003A6F10">
        <w:t>and realistically challenged the virtual</w:t>
      </w:r>
      <w:r w:rsidRPr="003A6F10">
        <w:rPr>
          <w:spacing w:val="-2"/>
        </w:rPr>
        <w:t xml:space="preserve"> </w:t>
      </w:r>
      <w:r w:rsidRPr="003A6F10">
        <w:t>network.</w:t>
      </w:r>
    </w:p>
    <w:p w14:paraId="5C459C6C" w14:textId="79491873" w:rsidR="00A63997" w:rsidRPr="00A4527B" w:rsidRDefault="0058448C" w:rsidP="004F2D65">
      <w:pPr>
        <w:pStyle w:val="SpecificGuidance2"/>
      </w:pPr>
      <w:r w:rsidRPr="003A6F10">
        <w:t>Specific Guidance</w:t>
      </w:r>
      <w:r w:rsidRPr="00A4527B">
        <w:t>:</w:t>
      </w:r>
    </w:p>
    <w:p w14:paraId="29967EF0" w14:textId="77777777" w:rsidR="000E4299" w:rsidRDefault="0058448C" w:rsidP="00862D04">
      <w:pPr>
        <w:pStyle w:val="BodyText4"/>
      </w:pPr>
      <w:r w:rsidRPr="003A6F10">
        <w:t xml:space="preserve">The </w:t>
      </w:r>
      <w:r w:rsidR="0090037A" w:rsidRPr="003A6F10">
        <w:t xml:space="preserve">observed </w:t>
      </w:r>
      <w:r w:rsidRPr="003A6F10">
        <w:t>performance test will be conducted at least 120 days before the start of the first on</w:t>
      </w:r>
      <w:r w:rsidR="0088637A" w:rsidRPr="003A6F10">
        <w:t>-site</w:t>
      </w:r>
      <w:r w:rsidRPr="003A6F10">
        <w:t xml:space="preserve"> week of inspection</w:t>
      </w:r>
      <w:r w:rsidR="00ED7313" w:rsidRPr="003A6F10">
        <w:t xml:space="preserve">.  </w:t>
      </w:r>
      <w:r w:rsidR="0090037A" w:rsidRPr="003A6F10">
        <w:t xml:space="preserve">Records or reports of completed licensee performance tests during the cycle will be provided </w:t>
      </w:r>
      <w:r w:rsidR="002A248A" w:rsidRPr="003A6F10">
        <w:t xml:space="preserve">to the inspection team </w:t>
      </w:r>
      <w:r w:rsidR="00056363" w:rsidRPr="003A6F10">
        <w:t>in sufficient time prior to</w:t>
      </w:r>
      <w:r w:rsidR="0090037A" w:rsidRPr="003A6F10">
        <w:t xml:space="preserve"> the NRC observed performance test.  </w:t>
      </w:r>
      <w:r w:rsidRPr="003A6F10">
        <w:t>The lead time provides the NRC an opportunity to review the test plan and observe the test conduct</w:t>
      </w:r>
      <w:r w:rsidR="00ED7313" w:rsidRPr="003A6F10">
        <w:t xml:space="preserve">.  </w:t>
      </w:r>
      <w:r w:rsidRPr="003A6F10">
        <w:t>Test observation will facilitate the</w:t>
      </w:r>
      <w:r w:rsidR="004D3F04" w:rsidRPr="003A6F10">
        <w:t xml:space="preserve"> </w:t>
      </w:r>
      <w:r w:rsidRPr="003A6F10">
        <w:t>inspector’s verification of the authenticity, realism, and integrity of the performance</w:t>
      </w:r>
      <w:r w:rsidR="00840C15" w:rsidRPr="003A6F10">
        <w:t>, and</w:t>
      </w:r>
      <w:r w:rsidRPr="003A6F10">
        <w:t xml:space="preserve"> function test(s) and the decision of whether the testing and results provide enough information to reduce the on-site inspection scope.</w:t>
      </w:r>
    </w:p>
    <w:p w14:paraId="3E5F946F" w14:textId="66B9A9D6" w:rsidR="000E4299" w:rsidRDefault="0058448C" w:rsidP="00862D04">
      <w:pPr>
        <w:pStyle w:val="BodyText4"/>
      </w:pPr>
      <w:r w:rsidRPr="003A6F10">
        <w:t>Note:</w:t>
      </w:r>
      <w:r w:rsidR="002314D4" w:rsidRPr="003A6F10">
        <w:t xml:space="preserve"> </w:t>
      </w:r>
      <w:r w:rsidRPr="003A6F10">
        <w:t xml:space="preserve"> </w:t>
      </w:r>
      <w:r w:rsidR="00EC1100" w:rsidRPr="003A6F10">
        <w:t xml:space="preserve">Currently a </w:t>
      </w:r>
      <w:r w:rsidR="00F77424" w:rsidRPr="003A6F10">
        <w:t>l</w:t>
      </w:r>
      <w:r w:rsidR="00EC1100" w:rsidRPr="003A6F10">
        <w:t xml:space="preserve">icensee is developing a draft performance testing procedure.  Once that procedure or any other </w:t>
      </w:r>
      <w:r w:rsidR="00F77424" w:rsidRPr="003A6F10">
        <w:t xml:space="preserve">licensee performance testing procedure </w:t>
      </w:r>
      <w:r w:rsidR="00EC1100" w:rsidRPr="003A6F10">
        <w:t>is finalized and determined by the NRC as acceptable for use, Inspectors shall r</w:t>
      </w:r>
      <w:r w:rsidRPr="003A6F10">
        <w:t xml:space="preserve">efer to </w:t>
      </w:r>
      <w:r w:rsidR="00C92090" w:rsidRPr="003A6F10">
        <w:t xml:space="preserve">the </w:t>
      </w:r>
      <w:r w:rsidR="00F667E4" w:rsidRPr="003A6F10">
        <w:t>l</w:t>
      </w:r>
      <w:r w:rsidR="007F55C6" w:rsidRPr="003A6F10">
        <w:t>icensee</w:t>
      </w:r>
      <w:r w:rsidR="00C92090" w:rsidRPr="003A6F10">
        <w:t xml:space="preserve"> performance testing procedure </w:t>
      </w:r>
      <w:r w:rsidRPr="003A6F10">
        <w:t xml:space="preserve">for guidance related to determining whether the </w:t>
      </w:r>
      <w:r w:rsidR="007F55C6" w:rsidRPr="003A6F10">
        <w:t>licensee</w:t>
      </w:r>
      <w:r w:rsidRPr="003A6F10">
        <w:t xml:space="preserve"> had implemented authentic and realistic performance and function tests, which will include evaluation</w:t>
      </w:r>
      <w:r w:rsidR="00840C15" w:rsidRPr="003A6F10">
        <w:t>, and</w:t>
      </w:r>
      <w:r w:rsidRPr="003A6F10">
        <w:t xml:space="preserve"> acceptance criteria</w:t>
      </w:r>
      <w:r w:rsidR="00ED7313" w:rsidRPr="003A6F10">
        <w:t xml:space="preserve">.  </w:t>
      </w:r>
      <w:r w:rsidRPr="003A6F10">
        <w:t>Items to consider include (1)</w:t>
      </w:r>
      <w:r w:rsidR="008461E4">
        <w:t> </w:t>
      </w:r>
      <w:r w:rsidRPr="003A6F10">
        <w:t xml:space="preserve">confirming that the fidelity between the actual and test configurations was reasonable and (2) verifying that the </w:t>
      </w:r>
      <w:r w:rsidR="007F55C6" w:rsidRPr="003A6F10">
        <w:t>licensee</w:t>
      </w:r>
      <w:r w:rsidRPr="003A6F10">
        <w:t xml:space="preserve"> performed testing that challenged the network capabilities</w:t>
      </w:r>
      <w:r w:rsidR="00ED7313" w:rsidRPr="003A6F10">
        <w:t xml:space="preserve">.  </w:t>
      </w:r>
      <w:r w:rsidRPr="003A6F10">
        <w:t xml:space="preserve">The </w:t>
      </w:r>
      <w:r w:rsidR="007F55C6" w:rsidRPr="003A6F10">
        <w:t>licensee</w:t>
      </w:r>
      <w:r w:rsidRPr="003A6F10">
        <w:t xml:space="preserve"> will be </w:t>
      </w:r>
      <w:r w:rsidR="003171AA" w:rsidRPr="003A6F10">
        <w:t xml:space="preserve">given credit for the controls demonstrated by </w:t>
      </w:r>
      <w:r w:rsidR="00333369" w:rsidRPr="003A6F10">
        <w:t xml:space="preserve">conduct of performance </w:t>
      </w:r>
      <w:proofErr w:type="gramStart"/>
      <w:r w:rsidR="00333369" w:rsidRPr="003A6F10">
        <w:t>testing, if</w:t>
      </w:r>
      <w:proofErr w:type="gramEnd"/>
      <w:r w:rsidR="00333369" w:rsidRPr="003A6F10">
        <w:t xml:space="preserve"> the guidance of the licensee performance testing procedure is adequately </w:t>
      </w:r>
      <w:r w:rsidR="008D321E" w:rsidRPr="003A6F10">
        <w:t>implemented and</w:t>
      </w:r>
      <w:r w:rsidR="00333369" w:rsidRPr="003A6F10">
        <w:t xml:space="preserve"> will be notified of this credit and of the reduction of one assigned inspector for the onsite inspection activity within 30 days of the completion of the testing.  </w:t>
      </w:r>
    </w:p>
    <w:p w14:paraId="14A283C6" w14:textId="77777777" w:rsidR="000E4299" w:rsidRDefault="0058448C" w:rsidP="00862D04">
      <w:pPr>
        <w:pStyle w:val="BodyText4"/>
      </w:pPr>
      <w:r w:rsidRPr="003A6F10">
        <w:t xml:space="preserve">If multiple facilities want to credit a single testing facility, the </w:t>
      </w:r>
      <w:r w:rsidR="007F55C6" w:rsidRPr="003A6F10">
        <w:t>licensee</w:t>
      </w:r>
      <w:r w:rsidRPr="003A6F10">
        <w:t xml:space="preserve"> shall adequately demonstrate that the tested configuration accurately represents the network configurations and defensive architectures at the respective sites.</w:t>
      </w:r>
    </w:p>
    <w:p w14:paraId="147621E9" w14:textId="5143059D" w:rsidR="000E4299" w:rsidRDefault="0058448C" w:rsidP="00153C77">
      <w:pPr>
        <w:pStyle w:val="ListParagraph"/>
        <w:widowControl/>
        <w:numPr>
          <w:ilvl w:val="3"/>
          <w:numId w:val="25"/>
        </w:numPr>
        <w:tabs>
          <w:tab w:val="left" w:pos="274"/>
          <w:tab w:val="left" w:pos="806"/>
        </w:tabs>
        <w:spacing w:after="220"/>
        <w:ind w:left="1080"/>
      </w:pPr>
      <w:r w:rsidRPr="003A6F10">
        <w:t xml:space="preserve">If the </w:t>
      </w:r>
      <w:r w:rsidR="007F55C6" w:rsidRPr="003A6F10">
        <w:t>licensee</w:t>
      </w:r>
      <w:r w:rsidRPr="003A6F10">
        <w:t xml:space="preserve"> identified issues during the performance testing, did they appropriately categorize</w:t>
      </w:r>
      <w:r w:rsidR="00840C15" w:rsidRPr="003A6F10">
        <w:t xml:space="preserve"> and</w:t>
      </w:r>
      <w:r w:rsidRPr="003A6F10">
        <w:t xml:space="preserve"> correct the deficiencies?</w:t>
      </w:r>
      <w:r w:rsidR="008C521C" w:rsidRPr="003A6F10">
        <w:t xml:space="preserve"> </w:t>
      </w:r>
      <w:r w:rsidRPr="003A6F10">
        <w:t xml:space="preserve"> If the testing deficiency revealed a non</w:t>
      </w:r>
      <w:r w:rsidR="006170FE" w:rsidRPr="003A6F10">
        <w:t>compliance</w:t>
      </w:r>
      <w:r w:rsidRPr="003A6F10">
        <w:t xml:space="preserve"> with the CSP, did the </w:t>
      </w:r>
      <w:r w:rsidR="007F55C6" w:rsidRPr="003A6F10">
        <w:t>licensee</w:t>
      </w:r>
      <w:r w:rsidRPr="003A6F10">
        <w:t xml:space="preserve"> implement appropriate compensatory measures, prioritize the deficiency, and implement corrective actions?</w:t>
      </w:r>
      <w:r w:rsidR="00844068" w:rsidRPr="003A6F10">
        <w:t xml:space="preserve"> </w:t>
      </w:r>
      <w:r w:rsidRPr="003A6F10">
        <w:t xml:space="preserve"> </w:t>
      </w:r>
      <w:r w:rsidR="007F55C6" w:rsidRPr="003A6F10">
        <w:t>Licensee</w:t>
      </w:r>
      <w:r w:rsidRPr="003A6F10">
        <w:t>s are required to monitor the cybersecurity program through random testing of cyber</w:t>
      </w:r>
      <w:r w:rsidR="009242F7">
        <w:rPr>
          <w:spacing w:val="-16"/>
        </w:rPr>
        <w:t>s</w:t>
      </w:r>
      <w:r w:rsidRPr="003A6F10">
        <w:t>ecurity intrusion monitoring tools, periodic functional testing, and vulnerability scans/assessments</w:t>
      </w:r>
      <w:r w:rsidR="00ED7313" w:rsidRPr="003A6F10">
        <w:t xml:space="preserve">.  </w:t>
      </w:r>
      <w:r w:rsidRPr="003A6F10">
        <w:t xml:space="preserve">Therefore, the results of </w:t>
      </w:r>
      <w:r w:rsidR="007F55C6" w:rsidRPr="003A6F10">
        <w:t>licensee</w:t>
      </w:r>
      <w:r w:rsidRPr="003A6F10">
        <w:t xml:space="preserve"> performance testing </w:t>
      </w:r>
      <w:r w:rsidR="00333369" w:rsidRPr="003A6F10">
        <w:t>and areas requiring corrective action are part of normal licensee-required self-monitoring activities and shall not be documented in the inspection report, in accordance with NRC Enforcement Policy</w:t>
      </w:r>
      <w:r w:rsidR="00ED7313" w:rsidRPr="003A6F10">
        <w:t xml:space="preserve">.  </w:t>
      </w:r>
      <w:r w:rsidRPr="003A6F10">
        <w:t>[A4.4.3.2,</w:t>
      </w:r>
      <w:r w:rsidRPr="003A6F10">
        <w:rPr>
          <w:spacing w:val="-1"/>
        </w:rPr>
        <w:t xml:space="preserve"> </w:t>
      </w:r>
      <w:r w:rsidRPr="003A6F10">
        <w:t>E3.4</w:t>
      </w:r>
      <w:r w:rsidR="000D02A8" w:rsidRPr="003A6F10">
        <w:t>]</w:t>
      </w:r>
    </w:p>
    <w:p w14:paraId="3C9BCE1D" w14:textId="7E5EC345" w:rsidR="00B41A2E" w:rsidRPr="00B41A2E" w:rsidRDefault="0058448C" w:rsidP="002D42C0">
      <w:pPr>
        <w:pStyle w:val="ListParagraph"/>
        <w:keepNext/>
        <w:numPr>
          <w:ilvl w:val="2"/>
          <w:numId w:val="25"/>
        </w:numPr>
        <w:spacing w:after="220"/>
        <w:ind w:left="720"/>
        <w:rPr>
          <w:b/>
          <w:bCs/>
        </w:rPr>
      </w:pPr>
      <w:r w:rsidRPr="00B41A2E">
        <w:rPr>
          <w:b/>
          <w:bCs/>
        </w:rPr>
        <w:lastRenderedPageBreak/>
        <w:t>Performance Metrics</w:t>
      </w:r>
      <w:r w:rsidR="00ED7313" w:rsidRPr="00B41A2E">
        <w:rPr>
          <w:b/>
          <w:bCs/>
        </w:rPr>
        <w:t xml:space="preserve">  </w:t>
      </w:r>
    </w:p>
    <w:p w14:paraId="6181B333" w14:textId="77777777" w:rsidR="000E4299" w:rsidRDefault="001A3CDB" w:rsidP="000F35D0">
      <w:pPr>
        <w:pStyle w:val="BodyText3"/>
      </w:pPr>
      <w:r w:rsidRPr="003A6F10">
        <w:t xml:space="preserve">This section is optional, and is not part of the inspection requirements, unless the option is elected to be implemented by the licensee. </w:t>
      </w:r>
      <w:r w:rsidR="004C3D8A" w:rsidRPr="003A6F10">
        <w:t xml:space="preserve"> </w:t>
      </w:r>
      <w:r w:rsidRPr="003A6F10">
        <w:t>If elected, th</w:t>
      </w:r>
      <w:r w:rsidR="004C3D8A" w:rsidRPr="003A6F10">
        <w:t>e</w:t>
      </w:r>
      <w:r w:rsidRPr="003A6F10">
        <w:t xml:space="preserve"> metric information provided by the licensee, along with any data needed to validate the reported metric result, during the RFI submission shall assist the inspection team to conduct a more efficient inspection effort and better inform inspectors of the performance of the cybersecurity program. </w:t>
      </w:r>
      <w:r w:rsidR="004C3D8A" w:rsidRPr="003A6F10">
        <w:t xml:space="preserve"> </w:t>
      </w:r>
      <w:r w:rsidRPr="003A6F10">
        <w:t>In accordance with the CSP, licensees are required to confirm information, document results, and evaluate the effectiveness of existing cybersecurity programs and cybersecurity controls.</w:t>
      </w:r>
      <w:r w:rsidR="00ED7313" w:rsidRPr="003A6F10">
        <w:t xml:space="preserve">  </w:t>
      </w:r>
      <w:r w:rsidR="0058448C" w:rsidRPr="003A6F10">
        <w:t>[A3.1.2]</w:t>
      </w:r>
      <w:r w:rsidR="00A01D1E" w:rsidRPr="003A6F10">
        <w:t>.</w:t>
      </w:r>
      <w:r w:rsidR="00512719" w:rsidRPr="003A6F10">
        <w:t xml:space="preserve"> </w:t>
      </w:r>
    </w:p>
    <w:p w14:paraId="694AD5F2" w14:textId="7400E5ED" w:rsidR="00A63997" w:rsidRPr="00691087" w:rsidRDefault="0058448C" w:rsidP="000F35D0">
      <w:pPr>
        <w:pStyle w:val="SpecificGuidance"/>
      </w:pPr>
      <w:r w:rsidRPr="003A6F10">
        <w:t>Specific Guidance</w:t>
      </w:r>
      <w:r w:rsidRPr="00691087">
        <w:t>:</w:t>
      </w:r>
    </w:p>
    <w:p w14:paraId="0B0D5795" w14:textId="1DBB05BF" w:rsidR="00A63997" w:rsidRPr="003A6F10" w:rsidRDefault="001A3CDB" w:rsidP="000F35D0">
      <w:pPr>
        <w:pStyle w:val="BodyText3"/>
      </w:pPr>
      <w:r w:rsidRPr="00250318">
        <w:t>If</w:t>
      </w:r>
      <w:r w:rsidRPr="003A6F10">
        <w:t xml:space="preserve"> the following metric data is provided to the inspection team during the RFI submission, the inspection team will review the submitted information during inspection preparation to evaluate the quality of the submitted information and gain insights </w:t>
      </w:r>
      <w:r w:rsidR="00E55D6B" w:rsidRPr="003A6F10">
        <w:t>i</w:t>
      </w:r>
      <w:r w:rsidRPr="003A6F10">
        <w:t xml:space="preserve">nto licensee performance in these inspectable areas. </w:t>
      </w:r>
      <w:r w:rsidR="00283002" w:rsidRPr="003A6F10">
        <w:t xml:space="preserve"> </w:t>
      </w:r>
      <w:r w:rsidR="007D52A0" w:rsidRPr="003A6F10">
        <w:t xml:space="preserve">The RFI submission shall be submitted by </w:t>
      </w:r>
      <w:r w:rsidR="00D51C2F">
        <w:t>l</w:t>
      </w:r>
      <w:r w:rsidR="00D51C2F" w:rsidRPr="003A6F10">
        <w:t xml:space="preserve">icensees </w:t>
      </w:r>
      <w:r w:rsidR="007D52A0" w:rsidRPr="003A6F10">
        <w:t>following the guidance in the performance metrics RFI Template</w:t>
      </w:r>
      <w:r w:rsidR="00CD11C5" w:rsidRPr="003A6F10">
        <w:t xml:space="preserve"> which is part of the RFI package</w:t>
      </w:r>
      <w:r w:rsidR="007D52A0" w:rsidRPr="003A6F10">
        <w:t>.</w:t>
      </w:r>
    </w:p>
    <w:p w14:paraId="19E5A4EE" w14:textId="77777777" w:rsidR="00A63997" w:rsidRPr="003A6F10" w:rsidRDefault="0058448C" w:rsidP="000F35D0">
      <w:pPr>
        <w:pStyle w:val="ListParagraph"/>
        <w:widowControl/>
        <w:numPr>
          <w:ilvl w:val="3"/>
          <w:numId w:val="25"/>
        </w:numPr>
        <w:spacing w:after="220"/>
        <w:ind w:left="1080"/>
      </w:pPr>
      <w:r w:rsidRPr="003A6F10">
        <w:t>Access</w:t>
      </w:r>
      <w:r w:rsidRPr="003A6F10">
        <w:rPr>
          <w:spacing w:val="-1"/>
        </w:rPr>
        <w:t xml:space="preserve"> </w:t>
      </w:r>
      <w:r w:rsidRPr="003A6F10">
        <w:t>control</w:t>
      </w:r>
    </w:p>
    <w:p w14:paraId="67597A2E" w14:textId="54DB81AB" w:rsidR="00A63997" w:rsidRPr="003A6F10" w:rsidRDefault="0058448C" w:rsidP="001C6866">
      <w:pPr>
        <w:pStyle w:val="ListParagraph"/>
        <w:numPr>
          <w:ilvl w:val="0"/>
          <w:numId w:val="1"/>
        </w:numPr>
        <w:spacing w:after="220"/>
        <w:ind w:left="1440" w:hanging="360"/>
        <w:rPr>
          <w:rFonts w:ascii="Symbol" w:hAnsi="Symbol"/>
        </w:rPr>
      </w:pPr>
      <w:r w:rsidRPr="003A6F10">
        <w:t xml:space="preserve">Number of violations of access control policy identified during the </w:t>
      </w:r>
      <w:r w:rsidR="005627CA" w:rsidRPr="003A6F10">
        <w:t>sample period</w:t>
      </w:r>
      <w:r w:rsidRPr="003A6F10">
        <w:t xml:space="preserve"> (the objective of the access control policy is to provide high assurance that only authorized individuals or processes acting on their behalf can access CDAs</w:t>
      </w:r>
      <w:r w:rsidRPr="003A6F10">
        <w:rPr>
          <w:spacing w:val="-14"/>
        </w:rPr>
        <w:t xml:space="preserve"> </w:t>
      </w:r>
      <w:r w:rsidRPr="003A6F10">
        <w:t>and perform authorized activities)</w:t>
      </w:r>
      <w:r w:rsidR="00ED7313" w:rsidRPr="003A6F10">
        <w:t xml:space="preserve">.  </w:t>
      </w:r>
      <w:r w:rsidRPr="003A6F10">
        <w:t>[D1.1</w:t>
      </w:r>
      <w:r w:rsidR="005627CA" w:rsidRPr="003A6F10">
        <w:t>, D1.4, D1.11, and D2.6</w:t>
      </w:r>
      <w:r w:rsidRPr="003A6F10">
        <w:t>]</w:t>
      </w:r>
      <w:r w:rsidR="004B062E" w:rsidRPr="003A6F10">
        <w:t>.</w:t>
      </w:r>
      <w:r w:rsidRPr="003A6F10">
        <w:t xml:space="preserve">  This value is used to evaluate the effectiveness of the access control policy and associated controls </w:t>
      </w:r>
      <w:r w:rsidR="000634F8" w:rsidRPr="003A6F10">
        <w:rPr>
          <w:spacing w:val="-10"/>
        </w:rPr>
        <w:t>[</w:t>
      </w:r>
      <w:r w:rsidRPr="003A6F10">
        <w:t>D.1.1</w:t>
      </w:r>
      <w:r w:rsidR="005627CA" w:rsidRPr="003A6F10">
        <w:t>. D1.4, D1.11, and D2.6</w:t>
      </w:r>
      <w:r w:rsidR="000634F8" w:rsidRPr="003A6F10">
        <w:t>]</w:t>
      </w:r>
      <w:r w:rsidRPr="003A6F10">
        <w:t>.</w:t>
      </w:r>
    </w:p>
    <w:p w14:paraId="6AE71D84" w14:textId="4E90D58E" w:rsidR="00A63997" w:rsidRPr="003A6F10" w:rsidRDefault="0058448C" w:rsidP="001C6866">
      <w:pPr>
        <w:pStyle w:val="ListParagraph"/>
        <w:numPr>
          <w:ilvl w:val="0"/>
          <w:numId w:val="1"/>
        </w:numPr>
        <w:spacing w:after="220"/>
        <w:ind w:left="1440" w:hanging="360"/>
        <w:rPr>
          <w:rFonts w:ascii="Symbol" w:hAnsi="Symbol"/>
        </w:rPr>
      </w:pPr>
      <w:r w:rsidRPr="003A6F10">
        <w:t xml:space="preserve">Number of </w:t>
      </w:r>
      <w:r w:rsidR="00892544" w:rsidRPr="003A6F10">
        <w:t>instances in which the time</w:t>
      </w:r>
      <w:r w:rsidRPr="003A6F10">
        <w:t xml:space="preserve"> to disable and </w:t>
      </w:r>
      <w:r w:rsidR="00892544" w:rsidRPr="003A6F10">
        <w:t xml:space="preserve">to </w:t>
      </w:r>
      <w:r w:rsidRPr="003A6F10">
        <w:t xml:space="preserve">remove user credentials of employees due to a change of duty or of employment </w:t>
      </w:r>
      <w:r w:rsidR="00892544" w:rsidRPr="003A6F10">
        <w:t xml:space="preserve">went beyond the allotted time permitted in the CSP </w:t>
      </w:r>
      <w:r w:rsidRPr="003A6F10">
        <w:t>(reviews CDA accounts consistent with the access control list provided in the design control package, access control program, and cybersecurity procedures, and initiates required actions on CDA accounts in accordance with the CSP)</w:t>
      </w:r>
      <w:r w:rsidR="00ED7313" w:rsidRPr="003A6F10">
        <w:t xml:space="preserve">.  </w:t>
      </w:r>
      <w:r w:rsidRPr="003A6F10">
        <w:t>[D1.2]</w:t>
      </w:r>
      <w:r w:rsidR="008A3D19" w:rsidRPr="003A6F10">
        <w:t>.</w:t>
      </w:r>
      <w:r w:rsidRPr="003A6F10">
        <w:t xml:space="preserve">  This value is used to determine </w:t>
      </w:r>
      <w:r w:rsidR="00892544" w:rsidRPr="003A6F10">
        <w:t>whether</w:t>
      </w:r>
      <w:r w:rsidRPr="003A6F10">
        <w:t xml:space="preserve"> the </w:t>
      </w:r>
      <w:r w:rsidR="007F55C6" w:rsidRPr="003A6F10">
        <w:t>licensee</w:t>
      </w:r>
      <w:r w:rsidRPr="003A6F10">
        <w:t xml:space="preserve"> is meeting </w:t>
      </w:r>
      <w:r w:rsidR="00892544" w:rsidRPr="003A6F10">
        <w:t xml:space="preserve">the </w:t>
      </w:r>
      <w:r w:rsidRPr="003A6F10">
        <w:t>requirements of account management</w:t>
      </w:r>
      <w:r w:rsidRPr="003A6F10">
        <w:rPr>
          <w:spacing w:val="-1"/>
        </w:rPr>
        <w:t xml:space="preserve"> </w:t>
      </w:r>
      <w:r w:rsidRPr="003A6F10">
        <w:t>activities.</w:t>
      </w:r>
    </w:p>
    <w:p w14:paraId="75573DE5" w14:textId="6370E69A" w:rsidR="00A63997" w:rsidRPr="006D6395" w:rsidRDefault="0058448C" w:rsidP="001C6866">
      <w:pPr>
        <w:pStyle w:val="ListParagraph"/>
        <w:numPr>
          <w:ilvl w:val="0"/>
          <w:numId w:val="1"/>
        </w:numPr>
        <w:spacing w:after="220"/>
        <w:ind w:left="1440" w:hanging="360"/>
        <w:rPr>
          <w:rFonts w:ascii="Symbol" w:hAnsi="Symbol"/>
        </w:rPr>
      </w:pPr>
      <w:r w:rsidRPr="003A6F10">
        <w:rPr>
          <w:color w:val="201F1E"/>
        </w:rPr>
        <w:t>Number of non-compliance incidents of cybersecurity controls by third-party personnel</w:t>
      </w:r>
      <w:r w:rsidR="00ED7313" w:rsidRPr="003A6F10">
        <w:rPr>
          <w:color w:val="201F1E"/>
        </w:rPr>
        <w:t xml:space="preserve">.  </w:t>
      </w:r>
      <w:r w:rsidRPr="003A6F10">
        <w:rPr>
          <w:color w:val="201F1E"/>
        </w:rPr>
        <w:t>[</w:t>
      </w:r>
      <w:r w:rsidR="00892544" w:rsidRPr="003A6F10">
        <w:rPr>
          <w:color w:val="201F1E"/>
        </w:rPr>
        <w:t xml:space="preserve">D1.1, D1.3, D4.5, and </w:t>
      </w:r>
      <w:r w:rsidRPr="003A6F10">
        <w:rPr>
          <w:color w:val="201F1E"/>
        </w:rPr>
        <w:t>E5.2]</w:t>
      </w:r>
      <w:r w:rsidR="009D717E" w:rsidRPr="003A6F10">
        <w:rPr>
          <w:color w:val="201F1E"/>
        </w:rPr>
        <w:t>.</w:t>
      </w:r>
      <w:r w:rsidRPr="003A6F10">
        <w:rPr>
          <w:color w:val="201F1E"/>
        </w:rPr>
        <w:t xml:space="preserve"> </w:t>
      </w:r>
      <w:r w:rsidR="00CC660F" w:rsidRPr="003A6F10">
        <w:rPr>
          <w:color w:val="201F1E"/>
        </w:rPr>
        <w:t xml:space="preserve"> </w:t>
      </w:r>
      <w:r w:rsidRPr="003A6F10">
        <w:rPr>
          <w:color w:val="201F1E"/>
        </w:rPr>
        <w:t xml:space="preserve">This metric is used to evaluate the </w:t>
      </w:r>
      <w:r w:rsidR="007F55C6" w:rsidRPr="003A6F10">
        <w:rPr>
          <w:color w:val="201F1E"/>
        </w:rPr>
        <w:t>licensee</w:t>
      </w:r>
      <w:r w:rsidRPr="003A6F10">
        <w:rPr>
          <w:color w:val="201F1E"/>
        </w:rPr>
        <w:t>'s capability to screen and to enforce security controls for third-party</w:t>
      </w:r>
      <w:r w:rsidRPr="003A6F10">
        <w:rPr>
          <w:color w:val="201F1E"/>
          <w:spacing w:val="-2"/>
        </w:rPr>
        <w:t xml:space="preserve"> </w:t>
      </w:r>
      <w:r w:rsidRPr="003A6F10">
        <w:rPr>
          <w:color w:val="201F1E"/>
        </w:rPr>
        <w:t>personnel.</w:t>
      </w:r>
    </w:p>
    <w:p w14:paraId="7D4B8A78" w14:textId="6F13F4E6" w:rsidR="006D6395" w:rsidRDefault="006D6395" w:rsidP="001C6866">
      <w:pPr>
        <w:pStyle w:val="ListParagraph"/>
        <w:numPr>
          <w:ilvl w:val="0"/>
          <w:numId w:val="1"/>
        </w:numPr>
        <w:spacing w:after="220"/>
        <w:ind w:left="1440" w:hanging="360"/>
        <w:rPr>
          <w:color w:val="201F1E"/>
        </w:rPr>
      </w:pPr>
      <w:r>
        <w:rPr>
          <w:color w:val="201F1E"/>
        </w:rPr>
        <w:br w:type="page"/>
      </w:r>
    </w:p>
    <w:p w14:paraId="3E4D429A" w14:textId="77777777" w:rsidR="00273A66" w:rsidRDefault="0058448C" w:rsidP="001C6866">
      <w:pPr>
        <w:pStyle w:val="ListParagraph"/>
        <w:numPr>
          <w:ilvl w:val="0"/>
          <w:numId w:val="1"/>
        </w:numPr>
        <w:spacing w:after="220"/>
        <w:ind w:left="1440" w:hanging="360"/>
      </w:pPr>
      <w:r w:rsidRPr="003A6F10">
        <w:t xml:space="preserve">Number of unauthorized </w:t>
      </w:r>
      <w:r w:rsidR="000634F8" w:rsidRPr="003A6F10">
        <w:t xml:space="preserve">portable mobile media device </w:t>
      </w:r>
      <w:r w:rsidRPr="003A6F10">
        <w:t>connected to CDAs [D1.18, D1.19]</w:t>
      </w:r>
      <w:r w:rsidR="00356221" w:rsidRPr="003A6F10">
        <w:t>.</w:t>
      </w:r>
      <w:r w:rsidRPr="003A6F10">
        <w:t xml:space="preserve"> </w:t>
      </w:r>
      <w:r w:rsidR="00CC660F" w:rsidRPr="003A6F10">
        <w:t xml:space="preserve"> </w:t>
      </w:r>
      <w:r w:rsidRPr="003A6F10">
        <w:t>This requirement involves monitoring, controlling, and documenting usage restrictions</w:t>
      </w:r>
      <w:r w:rsidR="00ED7313" w:rsidRPr="003A6F10">
        <w:t xml:space="preserve">.  </w:t>
      </w:r>
      <w:r w:rsidRPr="003A6F10">
        <w:t>This may be performed manually or digitally</w:t>
      </w:r>
      <w:r w:rsidR="00ED7313" w:rsidRPr="003A6F10">
        <w:t xml:space="preserve">.  </w:t>
      </w:r>
      <w:r w:rsidRPr="003A6F10">
        <w:t>Device identification and authentication at the CDAs [D4.5] could be used to provide input to this</w:t>
      </w:r>
      <w:r w:rsidRPr="003A6F10">
        <w:rPr>
          <w:spacing w:val="-9"/>
        </w:rPr>
        <w:t xml:space="preserve"> </w:t>
      </w:r>
      <w:r w:rsidRPr="003A6F10">
        <w:t>metric.</w:t>
      </w:r>
    </w:p>
    <w:p w14:paraId="312E9306" w14:textId="77777777" w:rsidR="00A63997" w:rsidRPr="003A6F10" w:rsidRDefault="0058448C" w:rsidP="000F35D0">
      <w:pPr>
        <w:pStyle w:val="ListParagraph"/>
        <w:widowControl/>
        <w:numPr>
          <w:ilvl w:val="3"/>
          <w:numId w:val="25"/>
        </w:numPr>
        <w:spacing w:after="220"/>
        <w:ind w:left="1080"/>
      </w:pPr>
      <w:r w:rsidRPr="003A6F10">
        <w:t>Flaw</w:t>
      </w:r>
      <w:r w:rsidRPr="003A6F10">
        <w:rPr>
          <w:spacing w:val="1"/>
        </w:rPr>
        <w:t xml:space="preserve"> </w:t>
      </w:r>
      <w:r w:rsidRPr="003A6F10">
        <w:t>Remediation</w:t>
      </w:r>
    </w:p>
    <w:p w14:paraId="241B19B8" w14:textId="6234ED86" w:rsidR="00A63997" w:rsidRPr="00872E06" w:rsidRDefault="0058448C" w:rsidP="001C6866">
      <w:pPr>
        <w:pStyle w:val="ListParagraph"/>
        <w:numPr>
          <w:ilvl w:val="0"/>
          <w:numId w:val="1"/>
        </w:numPr>
        <w:spacing w:after="220"/>
        <w:ind w:left="1440" w:hanging="360"/>
        <w:rPr>
          <w:rFonts w:ascii="Symbol" w:hAnsi="Symbol"/>
        </w:rPr>
      </w:pPr>
      <w:r w:rsidRPr="003A6F10">
        <w:t xml:space="preserve">Number of security flaws not </w:t>
      </w:r>
      <w:r w:rsidR="00D96E40" w:rsidRPr="003A6F10">
        <w:t>mitigated</w:t>
      </w:r>
      <w:r w:rsidRPr="003A6F10">
        <w:t xml:space="preserve"> (identify the security alerts and vulnerability assessment process, communicate vulnerability information, correct security flaws in CDAs, and perform vulnerability scans</w:t>
      </w:r>
      <w:r w:rsidR="00840C15" w:rsidRPr="003A6F10">
        <w:t>, or</w:t>
      </w:r>
      <w:r w:rsidRPr="003A6F10">
        <w:t xml:space="preserve"> assessments of the CDA to validate that the flaw has been eliminated before the CDA is put into production)</w:t>
      </w:r>
      <w:r w:rsidR="00ED7313" w:rsidRPr="003A6F10">
        <w:t xml:space="preserve">.  </w:t>
      </w:r>
      <w:r w:rsidRPr="003A6F10">
        <w:t>[E3.2</w:t>
      </w:r>
      <w:r w:rsidR="00D96E40" w:rsidRPr="003A6F10">
        <w:t xml:space="preserve"> and E12</w:t>
      </w:r>
      <w:r w:rsidRPr="003A6F10">
        <w:t>]</w:t>
      </w:r>
      <w:r w:rsidR="00BF0D23" w:rsidRPr="003A6F10">
        <w:t xml:space="preserve">. </w:t>
      </w:r>
      <w:r w:rsidRPr="003A6F10">
        <w:t xml:space="preserve"> This value informs the effectiveness of the technical evaluation and testing of recommended flaw</w:t>
      </w:r>
      <w:r w:rsidRPr="00872E06">
        <w:rPr>
          <w:spacing w:val="-1"/>
        </w:rPr>
        <w:t xml:space="preserve"> </w:t>
      </w:r>
      <w:r w:rsidRPr="003A6F10">
        <w:t>remediation.</w:t>
      </w:r>
    </w:p>
    <w:p w14:paraId="29FA68C2" w14:textId="77F55400" w:rsidR="00244EA8" w:rsidRPr="003A6F10" w:rsidRDefault="006A6ECC" w:rsidP="000F35D0">
      <w:pPr>
        <w:pStyle w:val="ListParagraph"/>
        <w:widowControl/>
        <w:numPr>
          <w:ilvl w:val="3"/>
          <w:numId w:val="25"/>
        </w:numPr>
        <w:spacing w:after="220"/>
        <w:ind w:left="1080"/>
      </w:pPr>
      <w:r w:rsidRPr="003A6F10">
        <w:t xml:space="preserve">Periodic </w:t>
      </w:r>
      <w:r w:rsidR="00720BA9" w:rsidRPr="003A6F10">
        <w:t>R</w:t>
      </w:r>
      <w:r w:rsidRPr="003A6F10">
        <w:t xml:space="preserve">eview of </w:t>
      </w:r>
      <w:r w:rsidR="00720BA9" w:rsidRPr="003A6F10">
        <w:t>A</w:t>
      </w:r>
      <w:r w:rsidRPr="003A6F10">
        <w:t xml:space="preserve">uditable </w:t>
      </w:r>
      <w:r w:rsidR="00720BA9" w:rsidRPr="003A6F10">
        <w:t>E</w:t>
      </w:r>
      <w:r w:rsidRPr="003A6F10">
        <w:t>vents</w:t>
      </w:r>
    </w:p>
    <w:p w14:paraId="1DE7C2CD" w14:textId="0FAD4638" w:rsidR="00244EA8" w:rsidRPr="00B94FC6" w:rsidRDefault="00244EA8" w:rsidP="001C6866">
      <w:pPr>
        <w:pStyle w:val="ListParagraph"/>
        <w:numPr>
          <w:ilvl w:val="0"/>
          <w:numId w:val="1"/>
        </w:numPr>
        <w:spacing w:after="220"/>
        <w:ind w:left="1440" w:hanging="360"/>
        <w:rPr>
          <w:rFonts w:ascii="Symbol" w:hAnsi="Symbol"/>
        </w:rPr>
      </w:pPr>
      <w:r w:rsidRPr="003A6F10">
        <w:t>Number of configuration changes that are not documented or approved in accordance with the CSP or procedures, and the number of incorrect baseline</w:t>
      </w:r>
      <w:r>
        <w:t xml:space="preserve"> </w:t>
      </w:r>
      <w:r w:rsidRPr="00B94FC6">
        <w:t xml:space="preserve">configurations noted by the </w:t>
      </w:r>
      <w:r w:rsidR="007F55C6" w:rsidRPr="00B94FC6">
        <w:t>licensee</w:t>
      </w:r>
      <w:r w:rsidRPr="00B94FC6">
        <w:t xml:space="preserve"> through various methods, to include integrity verification (baseline configuration documentation includes the following:</w:t>
      </w:r>
      <w:r w:rsidR="00E07EA0" w:rsidRPr="00B94FC6">
        <w:t xml:space="preserve"> </w:t>
      </w:r>
      <w:r w:rsidRPr="00B94FC6">
        <w:t xml:space="preserve"> a list of components, for example, hardware and software, interface characteristics, security requirements</w:t>
      </w:r>
      <w:r w:rsidR="00840C15" w:rsidRPr="00B94FC6">
        <w:t>, and</w:t>
      </w:r>
      <w:r w:rsidRPr="00B94FC6">
        <w:t xml:space="preserve"> the nature of the information communicated, configuration of peripherals, version releases of current software, and switch settings of machine components).  This metric assists in describing the </w:t>
      </w:r>
      <w:r w:rsidR="007F55C6" w:rsidRPr="00B94FC6">
        <w:t>licensee</w:t>
      </w:r>
      <w:r w:rsidRPr="00B94FC6">
        <w:t>’s ability to manage configuration changes and to monitor systems for unauthorized changes.  [E3.7, E10.3,</w:t>
      </w:r>
      <w:r w:rsidRPr="00B94FC6">
        <w:rPr>
          <w:spacing w:val="-1"/>
        </w:rPr>
        <w:t xml:space="preserve"> and </w:t>
      </w:r>
      <w:r w:rsidRPr="00B94FC6">
        <w:t>E10.4]</w:t>
      </w:r>
      <w:r w:rsidR="00174E7C" w:rsidRPr="00B94FC6">
        <w:t>.</w:t>
      </w:r>
    </w:p>
    <w:p w14:paraId="4A8D4CCD" w14:textId="59068839" w:rsidR="00A63997" w:rsidRPr="00B94FC6" w:rsidRDefault="0058448C" w:rsidP="000F35D0">
      <w:pPr>
        <w:pStyle w:val="ListParagraph"/>
        <w:widowControl/>
        <w:numPr>
          <w:ilvl w:val="3"/>
          <w:numId w:val="25"/>
        </w:numPr>
        <w:spacing w:after="220"/>
        <w:ind w:left="1080"/>
      </w:pPr>
      <w:r w:rsidRPr="00B94FC6">
        <w:t xml:space="preserve">Malicious </w:t>
      </w:r>
      <w:r w:rsidR="008B4A64" w:rsidRPr="00B94FC6">
        <w:t>C</w:t>
      </w:r>
      <w:r w:rsidRPr="00B94FC6">
        <w:t>ode</w:t>
      </w:r>
      <w:r w:rsidRPr="008F44F0">
        <w:t xml:space="preserve"> </w:t>
      </w:r>
      <w:r w:rsidR="008B4A64" w:rsidRPr="00B94FC6">
        <w:t>I</w:t>
      </w:r>
      <w:r w:rsidRPr="00B94FC6">
        <w:t>dentification</w:t>
      </w:r>
    </w:p>
    <w:p w14:paraId="0855AD03" w14:textId="055A6FE7" w:rsidR="00283002" w:rsidRPr="00656031" w:rsidRDefault="0058448C" w:rsidP="001C6866">
      <w:pPr>
        <w:pStyle w:val="ListParagraph"/>
        <w:numPr>
          <w:ilvl w:val="0"/>
          <w:numId w:val="1"/>
        </w:numPr>
        <w:spacing w:after="220"/>
        <w:ind w:left="1440" w:hanging="360"/>
        <w:rPr>
          <w:rFonts w:ascii="Symbol" w:hAnsi="Symbol"/>
        </w:rPr>
      </w:pPr>
      <w:r w:rsidRPr="00B94FC6">
        <w:t>Number of incidents where malicious code was not detected at the security boundary device entry and exit points and on the network (real-time malicious code protection mechanisms are established, deployed, and documented for security boundary device entry</w:t>
      </w:r>
      <w:r w:rsidR="00840C15" w:rsidRPr="00B94FC6">
        <w:t>, and</w:t>
      </w:r>
      <w:r w:rsidRPr="00B94FC6">
        <w:t xml:space="preserve"> exit points, CDAs (if applicable), workstations, servers, and mobile computing devices (i.e., calibrators) on the network to detect and eradicate malicious code resulting from data communication between systems, CDAs, removable media or other common means; and exploitation of CDAs vulnerabilities)</w:t>
      </w:r>
      <w:r w:rsidR="00ED7313" w:rsidRPr="00B94FC6">
        <w:t xml:space="preserve">.  </w:t>
      </w:r>
      <w:r w:rsidRPr="00B94FC6">
        <w:t>Number of incidents where malicious code was not blocked from making unauthorized connections (monitoring events on CDAs, detecting attacks on CDAs, detecting</w:t>
      </w:r>
      <w:r w:rsidR="00840C15" w:rsidRPr="00B94FC6">
        <w:t>, and</w:t>
      </w:r>
      <w:r w:rsidRPr="00B94FC6">
        <w:t xml:space="preserve"> blocking unauthorized connections, identifying unauthorized use of CDAs)</w:t>
      </w:r>
      <w:r w:rsidR="00ED7313" w:rsidRPr="00B94FC6">
        <w:t xml:space="preserve">.  </w:t>
      </w:r>
      <w:r w:rsidRPr="00B94FC6">
        <w:t>[E3.3 and E3.4]</w:t>
      </w:r>
      <w:r w:rsidR="00345B98" w:rsidRPr="00B94FC6">
        <w:t xml:space="preserve">. </w:t>
      </w:r>
      <w:r w:rsidRPr="00B94FC6">
        <w:t xml:space="preserve"> This value assists in the assessment of the effectiveness of malicious code protection controls and processes, as well as monitoring tools</w:t>
      </w:r>
      <w:r w:rsidR="00023A2A" w:rsidRPr="00B94FC6">
        <w:t>, and</w:t>
      </w:r>
      <w:r w:rsidRPr="00B94FC6">
        <w:rPr>
          <w:spacing w:val="-1"/>
        </w:rPr>
        <w:t xml:space="preserve"> </w:t>
      </w:r>
      <w:r w:rsidRPr="00B94FC6">
        <w:t>techniques</w:t>
      </w:r>
      <w:r w:rsidR="00D20E1C" w:rsidRPr="00B94FC6">
        <w:t>.</w:t>
      </w:r>
    </w:p>
    <w:p w14:paraId="7983B0E7" w14:textId="7ED944FD" w:rsidR="00656031" w:rsidRDefault="00656031" w:rsidP="001C6866">
      <w:pPr>
        <w:pStyle w:val="ListParagraph"/>
        <w:numPr>
          <w:ilvl w:val="0"/>
          <w:numId w:val="1"/>
        </w:numPr>
        <w:spacing w:after="220"/>
        <w:ind w:left="1440" w:hanging="360"/>
      </w:pPr>
      <w:r>
        <w:br w:type="page"/>
      </w:r>
    </w:p>
    <w:p w14:paraId="7EDE4FA5" w14:textId="77777777" w:rsidR="00E04761" w:rsidRDefault="0058448C" w:rsidP="001C6866">
      <w:pPr>
        <w:pStyle w:val="ListParagraph"/>
        <w:numPr>
          <w:ilvl w:val="0"/>
          <w:numId w:val="1"/>
        </w:numPr>
        <w:spacing w:after="220"/>
        <w:ind w:left="1440" w:hanging="360"/>
      </w:pPr>
      <w:r w:rsidRPr="00B94FC6">
        <w:t>Number of periodic scans not performed in accordance with procedures and periodicity requirements (perform periodic scans of security boundary devices, CDAs (if applicable), workstations, servers, and mobile computing devices at an interval commensurate with the associated risk determination, and real-time scans of files from external sources as the files are downloaded, opened, or executed, and disinfect</w:t>
      </w:r>
      <w:r w:rsidR="00840C15" w:rsidRPr="00B94FC6">
        <w:t>, and</w:t>
      </w:r>
      <w:r w:rsidRPr="00B94FC6">
        <w:t xml:space="preserve"> quarantine infected files)</w:t>
      </w:r>
      <w:r w:rsidR="00ED7313" w:rsidRPr="00B94FC6">
        <w:t xml:space="preserve">.  </w:t>
      </w:r>
      <w:r w:rsidRPr="00B94FC6">
        <w:t xml:space="preserve">[E3.3] </w:t>
      </w:r>
      <w:r w:rsidR="00557B73" w:rsidRPr="00B94FC6">
        <w:t xml:space="preserve"> </w:t>
      </w:r>
      <w:r w:rsidRPr="00B94FC6">
        <w:t xml:space="preserve">This metric establishes whether </w:t>
      </w:r>
      <w:r w:rsidR="007F55C6" w:rsidRPr="00B94FC6">
        <w:t>licensee</w:t>
      </w:r>
      <w:r w:rsidRPr="00B94FC6">
        <w:t>s are correctly following procedures and performing periodic validation of boundary device</w:t>
      </w:r>
      <w:r w:rsidRPr="00B94FC6">
        <w:rPr>
          <w:spacing w:val="-1"/>
        </w:rPr>
        <w:t xml:space="preserve"> </w:t>
      </w:r>
      <w:r w:rsidRPr="00B94FC6">
        <w:t>tasks.</w:t>
      </w:r>
    </w:p>
    <w:p w14:paraId="4D0A131B" w14:textId="3D0AAA57" w:rsidR="00A63997" w:rsidRPr="00B94FC6" w:rsidRDefault="0058448C" w:rsidP="000F35D0">
      <w:pPr>
        <w:pStyle w:val="ListParagraph"/>
        <w:widowControl/>
        <w:numPr>
          <w:ilvl w:val="3"/>
          <w:numId w:val="25"/>
        </w:numPr>
        <w:spacing w:after="220"/>
        <w:ind w:left="1080"/>
      </w:pPr>
      <w:r w:rsidRPr="00B94FC6">
        <w:t>Security</w:t>
      </w:r>
      <w:r w:rsidRPr="008F44F0">
        <w:t xml:space="preserve"> </w:t>
      </w:r>
      <w:r w:rsidR="00557B73" w:rsidRPr="00B94FC6">
        <w:t>F</w:t>
      </w:r>
      <w:r w:rsidRPr="00B94FC6">
        <w:t>unctionality</w:t>
      </w:r>
    </w:p>
    <w:p w14:paraId="0D871ED9" w14:textId="34AD57CF" w:rsidR="00A63997" w:rsidRPr="00B94FC6" w:rsidRDefault="0058448C" w:rsidP="001C6866">
      <w:pPr>
        <w:pStyle w:val="ListParagraph"/>
        <w:numPr>
          <w:ilvl w:val="0"/>
          <w:numId w:val="1"/>
        </w:numPr>
        <w:spacing w:after="220"/>
        <w:ind w:left="1440" w:hanging="360"/>
        <w:rPr>
          <w:rFonts w:ascii="Symbol" w:hAnsi="Symbol"/>
        </w:rPr>
      </w:pPr>
      <w:r w:rsidRPr="00B94FC6">
        <w:t>Number of security functions not tested manually or through automated means (the correct operation of security functions of CDAs are verified and documented periodically, in accordance with 10 CFR 73.55(m), upon startup</w:t>
      </w:r>
      <w:r w:rsidR="00840C15" w:rsidRPr="00B94FC6">
        <w:t xml:space="preserve">, </w:t>
      </w:r>
      <w:r w:rsidR="00A51BEA" w:rsidRPr="00B94FC6">
        <w:t>a</w:t>
      </w:r>
      <w:r w:rsidR="00840C15" w:rsidRPr="00B94FC6">
        <w:t>nd</w:t>
      </w:r>
      <w:r w:rsidRPr="00B94FC6">
        <w:t xml:space="preserve"> restart, upon command by a user with appropriate privilege, and when anomalies are discovered, when possible.) [E3.4,</w:t>
      </w:r>
      <w:r w:rsidRPr="00B94FC6">
        <w:rPr>
          <w:spacing w:val="-2"/>
        </w:rPr>
        <w:t xml:space="preserve"> </w:t>
      </w:r>
      <w:r w:rsidRPr="00B94FC6">
        <w:t>E3.6]</w:t>
      </w:r>
      <w:r w:rsidR="003167B4" w:rsidRPr="00B94FC6">
        <w:t>.</w:t>
      </w:r>
    </w:p>
    <w:p w14:paraId="182C52E3" w14:textId="77777777" w:rsidR="00A63997" w:rsidRPr="00B94FC6" w:rsidRDefault="0058448C" w:rsidP="000F35D0">
      <w:pPr>
        <w:pStyle w:val="ListParagraph"/>
        <w:widowControl/>
        <w:numPr>
          <w:ilvl w:val="3"/>
          <w:numId w:val="25"/>
        </w:numPr>
        <w:spacing w:after="220"/>
        <w:ind w:left="1080"/>
      </w:pPr>
      <w:r w:rsidRPr="00B94FC6">
        <w:t>Security Awareness and Assessment</w:t>
      </w:r>
      <w:r w:rsidRPr="008F44F0">
        <w:t xml:space="preserve"> </w:t>
      </w:r>
      <w:r w:rsidRPr="00B94FC6">
        <w:t>Team</w:t>
      </w:r>
    </w:p>
    <w:p w14:paraId="3615EEEB" w14:textId="49475EC6" w:rsidR="004322E7" w:rsidRPr="00845786" w:rsidRDefault="00C06F3F" w:rsidP="001C6866">
      <w:pPr>
        <w:pStyle w:val="ListParagraph"/>
        <w:numPr>
          <w:ilvl w:val="0"/>
          <w:numId w:val="1"/>
        </w:numPr>
        <w:spacing w:after="220"/>
        <w:ind w:left="1440" w:hanging="360"/>
        <w:rPr>
          <w:rFonts w:ascii="Symbol" w:hAnsi="Symbol"/>
        </w:rPr>
      </w:pPr>
      <w:r w:rsidRPr="00845786">
        <w:t xml:space="preserve">Personnel training and specialized training commensurate with their assigned duties are completed.  </w:t>
      </w:r>
      <w:r w:rsidR="00D96E40" w:rsidRPr="00845786">
        <w:t>[A</w:t>
      </w:r>
      <w:r w:rsidRPr="00845786">
        <w:t>4.8, E9.2, E9.3, and E9.4</w:t>
      </w:r>
      <w:r w:rsidR="00D96E40" w:rsidRPr="00845786">
        <w:t>]</w:t>
      </w:r>
      <w:r w:rsidR="007A284B" w:rsidRPr="00845786">
        <w:t>.</w:t>
      </w:r>
    </w:p>
    <w:p w14:paraId="31A76C59" w14:textId="4E4EE830" w:rsidR="00795B99" w:rsidRPr="00B94FC6" w:rsidRDefault="00795B99" w:rsidP="001C6866">
      <w:pPr>
        <w:pStyle w:val="ListParagraph"/>
        <w:numPr>
          <w:ilvl w:val="0"/>
          <w:numId w:val="1"/>
        </w:numPr>
        <w:spacing w:after="220"/>
        <w:ind w:left="1440" w:hanging="360"/>
        <w:rPr>
          <w:rFonts w:ascii="Symbol" w:hAnsi="Symbol"/>
        </w:rPr>
      </w:pPr>
      <w:r>
        <w:t xml:space="preserve">The minimum required staff was assigned, and any vacancies were filled with </w:t>
      </w:r>
      <w:r w:rsidRPr="00B94FC6">
        <w:t>fully qualified</w:t>
      </w:r>
      <w:r w:rsidR="00840C15" w:rsidRPr="00B94FC6">
        <w:t>, and</w:t>
      </w:r>
      <w:r w:rsidRPr="00B94FC6">
        <w:t xml:space="preserve"> trained personnel.  [A3.1.2]</w:t>
      </w:r>
    </w:p>
    <w:p w14:paraId="330E98D7" w14:textId="77777777" w:rsidR="00A63997" w:rsidRPr="00B94FC6" w:rsidRDefault="0058448C" w:rsidP="000F35D0">
      <w:pPr>
        <w:pStyle w:val="ListParagraph"/>
        <w:widowControl/>
        <w:numPr>
          <w:ilvl w:val="3"/>
          <w:numId w:val="25"/>
        </w:numPr>
        <w:spacing w:after="220"/>
        <w:ind w:left="1080"/>
      </w:pPr>
      <w:r w:rsidRPr="00B94FC6">
        <w:t>System Hardening</w:t>
      </w:r>
    </w:p>
    <w:p w14:paraId="73EE8B58" w14:textId="261D9F80" w:rsidR="000E4299" w:rsidRPr="00D00A21" w:rsidRDefault="001A73CF" w:rsidP="00584BEC">
      <w:pPr>
        <w:pStyle w:val="ListParagraph"/>
        <w:numPr>
          <w:ilvl w:val="0"/>
          <w:numId w:val="1"/>
        </w:numPr>
        <w:spacing w:after="220"/>
        <w:ind w:left="1440" w:hanging="360"/>
        <w:rPr>
          <w:rFonts w:asciiTheme="minorHAnsi" w:eastAsiaTheme="minorEastAsia" w:hAnsiTheme="minorHAnsi" w:cstheme="minorBidi"/>
        </w:rPr>
      </w:pPr>
      <w:r w:rsidRPr="00B94FC6">
        <w:t xml:space="preserve">Number of CDAs with ports or protocols that had not been evaluated as physically and logically secured and hardened, including firewalls and boundary control devices that were removed. </w:t>
      </w:r>
      <w:r w:rsidR="0015389E">
        <w:t xml:space="preserve"> </w:t>
      </w:r>
      <w:r w:rsidRPr="00B94FC6">
        <w:t>[E6]</w:t>
      </w:r>
    </w:p>
    <w:p w14:paraId="597CB84E" w14:textId="0B506E37" w:rsidR="006A1504" w:rsidRDefault="006A1504" w:rsidP="008B58BC">
      <w:pPr>
        <w:pStyle w:val="ListParagraph"/>
        <w:numPr>
          <w:ilvl w:val="0"/>
          <w:numId w:val="1"/>
        </w:numPr>
        <w:tabs>
          <w:tab w:val="left" w:pos="274"/>
          <w:tab w:val="left" w:pos="806"/>
          <w:tab w:val="left" w:pos="1440"/>
          <w:tab w:val="left" w:pos="2074"/>
        </w:tabs>
        <w:spacing w:after="220"/>
        <w:ind w:left="1800" w:hanging="360"/>
      </w:pPr>
      <w:r>
        <w:br w:type="page"/>
      </w:r>
    </w:p>
    <w:p w14:paraId="7A0365AB" w14:textId="1967DCC2" w:rsidR="000E4299" w:rsidRDefault="0058448C" w:rsidP="00E82C06">
      <w:pPr>
        <w:pStyle w:val="Heading1"/>
      </w:pPr>
      <w:r w:rsidRPr="00E916D8">
        <w:t>71130.10-0</w:t>
      </w:r>
      <w:r w:rsidR="00D51F90">
        <w:t>4</w:t>
      </w:r>
      <w:r w:rsidR="00876888">
        <w:tab/>
      </w:r>
      <w:r w:rsidRPr="00E916D8">
        <w:rPr>
          <w:spacing w:val="-3"/>
        </w:rPr>
        <w:t>REFERENCES</w:t>
      </w:r>
    </w:p>
    <w:p w14:paraId="42014042" w14:textId="77777777" w:rsidR="000E4299" w:rsidRDefault="0058448C" w:rsidP="00E916D8">
      <w:pPr>
        <w:pStyle w:val="BodyText"/>
      </w:pPr>
      <w:r w:rsidRPr="00E916D8">
        <w:rPr>
          <w:u w:color="0000FF"/>
        </w:rPr>
        <w:t>10 CFR 73.54</w:t>
      </w:r>
      <w:r w:rsidRPr="00E916D8">
        <w:t>, “Protection of Digital Computer and Communication Systems and Networks”</w:t>
      </w:r>
    </w:p>
    <w:p w14:paraId="14B15F7B" w14:textId="77777777" w:rsidR="000E4299" w:rsidRDefault="0058448C" w:rsidP="00E916D8">
      <w:pPr>
        <w:pStyle w:val="BodyText"/>
      </w:pPr>
      <w:r w:rsidRPr="00E916D8">
        <w:rPr>
          <w:u w:color="0000FF"/>
        </w:rPr>
        <w:t>10 CFR 73.77</w:t>
      </w:r>
      <w:r w:rsidRPr="00E916D8">
        <w:t>, “Cyber</w:t>
      </w:r>
      <w:r w:rsidR="009242F7">
        <w:t>s</w:t>
      </w:r>
      <w:r w:rsidRPr="00E916D8">
        <w:t>ecurity Event Notifications”</w:t>
      </w:r>
    </w:p>
    <w:p w14:paraId="3F9BA87C" w14:textId="77777777" w:rsidR="000E4299" w:rsidRDefault="0058448C" w:rsidP="00E916D8">
      <w:pPr>
        <w:pStyle w:val="BodyText"/>
        <w:ind w:right="818"/>
      </w:pPr>
      <w:r w:rsidRPr="00E916D8">
        <w:t>Regulatory</w:t>
      </w:r>
      <w:r w:rsidRPr="00E916D8">
        <w:rPr>
          <w:spacing w:val="-16"/>
        </w:rPr>
        <w:t xml:space="preserve"> </w:t>
      </w:r>
      <w:r w:rsidRPr="00E916D8">
        <w:t>Guide</w:t>
      </w:r>
      <w:r w:rsidRPr="00E916D8">
        <w:rPr>
          <w:spacing w:val="-15"/>
        </w:rPr>
        <w:t xml:space="preserve"> </w:t>
      </w:r>
      <w:r w:rsidRPr="00E916D8">
        <w:t>5.71,</w:t>
      </w:r>
      <w:r w:rsidRPr="00E916D8">
        <w:rPr>
          <w:spacing w:val="-16"/>
        </w:rPr>
        <w:t xml:space="preserve"> </w:t>
      </w:r>
      <w:r w:rsidRPr="00E916D8">
        <w:t>“Cyber</w:t>
      </w:r>
      <w:r w:rsidR="009242F7">
        <w:rPr>
          <w:spacing w:val="-11"/>
        </w:rPr>
        <w:t>s</w:t>
      </w:r>
      <w:r w:rsidRPr="00E916D8">
        <w:t>ecurity</w:t>
      </w:r>
      <w:r w:rsidRPr="00E916D8">
        <w:rPr>
          <w:spacing w:val="-17"/>
        </w:rPr>
        <w:t xml:space="preserve"> </w:t>
      </w:r>
      <w:r w:rsidRPr="00E916D8">
        <w:t>Programs</w:t>
      </w:r>
      <w:r w:rsidRPr="00E916D8">
        <w:rPr>
          <w:spacing w:val="-17"/>
        </w:rPr>
        <w:t xml:space="preserve"> </w:t>
      </w:r>
      <w:r w:rsidRPr="00E916D8">
        <w:t>for</w:t>
      </w:r>
      <w:r w:rsidRPr="00E916D8">
        <w:rPr>
          <w:spacing w:val="-13"/>
        </w:rPr>
        <w:t xml:space="preserve"> </w:t>
      </w:r>
      <w:r w:rsidRPr="00E916D8">
        <w:t>Nuclear</w:t>
      </w:r>
      <w:r w:rsidRPr="00E916D8">
        <w:rPr>
          <w:spacing w:val="-16"/>
        </w:rPr>
        <w:t xml:space="preserve"> </w:t>
      </w:r>
      <w:r w:rsidRPr="00E916D8">
        <w:t>Facilities” (</w:t>
      </w:r>
      <w:r w:rsidRPr="00E916D8">
        <w:rPr>
          <w:u w:color="0000FF"/>
        </w:rPr>
        <w:t>ML090340159</w:t>
      </w:r>
      <w:r w:rsidRPr="00E916D8">
        <w:t>)(</w:t>
      </w:r>
      <w:r w:rsidRPr="00E916D8">
        <w:rPr>
          <w:u w:color="0000FF"/>
        </w:rPr>
        <w:t>Package</w:t>
      </w:r>
      <w:r w:rsidRPr="00E916D8">
        <w:rPr>
          <w:spacing w:val="-3"/>
          <w:u w:color="0000FF"/>
        </w:rPr>
        <w:t xml:space="preserve"> </w:t>
      </w:r>
      <w:r w:rsidRPr="00E916D8">
        <w:rPr>
          <w:u w:color="0000FF"/>
        </w:rPr>
        <w:t>ML090340152</w:t>
      </w:r>
      <w:r w:rsidRPr="00E916D8">
        <w:t>)</w:t>
      </w:r>
    </w:p>
    <w:p w14:paraId="62EF8D97" w14:textId="4557426A" w:rsidR="00A63997" w:rsidRPr="00E916D8" w:rsidRDefault="0058448C" w:rsidP="00E916D8">
      <w:pPr>
        <w:pStyle w:val="BodyText"/>
      </w:pPr>
      <w:r w:rsidRPr="00E916D8">
        <w:t>Regulatory Guide 5.83, “Cyber</w:t>
      </w:r>
      <w:r w:rsidR="009242F7">
        <w:t>s</w:t>
      </w:r>
      <w:r w:rsidRPr="00E916D8">
        <w:t>ecurity Event Notifications” (</w:t>
      </w:r>
      <w:r w:rsidRPr="00E916D8">
        <w:rPr>
          <w:u w:color="0000FF"/>
        </w:rPr>
        <w:t>ML14269A388</w:t>
      </w:r>
      <w:r w:rsidRPr="00E916D8">
        <w:t>)(</w:t>
      </w:r>
      <w:r w:rsidRPr="00E916D8">
        <w:rPr>
          <w:u w:color="0000FF"/>
        </w:rPr>
        <w:t>Package ML15188A548</w:t>
      </w:r>
      <w:r w:rsidRPr="00E916D8">
        <w:t>)</w:t>
      </w:r>
    </w:p>
    <w:p w14:paraId="1C6E4A5D" w14:textId="5D24F19E" w:rsidR="000E4299" w:rsidRDefault="000E2D95" w:rsidP="00E916D8">
      <w:pPr>
        <w:pStyle w:val="BodyText"/>
        <w:rPr>
          <w:color w:val="FF0000"/>
        </w:rPr>
      </w:pPr>
      <w:r>
        <w:rPr>
          <w:noProof/>
        </w:rPr>
        <mc:AlternateContent>
          <mc:Choice Requires="wps">
            <w:drawing>
              <wp:anchor distT="0" distB="0" distL="114300" distR="114300" simplePos="0" relativeHeight="251665408" behindDoc="0" locked="0" layoutInCell="1" allowOverlap="1" wp14:anchorId="493607C8" wp14:editId="77A905CB">
                <wp:simplePos x="0" y="0"/>
                <wp:positionH relativeFrom="column">
                  <wp:posOffset>-450850</wp:posOffset>
                </wp:positionH>
                <wp:positionV relativeFrom="paragraph">
                  <wp:posOffset>64770</wp:posOffset>
                </wp:positionV>
                <wp:extent cx="0" cy="228600"/>
                <wp:effectExtent l="0" t="0" r="38100" b="19050"/>
                <wp:wrapNone/>
                <wp:docPr id="8" name="Straight Connector 8"/>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67BEDB3"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5.5pt,5.1pt" to="-3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" strokecolor="#bc4542 [3045]"/>
            </w:pict>
          </mc:Fallback>
        </mc:AlternateContent>
      </w:r>
      <w:r w:rsidR="003407F0" w:rsidRPr="00DF36A2">
        <w:rPr>
          <w:rStyle w:val="normaltextrun"/>
          <w:color w:val="FF0000"/>
          <w:shd w:val="clear" w:color="auto" w:fill="FFFFFF"/>
        </w:rPr>
        <w:t>CYBER</w:t>
      </w:r>
      <w:r w:rsidR="009242F7">
        <w:rPr>
          <w:rStyle w:val="normaltextrun"/>
          <w:color w:val="FF0000"/>
          <w:shd w:val="clear" w:color="auto" w:fill="FFFFFF"/>
        </w:rPr>
        <w:t>S</w:t>
      </w:r>
      <w:r w:rsidR="003407F0" w:rsidRPr="00DF36A2">
        <w:rPr>
          <w:rStyle w:val="normaltextrun"/>
          <w:color w:val="FF0000"/>
          <w:shd w:val="clear" w:color="auto" w:fill="FFFFFF"/>
        </w:rPr>
        <w:t>ECURITY: Guidance Document for Development of the Request for Information (RFI) and Notification Letter for Full Implementation of the Cyber</w:t>
      </w:r>
      <w:r w:rsidR="009242F7">
        <w:rPr>
          <w:rStyle w:val="normaltextrun"/>
          <w:color w:val="FF0000"/>
          <w:shd w:val="clear" w:color="auto" w:fill="FFFFFF"/>
        </w:rPr>
        <w:t>s</w:t>
      </w:r>
      <w:r w:rsidR="003407F0" w:rsidRPr="00DF36A2">
        <w:rPr>
          <w:rStyle w:val="normaltextrun"/>
          <w:color w:val="FF0000"/>
          <w:shd w:val="clear" w:color="auto" w:fill="FFFFFF"/>
        </w:rPr>
        <w:t>ecurity Inspection (ML17156A215)</w:t>
      </w:r>
    </w:p>
    <w:p w14:paraId="528906FB" w14:textId="77777777" w:rsidR="000E4299" w:rsidRDefault="0058448C" w:rsidP="00E916D8">
      <w:pPr>
        <w:pStyle w:val="BodyText"/>
      </w:pPr>
      <w:r w:rsidRPr="00E916D8">
        <w:t>Site Cyber</w:t>
      </w:r>
      <w:r w:rsidR="009242F7">
        <w:t>s</w:t>
      </w:r>
      <w:r w:rsidRPr="00E916D8">
        <w:t>ecurity Plan</w:t>
      </w:r>
    </w:p>
    <w:p w14:paraId="315A1290" w14:textId="52CD3C72" w:rsidR="000E4299" w:rsidRDefault="0058448C" w:rsidP="00F64656">
      <w:pPr>
        <w:pStyle w:val="BodyText"/>
        <w:ind w:right="139"/>
      </w:pPr>
      <w:r w:rsidRPr="00E916D8">
        <w:t xml:space="preserve">NEI 08-09, </w:t>
      </w:r>
      <w:r w:rsidRPr="00E916D8">
        <w:rPr>
          <w:spacing w:val="-2"/>
        </w:rPr>
        <w:t>“Cyber</w:t>
      </w:r>
      <w:r w:rsidR="009242F7">
        <w:rPr>
          <w:spacing w:val="-2"/>
        </w:rPr>
        <w:t>s</w:t>
      </w:r>
      <w:r w:rsidRPr="00E916D8">
        <w:t xml:space="preserve">ecurity Plan for Nuclear </w:t>
      </w:r>
      <w:r w:rsidRPr="00E916D8">
        <w:rPr>
          <w:spacing w:val="-3"/>
        </w:rPr>
        <w:t xml:space="preserve">Power </w:t>
      </w:r>
      <w:r w:rsidRPr="00E916D8">
        <w:t>Reactors,” Revision 6, (</w:t>
      </w:r>
      <w:r w:rsidRPr="00E916D8">
        <w:rPr>
          <w:u w:color="0000FF"/>
        </w:rPr>
        <w:t>ML101180437</w:t>
      </w:r>
      <w:r w:rsidRPr="00E916D8">
        <w:t>); Addendum</w:t>
      </w:r>
      <w:r w:rsidRPr="00E916D8">
        <w:rPr>
          <w:spacing w:val="-14"/>
        </w:rPr>
        <w:t xml:space="preserve"> </w:t>
      </w:r>
      <w:r w:rsidRPr="00E916D8">
        <w:t>1</w:t>
      </w:r>
      <w:r w:rsidRPr="00E916D8">
        <w:rPr>
          <w:spacing w:val="-16"/>
        </w:rPr>
        <w:t xml:space="preserve"> </w:t>
      </w:r>
      <w:r w:rsidRPr="00E916D8">
        <w:t>(</w:t>
      </w:r>
      <w:r w:rsidRPr="00E916D8">
        <w:rPr>
          <w:u w:color="0000FF"/>
        </w:rPr>
        <w:t>ML17079A379</w:t>
      </w:r>
      <w:r w:rsidRPr="00E916D8">
        <w:t>);</w:t>
      </w:r>
      <w:r w:rsidRPr="00E916D8">
        <w:rPr>
          <w:spacing w:val="-13"/>
        </w:rPr>
        <w:t xml:space="preserve"> </w:t>
      </w:r>
      <w:r w:rsidRPr="00E916D8">
        <w:t>Addendum</w:t>
      </w:r>
      <w:r w:rsidRPr="00E916D8">
        <w:rPr>
          <w:spacing w:val="-16"/>
        </w:rPr>
        <w:t xml:space="preserve"> </w:t>
      </w:r>
      <w:r w:rsidRPr="00E916D8">
        <w:t>2</w:t>
      </w:r>
      <w:r w:rsidRPr="00E916D8">
        <w:rPr>
          <w:spacing w:val="-13"/>
        </w:rPr>
        <w:t xml:space="preserve"> </w:t>
      </w:r>
      <w:r w:rsidRPr="00E916D8">
        <w:t>(</w:t>
      </w:r>
      <w:r w:rsidRPr="00E916D8">
        <w:rPr>
          <w:u w:color="0000FF"/>
        </w:rPr>
        <w:t>ML17212A634</w:t>
      </w:r>
      <w:r w:rsidRPr="00E916D8">
        <w:t>);</w:t>
      </w:r>
      <w:r w:rsidRPr="00E916D8">
        <w:rPr>
          <w:spacing w:val="-15"/>
        </w:rPr>
        <w:t xml:space="preserve"> </w:t>
      </w:r>
      <w:r w:rsidRPr="00E916D8">
        <w:t>Addendum</w:t>
      </w:r>
      <w:r w:rsidRPr="00E916D8">
        <w:rPr>
          <w:spacing w:val="-14"/>
        </w:rPr>
        <w:t xml:space="preserve"> </w:t>
      </w:r>
      <w:r w:rsidRPr="00E916D8">
        <w:t>3</w:t>
      </w:r>
      <w:r w:rsidRPr="00E916D8">
        <w:rPr>
          <w:spacing w:val="-15"/>
        </w:rPr>
        <w:t xml:space="preserve"> </w:t>
      </w:r>
      <w:r w:rsidRPr="00E916D8">
        <w:t>(</w:t>
      </w:r>
      <w:r w:rsidRPr="00E916D8">
        <w:rPr>
          <w:u w:color="0000FF"/>
        </w:rPr>
        <w:t>ML17237C076</w:t>
      </w:r>
      <w:r w:rsidRPr="00E916D8">
        <w:t>);</w:t>
      </w:r>
      <w:r w:rsidR="00F64656">
        <w:br/>
      </w:r>
      <w:r w:rsidRPr="00E916D8">
        <w:t>Addendum</w:t>
      </w:r>
      <w:r w:rsidRPr="00E916D8">
        <w:rPr>
          <w:spacing w:val="-13"/>
        </w:rPr>
        <w:t xml:space="preserve"> </w:t>
      </w:r>
      <w:r w:rsidRPr="00E916D8">
        <w:t>4,</w:t>
      </w:r>
      <w:r w:rsidRPr="00E916D8">
        <w:rPr>
          <w:spacing w:val="-14"/>
        </w:rPr>
        <w:t xml:space="preserve"> </w:t>
      </w:r>
      <w:r w:rsidRPr="00E916D8">
        <w:t>(</w:t>
      </w:r>
      <w:r w:rsidRPr="00E916D8">
        <w:rPr>
          <w:u w:color="0000FF"/>
        </w:rPr>
        <w:t>ML17212A635</w:t>
      </w:r>
      <w:r w:rsidRPr="00E916D8">
        <w:t>),</w:t>
      </w:r>
      <w:r w:rsidRPr="00E916D8">
        <w:rPr>
          <w:spacing w:val="-13"/>
        </w:rPr>
        <w:t xml:space="preserve"> </w:t>
      </w:r>
      <w:r w:rsidRPr="00E916D8">
        <w:t>Addendum</w:t>
      </w:r>
      <w:r w:rsidRPr="00E916D8">
        <w:rPr>
          <w:spacing w:val="-14"/>
        </w:rPr>
        <w:t xml:space="preserve"> </w:t>
      </w:r>
      <w:r w:rsidRPr="00E916D8">
        <w:t>5</w:t>
      </w:r>
      <w:r w:rsidRPr="00E916D8">
        <w:rPr>
          <w:spacing w:val="-13"/>
        </w:rPr>
        <w:t xml:space="preserve"> </w:t>
      </w:r>
      <w:r w:rsidRPr="00E916D8">
        <w:t>(</w:t>
      </w:r>
      <w:r w:rsidRPr="00E916D8">
        <w:rPr>
          <w:u w:color="0000FF"/>
        </w:rPr>
        <w:t>ML18226A007</w:t>
      </w:r>
      <w:r w:rsidRPr="00E916D8">
        <w:t>),</w:t>
      </w:r>
      <w:r w:rsidRPr="00E916D8">
        <w:rPr>
          <w:spacing w:val="-13"/>
        </w:rPr>
        <w:t xml:space="preserve"> </w:t>
      </w:r>
      <w:r w:rsidRPr="00E916D8">
        <w:t>Addendum</w:t>
      </w:r>
      <w:r w:rsidRPr="00E916D8">
        <w:rPr>
          <w:spacing w:val="-14"/>
        </w:rPr>
        <w:t xml:space="preserve"> </w:t>
      </w:r>
      <w:r w:rsidRPr="00E916D8">
        <w:t>7</w:t>
      </w:r>
      <w:r w:rsidRPr="00E916D8">
        <w:rPr>
          <w:spacing w:val="-13"/>
        </w:rPr>
        <w:t xml:space="preserve"> </w:t>
      </w:r>
      <w:r w:rsidRPr="00E916D8">
        <w:t>(</w:t>
      </w:r>
      <w:r w:rsidRPr="00E916D8">
        <w:rPr>
          <w:u w:color="0000FF"/>
        </w:rPr>
        <w:t>ML18348B211</w:t>
      </w:r>
      <w:r w:rsidRPr="00E916D8">
        <w:t>)</w:t>
      </w:r>
    </w:p>
    <w:p w14:paraId="3234A369" w14:textId="77777777" w:rsidR="000E4299" w:rsidRDefault="0058448C" w:rsidP="00E916D8">
      <w:pPr>
        <w:pStyle w:val="BodyText"/>
        <w:ind w:right="505"/>
      </w:pPr>
      <w:r w:rsidRPr="00E916D8">
        <w:t>NEI 10-04, “Identifying Systems and Assets Subject to the Cyber</w:t>
      </w:r>
      <w:r w:rsidR="009242F7">
        <w:t>s</w:t>
      </w:r>
      <w:r w:rsidRPr="00E916D8">
        <w:t>ecurity Rule,” Revision 2, and NRC Letter acknowledging NEI 10-04 to be acceptable for use with exceptions (</w:t>
      </w:r>
      <w:r w:rsidRPr="00E916D8">
        <w:rPr>
          <w:u w:color="0000FF"/>
        </w:rPr>
        <w:t>ML12180A081</w:t>
      </w:r>
      <w:r w:rsidRPr="00E916D8">
        <w:t>)</w:t>
      </w:r>
    </w:p>
    <w:p w14:paraId="5C80F07E" w14:textId="61F3F907" w:rsidR="000E4299" w:rsidRDefault="0058448C" w:rsidP="00F64656">
      <w:pPr>
        <w:pStyle w:val="BodyText"/>
      </w:pPr>
      <w:r w:rsidRPr="00E916D8">
        <w:t>NEI 13-10, “Cyber</w:t>
      </w:r>
      <w:r w:rsidR="009242F7">
        <w:t>s</w:t>
      </w:r>
      <w:r w:rsidRPr="00E916D8">
        <w:t xml:space="preserve">ecurity Control Assessments,” (Revision 6, </w:t>
      </w:r>
      <w:r w:rsidRPr="00E916D8">
        <w:rPr>
          <w:spacing w:val="-3"/>
          <w:u w:color="0000FF"/>
        </w:rPr>
        <w:t>ML17234A615</w:t>
      </w:r>
      <w:r w:rsidRPr="00E916D8">
        <w:rPr>
          <w:spacing w:val="-3"/>
        </w:rPr>
        <w:t xml:space="preserve">); (Revision </w:t>
      </w:r>
      <w:r w:rsidRPr="00E916D8">
        <w:t xml:space="preserve">5, </w:t>
      </w:r>
      <w:r w:rsidRPr="00E916D8">
        <w:rPr>
          <w:spacing w:val="-3"/>
          <w:u w:color="0000FF"/>
        </w:rPr>
        <w:t>ML17046A658</w:t>
      </w:r>
      <w:r w:rsidRPr="00E916D8">
        <w:rPr>
          <w:spacing w:val="-3"/>
        </w:rPr>
        <w:t xml:space="preserve">); (Revision </w:t>
      </w:r>
      <w:r w:rsidRPr="00E916D8">
        <w:t xml:space="preserve">4, </w:t>
      </w:r>
      <w:r w:rsidRPr="00E916D8">
        <w:rPr>
          <w:spacing w:val="-3"/>
          <w:u w:color="0000FF"/>
        </w:rPr>
        <w:t>ML15338A276</w:t>
      </w:r>
      <w:r w:rsidRPr="00E916D8">
        <w:rPr>
          <w:spacing w:val="-3"/>
        </w:rPr>
        <w:t xml:space="preserve">); (Revision </w:t>
      </w:r>
      <w:r w:rsidRPr="00E916D8">
        <w:t xml:space="preserve">3, </w:t>
      </w:r>
      <w:r w:rsidRPr="00E916D8">
        <w:rPr>
          <w:spacing w:val="-3"/>
          <w:u w:color="0000FF"/>
        </w:rPr>
        <w:t>ML15247A140</w:t>
      </w:r>
      <w:r w:rsidRPr="00E916D8">
        <w:rPr>
          <w:spacing w:val="-3"/>
        </w:rPr>
        <w:t>);</w:t>
      </w:r>
      <w:r w:rsidR="00F64656">
        <w:rPr>
          <w:spacing w:val="-3"/>
        </w:rPr>
        <w:t xml:space="preserve"> </w:t>
      </w:r>
      <w:r w:rsidR="00F64656">
        <w:rPr>
          <w:spacing w:val="-3"/>
        </w:rPr>
        <w:br/>
      </w:r>
      <w:r w:rsidRPr="00E916D8">
        <w:t xml:space="preserve">(Revision 2, </w:t>
      </w:r>
      <w:r w:rsidRPr="00E916D8">
        <w:rPr>
          <w:u w:color="0000FF"/>
        </w:rPr>
        <w:t>ML14351A288</w:t>
      </w:r>
      <w:r w:rsidRPr="00E916D8">
        <w:t xml:space="preserve">); (Revision 1, </w:t>
      </w:r>
      <w:r w:rsidRPr="00E916D8">
        <w:rPr>
          <w:u w:color="0000FF"/>
        </w:rPr>
        <w:t>ML14279A222</w:t>
      </w:r>
      <w:r w:rsidRPr="00E916D8">
        <w:t xml:space="preserve">); (Revision 0, </w:t>
      </w:r>
      <w:r w:rsidRPr="00E916D8">
        <w:rPr>
          <w:u w:color="0000FF"/>
        </w:rPr>
        <w:t>ML14034A076</w:t>
      </w:r>
      <w:r w:rsidRPr="00E916D8">
        <w:t>)</w:t>
      </w:r>
    </w:p>
    <w:p w14:paraId="69EF5E09" w14:textId="77777777" w:rsidR="000E4299" w:rsidRDefault="000E2D95" w:rsidP="00E916D8">
      <w:pPr>
        <w:pStyle w:val="BodyText"/>
        <w:ind w:right="327"/>
      </w:pPr>
      <w:r>
        <w:rPr>
          <w:noProof/>
          <w:color w:val="FF0000"/>
        </w:rPr>
        <mc:AlternateContent>
          <mc:Choice Requires="wps">
            <w:drawing>
              <wp:anchor distT="0" distB="0" distL="114300" distR="114300" simplePos="0" relativeHeight="251666432" behindDoc="0" locked="0" layoutInCell="1" allowOverlap="1" wp14:anchorId="787DC48E" wp14:editId="7483F7EE">
                <wp:simplePos x="0" y="0"/>
                <wp:positionH relativeFrom="column">
                  <wp:posOffset>-450850</wp:posOffset>
                </wp:positionH>
                <wp:positionV relativeFrom="paragraph">
                  <wp:posOffset>79375</wp:posOffset>
                </wp:positionV>
                <wp:extent cx="0" cy="2095500"/>
                <wp:effectExtent l="0" t="0" r="38100" b="19050"/>
                <wp:wrapNone/>
                <wp:docPr id="9" name="Straight Connector 9"/>
                <wp:cNvGraphicFramePr/>
                <a:graphic xmlns:a="http://schemas.openxmlformats.org/drawingml/2006/main">
                  <a:graphicData uri="http://schemas.microsoft.com/office/word/2010/wordprocessingShape">
                    <wps:wsp>
                      <wps:cNvCnPr/>
                      <wps:spPr>
                        <a:xfrm>
                          <a:off x="0" y="0"/>
                          <a:ext cx="0" cy="20955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71D9DF" id="Straight Connector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6.25pt" to="-35.5pt,1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" strokecolor="#bc4542 [3045]"/>
            </w:pict>
          </mc:Fallback>
        </mc:AlternateContent>
      </w:r>
      <w:r w:rsidR="11349984" w:rsidRPr="00DF36A2">
        <w:rPr>
          <w:color w:val="FF0000"/>
        </w:rPr>
        <w:t>Response to</w:t>
      </w:r>
      <w:r w:rsidR="731270CA">
        <w:t xml:space="preserve"> </w:t>
      </w:r>
      <w:r w:rsidR="0058448C" w:rsidRPr="00E916D8">
        <w:t xml:space="preserve">NEI White Paper, </w:t>
      </w:r>
      <w:r w:rsidR="5A1D91BE">
        <w:t>“</w:t>
      </w:r>
      <w:r w:rsidR="0058448C" w:rsidRPr="00E916D8">
        <w:t>Changes to NEI 10-04 and NEI 13-10</w:t>
      </w:r>
      <w:r w:rsidR="5A1D91BE">
        <w:t>,</w:t>
      </w:r>
      <w:r w:rsidR="731270CA">
        <w:t xml:space="preserve"> </w:t>
      </w:r>
      <w:r w:rsidR="5A1D91BE">
        <w:t>“</w:t>
      </w:r>
      <w:r w:rsidR="0058448C" w:rsidRPr="00E916D8">
        <w:t>Guidance for Identifying and Protecting Digital Assets Associated with Emergency Preparedness Functions</w:t>
      </w:r>
      <w:r w:rsidR="731270CA">
        <w:t>,</w:t>
      </w:r>
      <w:r w:rsidR="5A1D91BE">
        <w:t>”</w:t>
      </w:r>
      <w:r w:rsidR="0058448C" w:rsidRPr="00E916D8">
        <w:t xml:space="preserve"> Dated March 2020 - Final Copy</w:t>
      </w:r>
      <w:r w:rsidR="5A1D91BE">
        <w:t xml:space="preserve"> </w:t>
      </w:r>
      <w:r w:rsidR="5A1D91BE" w:rsidRPr="00DF36A2">
        <w:rPr>
          <w:color w:val="FF0000"/>
        </w:rPr>
        <w:t>(ML20126G492)</w:t>
      </w:r>
    </w:p>
    <w:p w14:paraId="6109D47D" w14:textId="77777777" w:rsidR="000E4299" w:rsidRDefault="00EB2DBA" w:rsidP="00E916D8">
      <w:pPr>
        <w:pStyle w:val="BodyText"/>
        <w:ind w:right="124"/>
      </w:pPr>
      <w:r w:rsidRPr="00DF36A2">
        <w:rPr>
          <w:color w:val="FF0000"/>
        </w:rPr>
        <w:t>Response to</w:t>
      </w:r>
      <w:r w:rsidR="0058448C" w:rsidRPr="00E916D8">
        <w:t xml:space="preserve"> NEI White Paper, “Changes to NEI 10-04 and NEI 13-10 Guidance for Identifying and protecting Digital Assets Associated with the Balance of Plant</w:t>
      </w:r>
      <w:r w:rsidR="009541AA">
        <w:t>,</w:t>
      </w:r>
      <w:r w:rsidR="0058448C" w:rsidRPr="00E916D8">
        <w:t>” Dated July 2020</w:t>
      </w:r>
      <w:r w:rsidR="00B0476F">
        <w:t xml:space="preserve">,” </w:t>
      </w:r>
      <w:r w:rsidR="009541AA">
        <w:t>(</w:t>
      </w:r>
      <w:r w:rsidR="009541AA" w:rsidRPr="00E916D8">
        <w:rPr>
          <w:u w:color="0000FF"/>
        </w:rPr>
        <w:t>ML20205L604</w:t>
      </w:r>
      <w:r w:rsidR="009541AA">
        <w:t>)</w:t>
      </w:r>
      <w:r w:rsidR="00177FED">
        <w:t>, issued August 14, 2020</w:t>
      </w:r>
      <w:r w:rsidR="00441CF7">
        <w:t xml:space="preserve"> (</w:t>
      </w:r>
      <w:r w:rsidR="0017664D" w:rsidRPr="0017664D">
        <w:rPr>
          <w:rFonts w:ascii="Arial,Bold" w:eastAsiaTheme="minorHAnsi" w:hAnsi="Arial,Bold" w:cs="Arial,Bold"/>
        </w:rPr>
        <w:t>ML20209A442)</w:t>
      </w:r>
    </w:p>
    <w:p w14:paraId="705948CF" w14:textId="77777777" w:rsidR="000E4299" w:rsidRDefault="6AFCD689" w:rsidP="00E916D8">
      <w:pPr>
        <w:pStyle w:val="BodyText"/>
        <w:ind w:right="950"/>
        <w:jc w:val="both"/>
      </w:pPr>
      <w:r w:rsidRPr="00DF36A2">
        <w:rPr>
          <w:color w:val="FF0000"/>
        </w:rPr>
        <w:t>Response to</w:t>
      </w:r>
      <w:r w:rsidR="0058448C" w:rsidRPr="00E916D8">
        <w:t xml:space="preserve"> NEI White Paper, “Changes to NEI 10-04 and NEI 13-10 Guidance for </w:t>
      </w:r>
      <w:proofErr w:type="gramStart"/>
      <w:r w:rsidR="0058448C" w:rsidRPr="00E916D8">
        <w:t>Identifying</w:t>
      </w:r>
      <w:proofErr w:type="gramEnd"/>
      <w:r w:rsidR="0058448C" w:rsidRPr="00E916D8">
        <w:t xml:space="preserve"> and Protecting Digital Assets associated with Safety-Related and Important-to-Safety Functions,” Dated July 2020</w:t>
      </w:r>
      <w:r w:rsidR="5A1D91BE">
        <w:t xml:space="preserve"> </w:t>
      </w:r>
      <w:r w:rsidR="5A1D91BE" w:rsidRPr="00DF36A2">
        <w:rPr>
          <w:color w:val="FF0000"/>
        </w:rPr>
        <w:t>(ML20199M368)</w:t>
      </w:r>
    </w:p>
    <w:p w14:paraId="1387216C" w14:textId="77777777" w:rsidR="000E4299" w:rsidRDefault="7B87A199" w:rsidP="00DD5F3D">
      <w:pPr>
        <w:pStyle w:val="BodyText"/>
      </w:pPr>
      <w:r w:rsidRPr="00DF36A2">
        <w:rPr>
          <w:color w:val="FF0000"/>
        </w:rPr>
        <w:t xml:space="preserve">Response to NEI White Paper, </w:t>
      </w:r>
      <w:r w:rsidR="305DF1E3" w:rsidRPr="00DF36A2">
        <w:rPr>
          <w:color w:val="FF0000"/>
        </w:rPr>
        <w:t>“</w:t>
      </w:r>
      <w:r w:rsidRPr="00DF36A2">
        <w:rPr>
          <w:color w:val="FF0000"/>
        </w:rPr>
        <w:t xml:space="preserve">Changes to NEI 10-04 and NEI 13-10 </w:t>
      </w:r>
      <w:r w:rsidR="57C91378" w:rsidRPr="00DF36A2">
        <w:rPr>
          <w:color w:val="FF0000"/>
        </w:rPr>
        <w:t>Guidance</w:t>
      </w:r>
      <w:r w:rsidRPr="00DF36A2">
        <w:rPr>
          <w:color w:val="FF0000"/>
        </w:rPr>
        <w:t xml:space="preserve"> for Identifying and </w:t>
      </w:r>
      <w:r w:rsidR="3EC3D45C" w:rsidRPr="00DF36A2">
        <w:rPr>
          <w:color w:val="FF0000"/>
        </w:rPr>
        <w:t>P</w:t>
      </w:r>
      <w:r w:rsidRPr="00DF36A2">
        <w:rPr>
          <w:color w:val="FF0000"/>
        </w:rPr>
        <w:t>rotecting Digital Assets Associated wit</w:t>
      </w:r>
      <w:r w:rsidR="1E286B02" w:rsidRPr="00DF36A2">
        <w:rPr>
          <w:color w:val="FF0000"/>
        </w:rPr>
        <w:t>h Security</w:t>
      </w:r>
      <w:r w:rsidR="14AACDCE" w:rsidRPr="00DF36A2">
        <w:rPr>
          <w:color w:val="FF0000"/>
        </w:rPr>
        <w:t>,</w:t>
      </w:r>
      <w:r w:rsidR="1E286B02" w:rsidRPr="00DF36A2">
        <w:rPr>
          <w:color w:val="FF0000"/>
        </w:rPr>
        <w:t>”</w:t>
      </w:r>
      <w:r w:rsidR="1EBE4779" w:rsidRPr="00DF36A2">
        <w:rPr>
          <w:color w:val="FF0000"/>
        </w:rPr>
        <w:t xml:space="preserve"> Dated June 2021 </w:t>
      </w:r>
      <w:r w:rsidR="678E49F7" w:rsidRPr="00DF36A2">
        <w:rPr>
          <w:color w:val="FF0000"/>
        </w:rPr>
        <w:t>(</w:t>
      </w:r>
      <w:r w:rsidR="00DD5F3D" w:rsidRPr="00DF36A2">
        <w:rPr>
          <w:color w:val="FF0000"/>
        </w:rPr>
        <w:t>ML21140A140)</w:t>
      </w:r>
    </w:p>
    <w:p w14:paraId="557C90A2" w14:textId="77777777" w:rsidR="000E4299" w:rsidRDefault="0058448C" w:rsidP="00C13DC1">
      <w:pPr>
        <w:pStyle w:val="BodyText"/>
        <w:jc w:val="both"/>
      </w:pPr>
      <w:r w:rsidRPr="00E916D8">
        <w:t>NEI 15-09, “Cyber</w:t>
      </w:r>
      <w:r w:rsidR="009242F7">
        <w:t>s</w:t>
      </w:r>
      <w:r w:rsidRPr="00E916D8">
        <w:t xml:space="preserve">ecurity Event Notifications,” (Revision 0, </w:t>
      </w:r>
      <w:r w:rsidRPr="00E916D8">
        <w:rPr>
          <w:u w:color="0000FF"/>
        </w:rPr>
        <w:t>ML16063A063</w:t>
      </w:r>
      <w:r w:rsidRPr="00E916D8">
        <w:t>)</w:t>
      </w:r>
    </w:p>
    <w:p w14:paraId="06655397" w14:textId="490810E2" w:rsidR="00A63997" w:rsidRDefault="0058448C" w:rsidP="00E916D8">
      <w:pPr>
        <w:pStyle w:val="BodyText"/>
      </w:pPr>
      <w:r w:rsidRPr="00E916D8">
        <w:t>Power</w:t>
      </w:r>
      <w:r w:rsidRPr="00E916D8">
        <w:rPr>
          <w:spacing w:val="-11"/>
        </w:rPr>
        <w:t xml:space="preserve"> </w:t>
      </w:r>
      <w:r w:rsidRPr="00E916D8">
        <w:t>Point</w:t>
      </w:r>
      <w:r w:rsidRPr="00E916D8">
        <w:rPr>
          <w:spacing w:val="-10"/>
        </w:rPr>
        <w:t xml:space="preserve"> </w:t>
      </w:r>
      <w:r w:rsidRPr="00E916D8">
        <w:t>Presentation</w:t>
      </w:r>
      <w:r w:rsidRPr="00E916D8">
        <w:rPr>
          <w:spacing w:val="-12"/>
        </w:rPr>
        <w:t xml:space="preserve"> </w:t>
      </w:r>
      <w:r w:rsidRPr="00E916D8">
        <w:t>describing</w:t>
      </w:r>
      <w:r w:rsidRPr="00E916D8">
        <w:rPr>
          <w:spacing w:val="-10"/>
        </w:rPr>
        <w:t xml:space="preserve"> </w:t>
      </w:r>
      <w:r w:rsidRPr="00E916D8">
        <w:t>the</w:t>
      </w:r>
      <w:r w:rsidRPr="00E916D8">
        <w:rPr>
          <w:spacing w:val="-11"/>
        </w:rPr>
        <w:t xml:space="preserve"> </w:t>
      </w:r>
      <w:r w:rsidRPr="00E916D8">
        <w:t>inspection</w:t>
      </w:r>
      <w:r w:rsidRPr="00E916D8">
        <w:rPr>
          <w:spacing w:val="-11"/>
        </w:rPr>
        <w:t xml:space="preserve"> </w:t>
      </w:r>
      <w:r w:rsidRPr="00E916D8">
        <w:t>and</w:t>
      </w:r>
      <w:r w:rsidRPr="00E916D8">
        <w:rPr>
          <w:spacing w:val="-12"/>
        </w:rPr>
        <w:t xml:space="preserve"> </w:t>
      </w:r>
      <w:r w:rsidRPr="00E916D8">
        <w:t>development</w:t>
      </w:r>
      <w:r w:rsidRPr="00E916D8">
        <w:rPr>
          <w:spacing w:val="-10"/>
        </w:rPr>
        <w:t xml:space="preserve"> </w:t>
      </w:r>
      <w:r w:rsidRPr="00E916D8">
        <w:t>history</w:t>
      </w:r>
      <w:r w:rsidRPr="00E916D8">
        <w:rPr>
          <w:spacing w:val="-12"/>
        </w:rPr>
        <w:t xml:space="preserve"> </w:t>
      </w:r>
      <w:r w:rsidRPr="00E916D8">
        <w:t>of</w:t>
      </w:r>
      <w:r w:rsidRPr="00E916D8">
        <w:rPr>
          <w:spacing w:val="-10"/>
        </w:rPr>
        <w:t xml:space="preserve"> </w:t>
      </w:r>
      <w:r w:rsidRPr="00E916D8">
        <w:t>cyber</w:t>
      </w:r>
      <w:r w:rsidR="009242F7">
        <w:t>s</w:t>
      </w:r>
      <w:r w:rsidRPr="00E916D8">
        <w:t>ecurity</w:t>
      </w:r>
      <w:r w:rsidRPr="00E916D8">
        <w:rPr>
          <w:spacing w:val="-4"/>
        </w:rPr>
        <w:t xml:space="preserve"> </w:t>
      </w:r>
      <w:r w:rsidRPr="00E916D8">
        <w:t>(</w:t>
      </w:r>
      <w:r w:rsidRPr="00E916D8">
        <w:rPr>
          <w:u w:color="0000FF"/>
        </w:rPr>
        <w:t>ML20324A636</w:t>
      </w:r>
      <w:r w:rsidRPr="00E916D8">
        <w:t>)</w:t>
      </w:r>
    </w:p>
    <w:p w14:paraId="43A296C2" w14:textId="41202752" w:rsidR="00D51F90" w:rsidRDefault="00D51F90" w:rsidP="00E916D8">
      <w:pPr>
        <w:pStyle w:val="BodyText"/>
      </w:pPr>
      <w:r>
        <w:br w:type="page"/>
      </w:r>
    </w:p>
    <w:p w14:paraId="755647E5" w14:textId="46A02368" w:rsidR="00A63997" w:rsidRPr="00E916D8" w:rsidRDefault="00063147" w:rsidP="00E916D8">
      <w:pPr>
        <w:pStyle w:val="BodyText"/>
      </w:pPr>
      <w:r>
        <w:rPr>
          <w:noProof/>
        </w:rPr>
        <mc:AlternateContent>
          <mc:Choice Requires="wps">
            <w:drawing>
              <wp:anchor distT="0" distB="0" distL="114300" distR="114300" simplePos="0" relativeHeight="251667456" behindDoc="0" locked="0" layoutInCell="1" allowOverlap="1" wp14:anchorId="31D80596" wp14:editId="44D9E990">
                <wp:simplePos x="0" y="0"/>
                <wp:positionH relativeFrom="column">
                  <wp:posOffset>-385445</wp:posOffset>
                </wp:positionH>
                <wp:positionV relativeFrom="paragraph">
                  <wp:posOffset>779780</wp:posOffset>
                </wp:positionV>
                <wp:extent cx="0" cy="165100"/>
                <wp:effectExtent l="0" t="0" r="38100" b="25400"/>
                <wp:wrapNone/>
                <wp:docPr id="10" name="Straight Connector 10"/>
                <wp:cNvGraphicFramePr/>
                <a:graphic xmlns:a="http://schemas.openxmlformats.org/drawingml/2006/main">
                  <a:graphicData uri="http://schemas.microsoft.com/office/word/2010/wordprocessingShape">
                    <wps:wsp>
                      <wps:cNvCnPr/>
                      <wps:spPr>
                        <a:xfrm>
                          <a:off x="0" y="0"/>
                          <a:ext cx="0" cy="1651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B154CFC"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0.35pt,61.4pt" to="-30.35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" strokecolor="#bc4542 [3045]"/>
            </w:pict>
          </mc:Fallback>
        </mc:AlternateContent>
      </w:r>
      <w:r w:rsidR="0058448C" w:rsidRPr="00E916D8">
        <w:t>S</w:t>
      </w:r>
      <w:r w:rsidR="009F5FDD" w:rsidRPr="00E916D8">
        <w:t>FAQ</w:t>
      </w:r>
      <w:r w:rsidR="00ED7313" w:rsidRPr="00E916D8">
        <w:t xml:space="preserve">.  </w:t>
      </w:r>
      <w:r w:rsidR="0058448C" w:rsidRPr="00E916D8">
        <w:t>The SFAQ are considered “For Official Use Only – Security-Related Information” and are available, upon request, to stakeholders with appropriate</w:t>
      </w:r>
      <w:r w:rsidR="003C5781" w:rsidRPr="00E916D8">
        <w:t xml:space="preserve"> </w:t>
      </w:r>
      <w:r w:rsidR="003F7A79" w:rsidRPr="00E916D8">
        <w:t>need to</w:t>
      </w:r>
      <w:r w:rsidR="003F7A79" w:rsidRPr="00E916D8">
        <w:rPr>
          <w:spacing w:val="-4"/>
        </w:rPr>
        <w:t xml:space="preserve"> </w:t>
      </w:r>
      <w:r w:rsidR="003F7A79" w:rsidRPr="00E916D8">
        <w:t>know</w:t>
      </w:r>
      <w:r w:rsidR="00BD73CA" w:rsidRPr="00E916D8">
        <w:t>.</w:t>
      </w:r>
    </w:p>
    <w:tbl>
      <w:tblPr>
        <w:tblW w:w="0" w:type="auto"/>
        <w:tblLayout w:type="fixed"/>
        <w:tblCellMar>
          <w:left w:w="0" w:type="dxa"/>
          <w:right w:w="0" w:type="dxa"/>
        </w:tblCellMar>
        <w:tblLook w:val="01E0" w:firstRow="1" w:lastRow="1" w:firstColumn="1" w:lastColumn="1" w:noHBand="0" w:noVBand="0"/>
      </w:tblPr>
      <w:tblGrid>
        <w:gridCol w:w="972"/>
        <w:gridCol w:w="5799"/>
        <w:gridCol w:w="1941"/>
      </w:tblGrid>
      <w:tr w:rsidR="00A63997" w:rsidRPr="00FE0916" w14:paraId="2BA0619A" w14:textId="77777777" w:rsidTr="003F2F20">
        <w:trPr>
          <w:trHeight w:val="827"/>
        </w:trPr>
        <w:tc>
          <w:tcPr>
            <w:tcW w:w="972" w:type="dxa"/>
            <w:tcMar>
              <w:top w:w="43" w:type="dxa"/>
              <w:left w:w="43" w:type="dxa"/>
              <w:bottom w:w="43" w:type="dxa"/>
              <w:right w:w="43" w:type="dxa"/>
            </w:tcMar>
          </w:tcPr>
          <w:p w14:paraId="3D04B07A" w14:textId="682AA245" w:rsidR="00A63997" w:rsidRPr="00FE0916" w:rsidRDefault="00A63997" w:rsidP="003F2F20">
            <w:pPr>
              <w:pStyle w:val="TableParagraph"/>
              <w:spacing w:line="245" w:lineRule="exact"/>
              <w:jc w:val="center"/>
              <w:rPr>
                <w:bCs/>
                <w:u w:val="single"/>
              </w:rPr>
            </w:pPr>
          </w:p>
          <w:p w14:paraId="5EE8F9C8" w14:textId="77777777" w:rsidR="003F2F20" w:rsidRPr="00FE0916" w:rsidRDefault="003F2F20" w:rsidP="003F2F20">
            <w:pPr>
              <w:pStyle w:val="TableParagraph"/>
              <w:spacing w:line="236" w:lineRule="exact"/>
              <w:jc w:val="center"/>
              <w:rPr>
                <w:bCs/>
                <w:u w:val="single"/>
              </w:rPr>
            </w:pPr>
          </w:p>
          <w:p w14:paraId="77F31621" w14:textId="360452CB" w:rsidR="00A63997" w:rsidRPr="00FE0916" w:rsidRDefault="0058448C" w:rsidP="003F2F20">
            <w:pPr>
              <w:pStyle w:val="TableParagraph"/>
              <w:spacing w:line="236" w:lineRule="exact"/>
              <w:jc w:val="center"/>
              <w:rPr>
                <w:bCs/>
                <w:u w:val="single"/>
              </w:rPr>
            </w:pPr>
            <w:r w:rsidRPr="00FE0916">
              <w:rPr>
                <w:bCs/>
                <w:u w:val="single"/>
              </w:rPr>
              <w:t>SFAQ</w:t>
            </w:r>
          </w:p>
        </w:tc>
        <w:tc>
          <w:tcPr>
            <w:tcW w:w="5799" w:type="dxa"/>
            <w:tcMar>
              <w:top w:w="43" w:type="dxa"/>
              <w:left w:w="43" w:type="dxa"/>
              <w:bottom w:w="43" w:type="dxa"/>
              <w:right w:w="43" w:type="dxa"/>
            </w:tcMar>
          </w:tcPr>
          <w:p w14:paraId="43A4D9B6" w14:textId="77777777" w:rsidR="00A63997" w:rsidRPr="00FE0916" w:rsidRDefault="00A63997" w:rsidP="00E916D8">
            <w:pPr>
              <w:pStyle w:val="TableParagraph"/>
              <w:rPr>
                <w:bCs/>
                <w:u w:val="single"/>
              </w:rPr>
            </w:pPr>
          </w:p>
          <w:p w14:paraId="26410059" w14:textId="77777777" w:rsidR="00A63997" w:rsidRPr="00FE0916" w:rsidRDefault="00A63997" w:rsidP="00E916D8">
            <w:pPr>
              <w:pStyle w:val="TableParagraph"/>
              <w:rPr>
                <w:bCs/>
                <w:u w:val="single"/>
              </w:rPr>
            </w:pPr>
          </w:p>
          <w:p w14:paraId="26B71905" w14:textId="77777777" w:rsidR="00A63997" w:rsidRPr="00FE0916" w:rsidRDefault="0058448C" w:rsidP="00E916D8">
            <w:pPr>
              <w:pStyle w:val="TableParagraph"/>
              <w:spacing w:line="236" w:lineRule="exact"/>
              <w:ind w:left="121"/>
              <w:rPr>
                <w:bCs/>
                <w:u w:val="single"/>
              </w:rPr>
            </w:pPr>
            <w:r w:rsidRPr="00FE0916">
              <w:rPr>
                <w:bCs/>
                <w:u w:val="single"/>
              </w:rPr>
              <w:t>Title</w:t>
            </w:r>
          </w:p>
        </w:tc>
        <w:tc>
          <w:tcPr>
            <w:tcW w:w="1941" w:type="dxa"/>
            <w:tcMar>
              <w:top w:w="43" w:type="dxa"/>
              <w:left w:w="43" w:type="dxa"/>
              <w:bottom w:w="43" w:type="dxa"/>
              <w:right w:w="43" w:type="dxa"/>
            </w:tcMar>
          </w:tcPr>
          <w:p w14:paraId="5947A19E" w14:textId="77777777" w:rsidR="00A63997" w:rsidRPr="00FE0916" w:rsidRDefault="00A63997" w:rsidP="003F2F20">
            <w:pPr>
              <w:pStyle w:val="TableParagraph"/>
              <w:jc w:val="center"/>
              <w:rPr>
                <w:bCs/>
                <w:u w:val="single"/>
              </w:rPr>
            </w:pPr>
          </w:p>
          <w:p w14:paraId="2C100B35" w14:textId="77777777" w:rsidR="00A63997" w:rsidRPr="00FE0916" w:rsidRDefault="00A63997" w:rsidP="003F2F20">
            <w:pPr>
              <w:pStyle w:val="TableParagraph"/>
              <w:jc w:val="center"/>
              <w:rPr>
                <w:bCs/>
                <w:u w:val="single"/>
              </w:rPr>
            </w:pPr>
          </w:p>
          <w:p w14:paraId="7E8ABDCD" w14:textId="583E49DA" w:rsidR="00A63997" w:rsidRPr="00FE0916" w:rsidRDefault="0058448C" w:rsidP="003F2F20">
            <w:pPr>
              <w:pStyle w:val="TableParagraph"/>
              <w:spacing w:line="236" w:lineRule="exact"/>
              <w:ind w:left="237" w:right="30"/>
              <w:jc w:val="center"/>
              <w:rPr>
                <w:bCs/>
                <w:u w:val="single"/>
              </w:rPr>
            </w:pPr>
            <w:r w:rsidRPr="00DF36A2">
              <w:rPr>
                <w:bCs/>
                <w:color w:val="FF0000"/>
                <w:u w:val="single"/>
              </w:rPr>
              <w:t>A</w:t>
            </w:r>
            <w:r w:rsidR="009541AA" w:rsidRPr="00DF36A2">
              <w:rPr>
                <w:bCs/>
                <w:color w:val="FF0000"/>
                <w:u w:val="single"/>
              </w:rPr>
              <w:t>c</w:t>
            </w:r>
            <w:r w:rsidRPr="00DF36A2">
              <w:rPr>
                <w:bCs/>
                <w:color w:val="FF0000"/>
                <w:u w:val="single"/>
              </w:rPr>
              <w:t>ce</w:t>
            </w:r>
            <w:r w:rsidR="009541AA" w:rsidRPr="00DF36A2">
              <w:rPr>
                <w:bCs/>
                <w:color w:val="FF0000"/>
                <w:u w:val="single"/>
              </w:rPr>
              <w:t>s</w:t>
            </w:r>
            <w:r w:rsidRPr="00DF36A2">
              <w:rPr>
                <w:bCs/>
                <w:color w:val="FF0000"/>
                <w:u w:val="single"/>
              </w:rPr>
              <w:t xml:space="preserve">sion </w:t>
            </w:r>
            <w:r w:rsidRPr="00FE0916">
              <w:rPr>
                <w:bCs/>
                <w:u w:val="single"/>
              </w:rPr>
              <w:t>#</w:t>
            </w:r>
          </w:p>
        </w:tc>
      </w:tr>
      <w:tr w:rsidR="000D454F" w:rsidRPr="00E916D8" w14:paraId="09A870FA" w14:textId="77777777" w:rsidTr="003F2F20">
        <w:trPr>
          <w:trHeight w:val="251"/>
        </w:trPr>
        <w:tc>
          <w:tcPr>
            <w:tcW w:w="972" w:type="dxa"/>
            <w:tcMar>
              <w:top w:w="43" w:type="dxa"/>
              <w:left w:w="43" w:type="dxa"/>
              <w:bottom w:w="43" w:type="dxa"/>
              <w:right w:w="43" w:type="dxa"/>
            </w:tcMar>
          </w:tcPr>
          <w:p w14:paraId="42CD1BCD" w14:textId="77777777" w:rsidR="00A63997" w:rsidRPr="00E916D8" w:rsidRDefault="0058448C" w:rsidP="003F2F20">
            <w:pPr>
              <w:pStyle w:val="TableParagraph"/>
              <w:spacing w:line="232" w:lineRule="exact"/>
              <w:ind w:right="155"/>
              <w:jc w:val="center"/>
            </w:pPr>
            <w:r w:rsidRPr="00E916D8">
              <w:rPr>
                <w:w w:val="95"/>
              </w:rPr>
              <w:t>10-05</w:t>
            </w:r>
          </w:p>
        </w:tc>
        <w:tc>
          <w:tcPr>
            <w:tcW w:w="5799" w:type="dxa"/>
            <w:tcMar>
              <w:top w:w="43" w:type="dxa"/>
              <w:left w:w="43" w:type="dxa"/>
              <w:bottom w:w="43" w:type="dxa"/>
              <w:right w:w="43" w:type="dxa"/>
            </w:tcMar>
          </w:tcPr>
          <w:p w14:paraId="51B04C8E" w14:textId="77777777" w:rsidR="00A63997" w:rsidRPr="00E916D8" w:rsidRDefault="0058448C" w:rsidP="00E916D8">
            <w:pPr>
              <w:pStyle w:val="TableParagraph"/>
              <w:spacing w:line="232" w:lineRule="exact"/>
              <w:ind w:left="121"/>
            </w:pPr>
            <w:r w:rsidRPr="00E916D8">
              <w:t>IT Functions for the Critical Group</w:t>
            </w:r>
          </w:p>
        </w:tc>
        <w:tc>
          <w:tcPr>
            <w:tcW w:w="1941" w:type="dxa"/>
            <w:tcMar>
              <w:top w:w="43" w:type="dxa"/>
              <w:left w:w="43" w:type="dxa"/>
              <w:bottom w:w="43" w:type="dxa"/>
              <w:right w:w="43" w:type="dxa"/>
            </w:tcMar>
          </w:tcPr>
          <w:p w14:paraId="7375CF8E" w14:textId="77777777" w:rsidR="00A63997" w:rsidRPr="00E916D8" w:rsidRDefault="0058448C" w:rsidP="003F2F20">
            <w:pPr>
              <w:pStyle w:val="TableParagraph"/>
              <w:spacing w:line="232" w:lineRule="exact"/>
              <w:ind w:left="238" w:right="30"/>
              <w:jc w:val="center"/>
            </w:pPr>
            <w:r w:rsidRPr="00E916D8">
              <w:rPr>
                <w:u w:color="0000FF"/>
              </w:rPr>
              <w:t>ML102100070</w:t>
            </w:r>
          </w:p>
        </w:tc>
      </w:tr>
      <w:tr w:rsidR="000D454F" w:rsidRPr="00E916D8" w14:paraId="16399E5A" w14:textId="77777777" w:rsidTr="003F2F20">
        <w:trPr>
          <w:trHeight w:val="253"/>
        </w:trPr>
        <w:tc>
          <w:tcPr>
            <w:tcW w:w="972" w:type="dxa"/>
            <w:tcMar>
              <w:top w:w="43" w:type="dxa"/>
              <w:left w:w="43" w:type="dxa"/>
              <w:bottom w:w="43" w:type="dxa"/>
              <w:right w:w="43" w:type="dxa"/>
            </w:tcMar>
          </w:tcPr>
          <w:p w14:paraId="1E02DA00" w14:textId="77777777" w:rsidR="00A63997" w:rsidRPr="00E916D8" w:rsidRDefault="0058448C" w:rsidP="003F2F20">
            <w:pPr>
              <w:pStyle w:val="TableParagraph"/>
              <w:spacing w:line="233" w:lineRule="exact"/>
              <w:ind w:right="153"/>
              <w:jc w:val="center"/>
            </w:pPr>
            <w:r w:rsidRPr="00E916D8">
              <w:rPr>
                <w:w w:val="95"/>
              </w:rPr>
              <w:t>12-17</w:t>
            </w:r>
          </w:p>
        </w:tc>
        <w:tc>
          <w:tcPr>
            <w:tcW w:w="5799" w:type="dxa"/>
            <w:tcMar>
              <w:top w:w="43" w:type="dxa"/>
              <w:left w:w="43" w:type="dxa"/>
              <w:bottom w:w="43" w:type="dxa"/>
              <w:right w:w="43" w:type="dxa"/>
            </w:tcMar>
          </w:tcPr>
          <w:p w14:paraId="6E71E7CC" w14:textId="38146AC2" w:rsidR="00A63997" w:rsidRPr="00E916D8" w:rsidRDefault="0058448C" w:rsidP="00E916D8">
            <w:pPr>
              <w:pStyle w:val="TableParagraph"/>
              <w:spacing w:line="233" w:lineRule="exact"/>
              <w:ind w:left="121"/>
            </w:pPr>
            <w:r w:rsidRPr="00E916D8">
              <w:t>Cyber</w:t>
            </w:r>
            <w:r w:rsidR="009242F7">
              <w:t>s</w:t>
            </w:r>
            <w:r w:rsidRPr="00E916D8">
              <w:t>ecurity Milestone 1</w:t>
            </w:r>
          </w:p>
        </w:tc>
        <w:tc>
          <w:tcPr>
            <w:tcW w:w="1941" w:type="dxa"/>
            <w:tcMar>
              <w:top w:w="43" w:type="dxa"/>
              <w:left w:w="43" w:type="dxa"/>
              <w:bottom w:w="43" w:type="dxa"/>
              <w:right w:w="43" w:type="dxa"/>
            </w:tcMar>
          </w:tcPr>
          <w:p w14:paraId="22D666FC" w14:textId="77777777" w:rsidR="00A63997" w:rsidRPr="00E916D8" w:rsidRDefault="0058448C" w:rsidP="003F2F20">
            <w:pPr>
              <w:pStyle w:val="TableParagraph"/>
              <w:spacing w:line="233" w:lineRule="exact"/>
              <w:ind w:left="239" w:right="30"/>
              <w:jc w:val="center"/>
            </w:pPr>
            <w:r w:rsidRPr="00E916D8">
              <w:rPr>
                <w:u w:color="0000FF"/>
              </w:rPr>
              <w:t>ML13098A153</w:t>
            </w:r>
          </w:p>
        </w:tc>
      </w:tr>
      <w:tr w:rsidR="000D454F" w:rsidRPr="00E916D8" w14:paraId="5DEBAD51" w14:textId="77777777" w:rsidTr="003F2F20">
        <w:trPr>
          <w:trHeight w:val="253"/>
        </w:trPr>
        <w:tc>
          <w:tcPr>
            <w:tcW w:w="972" w:type="dxa"/>
            <w:tcMar>
              <w:top w:w="43" w:type="dxa"/>
              <w:left w:w="43" w:type="dxa"/>
              <w:bottom w:w="43" w:type="dxa"/>
              <w:right w:w="43" w:type="dxa"/>
            </w:tcMar>
          </w:tcPr>
          <w:p w14:paraId="3B7C9D24" w14:textId="77777777" w:rsidR="00A63997" w:rsidRPr="00E916D8" w:rsidRDefault="0058448C" w:rsidP="003F2F20">
            <w:pPr>
              <w:pStyle w:val="TableParagraph"/>
              <w:spacing w:line="233" w:lineRule="exact"/>
              <w:ind w:right="153"/>
              <w:jc w:val="center"/>
            </w:pPr>
            <w:r w:rsidRPr="00E916D8">
              <w:rPr>
                <w:w w:val="95"/>
              </w:rPr>
              <w:t>12-18</w:t>
            </w:r>
          </w:p>
        </w:tc>
        <w:tc>
          <w:tcPr>
            <w:tcW w:w="5799" w:type="dxa"/>
            <w:tcMar>
              <w:top w:w="43" w:type="dxa"/>
              <w:left w:w="43" w:type="dxa"/>
              <w:bottom w:w="43" w:type="dxa"/>
              <w:right w:w="43" w:type="dxa"/>
            </w:tcMar>
          </w:tcPr>
          <w:p w14:paraId="36A53BA1" w14:textId="5A9ED5CA" w:rsidR="00A63997" w:rsidRPr="00E916D8" w:rsidRDefault="0058448C" w:rsidP="00E916D8">
            <w:pPr>
              <w:pStyle w:val="TableParagraph"/>
              <w:spacing w:line="233" w:lineRule="exact"/>
              <w:ind w:left="121"/>
            </w:pPr>
            <w:r w:rsidRPr="00E916D8">
              <w:t>Cyber</w:t>
            </w:r>
            <w:r w:rsidR="009242F7">
              <w:t>s</w:t>
            </w:r>
            <w:r w:rsidRPr="00E916D8">
              <w:t>ecurity Milestone 2</w:t>
            </w:r>
          </w:p>
        </w:tc>
        <w:tc>
          <w:tcPr>
            <w:tcW w:w="1941" w:type="dxa"/>
            <w:tcMar>
              <w:top w:w="43" w:type="dxa"/>
              <w:left w:w="43" w:type="dxa"/>
              <w:bottom w:w="43" w:type="dxa"/>
              <w:right w:w="43" w:type="dxa"/>
            </w:tcMar>
          </w:tcPr>
          <w:p w14:paraId="7BED6940" w14:textId="77777777" w:rsidR="00A63997" w:rsidRPr="00E916D8" w:rsidRDefault="0058448C" w:rsidP="003F2F20">
            <w:pPr>
              <w:pStyle w:val="TableParagraph"/>
              <w:spacing w:line="233" w:lineRule="exact"/>
              <w:ind w:left="239" w:right="30"/>
              <w:jc w:val="center"/>
            </w:pPr>
            <w:r w:rsidRPr="00E916D8">
              <w:rPr>
                <w:u w:color="0000FF"/>
              </w:rPr>
              <w:t>ML13098A155</w:t>
            </w:r>
          </w:p>
        </w:tc>
      </w:tr>
      <w:tr w:rsidR="000D454F" w:rsidRPr="00E916D8" w14:paraId="177E3525" w14:textId="77777777" w:rsidTr="003F2F20">
        <w:trPr>
          <w:trHeight w:val="253"/>
        </w:trPr>
        <w:tc>
          <w:tcPr>
            <w:tcW w:w="972" w:type="dxa"/>
            <w:tcMar>
              <w:top w:w="43" w:type="dxa"/>
              <w:left w:w="43" w:type="dxa"/>
              <w:bottom w:w="43" w:type="dxa"/>
              <w:right w:w="43" w:type="dxa"/>
            </w:tcMar>
          </w:tcPr>
          <w:p w14:paraId="3564DA03" w14:textId="77777777" w:rsidR="00A63997" w:rsidRPr="00E916D8" w:rsidRDefault="0058448C" w:rsidP="003F2F20">
            <w:pPr>
              <w:pStyle w:val="TableParagraph"/>
              <w:spacing w:line="233" w:lineRule="exact"/>
              <w:ind w:right="153"/>
              <w:jc w:val="center"/>
            </w:pPr>
            <w:r w:rsidRPr="00E916D8">
              <w:rPr>
                <w:w w:val="95"/>
              </w:rPr>
              <w:t>12-19</w:t>
            </w:r>
          </w:p>
        </w:tc>
        <w:tc>
          <w:tcPr>
            <w:tcW w:w="5799" w:type="dxa"/>
            <w:tcMar>
              <w:top w:w="43" w:type="dxa"/>
              <w:left w:w="43" w:type="dxa"/>
              <w:bottom w:w="43" w:type="dxa"/>
              <w:right w:w="43" w:type="dxa"/>
            </w:tcMar>
          </w:tcPr>
          <w:p w14:paraId="790C79E8" w14:textId="1DDEDDA9" w:rsidR="00A63997" w:rsidRPr="00E916D8" w:rsidRDefault="0058448C" w:rsidP="00E916D8">
            <w:pPr>
              <w:pStyle w:val="TableParagraph"/>
              <w:spacing w:line="233" w:lineRule="exact"/>
              <w:ind w:left="121"/>
            </w:pPr>
            <w:r w:rsidRPr="00E916D8">
              <w:t>Cyber</w:t>
            </w:r>
            <w:r w:rsidR="009242F7">
              <w:t>s</w:t>
            </w:r>
            <w:r w:rsidRPr="00E916D8">
              <w:t>ecurity Milestone 3</w:t>
            </w:r>
          </w:p>
        </w:tc>
        <w:tc>
          <w:tcPr>
            <w:tcW w:w="1941" w:type="dxa"/>
            <w:tcMar>
              <w:top w:w="43" w:type="dxa"/>
              <w:left w:w="43" w:type="dxa"/>
              <w:bottom w:w="43" w:type="dxa"/>
              <w:right w:w="43" w:type="dxa"/>
            </w:tcMar>
          </w:tcPr>
          <w:p w14:paraId="6EADAACC" w14:textId="77777777" w:rsidR="00A63997" w:rsidRPr="00E916D8" w:rsidRDefault="0058448C" w:rsidP="003F2F20">
            <w:pPr>
              <w:pStyle w:val="TableParagraph"/>
              <w:spacing w:line="233" w:lineRule="exact"/>
              <w:ind w:left="239" w:right="30"/>
              <w:jc w:val="center"/>
            </w:pPr>
            <w:r w:rsidRPr="00E916D8">
              <w:rPr>
                <w:u w:color="0000FF"/>
              </w:rPr>
              <w:t>ML13098A157</w:t>
            </w:r>
          </w:p>
        </w:tc>
      </w:tr>
      <w:tr w:rsidR="000D454F" w:rsidRPr="00E916D8" w14:paraId="1251AAB7" w14:textId="77777777" w:rsidTr="003F2F20">
        <w:trPr>
          <w:trHeight w:val="253"/>
        </w:trPr>
        <w:tc>
          <w:tcPr>
            <w:tcW w:w="972" w:type="dxa"/>
            <w:tcMar>
              <w:top w:w="43" w:type="dxa"/>
              <w:left w:w="43" w:type="dxa"/>
              <w:bottom w:w="43" w:type="dxa"/>
              <w:right w:w="43" w:type="dxa"/>
            </w:tcMar>
          </w:tcPr>
          <w:p w14:paraId="5FC9889B" w14:textId="77777777" w:rsidR="00A63997" w:rsidRPr="00E916D8" w:rsidRDefault="0058448C" w:rsidP="003F2F20">
            <w:pPr>
              <w:pStyle w:val="TableParagraph"/>
              <w:spacing w:line="233" w:lineRule="exact"/>
              <w:ind w:right="153"/>
              <w:jc w:val="center"/>
            </w:pPr>
            <w:r w:rsidRPr="00E916D8">
              <w:rPr>
                <w:w w:val="95"/>
              </w:rPr>
              <w:t>12-20</w:t>
            </w:r>
          </w:p>
        </w:tc>
        <w:tc>
          <w:tcPr>
            <w:tcW w:w="5799" w:type="dxa"/>
            <w:tcMar>
              <w:top w:w="43" w:type="dxa"/>
              <w:left w:w="43" w:type="dxa"/>
              <w:bottom w:w="43" w:type="dxa"/>
              <w:right w:w="43" w:type="dxa"/>
            </w:tcMar>
          </w:tcPr>
          <w:p w14:paraId="518A9D0A" w14:textId="15833C02" w:rsidR="00A63997" w:rsidRPr="00E916D8" w:rsidRDefault="0058448C" w:rsidP="00E916D8">
            <w:pPr>
              <w:pStyle w:val="TableParagraph"/>
              <w:spacing w:line="233" w:lineRule="exact"/>
              <w:ind w:left="121"/>
            </w:pPr>
            <w:r w:rsidRPr="00E916D8">
              <w:t>Cyber</w:t>
            </w:r>
            <w:r w:rsidR="009242F7">
              <w:t>s</w:t>
            </w:r>
            <w:r w:rsidRPr="00E916D8">
              <w:t>ecurity Milestone 4</w:t>
            </w:r>
          </w:p>
        </w:tc>
        <w:tc>
          <w:tcPr>
            <w:tcW w:w="1941" w:type="dxa"/>
            <w:tcMar>
              <w:top w:w="43" w:type="dxa"/>
              <w:left w:w="43" w:type="dxa"/>
              <w:bottom w:w="43" w:type="dxa"/>
              <w:right w:w="43" w:type="dxa"/>
            </w:tcMar>
          </w:tcPr>
          <w:p w14:paraId="4DB776B4" w14:textId="77777777" w:rsidR="00A63997" w:rsidRPr="00E916D8" w:rsidRDefault="0058448C" w:rsidP="003F2F20">
            <w:pPr>
              <w:pStyle w:val="TableParagraph"/>
              <w:spacing w:line="233" w:lineRule="exact"/>
              <w:ind w:left="239" w:right="30"/>
              <w:jc w:val="center"/>
            </w:pPr>
            <w:r w:rsidRPr="00E916D8">
              <w:rPr>
                <w:u w:color="0000FF"/>
              </w:rPr>
              <w:t>ML13098A170</w:t>
            </w:r>
          </w:p>
        </w:tc>
      </w:tr>
      <w:tr w:rsidR="000D454F" w:rsidRPr="00E916D8" w14:paraId="7F8B8BD6" w14:textId="77777777" w:rsidTr="003F2F20">
        <w:trPr>
          <w:trHeight w:val="252"/>
        </w:trPr>
        <w:tc>
          <w:tcPr>
            <w:tcW w:w="972" w:type="dxa"/>
            <w:tcMar>
              <w:top w:w="43" w:type="dxa"/>
              <w:left w:w="43" w:type="dxa"/>
              <w:bottom w:w="43" w:type="dxa"/>
              <w:right w:w="43" w:type="dxa"/>
            </w:tcMar>
          </w:tcPr>
          <w:p w14:paraId="620EE15B" w14:textId="77777777" w:rsidR="00A63997" w:rsidRPr="00E916D8" w:rsidRDefault="0058448C" w:rsidP="003F2F20">
            <w:pPr>
              <w:pStyle w:val="TableParagraph"/>
              <w:spacing w:line="233" w:lineRule="exact"/>
              <w:ind w:right="153"/>
              <w:jc w:val="center"/>
            </w:pPr>
            <w:r w:rsidRPr="00E916D8">
              <w:rPr>
                <w:w w:val="95"/>
              </w:rPr>
              <w:t>12-21</w:t>
            </w:r>
          </w:p>
        </w:tc>
        <w:tc>
          <w:tcPr>
            <w:tcW w:w="5799" w:type="dxa"/>
            <w:tcMar>
              <w:top w:w="43" w:type="dxa"/>
              <w:left w:w="43" w:type="dxa"/>
              <w:bottom w:w="43" w:type="dxa"/>
              <w:right w:w="43" w:type="dxa"/>
            </w:tcMar>
          </w:tcPr>
          <w:p w14:paraId="6FE846B5" w14:textId="061C760B" w:rsidR="00A63997" w:rsidRPr="00E916D8" w:rsidRDefault="0058448C" w:rsidP="00E916D8">
            <w:pPr>
              <w:pStyle w:val="TableParagraph"/>
              <w:spacing w:line="233" w:lineRule="exact"/>
              <w:ind w:left="121"/>
            </w:pPr>
            <w:r w:rsidRPr="00E916D8">
              <w:t>Cyber</w:t>
            </w:r>
            <w:r w:rsidR="009242F7">
              <w:t>s</w:t>
            </w:r>
            <w:r w:rsidRPr="00E916D8">
              <w:t>ecurity Milestone 5</w:t>
            </w:r>
          </w:p>
        </w:tc>
        <w:tc>
          <w:tcPr>
            <w:tcW w:w="1941" w:type="dxa"/>
            <w:tcMar>
              <w:top w:w="43" w:type="dxa"/>
              <w:left w:w="43" w:type="dxa"/>
              <w:bottom w:w="43" w:type="dxa"/>
              <w:right w:w="43" w:type="dxa"/>
            </w:tcMar>
          </w:tcPr>
          <w:p w14:paraId="3CED881D" w14:textId="77777777" w:rsidR="00A63997" w:rsidRPr="00E916D8" w:rsidRDefault="0058448C" w:rsidP="003F2F20">
            <w:pPr>
              <w:pStyle w:val="TableParagraph"/>
              <w:spacing w:line="233" w:lineRule="exact"/>
              <w:ind w:left="239" w:right="30"/>
              <w:jc w:val="center"/>
            </w:pPr>
            <w:r w:rsidRPr="00E916D8">
              <w:rPr>
                <w:u w:color="0000FF"/>
              </w:rPr>
              <w:t>ML12331A131</w:t>
            </w:r>
          </w:p>
        </w:tc>
      </w:tr>
      <w:tr w:rsidR="000D454F" w:rsidRPr="00E916D8" w14:paraId="6286C17C" w14:textId="77777777" w:rsidTr="003F2F20">
        <w:trPr>
          <w:trHeight w:val="252"/>
        </w:trPr>
        <w:tc>
          <w:tcPr>
            <w:tcW w:w="972" w:type="dxa"/>
            <w:tcMar>
              <w:top w:w="43" w:type="dxa"/>
              <w:left w:w="43" w:type="dxa"/>
              <w:bottom w:w="43" w:type="dxa"/>
              <w:right w:w="43" w:type="dxa"/>
            </w:tcMar>
          </w:tcPr>
          <w:p w14:paraId="27807FA3" w14:textId="77777777" w:rsidR="00A63997" w:rsidRPr="00E916D8" w:rsidRDefault="0058448C" w:rsidP="003F2F20">
            <w:pPr>
              <w:pStyle w:val="TableParagraph"/>
              <w:spacing w:line="233" w:lineRule="exact"/>
              <w:ind w:right="153"/>
              <w:jc w:val="center"/>
            </w:pPr>
            <w:r w:rsidRPr="00E916D8">
              <w:rPr>
                <w:w w:val="95"/>
              </w:rPr>
              <w:t>12-22</w:t>
            </w:r>
          </w:p>
        </w:tc>
        <w:tc>
          <w:tcPr>
            <w:tcW w:w="5799" w:type="dxa"/>
            <w:tcMar>
              <w:top w:w="43" w:type="dxa"/>
              <w:left w:w="43" w:type="dxa"/>
              <w:bottom w:w="43" w:type="dxa"/>
              <w:right w:w="43" w:type="dxa"/>
            </w:tcMar>
          </w:tcPr>
          <w:p w14:paraId="07AD6377" w14:textId="0E8C8156" w:rsidR="00A63997" w:rsidRPr="00E916D8" w:rsidRDefault="0058448C" w:rsidP="00E916D8">
            <w:pPr>
              <w:pStyle w:val="TableParagraph"/>
              <w:spacing w:line="233" w:lineRule="exact"/>
              <w:ind w:left="121"/>
            </w:pPr>
            <w:r w:rsidRPr="00E916D8">
              <w:t>Cyber</w:t>
            </w:r>
            <w:r w:rsidR="009242F7">
              <w:t>s</w:t>
            </w:r>
            <w:r w:rsidRPr="00E916D8">
              <w:t>ecurity Milestone 6</w:t>
            </w:r>
          </w:p>
        </w:tc>
        <w:tc>
          <w:tcPr>
            <w:tcW w:w="1941" w:type="dxa"/>
            <w:tcMar>
              <w:top w:w="43" w:type="dxa"/>
              <w:left w:w="43" w:type="dxa"/>
              <w:bottom w:w="43" w:type="dxa"/>
              <w:right w:w="43" w:type="dxa"/>
            </w:tcMar>
          </w:tcPr>
          <w:p w14:paraId="21CD7824" w14:textId="77777777" w:rsidR="00A63997" w:rsidRPr="00E916D8" w:rsidRDefault="0058448C" w:rsidP="003F2F20">
            <w:pPr>
              <w:pStyle w:val="TableParagraph"/>
              <w:spacing w:line="233" w:lineRule="exact"/>
              <w:ind w:left="239" w:right="30"/>
              <w:jc w:val="center"/>
            </w:pPr>
            <w:r w:rsidRPr="00E916D8">
              <w:rPr>
                <w:u w:color="0000FF"/>
              </w:rPr>
              <w:t>ML13098A174</w:t>
            </w:r>
          </w:p>
        </w:tc>
      </w:tr>
      <w:tr w:rsidR="000D454F" w:rsidRPr="00E916D8" w14:paraId="4411B62C" w14:textId="77777777" w:rsidTr="003F2F20">
        <w:trPr>
          <w:trHeight w:val="253"/>
        </w:trPr>
        <w:tc>
          <w:tcPr>
            <w:tcW w:w="972" w:type="dxa"/>
            <w:tcMar>
              <w:top w:w="43" w:type="dxa"/>
              <w:left w:w="43" w:type="dxa"/>
              <w:bottom w:w="43" w:type="dxa"/>
              <w:right w:w="43" w:type="dxa"/>
            </w:tcMar>
          </w:tcPr>
          <w:p w14:paraId="66B9AC07" w14:textId="77777777" w:rsidR="00A63997" w:rsidRPr="00E916D8" w:rsidRDefault="0058448C" w:rsidP="003F2F20">
            <w:pPr>
              <w:pStyle w:val="TableParagraph"/>
              <w:spacing w:line="233" w:lineRule="exact"/>
              <w:ind w:right="153"/>
              <w:jc w:val="center"/>
            </w:pPr>
            <w:r w:rsidRPr="00E916D8">
              <w:rPr>
                <w:w w:val="95"/>
              </w:rPr>
              <w:t>12-23</w:t>
            </w:r>
          </w:p>
        </w:tc>
        <w:tc>
          <w:tcPr>
            <w:tcW w:w="5799" w:type="dxa"/>
            <w:tcMar>
              <w:top w:w="43" w:type="dxa"/>
              <w:left w:w="43" w:type="dxa"/>
              <w:bottom w:w="43" w:type="dxa"/>
              <w:right w:w="43" w:type="dxa"/>
            </w:tcMar>
          </w:tcPr>
          <w:p w14:paraId="7C097DA7" w14:textId="6D3E7A8E" w:rsidR="00A63997" w:rsidRPr="00E916D8" w:rsidRDefault="0058448C" w:rsidP="00E916D8">
            <w:pPr>
              <w:pStyle w:val="TableParagraph"/>
              <w:spacing w:line="233" w:lineRule="exact"/>
              <w:ind w:left="121"/>
            </w:pPr>
            <w:r w:rsidRPr="00E916D8">
              <w:t>Cyber</w:t>
            </w:r>
            <w:r w:rsidR="009242F7">
              <w:t>s</w:t>
            </w:r>
            <w:r w:rsidRPr="00E916D8">
              <w:t>ecurity Milestone 7</w:t>
            </w:r>
          </w:p>
        </w:tc>
        <w:tc>
          <w:tcPr>
            <w:tcW w:w="1941" w:type="dxa"/>
            <w:tcMar>
              <w:top w:w="43" w:type="dxa"/>
              <w:left w:w="43" w:type="dxa"/>
              <w:bottom w:w="43" w:type="dxa"/>
              <w:right w:w="43" w:type="dxa"/>
            </w:tcMar>
          </w:tcPr>
          <w:p w14:paraId="13266C34" w14:textId="77777777" w:rsidR="00A63997" w:rsidRPr="00E916D8" w:rsidRDefault="0058448C" w:rsidP="003F2F20">
            <w:pPr>
              <w:pStyle w:val="TableParagraph"/>
              <w:spacing w:line="233" w:lineRule="exact"/>
              <w:ind w:left="239" w:right="30"/>
              <w:jc w:val="center"/>
            </w:pPr>
            <w:r w:rsidRPr="00E916D8">
              <w:rPr>
                <w:u w:color="0000FF"/>
              </w:rPr>
              <w:t>ML13098A177</w:t>
            </w:r>
          </w:p>
        </w:tc>
      </w:tr>
      <w:tr w:rsidR="000D454F" w:rsidRPr="00E916D8" w14:paraId="2C5D0AA6" w14:textId="77777777" w:rsidTr="003F2F20">
        <w:trPr>
          <w:trHeight w:val="253"/>
        </w:trPr>
        <w:tc>
          <w:tcPr>
            <w:tcW w:w="972" w:type="dxa"/>
            <w:tcMar>
              <w:top w:w="43" w:type="dxa"/>
              <w:left w:w="43" w:type="dxa"/>
              <w:bottom w:w="43" w:type="dxa"/>
              <w:right w:w="43" w:type="dxa"/>
            </w:tcMar>
          </w:tcPr>
          <w:p w14:paraId="7686810F" w14:textId="77777777" w:rsidR="00A63997" w:rsidRPr="00E916D8" w:rsidRDefault="0058448C" w:rsidP="003F2F20">
            <w:pPr>
              <w:pStyle w:val="TableParagraph"/>
              <w:spacing w:line="233" w:lineRule="exact"/>
              <w:ind w:right="154"/>
              <w:jc w:val="center"/>
            </w:pPr>
            <w:r w:rsidRPr="00E916D8">
              <w:rPr>
                <w:w w:val="95"/>
              </w:rPr>
              <w:t>14-01</w:t>
            </w:r>
          </w:p>
        </w:tc>
        <w:tc>
          <w:tcPr>
            <w:tcW w:w="5799" w:type="dxa"/>
            <w:tcMar>
              <w:top w:w="43" w:type="dxa"/>
              <w:left w:w="43" w:type="dxa"/>
              <w:bottom w:w="43" w:type="dxa"/>
              <w:right w:w="43" w:type="dxa"/>
            </w:tcMar>
          </w:tcPr>
          <w:p w14:paraId="21121CCE" w14:textId="77777777" w:rsidR="00A63997" w:rsidRPr="00E916D8" w:rsidRDefault="0058448C" w:rsidP="00E916D8">
            <w:pPr>
              <w:pStyle w:val="TableParagraph"/>
              <w:spacing w:line="233" w:lineRule="exact"/>
              <w:ind w:left="121"/>
            </w:pPr>
            <w:r w:rsidRPr="00E916D8">
              <w:t>Digital Indicator, Rev. 1</w:t>
            </w:r>
          </w:p>
        </w:tc>
        <w:tc>
          <w:tcPr>
            <w:tcW w:w="1941" w:type="dxa"/>
            <w:tcMar>
              <w:top w:w="43" w:type="dxa"/>
              <w:left w:w="43" w:type="dxa"/>
              <w:bottom w:w="43" w:type="dxa"/>
              <w:right w:w="43" w:type="dxa"/>
            </w:tcMar>
          </w:tcPr>
          <w:p w14:paraId="4EE7C428" w14:textId="77777777" w:rsidR="00A63997" w:rsidRPr="00E916D8" w:rsidRDefault="0058448C" w:rsidP="003F2F20">
            <w:pPr>
              <w:pStyle w:val="TableParagraph"/>
              <w:spacing w:line="233" w:lineRule="exact"/>
              <w:ind w:left="239" w:right="30"/>
              <w:jc w:val="center"/>
            </w:pPr>
            <w:r w:rsidRPr="00E916D8">
              <w:rPr>
                <w:u w:color="0000FF"/>
              </w:rPr>
              <w:t>ML15029A517</w:t>
            </w:r>
          </w:p>
        </w:tc>
      </w:tr>
      <w:tr w:rsidR="000D454F" w:rsidRPr="00E916D8" w14:paraId="533247C5" w14:textId="77777777" w:rsidTr="003F2F20">
        <w:trPr>
          <w:trHeight w:val="253"/>
        </w:trPr>
        <w:tc>
          <w:tcPr>
            <w:tcW w:w="972" w:type="dxa"/>
            <w:tcMar>
              <w:top w:w="43" w:type="dxa"/>
              <w:left w:w="43" w:type="dxa"/>
              <w:bottom w:w="43" w:type="dxa"/>
              <w:right w:w="43" w:type="dxa"/>
            </w:tcMar>
          </w:tcPr>
          <w:p w14:paraId="086E4D29" w14:textId="77777777" w:rsidR="00A63997" w:rsidRPr="00E916D8" w:rsidRDefault="0058448C" w:rsidP="003F2F20">
            <w:pPr>
              <w:pStyle w:val="TableParagraph"/>
              <w:spacing w:line="233" w:lineRule="exact"/>
              <w:ind w:right="153"/>
              <w:jc w:val="center"/>
            </w:pPr>
            <w:r w:rsidRPr="00E916D8">
              <w:rPr>
                <w:w w:val="95"/>
              </w:rPr>
              <w:t>16-01</w:t>
            </w:r>
          </w:p>
        </w:tc>
        <w:tc>
          <w:tcPr>
            <w:tcW w:w="5799" w:type="dxa"/>
            <w:tcMar>
              <w:top w:w="43" w:type="dxa"/>
              <w:left w:w="43" w:type="dxa"/>
              <w:bottom w:w="43" w:type="dxa"/>
              <w:right w:w="43" w:type="dxa"/>
            </w:tcMar>
          </w:tcPr>
          <w:p w14:paraId="0A92E2FB" w14:textId="77777777" w:rsidR="00A63997" w:rsidRPr="00E916D8" w:rsidRDefault="0058448C" w:rsidP="00E916D8">
            <w:pPr>
              <w:pStyle w:val="TableParagraph"/>
              <w:spacing w:line="233" w:lineRule="exact"/>
              <w:ind w:left="121"/>
            </w:pPr>
            <w:r w:rsidRPr="00E916D8">
              <w:t>Data Integrity</w:t>
            </w:r>
          </w:p>
        </w:tc>
        <w:tc>
          <w:tcPr>
            <w:tcW w:w="1941" w:type="dxa"/>
            <w:tcMar>
              <w:top w:w="43" w:type="dxa"/>
              <w:left w:w="43" w:type="dxa"/>
              <w:bottom w:w="43" w:type="dxa"/>
              <w:right w:w="43" w:type="dxa"/>
            </w:tcMar>
          </w:tcPr>
          <w:p w14:paraId="401A7CCB" w14:textId="77777777" w:rsidR="00A63997" w:rsidRPr="00E916D8" w:rsidRDefault="0058448C" w:rsidP="003F2F20">
            <w:pPr>
              <w:pStyle w:val="TableParagraph"/>
              <w:spacing w:line="233" w:lineRule="exact"/>
              <w:ind w:left="239" w:right="30"/>
              <w:jc w:val="center"/>
            </w:pPr>
            <w:r w:rsidRPr="00E916D8">
              <w:rPr>
                <w:u w:color="0000FF"/>
              </w:rPr>
              <w:t>ML16196A302</w:t>
            </w:r>
          </w:p>
        </w:tc>
      </w:tr>
      <w:tr w:rsidR="000D454F" w:rsidRPr="00E916D8" w14:paraId="74AE0ED1" w14:textId="77777777" w:rsidTr="003F2F20">
        <w:trPr>
          <w:trHeight w:val="252"/>
        </w:trPr>
        <w:tc>
          <w:tcPr>
            <w:tcW w:w="972" w:type="dxa"/>
            <w:tcMar>
              <w:top w:w="43" w:type="dxa"/>
              <w:left w:w="43" w:type="dxa"/>
              <w:bottom w:w="43" w:type="dxa"/>
              <w:right w:w="43" w:type="dxa"/>
            </w:tcMar>
          </w:tcPr>
          <w:p w14:paraId="4AF82A1B" w14:textId="77777777" w:rsidR="00A63997" w:rsidRPr="00E916D8" w:rsidRDefault="0058448C" w:rsidP="003F2F20">
            <w:pPr>
              <w:pStyle w:val="TableParagraph"/>
              <w:spacing w:line="233" w:lineRule="exact"/>
              <w:ind w:right="153"/>
              <w:jc w:val="center"/>
            </w:pPr>
            <w:r w:rsidRPr="00E916D8">
              <w:rPr>
                <w:w w:val="95"/>
              </w:rPr>
              <w:t>16-02</w:t>
            </w:r>
          </w:p>
        </w:tc>
        <w:tc>
          <w:tcPr>
            <w:tcW w:w="5799" w:type="dxa"/>
            <w:tcMar>
              <w:top w:w="43" w:type="dxa"/>
              <w:left w:w="43" w:type="dxa"/>
              <w:bottom w:w="43" w:type="dxa"/>
              <w:right w:w="43" w:type="dxa"/>
            </w:tcMar>
          </w:tcPr>
          <w:p w14:paraId="2D7429F9" w14:textId="77777777" w:rsidR="00A63997" w:rsidRPr="00E916D8" w:rsidRDefault="0058448C" w:rsidP="00E916D8">
            <w:pPr>
              <w:pStyle w:val="TableParagraph"/>
              <w:spacing w:line="233" w:lineRule="exact"/>
              <w:ind w:left="121"/>
            </w:pPr>
            <w:r w:rsidRPr="00E916D8">
              <w:t>Deterministic Devices</w:t>
            </w:r>
          </w:p>
        </w:tc>
        <w:tc>
          <w:tcPr>
            <w:tcW w:w="1941" w:type="dxa"/>
            <w:tcMar>
              <w:top w:w="43" w:type="dxa"/>
              <w:left w:w="43" w:type="dxa"/>
              <w:bottom w:w="43" w:type="dxa"/>
              <w:right w:w="43" w:type="dxa"/>
            </w:tcMar>
          </w:tcPr>
          <w:p w14:paraId="5C7AF8F7" w14:textId="77777777" w:rsidR="00A63997" w:rsidRPr="00E916D8" w:rsidRDefault="0058448C" w:rsidP="003F2F20">
            <w:pPr>
              <w:pStyle w:val="TableParagraph"/>
              <w:spacing w:line="233" w:lineRule="exact"/>
              <w:ind w:left="239" w:right="30"/>
              <w:jc w:val="center"/>
            </w:pPr>
            <w:r w:rsidRPr="00E916D8">
              <w:rPr>
                <w:u w:color="0000FF"/>
              </w:rPr>
              <w:t>ML16208A222</w:t>
            </w:r>
          </w:p>
        </w:tc>
      </w:tr>
      <w:tr w:rsidR="000D454F" w:rsidRPr="00E916D8" w14:paraId="33697623" w14:textId="77777777" w:rsidTr="003F2F20">
        <w:trPr>
          <w:trHeight w:val="252"/>
        </w:trPr>
        <w:tc>
          <w:tcPr>
            <w:tcW w:w="972" w:type="dxa"/>
            <w:tcMar>
              <w:top w:w="43" w:type="dxa"/>
              <w:left w:w="43" w:type="dxa"/>
              <w:bottom w:w="43" w:type="dxa"/>
              <w:right w:w="43" w:type="dxa"/>
            </w:tcMar>
          </w:tcPr>
          <w:p w14:paraId="547B6821" w14:textId="77777777" w:rsidR="00A63997" w:rsidRPr="00E916D8" w:rsidRDefault="0058448C" w:rsidP="003F2F20">
            <w:pPr>
              <w:pStyle w:val="TableParagraph"/>
              <w:spacing w:line="233" w:lineRule="exact"/>
              <w:ind w:right="153"/>
              <w:jc w:val="center"/>
            </w:pPr>
            <w:r w:rsidRPr="00E916D8">
              <w:rPr>
                <w:w w:val="95"/>
              </w:rPr>
              <w:t>16-03</w:t>
            </w:r>
          </w:p>
        </w:tc>
        <w:tc>
          <w:tcPr>
            <w:tcW w:w="5799" w:type="dxa"/>
            <w:tcMar>
              <w:top w:w="43" w:type="dxa"/>
              <w:left w:w="43" w:type="dxa"/>
              <w:bottom w:w="43" w:type="dxa"/>
              <w:right w:w="43" w:type="dxa"/>
            </w:tcMar>
          </w:tcPr>
          <w:p w14:paraId="1D568BBD" w14:textId="77777777" w:rsidR="00A63997" w:rsidRPr="00E916D8" w:rsidRDefault="0058448C" w:rsidP="00E916D8">
            <w:pPr>
              <w:pStyle w:val="TableParagraph"/>
              <w:spacing w:line="233" w:lineRule="exact"/>
              <w:ind w:left="121"/>
            </w:pPr>
            <w:r w:rsidRPr="00E916D8">
              <w:t>Treatment of Digital Maintenance and Test Equipment</w:t>
            </w:r>
          </w:p>
        </w:tc>
        <w:tc>
          <w:tcPr>
            <w:tcW w:w="1941" w:type="dxa"/>
            <w:tcMar>
              <w:top w:w="43" w:type="dxa"/>
              <w:left w:w="43" w:type="dxa"/>
              <w:bottom w:w="43" w:type="dxa"/>
              <w:right w:w="43" w:type="dxa"/>
            </w:tcMar>
          </w:tcPr>
          <w:p w14:paraId="1C3B8BA8" w14:textId="77777777" w:rsidR="00A63997" w:rsidRPr="00E916D8" w:rsidRDefault="0058448C" w:rsidP="003F2F20">
            <w:pPr>
              <w:pStyle w:val="TableParagraph"/>
              <w:spacing w:line="233" w:lineRule="exact"/>
              <w:ind w:left="239" w:right="30"/>
              <w:jc w:val="center"/>
            </w:pPr>
            <w:r w:rsidRPr="00E916D8">
              <w:rPr>
                <w:u w:color="0000FF"/>
              </w:rPr>
              <w:t>ML16350A056</w:t>
            </w:r>
          </w:p>
        </w:tc>
      </w:tr>
      <w:tr w:rsidR="000D454F" w:rsidRPr="00E916D8" w14:paraId="31C98724" w14:textId="77777777" w:rsidTr="003F2F20">
        <w:trPr>
          <w:trHeight w:val="253"/>
        </w:trPr>
        <w:tc>
          <w:tcPr>
            <w:tcW w:w="972" w:type="dxa"/>
            <w:tcMar>
              <w:top w:w="43" w:type="dxa"/>
              <w:left w:w="43" w:type="dxa"/>
              <w:bottom w:w="43" w:type="dxa"/>
              <w:right w:w="43" w:type="dxa"/>
            </w:tcMar>
          </w:tcPr>
          <w:p w14:paraId="6FE5E8D7" w14:textId="77777777" w:rsidR="00A63997" w:rsidRPr="00E916D8" w:rsidRDefault="0058448C" w:rsidP="003F2F20">
            <w:pPr>
              <w:pStyle w:val="TableParagraph"/>
              <w:spacing w:line="233" w:lineRule="exact"/>
              <w:ind w:right="153"/>
              <w:jc w:val="center"/>
            </w:pPr>
            <w:r w:rsidRPr="00E916D8">
              <w:rPr>
                <w:w w:val="95"/>
              </w:rPr>
              <w:t>16-04</w:t>
            </w:r>
          </w:p>
        </w:tc>
        <w:tc>
          <w:tcPr>
            <w:tcW w:w="5799" w:type="dxa"/>
            <w:tcMar>
              <w:top w:w="43" w:type="dxa"/>
              <w:left w:w="43" w:type="dxa"/>
              <w:bottom w:w="43" w:type="dxa"/>
              <w:right w:w="43" w:type="dxa"/>
            </w:tcMar>
          </w:tcPr>
          <w:p w14:paraId="62226EEC" w14:textId="21D01115" w:rsidR="00A63997" w:rsidRPr="00E916D8" w:rsidRDefault="0058448C" w:rsidP="00E916D8">
            <w:pPr>
              <w:pStyle w:val="TableParagraph"/>
              <w:spacing w:line="233" w:lineRule="exact"/>
              <w:ind w:left="121"/>
            </w:pPr>
            <w:r w:rsidRPr="00E916D8">
              <w:t>Access Authorization/P</w:t>
            </w:r>
            <w:r w:rsidR="000634F8" w:rsidRPr="00E916D8">
              <w:t>ersonnel Access Data System</w:t>
            </w:r>
          </w:p>
        </w:tc>
        <w:tc>
          <w:tcPr>
            <w:tcW w:w="1941" w:type="dxa"/>
            <w:tcMar>
              <w:top w:w="43" w:type="dxa"/>
              <w:left w:w="43" w:type="dxa"/>
              <w:bottom w:w="43" w:type="dxa"/>
              <w:right w:w="43" w:type="dxa"/>
            </w:tcMar>
          </w:tcPr>
          <w:p w14:paraId="5E064673" w14:textId="77777777" w:rsidR="00A63997" w:rsidRPr="00E916D8" w:rsidRDefault="0058448C" w:rsidP="003F2F20">
            <w:pPr>
              <w:pStyle w:val="TableParagraph"/>
              <w:spacing w:line="233" w:lineRule="exact"/>
              <w:ind w:left="239" w:right="30"/>
              <w:jc w:val="center"/>
            </w:pPr>
            <w:r w:rsidRPr="00E916D8">
              <w:rPr>
                <w:u w:color="0000FF"/>
              </w:rPr>
              <w:t>ML16209A095</w:t>
            </w:r>
          </w:p>
        </w:tc>
      </w:tr>
      <w:tr w:rsidR="000D454F" w:rsidRPr="00E916D8" w14:paraId="2414DF09" w14:textId="77777777" w:rsidTr="003F2F20">
        <w:trPr>
          <w:trHeight w:val="253"/>
        </w:trPr>
        <w:tc>
          <w:tcPr>
            <w:tcW w:w="972" w:type="dxa"/>
            <w:tcMar>
              <w:top w:w="43" w:type="dxa"/>
              <w:left w:w="43" w:type="dxa"/>
              <w:bottom w:w="43" w:type="dxa"/>
              <w:right w:w="43" w:type="dxa"/>
            </w:tcMar>
          </w:tcPr>
          <w:p w14:paraId="1B522FFF" w14:textId="77777777" w:rsidR="00A63997" w:rsidRPr="00E916D8" w:rsidRDefault="0058448C" w:rsidP="003F2F20">
            <w:pPr>
              <w:pStyle w:val="TableParagraph"/>
              <w:spacing w:line="233" w:lineRule="exact"/>
              <w:ind w:right="154"/>
              <w:jc w:val="center"/>
            </w:pPr>
            <w:r w:rsidRPr="00E916D8">
              <w:rPr>
                <w:w w:val="95"/>
              </w:rPr>
              <w:t>16-05</w:t>
            </w:r>
          </w:p>
        </w:tc>
        <w:tc>
          <w:tcPr>
            <w:tcW w:w="5799" w:type="dxa"/>
            <w:tcMar>
              <w:top w:w="43" w:type="dxa"/>
              <w:left w:w="43" w:type="dxa"/>
              <w:bottom w:w="43" w:type="dxa"/>
              <w:right w:w="43" w:type="dxa"/>
            </w:tcMar>
          </w:tcPr>
          <w:p w14:paraId="3B07FACA" w14:textId="77777777" w:rsidR="00A63997" w:rsidRPr="00E916D8" w:rsidRDefault="0058448C" w:rsidP="00E916D8">
            <w:pPr>
              <w:pStyle w:val="TableParagraph"/>
              <w:spacing w:line="233" w:lineRule="exact"/>
              <w:ind w:left="120"/>
            </w:pPr>
            <w:r w:rsidRPr="00E916D8">
              <w:t>Moving Data between Security Levels</w:t>
            </w:r>
          </w:p>
        </w:tc>
        <w:tc>
          <w:tcPr>
            <w:tcW w:w="1941" w:type="dxa"/>
            <w:tcMar>
              <w:top w:w="43" w:type="dxa"/>
              <w:left w:w="43" w:type="dxa"/>
              <w:bottom w:w="43" w:type="dxa"/>
              <w:right w:w="43" w:type="dxa"/>
            </w:tcMar>
          </w:tcPr>
          <w:p w14:paraId="3C2CF737" w14:textId="77777777" w:rsidR="00A63997" w:rsidRPr="00E916D8" w:rsidRDefault="0058448C" w:rsidP="003F2F20">
            <w:pPr>
              <w:pStyle w:val="TableParagraph"/>
              <w:spacing w:line="233" w:lineRule="exact"/>
              <w:ind w:left="239" w:right="30"/>
              <w:jc w:val="center"/>
            </w:pPr>
            <w:r w:rsidRPr="00E916D8">
              <w:rPr>
                <w:u w:color="0000FF"/>
              </w:rPr>
              <w:t>ML16351A469</w:t>
            </w:r>
          </w:p>
        </w:tc>
      </w:tr>
      <w:tr w:rsidR="000D454F" w:rsidRPr="00E916D8" w14:paraId="21D00B4B" w14:textId="77777777" w:rsidTr="003F2F20">
        <w:trPr>
          <w:trHeight w:val="253"/>
        </w:trPr>
        <w:tc>
          <w:tcPr>
            <w:tcW w:w="972" w:type="dxa"/>
            <w:tcMar>
              <w:top w:w="43" w:type="dxa"/>
              <w:left w:w="43" w:type="dxa"/>
              <w:bottom w:w="43" w:type="dxa"/>
              <w:right w:w="43" w:type="dxa"/>
            </w:tcMar>
          </w:tcPr>
          <w:p w14:paraId="4FBD1EE1" w14:textId="77777777" w:rsidR="00A63997" w:rsidRPr="00E916D8" w:rsidRDefault="0058448C" w:rsidP="003F2F20">
            <w:pPr>
              <w:pStyle w:val="TableParagraph"/>
              <w:spacing w:line="233" w:lineRule="exact"/>
              <w:ind w:right="153"/>
              <w:jc w:val="center"/>
            </w:pPr>
            <w:r w:rsidRPr="00E916D8">
              <w:rPr>
                <w:w w:val="95"/>
              </w:rPr>
              <w:t>16-06</w:t>
            </w:r>
          </w:p>
        </w:tc>
        <w:tc>
          <w:tcPr>
            <w:tcW w:w="5799" w:type="dxa"/>
            <w:tcMar>
              <w:top w:w="43" w:type="dxa"/>
              <w:left w:w="43" w:type="dxa"/>
              <w:bottom w:w="43" w:type="dxa"/>
              <w:right w:w="43" w:type="dxa"/>
            </w:tcMar>
          </w:tcPr>
          <w:p w14:paraId="255689F0" w14:textId="77777777" w:rsidR="00A63997" w:rsidRPr="00E916D8" w:rsidRDefault="0058448C" w:rsidP="00E916D8">
            <w:pPr>
              <w:pStyle w:val="TableParagraph"/>
              <w:spacing w:line="233" w:lineRule="exact"/>
              <w:ind w:left="121"/>
            </w:pPr>
            <w:r w:rsidRPr="00E916D8">
              <w:t>Communications Attack Pathways</w:t>
            </w:r>
          </w:p>
        </w:tc>
        <w:tc>
          <w:tcPr>
            <w:tcW w:w="1941" w:type="dxa"/>
            <w:tcMar>
              <w:top w:w="43" w:type="dxa"/>
              <w:left w:w="43" w:type="dxa"/>
              <w:bottom w:w="43" w:type="dxa"/>
              <w:right w:w="43" w:type="dxa"/>
            </w:tcMar>
          </w:tcPr>
          <w:p w14:paraId="03F67AC2" w14:textId="77777777" w:rsidR="00A63997" w:rsidRPr="00E916D8" w:rsidRDefault="0058448C" w:rsidP="003F2F20">
            <w:pPr>
              <w:pStyle w:val="TableParagraph"/>
              <w:spacing w:line="233" w:lineRule="exact"/>
              <w:ind w:left="239" w:right="30"/>
              <w:jc w:val="center"/>
            </w:pPr>
            <w:r w:rsidRPr="00E916D8">
              <w:rPr>
                <w:u w:color="0000FF"/>
              </w:rPr>
              <w:t>ML16351A504</w:t>
            </w:r>
          </w:p>
        </w:tc>
      </w:tr>
      <w:tr w:rsidR="000D454F" w:rsidRPr="00E916D8" w14:paraId="6D2CDB8A" w14:textId="77777777" w:rsidTr="003F2F20">
        <w:trPr>
          <w:trHeight w:val="249"/>
        </w:trPr>
        <w:tc>
          <w:tcPr>
            <w:tcW w:w="972" w:type="dxa"/>
            <w:tcMar>
              <w:top w:w="43" w:type="dxa"/>
              <w:left w:w="43" w:type="dxa"/>
              <w:bottom w:w="43" w:type="dxa"/>
              <w:right w:w="43" w:type="dxa"/>
            </w:tcMar>
          </w:tcPr>
          <w:p w14:paraId="454DF32B" w14:textId="77777777" w:rsidR="00A63997" w:rsidRPr="00E916D8" w:rsidRDefault="0058448C" w:rsidP="003F2F20">
            <w:pPr>
              <w:pStyle w:val="TableParagraph"/>
              <w:spacing w:line="229" w:lineRule="exact"/>
              <w:ind w:right="153"/>
              <w:jc w:val="center"/>
            </w:pPr>
            <w:r w:rsidRPr="00E916D8">
              <w:rPr>
                <w:w w:val="95"/>
              </w:rPr>
              <w:t>17-04</w:t>
            </w:r>
          </w:p>
        </w:tc>
        <w:tc>
          <w:tcPr>
            <w:tcW w:w="5799" w:type="dxa"/>
            <w:tcMar>
              <w:top w:w="43" w:type="dxa"/>
              <w:left w:w="43" w:type="dxa"/>
              <w:bottom w:w="43" w:type="dxa"/>
              <w:right w:w="43" w:type="dxa"/>
            </w:tcMar>
          </w:tcPr>
          <w:p w14:paraId="5A7697EE" w14:textId="76DCFA7E" w:rsidR="00A63997" w:rsidRPr="00E916D8" w:rsidRDefault="0058448C" w:rsidP="00E916D8">
            <w:pPr>
              <w:pStyle w:val="TableParagraph"/>
              <w:spacing w:line="229" w:lineRule="exact"/>
              <w:ind w:left="121"/>
            </w:pPr>
            <w:r w:rsidRPr="00E916D8">
              <w:t>Access Authorization/Access Authorization Systems</w:t>
            </w:r>
          </w:p>
        </w:tc>
        <w:tc>
          <w:tcPr>
            <w:tcW w:w="1941" w:type="dxa"/>
            <w:tcMar>
              <w:top w:w="43" w:type="dxa"/>
              <w:left w:w="43" w:type="dxa"/>
              <w:bottom w:w="43" w:type="dxa"/>
              <w:right w:w="43" w:type="dxa"/>
            </w:tcMar>
          </w:tcPr>
          <w:p w14:paraId="12AF611A" w14:textId="77777777" w:rsidR="00A63997" w:rsidRPr="00E916D8" w:rsidRDefault="0058448C" w:rsidP="003F2F20">
            <w:pPr>
              <w:pStyle w:val="TableParagraph"/>
              <w:spacing w:line="229" w:lineRule="exact"/>
              <w:ind w:left="239" w:right="30"/>
              <w:jc w:val="center"/>
            </w:pPr>
            <w:r w:rsidRPr="00E916D8">
              <w:rPr>
                <w:u w:color="0000FF"/>
              </w:rPr>
              <w:t>ML18030A535</w:t>
            </w:r>
          </w:p>
        </w:tc>
      </w:tr>
    </w:tbl>
    <w:p w14:paraId="6CEF26B4" w14:textId="77777777" w:rsidR="00A63997" w:rsidRPr="00E916D8" w:rsidRDefault="00A63997" w:rsidP="00E916D8">
      <w:pPr>
        <w:pStyle w:val="BodyText"/>
      </w:pPr>
    </w:p>
    <w:p w14:paraId="33433125" w14:textId="5BDF401A" w:rsidR="00A63997" w:rsidRPr="00E916D8" w:rsidRDefault="00A63997" w:rsidP="00E916D8">
      <w:pPr>
        <w:pStyle w:val="BodyText"/>
        <w:ind w:left="3733" w:right="3725"/>
        <w:jc w:val="center"/>
      </w:pPr>
    </w:p>
    <w:p w14:paraId="33C12DA3" w14:textId="77777777" w:rsidR="00A63997" w:rsidRDefault="00A63997">
      <w:pPr>
        <w:jc w:val="center"/>
        <w:sectPr w:rsidR="00A63997" w:rsidSect="002A1174">
          <w:headerReference w:type="default" r:id="rId8"/>
          <w:footerReference w:type="default" r:id="rId9"/>
          <w:footerReference w:type="first" r:id="rId10"/>
          <w:pgSz w:w="12240" w:h="15840" w:code="1"/>
          <w:pgMar w:top="1440" w:right="1440" w:bottom="1440" w:left="1440" w:header="720" w:footer="720" w:gutter="0"/>
          <w:cols w:space="720"/>
        </w:sectPr>
      </w:pPr>
    </w:p>
    <w:p w14:paraId="15008DD9" w14:textId="3F63FFD0" w:rsidR="00A63997" w:rsidRDefault="0058448C" w:rsidP="00E66D87">
      <w:pPr>
        <w:pStyle w:val="BodyText"/>
        <w:spacing w:before="100" w:beforeAutospacing="1"/>
        <w:jc w:val="center"/>
      </w:pPr>
      <w:r>
        <w:t>Attachment 1</w:t>
      </w:r>
      <w:r w:rsidR="00C9579A">
        <w:t>:</w:t>
      </w:r>
      <w:r w:rsidR="00E66D87">
        <w:t xml:space="preserve"> </w:t>
      </w:r>
      <w:r w:rsidR="00C9579A">
        <w:t xml:space="preserve"> </w:t>
      </w:r>
      <w:r>
        <w:t xml:space="preserve">Revision History for </w:t>
      </w:r>
      <w:r w:rsidR="00E66D87">
        <w:t xml:space="preserve">IP </w:t>
      </w:r>
      <w:r>
        <w:t>71130.10</w:t>
      </w:r>
    </w:p>
    <w:tbl>
      <w:tblPr>
        <w:tblW w:w="13232"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08"/>
        <w:gridCol w:w="2208"/>
        <w:gridCol w:w="4183"/>
        <w:gridCol w:w="2249"/>
        <w:gridCol w:w="3084"/>
      </w:tblGrid>
      <w:tr w:rsidR="00A63997" w14:paraId="612B1C5B" w14:textId="77777777" w:rsidTr="001D0C6C">
        <w:trPr>
          <w:trHeight w:val="1280"/>
          <w:tblHeader/>
        </w:trPr>
        <w:tc>
          <w:tcPr>
            <w:tcW w:w="1508" w:type="dxa"/>
            <w:tcMar>
              <w:top w:w="58" w:type="dxa"/>
              <w:left w:w="58" w:type="dxa"/>
              <w:bottom w:w="58" w:type="dxa"/>
              <w:right w:w="58" w:type="dxa"/>
            </w:tcMar>
          </w:tcPr>
          <w:p w14:paraId="4D180A6F" w14:textId="77777777" w:rsidR="00A63997" w:rsidRDefault="0058448C">
            <w:pPr>
              <w:pStyle w:val="TableParagraph"/>
              <w:ind w:left="118"/>
            </w:pPr>
            <w:r>
              <w:t>Commitment Tracking Number</w:t>
            </w:r>
          </w:p>
        </w:tc>
        <w:tc>
          <w:tcPr>
            <w:tcW w:w="2208" w:type="dxa"/>
            <w:tcMar>
              <w:top w:w="58" w:type="dxa"/>
              <w:left w:w="58" w:type="dxa"/>
              <w:bottom w:w="58" w:type="dxa"/>
              <w:right w:w="58" w:type="dxa"/>
            </w:tcMar>
          </w:tcPr>
          <w:p w14:paraId="36D73359" w14:textId="77777777" w:rsidR="003E65EA" w:rsidRDefault="0058448C">
            <w:pPr>
              <w:pStyle w:val="TableParagraph"/>
              <w:ind w:left="350"/>
            </w:pPr>
            <w:r>
              <w:t>Accession Number</w:t>
            </w:r>
          </w:p>
          <w:p w14:paraId="2E552A9A" w14:textId="73203D29" w:rsidR="00A63997" w:rsidRDefault="0058448C">
            <w:pPr>
              <w:pStyle w:val="TableParagraph"/>
              <w:ind w:left="350"/>
            </w:pPr>
            <w:r>
              <w:t>Issue Date Change Notice</w:t>
            </w:r>
          </w:p>
        </w:tc>
        <w:tc>
          <w:tcPr>
            <w:tcW w:w="4183" w:type="dxa"/>
            <w:tcMar>
              <w:top w:w="58" w:type="dxa"/>
              <w:left w:w="58" w:type="dxa"/>
              <w:bottom w:w="58" w:type="dxa"/>
              <w:right w:w="58" w:type="dxa"/>
            </w:tcMar>
          </w:tcPr>
          <w:p w14:paraId="14502D77" w14:textId="77777777" w:rsidR="00A63997" w:rsidRDefault="0058448C">
            <w:pPr>
              <w:pStyle w:val="TableParagraph"/>
              <w:spacing w:line="245" w:lineRule="exact"/>
              <w:ind w:left="3"/>
            </w:pPr>
            <w:r>
              <w:t>Description of Change</w:t>
            </w:r>
          </w:p>
        </w:tc>
        <w:tc>
          <w:tcPr>
            <w:tcW w:w="2249" w:type="dxa"/>
            <w:tcMar>
              <w:top w:w="58" w:type="dxa"/>
              <w:left w:w="58" w:type="dxa"/>
              <w:bottom w:w="58" w:type="dxa"/>
              <w:right w:w="58" w:type="dxa"/>
            </w:tcMar>
          </w:tcPr>
          <w:p w14:paraId="62ECE7B3" w14:textId="77777777" w:rsidR="00A63997" w:rsidRDefault="0058448C">
            <w:pPr>
              <w:pStyle w:val="TableParagraph"/>
              <w:ind w:left="159" w:right="84"/>
            </w:pPr>
            <w:r>
              <w:t>Description of Training Required and Completion Date</w:t>
            </w:r>
          </w:p>
        </w:tc>
        <w:tc>
          <w:tcPr>
            <w:tcW w:w="3084" w:type="dxa"/>
            <w:tcMar>
              <w:top w:w="58" w:type="dxa"/>
              <w:left w:w="58" w:type="dxa"/>
              <w:bottom w:w="58" w:type="dxa"/>
              <w:right w:w="58" w:type="dxa"/>
            </w:tcMar>
          </w:tcPr>
          <w:p w14:paraId="3581A415" w14:textId="77777777" w:rsidR="00A63997" w:rsidRDefault="0058448C">
            <w:pPr>
              <w:pStyle w:val="TableParagraph"/>
              <w:ind w:left="118"/>
            </w:pPr>
            <w:r>
              <w:t>Comment Resolution and Closed Feedback Form Accession Number (Pre- Decisional, Non-Public</w:t>
            </w:r>
          </w:p>
          <w:p w14:paraId="49807C3D" w14:textId="77777777" w:rsidR="00A63997" w:rsidRDefault="0058448C">
            <w:pPr>
              <w:pStyle w:val="TableParagraph"/>
              <w:spacing w:line="253" w:lineRule="exact"/>
              <w:ind w:left="118"/>
            </w:pPr>
            <w:r>
              <w:t>Information)</w:t>
            </w:r>
          </w:p>
        </w:tc>
      </w:tr>
      <w:tr w:rsidR="00A63997" w14:paraId="708E7D90" w14:textId="77777777" w:rsidTr="001D0C6C">
        <w:tc>
          <w:tcPr>
            <w:tcW w:w="1508" w:type="dxa"/>
            <w:tcMar>
              <w:top w:w="58" w:type="dxa"/>
              <w:left w:w="58" w:type="dxa"/>
              <w:bottom w:w="58" w:type="dxa"/>
              <w:right w:w="58" w:type="dxa"/>
            </w:tcMar>
          </w:tcPr>
          <w:p w14:paraId="4DEBB3FD" w14:textId="77777777" w:rsidR="00A63997" w:rsidRDefault="0058448C">
            <w:pPr>
              <w:pStyle w:val="TableParagraph"/>
              <w:spacing w:line="247" w:lineRule="exact"/>
              <w:ind w:left="118"/>
            </w:pPr>
            <w:r>
              <w:t>N/A</w:t>
            </w:r>
          </w:p>
        </w:tc>
        <w:tc>
          <w:tcPr>
            <w:tcW w:w="2208" w:type="dxa"/>
            <w:tcMar>
              <w:top w:w="58" w:type="dxa"/>
              <w:left w:w="58" w:type="dxa"/>
              <w:bottom w:w="58" w:type="dxa"/>
              <w:right w:w="58" w:type="dxa"/>
            </w:tcMar>
          </w:tcPr>
          <w:p w14:paraId="6664BE16" w14:textId="77777777" w:rsidR="00A63997" w:rsidRPr="000D454F" w:rsidRDefault="0058448C">
            <w:pPr>
              <w:pStyle w:val="TableParagraph"/>
              <w:ind w:left="117"/>
            </w:pPr>
            <w:r w:rsidRPr="000D454F">
              <w:rPr>
                <w:u w:color="0000FF"/>
              </w:rPr>
              <w:t>ML16350A051</w:t>
            </w:r>
            <w:r w:rsidRPr="000D454F">
              <w:t xml:space="preserve"> 05/15/17</w:t>
            </w:r>
          </w:p>
          <w:p w14:paraId="41DD2F47" w14:textId="77777777" w:rsidR="00A63997" w:rsidRPr="000D454F" w:rsidRDefault="0058448C">
            <w:pPr>
              <w:pStyle w:val="TableParagraph"/>
              <w:spacing w:line="251" w:lineRule="exact"/>
              <w:ind w:left="117"/>
            </w:pPr>
            <w:r w:rsidRPr="000D454F">
              <w:t>CN 17-010</w:t>
            </w:r>
          </w:p>
        </w:tc>
        <w:tc>
          <w:tcPr>
            <w:tcW w:w="4183" w:type="dxa"/>
            <w:tcMar>
              <w:top w:w="58" w:type="dxa"/>
              <w:left w:w="58" w:type="dxa"/>
              <w:bottom w:w="58" w:type="dxa"/>
              <w:right w:w="58" w:type="dxa"/>
            </w:tcMar>
          </w:tcPr>
          <w:p w14:paraId="5D6B961A" w14:textId="6D04592F" w:rsidR="00A63997" w:rsidRPr="000D454F" w:rsidRDefault="0058448C">
            <w:pPr>
              <w:pStyle w:val="TableParagraph"/>
              <w:ind w:left="116" w:right="132"/>
            </w:pPr>
            <w:r w:rsidRPr="000D454F">
              <w:t>First issuance</w:t>
            </w:r>
            <w:r w:rsidR="00ED7313" w:rsidRPr="000D454F">
              <w:t xml:space="preserve">.  </w:t>
            </w:r>
            <w:r w:rsidRPr="000D454F">
              <w:t xml:space="preserve">This is a pilot program </w:t>
            </w:r>
            <w:r w:rsidR="00C56C72" w:rsidRPr="000D454F">
              <w:t>one-time</w:t>
            </w:r>
            <w:r w:rsidRPr="000D454F">
              <w:t xml:space="preserve"> inspection until December</w:t>
            </w:r>
            <w:r w:rsidR="00CE6DA1" w:rsidRPr="000D454F">
              <w:t> </w:t>
            </w:r>
            <w:r w:rsidRPr="000D454F">
              <w:t>31, 2020</w:t>
            </w:r>
            <w:r w:rsidR="00ED7313" w:rsidRPr="000D454F">
              <w:t xml:space="preserve">.  </w:t>
            </w:r>
            <w:r w:rsidRPr="000D454F">
              <w:t>This shall be converted to a baseline inspection in 2021</w:t>
            </w:r>
            <w:r w:rsidR="00ED7313" w:rsidRPr="000D454F">
              <w:t xml:space="preserve">.  </w:t>
            </w:r>
            <w:r w:rsidRPr="000D454F">
              <w:t xml:space="preserve">Completed </w:t>
            </w:r>
            <w:r w:rsidR="00812D66" w:rsidRPr="000D454F">
              <w:t>4-year</w:t>
            </w:r>
            <w:r w:rsidRPr="000D454F">
              <w:t xml:space="preserve"> search for commitments and found none.</w:t>
            </w:r>
          </w:p>
        </w:tc>
        <w:tc>
          <w:tcPr>
            <w:tcW w:w="2249" w:type="dxa"/>
            <w:tcMar>
              <w:top w:w="58" w:type="dxa"/>
              <w:left w:w="58" w:type="dxa"/>
              <w:bottom w:w="58" w:type="dxa"/>
              <w:right w:w="58" w:type="dxa"/>
            </w:tcMar>
          </w:tcPr>
          <w:p w14:paraId="036A3F16" w14:textId="77777777" w:rsidR="00A63997" w:rsidRPr="000D454F" w:rsidRDefault="0058448C">
            <w:pPr>
              <w:pStyle w:val="TableParagraph"/>
              <w:spacing w:line="247" w:lineRule="exact"/>
              <w:ind w:left="116"/>
            </w:pPr>
            <w:r w:rsidRPr="000D454F">
              <w:t>None</w:t>
            </w:r>
          </w:p>
        </w:tc>
        <w:tc>
          <w:tcPr>
            <w:tcW w:w="3084" w:type="dxa"/>
            <w:tcMar>
              <w:top w:w="58" w:type="dxa"/>
              <w:left w:w="58" w:type="dxa"/>
              <w:bottom w:w="58" w:type="dxa"/>
              <w:right w:w="58" w:type="dxa"/>
            </w:tcMar>
          </w:tcPr>
          <w:p w14:paraId="1E02E817" w14:textId="77777777" w:rsidR="00A63997" w:rsidRPr="000D454F" w:rsidRDefault="0058448C">
            <w:pPr>
              <w:pStyle w:val="TableParagraph"/>
              <w:spacing w:line="247" w:lineRule="exact"/>
              <w:ind w:left="118"/>
            </w:pPr>
            <w:r w:rsidRPr="000D454F">
              <w:rPr>
                <w:u w:color="0000FF"/>
              </w:rPr>
              <w:t>ML16350A050</w:t>
            </w:r>
          </w:p>
        </w:tc>
      </w:tr>
      <w:tr w:rsidR="00A63997" w14:paraId="02344645" w14:textId="77777777" w:rsidTr="001D0C6C">
        <w:tc>
          <w:tcPr>
            <w:tcW w:w="1508" w:type="dxa"/>
            <w:tcMar>
              <w:top w:w="58" w:type="dxa"/>
              <w:left w:w="58" w:type="dxa"/>
              <w:bottom w:w="58" w:type="dxa"/>
              <w:right w:w="58" w:type="dxa"/>
            </w:tcMar>
          </w:tcPr>
          <w:p w14:paraId="2573FAE5" w14:textId="77777777" w:rsidR="00A63997" w:rsidRDefault="0058448C">
            <w:pPr>
              <w:pStyle w:val="TableParagraph"/>
              <w:spacing w:line="249" w:lineRule="exact"/>
              <w:ind w:left="135"/>
            </w:pPr>
            <w:r>
              <w:t>N/A</w:t>
            </w:r>
          </w:p>
        </w:tc>
        <w:tc>
          <w:tcPr>
            <w:tcW w:w="2208" w:type="dxa"/>
            <w:tcMar>
              <w:top w:w="58" w:type="dxa"/>
              <w:left w:w="58" w:type="dxa"/>
              <w:bottom w:w="58" w:type="dxa"/>
              <w:right w:w="58" w:type="dxa"/>
            </w:tcMar>
          </w:tcPr>
          <w:p w14:paraId="1C251C48" w14:textId="77777777" w:rsidR="00A63997" w:rsidRDefault="00B65A1B">
            <w:pPr>
              <w:pStyle w:val="TableParagraph"/>
            </w:pPr>
            <w:r w:rsidRPr="00B65A1B">
              <w:t>ML21155</w:t>
            </w:r>
            <w:r w:rsidR="00E66D87">
              <w:t>A</w:t>
            </w:r>
            <w:r w:rsidRPr="00B65A1B">
              <w:t>209</w:t>
            </w:r>
          </w:p>
          <w:p w14:paraId="57973D80" w14:textId="057A8841" w:rsidR="00E66D87" w:rsidRDefault="00B2436B">
            <w:pPr>
              <w:pStyle w:val="TableParagraph"/>
            </w:pPr>
            <w:r>
              <w:t>09/03/21</w:t>
            </w:r>
          </w:p>
          <w:p w14:paraId="6D6CE726" w14:textId="5822956C" w:rsidR="00E66D87" w:rsidRPr="00B65A1B" w:rsidRDefault="00E66D87">
            <w:pPr>
              <w:pStyle w:val="TableParagraph"/>
            </w:pPr>
            <w:r>
              <w:t>CN 21-</w:t>
            </w:r>
            <w:r w:rsidR="00B2436B">
              <w:t>029</w:t>
            </w:r>
          </w:p>
        </w:tc>
        <w:tc>
          <w:tcPr>
            <w:tcW w:w="4183" w:type="dxa"/>
            <w:tcMar>
              <w:top w:w="58" w:type="dxa"/>
              <w:left w:w="58" w:type="dxa"/>
              <w:bottom w:w="58" w:type="dxa"/>
              <w:right w:w="58" w:type="dxa"/>
            </w:tcMar>
          </w:tcPr>
          <w:p w14:paraId="05EC9358" w14:textId="1F0F41C1" w:rsidR="00A63997" w:rsidRDefault="0058448C">
            <w:pPr>
              <w:pStyle w:val="TableParagraph"/>
              <w:ind w:left="155" w:right="420" w:hanging="1"/>
            </w:pPr>
            <w:r>
              <w:t xml:space="preserve">IP 71130.10 is being issued to include updates resulting from inspection feedback and revised to support realignment of </w:t>
            </w:r>
            <w:r w:rsidR="00812D66">
              <w:t>a</w:t>
            </w:r>
            <w:r>
              <w:t>gency document standards.</w:t>
            </w:r>
          </w:p>
        </w:tc>
        <w:tc>
          <w:tcPr>
            <w:tcW w:w="2249" w:type="dxa"/>
            <w:tcMar>
              <w:top w:w="58" w:type="dxa"/>
              <w:left w:w="58" w:type="dxa"/>
              <w:bottom w:w="58" w:type="dxa"/>
              <w:right w:w="58" w:type="dxa"/>
            </w:tcMar>
          </w:tcPr>
          <w:p w14:paraId="5FDD583B" w14:textId="77777777" w:rsidR="00A63997" w:rsidRDefault="0058448C">
            <w:pPr>
              <w:pStyle w:val="TableParagraph"/>
              <w:spacing w:line="249" w:lineRule="exact"/>
              <w:ind w:left="159"/>
            </w:pPr>
            <w:r>
              <w:t>None</w:t>
            </w:r>
          </w:p>
        </w:tc>
        <w:tc>
          <w:tcPr>
            <w:tcW w:w="3084" w:type="dxa"/>
            <w:tcMar>
              <w:top w:w="58" w:type="dxa"/>
              <w:left w:w="58" w:type="dxa"/>
              <w:bottom w:w="58" w:type="dxa"/>
              <w:right w:w="58" w:type="dxa"/>
            </w:tcMar>
          </w:tcPr>
          <w:p w14:paraId="498EB14A" w14:textId="5F350035" w:rsidR="00A63997" w:rsidRPr="00FD2E43" w:rsidRDefault="00B5725B" w:rsidP="00E37E4E">
            <w:pPr>
              <w:pStyle w:val="TableParagraph"/>
              <w:spacing w:line="247" w:lineRule="exact"/>
              <w:ind w:left="118"/>
            </w:pPr>
            <w:r w:rsidRPr="00E37E4E">
              <w:rPr>
                <w:u w:color="0000FF"/>
              </w:rPr>
              <w:t>ML21155A207</w:t>
            </w:r>
          </w:p>
        </w:tc>
      </w:tr>
      <w:tr w:rsidR="00126405" w14:paraId="03EE4D84" w14:textId="77777777" w:rsidTr="001D0C6C">
        <w:tc>
          <w:tcPr>
            <w:tcW w:w="1508" w:type="dxa"/>
            <w:shd w:val="clear" w:color="auto" w:fill="auto"/>
            <w:tcMar>
              <w:top w:w="58" w:type="dxa"/>
              <w:left w:w="58" w:type="dxa"/>
              <w:bottom w:w="58" w:type="dxa"/>
              <w:right w:w="58" w:type="dxa"/>
            </w:tcMar>
          </w:tcPr>
          <w:p w14:paraId="61ED1644" w14:textId="77777777" w:rsidR="00126405" w:rsidRPr="00095C97" w:rsidRDefault="00126405" w:rsidP="005B32C3">
            <w:pPr>
              <w:pStyle w:val="TableParagraph"/>
              <w:spacing w:line="249" w:lineRule="exact"/>
              <w:ind w:left="135"/>
            </w:pPr>
            <w:r w:rsidRPr="00095C97">
              <w:t>N/A</w:t>
            </w:r>
          </w:p>
        </w:tc>
        <w:tc>
          <w:tcPr>
            <w:tcW w:w="2208" w:type="dxa"/>
            <w:shd w:val="clear" w:color="auto" w:fill="auto"/>
            <w:tcMar>
              <w:top w:w="58" w:type="dxa"/>
              <w:left w:w="58" w:type="dxa"/>
              <w:bottom w:w="58" w:type="dxa"/>
              <w:right w:w="58" w:type="dxa"/>
            </w:tcMar>
          </w:tcPr>
          <w:p w14:paraId="13574309" w14:textId="77777777" w:rsidR="007F4500" w:rsidRPr="00DD5F3D" w:rsidRDefault="00FC23C7" w:rsidP="005B32C3">
            <w:pPr>
              <w:pStyle w:val="TableParagraph"/>
            </w:pPr>
            <w:r w:rsidRPr="00DD5F3D">
              <w:t>ML21271A106</w:t>
            </w:r>
          </w:p>
          <w:p w14:paraId="345ACE6D" w14:textId="0D7BD6EF" w:rsidR="00126405" w:rsidRPr="00095C97" w:rsidRDefault="00F36BC7" w:rsidP="005B32C3">
            <w:pPr>
              <w:pStyle w:val="TableParagraph"/>
            </w:pPr>
            <w:r>
              <w:t>12/14/21</w:t>
            </w:r>
          </w:p>
          <w:p w14:paraId="1AAE0D3B" w14:textId="64B33674" w:rsidR="00126405" w:rsidRPr="00095C97" w:rsidRDefault="00126405" w:rsidP="005B32C3">
            <w:pPr>
              <w:pStyle w:val="TableParagraph"/>
            </w:pPr>
            <w:r w:rsidRPr="00095C97">
              <w:t>CN 21-</w:t>
            </w:r>
            <w:r w:rsidR="00F36BC7">
              <w:t>040</w:t>
            </w:r>
          </w:p>
        </w:tc>
        <w:tc>
          <w:tcPr>
            <w:tcW w:w="4183" w:type="dxa"/>
            <w:shd w:val="clear" w:color="auto" w:fill="auto"/>
            <w:tcMar>
              <w:top w:w="58" w:type="dxa"/>
              <w:left w:w="58" w:type="dxa"/>
              <w:bottom w:w="58" w:type="dxa"/>
              <w:right w:w="58" w:type="dxa"/>
            </w:tcMar>
          </w:tcPr>
          <w:p w14:paraId="223E5DE9" w14:textId="77777777" w:rsidR="00126405" w:rsidRPr="00095C97" w:rsidRDefault="00126405" w:rsidP="005B32C3">
            <w:pPr>
              <w:pStyle w:val="TableParagraph"/>
              <w:ind w:left="155" w:right="420" w:hanging="1"/>
            </w:pPr>
            <w:r w:rsidRPr="00095C97">
              <w:t xml:space="preserve">IP 71130.10 is being </w:t>
            </w:r>
            <w:r w:rsidR="00095C97">
              <w:t>re-</w:t>
            </w:r>
            <w:r w:rsidRPr="00095C97">
              <w:t xml:space="preserve">issued to include updates </w:t>
            </w:r>
            <w:r w:rsidR="00095C97">
              <w:t xml:space="preserve">to the </w:t>
            </w:r>
            <w:r w:rsidR="00D82B53">
              <w:t>description and background for the performance testing option</w:t>
            </w:r>
            <w:r w:rsidRPr="00095C97">
              <w:t>.</w:t>
            </w:r>
          </w:p>
        </w:tc>
        <w:tc>
          <w:tcPr>
            <w:tcW w:w="2249" w:type="dxa"/>
            <w:shd w:val="clear" w:color="auto" w:fill="auto"/>
            <w:tcMar>
              <w:top w:w="58" w:type="dxa"/>
              <w:left w:w="58" w:type="dxa"/>
              <w:bottom w:w="58" w:type="dxa"/>
              <w:right w:w="58" w:type="dxa"/>
            </w:tcMar>
          </w:tcPr>
          <w:p w14:paraId="4DA58671" w14:textId="77777777" w:rsidR="00126405" w:rsidRPr="00095C97" w:rsidRDefault="00126405" w:rsidP="005B32C3">
            <w:pPr>
              <w:pStyle w:val="TableParagraph"/>
              <w:spacing w:line="249" w:lineRule="exact"/>
              <w:ind w:left="159"/>
            </w:pPr>
            <w:r w:rsidRPr="00095C97">
              <w:t>None</w:t>
            </w:r>
          </w:p>
        </w:tc>
        <w:tc>
          <w:tcPr>
            <w:tcW w:w="3084" w:type="dxa"/>
            <w:shd w:val="clear" w:color="auto" w:fill="auto"/>
            <w:tcMar>
              <w:top w:w="58" w:type="dxa"/>
              <w:left w:w="58" w:type="dxa"/>
              <w:bottom w:w="58" w:type="dxa"/>
              <w:right w:w="58" w:type="dxa"/>
            </w:tcMar>
          </w:tcPr>
          <w:p w14:paraId="27813489" w14:textId="77777777" w:rsidR="00126405" w:rsidRDefault="00845786" w:rsidP="005B32C3">
            <w:pPr>
              <w:pStyle w:val="TableParagraph"/>
              <w:spacing w:line="247" w:lineRule="exact"/>
              <w:ind w:left="118"/>
              <w:rPr>
                <w:u w:color="0000FF"/>
              </w:rPr>
            </w:pPr>
            <w:r>
              <w:rPr>
                <w:u w:color="0000FF"/>
              </w:rPr>
              <w:t>Not Applicable</w:t>
            </w:r>
          </w:p>
          <w:p w14:paraId="1B66E70A" w14:textId="77777777" w:rsidR="00DD5F3D" w:rsidRDefault="00DD5F3D" w:rsidP="00DD5F3D">
            <w:pPr>
              <w:rPr>
                <w:u w:color="0000FF"/>
              </w:rPr>
            </w:pPr>
          </w:p>
          <w:p w14:paraId="62236BE0" w14:textId="22C930EE" w:rsidR="00DD5F3D" w:rsidRPr="00DD5F3D" w:rsidRDefault="00DD5F3D" w:rsidP="00DD5F3D">
            <w:pPr>
              <w:jc w:val="center"/>
            </w:pPr>
          </w:p>
        </w:tc>
      </w:tr>
    </w:tbl>
    <w:p w14:paraId="44828569" w14:textId="77777777" w:rsidR="00A63997" w:rsidRDefault="00A63997" w:rsidP="00E66D87">
      <w:pPr>
        <w:pStyle w:val="BodyText"/>
        <w:rPr>
          <w:sz w:val="24"/>
        </w:rPr>
      </w:pPr>
    </w:p>
    <w:sectPr w:rsidR="00A63997" w:rsidSect="002A1174">
      <w:headerReference w:type="default" r:id="rId11"/>
      <w:footerReference w:type="default" r:id="rId12"/>
      <w:pgSz w:w="15840" w:h="12240" w:orient="landscape" w:code="1"/>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9A073" w14:textId="77777777" w:rsidR="00971C6E" w:rsidRDefault="00971C6E">
      <w:r>
        <w:separator/>
      </w:r>
    </w:p>
  </w:endnote>
  <w:endnote w:type="continuationSeparator" w:id="0">
    <w:p w14:paraId="07D36606" w14:textId="77777777" w:rsidR="00971C6E" w:rsidRDefault="0097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C89C3" w14:textId="695586A3" w:rsidR="004A6099" w:rsidRPr="00A444C2" w:rsidRDefault="00066D54" w:rsidP="001B498E">
    <w:pPr>
      <w:pStyle w:val="BodyText"/>
      <w:tabs>
        <w:tab w:val="center" w:pos="4680"/>
        <w:tab w:val="right" w:pos="9360"/>
      </w:tabs>
      <w:ind w:left="14"/>
    </w:pPr>
    <w:r>
      <w:t>Issue Date:</w:t>
    </w:r>
    <w:r>
      <w:rPr>
        <w:spacing w:val="56"/>
      </w:rPr>
      <w:t xml:space="preserve"> </w:t>
    </w:r>
    <w:r w:rsidR="00F36BC7">
      <w:t>12/14/21</w:t>
    </w:r>
    <w:r>
      <w:tab/>
    </w:r>
    <w:r w:rsidR="001B498E">
      <w:fldChar w:fldCharType="begin"/>
    </w:r>
    <w:r w:rsidR="001B498E">
      <w:instrText xml:space="preserve"> PAGE   \* MERGEFORMAT </w:instrText>
    </w:r>
    <w:r w:rsidR="001B498E">
      <w:fldChar w:fldCharType="separate"/>
    </w:r>
    <w:r w:rsidR="001B498E">
      <w:rPr>
        <w:noProof/>
      </w:rPr>
      <w:t>1</w:t>
    </w:r>
    <w:r w:rsidR="001B498E">
      <w:rPr>
        <w:noProof/>
      </w:rPr>
      <w:fldChar w:fldCharType="end"/>
    </w:r>
    <w:r w:rsidR="001B498E">
      <w:tab/>
    </w:r>
    <w:r>
      <w:t>71130.10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FE53F" w14:textId="4155E698" w:rsidR="00210AEB" w:rsidRPr="00210AEB" w:rsidRDefault="00210AEB" w:rsidP="00210AEB">
    <w:pPr>
      <w:pStyle w:val="Footer"/>
      <w:tabs>
        <w:tab w:val="clear" w:pos="4680"/>
        <w:tab w:val="clear" w:pos="9360"/>
        <w:tab w:val="center" w:pos="6120"/>
        <w:tab w:val="right" w:pos="12960"/>
      </w:tabs>
      <w:rPr>
        <w:rFonts w:ascii="Arial" w:hAnsi="Arial" w:cs="Arial"/>
        <w:sz w:val="22"/>
        <w:szCs w:val="22"/>
      </w:rPr>
    </w:pPr>
    <w:r w:rsidRPr="00210AEB">
      <w:rPr>
        <w:rFonts w:ascii="Arial" w:hAnsi="Arial" w:cs="Arial"/>
        <w:sz w:val="22"/>
        <w:szCs w:val="22"/>
      </w:rPr>
      <w:t>Issue Date:</w:t>
    </w:r>
    <w:r w:rsidR="001B498E">
      <w:rPr>
        <w:rFonts w:ascii="Arial" w:hAnsi="Arial" w:cs="Arial"/>
        <w:sz w:val="22"/>
        <w:szCs w:val="22"/>
      </w:rPr>
      <w:t xml:space="preserve">  </w:t>
    </w:r>
    <w:r w:rsidR="00F36BC7">
      <w:rPr>
        <w:rFonts w:ascii="Arial" w:hAnsi="Arial" w:cs="Arial"/>
        <w:sz w:val="22"/>
        <w:szCs w:val="22"/>
      </w:rPr>
      <w:t>12/14/21</w:t>
    </w:r>
    <w:r w:rsidRPr="00210AEB">
      <w:rPr>
        <w:rFonts w:ascii="Arial" w:hAnsi="Arial" w:cs="Arial"/>
        <w:sz w:val="22"/>
        <w:szCs w:val="22"/>
      </w:rPr>
      <w:tab/>
      <w:t>Att1-1</w:t>
    </w:r>
    <w:r w:rsidRPr="00210AEB">
      <w:rPr>
        <w:rFonts w:ascii="Arial" w:hAnsi="Arial" w:cs="Arial"/>
        <w:sz w:val="22"/>
        <w:szCs w:val="22"/>
      </w:rPr>
      <w:tab/>
      <w:t>71130.10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CA1E8" w14:textId="77777777" w:rsidR="004A6099" w:rsidRDefault="004A609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6679E" w14:textId="77777777" w:rsidR="00971C6E" w:rsidRDefault="00971C6E">
      <w:r>
        <w:separator/>
      </w:r>
    </w:p>
  </w:footnote>
  <w:footnote w:type="continuationSeparator" w:id="0">
    <w:p w14:paraId="2D940A5E" w14:textId="77777777" w:rsidR="00971C6E" w:rsidRDefault="00971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12C72" w14:textId="2947B5B1" w:rsidR="004A6099" w:rsidRDefault="004A6099">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892F8" w14:textId="77777777" w:rsidR="004A6099" w:rsidRDefault="004A609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1B28E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0EE00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F290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EEA69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B6436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DD036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EA465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7E062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3A13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44FE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E7515"/>
    <w:multiLevelType w:val="hybridMultilevel"/>
    <w:tmpl w:val="F7CE6418"/>
    <w:lvl w:ilvl="0" w:tplc="4AC62482">
      <w:start w:val="2"/>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477C9B"/>
    <w:multiLevelType w:val="hybridMultilevel"/>
    <w:tmpl w:val="579A2766"/>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12" w15:restartNumberingAfterBreak="0">
    <w:nsid w:val="0A4A5CE0"/>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13" w15:restartNumberingAfterBreak="0">
    <w:nsid w:val="0C221E9E"/>
    <w:multiLevelType w:val="hybridMultilevel"/>
    <w:tmpl w:val="F2EE450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EAF703D"/>
    <w:multiLevelType w:val="hybridMultilevel"/>
    <w:tmpl w:val="5C32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596925"/>
    <w:multiLevelType w:val="hybridMultilevel"/>
    <w:tmpl w:val="F3B869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3385CFD"/>
    <w:multiLevelType w:val="hybridMultilevel"/>
    <w:tmpl w:val="51DE354C"/>
    <w:lvl w:ilvl="0" w:tplc="04090001">
      <w:start w:val="1"/>
      <w:numFmt w:val="bullet"/>
      <w:lvlText w:val=""/>
      <w:lvlJc w:val="left"/>
      <w:pPr>
        <w:ind w:left="1960" w:hanging="360"/>
      </w:pPr>
      <w:rPr>
        <w:rFonts w:ascii="Symbol" w:hAnsi="Symbol" w:hint="default"/>
      </w:rPr>
    </w:lvl>
    <w:lvl w:ilvl="1" w:tplc="04090003" w:tentative="1">
      <w:start w:val="1"/>
      <w:numFmt w:val="bullet"/>
      <w:lvlText w:val="o"/>
      <w:lvlJc w:val="left"/>
      <w:pPr>
        <w:ind w:left="2680" w:hanging="360"/>
      </w:pPr>
      <w:rPr>
        <w:rFonts w:ascii="Courier New" w:hAnsi="Courier New" w:cs="Courier New" w:hint="default"/>
      </w:rPr>
    </w:lvl>
    <w:lvl w:ilvl="2" w:tplc="04090005" w:tentative="1">
      <w:start w:val="1"/>
      <w:numFmt w:val="bullet"/>
      <w:lvlText w:val=""/>
      <w:lvlJc w:val="left"/>
      <w:pPr>
        <w:ind w:left="3400" w:hanging="360"/>
      </w:pPr>
      <w:rPr>
        <w:rFonts w:ascii="Wingdings" w:hAnsi="Wingdings" w:hint="default"/>
      </w:rPr>
    </w:lvl>
    <w:lvl w:ilvl="3" w:tplc="04090001" w:tentative="1">
      <w:start w:val="1"/>
      <w:numFmt w:val="bullet"/>
      <w:lvlText w:val=""/>
      <w:lvlJc w:val="left"/>
      <w:pPr>
        <w:ind w:left="4120" w:hanging="360"/>
      </w:pPr>
      <w:rPr>
        <w:rFonts w:ascii="Symbol" w:hAnsi="Symbol" w:hint="default"/>
      </w:rPr>
    </w:lvl>
    <w:lvl w:ilvl="4" w:tplc="04090003" w:tentative="1">
      <w:start w:val="1"/>
      <w:numFmt w:val="bullet"/>
      <w:lvlText w:val="o"/>
      <w:lvlJc w:val="left"/>
      <w:pPr>
        <w:ind w:left="4840" w:hanging="360"/>
      </w:pPr>
      <w:rPr>
        <w:rFonts w:ascii="Courier New" w:hAnsi="Courier New" w:cs="Courier New" w:hint="default"/>
      </w:rPr>
    </w:lvl>
    <w:lvl w:ilvl="5" w:tplc="04090005" w:tentative="1">
      <w:start w:val="1"/>
      <w:numFmt w:val="bullet"/>
      <w:lvlText w:val=""/>
      <w:lvlJc w:val="left"/>
      <w:pPr>
        <w:ind w:left="5560" w:hanging="360"/>
      </w:pPr>
      <w:rPr>
        <w:rFonts w:ascii="Wingdings" w:hAnsi="Wingdings" w:hint="default"/>
      </w:rPr>
    </w:lvl>
    <w:lvl w:ilvl="6" w:tplc="04090001" w:tentative="1">
      <w:start w:val="1"/>
      <w:numFmt w:val="bullet"/>
      <w:lvlText w:val=""/>
      <w:lvlJc w:val="left"/>
      <w:pPr>
        <w:ind w:left="6280" w:hanging="360"/>
      </w:pPr>
      <w:rPr>
        <w:rFonts w:ascii="Symbol" w:hAnsi="Symbol" w:hint="default"/>
      </w:rPr>
    </w:lvl>
    <w:lvl w:ilvl="7" w:tplc="04090003" w:tentative="1">
      <w:start w:val="1"/>
      <w:numFmt w:val="bullet"/>
      <w:lvlText w:val="o"/>
      <w:lvlJc w:val="left"/>
      <w:pPr>
        <w:ind w:left="7000" w:hanging="360"/>
      </w:pPr>
      <w:rPr>
        <w:rFonts w:ascii="Courier New" w:hAnsi="Courier New" w:cs="Courier New" w:hint="default"/>
      </w:rPr>
    </w:lvl>
    <w:lvl w:ilvl="8" w:tplc="04090005" w:tentative="1">
      <w:start w:val="1"/>
      <w:numFmt w:val="bullet"/>
      <w:lvlText w:val=""/>
      <w:lvlJc w:val="left"/>
      <w:pPr>
        <w:ind w:left="7720" w:hanging="360"/>
      </w:pPr>
      <w:rPr>
        <w:rFonts w:ascii="Wingdings" w:hAnsi="Wingdings" w:hint="default"/>
      </w:rPr>
    </w:lvl>
  </w:abstractNum>
  <w:abstractNum w:abstractNumId="17" w15:restartNumberingAfterBreak="0">
    <w:nsid w:val="27812F11"/>
    <w:multiLevelType w:val="hybridMultilevel"/>
    <w:tmpl w:val="A3FEFAB0"/>
    <w:lvl w:ilvl="0" w:tplc="04090011">
      <w:start w:val="1"/>
      <w:numFmt w:val="decimal"/>
      <w:lvlText w:val="%1)"/>
      <w:lvlJc w:val="left"/>
      <w:pPr>
        <w:ind w:left="1960" w:hanging="360"/>
      </w:p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8" w15:restartNumberingAfterBreak="0">
    <w:nsid w:val="29DB64DB"/>
    <w:multiLevelType w:val="multilevel"/>
    <w:tmpl w:val="04A6BE5C"/>
    <w:lvl w:ilvl="0">
      <w:start w:val="3"/>
      <w:numFmt w:val="decimalZero"/>
      <w:lvlText w:val="%1"/>
      <w:lvlJc w:val="left"/>
      <w:pPr>
        <w:ind w:left="552" w:hanging="552"/>
      </w:pPr>
      <w:rPr>
        <w:rFonts w:hint="default"/>
      </w:rPr>
    </w:lvl>
    <w:lvl w:ilvl="1">
      <w:start w:val="6"/>
      <w:numFmt w:val="decimalZero"/>
      <w:lvlText w:val="%1-%2"/>
      <w:lvlJc w:val="left"/>
      <w:pPr>
        <w:ind w:left="711" w:hanging="552"/>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1197" w:hanging="720"/>
      </w:pPr>
      <w:rPr>
        <w:rFonts w:hint="default"/>
      </w:rPr>
    </w:lvl>
    <w:lvl w:ilvl="4">
      <w:start w:val="1"/>
      <w:numFmt w:val="decimal"/>
      <w:lvlText w:val="%1-%2.%3.%4.%5"/>
      <w:lvlJc w:val="left"/>
      <w:pPr>
        <w:ind w:left="1716" w:hanging="1080"/>
      </w:pPr>
      <w:rPr>
        <w:rFonts w:hint="default"/>
      </w:rPr>
    </w:lvl>
    <w:lvl w:ilvl="5">
      <w:start w:val="1"/>
      <w:numFmt w:val="decimal"/>
      <w:lvlText w:val="%1-%2.%3.%4.%5.%6"/>
      <w:lvlJc w:val="left"/>
      <w:pPr>
        <w:ind w:left="1875" w:hanging="108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553" w:hanging="1440"/>
      </w:pPr>
      <w:rPr>
        <w:rFonts w:hint="default"/>
      </w:rPr>
    </w:lvl>
    <w:lvl w:ilvl="8">
      <w:start w:val="1"/>
      <w:numFmt w:val="decimal"/>
      <w:lvlText w:val="%1-%2.%3.%4.%5.%6.%7.%8.%9"/>
      <w:lvlJc w:val="left"/>
      <w:pPr>
        <w:ind w:left="3072" w:hanging="1800"/>
      </w:pPr>
      <w:rPr>
        <w:rFonts w:hint="default"/>
      </w:rPr>
    </w:lvl>
  </w:abstractNum>
  <w:abstractNum w:abstractNumId="19" w15:restartNumberingAfterBreak="0">
    <w:nsid w:val="29E038C9"/>
    <w:multiLevelType w:val="multilevel"/>
    <w:tmpl w:val="1B981A30"/>
    <w:numStyleLink w:val="Style1"/>
  </w:abstractNum>
  <w:abstractNum w:abstractNumId="20" w15:restartNumberingAfterBreak="0">
    <w:nsid w:val="2A111653"/>
    <w:multiLevelType w:val="multilevel"/>
    <w:tmpl w:val="28883D84"/>
    <w:lvl w:ilvl="0">
      <w:start w:val="3"/>
      <w:numFmt w:val="decimalZero"/>
      <w:lvlText w:val="%1"/>
      <w:lvlJc w:val="left"/>
      <w:pPr>
        <w:ind w:left="832" w:hanging="673"/>
      </w:pPr>
      <w:rPr>
        <w:rFonts w:hint="default"/>
      </w:rPr>
    </w:lvl>
    <w:lvl w:ilvl="1">
      <w:start w:val="2"/>
      <w:numFmt w:val="decimalZero"/>
      <w:lvlText w:val="%1.%2"/>
      <w:lvlJc w:val="left"/>
      <w:pPr>
        <w:ind w:left="832" w:hanging="673"/>
      </w:pPr>
      <w:rPr>
        <w:rFonts w:ascii="Arial" w:eastAsia="Arial" w:hAnsi="Arial" w:cs="Arial" w:hint="default"/>
        <w:w w:val="99"/>
        <w:sz w:val="22"/>
        <w:szCs w:val="22"/>
      </w:rPr>
    </w:lvl>
    <w:lvl w:ilvl="2">
      <w:start w:val="1"/>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21" w15:restartNumberingAfterBreak="0">
    <w:nsid w:val="2BED61C5"/>
    <w:multiLevelType w:val="multilevel"/>
    <w:tmpl w:val="6128B738"/>
    <w:lvl w:ilvl="0">
      <w:start w:val="3"/>
      <w:numFmt w:val="decimalZero"/>
      <w:lvlText w:val="%1"/>
      <w:lvlJc w:val="left"/>
      <w:pPr>
        <w:ind w:left="832" w:hanging="673"/>
      </w:pPr>
      <w:rPr>
        <w:rFonts w:hint="default"/>
      </w:rPr>
    </w:lvl>
    <w:lvl w:ilvl="1">
      <w:start w:val="1"/>
      <w:numFmt w:val="decimalZero"/>
      <w:lvlText w:val="%1.%2"/>
      <w:lvlJc w:val="left"/>
      <w:pPr>
        <w:ind w:left="832" w:hanging="673"/>
      </w:pPr>
      <w:rPr>
        <w:rFonts w:ascii="Arial" w:eastAsia="Arial" w:hAnsi="Arial" w:cs="Arial" w:hint="default"/>
        <w:w w:val="99"/>
        <w:sz w:val="22"/>
        <w:szCs w:val="22"/>
      </w:rPr>
    </w:lvl>
    <w:lvl w:ilvl="2">
      <w:start w:val="3"/>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22" w15:restartNumberingAfterBreak="0">
    <w:nsid w:val="34920E71"/>
    <w:multiLevelType w:val="hybridMultilevel"/>
    <w:tmpl w:val="67FED620"/>
    <w:lvl w:ilvl="0" w:tplc="2C841EBC">
      <w:start w:val="1"/>
      <w:numFmt w:val="decimal"/>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23" w15:restartNumberingAfterBreak="0">
    <w:nsid w:val="371B377A"/>
    <w:multiLevelType w:val="hybridMultilevel"/>
    <w:tmpl w:val="B628BB64"/>
    <w:lvl w:ilvl="0" w:tplc="1DACCF54">
      <w:start w:val="1"/>
      <w:numFmt w:val="lowerLetter"/>
      <w:lvlText w:val="%1."/>
      <w:lvlJc w:val="left"/>
      <w:pPr>
        <w:ind w:left="880" w:hanging="360"/>
      </w:pPr>
      <w:rPr>
        <w:rFonts w:ascii="Arial" w:eastAsia="Arial" w:hAnsi="Arial" w:cs="Arial" w:hint="default"/>
        <w:w w:val="99"/>
        <w:sz w:val="22"/>
        <w:szCs w:val="22"/>
      </w:rPr>
    </w:lvl>
    <w:lvl w:ilvl="1" w:tplc="7ACED402">
      <w:numFmt w:val="bullet"/>
      <w:lvlText w:val="•"/>
      <w:lvlJc w:val="left"/>
      <w:pPr>
        <w:ind w:left="1780" w:hanging="360"/>
      </w:pPr>
      <w:rPr>
        <w:rFonts w:hint="default"/>
      </w:rPr>
    </w:lvl>
    <w:lvl w:ilvl="2" w:tplc="FCF85294">
      <w:numFmt w:val="bullet"/>
      <w:lvlText w:val="•"/>
      <w:lvlJc w:val="left"/>
      <w:pPr>
        <w:ind w:left="2680" w:hanging="360"/>
      </w:pPr>
      <w:rPr>
        <w:rFonts w:hint="default"/>
      </w:rPr>
    </w:lvl>
    <w:lvl w:ilvl="3" w:tplc="4F20D6F6">
      <w:numFmt w:val="bullet"/>
      <w:lvlText w:val="•"/>
      <w:lvlJc w:val="left"/>
      <w:pPr>
        <w:ind w:left="3580" w:hanging="360"/>
      </w:pPr>
      <w:rPr>
        <w:rFonts w:hint="default"/>
      </w:rPr>
    </w:lvl>
    <w:lvl w:ilvl="4" w:tplc="46E4F7F6">
      <w:numFmt w:val="bullet"/>
      <w:lvlText w:val="•"/>
      <w:lvlJc w:val="left"/>
      <w:pPr>
        <w:ind w:left="4480" w:hanging="360"/>
      </w:pPr>
      <w:rPr>
        <w:rFonts w:hint="default"/>
      </w:rPr>
    </w:lvl>
    <w:lvl w:ilvl="5" w:tplc="19B0D0E2">
      <w:numFmt w:val="bullet"/>
      <w:lvlText w:val="•"/>
      <w:lvlJc w:val="left"/>
      <w:pPr>
        <w:ind w:left="5380" w:hanging="360"/>
      </w:pPr>
      <w:rPr>
        <w:rFonts w:hint="default"/>
      </w:rPr>
    </w:lvl>
    <w:lvl w:ilvl="6" w:tplc="F13C19C8">
      <w:numFmt w:val="bullet"/>
      <w:lvlText w:val="•"/>
      <w:lvlJc w:val="left"/>
      <w:pPr>
        <w:ind w:left="6280" w:hanging="360"/>
      </w:pPr>
      <w:rPr>
        <w:rFonts w:hint="default"/>
      </w:rPr>
    </w:lvl>
    <w:lvl w:ilvl="7" w:tplc="8AAEC126">
      <w:numFmt w:val="bullet"/>
      <w:lvlText w:val="•"/>
      <w:lvlJc w:val="left"/>
      <w:pPr>
        <w:ind w:left="7180" w:hanging="360"/>
      </w:pPr>
      <w:rPr>
        <w:rFonts w:hint="default"/>
      </w:rPr>
    </w:lvl>
    <w:lvl w:ilvl="8" w:tplc="6C32226A">
      <w:numFmt w:val="bullet"/>
      <w:lvlText w:val="•"/>
      <w:lvlJc w:val="left"/>
      <w:pPr>
        <w:ind w:left="8080" w:hanging="360"/>
      </w:pPr>
      <w:rPr>
        <w:rFonts w:hint="default"/>
      </w:rPr>
    </w:lvl>
  </w:abstractNum>
  <w:abstractNum w:abstractNumId="24" w15:restartNumberingAfterBreak="0">
    <w:nsid w:val="3B2122EA"/>
    <w:multiLevelType w:val="hybridMultilevel"/>
    <w:tmpl w:val="68F27F08"/>
    <w:lvl w:ilvl="0" w:tplc="DA6852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DB46F93"/>
    <w:multiLevelType w:val="multilevel"/>
    <w:tmpl w:val="E16EFA4A"/>
    <w:lvl w:ilvl="0">
      <w:start w:val="2"/>
      <w:numFmt w:val="decimalZero"/>
      <w:lvlText w:val="%1"/>
      <w:lvlJc w:val="left"/>
      <w:pPr>
        <w:ind w:left="1002" w:hanging="822"/>
      </w:pPr>
      <w:rPr>
        <w:rFonts w:hint="default"/>
      </w:rPr>
    </w:lvl>
    <w:lvl w:ilvl="1">
      <w:start w:val="1"/>
      <w:numFmt w:val="decimalZero"/>
      <w:lvlText w:val="%1.%2"/>
      <w:lvlJc w:val="left"/>
      <w:pPr>
        <w:ind w:left="1002" w:hanging="822"/>
      </w:pPr>
      <w:rPr>
        <w:rFonts w:ascii="Arial" w:eastAsia="Arial" w:hAnsi="Arial" w:cs="Arial" w:hint="default"/>
        <w:w w:val="99"/>
        <w:sz w:val="22"/>
        <w:szCs w:val="22"/>
      </w:rPr>
    </w:lvl>
    <w:lvl w:ilvl="2">
      <w:numFmt w:val="bullet"/>
      <w:lvlText w:val="•"/>
      <w:lvlJc w:val="left"/>
      <w:pPr>
        <w:ind w:left="2776" w:hanging="822"/>
      </w:pPr>
      <w:rPr>
        <w:rFonts w:hint="default"/>
      </w:rPr>
    </w:lvl>
    <w:lvl w:ilvl="3">
      <w:numFmt w:val="bullet"/>
      <w:lvlText w:val="•"/>
      <w:lvlJc w:val="left"/>
      <w:pPr>
        <w:ind w:left="3664" w:hanging="822"/>
      </w:pPr>
      <w:rPr>
        <w:rFonts w:hint="default"/>
      </w:rPr>
    </w:lvl>
    <w:lvl w:ilvl="4">
      <w:numFmt w:val="bullet"/>
      <w:lvlText w:val="•"/>
      <w:lvlJc w:val="left"/>
      <w:pPr>
        <w:ind w:left="4552" w:hanging="822"/>
      </w:pPr>
      <w:rPr>
        <w:rFonts w:hint="default"/>
      </w:rPr>
    </w:lvl>
    <w:lvl w:ilvl="5">
      <w:numFmt w:val="bullet"/>
      <w:lvlText w:val="•"/>
      <w:lvlJc w:val="left"/>
      <w:pPr>
        <w:ind w:left="5440" w:hanging="822"/>
      </w:pPr>
      <w:rPr>
        <w:rFonts w:hint="default"/>
      </w:rPr>
    </w:lvl>
    <w:lvl w:ilvl="6">
      <w:numFmt w:val="bullet"/>
      <w:lvlText w:val="•"/>
      <w:lvlJc w:val="left"/>
      <w:pPr>
        <w:ind w:left="6328" w:hanging="822"/>
      </w:pPr>
      <w:rPr>
        <w:rFonts w:hint="default"/>
      </w:rPr>
    </w:lvl>
    <w:lvl w:ilvl="7">
      <w:numFmt w:val="bullet"/>
      <w:lvlText w:val="•"/>
      <w:lvlJc w:val="left"/>
      <w:pPr>
        <w:ind w:left="7216" w:hanging="822"/>
      </w:pPr>
      <w:rPr>
        <w:rFonts w:hint="default"/>
      </w:rPr>
    </w:lvl>
    <w:lvl w:ilvl="8">
      <w:numFmt w:val="bullet"/>
      <w:lvlText w:val="•"/>
      <w:lvlJc w:val="left"/>
      <w:pPr>
        <w:ind w:left="8104" w:hanging="822"/>
      </w:pPr>
      <w:rPr>
        <w:rFonts w:hint="default"/>
      </w:rPr>
    </w:lvl>
  </w:abstractNum>
  <w:abstractNum w:abstractNumId="26" w15:restartNumberingAfterBreak="0">
    <w:nsid w:val="40873219"/>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27" w15:restartNumberingAfterBreak="0">
    <w:nsid w:val="435B3AE3"/>
    <w:multiLevelType w:val="hybridMultilevel"/>
    <w:tmpl w:val="F62E089A"/>
    <w:lvl w:ilvl="0" w:tplc="5A501FB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764D59"/>
    <w:multiLevelType w:val="hybridMultilevel"/>
    <w:tmpl w:val="47363116"/>
    <w:lvl w:ilvl="0" w:tplc="04090019">
      <w:start w:val="1"/>
      <w:numFmt w:val="lowerLetter"/>
      <w:lvlText w:val="%1."/>
      <w:lvlJc w:val="left"/>
      <w:pPr>
        <w:ind w:left="1600" w:hanging="360"/>
      </w:p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29" w15:restartNumberingAfterBreak="0">
    <w:nsid w:val="462B232C"/>
    <w:multiLevelType w:val="hybridMultilevel"/>
    <w:tmpl w:val="0E842E6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66B30E8"/>
    <w:multiLevelType w:val="hybridMultilevel"/>
    <w:tmpl w:val="A57E7F30"/>
    <w:lvl w:ilvl="0" w:tplc="04090001">
      <w:start w:val="1"/>
      <w:numFmt w:val="bullet"/>
      <w:lvlText w:val=""/>
      <w:lvlJc w:val="left"/>
      <w:pPr>
        <w:ind w:left="1600" w:hanging="361"/>
      </w:pPr>
      <w:rPr>
        <w:rFonts w:ascii="Symbol" w:hAnsi="Symbol" w:hint="default"/>
        <w:w w:val="99"/>
      </w:rPr>
    </w:lvl>
    <w:lvl w:ilvl="1" w:tplc="342CCF38">
      <w:numFmt w:val="bullet"/>
      <w:lvlText w:val="•"/>
      <w:lvlJc w:val="left"/>
      <w:pPr>
        <w:ind w:left="2428" w:hanging="361"/>
      </w:pPr>
      <w:rPr>
        <w:rFonts w:hint="default"/>
      </w:rPr>
    </w:lvl>
    <w:lvl w:ilvl="2" w:tplc="57864486">
      <w:numFmt w:val="bullet"/>
      <w:lvlText w:val="•"/>
      <w:lvlJc w:val="left"/>
      <w:pPr>
        <w:ind w:left="3256" w:hanging="361"/>
      </w:pPr>
      <w:rPr>
        <w:rFonts w:hint="default"/>
      </w:rPr>
    </w:lvl>
    <w:lvl w:ilvl="3" w:tplc="412A55EC">
      <w:numFmt w:val="bullet"/>
      <w:lvlText w:val="•"/>
      <w:lvlJc w:val="left"/>
      <w:pPr>
        <w:ind w:left="4084" w:hanging="361"/>
      </w:pPr>
      <w:rPr>
        <w:rFonts w:hint="default"/>
      </w:rPr>
    </w:lvl>
    <w:lvl w:ilvl="4" w:tplc="BE2648CE">
      <w:numFmt w:val="bullet"/>
      <w:lvlText w:val="•"/>
      <w:lvlJc w:val="left"/>
      <w:pPr>
        <w:ind w:left="4912" w:hanging="361"/>
      </w:pPr>
      <w:rPr>
        <w:rFonts w:hint="default"/>
      </w:rPr>
    </w:lvl>
    <w:lvl w:ilvl="5" w:tplc="860AC49C">
      <w:numFmt w:val="bullet"/>
      <w:lvlText w:val="•"/>
      <w:lvlJc w:val="left"/>
      <w:pPr>
        <w:ind w:left="5740" w:hanging="361"/>
      </w:pPr>
      <w:rPr>
        <w:rFonts w:hint="default"/>
      </w:rPr>
    </w:lvl>
    <w:lvl w:ilvl="6" w:tplc="2490F1AA">
      <w:numFmt w:val="bullet"/>
      <w:lvlText w:val="•"/>
      <w:lvlJc w:val="left"/>
      <w:pPr>
        <w:ind w:left="6568" w:hanging="361"/>
      </w:pPr>
      <w:rPr>
        <w:rFonts w:hint="default"/>
      </w:rPr>
    </w:lvl>
    <w:lvl w:ilvl="7" w:tplc="D1BA5BC6">
      <w:numFmt w:val="bullet"/>
      <w:lvlText w:val="•"/>
      <w:lvlJc w:val="left"/>
      <w:pPr>
        <w:ind w:left="7396" w:hanging="361"/>
      </w:pPr>
      <w:rPr>
        <w:rFonts w:hint="default"/>
      </w:rPr>
    </w:lvl>
    <w:lvl w:ilvl="8" w:tplc="48B0175C">
      <w:numFmt w:val="bullet"/>
      <w:lvlText w:val="•"/>
      <w:lvlJc w:val="left"/>
      <w:pPr>
        <w:ind w:left="8224" w:hanging="361"/>
      </w:pPr>
      <w:rPr>
        <w:rFonts w:hint="default"/>
      </w:rPr>
    </w:lvl>
  </w:abstractNum>
  <w:abstractNum w:abstractNumId="31" w15:restartNumberingAfterBreak="0">
    <w:nsid w:val="55F67550"/>
    <w:multiLevelType w:val="hybridMultilevel"/>
    <w:tmpl w:val="41AA62C2"/>
    <w:lvl w:ilvl="0" w:tplc="6DBAFA32">
      <w:start w:val="1"/>
      <w:numFmt w:val="lowerLetter"/>
      <w:lvlText w:val="%1."/>
      <w:lvlJc w:val="left"/>
      <w:pPr>
        <w:ind w:left="880" w:hanging="360"/>
      </w:pPr>
      <w:rPr>
        <w:rFonts w:ascii="Arial" w:eastAsia="Arial" w:hAnsi="Arial" w:cs="Arial" w:hint="default"/>
        <w:w w:val="99"/>
        <w:sz w:val="22"/>
        <w:szCs w:val="22"/>
      </w:rPr>
    </w:lvl>
    <w:lvl w:ilvl="1" w:tplc="9C7CBBA2">
      <w:numFmt w:val="bullet"/>
      <w:lvlText w:val="•"/>
      <w:lvlJc w:val="left"/>
      <w:pPr>
        <w:ind w:left="1780" w:hanging="360"/>
      </w:pPr>
      <w:rPr>
        <w:rFonts w:hint="default"/>
      </w:rPr>
    </w:lvl>
    <w:lvl w:ilvl="2" w:tplc="EC7C0576">
      <w:numFmt w:val="bullet"/>
      <w:lvlText w:val="•"/>
      <w:lvlJc w:val="left"/>
      <w:pPr>
        <w:ind w:left="2680" w:hanging="360"/>
      </w:pPr>
      <w:rPr>
        <w:rFonts w:hint="default"/>
      </w:rPr>
    </w:lvl>
    <w:lvl w:ilvl="3" w:tplc="CEA04C82">
      <w:numFmt w:val="bullet"/>
      <w:lvlText w:val="•"/>
      <w:lvlJc w:val="left"/>
      <w:pPr>
        <w:ind w:left="3580" w:hanging="360"/>
      </w:pPr>
      <w:rPr>
        <w:rFonts w:hint="default"/>
      </w:rPr>
    </w:lvl>
    <w:lvl w:ilvl="4" w:tplc="9D28757C">
      <w:numFmt w:val="bullet"/>
      <w:lvlText w:val="•"/>
      <w:lvlJc w:val="left"/>
      <w:pPr>
        <w:ind w:left="4480" w:hanging="360"/>
      </w:pPr>
      <w:rPr>
        <w:rFonts w:hint="default"/>
      </w:rPr>
    </w:lvl>
    <w:lvl w:ilvl="5" w:tplc="868C24AA">
      <w:numFmt w:val="bullet"/>
      <w:lvlText w:val="•"/>
      <w:lvlJc w:val="left"/>
      <w:pPr>
        <w:ind w:left="5380" w:hanging="360"/>
      </w:pPr>
      <w:rPr>
        <w:rFonts w:hint="default"/>
      </w:rPr>
    </w:lvl>
    <w:lvl w:ilvl="6" w:tplc="F2403CC2">
      <w:numFmt w:val="bullet"/>
      <w:lvlText w:val="•"/>
      <w:lvlJc w:val="left"/>
      <w:pPr>
        <w:ind w:left="6280" w:hanging="360"/>
      </w:pPr>
      <w:rPr>
        <w:rFonts w:hint="default"/>
      </w:rPr>
    </w:lvl>
    <w:lvl w:ilvl="7" w:tplc="50286560">
      <w:numFmt w:val="bullet"/>
      <w:lvlText w:val="•"/>
      <w:lvlJc w:val="left"/>
      <w:pPr>
        <w:ind w:left="7180" w:hanging="360"/>
      </w:pPr>
      <w:rPr>
        <w:rFonts w:hint="default"/>
      </w:rPr>
    </w:lvl>
    <w:lvl w:ilvl="8" w:tplc="A4F4BE12">
      <w:numFmt w:val="bullet"/>
      <w:lvlText w:val="•"/>
      <w:lvlJc w:val="left"/>
      <w:pPr>
        <w:ind w:left="8080" w:hanging="360"/>
      </w:pPr>
      <w:rPr>
        <w:rFonts w:hint="default"/>
      </w:rPr>
    </w:lvl>
  </w:abstractNum>
  <w:abstractNum w:abstractNumId="32" w15:restartNumberingAfterBreak="0">
    <w:nsid w:val="63852D6C"/>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33" w15:restartNumberingAfterBreak="0">
    <w:nsid w:val="6CD57F42"/>
    <w:multiLevelType w:val="hybridMultilevel"/>
    <w:tmpl w:val="D9FE74DA"/>
    <w:lvl w:ilvl="0" w:tplc="89589A02">
      <w:start w:val="3"/>
      <w:numFmt w:val="lowerLetter"/>
      <w:lvlText w:val="%1."/>
      <w:lvlJc w:val="left"/>
      <w:pPr>
        <w:ind w:left="880" w:hanging="360"/>
      </w:pPr>
      <w:rPr>
        <w:rFonts w:ascii="Arial" w:eastAsia="Arial" w:hAnsi="Arial" w:cs="Arial" w:hint="default"/>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0E21C0"/>
    <w:multiLevelType w:val="hybridMultilevel"/>
    <w:tmpl w:val="1736B662"/>
    <w:lvl w:ilvl="0" w:tplc="397819AA">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E83886"/>
    <w:multiLevelType w:val="multilevel"/>
    <w:tmpl w:val="C9BE26A6"/>
    <w:lvl w:ilvl="0">
      <w:start w:val="3"/>
      <w:numFmt w:val="decimalZero"/>
      <w:lvlText w:val="%1"/>
      <w:lvlJc w:val="left"/>
      <w:pPr>
        <w:ind w:left="832" w:hanging="673"/>
      </w:pPr>
      <w:rPr>
        <w:rFonts w:hint="default"/>
      </w:rPr>
    </w:lvl>
    <w:lvl w:ilvl="1">
      <w:start w:val="1"/>
      <w:numFmt w:val="decimalZero"/>
      <w:lvlText w:val="%1.%2"/>
      <w:lvlJc w:val="left"/>
      <w:pPr>
        <w:ind w:left="832" w:hanging="673"/>
      </w:pPr>
      <w:rPr>
        <w:rFonts w:ascii="Arial" w:eastAsia="Arial" w:hAnsi="Arial" w:cs="Arial" w:hint="default"/>
        <w:w w:val="99"/>
        <w:sz w:val="22"/>
        <w:szCs w:val="22"/>
      </w:rPr>
    </w:lvl>
    <w:lvl w:ilvl="2">
      <w:start w:val="1"/>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36" w15:restartNumberingAfterBreak="0">
    <w:nsid w:val="770436AF"/>
    <w:multiLevelType w:val="hybridMultilevel"/>
    <w:tmpl w:val="185614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AD5705"/>
    <w:multiLevelType w:val="hybridMultilevel"/>
    <w:tmpl w:val="3EB05D6E"/>
    <w:lvl w:ilvl="0" w:tplc="6DBAFA32">
      <w:start w:val="1"/>
      <w:numFmt w:val="lowerLetter"/>
      <w:lvlText w:val="%1."/>
      <w:lvlJc w:val="left"/>
      <w:pPr>
        <w:ind w:left="880" w:hanging="360"/>
      </w:pPr>
      <w:rPr>
        <w:rFonts w:ascii="Arial" w:eastAsia="Arial" w:hAnsi="Arial" w:cs="Arial" w:hint="default"/>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F8050C"/>
    <w:multiLevelType w:val="hybridMultilevel"/>
    <w:tmpl w:val="AA3C61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AD760BA"/>
    <w:multiLevelType w:val="hybridMultilevel"/>
    <w:tmpl w:val="27AA09B4"/>
    <w:lvl w:ilvl="0" w:tplc="04090001">
      <w:start w:val="1"/>
      <w:numFmt w:val="bullet"/>
      <w:lvlText w:val=""/>
      <w:lvlJc w:val="left"/>
      <w:pPr>
        <w:ind w:left="2382" w:hanging="360"/>
      </w:pPr>
      <w:rPr>
        <w:rFonts w:ascii="Symbol" w:hAnsi="Symbol" w:hint="default"/>
      </w:rPr>
    </w:lvl>
    <w:lvl w:ilvl="1" w:tplc="04090003" w:tentative="1">
      <w:start w:val="1"/>
      <w:numFmt w:val="bullet"/>
      <w:lvlText w:val="o"/>
      <w:lvlJc w:val="left"/>
      <w:pPr>
        <w:ind w:left="3102" w:hanging="360"/>
      </w:pPr>
      <w:rPr>
        <w:rFonts w:ascii="Courier New" w:hAnsi="Courier New" w:cs="Courier New" w:hint="default"/>
      </w:rPr>
    </w:lvl>
    <w:lvl w:ilvl="2" w:tplc="04090005" w:tentative="1">
      <w:start w:val="1"/>
      <w:numFmt w:val="bullet"/>
      <w:lvlText w:val=""/>
      <w:lvlJc w:val="left"/>
      <w:pPr>
        <w:ind w:left="3822" w:hanging="360"/>
      </w:pPr>
      <w:rPr>
        <w:rFonts w:ascii="Wingdings" w:hAnsi="Wingdings" w:hint="default"/>
      </w:rPr>
    </w:lvl>
    <w:lvl w:ilvl="3" w:tplc="04090001" w:tentative="1">
      <w:start w:val="1"/>
      <w:numFmt w:val="bullet"/>
      <w:lvlText w:val=""/>
      <w:lvlJc w:val="left"/>
      <w:pPr>
        <w:ind w:left="4542" w:hanging="360"/>
      </w:pPr>
      <w:rPr>
        <w:rFonts w:ascii="Symbol" w:hAnsi="Symbol" w:hint="default"/>
      </w:rPr>
    </w:lvl>
    <w:lvl w:ilvl="4" w:tplc="04090003" w:tentative="1">
      <w:start w:val="1"/>
      <w:numFmt w:val="bullet"/>
      <w:lvlText w:val="o"/>
      <w:lvlJc w:val="left"/>
      <w:pPr>
        <w:ind w:left="5262" w:hanging="360"/>
      </w:pPr>
      <w:rPr>
        <w:rFonts w:ascii="Courier New" w:hAnsi="Courier New" w:cs="Courier New" w:hint="default"/>
      </w:rPr>
    </w:lvl>
    <w:lvl w:ilvl="5" w:tplc="04090005" w:tentative="1">
      <w:start w:val="1"/>
      <w:numFmt w:val="bullet"/>
      <w:lvlText w:val=""/>
      <w:lvlJc w:val="left"/>
      <w:pPr>
        <w:ind w:left="5982" w:hanging="360"/>
      </w:pPr>
      <w:rPr>
        <w:rFonts w:ascii="Wingdings" w:hAnsi="Wingdings" w:hint="default"/>
      </w:rPr>
    </w:lvl>
    <w:lvl w:ilvl="6" w:tplc="04090001" w:tentative="1">
      <w:start w:val="1"/>
      <w:numFmt w:val="bullet"/>
      <w:lvlText w:val=""/>
      <w:lvlJc w:val="left"/>
      <w:pPr>
        <w:ind w:left="6702" w:hanging="360"/>
      </w:pPr>
      <w:rPr>
        <w:rFonts w:ascii="Symbol" w:hAnsi="Symbol" w:hint="default"/>
      </w:rPr>
    </w:lvl>
    <w:lvl w:ilvl="7" w:tplc="04090003" w:tentative="1">
      <w:start w:val="1"/>
      <w:numFmt w:val="bullet"/>
      <w:lvlText w:val="o"/>
      <w:lvlJc w:val="left"/>
      <w:pPr>
        <w:ind w:left="7422" w:hanging="360"/>
      </w:pPr>
      <w:rPr>
        <w:rFonts w:ascii="Courier New" w:hAnsi="Courier New" w:cs="Courier New" w:hint="default"/>
      </w:rPr>
    </w:lvl>
    <w:lvl w:ilvl="8" w:tplc="04090005" w:tentative="1">
      <w:start w:val="1"/>
      <w:numFmt w:val="bullet"/>
      <w:lvlText w:val=""/>
      <w:lvlJc w:val="left"/>
      <w:pPr>
        <w:ind w:left="8142" w:hanging="360"/>
      </w:pPr>
      <w:rPr>
        <w:rFonts w:ascii="Wingdings" w:hAnsi="Wingdings" w:hint="default"/>
      </w:rPr>
    </w:lvl>
  </w:abstractNum>
  <w:abstractNum w:abstractNumId="40" w15:restartNumberingAfterBreak="0">
    <w:nsid w:val="7CD603EE"/>
    <w:multiLevelType w:val="multilevel"/>
    <w:tmpl w:val="1B981A30"/>
    <w:styleLink w:val="Style1"/>
    <w:lvl w:ilvl="0">
      <w:start w:val="1"/>
      <w:numFmt w:val="decimalZero"/>
      <w:lvlText w:val="%1"/>
      <w:lvlJc w:val="left"/>
      <w:pPr>
        <w:ind w:left="160" w:hanging="720"/>
      </w:pPr>
      <w:rPr>
        <w:rFonts w:ascii="Arial" w:hAnsi="Arial"/>
      </w:rPr>
    </w:lvl>
    <w:lvl w:ilvl="1">
      <w:start w:val="1"/>
      <w:numFmt w:val="decimalZero"/>
      <w:lvlText w:val="%1.%2"/>
      <w:lvlJc w:val="left"/>
      <w:pPr>
        <w:ind w:left="160" w:hanging="720"/>
      </w:pPr>
      <w:rPr>
        <w:rFonts w:ascii="Arial" w:eastAsia="Arial" w:hAnsi="Arial" w:cs="Arial" w:hint="default"/>
        <w:w w:val="99"/>
        <w:sz w:val="22"/>
        <w:szCs w:val="22"/>
      </w:rPr>
    </w:lvl>
    <w:lvl w:ilvl="2">
      <w:numFmt w:val="bullet"/>
      <w:lvlText w:val="•"/>
      <w:lvlJc w:val="left"/>
      <w:pPr>
        <w:ind w:left="2104" w:hanging="720"/>
      </w:pPr>
      <w:rPr>
        <w:rFonts w:hint="default"/>
      </w:rPr>
    </w:lvl>
    <w:lvl w:ilvl="3">
      <w:numFmt w:val="bullet"/>
      <w:lvlText w:val="•"/>
      <w:lvlJc w:val="left"/>
      <w:pPr>
        <w:ind w:left="3076" w:hanging="720"/>
      </w:pPr>
      <w:rPr>
        <w:rFonts w:hint="default"/>
      </w:rPr>
    </w:lvl>
    <w:lvl w:ilvl="4">
      <w:numFmt w:val="bullet"/>
      <w:lvlText w:val="•"/>
      <w:lvlJc w:val="left"/>
      <w:pPr>
        <w:ind w:left="4048" w:hanging="720"/>
      </w:pPr>
      <w:rPr>
        <w:rFonts w:hint="default"/>
      </w:rPr>
    </w:lvl>
    <w:lvl w:ilvl="5">
      <w:numFmt w:val="bullet"/>
      <w:lvlText w:val="•"/>
      <w:lvlJc w:val="left"/>
      <w:pPr>
        <w:ind w:left="5020" w:hanging="720"/>
      </w:pPr>
      <w:rPr>
        <w:rFonts w:hint="default"/>
      </w:rPr>
    </w:lvl>
    <w:lvl w:ilvl="6">
      <w:numFmt w:val="bullet"/>
      <w:lvlText w:val="•"/>
      <w:lvlJc w:val="left"/>
      <w:pPr>
        <w:ind w:left="5992" w:hanging="720"/>
      </w:pPr>
      <w:rPr>
        <w:rFonts w:hint="default"/>
      </w:rPr>
    </w:lvl>
    <w:lvl w:ilvl="7">
      <w:numFmt w:val="bullet"/>
      <w:lvlText w:val="•"/>
      <w:lvlJc w:val="left"/>
      <w:pPr>
        <w:ind w:left="6964" w:hanging="720"/>
      </w:pPr>
      <w:rPr>
        <w:rFonts w:hint="default"/>
      </w:rPr>
    </w:lvl>
    <w:lvl w:ilvl="8">
      <w:numFmt w:val="bullet"/>
      <w:lvlText w:val="•"/>
      <w:lvlJc w:val="left"/>
      <w:pPr>
        <w:ind w:left="7936" w:hanging="720"/>
      </w:pPr>
      <w:rPr>
        <w:rFonts w:hint="default"/>
      </w:rPr>
    </w:lvl>
  </w:abstractNum>
  <w:abstractNum w:abstractNumId="41" w15:restartNumberingAfterBreak="0">
    <w:nsid w:val="7D230D32"/>
    <w:multiLevelType w:val="hybridMultilevel"/>
    <w:tmpl w:val="F5E29502"/>
    <w:lvl w:ilvl="0" w:tplc="6DBAFA32">
      <w:start w:val="1"/>
      <w:numFmt w:val="lowerLetter"/>
      <w:lvlText w:val="%1."/>
      <w:lvlJc w:val="left"/>
      <w:pPr>
        <w:ind w:left="1760" w:hanging="360"/>
      </w:pPr>
      <w:rPr>
        <w:rFonts w:ascii="Arial" w:eastAsia="Arial" w:hAnsi="Arial" w:cs="Arial" w:hint="default"/>
        <w:w w:val="99"/>
        <w:sz w:val="22"/>
        <w:szCs w:val="22"/>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42" w15:restartNumberingAfterBreak="0">
    <w:nsid w:val="7FBD3F0C"/>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num w:numId="1">
    <w:abstractNumId w:val="30"/>
  </w:num>
  <w:num w:numId="2">
    <w:abstractNumId w:val="31"/>
  </w:num>
  <w:num w:numId="3">
    <w:abstractNumId w:val="23"/>
  </w:num>
  <w:num w:numId="4">
    <w:abstractNumId w:val="32"/>
  </w:num>
  <w:num w:numId="5">
    <w:abstractNumId w:val="35"/>
  </w:num>
  <w:num w:numId="6">
    <w:abstractNumId w:val="25"/>
  </w:num>
  <w:num w:numId="7">
    <w:abstractNumId w:val="19"/>
  </w:num>
  <w:num w:numId="8">
    <w:abstractNumId w:val="13"/>
  </w:num>
  <w:num w:numId="9">
    <w:abstractNumId w:val="22"/>
  </w:num>
  <w:num w:numId="10">
    <w:abstractNumId w:val="17"/>
  </w:num>
  <w:num w:numId="11">
    <w:abstractNumId w:val="39"/>
  </w:num>
  <w:num w:numId="12">
    <w:abstractNumId w:val="16"/>
  </w:num>
  <w:num w:numId="13">
    <w:abstractNumId w:val="27"/>
  </w:num>
  <w:num w:numId="14">
    <w:abstractNumId w:val="14"/>
  </w:num>
  <w:num w:numId="15">
    <w:abstractNumId w:val="29"/>
  </w:num>
  <w:num w:numId="16">
    <w:abstractNumId w:val="36"/>
  </w:num>
  <w:num w:numId="17">
    <w:abstractNumId w:val="34"/>
  </w:num>
  <w:num w:numId="18">
    <w:abstractNumId w:val="28"/>
  </w:num>
  <w:num w:numId="19">
    <w:abstractNumId w:val="41"/>
  </w:num>
  <w:num w:numId="20">
    <w:abstractNumId w:val="37"/>
  </w:num>
  <w:num w:numId="21">
    <w:abstractNumId w:val="10"/>
  </w:num>
  <w:num w:numId="22">
    <w:abstractNumId w:val="33"/>
  </w:num>
  <w:num w:numId="23">
    <w:abstractNumId w:val="38"/>
  </w:num>
  <w:num w:numId="24">
    <w:abstractNumId w:val="21"/>
  </w:num>
  <w:num w:numId="25">
    <w:abstractNumId w:val="20"/>
  </w:num>
  <w:num w:numId="26">
    <w:abstractNumId w:val="18"/>
  </w:num>
  <w:num w:numId="27">
    <w:abstractNumId w:val="11"/>
  </w:num>
  <w:num w:numId="28">
    <w:abstractNumId w:val="40"/>
  </w:num>
  <w:num w:numId="29">
    <w:abstractNumId w:val="42"/>
  </w:num>
  <w:num w:numId="30">
    <w:abstractNumId w:val="26"/>
  </w:num>
  <w:num w:numId="31">
    <w:abstractNumId w:val="12"/>
  </w:num>
  <w:num w:numId="32">
    <w:abstractNumId w:val="15"/>
  </w:num>
  <w:num w:numId="33">
    <w:abstractNumId w:val="24"/>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stylePaneSortMethod w:val="0000"/>
  <w:doNotTrackMoves/>
  <w:doNotTrackFormatting/>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997"/>
    <w:rsid w:val="00005275"/>
    <w:rsid w:val="00005282"/>
    <w:rsid w:val="00006431"/>
    <w:rsid w:val="0001339C"/>
    <w:rsid w:val="0001356F"/>
    <w:rsid w:val="0001667C"/>
    <w:rsid w:val="000224A8"/>
    <w:rsid w:val="00023A2A"/>
    <w:rsid w:val="00024AC0"/>
    <w:rsid w:val="00032026"/>
    <w:rsid w:val="0003261C"/>
    <w:rsid w:val="000330A2"/>
    <w:rsid w:val="00040C6C"/>
    <w:rsid w:val="00041D46"/>
    <w:rsid w:val="00047105"/>
    <w:rsid w:val="00050224"/>
    <w:rsid w:val="00051043"/>
    <w:rsid w:val="0005189A"/>
    <w:rsid w:val="00053671"/>
    <w:rsid w:val="00056363"/>
    <w:rsid w:val="00057A96"/>
    <w:rsid w:val="000616C9"/>
    <w:rsid w:val="00063147"/>
    <w:rsid w:val="000634F8"/>
    <w:rsid w:val="00063F26"/>
    <w:rsid w:val="00066D54"/>
    <w:rsid w:val="00072EA1"/>
    <w:rsid w:val="00074860"/>
    <w:rsid w:val="00082075"/>
    <w:rsid w:val="00084FE8"/>
    <w:rsid w:val="00092BDC"/>
    <w:rsid w:val="00092D04"/>
    <w:rsid w:val="00095C97"/>
    <w:rsid w:val="00096D32"/>
    <w:rsid w:val="000A4115"/>
    <w:rsid w:val="000A446F"/>
    <w:rsid w:val="000A4A63"/>
    <w:rsid w:val="000B00AD"/>
    <w:rsid w:val="000B2719"/>
    <w:rsid w:val="000B4D78"/>
    <w:rsid w:val="000B5533"/>
    <w:rsid w:val="000C048D"/>
    <w:rsid w:val="000C4F55"/>
    <w:rsid w:val="000C5988"/>
    <w:rsid w:val="000C75EC"/>
    <w:rsid w:val="000D02A8"/>
    <w:rsid w:val="000D454F"/>
    <w:rsid w:val="000E2D95"/>
    <w:rsid w:val="000E3325"/>
    <w:rsid w:val="000E4299"/>
    <w:rsid w:val="000F13FF"/>
    <w:rsid w:val="000F35D0"/>
    <w:rsid w:val="000F690B"/>
    <w:rsid w:val="000F6967"/>
    <w:rsid w:val="001000D6"/>
    <w:rsid w:val="00106ADA"/>
    <w:rsid w:val="00107143"/>
    <w:rsid w:val="00112ABC"/>
    <w:rsid w:val="00115D24"/>
    <w:rsid w:val="00121691"/>
    <w:rsid w:val="00124177"/>
    <w:rsid w:val="00124B4F"/>
    <w:rsid w:val="0012595E"/>
    <w:rsid w:val="00126405"/>
    <w:rsid w:val="001271B1"/>
    <w:rsid w:val="001306F7"/>
    <w:rsid w:val="00135022"/>
    <w:rsid w:val="00141BBD"/>
    <w:rsid w:val="001427A6"/>
    <w:rsid w:val="0014336F"/>
    <w:rsid w:val="0014609A"/>
    <w:rsid w:val="00147415"/>
    <w:rsid w:val="0015389E"/>
    <w:rsid w:val="00153C77"/>
    <w:rsid w:val="00153DF8"/>
    <w:rsid w:val="00155E58"/>
    <w:rsid w:val="00156A72"/>
    <w:rsid w:val="00160462"/>
    <w:rsid w:val="00165727"/>
    <w:rsid w:val="00165DB3"/>
    <w:rsid w:val="0017189B"/>
    <w:rsid w:val="00174E7C"/>
    <w:rsid w:val="0017664D"/>
    <w:rsid w:val="00177FED"/>
    <w:rsid w:val="00180083"/>
    <w:rsid w:val="00184D56"/>
    <w:rsid w:val="00185431"/>
    <w:rsid w:val="00190787"/>
    <w:rsid w:val="00190A4F"/>
    <w:rsid w:val="00193348"/>
    <w:rsid w:val="00196E1F"/>
    <w:rsid w:val="0019728A"/>
    <w:rsid w:val="001A040D"/>
    <w:rsid w:val="001A3CDB"/>
    <w:rsid w:val="001A70C9"/>
    <w:rsid w:val="001A73CF"/>
    <w:rsid w:val="001B0357"/>
    <w:rsid w:val="001B32FE"/>
    <w:rsid w:val="001B3917"/>
    <w:rsid w:val="001B4220"/>
    <w:rsid w:val="001B498E"/>
    <w:rsid w:val="001B6D05"/>
    <w:rsid w:val="001C5982"/>
    <w:rsid w:val="001C6866"/>
    <w:rsid w:val="001D03DF"/>
    <w:rsid w:val="001D0644"/>
    <w:rsid w:val="001D0C6C"/>
    <w:rsid w:val="001D71AF"/>
    <w:rsid w:val="001D7910"/>
    <w:rsid w:val="001E0DA7"/>
    <w:rsid w:val="001E1AF9"/>
    <w:rsid w:val="001E6875"/>
    <w:rsid w:val="001F3276"/>
    <w:rsid w:val="001F5397"/>
    <w:rsid w:val="001F5906"/>
    <w:rsid w:val="001F6E91"/>
    <w:rsid w:val="001F7380"/>
    <w:rsid w:val="00205816"/>
    <w:rsid w:val="0020689C"/>
    <w:rsid w:val="00207508"/>
    <w:rsid w:val="00210AEB"/>
    <w:rsid w:val="00210F61"/>
    <w:rsid w:val="00216EEC"/>
    <w:rsid w:val="00220613"/>
    <w:rsid w:val="00220EED"/>
    <w:rsid w:val="00221982"/>
    <w:rsid w:val="0022265E"/>
    <w:rsid w:val="002226C5"/>
    <w:rsid w:val="00227240"/>
    <w:rsid w:val="00230A56"/>
    <w:rsid w:val="00231058"/>
    <w:rsid w:val="002314D4"/>
    <w:rsid w:val="002371F5"/>
    <w:rsid w:val="0024254A"/>
    <w:rsid w:val="00243295"/>
    <w:rsid w:val="00244EA8"/>
    <w:rsid w:val="002501CA"/>
    <w:rsid w:val="00250318"/>
    <w:rsid w:val="00254B71"/>
    <w:rsid w:val="00255DDF"/>
    <w:rsid w:val="00257F1A"/>
    <w:rsid w:val="00260FE0"/>
    <w:rsid w:val="002648C6"/>
    <w:rsid w:val="0026519D"/>
    <w:rsid w:val="00265486"/>
    <w:rsid w:val="00267F6D"/>
    <w:rsid w:val="00273A66"/>
    <w:rsid w:val="00273F52"/>
    <w:rsid w:val="002776A6"/>
    <w:rsid w:val="0028197D"/>
    <w:rsid w:val="00282EDE"/>
    <w:rsid w:val="00283002"/>
    <w:rsid w:val="002835F2"/>
    <w:rsid w:val="0028557D"/>
    <w:rsid w:val="002865EA"/>
    <w:rsid w:val="00286AF3"/>
    <w:rsid w:val="0029363F"/>
    <w:rsid w:val="002936FC"/>
    <w:rsid w:val="002938B1"/>
    <w:rsid w:val="00294EB9"/>
    <w:rsid w:val="00295884"/>
    <w:rsid w:val="002966DF"/>
    <w:rsid w:val="002A1174"/>
    <w:rsid w:val="002A248A"/>
    <w:rsid w:val="002A2518"/>
    <w:rsid w:val="002A3E08"/>
    <w:rsid w:val="002B40AA"/>
    <w:rsid w:val="002B6D84"/>
    <w:rsid w:val="002B7739"/>
    <w:rsid w:val="002B7D34"/>
    <w:rsid w:val="002C2E57"/>
    <w:rsid w:val="002C31F1"/>
    <w:rsid w:val="002C401A"/>
    <w:rsid w:val="002D3C62"/>
    <w:rsid w:val="002D42C0"/>
    <w:rsid w:val="002E0672"/>
    <w:rsid w:val="002E1F81"/>
    <w:rsid w:val="002E3B47"/>
    <w:rsid w:val="002E48FB"/>
    <w:rsid w:val="002E615C"/>
    <w:rsid w:val="002E6D90"/>
    <w:rsid w:val="002E6DBE"/>
    <w:rsid w:val="002F0D3D"/>
    <w:rsid w:val="002F2067"/>
    <w:rsid w:val="002F2879"/>
    <w:rsid w:val="002F4235"/>
    <w:rsid w:val="002F53BE"/>
    <w:rsid w:val="002F5A15"/>
    <w:rsid w:val="003048AD"/>
    <w:rsid w:val="00313787"/>
    <w:rsid w:val="003167B4"/>
    <w:rsid w:val="003171AA"/>
    <w:rsid w:val="00322CF6"/>
    <w:rsid w:val="00330B94"/>
    <w:rsid w:val="00330EDC"/>
    <w:rsid w:val="003313F5"/>
    <w:rsid w:val="003320D1"/>
    <w:rsid w:val="00333369"/>
    <w:rsid w:val="00337A9C"/>
    <w:rsid w:val="003407F0"/>
    <w:rsid w:val="00345B98"/>
    <w:rsid w:val="00350EB4"/>
    <w:rsid w:val="00354C69"/>
    <w:rsid w:val="00356221"/>
    <w:rsid w:val="0035723B"/>
    <w:rsid w:val="00360C62"/>
    <w:rsid w:val="00362749"/>
    <w:rsid w:val="00363B48"/>
    <w:rsid w:val="00366D2F"/>
    <w:rsid w:val="003719B1"/>
    <w:rsid w:val="0038005A"/>
    <w:rsid w:val="00383906"/>
    <w:rsid w:val="00387FB4"/>
    <w:rsid w:val="00390980"/>
    <w:rsid w:val="00394717"/>
    <w:rsid w:val="003948ED"/>
    <w:rsid w:val="003A0E64"/>
    <w:rsid w:val="003A3769"/>
    <w:rsid w:val="003A3D6F"/>
    <w:rsid w:val="003A55A2"/>
    <w:rsid w:val="003A6F10"/>
    <w:rsid w:val="003A70ED"/>
    <w:rsid w:val="003B023B"/>
    <w:rsid w:val="003C41A9"/>
    <w:rsid w:val="003C5781"/>
    <w:rsid w:val="003C5E04"/>
    <w:rsid w:val="003C7775"/>
    <w:rsid w:val="003D0017"/>
    <w:rsid w:val="003D3A60"/>
    <w:rsid w:val="003D45A4"/>
    <w:rsid w:val="003D5E8A"/>
    <w:rsid w:val="003D6B75"/>
    <w:rsid w:val="003E0857"/>
    <w:rsid w:val="003E1FFD"/>
    <w:rsid w:val="003E38C7"/>
    <w:rsid w:val="003E3EEE"/>
    <w:rsid w:val="003E518B"/>
    <w:rsid w:val="003E65EA"/>
    <w:rsid w:val="003F2F20"/>
    <w:rsid w:val="003F438B"/>
    <w:rsid w:val="003F43B3"/>
    <w:rsid w:val="003F48DC"/>
    <w:rsid w:val="003F4ED8"/>
    <w:rsid w:val="003F6CAB"/>
    <w:rsid w:val="003F7A79"/>
    <w:rsid w:val="0040305A"/>
    <w:rsid w:val="00407D58"/>
    <w:rsid w:val="00410578"/>
    <w:rsid w:val="00412610"/>
    <w:rsid w:val="004133EF"/>
    <w:rsid w:val="00416C17"/>
    <w:rsid w:val="00417756"/>
    <w:rsid w:val="0042400F"/>
    <w:rsid w:val="004322E7"/>
    <w:rsid w:val="00435A0B"/>
    <w:rsid w:val="00437128"/>
    <w:rsid w:val="00437FBE"/>
    <w:rsid w:val="00441CF7"/>
    <w:rsid w:val="00443C22"/>
    <w:rsid w:val="00456363"/>
    <w:rsid w:val="00457F4E"/>
    <w:rsid w:val="00461838"/>
    <w:rsid w:val="00463419"/>
    <w:rsid w:val="0047316F"/>
    <w:rsid w:val="00473F33"/>
    <w:rsid w:val="0047678B"/>
    <w:rsid w:val="00481D87"/>
    <w:rsid w:val="0048278B"/>
    <w:rsid w:val="00482DE0"/>
    <w:rsid w:val="00482E4B"/>
    <w:rsid w:val="00486BE6"/>
    <w:rsid w:val="00495F40"/>
    <w:rsid w:val="00496084"/>
    <w:rsid w:val="004A1AC7"/>
    <w:rsid w:val="004A4B85"/>
    <w:rsid w:val="004A5598"/>
    <w:rsid w:val="004A6099"/>
    <w:rsid w:val="004B062E"/>
    <w:rsid w:val="004B0D25"/>
    <w:rsid w:val="004B17B0"/>
    <w:rsid w:val="004B34D3"/>
    <w:rsid w:val="004B41A4"/>
    <w:rsid w:val="004B5146"/>
    <w:rsid w:val="004B6C14"/>
    <w:rsid w:val="004B72A3"/>
    <w:rsid w:val="004C093C"/>
    <w:rsid w:val="004C1D87"/>
    <w:rsid w:val="004C3110"/>
    <w:rsid w:val="004C3D8A"/>
    <w:rsid w:val="004C4404"/>
    <w:rsid w:val="004C49B8"/>
    <w:rsid w:val="004C5488"/>
    <w:rsid w:val="004C5775"/>
    <w:rsid w:val="004D31E8"/>
    <w:rsid w:val="004D358C"/>
    <w:rsid w:val="004D3F04"/>
    <w:rsid w:val="004D4C9D"/>
    <w:rsid w:val="004E0DB5"/>
    <w:rsid w:val="004E2F37"/>
    <w:rsid w:val="004E4C32"/>
    <w:rsid w:val="004E58B7"/>
    <w:rsid w:val="004F0B42"/>
    <w:rsid w:val="004F2D65"/>
    <w:rsid w:val="004F3BCC"/>
    <w:rsid w:val="004F5A48"/>
    <w:rsid w:val="0050069D"/>
    <w:rsid w:val="00501BB7"/>
    <w:rsid w:val="00505D5C"/>
    <w:rsid w:val="00507EE0"/>
    <w:rsid w:val="00512719"/>
    <w:rsid w:val="00515972"/>
    <w:rsid w:val="005246EC"/>
    <w:rsid w:val="00524E34"/>
    <w:rsid w:val="00531599"/>
    <w:rsid w:val="00536607"/>
    <w:rsid w:val="00536670"/>
    <w:rsid w:val="005410C1"/>
    <w:rsid w:val="00545E03"/>
    <w:rsid w:val="005460A4"/>
    <w:rsid w:val="00546507"/>
    <w:rsid w:val="00557AAA"/>
    <w:rsid w:val="00557B58"/>
    <w:rsid w:val="00557B73"/>
    <w:rsid w:val="005600F9"/>
    <w:rsid w:val="00561237"/>
    <w:rsid w:val="005627CA"/>
    <w:rsid w:val="00565965"/>
    <w:rsid w:val="0056666C"/>
    <w:rsid w:val="00566909"/>
    <w:rsid w:val="005672E4"/>
    <w:rsid w:val="00576A76"/>
    <w:rsid w:val="00581009"/>
    <w:rsid w:val="0058448C"/>
    <w:rsid w:val="00584BEC"/>
    <w:rsid w:val="00586FB5"/>
    <w:rsid w:val="005A170C"/>
    <w:rsid w:val="005A1864"/>
    <w:rsid w:val="005A3AC3"/>
    <w:rsid w:val="005A4F30"/>
    <w:rsid w:val="005B06DA"/>
    <w:rsid w:val="005B1CB4"/>
    <w:rsid w:val="005C26A3"/>
    <w:rsid w:val="005C77FA"/>
    <w:rsid w:val="005D2803"/>
    <w:rsid w:val="005D2911"/>
    <w:rsid w:val="005E1D3E"/>
    <w:rsid w:val="005E4341"/>
    <w:rsid w:val="005E7BB5"/>
    <w:rsid w:val="005F149E"/>
    <w:rsid w:val="005F20B6"/>
    <w:rsid w:val="005F478B"/>
    <w:rsid w:val="005F6B3E"/>
    <w:rsid w:val="00614554"/>
    <w:rsid w:val="006170FE"/>
    <w:rsid w:val="00624647"/>
    <w:rsid w:val="006273E4"/>
    <w:rsid w:val="00634C11"/>
    <w:rsid w:val="00636A60"/>
    <w:rsid w:val="0064215D"/>
    <w:rsid w:val="006520CB"/>
    <w:rsid w:val="00655610"/>
    <w:rsid w:val="00656031"/>
    <w:rsid w:val="006573F6"/>
    <w:rsid w:val="00657DCD"/>
    <w:rsid w:val="006621BD"/>
    <w:rsid w:val="00671161"/>
    <w:rsid w:val="006717E9"/>
    <w:rsid w:val="00671AF3"/>
    <w:rsid w:val="00672B78"/>
    <w:rsid w:val="00675470"/>
    <w:rsid w:val="00675945"/>
    <w:rsid w:val="00681E1A"/>
    <w:rsid w:val="00687C3B"/>
    <w:rsid w:val="00691087"/>
    <w:rsid w:val="0069441D"/>
    <w:rsid w:val="0069513E"/>
    <w:rsid w:val="00697026"/>
    <w:rsid w:val="0069702B"/>
    <w:rsid w:val="006A14E5"/>
    <w:rsid w:val="006A1504"/>
    <w:rsid w:val="006A6ECC"/>
    <w:rsid w:val="006A734A"/>
    <w:rsid w:val="006B461B"/>
    <w:rsid w:val="006B5A9A"/>
    <w:rsid w:val="006B63AC"/>
    <w:rsid w:val="006C2F67"/>
    <w:rsid w:val="006C523E"/>
    <w:rsid w:val="006D02E7"/>
    <w:rsid w:val="006D1384"/>
    <w:rsid w:val="006D2E19"/>
    <w:rsid w:val="006D3693"/>
    <w:rsid w:val="006D5C82"/>
    <w:rsid w:val="006D6395"/>
    <w:rsid w:val="006E044B"/>
    <w:rsid w:val="006E227D"/>
    <w:rsid w:val="006E2BEA"/>
    <w:rsid w:val="006E3C8A"/>
    <w:rsid w:val="006E5998"/>
    <w:rsid w:val="006F01DD"/>
    <w:rsid w:val="006F5358"/>
    <w:rsid w:val="006F5546"/>
    <w:rsid w:val="007005CC"/>
    <w:rsid w:val="007130CB"/>
    <w:rsid w:val="0071517E"/>
    <w:rsid w:val="00720BA9"/>
    <w:rsid w:val="00721D0F"/>
    <w:rsid w:val="007243EF"/>
    <w:rsid w:val="007256B7"/>
    <w:rsid w:val="00726348"/>
    <w:rsid w:val="00727901"/>
    <w:rsid w:val="007300B8"/>
    <w:rsid w:val="007334C4"/>
    <w:rsid w:val="00733823"/>
    <w:rsid w:val="00740F00"/>
    <w:rsid w:val="007420B4"/>
    <w:rsid w:val="00745835"/>
    <w:rsid w:val="00745C44"/>
    <w:rsid w:val="00745F42"/>
    <w:rsid w:val="0074707B"/>
    <w:rsid w:val="00751192"/>
    <w:rsid w:val="00753CD5"/>
    <w:rsid w:val="00756A36"/>
    <w:rsid w:val="00756BAA"/>
    <w:rsid w:val="00760CCC"/>
    <w:rsid w:val="0077033E"/>
    <w:rsid w:val="00772576"/>
    <w:rsid w:val="0077418F"/>
    <w:rsid w:val="0077494D"/>
    <w:rsid w:val="00775FAF"/>
    <w:rsid w:val="00776073"/>
    <w:rsid w:val="00776279"/>
    <w:rsid w:val="00777548"/>
    <w:rsid w:val="00795B99"/>
    <w:rsid w:val="00796F50"/>
    <w:rsid w:val="00797A38"/>
    <w:rsid w:val="00797A44"/>
    <w:rsid w:val="007A0803"/>
    <w:rsid w:val="007A186A"/>
    <w:rsid w:val="007A284B"/>
    <w:rsid w:val="007A3DD8"/>
    <w:rsid w:val="007A5F56"/>
    <w:rsid w:val="007A60AE"/>
    <w:rsid w:val="007A7E39"/>
    <w:rsid w:val="007B6F6E"/>
    <w:rsid w:val="007C1189"/>
    <w:rsid w:val="007D1500"/>
    <w:rsid w:val="007D3144"/>
    <w:rsid w:val="007D3A13"/>
    <w:rsid w:val="007D52A0"/>
    <w:rsid w:val="007D58C0"/>
    <w:rsid w:val="007E13B3"/>
    <w:rsid w:val="007E1612"/>
    <w:rsid w:val="007E2D31"/>
    <w:rsid w:val="007E5EF9"/>
    <w:rsid w:val="007E71A0"/>
    <w:rsid w:val="007F4500"/>
    <w:rsid w:val="007F52DE"/>
    <w:rsid w:val="007F5456"/>
    <w:rsid w:val="007F55C6"/>
    <w:rsid w:val="00801187"/>
    <w:rsid w:val="00802171"/>
    <w:rsid w:val="008031CC"/>
    <w:rsid w:val="00803E04"/>
    <w:rsid w:val="00806832"/>
    <w:rsid w:val="008072DD"/>
    <w:rsid w:val="0081271C"/>
    <w:rsid w:val="00812D66"/>
    <w:rsid w:val="00813B49"/>
    <w:rsid w:val="00830C5C"/>
    <w:rsid w:val="008329E2"/>
    <w:rsid w:val="00832E02"/>
    <w:rsid w:val="00840C15"/>
    <w:rsid w:val="00842B57"/>
    <w:rsid w:val="00844068"/>
    <w:rsid w:val="00845786"/>
    <w:rsid w:val="008461E4"/>
    <w:rsid w:val="0084742D"/>
    <w:rsid w:val="0084759E"/>
    <w:rsid w:val="00853828"/>
    <w:rsid w:val="00860552"/>
    <w:rsid w:val="00862D04"/>
    <w:rsid w:val="00872E06"/>
    <w:rsid w:val="0087305A"/>
    <w:rsid w:val="00874740"/>
    <w:rsid w:val="0087561E"/>
    <w:rsid w:val="00876501"/>
    <w:rsid w:val="00876888"/>
    <w:rsid w:val="008813CB"/>
    <w:rsid w:val="00882BB0"/>
    <w:rsid w:val="0088324D"/>
    <w:rsid w:val="008837DE"/>
    <w:rsid w:val="0088637A"/>
    <w:rsid w:val="0088731E"/>
    <w:rsid w:val="008902BE"/>
    <w:rsid w:val="00890989"/>
    <w:rsid w:val="00892544"/>
    <w:rsid w:val="008929A9"/>
    <w:rsid w:val="00893F8A"/>
    <w:rsid w:val="00895D10"/>
    <w:rsid w:val="008A0E6C"/>
    <w:rsid w:val="008A36B5"/>
    <w:rsid w:val="008A3D19"/>
    <w:rsid w:val="008B05F9"/>
    <w:rsid w:val="008B4A64"/>
    <w:rsid w:val="008B58BC"/>
    <w:rsid w:val="008B5B48"/>
    <w:rsid w:val="008C360F"/>
    <w:rsid w:val="008C4D3A"/>
    <w:rsid w:val="008C521C"/>
    <w:rsid w:val="008D15E8"/>
    <w:rsid w:val="008D321E"/>
    <w:rsid w:val="008D58D8"/>
    <w:rsid w:val="008D78C7"/>
    <w:rsid w:val="008E0370"/>
    <w:rsid w:val="008E09B2"/>
    <w:rsid w:val="008F28D5"/>
    <w:rsid w:val="008F2F3E"/>
    <w:rsid w:val="008F44F0"/>
    <w:rsid w:val="008F500E"/>
    <w:rsid w:val="008F5DD2"/>
    <w:rsid w:val="0090037A"/>
    <w:rsid w:val="009102EA"/>
    <w:rsid w:val="00911640"/>
    <w:rsid w:val="00912B47"/>
    <w:rsid w:val="00913300"/>
    <w:rsid w:val="009133AC"/>
    <w:rsid w:val="009200A4"/>
    <w:rsid w:val="00920202"/>
    <w:rsid w:val="0092161F"/>
    <w:rsid w:val="00921BF2"/>
    <w:rsid w:val="009242F7"/>
    <w:rsid w:val="00925033"/>
    <w:rsid w:val="00925F3C"/>
    <w:rsid w:val="009323D7"/>
    <w:rsid w:val="0093292B"/>
    <w:rsid w:val="0093637C"/>
    <w:rsid w:val="00937360"/>
    <w:rsid w:val="00952F02"/>
    <w:rsid w:val="009541AA"/>
    <w:rsid w:val="00957A49"/>
    <w:rsid w:val="00962230"/>
    <w:rsid w:val="00966672"/>
    <w:rsid w:val="00967C71"/>
    <w:rsid w:val="009706C1"/>
    <w:rsid w:val="00971C6E"/>
    <w:rsid w:val="009738A2"/>
    <w:rsid w:val="00976D8A"/>
    <w:rsid w:val="00980D7A"/>
    <w:rsid w:val="00980EFC"/>
    <w:rsid w:val="00981512"/>
    <w:rsid w:val="00982EAC"/>
    <w:rsid w:val="009874BD"/>
    <w:rsid w:val="00987993"/>
    <w:rsid w:val="0099340D"/>
    <w:rsid w:val="00994AA5"/>
    <w:rsid w:val="00995794"/>
    <w:rsid w:val="009A07BE"/>
    <w:rsid w:val="009A2AEC"/>
    <w:rsid w:val="009A365A"/>
    <w:rsid w:val="009A62E7"/>
    <w:rsid w:val="009A7976"/>
    <w:rsid w:val="009B3337"/>
    <w:rsid w:val="009B353F"/>
    <w:rsid w:val="009B3C9A"/>
    <w:rsid w:val="009B469C"/>
    <w:rsid w:val="009B6863"/>
    <w:rsid w:val="009B7FAF"/>
    <w:rsid w:val="009C5A81"/>
    <w:rsid w:val="009D3503"/>
    <w:rsid w:val="009D38B9"/>
    <w:rsid w:val="009D6B1C"/>
    <w:rsid w:val="009D6F57"/>
    <w:rsid w:val="009D717E"/>
    <w:rsid w:val="009E04B4"/>
    <w:rsid w:val="009E2532"/>
    <w:rsid w:val="009E2783"/>
    <w:rsid w:val="009E700A"/>
    <w:rsid w:val="009E74DB"/>
    <w:rsid w:val="009F5FDD"/>
    <w:rsid w:val="009F6A0F"/>
    <w:rsid w:val="00A00442"/>
    <w:rsid w:val="00A0083C"/>
    <w:rsid w:val="00A00DF8"/>
    <w:rsid w:val="00A01D1E"/>
    <w:rsid w:val="00A02E95"/>
    <w:rsid w:val="00A03DE2"/>
    <w:rsid w:val="00A13201"/>
    <w:rsid w:val="00A15A8E"/>
    <w:rsid w:val="00A21F2C"/>
    <w:rsid w:val="00A23330"/>
    <w:rsid w:val="00A23ABA"/>
    <w:rsid w:val="00A25C3E"/>
    <w:rsid w:val="00A27FBD"/>
    <w:rsid w:val="00A3286F"/>
    <w:rsid w:val="00A33139"/>
    <w:rsid w:val="00A372A4"/>
    <w:rsid w:val="00A4139F"/>
    <w:rsid w:val="00A444C2"/>
    <w:rsid w:val="00A4527B"/>
    <w:rsid w:val="00A51BEA"/>
    <w:rsid w:val="00A529AD"/>
    <w:rsid w:val="00A54A3F"/>
    <w:rsid w:val="00A572EF"/>
    <w:rsid w:val="00A57EB9"/>
    <w:rsid w:val="00A6004D"/>
    <w:rsid w:val="00A63997"/>
    <w:rsid w:val="00A65E96"/>
    <w:rsid w:val="00A662C3"/>
    <w:rsid w:val="00A6745C"/>
    <w:rsid w:val="00A67E3C"/>
    <w:rsid w:val="00A72675"/>
    <w:rsid w:val="00A72988"/>
    <w:rsid w:val="00A7312B"/>
    <w:rsid w:val="00A84CD4"/>
    <w:rsid w:val="00A935AD"/>
    <w:rsid w:val="00A949B4"/>
    <w:rsid w:val="00A94A05"/>
    <w:rsid w:val="00A94BBB"/>
    <w:rsid w:val="00A96BE3"/>
    <w:rsid w:val="00AB0A4F"/>
    <w:rsid w:val="00AB2615"/>
    <w:rsid w:val="00AB2658"/>
    <w:rsid w:val="00AC40BE"/>
    <w:rsid w:val="00AD5946"/>
    <w:rsid w:val="00AD6A21"/>
    <w:rsid w:val="00AE3221"/>
    <w:rsid w:val="00AE4643"/>
    <w:rsid w:val="00AE5752"/>
    <w:rsid w:val="00AF1316"/>
    <w:rsid w:val="00AF3E14"/>
    <w:rsid w:val="00AF4319"/>
    <w:rsid w:val="00AF7032"/>
    <w:rsid w:val="00AF7C25"/>
    <w:rsid w:val="00AF7E5A"/>
    <w:rsid w:val="00B0476F"/>
    <w:rsid w:val="00B11A31"/>
    <w:rsid w:val="00B15C68"/>
    <w:rsid w:val="00B163E3"/>
    <w:rsid w:val="00B20628"/>
    <w:rsid w:val="00B2436B"/>
    <w:rsid w:val="00B271DA"/>
    <w:rsid w:val="00B36BAF"/>
    <w:rsid w:val="00B40DAE"/>
    <w:rsid w:val="00B40EBD"/>
    <w:rsid w:val="00B41A2E"/>
    <w:rsid w:val="00B46146"/>
    <w:rsid w:val="00B4733B"/>
    <w:rsid w:val="00B51B26"/>
    <w:rsid w:val="00B55270"/>
    <w:rsid w:val="00B5725B"/>
    <w:rsid w:val="00B60154"/>
    <w:rsid w:val="00B60705"/>
    <w:rsid w:val="00B62661"/>
    <w:rsid w:val="00B65A1B"/>
    <w:rsid w:val="00B65C94"/>
    <w:rsid w:val="00B669A8"/>
    <w:rsid w:val="00B67C70"/>
    <w:rsid w:val="00B80096"/>
    <w:rsid w:val="00B80375"/>
    <w:rsid w:val="00B81413"/>
    <w:rsid w:val="00B8439A"/>
    <w:rsid w:val="00B85735"/>
    <w:rsid w:val="00B85884"/>
    <w:rsid w:val="00B902D6"/>
    <w:rsid w:val="00B92341"/>
    <w:rsid w:val="00B94FC6"/>
    <w:rsid w:val="00B95F9F"/>
    <w:rsid w:val="00BA28E8"/>
    <w:rsid w:val="00BA4E7E"/>
    <w:rsid w:val="00BA6AD5"/>
    <w:rsid w:val="00BA7F1D"/>
    <w:rsid w:val="00BB029E"/>
    <w:rsid w:val="00BB3365"/>
    <w:rsid w:val="00BB34B7"/>
    <w:rsid w:val="00BC6DF2"/>
    <w:rsid w:val="00BC6F58"/>
    <w:rsid w:val="00BD08FE"/>
    <w:rsid w:val="00BD2E38"/>
    <w:rsid w:val="00BD7354"/>
    <w:rsid w:val="00BD73CA"/>
    <w:rsid w:val="00BE17FC"/>
    <w:rsid w:val="00BF0D23"/>
    <w:rsid w:val="00BF3B89"/>
    <w:rsid w:val="00C06F3F"/>
    <w:rsid w:val="00C11CD9"/>
    <w:rsid w:val="00C13DC1"/>
    <w:rsid w:val="00C2797E"/>
    <w:rsid w:val="00C33C84"/>
    <w:rsid w:val="00C357C4"/>
    <w:rsid w:val="00C35DB9"/>
    <w:rsid w:val="00C36B1A"/>
    <w:rsid w:val="00C43A69"/>
    <w:rsid w:val="00C43F74"/>
    <w:rsid w:val="00C546DC"/>
    <w:rsid w:val="00C55038"/>
    <w:rsid w:val="00C56C72"/>
    <w:rsid w:val="00C56DF1"/>
    <w:rsid w:val="00C606D7"/>
    <w:rsid w:val="00C6277B"/>
    <w:rsid w:val="00C64A3F"/>
    <w:rsid w:val="00C715D9"/>
    <w:rsid w:val="00C71B5D"/>
    <w:rsid w:val="00C741E0"/>
    <w:rsid w:val="00C74E0F"/>
    <w:rsid w:val="00C77E36"/>
    <w:rsid w:val="00C81DDA"/>
    <w:rsid w:val="00C83785"/>
    <w:rsid w:val="00C838E3"/>
    <w:rsid w:val="00C84D1E"/>
    <w:rsid w:val="00C85A71"/>
    <w:rsid w:val="00C878CE"/>
    <w:rsid w:val="00C90038"/>
    <w:rsid w:val="00C91EC5"/>
    <w:rsid w:val="00C92090"/>
    <w:rsid w:val="00C93812"/>
    <w:rsid w:val="00C9579A"/>
    <w:rsid w:val="00CA116A"/>
    <w:rsid w:val="00CA1670"/>
    <w:rsid w:val="00CA3C0F"/>
    <w:rsid w:val="00CA4E88"/>
    <w:rsid w:val="00CB31E0"/>
    <w:rsid w:val="00CB479A"/>
    <w:rsid w:val="00CB4C4C"/>
    <w:rsid w:val="00CB67B1"/>
    <w:rsid w:val="00CB746E"/>
    <w:rsid w:val="00CC1B3D"/>
    <w:rsid w:val="00CC3F7F"/>
    <w:rsid w:val="00CC5D5F"/>
    <w:rsid w:val="00CC660F"/>
    <w:rsid w:val="00CD0B46"/>
    <w:rsid w:val="00CD11C5"/>
    <w:rsid w:val="00CD3E9F"/>
    <w:rsid w:val="00CD4BB2"/>
    <w:rsid w:val="00CD7115"/>
    <w:rsid w:val="00CD765F"/>
    <w:rsid w:val="00CE1C6B"/>
    <w:rsid w:val="00CE6DA1"/>
    <w:rsid w:val="00CF2395"/>
    <w:rsid w:val="00D00A21"/>
    <w:rsid w:val="00D04DC0"/>
    <w:rsid w:val="00D15173"/>
    <w:rsid w:val="00D172FC"/>
    <w:rsid w:val="00D20D8D"/>
    <w:rsid w:val="00D20E1C"/>
    <w:rsid w:val="00D212BE"/>
    <w:rsid w:val="00D2208F"/>
    <w:rsid w:val="00D2348C"/>
    <w:rsid w:val="00D309DA"/>
    <w:rsid w:val="00D32D8E"/>
    <w:rsid w:val="00D349C2"/>
    <w:rsid w:val="00D34FE8"/>
    <w:rsid w:val="00D36B74"/>
    <w:rsid w:val="00D452B5"/>
    <w:rsid w:val="00D51C2F"/>
    <w:rsid w:val="00D51F90"/>
    <w:rsid w:val="00D605C7"/>
    <w:rsid w:val="00D70F0F"/>
    <w:rsid w:val="00D72FA3"/>
    <w:rsid w:val="00D73061"/>
    <w:rsid w:val="00D73FF8"/>
    <w:rsid w:val="00D74071"/>
    <w:rsid w:val="00D802DD"/>
    <w:rsid w:val="00D817B6"/>
    <w:rsid w:val="00D82391"/>
    <w:rsid w:val="00D82B53"/>
    <w:rsid w:val="00D92888"/>
    <w:rsid w:val="00D92AD0"/>
    <w:rsid w:val="00D9413B"/>
    <w:rsid w:val="00D94573"/>
    <w:rsid w:val="00D96E40"/>
    <w:rsid w:val="00DA567F"/>
    <w:rsid w:val="00DA5D3F"/>
    <w:rsid w:val="00DA5E8A"/>
    <w:rsid w:val="00DB61FD"/>
    <w:rsid w:val="00DB7BA3"/>
    <w:rsid w:val="00DC0081"/>
    <w:rsid w:val="00DC4948"/>
    <w:rsid w:val="00DC5B39"/>
    <w:rsid w:val="00DD1881"/>
    <w:rsid w:val="00DD25F7"/>
    <w:rsid w:val="00DD3622"/>
    <w:rsid w:val="00DD43F6"/>
    <w:rsid w:val="00DD5F3D"/>
    <w:rsid w:val="00DE1B71"/>
    <w:rsid w:val="00DE6313"/>
    <w:rsid w:val="00DF0A4A"/>
    <w:rsid w:val="00DF0B62"/>
    <w:rsid w:val="00DF36A2"/>
    <w:rsid w:val="00DF4770"/>
    <w:rsid w:val="00DF69E1"/>
    <w:rsid w:val="00DF7428"/>
    <w:rsid w:val="00E0260C"/>
    <w:rsid w:val="00E04761"/>
    <w:rsid w:val="00E07EA0"/>
    <w:rsid w:val="00E10651"/>
    <w:rsid w:val="00E1670F"/>
    <w:rsid w:val="00E27BCE"/>
    <w:rsid w:val="00E27CAF"/>
    <w:rsid w:val="00E3020A"/>
    <w:rsid w:val="00E3037D"/>
    <w:rsid w:val="00E30755"/>
    <w:rsid w:val="00E3358E"/>
    <w:rsid w:val="00E3526D"/>
    <w:rsid w:val="00E35BC0"/>
    <w:rsid w:val="00E37B5B"/>
    <w:rsid w:val="00E37E4E"/>
    <w:rsid w:val="00E46EC6"/>
    <w:rsid w:val="00E50977"/>
    <w:rsid w:val="00E50F92"/>
    <w:rsid w:val="00E5294E"/>
    <w:rsid w:val="00E55D6B"/>
    <w:rsid w:val="00E564C4"/>
    <w:rsid w:val="00E66D87"/>
    <w:rsid w:val="00E70765"/>
    <w:rsid w:val="00E80DFC"/>
    <w:rsid w:val="00E81C9E"/>
    <w:rsid w:val="00E82C06"/>
    <w:rsid w:val="00E83074"/>
    <w:rsid w:val="00E843CA"/>
    <w:rsid w:val="00E84463"/>
    <w:rsid w:val="00E84AAB"/>
    <w:rsid w:val="00E8632B"/>
    <w:rsid w:val="00E86E97"/>
    <w:rsid w:val="00E916D8"/>
    <w:rsid w:val="00E93DB1"/>
    <w:rsid w:val="00E9645F"/>
    <w:rsid w:val="00EA64E3"/>
    <w:rsid w:val="00EB0168"/>
    <w:rsid w:val="00EB2DBA"/>
    <w:rsid w:val="00EB67B9"/>
    <w:rsid w:val="00EC0A78"/>
    <w:rsid w:val="00EC1100"/>
    <w:rsid w:val="00EC4B55"/>
    <w:rsid w:val="00EC6339"/>
    <w:rsid w:val="00ED09A1"/>
    <w:rsid w:val="00ED19BD"/>
    <w:rsid w:val="00ED7313"/>
    <w:rsid w:val="00EE2AF3"/>
    <w:rsid w:val="00EE49B2"/>
    <w:rsid w:val="00EE60C3"/>
    <w:rsid w:val="00EE68F9"/>
    <w:rsid w:val="00EE7AB9"/>
    <w:rsid w:val="00EF214B"/>
    <w:rsid w:val="00EF716A"/>
    <w:rsid w:val="00EF7BC1"/>
    <w:rsid w:val="00F01B27"/>
    <w:rsid w:val="00F037FC"/>
    <w:rsid w:val="00F044C6"/>
    <w:rsid w:val="00F12B7E"/>
    <w:rsid w:val="00F14A06"/>
    <w:rsid w:val="00F166D5"/>
    <w:rsid w:val="00F170D3"/>
    <w:rsid w:val="00F20E7C"/>
    <w:rsid w:val="00F30274"/>
    <w:rsid w:val="00F32652"/>
    <w:rsid w:val="00F36BC7"/>
    <w:rsid w:val="00F4339F"/>
    <w:rsid w:val="00F44E3D"/>
    <w:rsid w:val="00F46767"/>
    <w:rsid w:val="00F52B33"/>
    <w:rsid w:val="00F60946"/>
    <w:rsid w:val="00F63141"/>
    <w:rsid w:val="00F64656"/>
    <w:rsid w:val="00F64F7C"/>
    <w:rsid w:val="00F667E4"/>
    <w:rsid w:val="00F74932"/>
    <w:rsid w:val="00F77424"/>
    <w:rsid w:val="00F8176C"/>
    <w:rsid w:val="00F82514"/>
    <w:rsid w:val="00F859F5"/>
    <w:rsid w:val="00F97674"/>
    <w:rsid w:val="00FA1485"/>
    <w:rsid w:val="00FA2D76"/>
    <w:rsid w:val="00FA3FFD"/>
    <w:rsid w:val="00FA4466"/>
    <w:rsid w:val="00FA6D8D"/>
    <w:rsid w:val="00FB08DB"/>
    <w:rsid w:val="00FB1C67"/>
    <w:rsid w:val="00FB4751"/>
    <w:rsid w:val="00FB605E"/>
    <w:rsid w:val="00FC1D12"/>
    <w:rsid w:val="00FC23C7"/>
    <w:rsid w:val="00FC45B9"/>
    <w:rsid w:val="00FC66B9"/>
    <w:rsid w:val="00FD0601"/>
    <w:rsid w:val="00FD27BA"/>
    <w:rsid w:val="00FD2E43"/>
    <w:rsid w:val="00FE08F3"/>
    <w:rsid w:val="00FE0916"/>
    <w:rsid w:val="00FF146B"/>
    <w:rsid w:val="02D5CC89"/>
    <w:rsid w:val="068F0281"/>
    <w:rsid w:val="06D62FEB"/>
    <w:rsid w:val="11349984"/>
    <w:rsid w:val="117CCED2"/>
    <w:rsid w:val="11F1B3F3"/>
    <w:rsid w:val="1382C2EA"/>
    <w:rsid w:val="1420FBA9"/>
    <w:rsid w:val="14AACDCE"/>
    <w:rsid w:val="14D0B8C1"/>
    <w:rsid w:val="15B5F6B6"/>
    <w:rsid w:val="16BA63AC"/>
    <w:rsid w:val="17C5FA28"/>
    <w:rsid w:val="19416295"/>
    <w:rsid w:val="1ABCBE78"/>
    <w:rsid w:val="1AEF6F7B"/>
    <w:rsid w:val="1CC4F3A4"/>
    <w:rsid w:val="1D8E8634"/>
    <w:rsid w:val="1E286B02"/>
    <w:rsid w:val="1EBE4779"/>
    <w:rsid w:val="222F6A2F"/>
    <w:rsid w:val="22CEB51E"/>
    <w:rsid w:val="2652AC5E"/>
    <w:rsid w:val="27AB220C"/>
    <w:rsid w:val="295B4F0A"/>
    <w:rsid w:val="2FB7C348"/>
    <w:rsid w:val="305DF1E3"/>
    <w:rsid w:val="3167CCCB"/>
    <w:rsid w:val="343E1BE5"/>
    <w:rsid w:val="360A8A67"/>
    <w:rsid w:val="3B00D41E"/>
    <w:rsid w:val="3EC3D45C"/>
    <w:rsid w:val="4242C2B2"/>
    <w:rsid w:val="45DF8420"/>
    <w:rsid w:val="4793CDF7"/>
    <w:rsid w:val="494F5C17"/>
    <w:rsid w:val="4C4E16BD"/>
    <w:rsid w:val="4ED2C82E"/>
    <w:rsid w:val="512187E0"/>
    <w:rsid w:val="56273712"/>
    <w:rsid w:val="5777C5D7"/>
    <w:rsid w:val="57C91378"/>
    <w:rsid w:val="5A1D91BE"/>
    <w:rsid w:val="5A38131C"/>
    <w:rsid w:val="5EB2AEBA"/>
    <w:rsid w:val="6181D369"/>
    <w:rsid w:val="625C1649"/>
    <w:rsid w:val="6336D520"/>
    <w:rsid w:val="63F99FD0"/>
    <w:rsid w:val="64E151E0"/>
    <w:rsid w:val="66E5B763"/>
    <w:rsid w:val="678E49F7"/>
    <w:rsid w:val="6A16EFC5"/>
    <w:rsid w:val="6AFCD689"/>
    <w:rsid w:val="6E28A30A"/>
    <w:rsid w:val="6F349147"/>
    <w:rsid w:val="6FEE8335"/>
    <w:rsid w:val="711BEAD7"/>
    <w:rsid w:val="731270CA"/>
    <w:rsid w:val="74B2D9D5"/>
    <w:rsid w:val="75E6662A"/>
    <w:rsid w:val="770E5E8B"/>
    <w:rsid w:val="7984196E"/>
    <w:rsid w:val="7B87A199"/>
    <w:rsid w:val="7E4CC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4B1821"/>
  <w15:docId w15:val="{D4F67544-AC82-426E-A2BB-60130BD9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8FB"/>
    <w:rPr>
      <w:rFonts w:ascii="Arial" w:eastAsia="Arial" w:hAnsi="Arial" w:cs="Arial"/>
    </w:rPr>
  </w:style>
  <w:style w:type="paragraph" w:styleId="Heading1">
    <w:name w:val="heading 1"/>
    <w:basedOn w:val="BodyText"/>
    <w:next w:val="BodyText"/>
    <w:uiPriority w:val="9"/>
    <w:qFormat/>
    <w:rsid w:val="002E48FB"/>
    <w:pPr>
      <w:keepNext/>
      <w:adjustRightInd w:val="0"/>
      <w:spacing w:before="440"/>
      <w:ind w:left="720" w:hanging="720"/>
      <w:outlineLvl w:val="0"/>
    </w:pPr>
    <w:rPr>
      <w:rFonts w:eastAsia="Times New Roman" w:cs="Times New Roman"/>
      <w:szCs w:val="24"/>
    </w:rPr>
  </w:style>
  <w:style w:type="paragraph" w:styleId="Heading2">
    <w:name w:val="heading 2"/>
    <w:basedOn w:val="Normal"/>
    <w:next w:val="Normal"/>
    <w:link w:val="Heading2Char"/>
    <w:uiPriority w:val="9"/>
    <w:unhideWhenUsed/>
    <w:qFormat/>
    <w:rsid w:val="0088324D"/>
    <w:pPr>
      <w:keepNext/>
      <w:keepLines/>
      <w:widowControl/>
      <w:spacing w:after="2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8A36B5"/>
    <w:pPr>
      <w:widowControl/>
      <w:spacing w:after="220"/>
    </w:pPr>
    <w:rPr>
      <w:rFonts w:ascii="Arial" w:eastAsia="Arial" w:hAnsi="Arial" w:cs="Arial"/>
    </w:rPr>
  </w:style>
  <w:style w:type="paragraph" w:styleId="ListParagraph">
    <w:name w:val="List Paragraph"/>
    <w:basedOn w:val="Normal"/>
    <w:uiPriority w:val="34"/>
    <w:qFormat/>
    <w:pPr>
      <w:ind w:left="160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460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09A"/>
    <w:rPr>
      <w:rFonts w:ascii="Segoe UI" w:eastAsia="Arial" w:hAnsi="Segoe UI" w:cs="Segoe UI"/>
      <w:sz w:val="18"/>
      <w:szCs w:val="18"/>
    </w:rPr>
  </w:style>
  <w:style w:type="character" w:styleId="CommentReference">
    <w:name w:val="annotation reference"/>
    <w:basedOn w:val="DefaultParagraphFont"/>
    <w:uiPriority w:val="99"/>
    <w:semiHidden/>
    <w:unhideWhenUsed/>
    <w:rsid w:val="003E38C7"/>
    <w:rPr>
      <w:sz w:val="16"/>
      <w:szCs w:val="16"/>
    </w:rPr>
  </w:style>
  <w:style w:type="paragraph" w:styleId="CommentText">
    <w:name w:val="annotation text"/>
    <w:basedOn w:val="Normal"/>
    <w:link w:val="CommentTextChar"/>
    <w:uiPriority w:val="99"/>
    <w:unhideWhenUsed/>
    <w:rsid w:val="003E38C7"/>
    <w:rPr>
      <w:sz w:val="20"/>
      <w:szCs w:val="20"/>
    </w:rPr>
  </w:style>
  <w:style w:type="character" w:customStyle="1" w:styleId="CommentTextChar">
    <w:name w:val="Comment Text Char"/>
    <w:basedOn w:val="DefaultParagraphFont"/>
    <w:link w:val="CommentText"/>
    <w:uiPriority w:val="99"/>
    <w:rsid w:val="003E38C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E38C7"/>
    <w:rPr>
      <w:b/>
      <w:bCs/>
    </w:rPr>
  </w:style>
  <w:style w:type="character" w:customStyle="1" w:styleId="CommentSubjectChar">
    <w:name w:val="Comment Subject Char"/>
    <w:basedOn w:val="CommentTextChar"/>
    <w:link w:val="CommentSubject"/>
    <w:uiPriority w:val="99"/>
    <w:semiHidden/>
    <w:rsid w:val="003E38C7"/>
    <w:rPr>
      <w:rFonts w:ascii="Arial" w:eastAsia="Arial" w:hAnsi="Arial" w:cs="Arial"/>
      <w:b/>
      <w:bCs/>
      <w:sz w:val="20"/>
      <w:szCs w:val="20"/>
    </w:rPr>
  </w:style>
  <w:style w:type="paragraph" w:styleId="Footer">
    <w:name w:val="footer"/>
    <w:basedOn w:val="Normal"/>
    <w:link w:val="FooterChar"/>
    <w:uiPriority w:val="99"/>
    <w:unhideWhenUsed/>
    <w:rsid w:val="003E38C7"/>
    <w:pPr>
      <w:widowControl/>
      <w:tabs>
        <w:tab w:val="center" w:pos="4680"/>
        <w:tab w:val="right" w:pos="9360"/>
      </w:tabs>
      <w:autoSpaceDE/>
      <w:autoSpaceDN/>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3E38C7"/>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A0803"/>
    <w:pPr>
      <w:tabs>
        <w:tab w:val="center" w:pos="4680"/>
        <w:tab w:val="right" w:pos="9360"/>
      </w:tabs>
    </w:pPr>
  </w:style>
  <w:style w:type="character" w:customStyle="1" w:styleId="HeaderChar">
    <w:name w:val="Header Char"/>
    <w:basedOn w:val="DefaultParagraphFont"/>
    <w:link w:val="Header"/>
    <w:uiPriority w:val="99"/>
    <w:rsid w:val="007A0803"/>
    <w:rPr>
      <w:rFonts w:ascii="Arial" w:eastAsia="Arial" w:hAnsi="Arial" w:cs="Arial"/>
    </w:rPr>
  </w:style>
  <w:style w:type="paragraph" w:styleId="Revision">
    <w:name w:val="Revision"/>
    <w:hidden/>
    <w:uiPriority w:val="99"/>
    <w:semiHidden/>
    <w:rsid w:val="009A2AEC"/>
    <w:pPr>
      <w:widowControl/>
      <w:autoSpaceDE/>
      <w:autoSpaceDN/>
    </w:pPr>
    <w:rPr>
      <w:rFonts w:ascii="Arial" w:eastAsia="Arial" w:hAnsi="Arial" w:cs="Arial"/>
    </w:rPr>
  </w:style>
  <w:style w:type="table" w:styleId="TableGrid">
    <w:name w:val="Table Grid"/>
    <w:basedOn w:val="TableNormal"/>
    <w:uiPriority w:val="59"/>
    <w:unhideWhenUsed/>
    <w:rsid w:val="0001356F"/>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576A76"/>
    <w:pPr>
      <w:pBdr>
        <w:top w:val="single" w:sz="4" w:space="3" w:color="auto"/>
        <w:bottom w:val="single" w:sz="4" w:space="3" w:color="auto"/>
      </w:pBdr>
      <w:adjustRightInd w:val="0"/>
      <w:spacing w:before="120" w:after="120"/>
      <w:jc w:val="center"/>
    </w:pPr>
    <w:rPr>
      <w:rFonts w:eastAsiaTheme="minorEastAsia"/>
      <w:iCs/>
      <w:szCs w:val="24"/>
    </w:rPr>
  </w:style>
  <w:style w:type="character" w:customStyle="1" w:styleId="IntenseQuoteChar">
    <w:name w:val="Intense Quote Char"/>
    <w:basedOn w:val="DefaultParagraphFont"/>
    <w:link w:val="IntenseQuote"/>
    <w:uiPriority w:val="30"/>
    <w:rsid w:val="00576A76"/>
    <w:rPr>
      <w:rFonts w:ascii="Arial" w:eastAsiaTheme="minorEastAsia" w:hAnsi="Arial" w:cs="Arial"/>
      <w:iCs/>
      <w:szCs w:val="24"/>
    </w:rPr>
  </w:style>
  <w:style w:type="character" w:styleId="FootnoteReference">
    <w:name w:val="footnote reference"/>
    <w:uiPriority w:val="99"/>
    <w:semiHidden/>
    <w:rsid w:val="00745835"/>
  </w:style>
  <w:style w:type="paragraph" w:styleId="FootnoteText">
    <w:name w:val="footnote text"/>
    <w:basedOn w:val="Normal"/>
    <w:link w:val="FootnoteTextChar"/>
    <w:uiPriority w:val="99"/>
    <w:unhideWhenUsed/>
    <w:rsid w:val="00745835"/>
    <w:pPr>
      <w:adjustRightInd w:val="0"/>
    </w:pPr>
    <w:rPr>
      <w:rFonts w:eastAsia="Times New Roman" w:cs="Times New Roman"/>
      <w:sz w:val="20"/>
      <w:szCs w:val="20"/>
    </w:rPr>
  </w:style>
  <w:style w:type="character" w:customStyle="1" w:styleId="FootnoteTextChar">
    <w:name w:val="Footnote Text Char"/>
    <w:basedOn w:val="DefaultParagraphFont"/>
    <w:link w:val="FootnoteText"/>
    <w:uiPriority w:val="99"/>
    <w:rsid w:val="00745835"/>
    <w:rPr>
      <w:rFonts w:ascii="Arial" w:eastAsia="Times New Roman" w:hAnsi="Arial" w:cs="Times New Roman"/>
      <w:sz w:val="20"/>
      <w:szCs w:val="20"/>
    </w:rPr>
  </w:style>
  <w:style w:type="numbering" w:customStyle="1" w:styleId="Style1">
    <w:name w:val="Style1"/>
    <w:uiPriority w:val="99"/>
    <w:rsid w:val="00082075"/>
    <w:pPr>
      <w:numPr>
        <w:numId w:val="28"/>
      </w:numPr>
    </w:pPr>
  </w:style>
  <w:style w:type="character" w:customStyle="1" w:styleId="normaltextrun">
    <w:name w:val="normaltextrun"/>
    <w:basedOn w:val="DefaultParagraphFont"/>
  </w:style>
  <w:style w:type="character" w:styleId="Hyperlink">
    <w:name w:val="Hyperlink"/>
    <w:basedOn w:val="DefaultParagraphFont"/>
    <w:uiPriority w:val="99"/>
    <w:unhideWhenUsed/>
    <w:rPr>
      <w:color w:val="0000FF" w:themeColor="hyperlink"/>
      <w:u w:val="single"/>
    </w:rPr>
  </w:style>
  <w:style w:type="paragraph" w:styleId="Title">
    <w:name w:val="Title"/>
    <w:basedOn w:val="BodyText"/>
    <w:next w:val="Normal"/>
    <w:link w:val="TitleChar"/>
    <w:uiPriority w:val="10"/>
    <w:qFormat/>
    <w:rsid w:val="00F64F7C"/>
    <w:pPr>
      <w:spacing w:before="440"/>
      <w:jc w:val="center"/>
    </w:pPr>
  </w:style>
  <w:style w:type="character" w:customStyle="1" w:styleId="TitleChar">
    <w:name w:val="Title Char"/>
    <w:basedOn w:val="DefaultParagraphFont"/>
    <w:link w:val="Title"/>
    <w:uiPriority w:val="10"/>
    <w:rsid w:val="00F64F7C"/>
    <w:rPr>
      <w:rFonts w:ascii="Arial" w:eastAsia="Arial" w:hAnsi="Arial" w:cs="Arial"/>
    </w:rPr>
  </w:style>
  <w:style w:type="paragraph" w:customStyle="1" w:styleId="EffectiveDateEND">
    <w:name w:val="Effective Date/END"/>
    <w:basedOn w:val="BodyText"/>
    <w:qFormat/>
    <w:rsid w:val="00362749"/>
    <w:pPr>
      <w:spacing w:before="220" w:after="440"/>
      <w:jc w:val="center"/>
    </w:pPr>
  </w:style>
  <w:style w:type="paragraph" w:styleId="BodyText2">
    <w:name w:val="Body Text 2"/>
    <w:basedOn w:val="Normal"/>
    <w:link w:val="BodyText2Char"/>
    <w:uiPriority w:val="99"/>
    <w:unhideWhenUsed/>
    <w:rsid w:val="008929A9"/>
    <w:pPr>
      <w:spacing w:after="220"/>
      <w:ind w:left="720" w:hanging="720"/>
    </w:pPr>
  </w:style>
  <w:style w:type="character" w:customStyle="1" w:styleId="BodyTextChar">
    <w:name w:val="Body Text Char"/>
    <w:basedOn w:val="DefaultParagraphFont"/>
    <w:link w:val="BodyText"/>
    <w:uiPriority w:val="1"/>
    <w:rsid w:val="008A36B5"/>
    <w:rPr>
      <w:rFonts w:ascii="Arial" w:eastAsia="Arial" w:hAnsi="Arial" w:cs="Arial"/>
    </w:rPr>
  </w:style>
  <w:style w:type="character" w:customStyle="1" w:styleId="BodyText2Char">
    <w:name w:val="Body Text 2 Char"/>
    <w:basedOn w:val="DefaultParagraphFont"/>
    <w:link w:val="BodyText2"/>
    <w:uiPriority w:val="99"/>
    <w:rsid w:val="008929A9"/>
    <w:rPr>
      <w:rFonts w:ascii="Arial" w:eastAsia="Arial" w:hAnsi="Arial" w:cs="Arial"/>
    </w:rPr>
  </w:style>
  <w:style w:type="character" w:customStyle="1" w:styleId="Heading2Char">
    <w:name w:val="Heading 2 Char"/>
    <w:basedOn w:val="DefaultParagraphFont"/>
    <w:link w:val="Heading2"/>
    <w:uiPriority w:val="9"/>
    <w:rsid w:val="0088324D"/>
    <w:rPr>
      <w:rFonts w:ascii="Arial" w:eastAsia="Arial" w:hAnsi="Arial" w:cs="Arial"/>
    </w:rPr>
  </w:style>
  <w:style w:type="paragraph" w:styleId="BodyText3">
    <w:name w:val="Body Text 3"/>
    <w:basedOn w:val="BodyText"/>
    <w:link w:val="BodyText3Char"/>
    <w:uiPriority w:val="99"/>
    <w:unhideWhenUsed/>
    <w:rsid w:val="002E48FB"/>
    <w:pPr>
      <w:ind w:left="720"/>
    </w:pPr>
  </w:style>
  <w:style w:type="character" w:customStyle="1" w:styleId="BodyText3Char">
    <w:name w:val="Body Text 3 Char"/>
    <w:basedOn w:val="DefaultParagraphFont"/>
    <w:link w:val="BodyText3"/>
    <w:uiPriority w:val="99"/>
    <w:rsid w:val="002E48FB"/>
    <w:rPr>
      <w:rFonts w:ascii="Arial" w:eastAsia="Arial" w:hAnsi="Arial" w:cs="Arial"/>
    </w:rPr>
  </w:style>
  <w:style w:type="paragraph" w:customStyle="1" w:styleId="SpecificGuidance">
    <w:name w:val="Specific Guidance"/>
    <w:basedOn w:val="BodyText3"/>
    <w:qFormat/>
    <w:rsid w:val="00D2348C"/>
    <w:pPr>
      <w:keepNext/>
    </w:pPr>
    <w:rPr>
      <w:u w:val="single"/>
    </w:rPr>
  </w:style>
  <w:style w:type="paragraph" w:customStyle="1" w:styleId="SpecificGuidance2">
    <w:name w:val="Specific Guidance 2"/>
    <w:basedOn w:val="SpecificGuidance"/>
    <w:qFormat/>
    <w:rsid w:val="004F2D65"/>
    <w:pPr>
      <w:ind w:left="1080"/>
    </w:pPr>
  </w:style>
  <w:style w:type="paragraph" w:customStyle="1" w:styleId="BodyText4">
    <w:name w:val="Body Text 4"/>
    <w:basedOn w:val="BodyText"/>
    <w:qFormat/>
    <w:rsid w:val="00862D04"/>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FCF925-D7F1-4C6E-9A91-240C9DA4F1DA}">
  <ds:schemaRefs>
    <ds:schemaRef ds:uri="http://schemas.openxmlformats.org/officeDocument/2006/bibliography"/>
  </ds:schemaRefs>
</ds:datastoreItem>
</file>

<file path=customXml/itemProps2.xml><?xml version="1.0" encoding="utf-8"?>
<ds:datastoreItem xmlns:ds="http://schemas.openxmlformats.org/officeDocument/2006/customXml" ds:itemID="{F5B2C777-4A99-4344-BAD8-CD650FFAAADE}"/>
</file>

<file path=customXml/itemProps3.xml><?xml version="1.0" encoding="utf-8"?>
<ds:datastoreItem xmlns:ds="http://schemas.openxmlformats.org/officeDocument/2006/customXml" ds:itemID="{1D7C7532-B064-46DD-915B-ED49ACB564F0}"/>
</file>

<file path=customXml/itemProps4.xml><?xml version="1.0" encoding="utf-8"?>
<ds:datastoreItem xmlns:ds="http://schemas.openxmlformats.org/officeDocument/2006/customXml" ds:itemID="{BB70279A-9643-46AA-A647-E896B58FFE76}"/>
</file>

<file path=docProps/app.xml><?xml version="1.0" encoding="utf-8"?>
<Properties xmlns="http://schemas.openxmlformats.org/officeDocument/2006/extended-properties" xmlns:vt="http://schemas.openxmlformats.org/officeDocument/2006/docPropsVTypes">
  <Template>Normal.dotm</Template>
  <TotalTime>1</TotalTime>
  <Pages>16</Pages>
  <Words>5713</Words>
  <Characters>32565</Characters>
  <Application>Microsoft Office Word</Application>
  <DocSecurity>2</DocSecurity>
  <Lines>271</Lines>
  <Paragraphs>76</Paragraphs>
  <ScaleCrop>false</ScaleCrop>
  <Company/>
  <LinksUpToDate>false</LinksUpToDate>
  <CharactersWithSpaces>38202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2021-12-11T00:17:00Z</dcterms:created>
  <dcterms:modified xsi:type="dcterms:W3CDTF">2021-12-11T00:18:00Z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