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24709" w14:textId="77777777"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14:paraId="619C03E0" w14:textId="77777777"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14:paraId="71FB9670" w14:textId="77777777" w:rsidTr="004F642F">
        <w:tc>
          <w:tcPr>
            <w:tcW w:w="9350" w:type="dxa"/>
          </w:tcPr>
          <w:p w14:paraId="394D9FE3" w14:textId="77777777"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7B7A973D" wp14:editId="2908ED9B">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56902342" wp14:editId="72A56D8B">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14:paraId="5BC731C2" w14:textId="1FF4C817"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sidRPr="008F4FF6">
        <w:rPr>
          <w:sz w:val="22"/>
          <w:szCs w:val="22"/>
        </w:rPr>
        <w:t>2</w:t>
      </w:r>
      <w:r w:rsidR="00B2450A" w:rsidRPr="008F4FF6">
        <w:rPr>
          <w:sz w:val="22"/>
          <w:szCs w:val="22"/>
        </w:rPr>
        <w:t>1</w:t>
      </w:r>
      <w:r w:rsidR="00E64A2F" w:rsidRPr="008F4FF6">
        <w:rPr>
          <w:sz w:val="22"/>
          <w:szCs w:val="22"/>
        </w:rPr>
        <w:t>-0</w:t>
      </w:r>
      <w:r w:rsidR="00DE6A8A" w:rsidRPr="008F4FF6">
        <w:rPr>
          <w:sz w:val="22"/>
          <w:szCs w:val="22"/>
        </w:rPr>
        <w:t>2</w:t>
      </w:r>
      <w:r w:rsidR="0006600C">
        <w:rPr>
          <w:sz w:val="22"/>
          <w:szCs w:val="22"/>
        </w:rPr>
        <w:t>8</w:t>
      </w:r>
      <w:r w:rsidR="00F461EC" w:rsidRPr="00DF2973">
        <w:rPr>
          <w:sz w:val="22"/>
          <w:szCs w:val="22"/>
        </w:rPr>
        <w:t xml:space="preserve"> </w:t>
      </w:r>
      <w:r w:rsidR="00D37758" w:rsidRPr="00DF2973">
        <w:rPr>
          <w:sz w:val="22"/>
          <w:szCs w:val="22"/>
        </w:rPr>
        <w:t xml:space="preserve">issued </w:t>
      </w:r>
      <w:r w:rsidR="004D0368">
        <w:rPr>
          <w:sz w:val="22"/>
          <w:szCs w:val="22"/>
        </w:rPr>
        <w:t>0</w:t>
      </w:r>
      <w:r w:rsidR="00E659DC">
        <w:rPr>
          <w:sz w:val="22"/>
          <w:szCs w:val="22"/>
        </w:rPr>
        <w:t>8</w:t>
      </w:r>
      <w:r w:rsidR="004D0368">
        <w:rPr>
          <w:sz w:val="22"/>
          <w:szCs w:val="22"/>
        </w:rPr>
        <w:t>/</w:t>
      </w:r>
      <w:r w:rsidR="0006600C">
        <w:rPr>
          <w:sz w:val="22"/>
          <w:szCs w:val="22"/>
        </w:rPr>
        <w:t>19</w:t>
      </w:r>
      <w:r w:rsidR="00AA6B3B">
        <w:rPr>
          <w:sz w:val="22"/>
          <w:szCs w:val="22"/>
        </w:rPr>
        <w:t>/</w:t>
      </w:r>
      <w:r w:rsidR="004D0368">
        <w:rPr>
          <w:sz w:val="22"/>
          <w:szCs w:val="22"/>
        </w:rPr>
        <w:t>2021</w:t>
      </w:r>
    </w:p>
    <w:p w14:paraId="03CCCF0C" w14:textId="77777777"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14:paraId="632FC497" w14:textId="77777777"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14:paraId="3A95CEC4" w14:textId="77777777"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14:paraId="2029FCFD" w14:textId="77777777" w:rsidR="003C3A98" w:rsidRPr="00751330" w:rsidRDefault="003C3A98" w:rsidP="008B6E58">
      <w:pPr>
        <w:tabs>
          <w:tab w:val="left" w:pos="-1380"/>
          <w:tab w:val="left" w:pos="-720"/>
          <w:tab w:val="left" w:pos="7611"/>
        </w:tabs>
        <w:rPr>
          <w:sz w:val="22"/>
          <w:szCs w:val="22"/>
        </w:rPr>
      </w:pPr>
    </w:p>
    <w:p w14:paraId="05DB29D7" w14:textId="77777777"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14:paraId="43E0CBDC" w14:textId="77777777" w:rsidR="003C3A98" w:rsidRPr="00751330" w:rsidRDefault="003C3A98" w:rsidP="008B6E58">
      <w:pPr>
        <w:tabs>
          <w:tab w:val="right" w:pos="9360"/>
        </w:tabs>
        <w:rPr>
          <w:sz w:val="22"/>
          <w:szCs w:val="22"/>
        </w:rPr>
      </w:pPr>
    </w:p>
    <w:p w14:paraId="21F99DF3" w14:textId="77777777"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14:paraId="002D43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8CF9BC" w14:textId="77777777"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558B1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14:paraId="16C612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B614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14:paraId="2F3321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14:paraId="579843C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14:paraId="076DDA54" w14:textId="77777777"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14:paraId="1C5D8D9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E12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AA1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14:paraId="0E46B7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F6E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79B2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14:paraId="34B4E8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2782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14:paraId="60090D28" w14:textId="77777777"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14:paraId="564A9F91" w14:textId="77777777"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14:paraId="07D872B8" w14:textId="77777777"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14:paraId="15B5A5AF" w14:textId="0BA768A0"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7938D3">
        <w:rPr>
          <w:sz w:val="22"/>
          <w:szCs w:val="22"/>
        </w:rPr>
        <w:t>06/28/21</w:t>
      </w:r>
      <w:r w:rsidR="00DA2B35" w:rsidRPr="00751330">
        <w:rPr>
          <w:sz w:val="22"/>
          <w:szCs w:val="22"/>
        </w:rPr>
        <w:t xml:space="preserve"> </w:t>
      </w:r>
      <w:bookmarkEnd w:id="3"/>
      <w:r w:rsidR="007F135D">
        <w:rPr>
          <w:sz w:val="22"/>
          <w:szCs w:val="22"/>
        </w:rPr>
        <w:t>(</w:t>
      </w:r>
      <w:r w:rsidR="003874E5">
        <w:rPr>
          <w:sz w:val="22"/>
          <w:szCs w:val="22"/>
        </w:rPr>
        <w:t>2</w:t>
      </w:r>
      <w:r w:rsidR="007938D3">
        <w:rPr>
          <w:sz w:val="22"/>
          <w:szCs w:val="22"/>
        </w:rPr>
        <w:t>1</w:t>
      </w:r>
      <w:r w:rsidR="003874E5">
        <w:rPr>
          <w:sz w:val="22"/>
          <w:szCs w:val="22"/>
        </w:rPr>
        <w:t>-0</w:t>
      </w:r>
      <w:r w:rsidR="007938D3">
        <w:rPr>
          <w:sz w:val="22"/>
          <w:szCs w:val="22"/>
        </w:rPr>
        <w:t>22</w:t>
      </w:r>
      <w:r w:rsidR="00DA2B35" w:rsidRPr="00751330">
        <w:rPr>
          <w:sz w:val="22"/>
          <w:szCs w:val="22"/>
        </w:rPr>
        <w:t>)</w:t>
      </w:r>
    </w:p>
    <w:p w14:paraId="74A1DDD3" w14:textId="77777777"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14:paraId="00C7CAC9" w14:textId="77777777"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14:paraId="0BBB407D" w14:textId="77777777"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14:paraId="29A5A91F" w14:textId="77777777"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14:paraId="5355C198" w14:textId="77777777"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14:paraId="1BF0D6AD" w14:textId="77777777"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14:paraId="01685C9B" w14:textId="77777777"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14:paraId="1BB54ACD" w14:textId="77777777"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14:paraId="15035F90" w14:textId="77777777"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14:paraId="3D75C20F" w14:textId="77777777"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14:paraId="69A2981E" w14:textId="77777777"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14:paraId="1DB2B72E" w14:textId="77777777"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14:paraId="6C2A11FC" w14:textId="77777777"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14:paraId="2500EC2E" w14:textId="77777777"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14:paraId="2F716F76"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14:paraId="2DCDD809"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14:paraId="4CE5A6C3"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14:paraId="213B6A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14:paraId="7F6B9432"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14:paraId="5D21476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14:paraId="60BC794E" w14:textId="77777777"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14:paraId="3986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14:paraId="78ACC8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14:paraId="17A04D92" w14:textId="77777777"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14:paraId="7BCC9F7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14:paraId="740FB395"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14:paraId="196963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14:paraId="7B180FA8"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14:paraId="651D8F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14:paraId="3A1DAC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14:paraId="1F63F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14:paraId="5A0FD3B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14:paraId="2C3AF78B" w14:textId="77777777"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14:paraId="6D3748F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14:paraId="7CF711C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14:paraId="2D720EC8" w14:textId="77777777"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14:paraId="0BADE281" w14:textId="77777777"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14:paraId="28D72C28" w14:textId="77777777"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14:paraId="61C5C455" w14:textId="77777777"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14:paraId="7B09ED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14:paraId="46F6E9DD" w14:textId="77777777"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14:paraId="09768E24" w14:textId="77777777"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14:paraId="2437C02A" w14:textId="77777777"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14:paraId="09D3D0DF" w14:textId="77777777"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14:paraId="1E00A4AD" w14:textId="77777777"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14:paraId="19BA3407" w14:textId="77777777"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14:paraId="176AA658" w14:textId="77777777" w:rsidR="00DF25A4" w:rsidRPr="003F59DE" w:rsidRDefault="00DF25A4" w:rsidP="008B6E58">
      <w:pPr>
        <w:ind w:left="2160" w:hanging="1440"/>
        <w:rPr>
          <w:sz w:val="22"/>
          <w:szCs w:val="22"/>
        </w:rPr>
      </w:pPr>
      <w:r>
        <w:rPr>
          <w:sz w:val="22"/>
          <w:szCs w:val="22"/>
        </w:rPr>
        <w:tab/>
        <w:t>11/01/18 (18-037)</w:t>
      </w:r>
    </w:p>
    <w:p w14:paraId="717C417A" w14:textId="77777777"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14:paraId="46E8D869" w14:textId="77777777"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14:paraId="6DC30DFB"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14:paraId="6EFC4E37"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14:paraId="605193E2"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14:paraId="34A3215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14:paraId="7142D115"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14:paraId="2B5C0199"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3B624E0"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DB15420" w14:textId="77777777"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14:paraId="16F55D04" w14:textId="77777777"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14:paraId="5DFE3300" w14:textId="77777777"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7BF76AF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14:paraId="5DCEF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68192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2820430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14:paraId="78B8DB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DA189E" w14:textId="77777777"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14:paraId="57EF599C"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14:paraId="144DAB50" w14:textId="65A4E0F3"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 xml:space="preserve">Significance and Enforcement Review Panel </w:t>
      </w:r>
      <w:r w:rsidR="007245DA">
        <w:rPr>
          <w:sz w:val="22"/>
          <w:szCs w:val="22"/>
        </w:rPr>
        <w:t xml:space="preserve">(SERP) </w:t>
      </w:r>
      <w:r w:rsidR="00B150A3" w:rsidRPr="00751330">
        <w:rPr>
          <w:sz w:val="22"/>
          <w:szCs w:val="22"/>
        </w:rPr>
        <w:t>Process</w:t>
      </w:r>
    </w:p>
    <w:p w14:paraId="02B1D649" w14:textId="40E0D7B6"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7245DA">
        <w:rPr>
          <w:sz w:val="22"/>
          <w:szCs w:val="22"/>
        </w:rPr>
        <w:t>08/19/21</w:t>
      </w:r>
      <w:r w:rsidR="00B150A3">
        <w:rPr>
          <w:sz w:val="22"/>
          <w:szCs w:val="22"/>
        </w:rPr>
        <w:t xml:space="preserve"> (</w:t>
      </w:r>
      <w:r w:rsidR="00A17EB6">
        <w:rPr>
          <w:sz w:val="22"/>
          <w:szCs w:val="22"/>
        </w:rPr>
        <w:t>21</w:t>
      </w:r>
      <w:r w:rsidR="00B150A3">
        <w:rPr>
          <w:sz w:val="22"/>
          <w:szCs w:val="22"/>
        </w:rPr>
        <w:t>-0</w:t>
      </w:r>
      <w:r w:rsidR="00A17EB6">
        <w:rPr>
          <w:sz w:val="22"/>
          <w:szCs w:val="22"/>
        </w:rPr>
        <w:t>28</w:t>
      </w:r>
      <w:r w:rsidR="00B150A3">
        <w:rPr>
          <w:sz w:val="22"/>
          <w:szCs w:val="22"/>
        </w:rPr>
        <w:t>)</w:t>
      </w:r>
    </w:p>
    <w:p w14:paraId="7B766729"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14:paraId="08609C64" w14:textId="77777777"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14:paraId="7D5C628B" w14:textId="77777777"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14:paraId="5C3D73DE" w14:textId="77777777"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14:paraId="3C92F1C7" w14:textId="77777777"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14:paraId="6C5228DF" w14:textId="77777777"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14:paraId="26F6DB17" w14:textId="77777777"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14:paraId="673FC05E" w14:textId="77777777"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14:paraId="13C3CD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14:paraId="59A17C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14:paraId="23296A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14:paraId="06FA326C" w14:textId="77777777"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14:paraId="476D09C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14:paraId="3D1D58D5" w14:textId="77777777"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14:paraId="29E5C40A"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14:paraId="6E9E733F"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14:paraId="4FB819E4" w14:textId="77777777"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14:paraId="64C63025" w14:textId="77777777"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14:paraId="2231DFFF" w14:textId="77777777"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14:paraId="6E6B0A55" w14:textId="77777777"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14:paraId="1B7850C6" w14:textId="77777777"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14:paraId="71BF7300"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14:paraId="58ABB43F"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14:paraId="4E2EA86E" w14:textId="77777777"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14:paraId="6F00721A" w14:textId="77777777"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14:paraId="7F26501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14:paraId="7BDBA446" w14:textId="77777777"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14:paraId="3439FF80" w14:textId="77777777"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14:paraId="300BA4E6" w14:textId="77777777"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14:paraId="49C1C5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14:paraId="29BEBC96" w14:textId="77777777"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15559ADD" w14:textId="77777777"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22D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14:paraId="23C4FE9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5767E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14:paraId="4800FD2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68FCBB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14:paraId="42B2F545" w14:textId="77777777"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14:paraId="66783F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14:paraId="2E3BCA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14:paraId="46D9C77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14:paraId="2BC6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14:paraId="73A78E7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7E11AB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14:paraId="06E1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14BB9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14:paraId="7C2E5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14:paraId="19B1A6A2" w14:textId="77777777"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14:paraId="4F52572A"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14:paraId="24E6B695" w14:textId="77777777"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14:paraId="41F741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14:paraId="458C4D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14:paraId="3281BA57" w14:textId="77777777"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14:paraId="35D65A3F"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14:paraId="7B50F707"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14:paraId="6C21C712" w14:textId="77777777"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14:paraId="66DEDD5F" w14:textId="77777777"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14:paraId="0EDF6BA4" w14:textId="77777777"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14:paraId="2C313C29" w14:textId="77777777"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14:paraId="77DDB29B" w14:textId="77777777"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14:paraId="0F19C99D"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14:paraId="6B5855B0" w14:textId="77777777"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14:paraId="36DC2FFB" w14:textId="77777777"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14:paraId="38299184"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14:paraId="2DC04CEC"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14:paraId="4553B6A7"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14:paraId="3792F1FF" w14:textId="77777777"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14:paraId="1B5A8880" w14:textId="77777777"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14:paraId="7B334733" w14:textId="77777777"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14:paraId="793F7246" w14:textId="77777777"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14:paraId="120FE649"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14:paraId="070245EE"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14:paraId="7D4172E8" w14:textId="60EB4528"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t xml:space="preserve">Issue Screening </w:t>
      </w:r>
      <w:r w:rsidR="009024C0">
        <w:rPr>
          <w:sz w:val="22"/>
          <w:szCs w:val="22"/>
        </w:rPr>
        <w:t>Directions</w:t>
      </w:r>
      <w:r w:rsidR="00907BFD">
        <w:rPr>
          <w:sz w:val="22"/>
          <w:szCs w:val="22"/>
        </w:rPr>
        <w:t xml:space="preserve"> </w:t>
      </w:r>
      <w:bookmarkStart w:id="16" w:name="_Hlk58482909"/>
      <w:r w:rsidR="0046016D">
        <w:rPr>
          <w:sz w:val="22"/>
          <w:szCs w:val="22"/>
        </w:rPr>
        <w:t>07/</w:t>
      </w:r>
      <w:r w:rsidR="0046016D" w:rsidRPr="0046016D">
        <w:rPr>
          <w:sz w:val="22"/>
          <w:szCs w:val="22"/>
        </w:rPr>
        <w:t>23/21</w:t>
      </w:r>
      <w:r w:rsidRPr="0046016D">
        <w:rPr>
          <w:sz w:val="22"/>
          <w:szCs w:val="22"/>
        </w:rPr>
        <w:t xml:space="preserve"> </w:t>
      </w:r>
      <w:bookmarkEnd w:id="16"/>
      <w:r w:rsidRPr="0046016D">
        <w:rPr>
          <w:sz w:val="22"/>
          <w:szCs w:val="22"/>
        </w:rPr>
        <w:t>(</w:t>
      </w:r>
      <w:r w:rsidR="00331D5D" w:rsidRPr="0046016D">
        <w:rPr>
          <w:sz w:val="22"/>
          <w:szCs w:val="22"/>
        </w:rPr>
        <w:t>2</w:t>
      </w:r>
      <w:r w:rsidR="0046016D" w:rsidRPr="0046016D">
        <w:rPr>
          <w:sz w:val="22"/>
          <w:szCs w:val="22"/>
        </w:rPr>
        <w:t>1-026</w:t>
      </w:r>
      <w:r w:rsidRPr="0046016D">
        <w:rPr>
          <w:sz w:val="22"/>
          <w:szCs w:val="22"/>
        </w:rPr>
        <w:t>)</w:t>
      </w:r>
    </w:p>
    <w:p w14:paraId="52E21801" w14:textId="77777777"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14:paraId="46BFC39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14:paraId="45BF60E8"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14:paraId="59F5711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14:paraId="3800137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14:paraId="75F67D3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14:paraId="0C2F66EE"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14:paraId="118C5CF4" w14:textId="77777777"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14:paraId="50D6C1B9" w14:textId="77777777"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14:paraId="59D2C22D" w14:textId="77777777"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14:paraId="05702EBD" w14:textId="77777777"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14:paraId="3BBDBBD6"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14:paraId="78DBDCE7" w14:textId="77777777"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14:paraId="25B673CB" w14:textId="77777777"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14:paraId="6384FF8C" w14:textId="77777777"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14:paraId="004C7EAC" w14:textId="0FDB6994"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w:t>
      </w:r>
      <w:r w:rsidR="00595B1E">
        <w:rPr>
          <w:sz w:val="22"/>
          <w:szCs w:val="22"/>
        </w:rPr>
        <w:t>09</w:t>
      </w:r>
      <w:r w:rsidR="00100EDC">
        <w:rPr>
          <w:sz w:val="22"/>
          <w:szCs w:val="22"/>
        </w:rPr>
        <w:t>/2</w:t>
      </w:r>
      <w:r w:rsidR="00595B1E">
        <w:rPr>
          <w:sz w:val="22"/>
          <w:szCs w:val="22"/>
        </w:rPr>
        <w:t>1</w:t>
      </w:r>
      <w:r w:rsidR="006F27F5" w:rsidRPr="00751330">
        <w:rPr>
          <w:sz w:val="22"/>
          <w:szCs w:val="22"/>
        </w:rPr>
        <w:t xml:space="preserve"> </w:t>
      </w:r>
      <w:bookmarkEnd w:id="18"/>
      <w:r w:rsidR="003C3A98" w:rsidRPr="00751330">
        <w:rPr>
          <w:sz w:val="22"/>
          <w:szCs w:val="22"/>
        </w:rPr>
        <w:t>(</w:t>
      </w:r>
      <w:r w:rsidR="00100EDC">
        <w:rPr>
          <w:sz w:val="22"/>
          <w:szCs w:val="22"/>
        </w:rPr>
        <w:t>2</w:t>
      </w:r>
      <w:r w:rsidR="00595B1E">
        <w:rPr>
          <w:sz w:val="22"/>
          <w:szCs w:val="22"/>
        </w:rPr>
        <w:t>1-023</w:t>
      </w:r>
      <w:r w:rsidR="003C3A98" w:rsidRPr="00751330">
        <w:rPr>
          <w:sz w:val="22"/>
          <w:szCs w:val="22"/>
        </w:rPr>
        <w:t>)</w:t>
      </w:r>
    </w:p>
    <w:p w14:paraId="11A433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635F2740" w14:textId="77777777"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19B5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14:paraId="256079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1D1086" w14:textId="77777777"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14:paraId="530FA471" w14:textId="77777777"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14:paraId="1A247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C6D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EDA1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14:paraId="3666E12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D7FD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14:paraId="302D34F1" w14:textId="77777777"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14:paraId="5154C4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D44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F8B7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14:paraId="57A107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295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D92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14:paraId="07D7065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1C09D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14:paraId="51B2075F" w14:textId="77777777"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14:paraId="35D19CE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57E3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7746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14:paraId="1BEB36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929C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14:paraId="788701D8" w14:textId="77777777"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5EA0EB"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50557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14:paraId="07EBF7C6"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8D213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14:paraId="7B406DAE"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14:paraId="71BCB494" w14:textId="77777777"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14:paraId="6F689929" w14:textId="77777777"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14:paraId="1AC89C6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14:paraId="1D25D60B"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14:paraId="4F9132AC" w14:textId="77777777"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14:paraId="1051BFB0" w14:textId="77777777"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14:paraId="2B3376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14:paraId="7049F291"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14:paraId="5FEB8A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14:paraId="6A2A6B36"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14:paraId="785FD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14:paraId="105C7834"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14:paraId="467C18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14:paraId="21C921F1"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14:paraId="3C27EB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14:paraId="627E8184" w14:textId="77777777"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14:paraId="2A3BA08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14:paraId="4C898939"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14:paraId="53621C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14:paraId="75DB48CF"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14:paraId="788513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14:paraId="244906EA" w14:textId="77777777"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14:paraId="209AFF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14:paraId="75497A37"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14:paraId="1EE27536" w14:textId="77777777"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14:paraId="70B75B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14:paraId="45396C02" w14:textId="77777777"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14:paraId="46F16590"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14:paraId="35D2212D" w14:textId="77777777"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14:paraId="594F8959" w14:textId="77777777"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14:paraId="5B54F88B" w14:textId="77777777"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14:paraId="65CFC4D6" w14:textId="77777777"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14:paraId="6EBF257F" w14:textId="77777777"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14:paraId="360E7E96" w14:textId="77777777"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14:paraId="651B074C" w14:textId="77777777"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14:paraId="58F3E166" w14:textId="77777777"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14:paraId="1F1AEA63" w14:textId="77777777"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14:paraId="669E93C1" w14:textId="77777777"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14:paraId="6C97515D"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14:paraId="04195F77"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14:paraId="5C700350"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14:paraId="503BFEE9" w14:textId="77777777"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14:paraId="28AF0B3C" w14:textId="77777777"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14:paraId="5E4EC76D" w14:textId="77777777"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14:paraId="0F457725" w14:textId="77777777"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14:paraId="76F8720C"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14:paraId="343C2BA0" w14:textId="77777777"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14:paraId="036256F2" w14:textId="77777777"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14:paraId="6EAE2FC5" w14:textId="77777777"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14:paraId="2B6B78B3"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14:paraId="550246AA" w14:textId="77777777"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14:paraId="535DC737" w14:textId="77777777"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14:paraId="4FB0728E" w14:textId="77777777"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14:paraId="3F2788CE"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14:paraId="6AB80ACB" w14:textId="77777777"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14:paraId="31830449" w14:textId="77777777"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14:paraId="0A4825A3" w14:textId="77777777"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14:paraId="0CD88BC6" w14:textId="77777777"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14:paraId="6A76EF30" w14:textId="77777777"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14:paraId="6FC2F07B" w14:textId="77777777" w:rsidR="007B37D3" w:rsidRPr="00751330" w:rsidRDefault="000056FE" w:rsidP="008B6E58">
      <w:pPr>
        <w:ind w:left="2160"/>
        <w:rPr>
          <w:bCs/>
          <w:sz w:val="22"/>
          <w:szCs w:val="22"/>
        </w:rPr>
      </w:pPr>
      <w:r>
        <w:rPr>
          <w:sz w:val="22"/>
          <w:szCs w:val="22"/>
        </w:rPr>
        <w:t>06/11/14 (14-012</w:t>
      </w:r>
      <w:r w:rsidR="002F5CAC" w:rsidRPr="00751330">
        <w:rPr>
          <w:sz w:val="22"/>
          <w:szCs w:val="22"/>
        </w:rPr>
        <w:t>)</w:t>
      </w:r>
    </w:p>
    <w:p w14:paraId="24909C0A" w14:textId="77777777"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14:paraId="5ABF0120" w14:textId="77777777"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14:paraId="6C9B0C21" w14:textId="77777777"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14:paraId="132D3039" w14:textId="77777777"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14:paraId="479FB347" w14:textId="77777777"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14:paraId="54AD89F3" w14:textId="77777777"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14:paraId="20922358" w14:textId="77777777"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14:paraId="2162A84F" w14:textId="77777777"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14:paraId="60DFA129" w14:textId="77777777"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14:paraId="7E368027" w14:textId="77777777" w:rsidR="00975A05" w:rsidRDefault="00FD5E8F" w:rsidP="008B6E58">
      <w:pPr>
        <w:tabs>
          <w:tab w:val="left" w:pos="720"/>
        </w:tabs>
        <w:ind w:left="2160" w:hanging="1440"/>
        <w:rPr>
          <w:color w:val="000000"/>
          <w:sz w:val="22"/>
          <w:szCs w:val="22"/>
        </w:rPr>
      </w:pPr>
      <w:r>
        <w:rPr>
          <w:color w:val="000000"/>
          <w:sz w:val="22"/>
          <w:szCs w:val="22"/>
        </w:rPr>
        <w:tab/>
        <w:t>04/19/13 (13-011)</w:t>
      </w:r>
    </w:p>
    <w:p w14:paraId="0BDF4558"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14:paraId="0F73E71C" w14:textId="77777777" w:rsidR="00FD5E8F" w:rsidRDefault="00FD5E8F" w:rsidP="008B6E58">
      <w:pPr>
        <w:tabs>
          <w:tab w:val="left" w:pos="720"/>
        </w:tabs>
        <w:ind w:left="2160" w:hanging="1440"/>
        <w:rPr>
          <w:color w:val="000000"/>
          <w:sz w:val="22"/>
          <w:szCs w:val="22"/>
        </w:rPr>
      </w:pPr>
      <w:r>
        <w:rPr>
          <w:color w:val="000000"/>
          <w:sz w:val="22"/>
          <w:szCs w:val="22"/>
        </w:rPr>
        <w:tab/>
        <w:t>04/19/13 (13-011)</w:t>
      </w:r>
    </w:p>
    <w:p w14:paraId="6C75E21B"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14:paraId="017003D9"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14:paraId="41504DCF"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14:paraId="40C5DDF6"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14:paraId="01E0EA8E"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14:paraId="2C93084D"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14:paraId="1FB24D17" w14:textId="77777777"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14:paraId="1644310B" w14:textId="77777777"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14:paraId="511A23A0" w14:textId="77777777"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14:paraId="72D5868A" w14:textId="77777777"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14:paraId="04975F0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14:paraId="3E259C5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EB4E55" w14:textId="77777777"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14:paraId="3528EA79"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14:paraId="7DB7E464" w14:textId="77777777"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14:paraId="12C1D8A0"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14:paraId="31A03530"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14:paraId="6A253BB7"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14:paraId="3170CE0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14:paraId="4F9D71C8"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14:paraId="6622F42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14:paraId="65FE391D" w14:textId="77777777"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14:paraId="64E1F46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B6A490B"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81103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14:paraId="3D5843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2C3646" w14:textId="77777777"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14:paraId="012B229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DB3B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8650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14:paraId="1ADA84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CF56E" w14:textId="77777777"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063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14:paraId="635ED2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C02092" w14:textId="77777777"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14:paraId="30AE6778"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DC425AF"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8E68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14:paraId="1E1C6C1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6A5D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8D3B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14:paraId="5F33D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128BF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C8F91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14:paraId="2ADF7C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B48D4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9DB5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14:paraId="4C589D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AECD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10BF98"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92D934" w14:textId="77777777"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14:paraId="10A34F1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41E363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611D3E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14:paraId="24FB70E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14:paraId="5D263C7B"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14:paraId="1EEB253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14:paraId="3E002D83"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14:paraId="27DED5B4" w14:textId="77777777"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14:paraId="2AB92F70" w14:textId="77777777"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14:paraId="1D5D956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14:paraId="2A38A53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14:paraId="5A264BC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14:paraId="0A35D84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14:paraId="4EB5E99D"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14:paraId="33D00820" w14:textId="77777777"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14:paraId="4ED4702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14:paraId="46DFF27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14:paraId="1865BF1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14:paraId="125F77A5" w14:textId="77777777"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14:paraId="737DBC92"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9B81FC1" w14:textId="77777777"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70C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14:paraId="0E99441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D6933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14:paraId="4ADA121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52B9D" w14:textId="77777777"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A96FA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14:paraId="2D112F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757A1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14:paraId="47E45C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14:paraId="1EB0EA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14:paraId="042643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ED39D8" w14:textId="77777777"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9D0FB6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14:paraId="3149290F" w14:textId="77777777"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5EB8F6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14:paraId="78CF7C43" w14:textId="77777777"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14:paraId="4ADEFE9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14:paraId="67D8CDA0" w14:textId="77777777"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14:paraId="035561DF" w14:textId="77777777"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14:paraId="7D986D51" w14:textId="77777777"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8" w:name="_Hlk58935838"/>
      <w:r w:rsidR="0095548E">
        <w:rPr>
          <w:sz w:val="22"/>
          <w:szCs w:val="22"/>
        </w:rPr>
        <w:t>12/15/20</w:t>
      </w:r>
      <w:r w:rsidR="00B31000" w:rsidRPr="00751330">
        <w:rPr>
          <w:sz w:val="22"/>
          <w:szCs w:val="22"/>
        </w:rPr>
        <w:t xml:space="preserve"> </w:t>
      </w:r>
      <w:bookmarkEnd w:id="28"/>
      <w:r w:rsidR="00B31000" w:rsidRPr="00751330">
        <w:rPr>
          <w:sz w:val="22"/>
          <w:szCs w:val="22"/>
        </w:rPr>
        <w:t>(</w:t>
      </w:r>
      <w:r w:rsidR="0095548E">
        <w:rPr>
          <w:sz w:val="22"/>
          <w:szCs w:val="22"/>
        </w:rPr>
        <w:t>20-72</w:t>
      </w:r>
      <w:r w:rsidR="00B31000" w:rsidRPr="00751330">
        <w:rPr>
          <w:sz w:val="22"/>
          <w:szCs w:val="22"/>
        </w:rPr>
        <w:t>)</w:t>
      </w:r>
    </w:p>
    <w:p w14:paraId="5BA6BD4E" w14:textId="77777777"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14:paraId="26B93413" w14:textId="77777777"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29" w:name="_Hlk52789429"/>
      <w:r w:rsidR="00004956">
        <w:rPr>
          <w:sz w:val="22"/>
          <w:szCs w:val="22"/>
        </w:rPr>
        <w:t>10/05/20</w:t>
      </w:r>
      <w:r w:rsidR="00DD2E07">
        <w:rPr>
          <w:sz w:val="22"/>
          <w:szCs w:val="22"/>
        </w:rPr>
        <w:t xml:space="preserve"> </w:t>
      </w:r>
      <w:bookmarkEnd w:id="29"/>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14:paraId="2A0F957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14:paraId="32E5EAE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14:paraId="397125E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14:paraId="44C849DD" w14:textId="77777777"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14:paraId="52C6848B" w14:textId="77777777"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61332653"/>
      <w:r w:rsidR="00584ED6">
        <w:rPr>
          <w:sz w:val="22"/>
          <w:szCs w:val="22"/>
        </w:rPr>
        <w:t>01/12/21</w:t>
      </w:r>
      <w:r>
        <w:rPr>
          <w:sz w:val="22"/>
          <w:szCs w:val="22"/>
        </w:rPr>
        <w:t xml:space="preserve"> </w:t>
      </w:r>
      <w:bookmarkEnd w:id="30"/>
      <w:r>
        <w:rPr>
          <w:sz w:val="22"/>
          <w:szCs w:val="22"/>
        </w:rPr>
        <w:t>(</w:t>
      </w:r>
      <w:r w:rsidR="00584ED6">
        <w:rPr>
          <w:sz w:val="22"/>
          <w:szCs w:val="22"/>
        </w:rPr>
        <w:t>21-003</w:t>
      </w:r>
      <w:r>
        <w:rPr>
          <w:sz w:val="22"/>
          <w:szCs w:val="22"/>
        </w:rPr>
        <w:t>)</w:t>
      </w:r>
    </w:p>
    <w:p w14:paraId="24D7997F" w14:textId="77777777"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1" w:name="_Hlk52874658"/>
      <w:r w:rsidR="00FB3F9A">
        <w:rPr>
          <w:sz w:val="22"/>
          <w:szCs w:val="22"/>
        </w:rPr>
        <w:t xml:space="preserve">03/08/21 </w:t>
      </w:r>
      <w:bookmarkEnd w:id="31"/>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14:paraId="7E285E2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14:paraId="6DB1B14C"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14:paraId="54EB9F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2" w:name="_Hlk59523847"/>
      <w:r w:rsidR="0088458C">
        <w:rPr>
          <w:sz w:val="22"/>
          <w:szCs w:val="22"/>
        </w:rPr>
        <w:t>12/22/20</w:t>
      </w:r>
      <w:r>
        <w:rPr>
          <w:sz w:val="22"/>
          <w:szCs w:val="22"/>
        </w:rPr>
        <w:t xml:space="preserve"> </w:t>
      </w:r>
      <w:bookmarkEnd w:id="32"/>
      <w:r w:rsidRPr="00751330">
        <w:rPr>
          <w:sz w:val="22"/>
          <w:szCs w:val="22"/>
        </w:rPr>
        <w:t>(</w:t>
      </w:r>
      <w:r w:rsidR="004A42BF">
        <w:rPr>
          <w:sz w:val="22"/>
          <w:szCs w:val="22"/>
        </w:rPr>
        <w:t>20-0</w:t>
      </w:r>
      <w:r w:rsidR="0088458C">
        <w:rPr>
          <w:sz w:val="22"/>
          <w:szCs w:val="22"/>
        </w:rPr>
        <w:t>76</w:t>
      </w:r>
      <w:r w:rsidRPr="00751330">
        <w:rPr>
          <w:sz w:val="22"/>
          <w:szCs w:val="22"/>
        </w:rPr>
        <w:t>)</w:t>
      </w:r>
    </w:p>
    <w:p w14:paraId="6E500B4F" w14:textId="77777777"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3" w:name="_Hlk52789487"/>
      <w:r w:rsidR="0032559D">
        <w:rPr>
          <w:sz w:val="22"/>
          <w:szCs w:val="22"/>
        </w:rPr>
        <w:t>01/13/21</w:t>
      </w:r>
      <w:r w:rsidRPr="00751330">
        <w:rPr>
          <w:sz w:val="22"/>
          <w:szCs w:val="22"/>
        </w:rPr>
        <w:t xml:space="preserve"> </w:t>
      </w:r>
      <w:bookmarkEnd w:id="33"/>
      <w:r w:rsidRPr="00751330">
        <w:rPr>
          <w:sz w:val="22"/>
          <w:szCs w:val="22"/>
        </w:rPr>
        <w:t>(</w:t>
      </w:r>
      <w:r w:rsidR="00004956">
        <w:rPr>
          <w:sz w:val="22"/>
          <w:szCs w:val="22"/>
        </w:rPr>
        <w:t>2</w:t>
      </w:r>
      <w:r w:rsidR="0032559D">
        <w:rPr>
          <w:sz w:val="22"/>
          <w:szCs w:val="22"/>
        </w:rPr>
        <w:t>1-004</w:t>
      </w:r>
      <w:r w:rsidRPr="00751330">
        <w:rPr>
          <w:sz w:val="22"/>
          <w:szCs w:val="22"/>
        </w:rPr>
        <w:t>)</w:t>
      </w:r>
    </w:p>
    <w:p w14:paraId="0FCED9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14:paraId="0D77EAA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14:paraId="4C723AD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14:paraId="55486E6C" w14:textId="77777777"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14:paraId="56C10C09" w14:textId="77777777"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5" w:name="_Hlk44331830"/>
      <w:r>
        <w:rPr>
          <w:sz w:val="22"/>
          <w:szCs w:val="22"/>
        </w:rPr>
        <w:t>06/29/20</w:t>
      </w:r>
      <w:r w:rsidR="000C29CA">
        <w:rPr>
          <w:sz w:val="22"/>
          <w:szCs w:val="22"/>
        </w:rPr>
        <w:t xml:space="preserve"> </w:t>
      </w:r>
      <w:bookmarkEnd w:id="35"/>
      <w:r w:rsidR="000C29CA">
        <w:rPr>
          <w:sz w:val="22"/>
          <w:szCs w:val="22"/>
        </w:rPr>
        <w:t>(</w:t>
      </w:r>
      <w:r>
        <w:rPr>
          <w:sz w:val="22"/>
          <w:szCs w:val="22"/>
        </w:rPr>
        <w:t>20-027</w:t>
      </w:r>
      <w:r w:rsidR="000C29CA">
        <w:rPr>
          <w:sz w:val="22"/>
          <w:szCs w:val="22"/>
        </w:rPr>
        <w:t>)</w:t>
      </w:r>
    </w:p>
    <w:p w14:paraId="46F79733" w14:textId="77777777"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14:paraId="237068E1" w14:textId="77777777"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14:paraId="2A74420D" w14:textId="77777777"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14:paraId="4916BD0C" w14:textId="77777777"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14:paraId="085F446A" w14:textId="77777777"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14:paraId="49D03BD2" w14:textId="77777777"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14:paraId="5493D2A9" w14:textId="77777777"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14:paraId="46058266" w14:textId="77777777" w:rsidR="005F7B79" w:rsidRDefault="005F7B79" w:rsidP="008B6E58">
      <w:pPr>
        <w:ind w:left="2160" w:hanging="1440"/>
        <w:rPr>
          <w:sz w:val="22"/>
          <w:szCs w:val="22"/>
        </w:rPr>
      </w:pPr>
      <w:r>
        <w:rPr>
          <w:sz w:val="22"/>
          <w:szCs w:val="22"/>
        </w:rPr>
        <w:tab/>
        <w:t>07/28/14 (14-017)</w:t>
      </w:r>
    </w:p>
    <w:p w14:paraId="5C685733" w14:textId="77777777"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14:paraId="29E618B2" w14:textId="77777777" w:rsidR="005F7B79" w:rsidRDefault="009B1111" w:rsidP="008B6E58">
      <w:pPr>
        <w:ind w:left="2160" w:hanging="1440"/>
        <w:rPr>
          <w:sz w:val="22"/>
          <w:szCs w:val="22"/>
        </w:rPr>
      </w:pPr>
      <w:r>
        <w:rPr>
          <w:sz w:val="22"/>
          <w:szCs w:val="22"/>
        </w:rPr>
        <w:tab/>
        <w:t>10/03/17 (17-021</w:t>
      </w:r>
      <w:r w:rsidR="005F7B79">
        <w:rPr>
          <w:sz w:val="22"/>
          <w:szCs w:val="22"/>
        </w:rPr>
        <w:t>)</w:t>
      </w:r>
    </w:p>
    <w:p w14:paraId="7B4E1DF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14:paraId="7EE124A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14:paraId="1E48589D" w14:textId="77777777"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14:paraId="587C4431" w14:textId="77777777"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14:paraId="3250FEBE" w14:textId="77777777"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14:paraId="68498AEC" w14:textId="77777777"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14:paraId="68638002" w14:textId="77777777"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32CBBB" w14:textId="77777777"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BE9A33"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14:paraId="522E8B7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AA290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14:paraId="40F3E91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14:paraId="684246D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14:paraId="51A4690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14:paraId="2B5DA029" w14:textId="77777777"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14:paraId="41D61957"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14:paraId="4D96ED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14:paraId="3219B25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14:paraId="1EDC26AD" w14:textId="77777777"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14:paraId="7EC4779C" w14:textId="77777777"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14:paraId="522DA7C9" w14:textId="77777777"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14:paraId="3C8ABDA2" w14:textId="77777777"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14:paraId="3199D41B" w14:textId="77777777"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14:paraId="756AEA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14:paraId="21C614A7" w14:textId="77777777"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14:paraId="4713003E" w14:textId="77777777"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14:paraId="3EFD1F7E" w14:textId="77777777"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14:paraId="0FADFDDE" w14:textId="77777777"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14:paraId="20F0E0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14:paraId="53CE3C3C" w14:textId="77777777"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14:paraId="29E9BAA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14:paraId="06A9EE30" w14:textId="77777777"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14:paraId="40235B4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14:paraId="2771F409" w14:textId="77777777"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14:paraId="59ABC20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14:paraId="2D40633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14:paraId="1A29E29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14:paraId="53E6462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14:paraId="441EC9D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14:paraId="6C333937" w14:textId="77777777"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14:paraId="0426DE95" w14:textId="77777777"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14:paraId="6235A74F" w14:textId="77777777"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14:paraId="3F606FD8" w14:textId="77777777"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14:paraId="71AF8B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14:paraId="76916698" w14:textId="77777777"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19BC3F"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14:paraId="4D578D6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D9BF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8BEC78"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0FBA41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14:paraId="70D2E0CB"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506AEC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14:paraId="0B00F2F4" w14:textId="032C78E0"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14:paraId="3E753D1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14:paraId="18D73ABE" w14:textId="772C9F4B" w:rsidR="007951D6" w:rsidRDefault="00843F05" w:rsidP="00F946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951D6">
        <w:rPr>
          <w:sz w:val="22"/>
          <w:szCs w:val="22"/>
        </w:rPr>
        <w:t>2800/041</w:t>
      </w:r>
      <w:r w:rsidR="007951D6">
        <w:rPr>
          <w:sz w:val="22"/>
          <w:szCs w:val="22"/>
        </w:rPr>
        <w:tab/>
      </w:r>
      <w:r w:rsidR="007951D6" w:rsidRPr="007951D6">
        <w:rPr>
          <w:sz w:val="22"/>
          <w:szCs w:val="22"/>
        </w:rPr>
        <w:t>10 CFR Part 37 Materials Security Review at Facilities with a Title 10 Code of Federal Regulations Part 73 Physical Protection Program</w:t>
      </w:r>
    </w:p>
    <w:p w14:paraId="13F548FE" w14:textId="77777777"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14:paraId="43FDF411" w14:textId="77777777" w:rsidR="0088458C" w:rsidRDefault="008A0A3E" w:rsidP="008B6E58">
      <w:pPr>
        <w:ind w:left="720"/>
        <w:rPr>
          <w:sz w:val="22"/>
          <w:szCs w:val="22"/>
        </w:rPr>
      </w:pPr>
      <w:r>
        <w:rPr>
          <w:sz w:val="22"/>
          <w:szCs w:val="22"/>
        </w:rPr>
        <w:lastRenderedPageBreak/>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14:paraId="00890812" w14:textId="77777777"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6" w:name="_Hlk59523927"/>
      <w:r>
        <w:rPr>
          <w:sz w:val="22"/>
          <w:szCs w:val="22"/>
        </w:rPr>
        <w:t>12/22/20</w:t>
      </w:r>
      <w:r w:rsidR="000E4C45">
        <w:rPr>
          <w:sz w:val="22"/>
          <w:szCs w:val="22"/>
        </w:rPr>
        <w:t xml:space="preserve"> </w:t>
      </w:r>
      <w:bookmarkEnd w:id="36"/>
      <w:r w:rsidR="000E4C45">
        <w:rPr>
          <w:sz w:val="22"/>
          <w:szCs w:val="22"/>
        </w:rPr>
        <w:t>(</w:t>
      </w:r>
      <w:r>
        <w:rPr>
          <w:sz w:val="22"/>
          <w:szCs w:val="22"/>
        </w:rPr>
        <w:t>20-076</w:t>
      </w:r>
      <w:r w:rsidR="00BB65F5">
        <w:rPr>
          <w:sz w:val="22"/>
          <w:szCs w:val="22"/>
        </w:rPr>
        <w:t>)</w:t>
      </w:r>
    </w:p>
    <w:p w14:paraId="2407507D" w14:textId="77777777"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14:paraId="47A79C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14:paraId="043973E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14:paraId="2B2074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14:paraId="17216D6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14:paraId="786FA0CC" w14:textId="77777777"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D78A6C5"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A2CCBA" w14:textId="77777777"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14:paraId="2894CA7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2841B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14:paraId="766D3D4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14:paraId="57D4B11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59BD47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633C4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14:paraId="5B0B530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5C7D9E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14:paraId="5A429F4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E4469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875281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14:paraId="418F98E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EA9A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F27E29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14:paraId="082DA03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96734A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5B644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14:paraId="3823A6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C8B555" w14:textId="77777777"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E15DCA" w14:textId="77777777"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14:paraId="30D7D50B"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314C57C"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EE9129F"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14:paraId="3E7C18CE"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41EA3A5" w14:textId="02D04628"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14:paraId="105D61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14:paraId="69715D36" w14:textId="77777777"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14:paraId="3D11BCE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14:paraId="6C89C7E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14:paraId="7CC6FA2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14:paraId="78769EB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14:paraId="79B41E35" w14:textId="77777777"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14:paraId="0DF7D2F7" w14:textId="77777777"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14:paraId="7764FD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14:paraId="784B272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14:paraId="762A76C2" w14:textId="77777777"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14:paraId="561ADE1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14:paraId="5FC7350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4A467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E969A"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14:paraId="17647B8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E3748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7" w:name="OLE_LINK3"/>
      <w:bookmarkStart w:id="38" w:name="OLE_LINK4"/>
      <w:r w:rsidRPr="00751330">
        <w:rPr>
          <w:sz w:val="22"/>
          <w:szCs w:val="22"/>
        </w:rPr>
        <w:t>36100</w:t>
      </w:r>
      <w:r w:rsidRPr="00751330">
        <w:rPr>
          <w:sz w:val="22"/>
          <w:szCs w:val="22"/>
        </w:rPr>
        <w:tab/>
      </w:r>
      <w:r w:rsidRPr="00751330">
        <w:rPr>
          <w:sz w:val="22"/>
          <w:szCs w:val="22"/>
        </w:rPr>
        <w:tab/>
        <w:t>Inspection of 10 CFR Parts 21 and 50.55(e) Programs for</w:t>
      </w:r>
    </w:p>
    <w:p w14:paraId="24FA6FB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7"/>
      <w:bookmarkEnd w:id="38"/>
      <w:r w:rsidR="00677A1F">
        <w:rPr>
          <w:sz w:val="22"/>
          <w:szCs w:val="22"/>
        </w:rPr>
        <w:t xml:space="preserve"> 05/16/19 (19-015</w:t>
      </w:r>
      <w:r w:rsidRPr="00751330">
        <w:rPr>
          <w:sz w:val="22"/>
          <w:szCs w:val="22"/>
        </w:rPr>
        <w:t>)</w:t>
      </w:r>
    </w:p>
    <w:p w14:paraId="369D291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14:paraId="463ED849" w14:textId="77777777"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14:paraId="73FC3C70" w14:textId="77777777"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14:paraId="2EA77F50"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CBE5D2"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14:paraId="2B3C8740"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1D73B2" w14:textId="77777777"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14:paraId="20EC5E84" w14:textId="77777777" w:rsidR="00473CD6" w:rsidRPr="00751330" w:rsidRDefault="006E69FA" w:rsidP="008B6E58">
      <w:pPr>
        <w:ind w:left="2160"/>
        <w:rPr>
          <w:sz w:val="22"/>
          <w:szCs w:val="22"/>
        </w:rPr>
      </w:pPr>
      <w:bookmarkStart w:id="39" w:name="_Hlk46751096"/>
      <w:r>
        <w:rPr>
          <w:sz w:val="22"/>
          <w:szCs w:val="22"/>
        </w:rPr>
        <w:t>07/28/20</w:t>
      </w:r>
      <w:r w:rsidR="00473CD6" w:rsidRPr="00751330">
        <w:rPr>
          <w:sz w:val="22"/>
          <w:szCs w:val="22"/>
        </w:rPr>
        <w:t xml:space="preserve"> </w:t>
      </w:r>
      <w:bookmarkEnd w:id="39"/>
      <w:r w:rsidR="00473CD6" w:rsidRPr="00751330">
        <w:rPr>
          <w:sz w:val="22"/>
          <w:szCs w:val="22"/>
        </w:rPr>
        <w:t>(</w:t>
      </w:r>
      <w:r>
        <w:rPr>
          <w:sz w:val="22"/>
          <w:szCs w:val="22"/>
        </w:rPr>
        <w:t>20-035</w:t>
      </w:r>
      <w:r w:rsidR="00473CD6" w:rsidRPr="00751330">
        <w:rPr>
          <w:sz w:val="22"/>
          <w:szCs w:val="22"/>
        </w:rPr>
        <w:t>)</w:t>
      </w:r>
    </w:p>
    <w:p w14:paraId="26F2A22E" w14:textId="77777777"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14:paraId="4544895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14:paraId="7155A52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14:paraId="7DAD74C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14:paraId="0265C55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0" w:name="_Hlk35848591"/>
      <w:r w:rsidR="004F0984">
        <w:rPr>
          <w:sz w:val="22"/>
          <w:szCs w:val="22"/>
        </w:rPr>
        <w:t>03/23/20</w:t>
      </w:r>
      <w:r w:rsidRPr="00751330">
        <w:rPr>
          <w:sz w:val="22"/>
          <w:szCs w:val="22"/>
        </w:rPr>
        <w:t xml:space="preserve"> </w:t>
      </w:r>
      <w:bookmarkEnd w:id="40"/>
      <w:r w:rsidRPr="00751330">
        <w:rPr>
          <w:sz w:val="22"/>
          <w:szCs w:val="22"/>
        </w:rPr>
        <w:t>(</w:t>
      </w:r>
      <w:r w:rsidR="004F0984">
        <w:rPr>
          <w:sz w:val="22"/>
          <w:szCs w:val="22"/>
        </w:rPr>
        <w:t>20-017</w:t>
      </w:r>
      <w:r w:rsidRPr="00751330">
        <w:rPr>
          <w:sz w:val="22"/>
          <w:szCs w:val="22"/>
        </w:rPr>
        <w:t>)</w:t>
      </w:r>
    </w:p>
    <w:p w14:paraId="15508C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14:paraId="4E336130" w14:textId="77777777"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4243FF6" w14:textId="77777777"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B68BD3"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14:paraId="7F1ECD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5BC8567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2FAA7FC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14:paraId="3AF4DFF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41DFE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14:paraId="7D3859F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E054E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25618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14:paraId="471C5D6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370F1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14:paraId="294A5EF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14:paraId="252AD8E4" w14:textId="77777777" w:rsidR="005F7B79" w:rsidRDefault="005F7B79" w:rsidP="008B6E58">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14:paraId="77CF7984" w14:textId="77777777"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1" w:name="_Hlk41573732"/>
      <w:r>
        <w:rPr>
          <w:sz w:val="22"/>
          <w:szCs w:val="22"/>
        </w:rPr>
        <w:t>0</w:t>
      </w:r>
      <w:bookmarkEnd w:id="41"/>
      <w:r w:rsidR="00A04812">
        <w:rPr>
          <w:sz w:val="22"/>
          <w:szCs w:val="22"/>
        </w:rPr>
        <w:t>5/29/20</w:t>
      </w:r>
      <w:r>
        <w:rPr>
          <w:sz w:val="22"/>
          <w:szCs w:val="22"/>
        </w:rPr>
        <w:t xml:space="preserve"> (</w:t>
      </w:r>
      <w:r w:rsidR="00A04812">
        <w:rPr>
          <w:sz w:val="22"/>
          <w:szCs w:val="22"/>
        </w:rPr>
        <w:t>20-025</w:t>
      </w:r>
      <w:r>
        <w:rPr>
          <w:sz w:val="22"/>
          <w:szCs w:val="22"/>
        </w:rPr>
        <w:t>)</w:t>
      </w:r>
    </w:p>
    <w:p w14:paraId="6D75C33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2" w:name="_Hlk52789577"/>
      <w:r w:rsidRPr="00751330">
        <w:rPr>
          <w:sz w:val="22"/>
          <w:szCs w:val="22"/>
        </w:rPr>
        <w:t>08/11/97</w:t>
      </w:r>
      <w:bookmarkEnd w:id="42"/>
      <w:r w:rsidRPr="00751330">
        <w:rPr>
          <w:sz w:val="22"/>
          <w:szCs w:val="22"/>
        </w:rPr>
        <w:t xml:space="preserve"> (97-012)</w:t>
      </w:r>
    </w:p>
    <w:p w14:paraId="59CF4EBA"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0C1A81"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8616DA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14:paraId="5CB963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1CFA2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14:paraId="25B4713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14:paraId="16694CA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14:paraId="60ADDF6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14:paraId="095F8819"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0F4E43A"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DE440F0"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14:paraId="789C160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06A28E"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14:paraId="7496CD1E" w14:textId="77777777"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14:paraId="5847E631" w14:textId="77777777"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14:paraId="5956CE06"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14:paraId="722AAF6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14:paraId="6A9883A5" w14:textId="77777777"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FF40CE" w14:textId="77777777"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666264F"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14:paraId="67D867C2"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116D1E"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14:paraId="5B940A76" w14:textId="77777777"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14:paraId="596246BA"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14:paraId="2A40430F"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14:paraId="7E596917" w14:textId="77777777"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14:paraId="4721A4F8"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0C2A39E"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60BE951" w14:textId="77777777"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14:paraId="4202D19F" w14:textId="77777777"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01308AB8" w14:textId="77777777"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E46730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14:paraId="2FB7F0F8"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F60EAE" w14:textId="77777777"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14:paraId="5C9E0F90" w14:textId="77777777"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14:paraId="36C7E5CC" w14:textId="77777777"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2DC79ED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24C4B7"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14:paraId="439B85EF"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6DF96A" w14:textId="77777777"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6063E4F"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14:paraId="48913EA1"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71C8FD7"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DC6ED6A" w14:textId="77777777"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14:paraId="038EF233" w14:textId="77777777"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1DEE3737" w14:textId="77777777"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6C904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14:paraId="78C48C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4B306C" w14:textId="77777777"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A8D736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14:paraId="6F9029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891341B" w14:textId="77777777"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14:paraId="4588A1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14:paraId="25ADBC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14:paraId="15138C99" w14:textId="77777777"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14:paraId="2A058F91" w14:textId="77777777"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14:paraId="32617A2E" w14:textId="77777777"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14:paraId="6098FBA5" w14:textId="77777777"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14:paraId="67FAC6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14:paraId="1AB03D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244DC7" w14:textId="77777777"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14:paraId="69C8D4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14:paraId="589AE8A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DBCAE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14:paraId="1004966E" w14:textId="2AF473A5"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E7F29">
        <w:rPr>
          <w:sz w:val="22"/>
          <w:szCs w:val="22"/>
        </w:rPr>
        <w:t>07/09/21</w:t>
      </w:r>
      <w:r w:rsidRPr="006332B6">
        <w:rPr>
          <w:sz w:val="22"/>
          <w:szCs w:val="22"/>
        </w:rPr>
        <w:t xml:space="preserve"> (</w:t>
      </w:r>
      <w:r w:rsidR="003207BB">
        <w:rPr>
          <w:sz w:val="22"/>
          <w:szCs w:val="22"/>
        </w:rPr>
        <w:t>21-023</w:t>
      </w:r>
      <w:r w:rsidRPr="006332B6">
        <w:rPr>
          <w:sz w:val="22"/>
          <w:szCs w:val="22"/>
        </w:rPr>
        <w:t>)</w:t>
      </w:r>
    </w:p>
    <w:p w14:paraId="1B0BB38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248E3" w14:textId="77777777"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E2EAF5" w14:textId="77777777"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14:paraId="3B5C7F3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6891C06" w14:textId="77777777"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3504F11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14:paraId="19A2C4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60AE5E" w14:textId="77777777"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C0E0D7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14:paraId="222836E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CDE745" w14:textId="77777777"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14:paraId="252E2F3D" w14:textId="77777777"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14:paraId="77D703A9" w14:textId="77777777" w:rsidR="00092F34" w:rsidRDefault="00092F34" w:rsidP="008B6E58">
      <w:pPr>
        <w:ind w:left="2160" w:hanging="1440"/>
        <w:rPr>
          <w:color w:val="000000"/>
          <w:sz w:val="22"/>
          <w:szCs w:val="22"/>
        </w:rPr>
      </w:pPr>
    </w:p>
    <w:p w14:paraId="0EB455B2" w14:textId="77777777"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3748455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14:paraId="6A98CC8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EA700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14:paraId="76D82CA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61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D6D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14:paraId="3E7F25B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ED67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14:paraId="73CC8EFD"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14:paraId="0996842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14:paraId="6E58E34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14:paraId="6314C29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14:paraId="2E7AB90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Examination Procedure Review/Work Observation/Record</w:t>
      </w:r>
    </w:p>
    <w:p w14:paraId="35184F8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14:paraId="00AED02C"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4D74E653"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18B4DCC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14:paraId="6D87002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1CEE8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F739F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14:paraId="7E775D84" w14:textId="77777777"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444B9846" w14:textId="77777777"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231D911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14:paraId="405318A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EE4E86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14:paraId="3EB574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14:paraId="524F39E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3" w:name="_Hlk51138518"/>
      <w:r w:rsidR="004F0BDC">
        <w:rPr>
          <w:sz w:val="22"/>
          <w:szCs w:val="22"/>
        </w:rPr>
        <w:t>09/16/20</w:t>
      </w:r>
      <w:r>
        <w:rPr>
          <w:sz w:val="22"/>
          <w:szCs w:val="22"/>
        </w:rPr>
        <w:t xml:space="preserve"> </w:t>
      </w:r>
      <w:bookmarkEnd w:id="43"/>
      <w:r>
        <w:rPr>
          <w:sz w:val="22"/>
          <w:szCs w:val="22"/>
        </w:rPr>
        <w:t>(</w:t>
      </w:r>
      <w:r w:rsidR="004F0BDC">
        <w:rPr>
          <w:sz w:val="22"/>
          <w:szCs w:val="22"/>
        </w:rPr>
        <w:t>20</w:t>
      </w:r>
      <w:r>
        <w:rPr>
          <w:sz w:val="22"/>
          <w:szCs w:val="22"/>
        </w:rPr>
        <w:t>-0</w:t>
      </w:r>
      <w:r w:rsidR="004F0BDC">
        <w:rPr>
          <w:sz w:val="22"/>
          <w:szCs w:val="22"/>
        </w:rPr>
        <w:t>43</w:t>
      </w:r>
      <w:r>
        <w:rPr>
          <w:sz w:val="22"/>
          <w:szCs w:val="22"/>
        </w:rPr>
        <w:t>)</w:t>
      </w:r>
    </w:p>
    <w:p w14:paraId="446C89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4" w:name="_Hlk50535315"/>
      <w:r w:rsidR="00FC4889">
        <w:rPr>
          <w:sz w:val="22"/>
          <w:szCs w:val="22"/>
        </w:rPr>
        <w:t>09/09/20</w:t>
      </w:r>
      <w:r>
        <w:rPr>
          <w:sz w:val="22"/>
          <w:szCs w:val="22"/>
        </w:rPr>
        <w:t xml:space="preserve"> </w:t>
      </w:r>
      <w:bookmarkEnd w:id="44"/>
      <w:r>
        <w:rPr>
          <w:sz w:val="22"/>
          <w:szCs w:val="22"/>
        </w:rPr>
        <w:t>(</w:t>
      </w:r>
      <w:r w:rsidR="00FC4889">
        <w:rPr>
          <w:sz w:val="22"/>
          <w:szCs w:val="22"/>
        </w:rPr>
        <w:t>20-041</w:t>
      </w:r>
      <w:r w:rsidRPr="00751330">
        <w:rPr>
          <w:sz w:val="22"/>
          <w:szCs w:val="22"/>
        </w:rPr>
        <w:t>)</w:t>
      </w:r>
    </w:p>
    <w:p w14:paraId="12E919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14:paraId="138B6F3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14:paraId="6736A1F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14:paraId="35F06CC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14:paraId="6389E54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14:paraId="3C2DF6F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5" w:name="_Hlk50707747"/>
      <w:r w:rsidR="00852F36">
        <w:rPr>
          <w:sz w:val="22"/>
          <w:szCs w:val="22"/>
        </w:rPr>
        <w:t>09/11/20</w:t>
      </w:r>
      <w:r w:rsidRPr="00751330">
        <w:rPr>
          <w:sz w:val="22"/>
          <w:szCs w:val="22"/>
        </w:rPr>
        <w:t xml:space="preserve"> </w:t>
      </w:r>
      <w:bookmarkEnd w:id="45"/>
      <w:r w:rsidRPr="00751330">
        <w:rPr>
          <w:sz w:val="22"/>
          <w:szCs w:val="22"/>
        </w:rPr>
        <w:t>(</w:t>
      </w:r>
      <w:r w:rsidR="00852F36">
        <w:rPr>
          <w:sz w:val="22"/>
          <w:szCs w:val="22"/>
        </w:rPr>
        <w:t>20-042</w:t>
      </w:r>
      <w:r w:rsidRPr="00751330">
        <w:rPr>
          <w:sz w:val="22"/>
          <w:szCs w:val="22"/>
        </w:rPr>
        <w:t>)</w:t>
      </w:r>
    </w:p>
    <w:p w14:paraId="4A6731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73EB6C8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14:paraId="29B0886F" w14:textId="77777777"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6" w:name="_Hlk57177584"/>
      <w:r w:rsidRPr="00751330">
        <w:rPr>
          <w:sz w:val="22"/>
          <w:szCs w:val="22"/>
        </w:rPr>
        <w:t>01/16/08</w:t>
      </w:r>
      <w:bookmarkEnd w:id="46"/>
      <w:r w:rsidRPr="00751330">
        <w:rPr>
          <w:sz w:val="22"/>
          <w:szCs w:val="22"/>
        </w:rPr>
        <w:t xml:space="preserve"> (08-003)</w:t>
      </w:r>
    </w:p>
    <w:p w14:paraId="746EE61C" w14:textId="77777777"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7" w:name="_Hlk54088945"/>
      <w:r w:rsidR="0062607D">
        <w:rPr>
          <w:sz w:val="22"/>
          <w:szCs w:val="22"/>
        </w:rPr>
        <w:t>10/20/20</w:t>
      </w:r>
      <w:r w:rsidRPr="00751330">
        <w:rPr>
          <w:sz w:val="22"/>
          <w:szCs w:val="22"/>
        </w:rPr>
        <w:t xml:space="preserve"> </w:t>
      </w:r>
      <w:bookmarkEnd w:id="47"/>
      <w:r w:rsidRPr="00751330">
        <w:rPr>
          <w:sz w:val="22"/>
          <w:szCs w:val="22"/>
        </w:rPr>
        <w:t>(</w:t>
      </w:r>
      <w:r w:rsidR="0062607D">
        <w:rPr>
          <w:sz w:val="22"/>
          <w:szCs w:val="22"/>
        </w:rPr>
        <w:t>20-052</w:t>
      </w:r>
      <w:r w:rsidRPr="00751330">
        <w:rPr>
          <w:sz w:val="22"/>
          <w:szCs w:val="22"/>
        </w:rPr>
        <w:t>)</w:t>
      </w:r>
    </w:p>
    <w:p w14:paraId="5D7EAD9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5FD575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14:paraId="1AF6A5B2" w14:textId="77777777"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14:paraId="033F5A96" w14:textId="77777777"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14:paraId="3082D37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14:paraId="25F6F45E" w14:textId="77777777"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14:paraId="0E0981DC"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14:paraId="1DC781E2"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14:paraId="09CE6DFB"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14:paraId="4F5DF679" w14:textId="77777777"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2C553F3"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3282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14:paraId="77D366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12EC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14:paraId="651213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14:paraId="018743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14:paraId="3D44D4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14:paraId="14A86F8C"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14:paraId="1CCC13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14:paraId="5C1C52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14:paraId="458B6E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14:paraId="111F33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14:paraId="75191D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14:paraId="5F8661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14:paraId="415EEF9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14:paraId="72193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14:paraId="4B8C81DE"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85F0C6B" w14:textId="77777777"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6C5E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14:paraId="557FC6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E79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14:paraId="4D2D0C24"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14:paraId="5437A49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14:paraId="75B1CA5B"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14:paraId="40AD0A4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14:paraId="4970447F" w14:textId="77777777"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8" w:name="_Hlk45799714"/>
      <w:r w:rsidR="00C31B3E">
        <w:rPr>
          <w:sz w:val="22"/>
          <w:szCs w:val="22"/>
        </w:rPr>
        <w:t>07/16/20</w:t>
      </w:r>
      <w:r w:rsidR="00C05BB0">
        <w:rPr>
          <w:sz w:val="22"/>
          <w:szCs w:val="22"/>
        </w:rPr>
        <w:t xml:space="preserve"> </w:t>
      </w:r>
      <w:bookmarkEnd w:id="48"/>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14:paraId="73009B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14:paraId="79697F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14:paraId="5F448D99" w14:textId="77777777"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14:paraId="63F91972" w14:textId="77777777"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14:paraId="665215B6" w14:textId="77777777"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14:paraId="7617C526" w14:textId="77777777"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14:paraId="08F34170"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2184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09B37B" w14:textId="77777777"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14:paraId="79375A4F" w14:textId="77777777"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5B9086CD" w14:textId="77777777"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2905B4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14:paraId="070AE02E"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470453" w14:textId="77777777"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14:paraId="0A7DC62A" w14:textId="77777777"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1627DCDA" w14:textId="77777777"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14:paraId="12505564" w14:textId="77777777"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14:paraId="2EE887AA"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14:paraId="29A9504A" w14:textId="77777777"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F79DDF4" w14:textId="77777777"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144C6E2"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14:paraId="268EC5DD"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4E496921"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14:paraId="7152F984" w14:textId="77777777"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14:paraId="173B37B0" w14:textId="77777777"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14:paraId="55D422CB"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14:paraId="4647A701"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14:paraId="45DEA25C" w14:textId="77777777"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14:paraId="09078AD4"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14:paraId="01658D9C" w14:textId="77777777"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14:paraId="2FF63BB1" w14:textId="77777777"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14:paraId="145CBA9D"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14:paraId="446FD8B0" w14:textId="77777777"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14:paraId="11D8AA40" w14:textId="77777777"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14:paraId="40080E00" w14:textId="77777777"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14:paraId="100DEB0C" w14:textId="77777777"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65001.11</w:t>
      </w:r>
      <w:r w:rsidRPr="00751330">
        <w:rPr>
          <w:sz w:val="22"/>
          <w:szCs w:val="22"/>
        </w:rPr>
        <w:tab/>
        <w:t>Construction Inspection Program Inspection of ITAAC-Related Containment Integrity and Containment Penetration 08/19/08 (08-024)</w:t>
      </w:r>
    </w:p>
    <w:p w14:paraId="00FEE50F" w14:textId="77777777"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14:paraId="4DA61EAE"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14:paraId="78F3D5D2" w14:textId="77777777"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14:paraId="3D5ED213"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14:paraId="79ADF53F" w14:textId="77777777"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14:paraId="21A663A1" w14:textId="77777777"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0748E724" w14:textId="77777777"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14:paraId="12D806C7" w14:textId="77777777"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14:paraId="0488CAB3" w14:textId="77777777"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14:paraId="0ED4F6AB" w14:textId="77777777"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14:paraId="1B07B618" w14:textId="77777777"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14:paraId="11E1847F" w14:textId="77777777"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14:paraId="13A4C472" w14:textId="77777777"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14:paraId="331107C1" w14:textId="77777777"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14:paraId="2F6355C0" w14:textId="77777777"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14:paraId="10DD6A0A"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14:paraId="1939B975"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14:paraId="568C7D57" w14:textId="77777777"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14:paraId="66B16984" w14:textId="77777777" w:rsidR="002D064D" w:rsidRPr="00751330" w:rsidRDefault="002D064D" w:rsidP="008B6E58">
      <w:pPr>
        <w:ind w:left="2160"/>
        <w:rPr>
          <w:sz w:val="22"/>
          <w:szCs w:val="22"/>
        </w:rPr>
      </w:pPr>
      <w:r>
        <w:rPr>
          <w:sz w:val="22"/>
          <w:szCs w:val="22"/>
        </w:rPr>
        <w:t>04/18/14 (14-01</w:t>
      </w:r>
      <w:r w:rsidRPr="00751330">
        <w:rPr>
          <w:sz w:val="22"/>
          <w:szCs w:val="22"/>
        </w:rPr>
        <w:t>0)</w:t>
      </w:r>
    </w:p>
    <w:p w14:paraId="3F29D0E8" w14:textId="77777777"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14:paraId="424039F6" w14:textId="77777777" w:rsidR="002D064D" w:rsidRDefault="00510031" w:rsidP="008B6E58">
      <w:pPr>
        <w:ind w:left="2160"/>
        <w:rPr>
          <w:sz w:val="22"/>
          <w:szCs w:val="22"/>
        </w:rPr>
      </w:pPr>
      <w:r>
        <w:rPr>
          <w:sz w:val="22"/>
          <w:szCs w:val="22"/>
        </w:rPr>
        <w:t>05/09/14 (14-011</w:t>
      </w:r>
      <w:r w:rsidR="002D064D" w:rsidRPr="00751330">
        <w:rPr>
          <w:sz w:val="22"/>
          <w:szCs w:val="22"/>
        </w:rPr>
        <w:t>)</w:t>
      </w:r>
    </w:p>
    <w:p w14:paraId="34FC5880" w14:textId="77777777"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4FDC00F0" w14:textId="77777777"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14:paraId="461CDA3E" w14:textId="77777777" w:rsidR="00B150A3" w:rsidRDefault="00B150A3" w:rsidP="008B6E58">
      <w:pPr>
        <w:ind w:left="2160" w:hanging="1440"/>
        <w:rPr>
          <w:sz w:val="22"/>
          <w:szCs w:val="22"/>
        </w:rPr>
      </w:pPr>
    </w:p>
    <w:p w14:paraId="5BED5B4E" w14:textId="77777777" w:rsidR="00B150A3" w:rsidRDefault="00B150A3" w:rsidP="008B6E58">
      <w:pPr>
        <w:ind w:left="2160" w:hanging="1440"/>
        <w:rPr>
          <w:sz w:val="22"/>
          <w:szCs w:val="22"/>
        </w:rPr>
      </w:pPr>
    </w:p>
    <w:p w14:paraId="3BD4B6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14:paraId="6A7A51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9C40CC"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26EC1F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14:paraId="3E1475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D97165"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DDFF4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14:paraId="13C11BC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5346FB" w14:textId="77777777"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FD6F30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14:paraId="743670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92E5F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14:paraId="098CAE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14:paraId="7509EE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69003</w:t>
      </w:r>
      <w:r w:rsidR="00512A04" w:rsidRPr="00751330">
        <w:rPr>
          <w:sz w:val="22"/>
          <w:szCs w:val="22"/>
        </w:rPr>
        <w:tab/>
      </w:r>
      <w:r w:rsidRPr="00751330">
        <w:rPr>
          <w:sz w:val="22"/>
          <w:szCs w:val="22"/>
        </w:rPr>
        <w:tab/>
        <w:t>Class I Research and Test Reactor Operator Licenses,</w:t>
      </w:r>
    </w:p>
    <w:p w14:paraId="1919AB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14:paraId="08E450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14:paraId="39E49BF9"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14:paraId="1240803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14:paraId="4F829E6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14:paraId="6102F37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14:paraId="4943CCB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14:paraId="49124FB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14:paraId="5E881BC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14:paraId="269DAE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14:paraId="0A4AB9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FBDC2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14:paraId="5DE02A8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14:paraId="7BCC2B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2B638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14:paraId="03995D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2DA2C8F7" w14:textId="77777777"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14:paraId="59046A72" w14:textId="77777777"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14:paraId="19747288" w14:textId="77777777"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14:paraId="235A7A17" w14:textId="77777777"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14:paraId="610A7E0C" w14:textId="77777777"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14:paraId="6A928D50" w14:textId="77777777"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34439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14:paraId="3B4CFB9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CAA39" w14:textId="77777777"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14:paraId="64FB026E"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14:paraId="0C9918DF" w14:textId="77777777"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14:paraId="685BCD7E" w14:textId="77777777"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14:paraId="24E75A9A" w14:textId="77777777"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49" w:name="_Hlk54089212"/>
      <w:r w:rsidR="0062607D">
        <w:rPr>
          <w:sz w:val="22"/>
          <w:szCs w:val="22"/>
        </w:rPr>
        <w:t>10/20/20</w:t>
      </w:r>
      <w:r w:rsidR="006D4869">
        <w:rPr>
          <w:sz w:val="22"/>
          <w:szCs w:val="22"/>
        </w:rPr>
        <w:t xml:space="preserve"> </w:t>
      </w:r>
      <w:bookmarkEnd w:id="49"/>
      <w:r w:rsidR="006D4869">
        <w:rPr>
          <w:sz w:val="22"/>
          <w:szCs w:val="22"/>
        </w:rPr>
        <w:t>(</w:t>
      </w:r>
      <w:r w:rsidR="0062607D">
        <w:rPr>
          <w:sz w:val="22"/>
          <w:szCs w:val="22"/>
        </w:rPr>
        <w:t>20-052</w:t>
      </w:r>
      <w:r w:rsidR="006D4869">
        <w:rPr>
          <w:sz w:val="22"/>
          <w:szCs w:val="22"/>
        </w:rPr>
        <w:t>)</w:t>
      </w:r>
    </w:p>
    <w:p w14:paraId="5A8B9B23" w14:textId="77777777"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14:paraId="38CB7BB6" w14:textId="77777777"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14:paraId="7155C177" w14:textId="77777777"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14:paraId="01EBF5F5" w14:textId="77777777"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14:paraId="54477811" w14:textId="77777777"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14:paraId="54D609A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14:paraId="323C5415" w14:textId="77777777"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72875D" w14:textId="77777777"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BFD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14:paraId="16A2E0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87D791"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14:paraId="53658AB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14:paraId="7987CC1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14:paraId="69AEC2A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14:paraId="706EC1E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14:paraId="6411CC6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14:paraId="19DC6836"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14:paraId="3796A7B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14:paraId="29AC4DD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14:paraId="523282A6" w14:textId="793174A2"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0B497D">
        <w:rPr>
          <w:sz w:val="22"/>
          <w:szCs w:val="22"/>
        </w:rPr>
        <w:t>07/09/21</w:t>
      </w:r>
      <w:r w:rsidR="00A84D04" w:rsidRPr="00751330">
        <w:rPr>
          <w:sz w:val="22"/>
          <w:szCs w:val="22"/>
        </w:rPr>
        <w:t xml:space="preserve"> (</w:t>
      </w:r>
      <w:r w:rsidR="00854328">
        <w:rPr>
          <w:sz w:val="22"/>
          <w:szCs w:val="22"/>
        </w:rPr>
        <w:t>2</w:t>
      </w:r>
      <w:r w:rsidR="000B497D">
        <w:rPr>
          <w:sz w:val="22"/>
          <w:szCs w:val="22"/>
        </w:rPr>
        <w:t>1</w:t>
      </w:r>
      <w:r w:rsidR="00854328">
        <w:rPr>
          <w:sz w:val="22"/>
          <w:szCs w:val="22"/>
        </w:rPr>
        <w:t>-</w:t>
      </w:r>
      <w:r w:rsidR="006332B6">
        <w:rPr>
          <w:sz w:val="22"/>
          <w:szCs w:val="22"/>
        </w:rPr>
        <w:t>023</w:t>
      </w:r>
      <w:r w:rsidR="00A84D04" w:rsidRPr="00751330">
        <w:rPr>
          <w:sz w:val="22"/>
          <w:szCs w:val="22"/>
        </w:rPr>
        <w:t>)</w:t>
      </w:r>
    </w:p>
    <w:p w14:paraId="76CB02D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0" w:name="_Hlk54158344"/>
      <w:r w:rsidR="00854328">
        <w:rPr>
          <w:sz w:val="22"/>
          <w:szCs w:val="22"/>
        </w:rPr>
        <w:t>10/21/20</w:t>
      </w:r>
      <w:r>
        <w:rPr>
          <w:sz w:val="22"/>
          <w:szCs w:val="22"/>
        </w:rPr>
        <w:t xml:space="preserve"> </w:t>
      </w:r>
      <w:bookmarkEnd w:id="50"/>
      <w:r>
        <w:rPr>
          <w:sz w:val="22"/>
          <w:szCs w:val="22"/>
        </w:rPr>
        <w:t>(</w:t>
      </w:r>
      <w:r w:rsidR="00854328">
        <w:rPr>
          <w:sz w:val="22"/>
          <w:szCs w:val="22"/>
        </w:rPr>
        <w:t>20-053</w:t>
      </w:r>
      <w:r w:rsidRPr="00751330">
        <w:rPr>
          <w:sz w:val="22"/>
          <w:szCs w:val="22"/>
        </w:rPr>
        <w:t>)</w:t>
      </w:r>
    </w:p>
    <w:p w14:paraId="653867C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14:paraId="3FF1A1A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14:paraId="33D30FCF" w14:textId="77777777"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14:paraId="43123C0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14:paraId="2D95015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14:paraId="4860BCD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14:paraId="423A8A2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1" w:name="_Hlk52790149"/>
      <w:r w:rsidR="00B31811">
        <w:rPr>
          <w:sz w:val="22"/>
          <w:szCs w:val="22"/>
        </w:rPr>
        <w:t>10/05/20</w:t>
      </w:r>
      <w:r w:rsidR="005D1ACA">
        <w:rPr>
          <w:sz w:val="22"/>
          <w:szCs w:val="22"/>
        </w:rPr>
        <w:t xml:space="preserve"> </w:t>
      </w:r>
      <w:bookmarkEnd w:id="51"/>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14:paraId="5AD3F86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14:paraId="10EC69C6" w14:textId="77777777"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14:paraId="58A27DD0" w14:textId="77777777"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14:paraId="6CC166D5" w14:textId="77777777"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2"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52"/>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14:paraId="5292E427" w14:textId="77777777"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14:paraId="68477FDC" w14:textId="77777777"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14:paraId="1A011701"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3" w:name="_Hlk53125532"/>
      <w:r w:rsidR="00B019C2">
        <w:rPr>
          <w:sz w:val="22"/>
          <w:szCs w:val="22"/>
        </w:rPr>
        <w:t xml:space="preserve">07/26/19 </w:t>
      </w:r>
      <w:bookmarkEnd w:id="53"/>
      <w:r w:rsidR="00B019C2">
        <w:rPr>
          <w:sz w:val="22"/>
          <w:szCs w:val="22"/>
        </w:rPr>
        <w:t>(19-024)</w:t>
      </w:r>
    </w:p>
    <w:p w14:paraId="36DC5369" w14:textId="77777777"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14:paraId="3D78B90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4" w:name="_Hlk56694274"/>
      <w:r w:rsidR="0080706C">
        <w:rPr>
          <w:sz w:val="22"/>
          <w:szCs w:val="22"/>
        </w:rPr>
        <w:t xml:space="preserve">03/29/21 </w:t>
      </w:r>
      <w:bookmarkEnd w:id="54"/>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14:paraId="5B5E8812" w14:textId="77777777"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14:paraId="54970E87" w14:textId="77777777"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14:paraId="421531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14:paraId="422365E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14:paraId="6308204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14:paraId="49CA74A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14:paraId="76EAA526" w14:textId="77777777"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14:paraId="22CEABA0" w14:textId="77777777"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14:paraId="6D9AE6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14:paraId="6A90549C"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14:paraId="3E0AD5E4" w14:textId="77777777"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14:paraId="40BC50EA" w14:textId="77777777"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14:paraId="1378E69F" w14:textId="77777777"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14:paraId="20340B6D" w14:textId="77777777"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14:paraId="07A707C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14:paraId="2DE21318" w14:textId="77777777"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5503433A" w14:textId="77777777"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7936FB2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4D4E2DB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14:paraId="4B3D570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14:paraId="0B41215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14:paraId="5CA96A2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14:paraId="6A5A996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5" w:name="_Hlk46301962"/>
      <w:r w:rsidR="006B5FE8">
        <w:rPr>
          <w:sz w:val="22"/>
          <w:szCs w:val="22"/>
        </w:rPr>
        <w:t>07/23/20</w:t>
      </w:r>
      <w:r w:rsidR="00DB68F7">
        <w:rPr>
          <w:sz w:val="22"/>
          <w:szCs w:val="22"/>
        </w:rPr>
        <w:t xml:space="preserve"> </w:t>
      </w:r>
      <w:bookmarkEnd w:id="55"/>
      <w:r w:rsidR="00DB68F7">
        <w:rPr>
          <w:sz w:val="22"/>
          <w:szCs w:val="22"/>
        </w:rPr>
        <w:t>(</w:t>
      </w:r>
      <w:r w:rsidR="006B5FE8">
        <w:rPr>
          <w:sz w:val="22"/>
          <w:szCs w:val="22"/>
        </w:rPr>
        <w:t>20-034</w:t>
      </w:r>
      <w:r w:rsidRPr="00751330">
        <w:rPr>
          <w:sz w:val="22"/>
          <w:szCs w:val="22"/>
        </w:rPr>
        <w:t>)</w:t>
      </w:r>
    </w:p>
    <w:p w14:paraId="30BB336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14:paraId="18B0828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14:paraId="468BB1F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6"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6"/>
      <w:r>
        <w:rPr>
          <w:sz w:val="22"/>
          <w:szCs w:val="22"/>
        </w:rPr>
        <w:t>(</w:t>
      </w:r>
      <w:r w:rsidR="00864126">
        <w:rPr>
          <w:sz w:val="22"/>
          <w:szCs w:val="22"/>
        </w:rPr>
        <w:t>21-008</w:t>
      </w:r>
      <w:r w:rsidRPr="005F7906">
        <w:rPr>
          <w:sz w:val="22"/>
          <w:szCs w:val="22"/>
        </w:rPr>
        <w:t>)</w:t>
      </w:r>
    </w:p>
    <w:p w14:paraId="7837D49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14:paraId="10E32F46"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14:paraId="76994D7E" w14:textId="77777777"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14:paraId="723EDC6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71130.06</w:t>
      </w:r>
      <w:r w:rsidRPr="00751330">
        <w:rPr>
          <w:sz w:val="22"/>
          <w:szCs w:val="22"/>
        </w:rPr>
        <w:tab/>
        <w:t xml:space="preserve">Protection of Safeguards Information </w:t>
      </w:r>
      <w:r>
        <w:rPr>
          <w:sz w:val="22"/>
          <w:szCs w:val="22"/>
        </w:rPr>
        <w:t>09/30/16 (16-024</w:t>
      </w:r>
      <w:r w:rsidRPr="00751330">
        <w:rPr>
          <w:sz w:val="22"/>
          <w:szCs w:val="22"/>
        </w:rPr>
        <w:t>)</w:t>
      </w:r>
    </w:p>
    <w:p w14:paraId="709A182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14:paraId="629EA8E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14:paraId="7BC27A0F"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7" w:name="_Hlk45707271"/>
      <w:r w:rsidR="00481BCC">
        <w:rPr>
          <w:sz w:val="22"/>
          <w:szCs w:val="22"/>
        </w:rPr>
        <w:t>07/15/20</w:t>
      </w:r>
      <w:r>
        <w:rPr>
          <w:sz w:val="22"/>
          <w:szCs w:val="22"/>
        </w:rPr>
        <w:t xml:space="preserve"> </w:t>
      </w:r>
      <w:bookmarkEnd w:id="57"/>
      <w:r>
        <w:rPr>
          <w:sz w:val="22"/>
          <w:szCs w:val="22"/>
        </w:rPr>
        <w:t>(</w:t>
      </w:r>
      <w:r w:rsidR="00481BCC">
        <w:rPr>
          <w:sz w:val="22"/>
          <w:szCs w:val="22"/>
        </w:rPr>
        <w:t>20-032</w:t>
      </w:r>
      <w:r>
        <w:rPr>
          <w:sz w:val="22"/>
          <w:szCs w:val="22"/>
        </w:rPr>
        <w:t>)</w:t>
      </w:r>
    </w:p>
    <w:p w14:paraId="6ED190FA"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14:paraId="78B3A6A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14:paraId="1F0D3AC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14:paraId="59956DC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14:paraId="54A0C0E2"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14:paraId="36147F4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58" w:name="_Hlk37052628"/>
      <w:r w:rsidRPr="00751330">
        <w:rPr>
          <w:sz w:val="22"/>
          <w:szCs w:val="22"/>
        </w:rPr>
        <w:t>Performance Indicat</w:t>
      </w:r>
      <w:r>
        <w:rPr>
          <w:sz w:val="22"/>
          <w:szCs w:val="22"/>
        </w:rPr>
        <w:t xml:space="preserve">or Verification </w:t>
      </w:r>
      <w:bookmarkEnd w:id="58"/>
      <w:r w:rsidR="00092F34">
        <w:rPr>
          <w:sz w:val="22"/>
          <w:szCs w:val="22"/>
        </w:rPr>
        <w:t>04/06/20</w:t>
      </w:r>
      <w:r>
        <w:rPr>
          <w:sz w:val="22"/>
          <w:szCs w:val="22"/>
        </w:rPr>
        <w:t xml:space="preserve"> (</w:t>
      </w:r>
      <w:r w:rsidR="00092F34">
        <w:rPr>
          <w:sz w:val="22"/>
          <w:szCs w:val="22"/>
        </w:rPr>
        <w:t>20-019</w:t>
      </w:r>
      <w:r w:rsidRPr="00751330">
        <w:rPr>
          <w:sz w:val="22"/>
          <w:szCs w:val="22"/>
        </w:rPr>
        <w:t>)</w:t>
      </w:r>
    </w:p>
    <w:p w14:paraId="4B63DD8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14:paraId="51372F6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14:paraId="4D218F2E"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14:paraId="1B7EA39E" w14:textId="77777777"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59" w:name="_Hlk45103502"/>
      <w:r w:rsidR="00962684">
        <w:rPr>
          <w:sz w:val="22"/>
          <w:szCs w:val="22"/>
        </w:rPr>
        <w:t>07/08/20</w:t>
      </w:r>
      <w:r w:rsidR="00AA0E1A" w:rsidRPr="00751330">
        <w:rPr>
          <w:sz w:val="22"/>
          <w:szCs w:val="22"/>
        </w:rPr>
        <w:t xml:space="preserve"> </w:t>
      </w:r>
      <w:bookmarkEnd w:id="59"/>
      <w:r w:rsidR="00AA0E1A" w:rsidRPr="00751330">
        <w:rPr>
          <w:sz w:val="22"/>
          <w:szCs w:val="22"/>
        </w:rPr>
        <w:t>(</w:t>
      </w:r>
      <w:r w:rsidR="00962684">
        <w:rPr>
          <w:sz w:val="22"/>
          <w:szCs w:val="22"/>
        </w:rPr>
        <w:t>20-031</w:t>
      </w:r>
      <w:r w:rsidR="00AA0E1A" w:rsidRPr="00751330">
        <w:rPr>
          <w:sz w:val="22"/>
          <w:szCs w:val="22"/>
        </w:rPr>
        <w:t>)</w:t>
      </w:r>
    </w:p>
    <w:p w14:paraId="645797F2" w14:textId="77777777"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14:paraId="0F6D1D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14:paraId="682195A3" w14:textId="77777777"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14:paraId="6B76832D"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9343F1"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A252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14:paraId="063B9D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80D6F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14:paraId="7688ED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14:paraId="7E191D4E" w14:textId="77777777"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14:paraId="24862F33" w14:textId="77777777"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14:paraId="4ACD86BA"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14:paraId="49B6672F" w14:textId="77777777"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A15934" w14:textId="77777777"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805A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14:paraId="652D5831"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14:paraId="179D340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14:paraId="04E2D847" w14:textId="77777777"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14:paraId="0D8FD1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14:paraId="6162B7F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14:paraId="233939E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14:paraId="656E45D3"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14:paraId="5279AEB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14:paraId="2131182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14:paraId="73791A7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14:paraId="07F90FD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14:paraId="78E15F0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14:paraId="79078B0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6D4C35"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115DC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14:paraId="3A48656D"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67EC4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025E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7500</w:t>
      </w:r>
      <w:r w:rsidRPr="00751330">
        <w:rPr>
          <w:sz w:val="22"/>
          <w:szCs w:val="22"/>
        </w:rPr>
        <w:tab/>
      </w:r>
      <w:r w:rsidRPr="00751330">
        <w:rPr>
          <w:sz w:val="22"/>
          <w:szCs w:val="22"/>
          <w:u w:val="single"/>
        </w:rPr>
        <w:t>Reserved</w:t>
      </w:r>
    </w:p>
    <w:p w14:paraId="411BCF8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F59DD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B486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14:paraId="3F9647E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18B9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64E0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14:paraId="3B033EE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91B57C"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EC100B" w14:textId="77777777"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14:paraId="6130401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1317F193" w14:textId="77777777"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14:paraId="189B5CDC"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63034"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B3EAE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14:paraId="074823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9113B4" w14:textId="77777777"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14:paraId="59ADEA1C" w14:textId="77777777"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14:paraId="7FFB089D" w14:textId="77777777"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14:paraId="5C86641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B9FC41" w14:textId="77777777"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F0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14:paraId="281E35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F1F0ED" w14:textId="77777777"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14:paraId="41B47A28"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3BF2400" w14:textId="77777777"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14:paraId="16D4FB2E" w14:textId="77777777"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14:paraId="03B4CBC3" w14:textId="77777777"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14:paraId="49F9A63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14:paraId="096A9CE5"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11BBE8" w14:textId="77777777"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628E6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14:paraId="60FD8D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33456D" w14:textId="77777777"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14:paraId="1BFB6887" w14:textId="77777777"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14:paraId="16E5B553" w14:textId="77777777"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14:paraId="0569E010" w14:textId="77777777"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14:paraId="49C56E0C" w14:textId="77777777"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14:paraId="361BB0F4" w14:textId="77777777"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14:paraId="5F605E60" w14:textId="77777777"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14:paraId="0F116BA2" w14:textId="77777777"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14:paraId="2A5AE8C4" w14:textId="77777777"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14:paraId="7CA0628B" w14:textId="77777777"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14:paraId="2FF1694E" w14:textId="77777777"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14:paraId="5B61A416" w14:textId="77777777"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14:paraId="4BE0B629" w14:textId="77777777"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14:paraId="06B91864" w14:textId="77777777"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14:paraId="05E97179" w14:textId="77777777"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14:paraId="67B2EAD3" w14:textId="77777777"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14:paraId="55E77F83" w14:textId="77777777"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14:paraId="2D139CC8" w14:textId="77777777"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14:paraId="6472767A"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14:paraId="16380DA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0" w:name="_Hlk53670081"/>
      <w:r w:rsidR="00826AB1">
        <w:rPr>
          <w:sz w:val="22"/>
          <w:szCs w:val="22"/>
        </w:rPr>
        <w:t>10/16/20</w:t>
      </w:r>
      <w:r>
        <w:rPr>
          <w:sz w:val="22"/>
          <w:szCs w:val="22"/>
        </w:rPr>
        <w:t xml:space="preserve"> </w:t>
      </w:r>
      <w:bookmarkEnd w:id="60"/>
      <w:r>
        <w:rPr>
          <w:sz w:val="22"/>
          <w:szCs w:val="22"/>
        </w:rPr>
        <w:t>(</w:t>
      </w:r>
      <w:r w:rsidR="00826AB1">
        <w:rPr>
          <w:sz w:val="22"/>
          <w:szCs w:val="22"/>
        </w:rPr>
        <w:t>20-051</w:t>
      </w:r>
      <w:r>
        <w:rPr>
          <w:sz w:val="22"/>
          <w:szCs w:val="22"/>
        </w:rPr>
        <w:t>)</w:t>
      </w:r>
    </w:p>
    <w:p w14:paraId="7F705F49" w14:textId="77777777"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14:paraId="15046663"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1" w:name="_Hlk60743317"/>
      <w:r w:rsidR="00B2450A">
        <w:rPr>
          <w:sz w:val="22"/>
          <w:szCs w:val="22"/>
        </w:rPr>
        <w:t>01/05/21</w:t>
      </w:r>
      <w:r>
        <w:rPr>
          <w:sz w:val="22"/>
          <w:szCs w:val="22"/>
        </w:rPr>
        <w:t xml:space="preserve"> </w:t>
      </w:r>
      <w:bookmarkEnd w:id="61"/>
      <w:r>
        <w:rPr>
          <w:sz w:val="22"/>
          <w:szCs w:val="22"/>
        </w:rPr>
        <w:t>(</w:t>
      </w:r>
      <w:r w:rsidR="00B2450A">
        <w:rPr>
          <w:sz w:val="22"/>
          <w:szCs w:val="22"/>
        </w:rPr>
        <w:t>21-001</w:t>
      </w:r>
      <w:r>
        <w:rPr>
          <w:sz w:val="22"/>
          <w:szCs w:val="22"/>
        </w:rPr>
        <w:t>)</w:t>
      </w:r>
    </w:p>
    <w:p w14:paraId="64D8A8F9" w14:textId="77777777"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2" w:name="_Hlk60743335"/>
      <w:r w:rsidR="00B2450A">
        <w:rPr>
          <w:sz w:val="22"/>
          <w:szCs w:val="22"/>
        </w:rPr>
        <w:t>01/05/21</w:t>
      </w:r>
      <w:r w:rsidR="00DD2FF0">
        <w:rPr>
          <w:sz w:val="22"/>
          <w:szCs w:val="22"/>
        </w:rPr>
        <w:t xml:space="preserve"> </w:t>
      </w:r>
      <w:bookmarkEnd w:id="62"/>
      <w:r w:rsidR="00DD2FF0">
        <w:rPr>
          <w:sz w:val="22"/>
          <w:szCs w:val="22"/>
        </w:rPr>
        <w:t>(</w:t>
      </w:r>
      <w:r w:rsidR="00B2450A">
        <w:rPr>
          <w:sz w:val="22"/>
          <w:szCs w:val="22"/>
        </w:rPr>
        <w:t>21-001</w:t>
      </w:r>
      <w:r w:rsidR="00DD2FF0">
        <w:rPr>
          <w:sz w:val="22"/>
          <w:szCs w:val="22"/>
        </w:rPr>
        <w:t>)</w:t>
      </w:r>
    </w:p>
    <w:p w14:paraId="66D73D75" w14:textId="77777777"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3" w:name="_Hlk60743378"/>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14:paraId="6A5DAC02" w14:textId="77777777"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14:paraId="269CC842" w14:textId="77777777"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14:paraId="67BB454B" w14:textId="77777777"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14:paraId="165E4CBA" w14:textId="77777777"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14:paraId="3AB2466D" w14:textId="77777777"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14:paraId="644488AE" w14:textId="77777777"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14:paraId="343C672F" w14:textId="77777777"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14:paraId="0C4F461A" w14:textId="77777777"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4" w:name="_Hlk60743413"/>
      <w:r w:rsidR="00B2450A">
        <w:rPr>
          <w:sz w:val="22"/>
          <w:szCs w:val="22"/>
        </w:rPr>
        <w:t>01/05/21</w:t>
      </w:r>
      <w:r w:rsidR="00A84D04">
        <w:rPr>
          <w:sz w:val="22"/>
          <w:szCs w:val="22"/>
        </w:rPr>
        <w:t xml:space="preserve"> </w:t>
      </w:r>
      <w:bookmarkEnd w:id="64"/>
      <w:r w:rsidR="00A84D04">
        <w:rPr>
          <w:sz w:val="22"/>
          <w:szCs w:val="22"/>
        </w:rPr>
        <w:t>(</w:t>
      </w:r>
      <w:r w:rsidR="00B2450A">
        <w:rPr>
          <w:sz w:val="22"/>
          <w:szCs w:val="22"/>
        </w:rPr>
        <w:t>21</w:t>
      </w:r>
      <w:r w:rsidR="00A84D04">
        <w:rPr>
          <w:sz w:val="22"/>
          <w:szCs w:val="22"/>
        </w:rPr>
        <w:t>-001)</w:t>
      </w:r>
    </w:p>
    <w:p w14:paraId="5841069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14:paraId="51A7DDE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14:paraId="2FF9909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5" w:name="_Hlk52874706"/>
      <w:r w:rsidR="00D00325">
        <w:rPr>
          <w:sz w:val="22"/>
          <w:szCs w:val="22"/>
        </w:rPr>
        <w:t>10/06/20</w:t>
      </w:r>
      <w:r w:rsidR="00281A4B">
        <w:rPr>
          <w:sz w:val="22"/>
          <w:szCs w:val="22"/>
        </w:rPr>
        <w:t xml:space="preserve"> </w:t>
      </w:r>
      <w:bookmarkEnd w:id="65"/>
      <w:r w:rsidR="00281A4B">
        <w:rPr>
          <w:sz w:val="22"/>
          <w:szCs w:val="22"/>
        </w:rPr>
        <w:t>(</w:t>
      </w:r>
      <w:r w:rsidR="00D00325">
        <w:rPr>
          <w:sz w:val="22"/>
          <w:szCs w:val="22"/>
        </w:rPr>
        <w:t>20-048</w:t>
      </w:r>
      <w:r w:rsidRPr="00751330">
        <w:rPr>
          <w:sz w:val="22"/>
          <w:szCs w:val="22"/>
        </w:rPr>
        <w:t>)</w:t>
      </w:r>
    </w:p>
    <w:p w14:paraId="142D7D6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14:paraId="30308BE5"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14:paraId="5173A1D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14:paraId="5C1574A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14:paraId="3E29DF1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14:paraId="675FA7A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14:paraId="5BAFA40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14:paraId="6897523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14:paraId="1038F7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14:paraId="74799B7D"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14:paraId="784F0AC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14:paraId="0B5CBA8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14:paraId="7F6C7EDE" w14:textId="77777777"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14:paraId="004C02D6" w14:textId="77777777"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14:paraId="7F158CB4" w14:textId="77777777" w:rsidR="0067770B" w:rsidRDefault="0067770B" w:rsidP="008B6E58">
      <w:pPr>
        <w:tabs>
          <w:tab w:val="left" w:pos="720"/>
          <w:tab w:val="left" w:pos="2160"/>
        </w:tabs>
        <w:rPr>
          <w:sz w:val="22"/>
          <w:szCs w:val="22"/>
        </w:rPr>
      </w:pPr>
      <w:r>
        <w:rPr>
          <w:sz w:val="22"/>
          <w:szCs w:val="22"/>
        </w:rPr>
        <w:tab/>
      </w:r>
      <w:r>
        <w:rPr>
          <w:sz w:val="22"/>
          <w:szCs w:val="22"/>
        </w:rPr>
        <w:tab/>
        <w:t>02/13/19 (19-007)</w:t>
      </w:r>
    </w:p>
    <w:p w14:paraId="78C3C1BC" w14:textId="77777777"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14:paraId="08EC4A8D" w14:textId="77777777" w:rsidR="00EE4651" w:rsidRDefault="00EE4651" w:rsidP="008B6E58">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6BF4C36F" w14:textId="77777777"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27FA6CB7" w14:textId="77777777"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14:paraId="4D2977D4" w14:textId="77777777" w:rsidR="00EE4651" w:rsidRDefault="00EE4651" w:rsidP="008B6E58">
      <w:pPr>
        <w:tabs>
          <w:tab w:val="left" w:pos="720"/>
          <w:tab w:val="left" w:pos="2160"/>
        </w:tabs>
        <w:rPr>
          <w:sz w:val="22"/>
          <w:szCs w:val="22"/>
        </w:rPr>
      </w:pPr>
      <w:r>
        <w:rPr>
          <w:sz w:val="22"/>
          <w:szCs w:val="22"/>
        </w:rPr>
        <w:lastRenderedPageBreak/>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14:paraId="4AE6E791" w14:textId="77777777"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14:paraId="174E8091" w14:textId="77777777"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14:paraId="39A6FAD1" w14:textId="77777777"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14:paraId="55F0E9FC" w14:textId="77777777" w:rsidR="00447F52" w:rsidRDefault="00447F52" w:rsidP="008B6E58">
      <w:pPr>
        <w:tabs>
          <w:tab w:val="left" w:pos="720"/>
          <w:tab w:val="left" w:pos="2160"/>
        </w:tabs>
        <w:rPr>
          <w:sz w:val="22"/>
          <w:szCs w:val="22"/>
        </w:rPr>
      </w:pPr>
      <w:r>
        <w:rPr>
          <w:sz w:val="22"/>
          <w:szCs w:val="22"/>
        </w:rPr>
        <w:tab/>
      </w:r>
      <w:r>
        <w:rPr>
          <w:sz w:val="22"/>
          <w:szCs w:val="22"/>
        </w:rPr>
        <w:tab/>
        <w:t>03/13/20 (20-015)</w:t>
      </w:r>
    </w:p>
    <w:p w14:paraId="164D3C05" w14:textId="77777777"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14:paraId="2C044CA2" w14:textId="77777777"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14:paraId="3BFC9AE6" w14:textId="77777777"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14:paraId="64CF3E4C" w14:textId="77777777"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14:paraId="7D95D427"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14:paraId="77F8E79B"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DA26D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14:paraId="2611A20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14:paraId="0D8109A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14:paraId="2A5B5CB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14:paraId="0E00187F"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14:paraId="34B86EF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85E7BA" w14:textId="77777777"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14:paraId="061796E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14:paraId="5205B91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14:paraId="409AB3FF" w14:textId="77777777"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14:paraId="09F81528" w14:textId="77777777"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14:paraId="0D505901" w14:textId="77777777"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14:paraId="5E733B0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14:paraId="05AD4AB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14:paraId="64177AD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14:paraId="73D12E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14:paraId="3AFF2E5F" w14:textId="77777777"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14:paraId="6AA2CFF2" w14:textId="77777777"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10642A"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DF4C4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14:paraId="5F7E93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DDD2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14:paraId="79F04021" w14:textId="77777777"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14:paraId="10D920E3" w14:textId="77777777"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14:paraId="74CF5158" w14:textId="77777777"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14:paraId="5070959A" w14:textId="77777777" w:rsidR="00E30204" w:rsidRPr="00751330" w:rsidRDefault="00861303" w:rsidP="008B6E58">
      <w:pPr>
        <w:pStyle w:val="PlainText"/>
        <w:rPr>
          <w:sz w:val="22"/>
          <w:szCs w:val="22"/>
        </w:rPr>
      </w:pPr>
      <w:r>
        <w:rPr>
          <w:sz w:val="22"/>
          <w:szCs w:val="22"/>
        </w:rPr>
        <w:lastRenderedPageBreak/>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14:paraId="0A281FDF" w14:textId="77777777"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14:paraId="405B6935" w14:textId="77777777"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14:paraId="0DDFDCC4" w14:textId="77777777"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14:paraId="6024FBC1" w14:textId="77777777" w:rsidR="00E30204" w:rsidRPr="00751330" w:rsidRDefault="00E30204" w:rsidP="008B6E58">
      <w:pPr>
        <w:pStyle w:val="PlainText"/>
        <w:ind w:left="2160"/>
        <w:rPr>
          <w:sz w:val="22"/>
          <w:szCs w:val="22"/>
        </w:rPr>
      </w:pPr>
      <w:r w:rsidRPr="00751330">
        <w:rPr>
          <w:sz w:val="22"/>
          <w:szCs w:val="22"/>
        </w:rPr>
        <w:t>11/08/11 (11-030)</w:t>
      </w:r>
    </w:p>
    <w:p w14:paraId="05DB0FEE" w14:textId="77777777"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14:paraId="3FFED7C1" w14:textId="77777777"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14:paraId="2EA7ED18" w14:textId="77777777"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14:paraId="7B3F6D5C" w14:textId="77777777"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14:paraId="4B5352BD" w14:textId="77777777"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14:paraId="569A014A" w14:textId="77777777"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14:paraId="6D304B8C" w14:textId="77777777"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14:paraId="70CF27A0" w14:textId="77777777" w:rsidR="008C102A" w:rsidRDefault="00A46F39" w:rsidP="008B6E58">
      <w:pPr>
        <w:ind w:left="2160" w:hanging="1440"/>
        <w:rPr>
          <w:bCs/>
          <w:sz w:val="22"/>
          <w:szCs w:val="22"/>
        </w:rPr>
      </w:pPr>
      <w:r>
        <w:rPr>
          <w:sz w:val="22"/>
          <w:szCs w:val="22"/>
        </w:rPr>
        <w:tab/>
      </w:r>
      <w:r w:rsidR="00110176">
        <w:rPr>
          <w:bCs/>
          <w:sz w:val="22"/>
          <w:szCs w:val="22"/>
        </w:rPr>
        <w:t>04/24/13 (13-012)</w:t>
      </w:r>
    </w:p>
    <w:p w14:paraId="5630295F" w14:textId="77777777"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14:paraId="10B01248" w14:textId="77777777"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14:paraId="4DBA15CB" w14:textId="77777777" w:rsidR="002250D0" w:rsidRPr="00110176" w:rsidRDefault="002250D0" w:rsidP="008B6E58">
      <w:pPr>
        <w:ind w:left="2160" w:hanging="1440"/>
        <w:rPr>
          <w:sz w:val="22"/>
          <w:szCs w:val="22"/>
        </w:rPr>
      </w:pPr>
      <w:r>
        <w:rPr>
          <w:bCs/>
          <w:sz w:val="22"/>
          <w:szCs w:val="22"/>
        </w:rPr>
        <w:tab/>
        <w:t>09/04/14 (14-020)</w:t>
      </w:r>
    </w:p>
    <w:p w14:paraId="76E2EB14" w14:textId="77777777"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14:paraId="7A615267" w14:textId="77777777"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14:paraId="02A3283E"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484B7883"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125B16F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14:paraId="4B8C658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420ED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14:paraId="5E4042B6"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14:paraId="624C2618" w14:textId="77777777"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14:paraId="1E5E48B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14:paraId="2218D1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14:paraId="2D2AE63C"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14:paraId="61CF5C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14:paraId="6B1C3FA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14:paraId="35C33A32"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14:paraId="1D9C5720" w14:textId="77777777"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14:paraId="11C71AA1" w14:textId="77777777"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14:paraId="1E554837" w14:textId="77777777"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14:paraId="48C02286" w14:textId="77777777"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14:paraId="0DF93F88" w14:textId="77777777"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14:paraId="2E06F782" w14:textId="77777777"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14:paraId="5C520B6B"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6"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6"/>
    </w:p>
    <w:p w14:paraId="528CF5DD"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4C11201"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7DDC675B" w14:textId="77777777"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B761AB4" w14:textId="77777777"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4CEB1C9E" w14:textId="77777777"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14:paraId="72B5C0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14:paraId="419B4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14:paraId="7CEADF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14:paraId="599D76BD"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14:paraId="08E123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14:paraId="4016F7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14:paraId="4C179F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14:paraId="413E736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14:paraId="13DEAFB5" w14:textId="77777777"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14:paraId="61077271" w14:textId="77777777"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14:paraId="75BE4206" w14:textId="77777777"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14:paraId="1EF7CC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14:paraId="236863C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7" w:name="_Hlk60813272"/>
      <w:r w:rsidR="0051050B">
        <w:rPr>
          <w:sz w:val="22"/>
          <w:szCs w:val="22"/>
        </w:rPr>
        <w:t>01/06/21</w:t>
      </w:r>
      <w:r w:rsidR="00E06940">
        <w:rPr>
          <w:sz w:val="22"/>
          <w:szCs w:val="22"/>
        </w:rPr>
        <w:t xml:space="preserve"> </w:t>
      </w:r>
      <w:bookmarkEnd w:id="67"/>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14:paraId="76C9A3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14:paraId="307F8760"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14:paraId="27794D43" w14:textId="77777777"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395BF94"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3927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14:paraId="7F76C9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39D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14:paraId="0A857E8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14:paraId="3E5454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14:paraId="443A2FE1" w14:textId="77777777"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14:paraId="074B96DF"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14:paraId="79E78B1A" w14:textId="77777777"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14:paraId="42D05716"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14:paraId="4DA9BD89" w14:textId="77777777"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14:paraId="03D902BF" w14:textId="77777777"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14:paraId="374B01EC" w14:textId="77777777"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14:paraId="53959ED6" w14:textId="77777777"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14:paraId="2DFB6B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14:paraId="215266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68" w:name="_Hlk55393439"/>
      <w:r w:rsidR="00156FEA">
        <w:rPr>
          <w:sz w:val="22"/>
          <w:szCs w:val="22"/>
        </w:rPr>
        <w:t>11/05/20</w:t>
      </w:r>
      <w:r w:rsidRPr="00751330">
        <w:rPr>
          <w:sz w:val="22"/>
          <w:szCs w:val="22"/>
        </w:rPr>
        <w:t xml:space="preserve"> </w:t>
      </w:r>
      <w:bookmarkEnd w:id="68"/>
      <w:r w:rsidRPr="00751330">
        <w:rPr>
          <w:sz w:val="22"/>
          <w:szCs w:val="22"/>
        </w:rPr>
        <w:t>(</w:t>
      </w:r>
      <w:r w:rsidR="00156FEA">
        <w:rPr>
          <w:sz w:val="22"/>
          <w:szCs w:val="22"/>
        </w:rPr>
        <w:t>20-059</w:t>
      </w:r>
      <w:r w:rsidRPr="00751330">
        <w:rPr>
          <w:sz w:val="22"/>
          <w:szCs w:val="22"/>
        </w:rPr>
        <w:t>)</w:t>
      </w:r>
    </w:p>
    <w:p w14:paraId="712BE63F" w14:textId="77777777"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14:paraId="3C2D01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14:paraId="25964347" w14:textId="77777777"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14:paraId="109FCFC4" w14:textId="77777777"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DF244EE" w14:textId="77777777"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4B372D" w14:textId="77777777"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14:paraId="0A909597" w14:textId="77777777"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14:paraId="67C765F8" w14:textId="77777777" w:rsidR="003C3A98" w:rsidRPr="00751330" w:rsidRDefault="003C3A98" w:rsidP="008B6E58">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14:paraId="679FCA0F" w14:textId="77777777"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14:paraId="7817A206" w14:textId="77777777"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14:paraId="3DAFB4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14:paraId="18B3D5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14:paraId="46134C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14:paraId="6D7417C5" w14:textId="77777777"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14:paraId="19C0DF59" w14:textId="77777777"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14:paraId="174519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14:paraId="50F79CA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14:paraId="46409398" w14:textId="77777777"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14:paraId="366B1685" w14:textId="77777777"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69" w:name="_Hlk59035134"/>
      <w:r w:rsidR="00C646AD">
        <w:rPr>
          <w:sz w:val="22"/>
          <w:szCs w:val="22"/>
        </w:rPr>
        <w:t>12/16/20</w:t>
      </w:r>
      <w:r w:rsidR="00016121" w:rsidRPr="00751330">
        <w:rPr>
          <w:sz w:val="22"/>
          <w:szCs w:val="22"/>
        </w:rPr>
        <w:t xml:space="preserve"> </w:t>
      </w:r>
      <w:bookmarkEnd w:id="69"/>
      <w:r w:rsidR="00016121" w:rsidRPr="00751330">
        <w:rPr>
          <w:sz w:val="22"/>
          <w:szCs w:val="22"/>
        </w:rPr>
        <w:t>(</w:t>
      </w:r>
      <w:r w:rsidR="00C646AD">
        <w:rPr>
          <w:sz w:val="22"/>
          <w:szCs w:val="22"/>
        </w:rPr>
        <w:t>20-073</w:t>
      </w:r>
      <w:r w:rsidR="00016121" w:rsidRPr="00751330">
        <w:rPr>
          <w:sz w:val="22"/>
          <w:szCs w:val="22"/>
        </w:rPr>
        <w:t>)</w:t>
      </w:r>
    </w:p>
    <w:p w14:paraId="454BC029" w14:textId="77777777"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0" w:name="_Hlk59035160"/>
      <w:r w:rsidR="00C646AD">
        <w:rPr>
          <w:sz w:val="22"/>
          <w:szCs w:val="22"/>
        </w:rPr>
        <w:t>12/16/20</w:t>
      </w:r>
      <w:r w:rsidR="00AD3671">
        <w:rPr>
          <w:sz w:val="22"/>
          <w:szCs w:val="22"/>
        </w:rPr>
        <w:t xml:space="preserve"> </w:t>
      </w:r>
      <w:bookmarkEnd w:id="70"/>
      <w:r w:rsidR="00AD3671">
        <w:rPr>
          <w:sz w:val="22"/>
          <w:szCs w:val="22"/>
        </w:rPr>
        <w:t>(</w:t>
      </w:r>
      <w:r w:rsidR="00C646AD">
        <w:rPr>
          <w:sz w:val="22"/>
          <w:szCs w:val="22"/>
        </w:rPr>
        <w:t>20-073</w:t>
      </w:r>
      <w:r w:rsidR="008D50F4" w:rsidRPr="00751330">
        <w:rPr>
          <w:sz w:val="22"/>
          <w:szCs w:val="22"/>
        </w:rPr>
        <w:t>)</w:t>
      </w:r>
    </w:p>
    <w:p w14:paraId="0617C8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14:paraId="59759307" w14:textId="77777777"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14:paraId="0E964A2A" w14:textId="77777777"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14:paraId="36A7DFD6"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1" w:name="_Hlk59035216"/>
      <w:r w:rsidR="00C646AD">
        <w:rPr>
          <w:sz w:val="22"/>
          <w:szCs w:val="22"/>
        </w:rPr>
        <w:t>12/16/20</w:t>
      </w:r>
      <w:r w:rsidR="00132B09" w:rsidRPr="00751330">
        <w:rPr>
          <w:sz w:val="22"/>
          <w:szCs w:val="22"/>
        </w:rPr>
        <w:t xml:space="preserve"> </w:t>
      </w:r>
      <w:bookmarkEnd w:id="71"/>
      <w:r w:rsidR="00132B09" w:rsidRPr="00751330">
        <w:rPr>
          <w:sz w:val="22"/>
          <w:szCs w:val="22"/>
        </w:rPr>
        <w:t>(</w:t>
      </w:r>
      <w:r w:rsidR="00C646AD">
        <w:rPr>
          <w:sz w:val="22"/>
          <w:szCs w:val="22"/>
        </w:rPr>
        <w:t>20-073</w:t>
      </w:r>
      <w:r w:rsidR="00132B09" w:rsidRPr="00751330">
        <w:rPr>
          <w:sz w:val="22"/>
          <w:szCs w:val="22"/>
        </w:rPr>
        <w:t>)</w:t>
      </w:r>
    </w:p>
    <w:p w14:paraId="6142DF85"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2" w:name="_Hlk55540875"/>
      <w:r w:rsidR="00541CAC">
        <w:rPr>
          <w:sz w:val="22"/>
          <w:szCs w:val="22"/>
        </w:rPr>
        <w:t>11/06/20</w:t>
      </w:r>
      <w:r w:rsidR="00AD3671">
        <w:rPr>
          <w:sz w:val="22"/>
          <w:szCs w:val="22"/>
        </w:rPr>
        <w:t xml:space="preserve"> </w:t>
      </w:r>
      <w:bookmarkEnd w:id="72"/>
      <w:r w:rsidR="00AD3671">
        <w:rPr>
          <w:sz w:val="22"/>
          <w:szCs w:val="22"/>
        </w:rPr>
        <w:t>(</w:t>
      </w:r>
      <w:r w:rsidR="00541CAC">
        <w:rPr>
          <w:sz w:val="22"/>
          <w:szCs w:val="22"/>
        </w:rPr>
        <w:t>20-060</w:t>
      </w:r>
      <w:r w:rsidR="00016121" w:rsidRPr="00751330">
        <w:rPr>
          <w:sz w:val="22"/>
          <w:szCs w:val="22"/>
        </w:rPr>
        <w:t>)</w:t>
      </w:r>
    </w:p>
    <w:p w14:paraId="5D85D5CB" w14:textId="77777777"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3" w:name="_Hlk59510368"/>
      <w:r w:rsidR="00BD1AFD">
        <w:rPr>
          <w:sz w:val="22"/>
          <w:szCs w:val="22"/>
        </w:rPr>
        <w:t>12/22/20</w:t>
      </w:r>
      <w:r w:rsidR="005F5A13" w:rsidRPr="00751330">
        <w:rPr>
          <w:sz w:val="22"/>
          <w:szCs w:val="22"/>
        </w:rPr>
        <w:t xml:space="preserve"> </w:t>
      </w:r>
      <w:bookmarkEnd w:id="73"/>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14:paraId="7267BCD6" w14:textId="77777777"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14:paraId="10C453C2" w14:textId="77777777"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14:paraId="56CDF040" w14:textId="77777777"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4" w:name="_Hlk61497615"/>
      <w:r w:rsidR="0032559D">
        <w:rPr>
          <w:sz w:val="22"/>
          <w:szCs w:val="22"/>
        </w:rPr>
        <w:t>01/13/21</w:t>
      </w:r>
      <w:r w:rsidR="00DF05B0" w:rsidRPr="00751330">
        <w:rPr>
          <w:sz w:val="22"/>
          <w:szCs w:val="22"/>
        </w:rPr>
        <w:t xml:space="preserve"> </w:t>
      </w:r>
      <w:bookmarkEnd w:id="74"/>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14:paraId="358698A0" w14:textId="77777777"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0799EFA5" w14:textId="77777777"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14:paraId="378B454A" w14:textId="77777777"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74EDF222" w14:textId="77777777"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14:paraId="676F02C7" w14:textId="77777777"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5" w:name="_Hlk59104930"/>
      <w:r w:rsidR="005B257A">
        <w:rPr>
          <w:sz w:val="22"/>
          <w:szCs w:val="22"/>
        </w:rPr>
        <w:t>12/17/20</w:t>
      </w:r>
      <w:r w:rsidR="0083680D" w:rsidRPr="00751330">
        <w:rPr>
          <w:sz w:val="22"/>
          <w:szCs w:val="22"/>
        </w:rPr>
        <w:t xml:space="preserve"> </w:t>
      </w:r>
      <w:bookmarkEnd w:id="75"/>
      <w:r w:rsidR="0083680D" w:rsidRPr="00751330">
        <w:rPr>
          <w:sz w:val="22"/>
          <w:szCs w:val="22"/>
        </w:rPr>
        <w:t>(</w:t>
      </w:r>
      <w:r w:rsidR="005B257A">
        <w:rPr>
          <w:sz w:val="22"/>
          <w:szCs w:val="22"/>
        </w:rPr>
        <w:t>20-074</w:t>
      </w:r>
      <w:r w:rsidR="0083680D" w:rsidRPr="00751330">
        <w:rPr>
          <w:sz w:val="22"/>
          <w:szCs w:val="22"/>
        </w:rPr>
        <w:t>)</w:t>
      </w:r>
    </w:p>
    <w:p w14:paraId="28CA730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14:paraId="79AB61C7" w14:textId="77777777"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14:paraId="3ED2FCC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14:paraId="3F37AD37" w14:textId="77777777"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59510501"/>
      <w:r w:rsidR="00BD1AFD">
        <w:rPr>
          <w:sz w:val="22"/>
          <w:szCs w:val="22"/>
        </w:rPr>
        <w:t>12/20/20</w:t>
      </w:r>
      <w:r w:rsidR="005D0E45" w:rsidRPr="00751330">
        <w:rPr>
          <w:sz w:val="22"/>
          <w:szCs w:val="22"/>
        </w:rPr>
        <w:t xml:space="preserve"> </w:t>
      </w:r>
      <w:bookmarkEnd w:id="76"/>
      <w:r w:rsidR="005D0E45" w:rsidRPr="00751330">
        <w:rPr>
          <w:sz w:val="22"/>
          <w:szCs w:val="22"/>
        </w:rPr>
        <w:t>(</w:t>
      </w:r>
      <w:r w:rsidR="00BD1AFD">
        <w:rPr>
          <w:sz w:val="22"/>
          <w:szCs w:val="22"/>
        </w:rPr>
        <w:t>20-075</w:t>
      </w:r>
      <w:r w:rsidR="005D0E45" w:rsidRPr="00751330">
        <w:rPr>
          <w:sz w:val="22"/>
          <w:szCs w:val="22"/>
        </w:rPr>
        <w:t>)</w:t>
      </w:r>
    </w:p>
    <w:p w14:paraId="55FCF1CB" w14:textId="77777777"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7" w:name="_Hlk59510532"/>
      <w:r w:rsidR="00BD1AFD">
        <w:rPr>
          <w:sz w:val="22"/>
          <w:szCs w:val="22"/>
        </w:rPr>
        <w:t>12/22/20</w:t>
      </w:r>
      <w:r w:rsidR="00132B09" w:rsidRPr="00751330">
        <w:rPr>
          <w:sz w:val="22"/>
          <w:szCs w:val="22"/>
        </w:rPr>
        <w:t xml:space="preserve"> </w:t>
      </w:r>
      <w:bookmarkEnd w:id="77"/>
      <w:r w:rsidR="00132B09" w:rsidRPr="00751330">
        <w:rPr>
          <w:sz w:val="22"/>
          <w:szCs w:val="22"/>
        </w:rPr>
        <w:t>(</w:t>
      </w:r>
      <w:r w:rsidR="00BD1AFD">
        <w:rPr>
          <w:sz w:val="22"/>
          <w:szCs w:val="22"/>
        </w:rPr>
        <w:t>20-075</w:t>
      </w:r>
      <w:r w:rsidR="00132B09" w:rsidRPr="00751330">
        <w:rPr>
          <w:sz w:val="22"/>
          <w:szCs w:val="22"/>
        </w:rPr>
        <w:t>)</w:t>
      </w:r>
    </w:p>
    <w:p w14:paraId="63D4D847" w14:textId="77777777"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7A0C55"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14:paraId="2038125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14:paraId="22245804"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7516512"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389F58A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14:paraId="5418D4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9EB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14:paraId="2CB2404E" w14:textId="77777777"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14:paraId="4D59AC34" w14:textId="77777777"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14:paraId="04302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14:paraId="46250EF1" w14:textId="77777777"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14:paraId="16BB0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78" w:name="_Hlk54690122"/>
      <w:r w:rsidR="003A34BC">
        <w:rPr>
          <w:sz w:val="22"/>
          <w:szCs w:val="22"/>
        </w:rPr>
        <w:t>10/27/20</w:t>
      </w:r>
      <w:r w:rsidR="007500A5" w:rsidRPr="00751330">
        <w:rPr>
          <w:sz w:val="22"/>
          <w:szCs w:val="22"/>
        </w:rPr>
        <w:t xml:space="preserve"> </w:t>
      </w:r>
      <w:bookmarkEnd w:id="78"/>
      <w:r w:rsidRPr="00751330">
        <w:rPr>
          <w:sz w:val="22"/>
          <w:szCs w:val="22"/>
        </w:rPr>
        <w:t>(</w:t>
      </w:r>
      <w:r w:rsidR="001C6E99">
        <w:rPr>
          <w:sz w:val="22"/>
          <w:szCs w:val="22"/>
        </w:rPr>
        <w:t>2</w:t>
      </w:r>
      <w:r w:rsidR="003A34BC">
        <w:rPr>
          <w:sz w:val="22"/>
          <w:szCs w:val="22"/>
        </w:rPr>
        <w:t>0-056</w:t>
      </w:r>
      <w:r w:rsidRPr="00751330">
        <w:rPr>
          <w:sz w:val="22"/>
          <w:szCs w:val="22"/>
        </w:rPr>
        <w:t>)</w:t>
      </w:r>
    </w:p>
    <w:p w14:paraId="1FC9F4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C2A217"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2D118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14:paraId="6AB374DB" w14:textId="77777777"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196D3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14:paraId="124046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14:paraId="46DCDB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14:paraId="21EA8F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14:paraId="3E8E03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14:paraId="69328F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14:paraId="53B7140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14:paraId="3188798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14:paraId="5BAA3AB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14:paraId="2C9AFA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14:paraId="508375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14:paraId="5E44BC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14:paraId="0DFB26F0" w14:textId="77777777"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14:paraId="77116EEB"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14:paraId="72D9343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14:paraId="11B6069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14:paraId="0F26AC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14:paraId="59B9B9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14:paraId="4509F271"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14:paraId="29A6A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14:paraId="7A4690B7"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002AA888"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7F901A2E" w14:textId="77777777"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79" w:name="_Hlk57893122"/>
      <w:r w:rsidR="006E23FC">
        <w:rPr>
          <w:sz w:val="22"/>
          <w:szCs w:val="22"/>
        </w:rPr>
        <w:t>12/03/20</w:t>
      </w:r>
      <w:r w:rsidR="00BC46B3" w:rsidRPr="006E23FC">
        <w:rPr>
          <w:sz w:val="22"/>
          <w:szCs w:val="22"/>
        </w:rPr>
        <w:t xml:space="preserve"> </w:t>
      </w:r>
      <w:bookmarkEnd w:id="79"/>
      <w:r w:rsidR="00BC46B3" w:rsidRPr="006E23FC">
        <w:rPr>
          <w:sz w:val="22"/>
          <w:szCs w:val="22"/>
        </w:rPr>
        <w:t>(</w:t>
      </w:r>
      <w:r w:rsidR="006E23FC">
        <w:rPr>
          <w:sz w:val="22"/>
          <w:szCs w:val="22"/>
        </w:rPr>
        <w:t>20-068</w:t>
      </w:r>
      <w:r w:rsidR="00BC46B3" w:rsidRPr="006E23FC">
        <w:rPr>
          <w:sz w:val="22"/>
          <w:szCs w:val="22"/>
        </w:rPr>
        <w:t>)</w:t>
      </w:r>
    </w:p>
    <w:p w14:paraId="5649606E" w14:textId="1FA90D2F" w:rsid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14:paraId="336B7EBF" w14:textId="415DC213" w:rsidR="00787887" w:rsidRDefault="00787887" w:rsidP="00CD7BC1">
      <w:pPr>
        <w:rPr>
          <w:sz w:val="22"/>
          <w:szCs w:val="22"/>
        </w:rPr>
      </w:pPr>
      <w:r>
        <w:rPr>
          <w:sz w:val="22"/>
          <w:szCs w:val="22"/>
        </w:rPr>
        <w:tab/>
        <w:t>87139</w:t>
      </w:r>
      <w:r>
        <w:rPr>
          <w:sz w:val="22"/>
          <w:szCs w:val="22"/>
        </w:rPr>
        <w:tab/>
      </w:r>
      <w:r>
        <w:rPr>
          <w:sz w:val="22"/>
          <w:szCs w:val="22"/>
        </w:rPr>
        <w:tab/>
        <w:t xml:space="preserve">RESERVED for </w:t>
      </w:r>
      <w:r w:rsidR="00CD7BC1">
        <w:rPr>
          <w:sz w:val="22"/>
          <w:szCs w:val="22"/>
        </w:rPr>
        <w:t>Portable Gauge Programs</w:t>
      </w:r>
    </w:p>
    <w:p w14:paraId="5134D7EF" w14:textId="77777777" w:rsidR="00CD7BC1" w:rsidRDefault="00787887" w:rsidP="00CD7BC1">
      <w:pPr>
        <w:rPr>
          <w:sz w:val="22"/>
          <w:szCs w:val="22"/>
        </w:rPr>
      </w:pPr>
      <w:r>
        <w:rPr>
          <w:sz w:val="22"/>
          <w:szCs w:val="22"/>
        </w:rPr>
        <w:tab/>
        <w:t>87140</w:t>
      </w:r>
      <w:r>
        <w:rPr>
          <w:sz w:val="22"/>
          <w:szCs w:val="22"/>
        </w:rPr>
        <w:tab/>
      </w:r>
      <w:r>
        <w:rPr>
          <w:sz w:val="22"/>
          <w:szCs w:val="22"/>
        </w:rPr>
        <w:tab/>
        <w:t xml:space="preserve">RESERVED for </w:t>
      </w:r>
      <w:r w:rsidR="00CD7BC1">
        <w:rPr>
          <w:sz w:val="22"/>
          <w:szCs w:val="22"/>
        </w:rPr>
        <w:t>Source, Special Nuclear Material and Other Alpha Emitter</w:t>
      </w:r>
    </w:p>
    <w:p w14:paraId="464D0F17" w14:textId="3D951CD3" w:rsidR="00787887" w:rsidRDefault="00CD7BC1" w:rsidP="00CD7BC1">
      <w:pPr>
        <w:rPr>
          <w:sz w:val="22"/>
          <w:szCs w:val="22"/>
        </w:rPr>
      </w:pPr>
      <w:r>
        <w:rPr>
          <w:sz w:val="22"/>
          <w:szCs w:val="22"/>
        </w:rPr>
        <w:tab/>
      </w:r>
      <w:r>
        <w:rPr>
          <w:sz w:val="22"/>
          <w:szCs w:val="22"/>
        </w:rPr>
        <w:tab/>
      </w:r>
      <w:r>
        <w:rPr>
          <w:sz w:val="22"/>
          <w:szCs w:val="22"/>
        </w:rPr>
        <w:tab/>
        <w:t>Use Programs</w:t>
      </w:r>
    </w:p>
    <w:p w14:paraId="0A10DFE4" w14:textId="77777777" w:rsidR="00CD7BC1" w:rsidRDefault="00787887" w:rsidP="00CD7BC1">
      <w:pPr>
        <w:rPr>
          <w:sz w:val="22"/>
          <w:szCs w:val="22"/>
        </w:rPr>
      </w:pPr>
      <w:r>
        <w:rPr>
          <w:sz w:val="22"/>
          <w:szCs w:val="22"/>
        </w:rPr>
        <w:tab/>
        <w:t>87141</w:t>
      </w:r>
      <w:r>
        <w:rPr>
          <w:sz w:val="22"/>
          <w:szCs w:val="22"/>
        </w:rPr>
        <w:tab/>
      </w:r>
      <w:r>
        <w:rPr>
          <w:sz w:val="22"/>
          <w:szCs w:val="22"/>
        </w:rPr>
        <w:tab/>
        <w:t xml:space="preserve">RESERVED for </w:t>
      </w:r>
      <w:r w:rsidR="00CD7BC1">
        <w:rPr>
          <w:sz w:val="22"/>
          <w:szCs w:val="22"/>
        </w:rPr>
        <w:t xml:space="preserve">Limited Scope Academic and R&amp;D Programs Including </w:t>
      </w:r>
    </w:p>
    <w:p w14:paraId="2C5669E6" w14:textId="61017D6F" w:rsidR="00787887" w:rsidRDefault="00CD7BC1" w:rsidP="00CD7BC1">
      <w:pPr>
        <w:rPr>
          <w:sz w:val="22"/>
          <w:szCs w:val="22"/>
        </w:rPr>
      </w:pPr>
      <w:r>
        <w:rPr>
          <w:sz w:val="22"/>
          <w:szCs w:val="22"/>
        </w:rPr>
        <w:tab/>
      </w:r>
      <w:r>
        <w:rPr>
          <w:sz w:val="22"/>
          <w:szCs w:val="22"/>
        </w:rPr>
        <w:tab/>
      </w:r>
      <w:r>
        <w:rPr>
          <w:sz w:val="22"/>
          <w:szCs w:val="22"/>
        </w:rPr>
        <w:tab/>
        <w:t>Animal Use</w:t>
      </w:r>
    </w:p>
    <w:p w14:paraId="6BB2A89E" w14:textId="77777777" w:rsidR="00CD7BC1" w:rsidRDefault="00787887" w:rsidP="00CD7BC1">
      <w:pPr>
        <w:rPr>
          <w:sz w:val="22"/>
          <w:szCs w:val="22"/>
        </w:rPr>
      </w:pPr>
      <w:r>
        <w:rPr>
          <w:sz w:val="22"/>
          <w:szCs w:val="22"/>
        </w:rPr>
        <w:tab/>
        <w:t>87142</w:t>
      </w:r>
      <w:r>
        <w:rPr>
          <w:sz w:val="22"/>
          <w:szCs w:val="22"/>
        </w:rPr>
        <w:tab/>
      </w:r>
      <w:r>
        <w:rPr>
          <w:sz w:val="22"/>
          <w:szCs w:val="22"/>
        </w:rPr>
        <w:tab/>
        <w:t xml:space="preserve">RESERVED for </w:t>
      </w:r>
      <w:r w:rsidR="00CD7BC1" w:rsidRPr="00CD7BC1">
        <w:rPr>
          <w:sz w:val="22"/>
          <w:szCs w:val="22"/>
        </w:rPr>
        <w:t xml:space="preserve">Sealed Sources and Devices (Other) (Those Used in </w:t>
      </w:r>
    </w:p>
    <w:p w14:paraId="70ADF05F" w14:textId="77777777" w:rsidR="00CD7BC1" w:rsidRDefault="00CD7BC1" w:rsidP="00CD7BC1">
      <w:pPr>
        <w:rPr>
          <w:sz w:val="22"/>
          <w:szCs w:val="22"/>
        </w:rPr>
      </w:pPr>
      <w:r>
        <w:rPr>
          <w:sz w:val="22"/>
          <w:szCs w:val="22"/>
        </w:rPr>
        <w:tab/>
      </w:r>
      <w:r>
        <w:rPr>
          <w:sz w:val="22"/>
          <w:szCs w:val="22"/>
        </w:rPr>
        <w:tab/>
      </w:r>
      <w:r>
        <w:rPr>
          <w:sz w:val="22"/>
          <w:szCs w:val="22"/>
        </w:rPr>
        <w:tab/>
      </w:r>
      <w:r w:rsidRPr="00CD7BC1">
        <w:rPr>
          <w:sz w:val="22"/>
          <w:szCs w:val="22"/>
        </w:rPr>
        <w:t xml:space="preserve">Measuring Systems, Analytical Instruments, Calibration and Checking of </w:t>
      </w:r>
    </w:p>
    <w:p w14:paraId="74536A92" w14:textId="41AD8FAD" w:rsidR="00787887" w:rsidRDefault="00CD7BC1" w:rsidP="00CD7BC1">
      <w:pPr>
        <w:rPr>
          <w:sz w:val="22"/>
          <w:szCs w:val="22"/>
        </w:rPr>
      </w:pPr>
      <w:r>
        <w:rPr>
          <w:sz w:val="22"/>
          <w:szCs w:val="22"/>
        </w:rPr>
        <w:tab/>
      </w:r>
      <w:r>
        <w:rPr>
          <w:sz w:val="22"/>
          <w:szCs w:val="22"/>
        </w:rPr>
        <w:tab/>
      </w:r>
      <w:r>
        <w:rPr>
          <w:sz w:val="22"/>
          <w:szCs w:val="22"/>
        </w:rPr>
        <w:tab/>
      </w:r>
      <w:r w:rsidRPr="00CD7BC1">
        <w:rPr>
          <w:sz w:val="22"/>
          <w:szCs w:val="22"/>
        </w:rPr>
        <w:t>Instruments, and Similar Purposes)</w:t>
      </w:r>
    </w:p>
    <w:p w14:paraId="3D147D7D" w14:textId="73278837" w:rsidR="00787887" w:rsidRDefault="00787887" w:rsidP="00CD7BC1">
      <w:pPr>
        <w:rPr>
          <w:sz w:val="22"/>
          <w:szCs w:val="22"/>
        </w:rPr>
      </w:pPr>
      <w:r>
        <w:rPr>
          <w:sz w:val="22"/>
          <w:szCs w:val="22"/>
        </w:rPr>
        <w:tab/>
        <w:t>87143</w:t>
      </w:r>
      <w:r>
        <w:rPr>
          <w:sz w:val="22"/>
          <w:szCs w:val="22"/>
        </w:rPr>
        <w:tab/>
      </w:r>
      <w:r>
        <w:rPr>
          <w:sz w:val="22"/>
          <w:szCs w:val="22"/>
        </w:rPr>
        <w:tab/>
        <w:t xml:space="preserve">RESERVED for </w:t>
      </w:r>
      <w:r w:rsidR="00CD7BC1" w:rsidRPr="00CD7BC1">
        <w:rPr>
          <w:sz w:val="22"/>
          <w:szCs w:val="22"/>
        </w:rPr>
        <w:t>Self-Shielded Irradiator and Calibrator Devices</w:t>
      </w:r>
    </w:p>
    <w:p w14:paraId="1ED91CED" w14:textId="024C233D" w:rsidR="00787887" w:rsidRDefault="00787887" w:rsidP="00CD7BC1">
      <w:pPr>
        <w:rPr>
          <w:sz w:val="22"/>
          <w:szCs w:val="22"/>
        </w:rPr>
      </w:pPr>
      <w:r>
        <w:rPr>
          <w:sz w:val="22"/>
          <w:szCs w:val="22"/>
        </w:rPr>
        <w:tab/>
        <w:t>87144</w:t>
      </w:r>
      <w:r>
        <w:rPr>
          <w:sz w:val="22"/>
          <w:szCs w:val="22"/>
        </w:rPr>
        <w:tab/>
      </w:r>
      <w:r>
        <w:rPr>
          <w:sz w:val="22"/>
          <w:szCs w:val="22"/>
        </w:rPr>
        <w:tab/>
        <w:t xml:space="preserve">RESERVED for </w:t>
      </w:r>
      <w:r w:rsidR="00CD7BC1">
        <w:rPr>
          <w:sz w:val="22"/>
          <w:szCs w:val="22"/>
        </w:rPr>
        <w:t>Veterinary Use Programs</w:t>
      </w:r>
    </w:p>
    <w:p w14:paraId="58053EA4" w14:textId="53BCE599" w:rsidR="003C3A98" w:rsidRPr="00751330" w:rsidRDefault="00787887" w:rsidP="00CD7BC1">
      <w:pPr>
        <w:rPr>
          <w:sz w:val="22"/>
          <w:szCs w:val="22"/>
        </w:rPr>
      </w:pPr>
      <w:r>
        <w:rPr>
          <w:sz w:val="22"/>
          <w:szCs w:val="22"/>
        </w:rPr>
        <w:tab/>
      </w:r>
      <w:r w:rsidR="003C3A98" w:rsidRPr="00751330">
        <w:rPr>
          <w:sz w:val="22"/>
          <w:szCs w:val="22"/>
        </w:rPr>
        <w:t>87250</w:t>
      </w:r>
      <w:r w:rsidR="0046094D" w:rsidRPr="00751330">
        <w:rPr>
          <w:sz w:val="22"/>
          <w:szCs w:val="22"/>
        </w:rPr>
        <w:tab/>
      </w:r>
      <w:r w:rsidR="003C3A98" w:rsidRPr="00751330">
        <w:rPr>
          <w:sz w:val="22"/>
          <w:szCs w:val="22"/>
        </w:rPr>
        <w:tab/>
        <w:t>Locating Missing Materials Licensees 10/29/01 (01-022)</w:t>
      </w:r>
    </w:p>
    <w:p w14:paraId="5C40FBE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14:paraId="440BF2EE"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14:paraId="19736888"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B18F27"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CD7E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14:paraId="167A91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3B10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14:paraId="2FFD54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14:paraId="24A2CE25" w14:textId="77777777"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14:paraId="14CB1824" w14:textId="77777777"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14:paraId="4E69E7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14:paraId="4FE241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14:paraId="35FEB4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14:paraId="076F1C6D" w14:textId="77777777"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14:paraId="4CA223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14:paraId="033A49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14:paraId="6E2F7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14:paraId="2DB6CD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14:paraId="58F782F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14:paraId="2A673B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0" w:name="_Hlk56076070"/>
      <w:r w:rsidR="00540572">
        <w:rPr>
          <w:sz w:val="22"/>
          <w:szCs w:val="22"/>
        </w:rPr>
        <w:t>11/12/20</w:t>
      </w:r>
      <w:r w:rsidR="00A71D36">
        <w:rPr>
          <w:sz w:val="22"/>
          <w:szCs w:val="22"/>
        </w:rPr>
        <w:t xml:space="preserve"> </w:t>
      </w:r>
      <w:bookmarkEnd w:id="80"/>
      <w:r w:rsidR="00A71D36">
        <w:rPr>
          <w:sz w:val="22"/>
          <w:szCs w:val="22"/>
        </w:rPr>
        <w:t>(</w:t>
      </w:r>
      <w:r w:rsidR="00540572">
        <w:rPr>
          <w:sz w:val="22"/>
          <w:szCs w:val="22"/>
        </w:rPr>
        <w:t>20-062</w:t>
      </w:r>
      <w:r w:rsidRPr="00751330">
        <w:rPr>
          <w:sz w:val="22"/>
          <w:szCs w:val="22"/>
        </w:rPr>
        <w:t>)</w:t>
      </w:r>
    </w:p>
    <w:p w14:paraId="55686948" w14:textId="77777777"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1" w:name="_Hlk55810312"/>
      <w:r w:rsidR="0094258B">
        <w:rPr>
          <w:sz w:val="22"/>
          <w:szCs w:val="22"/>
        </w:rPr>
        <w:t>11/09/20</w:t>
      </w:r>
      <w:r w:rsidR="00630EF5" w:rsidRPr="00751330">
        <w:rPr>
          <w:sz w:val="22"/>
          <w:szCs w:val="22"/>
        </w:rPr>
        <w:t xml:space="preserve"> </w:t>
      </w:r>
      <w:bookmarkEnd w:id="81"/>
      <w:r w:rsidR="00630EF5" w:rsidRPr="00751330">
        <w:rPr>
          <w:sz w:val="22"/>
          <w:szCs w:val="22"/>
        </w:rPr>
        <w:t>(</w:t>
      </w:r>
      <w:r w:rsidR="0094258B">
        <w:rPr>
          <w:sz w:val="22"/>
          <w:szCs w:val="22"/>
        </w:rPr>
        <w:t>20-061</w:t>
      </w:r>
      <w:r w:rsidR="00630EF5" w:rsidRPr="00751330">
        <w:rPr>
          <w:sz w:val="22"/>
          <w:szCs w:val="22"/>
        </w:rPr>
        <w:t>)</w:t>
      </w:r>
    </w:p>
    <w:p w14:paraId="219BD36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14:paraId="720A3E5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14:paraId="0E061EE5" w14:textId="77777777"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14:paraId="1BDBECC5"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14:paraId="5F16F0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14:paraId="0E08A11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14:paraId="7C182E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14:paraId="46C13FA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14:paraId="7EB31AC4"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14:paraId="3816C724" w14:textId="77777777"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14:paraId="5CE28652"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14:paraId="7947D43F"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53A67AA2"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14:paraId="34BB7B88"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14:paraId="177EF2B7"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7C3215F1" w14:textId="77777777"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14:paraId="2880B8F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14:paraId="6D456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14:paraId="1B95B592" w14:textId="77777777"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14:paraId="596371B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14:paraId="570D49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14:paraId="33DCAC6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14:paraId="33CED36B"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14:paraId="20918E35" w14:textId="77777777"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14:paraId="0B095508"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14:paraId="000FDC37"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14:paraId="7B7FE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14:paraId="7500706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14:paraId="2CE5D6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14:paraId="08666CB3" w14:textId="77777777"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14:paraId="5C64BC95" w14:textId="77777777"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14:paraId="1FA38AC1"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14:paraId="600ED3CC"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14:paraId="33E0101A" w14:textId="77777777"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14:paraId="35D68ADD"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14:paraId="029A1CD3" w14:textId="77777777"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14:paraId="6D508AA3" w14:textId="77777777"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2" w:name="_Hlk57803035"/>
      <w:r w:rsidR="00DB4839">
        <w:rPr>
          <w:sz w:val="22"/>
          <w:szCs w:val="22"/>
        </w:rPr>
        <w:t>12/02/20</w:t>
      </w:r>
      <w:r>
        <w:rPr>
          <w:sz w:val="22"/>
          <w:szCs w:val="22"/>
        </w:rPr>
        <w:t xml:space="preserve"> </w:t>
      </w:r>
      <w:bookmarkEnd w:id="82"/>
      <w:r>
        <w:rPr>
          <w:sz w:val="22"/>
          <w:szCs w:val="22"/>
        </w:rPr>
        <w:t>(</w:t>
      </w:r>
      <w:r w:rsidR="00DB4839">
        <w:rPr>
          <w:sz w:val="22"/>
          <w:szCs w:val="22"/>
        </w:rPr>
        <w:t>20-067</w:t>
      </w:r>
      <w:r w:rsidR="003F59DE">
        <w:rPr>
          <w:sz w:val="22"/>
          <w:szCs w:val="22"/>
        </w:rPr>
        <w:t>)</w:t>
      </w:r>
    </w:p>
    <w:p w14:paraId="45E39411"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46B41C87"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06B74468"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3FC809B2" w14:textId="77777777"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14:paraId="7828C92D" w14:textId="77777777"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4FBAC98B" w14:textId="77777777"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14:paraId="4BD2BF9F"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14:paraId="6F0E26B4" w14:textId="77777777"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0CEFAF78" w14:textId="77777777"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14:paraId="622B4D9B" w14:textId="77777777"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14:paraId="324D2A4C" w14:textId="77777777" w:rsidR="007278A9" w:rsidRPr="00751330" w:rsidRDefault="007278A9" w:rsidP="008B6E58">
      <w:pPr>
        <w:ind w:left="2160"/>
        <w:rPr>
          <w:color w:val="000000"/>
          <w:sz w:val="22"/>
          <w:szCs w:val="22"/>
        </w:rPr>
      </w:pPr>
      <w:r w:rsidRPr="00751330">
        <w:rPr>
          <w:color w:val="000000"/>
          <w:sz w:val="22"/>
          <w:szCs w:val="22"/>
        </w:rPr>
        <w:t>08/08/07 (07-024)</w:t>
      </w:r>
    </w:p>
    <w:p w14:paraId="555C6A2B" w14:textId="77777777"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3" w:name="OLE_LINK1"/>
      <w:bookmarkStart w:id="8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3"/>
    <w:bookmarkEnd w:id="84"/>
    <w:p w14:paraId="5561D52D"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14:paraId="253C0C38" w14:textId="77777777"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14:paraId="0BAD9744" w14:textId="77777777"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14:paraId="1D90B3CB"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14:paraId="534E2D0A" w14:textId="77777777"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14:paraId="7922BE9B" w14:textId="77777777"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14:paraId="44F748AE" w14:textId="77777777"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14:paraId="5DAC052A" w14:textId="77777777"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14:paraId="2B4F00D0" w14:textId="77777777"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14:paraId="10DEFC43" w14:textId="77777777"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14:paraId="558061DE" w14:textId="77777777"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14:paraId="39375F16" w14:textId="77777777"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14:paraId="1C4795E0" w14:textId="77777777" w:rsidR="00FA2904" w:rsidRDefault="00FA2904" w:rsidP="008B6E58">
      <w:pPr>
        <w:ind w:left="2160" w:hanging="1440"/>
        <w:rPr>
          <w:sz w:val="22"/>
          <w:szCs w:val="22"/>
        </w:rPr>
      </w:pPr>
      <w:r>
        <w:rPr>
          <w:sz w:val="22"/>
          <w:szCs w:val="22"/>
        </w:rPr>
        <w:tab/>
        <w:t>07/28/14 (14-017)</w:t>
      </w:r>
    </w:p>
    <w:p w14:paraId="014D85C6" w14:textId="77777777" w:rsidR="00284FC9" w:rsidRDefault="00284FC9" w:rsidP="008B6E58">
      <w:pPr>
        <w:ind w:left="2160" w:hanging="1440"/>
        <w:rPr>
          <w:sz w:val="22"/>
          <w:szCs w:val="22"/>
        </w:rPr>
      </w:pPr>
    </w:p>
    <w:p w14:paraId="1611B6C7" w14:textId="77777777" w:rsidR="00284FC9" w:rsidRPr="007D3397" w:rsidRDefault="00284FC9" w:rsidP="008B6E58">
      <w:pPr>
        <w:ind w:left="2160" w:hanging="1440"/>
        <w:rPr>
          <w:sz w:val="22"/>
          <w:szCs w:val="22"/>
        </w:rPr>
      </w:pPr>
    </w:p>
    <w:p w14:paraId="409DAC76" w14:textId="77777777"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14:paraId="7BEE0A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1ECAF9" w14:textId="77777777"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14:paraId="165DBC41" w14:textId="77777777"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14:paraId="250BBE97" w14:textId="77777777"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14:paraId="4E9B6A71" w14:textId="77777777" w:rsidR="00861303" w:rsidRDefault="00861303" w:rsidP="008B6E58">
      <w:pPr>
        <w:rPr>
          <w:sz w:val="22"/>
          <w:szCs w:val="22"/>
        </w:rPr>
      </w:pPr>
    </w:p>
    <w:p w14:paraId="3B4F44BF" w14:textId="77777777" w:rsidR="009A435B" w:rsidRDefault="009A435B" w:rsidP="008B6E58">
      <w:pPr>
        <w:rPr>
          <w:sz w:val="22"/>
          <w:szCs w:val="22"/>
        </w:rPr>
      </w:pPr>
    </w:p>
    <w:p w14:paraId="6B0D291A" w14:textId="77777777"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14:paraId="72EEC2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B62180" w14:textId="77777777"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14:paraId="02301288" w14:textId="77777777"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14:paraId="09439585" w14:textId="77777777"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14:paraId="00CBC5F2" w14:textId="77777777"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14:paraId="247588FB" w14:textId="77777777"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14:paraId="4C14D8FB" w14:textId="77777777"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14:paraId="56D504CA" w14:textId="77777777"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14:paraId="4525953F" w14:textId="77777777"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14:paraId="4DDB5FE3" w14:textId="77777777"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14:paraId="73FA64AC" w14:textId="77777777"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14:paraId="67F51930"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D42645" w14:textId="77777777"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CD0B1F" w14:textId="77777777"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14:paraId="463066D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76535"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D22872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lastRenderedPageBreak/>
        <w:t>9200</w:t>
      </w:r>
      <w:r w:rsidRPr="00751330">
        <w:rPr>
          <w:sz w:val="22"/>
          <w:szCs w:val="22"/>
        </w:rPr>
        <w:tab/>
      </w:r>
      <w:r w:rsidRPr="00751330">
        <w:rPr>
          <w:sz w:val="22"/>
          <w:szCs w:val="22"/>
          <w:u w:val="single"/>
        </w:rPr>
        <w:t>Planned Non-Routine Activities</w:t>
      </w:r>
    </w:p>
    <w:p w14:paraId="40A8E3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22EB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14:paraId="18B2C61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14:paraId="1D65C8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14:paraId="64D92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14:paraId="797BBD72" w14:textId="77777777"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14:paraId="1B1FBBF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14:paraId="2B7BE999" w14:textId="77777777"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5"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5"/>
      <w:r w:rsidR="00172936" w:rsidRPr="00172936">
        <w:rPr>
          <w:sz w:val="22"/>
          <w:szCs w:val="22"/>
        </w:rPr>
        <w:t xml:space="preserve"> </w:t>
      </w:r>
      <w:bookmarkStart w:id="86"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6"/>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14:paraId="4BBD62C1" w14:textId="77777777"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14:paraId="3B826D9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14:paraId="15B30D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14:paraId="11244F8E" w14:textId="77777777"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14:paraId="390CC04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14:paraId="3938EE0F" w14:textId="77777777"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14:paraId="58118ADE" w14:textId="77777777"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14:paraId="34094330" w14:textId="77777777"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14:paraId="6263486D" w14:textId="77777777"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14:paraId="15DE5C16" w14:textId="77777777"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14:paraId="0E7F6D58" w14:textId="77777777"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14:paraId="49928908" w14:textId="77777777"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14:paraId="159FDD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14:paraId="30FBEA0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14:paraId="4B4D5BE4" w14:textId="77777777"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14:paraId="71CB1BC2"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AACB94"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750D9F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14:paraId="33C598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7CA35D" w14:textId="77777777"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14:paraId="4E9408F1" w14:textId="77777777"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14:paraId="2027DD72" w14:textId="7BB94697" w:rsidR="00BC6227" w:rsidRDefault="00116C7A" w:rsidP="008B6E58">
      <w:pPr>
        <w:ind w:left="1440" w:firstLine="720"/>
        <w:rPr>
          <w:sz w:val="22"/>
          <w:szCs w:val="22"/>
        </w:rPr>
      </w:pPr>
      <w:r>
        <w:rPr>
          <w:sz w:val="22"/>
          <w:szCs w:val="22"/>
        </w:rPr>
        <w:t>07/</w:t>
      </w:r>
      <w:r w:rsidR="0049791C">
        <w:rPr>
          <w:sz w:val="22"/>
          <w:szCs w:val="22"/>
        </w:rPr>
        <w:t>14</w:t>
      </w:r>
      <w:r>
        <w:rPr>
          <w:sz w:val="22"/>
          <w:szCs w:val="22"/>
        </w:rPr>
        <w:t>/</w:t>
      </w:r>
      <w:r w:rsidR="0049791C">
        <w:rPr>
          <w:sz w:val="22"/>
          <w:szCs w:val="22"/>
        </w:rPr>
        <w:t>21</w:t>
      </w:r>
      <w:r>
        <w:rPr>
          <w:sz w:val="22"/>
          <w:szCs w:val="22"/>
        </w:rPr>
        <w:t xml:space="preserve"> (</w:t>
      </w:r>
      <w:r w:rsidR="006F211E">
        <w:rPr>
          <w:sz w:val="22"/>
          <w:szCs w:val="22"/>
        </w:rPr>
        <w:t>21-024</w:t>
      </w:r>
      <w:r w:rsidR="007757A5" w:rsidRPr="00751330">
        <w:rPr>
          <w:sz w:val="22"/>
          <w:szCs w:val="22"/>
        </w:rPr>
        <w:t>)</w:t>
      </w:r>
    </w:p>
    <w:p w14:paraId="346714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14:paraId="7185053B" w14:textId="77777777"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14:paraId="17269349" w14:textId="77777777"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14:paraId="3DED0BE5" w14:textId="77777777"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14:paraId="49EE28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14:paraId="509E68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14:paraId="68266D0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14:paraId="2530FA50"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14:paraId="62FF89F4" w14:textId="77777777"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14:paraId="005C4D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14:paraId="7002E0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14:paraId="39679C5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14:paraId="56E6BF5A"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r>
      <w:r w:rsidRPr="00751330">
        <w:rPr>
          <w:sz w:val="22"/>
          <w:szCs w:val="22"/>
        </w:rPr>
        <w:tab/>
      </w:r>
      <w:r w:rsidRPr="00751330">
        <w:rPr>
          <w:sz w:val="22"/>
          <w:szCs w:val="22"/>
        </w:rPr>
        <w:tab/>
        <w:t>(SWSOPI)  09/14/98 (98-013)</w:t>
      </w:r>
    </w:p>
    <w:p w14:paraId="6D47C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14:paraId="76A50B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14:paraId="34C6CF53" w14:textId="77777777"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r w:rsidR="0022314F" w:rsidRPr="00751330">
        <w:rPr>
          <w:sz w:val="22"/>
          <w:szCs w:val="22"/>
        </w:rPr>
        <w:t>)</w:t>
      </w:r>
    </w:p>
    <w:p w14:paraId="4A0C695C" w14:textId="77777777"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14:paraId="5932CFD4" w14:textId="77777777"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D5BD6F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752077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14:paraId="40F42163"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B1BAAA"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14:paraId="6D52F494"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14:paraId="227DD677"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0996115" w14:textId="77777777"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2E31E8"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14:paraId="323D4B8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864C82" w14:textId="1DD8F30C"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 xml:space="preserve">Supplemental Inspection </w:t>
      </w:r>
      <w:r w:rsidR="00C94C2C">
        <w:rPr>
          <w:sz w:val="22"/>
          <w:szCs w:val="22"/>
        </w:rPr>
        <w:t>Response to Action Matrix Column 2</w:t>
      </w:r>
      <w:r w:rsidR="00975523">
        <w:rPr>
          <w:sz w:val="22"/>
          <w:szCs w:val="22"/>
        </w:rPr>
        <w:t xml:space="preserve"> (Regulatory Response) Inputs</w:t>
      </w:r>
      <w:r w:rsidR="00C94C2C">
        <w:rPr>
          <w:sz w:val="22"/>
          <w:szCs w:val="22"/>
        </w:rPr>
        <w:t xml:space="preserve"> </w:t>
      </w:r>
      <w:bookmarkStart w:id="87" w:name="_Hlk54176145"/>
      <w:r w:rsidR="0083121C">
        <w:rPr>
          <w:sz w:val="22"/>
          <w:szCs w:val="22"/>
        </w:rPr>
        <w:t>08/19/2021</w:t>
      </w:r>
      <w:r w:rsidR="001203A7">
        <w:rPr>
          <w:sz w:val="22"/>
          <w:szCs w:val="22"/>
        </w:rPr>
        <w:t xml:space="preserve"> </w:t>
      </w:r>
      <w:bookmarkEnd w:id="87"/>
      <w:r w:rsidR="001203A7">
        <w:rPr>
          <w:sz w:val="22"/>
          <w:szCs w:val="22"/>
        </w:rPr>
        <w:t>(</w:t>
      </w:r>
      <w:r w:rsidR="0035196B">
        <w:rPr>
          <w:sz w:val="22"/>
          <w:szCs w:val="22"/>
        </w:rPr>
        <w:t>2</w:t>
      </w:r>
      <w:r w:rsidR="0083121C">
        <w:rPr>
          <w:sz w:val="22"/>
          <w:szCs w:val="22"/>
        </w:rPr>
        <w:t>1</w:t>
      </w:r>
      <w:r w:rsidR="0035196B">
        <w:rPr>
          <w:sz w:val="22"/>
          <w:szCs w:val="22"/>
        </w:rPr>
        <w:t>-0</w:t>
      </w:r>
      <w:r w:rsidR="00EB5256">
        <w:rPr>
          <w:sz w:val="22"/>
          <w:szCs w:val="22"/>
        </w:rPr>
        <w:t>28</w:t>
      </w:r>
      <w:r w:rsidRPr="00751330">
        <w:rPr>
          <w:sz w:val="22"/>
          <w:szCs w:val="22"/>
        </w:rPr>
        <w:t>)</w:t>
      </w:r>
    </w:p>
    <w:p w14:paraId="5F31FD5A"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88"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88"/>
    <w:p w14:paraId="1BD155B7" w14:textId="77777777"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14:paraId="48D21629" w14:textId="77777777"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14:paraId="3EA90414"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14:paraId="750E3D4B"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14:paraId="3E5251C5" w14:textId="7ED0B028"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702DD5A" w14:textId="77777777" w:rsidR="00747631" w:rsidRDefault="007476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17BF37"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14:paraId="650F9A36"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29C05E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14:paraId="2F7B3229"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44011F5"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FDAD49"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14:paraId="46ED95B9" w14:textId="77777777"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95A9A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997402"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14:paraId="7D04477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793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830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14:paraId="5BD0FFFD" w14:textId="77777777"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7BF971D6" w14:textId="77777777"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14:paraId="2B911248"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7773197"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32B65B1A" w14:textId="77777777"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t>PART</w:t>
      </w:r>
    </w:p>
    <w:p w14:paraId="18D1C7FE" w14:textId="77777777"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14:paraId="42F2230E" w14:textId="77777777"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7AA5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14:paraId="188FF9F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766C4C"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 xml:space="preserve">ASME Section III </w:t>
      </w:r>
      <w:r w:rsidRPr="00751330">
        <w:rPr>
          <w:sz w:val="22"/>
          <w:szCs w:val="22"/>
        </w:rPr>
        <w:tab/>
        <w:t>American Society of Mechanical Engineers ASME Boiler and Pressure Vessel Code, Section III 06/16/89 (89-011)</w:t>
      </w:r>
    </w:p>
    <w:p w14:paraId="6825967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14:paraId="05097067" w14:textId="77777777"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14:paraId="5629E2DA"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14:paraId="1FF0B15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14:paraId="6FCF4E62" w14:textId="77777777"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14:paraId="7EFEFD42" w14:textId="77777777"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14:paraId="1746D05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14:paraId="12B2EA07"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14:paraId="74C8DB4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14:paraId="5890BFE7"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14:paraId="441EF907"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14:paraId="734461E6"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14:paraId="216CA506"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14:paraId="6003A361"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14:paraId="069FB60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14:paraId="3816F2B3"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14:paraId="636993CB"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14:paraId="6457B99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14:paraId="1478F1AA"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14:paraId="7EDBC59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14:paraId="50394DC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14:paraId="416AF184" w14:textId="77777777"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C01D56"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32318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14:paraId="7FA3C8B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58BE5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14:paraId="6C8A2A86" w14:textId="77777777"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14:paraId="0B8E559D"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14:paraId="6E77101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14:paraId="68B255EB"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C96FE80"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E3E1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14:paraId="22906D5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14:paraId="19BF87E9"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14:paraId="63CDBF4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14:paraId="6730B5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B5A8D9"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1B7D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14:paraId="1F9FDF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43A7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14:paraId="656AE9FE"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14:paraId="519F8F3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14:paraId="7144FD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14:paraId="7EADBD88" w14:textId="77777777"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14:paraId="6A4CFF84"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26F36790"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2D8B5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14:paraId="2EB45C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84E89A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14:paraId="580380A4" w14:textId="77777777"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Pr="00751330">
        <w:rPr>
          <w:sz w:val="22"/>
          <w:szCs w:val="22"/>
        </w:rPr>
        <w:tab/>
      </w:r>
      <w:r w:rsidRPr="00751330">
        <w:rPr>
          <w:sz w:val="22"/>
          <w:szCs w:val="22"/>
        </w:rPr>
        <w:tab/>
        <w:t>05/03/99 (99-008) [NOEDGAS.TG]</w:t>
      </w:r>
    </w:p>
    <w:p w14:paraId="196AFD88" w14:textId="77777777"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14:paraId="388CF7BD" w14:textId="77777777"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14:paraId="1308E362" w14:textId="77777777"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5707D249" w14:textId="77777777"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621B1063" w14:textId="77777777"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14:paraId="435085F3"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14:paraId="032F88E8"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1A3E6A6" w14:textId="77777777"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14:paraId="17D4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14:paraId="48BD9B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14:paraId="2CF575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14:paraId="5FA36C76" w14:textId="77777777"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14:paraId="1B84CD40" w14:textId="77777777"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14:paraId="50C2D6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14:paraId="5DB2C785"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14:paraId="2E9D32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14:paraId="5F9DA1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14:paraId="3D4AC7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14:paraId="78E3DF87" w14:textId="77777777"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14:paraId="59032C7C"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9CE875B"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14:paraId="332BA6FE"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2CB23E8F"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4D16B71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097181" w14:textId="77777777" w:rsidR="00EB389C" w:rsidRDefault="00EB389C">
      <w:r>
        <w:separator/>
      </w:r>
    </w:p>
  </w:endnote>
  <w:endnote w:type="continuationSeparator" w:id="0">
    <w:p w14:paraId="6F727D5E" w14:textId="77777777" w:rsidR="00EB389C" w:rsidRDefault="00EB3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A989" w14:textId="7B7C7E82" w:rsidR="0032559D" w:rsidRPr="004F642F" w:rsidRDefault="00EB389C"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E659DC">
          <w:rPr>
            <w:sz w:val="22"/>
            <w:szCs w:val="22"/>
          </w:rPr>
          <w:t>8</w:t>
        </w:r>
        <w:r w:rsidR="00D45022">
          <w:rPr>
            <w:sz w:val="22"/>
            <w:szCs w:val="22"/>
          </w:rPr>
          <w:t>/</w:t>
        </w:r>
        <w:r w:rsidR="0006600C">
          <w:rPr>
            <w:sz w:val="22"/>
            <w:szCs w:val="22"/>
          </w:rPr>
          <w:t>19</w:t>
        </w:r>
        <w:r w:rsidR="0032559D">
          <w:rPr>
            <w:sz w:val="22"/>
            <w:szCs w:val="22"/>
          </w:rPr>
          <w:t>/21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541" w14:textId="77777777" w:rsidR="0032559D" w:rsidRPr="0051050B" w:rsidRDefault="00EB389C"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C457A" w14:textId="77777777" w:rsidR="00EB389C" w:rsidRDefault="00EB389C">
      <w:r>
        <w:separator/>
      </w:r>
    </w:p>
  </w:footnote>
  <w:footnote w:type="continuationSeparator" w:id="0">
    <w:p w14:paraId="0E3B479A" w14:textId="77777777" w:rsidR="00EB389C" w:rsidRDefault="00EB389C">
      <w:r>
        <w:continuationSeparator/>
      </w:r>
    </w:p>
  </w:footnote>
  <w:footnote w:id="1">
    <w:p w14:paraId="3D1AF7D0" w14:textId="77777777"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14:paraId="4EA1C87E" w14:textId="77777777"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1504" w14:textId="77777777"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00C"/>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497D"/>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2147"/>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7AB"/>
    <w:rsid w:val="00305AB7"/>
    <w:rsid w:val="003072DC"/>
    <w:rsid w:val="00307D9E"/>
    <w:rsid w:val="00310BCB"/>
    <w:rsid w:val="00311A0D"/>
    <w:rsid w:val="00312FB6"/>
    <w:rsid w:val="00313178"/>
    <w:rsid w:val="00315903"/>
    <w:rsid w:val="0031799C"/>
    <w:rsid w:val="00320208"/>
    <w:rsid w:val="003207BB"/>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539"/>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2DA0"/>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E7F29"/>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16D"/>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9791C"/>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0368"/>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5B1E"/>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09B3"/>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2B6"/>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A1B"/>
    <w:rsid w:val="006D3C91"/>
    <w:rsid w:val="006D4869"/>
    <w:rsid w:val="006D5AB3"/>
    <w:rsid w:val="006D5C65"/>
    <w:rsid w:val="006D7470"/>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11E"/>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45DA"/>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631"/>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887"/>
    <w:rsid w:val="00787B05"/>
    <w:rsid w:val="00787D36"/>
    <w:rsid w:val="00787D65"/>
    <w:rsid w:val="007902CB"/>
    <w:rsid w:val="007906C8"/>
    <w:rsid w:val="007938D3"/>
    <w:rsid w:val="00794A8C"/>
    <w:rsid w:val="00794DF8"/>
    <w:rsid w:val="007951D6"/>
    <w:rsid w:val="00796236"/>
    <w:rsid w:val="00796B13"/>
    <w:rsid w:val="00797FAC"/>
    <w:rsid w:val="007A09D3"/>
    <w:rsid w:val="007A0BC5"/>
    <w:rsid w:val="007A0E83"/>
    <w:rsid w:val="007A10F1"/>
    <w:rsid w:val="007A1679"/>
    <w:rsid w:val="007A1829"/>
    <w:rsid w:val="007A2B3D"/>
    <w:rsid w:val="007A39F8"/>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21C"/>
    <w:rsid w:val="0083198F"/>
    <w:rsid w:val="00831EB4"/>
    <w:rsid w:val="00832429"/>
    <w:rsid w:val="00832884"/>
    <w:rsid w:val="00832CA2"/>
    <w:rsid w:val="0083508D"/>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66FED"/>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270"/>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4FF6"/>
    <w:rsid w:val="008F7B81"/>
    <w:rsid w:val="008F7D99"/>
    <w:rsid w:val="009001C1"/>
    <w:rsid w:val="00901020"/>
    <w:rsid w:val="009012B2"/>
    <w:rsid w:val="009024C0"/>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4D55"/>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523"/>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1F"/>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17EB6"/>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47392"/>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6B3B"/>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26A"/>
    <w:rsid w:val="00BD473E"/>
    <w:rsid w:val="00BD4DC8"/>
    <w:rsid w:val="00BD58CD"/>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0F3"/>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1274"/>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4C2C"/>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153"/>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BC1"/>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E7676"/>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4F18"/>
    <w:rsid w:val="00E5573A"/>
    <w:rsid w:val="00E55878"/>
    <w:rsid w:val="00E561B3"/>
    <w:rsid w:val="00E57845"/>
    <w:rsid w:val="00E57E15"/>
    <w:rsid w:val="00E60164"/>
    <w:rsid w:val="00E60BF3"/>
    <w:rsid w:val="00E63C5A"/>
    <w:rsid w:val="00E64A2F"/>
    <w:rsid w:val="00E64BC4"/>
    <w:rsid w:val="00E659DC"/>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89C"/>
    <w:rsid w:val="00EB3DC5"/>
    <w:rsid w:val="00EB4ABE"/>
    <w:rsid w:val="00EB4BA6"/>
    <w:rsid w:val="00EB51DD"/>
    <w:rsid w:val="00EB5256"/>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57455"/>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467F"/>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4D44"/>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color="#020000">
      <v:stroke color="#020000" weight=".96pt"/>
    </o:shapedefaults>
    <o:shapelayout v:ext="edit">
      <o:idmap v:ext="edit" data="1"/>
    </o:shapelayout>
  </w:shapeDefaults>
  <w:decimalSymbol w:val="."/>
  <w:listSeparator w:val=","/>
  <w14:docId w14:val="0ABD4B84"/>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613B-6508-44C8-B0D9-49C1C011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34</Pages>
  <Words>11419</Words>
  <Characters>65093</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Curran, Bridget</dc:creator>
  <cp:lastModifiedBy>Arel, Madeleine</cp:lastModifiedBy>
  <cp:revision>11</cp:revision>
  <cp:lastPrinted>2016-04-04T15:54:00Z</cp:lastPrinted>
  <dcterms:created xsi:type="dcterms:W3CDTF">2021-08-09T18:07:00Z</dcterms:created>
  <dcterms:modified xsi:type="dcterms:W3CDTF">2021-08-19T17:47:00Z</dcterms:modified>
</cp:coreProperties>
</file>