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093D" w14:textId="77777777"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</w:t>
      </w:r>
      <w:r w:rsidR="00AB385C">
        <w:t>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14:paraId="288FDADA" w14:textId="77777777" w:rsidTr="00F20058">
        <w:tc>
          <w:tcPr>
            <w:tcW w:w="9576" w:type="dxa"/>
            <w:tcBorders>
              <w:left w:val="nil"/>
              <w:right w:val="nil"/>
            </w:tcBorders>
          </w:tcPr>
          <w:p w14:paraId="01E425EE" w14:textId="40EEC830"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AC7B82">
              <w:t>2</w:t>
            </w:r>
            <w:r w:rsidR="004D7CB1">
              <w:t>1</w:t>
            </w:r>
            <w:r w:rsidR="00FF6A95">
              <w:t>-0</w:t>
            </w:r>
            <w:r w:rsidR="005827C6">
              <w:t>22</w:t>
            </w:r>
          </w:p>
        </w:tc>
      </w:tr>
    </w:tbl>
    <w:p w14:paraId="31CBAA4D" w14:textId="77777777"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14:paraId="6D5112ED" w14:textId="77777777"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5A500ED3" w14:textId="77777777" w:rsidR="003C4073" w:rsidRPr="0099657B" w:rsidRDefault="003C4073" w:rsidP="004866AA">
      <w:pPr>
        <w:tabs>
          <w:tab w:val="left" w:pos="-1200"/>
          <w:tab w:val="left" w:pos="-360"/>
          <w:tab w:val="left" w:pos="450"/>
          <w:tab w:val="left" w:pos="3240"/>
          <w:tab w:val="left" w:pos="5040"/>
          <w:tab w:val="left" w:pos="792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14:paraId="4C5590E3" w14:textId="77777777"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14:paraId="09A4454F" w14:textId="59BD9573" w:rsidR="00FA6801" w:rsidRDefault="00FA6801" w:rsidP="004A4B85">
      <w:pPr>
        <w:tabs>
          <w:tab w:val="left" w:pos="450"/>
          <w:tab w:val="left" w:pos="3240"/>
          <w:tab w:val="left" w:pos="5040"/>
          <w:tab w:val="left" w:pos="7920"/>
        </w:tabs>
      </w:pPr>
      <w:r>
        <w:t>1.</w:t>
      </w:r>
      <w:r>
        <w:tab/>
      </w:r>
      <w:r w:rsidR="00A450B3">
        <w:t>IMC 0305</w:t>
      </w:r>
      <w:r w:rsidR="00E45BF1">
        <w:tab/>
      </w:r>
      <w:r w:rsidR="007030DA">
        <w:t>11/4/20</w:t>
      </w:r>
      <w:r w:rsidR="00707237">
        <w:tab/>
        <w:t>IMC 0305</w:t>
      </w:r>
      <w:r w:rsidR="00707237">
        <w:tab/>
        <w:t>06/28/21</w:t>
      </w:r>
    </w:p>
    <w:p w14:paraId="7E03B04D" w14:textId="77777777"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14:paraId="4129C72C" w14:textId="77777777"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14:paraId="7ACABB79" w14:textId="77777777" w:rsidR="0080633B" w:rsidRDefault="0080633B" w:rsidP="00A618DD">
      <w:pPr>
        <w:tabs>
          <w:tab w:val="left" w:pos="1440"/>
        </w:tabs>
        <w:ind w:left="1440" w:hanging="1440"/>
      </w:pPr>
    </w:p>
    <w:p w14:paraId="2BE42383" w14:textId="2AC4374D" w:rsidR="007F5C75" w:rsidRPr="00314A77" w:rsidRDefault="007F5C75" w:rsidP="00A618DD">
      <w:pPr>
        <w:tabs>
          <w:tab w:val="left" w:pos="1440"/>
        </w:tabs>
        <w:ind w:left="1440" w:hanging="1440"/>
      </w:pPr>
      <w:r>
        <w:tab/>
      </w:r>
    </w:p>
    <w:p w14:paraId="6A332012" w14:textId="4B79AACA"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951756">
        <w:t xml:space="preserve">IMC 0305, </w:t>
      </w:r>
      <w:r w:rsidR="000800F8">
        <w:t xml:space="preserve">“Operating Reactor Assessment Program” has been </w:t>
      </w:r>
      <w:r w:rsidR="000352AD">
        <w:t>revised to address new Commission policy on public meetings, to provide additional guidance on the two-year PIM review for annual assessment meetings, and to provide additional guidance on documenting SCWE cross-cutting themes.  Incorporated FBF 95002-2112.</w:t>
      </w:r>
    </w:p>
    <w:p w14:paraId="46623751" w14:textId="77777777" w:rsidR="00711604" w:rsidRDefault="00711604" w:rsidP="00A618DD">
      <w:pPr>
        <w:ind w:left="1290" w:hanging="1290"/>
      </w:pPr>
    </w:p>
    <w:p w14:paraId="40F10407" w14:textId="77777777" w:rsidR="00711604" w:rsidRDefault="00BC249B" w:rsidP="00A618DD">
      <w:pPr>
        <w:ind w:left="1440" w:hanging="1440"/>
      </w:pPr>
      <w:r>
        <w:tab/>
      </w:r>
    </w:p>
    <w:p w14:paraId="79346611" w14:textId="77777777" w:rsidR="00711604" w:rsidRDefault="00711604" w:rsidP="00A618DD">
      <w:pPr>
        <w:ind w:left="1440" w:hanging="1440"/>
      </w:pPr>
    </w:p>
    <w:p w14:paraId="6A3C9F19" w14:textId="77777777" w:rsidR="00711604" w:rsidRDefault="00711604" w:rsidP="00A618DD">
      <w:pPr>
        <w:ind w:left="1440" w:hanging="1440"/>
      </w:pPr>
    </w:p>
    <w:p w14:paraId="32B064EA" w14:textId="1C4AA1A4" w:rsidR="00711604" w:rsidRDefault="00711604" w:rsidP="00A618DD">
      <w:pPr>
        <w:ind w:left="1440" w:hanging="1440"/>
      </w:pPr>
    </w:p>
    <w:p w14:paraId="7627D3C9" w14:textId="70F4C399" w:rsidR="00F76DD0" w:rsidRDefault="00F76DD0" w:rsidP="00A618DD">
      <w:pPr>
        <w:ind w:left="1440" w:hanging="1440"/>
      </w:pPr>
    </w:p>
    <w:p w14:paraId="7900AEE7" w14:textId="2A42CA88" w:rsidR="00F76DD0" w:rsidRDefault="00F76DD0" w:rsidP="00A618DD">
      <w:pPr>
        <w:ind w:left="1440" w:hanging="1440"/>
      </w:pPr>
    </w:p>
    <w:p w14:paraId="5F608B90" w14:textId="15D6EA15" w:rsidR="00F76DD0" w:rsidRDefault="00F76DD0" w:rsidP="00A618DD">
      <w:pPr>
        <w:ind w:left="1440" w:hanging="1440"/>
      </w:pPr>
    </w:p>
    <w:p w14:paraId="70DEE824" w14:textId="327C95FB" w:rsidR="00F76DD0" w:rsidRDefault="00F76DD0" w:rsidP="00A618DD">
      <w:pPr>
        <w:ind w:left="1440" w:hanging="1440"/>
      </w:pPr>
    </w:p>
    <w:p w14:paraId="70927D0C" w14:textId="3ED41E69" w:rsidR="00F76DD0" w:rsidRDefault="00F76DD0" w:rsidP="00A618DD">
      <w:pPr>
        <w:ind w:left="1440" w:hanging="1440"/>
      </w:pPr>
    </w:p>
    <w:p w14:paraId="6A9F6F18" w14:textId="0175DA78" w:rsidR="00F76DD0" w:rsidRDefault="00F76DD0" w:rsidP="00A618DD">
      <w:pPr>
        <w:ind w:left="1440" w:hanging="1440"/>
      </w:pPr>
    </w:p>
    <w:p w14:paraId="214ACC8B" w14:textId="4D95A4A6" w:rsidR="00F76DD0" w:rsidRDefault="00F76DD0" w:rsidP="00A618DD">
      <w:pPr>
        <w:ind w:left="1440" w:hanging="1440"/>
      </w:pPr>
    </w:p>
    <w:p w14:paraId="00DA4378" w14:textId="505B1594" w:rsidR="00F76DD0" w:rsidRDefault="00F76DD0" w:rsidP="00A618DD">
      <w:pPr>
        <w:ind w:left="1440" w:hanging="1440"/>
      </w:pPr>
    </w:p>
    <w:p w14:paraId="5157B771" w14:textId="2D2545D7" w:rsidR="00F76DD0" w:rsidRDefault="00F76DD0" w:rsidP="00A618DD">
      <w:pPr>
        <w:ind w:left="1440" w:hanging="1440"/>
      </w:pPr>
    </w:p>
    <w:p w14:paraId="09F51024" w14:textId="1978F00D" w:rsidR="00F76DD0" w:rsidRDefault="00F76DD0" w:rsidP="00A618DD">
      <w:pPr>
        <w:ind w:left="1440" w:hanging="1440"/>
      </w:pPr>
    </w:p>
    <w:p w14:paraId="4F9DD453" w14:textId="74E7576E" w:rsidR="00F76DD0" w:rsidRDefault="00F76DD0" w:rsidP="00A618DD">
      <w:pPr>
        <w:ind w:left="1440" w:hanging="1440"/>
      </w:pPr>
    </w:p>
    <w:p w14:paraId="6A120AA6" w14:textId="512F6D87" w:rsidR="00F76DD0" w:rsidRDefault="00F76DD0" w:rsidP="00A618DD">
      <w:pPr>
        <w:ind w:left="1440" w:hanging="1440"/>
      </w:pPr>
    </w:p>
    <w:p w14:paraId="2389AB1D" w14:textId="73762D8E" w:rsidR="00F76DD0" w:rsidRDefault="00F76DD0" w:rsidP="00A618DD">
      <w:pPr>
        <w:ind w:left="1440" w:hanging="1440"/>
      </w:pPr>
    </w:p>
    <w:p w14:paraId="17BE9F5E" w14:textId="06F49984" w:rsidR="00F76DD0" w:rsidRDefault="00F76DD0" w:rsidP="00A618DD">
      <w:pPr>
        <w:ind w:left="1440" w:hanging="1440"/>
      </w:pPr>
    </w:p>
    <w:p w14:paraId="70B2118D" w14:textId="7A583BB1" w:rsidR="00F76DD0" w:rsidRDefault="00F76DD0" w:rsidP="00A618DD">
      <w:pPr>
        <w:ind w:left="1440" w:hanging="1440"/>
      </w:pPr>
    </w:p>
    <w:p w14:paraId="25F6DDAE" w14:textId="77777777" w:rsidR="00F76DD0" w:rsidRDefault="00F76DD0" w:rsidP="00A618DD">
      <w:pPr>
        <w:ind w:left="1440" w:hanging="1440"/>
      </w:pPr>
    </w:p>
    <w:p w14:paraId="20E68452" w14:textId="4F75C899" w:rsidR="005C0F78" w:rsidRDefault="005C0F78" w:rsidP="00A618DD">
      <w:pPr>
        <w:tabs>
          <w:tab w:val="left" w:pos="1440"/>
        </w:tabs>
        <w:ind w:left="1440" w:hanging="1440"/>
      </w:pPr>
    </w:p>
    <w:p w14:paraId="749D6E4B" w14:textId="569D35D8" w:rsidR="002065AE" w:rsidRDefault="002065AE" w:rsidP="00A618DD">
      <w:pPr>
        <w:tabs>
          <w:tab w:val="left" w:pos="1440"/>
        </w:tabs>
        <w:ind w:left="1440" w:hanging="1440"/>
      </w:pPr>
    </w:p>
    <w:p w14:paraId="68279062" w14:textId="50DAF58A" w:rsidR="002065AE" w:rsidRDefault="002065AE" w:rsidP="00A618DD">
      <w:pPr>
        <w:tabs>
          <w:tab w:val="left" w:pos="1440"/>
        </w:tabs>
        <w:ind w:left="1440" w:hanging="1440"/>
      </w:pPr>
    </w:p>
    <w:p w14:paraId="7B0A8539" w14:textId="5DA5D098" w:rsidR="002065AE" w:rsidRDefault="002065AE" w:rsidP="00A618DD">
      <w:pPr>
        <w:tabs>
          <w:tab w:val="left" w:pos="1440"/>
        </w:tabs>
        <w:ind w:left="1440" w:hanging="1440"/>
      </w:pPr>
    </w:p>
    <w:p w14:paraId="3D403ED8" w14:textId="77777777" w:rsidR="002065AE" w:rsidRDefault="002065AE" w:rsidP="00A618DD">
      <w:pPr>
        <w:tabs>
          <w:tab w:val="left" w:pos="1440"/>
        </w:tabs>
        <w:ind w:left="1440" w:hanging="1440"/>
      </w:pPr>
    </w:p>
    <w:p w14:paraId="19823352" w14:textId="77777777" w:rsidR="007C79CC" w:rsidRDefault="007C79CC" w:rsidP="00A618DD">
      <w:pPr>
        <w:tabs>
          <w:tab w:val="left" w:pos="1440"/>
        </w:tabs>
        <w:ind w:left="1440" w:hanging="1440"/>
      </w:pPr>
    </w:p>
    <w:p w14:paraId="4701D7C2" w14:textId="77777777"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14:paraId="2CBF15B4" w14:textId="77777777"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F40F8E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14:paraId="39B06745" w14:textId="77777777"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F40F8E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14:paraId="3F76837B" w14:textId="77777777"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14:paraId="409ECF1D" w14:textId="77777777" w:rsidR="00187B2C" w:rsidRDefault="00187B2C" w:rsidP="00A618DD">
      <w:pPr>
        <w:tabs>
          <w:tab w:val="left" w:pos="1800"/>
        </w:tabs>
        <w:ind w:left="1440" w:hanging="1440"/>
      </w:pPr>
    </w:p>
    <w:p w14:paraId="6A556507" w14:textId="77777777"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82874" w14:textId="77777777" w:rsidR="00F40F8E" w:rsidRDefault="00F40F8E">
      <w:r>
        <w:separator/>
      </w:r>
    </w:p>
  </w:endnote>
  <w:endnote w:type="continuationSeparator" w:id="0">
    <w:p w14:paraId="76CB717A" w14:textId="77777777" w:rsidR="00F40F8E" w:rsidRDefault="00F4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6364" w14:textId="2F521F84"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A3422C">
      <w:t>06/28/21</w:t>
    </w:r>
    <w:r w:rsidRPr="00A31474">
      <w:tab/>
    </w:r>
    <w:r w:rsidR="00AA7A90">
      <w:t>1</w:t>
    </w:r>
    <w:r w:rsidR="00AA7A90">
      <w:tab/>
    </w:r>
    <w:r w:rsidR="008F1090">
      <w:t>2</w:t>
    </w:r>
    <w:r w:rsidR="004D7CB1">
      <w:t>1</w:t>
    </w:r>
    <w:r w:rsidR="00711604">
      <w:t>-</w:t>
    </w:r>
    <w:r w:rsidR="00A3422C">
      <w:t>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6A090" w14:textId="77777777" w:rsidR="00F40F8E" w:rsidRDefault="00F40F8E">
      <w:r>
        <w:separator/>
      </w:r>
    </w:p>
  </w:footnote>
  <w:footnote w:type="continuationSeparator" w:id="0">
    <w:p w14:paraId="06FE6B99" w14:textId="77777777" w:rsidR="00F40F8E" w:rsidRDefault="00F40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0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52AD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00F8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4FB5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0E48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65AE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66AA"/>
    <w:rsid w:val="004871AD"/>
    <w:rsid w:val="0049006E"/>
    <w:rsid w:val="004906D4"/>
    <w:rsid w:val="0049223C"/>
    <w:rsid w:val="00492E4D"/>
    <w:rsid w:val="00493A57"/>
    <w:rsid w:val="004944A0"/>
    <w:rsid w:val="00494686"/>
    <w:rsid w:val="00495AD0"/>
    <w:rsid w:val="004968C5"/>
    <w:rsid w:val="0049691E"/>
    <w:rsid w:val="004A03AB"/>
    <w:rsid w:val="004A19BF"/>
    <w:rsid w:val="004A2F3A"/>
    <w:rsid w:val="004A4B85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D7CB1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7C6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6215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38D1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30DA"/>
    <w:rsid w:val="00704A6C"/>
    <w:rsid w:val="0070718A"/>
    <w:rsid w:val="00707237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C79CC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36A8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090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756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422C"/>
    <w:rsid w:val="00A35F86"/>
    <w:rsid w:val="00A369F5"/>
    <w:rsid w:val="00A3796E"/>
    <w:rsid w:val="00A41814"/>
    <w:rsid w:val="00A42465"/>
    <w:rsid w:val="00A43ADC"/>
    <w:rsid w:val="00A450B3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85C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C7B82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657C"/>
    <w:rsid w:val="00B97B7C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4E76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27225"/>
    <w:rsid w:val="00E3118A"/>
    <w:rsid w:val="00E31FE6"/>
    <w:rsid w:val="00E339B8"/>
    <w:rsid w:val="00E3409E"/>
    <w:rsid w:val="00E353AA"/>
    <w:rsid w:val="00E43E15"/>
    <w:rsid w:val="00E44275"/>
    <w:rsid w:val="00E44965"/>
    <w:rsid w:val="00E45BF1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3DDB"/>
    <w:rsid w:val="00F3556D"/>
    <w:rsid w:val="00F35BC0"/>
    <w:rsid w:val="00F36078"/>
    <w:rsid w:val="00F365BD"/>
    <w:rsid w:val="00F40F8E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4899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6DD0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4:docId w14:val="3894C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  <w:style w:type="paragraph" w:customStyle="1" w:styleId="Default">
    <w:name w:val="Default"/>
    <w:rsid w:val="000D4FB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71B45-CBE1-4A20-AC52-77E8F13C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658</Characters>
  <Application>Microsoft Office Word</Application>
  <DocSecurity>0</DocSecurity>
  <Lines>59</Lines>
  <Paragraphs>15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2021-06-28T17:17:00Z</dcterms:created>
  <dcterms:modified xsi:type="dcterms:W3CDTF">2021-06-28T17:17:00Z</dcterms:modified>
</cp:coreProperties>
</file>