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153D8" w14:textId="0A2EEAF5" w:rsidR="00457BFD" w:rsidRPr="00235AC7" w:rsidRDefault="00197284" w:rsidP="00F76B95">
      <w:pPr>
        <w:widowControl/>
        <w:tabs>
          <w:tab w:val="center" w:pos="4680"/>
          <w:tab w:val="right" w:pos="9360"/>
        </w:tabs>
        <w:suppressAutoHyphens/>
      </w:pPr>
      <w:r w:rsidRPr="00235AC7">
        <w:tab/>
      </w:r>
      <w:r w:rsidR="00457BFD" w:rsidRPr="00235AC7">
        <w:rPr>
          <w:rFonts w:ascii="Arial Bold" w:hAnsi="Arial Bold"/>
          <w:b/>
          <w:sz w:val="38"/>
        </w:rPr>
        <w:t>NRC INSPECTION MANUAL</w:t>
      </w:r>
      <w:r w:rsidR="00457BFD" w:rsidRPr="00235AC7">
        <w:tab/>
      </w:r>
      <w:r w:rsidR="004E1028">
        <w:rPr>
          <w:sz w:val="20"/>
          <w:szCs w:val="20"/>
        </w:rPr>
        <w:t>UNPO</w:t>
      </w:r>
    </w:p>
    <w:p w14:paraId="560A3233" w14:textId="77777777" w:rsidR="00ED73C1" w:rsidRPr="0069076F" w:rsidRDefault="00ED73C1" w:rsidP="00F76B95">
      <w:pPr>
        <w:widowControl/>
        <w:suppressAutoHyphens/>
        <w:jc w:val="both"/>
        <w:rPr>
          <w:sz w:val="22"/>
          <w:szCs w:val="22"/>
        </w:rPr>
      </w:pPr>
      <w:r>
        <w:rPr>
          <w:noProof/>
        </w:rPr>
        <mc:AlternateContent>
          <mc:Choice Requires="wps">
            <w:drawing>
              <wp:anchor distT="0" distB="0" distL="114300" distR="114300" simplePos="0" relativeHeight="251664384" behindDoc="0" locked="0" layoutInCell="1" allowOverlap="1" wp14:anchorId="6AE2A7EF" wp14:editId="145160C1">
                <wp:simplePos x="0" y="0"/>
                <wp:positionH relativeFrom="margin">
                  <wp:align>left</wp:align>
                </wp:positionH>
                <wp:positionV relativeFrom="paragraph">
                  <wp:posOffset>102235</wp:posOffset>
                </wp:positionV>
                <wp:extent cx="5943600" cy="0"/>
                <wp:effectExtent l="0" t="0" r="19050" b="1905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3BA950" id="Line 11" o:spid="_x0000_s1026" style="position:absolute;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8.05pt" to="468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" strokecolor="#020000" strokeweight=".96pt">
                <w10:wrap anchorx="margin"/>
              </v:line>
            </w:pict>
          </mc:Fallback>
        </mc:AlternateContent>
      </w:r>
    </w:p>
    <w:p w14:paraId="6034B939" w14:textId="0971FBD7" w:rsidR="0069076F" w:rsidRPr="00235AC7" w:rsidRDefault="0049507C" w:rsidP="00F76B95">
      <w:pPr>
        <w:widowControl/>
        <w:suppressAutoHyphens/>
        <w:jc w:val="center"/>
        <w:rPr>
          <w:sz w:val="22"/>
          <w:szCs w:val="22"/>
        </w:rPr>
      </w:pPr>
      <w:r>
        <w:rPr>
          <w:noProof/>
        </w:rPr>
        <mc:AlternateContent>
          <mc:Choice Requires="wps">
            <w:drawing>
              <wp:anchor distT="0" distB="0" distL="114300" distR="114300" simplePos="0" relativeHeight="251661312" behindDoc="0" locked="0" layoutInCell="0" allowOverlap="1" wp14:anchorId="10F9995E" wp14:editId="527D690A">
                <wp:simplePos x="0" y="0"/>
                <wp:positionH relativeFrom="margin">
                  <wp:posOffset>0</wp:posOffset>
                </wp:positionH>
                <wp:positionV relativeFrom="paragraph">
                  <wp:posOffset>0</wp:posOffset>
                </wp:positionV>
                <wp:extent cx="0" cy="0"/>
                <wp:effectExtent l="9525" t="9525" r="9525" b="952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04FC2D" id="Line 10"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" o:allowincell="f" strokecolor="#020000" strokeweight=".96pt">
                <w10:wrap anchorx="margin"/>
              </v:line>
            </w:pict>
          </mc:Fallback>
        </mc:AlternateContent>
      </w:r>
      <w:r w:rsidR="0069076F" w:rsidRPr="00235AC7">
        <w:rPr>
          <w:sz w:val="22"/>
          <w:szCs w:val="22"/>
        </w:rPr>
        <w:t xml:space="preserve">INSPECTION PROCEDURE </w:t>
      </w:r>
      <w:r w:rsidR="00676BBC">
        <w:rPr>
          <w:sz w:val="22"/>
          <w:szCs w:val="22"/>
        </w:rPr>
        <w:t>81603</w:t>
      </w:r>
    </w:p>
    <w:p w14:paraId="61B2B2B8" w14:textId="77777777" w:rsidR="00457BFD" w:rsidRPr="0069076F" w:rsidRDefault="0049507C" w:rsidP="00F76B95">
      <w:pPr>
        <w:widowControl/>
        <w:suppressAutoHyphens/>
        <w:jc w:val="both"/>
        <w:rPr>
          <w:sz w:val="22"/>
          <w:szCs w:val="22"/>
        </w:rPr>
      </w:pPr>
      <w:r>
        <w:rPr>
          <w:noProof/>
        </w:rPr>
        <mc:AlternateContent>
          <mc:Choice Requires="wps">
            <w:drawing>
              <wp:anchor distT="0" distB="0" distL="114300" distR="114300" simplePos="0" relativeHeight="251662336" behindDoc="0" locked="0" layoutInCell="1" allowOverlap="1" wp14:anchorId="30337FD2" wp14:editId="42BB774D">
                <wp:simplePos x="0" y="0"/>
                <wp:positionH relativeFrom="margin">
                  <wp:posOffset>13335</wp:posOffset>
                </wp:positionH>
                <wp:positionV relativeFrom="paragraph">
                  <wp:posOffset>26035</wp:posOffset>
                </wp:positionV>
                <wp:extent cx="5943600" cy="0"/>
                <wp:effectExtent l="13335" t="6985" r="15240" b="12065"/>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34C156" id="Line 11"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05pt,2.05pt" to="469.0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" strokecolor="#020000" strokeweight=".96pt">
                <w10:wrap anchorx="margin"/>
              </v:line>
            </w:pict>
          </mc:Fallback>
        </mc:AlternateContent>
      </w:r>
    </w:p>
    <w:p w14:paraId="1F7F3614" w14:textId="77777777" w:rsidR="00350FBC" w:rsidRDefault="00350FBC" w:rsidP="00F76B95">
      <w:pPr>
        <w:widowControl/>
        <w:suppressAutoHyphens/>
        <w:jc w:val="center"/>
        <w:rPr>
          <w:sz w:val="22"/>
          <w:szCs w:val="22"/>
        </w:rPr>
      </w:pPr>
    </w:p>
    <w:p w14:paraId="294BE3D7" w14:textId="77777777" w:rsidR="002B4DD6" w:rsidRDefault="002B4DD6" w:rsidP="00F76B95">
      <w:pPr>
        <w:widowControl/>
        <w:suppressAutoHyphens/>
        <w:jc w:val="center"/>
        <w:rPr>
          <w:sz w:val="22"/>
          <w:szCs w:val="22"/>
        </w:rPr>
      </w:pPr>
      <w:r>
        <w:rPr>
          <w:sz w:val="22"/>
          <w:szCs w:val="22"/>
        </w:rPr>
        <w:t xml:space="preserve">FIXED SITE PHYSICAL PROTECTION OF </w:t>
      </w:r>
      <w:r w:rsidR="00412100">
        <w:rPr>
          <w:sz w:val="22"/>
          <w:szCs w:val="22"/>
        </w:rPr>
        <w:t xml:space="preserve">SPECIAL NUCLEAR MATERIAL </w:t>
      </w:r>
    </w:p>
    <w:p w14:paraId="6E4A730E" w14:textId="33930436" w:rsidR="00330D6A" w:rsidRDefault="00412100" w:rsidP="00F76B95">
      <w:pPr>
        <w:widowControl/>
        <w:suppressAutoHyphens/>
        <w:jc w:val="center"/>
        <w:rPr>
          <w:sz w:val="22"/>
          <w:szCs w:val="22"/>
        </w:rPr>
      </w:pPr>
      <w:r>
        <w:rPr>
          <w:sz w:val="22"/>
          <w:szCs w:val="22"/>
        </w:rPr>
        <w:t xml:space="preserve">OF </w:t>
      </w:r>
      <w:r w:rsidR="007A070F">
        <w:rPr>
          <w:sz w:val="22"/>
          <w:szCs w:val="22"/>
        </w:rPr>
        <w:t>LOW</w:t>
      </w:r>
      <w:r>
        <w:rPr>
          <w:sz w:val="22"/>
          <w:szCs w:val="22"/>
        </w:rPr>
        <w:t xml:space="preserve"> STRATEGIC SIGNFICANCE</w:t>
      </w:r>
      <w:r w:rsidR="00CA4526">
        <w:rPr>
          <w:sz w:val="22"/>
          <w:szCs w:val="22"/>
        </w:rPr>
        <w:t xml:space="preserve"> – NON-</w:t>
      </w:r>
      <w:r w:rsidR="002B4DD6">
        <w:rPr>
          <w:sz w:val="22"/>
          <w:szCs w:val="22"/>
        </w:rPr>
        <w:t>POWER REACTORS</w:t>
      </w:r>
    </w:p>
    <w:p w14:paraId="392CDF77" w14:textId="77777777" w:rsidR="00350FBC" w:rsidRDefault="00350FBC" w:rsidP="00F76B95">
      <w:pPr>
        <w:widowControl/>
        <w:suppressAutoHyphens/>
        <w:jc w:val="center"/>
        <w:rPr>
          <w:sz w:val="22"/>
          <w:szCs w:val="22"/>
        </w:rPr>
      </w:pPr>
    </w:p>
    <w:p w14:paraId="0985A9FB" w14:textId="2A57A65F" w:rsidR="00350FBC" w:rsidRPr="006F436E" w:rsidRDefault="00350FBC" w:rsidP="00F76B95">
      <w:pPr>
        <w:widowControl/>
        <w:suppressAutoHyphens/>
        <w:jc w:val="center"/>
        <w:rPr>
          <w:sz w:val="22"/>
          <w:szCs w:val="22"/>
        </w:rPr>
      </w:pPr>
      <w:r>
        <w:rPr>
          <w:sz w:val="22"/>
          <w:szCs w:val="22"/>
        </w:rPr>
        <w:t>Effective Date:</w:t>
      </w:r>
      <w:r w:rsidR="009803F9">
        <w:rPr>
          <w:sz w:val="22"/>
          <w:szCs w:val="22"/>
        </w:rPr>
        <w:t xml:space="preserve">  0</w:t>
      </w:r>
      <w:r w:rsidR="007E51F8">
        <w:rPr>
          <w:sz w:val="22"/>
          <w:szCs w:val="22"/>
        </w:rPr>
        <w:t>6</w:t>
      </w:r>
      <w:r w:rsidR="009803F9">
        <w:rPr>
          <w:sz w:val="22"/>
          <w:szCs w:val="22"/>
        </w:rPr>
        <w:t>/01/2020</w:t>
      </w:r>
    </w:p>
    <w:p w14:paraId="67D6BC2D" w14:textId="77777777" w:rsidR="00351441" w:rsidRPr="006F436E" w:rsidRDefault="00351441" w:rsidP="00F76B95">
      <w:pPr>
        <w:widowControl/>
        <w:suppressAutoHyphens/>
        <w:jc w:val="center"/>
        <w:rPr>
          <w:sz w:val="22"/>
          <w:szCs w:val="22"/>
        </w:rPr>
      </w:pPr>
    </w:p>
    <w:p w14:paraId="33FDFAD1" w14:textId="35E57222" w:rsidR="00870998" w:rsidRPr="006F436E" w:rsidRDefault="000F72F8"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r w:rsidRPr="006F436E">
        <w:rPr>
          <w:sz w:val="22"/>
          <w:szCs w:val="22"/>
        </w:rPr>
        <w:t>PROG</w:t>
      </w:r>
      <w:r w:rsidR="004B3C45">
        <w:rPr>
          <w:sz w:val="22"/>
          <w:szCs w:val="22"/>
        </w:rPr>
        <w:t xml:space="preserve">RAM APPLICABILITY:  </w:t>
      </w:r>
      <w:r w:rsidR="007E51F8">
        <w:rPr>
          <w:sz w:val="22"/>
          <w:szCs w:val="22"/>
        </w:rPr>
        <w:t xml:space="preserve">IMC </w:t>
      </w:r>
      <w:r w:rsidR="00CF298C">
        <w:rPr>
          <w:sz w:val="22"/>
          <w:szCs w:val="22"/>
        </w:rPr>
        <w:t>2545</w:t>
      </w:r>
    </w:p>
    <w:p w14:paraId="318BF00E" w14:textId="0532E024" w:rsidR="00330D6A" w:rsidRDefault="00330D6A" w:rsidP="00F76B95">
      <w:pPr>
        <w:widowControl/>
        <w:suppressAutoHyphens/>
        <w:jc w:val="both"/>
        <w:rPr>
          <w:sz w:val="22"/>
          <w:szCs w:val="22"/>
        </w:rPr>
      </w:pPr>
    </w:p>
    <w:p w14:paraId="0BCD77F5" w14:textId="5C56F351" w:rsidR="005316E5" w:rsidRDefault="005316E5" w:rsidP="007E3CDF">
      <w:pPr>
        <w:widowControl/>
        <w:suppressAutoHyphens/>
        <w:rPr>
          <w:sz w:val="22"/>
          <w:szCs w:val="22"/>
        </w:rPr>
      </w:pPr>
      <w:r>
        <w:rPr>
          <w:sz w:val="22"/>
          <w:szCs w:val="22"/>
        </w:rPr>
        <w:t>This inspection procedure (IP) is applicable to all U.S. Nuclear Regulatory Commission (NRC) licensed non</w:t>
      </w:r>
      <w:r w:rsidR="00F039B9">
        <w:rPr>
          <w:sz w:val="22"/>
          <w:szCs w:val="22"/>
        </w:rPr>
        <w:t>-</w:t>
      </w:r>
      <w:r>
        <w:rPr>
          <w:sz w:val="22"/>
          <w:szCs w:val="22"/>
        </w:rPr>
        <w:t>power reactors that possess quantities of non-exempt special nuclear material (SNM) of low strategic significance (LSS).</w:t>
      </w:r>
    </w:p>
    <w:p w14:paraId="020704C1" w14:textId="77777777" w:rsidR="005316E5" w:rsidRPr="006F436E" w:rsidRDefault="005316E5" w:rsidP="007E3CDF">
      <w:pPr>
        <w:widowControl/>
        <w:suppressAutoHyphens/>
        <w:rPr>
          <w:sz w:val="22"/>
          <w:szCs w:val="22"/>
        </w:rPr>
      </w:pPr>
    </w:p>
    <w:p w14:paraId="6085118A" w14:textId="77777777" w:rsidR="00BE541F" w:rsidRPr="006F436E" w:rsidRDefault="00BE541F" w:rsidP="007E3C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BFECDC5" w14:textId="7E59B2CF" w:rsidR="00622A44" w:rsidRPr="006F436E" w:rsidRDefault="00676BBC" w:rsidP="007E3C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81603</w:t>
      </w:r>
      <w:r w:rsidR="00412100">
        <w:rPr>
          <w:sz w:val="22"/>
          <w:szCs w:val="22"/>
        </w:rPr>
        <w:t>-01</w:t>
      </w:r>
      <w:r w:rsidR="00412100">
        <w:rPr>
          <w:sz w:val="22"/>
          <w:szCs w:val="22"/>
        </w:rPr>
        <w:tab/>
        <w:t>INSPECTION OBJECTIVE</w:t>
      </w:r>
    </w:p>
    <w:p w14:paraId="2928FB53" w14:textId="77777777" w:rsidR="00512F96" w:rsidRDefault="00512F96" w:rsidP="007E3C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43E6344" w14:textId="4EE333C8" w:rsidR="00412100" w:rsidRDefault="00412100" w:rsidP="007E3C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The objective of this IP is to gather information to determine whether reasonable assurance exists that licensee activities, since the last inspection, were conducted in accordance with regulatory requirements</w:t>
      </w:r>
      <w:r w:rsidR="00AD549A">
        <w:rPr>
          <w:sz w:val="22"/>
          <w:szCs w:val="22"/>
        </w:rPr>
        <w:t xml:space="preserve"> in Title 10 of the </w:t>
      </w:r>
      <w:r w:rsidR="00AD549A" w:rsidRPr="00AD549A">
        <w:rPr>
          <w:i/>
          <w:sz w:val="22"/>
          <w:szCs w:val="22"/>
        </w:rPr>
        <w:t>Code of Federal Regulations</w:t>
      </w:r>
      <w:r w:rsidR="00AD549A">
        <w:rPr>
          <w:sz w:val="22"/>
          <w:szCs w:val="22"/>
        </w:rPr>
        <w:t xml:space="preserve"> (CFR) Part 73, “Physical Protection of Plants and Materials</w:t>
      </w:r>
      <w:r w:rsidR="00350FBC">
        <w:rPr>
          <w:sz w:val="22"/>
          <w:szCs w:val="22"/>
        </w:rPr>
        <w:t>.</w:t>
      </w:r>
      <w:r w:rsidR="00AD549A">
        <w:rPr>
          <w:sz w:val="22"/>
          <w:szCs w:val="22"/>
        </w:rPr>
        <w:t>”</w:t>
      </w:r>
    </w:p>
    <w:p w14:paraId="0872DF74" w14:textId="77777777" w:rsidR="00412100" w:rsidRDefault="00412100" w:rsidP="007E3C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9F31E03" w14:textId="3EB82507" w:rsidR="00C950BE" w:rsidRDefault="00C950BE" w:rsidP="007E3C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Pr>
          <w:sz w:val="22"/>
          <w:szCs w:val="22"/>
        </w:rPr>
        <w:t>01.01</w:t>
      </w:r>
      <w:r>
        <w:rPr>
          <w:sz w:val="22"/>
          <w:szCs w:val="22"/>
        </w:rPr>
        <w:tab/>
      </w:r>
      <w:r w:rsidR="00506402">
        <w:rPr>
          <w:sz w:val="22"/>
          <w:szCs w:val="22"/>
          <w:u w:val="single"/>
        </w:rPr>
        <w:t>Plans and Procedures</w:t>
      </w:r>
      <w:r w:rsidRPr="00C950BE">
        <w:rPr>
          <w:sz w:val="22"/>
          <w:szCs w:val="22"/>
          <w:u w:val="single"/>
        </w:rPr>
        <w:t>.</w:t>
      </w:r>
      <w:r>
        <w:rPr>
          <w:sz w:val="22"/>
          <w:szCs w:val="22"/>
        </w:rPr>
        <w:t xml:space="preserve">  To assure that the licensee </w:t>
      </w:r>
      <w:r w:rsidR="0054121A">
        <w:rPr>
          <w:sz w:val="22"/>
          <w:szCs w:val="22"/>
        </w:rPr>
        <w:t xml:space="preserve">has a program that will implement regulatory requirements and license conditions related to the protection </w:t>
      </w:r>
      <w:r w:rsidR="00B310CC">
        <w:rPr>
          <w:sz w:val="22"/>
          <w:szCs w:val="22"/>
        </w:rPr>
        <w:t xml:space="preserve">of </w:t>
      </w:r>
      <w:r w:rsidR="005316E5">
        <w:rPr>
          <w:sz w:val="22"/>
          <w:szCs w:val="22"/>
        </w:rPr>
        <w:t>SNM LSS</w:t>
      </w:r>
      <w:r w:rsidR="0054121A">
        <w:rPr>
          <w:sz w:val="22"/>
          <w:szCs w:val="22"/>
        </w:rPr>
        <w:t>.</w:t>
      </w:r>
    </w:p>
    <w:p w14:paraId="3ED32DC2" w14:textId="77777777" w:rsidR="00131E31" w:rsidRDefault="00131E31" w:rsidP="007E3C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68F4F0E" w14:textId="77777777" w:rsidR="00C950BE" w:rsidRDefault="00C950BE" w:rsidP="007E3C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Pr>
          <w:sz w:val="22"/>
          <w:szCs w:val="22"/>
        </w:rPr>
        <w:t>01.02</w:t>
      </w:r>
      <w:r>
        <w:rPr>
          <w:sz w:val="22"/>
          <w:szCs w:val="22"/>
        </w:rPr>
        <w:tab/>
      </w:r>
      <w:r>
        <w:rPr>
          <w:sz w:val="22"/>
          <w:szCs w:val="22"/>
          <w:u w:val="single"/>
        </w:rPr>
        <w:t>Access Control.</w:t>
      </w:r>
      <w:r>
        <w:rPr>
          <w:sz w:val="22"/>
          <w:szCs w:val="22"/>
        </w:rPr>
        <w:t xml:space="preserve">  </w:t>
      </w:r>
      <w:r w:rsidR="00E01011">
        <w:rPr>
          <w:sz w:val="22"/>
          <w:szCs w:val="22"/>
        </w:rPr>
        <w:t xml:space="preserve">To assure that the licensee has a system that will limit access to the controlled access areas </w:t>
      </w:r>
      <w:r w:rsidR="0054121A">
        <w:rPr>
          <w:sz w:val="22"/>
          <w:szCs w:val="22"/>
        </w:rPr>
        <w:t xml:space="preserve">(CAA) </w:t>
      </w:r>
      <w:r w:rsidR="00E01011">
        <w:rPr>
          <w:sz w:val="22"/>
          <w:szCs w:val="22"/>
        </w:rPr>
        <w:t>to authorized individuals</w:t>
      </w:r>
      <w:r w:rsidR="0054121A">
        <w:rPr>
          <w:sz w:val="22"/>
          <w:szCs w:val="22"/>
        </w:rPr>
        <w:t>.</w:t>
      </w:r>
    </w:p>
    <w:p w14:paraId="02D8B54A" w14:textId="77777777" w:rsidR="00131E31" w:rsidRDefault="00131E31" w:rsidP="007E3C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EAF8C42" w14:textId="77777777" w:rsidR="00C950BE" w:rsidRDefault="00C950BE" w:rsidP="007E3C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Pr>
          <w:sz w:val="22"/>
          <w:szCs w:val="22"/>
        </w:rPr>
        <w:t>01.03</w:t>
      </w:r>
      <w:r>
        <w:rPr>
          <w:sz w:val="22"/>
          <w:szCs w:val="22"/>
        </w:rPr>
        <w:tab/>
      </w:r>
      <w:r>
        <w:rPr>
          <w:sz w:val="22"/>
          <w:szCs w:val="22"/>
          <w:u w:val="single"/>
        </w:rPr>
        <w:t>Access Authorization.</w:t>
      </w:r>
      <w:r>
        <w:rPr>
          <w:sz w:val="22"/>
          <w:szCs w:val="22"/>
        </w:rPr>
        <w:t xml:space="preserve">  To assure that the licensee has an access authorization program </w:t>
      </w:r>
      <w:r w:rsidR="00131E31">
        <w:rPr>
          <w:sz w:val="22"/>
          <w:szCs w:val="22"/>
        </w:rPr>
        <w:t xml:space="preserve">that will provide a basis upon which to </w:t>
      </w:r>
      <w:proofErr w:type="gramStart"/>
      <w:r w:rsidR="00131E31">
        <w:rPr>
          <w:sz w:val="22"/>
          <w:szCs w:val="22"/>
        </w:rPr>
        <w:t>make a determination</w:t>
      </w:r>
      <w:proofErr w:type="gramEnd"/>
      <w:r w:rsidR="00131E31">
        <w:rPr>
          <w:sz w:val="22"/>
          <w:szCs w:val="22"/>
        </w:rPr>
        <w:t xml:space="preserve"> of trustworthiness and reliability of personnel granted unescorted access</w:t>
      </w:r>
      <w:r w:rsidR="0054121A">
        <w:rPr>
          <w:sz w:val="22"/>
          <w:szCs w:val="22"/>
        </w:rPr>
        <w:t>.</w:t>
      </w:r>
    </w:p>
    <w:p w14:paraId="3FA4988B" w14:textId="77777777" w:rsidR="00131E31" w:rsidRDefault="00131E31" w:rsidP="007E3C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p>
    <w:p w14:paraId="287CF1CD" w14:textId="14E0C1E5" w:rsidR="00C950BE" w:rsidRDefault="00C950BE" w:rsidP="007E3C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Pr>
          <w:sz w:val="22"/>
          <w:szCs w:val="22"/>
        </w:rPr>
        <w:t>01.04</w:t>
      </w:r>
      <w:r>
        <w:rPr>
          <w:sz w:val="22"/>
          <w:szCs w:val="22"/>
        </w:rPr>
        <w:tab/>
      </w:r>
      <w:r w:rsidRPr="00C950BE">
        <w:rPr>
          <w:sz w:val="22"/>
          <w:szCs w:val="22"/>
          <w:u w:val="single"/>
        </w:rPr>
        <w:t>Physical Protection System</w:t>
      </w:r>
      <w:r>
        <w:rPr>
          <w:sz w:val="22"/>
          <w:szCs w:val="22"/>
          <w:u w:val="single"/>
        </w:rPr>
        <w:t>.</w:t>
      </w:r>
      <w:r>
        <w:rPr>
          <w:sz w:val="22"/>
          <w:szCs w:val="22"/>
        </w:rPr>
        <w:t xml:space="preserve">  To assure that the licensee has a physical protection system that will: 1) </w:t>
      </w:r>
      <w:r w:rsidR="00350FBC">
        <w:rPr>
          <w:sz w:val="22"/>
          <w:szCs w:val="22"/>
        </w:rPr>
        <w:t>minimize</w:t>
      </w:r>
      <w:r>
        <w:rPr>
          <w:sz w:val="22"/>
          <w:szCs w:val="22"/>
        </w:rPr>
        <w:t xml:space="preserve"> the potential for unauthorized removal of </w:t>
      </w:r>
      <w:r w:rsidR="0054121A">
        <w:rPr>
          <w:sz w:val="22"/>
          <w:szCs w:val="22"/>
        </w:rPr>
        <w:t>SNM</w:t>
      </w:r>
      <w:r>
        <w:rPr>
          <w:sz w:val="22"/>
          <w:szCs w:val="22"/>
        </w:rPr>
        <w:t xml:space="preserve">; </w:t>
      </w:r>
      <w:r w:rsidR="0054121A">
        <w:rPr>
          <w:sz w:val="22"/>
          <w:szCs w:val="22"/>
        </w:rPr>
        <w:t xml:space="preserve">and, </w:t>
      </w:r>
      <w:r>
        <w:rPr>
          <w:sz w:val="22"/>
          <w:szCs w:val="22"/>
        </w:rPr>
        <w:t>2)</w:t>
      </w:r>
      <w:r w:rsidR="007E3CDF">
        <w:rPr>
          <w:sz w:val="22"/>
          <w:szCs w:val="22"/>
        </w:rPr>
        <w:t> </w:t>
      </w:r>
      <w:r>
        <w:rPr>
          <w:sz w:val="22"/>
          <w:szCs w:val="22"/>
        </w:rPr>
        <w:t>facilitate the location and</w:t>
      </w:r>
      <w:r w:rsidR="0054121A">
        <w:rPr>
          <w:sz w:val="22"/>
          <w:szCs w:val="22"/>
        </w:rPr>
        <w:t xml:space="preserve"> recover</w:t>
      </w:r>
      <w:r w:rsidR="00B310CC">
        <w:rPr>
          <w:sz w:val="22"/>
          <w:szCs w:val="22"/>
        </w:rPr>
        <w:t>y</w:t>
      </w:r>
      <w:r w:rsidR="0054121A">
        <w:rPr>
          <w:sz w:val="22"/>
          <w:szCs w:val="22"/>
        </w:rPr>
        <w:t xml:space="preserve"> of missing SNM.</w:t>
      </w:r>
    </w:p>
    <w:p w14:paraId="5C550F20" w14:textId="77777777" w:rsidR="00131E31" w:rsidRDefault="00131E31" w:rsidP="007E3C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p>
    <w:p w14:paraId="0E0EDA4E" w14:textId="35F743E2" w:rsidR="00C950BE" w:rsidRPr="00C950BE" w:rsidRDefault="00C950BE" w:rsidP="007E3C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Pr>
          <w:sz w:val="22"/>
          <w:szCs w:val="22"/>
        </w:rPr>
        <w:t>01.05</w:t>
      </w:r>
      <w:r>
        <w:rPr>
          <w:sz w:val="22"/>
          <w:szCs w:val="22"/>
        </w:rPr>
        <w:tab/>
      </w:r>
      <w:r w:rsidR="00CB33BA">
        <w:rPr>
          <w:sz w:val="22"/>
          <w:szCs w:val="22"/>
          <w:u w:val="single"/>
        </w:rPr>
        <w:t>Response</w:t>
      </w:r>
      <w:r w:rsidRPr="00C950BE">
        <w:rPr>
          <w:sz w:val="22"/>
          <w:szCs w:val="22"/>
          <w:u w:val="single"/>
        </w:rPr>
        <w:t>.</w:t>
      </w:r>
      <w:r w:rsidR="0054121A">
        <w:rPr>
          <w:sz w:val="22"/>
          <w:szCs w:val="22"/>
        </w:rPr>
        <w:t xml:space="preserve">  To assure that the licensee has </w:t>
      </w:r>
      <w:r w:rsidR="00B15C30">
        <w:rPr>
          <w:sz w:val="22"/>
          <w:szCs w:val="22"/>
        </w:rPr>
        <w:t xml:space="preserve">an </w:t>
      </w:r>
      <w:r w:rsidR="00CB33BA">
        <w:rPr>
          <w:sz w:val="22"/>
          <w:szCs w:val="22"/>
        </w:rPr>
        <w:t xml:space="preserve">organization that </w:t>
      </w:r>
      <w:r w:rsidR="00CC4684">
        <w:rPr>
          <w:sz w:val="22"/>
          <w:szCs w:val="22"/>
        </w:rPr>
        <w:t xml:space="preserve">will </w:t>
      </w:r>
      <w:r w:rsidR="0054121A">
        <w:rPr>
          <w:sz w:val="22"/>
          <w:szCs w:val="22"/>
        </w:rPr>
        <w:t xml:space="preserve">assess and respond to unauthorized </w:t>
      </w:r>
      <w:r w:rsidR="00CB33BA">
        <w:rPr>
          <w:sz w:val="22"/>
          <w:szCs w:val="22"/>
        </w:rPr>
        <w:t xml:space="preserve">penetrations or </w:t>
      </w:r>
      <w:r w:rsidR="0054121A">
        <w:rPr>
          <w:sz w:val="22"/>
          <w:szCs w:val="22"/>
        </w:rPr>
        <w:t>activities in the CAA.</w:t>
      </w:r>
    </w:p>
    <w:p w14:paraId="6AD9AC5D" w14:textId="064F7ECF" w:rsidR="006F7C67" w:rsidRPr="006F436E" w:rsidRDefault="007A070F" w:rsidP="007A070F">
      <w:pPr>
        <w:widowControl/>
        <w:tabs>
          <w:tab w:val="left" w:pos="605"/>
          <w:tab w:val="left" w:pos="1210"/>
          <w:tab w:val="left" w:pos="1815"/>
          <w:tab w:val="left" w:pos="2420"/>
          <w:tab w:val="left" w:pos="3025"/>
          <w:tab w:val="left" w:pos="3630"/>
          <w:tab w:val="left" w:pos="4235"/>
          <w:tab w:val="left" w:pos="4840"/>
          <w:tab w:val="left" w:pos="5445"/>
        </w:tabs>
        <w:suppressAutoHyphens/>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14:paraId="3BB6574F" w14:textId="77777777" w:rsidR="00CC4684" w:rsidRDefault="00CC468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br w:type="page"/>
      </w:r>
    </w:p>
    <w:p w14:paraId="5D403E59" w14:textId="3F35C294" w:rsidR="00870998" w:rsidRPr="006F436E" w:rsidRDefault="00676BBC"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lastRenderedPageBreak/>
        <w:t>81603</w:t>
      </w:r>
      <w:r w:rsidR="00622A44" w:rsidRPr="006F436E">
        <w:rPr>
          <w:sz w:val="22"/>
          <w:szCs w:val="22"/>
        </w:rPr>
        <w:t>-02</w:t>
      </w:r>
      <w:r w:rsidR="00622A44" w:rsidRPr="006F436E">
        <w:rPr>
          <w:sz w:val="22"/>
          <w:szCs w:val="22"/>
        </w:rPr>
        <w:tab/>
        <w:t>INSPECTION REQUIREMENTS</w:t>
      </w:r>
    </w:p>
    <w:p w14:paraId="04A4D592" w14:textId="77777777" w:rsidR="00665E7C" w:rsidRPr="006F436E" w:rsidRDefault="00665E7C"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2A1F178" w14:textId="79611D8C" w:rsidR="008761CC" w:rsidRDefault="00116932"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6F436E">
        <w:rPr>
          <w:sz w:val="22"/>
          <w:szCs w:val="22"/>
        </w:rPr>
        <w:t>02.01</w:t>
      </w:r>
      <w:r w:rsidRPr="006F436E">
        <w:rPr>
          <w:sz w:val="22"/>
          <w:szCs w:val="22"/>
        </w:rPr>
        <w:tab/>
      </w:r>
      <w:r w:rsidR="00506402" w:rsidRPr="00506402">
        <w:rPr>
          <w:sz w:val="22"/>
          <w:szCs w:val="22"/>
          <w:u w:val="single"/>
        </w:rPr>
        <w:t>Plans and Procedures</w:t>
      </w:r>
      <w:r w:rsidR="006672CF">
        <w:rPr>
          <w:sz w:val="22"/>
          <w:szCs w:val="22"/>
          <w:u w:val="single"/>
        </w:rPr>
        <w:t>.</w:t>
      </w:r>
    </w:p>
    <w:p w14:paraId="59B9619B" w14:textId="77777777" w:rsidR="008761CC" w:rsidRDefault="008761CC"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7E26F6B" w14:textId="77777777" w:rsidR="006672CF" w:rsidRDefault="00412100" w:rsidP="00AD549A">
      <w:pPr>
        <w:pStyle w:val="ListParagraph"/>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AD549A">
        <w:rPr>
          <w:sz w:val="22"/>
          <w:szCs w:val="22"/>
          <w:u w:val="single"/>
        </w:rPr>
        <w:t>Physical Security Plan.</w:t>
      </w:r>
      <w:r w:rsidR="00AD549A">
        <w:rPr>
          <w:sz w:val="22"/>
          <w:szCs w:val="22"/>
        </w:rPr>
        <w:tab/>
      </w:r>
      <w:r w:rsidR="008761CC" w:rsidRPr="00AD549A">
        <w:rPr>
          <w:sz w:val="22"/>
          <w:szCs w:val="22"/>
        </w:rPr>
        <w:t xml:space="preserve">Determine whether </w:t>
      </w:r>
      <w:r w:rsidR="006672CF">
        <w:rPr>
          <w:sz w:val="22"/>
          <w:szCs w:val="22"/>
        </w:rPr>
        <w:t xml:space="preserve">the licensee is continuing to implement the provisions in the NRC-approved </w:t>
      </w:r>
      <w:r w:rsidR="00AD549A">
        <w:rPr>
          <w:sz w:val="22"/>
          <w:szCs w:val="22"/>
        </w:rPr>
        <w:t>physical security plan (PSP)</w:t>
      </w:r>
      <w:r w:rsidR="006672CF">
        <w:rPr>
          <w:sz w:val="22"/>
          <w:szCs w:val="22"/>
        </w:rPr>
        <w:t>.</w:t>
      </w:r>
      <w:r w:rsidR="00265C87">
        <w:rPr>
          <w:sz w:val="22"/>
          <w:szCs w:val="22"/>
        </w:rPr>
        <w:t xml:space="preserve"> [10 CFR 50.34(c), 10 CFR 73.67(c)(1)]</w:t>
      </w:r>
    </w:p>
    <w:p w14:paraId="04D93C3C" w14:textId="77777777" w:rsidR="006672CF" w:rsidRDefault="006672CF" w:rsidP="006672CF">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1CE86D8A" w14:textId="77777777" w:rsidR="004559A4" w:rsidRDefault="006672CF" w:rsidP="00AD549A">
      <w:pPr>
        <w:pStyle w:val="ListParagraph"/>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u w:val="single"/>
        </w:rPr>
        <w:t>Revisions.</w:t>
      </w:r>
      <w:r>
        <w:rPr>
          <w:sz w:val="22"/>
          <w:szCs w:val="22"/>
        </w:rPr>
        <w:t xml:space="preserve">  Determine whether the licensee made any revisions to </w:t>
      </w:r>
      <w:r w:rsidR="00F667FC">
        <w:rPr>
          <w:sz w:val="22"/>
          <w:szCs w:val="22"/>
        </w:rPr>
        <w:t>the NRC-approved PSP</w:t>
      </w:r>
      <w:r>
        <w:rPr>
          <w:sz w:val="22"/>
          <w:szCs w:val="22"/>
        </w:rPr>
        <w:t xml:space="preserve"> consistent with provisions in the regulations.</w:t>
      </w:r>
    </w:p>
    <w:p w14:paraId="1BBF1343" w14:textId="77777777" w:rsidR="004559A4" w:rsidRDefault="004559A4" w:rsidP="004559A4">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0C52B9CD" w14:textId="77777777" w:rsidR="004559A4" w:rsidRDefault="004559A4" w:rsidP="004559A4">
      <w:pPr>
        <w:pStyle w:val="ListParagraph"/>
        <w:widowControl/>
        <w:numPr>
          <w:ilvl w:val="1"/>
          <w:numId w:val="38"/>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hanging="270"/>
        <w:rPr>
          <w:sz w:val="22"/>
          <w:szCs w:val="22"/>
        </w:rPr>
      </w:pPr>
      <w:r>
        <w:rPr>
          <w:sz w:val="22"/>
          <w:szCs w:val="22"/>
        </w:rPr>
        <w:t xml:space="preserve">Verify that the licensee </w:t>
      </w:r>
      <w:proofErr w:type="gramStart"/>
      <w:r>
        <w:rPr>
          <w:sz w:val="22"/>
          <w:szCs w:val="22"/>
        </w:rPr>
        <w:t>submitted an application</w:t>
      </w:r>
      <w:proofErr w:type="gramEnd"/>
      <w:r>
        <w:rPr>
          <w:sz w:val="22"/>
          <w:szCs w:val="22"/>
        </w:rPr>
        <w:t xml:space="preserve"> for an amendment to the license for any changes that decrease the effectiveness of </w:t>
      </w:r>
      <w:r w:rsidR="00F667FC">
        <w:rPr>
          <w:sz w:val="22"/>
          <w:szCs w:val="22"/>
        </w:rPr>
        <w:t>the NRC-approved PSP</w:t>
      </w:r>
      <w:r>
        <w:rPr>
          <w:sz w:val="22"/>
          <w:szCs w:val="22"/>
        </w:rPr>
        <w:t xml:space="preserve">. </w:t>
      </w:r>
      <w:r w:rsidR="00265C87">
        <w:rPr>
          <w:sz w:val="22"/>
          <w:szCs w:val="22"/>
        </w:rPr>
        <w:t>[10</w:t>
      </w:r>
      <w:r w:rsidR="0090298C">
        <w:rPr>
          <w:sz w:val="22"/>
          <w:szCs w:val="22"/>
        </w:rPr>
        <w:t> </w:t>
      </w:r>
      <w:r w:rsidR="00265C87">
        <w:rPr>
          <w:sz w:val="22"/>
          <w:szCs w:val="22"/>
        </w:rPr>
        <w:t>CFR</w:t>
      </w:r>
      <w:r w:rsidR="0090298C">
        <w:rPr>
          <w:sz w:val="22"/>
          <w:szCs w:val="22"/>
        </w:rPr>
        <w:t> </w:t>
      </w:r>
      <w:r w:rsidR="00265C87">
        <w:rPr>
          <w:sz w:val="22"/>
          <w:szCs w:val="22"/>
        </w:rPr>
        <w:t>50.54(p)</w:t>
      </w:r>
      <w:r>
        <w:rPr>
          <w:sz w:val="22"/>
          <w:szCs w:val="22"/>
        </w:rPr>
        <w:t>(1)</w:t>
      </w:r>
      <w:r w:rsidR="00265C87">
        <w:rPr>
          <w:sz w:val="22"/>
          <w:szCs w:val="22"/>
        </w:rPr>
        <w:t>]</w:t>
      </w:r>
    </w:p>
    <w:p w14:paraId="5CAE9363" w14:textId="77777777" w:rsidR="004559A4" w:rsidRDefault="004559A4" w:rsidP="004559A4">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rPr>
          <w:sz w:val="22"/>
          <w:szCs w:val="22"/>
        </w:rPr>
      </w:pPr>
    </w:p>
    <w:p w14:paraId="3059135C" w14:textId="77777777" w:rsidR="004559A4" w:rsidRDefault="004559A4" w:rsidP="004559A4">
      <w:pPr>
        <w:pStyle w:val="ListParagraph"/>
        <w:widowControl/>
        <w:numPr>
          <w:ilvl w:val="1"/>
          <w:numId w:val="38"/>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hanging="270"/>
        <w:rPr>
          <w:sz w:val="22"/>
          <w:szCs w:val="22"/>
        </w:rPr>
      </w:pPr>
      <w:r>
        <w:rPr>
          <w:sz w:val="22"/>
          <w:szCs w:val="22"/>
        </w:rPr>
        <w:t xml:space="preserve">Verify that the </w:t>
      </w:r>
      <w:proofErr w:type="gramStart"/>
      <w:r>
        <w:rPr>
          <w:sz w:val="22"/>
          <w:szCs w:val="22"/>
        </w:rPr>
        <w:t>licensee maintained</w:t>
      </w:r>
      <w:proofErr w:type="gramEnd"/>
      <w:r>
        <w:rPr>
          <w:sz w:val="22"/>
          <w:szCs w:val="22"/>
        </w:rPr>
        <w:t xml:space="preserve"> records of </w:t>
      </w:r>
      <w:r w:rsidR="006322F2">
        <w:rPr>
          <w:sz w:val="22"/>
          <w:szCs w:val="22"/>
        </w:rPr>
        <w:t xml:space="preserve">any </w:t>
      </w:r>
      <w:r>
        <w:rPr>
          <w:sz w:val="22"/>
          <w:szCs w:val="22"/>
        </w:rPr>
        <w:t xml:space="preserve">changes that did not decrease the effectiveness of </w:t>
      </w:r>
      <w:r w:rsidR="00F667FC">
        <w:rPr>
          <w:sz w:val="22"/>
          <w:szCs w:val="22"/>
        </w:rPr>
        <w:t>the NRC-approved PSP</w:t>
      </w:r>
      <w:r>
        <w:rPr>
          <w:sz w:val="22"/>
          <w:szCs w:val="22"/>
        </w:rPr>
        <w:t xml:space="preserve"> for a period of three years from the date of the change. [10 CFR 50.54(p)(2)]</w:t>
      </w:r>
    </w:p>
    <w:p w14:paraId="64487474" w14:textId="77777777" w:rsidR="004559A4" w:rsidRDefault="004559A4" w:rsidP="004559A4">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rPr>
          <w:sz w:val="22"/>
          <w:szCs w:val="22"/>
        </w:rPr>
      </w:pPr>
    </w:p>
    <w:p w14:paraId="4AA883A5" w14:textId="77777777" w:rsidR="004559A4" w:rsidRPr="004559A4" w:rsidRDefault="004559A4" w:rsidP="004559A4">
      <w:pPr>
        <w:pStyle w:val="ListParagraph"/>
        <w:widowControl/>
        <w:numPr>
          <w:ilvl w:val="1"/>
          <w:numId w:val="38"/>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hanging="270"/>
        <w:rPr>
          <w:sz w:val="22"/>
          <w:szCs w:val="22"/>
        </w:rPr>
      </w:pPr>
      <w:r>
        <w:rPr>
          <w:sz w:val="22"/>
          <w:szCs w:val="22"/>
        </w:rPr>
        <w:t xml:space="preserve">Verify that the licensee submitted a report containing a description </w:t>
      </w:r>
      <w:r w:rsidR="006322F2">
        <w:rPr>
          <w:sz w:val="22"/>
          <w:szCs w:val="22"/>
        </w:rPr>
        <w:t xml:space="preserve">of any </w:t>
      </w:r>
      <w:r>
        <w:rPr>
          <w:sz w:val="22"/>
          <w:szCs w:val="22"/>
        </w:rPr>
        <w:t xml:space="preserve">changes that did not decrease the effectiveness of </w:t>
      </w:r>
      <w:r w:rsidR="00F667FC">
        <w:rPr>
          <w:sz w:val="22"/>
          <w:szCs w:val="22"/>
        </w:rPr>
        <w:t>the NRC-approved PSP</w:t>
      </w:r>
      <w:r>
        <w:rPr>
          <w:sz w:val="22"/>
          <w:szCs w:val="22"/>
        </w:rPr>
        <w:t xml:space="preserve"> within two months from the date of the change. [10 CFR 50.54(p)(2)]</w:t>
      </w:r>
    </w:p>
    <w:p w14:paraId="3DCF344C" w14:textId="77777777" w:rsidR="00AD549A" w:rsidRDefault="00AD549A" w:rsidP="00AD549A">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51161BE7" w14:textId="77777777" w:rsidR="00BA3A88" w:rsidRPr="00BA3A88" w:rsidRDefault="00AC40E1" w:rsidP="00AC40E1">
      <w:pPr>
        <w:pStyle w:val="ListParagraph"/>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AC40E1">
        <w:rPr>
          <w:sz w:val="22"/>
          <w:szCs w:val="22"/>
          <w:u w:val="single"/>
        </w:rPr>
        <w:t>Implementing Procedures.</w:t>
      </w:r>
      <w:r>
        <w:rPr>
          <w:sz w:val="22"/>
          <w:szCs w:val="22"/>
        </w:rPr>
        <w:t xml:space="preserve">  </w:t>
      </w:r>
    </w:p>
    <w:p w14:paraId="58395405" w14:textId="77777777" w:rsidR="00BA3A88" w:rsidRPr="00BA3A88" w:rsidRDefault="00BA3A88" w:rsidP="00BA3A8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2A591B42" w14:textId="3D890AD3" w:rsidR="00BA3A88" w:rsidRPr="00BA3A88" w:rsidRDefault="00364A9B" w:rsidP="00BA3A88">
      <w:pPr>
        <w:pStyle w:val="ListParagraph"/>
        <w:widowControl/>
        <w:numPr>
          <w:ilvl w:val="1"/>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hanging="270"/>
        <w:rPr>
          <w:sz w:val="22"/>
          <w:szCs w:val="22"/>
          <w:u w:val="single"/>
        </w:rPr>
      </w:pPr>
      <w:r>
        <w:rPr>
          <w:sz w:val="22"/>
          <w:szCs w:val="22"/>
        </w:rPr>
        <w:t xml:space="preserve">Verify </w:t>
      </w:r>
      <w:r w:rsidR="00AC40E1">
        <w:rPr>
          <w:sz w:val="22"/>
          <w:szCs w:val="22"/>
        </w:rPr>
        <w:t xml:space="preserve">whether the licensee </w:t>
      </w:r>
      <w:r w:rsidR="003830BB">
        <w:rPr>
          <w:sz w:val="22"/>
          <w:szCs w:val="22"/>
        </w:rPr>
        <w:t xml:space="preserve">is </w:t>
      </w:r>
      <w:r w:rsidR="002D1539">
        <w:rPr>
          <w:sz w:val="22"/>
          <w:szCs w:val="22"/>
        </w:rPr>
        <w:t xml:space="preserve">implementing the provisions in </w:t>
      </w:r>
      <w:r w:rsidR="00F667FC">
        <w:rPr>
          <w:sz w:val="22"/>
          <w:szCs w:val="22"/>
        </w:rPr>
        <w:t>the NRC-approved PSP</w:t>
      </w:r>
      <w:r w:rsidR="002D1539">
        <w:rPr>
          <w:sz w:val="22"/>
          <w:szCs w:val="22"/>
        </w:rPr>
        <w:t xml:space="preserve"> through </w:t>
      </w:r>
      <w:r w:rsidR="0090298C">
        <w:rPr>
          <w:sz w:val="22"/>
          <w:szCs w:val="22"/>
        </w:rPr>
        <w:t xml:space="preserve">any potentially </w:t>
      </w:r>
      <w:r>
        <w:rPr>
          <w:sz w:val="22"/>
          <w:szCs w:val="22"/>
        </w:rPr>
        <w:t xml:space="preserve">required </w:t>
      </w:r>
      <w:r w:rsidR="00942953">
        <w:rPr>
          <w:sz w:val="22"/>
          <w:szCs w:val="22"/>
        </w:rPr>
        <w:t xml:space="preserve">security </w:t>
      </w:r>
      <w:r w:rsidR="00BA3A88">
        <w:rPr>
          <w:sz w:val="22"/>
          <w:szCs w:val="22"/>
        </w:rPr>
        <w:t>p</w:t>
      </w:r>
      <w:r w:rsidR="00AC40E1">
        <w:rPr>
          <w:sz w:val="22"/>
          <w:szCs w:val="22"/>
        </w:rPr>
        <w:t>rocedures.</w:t>
      </w:r>
      <w:r w:rsidR="00265C87">
        <w:rPr>
          <w:sz w:val="22"/>
          <w:szCs w:val="22"/>
        </w:rPr>
        <w:t xml:space="preserve"> [10</w:t>
      </w:r>
      <w:r w:rsidR="0090298C">
        <w:rPr>
          <w:sz w:val="22"/>
          <w:szCs w:val="22"/>
        </w:rPr>
        <w:t> </w:t>
      </w:r>
      <w:r w:rsidR="00265C87">
        <w:rPr>
          <w:sz w:val="22"/>
          <w:szCs w:val="22"/>
        </w:rPr>
        <w:t>CFR</w:t>
      </w:r>
      <w:r w:rsidR="0090298C">
        <w:rPr>
          <w:sz w:val="22"/>
          <w:szCs w:val="22"/>
        </w:rPr>
        <w:t> </w:t>
      </w:r>
      <w:r w:rsidR="00BA3A88">
        <w:rPr>
          <w:sz w:val="22"/>
          <w:szCs w:val="22"/>
        </w:rPr>
        <w:t>73.67(c)(2)]</w:t>
      </w:r>
    </w:p>
    <w:p w14:paraId="37778BD8" w14:textId="77777777" w:rsidR="00BA3A88" w:rsidRPr="00BA3A88" w:rsidRDefault="00BA3A88" w:rsidP="00BA3A8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rPr>
          <w:sz w:val="22"/>
          <w:szCs w:val="22"/>
          <w:u w:val="single"/>
        </w:rPr>
      </w:pPr>
    </w:p>
    <w:p w14:paraId="003CA148" w14:textId="3A7B31B8" w:rsidR="004D3DC3" w:rsidRPr="00AC40E1" w:rsidRDefault="00BA3A88" w:rsidP="00BA3A88">
      <w:pPr>
        <w:pStyle w:val="ListParagraph"/>
        <w:widowControl/>
        <w:numPr>
          <w:ilvl w:val="1"/>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hanging="270"/>
        <w:rPr>
          <w:sz w:val="22"/>
          <w:szCs w:val="22"/>
          <w:u w:val="single"/>
        </w:rPr>
      </w:pPr>
      <w:r>
        <w:rPr>
          <w:sz w:val="22"/>
          <w:szCs w:val="22"/>
        </w:rPr>
        <w:t>Verify that the licensee is maintaining written response procedures for dealing with theft or threat of theft of SNM. [</w:t>
      </w:r>
      <w:r w:rsidR="00265C87">
        <w:rPr>
          <w:sz w:val="22"/>
          <w:szCs w:val="22"/>
        </w:rPr>
        <w:t>10</w:t>
      </w:r>
      <w:r w:rsidR="00942953">
        <w:rPr>
          <w:sz w:val="22"/>
          <w:szCs w:val="22"/>
        </w:rPr>
        <w:t> </w:t>
      </w:r>
      <w:r w:rsidR="00265C87">
        <w:rPr>
          <w:sz w:val="22"/>
          <w:szCs w:val="22"/>
        </w:rPr>
        <w:t>CFR 73.67(</w:t>
      </w:r>
      <w:r w:rsidR="000C09AC">
        <w:rPr>
          <w:sz w:val="22"/>
          <w:szCs w:val="22"/>
        </w:rPr>
        <w:t>f</w:t>
      </w:r>
      <w:r w:rsidR="00265C87">
        <w:rPr>
          <w:sz w:val="22"/>
          <w:szCs w:val="22"/>
        </w:rPr>
        <w:t>)</w:t>
      </w:r>
      <w:r w:rsidR="000C09AC">
        <w:rPr>
          <w:sz w:val="22"/>
          <w:szCs w:val="22"/>
        </w:rPr>
        <w:t>(4</w:t>
      </w:r>
      <w:r w:rsidR="00265C87">
        <w:rPr>
          <w:sz w:val="22"/>
          <w:szCs w:val="22"/>
        </w:rPr>
        <w:t>)]</w:t>
      </w:r>
    </w:p>
    <w:p w14:paraId="31040965" w14:textId="77777777" w:rsidR="00AC40E1" w:rsidRPr="00AC40E1" w:rsidRDefault="00AC40E1" w:rsidP="00AC40E1">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02E9310D" w14:textId="77777777" w:rsidR="00AC40E1" w:rsidRPr="006672CF" w:rsidRDefault="00AC40E1" w:rsidP="00AC40E1">
      <w:pPr>
        <w:pStyle w:val="ListParagraph"/>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Pr>
          <w:sz w:val="22"/>
          <w:szCs w:val="22"/>
          <w:u w:val="single"/>
        </w:rPr>
        <w:t>Reviews.</w:t>
      </w:r>
      <w:r>
        <w:rPr>
          <w:sz w:val="22"/>
          <w:szCs w:val="22"/>
        </w:rPr>
        <w:t xml:space="preserve">  Determine whether the licensee is conducting periodic reviews or assessments of the security program.</w:t>
      </w:r>
    </w:p>
    <w:p w14:paraId="470B7AEA" w14:textId="77777777" w:rsidR="006672CF" w:rsidRPr="006672CF" w:rsidRDefault="006672CF" w:rsidP="006672CF">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1E774FE2" w14:textId="77777777" w:rsidR="006672CF" w:rsidRPr="00F272BB" w:rsidRDefault="006672CF" w:rsidP="00AC40E1">
      <w:pPr>
        <w:pStyle w:val="ListParagraph"/>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Pr>
          <w:sz w:val="22"/>
          <w:szCs w:val="22"/>
          <w:u w:val="single"/>
        </w:rPr>
        <w:t>Records.</w:t>
      </w:r>
      <w:r>
        <w:rPr>
          <w:sz w:val="22"/>
          <w:szCs w:val="22"/>
        </w:rPr>
        <w:t xml:space="preserve">  Determine whether the licensee is maintaining records consistent with the </w:t>
      </w:r>
      <w:r w:rsidR="00BA3A88">
        <w:rPr>
          <w:sz w:val="22"/>
          <w:szCs w:val="22"/>
        </w:rPr>
        <w:t xml:space="preserve">provisions in the NRC-approved PSP or </w:t>
      </w:r>
      <w:r w:rsidR="00133768">
        <w:rPr>
          <w:sz w:val="22"/>
          <w:szCs w:val="22"/>
        </w:rPr>
        <w:t>applicable requirements</w:t>
      </w:r>
      <w:r>
        <w:rPr>
          <w:sz w:val="22"/>
          <w:szCs w:val="22"/>
        </w:rPr>
        <w:t xml:space="preserve"> in the regulations.</w:t>
      </w:r>
      <w:r w:rsidR="00265C87">
        <w:rPr>
          <w:sz w:val="22"/>
          <w:szCs w:val="22"/>
        </w:rPr>
        <w:t xml:space="preserve"> [10</w:t>
      </w:r>
      <w:r w:rsidR="00BA3A88">
        <w:rPr>
          <w:sz w:val="22"/>
          <w:szCs w:val="22"/>
        </w:rPr>
        <w:t> </w:t>
      </w:r>
      <w:r w:rsidR="00265C87">
        <w:rPr>
          <w:sz w:val="22"/>
          <w:szCs w:val="22"/>
        </w:rPr>
        <w:t>CFR 50.54(p)</w:t>
      </w:r>
      <w:r w:rsidR="00364A9B">
        <w:rPr>
          <w:sz w:val="22"/>
          <w:szCs w:val="22"/>
        </w:rPr>
        <w:t>(2)</w:t>
      </w:r>
      <w:r w:rsidR="00322A28">
        <w:rPr>
          <w:sz w:val="22"/>
          <w:szCs w:val="22"/>
        </w:rPr>
        <w:t>, 10 CFR 73.67(c)(1)]</w:t>
      </w:r>
    </w:p>
    <w:p w14:paraId="624058A8" w14:textId="77777777" w:rsidR="00200BF7" w:rsidRDefault="00200BF7" w:rsidP="00200BF7">
      <w:pPr>
        <w:pStyle w:val="Lettered"/>
        <w:suppressAutoHyphens/>
        <w:ind w:left="720" w:firstLine="0"/>
        <w:jc w:val="left"/>
        <w:rPr>
          <w:sz w:val="22"/>
          <w:szCs w:val="22"/>
        </w:rPr>
      </w:pPr>
    </w:p>
    <w:p w14:paraId="599610C7" w14:textId="77777777" w:rsidR="00364A9B" w:rsidRDefault="00364A9B" w:rsidP="00133768">
      <w:pPr>
        <w:pStyle w:val="Lettered"/>
        <w:keepNext/>
        <w:suppressAutoHyphens/>
        <w:jc w:val="left"/>
        <w:rPr>
          <w:sz w:val="22"/>
          <w:szCs w:val="22"/>
        </w:rPr>
      </w:pPr>
      <w:r>
        <w:rPr>
          <w:sz w:val="22"/>
          <w:szCs w:val="22"/>
        </w:rPr>
        <w:t>02.0</w:t>
      </w:r>
      <w:r w:rsidR="00F52BFC">
        <w:rPr>
          <w:sz w:val="22"/>
          <w:szCs w:val="22"/>
        </w:rPr>
        <w:t>2</w:t>
      </w:r>
      <w:r>
        <w:rPr>
          <w:sz w:val="22"/>
          <w:szCs w:val="22"/>
        </w:rPr>
        <w:tab/>
      </w:r>
      <w:r>
        <w:rPr>
          <w:sz w:val="22"/>
          <w:szCs w:val="22"/>
          <w:u w:val="single"/>
        </w:rPr>
        <w:t>Access Authorization.</w:t>
      </w:r>
    </w:p>
    <w:p w14:paraId="6D0E83C6" w14:textId="77777777" w:rsidR="00364A9B" w:rsidRDefault="00364A9B" w:rsidP="00133768">
      <w:pPr>
        <w:pStyle w:val="Lettered"/>
        <w:keepNext/>
        <w:suppressAutoHyphens/>
        <w:jc w:val="left"/>
        <w:rPr>
          <w:sz w:val="22"/>
          <w:szCs w:val="22"/>
        </w:rPr>
      </w:pPr>
    </w:p>
    <w:p w14:paraId="00DE2CF3" w14:textId="77777777" w:rsidR="00E036F3" w:rsidRDefault="00E75811" w:rsidP="00E75811">
      <w:pPr>
        <w:pStyle w:val="ListParagraph"/>
        <w:widowControl/>
        <w:numPr>
          <w:ilvl w:val="0"/>
          <w:numId w:val="4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u w:val="single"/>
        </w:rPr>
        <w:t>Criminal History Records Check.</w:t>
      </w:r>
      <w:r>
        <w:rPr>
          <w:sz w:val="22"/>
          <w:szCs w:val="22"/>
        </w:rPr>
        <w:t xml:space="preserve">  </w:t>
      </w:r>
      <w:r w:rsidR="00682399">
        <w:rPr>
          <w:sz w:val="22"/>
          <w:szCs w:val="22"/>
        </w:rPr>
        <w:t xml:space="preserve">Verify that the licensee </w:t>
      </w:r>
      <w:r w:rsidR="002839DB">
        <w:rPr>
          <w:sz w:val="22"/>
          <w:szCs w:val="22"/>
        </w:rPr>
        <w:t xml:space="preserve">meets the requirements regarding </w:t>
      </w:r>
      <w:r w:rsidR="00682399">
        <w:rPr>
          <w:sz w:val="22"/>
          <w:szCs w:val="22"/>
        </w:rPr>
        <w:t>finge</w:t>
      </w:r>
      <w:r w:rsidR="002839DB">
        <w:rPr>
          <w:sz w:val="22"/>
          <w:szCs w:val="22"/>
        </w:rPr>
        <w:t>rprinting</w:t>
      </w:r>
      <w:r w:rsidR="00682399">
        <w:rPr>
          <w:sz w:val="22"/>
          <w:szCs w:val="22"/>
        </w:rPr>
        <w:t xml:space="preserve"> individuals who are seeking or permitted: 1)</w:t>
      </w:r>
      <w:r w:rsidR="000A6EE8">
        <w:rPr>
          <w:sz w:val="22"/>
          <w:szCs w:val="22"/>
        </w:rPr>
        <w:t> </w:t>
      </w:r>
      <w:r w:rsidR="00682399">
        <w:rPr>
          <w:sz w:val="22"/>
          <w:szCs w:val="22"/>
        </w:rPr>
        <w:t>unescorted access to vital areas; or 2) unescorted access to SNM</w:t>
      </w:r>
      <w:r w:rsidR="000A6EE8">
        <w:rPr>
          <w:sz w:val="22"/>
          <w:szCs w:val="22"/>
        </w:rPr>
        <w:t>.</w:t>
      </w:r>
      <w:r w:rsidR="00682399">
        <w:rPr>
          <w:sz w:val="22"/>
          <w:szCs w:val="22"/>
        </w:rPr>
        <w:t xml:space="preserve"> </w:t>
      </w:r>
    </w:p>
    <w:p w14:paraId="666F2417" w14:textId="77777777" w:rsidR="00E036F3" w:rsidRDefault="00E036F3" w:rsidP="00E036F3">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50C880F0" w14:textId="77777777" w:rsidR="00E036F3" w:rsidRDefault="00E036F3" w:rsidP="00E036F3">
      <w:pPr>
        <w:pStyle w:val="ListParagraph"/>
        <w:widowControl/>
        <w:numPr>
          <w:ilvl w:val="1"/>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 xml:space="preserve">Verify that the licensee is appropriately basing final determinations utilizing information received from the FBI.  </w:t>
      </w:r>
      <w:r w:rsidR="00E75811">
        <w:rPr>
          <w:sz w:val="22"/>
          <w:szCs w:val="22"/>
        </w:rPr>
        <w:t>[</w:t>
      </w:r>
      <w:r>
        <w:rPr>
          <w:sz w:val="22"/>
          <w:szCs w:val="22"/>
        </w:rPr>
        <w:t>10 CFR 73.57(c)]</w:t>
      </w:r>
    </w:p>
    <w:p w14:paraId="370762C9" w14:textId="77777777" w:rsidR="00E036F3" w:rsidRDefault="00E036F3" w:rsidP="00E036F3">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31658C91" w14:textId="77777777" w:rsidR="00E036F3" w:rsidRDefault="00E036F3" w:rsidP="00E036F3">
      <w:pPr>
        <w:pStyle w:val="ListParagraph"/>
        <w:widowControl/>
        <w:numPr>
          <w:ilvl w:val="1"/>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 licensee has a process for allowing individuals the right to complete and correct information. [10 CFR 73.57(e)]</w:t>
      </w:r>
    </w:p>
    <w:p w14:paraId="1FCE5E76" w14:textId="77777777" w:rsidR="00E036F3" w:rsidRDefault="00E036F3" w:rsidP="00E036F3">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4B0A88CB" w14:textId="77777777" w:rsidR="00E036F3" w:rsidRDefault="00E036F3" w:rsidP="00E036F3">
      <w:pPr>
        <w:pStyle w:val="ListParagraph"/>
        <w:widowControl/>
        <w:numPr>
          <w:ilvl w:val="1"/>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lastRenderedPageBreak/>
        <w:t>Verify that the licensee appropriately protects records and personal information from unauthorized disclosure. [10 CFR 73.57(f)]</w:t>
      </w:r>
    </w:p>
    <w:p w14:paraId="6E2EA8DD" w14:textId="77777777" w:rsidR="00E036F3" w:rsidRDefault="00E036F3" w:rsidP="00E036F3">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0F110D51" w14:textId="77777777" w:rsidR="00E75811" w:rsidRPr="00E036F3" w:rsidRDefault="00E036F3" w:rsidP="00E036F3">
      <w:pPr>
        <w:pStyle w:val="ListParagraph"/>
        <w:widowControl/>
        <w:numPr>
          <w:ilvl w:val="1"/>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 xml:space="preserve">Verify that the licensee obtains fingerprints for a criminal history records check for </w:t>
      </w:r>
      <w:proofErr w:type="gramStart"/>
      <w:r>
        <w:rPr>
          <w:sz w:val="22"/>
          <w:szCs w:val="22"/>
        </w:rPr>
        <w:t>each individual</w:t>
      </w:r>
      <w:proofErr w:type="gramEnd"/>
      <w:r>
        <w:rPr>
          <w:sz w:val="22"/>
          <w:szCs w:val="22"/>
        </w:rPr>
        <w:t xml:space="preserve"> who is seeking or permitted: 1) unescorted access to vital areas; or 2) unescorted access to SNM.</w:t>
      </w:r>
      <w:r w:rsidRPr="00E036F3">
        <w:rPr>
          <w:sz w:val="22"/>
          <w:szCs w:val="22"/>
        </w:rPr>
        <w:t xml:space="preserve"> [</w:t>
      </w:r>
      <w:r w:rsidR="00E75811" w:rsidRPr="00E036F3">
        <w:rPr>
          <w:sz w:val="22"/>
          <w:szCs w:val="22"/>
        </w:rPr>
        <w:t>10</w:t>
      </w:r>
      <w:r w:rsidR="000A6EE8" w:rsidRPr="00E036F3">
        <w:rPr>
          <w:sz w:val="22"/>
          <w:szCs w:val="22"/>
        </w:rPr>
        <w:t> </w:t>
      </w:r>
      <w:r w:rsidR="00E75811" w:rsidRPr="00E036F3">
        <w:rPr>
          <w:sz w:val="22"/>
          <w:szCs w:val="22"/>
        </w:rPr>
        <w:t>CFR</w:t>
      </w:r>
      <w:r w:rsidR="000A6EE8" w:rsidRPr="00E036F3">
        <w:rPr>
          <w:sz w:val="22"/>
          <w:szCs w:val="22"/>
        </w:rPr>
        <w:t> </w:t>
      </w:r>
      <w:r w:rsidR="00E75811" w:rsidRPr="00E036F3">
        <w:rPr>
          <w:sz w:val="22"/>
          <w:szCs w:val="22"/>
        </w:rPr>
        <w:t>73.57(g)</w:t>
      </w:r>
      <w:r w:rsidR="00682399" w:rsidRPr="00E036F3">
        <w:rPr>
          <w:sz w:val="22"/>
          <w:szCs w:val="22"/>
        </w:rPr>
        <w:t>(2)</w:t>
      </w:r>
      <w:r w:rsidR="00E75811" w:rsidRPr="00E036F3">
        <w:rPr>
          <w:sz w:val="22"/>
          <w:szCs w:val="22"/>
        </w:rPr>
        <w:t>]</w:t>
      </w:r>
    </w:p>
    <w:p w14:paraId="1C38869D" w14:textId="77777777" w:rsidR="000A6EE8" w:rsidRDefault="000A6EE8" w:rsidP="000A6EE8">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3F90F2A0" w14:textId="0C7670C0" w:rsidR="00E75811" w:rsidRDefault="00E75811" w:rsidP="00E75811">
      <w:pPr>
        <w:pStyle w:val="ListParagraph"/>
        <w:widowControl/>
        <w:numPr>
          <w:ilvl w:val="0"/>
          <w:numId w:val="4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u w:val="single"/>
        </w:rPr>
        <w:t>NRC</w:t>
      </w:r>
      <w:r w:rsidR="000A6EE8">
        <w:rPr>
          <w:sz w:val="22"/>
          <w:szCs w:val="22"/>
          <w:u w:val="single"/>
        </w:rPr>
        <w:t>-</w:t>
      </w:r>
      <w:r>
        <w:rPr>
          <w:sz w:val="22"/>
          <w:szCs w:val="22"/>
          <w:u w:val="single"/>
        </w:rPr>
        <w:t>Approved Reviewing Official.</w:t>
      </w:r>
      <w:r>
        <w:rPr>
          <w:sz w:val="22"/>
          <w:szCs w:val="22"/>
        </w:rPr>
        <w:t xml:space="preserve">  </w:t>
      </w:r>
      <w:r w:rsidR="000A6EE8">
        <w:rPr>
          <w:sz w:val="22"/>
          <w:szCs w:val="22"/>
        </w:rPr>
        <w:t xml:space="preserve">Verify that the licensee has an NRC-approved reviewing official </w:t>
      </w:r>
      <w:r w:rsidR="00036A34">
        <w:rPr>
          <w:sz w:val="22"/>
          <w:szCs w:val="22"/>
        </w:rPr>
        <w:t xml:space="preserve">who </w:t>
      </w:r>
      <w:r w:rsidR="000A6EE8">
        <w:rPr>
          <w:sz w:val="22"/>
          <w:szCs w:val="22"/>
        </w:rPr>
        <w:t>provides determinations that individuals are trustworthy and reliable based on the results of an FBI fingerprint-based criminal history records check</w:t>
      </w:r>
      <w:r w:rsidR="0089286E">
        <w:rPr>
          <w:sz w:val="22"/>
          <w:szCs w:val="22"/>
        </w:rPr>
        <w:t>.</w:t>
      </w:r>
      <w:r w:rsidR="000A6EE8">
        <w:rPr>
          <w:sz w:val="22"/>
          <w:szCs w:val="22"/>
        </w:rPr>
        <w:t xml:space="preserve"> </w:t>
      </w:r>
      <w:r>
        <w:rPr>
          <w:sz w:val="22"/>
          <w:szCs w:val="22"/>
        </w:rPr>
        <w:t>[10 CFR 73.57(g)</w:t>
      </w:r>
      <w:r w:rsidR="000A6EE8">
        <w:rPr>
          <w:sz w:val="22"/>
          <w:szCs w:val="22"/>
        </w:rPr>
        <w:t>(1)</w:t>
      </w:r>
      <w:r>
        <w:rPr>
          <w:sz w:val="22"/>
          <w:szCs w:val="22"/>
        </w:rPr>
        <w:t>]</w:t>
      </w:r>
    </w:p>
    <w:p w14:paraId="36B8C9CE" w14:textId="77777777" w:rsidR="00E75811" w:rsidRDefault="00E75811" w:rsidP="00E75811">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A22A9F7" w14:textId="77777777" w:rsidR="00F52BFC" w:rsidRDefault="00F52BFC" w:rsidP="00F52BFC">
      <w:pPr>
        <w:pStyle w:val="Lettered"/>
        <w:suppressAutoHyphens/>
        <w:jc w:val="left"/>
        <w:rPr>
          <w:sz w:val="22"/>
          <w:szCs w:val="22"/>
        </w:rPr>
      </w:pPr>
      <w:r>
        <w:rPr>
          <w:sz w:val="22"/>
          <w:szCs w:val="22"/>
        </w:rPr>
        <w:t>02.03</w:t>
      </w:r>
      <w:r>
        <w:rPr>
          <w:sz w:val="22"/>
          <w:szCs w:val="22"/>
        </w:rPr>
        <w:tab/>
      </w:r>
      <w:r>
        <w:rPr>
          <w:sz w:val="22"/>
          <w:szCs w:val="22"/>
          <w:u w:val="single"/>
        </w:rPr>
        <w:t>Access Control.</w:t>
      </w:r>
    </w:p>
    <w:p w14:paraId="4EDF6988" w14:textId="77777777" w:rsidR="00F52BFC" w:rsidRDefault="00F52BFC" w:rsidP="00F52BFC">
      <w:pPr>
        <w:pStyle w:val="Lettered"/>
        <w:suppressAutoHyphens/>
        <w:jc w:val="left"/>
        <w:rPr>
          <w:sz w:val="22"/>
          <w:szCs w:val="22"/>
        </w:rPr>
      </w:pPr>
    </w:p>
    <w:p w14:paraId="6BE06976" w14:textId="77777777" w:rsidR="00D72A64" w:rsidRDefault="00F52BFC" w:rsidP="00F52BFC">
      <w:pPr>
        <w:pStyle w:val="ListParagraph"/>
        <w:widowControl/>
        <w:numPr>
          <w:ilvl w:val="0"/>
          <w:numId w:val="4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u w:val="single"/>
        </w:rPr>
        <w:t>Use and Storage</w:t>
      </w:r>
      <w:r w:rsidRPr="00AD549A">
        <w:rPr>
          <w:sz w:val="22"/>
          <w:szCs w:val="22"/>
          <w:u w:val="single"/>
        </w:rPr>
        <w:t>.</w:t>
      </w:r>
      <w:r>
        <w:rPr>
          <w:sz w:val="22"/>
          <w:szCs w:val="22"/>
        </w:rPr>
        <w:tab/>
      </w:r>
    </w:p>
    <w:p w14:paraId="1B3AB2A7" w14:textId="77777777" w:rsidR="00D72A64" w:rsidRDefault="00D72A64" w:rsidP="00D72A64">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35E481F7" w14:textId="5879581C" w:rsidR="00F52BFC" w:rsidRDefault="00F52BFC" w:rsidP="00D72A64">
      <w:pPr>
        <w:pStyle w:val="ListParagraph"/>
        <w:widowControl/>
        <w:numPr>
          <w:ilvl w:val="1"/>
          <w:numId w:val="43"/>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w:t>
      </w:r>
      <w:r w:rsidRPr="00AD549A">
        <w:rPr>
          <w:sz w:val="22"/>
          <w:szCs w:val="22"/>
        </w:rPr>
        <w:t xml:space="preserve"> </w:t>
      </w:r>
      <w:r>
        <w:rPr>
          <w:sz w:val="22"/>
          <w:szCs w:val="22"/>
        </w:rPr>
        <w:t>the licens</w:t>
      </w:r>
      <w:r w:rsidR="004873DB">
        <w:rPr>
          <w:sz w:val="22"/>
          <w:szCs w:val="22"/>
        </w:rPr>
        <w:t xml:space="preserve">ee is using </w:t>
      </w:r>
      <w:r w:rsidR="00D72A64">
        <w:rPr>
          <w:sz w:val="22"/>
          <w:szCs w:val="22"/>
        </w:rPr>
        <w:t>S</w:t>
      </w:r>
      <w:r w:rsidR="004873DB">
        <w:rPr>
          <w:sz w:val="22"/>
          <w:szCs w:val="22"/>
        </w:rPr>
        <w:t>NM</w:t>
      </w:r>
      <w:r>
        <w:rPr>
          <w:sz w:val="22"/>
          <w:szCs w:val="22"/>
        </w:rPr>
        <w:t xml:space="preserve"> only with</w:t>
      </w:r>
      <w:r w:rsidR="008C4E88">
        <w:rPr>
          <w:sz w:val="22"/>
          <w:szCs w:val="22"/>
        </w:rPr>
        <w:t>in</w:t>
      </w:r>
      <w:r>
        <w:rPr>
          <w:sz w:val="22"/>
          <w:szCs w:val="22"/>
        </w:rPr>
        <w:t xml:space="preserve"> a controlled access area. [10</w:t>
      </w:r>
      <w:r w:rsidR="00D72A64">
        <w:rPr>
          <w:sz w:val="22"/>
          <w:szCs w:val="22"/>
        </w:rPr>
        <w:t> </w:t>
      </w:r>
      <w:r>
        <w:rPr>
          <w:sz w:val="22"/>
          <w:szCs w:val="22"/>
        </w:rPr>
        <w:t>CFR</w:t>
      </w:r>
      <w:r w:rsidR="00D72A64">
        <w:rPr>
          <w:sz w:val="22"/>
          <w:szCs w:val="22"/>
        </w:rPr>
        <w:t> </w:t>
      </w:r>
      <w:r>
        <w:rPr>
          <w:sz w:val="22"/>
          <w:szCs w:val="22"/>
        </w:rPr>
        <w:t>73.67(</w:t>
      </w:r>
      <w:r w:rsidR="000C09AC">
        <w:rPr>
          <w:sz w:val="22"/>
          <w:szCs w:val="22"/>
        </w:rPr>
        <w:t>f</w:t>
      </w:r>
      <w:r>
        <w:rPr>
          <w:sz w:val="22"/>
          <w:szCs w:val="22"/>
        </w:rPr>
        <w:t>)(1)]</w:t>
      </w:r>
    </w:p>
    <w:p w14:paraId="1A5ABDA5" w14:textId="77777777" w:rsidR="00D72A64" w:rsidRDefault="00D72A64" w:rsidP="00D72A64">
      <w:pPr>
        <w:pStyle w:val="ListParagraph"/>
        <w:widowControl/>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262A1F69" w14:textId="5960190F" w:rsidR="00D72A64" w:rsidRDefault="00D72A64" w:rsidP="00D72A64">
      <w:pPr>
        <w:pStyle w:val="ListParagraph"/>
        <w:widowControl/>
        <w:numPr>
          <w:ilvl w:val="1"/>
          <w:numId w:val="43"/>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w:t>
      </w:r>
      <w:r w:rsidRPr="00AD549A">
        <w:rPr>
          <w:sz w:val="22"/>
          <w:szCs w:val="22"/>
        </w:rPr>
        <w:t xml:space="preserve"> </w:t>
      </w:r>
      <w:r>
        <w:rPr>
          <w:sz w:val="22"/>
          <w:szCs w:val="22"/>
        </w:rPr>
        <w:t>the licensee is storing SNM only within a controlled access area. [10 CFR 73.67(</w:t>
      </w:r>
      <w:r w:rsidR="000C09AC">
        <w:rPr>
          <w:sz w:val="22"/>
          <w:szCs w:val="22"/>
        </w:rPr>
        <w:t>f</w:t>
      </w:r>
      <w:r>
        <w:rPr>
          <w:sz w:val="22"/>
          <w:szCs w:val="22"/>
        </w:rPr>
        <w:t>)(</w:t>
      </w:r>
      <w:r w:rsidR="000C09AC">
        <w:rPr>
          <w:sz w:val="22"/>
          <w:szCs w:val="22"/>
        </w:rPr>
        <w:t>1</w:t>
      </w:r>
      <w:r>
        <w:rPr>
          <w:sz w:val="22"/>
          <w:szCs w:val="22"/>
        </w:rPr>
        <w:t>)]</w:t>
      </w:r>
    </w:p>
    <w:p w14:paraId="7172D9B0" w14:textId="77777777" w:rsidR="00E537A7" w:rsidRDefault="00E537A7" w:rsidP="00E537A7">
      <w:pPr>
        <w:pStyle w:val="ListParagraph"/>
        <w:widowControl/>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71B55413" w14:textId="3CB767DE" w:rsidR="00E537A7" w:rsidRPr="0076548E" w:rsidRDefault="00E537A7" w:rsidP="00D72A64">
      <w:pPr>
        <w:pStyle w:val="ListParagraph"/>
        <w:widowControl/>
        <w:numPr>
          <w:ilvl w:val="1"/>
          <w:numId w:val="43"/>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76548E">
        <w:rPr>
          <w:sz w:val="22"/>
          <w:szCs w:val="22"/>
        </w:rPr>
        <w:t>Verify that the licensee’s safeguards system assures proper placement and transfer of custody of SNM. [10 CFR 73.67(a)(2)(iii)]</w:t>
      </w:r>
    </w:p>
    <w:p w14:paraId="3903C906" w14:textId="77777777" w:rsidR="00F52BFC" w:rsidRDefault="00F52BFC" w:rsidP="00F52BFC">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5DFA9D55" w14:textId="46B5F9CD" w:rsidR="00F52BFC" w:rsidRPr="00782EBA" w:rsidRDefault="00F52BFC" w:rsidP="00F52BFC">
      <w:pPr>
        <w:pStyle w:val="ListParagraph"/>
        <w:widowControl/>
        <w:numPr>
          <w:ilvl w:val="0"/>
          <w:numId w:val="4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782EBA">
        <w:rPr>
          <w:sz w:val="22"/>
          <w:szCs w:val="22"/>
          <w:u w:val="single"/>
        </w:rPr>
        <w:t>Limiting Access.</w:t>
      </w:r>
      <w:r w:rsidRPr="00782EBA">
        <w:rPr>
          <w:sz w:val="22"/>
          <w:szCs w:val="22"/>
        </w:rPr>
        <w:t xml:space="preserve">  </w:t>
      </w:r>
      <w:r w:rsidR="000C09AC" w:rsidRPr="00782EBA">
        <w:rPr>
          <w:sz w:val="22"/>
          <w:szCs w:val="22"/>
        </w:rPr>
        <w:t xml:space="preserve">Determine if the licensee’s access control procedures or mechanisms </w:t>
      </w:r>
      <w:proofErr w:type="gramStart"/>
      <w:r w:rsidR="000C09AC" w:rsidRPr="00782EBA">
        <w:rPr>
          <w:sz w:val="22"/>
          <w:szCs w:val="22"/>
        </w:rPr>
        <w:t>are capable of preventing</w:t>
      </w:r>
      <w:proofErr w:type="gramEnd"/>
      <w:r w:rsidR="000C09AC" w:rsidRPr="00782EBA">
        <w:rPr>
          <w:sz w:val="22"/>
          <w:szCs w:val="22"/>
        </w:rPr>
        <w:t xml:space="preserve"> the unauthorized entry of individuals</w:t>
      </w:r>
      <w:r w:rsidRPr="00782EBA">
        <w:rPr>
          <w:sz w:val="22"/>
          <w:szCs w:val="22"/>
        </w:rPr>
        <w:t>.</w:t>
      </w:r>
    </w:p>
    <w:p w14:paraId="7272A6D6" w14:textId="77777777" w:rsidR="00F52BFC" w:rsidRPr="00CB33BA" w:rsidRDefault="00F52BFC" w:rsidP="00F52BFC">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20813551" w14:textId="36D02614" w:rsidR="00F52BFC" w:rsidRPr="00F272BB" w:rsidRDefault="00F52BFC" w:rsidP="00F52BFC">
      <w:pPr>
        <w:pStyle w:val="ListParagraph"/>
        <w:widowControl/>
        <w:numPr>
          <w:ilvl w:val="0"/>
          <w:numId w:val="4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F272BB">
        <w:rPr>
          <w:sz w:val="22"/>
          <w:szCs w:val="22"/>
          <w:u w:val="single"/>
        </w:rPr>
        <w:t>Postings.</w:t>
      </w:r>
      <w:r w:rsidRPr="00F272BB">
        <w:rPr>
          <w:sz w:val="22"/>
          <w:szCs w:val="22"/>
        </w:rPr>
        <w:t xml:space="preserve">  Verify that the licensee </w:t>
      </w:r>
      <w:r>
        <w:rPr>
          <w:sz w:val="22"/>
          <w:szCs w:val="22"/>
        </w:rPr>
        <w:t xml:space="preserve">has the required </w:t>
      </w:r>
      <w:r w:rsidRPr="00F272BB">
        <w:rPr>
          <w:sz w:val="22"/>
          <w:szCs w:val="22"/>
        </w:rPr>
        <w:t xml:space="preserve">posting </w:t>
      </w:r>
      <w:r w:rsidR="00531EEB">
        <w:rPr>
          <w:sz w:val="22"/>
          <w:szCs w:val="22"/>
        </w:rPr>
        <w:t>of notices/</w:t>
      </w:r>
      <w:r w:rsidRPr="00F272BB">
        <w:rPr>
          <w:sz w:val="22"/>
          <w:szCs w:val="22"/>
        </w:rPr>
        <w:t xml:space="preserve">warnings </w:t>
      </w:r>
      <w:r>
        <w:rPr>
          <w:sz w:val="22"/>
          <w:szCs w:val="22"/>
        </w:rPr>
        <w:t>in r</w:t>
      </w:r>
      <w:r w:rsidR="002C05CE">
        <w:rPr>
          <w:sz w:val="22"/>
          <w:szCs w:val="22"/>
        </w:rPr>
        <w:t>equired locations.  [</w:t>
      </w:r>
      <w:r>
        <w:rPr>
          <w:sz w:val="22"/>
          <w:szCs w:val="22"/>
        </w:rPr>
        <w:t>10 CFR 73.75]</w:t>
      </w:r>
    </w:p>
    <w:p w14:paraId="17E737A1" w14:textId="77777777" w:rsidR="00F52BFC" w:rsidRDefault="00F52BFC" w:rsidP="00E75811">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C4DC7D9" w14:textId="77777777" w:rsidR="00E75811" w:rsidRDefault="00E75811" w:rsidP="00E75811">
      <w:pPr>
        <w:pStyle w:val="Lettered"/>
        <w:suppressAutoHyphens/>
        <w:jc w:val="left"/>
        <w:rPr>
          <w:sz w:val="22"/>
          <w:szCs w:val="22"/>
        </w:rPr>
      </w:pPr>
      <w:r>
        <w:rPr>
          <w:sz w:val="22"/>
          <w:szCs w:val="22"/>
        </w:rPr>
        <w:t>02.04</w:t>
      </w:r>
      <w:r>
        <w:rPr>
          <w:sz w:val="22"/>
          <w:szCs w:val="22"/>
        </w:rPr>
        <w:tab/>
      </w:r>
      <w:r>
        <w:rPr>
          <w:sz w:val="22"/>
          <w:szCs w:val="22"/>
          <w:u w:val="single"/>
        </w:rPr>
        <w:t>Physical Protection System.</w:t>
      </w:r>
    </w:p>
    <w:p w14:paraId="6EF897B0" w14:textId="77777777" w:rsidR="00E75811" w:rsidRDefault="00E75811" w:rsidP="00E75811">
      <w:pPr>
        <w:pStyle w:val="Lettered"/>
        <w:suppressAutoHyphens/>
        <w:jc w:val="left"/>
        <w:rPr>
          <w:sz w:val="22"/>
          <w:szCs w:val="22"/>
        </w:rPr>
      </w:pPr>
    </w:p>
    <w:p w14:paraId="51E01C32" w14:textId="77777777" w:rsidR="0042063D" w:rsidRDefault="000560B3" w:rsidP="00E75811">
      <w:pPr>
        <w:pStyle w:val="ListParagraph"/>
        <w:widowControl/>
        <w:numPr>
          <w:ilvl w:val="0"/>
          <w:numId w:val="4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u w:val="single"/>
        </w:rPr>
        <w:t>Detection and Surveillance.</w:t>
      </w:r>
      <w:r>
        <w:rPr>
          <w:sz w:val="22"/>
          <w:szCs w:val="22"/>
        </w:rPr>
        <w:t xml:space="preserve">  </w:t>
      </w:r>
    </w:p>
    <w:p w14:paraId="1DA67B50" w14:textId="77777777" w:rsidR="0042063D" w:rsidRDefault="0042063D" w:rsidP="0042063D">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16D57B0A" w14:textId="77777777" w:rsidR="0042063D" w:rsidRDefault="0042063D" w:rsidP="0042063D">
      <w:pPr>
        <w:pStyle w:val="ListParagraph"/>
        <w:widowControl/>
        <w:numPr>
          <w:ilvl w:val="1"/>
          <w:numId w:val="45"/>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w:t>
      </w:r>
      <w:r w:rsidR="000560B3">
        <w:rPr>
          <w:sz w:val="22"/>
          <w:szCs w:val="22"/>
        </w:rPr>
        <w:t xml:space="preserve">erify that the licensee can </w:t>
      </w:r>
      <w:r w:rsidR="00F94DA7">
        <w:rPr>
          <w:sz w:val="22"/>
          <w:szCs w:val="22"/>
        </w:rPr>
        <w:t xml:space="preserve">provide early </w:t>
      </w:r>
      <w:r w:rsidR="000560B3">
        <w:rPr>
          <w:sz w:val="22"/>
          <w:szCs w:val="22"/>
        </w:rPr>
        <w:t>detect</w:t>
      </w:r>
      <w:r w:rsidR="00F94DA7">
        <w:rPr>
          <w:sz w:val="22"/>
          <w:szCs w:val="22"/>
        </w:rPr>
        <w:t>ion</w:t>
      </w:r>
      <w:r w:rsidR="000560B3">
        <w:rPr>
          <w:sz w:val="22"/>
          <w:szCs w:val="22"/>
        </w:rPr>
        <w:t xml:space="preserve"> and assess</w:t>
      </w:r>
      <w:r w:rsidR="00F94DA7">
        <w:rPr>
          <w:sz w:val="22"/>
          <w:szCs w:val="22"/>
        </w:rPr>
        <w:t>ment of: 1)</w:t>
      </w:r>
      <w:r>
        <w:rPr>
          <w:sz w:val="22"/>
          <w:szCs w:val="22"/>
        </w:rPr>
        <w:t> </w:t>
      </w:r>
      <w:r w:rsidR="000560B3">
        <w:rPr>
          <w:sz w:val="22"/>
          <w:szCs w:val="22"/>
        </w:rPr>
        <w:t>unauthorized activities in the CAA</w:t>
      </w:r>
      <w:r w:rsidR="00F94DA7">
        <w:rPr>
          <w:sz w:val="22"/>
          <w:szCs w:val="22"/>
        </w:rPr>
        <w:t>; and, 2) removal of SNM from the CAA.  [10</w:t>
      </w:r>
      <w:r w:rsidR="000042A0">
        <w:rPr>
          <w:sz w:val="22"/>
          <w:szCs w:val="22"/>
        </w:rPr>
        <w:t> </w:t>
      </w:r>
      <w:r w:rsidR="00F94DA7">
        <w:rPr>
          <w:sz w:val="22"/>
          <w:szCs w:val="22"/>
        </w:rPr>
        <w:t>CFR</w:t>
      </w:r>
      <w:r>
        <w:rPr>
          <w:sz w:val="22"/>
          <w:szCs w:val="22"/>
        </w:rPr>
        <w:t> </w:t>
      </w:r>
      <w:r w:rsidR="00F94DA7">
        <w:rPr>
          <w:sz w:val="22"/>
          <w:szCs w:val="22"/>
        </w:rPr>
        <w:t>73.67(a)(2)(</w:t>
      </w:r>
      <w:proofErr w:type="spellStart"/>
      <w:r w:rsidR="00F94DA7">
        <w:rPr>
          <w:sz w:val="22"/>
          <w:szCs w:val="22"/>
        </w:rPr>
        <w:t>i</w:t>
      </w:r>
      <w:proofErr w:type="spellEnd"/>
      <w:r w:rsidR="00F94DA7">
        <w:rPr>
          <w:sz w:val="22"/>
          <w:szCs w:val="22"/>
        </w:rPr>
        <w:t>), 10 CFR 73.67(a)(2)(ii)</w:t>
      </w:r>
      <w:r>
        <w:rPr>
          <w:sz w:val="22"/>
          <w:szCs w:val="22"/>
        </w:rPr>
        <w:t>]</w:t>
      </w:r>
    </w:p>
    <w:p w14:paraId="16DDF358" w14:textId="77777777" w:rsidR="0042063D" w:rsidRDefault="0042063D" w:rsidP="0042063D">
      <w:pPr>
        <w:pStyle w:val="ListParagraph"/>
        <w:widowControl/>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5BCD4019" w14:textId="5055AB56" w:rsidR="000560B3" w:rsidRDefault="0042063D" w:rsidP="0042063D">
      <w:pPr>
        <w:pStyle w:val="ListParagraph"/>
        <w:widowControl/>
        <w:numPr>
          <w:ilvl w:val="1"/>
          <w:numId w:val="45"/>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 licensee can monitor the CAA to detect unauthorized penetration or activities. [</w:t>
      </w:r>
      <w:r w:rsidR="00CE016E">
        <w:rPr>
          <w:sz w:val="22"/>
          <w:szCs w:val="22"/>
        </w:rPr>
        <w:t>10 CFR 73.67(</w:t>
      </w:r>
      <w:r w:rsidR="000C09AC">
        <w:rPr>
          <w:sz w:val="22"/>
          <w:szCs w:val="22"/>
        </w:rPr>
        <w:t>f</w:t>
      </w:r>
      <w:r w:rsidR="00CE016E">
        <w:rPr>
          <w:sz w:val="22"/>
          <w:szCs w:val="22"/>
        </w:rPr>
        <w:t>)(</w:t>
      </w:r>
      <w:r w:rsidR="000C09AC">
        <w:rPr>
          <w:sz w:val="22"/>
          <w:szCs w:val="22"/>
        </w:rPr>
        <w:t>2</w:t>
      </w:r>
      <w:r w:rsidR="00CE016E">
        <w:rPr>
          <w:sz w:val="22"/>
          <w:szCs w:val="22"/>
        </w:rPr>
        <w:t>)</w:t>
      </w:r>
      <w:r w:rsidR="000560B3">
        <w:rPr>
          <w:sz w:val="22"/>
          <w:szCs w:val="22"/>
        </w:rPr>
        <w:t>]</w:t>
      </w:r>
    </w:p>
    <w:p w14:paraId="6C20E3B5" w14:textId="77777777" w:rsidR="00B15C30" w:rsidRDefault="00B15C30" w:rsidP="00B15C30">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44CC94C9" w14:textId="77777777" w:rsidR="000A6EE8" w:rsidRDefault="00B15C30" w:rsidP="00E75811">
      <w:pPr>
        <w:pStyle w:val="ListParagraph"/>
        <w:widowControl/>
        <w:numPr>
          <w:ilvl w:val="0"/>
          <w:numId w:val="4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u w:val="single"/>
        </w:rPr>
        <w:t>Maintenance and Testing</w:t>
      </w:r>
      <w:r w:rsidR="000A6EE8">
        <w:rPr>
          <w:sz w:val="22"/>
          <w:szCs w:val="22"/>
          <w:u w:val="single"/>
        </w:rPr>
        <w:t>.</w:t>
      </w:r>
      <w:r w:rsidR="000A6EE8">
        <w:rPr>
          <w:sz w:val="22"/>
          <w:szCs w:val="22"/>
        </w:rPr>
        <w:t xml:space="preserve">  Verify that the licensee periodically tests all security-related devices and equipment for operability</w:t>
      </w:r>
      <w:r>
        <w:rPr>
          <w:sz w:val="22"/>
          <w:szCs w:val="22"/>
        </w:rPr>
        <w:t>.</w:t>
      </w:r>
    </w:p>
    <w:p w14:paraId="7774AA93" w14:textId="77777777" w:rsidR="00F667FC" w:rsidRDefault="00F667FC" w:rsidP="00E75811">
      <w:pPr>
        <w:pStyle w:val="Lettered"/>
        <w:suppressAutoHyphens/>
        <w:jc w:val="left"/>
        <w:rPr>
          <w:sz w:val="22"/>
          <w:szCs w:val="22"/>
        </w:rPr>
      </w:pPr>
    </w:p>
    <w:p w14:paraId="51C0B526" w14:textId="77777777" w:rsidR="00E75811" w:rsidRDefault="00E75811" w:rsidP="00E75811">
      <w:pPr>
        <w:pStyle w:val="Lettered"/>
        <w:suppressAutoHyphens/>
        <w:jc w:val="left"/>
        <w:rPr>
          <w:sz w:val="22"/>
          <w:szCs w:val="22"/>
        </w:rPr>
      </w:pPr>
      <w:r>
        <w:rPr>
          <w:sz w:val="22"/>
          <w:szCs w:val="22"/>
        </w:rPr>
        <w:t>02.05</w:t>
      </w:r>
      <w:r>
        <w:rPr>
          <w:sz w:val="22"/>
          <w:szCs w:val="22"/>
        </w:rPr>
        <w:tab/>
      </w:r>
      <w:r w:rsidR="00CB33BA">
        <w:rPr>
          <w:sz w:val="22"/>
          <w:szCs w:val="22"/>
          <w:u w:val="single"/>
        </w:rPr>
        <w:t>Response</w:t>
      </w:r>
      <w:r>
        <w:rPr>
          <w:sz w:val="22"/>
          <w:szCs w:val="22"/>
          <w:u w:val="single"/>
        </w:rPr>
        <w:t>.</w:t>
      </w:r>
    </w:p>
    <w:p w14:paraId="68F2546F" w14:textId="77777777" w:rsidR="00E75811" w:rsidRDefault="00E75811" w:rsidP="00E75811">
      <w:pPr>
        <w:pStyle w:val="Lettered"/>
        <w:suppressAutoHyphens/>
        <w:jc w:val="left"/>
        <w:rPr>
          <w:sz w:val="22"/>
          <w:szCs w:val="22"/>
        </w:rPr>
      </w:pPr>
    </w:p>
    <w:p w14:paraId="339E1A2A" w14:textId="52156555" w:rsidR="00E75811" w:rsidRDefault="00B15C30" w:rsidP="00E75811">
      <w:pPr>
        <w:pStyle w:val="ListParagraph"/>
        <w:widowControl/>
        <w:numPr>
          <w:ilvl w:val="0"/>
          <w:numId w:val="46"/>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u w:val="single"/>
        </w:rPr>
        <w:t>Organization.</w:t>
      </w:r>
      <w:r>
        <w:rPr>
          <w:sz w:val="22"/>
          <w:szCs w:val="22"/>
        </w:rPr>
        <w:t xml:space="preserve">  Verify that the licensee has </w:t>
      </w:r>
      <w:r w:rsidR="000C09AC">
        <w:rPr>
          <w:sz w:val="22"/>
          <w:szCs w:val="22"/>
        </w:rPr>
        <w:t>a</w:t>
      </w:r>
      <w:r>
        <w:rPr>
          <w:sz w:val="22"/>
          <w:szCs w:val="22"/>
        </w:rPr>
        <w:t xml:space="preserve"> watchman </w:t>
      </w:r>
      <w:r w:rsidR="000C09AC">
        <w:rPr>
          <w:sz w:val="22"/>
          <w:szCs w:val="22"/>
        </w:rPr>
        <w:t>or off-site response force</w:t>
      </w:r>
      <w:r>
        <w:rPr>
          <w:sz w:val="22"/>
          <w:szCs w:val="22"/>
        </w:rPr>
        <w:t xml:space="preserve"> that will respond to any unauthorized penetrations or activit</w:t>
      </w:r>
      <w:r w:rsidR="000C09AC">
        <w:rPr>
          <w:sz w:val="22"/>
          <w:szCs w:val="22"/>
        </w:rPr>
        <w:t>ies in the CAA.  [</w:t>
      </w:r>
      <w:r w:rsidR="00E537A7">
        <w:rPr>
          <w:sz w:val="22"/>
          <w:szCs w:val="22"/>
        </w:rPr>
        <w:t xml:space="preserve">10 CFR 73.67(a)(2)(iv), </w:t>
      </w:r>
      <w:r w:rsidR="000C09AC">
        <w:rPr>
          <w:sz w:val="22"/>
          <w:szCs w:val="22"/>
        </w:rPr>
        <w:t>10 CFR 73.67(f</w:t>
      </w:r>
      <w:r>
        <w:rPr>
          <w:sz w:val="22"/>
          <w:szCs w:val="22"/>
        </w:rPr>
        <w:t>)(</w:t>
      </w:r>
      <w:r w:rsidR="000C09AC">
        <w:rPr>
          <w:sz w:val="22"/>
          <w:szCs w:val="22"/>
        </w:rPr>
        <w:t>3</w:t>
      </w:r>
      <w:r>
        <w:rPr>
          <w:sz w:val="22"/>
          <w:szCs w:val="22"/>
        </w:rPr>
        <w:t>)]</w:t>
      </w:r>
    </w:p>
    <w:p w14:paraId="535E900D" w14:textId="77777777" w:rsidR="00B15C30" w:rsidRDefault="00B15C30" w:rsidP="00B15C30">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5CA7441A" w14:textId="0D2F9832" w:rsidR="00B15C30" w:rsidRDefault="00B15C30" w:rsidP="00E75811">
      <w:pPr>
        <w:pStyle w:val="ListParagraph"/>
        <w:widowControl/>
        <w:numPr>
          <w:ilvl w:val="0"/>
          <w:numId w:val="46"/>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u w:val="single"/>
        </w:rPr>
        <w:lastRenderedPageBreak/>
        <w:t>Procedures.</w:t>
      </w:r>
      <w:r>
        <w:rPr>
          <w:sz w:val="22"/>
          <w:szCs w:val="22"/>
        </w:rPr>
        <w:t xml:space="preserve">  Verify that the licensee has response procedures for dealing with threats of theft and theft of SNM.  [10 CFR 73.67(</w:t>
      </w:r>
      <w:r w:rsidR="000C09AC">
        <w:rPr>
          <w:sz w:val="22"/>
          <w:szCs w:val="22"/>
        </w:rPr>
        <w:t>f</w:t>
      </w:r>
      <w:r>
        <w:rPr>
          <w:sz w:val="22"/>
          <w:szCs w:val="22"/>
        </w:rPr>
        <w:t>)(</w:t>
      </w:r>
      <w:r w:rsidR="000C09AC">
        <w:rPr>
          <w:sz w:val="22"/>
          <w:szCs w:val="22"/>
        </w:rPr>
        <w:t>4</w:t>
      </w:r>
      <w:r>
        <w:rPr>
          <w:sz w:val="22"/>
          <w:szCs w:val="22"/>
        </w:rPr>
        <w:t>)]</w:t>
      </w:r>
    </w:p>
    <w:p w14:paraId="17EC844C" w14:textId="77777777" w:rsidR="00F667FC" w:rsidRDefault="00F667FC"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79C0BD5" w14:textId="77777777" w:rsidR="00F667FC" w:rsidRDefault="00F667FC"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87EDB5E" w14:textId="5A6D5E01" w:rsidR="00457BFD" w:rsidRPr="006F436E" w:rsidRDefault="00676BBC"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81603</w:t>
      </w:r>
      <w:r w:rsidR="00457BFD" w:rsidRPr="003C6242">
        <w:rPr>
          <w:sz w:val="22"/>
          <w:szCs w:val="22"/>
        </w:rPr>
        <w:t>-0</w:t>
      </w:r>
      <w:r w:rsidR="00A714BA" w:rsidRPr="003C6242">
        <w:rPr>
          <w:sz w:val="22"/>
          <w:szCs w:val="22"/>
        </w:rPr>
        <w:t>3</w:t>
      </w:r>
      <w:r w:rsidR="00457BFD" w:rsidRPr="003C6242">
        <w:rPr>
          <w:sz w:val="22"/>
          <w:szCs w:val="22"/>
        </w:rPr>
        <w:tab/>
      </w:r>
      <w:r w:rsidR="004D3DC3" w:rsidRPr="003C6242">
        <w:rPr>
          <w:sz w:val="22"/>
          <w:szCs w:val="22"/>
        </w:rPr>
        <w:t>INSPECTION GUIDANCE</w:t>
      </w:r>
    </w:p>
    <w:p w14:paraId="65B2A20D" w14:textId="77777777" w:rsidR="00C04884" w:rsidRDefault="00C0488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0FFC510" w14:textId="77777777" w:rsidR="002A475D" w:rsidRDefault="004D3DC3" w:rsidP="001C78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This section is intended to provide guidance to assist the inspector in measuring the licensee’s performance in each of the preceding sections.  The statements below do not represent regulatory </w:t>
      </w:r>
      <w:proofErr w:type="gramStart"/>
      <w:r>
        <w:rPr>
          <w:sz w:val="22"/>
          <w:szCs w:val="22"/>
        </w:rPr>
        <w:t>requirements, but</w:t>
      </w:r>
      <w:proofErr w:type="gramEnd"/>
      <w:r>
        <w:rPr>
          <w:sz w:val="22"/>
          <w:szCs w:val="22"/>
        </w:rPr>
        <w:t xml:space="preserve"> are standards and methods by which the individual elements may be judged.</w:t>
      </w:r>
      <w:r w:rsidR="001C78E6">
        <w:rPr>
          <w:sz w:val="22"/>
          <w:szCs w:val="22"/>
        </w:rPr>
        <w:t xml:space="preserve">  The inspector should note that implementation of these requirements at non-power reactors vary widely and requires site-specific consideration when evaluating these elements.</w:t>
      </w:r>
      <w:r w:rsidR="00223F5E">
        <w:rPr>
          <w:sz w:val="22"/>
          <w:szCs w:val="22"/>
        </w:rPr>
        <w:t xml:space="preserve">  </w:t>
      </w:r>
    </w:p>
    <w:p w14:paraId="3F379F59" w14:textId="77777777" w:rsidR="002A475D" w:rsidRDefault="002A475D" w:rsidP="001C78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3E8FD6F" w14:textId="30BC3138" w:rsidR="000042A0" w:rsidRDefault="00223F5E" w:rsidP="001C78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Additionally, the inspector should be aware that </w:t>
      </w:r>
      <w:r w:rsidR="002E27D7">
        <w:rPr>
          <w:sz w:val="22"/>
          <w:szCs w:val="22"/>
        </w:rPr>
        <w:t>any written inspection</w:t>
      </w:r>
      <w:r w:rsidR="00676BBC">
        <w:rPr>
          <w:sz w:val="22"/>
          <w:szCs w:val="22"/>
        </w:rPr>
        <w:t xml:space="preserve"> </w:t>
      </w:r>
      <w:r w:rsidR="002A475D">
        <w:rPr>
          <w:sz w:val="22"/>
          <w:szCs w:val="22"/>
        </w:rPr>
        <w:t>notes</w:t>
      </w:r>
      <w:r w:rsidR="00676BBC">
        <w:rPr>
          <w:sz w:val="22"/>
          <w:szCs w:val="22"/>
        </w:rPr>
        <w:t>,</w:t>
      </w:r>
      <w:r w:rsidR="002A475D">
        <w:rPr>
          <w:sz w:val="22"/>
          <w:szCs w:val="22"/>
        </w:rPr>
        <w:t xml:space="preserve"> related to the </w:t>
      </w:r>
      <w:r>
        <w:rPr>
          <w:sz w:val="22"/>
          <w:szCs w:val="22"/>
        </w:rPr>
        <w:t>specific details</w:t>
      </w:r>
      <w:r w:rsidR="002A475D">
        <w:rPr>
          <w:sz w:val="22"/>
          <w:szCs w:val="22"/>
        </w:rPr>
        <w:t xml:space="preserve"> of how a licensee </w:t>
      </w:r>
      <w:proofErr w:type="gramStart"/>
      <w:r w:rsidR="002A475D">
        <w:rPr>
          <w:sz w:val="22"/>
          <w:szCs w:val="22"/>
        </w:rPr>
        <w:t>is in compliance with</w:t>
      </w:r>
      <w:proofErr w:type="gramEnd"/>
      <w:r w:rsidR="002A475D">
        <w:rPr>
          <w:sz w:val="22"/>
          <w:szCs w:val="22"/>
        </w:rPr>
        <w:t xml:space="preserve"> </w:t>
      </w:r>
      <w:r>
        <w:rPr>
          <w:sz w:val="22"/>
          <w:szCs w:val="22"/>
        </w:rPr>
        <w:t xml:space="preserve">the </w:t>
      </w:r>
      <w:r w:rsidR="002A475D">
        <w:rPr>
          <w:sz w:val="22"/>
          <w:szCs w:val="22"/>
        </w:rPr>
        <w:t>regulatory requirements</w:t>
      </w:r>
      <w:r w:rsidR="00976B40">
        <w:rPr>
          <w:sz w:val="22"/>
          <w:szCs w:val="22"/>
        </w:rPr>
        <w:t>,</w:t>
      </w:r>
      <w:r w:rsidR="002A475D">
        <w:rPr>
          <w:sz w:val="22"/>
          <w:szCs w:val="22"/>
        </w:rPr>
        <w:t xml:space="preserve"> </w:t>
      </w:r>
      <w:r>
        <w:rPr>
          <w:sz w:val="22"/>
          <w:szCs w:val="22"/>
        </w:rPr>
        <w:t xml:space="preserve">could be considered </w:t>
      </w:r>
      <w:r w:rsidR="001C3513">
        <w:rPr>
          <w:sz w:val="22"/>
          <w:szCs w:val="22"/>
        </w:rPr>
        <w:t xml:space="preserve">Law Enforcement Sensitive, </w:t>
      </w:r>
      <w:r>
        <w:rPr>
          <w:sz w:val="22"/>
          <w:szCs w:val="22"/>
        </w:rPr>
        <w:t>Safeguards Information</w:t>
      </w:r>
      <w:r w:rsidR="001C3513">
        <w:rPr>
          <w:sz w:val="22"/>
          <w:szCs w:val="22"/>
        </w:rPr>
        <w:t>,</w:t>
      </w:r>
      <w:r w:rsidR="002A475D">
        <w:rPr>
          <w:sz w:val="22"/>
          <w:szCs w:val="22"/>
        </w:rPr>
        <w:t xml:space="preserve"> or Safeguards Information – Modified Handling. Care should be exercised to avoid recording </w:t>
      </w:r>
      <w:r w:rsidR="001C3513">
        <w:rPr>
          <w:sz w:val="22"/>
          <w:szCs w:val="22"/>
        </w:rPr>
        <w:t>site-specific details and instead</w:t>
      </w:r>
      <w:r w:rsidR="002A475D">
        <w:rPr>
          <w:sz w:val="22"/>
          <w:szCs w:val="22"/>
        </w:rPr>
        <w:t xml:space="preserve"> use general statements related to compliance with the regulations, NRC-approved PSP, or other commitments.</w:t>
      </w:r>
    </w:p>
    <w:p w14:paraId="75EE79BF" w14:textId="77777777" w:rsidR="000C09AC" w:rsidRDefault="000C09AC" w:rsidP="001C78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48F9EC1" w14:textId="2C4E6C48" w:rsidR="007B3EB4" w:rsidRDefault="004D3DC3"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6F436E">
        <w:rPr>
          <w:sz w:val="22"/>
          <w:szCs w:val="22"/>
        </w:rPr>
        <w:t>0</w:t>
      </w:r>
      <w:r>
        <w:rPr>
          <w:sz w:val="22"/>
          <w:szCs w:val="22"/>
        </w:rPr>
        <w:t>3</w:t>
      </w:r>
      <w:r w:rsidRPr="006F436E">
        <w:rPr>
          <w:sz w:val="22"/>
          <w:szCs w:val="22"/>
        </w:rPr>
        <w:t>.0</w:t>
      </w:r>
      <w:r>
        <w:rPr>
          <w:sz w:val="22"/>
          <w:szCs w:val="22"/>
        </w:rPr>
        <w:t>1</w:t>
      </w:r>
      <w:r w:rsidRPr="006F436E">
        <w:rPr>
          <w:sz w:val="22"/>
          <w:szCs w:val="22"/>
        </w:rPr>
        <w:tab/>
      </w:r>
      <w:r w:rsidR="00506402" w:rsidRPr="00506402">
        <w:rPr>
          <w:sz w:val="22"/>
          <w:szCs w:val="22"/>
          <w:u w:val="single"/>
        </w:rPr>
        <w:t>Plans and Procedures</w:t>
      </w:r>
      <w:r w:rsidR="007B3EB4">
        <w:rPr>
          <w:sz w:val="22"/>
          <w:szCs w:val="22"/>
          <w:u w:val="single"/>
        </w:rPr>
        <w:t>.</w:t>
      </w:r>
    </w:p>
    <w:p w14:paraId="24CA34B9" w14:textId="77777777" w:rsidR="007B3EB4" w:rsidRDefault="007B3EB4"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C735F3E" w14:textId="3DB36DE3" w:rsidR="007817E4" w:rsidRDefault="003C6242" w:rsidP="007817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The regulatory requirement for an NRC-approved PSP is contained in 10 CFR 73.67(c) and is only applicable for those licensees that have 10 kg </w:t>
      </w:r>
      <w:r w:rsidR="002864E5">
        <w:rPr>
          <w:sz w:val="22"/>
          <w:szCs w:val="22"/>
        </w:rPr>
        <w:t xml:space="preserve">or more </w:t>
      </w:r>
      <w:r>
        <w:rPr>
          <w:sz w:val="22"/>
          <w:szCs w:val="22"/>
        </w:rPr>
        <w:t xml:space="preserve">of </w:t>
      </w:r>
      <w:r w:rsidR="00E537A7">
        <w:rPr>
          <w:sz w:val="22"/>
          <w:szCs w:val="22"/>
        </w:rPr>
        <w:t>SNM LSS</w:t>
      </w:r>
      <w:r>
        <w:rPr>
          <w:sz w:val="22"/>
          <w:szCs w:val="22"/>
        </w:rPr>
        <w:t xml:space="preserve">.  However, most </w:t>
      </w:r>
      <w:r w:rsidR="00E537A7">
        <w:rPr>
          <w:sz w:val="22"/>
          <w:szCs w:val="22"/>
        </w:rPr>
        <w:t>l</w:t>
      </w:r>
      <w:r w:rsidR="007817E4">
        <w:rPr>
          <w:sz w:val="22"/>
          <w:szCs w:val="22"/>
        </w:rPr>
        <w:t>icensees</w:t>
      </w:r>
      <w:r w:rsidR="00E537A7">
        <w:rPr>
          <w:sz w:val="22"/>
          <w:szCs w:val="22"/>
        </w:rPr>
        <w:t xml:space="preserve"> </w:t>
      </w:r>
      <w:r w:rsidR="007817E4">
        <w:rPr>
          <w:sz w:val="22"/>
          <w:szCs w:val="22"/>
        </w:rPr>
        <w:t xml:space="preserve">have a </w:t>
      </w:r>
      <w:r>
        <w:rPr>
          <w:sz w:val="22"/>
          <w:szCs w:val="22"/>
        </w:rPr>
        <w:t xml:space="preserve">historical </w:t>
      </w:r>
      <w:r w:rsidR="007817E4">
        <w:rPr>
          <w:sz w:val="22"/>
          <w:szCs w:val="22"/>
        </w:rPr>
        <w:t xml:space="preserve">license condition requiring adherence to an NRC-approved PSP.  </w:t>
      </w:r>
      <w:r>
        <w:rPr>
          <w:sz w:val="22"/>
          <w:szCs w:val="22"/>
        </w:rPr>
        <w:t xml:space="preserve">Several licensees have requested removal of the license condition, instead opting for adherence to security regulations through implementing procedures.  </w:t>
      </w:r>
      <w:r w:rsidR="007817E4">
        <w:rPr>
          <w:sz w:val="22"/>
          <w:szCs w:val="22"/>
        </w:rPr>
        <w:t xml:space="preserve">While the regulations do not require periodic updates of </w:t>
      </w:r>
      <w:r w:rsidR="00F667FC">
        <w:rPr>
          <w:sz w:val="22"/>
          <w:szCs w:val="22"/>
        </w:rPr>
        <w:t>the NRC-approved PSP</w:t>
      </w:r>
      <w:r w:rsidR="007817E4">
        <w:rPr>
          <w:sz w:val="22"/>
          <w:szCs w:val="22"/>
        </w:rPr>
        <w:t xml:space="preserve">, the licensee is still required to </w:t>
      </w:r>
      <w:proofErr w:type="gramStart"/>
      <w:r w:rsidR="007817E4">
        <w:rPr>
          <w:sz w:val="22"/>
          <w:szCs w:val="22"/>
        </w:rPr>
        <w:t>be in compliance with</w:t>
      </w:r>
      <w:proofErr w:type="gramEnd"/>
      <w:r w:rsidR="007817E4">
        <w:rPr>
          <w:sz w:val="22"/>
          <w:szCs w:val="22"/>
        </w:rPr>
        <w:t xml:space="preserve"> all regulations that may have been affected by rulemaking since the last update to </w:t>
      </w:r>
      <w:r w:rsidR="00F667FC">
        <w:rPr>
          <w:sz w:val="22"/>
          <w:szCs w:val="22"/>
        </w:rPr>
        <w:t>the NRC-approved PSP</w:t>
      </w:r>
      <w:r w:rsidR="007817E4">
        <w:rPr>
          <w:sz w:val="22"/>
          <w:szCs w:val="22"/>
        </w:rPr>
        <w:t xml:space="preserve">.  </w:t>
      </w:r>
      <w:r w:rsidR="003E4607">
        <w:rPr>
          <w:sz w:val="22"/>
          <w:szCs w:val="22"/>
        </w:rPr>
        <w:t>In the absence of a requirement or license condition, t</w:t>
      </w:r>
      <w:r w:rsidR="008869AC">
        <w:rPr>
          <w:sz w:val="22"/>
          <w:szCs w:val="22"/>
        </w:rPr>
        <w:t>he inspector should also be aware that c</w:t>
      </w:r>
      <w:r w:rsidR="00CF2C3F">
        <w:rPr>
          <w:sz w:val="22"/>
          <w:szCs w:val="22"/>
        </w:rPr>
        <w:t xml:space="preserve">ompliance may also be </w:t>
      </w:r>
      <w:r w:rsidR="007817E4">
        <w:rPr>
          <w:sz w:val="22"/>
          <w:szCs w:val="22"/>
        </w:rPr>
        <w:t>demonstrated through adherence to procedures or processes.</w:t>
      </w:r>
    </w:p>
    <w:p w14:paraId="61198AE3" w14:textId="77777777" w:rsidR="007817E4" w:rsidRDefault="007817E4" w:rsidP="007817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ECE1B5E" w14:textId="77777777" w:rsidR="007817E4" w:rsidRDefault="007817E4" w:rsidP="007817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If a change to </w:t>
      </w:r>
      <w:r w:rsidR="00F667FC">
        <w:rPr>
          <w:sz w:val="22"/>
          <w:szCs w:val="22"/>
        </w:rPr>
        <w:t>the NRC-approved PSP</w:t>
      </w:r>
      <w:r>
        <w:rPr>
          <w:sz w:val="22"/>
          <w:szCs w:val="22"/>
        </w:rPr>
        <w:t xml:space="preserve"> does not decrease the effectiveness of the plan, the licensee does not have to submit the change to the NRC for prior approval using the license amendment process.  However, the licensee is required to have determined </w:t>
      </w:r>
      <w:r>
        <w:rPr>
          <w:sz w:val="22"/>
          <w:szCs w:val="22"/>
          <w:u w:val="single"/>
        </w:rPr>
        <w:t>before</w:t>
      </w:r>
      <w:r>
        <w:rPr>
          <w:sz w:val="22"/>
          <w:szCs w:val="22"/>
        </w:rPr>
        <w:t xml:space="preserve"> implementation that the change does not decrease plan effectiveness.  If the change does not decrease plan effectiveness, the change needs to be submitted </w:t>
      </w:r>
      <w:r w:rsidR="00077188">
        <w:rPr>
          <w:sz w:val="22"/>
          <w:szCs w:val="22"/>
        </w:rPr>
        <w:t>w</w:t>
      </w:r>
      <w:r>
        <w:rPr>
          <w:sz w:val="22"/>
          <w:szCs w:val="22"/>
        </w:rPr>
        <w:t>ithin two months after implementation.  Changes that are determined by the NRC to reduce overall effectiveness of the plan can result in the licensee being cited not only for a failure to comply with the appropriate requirements, but also for failure to apply for and receive approval of such change prior to implementation.</w:t>
      </w:r>
    </w:p>
    <w:p w14:paraId="33FCAC69" w14:textId="77777777" w:rsidR="007817E4" w:rsidRDefault="007817E4"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76206B5" w14:textId="77777777" w:rsidR="00CF2C3F" w:rsidRPr="00CF2C3F" w:rsidRDefault="00CF2C3F"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Licensees may have developed procedures</w:t>
      </w:r>
      <w:r w:rsidR="00077188">
        <w:rPr>
          <w:sz w:val="22"/>
          <w:szCs w:val="22"/>
        </w:rPr>
        <w:t xml:space="preserve"> in addition to the response procedures discussed below.  Some licensees may have a requirement in the license, technical specifications, or PSP to develop security plan implementing procedures.  </w:t>
      </w:r>
      <w:r w:rsidR="00A73699">
        <w:rPr>
          <w:sz w:val="22"/>
          <w:szCs w:val="22"/>
        </w:rPr>
        <w:t>If applicable, t</w:t>
      </w:r>
      <w:r w:rsidR="00077188">
        <w:rPr>
          <w:sz w:val="22"/>
          <w:szCs w:val="22"/>
        </w:rPr>
        <w:t>he inspector should review</w:t>
      </w:r>
      <w:r w:rsidR="00A73699">
        <w:rPr>
          <w:sz w:val="22"/>
          <w:szCs w:val="22"/>
        </w:rPr>
        <w:t xml:space="preserve"> a sample of</w:t>
      </w:r>
      <w:r w:rsidR="00077188">
        <w:rPr>
          <w:sz w:val="22"/>
          <w:szCs w:val="22"/>
        </w:rPr>
        <w:t xml:space="preserve"> procedures, forms, checklists, etc. that may be used to implement the provisions contained in the regulations or </w:t>
      </w:r>
      <w:r w:rsidR="00F667FC">
        <w:rPr>
          <w:sz w:val="22"/>
          <w:szCs w:val="22"/>
        </w:rPr>
        <w:t>the NRC-approved PSP</w:t>
      </w:r>
      <w:r w:rsidR="00077188">
        <w:rPr>
          <w:sz w:val="22"/>
          <w:szCs w:val="22"/>
        </w:rPr>
        <w:t xml:space="preserve">. </w:t>
      </w:r>
    </w:p>
    <w:p w14:paraId="06A854EE" w14:textId="77777777" w:rsidR="00F667FC" w:rsidRDefault="00F667FC"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i/>
          <w:sz w:val="22"/>
          <w:szCs w:val="22"/>
        </w:rPr>
      </w:pPr>
    </w:p>
    <w:p w14:paraId="64064C3E" w14:textId="77777777" w:rsidR="007B3EB4" w:rsidRDefault="007817E4"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Although regulations do not require the licensee to perform a review of the physical security program, such a review would be desirable to </w:t>
      </w:r>
      <w:r w:rsidR="00063F79">
        <w:rPr>
          <w:sz w:val="22"/>
          <w:szCs w:val="22"/>
        </w:rPr>
        <w:t xml:space="preserve">assess the current efficiency and assure the </w:t>
      </w:r>
      <w:r w:rsidR="00063F79">
        <w:rPr>
          <w:sz w:val="22"/>
          <w:szCs w:val="22"/>
        </w:rPr>
        <w:lastRenderedPageBreak/>
        <w:t>continued efficiency of the program.</w:t>
      </w:r>
      <w:r w:rsidR="00094A28">
        <w:rPr>
          <w:sz w:val="22"/>
          <w:szCs w:val="22"/>
        </w:rPr>
        <w:t xml:space="preserve">  The inspector should be aware that licensees may have a TS or PSP requirement to conduct a review.</w:t>
      </w:r>
    </w:p>
    <w:p w14:paraId="60A7DB09" w14:textId="77777777" w:rsidR="00CF2C3F" w:rsidRDefault="00CF2C3F"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6832D9A" w14:textId="77777777" w:rsidR="00CF2C3F" w:rsidRPr="00CF2C3F" w:rsidRDefault="00322A28" w:rsidP="00322A28">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Licensees are required to maintain records of changes to </w:t>
      </w:r>
      <w:r w:rsidR="00F667FC">
        <w:rPr>
          <w:sz w:val="22"/>
          <w:szCs w:val="22"/>
        </w:rPr>
        <w:t>the NRC-approved PSP</w:t>
      </w:r>
      <w:r>
        <w:rPr>
          <w:sz w:val="22"/>
          <w:szCs w:val="22"/>
        </w:rPr>
        <w:t xml:space="preserve"> made under</w:t>
      </w:r>
      <w:r w:rsidR="00FB19FF">
        <w:rPr>
          <w:sz w:val="22"/>
          <w:szCs w:val="22"/>
        </w:rPr>
        <w:t xml:space="preserve"> </w:t>
      </w:r>
      <w:r w:rsidR="00EF0E5F">
        <w:rPr>
          <w:sz w:val="22"/>
          <w:szCs w:val="22"/>
        </w:rPr>
        <w:t>1</w:t>
      </w:r>
      <w:r>
        <w:rPr>
          <w:sz w:val="22"/>
          <w:szCs w:val="22"/>
        </w:rPr>
        <w:t>0</w:t>
      </w:r>
      <w:r>
        <w:t> </w:t>
      </w:r>
      <w:r>
        <w:rPr>
          <w:sz w:val="22"/>
          <w:szCs w:val="22"/>
        </w:rPr>
        <w:t>CFR 50.54(p) for a period of three years from the date of the change.  Additionally, the licensee is required to maintain a copy of the effective PSP as a record for three years after the SNM is removed from the site.</w:t>
      </w:r>
    </w:p>
    <w:p w14:paraId="317944FD" w14:textId="77777777" w:rsidR="00063F79" w:rsidRDefault="00063F79"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45861CC" w14:textId="77777777" w:rsidR="007B3EB4" w:rsidRDefault="007B3EB4"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03.0</w:t>
      </w:r>
      <w:r w:rsidR="00F52BFC">
        <w:rPr>
          <w:sz w:val="22"/>
          <w:szCs w:val="22"/>
        </w:rPr>
        <w:t>2</w:t>
      </w:r>
      <w:r>
        <w:rPr>
          <w:sz w:val="22"/>
          <w:szCs w:val="22"/>
        </w:rPr>
        <w:tab/>
      </w:r>
      <w:r>
        <w:rPr>
          <w:sz w:val="22"/>
          <w:szCs w:val="22"/>
          <w:u w:val="single"/>
        </w:rPr>
        <w:t>Access Authorization.</w:t>
      </w:r>
    </w:p>
    <w:p w14:paraId="1DAC9851" w14:textId="77777777" w:rsidR="007B3EB4" w:rsidRDefault="007B3EB4"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6A5D356" w14:textId="52E1FBCE" w:rsidR="00C578D1" w:rsidRDefault="003C6242" w:rsidP="00F52B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While li</w:t>
      </w:r>
      <w:r w:rsidR="00C578D1">
        <w:rPr>
          <w:sz w:val="22"/>
          <w:szCs w:val="22"/>
        </w:rPr>
        <w:t xml:space="preserve">censees </w:t>
      </w:r>
      <w:r>
        <w:rPr>
          <w:sz w:val="22"/>
          <w:szCs w:val="22"/>
        </w:rPr>
        <w:t xml:space="preserve">do not have a regulatory requirement to </w:t>
      </w:r>
      <w:r w:rsidR="00C578D1">
        <w:rPr>
          <w:sz w:val="22"/>
          <w:szCs w:val="22"/>
        </w:rPr>
        <w:t>conduct screening of individuals</w:t>
      </w:r>
      <w:r>
        <w:rPr>
          <w:sz w:val="22"/>
          <w:szCs w:val="22"/>
        </w:rPr>
        <w:t xml:space="preserve">, licensees </w:t>
      </w:r>
      <w:r w:rsidR="008305BC">
        <w:rPr>
          <w:sz w:val="22"/>
          <w:szCs w:val="22"/>
        </w:rPr>
        <w:t xml:space="preserve">are required to follow any measures outlined </w:t>
      </w:r>
      <w:r>
        <w:rPr>
          <w:sz w:val="22"/>
          <w:szCs w:val="22"/>
        </w:rPr>
        <w:t>in the NRC-approved PSP</w:t>
      </w:r>
      <w:r w:rsidR="008305BC">
        <w:rPr>
          <w:sz w:val="22"/>
          <w:szCs w:val="22"/>
        </w:rPr>
        <w:t>, as applicable</w:t>
      </w:r>
      <w:r>
        <w:rPr>
          <w:sz w:val="22"/>
          <w:szCs w:val="22"/>
        </w:rPr>
        <w:t xml:space="preserve">.  The goal of any </w:t>
      </w:r>
      <w:r w:rsidR="007D4046" w:rsidRPr="007D4046">
        <w:rPr>
          <w:sz w:val="22"/>
          <w:szCs w:val="22"/>
        </w:rPr>
        <w:t xml:space="preserve">program for screening should be able to uncover information about the individual that would be considered inimical to the safe and secure operation of the facility.  </w:t>
      </w:r>
      <w:r w:rsidR="00EF0E5F">
        <w:rPr>
          <w:sz w:val="22"/>
          <w:szCs w:val="22"/>
        </w:rPr>
        <w:t>R</w:t>
      </w:r>
      <w:r w:rsidR="00C578D1">
        <w:rPr>
          <w:sz w:val="22"/>
          <w:szCs w:val="22"/>
        </w:rPr>
        <w:t>egulations in 10 CFR 73.67 do not specify the t</w:t>
      </w:r>
      <w:r w:rsidR="00EF0E5F">
        <w:rPr>
          <w:sz w:val="22"/>
          <w:szCs w:val="22"/>
        </w:rPr>
        <w:t xml:space="preserve">ype(s) of screening to perform.  Post-9/11, </w:t>
      </w:r>
      <w:r w:rsidR="00C97F85">
        <w:rPr>
          <w:sz w:val="22"/>
          <w:szCs w:val="22"/>
        </w:rPr>
        <w:t>licensees agreed</w:t>
      </w:r>
      <w:r w:rsidR="003D2681">
        <w:rPr>
          <w:rStyle w:val="FootnoteReference"/>
          <w:sz w:val="22"/>
          <w:szCs w:val="22"/>
        </w:rPr>
        <w:footnoteReference w:id="1"/>
      </w:r>
      <w:r w:rsidR="00C97F85">
        <w:rPr>
          <w:sz w:val="22"/>
          <w:szCs w:val="22"/>
        </w:rPr>
        <w:t xml:space="preserve"> </w:t>
      </w:r>
      <w:r w:rsidR="00C578D1">
        <w:rPr>
          <w:sz w:val="22"/>
          <w:szCs w:val="22"/>
        </w:rPr>
        <w:t xml:space="preserve">to </w:t>
      </w:r>
      <w:r w:rsidR="00EF0E5F">
        <w:rPr>
          <w:sz w:val="22"/>
          <w:szCs w:val="22"/>
        </w:rPr>
        <w:t xml:space="preserve">incorporate </w:t>
      </w:r>
      <w:r w:rsidR="009234B4">
        <w:rPr>
          <w:sz w:val="22"/>
          <w:szCs w:val="22"/>
        </w:rPr>
        <w:t>enhanced background screening of staff.</w:t>
      </w:r>
      <w:r w:rsidR="00506253">
        <w:rPr>
          <w:sz w:val="22"/>
          <w:szCs w:val="22"/>
        </w:rPr>
        <w:t xml:space="preserve">  The inspector should verify that the background screening elements are in accordance with PSP requirements or other commitment.</w:t>
      </w:r>
    </w:p>
    <w:p w14:paraId="637A98F3" w14:textId="77777777" w:rsidR="00071E94" w:rsidRDefault="00071E94" w:rsidP="00F52B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i/>
          <w:sz w:val="22"/>
          <w:szCs w:val="22"/>
        </w:rPr>
      </w:pPr>
    </w:p>
    <w:p w14:paraId="3380E77B" w14:textId="15E708F2" w:rsidR="002F4458" w:rsidRDefault="004935A7" w:rsidP="006512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Licensees are required to include </w:t>
      </w:r>
      <w:r w:rsidR="006512CE">
        <w:rPr>
          <w:sz w:val="22"/>
          <w:szCs w:val="22"/>
        </w:rPr>
        <w:t xml:space="preserve">a fingerprint-based FBI criminal history records check </w:t>
      </w:r>
      <w:r>
        <w:rPr>
          <w:sz w:val="22"/>
          <w:szCs w:val="22"/>
        </w:rPr>
        <w:t xml:space="preserve">as part of the background </w:t>
      </w:r>
      <w:r w:rsidR="006512CE">
        <w:rPr>
          <w:sz w:val="22"/>
          <w:szCs w:val="22"/>
        </w:rPr>
        <w:t xml:space="preserve">screening conducted for individuals </w:t>
      </w:r>
      <w:r w:rsidR="006512CE" w:rsidRPr="00F52BFC">
        <w:rPr>
          <w:sz w:val="22"/>
          <w:szCs w:val="22"/>
        </w:rPr>
        <w:t>who are seeking or permitted: 1) unescorted access to vital areas</w:t>
      </w:r>
      <w:r w:rsidR="006E3782">
        <w:rPr>
          <w:sz w:val="22"/>
          <w:szCs w:val="22"/>
        </w:rPr>
        <w:t xml:space="preserve"> (if applicable)</w:t>
      </w:r>
      <w:r w:rsidR="006512CE" w:rsidRPr="00F52BFC">
        <w:rPr>
          <w:sz w:val="22"/>
          <w:szCs w:val="22"/>
        </w:rPr>
        <w:t>; or 2) unescorted access to SNM.</w:t>
      </w:r>
      <w:r w:rsidR="006512CE">
        <w:rPr>
          <w:sz w:val="22"/>
          <w:szCs w:val="22"/>
        </w:rPr>
        <w:t xml:space="preserve">  </w:t>
      </w:r>
      <w:r w:rsidR="006512CE" w:rsidRPr="006512CE">
        <w:rPr>
          <w:sz w:val="22"/>
          <w:szCs w:val="22"/>
        </w:rPr>
        <w:t>In the context of 10 CFR 73.57, unescorted access means solitary access by an individual to a non-power reactor vital area</w:t>
      </w:r>
      <w:r w:rsidR="006E3782">
        <w:rPr>
          <w:sz w:val="22"/>
          <w:szCs w:val="22"/>
        </w:rPr>
        <w:t xml:space="preserve"> (if applicable)</w:t>
      </w:r>
      <w:r w:rsidR="006512CE" w:rsidRPr="006512CE">
        <w:rPr>
          <w:sz w:val="22"/>
          <w:szCs w:val="22"/>
        </w:rPr>
        <w:t xml:space="preserve"> or to SNM in the non-power reactor such that the individual can use or remove the SNM in an unauthorized manner.  Prior to being granted unescorted access, an individual must be determined to be trustworthy and reliable based on the results of an FBI fingerprint-based criminal history records check.  </w:t>
      </w:r>
      <w:r w:rsidR="00153460">
        <w:rPr>
          <w:sz w:val="22"/>
          <w:szCs w:val="22"/>
        </w:rPr>
        <w:t xml:space="preserve">Determinations </w:t>
      </w:r>
      <w:r w:rsidR="006E3782">
        <w:rPr>
          <w:sz w:val="22"/>
          <w:szCs w:val="22"/>
        </w:rPr>
        <w:t xml:space="preserve">should look at recent results and </w:t>
      </w:r>
      <w:r w:rsidR="00153460">
        <w:rPr>
          <w:sz w:val="22"/>
          <w:szCs w:val="22"/>
        </w:rPr>
        <w:t>may not be based solely on arrests more than 1 year old with no information on disposition of the case or for arrests resulting in a dismissal o</w:t>
      </w:r>
      <w:r w:rsidR="006E3782">
        <w:rPr>
          <w:sz w:val="22"/>
          <w:szCs w:val="22"/>
        </w:rPr>
        <w:t xml:space="preserve">f the charge or an acquittal.  </w:t>
      </w:r>
      <w:r w:rsidR="00DB51DB">
        <w:rPr>
          <w:sz w:val="22"/>
          <w:szCs w:val="22"/>
        </w:rPr>
        <w:t>The inspector should review whether the licensee has made any final adverse determinations and if the individual was permitted to correct and complete information</w:t>
      </w:r>
      <w:r w:rsidR="00166B1D">
        <w:rPr>
          <w:sz w:val="22"/>
          <w:szCs w:val="22"/>
        </w:rPr>
        <w:t xml:space="preserve"> obtained during the criminal history records check</w:t>
      </w:r>
      <w:r w:rsidR="00DB51DB">
        <w:rPr>
          <w:sz w:val="22"/>
          <w:szCs w:val="22"/>
        </w:rPr>
        <w:t>.</w:t>
      </w:r>
      <w:r w:rsidR="00166B1D">
        <w:rPr>
          <w:sz w:val="22"/>
          <w:szCs w:val="22"/>
        </w:rPr>
        <w:t xml:space="preserve">  </w:t>
      </w:r>
      <w:r w:rsidR="00DB51DB">
        <w:rPr>
          <w:sz w:val="22"/>
          <w:szCs w:val="22"/>
        </w:rPr>
        <w:t xml:space="preserve">The </w:t>
      </w:r>
      <w:r w:rsidR="00D606D8">
        <w:rPr>
          <w:sz w:val="22"/>
          <w:szCs w:val="22"/>
        </w:rPr>
        <w:t>inspector</w:t>
      </w:r>
      <w:r w:rsidR="00DB51DB">
        <w:rPr>
          <w:sz w:val="22"/>
          <w:szCs w:val="22"/>
        </w:rPr>
        <w:t xml:space="preserve"> should confirm that the licensee has a system to protect the records and personal information from unauthorized disclosure.  Records review should indicate that fingerprint and criminal history records from the FBI are retained until at least one year following termination of an individual’s unescorted access.</w:t>
      </w:r>
    </w:p>
    <w:p w14:paraId="733D16AC" w14:textId="77777777" w:rsidR="00DB51DB" w:rsidRPr="006512CE" w:rsidRDefault="00DB51DB" w:rsidP="006512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0502F06" w14:textId="5B4EDCD7" w:rsidR="007B3EB4" w:rsidRDefault="00D606D8" w:rsidP="00861C0F">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L</w:t>
      </w:r>
      <w:r w:rsidR="009F20AA" w:rsidRPr="009F20AA">
        <w:rPr>
          <w:sz w:val="22"/>
          <w:szCs w:val="22"/>
        </w:rPr>
        <w:t>icensee</w:t>
      </w:r>
      <w:r>
        <w:rPr>
          <w:sz w:val="22"/>
          <w:szCs w:val="22"/>
        </w:rPr>
        <w:t>s are</w:t>
      </w:r>
      <w:r w:rsidR="009F20AA">
        <w:rPr>
          <w:sz w:val="22"/>
          <w:szCs w:val="22"/>
        </w:rPr>
        <w:t xml:space="preserve"> required to </w:t>
      </w:r>
      <w:r w:rsidR="009F20AA" w:rsidRPr="009F20AA">
        <w:rPr>
          <w:sz w:val="22"/>
          <w:szCs w:val="22"/>
        </w:rPr>
        <w:t xml:space="preserve">have at least one current documented NRC-approved reviewing official </w:t>
      </w:r>
      <w:r w:rsidR="00627BF5">
        <w:rPr>
          <w:sz w:val="22"/>
          <w:szCs w:val="22"/>
        </w:rPr>
        <w:t xml:space="preserve">who </w:t>
      </w:r>
      <w:r w:rsidR="009F20AA" w:rsidRPr="009F20AA">
        <w:rPr>
          <w:sz w:val="22"/>
          <w:szCs w:val="22"/>
        </w:rPr>
        <w:t>has unescorted access and access to Safegua</w:t>
      </w:r>
      <w:r w:rsidR="009F20AA">
        <w:rPr>
          <w:sz w:val="22"/>
          <w:szCs w:val="22"/>
        </w:rPr>
        <w:t xml:space="preserve">rds Information at the facility.  The inspector should review </w:t>
      </w:r>
      <w:r w:rsidR="00153460">
        <w:rPr>
          <w:sz w:val="22"/>
          <w:szCs w:val="22"/>
        </w:rPr>
        <w:t xml:space="preserve">processes and </w:t>
      </w:r>
      <w:r w:rsidR="009F20AA">
        <w:rPr>
          <w:sz w:val="22"/>
          <w:szCs w:val="22"/>
        </w:rPr>
        <w:t xml:space="preserve">records to verify that </w:t>
      </w:r>
      <w:r w:rsidR="009F20AA" w:rsidRPr="009F20AA">
        <w:rPr>
          <w:sz w:val="22"/>
          <w:szCs w:val="22"/>
        </w:rPr>
        <w:t>the NRC-approved reviewing official has the required FBI fingerprint based criminal history records before granting unescorted access t</w:t>
      </w:r>
      <w:r w:rsidR="009F20AA">
        <w:rPr>
          <w:sz w:val="22"/>
          <w:szCs w:val="22"/>
        </w:rPr>
        <w:t>o persons desiring such access.  Records review should</w:t>
      </w:r>
      <w:r w:rsidR="002F4458">
        <w:rPr>
          <w:sz w:val="22"/>
          <w:szCs w:val="22"/>
        </w:rPr>
        <w:t xml:space="preserve"> also</w:t>
      </w:r>
      <w:r w:rsidR="009F20AA">
        <w:rPr>
          <w:sz w:val="22"/>
          <w:szCs w:val="22"/>
        </w:rPr>
        <w:t xml:space="preserve"> </w:t>
      </w:r>
      <w:r w:rsidR="009F20AA" w:rsidRPr="009F20AA">
        <w:rPr>
          <w:sz w:val="22"/>
          <w:szCs w:val="22"/>
        </w:rPr>
        <w:t>indicate that the NRC-approved reviewing of</w:t>
      </w:r>
      <w:r w:rsidR="009F20AA">
        <w:rPr>
          <w:sz w:val="22"/>
          <w:szCs w:val="22"/>
        </w:rPr>
        <w:t>ficial</w:t>
      </w:r>
      <w:r w:rsidR="002F4458">
        <w:rPr>
          <w:sz w:val="22"/>
          <w:szCs w:val="22"/>
        </w:rPr>
        <w:t xml:space="preserve"> is basing a trustworthiness and reliability determination on</w:t>
      </w:r>
      <w:r w:rsidR="009F20AA" w:rsidRPr="009F20AA">
        <w:rPr>
          <w:sz w:val="22"/>
          <w:szCs w:val="22"/>
        </w:rPr>
        <w:t xml:space="preserve"> the results from the FBI fingerprint-based c</w:t>
      </w:r>
      <w:r w:rsidR="002F4458">
        <w:rPr>
          <w:sz w:val="22"/>
          <w:szCs w:val="22"/>
        </w:rPr>
        <w:t>riminal history records check.</w:t>
      </w:r>
      <w:r w:rsidR="00DB51DB">
        <w:rPr>
          <w:sz w:val="22"/>
          <w:szCs w:val="22"/>
        </w:rPr>
        <w:t xml:space="preserve">  The NRC-approved reviewing official may or may not be the same person that makes a final determination on </w:t>
      </w:r>
      <w:proofErr w:type="gramStart"/>
      <w:r w:rsidR="00DB51DB">
        <w:rPr>
          <w:sz w:val="22"/>
          <w:szCs w:val="22"/>
        </w:rPr>
        <w:t>whether or not</w:t>
      </w:r>
      <w:proofErr w:type="gramEnd"/>
      <w:r w:rsidR="00DB51DB">
        <w:rPr>
          <w:sz w:val="22"/>
          <w:szCs w:val="22"/>
        </w:rPr>
        <w:t xml:space="preserve"> to grant an individual access</w:t>
      </w:r>
      <w:r w:rsidR="003E4607">
        <w:rPr>
          <w:sz w:val="22"/>
          <w:szCs w:val="22"/>
        </w:rPr>
        <w:t xml:space="preserve"> based on all of the background screening information</w:t>
      </w:r>
      <w:r w:rsidR="00DB51DB">
        <w:rPr>
          <w:sz w:val="22"/>
          <w:szCs w:val="22"/>
        </w:rPr>
        <w:t xml:space="preserve">.  </w:t>
      </w:r>
    </w:p>
    <w:p w14:paraId="0F28CDED" w14:textId="77777777" w:rsidR="007B3EB4" w:rsidRDefault="007B3EB4"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B70C149" w14:textId="77777777" w:rsidR="00F52BFC" w:rsidRDefault="00F52BFC" w:rsidP="002B5642">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lastRenderedPageBreak/>
        <w:t>03.0</w:t>
      </w:r>
      <w:r w:rsidR="006512CE">
        <w:rPr>
          <w:sz w:val="22"/>
          <w:szCs w:val="22"/>
        </w:rPr>
        <w:t>3</w:t>
      </w:r>
      <w:r>
        <w:rPr>
          <w:sz w:val="22"/>
          <w:szCs w:val="22"/>
        </w:rPr>
        <w:tab/>
      </w:r>
      <w:r w:rsidRPr="007B3EB4">
        <w:rPr>
          <w:sz w:val="22"/>
          <w:szCs w:val="22"/>
          <w:u w:val="single"/>
        </w:rPr>
        <w:t>Access Control</w:t>
      </w:r>
      <w:r>
        <w:rPr>
          <w:sz w:val="22"/>
          <w:szCs w:val="22"/>
          <w:u w:val="single"/>
        </w:rPr>
        <w:t>.</w:t>
      </w:r>
    </w:p>
    <w:p w14:paraId="1FB3CC3D" w14:textId="77777777" w:rsidR="00F52BFC" w:rsidRDefault="00F52BFC" w:rsidP="002B5642">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85B36FF" w14:textId="6870D2CC" w:rsidR="00064A49" w:rsidRPr="00064A49" w:rsidRDefault="00064A49" w:rsidP="002B5642">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During a tour of the facility, the inspector should v</w:t>
      </w:r>
      <w:r w:rsidR="00CC19CC" w:rsidRPr="00CC19CC">
        <w:rPr>
          <w:sz w:val="22"/>
          <w:szCs w:val="22"/>
        </w:rPr>
        <w:t>erify that SNM</w:t>
      </w:r>
      <w:r w:rsidR="00653299">
        <w:rPr>
          <w:sz w:val="22"/>
          <w:szCs w:val="22"/>
        </w:rPr>
        <w:t xml:space="preserve"> </w:t>
      </w:r>
      <w:r w:rsidR="003C6242">
        <w:rPr>
          <w:sz w:val="22"/>
          <w:szCs w:val="22"/>
        </w:rPr>
        <w:t>L</w:t>
      </w:r>
      <w:r w:rsidR="00653299">
        <w:rPr>
          <w:sz w:val="22"/>
          <w:szCs w:val="22"/>
        </w:rPr>
        <w:t>SS</w:t>
      </w:r>
      <w:r w:rsidR="00CC19CC" w:rsidRPr="00CC19CC">
        <w:rPr>
          <w:sz w:val="22"/>
          <w:szCs w:val="22"/>
        </w:rPr>
        <w:t xml:space="preserve"> is</w:t>
      </w:r>
      <w:r w:rsidR="00C84842">
        <w:rPr>
          <w:sz w:val="22"/>
          <w:szCs w:val="22"/>
        </w:rPr>
        <w:t>: 1)</w:t>
      </w:r>
      <w:r w:rsidR="00CC19CC" w:rsidRPr="00CC19CC">
        <w:rPr>
          <w:sz w:val="22"/>
          <w:szCs w:val="22"/>
        </w:rPr>
        <w:t xml:space="preserve"> used</w:t>
      </w:r>
      <w:r>
        <w:rPr>
          <w:sz w:val="22"/>
          <w:szCs w:val="22"/>
        </w:rPr>
        <w:t xml:space="preserve"> within a </w:t>
      </w:r>
      <w:r w:rsidRPr="00064A49">
        <w:rPr>
          <w:sz w:val="22"/>
          <w:szCs w:val="22"/>
        </w:rPr>
        <w:t>CAA</w:t>
      </w:r>
      <w:r>
        <w:rPr>
          <w:sz w:val="22"/>
          <w:szCs w:val="22"/>
        </w:rPr>
        <w:t>, which</w:t>
      </w:r>
      <w:r w:rsidRPr="00064A49">
        <w:rPr>
          <w:sz w:val="22"/>
          <w:szCs w:val="22"/>
        </w:rPr>
        <w:t xml:space="preserve"> may be of tem</w:t>
      </w:r>
      <w:r w:rsidR="00653299">
        <w:rPr>
          <w:sz w:val="22"/>
          <w:szCs w:val="22"/>
        </w:rPr>
        <w:t>porary or permanent construction</w:t>
      </w:r>
      <w:r w:rsidR="00C84842">
        <w:rPr>
          <w:sz w:val="22"/>
          <w:szCs w:val="22"/>
        </w:rPr>
        <w:t>; and, 2)</w:t>
      </w:r>
      <w:r>
        <w:rPr>
          <w:sz w:val="22"/>
          <w:szCs w:val="22"/>
        </w:rPr>
        <w:t xml:space="preserve"> stored within a CAA, consisting of a</w:t>
      </w:r>
      <w:r w:rsidRPr="00064A49">
        <w:rPr>
          <w:sz w:val="22"/>
          <w:szCs w:val="22"/>
        </w:rPr>
        <w:t xml:space="preserve"> vault-type room or </w:t>
      </w:r>
      <w:r w:rsidR="00653299">
        <w:rPr>
          <w:sz w:val="22"/>
          <w:szCs w:val="22"/>
        </w:rPr>
        <w:t xml:space="preserve">storage </w:t>
      </w:r>
      <w:r w:rsidRPr="00064A49">
        <w:rPr>
          <w:sz w:val="22"/>
          <w:szCs w:val="22"/>
        </w:rPr>
        <w:t>container</w:t>
      </w:r>
      <w:r>
        <w:rPr>
          <w:sz w:val="22"/>
          <w:szCs w:val="22"/>
        </w:rPr>
        <w:t>.  The CAA</w:t>
      </w:r>
      <w:r w:rsidRPr="00064A49">
        <w:rPr>
          <w:sz w:val="22"/>
          <w:szCs w:val="22"/>
        </w:rPr>
        <w:t xml:space="preserve"> should be</w:t>
      </w:r>
      <w:r w:rsidR="001C78E6">
        <w:rPr>
          <w:sz w:val="22"/>
          <w:szCs w:val="22"/>
        </w:rPr>
        <w:t xml:space="preserve"> as described in </w:t>
      </w:r>
      <w:r w:rsidR="00F667FC">
        <w:rPr>
          <w:sz w:val="22"/>
          <w:szCs w:val="22"/>
        </w:rPr>
        <w:t>the NRC</w:t>
      </w:r>
      <w:r w:rsidR="00212CD2">
        <w:rPr>
          <w:sz w:val="22"/>
          <w:szCs w:val="22"/>
        </w:rPr>
        <w:noBreakHyphen/>
      </w:r>
      <w:r w:rsidR="00F667FC">
        <w:rPr>
          <w:sz w:val="22"/>
          <w:szCs w:val="22"/>
        </w:rPr>
        <w:t>approved PSP</w:t>
      </w:r>
      <w:r w:rsidR="001C78E6">
        <w:rPr>
          <w:sz w:val="22"/>
          <w:szCs w:val="22"/>
        </w:rPr>
        <w:t xml:space="preserve"> and</w:t>
      </w:r>
      <w:r w:rsidRPr="00064A49">
        <w:rPr>
          <w:sz w:val="22"/>
          <w:szCs w:val="22"/>
        </w:rPr>
        <w:t xml:space="preserve"> designed in a way that will delay the theft of the </w:t>
      </w:r>
      <w:proofErr w:type="gramStart"/>
      <w:r w:rsidRPr="00064A49">
        <w:rPr>
          <w:sz w:val="22"/>
          <w:szCs w:val="22"/>
        </w:rPr>
        <w:t>material, or</w:t>
      </w:r>
      <w:proofErr w:type="gramEnd"/>
      <w:r w:rsidRPr="00064A49">
        <w:rPr>
          <w:sz w:val="22"/>
          <w:szCs w:val="22"/>
        </w:rPr>
        <w:t xml:space="preserve"> facilitate the location and recovery of the material if it is stolen.</w:t>
      </w:r>
      <w:r>
        <w:rPr>
          <w:sz w:val="22"/>
          <w:szCs w:val="22"/>
        </w:rPr>
        <w:t xml:space="preserve">  </w:t>
      </w:r>
      <w:r w:rsidR="000F6D08">
        <w:rPr>
          <w:sz w:val="22"/>
          <w:szCs w:val="22"/>
        </w:rPr>
        <w:t xml:space="preserve">Equipment required to handle SNM </w:t>
      </w:r>
      <w:r w:rsidR="003C6242">
        <w:rPr>
          <w:sz w:val="22"/>
          <w:szCs w:val="22"/>
        </w:rPr>
        <w:t>L</w:t>
      </w:r>
      <w:r w:rsidR="000F6D08">
        <w:rPr>
          <w:sz w:val="22"/>
          <w:szCs w:val="22"/>
        </w:rPr>
        <w:t>SS and knowledge related to use of the equipment should be protected.</w:t>
      </w:r>
    </w:p>
    <w:p w14:paraId="3E59A93B" w14:textId="77777777" w:rsidR="00F52BFC" w:rsidRPr="00A73699" w:rsidRDefault="00F52BFC" w:rsidP="00F52B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6250CF8" w14:textId="44388721" w:rsidR="00F52BFC" w:rsidRPr="00A73699" w:rsidRDefault="00451C05" w:rsidP="00F52B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While licensees do not have a regulatory requirement to</w:t>
      </w:r>
      <w:r w:rsidRPr="007D4046">
        <w:rPr>
          <w:sz w:val="22"/>
          <w:szCs w:val="22"/>
        </w:rPr>
        <w:t xml:space="preserve"> </w:t>
      </w:r>
      <w:r>
        <w:rPr>
          <w:sz w:val="22"/>
          <w:szCs w:val="22"/>
        </w:rPr>
        <w:t xml:space="preserve">have means to limit access to authorized individuals, many licensees agreed to incorporate </w:t>
      </w:r>
      <w:r w:rsidR="000879FB">
        <w:rPr>
          <w:sz w:val="22"/>
          <w:szCs w:val="22"/>
        </w:rPr>
        <w:t>improved access</w:t>
      </w:r>
      <w:r>
        <w:rPr>
          <w:sz w:val="22"/>
          <w:szCs w:val="22"/>
        </w:rPr>
        <w:t xml:space="preserve"> controls</w:t>
      </w:r>
      <w:r w:rsidR="00DF61FE">
        <w:rPr>
          <w:sz w:val="22"/>
          <w:szCs w:val="22"/>
        </w:rPr>
        <w:t xml:space="preserve"> to key areas within </w:t>
      </w:r>
      <w:r w:rsidR="007B2218">
        <w:rPr>
          <w:sz w:val="22"/>
          <w:szCs w:val="22"/>
        </w:rPr>
        <w:t>the facilities</w:t>
      </w:r>
      <w:r>
        <w:rPr>
          <w:sz w:val="22"/>
          <w:szCs w:val="22"/>
        </w:rPr>
        <w:t xml:space="preserve"> through post-9/11 compensatory measures.  </w:t>
      </w:r>
      <w:r w:rsidR="003227BA">
        <w:rPr>
          <w:sz w:val="22"/>
          <w:szCs w:val="22"/>
        </w:rPr>
        <w:t xml:space="preserve">Licensees </w:t>
      </w:r>
      <w:r>
        <w:rPr>
          <w:sz w:val="22"/>
          <w:szCs w:val="22"/>
        </w:rPr>
        <w:t>should</w:t>
      </w:r>
      <w:r w:rsidR="003227BA">
        <w:rPr>
          <w:sz w:val="22"/>
          <w:szCs w:val="22"/>
        </w:rPr>
        <w:t xml:space="preserve"> have a controlled system to </w:t>
      </w:r>
      <w:r w:rsidR="003227BA" w:rsidRPr="00A73699">
        <w:rPr>
          <w:sz w:val="22"/>
          <w:szCs w:val="22"/>
        </w:rPr>
        <w:t xml:space="preserve">identify and limit access to the CAA to </w:t>
      </w:r>
      <w:r w:rsidR="003227BA">
        <w:rPr>
          <w:sz w:val="22"/>
          <w:szCs w:val="22"/>
        </w:rPr>
        <w:t xml:space="preserve">authorized individuals.  Facilities may utilize a system, process, or procedure to limit access to various categories of authorized or escorted individuals that require access to the CAA for the conduct of official duties or approved activities.  </w:t>
      </w:r>
      <w:r w:rsidR="00B02513">
        <w:rPr>
          <w:sz w:val="22"/>
          <w:szCs w:val="22"/>
        </w:rPr>
        <w:t>Direct</w:t>
      </w:r>
      <w:r w:rsidR="00B02513" w:rsidRPr="007D4046">
        <w:rPr>
          <w:sz w:val="22"/>
          <w:szCs w:val="22"/>
        </w:rPr>
        <w:t xml:space="preserve"> </w:t>
      </w:r>
      <w:r w:rsidR="00B02513">
        <w:rPr>
          <w:sz w:val="22"/>
          <w:szCs w:val="22"/>
        </w:rPr>
        <w:t xml:space="preserve">visual </w:t>
      </w:r>
      <w:r w:rsidR="00B02513" w:rsidRPr="007D4046">
        <w:rPr>
          <w:sz w:val="22"/>
          <w:szCs w:val="22"/>
        </w:rPr>
        <w:t>surveillance is almost always necessary to allow observation of the visitor’s actions.</w:t>
      </w:r>
      <w:r w:rsidR="00B02513">
        <w:rPr>
          <w:sz w:val="22"/>
          <w:szCs w:val="22"/>
        </w:rPr>
        <w:t xml:space="preserve">  </w:t>
      </w:r>
      <w:r w:rsidR="003227BA">
        <w:rPr>
          <w:sz w:val="22"/>
          <w:szCs w:val="22"/>
        </w:rPr>
        <w:t>The inspector should verify the means the licensee uses to limit access to the CAA through observation or reviews.</w:t>
      </w:r>
    </w:p>
    <w:p w14:paraId="2B397AC9" w14:textId="77777777" w:rsidR="00071E94" w:rsidRPr="00B02513" w:rsidRDefault="00071E94" w:rsidP="00F52B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13CAE91" w14:textId="77777777" w:rsidR="00957C92" w:rsidRDefault="00B7770C" w:rsidP="002A475D">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Licensees are required to post notices at entrances informing individuals that it is a Federal crime to introduce </w:t>
      </w:r>
      <w:r w:rsidRPr="00B7770C">
        <w:rPr>
          <w:sz w:val="22"/>
          <w:szCs w:val="22"/>
        </w:rPr>
        <w:t>any dangerous weapon, explosive, or other dangerous instrument or material</w:t>
      </w:r>
      <w:r w:rsidR="00957C92">
        <w:rPr>
          <w:sz w:val="22"/>
          <w:szCs w:val="22"/>
        </w:rPr>
        <w:t xml:space="preserve"> into a facility regulated by the Commission.  The posted notices: 1) must be</w:t>
      </w:r>
      <w:r w:rsidR="00957C92" w:rsidRPr="00957C92">
        <w:rPr>
          <w:sz w:val="22"/>
          <w:szCs w:val="22"/>
        </w:rPr>
        <w:t xml:space="preserve"> conspicuously displayed at every vehicle and pedestrian entrance; </w:t>
      </w:r>
      <w:r w:rsidR="00957C92">
        <w:rPr>
          <w:sz w:val="22"/>
          <w:szCs w:val="22"/>
        </w:rPr>
        <w:t xml:space="preserve">2) </w:t>
      </w:r>
      <w:r w:rsidR="00957C92" w:rsidRPr="00957C92">
        <w:rPr>
          <w:sz w:val="22"/>
          <w:szCs w:val="22"/>
        </w:rPr>
        <w:t>must be easily readable day and night by both</w:t>
      </w:r>
      <w:r w:rsidR="00957C92">
        <w:rPr>
          <w:sz w:val="22"/>
          <w:szCs w:val="22"/>
        </w:rPr>
        <w:t xml:space="preserve"> pedestrian and vehicle traffic; and, 3) must contain </w:t>
      </w:r>
      <w:r w:rsidR="00957C92" w:rsidRPr="00957C92">
        <w:rPr>
          <w:sz w:val="22"/>
          <w:szCs w:val="22"/>
        </w:rPr>
        <w:t xml:space="preserve">the </w:t>
      </w:r>
      <w:r w:rsidR="00957C92">
        <w:rPr>
          <w:sz w:val="22"/>
          <w:szCs w:val="22"/>
        </w:rPr>
        <w:t xml:space="preserve">following </w:t>
      </w:r>
      <w:r w:rsidR="00957C92" w:rsidRPr="00957C92">
        <w:rPr>
          <w:sz w:val="22"/>
          <w:szCs w:val="22"/>
        </w:rPr>
        <w:t>requir</w:t>
      </w:r>
      <w:r w:rsidR="00957C92">
        <w:rPr>
          <w:sz w:val="22"/>
          <w:szCs w:val="22"/>
        </w:rPr>
        <w:t>ed language:</w:t>
      </w:r>
    </w:p>
    <w:p w14:paraId="5001BADB" w14:textId="77777777" w:rsidR="00957C92" w:rsidRDefault="00957C92" w:rsidP="00F52B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D6A36A7" w14:textId="77777777" w:rsidR="00957C92" w:rsidRDefault="00957C92" w:rsidP="00957C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720" w:right="720"/>
        <w:rPr>
          <w:sz w:val="22"/>
          <w:szCs w:val="22"/>
        </w:rPr>
      </w:pPr>
      <w:r w:rsidRPr="00957C92">
        <w:rPr>
          <w:sz w:val="22"/>
          <w:szCs w:val="22"/>
        </w:rPr>
        <w:t>The willful unauthorized introduction of any dangerous weapon, explosive, or other dangerous instrument or material likely to produce substantial injury or damage to persons or property into or upon these premises is a Federal crime. (42 U.S.C. 2278a.)</w:t>
      </w:r>
    </w:p>
    <w:p w14:paraId="1EBF8F5E" w14:textId="77777777" w:rsidR="00957C92" w:rsidRDefault="00957C92" w:rsidP="00F52B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5EBD5CD" w14:textId="579CE145" w:rsidR="00F52BFC" w:rsidRDefault="00B7770C" w:rsidP="00957C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The postings may be combined with other </w:t>
      </w:r>
      <w:proofErr w:type="gramStart"/>
      <w:r>
        <w:rPr>
          <w:sz w:val="22"/>
          <w:szCs w:val="22"/>
        </w:rPr>
        <w:t>information, but</w:t>
      </w:r>
      <w:proofErr w:type="gramEnd"/>
      <w:r>
        <w:rPr>
          <w:sz w:val="22"/>
          <w:szCs w:val="22"/>
        </w:rPr>
        <w:t xml:space="preserve"> are required to contain the</w:t>
      </w:r>
      <w:r w:rsidR="00957C92">
        <w:rPr>
          <w:sz w:val="22"/>
          <w:szCs w:val="22"/>
        </w:rPr>
        <w:t xml:space="preserve"> above</w:t>
      </w:r>
      <w:r>
        <w:rPr>
          <w:sz w:val="22"/>
          <w:szCs w:val="22"/>
        </w:rPr>
        <w:t xml:space="preserve"> statement</w:t>
      </w:r>
      <w:r w:rsidR="00957C92">
        <w:rPr>
          <w:sz w:val="22"/>
          <w:szCs w:val="22"/>
        </w:rPr>
        <w:t xml:space="preserve">.  Each licensee has a unique facility layout and compliance with this requirement will vary from facility to facility.  Licensees located in a separate structure may consider placing these on the outermost fence line where </w:t>
      </w:r>
      <w:r w:rsidR="007D44F0">
        <w:rPr>
          <w:sz w:val="22"/>
          <w:szCs w:val="22"/>
        </w:rPr>
        <w:t xml:space="preserve">both </w:t>
      </w:r>
      <w:r w:rsidR="00957C92">
        <w:rPr>
          <w:sz w:val="22"/>
          <w:szCs w:val="22"/>
        </w:rPr>
        <w:t xml:space="preserve">vehicles and pedestrians enter. </w:t>
      </w:r>
      <w:r w:rsidR="00D4317B">
        <w:rPr>
          <w:sz w:val="22"/>
          <w:szCs w:val="22"/>
        </w:rPr>
        <w:t xml:space="preserve"> </w:t>
      </w:r>
      <w:r w:rsidR="00957C92">
        <w:rPr>
          <w:sz w:val="22"/>
          <w:szCs w:val="22"/>
        </w:rPr>
        <w:t>Licensees located inside of a building on a University campus m</w:t>
      </w:r>
      <w:r w:rsidR="00071E94">
        <w:rPr>
          <w:sz w:val="22"/>
          <w:szCs w:val="22"/>
        </w:rPr>
        <w:t>ay consider placing these on all</w:t>
      </w:r>
      <w:r w:rsidR="00957C92">
        <w:rPr>
          <w:sz w:val="22"/>
          <w:szCs w:val="22"/>
        </w:rPr>
        <w:t xml:space="preserve"> doors that afford access into the CAA or other pre-defined security area/zone.</w:t>
      </w:r>
    </w:p>
    <w:p w14:paraId="3375EC58" w14:textId="77777777" w:rsidR="00F52BFC" w:rsidRDefault="00F52BFC" w:rsidP="00F52B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DF8C1C3" w14:textId="77777777" w:rsidR="007B3EB4" w:rsidRDefault="007B3EB4"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03.04</w:t>
      </w:r>
      <w:r>
        <w:rPr>
          <w:sz w:val="22"/>
          <w:szCs w:val="22"/>
        </w:rPr>
        <w:tab/>
      </w:r>
      <w:r w:rsidRPr="007B3EB4">
        <w:rPr>
          <w:sz w:val="22"/>
          <w:szCs w:val="22"/>
          <w:u w:val="single"/>
        </w:rPr>
        <w:t>Physical Protection System.</w:t>
      </w:r>
    </w:p>
    <w:p w14:paraId="5B2E2EDA" w14:textId="77777777" w:rsidR="007B3EB4" w:rsidRDefault="007B3EB4"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376A7C6" w14:textId="49209693" w:rsidR="007D4046" w:rsidRDefault="00071E94" w:rsidP="00F52B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In order to facilitate a prompt response for the location and recovery of SNM, a</w:t>
      </w:r>
      <w:r w:rsidR="007D4046" w:rsidRPr="007D4046">
        <w:rPr>
          <w:sz w:val="22"/>
          <w:szCs w:val="22"/>
        </w:rPr>
        <w:t xml:space="preserve">larms and other devices are used to monitor the CAAs when they are unoccupied and therefore must be appropriate in type, number, and application to ensure detection </w:t>
      </w:r>
      <w:r w:rsidR="00EF5C71">
        <w:rPr>
          <w:sz w:val="22"/>
          <w:szCs w:val="22"/>
        </w:rPr>
        <w:t xml:space="preserve">and assessment </w:t>
      </w:r>
      <w:r w:rsidR="007D4046" w:rsidRPr="007D4046">
        <w:rPr>
          <w:sz w:val="22"/>
          <w:szCs w:val="22"/>
        </w:rPr>
        <w:t>of unauthorized presence or activities during times when the CAA is unoccupied.  If procedures are used in place of equipment, the procedures must be written and implemented in a manner that provides an equivalent level of protection</w:t>
      </w:r>
      <w:r w:rsidR="007D4046">
        <w:rPr>
          <w:sz w:val="22"/>
          <w:szCs w:val="22"/>
        </w:rPr>
        <w:t>.</w:t>
      </w:r>
      <w:r w:rsidR="000D37D5">
        <w:rPr>
          <w:sz w:val="22"/>
          <w:szCs w:val="22"/>
        </w:rPr>
        <w:t xml:space="preserve">  The inspector should verify the devices referenced in </w:t>
      </w:r>
      <w:r w:rsidR="00F667FC">
        <w:rPr>
          <w:sz w:val="22"/>
          <w:szCs w:val="22"/>
        </w:rPr>
        <w:t>the NRC-approved PSP</w:t>
      </w:r>
      <w:r w:rsidR="000D37D5">
        <w:rPr>
          <w:sz w:val="22"/>
          <w:szCs w:val="22"/>
        </w:rPr>
        <w:t xml:space="preserve"> are operable and operating, as required.</w:t>
      </w:r>
    </w:p>
    <w:p w14:paraId="7A0EFCB1" w14:textId="77777777" w:rsidR="007D4046" w:rsidRDefault="007D4046" w:rsidP="00F52B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C01011F" w14:textId="1B484470" w:rsidR="007D4046" w:rsidRDefault="007D4046" w:rsidP="00F52B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7D4046">
        <w:rPr>
          <w:sz w:val="22"/>
          <w:szCs w:val="22"/>
        </w:rPr>
        <w:t xml:space="preserve">The CAAs must be illuminated such that all reasonable paths from openings in the barrier to the SNM can be observed by individuals at work in the CAAs.  The illumination levels for normally occupied CAAs should be </w:t>
      </w:r>
      <w:proofErr w:type="gramStart"/>
      <w:r w:rsidRPr="007D4046">
        <w:rPr>
          <w:sz w:val="22"/>
          <w:szCs w:val="22"/>
        </w:rPr>
        <w:t>sufficient</w:t>
      </w:r>
      <w:proofErr w:type="gramEnd"/>
      <w:r w:rsidRPr="007D4046">
        <w:rPr>
          <w:sz w:val="22"/>
          <w:szCs w:val="22"/>
        </w:rPr>
        <w:t xml:space="preserve"> to allow surveillance by the unaided human eye.  The lighting should be uniform, </w:t>
      </w:r>
      <w:proofErr w:type="spellStart"/>
      <w:r w:rsidRPr="007D4046">
        <w:rPr>
          <w:sz w:val="22"/>
          <w:szCs w:val="22"/>
        </w:rPr>
        <w:t>sh</w:t>
      </w:r>
      <w:r w:rsidR="003E4607">
        <w:rPr>
          <w:sz w:val="22"/>
          <w:szCs w:val="22"/>
        </w:rPr>
        <w:t>adowless</w:t>
      </w:r>
      <w:proofErr w:type="spellEnd"/>
      <w:r w:rsidR="003E4607">
        <w:rPr>
          <w:sz w:val="22"/>
          <w:szCs w:val="22"/>
        </w:rPr>
        <w:t>, and free from glare.</w:t>
      </w:r>
    </w:p>
    <w:p w14:paraId="3D94CE9D" w14:textId="77777777" w:rsidR="00F52BFC" w:rsidRPr="00F52BFC" w:rsidRDefault="00F52BFC" w:rsidP="00F52B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5CF739D" w14:textId="77777777" w:rsidR="000D37D5" w:rsidRDefault="000D37D5" w:rsidP="00F52B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Although the regulations do not require the licensee to have a maintenance and testing program, such a program would be desirable to demonstrate that the devices required by </w:t>
      </w:r>
      <w:r w:rsidR="00F667FC">
        <w:rPr>
          <w:sz w:val="22"/>
          <w:szCs w:val="22"/>
        </w:rPr>
        <w:t>the NRC-approved PSP</w:t>
      </w:r>
      <w:r>
        <w:rPr>
          <w:sz w:val="22"/>
          <w:szCs w:val="22"/>
        </w:rPr>
        <w:t xml:space="preserve"> </w:t>
      </w:r>
      <w:proofErr w:type="gramStart"/>
      <w:r>
        <w:rPr>
          <w:sz w:val="22"/>
          <w:szCs w:val="22"/>
        </w:rPr>
        <w:t>are capable of performing</w:t>
      </w:r>
      <w:proofErr w:type="gramEnd"/>
      <w:r>
        <w:rPr>
          <w:sz w:val="22"/>
          <w:szCs w:val="22"/>
        </w:rPr>
        <w:t xml:space="preserve"> the required function.</w:t>
      </w:r>
      <w:r w:rsidR="00E5732A">
        <w:rPr>
          <w:sz w:val="22"/>
          <w:szCs w:val="22"/>
        </w:rPr>
        <w:t xml:space="preserve">  </w:t>
      </w:r>
      <w:r>
        <w:rPr>
          <w:sz w:val="22"/>
          <w:szCs w:val="22"/>
        </w:rPr>
        <w:t>The inspector should be aware that licensees may have a PSP or procedural requirement to perform maintenance and testing at some frequency (e.g. based on a time frequency or manufacturer’s specification).</w:t>
      </w:r>
      <w:r w:rsidR="00E5732A">
        <w:rPr>
          <w:sz w:val="22"/>
          <w:szCs w:val="22"/>
        </w:rPr>
        <w:t xml:space="preserve">  Absent this requirement,</w:t>
      </w:r>
      <w:r w:rsidR="00E5732A" w:rsidRPr="00E5732A">
        <w:rPr>
          <w:sz w:val="22"/>
          <w:szCs w:val="22"/>
        </w:rPr>
        <w:t xml:space="preserve"> the inspector would</w:t>
      </w:r>
      <w:r w:rsidR="00E5732A">
        <w:rPr>
          <w:sz w:val="22"/>
          <w:szCs w:val="22"/>
        </w:rPr>
        <w:t xml:space="preserve"> ideally</w:t>
      </w:r>
      <w:r w:rsidR="00E5732A" w:rsidRPr="00E5732A">
        <w:rPr>
          <w:sz w:val="22"/>
          <w:szCs w:val="22"/>
        </w:rPr>
        <w:t xml:space="preserve"> be able to verify that intrusion alarms or other devices or procedures that monitor the CAAs to detect unauthorized penetration or activities are in working order, provide communication for security response, and are tested periodically for functionality.  </w:t>
      </w:r>
    </w:p>
    <w:p w14:paraId="22930782" w14:textId="77777777" w:rsidR="00F52BFC" w:rsidRDefault="00F52BFC"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D93C5EA" w14:textId="77777777" w:rsidR="007B3EB4" w:rsidRDefault="007B3EB4" w:rsidP="007B3EB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A53D03">
        <w:rPr>
          <w:sz w:val="22"/>
          <w:szCs w:val="22"/>
        </w:rPr>
        <w:t xml:space="preserve">The inspector is not expected to test security equipment.  However, sometimes a test is necessary to evaluate the effectiveness of the security system and to ensure compliance with requirements.  In this situation, the inspector may request that a test be conducted </w:t>
      </w:r>
      <w:proofErr w:type="gramStart"/>
      <w:r w:rsidRPr="00A53D03">
        <w:rPr>
          <w:sz w:val="22"/>
          <w:szCs w:val="22"/>
        </w:rPr>
        <w:t>as long as</w:t>
      </w:r>
      <w:proofErr w:type="gramEnd"/>
      <w:r w:rsidRPr="00A53D03">
        <w:rPr>
          <w:sz w:val="22"/>
          <w:szCs w:val="22"/>
        </w:rPr>
        <w:t xml:space="preserve"> it will not reduce facility safety or security, result in a violation of requirements or industry standards, or jeopardize the safety of the inspector or licensee employees.  To conduct the test, the inspector must request the test through licensee management, and arrange to have a licensee employee conduct the test while the inspector observes.</w:t>
      </w:r>
      <w:r w:rsidR="000D37D5">
        <w:rPr>
          <w:sz w:val="22"/>
          <w:szCs w:val="22"/>
        </w:rPr>
        <w:t xml:space="preserve">  The inspector may decide to observe the alarm test from the point of initiation at the facility or at the point of receipt at the alarm </w:t>
      </w:r>
      <w:r w:rsidR="00C0428F">
        <w:rPr>
          <w:sz w:val="22"/>
          <w:szCs w:val="22"/>
        </w:rPr>
        <w:t xml:space="preserve">monitoring </w:t>
      </w:r>
      <w:r w:rsidR="000D37D5">
        <w:rPr>
          <w:sz w:val="22"/>
          <w:szCs w:val="22"/>
        </w:rPr>
        <w:t>station.</w:t>
      </w:r>
      <w:r w:rsidR="00ED0E09">
        <w:rPr>
          <w:sz w:val="22"/>
          <w:szCs w:val="22"/>
        </w:rPr>
        <w:t xml:space="preserve">  For facilities that do not opera</w:t>
      </w:r>
      <w:r w:rsidR="00DF597E">
        <w:rPr>
          <w:sz w:val="22"/>
          <w:szCs w:val="22"/>
        </w:rPr>
        <w:t>te 24 hours a day</w:t>
      </w:r>
      <w:r w:rsidR="00ED0E09">
        <w:rPr>
          <w:sz w:val="22"/>
          <w:szCs w:val="22"/>
        </w:rPr>
        <w:t>, the inspector may consider observing deactivation</w:t>
      </w:r>
      <w:r w:rsidR="00DF597E">
        <w:rPr>
          <w:sz w:val="22"/>
          <w:szCs w:val="22"/>
        </w:rPr>
        <w:t xml:space="preserve"> and activation</w:t>
      </w:r>
      <w:r w:rsidR="00ED0E09">
        <w:rPr>
          <w:sz w:val="22"/>
          <w:szCs w:val="22"/>
        </w:rPr>
        <w:t xml:space="preserve"> of alarms at the start</w:t>
      </w:r>
      <w:r w:rsidR="00DF597E">
        <w:rPr>
          <w:sz w:val="22"/>
          <w:szCs w:val="22"/>
        </w:rPr>
        <w:t xml:space="preserve"> and conclusion</w:t>
      </w:r>
      <w:r w:rsidR="00ED0E09">
        <w:rPr>
          <w:sz w:val="22"/>
          <w:szCs w:val="22"/>
        </w:rPr>
        <w:t xml:space="preserve"> of daily operations.</w:t>
      </w:r>
    </w:p>
    <w:p w14:paraId="291C8AFC" w14:textId="77777777" w:rsidR="007B3EB4" w:rsidRDefault="007B3EB4"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70CAB74" w14:textId="77777777" w:rsidR="007B3EB4" w:rsidRPr="00F52BFC" w:rsidRDefault="007B3EB4"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i/>
          <w:sz w:val="22"/>
          <w:szCs w:val="22"/>
        </w:rPr>
      </w:pPr>
      <w:r>
        <w:rPr>
          <w:sz w:val="22"/>
          <w:szCs w:val="22"/>
        </w:rPr>
        <w:t>03.05</w:t>
      </w:r>
      <w:r>
        <w:rPr>
          <w:sz w:val="22"/>
          <w:szCs w:val="22"/>
        </w:rPr>
        <w:tab/>
      </w:r>
      <w:r w:rsidRPr="007B3EB4">
        <w:rPr>
          <w:sz w:val="22"/>
          <w:szCs w:val="22"/>
          <w:u w:val="single"/>
        </w:rPr>
        <w:t>Response.</w:t>
      </w:r>
    </w:p>
    <w:p w14:paraId="4C1A6D09" w14:textId="77777777" w:rsidR="0089286E" w:rsidRPr="00F52BFC" w:rsidRDefault="0089286E"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57D9B5F" w14:textId="2E2C9D98" w:rsidR="00F52BFC" w:rsidRDefault="00E575FE" w:rsidP="00DF597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While there are </w:t>
      </w:r>
      <w:r w:rsidRPr="00E575FE">
        <w:rPr>
          <w:sz w:val="22"/>
          <w:szCs w:val="22"/>
        </w:rPr>
        <w:t>no specific</w:t>
      </w:r>
      <w:r>
        <w:rPr>
          <w:sz w:val="22"/>
          <w:szCs w:val="22"/>
        </w:rPr>
        <w:t xml:space="preserve"> regulatory</w:t>
      </w:r>
      <w:r w:rsidRPr="00E575FE">
        <w:rPr>
          <w:sz w:val="22"/>
          <w:szCs w:val="22"/>
        </w:rPr>
        <w:t xml:space="preserve"> requirements to form a basis for determining the adequacy of response forces, they should be capable of responding in a reasonable </w:t>
      </w:r>
      <w:proofErr w:type="gramStart"/>
      <w:r w:rsidRPr="00E575FE">
        <w:rPr>
          <w:sz w:val="22"/>
          <w:szCs w:val="22"/>
        </w:rPr>
        <w:t>period of time</w:t>
      </w:r>
      <w:proofErr w:type="gramEnd"/>
      <w:r w:rsidRPr="00E575FE">
        <w:rPr>
          <w:sz w:val="22"/>
          <w:szCs w:val="22"/>
        </w:rPr>
        <w:t xml:space="preserve"> and assisting in the location and recovery of missing or stolen SNM.</w:t>
      </w:r>
      <w:r>
        <w:rPr>
          <w:sz w:val="22"/>
          <w:szCs w:val="22"/>
        </w:rPr>
        <w:t xml:space="preserve">  </w:t>
      </w:r>
      <w:r w:rsidR="00DF597E">
        <w:rPr>
          <w:sz w:val="22"/>
          <w:szCs w:val="22"/>
        </w:rPr>
        <w:t>Licensees typically do not have a self-contained security or response organization</w:t>
      </w:r>
      <w:r w:rsidR="009C019E">
        <w:rPr>
          <w:sz w:val="22"/>
          <w:szCs w:val="22"/>
        </w:rPr>
        <w:t>,</w:t>
      </w:r>
      <w:r w:rsidR="00DF597E">
        <w:rPr>
          <w:sz w:val="22"/>
          <w:szCs w:val="22"/>
        </w:rPr>
        <w:t xml:space="preserve"> </w:t>
      </w:r>
      <w:r w:rsidR="0069518E">
        <w:rPr>
          <w:sz w:val="22"/>
          <w:szCs w:val="22"/>
        </w:rPr>
        <w:t xml:space="preserve">and therefore, rely </w:t>
      </w:r>
      <w:r w:rsidR="009C019E">
        <w:rPr>
          <w:sz w:val="22"/>
          <w:szCs w:val="22"/>
        </w:rPr>
        <w:t xml:space="preserve">on </w:t>
      </w:r>
      <w:r w:rsidR="00DF597E">
        <w:rPr>
          <w:sz w:val="22"/>
          <w:szCs w:val="22"/>
        </w:rPr>
        <w:t>local law enforcement (LLEA) or campus</w:t>
      </w:r>
      <w:r w:rsidR="002514C1">
        <w:rPr>
          <w:sz w:val="22"/>
          <w:szCs w:val="22"/>
        </w:rPr>
        <w:t>-based</w:t>
      </w:r>
      <w:r w:rsidR="00DF597E">
        <w:rPr>
          <w:sz w:val="22"/>
          <w:szCs w:val="22"/>
        </w:rPr>
        <w:t xml:space="preserve"> </w:t>
      </w:r>
      <w:r w:rsidR="002514C1">
        <w:rPr>
          <w:sz w:val="22"/>
          <w:szCs w:val="22"/>
        </w:rPr>
        <w:t>police officers</w:t>
      </w:r>
      <w:r w:rsidR="00DF597E">
        <w:rPr>
          <w:sz w:val="22"/>
          <w:szCs w:val="22"/>
        </w:rPr>
        <w:t xml:space="preserve">.  The licensee should have an arrangement with these organizations to assess and respond to unauthorized penetrations or activities in the CAA.  The inspector </w:t>
      </w:r>
      <w:r w:rsidR="00223F5E">
        <w:rPr>
          <w:sz w:val="22"/>
          <w:szCs w:val="22"/>
        </w:rPr>
        <w:t>may consider touring the local dispatch center or police station.  The in</w:t>
      </w:r>
      <w:r w:rsidR="002A475D">
        <w:rPr>
          <w:sz w:val="22"/>
          <w:szCs w:val="22"/>
        </w:rPr>
        <w:t>spector should be aware that these</w:t>
      </w:r>
      <w:r w:rsidR="00223F5E">
        <w:rPr>
          <w:sz w:val="22"/>
          <w:szCs w:val="22"/>
        </w:rPr>
        <w:t xml:space="preserve"> organizati</w:t>
      </w:r>
      <w:r w:rsidR="002A475D">
        <w:rPr>
          <w:sz w:val="22"/>
          <w:szCs w:val="22"/>
        </w:rPr>
        <w:t xml:space="preserve">ons </w:t>
      </w:r>
      <w:r w:rsidR="00223F5E">
        <w:rPr>
          <w:sz w:val="22"/>
          <w:szCs w:val="22"/>
        </w:rPr>
        <w:t xml:space="preserve">are </w:t>
      </w:r>
      <w:r w:rsidR="00071E94">
        <w:rPr>
          <w:sz w:val="22"/>
          <w:szCs w:val="22"/>
        </w:rPr>
        <w:t xml:space="preserve">typically external to the </w:t>
      </w:r>
      <w:proofErr w:type="gramStart"/>
      <w:r w:rsidR="00071E94">
        <w:rPr>
          <w:sz w:val="22"/>
          <w:szCs w:val="22"/>
        </w:rPr>
        <w:t>licensees</w:t>
      </w:r>
      <w:proofErr w:type="gramEnd"/>
      <w:r w:rsidR="00071E94">
        <w:rPr>
          <w:sz w:val="22"/>
          <w:szCs w:val="22"/>
        </w:rPr>
        <w:t xml:space="preserve"> organizational structure</w:t>
      </w:r>
      <w:r w:rsidR="00223F5E">
        <w:rPr>
          <w:sz w:val="22"/>
          <w:szCs w:val="22"/>
        </w:rPr>
        <w:t>; therefore, resolution of any issues related to regulatory compliance would be the responsibility of the licensee.</w:t>
      </w:r>
      <w:r w:rsidR="00071E94">
        <w:rPr>
          <w:sz w:val="22"/>
          <w:szCs w:val="22"/>
        </w:rPr>
        <w:t xml:space="preserve">  </w:t>
      </w:r>
      <w:r w:rsidR="00E66F0A">
        <w:rPr>
          <w:sz w:val="22"/>
          <w:szCs w:val="22"/>
        </w:rPr>
        <w:t xml:space="preserve">Post-9/11, </w:t>
      </w:r>
      <w:r w:rsidR="0070166F">
        <w:rPr>
          <w:sz w:val="22"/>
          <w:szCs w:val="22"/>
        </w:rPr>
        <w:t xml:space="preserve">licensees agreed to incorporate enhanced coordination with the appropriate local, state, and federal response organizations.  </w:t>
      </w:r>
      <w:r w:rsidR="00071E94">
        <w:rPr>
          <w:sz w:val="22"/>
          <w:szCs w:val="22"/>
        </w:rPr>
        <w:t>The inspector should</w:t>
      </w:r>
      <w:r w:rsidR="008D6A98">
        <w:rPr>
          <w:sz w:val="22"/>
          <w:szCs w:val="22"/>
        </w:rPr>
        <w:t xml:space="preserve"> consider inquiring</w:t>
      </w:r>
      <w:r w:rsidR="00071E94">
        <w:rPr>
          <w:sz w:val="22"/>
          <w:szCs w:val="22"/>
        </w:rPr>
        <w:t xml:space="preserve"> as to the ongoing </w:t>
      </w:r>
      <w:r w:rsidR="008D6A98">
        <w:rPr>
          <w:sz w:val="22"/>
          <w:szCs w:val="22"/>
        </w:rPr>
        <w:t xml:space="preserve">coordination of activities between the licensee and response </w:t>
      </w:r>
      <w:r w:rsidR="00071E94">
        <w:rPr>
          <w:sz w:val="22"/>
          <w:szCs w:val="22"/>
        </w:rPr>
        <w:t>organizations</w:t>
      </w:r>
      <w:r w:rsidR="008D6A98">
        <w:rPr>
          <w:sz w:val="22"/>
          <w:szCs w:val="22"/>
        </w:rPr>
        <w:t xml:space="preserve">. </w:t>
      </w:r>
      <w:r w:rsidR="00071E94">
        <w:rPr>
          <w:sz w:val="22"/>
          <w:szCs w:val="22"/>
        </w:rPr>
        <w:t xml:space="preserve"> </w:t>
      </w:r>
    </w:p>
    <w:p w14:paraId="5182DC07" w14:textId="243FD861" w:rsidR="00164303" w:rsidRDefault="00164303" w:rsidP="00DF597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05CC0ED" w14:textId="3135CA7F" w:rsidR="00164303" w:rsidRPr="00F52BFC" w:rsidRDefault="0097190F" w:rsidP="00DF597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L</w:t>
      </w:r>
      <w:r w:rsidRPr="00B62FA3">
        <w:rPr>
          <w:sz w:val="22"/>
          <w:szCs w:val="22"/>
        </w:rPr>
        <w:t>icensees</w:t>
      </w:r>
      <w:r>
        <w:rPr>
          <w:sz w:val="22"/>
          <w:szCs w:val="22"/>
        </w:rPr>
        <w:t xml:space="preserve"> </w:t>
      </w:r>
      <w:r w:rsidR="004C0CEB">
        <w:rPr>
          <w:sz w:val="22"/>
          <w:szCs w:val="22"/>
        </w:rPr>
        <w:t>possessing SNM LSS</w:t>
      </w:r>
      <w:r w:rsidR="00B62FA3" w:rsidRPr="00B62FA3">
        <w:rPr>
          <w:sz w:val="22"/>
          <w:szCs w:val="22"/>
        </w:rPr>
        <w:t xml:space="preserve"> do not h</w:t>
      </w:r>
      <w:r w:rsidR="00B62FA3">
        <w:rPr>
          <w:sz w:val="22"/>
          <w:szCs w:val="22"/>
        </w:rPr>
        <w:t xml:space="preserve">ave a regulatory requirement for </w:t>
      </w:r>
      <w:r w:rsidR="00BC27AC">
        <w:rPr>
          <w:sz w:val="22"/>
          <w:szCs w:val="22"/>
        </w:rPr>
        <w:t>maintaining</w:t>
      </w:r>
      <w:r w:rsidR="00B62FA3">
        <w:rPr>
          <w:sz w:val="22"/>
          <w:szCs w:val="22"/>
        </w:rPr>
        <w:t xml:space="preserve"> communication with response organizations</w:t>
      </w:r>
      <w:r w:rsidR="0006729C">
        <w:rPr>
          <w:sz w:val="22"/>
          <w:szCs w:val="22"/>
        </w:rPr>
        <w:t xml:space="preserve">.  </w:t>
      </w:r>
      <w:r w:rsidR="00C86165">
        <w:rPr>
          <w:sz w:val="22"/>
          <w:szCs w:val="22"/>
        </w:rPr>
        <w:t>Post-9/11, licensees agreed to incorporate improved external communication systems.  The inspector should verify that the communication capabilities are consistent with PSP requirement or other commitment.</w:t>
      </w:r>
    </w:p>
    <w:p w14:paraId="7EBE528A" w14:textId="77777777" w:rsidR="00F52BFC" w:rsidRPr="00F52BFC" w:rsidRDefault="00F52BFC" w:rsidP="00F52B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7DCFAFF" w14:textId="606C1653" w:rsidR="00E575FE" w:rsidRPr="00E575FE" w:rsidRDefault="00E575FE" w:rsidP="00E575FE">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Licensees are required to have response procedures dealing with threat of theft of SNM and theft of SNM.  The inspector should expect that these procedures or similar procedures are used by the responding organization.  </w:t>
      </w:r>
      <w:r w:rsidRPr="00E575FE">
        <w:rPr>
          <w:sz w:val="22"/>
          <w:szCs w:val="22"/>
        </w:rPr>
        <w:t xml:space="preserve">The procedures must be capable of explaining to a reasonably well-trained individual what steps must be taken to achieve the desired result.    </w:t>
      </w:r>
    </w:p>
    <w:p w14:paraId="0395E314" w14:textId="77777777" w:rsidR="00861C0F" w:rsidRDefault="00861C0F"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283532F6" w14:textId="1064FDF1" w:rsidR="00071E94" w:rsidRDefault="00071E9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0D6EB576" w14:textId="6B34181A" w:rsidR="00595159" w:rsidRDefault="00595159"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488D8C0A" w14:textId="77777777" w:rsidR="00595159" w:rsidRDefault="00595159"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1BF0BFCA" w14:textId="2DA16956" w:rsidR="00D50544" w:rsidRDefault="00676BBC"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81603</w:t>
      </w:r>
      <w:r w:rsidR="00D50544">
        <w:rPr>
          <w:sz w:val="22"/>
          <w:szCs w:val="22"/>
        </w:rPr>
        <w:t>-04</w:t>
      </w:r>
      <w:r w:rsidR="00D50544">
        <w:rPr>
          <w:sz w:val="22"/>
          <w:szCs w:val="22"/>
        </w:rPr>
        <w:tab/>
        <w:t>RESOURCE ESTIMATE</w:t>
      </w:r>
    </w:p>
    <w:p w14:paraId="7DFA799A" w14:textId="77777777" w:rsidR="00D50544" w:rsidRDefault="00D5054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D180541" w14:textId="77777777" w:rsidR="00D50544" w:rsidRDefault="00D5054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For planning purposes, the estimated, direct, onsite inspection effort to complete this inspection procedure is 16 hours.  Actual inspection at any facility may require </w:t>
      </w:r>
      <w:proofErr w:type="gramStart"/>
      <w:r>
        <w:rPr>
          <w:sz w:val="22"/>
          <w:szCs w:val="22"/>
        </w:rPr>
        <w:t>more or less effort</w:t>
      </w:r>
      <w:proofErr w:type="gramEnd"/>
      <w:r>
        <w:rPr>
          <w:sz w:val="22"/>
          <w:szCs w:val="22"/>
        </w:rPr>
        <w:t xml:space="preserve"> depending on past inspection history, </w:t>
      </w:r>
      <w:r w:rsidR="00D32095">
        <w:rPr>
          <w:sz w:val="22"/>
          <w:szCs w:val="22"/>
        </w:rPr>
        <w:t>changes since the last inspection, conditions at the facility,</w:t>
      </w:r>
      <w:r>
        <w:rPr>
          <w:sz w:val="22"/>
          <w:szCs w:val="22"/>
        </w:rPr>
        <w:t xml:space="preserve"> and significance of the inspection findings.</w:t>
      </w:r>
    </w:p>
    <w:p w14:paraId="6D8E4F46" w14:textId="77777777" w:rsidR="00D50544" w:rsidRDefault="00D5054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7842745" w14:textId="77777777" w:rsidR="00D50544" w:rsidRDefault="00D5054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3E338D6" w14:textId="2452D366" w:rsidR="00D50544" w:rsidRDefault="00676BBC"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81603</w:t>
      </w:r>
      <w:r w:rsidR="00D50544">
        <w:rPr>
          <w:sz w:val="22"/>
          <w:szCs w:val="22"/>
        </w:rPr>
        <w:t>-05</w:t>
      </w:r>
      <w:r w:rsidR="00D50544">
        <w:rPr>
          <w:sz w:val="22"/>
          <w:szCs w:val="22"/>
        </w:rPr>
        <w:tab/>
        <w:t>PROCEDURE COMPLETION</w:t>
      </w:r>
    </w:p>
    <w:p w14:paraId="6F08617A" w14:textId="77777777" w:rsidR="00D50544" w:rsidRDefault="00D5054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F90695A" w14:textId="1884AAA7" w:rsidR="00D50544" w:rsidRDefault="00D5054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The inspection of each of the applicable areas described above will constitute completion of this procedure.  The frequency at which this inspection procedure is to be completed is </w:t>
      </w:r>
      <w:r w:rsidR="00176D07">
        <w:rPr>
          <w:sz w:val="22"/>
          <w:szCs w:val="22"/>
        </w:rPr>
        <w:t>trienn</w:t>
      </w:r>
      <w:r w:rsidR="00B24364">
        <w:rPr>
          <w:sz w:val="22"/>
          <w:szCs w:val="22"/>
        </w:rPr>
        <w:t>ially</w:t>
      </w:r>
      <w:r>
        <w:rPr>
          <w:sz w:val="22"/>
          <w:szCs w:val="22"/>
        </w:rPr>
        <w:t>.</w:t>
      </w:r>
    </w:p>
    <w:p w14:paraId="5226680D" w14:textId="77777777" w:rsidR="00D50544" w:rsidRDefault="00D5054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672AA11" w14:textId="77777777" w:rsidR="00D50544" w:rsidRPr="00D50544" w:rsidRDefault="00D5054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7F324DF" w14:textId="194DA645" w:rsidR="00457BFD" w:rsidRPr="006F436E" w:rsidRDefault="00676BBC"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81603</w:t>
      </w:r>
      <w:r w:rsidR="00457BFD" w:rsidRPr="006F436E">
        <w:rPr>
          <w:sz w:val="22"/>
          <w:szCs w:val="22"/>
        </w:rPr>
        <w:t>-0</w:t>
      </w:r>
      <w:r w:rsidR="00D50544">
        <w:rPr>
          <w:sz w:val="22"/>
          <w:szCs w:val="22"/>
        </w:rPr>
        <w:t>6</w:t>
      </w:r>
      <w:r w:rsidR="00457BFD" w:rsidRPr="006F436E">
        <w:rPr>
          <w:sz w:val="22"/>
          <w:szCs w:val="22"/>
        </w:rPr>
        <w:tab/>
        <w:t>REFERENCES</w:t>
      </w:r>
    </w:p>
    <w:p w14:paraId="65DA388E" w14:textId="77777777" w:rsidR="00F45B38" w:rsidRPr="006F436E" w:rsidRDefault="00F45B38"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FB88C9A" w14:textId="77777777" w:rsidR="00622C8D" w:rsidRPr="00622C8D" w:rsidRDefault="00622C8D" w:rsidP="00622C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622C8D">
        <w:rPr>
          <w:sz w:val="22"/>
          <w:szCs w:val="22"/>
        </w:rPr>
        <w:t>Regulatory Guide 5.7, “Entry/Exit Control for Protected Areas, Vital Areas, and Material Access Areas”</w:t>
      </w:r>
    </w:p>
    <w:p w14:paraId="65F6FB29" w14:textId="77777777" w:rsidR="00622C8D" w:rsidRPr="00622C8D" w:rsidRDefault="00622C8D" w:rsidP="00622C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F0E409D" w14:textId="77777777" w:rsidR="00622C8D" w:rsidRDefault="00622C8D" w:rsidP="00622C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622C8D">
        <w:rPr>
          <w:sz w:val="22"/>
          <w:szCs w:val="22"/>
        </w:rPr>
        <w:t>Regulatory Guide 5.12, “General Use of Locks in the Protection and Control of Facilities and Special Nuclear Material”</w:t>
      </w:r>
    </w:p>
    <w:p w14:paraId="70D1B660" w14:textId="77777777" w:rsidR="00622C8D" w:rsidRDefault="00622C8D"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84E7DEE" w14:textId="77777777" w:rsidR="00FD18A7" w:rsidRDefault="004D3DC3"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Regulatory Guide 5.59, “Standard Format and Content for a Licensee Physical Security Plan for the Protection of Special Nuclear Material of Moderate of Low Strategic Significance”</w:t>
      </w:r>
    </w:p>
    <w:p w14:paraId="3641F372" w14:textId="77777777" w:rsidR="00D50544" w:rsidRDefault="00D50544"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B252A0B" w14:textId="77777777" w:rsidR="00D50544" w:rsidRPr="006F436E" w:rsidRDefault="00D50544" w:rsidP="004D3D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Manual Chapter 2545, “Research and Test Reactor Inspection Program</w:t>
      </w:r>
      <w:r w:rsidR="00D32095">
        <w:rPr>
          <w:sz w:val="22"/>
          <w:szCs w:val="22"/>
        </w:rPr>
        <w:t>”</w:t>
      </w:r>
    </w:p>
    <w:p w14:paraId="7BCAA25D" w14:textId="77777777" w:rsidR="00FB626E" w:rsidRDefault="00FB626E"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7C3B6BC" w14:textId="77777777" w:rsidR="00861C0F" w:rsidRPr="006F436E" w:rsidRDefault="00861C0F"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A4601F9" w14:textId="77777777" w:rsidR="00143D0F" w:rsidRPr="00143D0F" w:rsidRDefault="00EA2484"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center"/>
        <w:rPr>
          <w:sz w:val="22"/>
          <w:szCs w:val="22"/>
        </w:rPr>
      </w:pPr>
      <w:r w:rsidRPr="006F436E">
        <w:rPr>
          <w:sz w:val="22"/>
          <w:szCs w:val="22"/>
        </w:rPr>
        <w:t>END</w:t>
      </w:r>
    </w:p>
    <w:p w14:paraId="0AC65F5D" w14:textId="77777777" w:rsidR="00AA18CA" w:rsidRDefault="00AA18CA"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color w:val="000000"/>
          <w:sz w:val="22"/>
          <w:szCs w:val="22"/>
        </w:rPr>
      </w:pPr>
    </w:p>
    <w:p w14:paraId="77452535" w14:textId="77777777" w:rsidR="00861C0F" w:rsidRDefault="00861C0F"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color w:val="000000"/>
          <w:sz w:val="22"/>
          <w:szCs w:val="22"/>
        </w:rPr>
      </w:pPr>
    </w:p>
    <w:p w14:paraId="32B16BD3" w14:textId="77777777" w:rsidR="007909B5" w:rsidRPr="00CF1D85" w:rsidRDefault="00F51B27"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CF1D85">
        <w:rPr>
          <w:sz w:val="22"/>
          <w:szCs w:val="22"/>
        </w:rPr>
        <w:t>Attachment</w:t>
      </w:r>
      <w:r w:rsidR="007909B5" w:rsidRPr="00CF1D85">
        <w:rPr>
          <w:sz w:val="22"/>
          <w:szCs w:val="22"/>
        </w:rPr>
        <w:t>:</w:t>
      </w:r>
    </w:p>
    <w:p w14:paraId="5B824402" w14:textId="6D1974C8" w:rsidR="00851759" w:rsidRPr="00143D0F" w:rsidRDefault="007909B5" w:rsidP="00F76B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sectPr w:rsidR="00851759" w:rsidRPr="00143D0F" w:rsidSect="00B6090A">
          <w:footerReference w:type="default" r:id="rId11"/>
          <w:footerReference w:type="first" r:id="rId12"/>
          <w:pgSz w:w="12240" w:h="15840" w:code="1"/>
          <w:pgMar w:top="1440" w:right="1440" w:bottom="1440" w:left="1440" w:header="720" w:footer="720" w:gutter="0"/>
          <w:cols w:space="720"/>
          <w:docGrid w:linePitch="326"/>
        </w:sectPr>
      </w:pPr>
      <w:r w:rsidRPr="00CF1D85">
        <w:rPr>
          <w:sz w:val="22"/>
          <w:szCs w:val="22"/>
        </w:rPr>
        <w:tab/>
        <w:t>1.</w:t>
      </w:r>
      <w:r w:rsidRPr="00CF1D85">
        <w:rPr>
          <w:sz w:val="22"/>
          <w:szCs w:val="22"/>
        </w:rPr>
        <w:tab/>
      </w:r>
      <w:r w:rsidR="00F51B27" w:rsidRPr="00CF1D85">
        <w:rPr>
          <w:sz w:val="22"/>
          <w:szCs w:val="22"/>
        </w:rPr>
        <w:t xml:space="preserve">Revision History Sheet for IP </w:t>
      </w:r>
      <w:r w:rsidR="00676BBC">
        <w:rPr>
          <w:sz w:val="22"/>
          <w:szCs w:val="22"/>
        </w:rPr>
        <w:t>81603</w:t>
      </w:r>
    </w:p>
    <w:p w14:paraId="2F77F012" w14:textId="5800CF46" w:rsidR="00E05BAE" w:rsidRPr="00FB7509" w:rsidRDefault="00E05BAE" w:rsidP="00F76B95">
      <w:pPr>
        <w:widowControl/>
        <w:suppressAutoHyphens/>
        <w:jc w:val="center"/>
        <w:rPr>
          <w:sz w:val="22"/>
          <w:szCs w:val="22"/>
        </w:rPr>
      </w:pPr>
      <w:r w:rsidRPr="00FB7509">
        <w:rPr>
          <w:sz w:val="22"/>
          <w:szCs w:val="22"/>
        </w:rPr>
        <w:lastRenderedPageBreak/>
        <w:t>Attachment 1</w:t>
      </w:r>
      <w:r w:rsidR="00B245C9" w:rsidRPr="00FB7509">
        <w:rPr>
          <w:sz w:val="22"/>
          <w:szCs w:val="22"/>
        </w:rPr>
        <w:t xml:space="preserve"> - </w:t>
      </w:r>
      <w:r w:rsidRPr="00FB7509">
        <w:rPr>
          <w:sz w:val="22"/>
          <w:szCs w:val="22"/>
        </w:rPr>
        <w:t xml:space="preserve">Revision History </w:t>
      </w:r>
      <w:r w:rsidR="00B245C9" w:rsidRPr="00FB7509">
        <w:rPr>
          <w:sz w:val="22"/>
          <w:szCs w:val="22"/>
        </w:rPr>
        <w:t>f</w:t>
      </w:r>
      <w:r w:rsidRPr="00FB7509">
        <w:rPr>
          <w:sz w:val="22"/>
          <w:szCs w:val="22"/>
        </w:rPr>
        <w:t xml:space="preserve">or IP </w:t>
      </w:r>
      <w:r w:rsidR="00676BBC">
        <w:rPr>
          <w:sz w:val="22"/>
          <w:szCs w:val="22"/>
        </w:rPr>
        <w:t>81603</w:t>
      </w:r>
    </w:p>
    <w:tbl>
      <w:tblPr>
        <w:tblW w:w="5143"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20" w:type="dxa"/>
          <w:right w:w="120" w:type="dxa"/>
        </w:tblCellMar>
        <w:tblLook w:val="0000" w:firstRow="0" w:lastRow="0" w:firstColumn="0" w:lastColumn="0" w:noHBand="0" w:noVBand="0"/>
      </w:tblPr>
      <w:tblGrid>
        <w:gridCol w:w="1488"/>
        <w:gridCol w:w="1935"/>
        <w:gridCol w:w="5122"/>
        <w:gridCol w:w="2098"/>
        <w:gridCol w:w="2667"/>
      </w:tblGrid>
      <w:tr w:rsidR="00EB6A86" w:rsidRPr="00FB7509" w14:paraId="16F9EFF1" w14:textId="77777777" w:rsidTr="007E51F8">
        <w:trPr>
          <w:trHeight w:val="790"/>
          <w:jc w:val="center"/>
        </w:trPr>
        <w:tc>
          <w:tcPr>
            <w:tcW w:w="559" w:type="pct"/>
          </w:tcPr>
          <w:p w14:paraId="2741B93C" w14:textId="77777777" w:rsidR="00EB6A86" w:rsidRPr="00FB7509" w:rsidRDefault="00EB6A86" w:rsidP="00F76B95">
            <w:pPr>
              <w:widowControl/>
              <w:suppressAutoHyphens/>
              <w:rPr>
                <w:sz w:val="22"/>
                <w:szCs w:val="22"/>
              </w:rPr>
            </w:pPr>
            <w:r w:rsidRPr="00FB7509">
              <w:rPr>
                <w:sz w:val="22"/>
                <w:szCs w:val="22"/>
              </w:rPr>
              <w:t>Commitment Tracking Number</w:t>
            </w:r>
          </w:p>
        </w:tc>
        <w:tc>
          <w:tcPr>
            <w:tcW w:w="727" w:type="pct"/>
          </w:tcPr>
          <w:p w14:paraId="1F6BEC58" w14:textId="77777777" w:rsidR="00EB6A86" w:rsidRPr="00FB7509" w:rsidRDefault="00EB6A86" w:rsidP="00F76B95">
            <w:pPr>
              <w:widowControl/>
              <w:suppressAutoHyphens/>
              <w:rPr>
                <w:sz w:val="22"/>
                <w:szCs w:val="22"/>
              </w:rPr>
            </w:pPr>
            <w:r w:rsidRPr="00FB7509">
              <w:rPr>
                <w:sz w:val="22"/>
                <w:szCs w:val="22"/>
              </w:rPr>
              <w:t>Accession Number</w:t>
            </w:r>
          </w:p>
          <w:p w14:paraId="0A56B2A1" w14:textId="77777777" w:rsidR="00EB6A86" w:rsidRPr="00FB7509" w:rsidRDefault="00EB6A86" w:rsidP="00F76B95">
            <w:pPr>
              <w:widowControl/>
              <w:suppressAutoHyphens/>
              <w:rPr>
                <w:sz w:val="22"/>
                <w:szCs w:val="22"/>
              </w:rPr>
            </w:pPr>
            <w:r w:rsidRPr="00FB7509">
              <w:rPr>
                <w:sz w:val="22"/>
                <w:szCs w:val="22"/>
              </w:rPr>
              <w:t>Issue Date</w:t>
            </w:r>
          </w:p>
          <w:p w14:paraId="3B0F88FB" w14:textId="77777777" w:rsidR="00EB6A86" w:rsidRPr="00FB7509" w:rsidRDefault="00EB6A86" w:rsidP="00F76B95">
            <w:pPr>
              <w:widowControl/>
              <w:suppressAutoHyphens/>
              <w:rPr>
                <w:sz w:val="22"/>
                <w:szCs w:val="22"/>
              </w:rPr>
            </w:pPr>
            <w:r w:rsidRPr="00FB7509">
              <w:rPr>
                <w:sz w:val="22"/>
                <w:szCs w:val="22"/>
              </w:rPr>
              <w:t>Change Notice</w:t>
            </w:r>
          </w:p>
        </w:tc>
        <w:tc>
          <w:tcPr>
            <w:tcW w:w="1924" w:type="pct"/>
          </w:tcPr>
          <w:p w14:paraId="5E06CB64" w14:textId="77777777" w:rsidR="00EB6A86" w:rsidRPr="00FB7509" w:rsidRDefault="00EB6A86" w:rsidP="00F76B95">
            <w:pPr>
              <w:widowControl/>
              <w:suppressAutoHyphens/>
              <w:jc w:val="center"/>
              <w:rPr>
                <w:sz w:val="22"/>
                <w:szCs w:val="22"/>
              </w:rPr>
            </w:pPr>
            <w:r w:rsidRPr="00FB7509">
              <w:rPr>
                <w:sz w:val="22"/>
                <w:szCs w:val="22"/>
              </w:rPr>
              <w:t>Description of Change</w:t>
            </w:r>
          </w:p>
        </w:tc>
        <w:tc>
          <w:tcPr>
            <w:tcW w:w="788" w:type="pct"/>
          </w:tcPr>
          <w:p w14:paraId="45B59CBC" w14:textId="77777777" w:rsidR="00EB6A86" w:rsidRPr="00FB7509" w:rsidRDefault="00EB6A86" w:rsidP="00F76B95">
            <w:pPr>
              <w:widowControl/>
              <w:suppressAutoHyphens/>
              <w:rPr>
                <w:sz w:val="22"/>
                <w:szCs w:val="22"/>
              </w:rPr>
            </w:pPr>
            <w:r w:rsidRPr="00FB7509">
              <w:rPr>
                <w:sz w:val="22"/>
                <w:szCs w:val="22"/>
              </w:rPr>
              <w:t xml:space="preserve">Description of </w:t>
            </w:r>
          </w:p>
          <w:p w14:paraId="634AB73B" w14:textId="77777777" w:rsidR="00EB6A86" w:rsidRPr="00FB7509" w:rsidRDefault="00EB6A86" w:rsidP="00F76B95">
            <w:pPr>
              <w:widowControl/>
              <w:suppressAutoHyphens/>
              <w:rPr>
                <w:sz w:val="22"/>
                <w:szCs w:val="22"/>
              </w:rPr>
            </w:pPr>
            <w:r w:rsidRPr="00FB7509">
              <w:rPr>
                <w:sz w:val="22"/>
                <w:szCs w:val="22"/>
              </w:rPr>
              <w:t xml:space="preserve">Training Required </w:t>
            </w:r>
          </w:p>
          <w:p w14:paraId="44643198" w14:textId="77777777" w:rsidR="00EB6A86" w:rsidRPr="00FB7509" w:rsidRDefault="00EB6A86" w:rsidP="00F76B95">
            <w:pPr>
              <w:widowControl/>
              <w:suppressAutoHyphens/>
              <w:rPr>
                <w:sz w:val="22"/>
                <w:szCs w:val="22"/>
              </w:rPr>
            </w:pPr>
            <w:r w:rsidRPr="00FB7509">
              <w:rPr>
                <w:sz w:val="22"/>
                <w:szCs w:val="22"/>
              </w:rPr>
              <w:t>and Completion Date</w:t>
            </w:r>
          </w:p>
        </w:tc>
        <w:tc>
          <w:tcPr>
            <w:tcW w:w="1003" w:type="pct"/>
          </w:tcPr>
          <w:p w14:paraId="1E95075E" w14:textId="646E0939" w:rsidR="00EB6A86" w:rsidRDefault="00EB6A86" w:rsidP="00F76B95">
            <w:pPr>
              <w:widowControl/>
              <w:suppressAutoHyphens/>
              <w:rPr>
                <w:sz w:val="22"/>
                <w:szCs w:val="22"/>
              </w:rPr>
            </w:pPr>
            <w:r w:rsidRPr="00FB7509">
              <w:rPr>
                <w:sz w:val="22"/>
                <w:szCs w:val="22"/>
              </w:rPr>
              <w:t xml:space="preserve">Comment </w:t>
            </w:r>
            <w:r w:rsidR="00EF514B">
              <w:rPr>
                <w:sz w:val="22"/>
                <w:szCs w:val="22"/>
              </w:rPr>
              <w:t xml:space="preserve">Resolution </w:t>
            </w:r>
            <w:r w:rsidRPr="00FB7509">
              <w:rPr>
                <w:sz w:val="22"/>
                <w:szCs w:val="22"/>
              </w:rPr>
              <w:t xml:space="preserve">and </w:t>
            </w:r>
            <w:r w:rsidR="00EF514B">
              <w:rPr>
                <w:sz w:val="22"/>
                <w:szCs w:val="22"/>
              </w:rPr>
              <w:t xml:space="preserve">Closed </w:t>
            </w:r>
            <w:r w:rsidRPr="00FB7509">
              <w:rPr>
                <w:sz w:val="22"/>
                <w:szCs w:val="22"/>
              </w:rPr>
              <w:t xml:space="preserve">Feedback </w:t>
            </w:r>
            <w:r w:rsidR="00EF514B">
              <w:rPr>
                <w:sz w:val="22"/>
                <w:szCs w:val="22"/>
              </w:rPr>
              <w:t xml:space="preserve">Form </w:t>
            </w:r>
            <w:bookmarkStart w:id="0" w:name="_GoBack"/>
            <w:bookmarkEnd w:id="0"/>
            <w:r w:rsidRPr="00FB7509">
              <w:rPr>
                <w:sz w:val="22"/>
                <w:szCs w:val="22"/>
              </w:rPr>
              <w:t>Accession Number</w:t>
            </w:r>
          </w:p>
          <w:p w14:paraId="5648591E" w14:textId="77777777" w:rsidR="009B5FAA" w:rsidRDefault="009B5FAA" w:rsidP="00F76B95">
            <w:pPr>
              <w:widowControl/>
              <w:suppressAutoHyphens/>
              <w:rPr>
                <w:sz w:val="22"/>
                <w:szCs w:val="22"/>
              </w:rPr>
            </w:pPr>
            <w:r>
              <w:rPr>
                <w:sz w:val="22"/>
                <w:szCs w:val="22"/>
              </w:rPr>
              <w:t>(Pre-Decisional,</w:t>
            </w:r>
          </w:p>
          <w:p w14:paraId="308FC80A" w14:textId="77777777" w:rsidR="009B5FAA" w:rsidRPr="00FB7509" w:rsidRDefault="009B5FAA" w:rsidP="00F76B95">
            <w:pPr>
              <w:widowControl/>
              <w:suppressAutoHyphens/>
              <w:rPr>
                <w:sz w:val="22"/>
                <w:szCs w:val="22"/>
              </w:rPr>
            </w:pPr>
            <w:r>
              <w:rPr>
                <w:sz w:val="22"/>
                <w:szCs w:val="22"/>
              </w:rPr>
              <w:t>Non-Public Information)</w:t>
            </w:r>
          </w:p>
        </w:tc>
      </w:tr>
      <w:tr w:rsidR="00EB6A86" w:rsidRPr="00FB7509" w14:paraId="3AF70D09" w14:textId="77777777" w:rsidTr="007E51F8">
        <w:trPr>
          <w:jc w:val="center"/>
        </w:trPr>
        <w:tc>
          <w:tcPr>
            <w:tcW w:w="559" w:type="pct"/>
          </w:tcPr>
          <w:p w14:paraId="0D76AEE5" w14:textId="44E37FDA" w:rsidR="00EB6A86" w:rsidRPr="00DE5140" w:rsidRDefault="00EB6A86" w:rsidP="00F76B95">
            <w:pPr>
              <w:widowControl/>
              <w:suppressAutoHyphens/>
              <w:rPr>
                <w:sz w:val="22"/>
                <w:szCs w:val="22"/>
              </w:rPr>
            </w:pPr>
          </w:p>
          <w:p w14:paraId="1D203F77" w14:textId="77777777" w:rsidR="00EB6A86" w:rsidRPr="00DE5140" w:rsidRDefault="00EB6A86" w:rsidP="00F76B95">
            <w:pPr>
              <w:widowControl/>
              <w:suppressAutoHyphens/>
              <w:rPr>
                <w:sz w:val="22"/>
                <w:szCs w:val="22"/>
              </w:rPr>
            </w:pPr>
          </w:p>
        </w:tc>
        <w:tc>
          <w:tcPr>
            <w:tcW w:w="727" w:type="pct"/>
          </w:tcPr>
          <w:p w14:paraId="607629C8" w14:textId="77777777" w:rsidR="00EB6A86" w:rsidRDefault="002E27D7" w:rsidP="00F76B95">
            <w:pPr>
              <w:widowControl/>
              <w:suppressAutoHyphens/>
              <w:rPr>
                <w:sz w:val="22"/>
                <w:szCs w:val="22"/>
              </w:rPr>
            </w:pPr>
            <w:r>
              <w:rPr>
                <w:sz w:val="22"/>
                <w:szCs w:val="22"/>
              </w:rPr>
              <w:t>ML19190A269</w:t>
            </w:r>
          </w:p>
          <w:p w14:paraId="3813EE67" w14:textId="77777777" w:rsidR="002E27D7" w:rsidRDefault="007E51F8" w:rsidP="00F76B95">
            <w:pPr>
              <w:widowControl/>
              <w:suppressAutoHyphens/>
              <w:rPr>
                <w:sz w:val="22"/>
                <w:szCs w:val="22"/>
              </w:rPr>
            </w:pPr>
            <w:r>
              <w:rPr>
                <w:sz w:val="22"/>
                <w:szCs w:val="22"/>
              </w:rPr>
              <w:t>03/13/20</w:t>
            </w:r>
          </w:p>
          <w:p w14:paraId="792F7B83" w14:textId="70D23E1F" w:rsidR="007E51F8" w:rsidRPr="00DE5140" w:rsidRDefault="007E51F8" w:rsidP="00F76B95">
            <w:pPr>
              <w:widowControl/>
              <w:suppressAutoHyphens/>
              <w:rPr>
                <w:sz w:val="22"/>
                <w:szCs w:val="22"/>
              </w:rPr>
            </w:pPr>
            <w:r>
              <w:rPr>
                <w:sz w:val="22"/>
                <w:szCs w:val="22"/>
              </w:rPr>
              <w:t>CN 20-015</w:t>
            </w:r>
          </w:p>
        </w:tc>
        <w:tc>
          <w:tcPr>
            <w:tcW w:w="1924" w:type="pct"/>
          </w:tcPr>
          <w:p w14:paraId="2DA25524" w14:textId="77777777" w:rsidR="00EB6A86" w:rsidRDefault="00EB6A86" w:rsidP="00EB616B">
            <w:pPr>
              <w:widowControl/>
              <w:suppressAutoHyphens/>
              <w:rPr>
                <w:sz w:val="22"/>
                <w:szCs w:val="22"/>
              </w:rPr>
            </w:pPr>
            <w:r w:rsidRPr="00DE5140">
              <w:rPr>
                <w:sz w:val="22"/>
                <w:szCs w:val="22"/>
              </w:rPr>
              <w:t xml:space="preserve">Initial issue to support inspection of </w:t>
            </w:r>
            <w:r w:rsidR="00EB616B">
              <w:rPr>
                <w:sz w:val="22"/>
                <w:szCs w:val="22"/>
              </w:rPr>
              <w:t xml:space="preserve">research and test reactor </w:t>
            </w:r>
            <w:r w:rsidRPr="00DE5140">
              <w:rPr>
                <w:sz w:val="22"/>
                <w:szCs w:val="22"/>
              </w:rPr>
              <w:t>programs described in IMC 25</w:t>
            </w:r>
            <w:r w:rsidR="00EB616B">
              <w:rPr>
                <w:sz w:val="22"/>
                <w:szCs w:val="22"/>
              </w:rPr>
              <w:t>45</w:t>
            </w:r>
            <w:r w:rsidRPr="00DE5140">
              <w:rPr>
                <w:sz w:val="22"/>
                <w:szCs w:val="22"/>
              </w:rPr>
              <w:t>.</w:t>
            </w:r>
            <w:r w:rsidR="00267954">
              <w:rPr>
                <w:sz w:val="22"/>
                <w:szCs w:val="22"/>
              </w:rPr>
              <w:t xml:space="preserve">  </w:t>
            </w:r>
          </w:p>
          <w:p w14:paraId="47A905FE" w14:textId="77777777" w:rsidR="00EB616B" w:rsidRPr="00DE5140" w:rsidRDefault="00EB616B" w:rsidP="00EB616B">
            <w:pPr>
              <w:widowControl/>
              <w:suppressAutoHyphens/>
              <w:rPr>
                <w:sz w:val="22"/>
                <w:szCs w:val="22"/>
              </w:rPr>
            </w:pPr>
          </w:p>
        </w:tc>
        <w:tc>
          <w:tcPr>
            <w:tcW w:w="788" w:type="pct"/>
          </w:tcPr>
          <w:p w14:paraId="3A57B8CA" w14:textId="4933B88A" w:rsidR="00EB6A86" w:rsidRPr="00DE5140" w:rsidRDefault="002E27D7" w:rsidP="00F76B95">
            <w:pPr>
              <w:widowControl/>
              <w:suppressAutoHyphens/>
              <w:rPr>
                <w:sz w:val="22"/>
                <w:szCs w:val="22"/>
              </w:rPr>
            </w:pPr>
            <w:r>
              <w:rPr>
                <w:sz w:val="22"/>
                <w:szCs w:val="22"/>
              </w:rPr>
              <w:t>None</w:t>
            </w:r>
          </w:p>
        </w:tc>
        <w:tc>
          <w:tcPr>
            <w:tcW w:w="1003" w:type="pct"/>
          </w:tcPr>
          <w:p w14:paraId="5258FD37" w14:textId="41F286F9" w:rsidR="00EB6A86" w:rsidRPr="00DE5140" w:rsidRDefault="0008271A" w:rsidP="00F76B95">
            <w:pPr>
              <w:widowControl/>
              <w:suppressAutoHyphens/>
              <w:rPr>
                <w:sz w:val="22"/>
                <w:szCs w:val="22"/>
              </w:rPr>
            </w:pPr>
            <w:r>
              <w:rPr>
                <w:sz w:val="22"/>
                <w:szCs w:val="22"/>
              </w:rPr>
              <w:t>ML19205A354</w:t>
            </w:r>
          </w:p>
        </w:tc>
      </w:tr>
    </w:tbl>
    <w:p w14:paraId="32BBD4E2" w14:textId="77777777" w:rsidR="00E05BAE" w:rsidRPr="00276637" w:rsidRDefault="00E05BAE" w:rsidP="00F76B95">
      <w:pPr>
        <w:widowControl/>
        <w:tabs>
          <w:tab w:val="left" w:pos="5190"/>
        </w:tabs>
        <w:suppressAutoHyphens/>
        <w:rPr>
          <w:sz w:val="22"/>
          <w:szCs w:val="22"/>
        </w:rPr>
      </w:pPr>
    </w:p>
    <w:sectPr w:rsidR="00E05BAE" w:rsidRPr="00276637" w:rsidSect="002B5642">
      <w:footerReference w:type="default" r:id="rId13"/>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9CA161" w14:textId="77777777" w:rsidR="00C079CD" w:rsidRDefault="00C079CD">
      <w:r>
        <w:separator/>
      </w:r>
    </w:p>
  </w:endnote>
  <w:endnote w:type="continuationSeparator" w:id="0">
    <w:p w14:paraId="72EE180C" w14:textId="77777777" w:rsidR="00C079CD" w:rsidRDefault="00C07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P TypographicSymbols">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altName w:val="Arial"/>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FD0D4" w14:textId="46AD53CE" w:rsidR="004D3DC3" w:rsidRPr="00D51C0C" w:rsidRDefault="00B6090A" w:rsidP="00F5612A">
    <w:pPr>
      <w:pStyle w:val="Footer"/>
      <w:tabs>
        <w:tab w:val="clear" w:pos="4320"/>
        <w:tab w:val="clear" w:pos="8640"/>
        <w:tab w:val="center" w:pos="4680"/>
        <w:tab w:val="right" w:pos="9360"/>
      </w:tabs>
      <w:rPr>
        <w:sz w:val="22"/>
        <w:szCs w:val="22"/>
      </w:rPr>
    </w:pPr>
    <w:r>
      <w:rPr>
        <w:sz w:val="22"/>
        <w:szCs w:val="22"/>
      </w:rPr>
      <w:t>I</w:t>
    </w:r>
    <w:r w:rsidR="004D3DC3" w:rsidRPr="00D51C0C">
      <w:rPr>
        <w:sz w:val="22"/>
        <w:szCs w:val="22"/>
      </w:rPr>
      <w:t>ssue Date:</w:t>
    </w:r>
    <w:r w:rsidR="007E51F8">
      <w:rPr>
        <w:sz w:val="22"/>
        <w:szCs w:val="22"/>
      </w:rPr>
      <w:t xml:space="preserve">  03/13/20</w:t>
    </w:r>
    <w:r w:rsidR="004D3DC3" w:rsidRPr="00D51C0C">
      <w:rPr>
        <w:sz w:val="22"/>
        <w:szCs w:val="22"/>
      </w:rPr>
      <w:tab/>
    </w:r>
    <w:r w:rsidR="004D3DC3" w:rsidRPr="00D51C0C">
      <w:rPr>
        <w:rStyle w:val="PageNumber"/>
        <w:sz w:val="22"/>
        <w:szCs w:val="22"/>
      </w:rPr>
      <w:fldChar w:fldCharType="begin"/>
    </w:r>
    <w:r w:rsidR="004D3DC3" w:rsidRPr="00D51C0C">
      <w:rPr>
        <w:rStyle w:val="PageNumber"/>
        <w:sz w:val="22"/>
        <w:szCs w:val="22"/>
      </w:rPr>
      <w:instrText xml:space="preserve"> PAGE </w:instrText>
    </w:r>
    <w:r w:rsidR="004D3DC3" w:rsidRPr="00D51C0C">
      <w:rPr>
        <w:rStyle w:val="PageNumber"/>
        <w:sz w:val="22"/>
        <w:szCs w:val="22"/>
      </w:rPr>
      <w:fldChar w:fldCharType="separate"/>
    </w:r>
    <w:r w:rsidR="004B6781">
      <w:rPr>
        <w:rStyle w:val="PageNumber"/>
        <w:noProof/>
        <w:sz w:val="22"/>
        <w:szCs w:val="22"/>
      </w:rPr>
      <w:t>11</w:t>
    </w:r>
    <w:r w:rsidR="004D3DC3" w:rsidRPr="00D51C0C">
      <w:rPr>
        <w:rStyle w:val="PageNumber"/>
        <w:sz w:val="22"/>
        <w:szCs w:val="22"/>
      </w:rPr>
      <w:fldChar w:fldCharType="end"/>
    </w:r>
    <w:r w:rsidR="00541729">
      <w:rPr>
        <w:rStyle w:val="PageNumber"/>
        <w:sz w:val="22"/>
        <w:szCs w:val="22"/>
      </w:rPr>
      <w:tab/>
    </w:r>
    <w:r w:rsidR="00676BBC">
      <w:rPr>
        <w:rStyle w:val="PageNumber"/>
        <w:sz w:val="22"/>
        <w:szCs w:val="22"/>
      </w:rPr>
      <w:t>81603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DAC1C" w14:textId="77777777" w:rsidR="004D3DC3" w:rsidRDefault="004D3DC3" w:rsidP="0040423A">
    <w:pPr>
      <w:widowControl/>
      <w:tabs>
        <w:tab w:val="center" w:pos="6750"/>
        <w:tab w:val="right" w:pos="12690"/>
        <w:tab w:val="right" w:pos="12780"/>
        <w:tab w:val="right" w:pos="12960"/>
      </w:tabs>
      <w:spacing w:line="307" w:lineRule="auto"/>
    </w:pPr>
    <w:r w:rsidRPr="00EB1B23">
      <w:t xml:space="preserve">Issue Date: </w:t>
    </w:r>
    <w:r w:rsidRPr="00EB1B23">
      <w:rPr>
        <w:color w:val="FF0000"/>
      </w:rPr>
      <w:t>10/01</w:t>
    </w:r>
    <w:r w:rsidRPr="00EB1B23">
      <w:t>/2009</w:t>
    </w:r>
    <w:r>
      <w:tab/>
    </w:r>
    <w:r w:rsidRPr="00851759">
      <w:rPr>
        <w:rStyle w:val="PageNumber"/>
      </w:rPr>
      <w:fldChar w:fldCharType="begin"/>
    </w:r>
    <w:r w:rsidRPr="00851759">
      <w:rPr>
        <w:rStyle w:val="PageNumber"/>
      </w:rPr>
      <w:instrText xml:space="preserve"> PAGE </w:instrText>
    </w:r>
    <w:r w:rsidRPr="00851759">
      <w:rPr>
        <w:rStyle w:val="PageNumber"/>
      </w:rPr>
      <w:fldChar w:fldCharType="separate"/>
    </w:r>
    <w:r>
      <w:rPr>
        <w:rStyle w:val="PageNumber"/>
        <w:noProof/>
      </w:rPr>
      <w:t>1</w:t>
    </w:r>
    <w:r w:rsidRPr="00851759">
      <w:rPr>
        <w:rStyle w:val="PageNumber"/>
      </w:rPr>
      <w:fldChar w:fldCharType="end"/>
    </w:r>
    <w:r>
      <w:rPr>
        <w:rStyle w:val="PageNumber"/>
      </w:rPr>
      <w:tab/>
    </w:r>
    <w:r>
      <w:rPr>
        <w:color w:val="FF0000"/>
      </w:rPr>
      <w:t>35007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B8046" w14:textId="15CAD3C6" w:rsidR="004D3DC3" w:rsidRPr="00235AC7" w:rsidRDefault="004D3DC3" w:rsidP="00E05BAE">
    <w:pPr>
      <w:pStyle w:val="Footer"/>
      <w:tabs>
        <w:tab w:val="clear" w:pos="4320"/>
        <w:tab w:val="clear" w:pos="8640"/>
        <w:tab w:val="center" w:pos="6480"/>
        <w:tab w:val="right" w:pos="12960"/>
      </w:tabs>
      <w:rPr>
        <w:sz w:val="22"/>
        <w:szCs w:val="22"/>
      </w:rPr>
    </w:pPr>
    <w:r w:rsidRPr="00235AC7">
      <w:rPr>
        <w:rStyle w:val="PageNumber"/>
        <w:sz w:val="22"/>
        <w:szCs w:val="22"/>
      </w:rPr>
      <w:t xml:space="preserve">Issue Date:  </w:t>
    </w:r>
    <w:r w:rsidR="007E51F8">
      <w:rPr>
        <w:rStyle w:val="PageNumber"/>
        <w:sz w:val="22"/>
        <w:szCs w:val="22"/>
      </w:rPr>
      <w:t>03/13/20</w:t>
    </w:r>
    <w:r w:rsidRPr="00235AC7">
      <w:rPr>
        <w:rStyle w:val="PageNumber"/>
        <w:sz w:val="22"/>
        <w:szCs w:val="22"/>
      </w:rPr>
      <w:tab/>
      <w:t>Att1-</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4B6781">
      <w:rPr>
        <w:rStyle w:val="PageNumber"/>
        <w:noProof/>
        <w:sz w:val="22"/>
        <w:szCs w:val="22"/>
      </w:rPr>
      <w:t>12</w:t>
    </w:r>
    <w:r w:rsidRPr="00235AC7">
      <w:rPr>
        <w:rStyle w:val="PageNumber"/>
        <w:sz w:val="22"/>
        <w:szCs w:val="22"/>
      </w:rPr>
      <w:fldChar w:fldCharType="end"/>
    </w:r>
    <w:r w:rsidR="00BD3BE7">
      <w:rPr>
        <w:rStyle w:val="PageNumber"/>
        <w:sz w:val="22"/>
        <w:szCs w:val="22"/>
      </w:rPr>
      <w:tab/>
    </w:r>
    <w:r w:rsidR="00676BBC">
      <w:rPr>
        <w:rStyle w:val="PageNumber"/>
        <w:sz w:val="22"/>
        <w:szCs w:val="22"/>
      </w:rPr>
      <w:t>81603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5E980A" w14:textId="77777777" w:rsidR="00C079CD" w:rsidRDefault="00C079CD">
      <w:r>
        <w:separator/>
      </w:r>
    </w:p>
  </w:footnote>
  <w:footnote w:type="continuationSeparator" w:id="0">
    <w:p w14:paraId="7D4BEE39" w14:textId="77777777" w:rsidR="00C079CD" w:rsidRDefault="00C079CD">
      <w:r>
        <w:continuationSeparator/>
      </w:r>
    </w:p>
  </w:footnote>
  <w:footnote w:id="1">
    <w:p w14:paraId="711997DD" w14:textId="77777777" w:rsidR="003D2681" w:rsidRDefault="003D2681" w:rsidP="003D2681">
      <w:pPr>
        <w:pStyle w:val="FootnoteText"/>
      </w:pPr>
      <w:r>
        <w:rPr>
          <w:rStyle w:val="FootnoteReference"/>
        </w:rPr>
        <w:footnoteRef/>
      </w:r>
      <w:r>
        <w:t xml:space="preserve"> </w:t>
      </w:r>
      <w:r w:rsidRPr="00FB19FF">
        <w:rPr>
          <w:sz w:val="18"/>
        </w:rPr>
        <w:t xml:space="preserve">Between 2002-2004, NRC issued Confirmatory Action Letters to formalize commitments to incorporate site-specific compensatory measures, which enhanced protection against radiological sabotage or theft.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04960"/>
    <w:multiLevelType w:val="hybridMultilevel"/>
    <w:tmpl w:val="D50CD37E"/>
    <w:lvl w:ilvl="0" w:tplc="3E06FDD2">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058D1A3C"/>
    <w:multiLevelType w:val="hybridMultilevel"/>
    <w:tmpl w:val="184EAA72"/>
    <w:lvl w:ilvl="0" w:tplc="DC6EF394">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2" w15:restartNumberingAfterBreak="0">
    <w:nsid w:val="10524C47"/>
    <w:multiLevelType w:val="hybridMultilevel"/>
    <w:tmpl w:val="03206494"/>
    <w:lvl w:ilvl="0" w:tplc="B3740542">
      <w:start w:val="5"/>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8E74B1"/>
    <w:multiLevelType w:val="hybridMultilevel"/>
    <w:tmpl w:val="27FC604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22306E"/>
    <w:multiLevelType w:val="hybridMultilevel"/>
    <w:tmpl w:val="BC56CE46"/>
    <w:lvl w:ilvl="0" w:tplc="74DC8528">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5" w15:restartNumberingAfterBreak="0">
    <w:nsid w:val="1EB82A06"/>
    <w:multiLevelType w:val="hybridMultilevel"/>
    <w:tmpl w:val="DB4E00BC"/>
    <w:lvl w:ilvl="0" w:tplc="04090019">
      <w:start w:val="1"/>
      <w:numFmt w:val="lowerLetter"/>
      <w:lvlText w:val="%1."/>
      <w:lvlJc w:val="left"/>
      <w:pPr>
        <w:tabs>
          <w:tab w:val="num" w:pos="720"/>
        </w:tabs>
        <w:ind w:left="720" w:hanging="360"/>
      </w:pPr>
      <w:rPr>
        <w:rFonts w:hint="default"/>
        <w:color w:val="auto"/>
      </w:rPr>
    </w:lvl>
    <w:lvl w:ilvl="1" w:tplc="2110B4D6">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94271B"/>
    <w:multiLevelType w:val="hybridMultilevel"/>
    <w:tmpl w:val="E23829B6"/>
    <w:lvl w:ilvl="0" w:tplc="04090019">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FA23B54"/>
    <w:multiLevelType w:val="hybridMultilevel"/>
    <w:tmpl w:val="6948605E"/>
    <w:lvl w:ilvl="0" w:tplc="28548D6E">
      <w:start w:val="1"/>
      <w:numFmt w:val="decimal"/>
      <w:lvlText w:val="(%1)"/>
      <w:lvlJc w:val="left"/>
      <w:pPr>
        <w:tabs>
          <w:tab w:val="num" w:pos="2434"/>
        </w:tabs>
        <w:ind w:left="2434" w:hanging="360"/>
      </w:pPr>
      <w:rPr>
        <w:rFonts w:hint="default"/>
        <w:color w:val="auto"/>
      </w:rPr>
    </w:lvl>
    <w:lvl w:ilvl="1" w:tplc="04090003" w:tentative="1">
      <w:start w:val="1"/>
      <w:numFmt w:val="bullet"/>
      <w:lvlText w:val="o"/>
      <w:lvlJc w:val="left"/>
      <w:pPr>
        <w:tabs>
          <w:tab w:val="num" w:pos="3154"/>
        </w:tabs>
        <w:ind w:left="3154" w:hanging="360"/>
      </w:pPr>
      <w:rPr>
        <w:rFonts w:ascii="Courier New" w:hAnsi="Courier New" w:cs="Courier New" w:hint="default"/>
      </w:rPr>
    </w:lvl>
    <w:lvl w:ilvl="2" w:tplc="04090005" w:tentative="1">
      <w:start w:val="1"/>
      <w:numFmt w:val="bullet"/>
      <w:lvlText w:val=""/>
      <w:lvlJc w:val="left"/>
      <w:pPr>
        <w:tabs>
          <w:tab w:val="num" w:pos="3874"/>
        </w:tabs>
        <w:ind w:left="3874" w:hanging="360"/>
      </w:pPr>
      <w:rPr>
        <w:rFonts w:ascii="Wingdings" w:hAnsi="Wingdings" w:hint="default"/>
      </w:rPr>
    </w:lvl>
    <w:lvl w:ilvl="3" w:tplc="04090001" w:tentative="1">
      <w:start w:val="1"/>
      <w:numFmt w:val="bullet"/>
      <w:lvlText w:val=""/>
      <w:lvlJc w:val="left"/>
      <w:pPr>
        <w:tabs>
          <w:tab w:val="num" w:pos="4594"/>
        </w:tabs>
        <w:ind w:left="4594" w:hanging="360"/>
      </w:pPr>
      <w:rPr>
        <w:rFonts w:ascii="Symbol" w:hAnsi="Symbol" w:hint="default"/>
      </w:rPr>
    </w:lvl>
    <w:lvl w:ilvl="4" w:tplc="04090003" w:tentative="1">
      <w:start w:val="1"/>
      <w:numFmt w:val="bullet"/>
      <w:lvlText w:val="o"/>
      <w:lvlJc w:val="left"/>
      <w:pPr>
        <w:tabs>
          <w:tab w:val="num" w:pos="5314"/>
        </w:tabs>
        <w:ind w:left="5314" w:hanging="360"/>
      </w:pPr>
      <w:rPr>
        <w:rFonts w:ascii="Courier New" w:hAnsi="Courier New" w:cs="Courier New" w:hint="default"/>
      </w:rPr>
    </w:lvl>
    <w:lvl w:ilvl="5" w:tplc="04090005" w:tentative="1">
      <w:start w:val="1"/>
      <w:numFmt w:val="bullet"/>
      <w:lvlText w:val=""/>
      <w:lvlJc w:val="left"/>
      <w:pPr>
        <w:tabs>
          <w:tab w:val="num" w:pos="6034"/>
        </w:tabs>
        <w:ind w:left="6034" w:hanging="360"/>
      </w:pPr>
      <w:rPr>
        <w:rFonts w:ascii="Wingdings" w:hAnsi="Wingdings" w:hint="default"/>
      </w:rPr>
    </w:lvl>
    <w:lvl w:ilvl="6" w:tplc="04090001" w:tentative="1">
      <w:start w:val="1"/>
      <w:numFmt w:val="bullet"/>
      <w:lvlText w:val=""/>
      <w:lvlJc w:val="left"/>
      <w:pPr>
        <w:tabs>
          <w:tab w:val="num" w:pos="6754"/>
        </w:tabs>
        <w:ind w:left="6754" w:hanging="360"/>
      </w:pPr>
      <w:rPr>
        <w:rFonts w:ascii="Symbol" w:hAnsi="Symbol" w:hint="default"/>
      </w:rPr>
    </w:lvl>
    <w:lvl w:ilvl="7" w:tplc="04090003" w:tentative="1">
      <w:start w:val="1"/>
      <w:numFmt w:val="bullet"/>
      <w:lvlText w:val="o"/>
      <w:lvlJc w:val="left"/>
      <w:pPr>
        <w:tabs>
          <w:tab w:val="num" w:pos="7474"/>
        </w:tabs>
        <w:ind w:left="7474" w:hanging="360"/>
      </w:pPr>
      <w:rPr>
        <w:rFonts w:ascii="Courier New" w:hAnsi="Courier New" w:cs="Courier New" w:hint="default"/>
      </w:rPr>
    </w:lvl>
    <w:lvl w:ilvl="8" w:tplc="04090005" w:tentative="1">
      <w:start w:val="1"/>
      <w:numFmt w:val="bullet"/>
      <w:lvlText w:val=""/>
      <w:lvlJc w:val="left"/>
      <w:pPr>
        <w:tabs>
          <w:tab w:val="num" w:pos="8194"/>
        </w:tabs>
        <w:ind w:left="8194" w:hanging="360"/>
      </w:pPr>
      <w:rPr>
        <w:rFonts w:ascii="Wingdings" w:hAnsi="Wingdings" w:hint="default"/>
      </w:rPr>
    </w:lvl>
  </w:abstractNum>
  <w:abstractNum w:abstractNumId="8" w15:restartNumberingAfterBreak="0">
    <w:nsid w:val="2035549D"/>
    <w:multiLevelType w:val="hybridMultilevel"/>
    <w:tmpl w:val="B54EEF3E"/>
    <w:lvl w:ilvl="0" w:tplc="3E06FDD2">
      <w:start w:val="1"/>
      <w:numFmt w:val="lowerLetter"/>
      <w:lvlText w:val="%1."/>
      <w:lvlJc w:val="left"/>
      <w:pPr>
        <w:ind w:left="810" w:hanging="360"/>
      </w:pPr>
      <w:rPr>
        <w:rFonts w:hint="default"/>
      </w:rPr>
    </w:lvl>
    <w:lvl w:ilvl="1" w:tplc="E7CE6BD6">
      <w:start w:val="1"/>
      <w:numFmt w:val="decimal"/>
      <w:lvlText w:val="(%2)"/>
      <w:lvlJc w:val="left"/>
      <w:pPr>
        <w:ind w:left="1620" w:hanging="63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20E76613"/>
    <w:multiLevelType w:val="hybridMultilevel"/>
    <w:tmpl w:val="6CDA6350"/>
    <w:lvl w:ilvl="0" w:tplc="EA344B82">
      <w:start w:val="2"/>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D23E9A"/>
    <w:multiLevelType w:val="hybridMultilevel"/>
    <w:tmpl w:val="D18C8CDE"/>
    <w:lvl w:ilvl="0" w:tplc="28548D6E">
      <w:start w:val="1"/>
      <w:numFmt w:val="decimal"/>
      <w:lvlText w:val="(%1)"/>
      <w:lvlJc w:val="left"/>
      <w:pPr>
        <w:tabs>
          <w:tab w:val="num" w:pos="2434"/>
        </w:tabs>
        <w:ind w:left="2434" w:hanging="360"/>
      </w:pPr>
      <w:rPr>
        <w:rFonts w:hint="default"/>
        <w:color w:val="auto"/>
      </w:rPr>
    </w:lvl>
    <w:lvl w:ilvl="1" w:tplc="04090003" w:tentative="1">
      <w:start w:val="1"/>
      <w:numFmt w:val="bullet"/>
      <w:lvlText w:val="o"/>
      <w:lvlJc w:val="left"/>
      <w:pPr>
        <w:tabs>
          <w:tab w:val="num" w:pos="3154"/>
        </w:tabs>
        <w:ind w:left="3154" w:hanging="360"/>
      </w:pPr>
      <w:rPr>
        <w:rFonts w:ascii="Courier New" w:hAnsi="Courier New" w:cs="Courier New" w:hint="default"/>
      </w:rPr>
    </w:lvl>
    <w:lvl w:ilvl="2" w:tplc="04090005" w:tentative="1">
      <w:start w:val="1"/>
      <w:numFmt w:val="bullet"/>
      <w:lvlText w:val=""/>
      <w:lvlJc w:val="left"/>
      <w:pPr>
        <w:tabs>
          <w:tab w:val="num" w:pos="3874"/>
        </w:tabs>
        <w:ind w:left="3874" w:hanging="360"/>
      </w:pPr>
      <w:rPr>
        <w:rFonts w:ascii="Wingdings" w:hAnsi="Wingdings" w:hint="default"/>
      </w:rPr>
    </w:lvl>
    <w:lvl w:ilvl="3" w:tplc="04090001" w:tentative="1">
      <w:start w:val="1"/>
      <w:numFmt w:val="bullet"/>
      <w:lvlText w:val=""/>
      <w:lvlJc w:val="left"/>
      <w:pPr>
        <w:tabs>
          <w:tab w:val="num" w:pos="4594"/>
        </w:tabs>
        <w:ind w:left="4594" w:hanging="360"/>
      </w:pPr>
      <w:rPr>
        <w:rFonts w:ascii="Symbol" w:hAnsi="Symbol" w:hint="default"/>
      </w:rPr>
    </w:lvl>
    <w:lvl w:ilvl="4" w:tplc="04090003" w:tentative="1">
      <w:start w:val="1"/>
      <w:numFmt w:val="bullet"/>
      <w:lvlText w:val="o"/>
      <w:lvlJc w:val="left"/>
      <w:pPr>
        <w:tabs>
          <w:tab w:val="num" w:pos="5314"/>
        </w:tabs>
        <w:ind w:left="5314" w:hanging="360"/>
      </w:pPr>
      <w:rPr>
        <w:rFonts w:ascii="Courier New" w:hAnsi="Courier New" w:cs="Courier New" w:hint="default"/>
      </w:rPr>
    </w:lvl>
    <w:lvl w:ilvl="5" w:tplc="04090005" w:tentative="1">
      <w:start w:val="1"/>
      <w:numFmt w:val="bullet"/>
      <w:lvlText w:val=""/>
      <w:lvlJc w:val="left"/>
      <w:pPr>
        <w:tabs>
          <w:tab w:val="num" w:pos="6034"/>
        </w:tabs>
        <w:ind w:left="6034" w:hanging="360"/>
      </w:pPr>
      <w:rPr>
        <w:rFonts w:ascii="Wingdings" w:hAnsi="Wingdings" w:hint="default"/>
      </w:rPr>
    </w:lvl>
    <w:lvl w:ilvl="6" w:tplc="04090001" w:tentative="1">
      <w:start w:val="1"/>
      <w:numFmt w:val="bullet"/>
      <w:lvlText w:val=""/>
      <w:lvlJc w:val="left"/>
      <w:pPr>
        <w:tabs>
          <w:tab w:val="num" w:pos="6754"/>
        </w:tabs>
        <w:ind w:left="6754" w:hanging="360"/>
      </w:pPr>
      <w:rPr>
        <w:rFonts w:ascii="Symbol" w:hAnsi="Symbol" w:hint="default"/>
      </w:rPr>
    </w:lvl>
    <w:lvl w:ilvl="7" w:tplc="04090003" w:tentative="1">
      <w:start w:val="1"/>
      <w:numFmt w:val="bullet"/>
      <w:lvlText w:val="o"/>
      <w:lvlJc w:val="left"/>
      <w:pPr>
        <w:tabs>
          <w:tab w:val="num" w:pos="7474"/>
        </w:tabs>
        <w:ind w:left="7474" w:hanging="360"/>
      </w:pPr>
      <w:rPr>
        <w:rFonts w:ascii="Courier New" w:hAnsi="Courier New" w:cs="Courier New" w:hint="default"/>
      </w:rPr>
    </w:lvl>
    <w:lvl w:ilvl="8" w:tplc="04090005" w:tentative="1">
      <w:start w:val="1"/>
      <w:numFmt w:val="bullet"/>
      <w:lvlText w:val=""/>
      <w:lvlJc w:val="left"/>
      <w:pPr>
        <w:tabs>
          <w:tab w:val="num" w:pos="8194"/>
        </w:tabs>
        <w:ind w:left="8194" w:hanging="360"/>
      </w:pPr>
      <w:rPr>
        <w:rFonts w:ascii="Wingdings" w:hAnsi="Wingdings" w:hint="default"/>
      </w:rPr>
    </w:lvl>
  </w:abstractNum>
  <w:abstractNum w:abstractNumId="11" w15:restartNumberingAfterBreak="0">
    <w:nsid w:val="22293D1E"/>
    <w:multiLevelType w:val="hybridMultilevel"/>
    <w:tmpl w:val="CB9E2394"/>
    <w:lvl w:ilvl="0" w:tplc="28548D6E">
      <w:start w:val="1"/>
      <w:numFmt w:val="decimal"/>
      <w:lvlText w:val="(%1)"/>
      <w:lvlJc w:val="left"/>
      <w:pPr>
        <w:tabs>
          <w:tab w:val="num" w:pos="2780"/>
        </w:tabs>
        <w:ind w:left="2780" w:hanging="360"/>
      </w:pPr>
      <w:rPr>
        <w:rFonts w:hint="default"/>
        <w:color w:val="auto"/>
      </w:rPr>
    </w:lvl>
    <w:lvl w:ilvl="1" w:tplc="04090003" w:tentative="1">
      <w:start w:val="1"/>
      <w:numFmt w:val="bullet"/>
      <w:lvlText w:val="o"/>
      <w:lvlJc w:val="left"/>
      <w:pPr>
        <w:tabs>
          <w:tab w:val="num" w:pos="3500"/>
        </w:tabs>
        <w:ind w:left="3500" w:hanging="360"/>
      </w:pPr>
      <w:rPr>
        <w:rFonts w:ascii="Courier New" w:hAnsi="Courier New" w:cs="Courier New" w:hint="default"/>
      </w:rPr>
    </w:lvl>
    <w:lvl w:ilvl="2" w:tplc="04090005" w:tentative="1">
      <w:start w:val="1"/>
      <w:numFmt w:val="bullet"/>
      <w:lvlText w:val=""/>
      <w:lvlJc w:val="left"/>
      <w:pPr>
        <w:tabs>
          <w:tab w:val="num" w:pos="4220"/>
        </w:tabs>
        <w:ind w:left="4220" w:hanging="360"/>
      </w:pPr>
      <w:rPr>
        <w:rFonts w:ascii="Wingdings" w:hAnsi="Wingdings" w:hint="default"/>
      </w:rPr>
    </w:lvl>
    <w:lvl w:ilvl="3" w:tplc="04090001" w:tentative="1">
      <w:start w:val="1"/>
      <w:numFmt w:val="bullet"/>
      <w:lvlText w:val=""/>
      <w:lvlJc w:val="left"/>
      <w:pPr>
        <w:tabs>
          <w:tab w:val="num" w:pos="4940"/>
        </w:tabs>
        <w:ind w:left="4940" w:hanging="360"/>
      </w:pPr>
      <w:rPr>
        <w:rFonts w:ascii="Symbol" w:hAnsi="Symbol" w:hint="default"/>
      </w:rPr>
    </w:lvl>
    <w:lvl w:ilvl="4" w:tplc="04090003" w:tentative="1">
      <w:start w:val="1"/>
      <w:numFmt w:val="bullet"/>
      <w:lvlText w:val="o"/>
      <w:lvlJc w:val="left"/>
      <w:pPr>
        <w:tabs>
          <w:tab w:val="num" w:pos="5660"/>
        </w:tabs>
        <w:ind w:left="5660" w:hanging="360"/>
      </w:pPr>
      <w:rPr>
        <w:rFonts w:ascii="Courier New" w:hAnsi="Courier New" w:cs="Courier New" w:hint="default"/>
      </w:rPr>
    </w:lvl>
    <w:lvl w:ilvl="5" w:tplc="04090005" w:tentative="1">
      <w:start w:val="1"/>
      <w:numFmt w:val="bullet"/>
      <w:lvlText w:val=""/>
      <w:lvlJc w:val="left"/>
      <w:pPr>
        <w:tabs>
          <w:tab w:val="num" w:pos="6380"/>
        </w:tabs>
        <w:ind w:left="6380" w:hanging="360"/>
      </w:pPr>
      <w:rPr>
        <w:rFonts w:ascii="Wingdings" w:hAnsi="Wingdings" w:hint="default"/>
      </w:rPr>
    </w:lvl>
    <w:lvl w:ilvl="6" w:tplc="04090001" w:tentative="1">
      <w:start w:val="1"/>
      <w:numFmt w:val="bullet"/>
      <w:lvlText w:val=""/>
      <w:lvlJc w:val="left"/>
      <w:pPr>
        <w:tabs>
          <w:tab w:val="num" w:pos="7100"/>
        </w:tabs>
        <w:ind w:left="7100" w:hanging="360"/>
      </w:pPr>
      <w:rPr>
        <w:rFonts w:ascii="Symbol" w:hAnsi="Symbol" w:hint="default"/>
      </w:rPr>
    </w:lvl>
    <w:lvl w:ilvl="7" w:tplc="04090003" w:tentative="1">
      <w:start w:val="1"/>
      <w:numFmt w:val="bullet"/>
      <w:lvlText w:val="o"/>
      <w:lvlJc w:val="left"/>
      <w:pPr>
        <w:tabs>
          <w:tab w:val="num" w:pos="7820"/>
        </w:tabs>
        <w:ind w:left="7820" w:hanging="360"/>
      </w:pPr>
      <w:rPr>
        <w:rFonts w:ascii="Courier New" w:hAnsi="Courier New" w:cs="Courier New" w:hint="default"/>
      </w:rPr>
    </w:lvl>
    <w:lvl w:ilvl="8" w:tplc="04090005" w:tentative="1">
      <w:start w:val="1"/>
      <w:numFmt w:val="bullet"/>
      <w:lvlText w:val=""/>
      <w:lvlJc w:val="left"/>
      <w:pPr>
        <w:tabs>
          <w:tab w:val="num" w:pos="8540"/>
        </w:tabs>
        <w:ind w:left="8540" w:hanging="360"/>
      </w:pPr>
      <w:rPr>
        <w:rFonts w:ascii="Wingdings" w:hAnsi="Wingdings" w:hint="default"/>
      </w:rPr>
    </w:lvl>
  </w:abstractNum>
  <w:abstractNum w:abstractNumId="12" w15:restartNumberingAfterBreak="0">
    <w:nsid w:val="25BE2A28"/>
    <w:multiLevelType w:val="hybridMultilevel"/>
    <w:tmpl w:val="AFEEDB30"/>
    <w:lvl w:ilvl="0" w:tplc="03FAF8F6">
      <w:start w:val="1"/>
      <w:numFmt w:val="decimal"/>
      <w:lvlText w:val="%1."/>
      <w:lvlJc w:val="left"/>
      <w:pPr>
        <w:ind w:left="1174" w:hanging="360"/>
      </w:pPr>
      <w:rPr>
        <w:rFonts w:hint="default"/>
      </w:rPr>
    </w:lvl>
    <w:lvl w:ilvl="1" w:tplc="04090019">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3" w15:restartNumberingAfterBreak="0">
    <w:nsid w:val="293629AE"/>
    <w:multiLevelType w:val="hybridMultilevel"/>
    <w:tmpl w:val="04EAC402"/>
    <w:lvl w:ilvl="0" w:tplc="EC1CA810">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4" w15:restartNumberingAfterBreak="0">
    <w:nsid w:val="2B7E46D8"/>
    <w:multiLevelType w:val="hybridMultilevel"/>
    <w:tmpl w:val="A61645A4"/>
    <w:lvl w:ilvl="0" w:tplc="D48ED5AC">
      <w:start w:val="1"/>
      <w:numFmt w:val="decimal"/>
      <w:lvlText w:val="%1."/>
      <w:lvlJc w:val="left"/>
      <w:pPr>
        <w:ind w:left="1436" w:hanging="63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5" w15:restartNumberingAfterBreak="0">
    <w:nsid w:val="34C40C81"/>
    <w:multiLevelType w:val="hybridMultilevel"/>
    <w:tmpl w:val="4D0669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75496A"/>
    <w:multiLevelType w:val="hybridMultilevel"/>
    <w:tmpl w:val="495487EA"/>
    <w:lvl w:ilvl="0" w:tplc="B526F28C">
      <w:start w:val="5"/>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2517C1"/>
    <w:multiLevelType w:val="hybridMultilevel"/>
    <w:tmpl w:val="7248A4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E07487D"/>
    <w:multiLevelType w:val="hybridMultilevel"/>
    <w:tmpl w:val="BBE23D7A"/>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A46B2E"/>
    <w:multiLevelType w:val="hybridMultilevel"/>
    <w:tmpl w:val="38D46B3C"/>
    <w:lvl w:ilvl="0" w:tplc="7904F952">
      <w:start w:val="3"/>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1E434C"/>
    <w:multiLevelType w:val="hybridMultilevel"/>
    <w:tmpl w:val="DE08893A"/>
    <w:lvl w:ilvl="0" w:tplc="0409000F">
      <w:start w:val="1"/>
      <w:numFmt w:val="decimal"/>
      <w:lvlText w:val="%1."/>
      <w:lvlJc w:val="left"/>
      <w:pPr>
        <w:tabs>
          <w:tab w:val="num" w:pos="1170"/>
        </w:tabs>
        <w:ind w:left="1170" w:hanging="360"/>
      </w:pPr>
      <w:rPr>
        <w:rFonts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1" w15:restartNumberingAfterBreak="0">
    <w:nsid w:val="4959245C"/>
    <w:multiLevelType w:val="hybridMultilevel"/>
    <w:tmpl w:val="02920826"/>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9B4E60"/>
    <w:multiLevelType w:val="hybridMultilevel"/>
    <w:tmpl w:val="41E0BD7A"/>
    <w:lvl w:ilvl="0" w:tplc="06569284">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3" w15:restartNumberingAfterBreak="0">
    <w:nsid w:val="4DC95703"/>
    <w:multiLevelType w:val="hybridMultilevel"/>
    <w:tmpl w:val="C9680E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1D6600"/>
    <w:multiLevelType w:val="hybridMultilevel"/>
    <w:tmpl w:val="757C930E"/>
    <w:lvl w:ilvl="0" w:tplc="61B62060">
      <w:start w:val="1"/>
      <w:numFmt w:val="decimal"/>
      <w:lvlText w:val="(%1)"/>
      <w:lvlJc w:val="left"/>
      <w:pPr>
        <w:ind w:left="634" w:hanging="360"/>
      </w:pPr>
      <w:rPr>
        <w:rFonts w:hint="default"/>
      </w:rPr>
    </w:lvl>
    <w:lvl w:ilvl="1" w:tplc="04090019">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5" w15:restartNumberingAfterBreak="0">
    <w:nsid w:val="4ED208C7"/>
    <w:multiLevelType w:val="hybridMultilevel"/>
    <w:tmpl w:val="94226654"/>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27" w15:restartNumberingAfterBreak="0">
    <w:nsid w:val="51A578BE"/>
    <w:multiLevelType w:val="hybridMultilevel"/>
    <w:tmpl w:val="0E2AC22C"/>
    <w:lvl w:ilvl="0" w:tplc="0409000F">
      <w:start w:val="1"/>
      <w:numFmt w:val="decimal"/>
      <w:lvlText w:val="%1."/>
      <w:lvlJc w:val="left"/>
      <w:pPr>
        <w:tabs>
          <w:tab w:val="num" w:pos="1170"/>
        </w:tabs>
        <w:ind w:left="1170" w:hanging="360"/>
      </w:pPr>
      <w:rPr>
        <w:rFonts w:hint="default"/>
        <w:color w:val="auto"/>
      </w:rPr>
    </w:lvl>
    <w:lvl w:ilvl="1" w:tplc="04090003">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8" w15:restartNumberingAfterBreak="0">
    <w:nsid w:val="53390249"/>
    <w:multiLevelType w:val="hybridMultilevel"/>
    <w:tmpl w:val="A1FE3920"/>
    <w:lvl w:ilvl="0" w:tplc="60BEC5B0">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3A0262"/>
    <w:multiLevelType w:val="hybridMultilevel"/>
    <w:tmpl w:val="204446A0"/>
    <w:lvl w:ilvl="0" w:tplc="18F27B66">
      <w:start w:val="1"/>
      <w:numFmt w:val="decimal"/>
      <w:lvlText w:val="(%1)"/>
      <w:lvlJc w:val="left"/>
      <w:pPr>
        <w:ind w:left="1530" w:hanging="360"/>
      </w:pPr>
      <w:rPr>
        <w:rFonts w:hint="default"/>
      </w:rPr>
    </w:lvl>
    <w:lvl w:ilvl="1" w:tplc="18F27B66">
      <w:start w:val="1"/>
      <w:numFmt w:val="decimal"/>
      <w:lvlText w:val="(%2)"/>
      <w:lvlJc w:val="left"/>
      <w:pPr>
        <w:ind w:left="2250" w:hanging="360"/>
      </w:pPr>
      <w:rPr>
        <w:rFonts w:hint="default"/>
      </w:r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0" w15:restartNumberingAfterBreak="0">
    <w:nsid w:val="5C450B68"/>
    <w:multiLevelType w:val="hybridMultilevel"/>
    <w:tmpl w:val="5B985EB0"/>
    <w:lvl w:ilvl="0" w:tplc="0C5ED6D6">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1" w15:restartNumberingAfterBreak="0">
    <w:nsid w:val="5DF96BDB"/>
    <w:multiLevelType w:val="hybridMultilevel"/>
    <w:tmpl w:val="F1B2D5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CB2DBA"/>
    <w:multiLevelType w:val="hybridMultilevel"/>
    <w:tmpl w:val="EB547DAE"/>
    <w:lvl w:ilvl="0" w:tplc="FC98EF04">
      <w:start w:val="1"/>
      <w:numFmt w:val="lowerLetter"/>
      <w:lvlText w:val="(%1)"/>
      <w:lvlJc w:val="left"/>
      <w:pPr>
        <w:ind w:left="2070" w:hanging="63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623A0537"/>
    <w:multiLevelType w:val="hybridMultilevel"/>
    <w:tmpl w:val="7248A4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8042658"/>
    <w:multiLevelType w:val="hybridMultilevel"/>
    <w:tmpl w:val="56B27216"/>
    <w:lvl w:ilvl="0" w:tplc="C26EAAC2">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5" w15:restartNumberingAfterBreak="0">
    <w:nsid w:val="6B487364"/>
    <w:multiLevelType w:val="hybridMultilevel"/>
    <w:tmpl w:val="484E2598"/>
    <w:lvl w:ilvl="0" w:tplc="0409000F">
      <w:start w:val="1"/>
      <w:numFmt w:val="decimal"/>
      <w:lvlText w:val="%1."/>
      <w:lvlJc w:val="left"/>
      <w:pPr>
        <w:tabs>
          <w:tab w:val="num" w:pos="1170"/>
        </w:tabs>
        <w:ind w:left="1170" w:hanging="360"/>
      </w:pPr>
      <w:rPr>
        <w:rFonts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36" w15:restartNumberingAfterBreak="0">
    <w:nsid w:val="6C80403C"/>
    <w:multiLevelType w:val="hybridMultilevel"/>
    <w:tmpl w:val="39AE300E"/>
    <w:lvl w:ilvl="0" w:tplc="865E3AFA">
      <w:start w:val="7"/>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54271E"/>
    <w:multiLevelType w:val="multilevel"/>
    <w:tmpl w:val="93F6BC98"/>
    <w:lvl w:ilvl="0">
      <w:start w:val="3"/>
      <w:numFmt w:val="decimalZero"/>
      <w:lvlText w:val="%1"/>
      <w:lvlJc w:val="left"/>
      <w:pPr>
        <w:tabs>
          <w:tab w:val="num" w:pos="660"/>
        </w:tabs>
        <w:ind w:left="660" w:hanging="660"/>
      </w:pPr>
      <w:rPr>
        <w:rFonts w:cs="Times New Roman" w:hint="default"/>
      </w:rPr>
    </w:lvl>
    <w:lvl w:ilvl="1">
      <w:start w:val="1"/>
      <w:numFmt w:val="decimalZero"/>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75FC0F41"/>
    <w:multiLevelType w:val="hybridMultilevel"/>
    <w:tmpl w:val="ABAC7C2A"/>
    <w:lvl w:ilvl="0" w:tplc="4DB80824">
      <w:start w:val="1"/>
      <w:numFmt w:val="lowerLetter"/>
      <w:lvlText w:val="%1."/>
      <w:lvlJc w:val="left"/>
      <w:pPr>
        <w:ind w:left="634" w:hanging="360"/>
      </w:pPr>
      <w:rPr>
        <w:rFonts w:hint="default"/>
      </w:rPr>
    </w:lvl>
    <w:lvl w:ilvl="1" w:tplc="04090019">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9" w15:restartNumberingAfterBreak="0">
    <w:nsid w:val="78FB0FA0"/>
    <w:multiLevelType w:val="hybridMultilevel"/>
    <w:tmpl w:val="3CB43800"/>
    <w:lvl w:ilvl="0" w:tplc="0409000F">
      <w:start w:val="1"/>
      <w:numFmt w:val="decimal"/>
      <w:lvlText w:val="%1."/>
      <w:lvlJc w:val="left"/>
      <w:pPr>
        <w:tabs>
          <w:tab w:val="num" w:pos="1170"/>
        </w:tabs>
        <w:ind w:left="1170" w:hanging="360"/>
      </w:pPr>
      <w:rPr>
        <w:rFonts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40" w15:restartNumberingAfterBreak="0">
    <w:nsid w:val="7A0B4C36"/>
    <w:multiLevelType w:val="hybridMultilevel"/>
    <w:tmpl w:val="F1B2D5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D472B4"/>
    <w:multiLevelType w:val="hybridMultilevel"/>
    <w:tmpl w:val="A9968374"/>
    <w:lvl w:ilvl="0" w:tplc="CB7865DA">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2" w15:restartNumberingAfterBreak="0">
    <w:nsid w:val="7AEB5D5A"/>
    <w:multiLevelType w:val="hybridMultilevel"/>
    <w:tmpl w:val="A3629256"/>
    <w:lvl w:ilvl="0" w:tplc="04090019">
      <w:start w:val="1"/>
      <w:numFmt w:val="lowerLetter"/>
      <w:lvlText w:val="%1."/>
      <w:lvlJc w:val="left"/>
      <w:pPr>
        <w:ind w:left="720" w:hanging="360"/>
      </w:p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FE2B08"/>
    <w:multiLevelType w:val="hybridMultilevel"/>
    <w:tmpl w:val="43BA9FD2"/>
    <w:lvl w:ilvl="0" w:tplc="C6623B10">
      <w:start w:val="1"/>
      <w:numFmt w:val="lowerRoman"/>
      <w:lvlText w:val="%1."/>
      <w:lvlJc w:val="left"/>
      <w:pPr>
        <w:ind w:left="994" w:hanging="72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44" w15:restartNumberingAfterBreak="0">
    <w:nsid w:val="7D267BE9"/>
    <w:multiLevelType w:val="hybridMultilevel"/>
    <w:tmpl w:val="68BC6908"/>
    <w:lvl w:ilvl="0" w:tplc="3D52BDB6">
      <w:start w:val="1"/>
      <w:numFmt w:val="lowerRoman"/>
      <w:lvlText w:val="%1."/>
      <w:lvlJc w:val="left"/>
      <w:pPr>
        <w:ind w:left="994" w:hanging="72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45" w15:restartNumberingAfterBreak="0">
    <w:nsid w:val="7DF56FD7"/>
    <w:multiLevelType w:val="hybridMultilevel"/>
    <w:tmpl w:val="AECE99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26"/>
  </w:num>
  <w:num w:numId="3">
    <w:abstractNumId w:val="35"/>
  </w:num>
  <w:num w:numId="4">
    <w:abstractNumId w:val="20"/>
  </w:num>
  <w:num w:numId="5">
    <w:abstractNumId w:val="39"/>
  </w:num>
  <w:num w:numId="6">
    <w:abstractNumId w:val="27"/>
  </w:num>
  <w:num w:numId="7">
    <w:abstractNumId w:val="11"/>
  </w:num>
  <w:num w:numId="8">
    <w:abstractNumId w:val="10"/>
  </w:num>
  <w:num w:numId="9">
    <w:abstractNumId w:val="5"/>
  </w:num>
  <w:num w:numId="10">
    <w:abstractNumId w:val="7"/>
  </w:num>
  <w:num w:numId="11">
    <w:abstractNumId w:val="0"/>
  </w:num>
  <w:num w:numId="12">
    <w:abstractNumId w:val="8"/>
  </w:num>
  <w:num w:numId="13">
    <w:abstractNumId w:val="38"/>
  </w:num>
  <w:num w:numId="14">
    <w:abstractNumId w:val="41"/>
  </w:num>
  <w:num w:numId="15">
    <w:abstractNumId w:val="16"/>
  </w:num>
  <w:num w:numId="16">
    <w:abstractNumId w:val="24"/>
  </w:num>
  <w:num w:numId="17">
    <w:abstractNumId w:val="12"/>
  </w:num>
  <w:num w:numId="18">
    <w:abstractNumId w:val="44"/>
  </w:num>
  <w:num w:numId="19">
    <w:abstractNumId w:val="6"/>
    <w:lvlOverride w:ilvl="0">
      <w:startOverride w:val="1"/>
    </w:lvlOverride>
    <w:lvlOverride w:ilvl="1"/>
    <w:lvlOverride w:ilvl="2"/>
    <w:lvlOverride w:ilvl="3"/>
    <w:lvlOverride w:ilvl="4"/>
    <w:lvlOverride w:ilvl="5"/>
    <w:lvlOverride w:ilvl="6"/>
    <w:lvlOverride w:ilvl="7"/>
    <w:lvlOverride w:ilvl="8"/>
  </w:num>
  <w:num w:numId="20">
    <w:abstractNumId w:val="28"/>
  </w:num>
  <w:num w:numId="21">
    <w:abstractNumId w:val="19"/>
  </w:num>
  <w:num w:numId="22">
    <w:abstractNumId w:val="9"/>
  </w:num>
  <w:num w:numId="23">
    <w:abstractNumId w:val="43"/>
  </w:num>
  <w:num w:numId="24">
    <w:abstractNumId w:val="1"/>
  </w:num>
  <w:num w:numId="25">
    <w:abstractNumId w:val="36"/>
  </w:num>
  <w:num w:numId="26">
    <w:abstractNumId w:val="22"/>
  </w:num>
  <w:num w:numId="27">
    <w:abstractNumId w:val="2"/>
  </w:num>
  <w:num w:numId="28">
    <w:abstractNumId w:val="14"/>
  </w:num>
  <w:num w:numId="29">
    <w:abstractNumId w:val="4"/>
  </w:num>
  <w:num w:numId="30">
    <w:abstractNumId w:val="30"/>
  </w:num>
  <w:num w:numId="31">
    <w:abstractNumId w:val="32"/>
  </w:num>
  <w:num w:numId="32">
    <w:abstractNumId w:val="34"/>
  </w:num>
  <w:num w:numId="33">
    <w:abstractNumId w:val="15"/>
  </w:num>
  <w:num w:numId="34">
    <w:abstractNumId w:val="23"/>
  </w:num>
  <w:num w:numId="35">
    <w:abstractNumId w:val="13"/>
  </w:num>
  <w:num w:numId="36">
    <w:abstractNumId w:val="29"/>
  </w:num>
  <w:num w:numId="37">
    <w:abstractNumId w:val="45"/>
  </w:num>
  <w:num w:numId="38">
    <w:abstractNumId w:val="42"/>
  </w:num>
  <w:num w:numId="39">
    <w:abstractNumId w:val="33"/>
  </w:num>
  <w:num w:numId="40">
    <w:abstractNumId w:val="31"/>
  </w:num>
  <w:num w:numId="41">
    <w:abstractNumId w:val="40"/>
  </w:num>
  <w:num w:numId="42">
    <w:abstractNumId w:val="17"/>
  </w:num>
  <w:num w:numId="43">
    <w:abstractNumId w:val="21"/>
  </w:num>
  <w:num w:numId="44">
    <w:abstractNumId w:val="25"/>
  </w:num>
  <w:num w:numId="45">
    <w:abstractNumId w:val="18"/>
  </w:num>
  <w:num w:numId="46">
    <w:abstractNumId w:val="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autoHyphenation/>
  <w:hyphenationZone w:val="1389"/>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399"/>
    <w:rsid w:val="00000521"/>
    <w:rsid w:val="000006F8"/>
    <w:rsid w:val="00000EAF"/>
    <w:rsid w:val="00001862"/>
    <w:rsid w:val="00001E26"/>
    <w:rsid w:val="00001F0D"/>
    <w:rsid w:val="00002B00"/>
    <w:rsid w:val="00002E4C"/>
    <w:rsid w:val="000038C5"/>
    <w:rsid w:val="00004257"/>
    <w:rsid w:val="000042A0"/>
    <w:rsid w:val="00010785"/>
    <w:rsid w:val="00011A50"/>
    <w:rsid w:val="00011A5E"/>
    <w:rsid w:val="00012808"/>
    <w:rsid w:val="00014C75"/>
    <w:rsid w:val="00016B60"/>
    <w:rsid w:val="00017BE3"/>
    <w:rsid w:val="00020A47"/>
    <w:rsid w:val="000220D1"/>
    <w:rsid w:val="0002219E"/>
    <w:rsid w:val="00022292"/>
    <w:rsid w:val="00023652"/>
    <w:rsid w:val="00023655"/>
    <w:rsid w:val="0002503C"/>
    <w:rsid w:val="00026957"/>
    <w:rsid w:val="000278C2"/>
    <w:rsid w:val="00030B7D"/>
    <w:rsid w:val="00031B9A"/>
    <w:rsid w:val="000320AF"/>
    <w:rsid w:val="00032D8A"/>
    <w:rsid w:val="0003322E"/>
    <w:rsid w:val="00033A30"/>
    <w:rsid w:val="00033CEF"/>
    <w:rsid w:val="00035A32"/>
    <w:rsid w:val="00036A34"/>
    <w:rsid w:val="00036C1D"/>
    <w:rsid w:val="00037377"/>
    <w:rsid w:val="00040DDA"/>
    <w:rsid w:val="000433ED"/>
    <w:rsid w:val="00044B60"/>
    <w:rsid w:val="0004717E"/>
    <w:rsid w:val="0004795E"/>
    <w:rsid w:val="0005062D"/>
    <w:rsid w:val="000516BF"/>
    <w:rsid w:val="00052EBC"/>
    <w:rsid w:val="00053302"/>
    <w:rsid w:val="00054AC8"/>
    <w:rsid w:val="00054CF9"/>
    <w:rsid w:val="00055E0C"/>
    <w:rsid w:val="000560B3"/>
    <w:rsid w:val="00056CE9"/>
    <w:rsid w:val="00060674"/>
    <w:rsid w:val="00062793"/>
    <w:rsid w:val="000636F3"/>
    <w:rsid w:val="00063F79"/>
    <w:rsid w:val="000642F7"/>
    <w:rsid w:val="00064A49"/>
    <w:rsid w:val="00064FD3"/>
    <w:rsid w:val="00065336"/>
    <w:rsid w:val="00065946"/>
    <w:rsid w:val="0006609F"/>
    <w:rsid w:val="00066BA3"/>
    <w:rsid w:val="00066EDB"/>
    <w:rsid w:val="0006729C"/>
    <w:rsid w:val="00067D52"/>
    <w:rsid w:val="000707BF"/>
    <w:rsid w:val="00071E94"/>
    <w:rsid w:val="0007244E"/>
    <w:rsid w:val="000737B9"/>
    <w:rsid w:val="00074581"/>
    <w:rsid w:val="00075EC0"/>
    <w:rsid w:val="00076772"/>
    <w:rsid w:val="00076876"/>
    <w:rsid w:val="00077188"/>
    <w:rsid w:val="00077F0B"/>
    <w:rsid w:val="00082018"/>
    <w:rsid w:val="000824D6"/>
    <w:rsid w:val="0008271A"/>
    <w:rsid w:val="00082F65"/>
    <w:rsid w:val="00083876"/>
    <w:rsid w:val="00084EDE"/>
    <w:rsid w:val="00084FE4"/>
    <w:rsid w:val="000860F9"/>
    <w:rsid w:val="000879FB"/>
    <w:rsid w:val="000906CF"/>
    <w:rsid w:val="00090A7C"/>
    <w:rsid w:val="000923B7"/>
    <w:rsid w:val="00093D20"/>
    <w:rsid w:val="00094203"/>
    <w:rsid w:val="0009463F"/>
    <w:rsid w:val="00094A28"/>
    <w:rsid w:val="00096E8F"/>
    <w:rsid w:val="000A01B5"/>
    <w:rsid w:val="000A0959"/>
    <w:rsid w:val="000A0D8B"/>
    <w:rsid w:val="000A2D23"/>
    <w:rsid w:val="000A40BB"/>
    <w:rsid w:val="000A43B4"/>
    <w:rsid w:val="000A4EBA"/>
    <w:rsid w:val="000A6383"/>
    <w:rsid w:val="000A66B0"/>
    <w:rsid w:val="000A6EE8"/>
    <w:rsid w:val="000A6FDF"/>
    <w:rsid w:val="000A7367"/>
    <w:rsid w:val="000B08CD"/>
    <w:rsid w:val="000B1415"/>
    <w:rsid w:val="000B2B21"/>
    <w:rsid w:val="000B48FE"/>
    <w:rsid w:val="000B5602"/>
    <w:rsid w:val="000B5625"/>
    <w:rsid w:val="000B5E2A"/>
    <w:rsid w:val="000B6316"/>
    <w:rsid w:val="000B677D"/>
    <w:rsid w:val="000B7022"/>
    <w:rsid w:val="000C09AC"/>
    <w:rsid w:val="000C1AE1"/>
    <w:rsid w:val="000C2849"/>
    <w:rsid w:val="000C2BC9"/>
    <w:rsid w:val="000C51EC"/>
    <w:rsid w:val="000C59D2"/>
    <w:rsid w:val="000C77E0"/>
    <w:rsid w:val="000C7CC8"/>
    <w:rsid w:val="000D0019"/>
    <w:rsid w:val="000D0F04"/>
    <w:rsid w:val="000D18B3"/>
    <w:rsid w:val="000D33F7"/>
    <w:rsid w:val="000D37D5"/>
    <w:rsid w:val="000D5CA8"/>
    <w:rsid w:val="000D7D1C"/>
    <w:rsid w:val="000E0CB8"/>
    <w:rsid w:val="000E44B1"/>
    <w:rsid w:val="000E6292"/>
    <w:rsid w:val="000E684C"/>
    <w:rsid w:val="000F1A7E"/>
    <w:rsid w:val="000F2F08"/>
    <w:rsid w:val="000F405E"/>
    <w:rsid w:val="000F447D"/>
    <w:rsid w:val="000F4EFF"/>
    <w:rsid w:val="000F5C5B"/>
    <w:rsid w:val="000F6D08"/>
    <w:rsid w:val="000F72F8"/>
    <w:rsid w:val="0010194D"/>
    <w:rsid w:val="00101B4B"/>
    <w:rsid w:val="00101C1A"/>
    <w:rsid w:val="00104B71"/>
    <w:rsid w:val="0010592F"/>
    <w:rsid w:val="00106004"/>
    <w:rsid w:val="001069B4"/>
    <w:rsid w:val="001075D8"/>
    <w:rsid w:val="00107CC0"/>
    <w:rsid w:val="00110B58"/>
    <w:rsid w:val="00110EA1"/>
    <w:rsid w:val="00111C0A"/>
    <w:rsid w:val="00112846"/>
    <w:rsid w:val="00114943"/>
    <w:rsid w:val="00116932"/>
    <w:rsid w:val="00116AE8"/>
    <w:rsid w:val="0011703D"/>
    <w:rsid w:val="00117349"/>
    <w:rsid w:val="001202CA"/>
    <w:rsid w:val="00120D5C"/>
    <w:rsid w:val="0012106D"/>
    <w:rsid w:val="0012290C"/>
    <w:rsid w:val="001236B2"/>
    <w:rsid w:val="00123C2A"/>
    <w:rsid w:val="001262EC"/>
    <w:rsid w:val="00126E55"/>
    <w:rsid w:val="001303FD"/>
    <w:rsid w:val="00131185"/>
    <w:rsid w:val="00131DE1"/>
    <w:rsid w:val="00131E31"/>
    <w:rsid w:val="00132010"/>
    <w:rsid w:val="00132E01"/>
    <w:rsid w:val="00133768"/>
    <w:rsid w:val="00133B46"/>
    <w:rsid w:val="00134331"/>
    <w:rsid w:val="00134CEF"/>
    <w:rsid w:val="00134E0A"/>
    <w:rsid w:val="00135578"/>
    <w:rsid w:val="00135751"/>
    <w:rsid w:val="00135B34"/>
    <w:rsid w:val="00135C7A"/>
    <w:rsid w:val="00136A51"/>
    <w:rsid w:val="00140361"/>
    <w:rsid w:val="001417B1"/>
    <w:rsid w:val="00143D0F"/>
    <w:rsid w:val="00145169"/>
    <w:rsid w:val="0014553F"/>
    <w:rsid w:val="00145C70"/>
    <w:rsid w:val="00145F6B"/>
    <w:rsid w:val="00147B49"/>
    <w:rsid w:val="00150980"/>
    <w:rsid w:val="0015179B"/>
    <w:rsid w:val="00153460"/>
    <w:rsid w:val="001562DA"/>
    <w:rsid w:val="0015693A"/>
    <w:rsid w:val="0015719A"/>
    <w:rsid w:val="00157DAF"/>
    <w:rsid w:val="00161ADA"/>
    <w:rsid w:val="00163482"/>
    <w:rsid w:val="00164303"/>
    <w:rsid w:val="00164679"/>
    <w:rsid w:val="00165ECC"/>
    <w:rsid w:val="00166B1D"/>
    <w:rsid w:val="00167172"/>
    <w:rsid w:val="0017013E"/>
    <w:rsid w:val="00173515"/>
    <w:rsid w:val="00175CFE"/>
    <w:rsid w:val="00176D07"/>
    <w:rsid w:val="00181A78"/>
    <w:rsid w:val="00184933"/>
    <w:rsid w:val="0018552A"/>
    <w:rsid w:val="001873BF"/>
    <w:rsid w:val="001876E6"/>
    <w:rsid w:val="00187748"/>
    <w:rsid w:val="00187B87"/>
    <w:rsid w:val="00187CFC"/>
    <w:rsid w:val="001907BC"/>
    <w:rsid w:val="001916A9"/>
    <w:rsid w:val="00192486"/>
    <w:rsid w:val="0019263E"/>
    <w:rsid w:val="00196344"/>
    <w:rsid w:val="00197284"/>
    <w:rsid w:val="001A03DD"/>
    <w:rsid w:val="001A2BA9"/>
    <w:rsid w:val="001A6E6F"/>
    <w:rsid w:val="001A7BBD"/>
    <w:rsid w:val="001B0A67"/>
    <w:rsid w:val="001B0A98"/>
    <w:rsid w:val="001B2A35"/>
    <w:rsid w:val="001B2D6C"/>
    <w:rsid w:val="001B6A8B"/>
    <w:rsid w:val="001B788B"/>
    <w:rsid w:val="001C03EA"/>
    <w:rsid w:val="001C0805"/>
    <w:rsid w:val="001C1E71"/>
    <w:rsid w:val="001C27B8"/>
    <w:rsid w:val="001C2BF0"/>
    <w:rsid w:val="001C3513"/>
    <w:rsid w:val="001C4A4D"/>
    <w:rsid w:val="001C51E2"/>
    <w:rsid w:val="001C52C8"/>
    <w:rsid w:val="001C59F9"/>
    <w:rsid w:val="001C61FE"/>
    <w:rsid w:val="001C78E6"/>
    <w:rsid w:val="001C79C3"/>
    <w:rsid w:val="001D0959"/>
    <w:rsid w:val="001D1100"/>
    <w:rsid w:val="001D127D"/>
    <w:rsid w:val="001D186F"/>
    <w:rsid w:val="001D20E8"/>
    <w:rsid w:val="001D2B27"/>
    <w:rsid w:val="001D375A"/>
    <w:rsid w:val="001D382A"/>
    <w:rsid w:val="001D52F8"/>
    <w:rsid w:val="001D6D0D"/>
    <w:rsid w:val="001E1C6C"/>
    <w:rsid w:val="001E1D96"/>
    <w:rsid w:val="001E554B"/>
    <w:rsid w:val="001E6CEA"/>
    <w:rsid w:val="001E72FD"/>
    <w:rsid w:val="001F0D3D"/>
    <w:rsid w:val="001F18BD"/>
    <w:rsid w:val="001F33B6"/>
    <w:rsid w:val="001F38EF"/>
    <w:rsid w:val="001F39F4"/>
    <w:rsid w:val="001F5F16"/>
    <w:rsid w:val="001F6DAC"/>
    <w:rsid w:val="00200BF7"/>
    <w:rsid w:val="00200D3D"/>
    <w:rsid w:val="0020112C"/>
    <w:rsid w:val="00201311"/>
    <w:rsid w:val="00201941"/>
    <w:rsid w:val="0020212C"/>
    <w:rsid w:val="00202D94"/>
    <w:rsid w:val="00204ADD"/>
    <w:rsid w:val="00204BEE"/>
    <w:rsid w:val="002057C4"/>
    <w:rsid w:val="0020583E"/>
    <w:rsid w:val="0020744F"/>
    <w:rsid w:val="0020778B"/>
    <w:rsid w:val="00207E18"/>
    <w:rsid w:val="0021000F"/>
    <w:rsid w:val="002116A5"/>
    <w:rsid w:val="00212CD2"/>
    <w:rsid w:val="00212E25"/>
    <w:rsid w:val="002140F6"/>
    <w:rsid w:val="00217FCA"/>
    <w:rsid w:val="002206A4"/>
    <w:rsid w:val="00220AD4"/>
    <w:rsid w:val="002218E8"/>
    <w:rsid w:val="00222CF8"/>
    <w:rsid w:val="00223F5E"/>
    <w:rsid w:val="002256C1"/>
    <w:rsid w:val="00225AB1"/>
    <w:rsid w:val="00225B77"/>
    <w:rsid w:val="0022601F"/>
    <w:rsid w:val="00226B07"/>
    <w:rsid w:val="00227081"/>
    <w:rsid w:val="002277FB"/>
    <w:rsid w:val="002279ED"/>
    <w:rsid w:val="00231024"/>
    <w:rsid w:val="0023213C"/>
    <w:rsid w:val="00233151"/>
    <w:rsid w:val="002335C4"/>
    <w:rsid w:val="00234FFB"/>
    <w:rsid w:val="00235AC7"/>
    <w:rsid w:val="00236FBA"/>
    <w:rsid w:val="002375AE"/>
    <w:rsid w:val="0024230D"/>
    <w:rsid w:val="0024231F"/>
    <w:rsid w:val="0024573F"/>
    <w:rsid w:val="0024788B"/>
    <w:rsid w:val="00250862"/>
    <w:rsid w:val="002514C1"/>
    <w:rsid w:val="00251F40"/>
    <w:rsid w:val="00252854"/>
    <w:rsid w:val="002530D5"/>
    <w:rsid w:val="002548B8"/>
    <w:rsid w:val="0025756D"/>
    <w:rsid w:val="00260BDF"/>
    <w:rsid w:val="00263F9F"/>
    <w:rsid w:val="0026444F"/>
    <w:rsid w:val="002649ED"/>
    <w:rsid w:val="00264C3D"/>
    <w:rsid w:val="00265C87"/>
    <w:rsid w:val="00266E40"/>
    <w:rsid w:val="00267954"/>
    <w:rsid w:val="00270840"/>
    <w:rsid w:val="00270D62"/>
    <w:rsid w:val="00270F8D"/>
    <w:rsid w:val="00271D3F"/>
    <w:rsid w:val="0027476C"/>
    <w:rsid w:val="002761AC"/>
    <w:rsid w:val="00276637"/>
    <w:rsid w:val="00277ECE"/>
    <w:rsid w:val="00280CA3"/>
    <w:rsid w:val="00282C14"/>
    <w:rsid w:val="002839DB"/>
    <w:rsid w:val="002864E5"/>
    <w:rsid w:val="00290E5E"/>
    <w:rsid w:val="00295D43"/>
    <w:rsid w:val="002A049F"/>
    <w:rsid w:val="002A0AAD"/>
    <w:rsid w:val="002A1528"/>
    <w:rsid w:val="002A1BA9"/>
    <w:rsid w:val="002A2C39"/>
    <w:rsid w:val="002A3111"/>
    <w:rsid w:val="002A4143"/>
    <w:rsid w:val="002A475D"/>
    <w:rsid w:val="002A4C5A"/>
    <w:rsid w:val="002A4FD3"/>
    <w:rsid w:val="002A6181"/>
    <w:rsid w:val="002A637E"/>
    <w:rsid w:val="002A7AAB"/>
    <w:rsid w:val="002A7BE6"/>
    <w:rsid w:val="002B0546"/>
    <w:rsid w:val="002B1CEC"/>
    <w:rsid w:val="002B21F3"/>
    <w:rsid w:val="002B2BB4"/>
    <w:rsid w:val="002B2E87"/>
    <w:rsid w:val="002B33AF"/>
    <w:rsid w:val="002B389C"/>
    <w:rsid w:val="002B4DD6"/>
    <w:rsid w:val="002B5642"/>
    <w:rsid w:val="002C01A3"/>
    <w:rsid w:val="002C022B"/>
    <w:rsid w:val="002C03B4"/>
    <w:rsid w:val="002C05CE"/>
    <w:rsid w:val="002C191F"/>
    <w:rsid w:val="002C4D3C"/>
    <w:rsid w:val="002C5B1A"/>
    <w:rsid w:val="002C70A4"/>
    <w:rsid w:val="002D1539"/>
    <w:rsid w:val="002D2A1A"/>
    <w:rsid w:val="002D3A76"/>
    <w:rsid w:val="002D42DF"/>
    <w:rsid w:val="002D4599"/>
    <w:rsid w:val="002D4693"/>
    <w:rsid w:val="002D55F1"/>
    <w:rsid w:val="002D60A0"/>
    <w:rsid w:val="002D7919"/>
    <w:rsid w:val="002E0881"/>
    <w:rsid w:val="002E0AC0"/>
    <w:rsid w:val="002E1EE7"/>
    <w:rsid w:val="002E27D7"/>
    <w:rsid w:val="002E2A0A"/>
    <w:rsid w:val="002E3067"/>
    <w:rsid w:val="002E33FA"/>
    <w:rsid w:val="002E4504"/>
    <w:rsid w:val="002E6ECC"/>
    <w:rsid w:val="002E7506"/>
    <w:rsid w:val="002E7AA2"/>
    <w:rsid w:val="002E7B5A"/>
    <w:rsid w:val="002F0F6B"/>
    <w:rsid w:val="002F24E2"/>
    <w:rsid w:val="002F285B"/>
    <w:rsid w:val="002F4458"/>
    <w:rsid w:val="002F4C85"/>
    <w:rsid w:val="002F6EFA"/>
    <w:rsid w:val="003009A6"/>
    <w:rsid w:val="00300B15"/>
    <w:rsid w:val="00301ACE"/>
    <w:rsid w:val="003023D1"/>
    <w:rsid w:val="003032F8"/>
    <w:rsid w:val="00303539"/>
    <w:rsid w:val="003044F1"/>
    <w:rsid w:val="00304DD8"/>
    <w:rsid w:val="00305280"/>
    <w:rsid w:val="00305DF2"/>
    <w:rsid w:val="00306245"/>
    <w:rsid w:val="003062E0"/>
    <w:rsid w:val="00307CE2"/>
    <w:rsid w:val="00307D03"/>
    <w:rsid w:val="00310228"/>
    <w:rsid w:val="00311215"/>
    <w:rsid w:val="003125C8"/>
    <w:rsid w:val="00314D38"/>
    <w:rsid w:val="00316317"/>
    <w:rsid w:val="00317376"/>
    <w:rsid w:val="00317A59"/>
    <w:rsid w:val="00317CA9"/>
    <w:rsid w:val="00320974"/>
    <w:rsid w:val="003227BA"/>
    <w:rsid w:val="00322A28"/>
    <w:rsid w:val="00322A95"/>
    <w:rsid w:val="00323651"/>
    <w:rsid w:val="003248B8"/>
    <w:rsid w:val="003249BC"/>
    <w:rsid w:val="00326D02"/>
    <w:rsid w:val="00330D6A"/>
    <w:rsid w:val="00331790"/>
    <w:rsid w:val="00331F88"/>
    <w:rsid w:val="003327E3"/>
    <w:rsid w:val="0033465E"/>
    <w:rsid w:val="003357BE"/>
    <w:rsid w:val="00335A01"/>
    <w:rsid w:val="00335F4C"/>
    <w:rsid w:val="00337200"/>
    <w:rsid w:val="00337A05"/>
    <w:rsid w:val="00337D3E"/>
    <w:rsid w:val="00341BF1"/>
    <w:rsid w:val="00342AF1"/>
    <w:rsid w:val="0034409F"/>
    <w:rsid w:val="00346AEB"/>
    <w:rsid w:val="00347261"/>
    <w:rsid w:val="00347BCE"/>
    <w:rsid w:val="0035037A"/>
    <w:rsid w:val="003506DA"/>
    <w:rsid w:val="003509EC"/>
    <w:rsid w:val="00350FBC"/>
    <w:rsid w:val="00351441"/>
    <w:rsid w:val="00351DD9"/>
    <w:rsid w:val="00352BD4"/>
    <w:rsid w:val="0035412D"/>
    <w:rsid w:val="003543F2"/>
    <w:rsid w:val="00355C2E"/>
    <w:rsid w:val="00357108"/>
    <w:rsid w:val="00357930"/>
    <w:rsid w:val="00357C53"/>
    <w:rsid w:val="00357F09"/>
    <w:rsid w:val="00360259"/>
    <w:rsid w:val="003606B4"/>
    <w:rsid w:val="0036289C"/>
    <w:rsid w:val="00363AC3"/>
    <w:rsid w:val="00364A9B"/>
    <w:rsid w:val="0036571F"/>
    <w:rsid w:val="00366828"/>
    <w:rsid w:val="003672E7"/>
    <w:rsid w:val="00371BA0"/>
    <w:rsid w:val="003721F8"/>
    <w:rsid w:val="0037480B"/>
    <w:rsid w:val="00375B3F"/>
    <w:rsid w:val="00375EC8"/>
    <w:rsid w:val="00380831"/>
    <w:rsid w:val="0038142F"/>
    <w:rsid w:val="00381619"/>
    <w:rsid w:val="003820E9"/>
    <w:rsid w:val="003830BB"/>
    <w:rsid w:val="00383693"/>
    <w:rsid w:val="00383DEC"/>
    <w:rsid w:val="003849BC"/>
    <w:rsid w:val="00384A10"/>
    <w:rsid w:val="00386534"/>
    <w:rsid w:val="003875C3"/>
    <w:rsid w:val="00387E84"/>
    <w:rsid w:val="00390BE5"/>
    <w:rsid w:val="00391CC1"/>
    <w:rsid w:val="003940F4"/>
    <w:rsid w:val="00394B52"/>
    <w:rsid w:val="0039626D"/>
    <w:rsid w:val="0039686D"/>
    <w:rsid w:val="0039722B"/>
    <w:rsid w:val="00397C5B"/>
    <w:rsid w:val="003A04A9"/>
    <w:rsid w:val="003A263B"/>
    <w:rsid w:val="003A328D"/>
    <w:rsid w:val="003A3932"/>
    <w:rsid w:val="003A4AA4"/>
    <w:rsid w:val="003A75AF"/>
    <w:rsid w:val="003B0083"/>
    <w:rsid w:val="003B2CB0"/>
    <w:rsid w:val="003B638E"/>
    <w:rsid w:val="003B671B"/>
    <w:rsid w:val="003C009C"/>
    <w:rsid w:val="003C08E1"/>
    <w:rsid w:val="003C0CAF"/>
    <w:rsid w:val="003C18D5"/>
    <w:rsid w:val="003C52D5"/>
    <w:rsid w:val="003C620B"/>
    <w:rsid w:val="003C6242"/>
    <w:rsid w:val="003D1BD0"/>
    <w:rsid w:val="003D2545"/>
    <w:rsid w:val="003D2681"/>
    <w:rsid w:val="003D3131"/>
    <w:rsid w:val="003D389E"/>
    <w:rsid w:val="003D404D"/>
    <w:rsid w:val="003E0101"/>
    <w:rsid w:val="003E03D1"/>
    <w:rsid w:val="003E14FD"/>
    <w:rsid w:val="003E25F0"/>
    <w:rsid w:val="003E2750"/>
    <w:rsid w:val="003E366C"/>
    <w:rsid w:val="003E4607"/>
    <w:rsid w:val="003E492E"/>
    <w:rsid w:val="003E59A6"/>
    <w:rsid w:val="003E5BFE"/>
    <w:rsid w:val="003E6E0C"/>
    <w:rsid w:val="003F210F"/>
    <w:rsid w:val="003F269D"/>
    <w:rsid w:val="003F37D0"/>
    <w:rsid w:val="003F4BA3"/>
    <w:rsid w:val="003F51DD"/>
    <w:rsid w:val="003F6D55"/>
    <w:rsid w:val="003F7617"/>
    <w:rsid w:val="003F7F75"/>
    <w:rsid w:val="00400729"/>
    <w:rsid w:val="0040085C"/>
    <w:rsid w:val="004008A6"/>
    <w:rsid w:val="00401180"/>
    <w:rsid w:val="00401775"/>
    <w:rsid w:val="00401F1B"/>
    <w:rsid w:val="0040423A"/>
    <w:rsid w:val="00404AF9"/>
    <w:rsid w:val="004050A5"/>
    <w:rsid w:val="004062F4"/>
    <w:rsid w:val="00406366"/>
    <w:rsid w:val="004106B6"/>
    <w:rsid w:val="0041203A"/>
    <w:rsid w:val="00412100"/>
    <w:rsid w:val="0041263D"/>
    <w:rsid w:val="00412888"/>
    <w:rsid w:val="00412A7D"/>
    <w:rsid w:val="00412EF0"/>
    <w:rsid w:val="00413D34"/>
    <w:rsid w:val="00413F76"/>
    <w:rsid w:val="0041516F"/>
    <w:rsid w:val="00416DF9"/>
    <w:rsid w:val="00416ECC"/>
    <w:rsid w:val="0042059F"/>
    <w:rsid w:val="0042063D"/>
    <w:rsid w:val="00421BD1"/>
    <w:rsid w:val="00427A9A"/>
    <w:rsid w:val="00430404"/>
    <w:rsid w:val="00430F6E"/>
    <w:rsid w:val="0043495C"/>
    <w:rsid w:val="004350F0"/>
    <w:rsid w:val="004369A4"/>
    <w:rsid w:val="00436E6D"/>
    <w:rsid w:val="00437687"/>
    <w:rsid w:val="00437C62"/>
    <w:rsid w:val="00437DB0"/>
    <w:rsid w:val="00440878"/>
    <w:rsid w:val="004414BE"/>
    <w:rsid w:val="00441967"/>
    <w:rsid w:val="00441D04"/>
    <w:rsid w:val="0044311D"/>
    <w:rsid w:val="004439FD"/>
    <w:rsid w:val="00444D56"/>
    <w:rsid w:val="004451B2"/>
    <w:rsid w:val="004471D7"/>
    <w:rsid w:val="00450C56"/>
    <w:rsid w:val="0045137D"/>
    <w:rsid w:val="0045197B"/>
    <w:rsid w:val="00451C05"/>
    <w:rsid w:val="00453A76"/>
    <w:rsid w:val="004543FE"/>
    <w:rsid w:val="004559A4"/>
    <w:rsid w:val="00457BFD"/>
    <w:rsid w:val="004602A4"/>
    <w:rsid w:val="00460AA6"/>
    <w:rsid w:val="004632AA"/>
    <w:rsid w:val="00470392"/>
    <w:rsid w:val="00471D46"/>
    <w:rsid w:val="00472E02"/>
    <w:rsid w:val="004751BA"/>
    <w:rsid w:val="00476A8C"/>
    <w:rsid w:val="00481500"/>
    <w:rsid w:val="00484AC2"/>
    <w:rsid w:val="004851E7"/>
    <w:rsid w:val="00486D2B"/>
    <w:rsid w:val="004873DB"/>
    <w:rsid w:val="00487884"/>
    <w:rsid w:val="00487C3A"/>
    <w:rsid w:val="00490BCE"/>
    <w:rsid w:val="00490D50"/>
    <w:rsid w:val="00492479"/>
    <w:rsid w:val="004935A7"/>
    <w:rsid w:val="00493B5E"/>
    <w:rsid w:val="00494B7D"/>
    <w:rsid w:val="0049507C"/>
    <w:rsid w:val="00495F2C"/>
    <w:rsid w:val="004975B9"/>
    <w:rsid w:val="004A1050"/>
    <w:rsid w:val="004A2F26"/>
    <w:rsid w:val="004A4560"/>
    <w:rsid w:val="004A4627"/>
    <w:rsid w:val="004A4972"/>
    <w:rsid w:val="004A4F10"/>
    <w:rsid w:val="004A57F8"/>
    <w:rsid w:val="004A6B43"/>
    <w:rsid w:val="004A6D08"/>
    <w:rsid w:val="004B004B"/>
    <w:rsid w:val="004B3016"/>
    <w:rsid w:val="004B3C45"/>
    <w:rsid w:val="004B4827"/>
    <w:rsid w:val="004B4A4D"/>
    <w:rsid w:val="004B5E57"/>
    <w:rsid w:val="004B6781"/>
    <w:rsid w:val="004C0B46"/>
    <w:rsid w:val="004C0CEB"/>
    <w:rsid w:val="004C18AB"/>
    <w:rsid w:val="004C1BB5"/>
    <w:rsid w:val="004C2095"/>
    <w:rsid w:val="004C2F96"/>
    <w:rsid w:val="004C3DD8"/>
    <w:rsid w:val="004C3F1A"/>
    <w:rsid w:val="004C6661"/>
    <w:rsid w:val="004C6CB1"/>
    <w:rsid w:val="004D003F"/>
    <w:rsid w:val="004D0842"/>
    <w:rsid w:val="004D0F8A"/>
    <w:rsid w:val="004D1357"/>
    <w:rsid w:val="004D1947"/>
    <w:rsid w:val="004D1BB6"/>
    <w:rsid w:val="004D210E"/>
    <w:rsid w:val="004D3064"/>
    <w:rsid w:val="004D3B47"/>
    <w:rsid w:val="004D3DC3"/>
    <w:rsid w:val="004D6FAF"/>
    <w:rsid w:val="004E0983"/>
    <w:rsid w:val="004E0FA3"/>
    <w:rsid w:val="004E1028"/>
    <w:rsid w:val="004E15B2"/>
    <w:rsid w:val="004E1BE4"/>
    <w:rsid w:val="004E2A86"/>
    <w:rsid w:val="004E33D2"/>
    <w:rsid w:val="004E34DF"/>
    <w:rsid w:val="004E3CCB"/>
    <w:rsid w:val="004E3F67"/>
    <w:rsid w:val="004E52F1"/>
    <w:rsid w:val="004E7F8C"/>
    <w:rsid w:val="004F1B00"/>
    <w:rsid w:val="004F5508"/>
    <w:rsid w:val="004F5752"/>
    <w:rsid w:val="004F7D2B"/>
    <w:rsid w:val="00501B83"/>
    <w:rsid w:val="00504C81"/>
    <w:rsid w:val="00506253"/>
    <w:rsid w:val="00506402"/>
    <w:rsid w:val="005102EA"/>
    <w:rsid w:val="005125F7"/>
    <w:rsid w:val="00512F96"/>
    <w:rsid w:val="0051426C"/>
    <w:rsid w:val="0051430C"/>
    <w:rsid w:val="00514B41"/>
    <w:rsid w:val="005150D7"/>
    <w:rsid w:val="00515F49"/>
    <w:rsid w:val="00516A0F"/>
    <w:rsid w:val="00517119"/>
    <w:rsid w:val="005175BD"/>
    <w:rsid w:val="005178ED"/>
    <w:rsid w:val="00521064"/>
    <w:rsid w:val="00523A3C"/>
    <w:rsid w:val="00525CBC"/>
    <w:rsid w:val="00526406"/>
    <w:rsid w:val="0052791B"/>
    <w:rsid w:val="00527F16"/>
    <w:rsid w:val="00530CFA"/>
    <w:rsid w:val="005316E5"/>
    <w:rsid w:val="00531EEB"/>
    <w:rsid w:val="00532B30"/>
    <w:rsid w:val="00533129"/>
    <w:rsid w:val="005355FC"/>
    <w:rsid w:val="005364E8"/>
    <w:rsid w:val="005366E6"/>
    <w:rsid w:val="00540C70"/>
    <w:rsid w:val="0054121A"/>
    <w:rsid w:val="00541729"/>
    <w:rsid w:val="00545E25"/>
    <w:rsid w:val="005470E0"/>
    <w:rsid w:val="005473AF"/>
    <w:rsid w:val="00550820"/>
    <w:rsid w:val="00551691"/>
    <w:rsid w:val="005537E3"/>
    <w:rsid w:val="0055412F"/>
    <w:rsid w:val="0055479E"/>
    <w:rsid w:val="00554B05"/>
    <w:rsid w:val="0055526C"/>
    <w:rsid w:val="005559E3"/>
    <w:rsid w:val="00557C58"/>
    <w:rsid w:val="005609D4"/>
    <w:rsid w:val="005627FC"/>
    <w:rsid w:val="00572856"/>
    <w:rsid w:val="00574064"/>
    <w:rsid w:val="00574119"/>
    <w:rsid w:val="005743C6"/>
    <w:rsid w:val="00575939"/>
    <w:rsid w:val="00577C0D"/>
    <w:rsid w:val="0058019C"/>
    <w:rsid w:val="00580650"/>
    <w:rsid w:val="00580A0D"/>
    <w:rsid w:val="00581667"/>
    <w:rsid w:val="0058340B"/>
    <w:rsid w:val="0058367D"/>
    <w:rsid w:val="00585529"/>
    <w:rsid w:val="00586A95"/>
    <w:rsid w:val="005911D4"/>
    <w:rsid w:val="0059209F"/>
    <w:rsid w:val="00592A79"/>
    <w:rsid w:val="00593EFB"/>
    <w:rsid w:val="00594FA7"/>
    <w:rsid w:val="00595159"/>
    <w:rsid w:val="00595D32"/>
    <w:rsid w:val="00595FC6"/>
    <w:rsid w:val="00597DF2"/>
    <w:rsid w:val="005A01FE"/>
    <w:rsid w:val="005A1CDB"/>
    <w:rsid w:val="005A354A"/>
    <w:rsid w:val="005A432A"/>
    <w:rsid w:val="005A5278"/>
    <w:rsid w:val="005A5C34"/>
    <w:rsid w:val="005A76E2"/>
    <w:rsid w:val="005A7835"/>
    <w:rsid w:val="005A7EF1"/>
    <w:rsid w:val="005B12A0"/>
    <w:rsid w:val="005B1789"/>
    <w:rsid w:val="005B1BA6"/>
    <w:rsid w:val="005B1E85"/>
    <w:rsid w:val="005B2997"/>
    <w:rsid w:val="005B41F6"/>
    <w:rsid w:val="005B51A8"/>
    <w:rsid w:val="005B56CD"/>
    <w:rsid w:val="005B59F1"/>
    <w:rsid w:val="005B5F98"/>
    <w:rsid w:val="005B5FEF"/>
    <w:rsid w:val="005C014B"/>
    <w:rsid w:val="005C0809"/>
    <w:rsid w:val="005C2018"/>
    <w:rsid w:val="005C2A06"/>
    <w:rsid w:val="005C3D02"/>
    <w:rsid w:val="005C5097"/>
    <w:rsid w:val="005D0EC2"/>
    <w:rsid w:val="005D15A1"/>
    <w:rsid w:val="005D1BCC"/>
    <w:rsid w:val="005D1DBB"/>
    <w:rsid w:val="005D1EA8"/>
    <w:rsid w:val="005D474A"/>
    <w:rsid w:val="005D4E4D"/>
    <w:rsid w:val="005D596D"/>
    <w:rsid w:val="005D5BF8"/>
    <w:rsid w:val="005D5D7D"/>
    <w:rsid w:val="005D7940"/>
    <w:rsid w:val="005D7EFE"/>
    <w:rsid w:val="005E084D"/>
    <w:rsid w:val="005E12FC"/>
    <w:rsid w:val="005E28E8"/>
    <w:rsid w:val="005E2C11"/>
    <w:rsid w:val="005E3A12"/>
    <w:rsid w:val="005E6C04"/>
    <w:rsid w:val="005E7CF5"/>
    <w:rsid w:val="005F0F2A"/>
    <w:rsid w:val="005F3245"/>
    <w:rsid w:val="005F4AD5"/>
    <w:rsid w:val="005F4D52"/>
    <w:rsid w:val="005F53A3"/>
    <w:rsid w:val="00600958"/>
    <w:rsid w:val="00600B1C"/>
    <w:rsid w:val="00600F27"/>
    <w:rsid w:val="0060289B"/>
    <w:rsid w:val="006043B2"/>
    <w:rsid w:val="0060587B"/>
    <w:rsid w:val="00606601"/>
    <w:rsid w:val="0060711B"/>
    <w:rsid w:val="00607F3E"/>
    <w:rsid w:val="006106DE"/>
    <w:rsid w:val="00610C74"/>
    <w:rsid w:val="00610F7B"/>
    <w:rsid w:val="00611460"/>
    <w:rsid w:val="00611F53"/>
    <w:rsid w:val="00612179"/>
    <w:rsid w:val="00612534"/>
    <w:rsid w:val="006127F8"/>
    <w:rsid w:val="0061327F"/>
    <w:rsid w:val="006141BD"/>
    <w:rsid w:val="00614A3B"/>
    <w:rsid w:val="00614B5E"/>
    <w:rsid w:val="0061795E"/>
    <w:rsid w:val="00617EDE"/>
    <w:rsid w:val="00620A7E"/>
    <w:rsid w:val="00621EC4"/>
    <w:rsid w:val="00622A44"/>
    <w:rsid w:val="00622C8D"/>
    <w:rsid w:val="00623BA0"/>
    <w:rsid w:val="006249F8"/>
    <w:rsid w:val="00624A31"/>
    <w:rsid w:val="0062502B"/>
    <w:rsid w:val="00626F0F"/>
    <w:rsid w:val="00627BDF"/>
    <w:rsid w:val="00627BF5"/>
    <w:rsid w:val="00630FD7"/>
    <w:rsid w:val="006311A9"/>
    <w:rsid w:val="006322F2"/>
    <w:rsid w:val="00636420"/>
    <w:rsid w:val="00640292"/>
    <w:rsid w:val="00641638"/>
    <w:rsid w:val="0064267F"/>
    <w:rsid w:val="00642ED4"/>
    <w:rsid w:val="00643BC1"/>
    <w:rsid w:val="00643E07"/>
    <w:rsid w:val="006453CA"/>
    <w:rsid w:val="00646C13"/>
    <w:rsid w:val="00646FB8"/>
    <w:rsid w:val="0064793D"/>
    <w:rsid w:val="0065009D"/>
    <w:rsid w:val="006506F1"/>
    <w:rsid w:val="006512CE"/>
    <w:rsid w:val="006522EA"/>
    <w:rsid w:val="00653299"/>
    <w:rsid w:val="00656366"/>
    <w:rsid w:val="00657388"/>
    <w:rsid w:val="00661D0B"/>
    <w:rsid w:val="00664487"/>
    <w:rsid w:val="00665E7C"/>
    <w:rsid w:val="00666542"/>
    <w:rsid w:val="006672CF"/>
    <w:rsid w:val="0067107C"/>
    <w:rsid w:val="0067259A"/>
    <w:rsid w:val="00673368"/>
    <w:rsid w:val="00673E22"/>
    <w:rsid w:val="00673EF6"/>
    <w:rsid w:val="00674E1E"/>
    <w:rsid w:val="00675371"/>
    <w:rsid w:val="00676BBC"/>
    <w:rsid w:val="00677154"/>
    <w:rsid w:val="0068058E"/>
    <w:rsid w:val="00682399"/>
    <w:rsid w:val="00682976"/>
    <w:rsid w:val="00684470"/>
    <w:rsid w:val="0068563D"/>
    <w:rsid w:val="00685E1D"/>
    <w:rsid w:val="006874D5"/>
    <w:rsid w:val="0069076F"/>
    <w:rsid w:val="006931BD"/>
    <w:rsid w:val="00693BF2"/>
    <w:rsid w:val="00694B2D"/>
    <w:rsid w:val="00694BD8"/>
    <w:rsid w:val="0069518E"/>
    <w:rsid w:val="00696753"/>
    <w:rsid w:val="006970B7"/>
    <w:rsid w:val="006A069B"/>
    <w:rsid w:val="006A1107"/>
    <w:rsid w:val="006A12A0"/>
    <w:rsid w:val="006A1EBA"/>
    <w:rsid w:val="006A1EE5"/>
    <w:rsid w:val="006A338B"/>
    <w:rsid w:val="006A5417"/>
    <w:rsid w:val="006B07C1"/>
    <w:rsid w:val="006B1906"/>
    <w:rsid w:val="006B2215"/>
    <w:rsid w:val="006B290E"/>
    <w:rsid w:val="006B2D23"/>
    <w:rsid w:val="006B433A"/>
    <w:rsid w:val="006B5737"/>
    <w:rsid w:val="006B6EAD"/>
    <w:rsid w:val="006B7902"/>
    <w:rsid w:val="006C0183"/>
    <w:rsid w:val="006C04F1"/>
    <w:rsid w:val="006C0D11"/>
    <w:rsid w:val="006C2358"/>
    <w:rsid w:val="006C2EEC"/>
    <w:rsid w:val="006C3135"/>
    <w:rsid w:val="006C32CE"/>
    <w:rsid w:val="006C3356"/>
    <w:rsid w:val="006C476C"/>
    <w:rsid w:val="006C5499"/>
    <w:rsid w:val="006C7C86"/>
    <w:rsid w:val="006D2149"/>
    <w:rsid w:val="006D3415"/>
    <w:rsid w:val="006D499D"/>
    <w:rsid w:val="006D68A3"/>
    <w:rsid w:val="006E0D78"/>
    <w:rsid w:val="006E110A"/>
    <w:rsid w:val="006E1E89"/>
    <w:rsid w:val="006E3782"/>
    <w:rsid w:val="006E3C62"/>
    <w:rsid w:val="006E478B"/>
    <w:rsid w:val="006E49C3"/>
    <w:rsid w:val="006E621D"/>
    <w:rsid w:val="006F0DD9"/>
    <w:rsid w:val="006F2C96"/>
    <w:rsid w:val="006F436E"/>
    <w:rsid w:val="006F7AA9"/>
    <w:rsid w:val="006F7C67"/>
    <w:rsid w:val="00700AC3"/>
    <w:rsid w:val="0070166F"/>
    <w:rsid w:val="00701EBA"/>
    <w:rsid w:val="00702764"/>
    <w:rsid w:val="0070436A"/>
    <w:rsid w:val="00704CD6"/>
    <w:rsid w:val="00704DD9"/>
    <w:rsid w:val="00707658"/>
    <w:rsid w:val="0070782C"/>
    <w:rsid w:val="00712115"/>
    <w:rsid w:val="00712CA8"/>
    <w:rsid w:val="0071393A"/>
    <w:rsid w:val="00713CE3"/>
    <w:rsid w:val="00713F77"/>
    <w:rsid w:val="007152E8"/>
    <w:rsid w:val="00717FFB"/>
    <w:rsid w:val="00721668"/>
    <w:rsid w:val="00726925"/>
    <w:rsid w:val="00726959"/>
    <w:rsid w:val="00734B86"/>
    <w:rsid w:val="00735D9F"/>
    <w:rsid w:val="00736EB3"/>
    <w:rsid w:val="007415E0"/>
    <w:rsid w:val="00742669"/>
    <w:rsid w:val="007429B1"/>
    <w:rsid w:val="00742F1F"/>
    <w:rsid w:val="00743377"/>
    <w:rsid w:val="007433B9"/>
    <w:rsid w:val="00746190"/>
    <w:rsid w:val="007467BD"/>
    <w:rsid w:val="007500D1"/>
    <w:rsid w:val="007533C0"/>
    <w:rsid w:val="00753690"/>
    <w:rsid w:val="00756015"/>
    <w:rsid w:val="007560AB"/>
    <w:rsid w:val="0075740C"/>
    <w:rsid w:val="00761FE6"/>
    <w:rsid w:val="00762DD5"/>
    <w:rsid w:val="00764249"/>
    <w:rsid w:val="0076548E"/>
    <w:rsid w:val="007657D0"/>
    <w:rsid w:val="00765E94"/>
    <w:rsid w:val="00766777"/>
    <w:rsid w:val="007670AD"/>
    <w:rsid w:val="0076776F"/>
    <w:rsid w:val="007678EA"/>
    <w:rsid w:val="00773E0D"/>
    <w:rsid w:val="0077405C"/>
    <w:rsid w:val="00775450"/>
    <w:rsid w:val="0077626F"/>
    <w:rsid w:val="00777B31"/>
    <w:rsid w:val="0078006F"/>
    <w:rsid w:val="0078040A"/>
    <w:rsid w:val="007817E4"/>
    <w:rsid w:val="00781DD5"/>
    <w:rsid w:val="00782EBA"/>
    <w:rsid w:val="007835A1"/>
    <w:rsid w:val="007840CE"/>
    <w:rsid w:val="0078438A"/>
    <w:rsid w:val="00784557"/>
    <w:rsid w:val="007872E1"/>
    <w:rsid w:val="007909B5"/>
    <w:rsid w:val="00790E60"/>
    <w:rsid w:val="007913B6"/>
    <w:rsid w:val="00793070"/>
    <w:rsid w:val="007936E5"/>
    <w:rsid w:val="0079466D"/>
    <w:rsid w:val="00795968"/>
    <w:rsid w:val="00795B99"/>
    <w:rsid w:val="0079731F"/>
    <w:rsid w:val="007A070F"/>
    <w:rsid w:val="007A0DFE"/>
    <w:rsid w:val="007A3505"/>
    <w:rsid w:val="007A4B87"/>
    <w:rsid w:val="007A4CD9"/>
    <w:rsid w:val="007A5807"/>
    <w:rsid w:val="007A5938"/>
    <w:rsid w:val="007A5B8E"/>
    <w:rsid w:val="007A604A"/>
    <w:rsid w:val="007A615B"/>
    <w:rsid w:val="007A6BA9"/>
    <w:rsid w:val="007A6E0A"/>
    <w:rsid w:val="007B16D7"/>
    <w:rsid w:val="007B1825"/>
    <w:rsid w:val="007B2211"/>
    <w:rsid w:val="007B2218"/>
    <w:rsid w:val="007B22FF"/>
    <w:rsid w:val="007B2B20"/>
    <w:rsid w:val="007B3337"/>
    <w:rsid w:val="007B3D65"/>
    <w:rsid w:val="007B3EB4"/>
    <w:rsid w:val="007B6714"/>
    <w:rsid w:val="007B75B5"/>
    <w:rsid w:val="007C0370"/>
    <w:rsid w:val="007C0F5C"/>
    <w:rsid w:val="007C154C"/>
    <w:rsid w:val="007C3260"/>
    <w:rsid w:val="007C3B03"/>
    <w:rsid w:val="007C48A0"/>
    <w:rsid w:val="007C7970"/>
    <w:rsid w:val="007C7F6E"/>
    <w:rsid w:val="007D014E"/>
    <w:rsid w:val="007D0585"/>
    <w:rsid w:val="007D0D10"/>
    <w:rsid w:val="007D390C"/>
    <w:rsid w:val="007D4046"/>
    <w:rsid w:val="007D44F0"/>
    <w:rsid w:val="007D46D6"/>
    <w:rsid w:val="007E12F9"/>
    <w:rsid w:val="007E257E"/>
    <w:rsid w:val="007E3CDF"/>
    <w:rsid w:val="007E4D3C"/>
    <w:rsid w:val="007E51F8"/>
    <w:rsid w:val="007E550E"/>
    <w:rsid w:val="007E638E"/>
    <w:rsid w:val="007E6A09"/>
    <w:rsid w:val="007E7673"/>
    <w:rsid w:val="007E7953"/>
    <w:rsid w:val="007F1AA6"/>
    <w:rsid w:val="007F1DD5"/>
    <w:rsid w:val="007F2741"/>
    <w:rsid w:val="007F62F2"/>
    <w:rsid w:val="007F74BA"/>
    <w:rsid w:val="007F7EA4"/>
    <w:rsid w:val="008023C0"/>
    <w:rsid w:val="008046E5"/>
    <w:rsid w:val="00804AF1"/>
    <w:rsid w:val="00807FAF"/>
    <w:rsid w:val="008102BD"/>
    <w:rsid w:val="00811EB7"/>
    <w:rsid w:val="00812478"/>
    <w:rsid w:val="0081609D"/>
    <w:rsid w:val="0081624E"/>
    <w:rsid w:val="008173E9"/>
    <w:rsid w:val="00820075"/>
    <w:rsid w:val="00820519"/>
    <w:rsid w:val="008228F2"/>
    <w:rsid w:val="00822C22"/>
    <w:rsid w:val="00823414"/>
    <w:rsid w:val="008234A8"/>
    <w:rsid w:val="00823B55"/>
    <w:rsid w:val="008248B7"/>
    <w:rsid w:val="00824F01"/>
    <w:rsid w:val="00825B4A"/>
    <w:rsid w:val="00825F86"/>
    <w:rsid w:val="00827635"/>
    <w:rsid w:val="008305BC"/>
    <w:rsid w:val="00830E50"/>
    <w:rsid w:val="00830FB2"/>
    <w:rsid w:val="0083165C"/>
    <w:rsid w:val="0083493D"/>
    <w:rsid w:val="00835790"/>
    <w:rsid w:val="00836562"/>
    <w:rsid w:val="0083723E"/>
    <w:rsid w:val="00837BA5"/>
    <w:rsid w:val="00837CDA"/>
    <w:rsid w:val="00840577"/>
    <w:rsid w:val="00840657"/>
    <w:rsid w:val="00844576"/>
    <w:rsid w:val="008462F7"/>
    <w:rsid w:val="008502BE"/>
    <w:rsid w:val="00851624"/>
    <w:rsid w:val="00851759"/>
    <w:rsid w:val="00851843"/>
    <w:rsid w:val="00851BF3"/>
    <w:rsid w:val="00852419"/>
    <w:rsid w:val="00852EFA"/>
    <w:rsid w:val="00853676"/>
    <w:rsid w:val="00854E51"/>
    <w:rsid w:val="008550E6"/>
    <w:rsid w:val="00855844"/>
    <w:rsid w:val="008558C4"/>
    <w:rsid w:val="00857799"/>
    <w:rsid w:val="008619C2"/>
    <w:rsid w:val="00861C0F"/>
    <w:rsid w:val="0086245A"/>
    <w:rsid w:val="00863142"/>
    <w:rsid w:val="008645A6"/>
    <w:rsid w:val="008656E5"/>
    <w:rsid w:val="008661CB"/>
    <w:rsid w:val="008662C5"/>
    <w:rsid w:val="0086780B"/>
    <w:rsid w:val="00870998"/>
    <w:rsid w:val="00870A4F"/>
    <w:rsid w:val="00872C0C"/>
    <w:rsid w:val="00874379"/>
    <w:rsid w:val="008749E1"/>
    <w:rsid w:val="00875D46"/>
    <w:rsid w:val="00875D5A"/>
    <w:rsid w:val="008761CC"/>
    <w:rsid w:val="00877293"/>
    <w:rsid w:val="00877320"/>
    <w:rsid w:val="0087770C"/>
    <w:rsid w:val="00877971"/>
    <w:rsid w:val="00877E25"/>
    <w:rsid w:val="00881381"/>
    <w:rsid w:val="00881CAE"/>
    <w:rsid w:val="00881E61"/>
    <w:rsid w:val="00881F14"/>
    <w:rsid w:val="008824B1"/>
    <w:rsid w:val="008831CE"/>
    <w:rsid w:val="00883224"/>
    <w:rsid w:val="008833D5"/>
    <w:rsid w:val="0088397C"/>
    <w:rsid w:val="00884243"/>
    <w:rsid w:val="00885195"/>
    <w:rsid w:val="00886177"/>
    <w:rsid w:val="008869AC"/>
    <w:rsid w:val="00887782"/>
    <w:rsid w:val="0089058E"/>
    <w:rsid w:val="00890BDE"/>
    <w:rsid w:val="008911A1"/>
    <w:rsid w:val="0089286E"/>
    <w:rsid w:val="00893997"/>
    <w:rsid w:val="00893AB3"/>
    <w:rsid w:val="00896E6F"/>
    <w:rsid w:val="008A0CE2"/>
    <w:rsid w:val="008A0FD9"/>
    <w:rsid w:val="008A1F8A"/>
    <w:rsid w:val="008A2364"/>
    <w:rsid w:val="008A53D4"/>
    <w:rsid w:val="008A6C55"/>
    <w:rsid w:val="008A7DA3"/>
    <w:rsid w:val="008B00FE"/>
    <w:rsid w:val="008B2D29"/>
    <w:rsid w:val="008B37F6"/>
    <w:rsid w:val="008B3AC0"/>
    <w:rsid w:val="008B4497"/>
    <w:rsid w:val="008B4738"/>
    <w:rsid w:val="008B4A26"/>
    <w:rsid w:val="008B54E3"/>
    <w:rsid w:val="008B5BE3"/>
    <w:rsid w:val="008B7600"/>
    <w:rsid w:val="008B7BD4"/>
    <w:rsid w:val="008C0657"/>
    <w:rsid w:val="008C3704"/>
    <w:rsid w:val="008C37D7"/>
    <w:rsid w:val="008C3834"/>
    <w:rsid w:val="008C4E88"/>
    <w:rsid w:val="008C5A8F"/>
    <w:rsid w:val="008D0F4F"/>
    <w:rsid w:val="008D32C2"/>
    <w:rsid w:val="008D32FF"/>
    <w:rsid w:val="008D44AD"/>
    <w:rsid w:val="008D4762"/>
    <w:rsid w:val="008D49A2"/>
    <w:rsid w:val="008D51E3"/>
    <w:rsid w:val="008D6A98"/>
    <w:rsid w:val="008D72AD"/>
    <w:rsid w:val="008D744A"/>
    <w:rsid w:val="008D7482"/>
    <w:rsid w:val="008D77D9"/>
    <w:rsid w:val="008E024A"/>
    <w:rsid w:val="008E0876"/>
    <w:rsid w:val="008E24EA"/>
    <w:rsid w:val="008E421F"/>
    <w:rsid w:val="008E4F63"/>
    <w:rsid w:val="008E5F81"/>
    <w:rsid w:val="008E6538"/>
    <w:rsid w:val="008E687A"/>
    <w:rsid w:val="008E6973"/>
    <w:rsid w:val="008F00B5"/>
    <w:rsid w:val="008F0C98"/>
    <w:rsid w:val="008F2015"/>
    <w:rsid w:val="008F232F"/>
    <w:rsid w:val="008F48E8"/>
    <w:rsid w:val="008F4C72"/>
    <w:rsid w:val="008F559F"/>
    <w:rsid w:val="008F7334"/>
    <w:rsid w:val="008F7B6C"/>
    <w:rsid w:val="009012B2"/>
    <w:rsid w:val="0090160A"/>
    <w:rsid w:val="00901D1A"/>
    <w:rsid w:val="0090298C"/>
    <w:rsid w:val="00905889"/>
    <w:rsid w:val="00906380"/>
    <w:rsid w:val="0090750B"/>
    <w:rsid w:val="00907848"/>
    <w:rsid w:val="00911F8E"/>
    <w:rsid w:val="0091218D"/>
    <w:rsid w:val="00914066"/>
    <w:rsid w:val="0091526C"/>
    <w:rsid w:val="009152B5"/>
    <w:rsid w:val="00916676"/>
    <w:rsid w:val="00916AD2"/>
    <w:rsid w:val="009200BF"/>
    <w:rsid w:val="009234B4"/>
    <w:rsid w:val="00923702"/>
    <w:rsid w:val="009241A8"/>
    <w:rsid w:val="009247FA"/>
    <w:rsid w:val="00924DAB"/>
    <w:rsid w:val="009256A6"/>
    <w:rsid w:val="00930C3E"/>
    <w:rsid w:val="00930C47"/>
    <w:rsid w:val="009315B5"/>
    <w:rsid w:val="0093188B"/>
    <w:rsid w:val="00932270"/>
    <w:rsid w:val="00932E95"/>
    <w:rsid w:val="00933E26"/>
    <w:rsid w:val="00935B17"/>
    <w:rsid w:val="00935DDE"/>
    <w:rsid w:val="0093669A"/>
    <w:rsid w:val="00937836"/>
    <w:rsid w:val="00940399"/>
    <w:rsid w:val="0094145F"/>
    <w:rsid w:val="00942953"/>
    <w:rsid w:val="00943564"/>
    <w:rsid w:val="0094387B"/>
    <w:rsid w:val="00947497"/>
    <w:rsid w:val="00952C33"/>
    <w:rsid w:val="00954C2F"/>
    <w:rsid w:val="0095549F"/>
    <w:rsid w:val="00957031"/>
    <w:rsid w:val="00957C92"/>
    <w:rsid w:val="009603F2"/>
    <w:rsid w:val="00960EB3"/>
    <w:rsid w:val="00960EE8"/>
    <w:rsid w:val="00963C09"/>
    <w:rsid w:val="00965910"/>
    <w:rsid w:val="009660D0"/>
    <w:rsid w:val="00967B35"/>
    <w:rsid w:val="009709BE"/>
    <w:rsid w:val="00971182"/>
    <w:rsid w:val="0097190F"/>
    <w:rsid w:val="00972460"/>
    <w:rsid w:val="00973193"/>
    <w:rsid w:val="00973DA4"/>
    <w:rsid w:val="00974804"/>
    <w:rsid w:val="00974B01"/>
    <w:rsid w:val="009758C1"/>
    <w:rsid w:val="00975934"/>
    <w:rsid w:val="009764A5"/>
    <w:rsid w:val="0097683D"/>
    <w:rsid w:val="00976B40"/>
    <w:rsid w:val="00977315"/>
    <w:rsid w:val="009803F9"/>
    <w:rsid w:val="009804CA"/>
    <w:rsid w:val="0098112B"/>
    <w:rsid w:val="009823DF"/>
    <w:rsid w:val="00984983"/>
    <w:rsid w:val="00984AF9"/>
    <w:rsid w:val="0098561C"/>
    <w:rsid w:val="00986A6B"/>
    <w:rsid w:val="009908D9"/>
    <w:rsid w:val="00990D7D"/>
    <w:rsid w:val="0099254C"/>
    <w:rsid w:val="00993718"/>
    <w:rsid w:val="00993823"/>
    <w:rsid w:val="00993BF0"/>
    <w:rsid w:val="00994FD0"/>
    <w:rsid w:val="0099573D"/>
    <w:rsid w:val="00997CF3"/>
    <w:rsid w:val="00997FB2"/>
    <w:rsid w:val="009A007F"/>
    <w:rsid w:val="009A545B"/>
    <w:rsid w:val="009A664C"/>
    <w:rsid w:val="009A7F3D"/>
    <w:rsid w:val="009B4791"/>
    <w:rsid w:val="009B4D34"/>
    <w:rsid w:val="009B5411"/>
    <w:rsid w:val="009B5417"/>
    <w:rsid w:val="009B5FAA"/>
    <w:rsid w:val="009B6581"/>
    <w:rsid w:val="009B6B07"/>
    <w:rsid w:val="009B6E3C"/>
    <w:rsid w:val="009B6FE7"/>
    <w:rsid w:val="009B7787"/>
    <w:rsid w:val="009C019E"/>
    <w:rsid w:val="009C026F"/>
    <w:rsid w:val="009C0CC6"/>
    <w:rsid w:val="009C348E"/>
    <w:rsid w:val="009C3A11"/>
    <w:rsid w:val="009C4B26"/>
    <w:rsid w:val="009C4C2C"/>
    <w:rsid w:val="009C5923"/>
    <w:rsid w:val="009C666A"/>
    <w:rsid w:val="009C6996"/>
    <w:rsid w:val="009C757F"/>
    <w:rsid w:val="009C7897"/>
    <w:rsid w:val="009C7F52"/>
    <w:rsid w:val="009D003A"/>
    <w:rsid w:val="009D03F1"/>
    <w:rsid w:val="009D0CA5"/>
    <w:rsid w:val="009D0DF9"/>
    <w:rsid w:val="009D10DC"/>
    <w:rsid w:val="009D5915"/>
    <w:rsid w:val="009E26C4"/>
    <w:rsid w:val="009E2765"/>
    <w:rsid w:val="009E2955"/>
    <w:rsid w:val="009E33EE"/>
    <w:rsid w:val="009E35E5"/>
    <w:rsid w:val="009E36F6"/>
    <w:rsid w:val="009E6184"/>
    <w:rsid w:val="009F122A"/>
    <w:rsid w:val="009F1FD5"/>
    <w:rsid w:val="009F1FD7"/>
    <w:rsid w:val="009F20AA"/>
    <w:rsid w:val="009F509C"/>
    <w:rsid w:val="009F6E3F"/>
    <w:rsid w:val="009F728A"/>
    <w:rsid w:val="009F7D33"/>
    <w:rsid w:val="009F7E1D"/>
    <w:rsid w:val="00A0085E"/>
    <w:rsid w:val="00A00D59"/>
    <w:rsid w:val="00A0368A"/>
    <w:rsid w:val="00A04153"/>
    <w:rsid w:val="00A049DD"/>
    <w:rsid w:val="00A04A1E"/>
    <w:rsid w:val="00A0523F"/>
    <w:rsid w:val="00A0743C"/>
    <w:rsid w:val="00A074E0"/>
    <w:rsid w:val="00A0766D"/>
    <w:rsid w:val="00A10EC1"/>
    <w:rsid w:val="00A11248"/>
    <w:rsid w:val="00A1163D"/>
    <w:rsid w:val="00A126B6"/>
    <w:rsid w:val="00A13DA8"/>
    <w:rsid w:val="00A17C0D"/>
    <w:rsid w:val="00A2032E"/>
    <w:rsid w:val="00A2179D"/>
    <w:rsid w:val="00A22F32"/>
    <w:rsid w:val="00A231E0"/>
    <w:rsid w:val="00A249F9"/>
    <w:rsid w:val="00A317D1"/>
    <w:rsid w:val="00A33E89"/>
    <w:rsid w:val="00A3776B"/>
    <w:rsid w:val="00A400A3"/>
    <w:rsid w:val="00A404D7"/>
    <w:rsid w:val="00A41B1D"/>
    <w:rsid w:val="00A42E5A"/>
    <w:rsid w:val="00A449B5"/>
    <w:rsid w:val="00A5004C"/>
    <w:rsid w:val="00A506C3"/>
    <w:rsid w:val="00A50CDA"/>
    <w:rsid w:val="00A50EE9"/>
    <w:rsid w:val="00A5201E"/>
    <w:rsid w:val="00A52D5B"/>
    <w:rsid w:val="00A53C2F"/>
    <w:rsid w:val="00A53D03"/>
    <w:rsid w:val="00A56E84"/>
    <w:rsid w:val="00A57B28"/>
    <w:rsid w:val="00A57CF5"/>
    <w:rsid w:val="00A60A8F"/>
    <w:rsid w:val="00A63122"/>
    <w:rsid w:val="00A63B91"/>
    <w:rsid w:val="00A64FDA"/>
    <w:rsid w:val="00A66ECB"/>
    <w:rsid w:val="00A66F19"/>
    <w:rsid w:val="00A6762E"/>
    <w:rsid w:val="00A70768"/>
    <w:rsid w:val="00A70812"/>
    <w:rsid w:val="00A714BA"/>
    <w:rsid w:val="00A7260A"/>
    <w:rsid w:val="00A72AC5"/>
    <w:rsid w:val="00A72E51"/>
    <w:rsid w:val="00A73699"/>
    <w:rsid w:val="00A73915"/>
    <w:rsid w:val="00A756EE"/>
    <w:rsid w:val="00A777DE"/>
    <w:rsid w:val="00A779B2"/>
    <w:rsid w:val="00A8006D"/>
    <w:rsid w:val="00A80A48"/>
    <w:rsid w:val="00A80B1F"/>
    <w:rsid w:val="00A82737"/>
    <w:rsid w:val="00A832EB"/>
    <w:rsid w:val="00A8424A"/>
    <w:rsid w:val="00A8443B"/>
    <w:rsid w:val="00A8489A"/>
    <w:rsid w:val="00A84B60"/>
    <w:rsid w:val="00A866FC"/>
    <w:rsid w:val="00A8671A"/>
    <w:rsid w:val="00A86CE1"/>
    <w:rsid w:val="00A86EEB"/>
    <w:rsid w:val="00A9082E"/>
    <w:rsid w:val="00A911E3"/>
    <w:rsid w:val="00A93C76"/>
    <w:rsid w:val="00A94958"/>
    <w:rsid w:val="00A95C02"/>
    <w:rsid w:val="00A9665E"/>
    <w:rsid w:val="00A972FA"/>
    <w:rsid w:val="00AA1317"/>
    <w:rsid w:val="00AA18CA"/>
    <w:rsid w:val="00AA21F8"/>
    <w:rsid w:val="00AA369A"/>
    <w:rsid w:val="00AA419C"/>
    <w:rsid w:val="00AA539A"/>
    <w:rsid w:val="00AA619B"/>
    <w:rsid w:val="00AB23A3"/>
    <w:rsid w:val="00AB5E30"/>
    <w:rsid w:val="00AB6802"/>
    <w:rsid w:val="00AB6B00"/>
    <w:rsid w:val="00AB7048"/>
    <w:rsid w:val="00AB76C2"/>
    <w:rsid w:val="00AC1C75"/>
    <w:rsid w:val="00AC21AC"/>
    <w:rsid w:val="00AC34C7"/>
    <w:rsid w:val="00AC40E1"/>
    <w:rsid w:val="00AC47DB"/>
    <w:rsid w:val="00AC4AA9"/>
    <w:rsid w:val="00AC559E"/>
    <w:rsid w:val="00AC74CD"/>
    <w:rsid w:val="00AD14CD"/>
    <w:rsid w:val="00AD39C9"/>
    <w:rsid w:val="00AD4A9F"/>
    <w:rsid w:val="00AD549A"/>
    <w:rsid w:val="00AD5C85"/>
    <w:rsid w:val="00AD69CE"/>
    <w:rsid w:val="00AD7BFF"/>
    <w:rsid w:val="00AE07B3"/>
    <w:rsid w:val="00AE2E10"/>
    <w:rsid w:val="00AE5B36"/>
    <w:rsid w:val="00AE6110"/>
    <w:rsid w:val="00AE757C"/>
    <w:rsid w:val="00AF189B"/>
    <w:rsid w:val="00AF303C"/>
    <w:rsid w:val="00AF3EC1"/>
    <w:rsid w:val="00AF45AA"/>
    <w:rsid w:val="00AF5A64"/>
    <w:rsid w:val="00AF7A7D"/>
    <w:rsid w:val="00B0058F"/>
    <w:rsid w:val="00B00F3E"/>
    <w:rsid w:val="00B0177C"/>
    <w:rsid w:val="00B02513"/>
    <w:rsid w:val="00B03DCA"/>
    <w:rsid w:val="00B03F19"/>
    <w:rsid w:val="00B05E9A"/>
    <w:rsid w:val="00B10208"/>
    <w:rsid w:val="00B1063C"/>
    <w:rsid w:val="00B11C83"/>
    <w:rsid w:val="00B12C65"/>
    <w:rsid w:val="00B14728"/>
    <w:rsid w:val="00B14789"/>
    <w:rsid w:val="00B14902"/>
    <w:rsid w:val="00B149F9"/>
    <w:rsid w:val="00B15220"/>
    <w:rsid w:val="00B15B58"/>
    <w:rsid w:val="00B15C30"/>
    <w:rsid w:val="00B15CAF"/>
    <w:rsid w:val="00B17EDA"/>
    <w:rsid w:val="00B200D9"/>
    <w:rsid w:val="00B20155"/>
    <w:rsid w:val="00B203DD"/>
    <w:rsid w:val="00B218CE"/>
    <w:rsid w:val="00B24364"/>
    <w:rsid w:val="00B24458"/>
    <w:rsid w:val="00B245C9"/>
    <w:rsid w:val="00B26B7A"/>
    <w:rsid w:val="00B30846"/>
    <w:rsid w:val="00B310CC"/>
    <w:rsid w:val="00B31A06"/>
    <w:rsid w:val="00B344B7"/>
    <w:rsid w:val="00B34900"/>
    <w:rsid w:val="00B349FB"/>
    <w:rsid w:val="00B34A01"/>
    <w:rsid w:val="00B3538F"/>
    <w:rsid w:val="00B355E4"/>
    <w:rsid w:val="00B35FE2"/>
    <w:rsid w:val="00B36D48"/>
    <w:rsid w:val="00B36EF8"/>
    <w:rsid w:val="00B40C1B"/>
    <w:rsid w:val="00B41F98"/>
    <w:rsid w:val="00B42584"/>
    <w:rsid w:val="00B43403"/>
    <w:rsid w:val="00B43853"/>
    <w:rsid w:val="00B4486E"/>
    <w:rsid w:val="00B46FDC"/>
    <w:rsid w:val="00B47312"/>
    <w:rsid w:val="00B51391"/>
    <w:rsid w:val="00B54830"/>
    <w:rsid w:val="00B55375"/>
    <w:rsid w:val="00B55981"/>
    <w:rsid w:val="00B56960"/>
    <w:rsid w:val="00B5732B"/>
    <w:rsid w:val="00B6008E"/>
    <w:rsid w:val="00B6090A"/>
    <w:rsid w:val="00B60B89"/>
    <w:rsid w:val="00B61EE4"/>
    <w:rsid w:val="00B627CA"/>
    <w:rsid w:val="00B62F57"/>
    <w:rsid w:val="00B62FA3"/>
    <w:rsid w:val="00B6317D"/>
    <w:rsid w:val="00B634EE"/>
    <w:rsid w:val="00B64E92"/>
    <w:rsid w:val="00B65426"/>
    <w:rsid w:val="00B6686B"/>
    <w:rsid w:val="00B66BAD"/>
    <w:rsid w:val="00B67716"/>
    <w:rsid w:val="00B67F8D"/>
    <w:rsid w:val="00B70A2E"/>
    <w:rsid w:val="00B71428"/>
    <w:rsid w:val="00B718FE"/>
    <w:rsid w:val="00B733E7"/>
    <w:rsid w:val="00B741AC"/>
    <w:rsid w:val="00B7630A"/>
    <w:rsid w:val="00B76AF8"/>
    <w:rsid w:val="00B7753F"/>
    <w:rsid w:val="00B7770C"/>
    <w:rsid w:val="00B77FC2"/>
    <w:rsid w:val="00B848EC"/>
    <w:rsid w:val="00B858EE"/>
    <w:rsid w:val="00B85DD2"/>
    <w:rsid w:val="00B871A3"/>
    <w:rsid w:val="00B8765B"/>
    <w:rsid w:val="00B92E78"/>
    <w:rsid w:val="00B93693"/>
    <w:rsid w:val="00B9498B"/>
    <w:rsid w:val="00B9746B"/>
    <w:rsid w:val="00BA078B"/>
    <w:rsid w:val="00BA0B83"/>
    <w:rsid w:val="00BA1DAE"/>
    <w:rsid w:val="00BA3728"/>
    <w:rsid w:val="00BA3A88"/>
    <w:rsid w:val="00BA3E40"/>
    <w:rsid w:val="00BA3EA7"/>
    <w:rsid w:val="00BA5C20"/>
    <w:rsid w:val="00BA7602"/>
    <w:rsid w:val="00BB1C34"/>
    <w:rsid w:val="00BB543F"/>
    <w:rsid w:val="00BB586C"/>
    <w:rsid w:val="00BB787C"/>
    <w:rsid w:val="00BC10DA"/>
    <w:rsid w:val="00BC1308"/>
    <w:rsid w:val="00BC27AC"/>
    <w:rsid w:val="00BC3880"/>
    <w:rsid w:val="00BD021A"/>
    <w:rsid w:val="00BD348E"/>
    <w:rsid w:val="00BD3BE7"/>
    <w:rsid w:val="00BD49F9"/>
    <w:rsid w:val="00BE07D7"/>
    <w:rsid w:val="00BE2A76"/>
    <w:rsid w:val="00BE38F3"/>
    <w:rsid w:val="00BE541F"/>
    <w:rsid w:val="00BE5A61"/>
    <w:rsid w:val="00BE65D1"/>
    <w:rsid w:val="00BF02B3"/>
    <w:rsid w:val="00BF0427"/>
    <w:rsid w:val="00BF1BE5"/>
    <w:rsid w:val="00BF28F4"/>
    <w:rsid w:val="00BF3035"/>
    <w:rsid w:val="00BF643D"/>
    <w:rsid w:val="00C010CA"/>
    <w:rsid w:val="00C022BC"/>
    <w:rsid w:val="00C0428F"/>
    <w:rsid w:val="00C042CE"/>
    <w:rsid w:val="00C04884"/>
    <w:rsid w:val="00C06F65"/>
    <w:rsid w:val="00C079CD"/>
    <w:rsid w:val="00C10D02"/>
    <w:rsid w:val="00C12984"/>
    <w:rsid w:val="00C133FE"/>
    <w:rsid w:val="00C13BAC"/>
    <w:rsid w:val="00C14B36"/>
    <w:rsid w:val="00C1613C"/>
    <w:rsid w:val="00C17368"/>
    <w:rsid w:val="00C2047D"/>
    <w:rsid w:val="00C20B5F"/>
    <w:rsid w:val="00C21673"/>
    <w:rsid w:val="00C219E3"/>
    <w:rsid w:val="00C225D2"/>
    <w:rsid w:val="00C22F94"/>
    <w:rsid w:val="00C24158"/>
    <w:rsid w:val="00C272DB"/>
    <w:rsid w:val="00C272EC"/>
    <w:rsid w:val="00C30D41"/>
    <w:rsid w:val="00C313F5"/>
    <w:rsid w:val="00C32E88"/>
    <w:rsid w:val="00C3317A"/>
    <w:rsid w:val="00C331C6"/>
    <w:rsid w:val="00C33979"/>
    <w:rsid w:val="00C33EB7"/>
    <w:rsid w:val="00C34359"/>
    <w:rsid w:val="00C35A49"/>
    <w:rsid w:val="00C373AB"/>
    <w:rsid w:val="00C374A9"/>
    <w:rsid w:val="00C40866"/>
    <w:rsid w:val="00C40C81"/>
    <w:rsid w:val="00C40E11"/>
    <w:rsid w:val="00C4638B"/>
    <w:rsid w:val="00C46C34"/>
    <w:rsid w:val="00C46F65"/>
    <w:rsid w:val="00C505E1"/>
    <w:rsid w:val="00C52734"/>
    <w:rsid w:val="00C53579"/>
    <w:rsid w:val="00C55858"/>
    <w:rsid w:val="00C560DC"/>
    <w:rsid w:val="00C572EC"/>
    <w:rsid w:val="00C578D1"/>
    <w:rsid w:val="00C616A6"/>
    <w:rsid w:val="00C61748"/>
    <w:rsid w:val="00C61B6A"/>
    <w:rsid w:val="00C64A30"/>
    <w:rsid w:val="00C6505B"/>
    <w:rsid w:val="00C702DB"/>
    <w:rsid w:val="00C70F75"/>
    <w:rsid w:val="00C71135"/>
    <w:rsid w:val="00C71E31"/>
    <w:rsid w:val="00C72455"/>
    <w:rsid w:val="00C72C85"/>
    <w:rsid w:val="00C73BBF"/>
    <w:rsid w:val="00C73D70"/>
    <w:rsid w:val="00C7599A"/>
    <w:rsid w:val="00C766C4"/>
    <w:rsid w:val="00C77248"/>
    <w:rsid w:val="00C777AB"/>
    <w:rsid w:val="00C77B88"/>
    <w:rsid w:val="00C8200C"/>
    <w:rsid w:val="00C820E9"/>
    <w:rsid w:val="00C82589"/>
    <w:rsid w:val="00C825B4"/>
    <w:rsid w:val="00C828EC"/>
    <w:rsid w:val="00C836D3"/>
    <w:rsid w:val="00C84842"/>
    <w:rsid w:val="00C84D30"/>
    <w:rsid w:val="00C84E5A"/>
    <w:rsid w:val="00C86165"/>
    <w:rsid w:val="00C867C6"/>
    <w:rsid w:val="00C8720C"/>
    <w:rsid w:val="00C9042A"/>
    <w:rsid w:val="00C906F7"/>
    <w:rsid w:val="00C92AC2"/>
    <w:rsid w:val="00C92EB1"/>
    <w:rsid w:val="00C950BE"/>
    <w:rsid w:val="00C97F85"/>
    <w:rsid w:val="00CA070E"/>
    <w:rsid w:val="00CA0E82"/>
    <w:rsid w:val="00CA147D"/>
    <w:rsid w:val="00CA1506"/>
    <w:rsid w:val="00CA1F55"/>
    <w:rsid w:val="00CA3D66"/>
    <w:rsid w:val="00CA447F"/>
    <w:rsid w:val="00CA4526"/>
    <w:rsid w:val="00CA5576"/>
    <w:rsid w:val="00CA5D0A"/>
    <w:rsid w:val="00CB09E3"/>
    <w:rsid w:val="00CB0D6C"/>
    <w:rsid w:val="00CB135E"/>
    <w:rsid w:val="00CB2C96"/>
    <w:rsid w:val="00CB315E"/>
    <w:rsid w:val="00CB33BA"/>
    <w:rsid w:val="00CB3D86"/>
    <w:rsid w:val="00CB3F9B"/>
    <w:rsid w:val="00CB4BC1"/>
    <w:rsid w:val="00CB4BEA"/>
    <w:rsid w:val="00CB4C72"/>
    <w:rsid w:val="00CB5346"/>
    <w:rsid w:val="00CB5BC7"/>
    <w:rsid w:val="00CB614A"/>
    <w:rsid w:val="00CB63DA"/>
    <w:rsid w:val="00CB66E4"/>
    <w:rsid w:val="00CB729D"/>
    <w:rsid w:val="00CC19CC"/>
    <w:rsid w:val="00CC1C80"/>
    <w:rsid w:val="00CC2C74"/>
    <w:rsid w:val="00CC2D8C"/>
    <w:rsid w:val="00CC4684"/>
    <w:rsid w:val="00CC51B8"/>
    <w:rsid w:val="00CC5984"/>
    <w:rsid w:val="00CC6F8F"/>
    <w:rsid w:val="00CC7F84"/>
    <w:rsid w:val="00CD0A32"/>
    <w:rsid w:val="00CD411A"/>
    <w:rsid w:val="00CD4934"/>
    <w:rsid w:val="00CD494B"/>
    <w:rsid w:val="00CD5DD6"/>
    <w:rsid w:val="00CD61C0"/>
    <w:rsid w:val="00CD7E7C"/>
    <w:rsid w:val="00CE016E"/>
    <w:rsid w:val="00CE0BFF"/>
    <w:rsid w:val="00CE2734"/>
    <w:rsid w:val="00CE3182"/>
    <w:rsid w:val="00CE3F41"/>
    <w:rsid w:val="00CE4D59"/>
    <w:rsid w:val="00CE64D5"/>
    <w:rsid w:val="00CE671A"/>
    <w:rsid w:val="00CF018F"/>
    <w:rsid w:val="00CF05FE"/>
    <w:rsid w:val="00CF1D85"/>
    <w:rsid w:val="00CF2079"/>
    <w:rsid w:val="00CF298C"/>
    <w:rsid w:val="00CF2C3F"/>
    <w:rsid w:val="00CF4BE9"/>
    <w:rsid w:val="00CF6D22"/>
    <w:rsid w:val="00CF771A"/>
    <w:rsid w:val="00D0192C"/>
    <w:rsid w:val="00D062B7"/>
    <w:rsid w:val="00D07145"/>
    <w:rsid w:val="00D07298"/>
    <w:rsid w:val="00D07CFC"/>
    <w:rsid w:val="00D07FDD"/>
    <w:rsid w:val="00D10C0F"/>
    <w:rsid w:val="00D12485"/>
    <w:rsid w:val="00D12970"/>
    <w:rsid w:val="00D12A50"/>
    <w:rsid w:val="00D14C81"/>
    <w:rsid w:val="00D1500B"/>
    <w:rsid w:val="00D21F32"/>
    <w:rsid w:val="00D2301F"/>
    <w:rsid w:val="00D23184"/>
    <w:rsid w:val="00D23C53"/>
    <w:rsid w:val="00D23FD3"/>
    <w:rsid w:val="00D248BC"/>
    <w:rsid w:val="00D268BC"/>
    <w:rsid w:val="00D303A6"/>
    <w:rsid w:val="00D312F4"/>
    <w:rsid w:val="00D316F5"/>
    <w:rsid w:val="00D32095"/>
    <w:rsid w:val="00D33063"/>
    <w:rsid w:val="00D37A7F"/>
    <w:rsid w:val="00D40883"/>
    <w:rsid w:val="00D41022"/>
    <w:rsid w:val="00D415BE"/>
    <w:rsid w:val="00D41C0C"/>
    <w:rsid w:val="00D422E3"/>
    <w:rsid w:val="00D4317B"/>
    <w:rsid w:val="00D444CA"/>
    <w:rsid w:val="00D448E9"/>
    <w:rsid w:val="00D50544"/>
    <w:rsid w:val="00D519AC"/>
    <w:rsid w:val="00D51C0C"/>
    <w:rsid w:val="00D539EA"/>
    <w:rsid w:val="00D54478"/>
    <w:rsid w:val="00D54F27"/>
    <w:rsid w:val="00D55154"/>
    <w:rsid w:val="00D55E36"/>
    <w:rsid w:val="00D56CE7"/>
    <w:rsid w:val="00D575B8"/>
    <w:rsid w:val="00D575BE"/>
    <w:rsid w:val="00D606D8"/>
    <w:rsid w:val="00D613BC"/>
    <w:rsid w:val="00D62A12"/>
    <w:rsid w:val="00D62B7D"/>
    <w:rsid w:val="00D648CE"/>
    <w:rsid w:val="00D663E0"/>
    <w:rsid w:val="00D67AAF"/>
    <w:rsid w:val="00D67BAA"/>
    <w:rsid w:val="00D67DA9"/>
    <w:rsid w:val="00D70339"/>
    <w:rsid w:val="00D7039E"/>
    <w:rsid w:val="00D70D4E"/>
    <w:rsid w:val="00D726E8"/>
    <w:rsid w:val="00D728E1"/>
    <w:rsid w:val="00D72A64"/>
    <w:rsid w:val="00D7381D"/>
    <w:rsid w:val="00D74AD9"/>
    <w:rsid w:val="00D75463"/>
    <w:rsid w:val="00D75FBD"/>
    <w:rsid w:val="00D77D21"/>
    <w:rsid w:val="00D8145F"/>
    <w:rsid w:val="00D8199B"/>
    <w:rsid w:val="00D81AE5"/>
    <w:rsid w:val="00D82442"/>
    <w:rsid w:val="00D83977"/>
    <w:rsid w:val="00D85D1A"/>
    <w:rsid w:val="00D90C95"/>
    <w:rsid w:val="00D9132C"/>
    <w:rsid w:val="00D92C22"/>
    <w:rsid w:val="00D93AEB"/>
    <w:rsid w:val="00D95E5D"/>
    <w:rsid w:val="00DA0C5E"/>
    <w:rsid w:val="00DA26F3"/>
    <w:rsid w:val="00DA312C"/>
    <w:rsid w:val="00DA477E"/>
    <w:rsid w:val="00DA4F70"/>
    <w:rsid w:val="00DA55F4"/>
    <w:rsid w:val="00DA6C78"/>
    <w:rsid w:val="00DA7008"/>
    <w:rsid w:val="00DA75B0"/>
    <w:rsid w:val="00DB018D"/>
    <w:rsid w:val="00DB22B6"/>
    <w:rsid w:val="00DB299E"/>
    <w:rsid w:val="00DB3577"/>
    <w:rsid w:val="00DB3A34"/>
    <w:rsid w:val="00DB3A91"/>
    <w:rsid w:val="00DB3A9C"/>
    <w:rsid w:val="00DB41D1"/>
    <w:rsid w:val="00DB46FA"/>
    <w:rsid w:val="00DB48AB"/>
    <w:rsid w:val="00DB4E0A"/>
    <w:rsid w:val="00DB51DB"/>
    <w:rsid w:val="00DC040B"/>
    <w:rsid w:val="00DC25A8"/>
    <w:rsid w:val="00DC2678"/>
    <w:rsid w:val="00DC2B20"/>
    <w:rsid w:val="00DC2BAB"/>
    <w:rsid w:val="00DC4385"/>
    <w:rsid w:val="00DC474E"/>
    <w:rsid w:val="00DC4DE3"/>
    <w:rsid w:val="00DC4E81"/>
    <w:rsid w:val="00DC7E8A"/>
    <w:rsid w:val="00DD07BC"/>
    <w:rsid w:val="00DD1E2C"/>
    <w:rsid w:val="00DD3A24"/>
    <w:rsid w:val="00DD7347"/>
    <w:rsid w:val="00DE02FF"/>
    <w:rsid w:val="00DE1198"/>
    <w:rsid w:val="00DE2108"/>
    <w:rsid w:val="00DE2775"/>
    <w:rsid w:val="00DE2A0C"/>
    <w:rsid w:val="00DE4F47"/>
    <w:rsid w:val="00DE5140"/>
    <w:rsid w:val="00DE7043"/>
    <w:rsid w:val="00DE7935"/>
    <w:rsid w:val="00DF089A"/>
    <w:rsid w:val="00DF2B9E"/>
    <w:rsid w:val="00DF349E"/>
    <w:rsid w:val="00DF38FE"/>
    <w:rsid w:val="00DF52B3"/>
    <w:rsid w:val="00DF597E"/>
    <w:rsid w:val="00DF5C6E"/>
    <w:rsid w:val="00DF61FE"/>
    <w:rsid w:val="00DF7414"/>
    <w:rsid w:val="00E01011"/>
    <w:rsid w:val="00E028E2"/>
    <w:rsid w:val="00E03119"/>
    <w:rsid w:val="00E03617"/>
    <w:rsid w:val="00E036F3"/>
    <w:rsid w:val="00E03F92"/>
    <w:rsid w:val="00E047C8"/>
    <w:rsid w:val="00E05BAE"/>
    <w:rsid w:val="00E0625F"/>
    <w:rsid w:val="00E063A3"/>
    <w:rsid w:val="00E1002A"/>
    <w:rsid w:val="00E10157"/>
    <w:rsid w:val="00E101DA"/>
    <w:rsid w:val="00E10C52"/>
    <w:rsid w:val="00E11721"/>
    <w:rsid w:val="00E1432E"/>
    <w:rsid w:val="00E14F10"/>
    <w:rsid w:val="00E15B13"/>
    <w:rsid w:val="00E175EE"/>
    <w:rsid w:val="00E17C22"/>
    <w:rsid w:val="00E22DC5"/>
    <w:rsid w:val="00E2397F"/>
    <w:rsid w:val="00E23B08"/>
    <w:rsid w:val="00E23C6C"/>
    <w:rsid w:val="00E2659C"/>
    <w:rsid w:val="00E26625"/>
    <w:rsid w:val="00E26D4C"/>
    <w:rsid w:val="00E3039F"/>
    <w:rsid w:val="00E314A4"/>
    <w:rsid w:val="00E33BC1"/>
    <w:rsid w:val="00E35262"/>
    <w:rsid w:val="00E36CEA"/>
    <w:rsid w:val="00E406B8"/>
    <w:rsid w:val="00E41847"/>
    <w:rsid w:val="00E420C9"/>
    <w:rsid w:val="00E45F50"/>
    <w:rsid w:val="00E4661D"/>
    <w:rsid w:val="00E47281"/>
    <w:rsid w:val="00E515B5"/>
    <w:rsid w:val="00E537A7"/>
    <w:rsid w:val="00E53CA0"/>
    <w:rsid w:val="00E566B6"/>
    <w:rsid w:val="00E56798"/>
    <w:rsid w:val="00E5732A"/>
    <w:rsid w:val="00E575FE"/>
    <w:rsid w:val="00E57F4B"/>
    <w:rsid w:val="00E601BF"/>
    <w:rsid w:val="00E6183F"/>
    <w:rsid w:val="00E6241D"/>
    <w:rsid w:val="00E63D60"/>
    <w:rsid w:val="00E66F0A"/>
    <w:rsid w:val="00E67A61"/>
    <w:rsid w:val="00E70821"/>
    <w:rsid w:val="00E70BDB"/>
    <w:rsid w:val="00E7365F"/>
    <w:rsid w:val="00E7503F"/>
    <w:rsid w:val="00E750FD"/>
    <w:rsid w:val="00E75811"/>
    <w:rsid w:val="00E766BF"/>
    <w:rsid w:val="00E76A40"/>
    <w:rsid w:val="00E77607"/>
    <w:rsid w:val="00E80E7A"/>
    <w:rsid w:val="00E8247F"/>
    <w:rsid w:val="00E82D39"/>
    <w:rsid w:val="00E83287"/>
    <w:rsid w:val="00E87E4E"/>
    <w:rsid w:val="00E90F90"/>
    <w:rsid w:val="00E91AA1"/>
    <w:rsid w:val="00E926A5"/>
    <w:rsid w:val="00E955B9"/>
    <w:rsid w:val="00E96922"/>
    <w:rsid w:val="00E97DE7"/>
    <w:rsid w:val="00E97E2E"/>
    <w:rsid w:val="00EA043D"/>
    <w:rsid w:val="00EA121D"/>
    <w:rsid w:val="00EA1739"/>
    <w:rsid w:val="00EA2484"/>
    <w:rsid w:val="00EA2BC9"/>
    <w:rsid w:val="00EA3A38"/>
    <w:rsid w:val="00EA576B"/>
    <w:rsid w:val="00EA5EC1"/>
    <w:rsid w:val="00EA683B"/>
    <w:rsid w:val="00EA71E4"/>
    <w:rsid w:val="00EA7845"/>
    <w:rsid w:val="00EB0998"/>
    <w:rsid w:val="00EB1B23"/>
    <w:rsid w:val="00EB22FB"/>
    <w:rsid w:val="00EB28E5"/>
    <w:rsid w:val="00EB3F1C"/>
    <w:rsid w:val="00EB616B"/>
    <w:rsid w:val="00EB6A86"/>
    <w:rsid w:val="00EB7BB9"/>
    <w:rsid w:val="00EB7E88"/>
    <w:rsid w:val="00EB7EAE"/>
    <w:rsid w:val="00EC0F77"/>
    <w:rsid w:val="00EC29AC"/>
    <w:rsid w:val="00EC2D24"/>
    <w:rsid w:val="00EC37C3"/>
    <w:rsid w:val="00EC3D11"/>
    <w:rsid w:val="00EC3ED0"/>
    <w:rsid w:val="00EC498B"/>
    <w:rsid w:val="00EC5C39"/>
    <w:rsid w:val="00EC7A6E"/>
    <w:rsid w:val="00EC7C24"/>
    <w:rsid w:val="00ED054B"/>
    <w:rsid w:val="00ED0E09"/>
    <w:rsid w:val="00ED3448"/>
    <w:rsid w:val="00ED3A8E"/>
    <w:rsid w:val="00ED3C7F"/>
    <w:rsid w:val="00ED3F3E"/>
    <w:rsid w:val="00ED45CF"/>
    <w:rsid w:val="00ED5397"/>
    <w:rsid w:val="00ED5FC0"/>
    <w:rsid w:val="00ED72E8"/>
    <w:rsid w:val="00ED73C1"/>
    <w:rsid w:val="00ED7C42"/>
    <w:rsid w:val="00EE0003"/>
    <w:rsid w:val="00EE00D1"/>
    <w:rsid w:val="00EE1536"/>
    <w:rsid w:val="00EE1C72"/>
    <w:rsid w:val="00EE27B8"/>
    <w:rsid w:val="00EE5091"/>
    <w:rsid w:val="00EE6416"/>
    <w:rsid w:val="00EE6454"/>
    <w:rsid w:val="00EF0E5F"/>
    <w:rsid w:val="00EF40D7"/>
    <w:rsid w:val="00EF4204"/>
    <w:rsid w:val="00EF4FDA"/>
    <w:rsid w:val="00EF514B"/>
    <w:rsid w:val="00EF51D7"/>
    <w:rsid w:val="00EF5C71"/>
    <w:rsid w:val="00EF6327"/>
    <w:rsid w:val="00EF7B9F"/>
    <w:rsid w:val="00F00709"/>
    <w:rsid w:val="00F02BEB"/>
    <w:rsid w:val="00F03143"/>
    <w:rsid w:val="00F039B9"/>
    <w:rsid w:val="00F04762"/>
    <w:rsid w:val="00F04FAC"/>
    <w:rsid w:val="00F0526B"/>
    <w:rsid w:val="00F056CA"/>
    <w:rsid w:val="00F06F36"/>
    <w:rsid w:val="00F070E6"/>
    <w:rsid w:val="00F11807"/>
    <w:rsid w:val="00F11898"/>
    <w:rsid w:val="00F11C30"/>
    <w:rsid w:val="00F12073"/>
    <w:rsid w:val="00F177C8"/>
    <w:rsid w:val="00F17BD4"/>
    <w:rsid w:val="00F200D6"/>
    <w:rsid w:val="00F20C30"/>
    <w:rsid w:val="00F20F68"/>
    <w:rsid w:val="00F2333C"/>
    <w:rsid w:val="00F24178"/>
    <w:rsid w:val="00F25BEB"/>
    <w:rsid w:val="00F2654D"/>
    <w:rsid w:val="00F272BB"/>
    <w:rsid w:val="00F273DB"/>
    <w:rsid w:val="00F302CA"/>
    <w:rsid w:val="00F346B8"/>
    <w:rsid w:val="00F353F3"/>
    <w:rsid w:val="00F35E69"/>
    <w:rsid w:val="00F4051A"/>
    <w:rsid w:val="00F42011"/>
    <w:rsid w:val="00F4238D"/>
    <w:rsid w:val="00F44841"/>
    <w:rsid w:val="00F45B38"/>
    <w:rsid w:val="00F47045"/>
    <w:rsid w:val="00F5058E"/>
    <w:rsid w:val="00F51B27"/>
    <w:rsid w:val="00F52992"/>
    <w:rsid w:val="00F52BFC"/>
    <w:rsid w:val="00F53ADF"/>
    <w:rsid w:val="00F54E95"/>
    <w:rsid w:val="00F5612A"/>
    <w:rsid w:val="00F576BD"/>
    <w:rsid w:val="00F60330"/>
    <w:rsid w:val="00F605C4"/>
    <w:rsid w:val="00F6139B"/>
    <w:rsid w:val="00F62D2B"/>
    <w:rsid w:val="00F62EC1"/>
    <w:rsid w:val="00F6423E"/>
    <w:rsid w:val="00F667FC"/>
    <w:rsid w:val="00F66C85"/>
    <w:rsid w:val="00F66D74"/>
    <w:rsid w:val="00F66FF3"/>
    <w:rsid w:val="00F67857"/>
    <w:rsid w:val="00F70F11"/>
    <w:rsid w:val="00F71B40"/>
    <w:rsid w:val="00F732A7"/>
    <w:rsid w:val="00F738B1"/>
    <w:rsid w:val="00F76B95"/>
    <w:rsid w:val="00F838A0"/>
    <w:rsid w:val="00F86488"/>
    <w:rsid w:val="00F87AD7"/>
    <w:rsid w:val="00F92816"/>
    <w:rsid w:val="00F933AC"/>
    <w:rsid w:val="00F93600"/>
    <w:rsid w:val="00F948C7"/>
    <w:rsid w:val="00F94DA7"/>
    <w:rsid w:val="00F9537B"/>
    <w:rsid w:val="00F96244"/>
    <w:rsid w:val="00F96D63"/>
    <w:rsid w:val="00FA097C"/>
    <w:rsid w:val="00FA7907"/>
    <w:rsid w:val="00FA7D75"/>
    <w:rsid w:val="00FB07E0"/>
    <w:rsid w:val="00FB0A4B"/>
    <w:rsid w:val="00FB172F"/>
    <w:rsid w:val="00FB19FF"/>
    <w:rsid w:val="00FB2858"/>
    <w:rsid w:val="00FB5728"/>
    <w:rsid w:val="00FB5B55"/>
    <w:rsid w:val="00FB626E"/>
    <w:rsid w:val="00FB7509"/>
    <w:rsid w:val="00FB7A19"/>
    <w:rsid w:val="00FC00A0"/>
    <w:rsid w:val="00FC056D"/>
    <w:rsid w:val="00FC27F2"/>
    <w:rsid w:val="00FC2BD2"/>
    <w:rsid w:val="00FC4900"/>
    <w:rsid w:val="00FC6445"/>
    <w:rsid w:val="00FC6DBF"/>
    <w:rsid w:val="00FC7024"/>
    <w:rsid w:val="00FC73C8"/>
    <w:rsid w:val="00FC7B48"/>
    <w:rsid w:val="00FD18A7"/>
    <w:rsid w:val="00FD25FD"/>
    <w:rsid w:val="00FD2BB3"/>
    <w:rsid w:val="00FD3378"/>
    <w:rsid w:val="00FD39FF"/>
    <w:rsid w:val="00FD5508"/>
    <w:rsid w:val="00FD6376"/>
    <w:rsid w:val="00FD64FB"/>
    <w:rsid w:val="00FD766B"/>
    <w:rsid w:val="00FD7AC3"/>
    <w:rsid w:val="00FD7BF4"/>
    <w:rsid w:val="00FD7C05"/>
    <w:rsid w:val="00FD7E4B"/>
    <w:rsid w:val="00FE0750"/>
    <w:rsid w:val="00FE3474"/>
    <w:rsid w:val="00FE35A9"/>
    <w:rsid w:val="00FE4718"/>
    <w:rsid w:val="00FF07FA"/>
    <w:rsid w:val="00FF2A4C"/>
    <w:rsid w:val="00FF4DF0"/>
    <w:rsid w:val="00FF601B"/>
    <w:rsid w:val="00FF6455"/>
    <w:rsid w:val="00FF65EA"/>
    <w:rsid w:val="00FF73AB"/>
    <w:rsid w:val="00FF7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A871880"/>
  <w15:docId w15:val="{2D904D0E-3602-4145-B214-D0DA209AC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C5984"/>
    <w:pPr>
      <w:widowControl w:val="0"/>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CE671A"/>
    <w:pPr>
      <w:widowControl w:val="0"/>
      <w:autoSpaceDE w:val="0"/>
      <w:autoSpaceDN w:val="0"/>
      <w:adjustRightInd w:val="0"/>
      <w:ind w:left="720"/>
      <w:jc w:val="both"/>
    </w:pPr>
    <w:rPr>
      <w:sz w:val="24"/>
      <w:szCs w:val="24"/>
    </w:rPr>
  </w:style>
  <w:style w:type="paragraph" w:customStyle="1" w:styleId="Level2">
    <w:name w:val="Level 2"/>
    <w:rsid w:val="00CE671A"/>
    <w:pPr>
      <w:widowControl w:val="0"/>
      <w:autoSpaceDE w:val="0"/>
      <w:autoSpaceDN w:val="0"/>
      <w:adjustRightInd w:val="0"/>
      <w:ind w:left="1440"/>
      <w:jc w:val="both"/>
    </w:pPr>
    <w:rPr>
      <w:sz w:val="24"/>
      <w:szCs w:val="24"/>
    </w:rPr>
  </w:style>
  <w:style w:type="paragraph" w:customStyle="1" w:styleId="Level3">
    <w:name w:val="Level 3"/>
    <w:rsid w:val="00CE671A"/>
    <w:pPr>
      <w:widowControl w:val="0"/>
      <w:autoSpaceDE w:val="0"/>
      <w:autoSpaceDN w:val="0"/>
      <w:adjustRightInd w:val="0"/>
      <w:ind w:left="2160"/>
      <w:jc w:val="both"/>
    </w:pPr>
    <w:rPr>
      <w:sz w:val="24"/>
      <w:szCs w:val="24"/>
    </w:rPr>
  </w:style>
  <w:style w:type="paragraph" w:customStyle="1" w:styleId="Level4">
    <w:name w:val="Level 4"/>
    <w:rsid w:val="00CE671A"/>
    <w:pPr>
      <w:widowControl w:val="0"/>
      <w:autoSpaceDE w:val="0"/>
      <w:autoSpaceDN w:val="0"/>
      <w:adjustRightInd w:val="0"/>
      <w:ind w:left="2880"/>
      <w:jc w:val="both"/>
    </w:pPr>
    <w:rPr>
      <w:sz w:val="24"/>
      <w:szCs w:val="24"/>
    </w:rPr>
  </w:style>
  <w:style w:type="paragraph" w:customStyle="1" w:styleId="Level5">
    <w:name w:val="Level 5"/>
    <w:rsid w:val="00CE671A"/>
    <w:pPr>
      <w:widowControl w:val="0"/>
      <w:autoSpaceDE w:val="0"/>
      <w:autoSpaceDN w:val="0"/>
      <w:adjustRightInd w:val="0"/>
      <w:ind w:left="3600"/>
      <w:jc w:val="both"/>
    </w:pPr>
    <w:rPr>
      <w:sz w:val="24"/>
      <w:szCs w:val="24"/>
    </w:rPr>
  </w:style>
  <w:style w:type="paragraph" w:customStyle="1" w:styleId="Level6">
    <w:name w:val="Level 6"/>
    <w:rsid w:val="00CE671A"/>
    <w:pPr>
      <w:widowControl w:val="0"/>
      <w:autoSpaceDE w:val="0"/>
      <w:autoSpaceDN w:val="0"/>
      <w:adjustRightInd w:val="0"/>
      <w:ind w:left="4320"/>
      <w:jc w:val="both"/>
    </w:pPr>
    <w:rPr>
      <w:sz w:val="24"/>
      <w:szCs w:val="24"/>
    </w:rPr>
  </w:style>
  <w:style w:type="paragraph" w:customStyle="1" w:styleId="Level7">
    <w:name w:val="Level 7"/>
    <w:rsid w:val="00CE671A"/>
    <w:pPr>
      <w:widowControl w:val="0"/>
      <w:autoSpaceDE w:val="0"/>
      <w:autoSpaceDN w:val="0"/>
      <w:adjustRightInd w:val="0"/>
      <w:ind w:left="5040"/>
      <w:jc w:val="both"/>
    </w:pPr>
    <w:rPr>
      <w:sz w:val="24"/>
      <w:szCs w:val="24"/>
    </w:rPr>
  </w:style>
  <w:style w:type="paragraph" w:customStyle="1" w:styleId="Level8">
    <w:name w:val="Level 8"/>
    <w:rsid w:val="00CE671A"/>
    <w:pPr>
      <w:widowControl w:val="0"/>
      <w:autoSpaceDE w:val="0"/>
      <w:autoSpaceDN w:val="0"/>
      <w:adjustRightInd w:val="0"/>
      <w:ind w:left="5760"/>
      <w:jc w:val="both"/>
    </w:pPr>
    <w:rPr>
      <w:sz w:val="24"/>
      <w:szCs w:val="24"/>
    </w:rPr>
  </w:style>
  <w:style w:type="paragraph" w:customStyle="1" w:styleId="Level9">
    <w:name w:val="Level 9"/>
    <w:rsid w:val="00CE671A"/>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widowControl/>
      <w:autoSpaceDE/>
      <w:autoSpaceDN/>
      <w:adjustRightInd/>
      <w:ind w:firstLine="720"/>
      <w:jc w:val="center"/>
    </w:pPr>
    <w:rPr>
      <w:b/>
      <w:sz w:val="38"/>
    </w:rPr>
  </w:style>
  <w:style w:type="paragraph" w:customStyle="1" w:styleId="IMCletteredparagraph">
    <w:name w:val="IMC (lettered) paragraph"/>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style>
  <w:style w:type="paragraph" w:customStyle="1" w:styleId="IMCNORMALTEXT">
    <w:name w:val="IMC NORMAL TEXT"/>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Subsection">
    <w:name w:val="Subsection"/>
    <w:basedOn w:val="Normal"/>
    <w:link w:val="SubsectionChar"/>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02">
    <w:name w:val="Header 02"/>
    <w:basedOn w:val="Normal"/>
    <w:link w:val="Header02Char"/>
    <w:rsid w:val="00EB1B23"/>
    <w:pPr>
      <w:widowControl/>
      <w:tabs>
        <w:tab w:val="left" w:pos="274"/>
        <w:tab w:val="left" w:pos="806"/>
        <w:tab w:val="left" w:pos="1440"/>
        <w:tab w:val="left" w:pos="2074"/>
        <w:tab w:val="left" w:pos="2707"/>
      </w:tabs>
      <w:autoSpaceDE/>
      <w:autoSpaceDN/>
      <w:adjustRightInd/>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widowControl/>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F70F11"/>
    <w:rPr>
      <w:rFonts w:ascii="Arial" w:hAnsi="Arial" w:cs="Arial"/>
      <w:sz w:val="24"/>
      <w:szCs w:val="24"/>
    </w:rPr>
  </w:style>
  <w:style w:type="character" w:customStyle="1" w:styleId="FooterChar">
    <w:name w:val="Footer Char"/>
    <w:basedOn w:val="DefaultParagraphFont"/>
    <w:link w:val="Footer"/>
    <w:uiPriority w:val="99"/>
    <w:rsid w:val="00D519AC"/>
    <w:rPr>
      <w:rFonts w:ascii="Arial" w:hAnsi="Arial" w:cs="Arial"/>
      <w:sz w:val="24"/>
      <w:szCs w:val="24"/>
    </w:rPr>
  </w:style>
  <w:style w:type="paragraph" w:styleId="FootnoteText">
    <w:name w:val="footnote text"/>
    <w:basedOn w:val="Normal"/>
    <w:link w:val="FootnoteTextChar"/>
    <w:rsid w:val="00D519AC"/>
    <w:rPr>
      <w:sz w:val="20"/>
      <w:szCs w:val="20"/>
    </w:rPr>
  </w:style>
  <w:style w:type="character" w:customStyle="1" w:styleId="FootnoteTextChar">
    <w:name w:val="Footnote Text Char"/>
    <w:basedOn w:val="DefaultParagraphFont"/>
    <w:link w:val="FootnoteText"/>
    <w:rsid w:val="00D519AC"/>
    <w:rPr>
      <w:rFonts w:ascii="Arial" w:hAnsi="Arial" w:cs="Arial"/>
    </w:rPr>
  </w:style>
  <w:style w:type="character" w:styleId="FootnoteReference">
    <w:name w:val="footnote reference"/>
    <w:basedOn w:val="DefaultParagraphFont"/>
    <w:rsid w:val="00D519AC"/>
    <w:rPr>
      <w:vertAlign w:val="superscript"/>
    </w:rPr>
  </w:style>
  <w:style w:type="paragraph" w:styleId="ListParagraph">
    <w:name w:val="List Paragraph"/>
    <w:basedOn w:val="Normal"/>
    <w:uiPriority w:val="34"/>
    <w:qFormat/>
    <w:rsid w:val="00965910"/>
    <w:pPr>
      <w:ind w:left="720"/>
    </w:pPr>
  </w:style>
  <w:style w:type="paragraph" w:customStyle="1" w:styleId="Numbered">
    <w:name w:val="Numbered"/>
    <w:basedOn w:val="Normal"/>
    <w:rsid w:val="00CA3D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828949">
      <w:bodyDiv w:val="1"/>
      <w:marLeft w:val="0"/>
      <w:marRight w:val="0"/>
      <w:marTop w:val="0"/>
      <w:marBottom w:val="0"/>
      <w:divBdr>
        <w:top w:val="none" w:sz="0" w:space="0" w:color="auto"/>
        <w:left w:val="none" w:sz="0" w:space="0" w:color="auto"/>
        <w:bottom w:val="none" w:sz="0" w:space="0" w:color="auto"/>
        <w:right w:val="none" w:sz="0" w:space="0" w:color="auto"/>
      </w:divBdr>
    </w:div>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1261181033">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761177733">
      <w:bodyDiv w:val="1"/>
      <w:marLeft w:val="0"/>
      <w:marRight w:val="0"/>
      <w:marTop w:val="0"/>
      <w:marBottom w:val="0"/>
      <w:divBdr>
        <w:top w:val="none" w:sz="0" w:space="0" w:color="auto"/>
        <w:left w:val="none" w:sz="0" w:space="0" w:color="auto"/>
        <w:bottom w:val="none" w:sz="0" w:space="0" w:color="auto"/>
        <w:right w:val="none" w:sz="0" w:space="0" w:color="auto"/>
      </w:divBdr>
    </w:div>
    <w:div w:id="201641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824297DB3227A48A0BAB1B0B6357FF8" ma:contentTypeVersion="3" ma:contentTypeDescription="Create a new document." ma:contentTypeScope="" ma:versionID="d0ff5c5e21bbadc3d2b70444db5e744e">
  <xsd:schema xmlns:xsd="http://www.w3.org/2001/XMLSchema" xmlns:xs="http://www.w3.org/2001/XMLSchema" xmlns:p="http://schemas.microsoft.com/office/2006/metadata/properties" targetNamespace="http://schemas.microsoft.com/office/2006/metadata/properties" ma:root="true" ma:fieldsID="4665354ace3952aa3278e62fdf56d17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57CC2-888F-453C-9652-623AEB5FFB91}">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B272036C-AD82-4C0E-BD8A-60284C45ACCF}">
  <ds:schemaRefs>
    <ds:schemaRef ds:uri="http://schemas.microsoft.com/sharepoint/v3/contenttype/forms"/>
  </ds:schemaRefs>
</ds:datastoreItem>
</file>

<file path=customXml/itemProps3.xml><?xml version="1.0" encoding="utf-8"?>
<ds:datastoreItem xmlns:ds="http://schemas.openxmlformats.org/officeDocument/2006/customXml" ds:itemID="{69012416-4E92-4F20-8EA9-5046F0D55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BE2F0A2-1D34-401F-AC10-E137F5DC3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3210</Words>
  <Characters>18282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Cleavenger</dc:creator>
  <cp:keywords/>
  <dc:description/>
  <cp:lastModifiedBy>Curran, Bridget</cp:lastModifiedBy>
  <cp:revision>2</cp:revision>
  <cp:lastPrinted>2020-03-13T16:56:00Z</cp:lastPrinted>
  <dcterms:created xsi:type="dcterms:W3CDTF">2020-03-13T20:09:00Z</dcterms:created>
  <dcterms:modified xsi:type="dcterms:W3CDTF">2020-03-13T20:09:00Z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0x010100B824297DB3227A48A0BAB1B0B6357FF8</vt:lpwstr>
  </property>
</Properties>
</file>