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3A98" w:rsidRDefault="00D37365" w:rsidP="00751330">
      <w:pPr>
        <w:tabs>
          <w:tab w:val="center" w:pos="4680"/>
          <w:tab w:val="right" w:pos="9360"/>
        </w:tabs>
        <w:rPr>
          <w:sz w:val="22"/>
          <w:szCs w:val="22"/>
        </w:rPr>
      </w:pPr>
      <w:bookmarkStart w:id="0" w:name="_GoBack"/>
      <w:bookmarkEnd w:id="0"/>
      <w:r w:rsidRPr="00751330">
        <w:rPr>
          <w:b/>
          <w:bCs/>
          <w:sz w:val="22"/>
          <w:szCs w:val="22"/>
        </w:rPr>
        <w:tab/>
      </w:r>
      <w:r w:rsidR="003C3A98" w:rsidRPr="003A4171">
        <w:rPr>
          <w:b/>
          <w:bCs/>
          <w:sz w:val="38"/>
          <w:szCs w:val="38"/>
        </w:rPr>
        <w:t>NRC INSPECTION MANUAL</w:t>
      </w:r>
      <w:r w:rsidR="00446767" w:rsidRPr="00751330">
        <w:rPr>
          <w:b/>
          <w:bCs/>
          <w:sz w:val="22"/>
          <w:szCs w:val="22"/>
        </w:rPr>
        <w:tab/>
      </w:r>
      <w:r w:rsidR="00C24537" w:rsidRPr="00751330">
        <w:rPr>
          <w:sz w:val="22"/>
          <w:szCs w:val="22"/>
        </w:rPr>
        <w:t>D</w:t>
      </w:r>
      <w:r w:rsidR="00F01B33">
        <w:rPr>
          <w:sz w:val="22"/>
          <w:szCs w:val="22"/>
        </w:rPr>
        <w:t>RO</w:t>
      </w:r>
    </w:p>
    <w:p w:rsidR="00A86B00" w:rsidRPr="00751330" w:rsidRDefault="00A86B00" w:rsidP="008745A6">
      <w:pPr>
        <w:tabs>
          <w:tab w:val="center" w:pos="4680"/>
          <w:tab w:val="right" w:pos="9360"/>
        </w:tabs>
        <w:rPr>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4F642F" w:rsidTr="004F642F">
        <w:tc>
          <w:tcPr>
            <w:tcW w:w="9350" w:type="dxa"/>
          </w:tcPr>
          <w:p w:rsidR="004F642F" w:rsidRDefault="004F642F" w:rsidP="004F642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jc w:val="center"/>
              <w:outlineLvl w:val="0"/>
              <w:rPr>
                <w:sz w:val="22"/>
                <w:szCs w:val="22"/>
              </w:rPr>
            </w:pPr>
            <w:r w:rsidRPr="004F642F">
              <w:rPr>
                <w:noProof/>
                <w:sz w:val="22"/>
                <w:szCs w:val="22"/>
              </w:rPr>
              <mc:AlternateContent>
                <mc:Choice Requires="wps">
                  <w:drawing>
                    <wp:anchor distT="0" distB="0" distL="114300" distR="114300" simplePos="0" relativeHeight="251659264" behindDoc="0" locked="0" layoutInCell="0" allowOverlap="1" wp14:anchorId="21F0A77D" wp14:editId="28562E3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D76B1" id="Line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Pr="004F642F">
              <w:rPr>
                <w:sz w:val="22"/>
                <w:szCs w:val="22"/>
              </w:rPr>
              <w:t>TABLE OF CONTENTS</w:t>
            </w:r>
            <w:r>
              <w:rPr>
                <w:noProof/>
                <w:sz w:val="22"/>
                <w:szCs w:val="22"/>
              </w:rPr>
              <mc:AlternateContent>
                <mc:Choice Requires="wps">
                  <w:drawing>
                    <wp:anchor distT="0" distB="0" distL="114300" distR="114300" simplePos="0" relativeHeight="251660288" behindDoc="0" locked="0" layoutInCell="0" allowOverlap="1" wp14:anchorId="0D36E818" wp14:editId="0E728F7A">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3A74BE" id="Line 5"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tc>
      </w:tr>
    </w:tbl>
    <w:p w:rsidR="003C3A98" w:rsidRPr="00751330" w:rsidRDefault="00C8186E" w:rsidP="008745A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r w:rsidRPr="00751330">
        <w:rPr>
          <w:sz w:val="22"/>
          <w:szCs w:val="22"/>
          <w:u w:val="single"/>
        </w:rPr>
        <w:t>Table of Contents</w:t>
      </w:r>
      <w:r w:rsidRPr="00751330">
        <w:rPr>
          <w:sz w:val="22"/>
          <w:szCs w:val="22"/>
        </w:rPr>
        <w:tab/>
        <w:t xml:space="preserve">Current through Change Notice </w:t>
      </w:r>
      <w:r w:rsidR="009B1FD8">
        <w:rPr>
          <w:sz w:val="22"/>
          <w:szCs w:val="22"/>
        </w:rPr>
        <w:t>20</w:t>
      </w:r>
      <w:r w:rsidR="00E64A2F" w:rsidRPr="00DF2973">
        <w:rPr>
          <w:sz w:val="22"/>
          <w:szCs w:val="22"/>
        </w:rPr>
        <w:t>-0</w:t>
      </w:r>
      <w:r w:rsidR="008C625D">
        <w:rPr>
          <w:sz w:val="22"/>
          <w:szCs w:val="22"/>
        </w:rPr>
        <w:t>1</w:t>
      </w:r>
      <w:r w:rsidR="00751CDA">
        <w:rPr>
          <w:sz w:val="22"/>
          <w:szCs w:val="22"/>
        </w:rPr>
        <w:t>3</w:t>
      </w:r>
      <w:r w:rsidR="00F461EC" w:rsidRPr="00DF2973">
        <w:rPr>
          <w:sz w:val="22"/>
          <w:szCs w:val="22"/>
        </w:rPr>
        <w:t xml:space="preserve"> </w:t>
      </w:r>
      <w:r w:rsidR="00D37758" w:rsidRPr="00DF2973">
        <w:rPr>
          <w:sz w:val="22"/>
          <w:szCs w:val="22"/>
        </w:rPr>
        <w:t xml:space="preserve">issued </w:t>
      </w:r>
      <w:r w:rsidR="009B1FD8">
        <w:rPr>
          <w:sz w:val="22"/>
          <w:szCs w:val="22"/>
        </w:rPr>
        <w:t>0</w:t>
      </w:r>
      <w:r w:rsidR="001E55B9">
        <w:rPr>
          <w:sz w:val="22"/>
          <w:szCs w:val="22"/>
        </w:rPr>
        <w:t>3/0</w:t>
      </w:r>
      <w:r w:rsidR="00751CDA">
        <w:rPr>
          <w:sz w:val="22"/>
          <w:szCs w:val="22"/>
        </w:rPr>
        <w:t>4</w:t>
      </w:r>
      <w:r w:rsidR="009749BA" w:rsidRPr="00DF2973">
        <w:rPr>
          <w:sz w:val="22"/>
          <w:szCs w:val="22"/>
        </w:rPr>
        <w:t>/20</w:t>
      </w:r>
      <w:r w:rsidR="009B1FD8">
        <w:rPr>
          <w:sz w:val="22"/>
          <w:szCs w:val="22"/>
        </w:rPr>
        <w:t>20</w:t>
      </w:r>
    </w:p>
    <w:p w:rsidR="00ED2976" w:rsidRPr="00751330" w:rsidRDefault="00ED2976" w:rsidP="008745A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b/>
          <w:sz w:val="22"/>
          <w:szCs w:val="22"/>
        </w:rPr>
      </w:pPr>
      <w:r w:rsidRPr="00343885">
        <w:rPr>
          <w:b/>
          <w:sz w:val="22"/>
          <w:szCs w:val="22"/>
          <w:u w:val="single"/>
        </w:rPr>
        <w:t>PART</w:t>
      </w:r>
    </w:p>
    <w:p w:rsidR="003C3A98" w:rsidRPr="00751330" w:rsidRDefault="003C3A98" w:rsidP="00B05D64">
      <w:pPr>
        <w:tabs>
          <w:tab w:val="left" w:pos="720"/>
          <w:tab w:val="left" w:pos="1440"/>
          <w:tab w:val="right" w:pos="9360"/>
        </w:tabs>
        <w:spacing w:line="240" w:lineRule="atLeast"/>
        <w:outlineLvl w:val="0"/>
        <w:rPr>
          <w:sz w:val="22"/>
          <w:szCs w:val="22"/>
        </w:rPr>
      </w:pPr>
      <w:r w:rsidRPr="00343885">
        <w:rPr>
          <w:b/>
          <w:sz w:val="22"/>
          <w:szCs w:val="22"/>
        </w:rPr>
        <w:tab/>
      </w:r>
      <w:r w:rsidRPr="00343885">
        <w:rPr>
          <w:b/>
          <w:sz w:val="22"/>
          <w:szCs w:val="22"/>
          <w:u w:val="single"/>
        </w:rPr>
        <w:t>CHAPTER</w:t>
      </w:r>
    </w:p>
    <w:p w:rsidR="003C3A98" w:rsidRPr="00751330" w:rsidRDefault="003C3A98" w:rsidP="0037083A">
      <w:pPr>
        <w:tabs>
          <w:tab w:val="left" w:pos="-1380"/>
          <w:tab w:val="left" w:pos="-720"/>
          <w:tab w:val="left" w:pos="7611"/>
        </w:tabs>
        <w:spacing w:line="240" w:lineRule="atLeast"/>
        <w:rPr>
          <w:sz w:val="22"/>
          <w:szCs w:val="22"/>
        </w:rPr>
      </w:pP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sz w:val="22"/>
          <w:szCs w:val="22"/>
        </w:rPr>
      </w:pPr>
      <w:r w:rsidRPr="00751330">
        <w:rPr>
          <w:sz w:val="22"/>
          <w:szCs w:val="22"/>
        </w:rPr>
        <w:t>0000</w:t>
      </w:r>
      <w:r w:rsidRPr="00751330">
        <w:rPr>
          <w:sz w:val="22"/>
          <w:szCs w:val="22"/>
        </w:rPr>
        <w:tab/>
      </w:r>
      <w:r w:rsidRPr="00751330">
        <w:rPr>
          <w:sz w:val="22"/>
          <w:szCs w:val="22"/>
          <w:u w:val="single"/>
        </w:rPr>
        <w:t>NRC Inspection Manual</w:t>
      </w:r>
      <w:r w:rsidRPr="00751330">
        <w:rPr>
          <w:sz w:val="22"/>
          <w:szCs w:val="22"/>
          <w:vertAlign w:val="superscript"/>
        </w:rPr>
        <w:footnoteReference w:customMarkFollows="1" w:id="1"/>
        <w:t>1</w:t>
      </w:r>
    </w:p>
    <w:p w:rsidR="003C3A98" w:rsidRPr="00751330" w:rsidRDefault="003C3A98" w:rsidP="003C3A98">
      <w:pPr>
        <w:tabs>
          <w:tab w:val="right" w:pos="936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0040</w:t>
      </w:r>
      <w:r w:rsidRPr="00751330">
        <w:rPr>
          <w:sz w:val="22"/>
          <w:szCs w:val="22"/>
        </w:rPr>
        <w:tab/>
      </w:r>
      <w:r w:rsidRPr="00751330">
        <w:rPr>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Inspection Manual </w:t>
      </w:r>
      <w:r w:rsidR="00453AD5">
        <w:rPr>
          <w:sz w:val="22"/>
          <w:szCs w:val="22"/>
        </w:rPr>
        <w:t>01/05/18</w:t>
      </w:r>
      <w:r w:rsidR="00E83F34">
        <w:rPr>
          <w:sz w:val="22"/>
          <w:szCs w:val="22"/>
        </w:rPr>
        <w:t xml:space="preserve"> (</w:t>
      </w:r>
      <w:r w:rsidR="00453AD5">
        <w:rPr>
          <w:sz w:val="22"/>
          <w:szCs w:val="22"/>
        </w:rPr>
        <w:t>18-001</w:t>
      </w:r>
      <w:r w:rsidR="00004B42"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0100</w:t>
      </w:r>
      <w:r w:rsidRPr="00751330">
        <w:rPr>
          <w:sz w:val="22"/>
          <w:szCs w:val="22"/>
        </w:rPr>
        <w:tab/>
      </w:r>
      <w:r w:rsidRPr="00751330">
        <w:rPr>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0102</w:t>
      </w:r>
      <w:r w:rsidRPr="00751330">
        <w:rPr>
          <w:sz w:val="22"/>
          <w:szCs w:val="22"/>
        </w:rPr>
        <w:tab/>
      </w:r>
      <w:r w:rsidRPr="00751330">
        <w:rPr>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at Reac</w:t>
      </w:r>
      <w:r w:rsidR="00135BA0" w:rsidRPr="00751330">
        <w:rPr>
          <w:sz w:val="22"/>
          <w:szCs w:val="22"/>
        </w:rPr>
        <w:t xml:space="preserve">tor Facilities </w:t>
      </w:r>
      <w:r w:rsidR="00F11B09">
        <w:rPr>
          <w:sz w:val="22"/>
          <w:szCs w:val="22"/>
        </w:rPr>
        <w:t>04/24/13</w:t>
      </w:r>
      <w:r w:rsidR="00135BA0" w:rsidRPr="00751330">
        <w:rPr>
          <w:sz w:val="22"/>
          <w:szCs w:val="22"/>
        </w:rPr>
        <w:t xml:space="preserve"> </w:t>
      </w:r>
      <w:r w:rsidRPr="00751330">
        <w:rPr>
          <w:sz w:val="22"/>
          <w:szCs w:val="22"/>
        </w:rPr>
        <w:t>(</w:t>
      </w:r>
      <w:r w:rsidR="00F11B09">
        <w:rPr>
          <w:sz w:val="22"/>
          <w:szCs w:val="22"/>
        </w:rPr>
        <w:t>13-012</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0111</w:t>
      </w:r>
      <w:r w:rsidRPr="00751330">
        <w:rPr>
          <w:sz w:val="22"/>
          <w:szCs w:val="22"/>
        </w:rPr>
        <w:tab/>
      </w:r>
      <w:r w:rsidRPr="00751330">
        <w:rPr>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Demonstration Project </w:t>
      </w:r>
      <w:r w:rsidR="003C3A98" w:rsidRPr="00751330">
        <w:rPr>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0200</w:t>
      </w:r>
      <w:r w:rsidRPr="00751330">
        <w:rPr>
          <w:sz w:val="22"/>
          <w:szCs w:val="22"/>
        </w:rPr>
        <w:tab/>
      </w:r>
      <w:r w:rsidRPr="00751330">
        <w:rPr>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0300</w:t>
      </w:r>
      <w:r w:rsidRPr="00751330">
        <w:rPr>
          <w:sz w:val="22"/>
          <w:szCs w:val="22"/>
        </w:rPr>
        <w:tab/>
      </w:r>
      <w:r w:rsidRPr="00751330">
        <w:rPr>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0301</w:t>
      </w:r>
      <w:r w:rsidRPr="00751330">
        <w:rPr>
          <w:sz w:val="22"/>
          <w:szCs w:val="22"/>
        </w:rPr>
        <w:tab/>
      </w:r>
      <w:r w:rsidRPr="00751330">
        <w:rPr>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08/24/01 </w:t>
      </w:r>
      <w:r w:rsidR="00DF69DF" w:rsidRPr="00751330">
        <w:rPr>
          <w:sz w:val="22"/>
          <w:szCs w:val="22"/>
        </w:rPr>
        <w:t>(01-016)</w:t>
      </w:r>
    </w:p>
    <w:p w:rsidR="00C44351" w:rsidRDefault="00C443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0302</w:t>
      </w:r>
      <w:r>
        <w:rPr>
          <w:sz w:val="22"/>
          <w:szCs w:val="22"/>
        </w:rPr>
        <w:tab/>
      </w:r>
      <w:r>
        <w:rPr>
          <w:sz w:val="22"/>
          <w:szCs w:val="22"/>
        </w:rPr>
        <w:tab/>
        <w:t xml:space="preserve">RESERVED Coordination of </w:t>
      </w:r>
      <w:r w:rsidR="00CE6157">
        <w:rPr>
          <w:sz w:val="22"/>
          <w:szCs w:val="22"/>
        </w:rPr>
        <w:t>Regional Requests f</w:t>
      </w:r>
      <w:r>
        <w:rPr>
          <w:sz w:val="22"/>
          <w:szCs w:val="22"/>
        </w:rPr>
        <w:t>or NRR</w:t>
      </w:r>
      <w:r w:rsidRPr="00E21458">
        <w:rPr>
          <w:sz w:val="22"/>
          <w:szCs w:val="22"/>
        </w:rPr>
        <w:t xml:space="preserve"> Staff </w:t>
      </w:r>
      <w:r w:rsidR="00176BF1">
        <w:rPr>
          <w:sz w:val="22"/>
          <w:szCs w:val="22"/>
        </w:rPr>
        <w:t>t</w:t>
      </w:r>
      <w:r w:rsidRPr="00E21458">
        <w:rPr>
          <w:sz w:val="22"/>
          <w:szCs w:val="22"/>
        </w:rPr>
        <w:t xml:space="preserve">o </w:t>
      </w:r>
      <w:r>
        <w:rPr>
          <w:sz w:val="22"/>
          <w:szCs w:val="22"/>
        </w:rPr>
        <w:tab/>
      </w:r>
      <w:r>
        <w:rPr>
          <w:sz w:val="22"/>
          <w:szCs w:val="22"/>
        </w:rPr>
        <w:tab/>
      </w:r>
      <w:r w:rsidR="00E64A2F">
        <w:rPr>
          <w:sz w:val="22"/>
          <w:szCs w:val="22"/>
        </w:rPr>
        <w:tab/>
      </w:r>
      <w:r w:rsidR="00E64A2F">
        <w:rPr>
          <w:sz w:val="22"/>
          <w:szCs w:val="22"/>
        </w:rPr>
        <w:tab/>
      </w:r>
      <w:r w:rsidRPr="00E21458">
        <w:rPr>
          <w:sz w:val="22"/>
          <w:szCs w:val="22"/>
        </w:rPr>
        <w:t>Conduct Inspection Activit</w:t>
      </w:r>
      <w:r>
        <w:rPr>
          <w:sz w:val="22"/>
          <w:szCs w:val="22"/>
        </w:rPr>
        <w:t>i</w:t>
      </w:r>
      <w:r w:rsidRPr="00E21458">
        <w:rPr>
          <w:sz w:val="22"/>
          <w:szCs w:val="22"/>
        </w:rPr>
        <w:t>es</w:t>
      </w:r>
    </w:p>
    <w:p w:rsidR="00176BF1" w:rsidRDefault="00176B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0303</w:t>
      </w:r>
      <w:r>
        <w:rPr>
          <w:sz w:val="22"/>
          <w:szCs w:val="22"/>
        </w:rPr>
        <w:tab/>
      </w:r>
      <w:r>
        <w:rPr>
          <w:sz w:val="22"/>
          <w:szCs w:val="22"/>
        </w:rPr>
        <w:tab/>
        <w:t>Health Physics Positions (HPPOS) 07/10/19 (19-023)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0305</w:t>
      </w:r>
      <w:r w:rsidRPr="00751330">
        <w:rPr>
          <w:sz w:val="22"/>
          <w:szCs w:val="22"/>
        </w:rPr>
        <w:tab/>
      </w:r>
      <w:r w:rsidRPr="00751330">
        <w:rPr>
          <w:sz w:val="22"/>
          <w:szCs w:val="22"/>
        </w:rPr>
        <w:tab/>
        <w:t xml:space="preserve">Operating Reactor Assessment Program </w:t>
      </w:r>
      <w:r w:rsidR="0032221E">
        <w:rPr>
          <w:sz w:val="22"/>
          <w:szCs w:val="22"/>
        </w:rPr>
        <w:t>11/25/19</w:t>
      </w:r>
      <w:r w:rsidR="00DA2B35" w:rsidRPr="00751330">
        <w:rPr>
          <w:sz w:val="22"/>
          <w:szCs w:val="22"/>
        </w:rPr>
        <w:t xml:space="preserve"> </w:t>
      </w:r>
      <w:r w:rsidR="007F135D">
        <w:rPr>
          <w:sz w:val="22"/>
          <w:szCs w:val="22"/>
        </w:rPr>
        <w:t>(</w:t>
      </w:r>
      <w:r w:rsidR="00FC5811">
        <w:rPr>
          <w:sz w:val="22"/>
          <w:szCs w:val="22"/>
        </w:rPr>
        <w:t>1</w:t>
      </w:r>
      <w:r w:rsidR="0032221E">
        <w:rPr>
          <w:sz w:val="22"/>
          <w:szCs w:val="22"/>
        </w:rPr>
        <w:t>9</w:t>
      </w:r>
      <w:r w:rsidR="00FC5811">
        <w:rPr>
          <w:sz w:val="22"/>
          <w:szCs w:val="22"/>
        </w:rPr>
        <w:t>-0</w:t>
      </w:r>
      <w:r w:rsidR="0032221E">
        <w:rPr>
          <w:sz w:val="22"/>
          <w:szCs w:val="22"/>
        </w:rPr>
        <w:t>37</w:t>
      </w:r>
      <w:r w:rsidR="00DA2B35" w:rsidRPr="00751330">
        <w:rPr>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0306</w:t>
      </w:r>
      <w:r w:rsidR="003C3A98" w:rsidRPr="00751330">
        <w:rPr>
          <w:sz w:val="22"/>
          <w:szCs w:val="22"/>
        </w:rPr>
        <w:tab/>
      </w:r>
      <w:r w:rsidR="003C3A98" w:rsidRPr="00751330">
        <w:rPr>
          <w:sz w:val="22"/>
          <w:szCs w:val="22"/>
        </w:rPr>
        <w:tab/>
      </w:r>
      <w:r w:rsidR="00575544">
        <w:rPr>
          <w:sz w:val="22"/>
          <w:szCs w:val="22"/>
        </w:rPr>
        <w:t>Planning, Tracking</w:t>
      </w:r>
      <w:r w:rsidR="001E48D9">
        <w:rPr>
          <w:sz w:val="22"/>
          <w:szCs w:val="22"/>
        </w:rPr>
        <w:t>,</w:t>
      </w:r>
      <w:r w:rsidR="00575544">
        <w:rPr>
          <w:sz w:val="22"/>
          <w:szCs w:val="22"/>
        </w:rPr>
        <w:t xml:space="preserve"> and Reporting</w:t>
      </w:r>
      <w:r w:rsidR="003C3A98" w:rsidRPr="00751330">
        <w:rPr>
          <w:sz w:val="22"/>
          <w:szCs w:val="22"/>
        </w:rPr>
        <w:t xml:space="preserve"> </w:t>
      </w:r>
      <w:r w:rsidR="00575544">
        <w:rPr>
          <w:sz w:val="22"/>
          <w:szCs w:val="22"/>
        </w:rPr>
        <w:t xml:space="preserve">of the </w:t>
      </w:r>
      <w:r w:rsidR="003C3A98" w:rsidRPr="00751330">
        <w:rPr>
          <w:sz w:val="22"/>
          <w:szCs w:val="22"/>
        </w:rPr>
        <w:t>Reactor Oversight</w:t>
      </w:r>
      <w:r>
        <w:rPr>
          <w:sz w:val="22"/>
          <w:szCs w:val="22"/>
        </w:rPr>
        <w:t xml:space="preserve"> </w:t>
      </w:r>
      <w:r w:rsidR="003C3A98" w:rsidRPr="00751330">
        <w:rPr>
          <w:sz w:val="22"/>
          <w:szCs w:val="22"/>
        </w:rPr>
        <w:t xml:space="preserve">Process </w:t>
      </w:r>
      <w:r w:rsidR="00512057">
        <w:rPr>
          <w:sz w:val="22"/>
          <w:szCs w:val="22"/>
        </w:rPr>
        <w:t>11/04/19</w:t>
      </w:r>
      <w:r w:rsidR="00C037CB" w:rsidRPr="00751330">
        <w:rPr>
          <w:sz w:val="22"/>
          <w:szCs w:val="22"/>
        </w:rPr>
        <w:t xml:space="preserve"> (</w:t>
      </w:r>
      <w:r w:rsidR="007256A8">
        <w:rPr>
          <w:sz w:val="22"/>
          <w:szCs w:val="22"/>
        </w:rPr>
        <w:t>1</w:t>
      </w:r>
      <w:r w:rsidR="00512057">
        <w:rPr>
          <w:sz w:val="22"/>
          <w:szCs w:val="22"/>
        </w:rPr>
        <w:t>9</w:t>
      </w:r>
      <w:r w:rsidR="007256A8">
        <w:rPr>
          <w:sz w:val="22"/>
          <w:szCs w:val="22"/>
        </w:rPr>
        <w:t>-0</w:t>
      </w:r>
      <w:r w:rsidR="00512057">
        <w:rPr>
          <w:sz w:val="22"/>
          <w:szCs w:val="22"/>
        </w:rPr>
        <w:t>34</w:t>
      </w:r>
      <w:r w:rsidR="00C037CB" w:rsidRPr="00751330">
        <w:rPr>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24720" w:rsidRPr="00751330">
        <w:rPr>
          <w:sz w:val="22"/>
          <w:szCs w:val="22"/>
        </w:rPr>
        <w:t>0307</w:t>
      </w:r>
      <w:r w:rsidR="00B24720" w:rsidRPr="00751330">
        <w:rPr>
          <w:sz w:val="22"/>
          <w:szCs w:val="22"/>
        </w:rPr>
        <w:tab/>
      </w:r>
      <w:r w:rsidR="00B24720" w:rsidRPr="00751330">
        <w:rPr>
          <w:sz w:val="22"/>
          <w:szCs w:val="22"/>
        </w:rPr>
        <w:tab/>
      </w:r>
      <w:r w:rsidR="00992F80" w:rsidRPr="00751330">
        <w:rPr>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254820">
        <w:rPr>
          <w:sz w:val="22"/>
          <w:szCs w:val="22"/>
        </w:rPr>
        <w:t>11/23/15</w:t>
      </w:r>
      <w:r w:rsidR="0022314F" w:rsidRPr="00751330">
        <w:rPr>
          <w:sz w:val="22"/>
          <w:szCs w:val="22"/>
        </w:rPr>
        <w:t xml:space="preserve"> </w:t>
      </w:r>
      <w:r w:rsidR="00254820">
        <w:rPr>
          <w:sz w:val="22"/>
          <w:szCs w:val="22"/>
        </w:rPr>
        <w:t>(15</w:t>
      </w:r>
      <w:r w:rsidR="0073592F" w:rsidRPr="00751330">
        <w:rPr>
          <w:sz w:val="22"/>
          <w:szCs w:val="22"/>
        </w:rPr>
        <w:t>-</w:t>
      </w:r>
      <w:r w:rsidR="00254820">
        <w:rPr>
          <w:sz w:val="22"/>
          <w:szCs w:val="22"/>
        </w:rPr>
        <w:t>025</w:t>
      </w:r>
      <w:r w:rsidR="001644ED" w:rsidRPr="00751330">
        <w:rPr>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0307</w:t>
      </w:r>
      <w:r w:rsidR="002C09D2">
        <w:rPr>
          <w:sz w:val="22"/>
          <w:szCs w:val="22"/>
        </w:rPr>
        <w:t>,</w:t>
      </w:r>
      <w:r w:rsidRPr="00751330">
        <w:rPr>
          <w:sz w:val="22"/>
          <w:szCs w:val="22"/>
        </w:rPr>
        <w:t xml:space="preserve"> App A </w:t>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Reactor Oversight Process Self-Assessment Metrics</w:t>
      </w:r>
      <w:r w:rsidR="000664AE">
        <w:rPr>
          <w:sz w:val="22"/>
          <w:szCs w:val="22"/>
        </w:rPr>
        <w:t xml:space="preserve"> 08/25/17</w:t>
      </w:r>
      <w:r w:rsidR="003C00D0">
        <w:rPr>
          <w:sz w:val="22"/>
          <w:szCs w:val="22"/>
        </w:rPr>
        <w:t xml:space="preserve"> </w:t>
      </w:r>
      <w:r w:rsidR="0022314F" w:rsidRPr="00751330">
        <w:rPr>
          <w:sz w:val="22"/>
          <w:szCs w:val="22"/>
        </w:rPr>
        <w:t>(</w:t>
      </w:r>
      <w:r w:rsidR="000664AE">
        <w:rPr>
          <w:sz w:val="22"/>
          <w:szCs w:val="22"/>
        </w:rPr>
        <w:t>17-016</w:t>
      </w:r>
      <w:r w:rsidR="0022314F" w:rsidRPr="00751330">
        <w:rPr>
          <w:sz w:val="22"/>
          <w:szCs w:val="22"/>
        </w:rPr>
        <w:t>)</w:t>
      </w:r>
    </w:p>
    <w:p w:rsidR="00B2472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24720" w:rsidRPr="00751330">
        <w:rPr>
          <w:sz w:val="22"/>
          <w:szCs w:val="22"/>
        </w:rPr>
        <w:t>0307</w:t>
      </w:r>
      <w:r w:rsidR="002C09D2">
        <w:rPr>
          <w:sz w:val="22"/>
          <w:szCs w:val="22"/>
        </w:rPr>
        <w:t>,</w:t>
      </w:r>
      <w:r w:rsidR="00B24720" w:rsidRPr="00751330">
        <w:rPr>
          <w:sz w:val="22"/>
          <w:szCs w:val="22"/>
        </w:rPr>
        <w:t xml:space="preserve"> App B</w:t>
      </w:r>
      <w:r w:rsidR="00B24720" w:rsidRPr="00751330">
        <w:rPr>
          <w:sz w:val="22"/>
          <w:szCs w:val="22"/>
        </w:rPr>
        <w:tab/>
        <w:t xml:space="preserve">ROP Realignment Process </w:t>
      </w:r>
      <w:r w:rsidR="000664AE">
        <w:rPr>
          <w:sz w:val="22"/>
          <w:szCs w:val="22"/>
        </w:rPr>
        <w:t>08/25/17</w:t>
      </w:r>
      <w:r w:rsidR="00B24720" w:rsidRPr="00751330">
        <w:rPr>
          <w:sz w:val="22"/>
          <w:szCs w:val="22"/>
        </w:rPr>
        <w:t xml:space="preserve"> (</w:t>
      </w:r>
      <w:r w:rsidR="000664AE">
        <w:rPr>
          <w:sz w:val="22"/>
          <w:szCs w:val="22"/>
        </w:rPr>
        <w:t>17</w:t>
      </w:r>
      <w:r w:rsidR="006A546E">
        <w:rPr>
          <w:sz w:val="22"/>
          <w:szCs w:val="22"/>
        </w:rPr>
        <w:t>-</w:t>
      </w:r>
      <w:r w:rsidR="000664AE">
        <w:rPr>
          <w:sz w:val="22"/>
          <w:szCs w:val="22"/>
        </w:rPr>
        <w:t>016</w:t>
      </w:r>
      <w:r w:rsidR="00B24720" w:rsidRPr="00751330">
        <w:rPr>
          <w:sz w:val="22"/>
          <w:szCs w:val="22"/>
        </w:rPr>
        <w:t>)</w:t>
      </w:r>
    </w:p>
    <w:p w:rsidR="002E5381" w:rsidRDefault="002E5381"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FB59E1">
        <w:rPr>
          <w:sz w:val="22"/>
          <w:szCs w:val="22"/>
        </w:rPr>
        <w:t>0307, App C</w:t>
      </w:r>
      <w:r w:rsidR="00FB59E1">
        <w:rPr>
          <w:sz w:val="22"/>
          <w:szCs w:val="22"/>
        </w:rPr>
        <w:tab/>
      </w:r>
      <w:r>
        <w:rPr>
          <w:sz w:val="22"/>
          <w:szCs w:val="22"/>
        </w:rPr>
        <w:t>Reactor Oversight Process Self-Assessment Regional Peer Reviews</w:t>
      </w:r>
    </w:p>
    <w:p w:rsidR="00FB59E1" w:rsidRDefault="00FB59E1"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07/15/16 (16-016)</w:t>
      </w:r>
    </w:p>
    <w:p w:rsidR="00B1407C" w:rsidRPr="00751330" w:rsidRDefault="00B1407C"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 xml:space="preserve">0307, App D </w:t>
      </w:r>
      <w:r>
        <w:rPr>
          <w:sz w:val="22"/>
          <w:szCs w:val="22"/>
        </w:rPr>
        <w:tab/>
      </w:r>
      <w:r w:rsidRPr="00B1407C">
        <w:rPr>
          <w:sz w:val="22"/>
          <w:szCs w:val="22"/>
        </w:rPr>
        <w:t>Power Reactor Resident Inspector Retention and Recruitment Program Monitoring and Assessment</w:t>
      </w:r>
      <w:r>
        <w:rPr>
          <w:sz w:val="22"/>
          <w:szCs w:val="22"/>
        </w:rPr>
        <w:t xml:space="preserve"> 05/21/19 (19-016)</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0308</w:t>
      </w:r>
      <w:r w:rsidR="003C3A98" w:rsidRPr="00751330">
        <w:rPr>
          <w:sz w:val="22"/>
          <w:szCs w:val="22"/>
        </w:rPr>
        <w:tab/>
      </w:r>
      <w:r w:rsidR="003C3A98" w:rsidRPr="00751330">
        <w:rPr>
          <w:sz w:val="22"/>
          <w:szCs w:val="22"/>
        </w:rPr>
        <w:tab/>
        <w:t>Reactor Oversight Process (ROP) Basis Document</w:t>
      </w:r>
      <w:r w:rsidR="003C00D0">
        <w:rPr>
          <w:sz w:val="22"/>
          <w:szCs w:val="22"/>
        </w:rPr>
        <w:t xml:space="preserve"> </w:t>
      </w:r>
      <w:r w:rsidR="003C3A98" w:rsidRPr="00751330">
        <w:rPr>
          <w:sz w:val="22"/>
          <w:szCs w:val="22"/>
        </w:rPr>
        <w:tab/>
      </w:r>
      <w:r w:rsidR="00240D95">
        <w:rPr>
          <w:sz w:val="22"/>
          <w:szCs w:val="22"/>
        </w:rPr>
        <w:t>10/04/17 (17</w:t>
      </w:r>
      <w:r w:rsidR="009B1111">
        <w:rPr>
          <w:sz w:val="22"/>
          <w:szCs w:val="22"/>
        </w:rPr>
        <w:t>-021</w:t>
      </w:r>
      <w:r w:rsidR="002B79D1" w:rsidRPr="00751330">
        <w:rPr>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2C09D2">
        <w:rPr>
          <w:sz w:val="22"/>
          <w:szCs w:val="22"/>
        </w:rPr>
        <w:t>,</w:t>
      </w:r>
      <w:r w:rsidR="003C3A98" w:rsidRPr="00751330">
        <w:rPr>
          <w:sz w:val="22"/>
          <w:szCs w:val="22"/>
        </w:rPr>
        <w:t xml:space="preserve"> </w:t>
      </w:r>
      <w:proofErr w:type="spellStart"/>
      <w:r w:rsidR="003C3A98" w:rsidRPr="00751330">
        <w:rPr>
          <w:sz w:val="22"/>
          <w:szCs w:val="22"/>
        </w:rPr>
        <w:t>Att</w:t>
      </w:r>
      <w:proofErr w:type="spellEnd"/>
      <w:r w:rsidR="003C3A98" w:rsidRPr="00751330">
        <w:rPr>
          <w:sz w:val="22"/>
          <w:szCs w:val="22"/>
        </w:rPr>
        <w:t xml:space="preserve"> 1</w:t>
      </w:r>
      <w:r w:rsidR="003C3A98" w:rsidRPr="00751330">
        <w:rPr>
          <w:sz w:val="22"/>
          <w:szCs w:val="22"/>
        </w:rPr>
        <w:tab/>
        <w:t>Technical Basis for Performance Indicators</w:t>
      </w:r>
      <w:r w:rsidR="003C00D0">
        <w:rPr>
          <w:sz w:val="22"/>
          <w:szCs w:val="22"/>
        </w:rPr>
        <w:t xml:space="preserve"> </w:t>
      </w:r>
      <w:r w:rsidR="003C3A98" w:rsidRPr="00751330">
        <w:rPr>
          <w:sz w:val="22"/>
          <w:szCs w:val="22"/>
        </w:rPr>
        <w:tab/>
      </w:r>
      <w:r w:rsidR="00535520" w:rsidRPr="00751330">
        <w:rPr>
          <w:sz w:val="22"/>
          <w:szCs w:val="22"/>
        </w:rPr>
        <w:t>11/08/07</w:t>
      </w:r>
      <w:r w:rsidR="002B79D1" w:rsidRPr="00751330">
        <w:rPr>
          <w:sz w:val="22"/>
          <w:szCs w:val="22"/>
        </w:rPr>
        <w:t xml:space="preserve"> (07-</w:t>
      </w:r>
      <w:r w:rsidR="00535520" w:rsidRPr="00751330">
        <w:rPr>
          <w:sz w:val="22"/>
          <w:szCs w:val="22"/>
        </w:rPr>
        <w:t>035</w:t>
      </w:r>
      <w:r w:rsidR="002B79D1" w:rsidRPr="00751330">
        <w:rPr>
          <w:sz w:val="22"/>
          <w:szCs w:val="22"/>
        </w:rPr>
        <w:t>)</w:t>
      </w:r>
    </w:p>
    <w:p w:rsidR="004F642F"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4F642F" w:rsidSect="00B14275">
          <w:footerReference w:type="default" r:id="rId8"/>
          <w:pgSz w:w="12240" w:h="15840" w:code="1"/>
          <w:pgMar w:top="1440" w:right="1440" w:bottom="1440" w:left="1440" w:header="720" w:footer="720" w:gutter="0"/>
          <w:cols w:space="720"/>
          <w:noEndnote/>
          <w:docGrid w:linePitch="272"/>
        </w:sectPr>
      </w:pPr>
      <w:r>
        <w:rPr>
          <w:sz w:val="22"/>
          <w:szCs w:val="22"/>
        </w:rPr>
        <w:tab/>
        <w:t>0308</w:t>
      </w:r>
      <w:r w:rsidR="002C09D2">
        <w:rPr>
          <w:sz w:val="22"/>
          <w:szCs w:val="22"/>
        </w:rPr>
        <w:t>,</w:t>
      </w:r>
      <w:r w:rsidR="003C3A98" w:rsidRPr="00751330">
        <w:rPr>
          <w:sz w:val="22"/>
          <w:szCs w:val="22"/>
        </w:rPr>
        <w:t xml:space="preserve"> </w:t>
      </w:r>
      <w:proofErr w:type="spellStart"/>
      <w:r w:rsidR="003C3A98" w:rsidRPr="00751330">
        <w:rPr>
          <w:sz w:val="22"/>
          <w:szCs w:val="22"/>
        </w:rPr>
        <w:t>Att</w:t>
      </w:r>
      <w:proofErr w:type="spellEnd"/>
      <w:r w:rsidR="003C3A98" w:rsidRPr="00751330">
        <w:rPr>
          <w:sz w:val="22"/>
          <w:szCs w:val="22"/>
        </w:rPr>
        <w:t xml:space="preserve"> 2</w:t>
      </w:r>
      <w:r w:rsidR="003C3A98" w:rsidRPr="00751330">
        <w:rPr>
          <w:sz w:val="22"/>
          <w:szCs w:val="22"/>
        </w:rPr>
        <w:tab/>
        <w:t>Technical Basis for Inspection Program</w:t>
      </w:r>
      <w:r w:rsidR="003C00D0">
        <w:rPr>
          <w:sz w:val="22"/>
          <w:szCs w:val="22"/>
        </w:rPr>
        <w:t xml:space="preserve"> </w:t>
      </w:r>
      <w:r w:rsidR="005A3CFA">
        <w:rPr>
          <w:sz w:val="22"/>
          <w:szCs w:val="22"/>
        </w:rPr>
        <w:t>05/29/19 (19-017</w:t>
      </w:r>
      <w:r w:rsidR="003C3A98" w:rsidRPr="00751330">
        <w:rPr>
          <w:sz w:val="22"/>
          <w:szCs w:val="22"/>
        </w:rPr>
        <w:t>)</w:t>
      </w:r>
    </w:p>
    <w:p w:rsidR="004F642F" w:rsidRDefault="004F642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Pr="00751330" w:rsidRDefault="00A84D04" w:rsidP="00E64A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s>
        <w:spacing w:line="240" w:lineRule="atLeast"/>
        <w:rPr>
          <w:sz w:val="22"/>
          <w:szCs w:val="22"/>
        </w:rPr>
      </w:pPr>
      <w:r>
        <w:rPr>
          <w:sz w:val="22"/>
          <w:szCs w:val="22"/>
        </w:rPr>
        <w:tab/>
        <w:t>0308,</w:t>
      </w:r>
      <w:r w:rsidRPr="00751330">
        <w:rPr>
          <w:sz w:val="22"/>
          <w:szCs w:val="22"/>
        </w:rPr>
        <w:t xml:space="preserve"> </w:t>
      </w:r>
      <w:proofErr w:type="spellStart"/>
      <w:r w:rsidRPr="00751330">
        <w:rPr>
          <w:sz w:val="22"/>
          <w:szCs w:val="22"/>
        </w:rPr>
        <w:t>Att</w:t>
      </w:r>
      <w:proofErr w:type="spellEnd"/>
      <w:r w:rsidRPr="00751330">
        <w:rPr>
          <w:sz w:val="22"/>
          <w:szCs w:val="22"/>
        </w:rPr>
        <w:t xml:space="preserve"> 3</w:t>
      </w:r>
      <w:r w:rsidRPr="00751330">
        <w:rPr>
          <w:sz w:val="22"/>
          <w:szCs w:val="22"/>
        </w:rPr>
        <w:tab/>
        <w:t>Technical Basis for Significance Determination Process</w:t>
      </w:r>
    </w:p>
    <w:p w:rsidR="00B1407C"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06/16/16 (16-013</w:t>
      </w:r>
      <w:r w:rsidRPr="00751330">
        <w:rPr>
          <w:sz w:val="22"/>
          <w:szCs w:val="22"/>
        </w:rPr>
        <w:t>)</w:t>
      </w:r>
      <w:r w:rsidR="00680CBF">
        <w:rPr>
          <w:sz w:val="22"/>
          <w:szCs w:val="22"/>
        </w:rPr>
        <w:tab/>
      </w:r>
    </w:p>
    <w:p w:rsidR="009D315C" w:rsidRPr="00751330" w:rsidRDefault="00B1407C"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680CBF">
        <w:rPr>
          <w:sz w:val="22"/>
          <w:szCs w:val="22"/>
        </w:rPr>
        <w:t xml:space="preserve">0308, </w:t>
      </w:r>
      <w:proofErr w:type="spellStart"/>
      <w:r w:rsidR="00680CBF">
        <w:rPr>
          <w:sz w:val="22"/>
          <w:szCs w:val="22"/>
        </w:rPr>
        <w:t>Att</w:t>
      </w:r>
      <w:proofErr w:type="spellEnd"/>
      <w:r w:rsidR="00680CBF">
        <w:rPr>
          <w:sz w:val="22"/>
          <w:szCs w:val="22"/>
        </w:rPr>
        <w:t xml:space="preserve"> 3,</w:t>
      </w:r>
      <w:r w:rsidR="009D315C" w:rsidRPr="00751330">
        <w:rPr>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06/19/12</w:t>
      </w:r>
      <w:r w:rsidRPr="00751330">
        <w:rPr>
          <w:sz w:val="22"/>
          <w:szCs w:val="22"/>
        </w:rPr>
        <w:t xml:space="preserve"> </w:t>
      </w:r>
      <w:r>
        <w:rPr>
          <w:sz w:val="22"/>
          <w:szCs w:val="22"/>
        </w:rPr>
        <w:t>(12-010</w:t>
      </w:r>
      <w:r w:rsidRPr="00751330">
        <w:rPr>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0308, </w:t>
      </w:r>
      <w:proofErr w:type="spellStart"/>
      <w:r>
        <w:rPr>
          <w:sz w:val="22"/>
          <w:szCs w:val="22"/>
        </w:rPr>
        <w:t>Att</w:t>
      </w:r>
      <w:proofErr w:type="spellEnd"/>
      <w:r>
        <w:rPr>
          <w:sz w:val="22"/>
          <w:szCs w:val="22"/>
        </w:rPr>
        <w:t xml:space="preserve"> 3,</w:t>
      </w:r>
      <w:r w:rsidR="003C3A98" w:rsidRPr="00751330">
        <w:rPr>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1A1612">
        <w:rPr>
          <w:sz w:val="22"/>
          <w:szCs w:val="22"/>
        </w:rPr>
        <w:t>12/19/12</w:t>
      </w:r>
      <w:r w:rsidR="003C3A98" w:rsidRPr="00751330">
        <w:rPr>
          <w:sz w:val="22"/>
          <w:szCs w:val="22"/>
        </w:rPr>
        <w:t xml:space="preserve"> (</w:t>
      </w:r>
      <w:r w:rsidR="001A1612">
        <w:rPr>
          <w:sz w:val="22"/>
          <w:szCs w:val="22"/>
        </w:rPr>
        <w:t>12-029</w:t>
      </w:r>
      <w:r w:rsidR="003C3A98" w:rsidRPr="00751330">
        <w:rPr>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0308, </w:t>
      </w:r>
      <w:proofErr w:type="spellStart"/>
      <w:r>
        <w:rPr>
          <w:sz w:val="22"/>
          <w:szCs w:val="22"/>
        </w:rPr>
        <w:t>Att</w:t>
      </w:r>
      <w:proofErr w:type="spellEnd"/>
      <w:r>
        <w:rPr>
          <w:sz w:val="22"/>
          <w:szCs w:val="22"/>
        </w:rPr>
        <w:t xml:space="preserve"> 3,</w:t>
      </w:r>
      <w:r w:rsidR="003C3A98" w:rsidRPr="00751330">
        <w:rPr>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3C3A98" w:rsidRPr="00751330">
        <w:rPr>
          <w:sz w:val="22"/>
          <w:szCs w:val="22"/>
        </w:rPr>
        <w:t xml:space="preserve"> </w:t>
      </w:r>
      <w:proofErr w:type="spellStart"/>
      <w:r w:rsidR="003C3A98" w:rsidRPr="00751330">
        <w:rPr>
          <w:sz w:val="22"/>
          <w:szCs w:val="22"/>
        </w:rPr>
        <w:t>Att</w:t>
      </w:r>
      <w:proofErr w:type="spellEnd"/>
      <w:r w:rsidR="003C3A98" w:rsidRPr="00751330">
        <w:rPr>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0308</w:t>
      </w:r>
      <w:r w:rsidR="00680CBF">
        <w:rPr>
          <w:sz w:val="22"/>
          <w:szCs w:val="22"/>
        </w:rPr>
        <w:t>,</w:t>
      </w:r>
      <w:r>
        <w:rPr>
          <w:sz w:val="22"/>
          <w:szCs w:val="22"/>
        </w:rPr>
        <w:t xml:space="preserve"> </w:t>
      </w:r>
      <w:proofErr w:type="spellStart"/>
      <w:r>
        <w:rPr>
          <w:sz w:val="22"/>
          <w:szCs w:val="22"/>
        </w:rPr>
        <w:t>Att</w:t>
      </w:r>
      <w:proofErr w:type="spellEnd"/>
      <w:r>
        <w:rPr>
          <w:sz w:val="22"/>
          <w:szCs w:val="22"/>
        </w:rPr>
        <w:t xml:space="preserve"> 3</w:t>
      </w:r>
      <w:r w:rsidR="00680CBF">
        <w:rPr>
          <w:sz w:val="22"/>
          <w:szCs w:val="22"/>
        </w:rPr>
        <w:t>,</w:t>
      </w:r>
      <w:r>
        <w:rPr>
          <w:sz w:val="22"/>
          <w:szCs w:val="22"/>
        </w:rPr>
        <w:t xml:space="preserve"> App E </w:t>
      </w:r>
      <w:r w:rsidRPr="00751330">
        <w:rPr>
          <w:sz w:val="22"/>
          <w:szCs w:val="22"/>
        </w:rPr>
        <w:t>Technical Basis for</w:t>
      </w:r>
      <w:r>
        <w:rPr>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Operations </w:t>
      </w:r>
      <w:r w:rsidR="00EE324B">
        <w:rPr>
          <w:sz w:val="22"/>
          <w:szCs w:val="22"/>
        </w:rPr>
        <w:t>05/02/18 (18-010</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Significance Determination Process </w:t>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0308, </w:t>
      </w:r>
      <w:proofErr w:type="spellStart"/>
      <w:r w:rsidRPr="00751330">
        <w:rPr>
          <w:sz w:val="22"/>
          <w:szCs w:val="22"/>
        </w:rPr>
        <w:t>Att</w:t>
      </w:r>
      <w:proofErr w:type="spellEnd"/>
      <w:r w:rsidRPr="00751330">
        <w:rPr>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0308 </w:t>
      </w:r>
      <w:proofErr w:type="spellStart"/>
      <w:r>
        <w:rPr>
          <w:sz w:val="22"/>
          <w:szCs w:val="22"/>
        </w:rPr>
        <w:t>Att</w:t>
      </w:r>
      <w:proofErr w:type="spellEnd"/>
      <w:r>
        <w:rPr>
          <w:sz w:val="22"/>
          <w:szCs w:val="22"/>
        </w:rPr>
        <w:t xml:space="preserve"> 3</w:t>
      </w:r>
      <w:r w:rsidR="00510031">
        <w:rPr>
          <w:sz w:val="22"/>
          <w:szCs w:val="22"/>
        </w:rPr>
        <w:t xml:space="preserve"> App L Technical Basis for the B.5.b Significance Determination Process</w:t>
      </w:r>
    </w:p>
    <w:p w:rsidR="00510031" w:rsidRDefault="008250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03/28/17 (17-008</w:t>
      </w:r>
      <w:r w:rsidR="00510031">
        <w:rPr>
          <w:sz w:val="22"/>
          <w:szCs w:val="22"/>
        </w:rPr>
        <w:t>)</w:t>
      </w:r>
    </w:p>
    <w:p w:rsid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color w:val="000000" w:themeColor="text1"/>
          <w:sz w:val="22"/>
          <w:szCs w:val="22"/>
        </w:rPr>
      </w:pPr>
      <w:r>
        <w:rPr>
          <w:sz w:val="22"/>
          <w:szCs w:val="22"/>
        </w:rPr>
        <w:t xml:space="preserve">0308 </w:t>
      </w:r>
      <w:proofErr w:type="spellStart"/>
      <w:r>
        <w:rPr>
          <w:sz w:val="22"/>
          <w:szCs w:val="22"/>
        </w:rPr>
        <w:t>Att</w:t>
      </w:r>
      <w:proofErr w:type="spellEnd"/>
      <w:r>
        <w:rPr>
          <w:sz w:val="22"/>
          <w:szCs w:val="22"/>
        </w:rPr>
        <w:t xml:space="preserve"> 3 App M </w:t>
      </w:r>
      <w:r w:rsidRPr="00CD055C">
        <w:rPr>
          <w:color w:val="000000" w:themeColor="text1"/>
          <w:sz w:val="22"/>
          <w:szCs w:val="22"/>
        </w:rPr>
        <w:t>Technical Basis for the Significance Determination Process (SDP) Using Qualitative Criteria</w:t>
      </w:r>
      <w:r>
        <w:rPr>
          <w:color w:val="000000" w:themeColor="text1"/>
          <w:sz w:val="22"/>
          <w:szCs w:val="22"/>
        </w:rPr>
        <w:t xml:space="preserve"> </w:t>
      </w:r>
      <w:r w:rsidR="006B4536">
        <w:rPr>
          <w:color w:val="000000" w:themeColor="text1"/>
          <w:sz w:val="22"/>
          <w:szCs w:val="22"/>
        </w:rPr>
        <w:t>01/10/19 (19-002</w:t>
      </w:r>
      <w:r>
        <w:rPr>
          <w:color w:val="000000" w:themeColor="text1"/>
          <w:sz w:val="22"/>
          <w:szCs w:val="22"/>
        </w:rPr>
        <w:t>)</w:t>
      </w:r>
    </w:p>
    <w:p w:rsidR="003C3A98" w:rsidRPr="00751330" w:rsidRDefault="003C3A98" w:rsidP="00662786">
      <w:pPr>
        <w:ind w:left="2160" w:hanging="1440"/>
        <w:rPr>
          <w:color w:val="000000"/>
          <w:sz w:val="22"/>
          <w:szCs w:val="22"/>
        </w:rPr>
      </w:pPr>
      <w:r w:rsidRPr="00751330">
        <w:rPr>
          <w:color w:val="000000"/>
          <w:sz w:val="22"/>
          <w:szCs w:val="22"/>
        </w:rPr>
        <w:t xml:space="preserve">0308, </w:t>
      </w:r>
      <w:proofErr w:type="spellStart"/>
      <w:r w:rsidRPr="00751330">
        <w:rPr>
          <w:color w:val="000000"/>
          <w:sz w:val="22"/>
          <w:szCs w:val="22"/>
        </w:rPr>
        <w:t>Att</w:t>
      </w:r>
      <w:proofErr w:type="spellEnd"/>
      <w:r w:rsidRPr="00751330">
        <w:rPr>
          <w:color w:val="000000"/>
          <w:sz w:val="22"/>
          <w:szCs w:val="22"/>
        </w:rPr>
        <w:t xml:space="preserve"> 4</w:t>
      </w:r>
      <w:r w:rsidRPr="00751330">
        <w:rPr>
          <w:color w:val="000000"/>
          <w:sz w:val="22"/>
          <w:szCs w:val="22"/>
        </w:rPr>
        <w:tab/>
        <w:t>Technical Basis for Assessment</w:t>
      </w:r>
      <w:r w:rsidR="00662786" w:rsidRPr="00751330">
        <w:rPr>
          <w:color w:val="000000"/>
          <w:sz w:val="22"/>
          <w:szCs w:val="22"/>
        </w:rPr>
        <w:t xml:space="preserve"> </w:t>
      </w:r>
      <w:r w:rsidR="00EB4ABE">
        <w:rPr>
          <w:color w:val="000000"/>
          <w:sz w:val="22"/>
          <w:szCs w:val="22"/>
        </w:rPr>
        <w:t>05/15/17 (17-010</w:t>
      </w:r>
      <w:r w:rsidRPr="00751330">
        <w:rPr>
          <w:color w:val="000000"/>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5</w:t>
      </w:r>
      <w:r w:rsidRPr="00751330">
        <w:rPr>
          <w:sz w:val="22"/>
          <w:szCs w:val="22"/>
        </w:rPr>
        <w:tab/>
        <w:t>Technical Basis for Enforcement 10/16/06 (06-027)</w:t>
      </w:r>
    </w:p>
    <w:p w:rsidR="00AB5E5D" w:rsidRPr="00751330" w:rsidRDefault="00AB5E5D" w:rsidP="00AB5E5D">
      <w:pPr>
        <w:pStyle w:val="PlainText"/>
        <w:ind w:left="2160" w:hanging="1440"/>
        <w:rPr>
          <w:sz w:val="22"/>
          <w:szCs w:val="22"/>
        </w:rPr>
      </w:pPr>
      <w:r w:rsidRPr="00751330">
        <w:rPr>
          <w:sz w:val="22"/>
          <w:szCs w:val="22"/>
        </w:rPr>
        <w:t xml:space="preserve">0308, </w:t>
      </w:r>
      <w:proofErr w:type="spellStart"/>
      <w:r w:rsidRPr="00751330">
        <w:rPr>
          <w:sz w:val="22"/>
          <w:szCs w:val="22"/>
        </w:rPr>
        <w:t>Att</w:t>
      </w:r>
      <w:proofErr w:type="spellEnd"/>
      <w:r w:rsidRPr="00751330">
        <w:rPr>
          <w:sz w:val="22"/>
          <w:szCs w:val="22"/>
        </w:rPr>
        <w:t xml:space="preserve"> 6 </w:t>
      </w:r>
      <w:r w:rsidRPr="00751330">
        <w:rPr>
          <w:sz w:val="22"/>
          <w:szCs w:val="22"/>
        </w:rPr>
        <w:tab/>
        <w:t>Basis Document for the Security Cornerstone of the Reactor Oversight Process</w:t>
      </w:r>
      <w:r w:rsidR="00CB53EF" w:rsidRPr="00751330">
        <w:rPr>
          <w:sz w:val="22"/>
          <w:szCs w:val="22"/>
        </w:rPr>
        <w:t xml:space="preserve"> </w:t>
      </w:r>
      <w:r w:rsidR="0093012E" w:rsidRPr="00751330">
        <w:rPr>
          <w:sz w:val="22"/>
          <w:szCs w:val="22"/>
        </w:rPr>
        <w:t>09/08/09</w:t>
      </w:r>
      <w:r w:rsidR="00CB53EF" w:rsidRPr="00751330">
        <w:rPr>
          <w:sz w:val="22"/>
          <w:szCs w:val="22"/>
        </w:rPr>
        <w:t xml:space="preserve"> (</w:t>
      </w:r>
      <w:r w:rsidR="0093012E" w:rsidRPr="00751330">
        <w:rPr>
          <w:sz w:val="22"/>
          <w:szCs w:val="22"/>
        </w:rPr>
        <w:t>09-021</w:t>
      </w:r>
      <w:r w:rsidR="00CB53EF" w:rsidRPr="00751330">
        <w:rPr>
          <w:sz w:val="22"/>
          <w:szCs w:val="22"/>
        </w:rPr>
        <w:t>)</w:t>
      </w:r>
    </w:p>
    <w:p w:rsidR="004705F6" w:rsidRPr="00751330" w:rsidRDefault="00992F80" w:rsidP="001E20D0">
      <w:pPr>
        <w:ind w:left="2160" w:hanging="1440"/>
        <w:rPr>
          <w:sz w:val="22"/>
          <w:szCs w:val="22"/>
        </w:rPr>
      </w:pPr>
      <w:r w:rsidRPr="00751330">
        <w:rPr>
          <w:color w:val="000000"/>
          <w:sz w:val="22"/>
          <w:szCs w:val="22"/>
        </w:rPr>
        <w:t>0309</w:t>
      </w:r>
      <w:r w:rsidRPr="00751330">
        <w:rPr>
          <w:color w:val="000000"/>
          <w:sz w:val="22"/>
          <w:szCs w:val="22"/>
        </w:rPr>
        <w:tab/>
        <w:t>Reactive Inspection Decision Basis for Reactors</w:t>
      </w:r>
      <w:r w:rsidR="001E20D0" w:rsidRPr="00751330">
        <w:rPr>
          <w:color w:val="000000"/>
          <w:sz w:val="22"/>
          <w:szCs w:val="22"/>
        </w:rPr>
        <w:t xml:space="preserve"> </w:t>
      </w:r>
      <w:r w:rsidR="00185414" w:rsidRPr="00751330">
        <w:rPr>
          <w:sz w:val="22"/>
          <w:szCs w:val="22"/>
        </w:rPr>
        <w:t>10/28/11</w:t>
      </w:r>
      <w:r w:rsidR="00AD1289" w:rsidRPr="00751330">
        <w:rPr>
          <w:sz w:val="22"/>
          <w:szCs w:val="22"/>
        </w:rPr>
        <w:t xml:space="preserve"> (1</w:t>
      </w:r>
      <w:r w:rsidR="00185414" w:rsidRPr="00751330">
        <w:rPr>
          <w:sz w:val="22"/>
          <w:szCs w:val="22"/>
        </w:rPr>
        <w:t>1-023</w:t>
      </w:r>
      <w:r w:rsidR="00AD1289" w:rsidRPr="00751330">
        <w:rPr>
          <w:sz w:val="22"/>
          <w:szCs w:val="22"/>
        </w:rPr>
        <w:t>)</w:t>
      </w:r>
    </w:p>
    <w:p w:rsidR="00D6201A" w:rsidRPr="00751330" w:rsidRDefault="002923CD" w:rsidP="00662786">
      <w:pPr>
        <w:ind w:left="2160" w:hanging="1440"/>
        <w:rPr>
          <w:color w:val="000000"/>
          <w:sz w:val="22"/>
          <w:szCs w:val="22"/>
        </w:rPr>
      </w:pPr>
      <w:r w:rsidRPr="005F7906">
        <w:rPr>
          <w:sz w:val="22"/>
          <w:szCs w:val="22"/>
        </w:rPr>
        <w:t>0310</w:t>
      </w:r>
      <w:r w:rsidRPr="005F7906">
        <w:rPr>
          <w:sz w:val="22"/>
          <w:szCs w:val="22"/>
        </w:rPr>
        <w:tab/>
      </w:r>
      <w:r w:rsidR="00016F00" w:rsidRPr="005F7906">
        <w:rPr>
          <w:color w:val="000000"/>
          <w:sz w:val="22"/>
          <w:szCs w:val="22"/>
        </w:rPr>
        <w:t>Aspects W</w:t>
      </w:r>
      <w:r w:rsidR="00D6201A" w:rsidRPr="005F7906">
        <w:rPr>
          <w:color w:val="000000"/>
          <w:sz w:val="22"/>
          <w:szCs w:val="22"/>
        </w:rPr>
        <w:t xml:space="preserve">ithin </w:t>
      </w:r>
      <w:r w:rsidR="005F7023">
        <w:rPr>
          <w:color w:val="000000"/>
          <w:sz w:val="22"/>
          <w:szCs w:val="22"/>
        </w:rPr>
        <w:t xml:space="preserve">the </w:t>
      </w:r>
      <w:r w:rsidR="00D6201A" w:rsidRPr="005F7906">
        <w:rPr>
          <w:color w:val="000000"/>
          <w:sz w:val="22"/>
          <w:szCs w:val="22"/>
        </w:rPr>
        <w:t xml:space="preserve">Cross-Cutting Areas </w:t>
      </w:r>
      <w:r w:rsidR="00D46588">
        <w:rPr>
          <w:sz w:val="22"/>
          <w:szCs w:val="22"/>
        </w:rPr>
        <w:t>02/25/19</w:t>
      </w:r>
      <w:r w:rsidR="00185414" w:rsidRPr="005F7906">
        <w:rPr>
          <w:sz w:val="22"/>
          <w:szCs w:val="22"/>
        </w:rPr>
        <w:t xml:space="preserve"> (</w:t>
      </w:r>
      <w:r w:rsidR="00D46588">
        <w:rPr>
          <w:sz w:val="22"/>
          <w:szCs w:val="22"/>
        </w:rPr>
        <w:t>19-008</w:t>
      </w:r>
      <w:r w:rsidR="00185414" w:rsidRPr="005F7906">
        <w:rPr>
          <w:sz w:val="22"/>
          <w:szCs w:val="22"/>
        </w:rPr>
        <w:t>)</w:t>
      </w:r>
    </w:p>
    <w:p w:rsidR="003C3A98" w:rsidRPr="00751330" w:rsidRDefault="003C3A98" w:rsidP="003C00D0">
      <w:pPr>
        <w:ind w:left="2160" w:hanging="1440"/>
        <w:rPr>
          <w:color w:val="000000"/>
          <w:sz w:val="22"/>
          <w:szCs w:val="22"/>
        </w:rPr>
      </w:pPr>
      <w:r w:rsidRPr="00751330">
        <w:rPr>
          <w:color w:val="000000"/>
          <w:sz w:val="22"/>
          <w:szCs w:val="22"/>
        </w:rPr>
        <w:t>0312</w:t>
      </w:r>
      <w:r w:rsidRPr="00751330">
        <w:rPr>
          <w:color w:val="000000"/>
          <w:sz w:val="22"/>
          <w:szCs w:val="22"/>
        </w:rPr>
        <w:tab/>
        <w:t>Technical Assistance for Radiation Safety Inspections</w:t>
      </w:r>
      <w:r w:rsidR="00662786" w:rsidRPr="00751330">
        <w:rPr>
          <w:color w:val="000000"/>
          <w:sz w:val="22"/>
          <w:szCs w:val="22"/>
        </w:rPr>
        <w:t xml:space="preserve"> </w:t>
      </w:r>
      <w:r w:rsidRPr="00751330">
        <w:rPr>
          <w:color w:val="000000"/>
          <w:sz w:val="22"/>
          <w:szCs w:val="22"/>
        </w:rPr>
        <w:t>at Nuclear Fuel Cycle Facilities and Materials Licensees'</w:t>
      </w:r>
      <w:r w:rsidR="00662786" w:rsidRPr="00751330">
        <w:rPr>
          <w:color w:val="000000"/>
          <w:sz w:val="22"/>
          <w:szCs w:val="22"/>
        </w:rPr>
        <w:t xml:space="preserve"> </w:t>
      </w:r>
      <w:r w:rsidRPr="00751330">
        <w:rPr>
          <w:color w:val="000000"/>
          <w:sz w:val="22"/>
          <w:szCs w:val="22"/>
        </w:rPr>
        <w:t>Sites</w:t>
      </w:r>
      <w:r w:rsidR="003C00D0">
        <w:rPr>
          <w:color w:val="000000"/>
          <w:sz w:val="22"/>
          <w:szCs w:val="22"/>
        </w:rPr>
        <w:t xml:space="preserve"> </w:t>
      </w:r>
      <w:r w:rsidRPr="00751330">
        <w:rPr>
          <w:color w:val="000000"/>
          <w:sz w:val="22"/>
          <w:szCs w:val="22"/>
        </w:rPr>
        <w:t>06/06/02 (02-023)</w:t>
      </w:r>
    </w:p>
    <w:p w:rsidR="003F59DE" w:rsidRDefault="003F59DE" w:rsidP="003F56D8">
      <w:pPr>
        <w:ind w:left="2160" w:hanging="1440"/>
        <w:rPr>
          <w:sz w:val="22"/>
          <w:szCs w:val="22"/>
        </w:rPr>
      </w:pPr>
      <w:r>
        <w:rPr>
          <w:sz w:val="22"/>
          <w:szCs w:val="22"/>
        </w:rPr>
        <w:t>0326</w:t>
      </w:r>
      <w:r>
        <w:rPr>
          <w:sz w:val="22"/>
          <w:szCs w:val="22"/>
        </w:rPr>
        <w:tab/>
      </w:r>
      <w:r w:rsidRPr="003F59DE">
        <w:rPr>
          <w:sz w:val="22"/>
          <w:szCs w:val="22"/>
        </w:rPr>
        <w:t>Operability Determinations and Functionality Assessments for Conditions Adverse to Quality or Safety</w:t>
      </w:r>
      <w:r>
        <w:rPr>
          <w:sz w:val="22"/>
          <w:szCs w:val="22"/>
        </w:rPr>
        <w:t xml:space="preserve"> </w:t>
      </w:r>
      <w:r w:rsidR="0032210B">
        <w:rPr>
          <w:sz w:val="22"/>
          <w:szCs w:val="22"/>
        </w:rPr>
        <w:t>09</w:t>
      </w:r>
      <w:r w:rsidR="00431239">
        <w:rPr>
          <w:sz w:val="22"/>
          <w:szCs w:val="22"/>
        </w:rPr>
        <w:t>/</w:t>
      </w:r>
      <w:r w:rsidR="0032210B">
        <w:rPr>
          <w:sz w:val="22"/>
          <w:szCs w:val="22"/>
        </w:rPr>
        <w:t>30</w:t>
      </w:r>
      <w:r w:rsidR="00431239">
        <w:rPr>
          <w:sz w:val="22"/>
          <w:szCs w:val="22"/>
        </w:rPr>
        <w:t>/1</w:t>
      </w:r>
      <w:r w:rsidR="0032210B">
        <w:rPr>
          <w:sz w:val="22"/>
          <w:szCs w:val="22"/>
        </w:rPr>
        <w:t>9</w:t>
      </w:r>
      <w:r w:rsidR="00431239">
        <w:rPr>
          <w:sz w:val="22"/>
          <w:szCs w:val="22"/>
        </w:rPr>
        <w:t xml:space="preserve"> (1</w:t>
      </w:r>
      <w:r w:rsidR="0032210B">
        <w:rPr>
          <w:sz w:val="22"/>
          <w:szCs w:val="22"/>
        </w:rPr>
        <w:t>9</w:t>
      </w:r>
      <w:r w:rsidR="00431239">
        <w:rPr>
          <w:sz w:val="22"/>
          <w:szCs w:val="22"/>
        </w:rPr>
        <w:t>-0</w:t>
      </w:r>
      <w:r w:rsidR="0032210B">
        <w:rPr>
          <w:sz w:val="22"/>
          <w:szCs w:val="22"/>
        </w:rPr>
        <w:t>32</w:t>
      </w:r>
      <w:r>
        <w:rPr>
          <w:sz w:val="22"/>
          <w:szCs w:val="22"/>
        </w:rPr>
        <w:t>)</w:t>
      </w:r>
    </w:p>
    <w:p w:rsidR="00CE6157" w:rsidRDefault="00CE6157" w:rsidP="003F56D8">
      <w:pPr>
        <w:ind w:left="2160" w:hanging="1440"/>
        <w:rPr>
          <w:sz w:val="22"/>
          <w:szCs w:val="22"/>
        </w:rPr>
      </w:pPr>
      <w:r>
        <w:rPr>
          <w:sz w:val="22"/>
          <w:szCs w:val="22"/>
        </w:rPr>
        <w:t>0327</w:t>
      </w:r>
      <w:r>
        <w:rPr>
          <w:sz w:val="22"/>
          <w:szCs w:val="22"/>
        </w:rPr>
        <w:tab/>
        <w:t>S</w:t>
      </w:r>
      <w:r w:rsidR="00DF25A4">
        <w:rPr>
          <w:sz w:val="22"/>
          <w:szCs w:val="22"/>
        </w:rPr>
        <w:t xml:space="preserve">team </w:t>
      </w:r>
      <w:r>
        <w:rPr>
          <w:sz w:val="22"/>
          <w:szCs w:val="22"/>
        </w:rPr>
        <w:t>G</w:t>
      </w:r>
      <w:r w:rsidR="00DF25A4">
        <w:rPr>
          <w:sz w:val="22"/>
          <w:szCs w:val="22"/>
        </w:rPr>
        <w:t>enerator Tube Primary-to-Secondary</w:t>
      </w:r>
      <w:r>
        <w:rPr>
          <w:sz w:val="22"/>
          <w:szCs w:val="22"/>
        </w:rPr>
        <w:t xml:space="preserve"> Leakage </w:t>
      </w:r>
    </w:p>
    <w:p w:rsidR="00DF25A4" w:rsidRPr="003F59DE" w:rsidRDefault="00DF25A4" w:rsidP="003F56D8">
      <w:pPr>
        <w:ind w:left="2160" w:hanging="1440"/>
        <w:rPr>
          <w:sz w:val="22"/>
          <w:szCs w:val="22"/>
        </w:rPr>
      </w:pPr>
      <w:r>
        <w:rPr>
          <w:sz w:val="22"/>
          <w:szCs w:val="22"/>
        </w:rPr>
        <w:tab/>
        <w:t>11/01/18 (18-037)</w:t>
      </w:r>
    </w:p>
    <w:p w:rsidR="003C00D0" w:rsidRDefault="003C3A98" w:rsidP="00214B44">
      <w:pPr>
        <w:ind w:left="2160" w:hanging="1440"/>
        <w:rPr>
          <w:sz w:val="22"/>
          <w:szCs w:val="22"/>
        </w:rPr>
      </w:pPr>
      <w:r w:rsidRPr="00751330">
        <w:rPr>
          <w:sz w:val="22"/>
          <w:szCs w:val="22"/>
        </w:rPr>
        <w:t>0330</w:t>
      </w:r>
      <w:r w:rsidRPr="00751330">
        <w:rPr>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07/08/96</w:t>
      </w:r>
      <w:r w:rsidR="00A246C8" w:rsidRPr="00751330">
        <w:rPr>
          <w:sz w:val="22"/>
          <w:szCs w:val="22"/>
        </w:rPr>
        <w:t xml:space="preserve"> </w:t>
      </w:r>
      <w:r w:rsidR="003C3A98" w:rsidRPr="00751330">
        <w:rPr>
          <w:sz w:val="22"/>
          <w:szCs w:val="22"/>
        </w:rPr>
        <w:t>(96-015)</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0350</w:t>
      </w:r>
      <w:r w:rsidRPr="00751330">
        <w:rPr>
          <w:sz w:val="22"/>
          <w:szCs w:val="22"/>
        </w:rPr>
        <w:tab/>
      </w:r>
      <w:r w:rsidRPr="00751330">
        <w:rPr>
          <w:sz w:val="22"/>
          <w:szCs w:val="22"/>
        </w:rPr>
        <w:tab/>
        <w:t>Oversight of Operating Reactor Facilities in a Shutdown Condition</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With P</w:t>
      </w:r>
      <w:r w:rsidR="00F17C38">
        <w:rPr>
          <w:sz w:val="22"/>
          <w:szCs w:val="22"/>
        </w:rPr>
        <w:t>erformance Problems 03/01/18 (18-006</w:t>
      </w:r>
      <w:r w:rsidRPr="00751330">
        <w:rPr>
          <w:sz w:val="22"/>
          <w:szCs w:val="22"/>
        </w:rPr>
        <w:t>)</w:t>
      </w:r>
    </w:p>
    <w:p w:rsidR="00A84D04" w:rsidRDefault="00A84D04" w:rsidP="00B142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w:t>
      </w:r>
      <w:r w:rsidRPr="00751330">
        <w:rPr>
          <w:sz w:val="22"/>
          <w:szCs w:val="22"/>
        </w:rPr>
        <w:t>351</w:t>
      </w:r>
      <w:r w:rsidRPr="00751330">
        <w:rPr>
          <w:sz w:val="22"/>
          <w:szCs w:val="22"/>
        </w:rPr>
        <w:tab/>
      </w:r>
      <w:r w:rsidRPr="00751330">
        <w:rPr>
          <w:sz w:val="22"/>
          <w:szCs w:val="22"/>
        </w:rPr>
        <w:tab/>
      </w:r>
      <w:r>
        <w:rPr>
          <w:sz w:val="22"/>
          <w:szCs w:val="22"/>
        </w:rPr>
        <w:t>Now IMC 0375</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A84D04" w:rsidSect="00B14275">
          <w:pgSz w:w="12240" w:h="15840" w:code="1"/>
          <w:pgMar w:top="1440" w:right="1440" w:bottom="1440" w:left="1440" w:header="720" w:footer="720" w:gutter="0"/>
          <w:cols w:space="720"/>
          <w:noEndnote/>
          <w:docGrid w:linePitch="272"/>
        </w:sectPr>
      </w:pPr>
      <w:r>
        <w:rPr>
          <w:sz w:val="22"/>
          <w:szCs w:val="22"/>
        </w:rPr>
        <w:tab/>
        <w:t>0375</w:t>
      </w:r>
      <w:r>
        <w:rPr>
          <w:sz w:val="22"/>
          <w:szCs w:val="22"/>
        </w:rPr>
        <w:tab/>
      </w:r>
      <w:r>
        <w:rPr>
          <w:sz w:val="22"/>
          <w:szCs w:val="22"/>
        </w:rPr>
        <w:tab/>
        <w:t>Implementation of t</w:t>
      </w:r>
      <w:r w:rsidRPr="00751330">
        <w:rPr>
          <w:sz w:val="22"/>
          <w:szCs w:val="22"/>
        </w:rPr>
        <w:t xml:space="preserve">he Reactor Oversight Process at Reactor Facilities in an Extended Shutdown Condition for Reasons </w:t>
      </w:r>
      <w:r>
        <w:rPr>
          <w:sz w:val="22"/>
          <w:szCs w:val="22"/>
        </w:rPr>
        <w:t>Not Related to Performance</w:t>
      </w:r>
      <w:r w:rsidRPr="00751330">
        <w:rPr>
          <w:sz w:val="22"/>
          <w:szCs w:val="22"/>
        </w:rPr>
        <w:t xml:space="preserve"> </w:t>
      </w:r>
      <w:r>
        <w:rPr>
          <w:sz w:val="22"/>
          <w:szCs w:val="22"/>
        </w:rPr>
        <w:t>11/13/15 (15-024</w:t>
      </w:r>
      <w:r w:rsidRPr="00751330">
        <w:rPr>
          <w:sz w:val="22"/>
          <w:szCs w:val="22"/>
        </w:rPr>
        <w:t>)</w:t>
      </w:r>
    </w:p>
    <w:p w:rsidR="003C3A98" w:rsidRPr="00751330" w:rsidRDefault="00493B36"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r w:rsidRPr="00751330">
        <w:rPr>
          <w:sz w:val="22"/>
          <w:szCs w:val="22"/>
        </w:rPr>
        <w:lastRenderedPageBreak/>
        <w:t>0400</w:t>
      </w:r>
      <w:r w:rsidRPr="00751330">
        <w:rPr>
          <w:sz w:val="22"/>
          <w:szCs w:val="22"/>
        </w:rPr>
        <w:tab/>
      </w:r>
      <w:r w:rsidR="003C3A98" w:rsidRPr="00751330">
        <w:rPr>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u w:val="single"/>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0500</w:t>
      </w:r>
      <w:r w:rsidRPr="00751330">
        <w:rPr>
          <w:sz w:val="22"/>
          <w:szCs w:val="22"/>
        </w:rPr>
        <w:tab/>
      </w:r>
      <w:r w:rsidRPr="00751330">
        <w:rPr>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0600</w:t>
      </w:r>
      <w:r w:rsidRPr="00751330">
        <w:rPr>
          <w:sz w:val="22"/>
          <w:szCs w:val="22"/>
        </w:rPr>
        <w:tab/>
      </w:r>
      <w:r w:rsidRPr="00751330">
        <w:rPr>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0604DA">
      <w:pPr>
        <w:ind w:left="2160" w:hanging="1440"/>
        <w:rPr>
          <w:color w:val="000000"/>
          <w:sz w:val="22"/>
          <w:szCs w:val="22"/>
        </w:rPr>
      </w:pPr>
      <w:r w:rsidRPr="00751330">
        <w:rPr>
          <w:color w:val="000000"/>
          <w:sz w:val="22"/>
          <w:szCs w:val="22"/>
        </w:rPr>
        <w:t>0608</w:t>
      </w:r>
      <w:r w:rsidRPr="00751330">
        <w:rPr>
          <w:color w:val="000000"/>
          <w:sz w:val="22"/>
          <w:szCs w:val="22"/>
        </w:rPr>
        <w:tab/>
        <w:t xml:space="preserve">Performance Indicator Program </w:t>
      </w:r>
      <w:r w:rsidR="00DE11EE">
        <w:rPr>
          <w:color w:val="000000"/>
          <w:sz w:val="22"/>
          <w:szCs w:val="22"/>
        </w:rPr>
        <w:t>0</w:t>
      </w:r>
      <w:r w:rsidR="001315EF">
        <w:rPr>
          <w:color w:val="000000"/>
          <w:sz w:val="22"/>
          <w:szCs w:val="22"/>
        </w:rPr>
        <w:t>2/05/19 (19-005</w:t>
      </w:r>
      <w:r w:rsidRPr="00751330">
        <w:rPr>
          <w:color w:val="000000"/>
          <w:sz w:val="22"/>
          <w:szCs w:val="22"/>
        </w:rPr>
        <w:t>)</w:t>
      </w:r>
    </w:p>
    <w:p w:rsidR="00B150A3"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150A3">
        <w:rPr>
          <w:sz w:val="22"/>
          <w:szCs w:val="22"/>
        </w:rPr>
        <w:t xml:space="preserve">0609 </w:t>
      </w:r>
      <w:r w:rsidR="00B150A3">
        <w:rPr>
          <w:sz w:val="22"/>
          <w:szCs w:val="22"/>
        </w:rPr>
        <w:tab/>
      </w:r>
      <w:r w:rsidR="00B150A3">
        <w:rPr>
          <w:sz w:val="22"/>
          <w:szCs w:val="22"/>
        </w:rPr>
        <w:tab/>
      </w:r>
      <w:r w:rsidR="00B150A3" w:rsidRPr="00751330">
        <w:rPr>
          <w:sz w:val="22"/>
          <w:szCs w:val="22"/>
        </w:rPr>
        <w:t>Significance Determination Process</w:t>
      </w:r>
      <w:r w:rsidR="00F624E4">
        <w:rPr>
          <w:sz w:val="22"/>
          <w:szCs w:val="22"/>
        </w:rPr>
        <w:t xml:space="preserve"> </w:t>
      </w:r>
      <w:r w:rsidR="00B150A3">
        <w:rPr>
          <w:sz w:val="22"/>
          <w:szCs w:val="22"/>
        </w:rPr>
        <w:t>10/23/18 (18-036)</w:t>
      </w:r>
    </w:p>
    <w:p w:rsidR="00B150A3"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150A3">
        <w:rPr>
          <w:sz w:val="22"/>
          <w:szCs w:val="22"/>
        </w:rPr>
        <w:t>0609.01</w:t>
      </w:r>
      <w:r w:rsidR="00B150A3">
        <w:rPr>
          <w:sz w:val="22"/>
          <w:szCs w:val="22"/>
        </w:rPr>
        <w:tab/>
      </w:r>
      <w:r w:rsidR="00B150A3" w:rsidRPr="00751330">
        <w:rPr>
          <w:sz w:val="22"/>
          <w:szCs w:val="22"/>
        </w:rPr>
        <w:t>Significance and Enforcement Review Panel Process</w:t>
      </w:r>
    </w:p>
    <w:p w:rsidR="00B150A3" w:rsidRPr="00751330" w:rsidRDefault="0062468E"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B150A3">
        <w:rPr>
          <w:sz w:val="22"/>
          <w:szCs w:val="22"/>
        </w:rPr>
        <w:t>10/23/18 (18-036)</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0609.02</w:t>
      </w:r>
      <w:r w:rsidRPr="00751330">
        <w:rPr>
          <w:sz w:val="22"/>
          <w:szCs w:val="22"/>
        </w:rPr>
        <w:tab/>
        <w:t xml:space="preserve">Process </w:t>
      </w:r>
      <w:r w:rsidR="00DF69DF" w:rsidRPr="00751330">
        <w:rPr>
          <w:sz w:val="22"/>
          <w:szCs w:val="22"/>
        </w:rPr>
        <w:t>f</w:t>
      </w:r>
      <w:r w:rsidRPr="00751330">
        <w:rPr>
          <w:sz w:val="22"/>
          <w:szCs w:val="22"/>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Findings (SDP </w:t>
      </w:r>
      <w:r w:rsidR="00994282" w:rsidRPr="00751330">
        <w:rPr>
          <w:sz w:val="22"/>
          <w:szCs w:val="22"/>
        </w:rPr>
        <w:t>Appeal Process</w:t>
      </w:r>
      <w:r w:rsidR="00B44E11" w:rsidRPr="00751330">
        <w:rPr>
          <w:sz w:val="22"/>
          <w:szCs w:val="22"/>
        </w:rPr>
        <w:t xml:space="preserve">) </w:t>
      </w:r>
      <w:r w:rsidR="002B5C87" w:rsidRPr="00751330">
        <w:rPr>
          <w:sz w:val="22"/>
          <w:szCs w:val="22"/>
        </w:rPr>
        <w:t>06/08/11 (11-010)</w:t>
      </w:r>
    </w:p>
    <w:p w:rsidR="00B150A3" w:rsidRPr="00751330" w:rsidRDefault="00B150A3" w:rsidP="00B150A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0609.02</w:t>
      </w:r>
      <w:r>
        <w:rPr>
          <w:sz w:val="22"/>
          <w:szCs w:val="22"/>
        </w:rPr>
        <w:tab/>
      </w:r>
      <w:r w:rsidRPr="00751330">
        <w:rPr>
          <w:sz w:val="22"/>
          <w:szCs w:val="22"/>
        </w:rPr>
        <w:t>Process for Appealing NRC Characterization of Inspection</w:t>
      </w:r>
    </w:p>
    <w:p w:rsidR="00B150A3" w:rsidRDefault="00B150A3" w:rsidP="00B150A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Findings (SDP Appeal Process)</w:t>
      </w:r>
      <w:r>
        <w:rPr>
          <w:sz w:val="22"/>
          <w:szCs w:val="22"/>
        </w:rPr>
        <w:t xml:space="preserve"> Effective Date:  01/01/2019</w:t>
      </w:r>
    </w:p>
    <w:p w:rsidR="00B150A3" w:rsidRPr="00751330" w:rsidRDefault="00B150A3" w:rsidP="00B150A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10/23/18 (18-036)</w:t>
      </w:r>
    </w:p>
    <w:p w:rsidR="008452CA" w:rsidRPr="00751330" w:rsidRDefault="003C3A98" w:rsidP="00776B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ab/>
        <w:t>0609.03</w:t>
      </w:r>
      <w:r w:rsidRPr="00751330">
        <w:rPr>
          <w:sz w:val="22"/>
          <w:szCs w:val="22"/>
        </w:rPr>
        <w:tab/>
        <w:t xml:space="preserve">Senior Reactor Analyst </w:t>
      </w:r>
      <w:r w:rsidR="00776B32">
        <w:rPr>
          <w:sz w:val="22"/>
          <w:szCs w:val="22"/>
        </w:rPr>
        <w:t xml:space="preserve">(SRA) and Risk Analyst </w:t>
      </w:r>
      <w:r w:rsidRPr="00751330">
        <w:rPr>
          <w:sz w:val="22"/>
          <w:szCs w:val="22"/>
        </w:rPr>
        <w:t xml:space="preserve">Support Expectations </w:t>
      </w:r>
      <w:r w:rsidR="00776B32">
        <w:rPr>
          <w:sz w:val="22"/>
          <w:szCs w:val="22"/>
        </w:rPr>
        <w:t>04/29/15 (15-008</w:t>
      </w:r>
      <w:r w:rsidR="00776B32" w:rsidRPr="00751330">
        <w:rPr>
          <w:sz w:val="22"/>
          <w:szCs w:val="22"/>
        </w:rPr>
        <w:t>)</w:t>
      </w:r>
    </w:p>
    <w:p w:rsidR="009D315C"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ab/>
      </w:r>
      <w:r w:rsidR="009D315C" w:rsidRPr="00751330">
        <w:rPr>
          <w:sz w:val="22"/>
          <w:szCs w:val="22"/>
        </w:rPr>
        <w:t>0609.04</w:t>
      </w:r>
      <w:r w:rsidR="009D315C" w:rsidRPr="00751330">
        <w:rPr>
          <w:sz w:val="22"/>
          <w:szCs w:val="22"/>
        </w:rPr>
        <w:tab/>
        <w:t xml:space="preserve">Initial Characterization of Findings </w:t>
      </w:r>
      <w:r w:rsidR="00C950DC">
        <w:rPr>
          <w:sz w:val="22"/>
          <w:szCs w:val="22"/>
        </w:rPr>
        <w:t>1</w:t>
      </w:r>
      <w:r w:rsidR="005463FD">
        <w:rPr>
          <w:sz w:val="22"/>
          <w:szCs w:val="22"/>
        </w:rPr>
        <w:t>2/13/19</w:t>
      </w:r>
      <w:r w:rsidR="009D315C" w:rsidRPr="00751330">
        <w:rPr>
          <w:sz w:val="22"/>
          <w:szCs w:val="22"/>
        </w:rPr>
        <w:t xml:space="preserve"> </w:t>
      </w:r>
      <w:r w:rsidR="00C950DC">
        <w:rPr>
          <w:sz w:val="22"/>
          <w:szCs w:val="22"/>
        </w:rPr>
        <w:t>(1</w:t>
      </w:r>
      <w:r w:rsidR="005463FD">
        <w:rPr>
          <w:sz w:val="22"/>
          <w:szCs w:val="22"/>
        </w:rPr>
        <w:t>9</w:t>
      </w:r>
      <w:r w:rsidR="00C950DC">
        <w:rPr>
          <w:sz w:val="22"/>
          <w:szCs w:val="22"/>
        </w:rPr>
        <w:t>-0</w:t>
      </w:r>
      <w:r w:rsidR="005463FD">
        <w:rPr>
          <w:sz w:val="22"/>
          <w:szCs w:val="22"/>
        </w:rPr>
        <w:t>40</w:t>
      </w:r>
      <w:r w:rsidR="009D315C" w:rsidRPr="00751330">
        <w:rPr>
          <w:sz w:val="22"/>
          <w:szCs w:val="22"/>
        </w:rPr>
        <w:t>)</w:t>
      </w:r>
    </w:p>
    <w:p w:rsidR="00B150A3" w:rsidRPr="00751330" w:rsidRDefault="00BB65F5"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Pr>
          <w:sz w:val="22"/>
          <w:szCs w:val="22"/>
        </w:rPr>
        <w:tab/>
      </w:r>
      <w:r w:rsidR="00B150A3">
        <w:rPr>
          <w:sz w:val="22"/>
          <w:szCs w:val="22"/>
        </w:rPr>
        <w:t>0609.05</w:t>
      </w:r>
      <w:r w:rsidR="00B150A3">
        <w:rPr>
          <w:sz w:val="22"/>
          <w:szCs w:val="22"/>
        </w:rPr>
        <w:tab/>
        <w:t>I</w:t>
      </w:r>
      <w:r w:rsidR="00F624E4">
        <w:rPr>
          <w:sz w:val="22"/>
          <w:szCs w:val="22"/>
        </w:rPr>
        <w:t xml:space="preserve">nspection Findings Review Board </w:t>
      </w:r>
      <w:r w:rsidR="00007DF1">
        <w:rPr>
          <w:sz w:val="22"/>
          <w:szCs w:val="22"/>
        </w:rPr>
        <w:t>12/07/18 (18-041</w:t>
      </w:r>
      <w:r w:rsidR="00B150A3">
        <w:rPr>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9D315C" w:rsidRPr="00751330">
        <w:rPr>
          <w:sz w:val="22"/>
          <w:szCs w:val="22"/>
        </w:rPr>
        <w:t>0609</w:t>
      </w:r>
      <w:r w:rsidR="00680CBF">
        <w:rPr>
          <w:sz w:val="22"/>
          <w:szCs w:val="22"/>
        </w:rPr>
        <w:t>,</w:t>
      </w:r>
      <w:r w:rsidR="009D315C" w:rsidRPr="00751330">
        <w:rPr>
          <w:sz w:val="22"/>
          <w:szCs w:val="22"/>
        </w:rPr>
        <w:t xml:space="preserve"> App A</w:t>
      </w:r>
      <w:r w:rsidR="009D315C" w:rsidRPr="00751330">
        <w:rPr>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Situations </w:t>
      </w:r>
      <w:r w:rsidR="005463FD">
        <w:rPr>
          <w:sz w:val="22"/>
          <w:szCs w:val="22"/>
        </w:rPr>
        <w:t>12</w:t>
      </w:r>
      <w:r>
        <w:rPr>
          <w:sz w:val="22"/>
          <w:szCs w:val="22"/>
        </w:rPr>
        <w:t>/1</w:t>
      </w:r>
      <w:r w:rsidR="005463FD">
        <w:rPr>
          <w:sz w:val="22"/>
          <w:szCs w:val="22"/>
        </w:rPr>
        <w:t>3</w:t>
      </w:r>
      <w:r>
        <w:rPr>
          <w:sz w:val="22"/>
          <w:szCs w:val="22"/>
        </w:rPr>
        <w:t>/1</w:t>
      </w:r>
      <w:r w:rsidR="005463FD">
        <w:rPr>
          <w:sz w:val="22"/>
          <w:szCs w:val="22"/>
        </w:rPr>
        <w:t>9</w:t>
      </w:r>
      <w:r w:rsidRPr="00751330">
        <w:rPr>
          <w:sz w:val="22"/>
          <w:szCs w:val="22"/>
        </w:rPr>
        <w:t xml:space="preserve"> </w:t>
      </w:r>
      <w:r>
        <w:rPr>
          <w:sz w:val="22"/>
          <w:szCs w:val="22"/>
        </w:rPr>
        <w:t>(1</w:t>
      </w:r>
      <w:r w:rsidR="005463FD">
        <w:rPr>
          <w:sz w:val="22"/>
          <w:szCs w:val="22"/>
        </w:rPr>
        <w:t>9</w:t>
      </w:r>
      <w:r>
        <w:rPr>
          <w:sz w:val="22"/>
          <w:szCs w:val="22"/>
        </w:rPr>
        <w:t>-0</w:t>
      </w:r>
      <w:r w:rsidR="005463FD">
        <w:rPr>
          <w:sz w:val="22"/>
          <w:szCs w:val="22"/>
        </w:rPr>
        <w:t>40</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B</w:t>
      </w:r>
      <w:r w:rsidRPr="00751330">
        <w:rPr>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CC5504">
        <w:rPr>
          <w:sz w:val="22"/>
          <w:szCs w:val="22"/>
        </w:rPr>
        <w:t>09/22/15</w:t>
      </w:r>
      <w:r w:rsidRPr="00751330">
        <w:rPr>
          <w:sz w:val="22"/>
          <w:szCs w:val="22"/>
        </w:rPr>
        <w:t xml:space="preserve"> (</w:t>
      </w:r>
      <w:r w:rsidR="00CC5504">
        <w:rPr>
          <w:sz w:val="22"/>
          <w:szCs w:val="22"/>
        </w:rPr>
        <w:t>15-017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C</w:t>
      </w:r>
      <w:r w:rsidRPr="00751330">
        <w:rPr>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r>
      <w:r w:rsidR="003C3A98" w:rsidRPr="00751330">
        <w:rPr>
          <w:sz w:val="22"/>
          <w:szCs w:val="22"/>
        </w:rPr>
        <w:t xml:space="preserve">Process </w:t>
      </w:r>
      <w:r w:rsidR="00D41A79" w:rsidRPr="00751330">
        <w:rPr>
          <w:sz w:val="22"/>
          <w:szCs w:val="22"/>
        </w:rPr>
        <w:t>08/19/08</w:t>
      </w:r>
      <w:r w:rsidR="00887904" w:rsidRPr="00751330">
        <w:rPr>
          <w:sz w:val="22"/>
          <w:szCs w:val="22"/>
        </w:rPr>
        <w:t xml:space="preserve"> (</w:t>
      </w:r>
      <w:r w:rsidR="00D41A79" w:rsidRPr="00751330">
        <w:rPr>
          <w:sz w:val="22"/>
          <w:szCs w:val="22"/>
        </w:rPr>
        <w:t>08-024</w:t>
      </w:r>
      <w:r w:rsidR="00887904"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D</w:t>
      </w:r>
      <w:r w:rsidRPr="00751330">
        <w:rPr>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color w:val="000000"/>
          <w:sz w:val="22"/>
          <w:szCs w:val="22"/>
        </w:rPr>
      </w:pPr>
      <w:r w:rsidRPr="00751330">
        <w:rPr>
          <w:sz w:val="22"/>
          <w:szCs w:val="22"/>
        </w:rPr>
        <w:tab/>
      </w:r>
      <w:r w:rsidRPr="00751330">
        <w:rPr>
          <w:sz w:val="22"/>
          <w:szCs w:val="22"/>
        </w:rPr>
        <w:tab/>
      </w:r>
      <w:r w:rsidRPr="00751330">
        <w:rPr>
          <w:sz w:val="22"/>
          <w:szCs w:val="22"/>
        </w:rPr>
        <w:tab/>
      </w:r>
      <w:r w:rsidR="00E71405" w:rsidRPr="00751330">
        <w:rPr>
          <w:bCs/>
          <w:color w:val="000000"/>
          <w:sz w:val="22"/>
          <w:szCs w:val="22"/>
        </w:rPr>
        <w:t>02/12/08</w:t>
      </w:r>
      <w:r w:rsidR="003D4CB9" w:rsidRPr="00751330">
        <w:rPr>
          <w:bCs/>
          <w:color w:val="000000"/>
          <w:sz w:val="22"/>
          <w:szCs w:val="22"/>
        </w:rPr>
        <w:t xml:space="preserve"> (</w:t>
      </w:r>
      <w:r w:rsidR="00E71405" w:rsidRPr="00751330">
        <w:rPr>
          <w:bCs/>
          <w:color w:val="000000"/>
          <w:sz w:val="22"/>
          <w:szCs w:val="22"/>
        </w:rPr>
        <w:t>08-007</w:t>
      </w:r>
      <w:r w:rsidR="003D4CB9" w:rsidRPr="00751330">
        <w:rPr>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bCs/>
          <w:color w:val="000000"/>
          <w:sz w:val="22"/>
          <w:szCs w:val="22"/>
        </w:rPr>
        <w:tab/>
        <w:t>0609</w:t>
      </w:r>
      <w:r w:rsidR="00680CBF">
        <w:rPr>
          <w:bCs/>
          <w:color w:val="000000"/>
          <w:sz w:val="22"/>
          <w:szCs w:val="22"/>
        </w:rPr>
        <w:t>,</w:t>
      </w:r>
      <w:r>
        <w:rPr>
          <w:bCs/>
          <w:color w:val="000000"/>
          <w:sz w:val="22"/>
          <w:szCs w:val="22"/>
        </w:rPr>
        <w:t xml:space="preserve"> App E</w:t>
      </w:r>
      <w:r>
        <w:rPr>
          <w:bCs/>
          <w:color w:val="000000"/>
          <w:sz w:val="22"/>
          <w:szCs w:val="22"/>
        </w:rPr>
        <w:tab/>
      </w:r>
      <w:r w:rsidR="003658F1">
        <w:rPr>
          <w:bCs/>
          <w:color w:val="000000"/>
          <w:sz w:val="22"/>
          <w:szCs w:val="22"/>
        </w:rPr>
        <w:t>Security</w:t>
      </w:r>
      <w:r>
        <w:rPr>
          <w:bCs/>
          <w:color w:val="000000"/>
          <w:sz w:val="22"/>
          <w:szCs w:val="22"/>
        </w:rPr>
        <w:t xml:space="preserve"> </w:t>
      </w:r>
      <w:r w:rsidRPr="00751330">
        <w:rPr>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Power Reactors</w:t>
      </w:r>
      <w:r w:rsidR="00C044F2">
        <w:rPr>
          <w:sz w:val="22"/>
          <w:szCs w:val="22"/>
        </w:rPr>
        <w:t xml:space="preserve"> </w:t>
      </w:r>
      <w:r w:rsidR="003658F1">
        <w:rPr>
          <w:sz w:val="22"/>
          <w:szCs w:val="22"/>
        </w:rPr>
        <w:t>10/08/15 (15-019</w:t>
      </w:r>
      <w:r>
        <w:rPr>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FF3320" w:rsidRPr="00751330">
        <w:rPr>
          <w:sz w:val="22"/>
          <w:szCs w:val="22"/>
        </w:rPr>
        <w:t>0609</w:t>
      </w:r>
      <w:r w:rsidR="00680CBF">
        <w:rPr>
          <w:sz w:val="22"/>
          <w:szCs w:val="22"/>
        </w:rPr>
        <w:t>,</w:t>
      </w:r>
      <w:r w:rsidR="00FF3320" w:rsidRPr="00751330">
        <w:rPr>
          <w:sz w:val="22"/>
          <w:szCs w:val="22"/>
        </w:rPr>
        <w:t xml:space="preserve"> App E </w:t>
      </w:r>
      <w:r w:rsidR="00FF3320" w:rsidRPr="00751330">
        <w:rPr>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Reactors </w:t>
      </w:r>
      <w:r w:rsidR="005F77EB">
        <w:rPr>
          <w:sz w:val="22"/>
          <w:szCs w:val="22"/>
        </w:rPr>
        <w:t>09/17/18 (18-032</w:t>
      </w:r>
      <w:r w:rsidRPr="00751330">
        <w:rPr>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E </w:t>
      </w:r>
      <w:r w:rsidR="00ED2976" w:rsidRPr="00751330">
        <w:rPr>
          <w:sz w:val="22"/>
          <w:szCs w:val="22"/>
        </w:rPr>
        <w:tab/>
      </w:r>
      <w:r w:rsidRPr="00751330">
        <w:rPr>
          <w:sz w:val="22"/>
          <w:szCs w:val="22"/>
        </w:rPr>
        <w:t>Part II Force-on-Force Significance</w:t>
      </w:r>
      <w:r w:rsidR="006A036C">
        <w:rPr>
          <w:sz w:val="22"/>
          <w:szCs w:val="22"/>
        </w:rPr>
        <w:t xml:space="preserve"> </w:t>
      </w:r>
      <w:r w:rsidRPr="00751330">
        <w:rPr>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EE6E4E">
        <w:rPr>
          <w:sz w:val="22"/>
          <w:szCs w:val="22"/>
        </w:rPr>
        <w:t>01/15/14 (14-001</w:t>
      </w:r>
      <w:r w:rsidR="003C3A98" w:rsidRPr="00751330">
        <w:rPr>
          <w:sz w:val="22"/>
          <w:szCs w:val="22"/>
        </w:rPr>
        <w:t>)</w:t>
      </w:r>
    </w:p>
    <w:p w:rsidR="00BB65F5"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0609</w:t>
      </w:r>
      <w:r w:rsidR="00680CBF">
        <w:rPr>
          <w:sz w:val="22"/>
          <w:szCs w:val="22"/>
        </w:rPr>
        <w:t>,</w:t>
      </w:r>
      <w:r w:rsidR="00652017">
        <w:rPr>
          <w:sz w:val="22"/>
          <w:szCs w:val="22"/>
        </w:rPr>
        <w:t xml:space="preserve"> App E</w:t>
      </w:r>
      <w:r w:rsidR="00652017">
        <w:rPr>
          <w:sz w:val="22"/>
          <w:szCs w:val="22"/>
        </w:rPr>
        <w:tab/>
      </w:r>
      <w:r>
        <w:rPr>
          <w:sz w:val="22"/>
          <w:szCs w:val="22"/>
        </w:rPr>
        <w:t>Part III Construction Fitness-for-Duty</w:t>
      </w:r>
      <w:r w:rsidRPr="00751330">
        <w:rPr>
          <w:sz w:val="22"/>
          <w:szCs w:val="22"/>
        </w:rPr>
        <w:t xml:space="preserve"> Significance</w:t>
      </w:r>
      <w:r>
        <w:rPr>
          <w:sz w:val="22"/>
          <w:szCs w:val="22"/>
        </w:rPr>
        <w:t xml:space="preserve"> </w:t>
      </w:r>
      <w:r w:rsidRPr="00751330">
        <w:rPr>
          <w:sz w:val="22"/>
          <w:szCs w:val="22"/>
        </w:rPr>
        <w:t>Determination Process</w:t>
      </w:r>
      <w:r w:rsidR="00652017">
        <w:rPr>
          <w:sz w:val="22"/>
          <w:szCs w:val="22"/>
        </w:rPr>
        <w:t xml:space="preserve"> – Pilot 07/26/18 (18</w:t>
      </w:r>
      <w:r>
        <w:rPr>
          <w:sz w:val="22"/>
          <w:szCs w:val="22"/>
        </w:rPr>
        <w:t>-021)</w:t>
      </w:r>
    </w:p>
    <w:p w:rsidR="00E716A0" w:rsidRDefault="00E716A0" w:rsidP="00E716A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 xml:space="preserve">0609, App E </w:t>
      </w:r>
      <w:r>
        <w:rPr>
          <w:sz w:val="22"/>
          <w:szCs w:val="22"/>
        </w:rPr>
        <w:tab/>
        <w:t xml:space="preserve">Part IV </w:t>
      </w:r>
      <w:r w:rsidRPr="004523ED">
        <w:rPr>
          <w:sz w:val="22"/>
          <w:szCs w:val="22"/>
        </w:rPr>
        <w:t>Cyber Security Significance Determination Process for Power Reactors</w:t>
      </w:r>
      <w:r w:rsidR="007A1829">
        <w:rPr>
          <w:sz w:val="22"/>
          <w:szCs w:val="22"/>
        </w:rPr>
        <w:t xml:space="preserve"> 08/15/17 (17-014</w:t>
      </w:r>
      <w:r>
        <w:rPr>
          <w:sz w:val="22"/>
          <w:szCs w:val="22"/>
        </w:rPr>
        <w:t>)</w:t>
      </w:r>
    </w:p>
    <w:p w:rsidR="00E716A0" w:rsidRDefault="00E716A0"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0609</w:t>
      </w:r>
      <w:r>
        <w:rPr>
          <w:sz w:val="22"/>
          <w:szCs w:val="22"/>
        </w:rPr>
        <w:t>,</w:t>
      </w:r>
      <w:r w:rsidRPr="00751330">
        <w:rPr>
          <w:sz w:val="22"/>
          <w:szCs w:val="22"/>
        </w:rPr>
        <w:t xml:space="preserve"> App F</w:t>
      </w:r>
      <w:r w:rsidRPr="00751330">
        <w:rPr>
          <w:sz w:val="22"/>
          <w:szCs w:val="22"/>
        </w:rPr>
        <w:tab/>
        <w:t>Fire Protection Significance Determination Process</w:t>
      </w:r>
      <w:r w:rsidR="00EE324B">
        <w:rPr>
          <w:sz w:val="22"/>
          <w:szCs w:val="22"/>
        </w:rPr>
        <w:t xml:space="preserve"> </w:t>
      </w:r>
      <w:r w:rsidR="00EE324B">
        <w:rPr>
          <w:sz w:val="22"/>
          <w:szCs w:val="22"/>
        </w:rPr>
        <w:tab/>
        <w:t>05/02/18 (18-010</w:t>
      </w:r>
      <w:r>
        <w:rPr>
          <w:sz w:val="22"/>
          <w:szCs w:val="22"/>
        </w:rPr>
        <w:t>)</w:t>
      </w:r>
    </w:p>
    <w:p w:rsidR="00E716A0" w:rsidRPr="00751330" w:rsidRDefault="00E716A0" w:rsidP="00E716A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0609, App F, </w:t>
      </w:r>
      <w:proofErr w:type="spellStart"/>
      <w:r w:rsidRPr="00751330">
        <w:rPr>
          <w:sz w:val="22"/>
          <w:szCs w:val="22"/>
        </w:rPr>
        <w:t>Att</w:t>
      </w:r>
      <w:proofErr w:type="spellEnd"/>
      <w:r w:rsidRPr="00751330">
        <w:rPr>
          <w:sz w:val="22"/>
          <w:szCs w:val="22"/>
        </w:rPr>
        <w:t xml:space="preserve"> 1</w:t>
      </w:r>
      <w:r>
        <w:rPr>
          <w:sz w:val="22"/>
          <w:szCs w:val="22"/>
        </w:rPr>
        <w:t xml:space="preserve"> </w:t>
      </w:r>
      <w:r w:rsidRPr="00751330">
        <w:rPr>
          <w:sz w:val="22"/>
          <w:szCs w:val="22"/>
        </w:rPr>
        <w:t>Fire Protection SDP Worksheet</w:t>
      </w:r>
      <w:r w:rsidR="00EE324B">
        <w:rPr>
          <w:sz w:val="22"/>
          <w:szCs w:val="22"/>
        </w:rPr>
        <w:t xml:space="preserve"> 05/02/18 (18-010</w:t>
      </w:r>
      <w:r w:rsidRPr="00751330">
        <w:rPr>
          <w:sz w:val="22"/>
          <w:szCs w:val="22"/>
        </w:rPr>
        <w:t>)</w:t>
      </w:r>
    </w:p>
    <w:p w:rsidR="00A84D04" w:rsidRPr="00751330" w:rsidRDefault="00A84D04" w:rsidP="00271692">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0609, App F, </w:t>
      </w:r>
      <w:proofErr w:type="spellStart"/>
      <w:r w:rsidRPr="00751330">
        <w:rPr>
          <w:sz w:val="22"/>
          <w:szCs w:val="22"/>
        </w:rPr>
        <w:t>Att</w:t>
      </w:r>
      <w:proofErr w:type="spellEnd"/>
      <w:r w:rsidRPr="00751330">
        <w:rPr>
          <w:sz w:val="22"/>
          <w:szCs w:val="22"/>
        </w:rPr>
        <w:t xml:space="preserve"> 2 Degradation Rating Guidance </w:t>
      </w:r>
      <w:r w:rsidR="00EE324B">
        <w:rPr>
          <w:sz w:val="22"/>
          <w:szCs w:val="22"/>
        </w:rPr>
        <w:t>05/02/18</w:t>
      </w:r>
      <w:r w:rsidRPr="00751330">
        <w:rPr>
          <w:sz w:val="22"/>
          <w:szCs w:val="22"/>
        </w:rPr>
        <w:t xml:space="preserve"> </w:t>
      </w:r>
      <w:r w:rsidR="00EE324B">
        <w:rPr>
          <w:sz w:val="22"/>
          <w:szCs w:val="22"/>
        </w:rPr>
        <w:t>(18-010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3 Guidance for Identifying </w:t>
      </w:r>
      <w:r w:rsidR="00271692">
        <w:rPr>
          <w:sz w:val="22"/>
          <w:szCs w:val="22"/>
        </w:rPr>
        <w:t xml:space="preserve">Credible </w:t>
      </w:r>
      <w:r w:rsidRPr="00751330">
        <w:rPr>
          <w:sz w:val="22"/>
          <w:szCs w:val="22"/>
        </w:rPr>
        <w:t>Fire Scenarios</w:t>
      </w:r>
    </w:p>
    <w:p w:rsidR="00A84D04" w:rsidRDefault="00EE324B"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05/02/18 (18</w:t>
      </w:r>
      <w:r w:rsidR="00A84D04" w:rsidRPr="00751330">
        <w:rPr>
          <w:sz w:val="22"/>
          <w:szCs w:val="22"/>
        </w:rPr>
        <w:t>-0</w:t>
      </w:r>
      <w:r>
        <w:rPr>
          <w:sz w:val="22"/>
          <w:szCs w:val="22"/>
        </w:rPr>
        <w:t>1</w:t>
      </w:r>
      <w:r w:rsidR="00A84D04" w:rsidRPr="00751330">
        <w:rPr>
          <w:sz w:val="22"/>
          <w:szCs w:val="22"/>
        </w:rPr>
        <w:t>0)</w:t>
      </w:r>
    </w:p>
    <w:p w:rsidR="00B150A3" w:rsidRDefault="00A84D04"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0609, App F, </w:t>
      </w:r>
      <w:proofErr w:type="spellStart"/>
      <w:r w:rsidRPr="00751330">
        <w:rPr>
          <w:sz w:val="22"/>
          <w:szCs w:val="22"/>
        </w:rPr>
        <w:t>Att</w:t>
      </w:r>
      <w:proofErr w:type="spellEnd"/>
      <w:r w:rsidRPr="00751330">
        <w:rPr>
          <w:sz w:val="22"/>
          <w:szCs w:val="22"/>
        </w:rPr>
        <w:t xml:space="preserve"> 4 </w:t>
      </w:r>
      <w:r w:rsidR="00F93538">
        <w:rPr>
          <w:sz w:val="22"/>
          <w:szCs w:val="22"/>
        </w:rPr>
        <w:t>Guidance for Determining Fire Ignition Frequency 05/02/18 (18-010</w:t>
      </w:r>
      <w:r w:rsidRPr="00751330">
        <w:rPr>
          <w:sz w:val="22"/>
          <w:szCs w:val="22"/>
        </w:rPr>
        <w:t>)</w:t>
      </w:r>
      <w:r w:rsidR="00E716A0">
        <w:rPr>
          <w:sz w:val="22"/>
          <w:szCs w:val="22"/>
        </w:rPr>
        <w:tab/>
      </w:r>
    </w:p>
    <w:p w:rsidR="003C3A98" w:rsidRDefault="00B150A3"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 xml:space="preserve">0609, App F, </w:t>
      </w:r>
      <w:proofErr w:type="spellStart"/>
      <w:r w:rsidR="003C3A98" w:rsidRPr="00751330">
        <w:rPr>
          <w:sz w:val="22"/>
          <w:szCs w:val="22"/>
        </w:rPr>
        <w:t>Att</w:t>
      </w:r>
      <w:proofErr w:type="spellEnd"/>
      <w:r w:rsidR="003C3A98" w:rsidRPr="00751330">
        <w:rPr>
          <w:sz w:val="22"/>
          <w:szCs w:val="22"/>
        </w:rPr>
        <w:t xml:space="preserve"> 5 Characterizing </w:t>
      </w:r>
      <w:r w:rsidR="00994282" w:rsidRPr="00751330">
        <w:rPr>
          <w:sz w:val="22"/>
          <w:szCs w:val="22"/>
        </w:rPr>
        <w:t xml:space="preserve">Fire Ignition Sources </w:t>
      </w:r>
      <w:r w:rsidR="00F93538">
        <w:rPr>
          <w:sz w:val="22"/>
          <w:szCs w:val="22"/>
        </w:rPr>
        <w:t>05/02/18</w:t>
      </w:r>
      <w:r w:rsidR="003C00D0">
        <w:rPr>
          <w:sz w:val="22"/>
          <w:szCs w:val="22"/>
        </w:rPr>
        <w:t xml:space="preserve"> </w:t>
      </w:r>
      <w:r w:rsidR="003C3A98" w:rsidRPr="00751330">
        <w:rPr>
          <w:sz w:val="22"/>
          <w:szCs w:val="22"/>
        </w:rPr>
        <w:t>(</w:t>
      </w:r>
      <w:r w:rsidR="00F93538">
        <w:rPr>
          <w:sz w:val="22"/>
          <w:szCs w:val="22"/>
        </w:rPr>
        <w:t>18-010</w:t>
      </w:r>
      <w:r w:rsidR="003C3A98" w:rsidRPr="00751330">
        <w:rPr>
          <w:sz w:val="22"/>
          <w:szCs w:val="22"/>
        </w:rPr>
        <w:t>)</w:t>
      </w:r>
    </w:p>
    <w:p w:rsidR="00E060FE" w:rsidRPr="00751330" w:rsidRDefault="00E060FE"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and Damage Criteria</w:t>
      </w:r>
      <w:r w:rsidR="003C3A98" w:rsidRPr="00751330">
        <w:rPr>
          <w:sz w:val="22"/>
          <w:szCs w:val="22"/>
        </w:rPr>
        <w:t xml:space="preserve"> </w:t>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7 Guidance for Fire </w:t>
      </w:r>
      <w:r w:rsidR="00F93538">
        <w:rPr>
          <w:sz w:val="22"/>
          <w:szCs w:val="22"/>
        </w:rPr>
        <w:t>Non-Suppression Probability</w:t>
      </w:r>
      <w:r w:rsidRPr="00751330">
        <w:rPr>
          <w:sz w:val="22"/>
          <w:szCs w:val="22"/>
        </w:rPr>
        <w:t xml:space="preserv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 xml:space="preserve">0609, App F, </w:t>
      </w:r>
      <w:proofErr w:type="spellStart"/>
      <w:r w:rsidRPr="00751330">
        <w:rPr>
          <w:sz w:val="22"/>
          <w:szCs w:val="22"/>
        </w:rPr>
        <w:t>Att</w:t>
      </w:r>
      <w:proofErr w:type="spellEnd"/>
      <w:r w:rsidRPr="00751330">
        <w:rPr>
          <w:sz w:val="22"/>
          <w:szCs w:val="22"/>
        </w:rPr>
        <w:t xml:space="preserve"> 8 </w:t>
      </w:r>
      <w:r w:rsidR="00F93538">
        <w:rPr>
          <w:sz w:val="22"/>
          <w:szCs w:val="22"/>
        </w:rPr>
        <w:t>Tables and Plots Supporting the Phase 2 Risk Quantification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G</w:t>
      </w:r>
      <w:r w:rsidRPr="00751330">
        <w:rPr>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w:t>
      </w:r>
      <w:r w:rsidR="00BD59B1">
        <w:rPr>
          <w:sz w:val="22"/>
          <w:szCs w:val="22"/>
        </w:rPr>
        <w:t>1/08/20</w:t>
      </w:r>
      <w:r>
        <w:rPr>
          <w:sz w:val="22"/>
          <w:szCs w:val="22"/>
        </w:rPr>
        <w:t xml:space="preserve"> (</w:t>
      </w:r>
      <w:r w:rsidR="00BD59B1">
        <w:rPr>
          <w:sz w:val="22"/>
          <w:szCs w:val="22"/>
        </w:rPr>
        <w:t>01</w:t>
      </w:r>
      <w:r>
        <w:rPr>
          <w:sz w:val="22"/>
          <w:szCs w:val="22"/>
        </w:rPr>
        <w:t>-0</w:t>
      </w:r>
      <w:r w:rsidR="00BD59B1">
        <w:rPr>
          <w:sz w:val="22"/>
          <w:szCs w:val="22"/>
        </w:rPr>
        <w:t>04</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G, </w:t>
      </w:r>
      <w:proofErr w:type="spellStart"/>
      <w:r w:rsidRPr="00751330">
        <w:rPr>
          <w:sz w:val="22"/>
          <w:szCs w:val="22"/>
        </w:rPr>
        <w:t>Att</w:t>
      </w:r>
      <w:proofErr w:type="spellEnd"/>
      <w:r w:rsidRPr="00751330">
        <w:rPr>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510031">
        <w:rPr>
          <w:sz w:val="22"/>
          <w:szCs w:val="22"/>
        </w:rPr>
        <w:t>0</w:t>
      </w:r>
      <w:r w:rsidR="00BD59B1">
        <w:rPr>
          <w:sz w:val="22"/>
          <w:szCs w:val="22"/>
        </w:rPr>
        <w:t>1/08/20</w:t>
      </w:r>
      <w:r w:rsidR="00510031">
        <w:rPr>
          <w:sz w:val="22"/>
          <w:szCs w:val="22"/>
        </w:rPr>
        <w:t xml:space="preserve"> (</w:t>
      </w:r>
      <w:r w:rsidR="00BD59B1">
        <w:rPr>
          <w:sz w:val="22"/>
          <w:szCs w:val="22"/>
        </w:rPr>
        <w:t>20</w:t>
      </w:r>
      <w:r w:rsidR="00510031">
        <w:rPr>
          <w:sz w:val="22"/>
          <w:szCs w:val="22"/>
        </w:rPr>
        <w:t>-0</w:t>
      </w:r>
      <w:r w:rsidR="00BD59B1">
        <w:rPr>
          <w:sz w:val="22"/>
          <w:szCs w:val="22"/>
        </w:rPr>
        <w:t>04</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G, </w:t>
      </w:r>
      <w:proofErr w:type="spellStart"/>
      <w:r w:rsidRPr="00751330">
        <w:rPr>
          <w:sz w:val="22"/>
          <w:szCs w:val="22"/>
        </w:rPr>
        <w:t>Att</w:t>
      </w:r>
      <w:proofErr w:type="spellEnd"/>
      <w:r w:rsidRPr="00751330">
        <w:rPr>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G, </w:t>
      </w:r>
      <w:proofErr w:type="spellStart"/>
      <w:r w:rsidRPr="00751330">
        <w:rPr>
          <w:sz w:val="22"/>
          <w:szCs w:val="22"/>
        </w:rPr>
        <w:t>Att</w:t>
      </w:r>
      <w:proofErr w:type="spellEnd"/>
      <w:r w:rsidRPr="00751330">
        <w:rPr>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BWR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H</w:t>
      </w:r>
      <w:r w:rsidRPr="00751330">
        <w:rPr>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D46588">
        <w:rPr>
          <w:sz w:val="22"/>
          <w:szCs w:val="22"/>
        </w:rPr>
        <w:t>02/25/19 (19-008</w:t>
      </w:r>
      <w:r w:rsidRPr="00751330">
        <w:rPr>
          <w:sz w:val="22"/>
          <w:szCs w:val="22"/>
        </w:rPr>
        <w:t>)</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4446D" w:rsidRPr="00751330">
        <w:rPr>
          <w:sz w:val="22"/>
          <w:szCs w:val="22"/>
        </w:rPr>
        <w:t>0609</w:t>
      </w:r>
      <w:r w:rsidR="00DE4429">
        <w:rPr>
          <w:sz w:val="22"/>
          <w:szCs w:val="22"/>
        </w:rPr>
        <w:t>,</w:t>
      </w:r>
      <w:r w:rsidR="00E4446D" w:rsidRPr="00751330">
        <w:rPr>
          <w:sz w:val="22"/>
          <w:szCs w:val="22"/>
        </w:rPr>
        <w:t xml:space="preserve"> App I</w:t>
      </w:r>
      <w:r w:rsidR="00E4446D" w:rsidRPr="00751330">
        <w:rPr>
          <w:sz w:val="22"/>
          <w:szCs w:val="22"/>
        </w:rPr>
        <w:tab/>
      </w:r>
      <w:r w:rsidR="00F624E4">
        <w:rPr>
          <w:sz w:val="22"/>
          <w:szCs w:val="22"/>
        </w:rPr>
        <w:t xml:space="preserve">Licensed </w:t>
      </w:r>
      <w:r w:rsidR="00E4446D" w:rsidRPr="00751330">
        <w:rPr>
          <w:sz w:val="22"/>
          <w:szCs w:val="22"/>
        </w:rPr>
        <w:t>Operator Requalification Significance</w:t>
      </w:r>
      <w:r w:rsidR="00F624E4">
        <w:rPr>
          <w:sz w:val="22"/>
          <w:szCs w:val="22"/>
        </w:rPr>
        <w:t xml:space="preserve"> Determination Process </w:t>
      </w:r>
      <w:r w:rsidR="00F624E4">
        <w:rPr>
          <w:sz w:val="22"/>
          <w:szCs w:val="22"/>
        </w:rPr>
        <w:tab/>
      </w:r>
      <w:r w:rsidR="00F624E4">
        <w:rPr>
          <w:sz w:val="22"/>
          <w:szCs w:val="22"/>
        </w:rPr>
        <w:tab/>
      </w:r>
      <w:r w:rsidR="00F624E4">
        <w:rPr>
          <w:sz w:val="22"/>
          <w:szCs w:val="22"/>
        </w:rPr>
        <w:tab/>
        <w:t>01/10/19 (19-001)</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sidRPr="00751330">
        <w:rPr>
          <w:sz w:val="22"/>
          <w:szCs w:val="22"/>
        </w:rPr>
        <w:tab/>
        <w:t>0609</w:t>
      </w:r>
      <w:r w:rsidR="00DE4429">
        <w:rPr>
          <w:sz w:val="22"/>
          <w:szCs w:val="22"/>
        </w:rPr>
        <w:t>,</w:t>
      </w:r>
      <w:r w:rsidRPr="00751330">
        <w:rPr>
          <w:sz w:val="22"/>
          <w:szCs w:val="22"/>
        </w:rPr>
        <w:t xml:space="preserve"> App J</w:t>
      </w:r>
      <w:r w:rsidRPr="00751330">
        <w:rPr>
          <w:sz w:val="22"/>
          <w:szCs w:val="22"/>
        </w:rPr>
        <w:tab/>
      </w:r>
      <w:r w:rsidR="00DA2B35" w:rsidRPr="00751330">
        <w:rPr>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Pr>
          <w:sz w:val="22"/>
          <w:szCs w:val="22"/>
        </w:rPr>
        <w:tab/>
      </w:r>
      <w:r>
        <w:rPr>
          <w:sz w:val="22"/>
          <w:szCs w:val="22"/>
        </w:rPr>
        <w:tab/>
      </w:r>
      <w:r>
        <w:rPr>
          <w:sz w:val="22"/>
          <w:szCs w:val="22"/>
        </w:rPr>
        <w:tab/>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0609</w:t>
      </w:r>
      <w:r w:rsidR="00DE4429">
        <w:rPr>
          <w:sz w:val="22"/>
          <w:szCs w:val="22"/>
        </w:rPr>
        <w:t>,</w:t>
      </w:r>
      <w:r w:rsidRPr="00751330">
        <w:rPr>
          <w:sz w:val="22"/>
          <w:szCs w:val="22"/>
        </w:rPr>
        <w:t xml:space="preserve"> App K</w:t>
      </w:r>
      <w:r w:rsidRPr="00751330">
        <w:rPr>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L</w:t>
      </w:r>
      <w:r w:rsidRPr="00751330">
        <w:rPr>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0609</w:t>
      </w:r>
      <w:r w:rsidR="00DE4429">
        <w:rPr>
          <w:sz w:val="22"/>
          <w:szCs w:val="22"/>
        </w:rPr>
        <w:t>,</w:t>
      </w:r>
      <w:r w:rsidRPr="00751330">
        <w:rPr>
          <w:sz w:val="22"/>
          <w:szCs w:val="22"/>
        </w:rPr>
        <w:t xml:space="preserve"> App M</w:t>
      </w:r>
      <w:r w:rsidRPr="00751330">
        <w:rPr>
          <w:sz w:val="22"/>
          <w:szCs w:val="22"/>
        </w:rPr>
        <w:tab/>
        <w:t xml:space="preserve">Significance Determination Process Using Qualitative Criteria </w:t>
      </w:r>
    </w:p>
    <w:p w:rsidR="003C3A98"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B4536">
        <w:rPr>
          <w:sz w:val="22"/>
          <w:szCs w:val="22"/>
        </w:rPr>
        <w:t>01/10/19 (19-002</w:t>
      </w:r>
      <w:r w:rsidR="003C3A98" w:rsidRPr="00751330">
        <w:rPr>
          <w:sz w:val="22"/>
          <w:szCs w:val="22"/>
        </w:rPr>
        <w:t>)</w:t>
      </w:r>
    </w:p>
    <w:p w:rsidR="00892405"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0609 App N</w:t>
      </w:r>
      <w:r>
        <w:rPr>
          <w:sz w:val="22"/>
          <w:szCs w:val="22"/>
        </w:rPr>
        <w:tab/>
        <w:t>RESERVED</w:t>
      </w:r>
      <w:r w:rsidR="00892405">
        <w:rPr>
          <w:sz w:val="22"/>
          <w:szCs w:val="22"/>
        </w:rPr>
        <w:t xml:space="preserve"> SDP for ISFSI at Operating Plants</w:t>
      </w:r>
    </w:p>
    <w:p w:rsidR="00A22789"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0610</w:t>
      </w:r>
      <w:r w:rsidRPr="00751330">
        <w:rPr>
          <w:sz w:val="22"/>
          <w:szCs w:val="22"/>
        </w:rPr>
        <w:tab/>
      </w:r>
      <w:r w:rsidRPr="00751330">
        <w:rPr>
          <w:sz w:val="22"/>
          <w:szCs w:val="22"/>
        </w:rPr>
        <w:tab/>
      </w:r>
      <w:r w:rsidR="00A22789">
        <w:rPr>
          <w:sz w:val="22"/>
          <w:szCs w:val="22"/>
        </w:rPr>
        <w:t xml:space="preserve">Nuclear Material Safety and Safeguards </w:t>
      </w:r>
      <w:r w:rsidRPr="00751330">
        <w:rPr>
          <w:sz w:val="22"/>
          <w:szCs w:val="22"/>
        </w:rPr>
        <w:t xml:space="preserve">Inspection Reports </w:t>
      </w:r>
    </w:p>
    <w:p w:rsidR="00FE690E" w:rsidRDefault="00A2278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3C3A98" w:rsidRPr="00751330">
        <w:rPr>
          <w:sz w:val="22"/>
          <w:szCs w:val="22"/>
        </w:rPr>
        <w:t>05/18/04 (04-014)</w:t>
      </w:r>
    </w:p>
    <w:p w:rsidR="009E73E1" w:rsidRDefault="003D3C1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w:t>
      </w:r>
      <w:r>
        <w:rPr>
          <w:sz w:val="22"/>
          <w:szCs w:val="22"/>
        </w:rPr>
        <w:tab/>
      </w:r>
      <w:r>
        <w:rPr>
          <w:sz w:val="22"/>
          <w:szCs w:val="22"/>
        </w:rPr>
        <w:tab/>
        <w:t>Power Reactor Inspection Reports</w:t>
      </w:r>
      <w:r w:rsidR="009E3334">
        <w:rPr>
          <w:sz w:val="22"/>
          <w:szCs w:val="22"/>
        </w:rPr>
        <w:t xml:space="preserve"> </w:t>
      </w:r>
      <w:r w:rsidR="005D003B">
        <w:rPr>
          <w:sz w:val="22"/>
          <w:szCs w:val="22"/>
        </w:rPr>
        <w:t>0</w:t>
      </w:r>
      <w:r w:rsidR="008D1CFE">
        <w:rPr>
          <w:sz w:val="22"/>
          <w:szCs w:val="22"/>
        </w:rPr>
        <w:t>1/07/20</w:t>
      </w:r>
      <w:r w:rsidR="009E3334">
        <w:rPr>
          <w:sz w:val="22"/>
          <w:szCs w:val="22"/>
        </w:rPr>
        <w:t xml:space="preserve"> (</w:t>
      </w:r>
      <w:r w:rsidR="008D1CFE">
        <w:rPr>
          <w:sz w:val="22"/>
          <w:szCs w:val="22"/>
        </w:rPr>
        <w:t>20</w:t>
      </w:r>
      <w:r w:rsidR="005D003B">
        <w:rPr>
          <w:sz w:val="22"/>
          <w:szCs w:val="22"/>
        </w:rPr>
        <w:t>-0</w:t>
      </w:r>
      <w:r w:rsidR="008D1CFE">
        <w:rPr>
          <w:sz w:val="22"/>
          <w:szCs w:val="22"/>
        </w:rPr>
        <w:t>03</w:t>
      </w:r>
      <w:r w:rsidR="00C47914">
        <w:rPr>
          <w:sz w:val="22"/>
          <w:szCs w:val="22"/>
        </w:rPr>
        <w:t>)</w:t>
      </w:r>
      <w:r w:rsidR="00E716A0">
        <w:rPr>
          <w:sz w:val="22"/>
          <w:szCs w:val="22"/>
        </w:rPr>
        <w:t xml:space="preserve"> </w:t>
      </w:r>
    </w:p>
    <w:p w:rsidR="000032C6" w:rsidRDefault="000032C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0611.02</w:t>
      </w:r>
      <w:r>
        <w:rPr>
          <w:sz w:val="22"/>
          <w:szCs w:val="22"/>
        </w:rPr>
        <w:tab/>
      </w:r>
      <w:r w:rsidRPr="000032C6">
        <w:rPr>
          <w:sz w:val="22"/>
          <w:szCs w:val="22"/>
        </w:rPr>
        <w:t>Guidance for Reactive Inspection Reports</w:t>
      </w:r>
      <w:r>
        <w:rPr>
          <w:sz w:val="22"/>
          <w:szCs w:val="22"/>
        </w:rPr>
        <w:t xml:space="preserve"> 07/30/19 (19-025)</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0611, </w:t>
      </w:r>
      <w:proofErr w:type="spellStart"/>
      <w:r>
        <w:rPr>
          <w:sz w:val="22"/>
          <w:szCs w:val="22"/>
        </w:rPr>
        <w:t>Exh</w:t>
      </w:r>
      <w:proofErr w:type="spellEnd"/>
      <w:r>
        <w:rPr>
          <w:sz w:val="22"/>
          <w:szCs w:val="22"/>
        </w:rPr>
        <w:t xml:space="preserve"> 1</w:t>
      </w:r>
      <w:r>
        <w:rPr>
          <w:sz w:val="22"/>
          <w:szCs w:val="22"/>
        </w:rPr>
        <w:tab/>
        <w:t>Standard Reactor Inspection Report Outline 12/13/17 (17-029)</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sidR="009E73E1">
        <w:rPr>
          <w:sz w:val="22"/>
          <w:szCs w:val="22"/>
        </w:rPr>
        <w:tab/>
        <w:t>Effective Date:  01/01/</w:t>
      </w:r>
      <w:r>
        <w:rPr>
          <w:sz w:val="22"/>
          <w:szCs w:val="22"/>
        </w:rPr>
        <w:t>18</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0611, </w:t>
      </w:r>
      <w:proofErr w:type="spellStart"/>
      <w:r>
        <w:rPr>
          <w:sz w:val="22"/>
          <w:szCs w:val="22"/>
        </w:rPr>
        <w:t>Exh</w:t>
      </w:r>
      <w:proofErr w:type="spellEnd"/>
      <w:r>
        <w:rPr>
          <w:sz w:val="22"/>
          <w:szCs w:val="22"/>
        </w:rPr>
        <w:t xml:space="preserve"> 2</w:t>
      </w:r>
      <w:r>
        <w:rPr>
          <w:sz w:val="22"/>
          <w:szCs w:val="22"/>
        </w:rPr>
        <w:tab/>
        <w:t>Inspection Report Documentation Matrix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6A520A" w:rsidRDefault="006A520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0611, </w:t>
      </w:r>
      <w:proofErr w:type="spellStart"/>
      <w:r>
        <w:rPr>
          <w:sz w:val="22"/>
          <w:szCs w:val="22"/>
        </w:rPr>
        <w:t>Exh</w:t>
      </w:r>
      <w:proofErr w:type="spellEnd"/>
      <w:r>
        <w:rPr>
          <w:sz w:val="22"/>
          <w:szCs w:val="22"/>
        </w:rPr>
        <w:t xml:space="preserve"> 4</w:t>
      </w:r>
      <w:r>
        <w:rPr>
          <w:sz w:val="22"/>
          <w:szCs w:val="22"/>
        </w:rPr>
        <w:tab/>
        <w:t>Inspection Report Cover Letter Templates</w:t>
      </w:r>
      <w:r w:rsidRPr="00751330">
        <w:rPr>
          <w:sz w:val="22"/>
          <w:szCs w:val="22"/>
        </w:rPr>
        <w:t xml:space="preserve"> </w:t>
      </w:r>
      <w:r>
        <w:rPr>
          <w:sz w:val="22"/>
          <w:szCs w:val="22"/>
        </w:rPr>
        <w:t>10/09/19 (19-033</w:t>
      </w:r>
      <w:r w:rsidRPr="00751330">
        <w:rPr>
          <w:sz w:val="22"/>
          <w:szCs w:val="22"/>
        </w:rPr>
        <w:t>)</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0611, App </w:t>
      </w:r>
      <w:proofErr w:type="gramStart"/>
      <w:r>
        <w:rPr>
          <w:sz w:val="22"/>
          <w:szCs w:val="22"/>
        </w:rPr>
        <w:t>A</w:t>
      </w:r>
      <w:proofErr w:type="gramEnd"/>
      <w:r>
        <w:rPr>
          <w:sz w:val="22"/>
          <w:szCs w:val="22"/>
        </w:rPr>
        <w:tab/>
        <w:t>Acronyms Used in Inspection Reports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App C</w:t>
      </w:r>
      <w:r>
        <w:rPr>
          <w:sz w:val="22"/>
          <w:szCs w:val="22"/>
        </w:rPr>
        <w:tab/>
        <w:t>Guidance for Supplemental Inspection Reports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App D</w:t>
      </w:r>
      <w:r>
        <w:rPr>
          <w:sz w:val="22"/>
          <w:szCs w:val="22"/>
        </w:rPr>
        <w:tab/>
        <w:t>Guidance for Problem Identification and Resolution Inspection Reports</w:t>
      </w:r>
    </w:p>
    <w:p w:rsidR="000032C6" w:rsidRPr="00751330"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12/13/17 (17-029) Effective Date:  01/01/18</w:t>
      </w:r>
    </w:p>
    <w:p w:rsidR="00E716A0" w:rsidRPr="00751330" w:rsidRDefault="003C3A98"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716A0">
        <w:rPr>
          <w:sz w:val="22"/>
          <w:szCs w:val="22"/>
        </w:rPr>
        <w:t>0612</w:t>
      </w:r>
      <w:r w:rsidR="00E716A0">
        <w:rPr>
          <w:sz w:val="22"/>
          <w:szCs w:val="22"/>
        </w:rPr>
        <w:tab/>
      </w:r>
      <w:r w:rsidR="00E716A0">
        <w:rPr>
          <w:sz w:val="22"/>
          <w:szCs w:val="22"/>
        </w:rPr>
        <w:tab/>
        <w:t>Issue Screening</w:t>
      </w:r>
      <w:r w:rsidR="00E716A0" w:rsidRPr="00751330">
        <w:rPr>
          <w:sz w:val="22"/>
          <w:szCs w:val="22"/>
        </w:rPr>
        <w:t xml:space="preserve"> </w:t>
      </w:r>
      <w:r w:rsidR="00907BFD">
        <w:rPr>
          <w:sz w:val="22"/>
          <w:szCs w:val="22"/>
        </w:rPr>
        <w:t>12/12/19</w:t>
      </w:r>
      <w:r w:rsidR="00E716A0">
        <w:rPr>
          <w:sz w:val="22"/>
          <w:szCs w:val="22"/>
        </w:rPr>
        <w:t xml:space="preserve"> (1</w:t>
      </w:r>
      <w:r w:rsidR="00907BFD">
        <w:rPr>
          <w:sz w:val="22"/>
          <w:szCs w:val="22"/>
        </w:rPr>
        <w:t>9</w:t>
      </w:r>
      <w:r w:rsidR="00E716A0">
        <w:rPr>
          <w:sz w:val="22"/>
          <w:szCs w:val="22"/>
        </w:rPr>
        <w:t>-0</w:t>
      </w:r>
      <w:r w:rsidR="00907BFD">
        <w:rPr>
          <w:sz w:val="22"/>
          <w:szCs w:val="22"/>
        </w:rPr>
        <w:t>39</w:t>
      </w:r>
      <w:r w:rsidR="00E716A0" w:rsidRPr="00751330">
        <w:rPr>
          <w:sz w:val="22"/>
          <w:szCs w:val="22"/>
        </w:rPr>
        <w:t>)</w:t>
      </w:r>
    </w:p>
    <w:p w:rsidR="003C3A98" w:rsidRPr="00751330" w:rsidRDefault="00E716A0"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3C3A98" w:rsidRPr="00751330">
        <w:rPr>
          <w:sz w:val="22"/>
          <w:szCs w:val="22"/>
        </w:rPr>
        <w:t xml:space="preserve">0612, </w:t>
      </w:r>
      <w:proofErr w:type="spellStart"/>
      <w:r w:rsidR="003C3A98" w:rsidRPr="00751330">
        <w:rPr>
          <w:sz w:val="22"/>
          <w:szCs w:val="22"/>
        </w:rPr>
        <w:t>Exh</w:t>
      </w:r>
      <w:proofErr w:type="spellEnd"/>
      <w:r w:rsidR="003C3A98" w:rsidRPr="00751330">
        <w:rPr>
          <w:sz w:val="22"/>
          <w:szCs w:val="22"/>
        </w:rPr>
        <w:t xml:space="preserve"> 1</w:t>
      </w:r>
      <w:r w:rsidR="003C3A98" w:rsidRPr="00751330">
        <w:rPr>
          <w:sz w:val="22"/>
          <w:szCs w:val="22"/>
        </w:rPr>
        <w:tab/>
        <w:t xml:space="preserve">Standard Reactor Inspection Report </w:t>
      </w:r>
      <w:r w:rsidR="00660A05">
        <w:rPr>
          <w:sz w:val="22"/>
          <w:szCs w:val="22"/>
        </w:rPr>
        <w:t>02/07/14 (14-005</w:t>
      </w:r>
      <w:r w:rsidR="009F22D3" w:rsidRPr="00751330">
        <w:rPr>
          <w:sz w:val="22"/>
          <w:szCs w:val="22"/>
        </w:rPr>
        <w:t>)</w:t>
      </w:r>
    </w:p>
    <w:p w:rsidR="00A22789"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0612, </w:t>
      </w:r>
      <w:proofErr w:type="spellStart"/>
      <w:r w:rsidRPr="00751330">
        <w:rPr>
          <w:sz w:val="22"/>
          <w:szCs w:val="22"/>
        </w:rPr>
        <w:t>Exh</w:t>
      </w:r>
      <w:proofErr w:type="spellEnd"/>
      <w:r w:rsidRPr="00751330">
        <w:rPr>
          <w:sz w:val="22"/>
          <w:szCs w:val="22"/>
        </w:rPr>
        <w:t xml:space="preserve"> 2</w:t>
      </w:r>
      <w:r w:rsidRPr="00751330">
        <w:rPr>
          <w:sz w:val="22"/>
          <w:szCs w:val="22"/>
        </w:rPr>
        <w:tab/>
        <w:t xml:space="preserve">Inspection Report Documentation Matrix </w:t>
      </w:r>
      <w:r w:rsidR="00C22D3C">
        <w:rPr>
          <w:sz w:val="22"/>
          <w:szCs w:val="22"/>
        </w:rPr>
        <w:t>09/04/14</w:t>
      </w:r>
      <w:r w:rsidR="009F22D3">
        <w:rPr>
          <w:sz w:val="22"/>
          <w:szCs w:val="22"/>
        </w:rPr>
        <w:t xml:space="preserve"> (1</w:t>
      </w:r>
      <w:r w:rsidR="00C22D3C">
        <w:rPr>
          <w:sz w:val="22"/>
          <w:szCs w:val="22"/>
        </w:rPr>
        <w:t>4-020</w:t>
      </w:r>
      <w:r w:rsidR="009F22D3" w:rsidRPr="00751330">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0612, </w:t>
      </w:r>
      <w:proofErr w:type="spellStart"/>
      <w:r w:rsidRPr="00751330">
        <w:rPr>
          <w:sz w:val="22"/>
          <w:szCs w:val="22"/>
        </w:rPr>
        <w:t>Exh</w:t>
      </w:r>
      <w:proofErr w:type="spellEnd"/>
      <w:r w:rsidRPr="00751330">
        <w:rPr>
          <w:sz w:val="22"/>
          <w:szCs w:val="22"/>
        </w:rPr>
        <w:t xml:space="preserve"> 3</w:t>
      </w:r>
      <w:r w:rsidRPr="00751330">
        <w:rPr>
          <w:sz w:val="22"/>
          <w:szCs w:val="22"/>
        </w:rPr>
        <w:tab/>
      </w:r>
      <w:r w:rsidR="00D91340">
        <w:rPr>
          <w:sz w:val="22"/>
          <w:szCs w:val="22"/>
        </w:rPr>
        <w:t>RESERVED</w:t>
      </w:r>
      <w:r>
        <w:rPr>
          <w:sz w:val="22"/>
          <w:szCs w:val="22"/>
        </w:rPr>
        <w:t xml:space="preserve"> for </w:t>
      </w:r>
      <w:r w:rsidRPr="00751330">
        <w:rPr>
          <w:sz w:val="22"/>
          <w:szCs w:val="22"/>
        </w:rPr>
        <w:t>Sample Reactor Inspection Report (</w:t>
      </w:r>
      <w:proofErr w:type="gramStart"/>
      <w:r w:rsidRPr="00751330">
        <w:rPr>
          <w:sz w:val="22"/>
          <w:szCs w:val="22"/>
        </w:rPr>
        <w:t>temporarily suspended</w:t>
      </w:r>
      <w:proofErr w:type="gramEnd"/>
      <w:r w:rsidRPr="00751330">
        <w:rPr>
          <w:sz w:val="22"/>
          <w:szCs w:val="22"/>
        </w:rPr>
        <w:t xml:space="preserve"> pending revision</w:t>
      </w:r>
      <w:r>
        <w:rPr>
          <w:sz w:val="22"/>
          <w:szCs w:val="22"/>
        </w:rPr>
        <w:t>)</w:t>
      </w:r>
    </w:p>
    <w:p w:rsidR="00E716A0" w:rsidRPr="00751330" w:rsidRDefault="00E716A0" w:rsidP="00907BF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0612, App </w:t>
      </w:r>
      <w:proofErr w:type="gramStart"/>
      <w:r w:rsidRPr="00751330">
        <w:rPr>
          <w:sz w:val="22"/>
          <w:szCs w:val="22"/>
        </w:rPr>
        <w:t>A</w:t>
      </w:r>
      <w:proofErr w:type="gramEnd"/>
      <w:r w:rsidRPr="00751330">
        <w:rPr>
          <w:sz w:val="22"/>
          <w:szCs w:val="22"/>
        </w:rPr>
        <w:tab/>
        <w:t>Acronyms Used in IMC 0612 12/04/08 (08-034)</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B</w:t>
      </w:r>
      <w:r w:rsidRPr="00751330">
        <w:rPr>
          <w:sz w:val="22"/>
          <w:szCs w:val="22"/>
        </w:rPr>
        <w:tab/>
      </w:r>
      <w:r w:rsidR="00907BFD">
        <w:rPr>
          <w:sz w:val="22"/>
          <w:szCs w:val="22"/>
        </w:rPr>
        <w:t xml:space="preserve">Additional </w:t>
      </w:r>
      <w:r w:rsidRPr="00751330">
        <w:rPr>
          <w:sz w:val="22"/>
          <w:szCs w:val="22"/>
        </w:rPr>
        <w:t xml:space="preserve">Issue Screening </w:t>
      </w:r>
      <w:r w:rsidR="00907BFD">
        <w:rPr>
          <w:sz w:val="22"/>
          <w:szCs w:val="22"/>
        </w:rPr>
        <w:t>Guidance 12/12/19</w:t>
      </w:r>
      <w:r w:rsidRPr="00751330">
        <w:rPr>
          <w:sz w:val="22"/>
          <w:szCs w:val="22"/>
        </w:rPr>
        <w:t xml:space="preserve"> (</w:t>
      </w:r>
      <w:r w:rsidR="009E73E1">
        <w:rPr>
          <w:sz w:val="22"/>
          <w:szCs w:val="22"/>
        </w:rPr>
        <w:t>1</w:t>
      </w:r>
      <w:r w:rsidR="00907BFD">
        <w:rPr>
          <w:sz w:val="22"/>
          <w:szCs w:val="22"/>
        </w:rPr>
        <w:t>9</w:t>
      </w:r>
      <w:r w:rsidR="009E73E1">
        <w:rPr>
          <w:sz w:val="22"/>
          <w:szCs w:val="22"/>
        </w:rPr>
        <w:t>-0</w:t>
      </w:r>
      <w:r w:rsidR="00907BFD">
        <w:rPr>
          <w:sz w:val="22"/>
          <w:szCs w:val="22"/>
        </w:rPr>
        <w:t>38</w:t>
      </w:r>
      <w:r w:rsidRPr="00751330">
        <w:rPr>
          <w:sz w:val="22"/>
          <w:szCs w:val="22"/>
        </w:rPr>
        <w:t>)</w:t>
      </w:r>
    </w:p>
    <w:p w:rsidR="009E73E1" w:rsidRDefault="009E73E1"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0612, App B</w:t>
      </w:r>
      <w:r>
        <w:rPr>
          <w:sz w:val="22"/>
          <w:szCs w:val="22"/>
        </w:rPr>
        <w:tab/>
        <w:t>Issue Screening 12/13/17 (17-029) Effective Date:  01/01/18</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0612, App C</w:t>
      </w:r>
      <w:r w:rsidRPr="00751330">
        <w:rPr>
          <w:sz w:val="22"/>
          <w:szCs w:val="22"/>
        </w:rPr>
        <w:tab/>
        <w:t>Documentation Guidance for Supplemental Inspections 10/28/11 (11-024)</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0612, App C Exh</w:t>
      </w:r>
      <w:proofErr w:type="gramStart"/>
      <w:r>
        <w:rPr>
          <w:sz w:val="22"/>
          <w:szCs w:val="22"/>
        </w:rPr>
        <w:t xml:space="preserve">1  </w:t>
      </w:r>
      <w:r w:rsidRPr="00751330">
        <w:rPr>
          <w:sz w:val="22"/>
          <w:szCs w:val="22"/>
        </w:rPr>
        <w:t>Sample</w:t>
      </w:r>
      <w:proofErr w:type="gramEnd"/>
      <w:r w:rsidRPr="00751330">
        <w:rPr>
          <w:sz w:val="22"/>
          <w:szCs w:val="22"/>
        </w:rPr>
        <w:t xml:space="preserve"> Supplemental Inspection Report for IP 95001 and IP 95002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10/28/11 (11-024)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0612, App D</w:t>
      </w:r>
      <w:r w:rsidRPr="00751330">
        <w:rPr>
          <w:sz w:val="22"/>
          <w:szCs w:val="22"/>
        </w:rPr>
        <w:tab/>
        <w:t>Guidance for Documenting Inspection Procedure 71152,</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“Identification and Resolution of Problems” </w:t>
      </w:r>
      <w:r>
        <w:rPr>
          <w:sz w:val="22"/>
          <w:szCs w:val="22"/>
        </w:rPr>
        <w:t>08/13/13 (13-017</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0612, App E</w:t>
      </w:r>
      <w:r w:rsidRPr="00751330">
        <w:rPr>
          <w:sz w:val="22"/>
          <w:szCs w:val="22"/>
        </w:rPr>
        <w:tab/>
      </w:r>
      <w:r w:rsidR="007C305B">
        <w:rPr>
          <w:sz w:val="22"/>
          <w:szCs w:val="22"/>
        </w:rPr>
        <w:t>Examples of Minor Issues 1</w:t>
      </w:r>
      <w:r w:rsidR="00562C6C">
        <w:rPr>
          <w:sz w:val="22"/>
          <w:szCs w:val="22"/>
        </w:rPr>
        <w:t>2/23/19</w:t>
      </w:r>
      <w:r w:rsidR="007C305B">
        <w:rPr>
          <w:sz w:val="22"/>
          <w:szCs w:val="22"/>
        </w:rPr>
        <w:t xml:space="preserve"> (1</w:t>
      </w:r>
      <w:r w:rsidR="00562C6C">
        <w:rPr>
          <w:sz w:val="22"/>
          <w:szCs w:val="22"/>
        </w:rPr>
        <w:t>9</w:t>
      </w:r>
      <w:r w:rsidR="007C305B">
        <w:rPr>
          <w:sz w:val="22"/>
          <w:szCs w:val="22"/>
        </w:rPr>
        <w:t>-0</w:t>
      </w:r>
      <w:r w:rsidR="00562C6C">
        <w:rPr>
          <w:sz w:val="22"/>
          <w:szCs w:val="22"/>
        </w:rPr>
        <w:t>42</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0612, App G</w:t>
      </w:r>
      <w:r>
        <w:rPr>
          <w:sz w:val="22"/>
          <w:szCs w:val="22"/>
        </w:rPr>
        <w:tab/>
        <w:t xml:space="preserve">Emergency Planning Cornerstone- Specific Supplemental Guidance for </w:t>
      </w:r>
      <w:r>
        <w:rPr>
          <w:sz w:val="22"/>
          <w:szCs w:val="22"/>
        </w:rPr>
        <w:tab/>
      </w:r>
      <w:r>
        <w:rPr>
          <w:sz w:val="22"/>
          <w:szCs w:val="22"/>
        </w:rPr>
        <w:tab/>
      </w:r>
      <w:r>
        <w:rPr>
          <w:sz w:val="22"/>
          <w:szCs w:val="22"/>
        </w:rPr>
        <w:tab/>
        <w:t>Appendix B Screening Figures 1 and 2 09/09/13 (13-020)</w:t>
      </w:r>
    </w:p>
    <w:p w:rsidR="00CC5161" w:rsidRPr="00751330" w:rsidRDefault="00F6789E"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7859" w:rsidRPr="00751330">
        <w:rPr>
          <w:sz w:val="22"/>
          <w:szCs w:val="22"/>
        </w:rPr>
        <w:t>0613</w:t>
      </w:r>
      <w:r w:rsidR="00047859" w:rsidRPr="00751330">
        <w:rPr>
          <w:sz w:val="22"/>
          <w:szCs w:val="22"/>
        </w:rPr>
        <w:tab/>
      </w:r>
      <w:r w:rsidR="00047859" w:rsidRPr="00751330">
        <w:rPr>
          <w:sz w:val="22"/>
          <w:szCs w:val="22"/>
        </w:rPr>
        <w:tab/>
      </w:r>
      <w:r w:rsidR="00E10B8C" w:rsidRPr="00751330">
        <w:rPr>
          <w:sz w:val="22"/>
          <w:szCs w:val="22"/>
        </w:rPr>
        <w:t xml:space="preserve">Power Reactor Construction Inspection Reports </w:t>
      </w:r>
      <w:r w:rsidR="007C305B">
        <w:rPr>
          <w:sz w:val="22"/>
          <w:szCs w:val="22"/>
        </w:rPr>
        <w:t>10/01/18 (18-033</w:t>
      </w:r>
      <w:r w:rsidR="00E10B8C">
        <w:rPr>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CC5161" w:rsidRPr="00751330">
        <w:rPr>
          <w:sz w:val="22"/>
          <w:szCs w:val="22"/>
        </w:rPr>
        <w:t>0614</w:t>
      </w:r>
      <w:r w:rsidR="00CC5161" w:rsidRPr="00751330">
        <w:rPr>
          <w:sz w:val="22"/>
          <w:szCs w:val="22"/>
        </w:rPr>
        <w:tab/>
      </w:r>
      <w:r w:rsidR="00CC5161" w:rsidRPr="00751330">
        <w:rPr>
          <w:sz w:val="22"/>
          <w:szCs w:val="22"/>
        </w:rPr>
        <w:tab/>
      </w:r>
      <w:r w:rsidR="00A8517B" w:rsidRPr="00751330">
        <w:rPr>
          <w:sz w:val="22"/>
          <w:szCs w:val="22"/>
        </w:rPr>
        <w:t xml:space="preserve">Documenting 10 CFR </w:t>
      </w:r>
      <w:r w:rsidR="00654D7A" w:rsidRPr="00751330">
        <w:rPr>
          <w:sz w:val="22"/>
          <w:szCs w:val="22"/>
        </w:rPr>
        <w:t xml:space="preserve">Part </w:t>
      </w:r>
      <w:r w:rsidR="00A8517B" w:rsidRPr="00751330">
        <w:rPr>
          <w:sz w:val="22"/>
          <w:szCs w:val="22"/>
        </w:rPr>
        <w:t>52 Construction Audit Activities</w:t>
      </w:r>
      <w:r w:rsidR="000F7D82" w:rsidRPr="00751330">
        <w:rPr>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ab/>
      </w:r>
      <w:r>
        <w:rPr>
          <w:sz w:val="22"/>
          <w:szCs w:val="22"/>
        </w:rPr>
        <w:tab/>
      </w:r>
      <w:r w:rsidR="008275B7" w:rsidRPr="00751330">
        <w:rPr>
          <w:sz w:val="22"/>
          <w:szCs w:val="22"/>
        </w:rPr>
        <w:t>10/03/07</w:t>
      </w:r>
      <w:r w:rsidR="000F7D82" w:rsidRPr="00751330">
        <w:rPr>
          <w:sz w:val="22"/>
          <w:szCs w:val="22"/>
        </w:rPr>
        <w:t xml:space="preserve"> (07-030)</w:t>
      </w:r>
    </w:p>
    <w:p w:rsidR="003C3A98" w:rsidRPr="00751330" w:rsidRDefault="00CC5161" w:rsidP="00A8517B">
      <w:pPr>
        <w:rPr>
          <w:sz w:val="22"/>
          <w:szCs w:val="22"/>
        </w:rPr>
      </w:pPr>
      <w:r w:rsidRPr="00751330">
        <w:rPr>
          <w:sz w:val="22"/>
          <w:szCs w:val="22"/>
        </w:rPr>
        <w:tab/>
      </w:r>
      <w:r w:rsidR="003C3A98" w:rsidRPr="00751330">
        <w:rPr>
          <w:sz w:val="22"/>
          <w:szCs w:val="22"/>
        </w:rPr>
        <w:t>0615</w:t>
      </w:r>
      <w:r w:rsidR="003C3A98" w:rsidRPr="00751330">
        <w:rPr>
          <w:sz w:val="22"/>
          <w:szCs w:val="22"/>
        </w:rPr>
        <w:tab/>
      </w:r>
      <w:r w:rsidR="003C3A98" w:rsidRPr="00751330">
        <w:rPr>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06/23/04 </w:t>
      </w:r>
      <w:r w:rsidR="003C3A98" w:rsidRPr="00751330">
        <w:rPr>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4F6A79" w:rsidRPr="00751330">
        <w:rPr>
          <w:sz w:val="22"/>
          <w:szCs w:val="22"/>
        </w:rPr>
        <w:t>0616</w:t>
      </w:r>
      <w:r w:rsidR="004F6A79" w:rsidRPr="00751330">
        <w:rPr>
          <w:sz w:val="22"/>
          <w:szCs w:val="22"/>
        </w:rPr>
        <w:tab/>
      </w:r>
      <w:r w:rsidR="004F6A79" w:rsidRPr="00751330">
        <w:rPr>
          <w:sz w:val="22"/>
          <w:szCs w:val="22"/>
        </w:rPr>
        <w:tab/>
      </w:r>
      <w:r w:rsidR="004F6A79" w:rsidRPr="00751330">
        <w:rPr>
          <w:color w:val="000000"/>
          <w:sz w:val="22"/>
          <w:szCs w:val="22"/>
        </w:rPr>
        <w:t>Fuel Cycle Safety and Safeguards Inspection Reports</w:t>
      </w:r>
      <w:r w:rsidRPr="00751330">
        <w:rPr>
          <w:color w:val="000000"/>
          <w:sz w:val="22"/>
          <w:szCs w:val="22"/>
        </w:rPr>
        <w:t xml:space="preserve"> </w:t>
      </w:r>
      <w:r w:rsidR="009F536A">
        <w:rPr>
          <w:sz w:val="22"/>
          <w:szCs w:val="22"/>
        </w:rPr>
        <w:t>0</w:t>
      </w:r>
      <w:r w:rsidR="00895632">
        <w:rPr>
          <w:sz w:val="22"/>
          <w:szCs w:val="22"/>
        </w:rPr>
        <w:t>8/15/17 (17</w:t>
      </w:r>
      <w:r w:rsidR="009F536A">
        <w:rPr>
          <w:sz w:val="22"/>
          <w:szCs w:val="22"/>
        </w:rPr>
        <w:t>-014</w:t>
      </w:r>
      <w:r w:rsidR="003F7726">
        <w:rPr>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color w:val="000000"/>
          <w:sz w:val="22"/>
          <w:szCs w:val="22"/>
        </w:rPr>
        <w:t>0617</w:t>
      </w:r>
      <w:r w:rsidRPr="00751330">
        <w:rPr>
          <w:color w:val="000000"/>
          <w:sz w:val="22"/>
          <w:szCs w:val="22"/>
        </w:rPr>
        <w:tab/>
      </w:r>
      <w:r w:rsidR="00B83911" w:rsidRPr="00751330">
        <w:rPr>
          <w:color w:val="000000"/>
          <w:sz w:val="22"/>
          <w:szCs w:val="22"/>
        </w:rPr>
        <w:tab/>
      </w:r>
      <w:r w:rsidR="00B83911" w:rsidRPr="00751330">
        <w:rPr>
          <w:sz w:val="22"/>
          <w:szCs w:val="22"/>
        </w:rPr>
        <w:t xml:space="preserve">Vendor and Quality Assurance Implementation Inspection Reports </w:t>
      </w:r>
      <w:r w:rsidR="00D43971">
        <w:rPr>
          <w:sz w:val="22"/>
          <w:szCs w:val="22"/>
        </w:rPr>
        <w:t>0</w:t>
      </w:r>
      <w:r w:rsidR="00DD7E58">
        <w:rPr>
          <w:sz w:val="22"/>
          <w:szCs w:val="22"/>
        </w:rPr>
        <w:t>2/25</w:t>
      </w:r>
      <w:r w:rsidR="00D43971">
        <w:rPr>
          <w:sz w:val="22"/>
          <w:szCs w:val="22"/>
        </w:rPr>
        <w:t>/</w:t>
      </w:r>
      <w:r w:rsidR="00DD7E58">
        <w:rPr>
          <w:sz w:val="22"/>
          <w:szCs w:val="22"/>
        </w:rPr>
        <w:t>20</w:t>
      </w:r>
      <w:r w:rsidR="00D43971">
        <w:rPr>
          <w:sz w:val="22"/>
          <w:szCs w:val="22"/>
        </w:rPr>
        <w:t xml:space="preserve"> (</w:t>
      </w:r>
      <w:r w:rsidR="00DD7E58">
        <w:rPr>
          <w:sz w:val="22"/>
          <w:szCs w:val="22"/>
        </w:rPr>
        <w:t>20</w:t>
      </w:r>
      <w:r w:rsidR="00D43971">
        <w:rPr>
          <w:sz w:val="22"/>
          <w:szCs w:val="22"/>
        </w:rPr>
        <w:t>-0</w:t>
      </w:r>
      <w:r w:rsidR="00DD7E58">
        <w:rPr>
          <w:sz w:val="22"/>
          <w:szCs w:val="22"/>
        </w:rPr>
        <w:t>11</w:t>
      </w:r>
      <w:r w:rsidR="00B83911" w:rsidRPr="00751330">
        <w:rPr>
          <w:sz w:val="22"/>
          <w:szCs w:val="22"/>
        </w:rPr>
        <w:t>)</w:t>
      </w:r>
    </w:p>
    <w:p w:rsidR="003C3A98" w:rsidRPr="00751330" w:rsidRDefault="00B83911" w:rsidP="00B83911">
      <w:pPr>
        <w:tabs>
          <w:tab w:val="left" w:pos="2160"/>
        </w:tabs>
        <w:ind w:firstLine="720"/>
        <w:rPr>
          <w:sz w:val="22"/>
          <w:szCs w:val="22"/>
        </w:rPr>
      </w:pPr>
      <w:r w:rsidRPr="00751330">
        <w:rPr>
          <w:sz w:val="22"/>
          <w:szCs w:val="22"/>
        </w:rPr>
        <w:t>0620</w:t>
      </w:r>
      <w:r w:rsidRPr="00751330">
        <w:rPr>
          <w:sz w:val="22"/>
          <w:szCs w:val="22"/>
        </w:rPr>
        <w:tab/>
      </w:r>
      <w:r w:rsidR="003C3A98" w:rsidRPr="00751330">
        <w:rPr>
          <w:sz w:val="22"/>
          <w:szCs w:val="22"/>
        </w:rPr>
        <w:t>I</w:t>
      </w:r>
      <w:r w:rsidR="004F6675" w:rsidRPr="00751330">
        <w:rPr>
          <w:sz w:val="22"/>
          <w:szCs w:val="22"/>
        </w:rPr>
        <w:t xml:space="preserve">nspection Documents and Records </w:t>
      </w:r>
      <w:r w:rsidR="00E060FE">
        <w:rPr>
          <w:sz w:val="22"/>
          <w:szCs w:val="22"/>
        </w:rPr>
        <w:t>01/28/19</w:t>
      </w:r>
      <w:r w:rsidR="006F27F5" w:rsidRPr="00751330">
        <w:rPr>
          <w:sz w:val="22"/>
          <w:szCs w:val="22"/>
        </w:rPr>
        <w:t xml:space="preserve"> </w:t>
      </w:r>
      <w:r w:rsidR="003C3A98" w:rsidRPr="00751330">
        <w:rPr>
          <w:sz w:val="22"/>
          <w:szCs w:val="22"/>
        </w:rPr>
        <w:t>(</w:t>
      </w:r>
      <w:r w:rsidR="00E060FE">
        <w:rPr>
          <w:sz w:val="22"/>
          <w:szCs w:val="22"/>
        </w:rPr>
        <w:t>19-003</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0700</w:t>
      </w:r>
      <w:r w:rsidRPr="00751330">
        <w:rPr>
          <w:sz w:val="22"/>
          <w:szCs w:val="22"/>
        </w:rPr>
        <w:tab/>
      </w:r>
      <w:r w:rsidRPr="00751330">
        <w:rPr>
          <w:sz w:val="22"/>
          <w:szCs w:val="22"/>
          <w:u w:val="single"/>
        </w:rPr>
        <w:t>Communications </w:t>
      </w:r>
      <w:r w:rsidR="002044F6" w:rsidRPr="00751330">
        <w:rPr>
          <w:sz w:val="22"/>
          <w:szCs w:val="22"/>
          <w:u w:val="single"/>
        </w:rPr>
        <w:t>with</w:t>
      </w:r>
      <w:r w:rsidRPr="00751330">
        <w:rPr>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0730</w:t>
      </w:r>
      <w:r w:rsidRPr="00751330">
        <w:rPr>
          <w:sz w:val="22"/>
          <w:szCs w:val="22"/>
        </w:rPr>
        <w:tab/>
      </w:r>
      <w:r w:rsidRPr="00751330">
        <w:rPr>
          <w:sz w:val="22"/>
          <w:szCs w:val="22"/>
        </w:rPr>
        <w:tab/>
        <w:t>Generic Communications Regard</w:t>
      </w:r>
      <w:r w:rsidR="00994282" w:rsidRPr="00751330">
        <w:rPr>
          <w:sz w:val="22"/>
          <w:szCs w:val="22"/>
        </w:rPr>
        <w:t xml:space="preserve">ing Materials and Fuel Cycle </w:t>
      </w:r>
      <w:r w:rsidRPr="00751330">
        <w:rPr>
          <w:sz w:val="22"/>
          <w:szCs w:val="22"/>
        </w:rPr>
        <w:t xml:space="preserve">Issues </w:t>
      </w:r>
      <w:r w:rsidR="00AF400E" w:rsidRPr="00751330">
        <w:rPr>
          <w:sz w:val="22"/>
          <w:szCs w:val="22"/>
        </w:rPr>
        <w:t>03/21/08</w:t>
      </w:r>
      <w:r w:rsidR="004B60CD" w:rsidRPr="00751330">
        <w:rPr>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0800</w:t>
      </w:r>
      <w:r w:rsidRPr="00751330">
        <w:rPr>
          <w:sz w:val="22"/>
          <w:szCs w:val="22"/>
        </w:rPr>
        <w:tab/>
      </w:r>
      <w:r w:rsidRPr="00751330">
        <w:rPr>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w:t>
      </w:r>
      <w:r w:rsidR="009B2C3E">
        <w:rPr>
          <w:sz w:val="22"/>
          <w:szCs w:val="22"/>
        </w:rPr>
        <w:t xml:space="preserve">801 </w:t>
      </w:r>
      <w:r w:rsidR="009B2C3E">
        <w:rPr>
          <w:sz w:val="22"/>
          <w:szCs w:val="22"/>
        </w:rPr>
        <w:tab/>
      </w:r>
      <w:r w:rsidR="009B2C3E">
        <w:rPr>
          <w:sz w:val="22"/>
          <w:szCs w:val="22"/>
        </w:rPr>
        <w:tab/>
        <w:t>Inspection Program Feedback Process</w:t>
      </w:r>
      <w:r w:rsidRPr="00751330">
        <w:rPr>
          <w:sz w:val="22"/>
          <w:szCs w:val="22"/>
        </w:rPr>
        <w:t xml:space="preserve"> </w:t>
      </w:r>
      <w:r w:rsidR="009B2C3E">
        <w:rPr>
          <w:sz w:val="22"/>
          <w:szCs w:val="22"/>
        </w:rPr>
        <w:t>12/19/16</w:t>
      </w:r>
      <w:r w:rsidRPr="00751330">
        <w:rPr>
          <w:sz w:val="22"/>
          <w:szCs w:val="22"/>
        </w:rPr>
        <w:t xml:space="preserve"> (</w:t>
      </w:r>
      <w:r w:rsidR="009B2C3E">
        <w:rPr>
          <w:sz w:val="22"/>
          <w:szCs w:val="22"/>
        </w:rPr>
        <w:t>16-034</w:t>
      </w:r>
      <w:r w:rsidRPr="00751330">
        <w:rPr>
          <w:sz w:val="22"/>
          <w:szCs w:val="22"/>
        </w:rPr>
        <w:t>)</w:t>
      </w:r>
    </w:p>
    <w:p w:rsidR="00054F67" w:rsidRPr="00751330"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0802</w:t>
      </w:r>
      <w:r>
        <w:rPr>
          <w:sz w:val="22"/>
          <w:szCs w:val="22"/>
        </w:rPr>
        <w:tab/>
      </w:r>
      <w:r>
        <w:rPr>
          <w:sz w:val="22"/>
          <w:szCs w:val="22"/>
        </w:rPr>
        <w:tab/>
        <w:t>RESERVED</w:t>
      </w:r>
      <w:r w:rsidR="00C77A7F">
        <w:rPr>
          <w:sz w:val="22"/>
          <w:szCs w:val="22"/>
        </w:rPr>
        <w:t xml:space="preserve"> </w:t>
      </w:r>
      <w:r w:rsidR="00054F67" w:rsidRPr="00751330">
        <w:rPr>
          <w:sz w:val="22"/>
          <w:szCs w:val="22"/>
        </w:rPr>
        <w:t>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0900</w:t>
      </w:r>
      <w:r w:rsidRPr="00751330">
        <w:rPr>
          <w:sz w:val="22"/>
          <w:szCs w:val="22"/>
        </w:rPr>
        <w:tab/>
      </w:r>
      <w:r w:rsidRPr="00751330">
        <w:rPr>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1000</w:t>
      </w:r>
      <w:r w:rsidRPr="00751330">
        <w:rPr>
          <w:sz w:val="22"/>
          <w:szCs w:val="22"/>
        </w:rPr>
        <w:tab/>
      </w:r>
      <w:r w:rsidRPr="00751330">
        <w:rPr>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1007 </w:t>
      </w:r>
      <w:r w:rsidRPr="00751330">
        <w:rPr>
          <w:sz w:val="22"/>
          <w:szCs w:val="22"/>
        </w:rPr>
        <w:tab/>
      </w:r>
      <w:r w:rsidRPr="00751330">
        <w:rPr>
          <w:sz w:val="22"/>
          <w:szCs w:val="22"/>
        </w:rPr>
        <w:tab/>
        <w:t xml:space="preserve">Interfacing Activities </w:t>
      </w:r>
      <w:r w:rsidR="00FB148B" w:rsidRPr="00751330">
        <w:rPr>
          <w:sz w:val="22"/>
          <w:szCs w:val="22"/>
        </w:rPr>
        <w:t>between</w:t>
      </w:r>
      <w:r w:rsidRPr="00751330">
        <w:rPr>
          <w:sz w:val="22"/>
          <w:szCs w:val="22"/>
        </w:rPr>
        <w:t xml:space="preserve"> Regional Offices of NRC and</w:t>
      </w:r>
    </w:p>
    <w:p w:rsidR="003C3A98" w:rsidRPr="00751330" w:rsidRDefault="004E670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OSHA 05/06/16 (16-012</w:t>
      </w:r>
      <w:r w:rsidR="003C3A9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1100</w:t>
      </w:r>
      <w:r w:rsidRPr="00751330">
        <w:rPr>
          <w:sz w:val="22"/>
          <w:szCs w:val="22"/>
        </w:rPr>
        <w:tab/>
      </w:r>
      <w:r w:rsidRPr="00751330">
        <w:rPr>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1120</w:t>
      </w:r>
      <w:r w:rsidRPr="00751330">
        <w:rPr>
          <w:sz w:val="22"/>
          <w:szCs w:val="22"/>
        </w:rPr>
        <w:tab/>
      </w:r>
      <w:r w:rsidRPr="00751330">
        <w:rPr>
          <w:sz w:val="22"/>
          <w:szCs w:val="22"/>
        </w:rPr>
        <w:tab/>
        <w:t>P</w:t>
      </w:r>
      <w:r w:rsidR="00994282" w:rsidRPr="00751330">
        <w:rPr>
          <w:sz w:val="22"/>
          <w:szCs w:val="22"/>
        </w:rPr>
        <w:t xml:space="preserve">reliminary Notifications </w:t>
      </w:r>
      <w:r w:rsidR="00E60BF3">
        <w:rPr>
          <w:sz w:val="22"/>
          <w:szCs w:val="22"/>
        </w:rPr>
        <w:t>09/13</w:t>
      </w:r>
      <w:r w:rsidR="00BD1C89">
        <w:rPr>
          <w:sz w:val="22"/>
          <w:szCs w:val="22"/>
        </w:rPr>
        <w:t>/13</w:t>
      </w:r>
      <w:r w:rsidRPr="00751330">
        <w:rPr>
          <w:sz w:val="22"/>
          <w:szCs w:val="22"/>
        </w:rPr>
        <w:t xml:space="preserve"> (</w:t>
      </w:r>
      <w:r w:rsidR="00BD1C89">
        <w:rPr>
          <w:sz w:val="22"/>
          <w:szCs w:val="22"/>
        </w:rPr>
        <w:t>13-021</w:t>
      </w:r>
      <w:r w:rsidRPr="00751330">
        <w:rPr>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Default="00E716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1200</w:t>
      </w:r>
      <w:r w:rsidRPr="00751330">
        <w:rPr>
          <w:sz w:val="22"/>
          <w:szCs w:val="22"/>
        </w:rPr>
        <w:tab/>
      </w:r>
      <w:r w:rsidRPr="00751330">
        <w:rPr>
          <w:sz w:val="22"/>
          <w:szCs w:val="22"/>
          <w:u w:val="single"/>
        </w:rPr>
        <w:t>Inspector Requirements</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1201</w:t>
      </w:r>
      <w:r w:rsidRPr="00751330">
        <w:rPr>
          <w:sz w:val="22"/>
          <w:szCs w:val="22"/>
        </w:rPr>
        <w:tab/>
      </w:r>
      <w:r w:rsidRPr="00751330">
        <w:rPr>
          <w:sz w:val="22"/>
          <w:szCs w:val="22"/>
        </w:rPr>
        <w:tab/>
        <w:t xml:space="preserve">Conduct of Employees </w:t>
      </w:r>
      <w:r>
        <w:rPr>
          <w:sz w:val="22"/>
          <w:szCs w:val="22"/>
        </w:rPr>
        <w:t>07/29/16</w:t>
      </w:r>
      <w:r w:rsidRPr="00751330">
        <w:rPr>
          <w:sz w:val="22"/>
          <w:szCs w:val="22"/>
        </w:rPr>
        <w:t xml:space="preserve"> (</w:t>
      </w:r>
      <w:r>
        <w:rPr>
          <w:sz w:val="22"/>
          <w:szCs w:val="22"/>
        </w:rPr>
        <w:t>16-019</w:t>
      </w:r>
      <w:r w:rsidRPr="00751330">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1202</w:t>
      </w:r>
      <w:r w:rsidRPr="00751330">
        <w:rPr>
          <w:sz w:val="22"/>
          <w:szCs w:val="22"/>
        </w:rPr>
        <w:tab/>
      </w:r>
      <w:r w:rsidRPr="00751330">
        <w:rPr>
          <w:sz w:val="22"/>
          <w:szCs w:val="22"/>
        </w:rPr>
        <w:tab/>
        <w:t>Senior Resident Inspector Site Turnove</w:t>
      </w:r>
      <w:r w:rsidR="00D46433">
        <w:rPr>
          <w:sz w:val="22"/>
          <w:szCs w:val="22"/>
        </w:rPr>
        <w:t>r 06/28/18 (18-017</w:t>
      </w:r>
      <w:r w:rsidRPr="00751330">
        <w:rPr>
          <w:sz w:val="22"/>
          <w:szCs w:val="22"/>
        </w:rPr>
        <w:t>)</w:t>
      </w:r>
    </w:p>
    <w:p w:rsidR="003C3A98"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3C3A98" w:rsidRPr="00751330">
        <w:rPr>
          <w:sz w:val="22"/>
          <w:szCs w:val="22"/>
        </w:rPr>
        <w:t>1230</w:t>
      </w:r>
      <w:r w:rsidR="003C3A98" w:rsidRPr="00751330">
        <w:rPr>
          <w:sz w:val="22"/>
          <w:szCs w:val="22"/>
        </w:rPr>
        <w:tab/>
      </w:r>
      <w:r w:rsidR="003C3A98" w:rsidRPr="00751330">
        <w:rPr>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Measurements </w:t>
      </w:r>
      <w:r w:rsidR="003C3A98" w:rsidRPr="00751330">
        <w:rPr>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1232</w:t>
      </w:r>
      <w:r w:rsidRPr="00751330">
        <w:rPr>
          <w:sz w:val="22"/>
          <w:szCs w:val="22"/>
        </w:rPr>
        <w:tab/>
      </w:r>
      <w:r w:rsidRPr="00751330">
        <w:rPr>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Measurement Samples </w:t>
      </w:r>
      <w:r w:rsidR="003C3A98" w:rsidRPr="00751330">
        <w:rPr>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1240</w:t>
      </w:r>
      <w:r w:rsidR="003C3A98" w:rsidRPr="00751330">
        <w:rPr>
          <w:sz w:val="22"/>
          <w:szCs w:val="22"/>
        </w:rPr>
        <w:tab/>
      </w:r>
      <w:r w:rsidR="003C3A98" w:rsidRPr="00751330">
        <w:rPr>
          <w:sz w:val="22"/>
          <w:szCs w:val="22"/>
        </w:rPr>
        <w:tab/>
        <w:t xml:space="preserve">Unescorted Access </w:t>
      </w:r>
      <w:r w:rsidR="00994282" w:rsidRPr="00751330">
        <w:rPr>
          <w:sz w:val="22"/>
          <w:szCs w:val="22"/>
        </w:rPr>
        <w:t>a</w:t>
      </w:r>
      <w:r w:rsidR="003C3A98" w:rsidRPr="00751330">
        <w:rPr>
          <w:sz w:val="22"/>
          <w:szCs w:val="22"/>
        </w:rPr>
        <w:t>t P</w:t>
      </w:r>
      <w:r w:rsidRPr="00751330">
        <w:rPr>
          <w:sz w:val="22"/>
          <w:szCs w:val="22"/>
        </w:rPr>
        <w:t xml:space="preserve">ower Reactors </w:t>
      </w:r>
      <w:r w:rsidR="00E060FE">
        <w:rPr>
          <w:sz w:val="22"/>
          <w:szCs w:val="22"/>
        </w:rPr>
        <w:t>01/28/19 (19-003</w:t>
      </w:r>
      <w:r w:rsidRPr="00751330">
        <w:rPr>
          <w:sz w:val="22"/>
          <w:szCs w:val="22"/>
        </w:rPr>
        <w:t>)</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1245</w:t>
      </w:r>
      <w:r w:rsidRPr="00751330">
        <w:rPr>
          <w:sz w:val="22"/>
          <w:szCs w:val="22"/>
        </w:rPr>
        <w:tab/>
      </w:r>
      <w:r w:rsidRPr="00751330">
        <w:rPr>
          <w:sz w:val="22"/>
          <w:szCs w:val="22"/>
        </w:rPr>
        <w:tab/>
        <w:t xml:space="preserve">Qualification Program </w:t>
      </w:r>
      <w:r w:rsidR="00994282" w:rsidRPr="00751330">
        <w:rPr>
          <w:sz w:val="22"/>
          <w:szCs w:val="22"/>
        </w:rPr>
        <w:t>f</w:t>
      </w:r>
      <w:r w:rsidRPr="00751330">
        <w:rPr>
          <w:sz w:val="22"/>
          <w:szCs w:val="22"/>
        </w:rPr>
        <w:t xml:space="preserve">or </w:t>
      </w:r>
      <w:r w:rsidR="005C7163" w:rsidRPr="00751330">
        <w:rPr>
          <w:sz w:val="22"/>
          <w:szCs w:val="22"/>
        </w:rPr>
        <w:t xml:space="preserve">Operating Reactor Programs </w:t>
      </w:r>
      <w:r w:rsidR="00794DF8">
        <w:rPr>
          <w:sz w:val="22"/>
          <w:szCs w:val="22"/>
        </w:rPr>
        <w:t>08//23/18</w:t>
      </w:r>
      <w:r w:rsidR="008F2A3D" w:rsidRPr="00751330">
        <w:rPr>
          <w:sz w:val="22"/>
          <w:szCs w:val="22"/>
        </w:rPr>
        <w:t xml:space="preserve"> (</w:t>
      </w:r>
      <w:r w:rsidR="00794DF8">
        <w:rPr>
          <w:sz w:val="22"/>
          <w:szCs w:val="22"/>
        </w:rPr>
        <w:t>18-029</w:t>
      </w:r>
      <w:r w:rsidR="008F2A3D" w:rsidRPr="00751330">
        <w:rPr>
          <w:sz w:val="22"/>
          <w:szCs w:val="22"/>
        </w:rPr>
        <w:t>)</w:t>
      </w:r>
    </w:p>
    <w:p w:rsidR="001E55B9" w:rsidRPr="00751330" w:rsidRDefault="001E55B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1245</w:t>
      </w:r>
      <w:r w:rsidR="000A2B40" w:rsidRPr="00751330">
        <w:rPr>
          <w:sz w:val="22"/>
          <w:szCs w:val="22"/>
        </w:rPr>
        <w:t xml:space="preserve">, </w:t>
      </w:r>
      <w:proofErr w:type="spellStart"/>
      <w:r w:rsidRPr="00751330">
        <w:rPr>
          <w:sz w:val="22"/>
          <w:szCs w:val="22"/>
        </w:rPr>
        <w:t>Att</w:t>
      </w:r>
      <w:proofErr w:type="spellEnd"/>
      <w:r w:rsidRPr="00751330">
        <w:rPr>
          <w:sz w:val="22"/>
          <w:szCs w:val="22"/>
        </w:rPr>
        <w:t xml:space="preserve"> 1</w:t>
      </w:r>
      <w:r w:rsidRPr="00751330">
        <w:rPr>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 xml:space="preserve">Program </w:t>
      </w:r>
      <w:r w:rsidR="00215997">
        <w:rPr>
          <w:sz w:val="22"/>
          <w:szCs w:val="22"/>
        </w:rPr>
        <w:t>08/24/17 (17-015</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w:t>
      </w:r>
      <w:r w:rsidR="00CB5E04" w:rsidRPr="00751330">
        <w:rPr>
          <w:sz w:val="22"/>
          <w:szCs w:val="22"/>
        </w:rPr>
        <w:t>5</w:t>
      </w:r>
      <w:r w:rsidR="000A2B40" w:rsidRPr="00751330">
        <w:rPr>
          <w:sz w:val="22"/>
          <w:szCs w:val="22"/>
        </w:rPr>
        <w:t>,</w:t>
      </w:r>
      <w:r w:rsidR="00CB5E04" w:rsidRPr="00751330">
        <w:rPr>
          <w:sz w:val="22"/>
          <w:szCs w:val="22"/>
        </w:rPr>
        <w:t xml:space="preserve"> </w:t>
      </w:r>
      <w:proofErr w:type="spellStart"/>
      <w:r w:rsidR="00CB5E04" w:rsidRPr="00751330">
        <w:rPr>
          <w:sz w:val="22"/>
          <w:szCs w:val="22"/>
        </w:rPr>
        <w:t>Att</w:t>
      </w:r>
      <w:proofErr w:type="spellEnd"/>
      <w:r w:rsidR="00CB5E04" w:rsidRPr="00751330">
        <w:rPr>
          <w:sz w:val="22"/>
          <w:szCs w:val="22"/>
        </w:rPr>
        <w:t xml:space="preserve"> 2</w:t>
      </w:r>
      <w:r w:rsidR="00CB5E04" w:rsidRPr="00751330">
        <w:rPr>
          <w:sz w:val="22"/>
          <w:szCs w:val="22"/>
        </w:rPr>
        <w:tab/>
        <w:t xml:space="preserve">Inspector Competencies </w:t>
      </w:r>
      <w:r w:rsidRPr="00751330">
        <w:rPr>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w:t>
      </w:r>
      <w:proofErr w:type="spellStart"/>
      <w:r w:rsidRPr="00751330">
        <w:rPr>
          <w:sz w:val="22"/>
          <w:szCs w:val="22"/>
        </w:rPr>
        <w:t>At</w:t>
      </w:r>
      <w:r w:rsidR="00CB5E04" w:rsidRPr="00751330">
        <w:rPr>
          <w:sz w:val="22"/>
          <w:szCs w:val="22"/>
        </w:rPr>
        <w:t>t</w:t>
      </w:r>
      <w:proofErr w:type="spellEnd"/>
      <w:r w:rsidR="00CB5E04" w:rsidRPr="00751330">
        <w:rPr>
          <w:sz w:val="22"/>
          <w:szCs w:val="22"/>
        </w:rPr>
        <w:t xml:space="preserve"> 3</w:t>
      </w:r>
      <w:r w:rsidR="00CB5E04" w:rsidRPr="00751330">
        <w:rPr>
          <w:sz w:val="22"/>
          <w:szCs w:val="22"/>
        </w:rPr>
        <w:tab/>
        <w:t xml:space="preserve">General Orientation Topics </w:t>
      </w:r>
      <w:r w:rsidRPr="00751330">
        <w:rPr>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1245</w:t>
      </w:r>
      <w:r w:rsidR="000A2B40" w:rsidRPr="00751330">
        <w:rPr>
          <w:sz w:val="22"/>
          <w:szCs w:val="22"/>
        </w:rPr>
        <w:t>,</w:t>
      </w:r>
      <w:r w:rsidRPr="00751330">
        <w:rPr>
          <w:sz w:val="22"/>
          <w:szCs w:val="22"/>
        </w:rPr>
        <w:t xml:space="preserve"> App A</w:t>
      </w:r>
      <w:r w:rsidRPr="00751330">
        <w:rPr>
          <w:sz w:val="22"/>
          <w:szCs w:val="22"/>
        </w:rPr>
        <w:tab/>
      </w:r>
      <w:r w:rsidR="005C7163" w:rsidRPr="00751330">
        <w:rPr>
          <w:sz w:val="22"/>
          <w:szCs w:val="22"/>
        </w:rPr>
        <w:t>Basic-Level Training and Qualification Journal</w:t>
      </w:r>
      <w:r w:rsidR="00CB5E04" w:rsidRPr="00751330">
        <w:rPr>
          <w:sz w:val="22"/>
          <w:szCs w:val="22"/>
        </w:rPr>
        <w:t xml:space="preserve"> </w:t>
      </w:r>
      <w:r w:rsidR="00992D3A">
        <w:rPr>
          <w:sz w:val="22"/>
          <w:szCs w:val="22"/>
        </w:rPr>
        <w:t>07/30/18 (18-023</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B</w:t>
      </w:r>
      <w:r w:rsidRPr="00751330">
        <w:rPr>
          <w:sz w:val="22"/>
          <w:szCs w:val="22"/>
        </w:rPr>
        <w:tab/>
        <w:t>General Proficiency-Level Trai</w:t>
      </w:r>
      <w:r w:rsidR="00CB5E04" w:rsidRPr="00751330">
        <w:rPr>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215997">
        <w:rPr>
          <w:sz w:val="22"/>
          <w:szCs w:val="22"/>
        </w:rPr>
        <w:t>0</w:t>
      </w:r>
      <w:r w:rsidR="00992D3A">
        <w:rPr>
          <w:sz w:val="22"/>
          <w:szCs w:val="22"/>
        </w:rPr>
        <w:t>7/30/18 (18-023</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C1</w:t>
      </w:r>
      <w:r w:rsidRPr="00751330">
        <w:rPr>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964DA" w:rsidRPr="00751330">
        <w:rPr>
          <w:sz w:val="22"/>
          <w:szCs w:val="22"/>
        </w:rPr>
        <w:tab/>
      </w:r>
      <w:r w:rsidR="008964DA" w:rsidRPr="00751330">
        <w:rPr>
          <w:sz w:val="22"/>
          <w:szCs w:val="22"/>
        </w:rPr>
        <w:tab/>
      </w:r>
      <w:r w:rsidR="00B83F06" w:rsidRPr="00751330">
        <w:rPr>
          <w:sz w:val="22"/>
          <w:szCs w:val="22"/>
        </w:rPr>
        <w:tab/>
      </w:r>
      <w:r w:rsidR="00CB5E04" w:rsidRPr="00751330">
        <w:rPr>
          <w:sz w:val="22"/>
          <w:szCs w:val="22"/>
        </w:rPr>
        <w:t>Qualification Journal</w:t>
      </w:r>
      <w:r w:rsidRPr="00751330">
        <w:rPr>
          <w:sz w:val="22"/>
          <w:szCs w:val="22"/>
        </w:rPr>
        <w:t xml:space="preserve"> </w:t>
      </w:r>
      <w:r w:rsidR="00E214EA">
        <w:rPr>
          <w:sz w:val="22"/>
          <w:szCs w:val="22"/>
        </w:rPr>
        <w:t>12/19/16 (16-034</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C2</w:t>
      </w:r>
      <w:r w:rsidRPr="00751330">
        <w:rPr>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CB5E04" w:rsidRPr="00751330">
        <w:rPr>
          <w:sz w:val="22"/>
          <w:szCs w:val="22"/>
        </w:rPr>
        <w:t>and Qualification Journal</w:t>
      </w:r>
      <w:r w:rsidR="005C7163" w:rsidRPr="00751330">
        <w:rPr>
          <w:sz w:val="22"/>
          <w:szCs w:val="22"/>
        </w:rPr>
        <w:t xml:space="preserve"> </w:t>
      </w:r>
      <w:r w:rsidR="00794DF8">
        <w:rPr>
          <w:sz w:val="22"/>
          <w:szCs w:val="22"/>
        </w:rPr>
        <w:t>08/23/18 (18-029</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C3</w:t>
      </w:r>
      <w:r w:rsidRPr="00751330">
        <w:rPr>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Qualificat</w:t>
      </w:r>
      <w:r w:rsidR="00CB5E04" w:rsidRPr="00751330">
        <w:rPr>
          <w:sz w:val="22"/>
          <w:szCs w:val="22"/>
        </w:rPr>
        <w:t>ion Journal</w:t>
      </w:r>
      <w:r w:rsidR="003C3A98" w:rsidRPr="00751330">
        <w:rPr>
          <w:sz w:val="22"/>
          <w:szCs w:val="22"/>
        </w:rPr>
        <w:t xml:space="preserve"> </w:t>
      </w:r>
      <w:r w:rsidR="00F038A6">
        <w:rPr>
          <w:sz w:val="22"/>
          <w:szCs w:val="22"/>
        </w:rPr>
        <w:t>02/20/17 (17</w:t>
      </w:r>
      <w:r w:rsidR="00032490" w:rsidRPr="00751330">
        <w:rPr>
          <w:sz w:val="22"/>
          <w:szCs w:val="22"/>
        </w:rPr>
        <w:t>-</w:t>
      </w:r>
      <w:r w:rsidR="00F038A6">
        <w:rPr>
          <w:sz w:val="22"/>
          <w:szCs w:val="22"/>
        </w:rPr>
        <w:t>004</w:t>
      </w:r>
      <w:r w:rsidR="005C7163"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C4</w:t>
      </w:r>
      <w:r w:rsidRPr="00751330">
        <w:rPr>
          <w:sz w:val="22"/>
          <w:szCs w:val="22"/>
        </w:rPr>
        <w:tab/>
        <w:t xml:space="preserve">Reactor </w:t>
      </w:r>
      <w:r w:rsidR="00121838">
        <w:rPr>
          <w:sz w:val="22"/>
          <w:szCs w:val="22"/>
        </w:rPr>
        <w:t>Security</w:t>
      </w:r>
      <w:r w:rsidRPr="00751330">
        <w:rPr>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121838">
        <w:rPr>
          <w:sz w:val="22"/>
          <w:szCs w:val="22"/>
        </w:rPr>
        <w:t>Training and Qualification J</w:t>
      </w:r>
      <w:r w:rsidRPr="00751330">
        <w:rPr>
          <w:sz w:val="22"/>
          <w:szCs w:val="22"/>
        </w:rPr>
        <w:t xml:space="preserve">ournal </w:t>
      </w:r>
      <w:r w:rsidR="00121838">
        <w:rPr>
          <w:sz w:val="22"/>
          <w:szCs w:val="22"/>
        </w:rPr>
        <w:t>11/29/13 (13-027</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C5</w:t>
      </w:r>
      <w:r w:rsidRPr="00751330">
        <w:rPr>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Qualification Journal</w:t>
      </w:r>
      <w:r w:rsidR="003C3A98" w:rsidRPr="00751330">
        <w:rPr>
          <w:sz w:val="22"/>
          <w:szCs w:val="22"/>
        </w:rPr>
        <w:t xml:space="preserve"> </w:t>
      </w:r>
      <w:r w:rsidR="00233C1F" w:rsidRPr="00751330">
        <w:rPr>
          <w:sz w:val="22"/>
          <w:szCs w:val="22"/>
        </w:rPr>
        <w:t>07/08/09</w:t>
      </w:r>
      <w:r w:rsidR="00032490" w:rsidRPr="00751330">
        <w:rPr>
          <w:sz w:val="22"/>
          <w:szCs w:val="22"/>
        </w:rPr>
        <w:t xml:space="preserve"> (09-</w:t>
      </w:r>
      <w:r w:rsidR="005C7163" w:rsidRPr="00751330">
        <w:rPr>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C6</w:t>
      </w:r>
      <w:r w:rsidRPr="00751330">
        <w:rPr>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Tra</w:t>
      </w:r>
      <w:r w:rsidR="00CB5E04" w:rsidRPr="00751330">
        <w:rPr>
          <w:sz w:val="22"/>
          <w:szCs w:val="22"/>
        </w:rPr>
        <w:t>ining and Qualification Journal</w:t>
      </w:r>
      <w:r w:rsidR="003C3A98" w:rsidRPr="00751330">
        <w:rPr>
          <w:sz w:val="22"/>
          <w:szCs w:val="22"/>
        </w:rPr>
        <w:t xml:space="preserve"> </w:t>
      </w:r>
      <w:r w:rsidR="00794DF8">
        <w:rPr>
          <w:sz w:val="22"/>
          <w:szCs w:val="22"/>
        </w:rPr>
        <w:t>08/23/18 (18-029</w:t>
      </w:r>
      <w:r w:rsidR="005C7163" w:rsidRPr="00751330">
        <w:rPr>
          <w:sz w:val="22"/>
          <w:szCs w:val="22"/>
        </w:rPr>
        <w:t>)</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C7</w:t>
      </w:r>
      <w:r w:rsidRPr="00751330">
        <w:rPr>
          <w:sz w:val="22"/>
          <w:szCs w:val="22"/>
        </w:rPr>
        <w:tab/>
        <w:t xml:space="preserve">Fire Protection Inspector Technical Proficiency Training and Qualification Journal </w:t>
      </w:r>
      <w:r w:rsidR="00992D3A">
        <w:rPr>
          <w:sz w:val="22"/>
          <w:szCs w:val="22"/>
        </w:rPr>
        <w:t>07/30/18 (18-023</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C8</w:t>
      </w:r>
      <w:r w:rsidRPr="00751330">
        <w:rPr>
          <w:sz w:val="22"/>
          <w:szCs w:val="22"/>
        </w:rPr>
        <w:tab/>
        <w:t>Vend</w:t>
      </w:r>
      <w:r w:rsidR="00A42085" w:rsidRPr="00751330">
        <w:rPr>
          <w:sz w:val="22"/>
          <w:szCs w:val="22"/>
        </w:rPr>
        <w:t>o</w:t>
      </w:r>
      <w:r w:rsidRPr="00751330">
        <w:rPr>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992D3A">
        <w:rPr>
          <w:sz w:val="22"/>
          <w:szCs w:val="22"/>
        </w:rPr>
        <w:t>07/30/18 (18-023</w:t>
      </w:r>
      <w:r w:rsidR="00DC09C6" w:rsidRPr="00751330">
        <w:rPr>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 App</w:t>
      </w:r>
      <w:r w:rsidRPr="00751330">
        <w:rPr>
          <w:sz w:val="22"/>
          <w:szCs w:val="22"/>
        </w:rPr>
        <w:t xml:space="preserve"> C9</w:t>
      </w:r>
      <w:r w:rsidRPr="00751330">
        <w:rPr>
          <w:sz w:val="22"/>
          <w:szCs w:val="22"/>
        </w:rPr>
        <w:tab/>
      </w:r>
      <w:r w:rsidR="00B83F06" w:rsidRPr="00751330">
        <w:rPr>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Pr>
          <w:sz w:val="22"/>
          <w:szCs w:val="22"/>
        </w:rPr>
        <w:tab/>
      </w:r>
      <w:r>
        <w:rPr>
          <w:sz w:val="22"/>
          <w:szCs w:val="22"/>
        </w:rPr>
        <w:tab/>
      </w:r>
      <w:r>
        <w:rPr>
          <w:sz w:val="22"/>
          <w:szCs w:val="22"/>
        </w:rPr>
        <w:tab/>
      </w:r>
      <w:r w:rsidR="00FD1C7F">
        <w:rPr>
          <w:sz w:val="22"/>
          <w:szCs w:val="22"/>
        </w:rPr>
        <w:tab/>
      </w:r>
      <w:r w:rsidR="00992D3A">
        <w:rPr>
          <w:sz w:val="22"/>
          <w:szCs w:val="22"/>
        </w:rPr>
        <w:t>07/30/18</w:t>
      </w:r>
      <w:r w:rsidR="00464A39" w:rsidRPr="00751330">
        <w:rPr>
          <w:sz w:val="22"/>
          <w:szCs w:val="22"/>
        </w:rPr>
        <w:t xml:space="preserve"> (</w:t>
      </w:r>
      <w:r w:rsidR="00992D3A">
        <w:rPr>
          <w:sz w:val="22"/>
          <w:szCs w:val="22"/>
        </w:rPr>
        <w:t>18-023</w:t>
      </w:r>
      <w:r w:rsidR="00B83F06" w:rsidRPr="00751330">
        <w:rPr>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r>
      <w:r w:rsidR="003C3A98" w:rsidRPr="00751330">
        <w:rPr>
          <w:sz w:val="22"/>
          <w:szCs w:val="22"/>
        </w:rPr>
        <w:t>1245</w:t>
      </w:r>
      <w:r w:rsidRPr="00751330">
        <w:rPr>
          <w:sz w:val="22"/>
          <w:szCs w:val="22"/>
        </w:rPr>
        <w:t xml:space="preserve">, </w:t>
      </w:r>
      <w:r w:rsidR="00A00E7B">
        <w:rPr>
          <w:sz w:val="22"/>
          <w:szCs w:val="22"/>
        </w:rPr>
        <w:t xml:space="preserve">App C10 </w:t>
      </w:r>
      <w:r w:rsidR="003C3A98" w:rsidRPr="00751330">
        <w:rPr>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Trai</w:t>
      </w:r>
      <w:r w:rsidR="00CB5E04" w:rsidRPr="00751330">
        <w:rPr>
          <w:sz w:val="22"/>
          <w:szCs w:val="22"/>
        </w:rPr>
        <w:t xml:space="preserve">ning and Qualification Journal </w:t>
      </w:r>
      <w:r w:rsidR="00F76345">
        <w:rPr>
          <w:sz w:val="22"/>
          <w:szCs w:val="22"/>
        </w:rPr>
        <w:t>10/21/15 (15-020</w:t>
      </w:r>
      <w:r w:rsidR="00032490" w:rsidRPr="00751330">
        <w:rPr>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w:t>
      </w:r>
      <w:r w:rsidR="00A00E7B">
        <w:rPr>
          <w:sz w:val="22"/>
          <w:szCs w:val="22"/>
        </w:rPr>
        <w:t xml:space="preserve"> App C11 </w:t>
      </w:r>
      <w:r w:rsidRPr="00751330">
        <w:rPr>
          <w:sz w:val="22"/>
          <w:szCs w:val="22"/>
        </w:rPr>
        <w:t>Security Risk Analyst Technical Proficiency Training and Qualification Journal</w:t>
      </w:r>
      <w:r w:rsidR="009A3A12" w:rsidRPr="00751330">
        <w:rPr>
          <w:sz w:val="22"/>
          <w:szCs w:val="22"/>
        </w:rPr>
        <w:t xml:space="preserve"> </w:t>
      </w:r>
      <w:r w:rsidR="00A00E7B">
        <w:rPr>
          <w:sz w:val="22"/>
          <w:szCs w:val="22"/>
        </w:rPr>
        <w:t>08/30/13</w:t>
      </w:r>
      <w:r w:rsidRPr="00751330">
        <w:rPr>
          <w:sz w:val="22"/>
          <w:szCs w:val="22"/>
        </w:rPr>
        <w:t xml:space="preserve"> (</w:t>
      </w:r>
      <w:r w:rsidR="00A00E7B">
        <w:rPr>
          <w:sz w:val="22"/>
          <w:szCs w:val="22"/>
        </w:rPr>
        <w:t>13-019</w:t>
      </w:r>
      <w:r w:rsidRPr="00751330">
        <w:rPr>
          <w:sz w:val="22"/>
          <w:szCs w:val="22"/>
        </w:rPr>
        <w:t>)</w:t>
      </w:r>
    </w:p>
    <w:p w:rsidR="00E716A0" w:rsidRDefault="00E716A0" w:rsidP="00E716A0">
      <w:pPr>
        <w:rPr>
          <w:sz w:val="22"/>
          <w:szCs w:val="22"/>
        </w:rPr>
      </w:pPr>
      <w:r>
        <w:rPr>
          <w:sz w:val="22"/>
          <w:szCs w:val="22"/>
        </w:rPr>
        <w:tab/>
        <w:t xml:space="preserve">1245, App C12 </w:t>
      </w:r>
      <w:r w:rsidRPr="00751330">
        <w:rPr>
          <w:sz w:val="22"/>
          <w:szCs w:val="22"/>
        </w:rPr>
        <w:t>Safety Culture Assessor Training and</w:t>
      </w:r>
      <w:r>
        <w:rPr>
          <w:sz w:val="22"/>
          <w:szCs w:val="22"/>
        </w:rPr>
        <w:t xml:space="preserve"> </w:t>
      </w:r>
      <w:r w:rsidRPr="00751330">
        <w:rPr>
          <w:sz w:val="22"/>
          <w:szCs w:val="22"/>
        </w:rPr>
        <w:t xml:space="preserve">Qualification Journal </w:t>
      </w:r>
    </w:p>
    <w:p w:rsidR="00E716A0" w:rsidRDefault="00794DF8" w:rsidP="00E716A0">
      <w:pPr>
        <w:ind w:left="1440" w:firstLine="720"/>
        <w:rPr>
          <w:sz w:val="22"/>
          <w:szCs w:val="22"/>
        </w:rPr>
      </w:pPr>
      <w:r>
        <w:rPr>
          <w:sz w:val="22"/>
          <w:szCs w:val="22"/>
        </w:rPr>
        <w:t xml:space="preserve"> </w:t>
      </w:r>
      <w:r w:rsidR="00711984">
        <w:rPr>
          <w:sz w:val="22"/>
          <w:szCs w:val="22"/>
        </w:rPr>
        <w:t>01/13/20</w:t>
      </w:r>
      <w:r w:rsidR="00455606">
        <w:rPr>
          <w:sz w:val="22"/>
          <w:szCs w:val="22"/>
        </w:rPr>
        <w:t xml:space="preserve"> (</w:t>
      </w:r>
      <w:r w:rsidR="00711984">
        <w:rPr>
          <w:sz w:val="22"/>
          <w:szCs w:val="22"/>
        </w:rPr>
        <w:t>20</w:t>
      </w:r>
      <w:r w:rsidR="00455606">
        <w:rPr>
          <w:sz w:val="22"/>
          <w:szCs w:val="22"/>
        </w:rPr>
        <w:t>-00</w:t>
      </w:r>
      <w:r w:rsidR="00711984">
        <w:rPr>
          <w:sz w:val="22"/>
          <w:szCs w:val="22"/>
        </w:rPr>
        <w:t>5</w:t>
      </w:r>
      <w:r w:rsidR="00E716A0" w:rsidRPr="00751330">
        <w:rPr>
          <w:sz w:val="22"/>
          <w:szCs w:val="22"/>
        </w:rPr>
        <w:t>)</w:t>
      </w:r>
    </w:p>
    <w:p w:rsidR="00E716A0" w:rsidRDefault="00E716A0" w:rsidP="00E716A0">
      <w:pPr>
        <w:ind w:left="2250" w:hanging="1530"/>
        <w:rPr>
          <w:sz w:val="22"/>
          <w:szCs w:val="22"/>
        </w:rPr>
      </w:pPr>
      <w:r>
        <w:rPr>
          <w:sz w:val="22"/>
          <w:szCs w:val="22"/>
        </w:rPr>
        <w:t xml:space="preserve">1245, App C13 </w:t>
      </w:r>
      <w:r w:rsidRPr="00787730">
        <w:rPr>
          <w:sz w:val="22"/>
          <w:szCs w:val="22"/>
        </w:rPr>
        <w:t>Independent Spent Fuel Storage Installation Security Inspector Technical Proficiency Training and Qualification Journal</w:t>
      </w:r>
      <w:r>
        <w:rPr>
          <w:sz w:val="22"/>
          <w:szCs w:val="22"/>
        </w:rPr>
        <w:t xml:space="preserve"> </w:t>
      </w:r>
    </w:p>
    <w:p w:rsidR="00E716A0" w:rsidRDefault="00E716A0" w:rsidP="00E716A0">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Pr>
          <w:sz w:val="22"/>
          <w:szCs w:val="22"/>
        </w:rPr>
        <w:tab/>
      </w:r>
      <w:r>
        <w:rPr>
          <w:sz w:val="22"/>
          <w:szCs w:val="22"/>
        </w:rPr>
        <w:tab/>
      </w:r>
      <w:r>
        <w:rPr>
          <w:sz w:val="22"/>
          <w:szCs w:val="22"/>
        </w:rPr>
        <w:tab/>
      </w:r>
      <w:r>
        <w:rPr>
          <w:sz w:val="22"/>
          <w:szCs w:val="22"/>
        </w:rPr>
        <w:tab/>
        <w:t>08/08/13 (13-016)</w:t>
      </w:r>
    </w:p>
    <w:p w:rsidR="00A84D04" w:rsidRDefault="00A84D04" w:rsidP="00A84D04">
      <w:pPr>
        <w:rPr>
          <w:sz w:val="22"/>
          <w:szCs w:val="22"/>
        </w:rPr>
      </w:pPr>
      <w:r>
        <w:rPr>
          <w:sz w:val="22"/>
          <w:szCs w:val="22"/>
        </w:rPr>
        <w:tab/>
        <w:t xml:space="preserve">1245, App C14 Cyber Security Inspector Technical Proficiency Training and Qualification   </w:t>
      </w:r>
      <w:r>
        <w:rPr>
          <w:sz w:val="22"/>
          <w:szCs w:val="22"/>
        </w:rPr>
        <w:tab/>
      </w:r>
      <w:r>
        <w:rPr>
          <w:sz w:val="22"/>
          <w:szCs w:val="22"/>
        </w:rPr>
        <w:tab/>
      </w:r>
      <w:proofErr w:type="gramStart"/>
      <w:r>
        <w:rPr>
          <w:sz w:val="22"/>
          <w:szCs w:val="22"/>
        </w:rPr>
        <w:tab/>
        <w:t xml:space="preserve">  Journal</w:t>
      </w:r>
      <w:proofErr w:type="gramEnd"/>
      <w:r>
        <w:rPr>
          <w:sz w:val="22"/>
          <w:szCs w:val="22"/>
        </w:rPr>
        <w:t xml:space="preserve"> 08/03/15 (15-014)</w:t>
      </w:r>
    </w:p>
    <w:p w:rsidR="00A84D04" w:rsidRDefault="00A84D04" w:rsidP="00A84D04">
      <w:pPr>
        <w:ind w:left="2250" w:hanging="1530"/>
        <w:rPr>
          <w:sz w:val="22"/>
          <w:szCs w:val="22"/>
        </w:rPr>
      </w:pPr>
      <w:r>
        <w:rPr>
          <w:sz w:val="22"/>
          <w:szCs w:val="22"/>
        </w:rPr>
        <w:t>1245, App C15</w:t>
      </w:r>
      <w:r>
        <w:rPr>
          <w:sz w:val="22"/>
          <w:szCs w:val="22"/>
        </w:rPr>
        <w:tab/>
      </w:r>
      <w:r w:rsidR="00895632">
        <w:rPr>
          <w:sz w:val="22"/>
          <w:szCs w:val="22"/>
        </w:rPr>
        <w:t xml:space="preserve">Construction Inspector Technical Proficiency </w:t>
      </w:r>
      <w:r>
        <w:rPr>
          <w:sz w:val="22"/>
          <w:szCs w:val="22"/>
        </w:rPr>
        <w:t xml:space="preserve">Training </w:t>
      </w:r>
      <w:r w:rsidR="00895632">
        <w:rPr>
          <w:sz w:val="22"/>
          <w:szCs w:val="22"/>
        </w:rPr>
        <w:t xml:space="preserve">and </w:t>
      </w:r>
      <w:r>
        <w:rPr>
          <w:sz w:val="22"/>
          <w:szCs w:val="22"/>
        </w:rPr>
        <w:t>Qual</w:t>
      </w:r>
      <w:r w:rsidR="00895632">
        <w:rPr>
          <w:sz w:val="22"/>
          <w:szCs w:val="22"/>
        </w:rPr>
        <w:t>ification Journal 08/15/17 (17-014)</w:t>
      </w:r>
    </w:p>
    <w:p w:rsidR="00895632" w:rsidRPr="00787730" w:rsidRDefault="00895632" w:rsidP="00A84D04">
      <w:pPr>
        <w:ind w:left="2250" w:hanging="1530"/>
        <w:rPr>
          <w:sz w:val="22"/>
          <w:szCs w:val="22"/>
        </w:rPr>
      </w:pPr>
      <w:r>
        <w:rPr>
          <w:sz w:val="22"/>
          <w:szCs w:val="22"/>
        </w:rPr>
        <w:t>1245 App C</w:t>
      </w:r>
      <w:proofErr w:type="gramStart"/>
      <w:r>
        <w:rPr>
          <w:sz w:val="22"/>
          <w:szCs w:val="22"/>
        </w:rPr>
        <w:t>16  RESERVED</w:t>
      </w:r>
      <w:proofErr w:type="gramEnd"/>
      <w:r>
        <w:rPr>
          <w:sz w:val="22"/>
          <w:szCs w:val="22"/>
        </w:rPr>
        <w:t xml:space="preserve"> for RTR training qual</w:t>
      </w:r>
      <w:r w:rsidR="00794DF8">
        <w:rPr>
          <w:sz w:val="22"/>
          <w:szCs w:val="22"/>
        </w:rPr>
        <w:t>ifications</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D1</w:t>
      </w:r>
      <w:r w:rsidRPr="00751330">
        <w:rPr>
          <w:sz w:val="22"/>
          <w:szCs w:val="22"/>
        </w:rPr>
        <w:tab/>
      </w:r>
      <w:r>
        <w:rPr>
          <w:sz w:val="22"/>
          <w:szCs w:val="22"/>
        </w:rPr>
        <w:tab/>
      </w:r>
      <w:r w:rsidRPr="00751330">
        <w:rPr>
          <w:bCs/>
          <w:sz w:val="22"/>
          <w:szCs w:val="22"/>
        </w:rPr>
        <w:t>Maintaining Qualifications</w:t>
      </w:r>
      <w:r w:rsidRPr="00751330">
        <w:rPr>
          <w:sz w:val="22"/>
          <w:szCs w:val="22"/>
        </w:rPr>
        <w:t xml:space="preserve"> </w:t>
      </w:r>
      <w:r w:rsidR="009624F2">
        <w:rPr>
          <w:sz w:val="22"/>
          <w:szCs w:val="22"/>
        </w:rPr>
        <w:t>0</w:t>
      </w:r>
      <w:r w:rsidR="006B20BF">
        <w:rPr>
          <w:sz w:val="22"/>
          <w:szCs w:val="22"/>
        </w:rPr>
        <w:t>2</w:t>
      </w:r>
      <w:r w:rsidR="009624F2">
        <w:rPr>
          <w:sz w:val="22"/>
          <w:szCs w:val="22"/>
        </w:rPr>
        <w:t>/</w:t>
      </w:r>
      <w:r w:rsidR="006B20BF">
        <w:rPr>
          <w:sz w:val="22"/>
          <w:szCs w:val="22"/>
        </w:rPr>
        <w:t>18</w:t>
      </w:r>
      <w:r w:rsidR="009624F2">
        <w:rPr>
          <w:sz w:val="22"/>
          <w:szCs w:val="22"/>
        </w:rPr>
        <w:t>/</w:t>
      </w:r>
      <w:r w:rsidR="006B20BF">
        <w:rPr>
          <w:sz w:val="22"/>
          <w:szCs w:val="22"/>
        </w:rPr>
        <w:t>20</w:t>
      </w:r>
      <w:r w:rsidR="009624F2">
        <w:rPr>
          <w:sz w:val="22"/>
          <w:szCs w:val="22"/>
        </w:rPr>
        <w:t xml:space="preserve"> (</w:t>
      </w:r>
      <w:r w:rsidR="006B20BF">
        <w:rPr>
          <w:sz w:val="22"/>
          <w:szCs w:val="22"/>
        </w:rPr>
        <w:t>20</w:t>
      </w:r>
      <w:r w:rsidR="009624F2">
        <w:rPr>
          <w:sz w:val="22"/>
          <w:szCs w:val="22"/>
        </w:rPr>
        <w:t>-0</w:t>
      </w:r>
      <w:r w:rsidR="006B20BF">
        <w:rPr>
          <w:sz w:val="22"/>
          <w:szCs w:val="22"/>
        </w:rPr>
        <w:t>08</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bCs/>
          <w:sz w:val="22"/>
          <w:szCs w:val="22"/>
        </w:rPr>
        <w:tab/>
      </w:r>
      <w:r w:rsidRPr="00751330">
        <w:rPr>
          <w:sz w:val="22"/>
          <w:szCs w:val="22"/>
        </w:rPr>
        <w:t>1245, App D2</w:t>
      </w:r>
      <w:r w:rsidRPr="00751330">
        <w:rPr>
          <w:sz w:val="22"/>
          <w:szCs w:val="22"/>
        </w:rPr>
        <w:tab/>
      </w:r>
      <w:r>
        <w:rPr>
          <w:sz w:val="22"/>
          <w:szCs w:val="22"/>
        </w:rPr>
        <w:tab/>
      </w:r>
      <w:r w:rsidRPr="00751330">
        <w:rPr>
          <w:sz w:val="22"/>
          <w:szCs w:val="22"/>
        </w:rPr>
        <w:t xml:space="preserve">Inservice Inspection Advanced-Level Training </w:t>
      </w:r>
      <w:r>
        <w:rPr>
          <w:sz w:val="22"/>
          <w:szCs w:val="22"/>
        </w:rPr>
        <w:t>10/21/15 (15-020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D3</w:t>
      </w:r>
      <w:r w:rsidRPr="00751330">
        <w:rPr>
          <w:sz w:val="22"/>
          <w:szCs w:val="22"/>
        </w:rPr>
        <w:tab/>
      </w:r>
      <w:r>
        <w:rPr>
          <w:sz w:val="22"/>
          <w:szCs w:val="22"/>
        </w:rPr>
        <w:tab/>
      </w:r>
      <w:r w:rsidRPr="00751330">
        <w:rPr>
          <w:sz w:val="22"/>
          <w:szCs w:val="22"/>
        </w:rPr>
        <w:t xml:space="preserve">Fire Protection Advanced-Level Training </w:t>
      </w:r>
      <w:r w:rsidR="00794DF8">
        <w:rPr>
          <w:sz w:val="22"/>
          <w:szCs w:val="22"/>
        </w:rPr>
        <w:t>08/23/18 (18</w:t>
      </w:r>
      <w:r>
        <w:rPr>
          <w:sz w:val="22"/>
          <w:szCs w:val="22"/>
        </w:rPr>
        <w:t>-029</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D4</w:t>
      </w:r>
      <w:r w:rsidRPr="00751330">
        <w:rPr>
          <w:sz w:val="22"/>
          <w:szCs w:val="22"/>
        </w:rPr>
        <w:tab/>
      </w:r>
      <w:r>
        <w:rPr>
          <w:sz w:val="22"/>
          <w:szCs w:val="22"/>
        </w:rPr>
        <w:tab/>
      </w:r>
      <w:r w:rsidRPr="00751330">
        <w:rPr>
          <w:sz w:val="22"/>
          <w:szCs w:val="22"/>
        </w:rPr>
        <w:t>Advanced Electrical Inspector Technical Proficiency Training and Qualification Journal 12/29/11 (11-044)</w:t>
      </w:r>
    </w:p>
    <w:p w:rsidR="003C3A98" w:rsidRPr="00751330" w:rsidRDefault="003C00D0" w:rsidP="00A84D04">
      <w:pPr>
        <w:rPr>
          <w:sz w:val="22"/>
          <w:szCs w:val="22"/>
        </w:rPr>
      </w:pPr>
      <w:r>
        <w:rPr>
          <w:sz w:val="22"/>
          <w:szCs w:val="22"/>
        </w:rPr>
        <w:tab/>
      </w:r>
      <w:r w:rsidR="003C3A98" w:rsidRPr="00751330">
        <w:rPr>
          <w:sz w:val="22"/>
          <w:szCs w:val="22"/>
        </w:rPr>
        <w:t>1246</w:t>
      </w:r>
      <w:r w:rsidR="003C3A98" w:rsidRPr="00751330">
        <w:rPr>
          <w:sz w:val="22"/>
          <w:szCs w:val="22"/>
        </w:rPr>
        <w:tab/>
      </w:r>
      <w:r w:rsidR="003C3A98" w:rsidRPr="00751330">
        <w:rPr>
          <w:sz w:val="22"/>
          <w:szCs w:val="22"/>
        </w:rPr>
        <w:tab/>
        <w:t>Formal Qualification Programs in the Nuc</w:t>
      </w:r>
      <w:r w:rsidR="00DF3AE5" w:rsidRPr="00751330">
        <w:rPr>
          <w:sz w:val="22"/>
          <w:szCs w:val="22"/>
        </w:rPr>
        <w:t xml:space="preserve">lear Material Safety </w:t>
      </w:r>
      <w:r w:rsidR="0015581C">
        <w:rPr>
          <w:sz w:val="22"/>
          <w:szCs w:val="22"/>
        </w:rPr>
        <w:t xml:space="preserve">and </w:t>
      </w:r>
      <w:r w:rsidR="00A84D04">
        <w:rPr>
          <w:sz w:val="22"/>
          <w:szCs w:val="22"/>
        </w:rPr>
        <w:tab/>
      </w:r>
      <w:r w:rsidR="00A84D04">
        <w:rPr>
          <w:sz w:val="22"/>
          <w:szCs w:val="22"/>
        </w:rPr>
        <w:tab/>
      </w:r>
      <w:r w:rsidR="00A84D04">
        <w:rPr>
          <w:sz w:val="22"/>
          <w:szCs w:val="22"/>
        </w:rPr>
        <w:tab/>
      </w:r>
      <w:r w:rsidR="00A84D04">
        <w:rPr>
          <w:sz w:val="22"/>
          <w:szCs w:val="22"/>
        </w:rPr>
        <w:tab/>
      </w:r>
      <w:r w:rsidR="00A84D04">
        <w:rPr>
          <w:sz w:val="22"/>
          <w:szCs w:val="22"/>
        </w:rPr>
        <w:tab/>
      </w:r>
      <w:r w:rsidR="00CB5E04" w:rsidRPr="00751330">
        <w:rPr>
          <w:sz w:val="22"/>
          <w:szCs w:val="22"/>
        </w:rPr>
        <w:t>Safeguards Program Area</w:t>
      </w:r>
      <w:r w:rsidR="003C3A98" w:rsidRPr="00751330">
        <w:rPr>
          <w:sz w:val="22"/>
          <w:szCs w:val="22"/>
        </w:rPr>
        <w:t xml:space="preserve"> </w:t>
      </w:r>
      <w:r w:rsidR="00357695" w:rsidRPr="00751330">
        <w:rPr>
          <w:sz w:val="22"/>
          <w:szCs w:val="22"/>
        </w:rPr>
        <w:t>10/26/11</w:t>
      </w:r>
      <w:r w:rsidR="003C3A98" w:rsidRPr="00751330">
        <w:rPr>
          <w:sz w:val="22"/>
          <w:szCs w:val="22"/>
        </w:rPr>
        <w:t xml:space="preserve"> (</w:t>
      </w:r>
      <w:r w:rsidR="00032490" w:rsidRPr="00751330">
        <w:rPr>
          <w:sz w:val="22"/>
          <w:szCs w:val="22"/>
        </w:rPr>
        <w:t>11-</w:t>
      </w:r>
      <w:r w:rsidR="00357695" w:rsidRPr="00751330">
        <w:rPr>
          <w:sz w:val="22"/>
          <w:szCs w:val="22"/>
        </w:rPr>
        <w:t>022</w:t>
      </w:r>
      <w:r w:rsidR="003C3A98" w:rsidRPr="00751330">
        <w:rPr>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1246</w:t>
      </w:r>
      <w:r w:rsidR="000A2B40" w:rsidRPr="00751330">
        <w:rPr>
          <w:sz w:val="22"/>
          <w:szCs w:val="22"/>
        </w:rPr>
        <w:t>,</w:t>
      </w:r>
      <w:r w:rsidRPr="00751330">
        <w:rPr>
          <w:sz w:val="22"/>
          <w:szCs w:val="22"/>
        </w:rPr>
        <w:t xml:space="preserve"> A</w:t>
      </w:r>
      <w:r w:rsidR="009A3A12" w:rsidRPr="00751330">
        <w:rPr>
          <w:sz w:val="22"/>
          <w:szCs w:val="22"/>
        </w:rPr>
        <w:t>pp</w:t>
      </w:r>
      <w:r w:rsidR="003C00D0">
        <w:rPr>
          <w:sz w:val="22"/>
          <w:szCs w:val="22"/>
        </w:rPr>
        <w:t xml:space="preserve"> A</w:t>
      </w:r>
      <w:r w:rsidR="003C00D0">
        <w:rPr>
          <w:sz w:val="22"/>
          <w:szCs w:val="22"/>
        </w:rPr>
        <w:tab/>
      </w:r>
      <w:r w:rsidRPr="00751330">
        <w:rPr>
          <w:sz w:val="22"/>
          <w:szCs w:val="22"/>
        </w:rPr>
        <w:t>Trai</w:t>
      </w:r>
      <w:r w:rsidR="00357695" w:rsidRPr="00751330">
        <w:rPr>
          <w:sz w:val="22"/>
          <w:szCs w:val="22"/>
        </w:rPr>
        <w:t>ning Activities 10/26/11 (11-022</w:t>
      </w:r>
      <w:r w:rsidRPr="00751330">
        <w:rPr>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B1 Training Requirements and Qualification Journal for Spent Fuel Storage and Transportation Reviewer </w:t>
      </w:r>
      <w:r w:rsidR="00A271BA" w:rsidRPr="00751330">
        <w:rPr>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1246</w:t>
      </w:r>
      <w:r w:rsidR="00C766F8">
        <w:rPr>
          <w:sz w:val="22"/>
          <w:szCs w:val="22"/>
        </w:rPr>
        <w:t>,</w:t>
      </w:r>
      <w:r w:rsidRPr="00751330">
        <w:rPr>
          <w:sz w:val="22"/>
          <w:szCs w:val="22"/>
        </w:rPr>
        <w:t xml:space="preserve"> App B3</w:t>
      </w:r>
      <w:r w:rsidRPr="00751330">
        <w:rPr>
          <w:sz w:val="22"/>
          <w:szCs w:val="22"/>
        </w:rPr>
        <w:tab/>
        <w:t xml:space="preserve">Training Requirements and Qualification Journal for Independent Spent Fuel </w:t>
      </w:r>
      <w:r w:rsidR="003C00D0">
        <w:rPr>
          <w:sz w:val="22"/>
          <w:szCs w:val="22"/>
        </w:rPr>
        <w:t xml:space="preserve">Storage Installation Inspector </w:t>
      </w:r>
      <w:r w:rsidRPr="00751330">
        <w:rPr>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1246, App B4</w:t>
      </w:r>
      <w:r>
        <w:rPr>
          <w:sz w:val="22"/>
          <w:szCs w:val="22"/>
        </w:rPr>
        <w:tab/>
      </w:r>
      <w:r w:rsidRPr="00787730">
        <w:rPr>
          <w:sz w:val="22"/>
          <w:szCs w:val="22"/>
        </w:rPr>
        <w:t>Independent Spent Fuel Storage Installation Security Inspector Technical Proficiency Training and Qualification Journal</w:t>
      </w:r>
      <w:r>
        <w:rPr>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sz w:val="22"/>
          <w:szCs w:val="22"/>
        </w:rPr>
      </w:pPr>
      <w:r w:rsidRPr="00751330">
        <w:rPr>
          <w:sz w:val="22"/>
          <w:szCs w:val="22"/>
        </w:rPr>
        <w:tab/>
        <w:t>1246</w:t>
      </w:r>
      <w:r w:rsidR="00C766F8">
        <w:rPr>
          <w:sz w:val="22"/>
          <w:szCs w:val="22"/>
        </w:rPr>
        <w:t>,</w:t>
      </w:r>
      <w:r w:rsidRPr="00751330">
        <w:rPr>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C2 Training Requirements and Qualification Journal for Fuel Cycle Project Manager 10/26/11 (11-022)</w:t>
      </w:r>
    </w:p>
    <w:p w:rsidR="00E37218" w:rsidRDefault="005E6374"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A271BA" w:rsidRPr="00751330">
        <w:rPr>
          <w:sz w:val="22"/>
          <w:szCs w:val="22"/>
        </w:rPr>
        <w:t>1246</w:t>
      </w:r>
      <w:r w:rsidR="00C766F8">
        <w:rPr>
          <w:sz w:val="22"/>
          <w:szCs w:val="22"/>
        </w:rPr>
        <w:t>,</w:t>
      </w:r>
      <w:r w:rsidR="00A271BA" w:rsidRPr="00751330">
        <w:rPr>
          <w:sz w:val="22"/>
          <w:szCs w:val="22"/>
        </w:rPr>
        <w:t xml:space="preserve"> App C3 Training Requirements and Qualification Journal for Material Control and Accounting License Reviewer </w:t>
      </w:r>
      <w:r w:rsidR="00860F0F" w:rsidRPr="00751330">
        <w:rPr>
          <w:sz w:val="22"/>
          <w:szCs w:val="22"/>
        </w:rPr>
        <w:t>10/26/11 (11-022)</w:t>
      </w:r>
    </w:p>
    <w:p w:rsidR="00E37218" w:rsidRDefault="00E37218"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271BA" w:rsidRPr="00751330">
        <w:rPr>
          <w:sz w:val="22"/>
          <w:szCs w:val="22"/>
        </w:rPr>
        <w:t>1246</w:t>
      </w:r>
      <w:r w:rsidR="00C766F8">
        <w:rPr>
          <w:sz w:val="22"/>
          <w:szCs w:val="22"/>
        </w:rPr>
        <w:t>,</w:t>
      </w:r>
      <w:r w:rsidR="00A271BA" w:rsidRPr="00751330">
        <w:rPr>
          <w:sz w:val="22"/>
          <w:szCs w:val="22"/>
        </w:rPr>
        <w:t xml:space="preserve"> App C4 Training Requirements and Qualification Journal for Fuel Cycle Safeguards Physical Security Inspector 10/26/11 (11-022)</w:t>
      </w:r>
      <w:r w:rsidRPr="00E37218">
        <w:rPr>
          <w:sz w:val="22"/>
          <w:szCs w:val="22"/>
        </w:rPr>
        <w:t xml:space="preserve"> </w:t>
      </w:r>
    </w:p>
    <w:p w:rsidR="009F536A" w:rsidRDefault="00E37218"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1246, App C5</w:t>
      </w:r>
      <w:r>
        <w:rPr>
          <w:sz w:val="22"/>
          <w:szCs w:val="22"/>
        </w:rPr>
        <w:tab/>
      </w:r>
      <w:r w:rsidRPr="0015581C">
        <w:rPr>
          <w:sz w:val="22"/>
          <w:szCs w:val="22"/>
        </w:rPr>
        <w:t xml:space="preserve">Training Requirements and Qualification Journal for International </w:t>
      </w:r>
      <w:r>
        <w:rPr>
          <w:sz w:val="22"/>
          <w:szCs w:val="22"/>
        </w:rPr>
        <w:t>Sa</w:t>
      </w:r>
      <w:r w:rsidRPr="0015581C">
        <w:rPr>
          <w:sz w:val="22"/>
          <w:szCs w:val="22"/>
        </w:rPr>
        <w:t>feguards Analysts, Nuclear Materials Management and Safeguards System (NMMSS) Analysts, and Import/Export Analysts</w:t>
      </w:r>
      <w:r w:rsidR="009F536A">
        <w:rPr>
          <w:sz w:val="22"/>
          <w:szCs w:val="22"/>
        </w:rPr>
        <w:t xml:space="preserve"> </w:t>
      </w:r>
    </w:p>
    <w:p w:rsidR="00E37218" w:rsidRPr="0015581C" w:rsidRDefault="009F536A"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06/27/16 (16-014)</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A6790" w:rsidRPr="00751330">
        <w:rPr>
          <w:sz w:val="22"/>
          <w:szCs w:val="22"/>
        </w:rPr>
        <w:t>1246</w:t>
      </w:r>
      <w:r w:rsidR="00C766F8">
        <w:rPr>
          <w:sz w:val="22"/>
          <w:szCs w:val="22"/>
        </w:rPr>
        <w:t>,</w:t>
      </w:r>
      <w:r w:rsidR="00BA6790" w:rsidRPr="00751330">
        <w:rPr>
          <w:sz w:val="22"/>
          <w:szCs w:val="22"/>
        </w:rPr>
        <w:t xml:space="preserve"> App D1 Training Requirements and Qualification Journal for High Level Waste Repository License Technical Reviewer 10/26/11 (11-022)</w:t>
      </w:r>
    </w:p>
    <w:p w:rsidR="00C94539"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D2 Training Requirements and Qualification Journal for High Level Waste Reposi</w:t>
      </w:r>
      <w:r w:rsidR="00FD5E8F">
        <w:rPr>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007A4CD2" w:rsidRPr="00751330">
        <w:rPr>
          <w:sz w:val="22"/>
          <w:szCs w:val="22"/>
        </w:rPr>
        <w:t>1247</w:t>
      </w:r>
      <w:r w:rsidR="007B37D3" w:rsidRPr="00751330">
        <w:rPr>
          <w:color w:val="000000"/>
          <w:sz w:val="22"/>
          <w:szCs w:val="22"/>
        </w:rPr>
        <w:tab/>
      </w:r>
      <w:r w:rsidR="00FD5E8F">
        <w:rPr>
          <w:color w:val="000000"/>
          <w:sz w:val="22"/>
          <w:szCs w:val="22"/>
        </w:rPr>
        <w:tab/>
      </w:r>
      <w:r w:rsidR="007B37D3" w:rsidRPr="00751330">
        <w:rPr>
          <w:sz w:val="22"/>
          <w:szCs w:val="22"/>
        </w:rPr>
        <w:t>Qualification Program for Fuel Facility Inspectors in the Nuclear Material Safety and Safeguards Program Area</w:t>
      </w:r>
      <w:r w:rsidR="00CD7EFF">
        <w:rPr>
          <w:sz w:val="22"/>
          <w:szCs w:val="22"/>
        </w:rPr>
        <w:t xml:space="preserve"> 10/28/14 (14-026</w:t>
      </w:r>
      <w:r w:rsidR="002F5CAC" w:rsidRPr="00751330">
        <w:rPr>
          <w:sz w:val="22"/>
          <w:szCs w:val="22"/>
        </w:rPr>
        <w:t>)</w:t>
      </w:r>
    </w:p>
    <w:p w:rsidR="007B37D3" w:rsidRPr="00751330" w:rsidRDefault="007B37D3" w:rsidP="007B37D3">
      <w:pPr>
        <w:ind w:left="2160" w:hanging="1440"/>
        <w:rPr>
          <w:bCs/>
          <w:sz w:val="22"/>
          <w:szCs w:val="22"/>
        </w:rPr>
      </w:pPr>
      <w:r w:rsidRPr="00751330">
        <w:rPr>
          <w:sz w:val="22"/>
          <w:szCs w:val="22"/>
        </w:rPr>
        <w:t>1247</w:t>
      </w:r>
      <w:r w:rsidR="000A2B40" w:rsidRPr="00751330">
        <w:rPr>
          <w:sz w:val="22"/>
          <w:szCs w:val="22"/>
        </w:rPr>
        <w:t>,</w:t>
      </w:r>
      <w:r w:rsidRPr="00751330">
        <w:rPr>
          <w:sz w:val="22"/>
          <w:szCs w:val="22"/>
        </w:rPr>
        <w:t xml:space="preserve"> App A </w:t>
      </w:r>
      <w:r w:rsidRPr="00751330">
        <w:rPr>
          <w:sz w:val="22"/>
          <w:szCs w:val="22"/>
        </w:rPr>
        <w:tab/>
      </w:r>
      <w:r w:rsidRPr="00751330">
        <w:rPr>
          <w:bCs/>
          <w:sz w:val="22"/>
          <w:szCs w:val="22"/>
        </w:rPr>
        <w:t>Basic-Level Training and Certification Journal Fuel Facility Inspector</w:t>
      </w:r>
      <w:r w:rsidR="002F5CAC" w:rsidRPr="00751330">
        <w:rPr>
          <w:bCs/>
          <w:sz w:val="22"/>
          <w:szCs w:val="22"/>
        </w:rPr>
        <w:t xml:space="preserve"> </w:t>
      </w:r>
      <w:r w:rsidR="00245844">
        <w:rPr>
          <w:sz w:val="22"/>
          <w:szCs w:val="22"/>
        </w:rPr>
        <w:t>06/27/14</w:t>
      </w:r>
      <w:r w:rsidR="002F5CAC" w:rsidRPr="00751330">
        <w:rPr>
          <w:sz w:val="22"/>
          <w:szCs w:val="22"/>
        </w:rPr>
        <w:t xml:space="preserve"> (</w:t>
      </w:r>
      <w:r w:rsidR="00245844">
        <w:rPr>
          <w:sz w:val="22"/>
          <w:szCs w:val="22"/>
        </w:rPr>
        <w:t>14-014</w:t>
      </w:r>
      <w:r w:rsidR="002F5CAC" w:rsidRPr="00751330">
        <w:rPr>
          <w:sz w:val="22"/>
          <w:szCs w:val="22"/>
        </w:rPr>
        <w:t>)</w:t>
      </w:r>
    </w:p>
    <w:p w:rsidR="003C00D0" w:rsidRDefault="007B37D3" w:rsidP="007B37D3">
      <w:pPr>
        <w:ind w:left="2160" w:hanging="1440"/>
        <w:rPr>
          <w:bCs/>
          <w:sz w:val="22"/>
          <w:szCs w:val="22"/>
        </w:rPr>
      </w:pPr>
      <w:r w:rsidRPr="00751330">
        <w:rPr>
          <w:sz w:val="22"/>
          <w:szCs w:val="22"/>
        </w:rPr>
        <w:t>1247</w:t>
      </w:r>
      <w:r w:rsidR="00C766F8">
        <w:rPr>
          <w:sz w:val="22"/>
          <w:szCs w:val="22"/>
        </w:rPr>
        <w:t>,</w:t>
      </w:r>
      <w:r w:rsidRPr="00751330">
        <w:rPr>
          <w:sz w:val="22"/>
          <w:szCs w:val="22"/>
        </w:rPr>
        <w:t xml:space="preserve"> App B </w:t>
      </w:r>
      <w:r w:rsidRPr="00751330">
        <w:rPr>
          <w:sz w:val="22"/>
          <w:szCs w:val="22"/>
        </w:rPr>
        <w:tab/>
        <w:t>G</w:t>
      </w:r>
      <w:r w:rsidRPr="00751330">
        <w:rPr>
          <w:bCs/>
          <w:sz w:val="22"/>
          <w:szCs w:val="22"/>
        </w:rPr>
        <w:t>eneral Proficiency-Level Training and Qualification Journal</w:t>
      </w:r>
      <w:r w:rsidR="002F5CAC" w:rsidRPr="00751330">
        <w:rPr>
          <w:bCs/>
          <w:sz w:val="22"/>
          <w:szCs w:val="22"/>
        </w:rPr>
        <w:t xml:space="preserve"> </w:t>
      </w:r>
    </w:p>
    <w:p w:rsidR="007B37D3" w:rsidRPr="00751330" w:rsidRDefault="000056FE" w:rsidP="003C00D0">
      <w:pPr>
        <w:ind w:left="2160"/>
        <w:rPr>
          <w:bCs/>
          <w:sz w:val="22"/>
          <w:szCs w:val="22"/>
        </w:rPr>
      </w:pPr>
      <w:r>
        <w:rPr>
          <w:sz w:val="22"/>
          <w:szCs w:val="22"/>
        </w:rPr>
        <w:t>06/11/14 (14-012</w:t>
      </w:r>
      <w:r w:rsidR="002F5CAC" w:rsidRPr="00751330">
        <w:rPr>
          <w:sz w:val="22"/>
          <w:szCs w:val="22"/>
        </w:rPr>
        <w:t>)</w:t>
      </w:r>
    </w:p>
    <w:p w:rsidR="001203A7"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sidR="00C766F8">
        <w:rPr>
          <w:sz w:val="22"/>
          <w:szCs w:val="22"/>
        </w:rPr>
        <w:t>,</w:t>
      </w:r>
      <w:r w:rsidRPr="00751330">
        <w:rPr>
          <w:sz w:val="22"/>
          <w:szCs w:val="22"/>
        </w:rPr>
        <w:t xml:space="preserve"> App C1 </w:t>
      </w:r>
      <w:r w:rsidR="00FD5E8F">
        <w:rPr>
          <w:sz w:val="22"/>
          <w:szCs w:val="22"/>
        </w:rPr>
        <w:tab/>
      </w:r>
      <w:r w:rsidRPr="00751330">
        <w:rPr>
          <w:bCs/>
          <w:sz w:val="22"/>
          <w:szCs w:val="22"/>
        </w:rPr>
        <w:t>Fuel Facility Operations Inspector Technical Proficiency Training and Qualification Journal</w:t>
      </w:r>
      <w:r w:rsidR="002F5CAC" w:rsidRPr="00751330">
        <w:rPr>
          <w:bCs/>
          <w:sz w:val="22"/>
          <w:szCs w:val="22"/>
        </w:rPr>
        <w:t xml:space="preserve"> </w:t>
      </w:r>
      <w:r w:rsidR="000056FE">
        <w:rPr>
          <w:sz w:val="22"/>
          <w:szCs w:val="22"/>
        </w:rPr>
        <w:t>06/11/14 (14-012</w:t>
      </w:r>
      <w:r w:rsidR="002F5CAC" w:rsidRPr="00751330">
        <w:rPr>
          <w:sz w:val="22"/>
          <w:szCs w:val="22"/>
        </w:rPr>
        <w:t>)</w:t>
      </w:r>
    </w:p>
    <w:p w:rsidR="00E716A0" w:rsidRDefault="00E716A0" w:rsidP="00E716A0">
      <w:pPr>
        <w:pStyle w:val="Style16pt"/>
        <w:tabs>
          <w:tab w:val="clear" w:pos="2074"/>
          <w:tab w:val="left" w:pos="720"/>
          <w:tab w:val="left" w:pos="2160"/>
        </w:tabs>
        <w:ind w:left="2160" w:hanging="1440"/>
        <w:jc w:val="left"/>
        <w:rPr>
          <w:sz w:val="22"/>
          <w:szCs w:val="22"/>
        </w:rPr>
      </w:pPr>
      <w:r w:rsidRPr="00751330">
        <w:rPr>
          <w:sz w:val="22"/>
          <w:szCs w:val="22"/>
        </w:rPr>
        <w:t>1247</w:t>
      </w:r>
      <w:r>
        <w:rPr>
          <w:sz w:val="22"/>
          <w:szCs w:val="22"/>
        </w:rPr>
        <w:t>,</w:t>
      </w:r>
      <w:r w:rsidRPr="00751330">
        <w:rPr>
          <w:sz w:val="22"/>
          <w:szCs w:val="22"/>
        </w:rPr>
        <w:t xml:space="preserve"> App C2 </w:t>
      </w:r>
      <w:r>
        <w:rPr>
          <w:sz w:val="22"/>
          <w:szCs w:val="22"/>
        </w:rPr>
        <w:tab/>
      </w:r>
      <w:r w:rsidRPr="00751330">
        <w:rPr>
          <w:sz w:val="22"/>
          <w:szCs w:val="22"/>
        </w:rPr>
        <w:t xml:space="preserve">Fuel Facility Health Physics Inspector Technical Proficiency Training and Qualification Journal </w:t>
      </w:r>
      <w:r>
        <w:rPr>
          <w:sz w:val="22"/>
          <w:szCs w:val="22"/>
        </w:rPr>
        <w:t>06/20/2014</w:t>
      </w:r>
      <w:r w:rsidRPr="00751330">
        <w:rPr>
          <w:sz w:val="22"/>
          <w:szCs w:val="22"/>
        </w:rPr>
        <w:t xml:space="preserve"> (</w:t>
      </w:r>
      <w:r>
        <w:rPr>
          <w:sz w:val="22"/>
          <w:szCs w:val="22"/>
        </w:rPr>
        <w:t>14-013</w:t>
      </w:r>
      <w:r w:rsidRPr="00751330">
        <w:rPr>
          <w:sz w:val="22"/>
          <w:szCs w:val="22"/>
        </w:rPr>
        <w:t>)</w:t>
      </w:r>
    </w:p>
    <w:p w:rsidR="00E716A0" w:rsidRDefault="00E716A0" w:rsidP="00E716A0">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Pr>
          <w:sz w:val="22"/>
          <w:szCs w:val="22"/>
        </w:rPr>
        <w:t>,</w:t>
      </w:r>
      <w:r w:rsidRPr="00751330">
        <w:rPr>
          <w:sz w:val="22"/>
          <w:szCs w:val="22"/>
        </w:rPr>
        <w:t xml:space="preserve"> App C3 </w:t>
      </w:r>
      <w:r>
        <w:rPr>
          <w:sz w:val="22"/>
          <w:szCs w:val="22"/>
        </w:rPr>
        <w:tab/>
      </w:r>
      <w:r w:rsidRPr="00751330">
        <w:rPr>
          <w:sz w:val="22"/>
          <w:szCs w:val="22"/>
        </w:rPr>
        <w:t>Fuel Facility Emergency Preparedness Inspector Technical Proficiency Training and Qualification Journal</w:t>
      </w:r>
      <w:r>
        <w:rPr>
          <w:sz w:val="22"/>
          <w:szCs w:val="22"/>
        </w:rPr>
        <w:t xml:space="preserve"> 06/11/14 (14-012</w:t>
      </w:r>
      <w:r w:rsidRPr="00751330">
        <w:rPr>
          <w:sz w:val="22"/>
          <w:szCs w:val="22"/>
        </w:rPr>
        <w:t>)</w:t>
      </w:r>
    </w:p>
    <w:p w:rsidR="005F7B79" w:rsidRDefault="005F7B79" w:rsidP="00E716A0">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Pr>
          <w:sz w:val="22"/>
          <w:szCs w:val="22"/>
        </w:rPr>
        <w:t>1</w:t>
      </w:r>
      <w:r w:rsidRPr="00751330">
        <w:rPr>
          <w:sz w:val="22"/>
          <w:szCs w:val="22"/>
        </w:rPr>
        <w:t>247</w:t>
      </w:r>
      <w:r>
        <w:rPr>
          <w:sz w:val="22"/>
          <w:szCs w:val="22"/>
        </w:rPr>
        <w:t>,</w:t>
      </w:r>
      <w:r w:rsidRPr="00751330">
        <w:rPr>
          <w:sz w:val="22"/>
          <w:szCs w:val="22"/>
        </w:rPr>
        <w:t xml:space="preserve"> App C5 </w:t>
      </w:r>
      <w:r>
        <w:rPr>
          <w:sz w:val="22"/>
          <w:szCs w:val="22"/>
        </w:rPr>
        <w:tab/>
      </w:r>
      <w:r w:rsidRPr="00751330">
        <w:rPr>
          <w:bCs/>
          <w:sz w:val="22"/>
          <w:szCs w:val="22"/>
        </w:rPr>
        <w:t xml:space="preserve">Fuel Facility Material Control &amp; Accounting Inspector Technical Proficiency Training and Qualification Journal </w:t>
      </w:r>
      <w:r>
        <w:rPr>
          <w:sz w:val="22"/>
          <w:szCs w:val="22"/>
        </w:rPr>
        <w:t>06/11/14 (14-012</w:t>
      </w:r>
      <w:r w:rsidRPr="00751330">
        <w:rPr>
          <w:sz w:val="22"/>
          <w:szCs w:val="22"/>
        </w:rPr>
        <w:t>)</w:t>
      </w:r>
    </w:p>
    <w:p w:rsidR="00A84D04" w:rsidRDefault="00A84D04" w:rsidP="00A84D04">
      <w:pPr>
        <w:tabs>
          <w:tab w:val="left" w:pos="720"/>
        </w:tabs>
        <w:ind w:left="2160" w:hanging="1440"/>
        <w:rPr>
          <w:color w:val="000000" w:themeColor="text1"/>
          <w:sz w:val="22"/>
          <w:szCs w:val="22"/>
        </w:rPr>
      </w:pPr>
      <w:r>
        <w:rPr>
          <w:sz w:val="22"/>
          <w:szCs w:val="22"/>
        </w:rPr>
        <w:t xml:space="preserve">1247, App C6 </w:t>
      </w:r>
      <w:r w:rsidRPr="000056FE">
        <w:rPr>
          <w:color w:val="000000" w:themeColor="text1"/>
          <w:sz w:val="22"/>
          <w:szCs w:val="22"/>
        </w:rPr>
        <w:t>Fuel Facility Nuclear Criticality Safety Inspector Technical Proficiency Training and Qualification Journal</w:t>
      </w:r>
      <w:r>
        <w:rPr>
          <w:color w:val="000000" w:themeColor="text1"/>
          <w:sz w:val="22"/>
          <w:szCs w:val="22"/>
        </w:rPr>
        <w:t xml:space="preserve"> 06/11/14 (14-012)</w:t>
      </w:r>
    </w:p>
    <w:p w:rsidR="00A84D04" w:rsidRDefault="00A84D04" w:rsidP="00A84D04">
      <w:pPr>
        <w:tabs>
          <w:tab w:val="left" w:pos="720"/>
        </w:tabs>
        <w:ind w:left="2160" w:hanging="1440"/>
        <w:rPr>
          <w:color w:val="000000" w:themeColor="text1"/>
          <w:sz w:val="22"/>
          <w:szCs w:val="22"/>
        </w:rPr>
      </w:pPr>
      <w:r>
        <w:rPr>
          <w:color w:val="000000" w:themeColor="text1"/>
          <w:sz w:val="22"/>
          <w:szCs w:val="22"/>
        </w:rPr>
        <w:t>1247, App D</w:t>
      </w:r>
      <w:r>
        <w:rPr>
          <w:color w:val="000000" w:themeColor="text1"/>
          <w:sz w:val="22"/>
          <w:szCs w:val="22"/>
        </w:rPr>
        <w:tab/>
        <w:t>RESERVED for Advanced and Specialized Training Courses and Qualification Programs</w:t>
      </w:r>
    </w:p>
    <w:p w:rsidR="00A84D04" w:rsidRPr="00751330" w:rsidRDefault="00A84D04" w:rsidP="00A84D04">
      <w:pPr>
        <w:tabs>
          <w:tab w:val="left" w:pos="720"/>
        </w:tabs>
        <w:ind w:left="2160" w:hanging="1440"/>
        <w:rPr>
          <w:sz w:val="22"/>
          <w:szCs w:val="22"/>
        </w:rPr>
      </w:pPr>
      <w:r>
        <w:rPr>
          <w:color w:val="000000" w:themeColor="text1"/>
          <w:sz w:val="22"/>
          <w:szCs w:val="22"/>
        </w:rPr>
        <w:t>1247, App D1</w:t>
      </w:r>
      <w:r>
        <w:rPr>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sz w:val="22"/>
          <w:szCs w:val="22"/>
        </w:rPr>
      </w:pPr>
      <w:r w:rsidRPr="00751330">
        <w:rPr>
          <w:sz w:val="22"/>
          <w:szCs w:val="22"/>
        </w:rPr>
        <w:t>1248</w:t>
      </w:r>
      <w:r w:rsidRPr="00751330">
        <w:rPr>
          <w:sz w:val="22"/>
          <w:szCs w:val="22"/>
        </w:rPr>
        <w:tab/>
      </w:r>
      <w:r w:rsidR="00FD5E8F">
        <w:rPr>
          <w:sz w:val="22"/>
          <w:szCs w:val="22"/>
        </w:rPr>
        <w:t>Formal</w:t>
      </w:r>
      <w:r w:rsidRPr="00751330">
        <w:rPr>
          <w:sz w:val="22"/>
          <w:szCs w:val="22"/>
        </w:rPr>
        <w:t xml:space="preserve"> Qualification Programs for Federal and State Materials and Environmental Management Programs</w:t>
      </w:r>
      <w:r w:rsidR="00FD5E8F">
        <w:rPr>
          <w:sz w:val="22"/>
          <w:szCs w:val="22"/>
        </w:rPr>
        <w:t xml:space="preserve"> 04/19/13 (13-011)</w:t>
      </w:r>
    </w:p>
    <w:p w:rsidR="00FD5E8F" w:rsidRDefault="00FD5E8F" w:rsidP="002F5CAC">
      <w:pPr>
        <w:tabs>
          <w:tab w:val="left" w:pos="720"/>
        </w:tabs>
        <w:ind w:left="2160" w:hanging="1440"/>
        <w:rPr>
          <w:color w:val="000000"/>
          <w:sz w:val="22"/>
          <w:szCs w:val="22"/>
        </w:rPr>
      </w:pPr>
      <w:r>
        <w:rPr>
          <w:sz w:val="22"/>
          <w:szCs w:val="22"/>
        </w:rPr>
        <w:t>1248</w:t>
      </w:r>
      <w:r w:rsidR="00C766F8">
        <w:rPr>
          <w:sz w:val="22"/>
          <w:szCs w:val="22"/>
        </w:rPr>
        <w:t>,</w:t>
      </w:r>
      <w:r>
        <w:rPr>
          <w:sz w:val="22"/>
          <w:szCs w:val="22"/>
        </w:rPr>
        <w:t xml:space="preserve"> App A</w:t>
      </w:r>
      <w:r>
        <w:rPr>
          <w:sz w:val="22"/>
          <w:szCs w:val="22"/>
        </w:rPr>
        <w:tab/>
      </w:r>
      <w:r w:rsidRPr="00FD5E8F">
        <w:rPr>
          <w:color w:val="000000"/>
          <w:sz w:val="22"/>
          <w:szCs w:val="22"/>
        </w:rPr>
        <w:t>Materials Health Physics License Review Qualification Journal</w:t>
      </w:r>
      <w:r>
        <w:rPr>
          <w:color w:val="000000"/>
          <w:sz w:val="22"/>
          <w:szCs w:val="22"/>
        </w:rPr>
        <w:t xml:space="preserve"> </w:t>
      </w:r>
    </w:p>
    <w:p w:rsidR="00975A05" w:rsidRDefault="00FD5E8F" w:rsidP="002F5CAC">
      <w:pPr>
        <w:tabs>
          <w:tab w:val="left" w:pos="720"/>
        </w:tabs>
        <w:ind w:left="2160" w:hanging="1440"/>
        <w:rPr>
          <w:color w:val="000000"/>
          <w:sz w:val="22"/>
          <w:szCs w:val="22"/>
        </w:rPr>
      </w:pPr>
      <w:r>
        <w:rPr>
          <w:color w:val="000000"/>
          <w:sz w:val="22"/>
          <w:szCs w:val="22"/>
        </w:rPr>
        <w:tab/>
        <w:t>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B</w:t>
      </w:r>
      <w:r>
        <w:rPr>
          <w:color w:val="000000"/>
          <w:sz w:val="22"/>
          <w:szCs w:val="22"/>
        </w:rPr>
        <w:tab/>
      </w:r>
      <w:r w:rsidRPr="00FD5E8F">
        <w:rPr>
          <w:color w:val="000000"/>
          <w:sz w:val="22"/>
          <w:szCs w:val="22"/>
        </w:rPr>
        <w:t>Materials Health Physics Inspector Qualification Journal</w:t>
      </w:r>
    </w:p>
    <w:p w:rsidR="00FD5E8F" w:rsidRDefault="00FD5E8F" w:rsidP="002F5CAC">
      <w:pPr>
        <w:tabs>
          <w:tab w:val="left" w:pos="720"/>
        </w:tabs>
        <w:ind w:left="2160" w:hanging="1440"/>
        <w:rPr>
          <w:color w:val="000000"/>
          <w:sz w:val="22"/>
          <w:szCs w:val="22"/>
        </w:rPr>
      </w:pPr>
      <w:r>
        <w:rPr>
          <w:color w:val="000000"/>
          <w:sz w:val="22"/>
          <w:szCs w:val="22"/>
        </w:rPr>
        <w:tab/>
        <w:t>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C</w:t>
      </w:r>
      <w:r>
        <w:rPr>
          <w:color w:val="000000"/>
          <w:sz w:val="22"/>
          <w:szCs w:val="22"/>
        </w:rPr>
        <w:tab/>
      </w:r>
      <w:r w:rsidRPr="00FD5E8F">
        <w:rPr>
          <w:color w:val="000000"/>
          <w:sz w:val="22"/>
          <w:szCs w:val="22"/>
        </w:rPr>
        <w:t>Training Requirements and Qualification Journal for Materials Exempt Distribution License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D</w:t>
      </w:r>
      <w:r>
        <w:rPr>
          <w:color w:val="000000"/>
          <w:sz w:val="22"/>
          <w:szCs w:val="22"/>
        </w:rPr>
        <w:tab/>
      </w:r>
      <w:r w:rsidRPr="00FD5E8F">
        <w:rPr>
          <w:color w:val="000000"/>
          <w:sz w:val="22"/>
          <w:szCs w:val="22"/>
        </w:rPr>
        <w:t>Training Requirements and Qualification Journal for Byproduct Material Sealed Source and Device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lastRenderedPageBreak/>
        <w:t>1248</w:t>
      </w:r>
      <w:r w:rsidR="00C766F8">
        <w:rPr>
          <w:color w:val="000000"/>
          <w:sz w:val="22"/>
          <w:szCs w:val="22"/>
        </w:rPr>
        <w:t>,</w:t>
      </w:r>
      <w:r>
        <w:rPr>
          <w:color w:val="000000"/>
          <w:sz w:val="22"/>
          <w:szCs w:val="22"/>
        </w:rPr>
        <w:t xml:space="preserve"> App E</w:t>
      </w:r>
      <w:r>
        <w:rPr>
          <w:color w:val="000000"/>
          <w:sz w:val="22"/>
          <w:szCs w:val="22"/>
        </w:rPr>
        <w:tab/>
      </w:r>
      <w:r w:rsidRPr="00FD5E8F">
        <w:rPr>
          <w:color w:val="000000"/>
          <w:sz w:val="22"/>
          <w:szCs w:val="22"/>
        </w:rPr>
        <w:t>Training Requirements and Qualification Journal for Division of Waste Management Inspector and License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F</w:t>
      </w:r>
      <w:r>
        <w:rPr>
          <w:color w:val="000000"/>
          <w:sz w:val="22"/>
          <w:szCs w:val="22"/>
        </w:rPr>
        <w:tab/>
      </w:r>
      <w:r w:rsidRPr="00FD5E8F">
        <w:rPr>
          <w:color w:val="000000"/>
          <w:sz w:val="22"/>
          <w:szCs w:val="22"/>
        </w:rPr>
        <w:t>Training Requirements and Qualification Journal for Decommissioning Inspectors</w:t>
      </w:r>
      <w:r>
        <w:rPr>
          <w:color w:val="000000"/>
          <w:sz w:val="22"/>
          <w:szCs w:val="22"/>
        </w:rPr>
        <w:t xml:space="preserve"> </w:t>
      </w:r>
      <w:r w:rsidR="00F976D9">
        <w:rPr>
          <w:color w:val="000000"/>
          <w:sz w:val="22"/>
          <w:szCs w:val="22"/>
        </w:rPr>
        <w:t>10/07/16</w:t>
      </w:r>
      <w:r>
        <w:rPr>
          <w:color w:val="000000"/>
          <w:sz w:val="22"/>
          <w:szCs w:val="22"/>
        </w:rPr>
        <w:t xml:space="preserve"> (1</w:t>
      </w:r>
      <w:r w:rsidR="00F976D9">
        <w:rPr>
          <w:color w:val="000000"/>
          <w:sz w:val="22"/>
          <w:szCs w:val="22"/>
        </w:rPr>
        <w:t>6-026</w:t>
      </w:r>
      <w:r>
        <w:rPr>
          <w:color w:val="000000"/>
          <w:sz w:val="22"/>
          <w:szCs w:val="22"/>
        </w:rPr>
        <w:t>)</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G</w:t>
      </w:r>
      <w:r>
        <w:rPr>
          <w:color w:val="000000"/>
          <w:sz w:val="22"/>
          <w:szCs w:val="22"/>
        </w:rPr>
        <w:tab/>
      </w:r>
      <w:r w:rsidRPr="00FD5E8F">
        <w:rPr>
          <w:color w:val="000000"/>
          <w:sz w:val="22"/>
          <w:szCs w:val="22"/>
        </w:rPr>
        <w:t>Training Requirements and Qualification Journal for D</w:t>
      </w:r>
      <w:r w:rsidR="00A01279">
        <w:rPr>
          <w:color w:val="000000"/>
          <w:sz w:val="22"/>
          <w:szCs w:val="22"/>
        </w:rPr>
        <w:t xml:space="preserve">ecommissioning Project Managers and </w:t>
      </w:r>
      <w:r w:rsidRPr="00FD5E8F">
        <w:rPr>
          <w:color w:val="000000"/>
          <w:sz w:val="22"/>
          <w:szCs w:val="22"/>
        </w:rPr>
        <w:t>Technical Reviewers</w:t>
      </w:r>
      <w:r w:rsidR="003B6AEE">
        <w:rPr>
          <w:color w:val="000000"/>
          <w:sz w:val="22"/>
          <w:szCs w:val="22"/>
        </w:rPr>
        <w:t xml:space="preserve"> 01/13/16 (16-002</w:t>
      </w:r>
      <w:r>
        <w:rPr>
          <w:color w:val="000000"/>
          <w:sz w:val="22"/>
          <w:szCs w:val="22"/>
        </w:rPr>
        <w:t>)</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H</w:t>
      </w:r>
      <w:r>
        <w:rPr>
          <w:color w:val="000000"/>
          <w:sz w:val="22"/>
          <w:szCs w:val="22"/>
        </w:rPr>
        <w:tab/>
      </w:r>
      <w:r w:rsidRPr="00FD5E8F">
        <w:rPr>
          <w:color w:val="000000"/>
          <w:sz w:val="22"/>
          <w:szCs w:val="22"/>
        </w:rPr>
        <w:t>Training Requirements and Qualification Journal for Uranium Recovery Inspector</w:t>
      </w:r>
      <w:r>
        <w:rPr>
          <w:color w:val="000000"/>
          <w:sz w:val="22"/>
          <w:szCs w:val="22"/>
        </w:rPr>
        <w:t xml:space="preserve"> 04/19/13 (13-011)</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I</w:t>
      </w:r>
      <w:r>
        <w:rPr>
          <w:color w:val="000000"/>
          <w:sz w:val="22"/>
          <w:szCs w:val="22"/>
        </w:rPr>
        <w:tab/>
      </w:r>
      <w:proofErr w:type="gramStart"/>
      <w:r w:rsidRPr="00FD5E8F">
        <w:rPr>
          <w:color w:val="000000"/>
          <w:sz w:val="22"/>
          <w:szCs w:val="22"/>
        </w:rPr>
        <w:t>Training</w:t>
      </w:r>
      <w:proofErr w:type="gramEnd"/>
      <w:r w:rsidRPr="00FD5E8F">
        <w:rPr>
          <w:color w:val="000000"/>
          <w:sz w:val="22"/>
          <w:szCs w:val="22"/>
        </w:rPr>
        <w:t xml:space="preserve"> Requirements and Qualification Journal for Uranium Recovery Project Manager/Technical Reviewer</w:t>
      </w:r>
      <w:r>
        <w:rPr>
          <w:color w:val="000000"/>
          <w:sz w:val="22"/>
          <w:szCs w:val="22"/>
        </w:rPr>
        <w:t xml:space="preserve"> </w:t>
      </w:r>
      <w:r w:rsidRPr="00DF2973">
        <w:rPr>
          <w:color w:val="000000"/>
          <w:sz w:val="22"/>
          <w:szCs w:val="22"/>
        </w:rPr>
        <w:t>0</w:t>
      </w:r>
      <w:r w:rsidR="00DF2973" w:rsidRPr="00DF2973">
        <w:rPr>
          <w:color w:val="000000"/>
          <w:sz w:val="22"/>
          <w:szCs w:val="22"/>
        </w:rPr>
        <w:t>7/02/19</w:t>
      </w:r>
      <w:r w:rsidRPr="00DF2973">
        <w:rPr>
          <w:color w:val="000000"/>
          <w:sz w:val="22"/>
          <w:szCs w:val="22"/>
        </w:rPr>
        <w:t xml:space="preserve"> (1</w:t>
      </w:r>
      <w:r w:rsidR="00DF2973" w:rsidRPr="00DF2973">
        <w:rPr>
          <w:color w:val="000000"/>
          <w:sz w:val="22"/>
          <w:szCs w:val="22"/>
        </w:rPr>
        <w:t>9</w:t>
      </w:r>
      <w:r w:rsidRPr="00DF2973">
        <w:rPr>
          <w:color w:val="000000"/>
          <w:sz w:val="22"/>
          <w:szCs w:val="22"/>
        </w:rPr>
        <w:t>-0</w:t>
      </w:r>
      <w:r w:rsidR="00DF2973" w:rsidRPr="00DF2973">
        <w:rPr>
          <w:color w:val="000000"/>
          <w:sz w:val="22"/>
          <w:szCs w:val="22"/>
        </w:rPr>
        <w:t>2</w:t>
      </w:r>
      <w:r w:rsidRPr="00DF2973">
        <w:rPr>
          <w:color w:val="000000"/>
          <w:sz w:val="22"/>
          <w:szCs w:val="22"/>
        </w:rPr>
        <w:t>1)</w:t>
      </w:r>
    </w:p>
    <w:p w:rsidR="009F536A" w:rsidRDefault="009F536A" w:rsidP="00FD5E8F">
      <w:pPr>
        <w:tabs>
          <w:tab w:val="left" w:pos="720"/>
        </w:tabs>
        <w:ind w:left="2160" w:hanging="1440"/>
        <w:rPr>
          <w:color w:val="000000"/>
          <w:sz w:val="22"/>
          <w:szCs w:val="22"/>
        </w:rPr>
      </w:pPr>
      <w:r>
        <w:rPr>
          <w:color w:val="000000"/>
          <w:sz w:val="22"/>
          <w:szCs w:val="22"/>
        </w:rPr>
        <w:t>1248 App J</w:t>
      </w:r>
      <w:r>
        <w:rPr>
          <w:color w:val="000000"/>
          <w:sz w:val="22"/>
          <w:szCs w:val="22"/>
        </w:rPr>
        <w:tab/>
        <w:t>RESERVED</w:t>
      </w:r>
    </w:p>
    <w:p w:rsidR="005F7B79"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r w:rsidRPr="00751330">
        <w:rPr>
          <w:sz w:val="22"/>
          <w:szCs w:val="22"/>
        </w:rPr>
        <w:tab/>
      </w:r>
    </w:p>
    <w:p w:rsidR="005F7B79" w:rsidRDefault="005F7B79"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1300</w:t>
      </w:r>
      <w:r w:rsidRPr="00751330">
        <w:rPr>
          <w:sz w:val="22"/>
          <w:szCs w:val="22"/>
        </w:rPr>
        <w:tab/>
      </w:r>
      <w:r w:rsidRPr="00751330">
        <w:rPr>
          <w:sz w:val="22"/>
          <w:szCs w:val="22"/>
          <w:u w:val="single"/>
        </w:rPr>
        <w:t>Incident Response</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1301</w:t>
      </w:r>
      <w:r w:rsidRPr="00751330">
        <w:rPr>
          <w:sz w:val="22"/>
          <w:szCs w:val="22"/>
        </w:rPr>
        <w:tab/>
      </w:r>
      <w:r w:rsidRPr="00751330">
        <w:rPr>
          <w:sz w:val="22"/>
          <w:szCs w:val="22"/>
        </w:rPr>
        <w:tab/>
        <w:t>Response to Non-Emergency Incidents Involving Radioactive Material 10/20/00 (00-022)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1302</w:t>
      </w:r>
      <w:r w:rsidRPr="00751330">
        <w:rPr>
          <w:sz w:val="22"/>
          <w:szCs w:val="22"/>
        </w:rPr>
        <w:tab/>
      </w:r>
      <w:r w:rsidRPr="00751330">
        <w:rPr>
          <w:sz w:val="22"/>
          <w:szCs w:val="22"/>
        </w:rPr>
        <w:tab/>
        <w:t xml:space="preserve">Action Levels for Radiation Exposures and Contamination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Associated with Materials Events Involving Members of the Public 07/14/05 (05-019)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1303</w:t>
      </w:r>
      <w:r w:rsidRPr="00751330">
        <w:rPr>
          <w:sz w:val="22"/>
          <w:szCs w:val="22"/>
        </w:rPr>
        <w:tab/>
      </w:r>
      <w:r w:rsidRPr="00751330">
        <w:rPr>
          <w:sz w:val="22"/>
          <w:szCs w:val="22"/>
        </w:rPr>
        <w:tab/>
        <w:t>Requesting Emergency Acceptance of Radioactive Material by the U.S. Department of Energy 11/29/07 (07-037)</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1304</w:t>
      </w:r>
      <w:r w:rsidRPr="00751330">
        <w:rPr>
          <w:sz w:val="22"/>
          <w:szCs w:val="22"/>
        </w:rPr>
        <w:tab/>
      </w:r>
      <w:r>
        <w:rPr>
          <w:sz w:val="22"/>
          <w:szCs w:val="22"/>
        </w:rPr>
        <w:tab/>
      </w:r>
      <w:r w:rsidR="00CE6157">
        <w:rPr>
          <w:sz w:val="22"/>
          <w:szCs w:val="22"/>
        </w:rPr>
        <w:t>RESERVED</w:t>
      </w:r>
      <w:r w:rsidRPr="00751330">
        <w:rPr>
          <w:sz w:val="22"/>
          <w:szCs w:val="22"/>
        </w:rPr>
        <w:t xml:space="preserve"> for Independent Split Sampling Program for Residual Radioactivity</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1330</w:t>
      </w:r>
      <w:r w:rsidRPr="00751330">
        <w:rPr>
          <w:sz w:val="22"/>
          <w:szCs w:val="22"/>
        </w:rPr>
        <w:tab/>
      </w:r>
      <w:r w:rsidRPr="00751330">
        <w:rPr>
          <w:sz w:val="22"/>
          <w:szCs w:val="22"/>
        </w:rPr>
        <w:tab/>
        <w:t>Response to Transportation Accidents Involving Radioactive</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Materials 10/06/04 (04-025)</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1360</w:t>
      </w:r>
      <w:r w:rsidRPr="00751330">
        <w:rPr>
          <w:sz w:val="22"/>
          <w:szCs w:val="22"/>
        </w:rPr>
        <w:tab/>
      </w:r>
      <w:r w:rsidRPr="00751330">
        <w:rPr>
          <w:sz w:val="22"/>
          <w:szCs w:val="22"/>
        </w:rPr>
        <w:tab/>
        <w:t>Use of Physician and Scientific Consultants in the Medical</w:t>
      </w:r>
    </w:p>
    <w:p w:rsidR="00431239"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Consultant Program 11/02/06 (06-033)</w:t>
      </w:r>
    </w:p>
    <w:p w:rsidR="00431239" w:rsidRDefault="0043123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431239" w:rsidRDefault="0043123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1400</w:t>
      </w:r>
      <w:r w:rsidRPr="00751330">
        <w:rPr>
          <w:sz w:val="22"/>
          <w:szCs w:val="22"/>
        </w:rPr>
        <w:tab/>
      </w:r>
      <w:r w:rsidR="00A75927">
        <w:rPr>
          <w:sz w:val="22"/>
          <w:szCs w:val="22"/>
          <w:u w:val="single"/>
        </w:rPr>
        <w:t>Environmental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1415</w:t>
      </w:r>
      <w:r>
        <w:rPr>
          <w:sz w:val="22"/>
          <w:szCs w:val="22"/>
        </w:rPr>
        <w:tab/>
      </w:r>
      <w:r w:rsidR="003C3A98" w:rsidRPr="00751330">
        <w:rPr>
          <w:sz w:val="22"/>
          <w:szCs w:val="22"/>
        </w:rPr>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1500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B736AF" w:rsidRDefault="00B736A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1600</w:t>
      </w:r>
      <w:r w:rsidRPr="00751330">
        <w:rPr>
          <w:sz w:val="22"/>
          <w:szCs w:val="22"/>
        </w:rPr>
        <w:tab/>
      </w:r>
      <w:r w:rsidRPr="00751330">
        <w:rPr>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CE6157" w:rsidP="00CE6157">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sz w:val="22"/>
          <w:szCs w:val="22"/>
        </w:rPr>
      </w:pPr>
      <w:r>
        <w:rPr>
          <w:sz w:val="22"/>
          <w:szCs w:val="22"/>
        </w:rPr>
        <w:tab/>
        <w:t>1601</w:t>
      </w:r>
      <w:r>
        <w:rPr>
          <w:sz w:val="22"/>
          <w:szCs w:val="22"/>
        </w:rPr>
        <w:tab/>
      </w:r>
      <w:r w:rsidR="003C3A98" w:rsidRPr="00751330">
        <w:rPr>
          <w:sz w:val="22"/>
          <w:szCs w:val="22"/>
        </w:rPr>
        <w:t xml:space="preserve">Communication Protocol </w:t>
      </w:r>
      <w:r w:rsidR="00135BA0" w:rsidRPr="00751330">
        <w:rPr>
          <w:sz w:val="22"/>
          <w:szCs w:val="22"/>
        </w:rPr>
        <w:t>f</w:t>
      </w:r>
      <w:r w:rsidR="003C3A98" w:rsidRPr="00751330">
        <w:rPr>
          <w:sz w:val="22"/>
          <w:szCs w:val="22"/>
        </w:rPr>
        <w:t xml:space="preserve">or </w:t>
      </w:r>
      <w:r w:rsidR="00A42085" w:rsidRPr="00751330">
        <w:rPr>
          <w:sz w:val="22"/>
          <w:szCs w:val="22"/>
        </w:rPr>
        <w:t xml:space="preserve">Assessing Offsite Emergency </w:t>
      </w:r>
      <w:r w:rsidR="003C3A98" w:rsidRPr="00751330">
        <w:rPr>
          <w:sz w:val="22"/>
          <w:szCs w:val="22"/>
        </w:rPr>
        <w:t>Preparedness</w:t>
      </w:r>
      <w:r w:rsidR="00686858" w:rsidRPr="00751330">
        <w:rPr>
          <w:sz w:val="22"/>
          <w:szCs w:val="22"/>
        </w:rPr>
        <w:t xml:space="preserve"> Following a Natural Disaster </w:t>
      </w:r>
      <w:r w:rsidR="000D0EE8">
        <w:rPr>
          <w:sz w:val="22"/>
          <w:szCs w:val="22"/>
        </w:rPr>
        <w:t>06/29/18</w:t>
      </w:r>
      <w:r w:rsidR="003C3A98" w:rsidRPr="00751330">
        <w:rPr>
          <w:sz w:val="22"/>
          <w:szCs w:val="22"/>
        </w:rPr>
        <w:t xml:space="preserve"> (</w:t>
      </w:r>
      <w:r w:rsidR="000D0EE8">
        <w:rPr>
          <w:sz w:val="22"/>
          <w:szCs w:val="22"/>
        </w:rPr>
        <w:t>18</w:t>
      </w:r>
      <w:r w:rsidR="00F9270B">
        <w:rPr>
          <w:sz w:val="22"/>
          <w:szCs w:val="22"/>
        </w:rPr>
        <w:t>-018</w:t>
      </w:r>
      <w:r w:rsidR="003C3A98" w:rsidRPr="00751330">
        <w:rPr>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1700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1800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1900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2000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03A7"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2100</w:t>
      </w:r>
      <w:r w:rsidRPr="00751330">
        <w:rPr>
          <w:sz w:val="22"/>
          <w:szCs w:val="22"/>
        </w:rPr>
        <w:tab/>
      </w:r>
      <w:r w:rsidRPr="00751330">
        <w:rPr>
          <w:sz w:val="22"/>
          <w:szCs w:val="22"/>
          <w:u w:val="single"/>
        </w:rPr>
        <w:t>Reserved</w:t>
      </w: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2200</w:t>
      </w:r>
      <w:r w:rsidRPr="00751330">
        <w:rPr>
          <w:sz w:val="22"/>
          <w:szCs w:val="22"/>
        </w:rPr>
        <w:tab/>
      </w:r>
      <w:r w:rsidRPr="00751330">
        <w:rPr>
          <w:sz w:val="22"/>
          <w:szCs w:val="22"/>
          <w:u w:val="single"/>
        </w:rPr>
        <w:t>Nuclear Security and Incident Response</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sidRPr="00751330">
        <w:rPr>
          <w:sz w:val="22"/>
          <w:szCs w:val="22"/>
        </w:rPr>
        <w:tab/>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t>2200</w:t>
      </w:r>
      <w:r>
        <w:rPr>
          <w:sz w:val="22"/>
          <w:szCs w:val="22"/>
        </w:rPr>
        <w:tab/>
        <w:t>Security Inspection Program for Construction 09/07/12 (12-020)</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t>2200, App A</w:t>
      </w:r>
      <w:r>
        <w:rPr>
          <w:sz w:val="22"/>
          <w:szCs w:val="22"/>
        </w:rPr>
        <w:tab/>
        <w:t>Security Construc</w:t>
      </w:r>
      <w:r w:rsidR="00110611">
        <w:rPr>
          <w:sz w:val="22"/>
          <w:szCs w:val="22"/>
        </w:rPr>
        <w:t>tion Inspection Program 01/29/19 (19-004</w:t>
      </w:r>
      <w:r>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sidRPr="00751330">
        <w:rPr>
          <w:sz w:val="22"/>
          <w:szCs w:val="22"/>
        </w:rPr>
        <w:t>2201</w:t>
      </w:r>
      <w:r w:rsidRPr="00751330">
        <w:rPr>
          <w:sz w:val="22"/>
          <w:szCs w:val="22"/>
        </w:rPr>
        <w:tab/>
        <w:t>Security Inspection Program for Commercial Nuclear</w:t>
      </w:r>
      <w:r>
        <w:rPr>
          <w:sz w:val="22"/>
          <w:szCs w:val="22"/>
        </w:rPr>
        <w:t xml:space="preserve"> </w:t>
      </w:r>
      <w:r w:rsidRPr="00C766F8">
        <w:rPr>
          <w:sz w:val="22"/>
          <w:szCs w:val="22"/>
        </w:rPr>
        <w:t xml:space="preserve">Power Reactors </w:t>
      </w:r>
    </w:p>
    <w:p w:rsidR="005F7B79" w:rsidRPr="00751330" w:rsidRDefault="00DD6CFB"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Pr>
          <w:sz w:val="22"/>
          <w:szCs w:val="22"/>
        </w:rPr>
        <w:tab/>
        <w:t>08/20/18 (18-026</w:t>
      </w:r>
      <w:r w:rsidR="005F7B79" w:rsidRPr="00C766F8">
        <w:rPr>
          <w:sz w:val="22"/>
          <w:szCs w:val="22"/>
        </w:rPr>
        <w:t>)</w:t>
      </w:r>
    </w:p>
    <w:p w:rsidR="005F7B79" w:rsidRPr="00C766F8"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sidRPr="00C766F8">
        <w:rPr>
          <w:sz w:val="22"/>
          <w:szCs w:val="22"/>
        </w:rPr>
        <w:t>2201</w:t>
      </w:r>
      <w:r>
        <w:rPr>
          <w:sz w:val="22"/>
          <w:szCs w:val="22"/>
        </w:rPr>
        <w:t>,</w:t>
      </w:r>
      <w:r w:rsidRPr="00C766F8">
        <w:rPr>
          <w:sz w:val="22"/>
          <w:szCs w:val="22"/>
        </w:rPr>
        <w:t xml:space="preserve"> App A</w:t>
      </w:r>
      <w:r w:rsidRPr="00C766F8">
        <w:rPr>
          <w:sz w:val="22"/>
          <w:szCs w:val="22"/>
        </w:rPr>
        <w:tab/>
        <w:t xml:space="preserve">Security Baseline Inspection Program </w:t>
      </w:r>
      <w:r w:rsidR="00076C58">
        <w:rPr>
          <w:sz w:val="22"/>
          <w:szCs w:val="22"/>
        </w:rPr>
        <w:t>09/11/18 (18-031</w:t>
      </w:r>
      <w:r w:rsidRPr="00C766F8">
        <w:rPr>
          <w:sz w:val="22"/>
          <w:szCs w:val="22"/>
        </w:rPr>
        <w:t>)</w:t>
      </w:r>
    </w:p>
    <w:p w:rsidR="005F7B79" w:rsidRPr="00751330" w:rsidRDefault="005F7B79" w:rsidP="005F7B79">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B</w:t>
      </w:r>
      <w:r w:rsidRPr="00751330">
        <w:rPr>
          <w:sz w:val="22"/>
          <w:szCs w:val="22"/>
        </w:rPr>
        <w:tab/>
        <w:t xml:space="preserve">Supplemental Inspection Program </w:t>
      </w:r>
      <w:r w:rsidR="002F336E">
        <w:rPr>
          <w:sz w:val="22"/>
          <w:szCs w:val="22"/>
        </w:rPr>
        <w:t>08/20/18 (18-026</w:t>
      </w:r>
      <w:r w:rsidR="002F336E" w:rsidRPr="00C766F8">
        <w:rPr>
          <w:sz w:val="22"/>
          <w:szCs w:val="22"/>
        </w:rPr>
        <w:t>)</w:t>
      </w:r>
    </w:p>
    <w:p w:rsidR="005F7B79" w:rsidRPr="00751330" w:rsidRDefault="005F7B79" w:rsidP="005F7B79">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C</w:t>
      </w:r>
      <w:r w:rsidRPr="00751330">
        <w:rPr>
          <w:sz w:val="22"/>
          <w:szCs w:val="22"/>
        </w:rPr>
        <w:tab/>
        <w:t xml:space="preserve">Generic, Special, and Infrequent Inspections </w:t>
      </w:r>
      <w:r w:rsidR="002F336E">
        <w:rPr>
          <w:sz w:val="22"/>
          <w:szCs w:val="22"/>
        </w:rPr>
        <w:t>08/20/18 (18-026</w:t>
      </w:r>
      <w:r w:rsidR="002F336E" w:rsidRPr="00C766F8">
        <w:rPr>
          <w:sz w:val="22"/>
          <w:szCs w:val="22"/>
        </w:rPr>
        <w:t>)</w:t>
      </w: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Pr>
          <w:sz w:val="22"/>
          <w:szCs w:val="22"/>
        </w:rPr>
        <w:tab/>
      </w:r>
      <w:r w:rsidRPr="00751330">
        <w:rPr>
          <w:sz w:val="22"/>
          <w:szCs w:val="22"/>
        </w:rPr>
        <w:t>2201</w:t>
      </w:r>
      <w:r>
        <w:rPr>
          <w:sz w:val="22"/>
          <w:szCs w:val="22"/>
        </w:rPr>
        <w:t>,</w:t>
      </w:r>
      <w:r w:rsidRPr="00751330">
        <w:rPr>
          <w:sz w:val="22"/>
          <w:szCs w:val="22"/>
        </w:rPr>
        <w:t xml:space="preserve"> App D</w:t>
      </w:r>
      <w:r w:rsidRPr="00751330">
        <w:rPr>
          <w:sz w:val="22"/>
          <w:szCs w:val="22"/>
        </w:rPr>
        <w:tab/>
        <w:t xml:space="preserve">Facility Status Reviews for Security and Safeguards Inspection Program </w:t>
      </w:r>
      <w:r>
        <w:rPr>
          <w:sz w:val="22"/>
          <w:szCs w:val="22"/>
        </w:rPr>
        <w:tab/>
      </w:r>
      <w:r>
        <w:rPr>
          <w:sz w:val="22"/>
          <w:szCs w:val="22"/>
        </w:rPr>
        <w:tab/>
      </w:r>
      <w:r w:rsidR="00B14275">
        <w:rPr>
          <w:sz w:val="22"/>
          <w:szCs w:val="22"/>
        </w:rPr>
        <w:tab/>
      </w:r>
      <w:r w:rsidR="00DF25A4">
        <w:rPr>
          <w:sz w:val="22"/>
          <w:szCs w:val="22"/>
        </w:rPr>
        <w:t>11/01/18 (18-037</w:t>
      </w:r>
      <w:r w:rsidR="002F336E" w:rsidRPr="00C766F8">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bCs/>
          <w:color w:val="000000"/>
          <w:sz w:val="22"/>
          <w:szCs w:val="22"/>
        </w:rPr>
      </w:pPr>
      <w:r>
        <w:rPr>
          <w:bCs/>
          <w:color w:val="000000"/>
          <w:sz w:val="22"/>
          <w:szCs w:val="22"/>
        </w:rPr>
        <w:tab/>
      </w:r>
      <w:r w:rsidRPr="00751330">
        <w:rPr>
          <w:bCs/>
          <w:color w:val="000000"/>
          <w:sz w:val="22"/>
          <w:szCs w:val="22"/>
        </w:rPr>
        <w:t>2201/003</w:t>
      </w:r>
      <w:r w:rsidRPr="00751330">
        <w:rPr>
          <w:bCs/>
          <w:color w:val="000000"/>
          <w:sz w:val="22"/>
          <w:szCs w:val="22"/>
        </w:rPr>
        <w:tab/>
      </w:r>
      <w:r w:rsidR="00D91340" w:rsidRPr="00751330">
        <w:rPr>
          <w:bCs/>
          <w:color w:val="000000"/>
          <w:sz w:val="22"/>
          <w:szCs w:val="22"/>
        </w:rPr>
        <w:t>RESERVED</w:t>
      </w:r>
      <w:r w:rsidRPr="00751330">
        <w:rPr>
          <w:bCs/>
          <w:color w:val="000000"/>
          <w:sz w:val="22"/>
          <w:szCs w:val="22"/>
        </w:rPr>
        <w:t xml:space="preserve"> for Fitness for Duty Part 26 Subpart K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2201/005</w:t>
      </w:r>
      <w:r>
        <w:rPr>
          <w:sz w:val="22"/>
          <w:szCs w:val="22"/>
        </w:rPr>
        <w:tab/>
        <w:t xml:space="preserve">Inspection of TVA WB1, Implementation of the Cyber Security Program </w:t>
      </w:r>
      <w:r>
        <w:rPr>
          <w:sz w:val="22"/>
          <w:szCs w:val="22"/>
        </w:rPr>
        <w:tab/>
      </w:r>
      <w:r>
        <w:rPr>
          <w:sz w:val="22"/>
          <w:szCs w:val="22"/>
        </w:rPr>
        <w:tab/>
      </w:r>
      <w:r>
        <w:rPr>
          <w:sz w:val="22"/>
          <w:szCs w:val="22"/>
        </w:rPr>
        <w:tab/>
      </w:r>
      <w:r w:rsidR="00B1407C">
        <w:rPr>
          <w:sz w:val="22"/>
          <w:szCs w:val="22"/>
        </w:rPr>
        <w:tab/>
      </w:r>
      <w:r>
        <w:rPr>
          <w:sz w:val="22"/>
          <w:szCs w:val="22"/>
        </w:rPr>
        <w:t>Required by 10 CFR 73.54 and 10 CFR 73.55 07/03/14 (14-015)</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w:t>
      </w:r>
      <w:r>
        <w:rPr>
          <w:sz w:val="22"/>
          <w:szCs w:val="22"/>
        </w:rPr>
        <w:tab/>
      </w:r>
      <w:r>
        <w:rPr>
          <w:sz w:val="22"/>
          <w:szCs w:val="22"/>
        </w:rPr>
        <w:tab/>
      </w:r>
      <w:r w:rsidRPr="007951D6">
        <w:rPr>
          <w:sz w:val="22"/>
          <w:szCs w:val="22"/>
        </w:rPr>
        <w:t>Security Inspection Program for Decommissioning Reactors</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08/27/14 (14-019)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 App A</w:t>
      </w:r>
      <w:r>
        <w:rPr>
          <w:sz w:val="22"/>
          <w:szCs w:val="22"/>
        </w:rPr>
        <w:tab/>
        <w:t>Security Core Inspection Program 08/27/14 (14-019)</w:t>
      </w:r>
    </w:p>
    <w:p w:rsidR="00431239" w:rsidRDefault="00843F05"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 App B</w:t>
      </w:r>
      <w:r>
        <w:rPr>
          <w:sz w:val="22"/>
          <w:szCs w:val="22"/>
        </w:rPr>
        <w:tab/>
        <w:t>Security Discretionary Inspection Program 10/06/14 (14-023)</w:t>
      </w:r>
    </w:p>
    <w:p w:rsidR="00431239" w:rsidRDefault="00431239"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D43971" w:rsidRDefault="00D43971"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2300</w:t>
      </w:r>
      <w:r w:rsidRPr="00751330">
        <w:rPr>
          <w:sz w:val="22"/>
          <w:szCs w:val="22"/>
        </w:rPr>
        <w:tab/>
      </w:r>
      <w:r w:rsidRPr="00751330">
        <w:rPr>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2300</w:t>
      </w:r>
      <w:r w:rsidRPr="00751330">
        <w:rPr>
          <w:sz w:val="22"/>
          <w:szCs w:val="22"/>
        </w:rPr>
        <w:tab/>
      </w:r>
      <w:r w:rsidRPr="00751330">
        <w:rPr>
          <w:sz w:val="22"/>
          <w:szCs w:val="22"/>
        </w:rPr>
        <w:tab/>
      </w:r>
      <w:r w:rsidR="008D7940" w:rsidRPr="00751330">
        <w:rPr>
          <w:color w:val="000000"/>
          <w:sz w:val="22"/>
          <w:szCs w:val="22"/>
        </w:rPr>
        <w:t>Yucca Mountain Inspection Program</w:t>
      </w:r>
      <w:r w:rsidR="009E336E" w:rsidRPr="00751330">
        <w:rPr>
          <w:sz w:val="22"/>
          <w:szCs w:val="22"/>
        </w:rPr>
        <w:t xml:space="preserve"> License Application Review Period </w:t>
      </w:r>
      <w:r w:rsidR="00ED0CDE" w:rsidRPr="00751330">
        <w:rPr>
          <w:sz w:val="22"/>
          <w:szCs w:val="22"/>
        </w:rPr>
        <w:t>09/11/08</w:t>
      </w:r>
      <w:r w:rsidR="009E336E" w:rsidRPr="00751330">
        <w:rPr>
          <w:sz w:val="22"/>
          <w:szCs w:val="22"/>
        </w:rPr>
        <w:t xml:space="preserve"> (08-026)</w:t>
      </w:r>
    </w:p>
    <w:p w:rsidR="00431239" w:rsidRDefault="0043123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032C6" w:rsidRPr="00751330" w:rsidRDefault="000032C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2400</w:t>
      </w:r>
      <w:r w:rsidRPr="00751330">
        <w:rPr>
          <w:sz w:val="22"/>
          <w:szCs w:val="22"/>
        </w:rPr>
        <w:tab/>
      </w:r>
      <w:r w:rsidRPr="00751330">
        <w:rPr>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2401</w:t>
      </w:r>
      <w:r w:rsidRPr="00751330">
        <w:rPr>
          <w:sz w:val="22"/>
          <w:szCs w:val="22"/>
        </w:rPr>
        <w:tab/>
      </w:r>
      <w:r w:rsidRPr="00751330">
        <w:rPr>
          <w:sz w:val="22"/>
          <w:szCs w:val="22"/>
        </w:rPr>
        <w:tab/>
        <w:t>Near-Surface Low-Level Radioactive Waste Disposal</w:t>
      </w:r>
      <w:r w:rsidR="0068685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2410</w:t>
      </w:r>
      <w:r w:rsidRPr="00751330">
        <w:rPr>
          <w:sz w:val="22"/>
          <w:szCs w:val="22"/>
        </w:rPr>
        <w:tab/>
      </w:r>
      <w:r w:rsidRPr="00751330">
        <w:rPr>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2500</w:t>
      </w:r>
      <w:r w:rsidRPr="00751330">
        <w:rPr>
          <w:sz w:val="22"/>
          <w:szCs w:val="22"/>
        </w:rPr>
        <w:tab/>
      </w:r>
      <w:r w:rsidRPr="00751330">
        <w:rPr>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2501</w:t>
      </w:r>
      <w:r w:rsidRPr="00751330">
        <w:rPr>
          <w:sz w:val="22"/>
          <w:szCs w:val="22"/>
        </w:rPr>
        <w:tab/>
      </w:r>
      <w:r w:rsidRPr="00751330">
        <w:rPr>
          <w:sz w:val="22"/>
          <w:szCs w:val="22"/>
        </w:rPr>
        <w:tab/>
        <w:t xml:space="preserve">Construction Inspection Program: </w:t>
      </w:r>
      <w:r w:rsidR="007A0E83">
        <w:rPr>
          <w:sz w:val="22"/>
          <w:szCs w:val="22"/>
        </w:rPr>
        <w:t xml:space="preserve"> </w:t>
      </w:r>
      <w:r w:rsidRPr="00751330">
        <w:rPr>
          <w:sz w:val="22"/>
          <w:szCs w:val="22"/>
        </w:rPr>
        <w:t>Early Site Permit (ESP)</w:t>
      </w:r>
      <w:r w:rsidR="00797FAC" w:rsidRPr="00751330">
        <w:rPr>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ab/>
      </w:r>
      <w:r w:rsidRPr="00751330">
        <w:rPr>
          <w:sz w:val="22"/>
          <w:szCs w:val="22"/>
        </w:rPr>
        <w:tab/>
      </w:r>
      <w:r w:rsidR="005F7246">
        <w:rPr>
          <w:sz w:val="22"/>
          <w:szCs w:val="22"/>
        </w:rPr>
        <w:t>06/06/13</w:t>
      </w:r>
      <w:r w:rsidRPr="00751330">
        <w:rPr>
          <w:sz w:val="22"/>
          <w:szCs w:val="22"/>
        </w:rPr>
        <w:t xml:space="preserve"> (</w:t>
      </w:r>
      <w:r w:rsidR="005F7246">
        <w:rPr>
          <w:sz w:val="22"/>
          <w:szCs w:val="22"/>
        </w:rPr>
        <w:t>13-013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2502</w:t>
      </w:r>
      <w:r w:rsidRPr="00751330">
        <w:rPr>
          <w:sz w:val="22"/>
          <w:szCs w:val="22"/>
        </w:rPr>
        <w:tab/>
      </w:r>
      <w:r w:rsidRPr="00751330">
        <w:rPr>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ab/>
      </w:r>
      <w:r w:rsidRPr="00751330">
        <w:rPr>
          <w:sz w:val="22"/>
          <w:szCs w:val="22"/>
        </w:rPr>
        <w:tab/>
      </w:r>
      <w:r w:rsidR="003C3A98" w:rsidRPr="00751330">
        <w:rPr>
          <w:sz w:val="22"/>
          <w:szCs w:val="22"/>
        </w:rPr>
        <w:t xml:space="preserve">COL) Phase </w:t>
      </w:r>
      <w:r w:rsidR="00EE6C65" w:rsidRPr="00751330">
        <w:rPr>
          <w:sz w:val="22"/>
          <w:szCs w:val="22"/>
        </w:rPr>
        <w:t>12/13/10</w:t>
      </w:r>
      <w:r w:rsidR="00AE1123" w:rsidRPr="00751330">
        <w:rPr>
          <w:sz w:val="22"/>
          <w:szCs w:val="22"/>
        </w:rPr>
        <w:t xml:space="preserve"> </w:t>
      </w:r>
      <w:r w:rsidR="005F7246">
        <w:rPr>
          <w:sz w:val="22"/>
          <w:szCs w:val="22"/>
        </w:rPr>
        <w:t>(</w:t>
      </w:r>
      <w:r w:rsidR="00AE1123" w:rsidRPr="00751330">
        <w:rPr>
          <w:sz w:val="22"/>
          <w:szCs w:val="22"/>
        </w:rPr>
        <w:t>10-026</w:t>
      </w:r>
      <w:r w:rsidR="005F7246">
        <w:rPr>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2503</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Inspections of Inspections,</w:t>
      </w:r>
      <w:r w:rsidR="00E57845" w:rsidRPr="00751330">
        <w:rPr>
          <w:sz w:val="22"/>
          <w:szCs w:val="22"/>
        </w:rPr>
        <w:t xml:space="preserve"> </w:t>
      </w:r>
      <w:r w:rsidR="003C3A98" w:rsidRPr="00751330">
        <w:rPr>
          <w:sz w:val="22"/>
          <w:szCs w:val="22"/>
        </w:rPr>
        <w:t>Tests, Analyses, and Acceptance</w:t>
      </w:r>
      <w:r w:rsidR="00E57845" w:rsidRPr="00751330">
        <w:rPr>
          <w:sz w:val="22"/>
          <w:szCs w:val="22"/>
        </w:rPr>
        <w:t xml:space="preserve"> </w:t>
      </w:r>
      <w:r w:rsidR="003C3A98" w:rsidRPr="00751330">
        <w:rPr>
          <w:sz w:val="22"/>
          <w:szCs w:val="22"/>
        </w:rPr>
        <w:t xml:space="preserve">Criteria (ITAAC) </w:t>
      </w:r>
      <w:r w:rsidR="00A22BCE">
        <w:rPr>
          <w:sz w:val="22"/>
          <w:szCs w:val="22"/>
        </w:rPr>
        <w:t>0</w:t>
      </w:r>
      <w:r w:rsidR="00751CDA">
        <w:rPr>
          <w:sz w:val="22"/>
          <w:szCs w:val="22"/>
        </w:rPr>
        <w:t>3</w:t>
      </w:r>
      <w:r w:rsidR="00A22BCE">
        <w:rPr>
          <w:sz w:val="22"/>
          <w:szCs w:val="22"/>
        </w:rPr>
        <w:t>/0</w:t>
      </w:r>
      <w:r w:rsidR="00751CDA">
        <w:rPr>
          <w:sz w:val="22"/>
          <w:szCs w:val="22"/>
        </w:rPr>
        <w:t>4</w:t>
      </w:r>
      <w:r w:rsidR="00A22BCE">
        <w:rPr>
          <w:sz w:val="22"/>
          <w:szCs w:val="22"/>
        </w:rPr>
        <w:t>/</w:t>
      </w:r>
      <w:r w:rsidR="00751CDA">
        <w:rPr>
          <w:sz w:val="22"/>
          <w:szCs w:val="22"/>
        </w:rPr>
        <w:t>20</w:t>
      </w:r>
      <w:r w:rsidR="00A22BCE">
        <w:rPr>
          <w:sz w:val="22"/>
          <w:szCs w:val="22"/>
        </w:rPr>
        <w:t xml:space="preserve"> (</w:t>
      </w:r>
      <w:r w:rsidR="00751CDA">
        <w:rPr>
          <w:sz w:val="22"/>
          <w:szCs w:val="22"/>
        </w:rPr>
        <w:t>20</w:t>
      </w:r>
      <w:r w:rsidR="00A22BCE">
        <w:rPr>
          <w:sz w:val="22"/>
          <w:szCs w:val="22"/>
        </w:rPr>
        <w:t>-01</w:t>
      </w:r>
      <w:r w:rsidR="00751CDA">
        <w:rPr>
          <w:sz w:val="22"/>
          <w:szCs w:val="22"/>
        </w:rPr>
        <w:t>3</w:t>
      </w:r>
      <w:r w:rsidR="003C3A98" w:rsidRPr="00751330">
        <w:rPr>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2504</w:t>
      </w:r>
      <w:r w:rsidRPr="00751330">
        <w:rPr>
          <w:sz w:val="22"/>
          <w:szCs w:val="22"/>
        </w:rPr>
        <w:tab/>
      </w:r>
      <w:r w:rsidRPr="00751330">
        <w:rPr>
          <w:sz w:val="22"/>
          <w:szCs w:val="22"/>
        </w:rPr>
        <w:tab/>
      </w:r>
      <w:r w:rsidR="00B31000" w:rsidRPr="00751330">
        <w:rPr>
          <w:color w:val="000000"/>
          <w:sz w:val="22"/>
          <w:szCs w:val="22"/>
        </w:rPr>
        <w:t>C</w:t>
      </w:r>
      <w:r w:rsidR="00123092">
        <w:rPr>
          <w:color w:val="000000"/>
          <w:sz w:val="22"/>
          <w:szCs w:val="22"/>
        </w:rPr>
        <w:t xml:space="preserve">onstruction Inspection Program:  </w:t>
      </w:r>
      <w:r w:rsidR="00B31000" w:rsidRPr="00751330">
        <w:rPr>
          <w:color w:val="000000"/>
          <w:sz w:val="22"/>
          <w:szCs w:val="22"/>
        </w:rPr>
        <w:t>Inspection</w:t>
      </w:r>
      <w:r w:rsidR="00123092">
        <w:rPr>
          <w:color w:val="000000"/>
          <w:sz w:val="22"/>
          <w:szCs w:val="22"/>
        </w:rPr>
        <w:t>s</w:t>
      </w:r>
      <w:r w:rsidR="00B31000" w:rsidRPr="00751330">
        <w:rPr>
          <w:color w:val="000000"/>
          <w:sz w:val="22"/>
          <w:szCs w:val="22"/>
        </w:rPr>
        <w:t xml:space="preserve"> of Construction and Operational Programs</w:t>
      </w:r>
      <w:r w:rsidR="00B31000" w:rsidRPr="00751330">
        <w:rPr>
          <w:sz w:val="22"/>
          <w:szCs w:val="22"/>
        </w:rPr>
        <w:t xml:space="preserve"> </w:t>
      </w:r>
      <w:r w:rsidR="001A314E">
        <w:rPr>
          <w:sz w:val="22"/>
          <w:szCs w:val="22"/>
        </w:rPr>
        <w:t>04/02/19</w:t>
      </w:r>
      <w:r w:rsidR="00B31000" w:rsidRPr="00751330">
        <w:rPr>
          <w:sz w:val="22"/>
          <w:szCs w:val="22"/>
        </w:rPr>
        <w:t xml:space="preserve"> (</w:t>
      </w:r>
      <w:r w:rsidR="001A314E">
        <w:rPr>
          <w:sz w:val="22"/>
          <w:szCs w:val="22"/>
        </w:rPr>
        <w:t>19-012</w:t>
      </w:r>
      <w:r w:rsidR="00B31000" w:rsidRPr="00751330">
        <w:rPr>
          <w:sz w:val="22"/>
          <w:szCs w:val="22"/>
        </w:rPr>
        <w:t>)</w:t>
      </w:r>
    </w:p>
    <w:p w:rsidR="00000699"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2505</w:t>
      </w:r>
      <w:r w:rsidRPr="00751330">
        <w:rPr>
          <w:sz w:val="22"/>
          <w:szCs w:val="22"/>
        </w:rPr>
        <w:tab/>
      </w:r>
      <w:r w:rsidRPr="00751330">
        <w:rPr>
          <w:sz w:val="22"/>
          <w:szCs w:val="22"/>
        </w:rPr>
        <w:tab/>
      </w:r>
      <w:r w:rsidR="00047859" w:rsidRPr="00751330">
        <w:rPr>
          <w:sz w:val="22"/>
          <w:szCs w:val="22"/>
        </w:rPr>
        <w:t xml:space="preserve">Periodic Assessment of Construction Inspection Program Results </w:t>
      </w:r>
      <w:r w:rsidR="00DD2E07">
        <w:rPr>
          <w:sz w:val="22"/>
          <w:szCs w:val="22"/>
        </w:rPr>
        <w:t>01/06/17 (17-001</w:t>
      </w:r>
      <w:r w:rsidR="00E10B8C">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2506</w:t>
      </w:r>
      <w:r w:rsidRPr="00751330">
        <w:rPr>
          <w:sz w:val="22"/>
          <w:szCs w:val="22"/>
        </w:rPr>
        <w:tab/>
      </w:r>
      <w:r w:rsidRPr="00751330">
        <w:rPr>
          <w:sz w:val="22"/>
          <w:szCs w:val="22"/>
        </w:rPr>
        <w:tab/>
        <w:t xml:space="preserve">Construction Reactor Oversight Process General Guidance and Basis Document </w:t>
      </w:r>
      <w:r w:rsidRPr="00DF2973">
        <w:rPr>
          <w:sz w:val="22"/>
          <w:szCs w:val="22"/>
        </w:rPr>
        <w:t>0</w:t>
      </w:r>
      <w:r w:rsidR="00C65B55">
        <w:rPr>
          <w:sz w:val="22"/>
          <w:szCs w:val="22"/>
        </w:rPr>
        <w:t>2/19</w:t>
      </w:r>
      <w:r w:rsidR="00DF2973" w:rsidRPr="00DF2973">
        <w:rPr>
          <w:sz w:val="22"/>
          <w:szCs w:val="22"/>
        </w:rPr>
        <w:t>/</w:t>
      </w:r>
      <w:r w:rsidR="00C65B55">
        <w:rPr>
          <w:sz w:val="22"/>
          <w:szCs w:val="22"/>
        </w:rPr>
        <w:t>20</w:t>
      </w:r>
      <w:r w:rsidRPr="00DF2973">
        <w:rPr>
          <w:sz w:val="22"/>
          <w:szCs w:val="22"/>
        </w:rPr>
        <w:t xml:space="preserve"> (</w:t>
      </w:r>
      <w:r w:rsidR="00C65B55">
        <w:rPr>
          <w:sz w:val="22"/>
          <w:szCs w:val="22"/>
        </w:rPr>
        <w:t>20</w:t>
      </w:r>
      <w:r w:rsidRPr="00DF2973">
        <w:rPr>
          <w:sz w:val="22"/>
          <w:szCs w:val="22"/>
        </w:rPr>
        <w:t>-0</w:t>
      </w:r>
      <w:r w:rsidR="00C65B55">
        <w:rPr>
          <w:sz w:val="22"/>
          <w:szCs w:val="22"/>
        </w:rPr>
        <w:t>09</w:t>
      </w:r>
      <w:r w:rsidRPr="00DF2973">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2507</w:t>
      </w:r>
      <w:r w:rsidRPr="00751330">
        <w:rPr>
          <w:color w:val="000000"/>
          <w:sz w:val="22"/>
          <w:szCs w:val="22"/>
        </w:rPr>
        <w:tab/>
      </w:r>
      <w:r w:rsidRPr="00751330">
        <w:rPr>
          <w:color w:val="000000"/>
          <w:sz w:val="22"/>
          <w:szCs w:val="22"/>
        </w:rPr>
        <w:tab/>
      </w:r>
      <w:r w:rsidRPr="00751330">
        <w:rPr>
          <w:color w:val="000000"/>
          <w:sz w:val="22"/>
          <w:szCs w:val="22"/>
        </w:rPr>
        <w:fldChar w:fldCharType="begin"/>
      </w:r>
      <w:r w:rsidRPr="00751330">
        <w:rPr>
          <w:color w:val="000000"/>
          <w:sz w:val="22"/>
          <w:szCs w:val="22"/>
        </w:rPr>
        <w:instrText xml:space="preserve"> SEQ CHAPTER \h \r 1</w:instrText>
      </w:r>
      <w:r w:rsidRPr="00751330">
        <w:rPr>
          <w:color w:val="000000"/>
          <w:sz w:val="22"/>
          <w:szCs w:val="22"/>
        </w:rPr>
        <w:fldChar w:fldCharType="end"/>
      </w:r>
      <w:r w:rsidRPr="00751330">
        <w:rPr>
          <w:color w:val="000000"/>
          <w:sz w:val="22"/>
          <w:szCs w:val="22"/>
        </w:rPr>
        <w:t xml:space="preserve">Construction Inspection Program: </w:t>
      </w:r>
      <w:r>
        <w:rPr>
          <w:color w:val="000000"/>
          <w:sz w:val="22"/>
          <w:szCs w:val="22"/>
        </w:rPr>
        <w:t xml:space="preserve"> </w:t>
      </w:r>
      <w:r w:rsidRPr="00751330">
        <w:rPr>
          <w:color w:val="000000"/>
          <w:sz w:val="22"/>
          <w:szCs w:val="22"/>
        </w:rPr>
        <w:t xml:space="preserve">Vendor Inspections </w:t>
      </w:r>
      <w:r w:rsidR="00B736AF">
        <w:rPr>
          <w:color w:val="000000"/>
          <w:sz w:val="22"/>
          <w:szCs w:val="22"/>
        </w:rPr>
        <w:t>12/20/19</w:t>
      </w:r>
      <w:r w:rsidR="00581FB5">
        <w:rPr>
          <w:color w:val="000000"/>
          <w:sz w:val="22"/>
          <w:szCs w:val="22"/>
        </w:rPr>
        <w:t xml:space="preserve"> (1</w:t>
      </w:r>
      <w:r w:rsidR="00B736AF">
        <w:rPr>
          <w:color w:val="000000"/>
          <w:sz w:val="22"/>
          <w:szCs w:val="22"/>
        </w:rPr>
        <w:t>9</w:t>
      </w:r>
      <w:r w:rsidR="00581FB5">
        <w:rPr>
          <w:color w:val="000000"/>
          <w:sz w:val="22"/>
          <w:szCs w:val="22"/>
        </w:rPr>
        <w:t>-0</w:t>
      </w:r>
      <w:r w:rsidR="00B736AF">
        <w:rPr>
          <w:color w:val="000000"/>
          <w:sz w:val="22"/>
          <w:szCs w:val="22"/>
        </w:rPr>
        <w:t>41</w:t>
      </w:r>
      <w:r w:rsidRPr="00751330">
        <w:rPr>
          <w:color w:val="000000"/>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2508</w:t>
      </w:r>
      <w:r w:rsidRPr="00751330">
        <w:rPr>
          <w:sz w:val="22"/>
          <w:szCs w:val="22"/>
        </w:rPr>
        <w:tab/>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Construction Inspection Program: </w:t>
      </w:r>
      <w:r>
        <w:rPr>
          <w:sz w:val="22"/>
          <w:szCs w:val="22"/>
        </w:rPr>
        <w:t xml:space="preserve"> </w:t>
      </w:r>
      <w:r w:rsidRPr="00751330">
        <w:rPr>
          <w:sz w:val="22"/>
          <w:szCs w:val="22"/>
        </w:rPr>
        <w:t xml:space="preserve">Design Certification </w:t>
      </w:r>
      <w:r>
        <w:rPr>
          <w:sz w:val="22"/>
          <w:szCs w:val="22"/>
        </w:rPr>
        <w:t>09/06/16 (16-022</w:t>
      </w:r>
      <w:r w:rsidRPr="00751330">
        <w:rPr>
          <w:sz w:val="22"/>
          <w:szCs w:val="22"/>
        </w:rPr>
        <w:t>)</w:t>
      </w:r>
    </w:p>
    <w:p w:rsidR="00455606" w:rsidRDefault="00455606"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2514</w:t>
      </w:r>
      <w:r>
        <w:rPr>
          <w:sz w:val="22"/>
          <w:szCs w:val="22"/>
        </w:rPr>
        <w:tab/>
      </w:r>
      <w:r>
        <w:rPr>
          <w:sz w:val="22"/>
          <w:szCs w:val="22"/>
        </w:rPr>
        <w:tab/>
        <w:t>AP1000 Reactor Inspection Program – Startup Testing Phase</w:t>
      </w:r>
    </w:p>
    <w:p w:rsidR="00455606" w:rsidRPr="00751330" w:rsidRDefault="00455606"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02/28/19 (19-009)</w:t>
      </w:r>
    </w:p>
    <w:p w:rsidR="00843F05" w:rsidRPr="00751330" w:rsidRDefault="005F7B7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color w:val="000000"/>
          <w:sz w:val="22"/>
          <w:szCs w:val="22"/>
        </w:rPr>
        <w:tab/>
      </w:r>
      <w:r w:rsidR="00843F05" w:rsidRPr="00751330">
        <w:rPr>
          <w:sz w:val="22"/>
          <w:szCs w:val="22"/>
        </w:rPr>
        <w:t xml:space="preserve">2515 </w:t>
      </w:r>
      <w:r w:rsidR="00843F05" w:rsidRPr="00751330">
        <w:rPr>
          <w:sz w:val="22"/>
          <w:szCs w:val="22"/>
        </w:rPr>
        <w:tab/>
      </w:r>
      <w:r w:rsidR="00843F05" w:rsidRPr="00751330">
        <w:rPr>
          <w:sz w:val="22"/>
          <w:szCs w:val="22"/>
        </w:rPr>
        <w:tab/>
        <w:t>Light Water Inspection Program - Operations Phase</w:t>
      </w:r>
      <w:r w:rsidR="00843F05">
        <w:rPr>
          <w:sz w:val="22"/>
          <w:szCs w:val="22"/>
        </w:rPr>
        <w:t xml:space="preserve"> </w:t>
      </w:r>
      <w:r w:rsidR="00B736AF">
        <w:rPr>
          <w:sz w:val="22"/>
          <w:szCs w:val="22"/>
        </w:rPr>
        <w:t>12</w:t>
      </w:r>
      <w:r w:rsidR="00F62226">
        <w:rPr>
          <w:sz w:val="22"/>
          <w:szCs w:val="22"/>
        </w:rPr>
        <w:t>/</w:t>
      </w:r>
      <w:r w:rsidR="00B736AF">
        <w:rPr>
          <w:sz w:val="22"/>
          <w:szCs w:val="22"/>
        </w:rPr>
        <w:t>20</w:t>
      </w:r>
      <w:r w:rsidR="00F62226">
        <w:rPr>
          <w:sz w:val="22"/>
          <w:szCs w:val="22"/>
        </w:rPr>
        <w:t>/19</w:t>
      </w:r>
      <w:r w:rsidR="00843F05">
        <w:rPr>
          <w:sz w:val="22"/>
          <w:szCs w:val="22"/>
        </w:rPr>
        <w:t xml:space="preserve"> (1</w:t>
      </w:r>
      <w:r w:rsidR="00F62226">
        <w:rPr>
          <w:sz w:val="22"/>
          <w:szCs w:val="22"/>
        </w:rPr>
        <w:t>9</w:t>
      </w:r>
      <w:r w:rsidR="00843F05">
        <w:rPr>
          <w:sz w:val="22"/>
          <w:szCs w:val="22"/>
        </w:rPr>
        <w:t>-0</w:t>
      </w:r>
      <w:r w:rsidR="00B736AF">
        <w:rPr>
          <w:sz w:val="22"/>
          <w:szCs w:val="22"/>
        </w:rPr>
        <w:t>41</w:t>
      </w:r>
      <w:r w:rsidR="00843F05"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2515</w:t>
      </w:r>
      <w:r>
        <w:rPr>
          <w:sz w:val="22"/>
          <w:szCs w:val="22"/>
        </w:rPr>
        <w:t>,</w:t>
      </w:r>
      <w:r w:rsidRPr="00751330">
        <w:rPr>
          <w:sz w:val="22"/>
          <w:szCs w:val="22"/>
        </w:rPr>
        <w:t xml:space="preserve"> App A</w:t>
      </w:r>
      <w:r w:rsidRPr="00751330">
        <w:rPr>
          <w:sz w:val="22"/>
          <w:szCs w:val="22"/>
        </w:rPr>
        <w:tab/>
        <w:t xml:space="preserve">Risk-Informed Baseline Inspection Program </w:t>
      </w:r>
      <w:r w:rsidR="00785279">
        <w:rPr>
          <w:sz w:val="22"/>
          <w:szCs w:val="22"/>
        </w:rPr>
        <w:t>07/26/19</w:t>
      </w:r>
      <w:r w:rsidRPr="00751330">
        <w:rPr>
          <w:sz w:val="22"/>
          <w:szCs w:val="22"/>
        </w:rPr>
        <w:t xml:space="preserve"> (</w:t>
      </w:r>
      <w:r w:rsidR="00785279">
        <w:rPr>
          <w:sz w:val="22"/>
          <w:szCs w:val="22"/>
        </w:rPr>
        <w:t>19-024</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2515</w:t>
      </w:r>
      <w:r>
        <w:rPr>
          <w:sz w:val="22"/>
          <w:szCs w:val="22"/>
        </w:rPr>
        <w:t>,</w:t>
      </w:r>
      <w:r w:rsidRPr="00751330">
        <w:rPr>
          <w:sz w:val="22"/>
          <w:szCs w:val="22"/>
        </w:rPr>
        <w:t xml:space="preserve"> App B</w:t>
      </w:r>
      <w:r w:rsidRPr="00751330">
        <w:rPr>
          <w:sz w:val="22"/>
          <w:szCs w:val="22"/>
        </w:rPr>
        <w:tab/>
        <w:t xml:space="preserve">Supplemental Inspection Program </w:t>
      </w:r>
      <w:r>
        <w:rPr>
          <w:sz w:val="22"/>
          <w:szCs w:val="22"/>
        </w:rPr>
        <w:t>12/18/15</w:t>
      </w:r>
      <w:r w:rsidRPr="00751330">
        <w:rPr>
          <w:sz w:val="22"/>
          <w:szCs w:val="22"/>
        </w:rPr>
        <w:t xml:space="preserve"> (</w:t>
      </w:r>
      <w:r>
        <w:rPr>
          <w:sz w:val="22"/>
          <w:szCs w:val="22"/>
        </w:rPr>
        <w:t>15-031</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2515</w:t>
      </w:r>
      <w:r>
        <w:rPr>
          <w:sz w:val="22"/>
          <w:szCs w:val="22"/>
        </w:rPr>
        <w:t>,</w:t>
      </w:r>
      <w:r w:rsidRPr="00751330">
        <w:rPr>
          <w:sz w:val="22"/>
          <w:szCs w:val="22"/>
        </w:rPr>
        <w:t xml:space="preserve"> App C</w:t>
      </w:r>
      <w:r w:rsidRPr="00751330">
        <w:rPr>
          <w:sz w:val="22"/>
          <w:szCs w:val="22"/>
        </w:rPr>
        <w:tab/>
        <w:t xml:space="preserve">Special and Infrequently Performed Inspections </w:t>
      </w:r>
      <w:r w:rsidR="00F81CFD">
        <w:rPr>
          <w:sz w:val="22"/>
          <w:szCs w:val="22"/>
        </w:rPr>
        <w:t>05/01/19</w:t>
      </w:r>
      <w:r>
        <w:rPr>
          <w:sz w:val="22"/>
          <w:szCs w:val="22"/>
        </w:rPr>
        <w:t xml:space="preserve"> </w:t>
      </w:r>
      <w:r w:rsidRPr="00751330">
        <w:rPr>
          <w:sz w:val="22"/>
          <w:szCs w:val="22"/>
        </w:rPr>
        <w:t>(</w:t>
      </w:r>
      <w:r w:rsidR="00F81CFD">
        <w:rPr>
          <w:sz w:val="22"/>
          <w:szCs w:val="22"/>
        </w:rPr>
        <w:t>19-014</w:t>
      </w:r>
      <w:r w:rsidRPr="00751330">
        <w:rPr>
          <w:sz w:val="22"/>
          <w:szCs w:val="22"/>
        </w:rPr>
        <w:t>)</w:t>
      </w:r>
    </w:p>
    <w:p w:rsidR="00843F05" w:rsidRPr="00751330" w:rsidRDefault="00843F05" w:rsidP="00843F05">
      <w:pPr>
        <w:ind w:left="2160" w:hanging="1440"/>
        <w:rPr>
          <w:sz w:val="22"/>
          <w:szCs w:val="22"/>
        </w:rPr>
      </w:pPr>
      <w:r w:rsidRPr="00751330">
        <w:rPr>
          <w:sz w:val="22"/>
          <w:szCs w:val="22"/>
        </w:rPr>
        <w:t>2515</w:t>
      </w:r>
      <w:r>
        <w:rPr>
          <w:sz w:val="22"/>
          <w:szCs w:val="22"/>
        </w:rPr>
        <w:t>,</w:t>
      </w:r>
      <w:r w:rsidRPr="00751330">
        <w:rPr>
          <w:sz w:val="22"/>
          <w:szCs w:val="22"/>
        </w:rPr>
        <w:t xml:space="preserve"> App D</w:t>
      </w:r>
      <w:r w:rsidRPr="00751330">
        <w:rPr>
          <w:sz w:val="22"/>
          <w:szCs w:val="22"/>
        </w:rPr>
        <w:tab/>
        <w:t xml:space="preserve">Plant Status </w:t>
      </w:r>
      <w:r w:rsidR="008E0DB2">
        <w:rPr>
          <w:sz w:val="22"/>
          <w:szCs w:val="22"/>
        </w:rPr>
        <w:t>11/19/18</w:t>
      </w:r>
      <w:r w:rsidRPr="00751330">
        <w:rPr>
          <w:sz w:val="22"/>
          <w:szCs w:val="22"/>
        </w:rPr>
        <w:t xml:space="preserve"> (</w:t>
      </w:r>
      <w:r w:rsidR="008E0DB2">
        <w:rPr>
          <w:sz w:val="22"/>
          <w:szCs w:val="22"/>
        </w:rPr>
        <w:t>18-039</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2515</w:t>
      </w:r>
      <w:r>
        <w:rPr>
          <w:sz w:val="22"/>
          <w:szCs w:val="22"/>
        </w:rPr>
        <w:t>,</w:t>
      </w:r>
      <w:r w:rsidRPr="00751330">
        <w:rPr>
          <w:sz w:val="22"/>
          <w:szCs w:val="22"/>
        </w:rPr>
        <w:t xml:space="preserve"> App E</w:t>
      </w:r>
      <w:r w:rsidRPr="00751330">
        <w:rPr>
          <w:sz w:val="22"/>
          <w:szCs w:val="22"/>
        </w:rPr>
        <w:tab/>
        <w:t>Inspection Program Modifications during a Pandemic 01/26/07 (07-004)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2515</w:t>
      </w:r>
      <w:r>
        <w:rPr>
          <w:sz w:val="22"/>
          <w:szCs w:val="22"/>
        </w:rPr>
        <w:t>,</w:t>
      </w:r>
      <w:r w:rsidRPr="00751330">
        <w:rPr>
          <w:sz w:val="22"/>
          <w:szCs w:val="22"/>
        </w:rPr>
        <w:t xml:space="preserve"> App F</w:t>
      </w:r>
      <w:r w:rsidRPr="00751330">
        <w:rPr>
          <w:sz w:val="22"/>
          <w:szCs w:val="22"/>
        </w:rPr>
        <w:tab/>
        <w:t>Reactor Construction Activities near Operating Unit(s) 06/02/11 (11-009)</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2515, App G</w:t>
      </w:r>
      <w:r>
        <w:rPr>
          <w:sz w:val="22"/>
          <w:szCs w:val="22"/>
        </w:rPr>
        <w:tab/>
        <w:t>Baseline Inspection Guidance for Power Reactors Preparing for Transition to Decommissioning Phase 02/01/16 (16-004)</w:t>
      </w:r>
    </w:p>
    <w:p w:rsidR="00425351" w:rsidRPr="00751330" w:rsidRDefault="004F04D4"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FC10D2" w:rsidRPr="00751330">
        <w:rPr>
          <w:color w:val="000000"/>
          <w:sz w:val="22"/>
          <w:szCs w:val="22"/>
        </w:rPr>
        <w:t>2515/176</w:t>
      </w:r>
      <w:r w:rsidR="00FC10D2" w:rsidRPr="00751330">
        <w:rPr>
          <w:color w:val="000000"/>
          <w:sz w:val="22"/>
          <w:szCs w:val="22"/>
        </w:rPr>
        <w:tab/>
      </w:r>
      <w:r w:rsidR="00425351" w:rsidRPr="00751330">
        <w:rPr>
          <w:sz w:val="22"/>
          <w:szCs w:val="22"/>
        </w:rPr>
        <w:t xml:space="preserve">Emergency Diesel Generator Technical Specification Surveillance Requirements Regarding Endurance and Margin Testing </w:t>
      </w:r>
      <w:r w:rsidR="005B16AA" w:rsidRPr="00751330">
        <w:rPr>
          <w:sz w:val="22"/>
          <w:szCs w:val="22"/>
        </w:rPr>
        <w:t>05/16/08</w:t>
      </w:r>
      <w:r w:rsidR="00425351" w:rsidRPr="00751330">
        <w:rPr>
          <w:sz w:val="22"/>
          <w:szCs w:val="22"/>
        </w:rPr>
        <w:t xml:space="preserve"> </w:t>
      </w:r>
      <w:r w:rsidR="005B16AA" w:rsidRPr="00751330">
        <w:rPr>
          <w:sz w:val="22"/>
          <w:szCs w:val="22"/>
        </w:rPr>
        <w:t>08-015</w:t>
      </w:r>
    </w:p>
    <w:p w:rsidR="003D7C0C" w:rsidRPr="00751330" w:rsidRDefault="003C50BF" w:rsidP="003F7726">
      <w:pPr>
        <w:tabs>
          <w:tab w:val="left" w:pos="720"/>
          <w:tab w:val="left" w:pos="1440"/>
        </w:tabs>
        <w:ind w:left="1440" w:hanging="1440"/>
        <w:rPr>
          <w:sz w:val="22"/>
          <w:szCs w:val="22"/>
        </w:rPr>
      </w:pPr>
      <w:r w:rsidRPr="00751330">
        <w:rPr>
          <w:sz w:val="22"/>
          <w:szCs w:val="22"/>
        </w:rPr>
        <w:tab/>
      </w:r>
      <w:r w:rsidR="000B096A" w:rsidRPr="00751330">
        <w:rPr>
          <w:sz w:val="22"/>
          <w:szCs w:val="22"/>
        </w:rPr>
        <w:t>2515/179</w:t>
      </w:r>
      <w:r w:rsidR="000B096A" w:rsidRPr="00751330">
        <w:rPr>
          <w:sz w:val="22"/>
          <w:szCs w:val="22"/>
        </w:rPr>
        <w:tab/>
        <w:t xml:space="preserve">Verification of Licensee Responses </w:t>
      </w:r>
      <w:proofErr w:type="gramStart"/>
      <w:r w:rsidR="000B096A" w:rsidRPr="00751330">
        <w:rPr>
          <w:sz w:val="22"/>
          <w:szCs w:val="22"/>
        </w:rPr>
        <w:t>To</w:t>
      </w:r>
      <w:proofErr w:type="gramEnd"/>
      <w:r w:rsidR="000B096A" w:rsidRPr="00751330">
        <w:rPr>
          <w:sz w:val="22"/>
          <w:szCs w:val="22"/>
        </w:rPr>
        <w:t xml:space="preserve"> NRC Requirement </w:t>
      </w:r>
    </w:p>
    <w:p w:rsidR="00AD1289" w:rsidRDefault="003D7C0C" w:rsidP="003D7C0C">
      <w:pPr>
        <w:ind w:left="2160" w:hanging="1440"/>
        <w:rPr>
          <w:sz w:val="22"/>
          <w:szCs w:val="22"/>
        </w:rPr>
      </w:pPr>
      <w:r w:rsidRPr="00751330">
        <w:rPr>
          <w:sz w:val="22"/>
          <w:szCs w:val="22"/>
        </w:rPr>
        <w:t>Rev. 1</w:t>
      </w:r>
      <w:r w:rsidRPr="00751330">
        <w:rPr>
          <w:sz w:val="22"/>
          <w:szCs w:val="22"/>
        </w:rPr>
        <w:tab/>
      </w:r>
      <w:r w:rsidR="00AD1289" w:rsidRPr="00751330">
        <w:rPr>
          <w:sz w:val="22"/>
          <w:szCs w:val="22"/>
        </w:rPr>
        <w:t>f</w:t>
      </w:r>
      <w:r w:rsidR="000B096A" w:rsidRPr="00751330">
        <w:rPr>
          <w:sz w:val="22"/>
          <w:szCs w:val="22"/>
        </w:rPr>
        <w:t>or Inventories of Materials Tracked in t</w:t>
      </w:r>
      <w:r w:rsidR="00AD1289" w:rsidRPr="00751330">
        <w:rPr>
          <w:sz w:val="22"/>
          <w:szCs w:val="22"/>
        </w:rPr>
        <w:t xml:space="preserve">he National Source </w:t>
      </w:r>
      <w:r w:rsidR="000B096A" w:rsidRPr="00751330">
        <w:rPr>
          <w:sz w:val="22"/>
          <w:szCs w:val="22"/>
        </w:rPr>
        <w:t>Tracking System Pursuant to Title 10, Code of Federal Regulations, Part 20.2207 (10 CFR 20.2207)</w:t>
      </w:r>
      <w:r w:rsidR="00AD1289" w:rsidRPr="00751330">
        <w:rPr>
          <w:sz w:val="22"/>
          <w:szCs w:val="22"/>
        </w:rPr>
        <w:t xml:space="preserve"> </w:t>
      </w:r>
      <w:r w:rsidR="0031799C" w:rsidRPr="00751330">
        <w:rPr>
          <w:sz w:val="22"/>
          <w:szCs w:val="22"/>
        </w:rPr>
        <w:t>05/27/10</w:t>
      </w:r>
      <w:r w:rsidR="00AD1289" w:rsidRPr="00751330">
        <w:rPr>
          <w:sz w:val="22"/>
          <w:szCs w:val="22"/>
        </w:rPr>
        <w:t xml:space="preserve"> (</w:t>
      </w:r>
      <w:r w:rsidR="0031799C" w:rsidRPr="00751330">
        <w:rPr>
          <w:sz w:val="22"/>
          <w:szCs w:val="22"/>
        </w:rPr>
        <w:t>10-014</w:t>
      </w:r>
      <w:r w:rsidR="00AD1289" w:rsidRPr="00751330">
        <w:rPr>
          <w:sz w:val="22"/>
          <w:szCs w:val="22"/>
        </w:rPr>
        <w:t>)</w:t>
      </w:r>
    </w:p>
    <w:p w:rsidR="00065ABE" w:rsidRDefault="00065ABE" w:rsidP="00345AF2">
      <w:pPr>
        <w:shd w:val="clear" w:color="auto" w:fill="FFFFFF" w:themeFill="background1"/>
        <w:ind w:left="2160" w:hanging="1440"/>
        <w:rPr>
          <w:sz w:val="22"/>
          <w:szCs w:val="22"/>
        </w:rPr>
      </w:pPr>
      <w:r>
        <w:rPr>
          <w:sz w:val="22"/>
          <w:szCs w:val="22"/>
        </w:rPr>
        <w:t>2515/193</w:t>
      </w:r>
      <w:r>
        <w:rPr>
          <w:sz w:val="22"/>
          <w:szCs w:val="22"/>
        </w:rPr>
        <w:tab/>
      </w:r>
      <w:r w:rsidRPr="00065ABE">
        <w:rPr>
          <w:sz w:val="22"/>
          <w:szCs w:val="22"/>
        </w:rPr>
        <w:t xml:space="preserve">Inspection of the Implementation of </w:t>
      </w:r>
      <w:r w:rsidR="000C29CA">
        <w:rPr>
          <w:sz w:val="22"/>
          <w:szCs w:val="22"/>
        </w:rPr>
        <w:t xml:space="preserve">Order </w:t>
      </w:r>
      <w:r w:rsidRPr="00065ABE">
        <w:rPr>
          <w:sz w:val="22"/>
          <w:szCs w:val="22"/>
        </w:rPr>
        <w:t>EA-13-109</w:t>
      </w:r>
      <w:r w:rsidR="000C29CA">
        <w:rPr>
          <w:sz w:val="22"/>
          <w:szCs w:val="22"/>
        </w:rPr>
        <w:t>, “Order Modifying Licensees with Regard to Reliable Hardened Containment Vents Capable of Operation under Severe Accident Conditions,” 10/10/17 (17-022)</w:t>
      </w:r>
    </w:p>
    <w:p w:rsidR="0004023D" w:rsidRPr="00065ABE" w:rsidRDefault="0004023D" w:rsidP="00345AF2">
      <w:pPr>
        <w:shd w:val="clear" w:color="auto" w:fill="FFFFFF" w:themeFill="background1"/>
        <w:ind w:left="2160" w:hanging="1440"/>
        <w:rPr>
          <w:sz w:val="22"/>
          <w:szCs w:val="22"/>
        </w:rPr>
      </w:pPr>
      <w:r>
        <w:rPr>
          <w:sz w:val="22"/>
          <w:szCs w:val="22"/>
        </w:rPr>
        <w:t>2515/194</w:t>
      </w:r>
      <w:r>
        <w:rPr>
          <w:sz w:val="22"/>
          <w:szCs w:val="22"/>
        </w:rPr>
        <w:tab/>
        <w:t>Inspection of the Licensees’ Implementation of Industry Initiative Associated with the Open Phase Condition Design Vulnerabilities in Electric Power Systems (NRC Bulletin 2012-01) 10/31/17 (17-024)</w:t>
      </w:r>
    </w:p>
    <w:p w:rsidR="003C3A98" w:rsidRPr="00751330" w:rsidRDefault="00425351" w:rsidP="00284F88">
      <w:pPr>
        <w:ind w:left="2160" w:hanging="1440"/>
        <w:rPr>
          <w:color w:val="000000"/>
          <w:sz w:val="22"/>
          <w:szCs w:val="22"/>
        </w:rPr>
      </w:pPr>
      <w:r w:rsidRPr="00751330">
        <w:rPr>
          <w:sz w:val="22"/>
          <w:szCs w:val="22"/>
        </w:rPr>
        <w:t>2516</w:t>
      </w:r>
      <w:r w:rsidRPr="00751330">
        <w:rPr>
          <w:sz w:val="22"/>
          <w:szCs w:val="22"/>
        </w:rPr>
        <w:tab/>
      </w:r>
      <w:r w:rsidR="003C3A98" w:rsidRPr="00751330">
        <w:rPr>
          <w:sz w:val="22"/>
          <w:szCs w:val="22"/>
        </w:rPr>
        <w:t xml:space="preserve">Policy and Guidance </w:t>
      </w:r>
      <w:r w:rsidR="007446CE" w:rsidRPr="00751330">
        <w:rPr>
          <w:sz w:val="22"/>
          <w:szCs w:val="22"/>
        </w:rPr>
        <w:t>f</w:t>
      </w:r>
      <w:r w:rsidR="003C3A98" w:rsidRPr="00751330">
        <w:rPr>
          <w:sz w:val="22"/>
          <w:szCs w:val="22"/>
        </w:rPr>
        <w:t xml:space="preserve">or </w:t>
      </w:r>
      <w:r w:rsidR="007446CE" w:rsidRPr="00751330">
        <w:rPr>
          <w:sz w:val="22"/>
          <w:szCs w:val="22"/>
        </w:rPr>
        <w:t>t</w:t>
      </w:r>
      <w:r w:rsidR="003C3A98" w:rsidRPr="00751330">
        <w:rPr>
          <w:sz w:val="22"/>
          <w:szCs w:val="22"/>
        </w:rPr>
        <w:t>he</w:t>
      </w:r>
      <w:r w:rsidR="003C3A98" w:rsidRPr="00751330">
        <w:rPr>
          <w:color w:val="000000"/>
          <w:sz w:val="22"/>
          <w:szCs w:val="22"/>
        </w:rPr>
        <w:t xml:space="preserve"> License Renewal Inspection</w:t>
      </w:r>
      <w:r w:rsidR="00284F88" w:rsidRPr="00751330">
        <w:rPr>
          <w:color w:val="000000"/>
          <w:sz w:val="22"/>
          <w:szCs w:val="22"/>
        </w:rPr>
        <w:t xml:space="preserve"> </w:t>
      </w:r>
      <w:r w:rsidR="003C3A98" w:rsidRPr="00751330">
        <w:rPr>
          <w:color w:val="000000"/>
          <w:sz w:val="22"/>
          <w:szCs w:val="22"/>
        </w:rPr>
        <w:t xml:space="preserve">Programs </w:t>
      </w:r>
      <w:r w:rsidR="003D5B87">
        <w:rPr>
          <w:color w:val="000000"/>
          <w:sz w:val="22"/>
          <w:szCs w:val="22"/>
        </w:rPr>
        <w:t>08/13/13</w:t>
      </w:r>
      <w:r w:rsidR="003C3A98" w:rsidRPr="00751330">
        <w:rPr>
          <w:color w:val="000000"/>
          <w:sz w:val="22"/>
          <w:szCs w:val="22"/>
        </w:rPr>
        <w:t xml:space="preserve"> </w:t>
      </w:r>
      <w:r w:rsidR="003D5B87">
        <w:rPr>
          <w:color w:val="000000"/>
          <w:sz w:val="22"/>
          <w:szCs w:val="22"/>
        </w:rPr>
        <w:t>(13-017</w:t>
      </w:r>
      <w:r w:rsidR="003C3A98" w:rsidRPr="00751330">
        <w:rPr>
          <w:color w:val="000000"/>
          <w:sz w:val="22"/>
          <w:szCs w:val="22"/>
        </w:rPr>
        <w:t>)</w:t>
      </w:r>
    </w:p>
    <w:p w:rsidR="008E4F8D" w:rsidRDefault="00643EBC" w:rsidP="00A97E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951AA" w:rsidRPr="00751330">
        <w:rPr>
          <w:sz w:val="22"/>
          <w:szCs w:val="22"/>
        </w:rPr>
        <w:t>2518</w:t>
      </w:r>
      <w:r w:rsidR="000951AA" w:rsidRPr="00751330">
        <w:rPr>
          <w:sz w:val="22"/>
          <w:szCs w:val="22"/>
        </w:rPr>
        <w:tab/>
      </w:r>
      <w:r w:rsidR="00A97E17">
        <w:rPr>
          <w:sz w:val="22"/>
          <w:szCs w:val="22"/>
        </w:rPr>
        <w:tab/>
      </w:r>
      <w:r w:rsidR="00CE6157">
        <w:rPr>
          <w:sz w:val="22"/>
          <w:szCs w:val="22"/>
        </w:rPr>
        <w:t>RESERVED</w:t>
      </w:r>
      <w:r w:rsidR="00CE6B4C">
        <w:rPr>
          <w:sz w:val="22"/>
          <w:szCs w:val="22"/>
        </w:rPr>
        <w:t xml:space="preserve"> </w:t>
      </w:r>
      <w:r w:rsidR="000951AA" w:rsidRPr="00751330">
        <w:rPr>
          <w:sz w:val="22"/>
          <w:szCs w:val="22"/>
        </w:rPr>
        <w:t xml:space="preserve">for Construction Inspection Program: </w:t>
      </w:r>
      <w:r w:rsidR="00F81CFD">
        <w:rPr>
          <w:sz w:val="22"/>
          <w:szCs w:val="22"/>
        </w:rPr>
        <w:t xml:space="preserve"> </w:t>
      </w:r>
      <w:r w:rsidR="00B1407C">
        <w:rPr>
          <w:sz w:val="22"/>
          <w:szCs w:val="22"/>
        </w:rPr>
        <w:t>Advanced Reactors, Pre-</w:t>
      </w:r>
      <w:r w:rsidR="000951AA" w:rsidRPr="00751330">
        <w:rPr>
          <w:sz w:val="22"/>
          <w:szCs w:val="22"/>
        </w:rPr>
        <w:t>Construction Permit (CP)</w:t>
      </w:r>
    </w:p>
    <w:p w:rsidR="005F7B79" w:rsidRDefault="005F7B79" w:rsidP="005F7B79">
      <w:pPr>
        <w:pStyle w:val="PlainText"/>
        <w:ind w:firstLine="720"/>
        <w:rPr>
          <w:sz w:val="22"/>
          <w:szCs w:val="22"/>
        </w:rPr>
      </w:pPr>
      <w:r w:rsidRPr="00751330">
        <w:rPr>
          <w:sz w:val="22"/>
          <w:szCs w:val="22"/>
        </w:rPr>
        <w:t>2519</w:t>
      </w:r>
      <w:r w:rsidRPr="00751330">
        <w:rPr>
          <w:sz w:val="22"/>
          <w:szCs w:val="22"/>
        </w:rPr>
        <w:tab/>
      </w:r>
      <w:r w:rsidRPr="00751330">
        <w:rPr>
          <w:sz w:val="22"/>
          <w:szCs w:val="22"/>
        </w:rPr>
        <w:tab/>
        <w:t>Construction Significance Determination Process</w:t>
      </w:r>
      <w:r w:rsidR="005519A1">
        <w:rPr>
          <w:sz w:val="22"/>
          <w:szCs w:val="22"/>
        </w:rPr>
        <w:t xml:space="preserve"> 12/06/17 (17-028</w:t>
      </w:r>
      <w:r>
        <w:rPr>
          <w:sz w:val="22"/>
          <w:szCs w:val="22"/>
        </w:rPr>
        <w:t>)</w:t>
      </w:r>
    </w:p>
    <w:p w:rsidR="005F7B79" w:rsidRDefault="005F7B79" w:rsidP="005F7B79">
      <w:pPr>
        <w:ind w:left="2160" w:hanging="1440"/>
        <w:rPr>
          <w:sz w:val="22"/>
          <w:szCs w:val="22"/>
        </w:rPr>
      </w:pPr>
      <w:r>
        <w:rPr>
          <w:sz w:val="22"/>
          <w:szCs w:val="22"/>
        </w:rPr>
        <w:t>2522</w:t>
      </w:r>
      <w:r>
        <w:rPr>
          <w:sz w:val="22"/>
          <w:szCs w:val="22"/>
        </w:rPr>
        <w:tab/>
      </w:r>
      <w:r w:rsidRPr="00751330">
        <w:rPr>
          <w:sz w:val="22"/>
          <w:szCs w:val="22"/>
        </w:rPr>
        <w:t>Constr</w:t>
      </w:r>
      <w:r>
        <w:rPr>
          <w:sz w:val="22"/>
          <w:szCs w:val="22"/>
        </w:rPr>
        <w:t>uction Reactor Oversight Process Self-Assessment Program</w:t>
      </w:r>
    </w:p>
    <w:p w:rsidR="005F7B79" w:rsidRDefault="005F7B79" w:rsidP="005F7B79">
      <w:pPr>
        <w:ind w:left="2160" w:hanging="1440"/>
        <w:rPr>
          <w:sz w:val="22"/>
          <w:szCs w:val="22"/>
        </w:rPr>
      </w:pPr>
      <w:r>
        <w:rPr>
          <w:sz w:val="22"/>
          <w:szCs w:val="22"/>
        </w:rPr>
        <w:tab/>
        <w:t>07/28/14 (14-017)</w:t>
      </w:r>
    </w:p>
    <w:p w:rsidR="005F7B79" w:rsidRDefault="005F7B79" w:rsidP="005F7B79">
      <w:pPr>
        <w:ind w:left="2160" w:hanging="1440"/>
        <w:rPr>
          <w:sz w:val="22"/>
          <w:szCs w:val="22"/>
        </w:rPr>
      </w:pPr>
      <w:r>
        <w:rPr>
          <w:sz w:val="22"/>
          <w:szCs w:val="22"/>
        </w:rPr>
        <w:t>2522, App A</w:t>
      </w:r>
      <w:r>
        <w:rPr>
          <w:sz w:val="22"/>
          <w:szCs w:val="22"/>
        </w:rPr>
        <w:tab/>
      </w:r>
      <w:r w:rsidRPr="00C011F7">
        <w:rPr>
          <w:sz w:val="22"/>
          <w:szCs w:val="22"/>
        </w:rPr>
        <w:t>Construction Reactor Oversight Process Self-Assessment Metrics</w:t>
      </w:r>
    </w:p>
    <w:p w:rsidR="005F7B79" w:rsidRDefault="009B1111" w:rsidP="005F7B79">
      <w:pPr>
        <w:ind w:left="2160" w:hanging="1440"/>
        <w:rPr>
          <w:sz w:val="22"/>
          <w:szCs w:val="22"/>
        </w:rPr>
      </w:pPr>
      <w:r>
        <w:rPr>
          <w:sz w:val="22"/>
          <w:szCs w:val="22"/>
        </w:rPr>
        <w:tab/>
        <w:t>10/03/17 (17-021</w:t>
      </w:r>
      <w:r w:rsidR="005F7B79">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2523</w:t>
      </w:r>
      <w:r w:rsidRPr="00751330">
        <w:rPr>
          <w:sz w:val="22"/>
          <w:szCs w:val="22"/>
        </w:rPr>
        <w:tab/>
      </w:r>
      <w:r>
        <w:rPr>
          <w:sz w:val="22"/>
          <w:szCs w:val="22"/>
        </w:rPr>
        <w:tab/>
        <w:t xml:space="preserve">NRC </w:t>
      </w:r>
      <w:r w:rsidRPr="00751330">
        <w:rPr>
          <w:sz w:val="22"/>
          <w:szCs w:val="22"/>
        </w:rPr>
        <w:t xml:space="preserve">Application of </w:t>
      </w:r>
      <w:r>
        <w:rPr>
          <w:sz w:val="22"/>
          <w:szCs w:val="22"/>
        </w:rPr>
        <w:t xml:space="preserve">the Reactor </w:t>
      </w:r>
      <w:r w:rsidRPr="00751330">
        <w:rPr>
          <w:sz w:val="22"/>
          <w:szCs w:val="22"/>
        </w:rPr>
        <w:t xml:space="preserve">Operating Experience </w:t>
      </w:r>
      <w:r>
        <w:rPr>
          <w:sz w:val="22"/>
          <w:szCs w:val="22"/>
        </w:rPr>
        <w:t xml:space="preserve">Program </w:t>
      </w:r>
      <w:r w:rsidRPr="00751330">
        <w:rPr>
          <w:sz w:val="22"/>
          <w:szCs w:val="22"/>
        </w:rPr>
        <w:t xml:space="preserve">in </w:t>
      </w:r>
      <w:r>
        <w:rPr>
          <w:sz w:val="22"/>
          <w:szCs w:val="22"/>
        </w:rPr>
        <w:t>NRC</w:t>
      </w:r>
      <w:r w:rsidRPr="00751330">
        <w:rPr>
          <w:sz w:val="22"/>
          <w:szCs w:val="22"/>
        </w:rPr>
        <w:t xml:space="preserve"> Oversight Process</w:t>
      </w:r>
      <w:r>
        <w:rPr>
          <w:sz w:val="22"/>
          <w:szCs w:val="22"/>
        </w:rPr>
        <w:t>es</w:t>
      </w:r>
      <w:r w:rsidRPr="00751330">
        <w:rPr>
          <w:sz w:val="22"/>
          <w:szCs w:val="22"/>
        </w:rPr>
        <w:t xml:space="preserve"> </w:t>
      </w:r>
      <w:r>
        <w:rPr>
          <w:sz w:val="22"/>
          <w:szCs w:val="22"/>
        </w:rPr>
        <w:t>06/19/13</w:t>
      </w:r>
      <w:r w:rsidRPr="00751330">
        <w:rPr>
          <w:sz w:val="22"/>
          <w:szCs w:val="22"/>
        </w:rPr>
        <w:t xml:space="preserve"> (</w:t>
      </w:r>
      <w:r>
        <w:rPr>
          <w:sz w:val="22"/>
          <w:szCs w:val="22"/>
        </w:rPr>
        <w:t>13-014</w:t>
      </w:r>
      <w:r w:rsidRPr="00751330">
        <w:rPr>
          <w:sz w:val="22"/>
          <w:szCs w:val="22"/>
        </w:rPr>
        <w:t>)</w:t>
      </w:r>
    </w:p>
    <w:p w:rsidR="005F7B79" w:rsidRDefault="005F7B79"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2545</w:t>
      </w:r>
      <w:r w:rsidRPr="00751330">
        <w:rPr>
          <w:sz w:val="22"/>
          <w:szCs w:val="22"/>
        </w:rPr>
        <w:tab/>
      </w:r>
      <w:r w:rsidR="0032716E">
        <w:rPr>
          <w:sz w:val="22"/>
          <w:szCs w:val="22"/>
        </w:rPr>
        <w:tab/>
      </w:r>
      <w:r w:rsidRPr="00751330">
        <w:rPr>
          <w:sz w:val="22"/>
          <w:szCs w:val="22"/>
        </w:rPr>
        <w:t>Research and Test Reactor Inspection Program 06/23/04 (04-018)</w:t>
      </w:r>
    </w:p>
    <w:p w:rsidR="005F7B79" w:rsidRPr="007B229F" w:rsidRDefault="005F7B79" w:rsidP="005F7B79">
      <w:pPr>
        <w:spacing w:line="240" w:lineRule="exact"/>
        <w:ind w:left="2160" w:hanging="1440"/>
        <w:rPr>
          <w:sz w:val="22"/>
          <w:szCs w:val="22"/>
        </w:rPr>
      </w:pPr>
      <w:r>
        <w:rPr>
          <w:sz w:val="22"/>
          <w:szCs w:val="22"/>
        </w:rPr>
        <w:t>2550</w:t>
      </w:r>
      <w:r>
        <w:rPr>
          <w:sz w:val="22"/>
          <w:szCs w:val="22"/>
        </w:rPr>
        <w:tab/>
      </w:r>
      <w:r w:rsidRPr="007B229F">
        <w:rPr>
          <w:sz w:val="22"/>
          <w:szCs w:val="22"/>
        </w:rPr>
        <w:t>Non-Power Protection Facilities (NPUFs) Licensed Under 10 CFR Part 50:  Construction Inspection Program (CIP)</w:t>
      </w:r>
      <w:r w:rsidR="004B4833">
        <w:rPr>
          <w:sz w:val="22"/>
          <w:szCs w:val="22"/>
        </w:rPr>
        <w:t xml:space="preserve"> 05/01/18 (18-009</w:t>
      </w:r>
      <w:r>
        <w:rPr>
          <w:sz w:val="22"/>
          <w:szCs w:val="22"/>
        </w:rPr>
        <w:t>)</w:t>
      </w:r>
    </w:p>
    <w:p w:rsidR="005F7B79" w:rsidRPr="00751330" w:rsidRDefault="005F7B79" w:rsidP="005F7B79">
      <w:pPr>
        <w:ind w:left="2160" w:hanging="1440"/>
        <w:rPr>
          <w:sz w:val="22"/>
          <w:szCs w:val="22"/>
        </w:rPr>
      </w:pPr>
      <w:r w:rsidRPr="00751330">
        <w:rPr>
          <w:sz w:val="22"/>
          <w:szCs w:val="22"/>
        </w:rPr>
        <w:t>2561</w:t>
      </w:r>
      <w:r w:rsidRPr="00751330">
        <w:rPr>
          <w:sz w:val="22"/>
          <w:szCs w:val="22"/>
        </w:rPr>
        <w:tab/>
        <w:t>Decommissioning Power Reactor Inspection Program</w:t>
      </w:r>
    </w:p>
    <w:p w:rsidR="005F7B79" w:rsidRDefault="00D37469" w:rsidP="005F7B79">
      <w:pPr>
        <w:ind w:left="2160"/>
        <w:rPr>
          <w:sz w:val="22"/>
          <w:szCs w:val="22"/>
        </w:rPr>
      </w:pPr>
      <w:r>
        <w:rPr>
          <w:sz w:val="22"/>
          <w:szCs w:val="22"/>
        </w:rPr>
        <w:t>03/06/18 (18-007</w:t>
      </w:r>
      <w:r w:rsidR="005F7B79"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E55B9" w:rsidRDefault="001E55B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E55B9" w:rsidRDefault="001E55B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2600</w:t>
      </w:r>
      <w:r w:rsidRPr="00751330">
        <w:rPr>
          <w:sz w:val="22"/>
          <w:szCs w:val="22"/>
        </w:rPr>
        <w:tab/>
      </w:r>
      <w:r w:rsidRPr="00751330">
        <w:rPr>
          <w:sz w:val="22"/>
          <w:szCs w:val="22"/>
          <w:u w:val="single"/>
        </w:rPr>
        <w:t>Fuel Cycle Facility Inspection Program</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2600 </w:t>
      </w:r>
      <w:r w:rsidRPr="00751330">
        <w:rPr>
          <w:sz w:val="22"/>
          <w:szCs w:val="22"/>
        </w:rPr>
        <w:tab/>
      </w:r>
      <w:r w:rsidRPr="00751330">
        <w:rPr>
          <w:sz w:val="22"/>
          <w:szCs w:val="22"/>
        </w:rPr>
        <w:tab/>
        <w:t xml:space="preserve">Fuel Cycle Facility Operational Safety and Safeguards Inspection Program </w:t>
      </w:r>
      <w:r w:rsidR="009749BA">
        <w:rPr>
          <w:sz w:val="22"/>
          <w:szCs w:val="22"/>
        </w:rPr>
        <w:t>03/11/19 (19-010</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2600, App A</w:t>
      </w:r>
      <w:r>
        <w:rPr>
          <w:sz w:val="22"/>
          <w:szCs w:val="22"/>
        </w:rPr>
        <w:tab/>
        <w:t>Guidance f</w:t>
      </w:r>
      <w:r w:rsidRPr="00751330">
        <w:rPr>
          <w:sz w:val="22"/>
          <w:szCs w:val="22"/>
        </w:rPr>
        <w:t xml:space="preserve">or Conducting Fuel Cycle Inspections </w:t>
      </w:r>
      <w:r w:rsidR="004F444B">
        <w:rPr>
          <w:sz w:val="22"/>
          <w:szCs w:val="22"/>
        </w:rPr>
        <w:t>09/24/15 (15-018</w:t>
      </w:r>
      <w:r w:rsidR="004F444B"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2600, App B</w:t>
      </w:r>
      <w:r w:rsidRPr="00751330">
        <w:rPr>
          <w:sz w:val="22"/>
          <w:szCs w:val="22"/>
        </w:rPr>
        <w:tab/>
        <w:t xml:space="preserve">NRC Core Inspection Requirements, Tables 1 and 2 </w:t>
      </w:r>
      <w:r w:rsidR="004F444B">
        <w:rPr>
          <w:sz w:val="22"/>
          <w:szCs w:val="22"/>
        </w:rPr>
        <w:t>06/12/18 (18-015</w:t>
      </w:r>
      <w:r w:rsidR="004F444B"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2600, App C</w:t>
      </w:r>
      <w:r w:rsidRPr="00751330">
        <w:rPr>
          <w:sz w:val="22"/>
          <w:szCs w:val="22"/>
        </w:rPr>
        <w:tab/>
        <w:t xml:space="preserve">Fuel Cycle Resident Inspection Program </w:t>
      </w:r>
      <w:r w:rsidR="006A520A">
        <w:rPr>
          <w:sz w:val="22"/>
          <w:szCs w:val="22"/>
        </w:rPr>
        <w:t>10/09/19</w:t>
      </w:r>
      <w:r>
        <w:rPr>
          <w:sz w:val="22"/>
          <w:szCs w:val="22"/>
        </w:rPr>
        <w:t xml:space="preserve"> (1</w:t>
      </w:r>
      <w:r w:rsidR="006A520A">
        <w:rPr>
          <w:sz w:val="22"/>
          <w:szCs w:val="22"/>
        </w:rPr>
        <w:t>9</w:t>
      </w:r>
      <w:r>
        <w:rPr>
          <w:sz w:val="22"/>
          <w:szCs w:val="22"/>
        </w:rPr>
        <w:t>-0</w:t>
      </w:r>
      <w:r w:rsidR="006A520A">
        <w:rPr>
          <w:sz w:val="22"/>
          <w:szCs w:val="22"/>
        </w:rPr>
        <w:t>33</w:t>
      </w:r>
      <w:r w:rsidRPr="00751330">
        <w:rPr>
          <w:sz w:val="22"/>
          <w:szCs w:val="22"/>
        </w:rPr>
        <w:t>)</w:t>
      </w:r>
    </w:p>
    <w:p w:rsidR="0004023D"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2600, App D </w:t>
      </w:r>
      <w:r>
        <w:rPr>
          <w:sz w:val="22"/>
          <w:szCs w:val="22"/>
        </w:rPr>
        <w:tab/>
      </w:r>
      <w:r w:rsidRPr="00751330">
        <w:rPr>
          <w:sz w:val="22"/>
          <w:szCs w:val="22"/>
        </w:rPr>
        <w:t xml:space="preserve">Fuel Cycle Facility Inspection Planning </w:t>
      </w:r>
      <w:r w:rsidR="004F444B">
        <w:rPr>
          <w:sz w:val="22"/>
          <w:szCs w:val="22"/>
        </w:rPr>
        <w:t>06/12/18 (18-015</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2600/016</w:t>
      </w:r>
      <w:r>
        <w:rPr>
          <w:sz w:val="22"/>
          <w:szCs w:val="22"/>
        </w:rPr>
        <w:tab/>
      </w:r>
      <w:r w:rsidRPr="00650A30">
        <w:rPr>
          <w:sz w:val="22"/>
          <w:szCs w:val="22"/>
        </w:rPr>
        <w:t>Inspection of Activities Associated with NRC Generic Letter 2015-01</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11/09/16 (16-029)</w:t>
      </w:r>
    </w:p>
    <w:p w:rsidR="00843F05" w:rsidRDefault="00843F05" w:rsidP="00843F05">
      <w:pPr>
        <w:pStyle w:val="ListParagraph"/>
        <w:autoSpaceDE/>
        <w:autoSpaceDN/>
        <w:adjustRightInd/>
        <w:contextualSpacing w:val="0"/>
        <w:rPr>
          <w:sz w:val="22"/>
          <w:szCs w:val="22"/>
        </w:rPr>
      </w:pPr>
      <w:r>
        <w:rPr>
          <w:sz w:val="22"/>
          <w:szCs w:val="22"/>
        </w:rPr>
        <w:t>2601</w:t>
      </w:r>
      <w:r>
        <w:rPr>
          <w:sz w:val="22"/>
          <w:szCs w:val="22"/>
        </w:rPr>
        <w:tab/>
      </w:r>
      <w:r>
        <w:rPr>
          <w:sz w:val="22"/>
          <w:szCs w:val="22"/>
        </w:rPr>
        <w:tab/>
      </w:r>
      <w:r w:rsidRPr="00CD5D81">
        <w:rPr>
          <w:sz w:val="22"/>
          <w:szCs w:val="22"/>
        </w:rPr>
        <w:t>Reactive Insp</w:t>
      </w:r>
      <w:r>
        <w:rPr>
          <w:sz w:val="22"/>
          <w:szCs w:val="22"/>
        </w:rPr>
        <w:t>ection Decision Making Process f</w:t>
      </w:r>
      <w:r w:rsidRPr="00CD5D81">
        <w:rPr>
          <w:sz w:val="22"/>
          <w:szCs w:val="22"/>
        </w:rPr>
        <w:t>or Fuel Facilities</w:t>
      </w:r>
    </w:p>
    <w:p w:rsidR="00843F05" w:rsidRPr="00CD5D81" w:rsidRDefault="00843F05" w:rsidP="00843F05">
      <w:pPr>
        <w:pStyle w:val="ListParagraph"/>
        <w:autoSpaceDE/>
        <w:autoSpaceDN/>
        <w:adjustRightInd/>
        <w:contextualSpacing w:val="0"/>
        <w:rPr>
          <w:sz w:val="22"/>
          <w:szCs w:val="22"/>
        </w:rPr>
      </w:pPr>
      <w:r>
        <w:rPr>
          <w:sz w:val="22"/>
          <w:szCs w:val="22"/>
        </w:rPr>
        <w:tab/>
      </w:r>
      <w:r>
        <w:rPr>
          <w:sz w:val="22"/>
          <w:szCs w:val="22"/>
        </w:rPr>
        <w:tab/>
        <w:t>09/20/16 (16-023)</w:t>
      </w:r>
    </w:p>
    <w:p w:rsidR="00843F05" w:rsidRPr="00751330" w:rsidRDefault="00843F05" w:rsidP="00843F05">
      <w:pPr>
        <w:pStyle w:val="ListParagraph"/>
        <w:autoSpaceDE/>
        <w:autoSpaceDN/>
        <w:adjustRightInd/>
        <w:contextualSpacing w:val="0"/>
        <w:rPr>
          <w:sz w:val="22"/>
          <w:szCs w:val="22"/>
        </w:rPr>
      </w:pPr>
      <w:r w:rsidRPr="00751330">
        <w:rPr>
          <w:sz w:val="22"/>
          <w:szCs w:val="22"/>
        </w:rPr>
        <w:t>2602</w:t>
      </w:r>
      <w:r w:rsidRPr="00751330">
        <w:rPr>
          <w:sz w:val="22"/>
          <w:szCs w:val="22"/>
        </w:rPr>
        <w:tab/>
      </w:r>
      <w:r w:rsidRPr="00751330">
        <w:rPr>
          <w:sz w:val="22"/>
          <w:szCs w:val="22"/>
        </w:rPr>
        <w:tab/>
        <w:t>Decommissioning Oversight and Inspection Program for Fuel</w:t>
      </w:r>
    </w:p>
    <w:p w:rsidR="008C102A"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Cycle Facilities and Materials Licensees 07/29/08 (08-021)</w:t>
      </w:r>
    </w:p>
    <w:p w:rsidR="006371BC" w:rsidRPr="00751330" w:rsidRDefault="00CE6157"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2603</w:t>
      </w:r>
      <w:r>
        <w:rPr>
          <w:sz w:val="22"/>
          <w:szCs w:val="22"/>
        </w:rPr>
        <w:tab/>
      </w:r>
      <w:r>
        <w:rPr>
          <w:sz w:val="22"/>
          <w:szCs w:val="22"/>
        </w:rPr>
        <w:tab/>
        <w:t>RESERVED</w:t>
      </w:r>
      <w:r w:rsidR="006371BC">
        <w:rPr>
          <w:sz w:val="22"/>
          <w:szCs w:val="22"/>
        </w:rPr>
        <w:t xml:space="preserve"> for Fuel </w:t>
      </w:r>
      <w:r w:rsidR="00477600">
        <w:rPr>
          <w:sz w:val="22"/>
          <w:szCs w:val="22"/>
        </w:rPr>
        <w:t xml:space="preserve">Cycle </w:t>
      </w:r>
      <w:r w:rsidR="006371BC">
        <w:rPr>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2604</w:t>
      </w:r>
      <w:r w:rsidRPr="00751330">
        <w:rPr>
          <w:sz w:val="22"/>
          <w:szCs w:val="22"/>
        </w:rPr>
        <w:tab/>
      </w:r>
      <w:r w:rsidRPr="00751330">
        <w:rPr>
          <w:sz w:val="22"/>
          <w:szCs w:val="22"/>
        </w:rPr>
        <w:tab/>
        <w:t xml:space="preserve">Licensee Performance Review </w:t>
      </w:r>
      <w:r w:rsidR="000E790D">
        <w:rPr>
          <w:sz w:val="22"/>
          <w:szCs w:val="22"/>
        </w:rPr>
        <w:t>09/20/16 (16</w:t>
      </w:r>
      <w:r w:rsidR="008E08B6">
        <w:rPr>
          <w:sz w:val="22"/>
          <w:szCs w:val="22"/>
        </w:rPr>
        <w:t>-023</w:t>
      </w:r>
      <w:r w:rsidRPr="00751330">
        <w:rPr>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2606</w:t>
      </w:r>
      <w:r w:rsidRPr="00751330">
        <w:rPr>
          <w:sz w:val="22"/>
          <w:szCs w:val="22"/>
        </w:rPr>
        <w:tab/>
      </w:r>
      <w:r w:rsidRPr="00751330">
        <w:rPr>
          <w:sz w:val="22"/>
          <w:szCs w:val="22"/>
        </w:rPr>
        <w:tab/>
        <w:t xml:space="preserve">Assessment of the Change in Risk Resulting </w:t>
      </w:r>
      <w:proofErr w:type="gramStart"/>
      <w:r w:rsidRPr="00751330">
        <w:rPr>
          <w:sz w:val="22"/>
          <w:szCs w:val="22"/>
        </w:rPr>
        <w:t>From</w:t>
      </w:r>
      <w:proofErr w:type="gramEnd"/>
      <w:r w:rsidRPr="00751330">
        <w:rPr>
          <w:sz w:val="22"/>
          <w:szCs w:val="22"/>
        </w:rPr>
        <w:t xml:space="preserve"> a </w:t>
      </w:r>
      <w:r w:rsidR="006F1372">
        <w:rPr>
          <w:sz w:val="22"/>
          <w:szCs w:val="22"/>
        </w:rPr>
        <w:t>Violation</w:t>
      </w:r>
      <w:r w:rsidRPr="00751330">
        <w:rPr>
          <w:sz w:val="22"/>
          <w:szCs w:val="22"/>
        </w:rPr>
        <w:t xml:space="preserve"> at a Fuel Cycle Facility</w:t>
      </w:r>
      <w:r w:rsidR="006F1372">
        <w:rPr>
          <w:sz w:val="22"/>
          <w:szCs w:val="22"/>
        </w:rPr>
        <w:t xml:space="preserve"> </w:t>
      </w:r>
      <w:r w:rsidR="007E781B">
        <w:rPr>
          <w:sz w:val="22"/>
          <w:szCs w:val="22"/>
        </w:rPr>
        <w:t>0</w:t>
      </w:r>
      <w:r w:rsidR="004D46AE">
        <w:rPr>
          <w:sz w:val="22"/>
          <w:szCs w:val="22"/>
        </w:rPr>
        <w:t>4</w:t>
      </w:r>
      <w:r w:rsidR="007E781B">
        <w:rPr>
          <w:sz w:val="22"/>
          <w:szCs w:val="22"/>
        </w:rPr>
        <w:t>/</w:t>
      </w:r>
      <w:r w:rsidR="004D46AE">
        <w:rPr>
          <w:sz w:val="22"/>
          <w:szCs w:val="22"/>
        </w:rPr>
        <w:t>0</w:t>
      </w:r>
      <w:r w:rsidR="007E781B">
        <w:rPr>
          <w:sz w:val="22"/>
          <w:szCs w:val="22"/>
        </w:rPr>
        <w:t>1/16</w:t>
      </w:r>
      <w:r w:rsidR="006F1372">
        <w:rPr>
          <w:sz w:val="22"/>
          <w:szCs w:val="22"/>
        </w:rPr>
        <w:t xml:space="preserve"> (1</w:t>
      </w:r>
      <w:r w:rsidR="007E781B">
        <w:rPr>
          <w:sz w:val="22"/>
          <w:szCs w:val="22"/>
        </w:rPr>
        <w:t>6-010</w:t>
      </w:r>
      <w:r w:rsidR="006F1372">
        <w:rPr>
          <w:sz w:val="22"/>
          <w:szCs w:val="22"/>
        </w:rPr>
        <w:t>)</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2606</w:t>
      </w:r>
      <w:r w:rsidR="00C766F8">
        <w:rPr>
          <w:sz w:val="22"/>
          <w:szCs w:val="22"/>
        </w:rPr>
        <w:t>,</w:t>
      </w:r>
      <w:r>
        <w:rPr>
          <w:sz w:val="22"/>
          <w:szCs w:val="22"/>
        </w:rPr>
        <w:t xml:space="preserve"> E-2</w:t>
      </w:r>
      <w:r>
        <w:rPr>
          <w:sz w:val="22"/>
          <w:szCs w:val="22"/>
        </w:rPr>
        <w:tab/>
      </w:r>
      <w:r w:rsidR="00C444EA">
        <w:rPr>
          <w:sz w:val="22"/>
          <w:szCs w:val="22"/>
        </w:rPr>
        <w:t>Evaluation Based on Specific Licensee ISAs 09/26/12 (12-022)</w:t>
      </w:r>
    </w:p>
    <w:p w:rsidR="00EE2B1A" w:rsidRDefault="003C3A98" w:rsidP="00EE2B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2620</w:t>
      </w:r>
      <w:r w:rsidRPr="00751330">
        <w:rPr>
          <w:sz w:val="22"/>
          <w:szCs w:val="22"/>
        </w:rPr>
        <w:tab/>
      </w:r>
      <w:r w:rsidRPr="00751330">
        <w:rPr>
          <w:sz w:val="22"/>
          <w:szCs w:val="22"/>
        </w:rPr>
        <w:tab/>
        <w:t>On-Site Construction Reviews o</w:t>
      </w:r>
      <w:r w:rsidR="007446CE" w:rsidRPr="00751330">
        <w:rPr>
          <w:sz w:val="22"/>
          <w:szCs w:val="22"/>
        </w:rPr>
        <w:t xml:space="preserve">f Remedial Action at Inactive </w:t>
      </w:r>
      <w:r w:rsidRPr="00751330">
        <w:rPr>
          <w:sz w:val="22"/>
          <w:szCs w:val="22"/>
        </w:rPr>
        <w:t>Uranium Mill Tailing Sites (Title I, Uranium Mill Tailings Radiation</w:t>
      </w:r>
      <w:r w:rsidR="00EE2B1A">
        <w:rPr>
          <w:sz w:val="22"/>
          <w:szCs w:val="22"/>
        </w:rPr>
        <w:t xml:space="preserve"> </w:t>
      </w:r>
      <w:r w:rsidRPr="00751330">
        <w:rPr>
          <w:sz w:val="22"/>
          <w:szCs w:val="22"/>
        </w:rPr>
        <w:t xml:space="preserve">Control Act) </w:t>
      </w:r>
    </w:p>
    <w:p w:rsidR="003C3A98" w:rsidRPr="00751330" w:rsidRDefault="00EE2B1A" w:rsidP="00EE2B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2630</w:t>
      </w:r>
      <w:r w:rsidRPr="00751330">
        <w:rPr>
          <w:sz w:val="22"/>
          <w:szCs w:val="22"/>
        </w:rPr>
        <w:tab/>
      </w:r>
      <w:r w:rsidRPr="00751330">
        <w:rPr>
          <w:sz w:val="22"/>
          <w:szCs w:val="22"/>
        </w:rPr>
        <w:tab/>
        <w:t xml:space="preserve">Mixed Oxide Fuel Fabrication Facility Construction Inspection </w:t>
      </w:r>
      <w:r w:rsidR="000E790D">
        <w:rPr>
          <w:sz w:val="22"/>
          <w:szCs w:val="22"/>
        </w:rPr>
        <w:t>Program 09/20/16 (16-023</w:t>
      </w:r>
      <w:r w:rsidRPr="00751330">
        <w:rPr>
          <w:sz w:val="22"/>
          <w:szCs w:val="22"/>
        </w:rPr>
        <w:t>)</w:t>
      </w:r>
    </w:p>
    <w:p w:rsidR="00001F94" w:rsidRPr="00751330" w:rsidRDefault="00001F94" w:rsidP="00001F94">
      <w:pPr>
        <w:ind w:left="2160" w:hanging="1440"/>
        <w:rPr>
          <w:color w:val="000000"/>
          <w:sz w:val="22"/>
          <w:szCs w:val="22"/>
        </w:rPr>
      </w:pPr>
      <w:r w:rsidRPr="00751330">
        <w:rPr>
          <w:color w:val="000000"/>
          <w:sz w:val="22"/>
          <w:szCs w:val="22"/>
        </w:rPr>
        <w:t xml:space="preserve">2635   </w:t>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Uranium Enrichment Facility Construction and Pre-Operational Readiness Review Inspection Programs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2641</w:t>
      </w:r>
      <w:r w:rsidRPr="00751330">
        <w:rPr>
          <w:sz w:val="22"/>
          <w:szCs w:val="22"/>
        </w:rPr>
        <w:tab/>
      </w:r>
      <w:r w:rsidRPr="00751330">
        <w:rPr>
          <w:sz w:val="22"/>
          <w:szCs w:val="22"/>
        </w:rPr>
        <w:tab/>
        <w:t>In-Situ Leach</w:t>
      </w:r>
      <w:r w:rsidR="007446CE" w:rsidRPr="00751330">
        <w:rPr>
          <w:sz w:val="22"/>
          <w:szCs w:val="22"/>
        </w:rPr>
        <w:t xml:space="preserve"> Facilities Inspection Program </w:t>
      </w:r>
      <w:r w:rsidRPr="00751330">
        <w:rPr>
          <w:sz w:val="22"/>
          <w:szCs w:val="22"/>
        </w:rPr>
        <w:t>08/25/00 (00-014)</w:t>
      </w:r>
    </w:p>
    <w:p w:rsidR="006C20E8" w:rsidRPr="00751330" w:rsidRDefault="006C20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2650</w:t>
      </w:r>
      <w:r>
        <w:rPr>
          <w:sz w:val="22"/>
          <w:szCs w:val="22"/>
        </w:rPr>
        <w:tab/>
      </w:r>
      <w:r>
        <w:rPr>
          <w:sz w:val="22"/>
          <w:szCs w:val="22"/>
        </w:rPr>
        <w:tab/>
        <w:t xml:space="preserve">Fuel Cycle </w:t>
      </w:r>
      <w:r w:rsidR="00ED4AA7">
        <w:rPr>
          <w:sz w:val="22"/>
          <w:szCs w:val="22"/>
        </w:rPr>
        <w:t xml:space="preserve">Inspection </w:t>
      </w:r>
      <w:r>
        <w:rPr>
          <w:sz w:val="22"/>
          <w:szCs w:val="22"/>
        </w:rPr>
        <w:t>Assessment Program</w:t>
      </w:r>
      <w:r w:rsidR="00081D23">
        <w:rPr>
          <w:sz w:val="22"/>
          <w:szCs w:val="22"/>
        </w:rPr>
        <w:t xml:space="preserve"> 11/08/18 (18-038)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2681</w:t>
      </w:r>
      <w:r w:rsidRPr="00751330">
        <w:rPr>
          <w:sz w:val="22"/>
          <w:szCs w:val="22"/>
        </w:rPr>
        <w:tab/>
      </w:r>
      <w:r w:rsidR="00751330">
        <w:rPr>
          <w:sz w:val="22"/>
          <w:szCs w:val="22"/>
        </w:rPr>
        <w:tab/>
      </w:r>
      <w:r w:rsidRPr="00751330">
        <w:rPr>
          <w:sz w:val="22"/>
          <w:szCs w:val="22"/>
        </w:rPr>
        <w:t>Physical Protection and Transport of SNM and Irradiated Fuel</w:t>
      </w:r>
    </w:p>
    <w:p w:rsidR="006C20E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Inspections of Fu</w:t>
      </w:r>
      <w:r w:rsidR="00B15881" w:rsidRPr="00751330">
        <w:rPr>
          <w:sz w:val="22"/>
          <w:szCs w:val="22"/>
        </w:rPr>
        <w:t xml:space="preserve">el Facilities </w:t>
      </w:r>
      <w:r w:rsidR="00545024">
        <w:rPr>
          <w:sz w:val="22"/>
          <w:szCs w:val="22"/>
        </w:rPr>
        <w:t>10/27</w:t>
      </w:r>
      <w:r w:rsidR="00EB4ABE">
        <w:rPr>
          <w:sz w:val="22"/>
          <w:szCs w:val="22"/>
        </w:rPr>
        <w:t>/17</w:t>
      </w:r>
      <w:r w:rsidR="0009417F" w:rsidRPr="00751330">
        <w:rPr>
          <w:sz w:val="22"/>
          <w:szCs w:val="22"/>
        </w:rPr>
        <w:t xml:space="preserve"> (</w:t>
      </w:r>
      <w:r w:rsidR="00545024">
        <w:rPr>
          <w:sz w:val="22"/>
          <w:szCs w:val="22"/>
        </w:rPr>
        <w:t>17-023</w:t>
      </w:r>
      <w:r w:rsidR="0009417F"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2681</w:t>
      </w:r>
      <w:r w:rsidRPr="00751330">
        <w:rPr>
          <w:sz w:val="22"/>
          <w:szCs w:val="22"/>
        </w:rPr>
        <w:t>/009</w:t>
      </w:r>
      <w:r w:rsidRPr="00751330">
        <w:rPr>
          <w:sz w:val="22"/>
          <w:szCs w:val="22"/>
        </w:rPr>
        <w:tab/>
        <w:t>Inspection Guidance and Requirements for Physical Protection of the Transfer, Loading and Shipment of Irradiated Special Nuclear Material from General Atomics Facility, San Diego, California to U.S. Department of Energy, Idaho National Laboratory, Scoville, Idaho 08/12/10 (10-017)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2682</w:t>
      </w:r>
      <w:r w:rsidRPr="00751330">
        <w:rPr>
          <w:sz w:val="22"/>
          <w:szCs w:val="22"/>
        </w:rPr>
        <w:tab/>
      </w:r>
      <w:r w:rsidRPr="00751330">
        <w:rPr>
          <w:sz w:val="22"/>
          <w:szCs w:val="22"/>
        </w:rPr>
        <w:tab/>
        <w:t>Technical Assistance for Safeguards MC&amp;A Inspections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Pr>
          <w:sz w:val="22"/>
          <w:szCs w:val="22"/>
        </w:rPr>
        <w:tab/>
      </w:r>
      <w:r w:rsidRPr="00751330">
        <w:rPr>
          <w:sz w:val="22"/>
          <w:szCs w:val="22"/>
        </w:rPr>
        <w:t>Fuel Facilities 06/18/84 (84-18)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2683</w:t>
      </w:r>
      <w:r w:rsidRPr="00751330">
        <w:rPr>
          <w:sz w:val="22"/>
          <w:szCs w:val="22"/>
        </w:rPr>
        <w:tab/>
      </w:r>
      <w:r w:rsidRPr="00751330">
        <w:rPr>
          <w:sz w:val="22"/>
          <w:szCs w:val="22"/>
        </w:rPr>
        <w:tab/>
        <w:t xml:space="preserve">MC&amp;A Safeguards Inspection of Fuel Facilities </w:t>
      </w:r>
      <w:r>
        <w:rPr>
          <w:sz w:val="22"/>
          <w:szCs w:val="22"/>
        </w:rPr>
        <w:t>05/09/14</w:t>
      </w:r>
      <w:r w:rsidRPr="00751330">
        <w:rPr>
          <w:sz w:val="22"/>
          <w:szCs w:val="22"/>
        </w:rPr>
        <w:t xml:space="preserve"> (</w:t>
      </w:r>
      <w:r>
        <w:rPr>
          <w:sz w:val="22"/>
          <w:szCs w:val="22"/>
        </w:rPr>
        <w:t>14-011</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2690</w:t>
      </w:r>
      <w:r w:rsidRPr="00751330">
        <w:rPr>
          <w:sz w:val="22"/>
          <w:szCs w:val="22"/>
        </w:rPr>
        <w:tab/>
      </w:r>
      <w:r w:rsidRPr="00751330">
        <w:rPr>
          <w:sz w:val="22"/>
          <w:szCs w:val="22"/>
        </w:rPr>
        <w:tab/>
        <w:t xml:space="preserve">Inspection Program for Dry Storage of Spent Reactor Fuel at Independent Spent Fuel Storage Installations and for 10 CFR Part 71 Transportation </w:t>
      </w:r>
      <w:proofErr w:type="spellStart"/>
      <w:r w:rsidRPr="00751330">
        <w:rPr>
          <w:sz w:val="22"/>
          <w:szCs w:val="22"/>
        </w:rPr>
        <w:t>Packagings</w:t>
      </w:r>
      <w:proofErr w:type="spellEnd"/>
      <w:r w:rsidRPr="00751330">
        <w:rPr>
          <w:sz w:val="22"/>
          <w:szCs w:val="22"/>
        </w:rPr>
        <w:t xml:space="preserve"> 03/09/12 (12-004)</w:t>
      </w:r>
    </w:p>
    <w:p w:rsidR="008C625D" w:rsidRDefault="009C76E2"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2690/011</w:t>
      </w:r>
      <w:r>
        <w:rPr>
          <w:sz w:val="22"/>
          <w:szCs w:val="22"/>
        </w:rPr>
        <w:tab/>
        <w:t xml:space="preserve">Review of Aging Management Programs at Independent Spent Fuel </w:t>
      </w:r>
    </w:p>
    <w:p w:rsidR="009C76E2" w:rsidRPr="00751330" w:rsidRDefault="008C625D"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Rev 1</w:t>
      </w:r>
      <w:r>
        <w:rPr>
          <w:sz w:val="22"/>
          <w:szCs w:val="22"/>
        </w:rPr>
        <w:tab/>
      </w:r>
      <w:r>
        <w:rPr>
          <w:sz w:val="22"/>
          <w:szCs w:val="22"/>
        </w:rPr>
        <w:tab/>
      </w:r>
      <w:r w:rsidR="009C76E2">
        <w:rPr>
          <w:sz w:val="22"/>
          <w:szCs w:val="22"/>
        </w:rPr>
        <w:t>Installations 0</w:t>
      </w:r>
      <w:r>
        <w:rPr>
          <w:sz w:val="22"/>
          <w:szCs w:val="22"/>
        </w:rPr>
        <w:t>2/20/20</w:t>
      </w:r>
      <w:r w:rsidR="009C76E2">
        <w:rPr>
          <w:sz w:val="22"/>
          <w:szCs w:val="22"/>
        </w:rPr>
        <w:t xml:space="preserve"> (</w:t>
      </w:r>
      <w:r>
        <w:rPr>
          <w:sz w:val="22"/>
          <w:szCs w:val="22"/>
        </w:rPr>
        <w:t>20-010</w:t>
      </w:r>
      <w:r w:rsidR="009C76E2">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2694</w:t>
      </w:r>
      <w:r w:rsidRPr="00751330">
        <w:rPr>
          <w:sz w:val="22"/>
          <w:szCs w:val="22"/>
        </w:rPr>
        <w:tab/>
      </w:r>
      <w:r w:rsidRPr="00751330">
        <w:rPr>
          <w:sz w:val="22"/>
          <w:szCs w:val="22"/>
        </w:rPr>
        <w:tab/>
      </w:r>
      <w:r w:rsidR="007B7872">
        <w:rPr>
          <w:sz w:val="22"/>
          <w:szCs w:val="22"/>
        </w:rPr>
        <w:t>Fuel Cycle</w:t>
      </w:r>
      <w:r w:rsidRPr="00751330">
        <w:rPr>
          <w:sz w:val="22"/>
          <w:szCs w:val="22"/>
        </w:rPr>
        <w:t xml:space="preserve"> Facility Construction and</w:t>
      </w:r>
      <w:r w:rsidR="007B7872">
        <w:rPr>
          <w:sz w:val="22"/>
          <w:szCs w:val="22"/>
        </w:rPr>
        <w:t xml:space="preserve"> Pre-o</w:t>
      </w:r>
      <w:r w:rsidRPr="00751330">
        <w:rPr>
          <w:sz w:val="22"/>
          <w:szCs w:val="22"/>
        </w:rPr>
        <w:t>perational Readiness Rev</w:t>
      </w:r>
      <w:r>
        <w:rPr>
          <w:sz w:val="22"/>
          <w:szCs w:val="22"/>
        </w:rPr>
        <w:t xml:space="preserve">iew </w:t>
      </w:r>
      <w:r w:rsidR="007B7872">
        <w:rPr>
          <w:sz w:val="22"/>
          <w:szCs w:val="22"/>
        </w:rPr>
        <w:t>Inspection Programs 0830/17 (17-017</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2696</w:t>
      </w:r>
      <w:r w:rsidRPr="00751330">
        <w:rPr>
          <w:sz w:val="22"/>
          <w:szCs w:val="22"/>
        </w:rPr>
        <w:tab/>
      </w:r>
      <w:r w:rsidRPr="00751330">
        <w:rPr>
          <w:sz w:val="22"/>
          <w:szCs w:val="22"/>
        </w:rPr>
        <w:tab/>
        <w:t>Louisiana Energy Services Gas Centrifuge Facility Construction and Pre-</w:t>
      </w:r>
      <w:r>
        <w:rPr>
          <w:sz w:val="22"/>
          <w:szCs w:val="22"/>
        </w:rPr>
        <w:tab/>
      </w:r>
      <w:r>
        <w:rPr>
          <w:sz w:val="22"/>
          <w:szCs w:val="22"/>
        </w:rPr>
        <w:tab/>
      </w:r>
      <w:r>
        <w:rPr>
          <w:sz w:val="22"/>
          <w:szCs w:val="22"/>
        </w:rPr>
        <w:tab/>
      </w:r>
      <w:r w:rsidR="000E729C">
        <w:rPr>
          <w:sz w:val="22"/>
          <w:szCs w:val="22"/>
        </w:rPr>
        <w:tab/>
      </w:r>
      <w:r w:rsidRPr="00751330">
        <w:rPr>
          <w:sz w:val="22"/>
          <w:szCs w:val="22"/>
        </w:rPr>
        <w:t>Operational Readiness Review Inspection Programs 10/19/06 (06-028)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E55B9" w:rsidRDefault="001E55B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E55B9" w:rsidRDefault="001E55B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2700</w:t>
      </w:r>
      <w:r w:rsidRPr="00751330">
        <w:rPr>
          <w:sz w:val="22"/>
          <w:szCs w:val="22"/>
        </w:rPr>
        <w:tab/>
      </w:r>
      <w:r w:rsidRPr="00751330">
        <w:rPr>
          <w:sz w:val="22"/>
          <w:szCs w:val="22"/>
          <w:u w:val="single"/>
        </w:rPr>
        <w:t>Licensee Contractor and Vendor Inspection Program</w:t>
      </w:r>
      <w:r w:rsidRPr="00751330">
        <w:rPr>
          <w:sz w:val="22"/>
          <w:szCs w:val="22"/>
        </w:rPr>
        <w:t xml:space="preserve">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2800</w:t>
      </w:r>
      <w:r w:rsidRPr="00751330">
        <w:rPr>
          <w:sz w:val="22"/>
          <w:szCs w:val="22"/>
        </w:rPr>
        <w:tab/>
      </w:r>
      <w:r w:rsidRPr="00751330">
        <w:rPr>
          <w:sz w:val="22"/>
          <w:szCs w:val="22"/>
          <w:u w:val="single"/>
        </w:rPr>
        <w:t>Materials Inspection Program</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w:t>
      </w:r>
      <w:r w:rsidRPr="00751330">
        <w:rPr>
          <w:sz w:val="22"/>
          <w:szCs w:val="22"/>
        </w:rPr>
        <w:tab/>
      </w:r>
      <w:r w:rsidRPr="00751330">
        <w:rPr>
          <w:sz w:val="22"/>
          <w:szCs w:val="22"/>
        </w:rPr>
        <w:tab/>
        <w:t>Mater</w:t>
      </w:r>
      <w:r w:rsidR="003D17F7">
        <w:rPr>
          <w:sz w:val="22"/>
          <w:szCs w:val="22"/>
        </w:rPr>
        <w:t>ials Inspection Program 0</w:t>
      </w:r>
      <w:r w:rsidR="001E55B9">
        <w:rPr>
          <w:sz w:val="22"/>
          <w:szCs w:val="22"/>
        </w:rPr>
        <w:t>3/02/20</w:t>
      </w:r>
      <w:r w:rsidR="003D17F7">
        <w:rPr>
          <w:sz w:val="22"/>
          <w:szCs w:val="22"/>
        </w:rPr>
        <w:t xml:space="preserve"> (</w:t>
      </w:r>
      <w:r w:rsidR="001E55B9">
        <w:rPr>
          <w:sz w:val="22"/>
          <w:szCs w:val="22"/>
        </w:rPr>
        <w:t>20</w:t>
      </w:r>
      <w:r w:rsidR="003D17F7">
        <w:rPr>
          <w:sz w:val="22"/>
          <w:szCs w:val="22"/>
        </w:rPr>
        <w:t>-01</w:t>
      </w:r>
      <w:r w:rsidR="001E55B9">
        <w:rPr>
          <w:sz w:val="22"/>
          <w:szCs w:val="22"/>
        </w:rPr>
        <w:t>2</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2800/030</w:t>
      </w:r>
      <w:r w:rsidRPr="00751330">
        <w:rPr>
          <w:sz w:val="22"/>
          <w:szCs w:val="22"/>
        </w:rPr>
        <w:tab/>
        <w:t xml:space="preserve">Verification of the Status of Devices Authorized </w:t>
      </w:r>
      <w:proofErr w:type="gramStart"/>
      <w:r w:rsidRPr="00751330">
        <w:rPr>
          <w:sz w:val="22"/>
          <w:szCs w:val="22"/>
        </w:rPr>
        <w:t>For</w:t>
      </w:r>
      <w:proofErr w:type="gramEnd"/>
      <w:r w:rsidRPr="00751330">
        <w:rPr>
          <w:sz w:val="22"/>
          <w:szCs w:val="22"/>
        </w:rPr>
        <w:t xml:space="preserve"> Use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Under a General License 05/30/00 (00-011)</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2800/032</w:t>
      </w:r>
      <w:r w:rsidRPr="00751330">
        <w:rPr>
          <w:sz w:val="22"/>
          <w:szCs w:val="22"/>
        </w:rPr>
        <w:tab/>
        <w:t>Follow-up - Materials Safeguard Advisory 10/31/01 (01-023)</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2800/036</w:t>
      </w:r>
      <w:r w:rsidRPr="00751330">
        <w:rPr>
          <w:sz w:val="22"/>
          <w:szCs w:val="22"/>
        </w:rPr>
        <w:tab/>
        <w:t>Inspection of Manufacturing and Distribution Licensees</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09/13/04 (04-024)</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2800/037</w:t>
      </w:r>
      <w:r w:rsidRPr="00751330">
        <w:rPr>
          <w:sz w:val="22"/>
          <w:szCs w:val="22"/>
        </w:rPr>
        <w:tab/>
        <w:t xml:space="preserve">Safety Procedures for Panoramic Irradiators </w:t>
      </w:r>
      <w:r>
        <w:rPr>
          <w:sz w:val="22"/>
          <w:szCs w:val="22"/>
        </w:rPr>
        <w:t xml:space="preserve">Rev 1 </w:t>
      </w:r>
      <w:r w:rsidRPr="00751330">
        <w:rPr>
          <w:sz w:val="22"/>
          <w:szCs w:val="22"/>
        </w:rPr>
        <w:t>07/14/05 (05-019)</w:t>
      </w:r>
    </w:p>
    <w:p w:rsidR="00380CCD" w:rsidRDefault="00843F05" w:rsidP="00677A1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80CCD" w:rsidRPr="00751330">
        <w:rPr>
          <w:sz w:val="22"/>
          <w:szCs w:val="22"/>
        </w:rPr>
        <w:t>2800/040</w:t>
      </w:r>
      <w:r w:rsidR="00380CCD" w:rsidRPr="00751330">
        <w:rPr>
          <w:sz w:val="22"/>
          <w:szCs w:val="22"/>
        </w:rPr>
        <w:tab/>
        <w:t>Material Control and Accounting at Nuclear Power Plants and Wet Storage Sites</w:t>
      </w:r>
      <w:r w:rsidR="00D2208B" w:rsidRPr="00751330">
        <w:rPr>
          <w:sz w:val="22"/>
          <w:szCs w:val="22"/>
        </w:rPr>
        <w:t xml:space="preserve"> </w:t>
      </w:r>
      <w:r w:rsidR="0037083A" w:rsidRPr="00751330">
        <w:rPr>
          <w:sz w:val="22"/>
          <w:szCs w:val="22"/>
        </w:rPr>
        <w:t>03/07/11</w:t>
      </w:r>
      <w:r w:rsidR="00D2208B" w:rsidRPr="00751330">
        <w:rPr>
          <w:sz w:val="22"/>
          <w:szCs w:val="22"/>
        </w:rPr>
        <w:t xml:space="preserve"> (11-002)</w:t>
      </w:r>
    </w:p>
    <w:p w:rsidR="007951D6" w:rsidRDefault="007951D6" w:rsidP="0037083A">
      <w:pPr>
        <w:ind w:left="2160" w:hanging="1440"/>
        <w:rPr>
          <w:sz w:val="22"/>
          <w:szCs w:val="22"/>
        </w:rPr>
      </w:pPr>
      <w:r>
        <w:rPr>
          <w:sz w:val="22"/>
          <w:szCs w:val="22"/>
        </w:rPr>
        <w:t>2800/041</w:t>
      </w:r>
      <w:r>
        <w:rPr>
          <w:sz w:val="22"/>
          <w:szCs w:val="22"/>
        </w:rPr>
        <w:tab/>
      </w:r>
      <w:r w:rsidRPr="007951D6">
        <w:rPr>
          <w:sz w:val="22"/>
          <w:szCs w:val="22"/>
        </w:rPr>
        <w:t>10 CFR Part 37 Materials Security Review at Facilities with a Title 10 Code of Federal Regulations Part 73 Physical Protection Program</w:t>
      </w:r>
    </w:p>
    <w:p w:rsidR="007951D6" w:rsidRDefault="0034126C" w:rsidP="0037083A">
      <w:pPr>
        <w:ind w:left="2160" w:hanging="1440"/>
        <w:rPr>
          <w:sz w:val="22"/>
          <w:szCs w:val="22"/>
        </w:rPr>
      </w:pPr>
      <w:r>
        <w:rPr>
          <w:sz w:val="22"/>
          <w:szCs w:val="22"/>
        </w:rPr>
        <w:tab/>
      </w:r>
      <w:r w:rsidR="00E17F1E">
        <w:rPr>
          <w:sz w:val="22"/>
          <w:szCs w:val="22"/>
        </w:rPr>
        <w:t>07/01/15 (15</w:t>
      </w:r>
      <w:r w:rsidR="003D0E50">
        <w:rPr>
          <w:sz w:val="22"/>
          <w:szCs w:val="22"/>
        </w:rPr>
        <w:t>-01</w:t>
      </w:r>
      <w:r w:rsidR="00E17F1E">
        <w:rPr>
          <w:sz w:val="22"/>
          <w:szCs w:val="22"/>
        </w:rPr>
        <w:t>3</w:t>
      </w:r>
      <w:r w:rsidR="007951D6">
        <w:rPr>
          <w:sz w:val="22"/>
          <w:szCs w:val="22"/>
        </w:rPr>
        <w:t>)</w:t>
      </w:r>
    </w:p>
    <w:p w:rsidR="008A0A3E" w:rsidRPr="008A0A3E" w:rsidRDefault="008A0A3E" w:rsidP="000E4C45">
      <w:pPr>
        <w:ind w:left="720"/>
        <w:rPr>
          <w:sz w:val="22"/>
          <w:szCs w:val="22"/>
        </w:rPr>
      </w:pPr>
      <w:r>
        <w:rPr>
          <w:sz w:val="22"/>
          <w:szCs w:val="22"/>
        </w:rPr>
        <w:t>2800/043</w:t>
      </w:r>
      <w:r>
        <w:rPr>
          <w:sz w:val="22"/>
          <w:szCs w:val="22"/>
        </w:rPr>
        <w:tab/>
      </w:r>
      <w:r w:rsidRPr="008A0A3E">
        <w:rPr>
          <w:sz w:val="22"/>
          <w:szCs w:val="22"/>
        </w:rPr>
        <w:t>Insp</w:t>
      </w:r>
      <w:r>
        <w:rPr>
          <w:sz w:val="22"/>
          <w:szCs w:val="22"/>
        </w:rPr>
        <w:t>ection of F</w:t>
      </w:r>
      <w:r w:rsidRPr="008A0A3E">
        <w:rPr>
          <w:sz w:val="22"/>
          <w:szCs w:val="22"/>
        </w:rPr>
        <w:t>acilities Potentially Co</w:t>
      </w:r>
      <w:r w:rsidR="000E4C45">
        <w:rPr>
          <w:sz w:val="22"/>
          <w:szCs w:val="22"/>
        </w:rPr>
        <w:t xml:space="preserve">ntaminated with Discrete Radium Rev </w:t>
      </w:r>
      <w:r w:rsidR="00B736AF">
        <w:rPr>
          <w:sz w:val="22"/>
          <w:szCs w:val="22"/>
        </w:rPr>
        <w:t>3</w:t>
      </w:r>
      <w:r w:rsidR="000E4C45">
        <w:rPr>
          <w:sz w:val="22"/>
          <w:szCs w:val="22"/>
        </w:rPr>
        <w:tab/>
      </w:r>
      <w:r w:rsidR="000E4C45">
        <w:rPr>
          <w:sz w:val="22"/>
          <w:szCs w:val="22"/>
        </w:rPr>
        <w:tab/>
      </w:r>
      <w:r w:rsidRPr="008A0A3E">
        <w:rPr>
          <w:sz w:val="22"/>
          <w:szCs w:val="22"/>
        </w:rPr>
        <w:t>226 Sources</w:t>
      </w:r>
      <w:r w:rsidR="00F71AE0">
        <w:rPr>
          <w:sz w:val="22"/>
          <w:szCs w:val="22"/>
        </w:rPr>
        <w:t xml:space="preserve"> </w:t>
      </w:r>
      <w:r w:rsidR="00B736AF">
        <w:rPr>
          <w:sz w:val="22"/>
          <w:szCs w:val="22"/>
        </w:rPr>
        <w:t>12/20/19</w:t>
      </w:r>
      <w:r w:rsidR="000E4C45">
        <w:rPr>
          <w:sz w:val="22"/>
          <w:szCs w:val="22"/>
        </w:rPr>
        <w:t xml:space="preserve"> (1</w:t>
      </w:r>
      <w:r w:rsidR="00B736AF">
        <w:rPr>
          <w:sz w:val="22"/>
          <w:szCs w:val="22"/>
        </w:rPr>
        <w:t>9</w:t>
      </w:r>
      <w:r w:rsidR="000E4C45">
        <w:rPr>
          <w:sz w:val="22"/>
          <w:szCs w:val="22"/>
        </w:rPr>
        <w:t>-0</w:t>
      </w:r>
      <w:r w:rsidR="00B736AF">
        <w:rPr>
          <w:sz w:val="22"/>
          <w:szCs w:val="22"/>
        </w:rPr>
        <w:t>41</w:t>
      </w:r>
      <w:r w:rsidR="00BB65F5">
        <w:rPr>
          <w:sz w:val="22"/>
          <w:szCs w:val="22"/>
        </w:rPr>
        <w:t>)</w:t>
      </w:r>
    </w:p>
    <w:p w:rsidR="008E4F8D"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2801</w:t>
      </w:r>
      <w:r w:rsidRPr="00751330">
        <w:rPr>
          <w:sz w:val="22"/>
          <w:szCs w:val="22"/>
        </w:rPr>
        <w:tab/>
      </w:r>
      <w:r w:rsidRPr="00751330">
        <w:rPr>
          <w:sz w:val="22"/>
          <w:szCs w:val="22"/>
        </w:rPr>
        <w:tab/>
        <w:t>Uranium Mill 11</w:t>
      </w:r>
      <w:proofErr w:type="gramStart"/>
      <w:r w:rsidRPr="00751330">
        <w:rPr>
          <w:sz w:val="22"/>
          <w:szCs w:val="22"/>
        </w:rPr>
        <w:t>e.(</w:t>
      </w:r>
      <w:proofErr w:type="gramEnd"/>
      <w:r w:rsidRPr="00751330">
        <w:rPr>
          <w:sz w:val="22"/>
          <w:szCs w:val="22"/>
        </w:rPr>
        <w:t>2) Byproduct</w:t>
      </w:r>
      <w:r w:rsidR="00475480" w:rsidRPr="00751330">
        <w:rPr>
          <w:sz w:val="22"/>
          <w:szCs w:val="22"/>
        </w:rPr>
        <w:t xml:space="preserve"> Material Disposal Site and </w:t>
      </w:r>
      <w:r w:rsidRPr="00751330">
        <w:rPr>
          <w:sz w:val="22"/>
          <w:szCs w:val="22"/>
        </w:rPr>
        <w:t>Facility Inspection Program 08/25/00 (00-014)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2810</w:t>
      </w:r>
      <w:r w:rsidRPr="00751330">
        <w:rPr>
          <w:sz w:val="22"/>
          <w:szCs w:val="22"/>
        </w:rPr>
        <w:tab/>
      </w:r>
      <w:r w:rsidRPr="00751330">
        <w:rPr>
          <w:sz w:val="22"/>
          <w:szCs w:val="22"/>
        </w:rPr>
        <w:tab/>
        <w:t xml:space="preserve">Master Materials License </w:t>
      </w:r>
      <w:r>
        <w:rPr>
          <w:sz w:val="22"/>
          <w:szCs w:val="22"/>
        </w:rPr>
        <w:t xml:space="preserve">Oversight and </w:t>
      </w:r>
      <w:r w:rsidRPr="00751330">
        <w:rPr>
          <w:sz w:val="22"/>
          <w:szCs w:val="22"/>
        </w:rPr>
        <w:t xml:space="preserve">Inspection Program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10/11/12 (12-023</w:t>
      </w:r>
      <w:r w:rsidRPr="00751330">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2815</w:t>
      </w:r>
      <w:r w:rsidRPr="00751330">
        <w:rPr>
          <w:sz w:val="22"/>
          <w:szCs w:val="22"/>
        </w:rPr>
        <w:tab/>
      </w:r>
      <w:r w:rsidRPr="00751330">
        <w:rPr>
          <w:sz w:val="22"/>
          <w:szCs w:val="22"/>
        </w:rPr>
        <w:tab/>
        <w:t>Construction and Preoperational Inspection of Panoramic,</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Wet-Source-Storage Gamma Irradiators 03/27/01 (01-010)</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2882</w:t>
      </w:r>
      <w:r w:rsidRPr="00751330">
        <w:rPr>
          <w:sz w:val="22"/>
          <w:szCs w:val="22"/>
        </w:rPr>
        <w:tab/>
      </w:r>
      <w:r w:rsidRPr="00751330">
        <w:rPr>
          <w:sz w:val="22"/>
          <w:szCs w:val="22"/>
        </w:rPr>
        <w:tab/>
        <w:t xml:space="preserve">Transfer of NRC License Files to Agreement State(s) </w:t>
      </w:r>
    </w:p>
    <w:p w:rsidR="005F7B79" w:rsidRDefault="005F7B79" w:rsidP="005F7B79">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12/03/01 (01-029)</w:t>
      </w:r>
    </w:p>
    <w:p w:rsidR="005F7B79" w:rsidRDefault="005F7B79"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75927" w:rsidRDefault="00A75927"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Pr="00751330" w:rsidRDefault="005F7B79" w:rsidP="005F7B79">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2900</w:t>
      </w:r>
      <w:r w:rsidRPr="00751330">
        <w:rPr>
          <w:sz w:val="22"/>
          <w:szCs w:val="22"/>
        </w:rPr>
        <w:tab/>
      </w:r>
      <w:r w:rsidRPr="00751330">
        <w:rPr>
          <w:sz w:val="22"/>
          <w:szCs w:val="22"/>
          <w:u w:val="single"/>
        </w:rPr>
        <w:t>Performance Appraisal Program</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2901</w:t>
      </w:r>
      <w:r w:rsidRPr="00751330">
        <w:rPr>
          <w:sz w:val="22"/>
          <w:szCs w:val="22"/>
        </w:rPr>
        <w:tab/>
      </w:r>
      <w:r w:rsidRPr="00751330">
        <w:rPr>
          <w:sz w:val="22"/>
          <w:szCs w:val="22"/>
        </w:rPr>
        <w:tab/>
        <w:t xml:space="preserve">Team Inspections 08/24/01 (01-016)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2920</w:t>
      </w:r>
      <w:r w:rsidRPr="00751330">
        <w:rPr>
          <w:sz w:val="22"/>
          <w:szCs w:val="22"/>
        </w:rPr>
        <w:tab/>
      </w:r>
      <w:r w:rsidRPr="00751330">
        <w:rPr>
          <w:sz w:val="22"/>
          <w:szCs w:val="22"/>
        </w:rPr>
        <w:tab/>
        <w:t>Construction Appraisal Team Inspection Program 03/29/85 (85-11)</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3000</w:t>
      </w:r>
      <w:r w:rsidRPr="00751330">
        <w:rPr>
          <w:sz w:val="22"/>
          <w:szCs w:val="22"/>
        </w:rPr>
        <w:tab/>
      </w:r>
      <w:r w:rsidRPr="00751330">
        <w:rPr>
          <w:sz w:val="22"/>
          <w:szCs w:val="22"/>
          <w:u w:val="single"/>
        </w:rPr>
        <w:t>Management Meetings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30800</w:t>
      </w:r>
      <w:r w:rsidRPr="00751330">
        <w:rPr>
          <w:sz w:val="22"/>
          <w:szCs w:val="22"/>
        </w:rPr>
        <w:tab/>
      </w:r>
      <w:r w:rsidRPr="00751330">
        <w:rPr>
          <w:sz w:val="22"/>
          <w:szCs w:val="22"/>
        </w:rPr>
        <w:tab/>
        <w:t>Initial Management Meeting - Materials Licensees</w:t>
      </w:r>
      <w:r>
        <w:rPr>
          <w:sz w:val="22"/>
          <w:szCs w:val="22"/>
        </w:rPr>
        <w:t xml:space="preserve"> </w:t>
      </w:r>
      <w:r w:rsidRPr="00751330">
        <w:rPr>
          <w:sz w:val="22"/>
          <w:szCs w:val="22"/>
        </w:rPr>
        <w:t>10/01/76 (76-26)</w:t>
      </w: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3100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3200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D1CFE" w:rsidRPr="00751330" w:rsidRDefault="008D1CFE"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3300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r w:rsidRPr="00751330">
        <w:rPr>
          <w:sz w:val="22"/>
          <w:szCs w:val="22"/>
          <w:u w:val="single"/>
        </w:rPr>
        <w:t>Reserved</w:t>
      </w: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75927" w:rsidRDefault="00A7592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lastRenderedPageBreak/>
        <w:t>3500</w:t>
      </w:r>
      <w:r w:rsidRPr="00751330">
        <w:rPr>
          <w:sz w:val="22"/>
          <w:szCs w:val="22"/>
        </w:rPr>
        <w:tab/>
      </w:r>
      <w:r w:rsidRPr="00751330">
        <w:rPr>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35002</w:t>
      </w:r>
      <w:r w:rsidRPr="00751330">
        <w:rPr>
          <w:sz w:val="22"/>
          <w:szCs w:val="22"/>
        </w:rPr>
        <w:tab/>
      </w:r>
      <w:r w:rsidRPr="00751330">
        <w:rPr>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35004</w:t>
      </w:r>
      <w:r w:rsidRPr="00751330">
        <w:rPr>
          <w:sz w:val="22"/>
          <w:szCs w:val="22"/>
        </w:rPr>
        <w:tab/>
      </w:r>
      <w:r w:rsidRPr="00751330">
        <w:rPr>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35006</w:t>
      </w:r>
      <w:r w:rsidRPr="00751330">
        <w:rPr>
          <w:sz w:val="22"/>
          <w:szCs w:val="22"/>
        </w:rPr>
        <w:tab/>
      </w:r>
      <w:r w:rsidRPr="00751330">
        <w:rPr>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28757F">
        <w:rPr>
          <w:color w:val="000000"/>
          <w:sz w:val="22"/>
          <w:szCs w:val="22"/>
        </w:rPr>
        <w:t>35007</w:t>
      </w:r>
      <w:r w:rsidR="0028757F">
        <w:rPr>
          <w:color w:val="000000"/>
          <w:sz w:val="22"/>
          <w:szCs w:val="22"/>
        </w:rPr>
        <w:tab/>
      </w:r>
      <w:r w:rsidRPr="00751330">
        <w:rPr>
          <w:color w:val="000000"/>
          <w:sz w:val="22"/>
          <w:szCs w:val="22"/>
        </w:rPr>
        <w:t xml:space="preserve"> </w:t>
      </w:r>
      <w:r w:rsidRPr="00751330">
        <w:rPr>
          <w:color w:val="000000"/>
          <w:sz w:val="22"/>
          <w:szCs w:val="22"/>
        </w:rPr>
        <w:tab/>
      </w:r>
      <w:r w:rsidRPr="00751330">
        <w:rPr>
          <w:sz w:val="22"/>
          <w:szCs w:val="22"/>
        </w:rPr>
        <w:t xml:space="preserve">Quality Assurance Program Implementation During Construction and Pre-Construction Activities </w:t>
      </w:r>
      <w:r w:rsidR="00DB2149">
        <w:rPr>
          <w:sz w:val="22"/>
          <w:szCs w:val="22"/>
        </w:rPr>
        <w:t>12/08/16 (16-032</w:t>
      </w:r>
      <w:r w:rsidRPr="00751330">
        <w:rPr>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35012</w:t>
      </w:r>
      <w:r w:rsidRPr="00751330">
        <w:rPr>
          <w:sz w:val="22"/>
          <w:szCs w:val="22"/>
        </w:rPr>
        <w:tab/>
      </w:r>
      <w:r w:rsidRPr="00751330">
        <w:rPr>
          <w:sz w:val="22"/>
          <w:szCs w:val="22"/>
        </w:rPr>
        <w:tab/>
        <w:t xml:space="preserve">Early Site Permit Quality Assurance Controls Assessment and </w:t>
      </w:r>
    </w:p>
    <w:p w:rsidR="00410CB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Conclusion 05/29/03 (03-018)</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35017</w:t>
      </w:r>
      <w:r w:rsidRPr="00751330">
        <w:rPr>
          <w:sz w:val="22"/>
          <w:szCs w:val="22"/>
        </w:rPr>
        <w:tab/>
      </w:r>
      <w:r w:rsidRPr="00751330">
        <w:rPr>
          <w:sz w:val="22"/>
          <w:szCs w:val="22"/>
        </w:rPr>
        <w:tab/>
        <w:t>Quality Assurance Implementation Inspection 07/29/08 (08-021)</w:t>
      </w:r>
    </w:p>
    <w:p w:rsidR="005F7B79" w:rsidRPr="00751330" w:rsidRDefault="005F7B79" w:rsidP="005F7B79">
      <w:pPr>
        <w:rPr>
          <w:color w:val="000000"/>
          <w:sz w:val="22"/>
          <w:szCs w:val="22"/>
        </w:rPr>
      </w:pPr>
      <w:r w:rsidRPr="00751330">
        <w:rPr>
          <w:sz w:val="22"/>
          <w:szCs w:val="22"/>
        </w:rPr>
        <w:tab/>
      </w:r>
      <w:r w:rsidRPr="00751330">
        <w:rPr>
          <w:color w:val="000000"/>
          <w:sz w:val="22"/>
          <w:szCs w:val="22"/>
        </w:rPr>
        <w:t>35023</w:t>
      </w:r>
      <w:r w:rsidRPr="00751330">
        <w:rPr>
          <w:color w:val="000000"/>
          <w:sz w:val="22"/>
          <w:szCs w:val="22"/>
        </w:rPr>
        <w:tab/>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Design Reliability Assurance Program</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35031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Design Certification Pre-Meeting</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Pre-Docketing Design Certification Quality Assurance Controls Inspection</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35033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Post-Docketing Design Certification Quality Assurance </w:t>
      </w:r>
      <w:r>
        <w:rPr>
          <w:sz w:val="22"/>
          <w:szCs w:val="22"/>
        </w:rPr>
        <w:tab/>
      </w:r>
      <w:r>
        <w:rPr>
          <w:sz w:val="22"/>
          <w:szCs w:val="22"/>
        </w:rPr>
        <w:tab/>
      </w:r>
      <w:r>
        <w:rPr>
          <w:sz w:val="22"/>
          <w:szCs w:val="22"/>
        </w:rPr>
        <w:tab/>
      </w:r>
      <w:r w:rsidR="00677A1F">
        <w:rPr>
          <w:sz w:val="22"/>
          <w:szCs w:val="22"/>
        </w:rPr>
        <w:tab/>
      </w:r>
      <w:r w:rsidRPr="00751330">
        <w:rPr>
          <w:sz w:val="22"/>
          <w:szCs w:val="22"/>
        </w:rPr>
        <w:t>Controls Inspection</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35034</w:t>
      </w:r>
      <w:r w:rsidRPr="00751330">
        <w:rPr>
          <w:sz w:val="22"/>
          <w:szCs w:val="22"/>
        </w:rPr>
        <w:tab/>
      </w:r>
      <w:r w:rsidRPr="00751330">
        <w:rPr>
          <w:sz w:val="22"/>
          <w:szCs w:val="22"/>
        </w:rPr>
        <w:tab/>
        <w:t>Design Certification Testing Inspection 01/27/10 (10-003)</w:t>
      </w:r>
    </w:p>
    <w:p w:rsidR="005F7B79" w:rsidRDefault="005F7B79" w:rsidP="005F7B79">
      <w:pPr>
        <w:ind w:left="2160" w:hanging="1440"/>
        <w:rPr>
          <w:sz w:val="22"/>
          <w:szCs w:val="22"/>
        </w:rPr>
      </w:pPr>
      <w:r w:rsidRPr="00751330">
        <w:rPr>
          <w:sz w:val="22"/>
          <w:szCs w:val="22"/>
        </w:rPr>
        <w:t>35101</w:t>
      </w:r>
      <w:r w:rsidRPr="00751330">
        <w:rPr>
          <w:sz w:val="22"/>
          <w:szCs w:val="22"/>
        </w:rPr>
        <w:tab/>
        <w:t>QA Program Implementation Inspection f</w:t>
      </w:r>
      <w:r>
        <w:rPr>
          <w:sz w:val="22"/>
          <w:szCs w:val="22"/>
        </w:rPr>
        <w:t>or Operational Programs 07/08/16 (16-015</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35701</w:t>
      </w:r>
      <w:r w:rsidRPr="00751330">
        <w:rPr>
          <w:sz w:val="22"/>
          <w:szCs w:val="22"/>
        </w:rPr>
        <w:tab/>
      </w:r>
      <w:r w:rsidRPr="00751330">
        <w:rPr>
          <w:sz w:val="22"/>
          <w:szCs w:val="22"/>
        </w:rPr>
        <w:tab/>
        <w:t>Quality Assurance Program Review 09/17/01 (01-017)</w:t>
      </w:r>
    </w:p>
    <w:p w:rsidR="000E729C" w:rsidRDefault="000E729C"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35710</w:t>
      </w:r>
      <w:r>
        <w:rPr>
          <w:sz w:val="22"/>
          <w:szCs w:val="22"/>
        </w:rPr>
        <w:tab/>
      </w:r>
      <w:r>
        <w:rPr>
          <w:sz w:val="22"/>
          <w:szCs w:val="22"/>
        </w:rPr>
        <w:tab/>
        <w:t>Quality Assurance Inspection of Software</w:t>
      </w:r>
      <w:r w:rsidR="009C76E2">
        <w:rPr>
          <w:sz w:val="22"/>
          <w:szCs w:val="22"/>
        </w:rPr>
        <w:t xml:space="preserve"> Used in Nuclear Applications</w:t>
      </w:r>
    </w:p>
    <w:p w:rsidR="009C76E2" w:rsidRPr="00751330" w:rsidRDefault="009C76E2"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01/30/18 (18-002)</w:t>
      </w:r>
    </w:p>
    <w:p w:rsidR="005F7B79" w:rsidRDefault="005F7B79"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35962</w:t>
      </w:r>
      <w:r w:rsidRPr="00751330">
        <w:rPr>
          <w:sz w:val="22"/>
          <w:szCs w:val="22"/>
        </w:rPr>
        <w:tab/>
      </w:r>
      <w:r w:rsidR="0032716E">
        <w:rPr>
          <w:sz w:val="22"/>
          <w:szCs w:val="22"/>
        </w:rPr>
        <w:tab/>
      </w:r>
      <w:r w:rsidR="00CE6157">
        <w:rPr>
          <w:sz w:val="22"/>
          <w:szCs w:val="22"/>
        </w:rPr>
        <w:t>RESERVED</w:t>
      </w:r>
      <w:r w:rsidRPr="00751330">
        <w:rPr>
          <w:sz w:val="22"/>
          <w:szCs w:val="22"/>
        </w:rPr>
        <w:t xml:space="preserve"> for Part 52 QA Program Evaluation of Engineering Service Organization</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3600</w:t>
      </w:r>
      <w:r w:rsidRPr="00751330">
        <w:rPr>
          <w:sz w:val="22"/>
          <w:szCs w:val="22"/>
        </w:rPr>
        <w:tab/>
      </w:r>
      <w:r w:rsidRPr="00751330">
        <w:rPr>
          <w:sz w:val="22"/>
          <w:szCs w:val="22"/>
          <w:u w:val="single"/>
        </w:rPr>
        <w:t>Organization and Administration</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bookmarkStart w:id="1" w:name="OLE_LINK3"/>
      <w:bookmarkStart w:id="2" w:name="OLE_LINK4"/>
      <w:r w:rsidRPr="00751330">
        <w:rPr>
          <w:sz w:val="22"/>
          <w:szCs w:val="22"/>
        </w:rPr>
        <w:t>36100</w:t>
      </w:r>
      <w:r w:rsidRPr="00751330">
        <w:rPr>
          <w:sz w:val="22"/>
          <w:szCs w:val="22"/>
        </w:rPr>
        <w:tab/>
      </w:r>
      <w:r w:rsidRPr="00751330">
        <w:rPr>
          <w:sz w:val="22"/>
          <w:szCs w:val="22"/>
        </w:rPr>
        <w:tab/>
        <w:t>Inspection of 10 CFR Parts 21 and 50.55(e) Programs for</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Reporting Defects and Noncompliance</w:t>
      </w:r>
      <w:bookmarkEnd w:id="1"/>
      <w:bookmarkEnd w:id="2"/>
      <w:r w:rsidR="00677A1F">
        <w:rPr>
          <w:sz w:val="22"/>
          <w:szCs w:val="22"/>
        </w:rPr>
        <w:t xml:space="preserve"> 05/16/19 (19-015</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36100.01</w:t>
      </w:r>
      <w:r w:rsidRPr="00751330">
        <w:rPr>
          <w:sz w:val="22"/>
          <w:szCs w:val="22"/>
        </w:rPr>
        <w:tab/>
        <w:t xml:space="preserve">Inspection of 10 CFR Part 21 and Programs for Reporting Defects and Noncompliance During Construction </w:t>
      </w:r>
      <w:r w:rsidR="00F01B33">
        <w:rPr>
          <w:sz w:val="22"/>
          <w:szCs w:val="22"/>
        </w:rPr>
        <w:t>11/13/19</w:t>
      </w:r>
      <w:r w:rsidRPr="00751330">
        <w:rPr>
          <w:sz w:val="22"/>
          <w:szCs w:val="22"/>
        </w:rPr>
        <w:t xml:space="preserve"> (1</w:t>
      </w:r>
      <w:r w:rsidR="00F01B33">
        <w:rPr>
          <w:sz w:val="22"/>
          <w:szCs w:val="22"/>
        </w:rPr>
        <w:t>9</w:t>
      </w:r>
      <w:r w:rsidRPr="00751330">
        <w:rPr>
          <w:sz w:val="22"/>
          <w:szCs w:val="22"/>
        </w:rPr>
        <w:t>-0</w:t>
      </w:r>
      <w:r w:rsidR="00F01B33">
        <w:rPr>
          <w:sz w:val="22"/>
          <w:szCs w:val="22"/>
        </w:rPr>
        <w:t>35</w:t>
      </w:r>
      <w:r w:rsidRPr="00751330">
        <w:rPr>
          <w:sz w:val="22"/>
          <w:szCs w:val="22"/>
        </w:rPr>
        <w:t>)</w:t>
      </w:r>
    </w:p>
    <w:p w:rsidR="00843F05" w:rsidRDefault="00843F05" w:rsidP="00843F05">
      <w:pPr>
        <w:ind w:left="2160" w:hanging="1440"/>
        <w:rPr>
          <w:sz w:val="22"/>
          <w:szCs w:val="22"/>
        </w:rPr>
      </w:pPr>
      <w:r w:rsidRPr="00751330">
        <w:rPr>
          <w:sz w:val="22"/>
          <w:szCs w:val="22"/>
        </w:rPr>
        <w:t>36302</w:t>
      </w:r>
      <w:r w:rsidRPr="00751330">
        <w:rPr>
          <w:sz w:val="22"/>
          <w:szCs w:val="22"/>
        </w:rPr>
        <w:tab/>
        <w:t>Part 52. Operati</w:t>
      </w:r>
      <w:r>
        <w:rPr>
          <w:sz w:val="22"/>
          <w:szCs w:val="22"/>
        </w:rPr>
        <w:t>onal Staffing 08/19/08 (08-024)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36801</w:t>
      </w:r>
      <w:r w:rsidRPr="00751330">
        <w:rPr>
          <w:sz w:val="22"/>
          <w:szCs w:val="22"/>
        </w:rPr>
        <w:tab/>
      </w:r>
      <w:r>
        <w:rPr>
          <w:sz w:val="22"/>
          <w:szCs w:val="22"/>
        </w:rPr>
        <w:tab/>
      </w:r>
      <w:r w:rsidRPr="00751330">
        <w:rPr>
          <w:sz w:val="22"/>
          <w:szCs w:val="22"/>
        </w:rPr>
        <w:t xml:space="preserve">Organization, Management, and Cost Controls at Permanently </w:t>
      </w:r>
      <w:proofErr w:type="spellStart"/>
      <w:r w:rsidRPr="00751330">
        <w:rPr>
          <w:sz w:val="22"/>
          <w:szCs w:val="22"/>
        </w:rPr>
        <w:t>Shutdown</w:t>
      </w:r>
      <w:proofErr w:type="spellEnd"/>
      <w:r w:rsidRPr="00751330">
        <w:rPr>
          <w:sz w:val="22"/>
          <w:szCs w:val="22"/>
        </w:rPr>
        <w:t xml:space="preserve"> </w:t>
      </w:r>
      <w:r>
        <w:rPr>
          <w:sz w:val="22"/>
          <w:szCs w:val="22"/>
        </w:rPr>
        <w:tab/>
      </w:r>
      <w:r>
        <w:rPr>
          <w:sz w:val="22"/>
          <w:szCs w:val="22"/>
        </w:rPr>
        <w:tab/>
      </w:r>
      <w:r>
        <w:rPr>
          <w:sz w:val="22"/>
          <w:szCs w:val="22"/>
        </w:rPr>
        <w:tab/>
      </w:r>
      <w:r w:rsidR="00785279">
        <w:rPr>
          <w:sz w:val="22"/>
          <w:szCs w:val="22"/>
        </w:rPr>
        <w:tab/>
      </w:r>
      <w:r w:rsidRPr="00751330">
        <w:rPr>
          <w:sz w:val="22"/>
          <w:szCs w:val="22"/>
        </w:rPr>
        <w:t>Reactors 08/11/97 (97-012)</w:t>
      </w: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3700</w:t>
      </w:r>
      <w:r w:rsidRPr="00751330">
        <w:rPr>
          <w:sz w:val="22"/>
          <w:szCs w:val="22"/>
        </w:rPr>
        <w:tab/>
      </w:r>
      <w:r w:rsidRPr="00751330">
        <w:rPr>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473CD6" w:rsidP="00473CD6">
      <w:pPr>
        <w:ind w:left="2160" w:hanging="1440"/>
        <w:rPr>
          <w:sz w:val="22"/>
          <w:szCs w:val="22"/>
        </w:rPr>
      </w:pPr>
      <w:r w:rsidRPr="00751330">
        <w:rPr>
          <w:sz w:val="22"/>
          <w:szCs w:val="22"/>
        </w:rPr>
        <w:t>37060</w:t>
      </w:r>
      <w:r w:rsidRPr="00751330">
        <w:rPr>
          <w:sz w:val="22"/>
          <w:szCs w:val="22"/>
        </w:rPr>
        <w:tab/>
        <w:t xml:space="preserve">Inspections under the 10CFR Part 50.69 Special Program </w:t>
      </w:r>
    </w:p>
    <w:p w:rsidR="00473CD6" w:rsidRPr="00751330" w:rsidRDefault="00473CD6" w:rsidP="00FF3F51">
      <w:pPr>
        <w:ind w:left="2160"/>
        <w:rPr>
          <w:sz w:val="22"/>
          <w:szCs w:val="22"/>
        </w:rPr>
      </w:pPr>
      <w:r w:rsidRPr="00751330">
        <w:rPr>
          <w:sz w:val="22"/>
          <w:szCs w:val="22"/>
        </w:rPr>
        <w:t>09/14/11 (11-016)</w:t>
      </w:r>
    </w:p>
    <w:p w:rsidR="00410CB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37700</w:t>
      </w:r>
      <w:r w:rsidRPr="00751330">
        <w:rPr>
          <w:sz w:val="22"/>
          <w:szCs w:val="22"/>
        </w:rPr>
        <w:tab/>
      </w:r>
      <w:r w:rsidRPr="00751330">
        <w:rPr>
          <w:sz w:val="22"/>
          <w:szCs w:val="22"/>
        </w:rPr>
        <w:tab/>
        <w:t>Design Changes, and Modifications 09/17/01 (01-017)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37801</w:t>
      </w:r>
      <w:r w:rsidRPr="00751330">
        <w:rPr>
          <w:sz w:val="22"/>
          <w:szCs w:val="22"/>
        </w:rPr>
        <w:tab/>
      </w:r>
      <w:r w:rsidRPr="00751330">
        <w:rPr>
          <w:sz w:val="22"/>
          <w:szCs w:val="22"/>
        </w:rPr>
        <w:tab/>
        <w:t>Safety Reviews, Design Changes, and Modifications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Permanently </w:t>
      </w:r>
      <w:proofErr w:type="spellStart"/>
      <w:r w:rsidRPr="00751330">
        <w:rPr>
          <w:sz w:val="22"/>
          <w:szCs w:val="22"/>
        </w:rPr>
        <w:t>Shutdown</w:t>
      </w:r>
      <w:proofErr w:type="spellEnd"/>
      <w:r w:rsidRPr="00751330">
        <w:rPr>
          <w:sz w:val="22"/>
          <w:szCs w:val="22"/>
        </w:rPr>
        <w:t xml:space="preserve"> Reactors 08/11/97 (97-012)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37803</w:t>
      </w:r>
      <w:r w:rsidRPr="00751330">
        <w:rPr>
          <w:sz w:val="22"/>
          <w:szCs w:val="22"/>
        </w:rPr>
        <w:tab/>
      </w:r>
      <w:r w:rsidRPr="00751330">
        <w:rPr>
          <w:sz w:val="22"/>
          <w:szCs w:val="22"/>
        </w:rPr>
        <w:tab/>
      </w:r>
      <w:r w:rsidR="00D91340" w:rsidRPr="00751330">
        <w:rPr>
          <w:sz w:val="22"/>
          <w:szCs w:val="22"/>
        </w:rPr>
        <w:t>RESERVED</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37804</w:t>
      </w:r>
      <w:r w:rsidRPr="00751330">
        <w:rPr>
          <w:sz w:val="22"/>
          <w:szCs w:val="22"/>
        </w:rPr>
        <w:tab/>
      </w:r>
      <w:r w:rsidRPr="00751330">
        <w:rPr>
          <w:sz w:val="22"/>
          <w:szCs w:val="22"/>
        </w:rPr>
        <w:tab/>
        <w:t>Aircraft Impact Assessment Inspection 02/09/12 (12-001)</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37805 </w:t>
      </w:r>
      <w:r w:rsidRPr="00751330">
        <w:rPr>
          <w:sz w:val="22"/>
          <w:szCs w:val="22"/>
        </w:rPr>
        <w:tab/>
      </w:r>
      <w:r>
        <w:rPr>
          <w:sz w:val="22"/>
          <w:szCs w:val="22"/>
        </w:rPr>
        <w:tab/>
      </w:r>
      <w:r w:rsidRPr="00751330">
        <w:rPr>
          <w:sz w:val="22"/>
          <w:szCs w:val="22"/>
        </w:rPr>
        <w:t>Engineering Design Verification Inspections 04/25/11 (11-007)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r w:rsidRPr="00751330">
        <w:rPr>
          <w:sz w:val="22"/>
          <w:szCs w:val="22"/>
        </w:rPr>
        <w:lastRenderedPageBreak/>
        <w:t>3800</w:t>
      </w:r>
      <w:r w:rsidRPr="00751330">
        <w:rPr>
          <w:sz w:val="22"/>
          <w:szCs w:val="22"/>
        </w:rPr>
        <w:tab/>
      </w:r>
      <w:r w:rsidRPr="00751330">
        <w:rPr>
          <w:sz w:val="22"/>
          <w:szCs w:val="22"/>
          <w:u w:val="single"/>
        </w:rPr>
        <w:t>Procurement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3900</w:t>
      </w:r>
      <w:r w:rsidRPr="00751330">
        <w:rPr>
          <w:sz w:val="22"/>
          <w:szCs w:val="22"/>
        </w:rPr>
        <w:tab/>
      </w:r>
      <w:r w:rsidRPr="00751330">
        <w:rPr>
          <w:sz w:val="22"/>
          <w:szCs w:val="22"/>
          <w:u w:val="single"/>
        </w:rPr>
        <w:t>Records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39701</w:t>
      </w:r>
      <w:r w:rsidRPr="00751330">
        <w:rPr>
          <w:sz w:val="22"/>
          <w:szCs w:val="22"/>
        </w:rPr>
        <w:tab/>
      </w:r>
      <w:r w:rsidRPr="00751330">
        <w:rPr>
          <w:sz w:val="22"/>
          <w:szCs w:val="22"/>
        </w:rPr>
        <w:tab/>
        <w:t>Records Program 09/17/01 (01-017)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4000</w:t>
      </w:r>
      <w:r w:rsidRPr="00751330">
        <w:rPr>
          <w:sz w:val="22"/>
          <w:szCs w:val="22"/>
        </w:rPr>
        <w:tab/>
      </w:r>
      <w:r w:rsidRPr="00751330">
        <w:rPr>
          <w:sz w:val="22"/>
          <w:szCs w:val="22"/>
          <w:u w:val="single"/>
        </w:rPr>
        <w:t>Review and Audit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40002</w:t>
      </w:r>
      <w:r w:rsidRPr="00751330">
        <w:rPr>
          <w:sz w:val="22"/>
          <w:szCs w:val="22"/>
        </w:rPr>
        <w:tab/>
      </w:r>
      <w:r w:rsidRPr="00751330">
        <w:rPr>
          <w:sz w:val="22"/>
          <w:szCs w:val="22"/>
        </w:rPr>
        <w:tab/>
        <w:t>Inspections to Review Allegations 06/28/02 (02-024)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40100</w:t>
      </w:r>
      <w:r w:rsidRPr="00751330">
        <w:rPr>
          <w:sz w:val="22"/>
          <w:szCs w:val="22"/>
        </w:rPr>
        <w:tab/>
      </w:r>
      <w:r w:rsidRPr="00751330">
        <w:rPr>
          <w:sz w:val="22"/>
          <w:szCs w:val="22"/>
        </w:rPr>
        <w:tab/>
        <w:t>Independent Safety Culture Assessment Follow</w:t>
      </w:r>
      <w:r>
        <w:rPr>
          <w:sz w:val="22"/>
          <w:szCs w:val="22"/>
        </w:rPr>
        <w:t>-</w:t>
      </w:r>
      <w:r w:rsidRPr="00751330">
        <w:rPr>
          <w:sz w:val="22"/>
          <w:szCs w:val="22"/>
        </w:rPr>
        <w:t xml:space="preserve">up </w:t>
      </w:r>
      <w:r w:rsidR="00116C7A">
        <w:rPr>
          <w:sz w:val="22"/>
          <w:szCs w:val="22"/>
        </w:rPr>
        <w:t>07/26/18 (18-022</w:t>
      </w:r>
      <w:r w:rsidRPr="00751330">
        <w:rPr>
          <w:sz w:val="22"/>
          <w:szCs w:val="22"/>
        </w:rPr>
        <w:t>)</w:t>
      </w:r>
    </w:p>
    <w:p w:rsidR="005F7B79" w:rsidRDefault="005F7B79" w:rsidP="005F7B79">
      <w:pPr>
        <w:ind w:left="2160" w:hanging="1440"/>
        <w:rPr>
          <w:sz w:val="22"/>
          <w:szCs w:val="22"/>
        </w:rPr>
      </w:pPr>
      <w:r w:rsidRPr="00751330">
        <w:rPr>
          <w:sz w:val="22"/>
          <w:szCs w:val="22"/>
        </w:rPr>
        <w:t>40505</w:t>
      </w:r>
      <w:r w:rsidRPr="00751330">
        <w:rPr>
          <w:sz w:val="22"/>
          <w:szCs w:val="22"/>
        </w:rPr>
        <w:tab/>
      </w:r>
      <w:r w:rsidR="00D91340" w:rsidRPr="00751330">
        <w:rPr>
          <w:sz w:val="22"/>
          <w:szCs w:val="22"/>
        </w:rPr>
        <w:t>RESERVED</w:t>
      </w:r>
      <w:r w:rsidRPr="00751330">
        <w:rPr>
          <w:sz w:val="22"/>
          <w:szCs w:val="22"/>
        </w:rPr>
        <w:t xml:space="preserve"> for </w:t>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Effectiveness of Process to Identify, Resolve, and Prevent Construction Problems</w:t>
      </w:r>
    </w:p>
    <w:p w:rsidR="005F7B79" w:rsidRPr="00751330" w:rsidRDefault="005F7B79" w:rsidP="005F7B79">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51330">
        <w:rPr>
          <w:sz w:val="22"/>
          <w:szCs w:val="22"/>
        </w:rPr>
        <w:tab/>
      </w:r>
      <w:r w:rsidRPr="00751330">
        <w:rPr>
          <w:sz w:val="22"/>
          <w:szCs w:val="22"/>
        </w:rPr>
        <w:tab/>
        <w:t>40600</w:t>
      </w:r>
      <w:r w:rsidRPr="00751330">
        <w:rPr>
          <w:sz w:val="22"/>
          <w:szCs w:val="22"/>
        </w:rPr>
        <w:tab/>
        <w:t>Licensee Program for Inspections, Tests, Analyses,</w:t>
      </w:r>
    </w:p>
    <w:p w:rsidR="005F7B79" w:rsidRPr="00751330" w:rsidRDefault="005F7B79" w:rsidP="005F7B79">
      <w:pPr>
        <w:tabs>
          <w:tab w:val="left" w:pos="720"/>
          <w:tab w:val="left" w:pos="1440"/>
        </w:tabs>
        <w:ind w:left="2160" w:hanging="2160"/>
        <w:rPr>
          <w:sz w:val="22"/>
          <w:szCs w:val="22"/>
        </w:rPr>
      </w:pPr>
      <w:r w:rsidRPr="00751330">
        <w:rPr>
          <w:sz w:val="22"/>
          <w:szCs w:val="22"/>
        </w:rPr>
        <w:tab/>
      </w:r>
      <w:r w:rsidRPr="00751330">
        <w:rPr>
          <w:sz w:val="22"/>
          <w:szCs w:val="22"/>
        </w:rPr>
        <w:tab/>
      </w:r>
      <w:r w:rsidRPr="00751330">
        <w:rPr>
          <w:sz w:val="22"/>
          <w:szCs w:val="22"/>
        </w:rPr>
        <w:tab/>
        <w:t>and Acceptance Criteria (ITAAC) Management</w:t>
      </w:r>
      <w:r w:rsidRPr="00751330">
        <w:rPr>
          <w:color w:val="000000"/>
          <w:sz w:val="22"/>
          <w:szCs w:val="22"/>
        </w:rPr>
        <w:t xml:space="preserve"> </w:t>
      </w:r>
      <w:r>
        <w:rPr>
          <w:sz w:val="22"/>
          <w:szCs w:val="22"/>
        </w:rPr>
        <w:t>07/28/14 (14-017)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40801</w:t>
      </w:r>
      <w:r w:rsidRPr="00751330">
        <w:rPr>
          <w:sz w:val="22"/>
          <w:szCs w:val="22"/>
        </w:rPr>
        <w:tab/>
      </w:r>
      <w:r w:rsidRPr="00751330">
        <w:rPr>
          <w:sz w:val="22"/>
          <w:szCs w:val="22"/>
        </w:rPr>
        <w:tab/>
        <w:t>Self-Assessment, Auditing, and Corrective Action at</w:t>
      </w:r>
      <w:r>
        <w:rPr>
          <w:sz w:val="22"/>
          <w:szCs w:val="22"/>
        </w:rPr>
        <w:t xml:space="preserve"> </w:t>
      </w:r>
      <w:r w:rsidRPr="00751330">
        <w:rPr>
          <w:sz w:val="22"/>
          <w:szCs w:val="22"/>
        </w:rPr>
        <w:t xml:space="preserve">Permanently </w:t>
      </w:r>
      <w:r>
        <w:rPr>
          <w:sz w:val="22"/>
          <w:szCs w:val="22"/>
        </w:rPr>
        <w:tab/>
      </w:r>
      <w:r>
        <w:rPr>
          <w:sz w:val="22"/>
          <w:szCs w:val="22"/>
        </w:rPr>
        <w:tab/>
      </w:r>
      <w:r>
        <w:rPr>
          <w:sz w:val="22"/>
          <w:szCs w:val="22"/>
        </w:rPr>
        <w:tab/>
      </w:r>
      <w:r w:rsidR="006B75DF">
        <w:rPr>
          <w:sz w:val="22"/>
          <w:szCs w:val="22"/>
        </w:rPr>
        <w:tab/>
      </w:r>
      <w:r w:rsidR="006B75DF">
        <w:rPr>
          <w:sz w:val="22"/>
          <w:szCs w:val="22"/>
        </w:rPr>
        <w:tab/>
      </w:r>
      <w:proofErr w:type="spellStart"/>
      <w:r w:rsidRPr="00751330">
        <w:rPr>
          <w:sz w:val="22"/>
          <w:szCs w:val="22"/>
        </w:rPr>
        <w:t>Shutdown</w:t>
      </w:r>
      <w:proofErr w:type="spellEnd"/>
      <w:r w:rsidRPr="00751330">
        <w:rPr>
          <w:sz w:val="22"/>
          <w:szCs w:val="22"/>
        </w:rPr>
        <w:t xml:space="preserve"> Reactors 08/11/97 (97-012)</w:t>
      </w:r>
    </w:p>
    <w:p w:rsidR="00B150A3" w:rsidRDefault="00B150A3"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B150A3" w:rsidRDefault="00B150A3"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4100</w:t>
      </w:r>
      <w:r w:rsidRPr="00751330">
        <w:rPr>
          <w:sz w:val="22"/>
          <w:szCs w:val="22"/>
        </w:rPr>
        <w:tab/>
      </w:r>
      <w:r w:rsidRPr="00751330">
        <w:rPr>
          <w:sz w:val="22"/>
          <w:szCs w:val="22"/>
          <w:u w:val="single"/>
        </w:rPr>
        <w:t>Training</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CF52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41500</w:t>
      </w:r>
      <w:r w:rsidRPr="00751330">
        <w:rPr>
          <w:sz w:val="22"/>
          <w:szCs w:val="22"/>
        </w:rPr>
        <w:tab/>
      </w:r>
      <w:r w:rsidRPr="00751330">
        <w:rPr>
          <w:sz w:val="22"/>
          <w:szCs w:val="22"/>
        </w:rPr>
        <w:tab/>
        <w:t xml:space="preserve">Training and Qualification Effectiveness 06/13/95 (95-007)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41501</w:t>
      </w:r>
      <w:r w:rsidRPr="00751330">
        <w:rPr>
          <w:sz w:val="22"/>
          <w:szCs w:val="22"/>
        </w:rPr>
        <w:tab/>
      </w:r>
      <w:r>
        <w:rPr>
          <w:sz w:val="22"/>
          <w:szCs w:val="22"/>
        </w:rPr>
        <w:tab/>
      </w:r>
      <w:r w:rsidRPr="00751330">
        <w:rPr>
          <w:sz w:val="22"/>
          <w:szCs w:val="22"/>
        </w:rPr>
        <w:t xml:space="preserve">Review of Training and Qualification Programs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6B75DF">
        <w:rPr>
          <w:sz w:val="22"/>
          <w:szCs w:val="22"/>
        </w:rPr>
        <w:t>06/04/19</w:t>
      </w:r>
      <w:r w:rsidRPr="00751330">
        <w:rPr>
          <w:sz w:val="22"/>
          <w:szCs w:val="22"/>
        </w:rPr>
        <w:t xml:space="preserve"> </w:t>
      </w:r>
      <w:r w:rsidR="006B75DF">
        <w:rPr>
          <w:sz w:val="22"/>
          <w:szCs w:val="22"/>
        </w:rPr>
        <w:t>(19-018</w:t>
      </w:r>
      <w:r>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41502</w:t>
      </w:r>
      <w:r w:rsidRPr="00751330">
        <w:rPr>
          <w:sz w:val="22"/>
          <w:szCs w:val="22"/>
        </w:rPr>
        <w:tab/>
      </w:r>
      <w:r w:rsidRPr="00751330">
        <w:rPr>
          <w:sz w:val="22"/>
          <w:szCs w:val="22"/>
        </w:rPr>
        <w:tab/>
        <w:t>Nuclear Power Plant Simulation Facilities</w:t>
      </w:r>
      <w:r>
        <w:rPr>
          <w:sz w:val="22"/>
          <w:szCs w:val="22"/>
        </w:rPr>
        <w:t xml:space="preserve"> 10/16/12 (12-024)</w:t>
      </w: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4200</w:t>
      </w:r>
      <w:r w:rsidRPr="00751330">
        <w:rPr>
          <w:sz w:val="22"/>
          <w:szCs w:val="22"/>
        </w:rPr>
        <w:tab/>
      </w:r>
      <w:r w:rsidRPr="00751330">
        <w:rPr>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42001</w:t>
      </w:r>
      <w:r w:rsidRPr="00751330">
        <w:rPr>
          <w:sz w:val="22"/>
          <w:szCs w:val="22"/>
        </w:rPr>
        <w:tab/>
      </w:r>
      <w:r w:rsidRPr="00751330">
        <w:rPr>
          <w:sz w:val="22"/>
          <w:szCs w:val="22"/>
        </w:rPr>
        <w:tab/>
        <w:t>Emergency Operating Procedures 06/28/91 (91-009)</w:t>
      </w:r>
    </w:p>
    <w:p w:rsidR="00567E73" w:rsidRPr="00CF5230" w:rsidRDefault="00567E73" w:rsidP="00CF523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CF5230">
        <w:rPr>
          <w:rFonts w:ascii="Arial" w:hAnsi="Arial"/>
          <w:sz w:val="22"/>
          <w:szCs w:val="22"/>
        </w:rPr>
        <w:t>42401</w:t>
      </w:r>
      <w:r w:rsidRPr="00CF5230">
        <w:rPr>
          <w:rFonts w:ascii="Arial" w:hAnsi="Arial"/>
          <w:sz w:val="22"/>
          <w:szCs w:val="22"/>
        </w:rPr>
        <w:tab/>
        <w:t>Part 52, Plant Procedures10/27/10 (10-022)</w:t>
      </w:r>
    </w:p>
    <w:p w:rsidR="00567E73" w:rsidRPr="00751330" w:rsidRDefault="00567E73" w:rsidP="00567E73">
      <w:pPr>
        <w:ind w:left="2160" w:hanging="1440"/>
        <w:rPr>
          <w:sz w:val="22"/>
          <w:szCs w:val="22"/>
        </w:rPr>
      </w:pPr>
      <w:r w:rsidRPr="00751330">
        <w:rPr>
          <w:sz w:val="22"/>
          <w:szCs w:val="22"/>
        </w:rPr>
        <w:t>42453</w:t>
      </w:r>
      <w:r w:rsidRPr="00751330">
        <w:rPr>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42454</w:t>
      </w:r>
      <w:r w:rsidRPr="00751330">
        <w:rPr>
          <w:sz w:val="22"/>
          <w:szCs w:val="22"/>
        </w:rPr>
        <w:tab/>
      </w:r>
      <w:r w:rsidRPr="00751330">
        <w:rPr>
          <w:sz w:val="22"/>
          <w:szCs w:val="22"/>
        </w:rPr>
        <w:tab/>
        <w:t xml:space="preserve">Part 52, Emergency </w:t>
      </w:r>
      <w:r w:rsidR="0012266B">
        <w:rPr>
          <w:sz w:val="22"/>
          <w:szCs w:val="22"/>
        </w:rPr>
        <w:t>Operating Procedures 09/09/13 (13-020</w:t>
      </w:r>
      <w:r w:rsidRPr="00751330">
        <w:rPr>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42700</w:t>
      </w:r>
      <w:r w:rsidRPr="00751330">
        <w:rPr>
          <w:sz w:val="22"/>
          <w:szCs w:val="22"/>
        </w:rPr>
        <w:tab/>
      </w:r>
      <w:r w:rsidRPr="00751330">
        <w:rPr>
          <w:sz w:val="22"/>
          <w:szCs w:val="22"/>
        </w:rPr>
        <w:tab/>
        <w:t xml:space="preserve">Plant Procedures 11/15/95 (95-015) </w:t>
      </w: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Pr="00751330"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4300</w:t>
      </w:r>
      <w:r w:rsidRPr="00751330">
        <w:rPr>
          <w:sz w:val="22"/>
          <w:szCs w:val="22"/>
        </w:rPr>
        <w:tab/>
      </w:r>
      <w:r w:rsidRPr="00751330">
        <w:rPr>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43002</w:t>
      </w:r>
      <w:r w:rsidRPr="00751330">
        <w:rPr>
          <w:sz w:val="22"/>
          <w:szCs w:val="22"/>
        </w:rPr>
        <w:tab/>
      </w:r>
      <w:r w:rsidRPr="00751330">
        <w:rPr>
          <w:sz w:val="22"/>
          <w:szCs w:val="22"/>
        </w:rPr>
        <w:tab/>
        <w:t xml:space="preserve">Routine Inspections of Nuclear Vendors </w:t>
      </w:r>
      <w:r w:rsidR="002D6F3C">
        <w:rPr>
          <w:sz w:val="22"/>
          <w:szCs w:val="22"/>
        </w:rPr>
        <w:t>01/27/17</w:t>
      </w:r>
      <w:r w:rsidRPr="00751330">
        <w:rPr>
          <w:sz w:val="22"/>
          <w:szCs w:val="22"/>
        </w:rPr>
        <w:t xml:space="preserve"> (1</w:t>
      </w:r>
      <w:r w:rsidR="002D6F3C">
        <w:rPr>
          <w:sz w:val="22"/>
          <w:szCs w:val="22"/>
        </w:rPr>
        <w:t>7</w:t>
      </w:r>
      <w:r w:rsidRPr="00751330">
        <w:rPr>
          <w:sz w:val="22"/>
          <w:szCs w:val="22"/>
        </w:rPr>
        <w:t>-0</w:t>
      </w:r>
      <w:r w:rsidR="002D6F3C">
        <w:rPr>
          <w:sz w:val="22"/>
          <w:szCs w:val="22"/>
        </w:rPr>
        <w:t>02</w:t>
      </w:r>
      <w:r w:rsidRPr="00751330">
        <w:rPr>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43003</w:t>
      </w:r>
      <w:r w:rsidRPr="00751330">
        <w:rPr>
          <w:sz w:val="22"/>
          <w:szCs w:val="22"/>
        </w:rPr>
        <w:tab/>
      </w:r>
      <w:r w:rsidRPr="00751330">
        <w:rPr>
          <w:sz w:val="22"/>
          <w:szCs w:val="22"/>
        </w:rPr>
        <w:tab/>
        <w:t xml:space="preserve">Reactive Inspections of Nuclear Vendors </w:t>
      </w:r>
      <w:r w:rsidR="007B229F">
        <w:rPr>
          <w:sz w:val="22"/>
          <w:szCs w:val="22"/>
        </w:rPr>
        <w:t>12/14/15 (15-029</w:t>
      </w:r>
      <w:r w:rsidRPr="00751330">
        <w:rPr>
          <w:sz w:val="22"/>
          <w:szCs w:val="22"/>
        </w:rPr>
        <w:t>)</w:t>
      </w:r>
    </w:p>
    <w:p w:rsidR="0017200A"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43004</w:t>
      </w:r>
      <w:r w:rsidRPr="00751330">
        <w:rPr>
          <w:sz w:val="22"/>
          <w:szCs w:val="22"/>
        </w:rPr>
        <w:tab/>
      </w:r>
      <w:r w:rsidRPr="00751330">
        <w:rPr>
          <w:sz w:val="22"/>
          <w:szCs w:val="22"/>
        </w:rPr>
        <w:tab/>
        <w:t xml:space="preserve">Inspection of Commercial-Grade Dedication Programs </w:t>
      </w:r>
      <w:r w:rsidR="002D6F3C">
        <w:rPr>
          <w:sz w:val="22"/>
          <w:szCs w:val="22"/>
        </w:rPr>
        <w:t>01/27/17 (17</w:t>
      </w:r>
      <w:r w:rsidR="00121838">
        <w:rPr>
          <w:sz w:val="22"/>
          <w:szCs w:val="22"/>
        </w:rPr>
        <w:t>-0</w:t>
      </w:r>
      <w:r w:rsidR="002D6F3C">
        <w:rPr>
          <w:sz w:val="22"/>
          <w:szCs w:val="22"/>
        </w:rPr>
        <w:t>0</w:t>
      </w:r>
      <w:r w:rsidR="00121838">
        <w:rPr>
          <w:sz w:val="22"/>
          <w:szCs w:val="22"/>
        </w:rPr>
        <w:t>2</w:t>
      </w:r>
      <w:r w:rsidRPr="00751330">
        <w:rPr>
          <w:sz w:val="22"/>
          <w:szCs w:val="22"/>
        </w:rPr>
        <w:t>)</w:t>
      </w:r>
    </w:p>
    <w:p w:rsidR="0017200A" w:rsidRDefault="00AC37D6"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43005</w:t>
      </w:r>
      <w:r w:rsidRPr="00751330">
        <w:rPr>
          <w:sz w:val="22"/>
          <w:szCs w:val="22"/>
        </w:rPr>
        <w:tab/>
      </w:r>
      <w:r w:rsidRPr="00751330">
        <w:rPr>
          <w:sz w:val="22"/>
          <w:szCs w:val="22"/>
        </w:rPr>
        <w:tab/>
      </w:r>
      <w:r w:rsidRPr="00751330">
        <w:rPr>
          <w:color w:val="000000"/>
          <w:sz w:val="22"/>
          <w:szCs w:val="22"/>
        </w:rPr>
        <w:t>NRC Oversight of Third-Party Organizations Implementing Quality Assurance Requirements</w:t>
      </w:r>
      <w:r w:rsidRPr="00751330">
        <w:rPr>
          <w:sz w:val="22"/>
          <w:szCs w:val="22"/>
        </w:rPr>
        <w:t xml:space="preserve"> </w:t>
      </w:r>
      <w:r w:rsidR="003658F1">
        <w:rPr>
          <w:sz w:val="22"/>
          <w:szCs w:val="22"/>
        </w:rPr>
        <w:t>10/08/15 (15-019</w:t>
      </w:r>
      <w:r w:rsidRPr="00751330">
        <w:rPr>
          <w:sz w:val="22"/>
          <w:szCs w:val="22"/>
        </w:rPr>
        <w:t>)</w:t>
      </w:r>
    </w:p>
    <w:p w:rsidR="0017200A" w:rsidRP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43006</w:t>
      </w:r>
      <w:r>
        <w:rPr>
          <w:sz w:val="22"/>
          <w:szCs w:val="22"/>
        </w:rPr>
        <w:tab/>
      </w:r>
      <w:r>
        <w:rPr>
          <w:sz w:val="22"/>
          <w:szCs w:val="22"/>
        </w:rPr>
        <w:tab/>
        <w:t>Inspection of the Implementation o</w:t>
      </w:r>
      <w:r w:rsidRPr="0017200A">
        <w:rPr>
          <w:sz w:val="22"/>
          <w:szCs w:val="22"/>
        </w:rPr>
        <w:t>f Mitigati</w:t>
      </w:r>
      <w:r>
        <w:rPr>
          <w:sz w:val="22"/>
          <w:szCs w:val="22"/>
        </w:rPr>
        <w:t>on Strategies Orders Regarding the Use o</w:t>
      </w:r>
      <w:r w:rsidRPr="0017200A">
        <w:rPr>
          <w:sz w:val="22"/>
          <w:szCs w:val="22"/>
        </w:rPr>
        <w:t>f National Response Centers</w:t>
      </w:r>
      <w:r w:rsidR="00AD3F15">
        <w:rPr>
          <w:sz w:val="22"/>
          <w:szCs w:val="22"/>
        </w:rPr>
        <w:t xml:space="preserve"> 09/30/16 (16-025)</w:t>
      </w:r>
    </w:p>
    <w:p w:rsid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C67A6B" w:rsidRPr="0017200A" w:rsidRDefault="00C67A6B"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4400</w:t>
      </w:r>
      <w:r w:rsidRPr="00751330">
        <w:rPr>
          <w:sz w:val="22"/>
          <w:szCs w:val="22"/>
        </w:rPr>
        <w:tab/>
      </w:r>
      <w:r w:rsidRPr="00751330">
        <w:rPr>
          <w:sz w:val="22"/>
          <w:szCs w:val="22"/>
          <w:u w:val="single"/>
        </w:rPr>
        <w:t>Reserved</w:t>
      </w:r>
    </w:p>
    <w:p w:rsidR="008230A0" w:rsidRDefault="008230A0"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8230A0" w:rsidRPr="00751330" w:rsidRDefault="008230A0"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4500</w:t>
      </w:r>
      <w:r w:rsidRPr="00751330">
        <w:rPr>
          <w:sz w:val="22"/>
          <w:szCs w:val="22"/>
        </w:rPr>
        <w:tab/>
      </w:r>
      <w:r w:rsidRPr="00751330">
        <w:rPr>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45051</w:t>
      </w:r>
      <w:r w:rsidRPr="00751330">
        <w:rPr>
          <w:sz w:val="22"/>
          <w:szCs w:val="22"/>
        </w:rPr>
        <w:tab/>
      </w:r>
      <w:r w:rsidRPr="00751330">
        <w:rPr>
          <w:sz w:val="22"/>
          <w:szCs w:val="22"/>
        </w:rPr>
        <w:tab/>
        <w:t>Geotechnical/Foundation Activities Procedure Review</w:t>
      </w:r>
      <w:r w:rsidR="003C00D0">
        <w:rPr>
          <w:sz w:val="22"/>
          <w:szCs w:val="22"/>
        </w:rPr>
        <w:t xml:space="preserve"> </w:t>
      </w:r>
      <w:r w:rsidRPr="00751330">
        <w:rPr>
          <w:sz w:val="22"/>
          <w:szCs w:val="22"/>
        </w:rPr>
        <w:t>05/29/03 (03-018)</w:t>
      </w:r>
    </w:p>
    <w:p w:rsidR="003C00D0" w:rsidRPr="00652017" w:rsidRDefault="00090790" w:rsidP="0065201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652017">
        <w:rPr>
          <w:rFonts w:ascii="Arial" w:hAnsi="Arial"/>
          <w:sz w:val="22"/>
          <w:szCs w:val="22"/>
        </w:rPr>
        <w:t>45052</w:t>
      </w:r>
      <w:r w:rsidRPr="00652017">
        <w:rPr>
          <w:rFonts w:ascii="Arial" w:hAnsi="Arial"/>
          <w:sz w:val="22"/>
          <w:szCs w:val="22"/>
        </w:rPr>
        <w:tab/>
        <w:t xml:space="preserve">Review of Geotechnical and Site Characterization Activities </w:t>
      </w:r>
    </w:p>
    <w:p w:rsidR="00090790" w:rsidRPr="00652017"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652017">
        <w:rPr>
          <w:sz w:val="22"/>
          <w:szCs w:val="22"/>
        </w:rPr>
        <w:tab/>
      </w:r>
      <w:r w:rsidRPr="00652017">
        <w:rPr>
          <w:sz w:val="22"/>
          <w:szCs w:val="22"/>
        </w:rPr>
        <w:tab/>
      </w:r>
      <w:r w:rsidR="00090790" w:rsidRPr="00652017">
        <w:rPr>
          <w:sz w:val="22"/>
          <w:szCs w:val="22"/>
        </w:rPr>
        <w:t>10/03/07 (07-030)</w:t>
      </w:r>
    </w:p>
    <w:p w:rsidR="00410CB8" w:rsidRDefault="00410CB8"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410CB8" w:rsidRDefault="00410C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4600</w:t>
      </w:r>
      <w:r w:rsidRPr="00751330">
        <w:rPr>
          <w:sz w:val="22"/>
          <w:szCs w:val="22"/>
        </w:rPr>
        <w:tab/>
      </w:r>
      <w:r w:rsidRPr="00751330">
        <w:rPr>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2B1EF9" w:rsidRDefault="002B1EF9" w:rsidP="00CF523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4700</w:t>
      </w:r>
      <w:r w:rsidRPr="00751330">
        <w:rPr>
          <w:sz w:val="22"/>
          <w:szCs w:val="22"/>
        </w:rPr>
        <w:tab/>
      </w:r>
      <w:r w:rsidRPr="00751330">
        <w:rPr>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B150A3" w:rsidRDefault="00B150A3"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090790" w:rsidRDefault="00090790" w:rsidP="00CF523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r w:rsidRPr="00751330">
        <w:rPr>
          <w:sz w:val="22"/>
          <w:szCs w:val="22"/>
          <w:u w:val="single"/>
        </w:rPr>
        <w:t>Structural Steel and Supports</w:t>
      </w:r>
    </w:p>
    <w:p w:rsidR="00CF5230" w:rsidRPr="00CF5230" w:rsidRDefault="00CF5230" w:rsidP="00CF52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p>
    <w:p w:rsidR="002B1EF9" w:rsidRPr="00751330" w:rsidRDefault="002B1EF9" w:rsidP="00CF52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4900</w:t>
      </w:r>
      <w:r w:rsidRPr="00751330">
        <w:rPr>
          <w:sz w:val="22"/>
          <w:szCs w:val="22"/>
        </w:rPr>
        <w:tab/>
      </w:r>
      <w:r w:rsidRPr="00751330">
        <w:rPr>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5000</w:t>
      </w:r>
      <w:r w:rsidRPr="00751330">
        <w:rPr>
          <w:sz w:val="22"/>
          <w:szCs w:val="22"/>
        </w:rPr>
        <w:tab/>
      </w:r>
      <w:r w:rsidRPr="00751330">
        <w:rPr>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50001</w:t>
      </w:r>
      <w:r w:rsidR="00475480" w:rsidRPr="00751330">
        <w:rPr>
          <w:sz w:val="22"/>
          <w:szCs w:val="22"/>
        </w:rPr>
        <w:tab/>
      </w:r>
      <w:r w:rsidRPr="00751330">
        <w:rPr>
          <w:sz w:val="22"/>
          <w:szCs w:val="22"/>
        </w:rPr>
        <w:tab/>
        <w:t xml:space="preserve">Steam Generator Replacement Inspection </w:t>
      </w:r>
      <w:r w:rsidR="003D17F7">
        <w:rPr>
          <w:sz w:val="22"/>
          <w:szCs w:val="22"/>
        </w:rPr>
        <w:t>09/12/17</w:t>
      </w:r>
      <w:r w:rsidR="0022314F" w:rsidRPr="00751330">
        <w:rPr>
          <w:sz w:val="22"/>
          <w:szCs w:val="22"/>
        </w:rPr>
        <w:t xml:space="preserve"> (</w:t>
      </w:r>
      <w:r w:rsidR="003D17F7">
        <w:rPr>
          <w:sz w:val="22"/>
          <w:szCs w:val="22"/>
        </w:rPr>
        <w:t>17</w:t>
      </w:r>
      <w:r w:rsidR="0022314F" w:rsidRPr="00751330">
        <w:rPr>
          <w:sz w:val="22"/>
          <w:szCs w:val="22"/>
        </w:rPr>
        <w:t>-</w:t>
      </w:r>
      <w:r w:rsidR="003D17F7">
        <w:rPr>
          <w:sz w:val="22"/>
          <w:szCs w:val="22"/>
        </w:rPr>
        <w:t>018</w:t>
      </w:r>
      <w:r w:rsidR="0022314F"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50002</w:t>
      </w:r>
      <w:r w:rsidRPr="00751330">
        <w:rPr>
          <w:sz w:val="22"/>
          <w:szCs w:val="22"/>
        </w:rPr>
        <w:tab/>
      </w:r>
      <w:r w:rsidR="00475480" w:rsidRPr="00751330">
        <w:rPr>
          <w:sz w:val="22"/>
          <w:szCs w:val="22"/>
        </w:rPr>
        <w:tab/>
        <w:t>Steam Generators</w:t>
      </w:r>
      <w:r w:rsidRPr="00751330">
        <w:rPr>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50003</w:t>
      </w:r>
      <w:r w:rsidRPr="00751330">
        <w:rPr>
          <w:sz w:val="22"/>
          <w:szCs w:val="22"/>
        </w:rPr>
        <w:tab/>
      </w:r>
      <w:r w:rsidR="00475480" w:rsidRPr="00751330">
        <w:rPr>
          <w:sz w:val="22"/>
          <w:szCs w:val="22"/>
        </w:rPr>
        <w:tab/>
      </w:r>
      <w:r w:rsidRPr="00751330">
        <w:rPr>
          <w:sz w:val="22"/>
          <w:szCs w:val="22"/>
        </w:rPr>
        <w:t xml:space="preserve">Pressurizer Replacement Inspection </w:t>
      </w:r>
      <w:r w:rsidR="003D17F7">
        <w:rPr>
          <w:sz w:val="22"/>
          <w:szCs w:val="22"/>
        </w:rPr>
        <w:t>09/12/17 (17</w:t>
      </w:r>
      <w:r w:rsidRPr="00751330">
        <w:rPr>
          <w:sz w:val="22"/>
          <w:szCs w:val="22"/>
        </w:rPr>
        <w:t>-018)</w:t>
      </w:r>
    </w:p>
    <w:p w:rsidR="008C102A" w:rsidRPr="004B654C" w:rsidRDefault="00CF2694"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902633" w:rsidRPr="00751330">
        <w:rPr>
          <w:rFonts w:ascii="Arial" w:hAnsi="Arial"/>
          <w:sz w:val="22"/>
          <w:szCs w:val="22"/>
        </w:rPr>
        <w:tab/>
      </w:r>
      <w:r w:rsidR="00E5191D" w:rsidRPr="004B654C">
        <w:rPr>
          <w:rFonts w:ascii="Arial" w:hAnsi="Arial"/>
          <w:sz w:val="22"/>
          <w:szCs w:val="22"/>
        </w:rPr>
        <w:t>50054</w:t>
      </w:r>
      <w:r w:rsidR="00E5191D" w:rsidRPr="004B654C">
        <w:rPr>
          <w:rFonts w:ascii="Arial" w:hAnsi="Arial"/>
          <w:sz w:val="22"/>
          <w:szCs w:val="22"/>
        </w:rPr>
        <w:tab/>
      </w:r>
      <w:r w:rsidR="00E5191D" w:rsidRPr="004B654C">
        <w:rPr>
          <w:rFonts w:ascii="Arial" w:hAnsi="Arial"/>
          <w:sz w:val="22"/>
          <w:szCs w:val="22"/>
        </w:rPr>
        <w:tab/>
        <w:t xml:space="preserve">Reactor Vessel Material Surveillance </w:t>
      </w:r>
      <w:r w:rsidR="005403E6" w:rsidRPr="004B654C">
        <w:rPr>
          <w:rFonts w:ascii="Arial" w:hAnsi="Arial"/>
          <w:sz w:val="22"/>
          <w:szCs w:val="22"/>
        </w:rPr>
        <w:t>Program 12</w:t>
      </w:r>
      <w:r w:rsidR="00B474DD" w:rsidRPr="004B654C">
        <w:rPr>
          <w:rFonts w:ascii="Arial" w:hAnsi="Arial"/>
          <w:sz w:val="22"/>
          <w:szCs w:val="22"/>
        </w:rPr>
        <w:t>/04/08</w:t>
      </w:r>
      <w:r w:rsidR="00E5191D" w:rsidRPr="004B654C">
        <w:rPr>
          <w:rFonts w:ascii="Arial" w:hAnsi="Arial"/>
          <w:sz w:val="22"/>
          <w:szCs w:val="22"/>
        </w:rPr>
        <w:t xml:space="preserve"> (</w:t>
      </w:r>
      <w:r w:rsidR="00B474DD" w:rsidRPr="004B654C">
        <w:rPr>
          <w:rFonts w:ascii="Arial" w:hAnsi="Arial"/>
          <w:sz w:val="22"/>
          <w:szCs w:val="22"/>
        </w:rPr>
        <w:t>08-034</w:t>
      </w:r>
      <w:r w:rsidR="00E5191D" w:rsidRPr="004B654C">
        <w:rPr>
          <w:rFonts w:ascii="Arial" w:hAnsi="Arial"/>
          <w:sz w:val="22"/>
          <w:szCs w:val="22"/>
        </w:rPr>
        <w:t>)</w:t>
      </w:r>
    </w:p>
    <w:p w:rsidR="00000699" w:rsidRPr="00437F50" w:rsidRDefault="00CF2694" w:rsidP="00437F5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4B654C" w:rsidRPr="00437F50">
        <w:rPr>
          <w:rFonts w:ascii="Arial" w:hAnsi="Arial"/>
          <w:sz w:val="22"/>
          <w:szCs w:val="22"/>
        </w:rPr>
        <w:t>50056</w:t>
      </w:r>
      <w:r w:rsidR="00766312" w:rsidRPr="00437F50">
        <w:rPr>
          <w:rFonts w:ascii="Arial" w:hAnsi="Arial"/>
          <w:sz w:val="22"/>
          <w:szCs w:val="22"/>
        </w:rPr>
        <w:tab/>
      </w:r>
      <w:r w:rsidR="003C3A98" w:rsidRPr="00437F50">
        <w:rPr>
          <w:rFonts w:ascii="Arial" w:hAnsi="Arial"/>
          <w:sz w:val="22"/>
          <w:szCs w:val="22"/>
        </w:rPr>
        <w:tab/>
      </w:r>
      <w:r w:rsidR="00D91340" w:rsidRPr="00437F50">
        <w:rPr>
          <w:rFonts w:ascii="Arial" w:hAnsi="Arial"/>
          <w:sz w:val="22"/>
          <w:szCs w:val="22"/>
        </w:rPr>
        <w:t>RESERVED</w:t>
      </w:r>
      <w:r w:rsidR="003C3A98" w:rsidRPr="00437F50">
        <w:rPr>
          <w:rFonts w:ascii="Arial" w:hAnsi="Arial"/>
          <w:sz w:val="22"/>
          <w:szCs w:val="22"/>
        </w:rPr>
        <w:t xml:space="preserve"> for </w:t>
      </w:r>
      <w:r w:rsidR="00000647" w:rsidRPr="00437F50">
        <w:rPr>
          <w:rFonts w:ascii="Arial" w:hAnsi="Arial"/>
          <w:color w:val="000000"/>
          <w:sz w:val="22"/>
          <w:szCs w:val="22"/>
        </w:rPr>
        <w:t>Reactor Vessel Material Surveillance Program</w:t>
      </w:r>
    </w:p>
    <w:p w:rsidR="00843F05" w:rsidRDefault="00824396"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color w:val="000000"/>
          <w:sz w:val="22"/>
          <w:szCs w:val="22"/>
        </w:rPr>
        <w:tab/>
      </w:r>
      <w:r w:rsidRPr="00751330">
        <w:rPr>
          <w:rFonts w:ascii="Arial" w:hAnsi="Arial"/>
          <w:color w:val="000000"/>
          <w:sz w:val="22"/>
          <w:szCs w:val="22"/>
        </w:rPr>
        <w:tab/>
      </w:r>
    </w:p>
    <w:p w:rsidR="00843F05" w:rsidRPr="00751330" w:rsidRDefault="00843F05"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5100</w:t>
      </w:r>
      <w:r w:rsidRPr="00751330">
        <w:rPr>
          <w:sz w:val="22"/>
          <w:szCs w:val="22"/>
        </w:rPr>
        <w:tab/>
      </w:r>
      <w:r w:rsidRPr="00751330">
        <w:rPr>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4B654C" w:rsidRDefault="00CF2694"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5F7B79" w:rsidRPr="004B654C">
        <w:rPr>
          <w:rFonts w:ascii="Arial" w:hAnsi="Arial"/>
          <w:sz w:val="22"/>
          <w:szCs w:val="22"/>
        </w:rPr>
        <w:t>51080</w:t>
      </w:r>
      <w:r w:rsidR="005F7B79" w:rsidRPr="004B654C">
        <w:rPr>
          <w:rFonts w:ascii="Arial" w:hAnsi="Arial"/>
          <w:sz w:val="22"/>
          <w:szCs w:val="22"/>
        </w:rPr>
        <w:tab/>
      </w:r>
      <w:r w:rsidR="005F7B79" w:rsidRPr="004B654C">
        <w:rPr>
          <w:rFonts w:ascii="Arial" w:hAnsi="Arial"/>
          <w:sz w:val="22"/>
          <w:szCs w:val="22"/>
        </w:rPr>
        <w:tab/>
      </w:r>
      <w:r w:rsidR="008A2BEC" w:rsidRPr="004B654C">
        <w:rPr>
          <w:rFonts w:ascii="Arial" w:hAnsi="Arial"/>
          <w:color w:val="000000"/>
          <w:sz w:val="22"/>
          <w:szCs w:val="22"/>
        </w:rPr>
        <w:t>Part 52, Environmental Qualifications (EQ) Program for Electrical and Mechanical Equipment</w:t>
      </w:r>
      <w:r w:rsidR="005F7B79" w:rsidRPr="004B654C">
        <w:rPr>
          <w:rFonts w:ascii="Arial" w:hAnsi="Arial"/>
          <w:color w:val="000000"/>
          <w:sz w:val="22"/>
          <w:szCs w:val="22"/>
        </w:rPr>
        <w:t xml:space="preserve"> </w:t>
      </w:r>
      <w:r w:rsidR="001A1CB5" w:rsidRPr="004B654C">
        <w:rPr>
          <w:rFonts w:ascii="Arial" w:hAnsi="Arial"/>
          <w:color w:val="000000"/>
          <w:sz w:val="22"/>
          <w:szCs w:val="22"/>
        </w:rPr>
        <w:t>06/26/17 (17-013</w:t>
      </w:r>
      <w:r w:rsidR="005F7B79" w:rsidRPr="004B654C">
        <w:rPr>
          <w:rFonts w:ascii="Arial" w:hAnsi="Arial"/>
          <w:color w:val="000000"/>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5200</w:t>
      </w:r>
      <w:r w:rsidRPr="00751330">
        <w:rPr>
          <w:sz w:val="22"/>
          <w:szCs w:val="22"/>
        </w:rPr>
        <w:tab/>
      </w:r>
      <w:r w:rsidRPr="00751330">
        <w:rPr>
          <w:sz w:val="22"/>
          <w:szCs w:val="22"/>
          <w:u w:val="single"/>
        </w:rPr>
        <w:t>Instrumentation Systems and Components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52003</w:t>
      </w:r>
      <w:r w:rsidRPr="00751330">
        <w:rPr>
          <w:sz w:val="22"/>
          <w:szCs w:val="22"/>
        </w:rPr>
        <w:tab/>
      </w:r>
      <w:r w:rsidRPr="00751330">
        <w:rPr>
          <w:sz w:val="22"/>
          <w:szCs w:val="22"/>
        </w:rPr>
        <w:tab/>
        <w:t xml:space="preserve">Digital Instrumentation and Control Modification Inspection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10/31/08 (08-031)</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16AB4" w:rsidRPr="00751330" w:rsidRDefault="00116AB4"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sz w:val="22"/>
          <w:szCs w:val="22"/>
          <w:u w:val="single"/>
        </w:rPr>
      </w:pPr>
      <w:r w:rsidRPr="00751330">
        <w:rPr>
          <w:sz w:val="22"/>
          <w:szCs w:val="22"/>
          <w:u w:val="single"/>
        </w:rPr>
        <w:t>Containment Penetrations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Default="005F7B79" w:rsidP="004B654C">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5400</w:t>
      </w:r>
      <w:r w:rsidRPr="00751330">
        <w:rPr>
          <w:sz w:val="22"/>
          <w:szCs w:val="22"/>
        </w:rPr>
        <w:tab/>
      </w:r>
      <w:r w:rsidRPr="00751330">
        <w:rPr>
          <w:sz w:val="22"/>
          <w:szCs w:val="22"/>
          <w:u w:val="single"/>
        </w:rPr>
        <w:t>Cleanliness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5500</w:t>
      </w:r>
      <w:r w:rsidRPr="00751330">
        <w:rPr>
          <w:sz w:val="22"/>
          <w:szCs w:val="22"/>
        </w:rPr>
        <w:tab/>
      </w:r>
      <w:r w:rsidRPr="00751330">
        <w:rPr>
          <w:sz w:val="22"/>
          <w:szCs w:val="22"/>
          <w:u w:val="single"/>
        </w:rPr>
        <w:t>Welding</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ind w:left="2160" w:hanging="1440"/>
        <w:rPr>
          <w:color w:val="000000"/>
          <w:sz w:val="22"/>
          <w:szCs w:val="22"/>
        </w:rPr>
      </w:pPr>
      <w:r w:rsidRPr="00751330">
        <w:rPr>
          <w:color w:val="000000"/>
          <w:sz w:val="22"/>
          <w:szCs w:val="22"/>
        </w:rPr>
        <w:t>55050</w:t>
      </w:r>
      <w:r w:rsidRPr="00751330">
        <w:rPr>
          <w:color w:val="000000"/>
          <w:sz w:val="22"/>
          <w:szCs w:val="22"/>
        </w:rPr>
        <w:tab/>
        <w:t>Nuclear Welding General Inspection Procedure 06/20/83 (83-06)</w:t>
      </w:r>
    </w:p>
    <w:p w:rsidR="005F7B79" w:rsidRPr="00751330" w:rsidRDefault="005F7B79" w:rsidP="005F7B79">
      <w:pPr>
        <w:ind w:left="2160" w:hanging="1440"/>
        <w:rPr>
          <w:color w:val="000000"/>
          <w:sz w:val="22"/>
          <w:szCs w:val="22"/>
        </w:rPr>
      </w:pPr>
      <w:r w:rsidRPr="00751330">
        <w:rPr>
          <w:color w:val="000000"/>
          <w:sz w:val="22"/>
          <w:szCs w:val="22"/>
        </w:rPr>
        <w:t>55100</w:t>
      </w:r>
      <w:r w:rsidRPr="00751330">
        <w:rPr>
          <w:color w:val="000000"/>
          <w:sz w:val="22"/>
          <w:szCs w:val="22"/>
        </w:rPr>
        <w:tab/>
        <w:t>Structural Welding General Inspection Procedure 06/20/83 (83-06)</w:t>
      </w:r>
    </w:p>
    <w:p w:rsidR="00843F05" w:rsidRDefault="00843F05" w:rsidP="005F7B79">
      <w:pPr>
        <w:ind w:left="2160" w:hanging="1440"/>
        <w:rPr>
          <w:color w:val="000000"/>
          <w:sz w:val="22"/>
          <w:szCs w:val="22"/>
        </w:rPr>
      </w:pPr>
    </w:p>
    <w:p w:rsidR="00843F05" w:rsidRDefault="00843F05" w:rsidP="005F7B79">
      <w:pPr>
        <w:ind w:left="2160" w:hanging="1440"/>
        <w:rPr>
          <w:color w:val="000000"/>
          <w:sz w:val="22"/>
          <w:szCs w:val="22"/>
        </w:rPr>
      </w:pPr>
    </w:p>
    <w:p w:rsidR="001E55B9" w:rsidRPr="00751330" w:rsidRDefault="001E55B9" w:rsidP="005F7B79">
      <w:pPr>
        <w:ind w:left="2160" w:hanging="1440"/>
        <w:rPr>
          <w:color w:val="000000"/>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lastRenderedPageBreak/>
        <w:t>5600</w:t>
      </w:r>
      <w:r w:rsidRPr="00751330">
        <w:rPr>
          <w:sz w:val="22"/>
          <w:szCs w:val="22"/>
        </w:rPr>
        <w:tab/>
      </w:r>
      <w:r w:rsidRPr="00751330">
        <w:rPr>
          <w:sz w:val="22"/>
          <w:szCs w:val="22"/>
          <w:u w:val="single"/>
        </w:rPr>
        <w:t>Calibration</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56700</w:t>
      </w:r>
      <w:r w:rsidRPr="00751330">
        <w:rPr>
          <w:sz w:val="22"/>
          <w:szCs w:val="22"/>
        </w:rPr>
        <w:tab/>
      </w:r>
      <w:r w:rsidRPr="00751330">
        <w:rPr>
          <w:sz w:val="22"/>
          <w:szCs w:val="22"/>
        </w:rPr>
        <w:tab/>
        <w:t>Calibration 03/23/05 (05-008)</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5700</w:t>
      </w:r>
      <w:r w:rsidRPr="00751330">
        <w:rPr>
          <w:sz w:val="22"/>
          <w:szCs w:val="22"/>
        </w:rPr>
        <w:tab/>
      </w:r>
      <w:r w:rsidRPr="00751330">
        <w:rPr>
          <w:sz w:val="22"/>
          <w:szCs w:val="22"/>
          <w:u w:val="single"/>
        </w:rPr>
        <w:t>Nondestructive Examination, Destructive Examination and Fabrication</w:t>
      </w:r>
      <w:r w:rsidRPr="00751330">
        <w:rPr>
          <w:sz w:val="22"/>
          <w:szCs w:val="22"/>
        </w:rPr>
        <w:t xml:space="preserve"> </w:t>
      </w:r>
      <w:r w:rsidRPr="00751330">
        <w:rPr>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57050</w:t>
      </w:r>
      <w:r w:rsidRPr="00751330">
        <w:rPr>
          <w:sz w:val="22"/>
          <w:szCs w:val="22"/>
        </w:rPr>
        <w:tab/>
      </w:r>
      <w:r w:rsidR="00475480" w:rsidRPr="00751330">
        <w:rPr>
          <w:sz w:val="22"/>
          <w:szCs w:val="22"/>
        </w:rPr>
        <w:tab/>
      </w:r>
      <w:r w:rsidRPr="00751330">
        <w:rPr>
          <w:sz w:val="22"/>
          <w:szCs w:val="22"/>
        </w:rPr>
        <w:t>Visual Testing Examination 03/09/99 (99-003)</w:t>
      </w: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57060</w:t>
      </w:r>
      <w:r w:rsidRPr="00751330">
        <w:rPr>
          <w:sz w:val="22"/>
          <w:szCs w:val="22"/>
        </w:rPr>
        <w:tab/>
      </w:r>
      <w:r w:rsidR="00475480" w:rsidRPr="00751330">
        <w:rPr>
          <w:sz w:val="22"/>
          <w:szCs w:val="22"/>
        </w:rPr>
        <w:tab/>
      </w:r>
      <w:r w:rsidRPr="00751330">
        <w:rPr>
          <w:sz w:val="22"/>
          <w:szCs w:val="22"/>
        </w:rPr>
        <w:t>Liquid Penetrant Testing Examination 03/09/99 (99-003)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57070</w:t>
      </w:r>
      <w:r w:rsidRPr="00751330">
        <w:rPr>
          <w:sz w:val="22"/>
          <w:szCs w:val="22"/>
        </w:rPr>
        <w:tab/>
      </w:r>
      <w:r w:rsidRPr="00751330">
        <w:rPr>
          <w:sz w:val="22"/>
          <w:szCs w:val="22"/>
        </w:rPr>
        <w:tab/>
        <w:t>Magnetic Particle Testing Examination 03/09/99 (99-003)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57080</w:t>
      </w:r>
      <w:r w:rsidRPr="00751330">
        <w:rPr>
          <w:sz w:val="22"/>
          <w:szCs w:val="22"/>
        </w:rPr>
        <w:tab/>
      </w:r>
      <w:r w:rsidRPr="00751330">
        <w:rPr>
          <w:sz w:val="22"/>
          <w:szCs w:val="22"/>
        </w:rPr>
        <w:tab/>
        <w:t>Ultrasonic Testing Examination 03/09/99 (99-003)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57090</w:t>
      </w:r>
      <w:r w:rsidRPr="00751330">
        <w:rPr>
          <w:sz w:val="22"/>
          <w:szCs w:val="22"/>
        </w:rPr>
        <w:tab/>
      </w:r>
      <w:r w:rsidRPr="00751330">
        <w:rPr>
          <w:sz w:val="22"/>
          <w:szCs w:val="22"/>
        </w:rPr>
        <w:tab/>
        <w:t>Nondestructive Examination Procedure Radiographic</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Examination Procedure Review/Work Observation/Record</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Review 06/14/93 (93-005)</w:t>
      </w:r>
    </w:p>
    <w:p w:rsidR="00652017" w:rsidRDefault="0065201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652017" w:rsidRDefault="0065201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5800</w:t>
      </w:r>
      <w:r w:rsidRPr="00751330">
        <w:rPr>
          <w:sz w:val="22"/>
          <w:szCs w:val="22"/>
        </w:rPr>
        <w:tab/>
      </w:r>
      <w:r w:rsidRPr="00751330">
        <w:rPr>
          <w:sz w:val="22"/>
          <w:szCs w:val="22"/>
          <w:u w:val="single"/>
        </w:rPr>
        <w:t>Special Processes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5900</w:t>
      </w:r>
      <w:r w:rsidRPr="00751330">
        <w:rPr>
          <w:sz w:val="22"/>
          <w:szCs w:val="22"/>
        </w:rPr>
        <w:tab/>
      </w:r>
      <w:r w:rsidRPr="00751330">
        <w:rPr>
          <w:sz w:val="22"/>
          <w:szCs w:val="22"/>
          <w:u w:val="single"/>
        </w:rPr>
        <w:t>Reserve Shutdown System</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6000</w:t>
      </w:r>
      <w:r w:rsidRPr="00751330">
        <w:rPr>
          <w:sz w:val="22"/>
          <w:szCs w:val="22"/>
        </w:rPr>
        <w:tab/>
      </w:r>
      <w:r w:rsidRPr="00751330">
        <w:rPr>
          <w:sz w:val="22"/>
          <w:szCs w:val="22"/>
          <w:u w:val="single"/>
        </w:rPr>
        <w:t>Fuel Fabrication, Handling and Storage</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60705</w:t>
      </w:r>
      <w:r w:rsidRPr="00751330">
        <w:rPr>
          <w:sz w:val="22"/>
          <w:szCs w:val="22"/>
        </w:rPr>
        <w:tab/>
      </w:r>
      <w:r w:rsidRPr="00751330">
        <w:rPr>
          <w:sz w:val="22"/>
          <w:szCs w:val="22"/>
        </w:rPr>
        <w:tab/>
        <w:t>Preparation for Refueling 07/27/95 (95-009)</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60710</w:t>
      </w:r>
      <w:r w:rsidRPr="00751330">
        <w:rPr>
          <w:sz w:val="22"/>
          <w:szCs w:val="22"/>
        </w:rPr>
        <w:tab/>
      </w:r>
      <w:r w:rsidRPr="00751330">
        <w:rPr>
          <w:sz w:val="22"/>
          <w:szCs w:val="22"/>
        </w:rPr>
        <w:tab/>
        <w:t>Refueling Activities 07/27/95 (95-009)</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60715</w:t>
      </w:r>
      <w:r>
        <w:rPr>
          <w:sz w:val="22"/>
          <w:szCs w:val="22"/>
        </w:rPr>
        <w:tab/>
      </w:r>
      <w:r>
        <w:rPr>
          <w:sz w:val="22"/>
          <w:szCs w:val="22"/>
        </w:rPr>
        <w:tab/>
      </w:r>
      <w:r w:rsidRPr="001D2276">
        <w:rPr>
          <w:sz w:val="22"/>
          <w:szCs w:val="22"/>
        </w:rPr>
        <w:t>Spent Fuel Safety at Operating Reactors</w:t>
      </w:r>
      <w:r>
        <w:rPr>
          <w:sz w:val="22"/>
          <w:szCs w:val="22"/>
        </w:rPr>
        <w:t xml:space="preserve"> 10/30/15 (15-022)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60801</w:t>
      </w:r>
      <w:r w:rsidRPr="00751330">
        <w:rPr>
          <w:sz w:val="22"/>
          <w:szCs w:val="22"/>
        </w:rPr>
        <w:tab/>
      </w:r>
      <w:r w:rsidRPr="00751330">
        <w:rPr>
          <w:sz w:val="22"/>
          <w:szCs w:val="22"/>
        </w:rPr>
        <w:tab/>
        <w:t xml:space="preserve">Spent Fuel Pool Safety at Permanently </w:t>
      </w:r>
      <w:proofErr w:type="spellStart"/>
      <w:r w:rsidRPr="00751330">
        <w:rPr>
          <w:sz w:val="22"/>
          <w:szCs w:val="22"/>
        </w:rPr>
        <w:t>Shutdown</w:t>
      </w:r>
      <w:proofErr w:type="spellEnd"/>
      <w:r w:rsidRPr="00751330">
        <w:rPr>
          <w:sz w:val="22"/>
          <w:szCs w:val="22"/>
        </w:rPr>
        <w:t xml:space="preserve"> Reactors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677A1F">
        <w:rPr>
          <w:sz w:val="22"/>
          <w:szCs w:val="22"/>
        </w:rPr>
        <w:t>01/11/16</w:t>
      </w:r>
      <w:r>
        <w:rPr>
          <w:sz w:val="22"/>
          <w:szCs w:val="22"/>
        </w:rPr>
        <w:t xml:space="preserve"> (16-001</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60845</w:t>
      </w:r>
      <w:r w:rsidRPr="00751330">
        <w:rPr>
          <w:sz w:val="22"/>
          <w:szCs w:val="22"/>
        </w:rPr>
        <w:tab/>
      </w:r>
      <w:r w:rsidRPr="00751330">
        <w:rPr>
          <w:sz w:val="22"/>
          <w:szCs w:val="22"/>
        </w:rPr>
        <w:tab/>
        <w:t>Operation of Intra-Unit Fuel Transfer Canister and Cask System</w:t>
      </w:r>
      <w:r>
        <w:rPr>
          <w:sz w:val="22"/>
          <w:szCs w:val="22"/>
        </w:rPr>
        <w:t xml:space="preserve">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77A1F">
        <w:rPr>
          <w:sz w:val="22"/>
          <w:szCs w:val="22"/>
        </w:rPr>
        <w:t>05/16/19 (19-015</w:t>
      </w:r>
      <w:r>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60851</w:t>
      </w:r>
      <w:r w:rsidRPr="00751330">
        <w:rPr>
          <w:sz w:val="22"/>
          <w:szCs w:val="22"/>
        </w:rPr>
        <w:tab/>
      </w:r>
      <w:r w:rsidRPr="00751330">
        <w:rPr>
          <w:sz w:val="22"/>
          <w:szCs w:val="22"/>
        </w:rPr>
        <w:tab/>
        <w:t>Design Control of ISFSI Components 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60852</w:t>
      </w:r>
      <w:r w:rsidRPr="00751330">
        <w:rPr>
          <w:sz w:val="22"/>
          <w:szCs w:val="22"/>
        </w:rPr>
        <w:tab/>
      </w:r>
      <w:r w:rsidRPr="00751330">
        <w:rPr>
          <w:sz w:val="22"/>
          <w:szCs w:val="22"/>
        </w:rPr>
        <w:tab/>
        <w:t>ISFSI Component Fabrication by Outside Fabricators</w:t>
      </w:r>
      <w:r>
        <w:rPr>
          <w:sz w:val="22"/>
          <w:szCs w:val="22"/>
        </w:rPr>
        <w:t xml:space="preserve"> </w:t>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60853</w:t>
      </w:r>
      <w:r w:rsidRPr="00751330">
        <w:rPr>
          <w:sz w:val="22"/>
          <w:szCs w:val="22"/>
        </w:rPr>
        <w:tab/>
      </w:r>
      <w:r w:rsidRPr="00751330">
        <w:rPr>
          <w:sz w:val="22"/>
          <w:szCs w:val="22"/>
        </w:rPr>
        <w:tab/>
        <w:t xml:space="preserve">On-Site Fabrication of Components and Construction of an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ISFSI 01/16/08 (08-003)</w:t>
      </w:r>
    </w:p>
    <w:p w:rsidR="00785279" w:rsidRPr="00751330" w:rsidRDefault="007852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60854</w:t>
      </w:r>
      <w:r w:rsidRPr="00751330">
        <w:rPr>
          <w:sz w:val="22"/>
          <w:szCs w:val="22"/>
        </w:rPr>
        <w:tab/>
      </w:r>
      <w:r w:rsidRPr="00751330">
        <w:rPr>
          <w:sz w:val="22"/>
          <w:szCs w:val="22"/>
        </w:rPr>
        <w:tab/>
        <w:t xml:space="preserve">Preoperational Testing of an Independent Spent Fuel Storage Installation </w:t>
      </w:r>
      <w:r>
        <w:rPr>
          <w:sz w:val="22"/>
          <w:szCs w:val="22"/>
        </w:rPr>
        <w:tab/>
      </w:r>
      <w:r>
        <w:rPr>
          <w:sz w:val="22"/>
          <w:szCs w:val="22"/>
        </w:rPr>
        <w:tab/>
      </w:r>
      <w:r>
        <w:rPr>
          <w:sz w:val="22"/>
          <w:szCs w:val="22"/>
        </w:rPr>
        <w:tab/>
      </w:r>
      <w:r w:rsidR="001F307B">
        <w:rPr>
          <w:sz w:val="22"/>
          <w:szCs w:val="22"/>
        </w:rPr>
        <w:tab/>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60854.1</w:t>
      </w:r>
      <w:r w:rsidRPr="00751330">
        <w:rPr>
          <w:sz w:val="22"/>
          <w:szCs w:val="22"/>
        </w:rPr>
        <w:tab/>
        <w:t>Preoperational Testing of Independent Spent Fuel Storage</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Facility Installation at Operating Plants </w:t>
      </w:r>
      <w:r w:rsidR="00677A1F">
        <w:rPr>
          <w:sz w:val="22"/>
          <w:szCs w:val="22"/>
        </w:rPr>
        <w:t>05/16/19</w:t>
      </w:r>
      <w:r w:rsidRPr="00751330">
        <w:rPr>
          <w:sz w:val="22"/>
          <w:szCs w:val="22"/>
        </w:rPr>
        <w:t xml:space="preserve"> (</w:t>
      </w:r>
      <w:r w:rsidR="00677A1F">
        <w:rPr>
          <w:sz w:val="22"/>
          <w:szCs w:val="22"/>
        </w:rPr>
        <w:t>19-015</w:t>
      </w:r>
      <w:r w:rsidRPr="00751330">
        <w:rPr>
          <w:sz w:val="22"/>
          <w:szCs w:val="22"/>
        </w:rPr>
        <w:t>)</w:t>
      </w:r>
    </w:p>
    <w:p w:rsidR="00116AB4" w:rsidRDefault="00116AB4"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60855</w:t>
      </w:r>
      <w:r w:rsidRPr="00751330">
        <w:rPr>
          <w:sz w:val="22"/>
          <w:szCs w:val="22"/>
        </w:rPr>
        <w:tab/>
      </w:r>
      <w:r w:rsidRPr="00751330">
        <w:rPr>
          <w:sz w:val="22"/>
          <w:szCs w:val="22"/>
        </w:rPr>
        <w:tab/>
        <w:t xml:space="preserve">Operation of an Independent Spent Fuel Storage Installation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01/16/08 (08-003)</w:t>
      </w:r>
    </w:p>
    <w:p w:rsidR="00562C6C" w:rsidRPr="00751330" w:rsidRDefault="00562C6C"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60855.1</w:t>
      </w:r>
      <w:r w:rsidRPr="00751330">
        <w:rPr>
          <w:sz w:val="22"/>
          <w:szCs w:val="22"/>
        </w:rPr>
        <w:tab/>
        <w:t>Operation of an Independent Spent Fuel Storage Installation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Operating Plants </w:t>
      </w:r>
      <w:r w:rsidR="00677A1F">
        <w:rPr>
          <w:sz w:val="22"/>
          <w:szCs w:val="22"/>
        </w:rPr>
        <w:t>05/16/19</w:t>
      </w:r>
      <w:r w:rsidRPr="00751330">
        <w:rPr>
          <w:sz w:val="22"/>
          <w:szCs w:val="22"/>
        </w:rPr>
        <w:t xml:space="preserve"> (</w:t>
      </w:r>
      <w:r w:rsidR="00677A1F">
        <w:rPr>
          <w:sz w:val="22"/>
          <w:szCs w:val="22"/>
        </w:rPr>
        <w:t>19-015</w:t>
      </w:r>
      <w:r w:rsidRPr="00751330">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60856</w:t>
      </w:r>
      <w:r w:rsidRPr="00751330">
        <w:rPr>
          <w:sz w:val="22"/>
          <w:szCs w:val="22"/>
        </w:rPr>
        <w:tab/>
      </w:r>
      <w:r w:rsidRPr="00751330">
        <w:rPr>
          <w:sz w:val="22"/>
          <w:szCs w:val="22"/>
        </w:rPr>
        <w:tab/>
        <w:t>Review of 10 CFR 72.212(b) Evaluations 03/05/08 (08-010)</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60856.1</w:t>
      </w:r>
      <w:r w:rsidRPr="00751330">
        <w:rPr>
          <w:sz w:val="22"/>
          <w:szCs w:val="22"/>
        </w:rPr>
        <w:tab/>
        <w:t>Review of 10 CFR 72.212(b) Evaluations at Operating Plants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677A1F">
        <w:rPr>
          <w:sz w:val="22"/>
          <w:szCs w:val="22"/>
        </w:rPr>
        <w:t>05/16/19</w:t>
      </w:r>
      <w:r w:rsidRPr="00751330">
        <w:rPr>
          <w:sz w:val="22"/>
          <w:szCs w:val="22"/>
        </w:rPr>
        <w:t xml:space="preserve"> (</w:t>
      </w:r>
      <w:r w:rsidR="00677A1F">
        <w:rPr>
          <w:sz w:val="22"/>
          <w:szCs w:val="22"/>
        </w:rPr>
        <w:t>19-015</w:t>
      </w:r>
      <w:r w:rsidRPr="00751330">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60857</w:t>
      </w:r>
      <w:r w:rsidRPr="00751330">
        <w:rPr>
          <w:sz w:val="22"/>
          <w:szCs w:val="22"/>
        </w:rPr>
        <w:tab/>
      </w:r>
      <w:r w:rsidRPr="00751330">
        <w:rPr>
          <w:sz w:val="22"/>
          <w:szCs w:val="22"/>
        </w:rPr>
        <w:tab/>
        <w:t>Review of 10 CFR 72.48 Evaluations 10/24/07 (07-033)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60858</w:t>
      </w:r>
      <w:r w:rsidRPr="00751330">
        <w:rPr>
          <w:sz w:val="22"/>
          <w:szCs w:val="22"/>
        </w:rPr>
        <w:tab/>
      </w:r>
      <w:r w:rsidRPr="00751330">
        <w:rPr>
          <w:sz w:val="22"/>
          <w:szCs w:val="22"/>
        </w:rPr>
        <w:tab/>
        <w:t>Away-From-Reactor ISFSI Inspection Guidance 05/03/07 (07-015)</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60859</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Welding Verification Checklist for Transportation and ISFSI Components</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60860</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Visual Examination Procedure Review/Work Observation/Record Review of Transportation and ISFSI Components</w:t>
      </w:r>
    </w:p>
    <w:p w:rsidR="006371BC"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60861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Liquid Penetrant </w:t>
      </w:r>
      <w:r>
        <w:rPr>
          <w:sz w:val="22"/>
          <w:szCs w:val="22"/>
        </w:rPr>
        <w:tab/>
      </w:r>
      <w:r>
        <w:rPr>
          <w:sz w:val="22"/>
          <w:szCs w:val="22"/>
        </w:rPr>
        <w:tab/>
      </w:r>
      <w:r>
        <w:rPr>
          <w:sz w:val="22"/>
          <w:szCs w:val="22"/>
        </w:rPr>
        <w:tab/>
      </w:r>
      <w:r w:rsidR="00281A4B">
        <w:rPr>
          <w:sz w:val="22"/>
          <w:szCs w:val="22"/>
        </w:rPr>
        <w:tab/>
      </w:r>
      <w:r w:rsidRPr="00751330">
        <w:rPr>
          <w:sz w:val="22"/>
          <w:szCs w:val="22"/>
        </w:rPr>
        <w:t xml:space="preserve">Examination Procedure Review/Work Observation/Record Review of </w:t>
      </w:r>
      <w:r>
        <w:rPr>
          <w:sz w:val="22"/>
          <w:szCs w:val="22"/>
        </w:rPr>
        <w:tab/>
      </w:r>
      <w:r>
        <w:rPr>
          <w:sz w:val="22"/>
          <w:szCs w:val="22"/>
        </w:rPr>
        <w:tab/>
      </w:r>
      <w:r>
        <w:rPr>
          <w:sz w:val="22"/>
          <w:szCs w:val="22"/>
        </w:rPr>
        <w:tab/>
      </w:r>
      <w:r w:rsidR="00281A4B">
        <w:rPr>
          <w:sz w:val="22"/>
          <w:szCs w:val="22"/>
        </w:rPr>
        <w:tab/>
      </w:r>
      <w:r w:rsidRPr="00751330">
        <w:rPr>
          <w:sz w:val="22"/>
          <w:szCs w:val="22"/>
        </w:rPr>
        <w:t>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60864</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Radiographic Examination Procedure Review/Work Observation/Record Review of Transportation and ISFSI Components</w:t>
      </w:r>
    </w:p>
    <w:p w:rsidR="00000699" w:rsidRDefault="0000069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722F18" w:rsidRDefault="00722F1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6100</w:t>
      </w:r>
      <w:r w:rsidRPr="00751330">
        <w:rPr>
          <w:sz w:val="22"/>
          <w:szCs w:val="22"/>
        </w:rPr>
        <w:tab/>
      </w:r>
      <w:r w:rsidRPr="00751330">
        <w:rPr>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61705</w:t>
      </w:r>
      <w:r w:rsidRPr="00751330">
        <w:rPr>
          <w:sz w:val="22"/>
          <w:szCs w:val="22"/>
        </w:rPr>
        <w:tab/>
      </w:r>
      <w:r w:rsidR="00512A04" w:rsidRPr="00751330">
        <w:rPr>
          <w:sz w:val="22"/>
          <w:szCs w:val="22"/>
        </w:rPr>
        <w:tab/>
      </w:r>
      <w:r w:rsidRPr="00751330">
        <w:rPr>
          <w:sz w:val="22"/>
          <w:szCs w:val="22"/>
        </w:rPr>
        <w:t>Calibration of Nuclear Instrumentation Systems</w:t>
      </w:r>
      <w:r w:rsidR="003C00D0">
        <w:rPr>
          <w:sz w:val="22"/>
          <w:szCs w:val="22"/>
        </w:rPr>
        <w:t xml:space="preserve"> </w:t>
      </w:r>
      <w:r w:rsidRPr="00751330">
        <w:rPr>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61706</w:t>
      </w:r>
      <w:r w:rsidR="00512A04" w:rsidRPr="00751330">
        <w:rPr>
          <w:sz w:val="22"/>
          <w:szCs w:val="22"/>
        </w:rPr>
        <w:tab/>
      </w:r>
      <w:r w:rsidRPr="00751330">
        <w:rPr>
          <w:sz w:val="22"/>
          <w:szCs w:val="22"/>
        </w:rPr>
        <w:tab/>
        <w:t>Core Thermal Power Evaluat</w:t>
      </w:r>
      <w:r w:rsidR="00512A04" w:rsidRPr="00751330">
        <w:rPr>
          <w:sz w:val="22"/>
          <w:szCs w:val="22"/>
        </w:rPr>
        <w:t xml:space="preserve">ion </w:t>
      </w:r>
      <w:r w:rsidRPr="00751330">
        <w:rPr>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61707</w:t>
      </w:r>
      <w:r w:rsidRPr="00751330">
        <w:rPr>
          <w:sz w:val="22"/>
          <w:szCs w:val="22"/>
        </w:rPr>
        <w:tab/>
      </w:r>
      <w:r w:rsidR="00512A04" w:rsidRPr="00751330">
        <w:rPr>
          <w:sz w:val="22"/>
          <w:szCs w:val="22"/>
        </w:rPr>
        <w:tab/>
      </w:r>
      <w:r w:rsidRPr="00751330">
        <w:rPr>
          <w:sz w:val="22"/>
          <w:szCs w:val="22"/>
        </w:rPr>
        <w:t>Determinat</w:t>
      </w:r>
      <w:r w:rsidR="00512A04" w:rsidRPr="00751330">
        <w:rPr>
          <w:sz w:val="22"/>
          <w:szCs w:val="22"/>
        </w:rPr>
        <w:t xml:space="preserve">ion of Reactor Shutdown Margin </w:t>
      </w:r>
      <w:r w:rsidRPr="00751330">
        <w:rPr>
          <w:sz w:val="22"/>
          <w:szCs w:val="22"/>
        </w:rPr>
        <w:t>10/11/85</w:t>
      </w:r>
      <w:r w:rsidR="003C00D0">
        <w:rPr>
          <w:sz w:val="22"/>
          <w:szCs w:val="22"/>
        </w:rPr>
        <w:t xml:space="preserve"> </w:t>
      </w:r>
      <w:r w:rsidRPr="00751330">
        <w:rPr>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61708</w:t>
      </w:r>
      <w:r w:rsidR="00512A04" w:rsidRPr="00751330">
        <w:rPr>
          <w:sz w:val="22"/>
          <w:szCs w:val="22"/>
        </w:rPr>
        <w:tab/>
      </w:r>
      <w:r w:rsidRPr="00751330">
        <w:rPr>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Determinations </w:t>
      </w:r>
      <w:r w:rsidR="003C3A98" w:rsidRPr="00751330">
        <w:rPr>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61709</w:t>
      </w:r>
      <w:r w:rsidRPr="00751330">
        <w:rPr>
          <w:sz w:val="22"/>
          <w:szCs w:val="22"/>
        </w:rPr>
        <w:tab/>
      </w:r>
      <w:r w:rsidR="00512A04" w:rsidRPr="00751330">
        <w:rPr>
          <w:sz w:val="22"/>
          <w:szCs w:val="22"/>
        </w:rPr>
        <w:tab/>
      </w:r>
      <w:r w:rsidRPr="00751330">
        <w:rPr>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Water Re</w:t>
      </w:r>
      <w:r w:rsidR="00512A04" w:rsidRPr="00751330">
        <w:rPr>
          <w:sz w:val="22"/>
          <w:szCs w:val="22"/>
        </w:rPr>
        <w:t>actors</w:t>
      </w:r>
      <w:r w:rsidRPr="00751330">
        <w:rPr>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61710</w:t>
      </w:r>
      <w:r w:rsidR="00512A04" w:rsidRPr="00751330">
        <w:rPr>
          <w:sz w:val="22"/>
          <w:szCs w:val="22"/>
        </w:rPr>
        <w:tab/>
      </w:r>
      <w:r w:rsidRPr="00751330">
        <w:rPr>
          <w:sz w:val="22"/>
          <w:szCs w:val="22"/>
        </w:rPr>
        <w:tab/>
        <w:t>Contro</w:t>
      </w:r>
      <w:r w:rsidR="00512A04" w:rsidRPr="00751330">
        <w:rPr>
          <w:sz w:val="22"/>
          <w:szCs w:val="22"/>
        </w:rPr>
        <w:t xml:space="preserve">l Rod Worth Measurements (PWR) </w:t>
      </w:r>
      <w:r w:rsidRPr="00751330">
        <w:rPr>
          <w:sz w:val="22"/>
          <w:szCs w:val="22"/>
        </w:rPr>
        <w:t>10/11/85</w:t>
      </w:r>
      <w:r w:rsidRPr="00751330">
        <w:rPr>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61715</w:t>
      </w:r>
      <w:r w:rsidR="00512A04" w:rsidRPr="00751330">
        <w:rPr>
          <w:sz w:val="22"/>
          <w:szCs w:val="22"/>
        </w:rPr>
        <w:tab/>
      </w:r>
      <w:r w:rsidRPr="00751330">
        <w:rPr>
          <w:sz w:val="22"/>
          <w:szCs w:val="22"/>
        </w:rPr>
        <w:tab/>
        <w:t>Verific</w:t>
      </w:r>
      <w:r w:rsidR="00512A04" w:rsidRPr="00751330">
        <w:rPr>
          <w:sz w:val="22"/>
          <w:szCs w:val="22"/>
        </w:rPr>
        <w:t xml:space="preserve">ation of Containment Integrity </w:t>
      </w:r>
      <w:r w:rsidRPr="00751330">
        <w:rPr>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61720</w:t>
      </w:r>
      <w:r w:rsidR="00512A04" w:rsidRPr="00751330">
        <w:rPr>
          <w:sz w:val="22"/>
          <w:szCs w:val="22"/>
        </w:rPr>
        <w:tab/>
      </w:r>
      <w:r w:rsidRPr="00751330">
        <w:rPr>
          <w:sz w:val="22"/>
          <w:szCs w:val="22"/>
        </w:rPr>
        <w:tab/>
        <w:t>Conta</w:t>
      </w:r>
      <w:r w:rsidR="00B15881" w:rsidRPr="00751330">
        <w:rPr>
          <w:sz w:val="22"/>
          <w:szCs w:val="22"/>
        </w:rPr>
        <w:t xml:space="preserve">inment Local Leak Rate Testing </w:t>
      </w:r>
      <w:r w:rsidRPr="00751330">
        <w:rPr>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61726</w:t>
      </w:r>
      <w:r w:rsidR="00512A04" w:rsidRPr="00751330">
        <w:rPr>
          <w:sz w:val="22"/>
          <w:szCs w:val="22"/>
        </w:rPr>
        <w:tab/>
      </w:r>
      <w:r w:rsidR="00B15881" w:rsidRPr="00751330">
        <w:rPr>
          <w:sz w:val="22"/>
          <w:szCs w:val="22"/>
        </w:rPr>
        <w:tab/>
        <w:t xml:space="preserve">Surveillance Observations </w:t>
      </w:r>
      <w:r w:rsidRPr="00751330">
        <w:rPr>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61728</w:t>
      </w:r>
      <w:r w:rsidR="00512A04" w:rsidRPr="00751330">
        <w:rPr>
          <w:sz w:val="22"/>
          <w:szCs w:val="22"/>
        </w:rPr>
        <w:tab/>
      </w:r>
      <w:r w:rsidRPr="00751330">
        <w:rPr>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01/01/84 (84-02)</w:t>
      </w:r>
    </w:p>
    <w:p w:rsidR="00785279" w:rsidRDefault="007852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85279" w:rsidRPr="00751330" w:rsidRDefault="007852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6200</w:t>
      </w:r>
      <w:r w:rsidRPr="00751330">
        <w:rPr>
          <w:sz w:val="22"/>
          <w:szCs w:val="22"/>
        </w:rPr>
        <w:tab/>
      </w:r>
      <w:r w:rsidRPr="00751330">
        <w:rPr>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62002</w:t>
      </w:r>
      <w:r w:rsidRPr="00751330">
        <w:rPr>
          <w:sz w:val="22"/>
          <w:szCs w:val="22"/>
        </w:rPr>
        <w:tab/>
      </w:r>
      <w:r w:rsidR="00512A04" w:rsidRPr="00751330">
        <w:rPr>
          <w:sz w:val="22"/>
          <w:szCs w:val="22"/>
        </w:rPr>
        <w:tab/>
      </w:r>
      <w:r w:rsidRPr="00751330">
        <w:rPr>
          <w:sz w:val="22"/>
          <w:szCs w:val="22"/>
        </w:rPr>
        <w:t>Inspection of Structures, Passive Components, and Civil</w:t>
      </w:r>
    </w:p>
    <w:p w:rsidR="0000069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Engineering Fe</w:t>
      </w:r>
      <w:r w:rsidR="00B15881" w:rsidRPr="00751330">
        <w:rPr>
          <w:sz w:val="22"/>
          <w:szCs w:val="22"/>
        </w:rPr>
        <w:t xml:space="preserve">atures at Nuclear Power Plants </w:t>
      </w:r>
      <w:r w:rsidRPr="00751330">
        <w:rPr>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62003</w:t>
      </w:r>
      <w:r w:rsidR="00512A04" w:rsidRPr="00751330">
        <w:rPr>
          <w:sz w:val="22"/>
          <w:szCs w:val="22"/>
        </w:rPr>
        <w:tab/>
      </w:r>
      <w:r w:rsidRPr="00751330">
        <w:rPr>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Plants </w:t>
      </w:r>
      <w:r w:rsidR="003C3A98" w:rsidRPr="00751330">
        <w:rPr>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62706</w:t>
      </w:r>
      <w:r w:rsidR="00512A04" w:rsidRPr="00751330">
        <w:rPr>
          <w:sz w:val="22"/>
          <w:szCs w:val="22"/>
        </w:rPr>
        <w:tab/>
      </w:r>
      <w:r w:rsidRPr="00751330">
        <w:rPr>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62708</w:t>
      </w:r>
      <w:r w:rsidRPr="00751330">
        <w:rPr>
          <w:sz w:val="22"/>
          <w:szCs w:val="22"/>
        </w:rPr>
        <w:tab/>
      </w:r>
      <w:r w:rsidRPr="00751330">
        <w:rPr>
          <w:sz w:val="22"/>
          <w:szCs w:val="22"/>
        </w:rPr>
        <w:tab/>
        <w:t xml:space="preserve">Motor-Operated Valve Capability </w:t>
      </w:r>
      <w:r w:rsidR="00C05BB0">
        <w:rPr>
          <w:sz w:val="22"/>
          <w:szCs w:val="22"/>
        </w:rPr>
        <w:t>10/23/13 (13-026</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62709</w:t>
      </w:r>
      <w:r w:rsidR="00512A04" w:rsidRPr="00751330">
        <w:rPr>
          <w:sz w:val="22"/>
          <w:szCs w:val="22"/>
        </w:rPr>
        <w:tab/>
      </w:r>
      <w:r w:rsidRPr="00751330">
        <w:rPr>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62710</w:t>
      </w:r>
      <w:r w:rsidRPr="00751330">
        <w:rPr>
          <w:sz w:val="22"/>
          <w:szCs w:val="22"/>
        </w:rPr>
        <w:tab/>
      </w:r>
      <w:r w:rsidR="00512A04" w:rsidRPr="00751330">
        <w:rPr>
          <w:sz w:val="22"/>
          <w:szCs w:val="22"/>
        </w:rPr>
        <w:tab/>
      </w:r>
      <w:r w:rsidRPr="00751330">
        <w:rPr>
          <w:sz w:val="22"/>
          <w:szCs w:val="22"/>
        </w:rPr>
        <w:t xml:space="preserve">Power-Operated Gate Valve Pressure Locking and Thermal Binding </w:t>
      </w:r>
      <w:r w:rsidR="00643EBC" w:rsidRPr="00751330">
        <w:rPr>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 xml:space="preserve">62711 </w:t>
      </w:r>
      <w:r w:rsidRPr="00751330">
        <w:rPr>
          <w:color w:val="000000"/>
          <w:sz w:val="22"/>
          <w:szCs w:val="22"/>
        </w:rPr>
        <w:tab/>
      </w:r>
      <w:r w:rsidR="00B15893">
        <w:rPr>
          <w:color w:val="000000"/>
          <w:sz w:val="22"/>
          <w:szCs w:val="22"/>
        </w:rPr>
        <w:tab/>
      </w:r>
      <w:r w:rsidR="00D91340" w:rsidRPr="00751330">
        <w:rPr>
          <w:color w:val="000000"/>
          <w:sz w:val="22"/>
          <w:szCs w:val="22"/>
        </w:rPr>
        <w:t>RESERVED</w:t>
      </w:r>
      <w:r w:rsidRPr="00751330">
        <w:rPr>
          <w:color w:val="000000"/>
          <w:sz w:val="22"/>
          <w:szCs w:val="22"/>
        </w:rPr>
        <w:t xml:space="preserve"> for Operationa</w:t>
      </w:r>
      <w:r w:rsidR="00FF3F51">
        <w:rPr>
          <w:color w:val="000000"/>
          <w:sz w:val="22"/>
          <w:szCs w:val="22"/>
        </w:rPr>
        <w:t>l Reliability Assurance Process</w:t>
      </w:r>
    </w:p>
    <w:p w:rsidR="00FF3F51"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Pr>
          <w:color w:val="000000"/>
          <w:sz w:val="22"/>
          <w:szCs w:val="22"/>
        </w:rPr>
        <w:tab/>
        <w:t>62712</w:t>
      </w:r>
      <w:r>
        <w:rPr>
          <w:color w:val="000000"/>
          <w:sz w:val="22"/>
          <w:szCs w:val="22"/>
        </w:rPr>
        <w:tab/>
      </w:r>
      <w:r>
        <w:rPr>
          <w:color w:val="000000"/>
          <w:sz w:val="22"/>
          <w:szCs w:val="22"/>
        </w:rPr>
        <w:tab/>
        <w:t xml:space="preserve">Part 52, Maintenance Rule </w:t>
      </w:r>
      <w:r w:rsidR="003D5B87">
        <w:rPr>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62801</w:t>
      </w:r>
      <w:r w:rsidR="00512A04" w:rsidRPr="00751330">
        <w:rPr>
          <w:sz w:val="22"/>
          <w:szCs w:val="22"/>
        </w:rPr>
        <w:tab/>
      </w:r>
      <w:r w:rsidRPr="00751330">
        <w:rPr>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Reactors 08/11/97 (97-012)</w:t>
      </w:r>
    </w:p>
    <w:p w:rsidR="00410CB8"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4D5C8D">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170"/>
        <w:rPr>
          <w:sz w:val="22"/>
          <w:szCs w:val="22"/>
          <w:u w:val="single"/>
        </w:rPr>
      </w:pPr>
      <w:r w:rsidRPr="00751330">
        <w:rPr>
          <w:sz w:val="22"/>
          <w:szCs w:val="22"/>
          <w:u w:val="single"/>
        </w:rPr>
        <w:lastRenderedPageBreak/>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6371BC"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294B14" w:rsidRPr="00751330">
        <w:rPr>
          <w:rFonts w:ascii="Arial" w:hAnsi="Arial"/>
          <w:sz w:val="22"/>
          <w:szCs w:val="22"/>
        </w:rPr>
        <w:t xml:space="preserve">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6400</w:t>
      </w:r>
      <w:r w:rsidRPr="00751330">
        <w:rPr>
          <w:sz w:val="22"/>
          <w:szCs w:val="22"/>
        </w:rPr>
        <w:tab/>
      </w:r>
      <w:r w:rsidRPr="00751330">
        <w:rPr>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BB012F" w:rsidRDefault="00090790" w:rsidP="00BB012F">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BB012F">
        <w:rPr>
          <w:rFonts w:ascii="Arial" w:hAnsi="Arial"/>
          <w:sz w:val="22"/>
          <w:szCs w:val="22"/>
        </w:rPr>
        <w:t>64102</w:t>
      </w:r>
      <w:r w:rsidRPr="00BB012F">
        <w:rPr>
          <w:rFonts w:ascii="Arial" w:hAnsi="Arial"/>
          <w:sz w:val="22"/>
          <w:szCs w:val="22"/>
        </w:rPr>
        <w:tab/>
      </w:r>
      <w:r w:rsidR="008553F5" w:rsidRPr="00BB012F">
        <w:rPr>
          <w:rFonts w:ascii="Arial" w:hAnsi="Arial"/>
          <w:sz w:val="22"/>
          <w:szCs w:val="22"/>
        </w:rPr>
        <w:tab/>
      </w:r>
      <w:r w:rsidR="00D91340" w:rsidRPr="00BB012F">
        <w:rPr>
          <w:rFonts w:ascii="Arial" w:hAnsi="Arial"/>
          <w:sz w:val="22"/>
          <w:szCs w:val="22"/>
        </w:rPr>
        <w:t>RESERVED</w:t>
      </w:r>
      <w:r w:rsidRPr="00BB012F">
        <w:rPr>
          <w:rFonts w:ascii="Arial" w:hAnsi="Arial"/>
          <w:sz w:val="22"/>
          <w:szCs w:val="22"/>
        </w:rPr>
        <w:t xml:space="preserve">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64704</w:t>
      </w:r>
      <w:r w:rsidRPr="00751330">
        <w:rPr>
          <w:sz w:val="22"/>
          <w:szCs w:val="22"/>
        </w:rPr>
        <w:tab/>
      </w:r>
      <w:r w:rsidRPr="00751330">
        <w:rPr>
          <w:sz w:val="22"/>
          <w:szCs w:val="22"/>
        </w:rPr>
        <w:tab/>
        <w:t>Fire Protection Program 06/24/98 (98-010)</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64705</w:t>
      </w:r>
      <w:r w:rsidRPr="00751330">
        <w:rPr>
          <w:sz w:val="22"/>
          <w:szCs w:val="22"/>
        </w:rPr>
        <w:tab/>
      </w:r>
      <w:r w:rsidRPr="00751330">
        <w:rPr>
          <w:sz w:val="22"/>
          <w:szCs w:val="22"/>
        </w:rPr>
        <w:tab/>
        <w:t xml:space="preserve">Part 52, Fire Protection Operational Program </w:t>
      </w:r>
      <w:r w:rsidR="006B75DF">
        <w:rPr>
          <w:sz w:val="22"/>
          <w:szCs w:val="22"/>
        </w:rPr>
        <w:t>06/04/19 (19-018</w:t>
      </w:r>
      <w:r w:rsidRPr="00751330">
        <w:rPr>
          <w:sz w:val="22"/>
          <w:szCs w:val="22"/>
        </w:rPr>
        <w:t>)</w:t>
      </w:r>
    </w:p>
    <w:p w:rsidR="00F624E4" w:rsidRDefault="00F624E4"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F624E4" w:rsidRPr="00751330" w:rsidRDefault="00F624E4"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6500</w:t>
      </w:r>
      <w:r w:rsidRPr="00751330">
        <w:rPr>
          <w:sz w:val="22"/>
          <w:szCs w:val="22"/>
        </w:rPr>
        <w:tab/>
      </w:r>
      <w:r w:rsidRPr="00751330">
        <w:rPr>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w:t>
      </w:r>
      <w:r w:rsidRPr="00751330">
        <w:rPr>
          <w:sz w:val="22"/>
          <w:szCs w:val="22"/>
        </w:rPr>
        <w:tab/>
      </w:r>
      <w:r w:rsidRPr="00751330">
        <w:rPr>
          <w:sz w:val="22"/>
          <w:szCs w:val="22"/>
        </w:rPr>
        <w:tab/>
        <w:t xml:space="preserve">Inspections of Inspections, Tests, Analyses, and Acceptance Criteria (ITAAC) Related Work </w:t>
      </w:r>
      <w:r w:rsidR="00DC527A">
        <w:rPr>
          <w:sz w:val="22"/>
          <w:szCs w:val="22"/>
        </w:rPr>
        <w:t>08/13/13 (13-017</w:t>
      </w:r>
      <w:r w:rsidRPr="00751330">
        <w:rPr>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lang w:val="en-CA"/>
        </w:rPr>
        <w:tab/>
      </w:r>
      <w:r w:rsidR="002D064D" w:rsidRPr="00751330">
        <w:rPr>
          <w:sz w:val="22"/>
          <w:szCs w:val="22"/>
        </w:rPr>
        <w:t>65001.01</w:t>
      </w:r>
      <w:r w:rsidR="002D064D" w:rsidRPr="00751330">
        <w:rPr>
          <w:sz w:val="22"/>
          <w:szCs w:val="22"/>
        </w:rPr>
        <w:tab/>
        <w:t xml:space="preserve">Inspection of ITAAC-Related Foundations &amp; Buildings </w:t>
      </w:r>
      <w:r w:rsidR="0096017B">
        <w:rPr>
          <w:sz w:val="22"/>
          <w:szCs w:val="22"/>
        </w:rPr>
        <w:t>04/18/14</w:t>
      </w:r>
      <w:r w:rsidR="002D064D" w:rsidRPr="00751330">
        <w:rPr>
          <w:sz w:val="22"/>
          <w:szCs w:val="22"/>
        </w:rPr>
        <w:t xml:space="preserve"> (</w:t>
      </w:r>
      <w:r w:rsidR="0096017B">
        <w:rPr>
          <w:sz w:val="22"/>
          <w:szCs w:val="22"/>
        </w:rPr>
        <w:t>14-010</w:t>
      </w:r>
      <w:r w:rsidR="002D064D" w:rsidRPr="00751330">
        <w:rPr>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65001.02</w:t>
      </w:r>
      <w:r w:rsidRPr="00751330">
        <w:rPr>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65001.03</w:t>
      </w:r>
      <w:r w:rsidRPr="00751330">
        <w:rPr>
          <w:sz w:val="22"/>
          <w:szCs w:val="22"/>
        </w:rPr>
        <w:tab/>
        <w:t>Inspection of ITAAC-Related Installation of Piping 08/19/08 (08-024)</w:t>
      </w:r>
    </w:p>
    <w:p w:rsidR="008C102A"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65001.04</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ITAAC-Related Installation of Pipe Supports and Restraints </w:t>
      </w:r>
      <w:r w:rsidR="0020439A">
        <w:rPr>
          <w:sz w:val="22"/>
          <w:szCs w:val="22"/>
        </w:rPr>
        <w:t>08/13/14 (14-018</w:t>
      </w:r>
      <w:r w:rsidRPr="00751330">
        <w:rPr>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65001.05</w:t>
      </w:r>
      <w:r w:rsidRPr="00751330">
        <w:rPr>
          <w:sz w:val="22"/>
          <w:szCs w:val="22"/>
        </w:rPr>
        <w:tab/>
        <w:t xml:space="preserve">Inspection of ITAAC-Related Installation of Reactor Pressure Vessel and Internals </w:t>
      </w:r>
      <w:r w:rsidR="002D064D">
        <w:rPr>
          <w:sz w:val="22"/>
          <w:szCs w:val="22"/>
        </w:rPr>
        <w:t>08/19/08 (08/19/08</w:t>
      </w:r>
      <w:r w:rsidRPr="00751330">
        <w:rPr>
          <w:sz w:val="22"/>
          <w:szCs w:val="22"/>
        </w:rPr>
        <w:t>)</w:t>
      </w:r>
    </w:p>
    <w:p w:rsidR="00000699"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65001.06</w:t>
      </w:r>
      <w:r w:rsidRPr="00751330">
        <w:rPr>
          <w:sz w:val="22"/>
          <w:szCs w:val="22"/>
        </w:rPr>
        <w:tab/>
        <w:t xml:space="preserve">Inspection of ITAAC-Related Installation </w:t>
      </w:r>
      <w:proofErr w:type="spellStart"/>
      <w:r w:rsidRPr="00751330">
        <w:rPr>
          <w:sz w:val="22"/>
          <w:szCs w:val="22"/>
        </w:rPr>
        <w:t>o</w:t>
      </w:r>
      <w:proofErr w:type="spellEnd"/>
      <w:r w:rsidRPr="00751330">
        <w:rPr>
          <w:sz w:val="22"/>
          <w:szCs w:val="22"/>
        </w:rPr>
        <w:t xml:space="preserve"> Mechanical Components </w:t>
      </w:r>
      <w:r w:rsidR="00DC5A60">
        <w:rPr>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65001.07</w:t>
      </w:r>
      <w:r w:rsidRPr="00751330">
        <w:rPr>
          <w:sz w:val="22"/>
          <w:szCs w:val="22"/>
        </w:rPr>
        <w:tab/>
      </w:r>
      <w:r w:rsidRPr="00751330">
        <w:rPr>
          <w:bCs/>
          <w:sz w:val="22"/>
          <w:szCs w:val="22"/>
        </w:rPr>
        <w:t>Inspection of ITAAC-Related Installation of Valves</w:t>
      </w:r>
      <w:r w:rsidRPr="00751330">
        <w:rPr>
          <w:sz w:val="22"/>
          <w:szCs w:val="22"/>
        </w:rPr>
        <w:t xml:space="preserve"> 07/29/08 (08-021)</w:t>
      </w:r>
      <w:r w:rsidR="001C042D" w:rsidRPr="00751330">
        <w:rPr>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65001.08</w:t>
      </w:r>
      <w:r w:rsidRPr="00751330">
        <w:rPr>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65001.09</w:t>
      </w:r>
      <w:r w:rsidRPr="00751330">
        <w:rPr>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65001.10</w:t>
      </w:r>
      <w:r w:rsidRPr="00751330">
        <w:rPr>
          <w:sz w:val="22"/>
          <w:szCs w:val="22"/>
        </w:rPr>
        <w:tab/>
        <w:t>Inspection of ITAAC-Related Installation of Instrument Components and Systems 10/20/08 (08-029)</w:t>
      </w:r>
    </w:p>
    <w:p w:rsidR="00C14331"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65001.11</w:t>
      </w:r>
      <w:r w:rsidRPr="00751330">
        <w:rPr>
          <w:sz w:val="22"/>
          <w:szCs w:val="22"/>
        </w:rPr>
        <w:tab/>
        <w:t>Construction Inspection Program Inspection of ITAAC-Related Containment Integrity and Containment Penetration 08/19/08 (08-024)</w:t>
      </w:r>
    </w:p>
    <w:p w:rsidR="00B736AF" w:rsidRPr="00751330" w:rsidRDefault="00B736AF"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65001.11A</w:t>
      </w:r>
      <w:r>
        <w:rPr>
          <w:sz w:val="22"/>
          <w:szCs w:val="22"/>
        </w:rPr>
        <w:tab/>
        <w:t>Containment Structural Integrity Test 12/20/19 (19-041)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65001.12</w:t>
      </w:r>
      <w:r w:rsidRPr="00751330">
        <w:rPr>
          <w:sz w:val="22"/>
          <w:szCs w:val="22"/>
        </w:rPr>
        <w:tab/>
      </w:r>
      <w:r w:rsidRPr="00751330">
        <w:rPr>
          <w:bCs/>
          <w:sz w:val="22"/>
          <w:szCs w:val="22"/>
        </w:rPr>
        <w:t xml:space="preserve">Inspection of ITAAC-Related Installation of Heating, Ventilating, and Air Conditioning Systems </w:t>
      </w:r>
      <w:r w:rsidRPr="00751330">
        <w:rPr>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sz w:val="22"/>
          <w:szCs w:val="22"/>
        </w:rPr>
      </w:pPr>
      <w:r w:rsidRPr="00751330">
        <w:rPr>
          <w:sz w:val="22"/>
          <w:szCs w:val="22"/>
        </w:rPr>
        <w:tab/>
        <w:t>65001.13</w:t>
      </w:r>
      <w:r w:rsidRPr="00751330">
        <w:rPr>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65001.14</w:t>
      </w:r>
      <w:r w:rsidRPr="00751330">
        <w:rPr>
          <w:sz w:val="22"/>
          <w:szCs w:val="22"/>
        </w:rPr>
        <w:tab/>
        <w:t xml:space="preserve">Inspection of ITAAC-Related Installation of Complex Systems with Multiple Components </w:t>
      </w:r>
      <w:r w:rsidR="00477E03">
        <w:rPr>
          <w:sz w:val="22"/>
          <w:szCs w:val="22"/>
        </w:rPr>
        <w:t>06/24/15 (15-012</w:t>
      </w:r>
      <w:r w:rsidRPr="00751330">
        <w:rPr>
          <w:sz w:val="22"/>
          <w:szCs w:val="22"/>
        </w:rPr>
        <w:t>)</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592D0A" w:rsidRPr="00751330">
        <w:rPr>
          <w:sz w:val="22"/>
          <w:szCs w:val="22"/>
        </w:rPr>
        <w:t>65001.</w:t>
      </w:r>
      <w:r w:rsidRPr="00751330">
        <w:rPr>
          <w:sz w:val="22"/>
          <w:szCs w:val="22"/>
        </w:rPr>
        <w:t>15</w:t>
      </w:r>
      <w:r w:rsidRPr="00751330">
        <w:rPr>
          <w:sz w:val="22"/>
          <w:szCs w:val="22"/>
        </w:rPr>
        <w:tab/>
        <w:t>Inspection of ITAAC-Related Installation of Fire Protection Equipment</w:t>
      </w:r>
      <w:r w:rsidR="00F4240A" w:rsidRPr="00751330">
        <w:rPr>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65001.16</w:t>
      </w:r>
      <w:r w:rsidRPr="00751330">
        <w:rPr>
          <w:sz w:val="22"/>
          <w:szCs w:val="22"/>
        </w:rPr>
        <w:tab/>
        <w:t xml:space="preserve">Inspection of ITAAC-Related Engineering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65001.17</w:t>
      </w:r>
      <w:r w:rsidRPr="00751330">
        <w:rPr>
          <w:sz w:val="22"/>
          <w:szCs w:val="22"/>
        </w:rPr>
        <w:tab/>
        <w:t xml:space="preserve">Inspection of ITAAC-Related Security Structures, Systems, and Components </w:t>
      </w:r>
      <w:r w:rsidR="00AD3F15">
        <w:rPr>
          <w:sz w:val="22"/>
          <w:szCs w:val="22"/>
        </w:rPr>
        <w:t>09/30/16</w:t>
      </w:r>
      <w:r w:rsidRPr="00751330">
        <w:rPr>
          <w:sz w:val="22"/>
          <w:szCs w:val="22"/>
        </w:rPr>
        <w:t xml:space="preserve"> (</w:t>
      </w:r>
      <w:r w:rsidR="00AD3F15">
        <w:rPr>
          <w:sz w:val="22"/>
          <w:szCs w:val="22"/>
        </w:rPr>
        <w:t>16-025</w:t>
      </w:r>
      <w:r w:rsidRPr="00751330">
        <w:rPr>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65001.18</w:t>
      </w:r>
      <w:r w:rsidRPr="00751330">
        <w:rPr>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65001.19</w:t>
      </w:r>
      <w:r w:rsidRPr="00751330">
        <w:rPr>
          <w:sz w:val="22"/>
          <w:szCs w:val="22"/>
        </w:rPr>
        <w:tab/>
        <w:t>Inspection of Installation of ITAAC-Related Radiation Monitoring Components and Systems 10/20/08 (08-029)</w:t>
      </w:r>
    </w:p>
    <w:p w:rsidR="00787D65" w:rsidRPr="00751330" w:rsidRDefault="00787D65" w:rsidP="00787D65">
      <w:pPr>
        <w:ind w:left="2160" w:hanging="1440"/>
        <w:rPr>
          <w:sz w:val="22"/>
          <w:szCs w:val="22"/>
        </w:rPr>
      </w:pPr>
      <w:r w:rsidRPr="00751330">
        <w:rPr>
          <w:sz w:val="22"/>
          <w:szCs w:val="22"/>
        </w:rPr>
        <w:t>65001.20</w:t>
      </w:r>
      <w:r w:rsidRPr="00751330">
        <w:rPr>
          <w:sz w:val="22"/>
          <w:szCs w:val="22"/>
        </w:rPr>
        <w:tab/>
        <w:t>Inspection of Safety-Related Piping Design Acceptance Criteria (DAC)-Related ITAAC</w:t>
      </w:r>
      <w:r w:rsidR="007B3DE9" w:rsidRPr="00751330">
        <w:rPr>
          <w:sz w:val="22"/>
          <w:szCs w:val="22"/>
        </w:rPr>
        <w:t xml:space="preserve"> 06/02/11 (11-009)</w:t>
      </w:r>
    </w:p>
    <w:p w:rsidR="00B27F47" w:rsidRPr="00751330" w:rsidRDefault="00B27F47" w:rsidP="00B27F47">
      <w:pPr>
        <w:ind w:left="2160" w:hanging="1440"/>
        <w:rPr>
          <w:sz w:val="22"/>
          <w:szCs w:val="22"/>
        </w:rPr>
      </w:pPr>
      <w:r w:rsidRPr="00751330">
        <w:rPr>
          <w:sz w:val="22"/>
          <w:szCs w:val="22"/>
        </w:rPr>
        <w:lastRenderedPageBreak/>
        <w:t>65001.21</w:t>
      </w:r>
      <w:r w:rsidRPr="00751330">
        <w:rPr>
          <w:sz w:val="22"/>
          <w:szCs w:val="22"/>
        </w:rPr>
        <w:tab/>
        <w:t>Inspection of Pipe Rupture Hazard Analysis Design Acceptance Criteria (DAC) – Related ITAAC</w:t>
      </w:r>
      <w:r w:rsidR="00E443EC" w:rsidRPr="00751330">
        <w:rPr>
          <w:sz w:val="22"/>
          <w:szCs w:val="22"/>
        </w:rPr>
        <w:t xml:space="preserve"> 11/07/11 (11-029)</w:t>
      </w:r>
    </w:p>
    <w:p w:rsidR="00B27F47" w:rsidRPr="00751330" w:rsidRDefault="00B27F47" w:rsidP="00787D65">
      <w:pPr>
        <w:ind w:left="2160" w:hanging="1440"/>
        <w:rPr>
          <w:sz w:val="22"/>
          <w:szCs w:val="22"/>
        </w:rPr>
      </w:pPr>
      <w:r w:rsidRPr="00751330">
        <w:rPr>
          <w:sz w:val="22"/>
          <w:szCs w:val="22"/>
        </w:rPr>
        <w:t>65001.22</w:t>
      </w:r>
      <w:r w:rsidRPr="00751330">
        <w:rPr>
          <w:sz w:val="22"/>
          <w:szCs w:val="22"/>
        </w:rPr>
        <w:tab/>
        <w:t>Inspection of Digital Instrumentation and Control (DI&amp;C) System/Software Design Acceptance Criteria (DAC) – Related ITAAC</w:t>
      </w:r>
      <w:r w:rsidR="003C00D0">
        <w:rPr>
          <w:sz w:val="22"/>
          <w:szCs w:val="22"/>
        </w:rPr>
        <w:t xml:space="preserve"> </w:t>
      </w:r>
      <w:r w:rsidR="00C548F7" w:rsidRPr="00751330">
        <w:rPr>
          <w:sz w:val="22"/>
          <w:szCs w:val="22"/>
        </w:rPr>
        <w:t>12/19/11 (11-041)</w:t>
      </w:r>
    </w:p>
    <w:p w:rsidR="001B5377" w:rsidRDefault="00FB6F13" w:rsidP="00FB6F13">
      <w:pPr>
        <w:ind w:firstLine="720"/>
        <w:rPr>
          <w:sz w:val="22"/>
          <w:szCs w:val="22"/>
        </w:rPr>
      </w:pPr>
      <w:r w:rsidRPr="00751330">
        <w:rPr>
          <w:sz w:val="22"/>
          <w:szCs w:val="22"/>
        </w:rPr>
        <w:t>65001.23</w:t>
      </w:r>
      <w:r w:rsidRPr="00751330">
        <w:rPr>
          <w:sz w:val="22"/>
          <w:szCs w:val="22"/>
        </w:rPr>
        <w:tab/>
      </w:r>
      <w:r w:rsidR="001B5377">
        <w:rPr>
          <w:sz w:val="22"/>
          <w:szCs w:val="22"/>
        </w:rPr>
        <w:t xml:space="preserve">Inspection of </w:t>
      </w:r>
      <w:r w:rsidRPr="00751330">
        <w:rPr>
          <w:sz w:val="22"/>
          <w:szCs w:val="22"/>
        </w:rPr>
        <w:t>H</w:t>
      </w:r>
      <w:r w:rsidR="001B5377">
        <w:rPr>
          <w:sz w:val="22"/>
          <w:szCs w:val="22"/>
        </w:rPr>
        <w:t xml:space="preserve">uman </w:t>
      </w:r>
      <w:r w:rsidRPr="00751330">
        <w:rPr>
          <w:sz w:val="22"/>
          <w:szCs w:val="22"/>
        </w:rPr>
        <w:t>F</w:t>
      </w:r>
      <w:r w:rsidR="001B5377">
        <w:rPr>
          <w:sz w:val="22"/>
          <w:szCs w:val="22"/>
        </w:rPr>
        <w:t xml:space="preserve">actors </w:t>
      </w:r>
      <w:r w:rsidR="00FF3F51">
        <w:rPr>
          <w:sz w:val="22"/>
          <w:szCs w:val="22"/>
        </w:rPr>
        <w:t>E</w:t>
      </w:r>
      <w:r w:rsidR="001B5377">
        <w:rPr>
          <w:sz w:val="22"/>
          <w:szCs w:val="22"/>
        </w:rPr>
        <w:t>ngineering</w:t>
      </w:r>
      <w:r w:rsidR="00FF3F51">
        <w:rPr>
          <w:sz w:val="22"/>
          <w:szCs w:val="22"/>
        </w:rPr>
        <w:t xml:space="preserve"> Integrated System Validation</w:t>
      </w:r>
    </w:p>
    <w:p w:rsidR="001B5377" w:rsidRDefault="001B5377" w:rsidP="00FB6F13">
      <w:pPr>
        <w:ind w:firstLine="720"/>
        <w:rPr>
          <w:sz w:val="22"/>
          <w:szCs w:val="22"/>
        </w:rPr>
      </w:pPr>
      <w:r>
        <w:rPr>
          <w:sz w:val="22"/>
          <w:szCs w:val="22"/>
        </w:rPr>
        <w:tab/>
      </w:r>
      <w:r>
        <w:rPr>
          <w:sz w:val="22"/>
          <w:szCs w:val="22"/>
        </w:rPr>
        <w:tab/>
        <w:t xml:space="preserve">ITAAC </w:t>
      </w:r>
      <w:r w:rsidR="00D37758">
        <w:rPr>
          <w:sz w:val="22"/>
          <w:szCs w:val="22"/>
        </w:rPr>
        <w:t>12/22/14 (14-031</w:t>
      </w:r>
      <w:r>
        <w:rPr>
          <w:sz w:val="22"/>
          <w:szCs w:val="22"/>
        </w:rPr>
        <w:t>)</w:t>
      </w:r>
    </w:p>
    <w:p w:rsidR="006371BC" w:rsidRDefault="001B5377" w:rsidP="001B5377">
      <w:pPr>
        <w:ind w:left="2160" w:hanging="1440"/>
        <w:rPr>
          <w:sz w:val="22"/>
          <w:szCs w:val="22"/>
        </w:rPr>
      </w:pPr>
      <w:r>
        <w:rPr>
          <w:sz w:val="22"/>
          <w:szCs w:val="22"/>
        </w:rPr>
        <w:t>65001.23</w:t>
      </w:r>
      <w:r w:rsidR="003510D2">
        <w:rPr>
          <w:sz w:val="22"/>
          <w:szCs w:val="22"/>
        </w:rPr>
        <w:t>,</w:t>
      </w:r>
      <w:r w:rsidR="00D37758">
        <w:rPr>
          <w:sz w:val="22"/>
          <w:szCs w:val="22"/>
        </w:rPr>
        <w:t xml:space="preserve"> App </w:t>
      </w:r>
      <w:proofErr w:type="gramStart"/>
      <w:r w:rsidR="00D37758">
        <w:rPr>
          <w:sz w:val="22"/>
          <w:szCs w:val="22"/>
        </w:rPr>
        <w:t>A</w:t>
      </w:r>
      <w:proofErr w:type="gramEnd"/>
      <w:r>
        <w:rPr>
          <w:sz w:val="22"/>
          <w:szCs w:val="22"/>
        </w:rPr>
        <w:t xml:space="preserve">  </w:t>
      </w:r>
      <w:r w:rsidR="00FF3F51">
        <w:rPr>
          <w:sz w:val="22"/>
          <w:szCs w:val="22"/>
        </w:rPr>
        <w:t xml:space="preserve"> </w:t>
      </w:r>
      <w:r>
        <w:rPr>
          <w:sz w:val="22"/>
          <w:szCs w:val="22"/>
        </w:rPr>
        <w:t>Inspection Guide for AP1000 Human Factors Engineerin</w:t>
      </w:r>
      <w:r w:rsidR="00DF45F7">
        <w:rPr>
          <w:sz w:val="22"/>
          <w:szCs w:val="22"/>
        </w:rPr>
        <w:t xml:space="preserve">g Integrated System Validation </w:t>
      </w:r>
      <w:r w:rsidR="00D37758">
        <w:rPr>
          <w:sz w:val="22"/>
          <w:szCs w:val="22"/>
        </w:rPr>
        <w:t>12/22/14 (14-031</w:t>
      </w:r>
      <w:r>
        <w:rPr>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lang w:val="en-CA"/>
        </w:rPr>
        <w:tab/>
      </w:r>
      <w:r w:rsidRPr="00751330">
        <w:rPr>
          <w:sz w:val="22"/>
          <w:szCs w:val="22"/>
          <w:lang w:val="en-CA"/>
        </w:rPr>
        <w:t>6</w:t>
      </w:r>
      <w:r w:rsidRPr="00751330">
        <w:rPr>
          <w:sz w:val="22"/>
          <w:szCs w:val="22"/>
        </w:rPr>
        <w:t>5001.A</w:t>
      </w:r>
      <w:r w:rsidRPr="00751330">
        <w:rPr>
          <w:sz w:val="22"/>
          <w:szCs w:val="22"/>
        </w:rPr>
        <w:tab/>
        <w:t xml:space="preserve">ITAAC Attributes </w:t>
      </w:r>
      <w:r>
        <w:rPr>
          <w:sz w:val="22"/>
          <w:szCs w:val="22"/>
        </w:rPr>
        <w:t>for As-Built Inspection 09/25/13 (13-023</w:t>
      </w:r>
      <w:r w:rsidRPr="00751330">
        <w:rPr>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65001.B</w:t>
      </w:r>
      <w:r>
        <w:rPr>
          <w:sz w:val="22"/>
          <w:szCs w:val="22"/>
        </w:rPr>
        <w:tab/>
      </w:r>
      <w:r w:rsidRPr="00751330">
        <w:rPr>
          <w:sz w:val="22"/>
          <w:szCs w:val="22"/>
        </w:rPr>
        <w:t xml:space="preserve">Inspection of the ITAAC-Related Welding Program </w:t>
      </w:r>
      <w:r w:rsidR="00116AB4">
        <w:rPr>
          <w:sz w:val="22"/>
          <w:szCs w:val="22"/>
        </w:rPr>
        <w:t>11</w:t>
      </w:r>
      <w:r>
        <w:rPr>
          <w:sz w:val="22"/>
          <w:szCs w:val="22"/>
        </w:rPr>
        <w:t>/</w:t>
      </w:r>
      <w:r w:rsidR="00116AB4">
        <w:rPr>
          <w:sz w:val="22"/>
          <w:szCs w:val="22"/>
        </w:rPr>
        <w:t>04</w:t>
      </w:r>
      <w:r>
        <w:rPr>
          <w:sz w:val="22"/>
          <w:szCs w:val="22"/>
        </w:rPr>
        <w:t>/1</w:t>
      </w:r>
      <w:r w:rsidR="00116AB4">
        <w:rPr>
          <w:sz w:val="22"/>
          <w:szCs w:val="22"/>
        </w:rPr>
        <w:t>9</w:t>
      </w:r>
      <w:r>
        <w:rPr>
          <w:sz w:val="22"/>
          <w:szCs w:val="22"/>
        </w:rPr>
        <w:t xml:space="preserve"> (1</w:t>
      </w:r>
      <w:r w:rsidR="00116AB4">
        <w:rPr>
          <w:sz w:val="22"/>
          <w:szCs w:val="22"/>
        </w:rPr>
        <w:t>9</w:t>
      </w:r>
      <w:r>
        <w:rPr>
          <w:sz w:val="22"/>
          <w:szCs w:val="22"/>
        </w:rPr>
        <w:t>-0</w:t>
      </w:r>
      <w:r w:rsidR="00116AB4">
        <w:rPr>
          <w:sz w:val="22"/>
          <w:szCs w:val="22"/>
        </w:rPr>
        <w:t>34</w:t>
      </w:r>
      <w:r w:rsidRPr="00751330">
        <w:rPr>
          <w:sz w:val="22"/>
          <w:szCs w:val="22"/>
        </w:rPr>
        <w:t>)</w:t>
      </w:r>
    </w:p>
    <w:p w:rsidR="002D064D" w:rsidRDefault="002D064D" w:rsidP="002D064D">
      <w:pPr>
        <w:ind w:left="2160" w:hanging="1440"/>
        <w:rPr>
          <w:sz w:val="22"/>
          <w:szCs w:val="22"/>
        </w:rPr>
      </w:pPr>
      <w:r w:rsidRPr="00751330">
        <w:rPr>
          <w:sz w:val="22"/>
          <w:szCs w:val="22"/>
        </w:rPr>
        <w:t>65001.C</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the ITAAC-Related Construction Test Program </w:t>
      </w:r>
    </w:p>
    <w:p w:rsidR="002D064D" w:rsidRPr="00751330" w:rsidRDefault="002D064D" w:rsidP="002D064D">
      <w:pPr>
        <w:ind w:left="2160"/>
        <w:rPr>
          <w:sz w:val="22"/>
          <w:szCs w:val="22"/>
        </w:rPr>
      </w:pPr>
      <w:r>
        <w:rPr>
          <w:sz w:val="22"/>
          <w:szCs w:val="22"/>
        </w:rPr>
        <w:t>04/18/14 (14-01</w:t>
      </w:r>
      <w:r w:rsidRPr="00751330">
        <w:rPr>
          <w:sz w:val="22"/>
          <w:szCs w:val="22"/>
        </w:rPr>
        <w:t>0)</w:t>
      </w:r>
    </w:p>
    <w:p w:rsidR="002D064D" w:rsidRDefault="002D064D" w:rsidP="002D064D">
      <w:pPr>
        <w:ind w:left="2160" w:hanging="1440"/>
        <w:rPr>
          <w:sz w:val="22"/>
          <w:szCs w:val="22"/>
        </w:rPr>
      </w:pPr>
      <w:r w:rsidRPr="00751330">
        <w:rPr>
          <w:sz w:val="22"/>
          <w:szCs w:val="22"/>
        </w:rPr>
        <w:t xml:space="preserve">65001.D </w:t>
      </w:r>
      <w:r w:rsidRPr="00751330">
        <w:rPr>
          <w:sz w:val="22"/>
          <w:szCs w:val="22"/>
        </w:rPr>
        <w:tab/>
        <w:t xml:space="preserve">Inspection of the ITAAC-Related Operational Testing Program </w:t>
      </w:r>
    </w:p>
    <w:p w:rsidR="002D064D" w:rsidRDefault="00510031" w:rsidP="002D064D">
      <w:pPr>
        <w:ind w:left="2160"/>
        <w:rPr>
          <w:sz w:val="22"/>
          <w:szCs w:val="22"/>
        </w:rPr>
      </w:pPr>
      <w:r>
        <w:rPr>
          <w:sz w:val="22"/>
          <w:szCs w:val="22"/>
        </w:rPr>
        <w:t>05/09/14 (14-011</w:t>
      </w:r>
      <w:r w:rsidR="002D064D" w:rsidRPr="00751330">
        <w:rPr>
          <w:sz w:val="22"/>
          <w:szCs w:val="22"/>
        </w:rPr>
        <w:t>)</w:t>
      </w:r>
    </w:p>
    <w:p w:rsidR="002D064D" w:rsidRPr="00751330" w:rsidRDefault="002D064D" w:rsidP="002D064D">
      <w:pPr>
        <w:ind w:left="2160" w:hanging="1440"/>
        <w:rPr>
          <w:sz w:val="22"/>
          <w:szCs w:val="22"/>
        </w:rPr>
      </w:pPr>
      <w:r w:rsidRPr="00751330">
        <w:rPr>
          <w:sz w:val="22"/>
          <w:szCs w:val="22"/>
        </w:rPr>
        <w:t>65001.E</w:t>
      </w:r>
      <w:r w:rsidRPr="00751330">
        <w:rPr>
          <w:sz w:val="22"/>
          <w:szCs w:val="22"/>
        </w:rPr>
        <w:tab/>
        <w:t xml:space="preserve">Inspection of the ITAAC-Related Qualification Program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C102A" w:rsidRDefault="002D064D" w:rsidP="002D064D">
      <w:pPr>
        <w:ind w:left="2160" w:hanging="1440"/>
        <w:rPr>
          <w:sz w:val="22"/>
          <w:szCs w:val="22"/>
        </w:rPr>
      </w:pPr>
      <w:r w:rsidRPr="00751330">
        <w:rPr>
          <w:sz w:val="22"/>
          <w:szCs w:val="22"/>
        </w:rPr>
        <w:t>65001.F</w:t>
      </w:r>
      <w:r w:rsidRPr="00751330">
        <w:rPr>
          <w:sz w:val="22"/>
          <w:szCs w:val="22"/>
        </w:rPr>
        <w:tab/>
        <w:t xml:space="preserve">Inspection of the ITAAC-Related Design and Fabrication Requirements </w:t>
      </w:r>
      <w:r>
        <w:rPr>
          <w:sz w:val="22"/>
          <w:szCs w:val="22"/>
        </w:rPr>
        <w:t>09/20/13 (13-022</w:t>
      </w:r>
      <w:r w:rsidRPr="00751330">
        <w:rPr>
          <w:sz w:val="22"/>
          <w:szCs w:val="22"/>
        </w:rPr>
        <w:t>)</w:t>
      </w:r>
    </w:p>
    <w:p w:rsidR="00B150A3" w:rsidRDefault="00B150A3" w:rsidP="002D064D">
      <w:pPr>
        <w:ind w:left="2160" w:hanging="1440"/>
        <w:rPr>
          <w:sz w:val="22"/>
          <w:szCs w:val="22"/>
        </w:rPr>
      </w:pPr>
    </w:p>
    <w:p w:rsidR="00B150A3" w:rsidRDefault="00B150A3" w:rsidP="002D064D">
      <w:pPr>
        <w:ind w:left="2160" w:hanging="144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6600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6700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6800</w:t>
      </w:r>
      <w:r w:rsidRPr="00751330">
        <w:rPr>
          <w:sz w:val="22"/>
          <w:szCs w:val="22"/>
        </w:rPr>
        <w:tab/>
      </w:r>
      <w:r w:rsidRPr="00751330">
        <w:rPr>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B2BE7" w:rsidRPr="00751330" w:rsidRDefault="009B2BE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6900</w:t>
      </w:r>
      <w:r w:rsidRPr="00751330">
        <w:rPr>
          <w:sz w:val="22"/>
          <w:szCs w:val="22"/>
        </w:rPr>
        <w:tab/>
      </w:r>
      <w:r w:rsidRPr="00751330">
        <w:rPr>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69001</w:t>
      </w:r>
      <w:r w:rsidR="00512A04" w:rsidRPr="00751330">
        <w:rPr>
          <w:sz w:val="22"/>
          <w:szCs w:val="22"/>
        </w:rPr>
        <w:tab/>
      </w:r>
      <w:r w:rsidRPr="00751330">
        <w:rPr>
          <w:sz w:val="22"/>
          <w:szCs w:val="22"/>
        </w:rPr>
        <w:tab/>
        <w:t>Class II Research and Test Reactors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69002</w:t>
      </w:r>
      <w:r w:rsidR="00512A04" w:rsidRPr="00751330">
        <w:rPr>
          <w:sz w:val="22"/>
          <w:szCs w:val="22"/>
        </w:rPr>
        <w:tab/>
      </w:r>
      <w:r w:rsidRPr="00751330">
        <w:rPr>
          <w:sz w:val="22"/>
          <w:szCs w:val="22"/>
        </w:rPr>
        <w:tab/>
        <w:t>Class III Research and Test Reactors 02/03/04 (04-004)</w:t>
      </w:r>
    </w:p>
    <w:p w:rsidR="00785279" w:rsidRPr="00751330" w:rsidRDefault="007852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69003</w:t>
      </w:r>
      <w:r w:rsidR="00512A04" w:rsidRPr="00751330">
        <w:rPr>
          <w:sz w:val="22"/>
          <w:szCs w:val="22"/>
        </w:rPr>
        <w:tab/>
      </w:r>
      <w:r w:rsidRPr="00751330">
        <w:rPr>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69004</w:t>
      </w:r>
      <w:r w:rsidR="00512A04" w:rsidRPr="00751330">
        <w:rPr>
          <w:sz w:val="22"/>
          <w:szCs w:val="22"/>
        </w:rPr>
        <w:tab/>
      </w:r>
      <w:r w:rsidRPr="00751330">
        <w:rPr>
          <w:sz w:val="22"/>
          <w:szCs w:val="22"/>
        </w:rPr>
        <w:tab/>
        <w:t>Class I Research and Test Reactor Effluent and Environmental</w:t>
      </w: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Monitoring 02/03/047 (04-004)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69005</w:t>
      </w:r>
      <w:r w:rsidRPr="00751330">
        <w:rPr>
          <w:sz w:val="22"/>
          <w:szCs w:val="22"/>
        </w:rPr>
        <w:tab/>
      </w:r>
      <w:r w:rsidRPr="00751330">
        <w:rPr>
          <w:sz w:val="22"/>
          <w:szCs w:val="22"/>
        </w:rPr>
        <w:tab/>
        <w:t>Class I Research and Test Reactor Experiments 02/03/04 (04-004)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69006</w:t>
      </w:r>
      <w:r w:rsidRPr="00751330">
        <w:rPr>
          <w:sz w:val="22"/>
          <w:szCs w:val="22"/>
        </w:rPr>
        <w:tab/>
      </w:r>
      <w:r w:rsidRPr="00751330">
        <w:rPr>
          <w:sz w:val="22"/>
          <w:szCs w:val="22"/>
        </w:rPr>
        <w:tab/>
        <w:t>Class I Research and Test Reactors Organization and Operations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and Maintenance Activities 02/03/04 (04-004)</w:t>
      </w:r>
    </w:p>
    <w:p w:rsidR="00116AB4" w:rsidRDefault="00116AB4"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69007</w:t>
      </w:r>
      <w:r w:rsidRPr="00751330">
        <w:rPr>
          <w:sz w:val="22"/>
          <w:szCs w:val="22"/>
        </w:rPr>
        <w:tab/>
      </w:r>
      <w:r w:rsidRPr="00751330">
        <w:rPr>
          <w:sz w:val="22"/>
          <w:szCs w:val="22"/>
        </w:rPr>
        <w:tab/>
        <w:t>Class I Research and Test Reactor Review and Audit and Design</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Change Functions 02/03/04 (04-004)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69008</w:t>
      </w:r>
      <w:r w:rsidRPr="00751330">
        <w:rPr>
          <w:sz w:val="22"/>
          <w:szCs w:val="22"/>
        </w:rPr>
        <w:tab/>
      </w:r>
      <w:r w:rsidRPr="00751330">
        <w:rPr>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69009</w:t>
      </w:r>
      <w:r w:rsidR="00512A04" w:rsidRPr="00751330">
        <w:rPr>
          <w:sz w:val="22"/>
          <w:szCs w:val="22"/>
        </w:rPr>
        <w:tab/>
      </w:r>
      <w:r w:rsidRPr="00751330">
        <w:rPr>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69010</w:t>
      </w:r>
      <w:r w:rsidR="00512A04" w:rsidRPr="00751330">
        <w:rPr>
          <w:sz w:val="22"/>
          <w:szCs w:val="22"/>
        </w:rPr>
        <w:tab/>
      </w:r>
      <w:r w:rsidRPr="00751330">
        <w:rPr>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69011</w:t>
      </w:r>
      <w:r w:rsidR="00512A04" w:rsidRPr="00751330">
        <w:rPr>
          <w:sz w:val="22"/>
          <w:szCs w:val="22"/>
        </w:rPr>
        <w:tab/>
      </w:r>
      <w:r w:rsidRPr="00751330">
        <w:rPr>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69012</w:t>
      </w:r>
      <w:r w:rsidR="00512A04" w:rsidRPr="00751330">
        <w:rPr>
          <w:sz w:val="22"/>
          <w:szCs w:val="22"/>
        </w:rPr>
        <w:tab/>
      </w:r>
      <w:r w:rsidRPr="00751330">
        <w:rPr>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69013</w:t>
      </w:r>
      <w:r w:rsidR="00512A04" w:rsidRPr="00751330">
        <w:rPr>
          <w:sz w:val="22"/>
          <w:szCs w:val="22"/>
        </w:rPr>
        <w:tab/>
      </w:r>
      <w:r w:rsidRPr="00751330">
        <w:rPr>
          <w:sz w:val="22"/>
          <w:szCs w:val="22"/>
        </w:rPr>
        <w:tab/>
        <w:t>Research and Test Reactor Decommissioning 02/03/04 (04-004)</w:t>
      </w:r>
    </w:p>
    <w:p w:rsidR="003D6DB9" w:rsidRPr="00D33858" w:rsidRDefault="007B229F"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69020</w:t>
      </w:r>
      <w:r>
        <w:rPr>
          <w:sz w:val="22"/>
          <w:szCs w:val="22"/>
        </w:rPr>
        <w:tab/>
      </w:r>
      <w:r>
        <w:rPr>
          <w:sz w:val="22"/>
          <w:szCs w:val="22"/>
        </w:rPr>
        <w:tab/>
      </w:r>
      <w:r w:rsidRPr="007B229F">
        <w:rPr>
          <w:sz w:val="22"/>
          <w:szCs w:val="22"/>
        </w:rPr>
        <w:t>Inspections of Safety-Related Items (and Services) During Construction of Non-Power Production and Utilization Facilities</w:t>
      </w:r>
      <w:r>
        <w:rPr>
          <w:sz w:val="22"/>
          <w:szCs w:val="22"/>
        </w:rPr>
        <w:t xml:space="preserve"> 12/14/15 (15-029)</w:t>
      </w:r>
    </w:p>
    <w:p w:rsidR="007B229F" w:rsidRDefault="007B229F" w:rsidP="00D33858">
      <w:pPr>
        <w:ind w:left="2160" w:hanging="1440"/>
        <w:rPr>
          <w:sz w:val="22"/>
          <w:szCs w:val="22"/>
        </w:rPr>
      </w:pPr>
      <w:r>
        <w:rPr>
          <w:sz w:val="22"/>
          <w:szCs w:val="22"/>
        </w:rPr>
        <w:t>69021</w:t>
      </w:r>
      <w:r>
        <w:rPr>
          <w:sz w:val="22"/>
          <w:szCs w:val="22"/>
        </w:rPr>
        <w:tab/>
      </w:r>
      <w:r w:rsidR="00D33858" w:rsidRPr="00D33858">
        <w:rPr>
          <w:sz w:val="22"/>
          <w:szCs w:val="22"/>
        </w:rPr>
        <w:t xml:space="preserve">Inspections </w:t>
      </w:r>
      <w:r w:rsidR="00D33858">
        <w:rPr>
          <w:sz w:val="22"/>
          <w:szCs w:val="22"/>
        </w:rPr>
        <w:t>o</w:t>
      </w:r>
      <w:r w:rsidR="00D33858" w:rsidRPr="00D33858">
        <w:rPr>
          <w:sz w:val="22"/>
          <w:szCs w:val="22"/>
        </w:rPr>
        <w:t xml:space="preserve">f Quality Assurance Program Implementation </w:t>
      </w:r>
      <w:r w:rsidR="00D33858">
        <w:rPr>
          <w:sz w:val="22"/>
          <w:szCs w:val="22"/>
        </w:rPr>
        <w:t>During Construction o</w:t>
      </w:r>
      <w:r w:rsidR="00D33858" w:rsidRPr="00D33858">
        <w:rPr>
          <w:sz w:val="22"/>
          <w:szCs w:val="22"/>
        </w:rPr>
        <w:t xml:space="preserve">f </w:t>
      </w:r>
      <w:r w:rsidRPr="007B229F">
        <w:rPr>
          <w:sz w:val="22"/>
          <w:szCs w:val="22"/>
        </w:rPr>
        <w:t>Non-Power Production and Utilization Facilities</w:t>
      </w:r>
      <w:r>
        <w:rPr>
          <w:sz w:val="22"/>
          <w:szCs w:val="22"/>
        </w:rPr>
        <w:t xml:space="preserve"> </w:t>
      </w:r>
    </w:p>
    <w:p w:rsidR="00D33858" w:rsidRPr="00D33858" w:rsidRDefault="007B229F" w:rsidP="00D33858">
      <w:pPr>
        <w:ind w:left="2160" w:hanging="1440"/>
        <w:rPr>
          <w:sz w:val="22"/>
          <w:szCs w:val="22"/>
        </w:rPr>
      </w:pPr>
      <w:r>
        <w:rPr>
          <w:sz w:val="22"/>
          <w:szCs w:val="22"/>
        </w:rPr>
        <w:tab/>
      </w:r>
      <w:r w:rsidR="003D17F7">
        <w:rPr>
          <w:sz w:val="22"/>
          <w:szCs w:val="22"/>
        </w:rPr>
        <w:t>09/12/17 (17-018</w:t>
      </w:r>
      <w:r>
        <w:rPr>
          <w:sz w:val="22"/>
          <w:szCs w:val="22"/>
        </w:rPr>
        <w:t>)</w:t>
      </w:r>
    </w:p>
    <w:p w:rsidR="003D6DB9" w:rsidRDefault="007B229F"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69022</w:t>
      </w:r>
      <w:r>
        <w:rPr>
          <w:sz w:val="22"/>
          <w:szCs w:val="22"/>
        </w:rPr>
        <w:tab/>
      </w:r>
      <w:r>
        <w:rPr>
          <w:sz w:val="22"/>
          <w:szCs w:val="22"/>
        </w:rPr>
        <w:tab/>
      </w:r>
      <w:r w:rsidR="00D33858">
        <w:rPr>
          <w:sz w:val="22"/>
          <w:szCs w:val="22"/>
        </w:rPr>
        <w:t>Inspections o</w:t>
      </w:r>
      <w:r w:rsidR="00D33858" w:rsidRPr="00D33858">
        <w:rPr>
          <w:sz w:val="22"/>
          <w:szCs w:val="22"/>
        </w:rPr>
        <w:t xml:space="preserve">f Operational Readiness During Construction </w:t>
      </w:r>
      <w:r w:rsidR="00D33858">
        <w:rPr>
          <w:sz w:val="22"/>
          <w:szCs w:val="22"/>
        </w:rPr>
        <w:t>o</w:t>
      </w:r>
      <w:r w:rsidR="00D33858" w:rsidRPr="00D33858">
        <w:rPr>
          <w:sz w:val="22"/>
          <w:szCs w:val="22"/>
        </w:rPr>
        <w:t xml:space="preserve">f </w:t>
      </w:r>
      <w:r w:rsidRPr="007B229F">
        <w:rPr>
          <w:sz w:val="22"/>
          <w:szCs w:val="22"/>
        </w:rPr>
        <w:t>Non-Power Production and Utilization Facilities</w:t>
      </w:r>
      <w:r>
        <w:rPr>
          <w:sz w:val="22"/>
          <w:szCs w:val="22"/>
        </w:rPr>
        <w:t xml:space="preserve"> 1</w:t>
      </w:r>
      <w:r w:rsidR="006A520A">
        <w:rPr>
          <w:sz w:val="22"/>
          <w:szCs w:val="22"/>
        </w:rPr>
        <w:t>0/09</w:t>
      </w:r>
      <w:r>
        <w:rPr>
          <w:sz w:val="22"/>
          <w:szCs w:val="22"/>
        </w:rPr>
        <w:t>/1</w:t>
      </w:r>
      <w:r w:rsidR="006A520A">
        <w:rPr>
          <w:sz w:val="22"/>
          <w:szCs w:val="22"/>
        </w:rPr>
        <w:t>9</w:t>
      </w:r>
      <w:r>
        <w:rPr>
          <w:sz w:val="22"/>
          <w:szCs w:val="22"/>
        </w:rPr>
        <w:t xml:space="preserve"> (1</w:t>
      </w:r>
      <w:r w:rsidR="006A520A">
        <w:rPr>
          <w:sz w:val="22"/>
          <w:szCs w:val="22"/>
        </w:rPr>
        <w:t>9</w:t>
      </w:r>
      <w:r>
        <w:rPr>
          <w:sz w:val="22"/>
          <w:szCs w:val="22"/>
        </w:rPr>
        <w:t>-0</w:t>
      </w:r>
      <w:r w:rsidR="006A520A">
        <w:rPr>
          <w:sz w:val="22"/>
          <w:szCs w:val="22"/>
        </w:rPr>
        <w:t>33</w:t>
      </w:r>
      <w:r>
        <w:rPr>
          <w:sz w:val="22"/>
          <w:szCs w:val="22"/>
        </w:rPr>
        <w:t>)</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8C102A" w:rsidRPr="00D33858" w:rsidRDefault="008C102A"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7000</w:t>
      </w:r>
      <w:r w:rsidRPr="00751330">
        <w:rPr>
          <w:sz w:val="22"/>
          <w:szCs w:val="22"/>
        </w:rPr>
        <w:tab/>
      </w:r>
      <w:r w:rsidRPr="00751330">
        <w:rPr>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DD6117"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70307</w:t>
      </w:r>
      <w:r w:rsidR="003C3A98" w:rsidRPr="00751330">
        <w:rPr>
          <w:sz w:val="22"/>
          <w:szCs w:val="22"/>
        </w:rPr>
        <w:tab/>
      </w:r>
      <w:r w:rsidR="00512A04" w:rsidRPr="00751330">
        <w:rPr>
          <w:sz w:val="22"/>
          <w:szCs w:val="22"/>
        </w:rPr>
        <w:tab/>
      </w:r>
      <w:r w:rsidR="003C3A98" w:rsidRPr="00751330">
        <w:rPr>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Review</w:t>
      </w:r>
      <w:r w:rsidR="003C3A98" w:rsidRPr="00751330">
        <w:rPr>
          <w:sz w:val="22"/>
          <w:szCs w:val="22"/>
        </w:rPr>
        <w:t xml:space="preserve"> 03/07/86 (86-13) </w:t>
      </w:r>
    </w:p>
    <w:p w:rsidR="009F4704" w:rsidRPr="00751330" w:rsidRDefault="003F30DC"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9F4704" w:rsidRPr="00751330">
        <w:rPr>
          <w:sz w:val="22"/>
          <w:szCs w:val="22"/>
        </w:rPr>
        <w:t>70313</w:t>
      </w:r>
      <w:r w:rsidR="009F4704" w:rsidRPr="00751330">
        <w:rPr>
          <w:sz w:val="22"/>
          <w:szCs w:val="22"/>
        </w:rPr>
        <w:tab/>
      </w:r>
      <w:r w:rsidR="009F4704" w:rsidRPr="00751330">
        <w:rPr>
          <w:sz w:val="22"/>
          <w:szCs w:val="22"/>
        </w:rPr>
        <w:tab/>
        <w:t xml:space="preserve">Containment Integrated Leak Rate Test 11/12/85 (85-36) </w:t>
      </w:r>
    </w:p>
    <w:p w:rsidR="00843F05" w:rsidRPr="00751330" w:rsidRDefault="009F4704"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43F05" w:rsidRPr="00751330">
        <w:rPr>
          <w:sz w:val="22"/>
          <w:szCs w:val="22"/>
        </w:rPr>
        <w:t>70323</w:t>
      </w:r>
      <w:r w:rsidR="00843F05" w:rsidRPr="00751330">
        <w:rPr>
          <w:sz w:val="22"/>
          <w:szCs w:val="22"/>
        </w:rPr>
        <w:tab/>
      </w:r>
      <w:r w:rsidR="00843F05" w:rsidRPr="00751330">
        <w:rPr>
          <w:sz w:val="22"/>
          <w:szCs w:val="22"/>
        </w:rPr>
        <w:tab/>
        <w:t>Containment Leak Rate Test Results Evaluation</w:t>
      </w:r>
      <w:r w:rsidR="00843F05">
        <w:rPr>
          <w:sz w:val="22"/>
          <w:szCs w:val="22"/>
        </w:rPr>
        <w:t xml:space="preserve"> </w:t>
      </w:r>
      <w:r w:rsidR="00843F05" w:rsidRPr="00751330">
        <w:rPr>
          <w:sz w:val="22"/>
          <w:szCs w:val="22"/>
        </w:rPr>
        <w:t xml:space="preserve">10/03/85 (85-30) </w:t>
      </w:r>
    </w:p>
    <w:p w:rsidR="0080375F" w:rsidRPr="00751330" w:rsidRDefault="00843F05"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80375F" w:rsidRPr="00751330">
        <w:rPr>
          <w:sz w:val="22"/>
          <w:szCs w:val="22"/>
        </w:rPr>
        <w:t>70367</w:t>
      </w:r>
      <w:r w:rsidR="0080375F" w:rsidRPr="00751330">
        <w:rPr>
          <w:sz w:val="22"/>
          <w:szCs w:val="22"/>
        </w:rPr>
        <w:tab/>
      </w:r>
      <w:r w:rsidR="0080375F" w:rsidRPr="00751330">
        <w:rPr>
          <w:sz w:val="22"/>
          <w:szCs w:val="22"/>
        </w:rPr>
        <w:tab/>
      </w:r>
      <w:r w:rsidR="006D4869">
        <w:rPr>
          <w:sz w:val="22"/>
          <w:szCs w:val="22"/>
        </w:rPr>
        <w:t xml:space="preserve">Inspection of </w:t>
      </w:r>
      <w:r w:rsidR="0080375F" w:rsidRPr="00751330">
        <w:rPr>
          <w:sz w:val="22"/>
          <w:szCs w:val="22"/>
        </w:rPr>
        <w:t xml:space="preserve">Pre-operational Test Program </w:t>
      </w:r>
      <w:r w:rsidR="006D4869">
        <w:rPr>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70368</w:t>
      </w:r>
      <w:r w:rsidRPr="00751330">
        <w:rPr>
          <w:sz w:val="22"/>
          <w:szCs w:val="22"/>
        </w:rPr>
        <w:tab/>
      </w:r>
      <w:r w:rsidRPr="00751330">
        <w:rPr>
          <w:sz w:val="22"/>
          <w:szCs w:val="22"/>
        </w:rPr>
        <w:tab/>
      </w:r>
      <w:r w:rsidR="00042C2C" w:rsidRPr="00751330">
        <w:rPr>
          <w:sz w:val="22"/>
          <w:szCs w:val="22"/>
        </w:rPr>
        <w:t xml:space="preserve">Part 52 </w:t>
      </w:r>
      <w:r w:rsidRPr="00751330">
        <w:rPr>
          <w:sz w:val="22"/>
          <w:szCs w:val="22"/>
        </w:rPr>
        <w:t>Containment Leak Rate Testing (Programmatic)</w:t>
      </w:r>
      <w:r w:rsidR="00E443EC" w:rsidRPr="00751330">
        <w:rPr>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1A1CB5">
        <w:rPr>
          <w:sz w:val="22"/>
          <w:szCs w:val="22"/>
        </w:rPr>
        <w:t>06/26/17 (17-013</w:t>
      </w:r>
      <w:r w:rsidR="00E443EC" w:rsidRPr="00751330">
        <w:rPr>
          <w:sz w:val="22"/>
          <w:szCs w:val="22"/>
        </w:rPr>
        <w:t>)</w:t>
      </w:r>
    </w:p>
    <w:p w:rsidR="008C102A"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70369</w:t>
      </w:r>
      <w:r w:rsidRPr="00751330">
        <w:rPr>
          <w:sz w:val="22"/>
          <w:szCs w:val="22"/>
        </w:rPr>
        <w:tab/>
      </w:r>
      <w:r w:rsidRPr="00751330">
        <w:rPr>
          <w:sz w:val="22"/>
          <w:szCs w:val="22"/>
        </w:rPr>
        <w:tab/>
      </w:r>
      <w:r w:rsidR="00D91340" w:rsidRPr="00751330">
        <w:rPr>
          <w:sz w:val="22"/>
          <w:szCs w:val="22"/>
        </w:rPr>
        <w:t>RESERVED</w:t>
      </w:r>
      <w:r w:rsidR="00042C2C" w:rsidRPr="00751330">
        <w:rPr>
          <w:sz w:val="22"/>
          <w:szCs w:val="22"/>
        </w:rPr>
        <w:t xml:space="preserve"> for Part 52 </w:t>
      </w:r>
      <w:r w:rsidRPr="00751330">
        <w:rPr>
          <w:sz w:val="22"/>
          <w:szCs w:val="22"/>
        </w:rPr>
        <w:t>Containment Leak Rate Testing</w:t>
      </w:r>
    </w:p>
    <w:p w:rsidR="0080375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0375F" w:rsidRPr="00751330">
        <w:rPr>
          <w:sz w:val="22"/>
          <w:szCs w:val="22"/>
        </w:rPr>
        <w:t>70371</w:t>
      </w:r>
      <w:r w:rsidR="0080375F" w:rsidRPr="00751330">
        <w:rPr>
          <w:sz w:val="22"/>
          <w:szCs w:val="22"/>
        </w:rPr>
        <w:tab/>
      </w:r>
      <w:r w:rsidR="0080375F" w:rsidRPr="00751330">
        <w:rPr>
          <w:sz w:val="22"/>
          <w:szCs w:val="22"/>
        </w:rPr>
        <w:tab/>
      </w:r>
      <w:r w:rsidR="00D91340" w:rsidRPr="00751330">
        <w:rPr>
          <w:sz w:val="22"/>
          <w:szCs w:val="22"/>
        </w:rPr>
        <w:t>RESERVED</w:t>
      </w:r>
      <w:r w:rsidR="00042C2C" w:rsidRPr="00751330">
        <w:rPr>
          <w:sz w:val="22"/>
          <w:szCs w:val="22"/>
        </w:rPr>
        <w:t xml:space="preserve"> for Part 52 </w:t>
      </w:r>
      <w:r w:rsidR="0080375F" w:rsidRPr="00751330">
        <w:rPr>
          <w:sz w:val="22"/>
          <w:szCs w:val="22"/>
        </w:rPr>
        <w:t>Testing of Pipe Support and Restraint System</w:t>
      </w:r>
    </w:p>
    <w:p w:rsidR="003C3A98" w:rsidRPr="00751330" w:rsidRDefault="00FA11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70701</w:t>
      </w:r>
      <w:r w:rsidR="00512A04" w:rsidRPr="00751330">
        <w:rPr>
          <w:sz w:val="22"/>
          <w:szCs w:val="22"/>
        </w:rPr>
        <w:tab/>
      </w:r>
      <w:r w:rsidR="003C3A98" w:rsidRPr="00751330">
        <w:rPr>
          <w:sz w:val="22"/>
          <w:szCs w:val="22"/>
        </w:rPr>
        <w:tab/>
      </w:r>
      <w:r w:rsidR="00D91340" w:rsidRPr="00751330">
        <w:rPr>
          <w:sz w:val="22"/>
          <w:szCs w:val="22"/>
        </w:rPr>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70702</w:t>
      </w:r>
      <w:r w:rsidRPr="00751330">
        <w:rPr>
          <w:sz w:val="22"/>
          <w:szCs w:val="22"/>
        </w:rPr>
        <w:tab/>
      </w:r>
      <w:r w:rsidR="00512A04" w:rsidRPr="00751330">
        <w:rPr>
          <w:sz w:val="22"/>
          <w:szCs w:val="22"/>
        </w:rPr>
        <w:tab/>
      </w:r>
      <w:r w:rsidR="006D4869">
        <w:rPr>
          <w:sz w:val="22"/>
          <w:szCs w:val="22"/>
        </w:rPr>
        <w:t>Inspection of Preoperation</w:t>
      </w:r>
      <w:r w:rsidR="005519A1">
        <w:rPr>
          <w:sz w:val="22"/>
          <w:szCs w:val="22"/>
        </w:rPr>
        <w:t>al Test Performance 12/06/17 (17-028</w:t>
      </w:r>
      <w:r w:rsidR="006D4869">
        <w:rPr>
          <w:sz w:val="22"/>
          <w:szCs w:val="22"/>
        </w:rPr>
        <w:t>)</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6B75DF" w:rsidRPr="00751330" w:rsidRDefault="006B75D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7100</w:t>
      </w:r>
      <w:r w:rsidRPr="00751330">
        <w:rPr>
          <w:sz w:val="22"/>
          <w:szCs w:val="22"/>
        </w:rPr>
        <w:tab/>
      </w:r>
      <w:r w:rsidR="00231AAE">
        <w:rPr>
          <w:sz w:val="22"/>
          <w:szCs w:val="22"/>
          <w:u w:val="single"/>
        </w:rPr>
        <w:t xml:space="preserve">Operations (License &amp; TS </w:t>
      </w:r>
      <w:r w:rsidRPr="00751330">
        <w:rPr>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71002</w:t>
      </w:r>
      <w:r w:rsidR="00512A04" w:rsidRPr="00751330">
        <w:rPr>
          <w:sz w:val="22"/>
          <w:szCs w:val="22"/>
        </w:rPr>
        <w:tab/>
      </w:r>
      <w:r w:rsidRPr="00751330">
        <w:rPr>
          <w:sz w:val="22"/>
          <w:szCs w:val="22"/>
        </w:rPr>
        <w:tab/>
        <w:t xml:space="preserve">License Renewal Inspection </w:t>
      </w:r>
      <w:r w:rsidR="007A53A9" w:rsidRPr="00751330">
        <w:rPr>
          <w:sz w:val="22"/>
          <w:szCs w:val="22"/>
        </w:rPr>
        <w:t>11/23/11 (11-038</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71003</w:t>
      </w:r>
      <w:r w:rsidRPr="00751330">
        <w:rPr>
          <w:sz w:val="22"/>
          <w:szCs w:val="22"/>
        </w:rPr>
        <w:tab/>
      </w:r>
      <w:r w:rsidRPr="00751330">
        <w:rPr>
          <w:sz w:val="22"/>
          <w:szCs w:val="22"/>
        </w:rPr>
        <w:tab/>
        <w:t>Post-Approval Site Inspection for License Renewal</w:t>
      </w:r>
      <w:r>
        <w:rPr>
          <w:sz w:val="22"/>
          <w:szCs w:val="22"/>
        </w:rPr>
        <w:t xml:space="preserve"> </w:t>
      </w:r>
      <w:r w:rsidRPr="00751330">
        <w:rPr>
          <w:sz w:val="22"/>
          <w:szCs w:val="22"/>
        </w:rPr>
        <w:tab/>
      </w:r>
      <w:r>
        <w:rPr>
          <w:sz w:val="22"/>
          <w:szCs w:val="22"/>
        </w:rPr>
        <w:t>07/08/16 (16-015</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71004</w:t>
      </w:r>
      <w:r w:rsidRPr="00751330">
        <w:rPr>
          <w:sz w:val="22"/>
          <w:szCs w:val="22"/>
        </w:rPr>
        <w:tab/>
      </w:r>
      <w:r w:rsidRPr="00751330">
        <w:rPr>
          <w:sz w:val="22"/>
          <w:szCs w:val="22"/>
        </w:rPr>
        <w:tab/>
        <w:t xml:space="preserve">Power Uprate </w:t>
      </w:r>
      <w:r>
        <w:rPr>
          <w:sz w:val="22"/>
          <w:szCs w:val="22"/>
        </w:rPr>
        <w:t>05/15/17 (17-010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71007</w:t>
      </w:r>
      <w:r w:rsidRPr="00751330">
        <w:rPr>
          <w:sz w:val="22"/>
          <w:szCs w:val="22"/>
        </w:rPr>
        <w:tab/>
      </w:r>
      <w:r w:rsidRPr="00751330">
        <w:rPr>
          <w:sz w:val="22"/>
          <w:szCs w:val="22"/>
        </w:rPr>
        <w:tab/>
        <w:t>Reactor Vessel Hea</w:t>
      </w:r>
      <w:r w:rsidR="00805E64">
        <w:rPr>
          <w:sz w:val="22"/>
          <w:szCs w:val="22"/>
        </w:rPr>
        <w:t>d Replacement Inspection 10/03/17 (17-020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w:t>
      </w:r>
      <w:r w:rsidRPr="00751330">
        <w:rPr>
          <w:sz w:val="22"/>
          <w:szCs w:val="22"/>
        </w:rPr>
        <w:tab/>
      </w:r>
      <w:r w:rsidRPr="00751330">
        <w:rPr>
          <w:sz w:val="22"/>
          <w:szCs w:val="22"/>
        </w:rPr>
        <w:tab/>
        <w:t>Reactor Safety-Initiating Events, Mitigating Systems,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Barrier Integrity 10/28/11 (11-025)</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71111.01</w:t>
      </w:r>
      <w:r w:rsidRPr="00751330">
        <w:rPr>
          <w:sz w:val="22"/>
          <w:szCs w:val="22"/>
        </w:rPr>
        <w:tab/>
        <w:t xml:space="preserve">Adverse Weather Protection </w:t>
      </w:r>
      <w:r w:rsidR="00F70531">
        <w:rPr>
          <w:sz w:val="22"/>
          <w:szCs w:val="22"/>
        </w:rPr>
        <w:t>12/20/</w:t>
      </w:r>
      <w:r w:rsidR="00B736AF">
        <w:rPr>
          <w:sz w:val="22"/>
          <w:szCs w:val="22"/>
        </w:rPr>
        <w:t>19</w:t>
      </w:r>
      <w:r w:rsidRPr="00751330">
        <w:rPr>
          <w:sz w:val="22"/>
          <w:szCs w:val="22"/>
        </w:rPr>
        <w:t xml:space="preserve"> (</w:t>
      </w:r>
      <w:r w:rsidR="00F70531">
        <w:rPr>
          <w:sz w:val="22"/>
          <w:szCs w:val="22"/>
        </w:rPr>
        <w:t>1</w:t>
      </w:r>
      <w:r w:rsidR="00B736AF">
        <w:rPr>
          <w:sz w:val="22"/>
          <w:szCs w:val="22"/>
        </w:rPr>
        <w:t>9</w:t>
      </w:r>
      <w:r w:rsidR="00F70531">
        <w:rPr>
          <w:sz w:val="22"/>
          <w:szCs w:val="22"/>
        </w:rPr>
        <w:t>-04</w:t>
      </w:r>
      <w:r w:rsidR="00B736AF">
        <w:rPr>
          <w:sz w:val="22"/>
          <w:szCs w:val="22"/>
        </w:rPr>
        <w:t>1</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71111.04</w:t>
      </w:r>
      <w:r w:rsidRPr="00751330">
        <w:rPr>
          <w:sz w:val="22"/>
          <w:szCs w:val="22"/>
        </w:rPr>
        <w:tab/>
        <w:t xml:space="preserve">Equipment Alignment </w:t>
      </w:r>
      <w:r w:rsidR="00F70531">
        <w:rPr>
          <w:sz w:val="22"/>
          <w:szCs w:val="22"/>
        </w:rPr>
        <w:t>12/20/18</w:t>
      </w:r>
      <w:r w:rsidRPr="00751330">
        <w:rPr>
          <w:sz w:val="22"/>
          <w:szCs w:val="22"/>
        </w:rPr>
        <w:t xml:space="preserve"> (1</w:t>
      </w:r>
      <w:r w:rsidR="00F70531">
        <w:rPr>
          <w:sz w:val="22"/>
          <w:szCs w:val="22"/>
        </w:rPr>
        <w:t>8</w:t>
      </w:r>
      <w:r w:rsidRPr="00751330">
        <w:rPr>
          <w:sz w:val="22"/>
          <w:szCs w:val="22"/>
        </w:rPr>
        <w:t>-0</w:t>
      </w:r>
      <w:r w:rsidR="00F70531">
        <w:rPr>
          <w:sz w:val="22"/>
          <w:szCs w:val="22"/>
        </w:rPr>
        <w:t>43</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w:t>
      </w:r>
      <w:r w:rsidR="008745A6">
        <w:rPr>
          <w:sz w:val="22"/>
          <w:szCs w:val="22"/>
        </w:rPr>
        <w:t>1.05</w:t>
      </w:r>
      <w:r w:rsidRPr="00751330">
        <w:rPr>
          <w:sz w:val="22"/>
          <w:szCs w:val="22"/>
        </w:rPr>
        <w:tab/>
        <w:t xml:space="preserve">Fire Protection </w:t>
      </w:r>
      <w:r w:rsidR="008745A6">
        <w:rPr>
          <w:sz w:val="22"/>
          <w:szCs w:val="22"/>
        </w:rPr>
        <w:t>0</w:t>
      </w:r>
      <w:r w:rsidR="00642559">
        <w:rPr>
          <w:sz w:val="22"/>
          <w:szCs w:val="22"/>
        </w:rPr>
        <w:t>8/07/19</w:t>
      </w:r>
      <w:r w:rsidR="008745A6">
        <w:rPr>
          <w:sz w:val="22"/>
          <w:szCs w:val="22"/>
        </w:rPr>
        <w:t xml:space="preserve"> (1</w:t>
      </w:r>
      <w:r w:rsidR="00642559">
        <w:rPr>
          <w:sz w:val="22"/>
          <w:szCs w:val="22"/>
        </w:rPr>
        <w:t>9</w:t>
      </w:r>
      <w:r w:rsidR="008745A6">
        <w:rPr>
          <w:sz w:val="22"/>
          <w:szCs w:val="22"/>
        </w:rPr>
        <w:t>-02</w:t>
      </w:r>
      <w:r w:rsidR="00642559">
        <w:rPr>
          <w:sz w:val="22"/>
          <w:szCs w:val="22"/>
        </w:rPr>
        <w:t>6</w:t>
      </w:r>
      <w:r w:rsidRPr="00751330">
        <w:rPr>
          <w:sz w:val="22"/>
          <w:szCs w:val="22"/>
        </w:rPr>
        <w:t>)</w:t>
      </w:r>
    </w:p>
    <w:p w:rsidR="004B0235" w:rsidRDefault="004B0235" w:rsidP="004B02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71111.05T</w:t>
      </w:r>
      <w:r>
        <w:rPr>
          <w:sz w:val="22"/>
          <w:szCs w:val="22"/>
        </w:rPr>
        <w:tab/>
        <w:t>Fire Protection (Triennial) 01/31/13 (13-004)</w:t>
      </w:r>
    </w:p>
    <w:p w:rsidR="004B0235" w:rsidRDefault="004B0235" w:rsidP="004B02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71111.05XT</w:t>
      </w:r>
      <w:r>
        <w:rPr>
          <w:sz w:val="22"/>
          <w:szCs w:val="22"/>
        </w:rPr>
        <w:tab/>
        <w:t>Fire Protection - NFPA 805 (Triennial) 01/31/13 (13-004)</w:t>
      </w:r>
    </w:p>
    <w:p w:rsidR="00A84D04" w:rsidRPr="00751330" w:rsidRDefault="00A84D04" w:rsidP="00846D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71111.06</w:t>
      </w:r>
      <w:r w:rsidRPr="00751330">
        <w:rPr>
          <w:sz w:val="22"/>
          <w:szCs w:val="22"/>
        </w:rPr>
        <w:tab/>
        <w:t xml:space="preserve">Flood Protection Measures </w:t>
      </w:r>
      <w:r>
        <w:rPr>
          <w:sz w:val="22"/>
          <w:szCs w:val="22"/>
        </w:rPr>
        <w:t>11/25/15</w:t>
      </w:r>
      <w:r w:rsidRPr="00751330">
        <w:rPr>
          <w:sz w:val="22"/>
          <w:szCs w:val="22"/>
        </w:rPr>
        <w:t xml:space="preserve"> (</w:t>
      </w:r>
      <w:r>
        <w:rPr>
          <w:sz w:val="22"/>
          <w:szCs w:val="22"/>
        </w:rPr>
        <w:t>15</w:t>
      </w:r>
      <w:r w:rsidRPr="00751330">
        <w:rPr>
          <w:sz w:val="22"/>
          <w:szCs w:val="22"/>
        </w:rPr>
        <w:t>-</w:t>
      </w:r>
      <w:r>
        <w:rPr>
          <w:sz w:val="22"/>
          <w:szCs w:val="22"/>
        </w:rPr>
        <w:t>027</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71111.07</w:t>
      </w:r>
      <w:r w:rsidRPr="00751330">
        <w:rPr>
          <w:sz w:val="22"/>
          <w:szCs w:val="22"/>
        </w:rPr>
        <w:tab/>
        <w:t xml:space="preserve">Heat Sink Performance </w:t>
      </w:r>
      <w:r>
        <w:rPr>
          <w:sz w:val="22"/>
          <w:szCs w:val="22"/>
        </w:rPr>
        <w:t>12/08/16 (16-032</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71111.08</w:t>
      </w:r>
      <w:r w:rsidRPr="00751330">
        <w:rPr>
          <w:sz w:val="22"/>
          <w:szCs w:val="22"/>
        </w:rPr>
        <w:tab/>
        <w:t xml:space="preserve">In-service Inspection Activities </w:t>
      </w:r>
      <w:r w:rsidR="001F307B">
        <w:rPr>
          <w:sz w:val="22"/>
          <w:szCs w:val="22"/>
        </w:rPr>
        <w:t>12/14/18 (18-043</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71111.11</w:t>
      </w:r>
      <w:r w:rsidRPr="00751330">
        <w:rPr>
          <w:sz w:val="22"/>
          <w:szCs w:val="22"/>
        </w:rPr>
        <w:tab/>
        <w:t>Licensed Operator Requalification Program</w:t>
      </w:r>
      <w:r w:rsidR="001F307B">
        <w:rPr>
          <w:sz w:val="22"/>
          <w:szCs w:val="22"/>
        </w:rPr>
        <w:t xml:space="preserve"> 12/14/18 (18-043</w:t>
      </w:r>
      <w:r>
        <w:rPr>
          <w:sz w:val="22"/>
          <w:szCs w:val="22"/>
        </w:rPr>
        <w:t>)</w:t>
      </w:r>
    </w:p>
    <w:p w:rsidR="00843F05" w:rsidRPr="00751330" w:rsidRDefault="00843F05" w:rsidP="00843F05">
      <w:pPr>
        <w:shd w:val="clear" w:color="auto" w:fill="FFFFFF" w:themeFill="background1"/>
        <w:ind w:left="2160" w:hanging="1440"/>
        <w:rPr>
          <w:sz w:val="22"/>
          <w:szCs w:val="22"/>
        </w:rPr>
      </w:pPr>
      <w:r w:rsidRPr="00751330">
        <w:rPr>
          <w:sz w:val="22"/>
          <w:szCs w:val="22"/>
        </w:rPr>
        <w:t>71111.12</w:t>
      </w:r>
      <w:r w:rsidRPr="00751330">
        <w:rPr>
          <w:sz w:val="22"/>
          <w:szCs w:val="22"/>
        </w:rPr>
        <w:tab/>
        <w:t xml:space="preserve">Maintenance Effectiveness </w:t>
      </w:r>
      <w:r w:rsidR="00132908">
        <w:rPr>
          <w:sz w:val="22"/>
          <w:szCs w:val="22"/>
        </w:rPr>
        <w:t>01/07/20</w:t>
      </w:r>
      <w:r>
        <w:rPr>
          <w:sz w:val="22"/>
          <w:szCs w:val="22"/>
        </w:rPr>
        <w:t xml:space="preserve"> (</w:t>
      </w:r>
      <w:r w:rsidR="00132908">
        <w:rPr>
          <w:sz w:val="22"/>
          <w:szCs w:val="22"/>
        </w:rPr>
        <w:t>20</w:t>
      </w:r>
      <w:r>
        <w:rPr>
          <w:sz w:val="22"/>
          <w:szCs w:val="22"/>
        </w:rPr>
        <w:t>-0</w:t>
      </w:r>
      <w:r w:rsidR="00132908">
        <w:rPr>
          <w:sz w:val="22"/>
          <w:szCs w:val="22"/>
        </w:rPr>
        <w:t>02</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71111.13</w:t>
      </w:r>
      <w:r w:rsidRPr="00751330">
        <w:rPr>
          <w:sz w:val="22"/>
          <w:szCs w:val="22"/>
        </w:rPr>
        <w:tab/>
        <w:t>Maintenance Risk Assessments and Emergent Work Control</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F01B33">
        <w:rPr>
          <w:sz w:val="22"/>
          <w:szCs w:val="22"/>
        </w:rPr>
        <w:t>11/13/19</w:t>
      </w:r>
      <w:r w:rsidRPr="00751330">
        <w:rPr>
          <w:sz w:val="22"/>
          <w:szCs w:val="22"/>
        </w:rPr>
        <w:t xml:space="preserve"> (</w:t>
      </w:r>
      <w:r w:rsidR="00BC3367">
        <w:rPr>
          <w:sz w:val="22"/>
          <w:szCs w:val="22"/>
        </w:rPr>
        <w:t>1</w:t>
      </w:r>
      <w:r w:rsidR="00F01B33">
        <w:rPr>
          <w:sz w:val="22"/>
          <w:szCs w:val="22"/>
        </w:rPr>
        <w:t>9</w:t>
      </w:r>
      <w:r w:rsidR="00BC3367">
        <w:rPr>
          <w:sz w:val="22"/>
          <w:szCs w:val="22"/>
        </w:rPr>
        <w:t>-03</w:t>
      </w:r>
      <w:r w:rsidR="00F01B33">
        <w:rPr>
          <w:sz w:val="22"/>
          <w:szCs w:val="22"/>
        </w:rPr>
        <w:t>5</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71111.15</w:t>
      </w:r>
      <w:r w:rsidRPr="00751330">
        <w:rPr>
          <w:sz w:val="22"/>
          <w:szCs w:val="22"/>
        </w:rPr>
        <w:tab/>
        <w:t xml:space="preserve">Operability Determinations and Functionality Assessments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B736AF">
        <w:rPr>
          <w:sz w:val="22"/>
          <w:szCs w:val="22"/>
        </w:rPr>
        <w:t>12/20</w:t>
      </w:r>
      <w:r w:rsidR="005D1ACA">
        <w:rPr>
          <w:sz w:val="22"/>
          <w:szCs w:val="22"/>
        </w:rPr>
        <w:t>/19 (19-0</w:t>
      </w:r>
      <w:r w:rsidR="00B736AF">
        <w:rPr>
          <w:sz w:val="22"/>
          <w:szCs w:val="22"/>
        </w:rPr>
        <w:t>41</w:t>
      </w:r>
      <w:r>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71111.17</w:t>
      </w:r>
      <w:r>
        <w:rPr>
          <w:sz w:val="22"/>
          <w:szCs w:val="22"/>
        </w:rPr>
        <w:t>T</w:t>
      </w:r>
      <w:r w:rsidRPr="00751330">
        <w:rPr>
          <w:sz w:val="22"/>
          <w:szCs w:val="22"/>
        </w:rPr>
        <w:tab/>
        <w:t>E</w:t>
      </w:r>
      <w:r>
        <w:rPr>
          <w:sz w:val="22"/>
          <w:szCs w:val="22"/>
        </w:rPr>
        <w:t>valuations of Changes, Tests, and</w:t>
      </w:r>
      <w:r w:rsidRPr="00751330">
        <w:rPr>
          <w:sz w:val="22"/>
          <w:szCs w:val="22"/>
        </w:rPr>
        <w:t xml:space="preserve"> Experiments </w:t>
      </w:r>
      <w:r>
        <w:rPr>
          <w:sz w:val="22"/>
          <w:szCs w:val="22"/>
        </w:rPr>
        <w:t>12/08/16</w:t>
      </w:r>
      <w:r w:rsidRPr="00751330">
        <w:rPr>
          <w:sz w:val="22"/>
          <w:szCs w:val="22"/>
        </w:rPr>
        <w:t xml:space="preserve"> (</w:t>
      </w:r>
      <w:r>
        <w:rPr>
          <w:sz w:val="22"/>
          <w:szCs w:val="22"/>
        </w:rPr>
        <w:t>16-032</w:t>
      </w:r>
      <w:r w:rsidRPr="00751330">
        <w:rPr>
          <w:sz w:val="22"/>
          <w:szCs w:val="22"/>
        </w:rPr>
        <w:t>)</w:t>
      </w:r>
    </w:p>
    <w:p w:rsidR="007C654D" w:rsidRPr="00751330" w:rsidRDefault="003C3A98"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C95D72" w:rsidRPr="00751330">
        <w:rPr>
          <w:sz w:val="22"/>
          <w:szCs w:val="22"/>
        </w:rPr>
        <w:t>71111.18</w:t>
      </w:r>
      <w:r w:rsidR="00C95D72" w:rsidRPr="00751330">
        <w:rPr>
          <w:sz w:val="22"/>
          <w:szCs w:val="22"/>
        </w:rPr>
        <w:tab/>
        <w:t xml:space="preserve">Plant Modifications </w:t>
      </w:r>
      <w:r w:rsidR="009D6B49">
        <w:rPr>
          <w:sz w:val="22"/>
          <w:szCs w:val="22"/>
        </w:rPr>
        <w:t>11/26</w:t>
      </w:r>
      <w:r w:rsidR="00E64A2F">
        <w:rPr>
          <w:sz w:val="22"/>
          <w:szCs w:val="22"/>
        </w:rPr>
        <w:t>/19</w:t>
      </w:r>
      <w:r w:rsidR="000B5763" w:rsidRPr="00751330">
        <w:rPr>
          <w:sz w:val="22"/>
          <w:szCs w:val="22"/>
        </w:rPr>
        <w:t xml:space="preserve"> (</w:t>
      </w:r>
      <w:r w:rsidR="00E64A2F">
        <w:rPr>
          <w:sz w:val="22"/>
          <w:szCs w:val="22"/>
        </w:rPr>
        <w:t>19-0</w:t>
      </w:r>
      <w:r w:rsidR="009D6B49">
        <w:rPr>
          <w:sz w:val="22"/>
          <w:szCs w:val="22"/>
        </w:rPr>
        <w:t>38</w:t>
      </w:r>
      <w:r w:rsidR="000B5763" w:rsidRPr="00751330">
        <w:rPr>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71111.19</w:t>
      </w:r>
      <w:r w:rsidRPr="00751330">
        <w:rPr>
          <w:sz w:val="22"/>
          <w:szCs w:val="22"/>
        </w:rPr>
        <w:tab/>
        <w:t xml:space="preserve">Post Maintenance Testing </w:t>
      </w:r>
      <w:r w:rsidR="009624F2">
        <w:rPr>
          <w:sz w:val="22"/>
          <w:szCs w:val="22"/>
        </w:rPr>
        <w:t>06/07/18</w:t>
      </w:r>
      <w:r w:rsidRPr="00751330">
        <w:rPr>
          <w:sz w:val="22"/>
          <w:szCs w:val="22"/>
        </w:rPr>
        <w:t xml:space="preserve"> (</w:t>
      </w:r>
      <w:r w:rsidR="009624F2">
        <w:rPr>
          <w:sz w:val="22"/>
          <w:szCs w:val="22"/>
        </w:rPr>
        <w:t>18-014</w:t>
      </w:r>
      <w:r w:rsidRPr="00751330">
        <w:rPr>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71111.20</w:t>
      </w:r>
      <w:r w:rsidRPr="00751330">
        <w:rPr>
          <w:sz w:val="22"/>
          <w:szCs w:val="22"/>
        </w:rPr>
        <w:tab/>
        <w:t>Refueling and Other Outage</w:t>
      </w:r>
      <w:r w:rsidR="003C00D0">
        <w:rPr>
          <w:sz w:val="22"/>
          <w:szCs w:val="22"/>
        </w:rPr>
        <w:t xml:space="preserve"> Activities </w:t>
      </w:r>
      <w:r w:rsidR="00F70531">
        <w:rPr>
          <w:sz w:val="22"/>
          <w:szCs w:val="22"/>
        </w:rPr>
        <w:t>12/20/18 (18-044</w:t>
      </w:r>
      <w:r w:rsidR="00DC5A60">
        <w:rPr>
          <w:sz w:val="22"/>
          <w:szCs w:val="22"/>
        </w:rPr>
        <w:t>)</w:t>
      </w:r>
    </w:p>
    <w:p w:rsidR="008C102A" w:rsidRDefault="00377A03"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lastRenderedPageBreak/>
        <w:t>71111.21M</w:t>
      </w:r>
      <w:r>
        <w:rPr>
          <w:sz w:val="22"/>
          <w:szCs w:val="22"/>
        </w:rPr>
        <w:tab/>
        <w:t>Design B</w:t>
      </w:r>
      <w:r w:rsidR="00DB2149">
        <w:rPr>
          <w:sz w:val="22"/>
          <w:szCs w:val="22"/>
        </w:rPr>
        <w:t xml:space="preserve">ases </w:t>
      </w:r>
      <w:r w:rsidR="001315EF">
        <w:rPr>
          <w:sz w:val="22"/>
          <w:szCs w:val="22"/>
        </w:rPr>
        <w:t xml:space="preserve">Assurance </w:t>
      </w:r>
      <w:r w:rsidR="00DB2149">
        <w:rPr>
          <w:sz w:val="22"/>
          <w:szCs w:val="22"/>
        </w:rPr>
        <w:t>Inspection (Teams) 12/08/16 (16-032</w:t>
      </w:r>
      <w:r>
        <w:rPr>
          <w:sz w:val="22"/>
          <w:szCs w:val="22"/>
        </w:rPr>
        <w:t>)</w:t>
      </w:r>
    </w:p>
    <w:p w:rsidR="00AD1CCB" w:rsidRDefault="00AD1CCB"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71111.21N</w:t>
      </w:r>
      <w:r>
        <w:rPr>
          <w:sz w:val="22"/>
          <w:szCs w:val="22"/>
        </w:rPr>
        <w:tab/>
        <w:t>Design Bases Assurance Inspection (Programs) 02/05/19 (19-005)</w:t>
      </w:r>
    </w:p>
    <w:p w:rsidR="00785279" w:rsidRDefault="00785279" w:rsidP="00B019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71111.21N.02 Design Basis Capability of power Operated Valves Under 10 CFR 50.55a Requirements</w:t>
      </w:r>
      <w:r w:rsidR="00B019C2">
        <w:rPr>
          <w:sz w:val="22"/>
          <w:szCs w:val="22"/>
        </w:rPr>
        <w:t xml:space="preserve"> 07/26/19 (19-024)</w:t>
      </w:r>
    </w:p>
    <w:p w:rsidR="00846DBD" w:rsidRPr="00751330" w:rsidRDefault="00846DBD"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71111.21N.05 Fire Protection Team Inspection (FPTI) 06/12/19 (19-019)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71111.22</w:t>
      </w:r>
      <w:r w:rsidRPr="00751330">
        <w:rPr>
          <w:sz w:val="22"/>
          <w:szCs w:val="22"/>
        </w:rPr>
        <w:tab/>
        <w:t xml:space="preserve">Surveillance Testing </w:t>
      </w:r>
      <w:r w:rsidR="008E0DB2">
        <w:rPr>
          <w:sz w:val="22"/>
          <w:szCs w:val="22"/>
        </w:rPr>
        <w:t>1</w:t>
      </w:r>
      <w:r w:rsidR="00B736AF">
        <w:rPr>
          <w:sz w:val="22"/>
          <w:szCs w:val="22"/>
        </w:rPr>
        <w:t>2/20/19</w:t>
      </w:r>
      <w:r w:rsidR="008E0DB2">
        <w:rPr>
          <w:sz w:val="22"/>
          <w:szCs w:val="22"/>
        </w:rPr>
        <w:t xml:space="preserve"> (1</w:t>
      </w:r>
      <w:r w:rsidR="00B736AF">
        <w:rPr>
          <w:sz w:val="22"/>
          <w:szCs w:val="22"/>
        </w:rPr>
        <w:t>9</w:t>
      </w:r>
      <w:r w:rsidR="008E0DB2">
        <w:rPr>
          <w:sz w:val="22"/>
          <w:szCs w:val="22"/>
        </w:rPr>
        <w:t>-0</w:t>
      </w:r>
      <w:r w:rsidR="00B736AF">
        <w:rPr>
          <w:sz w:val="22"/>
          <w:szCs w:val="22"/>
        </w:rPr>
        <w:t>41</w:t>
      </w:r>
      <w:r w:rsidR="00F545E9" w:rsidRPr="00751330">
        <w:rPr>
          <w:sz w:val="22"/>
          <w:szCs w:val="22"/>
        </w:rPr>
        <w:t>)</w:t>
      </w:r>
    </w:p>
    <w:p w:rsidR="00D74BE8" w:rsidRPr="00751330" w:rsidRDefault="00BC3B2C" w:rsidP="00D74BE8">
      <w:pPr>
        <w:ind w:left="2160" w:hanging="1440"/>
        <w:rPr>
          <w:sz w:val="22"/>
          <w:szCs w:val="22"/>
        </w:rPr>
      </w:pPr>
      <w:r w:rsidRPr="00751330">
        <w:rPr>
          <w:sz w:val="22"/>
          <w:szCs w:val="22"/>
        </w:rPr>
        <w:t>711</w:t>
      </w:r>
      <w:r w:rsidR="008036E2" w:rsidRPr="00751330">
        <w:rPr>
          <w:sz w:val="22"/>
          <w:szCs w:val="22"/>
        </w:rPr>
        <w:t>13</w:t>
      </w:r>
      <w:r w:rsidR="00D74BE8" w:rsidRPr="00751330">
        <w:rPr>
          <w:sz w:val="22"/>
          <w:szCs w:val="22"/>
        </w:rPr>
        <w:tab/>
      </w:r>
      <w:r w:rsidR="00CE6157">
        <w:rPr>
          <w:sz w:val="22"/>
          <w:szCs w:val="22"/>
        </w:rPr>
        <w:t>RESERVED</w:t>
      </w:r>
      <w:r w:rsidR="008036E2" w:rsidRPr="00751330">
        <w:rPr>
          <w:sz w:val="22"/>
          <w:szCs w:val="22"/>
        </w:rPr>
        <w:t xml:space="preserve"> for</w:t>
      </w:r>
      <w:r w:rsidR="00D74BE8" w:rsidRPr="00751330">
        <w:rPr>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003C3A98" w:rsidRPr="00751330">
        <w:rPr>
          <w:sz w:val="22"/>
          <w:szCs w:val="22"/>
        </w:rPr>
        <w:tab/>
        <w:t>71114</w:t>
      </w:r>
      <w:r w:rsidR="003C3A98" w:rsidRPr="00751330">
        <w:rPr>
          <w:sz w:val="22"/>
          <w:szCs w:val="22"/>
        </w:rPr>
        <w:tab/>
      </w:r>
      <w:r w:rsidR="003C3A98" w:rsidRPr="00751330">
        <w:rPr>
          <w:sz w:val="22"/>
          <w:szCs w:val="22"/>
        </w:rPr>
        <w:tab/>
        <w:t>Reactor Safety</w:t>
      </w:r>
      <w:r w:rsidR="00B24B51">
        <w:rPr>
          <w:sz w:val="22"/>
          <w:szCs w:val="22"/>
        </w:rPr>
        <w:t>-Emergency Preparedness 05/29/12 (12-008</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71114.01</w:t>
      </w:r>
      <w:r w:rsidRPr="00751330">
        <w:rPr>
          <w:sz w:val="22"/>
          <w:szCs w:val="22"/>
        </w:rPr>
        <w:tab/>
        <w:t>Exer</w:t>
      </w:r>
      <w:r w:rsidR="009724F3">
        <w:rPr>
          <w:sz w:val="22"/>
          <w:szCs w:val="22"/>
        </w:rPr>
        <w:t>cise Evaluation 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71114.02</w:t>
      </w:r>
      <w:r w:rsidRPr="00751330">
        <w:rPr>
          <w:sz w:val="22"/>
          <w:szCs w:val="22"/>
        </w:rPr>
        <w:tab/>
      </w:r>
      <w:r w:rsidR="00501025" w:rsidRPr="00751330">
        <w:rPr>
          <w:bCs/>
          <w:sz w:val="22"/>
          <w:szCs w:val="22"/>
        </w:rPr>
        <w:t>Alert and Notification System Evaluation</w:t>
      </w:r>
      <w:r w:rsidR="009724F3">
        <w:rPr>
          <w:sz w:val="22"/>
          <w:szCs w:val="22"/>
        </w:rPr>
        <w:t xml:space="preserve"> 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71114.03</w:t>
      </w:r>
      <w:r w:rsidRPr="00751330">
        <w:rPr>
          <w:sz w:val="22"/>
          <w:szCs w:val="22"/>
        </w:rPr>
        <w:tab/>
        <w:t xml:space="preserve">Emergency Response Organization </w:t>
      </w:r>
      <w:r w:rsidR="00B24B51">
        <w:rPr>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9724F3">
        <w:rPr>
          <w:sz w:val="22"/>
          <w:szCs w:val="22"/>
        </w:rPr>
        <w:t>07/21/16 (16-017)</w:t>
      </w:r>
    </w:p>
    <w:p w:rsidR="009724F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71114.04</w:t>
      </w:r>
      <w:r w:rsidRPr="00751330">
        <w:rPr>
          <w:sz w:val="22"/>
          <w:szCs w:val="22"/>
        </w:rPr>
        <w:tab/>
        <w:t>Emergency Action Level and Emergency Plan Changes</w:t>
      </w:r>
      <w:r w:rsidR="009724F3">
        <w:rPr>
          <w:sz w:val="22"/>
          <w:szCs w:val="22"/>
        </w:rPr>
        <w:t xml:space="preserve"> </w:t>
      </w:r>
    </w:p>
    <w:p w:rsidR="003C3A98" w:rsidRPr="00751330" w:rsidRDefault="009724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24B51">
        <w:rPr>
          <w:sz w:val="22"/>
          <w:szCs w:val="22"/>
        </w:rPr>
        <w:t>71114.05</w:t>
      </w:r>
      <w:r w:rsidR="00B24B51">
        <w:rPr>
          <w:sz w:val="22"/>
          <w:szCs w:val="22"/>
        </w:rPr>
        <w:tab/>
        <w:t>Maintenance of E</w:t>
      </w:r>
      <w:r w:rsidRPr="00751330">
        <w:rPr>
          <w:sz w:val="22"/>
          <w:szCs w:val="22"/>
        </w:rPr>
        <w:t xml:space="preserve">mergency Preparedness </w:t>
      </w:r>
      <w:r w:rsidR="009724F3">
        <w:rPr>
          <w:sz w:val="22"/>
          <w:szCs w:val="22"/>
        </w:rPr>
        <w:t>07/21/16 (16-017)</w:t>
      </w:r>
      <w:r w:rsidRPr="00751330">
        <w:rPr>
          <w:sz w:val="22"/>
          <w:szCs w:val="22"/>
        </w:rPr>
        <w:t>)</w:t>
      </w:r>
    </w:p>
    <w:p w:rsidR="0000069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w:t>
      </w:r>
      <w:r w:rsidR="00B24B51">
        <w:rPr>
          <w:sz w:val="22"/>
          <w:szCs w:val="22"/>
        </w:rPr>
        <w:t>114.06</w:t>
      </w:r>
      <w:r w:rsidR="00B24B51">
        <w:rPr>
          <w:sz w:val="22"/>
          <w:szCs w:val="22"/>
        </w:rPr>
        <w:tab/>
        <w:t>D</w:t>
      </w:r>
      <w:r w:rsidR="009724F3">
        <w:rPr>
          <w:sz w:val="22"/>
          <w:szCs w:val="22"/>
        </w:rPr>
        <w:t>rill Evaluation 07/21/16 (16-017)</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71114.07</w:t>
      </w:r>
      <w:r w:rsidRPr="00751330">
        <w:rPr>
          <w:sz w:val="22"/>
          <w:szCs w:val="22"/>
        </w:rPr>
        <w:tab/>
      </w:r>
      <w:r w:rsidR="00580AFC" w:rsidRPr="00751330">
        <w:rPr>
          <w:sz w:val="22"/>
          <w:szCs w:val="22"/>
        </w:rPr>
        <w:t>Exercise Evaluation</w:t>
      </w:r>
      <w:r w:rsidR="00B24B51">
        <w:rPr>
          <w:sz w:val="22"/>
          <w:szCs w:val="22"/>
        </w:rPr>
        <w:t>-Hostile Action (HA) Event</w:t>
      </w:r>
      <w:r w:rsidR="00580AFC" w:rsidRPr="00751330">
        <w:rPr>
          <w:sz w:val="22"/>
          <w:szCs w:val="22"/>
        </w:rPr>
        <w:t xml:space="preserve"> </w:t>
      </w:r>
      <w:r w:rsidR="009724F3">
        <w:rPr>
          <w:sz w:val="22"/>
          <w:szCs w:val="22"/>
        </w:rPr>
        <w:t>07/21/16 (16-017)</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71114.08</w:t>
      </w:r>
      <w:r>
        <w:rPr>
          <w:sz w:val="22"/>
          <w:szCs w:val="22"/>
        </w:rPr>
        <w:tab/>
        <w:t>Exercise Evaluation-Scenario Review 0</w:t>
      </w:r>
      <w:r w:rsidR="00C64618">
        <w:rPr>
          <w:sz w:val="22"/>
          <w:szCs w:val="22"/>
        </w:rPr>
        <w:t>7/21/16 (16-017</w:t>
      </w:r>
      <w:r>
        <w:rPr>
          <w:sz w:val="22"/>
          <w:szCs w:val="22"/>
        </w:rPr>
        <w:t>)</w:t>
      </w:r>
    </w:p>
    <w:p w:rsidR="006371BC" w:rsidRDefault="003C3A98"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1636B" w:rsidRPr="00751330">
        <w:rPr>
          <w:sz w:val="22"/>
          <w:szCs w:val="22"/>
        </w:rPr>
        <w:t>71124</w:t>
      </w:r>
      <w:r w:rsidR="00B1636B" w:rsidRPr="00751330">
        <w:rPr>
          <w:sz w:val="22"/>
          <w:szCs w:val="22"/>
        </w:rPr>
        <w:tab/>
      </w:r>
      <w:r w:rsidR="00B1636B" w:rsidRPr="00751330">
        <w:rPr>
          <w:sz w:val="22"/>
          <w:szCs w:val="22"/>
        </w:rPr>
        <w:tab/>
        <w:t>Radiation Safety - Public and Occupational</w:t>
      </w:r>
      <w:r w:rsidR="003B0699" w:rsidRPr="00751330">
        <w:rPr>
          <w:sz w:val="22"/>
          <w:szCs w:val="22"/>
        </w:rPr>
        <w:t xml:space="preserve"> 12/</w:t>
      </w:r>
      <w:r w:rsidR="00553539">
        <w:rPr>
          <w:sz w:val="22"/>
          <w:szCs w:val="22"/>
        </w:rPr>
        <w:t>21/17</w:t>
      </w:r>
      <w:r w:rsidR="003B0699" w:rsidRPr="00751330">
        <w:rPr>
          <w:sz w:val="22"/>
          <w:szCs w:val="22"/>
        </w:rPr>
        <w:t xml:space="preserve"> (</w:t>
      </w:r>
      <w:r w:rsidR="00553539">
        <w:rPr>
          <w:sz w:val="22"/>
          <w:szCs w:val="22"/>
        </w:rPr>
        <w:t>17-031</w:t>
      </w:r>
      <w:r w:rsidR="003B0699" w:rsidRPr="00751330">
        <w:rPr>
          <w:sz w:val="22"/>
          <w:szCs w:val="22"/>
        </w:rPr>
        <w:t>)</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71124.01 </w:t>
      </w:r>
      <w:r w:rsidRPr="00751330">
        <w:rPr>
          <w:sz w:val="22"/>
          <w:szCs w:val="22"/>
        </w:rPr>
        <w:tab/>
        <w:t xml:space="preserve">Radiological Hazard Assessment and Exposure Controls </w:t>
      </w:r>
    </w:p>
    <w:p w:rsidR="00A3339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553539">
        <w:rPr>
          <w:sz w:val="22"/>
          <w:szCs w:val="22"/>
        </w:rPr>
        <w:t>12/2</w:t>
      </w:r>
      <w:r w:rsidR="00562C6C">
        <w:rPr>
          <w:sz w:val="22"/>
          <w:szCs w:val="22"/>
        </w:rPr>
        <w:t>3/19</w:t>
      </w:r>
      <w:r w:rsidR="00553539">
        <w:rPr>
          <w:sz w:val="22"/>
          <w:szCs w:val="22"/>
        </w:rPr>
        <w:t xml:space="preserve"> (1</w:t>
      </w:r>
      <w:r w:rsidR="00562C6C">
        <w:rPr>
          <w:sz w:val="22"/>
          <w:szCs w:val="22"/>
        </w:rPr>
        <w:t>9</w:t>
      </w:r>
      <w:r w:rsidR="00553539">
        <w:rPr>
          <w:sz w:val="22"/>
          <w:szCs w:val="22"/>
        </w:rPr>
        <w:t>-0</w:t>
      </w:r>
      <w:r w:rsidR="00562C6C">
        <w:rPr>
          <w:sz w:val="22"/>
          <w:szCs w:val="22"/>
        </w:rPr>
        <w:t>42</w:t>
      </w:r>
      <w:r w:rsidR="003B0699" w:rsidRPr="00751330">
        <w:rPr>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71124.02 </w:t>
      </w:r>
      <w:r w:rsidRPr="00751330">
        <w:rPr>
          <w:sz w:val="22"/>
          <w:szCs w:val="22"/>
        </w:rPr>
        <w:tab/>
        <w:t xml:space="preserve">Occupational ALARA Planning and Controls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410CB8"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71124.03</w:t>
      </w:r>
      <w:r w:rsidR="00090790" w:rsidRPr="00751330">
        <w:rPr>
          <w:sz w:val="22"/>
          <w:szCs w:val="22"/>
        </w:rPr>
        <w:tab/>
        <w:t>I</w:t>
      </w:r>
      <w:r w:rsidRPr="00751330">
        <w:rPr>
          <w:sz w:val="22"/>
          <w:szCs w:val="22"/>
        </w:rPr>
        <w:t>n-Plant Airborne Radioactivity Control and Mitigation</w:t>
      </w:r>
      <w:r w:rsidR="00553539">
        <w:rPr>
          <w:sz w:val="22"/>
          <w:szCs w:val="22"/>
        </w:rPr>
        <w:t xml:space="preserve"> 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71124.04 </w:t>
      </w:r>
      <w:r w:rsidRPr="00751330">
        <w:rPr>
          <w:sz w:val="22"/>
          <w:szCs w:val="22"/>
        </w:rPr>
        <w:tab/>
        <w:t xml:space="preserve">Occupational Dose Assessment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71124.05 </w:t>
      </w:r>
      <w:r w:rsidRPr="00751330">
        <w:rPr>
          <w:sz w:val="22"/>
          <w:szCs w:val="22"/>
        </w:rPr>
        <w:tab/>
        <w:t xml:space="preserve">Radiation Monitoring Instrumentation </w:t>
      </w:r>
      <w:r w:rsidR="00553539">
        <w:rPr>
          <w:sz w:val="22"/>
          <w:szCs w:val="22"/>
        </w:rPr>
        <w:t>04/01/16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71124.06 </w:t>
      </w:r>
      <w:r w:rsidRPr="00751330">
        <w:rPr>
          <w:sz w:val="22"/>
          <w:szCs w:val="22"/>
        </w:rPr>
        <w:tab/>
        <w:t xml:space="preserve">Radioactive Gaseous and Liquid Effluent Treatment </w:t>
      </w:r>
      <w:r w:rsidR="00553539">
        <w:rPr>
          <w:sz w:val="22"/>
          <w:szCs w:val="22"/>
        </w:rPr>
        <w:t>12/21/17</w:t>
      </w:r>
      <w:r w:rsidRPr="00751330">
        <w:rPr>
          <w:sz w:val="22"/>
          <w:szCs w:val="22"/>
        </w:rPr>
        <w:t xml:space="preserve"> (</w:t>
      </w:r>
      <w:r w:rsidR="00553539">
        <w:rPr>
          <w:sz w:val="22"/>
          <w:szCs w:val="22"/>
        </w:rPr>
        <w:t>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71124.07 </w:t>
      </w:r>
      <w:r w:rsidRPr="00751330">
        <w:rPr>
          <w:sz w:val="22"/>
          <w:szCs w:val="22"/>
        </w:rPr>
        <w:tab/>
        <w:t xml:space="preserve">Public Radiation Safety </w:t>
      </w:r>
      <w:r w:rsidR="00553539">
        <w:rPr>
          <w:sz w:val="22"/>
          <w:szCs w:val="22"/>
        </w:rPr>
        <w:t>12/21/17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71124.08 </w:t>
      </w:r>
      <w:r w:rsidRPr="00751330">
        <w:rPr>
          <w:sz w:val="22"/>
          <w:szCs w:val="22"/>
        </w:rPr>
        <w:tab/>
        <w:t>Radioactive Solid Waste Processing and Radioactive Material Handling, Stor</w:t>
      </w:r>
      <w:r>
        <w:rPr>
          <w:sz w:val="22"/>
          <w:szCs w:val="22"/>
        </w:rPr>
        <w:t>age,</w:t>
      </w:r>
      <w:r w:rsidR="00553539">
        <w:rPr>
          <w:sz w:val="22"/>
          <w:szCs w:val="22"/>
        </w:rPr>
        <w:t xml:space="preserve"> and Transportation 12/21/17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71130</w:t>
      </w:r>
      <w:r w:rsidRPr="00751330">
        <w:rPr>
          <w:sz w:val="22"/>
          <w:szCs w:val="22"/>
        </w:rPr>
        <w:tab/>
      </w:r>
      <w:r w:rsidRPr="00751330">
        <w:rPr>
          <w:sz w:val="22"/>
          <w:szCs w:val="22"/>
        </w:rPr>
        <w:tab/>
        <w:t xml:space="preserve">Security </w:t>
      </w:r>
      <w:r w:rsidR="00DB68F7">
        <w:rPr>
          <w:sz w:val="22"/>
          <w:szCs w:val="22"/>
        </w:rPr>
        <w:t>08/23/18 (18-028</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71130.01</w:t>
      </w:r>
      <w:r w:rsidRPr="00751330">
        <w:rPr>
          <w:sz w:val="22"/>
          <w:szCs w:val="22"/>
        </w:rPr>
        <w:tab/>
        <w:t xml:space="preserve">Access Authorization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71130.02</w:t>
      </w:r>
      <w:r w:rsidRPr="00751330">
        <w:rPr>
          <w:sz w:val="22"/>
          <w:szCs w:val="22"/>
        </w:rPr>
        <w:tab/>
        <w:t xml:space="preserve">Access Control </w:t>
      </w:r>
      <w:r>
        <w:rPr>
          <w:sz w:val="22"/>
          <w:szCs w:val="22"/>
        </w:rPr>
        <w:t>09/30/16 (16-024</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5F7906">
        <w:rPr>
          <w:sz w:val="22"/>
          <w:szCs w:val="22"/>
        </w:rPr>
        <w:t>71130.03</w:t>
      </w:r>
      <w:r w:rsidRPr="005F7906">
        <w:rPr>
          <w:sz w:val="22"/>
          <w:szCs w:val="22"/>
        </w:rPr>
        <w:tab/>
        <w:t>Contingency Response - Force-On-Force Testing</w:t>
      </w:r>
      <w:r>
        <w:rPr>
          <w:sz w:val="22"/>
          <w:szCs w:val="22"/>
        </w:rPr>
        <w:t xml:space="preserve"> 12/22/16 (16-035</w:t>
      </w:r>
      <w:r w:rsidRPr="005F7906">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71130.04</w:t>
      </w:r>
      <w:r w:rsidRPr="00751330">
        <w:rPr>
          <w:sz w:val="22"/>
          <w:szCs w:val="22"/>
        </w:rPr>
        <w:tab/>
        <w:t xml:space="preserve">Equipment Performance, Testing and Maintenance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5F7906">
        <w:rPr>
          <w:sz w:val="22"/>
          <w:szCs w:val="22"/>
        </w:rPr>
        <w:t>71130.05</w:t>
      </w:r>
      <w:r w:rsidRPr="005F7906">
        <w:rPr>
          <w:sz w:val="22"/>
          <w:szCs w:val="22"/>
        </w:rPr>
        <w:tab/>
        <w:t xml:space="preserve">Protective Strategy Evaluation </w:t>
      </w:r>
      <w:r w:rsidR="001120A0">
        <w:rPr>
          <w:sz w:val="22"/>
          <w:szCs w:val="22"/>
        </w:rPr>
        <w:t>and Performance Evaluation Program 12/10/18</w:t>
      </w:r>
      <w:r w:rsidRPr="005F7906">
        <w:rPr>
          <w:sz w:val="22"/>
          <w:szCs w:val="22"/>
        </w:rPr>
        <w:t xml:space="preserve"> (</w:t>
      </w:r>
      <w:r w:rsidR="001120A0">
        <w:rPr>
          <w:sz w:val="22"/>
          <w:szCs w:val="22"/>
        </w:rPr>
        <w:t>18-042</w:t>
      </w:r>
      <w:r w:rsidRPr="005F7906">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71130.06</w:t>
      </w:r>
      <w:r w:rsidRPr="00751330">
        <w:rPr>
          <w:sz w:val="22"/>
          <w:szCs w:val="22"/>
        </w:rPr>
        <w:tab/>
        <w:t xml:space="preserve">Protection of Safeguards Information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71130.07</w:t>
      </w:r>
      <w:r w:rsidRPr="00751330">
        <w:rPr>
          <w:sz w:val="22"/>
          <w:szCs w:val="22"/>
        </w:rPr>
        <w:tab/>
        <w:t xml:space="preserve">Security Training </w:t>
      </w:r>
      <w:r>
        <w:rPr>
          <w:sz w:val="22"/>
          <w:szCs w:val="22"/>
        </w:rPr>
        <w:t>09/30/16 (16-024</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5F7906">
        <w:rPr>
          <w:sz w:val="22"/>
          <w:szCs w:val="22"/>
        </w:rPr>
        <w:t>71130.08</w:t>
      </w:r>
      <w:r w:rsidRPr="005F7906">
        <w:rPr>
          <w:sz w:val="22"/>
          <w:szCs w:val="22"/>
        </w:rPr>
        <w:tab/>
      </w:r>
      <w:r w:rsidRPr="005F7906">
        <w:rPr>
          <w:color w:val="000000"/>
          <w:sz w:val="22"/>
          <w:szCs w:val="22"/>
        </w:rPr>
        <w:t>Fitness for Duty Program</w:t>
      </w:r>
      <w:r>
        <w:rPr>
          <w:sz w:val="22"/>
          <w:szCs w:val="22"/>
        </w:rPr>
        <w:t xml:space="preserve"> </w:t>
      </w:r>
      <w:r w:rsidR="004C4BBF">
        <w:rPr>
          <w:sz w:val="22"/>
          <w:szCs w:val="22"/>
        </w:rPr>
        <w:t>10/22/18 (18-035</w:t>
      </w:r>
      <w:r w:rsidRPr="005F7906">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71130.10</w:t>
      </w:r>
      <w:r>
        <w:rPr>
          <w:sz w:val="22"/>
          <w:szCs w:val="22"/>
        </w:rPr>
        <w:t>P</w:t>
      </w:r>
      <w:r w:rsidRPr="00751330">
        <w:rPr>
          <w:sz w:val="22"/>
          <w:szCs w:val="22"/>
        </w:rPr>
        <w:tab/>
      </w:r>
      <w:r>
        <w:rPr>
          <w:sz w:val="22"/>
          <w:szCs w:val="22"/>
        </w:rPr>
        <w:t>Cyber Security 05/15/17 (17-010)</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71130.11</w:t>
      </w:r>
      <w:r w:rsidRPr="00751330">
        <w:rPr>
          <w:sz w:val="22"/>
          <w:szCs w:val="22"/>
        </w:rPr>
        <w:tab/>
        <w:t xml:space="preserve">Material Control &amp; Accounting (MC&amp;A) </w:t>
      </w:r>
      <w:r w:rsidR="008D1CFE">
        <w:rPr>
          <w:sz w:val="22"/>
          <w:szCs w:val="22"/>
        </w:rPr>
        <w:t>01/07/20</w:t>
      </w:r>
      <w:r w:rsidRPr="00751330">
        <w:rPr>
          <w:sz w:val="22"/>
          <w:szCs w:val="22"/>
        </w:rPr>
        <w:t xml:space="preserve"> (</w:t>
      </w:r>
      <w:r w:rsidR="008D1CFE">
        <w:rPr>
          <w:sz w:val="22"/>
          <w:szCs w:val="22"/>
        </w:rPr>
        <w:t>20-003</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71130.12</w:t>
      </w:r>
      <w:r w:rsidRPr="00751330">
        <w:rPr>
          <w:sz w:val="22"/>
          <w:szCs w:val="22"/>
        </w:rPr>
        <w:tab/>
      </w:r>
      <w:r w:rsidR="00D91340" w:rsidRPr="00751330">
        <w:rPr>
          <w:sz w:val="22"/>
          <w:szCs w:val="22"/>
        </w:rPr>
        <w:t>RESERVED</w:t>
      </w:r>
      <w:r w:rsidRPr="00751330">
        <w:rPr>
          <w:sz w:val="22"/>
          <w:szCs w:val="22"/>
        </w:rPr>
        <w:t xml:space="preserve"> for Physical Protection of Shipments of Irradiated Fuel</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71130.13</w:t>
      </w:r>
      <w:r w:rsidRPr="00751330">
        <w:rPr>
          <w:sz w:val="22"/>
          <w:szCs w:val="22"/>
        </w:rPr>
        <w:tab/>
      </w:r>
      <w:r w:rsidR="00D91340" w:rsidRPr="00751330">
        <w:rPr>
          <w:sz w:val="22"/>
          <w:szCs w:val="22"/>
        </w:rPr>
        <w:t>RESERVED</w:t>
      </w:r>
      <w:r w:rsidRPr="00751330">
        <w:rPr>
          <w:sz w:val="22"/>
          <w:szCs w:val="22"/>
        </w:rPr>
        <w:t xml:space="preserve"> for Security Inspections Conducted by Resident Inspectors</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71130.14</w:t>
      </w:r>
      <w:r w:rsidRPr="00751330">
        <w:rPr>
          <w:sz w:val="22"/>
          <w:szCs w:val="22"/>
        </w:rPr>
        <w:tab/>
        <w:t xml:space="preserve">Review of Power Reactor Target Sets </w:t>
      </w:r>
      <w:r w:rsidR="003D17F7">
        <w:rPr>
          <w:sz w:val="22"/>
          <w:szCs w:val="22"/>
        </w:rPr>
        <w:t>09/12/17</w:t>
      </w:r>
      <w:r w:rsidRPr="00751330">
        <w:rPr>
          <w:sz w:val="22"/>
          <w:szCs w:val="22"/>
        </w:rPr>
        <w:t xml:space="preserve"> (</w:t>
      </w:r>
      <w:r w:rsidR="003D17F7">
        <w:rPr>
          <w:sz w:val="22"/>
          <w:szCs w:val="22"/>
        </w:rPr>
        <w:t>17-018</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71150</w:t>
      </w:r>
      <w:r w:rsidRPr="00751330">
        <w:rPr>
          <w:sz w:val="22"/>
          <w:szCs w:val="22"/>
        </w:rPr>
        <w:tab/>
      </w:r>
      <w:r w:rsidRPr="00751330">
        <w:rPr>
          <w:sz w:val="22"/>
          <w:szCs w:val="22"/>
        </w:rPr>
        <w:tab/>
        <w:t>Discrepant or Unreported Performance Indicator Data</w:t>
      </w:r>
      <w:r>
        <w:rPr>
          <w:sz w:val="22"/>
          <w:szCs w:val="22"/>
        </w:rPr>
        <w:t xml:space="preserve"> </w:t>
      </w:r>
      <w:r w:rsidR="005D1ACA">
        <w:rPr>
          <w:sz w:val="22"/>
          <w:szCs w:val="22"/>
        </w:rPr>
        <w:t>04/30/19 (19-013</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71151</w:t>
      </w:r>
      <w:r w:rsidRPr="00751330">
        <w:rPr>
          <w:sz w:val="22"/>
          <w:szCs w:val="22"/>
        </w:rPr>
        <w:tab/>
      </w:r>
      <w:r w:rsidRPr="00751330">
        <w:rPr>
          <w:sz w:val="22"/>
          <w:szCs w:val="22"/>
        </w:rPr>
        <w:tab/>
        <w:t>Performance Indicat</w:t>
      </w:r>
      <w:r>
        <w:rPr>
          <w:sz w:val="22"/>
          <w:szCs w:val="22"/>
        </w:rPr>
        <w:t>or Verification 05/03/17 (17-009</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71152</w:t>
      </w:r>
      <w:r w:rsidRPr="00751330">
        <w:rPr>
          <w:sz w:val="22"/>
          <w:szCs w:val="22"/>
        </w:rPr>
        <w:tab/>
      </w:r>
      <w:r w:rsidRPr="00751330">
        <w:rPr>
          <w:sz w:val="22"/>
          <w:szCs w:val="22"/>
        </w:rPr>
        <w:tab/>
        <w:t xml:space="preserve">Problem Identification and Resolution </w:t>
      </w:r>
      <w:r>
        <w:rPr>
          <w:sz w:val="22"/>
          <w:szCs w:val="22"/>
        </w:rPr>
        <w:t>02/26/15</w:t>
      </w:r>
      <w:r w:rsidRPr="00751330">
        <w:rPr>
          <w:sz w:val="22"/>
          <w:szCs w:val="22"/>
        </w:rPr>
        <w:t xml:space="preserve"> (</w:t>
      </w:r>
      <w:r>
        <w:rPr>
          <w:sz w:val="22"/>
          <w:szCs w:val="22"/>
        </w:rPr>
        <w:t>15-003</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71153</w:t>
      </w:r>
      <w:r w:rsidRPr="00751330">
        <w:rPr>
          <w:sz w:val="22"/>
          <w:szCs w:val="22"/>
        </w:rPr>
        <w:tab/>
      </w:r>
      <w:r w:rsidRPr="00751330">
        <w:rPr>
          <w:sz w:val="22"/>
          <w:szCs w:val="22"/>
        </w:rPr>
        <w:tab/>
        <w:t>Follow-up of Events and Notices of Enforcement Discretion</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431B3A">
        <w:rPr>
          <w:sz w:val="22"/>
          <w:szCs w:val="22"/>
        </w:rPr>
        <w:t>1</w:t>
      </w:r>
      <w:r w:rsidR="00F01B33">
        <w:rPr>
          <w:sz w:val="22"/>
          <w:szCs w:val="22"/>
        </w:rPr>
        <w:t>1/13/19</w:t>
      </w:r>
      <w:r w:rsidR="00431B3A">
        <w:rPr>
          <w:sz w:val="22"/>
          <w:szCs w:val="22"/>
        </w:rPr>
        <w:t xml:space="preserve"> (1</w:t>
      </w:r>
      <w:r w:rsidR="00F01B33">
        <w:rPr>
          <w:sz w:val="22"/>
          <w:szCs w:val="22"/>
        </w:rPr>
        <w:t>9</w:t>
      </w:r>
      <w:r w:rsidR="00431B3A">
        <w:rPr>
          <w:sz w:val="22"/>
          <w:szCs w:val="22"/>
        </w:rPr>
        <w:t>-03</w:t>
      </w:r>
      <w:r w:rsidR="00F01B33">
        <w:rPr>
          <w:sz w:val="22"/>
          <w:szCs w:val="22"/>
        </w:rPr>
        <w:t>5</w:t>
      </w:r>
      <w:r w:rsidRPr="00751330">
        <w:rPr>
          <w:sz w:val="22"/>
          <w:szCs w:val="22"/>
        </w:rPr>
        <w:t>)</w:t>
      </w:r>
    </w:p>
    <w:p w:rsidR="00E12D00" w:rsidRPr="00751330" w:rsidRDefault="00B15AAD" w:rsidP="00057CC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12D00" w:rsidRPr="00751330">
        <w:rPr>
          <w:sz w:val="22"/>
          <w:szCs w:val="22"/>
        </w:rPr>
        <w:t>71303</w:t>
      </w:r>
      <w:r w:rsidR="00E12D00" w:rsidRPr="00751330">
        <w:rPr>
          <w:sz w:val="22"/>
          <w:szCs w:val="22"/>
        </w:rPr>
        <w:tab/>
      </w:r>
      <w:r w:rsidR="00E12D00" w:rsidRPr="00751330">
        <w:rPr>
          <w:sz w:val="22"/>
          <w:szCs w:val="22"/>
        </w:rPr>
        <w:tab/>
      </w:r>
      <w:r w:rsidR="00042C2C" w:rsidRPr="00751330">
        <w:rPr>
          <w:sz w:val="22"/>
          <w:szCs w:val="22"/>
        </w:rPr>
        <w:t>Part 52</w:t>
      </w:r>
      <w:r w:rsidR="00AA0E1A" w:rsidRPr="00751330">
        <w:rPr>
          <w:sz w:val="22"/>
          <w:szCs w:val="22"/>
        </w:rPr>
        <w:t>,</w:t>
      </w:r>
      <w:r w:rsidR="00042C2C" w:rsidRPr="00751330">
        <w:rPr>
          <w:sz w:val="22"/>
          <w:szCs w:val="22"/>
        </w:rPr>
        <w:t xml:space="preserve"> </w:t>
      </w:r>
      <w:r w:rsidR="00E12D00" w:rsidRPr="00751330">
        <w:rPr>
          <w:sz w:val="22"/>
          <w:szCs w:val="22"/>
        </w:rPr>
        <w:t>Technical Specifications Review</w:t>
      </w:r>
      <w:r w:rsidR="00AA0E1A" w:rsidRPr="00751330">
        <w:rPr>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71714</w:t>
      </w:r>
      <w:r w:rsidRPr="00751330">
        <w:rPr>
          <w:sz w:val="22"/>
          <w:szCs w:val="22"/>
        </w:rPr>
        <w:tab/>
      </w:r>
      <w:r w:rsidR="00512A04" w:rsidRPr="00751330">
        <w:rPr>
          <w:sz w:val="22"/>
          <w:szCs w:val="22"/>
        </w:rPr>
        <w:tab/>
        <w:t xml:space="preserve">Cold Weather Preparations </w:t>
      </w:r>
      <w:r w:rsidRPr="00751330">
        <w:rPr>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71715</w:t>
      </w:r>
      <w:r w:rsidRPr="00751330">
        <w:rPr>
          <w:sz w:val="22"/>
          <w:szCs w:val="22"/>
        </w:rPr>
        <w:tab/>
      </w:r>
      <w:r w:rsidRPr="00751330">
        <w:rPr>
          <w:sz w:val="22"/>
          <w:szCs w:val="22"/>
        </w:rPr>
        <w:tab/>
        <w:t>Sustained Control Room and Plant Observation 04/14/92</w:t>
      </w:r>
      <w:r w:rsidR="00CD7385">
        <w:rPr>
          <w:sz w:val="22"/>
          <w:szCs w:val="22"/>
        </w:rPr>
        <w:t xml:space="preserve"> </w:t>
      </w:r>
      <w:r w:rsidRPr="00751330">
        <w:rPr>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71801</w:t>
      </w:r>
      <w:r w:rsidRPr="00751330">
        <w:rPr>
          <w:sz w:val="22"/>
          <w:szCs w:val="22"/>
        </w:rPr>
        <w:tab/>
      </w:r>
      <w:r w:rsidR="00512A04" w:rsidRPr="00751330">
        <w:rPr>
          <w:sz w:val="22"/>
          <w:szCs w:val="22"/>
        </w:rPr>
        <w:tab/>
      </w:r>
      <w:r w:rsidRPr="00751330">
        <w:rPr>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Permanently </w:t>
      </w:r>
      <w:proofErr w:type="spellStart"/>
      <w:r w:rsidR="003C3A98" w:rsidRPr="00751330">
        <w:rPr>
          <w:sz w:val="22"/>
          <w:szCs w:val="22"/>
        </w:rPr>
        <w:t>Shutdown</w:t>
      </w:r>
      <w:proofErr w:type="spellEnd"/>
      <w:r w:rsidR="003C3A98" w:rsidRPr="00751330">
        <w:rPr>
          <w:sz w:val="22"/>
          <w:szCs w:val="22"/>
        </w:rPr>
        <w:t xml:space="preserve"> Reactors 08/11/97 (97-012)</w:t>
      </w: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71841</w:t>
      </w:r>
      <w:r w:rsidR="00512A04" w:rsidRPr="00751330">
        <w:rPr>
          <w:sz w:val="22"/>
          <w:szCs w:val="22"/>
        </w:rPr>
        <w:tab/>
      </w:r>
      <w:r w:rsidRPr="00751330">
        <w:rPr>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7200</w:t>
      </w:r>
      <w:r w:rsidRPr="00751330">
        <w:rPr>
          <w:sz w:val="22"/>
          <w:szCs w:val="22"/>
        </w:rPr>
        <w:tab/>
      </w:r>
      <w:r w:rsidRPr="00751330">
        <w:rPr>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EE76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72303</w:t>
      </w:r>
      <w:r w:rsidR="00951AD3" w:rsidRPr="00751330">
        <w:rPr>
          <w:sz w:val="22"/>
          <w:szCs w:val="22"/>
        </w:rPr>
        <w:tab/>
      </w:r>
      <w:r w:rsidRPr="00751330">
        <w:rPr>
          <w:sz w:val="22"/>
          <w:szCs w:val="22"/>
        </w:rPr>
        <w:tab/>
        <w:t>Startup Testing for ABWR: Test Procedure Review, Test Witnessin</w:t>
      </w:r>
      <w:r w:rsidR="00951AD3" w:rsidRPr="00751330">
        <w:rPr>
          <w:sz w:val="22"/>
          <w:szCs w:val="22"/>
        </w:rPr>
        <w:t xml:space="preserve">g, and </w:t>
      </w:r>
      <w:r w:rsidR="00EE76DC">
        <w:rPr>
          <w:sz w:val="22"/>
          <w:szCs w:val="22"/>
        </w:rPr>
        <w:tab/>
      </w:r>
      <w:r w:rsidR="00EE76DC">
        <w:rPr>
          <w:sz w:val="22"/>
          <w:szCs w:val="22"/>
        </w:rPr>
        <w:tab/>
      </w:r>
      <w:r w:rsidR="00EE76DC">
        <w:rPr>
          <w:sz w:val="22"/>
          <w:szCs w:val="22"/>
        </w:rPr>
        <w:tab/>
      </w:r>
      <w:r w:rsidR="001F307B">
        <w:rPr>
          <w:sz w:val="22"/>
          <w:szCs w:val="22"/>
        </w:rPr>
        <w:tab/>
      </w:r>
      <w:r w:rsidR="00951AD3" w:rsidRPr="00751330">
        <w:rPr>
          <w:sz w:val="22"/>
          <w:szCs w:val="22"/>
        </w:rPr>
        <w:t xml:space="preserve">Test Results Evaluation </w:t>
      </w:r>
      <w:r w:rsidRPr="00751330">
        <w:rPr>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72304</w:t>
      </w:r>
      <w:r w:rsidRPr="00751330">
        <w:rPr>
          <w:sz w:val="22"/>
          <w:szCs w:val="22"/>
        </w:rPr>
        <w:tab/>
      </w:r>
      <w:r w:rsidR="00951AD3" w:rsidRPr="00751330">
        <w:rPr>
          <w:sz w:val="22"/>
          <w:szCs w:val="22"/>
        </w:rPr>
        <w:tab/>
      </w:r>
      <w:r w:rsidR="00455606">
        <w:rPr>
          <w:sz w:val="22"/>
          <w:szCs w:val="22"/>
        </w:rPr>
        <w:t>AP1000 Startup Test Inspections 02/28/19 (19-009</w:t>
      </w:r>
      <w:r w:rsidRPr="00751330">
        <w:rPr>
          <w:sz w:val="22"/>
          <w:szCs w:val="22"/>
        </w:rPr>
        <w:t>)</w:t>
      </w:r>
    </w:p>
    <w:p w:rsidR="00336C9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36C96" w:rsidRPr="00751330">
        <w:rPr>
          <w:sz w:val="22"/>
          <w:szCs w:val="22"/>
        </w:rPr>
        <w:t>72401</w:t>
      </w:r>
      <w:r w:rsidR="00336C96" w:rsidRPr="00751330">
        <w:rPr>
          <w:sz w:val="22"/>
          <w:szCs w:val="22"/>
        </w:rPr>
        <w:tab/>
      </w:r>
      <w:r w:rsidR="00336C96" w:rsidRPr="00751330">
        <w:rPr>
          <w:sz w:val="22"/>
          <w:szCs w:val="22"/>
        </w:rPr>
        <w:tab/>
      </w:r>
      <w:r w:rsidR="0093276E" w:rsidRPr="00751330">
        <w:rPr>
          <w:sz w:val="22"/>
          <w:szCs w:val="22"/>
        </w:rPr>
        <w:t>Part 52</w:t>
      </w:r>
      <w:r w:rsidR="00245844">
        <w:rPr>
          <w:sz w:val="22"/>
          <w:szCs w:val="22"/>
        </w:rPr>
        <w:t>,</w:t>
      </w:r>
      <w:r w:rsidR="0093276E" w:rsidRPr="00751330">
        <w:rPr>
          <w:sz w:val="22"/>
          <w:szCs w:val="22"/>
        </w:rPr>
        <w:t xml:space="preserve"> </w:t>
      </w:r>
      <w:r w:rsidR="00245844">
        <w:rPr>
          <w:sz w:val="22"/>
          <w:szCs w:val="22"/>
        </w:rPr>
        <w:t>Inspection of Startup</w:t>
      </w:r>
      <w:r w:rsidR="00336C96" w:rsidRPr="00751330">
        <w:rPr>
          <w:sz w:val="22"/>
          <w:szCs w:val="22"/>
        </w:rPr>
        <w:t xml:space="preserve"> Test Program</w:t>
      </w:r>
      <w:r w:rsidR="00245844">
        <w:rPr>
          <w:sz w:val="22"/>
          <w:szCs w:val="22"/>
        </w:rPr>
        <w:t xml:space="preserve"> 0</w:t>
      </w:r>
      <w:r w:rsidR="000B07CC">
        <w:rPr>
          <w:sz w:val="22"/>
          <w:szCs w:val="22"/>
        </w:rPr>
        <w:t>9</w:t>
      </w:r>
      <w:r w:rsidR="00245844">
        <w:rPr>
          <w:sz w:val="22"/>
          <w:szCs w:val="22"/>
        </w:rPr>
        <w:t>/2</w:t>
      </w:r>
      <w:r w:rsidR="000B07CC">
        <w:rPr>
          <w:sz w:val="22"/>
          <w:szCs w:val="22"/>
        </w:rPr>
        <w:t>6</w:t>
      </w:r>
      <w:r w:rsidR="00245844">
        <w:rPr>
          <w:sz w:val="22"/>
          <w:szCs w:val="22"/>
        </w:rPr>
        <w:t>/1</w:t>
      </w:r>
      <w:r w:rsidR="000B07CC">
        <w:rPr>
          <w:sz w:val="22"/>
          <w:szCs w:val="22"/>
        </w:rPr>
        <w:t>9</w:t>
      </w:r>
      <w:r w:rsidR="00245844">
        <w:rPr>
          <w:sz w:val="22"/>
          <w:szCs w:val="22"/>
        </w:rPr>
        <w:t xml:space="preserve"> (1</w:t>
      </w:r>
      <w:r w:rsidR="000B07CC">
        <w:rPr>
          <w:sz w:val="22"/>
          <w:szCs w:val="22"/>
        </w:rPr>
        <w:t>9</w:t>
      </w:r>
      <w:r w:rsidR="00245844">
        <w:rPr>
          <w:sz w:val="22"/>
          <w:szCs w:val="22"/>
        </w:rPr>
        <w:t>-0</w:t>
      </w:r>
      <w:r w:rsidR="000B07CC">
        <w:rPr>
          <w:sz w:val="22"/>
          <w:szCs w:val="22"/>
        </w:rPr>
        <w:t>31</w:t>
      </w:r>
      <w:r w:rsidR="00245844">
        <w:rPr>
          <w:sz w:val="22"/>
          <w:szCs w:val="22"/>
        </w:rPr>
        <w:t>)</w:t>
      </w:r>
    </w:p>
    <w:p w:rsidR="00A84D04" w:rsidRPr="00751330" w:rsidRDefault="003C3A98"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A84D04" w:rsidRPr="00751330">
        <w:rPr>
          <w:sz w:val="22"/>
          <w:szCs w:val="22"/>
        </w:rPr>
        <w:t>72501</w:t>
      </w:r>
      <w:r w:rsidR="00A84D04" w:rsidRPr="00751330">
        <w:rPr>
          <w:sz w:val="22"/>
          <w:szCs w:val="22"/>
        </w:rPr>
        <w:tab/>
      </w:r>
      <w:r w:rsidR="00A84D04" w:rsidRPr="00751330">
        <w:rPr>
          <w:sz w:val="22"/>
          <w:szCs w:val="22"/>
        </w:rPr>
        <w:tab/>
      </w:r>
      <w:r w:rsidR="00D91340" w:rsidRPr="00751330">
        <w:rPr>
          <w:sz w:val="22"/>
          <w:szCs w:val="22"/>
        </w:rPr>
        <w:t>RESERVED</w:t>
      </w:r>
      <w:r w:rsidR="00A84D04" w:rsidRPr="00751330">
        <w:rPr>
          <w:sz w:val="22"/>
          <w:szCs w:val="22"/>
        </w:rPr>
        <w:t xml:space="preserve"> for Part 52 Initial Fuel Load Procedure Review</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72525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Part 52 Initial Fuel Load Witnessing </w:t>
      </w:r>
    </w:p>
    <w:p w:rsidR="001F307B" w:rsidRDefault="001F307B"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F307B" w:rsidRPr="00751330" w:rsidRDefault="001F307B"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7300</w:t>
      </w:r>
      <w:r w:rsidRPr="00751330">
        <w:rPr>
          <w:sz w:val="22"/>
          <w:szCs w:val="22"/>
        </w:rPr>
        <w:tab/>
      </w:r>
      <w:r w:rsidRPr="00751330">
        <w:rPr>
          <w:sz w:val="22"/>
          <w:szCs w:val="22"/>
          <w:u w:val="single"/>
        </w:rPr>
        <w:t>In-service Inspection</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color w:val="1F497D"/>
          <w:sz w:val="22"/>
          <w:szCs w:val="22"/>
        </w:rPr>
        <w:t> </w:t>
      </w:r>
      <w:r w:rsidRPr="00751330">
        <w:rPr>
          <w:sz w:val="22"/>
          <w:szCs w:val="22"/>
        </w:rPr>
        <w:tab/>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73052</w:t>
      </w:r>
      <w:r w:rsidRPr="00751330">
        <w:rPr>
          <w:sz w:val="22"/>
          <w:szCs w:val="22"/>
        </w:rPr>
        <w:tab/>
      </w:r>
      <w:r w:rsidRPr="00751330">
        <w:rPr>
          <w:sz w:val="22"/>
          <w:szCs w:val="22"/>
        </w:rPr>
        <w:tab/>
        <w:t>In-service Inspection - Review of Procedures 01/14/86 (86-03)</w:t>
      </w:r>
    </w:p>
    <w:p w:rsidR="00A84D04" w:rsidRDefault="00A84D04" w:rsidP="00A84D04">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t>73054</w:t>
      </w:r>
      <w:r w:rsidRPr="00751330">
        <w:rPr>
          <w:sz w:val="22"/>
          <w:szCs w:val="22"/>
        </w:rPr>
        <w:tab/>
      </w:r>
      <w:r w:rsidRPr="00751330">
        <w:rPr>
          <w:sz w:val="22"/>
          <w:szCs w:val="22"/>
        </w:rPr>
        <w:tab/>
        <w:t xml:space="preserve">Part 52, Pre-service and In-service Inspection - Review of Program </w:t>
      </w:r>
      <w:r w:rsidR="00751CDA">
        <w:rPr>
          <w:sz w:val="22"/>
          <w:szCs w:val="22"/>
        </w:rPr>
        <w:t>03/04/20</w:t>
      </w:r>
      <w:r>
        <w:rPr>
          <w:sz w:val="22"/>
          <w:szCs w:val="22"/>
        </w:rPr>
        <w:t xml:space="preserve"> (</w:t>
      </w:r>
      <w:r w:rsidR="00751CDA">
        <w:rPr>
          <w:sz w:val="22"/>
          <w:szCs w:val="22"/>
        </w:rPr>
        <w:t>20</w:t>
      </w:r>
      <w:r>
        <w:rPr>
          <w:sz w:val="22"/>
          <w:szCs w:val="22"/>
        </w:rPr>
        <w:t>-0</w:t>
      </w:r>
      <w:r w:rsidR="00751CDA">
        <w:rPr>
          <w:sz w:val="22"/>
          <w:szCs w:val="22"/>
        </w:rPr>
        <w:t>13</w:t>
      </w:r>
      <w:r w:rsidRPr="00751330">
        <w:rPr>
          <w:sz w:val="22"/>
          <w:szCs w:val="22"/>
        </w:rPr>
        <w:t>)</w:t>
      </w:r>
      <w:r w:rsidRPr="00751330">
        <w:rPr>
          <w:sz w:val="22"/>
          <w:szCs w:val="22"/>
        </w:rPr>
        <w:tab/>
      </w:r>
    </w:p>
    <w:p w:rsidR="00A84D04" w:rsidRPr="00751330" w:rsidRDefault="00A84D04" w:rsidP="00EB0A8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73753</w:t>
      </w:r>
      <w:r w:rsidRPr="00751330">
        <w:rPr>
          <w:sz w:val="22"/>
          <w:szCs w:val="22"/>
        </w:rPr>
        <w:tab/>
      </w:r>
      <w:r w:rsidRPr="00751330">
        <w:rPr>
          <w:sz w:val="22"/>
          <w:szCs w:val="22"/>
        </w:rPr>
        <w:tab/>
        <w:t>In-service Inspection 06/24/98 (98-010)</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73754</w:t>
      </w:r>
      <w:r w:rsidRPr="00751330">
        <w:rPr>
          <w:sz w:val="22"/>
          <w:szCs w:val="22"/>
        </w:rPr>
        <w:tab/>
      </w:r>
      <w:r w:rsidRPr="00751330">
        <w:rPr>
          <w:sz w:val="22"/>
          <w:szCs w:val="22"/>
        </w:rPr>
        <w:tab/>
        <w:t xml:space="preserve">Part 52 - Preservice Inspection - Non-Destructive Examination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066545">
        <w:rPr>
          <w:sz w:val="22"/>
          <w:szCs w:val="22"/>
        </w:rPr>
        <w:t>09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-02</w:t>
      </w:r>
      <w:r w:rsidR="00066545">
        <w:rPr>
          <w:sz w:val="22"/>
          <w:szCs w:val="22"/>
        </w:rPr>
        <w:t>9</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73755</w:t>
      </w:r>
      <w:r w:rsidRPr="00751330">
        <w:rPr>
          <w:sz w:val="22"/>
          <w:szCs w:val="22"/>
        </w:rPr>
        <w:tab/>
      </w:r>
      <w:r w:rsidRPr="00751330">
        <w:rPr>
          <w:sz w:val="22"/>
          <w:szCs w:val="22"/>
        </w:rPr>
        <w:tab/>
        <w:t>In-service Inspection - Data Review and Evaluation 10/27/10 (10-022)</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73756</w:t>
      </w:r>
      <w:r w:rsidRPr="00751330">
        <w:rPr>
          <w:sz w:val="22"/>
          <w:szCs w:val="22"/>
        </w:rPr>
        <w:tab/>
      </w:r>
      <w:r w:rsidRPr="00751330">
        <w:rPr>
          <w:sz w:val="22"/>
          <w:szCs w:val="22"/>
        </w:rPr>
        <w:tab/>
        <w:t>In-service Testing of Pumps and Valves 07/27/95 (95-009)</w:t>
      </w:r>
    </w:p>
    <w:p w:rsidR="000E729C" w:rsidRPr="00751330" w:rsidRDefault="000E729C"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73757</w:t>
      </w:r>
      <w:r w:rsidRPr="00751330">
        <w:rPr>
          <w:sz w:val="22"/>
          <w:szCs w:val="22"/>
        </w:rPr>
        <w:tab/>
      </w:r>
      <w:r w:rsidRPr="00751330">
        <w:rPr>
          <w:sz w:val="22"/>
          <w:szCs w:val="22"/>
        </w:rPr>
        <w:tab/>
        <w:t xml:space="preserve">Part 52 In-service Inspection - Data Review and Evaluation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w:t>
      </w:r>
      <w:r w:rsidR="00066545">
        <w:rPr>
          <w:sz w:val="22"/>
          <w:szCs w:val="22"/>
        </w:rPr>
        <w:t>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w:t>
      </w:r>
      <w:r w:rsidR="00066545">
        <w:rPr>
          <w:sz w:val="22"/>
          <w:szCs w:val="22"/>
        </w:rPr>
        <w:t>29</w:t>
      </w:r>
      <w:r w:rsidRPr="00751330">
        <w:rPr>
          <w:sz w:val="22"/>
          <w:szCs w:val="22"/>
        </w:rPr>
        <w:t>)</w:t>
      </w:r>
      <w:r w:rsidRPr="00A84D04">
        <w:rPr>
          <w:sz w:val="22"/>
          <w:szCs w:val="22"/>
        </w:rPr>
        <w:t xml:space="preserve">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73758</w:t>
      </w:r>
      <w:r>
        <w:rPr>
          <w:sz w:val="22"/>
          <w:szCs w:val="22"/>
        </w:rPr>
        <w:tab/>
      </w:r>
      <w:r>
        <w:rPr>
          <w:sz w:val="22"/>
          <w:szCs w:val="22"/>
        </w:rPr>
        <w:tab/>
      </w:r>
      <w:r w:rsidRPr="00FD5E8F">
        <w:rPr>
          <w:sz w:val="22"/>
          <w:szCs w:val="22"/>
        </w:rPr>
        <w:t>Part 52, Functional Design and Qualification, and Preservice and Inservice Testing Programs for Pumps, Valves and Dynamic Restraints</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D43971">
        <w:rPr>
          <w:sz w:val="22"/>
          <w:szCs w:val="22"/>
        </w:rPr>
        <w:t>0</w:t>
      </w:r>
      <w:r w:rsidR="00562A67">
        <w:rPr>
          <w:sz w:val="22"/>
          <w:szCs w:val="22"/>
        </w:rPr>
        <w:t>2/06/20</w:t>
      </w:r>
      <w:r w:rsidR="00D43971">
        <w:rPr>
          <w:sz w:val="22"/>
          <w:szCs w:val="22"/>
        </w:rPr>
        <w:t xml:space="preserve"> (</w:t>
      </w:r>
      <w:r w:rsidR="00562A67">
        <w:rPr>
          <w:sz w:val="22"/>
          <w:szCs w:val="22"/>
        </w:rPr>
        <w:t>20</w:t>
      </w:r>
      <w:r w:rsidR="00D43971">
        <w:rPr>
          <w:sz w:val="22"/>
          <w:szCs w:val="22"/>
        </w:rPr>
        <w:t>-0</w:t>
      </w:r>
      <w:r w:rsidR="00562A67">
        <w:rPr>
          <w:sz w:val="22"/>
          <w:szCs w:val="22"/>
        </w:rPr>
        <w:t>07</w:t>
      </w:r>
      <w:r>
        <w:rPr>
          <w:sz w:val="22"/>
          <w:szCs w:val="22"/>
        </w:rPr>
        <w:t>)</w:t>
      </w:r>
    </w:p>
    <w:p w:rsidR="00123CD1"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7400</w:t>
      </w:r>
      <w:r w:rsidRPr="00751330">
        <w:rPr>
          <w:sz w:val="22"/>
          <w:szCs w:val="22"/>
        </w:rPr>
        <w:tab/>
      </w:r>
      <w:r w:rsidRPr="00751330">
        <w:rPr>
          <w:sz w:val="22"/>
          <w:szCs w:val="22"/>
          <w:u w:val="single"/>
        </w:rPr>
        <w:t>Reserved</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7500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7600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7700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sz w:val="22"/>
          <w:szCs w:val="22"/>
          <w:u w:val="single"/>
        </w:rPr>
      </w:pPr>
      <w:r w:rsidRPr="00751330">
        <w:rPr>
          <w:sz w:val="22"/>
          <w:szCs w:val="22"/>
          <w:u w:val="single"/>
        </w:rPr>
        <w:t>High Level Waste</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42535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78010</w:t>
      </w:r>
      <w:r w:rsidRPr="00751330">
        <w:rPr>
          <w:sz w:val="22"/>
          <w:szCs w:val="22"/>
        </w:rPr>
        <w:tab/>
      </w:r>
      <w:r w:rsidRPr="00751330">
        <w:rPr>
          <w:sz w:val="22"/>
          <w:szCs w:val="22"/>
        </w:rPr>
        <w:tab/>
        <w:t>10 CFR Part 21 Program 09/11/08 (08-026)</w:t>
      </w:r>
    </w:p>
    <w:p w:rsidR="00722F18" w:rsidRDefault="00722F18"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22F18" w:rsidRDefault="00722F18"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7900</w:t>
      </w:r>
      <w:r w:rsidRPr="00751330">
        <w:rPr>
          <w:sz w:val="22"/>
          <w:szCs w:val="22"/>
        </w:rPr>
        <w:tab/>
      </w:r>
      <w:r w:rsidR="006A65C8">
        <w:rPr>
          <w:sz w:val="22"/>
          <w:szCs w:val="22"/>
          <w:u w:val="single"/>
        </w:rPr>
        <w:t xml:space="preserve">Water </w:t>
      </w:r>
      <w:r w:rsidRPr="00751330">
        <w:rPr>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22333"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22333" w:rsidRPr="00751330">
        <w:rPr>
          <w:sz w:val="22"/>
          <w:szCs w:val="22"/>
        </w:rPr>
        <w:t>79503</w:t>
      </w:r>
      <w:r w:rsidR="00322333" w:rsidRPr="00751330">
        <w:rPr>
          <w:sz w:val="22"/>
          <w:szCs w:val="22"/>
        </w:rPr>
        <w:tab/>
      </w:r>
      <w:r w:rsidR="00322333" w:rsidRPr="00751330">
        <w:rPr>
          <w:sz w:val="22"/>
          <w:szCs w:val="22"/>
        </w:rPr>
        <w:tab/>
      </w:r>
      <w:r w:rsidR="00D91340" w:rsidRPr="00751330">
        <w:rPr>
          <w:sz w:val="22"/>
          <w:szCs w:val="22"/>
        </w:rPr>
        <w:t>RESERVED</w:t>
      </w:r>
      <w:r w:rsidR="0021490F" w:rsidRPr="00751330">
        <w:rPr>
          <w:sz w:val="22"/>
          <w:szCs w:val="22"/>
        </w:rPr>
        <w:t xml:space="preserve"> for Part 52 </w:t>
      </w:r>
      <w:r w:rsidR="00322333" w:rsidRPr="00751330">
        <w:rPr>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79504</w:t>
      </w:r>
      <w:r w:rsidRPr="00751330">
        <w:rPr>
          <w:sz w:val="22"/>
          <w:szCs w:val="22"/>
        </w:rPr>
        <w:tab/>
      </w:r>
      <w:r w:rsidRPr="00751330">
        <w:rPr>
          <w:sz w:val="22"/>
          <w:szCs w:val="22"/>
        </w:rPr>
        <w:tab/>
      </w:r>
      <w:r w:rsidR="00D91340" w:rsidRPr="00751330">
        <w:rPr>
          <w:sz w:val="22"/>
          <w:szCs w:val="22"/>
        </w:rPr>
        <w:t>RESERVED</w:t>
      </w:r>
      <w:r w:rsidR="0021490F" w:rsidRPr="00751330">
        <w:rPr>
          <w:sz w:val="22"/>
          <w:szCs w:val="22"/>
        </w:rPr>
        <w:t xml:space="preserve"> for Part 52 </w:t>
      </w:r>
      <w:r w:rsidRPr="00751330">
        <w:rPr>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79702</w:t>
      </w:r>
      <w:r w:rsidR="003C3A98" w:rsidRPr="00751330">
        <w:rPr>
          <w:sz w:val="22"/>
          <w:szCs w:val="22"/>
        </w:rPr>
        <w:tab/>
      </w:r>
      <w:r w:rsidR="00951AD3" w:rsidRPr="00751330">
        <w:rPr>
          <w:sz w:val="22"/>
          <w:szCs w:val="22"/>
        </w:rPr>
        <w:tab/>
      </w:r>
      <w:r w:rsidR="003C3A98" w:rsidRPr="00751330">
        <w:rPr>
          <w:sz w:val="22"/>
          <w:szCs w:val="22"/>
        </w:rPr>
        <w:t>Control and monitoring of Radiological Source Term</w:t>
      </w:r>
      <w:r w:rsidR="00CD7385">
        <w:rPr>
          <w:sz w:val="22"/>
          <w:szCs w:val="22"/>
        </w:rPr>
        <w:t xml:space="preserve"> </w:t>
      </w:r>
      <w:r w:rsidR="003C3A98"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8000</w:t>
      </w:r>
      <w:r w:rsidRPr="00751330">
        <w:rPr>
          <w:sz w:val="22"/>
          <w:szCs w:val="22"/>
        </w:rPr>
        <w:tab/>
      </w:r>
      <w:r w:rsidRPr="00751330">
        <w:rPr>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2743E" w:rsidRPr="00751330" w:rsidRDefault="003C3A98"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2C2C" w:rsidRPr="00751330">
        <w:rPr>
          <w:sz w:val="22"/>
          <w:szCs w:val="22"/>
        </w:rPr>
        <w:t>80211</w:t>
      </w:r>
      <w:r w:rsidR="0072743E" w:rsidRPr="00751330">
        <w:rPr>
          <w:sz w:val="22"/>
          <w:szCs w:val="22"/>
        </w:rPr>
        <w:tab/>
      </w:r>
      <w:r w:rsidR="0072743E" w:rsidRPr="00751330">
        <w:rPr>
          <w:sz w:val="22"/>
          <w:szCs w:val="22"/>
        </w:rPr>
        <w:tab/>
      </w:r>
      <w:r w:rsidR="00D91340" w:rsidRPr="00751330">
        <w:rPr>
          <w:sz w:val="22"/>
          <w:szCs w:val="22"/>
        </w:rPr>
        <w:t>RESERVED</w:t>
      </w:r>
      <w:r w:rsidR="0021490F" w:rsidRPr="00751330">
        <w:rPr>
          <w:sz w:val="22"/>
          <w:szCs w:val="22"/>
        </w:rPr>
        <w:t xml:space="preserve"> for Part 52 </w:t>
      </w:r>
      <w:r w:rsidR="00042C2C" w:rsidRPr="00751330">
        <w:rPr>
          <w:sz w:val="22"/>
          <w:szCs w:val="22"/>
        </w:rPr>
        <w:t>Environmental Protection - Initial &amp; Periodic Inspection</w:t>
      </w:r>
    </w:p>
    <w:p w:rsidR="0072743E" w:rsidRPr="00751330" w:rsidRDefault="00463FE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2C2C" w:rsidRPr="00751330">
        <w:rPr>
          <w:sz w:val="22"/>
          <w:szCs w:val="22"/>
        </w:rPr>
        <w:t>80522</w:t>
      </w:r>
      <w:r w:rsidR="0072743E" w:rsidRPr="00751330">
        <w:rPr>
          <w:sz w:val="22"/>
          <w:szCs w:val="22"/>
        </w:rPr>
        <w:tab/>
      </w:r>
      <w:r w:rsidR="00F4240A" w:rsidRPr="00751330">
        <w:rPr>
          <w:sz w:val="22"/>
          <w:szCs w:val="22"/>
        </w:rPr>
        <w:tab/>
      </w:r>
      <w:r w:rsidR="00042C2C" w:rsidRPr="00751330">
        <w:rPr>
          <w:sz w:val="22"/>
          <w:szCs w:val="22"/>
        </w:rPr>
        <w:t>Part 52</w:t>
      </w:r>
      <w:r w:rsidR="00756B24" w:rsidRPr="00751330">
        <w:rPr>
          <w:sz w:val="22"/>
          <w:szCs w:val="22"/>
        </w:rPr>
        <w:t>,</w:t>
      </w:r>
      <w:r w:rsidR="00042C2C" w:rsidRPr="00751330">
        <w:rPr>
          <w:sz w:val="22"/>
          <w:szCs w:val="22"/>
        </w:rPr>
        <w:t xml:space="preserve"> Radiological Environmental Monitoring Program</w:t>
      </w:r>
      <w:r w:rsidR="0072743E" w:rsidRPr="00751330">
        <w:rPr>
          <w:sz w:val="22"/>
          <w:szCs w:val="22"/>
        </w:rPr>
        <w:t xml:space="preserve"> (REMP) </w:t>
      </w:r>
      <w:r w:rsidR="00F4240A" w:rsidRPr="00751330">
        <w:rPr>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80600</w:t>
      </w:r>
      <w:r w:rsidR="00B06AA4" w:rsidRPr="00751330">
        <w:rPr>
          <w:sz w:val="22"/>
          <w:szCs w:val="22"/>
        </w:rPr>
        <w:tab/>
      </w:r>
      <w:r w:rsidR="00B06AA4" w:rsidRPr="00751330">
        <w:rPr>
          <w:sz w:val="22"/>
          <w:szCs w:val="22"/>
        </w:rPr>
        <w:tab/>
      </w:r>
      <w:r w:rsidR="00D91340" w:rsidRPr="00751330">
        <w:rPr>
          <w:sz w:val="22"/>
          <w:szCs w:val="22"/>
        </w:rPr>
        <w:t>RESERVED</w:t>
      </w:r>
      <w:r w:rsidR="00B06AA4" w:rsidRPr="00751330">
        <w:rPr>
          <w:sz w:val="22"/>
          <w:szCs w:val="22"/>
        </w:rPr>
        <w:t xml:space="preserve">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80721</w:t>
      </w:r>
      <w:r w:rsidR="00951AD3" w:rsidRPr="00751330">
        <w:rPr>
          <w:sz w:val="22"/>
          <w:szCs w:val="22"/>
        </w:rPr>
        <w:tab/>
      </w:r>
      <w:r w:rsidRPr="00751330">
        <w:rPr>
          <w:sz w:val="22"/>
          <w:szCs w:val="22"/>
        </w:rPr>
        <w:tab/>
        <w:t xml:space="preserve">Radiological Environmental Monitoring 09/17/01(01-017) </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D5CB3" w:rsidRPr="00751330" w:rsidRDefault="004D5C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8100</w:t>
      </w:r>
      <w:r w:rsidRPr="00751330">
        <w:rPr>
          <w:sz w:val="22"/>
          <w:szCs w:val="22"/>
        </w:rPr>
        <w:tab/>
      </w:r>
      <w:r w:rsidRPr="00751330">
        <w:rPr>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E6DEB" w:rsidRPr="00751330" w:rsidRDefault="00667878" w:rsidP="00C9110F">
      <w:pPr>
        <w:tabs>
          <w:tab w:val="left" w:pos="720"/>
          <w:tab w:val="left" w:pos="2160"/>
        </w:tabs>
        <w:ind w:left="2160" w:hanging="1440"/>
        <w:rPr>
          <w:sz w:val="22"/>
          <w:szCs w:val="22"/>
        </w:rPr>
      </w:pPr>
      <w:r w:rsidRPr="00751330">
        <w:rPr>
          <w:sz w:val="22"/>
          <w:szCs w:val="22"/>
        </w:rPr>
        <w:t>81000</w:t>
      </w:r>
      <w:r w:rsidRPr="00751330">
        <w:rPr>
          <w:sz w:val="22"/>
          <w:szCs w:val="22"/>
        </w:rPr>
        <w:tab/>
      </w:r>
      <w:r w:rsidR="005E6DEB" w:rsidRPr="00751330">
        <w:rPr>
          <w:sz w:val="22"/>
          <w:szCs w:val="22"/>
        </w:rPr>
        <w:t xml:space="preserve">Security </w:t>
      </w:r>
      <w:r w:rsidR="00110611">
        <w:rPr>
          <w:sz w:val="22"/>
          <w:szCs w:val="22"/>
        </w:rPr>
        <w:t>01/29/19 (19-004</w:t>
      </w:r>
      <w:r w:rsidR="00F9270B">
        <w:rPr>
          <w:sz w:val="22"/>
          <w:szCs w:val="22"/>
        </w:rPr>
        <w:t>)</w:t>
      </w:r>
    </w:p>
    <w:p w:rsidR="00C9110F" w:rsidRPr="00751330" w:rsidRDefault="00622FC2" w:rsidP="00C9110F">
      <w:pPr>
        <w:tabs>
          <w:tab w:val="left" w:pos="720"/>
          <w:tab w:val="left" w:pos="2160"/>
        </w:tabs>
        <w:ind w:left="2160" w:hanging="1440"/>
        <w:rPr>
          <w:sz w:val="22"/>
          <w:szCs w:val="22"/>
        </w:rPr>
      </w:pPr>
      <w:r>
        <w:rPr>
          <w:sz w:val="22"/>
          <w:szCs w:val="22"/>
        </w:rPr>
        <w:t>81000.01</w:t>
      </w:r>
      <w:r>
        <w:rPr>
          <w:sz w:val="22"/>
          <w:szCs w:val="22"/>
        </w:rPr>
        <w:tab/>
      </w:r>
      <w:r w:rsidR="00C9110F" w:rsidRPr="00751330">
        <w:rPr>
          <w:sz w:val="22"/>
          <w:szCs w:val="22"/>
        </w:rPr>
        <w:t>Access Authorization</w:t>
      </w:r>
      <w:r w:rsidR="00E64A2F">
        <w:rPr>
          <w:sz w:val="22"/>
          <w:szCs w:val="22"/>
        </w:rPr>
        <w:t xml:space="preserve"> 04/01/19 (19-011</w:t>
      </w:r>
      <w:r>
        <w:rPr>
          <w:sz w:val="22"/>
          <w:szCs w:val="22"/>
        </w:rPr>
        <w:t>)</w:t>
      </w:r>
    </w:p>
    <w:p w:rsidR="00C9110F" w:rsidRPr="00751330" w:rsidRDefault="00C9110F" w:rsidP="00C9110F">
      <w:pPr>
        <w:ind w:left="2160" w:hanging="1440"/>
        <w:rPr>
          <w:sz w:val="22"/>
          <w:szCs w:val="22"/>
        </w:rPr>
      </w:pPr>
      <w:r w:rsidRPr="00751330">
        <w:rPr>
          <w:sz w:val="22"/>
          <w:szCs w:val="22"/>
        </w:rPr>
        <w:t>81000.02</w:t>
      </w:r>
      <w:r w:rsidRPr="00751330">
        <w:rPr>
          <w:sz w:val="22"/>
          <w:szCs w:val="22"/>
        </w:rPr>
        <w:tab/>
        <w:t>Access Control</w:t>
      </w:r>
      <w:r w:rsidR="00E64A2F">
        <w:rPr>
          <w:sz w:val="22"/>
          <w:szCs w:val="22"/>
        </w:rPr>
        <w:t xml:space="preserve"> 04/01/19 (19-011</w:t>
      </w:r>
      <w:r w:rsidR="00622FC2">
        <w:rPr>
          <w:sz w:val="22"/>
          <w:szCs w:val="22"/>
        </w:rPr>
        <w:t>)</w:t>
      </w:r>
    </w:p>
    <w:p w:rsidR="00C9110F" w:rsidRPr="00751330" w:rsidRDefault="00C9110F" w:rsidP="00C9110F">
      <w:pPr>
        <w:ind w:left="2160" w:hanging="1440"/>
        <w:rPr>
          <w:sz w:val="22"/>
          <w:szCs w:val="22"/>
        </w:rPr>
      </w:pPr>
      <w:r w:rsidRPr="00751330">
        <w:rPr>
          <w:sz w:val="22"/>
          <w:szCs w:val="22"/>
        </w:rPr>
        <w:t>81000.03</w:t>
      </w:r>
      <w:r w:rsidRPr="00751330">
        <w:rPr>
          <w:sz w:val="22"/>
          <w:szCs w:val="22"/>
        </w:rPr>
        <w:tab/>
        <w:t>Performance Evaluation Program</w:t>
      </w:r>
      <w:r w:rsidR="00622FC2">
        <w:rPr>
          <w:sz w:val="22"/>
          <w:szCs w:val="22"/>
        </w:rPr>
        <w:t xml:space="preserve"> 09/07/12 (12-020)</w:t>
      </w:r>
    </w:p>
    <w:p w:rsidR="008C102A" w:rsidRDefault="00C9110F" w:rsidP="00C9110F">
      <w:pPr>
        <w:ind w:left="2160" w:hanging="1440"/>
        <w:rPr>
          <w:sz w:val="22"/>
          <w:szCs w:val="22"/>
        </w:rPr>
      </w:pPr>
      <w:r w:rsidRPr="00751330">
        <w:rPr>
          <w:sz w:val="22"/>
          <w:szCs w:val="22"/>
        </w:rPr>
        <w:t>81000.04</w:t>
      </w:r>
      <w:r w:rsidRPr="00751330">
        <w:rPr>
          <w:sz w:val="22"/>
          <w:szCs w:val="22"/>
        </w:rPr>
        <w:tab/>
        <w:t>Equipment Performance, Testing and Maintenance</w:t>
      </w:r>
      <w:r w:rsidR="00622FC2">
        <w:rPr>
          <w:sz w:val="22"/>
          <w:szCs w:val="22"/>
        </w:rPr>
        <w:t xml:space="preserve"> 0</w:t>
      </w:r>
      <w:r w:rsidR="002B7EF9">
        <w:rPr>
          <w:sz w:val="22"/>
          <w:szCs w:val="22"/>
        </w:rPr>
        <w:t>7/01/19</w:t>
      </w:r>
      <w:r w:rsidR="00622FC2">
        <w:rPr>
          <w:sz w:val="22"/>
          <w:szCs w:val="22"/>
        </w:rPr>
        <w:t xml:space="preserve"> (1</w:t>
      </w:r>
      <w:r w:rsidR="002B7EF9">
        <w:rPr>
          <w:sz w:val="22"/>
          <w:szCs w:val="22"/>
        </w:rPr>
        <w:t>9-</w:t>
      </w:r>
      <w:r w:rsidR="00622FC2">
        <w:rPr>
          <w:sz w:val="22"/>
          <w:szCs w:val="22"/>
        </w:rPr>
        <w:t>020)</w:t>
      </w:r>
    </w:p>
    <w:p w:rsidR="00C9110F" w:rsidRDefault="00C9110F" w:rsidP="00C9110F">
      <w:pPr>
        <w:ind w:left="2160" w:hanging="1440"/>
        <w:rPr>
          <w:sz w:val="22"/>
          <w:szCs w:val="22"/>
        </w:rPr>
      </w:pPr>
      <w:r w:rsidRPr="00751330">
        <w:rPr>
          <w:sz w:val="22"/>
          <w:szCs w:val="22"/>
        </w:rPr>
        <w:t>81000.05</w:t>
      </w:r>
      <w:r w:rsidRPr="00751330">
        <w:rPr>
          <w:sz w:val="22"/>
          <w:szCs w:val="22"/>
        </w:rPr>
        <w:tab/>
        <w:t>Protective Strategy Evaluation</w:t>
      </w:r>
      <w:r w:rsidR="000034ED">
        <w:rPr>
          <w:sz w:val="22"/>
          <w:szCs w:val="22"/>
        </w:rPr>
        <w:t xml:space="preserve"> </w:t>
      </w:r>
      <w:r w:rsidR="00084119">
        <w:rPr>
          <w:sz w:val="22"/>
          <w:szCs w:val="22"/>
        </w:rPr>
        <w:t>09/24/19</w:t>
      </w:r>
      <w:r w:rsidR="000034ED">
        <w:rPr>
          <w:sz w:val="22"/>
          <w:szCs w:val="22"/>
        </w:rPr>
        <w:t xml:space="preserve"> (1</w:t>
      </w:r>
      <w:r w:rsidR="00084119">
        <w:rPr>
          <w:sz w:val="22"/>
          <w:szCs w:val="22"/>
        </w:rPr>
        <w:t>9</w:t>
      </w:r>
      <w:r w:rsidR="000034ED">
        <w:rPr>
          <w:sz w:val="22"/>
          <w:szCs w:val="22"/>
        </w:rPr>
        <w:t>-0</w:t>
      </w:r>
      <w:r w:rsidR="00084119">
        <w:rPr>
          <w:sz w:val="22"/>
          <w:szCs w:val="22"/>
        </w:rPr>
        <w:t>30</w:t>
      </w:r>
      <w:r w:rsidR="000034ED">
        <w:rPr>
          <w:sz w:val="22"/>
          <w:szCs w:val="22"/>
        </w:rPr>
        <w:t>)</w:t>
      </w:r>
    </w:p>
    <w:p w:rsidR="0067770B" w:rsidRPr="00751330" w:rsidRDefault="0067770B" w:rsidP="00C9110F">
      <w:pPr>
        <w:ind w:left="2160" w:hanging="1440"/>
        <w:rPr>
          <w:sz w:val="22"/>
          <w:szCs w:val="22"/>
        </w:rPr>
      </w:pPr>
      <w:r>
        <w:rPr>
          <w:sz w:val="22"/>
          <w:szCs w:val="22"/>
        </w:rPr>
        <w:t>81000.06</w:t>
      </w:r>
      <w:r>
        <w:rPr>
          <w:sz w:val="22"/>
          <w:szCs w:val="22"/>
        </w:rPr>
        <w:tab/>
        <w:t>Protection of Safeguards Information 02/13/19 (19-007)</w:t>
      </w:r>
    </w:p>
    <w:p w:rsidR="00C9110F" w:rsidRPr="00751330" w:rsidRDefault="00C9110F" w:rsidP="00C9110F">
      <w:pPr>
        <w:ind w:left="2160" w:hanging="1440"/>
        <w:rPr>
          <w:sz w:val="22"/>
          <w:szCs w:val="22"/>
        </w:rPr>
      </w:pPr>
      <w:r w:rsidRPr="00751330">
        <w:rPr>
          <w:sz w:val="22"/>
          <w:szCs w:val="22"/>
        </w:rPr>
        <w:t>81000.07</w:t>
      </w:r>
      <w:r w:rsidRPr="00751330">
        <w:rPr>
          <w:sz w:val="22"/>
          <w:szCs w:val="22"/>
        </w:rPr>
        <w:tab/>
      </w:r>
      <w:r w:rsidR="00622FC2">
        <w:rPr>
          <w:sz w:val="22"/>
          <w:szCs w:val="22"/>
        </w:rPr>
        <w:t>Security Training 09/</w:t>
      </w:r>
      <w:r w:rsidR="00084119">
        <w:rPr>
          <w:sz w:val="22"/>
          <w:szCs w:val="22"/>
        </w:rPr>
        <w:t>24/19</w:t>
      </w:r>
      <w:r w:rsidR="00622FC2">
        <w:rPr>
          <w:sz w:val="22"/>
          <w:szCs w:val="22"/>
        </w:rPr>
        <w:t xml:space="preserve"> (1</w:t>
      </w:r>
      <w:r w:rsidR="00084119">
        <w:rPr>
          <w:sz w:val="22"/>
          <w:szCs w:val="22"/>
        </w:rPr>
        <w:t>9</w:t>
      </w:r>
      <w:r w:rsidR="00622FC2">
        <w:rPr>
          <w:sz w:val="22"/>
          <w:szCs w:val="22"/>
        </w:rPr>
        <w:t>-0</w:t>
      </w:r>
      <w:r w:rsidR="00084119">
        <w:rPr>
          <w:sz w:val="22"/>
          <w:szCs w:val="22"/>
        </w:rPr>
        <w:t>3</w:t>
      </w:r>
      <w:r w:rsidR="00622FC2">
        <w:rPr>
          <w:sz w:val="22"/>
          <w:szCs w:val="22"/>
        </w:rPr>
        <w:t>0)</w:t>
      </w:r>
    </w:p>
    <w:p w:rsidR="005E6DEB" w:rsidRDefault="00622FC2" w:rsidP="00C9110F">
      <w:pPr>
        <w:ind w:left="2160" w:hanging="1440"/>
        <w:rPr>
          <w:sz w:val="22"/>
          <w:szCs w:val="22"/>
        </w:rPr>
      </w:pPr>
      <w:r>
        <w:rPr>
          <w:sz w:val="22"/>
          <w:szCs w:val="22"/>
        </w:rPr>
        <w:t>81000.08</w:t>
      </w:r>
      <w:r>
        <w:rPr>
          <w:sz w:val="22"/>
          <w:szCs w:val="22"/>
        </w:rPr>
        <w:tab/>
        <w:t>Fitness f</w:t>
      </w:r>
      <w:r w:rsidR="005E6DEB" w:rsidRPr="00751330">
        <w:rPr>
          <w:sz w:val="22"/>
          <w:szCs w:val="22"/>
        </w:rPr>
        <w:t>or Duty Operational Program</w:t>
      </w:r>
      <w:r>
        <w:rPr>
          <w:sz w:val="22"/>
          <w:szCs w:val="22"/>
        </w:rPr>
        <w:t xml:space="preserve"> 09/07/12 (12-020)</w:t>
      </w:r>
    </w:p>
    <w:p w:rsidR="00BC3ECA" w:rsidRPr="00751330" w:rsidRDefault="00BC3ECA" w:rsidP="00C9110F">
      <w:pPr>
        <w:ind w:left="2160" w:hanging="1440"/>
        <w:rPr>
          <w:sz w:val="22"/>
          <w:szCs w:val="22"/>
        </w:rPr>
      </w:pPr>
      <w:r>
        <w:rPr>
          <w:sz w:val="22"/>
          <w:szCs w:val="22"/>
        </w:rPr>
        <w:t>81000.09</w:t>
      </w:r>
      <w:r>
        <w:rPr>
          <w:sz w:val="22"/>
          <w:szCs w:val="22"/>
        </w:rPr>
        <w:tab/>
        <w:t>Cyber</w:t>
      </w:r>
      <w:r w:rsidR="00AD3F15">
        <w:rPr>
          <w:sz w:val="22"/>
          <w:szCs w:val="22"/>
        </w:rPr>
        <w:t xml:space="preserve"> Security Inspection for Construction 09/30/16 (16-025)</w:t>
      </w:r>
    </w:p>
    <w:p w:rsidR="00C9110F" w:rsidRPr="00751330" w:rsidRDefault="00C9110F" w:rsidP="00C9110F">
      <w:pPr>
        <w:tabs>
          <w:tab w:val="left" w:pos="720"/>
          <w:tab w:val="left" w:pos="2340"/>
        </w:tabs>
        <w:ind w:left="2160" w:hanging="1440"/>
        <w:rPr>
          <w:sz w:val="22"/>
          <w:szCs w:val="22"/>
        </w:rPr>
      </w:pPr>
      <w:r w:rsidRPr="00751330">
        <w:rPr>
          <w:sz w:val="22"/>
          <w:szCs w:val="22"/>
        </w:rPr>
        <w:t>81000.10</w:t>
      </w:r>
      <w:r w:rsidRPr="00751330">
        <w:rPr>
          <w:sz w:val="22"/>
          <w:szCs w:val="22"/>
        </w:rPr>
        <w:tab/>
        <w:t>Security Organization, Management Effectiveness, Program Reviews and Audits</w:t>
      </w:r>
      <w:r w:rsidR="00622FC2">
        <w:rPr>
          <w:sz w:val="22"/>
          <w:szCs w:val="22"/>
        </w:rPr>
        <w:t xml:space="preserve"> 09/07/12 (12-020)</w:t>
      </w:r>
    </w:p>
    <w:p w:rsidR="00C9110F" w:rsidRDefault="00622FC2" w:rsidP="00C9110F">
      <w:pPr>
        <w:ind w:left="2160" w:hanging="1440"/>
        <w:rPr>
          <w:sz w:val="22"/>
          <w:szCs w:val="22"/>
        </w:rPr>
      </w:pPr>
      <w:r>
        <w:rPr>
          <w:sz w:val="22"/>
          <w:szCs w:val="22"/>
        </w:rPr>
        <w:t>81000.11</w:t>
      </w:r>
      <w:r>
        <w:rPr>
          <w:sz w:val="22"/>
          <w:szCs w:val="22"/>
        </w:rPr>
        <w:tab/>
      </w:r>
      <w:r w:rsidR="00C9110F" w:rsidRPr="00751330">
        <w:rPr>
          <w:sz w:val="22"/>
          <w:szCs w:val="22"/>
        </w:rPr>
        <w:t>Mat</w:t>
      </w:r>
      <w:r>
        <w:rPr>
          <w:sz w:val="22"/>
          <w:szCs w:val="22"/>
        </w:rPr>
        <w:t>erial Control and Accounting 09/07/12 (12-020)</w:t>
      </w:r>
    </w:p>
    <w:p w:rsidR="00016F00" w:rsidRPr="00751330" w:rsidRDefault="00016F00" w:rsidP="00C9110F">
      <w:pPr>
        <w:ind w:left="2160" w:hanging="1440"/>
        <w:rPr>
          <w:sz w:val="22"/>
          <w:szCs w:val="22"/>
        </w:rPr>
      </w:pPr>
      <w:r w:rsidRPr="005F7906">
        <w:rPr>
          <w:sz w:val="22"/>
          <w:szCs w:val="22"/>
        </w:rPr>
        <w:t>81000.14</w:t>
      </w:r>
      <w:r w:rsidRPr="005F7906">
        <w:rPr>
          <w:sz w:val="22"/>
          <w:szCs w:val="22"/>
        </w:rPr>
        <w:tab/>
        <w:t>Review of Ne</w:t>
      </w:r>
      <w:r w:rsidR="00110611">
        <w:rPr>
          <w:sz w:val="22"/>
          <w:szCs w:val="22"/>
        </w:rPr>
        <w:t>w Reactor Target Sets 01/29/19</w:t>
      </w:r>
      <w:r w:rsidRPr="005F7906">
        <w:rPr>
          <w:sz w:val="22"/>
          <w:szCs w:val="22"/>
        </w:rPr>
        <w:t xml:space="preserve"> (1</w:t>
      </w:r>
      <w:r w:rsidR="00110611">
        <w:rPr>
          <w:sz w:val="22"/>
          <w:szCs w:val="22"/>
        </w:rPr>
        <w:t>9-004</w:t>
      </w:r>
      <w:r w:rsidRPr="005F7906">
        <w:rPr>
          <w:sz w:val="22"/>
          <w:szCs w:val="22"/>
        </w:rPr>
        <w:t>)</w:t>
      </w:r>
    </w:p>
    <w:p w:rsidR="00A84D04" w:rsidRDefault="00C9110F" w:rsidP="00CF1B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A84D04" w:rsidRPr="00751330">
        <w:rPr>
          <w:sz w:val="22"/>
          <w:szCs w:val="22"/>
        </w:rPr>
        <w:t>81072</w:t>
      </w:r>
      <w:r w:rsidR="00A84D04" w:rsidRPr="00751330">
        <w:rPr>
          <w:sz w:val="22"/>
          <w:szCs w:val="22"/>
        </w:rPr>
        <w:tab/>
      </w:r>
      <w:r w:rsidR="00A84D04" w:rsidRPr="00751330">
        <w:rPr>
          <w:sz w:val="22"/>
          <w:szCs w:val="22"/>
        </w:rPr>
        <w:tab/>
        <w:t>Access Control (Power Reactor) - Packages 05/09/84 (84-15)</w:t>
      </w:r>
    </w:p>
    <w:p w:rsidR="00123CD1" w:rsidRPr="00751330" w:rsidRDefault="00A84D04" w:rsidP="000E729C">
      <w:pPr>
        <w:tabs>
          <w:tab w:val="left" w:pos="274"/>
          <w:tab w:val="left" w:pos="720"/>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2160"/>
        <w:rPr>
          <w:sz w:val="22"/>
          <w:szCs w:val="22"/>
        </w:rPr>
      </w:pPr>
      <w:r>
        <w:rPr>
          <w:sz w:val="22"/>
          <w:szCs w:val="22"/>
        </w:rPr>
        <w:tab/>
      </w:r>
      <w:r>
        <w:rPr>
          <w:sz w:val="22"/>
          <w:szCs w:val="22"/>
        </w:rPr>
        <w:tab/>
      </w:r>
      <w:r w:rsidR="00123CD1" w:rsidRPr="00751330">
        <w:rPr>
          <w:sz w:val="22"/>
          <w:szCs w:val="22"/>
        </w:rPr>
        <w:t>81120</w:t>
      </w:r>
      <w:r w:rsidR="00123CD1" w:rsidRPr="00751330">
        <w:rPr>
          <w:sz w:val="22"/>
          <w:szCs w:val="22"/>
        </w:rPr>
        <w:tab/>
      </w:r>
      <w:r w:rsidR="00123CD1" w:rsidRPr="00751330">
        <w:rPr>
          <w:sz w:val="22"/>
          <w:szCs w:val="22"/>
        </w:rPr>
        <w:tab/>
        <w:t>Inspection Requirements and Guidance for Additional Security Measures for the Physical Protection in Transit for Radioactive Material Quantities of Concern 04/01/10 (10-010)</w:t>
      </w:r>
      <w:r w:rsidR="000E729C">
        <w:rPr>
          <w:sz w:val="22"/>
          <w:szCs w:val="22"/>
        </w:rPr>
        <w:t xml:space="preserve"> </w:t>
      </w:r>
      <w:r w:rsidR="00123CD1" w:rsidRPr="00751330">
        <w:rPr>
          <w:sz w:val="22"/>
          <w:szCs w:val="22"/>
        </w:rPr>
        <w:t>(Note this IP contains safeguards material)</w:t>
      </w:r>
    </w:p>
    <w:p w:rsidR="00123CD1" w:rsidRPr="0034126C"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Pr>
          <w:sz w:val="22"/>
          <w:szCs w:val="22"/>
        </w:rPr>
        <w:t>81200</w:t>
      </w:r>
      <w:r>
        <w:rPr>
          <w:sz w:val="22"/>
          <w:szCs w:val="22"/>
        </w:rPr>
        <w:tab/>
      </w:r>
      <w:r>
        <w:rPr>
          <w:sz w:val="22"/>
          <w:szCs w:val="22"/>
        </w:rPr>
        <w:tab/>
      </w:r>
      <w:r w:rsidRPr="0034126C">
        <w:rPr>
          <w:sz w:val="22"/>
          <w:szCs w:val="22"/>
        </w:rPr>
        <w:t>Security</w:t>
      </w:r>
      <w:r>
        <w:rPr>
          <w:sz w:val="22"/>
          <w:szCs w:val="22"/>
        </w:rPr>
        <w:t xml:space="preserve"> 08/27/14 (14-019)</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81200.01</w:t>
      </w:r>
      <w:r>
        <w:rPr>
          <w:sz w:val="22"/>
          <w:szCs w:val="22"/>
        </w:rPr>
        <w:tab/>
        <w:t>Access Authorization for Decommissioning Nuclear Power Reactors 10/21/14 (14-025)</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81200.02</w:t>
      </w:r>
      <w:r>
        <w:rPr>
          <w:sz w:val="22"/>
          <w:szCs w:val="22"/>
        </w:rPr>
        <w:tab/>
      </w:r>
      <w:r w:rsidRPr="0034126C">
        <w:rPr>
          <w:sz w:val="22"/>
          <w:szCs w:val="22"/>
        </w:rPr>
        <w:t>Access Control for Decommissioning Nuclear Power Reactors</w:t>
      </w:r>
      <w:r>
        <w:rPr>
          <w:sz w:val="22"/>
          <w:szCs w:val="22"/>
        </w:rPr>
        <w:t xml:space="preserve"> </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08/27/14 (14-019)</w:t>
      </w:r>
    </w:p>
    <w:p w:rsidR="00123CD1" w:rsidRDefault="00CE6157"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81200.03</w:t>
      </w:r>
      <w:r>
        <w:rPr>
          <w:sz w:val="22"/>
          <w:szCs w:val="22"/>
        </w:rPr>
        <w:tab/>
        <w:t>RESERVED</w:t>
      </w:r>
      <w:r w:rsidR="00123CD1">
        <w:rPr>
          <w:sz w:val="22"/>
          <w:szCs w:val="22"/>
        </w:rPr>
        <w:t xml:space="preserve"> for Decommissioning Force-on-Force Testing</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81200.04</w:t>
      </w:r>
      <w:r>
        <w:rPr>
          <w:sz w:val="22"/>
          <w:szCs w:val="22"/>
        </w:rPr>
        <w:tab/>
      </w:r>
      <w:r w:rsidRPr="0034126C">
        <w:rPr>
          <w:sz w:val="22"/>
          <w:szCs w:val="22"/>
        </w:rPr>
        <w:t xml:space="preserve">Equipment Performance, Testing, and Maintenance for Decommissioning </w:t>
      </w:r>
      <w:r>
        <w:rPr>
          <w:sz w:val="22"/>
          <w:szCs w:val="22"/>
        </w:rPr>
        <w:tab/>
      </w:r>
      <w:r>
        <w:rPr>
          <w:sz w:val="22"/>
          <w:szCs w:val="22"/>
        </w:rPr>
        <w:tab/>
      </w:r>
      <w:r w:rsidRPr="0034126C">
        <w:rPr>
          <w:sz w:val="22"/>
          <w:szCs w:val="22"/>
        </w:rPr>
        <w:t>Nuclear Power Reactors</w:t>
      </w:r>
      <w:r>
        <w:rPr>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33493">
        <w:rPr>
          <w:sz w:val="22"/>
          <w:szCs w:val="22"/>
        </w:rPr>
        <w:t>81200.05</w:t>
      </w:r>
      <w:r w:rsidR="00A33493">
        <w:rPr>
          <w:sz w:val="22"/>
          <w:szCs w:val="22"/>
        </w:rPr>
        <w:tab/>
      </w:r>
      <w:r w:rsidR="00DD2FF0" w:rsidRPr="00DD2FF0">
        <w:rPr>
          <w:sz w:val="22"/>
          <w:szCs w:val="22"/>
        </w:rPr>
        <w:t>Protective Strategy Evaluation and Performance Evaluation Program for Decommissioning Nuclear Power Reactors</w:t>
      </w:r>
      <w:r w:rsidR="00DD2FF0">
        <w:rPr>
          <w:sz w:val="22"/>
          <w:szCs w:val="22"/>
        </w:rPr>
        <w:t xml:space="preserve"> 10/21/14 (14-025)</w:t>
      </w:r>
    </w:p>
    <w:p w:rsid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81200.06</w:t>
      </w:r>
      <w:r>
        <w:rPr>
          <w:sz w:val="22"/>
          <w:szCs w:val="22"/>
        </w:rPr>
        <w:tab/>
      </w:r>
      <w:r w:rsidRPr="0034126C">
        <w:rPr>
          <w:sz w:val="22"/>
          <w:szCs w:val="22"/>
        </w:rPr>
        <w:t>Protection of Safeguards Information for Decommissioning Nuclear Power Reactors</w:t>
      </w:r>
      <w:r>
        <w:rPr>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lastRenderedPageBreak/>
        <w:tab/>
        <w:t>81200.07</w:t>
      </w:r>
      <w:r>
        <w:rPr>
          <w:sz w:val="22"/>
          <w:szCs w:val="22"/>
        </w:rPr>
        <w:tab/>
        <w:t>Security Training</w:t>
      </w:r>
      <w:r w:rsidR="00DD2FF0">
        <w:rPr>
          <w:sz w:val="22"/>
          <w:szCs w:val="22"/>
        </w:rPr>
        <w:t xml:space="preserve"> </w:t>
      </w:r>
      <w:r w:rsidR="00DD2FF0" w:rsidRPr="0034126C">
        <w:rPr>
          <w:sz w:val="22"/>
          <w:szCs w:val="22"/>
        </w:rPr>
        <w:t>for Decommissioning Nuclear P</w:t>
      </w:r>
      <w:r w:rsidR="00DD2FF0">
        <w:rPr>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33493">
        <w:rPr>
          <w:sz w:val="22"/>
          <w:szCs w:val="22"/>
        </w:rPr>
        <w:t>81200.08</w:t>
      </w:r>
      <w:r w:rsidR="00A33493">
        <w:rPr>
          <w:sz w:val="22"/>
          <w:szCs w:val="22"/>
        </w:rPr>
        <w:tab/>
      </w:r>
      <w:r w:rsidR="00A545FE">
        <w:rPr>
          <w:sz w:val="22"/>
          <w:szCs w:val="22"/>
        </w:rPr>
        <w:t>RESERVED</w:t>
      </w:r>
      <w:r w:rsidR="00A33493">
        <w:rPr>
          <w:sz w:val="22"/>
          <w:szCs w:val="22"/>
        </w:rPr>
        <w:t xml:space="preserve">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w:t>
      </w:r>
      <w:r w:rsidR="00DA6174">
        <w:rPr>
          <w:sz w:val="22"/>
          <w:szCs w:val="22"/>
        </w:rPr>
        <w:t>10</w:t>
      </w:r>
      <w:r w:rsidR="00DA6174">
        <w:rPr>
          <w:sz w:val="22"/>
          <w:szCs w:val="22"/>
        </w:rPr>
        <w:tab/>
      </w:r>
      <w:r w:rsidR="00A545FE">
        <w:rPr>
          <w:sz w:val="22"/>
          <w:szCs w:val="22"/>
        </w:rPr>
        <w:t>RESERVED</w:t>
      </w:r>
      <w:r w:rsidR="00DA6174">
        <w:rPr>
          <w:sz w:val="22"/>
          <w:szCs w:val="22"/>
        </w:rPr>
        <w:t xml:space="preserve"> for Decommissioning Cyber Security</w:t>
      </w:r>
    </w:p>
    <w:p w:rsidR="00410CB8"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81200.11</w:t>
      </w:r>
      <w:r>
        <w:rPr>
          <w:sz w:val="22"/>
          <w:szCs w:val="22"/>
        </w:rPr>
        <w:tab/>
      </w:r>
      <w:r w:rsidR="00A545FE">
        <w:rPr>
          <w:sz w:val="22"/>
          <w:szCs w:val="22"/>
        </w:rPr>
        <w:t>RESERVED</w:t>
      </w:r>
      <w:r>
        <w:rPr>
          <w:sz w:val="22"/>
          <w:szCs w:val="22"/>
        </w:rPr>
        <w:t xml:space="preserve"> for Decommissioning Material Control and Accounting</w:t>
      </w:r>
    </w:p>
    <w:p w:rsidR="00A84D04"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84D04">
        <w:rPr>
          <w:sz w:val="22"/>
          <w:szCs w:val="22"/>
        </w:rPr>
        <w:t>81200.14</w:t>
      </w:r>
      <w:r w:rsidR="00A84D04">
        <w:rPr>
          <w:sz w:val="22"/>
          <w:szCs w:val="22"/>
        </w:rPr>
        <w:tab/>
        <w:t>Review of Decommissioning Target Sets 01/15/14 (14-001)</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81310</w:t>
      </w:r>
      <w:r w:rsidRPr="00751330">
        <w:rPr>
          <w:sz w:val="22"/>
          <w:szCs w:val="22"/>
        </w:rPr>
        <w:tab/>
      </w:r>
      <w:r w:rsidRPr="00751330">
        <w:rPr>
          <w:sz w:val="22"/>
          <w:szCs w:val="22"/>
        </w:rPr>
        <w:tab/>
        <w:t xml:space="preserve">Physical Protection of Shipments of Irradiated Fuel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8</w:t>
      </w:r>
      <w:r w:rsidRPr="00751330">
        <w:rPr>
          <w:sz w:val="22"/>
          <w:szCs w:val="22"/>
        </w:rPr>
        <w:t>1311</w:t>
      </w:r>
      <w:r w:rsidRPr="00751330">
        <w:rPr>
          <w:sz w:val="22"/>
          <w:szCs w:val="22"/>
        </w:rPr>
        <w:tab/>
      </w:r>
      <w:r w:rsidRPr="00751330">
        <w:rPr>
          <w:sz w:val="22"/>
          <w:szCs w:val="22"/>
        </w:rPr>
        <w:tab/>
        <w:t>Physical Security Requirements for Independent Spent Fuel St</w:t>
      </w:r>
      <w:r w:rsidR="000664AE">
        <w:rPr>
          <w:sz w:val="22"/>
          <w:szCs w:val="22"/>
        </w:rPr>
        <w:t>orag</w:t>
      </w:r>
      <w:r w:rsidR="00281A4B">
        <w:rPr>
          <w:sz w:val="22"/>
          <w:szCs w:val="22"/>
        </w:rPr>
        <w:t>e Installations 02/08/19 (19-006</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81335</w:t>
      </w:r>
      <w:r w:rsidRPr="00751330">
        <w:rPr>
          <w:sz w:val="22"/>
          <w:szCs w:val="22"/>
        </w:rPr>
        <w:tab/>
      </w:r>
      <w:r w:rsidRPr="00751330">
        <w:rPr>
          <w:sz w:val="22"/>
          <w:szCs w:val="22"/>
        </w:rPr>
        <w:tab/>
        <w:t>Physical Protection of Shipments of Special Nuclear Material of Moderate Strategic Significance (SNM-MSS) 12/02/09 (09-029)</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81340</w:t>
      </w:r>
      <w:r w:rsidRPr="00751330">
        <w:rPr>
          <w:sz w:val="22"/>
          <w:szCs w:val="22"/>
        </w:rPr>
        <w:tab/>
      </w:r>
      <w:r w:rsidRPr="00751330">
        <w:rPr>
          <w:sz w:val="22"/>
          <w:szCs w:val="22"/>
        </w:rPr>
        <w:tab/>
      </w:r>
      <w:r w:rsidRPr="00751330">
        <w:rPr>
          <w:color w:val="000000"/>
          <w:sz w:val="22"/>
          <w:szCs w:val="22"/>
        </w:rPr>
        <w:t>Physical Protection of Shipments of Special Nuclear Material of Low Strategic Significance (SNM-LSS)</w:t>
      </w:r>
      <w:r w:rsidRPr="00751330">
        <w:rPr>
          <w:sz w:val="22"/>
          <w:szCs w:val="22"/>
        </w:rPr>
        <w:t xml:space="preserve"> 11/23/09 (09-028)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81360</w:t>
      </w:r>
      <w:r w:rsidRPr="00751330">
        <w:rPr>
          <w:sz w:val="22"/>
          <w:szCs w:val="22"/>
        </w:rPr>
        <w:tab/>
      </w:r>
      <w:r w:rsidRPr="00751330">
        <w:rPr>
          <w:sz w:val="22"/>
          <w:szCs w:val="22"/>
        </w:rPr>
        <w:tab/>
        <w:t>General Requirements for Physical Protection of Formula</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Quantities of Special Nuclear Material in Transit</w:t>
      </w:r>
      <w:r>
        <w:rPr>
          <w:sz w:val="22"/>
          <w:szCs w:val="22"/>
        </w:rPr>
        <w:t xml:space="preserve"> </w:t>
      </w:r>
      <w:r w:rsidRPr="00751330">
        <w:rPr>
          <w:sz w:val="22"/>
          <w:szCs w:val="22"/>
        </w:rPr>
        <w:t>12/02/09 (09-029)</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81365</w:t>
      </w:r>
      <w:r w:rsidRPr="00751330">
        <w:rPr>
          <w:sz w:val="22"/>
          <w:szCs w:val="22"/>
        </w:rPr>
        <w:tab/>
      </w:r>
      <w:r w:rsidRPr="00751330">
        <w:rPr>
          <w:sz w:val="22"/>
          <w:szCs w:val="22"/>
        </w:rPr>
        <w:tab/>
        <w:t>Records, Reports, and Planning for Physical Protection</w:t>
      </w:r>
      <w:r>
        <w:rPr>
          <w:sz w:val="22"/>
          <w:szCs w:val="22"/>
        </w:rPr>
        <w:t xml:space="preserve"> </w:t>
      </w:r>
      <w:r w:rsidRPr="00751330">
        <w:rPr>
          <w:sz w:val="22"/>
          <w:szCs w:val="22"/>
        </w:rPr>
        <w:t>of Formula</w:t>
      </w:r>
      <w:r>
        <w:rPr>
          <w:sz w:val="22"/>
          <w:szCs w:val="22"/>
        </w:rPr>
        <w:t xml:space="preserve"> Quantities of Special Nuclear </w:t>
      </w:r>
      <w:r w:rsidRPr="00751330">
        <w:rPr>
          <w:sz w:val="22"/>
          <w:szCs w:val="22"/>
        </w:rPr>
        <w:t>Material in</w:t>
      </w:r>
      <w:r>
        <w:rPr>
          <w:sz w:val="22"/>
          <w:szCs w:val="22"/>
        </w:rPr>
        <w:t xml:space="preserve"> </w:t>
      </w:r>
      <w:r w:rsidRPr="00751330">
        <w:rPr>
          <w:sz w:val="22"/>
          <w:szCs w:val="22"/>
        </w:rPr>
        <w:t>Transit 11/23/09 (09-028)</w:t>
      </w:r>
    </w:p>
    <w:p w:rsidR="00A84D04" w:rsidRPr="00751330" w:rsidRDefault="00A84D04" w:rsidP="004D5C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81370</w:t>
      </w:r>
      <w:r w:rsidRPr="00751330">
        <w:rPr>
          <w:sz w:val="22"/>
          <w:szCs w:val="22"/>
        </w:rPr>
        <w:tab/>
      </w:r>
      <w:r w:rsidRPr="00751330">
        <w:rPr>
          <w:sz w:val="22"/>
          <w:szCs w:val="22"/>
        </w:rPr>
        <w:tab/>
        <w:t>Specific Requirements for Physical Protection of</w:t>
      </w:r>
      <w:r w:rsidR="004D5CB3">
        <w:rPr>
          <w:sz w:val="22"/>
          <w:szCs w:val="22"/>
        </w:rPr>
        <w:t xml:space="preserve"> </w:t>
      </w:r>
      <w:r w:rsidRPr="00751330">
        <w:rPr>
          <w:sz w:val="22"/>
          <w:szCs w:val="22"/>
        </w:rPr>
        <w:t>Formula Quantities of Special Nuclear Materials in</w:t>
      </w:r>
      <w:r w:rsidR="004D5CB3">
        <w:rPr>
          <w:sz w:val="22"/>
          <w:szCs w:val="22"/>
        </w:rPr>
        <w:t xml:space="preserve"> </w:t>
      </w:r>
      <w:r w:rsidRPr="00751330">
        <w:rPr>
          <w:sz w:val="22"/>
          <w:szCs w:val="22"/>
        </w:rPr>
        <w:t>Transit 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81402</w:t>
      </w:r>
      <w:r w:rsidRPr="00751330">
        <w:rPr>
          <w:sz w:val="22"/>
          <w:szCs w:val="22"/>
        </w:rPr>
        <w:tab/>
      </w:r>
      <w:r w:rsidRPr="00751330">
        <w:rPr>
          <w:sz w:val="22"/>
          <w:szCs w:val="22"/>
        </w:rPr>
        <w:tab/>
        <w:t>Reports of Safeguards Events 11/23/09 (09-028)</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81411</w:t>
      </w:r>
      <w:r w:rsidRPr="00751330">
        <w:rPr>
          <w:sz w:val="22"/>
          <w:szCs w:val="22"/>
        </w:rPr>
        <w:tab/>
      </w:r>
      <w:r w:rsidRPr="00751330">
        <w:rPr>
          <w:sz w:val="22"/>
          <w:szCs w:val="22"/>
        </w:rPr>
        <w:tab/>
        <w:t>Physical Protection for Reactors with Formula</w:t>
      </w:r>
      <w:r>
        <w:rPr>
          <w:sz w:val="22"/>
          <w:szCs w:val="22"/>
        </w:rPr>
        <w:t xml:space="preserve"> </w:t>
      </w:r>
      <w:r w:rsidRPr="00751330">
        <w:rPr>
          <w:sz w:val="22"/>
          <w:szCs w:val="22"/>
        </w:rPr>
        <w:t>Quantities of Special Nuclear Material 11/04/85 (85-34)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81421</w:t>
      </w:r>
      <w:r w:rsidRPr="00751330">
        <w:rPr>
          <w:sz w:val="22"/>
          <w:szCs w:val="22"/>
        </w:rPr>
        <w:tab/>
      </w:r>
      <w:r w:rsidRPr="00751330">
        <w:rPr>
          <w:sz w:val="22"/>
          <w:szCs w:val="22"/>
        </w:rPr>
        <w:tab/>
        <w:t>Fixed Site Physical Protection of Special Nuclear Material</w:t>
      </w:r>
      <w:r>
        <w:rPr>
          <w:sz w:val="22"/>
          <w:szCs w:val="22"/>
        </w:rPr>
        <w:t xml:space="preserve"> </w:t>
      </w:r>
      <w:r w:rsidRPr="00751330">
        <w:rPr>
          <w:sz w:val="22"/>
          <w:szCs w:val="22"/>
        </w:rPr>
        <w:t>of Moderate Strategic Significance 11/23/09 (09-028)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81431</w:t>
      </w:r>
      <w:r w:rsidRPr="00751330">
        <w:rPr>
          <w:sz w:val="22"/>
          <w:szCs w:val="22"/>
        </w:rPr>
        <w:tab/>
      </w:r>
      <w:r w:rsidRPr="00751330">
        <w:rPr>
          <w:sz w:val="22"/>
          <w:szCs w:val="22"/>
        </w:rPr>
        <w:tab/>
        <w:t>Fixed Site Physical Protection of Special Nuclear</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Material of Low Strategic Significance </w:t>
      </w:r>
      <w:r>
        <w:rPr>
          <w:sz w:val="22"/>
          <w:szCs w:val="22"/>
        </w:rPr>
        <w:t>10/24/12</w:t>
      </w:r>
      <w:r w:rsidRPr="00751330">
        <w:rPr>
          <w:sz w:val="22"/>
          <w:szCs w:val="22"/>
        </w:rPr>
        <w:t xml:space="preserve"> (</w:t>
      </w:r>
      <w:r>
        <w:rPr>
          <w:sz w:val="22"/>
          <w:szCs w:val="22"/>
        </w:rPr>
        <w:t>12-025)</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81501</w:t>
      </w:r>
      <w:r w:rsidRPr="00751330">
        <w:rPr>
          <w:sz w:val="22"/>
          <w:szCs w:val="22"/>
        </w:rPr>
        <w:tab/>
      </w:r>
      <w:r w:rsidRPr="00751330">
        <w:rPr>
          <w:sz w:val="22"/>
          <w:szCs w:val="22"/>
        </w:rPr>
        <w:tab/>
        <w:t>Personnel Training and Qualification - General Requirements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12/02/09 (09-029)</w:t>
      </w:r>
    </w:p>
    <w:p w:rsidR="00B13C2E" w:rsidRDefault="00A84D04" w:rsidP="00B13C2E">
      <w:pPr>
        <w:rPr>
          <w:sz w:val="22"/>
          <w:szCs w:val="22"/>
        </w:rPr>
      </w:pPr>
      <w:r w:rsidRPr="00751330">
        <w:rPr>
          <w:sz w:val="22"/>
          <w:szCs w:val="22"/>
        </w:rPr>
        <w:tab/>
        <w:t>81504</w:t>
      </w:r>
      <w:r w:rsidRPr="00751330">
        <w:rPr>
          <w:sz w:val="22"/>
          <w:szCs w:val="22"/>
        </w:rPr>
        <w:tab/>
      </w:r>
      <w:r w:rsidRPr="00751330">
        <w:rPr>
          <w:sz w:val="22"/>
          <w:szCs w:val="22"/>
        </w:rPr>
        <w:tab/>
        <w:t>Fitness for Duty Progra</w:t>
      </w:r>
      <w:r w:rsidR="00B13C2E">
        <w:rPr>
          <w:sz w:val="22"/>
          <w:szCs w:val="22"/>
        </w:rPr>
        <w:t>m for Construction 10/15/09 (09-0</w:t>
      </w:r>
      <w:r w:rsidRPr="00751330">
        <w:rPr>
          <w:sz w:val="22"/>
          <w:szCs w:val="22"/>
        </w:rPr>
        <w:t>24)</w:t>
      </w:r>
    </w:p>
    <w:p w:rsidR="00B13C2E" w:rsidRDefault="00B13C2E" w:rsidP="0067770B">
      <w:pPr>
        <w:tabs>
          <w:tab w:val="left" w:pos="720"/>
          <w:tab w:val="left" w:pos="2160"/>
        </w:tabs>
        <w:rPr>
          <w:sz w:val="22"/>
          <w:szCs w:val="22"/>
        </w:rPr>
      </w:pPr>
      <w:r>
        <w:rPr>
          <w:sz w:val="22"/>
          <w:szCs w:val="22"/>
        </w:rPr>
        <w:tab/>
        <w:t>81505</w:t>
      </w:r>
      <w:r>
        <w:rPr>
          <w:sz w:val="22"/>
          <w:szCs w:val="22"/>
        </w:rPr>
        <w:tab/>
        <w:t>Protection o</w:t>
      </w:r>
      <w:r w:rsidRPr="003700E6">
        <w:rPr>
          <w:sz w:val="22"/>
          <w:szCs w:val="22"/>
        </w:rPr>
        <w:t>f Safeguards Information</w:t>
      </w:r>
      <w:r w:rsidR="0067770B">
        <w:rPr>
          <w:sz w:val="22"/>
          <w:szCs w:val="22"/>
        </w:rPr>
        <w:t xml:space="preserve"> f</w:t>
      </w:r>
      <w:r w:rsidRPr="003700E6">
        <w:rPr>
          <w:sz w:val="22"/>
          <w:szCs w:val="22"/>
        </w:rPr>
        <w:t>or Construction</w:t>
      </w:r>
    </w:p>
    <w:p w:rsidR="0067770B" w:rsidRDefault="0067770B" w:rsidP="0067770B">
      <w:pPr>
        <w:tabs>
          <w:tab w:val="left" w:pos="720"/>
          <w:tab w:val="left" w:pos="2160"/>
        </w:tabs>
        <w:rPr>
          <w:sz w:val="22"/>
          <w:szCs w:val="22"/>
        </w:rPr>
      </w:pPr>
      <w:r>
        <w:rPr>
          <w:sz w:val="22"/>
          <w:szCs w:val="22"/>
        </w:rPr>
        <w:tab/>
      </w:r>
      <w:r>
        <w:rPr>
          <w:sz w:val="22"/>
          <w:szCs w:val="22"/>
        </w:rPr>
        <w:tab/>
        <w:t>02/13/19 (19-007)</w:t>
      </w:r>
    </w:p>
    <w:p w:rsidR="00EB4AB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B4ABE">
        <w:rPr>
          <w:sz w:val="22"/>
          <w:szCs w:val="22"/>
        </w:rPr>
        <w:t>81700.01</w:t>
      </w:r>
      <w:r w:rsidR="00EB4ABE">
        <w:rPr>
          <w:sz w:val="22"/>
          <w:szCs w:val="22"/>
        </w:rPr>
        <w:tab/>
        <w:t xml:space="preserve">Category I </w:t>
      </w:r>
      <w:r w:rsidR="00EB4ABE" w:rsidRPr="00EB4ABE">
        <w:rPr>
          <w:sz w:val="22"/>
          <w:szCs w:val="22"/>
        </w:rPr>
        <w:t xml:space="preserve">Fuel Cycle Facility Strategic Special Nuclear Material Security </w:t>
      </w:r>
      <w:r w:rsidR="00EB4ABE">
        <w:rPr>
          <w:sz w:val="22"/>
          <w:szCs w:val="22"/>
        </w:rPr>
        <w:tab/>
      </w:r>
      <w:r w:rsidR="00EB4ABE">
        <w:rPr>
          <w:sz w:val="22"/>
          <w:szCs w:val="22"/>
        </w:rPr>
        <w:tab/>
      </w:r>
      <w:r w:rsidR="00EB4ABE">
        <w:rPr>
          <w:sz w:val="22"/>
          <w:szCs w:val="22"/>
        </w:rPr>
        <w:tab/>
      </w:r>
      <w:r w:rsidR="001F307B">
        <w:rPr>
          <w:sz w:val="22"/>
          <w:szCs w:val="22"/>
        </w:rPr>
        <w:tab/>
      </w:r>
      <w:r w:rsidR="00EB4ABE" w:rsidRPr="00EB4ABE">
        <w:rPr>
          <w:sz w:val="22"/>
          <w:szCs w:val="22"/>
        </w:rPr>
        <w:t>Controls</w:t>
      </w:r>
      <w:r w:rsidR="00EB4ABE">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81700.02</w:t>
      </w:r>
      <w:r>
        <w:rPr>
          <w:sz w:val="22"/>
          <w:szCs w:val="22"/>
        </w:rPr>
        <w:tab/>
      </w:r>
      <w:r w:rsidRPr="00EB4ABE">
        <w:rPr>
          <w:sz w:val="22"/>
          <w:szCs w:val="22"/>
        </w:rPr>
        <w:t>Category I Fuel Cycle Facility Access Control Measures</w:t>
      </w:r>
      <w:r>
        <w:rPr>
          <w:sz w:val="22"/>
          <w:szCs w:val="22"/>
        </w:rPr>
        <w:t xml:space="preserve"> </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81700.04</w:t>
      </w:r>
      <w:r>
        <w:rPr>
          <w:sz w:val="22"/>
          <w:szCs w:val="22"/>
        </w:rPr>
        <w:tab/>
      </w:r>
      <w:r w:rsidRPr="00EB4ABE">
        <w:rPr>
          <w:sz w:val="22"/>
          <w:szCs w:val="22"/>
        </w:rPr>
        <w:t xml:space="preserve">Category I Fuel Cycle Facility Security Equipment Performance, Testing </w:t>
      </w:r>
      <w:r>
        <w:rPr>
          <w:sz w:val="22"/>
          <w:szCs w:val="22"/>
        </w:rPr>
        <w:tab/>
      </w:r>
      <w:r>
        <w:rPr>
          <w:sz w:val="22"/>
          <w:szCs w:val="22"/>
        </w:rPr>
        <w:tab/>
      </w:r>
      <w:r>
        <w:rPr>
          <w:sz w:val="22"/>
          <w:szCs w:val="22"/>
        </w:rPr>
        <w:tab/>
      </w:r>
      <w:r w:rsidR="001F307B">
        <w:rPr>
          <w:sz w:val="22"/>
          <w:szCs w:val="22"/>
        </w:rPr>
        <w:tab/>
      </w:r>
      <w:r w:rsidRPr="00EB4ABE">
        <w:rPr>
          <w:sz w:val="22"/>
          <w:szCs w:val="22"/>
        </w:rPr>
        <w:t>and Maintenance</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81700.05</w:t>
      </w:r>
      <w:r>
        <w:rPr>
          <w:sz w:val="22"/>
          <w:szCs w:val="22"/>
        </w:rPr>
        <w:tab/>
      </w:r>
      <w:r w:rsidRPr="00EB4ABE">
        <w:rPr>
          <w:sz w:val="22"/>
          <w:szCs w:val="22"/>
        </w:rPr>
        <w:t>Category I Fuel Cycle Facility Physical Protection</w:t>
      </w:r>
      <w:r>
        <w:rPr>
          <w:sz w:val="22"/>
          <w:szCs w:val="22"/>
        </w:rPr>
        <w:t xml:space="preserve"> </w:t>
      </w:r>
      <w:r w:rsidRPr="00EB4ABE">
        <w:rPr>
          <w:sz w:val="22"/>
          <w:szCs w:val="22"/>
        </w:rPr>
        <w:t xml:space="preserve">Program and Protective </w:t>
      </w:r>
      <w:r>
        <w:rPr>
          <w:sz w:val="22"/>
          <w:szCs w:val="22"/>
        </w:rPr>
        <w:tab/>
      </w:r>
      <w:r>
        <w:rPr>
          <w:sz w:val="22"/>
          <w:szCs w:val="22"/>
        </w:rPr>
        <w:tab/>
      </w:r>
      <w:r>
        <w:rPr>
          <w:sz w:val="22"/>
          <w:szCs w:val="22"/>
        </w:rPr>
        <w:tab/>
      </w:r>
      <w:r w:rsidRPr="00EB4ABE">
        <w:rPr>
          <w:sz w:val="22"/>
          <w:szCs w:val="22"/>
        </w:rPr>
        <w:t>Strategy</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81700.06</w:t>
      </w:r>
      <w:r>
        <w:rPr>
          <w:sz w:val="22"/>
          <w:szCs w:val="22"/>
        </w:rPr>
        <w:tab/>
      </w:r>
      <w:r w:rsidRPr="00EB4ABE">
        <w:rPr>
          <w:sz w:val="22"/>
          <w:szCs w:val="22"/>
        </w:rPr>
        <w:t xml:space="preserve">Licensee Conducted Force-on-Force Exercises at Category I Fuel Cycle </w:t>
      </w:r>
      <w:r w:rsidR="00545024">
        <w:rPr>
          <w:sz w:val="22"/>
          <w:szCs w:val="22"/>
        </w:rPr>
        <w:tab/>
      </w:r>
      <w:r w:rsidR="00545024">
        <w:rPr>
          <w:sz w:val="22"/>
          <w:szCs w:val="22"/>
        </w:rPr>
        <w:tab/>
      </w:r>
      <w:r w:rsidR="00545024">
        <w:rPr>
          <w:sz w:val="22"/>
          <w:szCs w:val="22"/>
        </w:rPr>
        <w:tab/>
      </w:r>
      <w:r w:rsidR="001F307B">
        <w:rPr>
          <w:sz w:val="22"/>
          <w:szCs w:val="22"/>
        </w:rPr>
        <w:tab/>
      </w:r>
      <w:r w:rsidRPr="00EB4ABE">
        <w:rPr>
          <w:sz w:val="22"/>
          <w:szCs w:val="22"/>
        </w:rPr>
        <w:t>Facilities</w:t>
      </w:r>
      <w:r w:rsidR="00545024">
        <w:rPr>
          <w:sz w:val="22"/>
          <w:szCs w:val="22"/>
        </w:rPr>
        <w:t xml:space="preserve"> 10/27/17 (17-023</w:t>
      </w:r>
      <w:r>
        <w:rPr>
          <w:sz w:val="22"/>
          <w:szCs w:val="22"/>
        </w:rPr>
        <w:t>)</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81700.07</w:t>
      </w:r>
      <w:r>
        <w:rPr>
          <w:sz w:val="22"/>
          <w:szCs w:val="22"/>
        </w:rPr>
        <w:tab/>
      </w:r>
      <w:r w:rsidRPr="00EB4ABE">
        <w:rPr>
          <w:sz w:val="22"/>
          <w:szCs w:val="22"/>
        </w:rPr>
        <w:t>Category I Fuel Cycle Facility Security Training</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81700.08</w:t>
      </w:r>
      <w:r>
        <w:rPr>
          <w:sz w:val="22"/>
          <w:szCs w:val="22"/>
        </w:rPr>
        <w:tab/>
        <w:t>Category I Fu</w:t>
      </w:r>
      <w:r w:rsidRPr="00EB4ABE">
        <w:rPr>
          <w:sz w:val="22"/>
          <w:szCs w:val="22"/>
        </w:rPr>
        <w:t>el Cycle Facility Fitness-for-Duty Programs</w:t>
      </w:r>
      <w:r>
        <w:rPr>
          <w:sz w:val="22"/>
          <w:szCs w:val="22"/>
        </w:rPr>
        <w:t xml:space="preserve"> </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05/15/17 (17-010)</w:t>
      </w:r>
    </w:p>
    <w:p w:rsidR="00861303" w:rsidRDefault="00510F0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81700.09</w:t>
      </w:r>
      <w:r>
        <w:rPr>
          <w:sz w:val="22"/>
          <w:szCs w:val="22"/>
        </w:rPr>
        <w:tab/>
        <w:t xml:space="preserve">Security Measures for Licensed Facilities </w:t>
      </w:r>
      <w:r w:rsidR="001E55B9">
        <w:rPr>
          <w:sz w:val="22"/>
          <w:szCs w:val="22"/>
        </w:rPr>
        <w:t>03/02/20</w:t>
      </w:r>
      <w:r>
        <w:rPr>
          <w:sz w:val="22"/>
          <w:szCs w:val="22"/>
        </w:rPr>
        <w:t xml:space="preserve"> (</w:t>
      </w:r>
      <w:r w:rsidR="001E55B9">
        <w:rPr>
          <w:sz w:val="22"/>
          <w:szCs w:val="22"/>
        </w:rPr>
        <w:t>20</w:t>
      </w:r>
      <w:r>
        <w:rPr>
          <w:sz w:val="22"/>
          <w:szCs w:val="22"/>
        </w:rPr>
        <w:t>-0</w:t>
      </w:r>
      <w:r w:rsidR="001E55B9">
        <w:rPr>
          <w:sz w:val="22"/>
          <w:szCs w:val="22"/>
        </w:rPr>
        <w:t>12</w:t>
      </w:r>
      <w:r>
        <w:rPr>
          <w:sz w:val="22"/>
          <w:szCs w:val="22"/>
        </w:rPr>
        <w:t>)</w:t>
      </w:r>
    </w:p>
    <w:p w:rsidR="00EB4ABE" w:rsidRDefault="00EB4ABE"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81700.10</w:t>
      </w:r>
      <w:r>
        <w:rPr>
          <w:sz w:val="22"/>
          <w:szCs w:val="22"/>
        </w:rPr>
        <w:tab/>
      </w:r>
      <w:r w:rsidRPr="00EB4ABE">
        <w:rPr>
          <w:sz w:val="22"/>
          <w:szCs w:val="22"/>
        </w:rPr>
        <w:t>Protection of Safegu</w:t>
      </w:r>
      <w:r>
        <w:rPr>
          <w:sz w:val="22"/>
          <w:szCs w:val="22"/>
        </w:rPr>
        <w:t>ards Information at Ca</w:t>
      </w:r>
      <w:r w:rsidRPr="00EB4ABE">
        <w:rPr>
          <w:sz w:val="22"/>
          <w:szCs w:val="22"/>
        </w:rPr>
        <w:t>tegory I Fuel Cycle Facilities</w:t>
      </w:r>
    </w:p>
    <w:p w:rsidR="00EB4ABE" w:rsidRDefault="00EB4ABE"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05/15/17 (17-010)</w:t>
      </w:r>
    </w:p>
    <w:p w:rsidR="00545024" w:rsidRDefault="00545024"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81700.11</w:t>
      </w:r>
      <w:r>
        <w:rPr>
          <w:sz w:val="22"/>
          <w:szCs w:val="22"/>
        </w:rPr>
        <w:tab/>
        <w:t xml:space="preserve">Annual Observation of Licensee Conducted Force-on-Force Exercises at </w:t>
      </w:r>
      <w:r>
        <w:rPr>
          <w:sz w:val="22"/>
          <w:szCs w:val="22"/>
        </w:rPr>
        <w:tab/>
      </w:r>
      <w:r>
        <w:rPr>
          <w:sz w:val="22"/>
          <w:szCs w:val="22"/>
        </w:rPr>
        <w:tab/>
      </w:r>
      <w:r w:rsidR="001F307B">
        <w:rPr>
          <w:sz w:val="22"/>
          <w:szCs w:val="22"/>
        </w:rPr>
        <w:tab/>
      </w:r>
      <w:r>
        <w:rPr>
          <w:sz w:val="22"/>
          <w:szCs w:val="22"/>
        </w:rPr>
        <w:t>Category I Fuel Cycle Facilities 10/27/17 (17-023)</w:t>
      </w:r>
    </w:p>
    <w:p w:rsidR="00BD7B25" w:rsidRDefault="003C3A98"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81810</w:t>
      </w:r>
      <w:r w:rsidR="004062E8" w:rsidRPr="00751330">
        <w:rPr>
          <w:sz w:val="22"/>
          <w:szCs w:val="22"/>
        </w:rPr>
        <w:tab/>
      </w:r>
      <w:r w:rsidRPr="00751330">
        <w:rPr>
          <w:sz w:val="22"/>
          <w:szCs w:val="22"/>
        </w:rPr>
        <w:tab/>
        <w:t>Protection of Safeguards Informat</w:t>
      </w:r>
      <w:r w:rsidR="004062E8" w:rsidRPr="00751330">
        <w:rPr>
          <w:sz w:val="22"/>
          <w:szCs w:val="22"/>
        </w:rPr>
        <w:t xml:space="preserve">ion </w:t>
      </w:r>
      <w:r w:rsidR="005244F6" w:rsidRPr="00751330">
        <w:rPr>
          <w:sz w:val="22"/>
          <w:szCs w:val="22"/>
        </w:rPr>
        <w:t>09/10/07</w:t>
      </w:r>
      <w:r w:rsidR="00187882" w:rsidRPr="00751330">
        <w:rPr>
          <w:sz w:val="22"/>
          <w:szCs w:val="22"/>
        </w:rPr>
        <w:t xml:space="preserve"> (07-027)</w:t>
      </w:r>
    </w:p>
    <w:p w:rsidR="00A33390" w:rsidRDefault="00BD7B25" w:rsidP="00EB2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lastRenderedPageBreak/>
        <w:t>81811</w:t>
      </w:r>
      <w:r>
        <w:rPr>
          <w:sz w:val="22"/>
          <w:szCs w:val="22"/>
        </w:rPr>
        <w:tab/>
      </w:r>
      <w:r>
        <w:rPr>
          <w:sz w:val="22"/>
          <w:szCs w:val="22"/>
        </w:rPr>
        <w:tab/>
        <w:t>Protection o</w:t>
      </w:r>
      <w:r w:rsidRPr="00BD7B25">
        <w:rPr>
          <w:sz w:val="22"/>
          <w:szCs w:val="22"/>
        </w:rPr>
        <w:t>f Safeguards Information</w:t>
      </w:r>
      <w:r>
        <w:rPr>
          <w:sz w:val="22"/>
          <w:szCs w:val="22"/>
        </w:rPr>
        <w:t xml:space="preserve"> </w:t>
      </w:r>
      <w:proofErr w:type="gramStart"/>
      <w:r w:rsidRPr="00BD7B25">
        <w:rPr>
          <w:sz w:val="22"/>
          <w:szCs w:val="22"/>
        </w:rPr>
        <w:t>By</w:t>
      </w:r>
      <w:proofErr w:type="gramEnd"/>
      <w:r w:rsidRPr="00BD7B25">
        <w:rPr>
          <w:sz w:val="22"/>
          <w:szCs w:val="22"/>
        </w:rPr>
        <w:t xml:space="preserve"> D</w:t>
      </w:r>
      <w:r>
        <w:rPr>
          <w:sz w:val="22"/>
          <w:szCs w:val="22"/>
        </w:rPr>
        <w:t>esign Certification Applicants a</w:t>
      </w:r>
      <w:r w:rsidRPr="00BD7B25">
        <w:rPr>
          <w:sz w:val="22"/>
          <w:szCs w:val="22"/>
        </w:rPr>
        <w:t>nd Vendors</w:t>
      </w:r>
      <w:r w:rsidR="00EB2F4C">
        <w:rPr>
          <w:sz w:val="22"/>
          <w:szCs w:val="22"/>
        </w:rPr>
        <w:t xml:space="preserve"> 09/06/16 (16-022)</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81815</w:t>
      </w:r>
      <w:r w:rsidR="004062E8" w:rsidRPr="00751330">
        <w:rPr>
          <w:sz w:val="22"/>
          <w:szCs w:val="22"/>
        </w:rPr>
        <w:tab/>
      </w:r>
      <w:r w:rsidR="00245844">
        <w:rPr>
          <w:sz w:val="22"/>
          <w:szCs w:val="22"/>
        </w:rPr>
        <w:tab/>
        <w:t>Authorization</w:t>
      </w:r>
      <w:r w:rsidRPr="00751330">
        <w:rPr>
          <w:sz w:val="22"/>
          <w:szCs w:val="22"/>
        </w:rPr>
        <w:t xml:space="preserve"> for Access to National Security Information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4062E8" w:rsidRPr="00751330">
        <w:rPr>
          <w:sz w:val="22"/>
          <w:szCs w:val="22"/>
        </w:rPr>
        <w:t xml:space="preserve">(NSI) and Restricted Data (RD) </w:t>
      </w:r>
      <w:r w:rsidR="00245844">
        <w:rPr>
          <w:sz w:val="22"/>
          <w:szCs w:val="22"/>
        </w:rPr>
        <w:t>06/27/14 (14-014</w:t>
      </w:r>
      <w:r w:rsidR="003507F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81820</w:t>
      </w:r>
      <w:r w:rsidRPr="00751330">
        <w:rPr>
          <w:sz w:val="22"/>
          <w:szCs w:val="22"/>
        </w:rPr>
        <w:tab/>
      </w:r>
      <w:r w:rsidR="004062E8" w:rsidRPr="00751330">
        <w:rPr>
          <w:sz w:val="22"/>
          <w:szCs w:val="22"/>
        </w:rPr>
        <w:tab/>
      </w:r>
      <w:r w:rsidRPr="00751330">
        <w:rPr>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Data (RD) </w:t>
      </w:r>
      <w:r w:rsidR="00245844">
        <w:rPr>
          <w:sz w:val="22"/>
          <w:szCs w:val="22"/>
        </w:rPr>
        <w:t>06/27/14</w:t>
      </w:r>
      <w:r w:rsidR="003507F0" w:rsidRPr="00751330">
        <w:rPr>
          <w:sz w:val="22"/>
          <w:szCs w:val="22"/>
        </w:rPr>
        <w:t xml:space="preserve"> (</w:t>
      </w:r>
      <w:r w:rsidR="00245844">
        <w:rPr>
          <w:sz w:val="22"/>
          <w:szCs w:val="22"/>
        </w:rPr>
        <w:t>14-014</w:t>
      </w:r>
      <w:r w:rsidR="003507F0" w:rsidRPr="00751330">
        <w:rPr>
          <w:sz w:val="22"/>
          <w:szCs w:val="22"/>
        </w:rPr>
        <w:t>)</w:t>
      </w:r>
    </w:p>
    <w:p w:rsidR="00FD4BD5" w:rsidRPr="00751330" w:rsidRDefault="00FD4BD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8200</w:t>
      </w:r>
      <w:r w:rsidRPr="00751330">
        <w:rPr>
          <w:sz w:val="22"/>
          <w:szCs w:val="22"/>
        </w:rPr>
        <w:tab/>
      </w:r>
      <w:r w:rsidR="006A65C8">
        <w:rPr>
          <w:sz w:val="22"/>
          <w:szCs w:val="22"/>
          <w:u w:val="single"/>
        </w:rPr>
        <w:t xml:space="preserve">Emergency </w:t>
      </w:r>
      <w:r w:rsidRPr="00751330">
        <w:rPr>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82001</w:t>
      </w:r>
      <w:r w:rsidR="0040347A" w:rsidRPr="00751330">
        <w:rPr>
          <w:sz w:val="22"/>
          <w:szCs w:val="22"/>
        </w:rPr>
        <w:tab/>
      </w:r>
      <w:r w:rsidRPr="00751330">
        <w:rPr>
          <w:sz w:val="22"/>
          <w:szCs w:val="22"/>
        </w:rPr>
        <w:tab/>
        <w:t>Evaluation of Emergency Preparedness 05/22/00 (00-010)</w:t>
      </w:r>
    </w:p>
    <w:p w:rsidR="00CF36A6" w:rsidRPr="00751330" w:rsidRDefault="00CF36A6" w:rsidP="00CF36A6">
      <w:pPr>
        <w:pStyle w:val="PlainText"/>
        <w:rPr>
          <w:sz w:val="22"/>
          <w:szCs w:val="22"/>
        </w:rPr>
      </w:pPr>
      <w:r w:rsidRPr="00751330">
        <w:rPr>
          <w:sz w:val="22"/>
          <w:szCs w:val="22"/>
        </w:rPr>
        <w:tab/>
        <w:t>82002</w:t>
      </w:r>
      <w:r w:rsidRPr="00751330">
        <w:rPr>
          <w:sz w:val="22"/>
          <w:szCs w:val="22"/>
        </w:rPr>
        <w:tab/>
      </w:r>
      <w:r w:rsidRPr="00751330">
        <w:rPr>
          <w:sz w:val="22"/>
          <w:szCs w:val="22"/>
        </w:rPr>
        <w:tab/>
        <w:t>Part 52, Emergency Preparedness Program</w:t>
      </w:r>
      <w:r w:rsidR="00DC0D56">
        <w:rPr>
          <w:sz w:val="22"/>
          <w:szCs w:val="22"/>
        </w:rPr>
        <w:t xml:space="preserve"> 14/28/14 (14-026</w:t>
      </w:r>
      <w:r w:rsidR="00E30204" w:rsidRPr="00751330">
        <w:rPr>
          <w:sz w:val="22"/>
          <w:szCs w:val="22"/>
        </w:rPr>
        <w:t>)</w:t>
      </w:r>
    </w:p>
    <w:p w:rsidR="00E30204" w:rsidRPr="00751330" w:rsidRDefault="00E30204" w:rsidP="00CF36A6">
      <w:pPr>
        <w:pStyle w:val="PlainText"/>
        <w:rPr>
          <w:sz w:val="22"/>
          <w:szCs w:val="22"/>
        </w:rPr>
      </w:pPr>
      <w:r w:rsidRPr="00751330">
        <w:rPr>
          <w:sz w:val="22"/>
          <w:szCs w:val="22"/>
        </w:rPr>
        <w:tab/>
        <w:t>82002.01</w:t>
      </w:r>
      <w:r w:rsidRPr="00751330">
        <w:rPr>
          <w:sz w:val="22"/>
          <w:szCs w:val="22"/>
        </w:rPr>
        <w:tab/>
        <w:t>Facilities and Equipment 11/08/11 (11-030)</w:t>
      </w:r>
    </w:p>
    <w:p w:rsidR="00861303" w:rsidRDefault="00E30204" w:rsidP="00861303">
      <w:pPr>
        <w:pStyle w:val="PlainText"/>
        <w:rPr>
          <w:sz w:val="22"/>
          <w:szCs w:val="22"/>
        </w:rPr>
      </w:pPr>
      <w:r w:rsidRPr="00751330">
        <w:rPr>
          <w:sz w:val="22"/>
          <w:szCs w:val="22"/>
        </w:rPr>
        <w:tab/>
        <w:t>82002.02</w:t>
      </w:r>
      <w:r w:rsidRPr="00751330">
        <w:rPr>
          <w:sz w:val="22"/>
          <w:szCs w:val="22"/>
        </w:rPr>
        <w:tab/>
        <w:t>Procedure Quality 11/08/11 (11-030)</w:t>
      </w:r>
    </w:p>
    <w:p w:rsidR="00E30204" w:rsidRPr="00751330" w:rsidRDefault="00861303" w:rsidP="00861303">
      <w:pPr>
        <w:pStyle w:val="PlainText"/>
        <w:rPr>
          <w:sz w:val="22"/>
          <w:szCs w:val="22"/>
        </w:rPr>
      </w:pPr>
      <w:r>
        <w:rPr>
          <w:sz w:val="22"/>
          <w:szCs w:val="22"/>
        </w:rPr>
        <w:tab/>
      </w:r>
      <w:r w:rsidR="00E30204" w:rsidRPr="00751330">
        <w:rPr>
          <w:sz w:val="22"/>
          <w:szCs w:val="22"/>
        </w:rPr>
        <w:t>82002.03</w:t>
      </w:r>
      <w:r w:rsidR="00E30204" w:rsidRPr="00751330">
        <w:rPr>
          <w:sz w:val="22"/>
          <w:szCs w:val="22"/>
        </w:rPr>
        <w:tab/>
        <w:t xml:space="preserve">Review of Exercise Objectives and Exercise Scenario for Power Reactors </w:t>
      </w:r>
      <w:r>
        <w:rPr>
          <w:sz w:val="22"/>
          <w:szCs w:val="22"/>
        </w:rPr>
        <w:tab/>
      </w:r>
      <w:r>
        <w:rPr>
          <w:sz w:val="22"/>
          <w:szCs w:val="22"/>
        </w:rPr>
        <w:tab/>
      </w:r>
      <w:r>
        <w:rPr>
          <w:sz w:val="22"/>
          <w:szCs w:val="22"/>
        </w:rPr>
        <w:tab/>
      </w:r>
      <w:r w:rsidR="00E30204" w:rsidRPr="00751330">
        <w:rPr>
          <w:sz w:val="22"/>
          <w:szCs w:val="22"/>
        </w:rPr>
        <w:t>11/08/11 (11-030)</w:t>
      </w:r>
    </w:p>
    <w:p w:rsidR="00E30204" w:rsidRPr="00751330" w:rsidRDefault="00E30204" w:rsidP="00CF36A6">
      <w:pPr>
        <w:pStyle w:val="PlainText"/>
        <w:rPr>
          <w:sz w:val="22"/>
          <w:szCs w:val="22"/>
        </w:rPr>
      </w:pPr>
      <w:r w:rsidRPr="00751330">
        <w:rPr>
          <w:sz w:val="22"/>
          <w:szCs w:val="22"/>
        </w:rPr>
        <w:tab/>
        <w:t>82002.04</w:t>
      </w:r>
      <w:r w:rsidRPr="00751330">
        <w:rPr>
          <w:sz w:val="22"/>
          <w:szCs w:val="22"/>
        </w:rPr>
        <w:tab/>
        <w:t>Emergency Preparedness Exercises 11/08/11 (11-030)</w:t>
      </w:r>
    </w:p>
    <w:p w:rsidR="00E30204" w:rsidRPr="00751330" w:rsidRDefault="00E30204" w:rsidP="00E30204">
      <w:pPr>
        <w:pStyle w:val="PlainText"/>
        <w:ind w:left="2160" w:hanging="1440"/>
        <w:rPr>
          <w:sz w:val="22"/>
          <w:szCs w:val="22"/>
        </w:rPr>
      </w:pPr>
      <w:r w:rsidRPr="00751330">
        <w:rPr>
          <w:sz w:val="22"/>
          <w:szCs w:val="22"/>
        </w:rPr>
        <w:t>82002.05</w:t>
      </w:r>
      <w:r w:rsidRPr="00751330">
        <w:rPr>
          <w:sz w:val="22"/>
          <w:szCs w:val="22"/>
        </w:rPr>
        <w:tab/>
        <w:t>Emergency Response Organization On-Shift Staffing and Augmentation Drills 11/08/11 (11-030)</w:t>
      </w:r>
    </w:p>
    <w:p w:rsidR="00B24B51" w:rsidRDefault="00E30204" w:rsidP="00E30204">
      <w:pPr>
        <w:pStyle w:val="PlainText"/>
        <w:ind w:left="2160" w:hanging="1440"/>
        <w:rPr>
          <w:sz w:val="22"/>
          <w:szCs w:val="22"/>
        </w:rPr>
      </w:pPr>
      <w:r w:rsidRPr="00751330">
        <w:rPr>
          <w:sz w:val="22"/>
          <w:szCs w:val="22"/>
        </w:rPr>
        <w:t>82002.06</w:t>
      </w:r>
      <w:r w:rsidRPr="00751330">
        <w:rPr>
          <w:sz w:val="22"/>
          <w:szCs w:val="22"/>
        </w:rPr>
        <w:tab/>
        <w:t xml:space="preserve">Emergency Response Organization, Dose Assessment Drills </w:t>
      </w:r>
    </w:p>
    <w:p w:rsidR="00E30204" w:rsidRPr="00751330" w:rsidRDefault="00E30204" w:rsidP="00B24B51">
      <w:pPr>
        <w:pStyle w:val="PlainText"/>
        <w:ind w:left="2160"/>
        <w:rPr>
          <w:sz w:val="22"/>
          <w:szCs w:val="22"/>
        </w:rPr>
      </w:pPr>
      <w:r w:rsidRPr="00751330">
        <w:rPr>
          <w:sz w:val="22"/>
          <w:szCs w:val="22"/>
        </w:rPr>
        <w:t>11/08/11 (11-030)</w:t>
      </w:r>
    </w:p>
    <w:p w:rsidR="00E30204" w:rsidRPr="00751330" w:rsidRDefault="00E30204" w:rsidP="00CF36A6">
      <w:pPr>
        <w:pStyle w:val="PlainText"/>
        <w:rPr>
          <w:sz w:val="22"/>
          <w:szCs w:val="22"/>
        </w:rPr>
      </w:pPr>
      <w:r w:rsidRPr="00751330">
        <w:rPr>
          <w:sz w:val="22"/>
          <w:szCs w:val="22"/>
        </w:rPr>
        <w:tab/>
        <w:t>82002.07</w:t>
      </w:r>
      <w:r w:rsidRPr="00751330">
        <w:rPr>
          <w:sz w:val="22"/>
          <w:szCs w:val="22"/>
        </w:rPr>
        <w:tab/>
        <w:t>Operational Status of the Emergency Preparedness Program</w:t>
      </w:r>
    </w:p>
    <w:p w:rsidR="00E30204" w:rsidRDefault="00E30204" w:rsidP="00CF36A6">
      <w:pPr>
        <w:pStyle w:val="PlainText"/>
        <w:rPr>
          <w:sz w:val="22"/>
          <w:szCs w:val="22"/>
        </w:rPr>
      </w:pPr>
      <w:r w:rsidRPr="00751330">
        <w:rPr>
          <w:sz w:val="22"/>
          <w:szCs w:val="22"/>
        </w:rPr>
        <w:tab/>
      </w:r>
      <w:r w:rsidRPr="00751330">
        <w:rPr>
          <w:sz w:val="22"/>
          <w:szCs w:val="22"/>
        </w:rPr>
        <w:tab/>
      </w:r>
      <w:r w:rsidRPr="00751330">
        <w:rPr>
          <w:sz w:val="22"/>
          <w:szCs w:val="22"/>
        </w:rPr>
        <w:tab/>
        <w:t>11/08/11 (11-030)</w:t>
      </w:r>
    </w:p>
    <w:p w:rsidR="003346A6" w:rsidRPr="0087084F" w:rsidRDefault="003346A6" w:rsidP="003346A6">
      <w:pPr>
        <w:ind w:left="2160" w:hanging="1440"/>
        <w:rPr>
          <w:sz w:val="22"/>
          <w:szCs w:val="22"/>
        </w:rPr>
      </w:pPr>
      <w:r>
        <w:rPr>
          <w:sz w:val="22"/>
          <w:szCs w:val="22"/>
        </w:rPr>
        <w:t>82002.08</w:t>
      </w:r>
      <w:r>
        <w:rPr>
          <w:sz w:val="22"/>
          <w:szCs w:val="22"/>
        </w:rPr>
        <w:tab/>
      </w:r>
      <w:r w:rsidR="0087084F">
        <w:rPr>
          <w:sz w:val="22"/>
          <w:szCs w:val="22"/>
        </w:rPr>
        <w:t>Inspection o</w:t>
      </w:r>
      <w:r w:rsidRPr="0087084F">
        <w:rPr>
          <w:sz w:val="22"/>
          <w:szCs w:val="22"/>
        </w:rPr>
        <w:t>f Site S</w:t>
      </w:r>
      <w:r w:rsidR="0087084F">
        <w:rPr>
          <w:sz w:val="22"/>
          <w:szCs w:val="22"/>
        </w:rPr>
        <w:t>pecific Implementation of 10 CFR 50.54(</w:t>
      </w:r>
      <w:proofErr w:type="spellStart"/>
      <w:r w:rsidR="0087084F">
        <w:rPr>
          <w:sz w:val="22"/>
          <w:szCs w:val="22"/>
        </w:rPr>
        <w:t>hh</w:t>
      </w:r>
      <w:proofErr w:type="spellEnd"/>
      <w:proofErr w:type="gramStart"/>
      <w:r w:rsidRPr="0087084F">
        <w:rPr>
          <w:sz w:val="22"/>
          <w:szCs w:val="22"/>
        </w:rPr>
        <w:t>)(</w:t>
      </w:r>
      <w:proofErr w:type="gramEnd"/>
      <w:r w:rsidRPr="0087084F">
        <w:rPr>
          <w:sz w:val="22"/>
          <w:szCs w:val="22"/>
        </w:rPr>
        <w:t xml:space="preserve">2) </w:t>
      </w:r>
      <w:r w:rsidR="0087084F">
        <w:rPr>
          <w:sz w:val="22"/>
          <w:szCs w:val="22"/>
        </w:rPr>
        <w:t>Mitigating Strategies f</w:t>
      </w:r>
      <w:r w:rsidRPr="0087084F">
        <w:rPr>
          <w:sz w:val="22"/>
          <w:szCs w:val="22"/>
        </w:rPr>
        <w:t>or Nuclear</w:t>
      </w:r>
      <w:r w:rsidR="0087084F">
        <w:rPr>
          <w:sz w:val="22"/>
          <w:szCs w:val="22"/>
        </w:rPr>
        <w:t xml:space="preserve"> Power Plants Referencing the AP</w:t>
      </w:r>
      <w:r w:rsidRPr="0087084F">
        <w:rPr>
          <w:sz w:val="22"/>
          <w:szCs w:val="22"/>
        </w:rPr>
        <w:t>1000 Certified Design</w:t>
      </w:r>
      <w:r w:rsidR="005F77EB">
        <w:rPr>
          <w:sz w:val="22"/>
          <w:szCs w:val="22"/>
        </w:rPr>
        <w:t xml:space="preserve"> 09/17/18 (18-031</w:t>
      </w:r>
      <w:r w:rsidR="0087084F">
        <w:rPr>
          <w:sz w:val="22"/>
          <w:szCs w:val="22"/>
        </w:rPr>
        <w:t>)</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82201</w:t>
      </w:r>
      <w:r w:rsidRPr="00751330">
        <w:rPr>
          <w:sz w:val="22"/>
          <w:szCs w:val="22"/>
        </w:rPr>
        <w:tab/>
      </w:r>
      <w:r w:rsidR="0040347A" w:rsidRPr="00751330">
        <w:rPr>
          <w:sz w:val="22"/>
          <w:szCs w:val="22"/>
        </w:rPr>
        <w:tab/>
      </w:r>
      <w:r w:rsidRPr="00751330">
        <w:rPr>
          <w:sz w:val="22"/>
          <w:szCs w:val="22"/>
        </w:rPr>
        <w:t>Emergenc</w:t>
      </w:r>
      <w:r w:rsidR="0040347A" w:rsidRPr="00751330">
        <w:rPr>
          <w:sz w:val="22"/>
          <w:szCs w:val="22"/>
        </w:rPr>
        <w:t xml:space="preserve">y Detection and Classification </w:t>
      </w:r>
      <w:r w:rsidRPr="00751330">
        <w:rPr>
          <w:sz w:val="22"/>
          <w:szCs w:val="22"/>
        </w:rPr>
        <w:t>03/23/05 (05-008)</w:t>
      </w:r>
      <w:r w:rsidRPr="00751330">
        <w:rPr>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82202</w:t>
      </w:r>
      <w:r w:rsidRPr="00751330">
        <w:rPr>
          <w:sz w:val="22"/>
          <w:szCs w:val="22"/>
        </w:rPr>
        <w:tab/>
      </w:r>
      <w:r w:rsidRPr="00751330">
        <w:rPr>
          <w:sz w:val="22"/>
          <w:szCs w:val="22"/>
        </w:rPr>
        <w:tab/>
        <w:t>Protective Action Decision Making 03/23/05 (05-008)</w:t>
      </w:r>
    </w:p>
    <w:p w:rsidR="00110176" w:rsidRPr="00110176" w:rsidRDefault="00110176" w:rsidP="00110176">
      <w:pPr>
        <w:rPr>
          <w:bCs/>
          <w:sz w:val="22"/>
          <w:szCs w:val="22"/>
        </w:rPr>
      </w:pPr>
      <w:r>
        <w:rPr>
          <w:sz w:val="22"/>
          <w:szCs w:val="22"/>
        </w:rPr>
        <w:tab/>
      </w:r>
      <w:r>
        <w:rPr>
          <w:bCs/>
          <w:sz w:val="22"/>
          <w:szCs w:val="22"/>
        </w:rPr>
        <w:t>82301</w:t>
      </w:r>
      <w:r>
        <w:rPr>
          <w:bCs/>
          <w:sz w:val="22"/>
          <w:szCs w:val="22"/>
        </w:rPr>
        <w:tab/>
      </w:r>
      <w:r>
        <w:rPr>
          <w:bCs/>
          <w:sz w:val="22"/>
          <w:szCs w:val="22"/>
        </w:rPr>
        <w:tab/>
      </w:r>
      <w:r w:rsidRPr="00110176">
        <w:rPr>
          <w:bCs/>
          <w:sz w:val="22"/>
          <w:szCs w:val="22"/>
        </w:rPr>
        <w:t xml:space="preserve">Evaluation of Exercises for Power Plants </w:t>
      </w:r>
      <w:r>
        <w:rPr>
          <w:bCs/>
          <w:sz w:val="22"/>
          <w:szCs w:val="22"/>
        </w:rPr>
        <w:t>04/24/13 (13-012)</w:t>
      </w:r>
    </w:p>
    <w:p w:rsidR="008C102A" w:rsidRDefault="00110176" w:rsidP="00110176">
      <w:pPr>
        <w:ind w:left="2160" w:hanging="1440"/>
        <w:rPr>
          <w:bCs/>
          <w:sz w:val="22"/>
          <w:szCs w:val="22"/>
        </w:rPr>
      </w:pPr>
      <w:r>
        <w:rPr>
          <w:sz w:val="22"/>
          <w:szCs w:val="22"/>
        </w:rPr>
        <w:t xml:space="preserve">82302 </w:t>
      </w:r>
      <w:r>
        <w:rPr>
          <w:sz w:val="22"/>
          <w:szCs w:val="22"/>
        </w:rPr>
        <w:tab/>
      </w:r>
      <w:r w:rsidRPr="00110176">
        <w:rPr>
          <w:sz w:val="22"/>
          <w:szCs w:val="22"/>
        </w:rPr>
        <w:t xml:space="preserve">Review of Exercise Objectives and Scenarios for Power Reactors </w:t>
      </w:r>
      <w:r>
        <w:rPr>
          <w:bCs/>
          <w:sz w:val="22"/>
          <w:szCs w:val="22"/>
        </w:rPr>
        <w:t>04/24/13 (13-012)</w:t>
      </w:r>
    </w:p>
    <w:p w:rsidR="00E412E5" w:rsidRDefault="00E412E5" w:rsidP="00110176">
      <w:pPr>
        <w:ind w:left="2160" w:hanging="1440"/>
        <w:rPr>
          <w:bCs/>
          <w:sz w:val="22"/>
          <w:szCs w:val="22"/>
        </w:rPr>
      </w:pPr>
      <w:r>
        <w:rPr>
          <w:bCs/>
          <w:sz w:val="22"/>
          <w:szCs w:val="22"/>
        </w:rPr>
        <w:t>82401</w:t>
      </w:r>
      <w:r>
        <w:rPr>
          <w:bCs/>
          <w:sz w:val="22"/>
          <w:szCs w:val="22"/>
        </w:rPr>
        <w:tab/>
        <w:t xml:space="preserve">Decommissioning Emergency Preparedness Scenario </w:t>
      </w:r>
      <w:r w:rsidR="002250D0">
        <w:rPr>
          <w:bCs/>
          <w:sz w:val="22"/>
          <w:szCs w:val="22"/>
        </w:rPr>
        <w:t xml:space="preserve">Review </w:t>
      </w:r>
      <w:r>
        <w:rPr>
          <w:bCs/>
          <w:sz w:val="22"/>
          <w:szCs w:val="22"/>
        </w:rPr>
        <w:t>and Exercise Evaluation</w:t>
      </w:r>
      <w:r w:rsidR="002250D0">
        <w:rPr>
          <w:bCs/>
          <w:sz w:val="22"/>
          <w:szCs w:val="22"/>
        </w:rPr>
        <w:t xml:space="preserve"> 09/04/14 (14-020)</w:t>
      </w:r>
    </w:p>
    <w:p w:rsidR="00E412E5" w:rsidRDefault="00E412E5" w:rsidP="00110176">
      <w:pPr>
        <w:ind w:left="2160" w:hanging="1440"/>
        <w:rPr>
          <w:bCs/>
          <w:sz w:val="22"/>
          <w:szCs w:val="22"/>
        </w:rPr>
      </w:pPr>
      <w:r>
        <w:rPr>
          <w:bCs/>
          <w:sz w:val="22"/>
          <w:szCs w:val="22"/>
        </w:rPr>
        <w:t>82501</w:t>
      </w:r>
      <w:r>
        <w:rPr>
          <w:bCs/>
          <w:sz w:val="22"/>
          <w:szCs w:val="22"/>
        </w:rPr>
        <w:tab/>
        <w:t>Decommissioning Emergency Preparedness Program Evaluation</w:t>
      </w:r>
    </w:p>
    <w:p w:rsidR="002250D0" w:rsidRPr="00110176" w:rsidRDefault="002250D0" w:rsidP="00110176">
      <w:pPr>
        <w:ind w:left="2160" w:hanging="1440"/>
        <w:rPr>
          <w:sz w:val="22"/>
          <w:szCs w:val="22"/>
        </w:rPr>
      </w:pPr>
      <w:r>
        <w:rPr>
          <w:bCs/>
          <w:sz w:val="22"/>
          <w:szCs w:val="22"/>
        </w:rPr>
        <w:tab/>
        <w:t>09/04/14 (14-020)</w:t>
      </w:r>
    </w:p>
    <w:p w:rsidR="00110176" w:rsidRPr="00110176" w:rsidRDefault="00110176" w:rsidP="00110176">
      <w:pPr>
        <w:ind w:firstLine="720"/>
        <w:rPr>
          <w:sz w:val="22"/>
          <w:szCs w:val="22"/>
        </w:rPr>
      </w:pPr>
      <w:r w:rsidRPr="00110176">
        <w:rPr>
          <w:sz w:val="22"/>
          <w:szCs w:val="22"/>
        </w:rPr>
        <w:t>82701</w:t>
      </w:r>
      <w:r>
        <w:rPr>
          <w:sz w:val="22"/>
          <w:szCs w:val="22"/>
        </w:rPr>
        <w:tab/>
      </w:r>
      <w:r>
        <w:rPr>
          <w:sz w:val="22"/>
          <w:szCs w:val="22"/>
        </w:rPr>
        <w:tab/>
      </w:r>
      <w:r w:rsidRPr="00110176">
        <w:rPr>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r>
        <w:rPr>
          <w:sz w:val="22"/>
          <w:szCs w:val="22"/>
        </w:rPr>
        <w:tab/>
      </w:r>
      <w:r>
        <w:rPr>
          <w:sz w:val="22"/>
          <w:szCs w:val="22"/>
        </w:rPr>
        <w:tab/>
      </w:r>
      <w:r>
        <w:rPr>
          <w:sz w:val="22"/>
          <w:szCs w:val="22"/>
        </w:rPr>
        <w:tab/>
      </w:r>
      <w:r>
        <w:rPr>
          <w:bCs/>
          <w:sz w:val="22"/>
          <w:szCs w:val="22"/>
        </w:rPr>
        <w:t>04/24/13 (13-012)</w:t>
      </w:r>
    </w:p>
    <w:p w:rsidR="00A75927" w:rsidRDefault="00A7592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p>
    <w:p w:rsidR="00A75927" w:rsidRDefault="00A7592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8300</w:t>
      </w:r>
      <w:r w:rsidRPr="00751330">
        <w:rPr>
          <w:sz w:val="22"/>
          <w:szCs w:val="22"/>
        </w:rPr>
        <w:tab/>
      </w:r>
      <w:r w:rsidRPr="00751330">
        <w:rPr>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83100</w:t>
      </w:r>
      <w:r w:rsidR="00F63674" w:rsidRPr="00751330">
        <w:rPr>
          <w:sz w:val="22"/>
          <w:szCs w:val="22"/>
        </w:rPr>
        <w:tab/>
      </w:r>
      <w:r w:rsidRPr="00751330">
        <w:rPr>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12/30/91 </w:t>
      </w:r>
      <w:r w:rsidR="003C3A98" w:rsidRPr="00751330">
        <w:rPr>
          <w:sz w:val="22"/>
          <w:szCs w:val="22"/>
        </w:rPr>
        <w:t>(91-022)</w:t>
      </w:r>
    </w:p>
    <w:p w:rsidR="00642E53" w:rsidRPr="00751330"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83311</w:t>
      </w:r>
      <w:r>
        <w:rPr>
          <w:sz w:val="22"/>
          <w:szCs w:val="22"/>
        </w:rPr>
        <w:tab/>
      </w:r>
      <w:r>
        <w:rPr>
          <w:sz w:val="22"/>
          <w:szCs w:val="22"/>
        </w:rPr>
        <w:tab/>
        <w:t>RESERVED</w:t>
      </w:r>
      <w:r w:rsidR="00642E53" w:rsidRPr="00751330">
        <w:rPr>
          <w:sz w:val="22"/>
          <w:szCs w:val="22"/>
        </w:rPr>
        <w:t xml:space="preserve"> for Part 52, Radiation Protection During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83501</w:t>
      </w:r>
      <w:r w:rsidR="00F63674" w:rsidRPr="00751330">
        <w:rPr>
          <w:sz w:val="22"/>
          <w:szCs w:val="22"/>
        </w:rPr>
        <w:tab/>
      </w:r>
      <w:r w:rsidRPr="00751330">
        <w:rPr>
          <w:sz w:val="22"/>
          <w:szCs w:val="22"/>
        </w:rPr>
        <w:tab/>
        <w:t>Significant Uncontrolled Radiation Exposures</w:t>
      </w:r>
      <w:r w:rsidR="00B24B51">
        <w:rPr>
          <w:sz w:val="22"/>
          <w:szCs w:val="22"/>
        </w:rPr>
        <w:t xml:space="preserve"> </w:t>
      </w:r>
      <w:r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83502.01</w:t>
      </w:r>
      <w:r w:rsidRPr="00751330">
        <w:rPr>
          <w:sz w:val="22"/>
          <w:szCs w:val="22"/>
        </w:rPr>
        <w:tab/>
        <w:t>Radioactive Gaseous and Liquid Treatment and Monitoring</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83502.02</w:t>
      </w:r>
      <w:r w:rsidRPr="00751330">
        <w:rPr>
          <w:sz w:val="22"/>
          <w:szCs w:val="22"/>
        </w:rPr>
        <w:tab/>
        <w:t>Radioactive Material Process and Transportation</w:t>
      </w:r>
      <w:r w:rsidR="00B24B51">
        <w:rPr>
          <w:sz w:val="22"/>
          <w:szCs w:val="22"/>
        </w:rPr>
        <w:t xml:space="preserve"> </w:t>
      </w:r>
      <w:r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83502.03</w:t>
      </w:r>
      <w:r w:rsidRPr="00751330">
        <w:rPr>
          <w:sz w:val="22"/>
          <w:szCs w:val="22"/>
        </w:rPr>
        <w:tab/>
        <w:t xml:space="preserve">Radiological Environmental Monitoring Program and </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Radioactive Material Control Program 04/17/00 (00-006)</w:t>
      </w:r>
    </w:p>
    <w:p w:rsidR="000E729C" w:rsidRPr="000E729C" w:rsidRDefault="003C3A98" w:rsidP="00EF37B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r>
      <w:r w:rsidR="00C65325" w:rsidRPr="000E729C">
        <w:rPr>
          <w:sz w:val="22"/>
          <w:szCs w:val="22"/>
        </w:rPr>
        <w:t>83523</w:t>
      </w:r>
      <w:r w:rsidR="00C65325" w:rsidRPr="000E729C">
        <w:rPr>
          <w:sz w:val="22"/>
          <w:szCs w:val="22"/>
        </w:rPr>
        <w:tab/>
      </w:r>
      <w:r w:rsidR="00C65325" w:rsidRPr="000E729C">
        <w:rPr>
          <w:sz w:val="22"/>
          <w:szCs w:val="22"/>
        </w:rPr>
        <w:tab/>
        <w:t xml:space="preserve">Radiation Protection, Plant Chemistry, Radwaste, Transportation and </w:t>
      </w:r>
      <w:r w:rsidR="00EF37B4" w:rsidRPr="000E729C">
        <w:rPr>
          <w:sz w:val="22"/>
          <w:szCs w:val="22"/>
        </w:rPr>
        <w:tab/>
      </w:r>
      <w:r w:rsidR="00EF37B4" w:rsidRPr="000E729C">
        <w:rPr>
          <w:sz w:val="22"/>
          <w:szCs w:val="22"/>
        </w:rPr>
        <w:tab/>
      </w:r>
      <w:r w:rsidR="00EF37B4" w:rsidRPr="000E729C">
        <w:rPr>
          <w:sz w:val="22"/>
          <w:szCs w:val="22"/>
        </w:rPr>
        <w:tab/>
      </w:r>
      <w:r w:rsidR="000E729C" w:rsidRPr="000E729C">
        <w:rPr>
          <w:sz w:val="22"/>
          <w:szCs w:val="22"/>
        </w:rPr>
        <w:tab/>
      </w:r>
      <w:r w:rsidR="00C65325" w:rsidRPr="000E729C">
        <w:rPr>
          <w:sz w:val="22"/>
          <w:szCs w:val="22"/>
        </w:rPr>
        <w:t xml:space="preserve">Environmental:  Training and Qualifications 01/01/84 </w:t>
      </w:r>
    </w:p>
    <w:p w:rsidR="00C65325" w:rsidRPr="00751330" w:rsidRDefault="000E729C" w:rsidP="00EF37B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0E729C">
        <w:rPr>
          <w:sz w:val="22"/>
          <w:szCs w:val="22"/>
        </w:rPr>
        <w:tab/>
      </w:r>
      <w:r w:rsidRPr="000E729C">
        <w:rPr>
          <w:sz w:val="22"/>
          <w:szCs w:val="22"/>
        </w:rPr>
        <w:tab/>
      </w:r>
      <w:r w:rsidRPr="000E729C">
        <w:rPr>
          <w:sz w:val="22"/>
          <w:szCs w:val="22"/>
        </w:rPr>
        <w:tab/>
      </w:r>
      <w:r w:rsidR="00C65325" w:rsidRPr="000E729C">
        <w:rPr>
          <w:sz w:val="22"/>
          <w:szCs w:val="22"/>
        </w:rPr>
        <w:t>(reactivated 08-032)</w:t>
      </w:r>
    </w:p>
    <w:p w:rsidR="00A33390" w:rsidRDefault="00C65325"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780F2F" w:rsidRPr="00751330">
        <w:rPr>
          <w:sz w:val="22"/>
          <w:szCs w:val="22"/>
        </w:rPr>
        <w:t>83527</w:t>
      </w:r>
      <w:r w:rsidR="00780F2F" w:rsidRPr="00751330">
        <w:rPr>
          <w:sz w:val="22"/>
          <w:szCs w:val="22"/>
        </w:rPr>
        <w:tab/>
      </w:r>
      <w:r w:rsidR="00780F2F" w:rsidRPr="00751330">
        <w:rPr>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83529</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Radiation Protection – Startup</w:t>
      </w:r>
    </w:p>
    <w:p w:rsidR="00037A43" w:rsidRPr="00751330" w:rsidRDefault="00037A43" w:rsidP="00037A43">
      <w:pPr>
        <w:ind w:left="2160" w:hanging="1440"/>
        <w:rPr>
          <w:sz w:val="22"/>
          <w:szCs w:val="22"/>
        </w:rPr>
      </w:pPr>
      <w:r w:rsidRPr="00751330">
        <w:rPr>
          <w:color w:val="000000"/>
          <w:sz w:val="22"/>
          <w:szCs w:val="22"/>
        </w:rPr>
        <w:t>83531</w:t>
      </w:r>
      <w:r w:rsidRPr="00751330">
        <w:rPr>
          <w:color w:val="000000"/>
          <w:sz w:val="22"/>
          <w:szCs w:val="22"/>
        </w:rPr>
        <w:tab/>
      </w:r>
      <w:r w:rsidRPr="00751330">
        <w:rPr>
          <w:sz w:val="22"/>
          <w:szCs w:val="22"/>
        </w:rPr>
        <w:t xml:space="preserve">Part 52 </w:t>
      </w:r>
      <w:r w:rsidR="0005790F">
        <w:rPr>
          <w:sz w:val="22"/>
          <w:szCs w:val="22"/>
        </w:rPr>
        <w:t xml:space="preserve">Life Cycle Minimization of Contamination and Groundwater Protection Program </w:t>
      </w:r>
      <w:r w:rsidR="00751CDA">
        <w:rPr>
          <w:sz w:val="22"/>
          <w:szCs w:val="22"/>
        </w:rPr>
        <w:t>03/04/20</w:t>
      </w:r>
      <w:r w:rsidR="0005790F">
        <w:rPr>
          <w:sz w:val="22"/>
          <w:szCs w:val="22"/>
        </w:rPr>
        <w:t xml:space="preserve"> (</w:t>
      </w:r>
      <w:r w:rsidR="00751CDA">
        <w:rPr>
          <w:sz w:val="22"/>
          <w:szCs w:val="22"/>
        </w:rPr>
        <w:t>20</w:t>
      </w:r>
      <w:r w:rsidR="0005790F">
        <w:rPr>
          <w:sz w:val="22"/>
          <w:szCs w:val="22"/>
        </w:rPr>
        <w:t>-0</w:t>
      </w:r>
      <w:r w:rsidR="00751CDA">
        <w:rPr>
          <w:sz w:val="22"/>
          <w:szCs w:val="22"/>
        </w:rPr>
        <w:t>13</w:t>
      </w:r>
      <w:r w:rsidR="0005790F">
        <w:rPr>
          <w:sz w:val="22"/>
          <w:szCs w:val="22"/>
        </w:rPr>
        <w:t>)</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83532 </w:t>
      </w:r>
      <w:r w:rsidRPr="00751330">
        <w:rPr>
          <w:sz w:val="22"/>
          <w:szCs w:val="22"/>
        </w:rPr>
        <w:tab/>
      </w:r>
      <w:r w:rsidR="00343885">
        <w:rPr>
          <w:sz w:val="22"/>
          <w:szCs w:val="22"/>
        </w:rPr>
        <w:tab/>
      </w:r>
      <w:r w:rsidR="008036B6" w:rsidRPr="00751330">
        <w:rPr>
          <w:sz w:val="22"/>
          <w:szCs w:val="22"/>
        </w:rPr>
        <w:t>RESERVED</w:t>
      </w:r>
      <w:r w:rsidRPr="00751330">
        <w:rPr>
          <w:sz w:val="22"/>
          <w:szCs w:val="22"/>
        </w:rPr>
        <w:t xml:space="preserve"> for Part 52 Radiation Protection, Plant Chemistry, and Radwaste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83533</w:t>
      </w:r>
      <w:r w:rsidRPr="00751330">
        <w:rPr>
          <w:sz w:val="22"/>
          <w:szCs w:val="22"/>
        </w:rPr>
        <w:tab/>
      </w:r>
      <w:r w:rsidRPr="00751330">
        <w:rPr>
          <w:sz w:val="22"/>
          <w:szCs w:val="22"/>
        </w:rPr>
        <w:tab/>
        <w:t>Part 52 External Occupational Exposure Control and Personal Dosimetry</w:t>
      </w:r>
      <w:r w:rsidR="00891816" w:rsidRPr="00751330">
        <w:rPr>
          <w:sz w:val="22"/>
          <w:szCs w:val="22"/>
        </w:rPr>
        <w:t xml:space="preserve"> </w:t>
      </w:r>
      <w:bookmarkStart w:id="3" w:name="_Hlk34110048"/>
      <w:r w:rsidR="00751CDA">
        <w:rPr>
          <w:sz w:val="22"/>
          <w:szCs w:val="22"/>
        </w:rPr>
        <w:t>03/04/20</w:t>
      </w:r>
      <w:r w:rsidR="00891816" w:rsidRPr="00751330">
        <w:rPr>
          <w:sz w:val="22"/>
          <w:szCs w:val="22"/>
        </w:rPr>
        <w:t xml:space="preserve"> (</w:t>
      </w:r>
      <w:r w:rsidR="00751CDA">
        <w:rPr>
          <w:sz w:val="22"/>
          <w:szCs w:val="22"/>
        </w:rPr>
        <w:t>20-013</w:t>
      </w:r>
      <w:r w:rsidR="00891816" w:rsidRPr="00751330">
        <w:rPr>
          <w:sz w:val="22"/>
          <w:szCs w:val="22"/>
        </w:rPr>
        <w:t>)</w:t>
      </w:r>
      <w:bookmarkEnd w:id="3"/>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83534</w:t>
      </w:r>
      <w:r w:rsidRPr="00751330">
        <w:rPr>
          <w:sz w:val="22"/>
          <w:szCs w:val="22"/>
        </w:rPr>
        <w:tab/>
      </w:r>
      <w:r w:rsidRPr="00751330">
        <w:rPr>
          <w:sz w:val="22"/>
          <w:szCs w:val="22"/>
        </w:rPr>
        <w:tab/>
      </w:r>
      <w:r w:rsidR="00891816" w:rsidRPr="00751330">
        <w:rPr>
          <w:sz w:val="22"/>
          <w:szCs w:val="22"/>
        </w:rPr>
        <w:t xml:space="preserve">Part 52, Internal Exposure Control and Assessment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83535</w:t>
      </w:r>
      <w:r w:rsidRPr="00751330">
        <w:rPr>
          <w:sz w:val="22"/>
          <w:szCs w:val="22"/>
        </w:rPr>
        <w:tab/>
      </w:r>
      <w:r w:rsidRPr="00751330">
        <w:rPr>
          <w:sz w:val="22"/>
          <w:szCs w:val="22"/>
        </w:rPr>
        <w:tab/>
        <w:t>Part 52</w:t>
      </w:r>
      <w:r w:rsidR="00B24B51">
        <w:rPr>
          <w:sz w:val="22"/>
          <w:szCs w:val="22"/>
        </w:rPr>
        <w:t>,</w:t>
      </w:r>
      <w:r w:rsidRPr="00751330">
        <w:rPr>
          <w:sz w:val="22"/>
          <w:szCs w:val="22"/>
        </w:rPr>
        <w:t xml:space="preserve"> Control of Radioactive Materials and Contamination, Surveys, and M</w:t>
      </w:r>
      <w:r w:rsidR="00B83686" w:rsidRPr="00751330">
        <w:rPr>
          <w:sz w:val="22"/>
          <w:szCs w:val="22"/>
        </w:rPr>
        <w:t>onitoring</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83536</w:t>
      </w:r>
      <w:r w:rsidRPr="00751330">
        <w:rPr>
          <w:sz w:val="22"/>
          <w:szCs w:val="22"/>
        </w:rPr>
        <w:tab/>
      </w:r>
      <w:r w:rsidRPr="00751330">
        <w:rPr>
          <w:sz w:val="22"/>
          <w:szCs w:val="22"/>
        </w:rPr>
        <w:tab/>
        <w:t>Part 52 Facilities and Equipment</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83537</w:t>
      </w:r>
      <w:r w:rsidRPr="00751330">
        <w:rPr>
          <w:sz w:val="22"/>
          <w:szCs w:val="22"/>
        </w:rPr>
        <w:tab/>
      </w:r>
      <w:r w:rsidRPr="00751330">
        <w:rPr>
          <w:sz w:val="22"/>
          <w:szCs w:val="22"/>
        </w:rPr>
        <w:tab/>
        <w:t>Part 52 Maintaining Occupational Exposures ALARA</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C102A"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83722</w:t>
      </w:r>
      <w:r w:rsidRPr="00751330">
        <w:rPr>
          <w:sz w:val="22"/>
          <w:szCs w:val="22"/>
        </w:rPr>
        <w:tab/>
      </w:r>
      <w:r w:rsidR="00F63674" w:rsidRPr="00751330">
        <w:rPr>
          <w:sz w:val="22"/>
          <w:szCs w:val="22"/>
        </w:rPr>
        <w:tab/>
      </w:r>
      <w:r w:rsidRPr="00751330">
        <w:rPr>
          <w:sz w:val="22"/>
          <w:szCs w:val="22"/>
        </w:rPr>
        <w:t>Radiation Protection, Plant Chemistry, and Radwaste:</w:t>
      </w:r>
      <w:r w:rsidR="00B24B51">
        <w:rPr>
          <w:sz w:val="22"/>
          <w:szCs w:val="22"/>
        </w:rPr>
        <w:t xml:space="preserve">  </w:t>
      </w:r>
      <w:r w:rsidRPr="00751330">
        <w:rPr>
          <w:sz w:val="22"/>
          <w:szCs w:val="22"/>
        </w:rPr>
        <w:t>Organization and Management Controls (Minimum/Basic)</w:t>
      </w:r>
      <w:r w:rsidR="00B24B51">
        <w:rPr>
          <w:sz w:val="22"/>
          <w:szCs w:val="22"/>
        </w:rPr>
        <w:t xml:space="preserve"> </w:t>
      </w:r>
      <w:r w:rsidRPr="00751330">
        <w:rPr>
          <w:sz w:val="22"/>
          <w:szCs w:val="22"/>
        </w:rPr>
        <w:t>09/</w:t>
      </w:r>
      <w:r w:rsidR="00C84795" w:rsidRPr="00751330">
        <w:rPr>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83723</w:t>
      </w:r>
      <w:r w:rsidR="00F63674" w:rsidRPr="00751330">
        <w:rPr>
          <w:sz w:val="22"/>
          <w:szCs w:val="22"/>
        </w:rPr>
        <w:tab/>
      </w:r>
      <w:r w:rsidRPr="00751330">
        <w:rPr>
          <w:sz w:val="22"/>
          <w:szCs w:val="22"/>
        </w:rPr>
        <w:tab/>
        <w:t>General Employee, Radi</w:t>
      </w:r>
      <w:r w:rsidR="00F63674" w:rsidRPr="00751330">
        <w:rPr>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Radwaste, and T</w:t>
      </w:r>
      <w:r w:rsidR="00C84795" w:rsidRPr="00751330">
        <w:rPr>
          <w:sz w:val="22"/>
          <w:szCs w:val="22"/>
        </w:rPr>
        <w:t>ransportation Training 12/16/03</w:t>
      </w:r>
      <w:r w:rsidR="00B24B51">
        <w:rPr>
          <w:sz w:val="22"/>
          <w:szCs w:val="22"/>
        </w:rPr>
        <w:t xml:space="preserve"> </w:t>
      </w:r>
      <w:r w:rsidRPr="00751330">
        <w:rPr>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83724</w:t>
      </w:r>
      <w:r w:rsidR="00F63674" w:rsidRPr="00751330">
        <w:rPr>
          <w:sz w:val="22"/>
          <w:szCs w:val="22"/>
        </w:rPr>
        <w:tab/>
      </w:r>
      <w:r w:rsidRPr="00751330">
        <w:rPr>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Dosimetry 04/17/00</w:t>
      </w:r>
      <w:r w:rsidR="00C84795" w:rsidRPr="00751330">
        <w:rPr>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83725</w:t>
      </w:r>
      <w:r w:rsidR="00F63674" w:rsidRPr="00751330">
        <w:rPr>
          <w:sz w:val="22"/>
          <w:szCs w:val="22"/>
        </w:rPr>
        <w:tab/>
      </w:r>
      <w:r w:rsidRPr="00751330">
        <w:rPr>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83726</w:t>
      </w:r>
      <w:r w:rsidR="00F63674" w:rsidRPr="00751330">
        <w:rPr>
          <w:sz w:val="22"/>
          <w:szCs w:val="22"/>
        </w:rPr>
        <w:tab/>
      </w:r>
      <w:r w:rsidRPr="00751330">
        <w:rPr>
          <w:sz w:val="22"/>
          <w:szCs w:val="22"/>
        </w:rPr>
        <w:tab/>
        <w:t>Control of Radioactive Ma</w:t>
      </w:r>
      <w:r w:rsidR="00F63674" w:rsidRPr="00751330">
        <w:rPr>
          <w:sz w:val="22"/>
          <w:szCs w:val="22"/>
        </w:rPr>
        <w:t xml:space="preserve">terials and Contamination, </w:t>
      </w:r>
      <w:r w:rsidR="001B0B7E" w:rsidRPr="00751330">
        <w:rPr>
          <w:sz w:val="22"/>
          <w:szCs w:val="22"/>
        </w:rPr>
        <w:t>Surveys</w:t>
      </w:r>
      <w:r w:rsidRPr="00751330">
        <w:rPr>
          <w:sz w:val="22"/>
          <w:szCs w:val="22"/>
        </w:rPr>
        <w:t xml:space="preserve"> and </w:t>
      </w:r>
      <w:r w:rsidR="00D56F80">
        <w:rPr>
          <w:sz w:val="22"/>
          <w:szCs w:val="22"/>
        </w:rPr>
        <w:t>Monitoring 11/13/14 (14-027</w:t>
      </w:r>
      <w:r w:rsidR="00F63674" w:rsidRPr="00751330">
        <w:rPr>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83728</w:t>
      </w:r>
      <w:r w:rsidRPr="00751330">
        <w:rPr>
          <w:sz w:val="22"/>
          <w:szCs w:val="22"/>
        </w:rPr>
        <w:tab/>
      </w:r>
      <w:r w:rsidR="00F63674" w:rsidRPr="00751330">
        <w:rPr>
          <w:sz w:val="22"/>
          <w:szCs w:val="22"/>
        </w:rPr>
        <w:tab/>
      </w:r>
      <w:r w:rsidRPr="00751330">
        <w:rPr>
          <w:sz w:val="22"/>
          <w:szCs w:val="22"/>
        </w:rPr>
        <w:t>Maintaining Occupational Exposures ALARA 04/17</w:t>
      </w:r>
      <w:r w:rsidR="00C84795" w:rsidRPr="00751330">
        <w:rPr>
          <w:sz w:val="22"/>
          <w:szCs w:val="22"/>
        </w:rPr>
        <w:t>/00</w:t>
      </w:r>
      <w:r w:rsidR="00B24B51">
        <w:rPr>
          <w:sz w:val="22"/>
          <w:szCs w:val="22"/>
        </w:rPr>
        <w:t xml:space="preserve"> </w:t>
      </w:r>
      <w:r w:rsidR="00F63674" w:rsidRPr="00751330">
        <w:rPr>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83729</w:t>
      </w:r>
      <w:r w:rsidRPr="00751330">
        <w:rPr>
          <w:sz w:val="22"/>
          <w:szCs w:val="22"/>
        </w:rPr>
        <w:tab/>
      </w:r>
      <w:r w:rsidR="00F63674" w:rsidRPr="00751330">
        <w:rPr>
          <w:sz w:val="22"/>
          <w:szCs w:val="22"/>
        </w:rPr>
        <w:tab/>
      </w:r>
      <w:r w:rsidRPr="00751330">
        <w:rPr>
          <w:sz w:val="22"/>
          <w:szCs w:val="22"/>
        </w:rPr>
        <w:t xml:space="preserve">Occupational Exposure </w:t>
      </w:r>
      <w:r w:rsidR="001B0B7E" w:rsidRPr="00751330">
        <w:rPr>
          <w:sz w:val="22"/>
          <w:szCs w:val="22"/>
        </w:rPr>
        <w:t>during</w:t>
      </w:r>
      <w:r w:rsidRPr="00751330">
        <w:rPr>
          <w:sz w:val="22"/>
          <w:szCs w:val="22"/>
        </w:rPr>
        <w:t xml:space="preserve"> Extended Outages 12/31/91 </w:t>
      </w:r>
      <w:r w:rsidR="00F63674" w:rsidRPr="00751330">
        <w:rPr>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83746</w:t>
      </w:r>
      <w:r w:rsidR="0029354E" w:rsidRPr="00751330">
        <w:rPr>
          <w:sz w:val="22"/>
          <w:szCs w:val="22"/>
        </w:rPr>
        <w:tab/>
      </w:r>
      <w:r w:rsidRPr="00751330">
        <w:rPr>
          <w:sz w:val="22"/>
          <w:szCs w:val="22"/>
        </w:rPr>
        <w:tab/>
      </w:r>
      <w:r w:rsidR="00B63DAD">
        <w:rPr>
          <w:sz w:val="22"/>
          <w:szCs w:val="22"/>
        </w:rPr>
        <w:t xml:space="preserve">Part 52 </w:t>
      </w:r>
      <w:r w:rsidR="00C54B17" w:rsidRPr="00751330">
        <w:rPr>
          <w:sz w:val="22"/>
          <w:szCs w:val="22"/>
          <w:lang w:val="en-CA"/>
        </w:rPr>
        <w:fldChar w:fldCharType="begin"/>
      </w:r>
      <w:r w:rsidR="00C84EB0" w:rsidRPr="00751330">
        <w:rPr>
          <w:sz w:val="22"/>
          <w:szCs w:val="22"/>
          <w:lang w:val="en-CA"/>
        </w:rPr>
        <w:instrText xml:space="preserve"> SEQ CHAPTER \h \r 1</w:instrText>
      </w:r>
      <w:r w:rsidR="00C54B17" w:rsidRPr="00751330">
        <w:rPr>
          <w:sz w:val="22"/>
          <w:szCs w:val="22"/>
          <w:lang w:val="en-CA"/>
        </w:rPr>
        <w:fldChar w:fldCharType="end"/>
      </w:r>
      <w:r w:rsidR="00F12270" w:rsidRPr="00751330">
        <w:rPr>
          <w:sz w:val="22"/>
          <w:szCs w:val="22"/>
        </w:rPr>
        <w:t>Off</w:t>
      </w:r>
      <w:r w:rsidR="00C84EB0" w:rsidRPr="00751330">
        <w:rPr>
          <w:sz w:val="22"/>
          <w:szCs w:val="22"/>
        </w:rPr>
        <w:t>site Dose Calculation Manual</w:t>
      </w:r>
      <w:r w:rsidR="008D0250" w:rsidRPr="00751330">
        <w:rPr>
          <w:sz w:val="22"/>
          <w:szCs w:val="22"/>
        </w:rPr>
        <w:t xml:space="preserve"> (ODCM) 07/29/08 (08-021)</w:t>
      </w:r>
    </w:p>
    <w:p w:rsidR="003C3A9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83750</w:t>
      </w:r>
      <w:r w:rsidRPr="00751330">
        <w:rPr>
          <w:sz w:val="22"/>
          <w:szCs w:val="22"/>
        </w:rPr>
        <w:tab/>
      </w:r>
      <w:r w:rsidR="00F63674" w:rsidRPr="00751330">
        <w:rPr>
          <w:sz w:val="22"/>
          <w:szCs w:val="22"/>
        </w:rPr>
        <w:tab/>
      </w:r>
      <w:r w:rsidRPr="00751330">
        <w:rPr>
          <w:sz w:val="22"/>
          <w:szCs w:val="22"/>
        </w:rPr>
        <w:t>Occupation</w:t>
      </w:r>
      <w:r w:rsidR="00F63674" w:rsidRPr="00751330">
        <w:rPr>
          <w:sz w:val="22"/>
          <w:szCs w:val="22"/>
        </w:rPr>
        <w:t xml:space="preserve">al Radiation Exposure </w:t>
      </w:r>
      <w:r w:rsidR="002B4C02">
        <w:rPr>
          <w:sz w:val="22"/>
          <w:szCs w:val="22"/>
        </w:rPr>
        <w:t>11/14/19</w:t>
      </w:r>
      <w:r w:rsidR="00F63674" w:rsidRPr="00751330">
        <w:rPr>
          <w:sz w:val="22"/>
          <w:szCs w:val="22"/>
        </w:rPr>
        <w:t xml:space="preserve"> (</w:t>
      </w:r>
      <w:r w:rsidR="002B4C02">
        <w:rPr>
          <w:sz w:val="22"/>
          <w:szCs w:val="22"/>
        </w:rPr>
        <w:t>19</w:t>
      </w:r>
      <w:r w:rsidR="00F63674" w:rsidRPr="00751330">
        <w:rPr>
          <w:sz w:val="22"/>
          <w:szCs w:val="22"/>
        </w:rPr>
        <w:t>-0</w:t>
      </w:r>
      <w:r w:rsidR="002B4C02">
        <w:rPr>
          <w:sz w:val="22"/>
          <w:szCs w:val="22"/>
        </w:rPr>
        <w:t>36</w:t>
      </w:r>
      <w:r w:rsidR="00F63674"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83801</w:t>
      </w:r>
      <w:r w:rsidR="00F63674" w:rsidRPr="00751330">
        <w:rPr>
          <w:sz w:val="22"/>
          <w:szCs w:val="22"/>
        </w:rPr>
        <w:tab/>
      </w:r>
      <w:r w:rsidRPr="00751330">
        <w:rPr>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06940">
        <w:rPr>
          <w:sz w:val="22"/>
          <w:szCs w:val="22"/>
        </w:rPr>
        <w:tab/>
      </w:r>
      <w:r w:rsidR="00E06940">
        <w:rPr>
          <w:sz w:val="22"/>
          <w:szCs w:val="22"/>
        </w:rPr>
        <w:tab/>
        <w:t xml:space="preserve">Shutdown Reactors </w:t>
      </w:r>
      <w:r w:rsidR="009D6B49">
        <w:rPr>
          <w:sz w:val="22"/>
          <w:szCs w:val="22"/>
        </w:rPr>
        <w:t>11/26/19</w:t>
      </w:r>
      <w:r w:rsidR="00E06940">
        <w:rPr>
          <w:sz w:val="22"/>
          <w:szCs w:val="22"/>
        </w:rPr>
        <w:t xml:space="preserve"> (1</w:t>
      </w:r>
      <w:r w:rsidR="009D6B49">
        <w:rPr>
          <w:sz w:val="22"/>
          <w:szCs w:val="22"/>
        </w:rPr>
        <w:t>9</w:t>
      </w:r>
      <w:r w:rsidR="00E06940">
        <w:rPr>
          <w:sz w:val="22"/>
          <w:szCs w:val="22"/>
        </w:rPr>
        <w:t>-0</w:t>
      </w:r>
      <w:r w:rsidR="009D6B49">
        <w:rPr>
          <w:sz w:val="22"/>
          <w:szCs w:val="22"/>
        </w:rPr>
        <w:t>3</w:t>
      </w:r>
      <w:r w:rsidR="00E06940">
        <w:rPr>
          <w:sz w:val="22"/>
          <w:szCs w:val="22"/>
        </w:rPr>
        <w:t>8</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83822</w:t>
      </w:r>
      <w:r w:rsidR="00F63674" w:rsidRPr="00751330">
        <w:rPr>
          <w:sz w:val="22"/>
          <w:szCs w:val="22"/>
        </w:rPr>
        <w:tab/>
      </w:r>
      <w:r w:rsidRPr="00751330">
        <w:rPr>
          <w:sz w:val="22"/>
          <w:szCs w:val="22"/>
        </w:rPr>
        <w:tab/>
        <w:t>Radiation Protection 09/07/00 (00-016)</w:t>
      </w:r>
    </w:p>
    <w:p w:rsidR="00A3339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83890</w:t>
      </w:r>
      <w:r w:rsidR="00F63674" w:rsidRPr="00751330">
        <w:rPr>
          <w:sz w:val="22"/>
          <w:szCs w:val="22"/>
        </w:rPr>
        <w:tab/>
      </w:r>
      <w:r w:rsidRPr="00751330">
        <w:rPr>
          <w:sz w:val="22"/>
          <w:szCs w:val="22"/>
        </w:rPr>
        <w:tab/>
      </w:r>
      <w:r w:rsidR="00F63674" w:rsidRPr="00751330">
        <w:rPr>
          <w:sz w:val="22"/>
          <w:szCs w:val="22"/>
        </w:rPr>
        <w:t xml:space="preserve">Closeout Inspection and Survey </w:t>
      </w:r>
      <w:r w:rsidRPr="00751330">
        <w:rPr>
          <w:sz w:val="22"/>
          <w:szCs w:val="22"/>
        </w:rPr>
        <w:t>05/01/03 (03-013)</w:t>
      </w:r>
    </w:p>
    <w:p w:rsidR="002B4C02" w:rsidRDefault="002B4C02"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2B4C02" w:rsidRDefault="002B4C02"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8400</w:t>
      </w:r>
      <w:r w:rsidRPr="00751330">
        <w:rPr>
          <w:sz w:val="22"/>
          <w:szCs w:val="22"/>
        </w:rPr>
        <w:tab/>
      </w:r>
      <w:r w:rsidRPr="00751330">
        <w:rPr>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84100</w:t>
      </w:r>
      <w:r w:rsidR="007500A5" w:rsidRPr="00751330">
        <w:rPr>
          <w:sz w:val="22"/>
          <w:szCs w:val="22"/>
        </w:rPr>
        <w:tab/>
      </w:r>
      <w:r w:rsidRPr="00751330">
        <w:rPr>
          <w:sz w:val="22"/>
          <w:szCs w:val="22"/>
        </w:rPr>
        <w:tab/>
        <w:t xml:space="preserve">Special Nuclear Material Inspections </w:t>
      </w:r>
      <w:proofErr w:type="gramStart"/>
      <w:r w:rsidRPr="00751330">
        <w:rPr>
          <w:sz w:val="22"/>
          <w:szCs w:val="22"/>
        </w:rPr>
        <w:t>At</w:t>
      </w:r>
      <w:proofErr w:type="gramEnd"/>
      <w:r w:rsidRPr="00751330">
        <w:rPr>
          <w:sz w:val="22"/>
          <w:szCs w:val="22"/>
        </w:rPr>
        <w:t xml:space="preserve">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Waste Disposal Facilities </w:t>
      </w:r>
      <w:proofErr w:type="gramStart"/>
      <w:r w:rsidRPr="00751330">
        <w:rPr>
          <w:sz w:val="22"/>
          <w:szCs w:val="22"/>
        </w:rPr>
        <w:t>In</w:t>
      </w:r>
      <w:proofErr w:type="gramEnd"/>
      <w:r w:rsidRPr="00751330">
        <w:rPr>
          <w:sz w:val="22"/>
          <w:szCs w:val="22"/>
        </w:rPr>
        <w:t xml:space="preserve">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84101</w:t>
      </w:r>
      <w:r w:rsidR="007500A5" w:rsidRPr="00751330">
        <w:rPr>
          <w:sz w:val="22"/>
          <w:szCs w:val="22"/>
        </w:rPr>
        <w:tab/>
      </w:r>
      <w:r w:rsidRPr="00751330">
        <w:rPr>
          <w:sz w:val="22"/>
          <w:szCs w:val="22"/>
        </w:rPr>
        <w:tab/>
        <w:t>Radioactive Waste Managemen</w:t>
      </w:r>
      <w:r w:rsidR="007500A5" w:rsidRPr="00751330">
        <w:rPr>
          <w:sz w:val="22"/>
          <w:szCs w:val="22"/>
        </w:rPr>
        <w:t>t 12/30/91 (91-022)</w:t>
      </w:r>
    </w:p>
    <w:p w:rsidR="00B24B51" w:rsidRDefault="003C3A98"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780F2F" w:rsidRPr="00751330">
        <w:rPr>
          <w:sz w:val="22"/>
          <w:szCs w:val="22"/>
        </w:rPr>
        <w:t>84522</w:t>
      </w:r>
      <w:r w:rsidR="00780F2F" w:rsidRPr="00751330">
        <w:rPr>
          <w:sz w:val="22"/>
          <w:szCs w:val="22"/>
        </w:rPr>
        <w:tab/>
      </w:r>
      <w:r w:rsidR="00780F2F" w:rsidRPr="00751330">
        <w:rPr>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84525</w:t>
      </w:r>
      <w:r w:rsidRPr="00751330">
        <w:rPr>
          <w:sz w:val="22"/>
          <w:szCs w:val="22"/>
        </w:rPr>
        <w:tab/>
      </w:r>
      <w:r w:rsidRPr="00751330">
        <w:rPr>
          <w:sz w:val="22"/>
          <w:szCs w:val="22"/>
        </w:rPr>
        <w:tab/>
        <w:t xml:space="preserve">Quality Assurance and Confirmatory Measurements for </w:t>
      </w:r>
      <w:proofErr w:type="gramStart"/>
      <w:r w:rsidRPr="00751330">
        <w:rPr>
          <w:sz w:val="22"/>
          <w:szCs w:val="22"/>
        </w:rPr>
        <w:t>In</w:t>
      </w:r>
      <w:proofErr w:type="gramEnd"/>
      <w:r w:rsidRPr="00751330">
        <w:rPr>
          <w:sz w:val="22"/>
          <w:szCs w:val="22"/>
        </w:rPr>
        <w:noBreakHyphen/>
        <w:t>Plant Radiochemical Analysis (Preoperational and Supplemental</w:t>
      </w:r>
      <w:r w:rsidR="002F3FF5" w:rsidRPr="00751330">
        <w:rPr>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2F3FF5" w:rsidRPr="00751330">
        <w:rPr>
          <w:sz w:val="22"/>
          <w:szCs w:val="22"/>
        </w:rPr>
        <w:t>5</w:t>
      </w:r>
      <w:r w:rsidR="00780F2F" w:rsidRPr="00751330">
        <w:rPr>
          <w:sz w:val="22"/>
          <w:szCs w:val="22"/>
        </w:rPr>
        <w:t>/23/85 (reactivated 08-032)</w:t>
      </w:r>
    </w:p>
    <w:p w:rsidR="00A3339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84526</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Radwaste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84527</w:t>
      </w:r>
      <w:r w:rsidRPr="00751330">
        <w:rPr>
          <w:sz w:val="22"/>
          <w:szCs w:val="22"/>
        </w:rPr>
        <w:tab/>
      </w:r>
      <w:r w:rsidRPr="00751330">
        <w:rPr>
          <w:sz w:val="22"/>
          <w:szCs w:val="22"/>
        </w:rPr>
        <w:tab/>
        <w:t>Part 52</w:t>
      </w:r>
      <w:r w:rsidR="00756B24" w:rsidRPr="00751330">
        <w:rPr>
          <w:sz w:val="22"/>
          <w:szCs w:val="22"/>
        </w:rPr>
        <w:t>,</w:t>
      </w:r>
      <w:r w:rsidRPr="00751330">
        <w:rPr>
          <w:sz w:val="22"/>
          <w:szCs w:val="22"/>
        </w:rPr>
        <w:t xml:space="preserve"> Solid Waste Management System</w:t>
      </w:r>
      <w:r w:rsidR="0072743E" w:rsidRPr="00751330">
        <w:rPr>
          <w:sz w:val="22"/>
          <w:szCs w:val="22"/>
        </w:rPr>
        <w:t xml:space="preserve"> 07/01/08 (08-019)</w:t>
      </w:r>
    </w:p>
    <w:p w:rsidR="00AE440D" w:rsidRPr="00751330" w:rsidRDefault="0058603B" w:rsidP="00AE440D">
      <w:pPr>
        <w:ind w:left="2160" w:hanging="1440"/>
        <w:rPr>
          <w:sz w:val="22"/>
          <w:szCs w:val="22"/>
        </w:rPr>
      </w:pPr>
      <w:r w:rsidRPr="00751330">
        <w:rPr>
          <w:sz w:val="22"/>
          <w:szCs w:val="22"/>
        </w:rPr>
        <w:t>84528</w:t>
      </w:r>
      <w:r w:rsidRPr="00751330">
        <w:rPr>
          <w:sz w:val="22"/>
          <w:szCs w:val="22"/>
        </w:rPr>
        <w:tab/>
        <w:t xml:space="preserve">Part 52 Liquid Waste Management </w:t>
      </w:r>
      <w:r w:rsidR="005659B7">
        <w:rPr>
          <w:sz w:val="22"/>
          <w:szCs w:val="22"/>
        </w:rPr>
        <w:t>Program</w:t>
      </w:r>
      <w:r w:rsidRPr="00751330">
        <w:rPr>
          <w:sz w:val="22"/>
          <w:szCs w:val="22"/>
        </w:rPr>
        <w:t xml:space="preserve"> </w:t>
      </w:r>
      <w:r w:rsidR="008F7D99">
        <w:rPr>
          <w:sz w:val="22"/>
          <w:szCs w:val="22"/>
        </w:rPr>
        <w:t>10/19/16 (16-027)</w:t>
      </w:r>
    </w:p>
    <w:p w:rsidR="00AE440D" w:rsidRDefault="00AE440D" w:rsidP="00780F2F">
      <w:pPr>
        <w:ind w:left="2160" w:hanging="1440"/>
        <w:rPr>
          <w:sz w:val="22"/>
          <w:szCs w:val="22"/>
        </w:rPr>
      </w:pPr>
      <w:r w:rsidRPr="00751330">
        <w:rPr>
          <w:sz w:val="22"/>
          <w:szCs w:val="22"/>
        </w:rPr>
        <w:t>84529</w:t>
      </w:r>
      <w:r w:rsidRPr="00751330">
        <w:rPr>
          <w:sz w:val="22"/>
          <w:szCs w:val="22"/>
        </w:rPr>
        <w:tab/>
        <w:t xml:space="preserve">Part 52, Gaseous Waste Management </w:t>
      </w:r>
      <w:r w:rsidR="005659B7">
        <w:rPr>
          <w:sz w:val="22"/>
          <w:szCs w:val="22"/>
        </w:rPr>
        <w:t>Program</w:t>
      </w:r>
      <w:r w:rsidRPr="00751330">
        <w:rPr>
          <w:sz w:val="22"/>
          <w:szCs w:val="22"/>
        </w:rPr>
        <w:t xml:space="preserve"> </w:t>
      </w:r>
      <w:r w:rsidR="008F7D99">
        <w:rPr>
          <w:sz w:val="22"/>
          <w:szCs w:val="22"/>
        </w:rPr>
        <w:t>10/19/16 (16-027)</w:t>
      </w:r>
    </w:p>
    <w:p w:rsidR="001E55B9" w:rsidRPr="00751330" w:rsidRDefault="001E55B9" w:rsidP="00780F2F">
      <w:pPr>
        <w:ind w:left="2160" w:hanging="144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lastRenderedPageBreak/>
        <w:t>84750</w:t>
      </w:r>
      <w:r w:rsidR="007500A5" w:rsidRPr="00751330">
        <w:rPr>
          <w:sz w:val="22"/>
          <w:szCs w:val="22"/>
        </w:rPr>
        <w:tab/>
      </w:r>
      <w:r w:rsidRPr="00751330">
        <w:rPr>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Monitoring </w:t>
      </w:r>
      <w:r w:rsidR="002B4C02">
        <w:rPr>
          <w:sz w:val="22"/>
          <w:szCs w:val="22"/>
        </w:rPr>
        <w:t>11/14/19</w:t>
      </w:r>
      <w:r w:rsidRPr="00751330">
        <w:rPr>
          <w:sz w:val="22"/>
          <w:szCs w:val="22"/>
        </w:rPr>
        <w:t xml:space="preserve"> (</w:t>
      </w:r>
      <w:r w:rsidR="002B4C02">
        <w:rPr>
          <w:sz w:val="22"/>
          <w:szCs w:val="22"/>
        </w:rPr>
        <w:t>19</w:t>
      </w:r>
      <w:r w:rsidRPr="00751330">
        <w:rPr>
          <w:sz w:val="22"/>
          <w:szCs w:val="22"/>
        </w:rPr>
        <w:t>-0</w:t>
      </w:r>
      <w:r w:rsidR="002B4C02">
        <w:rPr>
          <w:sz w:val="22"/>
          <w:szCs w:val="22"/>
        </w:rPr>
        <w:t>36</w:t>
      </w:r>
      <w:r w:rsidRPr="00751330">
        <w:rPr>
          <w:sz w:val="22"/>
          <w:szCs w:val="22"/>
        </w:rPr>
        <w:t>)</w:t>
      </w:r>
    </w:p>
    <w:p w:rsidR="003C3A98" w:rsidRPr="00751330" w:rsidRDefault="003C3A98" w:rsidP="00725AF1">
      <w:pPr>
        <w:ind w:left="2160" w:hanging="1440"/>
        <w:rPr>
          <w:color w:val="000000"/>
          <w:sz w:val="22"/>
          <w:szCs w:val="22"/>
        </w:rPr>
      </w:pPr>
      <w:r w:rsidRPr="00751330">
        <w:rPr>
          <w:color w:val="000000"/>
          <w:sz w:val="22"/>
          <w:szCs w:val="22"/>
        </w:rPr>
        <w:t>84850</w:t>
      </w:r>
      <w:r w:rsidR="007500A5" w:rsidRPr="00751330">
        <w:rPr>
          <w:color w:val="000000"/>
          <w:sz w:val="22"/>
          <w:szCs w:val="22"/>
        </w:rPr>
        <w:tab/>
      </w:r>
      <w:r w:rsidRPr="00751330">
        <w:rPr>
          <w:color w:val="000000"/>
          <w:sz w:val="22"/>
          <w:szCs w:val="22"/>
        </w:rPr>
        <w:t>Radioactive Waste Management - Inspection of Waste</w:t>
      </w:r>
      <w:r w:rsidR="00725AF1" w:rsidRPr="00751330">
        <w:rPr>
          <w:color w:val="000000"/>
          <w:sz w:val="22"/>
          <w:szCs w:val="22"/>
        </w:rPr>
        <w:t xml:space="preserve"> </w:t>
      </w:r>
      <w:r w:rsidRPr="00751330">
        <w:rPr>
          <w:color w:val="000000"/>
          <w:sz w:val="22"/>
          <w:szCs w:val="22"/>
        </w:rPr>
        <w:t xml:space="preserve">Generator Requirements of 10 CFR 20 and 10 CFR 61 </w:t>
      </w:r>
      <w:r w:rsidR="003507F0" w:rsidRPr="00751330">
        <w:rPr>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84900</w:t>
      </w:r>
      <w:r w:rsidR="007500A5" w:rsidRPr="00751330">
        <w:rPr>
          <w:sz w:val="22"/>
          <w:szCs w:val="22"/>
        </w:rPr>
        <w:tab/>
      </w:r>
      <w:r w:rsidRPr="00751330">
        <w:rPr>
          <w:sz w:val="22"/>
          <w:szCs w:val="22"/>
        </w:rPr>
        <w:tab/>
        <w:t xml:space="preserve">Low-Level Radioactive Waste Storage </w:t>
      </w:r>
      <w:r w:rsidR="003507F0" w:rsidRPr="00751330">
        <w:rPr>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780F2F" w:rsidRPr="00751330">
        <w:rPr>
          <w:sz w:val="22"/>
          <w:szCs w:val="22"/>
        </w:rPr>
        <w:t>(Preoperational and Supplemental)</w:t>
      </w:r>
    </w:p>
    <w:p w:rsidR="0018577B" w:rsidRDefault="0018577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8577B" w:rsidRPr="00751330" w:rsidRDefault="0018577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A75927">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800"/>
        <w:rPr>
          <w:sz w:val="22"/>
          <w:szCs w:val="22"/>
          <w:u w:val="single"/>
        </w:rPr>
      </w:pPr>
      <w:r w:rsidRPr="00751330">
        <w:rPr>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rPr>
      </w:pPr>
    </w:p>
    <w:p w:rsidR="003C3A98" w:rsidRPr="00751330" w:rsidRDefault="003C3A98" w:rsidP="00725AF1">
      <w:pPr>
        <w:ind w:left="2160" w:hanging="1440"/>
        <w:rPr>
          <w:color w:val="000000"/>
          <w:sz w:val="22"/>
          <w:szCs w:val="22"/>
        </w:rPr>
      </w:pPr>
      <w:r w:rsidRPr="00751330">
        <w:rPr>
          <w:color w:val="000000"/>
          <w:sz w:val="22"/>
          <w:szCs w:val="22"/>
        </w:rPr>
        <w:t>85102</w:t>
      </w:r>
      <w:r w:rsidRPr="00751330">
        <w:rPr>
          <w:color w:val="000000"/>
          <w:sz w:val="22"/>
          <w:szCs w:val="22"/>
        </w:rPr>
        <w:tab/>
        <w:t>Material Con</w:t>
      </w:r>
      <w:r w:rsidR="007500A5" w:rsidRPr="00751330">
        <w:rPr>
          <w:color w:val="000000"/>
          <w:sz w:val="22"/>
          <w:szCs w:val="22"/>
        </w:rPr>
        <w:t xml:space="preserve">trol and Accounting - Reactors </w:t>
      </w:r>
      <w:r w:rsidRPr="00751330">
        <w:rPr>
          <w:color w:val="000000"/>
          <w:sz w:val="22"/>
          <w:szCs w:val="22"/>
        </w:rPr>
        <w:t>03/29/85</w:t>
      </w:r>
      <w:r w:rsidR="00725AF1" w:rsidRPr="00751330">
        <w:rPr>
          <w:color w:val="000000"/>
          <w:sz w:val="22"/>
          <w:szCs w:val="22"/>
        </w:rPr>
        <w:t xml:space="preserve"> </w:t>
      </w:r>
      <w:r w:rsidRPr="00751330">
        <w:rPr>
          <w:color w:val="000000"/>
          <w:sz w:val="22"/>
          <w:szCs w:val="22"/>
        </w:rPr>
        <w:t>(85-10)</w:t>
      </w:r>
    </w:p>
    <w:p w:rsidR="007C3A9D" w:rsidRDefault="001F033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85103</w:t>
      </w:r>
      <w:r w:rsidR="007C3A9D">
        <w:rPr>
          <w:sz w:val="22"/>
          <w:szCs w:val="22"/>
        </w:rPr>
        <w:tab/>
      </w:r>
      <w:r w:rsidR="007C3A9D">
        <w:rPr>
          <w:sz w:val="22"/>
          <w:szCs w:val="22"/>
        </w:rPr>
        <w:tab/>
      </w:r>
      <w:r w:rsidR="007C3A9D" w:rsidRPr="00F131C9">
        <w:rPr>
          <w:sz w:val="22"/>
          <w:szCs w:val="22"/>
        </w:rPr>
        <w:t>Material</w:t>
      </w:r>
      <w:r w:rsidR="00652236">
        <w:rPr>
          <w:sz w:val="22"/>
          <w:szCs w:val="22"/>
        </w:rPr>
        <w:t xml:space="preserve"> Control and Accounting at</w:t>
      </w:r>
      <w:r w:rsidR="007C3A9D" w:rsidRPr="00F131C9">
        <w:rPr>
          <w:sz w:val="22"/>
          <w:szCs w:val="22"/>
        </w:rPr>
        <w:t xml:space="preserve"> Decommissioning Power Reactors</w:t>
      </w:r>
    </w:p>
    <w:p w:rsidR="00652236" w:rsidRDefault="006522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07/03/18 (18-019)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85200</w:t>
      </w:r>
      <w:r w:rsidR="007500A5" w:rsidRPr="00751330">
        <w:rPr>
          <w:sz w:val="22"/>
          <w:szCs w:val="22"/>
        </w:rPr>
        <w:tab/>
      </w:r>
      <w:r w:rsidRPr="00751330">
        <w:rPr>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007500A5" w:rsidRPr="00751330">
        <w:rPr>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85203</w:t>
      </w:r>
      <w:r w:rsidR="007500A5" w:rsidRPr="00751330">
        <w:rPr>
          <w:sz w:val="22"/>
          <w:szCs w:val="22"/>
        </w:rPr>
        <w:tab/>
      </w:r>
      <w:r w:rsidRPr="00751330">
        <w:rPr>
          <w:sz w:val="22"/>
          <w:szCs w:val="22"/>
        </w:rPr>
        <w:tab/>
      </w:r>
      <w:r w:rsidR="004B537B" w:rsidRPr="00751330">
        <w:rPr>
          <w:sz w:val="22"/>
          <w:szCs w:val="22"/>
        </w:rPr>
        <w:t xml:space="preserve">Management Structure and Controls </w:t>
      </w:r>
      <w:r w:rsidR="00CB236D">
        <w:rPr>
          <w:sz w:val="22"/>
          <w:szCs w:val="22"/>
        </w:rPr>
        <w:t>08/10/16 (16-020</w:t>
      </w:r>
      <w:r w:rsidR="004B537B" w:rsidRPr="00751330">
        <w:rPr>
          <w:sz w:val="22"/>
          <w:szCs w:val="22"/>
        </w:rPr>
        <w:t>)</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color w:val="000000"/>
          <w:sz w:val="22"/>
          <w:szCs w:val="22"/>
        </w:rPr>
        <w:tab/>
      </w:r>
      <w:r w:rsidR="003C3A98" w:rsidRPr="00751330">
        <w:rPr>
          <w:color w:val="000000"/>
          <w:sz w:val="22"/>
          <w:szCs w:val="22"/>
        </w:rPr>
        <w:t>85205</w:t>
      </w:r>
      <w:r w:rsidR="007500A5" w:rsidRPr="00751330">
        <w:rPr>
          <w:color w:val="000000"/>
          <w:sz w:val="22"/>
          <w:szCs w:val="22"/>
        </w:rPr>
        <w:tab/>
      </w:r>
      <w:r w:rsidRPr="00751330">
        <w:rPr>
          <w:color w:val="000000"/>
          <w:sz w:val="22"/>
          <w:szCs w:val="22"/>
        </w:rPr>
        <w:tab/>
      </w:r>
      <w:r w:rsidR="003C3A98" w:rsidRPr="00751330">
        <w:rPr>
          <w:color w:val="000000"/>
          <w:sz w:val="22"/>
          <w:szCs w:val="22"/>
        </w:rPr>
        <w:t>Facility Op</w:t>
      </w:r>
      <w:r w:rsidR="007500A5" w:rsidRPr="00751330">
        <w:rPr>
          <w:color w:val="000000"/>
          <w:sz w:val="22"/>
          <w:szCs w:val="22"/>
        </w:rPr>
        <w:t xml:space="preserve">erations and Internal Controls </w:t>
      </w:r>
      <w:r w:rsidR="00CB236D">
        <w:rPr>
          <w:sz w:val="22"/>
          <w:szCs w:val="22"/>
        </w:rPr>
        <w:t>08/10/16 (16-020</w:t>
      </w:r>
      <w:r w:rsidR="00CB236D" w:rsidRPr="00751330">
        <w:rPr>
          <w:sz w:val="22"/>
          <w:szCs w:val="22"/>
        </w:rPr>
        <w:t>)</w:t>
      </w:r>
    </w:p>
    <w:p w:rsidR="003C3A98" w:rsidRPr="00751330" w:rsidRDefault="003C3A98" w:rsidP="004B537B">
      <w:pPr>
        <w:ind w:left="2160" w:hanging="1440"/>
        <w:rPr>
          <w:sz w:val="22"/>
          <w:szCs w:val="22"/>
        </w:rPr>
      </w:pPr>
      <w:r w:rsidRPr="00751330">
        <w:rPr>
          <w:sz w:val="22"/>
          <w:szCs w:val="22"/>
        </w:rPr>
        <w:t>85207</w:t>
      </w:r>
      <w:r w:rsidR="007A09D3" w:rsidRPr="00751330">
        <w:rPr>
          <w:sz w:val="22"/>
          <w:szCs w:val="22"/>
        </w:rPr>
        <w:tab/>
      </w:r>
      <w:r w:rsidR="007500A5" w:rsidRPr="00751330">
        <w:rPr>
          <w:sz w:val="22"/>
          <w:szCs w:val="22"/>
        </w:rPr>
        <w:t xml:space="preserve">Measurement Systems </w:t>
      </w:r>
      <w:r w:rsidRPr="00751330">
        <w:rPr>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85209</w:t>
      </w:r>
      <w:r w:rsidR="007500A5" w:rsidRPr="00751330">
        <w:rPr>
          <w:sz w:val="22"/>
          <w:szCs w:val="22"/>
        </w:rPr>
        <w:tab/>
      </w:r>
      <w:r w:rsidRPr="00751330">
        <w:rPr>
          <w:sz w:val="22"/>
          <w:szCs w:val="22"/>
        </w:rPr>
        <w:tab/>
        <w:t>Meas</w:t>
      </w:r>
      <w:r w:rsidR="007500A5" w:rsidRPr="00751330">
        <w:rPr>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85211</w:t>
      </w:r>
      <w:r w:rsidR="007500A5" w:rsidRPr="00751330">
        <w:rPr>
          <w:sz w:val="22"/>
          <w:szCs w:val="22"/>
        </w:rPr>
        <w:tab/>
      </w:r>
      <w:r w:rsidR="007500A5" w:rsidRPr="00751330">
        <w:rPr>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85303</w:t>
      </w:r>
      <w:r w:rsidR="007500A5" w:rsidRPr="00751330">
        <w:rPr>
          <w:sz w:val="22"/>
          <w:szCs w:val="22"/>
        </w:rPr>
        <w:tab/>
      </w:r>
      <w:r w:rsidRPr="00751330">
        <w:rPr>
          <w:sz w:val="22"/>
          <w:szCs w:val="22"/>
        </w:rPr>
        <w:tab/>
      </w:r>
      <w:r w:rsidR="004B537B" w:rsidRPr="00751330">
        <w:rPr>
          <w:sz w:val="22"/>
          <w:szCs w:val="22"/>
        </w:rPr>
        <w:t xml:space="preserve">Material Control and Accounting Management Structure and Personnel Training and Qualification </w:t>
      </w:r>
      <w:r w:rsidR="00CB236D">
        <w:rPr>
          <w:sz w:val="22"/>
          <w:szCs w:val="22"/>
        </w:rPr>
        <w:t>08/10/16 (16-020</w:t>
      </w:r>
      <w:r w:rsidR="00CB236D" w:rsidRPr="00751330">
        <w:rPr>
          <w:sz w:val="22"/>
          <w:szCs w:val="22"/>
        </w:rPr>
        <w:t>)</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85305</w:t>
      </w:r>
      <w:r w:rsidR="007500A5" w:rsidRPr="00751330">
        <w:rPr>
          <w:sz w:val="22"/>
          <w:szCs w:val="22"/>
        </w:rPr>
        <w:tab/>
      </w:r>
      <w:r w:rsidR="007500A5" w:rsidRPr="00751330">
        <w:rPr>
          <w:sz w:val="22"/>
          <w:szCs w:val="22"/>
        </w:rPr>
        <w:tab/>
      </w:r>
      <w:r w:rsidR="00022745" w:rsidRPr="00751330">
        <w:rPr>
          <w:sz w:val="22"/>
          <w:szCs w:val="22"/>
        </w:rPr>
        <w:t>Item Mon</w:t>
      </w:r>
      <w:r w:rsidR="007A09D3" w:rsidRPr="00751330">
        <w:rPr>
          <w:sz w:val="22"/>
          <w:szCs w:val="22"/>
        </w:rPr>
        <w:t>itoring</w:t>
      </w:r>
      <w:r w:rsidR="00AD3671">
        <w:rPr>
          <w:sz w:val="22"/>
          <w:szCs w:val="22"/>
        </w:rPr>
        <w:t xml:space="preserve"> 11/15/16</w:t>
      </w:r>
      <w:r w:rsidR="00016121" w:rsidRPr="00751330">
        <w:rPr>
          <w:sz w:val="22"/>
          <w:szCs w:val="22"/>
        </w:rPr>
        <w:t xml:space="preserve"> (1</w:t>
      </w:r>
      <w:r w:rsidR="00AD3671">
        <w:rPr>
          <w:sz w:val="22"/>
          <w:szCs w:val="22"/>
        </w:rPr>
        <w:t>6-030</w:t>
      </w:r>
      <w:r w:rsidR="00016121" w:rsidRPr="00751330">
        <w:rPr>
          <w:sz w:val="22"/>
          <w:szCs w:val="22"/>
        </w:rPr>
        <w:t>)</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85307</w:t>
      </w:r>
      <w:r w:rsidR="003C3A98" w:rsidRPr="00751330">
        <w:rPr>
          <w:sz w:val="22"/>
          <w:szCs w:val="22"/>
        </w:rPr>
        <w:tab/>
      </w:r>
      <w:r w:rsidR="007500A5" w:rsidRPr="00751330">
        <w:rPr>
          <w:sz w:val="22"/>
          <w:szCs w:val="22"/>
        </w:rPr>
        <w:tab/>
        <w:t xml:space="preserve">Process Monitoring </w:t>
      </w:r>
      <w:r w:rsidR="00AD3671">
        <w:rPr>
          <w:sz w:val="22"/>
          <w:szCs w:val="22"/>
        </w:rPr>
        <w:t>11/15/16 (16-030</w:t>
      </w:r>
      <w:r w:rsidR="008D50F4" w:rsidRPr="00751330">
        <w:rPr>
          <w:sz w:val="22"/>
          <w:szCs w:val="22"/>
        </w:rPr>
        <w:t>)</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85309</w:t>
      </w:r>
      <w:r w:rsidRPr="00751330">
        <w:rPr>
          <w:sz w:val="22"/>
          <w:szCs w:val="22"/>
        </w:rPr>
        <w:tab/>
      </w:r>
      <w:r w:rsidR="007500A5" w:rsidRPr="00751330">
        <w:rPr>
          <w:sz w:val="22"/>
          <w:szCs w:val="22"/>
        </w:rPr>
        <w:tab/>
      </w:r>
      <w:r w:rsidRPr="00751330">
        <w:rPr>
          <w:sz w:val="22"/>
          <w:szCs w:val="22"/>
        </w:rPr>
        <w:t>M</w:t>
      </w:r>
      <w:r w:rsidR="007500A5" w:rsidRPr="00751330">
        <w:rPr>
          <w:sz w:val="22"/>
          <w:szCs w:val="22"/>
        </w:rPr>
        <w:t xml:space="preserve">easurement Systems and Control </w:t>
      </w:r>
      <w:r w:rsidR="005F5A13" w:rsidRPr="00751330">
        <w:rPr>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85311</w:t>
      </w:r>
      <w:r w:rsidR="003C3A98" w:rsidRPr="00751330">
        <w:rPr>
          <w:sz w:val="22"/>
          <w:szCs w:val="22"/>
        </w:rPr>
        <w:tab/>
      </w:r>
      <w:r w:rsidR="007500A5" w:rsidRPr="00751330">
        <w:rPr>
          <w:sz w:val="22"/>
          <w:szCs w:val="22"/>
        </w:rPr>
        <w:tab/>
      </w:r>
      <w:r w:rsidRPr="00751330">
        <w:rPr>
          <w:sz w:val="22"/>
          <w:szCs w:val="22"/>
        </w:rPr>
        <w:t xml:space="preserve">Physical Inventory Program </w:t>
      </w:r>
      <w:r w:rsidR="00D74BE8" w:rsidRPr="00751330">
        <w:rPr>
          <w:sz w:val="22"/>
          <w:szCs w:val="22"/>
        </w:rPr>
        <w:t>11/15/10</w:t>
      </w:r>
      <w:r w:rsidRPr="00751330">
        <w:rPr>
          <w:sz w:val="22"/>
          <w:szCs w:val="22"/>
        </w:rPr>
        <w:t xml:space="preserve"> (10-</w:t>
      </w:r>
      <w:r w:rsidR="00D74BE8" w:rsidRPr="00751330">
        <w:rPr>
          <w:sz w:val="22"/>
          <w:szCs w:val="22"/>
        </w:rPr>
        <w:t>023</w:t>
      </w:r>
      <w:r w:rsidRPr="00751330">
        <w:rPr>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85313</w:t>
      </w:r>
      <w:r w:rsidRPr="00751330">
        <w:rPr>
          <w:sz w:val="22"/>
          <w:szCs w:val="22"/>
        </w:rPr>
        <w:tab/>
      </w:r>
      <w:r w:rsidR="007500A5" w:rsidRPr="00751330">
        <w:rPr>
          <w:sz w:val="22"/>
          <w:szCs w:val="22"/>
        </w:rPr>
        <w:tab/>
      </w:r>
      <w:r w:rsidR="00C94713" w:rsidRPr="00751330">
        <w:rPr>
          <w:sz w:val="22"/>
          <w:szCs w:val="22"/>
        </w:rPr>
        <w:t xml:space="preserve">Alarm Resolution Program </w:t>
      </w:r>
      <w:r w:rsidR="00AD3671">
        <w:rPr>
          <w:sz w:val="22"/>
          <w:szCs w:val="22"/>
        </w:rPr>
        <w:t>11/15/16 (16</w:t>
      </w:r>
      <w:r w:rsidR="00C94713" w:rsidRPr="00751330">
        <w:rPr>
          <w:sz w:val="22"/>
          <w:szCs w:val="22"/>
        </w:rPr>
        <w:t>-</w:t>
      </w:r>
      <w:r w:rsidR="00AD3671">
        <w:rPr>
          <w:sz w:val="22"/>
          <w:szCs w:val="22"/>
        </w:rPr>
        <w:t>030</w:t>
      </w:r>
      <w:r w:rsidR="00C94713" w:rsidRPr="00751330">
        <w:rPr>
          <w:sz w:val="22"/>
          <w:szCs w:val="22"/>
        </w:rPr>
        <w:t>)</w:t>
      </w:r>
    </w:p>
    <w:p w:rsidR="00A3339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85315</w:t>
      </w:r>
      <w:r w:rsidRPr="00751330">
        <w:rPr>
          <w:sz w:val="22"/>
          <w:szCs w:val="22"/>
        </w:rPr>
        <w:tab/>
      </w:r>
      <w:r w:rsidR="007500A5" w:rsidRPr="00751330">
        <w:rPr>
          <w:sz w:val="22"/>
          <w:szCs w:val="22"/>
        </w:rPr>
        <w:tab/>
        <w:t xml:space="preserve">Internal Control </w:t>
      </w:r>
      <w:r w:rsidR="00132B09" w:rsidRPr="00751330">
        <w:rPr>
          <w:sz w:val="22"/>
          <w:szCs w:val="22"/>
        </w:rPr>
        <w:t>12/21/2010 (10-027)</w:t>
      </w:r>
    </w:p>
    <w:p w:rsidR="00861303"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85401</w:t>
      </w:r>
      <w:r w:rsidRPr="00751330">
        <w:rPr>
          <w:sz w:val="22"/>
          <w:szCs w:val="22"/>
        </w:rPr>
        <w:tab/>
      </w:r>
      <w:r w:rsidR="00C84795" w:rsidRPr="00751330">
        <w:rPr>
          <w:sz w:val="22"/>
          <w:szCs w:val="22"/>
        </w:rPr>
        <w:tab/>
        <w:t>Management Structure</w:t>
      </w:r>
      <w:r w:rsidRPr="00751330">
        <w:rPr>
          <w:sz w:val="22"/>
          <w:szCs w:val="22"/>
        </w:rPr>
        <w:t xml:space="preserve"> </w:t>
      </w:r>
      <w:r w:rsidR="00AD3671">
        <w:rPr>
          <w:sz w:val="22"/>
          <w:szCs w:val="22"/>
        </w:rPr>
        <w:t>11/15/16 (16-030</w:t>
      </w:r>
      <w:r w:rsidR="00016121" w:rsidRPr="00751330">
        <w:rPr>
          <w:sz w:val="22"/>
          <w:szCs w:val="22"/>
        </w:rPr>
        <w:t>)</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85402</w:t>
      </w:r>
      <w:r w:rsidR="007500A5" w:rsidRPr="00751330">
        <w:rPr>
          <w:sz w:val="22"/>
          <w:szCs w:val="22"/>
        </w:rPr>
        <w:tab/>
      </w:r>
      <w:r w:rsidRPr="00751330">
        <w:rPr>
          <w:sz w:val="22"/>
          <w:szCs w:val="22"/>
        </w:rPr>
        <w:tab/>
        <w:t xml:space="preserve">Measurement </w:t>
      </w:r>
      <w:r w:rsidR="00612A20" w:rsidRPr="00751330">
        <w:rPr>
          <w:sz w:val="22"/>
          <w:szCs w:val="22"/>
        </w:rPr>
        <w:t>Program</w:t>
      </w:r>
      <w:r w:rsidRPr="00751330">
        <w:rPr>
          <w:sz w:val="22"/>
          <w:szCs w:val="22"/>
        </w:rPr>
        <w:t xml:space="preserve"> </w:t>
      </w:r>
      <w:r w:rsidR="005F5A13" w:rsidRPr="00751330">
        <w:rPr>
          <w:sz w:val="22"/>
          <w:szCs w:val="22"/>
        </w:rPr>
        <w:t>10/20/10 (10-021)</w:t>
      </w:r>
      <w:r w:rsidRPr="00751330">
        <w:rPr>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85403</w:t>
      </w:r>
      <w:r w:rsidR="003C3A98" w:rsidRPr="00751330">
        <w:rPr>
          <w:sz w:val="22"/>
          <w:szCs w:val="22"/>
        </w:rPr>
        <w:tab/>
      </w:r>
      <w:r w:rsidR="007500A5" w:rsidRPr="00751330">
        <w:rPr>
          <w:sz w:val="22"/>
          <w:szCs w:val="22"/>
        </w:rPr>
        <w:tab/>
      </w:r>
      <w:r w:rsidR="003C3A98" w:rsidRPr="00751330">
        <w:rPr>
          <w:sz w:val="22"/>
          <w:szCs w:val="22"/>
        </w:rPr>
        <w:t xml:space="preserve">Measurement Control Program </w:t>
      </w:r>
      <w:r w:rsidRPr="00751330">
        <w:rPr>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85404</w:t>
      </w:r>
      <w:r w:rsidR="007500A5" w:rsidRPr="00751330">
        <w:rPr>
          <w:sz w:val="22"/>
          <w:szCs w:val="22"/>
        </w:rPr>
        <w:tab/>
      </w:r>
      <w:r w:rsidRPr="00751330">
        <w:rPr>
          <w:sz w:val="22"/>
          <w:szCs w:val="22"/>
        </w:rPr>
        <w:tab/>
      </w:r>
      <w:r w:rsidR="00DF05B0" w:rsidRPr="00751330">
        <w:rPr>
          <w:sz w:val="22"/>
          <w:szCs w:val="22"/>
        </w:rPr>
        <w:t>Physical Inventory Program for Low En</w:t>
      </w:r>
      <w:r w:rsidR="003C00D0">
        <w:rPr>
          <w:sz w:val="22"/>
          <w:szCs w:val="22"/>
        </w:rPr>
        <w:t xml:space="preserve">riched Uranium Fuel Facilities </w:t>
      </w:r>
      <w:r w:rsidR="00D74BE8" w:rsidRPr="00751330">
        <w:rPr>
          <w:sz w:val="22"/>
          <w:szCs w:val="22"/>
        </w:rPr>
        <w:t>11/15/10</w:t>
      </w:r>
      <w:r w:rsidR="00DF05B0" w:rsidRPr="00751330">
        <w:rPr>
          <w:sz w:val="22"/>
          <w:szCs w:val="22"/>
        </w:rPr>
        <w:t xml:space="preserve"> (10-</w:t>
      </w:r>
      <w:r w:rsidR="00D74BE8" w:rsidRPr="00751330">
        <w:rPr>
          <w:sz w:val="22"/>
          <w:szCs w:val="22"/>
        </w:rPr>
        <w:t>023</w:t>
      </w:r>
      <w:r w:rsidR="00DF05B0" w:rsidRPr="00751330">
        <w:rPr>
          <w:sz w:val="22"/>
          <w:szCs w:val="22"/>
        </w:rPr>
        <w:t>)</w:t>
      </w:r>
      <w:r w:rsidRPr="00751330">
        <w:rPr>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85405</w:t>
      </w:r>
      <w:r w:rsidR="007500A5" w:rsidRPr="00751330">
        <w:rPr>
          <w:sz w:val="22"/>
          <w:szCs w:val="22"/>
        </w:rPr>
        <w:tab/>
      </w:r>
      <w:r w:rsidR="003C3A98" w:rsidRPr="00751330">
        <w:rPr>
          <w:sz w:val="22"/>
          <w:szCs w:val="22"/>
        </w:rPr>
        <w:tab/>
        <w:t xml:space="preserve">Item Control </w:t>
      </w:r>
      <w:r w:rsidR="00016121" w:rsidRPr="00751330">
        <w:rPr>
          <w:sz w:val="22"/>
          <w:szCs w:val="22"/>
        </w:rPr>
        <w:t>09/09/10 (10-019)</w:t>
      </w:r>
    </w:p>
    <w:p w:rsidR="00F131C9"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85406</w:t>
      </w:r>
      <w:r w:rsidRPr="00751330">
        <w:rPr>
          <w:sz w:val="22"/>
          <w:szCs w:val="22"/>
        </w:rPr>
        <w:tab/>
      </w:r>
      <w:r w:rsidR="00C94713" w:rsidRPr="00751330">
        <w:rPr>
          <w:sz w:val="22"/>
          <w:szCs w:val="22"/>
        </w:rPr>
        <w:tab/>
        <w:t xml:space="preserve">Resolution Program for Low Enriched Uranium Fuel Facilities </w:t>
      </w:r>
    </w:p>
    <w:p w:rsidR="00C94713" w:rsidRPr="00751330" w:rsidRDefault="00F131C9"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w:t>
      </w:r>
      <w:r w:rsidR="00D74BE8" w:rsidRPr="00751330">
        <w:rPr>
          <w:sz w:val="22"/>
          <w:szCs w:val="22"/>
        </w:rPr>
        <w:t>1/15/10</w:t>
      </w:r>
      <w:r w:rsidR="00C94713" w:rsidRPr="00751330">
        <w:rPr>
          <w:sz w:val="22"/>
          <w:szCs w:val="22"/>
        </w:rPr>
        <w:t xml:space="preserve"> (10-</w:t>
      </w:r>
      <w:r w:rsidR="00D74BE8" w:rsidRPr="00751330">
        <w:rPr>
          <w:sz w:val="22"/>
          <w:szCs w:val="22"/>
        </w:rPr>
        <w:t>023</w:t>
      </w:r>
      <w:r w:rsidR="00C94713" w:rsidRPr="00751330">
        <w:rPr>
          <w:sz w:val="22"/>
          <w:szCs w:val="22"/>
        </w:rPr>
        <w:t>)</w:t>
      </w:r>
    </w:p>
    <w:p w:rsidR="007C3A9D"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85407 </w:t>
      </w:r>
      <w:r w:rsidRPr="00751330">
        <w:rPr>
          <w:sz w:val="22"/>
          <w:szCs w:val="22"/>
        </w:rPr>
        <w:tab/>
        <w:t xml:space="preserve">Assessment Program </w:t>
      </w:r>
      <w:r w:rsidR="00C656EB" w:rsidRPr="00751330">
        <w:rPr>
          <w:sz w:val="22"/>
          <w:szCs w:val="22"/>
        </w:rPr>
        <w:t>11/29/10</w:t>
      </w:r>
      <w:r w:rsidR="0083680D" w:rsidRPr="00751330">
        <w:rPr>
          <w:sz w:val="22"/>
          <w:szCs w:val="22"/>
        </w:rPr>
        <w:t xml:space="preserve"> (10-024)</w:t>
      </w:r>
    </w:p>
    <w:p w:rsidR="00FD4BD5"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85408</w:t>
      </w:r>
      <w:r w:rsidR="00DF3AE5" w:rsidRPr="00751330">
        <w:rPr>
          <w:sz w:val="22"/>
          <w:szCs w:val="22"/>
        </w:rPr>
        <w:tab/>
      </w:r>
      <w:r w:rsidRPr="00751330">
        <w:rPr>
          <w:sz w:val="22"/>
          <w:szCs w:val="22"/>
        </w:rPr>
        <w:t xml:space="preserve">Recordkeeping </w:t>
      </w:r>
      <w:r w:rsidR="00C656EB" w:rsidRPr="00751330">
        <w:rPr>
          <w:sz w:val="22"/>
          <w:szCs w:val="22"/>
        </w:rPr>
        <w:t>11/29/10</w:t>
      </w:r>
      <w:r w:rsidR="0083680D" w:rsidRPr="00751330">
        <w:rPr>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85420</w:t>
      </w:r>
      <w:r w:rsidR="00DF3AE5" w:rsidRPr="00751330">
        <w:rPr>
          <w:sz w:val="22"/>
          <w:szCs w:val="22"/>
        </w:rPr>
        <w:tab/>
      </w:r>
      <w:r w:rsidRPr="00751330">
        <w:rPr>
          <w:sz w:val="22"/>
          <w:szCs w:val="22"/>
        </w:rPr>
        <w:tab/>
        <w:t>Inspection of IAEA Safeguards for Inspectors at Power</w:t>
      </w:r>
    </w:p>
    <w:p w:rsidR="003C3A9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Reactors 06/22/88 </w:t>
      </w:r>
      <w:r w:rsidR="00C84795" w:rsidRPr="00751330">
        <w:rPr>
          <w:sz w:val="22"/>
          <w:szCs w:val="22"/>
        </w:rPr>
        <w:t>(88-</w:t>
      </w:r>
      <w:r w:rsidR="00677A1F">
        <w:rPr>
          <w:sz w:val="22"/>
          <w:szCs w:val="22"/>
        </w:rPr>
        <w:t>0</w:t>
      </w:r>
      <w:r w:rsidR="00C84795" w:rsidRPr="00751330">
        <w:rPr>
          <w:sz w:val="22"/>
          <w:szCs w:val="22"/>
        </w:rPr>
        <w:t>07)</w:t>
      </w:r>
    </w:p>
    <w:p w:rsidR="002B4C02" w:rsidRPr="00751330" w:rsidRDefault="002B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85501</w:t>
      </w:r>
      <w:r w:rsidR="00DF3AE5" w:rsidRPr="00751330">
        <w:rPr>
          <w:sz w:val="22"/>
          <w:szCs w:val="22"/>
        </w:rPr>
        <w:tab/>
      </w:r>
      <w:r w:rsidRPr="00751330">
        <w:rPr>
          <w:sz w:val="22"/>
          <w:szCs w:val="22"/>
        </w:rPr>
        <w:tab/>
      </w:r>
      <w:r w:rsidR="005D0E45" w:rsidRPr="00751330">
        <w:rPr>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74BE8" w:rsidRPr="00751330">
        <w:rPr>
          <w:sz w:val="22"/>
          <w:szCs w:val="22"/>
        </w:rPr>
        <w:t>11/15/10</w:t>
      </w:r>
      <w:r w:rsidR="005D0E45" w:rsidRPr="00751330">
        <w:rPr>
          <w:sz w:val="22"/>
          <w:szCs w:val="22"/>
        </w:rPr>
        <w:t xml:space="preserve"> (10-</w:t>
      </w:r>
      <w:r w:rsidR="00D74BE8" w:rsidRPr="00751330">
        <w:rPr>
          <w:sz w:val="22"/>
          <w:szCs w:val="22"/>
        </w:rPr>
        <w:t>023</w:t>
      </w:r>
      <w:r w:rsidR="005D0E45" w:rsidRPr="00751330">
        <w:rPr>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85502</w:t>
      </w:r>
      <w:r w:rsidR="00DF3AE5" w:rsidRPr="00751330">
        <w:rPr>
          <w:sz w:val="22"/>
          <w:szCs w:val="22"/>
        </w:rPr>
        <w:tab/>
      </w:r>
      <w:r w:rsidRPr="00751330">
        <w:rPr>
          <w:sz w:val="22"/>
          <w:szCs w:val="22"/>
        </w:rPr>
        <w:tab/>
      </w:r>
      <w:r w:rsidR="004576A1" w:rsidRPr="00751330">
        <w:rPr>
          <w:sz w:val="22"/>
          <w:szCs w:val="22"/>
        </w:rPr>
        <w:t xml:space="preserve">Detection Program for Uranium Enrichment Facilities </w:t>
      </w:r>
      <w:r w:rsidR="00F131C9">
        <w:rPr>
          <w:sz w:val="22"/>
          <w:szCs w:val="22"/>
        </w:rPr>
        <w:t>12/21/</w:t>
      </w:r>
      <w:r w:rsidR="00132B09" w:rsidRPr="00751330">
        <w:rPr>
          <w:sz w:val="22"/>
          <w:szCs w:val="22"/>
        </w:rPr>
        <w:t>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85503</w:t>
      </w:r>
      <w:r w:rsidR="00DF3AE5" w:rsidRPr="00751330">
        <w:rPr>
          <w:sz w:val="22"/>
          <w:szCs w:val="22"/>
        </w:rPr>
        <w:tab/>
      </w:r>
      <w:r w:rsidRPr="00751330">
        <w:rPr>
          <w:sz w:val="22"/>
          <w:szCs w:val="22"/>
        </w:rPr>
        <w:tab/>
      </w:r>
      <w:r w:rsidR="003934B7" w:rsidRPr="00751330">
        <w:rPr>
          <w:sz w:val="22"/>
          <w:szCs w:val="22"/>
        </w:rPr>
        <w:t xml:space="preserve">Resolution Program for Uranium Enrichment Facilities </w:t>
      </w:r>
    </w:p>
    <w:p w:rsidR="00A3339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74BE8" w:rsidRPr="00751330">
        <w:rPr>
          <w:sz w:val="22"/>
          <w:szCs w:val="22"/>
        </w:rPr>
        <w:t>11/15/10</w:t>
      </w:r>
      <w:r>
        <w:rPr>
          <w:sz w:val="22"/>
          <w:szCs w:val="22"/>
        </w:rPr>
        <w:t xml:space="preserve"> </w:t>
      </w:r>
      <w:r w:rsidR="003934B7" w:rsidRPr="00751330">
        <w:rPr>
          <w:sz w:val="22"/>
          <w:szCs w:val="22"/>
        </w:rPr>
        <w:t>(10-</w:t>
      </w:r>
      <w:r w:rsidR="00D74BE8" w:rsidRPr="00751330">
        <w:rPr>
          <w:sz w:val="22"/>
          <w:szCs w:val="22"/>
        </w:rPr>
        <w:t>023</w:t>
      </w:r>
      <w:r w:rsidR="003934B7" w:rsidRPr="00751330">
        <w:rPr>
          <w:sz w:val="22"/>
          <w:szCs w:val="22"/>
        </w:rPr>
        <w:t>)</w:t>
      </w:r>
    </w:p>
    <w:p w:rsidR="00F131C9" w:rsidRDefault="00F131C9"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75927" w:rsidRDefault="00A75927"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1E55B9" w:rsidRDefault="001E55B9"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1E55B9" w:rsidRDefault="001E55B9"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1E55B9" w:rsidRDefault="001E55B9"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lastRenderedPageBreak/>
        <w:t xml:space="preserve">8600 </w:t>
      </w:r>
      <w:r w:rsidRPr="00751330">
        <w:rPr>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86001</w:t>
      </w:r>
      <w:r w:rsidR="007500A5" w:rsidRPr="00751330">
        <w:rPr>
          <w:sz w:val="22"/>
          <w:szCs w:val="22"/>
        </w:rPr>
        <w:tab/>
      </w:r>
      <w:r w:rsidRPr="00751330">
        <w:rPr>
          <w:sz w:val="22"/>
          <w:szCs w:val="22"/>
        </w:rPr>
        <w:tab/>
        <w:t>Design, Fabrication, Testing, and Maintenance of</w:t>
      </w:r>
    </w:p>
    <w:p w:rsidR="006C1EC9"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 xml:space="preserve">Transportation </w:t>
      </w:r>
      <w:proofErr w:type="spellStart"/>
      <w:r w:rsidRPr="00751330">
        <w:rPr>
          <w:sz w:val="22"/>
          <w:szCs w:val="22"/>
        </w:rPr>
        <w:t>Packagings</w:t>
      </w:r>
      <w:proofErr w:type="spellEnd"/>
      <w:r w:rsidRPr="00751330">
        <w:rPr>
          <w:sz w:val="22"/>
          <w:szCs w:val="22"/>
        </w:rPr>
        <w:t xml:space="preserve"> </w:t>
      </w:r>
      <w:r w:rsidR="006C1EC9" w:rsidRPr="00751330">
        <w:rPr>
          <w:sz w:val="22"/>
          <w:szCs w:val="22"/>
        </w:rPr>
        <w:t>01/16/08 (08-003)</w:t>
      </w:r>
    </w:p>
    <w:p w:rsidR="003C3A98" w:rsidRPr="00751330" w:rsidRDefault="006C1EC9"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86730</w:t>
      </w:r>
      <w:r w:rsidR="007500A5" w:rsidRPr="00751330">
        <w:rPr>
          <w:sz w:val="22"/>
          <w:szCs w:val="22"/>
        </w:rPr>
        <w:tab/>
      </w:r>
      <w:r w:rsidR="003C3A98" w:rsidRPr="00751330">
        <w:rPr>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86740</w:t>
      </w:r>
      <w:r w:rsidR="007500A5" w:rsidRPr="00751330">
        <w:rPr>
          <w:sz w:val="22"/>
          <w:szCs w:val="22"/>
        </w:rPr>
        <w:tab/>
      </w:r>
      <w:r w:rsidRPr="00751330">
        <w:rPr>
          <w:sz w:val="22"/>
          <w:szCs w:val="22"/>
        </w:rPr>
        <w:tab/>
        <w:t>Inspectio</w:t>
      </w:r>
      <w:r w:rsidR="007500A5" w:rsidRPr="00751330">
        <w:rPr>
          <w:sz w:val="22"/>
          <w:szCs w:val="22"/>
        </w:rPr>
        <w:t xml:space="preserve">n of Transportation Activities </w:t>
      </w:r>
      <w:r w:rsidR="00674E6A" w:rsidRPr="00751330">
        <w:rPr>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86750</w:t>
      </w:r>
      <w:r w:rsidRPr="00751330">
        <w:rPr>
          <w:sz w:val="22"/>
          <w:szCs w:val="22"/>
        </w:rPr>
        <w:tab/>
      </w:r>
      <w:r w:rsidR="007500A5" w:rsidRPr="00751330">
        <w:rPr>
          <w:sz w:val="22"/>
          <w:szCs w:val="22"/>
        </w:rPr>
        <w:tab/>
      </w:r>
      <w:r w:rsidRPr="00751330">
        <w:rPr>
          <w:sz w:val="22"/>
          <w:szCs w:val="22"/>
        </w:rPr>
        <w:t>Solid Radioactive Waste Management and Transportation</w:t>
      </w:r>
      <w:r w:rsidR="003C00D0">
        <w:rPr>
          <w:sz w:val="22"/>
          <w:szCs w:val="22"/>
        </w:rPr>
        <w:t xml:space="preserve"> </w:t>
      </w:r>
      <w:r w:rsidRPr="00751330">
        <w:rPr>
          <w:sz w:val="22"/>
          <w:szCs w:val="22"/>
        </w:rPr>
        <w:tab/>
        <w:t>of Radioactive Material</w:t>
      </w:r>
      <w:r w:rsidR="007500A5" w:rsidRPr="00751330">
        <w:rPr>
          <w:sz w:val="22"/>
          <w:szCs w:val="22"/>
        </w:rPr>
        <w:t>s</w:t>
      </w:r>
      <w:r w:rsidRPr="00751330">
        <w:rPr>
          <w:sz w:val="22"/>
          <w:szCs w:val="22"/>
        </w:rPr>
        <w:t xml:space="preserve"> 03</w:t>
      </w:r>
      <w:r w:rsidR="007500A5" w:rsidRPr="00751330">
        <w:rPr>
          <w:sz w:val="22"/>
          <w:szCs w:val="22"/>
        </w:rPr>
        <w:t xml:space="preserve">/15/94 </w:t>
      </w:r>
      <w:r w:rsidRPr="00751330">
        <w:rPr>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8700</w:t>
      </w:r>
      <w:r w:rsidRPr="00751330">
        <w:rPr>
          <w:sz w:val="22"/>
          <w:szCs w:val="22"/>
        </w:rPr>
        <w:tab/>
      </w:r>
      <w:r w:rsidRPr="00751330">
        <w:rPr>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87102</w:t>
      </w:r>
      <w:r w:rsidRPr="00751330">
        <w:rPr>
          <w:sz w:val="22"/>
          <w:szCs w:val="22"/>
        </w:rPr>
        <w:tab/>
      </w:r>
      <w:r w:rsidR="0046094D" w:rsidRPr="00751330">
        <w:rPr>
          <w:sz w:val="22"/>
          <w:szCs w:val="22"/>
        </w:rPr>
        <w:tab/>
      </w:r>
      <w:r w:rsidRPr="00751330">
        <w:rPr>
          <w:sz w:val="22"/>
          <w:szCs w:val="22"/>
        </w:rPr>
        <w:t xml:space="preserve">Maintaining Effluents </w:t>
      </w:r>
      <w:r w:rsidR="0046094D" w:rsidRPr="00751330">
        <w:rPr>
          <w:sz w:val="22"/>
          <w:szCs w:val="22"/>
        </w:rPr>
        <w:t>f</w:t>
      </w:r>
      <w:r w:rsidRPr="00751330">
        <w:rPr>
          <w:sz w:val="22"/>
          <w:szCs w:val="22"/>
        </w:rPr>
        <w:t>rom Mater</w:t>
      </w:r>
      <w:r w:rsidR="0046094D" w:rsidRPr="00751330">
        <w:rPr>
          <w:sz w:val="22"/>
          <w:szCs w:val="22"/>
        </w:rPr>
        <w:t xml:space="preserve">ials Facilities </w:t>
      </w:r>
      <w:proofErr w:type="gramStart"/>
      <w:r w:rsidR="0046094D" w:rsidRPr="00751330">
        <w:rPr>
          <w:sz w:val="22"/>
          <w:szCs w:val="22"/>
        </w:rPr>
        <w:t>As</w:t>
      </w:r>
      <w:proofErr w:type="gramEnd"/>
      <w:r w:rsidR="0046094D" w:rsidRPr="00751330">
        <w:rPr>
          <w:sz w:val="22"/>
          <w:szCs w:val="22"/>
        </w:rPr>
        <w:t xml:space="preserve"> Low As Is </w:t>
      </w:r>
      <w:r w:rsidRPr="00751330">
        <w:rPr>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87103</w:t>
      </w:r>
      <w:r w:rsidR="0046094D" w:rsidRPr="00751330">
        <w:rPr>
          <w:sz w:val="22"/>
          <w:szCs w:val="22"/>
        </w:rPr>
        <w:tab/>
      </w:r>
      <w:r w:rsidRPr="00751330">
        <w:rPr>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87104</w:t>
      </w:r>
      <w:r w:rsidR="0046094D" w:rsidRPr="00751330">
        <w:rPr>
          <w:sz w:val="22"/>
          <w:szCs w:val="22"/>
        </w:rPr>
        <w:tab/>
      </w:r>
      <w:r w:rsidRPr="00751330">
        <w:rPr>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6A520A">
        <w:rPr>
          <w:sz w:val="22"/>
          <w:szCs w:val="22"/>
        </w:rPr>
        <w:t>10/09/19</w:t>
      </w:r>
      <w:r w:rsidRPr="00751330">
        <w:rPr>
          <w:sz w:val="22"/>
          <w:szCs w:val="22"/>
        </w:rPr>
        <w:t xml:space="preserve"> (</w:t>
      </w:r>
      <w:r w:rsidR="006A520A">
        <w:rPr>
          <w:sz w:val="22"/>
          <w:szCs w:val="22"/>
        </w:rPr>
        <w:t>19-033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87121</w:t>
      </w:r>
      <w:r w:rsidR="0046094D" w:rsidRPr="00751330">
        <w:rPr>
          <w:sz w:val="22"/>
          <w:szCs w:val="22"/>
        </w:rPr>
        <w:tab/>
      </w:r>
      <w:r w:rsidRPr="00751330">
        <w:rPr>
          <w:sz w:val="22"/>
          <w:szCs w:val="22"/>
        </w:rPr>
        <w:tab/>
        <w:t xml:space="preserve">Industrial Radiography Programs </w:t>
      </w:r>
      <w:r w:rsidR="00CC6D31">
        <w:rPr>
          <w:sz w:val="22"/>
          <w:szCs w:val="22"/>
        </w:rPr>
        <w:t>12/17</w:t>
      </w:r>
      <w:r w:rsidR="00F037CE">
        <w:rPr>
          <w:sz w:val="22"/>
          <w:szCs w:val="22"/>
        </w:rPr>
        <w:t>/14 (14-030)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87122</w:t>
      </w:r>
      <w:r w:rsidR="0046094D" w:rsidRPr="00751330">
        <w:rPr>
          <w:sz w:val="22"/>
          <w:szCs w:val="22"/>
        </w:rPr>
        <w:tab/>
      </w:r>
      <w:r w:rsidRPr="00751330">
        <w:rPr>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87123</w:t>
      </w:r>
      <w:r w:rsidRPr="00751330">
        <w:rPr>
          <w:sz w:val="22"/>
          <w:szCs w:val="22"/>
        </w:rPr>
        <w:tab/>
      </w:r>
      <w:r w:rsidR="0046094D" w:rsidRPr="00751330">
        <w:rPr>
          <w:sz w:val="22"/>
          <w:szCs w:val="22"/>
        </w:rPr>
        <w:tab/>
      </w:r>
      <w:r w:rsidRPr="00751330">
        <w:rPr>
          <w:sz w:val="22"/>
          <w:szCs w:val="22"/>
        </w:rPr>
        <w:t xml:space="preserve">Well Logging Programs </w:t>
      </w:r>
      <w:r w:rsidR="00DF2973" w:rsidRPr="00DF2973">
        <w:rPr>
          <w:sz w:val="22"/>
          <w:szCs w:val="22"/>
        </w:rPr>
        <w:t>07/02/19</w:t>
      </w:r>
      <w:r w:rsidRPr="00DF2973">
        <w:rPr>
          <w:sz w:val="22"/>
          <w:szCs w:val="22"/>
        </w:rPr>
        <w:t xml:space="preserve"> (</w:t>
      </w:r>
      <w:r w:rsidR="00DF2973" w:rsidRPr="00DF2973">
        <w:rPr>
          <w:sz w:val="22"/>
          <w:szCs w:val="22"/>
        </w:rPr>
        <w:t>19-021</w:t>
      </w:r>
      <w:r w:rsidRPr="00DF2973">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87124</w:t>
      </w:r>
      <w:r w:rsidRPr="00751330">
        <w:rPr>
          <w:sz w:val="22"/>
          <w:szCs w:val="22"/>
        </w:rPr>
        <w:tab/>
      </w:r>
      <w:r w:rsidR="0046094D" w:rsidRPr="00751330">
        <w:rPr>
          <w:sz w:val="22"/>
          <w:szCs w:val="22"/>
        </w:rPr>
        <w:tab/>
      </w:r>
      <w:r w:rsidRPr="00751330">
        <w:rPr>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87125</w:t>
      </w:r>
      <w:r w:rsidR="0046094D" w:rsidRPr="00751330">
        <w:rPr>
          <w:sz w:val="22"/>
          <w:szCs w:val="22"/>
        </w:rPr>
        <w:tab/>
      </w:r>
      <w:r w:rsidRPr="00751330">
        <w:rPr>
          <w:sz w:val="22"/>
          <w:szCs w:val="22"/>
        </w:rPr>
        <w:tab/>
        <w:t>Materials P</w:t>
      </w:r>
      <w:r w:rsidR="0046094D" w:rsidRPr="00751330">
        <w:rPr>
          <w:sz w:val="22"/>
          <w:szCs w:val="22"/>
        </w:rPr>
        <w:t xml:space="preserve">rocessor/Manufacturer Programs </w:t>
      </w:r>
      <w:r w:rsidRPr="00751330">
        <w:rPr>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87126</w:t>
      </w:r>
      <w:r w:rsidRPr="00751330">
        <w:rPr>
          <w:sz w:val="22"/>
          <w:szCs w:val="22"/>
        </w:rPr>
        <w:tab/>
      </w:r>
      <w:r w:rsidR="0046094D" w:rsidRPr="00751330">
        <w:rPr>
          <w:sz w:val="22"/>
          <w:szCs w:val="22"/>
        </w:rPr>
        <w:tab/>
      </w:r>
      <w:r w:rsidRPr="00751330">
        <w:rPr>
          <w:sz w:val="22"/>
          <w:szCs w:val="22"/>
        </w:rPr>
        <w:t>Industr</w:t>
      </w:r>
      <w:r w:rsidR="0046094D" w:rsidRPr="00751330">
        <w:rPr>
          <w:sz w:val="22"/>
          <w:szCs w:val="22"/>
        </w:rPr>
        <w:t xml:space="preserve">ial/Academic/Research Programs </w:t>
      </w:r>
      <w:r w:rsidRPr="00751330">
        <w:rPr>
          <w:sz w:val="22"/>
          <w:szCs w:val="22"/>
        </w:rPr>
        <w:t>09/28/05 (05-027)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87127</w:t>
      </w:r>
      <w:r w:rsidRPr="00751330">
        <w:rPr>
          <w:sz w:val="22"/>
          <w:szCs w:val="22"/>
        </w:rPr>
        <w:tab/>
      </w:r>
      <w:r w:rsidR="0046094D" w:rsidRPr="00751330">
        <w:rPr>
          <w:sz w:val="22"/>
          <w:szCs w:val="22"/>
        </w:rPr>
        <w:tab/>
      </w:r>
      <w:proofErr w:type="spellStart"/>
      <w:r w:rsidR="0046094D" w:rsidRPr="00751330">
        <w:rPr>
          <w:sz w:val="22"/>
          <w:szCs w:val="22"/>
        </w:rPr>
        <w:t>Radiopharmacy</w:t>
      </w:r>
      <w:proofErr w:type="spellEnd"/>
      <w:r w:rsidR="0046094D" w:rsidRPr="00751330">
        <w:rPr>
          <w:sz w:val="22"/>
          <w:szCs w:val="22"/>
        </w:rPr>
        <w:t xml:space="preserve"> Programs </w:t>
      </w:r>
      <w:r w:rsidR="009F4781" w:rsidRPr="00751330">
        <w:rPr>
          <w:sz w:val="22"/>
          <w:szCs w:val="22"/>
        </w:rPr>
        <w:t>07/01/08</w:t>
      </w:r>
      <w:r w:rsidRPr="00751330">
        <w:rPr>
          <w:sz w:val="22"/>
          <w:szCs w:val="22"/>
        </w:rPr>
        <w:t xml:space="preserve"> (0</w:t>
      </w:r>
      <w:r w:rsidR="00725AF1" w:rsidRPr="00751330">
        <w:rPr>
          <w:sz w:val="22"/>
          <w:szCs w:val="22"/>
        </w:rPr>
        <w:t>8</w:t>
      </w:r>
      <w:r w:rsidRPr="00751330">
        <w:rPr>
          <w:sz w:val="22"/>
          <w:szCs w:val="22"/>
        </w:rPr>
        <w:t>-</w:t>
      </w:r>
      <w:r w:rsidR="009F4781" w:rsidRPr="00751330">
        <w:rPr>
          <w:sz w:val="22"/>
          <w:szCs w:val="22"/>
        </w:rPr>
        <w:t>018</w:t>
      </w:r>
      <w:r w:rsidRPr="00751330">
        <w:rPr>
          <w:sz w:val="22"/>
          <w:szCs w:val="22"/>
        </w:rPr>
        <w:t>)</w:t>
      </w:r>
    </w:p>
    <w:p w:rsidR="00A33390" w:rsidRDefault="0075721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87128</w:t>
      </w:r>
      <w:r>
        <w:rPr>
          <w:sz w:val="22"/>
          <w:szCs w:val="22"/>
        </w:rPr>
        <w:tab/>
      </w:r>
      <w:r>
        <w:rPr>
          <w:sz w:val="22"/>
          <w:szCs w:val="22"/>
        </w:rPr>
        <w:tab/>
      </w:r>
      <w:r w:rsidR="002D6F3C">
        <w:rPr>
          <w:sz w:val="22"/>
          <w:szCs w:val="22"/>
        </w:rPr>
        <w:t>Manufacturing and Distribution of Exempt Products 0</w:t>
      </w:r>
      <w:r w:rsidR="00642559">
        <w:rPr>
          <w:sz w:val="22"/>
          <w:szCs w:val="22"/>
        </w:rPr>
        <w:t>8/07/19</w:t>
      </w:r>
      <w:r w:rsidR="002D6F3C">
        <w:rPr>
          <w:sz w:val="22"/>
          <w:szCs w:val="22"/>
        </w:rPr>
        <w:t xml:space="preserve"> (1</w:t>
      </w:r>
      <w:r w:rsidR="00642559">
        <w:rPr>
          <w:sz w:val="22"/>
          <w:szCs w:val="22"/>
        </w:rPr>
        <w:t>9</w:t>
      </w:r>
      <w:r w:rsidR="002D6F3C">
        <w:rPr>
          <w:sz w:val="22"/>
          <w:szCs w:val="22"/>
        </w:rPr>
        <w:t>-0</w:t>
      </w:r>
      <w:r w:rsidR="00642559">
        <w:rPr>
          <w:sz w:val="22"/>
          <w:szCs w:val="22"/>
        </w:rPr>
        <w:t>26</w:t>
      </w:r>
      <w:r w:rsidR="002D6F3C">
        <w:rPr>
          <w:sz w:val="22"/>
          <w:szCs w:val="22"/>
        </w:rPr>
        <w:t>)</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87129</w:t>
      </w:r>
      <w:r w:rsidR="0046094D" w:rsidRPr="00751330">
        <w:rPr>
          <w:sz w:val="22"/>
          <w:szCs w:val="22"/>
        </w:rPr>
        <w:tab/>
      </w:r>
      <w:r w:rsidRPr="00751330">
        <w:rPr>
          <w:sz w:val="22"/>
          <w:szCs w:val="22"/>
        </w:rPr>
        <w:tab/>
        <w:t>Master Materials Progr</w:t>
      </w:r>
      <w:r w:rsidR="0046094D" w:rsidRPr="00751330">
        <w:rPr>
          <w:sz w:val="22"/>
          <w:szCs w:val="22"/>
        </w:rPr>
        <w:t>am</w:t>
      </w:r>
      <w:r w:rsidRPr="00751330">
        <w:rPr>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87130</w:t>
      </w:r>
      <w:r w:rsidRPr="00751330">
        <w:rPr>
          <w:sz w:val="22"/>
          <w:szCs w:val="22"/>
        </w:rPr>
        <w:tab/>
      </w:r>
      <w:r w:rsidR="0046094D" w:rsidRPr="00751330">
        <w:rPr>
          <w:sz w:val="22"/>
          <w:szCs w:val="22"/>
        </w:rPr>
        <w:tab/>
      </w:r>
      <w:r w:rsidRPr="00751330">
        <w:rPr>
          <w:sz w:val="22"/>
          <w:szCs w:val="22"/>
        </w:rPr>
        <w:t>Nuclear Medicine Programs, Written Directive Not Required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87131</w:t>
      </w:r>
      <w:r w:rsidRPr="00751330">
        <w:rPr>
          <w:sz w:val="22"/>
          <w:szCs w:val="22"/>
        </w:rPr>
        <w:tab/>
      </w:r>
      <w:r w:rsidR="0046094D" w:rsidRPr="00751330">
        <w:rPr>
          <w:sz w:val="22"/>
          <w:szCs w:val="22"/>
        </w:rPr>
        <w:tab/>
      </w:r>
      <w:r w:rsidRPr="00751330">
        <w:rPr>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3518C6" w:rsidRPr="00751330">
        <w:rPr>
          <w:sz w:val="22"/>
          <w:szCs w:val="22"/>
        </w:rPr>
        <w:t>08/24/11</w:t>
      </w:r>
      <w:r w:rsidR="00E561B3" w:rsidRPr="00751330">
        <w:rPr>
          <w:sz w:val="22"/>
          <w:szCs w:val="22"/>
        </w:rPr>
        <w:t xml:space="preserve"> (11-</w:t>
      </w:r>
      <w:r w:rsidR="003518C6" w:rsidRPr="00751330">
        <w:rPr>
          <w:sz w:val="22"/>
          <w:szCs w:val="22"/>
        </w:rPr>
        <w:t>014</w:t>
      </w:r>
      <w:r w:rsidRPr="00751330">
        <w:rPr>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87132</w:t>
      </w:r>
      <w:r w:rsidRPr="00751330">
        <w:rPr>
          <w:sz w:val="22"/>
          <w:szCs w:val="22"/>
        </w:rPr>
        <w:tab/>
      </w:r>
      <w:r w:rsidR="0046094D" w:rsidRPr="00751330">
        <w:rPr>
          <w:sz w:val="22"/>
          <w:szCs w:val="22"/>
        </w:rPr>
        <w:tab/>
      </w:r>
      <w:r w:rsidRPr="00751330">
        <w:rPr>
          <w:sz w:val="22"/>
          <w:szCs w:val="22"/>
        </w:rPr>
        <w:t xml:space="preserve">Brachytherapy Programs </w:t>
      </w:r>
      <w:r w:rsidR="005C22F9">
        <w:rPr>
          <w:sz w:val="22"/>
          <w:szCs w:val="22"/>
        </w:rPr>
        <w:t>02/26/15</w:t>
      </w:r>
      <w:r w:rsidR="00E561B3" w:rsidRPr="00751330">
        <w:rPr>
          <w:sz w:val="22"/>
          <w:szCs w:val="22"/>
        </w:rPr>
        <w:t xml:space="preserve"> (</w:t>
      </w:r>
      <w:r w:rsidR="005C22F9">
        <w:rPr>
          <w:sz w:val="22"/>
          <w:szCs w:val="22"/>
        </w:rPr>
        <w:t>15-003</w:t>
      </w:r>
      <w:r w:rsidR="00E561B3"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87133</w:t>
      </w:r>
      <w:r w:rsidR="0046094D" w:rsidRPr="00751330">
        <w:rPr>
          <w:sz w:val="22"/>
          <w:szCs w:val="22"/>
        </w:rPr>
        <w:tab/>
      </w:r>
      <w:r w:rsidR="00EC48A5" w:rsidRPr="00751330">
        <w:rPr>
          <w:sz w:val="22"/>
          <w:szCs w:val="22"/>
        </w:rPr>
        <w:tab/>
        <w:t xml:space="preserve">Medical Gamma </w:t>
      </w:r>
      <w:proofErr w:type="spellStart"/>
      <w:r w:rsidR="00EC48A5" w:rsidRPr="00751330">
        <w:rPr>
          <w:sz w:val="22"/>
          <w:szCs w:val="22"/>
        </w:rPr>
        <w:t>Sterotactic</w:t>
      </w:r>
      <w:proofErr w:type="spellEnd"/>
      <w:r w:rsidR="00EC48A5" w:rsidRPr="00751330">
        <w:rPr>
          <w:sz w:val="22"/>
          <w:szCs w:val="22"/>
        </w:rPr>
        <w:t xml:space="preserve"> </w:t>
      </w:r>
      <w:r w:rsidRPr="00751330">
        <w:rPr>
          <w:sz w:val="22"/>
          <w:szCs w:val="22"/>
        </w:rPr>
        <w:t>Radiosurgery and Teletherapy</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87134</w:t>
      </w:r>
      <w:r w:rsidR="0046094D" w:rsidRPr="00751330">
        <w:rPr>
          <w:sz w:val="22"/>
          <w:szCs w:val="22"/>
        </w:rPr>
        <w:tab/>
      </w:r>
      <w:r w:rsidRPr="00751330">
        <w:rPr>
          <w:sz w:val="22"/>
          <w:szCs w:val="22"/>
        </w:rPr>
        <w:tab/>
        <w:t xml:space="preserve">Medical Broad-Scope 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1A2195" w:rsidRDefault="000648BC" w:rsidP="00AC484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pPr>
      <w:r w:rsidRPr="00751330">
        <w:rPr>
          <w:sz w:val="22"/>
          <w:szCs w:val="22"/>
        </w:rPr>
        <w:tab/>
      </w:r>
      <w:r w:rsidR="00BC46B3">
        <w:rPr>
          <w:sz w:val="22"/>
          <w:szCs w:val="22"/>
        </w:rPr>
        <w:t>87137</w:t>
      </w:r>
      <w:r w:rsidR="00BC46B3">
        <w:rPr>
          <w:sz w:val="22"/>
          <w:szCs w:val="22"/>
        </w:rPr>
        <w:tab/>
      </w:r>
      <w:r w:rsidR="00BC46B3">
        <w:rPr>
          <w:sz w:val="22"/>
          <w:szCs w:val="22"/>
        </w:rPr>
        <w:tab/>
      </w:r>
      <w:r w:rsidR="001A2195" w:rsidRPr="007268AA">
        <w:t>10 CFR Part 37 Materials Security Programs</w:t>
      </w:r>
      <w:r w:rsidR="00BC46B3" w:rsidRPr="007268AA">
        <w:t xml:space="preserve"> 04/03/14 (14-009)</w:t>
      </w:r>
    </w:p>
    <w:p w:rsidR="00CF6907" w:rsidRPr="00CF6907" w:rsidRDefault="00CF6907" w:rsidP="00CF6907">
      <w:pPr>
        <w:rPr>
          <w:sz w:val="22"/>
          <w:szCs w:val="22"/>
        </w:rPr>
      </w:pPr>
      <w:r>
        <w:tab/>
      </w:r>
      <w:r w:rsidRPr="00CF6907">
        <w:rPr>
          <w:sz w:val="22"/>
          <w:szCs w:val="22"/>
        </w:rPr>
        <w:t>87138</w:t>
      </w:r>
      <w:r w:rsidRPr="00CF6907">
        <w:rPr>
          <w:sz w:val="22"/>
          <w:szCs w:val="22"/>
        </w:rPr>
        <w:tab/>
      </w:r>
      <w:r w:rsidRPr="00CF6907">
        <w:rPr>
          <w:sz w:val="22"/>
          <w:szCs w:val="22"/>
        </w:rPr>
        <w:tab/>
        <w:t xml:space="preserve">RESERVED for 10 CFR Part 37, “Physical Protection </w:t>
      </w:r>
      <w:proofErr w:type="gramStart"/>
      <w:r w:rsidRPr="00CF6907">
        <w:rPr>
          <w:sz w:val="22"/>
          <w:szCs w:val="22"/>
        </w:rPr>
        <w:t>Of</w:t>
      </w:r>
      <w:proofErr w:type="gramEnd"/>
      <w:r w:rsidRPr="00CF6907">
        <w:rPr>
          <w:sz w:val="22"/>
          <w:szCs w:val="22"/>
        </w:rPr>
        <w:t xml:space="preserve"> Category 1 And </w:t>
      </w:r>
      <w:r w:rsidRPr="00CF6907">
        <w:rPr>
          <w:sz w:val="22"/>
          <w:szCs w:val="22"/>
        </w:rPr>
        <w:tab/>
      </w:r>
      <w:r w:rsidRPr="00CF6907">
        <w:rPr>
          <w:sz w:val="22"/>
          <w:szCs w:val="22"/>
        </w:rPr>
        <w:tab/>
      </w:r>
      <w:r w:rsidRPr="00CF6907">
        <w:rPr>
          <w:sz w:val="22"/>
          <w:szCs w:val="22"/>
        </w:rPr>
        <w:tab/>
      </w:r>
      <w:r w:rsidRPr="00CF6907">
        <w:rPr>
          <w:sz w:val="22"/>
          <w:szCs w:val="22"/>
        </w:rPr>
        <w:tab/>
        <w:t xml:space="preserve">Category 2 Quantities Of Radioactive Material At Facilities With A 10 CFR </w:t>
      </w:r>
      <w:r>
        <w:rPr>
          <w:sz w:val="22"/>
          <w:szCs w:val="22"/>
        </w:rPr>
        <w:tab/>
      </w:r>
      <w:r>
        <w:rPr>
          <w:sz w:val="22"/>
          <w:szCs w:val="22"/>
        </w:rPr>
        <w:tab/>
      </w:r>
      <w:r>
        <w:rPr>
          <w:sz w:val="22"/>
          <w:szCs w:val="22"/>
        </w:rPr>
        <w:tab/>
      </w:r>
      <w:r w:rsidRPr="00CF6907">
        <w:rPr>
          <w:sz w:val="22"/>
          <w:szCs w:val="22"/>
        </w:rPr>
        <w:t>Part 73 Physical Protection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87250</w:t>
      </w:r>
      <w:r w:rsidR="0046094D" w:rsidRPr="00751330">
        <w:rPr>
          <w:sz w:val="22"/>
          <w:szCs w:val="22"/>
        </w:rPr>
        <w:tab/>
      </w:r>
      <w:r w:rsidRPr="00751330">
        <w:rPr>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87654</w:t>
      </w:r>
      <w:r w:rsidRPr="00751330">
        <w:rPr>
          <w:sz w:val="22"/>
          <w:szCs w:val="22"/>
        </w:rPr>
        <w:tab/>
      </w:r>
      <w:r w:rsidR="0046094D" w:rsidRPr="00751330">
        <w:rPr>
          <w:sz w:val="22"/>
          <w:szCs w:val="22"/>
        </w:rPr>
        <w:tab/>
      </w:r>
      <w:r w:rsidRPr="00751330">
        <w:rPr>
          <w:sz w:val="22"/>
          <w:szCs w:val="22"/>
        </w:rPr>
        <w:t>Uranium Mill, In-Situ Uranium Recovery, and 11</w:t>
      </w:r>
      <w:proofErr w:type="gramStart"/>
      <w:r w:rsidRPr="00751330">
        <w:rPr>
          <w:sz w:val="22"/>
          <w:szCs w:val="22"/>
        </w:rPr>
        <w:t>e.(</w:t>
      </w:r>
      <w:proofErr w:type="gramEnd"/>
      <w:r w:rsidRPr="00751330">
        <w:rPr>
          <w:sz w:val="22"/>
          <w:szCs w:val="22"/>
        </w:rPr>
        <w:t>2) Byproduct</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Material Site Decommissioning Inspection 03/19/02 (02-010)</w:t>
      </w:r>
    </w:p>
    <w:p w:rsidR="00861303" w:rsidRDefault="0086130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61303" w:rsidRDefault="0086130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8800</w:t>
      </w:r>
      <w:r w:rsidRPr="00751330">
        <w:rPr>
          <w:sz w:val="22"/>
          <w:szCs w:val="22"/>
        </w:rPr>
        <w:tab/>
      </w:r>
      <w:r w:rsidRPr="00751330">
        <w:rPr>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88001</w:t>
      </w:r>
      <w:r w:rsidR="00610363" w:rsidRPr="00751330">
        <w:rPr>
          <w:sz w:val="22"/>
          <w:szCs w:val="22"/>
        </w:rPr>
        <w:tab/>
      </w:r>
      <w:r w:rsidRPr="00751330">
        <w:rPr>
          <w:sz w:val="22"/>
          <w:szCs w:val="22"/>
        </w:rPr>
        <w:tab/>
        <w:t>On-Site Construction 04/15/94 (94-011)</w:t>
      </w:r>
    </w:p>
    <w:p w:rsidR="003C3A98" w:rsidRPr="00751330" w:rsidRDefault="003C3A98" w:rsidP="00BA28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88003</w:t>
      </w:r>
      <w:r w:rsidR="00610363" w:rsidRPr="00751330">
        <w:rPr>
          <w:sz w:val="22"/>
          <w:szCs w:val="22"/>
        </w:rPr>
        <w:tab/>
      </w:r>
      <w:r w:rsidRPr="00751330">
        <w:rPr>
          <w:sz w:val="22"/>
          <w:szCs w:val="22"/>
        </w:rPr>
        <w:tab/>
        <w:t xml:space="preserve">Reactive Inspection </w:t>
      </w:r>
      <w:r w:rsidR="00610363" w:rsidRPr="00751330">
        <w:rPr>
          <w:sz w:val="22"/>
          <w:szCs w:val="22"/>
        </w:rPr>
        <w:t>f</w:t>
      </w:r>
      <w:r w:rsidRPr="00751330">
        <w:rPr>
          <w:sz w:val="22"/>
          <w:szCs w:val="22"/>
        </w:rPr>
        <w:t xml:space="preserve">or Events </w:t>
      </w:r>
      <w:r w:rsidR="00610363" w:rsidRPr="00751330">
        <w:rPr>
          <w:sz w:val="22"/>
          <w:szCs w:val="22"/>
        </w:rPr>
        <w:t>a</w:t>
      </w:r>
      <w:r w:rsidRPr="00751330">
        <w:rPr>
          <w:sz w:val="22"/>
          <w:szCs w:val="22"/>
        </w:rPr>
        <w:t>t Fuel Cycle Facilities</w:t>
      </w:r>
    </w:p>
    <w:p w:rsidR="003C3A98" w:rsidRPr="00751330" w:rsidRDefault="00BA28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03/16/15 (15-004</w:t>
      </w:r>
      <w:r w:rsidR="003C3A98" w:rsidRPr="00751330">
        <w:rPr>
          <w:sz w:val="22"/>
          <w:szCs w:val="22"/>
        </w:rPr>
        <w:t>)</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88004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lastRenderedPageBreak/>
        <w:t>88005</w:t>
      </w:r>
      <w:r w:rsidR="00610363" w:rsidRPr="00751330">
        <w:rPr>
          <w:sz w:val="22"/>
          <w:szCs w:val="22"/>
        </w:rPr>
        <w:tab/>
      </w:r>
      <w:r w:rsidRPr="00751330">
        <w:rPr>
          <w:sz w:val="22"/>
          <w:szCs w:val="22"/>
        </w:rPr>
        <w:tab/>
        <w:t>Manage</w:t>
      </w:r>
      <w:r w:rsidR="00610363" w:rsidRPr="00751330">
        <w:rPr>
          <w:sz w:val="22"/>
          <w:szCs w:val="22"/>
        </w:rPr>
        <w:t xml:space="preserve">ment Organization and Controls </w:t>
      </w:r>
      <w:r w:rsidRPr="00751330">
        <w:rPr>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88010</w:t>
      </w:r>
      <w:r w:rsidR="00610363" w:rsidRPr="00751330">
        <w:rPr>
          <w:sz w:val="22"/>
          <w:szCs w:val="22"/>
        </w:rPr>
        <w:tab/>
      </w:r>
      <w:r w:rsidR="00610363" w:rsidRPr="00751330">
        <w:rPr>
          <w:sz w:val="22"/>
          <w:szCs w:val="22"/>
        </w:rPr>
        <w:tab/>
      </w:r>
      <w:r w:rsidR="00660A05">
        <w:rPr>
          <w:sz w:val="22"/>
          <w:szCs w:val="22"/>
        </w:rPr>
        <w:t>Training</w:t>
      </w:r>
      <w:r w:rsidR="00610363"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88015</w:t>
      </w:r>
      <w:r w:rsidR="00610363" w:rsidRPr="00751330">
        <w:rPr>
          <w:sz w:val="22"/>
          <w:szCs w:val="22"/>
        </w:rPr>
        <w:tab/>
      </w:r>
      <w:r w:rsidRPr="00751330">
        <w:rPr>
          <w:sz w:val="22"/>
          <w:szCs w:val="22"/>
        </w:rPr>
        <w:tab/>
        <w:t>Nu</w:t>
      </w:r>
      <w:r w:rsidR="0041137C">
        <w:rPr>
          <w:sz w:val="22"/>
          <w:szCs w:val="22"/>
        </w:rPr>
        <w:t>clear Criticality Safety</w:t>
      </w:r>
      <w:r w:rsidRPr="00751330">
        <w:rPr>
          <w:sz w:val="22"/>
          <w:szCs w:val="22"/>
        </w:rPr>
        <w:t xml:space="preserve"> </w:t>
      </w:r>
      <w:r w:rsidR="0041137C">
        <w:rPr>
          <w:sz w:val="22"/>
          <w:szCs w:val="22"/>
        </w:rPr>
        <w:t>08/11/15 (15-0215</w:t>
      </w:r>
      <w:r w:rsidRPr="00751330">
        <w:rPr>
          <w:sz w:val="22"/>
          <w:szCs w:val="22"/>
        </w:rPr>
        <w:t>)</w:t>
      </w:r>
    </w:p>
    <w:p w:rsidR="0018577B" w:rsidRDefault="00E974FD"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88020</w:t>
      </w:r>
      <w:r w:rsidR="003C3A98" w:rsidRPr="00751330">
        <w:rPr>
          <w:sz w:val="22"/>
          <w:szCs w:val="22"/>
        </w:rPr>
        <w:tab/>
      </w:r>
      <w:r w:rsidR="00F47525" w:rsidRPr="00751330">
        <w:rPr>
          <w:sz w:val="22"/>
          <w:szCs w:val="22"/>
        </w:rPr>
        <w:tab/>
      </w:r>
      <w:r w:rsidR="003C3A98" w:rsidRPr="00751330">
        <w:rPr>
          <w:sz w:val="22"/>
          <w:szCs w:val="22"/>
        </w:rPr>
        <w:t>Opera</w:t>
      </w:r>
      <w:r w:rsidR="00C84795" w:rsidRPr="00751330">
        <w:rPr>
          <w:sz w:val="22"/>
          <w:szCs w:val="22"/>
        </w:rPr>
        <w:t xml:space="preserve">tional Safety </w:t>
      </w:r>
      <w:r w:rsidR="007C305B">
        <w:rPr>
          <w:sz w:val="22"/>
          <w:szCs w:val="22"/>
        </w:rPr>
        <w:t>10/01/18(18-033</w:t>
      </w:r>
      <w:r w:rsidR="00C8479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88025</w:t>
      </w:r>
      <w:r w:rsidR="00F47525" w:rsidRPr="00751330">
        <w:rPr>
          <w:sz w:val="22"/>
          <w:szCs w:val="22"/>
        </w:rPr>
        <w:tab/>
      </w:r>
      <w:r w:rsidRPr="00751330">
        <w:rPr>
          <w:sz w:val="22"/>
          <w:szCs w:val="22"/>
        </w:rPr>
        <w:tab/>
        <w:t>Mainte</w:t>
      </w:r>
      <w:r w:rsidR="00F47525" w:rsidRPr="00751330">
        <w:rPr>
          <w:sz w:val="22"/>
          <w:szCs w:val="22"/>
        </w:rPr>
        <w:t xml:space="preserve">nance and Surveillance Testing </w:t>
      </w:r>
      <w:r w:rsidR="0053753D">
        <w:rPr>
          <w:sz w:val="22"/>
          <w:szCs w:val="22"/>
        </w:rPr>
        <w:t>01/23/14</w:t>
      </w:r>
      <w:r w:rsidRPr="00751330">
        <w:rPr>
          <w:sz w:val="22"/>
          <w:szCs w:val="22"/>
        </w:rPr>
        <w:t xml:space="preserve"> (</w:t>
      </w:r>
      <w:r w:rsidR="0053753D">
        <w:rPr>
          <w:sz w:val="22"/>
          <w:szCs w:val="22"/>
        </w:rPr>
        <w:t>14-003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88030</w:t>
      </w:r>
      <w:r w:rsidR="00F47525" w:rsidRPr="00751330">
        <w:rPr>
          <w:sz w:val="22"/>
          <w:szCs w:val="22"/>
        </w:rPr>
        <w:tab/>
      </w:r>
      <w:r w:rsidRPr="00751330">
        <w:rPr>
          <w:sz w:val="22"/>
          <w:szCs w:val="22"/>
        </w:rPr>
        <w:tab/>
        <w:t xml:space="preserve">Radiation Protection </w:t>
      </w:r>
      <w:r w:rsidR="00A71D36">
        <w:rPr>
          <w:sz w:val="22"/>
          <w:szCs w:val="22"/>
        </w:rPr>
        <w:t>03/06/14 (14-007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88035</w:t>
      </w:r>
      <w:r w:rsidR="00F47525" w:rsidRPr="00751330">
        <w:rPr>
          <w:sz w:val="22"/>
          <w:szCs w:val="22"/>
        </w:rPr>
        <w:tab/>
      </w:r>
      <w:r w:rsidR="00F47525" w:rsidRPr="00751330">
        <w:rPr>
          <w:sz w:val="22"/>
          <w:szCs w:val="22"/>
        </w:rPr>
        <w:tab/>
        <w:t xml:space="preserve">Radioactive Waste Management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88045</w:t>
      </w:r>
      <w:r w:rsidR="00F47525" w:rsidRPr="00751330">
        <w:rPr>
          <w:sz w:val="22"/>
          <w:szCs w:val="22"/>
        </w:rPr>
        <w:tab/>
      </w:r>
      <w:r w:rsidRPr="00751330">
        <w:rPr>
          <w:sz w:val="22"/>
          <w:szCs w:val="22"/>
        </w:rPr>
        <w:tab/>
        <w:t>Effluent Contr</w:t>
      </w:r>
      <w:r w:rsidR="00F47525" w:rsidRPr="00751330">
        <w:rPr>
          <w:sz w:val="22"/>
          <w:szCs w:val="22"/>
        </w:rPr>
        <w:t>ol and Environmental Protection</w:t>
      </w:r>
      <w:r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88050</w:t>
      </w:r>
      <w:r w:rsidR="00F47525" w:rsidRPr="00751330">
        <w:rPr>
          <w:sz w:val="22"/>
          <w:szCs w:val="22"/>
        </w:rPr>
        <w:tab/>
      </w:r>
      <w:r w:rsidR="00F47525" w:rsidRPr="00751330">
        <w:rPr>
          <w:sz w:val="22"/>
          <w:szCs w:val="22"/>
        </w:rPr>
        <w:tab/>
        <w:t xml:space="preserve">Emergency Preparedness </w:t>
      </w:r>
      <w:r w:rsidR="00A71D36">
        <w:rPr>
          <w:sz w:val="22"/>
          <w:szCs w:val="22"/>
        </w:rPr>
        <w:t>03/06/14 (14-007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88051</w:t>
      </w:r>
      <w:r w:rsidR="00F47525" w:rsidRPr="00751330">
        <w:rPr>
          <w:sz w:val="22"/>
          <w:szCs w:val="22"/>
        </w:rPr>
        <w:tab/>
      </w:r>
      <w:r w:rsidRPr="00751330">
        <w:rPr>
          <w:sz w:val="22"/>
          <w:szCs w:val="22"/>
        </w:rPr>
        <w:tab/>
        <w:t xml:space="preserve">Evaluation of Exercises and Drills </w:t>
      </w:r>
      <w:r w:rsidR="00A71D36">
        <w:rPr>
          <w:sz w:val="22"/>
          <w:szCs w:val="22"/>
        </w:rPr>
        <w:t>03/06/14 (14-007</w:t>
      </w:r>
      <w:r w:rsidRPr="00751330">
        <w:rPr>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88054</w:t>
      </w:r>
      <w:r w:rsidRPr="00751330">
        <w:rPr>
          <w:sz w:val="22"/>
          <w:szCs w:val="22"/>
        </w:rPr>
        <w:tab/>
      </w:r>
      <w:r w:rsidRPr="00751330">
        <w:rPr>
          <w:sz w:val="22"/>
          <w:szCs w:val="22"/>
        </w:rPr>
        <w:tab/>
        <w:t>Fire Protection (Triennial)</w:t>
      </w:r>
      <w:r w:rsidR="002469A8" w:rsidRPr="00751330">
        <w:rPr>
          <w:sz w:val="22"/>
          <w:szCs w:val="22"/>
        </w:rPr>
        <w:t xml:space="preserve"> </w:t>
      </w:r>
      <w:r w:rsidR="00A71D36">
        <w:rPr>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88055</w:t>
      </w:r>
      <w:r w:rsidRPr="00751330">
        <w:rPr>
          <w:sz w:val="22"/>
          <w:szCs w:val="22"/>
        </w:rPr>
        <w:tab/>
      </w:r>
      <w:r w:rsidR="00F47525" w:rsidRPr="00751330">
        <w:rPr>
          <w:sz w:val="22"/>
          <w:szCs w:val="22"/>
        </w:rPr>
        <w:tab/>
      </w:r>
      <w:r w:rsidRPr="00751330">
        <w:rPr>
          <w:sz w:val="22"/>
          <w:szCs w:val="22"/>
        </w:rPr>
        <w:t>Fire Protection</w:t>
      </w:r>
      <w:r w:rsidR="009056AF" w:rsidRPr="00751330">
        <w:rPr>
          <w:sz w:val="22"/>
          <w:szCs w:val="22"/>
        </w:rPr>
        <w:t xml:space="preserve"> (Annual)</w:t>
      </w:r>
      <w:r w:rsidRPr="00751330">
        <w:rPr>
          <w:sz w:val="22"/>
          <w:szCs w:val="22"/>
        </w:rPr>
        <w:t xml:space="preserve"> </w:t>
      </w:r>
      <w:r w:rsidR="007C305B">
        <w:rPr>
          <w:sz w:val="22"/>
          <w:szCs w:val="22"/>
        </w:rPr>
        <w:t>10/01/18</w:t>
      </w:r>
      <w:r w:rsidR="00630EF5" w:rsidRPr="00751330">
        <w:rPr>
          <w:sz w:val="22"/>
          <w:szCs w:val="22"/>
        </w:rPr>
        <w:t xml:space="preserve"> (</w:t>
      </w:r>
      <w:r w:rsidR="007C305B">
        <w:rPr>
          <w:sz w:val="22"/>
          <w:szCs w:val="22"/>
        </w:rPr>
        <w:t>18-03</w:t>
      </w:r>
      <w:r w:rsidR="0053753D">
        <w:rPr>
          <w:sz w:val="22"/>
          <w:szCs w:val="22"/>
        </w:rPr>
        <w:t>3</w:t>
      </w:r>
      <w:r w:rsidR="00630EF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88070</w:t>
      </w:r>
      <w:r w:rsidRPr="00751330">
        <w:rPr>
          <w:sz w:val="22"/>
          <w:szCs w:val="22"/>
        </w:rPr>
        <w:tab/>
      </w:r>
      <w:r w:rsidR="00F47525" w:rsidRPr="00751330">
        <w:rPr>
          <w:sz w:val="22"/>
          <w:szCs w:val="22"/>
        </w:rPr>
        <w:tab/>
      </w:r>
      <w:r w:rsidR="00034843">
        <w:rPr>
          <w:sz w:val="22"/>
          <w:szCs w:val="22"/>
        </w:rPr>
        <w:t>Plant M</w:t>
      </w:r>
      <w:r w:rsidRPr="00751330">
        <w:rPr>
          <w:sz w:val="22"/>
          <w:szCs w:val="22"/>
        </w:rPr>
        <w:t xml:space="preserve">odification </w:t>
      </w:r>
      <w:r w:rsidR="00005036">
        <w:rPr>
          <w:sz w:val="22"/>
          <w:szCs w:val="22"/>
        </w:rPr>
        <w:t>08/21/18 (18-027</w:t>
      </w:r>
      <w:r w:rsidRPr="00751330">
        <w:rPr>
          <w:sz w:val="22"/>
          <w:szCs w:val="22"/>
        </w:rPr>
        <w:t>)</w:t>
      </w:r>
    </w:p>
    <w:p w:rsidR="003C3A98"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88071</w:t>
      </w:r>
      <w:r w:rsidRPr="00751330">
        <w:rPr>
          <w:sz w:val="22"/>
          <w:szCs w:val="22"/>
        </w:rPr>
        <w:tab/>
      </w:r>
      <w:r w:rsidR="00F47525" w:rsidRPr="00751330">
        <w:rPr>
          <w:sz w:val="22"/>
          <w:szCs w:val="22"/>
        </w:rPr>
        <w:tab/>
      </w:r>
      <w:r w:rsidRPr="00751330">
        <w:rPr>
          <w:sz w:val="22"/>
          <w:szCs w:val="22"/>
        </w:rPr>
        <w:t>Configuration Manageme</w:t>
      </w:r>
      <w:r w:rsidR="00A71D36">
        <w:rPr>
          <w:sz w:val="22"/>
          <w:szCs w:val="22"/>
        </w:rPr>
        <w:t>nt Program 03/06/14</w:t>
      </w:r>
      <w:r w:rsidR="003C00D0">
        <w:rPr>
          <w:sz w:val="22"/>
          <w:szCs w:val="22"/>
        </w:rPr>
        <w:t xml:space="preserve"> </w:t>
      </w:r>
      <w:r w:rsidR="00A71D36">
        <w:rPr>
          <w:sz w:val="22"/>
          <w:szCs w:val="22"/>
        </w:rPr>
        <w:t>(14-007</w:t>
      </w:r>
      <w:r w:rsidRPr="00751330">
        <w:rPr>
          <w:sz w:val="22"/>
          <w:szCs w:val="22"/>
        </w:rPr>
        <w:t>)</w:t>
      </w:r>
    </w:p>
    <w:p w:rsidR="00C868BD" w:rsidRPr="00C868BD" w:rsidRDefault="00C868B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88072</w:t>
      </w:r>
      <w:r>
        <w:rPr>
          <w:sz w:val="22"/>
          <w:szCs w:val="22"/>
        </w:rPr>
        <w:tab/>
      </w:r>
      <w:r>
        <w:rPr>
          <w:sz w:val="22"/>
          <w:szCs w:val="22"/>
        </w:rPr>
        <w:tab/>
      </w:r>
      <w:r w:rsidRPr="00C868BD">
        <w:rPr>
          <w:sz w:val="22"/>
          <w:szCs w:val="22"/>
        </w:rPr>
        <w:t>Plant Modifications (Triennial)</w:t>
      </w:r>
      <w:r w:rsidR="00005036">
        <w:rPr>
          <w:sz w:val="22"/>
          <w:szCs w:val="22"/>
        </w:rPr>
        <w:t xml:space="preserve"> 08/21/18 (18-027)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88075</w:t>
      </w:r>
      <w:r w:rsidRPr="00751330">
        <w:rPr>
          <w:sz w:val="22"/>
          <w:szCs w:val="22"/>
        </w:rPr>
        <w:tab/>
      </w:r>
      <w:r w:rsidR="00F47525" w:rsidRPr="00751330">
        <w:rPr>
          <w:sz w:val="22"/>
          <w:szCs w:val="22"/>
        </w:rPr>
        <w:tab/>
      </w:r>
      <w:r w:rsidRPr="00751330">
        <w:rPr>
          <w:sz w:val="22"/>
          <w:szCs w:val="22"/>
        </w:rPr>
        <w:t xml:space="preserve">Event </w:t>
      </w:r>
      <w:r w:rsidR="00403BC6" w:rsidRPr="00751330">
        <w:rPr>
          <w:sz w:val="22"/>
          <w:szCs w:val="22"/>
        </w:rPr>
        <w:t>Follow-up</w:t>
      </w:r>
      <w:r w:rsidR="00BA28AA">
        <w:rPr>
          <w:sz w:val="22"/>
          <w:szCs w:val="22"/>
        </w:rPr>
        <w:t xml:space="preserve"> 03/16/15 (15-004</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88100</w:t>
      </w:r>
      <w:r w:rsidR="00F47525" w:rsidRPr="00751330">
        <w:rPr>
          <w:sz w:val="22"/>
          <w:szCs w:val="22"/>
        </w:rPr>
        <w:tab/>
      </w:r>
      <w:r w:rsidR="00F47525" w:rsidRPr="00751330">
        <w:rPr>
          <w:sz w:val="22"/>
          <w:szCs w:val="22"/>
        </w:rPr>
        <w:tab/>
        <w:t xml:space="preserve">Plant Operations </w:t>
      </w:r>
      <w:r w:rsidRPr="00751330">
        <w:rPr>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88101</w:t>
      </w:r>
      <w:r w:rsidR="00F47525" w:rsidRPr="00751330">
        <w:rPr>
          <w:sz w:val="22"/>
          <w:szCs w:val="22"/>
        </w:rPr>
        <w:tab/>
      </w:r>
      <w:r w:rsidR="00F47525" w:rsidRPr="00751330">
        <w:rPr>
          <w:sz w:val="22"/>
          <w:szCs w:val="22"/>
        </w:rPr>
        <w:tab/>
        <w:t>Configuration Control</w:t>
      </w:r>
      <w:r w:rsidRPr="00751330">
        <w:rPr>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88102</w:t>
      </w:r>
      <w:r w:rsidR="00F47525" w:rsidRPr="00751330">
        <w:rPr>
          <w:sz w:val="22"/>
          <w:szCs w:val="22"/>
        </w:rPr>
        <w:tab/>
      </w:r>
      <w:r w:rsidR="00F47525" w:rsidRPr="00751330">
        <w:rPr>
          <w:sz w:val="22"/>
          <w:szCs w:val="22"/>
        </w:rPr>
        <w:tab/>
        <w:t xml:space="preserve">Surveillance Observations 12/30/96 </w:t>
      </w:r>
      <w:r w:rsidRPr="00751330">
        <w:rPr>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88103</w:t>
      </w:r>
      <w:r w:rsidR="00F47525" w:rsidRPr="00751330">
        <w:rPr>
          <w:sz w:val="22"/>
          <w:szCs w:val="22"/>
        </w:rPr>
        <w:tab/>
      </w:r>
      <w:r w:rsidR="00F47525" w:rsidRPr="00751330">
        <w:rPr>
          <w:sz w:val="22"/>
          <w:szCs w:val="22"/>
        </w:rPr>
        <w:tab/>
        <w:t xml:space="preserve">Maintenance Observations 12/30/96 </w:t>
      </w:r>
      <w:r w:rsidRPr="00751330">
        <w:rPr>
          <w:sz w:val="22"/>
          <w:szCs w:val="22"/>
        </w:rPr>
        <w:t>(96-026)</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88104</w:t>
      </w:r>
      <w:r w:rsidR="00F47525" w:rsidRPr="00751330">
        <w:rPr>
          <w:sz w:val="22"/>
          <w:szCs w:val="22"/>
        </w:rPr>
        <w:tab/>
      </w:r>
      <w:r w:rsidRPr="00751330">
        <w:rPr>
          <w:sz w:val="22"/>
          <w:szCs w:val="22"/>
        </w:rPr>
        <w:tab/>
        <w:t xml:space="preserve">Decommissioning Inspection Procedure </w:t>
      </w:r>
      <w:r w:rsidR="00F47525" w:rsidRPr="00751330">
        <w:rPr>
          <w:sz w:val="22"/>
          <w:szCs w:val="22"/>
        </w:rPr>
        <w:t>f</w:t>
      </w:r>
      <w:r w:rsidRPr="00751330">
        <w:rPr>
          <w:sz w:val="22"/>
          <w:szCs w:val="22"/>
        </w:rPr>
        <w:t xml:space="preserve">or Fuel Cycle </w:t>
      </w:r>
      <w:r w:rsidR="00F47525" w:rsidRPr="00751330">
        <w:rPr>
          <w:sz w:val="22"/>
          <w:szCs w:val="22"/>
        </w:rPr>
        <w:t xml:space="preserve">Facilities </w:t>
      </w:r>
    </w:p>
    <w:p w:rsidR="00861303" w:rsidRDefault="00A333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6A520A">
        <w:rPr>
          <w:sz w:val="22"/>
          <w:szCs w:val="22"/>
        </w:rPr>
        <w:t>10/09/19</w:t>
      </w:r>
      <w:r w:rsidR="003C3A98" w:rsidRPr="00751330">
        <w:rPr>
          <w:sz w:val="22"/>
          <w:szCs w:val="22"/>
        </w:rPr>
        <w:t xml:space="preserve"> (</w:t>
      </w:r>
      <w:r w:rsidR="006A520A">
        <w:rPr>
          <w:sz w:val="22"/>
          <w:szCs w:val="22"/>
        </w:rPr>
        <w:t>19-033</w:t>
      </w:r>
      <w:r w:rsidR="003C3A98" w:rsidRPr="00751330">
        <w:rPr>
          <w:sz w:val="22"/>
          <w:szCs w:val="22"/>
        </w:rPr>
        <w:t>)</w:t>
      </w:r>
    </w:p>
    <w:p w:rsidR="003C00D0" w:rsidRDefault="003C3A98" w:rsidP="00BC5F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88106</w:t>
      </w:r>
      <w:r w:rsidR="00F47525" w:rsidRPr="00751330">
        <w:rPr>
          <w:sz w:val="22"/>
          <w:szCs w:val="22"/>
        </w:rPr>
        <w:tab/>
      </w:r>
      <w:r w:rsidRPr="00751330">
        <w:rPr>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88107</w:t>
      </w:r>
      <w:r w:rsidR="00F47525" w:rsidRPr="00751330">
        <w:rPr>
          <w:sz w:val="22"/>
          <w:szCs w:val="22"/>
        </w:rPr>
        <w:tab/>
      </w:r>
      <w:r w:rsidRPr="00751330">
        <w:rPr>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88108</w:t>
      </w:r>
      <w:r w:rsidR="00F47525" w:rsidRPr="00751330">
        <w:rPr>
          <w:sz w:val="22"/>
          <w:szCs w:val="22"/>
        </w:rPr>
        <w:tab/>
      </w:r>
      <w:r w:rsidRPr="00751330">
        <w:rPr>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FD4BD5" w:rsidRDefault="008B4211" w:rsidP="008B4211">
      <w:pPr>
        <w:tabs>
          <w:tab w:val="left" w:pos="720"/>
          <w:tab w:val="left" w:pos="1440"/>
          <w:tab w:val="left" w:pos="216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88109</w:t>
      </w:r>
      <w:r w:rsidRPr="00751330">
        <w:rPr>
          <w:sz w:val="22"/>
          <w:szCs w:val="22"/>
        </w:rPr>
        <w:tab/>
      </w:r>
      <w:r w:rsidRPr="00751330">
        <w:rPr>
          <w:sz w:val="22"/>
          <w:szCs w:val="22"/>
        </w:rPr>
        <w:tab/>
        <w:t xml:space="preserve">Quality Assurance:  Inspection, Test Control, and Control of Measuring and Test Equipment (Pre-licensing and Construction) </w:t>
      </w:r>
      <w:r w:rsidR="000C2318" w:rsidRPr="00751330">
        <w:rPr>
          <w:sz w:val="22"/>
          <w:szCs w:val="22"/>
        </w:rPr>
        <w:t>06/20/07</w:t>
      </w:r>
      <w:r w:rsidRPr="00751330">
        <w:rPr>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88110</w:t>
      </w:r>
      <w:r w:rsidR="00F47525" w:rsidRPr="00751330">
        <w:rPr>
          <w:sz w:val="22"/>
          <w:szCs w:val="22"/>
        </w:rPr>
        <w:tab/>
      </w:r>
      <w:r w:rsidRPr="00751330">
        <w:rPr>
          <w:sz w:val="22"/>
          <w:szCs w:val="22"/>
        </w:rPr>
        <w:tab/>
        <w:t xml:space="preserve">Quality Assurance: </w:t>
      </w:r>
      <w:r w:rsidR="007D3397">
        <w:rPr>
          <w:sz w:val="22"/>
          <w:szCs w:val="22"/>
        </w:rPr>
        <w:t xml:space="preserve"> </w:t>
      </w:r>
      <w:r w:rsidRPr="00751330">
        <w:rPr>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88111</w:t>
      </w:r>
      <w:r w:rsidRPr="00751330">
        <w:rPr>
          <w:sz w:val="22"/>
          <w:szCs w:val="22"/>
        </w:rPr>
        <w:tab/>
      </w:r>
      <w:r w:rsidR="00F47525" w:rsidRPr="00751330">
        <w:rPr>
          <w:sz w:val="22"/>
          <w:szCs w:val="22"/>
        </w:rPr>
        <w:tab/>
      </w:r>
      <w:r w:rsidRPr="00751330">
        <w:rPr>
          <w:sz w:val="22"/>
          <w:szCs w:val="22"/>
        </w:rPr>
        <w:t>10 CFR, Part 21, Inspection-Facility Construction 02/07/07 (07-006)</w:t>
      </w:r>
    </w:p>
    <w:p w:rsidR="005F036A" w:rsidRPr="00751330" w:rsidRDefault="005F036A" w:rsidP="005F036A">
      <w:pPr>
        <w:rPr>
          <w:sz w:val="22"/>
          <w:szCs w:val="22"/>
        </w:rPr>
      </w:pPr>
      <w:r w:rsidRPr="00751330">
        <w:rPr>
          <w:sz w:val="22"/>
          <w:szCs w:val="22"/>
        </w:rPr>
        <w:tab/>
        <w:t>88112</w:t>
      </w:r>
      <w:r w:rsidRPr="00751330">
        <w:rPr>
          <w:sz w:val="22"/>
          <w:szCs w:val="22"/>
        </w:rPr>
        <w:tab/>
        <w:t xml:space="preserve"> </w:t>
      </w:r>
      <w:r w:rsidRPr="00751330">
        <w:rPr>
          <w:sz w:val="22"/>
          <w:szCs w:val="22"/>
        </w:rPr>
        <w:tab/>
      </w:r>
      <w:r w:rsidR="008036B6" w:rsidRPr="00751330">
        <w:rPr>
          <w:sz w:val="22"/>
          <w:szCs w:val="22"/>
        </w:rPr>
        <w:t>RESERVED</w:t>
      </w:r>
      <w:r w:rsidRPr="00751330">
        <w:rPr>
          <w:sz w:val="22"/>
          <w:szCs w:val="22"/>
        </w:rPr>
        <w:t xml:space="preserve">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highlight w:val="yellow"/>
        </w:rPr>
      </w:pPr>
      <w:r w:rsidRPr="00751330">
        <w:rPr>
          <w:sz w:val="22"/>
          <w:szCs w:val="22"/>
        </w:rPr>
        <w:tab/>
        <w:t>88113</w:t>
      </w:r>
      <w:r w:rsidRPr="00751330">
        <w:rPr>
          <w:sz w:val="22"/>
          <w:szCs w:val="22"/>
        </w:rPr>
        <w:tab/>
      </w:r>
      <w:r w:rsidR="00F47525" w:rsidRPr="00751330">
        <w:rPr>
          <w:sz w:val="22"/>
          <w:szCs w:val="22"/>
        </w:rPr>
        <w:tab/>
      </w:r>
      <w:r w:rsidRPr="00751330">
        <w:rPr>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88114</w:t>
      </w:r>
      <w:r w:rsidR="00F47525" w:rsidRPr="00751330">
        <w:rPr>
          <w:sz w:val="22"/>
          <w:szCs w:val="22"/>
        </w:rPr>
        <w:tab/>
      </w:r>
      <w:r w:rsidRPr="00751330">
        <w:rPr>
          <w:sz w:val="22"/>
          <w:szCs w:val="22"/>
        </w:rPr>
        <w:tab/>
        <w:t xml:space="preserve">Quality Affecting Item Procurement (10 CFR Part 21) and Commercial Grade Item Dedication Process [Reactive] </w:t>
      </w:r>
      <w:r w:rsidRPr="00751330">
        <w:rPr>
          <w:sz w:val="22"/>
          <w:szCs w:val="22"/>
        </w:rPr>
        <w:tab/>
        <w:t>10/25/06 (06-030)</w:t>
      </w:r>
    </w:p>
    <w:p w:rsidR="003C3A98"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88115</w:t>
      </w:r>
      <w:r w:rsidR="00FE3D4E" w:rsidRPr="00751330">
        <w:rPr>
          <w:sz w:val="22"/>
          <w:szCs w:val="22"/>
        </w:rPr>
        <w:tab/>
      </w:r>
      <w:r w:rsidRPr="00751330">
        <w:rPr>
          <w:sz w:val="22"/>
          <w:szCs w:val="22"/>
        </w:rPr>
        <w:tab/>
        <w:t>Supplier/Vendor Inspection (Construction Phase) 10/25/06 (06-030)</w:t>
      </w:r>
    </w:p>
    <w:p w:rsidR="00136854" w:rsidRDefault="00136854"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88117</w:t>
      </w:r>
      <w:r>
        <w:rPr>
          <w:sz w:val="22"/>
          <w:szCs w:val="22"/>
        </w:rPr>
        <w:tab/>
      </w:r>
      <w:r>
        <w:rPr>
          <w:sz w:val="22"/>
          <w:szCs w:val="22"/>
        </w:rPr>
        <w:tab/>
        <w:t xml:space="preserve">Facility Changes (License Application) and Change Process (10 CFR </w:t>
      </w:r>
    </w:p>
    <w:p w:rsidR="00136854" w:rsidRPr="00751330" w:rsidRDefault="00136854"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70.72) (Pre-Licensing and Construction) 09/20/16 (16-023)</w:t>
      </w:r>
    </w:p>
    <w:p w:rsidR="00136854"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88120</w:t>
      </w:r>
      <w:r>
        <w:rPr>
          <w:sz w:val="22"/>
          <w:szCs w:val="22"/>
        </w:rPr>
        <w:tab/>
      </w:r>
      <w:r>
        <w:rPr>
          <w:sz w:val="22"/>
          <w:szCs w:val="22"/>
        </w:rPr>
        <w:tab/>
      </w:r>
      <w:r w:rsidR="00CE6157">
        <w:rPr>
          <w:sz w:val="22"/>
          <w:szCs w:val="22"/>
        </w:rPr>
        <w:t>RESERVED</w:t>
      </w:r>
      <w:r w:rsidR="009B325B">
        <w:rPr>
          <w:sz w:val="22"/>
          <w:szCs w:val="22"/>
        </w:rPr>
        <w:t xml:space="preserve"> </w:t>
      </w:r>
      <w:r>
        <w:rPr>
          <w:sz w:val="22"/>
          <w:szCs w:val="22"/>
        </w:rPr>
        <w:t>D</w:t>
      </w:r>
      <w:r w:rsidR="009B325B">
        <w:rPr>
          <w:sz w:val="22"/>
          <w:szCs w:val="22"/>
        </w:rPr>
        <w:t>raft</w:t>
      </w:r>
      <w:r>
        <w:rPr>
          <w:sz w:val="22"/>
          <w:szCs w:val="22"/>
        </w:rPr>
        <w:t xml:space="preserve"> Construction and Operational Readiness Inspections for the Internal Isotopes Uranium Deconversion Facility</w:t>
      </w:r>
    </w:p>
    <w:p w:rsidR="00136854"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88121</w:t>
      </w:r>
      <w:r>
        <w:rPr>
          <w:sz w:val="22"/>
          <w:szCs w:val="22"/>
        </w:rPr>
        <w:tab/>
      </w:r>
      <w:r>
        <w:rPr>
          <w:sz w:val="22"/>
          <w:szCs w:val="22"/>
        </w:rPr>
        <w:tab/>
      </w:r>
      <w:r w:rsidR="008036B6">
        <w:rPr>
          <w:sz w:val="22"/>
          <w:szCs w:val="22"/>
        </w:rPr>
        <w:t>RESERVED</w:t>
      </w:r>
      <w:r w:rsidR="009B325B">
        <w:rPr>
          <w:sz w:val="22"/>
          <w:szCs w:val="22"/>
        </w:rPr>
        <w:t xml:space="preserve"> </w:t>
      </w:r>
      <w:r w:rsidR="008036B6">
        <w:rPr>
          <w:sz w:val="22"/>
          <w:szCs w:val="22"/>
        </w:rPr>
        <w:t xml:space="preserve">for </w:t>
      </w:r>
      <w:r w:rsidR="009B325B">
        <w:rPr>
          <w:sz w:val="22"/>
          <w:szCs w:val="22"/>
        </w:rPr>
        <w:t>Draft</w:t>
      </w:r>
      <w:r>
        <w:rPr>
          <w:sz w:val="22"/>
          <w:szCs w:val="22"/>
        </w:rPr>
        <w:t xml:space="preserve"> Operational Readiness Reviews for Uranium Deconversion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88130</w:t>
      </w:r>
      <w:r w:rsidR="00FE3D4E" w:rsidRPr="00751330">
        <w:rPr>
          <w:sz w:val="22"/>
          <w:szCs w:val="22"/>
        </w:rPr>
        <w:tab/>
      </w:r>
      <w:r w:rsidRPr="00751330">
        <w:rPr>
          <w:sz w:val="22"/>
          <w:szCs w:val="22"/>
        </w:rPr>
        <w:tab/>
        <w:t xml:space="preserve">Resident Inspection Program for On-Site Construction Activities at the Mixed Oxide Fuel Fabrication Facility </w:t>
      </w:r>
      <w:r w:rsidR="00474F46">
        <w:rPr>
          <w:sz w:val="22"/>
          <w:szCs w:val="22"/>
        </w:rPr>
        <w:t>03/02</w:t>
      </w:r>
      <w:r w:rsidR="00772F3B">
        <w:rPr>
          <w:sz w:val="22"/>
          <w:szCs w:val="22"/>
        </w:rPr>
        <w:t>/16 (16-009</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88131</w:t>
      </w:r>
      <w:r w:rsidR="00FE3D4E" w:rsidRPr="00751330">
        <w:rPr>
          <w:sz w:val="22"/>
          <w:szCs w:val="22"/>
        </w:rPr>
        <w:tab/>
      </w:r>
      <w:r w:rsidRPr="00751330">
        <w:rPr>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88132</w:t>
      </w:r>
      <w:r w:rsidR="00FE3D4E" w:rsidRPr="00751330">
        <w:rPr>
          <w:sz w:val="22"/>
          <w:szCs w:val="22"/>
        </w:rPr>
        <w:tab/>
      </w:r>
      <w:r w:rsidRPr="00751330">
        <w:rPr>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88133</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Structural Steel and Supports Activities</w:t>
      </w:r>
      <w:r w:rsidR="00432CDA" w:rsidRPr="00751330">
        <w:rPr>
          <w:sz w:val="22"/>
          <w:szCs w:val="22"/>
        </w:rPr>
        <w:t xml:space="preserve"> 7/25/07 (07-023)</w:t>
      </w:r>
    </w:p>
    <w:p w:rsidR="0018577B"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88134</w:t>
      </w:r>
      <w:r w:rsidR="00FE3D4E" w:rsidRPr="00751330">
        <w:rPr>
          <w:sz w:val="22"/>
          <w:szCs w:val="22"/>
        </w:rPr>
        <w:tab/>
      </w:r>
      <w:r w:rsidRPr="00751330">
        <w:rPr>
          <w:sz w:val="22"/>
          <w:szCs w:val="22"/>
        </w:rPr>
        <w:tab/>
        <w:t xml:space="preserve">Quality Assurance: </w:t>
      </w:r>
      <w:r w:rsidR="009B2BE7">
        <w:rPr>
          <w:sz w:val="22"/>
          <w:szCs w:val="22"/>
        </w:rPr>
        <w:t xml:space="preserve"> </w:t>
      </w:r>
      <w:r w:rsidRPr="00751330">
        <w:rPr>
          <w:sz w:val="22"/>
          <w:szCs w:val="22"/>
        </w:rPr>
        <w:t>Piping Relied on for Safety 05/18/05 (05-013)</w:t>
      </w:r>
    </w:p>
    <w:p w:rsidR="001E55B9" w:rsidRDefault="001E55B9"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88135</w:t>
      </w:r>
      <w:r w:rsidR="00FE3D4E" w:rsidRPr="00751330">
        <w:rPr>
          <w:sz w:val="22"/>
          <w:szCs w:val="22"/>
        </w:rPr>
        <w:tab/>
      </w:r>
      <w:r w:rsidRPr="00751330">
        <w:rPr>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60A05">
        <w:rPr>
          <w:sz w:val="22"/>
          <w:szCs w:val="22"/>
        </w:rPr>
        <w:t>02/07/14 (14-005</w:t>
      </w:r>
      <w:r w:rsidR="003C3A98" w:rsidRPr="00751330">
        <w:rPr>
          <w:sz w:val="22"/>
          <w:szCs w:val="22"/>
        </w:rPr>
        <w:t>)</w:t>
      </w:r>
    </w:p>
    <w:p w:rsidR="0053753D" w:rsidRDefault="005F5D33"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88135.02</w:t>
      </w:r>
      <w:r>
        <w:rPr>
          <w:sz w:val="22"/>
          <w:szCs w:val="22"/>
        </w:rPr>
        <w:tab/>
        <w:t>Resident Inspection Program Plant Status Activities 05/21/15 (15-010</w:t>
      </w:r>
      <w:r w:rsidR="0053753D">
        <w:rPr>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88135.04</w:t>
      </w:r>
      <w:r>
        <w:rPr>
          <w:sz w:val="22"/>
          <w:szCs w:val="22"/>
        </w:rPr>
        <w:tab/>
      </w:r>
      <w:r w:rsidR="007C305B">
        <w:rPr>
          <w:sz w:val="22"/>
          <w:szCs w:val="22"/>
        </w:rPr>
        <w:t xml:space="preserve">Resident Inspection Program </w:t>
      </w:r>
      <w:r w:rsidRPr="003F59DE">
        <w:rPr>
          <w:sz w:val="22"/>
          <w:szCs w:val="22"/>
        </w:rPr>
        <w:t>I</w:t>
      </w:r>
      <w:r w:rsidR="007C305B">
        <w:rPr>
          <w:sz w:val="22"/>
          <w:szCs w:val="22"/>
        </w:rPr>
        <w:t xml:space="preserve">ntegrated </w:t>
      </w:r>
      <w:r w:rsidRPr="003F59DE">
        <w:rPr>
          <w:sz w:val="22"/>
          <w:szCs w:val="22"/>
        </w:rPr>
        <w:t>S</w:t>
      </w:r>
      <w:r w:rsidR="007C305B">
        <w:rPr>
          <w:sz w:val="22"/>
          <w:szCs w:val="22"/>
        </w:rPr>
        <w:t xml:space="preserve">afety </w:t>
      </w:r>
      <w:r w:rsidRPr="003F59DE">
        <w:rPr>
          <w:sz w:val="22"/>
          <w:szCs w:val="22"/>
        </w:rPr>
        <w:t>A</w:t>
      </w:r>
      <w:r w:rsidR="007C305B">
        <w:rPr>
          <w:sz w:val="22"/>
          <w:szCs w:val="22"/>
        </w:rPr>
        <w:t>nalysis</w:t>
      </w:r>
      <w:r w:rsidRPr="003F59DE">
        <w:rPr>
          <w:sz w:val="22"/>
          <w:szCs w:val="22"/>
        </w:rPr>
        <w:t xml:space="preserve"> Implementation</w:t>
      </w:r>
      <w:r w:rsidR="007C305B">
        <w:rPr>
          <w:sz w:val="22"/>
          <w:szCs w:val="22"/>
        </w:rPr>
        <w:t xml:space="preserve"> 10/01/18 (18-033</w:t>
      </w:r>
      <w:r>
        <w:rPr>
          <w:sz w:val="22"/>
          <w:szCs w:val="22"/>
        </w:rPr>
        <w:t>)</w:t>
      </w:r>
    </w:p>
    <w:p w:rsidR="007C305B"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88135.05</w:t>
      </w:r>
      <w:r w:rsidRPr="003F59DE">
        <w:rPr>
          <w:sz w:val="22"/>
          <w:szCs w:val="22"/>
        </w:rPr>
        <w:tab/>
      </w:r>
      <w:r w:rsidR="007C305B">
        <w:rPr>
          <w:sz w:val="22"/>
          <w:szCs w:val="22"/>
        </w:rPr>
        <w:t>Resident Inspection Program</w:t>
      </w:r>
      <w:r w:rsidR="007C305B" w:rsidRPr="003F59DE">
        <w:rPr>
          <w:sz w:val="22"/>
          <w:szCs w:val="22"/>
        </w:rPr>
        <w:t xml:space="preserve"> </w:t>
      </w:r>
      <w:r w:rsidRPr="003F59DE">
        <w:rPr>
          <w:sz w:val="22"/>
          <w:szCs w:val="22"/>
        </w:rPr>
        <w:t>Fire Protection</w:t>
      </w:r>
      <w:r>
        <w:rPr>
          <w:sz w:val="22"/>
          <w:szCs w:val="22"/>
        </w:rPr>
        <w:t xml:space="preserve"> </w:t>
      </w:r>
      <w:r w:rsidR="007C305B">
        <w:rPr>
          <w:sz w:val="22"/>
          <w:szCs w:val="22"/>
        </w:rPr>
        <w:t xml:space="preserve">(Annual/Quarterly) </w:t>
      </w:r>
    </w:p>
    <w:p w:rsidR="003F59DE" w:rsidRPr="003F59DE" w:rsidRDefault="007C305B"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10/01/18 (18-033</w:t>
      </w:r>
      <w:r w:rsidR="003F59DE">
        <w:rPr>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88135.17</w:t>
      </w:r>
      <w:r w:rsidRPr="003F59DE">
        <w:rPr>
          <w:sz w:val="22"/>
          <w:szCs w:val="22"/>
        </w:rPr>
        <w:tab/>
        <w:t>Permanent Plant Modifications</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88135.19</w:t>
      </w:r>
      <w:r w:rsidRPr="003F59DE">
        <w:rPr>
          <w:sz w:val="22"/>
          <w:szCs w:val="22"/>
        </w:rPr>
        <w:tab/>
        <w:t>Post Maintenance Testing</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88135.22</w:t>
      </w:r>
      <w:r w:rsidRPr="003F59DE">
        <w:rPr>
          <w:sz w:val="22"/>
          <w:szCs w:val="22"/>
        </w:rPr>
        <w:tab/>
        <w:t>Surveillance Testing</w:t>
      </w:r>
      <w:r>
        <w:rPr>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88136</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Mechanical Components</w:t>
      </w:r>
      <w:r w:rsidR="00432CDA" w:rsidRPr="00751330">
        <w:rPr>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color w:val="000000"/>
          <w:sz w:val="22"/>
          <w:szCs w:val="22"/>
        </w:rPr>
      </w:pPr>
      <w:r w:rsidRPr="00751330">
        <w:rPr>
          <w:sz w:val="22"/>
          <w:szCs w:val="22"/>
        </w:rPr>
        <w:tab/>
      </w:r>
      <w:r w:rsidRPr="00751330">
        <w:rPr>
          <w:color w:val="000000"/>
          <w:sz w:val="22"/>
          <w:szCs w:val="22"/>
        </w:rPr>
        <w:t>88137</w:t>
      </w:r>
      <w:r w:rsidR="00343FF7" w:rsidRPr="00751330">
        <w:rPr>
          <w:color w:val="000000"/>
          <w:sz w:val="22"/>
          <w:szCs w:val="22"/>
        </w:rPr>
        <w:tab/>
      </w:r>
      <w:r w:rsidRPr="00751330">
        <w:rPr>
          <w:color w:val="000000"/>
          <w:sz w:val="22"/>
          <w:szCs w:val="22"/>
        </w:rPr>
        <w:tab/>
        <w:t>Electric Cable</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5F036A" w:rsidRPr="00751330" w:rsidRDefault="005F036A" w:rsidP="005F036A">
      <w:pPr>
        <w:rPr>
          <w:color w:val="000000"/>
          <w:sz w:val="22"/>
          <w:szCs w:val="22"/>
        </w:rPr>
      </w:pPr>
      <w:r w:rsidRPr="00751330">
        <w:rPr>
          <w:color w:val="000000"/>
          <w:sz w:val="22"/>
          <w:szCs w:val="22"/>
        </w:rPr>
        <w:tab/>
        <w:t>88138</w:t>
      </w:r>
      <w:r w:rsidRPr="00751330">
        <w:rPr>
          <w:color w:val="000000"/>
          <w:sz w:val="22"/>
          <w:szCs w:val="22"/>
        </w:rPr>
        <w:tab/>
      </w:r>
      <w:r w:rsidRPr="00751330">
        <w:rPr>
          <w:color w:val="000000"/>
          <w:sz w:val="22"/>
          <w:szCs w:val="22"/>
        </w:rPr>
        <w:tab/>
        <w:t>Electrical Components and Systems</w:t>
      </w:r>
      <w:r w:rsidR="00203BB9" w:rsidRPr="00751330">
        <w:rPr>
          <w:color w:val="000000"/>
          <w:sz w:val="22"/>
          <w:szCs w:val="22"/>
        </w:rPr>
        <w:t xml:space="preserve"> 08/08/07 (07-024)</w:t>
      </w:r>
    </w:p>
    <w:p w:rsidR="005F036A" w:rsidRPr="00751330" w:rsidRDefault="005F036A" w:rsidP="005F036A">
      <w:pPr>
        <w:rPr>
          <w:color w:val="000000"/>
          <w:sz w:val="22"/>
          <w:szCs w:val="22"/>
        </w:rPr>
      </w:pPr>
      <w:r w:rsidRPr="00751330">
        <w:rPr>
          <w:sz w:val="22"/>
          <w:szCs w:val="22"/>
        </w:rPr>
        <w:tab/>
      </w:r>
      <w:r w:rsidRPr="00751330">
        <w:rPr>
          <w:color w:val="000000"/>
          <w:sz w:val="22"/>
          <w:szCs w:val="22"/>
        </w:rPr>
        <w:t>88139</w:t>
      </w:r>
      <w:r w:rsidRPr="00751330">
        <w:rPr>
          <w:color w:val="000000"/>
          <w:sz w:val="22"/>
          <w:szCs w:val="22"/>
        </w:rPr>
        <w:tab/>
        <w:t xml:space="preserve"> </w:t>
      </w:r>
      <w:r w:rsidRPr="00751330">
        <w:rPr>
          <w:color w:val="000000"/>
          <w:sz w:val="22"/>
          <w:szCs w:val="22"/>
        </w:rPr>
        <w:tab/>
        <w:t>Ventilation and Confinement Systems</w:t>
      </w:r>
      <w:r w:rsidR="007278A9" w:rsidRPr="00751330">
        <w:rPr>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88140</w:t>
      </w:r>
      <w:r w:rsidRPr="00751330">
        <w:rPr>
          <w:color w:val="000000"/>
          <w:sz w:val="22"/>
          <w:szCs w:val="22"/>
        </w:rPr>
        <w:tab/>
        <w:t xml:space="preserve"> </w:t>
      </w:r>
      <w:r w:rsidRPr="00751330">
        <w:rPr>
          <w:color w:val="000000"/>
          <w:sz w:val="22"/>
          <w:szCs w:val="22"/>
        </w:rPr>
        <w:tab/>
        <w:t>Instrumentation and Controls Systems</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7278A9" w:rsidRDefault="005F036A" w:rsidP="007278A9">
      <w:pPr>
        <w:rPr>
          <w:color w:val="000000"/>
          <w:sz w:val="22"/>
          <w:szCs w:val="22"/>
        </w:rPr>
      </w:pPr>
      <w:r w:rsidRPr="00751330">
        <w:rPr>
          <w:sz w:val="22"/>
          <w:szCs w:val="22"/>
        </w:rPr>
        <w:tab/>
      </w:r>
      <w:r w:rsidRPr="00751330">
        <w:rPr>
          <w:color w:val="000000"/>
          <w:sz w:val="22"/>
          <w:szCs w:val="22"/>
        </w:rPr>
        <w:t>88141</w:t>
      </w:r>
      <w:r w:rsidRPr="00751330">
        <w:rPr>
          <w:color w:val="000000"/>
          <w:sz w:val="22"/>
          <w:szCs w:val="22"/>
        </w:rPr>
        <w:tab/>
        <w:t xml:space="preserve"> </w:t>
      </w:r>
      <w:r w:rsidRPr="00751330">
        <w:rPr>
          <w:color w:val="000000"/>
          <w:sz w:val="22"/>
          <w:szCs w:val="22"/>
        </w:rPr>
        <w:tab/>
        <w:t>Fire Prevention</w:t>
      </w:r>
      <w:r w:rsidR="007278A9" w:rsidRPr="00751330">
        <w:rPr>
          <w:color w:val="000000"/>
          <w:sz w:val="22"/>
          <w:szCs w:val="22"/>
        </w:rPr>
        <w:t xml:space="preserve"> and </w:t>
      </w:r>
      <w:r w:rsidRPr="00751330">
        <w:rPr>
          <w:color w:val="000000"/>
          <w:sz w:val="22"/>
          <w:szCs w:val="22"/>
        </w:rPr>
        <w:t>Protection</w:t>
      </w:r>
      <w:r w:rsidR="007278A9" w:rsidRPr="00751330">
        <w:rPr>
          <w:color w:val="000000"/>
          <w:sz w:val="22"/>
          <w:szCs w:val="22"/>
        </w:rPr>
        <w:t xml:space="preserve"> 08/08/07 (07-024)</w:t>
      </w:r>
    </w:p>
    <w:p w:rsidR="003C00D0" w:rsidRDefault="005F036A" w:rsidP="006371BC">
      <w:pPr>
        <w:ind w:left="2160" w:hanging="1440"/>
        <w:rPr>
          <w:color w:val="000000"/>
          <w:sz w:val="22"/>
          <w:szCs w:val="22"/>
        </w:rPr>
      </w:pPr>
      <w:r w:rsidRPr="00751330">
        <w:rPr>
          <w:color w:val="000000"/>
          <w:sz w:val="22"/>
          <w:szCs w:val="22"/>
        </w:rPr>
        <w:t>88142</w:t>
      </w:r>
      <w:r w:rsidRPr="00751330">
        <w:rPr>
          <w:color w:val="000000"/>
          <w:sz w:val="22"/>
          <w:szCs w:val="22"/>
        </w:rPr>
        <w:tab/>
        <w:t>Underground Fire Water Loop and Equipment Installation</w:t>
      </w:r>
      <w:r w:rsidR="007278A9" w:rsidRPr="00751330">
        <w:rPr>
          <w:color w:val="000000"/>
          <w:sz w:val="22"/>
          <w:szCs w:val="22"/>
        </w:rPr>
        <w:t xml:space="preserve"> </w:t>
      </w:r>
    </w:p>
    <w:p w:rsidR="007278A9" w:rsidRPr="00751330" w:rsidRDefault="007278A9" w:rsidP="006371BC">
      <w:pPr>
        <w:ind w:left="2160"/>
        <w:rPr>
          <w:color w:val="000000"/>
          <w:sz w:val="22"/>
          <w:szCs w:val="22"/>
        </w:rPr>
      </w:pPr>
      <w:r w:rsidRPr="00751330">
        <w:rPr>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bookmarkStart w:id="4" w:name="OLE_LINK1"/>
      <w:bookmarkStart w:id="5" w:name="OLE_LINK2"/>
      <w:r w:rsidRPr="00751330">
        <w:rPr>
          <w:sz w:val="22"/>
          <w:szCs w:val="22"/>
        </w:rPr>
        <w:t>8814</w:t>
      </w:r>
      <w:r w:rsidR="0017449D" w:rsidRPr="00751330">
        <w:rPr>
          <w:sz w:val="22"/>
          <w:szCs w:val="22"/>
        </w:rPr>
        <w:t>3</w:t>
      </w:r>
      <w:r w:rsidRPr="00751330">
        <w:rPr>
          <w:sz w:val="22"/>
          <w:szCs w:val="22"/>
        </w:rPr>
        <w:tab/>
      </w:r>
      <w:r w:rsidRPr="00751330">
        <w:rPr>
          <w:sz w:val="22"/>
          <w:szCs w:val="22"/>
        </w:rPr>
        <w:tab/>
      </w:r>
      <w:r w:rsidRPr="00751330">
        <w:rPr>
          <w:color w:val="000000"/>
          <w:sz w:val="22"/>
          <w:szCs w:val="22"/>
        </w:rPr>
        <w:t>Pipe Supports and Restraints</w:t>
      </w:r>
      <w:r w:rsidR="00432CDA" w:rsidRPr="00751330">
        <w:rPr>
          <w:color w:val="000000"/>
          <w:sz w:val="22"/>
          <w:szCs w:val="22"/>
        </w:rPr>
        <w:t xml:space="preserve"> </w:t>
      </w:r>
      <w:r w:rsidR="00432CDA" w:rsidRPr="00751330">
        <w:rPr>
          <w:sz w:val="22"/>
          <w:szCs w:val="22"/>
        </w:rPr>
        <w:t>7/25/07 (07-023)</w:t>
      </w:r>
    </w:p>
    <w:bookmarkEnd w:id="4"/>
    <w:bookmarkEnd w:id="5"/>
    <w:p w:rsidR="005F036A" w:rsidRPr="00751330" w:rsidRDefault="005F036A" w:rsidP="005F036A">
      <w:pPr>
        <w:rPr>
          <w:color w:val="000000"/>
          <w:sz w:val="22"/>
          <w:szCs w:val="22"/>
        </w:rPr>
      </w:pPr>
      <w:r w:rsidRPr="00751330">
        <w:rPr>
          <w:sz w:val="22"/>
          <w:szCs w:val="22"/>
        </w:rPr>
        <w:tab/>
      </w:r>
      <w:r w:rsidRPr="00751330">
        <w:rPr>
          <w:color w:val="000000"/>
          <w:sz w:val="22"/>
          <w:szCs w:val="22"/>
        </w:rPr>
        <w:t>88150</w:t>
      </w:r>
      <w:r w:rsidRPr="00751330">
        <w:rPr>
          <w:color w:val="000000"/>
          <w:sz w:val="22"/>
          <w:szCs w:val="22"/>
        </w:rPr>
        <w:tab/>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Training and Qualification of Plant Personnel</w:t>
      </w:r>
    </w:p>
    <w:p w:rsidR="00861303" w:rsidRDefault="005F036A" w:rsidP="005F036A">
      <w:pPr>
        <w:ind w:left="2160" w:hanging="1440"/>
        <w:rPr>
          <w:color w:val="000000"/>
          <w:sz w:val="22"/>
          <w:szCs w:val="22"/>
        </w:rPr>
      </w:pPr>
      <w:r w:rsidRPr="00751330">
        <w:rPr>
          <w:color w:val="000000"/>
          <w:sz w:val="22"/>
          <w:szCs w:val="22"/>
        </w:rPr>
        <w:t>88151</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Facility Changes and Change Process (10 CFR70.72)</w:t>
      </w:r>
    </w:p>
    <w:p w:rsidR="00A33390" w:rsidRDefault="005F036A" w:rsidP="005F036A">
      <w:pPr>
        <w:rPr>
          <w:color w:val="000000"/>
          <w:sz w:val="22"/>
          <w:szCs w:val="22"/>
        </w:rPr>
      </w:pPr>
      <w:r w:rsidRPr="00751330">
        <w:rPr>
          <w:sz w:val="22"/>
          <w:szCs w:val="22"/>
        </w:rPr>
        <w:tab/>
      </w:r>
      <w:r w:rsidRPr="00751330">
        <w:rPr>
          <w:color w:val="000000"/>
          <w:sz w:val="22"/>
          <w:szCs w:val="22"/>
        </w:rPr>
        <w:t>88152</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Physical Protection Equipment and Barriers</w:t>
      </w:r>
    </w:p>
    <w:p w:rsidR="005F036A" w:rsidRPr="00751330" w:rsidRDefault="005F036A" w:rsidP="005F036A">
      <w:pPr>
        <w:rPr>
          <w:color w:val="000000"/>
          <w:sz w:val="22"/>
          <w:szCs w:val="22"/>
        </w:rPr>
      </w:pPr>
      <w:r w:rsidRPr="00751330">
        <w:rPr>
          <w:sz w:val="22"/>
          <w:szCs w:val="22"/>
        </w:rPr>
        <w:tab/>
      </w:r>
      <w:r w:rsidRPr="00751330">
        <w:rPr>
          <w:color w:val="000000"/>
          <w:sz w:val="22"/>
          <w:szCs w:val="22"/>
        </w:rPr>
        <w:t>88153</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Material Control and Accounting</w:t>
      </w:r>
    </w:p>
    <w:p w:rsidR="005F036A" w:rsidRPr="00751330" w:rsidRDefault="008B5C7F" w:rsidP="008B5C7F">
      <w:pPr>
        <w:tabs>
          <w:tab w:val="left" w:pos="720"/>
          <w:tab w:val="left" w:pos="2160"/>
        </w:tabs>
        <w:rPr>
          <w:color w:val="000000"/>
          <w:sz w:val="22"/>
          <w:szCs w:val="22"/>
        </w:rPr>
      </w:pPr>
      <w:r w:rsidRPr="00751330">
        <w:rPr>
          <w:color w:val="000000"/>
          <w:sz w:val="22"/>
          <w:szCs w:val="22"/>
        </w:rPr>
        <w:tab/>
      </w:r>
      <w:r w:rsidR="005F036A" w:rsidRPr="00751330">
        <w:rPr>
          <w:color w:val="000000"/>
          <w:sz w:val="22"/>
          <w:szCs w:val="22"/>
        </w:rPr>
        <w:t>88154</w:t>
      </w:r>
      <w:r w:rsidR="005F036A"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Fire Safety and Protection Systems</w:t>
      </w:r>
    </w:p>
    <w:p w:rsidR="005F036A" w:rsidRPr="00751330" w:rsidRDefault="008B5C7F" w:rsidP="008B5C7F">
      <w:pPr>
        <w:tabs>
          <w:tab w:val="left" w:pos="2160"/>
        </w:tabs>
        <w:ind w:firstLine="720"/>
        <w:rPr>
          <w:color w:val="000000"/>
          <w:sz w:val="22"/>
          <w:szCs w:val="22"/>
        </w:rPr>
      </w:pPr>
      <w:r w:rsidRPr="00751330">
        <w:rPr>
          <w:color w:val="000000"/>
          <w:sz w:val="22"/>
          <w:szCs w:val="22"/>
        </w:rPr>
        <w:t>88155</w:t>
      </w:r>
      <w:r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Functional Verifications of IROFS</w:t>
      </w:r>
    </w:p>
    <w:p w:rsidR="005F036A" w:rsidRPr="00751330" w:rsidRDefault="005F036A" w:rsidP="005F036A">
      <w:pPr>
        <w:ind w:firstLine="720"/>
        <w:rPr>
          <w:color w:val="000000"/>
          <w:sz w:val="22"/>
          <w:szCs w:val="22"/>
        </w:rPr>
      </w:pPr>
      <w:r w:rsidRPr="00751330">
        <w:rPr>
          <w:color w:val="000000"/>
          <w:sz w:val="22"/>
          <w:szCs w:val="22"/>
        </w:rPr>
        <w:t>88156</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Integrated Safety Analysis Implementation</w:t>
      </w:r>
    </w:p>
    <w:p w:rsidR="005F036A" w:rsidRPr="00751330" w:rsidRDefault="005F036A" w:rsidP="005F036A">
      <w:pPr>
        <w:ind w:firstLine="720"/>
        <w:rPr>
          <w:color w:val="000000"/>
          <w:sz w:val="22"/>
          <w:szCs w:val="22"/>
        </w:rPr>
      </w:pPr>
      <w:r w:rsidRPr="00751330">
        <w:rPr>
          <w:color w:val="000000"/>
          <w:sz w:val="22"/>
          <w:szCs w:val="22"/>
        </w:rPr>
        <w:t>88157</w:t>
      </w:r>
      <w:r w:rsidR="00EF7A44" w:rsidRPr="00751330">
        <w:rPr>
          <w:color w:val="000000"/>
          <w:sz w:val="22"/>
          <w:szCs w:val="22"/>
        </w:rPr>
        <w:tab/>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Waste Management Equipment and Systems</w:t>
      </w:r>
    </w:p>
    <w:p w:rsidR="005F036A" w:rsidRPr="00751330" w:rsidRDefault="005F036A" w:rsidP="008B5C7F">
      <w:pPr>
        <w:tabs>
          <w:tab w:val="left" w:pos="2160"/>
        </w:tabs>
        <w:ind w:left="2160" w:hanging="1440"/>
        <w:rPr>
          <w:color w:val="000000"/>
          <w:sz w:val="22"/>
          <w:szCs w:val="22"/>
        </w:rPr>
      </w:pPr>
      <w:r w:rsidRPr="00751330">
        <w:rPr>
          <w:color w:val="000000"/>
          <w:sz w:val="22"/>
          <w:szCs w:val="22"/>
        </w:rPr>
        <w:t>88158</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Environmental Protection - Initial and Periodic Inspections</w:t>
      </w:r>
    </w:p>
    <w:p w:rsidR="00FD4BD5" w:rsidRDefault="005F036A" w:rsidP="005F036A">
      <w:pPr>
        <w:ind w:firstLine="720"/>
        <w:rPr>
          <w:color w:val="000000"/>
          <w:sz w:val="22"/>
          <w:szCs w:val="22"/>
        </w:rPr>
      </w:pPr>
      <w:r w:rsidRPr="00751330">
        <w:rPr>
          <w:color w:val="000000"/>
          <w:sz w:val="22"/>
          <w:szCs w:val="22"/>
        </w:rPr>
        <w:t>88159</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Process Enclosures and Vessels</w:t>
      </w:r>
    </w:p>
    <w:p w:rsidR="00A864FB" w:rsidRDefault="005F036A" w:rsidP="00931A4F">
      <w:pPr>
        <w:ind w:firstLine="720"/>
        <w:rPr>
          <w:color w:val="000000"/>
          <w:sz w:val="22"/>
          <w:szCs w:val="22"/>
        </w:rPr>
      </w:pPr>
      <w:r w:rsidRPr="00751330">
        <w:rPr>
          <w:color w:val="000000"/>
          <w:sz w:val="22"/>
          <w:szCs w:val="22"/>
        </w:rPr>
        <w:t>88160</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Utilities and Bulk Chemicals</w:t>
      </w:r>
    </w:p>
    <w:p w:rsidR="007D3397" w:rsidRDefault="007D3397" w:rsidP="007D3397">
      <w:pPr>
        <w:ind w:left="2160" w:hanging="1440"/>
        <w:rPr>
          <w:sz w:val="22"/>
          <w:szCs w:val="22"/>
        </w:rPr>
      </w:pPr>
      <w:r>
        <w:rPr>
          <w:color w:val="000000"/>
          <w:sz w:val="22"/>
          <w:szCs w:val="22"/>
        </w:rPr>
        <w:t>88161</w:t>
      </w:r>
      <w:r>
        <w:rPr>
          <w:color w:val="000000"/>
          <w:sz w:val="22"/>
          <w:szCs w:val="22"/>
        </w:rPr>
        <w:tab/>
      </w:r>
      <w:r w:rsidRPr="007D3397">
        <w:rPr>
          <w:sz w:val="22"/>
          <w:szCs w:val="22"/>
        </w:rPr>
        <w:t>Corrective Action Program (CAP) Implementation at Fuel Cycle Facilities</w:t>
      </w:r>
    </w:p>
    <w:p w:rsidR="00FA2904" w:rsidRDefault="00FA2904" w:rsidP="007D3397">
      <w:pPr>
        <w:ind w:left="2160" w:hanging="1440"/>
        <w:rPr>
          <w:sz w:val="22"/>
          <w:szCs w:val="22"/>
        </w:rPr>
      </w:pPr>
      <w:r>
        <w:rPr>
          <w:sz w:val="22"/>
          <w:szCs w:val="22"/>
        </w:rPr>
        <w:tab/>
        <w:t>07/28/14 (14-017)</w:t>
      </w:r>
    </w:p>
    <w:p w:rsidR="007C305B" w:rsidRDefault="007C305B" w:rsidP="007D3397">
      <w:pPr>
        <w:ind w:left="2160" w:hanging="1440"/>
        <w:rPr>
          <w:sz w:val="22"/>
          <w:szCs w:val="22"/>
        </w:rPr>
      </w:pPr>
    </w:p>
    <w:p w:rsidR="00B150A3" w:rsidRPr="007D3397" w:rsidRDefault="00B150A3" w:rsidP="007D3397">
      <w:pPr>
        <w:ind w:left="2160" w:hanging="1440"/>
        <w:rPr>
          <w:sz w:val="22"/>
          <w:szCs w:val="22"/>
        </w:rPr>
      </w:pPr>
    </w:p>
    <w:p w:rsidR="003C3A98" w:rsidRPr="00751330" w:rsidRDefault="003C3A98" w:rsidP="00A864FB">
      <w:pPr>
        <w:rPr>
          <w:color w:val="000000"/>
          <w:sz w:val="22"/>
          <w:szCs w:val="22"/>
        </w:rPr>
      </w:pPr>
      <w:r w:rsidRPr="00751330">
        <w:rPr>
          <w:sz w:val="22"/>
          <w:szCs w:val="22"/>
        </w:rPr>
        <w:t>8900</w:t>
      </w:r>
      <w:r w:rsidRPr="00751330">
        <w:rPr>
          <w:sz w:val="22"/>
          <w:szCs w:val="22"/>
        </w:rPr>
        <w:tab/>
      </w:r>
      <w:r w:rsidRPr="00751330">
        <w:rPr>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3C3A98" w:rsidP="003D6DB9">
      <w:pPr>
        <w:ind w:left="2160" w:hanging="1440"/>
        <w:rPr>
          <w:color w:val="000000"/>
          <w:sz w:val="22"/>
          <w:szCs w:val="22"/>
        </w:rPr>
      </w:pPr>
      <w:r w:rsidRPr="00751330">
        <w:rPr>
          <w:color w:val="000000"/>
          <w:sz w:val="22"/>
          <w:szCs w:val="22"/>
        </w:rPr>
        <w:t>89001</w:t>
      </w:r>
      <w:r w:rsidRPr="00751330">
        <w:rPr>
          <w:color w:val="000000"/>
          <w:sz w:val="22"/>
          <w:szCs w:val="22"/>
        </w:rPr>
        <w:tab/>
        <w:t>In-Situ Leach (ISL) Facilities 09/02/97 (97-013)</w:t>
      </w:r>
    </w:p>
    <w:p w:rsidR="00861303" w:rsidRDefault="00861303" w:rsidP="003D6DB9">
      <w:pPr>
        <w:ind w:left="2160" w:hanging="1440"/>
        <w:rPr>
          <w:color w:val="000000"/>
          <w:sz w:val="22"/>
          <w:szCs w:val="22"/>
        </w:rPr>
      </w:pPr>
    </w:p>
    <w:p w:rsidR="00861303" w:rsidRDefault="00861303" w:rsidP="003D6DB9">
      <w:pPr>
        <w:rPr>
          <w:sz w:val="22"/>
          <w:szCs w:val="22"/>
        </w:rPr>
      </w:pPr>
    </w:p>
    <w:p w:rsidR="003C3A98" w:rsidRPr="00751330" w:rsidRDefault="003C3A98" w:rsidP="003D6DB9">
      <w:pPr>
        <w:rPr>
          <w:sz w:val="22"/>
          <w:szCs w:val="22"/>
        </w:rPr>
      </w:pPr>
      <w:r w:rsidRPr="00751330">
        <w:rPr>
          <w:sz w:val="22"/>
          <w:szCs w:val="22"/>
        </w:rPr>
        <w:t>9000</w:t>
      </w:r>
      <w:r w:rsidRPr="00751330">
        <w:rPr>
          <w:sz w:val="22"/>
          <w:szCs w:val="22"/>
        </w:rPr>
        <w:tab/>
      </w:r>
      <w:r w:rsidRPr="00751330">
        <w:rPr>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00EF7A44" w:rsidRPr="00751330">
        <w:rPr>
          <w:color w:val="000000"/>
          <w:sz w:val="22"/>
          <w:szCs w:val="22"/>
        </w:rPr>
        <w:t>90001</w:t>
      </w:r>
      <w:r w:rsidR="00EF7A44" w:rsidRPr="00751330">
        <w:rPr>
          <w:color w:val="000000"/>
          <w:sz w:val="22"/>
          <w:szCs w:val="22"/>
        </w:rPr>
        <w:tab/>
      </w:r>
      <w:r w:rsidRPr="00751330">
        <w:rPr>
          <w:color w:val="000000"/>
          <w:sz w:val="22"/>
          <w:szCs w:val="22"/>
        </w:rPr>
        <w:tab/>
      </w:r>
      <w:r w:rsidRPr="00751330">
        <w:rPr>
          <w:sz w:val="22"/>
          <w:szCs w:val="22"/>
        </w:rPr>
        <w:t xml:space="preserve">Construction Regulatory Response Column Inspections 10/27/10 </w:t>
      </w:r>
    </w:p>
    <w:p w:rsidR="00891816"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891816" w:rsidRPr="00751330">
        <w:rPr>
          <w:sz w:val="22"/>
          <w:szCs w:val="22"/>
        </w:rPr>
        <w:t>(10-022)</w:t>
      </w:r>
    </w:p>
    <w:p w:rsidR="002B4C02" w:rsidRPr="00751330" w:rsidRDefault="002B4C02"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43885" w:rsidRDefault="00EF7A44" w:rsidP="00BB3A0F">
      <w:pPr>
        <w:ind w:left="2160" w:hanging="1440"/>
        <w:rPr>
          <w:color w:val="000000"/>
          <w:sz w:val="22"/>
          <w:szCs w:val="22"/>
        </w:rPr>
      </w:pPr>
      <w:r w:rsidRPr="00751330">
        <w:rPr>
          <w:color w:val="000000"/>
          <w:sz w:val="22"/>
          <w:szCs w:val="22"/>
        </w:rPr>
        <w:t>90002</w:t>
      </w:r>
      <w:r w:rsidRPr="00751330">
        <w:rPr>
          <w:color w:val="000000"/>
          <w:sz w:val="22"/>
          <w:szCs w:val="22"/>
        </w:rPr>
        <w:tab/>
      </w:r>
      <w:r w:rsidR="00BB3A0F" w:rsidRPr="00751330">
        <w:rPr>
          <w:color w:val="000000"/>
          <w:sz w:val="22"/>
          <w:szCs w:val="22"/>
        </w:rPr>
        <w:t xml:space="preserve">Construction Degraded Performance Column </w:t>
      </w:r>
      <w:r w:rsidRPr="00751330">
        <w:rPr>
          <w:color w:val="000000"/>
          <w:sz w:val="22"/>
          <w:szCs w:val="22"/>
        </w:rPr>
        <w:t>Inspection</w:t>
      </w:r>
      <w:r w:rsidR="00DC0D56">
        <w:rPr>
          <w:color w:val="000000"/>
          <w:sz w:val="22"/>
          <w:szCs w:val="22"/>
        </w:rPr>
        <w:t>s 10/28/14</w:t>
      </w:r>
      <w:r w:rsidR="00BB3A0F" w:rsidRPr="00751330">
        <w:rPr>
          <w:color w:val="000000"/>
          <w:sz w:val="22"/>
          <w:szCs w:val="22"/>
        </w:rPr>
        <w:t xml:space="preserve"> </w:t>
      </w:r>
    </w:p>
    <w:p w:rsidR="00136854" w:rsidRDefault="00DC0D56" w:rsidP="00136854">
      <w:pPr>
        <w:ind w:left="2160"/>
        <w:rPr>
          <w:color w:val="000000"/>
          <w:sz w:val="22"/>
          <w:szCs w:val="22"/>
        </w:rPr>
      </w:pPr>
      <w:r>
        <w:rPr>
          <w:color w:val="000000"/>
          <w:sz w:val="22"/>
          <w:szCs w:val="22"/>
        </w:rPr>
        <w:t>(14-026</w:t>
      </w:r>
      <w:r w:rsidR="00BB3A0F" w:rsidRPr="00751330">
        <w:rPr>
          <w:color w:val="000000"/>
          <w:sz w:val="22"/>
          <w:szCs w:val="22"/>
        </w:rPr>
        <w:t>)</w:t>
      </w:r>
    </w:p>
    <w:p w:rsidR="00EF7A44" w:rsidRPr="00751330" w:rsidRDefault="0053753D" w:rsidP="00136854">
      <w:pPr>
        <w:ind w:left="2160" w:hanging="1440"/>
        <w:rPr>
          <w:color w:val="000000"/>
          <w:sz w:val="22"/>
          <w:szCs w:val="22"/>
        </w:rPr>
      </w:pPr>
      <w:r w:rsidRPr="00751330">
        <w:rPr>
          <w:color w:val="000000"/>
          <w:sz w:val="22"/>
          <w:szCs w:val="22"/>
        </w:rPr>
        <w:t>90003</w:t>
      </w:r>
      <w:r w:rsidRPr="00751330">
        <w:rPr>
          <w:color w:val="000000"/>
          <w:sz w:val="22"/>
          <w:szCs w:val="22"/>
        </w:rPr>
        <w:tab/>
      </w:r>
      <w:r w:rsidRPr="00751330">
        <w:rPr>
          <w:sz w:val="22"/>
          <w:szCs w:val="22"/>
        </w:rPr>
        <w:t xml:space="preserve">Construction Multiple/Repetitive Degraded Cornerstone </w:t>
      </w:r>
      <w:r w:rsidR="00DC0D56">
        <w:rPr>
          <w:sz w:val="22"/>
          <w:szCs w:val="22"/>
        </w:rPr>
        <w:t>Column Inspection 10/28/14 (14-026</w:t>
      </w:r>
      <w:r w:rsidRPr="00751330">
        <w:rPr>
          <w:sz w:val="22"/>
          <w:szCs w:val="22"/>
        </w:rPr>
        <w:t>)</w:t>
      </w:r>
    </w:p>
    <w:p w:rsidR="00B01772" w:rsidRPr="00751330" w:rsidRDefault="00B01772" w:rsidP="001D109A">
      <w:pPr>
        <w:ind w:left="2160" w:hanging="1440"/>
        <w:rPr>
          <w:color w:val="000000"/>
          <w:sz w:val="22"/>
          <w:szCs w:val="22"/>
        </w:rPr>
      </w:pPr>
      <w:r w:rsidRPr="00751330">
        <w:rPr>
          <w:color w:val="000000"/>
          <w:sz w:val="22"/>
          <w:szCs w:val="22"/>
        </w:rPr>
        <w:t>90502</w:t>
      </w:r>
      <w:r w:rsidRPr="00751330">
        <w:rPr>
          <w:color w:val="000000"/>
          <w:sz w:val="22"/>
          <w:szCs w:val="22"/>
        </w:rPr>
        <w:tab/>
      </w:r>
      <w:r w:rsidR="00CE6157">
        <w:rPr>
          <w:color w:val="000000"/>
          <w:sz w:val="22"/>
          <w:szCs w:val="22"/>
        </w:rPr>
        <w:t>RESERVED</w:t>
      </w:r>
      <w:r w:rsidRPr="00751330">
        <w:rPr>
          <w:color w:val="000000"/>
          <w:sz w:val="22"/>
          <w:szCs w:val="22"/>
        </w:rPr>
        <w:t xml:space="preserve"> for Part 52 Reportable Matters - Test Program</w:t>
      </w:r>
    </w:p>
    <w:p w:rsidR="003C3A98" w:rsidRPr="00751330" w:rsidRDefault="003C3A98" w:rsidP="001D109A">
      <w:pPr>
        <w:ind w:left="2160" w:hanging="1440"/>
        <w:rPr>
          <w:color w:val="000000"/>
          <w:sz w:val="22"/>
          <w:szCs w:val="22"/>
        </w:rPr>
      </w:pPr>
      <w:r w:rsidRPr="00751330">
        <w:rPr>
          <w:color w:val="000000"/>
          <w:sz w:val="22"/>
          <w:szCs w:val="22"/>
        </w:rPr>
        <w:lastRenderedPageBreak/>
        <w:t>90700</w:t>
      </w:r>
      <w:r w:rsidR="00FE3D4E" w:rsidRPr="00751330">
        <w:rPr>
          <w:color w:val="000000"/>
          <w:sz w:val="22"/>
          <w:szCs w:val="22"/>
        </w:rPr>
        <w:tab/>
      </w:r>
      <w:r w:rsidRPr="00751330">
        <w:rPr>
          <w:color w:val="000000"/>
          <w:sz w:val="22"/>
          <w:szCs w:val="22"/>
        </w:rPr>
        <w:t>Feedback of Operational Experience Information at Operating</w:t>
      </w:r>
      <w:r w:rsidR="001D109A" w:rsidRPr="00751330">
        <w:rPr>
          <w:color w:val="000000"/>
          <w:sz w:val="22"/>
          <w:szCs w:val="22"/>
        </w:rPr>
        <w:t xml:space="preserve"> </w:t>
      </w:r>
      <w:r w:rsidRPr="00751330">
        <w:rPr>
          <w:color w:val="000000"/>
          <w:sz w:val="22"/>
          <w:szCs w:val="22"/>
        </w:rPr>
        <w:t>Power Reactors 03/23/05 (05-008)</w:t>
      </w:r>
    </w:p>
    <w:p w:rsidR="003C3A98" w:rsidRPr="00751330" w:rsidRDefault="003C3A98" w:rsidP="001D109A">
      <w:pPr>
        <w:ind w:left="2160" w:hanging="1440"/>
        <w:rPr>
          <w:color w:val="000000"/>
          <w:sz w:val="22"/>
          <w:szCs w:val="22"/>
        </w:rPr>
      </w:pPr>
      <w:r w:rsidRPr="00751330">
        <w:rPr>
          <w:color w:val="000000"/>
          <w:sz w:val="22"/>
          <w:szCs w:val="22"/>
        </w:rPr>
        <w:t>90712</w:t>
      </w:r>
      <w:r w:rsidRPr="00751330">
        <w:rPr>
          <w:color w:val="000000"/>
          <w:sz w:val="22"/>
          <w:szCs w:val="22"/>
        </w:rPr>
        <w:tab/>
        <w:t>In</w:t>
      </w:r>
      <w:r w:rsidR="00403BC6" w:rsidRPr="00751330">
        <w:rPr>
          <w:color w:val="000000"/>
          <w:sz w:val="22"/>
          <w:szCs w:val="22"/>
        </w:rPr>
        <w:t>-</w:t>
      </w:r>
      <w:r w:rsidRPr="00751330">
        <w:rPr>
          <w:color w:val="000000"/>
          <w:sz w:val="22"/>
          <w:szCs w:val="22"/>
        </w:rPr>
        <w:t>office Review of Written Reports of Non</w:t>
      </w:r>
      <w:r w:rsidR="00403BC6" w:rsidRPr="00751330">
        <w:rPr>
          <w:color w:val="000000"/>
          <w:sz w:val="22"/>
          <w:szCs w:val="22"/>
        </w:rPr>
        <w:t>-</w:t>
      </w:r>
      <w:r w:rsidRPr="00751330">
        <w:rPr>
          <w:color w:val="000000"/>
          <w:sz w:val="22"/>
          <w:szCs w:val="22"/>
        </w:rPr>
        <w:t>routine Events</w:t>
      </w:r>
      <w:r w:rsidR="001D109A" w:rsidRPr="00751330">
        <w:rPr>
          <w:color w:val="000000"/>
          <w:sz w:val="22"/>
          <w:szCs w:val="22"/>
        </w:rPr>
        <w:t xml:space="preserve"> </w:t>
      </w:r>
      <w:r w:rsidRPr="00751330">
        <w:rPr>
          <w:color w:val="000000"/>
          <w:sz w:val="22"/>
          <w:szCs w:val="22"/>
        </w:rPr>
        <w:t>at Power Reactor Facilities 12/31/98 (98-020)</w:t>
      </w:r>
    </w:p>
    <w:p w:rsidR="003C3A98" w:rsidRPr="00751330" w:rsidRDefault="003C3A98" w:rsidP="001D109A">
      <w:pPr>
        <w:ind w:left="2160" w:hanging="1440"/>
        <w:rPr>
          <w:color w:val="000000"/>
          <w:sz w:val="22"/>
          <w:szCs w:val="22"/>
        </w:rPr>
      </w:pPr>
      <w:r w:rsidRPr="00751330">
        <w:rPr>
          <w:color w:val="000000"/>
          <w:sz w:val="22"/>
          <w:szCs w:val="22"/>
        </w:rPr>
        <w:t>90713</w:t>
      </w:r>
      <w:r w:rsidRPr="00751330">
        <w:rPr>
          <w:color w:val="000000"/>
          <w:sz w:val="22"/>
          <w:szCs w:val="22"/>
        </w:rPr>
        <w:tab/>
        <w:t xml:space="preserve">In Office Review of Periodic and Special Reports </w:t>
      </w:r>
      <w:r w:rsidR="00C84795" w:rsidRPr="00751330">
        <w:rPr>
          <w:color w:val="000000"/>
          <w:sz w:val="22"/>
          <w:szCs w:val="22"/>
        </w:rPr>
        <w:t>09/17/01 (01-017)</w:t>
      </w:r>
    </w:p>
    <w:p w:rsidR="003C3A98" w:rsidRPr="00751330" w:rsidRDefault="003C3A98" w:rsidP="001D109A">
      <w:pPr>
        <w:ind w:left="2160" w:hanging="1440"/>
        <w:rPr>
          <w:color w:val="000000"/>
          <w:sz w:val="22"/>
          <w:szCs w:val="22"/>
        </w:rPr>
      </w:pPr>
      <w:r w:rsidRPr="00751330">
        <w:rPr>
          <w:color w:val="000000"/>
          <w:sz w:val="22"/>
          <w:szCs w:val="22"/>
        </w:rPr>
        <w:t>90714</w:t>
      </w:r>
      <w:r w:rsidR="00C84795" w:rsidRPr="00751330">
        <w:rPr>
          <w:color w:val="000000"/>
          <w:sz w:val="22"/>
          <w:szCs w:val="22"/>
        </w:rPr>
        <w:tab/>
        <w:t>Non</w:t>
      </w:r>
      <w:r w:rsidR="008C5A43" w:rsidRPr="00751330">
        <w:rPr>
          <w:color w:val="000000"/>
          <w:sz w:val="22"/>
          <w:szCs w:val="22"/>
        </w:rPr>
        <w:t>-</w:t>
      </w:r>
      <w:r w:rsidR="00C84795" w:rsidRPr="00751330">
        <w:rPr>
          <w:color w:val="000000"/>
          <w:sz w:val="22"/>
          <w:szCs w:val="22"/>
        </w:rPr>
        <w:t xml:space="preserve">routine Reporting Program </w:t>
      </w:r>
      <w:r w:rsidRPr="00751330">
        <w:rPr>
          <w:color w:val="000000"/>
          <w:sz w:val="22"/>
          <w:szCs w:val="22"/>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35FA3" w:rsidRPr="00751330" w:rsidRDefault="00A35F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9100</w:t>
      </w:r>
      <w:r w:rsidRPr="00751330">
        <w:rPr>
          <w:sz w:val="22"/>
          <w:szCs w:val="22"/>
        </w:rPr>
        <w:tab/>
      </w:r>
      <w:r w:rsidRPr="00751330">
        <w:rPr>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9200</w:t>
      </w:r>
      <w:r w:rsidRPr="00751330">
        <w:rPr>
          <w:sz w:val="22"/>
          <w:szCs w:val="22"/>
        </w:rPr>
        <w:tab/>
      </w:r>
      <w:r w:rsidRPr="00751330">
        <w:rPr>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92050</w:t>
      </w:r>
      <w:r w:rsidR="00FE3D4E" w:rsidRPr="00751330">
        <w:rPr>
          <w:sz w:val="22"/>
          <w:szCs w:val="22"/>
        </w:rPr>
        <w:tab/>
      </w:r>
      <w:r w:rsidRPr="00751330">
        <w:rPr>
          <w:sz w:val="22"/>
          <w:szCs w:val="22"/>
        </w:rPr>
        <w:tab/>
        <w:t xml:space="preserve">Review of Quality Assurance </w:t>
      </w:r>
      <w:r w:rsidR="00FE3D4E" w:rsidRPr="00751330">
        <w:rPr>
          <w:sz w:val="22"/>
          <w:szCs w:val="22"/>
        </w:rPr>
        <w:t>f</w:t>
      </w:r>
      <w:r w:rsidRPr="00751330">
        <w:rPr>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92700</w:t>
      </w:r>
      <w:r w:rsidR="00FE3D4E" w:rsidRPr="00751330">
        <w:rPr>
          <w:sz w:val="22"/>
          <w:szCs w:val="22"/>
        </w:rPr>
        <w:tab/>
      </w:r>
      <w:r w:rsidRPr="00751330">
        <w:rPr>
          <w:sz w:val="22"/>
          <w:szCs w:val="22"/>
        </w:rPr>
        <w:tab/>
        <w:t xml:space="preserve">Onsite </w:t>
      </w:r>
      <w:r w:rsidR="00403BC6" w:rsidRPr="00751330">
        <w:rPr>
          <w:sz w:val="22"/>
          <w:szCs w:val="22"/>
        </w:rPr>
        <w:t>Follow-up</w:t>
      </w:r>
      <w:r w:rsidRPr="00751330">
        <w:rPr>
          <w:sz w:val="22"/>
          <w:szCs w:val="22"/>
        </w:rPr>
        <w:t xml:space="preserve"> of Written Reports of Non</w:t>
      </w:r>
      <w:r w:rsidR="00403BC6" w:rsidRPr="00751330">
        <w:rPr>
          <w:sz w:val="22"/>
          <w:szCs w:val="22"/>
        </w:rPr>
        <w:t>-</w:t>
      </w:r>
      <w:r w:rsidRPr="00751330">
        <w:rPr>
          <w:sz w:val="22"/>
          <w:szCs w:val="22"/>
        </w:rPr>
        <w:t>routine Events</w:t>
      </w:r>
      <w:r w:rsidR="003C00D0">
        <w:rPr>
          <w:sz w:val="22"/>
          <w:szCs w:val="22"/>
        </w:rPr>
        <w:t xml:space="preserve"> </w:t>
      </w:r>
      <w:r w:rsidRPr="00751330">
        <w:rPr>
          <w:sz w:val="22"/>
          <w:szCs w:val="22"/>
        </w:rPr>
        <w:tab/>
        <w:t>at Power Reacto</w:t>
      </w:r>
      <w:r w:rsidR="00FE3D4E" w:rsidRPr="00751330">
        <w:rPr>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92701</w:t>
      </w:r>
      <w:r w:rsidR="00FE3D4E" w:rsidRPr="00751330">
        <w:rPr>
          <w:sz w:val="22"/>
          <w:szCs w:val="22"/>
        </w:rPr>
        <w:tab/>
      </w:r>
      <w:r w:rsidR="00FE3D4E" w:rsidRPr="00751330">
        <w:rPr>
          <w:sz w:val="22"/>
          <w:szCs w:val="22"/>
        </w:rPr>
        <w:tab/>
      </w:r>
      <w:r w:rsidR="00403BC6" w:rsidRPr="00751330">
        <w:rPr>
          <w:sz w:val="22"/>
          <w:szCs w:val="22"/>
        </w:rPr>
        <w:t>Follow-up</w:t>
      </w:r>
      <w:r w:rsidR="00FE3D4E" w:rsidRPr="00751330">
        <w:rPr>
          <w:sz w:val="22"/>
          <w:szCs w:val="22"/>
        </w:rPr>
        <w:t xml:space="preserve"> 03/13/07 (07-010)</w:t>
      </w:r>
    </w:p>
    <w:p w:rsidR="00A33390" w:rsidRDefault="003B0033"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92702</w:t>
      </w:r>
      <w:r w:rsidRPr="00751330">
        <w:rPr>
          <w:sz w:val="22"/>
          <w:szCs w:val="22"/>
        </w:rPr>
        <w:tab/>
      </w:r>
      <w:r w:rsidRPr="00751330">
        <w:rPr>
          <w:sz w:val="22"/>
          <w:szCs w:val="22"/>
        </w:rPr>
        <w:tab/>
      </w:r>
      <w:r w:rsidR="00403BC6" w:rsidRPr="00751330">
        <w:rPr>
          <w:sz w:val="22"/>
          <w:szCs w:val="22"/>
        </w:rPr>
        <w:t>Follow-up</w:t>
      </w:r>
      <w:r w:rsidR="00DC09C6" w:rsidRPr="00751330">
        <w:rPr>
          <w:sz w:val="22"/>
          <w:szCs w:val="22"/>
        </w:rPr>
        <w:t xml:space="preserve"> on Traditional Enforcement Actions Including Violations, Deviations, Confirmatory Action Letters, Confirmatory Orders, and Alternative Dispute Resolution Confirmatory Orders</w:t>
      </w:r>
      <w:r w:rsidR="001719D1" w:rsidRPr="00751330">
        <w:rPr>
          <w:sz w:val="22"/>
          <w:szCs w:val="22"/>
        </w:rPr>
        <w:t xml:space="preserve"> </w:t>
      </w:r>
      <w:r w:rsidR="00DC09C6" w:rsidRPr="00751330">
        <w:rPr>
          <w:sz w:val="22"/>
          <w:szCs w:val="22"/>
        </w:rPr>
        <w:t>01/10/08 (08-001)</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of Confirmatory A</w:t>
      </w:r>
      <w:r w:rsidR="00FE3D4E" w:rsidRPr="00751330">
        <w:rPr>
          <w:sz w:val="22"/>
          <w:szCs w:val="22"/>
        </w:rPr>
        <w:t xml:space="preserve">ction Letters </w:t>
      </w:r>
      <w:r w:rsidR="00711EA8" w:rsidRPr="00751330">
        <w:rPr>
          <w:sz w:val="22"/>
          <w:szCs w:val="22"/>
        </w:rPr>
        <w:t>05/13/09</w:t>
      </w:r>
      <w:r w:rsidR="00FE3D4E" w:rsidRPr="00751330">
        <w:rPr>
          <w:sz w:val="22"/>
          <w:szCs w:val="22"/>
        </w:rPr>
        <w:t xml:space="preserve"> (0</w:t>
      </w:r>
      <w:r w:rsidR="00294427" w:rsidRPr="00751330">
        <w:rPr>
          <w:sz w:val="22"/>
          <w:szCs w:val="22"/>
        </w:rPr>
        <w:t>9</w:t>
      </w:r>
      <w:r w:rsidR="00FE3D4E" w:rsidRPr="00751330">
        <w:rPr>
          <w:sz w:val="22"/>
          <w:szCs w:val="22"/>
        </w:rPr>
        <w:t>-0</w:t>
      </w:r>
      <w:r w:rsidR="00294427" w:rsidRPr="00751330">
        <w:rPr>
          <w:sz w:val="22"/>
          <w:szCs w:val="22"/>
        </w:rPr>
        <w:t>12</w:t>
      </w:r>
      <w:r w:rsidR="00FE3D4E" w:rsidRPr="00751330">
        <w:rPr>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92709</w:t>
      </w:r>
      <w:r w:rsidR="00FE3D4E" w:rsidRPr="00751330">
        <w:rPr>
          <w:sz w:val="22"/>
          <w:szCs w:val="22"/>
        </w:rPr>
        <w:tab/>
      </w:r>
      <w:r w:rsidRPr="00751330">
        <w:rPr>
          <w:sz w:val="22"/>
          <w:szCs w:val="22"/>
        </w:rPr>
        <w:tab/>
        <w:t>Licensee Strike Cont</w:t>
      </w:r>
      <w:r w:rsidR="007C4ACB">
        <w:rPr>
          <w:sz w:val="22"/>
          <w:szCs w:val="22"/>
        </w:rPr>
        <w:t xml:space="preserve">ingency Plans </w:t>
      </w:r>
      <w:r w:rsidR="00677A1F">
        <w:rPr>
          <w:sz w:val="22"/>
          <w:szCs w:val="22"/>
        </w:rPr>
        <w:t>05/16/19</w:t>
      </w:r>
      <w:r w:rsidR="007C4ACB">
        <w:rPr>
          <w:sz w:val="22"/>
          <w:szCs w:val="22"/>
        </w:rPr>
        <w:t xml:space="preserve"> (</w:t>
      </w:r>
      <w:r w:rsidR="00677A1F">
        <w:rPr>
          <w:sz w:val="22"/>
          <w:szCs w:val="22"/>
        </w:rPr>
        <w:t>19-015</w:t>
      </w:r>
      <w:r w:rsidR="00FE3D4E"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92711</w:t>
      </w:r>
      <w:r w:rsidRPr="00751330">
        <w:rPr>
          <w:sz w:val="22"/>
          <w:szCs w:val="22"/>
        </w:rPr>
        <w:tab/>
      </w:r>
      <w:r w:rsidR="00FE3D4E" w:rsidRPr="00751330">
        <w:rPr>
          <w:sz w:val="22"/>
          <w:szCs w:val="22"/>
        </w:rPr>
        <w:tab/>
      </w:r>
      <w:r w:rsidRPr="00751330">
        <w:rPr>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 xml:space="preserve">Strike </w:t>
      </w:r>
      <w:r w:rsidR="006758A3">
        <w:rPr>
          <w:sz w:val="22"/>
          <w:szCs w:val="22"/>
        </w:rPr>
        <w:t>05/16/19</w:t>
      </w:r>
      <w:r>
        <w:rPr>
          <w:sz w:val="22"/>
          <w:szCs w:val="22"/>
        </w:rPr>
        <w:t xml:space="preserve"> (</w:t>
      </w:r>
      <w:r w:rsidR="006758A3">
        <w:rPr>
          <w:sz w:val="22"/>
          <w:szCs w:val="22"/>
        </w:rPr>
        <w:t>19-015</w:t>
      </w:r>
      <w:r w:rsidR="003C3A98" w:rsidRPr="00751330">
        <w:rPr>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92712</w:t>
      </w:r>
      <w:r w:rsidRPr="00751330">
        <w:rPr>
          <w:sz w:val="22"/>
          <w:szCs w:val="22"/>
        </w:rPr>
        <w:tab/>
      </w:r>
      <w:r w:rsidR="00FE3D4E" w:rsidRPr="00751330">
        <w:rPr>
          <w:sz w:val="22"/>
          <w:szCs w:val="22"/>
        </w:rPr>
        <w:tab/>
      </w:r>
      <w:r w:rsidRPr="00751330">
        <w:rPr>
          <w:sz w:val="22"/>
          <w:szCs w:val="22"/>
        </w:rPr>
        <w:t>R</w:t>
      </w:r>
      <w:r w:rsidR="00E060FE">
        <w:rPr>
          <w:sz w:val="22"/>
          <w:szCs w:val="22"/>
        </w:rPr>
        <w:t>esumption of Normal Operations a</w:t>
      </w:r>
      <w:r w:rsidRPr="00751330">
        <w:rPr>
          <w:sz w:val="22"/>
          <w:szCs w:val="22"/>
        </w:rPr>
        <w:t>fter a Strike</w:t>
      </w:r>
      <w:r w:rsidR="003C00D0">
        <w:rPr>
          <w:sz w:val="22"/>
          <w:szCs w:val="22"/>
        </w:rPr>
        <w:t xml:space="preserve"> </w:t>
      </w:r>
      <w:r w:rsidR="006758A3">
        <w:rPr>
          <w:sz w:val="22"/>
          <w:szCs w:val="22"/>
        </w:rPr>
        <w:t>05/16/19</w:t>
      </w:r>
      <w:r w:rsidR="007C4ACB">
        <w:rPr>
          <w:sz w:val="22"/>
          <w:szCs w:val="22"/>
        </w:rPr>
        <w:t xml:space="preserve"> (</w:t>
      </w:r>
      <w:r w:rsidR="006758A3">
        <w:rPr>
          <w:sz w:val="22"/>
          <w:szCs w:val="22"/>
        </w:rPr>
        <w:t>19-015</w:t>
      </w:r>
      <w:r w:rsidRPr="00751330">
        <w:rPr>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92714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92720 </w:t>
      </w:r>
      <w:r w:rsidRPr="00751330">
        <w:rPr>
          <w:sz w:val="22"/>
          <w:szCs w:val="22"/>
        </w:rPr>
        <w:tab/>
      </w:r>
      <w:r w:rsidR="00751330">
        <w:rPr>
          <w:sz w:val="22"/>
          <w:szCs w:val="22"/>
        </w:rPr>
        <w:tab/>
      </w:r>
      <w:r w:rsidR="001719D1" w:rsidRPr="00751330">
        <w:rPr>
          <w:sz w:val="22"/>
          <w:szCs w:val="22"/>
        </w:rPr>
        <w:t xml:space="preserve">Corrective Action </w:t>
      </w:r>
      <w:r w:rsidRPr="00751330">
        <w:rPr>
          <w:sz w:val="22"/>
          <w:szCs w:val="22"/>
        </w:rPr>
        <w:t>09/28/98</w:t>
      </w:r>
      <w:r w:rsidR="001719D1" w:rsidRPr="00751330">
        <w:rPr>
          <w:sz w:val="22"/>
          <w:szCs w:val="22"/>
        </w:rPr>
        <w:t xml:space="preserve"> (reactivated </w:t>
      </w:r>
      <w:r w:rsidR="0049596E" w:rsidRPr="00751330">
        <w:rPr>
          <w:sz w:val="22"/>
          <w:szCs w:val="22"/>
        </w:rPr>
        <w:t>07-034</w:t>
      </w:r>
      <w:r w:rsidR="001719D1" w:rsidRPr="00751330">
        <w:rPr>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92721 </w:t>
      </w:r>
      <w:r w:rsid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92722</w:t>
      </w:r>
      <w:r w:rsidRPr="00751330">
        <w:rPr>
          <w:sz w:val="22"/>
          <w:szCs w:val="22"/>
        </w:rPr>
        <w:tab/>
      </w:r>
      <w:r w:rsidRPr="00751330">
        <w:rPr>
          <w:sz w:val="22"/>
          <w:szCs w:val="22"/>
        </w:rPr>
        <w:tab/>
        <w:t xml:space="preserve">Follow </w:t>
      </w:r>
      <w:r w:rsidR="00E060FE">
        <w:rPr>
          <w:sz w:val="22"/>
          <w:szCs w:val="22"/>
        </w:rPr>
        <w:t>u</w:t>
      </w:r>
      <w:r w:rsidR="005D7E9D" w:rsidRPr="00751330">
        <w:rPr>
          <w:sz w:val="22"/>
          <w:szCs w:val="22"/>
        </w:rPr>
        <w:t>p Inspection for Any Severity Level I or II Tradi</w:t>
      </w:r>
      <w:r w:rsidR="006A3DC6" w:rsidRPr="00751330">
        <w:rPr>
          <w:sz w:val="22"/>
          <w:szCs w:val="22"/>
        </w:rPr>
        <w:t xml:space="preserve">tional Enforcement Violation or </w:t>
      </w:r>
      <w:r w:rsidR="005D7E9D" w:rsidRPr="00751330">
        <w:rPr>
          <w:sz w:val="22"/>
          <w:szCs w:val="22"/>
        </w:rPr>
        <w:t>for Two or More Severity Level III Traditional Enforcement Violations in a 12-Month Period</w:t>
      </w:r>
      <w:r w:rsidR="00A61A48" w:rsidRPr="00751330">
        <w:rPr>
          <w:sz w:val="22"/>
          <w:szCs w:val="22"/>
        </w:rPr>
        <w:t xml:space="preserve"> </w:t>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A71D36">
        <w:rPr>
          <w:sz w:val="22"/>
          <w:szCs w:val="22"/>
        </w:rPr>
        <w:t>92723</w:t>
      </w:r>
      <w:r w:rsidRPr="00A71D36">
        <w:rPr>
          <w:sz w:val="22"/>
          <w:szCs w:val="22"/>
        </w:rPr>
        <w:tab/>
      </w:r>
      <w:r w:rsidR="00E060FE">
        <w:rPr>
          <w:sz w:val="22"/>
          <w:szCs w:val="22"/>
        </w:rPr>
        <w:tab/>
        <w:t>Follow u</w:t>
      </w:r>
      <w:r w:rsidRPr="00751330">
        <w:rPr>
          <w:sz w:val="22"/>
          <w:szCs w:val="22"/>
        </w:rPr>
        <w:t xml:space="preserve">p Inspection for Three or More Severity Level </w:t>
      </w:r>
      <w:r w:rsidR="006A3DC6" w:rsidRPr="00751330">
        <w:rPr>
          <w:sz w:val="22"/>
          <w:szCs w:val="22"/>
        </w:rPr>
        <w:t>IV</w:t>
      </w:r>
      <w:r w:rsidRPr="00751330">
        <w:rPr>
          <w:sz w:val="22"/>
          <w:szCs w:val="22"/>
        </w:rPr>
        <w:t xml:space="preserve"> Traditional Enforcement Violations in the Same Area is a 12-Month Period</w:t>
      </w:r>
      <w:r w:rsidR="003C00D0">
        <w:rPr>
          <w:sz w:val="22"/>
          <w:szCs w:val="22"/>
        </w:rPr>
        <w:t xml:space="preserve"> </w:t>
      </w:r>
    </w:p>
    <w:p w:rsidR="00136854" w:rsidRDefault="003C00D0"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r w:rsidR="003C3A98" w:rsidRPr="00751330">
        <w:rPr>
          <w:sz w:val="22"/>
          <w:szCs w:val="22"/>
        </w:rPr>
        <w:tab/>
      </w:r>
    </w:p>
    <w:p w:rsidR="003C3A98" w:rsidRPr="00751330" w:rsidRDefault="009B2BE7"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92901</w:t>
      </w:r>
      <w:r w:rsidR="003C3A98" w:rsidRPr="00751330">
        <w:rPr>
          <w:sz w:val="22"/>
          <w:szCs w:val="22"/>
        </w:rPr>
        <w:tab/>
      </w:r>
      <w:r w:rsidR="00FE3D4E" w:rsidRPr="00751330">
        <w:rPr>
          <w:sz w:val="22"/>
          <w:szCs w:val="22"/>
        </w:rPr>
        <w:tab/>
      </w:r>
      <w:r w:rsidR="00403BC6" w:rsidRPr="00751330">
        <w:rPr>
          <w:sz w:val="22"/>
          <w:szCs w:val="22"/>
        </w:rPr>
        <w:t>Follow-up</w:t>
      </w:r>
      <w:r w:rsidR="003C3A98" w:rsidRPr="00751330">
        <w:rPr>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92902</w:t>
      </w:r>
      <w:r w:rsidRPr="00751330">
        <w:rPr>
          <w:sz w:val="22"/>
          <w:szCs w:val="22"/>
        </w:rPr>
        <w:tab/>
      </w:r>
      <w:r w:rsidR="00FE3D4E" w:rsidRPr="00751330">
        <w:rPr>
          <w:sz w:val="22"/>
          <w:szCs w:val="22"/>
        </w:rPr>
        <w:tab/>
      </w:r>
      <w:r w:rsidR="00403BC6" w:rsidRPr="00751330">
        <w:rPr>
          <w:sz w:val="22"/>
          <w:szCs w:val="22"/>
        </w:rPr>
        <w:t>Follow-up</w:t>
      </w:r>
      <w:r w:rsidRPr="00751330">
        <w:rPr>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Engineering 09/17/01 (01-017)</w:t>
      </w:r>
    </w:p>
    <w:p w:rsidR="00136854" w:rsidRDefault="003C3A98"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92904</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Plant Support 09/17/01 (01-017)</w:t>
      </w:r>
    </w:p>
    <w:p w:rsidR="00136854" w:rsidRDefault="00136854"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136854"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9300</w:t>
      </w:r>
      <w:r w:rsidRPr="00751330">
        <w:rPr>
          <w:sz w:val="22"/>
          <w:szCs w:val="22"/>
        </w:rPr>
        <w:tab/>
      </w:r>
      <w:r w:rsidRPr="00751330">
        <w:rPr>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93002</w:t>
      </w:r>
      <w:r w:rsidRPr="00751330">
        <w:rPr>
          <w:sz w:val="22"/>
          <w:szCs w:val="22"/>
        </w:rPr>
        <w:tab/>
      </w:r>
      <w:r w:rsidRPr="00751330">
        <w:rPr>
          <w:sz w:val="22"/>
          <w:szCs w:val="22"/>
        </w:rPr>
        <w:tab/>
        <w:t>Managing Fatigue</w:t>
      </w:r>
      <w:r w:rsidR="008F2A3D" w:rsidRPr="00751330">
        <w:rPr>
          <w:sz w:val="22"/>
          <w:szCs w:val="22"/>
        </w:rPr>
        <w:t xml:space="preserve"> </w:t>
      </w:r>
      <w:r w:rsidR="00166B86">
        <w:rPr>
          <w:sz w:val="22"/>
          <w:szCs w:val="22"/>
        </w:rPr>
        <w:t>09</w:t>
      </w:r>
      <w:r w:rsidR="008F2A3D" w:rsidRPr="00751330">
        <w:rPr>
          <w:sz w:val="22"/>
          <w:szCs w:val="22"/>
        </w:rPr>
        <w:t>/</w:t>
      </w:r>
      <w:r w:rsidR="00166B86">
        <w:rPr>
          <w:sz w:val="22"/>
          <w:szCs w:val="22"/>
        </w:rPr>
        <w:t>17</w:t>
      </w:r>
      <w:r w:rsidR="008F2A3D" w:rsidRPr="00751330">
        <w:rPr>
          <w:sz w:val="22"/>
          <w:szCs w:val="22"/>
        </w:rPr>
        <w:t>/</w:t>
      </w:r>
      <w:r w:rsidR="00166B86">
        <w:rPr>
          <w:sz w:val="22"/>
          <w:szCs w:val="22"/>
        </w:rPr>
        <w:t>1</w:t>
      </w:r>
      <w:r w:rsidR="008F2A3D" w:rsidRPr="00751330">
        <w:rPr>
          <w:sz w:val="22"/>
          <w:szCs w:val="22"/>
        </w:rPr>
        <w:t>9 (</w:t>
      </w:r>
      <w:r w:rsidR="00166B86">
        <w:rPr>
          <w:sz w:val="22"/>
          <w:szCs w:val="22"/>
        </w:rPr>
        <w:t>1</w:t>
      </w:r>
      <w:r w:rsidR="008F2A3D" w:rsidRPr="00751330">
        <w:rPr>
          <w:sz w:val="22"/>
          <w:szCs w:val="22"/>
        </w:rPr>
        <w:t>9-02</w:t>
      </w:r>
      <w:r w:rsidR="00166B86">
        <w:rPr>
          <w:sz w:val="22"/>
          <w:szCs w:val="22"/>
        </w:rPr>
        <w:t>7</w:t>
      </w:r>
      <w:r w:rsidR="008F2A3D" w:rsidRPr="00751330">
        <w:rPr>
          <w:sz w:val="22"/>
          <w:szCs w:val="22"/>
        </w:rPr>
        <w:t>)</w:t>
      </w:r>
    </w:p>
    <w:p w:rsidR="002B4C02" w:rsidRPr="00751330" w:rsidRDefault="002B4C0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7757A5" w:rsidRPr="00751330" w:rsidRDefault="00BC6227" w:rsidP="007757A5">
      <w:pPr>
        <w:ind w:firstLine="720"/>
        <w:rPr>
          <w:sz w:val="22"/>
          <w:szCs w:val="22"/>
        </w:rPr>
      </w:pPr>
      <w:r w:rsidRPr="00751330">
        <w:rPr>
          <w:sz w:val="22"/>
          <w:szCs w:val="22"/>
        </w:rPr>
        <w:t>93100</w:t>
      </w:r>
      <w:r w:rsidR="00B91030" w:rsidRPr="00751330">
        <w:rPr>
          <w:sz w:val="22"/>
          <w:szCs w:val="22"/>
        </w:rPr>
        <w:tab/>
      </w:r>
      <w:r w:rsidR="00B91030" w:rsidRPr="00751330">
        <w:rPr>
          <w:sz w:val="22"/>
          <w:szCs w:val="22"/>
        </w:rPr>
        <w:tab/>
      </w:r>
      <w:r w:rsidR="007757A5" w:rsidRPr="00751330">
        <w:rPr>
          <w:sz w:val="22"/>
          <w:szCs w:val="22"/>
        </w:rPr>
        <w:t>Safety-Conscious Work Environment Issue of Concern Follow</w:t>
      </w:r>
      <w:r w:rsidR="00D70D70">
        <w:rPr>
          <w:sz w:val="22"/>
          <w:szCs w:val="22"/>
        </w:rPr>
        <w:t>-</w:t>
      </w:r>
      <w:r w:rsidR="007757A5" w:rsidRPr="00751330">
        <w:rPr>
          <w:sz w:val="22"/>
          <w:szCs w:val="22"/>
        </w:rPr>
        <w:t xml:space="preserve">up </w:t>
      </w:r>
    </w:p>
    <w:p w:rsidR="00BC6227" w:rsidRDefault="00116C7A" w:rsidP="007757A5">
      <w:pPr>
        <w:ind w:left="1440" w:firstLine="720"/>
        <w:rPr>
          <w:sz w:val="22"/>
          <w:szCs w:val="22"/>
        </w:rPr>
      </w:pPr>
      <w:r>
        <w:rPr>
          <w:sz w:val="22"/>
          <w:szCs w:val="22"/>
        </w:rPr>
        <w:t>07/26/18 (18-022</w:t>
      </w:r>
      <w:r w:rsidR="007757A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93702</w:t>
      </w:r>
      <w:r w:rsidR="00FE3D4E" w:rsidRPr="00751330">
        <w:rPr>
          <w:sz w:val="22"/>
          <w:szCs w:val="22"/>
        </w:rPr>
        <w:tab/>
      </w:r>
      <w:r w:rsidRPr="00751330">
        <w:rPr>
          <w:sz w:val="22"/>
          <w:szCs w:val="22"/>
        </w:rPr>
        <w:tab/>
        <w:t xml:space="preserve">Prompt Onsite Response </w:t>
      </w:r>
      <w:r w:rsidR="00FE3D4E" w:rsidRPr="00751330">
        <w:rPr>
          <w:sz w:val="22"/>
          <w:szCs w:val="22"/>
        </w:rPr>
        <w:t>t</w:t>
      </w:r>
      <w:r w:rsidRPr="00751330">
        <w:rPr>
          <w:sz w:val="22"/>
          <w:szCs w:val="22"/>
        </w:rPr>
        <w:t xml:space="preserve">o Events </w:t>
      </w:r>
      <w:r w:rsidR="00FE3D4E" w:rsidRPr="00751330">
        <w:rPr>
          <w:sz w:val="22"/>
          <w:szCs w:val="22"/>
        </w:rPr>
        <w:t>a</w:t>
      </w:r>
      <w:r w:rsidRPr="00751330">
        <w:rPr>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Reactors 09/17/01 (01-017)</w:t>
      </w:r>
    </w:p>
    <w:p w:rsidR="001644ED" w:rsidRPr="00751330" w:rsidRDefault="003C3A98" w:rsidP="001644ED">
      <w:pPr>
        <w:ind w:left="2160" w:hanging="1440"/>
        <w:rPr>
          <w:sz w:val="22"/>
          <w:szCs w:val="22"/>
        </w:rPr>
      </w:pPr>
      <w:r w:rsidRPr="00751330">
        <w:rPr>
          <w:sz w:val="22"/>
          <w:szCs w:val="22"/>
        </w:rPr>
        <w:t>93800</w:t>
      </w:r>
      <w:r w:rsidRPr="00751330">
        <w:rPr>
          <w:sz w:val="22"/>
          <w:szCs w:val="22"/>
        </w:rPr>
        <w:tab/>
        <w:t xml:space="preserve">Augmented Inspection Team </w:t>
      </w:r>
      <w:r w:rsidR="001A314E">
        <w:rPr>
          <w:sz w:val="22"/>
          <w:szCs w:val="22"/>
        </w:rPr>
        <w:t>04/02/19 (19-012</w:t>
      </w:r>
      <w:r w:rsidR="0022314F" w:rsidRPr="00751330">
        <w:rPr>
          <w:sz w:val="22"/>
          <w:szCs w:val="22"/>
        </w:rPr>
        <w:t>)</w:t>
      </w:r>
    </w:p>
    <w:p w:rsidR="003C3A98" w:rsidRPr="00751330" w:rsidRDefault="003C3A98" w:rsidP="0049006B">
      <w:pPr>
        <w:ind w:left="2160" w:hanging="1440"/>
        <w:rPr>
          <w:sz w:val="22"/>
          <w:szCs w:val="22"/>
        </w:rPr>
      </w:pPr>
      <w:r w:rsidRPr="00751330">
        <w:rPr>
          <w:sz w:val="22"/>
          <w:szCs w:val="22"/>
        </w:rPr>
        <w:lastRenderedPageBreak/>
        <w:t>93801</w:t>
      </w:r>
      <w:r w:rsidR="00FE3D4E" w:rsidRPr="00751330">
        <w:rPr>
          <w:sz w:val="22"/>
          <w:szCs w:val="22"/>
        </w:rPr>
        <w:tab/>
      </w:r>
      <w:r w:rsidRPr="00751330">
        <w:rPr>
          <w:sz w:val="22"/>
          <w:szCs w:val="22"/>
        </w:rPr>
        <w:t>Safety System Functional Inspection (SSFI) 07/25/96</w:t>
      </w:r>
      <w:r w:rsidR="003C00D0">
        <w:rPr>
          <w:sz w:val="22"/>
          <w:szCs w:val="22"/>
        </w:rPr>
        <w:t xml:space="preserve"> </w:t>
      </w:r>
      <w:r w:rsidRPr="00751330">
        <w:rPr>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93802</w:t>
      </w:r>
      <w:r w:rsidR="00FE3D4E" w:rsidRPr="00751330">
        <w:rPr>
          <w:sz w:val="22"/>
          <w:szCs w:val="22"/>
        </w:rPr>
        <w:tab/>
      </w:r>
      <w:r w:rsidRPr="00751330">
        <w:rPr>
          <w:sz w:val="22"/>
          <w:szCs w:val="22"/>
        </w:rPr>
        <w:tab/>
        <w:t>Operational Safety Team Inspection (OSTI)</w:t>
      </w:r>
      <w:r w:rsidR="003C00D0">
        <w:rPr>
          <w:sz w:val="22"/>
          <w:szCs w:val="22"/>
        </w:rPr>
        <w:t xml:space="preserve"> </w:t>
      </w:r>
      <w:r w:rsidR="00FE3D4E" w:rsidRPr="00751330">
        <w:rPr>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93803</w:t>
      </w:r>
      <w:r w:rsidRPr="00751330">
        <w:rPr>
          <w:sz w:val="22"/>
          <w:szCs w:val="22"/>
        </w:rPr>
        <w:tab/>
      </w:r>
      <w:r w:rsidR="00FE3D4E" w:rsidRPr="00751330">
        <w:rPr>
          <w:sz w:val="22"/>
          <w:szCs w:val="22"/>
        </w:rPr>
        <w:tab/>
      </w:r>
      <w:r w:rsidRPr="00751330">
        <w:rPr>
          <w:sz w:val="22"/>
          <w:szCs w:val="22"/>
        </w:rPr>
        <w:t>Safety Systems Outage Modifications Inspection</w:t>
      </w:r>
      <w:r w:rsidR="003C00D0">
        <w:rPr>
          <w:sz w:val="22"/>
          <w:szCs w:val="22"/>
        </w:rPr>
        <w:t xml:space="preserve"> </w:t>
      </w:r>
      <w:r w:rsidR="00FE3D4E" w:rsidRPr="00751330">
        <w:rPr>
          <w:sz w:val="22"/>
          <w:szCs w:val="22"/>
        </w:rPr>
        <w:t>04/27/89</w:t>
      </w:r>
      <w:r w:rsidR="00C84795" w:rsidRPr="00751330">
        <w:rPr>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93804</w:t>
      </w:r>
      <w:r w:rsidR="00FE3D4E" w:rsidRPr="00751330">
        <w:rPr>
          <w:sz w:val="22"/>
          <w:szCs w:val="22"/>
        </w:rPr>
        <w:tab/>
      </w:r>
      <w:r w:rsidRPr="00751330">
        <w:rPr>
          <w:sz w:val="22"/>
          <w:szCs w:val="22"/>
        </w:rPr>
        <w:tab/>
        <w:t>Risk-Based Operational Safet</w:t>
      </w:r>
      <w:r w:rsidR="00FE3D4E" w:rsidRPr="00751330">
        <w:rPr>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FE3D4E" w:rsidRPr="00751330">
        <w:rPr>
          <w:sz w:val="22"/>
          <w:szCs w:val="22"/>
        </w:rPr>
        <w:t>01/15/92</w:t>
      </w:r>
      <w:r w:rsidR="00C84795" w:rsidRPr="00751330">
        <w:rPr>
          <w:sz w:val="22"/>
          <w:szCs w:val="22"/>
        </w:rPr>
        <w:t xml:space="preserve"> (92-001</w:t>
      </w:r>
      <w:r w:rsidR="008D034E">
        <w:rPr>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93805</w:t>
      </w:r>
      <w:r w:rsidR="00FE3D4E" w:rsidRPr="00751330">
        <w:rPr>
          <w:sz w:val="22"/>
          <w:szCs w:val="22"/>
        </w:rPr>
        <w:tab/>
      </w:r>
      <w:r w:rsidRPr="00751330">
        <w:rPr>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93806</w:t>
      </w:r>
      <w:r w:rsidR="00FE3D4E" w:rsidRPr="00751330">
        <w:rPr>
          <w:sz w:val="22"/>
          <w:szCs w:val="22"/>
        </w:rPr>
        <w:tab/>
      </w:r>
      <w:r w:rsidRPr="00751330">
        <w:rPr>
          <w:sz w:val="22"/>
          <w:szCs w:val="22"/>
        </w:rPr>
        <w:tab/>
        <w:t>Operational Readiness Assessment Team Inspections</w:t>
      </w:r>
      <w:r w:rsidR="003C00D0">
        <w:rPr>
          <w:sz w:val="22"/>
          <w:szCs w:val="22"/>
        </w:rPr>
        <w:t xml:space="preserve"> </w:t>
      </w:r>
      <w:r w:rsidR="00FE3D4E" w:rsidRPr="00751330">
        <w:rPr>
          <w:sz w:val="22"/>
          <w:szCs w:val="22"/>
        </w:rPr>
        <w:t>09/29/98</w:t>
      </w:r>
      <w:r w:rsidRPr="00751330">
        <w:rPr>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93807</w:t>
      </w:r>
      <w:r w:rsidR="00FE3D4E" w:rsidRPr="00751330">
        <w:rPr>
          <w:sz w:val="22"/>
          <w:szCs w:val="22"/>
        </w:rPr>
        <w:tab/>
      </w:r>
      <w:r w:rsidRPr="00751330">
        <w:rPr>
          <w:sz w:val="22"/>
          <w:szCs w:val="22"/>
        </w:rPr>
        <w:tab/>
        <w:t>Systems Based Instrumentation and Control Inspection</w:t>
      </w:r>
      <w:r w:rsidR="003C00D0">
        <w:rPr>
          <w:sz w:val="22"/>
          <w:szCs w:val="22"/>
        </w:rPr>
        <w:t xml:space="preserve"> </w:t>
      </w:r>
      <w:r w:rsidRPr="00751330">
        <w:rPr>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93810</w:t>
      </w:r>
      <w:r w:rsidR="00FE3D4E" w:rsidRPr="00751330">
        <w:rPr>
          <w:sz w:val="22"/>
          <w:szCs w:val="22"/>
        </w:rPr>
        <w:tab/>
      </w:r>
      <w:r w:rsidRPr="00751330">
        <w:rPr>
          <w:sz w:val="22"/>
          <w:szCs w:val="22"/>
        </w:rPr>
        <w:tab/>
        <w:t>Service Water System Operational Performance Inspection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t>
      </w:r>
      <w:proofErr w:type="gramStart"/>
      <w:r w:rsidRPr="00751330">
        <w:rPr>
          <w:sz w:val="22"/>
          <w:szCs w:val="22"/>
        </w:rPr>
        <w:t>SWSOPI)  09</w:t>
      </w:r>
      <w:proofErr w:type="gramEnd"/>
      <w:r w:rsidRPr="00751330">
        <w:rPr>
          <w:sz w:val="22"/>
          <w:szCs w:val="22"/>
        </w:rPr>
        <w:t>/14/98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93811</w:t>
      </w:r>
      <w:r w:rsidR="00FE3D4E" w:rsidRPr="00751330">
        <w:rPr>
          <w:sz w:val="22"/>
          <w:szCs w:val="22"/>
        </w:rPr>
        <w:tab/>
      </w:r>
      <w:r w:rsidRPr="00751330">
        <w:rPr>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02/03/99 (99-002)</w:t>
      </w:r>
    </w:p>
    <w:p w:rsidR="00861303" w:rsidRDefault="009B5BFC" w:rsidP="009B5BFC">
      <w:pPr>
        <w:ind w:left="2160" w:hanging="1440"/>
        <w:rPr>
          <w:sz w:val="22"/>
          <w:szCs w:val="22"/>
        </w:rPr>
      </w:pPr>
      <w:r w:rsidRPr="00751330">
        <w:rPr>
          <w:sz w:val="22"/>
          <w:szCs w:val="22"/>
        </w:rPr>
        <w:t>93812</w:t>
      </w:r>
      <w:r w:rsidRPr="00751330">
        <w:rPr>
          <w:sz w:val="22"/>
          <w:szCs w:val="22"/>
        </w:rPr>
        <w:tab/>
      </w:r>
      <w:r w:rsidR="00992F80" w:rsidRPr="00751330">
        <w:rPr>
          <w:sz w:val="22"/>
          <w:szCs w:val="22"/>
        </w:rPr>
        <w:t>Special Inspection</w:t>
      </w:r>
      <w:r w:rsidR="004705F6" w:rsidRPr="00751330">
        <w:rPr>
          <w:sz w:val="22"/>
          <w:szCs w:val="22"/>
        </w:rPr>
        <w:t xml:space="preserve"> </w:t>
      </w:r>
      <w:r w:rsidR="001A314E">
        <w:rPr>
          <w:sz w:val="22"/>
          <w:szCs w:val="22"/>
        </w:rPr>
        <w:t>04/02/19</w:t>
      </w:r>
      <w:r w:rsidR="0022314F" w:rsidRPr="00751330">
        <w:rPr>
          <w:sz w:val="22"/>
          <w:szCs w:val="22"/>
        </w:rPr>
        <w:t xml:space="preserve"> </w:t>
      </w:r>
      <w:r w:rsidR="001A314E">
        <w:rPr>
          <w:sz w:val="22"/>
          <w:szCs w:val="22"/>
        </w:rPr>
        <w:t>(19</w:t>
      </w:r>
      <w:r w:rsidR="0022314F" w:rsidRPr="00751330">
        <w:rPr>
          <w:sz w:val="22"/>
          <w:szCs w:val="22"/>
        </w:rPr>
        <w:t>-</w:t>
      </w:r>
      <w:r w:rsidR="001A314E">
        <w:rPr>
          <w:sz w:val="22"/>
          <w:szCs w:val="22"/>
        </w:rPr>
        <w:t>012</w:t>
      </w:r>
      <w:r w:rsidR="0022314F" w:rsidRPr="00751330">
        <w:rPr>
          <w:sz w:val="22"/>
          <w:szCs w:val="22"/>
        </w:rPr>
        <w:t>)</w:t>
      </w:r>
    </w:p>
    <w:p w:rsidR="00A33390" w:rsidRDefault="003A2076"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93813</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Operational Readiness Assessment Team Inspection</w:t>
      </w:r>
    </w:p>
    <w:p w:rsidR="009749BA" w:rsidRDefault="009749BA"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84D04" w:rsidRDefault="00A84D04"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9400</w:t>
      </w:r>
      <w:r w:rsidRPr="00751330">
        <w:rPr>
          <w:sz w:val="22"/>
          <w:szCs w:val="22"/>
        </w:rPr>
        <w:tab/>
      </w:r>
      <w:r w:rsidRPr="00751330">
        <w:rPr>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94301</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Load</w:t>
      </w:r>
    </w:p>
    <w:p w:rsidR="00123CD1" w:rsidRDefault="00123CD1"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CE6157" w:rsidRPr="00751330" w:rsidRDefault="00CE6157"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9500</w:t>
      </w:r>
      <w:r w:rsidRPr="00751330">
        <w:rPr>
          <w:sz w:val="22"/>
          <w:szCs w:val="22"/>
        </w:rPr>
        <w:tab/>
      </w:r>
      <w:r w:rsidRPr="00751330">
        <w:rPr>
          <w:sz w:val="22"/>
          <w:szCs w:val="22"/>
          <w:u w:val="single"/>
        </w:rPr>
        <w:t>Strategic Determination Actions</w:t>
      </w:r>
      <w:r w:rsidRPr="00751330">
        <w:rPr>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95001</w:t>
      </w:r>
      <w:r w:rsidRPr="00751330">
        <w:rPr>
          <w:sz w:val="22"/>
          <w:szCs w:val="22"/>
        </w:rPr>
        <w:tab/>
      </w:r>
      <w:r w:rsidRPr="00751330">
        <w:rPr>
          <w:sz w:val="22"/>
          <w:szCs w:val="22"/>
        </w:rPr>
        <w:tab/>
        <w:t>Supplemental Inspection for One or Two White Inputs in a Str</w:t>
      </w:r>
      <w:r w:rsidR="00D6705E">
        <w:rPr>
          <w:sz w:val="22"/>
          <w:szCs w:val="22"/>
        </w:rPr>
        <w:t>ategic Performance Area 08/24</w:t>
      </w:r>
      <w:r w:rsidR="001203A7">
        <w:rPr>
          <w:sz w:val="22"/>
          <w:szCs w:val="22"/>
        </w:rPr>
        <w:t>/16 (16-021</w:t>
      </w:r>
      <w:r w:rsidRPr="00751330">
        <w:rPr>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95002</w:t>
      </w:r>
      <w:r w:rsidRPr="00751330">
        <w:rPr>
          <w:sz w:val="22"/>
          <w:szCs w:val="22"/>
        </w:rPr>
        <w:tab/>
      </w:r>
      <w:r w:rsidRPr="00751330">
        <w:rPr>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95003</w:t>
      </w:r>
      <w:r w:rsidRPr="00751330">
        <w:rPr>
          <w:sz w:val="22"/>
          <w:szCs w:val="22"/>
        </w:rPr>
        <w:tab/>
      </w:r>
      <w:r w:rsidRPr="00751330">
        <w:rPr>
          <w:sz w:val="22"/>
          <w:szCs w:val="22"/>
        </w:rPr>
        <w:tab/>
        <w:t xml:space="preserve">Supplemental Inspection for Repetitive Degraded Cornerstones, Multiple Degraded Cornerstones, Multiple Yellow Inputs or </w:t>
      </w:r>
    </w:p>
    <w:p w:rsidR="0018577B"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 xml:space="preserve">One Red Input </w:t>
      </w:r>
      <w:r w:rsidR="00B132FB">
        <w:rPr>
          <w:sz w:val="22"/>
          <w:szCs w:val="22"/>
        </w:rPr>
        <w:t>12/18/15 (15-031</w:t>
      </w:r>
      <w:r w:rsidRPr="00751330">
        <w:rPr>
          <w:sz w:val="22"/>
          <w:szCs w:val="22"/>
        </w:rPr>
        <w:t>)</w:t>
      </w:r>
    </w:p>
    <w:p w:rsidR="00136854" w:rsidRDefault="00E4446D"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95003.01</w:t>
      </w:r>
      <w:r w:rsidRPr="00751330">
        <w:rPr>
          <w:sz w:val="22"/>
          <w:szCs w:val="22"/>
        </w:rPr>
        <w:tab/>
        <w:t>Emergency Preparedness 01/15/09 (09-002)</w:t>
      </w:r>
    </w:p>
    <w:p w:rsidR="00E4446D" w:rsidRDefault="00E4446D"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95003.02</w:t>
      </w:r>
      <w:r w:rsidRPr="00751330">
        <w:rPr>
          <w:sz w:val="22"/>
          <w:szCs w:val="22"/>
        </w:rPr>
        <w:tab/>
        <w:t xml:space="preserve">Guidance for Conducting an Independent NRC Safety Culture Assessment) </w:t>
      </w:r>
      <w:r w:rsidR="00E64A2F">
        <w:rPr>
          <w:sz w:val="22"/>
          <w:szCs w:val="22"/>
        </w:rPr>
        <w:t>04/01/19 (19-011</w:t>
      </w:r>
      <w:r w:rsidRPr="00751330">
        <w:rPr>
          <w:sz w:val="22"/>
          <w:szCs w:val="22"/>
        </w:rPr>
        <w:t>)</w:t>
      </w:r>
    </w:p>
    <w:p w:rsidR="007F6FC1" w:rsidRDefault="007F6FC1"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B019C2" w:rsidRPr="00751330" w:rsidRDefault="00B019C2"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9600</w:t>
      </w:r>
      <w:r w:rsidRPr="00751330">
        <w:rPr>
          <w:sz w:val="22"/>
          <w:szCs w:val="22"/>
        </w:rPr>
        <w:tab/>
      </w:r>
      <w:r w:rsidRPr="00751330">
        <w:rPr>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96001</w:t>
      </w:r>
      <w:r w:rsidRPr="00751330">
        <w:rPr>
          <w:sz w:val="22"/>
          <w:szCs w:val="22"/>
        </w:rPr>
        <w:tab/>
      </w:r>
      <w:r w:rsidRPr="00751330">
        <w:rPr>
          <w:sz w:val="22"/>
          <w:szCs w:val="22"/>
        </w:rPr>
        <w:tab/>
        <w:t>NRC Force-on-Force Inspections at Categor</w:t>
      </w:r>
      <w:r w:rsidR="00D37758">
        <w:rPr>
          <w:sz w:val="22"/>
          <w:szCs w:val="22"/>
        </w:rPr>
        <w:t xml:space="preserve">y </w:t>
      </w:r>
      <w:r w:rsidR="00055CF0">
        <w:rPr>
          <w:sz w:val="22"/>
          <w:szCs w:val="22"/>
        </w:rPr>
        <w:t xml:space="preserve">1 </w:t>
      </w:r>
      <w:r w:rsidR="00D37758">
        <w:rPr>
          <w:sz w:val="22"/>
          <w:szCs w:val="22"/>
        </w:rPr>
        <w:t xml:space="preserve">Fuel Cycle </w:t>
      </w:r>
      <w:r w:rsidR="009749BA">
        <w:rPr>
          <w:sz w:val="22"/>
          <w:szCs w:val="22"/>
        </w:rPr>
        <w:t>Facilities 03/11/19 (19-010</w:t>
      </w:r>
      <w:r w:rsidRPr="00751330">
        <w:rPr>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36854" w:rsidRPr="00751330" w:rsidRDefault="00136854"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9700</w:t>
      </w:r>
      <w:r w:rsidRPr="00751330">
        <w:rPr>
          <w:sz w:val="22"/>
          <w:szCs w:val="22"/>
        </w:rPr>
        <w:tab/>
      </w:r>
      <w:r w:rsidRPr="00751330">
        <w:rPr>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9800</w:t>
      </w:r>
      <w:r w:rsidRPr="00751330">
        <w:rPr>
          <w:sz w:val="22"/>
          <w:szCs w:val="22"/>
        </w:rPr>
        <w:tab/>
      </w:r>
      <w:r w:rsidRPr="00751330">
        <w:rPr>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lastRenderedPageBreak/>
        <w:t>9900</w:t>
      </w:r>
      <w:r w:rsidRPr="00751330">
        <w:rPr>
          <w:sz w:val="22"/>
          <w:szCs w:val="22"/>
        </w:rPr>
        <w:tab/>
      </w:r>
      <w:r w:rsidRPr="00751330">
        <w:rPr>
          <w:sz w:val="22"/>
          <w:szCs w:val="22"/>
          <w:u w:val="single"/>
        </w:rPr>
        <w:t>Guidance</w:t>
      </w:r>
      <w:r w:rsidRPr="00751330">
        <w:rPr>
          <w:sz w:val="22"/>
          <w:szCs w:val="22"/>
          <w:vertAlign w:val="superscript"/>
        </w:rPr>
        <w:footnoteReference w:customMarkFollows="1" w:id="2"/>
        <w:t>2</w:t>
      </w:r>
    </w:p>
    <w:p w:rsidR="000E790D" w:rsidRDefault="0013672A"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A33390" w:rsidRDefault="000E790D"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13672A" w:rsidRPr="00751330">
        <w:rPr>
          <w:sz w:val="22"/>
          <w:szCs w:val="22"/>
        </w:rPr>
        <w:t>9900</w:t>
      </w:r>
      <w:r w:rsidR="003C3A98" w:rsidRPr="00751330">
        <w:rPr>
          <w:sz w:val="22"/>
          <w:szCs w:val="22"/>
        </w:rPr>
        <w:tab/>
      </w:r>
      <w:r w:rsidR="00FE3D4E" w:rsidRPr="00751330">
        <w:rPr>
          <w:sz w:val="22"/>
          <w:szCs w:val="22"/>
        </w:rPr>
        <w:tab/>
      </w:r>
      <w:r w:rsidR="00BB2C2E" w:rsidRPr="00751330">
        <w:rPr>
          <w:sz w:val="22"/>
          <w:szCs w:val="22"/>
        </w:rPr>
        <w:t xml:space="preserve">Technical Guidance </w:t>
      </w:r>
      <w:r w:rsidR="003C3A98" w:rsidRPr="00751330">
        <w:rPr>
          <w:sz w:val="22"/>
          <w:szCs w:val="22"/>
        </w:rPr>
        <w:t>05/12/86 (86-26)</w:t>
      </w:r>
      <w:r w:rsidR="003C3A98" w:rsidRPr="00751330">
        <w:rPr>
          <w:sz w:val="22"/>
          <w:szCs w:val="22"/>
        </w:rPr>
        <w:tab/>
      </w:r>
    </w:p>
    <w:p w:rsidR="00BE3187" w:rsidRPr="00A35FA3" w:rsidRDefault="00BE3187"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BE3187" w:rsidRPr="00A35FA3" w:rsidRDefault="00BE3187"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
          <w:sz w:val="22"/>
          <w:szCs w:val="22"/>
          <w:u w:val="single"/>
        </w:rPr>
      </w:pPr>
      <w:r w:rsidRPr="00343885">
        <w:rPr>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
          <w:sz w:val="22"/>
          <w:szCs w:val="22"/>
          <w:u w:val="single"/>
        </w:rPr>
      </w:pPr>
      <w:r w:rsidRPr="00343885">
        <w:rPr>
          <w:b/>
          <w:sz w:val="22"/>
          <w:szCs w:val="22"/>
        </w:rPr>
        <w:tab/>
      </w:r>
      <w:r w:rsidRPr="00343885">
        <w:rPr>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 xml:space="preserve">ASME Section III </w:t>
      </w:r>
      <w:r w:rsidRPr="00751330">
        <w:rPr>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ASME Section III</w:t>
      </w:r>
      <w:r w:rsidRPr="00751330">
        <w:rPr>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ASME Section XI</w:t>
      </w:r>
      <w:r w:rsidRPr="00751330">
        <w:rPr>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Pressure Vessel Code, Section XI 12/08/86 (86-54)</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ASME Section XI</w:t>
      </w:r>
      <w:r w:rsidRPr="00751330">
        <w:rPr>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567E73" w:rsidRPr="00751330">
        <w:rPr>
          <w:sz w:val="22"/>
          <w:szCs w:val="22"/>
        </w:rPr>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1.0 </w:t>
      </w:r>
      <w:r w:rsidRPr="00751330">
        <w:rPr>
          <w:sz w:val="22"/>
          <w:szCs w:val="22"/>
        </w:rPr>
        <w:tab/>
      </w:r>
      <w:r w:rsidRPr="00751330">
        <w:rPr>
          <w:sz w:val="22"/>
          <w:szCs w:val="22"/>
        </w:rPr>
        <w:tab/>
        <w:t>Operability 05/12/86 (86-26)</w:t>
      </w:r>
    </w:p>
    <w:p w:rsidR="00136854"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1.0 </w:t>
      </w:r>
      <w:r w:rsidRPr="00751330">
        <w:rPr>
          <w:sz w:val="22"/>
          <w:szCs w:val="22"/>
        </w:rPr>
        <w:tab/>
      </w:r>
      <w:r w:rsidRPr="00751330">
        <w:rPr>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3.0 </w:t>
      </w:r>
      <w:r w:rsidRPr="00751330">
        <w:rPr>
          <w:sz w:val="22"/>
          <w:szCs w:val="22"/>
        </w:rPr>
        <w:tab/>
      </w:r>
      <w:r w:rsidRPr="00751330">
        <w:rPr>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Specification Limits 10/01/78 (78-35)</w:t>
      </w: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3/4.6.4 </w:t>
      </w:r>
      <w:r w:rsidRPr="00751330">
        <w:rPr>
          <w:sz w:val="22"/>
          <w:szCs w:val="22"/>
        </w:rPr>
        <w:tab/>
        <w:t>Containment and Drywell Isolation Valves 06/09/88 (88-06)</w:t>
      </w:r>
    </w:p>
    <w:p w:rsidR="00136854"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3.7.5 </w:t>
      </w:r>
      <w:r w:rsidRPr="00751330">
        <w:rPr>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3/4.8.1 </w:t>
      </w:r>
      <w:r w:rsidRPr="00751330">
        <w:rPr>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STS Sec 4.2.8.X.X</w:t>
      </w:r>
      <w:r w:rsidRPr="00751330">
        <w:rPr>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4.5.1 </w:t>
      </w:r>
      <w:r w:rsidRPr="00751330">
        <w:rPr>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STS Sec 4.8.1.1.2</w:t>
      </w:r>
      <w:r w:rsidRPr="00751330">
        <w:rPr>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w:t>
      </w:r>
      <w:r w:rsidRPr="00751330">
        <w:rPr>
          <w:sz w:val="22"/>
          <w:szCs w:val="22"/>
        </w:rPr>
        <w:tab/>
      </w:r>
      <w:r w:rsidRPr="00751330">
        <w:rPr>
          <w:sz w:val="22"/>
          <w:szCs w:val="22"/>
        </w:rPr>
        <w:tab/>
      </w:r>
      <w:r w:rsidRPr="00751330">
        <w:rPr>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w:t>
      </w:r>
      <w:proofErr w:type="spellStart"/>
      <w:r w:rsidRPr="00751330">
        <w:rPr>
          <w:sz w:val="22"/>
          <w:szCs w:val="22"/>
        </w:rPr>
        <w:t>Interp</w:t>
      </w:r>
      <w:proofErr w:type="spellEnd"/>
      <w:r w:rsidRPr="00751330">
        <w:rPr>
          <w:sz w:val="22"/>
          <w:szCs w:val="22"/>
        </w:rPr>
        <w:tab/>
      </w:r>
      <w:r w:rsidRPr="00751330">
        <w:rPr>
          <w:sz w:val="22"/>
          <w:szCs w:val="22"/>
        </w:rPr>
        <w:tab/>
        <w:t>Licensee Technical Specification Interpretations 02/03/97 (97-001)</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Voluntary </w:t>
      </w:r>
      <w:r w:rsidR="003C00D0">
        <w:rPr>
          <w:sz w:val="22"/>
          <w:szCs w:val="22"/>
        </w:rPr>
        <w:t>Entry into Limiting Conditions f</w:t>
      </w:r>
      <w:r w:rsidRPr="00751330">
        <w:rPr>
          <w:sz w:val="22"/>
          <w:szCs w:val="22"/>
        </w:rPr>
        <w:t>or Operation Action</w:t>
      </w:r>
    </w:p>
    <w:p w:rsidR="00FD4BD5" w:rsidRDefault="004900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Statements to Perform Preventive Maintenance</w:t>
      </w:r>
      <w:r w:rsidR="003C00D0">
        <w:rPr>
          <w:sz w:val="22"/>
          <w:szCs w:val="22"/>
        </w:rPr>
        <w:t xml:space="preserve"> </w:t>
      </w:r>
      <w:r w:rsidRPr="00751330">
        <w:rPr>
          <w:sz w:val="22"/>
          <w:szCs w:val="22"/>
        </w:rPr>
        <w:t>01/17/02 (02-001)</w:t>
      </w:r>
    </w:p>
    <w:p w:rsidR="0049006B" w:rsidRPr="00751330" w:rsidRDefault="004900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sz w:val="22"/>
          <w:szCs w:val="22"/>
        </w:rPr>
      </w:pPr>
      <w:r w:rsidRPr="00751330">
        <w:rPr>
          <w:sz w:val="22"/>
          <w:szCs w:val="22"/>
        </w:rPr>
        <w:tab/>
      </w:r>
      <w:r w:rsidRPr="00751330">
        <w:rPr>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Default="00A84D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Freeze Plugs</w:t>
      </w:r>
      <w:r w:rsidR="000A4191" w:rsidRPr="00751330">
        <w:rPr>
          <w:sz w:val="22"/>
          <w:szCs w:val="22"/>
        </w:rPr>
        <w:t xml:space="preserve"> </w:t>
      </w:r>
      <w:r w:rsidR="00A24B7B" w:rsidRPr="00751330">
        <w:rPr>
          <w:sz w:val="22"/>
          <w:szCs w:val="22"/>
        </w:rPr>
        <w:t xml:space="preserve">06/14/93 </w:t>
      </w:r>
      <w:r w:rsidRPr="00751330">
        <w:rPr>
          <w:sz w:val="22"/>
          <w:szCs w:val="22"/>
        </w:rPr>
        <w:t>(93-005)</w:t>
      </w: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lastRenderedPageBreak/>
        <w:tab/>
      </w:r>
      <w:r w:rsidRPr="00751330">
        <w:rPr>
          <w:sz w:val="22"/>
          <w:szCs w:val="22"/>
        </w:rPr>
        <w:tab/>
      </w:r>
      <w:r w:rsidRPr="00751330">
        <w:rPr>
          <w:sz w:val="22"/>
          <w:szCs w:val="22"/>
        </w:rPr>
        <w:tab/>
        <w:t>Steam Generator Plugs and Sleeving Repairs 08/01/94 (94-014)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t>
      </w:r>
      <w:proofErr w:type="spellStart"/>
      <w:r w:rsidRPr="00751330">
        <w:rPr>
          <w:sz w:val="22"/>
          <w:szCs w:val="22"/>
        </w:rPr>
        <w:t>TG_Mech</w:t>
      </w:r>
      <w:proofErr w:type="spellEnd"/>
      <w:r w:rsidRPr="00751330">
        <w:rPr>
          <w:sz w:val="22"/>
          <w:szCs w:val="22"/>
        </w:rPr>
        <w:t xml:space="preserve"> </w:t>
      </w:r>
      <w:proofErr w:type="spellStart"/>
      <w:r w:rsidRPr="00751330">
        <w:rPr>
          <w:sz w:val="22"/>
          <w:szCs w:val="22"/>
        </w:rPr>
        <w:t>SGTUBELKG.wpd</w:t>
      </w:r>
      <w:proofErr w:type="spellEnd"/>
      <w:r w:rsidRPr="00751330">
        <w:rPr>
          <w:sz w:val="22"/>
          <w:szCs w:val="22"/>
        </w:rPr>
        <w:t>]</w:t>
      </w:r>
    </w:p>
    <w:p w:rsidR="00136854" w:rsidRDefault="00343885"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Pr>
          <w:sz w:val="22"/>
          <w:szCs w:val="22"/>
        </w:rPr>
        <w:tab/>
      </w:r>
      <w:r w:rsidR="003C3A98" w:rsidRPr="00751330">
        <w:rPr>
          <w:sz w:val="22"/>
          <w:szCs w:val="22"/>
        </w:rPr>
        <w:tab/>
      </w:r>
      <w:r w:rsidR="003C3A98" w:rsidRPr="00751330">
        <w:rPr>
          <w:sz w:val="22"/>
          <w:szCs w:val="22"/>
        </w:rPr>
        <w:tab/>
        <w:t>Ice Condenser System Inspections 06/06/05 (05-015)</w:t>
      </w: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Notice of Enforcement Discretion </w:t>
      </w:r>
      <w:r w:rsidR="003521C7" w:rsidRPr="00751330">
        <w:rPr>
          <w:sz w:val="22"/>
          <w:szCs w:val="22"/>
        </w:rPr>
        <w:t>f</w:t>
      </w:r>
      <w:r w:rsidRPr="00751330">
        <w:rPr>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05/03/99 (99-008) [NOEDGAS.TG]</w:t>
      </w: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r>
      <w:r w:rsidRPr="00751330">
        <w:rPr>
          <w:color w:val="000000"/>
          <w:sz w:val="22"/>
          <w:szCs w:val="22"/>
        </w:rPr>
        <w:t>Operation - Safety and Compliance</w:t>
      </w:r>
      <w:r w:rsidRPr="00751330">
        <w:rPr>
          <w:sz w:val="22"/>
          <w:szCs w:val="22"/>
        </w:rPr>
        <w:t xml:space="preserve"> </w:t>
      </w:r>
      <w:r w:rsidR="00B260A9" w:rsidRPr="00751330">
        <w:rPr>
          <w:sz w:val="22"/>
          <w:szCs w:val="22"/>
        </w:rPr>
        <w:t>09/11/07</w:t>
      </w:r>
      <w:r w:rsidRPr="00751330">
        <w:rPr>
          <w:sz w:val="22"/>
          <w:szCs w:val="22"/>
        </w:rPr>
        <w:t xml:space="preserve"> (07-028)</w:t>
      </w:r>
      <w:r w:rsidR="003C00D0">
        <w:rPr>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[TG 9900 SAFETY]</w:t>
      </w:r>
    </w:p>
    <w:p w:rsidR="00136854" w:rsidRPr="000E790D" w:rsidRDefault="00136854"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u w:val="single"/>
        </w:rPr>
      </w:pPr>
    </w:p>
    <w:p w:rsidR="00E64A2F" w:rsidRPr="000E790D" w:rsidRDefault="00E64A2F"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
          <w:bCs/>
          <w:sz w:val="22"/>
          <w:szCs w:val="22"/>
          <w:u w:val="single"/>
        </w:rPr>
      </w:pPr>
      <w:r w:rsidRPr="00B15893">
        <w:rPr>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B15893">
        <w:rPr>
          <w:b/>
          <w:bCs/>
          <w:sz w:val="22"/>
          <w:szCs w:val="22"/>
        </w:rPr>
        <w:tab/>
      </w:r>
      <w:r w:rsidRPr="00B15893">
        <w:rPr>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10</w:t>
      </w:r>
      <w:r w:rsidR="003C3A98" w:rsidRPr="00751330">
        <w:rPr>
          <w:sz w:val="22"/>
          <w:szCs w:val="22"/>
        </w:rPr>
        <w:tab/>
      </w:r>
      <w:r w:rsidR="003C3A98" w:rsidRPr="00751330">
        <w:rPr>
          <w:sz w:val="22"/>
          <w:szCs w:val="22"/>
        </w:rPr>
        <w:tab/>
      </w:r>
      <w:r w:rsidR="003C3A98" w:rsidRPr="00751330">
        <w:rPr>
          <w:sz w:val="22"/>
          <w:szCs w:val="22"/>
        </w:rPr>
        <w:tab/>
        <w:t>Title 10 of the Code of Federal Regulations 12/08/86 (86-54)</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10</w:t>
      </w:r>
      <w:r w:rsidR="003C00D0">
        <w:rPr>
          <w:sz w:val="22"/>
          <w:szCs w:val="22"/>
        </w:rPr>
        <w:t xml:space="preserve"> </w:t>
      </w:r>
      <w:r w:rsidRPr="00751330">
        <w:rPr>
          <w:sz w:val="22"/>
          <w:szCs w:val="22"/>
        </w:rPr>
        <w:t>CFR71 and</w:t>
      </w:r>
      <w:r w:rsidR="003C00D0">
        <w:rPr>
          <w:sz w:val="22"/>
          <w:szCs w:val="22"/>
        </w:rPr>
        <w:tab/>
      </w:r>
      <w:r w:rsidR="003C00D0">
        <w:rPr>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49</w:t>
      </w:r>
      <w:r w:rsidR="003C00D0">
        <w:rPr>
          <w:sz w:val="22"/>
          <w:szCs w:val="22"/>
        </w:rPr>
        <w:t xml:space="preserve"> </w:t>
      </w:r>
      <w:r w:rsidRPr="00751330">
        <w:rPr>
          <w:sz w:val="22"/>
          <w:szCs w:val="22"/>
        </w:rPr>
        <w:t>CFR171-178</w:t>
      </w:r>
      <w:r w:rsidRPr="00751330">
        <w:rPr>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50.55(e)</w:t>
      </w:r>
      <w:r w:rsidRPr="00751330">
        <w:rPr>
          <w:sz w:val="22"/>
          <w:szCs w:val="22"/>
        </w:rPr>
        <w:tab/>
      </w:r>
      <w:r w:rsidRPr="00751330">
        <w:rPr>
          <w:sz w:val="22"/>
          <w:szCs w:val="22"/>
        </w:rPr>
        <w:tab/>
        <w:t>Con</w:t>
      </w:r>
      <w:r w:rsidR="00A24B7B" w:rsidRPr="00751330">
        <w:rPr>
          <w:sz w:val="22"/>
          <w:szCs w:val="22"/>
        </w:rPr>
        <w:t xml:space="preserve">struction Deficiency Reporting </w:t>
      </w:r>
      <w:r w:rsidRPr="00751330">
        <w:rPr>
          <w:sz w:val="22"/>
          <w:szCs w:val="22"/>
        </w:rPr>
        <w:t>01/31/89 (89-002)</w:t>
      </w:r>
    </w:p>
    <w:p w:rsidR="00861303"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50.55a</w:t>
      </w:r>
      <w:r w:rsidRPr="00751330">
        <w:rPr>
          <w:sz w:val="22"/>
          <w:szCs w:val="22"/>
        </w:rPr>
        <w:tab/>
      </w:r>
      <w:r w:rsidRPr="00751330">
        <w:rPr>
          <w:sz w:val="22"/>
          <w:szCs w:val="22"/>
        </w:rPr>
        <w:tab/>
      </w:r>
      <w:r w:rsidR="004D7A47">
        <w:rPr>
          <w:sz w:val="22"/>
          <w:szCs w:val="22"/>
        </w:rPr>
        <w:tab/>
      </w:r>
      <w:r w:rsidRPr="00751330">
        <w:rPr>
          <w:sz w:val="22"/>
          <w:szCs w:val="22"/>
        </w:rPr>
        <w:t xml:space="preserve">Codes and Standards </w:t>
      </w:r>
      <w:r w:rsidR="003C3A98" w:rsidRPr="00751330">
        <w:rPr>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50.59</w:t>
      </w:r>
      <w:r w:rsidRPr="00751330">
        <w:rPr>
          <w:sz w:val="22"/>
          <w:szCs w:val="22"/>
        </w:rPr>
        <w:tab/>
      </w:r>
      <w:r w:rsidRPr="00751330">
        <w:rPr>
          <w:sz w:val="22"/>
          <w:szCs w:val="22"/>
        </w:rPr>
        <w:tab/>
      </w:r>
      <w:r w:rsidRPr="00751330">
        <w:rPr>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03/13/01 (01-008) [50_59.CFR]</w:t>
      </w:r>
    </w:p>
    <w:p w:rsidR="00FD4BD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Part 50, App A</w:t>
      </w:r>
      <w:r w:rsidRPr="00751330">
        <w:rPr>
          <w:sz w:val="22"/>
          <w:szCs w:val="22"/>
        </w:rPr>
        <w:tab/>
      </w:r>
      <w:r w:rsidR="004D7A47">
        <w:rPr>
          <w:sz w:val="22"/>
          <w:szCs w:val="22"/>
        </w:rPr>
        <w:tab/>
      </w:r>
      <w:r w:rsidRPr="00751330">
        <w:rPr>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Part 50</w:t>
      </w:r>
      <w:r w:rsidRPr="00751330">
        <w:rPr>
          <w:sz w:val="22"/>
          <w:szCs w:val="22"/>
        </w:rPr>
        <w:tab/>
      </w:r>
      <w:r w:rsidRPr="00751330">
        <w:rPr>
          <w:sz w:val="22"/>
          <w:szCs w:val="22"/>
        </w:rPr>
        <w:tab/>
      </w:r>
      <w:r w:rsidR="004D7A47">
        <w:rPr>
          <w:sz w:val="22"/>
          <w:szCs w:val="22"/>
        </w:rPr>
        <w:tab/>
      </w:r>
      <w:r w:rsidRPr="00751330">
        <w:rPr>
          <w:sz w:val="22"/>
          <w:szCs w:val="22"/>
        </w:rPr>
        <w:t>Appendix J, Containment Integrated Leak Rate Testing</w:t>
      </w:r>
    </w:p>
    <w:p w:rsidR="00A3339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12/08/86 (86-54)</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70.51</w:t>
      </w:r>
      <w:r w:rsidRPr="00751330">
        <w:rPr>
          <w:sz w:val="22"/>
          <w:szCs w:val="22"/>
        </w:rPr>
        <w:tab/>
      </w:r>
      <w:r w:rsidRPr="00751330">
        <w:rPr>
          <w:sz w:val="22"/>
          <w:szCs w:val="22"/>
        </w:rPr>
        <w:tab/>
      </w:r>
      <w:r w:rsidRPr="00751330">
        <w:rPr>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12/19/74 (74-11)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70.52</w:t>
      </w:r>
      <w:r w:rsidRPr="00751330">
        <w:rPr>
          <w:sz w:val="22"/>
          <w:szCs w:val="22"/>
        </w:rPr>
        <w:tab/>
      </w:r>
      <w:r w:rsidRPr="00751330">
        <w:rPr>
          <w:sz w:val="22"/>
          <w:szCs w:val="22"/>
        </w:rPr>
        <w:tab/>
      </w:r>
      <w:r w:rsidRPr="00751330">
        <w:rPr>
          <w:sz w:val="22"/>
          <w:szCs w:val="22"/>
        </w:rPr>
        <w:tab/>
        <w:t>Report of Accidental Criticality or Loss of Special Nuclear</w:t>
      </w:r>
      <w:r w:rsidR="003C00D0">
        <w:rPr>
          <w:sz w:val="22"/>
          <w:szCs w:val="22"/>
        </w:rPr>
        <w:t xml:space="preserve"> </w:t>
      </w:r>
      <w:r w:rsidRPr="00751330">
        <w:rPr>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004461" w:rsidRPr="00751330" w:rsidSect="00A97E17">
          <w:headerReference w:type="default" r:id="rId9"/>
          <w:pgSz w:w="12240" w:h="15840" w:code="1"/>
          <w:pgMar w:top="1440" w:right="1440" w:bottom="1440" w:left="1440" w:header="720" w:footer="72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u w:val="single"/>
        </w:rPr>
      </w:pPr>
      <w:r w:rsidRPr="00751330">
        <w:rPr>
          <w:sz w:val="22"/>
          <w:szCs w:val="22"/>
          <w:u w:val="single"/>
        </w:rPr>
        <w:t>Interpretations</w:t>
      </w:r>
    </w:p>
    <w:p w:rsidR="00B150A3" w:rsidRDefault="00B150A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u w:val="single"/>
        </w:rPr>
      </w:pPr>
    </w:p>
    <w:p w:rsidR="00B019C2" w:rsidRDefault="00B019C2"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u w:val="single"/>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sz w:val="22"/>
          <w:szCs w:val="22"/>
        </w:rPr>
      </w:pPr>
      <w:r w:rsidRPr="00751330">
        <w:rPr>
          <w:sz w:val="22"/>
          <w:szCs w:val="22"/>
        </w:rPr>
        <w:t>END</w:t>
      </w:r>
    </w:p>
    <w:sectPr w:rsidR="003C3A98" w:rsidRPr="00751330" w:rsidSect="00E708D2">
      <w:headerReference w:type="default" r:id="rId10"/>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1CDA" w:rsidRDefault="00751CDA">
      <w:r>
        <w:separator/>
      </w:r>
    </w:p>
  </w:endnote>
  <w:endnote w:type="continuationSeparator" w:id="0">
    <w:p w:rsidR="00751CDA" w:rsidRDefault="00751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etter Gothic">
    <w:charset w:val="00"/>
    <w:family w:val="modern"/>
    <w:pitch w:val="fixed"/>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1CDA" w:rsidRPr="004F642F" w:rsidRDefault="00751CDA" w:rsidP="004F642F">
    <w:pPr>
      <w:pStyle w:val="Footer"/>
      <w:tabs>
        <w:tab w:val="clear" w:pos="4320"/>
        <w:tab w:val="clear" w:pos="8640"/>
        <w:tab w:val="center" w:pos="4680"/>
        <w:tab w:val="right" w:pos="9360"/>
      </w:tabs>
      <w:rPr>
        <w:sz w:val="22"/>
        <w:szCs w:val="22"/>
      </w:rPr>
    </w:pPr>
    <w:sdt>
      <w:sdtPr>
        <w:id w:val="-1616210880"/>
        <w:docPartObj>
          <w:docPartGallery w:val="Page Numbers (Bottom of Page)"/>
          <w:docPartUnique/>
        </w:docPartObj>
      </w:sdtPr>
      <w:sdtEndPr>
        <w:rPr>
          <w:sz w:val="22"/>
          <w:szCs w:val="22"/>
        </w:rPr>
      </w:sdtEndPr>
      <w:sdtContent>
        <w:r>
          <w:rPr>
            <w:sz w:val="22"/>
            <w:szCs w:val="22"/>
          </w:rPr>
          <w:t>Issue Date</w:t>
        </w:r>
        <w:r w:rsidRPr="00DF2973">
          <w:rPr>
            <w:sz w:val="22"/>
            <w:szCs w:val="22"/>
          </w:rPr>
          <w:t xml:space="preserve">:  </w:t>
        </w:r>
        <w:r>
          <w:rPr>
            <w:sz w:val="22"/>
            <w:szCs w:val="22"/>
          </w:rPr>
          <w:t>03/04/20</w:t>
        </w:r>
        <w:r>
          <w:rPr>
            <w:sz w:val="22"/>
            <w:szCs w:val="22"/>
          </w:rPr>
          <w:tab/>
        </w:r>
        <w:r w:rsidRPr="00751330">
          <w:rPr>
            <w:sz w:val="22"/>
            <w:szCs w:val="22"/>
          </w:rPr>
          <w:fldChar w:fldCharType="begin"/>
        </w:r>
        <w:r w:rsidRPr="00751330">
          <w:rPr>
            <w:sz w:val="22"/>
            <w:szCs w:val="22"/>
          </w:rPr>
          <w:instrText xml:space="preserve"> PAGE   \* MERGEFORMAT </w:instrText>
        </w:r>
        <w:r w:rsidRPr="00751330">
          <w:rPr>
            <w:sz w:val="22"/>
            <w:szCs w:val="22"/>
          </w:rPr>
          <w:fldChar w:fldCharType="separate"/>
        </w:r>
        <w:r>
          <w:rPr>
            <w:sz w:val="22"/>
            <w:szCs w:val="22"/>
          </w:rPr>
          <w:t>1</w:t>
        </w:r>
        <w:r w:rsidRPr="00751330">
          <w:rPr>
            <w:sz w:val="22"/>
            <w:szCs w:val="22"/>
          </w:rPr>
          <w:fldChar w:fldCharType="end"/>
        </w:r>
      </w:sdtContent>
    </w:sdt>
    <w:r>
      <w:rPr>
        <w:sz w:val="22"/>
        <w:szCs w:val="22"/>
      </w:rPr>
      <w:tab/>
      <w:t>TABLE OF CONTENTS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1CDA" w:rsidRDefault="00751CDA">
      <w:r>
        <w:separator/>
      </w:r>
    </w:p>
  </w:footnote>
  <w:footnote w:type="continuationSeparator" w:id="0">
    <w:p w:rsidR="00751CDA" w:rsidRDefault="00751CDA">
      <w:r>
        <w:continuationSeparator/>
      </w:r>
    </w:p>
  </w:footnote>
  <w:footnote w:id="1">
    <w:p w:rsidR="00751CDA" w:rsidRPr="00816E97" w:rsidRDefault="00751CDA" w:rsidP="00751330">
      <w:r>
        <w:t xml:space="preserve">     </w:t>
      </w:r>
      <w:r w:rsidRPr="00751330">
        <w:rPr>
          <w:vertAlign w:val="superscript"/>
        </w:rPr>
        <w:t>1</w:t>
      </w:r>
      <w:r w:rsidRPr="00751330">
        <w:t>The date and numbers in parentheses to the right of the chapter/inspection procedure title are the issue date and the change notice number under which the title was issued.</w:t>
      </w:r>
    </w:p>
  </w:footnote>
  <w:footnote w:id="2">
    <w:p w:rsidR="00751CDA" w:rsidRPr="00816E97" w:rsidRDefault="00751CDA" w:rsidP="00343885">
      <w:pPr>
        <w:ind w:left="720" w:hanging="720"/>
      </w:pPr>
      <w:r>
        <w:t xml:space="preserve">     </w:t>
      </w:r>
      <w:r w:rsidRPr="00816E97">
        <w:rPr>
          <w:vertAlign w:val="superscript"/>
        </w:rPr>
        <w:t>2</w:t>
      </w:r>
      <w:r w:rsidRPr="00816E97">
        <w:tab/>
        <w:t>[XXXX.XX] attached to each document in Part 9900, is the file name for that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1CDA" w:rsidRPr="00343885" w:rsidRDefault="00751CDA" w:rsidP="00343885">
    <w:pPr>
      <w:pStyle w:val="Header"/>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1CDA" w:rsidRDefault="00751CDA">
    <w:pP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125D0"/>
    <w:multiLevelType w:val="hybridMultilevel"/>
    <w:tmpl w:val="CC742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4"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3"/>
  </w:num>
  <w:num w:numId="3">
    <w:abstractNumId w:val="2"/>
  </w:num>
  <w:num w:numId="4">
    <w:abstractNumId w:val="9"/>
  </w:num>
  <w:num w:numId="5">
    <w:abstractNumId w:val="6"/>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7"/>
  </w:num>
  <w:num w:numId="10">
    <w:abstractNumId w:val="11"/>
  </w:num>
  <w:num w:numId="11">
    <w:abstractNumId w:val="14"/>
  </w:num>
  <w:num w:numId="12">
    <w:abstractNumId w:val="5"/>
  </w:num>
  <w:num w:numId="13">
    <w:abstractNumId w:val="0"/>
  </w:num>
  <w:num w:numId="14">
    <w:abstractNumId w:val="8"/>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51201"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A98"/>
    <w:rsid w:val="000001F5"/>
    <w:rsid w:val="00000647"/>
    <w:rsid w:val="00000699"/>
    <w:rsid w:val="00001F94"/>
    <w:rsid w:val="00002785"/>
    <w:rsid w:val="000032C6"/>
    <w:rsid w:val="000034ED"/>
    <w:rsid w:val="000035E4"/>
    <w:rsid w:val="00003F59"/>
    <w:rsid w:val="00004461"/>
    <w:rsid w:val="00004B42"/>
    <w:rsid w:val="00004E93"/>
    <w:rsid w:val="00005036"/>
    <w:rsid w:val="000056FE"/>
    <w:rsid w:val="000057FE"/>
    <w:rsid w:val="00006E03"/>
    <w:rsid w:val="00007DF1"/>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023D"/>
    <w:rsid w:val="000418C6"/>
    <w:rsid w:val="00041D18"/>
    <w:rsid w:val="00042510"/>
    <w:rsid w:val="00042C2C"/>
    <w:rsid w:val="00044979"/>
    <w:rsid w:val="00044DEF"/>
    <w:rsid w:val="000463DF"/>
    <w:rsid w:val="00046FAA"/>
    <w:rsid w:val="00047859"/>
    <w:rsid w:val="00050806"/>
    <w:rsid w:val="00053376"/>
    <w:rsid w:val="00053F8B"/>
    <w:rsid w:val="00054F67"/>
    <w:rsid w:val="00055CF0"/>
    <w:rsid w:val="00056A53"/>
    <w:rsid w:val="00057818"/>
    <w:rsid w:val="0005790F"/>
    <w:rsid w:val="00057CC1"/>
    <w:rsid w:val="000604DA"/>
    <w:rsid w:val="00062CB9"/>
    <w:rsid w:val="00063BF5"/>
    <w:rsid w:val="0006410C"/>
    <w:rsid w:val="000645B2"/>
    <w:rsid w:val="000648BC"/>
    <w:rsid w:val="00065ABE"/>
    <w:rsid w:val="000664AE"/>
    <w:rsid w:val="00066545"/>
    <w:rsid w:val="00067014"/>
    <w:rsid w:val="000710B2"/>
    <w:rsid w:val="000717FA"/>
    <w:rsid w:val="00072FA7"/>
    <w:rsid w:val="00074171"/>
    <w:rsid w:val="00075316"/>
    <w:rsid w:val="00075922"/>
    <w:rsid w:val="00076C58"/>
    <w:rsid w:val="00081D23"/>
    <w:rsid w:val="00083873"/>
    <w:rsid w:val="00083CDA"/>
    <w:rsid w:val="00084119"/>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7CC"/>
    <w:rsid w:val="000B096A"/>
    <w:rsid w:val="000B0D2B"/>
    <w:rsid w:val="000B13E6"/>
    <w:rsid w:val="000B22DC"/>
    <w:rsid w:val="000B24F6"/>
    <w:rsid w:val="000B316A"/>
    <w:rsid w:val="000B4947"/>
    <w:rsid w:val="000B5763"/>
    <w:rsid w:val="000C06FB"/>
    <w:rsid w:val="000C0C57"/>
    <w:rsid w:val="000C1094"/>
    <w:rsid w:val="000C13DB"/>
    <w:rsid w:val="000C1782"/>
    <w:rsid w:val="000C1F08"/>
    <w:rsid w:val="000C2318"/>
    <w:rsid w:val="000C29CA"/>
    <w:rsid w:val="000C5879"/>
    <w:rsid w:val="000C635E"/>
    <w:rsid w:val="000C6BDC"/>
    <w:rsid w:val="000C742A"/>
    <w:rsid w:val="000D0AE1"/>
    <w:rsid w:val="000D0EE8"/>
    <w:rsid w:val="000D12DD"/>
    <w:rsid w:val="000D134F"/>
    <w:rsid w:val="000D29D0"/>
    <w:rsid w:val="000D2C80"/>
    <w:rsid w:val="000D3222"/>
    <w:rsid w:val="000D3991"/>
    <w:rsid w:val="000D6330"/>
    <w:rsid w:val="000E261B"/>
    <w:rsid w:val="000E3112"/>
    <w:rsid w:val="000E3498"/>
    <w:rsid w:val="000E4C45"/>
    <w:rsid w:val="000E56C7"/>
    <w:rsid w:val="000E5DD6"/>
    <w:rsid w:val="000E645D"/>
    <w:rsid w:val="000E729C"/>
    <w:rsid w:val="000E790D"/>
    <w:rsid w:val="000F0BAB"/>
    <w:rsid w:val="000F294D"/>
    <w:rsid w:val="000F403E"/>
    <w:rsid w:val="000F421B"/>
    <w:rsid w:val="000F5503"/>
    <w:rsid w:val="000F5903"/>
    <w:rsid w:val="000F699E"/>
    <w:rsid w:val="000F6BEB"/>
    <w:rsid w:val="000F7288"/>
    <w:rsid w:val="000F7D82"/>
    <w:rsid w:val="0010123D"/>
    <w:rsid w:val="001019B7"/>
    <w:rsid w:val="00103B59"/>
    <w:rsid w:val="00110176"/>
    <w:rsid w:val="00110611"/>
    <w:rsid w:val="00111C0A"/>
    <w:rsid w:val="001120A0"/>
    <w:rsid w:val="001123F7"/>
    <w:rsid w:val="00112D3C"/>
    <w:rsid w:val="00112E53"/>
    <w:rsid w:val="001151CC"/>
    <w:rsid w:val="00115EE6"/>
    <w:rsid w:val="00116AB4"/>
    <w:rsid w:val="00116C7A"/>
    <w:rsid w:val="00117209"/>
    <w:rsid w:val="00117321"/>
    <w:rsid w:val="001202E1"/>
    <w:rsid w:val="001203A7"/>
    <w:rsid w:val="001205D2"/>
    <w:rsid w:val="00121838"/>
    <w:rsid w:val="00121CAC"/>
    <w:rsid w:val="0012266B"/>
    <w:rsid w:val="00123092"/>
    <w:rsid w:val="00123242"/>
    <w:rsid w:val="0012363D"/>
    <w:rsid w:val="00123C66"/>
    <w:rsid w:val="00123CD1"/>
    <w:rsid w:val="00131092"/>
    <w:rsid w:val="001315EF"/>
    <w:rsid w:val="00131E94"/>
    <w:rsid w:val="00132908"/>
    <w:rsid w:val="00132B09"/>
    <w:rsid w:val="001342EA"/>
    <w:rsid w:val="00134A8F"/>
    <w:rsid w:val="00135BA0"/>
    <w:rsid w:val="00135CA0"/>
    <w:rsid w:val="0013672A"/>
    <w:rsid w:val="00136854"/>
    <w:rsid w:val="001435E3"/>
    <w:rsid w:val="00143B93"/>
    <w:rsid w:val="00144950"/>
    <w:rsid w:val="00145154"/>
    <w:rsid w:val="00145B08"/>
    <w:rsid w:val="00146435"/>
    <w:rsid w:val="0014656C"/>
    <w:rsid w:val="001471E2"/>
    <w:rsid w:val="001476ED"/>
    <w:rsid w:val="00151A47"/>
    <w:rsid w:val="00153745"/>
    <w:rsid w:val="0015581C"/>
    <w:rsid w:val="00161063"/>
    <w:rsid w:val="001644ED"/>
    <w:rsid w:val="00164FCF"/>
    <w:rsid w:val="00166B86"/>
    <w:rsid w:val="001672C5"/>
    <w:rsid w:val="001678C9"/>
    <w:rsid w:val="001719D1"/>
    <w:rsid w:val="00171ED9"/>
    <w:rsid w:val="0017200A"/>
    <w:rsid w:val="00172122"/>
    <w:rsid w:val="0017449D"/>
    <w:rsid w:val="0017511C"/>
    <w:rsid w:val="00175A39"/>
    <w:rsid w:val="00175D69"/>
    <w:rsid w:val="0017639B"/>
    <w:rsid w:val="00176BF1"/>
    <w:rsid w:val="00177625"/>
    <w:rsid w:val="00177EE5"/>
    <w:rsid w:val="00181DA2"/>
    <w:rsid w:val="00185166"/>
    <w:rsid w:val="00185414"/>
    <w:rsid w:val="0018577B"/>
    <w:rsid w:val="00186921"/>
    <w:rsid w:val="00187882"/>
    <w:rsid w:val="00187A9B"/>
    <w:rsid w:val="00190119"/>
    <w:rsid w:val="001901CD"/>
    <w:rsid w:val="00194E9D"/>
    <w:rsid w:val="00194ECF"/>
    <w:rsid w:val="0019592D"/>
    <w:rsid w:val="0019751D"/>
    <w:rsid w:val="001A1553"/>
    <w:rsid w:val="001A1612"/>
    <w:rsid w:val="001A1CB5"/>
    <w:rsid w:val="001A2195"/>
    <w:rsid w:val="001A27B9"/>
    <w:rsid w:val="001A2ED0"/>
    <w:rsid w:val="001A314E"/>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5A80"/>
    <w:rsid w:val="001D616C"/>
    <w:rsid w:val="001E20D0"/>
    <w:rsid w:val="001E48D9"/>
    <w:rsid w:val="001E55B9"/>
    <w:rsid w:val="001E57FA"/>
    <w:rsid w:val="001E5BCA"/>
    <w:rsid w:val="001E5EB1"/>
    <w:rsid w:val="001E6153"/>
    <w:rsid w:val="001E6545"/>
    <w:rsid w:val="001E70A0"/>
    <w:rsid w:val="001E7BD4"/>
    <w:rsid w:val="001F033E"/>
    <w:rsid w:val="001F19E8"/>
    <w:rsid w:val="001F307B"/>
    <w:rsid w:val="001F3E73"/>
    <w:rsid w:val="00200FAC"/>
    <w:rsid w:val="00201A89"/>
    <w:rsid w:val="00202AE6"/>
    <w:rsid w:val="00203BB9"/>
    <w:rsid w:val="00203EF1"/>
    <w:rsid w:val="0020439A"/>
    <w:rsid w:val="002044F6"/>
    <w:rsid w:val="00204634"/>
    <w:rsid w:val="00204EC3"/>
    <w:rsid w:val="002053AC"/>
    <w:rsid w:val="0020595C"/>
    <w:rsid w:val="00206827"/>
    <w:rsid w:val="00206F7B"/>
    <w:rsid w:val="002073B8"/>
    <w:rsid w:val="0020772A"/>
    <w:rsid w:val="00210C0A"/>
    <w:rsid w:val="00212001"/>
    <w:rsid w:val="002129C9"/>
    <w:rsid w:val="00212C68"/>
    <w:rsid w:val="0021490F"/>
    <w:rsid w:val="00214B44"/>
    <w:rsid w:val="00215997"/>
    <w:rsid w:val="00215DBB"/>
    <w:rsid w:val="00222A06"/>
    <w:rsid w:val="00222AE3"/>
    <w:rsid w:val="0022314F"/>
    <w:rsid w:val="00224E35"/>
    <w:rsid w:val="0022508B"/>
    <w:rsid w:val="002250D0"/>
    <w:rsid w:val="00225728"/>
    <w:rsid w:val="002269F8"/>
    <w:rsid w:val="00227741"/>
    <w:rsid w:val="002302B5"/>
    <w:rsid w:val="00230325"/>
    <w:rsid w:val="002307AA"/>
    <w:rsid w:val="00231AAE"/>
    <w:rsid w:val="00232357"/>
    <w:rsid w:val="00232A6F"/>
    <w:rsid w:val="00233C1F"/>
    <w:rsid w:val="002343DC"/>
    <w:rsid w:val="002349D8"/>
    <w:rsid w:val="00235B87"/>
    <w:rsid w:val="00236CA5"/>
    <w:rsid w:val="00236FB2"/>
    <w:rsid w:val="00240D95"/>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4820"/>
    <w:rsid w:val="00255C52"/>
    <w:rsid w:val="00260925"/>
    <w:rsid w:val="002616BC"/>
    <w:rsid w:val="002619D0"/>
    <w:rsid w:val="00263B1D"/>
    <w:rsid w:val="00264559"/>
    <w:rsid w:val="00264638"/>
    <w:rsid w:val="00264D5C"/>
    <w:rsid w:val="002663F2"/>
    <w:rsid w:val="00267873"/>
    <w:rsid w:val="00271692"/>
    <w:rsid w:val="00271FEB"/>
    <w:rsid w:val="00272945"/>
    <w:rsid w:val="00275F17"/>
    <w:rsid w:val="00277447"/>
    <w:rsid w:val="00277819"/>
    <w:rsid w:val="002805E4"/>
    <w:rsid w:val="00281A4B"/>
    <w:rsid w:val="00282100"/>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4C02"/>
    <w:rsid w:val="002B5C87"/>
    <w:rsid w:val="002B79D1"/>
    <w:rsid w:val="002B7EF9"/>
    <w:rsid w:val="002C09D2"/>
    <w:rsid w:val="002C2953"/>
    <w:rsid w:val="002C29C7"/>
    <w:rsid w:val="002C3B67"/>
    <w:rsid w:val="002C5C07"/>
    <w:rsid w:val="002C7706"/>
    <w:rsid w:val="002D064D"/>
    <w:rsid w:val="002D1AA5"/>
    <w:rsid w:val="002D1C1E"/>
    <w:rsid w:val="002D3C91"/>
    <w:rsid w:val="002D501D"/>
    <w:rsid w:val="002D56FF"/>
    <w:rsid w:val="002D5FB7"/>
    <w:rsid w:val="002D63EB"/>
    <w:rsid w:val="002D6F3C"/>
    <w:rsid w:val="002D7D89"/>
    <w:rsid w:val="002E0A01"/>
    <w:rsid w:val="002E3B46"/>
    <w:rsid w:val="002E5381"/>
    <w:rsid w:val="002E5727"/>
    <w:rsid w:val="002F0619"/>
    <w:rsid w:val="002F336E"/>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10B"/>
    <w:rsid w:val="0032221E"/>
    <w:rsid w:val="00322333"/>
    <w:rsid w:val="0032309A"/>
    <w:rsid w:val="00323589"/>
    <w:rsid w:val="00325C30"/>
    <w:rsid w:val="0032639D"/>
    <w:rsid w:val="00326436"/>
    <w:rsid w:val="00326519"/>
    <w:rsid w:val="0032716E"/>
    <w:rsid w:val="00333338"/>
    <w:rsid w:val="003340C9"/>
    <w:rsid w:val="003346A6"/>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658F1"/>
    <w:rsid w:val="0037083A"/>
    <w:rsid w:val="0037365C"/>
    <w:rsid w:val="00373C27"/>
    <w:rsid w:val="003746DC"/>
    <w:rsid w:val="003746ED"/>
    <w:rsid w:val="00374935"/>
    <w:rsid w:val="00375EA2"/>
    <w:rsid w:val="00377A03"/>
    <w:rsid w:val="00377AE9"/>
    <w:rsid w:val="00377B0E"/>
    <w:rsid w:val="00377D84"/>
    <w:rsid w:val="00380B3E"/>
    <w:rsid w:val="00380CCD"/>
    <w:rsid w:val="0038140A"/>
    <w:rsid w:val="003822A7"/>
    <w:rsid w:val="00382B00"/>
    <w:rsid w:val="003837F9"/>
    <w:rsid w:val="00385734"/>
    <w:rsid w:val="00385D8F"/>
    <w:rsid w:val="0038627B"/>
    <w:rsid w:val="003873A3"/>
    <w:rsid w:val="00391CC1"/>
    <w:rsid w:val="00392281"/>
    <w:rsid w:val="003934B7"/>
    <w:rsid w:val="00393A4B"/>
    <w:rsid w:val="00394A67"/>
    <w:rsid w:val="00397906"/>
    <w:rsid w:val="003A02B7"/>
    <w:rsid w:val="003A2076"/>
    <w:rsid w:val="003A214A"/>
    <w:rsid w:val="003A2351"/>
    <w:rsid w:val="003A4171"/>
    <w:rsid w:val="003A4205"/>
    <w:rsid w:val="003A4CDB"/>
    <w:rsid w:val="003A7660"/>
    <w:rsid w:val="003A793E"/>
    <w:rsid w:val="003B0033"/>
    <w:rsid w:val="003B0699"/>
    <w:rsid w:val="003B0CB3"/>
    <w:rsid w:val="003B178D"/>
    <w:rsid w:val="003B612D"/>
    <w:rsid w:val="003B6298"/>
    <w:rsid w:val="003B6AEE"/>
    <w:rsid w:val="003B709C"/>
    <w:rsid w:val="003C00B3"/>
    <w:rsid w:val="003C00D0"/>
    <w:rsid w:val="003C1306"/>
    <w:rsid w:val="003C37A0"/>
    <w:rsid w:val="003C3A98"/>
    <w:rsid w:val="003C3D68"/>
    <w:rsid w:val="003C3DA7"/>
    <w:rsid w:val="003C413B"/>
    <w:rsid w:val="003C50BF"/>
    <w:rsid w:val="003C761A"/>
    <w:rsid w:val="003D0E50"/>
    <w:rsid w:val="003D17F7"/>
    <w:rsid w:val="003D3342"/>
    <w:rsid w:val="003D3C1F"/>
    <w:rsid w:val="003D4CB9"/>
    <w:rsid w:val="003D55AA"/>
    <w:rsid w:val="003D5B87"/>
    <w:rsid w:val="003D6759"/>
    <w:rsid w:val="003D675E"/>
    <w:rsid w:val="003D6DB9"/>
    <w:rsid w:val="003D7C0C"/>
    <w:rsid w:val="003E3851"/>
    <w:rsid w:val="003E404B"/>
    <w:rsid w:val="003E41E3"/>
    <w:rsid w:val="003E4DEC"/>
    <w:rsid w:val="003E5342"/>
    <w:rsid w:val="003E7EBD"/>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062"/>
    <w:rsid w:val="0040720A"/>
    <w:rsid w:val="0041054A"/>
    <w:rsid w:val="00410CB8"/>
    <w:rsid w:val="0041137C"/>
    <w:rsid w:val="004117B2"/>
    <w:rsid w:val="00411B46"/>
    <w:rsid w:val="004129E1"/>
    <w:rsid w:val="00413D70"/>
    <w:rsid w:val="00417A63"/>
    <w:rsid w:val="00420162"/>
    <w:rsid w:val="004210FA"/>
    <w:rsid w:val="00421433"/>
    <w:rsid w:val="004227A4"/>
    <w:rsid w:val="004231B0"/>
    <w:rsid w:val="004241DF"/>
    <w:rsid w:val="00425351"/>
    <w:rsid w:val="0042587B"/>
    <w:rsid w:val="00427063"/>
    <w:rsid w:val="00430C54"/>
    <w:rsid w:val="00431239"/>
    <w:rsid w:val="00431B3A"/>
    <w:rsid w:val="00432CDA"/>
    <w:rsid w:val="00437F50"/>
    <w:rsid w:val="00440DBD"/>
    <w:rsid w:val="00441646"/>
    <w:rsid w:val="00443497"/>
    <w:rsid w:val="0044557F"/>
    <w:rsid w:val="00446767"/>
    <w:rsid w:val="00446D11"/>
    <w:rsid w:val="004502F3"/>
    <w:rsid w:val="004523ED"/>
    <w:rsid w:val="00453AD5"/>
    <w:rsid w:val="00453D2F"/>
    <w:rsid w:val="0045400E"/>
    <w:rsid w:val="00455606"/>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4F46"/>
    <w:rsid w:val="0047504D"/>
    <w:rsid w:val="00475480"/>
    <w:rsid w:val="00477117"/>
    <w:rsid w:val="00477600"/>
    <w:rsid w:val="00477E03"/>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235"/>
    <w:rsid w:val="004B06E0"/>
    <w:rsid w:val="004B1F70"/>
    <w:rsid w:val="004B44D0"/>
    <w:rsid w:val="004B45EF"/>
    <w:rsid w:val="004B4833"/>
    <w:rsid w:val="004B4B97"/>
    <w:rsid w:val="004B537B"/>
    <w:rsid w:val="004B60CD"/>
    <w:rsid w:val="004B64BF"/>
    <w:rsid w:val="004B654C"/>
    <w:rsid w:val="004C3B89"/>
    <w:rsid w:val="004C4BBF"/>
    <w:rsid w:val="004C517E"/>
    <w:rsid w:val="004C7F74"/>
    <w:rsid w:val="004D1C85"/>
    <w:rsid w:val="004D200C"/>
    <w:rsid w:val="004D3BD6"/>
    <w:rsid w:val="004D45E3"/>
    <w:rsid w:val="004D46AE"/>
    <w:rsid w:val="004D5791"/>
    <w:rsid w:val="004D59D1"/>
    <w:rsid w:val="004D5C8D"/>
    <w:rsid w:val="004D5CB3"/>
    <w:rsid w:val="004D77B8"/>
    <w:rsid w:val="004D7A47"/>
    <w:rsid w:val="004E0BEE"/>
    <w:rsid w:val="004E1B6B"/>
    <w:rsid w:val="004E407A"/>
    <w:rsid w:val="004E4556"/>
    <w:rsid w:val="004E4CC0"/>
    <w:rsid w:val="004E670D"/>
    <w:rsid w:val="004F04D4"/>
    <w:rsid w:val="004F0A64"/>
    <w:rsid w:val="004F31E9"/>
    <w:rsid w:val="004F43C7"/>
    <w:rsid w:val="004F444B"/>
    <w:rsid w:val="004F642F"/>
    <w:rsid w:val="004F6675"/>
    <w:rsid w:val="004F6721"/>
    <w:rsid w:val="004F6A79"/>
    <w:rsid w:val="004F7FBC"/>
    <w:rsid w:val="00500851"/>
    <w:rsid w:val="00500D01"/>
    <w:rsid w:val="00501025"/>
    <w:rsid w:val="005050DB"/>
    <w:rsid w:val="00506476"/>
    <w:rsid w:val="00506995"/>
    <w:rsid w:val="00507013"/>
    <w:rsid w:val="00507AC2"/>
    <w:rsid w:val="00510031"/>
    <w:rsid w:val="00510254"/>
    <w:rsid w:val="00510F01"/>
    <w:rsid w:val="00511BDA"/>
    <w:rsid w:val="00511EC7"/>
    <w:rsid w:val="00511F3B"/>
    <w:rsid w:val="00512057"/>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4661"/>
    <w:rsid w:val="00545024"/>
    <w:rsid w:val="005463FD"/>
    <w:rsid w:val="00546FEB"/>
    <w:rsid w:val="005473EE"/>
    <w:rsid w:val="005519A1"/>
    <w:rsid w:val="00551D9C"/>
    <w:rsid w:val="00553539"/>
    <w:rsid w:val="00553B8C"/>
    <w:rsid w:val="00554986"/>
    <w:rsid w:val="005552C5"/>
    <w:rsid w:val="00555692"/>
    <w:rsid w:val="005574E5"/>
    <w:rsid w:val="0055760E"/>
    <w:rsid w:val="00557F9C"/>
    <w:rsid w:val="00560D8B"/>
    <w:rsid w:val="00562A67"/>
    <w:rsid w:val="00562C6C"/>
    <w:rsid w:val="00564AC5"/>
    <w:rsid w:val="005651EC"/>
    <w:rsid w:val="005659B7"/>
    <w:rsid w:val="00567CE2"/>
    <w:rsid w:val="00567E73"/>
    <w:rsid w:val="00572A34"/>
    <w:rsid w:val="00572C56"/>
    <w:rsid w:val="005731E4"/>
    <w:rsid w:val="0057472D"/>
    <w:rsid w:val="00575449"/>
    <w:rsid w:val="00575544"/>
    <w:rsid w:val="00580AFC"/>
    <w:rsid w:val="00580C6C"/>
    <w:rsid w:val="00580F81"/>
    <w:rsid w:val="00581EDF"/>
    <w:rsid w:val="00581FB5"/>
    <w:rsid w:val="005825C0"/>
    <w:rsid w:val="005834B4"/>
    <w:rsid w:val="0058373D"/>
    <w:rsid w:val="00583E13"/>
    <w:rsid w:val="00584DBB"/>
    <w:rsid w:val="00584E43"/>
    <w:rsid w:val="0058603B"/>
    <w:rsid w:val="00586665"/>
    <w:rsid w:val="0058691D"/>
    <w:rsid w:val="00586952"/>
    <w:rsid w:val="005879D6"/>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CFA"/>
    <w:rsid w:val="005A3E90"/>
    <w:rsid w:val="005A76F1"/>
    <w:rsid w:val="005A7DA7"/>
    <w:rsid w:val="005B02BE"/>
    <w:rsid w:val="005B16AA"/>
    <w:rsid w:val="005B5ED3"/>
    <w:rsid w:val="005B7F28"/>
    <w:rsid w:val="005C0493"/>
    <w:rsid w:val="005C08D5"/>
    <w:rsid w:val="005C0AED"/>
    <w:rsid w:val="005C1417"/>
    <w:rsid w:val="005C1D74"/>
    <w:rsid w:val="005C1D80"/>
    <w:rsid w:val="005C22F9"/>
    <w:rsid w:val="005C33B5"/>
    <w:rsid w:val="005C4133"/>
    <w:rsid w:val="005C4391"/>
    <w:rsid w:val="005C4BE8"/>
    <w:rsid w:val="005C547C"/>
    <w:rsid w:val="005C70F0"/>
    <w:rsid w:val="005C7163"/>
    <w:rsid w:val="005C7A34"/>
    <w:rsid w:val="005C7BB2"/>
    <w:rsid w:val="005D003B"/>
    <w:rsid w:val="005D0A2A"/>
    <w:rsid w:val="005D0E45"/>
    <w:rsid w:val="005D1ACA"/>
    <w:rsid w:val="005D28AB"/>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7EB"/>
    <w:rsid w:val="005F7906"/>
    <w:rsid w:val="005F7B79"/>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3282"/>
    <w:rsid w:val="0062468E"/>
    <w:rsid w:val="00627130"/>
    <w:rsid w:val="00627EB7"/>
    <w:rsid w:val="00630EF5"/>
    <w:rsid w:val="00633AC1"/>
    <w:rsid w:val="006371BC"/>
    <w:rsid w:val="00637A57"/>
    <w:rsid w:val="00642559"/>
    <w:rsid w:val="00642E53"/>
    <w:rsid w:val="00643172"/>
    <w:rsid w:val="0064367F"/>
    <w:rsid w:val="00643EBC"/>
    <w:rsid w:val="006442A1"/>
    <w:rsid w:val="006454D3"/>
    <w:rsid w:val="006456E9"/>
    <w:rsid w:val="00647594"/>
    <w:rsid w:val="00650A30"/>
    <w:rsid w:val="00651AF3"/>
    <w:rsid w:val="00652017"/>
    <w:rsid w:val="0065214B"/>
    <w:rsid w:val="00652236"/>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8A3"/>
    <w:rsid w:val="00675937"/>
    <w:rsid w:val="0067770B"/>
    <w:rsid w:val="00677998"/>
    <w:rsid w:val="00677A1F"/>
    <w:rsid w:val="00680502"/>
    <w:rsid w:val="00680CBF"/>
    <w:rsid w:val="00681352"/>
    <w:rsid w:val="00682736"/>
    <w:rsid w:val="00682A75"/>
    <w:rsid w:val="00682EC2"/>
    <w:rsid w:val="00683120"/>
    <w:rsid w:val="00683A10"/>
    <w:rsid w:val="0068549F"/>
    <w:rsid w:val="00686858"/>
    <w:rsid w:val="00686F60"/>
    <w:rsid w:val="006910F6"/>
    <w:rsid w:val="0069275F"/>
    <w:rsid w:val="006932A1"/>
    <w:rsid w:val="00693D37"/>
    <w:rsid w:val="00694021"/>
    <w:rsid w:val="00694A2C"/>
    <w:rsid w:val="00694F4C"/>
    <w:rsid w:val="006A036C"/>
    <w:rsid w:val="006A122F"/>
    <w:rsid w:val="006A3DC6"/>
    <w:rsid w:val="006A44B5"/>
    <w:rsid w:val="006A4C17"/>
    <w:rsid w:val="006A4F86"/>
    <w:rsid w:val="006A520A"/>
    <w:rsid w:val="006A546E"/>
    <w:rsid w:val="006A63A8"/>
    <w:rsid w:val="006A6530"/>
    <w:rsid w:val="006A65C8"/>
    <w:rsid w:val="006A7A2B"/>
    <w:rsid w:val="006B20BF"/>
    <w:rsid w:val="006B33C4"/>
    <w:rsid w:val="006B4536"/>
    <w:rsid w:val="006B75DF"/>
    <w:rsid w:val="006C0033"/>
    <w:rsid w:val="006C0DA8"/>
    <w:rsid w:val="006C15FF"/>
    <w:rsid w:val="006C1EC9"/>
    <w:rsid w:val="006C20E8"/>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984"/>
    <w:rsid w:val="00711EA8"/>
    <w:rsid w:val="0071315F"/>
    <w:rsid w:val="00715FCA"/>
    <w:rsid w:val="00720AF1"/>
    <w:rsid w:val="00720F4F"/>
    <w:rsid w:val="00722F18"/>
    <w:rsid w:val="00725378"/>
    <w:rsid w:val="007256A8"/>
    <w:rsid w:val="0072586A"/>
    <w:rsid w:val="00725AF1"/>
    <w:rsid w:val="007268AA"/>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1CDA"/>
    <w:rsid w:val="00752662"/>
    <w:rsid w:val="007535D2"/>
    <w:rsid w:val="007535D7"/>
    <w:rsid w:val="0075638B"/>
    <w:rsid w:val="00756839"/>
    <w:rsid w:val="00756B24"/>
    <w:rsid w:val="00757211"/>
    <w:rsid w:val="0075729F"/>
    <w:rsid w:val="00761BC8"/>
    <w:rsid w:val="007629EC"/>
    <w:rsid w:val="00766312"/>
    <w:rsid w:val="007663BB"/>
    <w:rsid w:val="00766A81"/>
    <w:rsid w:val="00772F3B"/>
    <w:rsid w:val="00774336"/>
    <w:rsid w:val="007757A5"/>
    <w:rsid w:val="007769D5"/>
    <w:rsid w:val="00776B32"/>
    <w:rsid w:val="0077791D"/>
    <w:rsid w:val="00777FEB"/>
    <w:rsid w:val="00780DE9"/>
    <w:rsid w:val="00780F2F"/>
    <w:rsid w:val="00783885"/>
    <w:rsid w:val="00784FAA"/>
    <w:rsid w:val="00785279"/>
    <w:rsid w:val="00785382"/>
    <w:rsid w:val="00785E82"/>
    <w:rsid w:val="007863A8"/>
    <w:rsid w:val="00786DE2"/>
    <w:rsid w:val="00787730"/>
    <w:rsid w:val="00787B05"/>
    <w:rsid w:val="00787D36"/>
    <w:rsid w:val="00787D65"/>
    <w:rsid w:val="007902CB"/>
    <w:rsid w:val="007906C8"/>
    <w:rsid w:val="00794A8C"/>
    <w:rsid w:val="00794DF8"/>
    <w:rsid w:val="007951D6"/>
    <w:rsid w:val="00796236"/>
    <w:rsid w:val="00796B13"/>
    <w:rsid w:val="00797FAC"/>
    <w:rsid w:val="007A09D3"/>
    <w:rsid w:val="007A0BC5"/>
    <w:rsid w:val="007A0E83"/>
    <w:rsid w:val="007A10F1"/>
    <w:rsid w:val="007A1679"/>
    <w:rsid w:val="007A1829"/>
    <w:rsid w:val="007A2B3D"/>
    <w:rsid w:val="007A3E00"/>
    <w:rsid w:val="007A46DA"/>
    <w:rsid w:val="007A4CD2"/>
    <w:rsid w:val="007A505B"/>
    <w:rsid w:val="007A51AE"/>
    <w:rsid w:val="007A53A9"/>
    <w:rsid w:val="007A6473"/>
    <w:rsid w:val="007A65D6"/>
    <w:rsid w:val="007B229F"/>
    <w:rsid w:val="007B2AD7"/>
    <w:rsid w:val="007B37D3"/>
    <w:rsid w:val="007B382A"/>
    <w:rsid w:val="007B3DE9"/>
    <w:rsid w:val="007B7872"/>
    <w:rsid w:val="007B78C0"/>
    <w:rsid w:val="007C305B"/>
    <w:rsid w:val="007C3425"/>
    <w:rsid w:val="007C3A9D"/>
    <w:rsid w:val="007C415B"/>
    <w:rsid w:val="007C455E"/>
    <w:rsid w:val="007C4594"/>
    <w:rsid w:val="007C4ACB"/>
    <w:rsid w:val="007C53FB"/>
    <w:rsid w:val="007C654D"/>
    <w:rsid w:val="007D175B"/>
    <w:rsid w:val="007D2A6D"/>
    <w:rsid w:val="007D302B"/>
    <w:rsid w:val="007D3397"/>
    <w:rsid w:val="007D7D5E"/>
    <w:rsid w:val="007E0167"/>
    <w:rsid w:val="007E5CE6"/>
    <w:rsid w:val="007E781B"/>
    <w:rsid w:val="007E7EA6"/>
    <w:rsid w:val="007F135D"/>
    <w:rsid w:val="007F2080"/>
    <w:rsid w:val="007F4466"/>
    <w:rsid w:val="007F51B7"/>
    <w:rsid w:val="007F562F"/>
    <w:rsid w:val="007F6F67"/>
    <w:rsid w:val="007F6FC1"/>
    <w:rsid w:val="007F7130"/>
    <w:rsid w:val="00801F4A"/>
    <w:rsid w:val="008036B6"/>
    <w:rsid w:val="008036E2"/>
    <w:rsid w:val="0080375F"/>
    <w:rsid w:val="0080474F"/>
    <w:rsid w:val="00805E64"/>
    <w:rsid w:val="008108E5"/>
    <w:rsid w:val="0081219C"/>
    <w:rsid w:val="00816E97"/>
    <w:rsid w:val="00820227"/>
    <w:rsid w:val="008206B1"/>
    <w:rsid w:val="008210DE"/>
    <w:rsid w:val="0082130A"/>
    <w:rsid w:val="008225E4"/>
    <w:rsid w:val="008230A0"/>
    <w:rsid w:val="00824396"/>
    <w:rsid w:val="008250CB"/>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3F05"/>
    <w:rsid w:val="00844100"/>
    <w:rsid w:val="008448A9"/>
    <w:rsid w:val="0084512E"/>
    <w:rsid w:val="008452CA"/>
    <w:rsid w:val="00845B2F"/>
    <w:rsid w:val="00845EFE"/>
    <w:rsid w:val="00846DBD"/>
    <w:rsid w:val="00847656"/>
    <w:rsid w:val="008500D2"/>
    <w:rsid w:val="008508D4"/>
    <w:rsid w:val="008522A7"/>
    <w:rsid w:val="008553F5"/>
    <w:rsid w:val="00860F0F"/>
    <w:rsid w:val="00861303"/>
    <w:rsid w:val="008617F0"/>
    <w:rsid w:val="00861AD9"/>
    <w:rsid w:val="00862AC6"/>
    <w:rsid w:val="00865D3C"/>
    <w:rsid w:val="0087084F"/>
    <w:rsid w:val="00871448"/>
    <w:rsid w:val="0087265E"/>
    <w:rsid w:val="00872C84"/>
    <w:rsid w:val="008745A6"/>
    <w:rsid w:val="00876D98"/>
    <w:rsid w:val="008774C1"/>
    <w:rsid w:val="00880A57"/>
    <w:rsid w:val="0088157C"/>
    <w:rsid w:val="008819F6"/>
    <w:rsid w:val="00881ECF"/>
    <w:rsid w:val="00885B7D"/>
    <w:rsid w:val="00887904"/>
    <w:rsid w:val="00887F62"/>
    <w:rsid w:val="008901DF"/>
    <w:rsid w:val="008903F8"/>
    <w:rsid w:val="00891816"/>
    <w:rsid w:val="00892405"/>
    <w:rsid w:val="008924FC"/>
    <w:rsid w:val="00893823"/>
    <w:rsid w:val="008941CD"/>
    <w:rsid w:val="00895632"/>
    <w:rsid w:val="00895ED2"/>
    <w:rsid w:val="008964DA"/>
    <w:rsid w:val="00897E4C"/>
    <w:rsid w:val="008A05B4"/>
    <w:rsid w:val="008A0A3E"/>
    <w:rsid w:val="008A0F17"/>
    <w:rsid w:val="008A2BEC"/>
    <w:rsid w:val="008A3E36"/>
    <w:rsid w:val="008A4A3F"/>
    <w:rsid w:val="008A5C14"/>
    <w:rsid w:val="008A5DC4"/>
    <w:rsid w:val="008A6765"/>
    <w:rsid w:val="008A6C1F"/>
    <w:rsid w:val="008B17C5"/>
    <w:rsid w:val="008B2872"/>
    <w:rsid w:val="008B4211"/>
    <w:rsid w:val="008B5C7F"/>
    <w:rsid w:val="008B7349"/>
    <w:rsid w:val="008B759F"/>
    <w:rsid w:val="008C102A"/>
    <w:rsid w:val="008C1C5F"/>
    <w:rsid w:val="008C235D"/>
    <w:rsid w:val="008C2365"/>
    <w:rsid w:val="008C343D"/>
    <w:rsid w:val="008C4D80"/>
    <w:rsid w:val="008C5396"/>
    <w:rsid w:val="008C5A43"/>
    <w:rsid w:val="008C625D"/>
    <w:rsid w:val="008C6965"/>
    <w:rsid w:val="008D0250"/>
    <w:rsid w:val="008D034E"/>
    <w:rsid w:val="008D0951"/>
    <w:rsid w:val="008D1CFE"/>
    <w:rsid w:val="008D34B6"/>
    <w:rsid w:val="008D4BF6"/>
    <w:rsid w:val="008D50F4"/>
    <w:rsid w:val="008D6CFE"/>
    <w:rsid w:val="008D7587"/>
    <w:rsid w:val="008D7940"/>
    <w:rsid w:val="008E0348"/>
    <w:rsid w:val="008E071B"/>
    <w:rsid w:val="008E08B6"/>
    <w:rsid w:val="008E0DB2"/>
    <w:rsid w:val="008E0F6F"/>
    <w:rsid w:val="008E2B91"/>
    <w:rsid w:val="008E4EE8"/>
    <w:rsid w:val="008E4F8D"/>
    <w:rsid w:val="008E5F38"/>
    <w:rsid w:val="008E670F"/>
    <w:rsid w:val="008E76D6"/>
    <w:rsid w:val="008F0D78"/>
    <w:rsid w:val="008F1D24"/>
    <w:rsid w:val="008F1F6A"/>
    <w:rsid w:val="008F2A3D"/>
    <w:rsid w:val="008F7B81"/>
    <w:rsid w:val="008F7D99"/>
    <w:rsid w:val="009001C1"/>
    <w:rsid w:val="009012B2"/>
    <w:rsid w:val="00902579"/>
    <w:rsid w:val="00902633"/>
    <w:rsid w:val="00902CB6"/>
    <w:rsid w:val="009045B3"/>
    <w:rsid w:val="009053A0"/>
    <w:rsid w:val="009056AF"/>
    <w:rsid w:val="00907B8C"/>
    <w:rsid w:val="00907BFD"/>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4F2"/>
    <w:rsid w:val="00962CEE"/>
    <w:rsid w:val="00965196"/>
    <w:rsid w:val="00966FD0"/>
    <w:rsid w:val="0097045F"/>
    <w:rsid w:val="009724F3"/>
    <w:rsid w:val="00972AB9"/>
    <w:rsid w:val="00972BFE"/>
    <w:rsid w:val="009749BA"/>
    <w:rsid w:val="00975A05"/>
    <w:rsid w:val="00976BFA"/>
    <w:rsid w:val="00976CE1"/>
    <w:rsid w:val="0098014E"/>
    <w:rsid w:val="009829AB"/>
    <w:rsid w:val="00982D91"/>
    <w:rsid w:val="00982EC3"/>
    <w:rsid w:val="009833E8"/>
    <w:rsid w:val="0098358E"/>
    <w:rsid w:val="00985E39"/>
    <w:rsid w:val="009869FA"/>
    <w:rsid w:val="0098728E"/>
    <w:rsid w:val="0099109C"/>
    <w:rsid w:val="00992B58"/>
    <w:rsid w:val="00992D3A"/>
    <w:rsid w:val="00992F80"/>
    <w:rsid w:val="009933A1"/>
    <w:rsid w:val="00993F0B"/>
    <w:rsid w:val="00994282"/>
    <w:rsid w:val="009950BC"/>
    <w:rsid w:val="00996149"/>
    <w:rsid w:val="00996B4A"/>
    <w:rsid w:val="00997CC6"/>
    <w:rsid w:val="009A1F88"/>
    <w:rsid w:val="009A374D"/>
    <w:rsid w:val="009A3819"/>
    <w:rsid w:val="009A3A12"/>
    <w:rsid w:val="009A3AFE"/>
    <w:rsid w:val="009B1111"/>
    <w:rsid w:val="009B1FD8"/>
    <w:rsid w:val="009B2850"/>
    <w:rsid w:val="009B2BE7"/>
    <w:rsid w:val="009B2C3E"/>
    <w:rsid w:val="009B325B"/>
    <w:rsid w:val="009B34A9"/>
    <w:rsid w:val="009B3F63"/>
    <w:rsid w:val="009B479B"/>
    <w:rsid w:val="009B48D9"/>
    <w:rsid w:val="009B5BFC"/>
    <w:rsid w:val="009B67C3"/>
    <w:rsid w:val="009B6994"/>
    <w:rsid w:val="009C11F7"/>
    <w:rsid w:val="009C2686"/>
    <w:rsid w:val="009C282A"/>
    <w:rsid w:val="009C2885"/>
    <w:rsid w:val="009C3520"/>
    <w:rsid w:val="009C5AAA"/>
    <w:rsid w:val="009C5E46"/>
    <w:rsid w:val="009C602C"/>
    <w:rsid w:val="009C68CD"/>
    <w:rsid w:val="009C76E2"/>
    <w:rsid w:val="009C7F83"/>
    <w:rsid w:val="009D0847"/>
    <w:rsid w:val="009D0AA1"/>
    <w:rsid w:val="009D1655"/>
    <w:rsid w:val="009D315C"/>
    <w:rsid w:val="009D4805"/>
    <w:rsid w:val="009D4EE5"/>
    <w:rsid w:val="009D5A3A"/>
    <w:rsid w:val="009D6B49"/>
    <w:rsid w:val="009D6EAC"/>
    <w:rsid w:val="009D7493"/>
    <w:rsid w:val="009E0C3E"/>
    <w:rsid w:val="009E269F"/>
    <w:rsid w:val="009E3334"/>
    <w:rsid w:val="009E336E"/>
    <w:rsid w:val="009E33C3"/>
    <w:rsid w:val="009E4C25"/>
    <w:rsid w:val="009E5F44"/>
    <w:rsid w:val="009E73E1"/>
    <w:rsid w:val="009F0010"/>
    <w:rsid w:val="009F1353"/>
    <w:rsid w:val="009F195F"/>
    <w:rsid w:val="009F22D3"/>
    <w:rsid w:val="009F2AF3"/>
    <w:rsid w:val="009F4704"/>
    <w:rsid w:val="009F4781"/>
    <w:rsid w:val="009F52D1"/>
    <w:rsid w:val="009F536A"/>
    <w:rsid w:val="009F6CC5"/>
    <w:rsid w:val="009F6ED2"/>
    <w:rsid w:val="009F741D"/>
    <w:rsid w:val="00A00E7B"/>
    <w:rsid w:val="00A01279"/>
    <w:rsid w:val="00A02828"/>
    <w:rsid w:val="00A0334C"/>
    <w:rsid w:val="00A0559A"/>
    <w:rsid w:val="00A059D4"/>
    <w:rsid w:val="00A05F75"/>
    <w:rsid w:val="00A06406"/>
    <w:rsid w:val="00A10CA8"/>
    <w:rsid w:val="00A119C0"/>
    <w:rsid w:val="00A130D3"/>
    <w:rsid w:val="00A15879"/>
    <w:rsid w:val="00A15F7A"/>
    <w:rsid w:val="00A1748F"/>
    <w:rsid w:val="00A21B73"/>
    <w:rsid w:val="00A21BF5"/>
    <w:rsid w:val="00A224DF"/>
    <w:rsid w:val="00A22789"/>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390"/>
    <w:rsid w:val="00A33493"/>
    <w:rsid w:val="00A3563C"/>
    <w:rsid w:val="00A35737"/>
    <w:rsid w:val="00A35FA3"/>
    <w:rsid w:val="00A41A7A"/>
    <w:rsid w:val="00A41E60"/>
    <w:rsid w:val="00A42085"/>
    <w:rsid w:val="00A42992"/>
    <w:rsid w:val="00A42F5F"/>
    <w:rsid w:val="00A43705"/>
    <w:rsid w:val="00A437D2"/>
    <w:rsid w:val="00A43F6E"/>
    <w:rsid w:val="00A46556"/>
    <w:rsid w:val="00A467ED"/>
    <w:rsid w:val="00A47025"/>
    <w:rsid w:val="00A52A9E"/>
    <w:rsid w:val="00A52FD1"/>
    <w:rsid w:val="00A53D6A"/>
    <w:rsid w:val="00A545FE"/>
    <w:rsid w:val="00A54E88"/>
    <w:rsid w:val="00A57EF0"/>
    <w:rsid w:val="00A60415"/>
    <w:rsid w:val="00A612F1"/>
    <w:rsid w:val="00A61A48"/>
    <w:rsid w:val="00A637E0"/>
    <w:rsid w:val="00A66E5B"/>
    <w:rsid w:val="00A67CCF"/>
    <w:rsid w:val="00A70017"/>
    <w:rsid w:val="00A717E7"/>
    <w:rsid w:val="00A71D36"/>
    <w:rsid w:val="00A72658"/>
    <w:rsid w:val="00A73CF2"/>
    <w:rsid w:val="00A73D38"/>
    <w:rsid w:val="00A750DB"/>
    <w:rsid w:val="00A7521B"/>
    <w:rsid w:val="00A7528C"/>
    <w:rsid w:val="00A75927"/>
    <w:rsid w:val="00A8018E"/>
    <w:rsid w:val="00A804D2"/>
    <w:rsid w:val="00A821E4"/>
    <w:rsid w:val="00A82946"/>
    <w:rsid w:val="00A83858"/>
    <w:rsid w:val="00A83AE3"/>
    <w:rsid w:val="00A83ECC"/>
    <w:rsid w:val="00A8463B"/>
    <w:rsid w:val="00A849F6"/>
    <w:rsid w:val="00A84D04"/>
    <w:rsid w:val="00A8517B"/>
    <w:rsid w:val="00A85F0A"/>
    <w:rsid w:val="00A8619A"/>
    <w:rsid w:val="00A864FB"/>
    <w:rsid w:val="00A86726"/>
    <w:rsid w:val="00A86B00"/>
    <w:rsid w:val="00A86C83"/>
    <w:rsid w:val="00A91276"/>
    <w:rsid w:val="00A91923"/>
    <w:rsid w:val="00A92972"/>
    <w:rsid w:val="00A95552"/>
    <w:rsid w:val="00A956EC"/>
    <w:rsid w:val="00A97E17"/>
    <w:rsid w:val="00AA03DA"/>
    <w:rsid w:val="00AA0E1A"/>
    <w:rsid w:val="00AA1147"/>
    <w:rsid w:val="00AA16FF"/>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C3C1D"/>
    <w:rsid w:val="00AC4846"/>
    <w:rsid w:val="00AC541F"/>
    <w:rsid w:val="00AD0065"/>
    <w:rsid w:val="00AD0BD2"/>
    <w:rsid w:val="00AD0C50"/>
    <w:rsid w:val="00AD1289"/>
    <w:rsid w:val="00AD1CCB"/>
    <w:rsid w:val="00AD2613"/>
    <w:rsid w:val="00AD31FE"/>
    <w:rsid w:val="00AD3671"/>
    <w:rsid w:val="00AD3777"/>
    <w:rsid w:val="00AD38A7"/>
    <w:rsid w:val="00AD3B38"/>
    <w:rsid w:val="00AD3F15"/>
    <w:rsid w:val="00AD5C75"/>
    <w:rsid w:val="00AD60A8"/>
    <w:rsid w:val="00AD63C6"/>
    <w:rsid w:val="00AD6D45"/>
    <w:rsid w:val="00AE0E49"/>
    <w:rsid w:val="00AE1123"/>
    <w:rsid w:val="00AE37E2"/>
    <w:rsid w:val="00AE3AC8"/>
    <w:rsid w:val="00AE3CA8"/>
    <w:rsid w:val="00AE440D"/>
    <w:rsid w:val="00AE5738"/>
    <w:rsid w:val="00AE5D92"/>
    <w:rsid w:val="00AE6BED"/>
    <w:rsid w:val="00AE76BA"/>
    <w:rsid w:val="00AF2638"/>
    <w:rsid w:val="00AF376F"/>
    <w:rsid w:val="00AF3F6F"/>
    <w:rsid w:val="00AF400E"/>
    <w:rsid w:val="00AF4BB8"/>
    <w:rsid w:val="00AF54C4"/>
    <w:rsid w:val="00AF6798"/>
    <w:rsid w:val="00AF6CF3"/>
    <w:rsid w:val="00AF7A60"/>
    <w:rsid w:val="00B0081C"/>
    <w:rsid w:val="00B01772"/>
    <w:rsid w:val="00B019C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32FB"/>
    <w:rsid w:val="00B13C2E"/>
    <w:rsid w:val="00B1407C"/>
    <w:rsid w:val="00B141F5"/>
    <w:rsid w:val="00B14275"/>
    <w:rsid w:val="00B14AEE"/>
    <w:rsid w:val="00B14DB1"/>
    <w:rsid w:val="00B14EA8"/>
    <w:rsid w:val="00B150A3"/>
    <w:rsid w:val="00B15881"/>
    <w:rsid w:val="00B15893"/>
    <w:rsid w:val="00B15AAD"/>
    <w:rsid w:val="00B15ED4"/>
    <w:rsid w:val="00B1636B"/>
    <w:rsid w:val="00B2266C"/>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3DAD"/>
    <w:rsid w:val="00B641AA"/>
    <w:rsid w:val="00B67A29"/>
    <w:rsid w:val="00B67EBE"/>
    <w:rsid w:val="00B720EB"/>
    <w:rsid w:val="00B736AF"/>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B012F"/>
    <w:rsid w:val="00BB0872"/>
    <w:rsid w:val="00BB0E69"/>
    <w:rsid w:val="00BB2172"/>
    <w:rsid w:val="00BB2C2E"/>
    <w:rsid w:val="00BB3A0F"/>
    <w:rsid w:val="00BB4CF6"/>
    <w:rsid w:val="00BB58D5"/>
    <w:rsid w:val="00BB65F5"/>
    <w:rsid w:val="00BC082E"/>
    <w:rsid w:val="00BC0C87"/>
    <w:rsid w:val="00BC3367"/>
    <w:rsid w:val="00BC3748"/>
    <w:rsid w:val="00BC3B2C"/>
    <w:rsid w:val="00BC3ECA"/>
    <w:rsid w:val="00BC4682"/>
    <w:rsid w:val="00BC46B3"/>
    <w:rsid w:val="00BC4A4C"/>
    <w:rsid w:val="00BC5FA5"/>
    <w:rsid w:val="00BC6227"/>
    <w:rsid w:val="00BD0A4C"/>
    <w:rsid w:val="00BD1C89"/>
    <w:rsid w:val="00BD2B0B"/>
    <w:rsid w:val="00BD2C04"/>
    <w:rsid w:val="00BD2D69"/>
    <w:rsid w:val="00BD31DC"/>
    <w:rsid w:val="00BD473E"/>
    <w:rsid w:val="00BD4DC8"/>
    <w:rsid w:val="00BD59B1"/>
    <w:rsid w:val="00BD7310"/>
    <w:rsid w:val="00BD7759"/>
    <w:rsid w:val="00BD7B25"/>
    <w:rsid w:val="00BE170A"/>
    <w:rsid w:val="00BE27F7"/>
    <w:rsid w:val="00BE2F1D"/>
    <w:rsid w:val="00BE3187"/>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6F31"/>
    <w:rsid w:val="00C07874"/>
    <w:rsid w:val="00C07B9E"/>
    <w:rsid w:val="00C07C4F"/>
    <w:rsid w:val="00C10565"/>
    <w:rsid w:val="00C113F3"/>
    <w:rsid w:val="00C12C78"/>
    <w:rsid w:val="00C134A0"/>
    <w:rsid w:val="00C14331"/>
    <w:rsid w:val="00C1528B"/>
    <w:rsid w:val="00C165E9"/>
    <w:rsid w:val="00C1675E"/>
    <w:rsid w:val="00C167A6"/>
    <w:rsid w:val="00C21600"/>
    <w:rsid w:val="00C21A67"/>
    <w:rsid w:val="00C22D3C"/>
    <w:rsid w:val="00C24537"/>
    <w:rsid w:val="00C24C18"/>
    <w:rsid w:val="00C30BEC"/>
    <w:rsid w:val="00C37753"/>
    <w:rsid w:val="00C37974"/>
    <w:rsid w:val="00C37FF6"/>
    <w:rsid w:val="00C44351"/>
    <w:rsid w:val="00C444EA"/>
    <w:rsid w:val="00C44F3A"/>
    <w:rsid w:val="00C45759"/>
    <w:rsid w:val="00C45843"/>
    <w:rsid w:val="00C46A09"/>
    <w:rsid w:val="00C47914"/>
    <w:rsid w:val="00C47B9F"/>
    <w:rsid w:val="00C47F61"/>
    <w:rsid w:val="00C53D87"/>
    <w:rsid w:val="00C53FC5"/>
    <w:rsid w:val="00C548F7"/>
    <w:rsid w:val="00C54B17"/>
    <w:rsid w:val="00C55164"/>
    <w:rsid w:val="00C558E6"/>
    <w:rsid w:val="00C6065F"/>
    <w:rsid w:val="00C60ABA"/>
    <w:rsid w:val="00C63B93"/>
    <w:rsid w:val="00C64618"/>
    <w:rsid w:val="00C65111"/>
    <w:rsid w:val="00C65325"/>
    <w:rsid w:val="00C656EB"/>
    <w:rsid w:val="00C65B55"/>
    <w:rsid w:val="00C67A36"/>
    <w:rsid w:val="00C67A6B"/>
    <w:rsid w:val="00C70405"/>
    <w:rsid w:val="00C73A22"/>
    <w:rsid w:val="00C74F90"/>
    <w:rsid w:val="00C7542A"/>
    <w:rsid w:val="00C766F8"/>
    <w:rsid w:val="00C77135"/>
    <w:rsid w:val="00C77A7F"/>
    <w:rsid w:val="00C77C64"/>
    <w:rsid w:val="00C77D70"/>
    <w:rsid w:val="00C8186E"/>
    <w:rsid w:val="00C826B0"/>
    <w:rsid w:val="00C84795"/>
    <w:rsid w:val="00C84BEF"/>
    <w:rsid w:val="00C84EB0"/>
    <w:rsid w:val="00C857EF"/>
    <w:rsid w:val="00C859A6"/>
    <w:rsid w:val="00C868BD"/>
    <w:rsid w:val="00C876DF"/>
    <w:rsid w:val="00C87A38"/>
    <w:rsid w:val="00C9110F"/>
    <w:rsid w:val="00C9176B"/>
    <w:rsid w:val="00C918CC"/>
    <w:rsid w:val="00C91BC2"/>
    <w:rsid w:val="00C91CF0"/>
    <w:rsid w:val="00C936EB"/>
    <w:rsid w:val="00C94492"/>
    <w:rsid w:val="00C94539"/>
    <w:rsid w:val="00C94713"/>
    <w:rsid w:val="00C950DC"/>
    <w:rsid w:val="00C95852"/>
    <w:rsid w:val="00C958BF"/>
    <w:rsid w:val="00C95D72"/>
    <w:rsid w:val="00C968EA"/>
    <w:rsid w:val="00C97091"/>
    <w:rsid w:val="00C97DD1"/>
    <w:rsid w:val="00CA00D0"/>
    <w:rsid w:val="00CA1F7A"/>
    <w:rsid w:val="00CA1FC0"/>
    <w:rsid w:val="00CA4768"/>
    <w:rsid w:val="00CA54C0"/>
    <w:rsid w:val="00CA63B1"/>
    <w:rsid w:val="00CA63ED"/>
    <w:rsid w:val="00CA7332"/>
    <w:rsid w:val="00CB0ECD"/>
    <w:rsid w:val="00CB236D"/>
    <w:rsid w:val="00CB2868"/>
    <w:rsid w:val="00CB3491"/>
    <w:rsid w:val="00CB4560"/>
    <w:rsid w:val="00CB5007"/>
    <w:rsid w:val="00CB507D"/>
    <w:rsid w:val="00CB53EF"/>
    <w:rsid w:val="00CB5CB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5D81"/>
    <w:rsid w:val="00CD658A"/>
    <w:rsid w:val="00CD6B84"/>
    <w:rsid w:val="00CD7385"/>
    <w:rsid w:val="00CD77E5"/>
    <w:rsid w:val="00CD78A7"/>
    <w:rsid w:val="00CD7E3F"/>
    <w:rsid w:val="00CD7EFF"/>
    <w:rsid w:val="00CE0EFE"/>
    <w:rsid w:val="00CE25F3"/>
    <w:rsid w:val="00CE2F49"/>
    <w:rsid w:val="00CE3C24"/>
    <w:rsid w:val="00CE3D22"/>
    <w:rsid w:val="00CE44CA"/>
    <w:rsid w:val="00CE4725"/>
    <w:rsid w:val="00CE559D"/>
    <w:rsid w:val="00CE579C"/>
    <w:rsid w:val="00CE591C"/>
    <w:rsid w:val="00CE6157"/>
    <w:rsid w:val="00CE6B4C"/>
    <w:rsid w:val="00CE7B1D"/>
    <w:rsid w:val="00CF0559"/>
    <w:rsid w:val="00CF14D6"/>
    <w:rsid w:val="00CF1BB7"/>
    <w:rsid w:val="00CF2694"/>
    <w:rsid w:val="00CF36A6"/>
    <w:rsid w:val="00CF5230"/>
    <w:rsid w:val="00CF6907"/>
    <w:rsid w:val="00CF72AB"/>
    <w:rsid w:val="00D02C1F"/>
    <w:rsid w:val="00D047D5"/>
    <w:rsid w:val="00D04DD7"/>
    <w:rsid w:val="00D05A25"/>
    <w:rsid w:val="00D10448"/>
    <w:rsid w:val="00D10742"/>
    <w:rsid w:val="00D108C2"/>
    <w:rsid w:val="00D133B3"/>
    <w:rsid w:val="00D149D7"/>
    <w:rsid w:val="00D14BA4"/>
    <w:rsid w:val="00D16858"/>
    <w:rsid w:val="00D214AF"/>
    <w:rsid w:val="00D2208B"/>
    <w:rsid w:val="00D23272"/>
    <w:rsid w:val="00D2615E"/>
    <w:rsid w:val="00D336F5"/>
    <w:rsid w:val="00D33858"/>
    <w:rsid w:val="00D3398F"/>
    <w:rsid w:val="00D34ABA"/>
    <w:rsid w:val="00D355E8"/>
    <w:rsid w:val="00D36836"/>
    <w:rsid w:val="00D37183"/>
    <w:rsid w:val="00D37365"/>
    <w:rsid w:val="00D37469"/>
    <w:rsid w:val="00D37755"/>
    <w:rsid w:val="00D37758"/>
    <w:rsid w:val="00D41A79"/>
    <w:rsid w:val="00D41D1C"/>
    <w:rsid w:val="00D422F6"/>
    <w:rsid w:val="00D43971"/>
    <w:rsid w:val="00D45907"/>
    <w:rsid w:val="00D45C0D"/>
    <w:rsid w:val="00D46433"/>
    <w:rsid w:val="00D46588"/>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05E"/>
    <w:rsid w:val="00D67666"/>
    <w:rsid w:val="00D7002C"/>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1340"/>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149"/>
    <w:rsid w:val="00DB259D"/>
    <w:rsid w:val="00DB25D0"/>
    <w:rsid w:val="00DB2EFD"/>
    <w:rsid w:val="00DB4F76"/>
    <w:rsid w:val="00DB582F"/>
    <w:rsid w:val="00DB5D54"/>
    <w:rsid w:val="00DB68F7"/>
    <w:rsid w:val="00DC09C6"/>
    <w:rsid w:val="00DC0D56"/>
    <w:rsid w:val="00DC2E53"/>
    <w:rsid w:val="00DC4A0E"/>
    <w:rsid w:val="00DC527A"/>
    <w:rsid w:val="00DC5A60"/>
    <w:rsid w:val="00DC5F45"/>
    <w:rsid w:val="00DD005C"/>
    <w:rsid w:val="00DD06A7"/>
    <w:rsid w:val="00DD2809"/>
    <w:rsid w:val="00DD2E07"/>
    <w:rsid w:val="00DD2FF0"/>
    <w:rsid w:val="00DD40FA"/>
    <w:rsid w:val="00DD6117"/>
    <w:rsid w:val="00DD685F"/>
    <w:rsid w:val="00DD6CFB"/>
    <w:rsid w:val="00DD7E58"/>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25A4"/>
    <w:rsid w:val="00DF2973"/>
    <w:rsid w:val="00DF3AE5"/>
    <w:rsid w:val="00DF45F7"/>
    <w:rsid w:val="00DF5169"/>
    <w:rsid w:val="00DF69DF"/>
    <w:rsid w:val="00DF7C01"/>
    <w:rsid w:val="00E018F5"/>
    <w:rsid w:val="00E02118"/>
    <w:rsid w:val="00E022A7"/>
    <w:rsid w:val="00E025F6"/>
    <w:rsid w:val="00E048A3"/>
    <w:rsid w:val="00E049E9"/>
    <w:rsid w:val="00E060FE"/>
    <w:rsid w:val="00E066FF"/>
    <w:rsid w:val="00E06940"/>
    <w:rsid w:val="00E10538"/>
    <w:rsid w:val="00E10B8C"/>
    <w:rsid w:val="00E10EC7"/>
    <w:rsid w:val="00E12D00"/>
    <w:rsid w:val="00E15C3D"/>
    <w:rsid w:val="00E163B3"/>
    <w:rsid w:val="00E1674E"/>
    <w:rsid w:val="00E17F1E"/>
    <w:rsid w:val="00E206E5"/>
    <w:rsid w:val="00E214EA"/>
    <w:rsid w:val="00E21963"/>
    <w:rsid w:val="00E22F5B"/>
    <w:rsid w:val="00E23ACF"/>
    <w:rsid w:val="00E24CAB"/>
    <w:rsid w:val="00E2684C"/>
    <w:rsid w:val="00E27CA3"/>
    <w:rsid w:val="00E30204"/>
    <w:rsid w:val="00E31BCF"/>
    <w:rsid w:val="00E320E3"/>
    <w:rsid w:val="00E35039"/>
    <w:rsid w:val="00E365B0"/>
    <w:rsid w:val="00E37218"/>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73A"/>
    <w:rsid w:val="00E55878"/>
    <w:rsid w:val="00E561B3"/>
    <w:rsid w:val="00E57845"/>
    <w:rsid w:val="00E57E15"/>
    <w:rsid w:val="00E60164"/>
    <w:rsid w:val="00E60BF3"/>
    <w:rsid w:val="00E63C5A"/>
    <w:rsid w:val="00E64A2F"/>
    <w:rsid w:val="00E64BC4"/>
    <w:rsid w:val="00E65BE6"/>
    <w:rsid w:val="00E670DC"/>
    <w:rsid w:val="00E708D2"/>
    <w:rsid w:val="00E71405"/>
    <w:rsid w:val="00E716A0"/>
    <w:rsid w:val="00E732C8"/>
    <w:rsid w:val="00E76A7A"/>
    <w:rsid w:val="00E77A66"/>
    <w:rsid w:val="00E81D9C"/>
    <w:rsid w:val="00E83F34"/>
    <w:rsid w:val="00E8527E"/>
    <w:rsid w:val="00E86277"/>
    <w:rsid w:val="00E91164"/>
    <w:rsid w:val="00E91733"/>
    <w:rsid w:val="00E91978"/>
    <w:rsid w:val="00E92D8A"/>
    <w:rsid w:val="00E92F80"/>
    <w:rsid w:val="00E9656A"/>
    <w:rsid w:val="00E974FD"/>
    <w:rsid w:val="00EA46DC"/>
    <w:rsid w:val="00EA5999"/>
    <w:rsid w:val="00EA5E88"/>
    <w:rsid w:val="00EA79B1"/>
    <w:rsid w:val="00EA7E90"/>
    <w:rsid w:val="00EB0640"/>
    <w:rsid w:val="00EB0A8B"/>
    <w:rsid w:val="00EB0D2C"/>
    <w:rsid w:val="00EB2F4C"/>
    <w:rsid w:val="00EB3DC5"/>
    <w:rsid w:val="00EB4ABE"/>
    <w:rsid w:val="00EB4BA6"/>
    <w:rsid w:val="00EB51DD"/>
    <w:rsid w:val="00EB5994"/>
    <w:rsid w:val="00EB5BE7"/>
    <w:rsid w:val="00EB67DA"/>
    <w:rsid w:val="00EC0AA0"/>
    <w:rsid w:val="00EC231A"/>
    <w:rsid w:val="00EC384A"/>
    <w:rsid w:val="00EC48A5"/>
    <w:rsid w:val="00EC49B8"/>
    <w:rsid w:val="00EC5908"/>
    <w:rsid w:val="00ED085F"/>
    <w:rsid w:val="00ED0CDE"/>
    <w:rsid w:val="00ED10BC"/>
    <w:rsid w:val="00ED2976"/>
    <w:rsid w:val="00ED4AA7"/>
    <w:rsid w:val="00ED58E7"/>
    <w:rsid w:val="00ED6677"/>
    <w:rsid w:val="00EE1853"/>
    <w:rsid w:val="00EE25DA"/>
    <w:rsid w:val="00EE2B1A"/>
    <w:rsid w:val="00EE324B"/>
    <w:rsid w:val="00EE3BBC"/>
    <w:rsid w:val="00EE4311"/>
    <w:rsid w:val="00EE599F"/>
    <w:rsid w:val="00EE5E78"/>
    <w:rsid w:val="00EE6B50"/>
    <w:rsid w:val="00EE6C65"/>
    <w:rsid w:val="00EE6E4E"/>
    <w:rsid w:val="00EE70F5"/>
    <w:rsid w:val="00EE76DC"/>
    <w:rsid w:val="00EF0214"/>
    <w:rsid w:val="00EF0590"/>
    <w:rsid w:val="00EF0BFE"/>
    <w:rsid w:val="00EF1FE9"/>
    <w:rsid w:val="00EF21E5"/>
    <w:rsid w:val="00EF2332"/>
    <w:rsid w:val="00EF255E"/>
    <w:rsid w:val="00EF37B4"/>
    <w:rsid w:val="00EF3C14"/>
    <w:rsid w:val="00EF4C95"/>
    <w:rsid w:val="00EF63A8"/>
    <w:rsid w:val="00EF78CC"/>
    <w:rsid w:val="00EF7A44"/>
    <w:rsid w:val="00F00CC6"/>
    <w:rsid w:val="00F01B33"/>
    <w:rsid w:val="00F02B6A"/>
    <w:rsid w:val="00F037CE"/>
    <w:rsid w:val="00F038A6"/>
    <w:rsid w:val="00F04600"/>
    <w:rsid w:val="00F04762"/>
    <w:rsid w:val="00F049D0"/>
    <w:rsid w:val="00F06F36"/>
    <w:rsid w:val="00F075BC"/>
    <w:rsid w:val="00F07B77"/>
    <w:rsid w:val="00F10E6B"/>
    <w:rsid w:val="00F1125C"/>
    <w:rsid w:val="00F11B09"/>
    <w:rsid w:val="00F12270"/>
    <w:rsid w:val="00F131C9"/>
    <w:rsid w:val="00F13293"/>
    <w:rsid w:val="00F149E2"/>
    <w:rsid w:val="00F15C72"/>
    <w:rsid w:val="00F17C38"/>
    <w:rsid w:val="00F17EF2"/>
    <w:rsid w:val="00F21042"/>
    <w:rsid w:val="00F21B27"/>
    <w:rsid w:val="00F21D12"/>
    <w:rsid w:val="00F22D83"/>
    <w:rsid w:val="00F23B3F"/>
    <w:rsid w:val="00F24984"/>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26"/>
    <w:rsid w:val="00F622D5"/>
    <w:rsid w:val="00F624E4"/>
    <w:rsid w:val="00F63674"/>
    <w:rsid w:val="00F64409"/>
    <w:rsid w:val="00F6673B"/>
    <w:rsid w:val="00F66C45"/>
    <w:rsid w:val="00F66F57"/>
    <w:rsid w:val="00F6789E"/>
    <w:rsid w:val="00F70531"/>
    <w:rsid w:val="00F70B49"/>
    <w:rsid w:val="00F71AE0"/>
    <w:rsid w:val="00F71EA3"/>
    <w:rsid w:val="00F74F1A"/>
    <w:rsid w:val="00F74FD3"/>
    <w:rsid w:val="00F75035"/>
    <w:rsid w:val="00F7513C"/>
    <w:rsid w:val="00F75796"/>
    <w:rsid w:val="00F76345"/>
    <w:rsid w:val="00F7689F"/>
    <w:rsid w:val="00F81CFD"/>
    <w:rsid w:val="00F83C60"/>
    <w:rsid w:val="00F910F7"/>
    <w:rsid w:val="00F91DAD"/>
    <w:rsid w:val="00F9270B"/>
    <w:rsid w:val="00F92772"/>
    <w:rsid w:val="00F93538"/>
    <w:rsid w:val="00F9461E"/>
    <w:rsid w:val="00F976D9"/>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59E1"/>
    <w:rsid w:val="00FB6F13"/>
    <w:rsid w:val="00FB7D41"/>
    <w:rsid w:val="00FC02A3"/>
    <w:rsid w:val="00FC10D2"/>
    <w:rsid w:val="00FC1846"/>
    <w:rsid w:val="00FC2577"/>
    <w:rsid w:val="00FC437C"/>
    <w:rsid w:val="00FC5530"/>
    <w:rsid w:val="00FC5811"/>
    <w:rsid w:val="00FC5903"/>
    <w:rsid w:val="00FC5EF5"/>
    <w:rsid w:val="00FC6644"/>
    <w:rsid w:val="00FC6D1A"/>
    <w:rsid w:val="00FC6FFC"/>
    <w:rsid w:val="00FC7A33"/>
    <w:rsid w:val="00FD14A6"/>
    <w:rsid w:val="00FD1C7F"/>
    <w:rsid w:val="00FD3B41"/>
    <w:rsid w:val="00FD3C13"/>
    <w:rsid w:val="00FD4BD5"/>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style="mso-position-horizontal-relative:page;mso-position-vertical-relative:page" strokecolor="#020000">
      <v:stroke color="#020000" weight=".96pt"/>
    </o:shapedefaults>
    <o:shapelayout v:ext="edit">
      <o:idmap v:ext="edit" data="1"/>
    </o:shapelayout>
  </w:shapeDefaults>
  <w:decimalSymbol w:val="."/>
  <w:listSeparator w:val=","/>
  <w14:docId w14:val="039CCEC1"/>
  <w15:docId w15:val="{D2B3CD41-69BE-4AC2-B4ED-DC852DA3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D675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szCs w:val="21"/>
    </w:rPr>
  </w:style>
  <w:style w:type="paragraph" w:customStyle="1" w:styleId="msolistparagraph0">
    <w:name w:val="msolistparagraph"/>
    <w:basedOn w:val="Normal"/>
    <w:rsid w:val="00677998"/>
    <w:pPr>
      <w:autoSpaceDE/>
      <w:autoSpaceDN/>
      <w:adjustRightInd/>
      <w:ind w:left="720"/>
    </w:pPr>
    <w:rPr>
      <w:rFonts w:eastAsia="Calibri"/>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 w:type="paragraph" w:customStyle="1" w:styleId="Default">
    <w:name w:val="Default"/>
    <w:basedOn w:val="Normal"/>
    <w:rsid w:val="00BD7B25"/>
    <w:pPr>
      <w:adjustRightInd/>
    </w:pPr>
    <w:rPr>
      <w:rFonts w:eastAsiaTheme="minorHAnsi"/>
      <w:color w:val="000000"/>
      <w:sz w:val="24"/>
      <w:szCs w:val="24"/>
    </w:rPr>
  </w:style>
  <w:style w:type="character" w:styleId="LineNumber">
    <w:name w:val="line number"/>
    <w:basedOn w:val="DefaultParagraphFont"/>
    <w:semiHidden/>
    <w:unhideWhenUsed/>
    <w:rsid w:val="00B14275"/>
  </w:style>
  <w:style w:type="table" w:styleId="TableGrid">
    <w:name w:val="Table Grid"/>
    <w:basedOn w:val="TableNormal"/>
    <w:rsid w:val="004F6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52597425">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89041379">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095252211">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24372530">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783761905">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0964817">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44F66-CE9D-498D-B24F-43DE92C1B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9177</Words>
  <Characters>66703</Characters>
  <Application>Microsoft Office Word</Application>
  <DocSecurity>0</DocSecurity>
  <Lines>555</Lines>
  <Paragraphs>151</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Curran, Bridget</dc:creator>
  <cp:lastModifiedBy>Curran, Bridget</cp:lastModifiedBy>
  <cp:revision>2</cp:revision>
  <cp:lastPrinted>2016-04-04T15:54:00Z</cp:lastPrinted>
  <dcterms:created xsi:type="dcterms:W3CDTF">2020-03-03T11:42:00Z</dcterms:created>
  <dcterms:modified xsi:type="dcterms:W3CDTF">2020-03-03T11:42:00Z</dcterms:modified>
</cp:coreProperties>
</file>