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FB" w:rsidRPr="009A33AB" w:rsidRDefault="00E541FB" w:rsidP="00E541FB">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Cs w:val="24"/>
        </w:rPr>
      </w:pPr>
    </w:p>
    <w:p w:rsidR="00E541FB" w:rsidRDefault="00E541FB" w:rsidP="00E541FB">
      <w:pPr>
        <w:tabs>
          <w:tab w:val="center" w:pos="4680"/>
          <w:tab w:val="right" w:pos="9360"/>
        </w:tabs>
        <w:jc w:val="both"/>
        <w:rPr>
          <w:rFonts w:ascii="Arial" w:hAnsi="Arial" w:cs="Arial"/>
          <w:sz w:val="20"/>
        </w:rPr>
      </w:pPr>
      <w:r w:rsidRPr="009A33AB">
        <w:rPr>
          <w:rFonts w:ascii="Arial" w:hAnsi="Arial" w:cs="Arial"/>
          <w:szCs w:val="24"/>
        </w:rPr>
        <w:tab/>
      </w:r>
      <w:r w:rsidRPr="009A33AB">
        <w:rPr>
          <w:rFonts w:ascii="Arial" w:hAnsi="Arial" w:cs="Arial"/>
          <w:b/>
          <w:sz w:val="38"/>
          <w:szCs w:val="38"/>
        </w:rPr>
        <w:t>NRC INSPECTION MANUAL</w:t>
      </w:r>
      <w:r w:rsidRPr="009A33AB">
        <w:rPr>
          <w:rFonts w:ascii="Arial" w:hAnsi="Arial" w:cs="Arial"/>
          <w:szCs w:val="24"/>
        </w:rPr>
        <w:tab/>
      </w:r>
      <w:r w:rsidRPr="009A33AB">
        <w:rPr>
          <w:rFonts w:ascii="Arial" w:hAnsi="Arial" w:cs="Arial"/>
          <w:sz w:val="20"/>
        </w:rPr>
        <w:t>NSIR/DPR</w:t>
      </w:r>
    </w:p>
    <w:p w:rsidR="00E541FB" w:rsidRPr="009A33AB" w:rsidRDefault="00E541FB" w:rsidP="00E541FB">
      <w:pPr>
        <w:tabs>
          <w:tab w:val="center" w:pos="4680"/>
          <w:tab w:val="right" w:pos="9360"/>
        </w:tabs>
        <w:jc w:val="both"/>
        <w:rPr>
          <w:rFonts w:ascii="Arial" w:hAnsi="Arial" w:cs="Arial"/>
          <w:szCs w:val="24"/>
        </w:rPr>
      </w:pPr>
    </w:p>
    <w:p w:rsidR="00E541FB" w:rsidRPr="00F25E2F" w:rsidRDefault="00E541FB" w:rsidP="00E541FB">
      <w:pPr>
        <w:pBdr>
          <w:top w:val="single" w:sz="12" w:space="2" w:color="auto"/>
          <w:bottom w:val="single" w:sz="12" w:space="3" w:color="auto"/>
        </w:pBdr>
        <w:tabs>
          <w:tab w:val="center" w:pos="4680"/>
        </w:tabs>
        <w:jc w:val="center"/>
        <w:rPr>
          <w:rFonts w:ascii="Arial" w:hAnsi="Arial" w:cs="Arial"/>
          <w:sz w:val="22"/>
          <w:szCs w:val="22"/>
        </w:rPr>
      </w:pPr>
      <w:r w:rsidRPr="00F25E2F">
        <w:rPr>
          <w:rFonts w:ascii="Arial" w:hAnsi="Arial" w:cs="Arial"/>
          <w:sz w:val="22"/>
          <w:szCs w:val="22"/>
        </w:rPr>
        <w:t>INSPECTION PROCEDURE 71114.07</w:t>
      </w:r>
    </w:p>
    <w:p w:rsidR="00E541FB" w:rsidRPr="009A33AB" w:rsidRDefault="00E541FB" w:rsidP="00E541FB">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p>
    <w:p w:rsidR="004129E6" w:rsidRPr="007F607C" w:rsidRDefault="004129E6" w:rsidP="00F25E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E541FB" w:rsidP="00F25E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center"/>
        <w:rPr>
          <w:rFonts w:ascii="Arial" w:hAnsi="Arial" w:cs="Arial"/>
          <w:sz w:val="22"/>
          <w:szCs w:val="22"/>
        </w:rPr>
      </w:pPr>
      <w:r w:rsidRPr="006D16EC">
        <w:rPr>
          <w:rFonts w:ascii="Arial" w:hAnsi="Arial" w:cs="Arial"/>
          <w:sz w:val="22"/>
          <w:szCs w:val="22"/>
        </w:rPr>
        <w:t>EXERCISE EVALUATION - HOSTILE ACTION (HA) EVENT</w:t>
      </w:r>
    </w:p>
    <w:p w:rsidR="004129E6" w:rsidRPr="006D16EC" w:rsidRDefault="004129E6" w:rsidP="00F25E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F25E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E541FB" w:rsidP="00F25E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r w:rsidRPr="006D16EC">
        <w:rPr>
          <w:rFonts w:ascii="Arial" w:hAnsi="Arial" w:cs="Arial"/>
          <w:sz w:val="22"/>
          <w:szCs w:val="22"/>
        </w:rPr>
        <w:t>PROGRAM APPLICABILITY</w:t>
      </w:r>
      <w:r w:rsidR="004129E6" w:rsidRPr="006D16EC">
        <w:rPr>
          <w:rFonts w:ascii="Arial" w:hAnsi="Arial" w:cs="Arial"/>
          <w:sz w:val="22"/>
          <w:szCs w:val="22"/>
        </w:rPr>
        <w:t>:</w:t>
      </w:r>
      <w:r w:rsidRPr="006D16EC">
        <w:rPr>
          <w:rFonts w:ascii="Arial" w:hAnsi="Arial" w:cs="Arial"/>
          <w:sz w:val="22"/>
          <w:szCs w:val="22"/>
        </w:rPr>
        <w:t xml:space="preserve"> </w:t>
      </w:r>
      <w:r w:rsidR="00667728">
        <w:rPr>
          <w:rFonts w:ascii="Arial" w:hAnsi="Arial" w:cs="Arial"/>
          <w:sz w:val="22"/>
          <w:szCs w:val="22"/>
        </w:rPr>
        <w:t xml:space="preserve"> </w:t>
      </w:r>
      <w:r w:rsidRPr="006D16EC">
        <w:rPr>
          <w:rFonts w:ascii="Arial" w:hAnsi="Arial" w:cs="Arial"/>
          <w:sz w:val="22"/>
          <w:szCs w:val="22"/>
        </w:rPr>
        <w:t>2515</w:t>
      </w:r>
    </w:p>
    <w:p w:rsidR="004129E6" w:rsidRPr="006D16EC" w:rsidRDefault="004129E6" w:rsidP="00F25E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ascii="Arial" w:hAnsi="Arial" w:cs="Arial"/>
          <w:sz w:val="22"/>
          <w:szCs w:val="22"/>
        </w:rPr>
      </w:pPr>
      <w:r w:rsidRPr="006D16EC">
        <w:rPr>
          <w:rFonts w:ascii="Arial" w:hAnsi="Arial" w:cs="Arial"/>
          <w:sz w:val="22"/>
          <w:szCs w:val="22"/>
        </w:rPr>
        <w:t>71114</w:t>
      </w:r>
      <w:r w:rsidR="00FC0A60" w:rsidRPr="006D16EC">
        <w:rPr>
          <w:rFonts w:ascii="Arial" w:hAnsi="Arial" w:cs="Arial"/>
          <w:sz w:val="22"/>
          <w:szCs w:val="22"/>
        </w:rPr>
        <w:t>.</w:t>
      </w:r>
      <w:r w:rsidR="004C07BF" w:rsidRPr="006D16EC">
        <w:rPr>
          <w:rFonts w:ascii="Arial" w:hAnsi="Arial" w:cs="Arial"/>
          <w:sz w:val="22"/>
          <w:szCs w:val="22"/>
        </w:rPr>
        <w:t>07</w:t>
      </w:r>
      <w:r w:rsidR="00FC0A60" w:rsidRPr="006D16EC">
        <w:rPr>
          <w:rFonts w:ascii="Arial" w:hAnsi="Arial" w:cs="Arial"/>
          <w:sz w:val="22"/>
          <w:szCs w:val="22"/>
        </w:rPr>
        <w:t>-</w:t>
      </w:r>
      <w:r w:rsidRPr="006D16EC">
        <w:rPr>
          <w:rFonts w:ascii="Arial" w:hAnsi="Arial" w:cs="Arial"/>
          <w:sz w:val="22"/>
          <w:szCs w:val="22"/>
        </w:rPr>
        <w:t>01</w:t>
      </w:r>
      <w:r w:rsidRPr="006D16EC">
        <w:rPr>
          <w:rFonts w:ascii="Arial" w:hAnsi="Arial" w:cs="Arial"/>
          <w:sz w:val="22"/>
          <w:szCs w:val="22"/>
        </w:rPr>
        <w:tab/>
      </w:r>
      <w:r w:rsidRPr="006D16EC">
        <w:rPr>
          <w:rFonts w:ascii="Arial" w:hAnsi="Arial" w:cs="Arial"/>
          <w:sz w:val="22"/>
          <w:szCs w:val="22"/>
        </w:rPr>
        <w:tab/>
        <w:t>INSPECTION OBJECTIVE</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63EE3" w:rsidRPr="006D16EC" w:rsidRDefault="0028606B"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Pr>
          <w:rFonts w:ascii="Arial" w:hAnsi="Arial" w:cs="Arial"/>
          <w:sz w:val="22"/>
          <w:szCs w:val="22"/>
        </w:rPr>
        <w:t>To</w:t>
      </w:r>
      <w:r w:rsidRPr="006D16EC">
        <w:rPr>
          <w:rFonts w:ascii="Arial" w:hAnsi="Arial" w:cs="Arial"/>
          <w:sz w:val="22"/>
          <w:szCs w:val="22"/>
        </w:rPr>
        <w:t xml:space="preserve"> evaluate the adequacy of the licensee’s ability </w:t>
      </w:r>
      <w:r>
        <w:rPr>
          <w:rFonts w:ascii="Arial" w:hAnsi="Arial" w:cs="Arial"/>
          <w:sz w:val="22"/>
          <w:szCs w:val="22"/>
        </w:rPr>
        <w:t>to; implement m</w:t>
      </w:r>
      <w:r w:rsidRPr="006D16EC">
        <w:rPr>
          <w:rFonts w:ascii="Arial" w:hAnsi="Arial" w:cs="Arial"/>
          <w:sz w:val="22"/>
          <w:szCs w:val="22"/>
        </w:rPr>
        <w:t xml:space="preserve">itigative measures </w:t>
      </w:r>
      <w:r>
        <w:rPr>
          <w:rFonts w:ascii="Arial" w:hAnsi="Arial" w:cs="Arial"/>
          <w:sz w:val="22"/>
          <w:szCs w:val="22"/>
        </w:rPr>
        <w:t>in response to a</w:t>
      </w:r>
      <w:r w:rsidRPr="006D16EC">
        <w:rPr>
          <w:rFonts w:ascii="Arial" w:hAnsi="Arial" w:cs="Arial"/>
          <w:sz w:val="22"/>
          <w:szCs w:val="22"/>
        </w:rPr>
        <w:t xml:space="preserve"> simulated attack</w:t>
      </w:r>
      <w:r>
        <w:rPr>
          <w:rFonts w:ascii="Arial" w:hAnsi="Arial" w:cs="Arial"/>
          <w:sz w:val="22"/>
          <w:szCs w:val="22"/>
        </w:rPr>
        <w:t xml:space="preserve"> on site that is sufficient to</w:t>
      </w:r>
      <w:r w:rsidRPr="006D16EC">
        <w:rPr>
          <w:rFonts w:ascii="Arial" w:hAnsi="Arial" w:cs="Arial"/>
          <w:sz w:val="22"/>
          <w:szCs w:val="22"/>
        </w:rPr>
        <w:t xml:space="preserve"> creat</w:t>
      </w:r>
      <w:r>
        <w:rPr>
          <w:rFonts w:ascii="Arial" w:hAnsi="Arial" w:cs="Arial"/>
          <w:sz w:val="22"/>
          <w:szCs w:val="22"/>
        </w:rPr>
        <w:t>e</w:t>
      </w:r>
      <w:r w:rsidRPr="006D16EC">
        <w:rPr>
          <w:rFonts w:ascii="Arial" w:hAnsi="Arial" w:cs="Arial"/>
          <w:sz w:val="22"/>
          <w:szCs w:val="22"/>
        </w:rPr>
        <w:t xml:space="preserve"> </w:t>
      </w:r>
      <w:r>
        <w:rPr>
          <w:rFonts w:ascii="Arial" w:hAnsi="Arial" w:cs="Arial"/>
          <w:sz w:val="22"/>
          <w:szCs w:val="22"/>
        </w:rPr>
        <w:t xml:space="preserve">the </w:t>
      </w:r>
      <w:r w:rsidRPr="006D16EC">
        <w:rPr>
          <w:rFonts w:ascii="Arial" w:hAnsi="Arial" w:cs="Arial"/>
          <w:sz w:val="22"/>
          <w:szCs w:val="22"/>
        </w:rPr>
        <w:t>loss of a large area</w:t>
      </w:r>
      <w:r>
        <w:rPr>
          <w:rFonts w:ascii="Arial" w:hAnsi="Arial" w:cs="Arial"/>
          <w:sz w:val="22"/>
          <w:szCs w:val="22"/>
        </w:rPr>
        <w:t xml:space="preserve"> of the site </w:t>
      </w:r>
      <w:r w:rsidRPr="006D16EC">
        <w:rPr>
          <w:rFonts w:ascii="Arial" w:hAnsi="Arial" w:cs="Arial"/>
          <w:sz w:val="22"/>
          <w:szCs w:val="22"/>
        </w:rPr>
        <w:t xml:space="preserve">due to </w:t>
      </w:r>
      <w:r>
        <w:rPr>
          <w:rFonts w:ascii="Arial" w:hAnsi="Arial" w:cs="Arial"/>
          <w:sz w:val="22"/>
          <w:szCs w:val="22"/>
        </w:rPr>
        <w:t xml:space="preserve">physical </w:t>
      </w:r>
      <w:r w:rsidRPr="006D16EC">
        <w:rPr>
          <w:rFonts w:ascii="Arial" w:hAnsi="Arial" w:cs="Arial"/>
          <w:sz w:val="22"/>
          <w:szCs w:val="22"/>
        </w:rPr>
        <w:t xml:space="preserve">damage </w:t>
      </w:r>
      <w:r w:rsidR="00C90238">
        <w:rPr>
          <w:rFonts w:ascii="Arial" w:hAnsi="Arial" w:cs="Arial"/>
          <w:sz w:val="22"/>
          <w:szCs w:val="22"/>
        </w:rPr>
        <w:t>and/or</w:t>
      </w:r>
      <w:r w:rsidRPr="006D16EC">
        <w:rPr>
          <w:rFonts w:ascii="Arial" w:hAnsi="Arial" w:cs="Arial"/>
          <w:sz w:val="22"/>
          <w:szCs w:val="22"/>
        </w:rPr>
        <w:t xml:space="preserve"> unknown security state</w:t>
      </w:r>
      <w:r w:rsidR="000C3593">
        <w:rPr>
          <w:rFonts w:ascii="Arial" w:hAnsi="Arial" w:cs="Arial"/>
          <w:sz w:val="22"/>
          <w:szCs w:val="22"/>
        </w:rPr>
        <w:t>;</w:t>
      </w:r>
      <w:r>
        <w:rPr>
          <w:rFonts w:ascii="Arial" w:hAnsi="Arial" w:cs="Arial"/>
          <w:sz w:val="22"/>
          <w:szCs w:val="22"/>
        </w:rPr>
        <w:t xml:space="preserve"> </w:t>
      </w:r>
      <w:r w:rsidRPr="006D16EC">
        <w:rPr>
          <w:rFonts w:ascii="Arial" w:hAnsi="Arial" w:cs="Arial"/>
          <w:sz w:val="22"/>
          <w:szCs w:val="22"/>
        </w:rPr>
        <w:t>coordinat</w:t>
      </w:r>
      <w:r>
        <w:rPr>
          <w:rFonts w:ascii="Arial" w:hAnsi="Arial" w:cs="Arial"/>
          <w:sz w:val="22"/>
          <w:szCs w:val="22"/>
        </w:rPr>
        <w:t>e</w:t>
      </w:r>
      <w:r w:rsidRPr="006D16EC">
        <w:rPr>
          <w:rFonts w:ascii="Arial" w:hAnsi="Arial" w:cs="Arial"/>
          <w:sz w:val="22"/>
          <w:szCs w:val="22"/>
        </w:rPr>
        <w:t xml:space="preserve"> Security, Operations, ERO and ORO required actions </w:t>
      </w:r>
      <w:r>
        <w:rPr>
          <w:rFonts w:ascii="Arial" w:hAnsi="Arial" w:cs="Arial"/>
          <w:sz w:val="22"/>
          <w:szCs w:val="22"/>
        </w:rPr>
        <w:t>to</w:t>
      </w:r>
      <w:r w:rsidRPr="006D16EC">
        <w:rPr>
          <w:rFonts w:ascii="Arial" w:hAnsi="Arial" w:cs="Arial"/>
          <w:sz w:val="22"/>
          <w:szCs w:val="22"/>
        </w:rPr>
        <w:t xml:space="preserve"> successfully respond to and mitigate plant damage</w:t>
      </w:r>
      <w:r>
        <w:rPr>
          <w:rFonts w:ascii="Arial" w:hAnsi="Arial" w:cs="Arial"/>
          <w:sz w:val="22"/>
          <w:szCs w:val="22"/>
        </w:rPr>
        <w:t xml:space="preserve"> </w:t>
      </w:r>
      <w:r w:rsidRPr="006D16EC">
        <w:rPr>
          <w:rFonts w:ascii="Arial" w:hAnsi="Arial" w:cs="Arial"/>
          <w:sz w:val="22"/>
          <w:szCs w:val="22"/>
        </w:rPr>
        <w:t xml:space="preserve">before Local Law Enforcement Agencies (LLEA) </w:t>
      </w:r>
      <w:r>
        <w:rPr>
          <w:rFonts w:ascii="Arial" w:hAnsi="Arial" w:cs="Arial"/>
          <w:sz w:val="22"/>
          <w:szCs w:val="22"/>
        </w:rPr>
        <w:t>are able to</w:t>
      </w:r>
      <w:r w:rsidRPr="006D16EC">
        <w:rPr>
          <w:rFonts w:ascii="Arial" w:hAnsi="Arial" w:cs="Arial"/>
          <w:sz w:val="22"/>
          <w:szCs w:val="22"/>
        </w:rPr>
        <w:t xml:space="preserve"> declared the site secure</w:t>
      </w:r>
      <w:r w:rsidR="000C3593">
        <w:rPr>
          <w:rFonts w:ascii="Arial" w:hAnsi="Arial" w:cs="Arial"/>
          <w:sz w:val="22"/>
          <w:szCs w:val="22"/>
        </w:rPr>
        <w:t>;</w:t>
      </w:r>
      <w:r w:rsidR="00763EE3" w:rsidRPr="006D16EC">
        <w:rPr>
          <w:rFonts w:ascii="Arial" w:hAnsi="Arial" w:cs="Arial"/>
          <w:sz w:val="22"/>
          <w:szCs w:val="22"/>
        </w:rPr>
        <w:t xml:space="preserve"> and its capability to assess performance via a formal critique process in order to identify and correct weaknesses.</w:t>
      </w:r>
    </w:p>
    <w:p w:rsidR="00763EE3" w:rsidRPr="006D16EC" w:rsidRDefault="00763EE3" w:rsidP="006D16EC">
      <w:pPr>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ascii="Arial" w:hAnsi="Arial" w:cs="Arial"/>
          <w:sz w:val="22"/>
          <w:szCs w:val="22"/>
        </w:rPr>
      </w:pPr>
      <w:r w:rsidRPr="006D16EC">
        <w:rPr>
          <w:rFonts w:ascii="Arial" w:hAnsi="Arial" w:cs="Arial"/>
          <w:sz w:val="22"/>
          <w:szCs w:val="22"/>
        </w:rPr>
        <w:t>71114</w:t>
      </w:r>
      <w:r w:rsidR="00FC0A60" w:rsidRPr="006D16EC">
        <w:rPr>
          <w:rFonts w:ascii="Arial" w:hAnsi="Arial" w:cs="Arial"/>
          <w:sz w:val="22"/>
          <w:szCs w:val="22"/>
        </w:rPr>
        <w:t>.</w:t>
      </w:r>
      <w:r w:rsidR="004C07BF" w:rsidRPr="006D16EC">
        <w:rPr>
          <w:rFonts w:ascii="Arial" w:hAnsi="Arial" w:cs="Arial"/>
          <w:sz w:val="22"/>
          <w:szCs w:val="22"/>
        </w:rPr>
        <w:t>07</w:t>
      </w:r>
      <w:r w:rsidR="00FC0A60" w:rsidRPr="006D16EC">
        <w:rPr>
          <w:rFonts w:ascii="Arial" w:hAnsi="Arial" w:cs="Arial"/>
          <w:sz w:val="22"/>
          <w:szCs w:val="22"/>
        </w:rPr>
        <w:t>-</w:t>
      </w:r>
      <w:r w:rsidRPr="006D16EC">
        <w:rPr>
          <w:rFonts w:ascii="Arial" w:hAnsi="Arial" w:cs="Arial"/>
          <w:sz w:val="22"/>
          <w:szCs w:val="22"/>
        </w:rPr>
        <w:t>02</w:t>
      </w:r>
      <w:r w:rsidRPr="006D16EC">
        <w:rPr>
          <w:rFonts w:ascii="Arial" w:hAnsi="Arial" w:cs="Arial"/>
          <w:sz w:val="22"/>
          <w:szCs w:val="22"/>
        </w:rPr>
        <w:tab/>
      </w:r>
      <w:r w:rsidRPr="006D16EC">
        <w:rPr>
          <w:rFonts w:ascii="Arial" w:hAnsi="Arial" w:cs="Arial"/>
          <w:sz w:val="22"/>
          <w:szCs w:val="22"/>
        </w:rPr>
        <w:tab/>
        <w:t>INSPECTION REQUIREMENTS</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AB637C" w:rsidP="006D16EC">
      <w:pPr>
        <w:numPr>
          <w:ilvl w:val="1"/>
          <w:numId w:val="8"/>
        </w:numPr>
        <w:ind w:left="0" w:firstLine="0"/>
        <w:jc w:val="both"/>
        <w:rPr>
          <w:rFonts w:ascii="Arial" w:hAnsi="Arial" w:cs="Arial"/>
          <w:sz w:val="22"/>
          <w:szCs w:val="22"/>
        </w:rPr>
      </w:pPr>
      <w:r w:rsidRPr="006D16EC">
        <w:rPr>
          <w:rFonts w:ascii="Arial" w:hAnsi="Arial" w:cs="Arial"/>
          <w:sz w:val="22"/>
          <w:szCs w:val="22"/>
        </w:rPr>
        <w:t>Prepare for</w:t>
      </w:r>
      <w:r w:rsidR="0051347E" w:rsidRPr="006D16EC">
        <w:rPr>
          <w:rFonts w:ascii="Arial" w:hAnsi="Arial" w:cs="Arial"/>
          <w:sz w:val="22"/>
          <w:szCs w:val="22"/>
        </w:rPr>
        <w:t xml:space="preserve"> </w:t>
      </w:r>
      <w:r w:rsidR="004129E6" w:rsidRPr="006D16EC">
        <w:rPr>
          <w:rFonts w:ascii="Arial" w:hAnsi="Arial" w:cs="Arial"/>
          <w:sz w:val="22"/>
          <w:szCs w:val="22"/>
        </w:rPr>
        <w:t>the</w:t>
      </w:r>
      <w:r w:rsidR="004E2D30" w:rsidRPr="006D16EC">
        <w:rPr>
          <w:rFonts w:ascii="Arial" w:hAnsi="Arial" w:cs="Arial"/>
          <w:sz w:val="22"/>
          <w:szCs w:val="22"/>
        </w:rPr>
        <w:t xml:space="preserve"> HA event</w:t>
      </w:r>
      <w:r w:rsidR="004129E6" w:rsidRPr="006D16EC">
        <w:rPr>
          <w:rFonts w:ascii="Arial" w:hAnsi="Arial" w:cs="Arial"/>
          <w:sz w:val="22"/>
          <w:szCs w:val="22"/>
        </w:rPr>
        <w:t xml:space="preserve"> biennial exercise</w:t>
      </w:r>
      <w:r w:rsidRPr="006D16EC">
        <w:rPr>
          <w:rFonts w:ascii="Arial" w:hAnsi="Arial" w:cs="Arial"/>
          <w:sz w:val="22"/>
          <w:szCs w:val="22"/>
        </w:rPr>
        <w:t xml:space="preserve"> inspection</w:t>
      </w:r>
      <w:r w:rsidR="004129E6" w:rsidRPr="006D16EC">
        <w:rPr>
          <w:rFonts w:ascii="Arial" w:hAnsi="Arial" w:cs="Arial"/>
          <w:sz w:val="22"/>
          <w:szCs w:val="22"/>
        </w:rPr>
        <w:t xml:space="preserve">.  </w:t>
      </w:r>
      <w:r w:rsidR="008A055F" w:rsidRPr="006D16EC">
        <w:rPr>
          <w:rFonts w:ascii="Arial" w:hAnsi="Arial" w:cs="Arial"/>
          <w:sz w:val="22"/>
          <w:szCs w:val="22"/>
        </w:rPr>
        <w:t xml:space="preserve">A </w:t>
      </w:r>
      <w:r w:rsidR="004E2D30" w:rsidRPr="006D16EC">
        <w:rPr>
          <w:rFonts w:ascii="Arial" w:hAnsi="Arial" w:cs="Arial"/>
          <w:sz w:val="22"/>
          <w:szCs w:val="22"/>
        </w:rPr>
        <w:t xml:space="preserve">HA event </w:t>
      </w:r>
      <w:r w:rsidR="004129E6" w:rsidRPr="006D16EC">
        <w:rPr>
          <w:rFonts w:ascii="Arial" w:hAnsi="Arial" w:cs="Arial"/>
          <w:sz w:val="22"/>
          <w:szCs w:val="22"/>
        </w:rPr>
        <w:t>exercise is required for each licensee site</w:t>
      </w:r>
      <w:r w:rsidR="004E2D30" w:rsidRPr="006D16EC">
        <w:rPr>
          <w:rFonts w:ascii="Arial" w:hAnsi="Arial" w:cs="Arial"/>
          <w:sz w:val="22"/>
          <w:szCs w:val="22"/>
        </w:rPr>
        <w:t xml:space="preserve"> at least once in the exercise cycle, </w:t>
      </w:r>
      <w:r w:rsidR="004129E6" w:rsidRPr="006D16EC">
        <w:rPr>
          <w:rFonts w:ascii="Arial" w:hAnsi="Arial" w:cs="Arial"/>
          <w:sz w:val="22"/>
          <w:szCs w:val="22"/>
        </w:rPr>
        <w:t>including each licensee at a co-located site.</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02.02</w:t>
      </w:r>
      <w:r w:rsidRPr="006D16EC">
        <w:rPr>
          <w:rFonts w:ascii="Arial" w:hAnsi="Arial" w:cs="Arial"/>
          <w:sz w:val="22"/>
          <w:szCs w:val="22"/>
        </w:rPr>
        <w:tab/>
        <w:t xml:space="preserve">Review corrective actions identified as a result of </w:t>
      </w:r>
      <w:r w:rsidR="00F21D3A" w:rsidRPr="006D16EC">
        <w:rPr>
          <w:rFonts w:ascii="Arial" w:hAnsi="Arial" w:cs="Arial"/>
          <w:sz w:val="22"/>
          <w:szCs w:val="22"/>
        </w:rPr>
        <w:t xml:space="preserve">the </w:t>
      </w:r>
      <w:r w:rsidR="00AB637C" w:rsidRPr="006D16EC">
        <w:rPr>
          <w:rFonts w:ascii="Arial" w:hAnsi="Arial" w:cs="Arial"/>
          <w:sz w:val="22"/>
          <w:szCs w:val="22"/>
        </w:rPr>
        <w:t>previous</w:t>
      </w:r>
      <w:r w:rsidR="00F21D3A" w:rsidRPr="006D16EC">
        <w:rPr>
          <w:rFonts w:ascii="Arial" w:hAnsi="Arial" w:cs="Arial"/>
          <w:sz w:val="22"/>
          <w:szCs w:val="22"/>
        </w:rPr>
        <w:t xml:space="preserve"> </w:t>
      </w:r>
      <w:r w:rsidRPr="006D16EC">
        <w:rPr>
          <w:rFonts w:ascii="Arial" w:hAnsi="Arial" w:cs="Arial"/>
          <w:sz w:val="22"/>
          <w:szCs w:val="22"/>
        </w:rPr>
        <w:t xml:space="preserve">drill and exercise </w:t>
      </w:r>
      <w:r w:rsidR="00AB637C" w:rsidRPr="006D16EC">
        <w:rPr>
          <w:rFonts w:ascii="Arial" w:hAnsi="Arial" w:cs="Arial"/>
          <w:sz w:val="22"/>
          <w:szCs w:val="22"/>
        </w:rPr>
        <w:t>critiques, beginning with the previous</w:t>
      </w:r>
      <w:r w:rsidR="006737F2" w:rsidRPr="006D16EC">
        <w:rPr>
          <w:rFonts w:ascii="Arial" w:hAnsi="Arial" w:cs="Arial"/>
          <w:sz w:val="22"/>
          <w:szCs w:val="22"/>
        </w:rPr>
        <w:t xml:space="preserve"> biennial exercise </w:t>
      </w:r>
      <w:r w:rsidR="008A055F" w:rsidRPr="006D16EC">
        <w:rPr>
          <w:rFonts w:ascii="Arial" w:hAnsi="Arial" w:cs="Arial"/>
          <w:sz w:val="22"/>
          <w:szCs w:val="22"/>
        </w:rPr>
        <w:t>and</w:t>
      </w:r>
      <w:r w:rsidR="006737F2" w:rsidRPr="006D16EC">
        <w:rPr>
          <w:rFonts w:ascii="Arial" w:hAnsi="Arial" w:cs="Arial"/>
          <w:sz w:val="22"/>
          <w:szCs w:val="22"/>
        </w:rPr>
        <w:t xml:space="preserve"> the previous HA event exercise critique to identify </w:t>
      </w:r>
      <w:r w:rsidR="00C57495" w:rsidRPr="006D16EC">
        <w:rPr>
          <w:rFonts w:ascii="Arial" w:hAnsi="Arial" w:cs="Arial"/>
          <w:sz w:val="22"/>
          <w:szCs w:val="22"/>
        </w:rPr>
        <w:t xml:space="preserve">any unique hostile action event </w:t>
      </w:r>
      <w:r w:rsidR="006737F2" w:rsidRPr="006D16EC">
        <w:rPr>
          <w:rFonts w:ascii="Arial" w:hAnsi="Arial" w:cs="Arial"/>
          <w:sz w:val="22"/>
          <w:szCs w:val="22"/>
        </w:rPr>
        <w:t>corrective actions.</w:t>
      </w:r>
      <w:r w:rsidRPr="006D16EC">
        <w:rPr>
          <w:rFonts w:ascii="Arial" w:hAnsi="Arial" w:cs="Arial"/>
          <w:sz w:val="22"/>
          <w:szCs w:val="22"/>
        </w:rPr>
        <w:t xml:space="preserve"> </w:t>
      </w:r>
      <w:r w:rsidR="00F21D3A" w:rsidRPr="006D16EC">
        <w:rPr>
          <w:rFonts w:ascii="Arial" w:hAnsi="Arial" w:cs="Arial"/>
          <w:sz w:val="22"/>
          <w:szCs w:val="22"/>
        </w:rPr>
        <w:t xml:space="preserve"> D</w:t>
      </w:r>
      <w:r w:rsidRPr="006D16EC">
        <w:rPr>
          <w:rFonts w:ascii="Arial" w:hAnsi="Arial" w:cs="Arial"/>
          <w:sz w:val="22"/>
          <w:szCs w:val="22"/>
        </w:rPr>
        <w:t>evelop a list of performance areas to be observed during the exercise.</w:t>
      </w:r>
      <w:r w:rsidR="009A4E27" w:rsidRPr="006D16EC">
        <w:rPr>
          <w:rFonts w:ascii="Arial" w:hAnsi="Arial" w:cs="Arial"/>
          <w:sz w:val="22"/>
          <w:szCs w:val="22"/>
        </w:rPr>
        <w:t xml:space="preserve">  </w:t>
      </w:r>
      <w:r w:rsidR="00F94B9F" w:rsidRPr="006D16EC">
        <w:rPr>
          <w:rFonts w:ascii="Arial" w:hAnsi="Arial" w:cs="Arial"/>
          <w:sz w:val="22"/>
          <w:szCs w:val="22"/>
        </w:rPr>
        <w:t>If applicable</w:t>
      </w:r>
      <w:r w:rsidR="009A4E27" w:rsidRPr="006D16EC">
        <w:rPr>
          <w:rFonts w:ascii="Arial" w:hAnsi="Arial" w:cs="Arial"/>
          <w:sz w:val="22"/>
          <w:szCs w:val="22"/>
        </w:rPr>
        <w:t>, 10 CFR 50.54(hh</w:t>
      </w:r>
      <w:proofErr w:type="gramStart"/>
      <w:r w:rsidR="009A4E27" w:rsidRPr="006D16EC">
        <w:rPr>
          <w:rFonts w:ascii="Arial" w:hAnsi="Arial" w:cs="Arial"/>
          <w:sz w:val="22"/>
          <w:szCs w:val="22"/>
        </w:rPr>
        <w:t>)(</w:t>
      </w:r>
      <w:proofErr w:type="gramEnd"/>
      <w:r w:rsidR="009A4E27" w:rsidRPr="006D16EC">
        <w:rPr>
          <w:rFonts w:ascii="Arial" w:hAnsi="Arial" w:cs="Arial"/>
          <w:sz w:val="22"/>
          <w:szCs w:val="22"/>
        </w:rPr>
        <w:t xml:space="preserve">1) &amp; (2) scenario activities should be observed and evaluated.  </w:t>
      </w:r>
      <w:r w:rsidR="00AB637C" w:rsidRPr="006D16EC">
        <w:rPr>
          <w:rFonts w:ascii="Arial" w:hAnsi="Arial" w:cs="Arial"/>
          <w:sz w:val="22"/>
          <w:szCs w:val="22"/>
        </w:rPr>
        <w:t>At a minimum, all previously identified risk-significant planning standard (RSPS) corrective actions shall be reviewed and noted for observation during the exercise.</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AB637C" w:rsidP="006D16EC">
      <w:pPr>
        <w:numPr>
          <w:ilvl w:val="1"/>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ascii="Arial" w:hAnsi="Arial" w:cs="Arial"/>
          <w:sz w:val="22"/>
          <w:szCs w:val="22"/>
        </w:rPr>
      </w:pPr>
      <w:r w:rsidRPr="006D16EC">
        <w:rPr>
          <w:rFonts w:ascii="Arial" w:hAnsi="Arial" w:cs="Arial"/>
          <w:sz w:val="22"/>
          <w:szCs w:val="22"/>
        </w:rPr>
        <w:t>Perform</w:t>
      </w:r>
      <w:r w:rsidR="0051347E" w:rsidRPr="006D16EC">
        <w:rPr>
          <w:rFonts w:ascii="Arial" w:hAnsi="Arial" w:cs="Arial"/>
          <w:sz w:val="22"/>
          <w:szCs w:val="22"/>
        </w:rPr>
        <w:t xml:space="preserve"> </w:t>
      </w:r>
      <w:r w:rsidR="004129E6" w:rsidRPr="006D16EC">
        <w:rPr>
          <w:rFonts w:ascii="Arial" w:hAnsi="Arial" w:cs="Arial"/>
          <w:sz w:val="22"/>
          <w:szCs w:val="22"/>
        </w:rPr>
        <w:t>independent observations of licensee</w:t>
      </w:r>
      <w:r w:rsidR="00A91384" w:rsidRPr="006D16EC">
        <w:rPr>
          <w:rFonts w:ascii="Arial" w:hAnsi="Arial" w:cs="Arial"/>
          <w:sz w:val="22"/>
          <w:szCs w:val="22"/>
        </w:rPr>
        <w:t>’s</w:t>
      </w:r>
      <w:r w:rsidR="00E34F2A" w:rsidRPr="006D16EC">
        <w:rPr>
          <w:rFonts w:ascii="Arial" w:hAnsi="Arial" w:cs="Arial"/>
          <w:sz w:val="22"/>
          <w:szCs w:val="22"/>
        </w:rPr>
        <w:t xml:space="preserve"> </w:t>
      </w:r>
      <w:r w:rsidR="00C57495" w:rsidRPr="006D16EC">
        <w:rPr>
          <w:rFonts w:ascii="Arial" w:hAnsi="Arial" w:cs="Arial"/>
          <w:sz w:val="22"/>
          <w:szCs w:val="22"/>
        </w:rPr>
        <w:t>performance</w:t>
      </w:r>
      <w:r w:rsidR="004129E6" w:rsidRPr="006D16EC">
        <w:rPr>
          <w:rFonts w:ascii="Arial" w:hAnsi="Arial" w:cs="Arial"/>
          <w:sz w:val="22"/>
          <w:szCs w:val="22"/>
        </w:rPr>
        <w:t xml:space="preserve"> </w:t>
      </w:r>
      <w:r w:rsidR="00C57495" w:rsidRPr="006D16EC">
        <w:rPr>
          <w:rFonts w:ascii="Arial" w:hAnsi="Arial" w:cs="Arial"/>
          <w:sz w:val="22"/>
          <w:szCs w:val="22"/>
        </w:rPr>
        <w:t xml:space="preserve">in </w:t>
      </w:r>
      <w:r w:rsidR="004129E6" w:rsidRPr="006D16EC">
        <w:rPr>
          <w:rFonts w:ascii="Arial" w:hAnsi="Arial" w:cs="Arial"/>
          <w:sz w:val="22"/>
          <w:szCs w:val="22"/>
        </w:rPr>
        <w:t xml:space="preserve">classification, notification, </w:t>
      </w:r>
      <w:r w:rsidR="00C57495" w:rsidRPr="006D16EC">
        <w:rPr>
          <w:rFonts w:ascii="Arial" w:hAnsi="Arial" w:cs="Arial"/>
          <w:sz w:val="22"/>
          <w:szCs w:val="22"/>
        </w:rPr>
        <w:t xml:space="preserve">PAR </w:t>
      </w:r>
      <w:r w:rsidR="00E34F2A" w:rsidRPr="006D16EC">
        <w:rPr>
          <w:rFonts w:ascii="Arial" w:hAnsi="Arial" w:cs="Arial"/>
          <w:sz w:val="22"/>
          <w:szCs w:val="22"/>
        </w:rPr>
        <w:t>develop</w:t>
      </w:r>
      <w:r w:rsidR="00C57495" w:rsidRPr="006D16EC">
        <w:rPr>
          <w:rFonts w:ascii="Arial" w:hAnsi="Arial" w:cs="Arial"/>
          <w:sz w:val="22"/>
          <w:szCs w:val="22"/>
        </w:rPr>
        <w:t>ment</w:t>
      </w:r>
      <w:r w:rsidR="00275DEC" w:rsidRPr="006D16EC">
        <w:rPr>
          <w:rFonts w:ascii="Arial" w:hAnsi="Arial" w:cs="Arial"/>
          <w:sz w:val="22"/>
          <w:szCs w:val="22"/>
        </w:rPr>
        <w:t xml:space="preserve">, onsite </w:t>
      </w:r>
      <w:r w:rsidR="00C57495" w:rsidRPr="006D16EC">
        <w:rPr>
          <w:rFonts w:ascii="Arial" w:hAnsi="Arial" w:cs="Arial"/>
          <w:sz w:val="22"/>
          <w:szCs w:val="22"/>
        </w:rPr>
        <w:t xml:space="preserve">protective actions </w:t>
      </w:r>
      <w:r w:rsidR="00E34F2A" w:rsidRPr="006D16EC">
        <w:rPr>
          <w:rFonts w:ascii="Arial" w:hAnsi="Arial" w:cs="Arial"/>
          <w:sz w:val="22"/>
          <w:szCs w:val="22"/>
        </w:rPr>
        <w:t>and</w:t>
      </w:r>
      <w:r w:rsidR="004129E6" w:rsidRPr="006D16EC">
        <w:rPr>
          <w:rFonts w:ascii="Arial" w:hAnsi="Arial" w:cs="Arial"/>
          <w:sz w:val="22"/>
          <w:szCs w:val="22"/>
        </w:rPr>
        <w:t xml:space="preserve"> </w:t>
      </w:r>
      <w:r w:rsidRPr="006D16EC">
        <w:rPr>
          <w:rFonts w:ascii="Arial" w:hAnsi="Arial" w:cs="Arial"/>
          <w:sz w:val="22"/>
          <w:szCs w:val="22"/>
        </w:rPr>
        <w:t xml:space="preserve">dose </w:t>
      </w:r>
      <w:r w:rsidR="004129E6" w:rsidRPr="006D16EC">
        <w:rPr>
          <w:rFonts w:ascii="Arial" w:hAnsi="Arial" w:cs="Arial"/>
          <w:sz w:val="22"/>
          <w:szCs w:val="22"/>
        </w:rPr>
        <w:t>assessment activities</w:t>
      </w:r>
      <w:r w:rsidR="00C57495" w:rsidRPr="006D16EC">
        <w:rPr>
          <w:rFonts w:ascii="Arial" w:hAnsi="Arial" w:cs="Arial"/>
          <w:sz w:val="22"/>
          <w:szCs w:val="22"/>
        </w:rPr>
        <w:t xml:space="preserve"> and as many other aspects of performance as resources allow, in the HA event environment</w:t>
      </w:r>
      <w:r w:rsidR="006734D1" w:rsidRPr="006D16EC">
        <w:rPr>
          <w:rFonts w:ascii="Arial" w:hAnsi="Arial" w:cs="Arial"/>
          <w:sz w:val="22"/>
          <w:szCs w:val="22"/>
        </w:rPr>
        <w:t>.</w:t>
      </w:r>
      <w:r w:rsidR="00F21D3A" w:rsidRPr="006D16EC">
        <w:rPr>
          <w:rFonts w:ascii="Arial" w:hAnsi="Arial" w:cs="Arial"/>
          <w:sz w:val="22"/>
          <w:szCs w:val="22"/>
        </w:rPr>
        <w:t xml:space="preserve"> </w:t>
      </w:r>
      <w:r w:rsidR="00C57495" w:rsidRPr="006D16EC">
        <w:rPr>
          <w:rFonts w:ascii="Arial" w:hAnsi="Arial" w:cs="Arial"/>
          <w:sz w:val="22"/>
          <w:szCs w:val="22"/>
        </w:rPr>
        <w:t xml:space="preserve"> </w:t>
      </w:r>
      <w:r w:rsidR="006734D1" w:rsidRPr="006D16EC">
        <w:rPr>
          <w:rFonts w:ascii="Arial" w:hAnsi="Arial" w:cs="Arial"/>
          <w:sz w:val="22"/>
          <w:szCs w:val="22"/>
        </w:rPr>
        <w:t>Observe</w:t>
      </w:r>
      <w:r w:rsidR="001142D9" w:rsidRPr="006D16EC">
        <w:rPr>
          <w:rFonts w:ascii="Arial" w:hAnsi="Arial" w:cs="Arial"/>
          <w:sz w:val="22"/>
          <w:szCs w:val="22"/>
        </w:rPr>
        <w:t xml:space="preserve"> the licensee</w:t>
      </w:r>
      <w:r w:rsidR="00C57495" w:rsidRPr="006D16EC">
        <w:rPr>
          <w:rFonts w:ascii="Arial" w:hAnsi="Arial" w:cs="Arial"/>
          <w:sz w:val="22"/>
          <w:szCs w:val="22"/>
        </w:rPr>
        <w:t>’s</w:t>
      </w:r>
      <w:r w:rsidR="001142D9" w:rsidRPr="006D16EC">
        <w:rPr>
          <w:rFonts w:ascii="Arial" w:hAnsi="Arial" w:cs="Arial"/>
          <w:sz w:val="22"/>
          <w:szCs w:val="22"/>
        </w:rPr>
        <w:t xml:space="preserve"> coordination of Security, Operations, </w:t>
      </w:r>
      <w:proofErr w:type="gramStart"/>
      <w:r w:rsidR="001142D9" w:rsidRPr="006D16EC">
        <w:rPr>
          <w:rFonts w:ascii="Arial" w:hAnsi="Arial" w:cs="Arial"/>
          <w:sz w:val="22"/>
          <w:szCs w:val="22"/>
        </w:rPr>
        <w:t>ERO</w:t>
      </w:r>
      <w:proofErr w:type="gramEnd"/>
      <w:r w:rsidR="001142D9" w:rsidRPr="006D16EC">
        <w:rPr>
          <w:rFonts w:ascii="Arial" w:hAnsi="Arial" w:cs="Arial"/>
          <w:sz w:val="22"/>
          <w:szCs w:val="22"/>
        </w:rPr>
        <w:t xml:space="preserve"> and ORO actions</w:t>
      </w:r>
      <w:r w:rsidR="004129E6" w:rsidRPr="006D16EC">
        <w:rPr>
          <w:rFonts w:ascii="Arial" w:hAnsi="Arial" w:cs="Arial"/>
          <w:sz w:val="22"/>
          <w:szCs w:val="22"/>
        </w:rPr>
        <w:t xml:space="preserve">.  In the case of co-located licensees, verify licensee </w:t>
      </w:r>
      <w:r w:rsidRPr="006D16EC">
        <w:rPr>
          <w:rFonts w:ascii="Arial" w:hAnsi="Arial" w:cs="Arial"/>
          <w:sz w:val="22"/>
          <w:szCs w:val="22"/>
        </w:rPr>
        <w:t>compliance</w:t>
      </w:r>
      <w:r w:rsidR="004129E6" w:rsidRPr="006D16EC">
        <w:rPr>
          <w:rFonts w:ascii="Arial" w:hAnsi="Arial" w:cs="Arial"/>
          <w:sz w:val="22"/>
          <w:szCs w:val="22"/>
        </w:rPr>
        <w:t xml:space="preserve"> with the requirements of 10 CFR 50, Appendix E, </w:t>
      </w:r>
      <w:proofErr w:type="gramStart"/>
      <w:r w:rsidR="004129E6" w:rsidRPr="006D16EC">
        <w:rPr>
          <w:rFonts w:ascii="Arial" w:hAnsi="Arial" w:cs="Arial"/>
          <w:sz w:val="22"/>
          <w:szCs w:val="22"/>
        </w:rPr>
        <w:t>Paragraph</w:t>
      </w:r>
      <w:proofErr w:type="gramEnd"/>
      <w:r w:rsidR="004129E6" w:rsidRPr="006D16EC">
        <w:rPr>
          <w:rFonts w:ascii="Arial" w:hAnsi="Arial" w:cs="Arial"/>
          <w:sz w:val="22"/>
          <w:szCs w:val="22"/>
        </w:rPr>
        <w:t xml:space="preserve"> IV.F.2.c concerning the continuance of certain activities in the period between biennial exercises.</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97640" w:rsidRPr="006D16EC" w:rsidRDefault="004815F2"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color w:val="000000"/>
          <w:sz w:val="22"/>
          <w:szCs w:val="22"/>
        </w:rPr>
        <w:t>02.04</w:t>
      </w:r>
      <w:r w:rsidRPr="006D16EC">
        <w:rPr>
          <w:rFonts w:ascii="Arial" w:hAnsi="Arial" w:cs="Arial"/>
          <w:color w:val="000000"/>
          <w:sz w:val="22"/>
          <w:szCs w:val="22"/>
        </w:rPr>
        <w:tab/>
        <w:t xml:space="preserve">If the exercise scenario contains demonstration of strategies, procedures, </w:t>
      </w:r>
      <w:r w:rsidR="00C90238">
        <w:rPr>
          <w:rFonts w:ascii="Arial" w:hAnsi="Arial" w:cs="Arial"/>
          <w:color w:val="000000"/>
          <w:sz w:val="22"/>
          <w:szCs w:val="22"/>
        </w:rPr>
        <w:t>and/or</w:t>
      </w:r>
      <w:r w:rsidRPr="006D16EC">
        <w:rPr>
          <w:rFonts w:ascii="Arial" w:hAnsi="Arial" w:cs="Arial"/>
          <w:color w:val="000000"/>
          <w:sz w:val="22"/>
          <w:szCs w:val="22"/>
        </w:rPr>
        <w:t xml:space="preserve"> guidance developed under § 50.54(hh</w:t>
      </w:r>
      <w:proofErr w:type="gramStart"/>
      <w:r w:rsidRPr="006D16EC">
        <w:rPr>
          <w:rFonts w:ascii="Arial" w:hAnsi="Arial" w:cs="Arial"/>
          <w:color w:val="000000"/>
          <w:sz w:val="22"/>
          <w:szCs w:val="22"/>
        </w:rPr>
        <w:t>)(</w:t>
      </w:r>
      <w:proofErr w:type="gramEnd"/>
      <w:r w:rsidRPr="006D16EC">
        <w:rPr>
          <w:rFonts w:ascii="Arial" w:hAnsi="Arial" w:cs="Arial"/>
          <w:color w:val="000000"/>
          <w:sz w:val="22"/>
          <w:szCs w:val="22"/>
        </w:rPr>
        <w:t>2) observe and evaluate the implementation of these activities</w:t>
      </w:r>
      <w:r w:rsidR="00C97640" w:rsidRPr="006D16EC">
        <w:rPr>
          <w:rFonts w:ascii="Arial" w:hAnsi="Arial" w:cs="Arial"/>
          <w:color w:val="000000"/>
          <w:sz w:val="22"/>
          <w:szCs w:val="22"/>
        </w:rPr>
        <w:t>.</w:t>
      </w:r>
    </w:p>
    <w:p w:rsidR="00C97640" w:rsidRPr="006D16EC" w:rsidRDefault="00C97640"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02.</w:t>
      </w:r>
      <w:r w:rsidR="00B743F6" w:rsidRPr="006D16EC">
        <w:rPr>
          <w:rFonts w:ascii="Arial" w:hAnsi="Arial" w:cs="Arial"/>
          <w:sz w:val="22"/>
          <w:szCs w:val="22"/>
        </w:rPr>
        <w:t>05</w:t>
      </w:r>
      <w:r w:rsidRPr="006D16EC">
        <w:rPr>
          <w:rFonts w:ascii="Arial" w:hAnsi="Arial" w:cs="Arial"/>
          <w:sz w:val="22"/>
          <w:szCs w:val="22"/>
        </w:rPr>
        <w:tab/>
      </w:r>
      <w:r w:rsidR="00FA7168" w:rsidRPr="006D16EC">
        <w:rPr>
          <w:rFonts w:ascii="Arial" w:hAnsi="Arial" w:cs="Arial"/>
          <w:sz w:val="22"/>
          <w:szCs w:val="22"/>
        </w:rPr>
        <w:t>Note</w:t>
      </w:r>
      <w:r w:rsidRPr="006D16EC">
        <w:rPr>
          <w:rFonts w:ascii="Arial" w:hAnsi="Arial" w:cs="Arial"/>
          <w:sz w:val="22"/>
          <w:szCs w:val="22"/>
        </w:rPr>
        <w:t xml:space="preserve"> </w:t>
      </w:r>
      <w:r w:rsidR="00C57495" w:rsidRPr="006D16EC">
        <w:rPr>
          <w:rFonts w:ascii="Arial" w:hAnsi="Arial" w:cs="Arial"/>
          <w:sz w:val="22"/>
          <w:szCs w:val="22"/>
        </w:rPr>
        <w:t>any</w:t>
      </w:r>
      <w:r w:rsidR="00FA7168" w:rsidRPr="006D16EC">
        <w:rPr>
          <w:rFonts w:ascii="Arial" w:hAnsi="Arial" w:cs="Arial"/>
          <w:sz w:val="22"/>
          <w:szCs w:val="22"/>
        </w:rPr>
        <w:t xml:space="preserve"> </w:t>
      </w:r>
      <w:r w:rsidR="00547C14" w:rsidRPr="006D16EC">
        <w:rPr>
          <w:rFonts w:ascii="Arial" w:hAnsi="Arial" w:cs="Arial"/>
          <w:sz w:val="22"/>
          <w:szCs w:val="22"/>
        </w:rPr>
        <w:t>weakness</w:t>
      </w:r>
      <w:r w:rsidRPr="006D16EC">
        <w:rPr>
          <w:rFonts w:ascii="Arial" w:hAnsi="Arial" w:cs="Arial"/>
          <w:sz w:val="22"/>
          <w:szCs w:val="22"/>
        </w:rPr>
        <w:t>es observed by the inspection team</w:t>
      </w:r>
      <w:r w:rsidR="00AB637C" w:rsidRPr="006D16EC">
        <w:rPr>
          <w:rFonts w:ascii="Arial" w:hAnsi="Arial" w:cs="Arial"/>
          <w:sz w:val="22"/>
          <w:szCs w:val="22"/>
        </w:rPr>
        <w:t xml:space="preserve"> </w:t>
      </w:r>
      <w:r w:rsidR="00C57495" w:rsidRPr="006D16EC">
        <w:rPr>
          <w:rFonts w:ascii="Arial" w:hAnsi="Arial" w:cs="Arial"/>
          <w:sz w:val="22"/>
          <w:szCs w:val="22"/>
        </w:rPr>
        <w:t>not</w:t>
      </w:r>
      <w:r w:rsidR="00AB637C" w:rsidRPr="006D16EC">
        <w:rPr>
          <w:rFonts w:ascii="Arial" w:hAnsi="Arial" w:cs="Arial"/>
          <w:sz w:val="22"/>
          <w:szCs w:val="22"/>
        </w:rPr>
        <w:t xml:space="preserve"> appropriately identified by the licensee’s formal critique and entered into the corrective action program</w:t>
      </w:r>
      <w:r w:rsidRPr="006D16EC">
        <w:rPr>
          <w:rFonts w:ascii="Arial" w:hAnsi="Arial" w:cs="Arial"/>
          <w:sz w:val="22"/>
          <w:szCs w:val="22"/>
        </w:rPr>
        <w:t>.</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02.0</w:t>
      </w:r>
      <w:r w:rsidR="00B743F6" w:rsidRPr="006D16EC">
        <w:rPr>
          <w:rFonts w:ascii="Arial" w:hAnsi="Arial" w:cs="Arial"/>
          <w:sz w:val="22"/>
          <w:szCs w:val="22"/>
        </w:rPr>
        <w:t>6</w:t>
      </w:r>
      <w:r w:rsidRPr="006D16EC">
        <w:rPr>
          <w:rFonts w:ascii="Arial" w:hAnsi="Arial" w:cs="Arial"/>
          <w:sz w:val="22"/>
          <w:szCs w:val="22"/>
        </w:rPr>
        <w:tab/>
        <w:t>Identify</w:t>
      </w:r>
      <w:r w:rsidR="0051347E" w:rsidRPr="006D16EC">
        <w:rPr>
          <w:rFonts w:ascii="Arial" w:hAnsi="Arial" w:cs="Arial"/>
          <w:sz w:val="22"/>
          <w:szCs w:val="22"/>
        </w:rPr>
        <w:t xml:space="preserve"> </w:t>
      </w:r>
      <w:r w:rsidR="00AB637C" w:rsidRPr="006D16EC">
        <w:rPr>
          <w:rFonts w:ascii="Arial" w:hAnsi="Arial" w:cs="Arial"/>
          <w:sz w:val="22"/>
          <w:szCs w:val="22"/>
        </w:rPr>
        <w:t>recurring weaknesses</w:t>
      </w:r>
      <w:r w:rsidR="00FA7168" w:rsidRPr="006D16EC">
        <w:rPr>
          <w:rFonts w:ascii="Arial" w:hAnsi="Arial" w:cs="Arial"/>
          <w:sz w:val="22"/>
          <w:szCs w:val="22"/>
        </w:rPr>
        <w:t xml:space="preserve"> noted</w:t>
      </w:r>
      <w:r w:rsidR="00AB637C" w:rsidRPr="006D16EC">
        <w:rPr>
          <w:rFonts w:ascii="Arial" w:hAnsi="Arial" w:cs="Arial"/>
          <w:sz w:val="22"/>
          <w:szCs w:val="22"/>
        </w:rPr>
        <w:t xml:space="preserve"> in similar activities </w:t>
      </w:r>
      <w:r w:rsidR="00F21D3A" w:rsidRPr="006D16EC">
        <w:rPr>
          <w:rFonts w:ascii="Arial" w:hAnsi="Arial" w:cs="Arial"/>
          <w:sz w:val="22"/>
          <w:szCs w:val="22"/>
        </w:rPr>
        <w:t>from</w:t>
      </w:r>
      <w:r w:rsidR="00AB637C" w:rsidRPr="006D16EC">
        <w:rPr>
          <w:rFonts w:ascii="Arial" w:hAnsi="Arial" w:cs="Arial"/>
          <w:sz w:val="22"/>
          <w:szCs w:val="22"/>
        </w:rPr>
        <w:t xml:space="preserve"> previous </w:t>
      </w:r>
      <w:r w:rsidR="00C57495" w:rsidRPr="006D16EC">
        <w:rPr>
          <w:rFonts w:ascii="Arial" w:hAnsi="Arial" w:cs="Arial"/>
          <w:sz w:val="22"/>
          <w:szCs w:val="22"/>
        </w:rPr>
        <w:t xml:space="preserve">evaluated </w:t>
      </w:r>
      <w:r w:rsidR="00AB637C" w:rsidRPr="006D16EC">
        <w:rPr>
          <w:rFonts w:ascii="Arial" w:hAnsi="Arial" w:cs="Arial"/>
          <w:sz w:val="22"/>
          <w:szCs w:val="22"/>
        </w:rPr>
        <w:t>exercise</w:t>
      </w:r>
      <w:r w:rsidR="00ED6060" w:rsidRPr="006D16EC">
        <w:rPr>
          <w:rFonts w:ascii="Arial" w:hAnsi="Arial" w:cs="Arial"/>
          <w:sz w:val="22"/>
          <w:szCs w:val="22"/>
        </w:rPr>
        <w:t>(</w:t>
      </w:r>
      <w:r w:rsidR="00F21D3A" w:rsidRPr="006D16EC">
        <w:rPr>
          <w:rFonts w:ascii="Arial" w:hAnsi="Arial" w:cs="Arial"/>
          <w:sz w:val="22"/>
          <w:szCs w:val="22"/>
        </w:rPr>
        <w:t>s</w:t>
      </w:r>
      <w:r w:rsidR="00ED6060" w:rsidRPr="006D16EC">
        <w:rPr>
          <w:rFonts w:ascii="Arial" w:hAnsi="Arial" w:cs="Arial"/>
          <w:sz w:val="22"/>
          <w:szCs w:val="22"/>
        </w:rPr>
        <w:t>)</w:t>
      </w:r>
      <w:r w:rsidR="00F21D3A" w:rsidRPr="006D16EC">
        <w:rPr>
          <w:rFonts w:ascii="Arial" w:hAnsi="Arial" w:cs="Arial"/>
          <w:sz w:val="22"/>
          <w:szCs w:val="22"/>
        </w:rPr>
        <w:t xml:space="preserve"> </w:t>
      </w:r>
      <w:r w:rsidR="00D34532" w:rsidRPr="006D16EC">
        <w:rPr>
          <w:rFonts w:ascii="Arial" w:hAnsi="Arial" w:cs="Arial"/>
          <w:sz w:val="22"/>
          <w:szCs w:val="22"/>
        </w:rPr>
        <w:t>for</w:t>
      </w:r>
      <w:r w:rsidR="00AB637C" w:rsidRPr="006D16EC">
        <w:rPr>
          <w:rFonts w:ascii="Arial" w:hAnsi="Arial" w:cs="Arial"/>
          <w:sz w:val="22"/>
          <w:szCs w:val="22"/>
        </w:rPr>
        <w:t xml:space="preserve"> </w:t>
      </w:r>
      <w:r w:rsidR="00ED6060" w:rsidRPr="006D16EC">
        <w:rPr>
          <w:rFonts w:ascii="Arial" w:hAnsi="Arial" w:cs="Arial"/>
          <w:sz w:val="22"/>
          <w:szCs w:val="22"/>
        </w:rPr>
        <w:t xml:space="preserve">corrective action </w:t>
      </w:r>
      <w:r w:rsidR="00AB637C" w:rsidRPr="006D16EC">
        <w:rPr>
          <w:rFonts w:ascii="Arial" w:hAnsi="Arial" w:cs="Arial"/>
          <w:sz w:val="22"/>
          <w:szCs w:val="22"/>
        </w:rPr>
        <w:t>effectiveness</w:t>
      </w:r>
      <w:r w:rsidRPr="006D16EC">
        <w:rPr>
          <w:rFonts w:ascii="Arial" w:hAnsi="Arial" w:cs="Arial"/>
          <w:sz w:val="22"/>
          <w:szCs w:val="22"/>
        </w:rPr>
        <w:t>.</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02.0</w:t>
      </w:r>
      <w:r w:rsidR="00B743F6" w:rsidRPr="006D16EC">
        <w:rPr>
          <w:rFonts w:ascii="Arial" w:hAnsi="Arial" w:cs="Arial"/>
          <w:sz w:val="22"/>
          <w:szCs w:val="22"/>
        </w:rPr>
        <w:t>7</w:t>
      </w:r>
      <w:r w:rsidRPr="006D16EC">
        <w:rPr>
          <w:rFonts w:ascii="Arial" w:hAnsi="Arial" w:cs="Arial"/>
          <w:sz w:val="22"/>
          <w:szCs w:val="22"/>
        </w:rPr>
        <w:tab/>
      </w:r>
      <w:r w:rsidR="00D34532" w:rsidRPr="006D16EC">
        <w:rPr>
          <w:rFonts w:ascii="Arial" w:hAnsi="Arial" w:cs="Arial"/>
          <w:sz w:val="22"/>
          <w:szCs w:val="22"/>
        </w:rPr>
        <w:t>Identify any weaknesses that may reveal a failure to comply with a regulatory requirement</w:t>
      </w:r>
      <w:r w:rsidRPr="006D16EC">
        <w:rPr>
          <w:rFonts w:ascii="Arial" w:hAnsi="Arial" w:cs="Arial"/>
          <w:sz w:val="22"/>
          <w:szCs w:val="22"/>
        </w:rPr>
        <w:t>.</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02.0</w:t>
      </w:r>
      <w:r w:rsidR="00B743F6" w:rsidRPr="006D16EC">
        <w:rPr>
          <w:rFonts w:ascii="Arial" w:hAnsi="Arial" w:cs="Arial"/>
          <w:sz w:val="22"/>
          <w:szCs w:val="22"/>
        </w:rPr>
        <w:t>8</w:t>
      </w:r>
      <w:r w:rsidRPr="006D16EC">
        <w:rPr>
          <w:rFonts w:ascii="Arial" w:hAnsi="Arial" w:cs="Arial"/>
          <w:sz w:val="22"/>
          <w:szCs w:val="22"/>
        </w:rPr>
        <w:tab/>
        <w:t>Determine whether the</w:t>
      </w:r>
      <w:r w:rsidR="0051347E" w:rsidRPr="006D16EC">
        <w:rPr>
          <w:rFonts w:ascii="Arial" w:hAnsi="Arial" w:cs="Arial"/>
          <w:sz w:val="22"/>
          <w:szCs w:val="22"/>
        </w:rPr>
        <w:t xml:space="preserve"> </w:t>
      </w:r>
      <w:r w:rsidR="00AB637C" w:rsidRPr="006D16EC">
        <w:rPr>
          <w:rFonts w:ascii="Arial" w:hAnsi="Arial" w:cs="Arial"/>
          <w:sz w:val="22"/>
          <w:szCs w:val="22"/>
        </w:rPr>
        <w:t xml:space="preserve">licensee </w:t>
      </w:r>
      <w:r w:rsidR="00FA7168" w:rsidRPr="006D16EC">
        <w:rPr>
          <w:rFonts w:ascii="Arial" w:hAnsi="Arial" w:cs="Arial"/>
          <w:sz w:val="22"/>
          <w:szCs w:val="22"/>
        </w:rPr>
        <w:t xml:space="preserve">has </w:t>
      </w:r>
      <w:r w:rsidR="00AB637C" w:rsidRPr="006D16EC">
        <w:rPr>
          <w:rFonts w:ascii="Arial" w:hAnsi="Arial" w:cs="Arial"/>
          <w:sz w:val="22"/>
          <w:szCs w:val="22"/>
        </w:rPr>
        <w:t xml:space="preserve">demonstrated reasonable assurance </w:t>
      </w:r>
      <w:r w:rsidR="00FA7168" w:rsidRPr="006D16EC">
        <w:rPr>
          <w:rFonts w:ascii="Arial" w:hAnsi="Arial" w:cs="Arial"/>
          <w:sz w:val="22"/>
          <w:szCs w:val="22"/>
        </w:rPr>
        <w:t>of</w:t>
      </w:r>
      <w:r w:rsidR="00AB637C" w:rsidRPr="006D16EC">
        <w:rPr>
          <w:rFonts w:ascii="Arial" w:hAnsi="Arial" w:cs="Arial"/>
          <w:sz w:val="22"/>
          <w:szCs w:val="22"/>
        </w:rPr>
        <w:t xml:space="preserve"> its capab</w:t>
      </w:r>
      <w:r w:rsidR="00FA7168" w:rsidRPr="006D16EC">
        <w:rPr>
          <w:rFonts w:ascii="Arial" w:hAnsi="Arial" w:cs="Arial"/>
          <w:sz w:val="22"/>
          <w:szCs w:val="22"/>
        </w:rPr>
        <w:t>i</w:t>
      </w:r>
      <w:r w:rsidR="00AB637C" w:rsidRPr="006D16EC">
        <w:rPr>
          <w:rFonts w:ascii="Arial" w:hAnsi="Arial" w:cs="Arial"/>
          <w:sz w:val="22"/>
          <w:szCs w:val="22"/>
        </w:rPr>
        <w:t>l</w:t>
      </w:r>
      <w:r w:rsidR="00FA7168" w:rsidRPr="006D16EC">
        <w:rPr>
          <w:rFonts w:ascii="Arial" w:hAnsi="Arial" w:cs="Arial"/>
          <w:sz w:val="22"/>
          <w:szCs w:val="22"/>
        </w:rPr>
        <w:t>ity</w:t>
      </w:r>
      <w:r w:rsidR="00AB637C" w:rsidRPr="006D16EC">
        <w:rPr>
          <w:rFonts w:ascii="Arial" w:hAnsi="Arial" w:cs="Arial"/>
          <w:sz w:val="22"/>
          <w:szCs w:val="22"/>
        </w:rPr>
        <w:t xml:space="preserve"> </w:t>
      </w:r>
      <w:r w:rsidR="00FA7168" w:rsidRPr="006D16EC">
        <w:rPr>
          <w:rFonts w:ascii="Arial" w:hAnsi="Arial" w:cs="Arial"/>
          <w:sz w:val="22"/>
          <w:szCs w:val="22"/>
        </w:rPr>
        <w:t>to</w:t>
      </w:r>
      <w:r w:rsidR="00AB637C" w:rsidRPr="006D16EC">
        <w:rPr>
          <w:rFonts w:ascii="Arial" w:hAnsi="Arial" w:cs="Arial"/>
          <w:sz w:val="22"/>
          <w:szCs w:val="22"/>
        </w:rPr>
        <w:t xml:space="preserve"> effectively implement </w:t>
      </w:r>
      <w:r w:rsidR="00FA7168" w:rsidRPr="006D16EC">
        <w:rPr>
          <w:rFonts w:ascii="Arial" w:hAnsi="Arial" w:cs="Arial"/>
          <w:sz w:val="22"/>
          <w:szCs w:val="22"/>
        </w:rPr>
        <w:t>the</w:t>
      </w:r>
      <w:r w:rsidR="00AB637C" w:rsidRPr="006D16EC">
        <w:rPr>
          <w:rFonts w:ascii="Arial" w:hAnsi="Arial" w:cs="Arial"/>
          <w:sz w:val="22"/>
          <w:szCs w:val="22"/>
        </w:rPr>
        <w:t xml:space="preserve"> emergency </w:t>
      </w:r>
      <w:r w:rsidR="00D34532" w:rsidRPr="006D16EC">
        <w:rPr>
          <w:rFonts w:ascii="Arial" w:hAnsi="Arial" w:cs="Arial"/>
          <w:sz w:val="22"/>
          <w:szCs w:val="22"/>
        </w:rPr>
        <w:t>p</w:t>
      </w:r>
      <w:r w:rsidR="00AB637C" w:rsidRPr="006D16EC">
        <w:rPr>
          <w:rFonts w:ascii="Arial" w:hAnsi="Arial" w:cs="Arial"/>
          <w:sz w:val="22"/>
          <w:szCs w:val="22"/>
        </w:rPr>
        <w:t>lan</w:t>
      </w:r>
      <w:r w:rsidR="00ED6060" w:rsidRPr="006D16EC">
        <w:rPr>
          <w:rFonts w:ascii="Arial" w:hAnsi="Arial" w:cs="Arial"/>
          <w:sz w:val="22"/>
          <w:szCs w:val="22"/>
        </w:rPr>
        <w:t xml:space="preserve"> in a HA event environment</w:t>
      </w:r>
      <w:r w:rsidR="00AB637C" w:rsidRPr="006D16EC">
        <w:rPr>
          <w:rFonts w:ascii="Arial" w:hAnsi="Arial" w:cs="Arial"/>
          <w:sz w:val="22"/>
          <w:szCs w:val="22"/>
        </w:rPr>
        <w:t xml:space="preserve"> </w:t>
      </w:r>
      <w:r w:rsidR="00FA7168" w:rsidRPr="006D16EC">
        <w:rPr>
          <w:rFonts w:ascii="Arial" w:hAnsi="Arial" w:cs="Arial"/>
          <w:sz w:val="22"/>
          <w:szCs w:val="22"/>
        </w:rPr>
        <w:t>and a</w:t>
      </w:r>
      <w:r w:rsidR="00AB637C" w:rsidRPr="006D16EC">
        <w:rPr>
          <w:rFonts w:ascii="Arial" w:hAnsi="Arial" w:cs="Arial"/>
          <w:sz w:val="22"/>
          <w:szCs w:val="22"/>
        </w:rPr>
        <w:t>dequately protect public health and safety</w:t>
      </w:r>
      <w:r w:rsidRPr="006D16EC">
        <w:rPr>
          <w:rFonts w:ascii="Arial" w:hAnsi="Arial" w:cs="Arial"/>
          <w:sz w:val="22"/>
          <w:szCs w:val="22"/>
        </w:rPr>
        <w:t>.</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02.0</w:t>
      </w:r>
      <w:r w:rsidR="00B743F6" w:rsidRPr="006D16EC">
        <w:rPr>
          <w:rFonts w:ascii="Arial" w:hAnsi="Arial" w:cs="Arial"/>
          <w:sz w:val="22"/>
          <w:szCs w:val="22"/>
        </w:rPr>
        <w:t>9</w:t>
      </w:r>
      <w:r w:rsidRPr="006D16EC">
        <w:rPr>
          <w:rFonts w:ascii="Arial" w:hAnsi="Arial" w:cs="Arial"/>
          <w:sz w:val="22"/>
          <w:szCs w:val="22"/>
        </w:rPr>
        <w:tab/>
        <w:t xml:space="preserve">Represent </w:t>
      </w:r>
      <w:r w:rsidR="00FA7168" w:rsidRPr="006D16EC">
        <w:rPr>
          <w:rFonts w:ascii="Arial" w:hAnsi="Arial" w:cs="Arial"/>
          <w:sz w:val="22"/>
          <w:szCs w:val="22"/>
        </w:rPr>
        <w:t xml:space="preserve">the </w:t>
      </w:r>
      <w:r w:rsidRPr="006D16EC">
        <w:rPr>
          <w:rFonts w:ascii="Arial" w:hAnsi="Arial" w:cs="Arial"/>
          <w:sz w:val="22"/>
          <w:szCs w:val="22"/>
        </w:rPr>
        <w:t xml:space="preserve">NRC at the </w:t>
      </w:r>
      <w:r w:rsidR="00D34532" w:rsidRPr="006D16EC">
        <w:rPr>
          <w:rFonts w:ascii="Arial" w:hAnsi="Arial" w:cs="Arial"/>
          <w:sz w:val="22"/>
          <w:szCs w:val="22"/>
        </w:rPr>
        <w:t>Federal Emergency Management Agency (</w:t>
      </w:r>
      <w:r w:rsidR="00505595" w:rsidRPr="006D16EC">
        <w:rPr>
          <w:rFonts w:ascii="Arial" w:hAnsi="Arial" w:cs="Arial"/>
          <w:sz w:val="22"/>
          <w:szCs w:val="22"/>
        </w:rPr>
        <w:t>FEMA</w:t>
      </w:r>
      <w:r w:rsidR="00D34532" w:rsidRPr="006D16EC">
        <w:rPr>
          <w:rFonts w:ascii="Arial" w:hAnsi="Arial" w:cs="Arial"/>
          <w:sz w:val="22"/>
          <w:szCs w:val="22"/>
        </w:rPr>
        <w:t>)</w:t>
      </w:r>
      <w:r w:rsidRPr="006D16EC">
        <w:rPr>
          <w:rFonts w:ascii="Arial" w:hAnsi="Arial" w:cs="Arial"/>
          <w:sz w:val="22"/>
          <w:szCs w:val="22"/>
        </w:rPr>
        <w:t xml:space="preserve"> public meeting</w:t>
      </w:r>
      <w:r w:rsidR="006162A9" w:rsidRPr="006D16EC">
        <w:rPr>
          <w:rFonts w:ascii="Arial" w:hAnsi="Arial" w:cs="Arial"/>
          <w:sz w:val="22"/>
          <w:szCs w:val="22"/>
        </w:rPr>
        <w:t xml:space="preserve"> as negotiated</w:t>
      </w:r>
      <w:r w:rsidRPr="006D16EC">
        <w:rPr>
          <w:rFonts w:ascii="Arial" w:hAnsi="Arial" w:cs="Arial"/>
          <w:sz w:val="22"/>
          <w:szCs w:val="22"/>
        </w:rPr>
        <w:t>.</w:t>
      </w:r>
    </w:p>
    <w:p w:rsidR="00ED6060" w:rsidRPr="006D16EC" w:rsidRDefault="00ED6060"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AB637C"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u w:val="double"/>
        </w:rPr>
      </w:pPr>
      <w:r w:rsidRPr="006D16EC">
        <w:rPr>
          <w:rFonts w:ascii="Arial" w:hAnsi="Arial" w:cs="Arial"/>
          <w:sz w:val="22"/>
          <w:szCs w:val="22"/>
        </w:rPr>
        <w:t>02.</w:t>
      </w:r>
      <w:r w:rsidR="00B743F6" w:rsidRPr="006D16EC">
        <w:rPr>
          <w:rFonts w:ascii="Arial" w:hAnsi="Arial" w:cs="Arial"/>
          <w:sz w:val="22"/>
          <w:szCs w:val="22"/>
        </w:rPr>
        <w:t>1</w:t>
      </w:r>
      <w:r w:rsidRPr="006D16EC">
        <w:rPr>
          <w:rFonts w:ascii="Arial" w:hAnsi="Arial" w:cs="Arial"/>
          <w:sz w:val="22"/>
          <w:szCs w:val="22"/>
        </w:rPr>
        <w:t>0</w:t>
      </w:r>
      <w:r w:rsidRPr="006D16EC">
        <w:rPr>
          <w:rFonts w:ascii="Arial" w:hAnsi="Arial" w:cs="Arial"/>
          <w:sz w:val="22"/>
          <w:szCs w:val="22"/>
        </w:rPr>
        <w:tab/>
        <w:t>Review the proposed offsite exercise deficiencies</w:t>
      </w:r>
      <w:r w:rsidR="00A91384" w:rsidRPr="006D16EC">
        <w:rPr>
          <w:rFonts w:ascii="Arial" w:hAnsi="Arial" w:cs="Arial"/>
          <w:sz w:val="22"/>
          <w:szCs w:val="22"/>
        </w:rPr>
        <w:t xml:space="preserve"> (if any)</w:t>
      </w:r>
      <w:r w:rsidRPr="006D16EC">
        <w:rPr>
          <w:rFonts w:ascii="Arial" w:hAnsi="Arial" w:cs="Arial"/>
          <w:sz w:val="22"/>
          <w:szCs w:val="22"/>
        </w:rPr>
        <w:t xml:space="preserve"> provided by </w:t>
      </w:r>
      <w:r w:rsidR="00505595" w:rsidRPr="006D16EC">
        <w:rPr>
          <w:rFonts w:ascii="Arial" w:hAnsi="Arial" w:cs="Arial"/>
          <w:sz w:val="22"/>
          <w:szCs w:val="22"/>
        </w:rPr>
        <w:t>FEMA</w:t>
      </w:r>
      <w:r w:rsidRPr="006D16EC">
        <w:rPr>
          <w:rFonts w:ascii="Arial" w:hAnsi="Arial" w:cs="Arial"/>
          <w:sz w:val="22"/>
          <w:szCs w:val="22"/>
        </w:rPr>
        <w:t xml:space="preserve"> and inform the licensee of those deficiencies.  </w:t>
      </w:r>
    </w:p>
    <w:p w:rsidR="004129E6"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016A5" w:rsidRPr="006D16EC" w:rsidRDefault="001016A5"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ascii="Arial" w:hAnsi="Arial" w:cs="Arial"/>
          <w:sz w:val="22"/>
          <w:szCs w:val="22"/>
        </w:rPr>
      </w:pPr>
      <w:r w:rsidRPr="006D16EC">
        <w:rPr>
          <w:rFonts w:ascii="Arial" w:hAnsi="Arial" w:cs="Arial"/>
          <w:sz w:val="22"/>
          <w:szCs w:val="22"/>
        </w:rPr>
        <w:t>71114</w:t>
      </w:r>
      <w:r w:rsidR="00FC0A60" w:rsidRPr="006D16EC">
        <w:rPr>
          <w:rFonts w:ascii="Arial" w:hAnsi="Arial" w:cs="Arial"/>
          <w:sz w:val="22"/>
          <w:szCs w:val="22"/>
        </w:rPr>
        <w:t>.</w:t>
      </w:r>
      <w:r w:rsidR="004C07BF" w:rsidRPr="006D16EC">
        <w:rPr>
          <w:rFonts w:ascii="Arial" w:hAnsi="Arial" w:cs="Arial"/>
          <w:sz w:val="22"/>
          <w:szCs w:val="22"/>
        </w:rPr>
        <w:t>07</w:t>
      </w:r>
      <w:r w:rsidR="00FC0A60" w:rsidRPr="006D16EC">
        <w:rPr>
          <w:rFonts w:ascii="Arial" w:hAnsi="Arial" w:cs="Arial"/>
          <w:sz w:val="22"/>
          <w:szCs w:val="22"/>
        </w:rPr>
        <w:t>-</w:t>
      </w:r>
      <w:r w:rsidRPr="006D16EC">
        <w:rPr>
          <w:rFonts w:ascii="Arial" w:hAnsi="Arial" w:cs="Arial"/>
          <w:sz w:val="22"/>
          <w:szCs w:val="22"/>
        </w:rPr>
        <w:t xml:space="preserve">03 </w:t>
      </w:r>
      <w:r w:rsidRPr="006D16EC">
        <w:rPr>
          <w:rFonts w:ascii="Arial" w:hAnsi="Arial" w:cs="Arial"/>
          <w:sz w:val="22"/>
          <w:szCs w:val="22"/>
        </w:rPr>
        <w:tab/>
        <w:t>INSPECTION GUIDANCE</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The focus of this inspection is to evaluate the</w:t>
      </w:r>
      <w:r w:rsidR="0051347E" w:rsidRPr="006D16EC">
        <w:rPr>
          <w:rFonts w:ascii="Arial" w:hAnsi="Arial" w:cs="Arial"/>
          <w:sz w:val="22"/>
          <w:szCs w:val="22"/>
        </w:rPr>
        <w:t xml:space="preserve"> </w:t>
      </w:r>
      <w:r w:rsidR="00AB637C" w:rsidRPr="006D16EC">
        <w:rPr>
          <w:rFonts w:ascii="Arial" w:hAnsi="Arial" w:cs="Arial"/>
          <w:sz w:val="22"/>
          <w:szCs w:val="22"/>
        </w:rPr>
        <w:t>adequacy of the licensee’s</w:t>
      </w:r>
      <w:r w:rsidR="00FA7168" w:rsidRPr="006D16EC">
        <w:rPr>
          <w:rFonts w:ascii="Arial" w:hAnsi="Arial" w:cs="Arial"/>
          <w:sz w:val="22"/>
          <w:szCs w:val="22"/>
        </w:rPr>
        <w:t xml:space="preserve"> ability to:</w:t>
      </w:r>
      <w:r w:rsidR="00AB637C" w:rsidRPr="006D16EC">
        <w:rPr>
          <w:rFonts w:ascii="Arial" w:hAnsi="Arial" w:cs="Arial"/>
          <w:sz w:val="22"/>
          <w:szCs w:val="22"/>
        </w:rPr>
        <w:t xml:space="preserve"> conduct </w:t>
      </w:r>
      <w:r w:rsidR="00A91384" w:rsidRPr="006D16EC">
        <w:rPr>
          <w:rFonts w:ascii="Arial" w:hAnsi="Arial" w:cs="Arial"/>
          <w:sz w:val="22"/>
          <w:szCs w:val="22"/>
        </w:rPr>
        <w:t xml:space="preserve">a </w:t>
      </w:r>
      <w:r w:rsidR="00AB637C" w:rsidRPr="006D16EC">
        <w:rPr>
          <w:rFonts w:ascii="Arial" w:hAnsi="Arial" w:cs="Arial"/>
          <w:sz w:val="22"/>
          <w:szCs w:val="22"/>
        </w:rPr>
        <w:t xml:space="preserve">biennial exercise </w:t>
      </w:r>
      <w:r w:rsidR="00ED6060" w:rsidRPr="006D16EC">
        <w:rPr>
          <w:rFonts w:ascii="Arial" w:hAnsi="Arial" w:cs="Arial"/>
          <w:sz w:val="22"/>
          <w:szCs w:val="22"/>
        </w:rPr>
        <w:t>in a HA event environment</w:t>
      </w:r>
      <w:r w:rsidR="00A91384" w:rsidRPr="006D16EC">
        <w:rPr>
          <w:rFonts w:ascii="Arial" w:hAnsi="Arial" w:cs="Arial"/>
          <w:sz w:val="22"/>
          <w:szCs w:val="22"/>
        </w:rPr>
        <w:t>,</w:t>
      </w:r>
      <w:r w:rsidR="00ED6060" w:rsidRPr="006D16EC">
        <w:rPr>
          <w:rFonts w:ascii="Arial" w:hAnsi="Arial" w:cs="Arial"/>
          <w:sz w:val="22"/>
          <w:szCs w:val="22"/>
        </w:rPr>
        <w:t xml:space="preserve"> </w:t>
      </w:r>
      <w:r w:rsidR="00AB637C" w:rsidRPr="006D16EC">
        <w:rPr>
          <w:rFonts w:ascii="Arial" w:hAnsi="Arial" w:cs="Arial"/>
          <w:sz w:val="22"/>
          <w:szCs w:val="22"/>
        </w:rPr>
        <w:t xml:space="preserve">assess performance via a formal critique process </w:t>
      </w:r>
      <w:r w:rsidR="00A91384" w:rsidRPr="006D16EC">
        <w:rPr>
          <w:rFonts w:ascii="Arial" w:hAnsi="Arial" w:cs="Arial"/>
          <w:sz w:val="22"/>
          <w:szCs w:val="22"/>
        </w:rPr>
        <w:t>and</w:t>
      </w:r>
      <w:r w:rsidR="00AB637C" w:rsidRPr="006D16EC">
        <w:rPr>
          <w:rFonts w:ascii="Arial" w:hAnsi="Arial" w:cs="Arial"/>
          <w:sz w:val="22"/>
          <w:szCs w:val="22"/>
        </w:rPr>
        <w:t xml:space="preserve"> identify and correct weaknesses</w:t>
      </w:r>
      <w:r w:rsidRPr="006D16EC">
        <w:rPr>
          <w:rFonts w:ascii="Arial" w:hAnsi="Arial" w:cs="Arial"/>
          <w:sz w:val="22"/>
          <w:szCs w:val="22"/>
        </w:rPr>
        <w:t xml:space="preserve">.  Emphasis should be placed on licensee assessment of </w:t>
      </w:r>
      <w:r w:rsidR="00FA7168" w:rsidRPr="006D16EC">
        <w:rPr>
          <w:rFonts w:ascii="Arial" w:hAnsi="Arial" w:cs="Arial"/>
          <w:sz w:val="22"/>
          <w:szCs w:val="22"/>
        </w:rPr>
        <w:t>c</w:t>
      </w:r>
      <w:r w:rsidRPr="006D16EC">
        <w:rPr>
          <w:rFonts w:ascii="Arial" w:hAnsi="Arial" w:cs="Arial"/>
          <w:sz w:val="22"/>
          <w:szCs w:val="22"/>
        </w:rPr>
        <w:t>lassification, notification</w:t>
      </w:r>
      <w:r w:rsidR="00AB637C" w:rsidRPr="006D16EC">
        <w:rPr>
          <w:rFonts w:ascii="Arial" w:hAnsi="Arial" w:cs="Arial"/>
          <w:sz w:val="22"/>
          <w:szCs w:val="22"/>
        </w:rPr>
        <w:t>,</w:t>
      </w:r>
      <w:r w:rsidRPr="006D16EC">
        <w:rPr>
          <w:rFonts w:ascii="Arial" w:hAnsi="Arial" w:cs="Arial"/>
          <w:sz w:val="22"/>
          <w:szCs w:val="22"/>
        </w:rPr>
        <w:t xml:space="preserve"> PAR development</w:t>
      </w:r>
      <w:r w:rsidR="00D07D33" w:rsidRPr="006D16EC">
        <w:rPr>
          <w:rFonts w:ascii="Arial" w:hAnsi="Arial" w:cs="Arial"/>
          <w:sz w:val="22"/>
          <w:szCs w:val="22"/>
        </w:rPr>
        <w:t>,</w:t>
      </w:r>
      <w:r w:rsidRPr="006D16EC">
        <w:rPr>
          <w:rFonts w:ascii="Arial" w:hAnsi="Arial" w:cs="Arial"/>
          <w:sz w:val="22"/>
          <w:szCs w:val="22"/>
        </w:rPr>
        <w:t xml:space="preserve"> </w:t>
      </w:r>
      <w:r w:rsidR="00AB637C" w:rsidRPr="006D16EC">
        <w:rPr>
          <w:rFonts w:ascii="Arial" w:hAnsi="Arial" w:cs="Arial"/>
          <w:sz w:val="22"/>
          <w:szCs w:val="22"/>
        </w:rPr>
        <w:t xml:space="preserve">dose assessment </w:t>
      </w:r>
      <w:r w:rsidRPr="006D16EC">
        <w:rPr>
          <w:rFonts w:ascii="Arial" w:hAnsi="Arial" w:cs="Arial"/>
          <w:sz w:val="22"/>
          <w:szCs w:val="22"/>
        </w:rPr>
        <w:t>activities</w:t>
      </w:r>
      <w:r w:rsidR="00D07D33" w:rsidRPr="006D16EC">
        <w:rPr>
          <w:rFonts w:ascii="Arial" w:hAnsi="Arial" w:cs="Arial"/>
          <w:sz w:val="22"/>
          <w:szCs w:val="22"/>
        </w:rPr>
        <w:t>,</w:t>
      </w:r>
      <w:r w:rsidRPr="006D16EC">
        <w:rPr>
          <w:rFonts w:ascii="Arial" w:hAnsi="Arial" w:cs="Arial"/>
          <w:sz w:val="22"/>
          <w:szCs w:val="22"/>
        </w:rPr>
        <w:t xml:space="preserve"> </w:t>
      </w:r>
      <w:r w:rsidR="00D07D33" w:rsidRPr="006D16EC">
        <w:rPr>
          <w:rFonts w:ascii="Arial" w:hAnsi="Arial" w:cs="Arial"/>
          <w:sz w:val="22"/>
          <w:szCs w:val="22"/>
        </w:rPr>
        <w:t xml:space="preserve">ability to adequately protect employees and emergency workers, and to coordinate with offsite officials located at the Incident Command Post </w:t>
      </w:r>
      <w:r w:rsidR="00ED6060" w:rsidRPr="006D16EC">
        <w:rPr>
          <w:rFonts w:ascii="Arial" w:hAnsi="Arial" w:cs="Arial"/>
          <w:sz w:val="22"/>
          <w:szCs w:val="22"/>
        </w:rPr>
        <w:t xml:space="preserve">in </w:t>
      </w:r>
      <w:r w:rsidR="00A91384" w:rsidRPr="006D16EC">
        <w:rPr>
          <w:rFonts w:ascii="Arial" w:hAnsi="Arial" w:cs="Arial"/>
          <w:sz w:val="22"/>
          <w:szCs w:val="22"/>
        </w:rPr>
        <w:t>the</w:t>
      </w:r>
      <w:r w:rsidR="00ED6060" w:rsidRPr="006D16EC">
        <w:rPr>
          <w:rFonts w:ascii="Arial" w:hAnsi="Arial" w:cs="Arial"/>
          <w:sz w:val="22"/>
          <w:szCs w:val="22"/>
        </w:rPr>
        <w:t xml:space="preserve"> HA event environment</w:t>
      </w:r>
      <w:r w:rsidR="00441CF0" w:rsidRPr="006D16EC">
        <w:rPr>
          <w:rFonts w:ascii="Arial" w:hAnsi="Arial" w:cs="Arial"/>
          <w:sz w:val="22"/>
          <w:szCs w:val="22"/>
        </w:rPr>
        <w:t xml:space="preserve">.  </w:t>
      </w:r>
      <w:r w:rsidR="00ED6060" w:rsidRPr="006D16EC">
        <w:rPr>
          <w:rFonts w:ascii="Arial" w:hAnsi="Arial" w:cs="Arial"/>
          <w:sz w:val="22"/>
          <w:szCs w:val="22"/>
        </w:rPr>
        <w:t>I</w:t>
      </w:r>
      <w:r w:rsidRPr="006D16EC">
        <w:rPr>
          <w:rFonts w:ascii="Arial" w:hAnsi="Arial" w:cs="Arial"/>
          <w:sz w:val="22"/>
          <w:szCs w:val="22"/>
        </w:rPr>
        <w:t>nspectors should evaluate as many other aspects of performance and the critique as resources allow.</w:t>
      </w:r>
      <w:r w:rsidR="006162A9" w:rsidRPr="006D16EC">
        <w:rPr>
          <w:rFonts w:ascii="Arial" w:hAnsi="Arial" w:cs="Arial"/>
          <w:sz w:val="22"/>
          <w:szCs w:val="22"/>
        </w:rPr>
        <w:t xml:space="preserve">  The following section provides methods and examples of how the </w:t>
      </w:r>
      <w:r w:rsidR="009C0E36" w:rsidRPr="006D16EC">
        <w:rPr>
          <w:rFonts w:ascii="Arial" w:hAnsi="Arial" w:cs="Arial"/>
          <w:sz w:val="22"/>
          <w:szCs w:val="22"/>
        </w:rPr>
        <w:t>inspection requirements</w:t>
      </w:r>
      <w:r w:rsidR="006162A9" w:rsidRPr="006D16EC">
        <w:rPr>
          <w:rFonts w:ascii="Arial" w:hAnsi="Arial" w:cs="Arial"/>
          <w:sz w:val="22"/>
          <w:szCs w:val="22"/>
        </w:rPr>
        <w:t xml:space="preserve"> of this procedure could be completed.  </w:t>
      </w:r>
      <w:r w:rsidR="00752A2D" w:rsidRPr="006D16EC">
        <w:rPr>
          <w:rFonts w:ascii="Arial" w:hAnsi="Arial" w:cs="Arial"/>
          <w:sz w:val="22"/>
          <w:szCs w:val="22"/>
        </w:rPr>
        <w:t xml:space="preserve">Use of the following guidance is at the discretion of the inspector. </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18D1" w:rsidRPr="007357DC" w:rsidRDefault="008A18D1" w:rsidP="007357DC">
      <w:pPr>
        <w:pStyle w:val="ListParagraph"/>
        <w:numPr>
          <w:ilvl w:val="1"/>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7" w:hanging="547"/>
        <w:jc w:val="both"/>
        <w:rPr>
          <w:rFonts w:ascii="Arial" w:hAnsi="Arial" w:cs="Arial"/>
          <w:sz w:val="22"/>
          <w:szCs w:val="22"/>
        </w:rPr>
      </w:pPr>
      <w:r w:rsidRPr="007357DC">
        <w:rPr>
          <w:rFonts w:ascii="Arial" w:hAnsi="Arial" w:cs="Arial"/>
          <w:sz w:val="22"/>
          <w:szCs w:val="22"/>
          <w:u w:val="single"/>
        </w:rPr>
        <w:t>Prepare for the Biennial Exercise Inspection.</w:t>
      </w:r>
    </w:p>
    <w:p w:rsidR="007357DC" w:rsidRDefault="007357DC" w:rsidP="007357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357DC" w:rsidRDefault="007357DC" w:rsidP="007357DC">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Pr>
          <w:rFonts w:ascii="Arial" w:hAnsi="Arial" w:cs="Arial"/>
          <w:sz w:val="22"/>
          <w:szCs w:val="22"/>
        </w:rPr>
        <w:t xml:space="preserve"> </w:t>
      </w:r>
      <w:r w:rsidR="008A18D1" w:rsidRPr="007357DC">
        <w:rPr>
          <w:rFonts w:ascii="Arial" w:hAnsi="Arial" w:cs="Arial"/>
          <w:sz w:val="22"/>
          <w:szCs w:val="22"/>
        </w:rPr>
        <w:t>The licensee is required to submit its biennial exercise scenario for prior NRC review and verification.  A review of the submitted scenario is performed under Attachment 71114.0</w:t>
      </w:r>
      <w:r w:rsidR="00E958B5" w:rsidRPr="007357DC">
        <w:rPr>
          <w:rFonts w:ascii="Arial" w:hAnsi="Arial" w:cs="Arial"/>
          <w:sz w:val="22"/>
          <w:szCs w:val="22"/>
        </w:rPr>
        <w:t>8</w:t>
      </w:r>
      <w:r w:rsidR="008A18D1" w:rsidRPr="007357DC">
        <w:rPr>
          <w:rFonts w:ascii="Arial" w:hAnsi="Arial" w:cs="Arial"/>
          <w:sz w:val="22"/>
          <w:szCs w:val="22"/>
        </w:rPr>
        <w:t xml:space="preserve">, “Scenario Evaluation.”  </w:t>
      </w:r>
    </w:p>
    <w:p w:rsidR="007357DC" w:rsidRDefault="007357DC" w:rsidP="007357D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7357DC" w:rsidRDefault="007357DC" w:rsidP="007357DC">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Pr>
          <w:rFonts w:ascii="Arial" w:hAnsi="Arial" w:cs="Arial"/>
          <w:sz w:val="22"/>
          <w:szCs w:val="22"/>
        </w:rPr>
        <w:t>R</w:t>
      </w:r>
      <w:r w:rsidR="008A18D1" w:rsidRPr="007357DC">
        <w:rPr>
          <w:rFonts w:ascii="Arial" w:hAnsi="Arial" w:cs="Arial"/>
          <w:sz w:val="22"/>
          <w:szCs w:val="22"/>
        </w:rPr>
        <w:t xml:space="preserve">eview the scenario for a summary understanding.  </w:t>
      </w:r>
    </w:p>
    <w:p w:rsidR="007357DC" w:rsidRPr="007357DC" w:rsidRDefault="007357DC" w:rsidP="007357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7357DC" w:rsidRDefault="008A18D1" w:rsidP="007357DC">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7357DC">
        <w:rPr>
          <w:rFonts w:ascii="Arial" w:hAnsi="Arial" w:cs="Arial"/>
          <w:sz w:val="22"/>
          <w:szCs w:val="22"/>
        </w:rPr>
        <w:t>Ensure there is a consistent pre-exercise understanding of the expected decisions for DEP PI opportunities and extent of exercise demonstration/simulation between the inspection team and the licensee.</w:t>
      </w:r>
    </w:p>
    <w:p w:rsidR="007357DC" w:rsidRPr="007357DC" w:rsidRDefault="007357DC" w:rsidP="007357DC">
      <w:pPr>
        <w:pStyle w:val="ListParagraph"/>
        <w:ind w:left="807" w:hanging="533"/>
        <w:rPr>
          <w:rFonts w:ascii="Arial" w:hAnsi="Arial" w:cs="Arial"/>
          <w:sz w:val="22"/>
          <w:szCs w:val="22"/>
        </w:rPr>
      </w:pPr>
    </w:p>
    <w:p w:rsidR="007357DC" w:rsidRDefault="008A18D1" w:rsidP="007357DC">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7357DC">
        <w:rPr>
          <w:rFonts w:ascii="Arial" w:hAnsi="Arial" w:cs="Arial"/>
          <w:sz w:val="22"/>
          <w:szCs w:val="22"/>
        </w:rPr>
        <w:t xml:space="preserve">Develop a plan to deploy inspection resources in a manner to observe classification, notification, PAR development and dose assessment activities, a review DEP PI failures and adverse trends will help to inform what specific areas should be observed.  </w:t>
      </w:r>
    </w:p>
    <w:p w:rsidR="007357DC" w:rsidRPr="007357DC" w:rsidRDefault="007357DC" w:rsidP="007357DC">
      <w:pPr>
        <w:pStyle w:val="ListParagraph"/>
        <w:ind w:left="807" w:hanging="533"/>
        <w:rPr>
          <w:rFonts w:ascii="Arial" w:hAnsi="Arial" w:cs="Arial"/>
          <w:sz w:val="22"/>
          <w:szCs w:val="22"/>
        </w:rPr>
      </w:pPr>
    </w:p>
    <w:p w:rsidR="007357DC" w:rsidRDefault="008A18D1" w:rsidP="007357DC">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7357DC">
        <w:rPr>
          <w:rFonts w:ascii="Arial" w:hAnsi="Arial" w:cs="Arial"/>
          <w:sz w:val="22"/>
          <w:szCs w:val="22"/>
        </w:rPr>
        <w:lastRenderedPageBreak/>
        <w:t xml:space="preserve">Consider the prioritization guidance provided in </w:t>
      </w:r>
      <w:r w:rsidR="00F86486" w:rsidRPr="007357DC">
        <w:rPr>
          <w:rFonts w:ascii="Arial" w:hAnsi="Arial" w:cs="Arial"/>
          <w:sz w:val="22"/>
          <w:szCs w:val="22"/>
        </w:rPr>
        <w:t xml:space="preserve">Attachment </w:t>
      </w:r>
      <w:r w:rsidR="00E572EA" w:rsidRPr="007357DC">
        <w:rPr>
          <w:rFonts w:ascii="Arial" w:hAnsi="Arial" w:cs="Arial"/>
          <w:sz w:val="22"/>
          <w:szCs w:val="22"/>
        </w:rPr>
        <w:t>1</w:t>
      </w:r>
      <w:r w:rsidRPr="007357DC">
        <w:rPr>
          <w:rFonts w:ascii="Arial" w:hAnsi="Arial" w:cs="Arial"/>
          <w:sz w:val="22"/>
          <w:szCs w:val="22"/>
        </w:rPr>
        <w:t xml:space="preserve"> “Prioritization of Additional Areas for Inspection,” to develop a plan to deploy inspection resources to observe other activities as practical.  Selection of other areas for inspection should be based on resource availability, past history, efforts to correct weaknesses and/or logistical limitations.</w:t>
      </w:r>
    </w:p>
    <w:p w:rsidR="007357DC" w:rsidRPr="007357DC" w:rsidRDefault="007357DC" w:rsidP="007357DC">
      <w:pPr>
        <w:pStyle w:val="ListParagraph"/>
        <w:ind w:left="807" w:hanging="533"/>
        <w:rPr>
          <w:rFonts w:ascii="Arial" w:hAnsi="Arial" w:cs="Arial"/>
          <w:sz w:val="22"/>
          <w:szCs w:val="22"/>
        </w:rPr>
      </w:pPr>
    </w:p>
    <w:p w:rsidR="007357DC" w:rsidRDefault="008A18D1" w:rsidP="007357DC">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7357DC">
        <w:rPr>
          <w:rFonts w:ascii="Arial" w:hAnsi="Arial" w:cs="Arial"/>
          <w:sz w:val="22"/>
          <w:szCs w:val="22"/>
        </w:rPr>
        <w:t>Review the Emergency Plan and Emergency Plan Implementing Procedures (EPIPs) that provide instructions for HA event environment classification, notification, PAR development and dose assessment activities, and other functional areas relevant to the exercise</w:t>
      </w:r>
      <w:r w:rsidR="00441CF0" w:rsidRPr="007357DC">
        <w:rPr>
          <w:rFonts w:ascii="Arial" w:hAnsi="Arial" w:cs="Arial"/>
          <w:sz w:val="22"/>
          <w:szCs w:val="22"/>
        </w:rPr>
        <w:t xml:space="preserve">.  </w:t>
      </w:r>
      <w:r w:rsidRPr="007357DC">
        <w:rPr>
          <w:rFonts w:ascii="Arial" w:hAnsi="Arial" w:cs="Arial"/>
          <w:sz w:val="22"/>
          <w:szCs w:val="22"/>
        </w:rPr>
        <w:t>Develop an understanding of the criteria for timely and accurate completion of these activities based on EPIPs, the scenario, NSIR/DPR-ISG-01 §IV.H, “Interim Staff Guidance: Emergency Planning for Nuclear Power Plants,” and NEI 99-02, Regulatory Assessment Performance Indicator Guideline.”</w:t>
      </w:r>
      <w:r w:rsidR="004E7F8E" w:rsidRPr="007357DC">
        <w:rPr>
          <w:rFonts w:ascii="Arial" w:hAnsi="Arial" w:cs="Arial"/>
          <w:sz w:val="22"/>
          <w:szCs w:val="22"/>
        </w:rPr>
        <w:t xml:space="preserve">  </w:t>
      </w:r>
      <w:r w:rsidRPr="007357DC">
        <w:rPr>
          <w:rFonts w:ascii="Arial" w:hAnsi="Arial" w:cs="Arial"/>
          <w:sz w:val="22"/>
          <w:szCs w:val="22"/>
        </w:rPr>
        <w:t xml:space="preserve">Ensure that the Plan and EPIPs contain criteria concerning protective actions for non-essential onsite personnel, including evacuation for Site Area Emergencies and General Emergencies. </w:t>
      </w:r>
      <w:r w:rsidR="00EF6643" w:rsidRPr="007357DC">
        <w:rPr>
          <w:rFonts w:ascii="Arial" w:hAnsi="Arial" w:cs="Arial"/>
          <w:sz w:val="22"/>
          <w:szCs w:val="22"/>
        </w:rPr>
        <w:t>If the exercise scenario includes an aircraft attack review Fire Protection Triennial IP 71111.05T for additional guidance on expected licensee capabilities.</w:t>
      </w:r>
    </w:p>
    <w:p w:rsidR="007357DC" w:rsidRPr="007357DC" w:rsidRDefault="007357DC" w:rsidP="007357DC">
      <w:pPr>
        <w:pStyle w:val="ListParagraph"/>
        <w:ind w:left="807" w:hanging="533"/>
        <w:rPr>
          <w:rFonts w:ascii="Arial" w:hAnsi="Arial" w:cs="Arial"/>
          <w:sz w:val="22"/>
          <w:szCs w:val="22"/>
        </w:rPr>
      </w:pPr>
    </w:p>
    <w:p w:rsidR="007357DC" w:rsidRDefault="008A18D1" w:rsidP="00204247">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7357DC">
        <w:rPr>
          <w:rFonts w:ascii="Arial" w:hAnsi="Arial" w:cs="Arial"/>
          <w:sz w:val="22"/>
          <w:szCs w:val="22"/>
        </w:rPr>
        <w:t>Schedule a briefing of the inspection team by licensee personnel before the exercise to discuss exercise content/conduct and any late scenario revisions.  This is an opportunity to ask questions regarding the scenario, licensee expectations for judging timely and accurate DEP PI opportunities, logistics, mentor arrangements, shift changes, etc.</w:t>
      </w:r>
    </w:p>
    <w:p w:rsidR="007357DC" w:rsidRPr="007357DC" w:rsidRDefault="007357DC" w:rsidP="007357DC">
      <w:pPr>
        <w:pStyle w:val="ListParagraph"/>
        <w:ind w:left="807" w:hanging="533"/>
        <w:rPr>
          <w:rFonts w:ascii="Arial" w:hAnsi="Arial" w:cs="Arial"/>
          <w:sz w:val="22"/>
          <w:szCs w:val="22"/>
        </w:rPr>
      </w:pPr>
    </w:p>
    <w:p w:rsidR="008A18D1" w:rsidRPr="007357DC" w:rsidRDefault="008A18D1" w:rsidP="007357DC">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7357DC">
        <w:rPr>
          <w:rFonts w:ascii="Arial" w:hAnsi="Arial" w:cs="Arial"/>
          <w:sz w:val="22"/>
          <w:szCs w:val="22"/>
        </w:rPr>
        <w:t>Oversight of co-located licensees introduces unique inspection requirements</w:t>
      </w:r>
      <w:r w:rsidR="00441CF0" w:rsidRPr="007357DC">
        <w:rPr>
          <w:rFonts w:ascii="Arial" w:hAnsi="Arial" w:cs="Arial"/>
          <w:sz w:val="22"/>
          <w:szCs w:val="22"/>
        </w:rPr>
        <w:t xml:space="preserve">.  </w:t>
      </w:r>
      <w:r w:rsidRPr="007357DC">
        <w:rPr>
          <w:rFonts w:ascii="Arial" w:hAnsi="Arial" w:cs="Arial"/>
          <w:sz w:val="22"/>
          <w:szCs w:val="22"/>
        </w:rPr>
        <w:t>See Section 03.03 for additional details.</w:t>
      </w:r>
    </w:p>
    <w:p w:rsidR="008A18D1" w:rsidRPr="006D16EC" w:rsidRDefault="008A18D1" w:rsidP="007357DC">
      <w:pPr>
        <w:tabs>
          <w:tab w:val="left" w:pos="810"/>
        </w:tabs>
        <w:ind w:left="807" w:hanging="533"/>
        <w:jc w:val="both"/>
        <w:rPr>
          <w:rFonts w:ascii="Arial" w:hAnsi="Arial" w:cs="Arial"/>
          <w:sz w:val="22"/>
          <w:szCs w:val="22"/>
        </w:rPr>
      </w:pPr>
    </w:p>
    <w:p w:rsidR="00115ADC" w:rsidRPr="006D16EC" w:rsidRDefault="00AB637C"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03.02</w:t>
      </w:r>
      <w:r w:rsidRPr="006D16EC">
        <w:rPr>
          <w:rFonts w:ascii="Arial" w:hAnsi="Arial" w:cs="Arial"/>
          <w:sz w:val="22"/>
          <w:szCs w:val="22"/>
        </w:rPr>
        <w:tab/>
      </w:r>
      <w:r w:rsidR="00115ADC" w:rsidRPr="006D16EC">
        <w:rPr>
          <w:rFonts w:ascii="Arial" w:hAnsi="Arial" w:cs="Arial"/>
          <w:sz w:val="22"/>
          <w:szCs w:val="22"/>
        </w:rPr>
        <w:t xml:space="preserve">Review previously identified weaknesses and corrective actions from licensee drill/exercise </w:t>
      </w:r>
      <w:proofErr w:type="gramStart"/>
      <w:r w:rsidR="00115ADC" w:rsidRPr="006D16EC">
        <w:rPr>
          <w:rFonts w:ascii="Arial" w:hAnsi="Arial" w:cs="Arial"/>
          <w:sz w:val="22"/>
          <w:szCs w:val="22"/>
        </w:rPr>
        <w:t>critiques,</w:t>
      </w:r>
      <w:proofErr w:type="gramEnd"/>
      <w:r w:rsidR="00115ADC" w:rsidRPr="006D16EC">
        <w:rPr>
          <w:rFonts w:ascii="Arial" w:hAnsi="Arial" w:cs="Arial"/>
          <w:sz w:val="22"/>
          <w:szCs w:val="22"/>
        </w:rPr>
        <w:t xml:space="preserve"> QA audits, Drill and Exercise performance indicator, and NRC exercise inspection reports since the last biennial exercise</w:t>
      </w:r>
      <w:r w:rsidR="00441CF0" w:rsidRPr="006D16EC">
        <w:rPr>
          <w:rFonts w:ascii="Arial" w:hAnsi="Arial" w:cs="Arial"/>
          <w:sz w:val="22"/>
          <w:szCs w:val="22"/>
        </w:rPr>
        <w:t xml:space="preserve">.  </w:t>
      </w:r>
      <w:r w:rsidR="00115ADC" w:rsidRPr="006D16EC">
        <w:rPr>
          <w:rFonts w:ascii="Arial" w:hAnsi="Arial" w:cs="Arial"/>
          <w:sz w:val="22"/>
          <w:szCs w:val="22"/>
        </w:rPr>
        <w:t xml:space="preserve">Request </w:t>
      </w:r>
      <w:r w:rsidR="00D45484" w:rsidRPr="006D16EC">
        <w:rPr>
          <w:rFonts w:ascii="Arial" w:hAnsi="Arial" w:cs="Arial"/>
          <w:sz w:val="22"/>
          <w:szCs w:val="22"/>
        </w:rPr>
        <w:t xml:space="preserve">HAB event specific corrective action program </w:t>
      </w:r>
      <w:r w:rsidR="00115ADC" w:rsidRPr="006D16EC">
        <w:rPr>
          <w:rFonts w:ascii="Arial" w:hAnsi="Arial" w:cs="Arial"/>
          <w:sz w:val="22"/>
          <w:szCs w:val="22"/>
        </w:rPr>
        <w:t>issues from the last HAB event exercise (i.e. communication between the control room and the incident command post did not work consistently) for review and for potential use in identifying specific areas to observe</w:t>
      </w:r>
      <w:r w:rsidR="00275DEC" w:rsidRPr="006D16EC">
        <w:rPr>
          <w:rFonts w:ascii="Arial" w:hAnsi="Arial" w:cs="Arial"/>
          <w:sz w:val="22"/>
          <w:szCs w:val="22"/>
        </w:rPr>
        <w:t>.</w:t>
      </w:r>
      <w:r w:rsidR="009A4E27" w:rsidRPr="006D16EC">
        <w:rPr>
          <w:rFonts w:ascii="Arial" w:hAnsi="Arial" w:cs="Arial"/>
          <w:sz w:val="22"/>
          <w:szCs w:val="22"/>
        </w:rPr>
        <w:t xml:space="preserve">  </w:t>
      </w:r>
      <w:r w:rsidR="006D36EE" w:rsidRPr="006D16EC">
        <w:rPr>
          <w:rFonts w:ascii="Arial" w:hAnsi="Arial" w:cs="Arial"/>
          <w:sz w:val="22"/>
          <w:szCs w:val="22"/>
        </w:rPr>
        <w:t>If the exercise scenario includes a demonstration of, or the exercise inspection week includes an out of sequence event demonstrating, 10 CFR 50.54(hh</w:t>
      </w:r>
      <w:proofErr w:type="gramStart"/>
      <w:r w:rsidR="006D36EE" w:rsidRPr="006D16EC">
        <w:rPr>
          <w:rFonts w:ascii="Arial" w:hAnsi="Arial" w:cs="Arial"/>
          <w:sz w:val="22"/>
          <w:szCs w:val="22"/>
        </w:rPr>
        <w:t>)(</w:t>
      </w:r>
      <w:proofErr w:type="gramEnd"/>
      <w:r w:rsidR="006D36EE" w:rsidRPr="006D16EC">
        <w:rPr>
          <w:rFonts w:ascii="Arial" w:hAnsi="Arial" w:cs="Arial"/>
          <w:sz w:val="22"/>
          <w:szCs w:val="22"/>
        </w:rPr>
        <w:t xml:space="preserve">1) &amp; (2) strategies, these events, to the extent possible, should be observed and evaluated.  </w:t>
      </w:r>
      <w:r w:rsidR="00275DEC" w:rsidRPr="006D16EC">
        <w:rPr>
          <w:rFonts w:ascii="Arial" w:hAnsi="Arial" w:cs="Arial"/>
          <w:sz w:val="22"/>
          <w:szCs w:val="22"/>
        </w:rPr>
        <w:t xml:space="preserve">Identify </w:t>
      </w:r>
      <w:r w:rsidR="00115ADC" w:rsidRPr="006D16EC">
        <w:rPr>
          <w:rFonts w:ascii="Arial" w:hAnsi="Arial" w:cs="Arial"/>
          <w:sz w:val="22"/>
          <w:szCs w:val="22"/>
        </w:rPr>
        <w:t xml:space="preserve">trends, repeat items, individual DEP PI inputs below the quarterly reported value and items that could represent a failure to comply with a regulatory requirement.  Select a sample of ERO performance and equipment-related weaknesses resolved, for inspection during the biennial exercise.  Inspection resources should be allocated to the risk-significant areas first, but if there are important weaknesses in other areas, an attempt should be made to allocate resources in a manner that will allow inspection of those areas also.  Use the prioritization guidance provided in </w:t>
      </w:r>
      <w:r w:rsidR="00E958B5" w:rsidRPr="006D16EC">
        <w:rPr>
          <w:rFonts w:ascii="Arial" w:hAnsi="Arial" w:cs="Arial"/>
          <w:sz w:val="22"/>
          <w:szCs w:val="22"/>
        </w:rPr>
        <w:t xml:space="preserve">Attachment </w:t>
      </w:r>
      <w:r w:rsidR="00E572EA">
        <w:rPr>
          <w:rFonts w:ascii="Arial" w:hAnsi="Arial" w:cs="Arial"/>
          <w:sz w:val="22"/>
          <w:szCs w:val="22"/>
        </w:rPr>
        <w:t>1</w:t>
      </w:r>
      <w:r w:rsidR="00115ADC" w:rsidRPr="006D16EC">
        <w:rPr>
          <w:rFonts w:ascii="Arial" w:hAnsi="Arial" w:cs="Arial"/>
          <w:sz w:val="22"/>
          <w:szCs w:val="22"/>
        </w:rPr>
        <w:t xml:space="preserve"> “Prioritization of Additional Areas for Inspection,” to identify other areas for inspection.</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8101D" w:rsidRPr="006D16EC" w:rsidRDefault="0028101D" w:rsidP="007357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7" w:hanging="547"/>
        <w:jc w:val="both"/>
        <w:rPr>
          <w:rFonts w:ascii="Arial" w:hAnsi="Arial" w:cs="Arial"/>
          <w:sz w:val="22"/>
          <w:szCs w:val="22"/>
        </w:rPr>
      </w:pPr>
      <w:r w:rsidRPr="006D16EC">
        <w:rPr>
          <w:rFonts w:ascii="Arial" w:hAnsi="Arial" w:cs="Arial"/>
          <w:sz w:val="22"/>
          <w:szCs w:val="22"/>
        </w:rPr>
        <w:t>03.03</w:t>
      </w:r>
      <w:r w:rsidRPr="006D16EC">
        <w:rPr>
          <w:rFonts w:ascii="Arial" w:hAnsi="Arial" w:cs="Arial"/>
          <w:sz w:val="22"/>
          <w:szCs w:val="22"/>
        </w:rPr>
        <w:tab/>
      </w:r>
      <w:r w:rsidRPr="00F25E2F">
        <w:rPr>
          <w:rFonts w:ascii="Arial" w:hAnsi="Arial" w:cs="Arial"/>
          <w:sz w:val="22"/>
          <w:szCs w:val="22"/>
          <w:u w:val="single"/>
        </w:rPr>
        <w:t>Perform Independent Observations of Licensee Performance</w:t>
      </w:r>
      <w:r w:rsidR="00F25E2F">
        <w:rPr>
          <w:rFonts w:ascii="Arial" w:hAnsi="Arial" w:cs="Arial"/>
          <w:sz w:val="22"/>
          <w:szCs w:val="22"/>
          <w:u w:val="single"/>
        </w:rPr>
        <w:t>.</w:t>
      </w:r>
      <w:r w:rsidRPr="006D16EC">
        <w:rPr>
          <w:rFonts w:ascii="Arial" w:hAnsi="Arial" w:cs="Arial"/>
          <w:sz w:val="22"/>
          <w:szCs w:val="22"/>
        </w:rPr>
        <w:t xml:space="preserve"> </w:t>
      </w:r>
    </w:p>
    <w:p w:rsidR="00F5378A" w:rsidRPr="006D16EC" w:rsidRDefault="00F5378A"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5378A" w:rsidRPr="006D16EC" w:rsidRDefault="00F5378A" w:rsidP="007357DC">
      <w:pPr>
        <w:pStyle w:val="ListParagraph"/>
        <w:numPr>
          <w:ilvl w:val="0"/>
          <w:numId w:val="36"/>
        </w:num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7" w:hanging="533"/>
        <w:jc w:val="both"/>
        <w:rPr>
          <w:rFonts w:ascii="Arial" w:hAnsi="Arial" w:cs="Arial"/>
          <w:sz w:val="22"/>
          <w:szCs w:val="22"/>
        </w:rPr>
      </w:pPr>
      <w:r w:rsidRPr="006D16EC">
        <w:rPr>
          <w:rFonts w:ascii="Arial" w:hAnsi="Arial" w:cs="Arial"/>
          <w:sz w:val="22"/>
          <w:szCs w:val="22"/>
        </w:rPr>
        <w:t>Perform an evaluation of the licensee’s planned range of protective actions to protect onsite personnel during a hostile action and the procedural guidance for onsite protective action decision making.</w:t>
      </w:r>
      <w:r w:rsidR="007135C5" w:rsidRPr="006D16EC">
        <w:rPr>
          <w:rFonts w:ascii="Arial" w:hAnsi="Arial" w:cs="Arial"/>
          <w:sz w:val="22"/>
          <w:szCs w:val="22"/>
        </w:rPr>
        <w:t xml:space="preserve"> </w:t>
      </w:r>
      <w:r w:rsidRPr="006D16EC">
        <w:rPr>
          <w:rFonts w:ascii="Arial" w:hAnsi="Arial" w:cs="Arial"/>
          <w:sz w:val="22"/>
          <w:szCs w:val="22"/>
        </w:rPr>
        <w:t xml:space="preserve"> The review should include the following elements:</w:t>
      </w:r>
    </w:p>
    <w:p w:rsidR="00F5378A" w:rsidRPr="006D16EC" w:rsidRDefault="00F5378A"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rFonts w:ascii="Arial" w:hAnsi="Arial" w:cs="Arial"/>
          <w:sz w:val="22"/>
          <w:szCs w:val="22"/>
        </w:rPr>
      </w:pPr>
    </w:p>
    <w:p w:rsidR="003149D0" w:rsidRPr="006D16EC" w:rsidRDefault="00F5378A" w:rsidP="007357DC">
      <w:pPr>
        <w:pStyle w:val="ListParagraph"/>
        <w:numPr>
          <w:ilvl w:val="0"/>
          <w:numId w:val="3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080"/>
        <w:jc w:val="both"/>
        <w:rPr>
          <w:rFonts w:ascii="Arial" w:hAnsi="Arial" w:cs="Arial"/>
          <w:sz w:val="22"/>
          <w:szCs w:val="22"/>
        </w:rPr>
      </w:pPr>
      <w:r w:rsidRPr="006D16EC">
        <w:rPr>
          <w:rFonts w:ascii="Arial" w:hAnsi="Arial" w:cs="Arial"/>
          <w:sz w:val="22"/>
          <w:szCs w:val="22"/>
        </w:rPr>
        <w:t xml:space="preserve">Do onsite protective actions clearly distinguish between actions taken for a credible threat versus active hostile action?  </w:t>
      </w:r>
    </w:p>
    <w:p w:rsidR="003149D0" w:rsidRPr="006D16EC" w:rsidRDefault="003149D0" w:rsidP="006D16E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965"/>
        <w:jc w:val="both"/>
        <w:rPr>
          <w:rFonts w:ascii="Arial" w:hAnsi="Arial" w:cs="Arial"/>
          <w:sz w:val="22"/>
          <w:szCs w:val="22"/>
        </w:rPr>
      </w:pPr>
    </w:p>
    <w:p w:rsidR="00F5378A" w:rsidRPr="006D16EC" w:rsidRDefault="00F5378A" w:rsidP="007357DC">
      <w:pPr>
        <w:pStyle w:val="ListParagraph"/>
        <w:numPr>
          <w:ilvl w:val="0"/>
          <w:numId w:val="3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080"/>
        <w:jc w:val="both"/>
        <w:rPr>
          <w:rFonts w:ascii="Arial" w:hAnsi="Arial" w:cs="Arial"/>
          <w:sz w:val="22"/>
          <w:szCs w:val="22"/>
        </w:rPr>
      </w:pPr>
      <w:r w:rsidRPr="006D16EC">
        <w:rPr>
          <w:rFonts w:ascii="Arial" w:hAnsi="Arial" w:cs="Arial"/>
          <w:sz w:val="22"/>
          <w:szCs w:val="22"/>
        </w:rPr>
        <w:t xml:space="preserve">Does the licensee have a decision making tool (e.g., procedure, logic charts, etc.) to aid the shift manager in rapidly determining the optimum protective action for onsite personnel during a hostile action?  </w:t>
      </w:r>
    </w:p>
    <w:p w:rsidR="00F5378A" w:rsidRPr="006D16EC" w:rsidRDefault="00F5378A" w:rsidP="007357D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080"/>
        <w:jc w:val="both"/>
        <w:rPr>
          <w:rFonts w:ascii="Arial" w:hAnsi="Arial" w:cs="Arial"/>
          <w:sz w:val="22"/>
          <w:szCs w:val="22"/>
        </w:rPr>
      </w:pPr>
    </w:p>
    <w:p w:rsidR="00F5378A" w:rsidRPr="006D16EC" w:rsidRDefault="00F5378A" w:rsidP="007357DC">
      <w:pPr>
        <w:pStyle w:val="ListParagraph"/>
        <w:numPr>
          <w:ilvl w:val="0"/>
          <w:numId w:val="3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080"/>
        <w:jc w:val="both"/>
        <w:rPr>
          <w:rFonts w:ascii="Arial" w:hAnsi="Arial" w:cs="Arial"/>
          <w:sz w:val="22"/>
          <w:szCs w:val="22"/>
        </w:rPr>
      </w:pPr>
      <w:r w:rsidRPr="006D16EC">
        <w:rPr>
          <w:rFonts w:ascii="Arial" w:hAnsi="Arial" w:cs="Arial"/>
          <w:sz w:val="22"/>
          <w:szCs w:val="22"/>
        </w:rPr>
        <w:t>Does the range of protective actions include provisions for the following:</w:t>
      </w:r>
    </w:p>
    <w:p w:rsidR="00F5378A" w:rsidRPr="006D16EC" w:rsidRDefault="00F5378A"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rFonts w:ascii="Arial" w:hAnsi="Arial" w:cs="Arial"/>
          <w:sz w:val="22"/>
          <w:szCs w:val="22"/>
        </w:rPr>
      </w:pPr>
    </w:p>
    <w:p w:rsidR="00F5378A" w:rsidRPr="006D16EC" w:rsidRDefault="00F5378A" w:rsidP="007357DC">
      <w:pPr>
        <w:pStyle w:val="ListParagraph"/>
        <w:numPr>
          <w:ilvl w:val="0"/>
          <w:numId w:val="3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620" w:hanging="540"/>
        <w:jc w:val="both"/>
        <w:rPr>
          <w:rFonts w:ascii="Arial" w:hAnsi="Arial" w:cs="Arial"/>
          <w:sz w:val="22"/>
          <w:szCs w:val="22"/>
        </w:rPr>
      </w:pPr>
      <w:r w:rsidRPr="006D16EC">
        <w:rPr>
          <w:rFonts w:ascii="Arial" w:hAnsi="Arial" w:cs="Arial"/>
          <w:sz w:val="22"/>
          <w:szCs w:val="22"/>
        </w:rPr>
        <w:t>Evacuation of onsite personnel from target buildings?</w:t>
      </w:r>
    </w:p>
    <w:p w:rsidR="00F5378A" w:rsidRPr="006D16EC" w:rsidRDefault="00F5378A" w:rsidP="007357DC">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620" w:hanging="540"/>
        <w:jc w:val="both"/>
        <w:rPr>
          <w:rFonts w:ascii="Arial" w:hAnsi="Arial" w:cs="Arial"/>
          <w:sz w:val="22"/>
          <w:szCs w:val="22"/>
        </w:rPr>
      </w:pPr>
    </w:p>
    <w:p w:rsidR="00F5378A" w:rsidRPr="006D16EC" w:rsidRDefault="00F5378A" w:rsidP="007357DC">
      <w:pPr>
        <w:pStyle w:val="ListParagraph"/>
        <w:numPr>
          <w:ilvl w:val="0"/>
          <w:numId w:val="3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620" w:hanging="540"/>
        <w:jc w:val="both"/>
        <w:rPr>
          <w:rFonts w:ascii="Arial" w:hAnsi="Arial" w:cs="Arial"/>
          <w:sz w:val="22"/>
          <w:szCs w:val="22"/>
        </w:rPr>
      </w:pPr>
      <w:r w:rsidRPr="006D16EC">
        <w:rPr>
          <w:rFonts w:ascii="Arial" w:hAnsi="Arial" w:cs="Arial"/>
          <w:sz w:val="22"/>
          <w:szCs w:val="22"/>
        </w:rPr>
        <w:t>Site evacuation by opening security gates while continuing to defend the gates?</w:t>
      </w:r>
    </w:p>
    <w:p w:rsidR="00F5378A" w:rsidRPr="006D16EC" w:rsidRDefault="00F5378A" w:rsidP="007357DC">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620" w:hanging="540"/>
        <w:jc w:val="both"/>
        <w:rPr>
          <w:rFonts w:ascii="Arial" w:hAnsi="Arial" w:cs="Arial"/>
          <w:sz w:val="22"/>
          <w:szCs w:val="22"/>
        </w:rPr>
      </w:pPr>
    </w:p>
    <w:p w:rsidR="00F5378A" w:rsidRPr="006D16EC" w:rsidRDefault="00F5378A" w:rsidP="007357DC">
      <w:pPr>
        <w:pStyle w:val="ListParagraph"/>
        <w:numPr>
          <w:ilvl w:val="0"/>
          <w:numId w:val="3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620" w:hanging="540"/>
        <w:jc w:val="both"/>
        <w:rPr>
          <w:rFonts w:ascii="Arial" w:hAnsi="Arial" w:cs="Arial"/>
          <w:sz w:val="22"/>
          <w:szCs w:val="22"/>
        </w:rPr>
      </w:pPr>
      <w:r w:rsidRPr="006D16EC">
        <w:rPr>
          <w:rFonts w:ascii="Arial" w:hAnsi="Arial" w:cs="Arial"/>
          <w:sz w:val="22"/>
          <w:szCs w:val="22"/>
        </w:rPr>
        <w:t>Dispersal of licensed operators?</w:t>
      </w:r>
    </w:p>
    <w:p w:rsidR="00F5378A" w:rsidRPr="006D16EC" w:rsidRDefault="00F5378A" w:rsidP="007357DC">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620" w:hanging="540"/>
        <w:jc w:val="both"/>
        <w:rPr>
          <w:rFonts w:ascii="Arial" w:hAnsi="Arial" w:cs="Arial"/>
          <w:sz w:val="22"/>
          <w:szCs w:val="22"/>
        </w:rPr>
      </w:pPr>
    </w:p>
    <w:p w:rsidR="00F5378A" w:rsidRPr="006D16EC" w:rsidRDefault="00F5378A" w:rsidP="007357DC">
      <w:pPr>
        <w:pStyle w:val="ListParagraph"/>
        <w:numPr>
          <w:ilvl w:val="0"/>
          <w:numId w:val="3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620" w:hanging="540"/>
        <w:jc w:val="both"/>
        <w:rPr>
          <w:rFonts w:ascii="Arial" w:hAnsi="Arial" w:cs="Arial"/>
          <w:sz w:val="22"/>
          <w:szCs w:val="22"/>
        </w:rPr>
      </w:pPr>
      <w:r w:rsidRPr="006D16EC">
        <w:rPr>
          <w:rFonts w:ascii="Arial" w:hAnsi="Arial" w:cs="Arial"/>
          <w:sz w:val="22"/>
          <w:szCs w:val="22"/>
        </w:rPr>
        <w:t>Sheltering of personnel in structures away from potential site targets?</w:t>
      </w:r>
    </w:p>
    <w:p w:rsidR="00F5378A" w:rsidRPr="006D16EC" w:rsidRDefault="00F5378A" w:rsidP="007357DC">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620" w:hanging="540"/>
        <w:jc w:val="both"/>
        <w:rPr>
          <w:rFonts w:ascii="Arial" w:hAnsi="Arial" w:cs="Arial"/>
          <w:sz w:val="22"/>
          <w:szCs w:val="22"/>
        </w:rPr>
      </w:pPr>
    </w:p>
    <w:p w:rsidR="00F5378A" w:rsidRPr="006D16EC" w:rsidRDefault="00F5378A" w:rsidP="007357DC">
      <w:pPr>
        <w:pStyle w:val="ListParagraph"/>
        <w:numPr>
          <w:ilvl w:val="0"/>
          <w:numId w:val="3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620" w:hanging="540"/>
        <w:jc w:val="both"/>
        <w:rPr>
          <w:rFonts w:ascii="Arial" w:hAnsi="Arial" w:cs="Arial"/>
          <w:sz w:val="22"/>
          <w:szCs w:val="22"/>
        </w:rPr>
      </w:pPr>
      <w:r w:rsidRPr="006D16EC">
        <w:rPr>
          <w:rFonts w:ascii="Arial" w:hAnsi="Arial" w:cs="Arial"/>
          <w:sz w:val="22"/>
          <w:szCs w:val="22"/>
        </w:rPr>
        <w:t>Arrangements for accounting for personnel after the attack?</w:t>
      </w:r>
    </w:p>
    <w:p w:rsidR="001614D5" w:rsidRPr="006D16EC" w:rsidRDefault="001614D5" w:rsidP="007357DC">
      <w:pPr>
        <w:pStyle w:val="ListParagraph"/>
        <w:ind w:hanging="540"/>
        <w:jc w:val="both"/>
        <w:rPr>
          <w:rFonts w:ascii="Arial" w:hAnsi="Arial" w:cs="Arial"/>
          <w:sz w:val="22"/>
          <w:szCs w:val="22"/>
        </w:rPr>
      </w:pPr>
    </w:p>
    <w:p w:rsidR="001614D5" w:rsidRPr="006D16EC" w:rsidRDefault="003149D0" w:rsidP="007357DC">
      <w:pPr>
        <w:pStyle w:val="ListParagraph"/>
        <w:numPr>
          <w:ilvl w:val="0"/>
          <w:numId w:val="35"/>
        </w:numPr>
        <w:tabs>
          <w:tab w:val="left" w:pos="27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620" w:hanging="540"/>
        <w:jc w:val="both"/>
        <w:rPr>
          <w:rFonts w:ascii="Arial" w:hAnsi="Arial" w:cs="Arial"/>
          <w:sz w:val="22"/>
          <w:szCs w:val="22"/>
        </w:rPr>
      </w:pPr>
      <w:r w:rsidRPr="006D16EC">
        <w:rPr>
          <w:rFonts w:ascii="Arial" w:hAnsi="Arial" w:cs="Arial"/>
          <w:sz w:val="22"/>
          <w:szCs w:val="22"/>
        </w:rPr>
        <w:t>Is</w:t>
      </w:r>
      <w:r w:rsidR="001614D5" w:rsidRPr="006D16EC">
        <w:rPr>
          <w:rFonts w:ascii="Arial" w:hAnsi="Arial" w:cs="Arial"/>
          <w:sz w:val="22"/>
          <w:szCs w:val="22"/>
        </w:rPr>
        <w:t xml:space="preserve"> specific equipment, material, buildings or areas, readily available and in adequate quantity and condition to support the expected usage.</w:t>
      </w:r>
    </w:p>
    <w:p w:rsidR="001614D5" w:rsidRPr="006D16EC" w:rsidRDefault="001614D5" w:rsidP="007357DC">
      <w:pPr>
        <w:tabs>
          <w:tab w:val="left" w:pos="27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620" w:hanging="540"/>
        <w:jc w:val="both"/>
        <w:rPr>
          <w:rFonts w:ascii="Arial" w:hAnsi="Arial" w:cs="Arial"/>
          <w:sz w:val="22"/>
          <w:szCs w:val="22"/>
        </w:rPr>
      </w:pPr>
    </w:p>
    <w:p w:rsidR="001614D5" w:rsidRPr="006D16EC" w:rsidRDefault="001614D5" w:rsidP="007357DC">
      <w:pPr>
        <w:pStyle w:val="ListParagraph"/>
        <w:numPr>
          <w:ilvl w:val="0"/>
          <w:numId w:val="35"/>
        </w:numPr>
        <w:tabs>
          <w:tab w:val="left" w:pos="27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620" w:hanging="540"/>
        <w:jc w:val="both"/>
        <w:rPr>
          <w:rFonts w:ascii="Arial" w:hAnsi="Arial" w:cs="Arial"/>
          <w:sz w:val="22"/>
          <w:szCs w:val="22"/>
        </w:rPr>
      </w:pPr>
      <w:r w:rsidRPr="006D16EC">
        <w:rPr>
          <w:rFonts w:ascii="Arial" w:hAnsi="Arial" w:cs="Arial"/>
          <w:sz w:val="22"/>
          <w:szCs w:val="22"/>
        </w:rPr>
        <w:t xml:space="preserve">Is access to shelter structures readily available 24/7? </w:t>
      </w:r>
    </w:p>
    <w:p w:rsidR="0028101D" w:rsidRPr="006D16EC" w:rsidRDefault="0028101D" w:rsidP="006D16EC">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620"/>
        <w:jc w:val="both"/>
        <w:rPr>
          <w:rFonts w:ascii="Arial" w:hAnsi="Arial" w:cs="Arial"/>
          <w:sz w:val="22"/>
          <w:szCs w:val="22"/>
        </w:rPr>
      </w:pPr>
    </w:p>
    <w:p w:rsidR="005A3C9A" w:rsidRPr="006D16EC" w:rsidRDefault="00626F40" w:rsidP="007357DC">
      <w:pPr>
        <w:pStyle w:val="ListParagraph"/>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7" w:hanging="533"/>
        <w:jc w:val="both"/>
        <w:rPr>
          <w:rFonts w:ascii="Arial" w:hAnsi="Arial" w:cs="Arial"/>
          <w:sz w:val="22"/>
          <w:szCs w:val="22"/>
        </w:rPr>
      </w:pPr>
      <w:r>
        <w:rPr>
          <w:rFonts w:ascii="Arial" w:hAnsi="Arial" w:cs="Arial"/>
          <w:sz w:val="22"/>
          <w:szCs w:val="22"/>
        </w:rPr>
        <w:tab/>
      </w:r>
      <w:r w:rsidR="005A3C9A" w:rsidRPr="006D16EC">
        <w:rPr>
          <w:rFonts w:ascii="Arial" w:hAnsi="Arial" w:cs="Arial"/>
          <w:sz w:val="22"/>
          <w:szCs w:val="22"/>
        </w:rPr>
        <w:t>Observe licensee performance in classification, notification, PAR development, dose assessment activities</w:t>
      </w:r>
      <w:r w:rsidR="00FA1691" w:rsidRPr="006D16EC">
        <w:rPr>
          <w:rFonts w:ascii="Arial" w:hAnsi="Arial" w:cs="Arial"/>
          <w:sz w:val="22"/>
          <w:szCs w:val="22"/>
        </w:rPr>
        <w:t>, prompt dispatch of liaisons knowledgeable of plant operations, radiation protection, and security aspects to the ICP</w:t>
      </w:r>
      <w:r w:rsidR="005A3C9A" w:rsidRPr="006D16EC">
        <w:rPr>
          <w:rFonts w:ascii="Arial" w:hAnsi="Arial" w:cs="Arial"/>
          <w:sz w:val="22"/>
          <w:szCs w:val="22"/>
        </w:rPr>
        <w:t xml:space="preserve"> and the other areas selected.  Identify apparent performance </w:t>
      </w:r>
      <w:r w:rsidR="00096AD6" w:rsidRPr="006D16EC">
        <w:rPr>
          <w:rFonts w:ascii="Arial" w:hAnsi="Arial" w:cs="Arial"/>
          <w:sz w:val="22"/>
          <w:szCs w:val="22"/>
        </w:rPr>
        <w:t>weakness (</w:t>
      </w:r>
      <w:r w:rsidR="005A3C9A" w:rsidRPr="006D16EC">
        <w:rPr>
          <w:rFonts w:ascii="Arial" w:hAnsi="Arial" w:cs="Arial"/>
          <w:sz w:val="22"/>
          <w:szCs w:val="22"/>
        </w:rPr>
        <w:t xml:space="preserve">es).  As resources permit the following elements are also of interest:  </w:t>
      </w:r>
    </w:p>
    <w:p w:rsidR="005A3C9A" w:rsidRPr="006D16EC" w:rsidRDefault="005A3C9A"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A3C9A" w:rsidRPr="006D16EC" w:rsidRDefault="005A3C9A" w:rsidP="006D16EC">
      <w:pPr>
        <w:numPr>
          <w:ilvl w:val="0"/>
          <w:numId w:val="4"/>
        </w:numPr>
        <w:tabs>
          <w:tab w:val="clear" w:pos="360"/>
          <w:tab w:val="left" w:pos="1080"/>
        </w:tabs>
        <w:autoSpaceDE w:val="0"/>
        <w:autoSpaceDN w:val="0"/>
        <w:adjustRightInd w:val="0"/>
        <w:ind w:left="1080"/>
        <w:jc w:val="both"/>
        <w:rPr>
          <w:rFonts w:ascii="Arial" w:hAnsi="Arial" w:cs="Arial"/>
          <w:sz w:val="22"/>
          <w:szCs w:val="22"/>
        </w:rPr>
      </w:pPr>
      <w:r w:rsidRPr="006D16EC">
        <w:rPr>
          <w:rFonts w:ascii="Arial" w:hAnsi="Arial" w:cs="Arial"/>
          <w:sz w:val="22"/>
          <w:szCs w:val="22"/>
        </w:rPr>
        <w:t>Demonstration of the capabilities of site security to interface with the EOF, OSC, TSC and Control Room.</w:t>
      </w:r>
    </w:p>
    <w:p w:rsidR="00441CF0" w:rsidRPr="006D16EC" w:rsidRDefault="00441CF0" w:rsidP="006D16EC">
      <w:pPr>
        <w:tabs>
          <w:tab w:val="left" w:pos="1080"/>
        </w:tabs>
        <w:autoSpaceDE w:val="0"/>
        <w:autoSpaceDN w:val="0"/>
        <w:adjustRightInd w:val="0"/>
        <w:ind w:left="1080"/>
        <w:jc w:val="both"/>
        <w:rPr>
          <w:rFonts w:ascii="Arial" w:hAnsi="Arial" w:cs="Arial"/>
          <w:sz w:val="22"/>
          <w:szCs w:val="22"/>
        </w:rPr>
      </w:pPr>
    </w:p>
    <w:p w:rsidR="00A96ABA" w:rsidRPr="006D16EC" w:rsidRDefault="00A96ABA" w:rsidP="006D16EC">
      <w:pPr>
        <w:numPr>
          <w:ilvl w:val="0"/>
          <w:numId w:val="4"/>
        </w:numPr>
        <w:tabs>
          <w:tab w:val="clear" w:pos="360"/>
          <w:tab w:val="left" w:pos="1080"/>
        </w:tabs>
        <w:autoSpaceDE w:val="0"/>
        <w:autoSpaceDN w:val="0"/>
        <w:adjustRightInd w:val="0"/>
        <w:ind w:left="1080"/>
        <w:jc w:val="both"/>
        <w:rPr>
          <w:rFonts w:ascii="Arial" w:hAnsi="Arial" w:cs="Arial"/>
          <w:sz w:val="22"/>
          <w:szCs w:val="22"/>
        </w:rPr>
      </w:pPr>
      <w:r w:rsidRPr="006D16EC">
        <w:rPr>
          <w:rFonts w:ascii="Arial" w:hAnsi="Arial" w:cs="Arial"/>
          <w:sz w:val="22"/>
          <w:szCs w:val="22"/>
        </w:rPr>
        <w:t xml:space="preserve">Support of and interface with an Incident Command Post (ICP) to facilitate the transfer of plant information and coordination of response activities. </w:t>
      </w:r>
    </w:p>
    <w:p w:rsidR="00441CF0" w:rsidRPr="006D16EC" w:rsidRDefault="00441CF0" w:rsidP="006D16EC">
      <w:pPr>
        <w:tabs>
          <w:tab w:val="left" w:pos="1080"/>
        </w:tabs>
        <w:autoSpaceDE w:val="0"/>
        <w:autoSpaceDN w:val="0"/>
        <w:adjustRightInd w:val="0"/>
        <w:ind w:left="1080"/>
        <w:jc w:val="both"/>
        <w:rPr>
          <w:rFonts w:ascii="Arial" w:hAnsi="Arial" w:cs="Arial"/>
          <w:sz w:val="22"/>
          <w:szCs w:val="22"/>
        </w:rPr>
      </w:pPr>
    </w:p>
    <w:p w:rsidR="005A3C9A" w:rsidRPr="006D16EC" w:rsidRDefault="005A3C9A" w:rsidP="006D16EC">
      <w:pPr>
        <w:numPr>
          <w:ilvl w:val="0"/>
          <w:numId w:val="4"/>
        </w:numPr>
        <w:tabs>
          <w:tab w:val="clear" w:pos="360"/>
          <w:tab w:val="left" w:pos="1080"/>
        </w:tabs>
        <w:ind w:left="1080"/>
        <w:jc w:val="both"/>
        <w:rPr>
          <w:rFonts w:ascii="Arial" w:hAnsi="Arial" w:cs="Arial"/>
          <w:sz w:val="22"/>
          <w:szCs w:val="22"/>
        </w:rPr>
      </w:pPr>
      <w:r w:rsidRPr="006D16EC">
        <w:rPr>
          <w:rFonts w:ascii="Arial" w:hAnsi="Arial" w:cs="Arial"/>
          <w:sz w:val="22"/>
          <w:szCs w:val="22"/>
        </w:rPr>
        <w:t>The use of the alternative emergency response facilities for activation of the ERO</w:t>
      </w:r>
      <w:r w:rsidR="00441CF0" w:rsidRPr="006D16EC">
        <w:rPr>
          <w:rFonts w:ascii="Arial" w:hAnsi="Arial" w:cs="Arial"/>
          <w:sz w:val="22"/>
          <w:szCs w:val="22"/>
        </w:rPr>
        <w:t>.</w:t>
      </w:r>
    </w:p>
    <w:p w:rsidR="00441CF0" w:rsidRPr="006D16EC" w:rsidRDefault="00441CF0" w:rsidP="006D16EC">
      <w:pPr>
        <w:tabs>
          <w:tab w:val="left" w:pos="1080"/>
        </w:tabs>
        <w:ind w:left="1080"/>
        <w:jc w:val="both"/>
        <w:rPr>
          <w:rFonts w:ascii="Arial" w:hAnsi="Arial" w:cs="Arial"/>
          <w:sz w:val="22"/>
          <w:szCs w:val="22"/>
        </w:rPr>
      </w:pPr>
    </w:p>
    <w:p w:rsidR="005A3C9A" w:rsidRPr="006D16EC" w:rsidRDefault="005A3C9A" w:rsidP="006D16EC">
      <w:pPr>
        <w:numPr>
          <w:ilvl w:val="0"/>
          <w:numId w:val="4"/>
        </w:numPr>
        <w:tabs>
          <w:tab w:val="clear" w:pos="360"/>
          <w:tab w:val="left" w:pos="1080"/>
        </w:tabs>
        <w:ind w:left="1080"/>
        <w:jc w:val="both"/>
        <w:rPr>
          <w:rFonts w:ascii="Arial" w:hAnsi="Arial" w:cs="Arial"/>
          <w:sz w:val="22"/>
          <w:szCs w:val="22"/>
        </w:rPr>
      </w:pPr>
      <w:r w:rsidRPr="006D16EC">
        <w:rPr>
          <w:rFonts w:ascii="Arial" w:hAnsi="Arial" w:cs="Arial"/>
          <w:sz w:val="22"/>
          <w:szCs w:val="22"/>
        </w:rPr>
        <w:t xml:space="preserve">Actions taken to shelter personnel from armed attack or aircraft attack </w:t>
      </w:r>
    </w:p>
    <w:p w:rsidR="00441CF0" w:rsidRPr="006D16EC" w:rsidRDefault="00441CF0" w:rsidP="006D16EC">
      <w:pPr>
        <w:tabs>
          <w:tab w:val="left" w:pos="1080"/>
        </w:tabs>
        <w:ind w:left="1080"/>
        <w:jc w:val="both"/>
        <w:rPr>
          <w:rFonts w:ascii="Arial" w:hAnsi="Arial" w:cs="Arial"/>
          <w:sz w:val="22"/>
          <w:szCs w:val="22"/>
        </w:rPr>
      </w:pPr>
    </w:p>
    <w:p w:rsidR="005A3C9A" w:rsidRPr="006D16EC" w:rsidRDefault="005A3C9A" w:rsidP="006D16EC">
      <w:pPr>
        <w:numPr>
          <w:ilvl w:val="0"/>
          <w:numId w:val="4"/>
        </w:numPr>
        <w:tabs>
          <w:tab w:val="clear" w:pos="360"/>
          <w:tab w:val="left" w:pos="1080"/>
        </w:tabs>
        <w:ind w:left="1080"/>
        <w:jc w:val="both"/>
        <w:rPr>
          <w:rFonts w:ascii="Arial" w:hAnsi="Arial" w:cs="Arial"/>
          <w:sz w:val="22"/>
          <w:szCs w:val="22"/>
        </w:rPr>
      </w:pPr>
      <w:r w:rsidRPr="006D16EC">
        <w:rPr>
          <w:rFonts w:ascii="Arial" w:hAnsi="Arial" w:cs="Arial"/>
          <w:sz w:val="22"/>
          <w:szCs w:val="22"/>
        </w:rPr>
        <w:t>Conduct of operations and repair activities during site conditions that prevent normal access due to fire, locked doors or security measures such as areas that have not yet been secured</w:t>
      </w:r>
      <w:r w:rsidR="00441CF0" w:rsidRPr="006D16EC">
        <w:rPr>
          <w:rFonts w:ascii="Arial" w:hAnsi="Arial" w:cs="Arial"/>
          <w:sz w:val="22"/>
          <w:szCs w:val="22"/>
        </w:rPr>
        <w:t>.</w:t>
      </w:r>
    </w:p>
    <w:p w:rsidR="00441CF0" w:rsidRPr="006D16EC" w:rsidRDefault="00441CF0" w:rsidP="006D16EC">
      <w:pPr>
        <w:tabs>
          <w:tab w:val="left" w:pos="1080"/>
        </w:tabs>
        <w:ind w:left="1080"/>
        <w:jc w:val="both"/>
        <w:rPr>
          <w:rFonts w:ascii="Arial" w:hAnsi="Arial" w:cs="Arial"/>
          <w:sz w:val="22"/>
          <w:szCs w:val="22"/>
        </w:rPr>
      </w:pPr>
    </w:p>
    <w:p w:rsidR="005A3C9A" w:rsidRPr="006D16EC" w:rsidRDefault="005A3C9A" w:rsidP="006D16EC">
      <w:pPr>
        <w:numPr>
          <w:ilvl w:val="0"/>
          <w:numId w:val="4"/>
        </w:numPr>
        <w:tabs>
          <w:tab w:val="clear" w:pos="360"/>
          <w:tab w:val="left" w:pos="1080"/>
        </w:tabs>
        <w:ind w:left="1080"/>
        <w:jc w:val="both"/>
        <w:rPr>
          <w:rFonts w:ascii="Arial" w:hAnsi="Arial" w:cs="Arial"/>
          <w:sz w:val="22"/>
          <w:szCs w:val="22"/>
        </w:rPr>
      </w:pPr>
      <w:r w:rsidRPr="006D16EC">
        <w:rPr>
          <w:rFonts w:ascii="Arial" w:hAnsi="Arial" w:cs="Arial"/>
          <w:sz w:val="22"/>
          <w:szCs w:val="22"/>
        </w:rPr>
        <w:t>Rescue of and medical attention for significant numbers of personnel</w:t>
      </w:r>
      <w:r w:rsidR="00441CF0" w:rsidRPr="006D16EC">
        <w:rPr>
          <w:rFonts w:ascii="Arial" w:hAnsi="Arial" w:cs="Arial"/>
          <w:sz w:val="22"/>
          <w:szCs w:val="22"/>
        </w:rPr>
        <w:t>.</w:t>
      </w:r>
    </w:p>
    <w:p w:rsidR="004E7F8E" w:rsidRPr="006D16EC" w:rsidRDefault="004E7F8E" w:rsidP="006D16EC">
      <w:pPr>
        <w:tabs>
          <w:tab w:val="left" w:pos="1080"/>
        </w:tabs>
        <w:ind w:left="1080"/>
        <w:jc w:val="both"/>
        <w:rPr>
          <w:rFonts w:ascii="Arial" w:hAnsi="Arial" w:cs="Arial"/>
          <w:sz w:val="22"/>
          <w:szCs w:val="22"/>
        </w:rPr>
      </w:pPr>
    </w:p>
    <w:p w:rsidR="005A3C9A" w:rsidRPr="006D16EC" w:rsidRDefault="005A3C9A" w:rsidP="006D16EC">
      <w:pPr>
        <w:numPr>
          <w:ilvl w:val="0"/>
          <w:numId w:val="4"/>
        </w:numPr>
        <w:tabs>
          <w:tab w:val="clear" w:pos="360"/>
          <w:tab w:val="left" w:pos="1080"/>
        </w:tabs>
        <w:ind w:left="1080"/>
        <w:jc w:val="both"/>
        <w:rPr>
          <w:rFonts w:ascii="Arial" w:hAnsi="Arial" w:cs="Arial"/>
          <w:sz w:val="22"/>
          <w:szCs w:val="22"/>
        </w:rPr>
      </w:pPr>
      <w:r w:rsidRPr="006D16EC">
        <w:rPr>
          <w:rFonts w:ascii="Arial" w:hAnsi="Arial" w:cs="Arial"/>
          <w:sz w:val="22"/>
          <w:szCs w:val="22"/>
        </w:rPr>
        <w:lastRenderedPageBreak/>
        <w:t>Prioritization</w:t>
      </w:r>
      <w:r w:rsidR="00A700E0" w:rsidRPr="006D16EC">
        <w:rPr>
          <w:rFonts w:ascii="Arial" w:hAnsi="Arial" w:cs="Arial"/>
          <w:sz w:val="22"/>
          <w:szCs w:val="22"/>
        </w:rPr>
        <w:t xml:space="preserve"> and urgency (e.g. restore offsite power within 4 hours) </w:t>
      </w:r>
      <w:r w:rsidRPr="006D16EC">
        <w:rPr>
          <w:rFonts w:ascii="Arial" w:hAnsi="Arial" w:cs="Arial"/>
          <w:sz w:val="22"/>
          <w:szCs w:val="22"/>
        </w:rPr>
        <w:t>of efforts to protect plant equipment or to secure access to plant areas for repairs.</w:t>
      </w:r>
    </w:p>
    <w:p w:rsidR="004E7F8E" w:rsidRPr="006D16EC" w:rsidRDefault="004E7F8E" w:rsidP="006D16EC">
      <w:pPr>
        <w:tabs>
          <w:tab w:val="left" w:pos="1080"/>
        </w:tabs>
        <w:ind w:left="1080"/>
        <w:jc w:val="both"/>
        <w:rPr>
          <w:rFonts w:ascii="Arial" w:hAnsi="Arial" w:cs="Arial"/>
          <w:sz w:val="22"/>
          <w:szCs w:val="22"/>
        </w:rPr>
      </w:pPr>
    </w:p>
    <w:p w:rsidR="005A3C9A" w:rsidRPr="006D16EC" w:rsidRDefault="00A700E0" w:rsidP="006D16EC">
      <w:pPr>
        <w:numPr>
          <w:ilvl w:val="0"/>
          <w:numId w:val="4"/>
        </w:numPr>
        <w:tabs>
          <w:tab w:val="clear" w:pos="360"/>
          <w:tab w:val="left" w:pos="1080"/>
        </w:tabs>
        <w:autoSpaceDE w:val="0"/>
        <w:autoSpaceDN w:val="0"/>
        <w:adjustRightInd w:val="0"/>
        <w:ind w:left="1080"/>
        <w:jc w:val="both"/>
        <w:rPr>
          <w:rFonts w:ascii="Arial" w:hAnsi="Arial" w:cs="Arial"/>
          <w:sz w:val="22"/>
          <w:szCs w:val="22"/>
        </w:rPr>
      </w:pPr>
      <w:r w:rsidRPr="006D16EC">
        <w:rPr>
          <w:rFonts w:ascii="Arial" w:hAnsi="Arial" w:cs="Arial"/>
          <w:sz w:val="22"/>
          <w:szCs w:val="22"/>
        </w:rPr>
        <w:t>Response c</w:t>
      </w:r>
      <w:r w:rsidR="005A3C9A" w:rsidRPr="006D16EC">
        <w:rPr>
          <w:rFonts w:ascii="Arial" w:hAnsi="Arial" w:cs="Arial"/>
          <w:sz w:val="22"/>
          <w:szCs w:val="22"/>
        </w:rPr>
        <w:t xml:space="preserve">oordination </w:t>
      </w:r>
      <w:r w:rsidRPr="006D16EC">
        <w:rPr>
          <w:rFonts w:ascii="Arial" w:hAnsi="Arial" w:cs="Arial"/>
          <w:sz w:val="22"/>
          <w:szCs w:val="22"/>
        </w:rPr>
        <w:t>and site access established between</w:t>
      </w:r>
      <w:r w:rsidR="005A3C9A" w:rsidRPr="006D16EC">
        <w:rPr>
          <w:rFonts w:ascii="Arial" w:hAnsi="Arial" w:cs="Arial"/>
          <w:sz w:val="22"/>
          <w:szCs w:val="22"/>
        </w:rPr>
        <w:t xml:space="preserve"> on-shift personnel and ORO first responders.</w:t>
      </w:r>
    </w:p>
    <w:p w:rsidR="004E7F8E" w:rsidRPr="006D16EC" w:rsidRDefault="004E7F8E" w:rsidP="006D16EC">
      <w:pPr>
        <w:tabs>
          <w:tab w:val="left" w:pos="1080"/>
        </w:tabs>
        <w:autoSpaceDE w:val="0"/>
        <w:autoSpaceDN w:val="0"/>
        <w:adjustRightInd w:val="0"/>
        <w:ind w:left="1080"/>
        <w:jc w:val="both"/>
        <w:rPr>
          <w:rFonts w:ascii="Arial" w:hAnsi="Arial" w:cs="Arial"/>
          <w:sz w:val="22"/>
          <w:szCs w:val="22"/>
        </w:rPr>
      </w:pPr>
    </w:p>
    <w:p w:rsidR="005A3C9A" w:rsidRPr="006D16EC" w:rsidRDefault="005A3C9A" w:rsidP="006D16EC">
      <w:pPr>
        <w:numPr>
          <w:ilvl w:val="0"/>
          <w:numId w:val="4"/>
        </w:numPr>
        <w:tabs>
          <w:tab w:val="clear" w:pos="360"/>
          <w:tab w:val="left" w:pos="1080"/>
        </w:tabs>
        <w:autoSpaceDE w:val="0"/>
        <w:autoSpaceDN w:val="0"/>
        <w:adjustRightInd w:val="0"/>
        <w:ind w:left="1080"/>
        <w:jc w:val="both"/>
        <w:rPr>
          <w:rFonts w:ascii="Arial" w:hAnsi="Arial" w:cs="Arial"/>
          <w:sz w:val="22"/>
          <w:szCs w:val="22"/>
        </w:rPr>
      </w:pPr>
      <w:r w:rsidRPr="006D16EC">
        <w:rPr>
          <w:rFonts w:ascii="Arial" w:hAnsi="Arial" w:cs="Arial"/>
          <w:sz w:val="22"/>
          <w:szCs w:val="22"/>
        </w:rPr>
        <w:t>Coordination and decision-making actions necessary for prompt mobilization or relocation of the ERO in a HA event environment.</w:t>
      </w:r>
    </w:p>
    <w:p w:rsidR="004E7F8E" w:rsidRPr="006D16EC" w:rsidRDefault="004E7F8E" w:rsidP="006D16EC">
      <w:pPr>
        <w:tabs>
          <w:tab w:val="left" w:pos="1080"/>
        </w:tabs>
        <w:autoSpaceDE w:val="0"/>
        <w:autoSpaceDN w:val="0"/>
        <w:adjustRightInd w:val="0"/>
        <w:ind w:left="1080"/>
        <w:jc w:val="both"/>
        <w:rPr>
          <w:rFonts w:ascii="Arial" w:hAnsi="Arial" w:cs="Arial"/>
          <w:sz w:val="22"/>
          <w:szCs w:val="22"/>
        </w:rPr>
      </w:pPr>
    </w:p>
    <w:p w:rsidR="005A3C9A" w:rsidRPr="006D16EC" w:rsidRDefault="00A700E0" w:rsidP="006D16EC">
      <w:pPr>
        <w:numPr>
          <w:ilvl w:val="0"/>
          <w:numId w:val="4"/>
        </w:numPr>
        <w:tabs>
          <w:tab w:val="clear" w:pos="360"/>
          <w:tab w:val="left" w:pos="1080"/>
        </w:tabs>
        <w:autoSpaceDE w:val="0"/>
        <w:autoSpaceDN w:val="0"/>
        <w:adjustRightInd w:val="0"/>
        <w:ind w:left="1080"/>
        <w:jc w:val="both"/>
        <w:rPr>
          <w:rFonts w:ascii="Arial" w:hAnsi="Arial" w:cs="Arial"/>
          <w:sz w:val="22"/>
          <w:szCs w:val="22"/>
        </w:rPr>
      </w:pPr>
      <w:r w:rsidRPr="006D16EC">
        <w:rPr>
          <w:rFonts w:ascii="Arial" w:hAnsi="Arial" w:cs="Arial"/>
          <w:sz w:val="22"/>
          <w:szCs w:val="22"/>
        </w:rPr>
        <w:t>P</w:t>
      </w:r>
      <w:r w:rsidR="005A3C9A" w:rsidRPr="006D16EC">
        <w:rPr>
          <w:rFonts w:ascii="Arial" w:hAnsi="Arial" w:cs="Arial"/>
          <w:sz w:val="22"/>
          <w:szCs w:val="22"/>
        </w:rPr>
        <w:t xml:space="preserve">rotecting a minimum contingent of operations and maintenance personnel for recovery </w:t>
      </w:r>
    </w:p>
    <w:p w:rsidR="004E7F8E" w:rsidRPr="006D16EC" w:rsidRDefault="004E7F8E" w:rsidP="006D16EC">
      <w:pPr>
        <w:tabs>
          <w:tab w:val="left" w:pos="1080"/>
        </w:tabs>
        <w:autoSpaceDE w:val="0"/>
        <w:autoSpaceDN w:val="0"/>
        <w:adjustRightInd w:val="0"/>
        <w:ind w:left="1080"/>
        <w:jc w:val="both"/>
        <w:rPr>
          <w:rFonts w:ascii="Arial" w:hAnsi="Arial" w:cs="Arial"/>
          <w:sz w:val="22"/>
          <w:szCs w:val="22"/>
        </w:rPr>
      </w:pPr>
    </w:p>
    <w:p w:rsidR="005A3C9A" w:rsidRPr="006D16EC" w:rsidRDefault="00626F40" w:rsidP="00626F40">
      <w:pPr>
        <w:pStyle w:val="ListParagraph"/>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7" w:hanging="533"/>
        <w:jc w:val="both"/>
        <w:rPr>
          <w:rFonts w:ascii="Arial" w:hAnsi="Arial" w:cs="Arial"/>
          <w:sz w:val="22"/>
          <w:szCs w:val="22"/>
        </w:rPr>
      </w:pPr>
      <w:r>
        <w:rPr>
          <w:rFonts w:ascii="Arial" w:hAnsi="Arial" w:cs="Arial"/>
          <w:sz w:val="22"/>
          <w:szCs w:val="22"/>
        </w:rPr>
        <w:tab/>
      </w:r>
      <w:r w:rsidR="005A3C9A" w:rsidRPr="006D16EC">
        <w:rPr>
          <w:rFonts w:ascii="Arial" w:hAnsi="Arial" w:cs="Arial"/>
          <w:sz w:val="22"/>
          <w:szCs w:val="22"/>
        </w:rPr>
        <w:t xml:space="preserve">Gather copies of completed forms and checklists that support or document classification, notification and PAR development activities and the other areas selected for inspection. </w:t>
      </w:r>
    </w:p>
    <w:p w:rsidR="004E7F8E" w:rsidRPr="006D16EC" w:rsidRDefault="004E7F8E" w:rsidP="006D16EC">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rFonts w:ascii="Arial" w:hAnsi="Arial" w:cs="Arial"/>
          <w:sz w:val="22"/>
          <w:szCs w:val="22"/>
        </w:rPr>
      </w:pPr>
    </w:p>
    <w:p w:rsidR="005A3C9A" w:rsidRPr="006D16EC" w:rsidRDefault="00626F40" w:rsidP="00626F40">
      <w:pPr>
        <w:pStyle w:val="ListParagraph"/>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7" w:hanging="533"/>
        <w:jc w:val="both"/>
        <w:rPr>
          <w:rFonts w:ascii="Arial" w:hAnsi="Arial" w:cs="Arial"/>
          <w:sz w:val="22"/>
          <w:szCs w:val="22"/>
        </w:rPr>
      </w:pPr>
      <w:r>
        <w:rPr>
          <w:rFonts w:ascii="Arial" w:hAnsi="Arial" w:cs="Arial"/>
          <w:sz w:val="22"/>
          <w:szCs w:val="22"/>
        </w:rPr>
        <w:tab/>
      </w:r>
      <w:r w:rsidR="005A3C9A" w:rsidRPr="006D16EC">
        <w:rPr>
          <w:rFonts w:ascii="Arial" w:hAnsi="Arial" w:cs="Arial"/>
          <w:sz w:val="22"/>
          <w:szCs w:val="22"/>
        </w:rPr>
        <w:t>Inspector-identified weaknesses must be held confidential until after the formal licensee critique.</w:t>
      </w:r>
      <w:r w:rsidR="004E7F8E" w:rsidRPr="006D16EC">
        <w:rPr>
          <w:rFonts w:ascii="Arial" w:hAnsi="Arial" w:cs="Arial"/>
          <w:sz w:val="22"/>
          <w:szCs w:val="22"/>
        </w:rPr>
        <w:t xml:space="preserve">  </w:t>
      </w:r>
      <w:r w:rsidR="005A3C9A" w:rsidRPr="006D16EC">
        <w:rPr>
          <w:rFonts w:ascii="Arial" w:hAnsi="Arial" w:cs="Arial"/>
          <w:sz w:val="22"/>
          <w:szCs w:val="22"/>
        </w:rPr>
        <w:t>Ensure the licensee critique conclusions are complete, including management review, before discussing inspector observations and conclusions.</w:t>
      </w:r>
    </w:p>
    <w:p w:rsidR="004E7F8E" w:rsidRPr="006D16EC" w:rsidRDefault="004E7F8E"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5A3C9A" w:rsidRPr="006D16EC" w:rsidRDefault="005A3C9A" w:rsidP="006D16EC">
      <w:pPr>
        <w:pStyle w:val="ListParagraph"/>
        <w:numPr>
          <w:ilvl w:val="0"/>
          <w:numId w:val="1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contextualSpacing w:val="0"/>
        <w:jc w:val="both"/>
        <w:rPr>
          <w:rFonts w:ascii="Arial" w:hAnsi="Arial" w:cs="Arial"/>
          <w:sz w:val="22"/>
          <w:szCs w:val="22"/>
        </w:rPr>
      </w:pPr>
      <w:r w:rsidRPr="006D16EC">
        <w:rPr>
          <w:rFonts w:ascii="Arial" w:hAnsi="Arial" w:cs="Arial"/>
          <w:sz w:val="22"/>
          <w:szCs w:val="22"/>
        </w:rPr>
        <w:t>A weakness is defined as a level of ERO performance demonstrated during an exercise, drill, or training (that provide performance opportunities to develop, maintain, or demonstrate key skills) that would preclude effective implementation of the Plan (i.e., loss of a planning standard function) if the weakness were to occur during an actual emergency.</w:t>
      </w:r>
    </w:p>
    <w:p w:rsidR="004E7F8E" w:rsidRPr="006D16EC" w:rsidRDefault="004E7F8E" w:rsidP="006D16E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val="0"/>
        <w:jc w:val="both"/>
        <w:rPr>
          <w:rFonts w:ascii="Arial" w:hAnsi="Arial" w:cs="Arial"/>
          <w:sz w:val="22"/>
          <w:szCs w:val="22"/>
        </w:rPr>
      </w:pPr>
    </w:p>
    <w:p w:rsidR="005A3C9A" w:rsidRPr="006D16EC" w:rsidRDefault="005A3C9A" w:rsidP="006D16EC">
      <w:pPr>
        <w:pStyle w:val="ListParagraph"/>
        <w:numPr>
          <w:ilvl w:val="0"/>
          <w:numId w:val="1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contextualSpacing w:val="0"/>
        <w:jc w:val="both"/>
        <w:rPr>
          <w:rFonts w:ascii="Arial" w:hAnsi="Arial" w:cs="Arial"/>
          <w:sz w:val="22"/>
          <w:szCs w:val="22"/>
        </w:rPr>
      </w:pPr>
      <w:r w:rsidRPr="006D16EC">
        <w:rPr>
          <w:rFonts w:ascii="Arial" w:hAnsi="Arial" w:cs="Arial"/>
          <w:sz w:val="22"/>
          <w:szCs w:val="22"/>
        </w:rPr>
        <w:t xml:space="preserve">A mistake or a miss-step by ERO members that only detracts from the overall ERO performance should generally not be treated as a weakness.  Mistakes are likely to happen in the course of an exercise and many are corrected by the ERO (e.g., peer checking), which should be viewed as an organizational strength.  Failure to identify these mistakes as weaknesses in the critique is generally not an issue of concern. </w:t>
      </w:r>
    </w:p>
    <w:p w:rsidR="004E7F8E" w:rsidRPr="006D16EC" w:rsidRDefault="004E7F8E" w:rsidP="006D16E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val="0"/>
        <w:jc w:val="both"/>
        <w:rPr>
          <w:rFonts w:ascii="Arial" w:hAnsi="Arial" w:cs="Arial"/>
          <w:sz w:val="22"/>
          <w:szCs w:val="22"/>
        </w:rPr>
      </w:pPr>
    </w:p>
    <w:p w:rsidR="005A3C9A" w:rsidRPr="006D16EC" w:rsidRDefault="005A3C9A" w:rsidP="006D16EC">
      <w:pPr>
        <w:pStyle w:val="ListParagraph"/>
        <w:numPr>
          <w:ilvl w:val="0"/>
          <w:numId w:val="1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contextualSpacing w:val="0"/>
        <w:jc w:val="both"/>
        <w:rPr>
          <w:rFonts w:ascii="Arial" w:hAnsi="Arial" w:cs="Arial"/>
          <w:sz w:val="22"/>
          <w:szCs w:val="22"/>
        </w:rPr>
      </w:pPr>
      <w:r w:rsidRPr="006D16EC">
        <w:rPr>
          <w:rFonts w:ascii="Arial" w:hAnsi="Arial" w:cs="Arial"/>
          <w:sz w:val="22"/>
          <w:szCs w:val="22"/>
        </w:rPr>
        <w:t xml:space="preserve">Classifications, PARs, and notifications could be accurate and timely (i.e., DEP PI opportunity successes) and there still be a weakness (e.g., a correct classification based on misinformation, a correct PAR based on an incorrect dose assessment).  Such weaknesses need to be identified and corrected since, under different circumstances, they could affect functions necessary for protecting the health and safety of the public.  </w:t>
      </w:r>
    </w:p>
    <w:p w:rsidR="004E7F8E" w:rsidRPr="006D16EC" w:rsidRDefault="004E7F8E" w:rsidP="006D16E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val="0"/>
        <w:jc w:val="both"/>
        <w:rPr>
          <w:rFonts w:ascii="Arial" w:hAnsi="Arial" w:cs="Arial"/>
          <w:sz w:val="22"/>
          <w:szCs w:val="22"/>
        </w:rPr>
      </w:pPr>
    </w:p>
    <w:p w:rsidR="005A3C9A" w:rsidRPr="006D16EC" w:rsidRDefault="005A3C9A" w:rsidP="006D16EC">
      <w:pPr>
        <w:pStyle w:val="ListParagraph"/>
        <w:numPr>
          <w:ilvl w:val="0"/>
          <w:numId w:val="1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contextualSpacing w:val="0"/>
        <w:jc w:val="both"/>
        <w:rPr>
          <w:rFonts w:ascii="Arial" w:hAnsi="Arial" w:cs="Arial"/>
          <w:sz w:val="22"/>
          <w:szCs w:val="22"/>
        </w:rPr>
      </w:pPr>
      <w:r w:rsidRPr="006D16EC">
        <w:rPr>
          <w:rFonts w:ascii="Arial" w:hAnsi="Arial" w:cs="Arial"/>
          <w:sz w:val="22"/>
          <w:szCs w:val="22"/>
        </w:rPr>
        <w:t>Prompting of exercise participants is not a finding under the assessment process because it represents no risk significance in itself</w:t>
      </w:r>
      <w:r w:rsidR="00441CF0" w:rsidRPr="006D16EC">
        <w:rPr>
          <w:rFonts w:ascii="Arial" w:hAnsi="Arial" w:cs="Arial"/>
          <w:sz w:val="22"/>
          <w:szCs w:val="22"/>
        </w:rPr>
        <w:t xml:space="preserve">.  </w:t>
      </w:r>
      <w:r w:rsidRPr="006D16EC">
        <w:rPr>
          <w:rFonts w:ascii="Arial" w:hAnsi="Arial" w:cs="Arial"/>
          <w:sz w:val="22"/>
          <w:szCs w:val="22"/>
        </w:rPr>
        <w:t xml:space="preserve">However, prompting related to a DEP PI opportunity is basis for failing a DEP PI opportunity and should be documented when observed.  It is also possible that extensive prompting throughout an exercise could question the EROs ability to satisfactory execute the Plan.  This determination would be made based on the extent of the prompting and involve Regional management.  Failure of the critique to identify </w:t>
      </w:r>
      <w:r w:rsidRPr="006D16EC">
        <w:rPr>
          <w:rFonts w:ascii="Arial" w:hAnsi="Arial" w:cs="Arial"/>
          <w:sz w:val="22"/>
          <w:szCs w:val="22"/>
        </w:rPr>
        <w:lastRenderedPageBreak/>
        <w:t>prompting may be a finding depending on the nature of the Plan commitments for conduct of drills and exercises and the extent of the prompting.</w:t>
      </w:r>
    </w:p>
    <w:p w:rsidR="004E7F8E" w:rsidRPr="006D16EC" w:rsidRDefault="004E7F8E" w:rsidP="006D16EC">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5A3C9A" w:rsidRPr="006D16EC" w:rsidRDefault="00626F40" w:rsidP="00626F40">
      <w:pPr>
        <w:pStyle w:val="ListParagraph"/>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7" w:hanging="533"/>
        <w:jc w:val="both"/>
        <w:rPr>
          <w:rFonts w:ascii="Arial" w:hAnsi="Arial" w:cs="Arial"/>
          <w:sz w:val="22"/>
          <w:szCs w:val="22"/>
        </w:rPr>
      </w:pPr>
      <w:r>
        <w:rPr>
          <w:rFonts w:ascii="Arial" w:hAnsi="Arial" w:cs="Arial"/>
          <w:sz w:val="22"/>
          <w:szCs w:val="22"/>
        </w:rPr>
        <w:tab/>
      </w:r>
      <w:r w:rsidR="005A3C9A" w:rsidRPr="006D16EC">
        <w:rPr>
          <w:rFonts w:ascii="Arial" w:hAnsi="Arial" w:cs="Arial"/>
          <w:sz w:val="22"/>
          <w:szCs w:val="22"/>
        </w:rPr>
        <w:t xml:space="preserve">Although observations of </w:t>
      </w:r>
      <w:r w:rsidR="008A645D" w:rsidRPr="006D16EC">
        <w:rPr>
          <w:rFonts w:ascii="Arial" w:hAnsi="Arial" w:cs="Arial"/>
          <w:sz w:val="22"/>
          <w:szCs w:val="22"/>
        </w:rPr>
        <w:t>prompting</w:t>
      </w:r>
      <w:r w:rsidR="005A3C9A" w:rsidRPr="006D16EC">
        <w:rPr>
          <w:rFonts w:ascii="Arial" w:hAnsi="Arial" w:cs="Arial"/>
          <w:sz w:val="22"/>
          <w:szCs w:val="22"/>
        </w:rPr>
        <w:t xml:space="preserve"> have no risk significance in of themselves, </w:t>
      </w:r>
      <w:r w:rsidR="008A645D" w:rsidRPr="006D16EC">
        <w:rPr>
          <w:rFonts w:ascii="Arial" w:hAnsi="Arial" w:cs="Arial"/>
          <w:sz w:val="22"/>
          <w:szCs w:val="22"/>
        </w:rPr>
        <w:t>prompting</w:t>
      </w:r>
      <w:r w:rsidR="005A3C9A" w:rsidRPr="006D16EC">
        <w:rPr>
          <w:rFonts w:ascii="Arial" w:hAnsi="Arial" w:cs="Arial"/>
          <w:sz w:val="22"/>
          <w:szCs w:val="22"/>
        </w:rPr>
        <w:t xml:space="preserve"> could prevent the identification and correction of ERO performance weaknesses and could negate the validity of a DEP PI opportunity.  </w:t>
      </w:r>
      <w:r w:rsidR="008A645D" w:rsidRPr="006D16EC">
        <w:rPr>
          <w:rFonts w:ascii="Arial" w:hAnsi="Arial" w:cs="Arial"/>
          <w:sz w:val="22"/>
          <w:szCs w:val="22"/>
        </w:rPr>
        <w:t>Accordingly, the failure of the licensee to identify the weaknesses, which would have been identified if not for the prompting, may be a performance deficiency that should be evaluated as a failure to comply and assessed for significance.  Prompting may also be a basis for failing a DEP PI opportunity.</w:t>
      </w:r>
    </w:p>
    <w:p w:rsidR="005A3C9A" w:rsidRPr="006D16EC" w:rsidRDefault="005A3C9A"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jc w:val="both"/>
        <w:rPr>
          <w:rFonts w:ascii="Arial" w:hAnsi="Arial" w:cs="Arial"/>
          <w:sz w:val="22"/>
          <w:szCs w:val="22"/>
        </w:rPr>
      </w:pPr>
    </w:p>
    <w:p w:rsidR="005A3C9A" w:rsidRPr="006D16EC" w:rsidRDefault="008A645D" w:rsidP="006D16EC">
      <w:pPr>
        <w:numPr>
          <w:ilvl w:val="1"/>
          <w:numId w:val="1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jc w:val="both"/>
        <w:rPr>
          <w:rFonts w:ascii="Arial" w:hAnsi="Arial" w:cs="Arial"/>
          <w:sz w:val="22"/>
          <w:szCs w:val="22"/>
        </w:rPr>
      </w:pPr>
      <w:r w:rsidRPr="006D16EC">
        <w:rPr>
          <w:rFonts w:ascii="Arial" w:hAnsi="Arial" w:cs="Arial"/>
          <w:sz w:val="22"/>
          <w:szCs w:val="22"/>
        </w:rPr>
        <w:t>Prompting</w:t>
      </w:r>
      <w:r w:rsidR="005A3C9A" w:rsidRPr="006D16EC">
        <w:rPr>
          <w:rFonts w:ascii="Arial" w:hAnsi="Arial" w:cs="Arial"/>
          <w:sz w:val="22"/>
          <w:szCs w:val="22"/>
        </w:rPr>
        <w:t xml:space="preserve"> is an action by a controller or evaluator that prevents an accurate evaluation of a player’s performance in an evaluated exercise by masking a performance weakness that would have otherwise become apparent had the </w:t>
      </w:r>
      <w:r w:rsidRPr="006D16EC">
        <w:rPr>
          <w:rFonts w:ascii="Arial" w:hAnsi="Arial" w:cs="Arial"/>
          <w:sz w:val="22"/>
          <w:szCs w:val="22"/>
        </w:rPr>
        <w:t>prompting</w:t>
      </w:r>
      <w:r w:rsidR="005A3C9A" w:rsidRPr="006D16EC">
        <w:rPr>
          <w:rFonts w:ascii="Arial" w:hAnsi="Arial" w:cs="Arial"/>
          <w:sz w:val="22"/>
          <w:szCs w:val="22"/>
        </w:rPr>
        <w:t xml:space="preserve"> not occurred.  This should not be confused with an exercise inject, which is a communication between a controller and a player that provides information regarding simulated conditions, analysis results, instrument readings, etc., all of which would reasonably be expected to be self-revealing or discoverable, during an actual event.  Injects are not an issue of concern unless they prevent the identification and correction of ERO performance weaknesses.</w:t>
      </w:r>
    </w:p>
    <w:p w:rsidR="004E7F8E" w:rsidRPr="006D16EC" w:rsidRDefault="004E7F8E" w:rsidP="006D16E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5A3C9A" w:rsidRPr="006D16EC" w:rsidRDefault="005A3C9A" w:rsidP="006D16EC">
      <w:pPr>
        <w:numPr>
          <w:ilvl w:val="1"/>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jc w:val="both"/>
        <w:rPr>
          <w:rFonts w:ascii="Arial" w:hAnsi="Arial" w:cs="Arial"/>
          <w:sz w:val="22"/>
          <w:szCs w:val="22"/>
        </w:rPr>
      </w:pPr>
      <w:r w:rsidRPr="006D16EC">
        <w:rPr>
          <w:rFonts w:ascii="Arial" w:hAnsi="Arial" w:cs="Arial"/>
          <w:sz w:val="22"/>
          <w:szCs w:val="22"/>
        </w:rPr>
        <w:t xml:space="preserve">It is also possible that </w:t>
      </w:r>
      <w:r w:rsidR="008A645D" w:rsidRPr="006D16EC">
        <w:rPr>
          <w:rFonts w:ascii="Arial" w:hAnsi="Arial" w:cs="Arial"/>
          <w:sz w:val="22"/>
          <w:szCs w:val="22"/>
        </w:rPr>
        <w:t>prompting</w:t>
      </w:r>
      <w:r w:rsidRPr="006D16EC">
        <w:rPr>
          <w:rFonts w:ascii="Arial" w:hAnsi="Arial" w:cs="Arial"/>
          <w:sz w:val="22"/>
          <w:szCs w:val="22"/>
        </w:rPr>
        <w:t xml:space="preserve"> throughout an exercise could be so extensive as to bring into question whether the exercise was a satisfactory test of the Plan.  This determination would be made in consultation with Regional management, and would be based on the extent of the </w:t>
      </w:r>
      <w:r w:rsidR="008A645D" w:rsidRPr="006D16EC">
        <w:rPr>
          <w:rFonts w:ascii="Arial" w:hAnsi="Arial" w:cs="Arial"/>
          <w:sz w:val="22"/>
          <w:szCs w:val="22"/>
        </w:rPr>
        <w:t>prompting</w:t>
      </w:r>
      <w:r w:rsidRPr="006D16EC">
        <w:rPr>
          <w:rFonts w:ascii="Arial" w:hAnsi="Arial" w:cs="Arial"/>
          <w:sz w:val="22"/>
          <w:szCs w:val="22"/>
        </w:rPr>
        <w:t xml:space="preserve"> and the risk-significance of the associated weaknesses.</w:t>
      </w:r>
    </w:p>
    <w:p w:rsidR="004E7F8E" w:rsidRPr="006D16EC" w:rsidRDefault="004E7F8E" w:rsidP="006D16EC">
      <w:pPr>
        <w:pStyle w:val="ListParagraph"/>
        <w:jc w:val="both"/>
        <w:rPr>
          <w:rFonts w:ascii="Arial" w:hAnsi="Arial" w:cs="Arial"/>
          <w:sz w:val="22"/>
          <w:szCs w:val="22"/>
        </w:rPr>
      </w:pPr>
    </w:p>
    <w:p w:rsidR="005A3C9A" w:rsidRPr="006D16EC" w:rsidRDefault="005A3C9A" w:rsidP="006D16EC">
      <w:pPr>
        <w:numPr>
          <w:ilvl w:val="1"/>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jc w:val="both"/>
        <w:rPr>
          <w:rFonts w:ascii="Arial" w:hAnsi="Arial" w:cs="Arial"/>
          <w:sz w:val="22"/>
          <w:szCs w:val="22"/>
        </w:rPr>
      </w:pPr>
      <w:r w:rsidRPr="006D16EC">
        <w:rPr>
          <w:rFonts w:ascii="Arial" w:hAnsi="Arial" w:cs="Arial"/>
          <w:sz w:val="22"/>
          <w:szCs w:val="22"/>
        </w:rPr>
        <w:t xml:space="preserve">Even if identified in the CRITIQUE, </w:t>
      </w:r>
      <w:r w:rsidR="008A645D" w:rsidRPr="006D16EC">
        <w:rPr>
          <w:rFonts w:ascii="Arial" w:hAnsi="Arial" w:cs="Arial"/>
          <w:sz w:val="22"/>
          <w:szCs w:val="22"/>
        </w:rPr>
        <w:t>prompting</w:t>
      </w:r>
      <w:r w:rsidRPr="006D16EC">
        <w:rPr>
          <w:rFonts w:ascii="Arial" w:hAnsi="Arial" w:cs="Arial"/>
          <w:sz w:val="22"/>
          <w:szCs w:val="22"/>
        </w:rPr>
        <w:t xml:space="preserve"> during a DEP PI opportunity should be considered a failure.  (See ROP FAQ No. 405 dated July 21, 2005.)</w:t>
      </w:r>
    </w:p>
    <w:p w:rsidR="00D5552E" w:rsidRPr="006D16EC" w:rsidRDefault="00D5552E" w:rsidP="006D16EC">
      <w:pPr>
        <w:pStyle w:val="ListParagraph"/>
        <w:jc w:val="both"/>
        <w:rPr>
          <w:rFonts w:ascii="Arial" w:hAnsi="Arial" w:cs="Arial"/>
          <w:sz w:val="22"/>
          <w:szCs w:val="22"/>
        </w:rPr>
      </w:pPr>
    </w:p>
    <w:p w:rsidR="00C915C3" w:rsidRPr="006D16EC" w:rsidRDefault="00626F40" w:rsidP="00626F40">
      <w:pPr>
        <w:pStyle w:val="ListParagraph"/>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7" w:hanging="533"/>
        <w:jc w:val="both"/>
        <w:rPr>
          <w:rFonts w:ascii="Arial" w:hAnsi="Arial" w:cs="Arial"/>
          <w:sz w:val="22"/>
          <w:szCs w:val="22"/>
        </w:rPr>
      </w:pPr>
      <w:r>
        <w:rPr>
          <w:rFonts w:ascii="Arial" w:hAnsi="Arial" w:cs="Arial"/>
          <w:sz w:val="22"/>
          <w:szCs w:val="22"/>
        </w:rPr>
        <w:tab/>
      </w:r>
      <w:r w:rsidR="00C915C3" w:rsidRPr="006D16EC">
        <w:rPr>
          <w:rFonts w:ascii="Arial" w:hAnsi="Arial" w:cs="Arial"/>
          <w:sz w:val="22"/>
          <w:szCs w:val="22"/>
        </w:rPr>
        <w:t xml:space="preserve">Emergency response </w:t>
      </w:r>
      <w:r w:rsidR="00C915C3" w:rsidRPr="006D16EC" w:rsidDel="00F3158B">
        <w:rPr>
          <w:rFonts w:ascii="Arial" w:hAnsi="Arial" w:cs="Arial"/>
          <w:sz w:val="22"/>
          <w:szCs w:val="22"/>
        </w:rPr>
        <w:t>facilities and equipment</w:t>
      </w:r>
      <w:r w:rsidR="00C915C3" w:rsidRPr="006D16EC">
        <w:rPr>
          <w:rFonts w:ascii="Arial" w:hAnsi="Arial" w:cs="Arial"/>
          <w:sz w:val="22"/>
          <w:szCs w:val="22"/>
        </w:rPr>
        <w:t>, including alternate and/or backup facilities, to the extent feasible,</w:t>
      </w:r>
      <w:r w:rsidR="00C915C3" w:rsidRPr="006D16EC" w:rsidDel="00F3158B">
        <w:rPr>
          <w:rFonts w:ascii="Arial" w:hAnsi="Arial" w:cs="Arial"/>
          <w:sz w:val="22"/>
          <w:szCs w:val="22"/>
        </w:rPr>
        <w:t xml:space="preserve"> should be </w:t>
      </w:r>
      <w:r w:rsidR="00C915C3" w:rsidRPr="006D16EC">
        <w:rPr>
          <w:rFonts w:ascii="Arial" w:hAnsi="Arial" w:cs="Arial"/>
          <w:sz w:val="22"/>
          <w:szCs w:val="22"/>
        </w:rPr>
        <w:t>evaluated</w:t>
      </w:r>
      <w:r w:rsidR="00C915C3" w:rsidRPr="006D16EC" w:rsidDel="00F3158B">
        <w:rPr>
          <w:rFonts w:ascii="Arial" w:hAnsi="Arial" w:cs="Arial"/>
          <w:sz w:val="22"/>
          <w:szCs w:val="22"/>
        </w:rPr>
        <w:t xml:space="preserve"> for readiness</w:t>
      </w:r>
      <w:r w:rsidR="00C915C3" w:rsidRPr="006D16EC">
        <w:rPr>
          <w:rFonts w:ascii="Arial" w:hAnsi="Arial" w:cs="Arial"/>
          <w:sz w:val="22"/>
          <w:szCs w:val="22"/>
        </w:rPr>
        <w:t>,</w:t>
      </w:r>
      <w:r w:rsidR="00C915C3" w:rsidRPr="006D16EC" w:rsidDel="00F3158B">
        <w:rPr>
          <w:rFonts w:ascii="Arial" w:hAnsi="Arial" w:cs="Arial"/>
          <w:sz w:val="22"/>
          <w:szCs w:val="22"/>
        </w:rPr>
        <w:t xml:space="preserve"> while observing their use during the exercise</w:t>
      </w:r>
      <w:r w:rsidR="00C915C3" w:rsidRPr="006D16EC">
        <w:rPr>
          <w:rFonts w:ascii="Arial" w:hAnsi="Arial" w:cs="Arial"/>
          <w:sz w:val="22"/>
          <w:szCs w:val="22"/>
        </w:rPr>
        <w:t>, such as, but not limited to:</w:t>
      </w:r>
    </w:p>
    <w:p w:rsidR="00C915C3" w:rsidRPr="006D16EC" w:rsidRDefault="00C915C3"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color w:val="000000"/>
          <w:sz w:val="22"/>
          <w:szCs w:val="22"/>
        </w:rPr>
      </w:pPr>
    </w:p>
    <w:p w:rsidR="00C915C3" w:rsidRPr="006D16EC" w:rsidRDefault="00C915C3" w:rsidP="006D16EC">
      <w:pPr>
        <w:pStyle w:val="ListParagraph"/>
        <w:numPr>
          <w:ilvl w:val="0"/>
          <w:numId w:val="3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440" w:hanging="630"/>
        <w:jc w:val="both"/>
        <w:rPr>
          <w:rFonts w:ascii="Arial" w:hAnsi="Arial" w:cs="Arial"/>
          <w:sz w:val="22"/>
          <w:szCs w:val="22"/>
        </w:rPr>
      </w:pPr>
      <w:r w:rsidRPr="006D16EC">
        <w:rPr>
          <w:rFonts w:ascii="Arial" w:hAnsi="Arial" w:cs="Arial"/>
          <w:sz w:val="22"/>
          <w:szCs w:val="22"/>
        </w:rPr>
        <w:t>Would the alternative facility (or facilities) be assessable if the site was under threat or experiencing hostile action?</w:t>
      </w:r>
    </w:p>
    <w:p w:rsidR="00C915C3" w:rsidRPr="006D16EC" w:rsidRDefault="00C915C3" w:rsidP="006D16EC">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440" w:hanging="630"/>
        <w:jc w:val="both"/>
        <w:rPr>
          <w:rFonts w:ascii="Arial" w:hAnsi="Arial" w:cs="Arial"/>
          <w:sz w:val="22"/>
          <w:szCs w:val="22"/>
        </w:rPr>
      </w:pPr>
    </w:p>
    <w:p w:rsidR="00C915C3" w:rsidRPr="006D16EC" w:rsidRDefault="00C915C3" w:rsidP="006D16EC">
      <w:pPr>
        <w:pStyle w:val="ListParagraph"/>
        <w:numPr>
          <w:ilvl w:val="0"/>
          <w:numId w:val="38"/>
        </w:num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440" w:hanging="630"/>
        <w:jc w:val="both"/>
        <w:rPr>
          <w:rFonts w:ascii="Arial" w:hAnsi="Arial" w:cs="Arial"/>
          <w:sz w:val="22"/>
          <w:szCs w:val="22"/>
        </w:rPr>
      </w:pPr>
      <w:r w:rsidRPr="006D16EC">
        <w:rPr>
          <w:rFonts w:ascii="Arial" w:hAnsi="Arial" w:cs="Arial"/>
          <w:sz w:val="22"/>
          <w:szCs w:val="22"/>
        </w:rPr>
        <w:t>Does the alternative facility (or facilities) provide a staging area for augmentation of emergency response staff?</w:t>
      </w:r>
    </w:p>
    <w:p w:rsidR="00C915C3" w:rsidRPr="006D16EC" w:rsidRDefault="00C915C3" w:rsidP="006D16EC">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440" w:hanging="630"/>
        <w:jc w:val="both"/>
        <w:rPr>
          <w:rFonts w:ascii="Arial" w:hAnsi="Arial" w:cs="Arial"/>
          <w:sz w:val="22"/>
          <w:szCs w:val="22"/>
        </w:rPr>
      </w:pPr>
    </w:p>
    <w:p w:rsidR="00C915C3" w:rsidRPr="006D16EC" w:rsidRDefault="00C915C3" w:rsidP="006D16EC">
      <w:pPr>
        <w:pStyle w:val="ListParagraph"/>
        <w:numPr>
          <w:ilvl w:val="0"/>
          <w:numId w:val="38"/>
        </w:num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autoSpaceDE w:val="0"/>
        <w:autoSpaceDN w:val="0"/>
        <w:adjustRightInd w:val="0"/>
        <w:ind w:left="1440" w:hanging="630"/>
        <w:jc w:val="both"/>
        <w:rPr>
          <w:rFonts w:ascii="Arial" w:hAnsi="Arial" w:cs="Arial"/>
          <w:sz w:val="22"/>
          <w:szCs w:val="22"/>
        </w:rPr>
      </w:pPr>
      <w:r w:rsidRPr="006D16EC">
        <w:rPr>
          <w:rFonts w:ascii="Arial" w:hAnsi="Arial" w:cs="Arial"/>
          <w:sz w:val="22"/>
          <w:szCs w:val="22"/>
        </w:rPr>
        <w:t>Does the alternative facility (or facilities) collectively have the following characteristics:</w:t>
      </w:r>
    </w:p>
    <w:p w:rsidR="00C915C3" w:rsidRPr="006D16EC" w:rsidRDefault="00C915C3" w:rsidP="006D16E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1890" w:hanging="450"/>
        <w:jc w:val="both"/>
        <w:rPr>
          <w:rFonts w:ascii="Arial" w:hAnsi="Arial" w:cs="Arial"/>
          <w:sz w:val="22"/>
          <w:szCs w:val="22"/>
        </w:rPr>
      </w:pPr>
    </w:p>
    <w:p w:rsidR="00C915C3" w:rsidRPr="006D16EC" w:rsidRDefault="00C915C3" w:rsidP="006D16EC">
      <w:pPr>
        <w:pStyle w:val="ListParagraph"/>
        <w:numPr>
          <w:ilvl w:val="0"/>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450"/>
        <w:contextualSpacing w:val="0"/>
        <w:jc w:val="both"/>
        <w:rPr>
          <w:rFonts w:ascii="Arial" w:hAnsi="Arial" w:cs="Arial"/>
          <w:color w:val="000000" w:themeColor="text1"/>
          <w:sz w:val="22"/>
          <w:szCs w:val="22"/>
        </w:rPr>
      </w:pPr>
      <w:r w:rsidRPr="006D16EC">
        <w:rPr>
          <w:rFonts w:ascii="Arial" w:hAnsi="Arial" w:cs="Arial"/>
          <w:color w:val="000000" w:themeColor="text1"/>
          <w:sz w:val="22"/>
          <w:szCs w:val="22"/>
        </w:rPr>
        <w:t xml:space="preserve">The capability for communication with the emergency operations facility, control room, and plant security. </w:t>
      </w:r>
    </w:p>
    <w:p w:rsidR="00C915C3" w:rsidRPr="006D16EC" w:rsidRDefault="00C915C3" w:rsidP="006D16E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450"/>
        <w:jc w:val="both"/>
        <w:rPr>
          <w:rFonts w:ascii="Arial" w:hAnsi="Arial" w:cs="Arial"/>
          <w:color w:val="000000" w:themeColor="text1"/>
          <w:sz w:val="22"/>
          <w:szCs w:val="22"/>
        </w:rPr>
      </w:pPr>
    </w:p>
    <w:p w:rsidR="00C915C3" w:rsidRPr="006D16EC" w:rsidRDefault="00C915C3" w:rsidP="006D16EC">
      <w:pPr>
        <w:pStyle w:val="ListParagraph"/>
        <w:numPr>
          <w:ilvl w:val="0"/>
          <w:numId w:val="3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450"/>
        <w:contextualSpacing w:val="0"/>
        <w:jc w:val="both"/>
        <w:rPr>
          <w:rFonts w:ascii="Arial" w:hAnsi="Arial" w:cs="Arial"/>
          <w:color w:val="000000" w:themeColor="text1"/>
          <w:sz w:val="22"/>
          <w:szCs w:val="22"/>
        </w:rPr>
      </w:pPr>
      <w:r w:rsidRPr="006D16EC">
        <w:rPr>
          <w:rFonts w:ascii="Arial" w:hAnsi="Arial" w:cs="Arial"/>
          <w:color w:val="000000" w:themeColor="text1"/>
          <w:sz w:val="22"/>
          <w:szCs w:val="22"/>
        </w:rPr>
        <w:t xml:space="preserve">The capability to perform offsite notifications, and </w:t>
      </w:r>
    </w:p>
    <w:p w:rsidR="00C915C3" w:rsidRPr="006D16EC" w:rsidRDefault="00C915C3" w:rsidP="006D16E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450"/>
        <w:jc w:val="both"/>
        <w:rPr>
          <w:rFonts w:ascii="Arial" w:hAnsi="Arial" w:cs="Arial"/>
          <w:color w:val="000000" w:themeColor="text1"/>
          <w:sz w:val="22"/>
          <w:szCs w:val="22"/>
        </w:rPr>
      </w:pPr>
    </w:p>
    <w:p w:rsidR="00C915C3" w:rsidRPr="006D16EC" w:rsidRDefault="00C915C3" w:rsidP="006D16EC">
      <w:pPr>
        <w:pStyle w:val="ListParagraph"/>
        <w:numPr>
          <w:ilvl w:val="0"/>
          <w:numId w:val="32"/>
        </w:numPr>
        <w:suppressAutoHyphens/>
        <w:autoSpaceDE w:val="0"/>
        <w:autoSpaceDN w:val="0"/>
        <w:adjustRightInd w:val="0"/>
        <w:ind w:left="1890" w:hanging="450"/>
        <w:jc w:val="both"/>
        <w:rPr>
          <w:rFonts w:ascii="Arial" w:hAnsi="Arial" w:cs="Arial"/>
          <w:sz w:val="22"/>
          <w:szCs w:val="22"/>
        </w:rPr>
      </w:pPr>
      <w:r w:rsidRPr="006D16EC">
        <w:rPr>
          <w:rFonts w:ascii="Arial" w:hAnsi="Arial" w:cs="Arial"/>
          <w:color w:val="000000" w:themeColor="text1"/>
          <w:sz w:val="22"/>
          <w:szCs w:val="22"/>
        </w:rPr>
        <w:lastRenderedPageBreak/>
        <w:t>The capability for engineering assessment activities, including damage control team planning and preparation for use when onsite emergency facilities cannot be safely accessed during hostile action</w:t>
      </w:r>
    </w:p>
    <w:p w:rsidR="00C915C3" w:rsidRPr="006D16EC" w:rsidRDefault="00C915C3" w:rsidP="006D16E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450"/>
        <w:jc w:val="both"/>
        <w:rPr>
          <w:rFonts w:ascii="Arial" w:hAnsi="Arial" w:cs="Arial"/>
          <w:color w:val="000000"/>
          <w:sz w:val="22"/>
          <w:szCs w:val="22"/>
        </w:rPr>
      </w:pPr>
    </w:p>
    <w:p w:rsidR="00C915C3" w:rsidRPr="006D16EC" w:rsidRDefault="00626F40" w:rsidP="00626F40">
      <w:pPr>
        <w:pStyle w:val="ListParagraph"/>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7" w:hanging="533"/>
        <w:jc w:val="both"/>
        <w:rPr>
          <w:rFonts w:ascii="Arial" w:hAnsi="Arial" w:cs="Arial"/>
          <w:sz w:val="22"/>
          <w:szCs w:val="22"/>
        </w:rPr>
      </w:pPr>
      <w:r>
        <w:rPr>
          <w:rFonts w:ascii="Arial" w:hAnsi="Arial" w:cs="Arial"/>
          <w:sz w:val="22"/>
          <w:szCs w:val="22"/>
        </w:rPr>
        <w:tab/>
      </w:r>
      <w:r w:rsidR="00C915C3" w:rsidRPr="006D16EC">
        <w:rPr>
          <w:rFonts w:ascii="Arial" w:hAnsi="Arial" w:cs="Arial"/>
          <w:sz w:val="22"/>
          <w:szCs w:val="22"/>
        </w:rPr>
        <w:t xml:space="preserve">The activation times for </w:t>
      </w:r>
      <w:r w:rsidR="00F804E4" w:rsidRPr="006D16EC">
        <w:rPr>
          <w:rFonts w:ascii="Arial" w:hAnsi="Arial" w:cs="Arial"/>
          <w:sz w:val="22"/>
          <w:szCs w:val="22"/>
        </w:rPr>
        <w:t xml:space="preserve">emergency response </w:t>
      </w:r>
      <w:r w:rsidR="00C915C3" w:rsidRPr="006D16EC">
        <w:rPr>
          <w:rFonts w:ascii="Arial" w:hAnsi="Arial" w:cs="Arial"/>
          <w:sz w:val="22"/>
          <w:szCs w:val="22"/>
        </w:rPr>
        <w:t>facilities should be noted and evaluated against Plan commitments.</w:t>
      </w:r>
    </w:p>
    <w:p w:rsidR="004E7F8E" w:rsidRPr="006D16EC" w:rsidRDefault="004E7F8E" w:rsidP="00626F4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7"/>
        <w:jc w:val="both"/>
        <w:rPr>
          <w:rFonts w:ascii="Arial" w:hAnsi="Arial" w:cs="Arial"/>
          <w:sz w:val="22"/>
          <w:szCs w:val="22"/>
        </w:rPr>
      </w:pPr>
    </w:p>
    <w:p w:rsidR="005A3C9A" w:rsidRPr="006D16EC" w:rsidRDefault="00626F40" w:rsidP="00626F40">
      <w:pPr>
        <w:pStyle w:val="ListParagraph"/>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807" w:hanging="533"/>
        <w:jc w:val="both"/>
        <w:rPr>
          <w:rFonts w:ascii="Arial" w:hAnsi="Arial" w:cs="Arial"/>
          <w:sz w:val="22"/>
          <w:szCs w:val="22"/>
        </w:rPr>
      </w:pPr>
      <w:r>
        <w:rPr>
          <w:rFonts w:ascii="Arial" w:hAnsi="Arial" w:cs="Arial"/>
          <w:sz w:val="22"/>
          <w:szCs w:val="22"/>
        </w:rPr>
        <w:tab/>
      </w:r>
      <w:r w:rsidR="005A3C9A" w:rsidRPr="006D16EC">
        <w:rPr>
          <w:rFonts w:ascii="Arial" w:hAnsi="Arial" w:cs="Arial"/>
          <w:sz w:val="22"/>
          <w:szCs w:val="22"/>
        </w:rPr>
        <w:t>Evaluation of biennial exercises at sites with co-located licensees introduces additional inspection requirements</w:t>
      </w:r>
      <w:r w:rsidR="00441CF0" w:rsidRPr="006D16EC">
        <w:rPr>
          <w:rFonts w:ascii="Arial" w:hAnsi="Arial" w:cs="Arial"/>
          <w:sz w:val="22"/>
          <w:szCs w:val="22"/>
        </w:rPr>
        <w:t xml:space="preserve">.  </w:t>
      </w:r>
      <w:r w:rsidR="005A3C9A" w:rsidRPr="006D16EC">
        <w:rPr>
          <w:rFonts w:ascii="Arial" w:hAnsi="Arial" w:cs="Arial"/>
          <w:sz w:val="22"/>
          <w:szCs w:val="22"/>
        </w:rPr>
        <w:t xml:space="preserve">These requirements are found in 10 CFR 50, Appendix E, Paragraph IV.F.2.c and generally involve drills, training, and activities/interactions with offsite authorities (Regulatory Guide 1.101, “Emergency Response Planning and Preparedness for Nuclear Power Reactors,” Revision 5, June, 2005, provides additional guidance).  The inspection plan should provide for the verification that these activities are conducted, properly observed, and where appropriate, critiqued by licensee personnel.  It should be noted that NRC inspectors do not evaluate offsite agency performance, but will rather focus on the interface of licensee personnel with offsite agencies.  However, any observed offsite performance weaknesses that impact the licensee’s ability to implement the onsite Emergency Plan should be shared with the </w:t>
      </w:r>
      <w:r w:rsidR="00225194" w:rsidRPr="006D16EC">
        <w:rPr>
          <w:rFonts w:ascii="Arial" w:hAnsi="Arial" w:cs="Arial"/>
          <w:sz w:val="22"/>
          <w:szCs w:val="22"/>
        </w:rPr>
        <w:t>FEMA</w:t>
      </w:r>
      <w:r w:rsidR="005A3C9A" w:rsidRPr="006D16EC">
        <w:rPr>
          <w:rFonts w:ascii="Arial" w:hAnsi="Arial" w:cs="Arial"/>
          <w:sz w:val="22"/>
          <w:szCs w:val="22"/>
        </w:rPr>
        <w:t xml:space="preserve"> evaluation team for further assessment.</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815F2" w:rsidRPr="006D16EC" w:rsidRDefault="004815F2"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03.04</w:t>
      </w:r>
      <w:r w:rsidRPr="006D16EC">
        <w:rPr>
          <w:rFonts w:ascii="Arial" w:hAnsi="Arial" w:cs="Arial"/>
          <w:sz w:val="22"/>
          <w:szCs w:val="22"/>
        </w:rPr>
        <w:tab/>
        <w:t xml:space="preserve">If the exercise contains the demonstration of strategies, procedures, </w:t>
      </w:r>
      <w:r w:rsidR="00C90238">
        <w:rPr>
          <w:rFonts w:ascii="Arial" w:hAnsi="Arial" w:cs="Arial"/>
          <w:sz w:val="22"/>
          <w:szCs w:val="22"/>
        </w:rPr>
        <w:t>and/or</w:t>
      </w:r>
      <w:r w:rsidRPr="006D16EC">
        <w:rPr>
          <w:rFonts w:ascii="Arial" w:hAnsi="Arial" w:cs="Arial"/>
          <w:sz w:val="22"/>
          <w:szCs w:val="22"/>
        </w:rPr>
        <w:t xml:space="preserve"> guidance developed under § 50.54(hh</w:t>
      </w:r>
      <w:proofErr w:type="gramStart"/>
      <w:r w:rsidRPr="006D16EC">
        <w:rPr>
          <w:rFonts w:ascii="Arial" w:hAnsi="Arial" w:cs="Arial"/>
          <w:sz w:val="22"/>
          <w:szCs w:val="22"/>
        </w:rPr>
        <w:t>)(</w:t>
      </w:r>
      <w:proofErr w:type="gramEnd"/>
      <w:r w:rsidRPr="006D16EC">
        <w:rPr>
          <w:rFonts w:ascii="Arial" w:hAnsi="Arial" w:cs="Arial"/>
          <w:sz w:val="22"/>
          <w:szCs w:val="22"/>
        </w:rPr>
        <w:t xml:space="preserve">2) observe and evaluate the licensee’s implementation of their E-plan commitments.  </w:t>
      </w:r>
    </w:p>
    <w:p w:rsidR="004815F2" w:rsidRPr="006D16EC" w:rsidRDefault="004815F2" w:rsidP="006D16EC">
      <w:pPr>
        <w:jc w:val="both"/>
        <w:rPr>
          <w:rFonts w:ascii="Arial" w:hAnsi="Arial" w:cs="Arial"/>
          <w:sz w:val="22"/>
          <w:szCs w:val="22"/>
        </w:rPr>
      </w:pPr>
    </w:p>
    <w:p w:rsidR="00B743F6" w:rsidRPr="006D16EC" w:rsidRDefault="004815F2" w:rsidP="006D16EC">
      <w:pPr>
        <w:ind w:left="810" w:hanging="810"/>
        <w:jc w:val="both"/>
        <w:rPr>
          <w:rFonts w:ascii="Arial" w:hAnsi="Arial" w:cs="Arial"/>
          <w:sz w:val="22"/>
          <w:szCs w:val="22"/>
        </w:rPr>
      </w:pPr>
      <w:r w:rsidRPr="006D16EC">
        <w:rPr>
          <w:rFonts w:ascii="Arial" w:hAnsi="Arial" w:cs="Arial"/>
          <w:sz w:val="22"/>
          <w:szCs w:val="22"/>
        </w:rPr>
        <w:t xml:space="preserve">Note </w:t>
      </w:r>
      <w:r w:rsidRPr="006D16EC">
        <w:rPr>
          <w:rFonts w:ascii="Arial" w:hAnsi="Arial" w:cs="Arial"/>
          <w:sz w:val="22"/>
          <w:szCs w:val="22"/>
        </w:rPr>
        <w:tab/>
        <w:t xml:space="preserve">The inspector is not expected to evaluate of the adequacy or regulatory compliance of the licensee’s actions </w:t>
      </w:r>
      <w:r w:rsidR="00C90238">
        <w:rPr>
          <w:rFonts w:ascii="Arial" w:hAnsi="Arial" w:cs="Arial"/>
          <w:sz w:val="22"/>
          <w:szCs w:val="22"/>
        </w:rPr>
        <w:t>and/or</w:t>
      </w:r>
      <w:r w:rsidRPr="006D16EC">
        <w:rPr>
          <w:rFonts w:ascii="Arial" w:hAnsi="Arial" w:cs="Arial"/>
          <w:sz w:val="22"/>
          <w:szCs w:val="22"/>
        </w:rPr>
        <w:t xml:space="preserve"> procedures, only the licensee’s implementation of their E-plan commitment(s) for the 50.54(hh</w:t>
      </w:r>
      <w:proofErr w:type="gramStart"/>
      <w:r w:rsidRPr="006D16EC">
        <w:rPr>
          <w:rFonts w:ascii="Arial" w:hAnsi="Arial" w:cs="Arial"/>
          <w:sz w:val="22"/>
          <w:szCs w:val="22"/>
        </w:rPr>
        <w:t>)(</w:t>
      </w:r>
      <w:proofErr w:type="gramEnd"/>
      <w:r w:rsidRPr="006D16EC">
        <w:rPr>
          <w:rFonts w:ascii="Arial" w:hAnsi="Arial" w:cs="Arial"/>
          <w:sz w:val="22"/>
          <w:szCs w:val="22"/>
        </w:rPr>
        <w:t>2) strategy requirement</w:t>
      </w:r>
      <w:r w:rsidR="00B743F6" w:rsidRPr="006D16EC">
        <w:rPr>
          <w:rFonts w:ascii="Arial" w:hAnsi="Arial" w:cs="Arial"/>
          <w:sz w:val="22"/>
          <w:szCs w:val="22"/>
        </w:rPr>
        <w:t>.</w:t>
      </w:r>
    </w:p>
    <w:p w:rsidR="00B743F6" w:rsidRPr="006D16EC" w:rsidRDefault="00B743F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8101D" w:rsidRPr="006D16EC" w:rsidRDefault="0028101D"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03.0</w:t>
      </w:r>
      <w:r w:rsidR="00B743F6" w:rsidRPr="006D16EC">
        <w:rPr>
          <w:rFonts w:ascii="Arial" w:hAnsi="Arial" w:cs="Arial"/>
          <w:sz w:val="22"/>
          <w:szCs w:val="22"/>
        </w:rPr>
        <w:t>5</w:t>
      </w:r>
      <w:r w:rsidRPr="006D16EC">
        <w:rPr>
          <w:rFonts w:ascii="Arial" w:hAnsi="Arial" w:cs="Arial"/>
          <w:sz w:val="22"/>
          <w:szCs w:val="22"/>
        </w:rPr>
        <w:tab/>
      </w:r>
      <w:r w:rsidRPr="00F25E2F">
        <w:rPr>
          <w:rFonts w:ascii="Arial" w:hAnsi="Arial" w:cs="Arial"/>
          <w:sz w:val="22"/>
          <w:szCs w:val="22"/>
          <w:u w:val="single"/>
        </w:rPr>
        <w:t>Evaluate Licensee’s Identification of Weaknesses</w:t>
      </w:r>
      <w:r w:rsidR="00F25E2F">
        <w:rPr>
          <w:rFonts w:ascii="Arial" w:hAnsi="Arial" w:cs="Arial"/>
          <w:sz w:val="22"/>
          <w:szCs w:val="22"/>
          <w:u w:val="single"/>
        </w:rPr>
        <w:t>.</w:t>
      </w:r>
    </w:p>
    <w:p w:rsidR="0028101D" w:rsidRPr="006D16EC" w:rsidRDefault="0028101D"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8101D" w:rsidRPr="006D16EC" w:rsidRDefault="0028101D" w:rsidP="00626F40">
      <w:pPr>
        <w:pStyle w:val="ListParagraph"/>
        <w:numPr>
          <w:ilvl w:val="0"/>
          <w:numId w:val="1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The inspectors should familiarize themselves with the licensee’s critique process and discuss expectations with the licensee.  This discussion should include the critique scheduling, content, participation, and when the critique process is complete.  The NRC considers the critique process complete when all draft conclusions related to the identified weaknesses have been presented to licensee senior management, and management questions or comments have been documented.  The licensee should understand that the critique should not be delayed in order to address every minor problem identified.</w:t>
      </w:r>
    </w:p>
    <w:p w:rsidR="0028101D" w:rsidRPr="006D16EC" w:rsidRDefault="0028101D"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8101D" w:rsidRPr="006D16EC" w:rsidRDefault="0028101D" w:rsidP="00626F40">
      <w:pPr>
        <w:pStyle w:val="ListParagraph"/>
        <w:numPr>
          <w:ilvl w:val="0"/>
          <w:numId w:val="1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Weaknesses associated with RSPS should be given the highest priority in the critique</w:t>
      </w:r>
      <w:r w:rsidR="00441CF0" w:rsidRPr="006D16EC">
        <w:rPr>
          <w:rFonts w:ascii="Arial" w:hAnsi="Arial" w:cs="Arial"/>
          <w:sz w:val="22"/>
          <w:szCs w:val="22"/>
        </w:rPr>
        <w:t xml:space="preserve">.  </w:t>
      </w:r>
      <w:r w:rsidRPr="006D16EC">
        <w:rPr>
          <w:rFonts w:ascii="Arial" w:hAnsi="Arial" w:cs="Arial"/>
          <w:sz w:val="22"/>
          <w:szCs w:val="22"/>
        </w:rPr>
        <w:t>However, all weaknesses that could preclude effective implementation of the Plan in an actual emergency (e.g., a failure to implement), are to be identified and corrected.</w:t>
      </w:r>
    </w:p>
    <w:p w:rsidR="0028101D" w:rsidRPr="006D16EC" w:rsidRDefault="0028101D" w:rsidP="00626F40">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p>
    <w:p w:rsidR="0028101D" w:rsidRPr="006D16EC" w:rsidRDefault="0028101D" w:rsidP="00626F40">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 xml:space="preserve">Licensees perform critiques in many different ways and inspectors should be flexible in accepting different methods of weakness identification.  </w:t>
      </w:r>
    </w:p>
    <w:p w:rsidR="0028101D" w:rsidRPr="006D16EC" w:rsidRDefault="0028101D"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26C1A" w:rsidRPr="006D16EC" w:rsidRDefault="00426C1A" w:rsidP="000C3593">
      <w:pPr>
        <w:pStyle w:val="ListParagraph"/>
        <w:numPr>
          <w:ilvl w:val="0"/>
          <w:numId w:val="15"/>
        </w:num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350" w:hanging="630"/>
        <w:jc w:val="both"/>
        <w:rPr>
          <w:rFonts w:ascii="Arial" w:hAnsi="Arial" w:cs="Arial"/>
          <w:sz w:val="22"/>
          <w:szCs w:val="22"/>
        </w:rPr>
      </w:pPr>
      <w:r w:rsidRPr="006D16EC">
        <w:rPr>
          <w:rFonts w:ascii="Arial" w:hAnsi="Arial" w:cs="Arial"/>
          <w:sz w:val="22"/>
          <w:szCs w:val="22"/>
        </w:rPr>
        <w:t xml:space="preserve">The critical feature of a critique is all weaknesses are identified and entered into a corrective action system with the appropriate priority, regardless of whether the weakness was verbalized at a critique meeting </w:t>
      </w:r>
      <w:r w:rsidR="00325B9F" w:rsidRPr="006D16EC">
        <w:rPr>
          <w:rFonts w:ascii="Arial" w:hAnsi="Arial" w:cs="Arial"/>
          <w:sz w:val="22"/>
          <w:szCs w:val="22"/>
        </w:rPr>
        <w:t>a</w:t>
      </w:r>
      <w:r w:rsidRPr="006D16EC">
        <w:rPr>
          <w:rFonts w:ascii="Arial" w:hAnsi="Arial" w:cs="Arial"/>
          <w:sz w:val="22"/>
          <w:szCs w:val="22"/>
        </w:rPr>
        <w:t xml:space="preserve">nd in a manner that will allow </w:t>
      </w:r>
      <w:r w:rsidRPr="006D16EC">
        <w:rPr>
          <w:rFonts w:ascii="Arial" w:hAnsi="Arial" w:cs="Arial"/>
          <w:sz w:val="22"/>
          <w:szCs w:val="22"/>
        </w:rPr>
        <w:lastRenderedPageBreak/>
        <w:t>NRC review of the resolution in the future (i.e., during subsequent biennial exercises).</w:t>
      </w:r>
    </w:p>
    <w:p w:rsidR="00426C1A" w:rsidRPr="006D16EC" w:rsidRDefault="00426C1A" w:rsidP="000C3593">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350" w:hanging="630"/>
        <w:jc w:val="both"/>
        <w:rPr>
          <w:rFonts w:ascii="Arial" w:hAnsi="Arial" w:cs="Arial"/>
          <w:sz w:val="22"/>
          <w:szCs w:val="22"/>
        </w:rPr>
      </w:pPr>
    </w:p>
    <w:p w:rsidR="00426C1A" w:rsidRPr="006D16EC" w:rsidRDefault="00426C1A" w:rsidP="000C3593">
      <w:pPr>
        <w:pStyle w:val="ListParagraph"/>
        <w:numPr>
          <w:ilvl w:val="0"/>
          <w:numId w:val="15"/>
        </w:num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1350" w:hanging="630"/>
        <w:jc w:val="both"/>
        <w:rPr>
          <w:rFonts w:ascii="Arial" w:hAnsi="Arial" w:cs="Arial"/>
          <w:sz w:val="22"/>
          <w:szCs w:val="22"/>
        </w:rPr>
      </w:pPr>
      <w:r w:rsidRPr="006D16EC">
        <w:rPr>
          <w:rFonts w:ascii="Arial" w:hAnsi="Arial" w:cs="Arial"/>
          <w:sz w:val="22"/>
          <w:szCs w:val="22"/>
        </w:rPr>
        <w:t>For the critique to be considered acceptable, the process must give the inspector adequate evidence that all weaknesses have been entered into a corrective action system.  If the inspector does not have adequate evidence that a weakness has or will be identified and documented in the corrective action system, the critique is not acceptable and a critique problem exists.</w:t>
      </w:r>
    </w:p>
    <w:p w:rsidR="00426C1A" w:rsidRPr="006D16EC" w:rsidRDefault="00426C1A"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26C1A" w:rsidRPr="006D16EC" w:rsidRDefault="00426C1A" w:rsidP="00626F40">
      <w:pPr>
        <w:pStyle w:val="ListParagraph"/>
        <w:numPr>
          <w:ilvl w:val="0"/>
          <w:numId w:val="1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 xml:space="preserve">The inspectors should conduct a pre-critique briefing with the EP staff/management prior to the formal critique to discuss any non-exercise-related inspection observations/findings, and to obtain the licensee's preliminary critique of the exercise results.  </w:t>
      </w:r>
    </w:p>
    <w:p w:rsidR="00426C1A" w:rsidRPr="006D16EC" w:rsidRDefault="00426C1A"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2"/>
          <w:szCs w:val="22"/>
        </w:rPr>
      </w:pPr>
    </w:p>
    <w:p w:rsidR="00426C1A" w:rsidRPr="006D16EC" w:rsidRDefault="00426C1A" w:rsidP="006D16EC">
      <w:pPr>
        <w:numPr>
          <w:ilvl w:val="1"/>
          <w:numId w:val="4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jc w:val="both"/>
        <w:rPr>
          <w:rFonts w:ascii="Arial" w:hAnsi="Arial" w:cs="Arial"/>
          <w:sz w:val="22"/>
          <w:szCs w:val="22"/>
        </w:rPr>
      </w:pPr>
      <w:r w:rsidRPr="006D16EC">
        <w:rPr>
          <w:rFonts w:ascii="Arial" w:hAnsi="Arial" w:cs="Arial"/>
          <w:sz w:val="22"/>
          <w:szCs w:val="22"/>
        </w:rPr>
        <w:t xml:space="preserve">This meeting will aid the inspector in preparation for the formal exit meeting with licensee senior management which is typically conducted following the formal critique.  </w:t>
      </w:r>
    </w:p>
    <w:p w:rsidR="00426C1A" w:rsidRPr="006D16EC" w:rsidRDefault="00426C1A"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jc w:val="both"/>
        <w:rPr>
          <w:rFonts w:ascii="Arial" w:hAnsi="Arial" w:cs="Arial"/>
          <w:sz w:val="22"/>
          <w:szCs w:val="22"/>
        </w:rPr>
      </w:pPr>
    </w:p>
    <w:p w:rsidR="00426C1A" w:rsidRPr="006D16EC" w:rsidRDefault="00426C1A" w:rsidP="006D16EC">
      <w:pPr>
        <w:numPr>
          <w:ilvl w:val="1"/>
          <w:numId w:val="4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jc w:val="both"/>
        <w:rPr>
          <w:rFonts w:ascii="Arial" w:hAnsi="Arial" w:cs="Arial"/>
          <w:sz w:val="22"/>
          <w:szCs w:val="22"/>
        </w:rPr>
      </w:pPr>
      <w:r w:rsidRPr="006D16EC">
        <w:rPr>
          <w:rFonts w:ascii="Arial" w:hAnsi="Arial" w:cs="Arial"/>
          <w:sz w:val="22"/>
          <w:szCs w:val="22"/>
        </w:rPr>
        <w:t xml:space="preserve">The inspectors cannot share the NRC exercise observations at this meeting, even if they are consistent with the licensee's preliminary critique.  </w:t>
      </w:r>
    </w:p>
    <w:p w:rsidR="00426C1A" w:rsidRPr="006D16EC" w:rsidRDefault="00426C1A"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jc w:val="both"/>
        <w:rPr>
          <w:rFonts w:ascii="Arial" w:hAnsi="Arial" w:cs="Arial"/>
          <w:sz w:val="22"/>
          <w:szCs w:val="22"/>
        </w:rPr>
      </w:pPr>
    </w:p>
    <w:p w:rsidR="00426C1A" w:rsidRPr="006D16EC" w:rsidRDefault="00426C1A" w:rsidP="006D16EC">
      <w:pPr>
        <w:numPr>
          <w:ilvl w:val="1"/>
          <w:numId w:val="4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jc w:val="both"/>
        <w:rPr>
          <w:rFonts w:ascii="Arial" w:hAnsi="Arial" w:cs="Arial"/>
          <w:sz w:val="22"/>
          <w:szCs w:val="22"/>
        </w:rPr>
      </w:pPr>
      <w:r w:rsidRPr="006D16EC">
        <w:rPr>
          <w:rFonts w:ascii="Arial" w:hAnsi="Arial" w:cs="Arial"/>
          <w:sz w:val="22"/>
          <w:szCs w:val="22"/>
        </w:rPr>
        <w:t>The inspectors should stress at this meeting that, for inspection purposes, while the formal critique should focus on weaknesses associated with the RSPS, all observed weaknesses must be entered into the corrective action system.  The inspector should discuss any change in the licensee’s preliminary critique before the formal critique.  The balance of the critique presentation is determined by the licensee's process.</w:t>
      </w:r>
    </w:p>
    <w:p w:rsidR="00426C1A" w:rsidRPr="006D16EC" w:rsidRDefault="00426C1A"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26C1A" w:rsidRPr="006D16EC" w:rsidRDefault="00426C1A" w:rsidP="00626F40">
      <w:pPr>
        <w:pStyle w:val="ListParagraph"/>
        <w:numPr>
          <w:ilvl w:val="0"/>
          <w:numId w:val="14"/>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 xml:space="preserve">Determine if the licensee critique identified the weaknesses observed by the inspection team.  </w:t>
      </w:r>
    </w:p>
    <w:p w:rsidR="00426C1A" w:rsidRPr="006D16EC" w:rsidRDefault="00426C1A"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2"/>
          <w:szCs w:val="22"/>
        </w:rPr>
      </w:pPr>
    </w:p>
    <w:p w:rsidR="00426C1A" w:rsidRPr="006D16EC" w:rsidRDefault="00426C1A" w:rsidP="006D16EC">
      <w:pPr>
        <w:pStyle w:val="ListParagraph"/>
        <w:numPr>
          <w:ilvl w:val="0"/>
          <w:numId w:val="1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 xml:space="preserve">Any inspector identified weaknesses not captured by the licensee may represent a critique problem, or the inspectors may have misinterpreted exercise participants’ activities, or failed to observe a portion of those activities.  It may be appropriate to discuss such problems with </w:t>
      </w:r>
      <w:proofErr w:type="gramStart"/>
      <w:r w:rsidRPr="006D16EC">
        <w:rPr>
          <w:rFonts w:ascii="Arial" w:hAnsi="Arial" w:cs="Arial"/>
          <w:sz w:val="22"/>
          <w:szCs w:val="22"/>
        </w:rPr>
        <w:t>cognizant</w:t>
      </w:r>
      <w:proofErr w:type="gramEnd"/>
      <w:r w:rsidRPr="006D16EC">
        <w:rPr>
          <w:rFonts w:ascii="Arial" w:hAnsi="Arial" w:cs="Arial"/>
          <w:sz w:val="22"/>
          <w:szCs w:val="22"/>
        </w:rPr>
        <w:t xml:space="preserve"> licensee staff and management before the formal critique.  </w:t>
      </w:r>
    </w:p>
    <w:p w:rsidR="00426C1A" w:rsidRPr="006D16EC" w:rsidRDefault="00426C1A"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p>
    <w:p w:rsidR="00426C1A" w:rsidRPr="006D16EC" w:rsidRDefault="00426C1A" w:rsidP="006D16EC">
      <w:pPr>
        <w:pStyle w:val="ListParagraph"/>
        <w:numPr>
          <w:ilvl w:val="0"/>
          <w:numId w:val="1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 xml:space="preserve">Licensee critique problems shall be documented and assessed for significance.  Failures of the licensee evaluation should be addressed during the NRC exit meeting.  </w:t>
      </w:r>
    </w:p>
    <w:p w:rsidR="00426C1A" w:rsidRPr="006D16EC" w:rsidRDefault="00426C1A"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p>
    <w:p w:rsidR="00426C1A" w:rsidRPr="006D16EC" w:rsidRDefault="00426C1A" w:rsidP="006D16EC">
      <w:pPr>
        <w:pStyle w:val="ListParagraph"/>
        <w:numPr>
          <w:ilvl w:val="0"/>
          <w:numId w:val="1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The licensee will evaluate numerous evaluator observations, identify which observations rise to the level of a weakness, and prioritize resources to correct them.  Ensure a complete understanding of the logic underlying the licensee’s disposition before identifying any as a critique problem.  If an evaluator-identified weakness is improperly dispositioned and not entered into the corrective action system, a critique problem exists, since the licensee is required to enter identified weaknesses into a corrective action system.</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B75B7" w:rsidRPr="006D16EC" w:rsidRDefault="00BB75B7"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lastRenderedPageBreak/>
        <w:t>03.0</w:t>
      </w:r>
      <w:r w:rsidR="00B743F6" w:rsidRPr="006D16EC">
        <w:rPr>
          <w:rFonts w:ascii="Arial" w:hAnsi="Arial" w:cs="Arial"/>
          <w:sz w:val="22"/>
          <w:szCs w:val="22"/>
        </w:rPr>
        <w:t>6</w:t>
      </w:r>
      <w:r w:rsidRPr="006D16EC">
        <w:rPr>
          <w:rFonts w:ascii="Arial" w:hAnsi="Arial" w:cs="Arial"/>
          <w:sz w:val="22"/>
          <w:szCs w:val="22"/>
        </w:rPr>
        <w:tab/>
      </w:r>
      <w:r w:rsidRPr="00F25E2F">
        <w:rPr>
          <w:rFonts w:ascii="Arial" w:hAnsi="Arial" w:cs="Arial"/>
          <w:sz w:val="22"/>
          <w:szCs w:val="22"/>
          <w:u w:val="single"/>
        </w:rPr>
        <w:t>Identify Recurring Weaknesses.</w:t>
      </w:r>
    </w:p>
    <w:p w:rsidR="00BB75B7" w:rsidRPr="006D16EC" w:rsidRDefault="00BB75B7"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B75B7" w:rsidRPr="006D16EC" w:rsidRDefault="00BB75B7" w:rsidP="00626F40">
      <w:pPr>
        <w:pStyle w:val="ListParagraph"/>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 xml:space="preserve">Using previous drill and exercise </w:t>
      </w:r>
      <w:r w:rsidR="00325B9F" w:rsidRPr="006D16EC">
        <w:rPr>
          <w:rFonts w:ascii="Arial" w:hAnsi="Arial" w:cs="Arial"/>
          <w:sz w:val="22"/>
          <w:szCs w:val="22"/>
        </w:rPr>
        <w:t>reports or assessments</w:t>
      </w:r>
      <w:r w:rsidRPr="006D16EC">
        <w:rPr>
          <w:rFonts w:ascii="Arial" w:hAnsi="Arial" w:cs="Arial"/>
          <w:sz w:val="22"/>
          <w:szCs w:val="22"/>
        </w:rPr>
        <w:t xml:space="preserve"> beginning with the previous biennial exercise, determine if weaknesses identified by the inspectors and/or the licensee, represent a trend</w:t>
      </w:r>
      <w:r w:rsidR="00275DEC" w:rsidRPr="006D16EC">
        <w:rPr>
          <w:rFonts w:ascii="Arial" w:hAnsi="Arial" w:cs="Arial"/>
          <w:sz w:val="22"/>
          <w:szCs w:val="22"/>
        </w:rPr>
        <w:t>,</w:t>
      </w:r>
      <w:r w:rsidRPr="006D16EC">
        <w:rPr>
          <w:rFonts w:ascii="Arial" w:hAnsi="Arial" w:cs="Arial"/>
          <w:sz w:val="22"/>
          <w:szCs w:val="22"/>
        </w:rPr>
        <w:t xml:space="preserve"> or a repeat (i.e., recurring, with the same or similar cause) weakness.  </w:t>
      </w:r>
    </w:p>
    <w:p w:rsidR="00BB75B7" w:rsidRPr="006D16EC" w:rsidRDefault="00BB75B7"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sz w:val="22"/>
          <w:szCs w:val="22"/>
        </w:rPr>
      </w:pPr>
    </w:p>
    <w:p w:rsidR="00BB75B7" w:rsidRPr="006D16EC" w:rsidRDefault="00BB75B7" w:rsidP="006D16EC">
      <w:pPr>
        <w:pStyle w:val="ListParagraph"/>
        <w:numPr>
          <w:ilvl w:val="0"/>
          <w:numId w:val="1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 xml:space="preserve">Determine if the licensee identified the trend or repeat weakness and entered it into the corrective action system. </w:t>
      </w:r>
    </w:p>
    <w:p w:rsidR="00BB75B7" w:rsidRPr="006D16EC" w:rsidRDefault="00BB75B7"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p>
    <w:p w:rsidR="00BB75B7" w:rsidRPr="006D16EC" w:rsidRDefault="00BB75B7" w:rsidP="006D16EC">
      <w:pPr>
        <w:pStyle w:val="ListParagraph"/>
        <w:numPr>
          <w:ilvl w:val="0"/>
          <w:numId w:val="1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Identification of a failure to correct a drill or exercise weakness requires a detailed review of the weakness and the associated corrective actions.  A single repeat of a weakness should not automatically be deemed a failure of the corrective action system.  Conversely, a single success in a drill or exercise (e.g., by one well-drilled team) should not necessarily be considered a demonstration of problem resolution.</w:t>
      </w:r>
    </w:p>
    <w:p w:rsidR="00BB75B7" w:rsidRPr="006D16EC" w:rsidRDefault="00BB75B7" w:rsidP="006D16E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BB75B7" w:rsidRPr="006D16EC" w:rsidRDefault="00BB75B7" w:rsidP="00626F40">
      <w:pPr>
        <w:pStyle w:val="ListParagraph"/>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 xml:space="preserve">When a previously identified weakness recurs in a subsequent drill or exercise, the inspector should perform an assessment of the effectiveness of the prior corrective actions based on a complete history of the issue.  The intent of this assessment is to see if there is a pattern of recurring performance problems in similar activities in order to identify ineffective corrective actions.  To obtain a reasonably complete picture of the current problem, the inspector should: </w:t>
      </w:r>
    </w:p>
    <w:p w:rsidR="00BB75B7" w:rsidRPr="006D16EC" w:rsidRDefault="00BB75B7"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p>
    <w:p w:rsidR="00BB75B7" w:rsidRPr="006D16EC" w:rsidRDefault="00BB75B7" w:rsidP="006D16EC">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 xml:space="preserve">Review specific corrective actions identified for the previous weakness.  </w:t>
      </w:r>
    </w:p>
    <w:p w:rsidR="00BB75B7" w:rsidRPr="006D16EC" w:rsidRDefault="00BB75B7"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BB75B7" w:rsidRPr="006D16EC" w:rsidRDefault="00BB75B7" w:rsidP="006D16EC">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 xml:space="preserve">Consider the status of the DEP PI, as well as the status of the </w:t>
      </w:r>
      <w:r w:rsidR="0057171D" w:rsidRPr="006D16EC">
        <w:rPr>
          <w:rFonts w:ascii="Arial" w:hAnsi="Arial" w:cs="Arial"/>
          <w:sz w:val="22"/>
          <w:szCs w:val="22"/>
        </w:rPr>
        <w:t>individual</w:t>
      </w:r>
      <w:r w:rsidRPr="006D16EC">
        <w:rPr>
          <w:rFonts w:ascii="Arial" w:hAnsi="Arial" w:cs="Arial"/>
          <w:sz w:val="22"/>
          <w:szCs w:val="22"/>
        </w:rPr>
        <w:t xml:space="preserve"> DEP PI</w:t>
      </w:r>
      <w:r w:rsidR="0057171D" w:rsidRPr="006D16EC">
        <w:rPr>
          <w:rFonts w:ascii="Arial" w:hAnsi="Arial" w:cs="Arial"/>
          <w:sz w:val="22"/>
          <w:szCs w:val="22"/>
        </w:rPr>
        <w:t xml:space="preserve"> inputs</w:t>
      </w:r>
      <w:r w:rsidRPr="006D16EC">
        <w:rPr>
          <w:rFonts w:ascii="Arial" w:hAnsi="Arial" w:cs="Arial"/>
          <w:sz w:val="22"/>
          <w:szCs w:val="22"/>
        </w:rPr>
        <w:t>.</w:t>
      </w:r>
    </w:p>
    <w:p w:rsidR="00BB75B7" w:rsidRPr="006D16EC" w:rsidRDefault="00BB75B7"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BB75B7" w:rsidRPr="006D16EC" w:rsidRDefault="00BB75B7" w:rsidP="006D16EC">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 xml:space="preserve">Review corrective action, self-assessment, and inspection records for the inspection cycle with emphasis on similar performance deficiencies.  </w:t>
      </w:r>
    </w:p>
    <w:p w:rsidR="00BB75B7" w:rsidRPr="006D16EC" w:rsidRDefault="00BB75B7"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BB75B7" w:rsidRPr="006D16EC" w:rsidRDefault="00BB75B7" w:rsidP="006D16EC">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Review the associated root cause and extent of condition analysis.</w:t>
      </w:r>
    </w:p>
    <w:p w:rsidR="00BB75B7" w:rsidRPr="006D16EC" w:rsidRDefault="00BB75B7"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BB75B7" w:rsidRPr="006D16EC" w:rsidRDefault="00BB75B7" w:rsidP="006D16EC">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 xml:space="preserve">Verify completion of associated corrective actions.  </w:t>
      </w:r>
    </w:p>
    <w:p w:rsidR="00BB75B7" w:rsidRPr="006D16EC" w:rsidRDefault="00BB75B7"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BB75B7" w:rsidRPr="006D16EC" w:rsidRDefault="00BB75B7" w:rsidP="006D16EC">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Look for similar occurrences during responses to prior actual events, drills, exercises, and training evolutions.</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B75B7" w:rsidRPr="006D16EC" w:rsidRDefault="00BB75B7"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03.0</w:t>
      </w:r>
      <w:r w:rsidR="00B743F6" w:rsidRPr="006D16EC">
        <w:rPr>
          <w:rFonts w:ascii="Arial" w:hAnsi="Arial" w:cs="Arial"/>
          <w:sz w:val="22"/>
          <w:szCs w:val="22"/>
        </w:rPr>
        <w:t>7</w:t>
      </w:r>
      <w:r w:rsidRPr="006D16EC">
        <w:rPr>
          <w:rFonts w:ascii="Arial" w:hAnsi="Arial" w:cs="Arial"/>
          <w:sz w:val="22"/>
          <w:szCs w:val="22"/>
        </w:rPr>
        <w:tab/>
      </w:r>
      <w:r w:rsidRPr="00F25E2F">
        <w:rPr>
          <w:rFonts w:ascii="Arial" w:hAnsi="Arial" w:cs="Arial"/>
          <w:sz w:val="22"/>
          <w:szCs w:val="22"/>
          <w:u w:val="single"/>
        </w:rPr>
        <w:t>Identify Failures to Comply with Regulatory Requirements</w:t>
      </w:r>
      <w:r w:rsidR="00F25E2F">
        <w:rPr>
          <w:rFonts w:ascii="Arial" w:hAnsi="Arial" w:cs="Arial"/>
          <w:sz w:val="22"/>
          <w:szCs w:val="22"/>
          <w:u w:val="single"/>
        </w:rPr>
        <w:t>.</w:t>
      </w:r>
    </w:p>
    <w:p w:rsidR="00BB75B7" w:rsidRPr="006D16EC" w:rsidRDefault="00BB75B7"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p>
    <w:p w:rsidR="007C2CC5" w:rsidRPr="006D16EC" w:rsidRDefault="007C2CC5" w:rsidP="00626F40">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During an exercise (or actual event) a failure to implement a planning standard does not necessarily indicate a failure to meet the planning standard.  However, serious failures may indicate a programmatic problem worthy of additional review.  Performance problems may reflect a deterioration of the EP program element to a point that the applicable planning standard is no longer met.</w:t>
      </w:r>
      <w:r w:rsidR="004E7F8E" w:rsidRPr="006D16EC">
        <w:rPr>
          <w:rFonts w:ascii="Arial" w:hAnsi="Arial" w:cs="Arial"/>
          <w:sz w:val="22"/>
          <w:szCs w:val="22"/>
        </w:rPr>
        <w:t xml:space="preserve">  </w:t>
      </w:r>
    </w:p>
    <w:p w:rsidR="007C2CC5" w:rsidRPr="006D16EC" w:rsidRDefault="007C2CC5" w:rsidP="00626F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BB75B7" w:rsidRPr="006D16EC" w:rsidRDefault="00BB75B7" w:rsidP="00626F40">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 xml:space="preserve">The licensee’s performance during an exercise may uncover issues of concern regarding the effectiveness and adequacy of the program elements that comprise the </w:t>
      </w:r>
      <w:r w:rsidRPr="006D16EC">
        <w:rPr>
          <w:rFonts w:ascii="Arial" w:hAnsi="Arial" w:cs="Arial"/>
          <w:sz w:val="22"/>
          <w:szCs w:val="22"/>
        </w:rPr>
        <w:lastRenderedPageBreak/>
        <w:t>licensee’s emergency plan.  For example, the ERO may be unable to classify a particular emergency because the EAL scheme threshold was greater than the monitor is capable of displaying.</w:t>
      </w:r>
    </w:p>
    <w:p w:rsidR="00BB75B7" w:rsidRPr="006D16EC" w:rsidRDefault="00BB75B7" w:rsidP="00626F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BB75B7" w:rsidRPr="006D16EC" w:rsidRDefault="00BB75B7" w:rsidP="00626F40">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Weaknesses are defined in the context of ERO performance during an exercise</w:t>
      </w:r>
      <w:r w:rsidR="00441CF0" w:rsidRPr="006D16EC">
        <w:rPr>
          <w:rFonts w:ascii="Arial" w:hAnsi="Arial" w:cs="Arial"/>
          <w:sz w:val="22"/>
          <w:szCs w:val="22"/>
        </w:rPr>
        <w:t xml:space="preserve">.  </w:t>
      </w:r>
      <w:r w:rsidRPr="006D16EC">
        <w:rPr>
          <w:rFonts w:ascii="Arial" w:hAnsi="Arial" w:cs="Arial"/>
          <w:sz w:val="22"/>
          <w:szCs w:val="22"/>
        </w:rPr>
        <w:t>A program element concern related to the effectiveness and adequacy of the Plan, or it’s implementing procedures</w:t>
      </w:r>
      <w:r w:rsidRPr="006D16EC">
        <w:rPr>
          <w:rFonts w:ascii="Arial" w:hAnsi="Arial" w:cs="Arial"/>
          <w:sz w:val="22"/>
          <w:szCs w:val="22"/>
          <w:vertAlign w:val="superscript"/>
        </w:rPr>
        <w:footnoteReference w:id="1"/>
      </w:r>
      <w:r w:rsidRPr="006D16EC">
        <w:rPr>
          <w:rFonts w:ascii="Arial" w:hAnsi="Arial" w:cs="Arial"/>
          <w:sz w:val="22"/>
          <w:szCs w:val="22"/>
        </w:rPr>
        <w:t>, observed during an exercise is not an exercise weakness</w:t>
      </w:r>
      <w:r w:rsidR="00441CF0" w:rsidRPr="006D16EC">
        <w:rPr>
          <w:rFonts w:ascii="Arial" w:hAnsi="Arial" w:cs="Arial"/>
          <w:sz w:val="22"/>
          <w:szCs w:val="22"/>
        </w:rPr>
        <w:t xml:space="preserve">.  </w:t>
      </w:r>
      <w:r w:rsidRPr="006D16EC">
        <w:rPr>
          <w:rFonts w:ascii="Arial" w:hAnsi="Arial" w:cs="Arial"/>
          <w:sz w:val="22"/>
          <w:szCs w:val="22"/>
        </w:rPr>
        <w:t xml:space="preserve">Instead this issue should be evaluated as an apparent failure to comply with the associated 10 CFR 50.47(b) planning standards and Appendix E requirements and assessed for significance in accordance with the EP SDP. </w:t>
      </w:r>
    </w:p>
    <w:p w:rsidR="00E55753" w:rsidRPr="006D16EC" w:rsidRDefault="00E55753"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55753" w:rsidRPr="006D16EC" w:rsidRDefault="00E55753" w:rsidP="006D16EC">
      <w:pPr>
        <w:pStyle w:val="ListParagraph"/>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66"/>
        <w:jc w:val="both"/>
        <w:rPr>
          <w:rFonts w:ascii="Arial" w:hAnsi="Arial" w:cs="Arial"/>
          <w:sz w:val="22"/>
          <w:szCs w:val="22"/>
        </w:rPr>
      </w:pPr>
      <w:r w:rsidRPr="006D16EC">
        <w:rPr>
          <w:rFonts w:ascii="Arial" w:hAnsi="Arial" w:cs="Arial"/>
          <w:sz w:val="22"/>
          <w:szCs w:val="22"/>
        </w:rPr>
        <w:t xml:space="preserve">Review the history of identified weaknesses to obtain relevant information.  </w:t>
      </w:r>
    </w:p>
    <w:p w:rsidR="00E55753" w:rsidRPr="006D16EC" w:rsidRDefault="00E55753"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86" w:hanging="630"/>
        <w:jc w:val="both"/>
        <w:rPr>
          <w:rFonts w:ascii="Arial" w:hAnsi="Arial" w:cs="Arial"/>
          <w:sz w:val="22"/>
          <w:szCs w:val="22"/>
        </w:rPr>
      </w:pPr>
    </w:p>
    <w:p w:rsidR="00E55753" w:rsidRPr="006D16EC" w:rsidRDefault="00E55753" w:rsidP="006D16EC">
      <w:pPr>
        <w:pStyle w:val="ListParagraph"/>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66"/>
        <w:jc w:val="both"/>
        <w:rPr>
          <w:rFonts w:ascii="Arial" w:hAnsi="Arial" w:cs="Arial"/>
          <w:sz w:val="22"/>
          <w:szCs w:val="22"/>
        </w:rPr>
      </w:pPr>
      <w:r w:rsidRPr="006D16EC">
        <w:rPr>
          <w:rFonts w:ascii="Arial" w:hAnsi="Arial" w:cs="Arial"/>
          <w:sz w:val="22"/>
          <w:szCs w:val="22"/>
        </w:rPr>
        <w:t>Determine immediately</w:t>
      </w:r>
      <w:r w:rsidR="00752A2D" w:rsidRPr="006D16EC">
        <w:rPr>
          <w:rFonts w:ascii="Arial" w:hAnsi="Arial" w:cs="Arial"/>
          <w:sz w:val="22"/>
          <w:szCs w:val="22"/>
        </w:rPr>
        <w:t>,</w:t>
      </w:r>
      <w:r w:rsidRPr="006D16EC">
        <w:rPr>
          <w:rFonts w:ascii="Arial" w:hAnsi="Arial" w:cs="Arial"/>
          <w:sz w:val="22"/>
          <w:szCs w:val="22"/>
        </w:rPr>
        <w:t xml:space="preserve"> if possible, if the program no longer meets the applicable planning standard.  If this cannot be accomplished immediately, confer with regional management for direction.  </w:t>
      </w:r>
    </w:p>
    <w:p w:rsidR="00E55753" w:rsidRPr="006D16EC" w:rsidRDefault="00E55753"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46"/>
        <w:jc w:val="both"/>
        <w:rPr>
          <w:rFonts w:ascii="Arial" w:hAnsi="Arial" w:cs="Arial"/>
          <w:sz w:val="22"/>
          <w:szCs w:val="22"/>
        </w:rPr>
      </w:pPr>
    </w:p>
    <w:p w:rsidR="004129E6" w:rsidRPr="006D16EC" w:rsidRDefault="00E55753" w:rsidP="006D16EC">
      <w:pPr>
        <w:pStyle w:val="ListParagraph"/>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66"/>
        <w:jc w:val="both"/>
        <w:rPr>
          <w:rFonts w:ascii="Arial" w:hAnsi="Arial" w:cs="Arial"/>
          <w:sz w:val="22"/>
          <w:szCs w:val="22"/>
        </w:rPr>
      </w:pPr>
      <w:r w:rsidRPr="006D16EC">
        <w:rPr>
          <w:rFonts w:ascii="Arial" w:hAnsi="Arial" w:cs="Arial"/>
          <w:sz w:val="22"/>
          <w:szCs w:val="22"/>
        </w:rPr>
        <w:t>The concern and the results of the additional review should be communicated to the licensee, documented and assessed for significance through the EP SDP</w:t>
      </w:r>
    </w:p>
    <w:p w:rsidR="00E55753" w:rsidRPr="006D16EC" w:rsidRDefault="00E55753"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AB637C" w:rsidP="00626F40">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If either the Plan or procedures are inadequate, it is not a drill/exercise critique issue</w:t>
      </w:r>
      <w:r w:rsidR="002363DF" w:rsidRPr="006D16EC">
        <w:rPr>
          <w:rFonts w:ascii="Arial" w:hAnsi="Arial" w:cs="Arial"/>
          <w:sz w:val="22"/>
          <w:szCs w:val="22"/>
        </w:rPr>
        <w:t>,</w:t>
      </w:r>
      <w:r w:rsidRPr="006D16EC">
        <w:rPr>
          <w:rFonts w:ascii="Arial" w:hAnsi="Arial" w:cs="Arial"/>
          <w:sz w:val="22"/>
          <w:szCs w:val="22"/>
        </w:rPr>
        <w:t xml:space="preserve"> </w:t>
      </w:r>
      <w:r w:rsidR="002363DF" w:rsidRPr="006D16EC">
        <w:rPr>
          <w:rFonts w:ascii="Arial" w:hAnsi="Arial" w:cs="Arial"/>
          <w:sz w:val="22"/>
          <w:szCs w:val="22"/>
        </w:rPr>
        <w:t>i</w:t>
      </w:r>
      <w:r w:rsidRPr="006D16EC">
        <w:rPr>
          <w:rFonts w:ascii="Arial" w:hAnsi="Arial" w:cs="Arial"/>
          <w:sz w:val="22"/>
          <w:szCs w:val="22"/>
        </w:rPr>
        <w:t>t is a failure to comply with a planning standard</w:t>
      </w:r>
      <w:r w:rsidR="002363DF" w:rsidRPr="006D16EC">
        <w:rPr>
          <w:rFonts w:ascii="Arial" w:hAnsi="Arial" w:cs="Arial"/>
          <w:sz w:val="22"/>
          <w:szCs w:val="22"/>
        </w:rPr>
        <w:t xml:space="preserve"> and</w:t>
      </w:r>
      <w:r w:rsidRPr="006D16EC">
        <w:rPr>
          <w:rFonts w:ascii="Arial" w:hAnsi="Arial" w:cs="Arial"/>
          <w:sz w:val="22"/>
          <w:szCs w:val="22"/>
        </w:rPr>
        <w:t xml:space="preserve"> </w:t>
      </w:r>
      <w:r w:rsidR="002363DF" w:rsidRPr="006D16EC">
        <w:rPr>
          <w:rFonts w:ascii="Arial" w:hAnsi="Arial" w:cs="Arial"/>
          <w:sz w:val="22"/>
          <w:szCs w:val="22"/>
        </w:rPr>
        <w:t xml:space="preserve">the significance </w:t>
      </w:r>
      <w:r w:rsidRPr="006D16EC">
        <w:rPr>
          <w:rFonts w:ascii="Arial" w:hAnsi="Arial" w:cs="Arial"/>
          <w:sz w:val="22"/>
          <w:szCs w:val="22"/>
        </w:rPr>
        <w:t xml:space="preserve">planning standard </w:t>
      </w:r>
      <w:r w:rsidR="007C2CC5" w:rsidRPr="006D16EC">
        <w:rPr>
          <w:rFonts w:ascii="Arial" w:hAnsi="Arial" w:cs="Arial"/>
          <w:sz w:val="22"/>
          <w:szCs w:val="22"/>
        </w:rPr>
        <w:t>should</w:t>
      </w:r>
      <w:r w:rsidR="002363DF" w:rsidRPr="006D16EC">
        <w:rPr>
          <w:rFonts w:ascii="Arial" w:hAnsi="Arial" w:cs="Arial"/>
          <w:sz w:val="22"/>
          <w:szCs w:val="22"/>
        </w:rPr>
        <w:t xml:space="preserve"> then be</w:t>
      </w:r>
      <w:r w:rsidRPr="006D16EC">
        <w:rPr>
          <w:rFonts w:ascii="Arial" w:hAnsi="Arial" w:cs="Arial"/>
          <w:sz w:val="22"/>
          <w:szCs w:val="22"/>
        </w:rPr>
        <w:t xml:space="preserve"> assess</w:t>
      </w:r>
      <w:r w:rsidR="002363DF" w:rsidRPr="006D16EC">
        <w:rPr>
          <w:rFonts w:ascii="Arial" w:hAnsi="Arial" w:cs="Arial"/>
          <w:sz w:val="22"/>
          <w:szCs w:val="22"/>
        </w:rPr>
        <w:t>ed</w:t>
      </w:r>
      <w:r w:rsidRPr="006D16EC">
        <w:rPr>
          <w:rFonts w:ascii="Arial" w:hAnsi="Arial" w:cs="Arial"/>
          <w:sz w:val="22"/>
          <w:szCs w:val="22"/>
        </w:rPr>
        <w:t xml:space="preserve"> </w:t>
      </w:r>
      <w:r w:rsidR="004129E6" w:rsidRPr="006D16EC">
        <w:rPr>
          <w:rFonts w:ascii="Arial" w:hAnsi="Arial" w:cs="Arial"/>
          <w:sz w:val="22"/>
          <w:szCs w:val="22"/>
        </w:rPr>
        <w:t>for significance through the EP SDP.</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827FA" w:rsidRPr="006D16EC" w:rsidRDefault="007827FA"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03.0</w:t>
      </w:r>
      <w:r w:rsidR="00B743F6" w:rsidRPr="006D16EC">
        <w:rPr>
          <w:rFonts w:ascii="Arial" w:hAnsi="Arial" w:cs="Arial"/>
          <w:sz w:val="22"/>
          <w:szCs w:val="22"/>
        </w:rPr>
        <w:t>8</w:t>
      </w:r>
      <w:r w:rsidRPr="006D16EC">
        <w:rPr>
          <w:rFonts w:ascii="Arial" w:hAnsi="Arial" w:cs="Arial"/>
          <w:sz w:val="22"/>
          <w:szCs w:val="22"/>
        </w:rPr>
        <w:tab/>
      </w:r>
      <w:r w:rsidRPr="00F25E2F">
        <w:rPr>
          <w:rFonts w:ascii="Arial" w:hAnsi="Arial" w:cs="Arial"/>
          <w:sz w:val="22"/>
          <w:szCs w:val="22"/>
          <w:u w:val="single"/>
        </w:rPr>
        <w:t>Evaluate Exercise against EP Cornerstone Performance Expectation</w:t>
      </w:r>
      <w:r w:rsidR="00F25E2F">
        <w:rPr>
          <w:rFonts w:ascii="Arial" w:hAnsi="Arial" w:cs="Arial"/>
          <w:sz w:val="22"/>
          <w:szCs w:val="22"/>
          <w:u w:val="single"/>
        </w:rPr>
        <w:t>.</w:t>
      </w:r>
    </w:p>
    <w:p w:rsidR="007827FA" w:rsidRPr="006D16EC" w:rsidRDefault="007827FA" w:rsidP="006D16EC">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7827FA" w:rsidRPr="006D16EC" w:rsidRDefault="007827FA" w:rsidP="00626F40">
      <w:pPr>
        <w:pStyle w:val="ListParagraph"/>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The baseline inspection program is predicated on the EP Cornerstone Performance Expectation.  The inspectors should determine that the conduct of the exercise supports the finding that the EP program meets the Performance Expectation:  “Demonstration that reasonable assurance exists that the licensee can effectively implement its Emergency Plan to adequately protect the public health and safety in the event of a radiological emergency.”</w:t>
      </w:r>
    </w:p>
    <w:p w:rsidR="007827FA" w:rsidRPr="006D16EC" w:rsidRDefault="007827FA" w:rsidP="00626F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7827FA" w:rsidRPr="006D16EC" w:rsidRDefault="007827FA" w:rsidP="00626F40">
      <w:pPr>
        <w:pStyle w:val="ListParagraph"/>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Section IV.F.2.f of Appendix E to 10 CFR 50, provides the requirements for a remedial exercise, required if the Emergency Plan is not satisfactorily tested during the biennial exercise such that the NRC cannot find reasonable assurance that adequate protective measures can be taken in the event of a radiological emergency.  Not invoking this regulation implies that the inspection team came to the conclusion that the Plan was satisfactorily tested.  If the exercise was not a satisfactory test of the Plan or problems have been identified which potentially could result in a remedial exercise, the inspectors will obtain management review, and any subsequent action would not be decided by the inspection team alone.</w:t>
      </w:r>
    </w:p>
    <w:p w:rsidR="007827FA" w:rsidRPr="006D16EC" w:rsidRDefault="007827FA"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827FA" w:rsidRPr="006D16EC" w:rsidRDefault="007827FA"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03.0</w:t>
      </w:r>
      <w:r w:rsidR="00B743F6" w:rsidRPr="006D16EC">
        <w:rPr>
          <w:rFonts w:ascii="Arial" w:hAnsi="Arial" w:cs="Arial"/>
          <w:sz w:val="22"/>
          <w:szCs w:val="22"/>
        </w:rPr>
        <w:t>9</w:t>
      </w:r>
      <w:r w:rsidRPr="006D16EC">
        <w:rPr>
          <w:rFonts w:ascii="Arial" w:hAnsi="Arial" w:cs="Arial"/>
          <w:sz w:val="22"/>
          <w:szCs w:val="22"/>
        </w:rPr>
        <w:tab/>
      </w:r>
      <w:r w:rsidRPr="00F25E2F">
        <w:rPr>
          <w:rFonts w:ascii="Arial" w:hAnsi="Arial" w:cs="Arial"/>
          <w:sz w:val="22"/>
          <w:szCs w:val="22"/>
          <w:u w:val="single"/>
        </w:rPr>
        <w:t xml:space="preserve">Represent the NRC at the </w:t>
      </w:r>
      <w:r w:rsidR="00225194" w:rsidRPr="00F25E2F">
        <w:rPr>
          <w:rFonts w:ascii="Arial" w:hAnsi="Arial" w:cs="Arial"/>
          <w:sz w:val="22"/>
          <w:szCs w:val="22"/>
          <w:u w:val="single"/>
        </w:rPr>
        <w:t>FEMA</w:t>
      </w:r>
      <w:r w:rsidRPr="00F25E2F">
        <w:rPr>
          <w:rFonts w:ascii="Arial" w:hAnsi="Arial" w:cs="Arial"/>
          <w:sz w:val="22"/>
          <w:szCs w:val="22"/>
          <w:u w:val="single"/>
        </w:rPr>
        <w:t xml:space="preserve"> Public Meeting</w:t>
      </w:r>
      <w:r w:rsidR="00F25E2F">
        <w:rPr>
          <w:rFonts w:ascii="Arial" w:hAnsi="Arial" w:cs="Arial"/>
          <w:sz w:val="22"/>
          <w:szCs w:val="22"/>
          <w:u w:val="single"/>
        </w:rPr>
        <w:t>.</w:t>
      </w:r>
    </w:p>
    <w:p w:rsidR="00AC2691" w:rsidRPr="006D16EC" w:rsidRDefault="00AC2691"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C2691" w:rsidRPr="006D16EC" w:rsidRDefault="00AC2691"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r w:rsidRPr="006D16EC">
        <w:rPr>
          <w:rFonts w:ascii="Arial" w:hAnsi="Arial" w:cs="Arial"/>
          <w:sz w:val="22"/>
          <w:szCs w:val="22"/>
        </w:rPr>
        <w:lastRenderedPageBreak/>
        <w:t>Note</w:t>
      </w:r>
      <w:r w:rsidRPr="006D16EC">
        <w:rPr>
          <w:rFonts w:ascii="Arial" w:hAnsi="Arial" w:cs="Arial"/>
          <w:sz w:val="22"/>
          <w:szCs w:val="22"/>
        </w:rPr>
        <w:tab/>
        <w:t>For licensee locations that have multiple FEMA regions involved</w:t>
      </w:r>
      <w:r w:rsidR="00C97640" w:rsidRPr="006D16EC">
        <w:rPr>
          <w:rFonts w:ascii="Arial" w:hAnsi="Arial" w:cs="Arial"/>
          <w:sz w:val="22"/>
          <w:szCs w:val="22"/>
        </w:rPr>
        <w:t xml:space="preserve"> in the exercise evaluation,</w:t>
      </w:r>
      <w:r w:rsidRPr="006D16EC">
        <w:rPr>
          <w:rFonts w:ascii="Arial" w:hAnsi="Arial" w:cs="Arial"/>
          <w:sz w:val="22"/>
          <w:szCs w:val="22"/>
        </w:rPr>
        <w:t xml:space="preserve"> the inspector will need to determine which FEMA Public Meeting</w:t>
      </w:r>
      <w:r w:rsidR="00C97640" w:rsidRPr="006D16EC">
        <w:rPr>
          <w:rFonts w:ascii="Arial" w:hAnsi="Arial" w:cs="Arial"/>
          <w:sz w:val="22"/>
          <w:szCs w:val="22"/>
        </w:rPr>
        <w:t>(</w:t>
      </w:r>
      <w:r w:rsidRPr="006D16EC">
        <w:rPr>
          <w:rFonts w:ascii="Arial" w:hAnsi="Arial" w:cs="Arial"/>
          <w:sz w:val="22"/>
          <w:szCs w:val="22"/>
        </w:rPr>
        <w:t>s</w:t>
      </w:r>
      <w:r w:rsidR="00C97640" w:rsidRPr="006D16EC">
        <w:rPr>
          <w:rFonts w:ascii="Arial" w:hAnsi="Arial" w:cs="Arial"/>
          <w:sz w:val="22"/>
          <w:szCs w:val="22"/>
        </w:rPr>
        <w:t>)</w:t>
      </w:r>
      <w:r w:rsidRPr="006D16EC">
        <w:rPr>
          <w:rFonts w:ascii="Arial" w:hAnsi="Arial" w:cs="Arial"/>
          <w:sz w:val="22"/>
          <w:szCs w:val="22"/>
        </w:rPr>
        <w:t xml:space="preserve"> can be attended based on inspection resources</w:t>
      </w:r>
      <w:r w:rsidR="00C97640" w:rsidRPr="006D16EC">
        <w:rPr>
          <w:rFonts w:ascii="Arial" w:hAnsi="Arial" w:cs="Arial"/>
          <w:sz w:val="22"/>
          <w:szCs w:val="22"/>
        </w:rPr>
        <w:t xml:space="preserve">, </w:t>
      </w:r>
      <w:r w:rsidRPr="006D16EC">
        <w:rPr>
          <w:rFonts w:ascii="Arial" w:hAnsi="Arial" w:cs="Arial"/>
          <w:sz w:val="22"/>
          <w:szCs w:val="22"/>
        </w:rPr>
        <w:t>schedules</w:t>
      </w:r>
      <w:r w:rsidR="00C97640" w:rsidRPr="006D16EC">
        <w:rPr>
          <w:rFonts w:ascii="Arial" w:hAnsi="Arial" w:cs="Arial"/>
          <w:sz w:val="22"/>
          <w:szCs w:val="22"/>
        </w:rPr>
        <w:t>, etc</w:t>
      </w:r>
      <w:r w:rsidRPr="006D16EC">
        <w:rPr>
          <w:rFonts w:ascii="Arial" w:hAnsi="Arial" w:cs="Arial"/>
          <w:sz w:val="22"/>
          <w:szCs w:val="22"/>
        </w:rPr>
        <w:t>.</w:t>
      </w:r>
    </w:p>
    <w:p w:rsidR="007827FA" w:rsidRPr="006D16EC" w:rsidRDefault="007827FA"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827FA" w:rsidRPr="006D16EC" w:rsidRDefault="007827FA" w:rsidP="00626F40">
      <w:pPr>
        <w:pStyle w:val="ListParagraph"/>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 xml:space="preserve">The lead inspector, or alternate, should represent NRC at the </w:t>
      </w:r>
      <w:r w:rsidR="00225194" w:rsidRPr="006D16EC">
        <w:rPr>
          <w:rFonts w:ascii="Arial" w:hAnsi="Arial" w:cs="Arial"/>
          <w:sz w:val="22"/>
          <w:szCs w:val="22"/>
        </w:rPr>
        <w:t>FEMA</w:t>
      </w:r>
      <w:r w:rsidRPr="006D16EC">
        <w:rPr>
          <w:rFonts w:ascii="Arial" w:hAnsi="Arial" w:cs="Arial"/>
          <w:sz w:val="22"/>
          <w:szCs w:val="22"/>
        </w:rPr>
        <w:t xml:space="preserve"> public meeting.  A statement should be made as to the adequacy of exercise conduct from the NRC perspective.  </w:t>
      </w:r>
    </w:p>
    <w:p w:rsidR="007827FA" w:rsidRPr="006D16EC" w:rsidRDefault="007827FA"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827FA" w:rsidRPr="006D16EC" w:rsidRDefault="007827FA" w:rsidP="006D16EC">
      <w:pPr>
        <w:pStyle w:val="ListParagraph"/>
        <w:numPr>
          <w:ilvl w:val="0"/>
          <w:numId w:val="2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 xml:space="preserve">For a successful demonstration a statement such as “the preliminary observations of the inspection team is that, conduct of this exercise was adequate to demonstrate the licensee’s compliance with the EP Cornerstone Performance Expectation and demonstrates that reasonable assurance exists of the licensee ability to effectively implement its Emergency Plan to adequately protect the public health and safety in the event of a radiological emergency” is the preferred statement to be used at the </w:t>
      </w:r>
      <w:r w:rsidR="00225194" w:rsidRPr="006D16EC">
        <w:rPr>
          <w:rFonts w:ascii="Arial" w:hAnsi="Arial" w:cs="Arial"/>
          <w:sz w:val="22"/>
          <w:szCs w:val="22"/>
        </w:rPr>
        <w:t>FEMA</w:t>
      </w:r>
      <w:r w:rsidRPr="006D16EC">
        <w:rPr>
          <w:rFonts w:ascii="Arial" w:hAnsi="Arial" w:cs="Arial"/>
          <w:sz w:val="22"/>
          <w:szCs w:val="22"/>
        </w:rPr>
        <w:t xml:space="preserve"> public meeting.  </w:t>
      </w:r>
    </w:p>
    <w:p w:rsidR="007827FA" w:rsidRPr="006D16EC" w:rsidRDefault="007827FA"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jc w:val="both"/>
        <w:rPr>
          <w:rFonts w:ascii="Arial" w:hAnsi="Arial" w:cs="Arial"/>
          <w:sz w:val="22"/>
          <w:szCs w:val="22"/>
        </w:rPr>
      </w:pPr>
    </w:p>
    <w:p w:rsidR="007827FA" w:rsidRPr="006D16EC" w:rsidRDefault="009712F7" w:rsidP="006D16EC">
      <w:pPr>
        <w:pStyle w:val="ListParagraph"/>
        <w:numPr>
          <w:ilvl w:val="0"/>
          <w:numId w:val="2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 xml:space="preserve">For </w:t>
      </w:r>
      <w:r w:rsidR="007827FA" w:rsidRPr="006D16EC">
        <w:rPr>
          <w:rFonts w:ascii="Arial" w:hAnsi="Arial" w:cs="Arial"/>
          <w:sz w:val="22"/>
          <w:szCs w:val="22"/>
        </w:rPr>
        <w:t>a</w:t>
      </w:r>
      <w:r w:rsidRPr="006D16EC">
        <w:rPr>
          <w:rFonts w:ascii="Arial" w:hAnsi="Arial" w:cs="Arial"/>
          <w:sz w:val="22"/>
          <w:szCs w:val="22"/>
        </w:rPr>
        <w:t>n</w:t>
      </w:r>
      <w:r w:rsidR="007827FA" w:rsidRPr="006D16EC">
        <w:rPr>
          <w:rFonts w:ascii="Arial" w:hAnsi="Arial" w:cs="Arial"/>
          <w:sz w:val="22"/>
          <w:szCs w:val="22"/>
        </w:rPr>
        <w:t xml:space="preserve"> </w:t>
      </w:r>
      <w:r w:rsidRPr="006D16EC">
        <w:rPr>
          <w:rFonts w:ascii="Arial" w:hAnsi="Arial" w:cs="Arial"/>
          <w:sz w:val="22"/>
          <w:szCs w:val="22"/>
        </w:rPr>
        <w:t>un</w:t>
      </w:r>
      <w:r w:rsidR="007827FA" w:rsidRPr="006D16EC">
        <w:rPr>
          <w:rFonts w:ascii="Arial" w:hAnsi="Arial" w:cs="Arial"/>
          <w:sz w:val="22"/>
          <w:szCs w:val="22"/>
        </w:rPr>
        <w:t xml:space="preserve">successful demonstration a statement such as the following should be made at the public meeting:  “The NRC inspection team was not able to conclude its review of the exercise at this time.  The NRC will continue to review the available information before issuing an official inspection report.”  </w:t>
      </w:r>
    </w:p>
    <w:p w:rsidR="007827FA" w:rsidRPr="006D16EC" w:rsidRDefault="007827FA" w:rsidP="006D16E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jc w:val="both"/>
        <w:rPr>
          <w:rFonts w:ascii="Arial" w:hAnsi="Arial" w:cs="Arial"/>
          <w:sz w:val="22"/>
          <w:szCs w:val="22"/>
        </w:rPr>
      </w:pPr>
    </w:p>
    <w:p w:rsidR="007827FA" w:rsidRPr="006D16EC" w:rsidRDefault="007827FA" w:rsidP="006D16EC">
      <w:pPr>
        <w:pStyle w:val="ListParagraph"/>
        <w:numPr>
          <w:ilvl w:val="0"/>
          <w:numId w:val="2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r w:rsidRPr="006D16EC">
        <w:rPr>
          <w:rFonts w:ascii="Arial" w:hAnsi="Arial" w:cs="Arial"/>
          <w:sz w:val="22"/>
          <w:szCs w:val="22"/>
        </w:rPr>
        <w:t>Potential findings against the licensee’s program as a result of the inspection should not be announced at the public meeting.  NRC inspection reports are public information and will be released as soon as they are approved by management.</w:t>
      </w:r>
    </w:p>
    <w:p w:rsidR="00AD4612" w:rsidRPr="006D16EC" w:rsidRDefault="00AD4612"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D4612" w:rsidRPr="00F25E2F" w:rsidRDefault="00AD4612"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u w:val="single"/>
        </w:rPr>
      </w:pPr>
      <w:r w:rsidRPr="006D16EC">
        <w:rPr>
          <w:rFonts w:ascii="Arial" w:hAnsi="Arial" w:cs="Arial"/>
          <w:sz w:val="22"/>
          <w:szCs w:val="22"/>
        </w:rPr>
        <w:t>03.</w:t>
      </w:r>
      <w:r w:rsidR="00B743F6" w:rsidRPr="006D16EC">
        <w:rPr>
          <w:rFonts w:ascii="Arial" w:hAnsi="Arial" w:cs="Arial"/>
          <w:sz w:val="22"/>
          <w:szCs w:val="22"/>
        </w:rPr>
        <w:t>1</w:t>
      </w:r>
      <w:r w:rsidRPr="006D16EC">
        <w:rPr>
          <w:rFonts w:ascii="Arial" w:hAnsi="Arial" w:cs="Arial"/>
          <w:sz w:val="22"/>
          <w:szCs w:val="22"/>
        </w:rPr>
        <w:t>0</w:t>
      </w:r>
      <w:r w:rsidRPr="006D16EC">
        <w:rPr>
          <w:rFonts w:ascii="Arial" w:hAnsi="Arial" w:cs="Arial"/>
          <w:sz w:val="22"/>
          <w:szCs w:val="22"/>
        </w:rPr>
        <w:tab/>
      </w:r>
      <w:r w:rsidRPr="00F25E2F">
        <w:rPr>
          <w:rFonts w:ascii="Arial" w:hAnsi="Arial" w:cs="Arial"/>
          <w:sz w:val="22"/>
          <w:szCs w:val="22"/>
          <w:u w:val="single"/>
        </w:rPr>
        <w:t xml:space="preserve">Review </w:t>
      </w:r>
      <w:r w:rsidR="00225194" w:rsidRPr="00F25E2F">
        <w:rPr>
          <w:rFonts w:ascii="Arial" w:hAnsi="Arial" w:cs="Arial"/>
          <w:sz w:val="22"/>
          <w:szCs w:val="22"/>
          <w:u w:val="single"/>
        </w:rPr>
        <w:t>FEMA</w:t>
      </w:r>
      <w:r w:rsidRPr="00F25E2F">
        <w:rPr>
          <w:rFonts w:ascii="Arial" w:hAnsi="Arial" w:cs="Arial"/>
          <w:sz w:val="22"/>
          <w:szCs w:val="22"/>
          <w:u w:val="single"/>
        </w:rPr>
        <w:t>-identified Exercise Deficiencies and Remedial Actions</w:t>
      </w:r>
      <w:r w:rsidR="00F25E2F">
        <w:rPr>
          <w:rFonts w:ascii="Arial" w:hAnsi="Arial" w:cs="Arial"/>
          <w:sz w:val="22"/>
          <w:szCs w:val="22"/>
          <w:u w:val="single"/>
        </w:rPr>
        <w:t>.</w:t>
      </w:r>
    </w:p>
    <w:p w:rsidR="00AD4612" w:rsidRPr="00F25E2F" w:rsidRDefault="00AD4612"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u w:val="single"/>
        </w:rPr>
      </w:pPr>
    </w:p>
    <w:p w:rsidR="00AD4612" w:rsidRPr="006D16EC" w:rsidRDefault="00AD4612" w:rsidP="00626F40">
      <w:pPr>
        <w:pStyle w:val="ListParagraph"/>
        <w:numPr>
          <w:ilvl w:val="0"/>
          <w:numId w:val="3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 xml:space="preserve">Request NRC Headquarters to promptly inform the regional office of any potential deficiencies and remedial actions when notified by </w:t>
      </w:r>
      <w:r w:rsidR="00225194" w:rsidRPr="006D16EC">
        <w:rPr>
          <w:rFonts w:ascii="Arial" w:hAnsi="Arial" w:cs="Arial"/>
          <w:sz w:val="22"/>
          <w:szCs w:val="22"/>
        </w:rPr>
        <w:t>FEMA</w:t>
      </w:r>
      <w:r w:rsidRPr="006D16EC">
        <w:rPr>
          <w:rFonts w:ascii="Arial" w:hAnsi="Arial" w:cs="Arial"/>
          <w:sz w:val="22"/>
          <w:szCs w:val="22"/>
        </w:rPr>
        <w:t xml:space="preserve"> Headquarters per the “NRC/</w:t>
      </w:r>
      <w:r w:rsidR="00225194" w:rsidRPr="006D16EC">
        <w:rPr>
          <w:rFonts w:ascii="Arial" w:hAnsi="Arial" w:cs="Arial"/>
          <w:sz w:val="22"/>
          <w:szCs w:val="22"/>
        </w:rPr>
        <w:t>FEMA</w:t>
      </w:r>
      <w:r w:rsidRPr="006D16EC">
        <w:rPr>
          <w:rFonts w:ascii="Arial" w:hAnsi="Arial" w:cs="Arial"/>
          <w:sz w:val="22"/>
          <w:szCs w:val="22"/>
        </w:rPr>
        <w:t xml:space="preserve"> Memorandum of Understanding.”</w:t>
      </w:r>
    </w:p>
    <w:p w:rsidR="00AD4612" w:rsidRPr="006D16EC" w:rsidRDefault="00AD4612" w:rsidP="00626F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i/>
          <w:sz w:val="22"/>
          <w:szCs w:val="22"/>
        </w:rPr>
      </w:pPr>
    </w:p>
    <w:p w:rsidR="00AD4612" w:rsidRPr="006D16EC" w:rsidRDefault="00AD4612" w:rsidP="00626F40">
      <w:pPr>
        <w:pStyle w:val="ListParagraph"/>
        <w:numPr>
          <w:ilvl w:val="0"/>
          <w:numId w:val="3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Upon receipt of the letter providing official notification of offsite exercise deficiencies, review the proposed deficiencies and their bases for under-standing</w:t>
      </w:r>
      <w:r w:rsidR="00441CF0" w:rsidRPr="006D16EC">
        <w:rPr>
          <w:rFonts w:ascii="Arial" w:hAnsi="Arial" w:cs="Arial"/>
          <w:sz w:val="22"/>
          <w:szCs w:val="22"/>
        </w:rPr>
        <w:t xml:space="preserve">.  </w:t>
      </w:r>
      <w:r w:rsidRPr="006D16EC">
        <w:rPr>
          <w:rFonts w:ascii="Arial" w:hAnsi="Arial" w:cs="Arial"/>
          <w:sz w:val="22"/>
          <w:szCs w:val="22"/>
        </w:rPr>
        <w:t>FEMA review and findings are entitled to a presumption of adequacy and are to be taken at face value.  If the basis for any deficiency is not clear or if the reviewer is aware of information to the contrary, obtain clarification from NRC Headquarters staff, Regional State Liaison Officers (RSLOs), or regional FEMA staff.</w:t>
      </w:r>
    </w:p>
    <w:p w:rsidR="00AD4612" w:rsidRPr="006D16EC" w:rsidRDefault="00AD4612" w:rsidP="00626F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AD4612" w:rsidRPr="006D16EC" w:rsidRDefault="00AD4612" w:rsidP="00626F40">
      <w:pPr>
        <w:pStyle w:val="ListParagraph"/>
        <w:numPr>
          <w:ilvl w:val="0"/>
          <w:numId w:val="3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6D16EC">
        <w:rPr>
          <w:rFonts w:ascii="Arial" w:hAnsi="Arial" w:cs="Arial"/>
          <w:sz w:val="22"/>
          <w:szCs w:val="22"/>
        </w:rPr>
        <w:t>Inform the licensee of offsite deficiencies via formal letter.</w:t>
      </w:r>
    </w:p>
    <w:p w:rsidR="00CB4947" w:rsidRPr="006D16EC" w:rsidRDefault="00CB4947"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D4612" w:rsidRPr="006D16EC" w:rsidRDefault="00AD4612"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71114</w:t>
      </w:r>
      <w:r w:rsidR="00491CB5" w:rsidRPr="006D16EC">
        <w:rPr>
          <w:rFonts w:ascii="Arial" w:hAnsi="Arial" w:cs="Arial"/>
          <w:sz w:val="22"/>
          <w:szCs w:val="22"/>
        </w:rPr>
        <w:t>-</w:t>
      </w:r>
      <w:r w:rsidR="004C07BF" w:rsidRPr="006D16EC">
        <w:rPr>
          <w:rFonts w:ascii="Arial" w:hAnsi="Arial" w:cs="Arial"/>
          <w:sz w:val="22"/>
          <w:szCs w:val="22"/>
        </w:rPr>
        <w:t>07</w:t>
      </w:r>
      <w:r w:rsidRPr="006D16EC">
        <w:rPr>
          <w:rFonts w:ascii="Arial" w:hAnsi="Arial" w:cs="Arial"/>
          <w:sz w:val="22"/>
          <w:szCs w:val="22"/>
        </w:rPr>
        <w:t>-04</w:t>
      </w:r>
      <w:r w:rsidRPr="006D16EC">
        <w:rPr>
          <w:rFonts w:ascii="Arial" w:hAnsi="Arial" w:cs="Arial"/>
          <w:sz w:val="22"/>
          <w:szCs w:val="22"/>
        </w:rPr>
        <w:tab/>
      </w:r>
      <w:r w:rsidRPr="006D16EC">
        <w:rPr>
          <w:rFonts w:ascii="Arial" w:hAnsi="Arial" w:cs="Arial"/>
          <w:sz w:val="22"/>
          <w:szCs w:val="22"/>
        </w:rPr>
        <w:tab/>
        <w:t>RESOURCE ESTIMATE</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 xml:space="preserve">Direct inspection effort for this attachment is estimated to be, on average, between </w:t>
      </w:r>
      <w:r w:rsidR="004E2D30" w:rsidRPr="006D16EC">
        <w:rPr>
          <w:rFonts w:ascii="Arial" w:hAnsi="Arial" w:cs="Arial"/>
          <w:sz w:val="22"/>
          <w:szCs w:val="22"/>
        </w:rPr>
        <w:t>78</w:t>
      </w:r>
      <w:r w:rsidRPr="006D16EC">
        <w:rPr>
          <w:rFonts w:ascii="Arial" w:hAnsi="Arial" w:cs="Arial"/>
          <w:sz w:val="22"/>
          <w:szCs w:val="22"/>
        </w:rPr>
        <w:t xml:space="preserve"> hours and </w:t>
      </w:r>
      <w:r w:rsidR="004E2D30" w:rsidRPr="006D16EC">
        <w:rPr>
          <w:rFonts w:ascii="Arial" w:hAnsi="Arial" w:cs="Arial"/>
          <w:sz w:val="22"/>
          <w:szCs w:val="22"/>
        </w:rPr>
        <w:t>98</w:t>
      </w:r>
      <w:r w:rsidRPr="006D16EC">
        <w:rPr>
          <w:rFonts w:ascii="Arial" w:hAnsi="Arial" w:cs="Arial"/>
          <w:sz w:val="22"/>
          <w:szCs w:val="22"/>
        </w:rPr>
        <w:t xml:space="preserve"> hours, regardless of the number of reactor units at a site.  </w:t>
      </w:r>
      <w:r w:rsidR="00E57DEF" w:rsidRPr="006D16EC">
        <w:rPr>
          <w:rFonts w:ascii="Arial" w:hAnsi="Arial" w:cs="Arial"/>
          <w:sz w:val="22"/>
          <w:szCs w:val="22"/>
        </w:rPr>
        <w:t>If the resident inspector is participating as an evaluator, a</w:t>
      </w:r>
      <w:r w:rsidRPr="006D16EC">
        <w:rPr>
          <w:rFonts w:ascii="Arial" w:hAnsi="Arial" w:cs="Arial"/>
          <w:sz w:val="22"/>
          <w:szCs w:val="22"/>
        </w:rPr>
        <w:t>pproximately 20 percent of the hours represent residents’ effort and 80 percent of the hours represent EP specialists’ effort.</w:t>
      </w:r>
      <w:r w:rsidR="00E57DEF" w:rsidRPr="006D16EC">
        <w:rPr>
          <w:rFonts w:ascii="Arial" w:hAnsi="Arial" w:cs="Arial"/>
          <w:sz w:val="22"/>
          <w:szCs w:val="22"/>
        </w:rPr>
        <w:t xml:space="preserve"> If the resident inspector is not participating as an evaluator no time is to be allotted.</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When the inspection involves a co-located licensee biennial exercise, an additional 16 hours for an EP Specialist is estimated to be necessary, regardless of the number of reactor units at a site.</w:t>
      </w: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29E6" w:rsidRPr="006D16EC" w:rsidRDefault="004129E6"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3605" w:rsidRPr="006D16EC" w:rsidRDefault="00B93605"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r w:rsidRPr="006D16EC">
        <w:rPr>
          <w:rFonts w:ascii="Arial" w:hAnsi="Arial" w:cs="Arial"/>
          <w:sz w:val="22"/>
          <w:szCs w:val="22"/>
        </w:rPr>
        <w:t>71114.</w:t>
      </w:r>
      <w:r w:rsidR="004C07BF" w:rsidRPr="006D16EC">
        <w:rPr>
          <w:rFonts w:ascii="Arial" w:hAnsi="Arial" w:cs="Arial"/>
          <w:sz w:val="22"/>
          <w:szCs w:val="22"/>
        </w:rPr>
        <w:t>07</w:t>
      </w:r>
      <w:r w:rsidRPr="006D16EC">
        <w:rPr>
          <w:rFonts w:ascii="Arial" w:hAnsi="Arial" w:cs="Arial"/>
          <w:sz w:val="22"/>
          <w:szCs w:val="22"/>
        </w:rPr>
        <w:t>-0</w:t>
      </w:r>
      <w:r w:rsidR="00F25E2F">
        <w:rPr>
          <w:rFonts w:ascii="Arial" w:hAnsi="Arial" w:cs="Arial"/>
          <w:sz w:val="22"/>
          <w:szCs w:val="22"/>
        </w:rPr>
        <w:t>5</w:t>
      </w:r>
      <w:r w:rsidRPr="006D16EC">
        <w:rPr>
          <w:rFonts w:ascii="Arial" w:hAnsi="Arial" w:cs="Arial"/>
          <w:sz w:val="22"/>
          <w:szCs w:val="22"/>
        </w:rPr>
        <w:tab/>
      </w:r>
      <w:r w:rsidRPr="006D16EC">
        <w:rPr>
          <w:rFonts w:ascii="Arial" w:hAnsi="Arial" w:cs="Arial"/>
          <w:sz w:val="22"/>
          <w:szCs w:val="22"/>
        </w:rPr>
        <w:tab/>
        <w:t>REFERENCES</w:t>
      </w:r>
    </w:p>
    <w:p w:rsidR="001B1F2F" w:rsidRPr="006D16EC" w:rsidRDefault="001B1F2F" w:rsidP="006D16EC">
      <w:pPr>
        <w:ind w:left="605"/>
        <w:jc w:val="both"/>
        <w:rPr>
          <w:rFonts w:ascii="Arial" w:hAnsi="Arial" w:cs="Arial"/>
          <w:sz w:val="22"/>
          <w:szCs w:val="22"/>
        </w:rPr>
      </w:pPr>
    </w:p>
    <w:p w:rsidR="00C9678F" w:rsidRPr="006D16EC" w:rsidRDefault="00C9678F" w:rsidP="006D16EC">
      <w:pPr>
        <w:jc w:val="both"/>
        <w:rPr>
          <w:rFonts w:ascii="Arial" w:hAnsi="Arial" w:cs="Arial"/>
          <w:sz w:val="22"/>
          <w:szCs w:val="22"/>
        </w:rPr>
      </w:pPr>
      <w:proofErr w:type="gramStart"/>
      <w:r w:rsidRPr="006D16EC">
        <w:rPr>
          <w:rFonts w:ascii="Arial" w:hAnsi="Arial" w:cs="Arial"/>
          <w:sz w:val="22"/>
          <w:szCs w:val="22"/>
        </w:rPr>
        <w:t>10 CFR 50 Appendix E.IV.E.8.b</w:t>
      </w:r>
      <w:proofErr w:type="gramEnd"/>
      <w:r w:rsidRPr="006D16EC">
        <w:rPr>
          <w:rFonts w:ascii="Arial" w:hAnsi="Arial" w:cs="Arial"/>
          <w:sz w:val="22"/>
          <w:szCs w:val="22"/>
        </w:rPr>
        <w:t xml:space="preserve"> </w:t>
      </w:r>
    </w:p>
    <w:p w:rsidR="00241F0B" w:rsidRPr="006D16EC" w:rsidRDefault="00241F0B" w:rsidP="006D16EC">
      <w:pPr>
        <w:jc w:val="both"/>
        <w:rPr>
          <w:rFonts w:ascii="Arial" w:hAnsi="Arial" w:cs="Arial"/>
          <w:sz w:val="22"/>
          <w:szCs w:val="22"/>
        </w:rPr>
      </w:pPr>
    </w:p>
    <w:p w:rsidR="00C9678F" w:rsidRPr="006D16EC" w:rsidRDefault="00C9678F" w:rsidP="006D16EC">
      <w:pPr>
        <w:jc w:val="both"/>
        <w:rPr>
          <w:rFonts w:ascii="Arial" w:hAnsi="Arial" w:cs="Arial"/>
          <w:sz w:val="22"/>
          <w:szCs w:val="22"/>
        </w:rPr>
      </w:pPr>
      <w:r w:rsidRPr="006D16EC">
        <w:rPr>
          <w:rFonts w:ascii="Arial" w:hAnsi="Arial" w:cs="Arial"/>
          <w:sz w:val="22"/>
          <w:szCs w:val="22"/>
        </w:rPr>
        <w:t>NSIR-DPR-ISG-01 “Emergency Planning For Nuclear Power Plants”</w:t>
      </w:r>
    </w:p>
    <w:p w:rsidR="00241F0B" w:rsidRPr="006D16EC" w:rsidRDefault="00241F0B" w:rsidP="006D16EC">
      <w:pPr>
        <w:jc w:val="both"/>
        <w:rPr>
          <w:rFonts w:ascii="Arial" w:hAnsi="Arial" w:cs="Arial"/>
          <w:sz w:val="22"/>
          <w:szCs w:val="22"/>
        </w:rPr>
      </w:pPr>
    </w:p>
    <w:p w:rsidR="00C9678F" w:rsidRPr="006D16EC" w:rsidRDefault="00C9678F" w:rsidP="006D16EC">
      <w:pPr>
        <w:jc w:val="both"/>
        <w:rPr>
          <w:rFonts w:ascii="Arial" w:hAnsi="Arial" w:cs="Arial"/>
          <w:sz w:val="22"/>
          <w:szCs w:val="22"/>
        </w:rPr>
      </w:pPr>
      <w:r w:rsidRPr="006D16EC">
        <w:rPr>
          <w:rFonts w:ascii="Arial" w:hAnsi="Arial" w:cs="Arial"/>
          <w:sz w:val="22"/>
          <w:szCs w:val="22"/>
        </w:rPr>
        <w:t>Order EA-02-026, “Order for Interim Safeguards and Security Compensatory Measures,” February 25, 2002.</w:t>
      </w:r>
    </w:p>
    <w:p w:rsidR="00C9678F" w:rsidRPr="006D16EC" w:rsidRDefault="00C9678F" w:rsidP="006D16EC">
      <w:pPr>
        <w:jc w:val="both"/>
        <w:rPr>
          <w:rFonts w:ascii="Arial" w:hAnsi="Arial" w:cs="Arial"/>
          <w:sz w:val="22"/>
          <w:szCs w:val="22"/>
        </w:rPr>
      </w:pPr>
    </w:p>
    <w:p w:rsidR="00C9678F" w:rsidRPr="006D16EC" w:rsidRDefault="00C9678F" w:rsidP="006D16EC">
      <w:pPr>
        <w:autoSpaceDE w:val="0"/>
        <w:autoSpaceDN w:val="0"/>
        <w:adjustRightInd w:val="0"/>
        <w:jc w:val="both"/>
        <w:rPr>
          <w:rFonts w:ascii="Arial" w:hAnsi="Arial" w:cs="Arial"/>
          <w:sz w:val="22"/>
          <w:szCs w:val="22"/>
        </w:rPr>
      </w:pPr>
      <w:proofErr w:type="gramStart"/>
      <w:r w:rsidRPr="006D16EC">
        <w:rPr>
          <w:rFonts w:ascii="Arial" w:hAnsi="Arial" w:cs="Arial"/>
          <w:sz w:val="22"/>
          <w:szCs w:val="22"/>
        </w:rPr>
        <w:t>SECY-03-0165, “Evaluation of Nuclear Power Reactor Emergency Preparedness Planning Basis Adequacy in the Post-9/11 Threat Environment,” September 22, 2003.</w:t>
      </w:r>
      <w:proofErr w:type="gramEnd"/>
    </w:p>
    <w:p w:rsidR="00241F0B" w:rsidRPr="006D16EC" w:rsidRDefault="00241F0B" w:rsidP="006D16EC">
      <w:pPr>
        <w:autoSpaceDE w:val="0"/>
        <w:autoSpaceDN w:val="0"/>
        <w:adjustRightInd w:val="0"/>
        <w:jc w:val="both"/>
        <w:rPr>
          <w:rFonts w:ascii="Arial" w:hAnsi="Arial" w:cs="Arial"/>
          <w:sz w:val="22"/>
          <w:szCs w:val="22"/>
        </w:rPr>
      </w:pPr>
    </w:p>
    <w:p w:rsidR="00C9678F" w:rsidRPr="006D16EC" w:rsidRDefault="00C9678F" w:rsidP="006D16EC">
      <w:pPr>
        <w:autoSpaceDE w:val="0"/>
        <w:autoSpaceDN w:val="0"/>
        <w:adjustRightInd w:val="0"/>
        <w:jc w:val="both"/>
        <w:rPr>
          <w:rFonts w:ascii="Arial" w:hAnsi="Arial" w:cs="Arial"/>
          <w:sz w:val="22"/>
          <w:szCs w:val="22"/>
        </w:rPr>
      </w:pPr>
      <w:r w:rsidRPr="006D16EC">
        <w:rPr>
          <w:rFonts w:ascii="Arial" w:hAnsi="Arial" w:cs="Arial"/>
          <w:sz w:val="22"/>
          <w:szCs w:val="22"/>
        </w:rPr>
        <w:t>RG 1.214, “Response Strategies for Potential Aircraft Threats,” September 2009.</w:t>
      </w:r>
    </w:p>
    <w:p w:rsidR="00241F0B" w:rsidRPr="006D16EC" w:rsidRDefault="00241F0B" w:rsidP="006D16EC">
      <w:pPr>
        <w:autoSpaceDE w:val="0"/>
        <w:autoSpaceDN w:val="0"/>
        <w:adjustRightInd w:val="0"/>
        <w:jc w:val="both"/>
        <w:rPr>
          <w:rFonts w:ascii="Arial" w:hAnsi="Arial" w:cs="Arial"/>
          <w:sz w:val="22"/>
          <w:szCs w:val="22"/>
        </w:rPr>
      </w:pPr>
    </w:p>
    <w:p w:rsidR="00C9678F" w:rsidRPr="006D16EC" w:rsidRDefault="00C9678F" w:rsidP="006D16EC">
      <w:pPr>
        <w:autoSpaceDE w:val="0"/>
        <w:autoSpaceDN w:val="0"/>
        <w:adjustRightInd w:val="0"/>
        <w:jc w:val="both"/>
        <w:rPr>
          <w:rFonts w:ascii="Arial" w:hAnsi="Arial" w:cs="Arial"/>
          <w:sz w:val="22"/>
          <w:szCs w:val="22"/>
        </w:rPr>
      </w:pPr>
      <w:r w:rsidRPr="006D16EC">
        <w:rPr>
          <w:rFonts w:ascii="Arial" w:hAnsi="Arial" w:cs="Arial"/>
          <w:sz w:val="22"/>
          <w:szCs w:val="22"/>
        </w:rPr>
        <w:t>IP 71111.05T Fire Protection (Triennial)</w:t>
      </w:r>
    </w:p>
    <w:p w:rsidR="00241F0B" w:rsidRPr="006D16EC" w:rsidRDefault="00241F0B" w:rsidP="006D16EC">
      <w:pPr>
        <w:autoSpaceDE w:val="0"/>
        <w:autoSpaceDN w:val="0"/>
        <w:adjustRightInd w:val="0"/>
        <w:jc w:val="both"/>
        <w:rPr>
          <w:rFonts w:ascii="Arial" w:hAnsi="Arial" w:cs="Arial"/>
          <w:sz w:val="22"/>
          <w:szCs w:val="22"/>
        </w:rPr>
      </w:pPr>
    </w:p>
    <w:p w:rsidR="00C9678F" w:rsidRPr="006D16EC" w:rsidRDefault="00C9678F" w:rsidP="006D16EC">
      <w:pPr>
        <w:autoSpaceDE w:val="0"/>
        <w:autoSpaceDN w:val="0"/>
        <w:adjustRightInd w:val="0"/>
        <w:jc w:val="both"/>
        <w:rPr>
          <w:rFonts w:ascii="Arial" w:hAnsi="Arial" w:cs="Arial"/>
          <w:sz w:val="22"/>
          <w:szCs w:val="22"/>
        </w:rPr>
      </w:pPr>
      <w:r w:rsidRPr="006D16EC">
        <w:rPr>
          <w:rFonts w:ascii="Arial" w:hAnsi="Arial" w:cs="Arial"/>
          <w:sz w:val="22"/>
          <w:szCs w:val="22"/>
        </w:rPr>
        <w:t>Bulletin 2005-02, “Emergency Preparedness and Response Actions for Security-Based Events,” July 18, 2005. (ML051990027)</w:t>
      </w:r>
    </w:p>
    <w:p w:rsidR="00241F0B" w:rsidRPr="006D16EC" w:rsidRDefault="00241F0B" w:rsidP="006D16EC">
      <w:pPr>
        <w:autoSpaceDE w:val="0"/>
        <w:autoSpaceDN w:val="0"/>
        <w:adjustRightInd w:val="0"/>
        <w:jc w:val="both"/>
        <w:rPr>
          <w:rFonts w:ascii="Arial" w:hAnsi="Arial" w:cs="Arial"/>
          <w:sz w:val="22"/>
          <w:szCs w:val="22"/>
        </w:rPr>
      </w:pPr>
    </w:p>
    <w:p w:rsidR="00C9678F" w:rsidRPr="006D16EC" w:rsidRDefault="00C9678F" w:rsidP="006D16EC">
      <w:pPr>
        <w:autoSpaceDE w:val="0"/>
        <w:autoSpaceDN w:val="0"/>
        <w:adjustRightInd w:val="0"/>
        <w:jc w:val="both"/>
        <w:rPr>
          <w:rFonts w:ascii="Arial" w:hAnsi="Arial" w:cs="Arial"/>
          <w:sz w:val="22"/>
          <w:szCs w:val="22"/>
        </w:rPr>
      </w:pPr>
      <w:r w:rsidRPr="006D16EC">
        <w:rPr>
          <w:rFonts w:ascii="Arial" w:hAnsi="Arial" w:cs="Arial"/>
          <w:sz w:val="22"/>
          <w:szCs w:val="22"/>
        </w:rPr>
        <w:t>IN 09-19 Hostile Action-Based Emergency Preparedness Drills (ML092250360)</w:t>
      </w:r>
    </w:p>
    <w:p w:rsidR="00241F0B" w:rsidRPr="006D16EC" w:rsidRDefault="00241F0B" w:rsidP="006D16EC">
      <w:pPr>
        <w:autoSpaceDE w:val="0"/>
        <w:autoSpaceDN w:val="0"/>
        <w:adjustRightInd w:val="0"/>
        <w:jc w:val="both"/>
        <w:rPr>
          <w:rFonts w:ascii="Arial" w:hAnsi="Arial" w:cs="Arial"/>
          <w:sz w:val="22"/>
          <w:szCs w:val="22"/>
        </w:rPr>
      </w:pPr>
    </w:p>
    <w:p w:rsidR="00C9678F" w:rsidRPr="006D16EC" w:rsidRDefault="00C9678F" w:rsidP="006D16EC">
      <w:pPr>
        <w:autoSpaceDE w:val="0"/>
        <w:autoSpaceDN w:val="0"/>
        <w:adjustRightInd w:val="0"/>
        <w:jc w:val="both"/>
        <w:rPr>
          <w:rFonts w:ascii="Arial" w:hAnsi="Arial" w:cs="Arial"/>
          <w:sz w:val="22"/>
          <w:szCs w:val="22"/>
        </w:rPr>
      </w:pPr>
      <w:r w:rsidRPr="006D16EC">
        <w:rPr>
          <w:rFonts w:ascii="Arial" w:hAnsi="Arial" w:cs="Arial"/>
          <w:sz w:val="22"/>
          <w:szCs w:val="22"/>
        </w:rPr>
        <w:t xml:space="preserve">IN 07-12 Tactical Communications Interoperability </w:t>
      </w:r>
      <w:proofErr w:type="gramStart"/>
      <w:r w:rsidRPr="006D16EC">
        <w:rPr>
          <w:rFonts w:ascii="Arial" w:hAnsi="Arial" w:cs="Arial"/>
          <w:sz w:val="22"/>
          <w:szCs w:val="22"/>
        </w:rPr>
        <w:t>Between</w:t>
      </w:r>
      <w:proofErr w:type="gramEnd"/>
      <w:r w:rsidRPr="006D16EC">
        <w:rPr>
          <w:rFonts w:ascii="Arial" w:hAnsi="Arial" w:cs="Arial"/>
          <w:sz w:val="22"/>
          <w:szCs w:val="22"/>
        </w:rPr>
        <w:t xml:space="preserve"> Nuclear Power Reactor Licensees And First Responders (ML070710233)</w:t>
      </w:r>
    </w:p>
    <w:p w:rsidR="00241F0B" w:rsidRPr="006D16EC" w:rsidRDefault="00241F0B" w:rsidP="006D16EC">
      <w:pPr>
        <w:autoSpaceDE w:val="0"/>
        <w:autoSpaceDN w:val="0"/>
        <w:adjustRightInd w:val="0"/>
        <w:jc w:val="both"/>
        <w:rPr>
          <w:rFonts w:ascii="Arial" w:hAnsi="Arial" w:cs="Arial"/>
          <w:sz w:val="22"/>
          <w:szCs w:val="22"/>
        </w:rPr>
      </w:pPr>
    </w:p>
    <w:p w:rsidR="00C9678F" w:rsidRPr="006D16EC" w:rsidRDefault="00C9678F" w:rsidP="006D16EC">
      <w:pPr>
        <w:autoSpaceDE w:val="0"/>
        <w:autoSpaceDN w:val="0"/>
        <w:adjustRightInd w:val="0"/>
        <w:jc w:val="both"/>
        <w:rPr>
          <w:rFonts w:ascii="Arial" w:hAnsi="Arial" w:cs="Arial"/>
          <w:sz w:val="22"/>
          <w:szCs w:val="22"/>
        </w:rPr>
      </w:pPr>
      <w:r w:rsidRPr="006D16EC">
        <w:rPr>
          <w:rFonts w:ascii="Arial" w:hAnsi="Arial" w:cs="Arial"/>
          <w:sz w:val="22"/>
          <w:szCs w:val="22"/>
        </w:rPr>
        <w:t>IN 02-25, “Challenges to Licensees’ Ability to Provide Prompt Public Notification and Information During an Emergency Preparedness Event,” August 26, 2002.</w:t>
      </w:r>
    </w:p>
    <w:p w:rsidR="00241F0B" w:rsidRPr="006D16EC" w:rsidRDefault="00241F0B" w:rsidP="006D16EC">
      <w:pPr>
        <w:autoSpaceDE w:val="0"/>
        <w:autoSpaceDN w:val="0"/>
        <w:adjustRightInd w:val="0"/>
        <w:jc w:val="both"/>
        <w:rPr>
          <w:rFonts w:ascii="Arial" w:hAnsi="Arial" w:cs="Arial"/>
          <w:sz w:val="22"/>
          <w:szCs w:val="22"/>
        </w:rPr>
      </w:pPr>
    </w:p>
    <w:p w:rsidR="00C9678F" w:rsidRPr="006D16EC" w:rsidRDefault="00C9678F" w:rsidP="006D16EC">
      <w:pPr>
        <w:autoSpaceDE w:val="0"/>
        <w:autoSpaceDN w:val="0"/>
        <w:adjustRightInd w:val="0"/>
        <w:jc w:val="both"/>
        <w:rPr>
          <w:rFonts w:ascii="Arial" w:hAnsi="Arial" w:cs="Arial"/>
          <w:sz w:val="22"/>
          <w:szCs w:val="22"/>
        </w:rPr>
      </w:pPr>
      <w:r w:rsidRPr="006D16EC">
        <w:rPr>
          <w:rFonts w:ascii="Arial" w:hAnsi="Arial" w:cs="Arial"/>
          <w:sz w:val="22"/>
          <w:szCs w:val="22"/>
        </w:rPr>
        <w:t>RIS 2008-08, “Endorsement of Revision 1 to Nuclear Energy Institute Guidance Document NEI 06-04, ‘Conducting a Hostile Action-Based Emergency Response Drill,’” March 19, 2008.</w:t>
      </w:r>
    </w:p>
    <w:p w:rsidR="004C07BF" w:rsidRPr="006D16EC" w:rsidRDefault="004C07BF" w:rsidP="006D16EC">
      <w:pPr>
        <w:autoSpaceDE w:val="0"/>
        <w:autoSpaceDN w:val="0"/>
        <w:adjustRightInd w:val="0"/>
        <w:jc w:val="both"/>
        <w:rPr>
          <w:rFonts w:ascii="Arial" w:hAnsi="Arial" w:cs="Arial"/>
          <w:sz w:val="22"/>
          <w:szCs w:val="22"/>
        </w:rPr>
      </w:pPr>
    </w:p>
    <w:p w:rsidR="00C9678F" w:rsidRPr="006D16EC" w:rsidRDefault="00C9678F" w:rsidP="006D16EC">
      <w:pPr>
        <w:autoSpaceDE w:val="0"/>
        <w:autoSpaceDN w:val="0"/>
        <w:adjustRightInd w:val="0"/>
        <w:jc w:val="both"/>
        <w:rPr>
          <w:rFonts w:ascii="Arial" w:hAnsi="Arial" w:cs="Arial"/>
          <w:sz w:val="22"/>
          <w:szCs w:val="22"/>
        </w:rPr>
      </w:pPr>
      <w:r w:rsidRPr="006D16EC">
        <w:rPr>
          <w:rFonts w:ascii="Arial" w:hAnsi="Arial" w:cs="Arial"/>
          <w:sz w:val="22"/>
          <w:szCs w:val="22"/>
        </w:rPr>
        <w:t>RIS 2006-12, “Endorsement of Nuclear Energy Institute Guidance ‘Enhancements to Emergency Preparedness Programs for Hostile Action,’” July 19, 2006. (ML061530290)</w:t>
      </w:r>
    </w:p>
    <w:p w:rsidR="004C07BF" w:rsidRPr="006D16EC" w:rsidRDefault="004C07BF" w:rsidP="006D16EC">
      <w:pPr>
        <w:autoSpaceDE w:val="0"/>
        <w:autoSpaceDN w:val="0"/>
        <w:adjustRightInd w:val="0"/>
        <w:jc w:val="both"/>
        <w:rPr>
          <w:rFonts w:ascii="Arial" w:hAnsi="Arial" w:cs="Arial"/>
          <w:sz w:val="22"/>
          <w:szCs w:val="22"/>
        </w:rPr>
      </w:pPr>
    </w:p>
    <w:p w:rsidR="00C9678F" w:rsidRPr="006D16EC" w:rsidRDefault="00C9678F" w:rsidP="006D16EC">
      <w:pPr>
        <w:autoSpaceDE w:val="0"/>
        <w:autoSpaceDN w:val="0"/>
        <w:adjustRightInd w:val="0"/>
        <w:jc w:val="both"/>
        <w:rPr>
          <w:rFonts w:ascii="Arial" w:hAnsi="Arial" w:cs="Arial"/>
          <w:sz w:val="22"/>
          <w:szCs w:val="22"/>
        </w:rPr>
      </w:pPr>
      <w:r w:rsidRPr="006D16EC">
        <w:rPr>
          <w:rFonts w:ascii="Arial" w:hAnsi="Arial" w:cs="Arial"/>
          <w:sz w:val="22"/>
          <w:szCs w:val="22"/>
        </w:rPr>
        <w:t>RIS 2004-15, “Emergency Preparedness Issues: Post-9/11,” October 18, 2004.</w:t>
      </w:r>
    </w:p>
    <w:p w:rsidR="004C07BF" w:rsidRPr="006D16EC" w:rsidRDefault="004C07BF" w:rsidP="006D16EC">
      <w:pPr>
        <w:autoSpaceDE w:val="0"/>
        <w:autoSpaceDN w:val="0"/>
        <w:adjustRightInd w:val="0"/>
        <w:jc w:val="both"/>
        <w:rPr>
          <w:rFonts w:ascii="Arial" w:hAnsi="Arial" w:cs="Arial"/>
          <w:sz w:val="22"/>
          <w:szCs w:val="22"/>
        </w:rPr>
      </w:pPr>
    </w:p>
    <w:p w:rsidR="00C9678F" w:rsidRPr="006D16EC" w:rsidRDefault="00C9678F" w:rsidP="006D16EC">
      <w:pPr>
        <w:jc w:val="both"/>
        <w:rPr>
          <w:rFonts w:ascii="Arial" w:hAnsi="Arial" w:cs="Arial"/>
          <w:sz w:val="22"/>
          <w:szCs w:val="22"/>
        </w:rPr>
      </w:pPr>
      <w:r w:rsidRPr="006D16EC">
        <w:rPr>
          <w:rFonts w:ascii="Arial" w:hAnsi="Arial" w:cs="Arial"/>
          <w:sz w:val="22"/>
          <w:szCs w:val="22"/>
        </w:rPr>
        <w:t>NEI 06-04, “Conducting a Hostile Action-Based Emergency Response Drill,” Revision 1, October 30, 2007. (ML073100460)</w:t>
      </w:r>
    </w:p>
    <w:p w:rsidR="004C07BF" w:rsidRPr="006D16EC" w:rsidRDefault="004C07BF" w:rsidP="006D16EC">
      <w:pPr>
        <w:jc w:val="both"/>
        <w:rPr>
          <w:rFonts w:ascii="Arial" w:hAnsi="Arial" w:cs="Arial"/>
          <w:sz w:val="22"/>
          <w:szCs w:val="22"/>
        </w:rPr>
      </w:pPr>
    </w:p>
    <w:p w:rsidR="00C9678F" w:rsidRPr="006D16EC" w:rsidRDefault="00C9678F" w:rsidP="006D16EC">
      <w:pPr>
        <w:autoSpaceDE w:val="0"/>
        <w:autoSpaceDN w:val="0"/>
        <w:adjustRightInd w:val="0"/>
        <w:jc w:val="both"/>
        <w:rPr>
          <w:rFonts w:ascii="Arial" w:hAnsi="Arial" w:cs="Arial"/>
          <w:sz w:val="22"/>
          <w:szCs w:val="22"/>
        </w:rPr>
      </w:pPr>
      <w:r w:rsidRPr="006D16EC">
        <w:rPr>
          <w:rFonts w:ascii="Arial" w:hAnsi="Arial" w:cs="Arial"/>
          <w:sz w:val="22"/>
          <w:szCs w:val="22"/>
        </w:rPr>
        <w:t>NEI White Paper, “Enhancements to Emergency Preparedness Programs for Hostile Action,” May 2005 (Revised November 18, 2005).</w:t>
      </w:r>
    </w:p>
    <w:p w:rsidR="006D16EC" w:rsidRDefault="006D16EC"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D16EC" w:rsidRDefault="006D16EC"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67728" w:rsidRDefault="00667728"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67728" w:rsidRDefault="00667728" w:rsidP="00F25E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p>
    <w:p w:rsidR="00F25E2F" w:rsidRPr="006D16EC" w:rsidRDefault="00F25E2F" w:rsidP="00F25E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r w:rsidRPr="006D16EC">
        <w:rPr>
          <w:rFonts w:ascii="Arial" w:hAnsi="Arial" w:cs="Arial"/>
          <w:sz w:val="22"/>
          <w:szCs w:val="22"/>
        </w:rPr>
        <w:t>71114-07-0</w:t>
      </w:r>
      <w:r>
        <w:rPr>
          <w:rFonts w:ascii="Arial" w:hAnsi="Arial" w:cs="Arial"/>
          <w:sz w:val="22"/>
          <w:szCs w:val="22"/>
        </w:rPr>
        <w:t>6</w:t>
      </w:r>
      <w:r w:rsidRPr="006D16EC">
        <w:rPr>
          <w:rFonts w:ascii="Arial" w:hAnsi="Arial" w:cs="Arial"/>
          <w:sz w:val="22"/>
          <w:szCs w:val="22"/>
        </w:rPr>
        <w:tab/>
      </w:r>
      <w:r w:rsidRPr="006D16EC">
        <w:rPr>
          <w:rFonts w:ascii="Arial" w:hAnsi="Arial" w:cs="Arial"/>
          <w:sz w:val="22"/>
          <w:szCs w:val="22"/>
        </w:rPr>
        <w:tab/>
        <w:t>PROCEDURE COMPLETION</w:t>
      </w:r>
    </w:p>
    <w:p w:rsidR="00F25E2F" w:rsidRPr="006D16EC" w:rsidRDefault="00F25E2F" w:rsidP="00F25E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25E2F" w:rsidRPr="006D16EC" w:rsidRDefault="00F25E2F" w:rsidP="00F25E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The performance of this IP meets the IP 71114.01 requirement t</w:t>
      </w:r>
      <w:r w:rsidRPr="006D16EC">
        <w:rPr>
          <w:rFonts w:ascii="Arial" w:hAnsi="Arial" w:cs="Arial"/>
          <w:color w:val="000000"/>
          <w:sz w:val="22"/>
          <w:szCs w:val="22"/>
        </w:rPr>
        <w:t>o evaluate the adequacy of the licensee’s conduct of the biennial exercise and its capability to assess performance via a formal critique process in order to identify and correct weaknesses.  This IP is</w:t>
      </w:r>
      <w:r w:rsidRPr="006D16EC">
        <w:rPr>
          <w:rFonts w:ascii="Arial" w:hAnsi="Arial" w:cs="Arial"/>
          <w:sz w:val="22"/>
          <w:szCs w:val="22"/>
        </w:rPr>
        <w:t xml:space="preserve"> performed in place of IP 71114.01 at each power reactor site when a Hostile Action Based evaluated exercise is demonstrated.  Performance of this inspection procedure is to be reported as sample size of one to IP 71114.07 for RPS purposes.”  Regions should use note 5 in RPS, “not applicable – completion not required during this inspection cycle” when this inspection procedure is not required to be performed.</w:t>
      </w:r>
    </w:p>
    <w:p w:rsidR="00F25E2F" w:rsidRDefault="00F25E2F"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25E2F" w:rsidRDefault="00F25E2F" w:rsidP="006D16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129E6" w:rsidRPr="006D16EC" w:rsidRDefault="004129E6" w:rsidP="00F25E2F">
      <w:pPr>
        <w:tabs>
          <w:tab w:val="left" w:pos="274"/>
          <w:tab w:val="left" w:pos="806"/>
          <w:tab w:val="left" w:pos="1454"/>
          <w:tab w:val="left" w:pos="2059"/>
          <w:tab w:val="left" w:pos="2707"/>
          <w:tab w:val="left" w:pos="3240"/>
          <w:tab w:val="left" w:pos="3874"/>
          <w:tab w:val="left" w:pos="4507"/>
          <w:tab w:val="left" w:pos="5040"/>
          <w:tab w:val="left" w:pos="5688"/>
          <w:tab w:val="left" w:pos="6293"/>
          <w:tab w:val="left" w:pos="7474"/>
          <w:tab w:val="left" w:pos="8107"/>
          <w:tab w:val="left" w:pos="8712"/>
        </w:tabs>
        <w:jc w:val="center"/>
        <w:rPr>
          <w:rFonts w:ascii="Arial" w:hAnsi="Arial" w:cs="Arial"/>
          <w:sz w:val="22"/>
          <w:szCs w:val="22"/>
        </w:rPr>
      </w:pPr>
      <w:r w:rsidRPr="006D16EC">
        <w:rPr>
          <w:rFonts w:ascii="Arial" w:hAnsi="Arial" w:cs="Arial"/>
          <w:sz w:val="22"/>
          <w:szCs w:val="22"/>
        </w:rPr>
        <w:t>END</w:t>
      </w:r>
    </w:p>
    <w:p w:rsidR="00AD4612" w:rsidRPr="006D16EC" w:rsidRDefault="00AD4612" w:rsidP="006D16EC">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sectPr w:rsidR="00AD4612" w:rsidRPr="006D16EC" w:rsidSect="00667728">
          <w:headerReference w:type="even" r:id="rId8"/>
          <w:headerReference w:type="default" r:id="rId9"/>
          <w:footerReference w:type="even" r:id="rId10"/>
          <w:footerReference w:type="default" r:id="rId11"/>
          <w:pgSz w:w="12240" w:h="15840" w:code="1"/>
          <w:pgMar w:top="1440" w:right="1440" w:bottom="1440" w:left="1440" w:header="1440" w:footer="1440" w:gutter="0"/>
          <w:pgNumType w:start="1"/>
          <w:cols w:space="720"/>
          <w:docGrid w:linePitch="326"/>
        </w:sectPr>
      </w:pPr>
    </w:p>
    <w:p w:rsidR="00C7784E" w:rsidRPr="006D16EC" w:rsidRDefault="00C7784E" w:rsidP="006D16EC">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color w:val="000000"/>
          <w:sz w:val="22"/>
          <w:szCs w:val="22"/>
        </w:rPr>
      </w:pPr>
      <w:r w:rsidRPr="006D16EC">
        <w:rPr>
          <w:rFonts w:ascii="Arial" w:hAnsi="Arial" w:cs="Arial"/>
          <w:color w:val="000000"/>
          <w:sz w:val="22"/>
          <w:szCs w:val="22"/>
        </w:rPr>
        <w:lastRenderedPageBreak/>
        <w:t xml:space="preserve">ATTACHMENT </w:t>
      </w:r>
      <w:r w:rsidR="00E572EA">
        <w:rPr>
          <w:rFonts w:ascii="Arial" w:hAnsi="Arial" w:cs="Arial"/>
          <w:color w:val="000000"/>
          <w:sz w:val="22"/>
          <w:szCs w:val="22"/>
        </w:rPr>
        <w:t>1</w:t>
      </w:r>
    </w:p>
    <w:p w:rsidR="00C7784E" w:rsidRPr="006D16EC" w:rsidRDefault="00C7784E" w:rsidP="006D16EC">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color w:val="000000"/>
          <w:sz w:val="22"/>
          <w:szCs w:val="22"/>
        </w:rPr>
      </w:pPr>
    </w:p>
    <w:p w:rsidR="00C7784E" w:rsidRPr="006D16EC" w:rsidRDefault="00C7784E" w:rsidP="006D16EC">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color w:val="000000"/>
          <w:sz w:val="22"/>
          <w:szCs w:val="22"/>
          <w:u w:val="single"/>
        </w:rPr>
      </w:pPr>
      <w:r w:rsidRPr="006D16EC">
        <w:rPr>
          <w:rFonts w:ascii="Arial" w:hAnsi="Arial" w:cs="Arial"/>
          <w:color w:val="000000"/>
          <w:sz w:val="22"/>
          <w:szCs w:val="22"/>
          <w:u w:val="single"/>
        </w:rPr>
        <w:t>PRIORITIZATION OF ADDITIONAL AREAS FOR INSPECTION</w:t>
      </w:r>
    </w:p>
    <w:p w:rsidR="00C7784E" w:rsidRPr="006D16EC" w:rsidRDefault="00C7784E" w:rsidP="006D16EC">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color w:val="000000"/>
          <w:sz w:val="22"/>
          <w:szCs w:val="22"/>
        </w:rPr>
      </w:pPr>
    </w:p>
    <w:p w:rsidR="00C7784E" w:rsidRPr="006D16EC" w:rsidRDefault="00C7784E" w:rsidP="006D16EC">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color w:val="000000"/>
          <w:sz w:val="22"/>
          <w:szCs w:val="22"/>
        </w:rPr>
      </w:pP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u w:val="single"/>
        </w:rPr>
      </w:pPr>
      <w:r w:rsidRPr="006D16EC">
        <w:rPr>
          <w:rFonts w:ascii="Arial" w:hAnsi="Arial" w:cs="Arial"/>
          <w:color w:val="000000"/>
          <w:sz w:val="22"/>
          <w:szCs w:val="22"/>
          <w:u w:val="single"/>
        </w:rPr>
        <w:t>General</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 xml:space="preserve">In general, NRC oversight in EP is focused on adherence to the E-Plan with an emphasis on these most risk-significant areas, and inspection resources should be deployed in a manner to cover these areas.  However, within the constraint of resources, a broad range of response areas should be inspected.  </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 xml:space="preserve">The inspector should use corrective action system data to identify response areas of concern and deploy inspection resources accordingly.  Areas, (e.g., OSC, field monitor teams) that have had few critique findings or more than average (as compared to the TSC or EOF) findings should be selected for observation.  Inspection resources usually deployed in the TSC, EOF, or Control Room may be used to observe other areas should the inspector identify a need.  </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pStyle w:val="ListParagraph"/>
        <w:numPr>
          <w:ilvl w:val="0"/>
          <w:numId w:val="42"/>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 xml:space="preserve">If the licensee’s performance in previous baseline inspections in these risk-significant areas in conjunction with its performance under the DEP PI indicates reliable acceptable performance within the licensee response band, inspectors should reduce the inspection sampling in those areas and instead use a portion of available inspection resources to sample a selection of less risk significant areas. </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pStyle w:val="ListParagraph"/>
        <w:numPr>
          <w:ilvl w:val="0"/>
          <w:numId w:val="42"/>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 xml:space="preserve">In order to facilitate review of critique related corrective actions, the inspector should request a corrective action system listing sorted for drill and exercise critique findings of the last 2-3 years.  If possible, the findings should be </w:t>
      </w:r>
      <w:r w:rsidR="00F322E0" w:rsidRPr="006D16EC">
        <w:rPr>
          <w:rFonts w:ascii="Arial" w:hAnsi="Arial" w:cs="Arial"/>
          <w:sz w:val="22"/>
          <w:szCs w:val="22"/>
        </w:rPr>
        <w:t>sorted</w:t>
      </w:r>
      <w:r w:rsidRPr="006D16EC">
        <w:rPr>
          <w:rFonts w:ascii="Arial" w:hAnsi="Arial" w:cs="Arial"/>
          <w:sz w:val="22"/>
          <w:szCs w:val="22"/>
        </w:rPr>
        <w:t xml:space="preserve"> by response center.</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pStyle w:val="ListParagraph"/>
        <w:numPr>
          <w:ilvl w:val="0"/>
          <w:numId w:val="42"/>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 xml:space="preserve">The inspector should remain alert to the impact that the licensee’s performance in less risk-significant areas (e.g., staffing, training, etc.) may have on the licensee’s performance of the risk-significant areas.  </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u w:val="single"/>
        </w:rPr>
        <w:t>Prioritization of Additional Areas for Inspection</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Guidance for deployment of inspection resources beyond the most risk-significant areas is provided below.  These areas may generally be considered in order of importance.  Selection for deployment of inspection resources should be based on knowledge of the program, previous problems and logistics.</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Adequacy of worker protection including accountability, evacuation, exposure authorization and thyroid protection, including actions during a hostile action [10</w:t>
      </w:r>
      <w:r w:rsidRPr="006D16EC">
        <w:rPr>
          <w:rFonts w:ascii="Arial" w:hAnsi="Arial" w:cs="Arial"/>
          <w:color w:val="FF0000"/>
          <w:sz w:val="22"/>
          <w:szCs w:val="22"/>
        </w:rPr>
        <w:t xml:space="preserve"> </w:t>
      </w:r>
      <w:r w:rsidRPr="006D16EC">
        <w:rPr>
          <w:rFonts w:ascii="Arial" w:hAnsi="Arial" w:cs="Arial"/>
          <w:sz w:val="22"/>
          <w:szCs w:val="22"/>
        </w:rPr>
        <w:t>CFR 50.47(b</w:t>
      </w:r>
      <w:proofErr w:type="gramStart"/>
      <w:r w:rsidRPr="006D16EC">
        <w:rPr>
          <w:rFonts w:ascii="Arial" w:hAnsi="Arial" w:cs="Arial"/>
          <w:sz w:val="22"/>
          <w:szCs w:val="22"/>
        </w:rPr>
        <w:t>)(</w:t>
      </w:r>
      <w:proofErr w:type="gramEnd"/>
      <w:r w:rsidRPr="006D16EC">
        <w:rPr>
          <w:rFonts w:ascii="Arial" w:hAnsi="Arial" w:cs="Arial"/>
          <w:sz w:val="22"/>
          <w:szCs w:val="22"/>
        </w:rPr>
        <w:t>10</w:t>
      </w:r>
      <w:r w:rsidR="00F322E0" w:rsidRPr="006D16EC">
        <w:rPr>
          <w:rFonts w:ascii="Arial" w:hAnsi="Arial" w:cs="Arial"/>
          <w:sz w:val="22"/>
          <w:szCs w:val="22"/>
        </w:rPr>
        <w:t>) &amp; (</w:t>
      </w:r>
      <w:r w:rsidRPr="006D16EC">
        <w:rPr>
          <w:rFonts w:ascii="Arial" w:hAnsi="Arial" w:cs="Arial"/>
          <w:sz w:val="22"/>
          <w:szCs w:val="22"/>
        </w:rPr>
        <w:t xml:space="preserve">11) and Sections IV.E and IV.I of Appendix E to 10 CFR Part </w:t>
      </w:r>
      <w:r w:rsidR="00F322E0" w:rsidRPr="006D16EC">
        <w:rPr>
          <w:rFonts w:ascii="Arial" w:hAnsi="Arial" w:cs="Arial"/>
          <w:sz w:val="22"/>
          <w:szCs w:val="22"/>
        </w:rPr>
        <w:t>50]</w:t>
      </w:r>
      <w:r w:rsidRPr="006D16EC">
        <w:rPr>
          <w:rFonts w:ascii="Arial" w:hAnsi="Arial" w:cs="Arial"/>
          <w:sz w:val="22"/>
          <w:szCs w:val="22"/>
        </w:rPr>
        <w:t>.</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Adequacy of interface with offsite authorities (e.g., in the area of PAR communication and technical support). [10 CFR 50.47(b</w:t>
      </w:r>
      <w:proofErr w:type="gramStart"/>
      <w:r w:rsidRPr="006D16EC">
        <w:rPr>
          <w:rFonts w:ascii="Arial" w:hAnsi="Arial" w:cs="Arial"/>
          <w:sz w:val="22"/>
          <w:szCs w:val="22"/>
        </w:rPr>
        <w:t>)(</w:t>
      </w:r>
      <w:proofErr w:type="gramEnd"/>
      <w:r w:rsidRPr="006D16EC">
        <w:rPr>
          <w:rFonts w:ascii="Arial" w:hAnsi="Arial" w:cs="Arial"/>
          <w:sz w:val="22"/>
          <w:szCs w:val="22"/>
        </w:rPr>
        <w:t xml:space="preserve">6) and Sections IV.A.7, IV.E.9, and IV.D of Appendix E to 10 CFR Part </w:t>
      </w:r>
      <w:r w:rsidR="00F322E0" w:rsidRPr="006D16EC">
        <w:rPr>
          <w:rFonts w:ascii="Arial" w:hAnsi="Arial" w:cs="Arial"/>
          <w:sz w:val="22"/>
          <w:szCs w:val="22"/>
        </w:rPr>
        <w:t>50]</w:t>
      </w:r>
      <w:r w:rsidRPr="006D16EC">
        <w:rPr>
          <w:rFonts w:ascii="Arial" w:hAnsi="Arial" w:cs="Arial"/>
          <w:sz w:val="22"/>
          <w:szCs w:val="22"/>
        </w:rPr>
        <w:t>.</w:t>
      </w:r>
    </w:p>
    <w:p w:rsidR="00C7784E" w:rsidRPr="006D16EC" w:rsidRDefault="00C7784E" w:rsidP="006D16E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C7784E" w:rsidRPr="006D16EC" w:rsidRDefault="00C7784E" w:rsidP="006D16EC">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lastRenderedPageBreak/>
        <w:t>Adequacy of arrangements for offsite resources responding to an emergency, including hostile actions, at the licensee’s site [10 CFR 50.47(b</w:t>
      </w:r>
      <w:proofErr w:type="gramStart"/>
      <w:r w:rsidRPr="006D16EC">
        <w:rPr>
          <w:rFonts w:ascii="Arial" w:hAnsi="Arial" w:cs="Arial"/>
          <w:sz w:val="22"/>
          <w:szCs w:val="22"/>
        </w:rPr>
        <w:t>)(</w:t>
      </w:r>
      <w:proofErr w:type="gramEnd"/>
      <w:r w:rsidRPr="006D16EC">
        <w:rPr>
          <w:rFonts w:ascii="Arial" w:hAnsi="Arial" w:cs="Arial"/>
          <w:sz w:val="22"/>
          <w:szCs w:val="22"/>
        </w:rPr>
        <w:t>6) and Section IV.A.7 of Appendix E to 10 CFR Part 50.]</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Ability to prioritize mitigation and assessment efforts to protect the public health and safety.</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Command and control [10 CFR 50.47(b</w:t>
      </w:r>
      <w:proofErr w:type="gramStart"/>
      <w:r w:rsidRPr="006D16EC">
        <w:rPr>
          <w:rFonts w:ascii="Arial" w:hAnsi="Arial" w:cs="Arial"/>
          <w:sz w:val="22"/>
          <w:szCs w:val="22"/>
        </w:rPr>
        <w:t>)(</w:t>
      </w:r>
      <w:proofErr w:type="gramEnd"/>
      <w:r w:rsidRPr="006D16EC">
        <w:rPr>
          <w:rFonts w:ascii="Arial" w:hAnsi="Arial" w:cs="Arial"/>
          <w:sz w:val="22"/>
          <w:szCs w:val="22"/>
        </w:rPr>
        <w:t>1)].</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Ability to diagnose plant accident conditions, other than offsite consequences addressed in the risk-significant area discussion.</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Ability to formulate mitigating actions.</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Ability to implement mitigating actions (e.g., damage control teams) under accident conditions.</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6D16EC" w:rsidRDefault="00C7784E" w:rsidP="006D16EC">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Adequacy of communications between licensee facilities [10 CFR 50.47(b</w:t>
      </w:r>
      <w:proofErr w:type="gramStart"/>
      <w:r w:rsidRPr="006D16EC">
        <w:rPr>
          <w:rFonts w:ascii="Arial" w:hAnsi="Arial" w:cs="Arial"/>
          <w:sz w:val="22"/>
          <w:szCs w:val="22"/>
        </w:rPr>
        <w:t>)(</w:t>
      </w:r>
      <w:proofErr w:type="gramEnd"/>
      <w:r w:rsidRPr="006D16EC">
        <w:rPr>
          <w:rFonts w:ascii="Arial" w:hAnsi="Arial" w:cs="Arial"/>
          <w:sz w:val="22"/>
          <w:szCs w:val="22"/>
        </w:rPr>
        <w:t xml:space="preserve">6) and Section IV.E.9 of Appendix E to 10 CFR Part </w:t>
      </w:r>
      <w:r w:rsidR="00F322E0" w:rsidRPr="006D16EC">
        <w:rPr>
          <w:rFonts w:ascii="Arial" w:hAnsi="Arial" w:cs="Arial"/>
          <w:sz w:val="22"/>
          <w:szCs w:val="22"/>
        </w:rPr>
        <w:t>50]</w:t>
      </w:r>
      <w:r w:rsidRPr="006D16EC">
        <w:rPr>
          <w:rFonts w:ascii="Arial" w:hAnsi="Arial" w:cs="Arial"/>
          <w:sz w:val="22"/>
          <w:szCs w:val="22"/>
        </w:rPr>
        <w:t>.</w:t>
      </w:r>
    </w:p>
    <w:p w:rsidR="00C7784E" w:rsidRPr="006D16EC" w:rsidRDefault="00C7784E" w:rsidP="006D1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7784E" w:rsidRPr="007F607C" w:rsidRDefault="00C7784E" w:rsidP="006D16EC">
      <w:pPr>
        <w:numPr>
          <w:ilvl w:val="0"/>
          <w:numId w:val="4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D16EC">
        <w:rPr>
          <w:rFonts w:ascii="Arial" w:hAnsi="Arial" w:cs="Arial"/>
          <w:sz w:val="22"/>
          <w:szCs w:val="22"/>
        </w:rPr>
        <w:t>Accuracy and completeness of licensee-approved press releases [10 CFR 50.47(b</w:t>
      </w:r>
      <w:proofErr w:type="gramStart"/>
      <w:r w:rsidRPr="006D16EC">
        <w:rPr>
          <w:rFonts w:ascii="Arial" w:hAnsi="Arial" w:cs="Arial"/>
          <w:sz w:val="22"/>
          <w:szCs w:val="22"/>
        </w:rPr>
        <w:t>)(</w:t>
      </w:r>
      <w:proofErr w:type="gramEnd"/>
      <w:r w:rsidRPr="006D16EC">
        <w:rPr>
          <w:rFonts w:ascii="Arial" w:hAnsi="Arial" w:cs="Arial"/>
          <w:sz w:val="22"/>
          <w:szCs w:val="22"/>
        </w:rPr>
        <w:t>7)].</w:t>
      </w:r>
    </w:p>
    <w:p w:rsidR="00C7784E" w:rsidRPr="007F607C" w:rsidRDefault="00C7784E" w:rsidP="007F607C">
      <w:pPr>
        <w:tabs>
          <w:tab w:val="left" w:pos="274"/>
          <w:tab w:val="left" w:pos="806"/>
          <w:tab w:val="left" w:pos="1454"/>
          <w:tab w:val="left" w:pos="2059"/>
          <w:tab w:val="left" w:pos="2707"/>
          <w:tab w:val="left" w:pos="3240"/>
          <w:tab w:val="left" w:pos="3874"/>
          <w:tab w:val="left" w:pos="4507"/>
          <w:tab w:val="left" w:pos="5040"/>
          <w:tab w:val="left" w:pos="5688"/>
          <w:tab w:val="left" w:pos="6293"/>
          <w:tab w:val="left" w:pos="7474"/>
          <w:tab w:val="left" w:pos="8107"/>
          <w:tab w:val="left" w:pos="8712"/>
        </w:tabs>
        <w:rPr>
          <w:rFonts w:ascii="Arial" w:hAnsi="Arial" w:cs="Arial"/>
          <w:color w:val="000000"/>
          <w:sz w:val="22"/>
          <w:szCs w:val="22"/>
        </w:rPr>
      </w:pPr>
    </w:p>
    <w:p w:rsidR="00F25E2F" w:rsidRDefault="00F25E2F" w:rsidP="007F607C">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sectPr w:rsidR="00F25E2F" w:rsidSect="00667728">
          <w:headerReference w:type="even" r:id="rId12"/>
          <w:headerReference w:type="default" r:id="rId13"/>
          <w:footerReference w:type="default" r:id="rId14"/>
          <w:headerReference w:type="first" r:id="rId15"/>
          <w:pgSz w:w="12240" w:h="15840" w:code="1"/>
          <w:pgMar w:top="1440" w:right="1440" w:bottom="1440" w:left="1440" w:header="1440" w:footer="1440" w:gutter="0"/>
          <w:pgNumType w:start="1"/>
          <w:cols w:space="720"/>
          <w:docGrid w:linePitch="326"/>
        </w:sectPr>
      </w:pPr>
    </w:p>
    <w:p w:rsidR="00F25E2F" w:rsidRPr="006D16EC" w:rsidRDefault="00F25E2F" w:rsidP="00F25E2F">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6D16EC">
        <w:rPr>
          <w:rFonts w:ascii="Arial" w:hAnsi="Arial" w:cs="Arial"/>
          <w:sz w:val="22"/>
          <w:szCs w:val="22"/>
        </w:rPr>
        <w:lastRenderedPageBreak/>
        <w:t xml:space="preserve">ATTACHMENT </w:t>
      </w:r>
      <w:r w:rsidR="00E572EA">
        <w:rPr>
          <w:rFonts w:ascii="Arial" w:hAnsi="Arial" w:cs="Arial"/>
          <w:sz w:val="22"/>
          <w:szCs w:val="22"/>
        </w:rPr>
        <w:t>2</w:t>
      </w:r>
    </w:p>
    <w:p w:rsidR="00F25E2F" w:rsidRPr="006D16EC" w:rsidRDefault="00F25E2F" w:rsidP="00F25E2F">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p>
    <w:p w:rsidR="00F25E2F" w:rsidRPr="006D16EC" w:rsidRDefault="00667728" w:rsidP="00F25E2F">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Pr>
          <w:rFonts w:ascii="Arial" w:hAnsi="Arial" w:cs="Arial"/>
          <w:sz w:val="22"/>
          <w:szCs w:val="22"/>
        </w:rPr>
        <w:t>Revision History f</w:t>
      </w:r>
      <w:r w:rsidR="00F25E2F" w:rsidRPr="006D16EC">
        <w:rPr>
          <w:rFonts w:ascii="Arial" w:hAnsi="Arial" w:cs="Arial"/>
          <w:sz w:val="22"/>
          <w:szCs w:val="22"/>
        </w:rPr>
        <w:t>or IP 71114.07</w:t>
      </w:r>
    </w:p>
    <w:p w:rsidR="00F25E2F" w:rsidRPr="006D16EC" w:rsidRDefault="00F25E2F" w:rsidP="00F25E2F">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bl>
      <w:tblPr>
        <w:tblW w:w="13130" w:type="dxa"/>
        <w:jc w:val="center"/>
        <w:tblLayout w:type="fixed"/>
        <w:tblCellMar>
          <w:left w:w="120" w:type="dxa"/>
          <w:right w:w="120" w:type="dxa"/>
        </w:tblCellMar>
        <w:tblLook w:val="0000"/>
      </w:tblPr>
      <w:tblGrid>
        <w:gridCol w:w="1539"/>
        <w:gridCol w:w="1710"/>
        <w:gridCol w:w="4463"/>
        <w:gridCol w:w="2742"/>
        <w:gridCol w:w="2676"/>
      </w:tblGrid>
      <w:tr w:rsidR="00F25E2F" w:rsidRPr="000C3593" w:rsidTr="001016A5">
        <w:trPr>
          <w:cantSplit/>
          <w:jc w:val="center"/>
        </w:trPr>
        <w:tc>
          <w:tcPr>
            <w:tcW w:w="1539" w:type="dxa"/>
            <w:tcBorders>
              <w:top w:val="single" w:sz="7" w:space="0" w:color="000000"/>
              <w:left w:val="single" w:sz="7" w:space="0" w:color="000000"/>
              <w:bottom w:val="single" w:sz="7" w:space="0" w:color="000000"/>
              <w:right w:val="single" w:sz="7" w:space="0" w:color="000000"/>
            </w:tcBorders>
          </w:tcPr>
          <w:p w:rsidR="00F25E2F" w:rsidRPr="000C3593" w:rsidRDefault="00F25E2F" w:rsidP="00F25E2F">
            <w:pPr>
              <w:pStyle w:val="Default"/>
              <w:jc w:val="center"/>
              <w:rPr>
                <w:color w:val="auto"/>
                <w:sz w:val="22"/>
                <w:szCs w:val="22"/>
              </w:rPr>
            </w:pPr>
            <w:r w:rsidRPr="000C3593">
              <w:rPr>
                <w:color w:val="auto"/>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F25E2F" w:rsidRPr="000C3593" w:rsidRDefault="00F25E2F" w:rsidP="00F25E2F">
            <w:pPr>
              <w:pStyle w:val="Default"/>
              <w:jc w:val="center"/>
              <w:rPr>
                <w:color w:val="auto"/>
                <w:sz w:val="22"/>
                <w:szCs w:val="22"/>
              </w:rPr>
            </w:pPr>
            <w:r w:rsidRPr="000C3593">
              <w:rPr>
                <w:color w:val="auto"/>
                <w:sz w:val="22"/>
                <w:szCs w:val="22"/>
              </w:rPr>
              <w:t>Accession Number</w:t>
            </w:r>
          </w:p>
          <w:p w:rsidR="00F25E2F" w:rsidRPr="000C3593" w:rsidRDefault="00F25E2F" w:rsidP="00F25E2F">
            <w:pPr>
              <w:pStyle w:val="Default"/>
              <w:jc w:val="center"/>
              <w:rPr>
                <w:color w:val="auto"/>
                <w:sz w:val="22"/>
                <w:szCs w:val="22"/>
              </w:rPr>
            </w:pPr>
            <w:r w:rsidRPr="000C3593">
              <w:rPr>
                <w:color w:val="auto"/>
                <w:sz w:val="22"/>
                <w:szCs w:val="22"/>
              </w:rPr>
              <w:t>Issue Date</w:t>
            </w:r>
          </w:p>
          <w:p w:rsidR="00F25E2F" w:rsidRPr="000C3593" w:rsidRDefault="00F25E2F" w:rsidP="00F25E2F">
            <w:pPr>
              <w:pStyle w:val="Default"/>
              <w:jc w:val="center"/>
              <w:rPr>
                <w:color w:val="auto"/>
                <w:sz w:val="22"/>
                <w:szCs w:val="22"/>
              </w:rPr>
            </w:pPr>
            <w:r w:rsidRPr="000C3593">
              <w:rPr>
                <w:color w:val="auto"/>
                <w:sz w:val="22"/>
                <w:szCs w:val="22"/>
              </w:rPr>
              <w:t>Change Notice</w:t>
            </w:r>
          </w:p>
        </w:tc>
        <w:tc>
          <w:tcPr>
            <w:tcW w:w="4463" w:type="dxa"/>
            <w:tcBorders>
              <w:top w:val="single" w:sz="7" w:space="0" w:color="000000"/>
              <w:left w:val="single" w:sz="7" w:space="0" w:color="000000"/>
              <w:bottom w:val="single" w:sz="7" w:space="0" w:color="000000"/>
              <w:right w:val="single" w:sz="7" w:space="0" w:color="000000"/>
            </w:tcBorders>
          </w:tcPr>
          <w:p w:rsidR="00F25E2F" w:rsidRPr="000C3593" w:rsidRDefault="00F25E2F" w:rsidP="00F25E2F">
            <w:pPr>
              <w:pStyle w:val="Default"/>
              <w:jc w:val="center"/>
              <w:rPr>
                <w:color w:val="auto"/>
                <w:sz w:val="22"/>
                <w:szCs w:val="22"/>
              </w:rPr>
            </w:pPr>
            <w:r w:rsidRPr="000C3593">
              <w:rPr>
                <w:color w:val="auto"/>
                <w:sz w:val="22"/>
                <w:szCs w:val="22"/>
              </w:rPr>
              <w:t>Description of Change</w:t>
            </w:r>
          </w:p>
        </w:tc>
        <w:tc>
          <w:tcPr>
            <w:tcW w:w="2742" w:type="dxa"/>
            <w:tcBorders>
              <w:top w:val="single" w:sz="7" w:space="0" w:color="000000"/>
              <w:left w:val="single" w:sz="7" w:space="0" w:color="000000"/>
              <w:bottom w:val="single" w:sz="7" w:space="0" w:color="000000"/>
              <w:right w:val="single" w:sz="7" w:space="0" w:color="000000"/>
            </w:tcBorders>
          </w:tcPr>
          <w:p w:rsidR="00F25E2F" w:rsidRPr="000C3593" w:rsidRDefault="00F25E2F" w:rsidP="00F25E2F">
            <w:pPr>
              <w:pStyle w:val="Default"/>
              <w:jc w:val="center"/>
              <w:rPr>
                <w:color w:val="auto"/>
                <w:sz w:val="22"/>
                <w:szCs w:val="22"/>
              </w:rPr>
            </w:pPr>
            <w:r w:rsidRPr="000C3593">
              <w:rPr>
                <w:color w:val="auto"/>
                <w:sz w:val="22"/>
                <w:szCs w:val="22"/>
              </w:rPr>
              <w:t>Description of Training Required and Completion Date</w:t>
            </w:r>
          </w:p>
        </w:tc>
        <w:tc>
          <w:tcPr>
            <w:tcW w:w="2676" w:type="dxa"/>
            <w:tcBorders>
              <w:top w:val="single" w:sz="7" w:space="0" w:color="000000"/>
              <w:left w:val="single" w:sz="7" w:space="0" w:color="000000"/>
              <w:bottom w:val="single" w:sz="7" w:space="0" w:color="000000"/>
              <w:right w:val="single" w:sz="7" w:space="0" w:color="000000"/>
            </w:tcBorders>
          </w:tcPr>
          <w:p w:rsidR="00F25E2F" w:rsidRPr="000C3593" w:rsidRDefault="00F25E2F" w:rsidP="00F25E2F">
            <w:pPr>
              <w:pStyle w:val="Default"/>
              <w:jc w:val="center"/>
              <w:rPr>
                <w:color w:val="auto"/>
                <w:sz w:val="22"/>
                <w:szCs w:val="22"/>
              </w:rPr>
            </w:pPr>
            <w:r w:rsidRPr="000C3593">
              <w:rPr>
                <w:color w:val="auto"/>
                <w:sz w:val="22"/>
                <w:szCs w:val="22"/>
              </w:rPr>
              <w:t>Comment and Feedback Resolution Accession Number</w:t>
            </w:r>
          </w:p>
        </w:tc>
      </w:tr>
      <w:tr w:rsidR="00F25E2F" w:rsidRPr="006D16EC" w:rsidTr="001016A5">
        <w:trPr>
          <w:cantSplit/>
          <w:jc w:val="center"/>
        </w:trPr>
        <w:tc>
          <w:tcPr>
            <w:tcW w:w="1539" w:type="dxa"/>
            <w:tcBorders>
              <w:top w:val="single" w:sz="7" w:space="0" w:color="000000"/>
              <w:left w:val="single" w:sz="7" w:space="0" w:color="000000"/>
              <w:bottom w:val="single" w:sz="7" w:space="0" w:color="000000"/>
              <w:right w:val="single" w:sz="7" w:space="0" w:color="000000"/>
            </w:tcBorders>
          </w:tcPr>
          <w:p w:rsidR="00F25E2F" w:rsidRPr="006D16EC" w:rsidRDefault="00F25E2F" w:rsidP="00CA260D">
            <w:pPr>
              <w:jc w:val="both"/>
              <w:rPr>
                <w:rFonts w:ascii="Arial" w:hAnsi="Arial" w:cs="Arial"/>
                <w:sz w:val="22"/>
                <w:szCs w:val="22"/>
              </w:rPr>
            </w:pPr>
          </w:p>
          <w:p w:rsidR="00F25E2F" w:rsidRPr="006D16EC" w:rsidRDefault="00F25E2F" w:rsidP="00CA260D">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sidRPr="006D16EC">
              <w:rPr>
                <w:rFonts w:ascii="Arial" w:hAnsi="Arial" w:cs="Arial"/>
                <w:sz w:val="22"/>
                <w:szCs w:val="22"/>
              </w:rPr>
              <w:tab/>
              <w:t>N/A</w:t>
            </w:r>
          </w:p>
        </w:tc>
        <w:tc>
          <w:tcPr>
            <w:tcW w:w="1710" w:type="dxa"/>
            <w:tcBorders>
              <w:top w:val="single" w:sz="7" w:space="0" w:color="000000"/>
              <w:left w:val="single" w:sz="7" w:space="0" w:color="000000"/>
              <w:bottom w:val="single" w:sz="7" w:space="0" w:color="000000"/>
              <w:right w:val="single" w:sz="7" w:space="0" w:color="000000"/>
            </w:tcBorders>
          </w:tcPr>
          <w:p w:rsidR="00F25E2F" w:rsidRPr="006D16EC" w:rsidRDefault="00E572EA" w:rsidP="00CA260D">
            <w:pPr>
              <w:jc w:val="both"/>
              <w:rPr>
                <w:rFonts w:ascii="Arial" w:hAnsi="Arial" w:cs="Arial"/>
                <w:sz w:val="22"/>
                <w:szCs w:val="22"/>
              </w:rPr>
            </w:pPr>
            <w:r>
              <w:rPr>
                <w:rFonts w:ascii="Arial" w:hAnsi="Arial" w:cs="Arial"/>
                <w:sz w:val="22"/>
                <w:szCs w:val="22"/>
              </w:rPr>
              <w:t>ML12100A229</w:t>
            </w:r>
          </w:p>
          <w:p w:rsidR="00F25E2F" w:rsidRDefault="00667728" w:rsidP="00CA260D">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Pr>
                <w:rFonts w:ascii="Arial" w:hAnsi="Arial" w:cs="Arial"/>
                <w:sz w:val="22"/>
                <w:szCs w:val="22"/>
              </w:rPr>
              <w:t>05/29/12</w:t>
            </w:r>
          </w:p>
          <w:p w:rsidR="00667728" w:rsidRPr="006D16EC" w:rsidRDefault="00667728" w:rsidP="00CA260D">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Pr>
                <w:rFonts w:ascii="Arial" w:hAnsi="Arial" w:cs="Arial"/>
                <w:sz w:val="22"/>
                <w:szCs w:val="22"/>
              </w:rPr>
              <w:t>CN 12-008</w:t>
            </w:r>
          </w:p>
        </w:tc>
        <w:tc>
          <w:tcPr>
            <w:tcW w:w="4463" w:type="dxa"/>
            <w:tcBorders>
              <w:top w:val="single" w:sz="7" w:space="0" w:color="000000"/>
              <w:left w:val="single" w:sz="7" w:space="0" w:color="000000"/>
              <w:bottom w:val="single" w:sz="7" w:space="0" w:color="000000"/>
              <w:right w:val="single" w:sz="7" w:space="0" w:color="000000"/>
            </w:tcBorders>
          </w:tcPr>
          <w:p w:rsidR="00F25E2F" w:rsidRPr="006D16EC" w:rsidRDefault="00F25E2F" w:rsidP="00CA260D">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sidRPr="006D16EC">
              <w:rPr>
                <w:rFonts w:ascii="Arial" w:hAnsi="Arial" w:cs="Arial"/>
                <w:sz w:val="22"/>
                <w:szCs w:val="22"/>
              </w:rPr>
              <w:t>New Procedure</w:t>
            </w:r>
          </w:p>
        </w:tc>
        <w:tc>
          <w:tcPr>
            <w:tcW w:w="2742" w:type="dxa"/>
            <w:tcBorders>
              <w:top w:val="single" w:sz="7" w:space="0" w:color="000000"/>
              <w:left w:val="single" w:sz="7" w:space="0" w:color="000000"/>
              <w:bottom w:val="single" w:sz="7" w:space="0" w:color="000000"/>
              <w:right w:val="single" w:sz="7" w:space="0" w:color="000000"/>
            </w:tcBorders>
          </w:tcPr>
          <w:p w:rsidR="00F25E2F" w:rsidRPr="006D16EC" w:rsidRDefault="00F25E2F" w:rsidP="00CA260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6D16EC">
              <w:rPr>
                <w:rFonts w:ascii="Arial" w:hAnsi="Arial" w:cs="Arial"/>
                <w:color w:val="000000" w:themeColor="text1"/>
                <w:sz w:val="22"/>
                <w:szCs w:val="22"/>
              </w:rPr>
              <w:t xml:space="preserve">Yes - Provided at EP Face to Face counter-part meeting </w:t>
            </w:r>
            <w:r w:rsidR="00E572EA" w:rsidRPr="006D16EC">
              <w:rPr>
                <w:rFonts w:ascii="Arial" w:hAnsi="Arial" w:cs="Arial"/>
                <w:color w:val="000000" w:themeColor="text1"/>
                <w:sz w:val="22"/>
                <w:szCs w:val="22"/>
              </w:rPr>
              <w:t>09/09/2011</w:t>
            </w:r>
          </w:p>
        </w:tc>
        <w:tc>
          <w:tcPr>
            <w:tcW w:w="2676" w:type="dxa"/>
            <w:tcBorders>
              <w:top w:val="single" w:sz="7" w:space="0" w:color="000000"/>
              <w:left w:val="single" w:sz="7" w:space="0" w:color="000000"/>
              <w:bottom w:val="single" w:sz="7" w:space="0" w:color="000000"/>
              <w:right w:val="single" w:sz="7" w:space="0" w:color="000000"/>
            </w:tcBorders>
          </w:tcPr>
          <w:p w:rsidR="00F25E2F" w:rsidRPr="006D16EC" w:rsidRDefault="00E572EA" w:rsidP="00CA260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ML12100A238</w:t>
            </w:r>
          </w:p>
        </w:tc>
      </w:tr>
    </w:tbl>
    <w:p w:rsidR="00F25E2F" w:rsidRPr="006D16EC" w:rsidRDefault="00F25E2F" w:rsidP="00F25E2F">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p w:rsidR="004129E6" w:rsidRPr="007F607C" w:rsidRDefault="004129E6" w:rsidP="007F607C">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sectPr w:rsidR="004129E6" w:rsidRPr="007F607C" w:rsidSect="00667728">
      <w:footerReference w:type="default" r:id="rId16"/>
      <w:pgSz w:w="15840" w:h="12240" w:orient="landscape" w:code="1"/>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B1A" w:rsidRDefault="00BF6B1A">
      <w:r>
        <w:separator/>
      </w:r>
    </w:p>
  </w:endnote>
  <w:endnote w:type="continuationSeparator" w:id="0">
    <w:p w:rsidR="00BF6B1A" w:rsidRDefault="00BF6B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F2" w:rsidRDefault="004815F2">
    <w:pPr>
      <w:pStyle w:val="Footer"/>
      <w:rPr>
        <w:rFonts w:ascii="Arial" w:hAnsi="Arial" w:cs="Arial"/>
        <w:sz w:val="22"/>
        <w:szCs w:val="22"/>
      </w:rPr>
    </w:pPr>
    <w:r>
      <w:rPr>
        <w:rFonts w:ascii="Arial" w:hAnsi="Arial"/>
      </w:rPr>
      <w:t>Issue Date: XX/XX/11</w:t>
    </w:r>
    <w:r>
      <w:rPr>
        <w:rFonts w:ascii="Arial" w:hAnsi="Arial"/>
      </w:rPr>
      <w:tab/>
    </w:r>
    <w:r>
      <w:rPr>
        <w:rFonts w:ascii="Arial" w:hAnsi="Arial"/>
      </w:rPr>
      <w:tab/>
    </w:r>
    <w:sdt>
      <w:sdtPr>
        <w:rPr>
          <w:rFonts w:ascii="Arial" w:hAnsi="Arial" w:cs="Arial"/>
          <w:sz w:val="22"/>
          <w:szCs w:val="22"/>
        </w:rPr>
        <w:id w:val="26842547"/>
        <w:docPartObj>
          <w:docPartGallery w:val="Page Numbers (Bottom of Page)"/>
          <w:docPartUnique/>
        </w:docPartObj>
      </w:sdtPr>
      <w:sdtContent>
        <w:r w:rsidR="00C95AD4" w:rsidRPr="002F0DD1">
          <w:rPr>
            <w:rFonts w:ascii="Arial" w:hAnsi="Arial" w:cs="Arial"/>
            <w:sz w:val="22"/>
            <w:szCs w:val="22"/>
          </w:rPr>
          <w:fldChar w:fldCharType="begin"/>
        </w:r>
        <w:r w:rsidRPr="002F0DD1">
          <w:rPr>
            <w:rFonts w:ascii="Arial" w:hAnsi="Arial" w:cs="Arial"/>
            <w:sz w:val="22"/>
            <w:szCs w:val="22"/>
          </w:rPr>
          <w:instrText xml:space="preserve"> PAGE   \* MERGEFORMAT </w:instrText>
        </w:r>
        <w:r w:rsidR="00C95AD4" w:rsidRPr="002F0DD1">
          <w:rPr>
            <w:rFonts w:ascii="Arial" w:hAnsi="Arial" w:cs="Arial"/>
            <w:sz w:val="22"/>
            <w:szCs w:val="22"/>
          </w:rPr>
          <w:fldChar w:fldCharType="separate"/>
        </w:r>
        <w:r w:rsidRPr="002F0DD1">
          <w:rPr>
            <w:rFonts w:ascii="Arial" w:hAnsi="Arial" w:cs="Arial"/>
            <w:noProof/>
            <w:sz w:val="22"/>
            <w:szCs w:val="22"/>
          </w:rPr>
          <w:t>1</w:t>
        </w:r>
        <w:r w:rsidR="00C95AD4" w:rsidRPr="002F0DD1">
          <w:rPr>
            <w:rFonts w:ascii="Arial" w:hAnsi="Arial" w:cs="Arial"/>
            <w:sz w:val="22"/>
            <w:szCs w:val="22"/>
          </w:rPr>
          <w:fldChar w:fldCharType="end"/>
        </w:r>
      </w:sdtContent>
    </w:sdt>
  </w:p>
  <w:p w:rsidR="004815F2" w:rsidRDefault="004815F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2"/>
        <w:szCs w:val="22"/>
      </w:rPr>
      <w:id w:val="538637809"/>
      <w:docPartObj>
        <w:docPartGallery w:val="Page Numbers (Bottom of Page)"/>
        <w:docPartUnique/>
      </w:docPartObj>
    </w:sdtPr>
    <w:sdtContent>
      <w:p w:rsidR="004815F2" w:rsidRPr="009D5054" w:rsidRDefault="004815F2" w:rsidP="00CC5F56">
        <w:pPr>
          <w:pStyle w:val="Footer"/>
          <w:tabs>
            <w:tab w:val="clear" w:pos="4320"/>
            <w:tab w:val="clear" w:pos="8640"/>
            <w:tab w:val="center" w:pos="4680"/>
            <w:tab w:val="right" w:pos="9360"/>
          </w:tabs>
          <w:jc w:val="both"/>
          <w:rPr>
            <w:rFonts w:ascii="Arial" w:hAnsi="Arial" w:cs="Arial"/>
            <w:sz w:val="22"/>
            <w:szCs w:val="22"/>
          </w:rPr>
        </w:pPr>
        <w:r w:rsidRPr="009D5054">
          <w:rPr>
            <w:rFonts w:ascii="Arial" w:hAnsi="Arial" w:cs="Arial"/>
            <w:sz w:val="22"/>
            <w:szCs w:val="22"/>
          </w:rPr>
          <w:t xml:space="preserve">Issue Date: </w:t>
        </w:r>
        <w:r w:rsidR="00667728">
          <w:rPr>
            <w:rFonts w:ascii="Arial" w:hAnsi="Arial" w:cs="Arial"/>
            <w:sz w:val="22"/>
            <w:szCs w:val="22"/>
          </w:rPr>
          <w:t xml:space="preserve"> 05/29/12</w:t>
        </w:r>
        <w:r w:rsidRPr="009D5054">
          <w:rPr>
            <w:rFonts w:ascii="Arial" w:hAnsi="Arial" w:cs="Arial"/>
            <w:sz w:val="22"/>
            <w:szCs w:val="22"/>
          </w:rPr>
          <w:tab/>
        </w:r>
        <w:r w:rsidR="00C95AD4" w:rsidRPr="009D5054">
          <w:rPr>
            <w:rFonts w:ascii="Arial" w:hAnsi="Arial" w:cs="Arial"/>
            <w:sz w:val="22"/>
            <w:szCs w:val="22"/>
          </w:rPr>
          <w:fldChar w:fldCharType="begin"/>
        </w:r>
        <w:r w:rsidRPr="009D5054">
          <w:rPr>
            <w:rFonts w:ascii="Arial" w:hAnsi="Arial" w:cs="Arial"/>
            <w:sz w:val="22"/>
            <w:szCs w:val="22"/>
          </w:rPr>
          <w:instrText xml:space="preserve"> PAGE   \* MERGEFORMAT </w:instrText>
        </w:r>
        <w:r w:rsidR="00C95AD4" w:rsidRPr="009D5054">
          <w:rPr>
            <w:rFonts w:ascii="Arial" w:hAnsi="Arial" w:cs="Arial"/>
            <w:sz w:val="22"/>
            <w:szCs w:val="22"/>
          </w:rPr>
          <w:fldChar w:fldCharType="separate"/>
        </w:r>
        <w:r w:rsidR="00667728">
          <w:rPr>
            <w:rFonts w:ascii="Arial" w:hAnsi="Arial" w:cs="Arial"/>
            <w:noProof/>
            <w:sz w:val="22"/>
            <w:szCs w:val="22"/>
          </w:rPr>
          <w:t>1</w:t>
        </w:r>
        <w:r w:rsidR="00C95AD4" w:rsidRPr="009D5054">
          <w:rPr>
            <w:rFonts w:ascii="Arial" w:hAnsi="Arial" w:cs="Arial"/>
            <w:sz w:val="22"/>
            <w:szCs w:val="22"/>
          </w:rPr>
          <w:fldChar w:fldCharType="end"/>
        </w:r>
        <w:r w:rsidRPr="009D5054">
          <w:rPr>
            <w:rFonts w:ascii="Arial" w:hAnsi="Arial" w:cs="Arial"/>
            <w:sz w:val="22"/>
            <w:szCs w:val="22"/>
          </w:rPr>
          <w:tab/>
          <w:t>71114.07</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F2" w:rsidRPr="009D5054" w:rsidRDefault="004815F2" w:rsidP="00AF5847">
    <w:pPr>
      <w:pStyle w:val="Footer"/>
      <w:widowControl w:val="0"/>
      <w:tabs>
        <w:tab w:val="clear" w:pos="4320"/>
        <w:tab w:val="clear" w:pos="8640"/>
        <w:tab w:val="center" w:pos="4680"/>
        <w:tab w:val="left" w:pos="8370"/>
        <w:tab w:val="left" w:pos="11970"/>
        <w:tab w:val="right" w:pos="12960"/>
      </w:tabs>
      <w:autoSpaceDE w:val="0"/>
      <w:autoSpaceDN w:val="0"/>
      <w:adjustRightInd w:val="0"/>
      <w:rPr>
        <w:rStyle w:val="PageNumber"/>
        <w:rFonts w:ascii="Arial" w:hAnsi="Arial" w:cs="Arial"/>
        <w:sz w:val="22"/>
        <w:szCs w:val="22"/>
      </w:rPr>
    </w:pPr>
    <w:r w:rsidRPr="009D5054">
      <w:rPr>
        <w:rStyle w:val="PageNumber"/>
        <w:rFonts w:ascii="Arial" w:hAnsi="Arial" w:cs="Arial"/>
        <w:sz w:val="22"/>
        <w:szCs w:val="22"/>
      </w:rPr>
      <w:t xml:space="preserve">Issue Date: </w:t>
    </w:r>
    <w:r w:rsidR="00667728">
      <w:rPr>
        <w:rStyle w:val="PageNumber"/>
        <w:rFonts w:ascii="Arial" w:hAnsi="Arial" w:cs="Arial"/>
        <w:sz w:val="22"/>
        <w:szCs w:val="22"/>
      </w:rPr>
      <w:t xml:space="preserve"> 05/29/12</w:t>
    </w:r>
    <w:r w:rsidRPr="009D5054">
      <w:rPr>
        <w:rStyle w:val="PageNumber"/>
        <w:rFonts w:ascii="Arial" w:hAnsi="Arial" w:cs="Arial"/>
        <w:sz w:val="22"/>
        <w:szCs w:val="22"/>
      </w:rPr>
      <w:tab/>
      <w:t>Att</w:t>
    </w:r>
    <w:r w:rsidR="00E572EA">
      <w:rPr>
        <w:rStyle w:val="PageNumber"/>
        <w:rFonts w:ascii="Arial" w:hAnsi="Arial" w:cs="Arial"/>
        <w:sz w:val="22"/>
        <w:szCs w:val="22"/>
      </w:rPr>
      <w:t>1</w:t>
    </w:r>
    <w:r w:rsidRPr="009D5054">
      <w:rPr>
        <w:rStyle w:val="PageNumber"/>
        <w:rFonts w:ascii="Arial" w:hAnsi="Arial" w:cs="Arial"/>
        <w:sz w:val="22"/>
        <w:szCs w:val="22"/>
      </w:rPr>
      <w:t>-</w:t>
    </w:r>
    <w:r w:rsidR="00C95AD4" w:rsidRPr="009D5054">
      <w:rPr>
        <w:rStyle w:val="PageNumber"/>
        <w:rFonts w:ascii="Arial" w:hAnsi="Arial" w:cs="Arial"/>
        <w:sz w:val="22"/>
        <w:szCs w:val="22"/>
      </w:rPr>
      <w:fldChar w:fldCharType="begin"/>
    </w:r>
    <w:r w:rsidRPr="009D5054">
      <w:rPr>
        <w:rStyle w:val="PageNumber"/>
        <w:rFonts w:ascii="Arial" w:hAnsi="Arial" w:cs="Arial"/>
        <w:sz w:val="22"/>
        <w:szCs w:val="22"/>
      </w:rPr>
      <w:instrText xml:space="preserve"> PAGE </w:instrText>
    </w:r>
    <w:r w:rsidR="00C95AD4" w:rsidRPr="009D5054">
      <w:rPr>
        <w:rStyle w:val="PageNumber"/>
        <w:rFonts w:ascii="Arial" w:hAnsi="Arial" w:cs="Arial"/>
        <w:sz w:val="22"/>
        <w:szCs w:val="22"/>
      </w:rPr>
      <w:fldChar w:fldCharType="separate"/>
    </w:r>
    <w:r w:rsidR="00667728">
      <w:rPr>
        <w:rStyle w:val="PageNumber"/>
        <w:rFonts w:ascii="Arial" w:hAnsi="Arial" w:cs="Arial"/>
        <w:noProof/>
        <w:sz w:val="22"/>
        <w:szCs w:val="22"/>
      </w:rPr>
      <w:t>1</w:t>
    </w:r>
    <w:r w:rsidR="00C95AD4" w:rsidRPr="009D5054">
      <w:rPr>
        <w:rStyle w:val="PageNumber"/>
        <w:rFonts w:ascii="Arial" w:hAnsi="Arial" w:cs="Arial"/>
        <w:sz w:val="22"/>
        <w:szCs w:val="22"/>
      </w:rPr>
      <w:fldChar w:fldCharType="end"/>
    </w:r>
    <w:r w:rsidR="00AF5847">
      <w:rPr>
        <w:rStyle w:val="PageNumber"/>
        <w:rFonts w:ascii="Arial" w:hAnsi="Arial" w:cs="Arial"/>
        <w:sz w:val="22"/>
        <w:szCs w:val="22"/>
      </w:rPr>
      <w:tab/>
    </w:r>
    <w:r w:rsidRPr="009D5054">
      <w:rPr>
        <w:rStyle w:val="PageNumber"/>
        <w:rFonts w:ascii="Arial" w:hAnsi="Arial" w:cs="Arial"/>
        <w:sz w:val="22"/>
        <w:szCs w:val="22"/>
      </w:rPr>
      <w:t xml:space="preserve">71114.07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847" w:rsidRPr="009D5054" w:rsidRDefault="00AF5847" w:rsidP="00AF5847">
    <w:pPr>
      <w:pStyle w:val="Footer"/>
      <w:widowControl w:val="0"/>
      <w:tabs>
        <w:tab w:val="clear" w:pos="4320"/>
        <w:tab w:val="clear" w:pos="8640"/>
        <w:tab w:val="center" w:pos="6480"/>
        <w:tab w:val="left" w:pos="11970"/>
        <w:tab w:val="right" w:pos="12960"/>
      </w:tabs>
      <w:autoSpaceDE w:val="0"/>
      <w:autoSpaceDN w:val="0"/>
      <w:adjustRightInd w:val="0"/>
      <w:rPr>
        <w:rStyle w:val="PageNumber"/>
        <w:rFonts w:ascii="Arial" w:hAnsi="Arial" w:cs="Arial"/>
        <w:sz w:val="22"/>
        <w:szCs w:val="22"/>
      </w:rPr>
    </w:pPr>
    <w:r w:rsidRPr="009D5054">
      <w:rPr>
        <w:rStyle w:val="PageNumber"/>
        <w:rFonts w:ascii="Arial" w:hAnsi="Arial" w:cs="Arial"/>
        <w:sz w:val="22"/>
        <w:szCs w:val="22"/>
      </w:rPr>
      <w:t xml:space="preserve">Issue Date: </w:t>
    </w:r>
    <w:r w:rsidR="00667728">
      <w:rPr>
        <w:rStyle w:val="PageNumber"/>
        <w:rFonts w:ascii="Arial" w:hAnsi="Arial" w:cs="Arial"/>
        <w:sz w:val="22"/>
        <w:szCs w:val="22"/>
      </w:rPr>
      <w:t xml:space="preserve"> 05/29/12</w:t>
    </w:r>
    <w:r w:rsidRPr="009D5054">
      <w:rPr>
        <w:rStyle w:val="PageNumber"/>
        <w:rFonts w:ascii="Arial" w:hAnsi="Arial" w:cs="Arial"/>
        <w:sz w:val="22"/>
        <w:szCs w:val="22"/>
      </w:rPr>
      <w:tab/>
      <w:t>Att</w:t>
    </w:r>
    <w:r>
      <w:rPr>
        <w:rStyle w:val="PageNumber"/>
        <w:rFonts w:ascii="Arial" w:hAnsi="Arial" w:cs="Arial"/>
        <w:sz w:val="22"/>
        <w:szCs w:val="22"/>
      </w:rPr>
      <w:t>2</w:t>
    </w:r>
    <w:r w:rsidRPr="009D5054">
      <w:rPr>
        <w:rStyle w:val="PageNumber"/>
        <w:rFonts w:ascii="Arial" w:hAnsi="Arial" w:cs="Arial"/>
        <w:sz w:val="22"/>
        <w:szCs w:val="22"/>
      </w:rPr>
      <w:t>-</w:t>
    </w:r>
    <w:r w:rsidR="00C95AD4" w:rsidRPr="009D5054">
      <w:rPr>
        <w:rStyle w:val="PageNumber"/>
        <w:rFonts w:ascii="Arial" w:hAnsi="Arial" w:cs="Arial"/>
        <w:sz w:val="22"/>
        <w:szCs w:val="22"/>
      </w:rPr>
      <w:fldChar w:fldCharType="begin"/>
    </w:r>
    <w:r w:rsidRPr="009D5054">
      <w:rPr>
        <w:rStyle w:val="PageNumber"/>
        <w:rFonts w:ascii="Arial" w:hAnsi="Arial" w:cs="Arial"/>
        <w:sz w:val="22"/>
        <w:szCs w:val="22"/>
      </w:rPr>
      <w:instrText xml:space="preserve"> PAGE </w:instrText>
    </w:r>
    <w:r w:rsidR="00C95AD4" w:rsidRPr="009D5054">
      <w:rPr>
        <w:rStyle w:val="PageNumber"/>
        <w:rFonts w:ascii="Arial" w:hAnsi="Arial" w:cs="Arial"/>
        <w:sz w:val="22"/>
        <w:szCs w:val="22"/>
      </w:rPr>
      <w:fldChar w:fldCharType="separate"/>
    </w:r>
    <w:r w:rsidR="00667728">
      <w:rPr>
        <w:rStyle w:val="PageNumber"/>
        <w:rFonts w:ascii="Arial" w:hAnsi="Arial" w:cs="Arial"/>
        <w:noProof/>
        <w:sz w:val="22"/>
        <w:szCs w:val="22"/>
      </w:rPr>
      <w:t>1</w:t>
    </w:r>
    <w:r w:rsidR="00C95AD4" w:rsidRPr="009D5054">
      <w:rPr>
        <w:rStyle w:val="PageNumber"/>
        <w:rFonts w:ascii="Arial" w:hAnsi="Arial" w:cs="Arial"/>
        <w:sz w:val="22"/>
        <w:szCs w:val="22"/>
      </w:rPr>
      <w:fldChar w:fldCharType="end"/>
    </w:r>
    <w:r>
      <w:rPr>
        <w:rStyle w:val="PageNumber"/>
        <w:rFonts w:ascii="Arial" w:hAnsi="Arial" w:cs="Arial"/>
        <w:sz w:val="22"/>
        <w:szCs w:val="22"/>
      </w:rPr>
      <w:tab/>
    </w:r>
    <w:r w:rsidRPr="009D5054">
      <w:rPr>
        <w:rStyle w:val="PageNumber"/>
        <w:rFonts w:ascii="Arial" w:hAnsi="Arial" w:cs="Arial"/>
        <w:sz w:val="22"/>
        <w:szCs w:val="22"/>
      </w:rPr>
      <w:t xml:space="preserve">71114.07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B1A" w:rsidRDefault="00BF6B1A">
      <w:r>
        <w:separator/>
      </w:r>
    </w:p>
  </w:footnote>
  <w:footnote w:type="continuationSeparator" w:id="0">
    <w:p w:rsidR="00BF6B1A" w:rsidRDefault="00BF6B1A">
      <w:r>
        <w:continuationSeparator/>
      </w:r>
    </w:p>
  </w:footnote>
  <w:footnote w:id="1">
    <w:p w:rsidR="004815F2" w:rsidRPr="004E7F8E" w:rsidRDefault="004815F2" w:rsidP="00BB75B7">
      <w:pPr>
        <w:pStyle w:val="FootnoteText"/>
      </w:pPr>
      <w:r w:rsidRPr="004E7F8E">
        <w:rPr>
          <w:rStyle w:val="FootnoteReference"/>
          <w:rFonts w:ascii="Arial" w:hAnsi="Arial" w:cs="Arial"/>
          <w:sz w:val="22"/>
          <w:szCs w:val="22"/>
          <w:vertAlign w:val="superscript"/>
        </w:rPr>
        <w:footnoteRef/>
      </w:r>
      <w:r w:rsidRPr="004E7F8E">
        <w:t xml:space="preserve"> </w:t>
      </w:r>
      <w:r w:rsidRPr="004E7F8E">
        <w:rPr>
          <w:rFonts w:ascii="Arial" w:hAnsi="Arial" w:cs="Arial"/>
          <w:sz w:val="18"/>
          <w:szCs w:val="18"/>
        </w:rPr>
        <w:t>The E-plan contains the licensee</w:t>
      </w:r>
      <w:r w:rsidRPr="004E7F8E">
        <w:rPr>
          <w:rStyle w:val="StyleArial"/>
          <w:sz w:val="18"/>
          <w:szCs w:val="18"/>
        </w:rPr>
        <w:t>’s commitments to NRC regulations.  The implementing procedures are the licensee’</w:t>
      </w:r>
      <w:r w:rsidRPr="004E7F8E">
        <w:rPr>
          <w:rFonts w:ascii="Arial" w:hAnsi="Arial" w:cs="Arial"/>
          <w:sz w:val="18"/>
          <w:szCs w:val="18"/>
        </w:rPr>
        <w:t xml:space="preserve">s methods of implementing those commitments and may be used to judge effective, timely, and accurate implementation.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F2" w:rsidRDefault="004815F2">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F2" w:rsidRDefault="004815F2">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F2" w:rsidRDefault="004815F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F2" w:rsidRDefault="004815F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F2" w:rsidRDefault="004815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934F7"/>
    <w:multiLevelType w:val="hybridMultilevel"/>
    <w:tmpl w:val="3A508E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093853"/>
    <w:multiLevelType w:val="hybridMultilevel"/>
    <w:tmpl w:val="21A8A4DC"/>
    <w:lvl w:ilvl="0" w:tplc="04090019">
      <w:start w:val="1"/>
      <w:numFmt w:val="lowerLetter"/>
      <w:lvlText w:val="%1."/>
      <w:lvlJc w:val="left"/>
      <w:pPr>
        <w:ind w:left="634" w:hanging="360"/>
      </w:pPr>
    </w:lvl>
    <w:lvl w:ilvl="1" w:tplc="04090019">
      <w:start w:val="1"/>
      <w:numFmt w:val="lowerLetter"/>
      <w:lvlText w:val="%2."/>
      <w:lvlJc w:val="left"/>
      <w:pPr>
        <w:ind w:left="1624" w:hanging="360"/>
      </w:pPr>
    </w:lvl>
    <w:lvl w:ilvl="2" w:tplc="0409001B" w:tentative="1">
      <w:start w:val="1"/>
      <w:numFmt w:val="lowerRoman"/>
      <w:lvlText w:val="%3."/>
      <w:lvlJc w:val="right"/>
      <w:pPr>
        <w:ind w:left="2344" w:hanging="180"/>
      </w:pPr>
    </w:lvl>
    <w:lvl w:ilvl="3" w:tplc="0409000F" w:tentative="1">
      <w:start w:val="1"/>
      <w:numFmt w:val="decimal"/>
      <w:lvlText w:val="%4."/>
      <w:lvlJc w:val="left"/>
      <w:pPr>
        <w:ind w:left="3064" w:hanging="360"/>
      </w:pPr>
    </w:lvl>
    <w:lvl w:ilvl="4" w:tplc="04090019" w:tentative="1">
      <w:start w:val="1"/>
      <w:numFmt w:val="lowerLetter"/>
      <w:lvlText w:val="%5."/>
      <w:lvlJc w:val="left"/>
      <w:pPr>
        <w:ind w:left="3784" w:hanging="360"/>
      </w:pPr>
    </w:lvl>
    <w:lvl w:ilvl="5" w:tplc="0409001B" w:tentative="1">
      <w:start w:val="1"/>
      <w:numFmt w:val="lowerRoman"/>
      <w:lvlText w:val="%6."/>
      <w:lvlJc w:val="right"/>
      <w:pPr>
        <w:ind w:left="4504" w:hanging="180"/>
      </w:pPr>
    </w:lvl>
    <w:lvl w:ilvl="6" w:tplc="0409000F" w:tentative="1">
      <w:start w:val="1"/>
      <w:numFmt w:val="decimal"/>
      <w:lvlText w:val="%7."/>
      <w:lvlJc w:val="left"/>
      <w:pPr>
        <w:ind w:left="5224" w:hanging="360"/>
      </w:pPr>
    </w:lvl>
    <w:lvl w:ilvl="7" w:tplc="04090019" w:tentative="1">
      <w:start w:val="1"/>
      <w:numFmt w:val="lowerLetter"/>
      <w:lvlText w:val="%8."/>
      <w:lvlJc w:val="left"/>
      <w:pPr>
        <w:ind w:left="5944" w:hanging="360"/>
      </w:pPr>
    </w:lvl>
    <w:lvl w:ilvl="8" w:tplc="0409001B" w:tentative="1">
      <w:start w:val="1"/>
      <w:numFmt w:val="lowerRoman"/>
      <w:lvlText w:val="%9."/>
      <w:lvlJc w:val="right"/>
      <w:pPr>
        <w:ind w:left="6664" w:hanging="180"/>
      </w:pPr>
    </w:lvl>
  </w:abstractNum>
  <w:abstractNum w:abstractNumId="2">
    <w:nsid w:val="0E25532C"/>
    <w:multiLevelType w:val="hybridMultilevel"/>
    <w:tmpl w:val="F7F89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0433EF"/>
    <w:multiLevelType w:val="hybridMultilevel"/>
    <w:tmpl w:val="2E920FD2"/>
    <w:lvl w:ilvl="0" w:tplc="B8401440">
      <w:start w:val="1"/>
      <w:numFmt w:val="decimal"/>
      <w:lvlText w:val="%1."/>
      <w:lvlJc w:val="left"/>
      <w:pPr>
        <w:ind w:left="580" w:hanging="360"/>
      </w:pPr>
      <w:rPr>
        <w:rFonts w:hint="default"/>
      </w:rPr>
    </w:lvl>
    <w:lvl w:ilvl="1" w:tplc="B84014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A449B8"/>
    <w:multiLevelType w:val="hybridMultilevel"/>
    <w:tmpl w:val="10EEDC2C"/>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13571674"/>
    <w:multiLevelType w:val="hybridMultilevel"/>
    <w:tmpl w:val="25CA312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3601F4"/>
    <w:multiLevelType w:val="hybridMultilevel"/>
    <w:tmpl w:val="1A707B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E72882"/>
    <w:multiLevelType w:val="hybridMultilevel"/>
    <w:tmpl w:val="6AA80528"/>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6315B1"/>
    <w:multiLevelType w:val="hybridMultilevel"/>
    <w:tmpl w:val="B7BE8CE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F943A12"/>
    <w:multiLevelType w:val="hybridMultilevel"/>
    <w:tmpl w:val="E1A8A990"/>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nsid w:val="20DA0F60"/>
    <w:multiLevelType w:val="hybridMultilevel"/>
    <w:tmpl w:val="2BBE8D1A"/>
    <w:lvl w:ilvl="0" w:tplc="0409000F">
      <w:start w:val="1"/>
      <w:numFmt w:val="decimal"/>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1">
    <w:nsid w:val="229616C3"/>
    <w:multiLevelType w:val="multilevel"/>
    <w:tmpl w:val="B3BE16D8"/>
    <w:lvl w:ilvl="0">
      <w:start w:val="1"/>
      <w:numFmt w:val="decimalZero"/>
      <w:lvlText w:val="%1"/>
      <w:lvlJc w:val="left"/>
      <w:pPr>
        <w:tabs>
          <w:tab w:val="num" w:pos="810"/>
        </w:tabs>
        <w:ind w:left="810" w:hanging="810"/>
      </w:pPr>
      <w:rPr>
        <w:rFonts w:hint="default"/>
      </w:rPr>
    </w:lvl>
    <w:lvl w:ilvl="1">
      <w:start w:val="1"/>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3F067C9"/>
    <w:multiLevelType w:val="hybridMultilevel"/>
    <w:tmpl w:val="BB6CD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6D50E2"/>
    <w:multiLevelType w:val="hybridMultilevel"/>
    <w:tmpl w:val="82383F32"/>
    <w:lvl w:ilvl="0" w:tplc="59B61E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420B4E"/>
    <w:multiLevelType w:val="multilevel"/>
    <w:tmpl w:val="B72C81F8"/>
    <w:lvl w:ilvl="0">
      <w:start w:val="1"/>
      <w:numFmt w:val="bullet"/>
      <w:lvlText w:val=""/>
      <w:lvlJc w:val="left"/>
      <w:pPr>
        <w:tabs>
          <w:tab w:val="num" w:pos="360"/>
        </w:tabs>
        <w:ind w:left="360" w:hanging="360"/>
      </w:pPr>
      <w:rPr>
        <w:rFonts w:ascii="Symbol" w:hAnsi="Symbol" w:hint="default"/>
      </w:rPr>
    </w:lvl>
    <w:lvl w:ilvl="1">
      <w:start w:val="3"/>
      <w:numFmt w:val="decimalZero"/>
      <w:lvlText w:val="%1.%2"/>
      <w:lvlJc w:val="left"/>
      <w:pPr>
        <w:tabs>
          <w:tab w:val="num" w:pos="810"/>
        </w:tabs>
        <w:ind w:left="810" w:hanging="810"/>
      </w:pPr>
      <w:rPr>
        <w:rFonts w:cs="Times New Roman" w:hint="default"/>
      </w:rPr>
    </w:lvl>
    <w:lvl w:ilvl="2">
      <w:start w:val="1"/>
      <w:numFmt w:val="decimal"/>
      <w:lvlText w:val="%1.%2.%3"/>
      <w:lvlJc w:val="left"/>
      <w:pPr>
        <w:tabs>
          <w:tab w:val="num" w:pos="810"/>
        </w:tabs>
        <w:ind w:left="810" w:hanging="81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D8E6B1D"/>
    <w:multiLevelType w:val="hybridMultilevel"/>
    <w:tmpl w:val="F1561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751B23"/>
    <w:multiLevelType w:val="hybridMultilevel"/>
    <w:tmpl w:val="82FA5448"/>
    <w:lvl w:ilvl="0" w:tplc="0409000F">
      <w:start w:val="1"/>
      <w:numFmt w:val="decimal"/>
      <w:lvlText w:val="%1."/>
      <w:lvlJc w:val="left"/>
      <w:pPr>
        <w:ind w:left="580" w:hanging="360"/>
      </w:p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17">
    <w:nsid w:val="33A1673C"/>
    <w:multiLevelType w:val="hybridMultilevel"/>
    <w:tmpl w:val="654465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254E5"/>
    <w:multiLevelType w:val="hybridMultilevel"/>
    <w:tmpl w:val="52E6C3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EB4A40"/>
    <w:multiLevelType w:val="hybridMultilevel"/>
    <w:tmpl w:val="386AB18E"/>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1B69B3"/>
    <w:multiLevelType w:val="hybridMultilevel"/>
    <w:tmpl w:val="9C8A0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B02DA8"/>
    <w:multiLevelType w:val="hybridMultilevel"/>
    <w:tmpl w:val="6E2892E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BD0EA6"/>
    <w:multiLevelType w:val="multilevel"/>
    <w:tmpl w:val="751C1C22"/>
    <w:lvl w:ilvl="0">
      <w:start w:val="3"/>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48F62C0"/>
    <w:multiLevelType w:val="multilevel"/>
    <w:tmpl w:val="72744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75364A"/>
    <w:multiLevelType w:val="hybridMultilevel"/>
    <w:tmpl w:val="3A508E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B42A9A"/>
    <w:multiLevelType w:val="hybridMultilevel"/>
    <w:tmpl w:val="14C65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E91FF9"/>
    <w:multiLevelType w:val="multilevel"/>
    <w:tmpl w:val="B98CB2A0"/>
    <w:lvl w:ilvl="0">
      <w:start w:val="3"/>
      <w:numFmt w:val="decimalZero"/>
      <w:lvlText w:val="%1"/>
      <w:lvlJc w:val="left"/>
      <w:pPr>
        <w:tabs>
          <w:tab w:val="num" w:pos="600"/>
        </w:tabs>
        <w:ind w:left="600" w:hanging="600"/>
      </w:pPr>
      <w:rPr>
        <w:rFonts w:cs="Times New Roman" w:hint="default"/>
        <w:color w:val="auto"/>
      </w:rPr>
    </w:lvl>
    <w:lvl w:ilvl="1">
      <w:start w:val="1"/>
      <w:numFmt w:val="decimalZero"/>
      <w:lvlText w:val="%1.%2"/>
      <w:lvlJc w:val="left"/>
      <w:pPr>
        <w:tabs>
          <w:tab w:val="num" w:pos="600"/>
        </w:tabs>
        <w:ind w:left="600" w:hanging="60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27">
    <w:nsid w:val="4A1E1600"/>
    <w:multiLevelType w:val="hybridMultilevel"/>
    <w:tmpl w:val="2A324A32"/>
    <w:lvl w:ilvl="0" w:tplc="04090001">
      <w:start w:val="1"/>
      <w:numFmt w:val="bullet"/>
      <w:lvlText w:val=""/>
      <w:lvlJc w:val="left"/>
      <w:pPr>
        <w:tabs>
          <w:tab w:val="num" w:pos="3420"/>
        </w:tabs>
        <w:ind w:left="3420" w:hanging="360"/>
      </w:pPr>
      <w:rPr>
        <w:rFonts w:ascii="Symbol" w:hAnsi="Symbol" w:hint="default"/>
      </w:rPr>
    </w:lvl>
    <w:lvl w:ilvl="1" w:tplc="04090003" w:tentative="1">
      <w:start w:val="1"/>
      <w:numFmt w:val="bullet"/>
      <w:lvlText w:val="o"/>
      <w:lvlJc w:val="left"/>
      <w:pPr>
        <w:tabs>
          <w:tab w:val="num" w:pos="4140"/>
        </w:tabs>
        <w:ind w:left="4140" w:hanging="360"/>
      </w:pPr>
      <w:rPr>
        <w:rFonts w:ascii="Courier New" w:hAnsi="Courier New" w:cs="Courier New" w:hint="default"/>
      </w:rPr>
    </w:lvl>
    <w:lvl w:ilvl="2" w:tplc="04090005" w:tentative="1">
      <w:start w:val="1"/>
      <w:numFmt w:val="bullet"/>
      <w:lvlText w:val=""/>
      <w:lvlJc w:val="left"/>
      <w:pPr>
        <w:tabs>
          <w:tab w:val="num" w:pos="4860"/>
        </w:tabs>
        <w:ind w:left="4860" w:hanging="360"/>
      </w:pPr>
      <w:rPr>
        <w:rFonts w:ascii="Wingdings" w:hAnsi="Wingdings" w:hint="default"/>
      </w:rPr>
    </w:lvl>
    <w:lvl w:ilvl="3" w:tplc="04090001" w:tentative="1">
      <w:start w:val="1"/>
      <w:numFmt w:val="bullet"/>
      <w:lvlText w:val=""/>
      <w:lvlJc w:val="left"/>
      <w:pPr>
        <w:tabs>
          <w:tab w:val="num" w:pos="5580"/>
        </w:tabs>
        <w:ind w:left="5580" w:hanging="360"/>
      </w:pPr>
      <w:rPr>
        <w:rFonts w:ascii="Symbol" w:hAnsi="Symbol" w:hint="default"/>
      </w:rPr>
    </w:lvl>
    <w:lvl w:ilvl="4" w:tplc="04090003" w:tentative="1">
      <w:start w:val="1"/>
      <w:numFmt w:val="bullet"/>
      <w:lvlText w:val="o"/>
      <w:lvlJc w:val="left"/>
      <w:pPr>
        <w:tabs>
          <w:tab w:val="num" w:pos="6300"/>
        </w:tabs>
        <w:ind w:left="6300" w:hanging="360"/>
      </w:pPr>
      <w:rPr>
        <w:rFonts w:ascii="Courier New" w:hAnsi="Courier New" w:cs="Courier New" w:hint="default"/>
      </w:rPr>
    </w:lvl>
    <w:lvl w:ilvl="5" w:tplc="04090005" w:tentative="1">
      <w:start w:val="1"/>
      <w:numFmt w:val="bullet"/>
      <w:lvlText w:val=""/>
      <w:lvlJc w:val="left"/>
      <w:pPr>
        <w:tabs>
          <w:tab w:val="num" w:pos="7020"/>
        </w:tabs>
        <w:ind w:left="7020" w:hanging="360"/>
      </w:pPr>
      <w:rPr>
        <w:rFonts w:ascii="Wingdings" w:hAnsi="Wingdings" w:hint="default"/>
      </w:rPr>
    </w:lvl>
    <w:lvl w:ilvl="6" w:tplc="04090001" w:tentative="1">
      <w:start w:val="1"/>
      <w:numFmt w:val="bullet"/>
      <w:lvlText w:val=""/>
      <w:lvlJc w:val="left"/>
      <w:pPr>
        <w:tabs>
          <w:tab w:val="num" w:pos="7740"/>
        </w:tabs>
        <w:ind w:left="7740" w:hanging="360"/>
      </w:pPr>
      <w:rPr>
        <w:rFonts w:ascii="Symbol" w:hAnsi="Symbol" w:hint="default"/>
      </w:rPr>
    </w:lvl>
    <w:lvl w:ilvl="7" w:tplc="04090003" w:tentative="1">
      <w:start w:val="1"/>
      <w:numFmt w:val="bullet"/>
      <w:lvlText w:val="o"/>
      <w:lvlJc w:val="left"/>
      <w:pPr>
        <w:tabs>
          <w:tab w:val="num" w:pos="8460"/>
        </w:tabs>
        <w:ind w:left="8460" w:hanging="360"/>
      </w:pPr>
      <w:rPr>
        <w:rFonts w:ascii="Courier New" w:hAnsi="Courier New" w:cs="Courier New" w:hint="default"/>
      </w:rPr>
    </w:lvl>
    <w:lvl w:ilvl="8" w:tplc="04090005" w:tentative="1">
      <w:start w:val="1"/>
      <w:numFmt w:val="bullet"/>
      <w:lvlText w:val=""/>
      <w:lvlJc w:val="left"/>
      <w:pPr>
        <w:tabs>
          <w:tab w:val="num" w:pos="9180"/>
        </w:tabs>
        <w:ind w:left="9180" w:hanging="360"/>
      </w:pPr>
      <w:rPr>
        <w:rFonts w:ascii="Wingdings" w:hAnsi="Wingdings" w:hint="default"/>
      </w:rPr>
    </w:lvl>
  </w:abstractNum>
  <w:abstractNum w:abstractNumId="28">
    <w:nsid w:val="4BCF0944"/>
    <w:multiLevelType w:val="hybridMultilevel"/>
    <w:tmpl w:val="3B22F582"/>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nsid w:val="53011F99"/>
    <w:multiLevelType w:val="hybridMultilevel"/>
    <w:tmpl w:val="C3427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393410"/>
    <w:multiLevelType w:val="hybridMultilevel"/>
    <w:tmpl w:val="31A03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822AF7"/>
    <w:multiLevelType w:val="multilevel"/>
    <w:tmpl w:val="EDA2F5F2"/>
    <w:lvl w:ilvl="0">
      <w:start w:val="2"/>
      <w:numFmt w:val="decimalZero"/>
      <w:lvlText w:val="%1"/>
      <w:lvlJc w:val="left"/>
      <w:pPr>
        <w:tabs>
          <w:tab w:val="num" w:pos="810"/>
        </w:tabs>
        <w:ind w:left="810" w:hanging="810"/>
      </w:pPr>
      <w:rPr>
        <w:rFonts w:cs="Arial" w:hint="default"/>
      </w:rPr>
    </w:lvl>
    <w:lvl w:ilvl="1">
      <w:start w:val="1"/>
      <w:numFmt w:val="decimalZero"/>
      <w:lvlText w:val="%1.%2"/>
      <w:lvlJc w:val="left"/>
      <w:pPr>
        <w:tabs>
          <w:tab w:val="num" w:pos="810"/>
        </w:tabs>
        <w:ind w:left="810" w:hanging="810"/>
      </w:pPr>
      <w:rPr>
        <w:rFonts w:cs="Arial" w:hint="default"/>
      </w:rPr>
    </w:lvl>
    <w:lvl w:ilvl="2">
      <w:start w:val="1"/>
      <w:numFmt w:val="decimal"/>
      <w:lvlText w:val="%1.%2.%3"/>
      <w:lvlJc w:val="left"/>
      <w:pPr>
        <w:tabs>
          <w:tab w:val="num" w:pos="810"/>
        </w:tabs>
        <w:ind w:left="810" w:hanging="81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32">
    <w:nsid w:val="55B70807"/>
    <w:multiLevelType w:val="multilevel"/>
    <w:tmpl w:val="69E85B54"/>
    <w:lvl w:ilvl="0">
      <w:start w:val="1"/>
      <w:numFmt w:val="lowerLetter"/>
      <w:lvlText w:val="%1."/>
      <w:lvlJc w:val="left"/>
      <w:pPr>
        <w:tabs>
          <w:tab w:val="num" w:pos="806"/>
        </w:tabs>
        <w:ind w:left="806" w:hanging="532"/>
      </w:pPr>
      <w:rPr>
        <w:rFonts w:ascii="Arial" w:hAnsi="Arial" w:cs="Times New Roman" w:hint="default"/>
        <w:b w:val="0"/>
        <w:i w:val="0"/>
        <w:sz w:val="24"/>
        <w:szCs w:val="24"/>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33">
    <w:nsid w:val="584F282E"/>
    <w:multiLevelType w:val="hybridMultilevel"/>
    <w:tmpl w:val="5F48CD0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CB13D2"/>
    <w:multiLevelType w:val="multilevel"/>
    <w:tmpl w:val="15D01732"/>
    <w:lvl w:ilvl="0">
      <w:start w:val="2"/>
      <w:numFmt w:val="decimalZero"/>
      <w:lvlText w:val="%1"/>
      <w:lvlJc w:val="left"/>
      <w:pPr>
        <w:tabs>
          <w:tab w:val="num" w:pos="810"/>
        </w:tabs>
        <w:ind w:left="810" w:hanging="810"/>
      </w:pPr>
      <w:rPr>
        <w:rFonts w:cs="Times New Roman" w:hint="default"/>
      </w:rPr>
    </w:lvl>
    <w:lvl w:ilvl="1">
      <w:start w:val="3"/>
      <w:numFmt w:val="decimalZero"/>
      <w:lvlText w:val="%1.%2"/>
      <w:lvlJc w:val="left"/>
      <w:pPr>
        <w:tabs>
          <w:tab w:val="num" w:pos="810"/>
        </w:tabs>
        <w:ind w:left="810" w:hanging="810"/>
      </w:pPr>
      <w:rPr>
        <w:rFonts w:cs="Times New Roman" w:hint="default"/>
      </w:rPr>
    </w:lvl>
    <w:lvl w:ilvl="2">
      <w:start w:val="1"/>
      <w:numFmt w:val="decimal"/>
      <w:lvlText w:val="%1.%2.%3"/>
      <w:lvlJc w:val="left"/>
      <w:pPr>
        <w:tabs>
          <w:tab w:val="num" w:pos="810"/>
        </w:tabs>
        <w:ind w:left="810" w:hanging="81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CBB28ED"/>
    <w:multiLevelType w:val="hybridMultilevel"/>
    <w:tmpl w:val="10EEDC2C"/>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6">
    <w:nsid w:val="63E05A0B"/>
    <w:multiLevelType w:val="hybridMultilevel"/>
    <w:tmpl w:val="37762FD2"/>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7">
    <w:nsid w:val="67DD4B6C"/>
    <w:multiLevelType w:val="hybridMultilevel"/>
    <w:tmpl w:val="4588E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8">
    <w:nsid w:val="6883372E"/>
    <w:multiLevelType w:val="hybridMultilevel"/>
    <w:tmpl w:val="3A5652A8"/>
    <w:lvl w:ilvl="0" w:tplc="59B61E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B42158"/>
    <w:multiLevelType w:val="hybridMultilevel"/>
    <w:tmpl w:val="B030D8AA"/>
    <w:lvl w:ilvl="0" w:tplc="098472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CE7298"/>
    <w:multiLevelType w:val="hybridMultilevel"/>
    <w:tmpl w:val="E132B7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BE466A"/>
    <w:multiLevelType w:val="hybridMultilevel"/>
    <w:tmpl w:val="4CA6F9BE"/>
    <w:lvl w:ilvl="0" w:tplc="975AC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A5022E"/>
    <w:multiLevelType w:val="hybridMultilevel"/>
    <w:tmpl w:val="AEE88934"/>
    <w:lvl w:ilvl="0" w:tplc="D65E94BE">
      <w:start w:val="1"/>
      <w:numFmt w:val="lowerLetter"/>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8A7172"/>
    <w:multiLevelType w:val="multilevel"/>
    <w:tmpl w:val="FFD2BB38"/>
    <w:lvl w:ilvl="0">
      <w:start w:val="3"/>
      <w:numFmt w:val="decimalZero"/>
      <w:lvlText w:val="%1"/>
      <w:lvlJc w:val="left"/>
      <w:pPr>
        <w:tabs>
          <w:tab w:val="num" w:pos="810"/>
        </w:tabs>
        <w:ind w:left="810" w:hanging="810"/>
      </w:pPr>
      <w:rPr>
        <w:rFonts w:hint="default"/>
      </w:rPr>
    </w:lvl>
    <w:lvl w:ilvl="1">
      <w:start w:val="1"/>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3"/>
  </w:num>
  <w:num w:numId="3">
    <w:abstractNumId w:val="34"/>
  </w:num>
  <w:num w:numId="4">
    <w:abstractNumId w:val="14"/>
  </w:num>
  <w:num w:numId="5">
    <w:abstractNumId w:val="37"/>
  </w:num>
  <w:num w:numId="6">
    <w:abstractNumId w:val="8"/>
  </w:num>
  <w:num w:numId="7">
    <w:abstractNumId w:val="11"/>
  </w:num>
  <w:num w:numId="8">
    <w:abstractNumId w:val="31"/>
  </w:num>
  <w:num w:numId="9">
    <w:abstractNumId w:val="26"/>
  </w:num>
  <w:num w:numId="10">
    <w:abstractNumId w:val="1"/>
  </w:num>
  <w:num w:numId="11">
    <w:abstractNumId w:val="41"/>
  </w:num>
  <w:num w:numId="12">
    <w:abstractNumId w:val="19"/>
  </w:num>
  <w:num w:numId="13">
    <w:abstractNumId w:val="20"/>
  </w:num>
  <w:num w:numId="14">
    <w:abstractNumId w:val="24"/>
  </w:num>
  <w:num w:numId="15">
    <w:abstractNumId w:val="16"/>
  </w:num>
  <w:num w:numId="16">
    <w:abstractNumId w:val="25"/>
  </w:num>
  <w:num w:numId="17">
    <w:abstractNumId w:val="12"/>
  </w:num>
  <w:num w:numId="18">
    <w:abstractNumId w:val="39"/>
  </w:num>
  <w:num w:numId="19">
    <w:abstractNumId w:val="10"/>
  </w:num>
  <w:num w:numId="20">
    <w:abstractNumId w:val="35"/>
  </w:num>
  <w:num w:numId="21">
    <w:abstractNumId w:val="6"/>
  </w:num>
  <w:num w:numId="22">
    <w:abstractNumId w:val="13"/>
  </w:num>
  <w:num w:numId="23">
    <w:abstractNumId w:val="36"/>
  </w:num>
  <w:num w:numId="24">
    <w:abstractNumId w:val="28"/>
  </w:num>
  <w:num w:numId="25">
    <w:abstractNumId w:val="4"/>
  </w:num>
  <w:num w:numId="26">
    <w:abstractNumId w:val="29"/>
  </w:num>
  <w:num w:numId="27">
    <w:abstractNumId w:val="21"/>
  </w:num>
  <w:num w:numId="28">
    <w:abstractNumId w:val="40"/>
  </w:num>
  <w:num w:numId="29">
    <w:abstractNumId w:val="38"/>
  </w:num>
  <w:num w:numId="30">
    <w:abstractNumId w:val="17"/>
  </w:num>
  <w:num w:numId="31">
    <w:abstractNumId w:val="23"/>
  </w:num>
  <w:num w:numId="32">
    <w:abstractNumId w:val="33"/>
  </w:num>
  <w:num w:numId="33">
    <w:abstractNumId w:val="7"/>
  </w:num>
  <w:num w:numId="34">
    <w:abstractNumId w:val="18"/>
  </w:num>
  <w:num w:numId="35">
    <w:abstractNumId w:val="15"/>
  </w:num>
  <w:num w:numId="36">
    <w:abstractNumId w:val="42"/>
  </w:num>
  <w:num w:numId="37">
    <w:abstractNumId w:val="2"/>
  </w:num>
  <w:num w:numId="38">
    <w:abstractNumId w:val="5"/>
  </w:num>
  <w:num w:numId="39">
    <w:abstractNumId w:val="9"/>
  </w:num>
  <w:num w:numId="40">
    <w:abstractNumId w:val="3"/>
  </w:num>
  <w:num w:numId="41">
    <w:abstractNumId w:val="32"/>
  </w:num>
  <w:num w:numId="42">
    <w:abstractNumId w:val="30"/>
  </w:num>
  <w:num w:numId="43">
    <w:abstractNumId w:val="22"/>
  </w:num>
  <w:num w:numId="4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7650"/>
  </w:hdrShapeDefaults>
  <w:footnotePr>
    <w:footnote w:id="-1"/>
    <w:footnote w:id="0"/>
  </w:footnotePr>
  <w:endnotePr>
    <w:endnote w:id="-1"/>
    <w:endnote w:id="0"/>
  </w:endnotePr>
  <w:compat/>
  <w:rsids>
    <w:rsidRoot w:val="00AB637C"/>
    <w:rsid w:val="00005992"/>
    <w:rsid w:val="00010E4F"/>
    <w:rsid w:val="00021FDE"/>
    <w:rsid w:val="00023055"/>
    <w:rsid w:val="0002335B"/>
    <w:rsid w:val="00023E5F"/>
    <w:rsid w:val="00034EB5"/>
    <w:rsid w:val="00035CF7"/>
    <w:rsid w:val="00046537"/>
    <w:rsid w:val="00052937"/>
    <w:rsid w:val="00080F6D"/>
    <w:rsid w:val="00087010"/>
    <w:rsid w:val="00096AD6"/>
    <w:rsid w:val="00097BCB"/>
    <w:rsid w:val="000A77F1"/>
    <w:rsid w:val="000B4326"/>
    <w:rsid w:val="000C3593"/>
    <w:rsid w:val="000D3E06"/>
    <w:rsid w:val="000D4E12"/>
    <w:rsid w:val="000F7120"/>
    <w:rsid w:val="001016A5"/>
    <w:rsid w:val="001142D9"/>
    <w:rsid w:val="00115ADC"/>
    <w:rsid w:val="001172C7"/>
    <w:rsid w:val="001614D5"/>
    <w:rsid w:val="00167B83"/>
    <w:rsid w:val="0017231E"/>
    <w:rsid w:val="001B1F2F"/>
    <w:rsid w:val="001B3C72"/>
    <w:rsid w:val="001C1CC9"/>
    <w:rsid w:val="001C2B39"/>
    <w:rsid w:val="001C6F0E"/>
    <w:rsid w:val="001E636B"/>
    <w:rsid w:val="001E6ABD"/>
    <w:rsid w:val="00204247"/>
    <w:rsid w:val="00225194"/>
    <w:rsid w:val="00234EE4"/>
    <w:rsid w:val="002363DF"/>
    <w:rsid w:val="00237C85"/>
    <w:rsid w:val="00241F0B"/>
    <w:rsid w:val="00256543"/>
    <w:rsid w:val="00264DEB"/>
    <w:rsid w:val="00275DEC"/>
    <w:rsid w:val="0028101D"/>
    <w:rsid w:val="00285210"/>
    <w:rsid w:val="0028565E"/>
    <w:rsid w:val="0028606B"/>
    <w:rsid w:val="002A0D89"/>
    <w:rsid w:val="002B2E7C"/>
    <w:rsid w:val="002D201D"/>
    <w:rsid w:val="002D638F"/>
    <w:rsid w:val="002F0DD1"/>
    <w:rsid w:val="002F474B"/>
    <w:rsid w:val="0030505B"/>
    <w:rsid w:val="003149D0"/>
    <w:rsid w:val="00316C61"/>
    <w:rsid w:val="00325B9F"/>
    <w:rsid w:val="00331D3C"/>
    <w:rsid w:val="00331E07"/>
    <w:rsid w:val="0036057E"/>
    <w:rsid w:val="00361710"/>
    <w:rsid w:val="003665DD"/>
    <w:rsid w:val="00371861"/>
    <w:rsid w:val="00373A5D"/>
    <w:rsid w:val="00393858"/>
    <w:rsid w:val="003949CB"/>
    <w:rsid w:val="003B06C6"/>
    <w:rsid w:val="0040007A"/>
    <w:rsid w:val="004109C4"/>
    <w:rsid w:val="00410EE3"/>
    <w:rsid w:val="004129E6"/>
    <w:rsid w:val="00426C1A"/>
    <w:rsid w:val="00426CB7"/>
    <w:rsid w:val="00426E43"/>
    <w:rsid w:val="00430E26"/>
    <w:rsid w:val="004325D7"/>
    <w:rsid w:val="00441CF0"/>
    <w:rsid w:val="00442407"/>
    <w:rsid w:val="004475FE"/>
    <w:rsid w:val="00474154"/>
    <w:rsid w:val="004815F2"/>
    <w:rsid w:val="00481FD5"/>
    <w:rsid w:val="0048703B"/>
    <w:rsid w:val="00491CB5"/>
    <w:rsid w:val="004A3052"/>
    <w:rsid w:val="004C07BF"/>
    <w:rsid w:val="004C4B93"/>
    <w:rsid w:val="004C716D"/>
    <w:rsid w:val="004D056A"/>
    <w:rsid w:val="004D4C83"/>
    <w:rsid w:val="004D506D"/>
    <w:rsid w:val="004E28E2"/>
    <w:rsid w:val="004E2D30"/>
    <w:rsid w:val="004E7F8E"/>
    <w:rsid w:val="004F3C38"/>
    <w:rsid w:val="00505595"/>
    <w:rsid w:val="005104BA"/>
    <w:rsid w:val="005126C9"/>
    <w:rsid w:val="0051347E"/>
    <w:rsid w:val="0051750A"/>
    <w:rsid w:val="0051754B"/>
    <w:rsid w:val="00530C47"/>
    <w:rsid w:val="00531007"/>
    <w:rsid w:val="00536F45"/>
    <w:rsid w:val="00537AEE"/>
    <w:rsid w:val="00547C14"/>
    <w:rsid w:val="00550611"/>
    <w:rsid w:val="00554479"/>
    <w:rsid w:val="0057171D"/>
    <w:rsid w:val="00576ABE"/>
    <w:rsid w:val="00597C76"/>
    <w:rsid w:val="005A3C9A"/>
    <w:rsid w:val="005B06DD"/>
    <w:rsid w:val="005D71E9"/>
    <w:rsid w:val="005F5632"/>
    <w:rsid w:val="006162A9"/>
    <w:rsid w:val="00616411"/>
    <w:rsid w:val="00626F40"/>
    <w:rsid w:val="00630632"/>
    <w:rsid w:val="00642C51"/>
    <w:rsid w:val="00667728"/>
    <w:rsid w:val="006734D1"/>
    <w:rsid w:val="006737F2"/>
    <w:rsid w:val="006C50FC"/>
    <w:rsid w:val="006D16EC"/>
    <w:rsid w:val="006D36EE"/>
    <w:rsid w:val="006D6A57"/>
    <w:rsid w:val="006F65D4"/>
    <w:rsid w:val="007135C5"/>
    <w:rsid w:val="007357DC"/>
    <w:rsid w:val="00745F43"/>
    <w:rsid w:val="00752A2D"/>
    <w:rsid w:val="00763EE3"/>
    <w:rsid w:val="007827FA"/>
    <w:rsid w:val="007932F2"/>
    <w:rsid w:val="007A4ECD"/>
    <w:rsid w:val="007C2CC5"/>
    <w:rsid w:val="007E1C70"/>
    <w:rsid w:val="007F06CA"/>
    <w:rsid w:val="007F4A1B"/>
    <w:rsid w:val="007F607C"/>
    <w:rsid w:val="00806C7B"/>
    <w:rsid w:val="008141E6"/>
    <w:rsid w:val="00817F69"/>
    <w:rsid w:val="00856115"/>
    <w:rsid w:val="008602F5"/>
    <w:rsid w:val="00867C57"/>
    <w:rsid w:val="00874071"/>
    <w:rsid w:val="008A055F"/>
    <w:rsid w:val="008A18D1"/>
    <w:rsid w:val="008A56EA"/>
    <w:rsid w:val="008A645D"/>
    <w:rsid w:val="008B228F"/>
    <w:rsid w:val="008C5EC1"/>
    <w:rsid w:val="008D6599"/>
    <w:rsid w:val="008E244C"/>
    <w:rsid w:val="008E3302"/>
    <w:rsid w:val="008F3D44"/>
    <w:rsid w:val="008F518E"/>
    <w:rsid w:val="009029E4"/>
    <w:rsid w:val="00902AF6"/>
    <w:rsid w:val="0090596D"/>
    <w:rsid w:val="0091623E"/>
    <w:rsid w:val="009203C4"/>
    <w:rsid w:val="00927640"/>
    <w:rsid w:val="009712F7"/>
    <w:rsid w:val="00977C0A"/>
    <w:rsid w:val="00987E25"/>
    <w:rsid w:val="009A12D4"/>
    <w:rsid w:val="009A4E27"/>
    <w:rsid w:val="009A678A"/>
    <w:rsid w:val="009A7D30"/>
    <w:rsid w:val="009B79CC"/>
    <w:rsid w:val="009C0E36"/>
    <w:rsid w:val="009D2DD8"/>
    <w:rsid w:val="009D5054"/>
    <w:rsid w:val="009F0FBB"/>
    <w:rsid w:val="009F4138"/>
    <w:rsid w:val="00A04B1B"/>
    <w:rsid w:val="00A16F02"/>
    <w:rsid w:val="00A24F99"/>
    <w:rsid w:val="00A2640A"/>
    <w:rsid w:val="00A312BB"/>
    <w:rsid w:val="00A521FE"/>
    <w:rsid w:val="00A700E0"/>
    <w:rsid w:val="00A73244"/>
    <w:rsid w:val="00A74271"/>
    <w:rsid w:val="00A773B7"/>
    <w:rsid w:val="00A8504A"/>
    <w:rsid w:val="00A91384"/>
    <w:rsid w:val="00A92006"/>
    <w:rsid w:val="00A96ABA"/>
    <w:rsid w:val="00AA1A54"/>
    <w:rsid w:val="00AB2857"/>
    <w:rsid w:val="00AB4814"/>
    <w:rsid w:val="00AB637C"/>
    <w:rsid w:val="00AC2691"/>
    <w:rsid w:val="00AC5B86"/>
    <w:rsid w:val="00AD4612"/>
    <w:rsid w:val="00AE6E73"/>
    <w:rsid w:val="00AF5847"/>
    <w:rsid w:val="00B07DB5"/>
    <w:rsid w:val="00B26913"/>
    <w:rsid w:val="00B3112D"/>
    <w:rsid w:val="00B670F9"/>
    <w:rsid w:val="00B72742"/>
    <w:rsid w:val="00B7354B"/>
    <w:rsid w:val="00B743F6"/>
    <w:rsid w:val="00B90AE7"/>
    <w:rsid w:val="00B93605"/>
    <w:rsid w:val="00B940C8"/>
    <w:rsid w:val="00BB475C"/>
    <w:rsid w:val="00BB75B7"/>
    <w:rsid w:val="00BC4070"/>
    <w:rsid w:val="00BD1665"/>
    <w:rsid w:val="00BD483F"/>
    <w:rsid w:val="00BE6CDE"/>
    <w:rsid w:val="00BF0FD5"/>
    <w:rsid w:val="00BF5B6C"/>
    <w:rsid w:val="00BF6B1A"/>
    <w:rsid w:val="00C11B9E"/>
    <w:rsid w:val="00C219AF"/>
    <w:rsid w:val="00C21A65"/>
    <w:rsid w:val="00C21D00"/>
    <w:rsid w:val="00C413FB"/>
    <w:rsid w:val="00C41836"/>
    <w:rsid w:val="00C53A12"/>
    <w:rsid w:val="00C56A05"/>
    <w:rsid w:val="00C57495"/>
    <w:rsid w:val="00C63618"/>
    <w:rsid w:val="00C679B1"/>
    <w:rsid w:val="00C7784E"/>
    <w:rsid w:val="00C90238"/>
    <w:rsid w:val="00C915C3"/>
    <w:rsid w:val="00C95AD4"/>
    <w:rsid w:val="00C9678F"/>
    <w:rsid w:val="00C97640"/>
    <w:rsid w:val="00CA1B29"/>
    <w:rsid w:val="00CB4947"/>
    <w:rsid w:val="00CC0DF0"/>
    <w:rsid w:val="00CC5222"/>
    <w:rsid w:val="00CC5F56"/>
    <w:rsid w:val="00CE30A5"/>
    <w:rsid w:val="00CE731D"/>
    <w:rsid w:val="00CF6294"/>
    <w:rsid w:val="00CF6F29"/>
    <w:rsid w:val="00D03B36"/>
    <w:rsid w:val="00D07D33"/>
    <w:rsid w:val="00D317AB"/>
    <w:rsid w:val="00D34532"/>
    <w:rsid w:val="00D4303C"/>
    <w:rsid w:val="00D45484"/>
    <w:rsid w:val="00D466D7"/>
    <w:rsid w:val="00D5552E"/>
    <w:rsid w:val="00D762F1"/>
    <w:rsid w:val="00D77B30"/>
    <w:rsid w:val="00D82578"/>
    <w:rsid w:val="00D97C1B"/>
    <w:rsid w:val="00DA12B2"/>
    <w:rsid w:val="00DB106F"/>
    <w:rsid w:val="00DB2824"/>
    <w:rsid w:val="00DB6407"/>
    <w:rsid w:val="00DD012C"/>
    <w:rsid w:val="00DF2CEA"/>
    <w:rsid w:val="00DF7773"/>
    <w:rsid w:val="00E0112D"/>
    <w:rsid w:val="00E1370D"/>
    <w:rsid w:val="00E151AD"/>
    <w:rsid w:val="00E24B18"/>
    <w:rsid w:val="00E33C32"/>
    <w:rsid w:val="00E34F2A"/>
    <w:rsid w:val="00E45790"/>
    <w:rsid w:val="00E525D3"/>
    <w:rsid w:val="00E532B5"/>
    <w:rsid w:val="00E541FB"/>
    <w:rsid w:val="00E55753"/>
    <w:rsid w:val="00E55EF7"/>
    <w:rsid w:val="00E572EA"/>
    <w:rsid w:val="00E57DEF"/>
    <w:rsid w:val="00E70919"/>
    <w:rsid w:val="00E80F86"/>
    <w:rsid w:val="00E869EC"/>
    <w:rsid w:val="00E86B80"/>
    <w:rsid w:val="00E86E3E"/>
    <w:rsid w:val="00E956D8"/>
    <w:rsid w:val="00E958B5"/>
    <w:rsid w:val="00EA0D70"/>
    <w:rsid w:val="00EA1AA0"/>
    <w:rsid w:val="00EC1A7E"/>
    <w:rsid w:val="00EC28A1"/>
    <w:rsid w:val="00EC5A6E"/>
    <w:rsid w:val="00ED6060"/>
    <w:rsid w:val="00EF1FF2"/>
    <w:rsid w:val="00EF5487"/>
    <w:rsid w:val="00EF6643"/>
    <w:rsid w:val="00F07EF3"/>
    <w:rsid w:val="00F21D3A"/>
    <w:rsid w:val="00F258A7"/>
    <w:rsid w:val="00F25E2F"/>
    <w:rsid w:val="00F322E0"/>
    <w:rsid w:val="00F43BE4"/>
    <w:rsid w:val="00F5378A"/>
    <w:rsid w:val="00F53BCE"/>
    <w:rsid w:val="00F66EAD"/>
    <w:rsid w:val="00F70A4E"/>
    <w:rsid w:val="00F7307B"/>
    <w:rsid w:val="00F754F7"/>
    <w:rsid w:val="00F76C92"/>
    <w:rsid w:val="00F804E4"/>
    <w:rsid w:val="00F86486"/>
    <w:rsid w:val="00F9370B"/>
    <w:rsid w:val="00F94B9F"/>
    <w:rsid w:val="00FA1691"/>
    <w:rsid w:val="00FA7168"/>
    <w:rsid w:val="00FC0A60"/>
    <w:rsid w:val="00FC6DA3"/>
    <w:rsid w:val="00FE4B1E"/>
    <w:rsid w:val="00FE63B7"/>
    <w:rsid w:val="00FE74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EA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109C4"/>
    <w:pPr>
      <w:tabs>
        <w:tab w:val="center" w:pos="4320"/>
        <w:tab w:val="right" w:pos="8640"/>
      </w:tabs>
    </w:pPr>
  </w:style>
  <w:style w:type="paragraph" w:styleId="Footer">
    <w:name w:val="footer"/>
    <w:basedOn w:val="Normal"/>
    <w:link w:val="FooterChar"/>
    <w:uiPriority w:val="99"/>
    <w:rsid w:val="004109C4"/>
    <w:pPr>
      <w:tabs>
        <w:tab w:val="center" w:pos="4320"/>
        <w:tab w:val="right" w:pos="8640"/>
      </w:tabs>
    </w:pPr>
  </w:style>
  <w:style w:type="character" w:styleId="PageNumber">
    <w:name w:val="page number"/>
    <w:basedOn w:val="DefaultParagraphFont"/>
    <w:uiPriority w:val="99"/>
    <w:rsid w:val="004109C4"/>
  </w:style>
  <w:style w:type="paragraph" w:styleId="BalloonText">
    <w:name w:val="Balloon Text"/>
    <w:basedOn w:val="Normal"/>
    <w:semiHidden/>
    <w:rsid w:val="00EF1FF2"/>
    <w:rPr>
      <w:rFonts w:ascii="Tahoma" w:hAnsi="Tahoma" w:cs="Tahoma"/>
      <w:sz w:val="16"/>
      <w:szCs w:val="16"/>
    </w:rPr>
  </w:style>
  <w:style w:type="character" w:styleId="CommentReference">
    <w:name w:val="annotation reference"/>
    <w:basedOn w:val="DefaultParagraphFont"/>
    <w:rsid w:val="00010E4F"/>
    <w:rPr>
      <w:sz w:val="16"/>
      <w:szCs w:val="16"/>
    </w:rPr>
  </w:style>
  <w:style w:type="paragraph" w:styleId="CommentText">
    <w:name w:val="annotation text"/>
    <w:basedOn w:val="Normal"/>
    <w:link w:val="CommentTextChar"/>
    <w:rsid w:val="00010E4F"/>
    <w:rPr>
      <w:sz w:val="20"/>
    </w:rPr>
  </w:style>
  <w:style w:type="paragraph" w:styleId="CommentSubject">
    <w:name w:val="annotation subject"/>
    <w:basedOn w:val="CommentText"/>
    <w:next w:val="CommentText"/>
    <w:semiHidden/>
    <w:rsid w:val="00010E4F"/>
    <w:rPr>
      <w:b/>
      <w:bCs/>
    </w:rPr>
  </w:style>
  <w:style w:type="paragraph" w:styleId="ListParagraph">
    <w:name w:val="List Paragraph"/>
    <w:basedOn w:val="Normal"/>
    <w:uiPriority w:val="34"/>
    <w:qFormat/>
    <w:rsid w:val="005A3C9A"/>
    <w:pPr>
      <w:ind w:left="720"/>
      <w:contextualSpacing/>
    </w:pPr>
  </w:style>
  <w:style w:type="character" w:customStyle="1" w:styleId="CommentTextChar">
    <w:name w:val="Comment Text Char"/>
    <w:basedOn w:val="DefaultParagraphFont"/>
    <w:link w:val="CommentText"/>
    <w:rsid w:val="005A3C9A"/>
  </w:style>
  <w:style w:type="character" w:styleId="FootnoteReference">
    <w:name w:val="footnote reference"/>
    <w:rsid w:val="00BB75B7"/>
  </w:style>
  <w:style w:type="paragraph" w:styleId="FootnoteText">
    <w:name w:val="footnote text"/>
    <w:basedOn w:val="Normal"/>
    <w:link w:val="FootnoteTextChar"/>
    <w:rsid w:val="00BB75B7"/>
    <w:pPr>
      <w:widowControl w:val="0"/>
      <w:autoSpaceDE w:val="0"/>
      <w:autoSpaceDN w:val="0"/>
      <w:adjustRightInd w:val="0"/>
    </w:pPr>
    <w:rPr>
      <w:sz w:val="20"/>
    </w:rPr>
  </w:style>
  <w:style w:type="character" w:customStyle="1" w:styleId="FootnoteTextChar">
    <w:name w:val="Footnote Text Char"/>
    <w:basedOn w:val="DefaultParagraphFont"/>
    <w:link w:val="FootnoteText"/>
    <w:rsid w:val="00BB75B7"/>
  </w:style>
  <w:style w:type="character" w:customStyle="1" w:styleId="StyleArial">
    <w:name w:val="Style Arial"/>
    <w:rsid w:val="00BB75B7"/>
    <w:rPr>
      <w:rFonts w:ascii="Arial" w:hAnsi="Arial" w:cs="Arial"/>
    </w:rPr>
  </w:style>
  <w:style w:type="character" w:styleId="Hyperlink">
    <w:name w:val="Hyperlink"/>
    <w:basedOn w:val="DefaultParagraphFont"/>
    <w:uiPriority w:val="99"/>
    <w:unhideWhenUsed/>
    <w:rsid w:val="00426CB7"/>
    <w:rPr>
      <w:color w:val="0000FF"/>
      <w:u w:val="single"/>
    </w:rPr>
  </w:style>
  <w:style w:type="character" w:customStyle="1" w:styleId="FooterChar">
    <w:name w:val="Footer Char"/>
    <w:basedOn w:val="DefaultParagraphFont"/>
    <w:link w:val="Footer"/>
    <w:uiPriority w:val="99"/>
    <w:rsid w:val="00E0112D"/>
    <w:rPr>
      <w:sz w:val="24"/>
    </w:rPr>
  </w:style>
  <w:style w:type="paragraph" w:styleId="Revision">
    <w:name w:val="Revision"/>
    <w:hidden/>
    <w:uiPriority w:val="99"/>
    <w:semiHidden/>
    <w:rsid w:val="00E0112D"/>
    <w:rPr>
      <w:sz w:val="24"/>
    </w:rPr>
  </w:style>
  <w:style w:type="character" w:customStyle="1" w:styleId="HeaderChar">
    <w:name w:val="Header Char"/>
    <w:basedOn w:val="DefaultParagraphFont"/>
    <w:link w:val="Header"/>
    <w:uiPriority w:val="99"/>
    <w:rsid w:val="00C7784E"/>
    <w:rPr>
      <w:sz w:val="24"/>
    </w:rPr>
  </w:style>
  <w:style w:type="paragraph" w:customStyle="1" w:styleId="Default">
    <w:name w:val="Default"/>
    <w:rsid w:val="00F25E2F"/>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472987272">
      <w:bodyDiv w:val="1"/>
      <w:marLeft w:val="0"/>
      <w:marRight w:val="0"/>
      <w:marTop w:val="0"/>
      <w:marBottom w:val="0"/>
      <w:divBdr>
        <w:top w:val="none" w:sz="0" w:space="0" w:color="auto"/>
        <w:left w:val="none" w:sz="0" w:space="0" w:color="auto"/>
        <w:bottom w:val="none" w:sz="0" w:space="0" w:color="auto"/>
        <w:right w:val="none" w:sz="0" w:space="0" w:color="auto"/>
      </w:divBdr>
      <w:divsChild>
        <w:div w:id="239603170">
          <w:marLeft w:val="0"/>
          <w:marRight w:val="0"/>
          <w:marTop w:val="0"/>
          <w:marBottom w:val="0"/>
          <w:divBdr>
            <w:top w:val="none" w:sz="0" w:space="0" w:color="auto"/>
            <w:left w:val="none" w:sz="0" w:space="0" w:color="auto"/>
            <w:bottom w:val="none" w:sz="0" w:space="0" w:color="auto"/>
            <w:right w:val="none" w:sz="0" w:space="0" w:color="auto"/>
          </w:divBdr>
          <w:divsChild>
            <w:div w:id="1124037790">
              <w:marLeft w:val="0"/>
              <w:marRight w:val="0"/>
              <w:marTop w:val="0"/>
              <w:marBottom w:val="0"/>
              <w:divBdr>
                <w:top w:val="none" w:sz="0" w:space="0" w:color="auto"/>
                <w:left w:val="none" w:sz="0" w:space="0" w:color="auto"/>
                <w:bottom w:val="none" w:sz="0" w:space="0" w:color="auto"/>
                <w:right w:val="none" w:sz="0" w:space="0" w:color="auto"/>
              </w:divBdr>
              <w:divsChild>
                <w:div w:id="2134396351">
                  <w:marLeft w:val="0"/>
                  <w:marRight w:val="0"/>
                  <w:marTop w:val="0"/>
                  <w:marBottom w:val="0"/>
                  <w:divBdr>
                    <w:top w:val="none" w:sz="0" w:space="0" w:color="auto"/>
                    <w:left w:val="none" w:sz="0" w:space="0" w:color="auto"/>
                    <w:bottom w:val="none" w:sz="0" w:space="0" w:color="auto"/>
                    <w:right w:val="none" w:sz="0" w:space="0" w:color="auto"/>
                  </w:divBdr>
                  <w:divsChild>
                    <w:div w:id="1641614090">
                      <w:marLeft w:val="0"/>
                      <w:marRight w:val="0"/>
                      <w:marTop w:val="0"/>
                      <w:marBottom w:val="0"/>
                      <w:divBdr>
                        <w:top w:val="none" w:sz="0" w:space="0" w:color="auto"/>
                        <w:left w:val="none" w:sz="0" w:space="0" w:color="auto"/>
                        <w:bottom w:val="none" w:sz="0" w:space="0" w:color="auto"/>
                        <w:right w:val="none" w:sz="0" w:space="0" w:color="auto"/>
                      </w:divBdr>
                      <w:divsChild>
                        <w:div w:id="2621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7A157-8577-4B33-B59B-786BFF008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5274</Words>
  <Characters>30065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ATTACHMENT 71114</vt:lpstr>
    </vt:vector>
  </TitlesOfParts>
  <Company/>
  <LinksUpToDate>false</LinksUpToDate>
  <CharactersWithSpaces>35269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71114</dc:title>
  <dc:subject/>
  <dc:creator>EPS1</dc:creator>
  <cp:keywords/>
  <cp:lastModifiedBy>btc1</cp:lastModifiedBy>
  <cp:revision>2</cp:revision>
  <cp:lastPrinted>2012-04-19T12:39:00Z</cp:lastPrinted>
  <dcterms:created xsi:type="dcterms:W3CDTF">2012-05-29T16:43:00Z</dcterms:created>
  <dcterms:modified xsi:type="dcterms:W3CDTF">2012-05-29T16:43:00Z</dcterms:modified>
</cp:coreProperties>
</file>