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36237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80.5pt" to="540.75pt,80.5pt" strokecolor="#020000" strokeweight=".96pt">
            <w10:wrap anchorx="page" anchory="page"/>
          </v:line>
        </w:pict>
      </w:r>
    </w:p>
    <w:p w:rsidR="003C3A98" w:rsidRPr="00751330" w:rsidRDefault="0036237E"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36237E"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95.4pt" to="540.75pt,95.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A2333B">
        <w:rPr>
          <w:rFonts w:ascii="Arial" w:hAnsi="Arial" w:cs="Arial"/>
          <w:sz w:val="22"/>
          <w:szCs w:val="22"/>
        </w:rPr>
        <w:t>007</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A2333B">
        <w:rPr>
          <w:rFonts w:ascii="Arial" w:hAnsi="Arial" w:cs="Arial"/>
          <w:sz w:val="22"/>
          <w:szCs w:val="22"/>
        </w:rPr>
        <w:t>04/2</w:t>
      </w:r>
      <w:r w:rsidR="00693D37">
        <w:rPr>
          <w:rFonts w:ascii="Arial" w:hAnsi="Arial" w:cs="Arial"/>
          <w:sz w:val="22"/>
          <w:szCs w:val="22"/>
        </w:rPr>
        <w:t>6</w:t>
      </w:r>
      <w:r w:rsidR="00751330">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0306</w:t>
      </w:r>
      <w:r w:rsidRPr="00751330">
        <w:rPr>
          <w:rFonts w:ascii="Arial" w:hAnsi="Arial" w:cs="Arial"/>
          <w:sz w:val="22"/>
          <w:szCs w:val="22"/>
        </w:rPr>
        <w:tab/>
      </w:r>
      <w:r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Pr="00751330">
        <w:rPr>
          <w:rFonts w:ascii="Arial" w:hAnsi="Arial" w:cs="Arial"/>
          <w:sz w:val="22"/>
          <w:szCs w:val="22"/>
        </w:rPr>
        <w:t xml:space="preserve">or </w:t>
      </w:r>
      <w:r w:rsidR="00B80197" w:rsidRPr="00751330">
        <w:rPr>
          <w:rFonts w:ascii="Arial" w:hAnsi="Arial" w:cs="Arial"/>
          <w:sz w:val="22"/>
          <w:szCs w:val="22"/>
        </w:rPr>
        <w:t>t</w:t>
      </w:r>
      <w:r w:rsidRPr="00751330">
        <w:rPr>
          <w:rFonts w:ascii="Arial" w:hAnsi="Arial" w:cs="Arial"/>
          <w:sz w:val="22"/>
          <w:szCs w:val="22"/>
        </w:rPr>
        <w:t>he Reactor Oversight</w:t>
      </w:r>
    </w:p>
    <w:p w:rsidR="002F3FF5"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Process </w:t>
      </w:r>
      <w:r w:rsidR="00746470" w:rsidRPr="00751330">
        <w:rPr>
          <w:rFonts w:ascii="Arial" w:hAnsi="Arial" w:cs="Arial"/>
          <w:sz w:val="22"/>
          <w:szCs w:val="22"/>
        </w:rPr>
        <w:t>11/17/11</w:t>
      </w:r>
      <w:r w:rsidR="00F15C72" w:rsidRPr="00751330">
        <w:rPr>
          <w:rFonts w:ascii="Arial" w:hAnsi="Arial" w:cs="Arial"/>
          <w:sz w:val="22"/>
          <w:szCs w:val="22"/>
        </w:rPr>
        <w:t xml:space="preserve"> (</w:t>
      </w:r>
      <w:r w:rsidR="00746470" w:rsidRPr="00751330">
        <w:rPr>
          <w:rFonts w:ascii="Arial" w:hAnsi="Arial" w:cs="Arial"/>
          <w:sz w:val="22"/>
          <w:szCs w:val="22"/>
        </w:rPr>
        <w:t>11-036</w:t>
      </w:r>
      <w:r w:rsidR="000E3112"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22314F"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p>
    <w:p w:rsidR="004705F6" w:rsidRPr="00751330"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p>
    <w:p w:rsid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sectPr w:rsidR="00751330" w:rsidSect="00751330">
          <w:footerReference w:type="default" r:id="rId8"/>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2B79D1" w:rsidRPr="00751330"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662786"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p>
    <w:p w:rsidR="003C3A98" w:rsidRPr="00751330" w:rsidRDefault="003C3A98" w:rsidP="00662786">
      <w:pPr>
        <w:ind w:left="2160"/>
        <w:rPr>
          <w:rFonts w:ascii="Arial" w:hAnsi="Arial" w:cs="Arial"/>
          <w:color w:val="000000"/>
          <w:sz w:val="22"/>
          <w:szCs w:val="22"/>
        </w:rPr>
      </w:pPr>
      <w:r w:rsidRPr="00751330">
        <w:rPr>
          <w:rFonts w:ascii="Arial" w:hAnsi="Arial" w:cs="Arial"/>
          <w:color w:val="000000"/>
          <w:sz w:val="22"/>
          <w:szCs w:val="22"/>
        </w:rPr>
        <w:t>06/06/02 (02-023)</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662786"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p>
    <w:p w:rsidR="003C3A98" w:rsidRPr="00751330" w:rsidRDefault="007B382A" w:rsidP="00662786">
      <w:pPr>
        <w:ind w:left="2160"/>
        <w:rPr>
          <w:rFonts w:ascii="Arial" w:hAnsi="Arial" w:cs="Arial"/>
          <w:color w:val="000000"/>
          <w:sz w:val="22"/>
          <w:szCs w:val="22"/>
        </w:rPr>
      </w:pPr>
      <w:r w:rsidRPr="00751330">
        <w:rPr>
          <w:rFonts w:ascii="Arial" w:hAnsi="Arial" w:cs="Arial"/>
          <w:color w:val="000000"/>
          <w:sz w:val="22"/>
          <w:szCs w:val="22"/>
        </w:rPr>
        <w:t>04/09/09</w:t>
      </w:r>
      <w:r w:rsidR="00135BA0" w:rsidRPr="00751330">
        <w:rPr>
          <w:rFonts w:ascii="Arial" w:hAnsi="Arial" w:cs="Arial"/>
          <w:color w:val="000000"/>
          <w:sz w:val="22"/>
          <w:szCs w:val="22"/>
        </w:rPr>
        <w:t xml:space="preserve"> </w:t>
      </w:r>
      <w:r w:rsidR="003C3A98" w:rsidRPr="00751330">
        <w:rPr>
          <w:rFonts w:ascii="Arial" w:hAnsi="Arial" w:cs="Arial"/>
          <w:color w:val="000000"/>
          <w:sz w:val="22"/>
          <w:szCs w:val="22"/>
        </w:rPr>
        <w:t>(</w:t>
      </w:r>
      <w:r w:rsidRPr="00751330">
        <w:rPr>
          <w:rFonts w:ascii="Arial" w:hAnsi="Arial" w:cs="Arial"/>
          <w:color w:val="000000"/>
          <w:sz w:val="22"/>
          <w:szCs w:val="22"/>
        </w:rPr>
        <w:t>09-011</w:t>
      </w:r>
      <w:r w:rsidR="003C3A98" w:rsidRPr="00751330">
        <w:rPr>
          <w:rFonts w:ascii="Arial" w:hAnsi="Arial" w:cs="Arial"/>
          <w:color w:val="000000"/>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F5FA2" w:rsidRPr="0075133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Guidance for NRC Review of Licensee Draft Documents 07/08/96</w:t>
      </w:r>
      <w:r w:rsidR="00A246C8" w:rsidRPr="00751330">
        <w:rPr>
          <w:rFonts w:ascii="Arial" w:hAnsi="Arial" w:cs="Arial"/>
          <w:sz w:val="22"/>
          <w:szCs w:val="22"/>
        </w:rPr>
        <w:t xml:space="preserve"> </w:t>
      </w:r>
      <w:r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992F80" w:rsidRPr="00751330"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4705F6" w:rsidRPr="00751330"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0609.04</w:t>
      </w:r>
      <w:r w:rsidRPr="00751330">
        <w:rPr>
          <w:rFonts w:ascii="Arial" w:hAnsi="Arial" w:cs="Arial"/>
          <w:sz w:val="22"/>
          <w:szCs w:val="22"/>
        </w:rPr>
        <w:tab/>
        <w:t>Phase 1 - Initial Screening and Characterization of Findings 01/10/08 (08-002)</w:t>
      </w:r>
    </w:p>
    <w:p w:rsidR="00992F80"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 App A</w:t>
      </w:r>
      <w:r w:rsidR="00992F80" w:rsidRPr="00751330">
        <w:rPr>
          <w:rFonts w:ascii="Arial" w:hAnsi="Arial" w:cs="Arial"/>
          <w:sz w:val="22"/>
          <w:szCs w:val="22"/>
        </w:rPr>
        <w:tab/>
        <w:t>Determining the Significance of Reactor Inspection Findings for At-</w:t>
      </w:r>
    </w:p>
    <w:p w:rsidR="004705F6" w:rsidRPr="00751330"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sidR="004705F6" w:rsidRPr="00751330">
        <w:rPr>
          <w:rFonts w:ascii="Arial" w:hAnsi="Arial" w:cs="Arial"/>
          <w:sz w:val="22"/>
          <w:szCs w:val="22"/>
        </w:rPr>
        <w:t>01/10/08 (08-002)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E</w:t>
      </w:r>
      <w:r w:rsidRPr="00751330">
        <w:rPr>
          <w:rFonts w:ascii="Arial" w:hAnsi="Arial" w:cs="Arial"/>
          <w:sz w:val="22"/>
          <w:szCs w:val="22"/>
        </w:rPr>
        <w:tab/>
        <w:t>Baseline Physical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07/21/05 (05-020)</w:t>
      </w:r>
    </w:p>
    <w:p w:rsidR="005C0493" w:rsidRPr="00751330"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 xml:space="preserve">0609 App E </w:t>
      </w:r>
      <w:r w:rsidR="00ED2976" w:rsidRPr="00751330">
        <w:rPr>
          <w:rFonts w:ascii="Arial" w:hAnsi="Arial" w:cs="Arial"/>
          <w:sz w:val="22"/>
          <w:szCs w:val="22"/>
        </w:rPr>
        <w:tab/>
      </w:r>
      <w:r w:rsidR="003C3A98" w:rsidRPr="00751330">
        <w:rPr>
          <w:rFonts w:ascii="Arial" w:hAnsi="Arial" w:cs="Arial"/>
          <w:sz w:val="22"/>
          <w:szCs w:val="22"/>
        </w:rPr>
        <w:t xml:space="preserve">Part </w:t>
      </w:r>
      <w:r w:rsidR="00AD38A7" w:rsidRPr="00751330">
        <w:rPr>
          <w:rFonts w:ascii="Arial" w:hAnsi="Arial" w:cs="Arial"/>
          <w:sz w:val="22"/>
          <w:szCs w:val="22"/>
        </w:rPr>
        <w:t>I</w:t>
      </w:r>
      <w:r w:rsidR="0009417F" w:rsidRPr="00751330">
        <w:rPr>
          <w:rFonts w:ascii="Arial" w:hAnsi="Arial" w:cs="Arial"/>
          <w:sz w:val="22"/>
          <w:szCs w:val="22"/>
        </w:rPr>
        <w:t xml:space="preserve"> </w:t>
      </w:r>
      <w:r w:rsidRPr="00751330">
        <w:rPr>
          <w:rFonts w:ascii="Arial" w:hAnsi="Arial" w:cs="Arial"/>
          <w:sz w:val="22"/>
          <w:szCs w:val="22"/>
        </w:rPr>
        <w:t xml:space="preserve">Baseline Security Significance Determination Process for </w:t>
      </w:r>
    </w:p>
    <w:p w:rsidR="0009417F" w:rsidRPr="00751330"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15C72" w:rsidRPr="00751330">
        <w:rPr>
          <w:rFonts w:ascii="Arial" w:hAnsi="Arial" w:cs="Arial"/>
          <w:sz w:val="22"/>
          <w:szCs w:val="22"/>
        </w:rPr>
        <w:t xml:space="preserve">Power Reactors </w:t>
      </w:r>
      <w:r w:rsidR="0009417F" w:rsidRPr="00751330">
        <w:rPr>
          <w:rFonts w:ascii="Arial" w:hAnsi="Arial" w:cs="Arial"/>
          <w:sz w:val="22"/>
          <w:szCs w:val="22"/>
        </w:rPr>
        <w:t>01/27/10 (10-003)</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Significance Determination Process Using Qualitative Criteria 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12/21/2011 (11-042)</w:t>
      </w:r>
    </w:p>
    <w:p w:rsidR="00A8517B" w:rsidRPr="0075133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150.20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r w:rsidR="00233C1F" w:rsidRPr="00751330">
        <w:rPr>
          <w:rFonts w:ascii="Arial" w:hAnsi="Arial" w:cs="Arial"/>
          <w:sz w:val="22"/>
          <w:szCs w:val="22"/>
        </w:rPr>
        <w:t>07/08/09</w:t>
      </w:r>
      <w:r w:rsidR="00464A39" w:rsidRPr="00751330">
        <w:rPr>
          <w:rFonts w:ascii="Arial" w:hAnsi="Arial" w:cs="Arial"/>
          <w:sz w:val="22"/>
          <w:szCs w:val="22"/>
        </w:rPr>
        <w:t xml:space="preserve"> </w:t>
      </w:r>
    </w:p>
    <w:p w:rsidR="00B83F06" w:rsidRPr="00751330" w:rsidRDefault="0075133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64A39" w:rsidRPr="00751330">
        <w:rPr>
          <w:rFonts w:ascii="Arial" w:hAnsi="Arial" w:cs="Arial"/>
          <w:sz w:val="22"/>
          <w:szCs w:val="22"/>
        </w:rPr>
        <w:t>(09-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5F3829" w:rsidRPr="00751330" w:rsidRDefault="005F3829" w:rsidP="005F3829">
      <w:pPr>
        <w:rPr>
          <w:rFonts w:ascii="Arial" w:hAnsi="Arial" w:cs="Arial"/>
          <w:sz w:val="22"/>
          <w:szCs w:val="22"/>
        </w:rPr>
      </w:pPr>
      <w:r w:rsidRPr="00751330">
        <w:rPr>
          <w:rFonts w:ascii="Arial" w:hAnsi="Arial" w:cs="Arial"/>
          <w:sz w:val="22"/>
          <w:szCs w:val="22"/>
        </w:rPr>
        <w:tab/>
        <w:t xml:space="preserve">1245 App </w:t>
      </w:r>
      <w:proofErr w:type="gramStart"/>
      <w:r w:rsidRPr="00751330">
        <w:rPr>
          <w:rFonts w:ascii="Arial" w:hAnsi="Arial" w:cs="Arial"/>
          <w:sz w:val="22"/>
          <w:szCs w:val="22"/>
        </w:rPr>
        <w:t>C12  Safety</w:t>
      </w:r>
      <w:proofErr w:type="gramEnd"/>
      <w:r w:rsidRPr="00751330">
        <w:rPr>
          <w:rFonts w:ascii="Arial" w:hAnsi="Arial" w:cs="Arial"/>
          <w:sz w:val="22"/>
          <w:szCs w:val="22"/>
        </w:rPr>
        <w:t xml:space="preserve"> Culture Assessor Training and</w:t>
      </w:r>
    </w:p>
    <w:p w:rsidR="005F3829" w:rsidRPr="00751330"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Qualification Journal 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Pr="00751330">
        <w:rPr>
          <w:rFonts w:ascii="Arial" w:hAnsi="Arial" w:cs="Arial"/>
          <w:sz w:val="22"/>
          <w:szCs w:val="22"/>
        </w:rPr>
        <w:t xml:space="preserve"> A</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Storage Installation </w:t>
      </w:r>
      <w:proofErr w:type="gramStart"/>
      <w:r w:rsidRPr="00751330">
        <w:rPr>
          <w:rFonts w:ascii="Arial" w:hAnsi="Arial" w:cs="Arial"/>
          <w:sz w:val="22"/>
          <w:szCs w:val="22"/>
        </w:rPr>
        <w:t>Inspector  11</w:t>
      </w:r>
      <w:proofErr w:type="gramEnd"/>
      <w:r w:rsidRPr="00751330">
        <w:rPr>
          <w:rFonts w:ascii="Arial" w:hAnsi="Arial" w:cs="Arial"/>
          <w:sz w:val="22"/>
          <w:szCs w:val="22"/>
        </w:rPr>
        <w:t>/07/11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E3 Training Requirements and Qualification Journal for Division of Waste Management Inspector and License Reviewer 10/26/11 </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r w:rsidR="000C5879" w:rsidRPr="00751330">
        <w:rPr>
          <w:rFonts w:ascii="Arial" w:hAnsi="Arial" w:cs="Arial"/>
          <w:sz w:val="22"/>
          <w:szCs w:val="22"/>
        </w:rPr>
        <w:t xml:space="preserve">04/25/11 </w:t>
      </w:r>
    </w:p>
    <w:p w:rsidR="00501025" w:rsidRPr="00751330" w:rsidRDefault="0075133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C5879" w:rsidRPr="00751330">
        <w:rPr>
          <w:rFonts w:ascii="Arial" w:hAnsi="Arial" w:cs="Arial"/>
          <w:sz w:val="22"/>
          <w:szCs w:val="22"/>
        </w:rPr>
        <w:t>(11-007)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Pr="00751330"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86858" w:rsidRPr="00751330">
        <w:rPr>
          <w:rFonts w:ascii="Arial" w:hAnsi="Arial" w:cs="Arial"/>
          <w:sz w:val="22"/>
          <w:szCs w:val="22"/>
        </w:rPr>
        <w:t>2201 App A</w:t>
      </w:r>
      <w:r w:rsidR="00686858" w:rsidRPr="00751330">
        <w:rPr>
          <w:rFonts w:ascii="Arial" w:hAnsi="Arial" w:cs="Arial"/>
          <w:sz w:val="22"/>
          <w:szCs w:val="22"/>
        </w:rPr>
        <w:tab/>
      </w:r>
      <w:r w:rsidR="003C3A98" w:rsidRPr="00751330">
        <w:rPr>
          <w:rFonts w:ascii="Arial" w:hAnsi="Arial" w:cs="Arial"/>
          <w:sz w:val="22"/>
          <w:szCs w:val="22"/>
        </w:rPr>
        <w:t>Security Baseline Inspection Program</w:t>
      </w:r>
      <w:r w:rsidR="00E22F5B" w:rsidRPr="00751330">
        <w:rPr>
          <w:rFonts w:ascii="Arial" w:hAnsi="Arial" w:cs="Arial"/>
          <w:sz w:val="22"/>
          <w:szCs w:val="22"/>
        </w:rPr>
        <w:t xml:space="preserve"> 02/24/10 (10-007)</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B93253" w:rsidRPr="00751330"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w:t>
      </w:r>
      <w:r w:rsidRPr="00751330">
        <w:rPr>
          <w:rFonts w:ascii="Arial" w:hAnsi="Arial" w:cs="Arial"/>
          <w:sz w:val="22"/>
          <w:szCs w:val="22"/>
        </w:rPr>
        <w:tab/>
      </w:r>
      <w:r w:rsidRPr="00751330">
        <w:rPr>
          <w:rFonts w:ascii="Arial" w:hAnsi="Arial" w:cs="Arial"/>
          <w:sz w:val="22"/>
          <w:szCs w:val="22"/>
        </w:rPr>
        <w:tab/>
        <w:t>Reactor Inspection Program 11/06/86 (reactivated 09-</w:t>
      </w:r>
      <w:r w:rsidR="007A505B" w:rsidRPr="00751330">
        <w:rPr>
          <w:rFonts w:ascii="Arial" w:hAnsi="Arial" w:cs="Arial"/>
          <w:sz w:val="22"/>
          <w:szCs w:val="22"/>
        </w:rPr>
        <w:t>020</w:t>
      </w:r>
      <w:r w:rsidRPr="00751330">
        <w:rPr>
          <w:rFonts w:ascii="Arial" w:hAnsi="Arial" w:cs="Arial"/>
          <w:sz w:val="22"/>
          <w:szCs w:val="22"/>
        </w:rPr>
        <w:t>)</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36237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36237E"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8275B7" w:rsidRPr="00751330">
        <w:rPr>
          <w:rFonts w:ascii="Arial" w:hAnsi="Arial" w:cs="Arial"/>
          <w:sz w:val="22"/>
          <w:szCs w:val="22"/>
        </w:rPr>
        <w:t>10/03/07</w:t>
      </w:r>
      <w:r w:rsidR="003C3A98" w:rsidRPr="00751330">
        <w:rPr>
          <w:rFonts w:ascii="Arial" w:hAnsi="Arial" w:cs="Arial"/>
          <w:sz w:val="22"/>
          <w:szCs w:val="22"/>
        </w:rPr>
        <w:t xml:space="preserve"> (0</w:t>
      </w:r>
      <w:r w:rsidR="00E57845" w:rsidRPr="00751330">
        <w:rPr>
          <w:rFonts w:ascii="Arial" w:hAnsi="Arial" w:cs="Arial"/>
          <w:sz w:val="22"/>
          <w:szCs w:val="22"/>
        </w:rPr>
        <w:t>7-030</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77791D"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36237E"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36237E"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 xml:space="preserve">04/25/11 </w:t>
      </w:r>
    </w:p>
    <w:p w:rsidR="004C517E" w:rsidRPr="00751330" w:rsidRDefault="0077791D"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color w:val="000000"/>
          <w:sz w:val="22"/>
          <w:szCs w:val="22"/>
        </w:rPr>
        <w:tab/>
        <w:t>(11-007)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36237E"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0604D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 xml:space="preserve">Inspection of Watts </w:t>
      </w:r>
      <w:proofErr w:type="gramStart"/>
      <w:r w:rsidR="007D302B" w:rsidRPr="00751330">
        <w:rPr>
          <w:rFonts w:ascii="Arial" w:hAnsi="Arial" w:cs="Arial"/>
          <w:sz w:val="22"/>
          <w:szCs w:val="22"/>
        </w:rPr>
        <w:t>Bar</w:t>
      </w:r>
      <w:proofErr w:type="gramEnd"/>
      <w:r w:rsidR="007D302B" w:rsidRPr="00751330">
        <w:rPr>
          <w:rFonts w:ascii="Arial" w:hAnsi="Arial" w:cs="Arial"/>
          <w:sz w:val="22"/>
          <w:szCs w:val="22"/>
        </w:rPr>
        <w:t xml:space="preserve"> Nuclear Plant Electrical Conduit and Supports Corrective Action Program Plan</w:t>
      </w:r>
      <w:r w:rsidRPr="00751330">
        <w:rPr>
          <w:rFonts w:ascii="Arial" w:hAnsi="Arial" w:cs="Arial"/>
          <w:sz w:val="22"/>
          <w:szCs w:val="22"/>
        </w:rPr>
        <w:t xml:space="preserve"> </w:t>
      </w:r>
    </w:p>
    <w:p w:rsidR="00CD658A" w:rsidRPr="00751330"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D658A"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4BF6" w:rsidRPr="00751330"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p>
    <w:p w:rsidR="008D0951" w:rsidRPr="00751330"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D0951" w:rsidRPr="00751330">
        <w:rPr>
          <w:rFonts w:ascii="Arial" w:hAnsi="Arial" w:cs="Arial"/>
          <w:sz w:val="22"/>
          <w:szCs w:val="22"/>
        </w:rPr>
        <w:t>(</w:t>
      </w:r>
      <w:r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8D0951">
      <w:pPr>
        <w:ind w:firstLine="72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4F04D4" w:rsidRPr="00751330">
        <w:rPr>
          <w:rFonts w:ascii="Arial" w:hAnsi="Arial" w:cs="Arial"/>
          <w:sz w:val="22"/>
          <w:szCs w:val="22"/>
        </w:rPr>
        <w:tab/>
      </w:r>
      <w:r w:rsidR="003C3A98" w:rsidRPr="00751330">
        <w:rPr>
          <w:rFonts w:ascii="Arial" w:hAnsi="Arial" w:cs="Arial"/>
          <w:sz w:val="22"/>
          <w:szCs w:val="22"/>
        </w:rPr>
        <w:t>Light Water Reactor Inspection Program - Startup</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77791D"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w:t>
      </w:r>
    </w:p>
    <w:p w:rsidR="003C3A98" w:rsidRPr="00751330" w:rsidRDefault="0077791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22D83" w:rsidRPr="00751330">
        <w:rPr>
          <w:rFonts w:ascii="Arial" w:hAnsi="Arial" w:cs="Arial"/>
          <w:sz w:val="22"/>
          <w:szCs w:val="22"/>
        </w:rPr>
        <w:t>(07-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77791D"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w:t>
      </w:r>
    </w:p>
    <w:p w:rsidR="00916A8B"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w:t>
      </w:r>
      <w:proofErr w:type="gramStart"/>
      <w:r w:rsidR="00597B85" w:rsidRPr="00751330">
        <w:rPr>
          <w:rFonts w:ascii="Arial" w:hAnsi="Arial" w:cs="Arial"/>
          <w:sz w:val="22"/>
          <w:szCs w:val="22"/>
        </w:rPr>
        <w:t>reactivated</w:t>
      </w:r>
      <w:proofErr w:type="gramEnd"/>
      <w:r w:rsidR="00597B85" w:rsidRPr="00751330">
        <w:rPr>
          <w:rFonts w:ascii="Arial" w:hAnsi="Arial" w:cs="Arial"/>
          <w:sz w:val="22"/>
          <w:szCs w:val="22"/>
        </w:rPr>
        <w:t xml:space="preserve">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7791D"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w:t>
      </w:r>
      <w:proofErr w:type="gramStart"/>
      <w:r w:rsidR="00597B85" w:rsidRPr="00751330">
        <w:rPr>
          <w:rFonts w:ascii="Arial" w:hAnsi="Arial" w:cs="Arial"/>
          <w:sz w:val="22"/>
          <w:szCs w:val="22"/>
        </w:rPr>
        <w:t>reactivated</w:t>
      </w:r>
      <w:proofErr w:type="gramEnd"/>
      <w:r w:rsidR="00597B85" w:rsidRPr="00751330">
        <w:rPr>
          <w:rFonts w:ascii="Arial" w:hAnsi="Arial" w:cs="Arial"/>
          <w:sz w:val="22"/>
          <w:szCs w:val="22"/>
        </w:rPr>
        <w:t xml:space="preserve">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77791D"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w:t>
      </w:r>
    </w:p>
    <w:p w:rsidR="004D77B8" w:rsidRPr="00751330" w:rsidRDefault="0077791D"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D77B8" w:rsidRPr="00751330">
        <w:rPr>
          <w:rFonts w:ascii="Arial" w:hAnsi="Arial" w:cs="Arial"/>
          <w:sz w:val="22"/>
          <w:szCs w:val="22"/>
        </w:rPr>
        <w:t>(</w:t>
      </w:r>
      <w:proofErr w:type="gramStart"/>
      <w:r w:rsidR="004D77B8" w:rsidRPr="00751330">
        <w:rPr>
          <w:rFonts w:ascii="Arial" w:hAnsi="Arial" w:cs="Arial"/>
          <w:sz w:val="22"/>
          <w:szCs w:val="22"/>
        </w:rPr>
        <w:t>reactivated</w:t>
      </w:r>
      <w:proofErr w:type="gramEnd"/>
      <w:r w:rsidR="004D77B8" w:rsidRPr="00751330">
        <w:rPr>
          <w:rFonts w:ascii="Arial" w:hAnsi="Arial" w:cs="Arial"/>
          <w:sz w:val="22"/>
          <w:szCs w:val="22"/>
        </w:rPr>
        <w:t xml:space="preserve"> </w:t>
      </w:r>
      <w:r w:rsidR="00377B0E" w:rsidRPr="00751330">
        <w:rPr>
          <w:rFonts w:ascii="Arial" w:hAnsi="Arial" w:cs="Arial"/>
          <w:sz w:val="22"/>
          <w:szCs w:val="22"/>
        </w:rPr>
        <w:t>09-015</w:t>
      </w:r>
      <w:r w:rsidR="004D77B8"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w:t>
      </w:r>
    </w:p>
    <w:p w:rsidR="00187A9B" w:rsidRPr="00751330" w:rsidRDefault="0077791D"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87A9B" w:rsidRPr="00751330">
        <w:rPr>
          <w:rFonts w:ascii="Arial" w:hAnsi="Arial" w:cs="Arial"/>
          <w:sz w:val="22"/>
          <w:szCs w:val="22"/>
        </w:rPr>
        <w:t>(</w:t>
      </w:r>
      <w:proofErr w:type="gramStart"/>
      <w:r w:rsidR="00187A9B" w:rsidRPr="00751330">
        <w:rPr>
          <w:rFonts w:ascii="Arial" w:hAnsi="Arial" w:cs="Arial"/>
          <w:sz w:val="22"/>
          <w:szCs w:val="22"/>
        </w:rPr>
        <w:t>reactivated</w:t>
      </w:r>
      <w:proofErr w:type="gramEnd"/>
      <w:r w:rsidR="00187A9B" w:rsidRPr="00751330">
        <w:rPr>
          <w:rFonts w:ascii="Arial" w:hAnsi="Arial" w:cs="Arial"/>
          <w:sz w:val="22"/>
          <w:szCs w:val="22"/>
        </w:rPr>
        <w:t xml:space="preserve"> </w:t>
      </w:r>
      <w:r w:rsidR="00377B0E" w:rsidRPr="00751330">
        <w:rPr>
          <w:rFonts w:ascii="Arial" w:hAnsi="Arial" w:cs="Arial"/>
          <w:sz w:val="22"/>
          <w:szCs w:val="22"/>
        </w:rPr>
        <w:t>09-015</w:t>
      </w:r>
      <w:r w:rsidR="00187A9B"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004E93" w:rsidRPr="0075133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36237E"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36237E"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36237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36237E"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(reactivated </w:t>
      </w:r>
      <w:r w:rsidR="00377B0E" w:rsidRPr="00751330">
        <w:rPr>
          <w:rFonts w:ascii="Arial" w:hAnsi="Arial" w:cs="Arial"/>
          <w:sz w:val="22"/>
          <w:szCs w:val="22"/>
        </w:rPr>
        <w:t>09-015</w:t>
      </w:r>
      <w:r w:rsidR="00131092" w:rsidRPr="00751330">
        <w:rPr>
          <w:rFonts w:ascii="Arial" w:hAnsi="Arial" w:cs="Arial"/>
          <w:sz w:val="22"/>
          <w:szCs w:val="22"/>
        </w:rPr>
        <w:t>)</w:t>
      </w:r>
    </w:p>
    <w:p w:rsidR="00916A8B"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(reactivated </w:t>
      </w:r>
    </w:p>
    <w:p w:rsidR="00916A8B" w:rsidRDefault="00916A8B"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36237E"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36237E"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p>
    <w:p w:rsidR="003C3A98" w:rsidRPr="00751330"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DE51FF" w:rsidRPr="00751330" w:rsidRDefault="001B5DE1" w:rsidP="00DE51FF">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r w:rsidR="0031799C" w:rsidRPr="00751330">
        <w:rPr>
          <w:rFonts w:ascii="Arial" w:hAnsi="Arial" w:cs="Arial"/>
          <w:sz w:val="22"/>
          <w:szCs w:val="22"/>
        </w:rPr>
        <w:t>05/27/10</w:t>
      </w:r>
      <w:r w:rsidR="00DE51FF" w:rsidRPr="00751330">
        <w:rPr>
          <w:rFonts w:ascii="Arial" w:hAnsi="Arial" w:cs="Arial"/>
          <w:sz w:val="22"/>
          <w:szCs w:val="22"/>
        </w:rPr>
        <w:t xml:space="preserve"> </w:t>
      </w:r>
    </w:p>
    <w:p w:rsidR="001B5DE1" w:rsidRPr="00751330" w:rsidRDefault="00DE51FF" w:rsidP="0077791D">
      <w:pPr>
        <w:ind w:firstLine="720"/>
        <w:rPr>
          <w:rFonts w:ascii="Arial" w:hAnsi="Arial" w:cs="Arial"/>
          <w:color w:val="000000"/>
          <w:sz w:val="22"/>
          <w:szCs w:val="22"/>
        </w:rPr>
      </w:pPr>
      <w:r w:rsidRPr="00751330">
        <w:rPr>
          <w:rFonts w:ascii="Arial" w:hAnsi="Arial" w:cs="Arial"/>
          <w:sz w:val="22"/>
          <w:szCs w:val="22"/>
        </w:rPr>
        <w:t>Rev. 1</w:t>
      </w:r>
      <w:r w:rsidR="0077791D" w:rsidRPr="00751330">
        <w:rPr>
          <w:rFonts w:ascii="Arial" w:hAnsi="Arial" w:cs="Arial"/>
          <w:sz w:val="22"/>
          <w:szCs w:val="22"/>
        </w:rPr>
        <w:tab/>
      </w:r>
      <w:r w:rsidR="0077791D" w:rsidRPr="00751330">
        <w:rPr>
          <w:rFonts w:ascii="Arial" w:hAnsi="Arial" w:cs="Arial"/>
          <w:sz w:val="22"/>
          <w:szCs w:val="22"/>
        </w:rPr>
        <w:tab/>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916A8B" w:rsidRDefault="0099109C" w:rsidP="0099109C">
      <w:pPr>
        <w:ind w:left="2160" w:hanging="1440"/>
        <w:rPr>
          <w:rFonts w:ascii="Arial" w:hAnsi="Arial" w:cs="Arial"/>
          <w:color w:val="000000"/>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Validate the Effectiveness of the Regulatory Infrastructure Related to Fire-Induced Circuit Failures and Operator Manual Actions 04</w:t>
      </w:r>
      <w:r w:rsidR="006D3C91" w:rsidRPr="00751330">
        <w:rPr>
          <w:rFonts w:ascii="Arial" w:hAnsi="Arial" w:cs="Arial"/>
          <w:color w:val="000000"/>
          <w:sz w:val="22"/>
          <w:szCs w:val="22"/>
        </w:rPr>
        <w:t xml:space="preserve">/14/10 </w:t>
      </w:r>
    </w:p>
    <w:p w:rsidR="0099109C" w:rsidRPr="00751330" w:rsidRDefault="006D3C91" w:rsidP="00916A8B">
      <w:pPr>
        <w:ind w:left="2160"/>
        <w:rPr>
          <w:rFonts w:ascii="Arial" w:hAnsi="Arial" w:cs="Arial"/>
          <w:color w:val="000000"/>
          <w:sz w:val="22"/>
          <w:szCs w:val="22"/>
        </w:rPr>
      </w:pPr>
      <w:r w:rsidRPr="00751330">
        <w:rPr>
          <w:rFonts w:ascii="Arial" w:hAnsi="Arial" w:cs="Arial"/>
          <w:color w:val="000000"/>
          <w:sz w:val="22"/>
          <w:szCs w:val="22"/>
        </w:rPr>
        <w:t>(10-011)</w:t>
      </w:r>
    </w:p>
    <w:p w:rsidR="00746470" w:rsidRPr="00751330" w:rsidRDefault="000717FA" w:rsidP="00284F88">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w:t>
      </w:r>
    </w:p>
    <w:p w:rsidR="00227741" w:rsidRPr="00751330" w:rsidRDefault="00746470" w:rsidP="00746470">
      <w:pPr>
        <w:ind w:left="2160"/>
        <w:rPr>
          <w:rFonts w:ascii="Arial" w:hAnsi="Arial" w:cs="Arial"/>
          <w:sz w:val="22"/>
          <w:szCs w:val="22"/>
        </w:rPr>
      </w:pPr>
      <w:r w:rsidRPr="00751330">
        <w:rPr>
          <w:rFonts w:ascii="Arial" w:hAnsi="Arial" w:cs="Arial"/>
          <w:sz w:val="22"/>
          <w:szCs w:val="22"/>
        </w:rPr>
        <w:t>(11-036)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w:t>
      </w:r>
      <w:proofErr w:type="gramStart"/>
      <w:r w:rsidRPr="00751330">
        <w:rPr>
          <w:rFonts w:ascii="Arial" w:hAnsi="Arial" w:cs="Arial"/>
          <w:sz w:val="22"/>
          <w:szCs w:val="22"/>
        </w:rPr>
        <w:t>Initiative</w:t>
      </w:r>
      <w:r w:rsidR="00C548F7" w:rsidRPr="00751330">
        <w:rPr>
          <w:rFonts w:ascii="Arial" w:hAnsi="Arial" w:cs="Arial"/>
          <w:sz w:val="22"/>
          <w:szCs w:val="22"/>
        </w:rPr>
        <w:t xml:space="preserve">  12</w:t>
      </w:r>
      <w:proofErr w:type="gramEnd"/>
      <w:r w:rsidR="00C548F7" w:rsidRPr="00751330">
        <w:rPr>
          <w:rFonts w:ascii="Arial" w:hAnsi="Arial" w:cs="Arial"/>
          <w:sz w:val="22"/>
          <w:szCs w:val="22"/>
        </w:rPr>
        <w:t>/19/11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Reserved for Inspection o</w:t>
      </w:r>
      <w:r w:rsidRPr="00751330">
        <w:rPr>
          <w:rFonts w:ascii="Arial" w:hAnsi="Arial" w:cs="Arial"/>
          <w:sz w:val="22"/>
          <w:szCs w:val="22"/>
        </w:rPr>
        <w:t>f Near-Term Task Force Recommendation 2.3</w:t>
      </w:r>
    </w:p>
    <w:p w:rsidR="00751330" w:rsidRP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4F04D4" w:rsidRPr="0075133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Construction Significance Determination Process – Pilot 12/21/11</w:t>
      </w:r>
    </w:p>
    <w:p w:rsidR="004F04D4" w:rsidRPr="00751330" w:rsidRDefault="004F04D4" w:rsidP="00DC4A0E">
      <w:pPr>
        <w:pStyle w:val="PlainText"/>
        <w:ind w:firstLine="720"/>
        <w:rPr>
          <w:rFonts w:cs="Arial"/>
          <w:sz w:val="22"/>
          <w:szCs w:val="22"/>
        </w:rPr>
      </w:pPr>
      <w:r w:rsidRPr="00751330">
        <w:rPr>
          <w:rFonts w:cs="Arial"/>
          <w:sz w:val="22"/>
          <w:szCs w:val="22"/>
        </w:rPr>
        <w:tab/>
      </w:r>
      <w:r w:rsidRPr="00751330">
        <w:rPr>
          <w:rFonts w:cs="Arial"/>
          <w:sz w:val="22"/>
          <w:szCs w:val="22"/>
        </w:rPr>
        <w:tab/>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Pr="00751330"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916A8B"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Design Verification Programs 03/24/</w:t>
      </w:r>
      <w:proofErr w:type="gramStart"/>
      <w:r w:rsidRPr="00751330">
        <w:rPr>
          <w:rFonts w:ascii="Arial" w:hAnsi="Arial" w:cs="Arial"/>
          <w:sz w:val="22"/>
          <w:szCs w:val="22"/>
        </w:rPr>
        <w:t>89  (</w:t>
      </w:r>
      <w:proofErr w:type="gramEnd"/>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3A98" w:rsidRPr="00751330" w:rsidRDefault="003C3A98" w:rsidP="008D4BF6">
      <w:pPr>
        <w:ind w:left="2160" w:hanging="1440"/>
        <w:rPr>
          <w:rFonts w:ascii="Arial" w:hAnsi="Arial" w:cs="Arial"/>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 xml:space="preserve">11/07/11 </w:t>
      </w:r>
    </w:p>
    <w:p w:rsidR="00F61233" w:rsidRPr="00751330"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F41CA0" w:rsidRPr="0075133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Reserved for 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Pr>
          <w:rFonts w:ascii="Arial" w:hAnsi="Arial" w:cs="Arial"/>
          <w:sz w:val="22"/>
          <w:szCs w:val="22"/>
        </w:rPr>
        <w:tab/>
      </w:r>
      <w:r w:rsidRPr="00343885">
        <w:rPr>
          <w:rFonts w:ascii="Arial" w:hAnsi="Arial" w:cs="Arial"/>
          <w:b/>
          <w:sz w:val="22"/>
          <w:szCs w:val="22"/>
          <w:u w:val="single"/>
        </w:rPr>
        <w:t>PROCEDURE</w:t>
      </w:r>
    </w:p>
    <w:p w:rsidR="00343885" w:rsidRP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AC37D6"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 xml:space="preserve">Pre-Application Quality Assurance Program Audit 10/03/07 </w:t>
      </w:r>
    </w:p>
    <w:p w:rsidR="00E4446D"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E4446D" w:rsidRPr="00751330">
        <w:rPr>
          <w:rFonts w:ascii="Arial" w:hAnsi="Arial" w:cs="Arial"/>
          <w:sz w:val="22"/>
          <w:szCs w:val="22"/>
        </w:rPr>
        <w:t>(07-030)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AC37D6" w:rsidRPr="00751330" w:rsidRDefault="00473CD6" w:rsidP="00473CD6">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 xml:space="preserve">Licensee Management of QA Activities 04/01/83 </w:t>
      </w:r>
    </w:p>
    <w:p w:rsidR="00473CD6" w:rsidRPr="00751330" w:rsidRDefault="00473CD6" w:rsidP="00AC37D6">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AC37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 xml:space="preserve">In-Depth QA Inspection of Performance 11/19/85 </w:t>
      </w:r>
    </w:p>
    <w:p w:rsidR="00473CD6" w:rsidRPr="00751330" w:rsidRDefault="00AC37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07-034)</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p>
    <w:p w:rsidR="00473CD6" w:rsidRPr="00751330" w:rsidRDefault="00473CD6" w:rsidP="00473CD6">
      <w:pPr>
        <w:ind w:left="2160"/>
        <w:rPr>
          <w:rFonts w:ascii="Arial" w:hAnsi="Arial" w:cs="Arial"/>
          <w:sz w:val="22"/>
          <w:szCs w:val="22"/>
        </w:rPr>
      </w:pPr>
      <w:r w:rsidRPr="00751330">
        <w:rPr>
          <w:rFonts w:ascii="Arial" w:hAnsi="Arial" w:cs="Arial"/>
          <w:sz w:val="22"/>
          <w:szCs w:val="22"/>
        </w:rPr>
        <w:t xml:space="preserve">(Reactivated 07-032)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35101</w:t>
      </w:r>
      <w:r w:rsidRPr="00751330">
        <w:rPr>
          <w:rFonts w:ascii="Arial" w:hAnsi="Arial" w:cs="Arial"/>
          <w:sz w:val="22"/>
          <w:szCs w:val="22"/>
        </w:rPr>
        <w:tab/>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AC37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QA Program Measuring and Test Equipment 04/14/92 (</w:t>
      </w:r>
    </w:p>
    <w:p w:rsidR="00473CD6" w:rsidRPr="00751330"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Reserved for Inspections under the 10CFR Part 50.69 Special Program 09/14/11 (11-016)</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Pr="00751330"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AC37D6"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w:t>
      </w:r>
    </w:p>
    <w:p w:rsidR="00567E73"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67E73" w:rsidRPr="00751330">
        <w:rPr>
          <w:rFonts w:ascii="Arial" w:hAnsi="Arial" w:cs="Arial"/>
          <w:sz w:val="22"/>
          <w:szCs w:val="22"/>
        </w:rPr>
        <w:t>(11-005)</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Pr="00751330">
        <w:rPr>
          <w:rFonts w:ascii="Arial" w:hAnsi="Arial" w:cs="Arial"/>
          <w:sz w:val="22"/>
          <w:szCs w:val="22"/>
        </w:rPr>
        <w:t>03/17/10 (10-009)</w:t>
      </w:r>
      <w:r w:rsidRPr="00751330">
        <w:rPr>
          <w:rFonts w:ascii="Arial" w:hAnsi="Arial" w:cs="Arial"/>
          <w:sz w:val="22"/>
          <w:szCs w:val="22"/>
        </w:rPr>
        <w:tab/>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2B1EF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2B1EF9"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t xml:space="preserve">Part 52, Review of Training and Qualification Programs 04/25/11 </w:t>
      </w:r>
    </w:p>
    <w:p w:rsidR="00567E73" w:rsidRPr="00751330" w:rsidRDefault="002B1EF9" w:rsidP="002B1EF9">
      <w:pPr>
        <w:ind w:left="2160"/>
        <w:rPr>
          <w:rFonts w:ascii="Arial" w:hAnsi="Arial" w:cs="Arial"/>
          <w:sz w:val="22"/>
          <w:szCs w:val="22"/>
        </w:rPr>
      </w:pPr>
      <w:r>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Review of Geotechnical and Site Characterization Activities 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Geotechnical/Foundation Activities Record Review 03/23/84 (reactivated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2B1EF9"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2B1EF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Structural Steel and Supports Procedure Review 12/17/86 (reactivated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Structural Steel and Supports Work Observation 12/17/86 (reactivated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CF2694" w:rsidRPr="0075133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(reactivated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5731E4" w:rsidRPr="0075133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2B1EF9"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sectPr w:rsidR="002B1EF9"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(reactivated </w:t>
      </w:r>
      <w:r w:rsidR="0049596E" w:rsidRPr="00751330">
        <w:rPr>
          <w:rFonts w:ascii="Arial" w:hAnsi="Arial" w:cs="Arial"/>
          <w:sz w:val="22"/>
          <w:szCs w:val="22"/>
        </w:rPr>
        <w:t>07-034</w:t>
      </w:r>
      <w:r w:rsidR="00F04600" w:rsidRPr="00751330">
        <w:rPr>
          <w:rFonts w:ascii="Arial" w:hAnsi="Arial" w:cs="Arial"/>
          <w:sz w:val="22"/>
          <w:szCs w:val="22"/>
        </w:rPr>
        <w:t>)</w:t>
      </w:r>
    </w:p>
    <w:p w:rsidR="00824396" w:rsidRPr="0075133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824396" w:rsidRPr="0075133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(reactivated </w:t>
      </w:r>
      <w:r w:rsidR="0049596E" w:rsidRPr="00751330">
        <w:rPr>
          <w:rFonts w:ascii="Arial" w:hAnsi="Arial" w:cs="Arial"/>
          <w:sz w:val="22"/>
          <w:szCs w:val="22"/>
        </w:rPr>
        <w:t>07-034</w:t>
      </w:r>
      <w:r w:rsidRPr="00751330">
        <w:rPr>
          <w:rFonts w:ascii="Arial" w:hAnsi="Arial" w:cs="Arial"/>
          <w:sz w:val="22"/>
          <w:szCs w:val="22"/>
        </w:rPr>
        <w:t xml:space="preserve">)  </w:t>
      </w:r>
    </w:p>
    <w:p w:rsidR="00F075BC" w:rsidRPr="0075133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10/31/08 </w:t>
      </w:r>
    </w:p>
    <w:p w:rsidR="003C3A98" w:rsidRPr="00751330" w:rsidRDefault="006371BC"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2B1EF9"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2B1EF9"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2B1EF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2B1EF9"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Operation of 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Pr="0075133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Operational Reliability Assurance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62708</w:t>
      </w:r>
      <w:r w:rsidR="00512A04"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Near-Term Operating Reactor </w:t>
      </w:r>
      <w:proofErr w:type="gramStart"/>
      <w:r w:rsidRPr="00751330">
        <w:rPr>
          <w:rFonts w:ascii="Arial" w:hAnsi="Arial" w:cs="Arial"/>
          <w:sz w:val="22"/>
          <w:szCs w:val="22"/>
        </w:rPr>
        <w:t>Facilities  03</w:t>
      </w:r>
      <w:proofErr w:type="gramEnd"/>
      <w:r w:rsidRPr="00751330">
        <w:rPr>
          <w:rFonts w:ascii="Arial" w:hAnsi="Arial" w:cs="Arial"/>
          <w:sz w:val="22"/>
          <w:szCs w:val="22"/>
        </w:rPr>
        <w:t>/16/87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Inspection of the ITAAC-Related Construction Test Program 10/03/07 (07-030)</w:t>
      </w:r>
    </w:p>
    <w:p w:rsidR="006371BC" w:rsidRDefault="00090790" w:rsidP="00090790">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Inspection of the ITAAC-Related Operational Testing Program 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 xml:space="preserve">Inspection of ITAAC-Related Foundations &amp; Buildings 10/03/07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Inspection of ITAAC-Related Installation of Structural Concrete 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 xml:space="preserve">Inspection of ITAAC-Related Installation of Piping 08/19/08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5403E6"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w:t>
      </w:r>
    </w:p>
    <w:p w:rsidR="0091437C" w:rsidRPr="00751330"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91437C" w:rsidRPr="00751330">
        <w:rPr>
          <w:rFonts w:ascii="Arial" w:hAnsi="Arial" w:cs="Arial"/>
          <w:sz w:val="22"/>
          <w:szCs w:val="22"/>
        </w:rPr>
        <w:t>(08-021)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5403E6"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 xml:space="preserve">Construction Inspection Program Inspection of ITAAC-Related Containment Integrity and Containment Penetration 08/19/08 </w:t>
      </w:r>
    </w:p>
    <w:p w:rsidR="00C14331" w:rsidRPr="00751330"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14331" w:rsidRPr="00751330">
        <w:rPr>
          <w:rFonts w:ascii="Arial" w:hAnsi="Arial" w:cs="Arial"/>
          <w:sz w:val="22"/>
          <w:szCs w:val="22"/>
        </w:rPr>
        <w:t>(08-024)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 xml:space="preserve">Inspection of Digital Instrumentation and Control (DI&amp;C) System/Software Design Acceptance Criteria (DAC) – Related </w:t>
      </w:r>
      <w:proofErr w:type="gramStart"/>
      <w:r w:rsidRPr="00751330">
        <w:rPr>
          <w:rFonts w:ascii="Arial" w:hAnsi="Arial" w:cs="Arial"/>
          <w:sz w:val="22"/>
          <w:szCs w:val="22"/>
        </w:rPr>
        <w:t>ITAAC</w:t>
      </w:r>
      <w:r w:rsidR="00C548F7" w:rsidRPr="00751330">
        <w:rPr>
          <w:rFonts w:ascii="Arial" w:hAnsi="Arial" w:cs="Arial"/>
          <w:sz w:val="22"/>
          <w:szCs w:val="22"/>
        </w:rPr>
        <w:t xml:space="preserve">  12</w:t>
      </w:r>
      <w:proofErr w:type="gramEnd"/>
      <w:r w:rsidR="00C548F7" w:rsidRPr="00751330">
        <w:rPr>
          <w:rFonts w:ascii="Arial" w:hAnsi="Arial" w:cs="Arial"/>
          <w:sz w:val="22"/>
          <w:szCs w:val="22"/>
        </w:rPr>
        <w:t>/19/11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AP1000 HFE Design Verification –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 xml:space="preserve">Built Configuration Verification – </w:t>
      </w:r>
    </w:p>
    <w:p w:rsidR="0075133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(reactivated </w:t>
      </w:r>
    </w:p>
    <w:p w:rsidR="00336E64"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9596E" w:rsidRPr="00751330">
        <w:rPr>
          <w:rFonts w:ascii="Arial" w:hAnsi="Arial" w:cs="Arial"/>
          <w:sz w:val="22"/>
          <w:szCs w:val="22"/>
        </w:rPr>
        <w:t>07-034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Preoperational Test Procedure Test Review 10/01/83 (reactivated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2B1EF9"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(reactivated </w:t>
      </w:r>
    </w:p>
    <w:p w:rsidR="00C113F3" w:rsidRPr="00751330" w:rsidRDefault="002B1EF9"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2B1EF9"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(reactivated </w:t>
      </w:r>
    </w:p>
    <w:p w:rsidR="00FA1104" w:rsidRPr="00751330" w:rsidRDefault="002B1EF9"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Preoperational Test Result Evaluation Verification 10/01/83 (reactivated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Engineered Safety Features Act. </w:t>
      </w:r>
      <w:proofErr w:type="spellStart"/>
      <w:r w:rsidRPr="00751330">
        <w:rPr>
          <w:rFonts w:ascii="Arial" w:hAnsi="Arial" w:cs="Arial"/>
          <w:bCs/>
          <w:spacing w:val="10"/>
          <w:kern w:val="28"/>
          <w:sz w:val="22"/>
          <w:szCs w:val="22"/>
        </w:rPr>
        <w:t>Sys.Test</w:t>
      </w:r>
      <w:proofErr w:type="spellEnd"/>
      <w:r w:rsidRPr="00751330">
        <w:rPr>
          <w:rFonts w:ascii="Arial" w:hAnsi="Arial" w:cs="Arial"/>
          <w:bCs/>
          <w:spacing w:val="10"/>
          <w:kern w:val="28"/>
          <w:sz w:val="22"/>
          <w:szCs w:val="22"/>
        </w:rPr>
        <w:t xml:space="preserve">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2B1EF9"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11/07/11 </w:t>
      </w:r>
    </w:p>
    <w:p w:rsidR="0080375F" w:rsidRPr="00751330" w:rsidRDefault="002B1EF9"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(reactivated </w:t>
      </w:r>
    </w:p>
    <w:p w:rsidR="006371BC" w:rsidRDefault="0075133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 xml:space="preserve">Engineered Safety Features Act. </w:t>
      </w:r>
      <w:proofErr w:type="gramStart"/>
      <w:r w:rsidRPr="00751330">
        <w:rPr>
          <w:rFonts w:ascii="Arial" w:hAnsi="Arial" w:cs="Arial"/>
          <w:sz w:val="22"/>
          <w:szCs w:val="22"/>
        </w:rPr>
        <w:t>Sys.</w:t>
      </w:r>
      <w:proofErr w:type="gramEnd"/>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Safety and Relief Valves Test </w:t>
      </w:r>
      <w:proofErr w:type="gramStart"/>
      <w:r w:rsidRPr="00751330">
        <w:rPr>
          <w:rFonts w:ascii="Arial" w:hAnsi="Arial" w:cs="Arial"/>
          <w:sz w:val="22"/>
          <w:szCs w:val="22"/>
        </w:rPr>
        <w:t>-  Preoperational</w:t>
      </w:r>
      <w:proofErr w:type="gramEnd"/>
      <w:r w:rsidRPr="00751330">
        <w:rPr>
          <w:rFonts w:ascii="Arial" w:hAnsi="Arial" w:cs="Arial"/>
          <w:sz w:val="22"/>
          <w:szCs w:val="22"/>
        </w:rPr>
        <w:t xml:space="preserve">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proofErr w:type="gram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AD0BD2" w:rsidRPr="00751330">
        <w:rPr>
          <w:rFonts w:ascii="Arial" w:hAnsi="Arial" w:cs="Arial"/>
          <w:sz w:val="22"/>
          <w:szCs w:val="22"/>
        </w:rPr>
        <w:t xml:space="preserve"> </w:t>
      </w:r>
      <w:r w:rsidR="00643EBC" w:rsidRPr="00751330">
        <w:rPr>
          <w:rFonts w:ascii="Arial" w:hAnsi="Arial" w:cs="Arial"/>
          <w:sz w:val="22"/>
          <w:szCs w:val="22"/>
        </w:rPr>
        <w:t>04</w:t>
      </w:r>
      <w:proofErr w:type="gramEnd"/>
      <w:r w:rsidR="00643EBC" w:rsidRPr="00751330">
        <w:rPr>
          <w:rFonts w:ascii="Arial" w:hAnsi="Arial" w:cs="Arial"/>
          <w:sz w:val="22"/>
          <w:szCs w:val="22"/>
        </w:rPr>
        <w:t>/30/10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(Effective 01/01/10)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 xml:space="preserve">23/11 </w:t>
      </w:r>
      <w:r w:rsidR="00B4058F" w:rsidRPr="00751330">
        <w:rPr>
          <w:rFonts w:ascii="Arial" w:hAnsi="Arial" w:cs="Arial"/>
          <w:sz w:val="22"/>
          <w:szCs w:val="22"/>
        </w:rPr>
        <w:tab/>
      </w:r>
      <w:r w:rsidR="007A53A9" w:rsidRPr="00751330">
        <w:rPr>
          <w:rFonts w:ascii="Arial" w:hAnsi="Arial" w:cs="Arial"/>
          <w:sz w:val="22"/>
          <w:szCs w:val="22"/>
        </w:rPr>
        <w:t>(11-038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w:t>
      </w:r>
      <w:proofErr w:type="gramStart"/>
      <w:r w:rsidRPr="00751330">
        <w:rPr>
          <w:rFonts w:ascii="Arial" w:hAnsi="Arial" w:cs="Arial"/>
          <w:sz w:val="22"/>
          <w:szCs w:val="22"/>
        </w:rPr>
        <w:t xml:space="preserve">Effectiveness </w:t>
      </w:r>
      <w:r w:rsidR="00A35737" w:rsidRPr="00751330">
        <w:rPr>
          <w:rFonts w:ascii="Arial" w:hAnsi="Arial" w:cs="Arial"/>
          <w:sz w:val="22"/>
          <w:szCs w:val="22"/>
        </w:rPr>
        <w:t xml:space="preserve"> </w:t>
      </w:r>
      <w:r w:rsidR="00E50FD0" w:rsidRPr="00751330">
        <w:rPr>
          <w:rFonts w:ascii="Arial" w:hAnsi="Arial" w:cs="Arial"/>
          <w:sz w:val="22"/>
          <w:szCs w:val="22"/>
        </w:rPr>
        <w:t>04</w:t>
      </w:r>
      <w:proofErr w:type="gramEnd"/>
      <w:r w:rsidR="00E50FD0" w:rsidRPr="00751330">
        <w:rPr>
          <w:rFonts w:ascii="Arial" w:hAnsi="Arial" w:cs="Arial"/>
          <w:sz w:val="22"/>
          <w:szCs w:val="22"/>
        </w:rPr>
        <w:t>/29/11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6371BC"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r w:rsidR="00FC2577" w:rsidRPr="00751330">
        <w:rPr>
          <w:rFonts w:ascii="Arial" w:hAnsi="Arial" w:cs="Arial"/>
          <w:sz w:val="22"/>
          <w:szCs w:val="22"/>
        </w:rPr>
        <w:t xml:space="preserve">10/28/11 </w:t>
      </w:r>
    </w:p>
    <w:p w:rsidR="00FC2577" w:rsidRPr="00751330" w:rsidRDefault="006371BC"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6371BC"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 xml:space="preserve">Refueling and Other Outage Activities (Effective 01/01/10) 11/09/09 </w:t>
      </w:r>
    </w:p>
    <w:p w:rsidR="008F2A3D" w:rsidRPr="00751330" w:rsidRDefault="006371BC"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F2A3D" w:rsidRPr="00751330">
        <w:rPr>
          <w:rFonts w:ascii="Arial" w:hAnsi="Arial" w:cs="Arial"/>
          <w:sz w:val="22"/>
          <w:szCs w:val="22"/>
        </w:rPr>
        <w:t>(09-026)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Safety-Emergency Preparedness 06/29/06 (06-016)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Exercise Evaluation 06/29/06 (06-016)</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501025" w:rsidRPr="00751330">
        <w:rPr>
          <w:rFonts w:ascii="Arial" w:hAnsi="Arial" w:cs="Arial"/>
          <w:sz w:val="22"/>
          <w:szCs w:val="22"/>
        </w:rPr>
        <w:t xml:space="preserve"> 12/07/09 (09-031)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Emergency Response Organization Augmentation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A26BBB" w:rsidRPr="00751330">
        <w:rPr>
          <w:rFonts w:ascii="Arial" w:hAnsi="Arial" w:cs="Arial"/>
          <w:sz w:val="22"/>
          <w:szCs w:val="22"/>
        </w:rPr>
        <w:t>08/24/07</w:t>
      </w:r>
      <w:r w:rsidRPr="00751330">
        <w:rPr>
          <w:rFonts w:ascii="Arial" w:hAnsi="Arial" w:cs="Arial"/>
          <w:sz w:val="22"/>
          <w:szCs w:val="22"/>
        </w:rPr>
        <w:t xml:space="preserve"> (0</w:t>
      </w:r>
      <w:r w:rsidR="00686F60" w:rsidRPr="00751330">
        <w:rPr>
          <w:rFonts w:ascii="Arial" w:hAnsi="Arial" w:cs="Arial"/>
          <w:sz w:val="22"/>
          <w:szCs w:val="22"/>
        </w:rPr>
        <w:t>7</w:t>
      </w:r>
      <w:r w:rsidRPr="00751330">
        <w:rPr>
          <w:rFonts w:ascii="Arial" w:hAnsi="Arial" w:cs="Arial"/>
          <w:sz w:val="22"/>
          <w:szCs w:val="22"/>
        </w:rPr>
        <w:t>-</w:t>
      </w:r>
      <w:r w:rsidR="00A26BBB" w:rsidRPr="00751330">
        <w:rPr>
          <w:rFonts w:ascii="Arial" w:hAnsi="Arial" w:cs="Arial"/>
          <w:sz w:val="22"/>
          <w:szCs w:val="22"/>
        </w:rPr>
        <w:t>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71114.05</w:t>
      </w:r>
      <w:r w:rsidRPr="00751330">
        <w:rPr>
          <w:rFonts w:ascii="Arial" w:hAnsi="Arial" w:cs="Arial"/>
          <w:sz w:val="22"/>
          <w:szCs w:val="22"/>
        </w:rPr>
        <w:tab/>
        <w:t>Correction of emergency Preparedness Weaknesses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Deficiencies 10/25/06 (06-029)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71114.06</w:t>
      </w:r>
      <w:r w:rsidRPr="00751330">
        <w:rPr>
          <w:rFonts w:ascii="Arial" w:hAnsi="Arial" w:cs="Arial"/>
          <w:sz w:val="22"/>
          <w:szCs w:val="22"/>
        </w:rPr>
        <w:tab/>
        <w:t>Drill Evaluation 10/25/06 (06-029)</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 xml:space="preserve">Emergency Preparedness Component, of the Force-On-Force (FOF) Exercise Evaluation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08-036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B15893"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Reserved for Radiation Safety - Public and Occupational</w:t>
      </w:r>
      <w:r w:rsidR="003B0699" w:rsidRPr="00751330">
        <w:rPr>
          <w:rFonts w:ascii="Arial" w:hAnsi="Arial" w:cs="Arial"/>
          <w:sz w:val="22"/>
          <w:szCs w:val="22"/>
        </w:rPr>
        <w:t xml:space="preserve"> 12/02/09 </w:t>
      </w:r>
    </w:p>
    <w:p w:rsidR="006371BC" w:rsidRDefault="00B15893"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(09-030)</w:t>
      </w:r>
    </w:p>
    <w:p w:rsidR="006371BC"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12/02/09 </w:t>
      </w:r>
    </w:p>
    <w:p w:rsidR="003B0699" w:rsidRPr="00751330" w:rsidRDefault="006371BC"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090790"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 xml:space="preserve">n-Plant Airborne Radioactivity Control and Mitigation 12/02/09 </w:t>
      </w:r>
    </w:p>
    <w:p w:rsidR="003B0699" w:rsidRPr="00751330"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090790"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12/02/09 </w:t>
      </w:r>
    </w:p>
    <w:p w:rsidR="003B0699" w:rsidRPr="00751330"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Pr="00751330"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09-005</w:t>
      </w:r>
    </w:p>
    <w:p w:rsidR="00090790"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E22F5B" w:rsidRPr="00751330">
        <w:rPr>
          <w:rFonts w:ascii="Arial" w:hAnsi="Arial" w:cs="Arial"/>
          <w:sz w:val="22"/>
          <w:szCs w:val="22"/>
        </w:rPr>
        <w:t xml:space="preserve">02/24/10 </w:t>
      </w:r>
    </w:p>
    <w:p w:rsidR="00E22F5B"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22F5B" w:rsidRPr="00751330">
        <w:rPr>
          <w:rFonts w:ascii="Arial" w:hAnsi="Arial" w:cs="Arial"/>
          <w:sz w:val="22"/>
          <w:szCs w:val="22"/>
        </w:rPr>
        <w:t>(10-007)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w:t>
      </w:r>
      <w:r w:rsidR="003C3A98" w:rsidRPr="00751330">
        <w:rPr>
          <w:rFonts w:ascii="Arial" w:hAnsi="Arial" w:cs="Arial"/>
          <w:sz w:val="22"/>
          <w:szCs w:val="22"/>
        </w:rPr>
        <w:t xml:space="preserve"> 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MSIVs</w:t>
      </w:r>
      <w:r w:rsidR="003C3A98" w:rsidRPr="00751330">
        <w:rPr>
          <w:rFonts w:ascii="Arial" w:hAnsi="Arial" w:cs="Arial"/>
          <w:sz w:val="22"/>
          <w:szCs w:val="22"/>
        </w:rPr>
        <w:t xml:space="preserve"> 04/30/75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p>
    <w:p w:rsidR="006371BC"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Trip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the</w:t>
      </w:r>
      <w:proofErr w:type="gramEnd"/>
      <w:r w:rsidRPr="00751330">
        <w:rPr>
          <w:rFonts w:ascii="Arial" w:hAnsi="Arial" w:cs="Arial"/>
          <w:sz w:val="22"/>
          <w:szCs w:val="22"/>
        </w:rPr>
        <w:t xml:space="preserve"> 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or</w:t>
      </w:r>
      <w:proofErr w:type="gram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p>
    <w:p w:rsidR="006371BC" w:rsidRDefault="003C3A98" w:rsidP="006371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6371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or</w:t>
      </w:r>
      <w:proofErr w:type="gramEnd"/>
      <w:r w:rsidRPr="00751330">
        <w:rPr>
          <w:rFonts w:ascii="Arial" w:hAnsi="Arial" w:cs="Arial"/>
          <w:sz w:val="22"/>
          <w:szCs w:val="22"/>
        </w:rPr>
        <w:t xml:space="preserve"> Generator Trip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Power (Group A)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E3C24" w:rsidRPr="00751330"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891816" w:rsidRPr="00751330"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10/27/10 (10-022)</w:t>
      </w:r>
    </w:p>
    <w:p w:rsidR="00091628"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w:t>
      </w:r>
    </w:p>
    <w:p w:rsidR="00891816" w:rsidRPr="00751330" w:rsidRDefault="0009162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2B1EF9"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r w:rsidR="0037365C" w:rsidRPr="00751330">
        <w:rPr>
          <w:rFonts w:ascii="Arial" w:hAnsi="Arial" w:cs="Arial"/>
          <w:sz w:val="22"/>
          <w:szCs w:val="22"/>
        </w:rPr>
        <w:t>04/18/08</w:t>
      </w:r>
      <w:r w:rsidR="00B141F5" w:rsidRPr="00751330">
        <w:rPr>
          <w:rFonts w:ascii="Arial" w:hAnsi="Arial" w:cs="Arial"/>
          <w:sz w:val="22"/>
          <w:szCs w:val="22"/>
        </w:rPr>
        <w:t xml:space="preserve"> </w:t>
      </w:r>
    </w:p>
    <w:p w:rsidR="00B141F5" w:rsidRPr="00751330" w:rsidRDefault="002B1EF9"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141F5" w:rsidRPr="00751330">
        <w:rPr>
          <w:rFonts w:ascii="Arial" w:hAnsi="Arial" w:cs="Arial"/>
          <w:sz w:val="22"/>
          <w:szCs w:val="22"/>
        </w:rPr>
        <w:t>(08-012</w:t>
      </w:r>
      <w:r w:rsidR="00091628" w:rsidRPr="00751330">
        <w:rPr>
          <w:rFonts w:ascii="Arial" w:hAnsi="Arial" w:cs="Arial"/>
          <w:sz w:val="22"/>
          <w:szCs w:val="22"/>
        </w:rPr>
        <w:t>)</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49006B" w:rsidRPr="00751330"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05/24/07 </w:t>
      </w:r>
    </w:p>
    <w:p w:rsidR="006371BC" w:rsidRDefault="0049006B"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Formula Quantities of Special Nuclear  Material in</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DF5169" w:rsidRPr="00751330">
        <w:rPr>
          <w:rFonts w:ascii="Arial" w:hAnsi="Arial" w:cs="Arial"/>
          <w:sz w:val="22"/>
          <w:szCs w:val="22"/>
        </w:rPr>
        <w:tab/>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p>
    <w:p w:rsidR="006371BC"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DF5169"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07/01/97 </w:t>
      </w:r>
      <w:r w:rsidR="003C3A98"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Emergency Response Organization, Dose Assessment Drills 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15893"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t xml:space="preserve">Control Of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(reactivated </w:t>
      </w:r>
    </w:p>
    <w:p w:rsidR="00780F2F" w:rsidRPr="00751330" w:rsidRDefault="00B15893"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49006B"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 xml:space="preserve">Part 52, Internal Exposure Control and Assessment 10/27/10 </w:t>
      </w:r>
    </w:p>
    <w:p w:rsidR="00891816" w:rsidRPr="00751330" w:rsidRDefault="0049006B"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 xml:space="preserve">Part 52 </w:t>
      </w:r>
      <w:proofErr w:type="gramStart"/>
      <w:r w:rsidRPr="00751330">
        <w:rPr>
          <w:rFonts w:ascii="Arial" w:hAnsi="Arial" w:cs="Arial"/>
          <w:sz w:val="22"/>
          <w:szCs w:val="22"/>
        </w:rPr>
        <w:t>Control</w:t>
      </w:r>
      <w:proofErr w:type="gramEnd"/>
      <w:r w:rsidRPr="00751330">
        <w:rPr>
          <w:rFonts w:ascii="Arial" w:hAnsi="Arial" w:cs="Arial"/>
          <w:sz w:val="22"/>
          <w:szCs w:val="22"/>
        </w:rPr>
        <w:t xml:space="preserve">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Organization and Management Controls (Minimum/Basic)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F63674"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B0B7E" w:rsidRPr="00751330">
        <w:rPr>
          <w:rFonts w:ascii="Arial" w:hAnsi="Arial" w:cs="Arial"/>
          <w:sz w:val="22"/>
          <w:szCs w:val="22"/>
        </w:rPr>
        <w:t>Surveys</w:t>
      </w:r>
      <w:r w:rsidR="003C3A98" w:rsidRPr="00751330">
        <w:rPr>
          <w:rFonts w:ascii="Arial" w:hAnsi="Arial" w:cs="Arial"/>
          <w:sz w:val="22"/>
          <w:szCs w:val="22"/>
        </w:rPr>
        <w:t xml:space="preserve"> and </w:t>
      </w:r>
      <w:r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36237E"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Solid Wastes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Liquids and Liquid Wastes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Gaseous Waste System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5</w:t>
      </w:r>
      <w:r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 xml:space="preserve">Physical Inventory Program for Low Enriched Uranium Fuel </w:t>
      </w:r>
      <w:proofErr w:type="gramStart"/>
      <w:r w:rsidR="00DF05B0" w:rsidRPr="00751330">
        <w:rPr>
          <w:rFonts w:ascii="Arial" w:hAnsi="Arial" w:cs="Arial"/>
          <w:sz w:val="22"/>
          <w:szCs w:val="22"/>
        </w:rPr>
        <w:t xml:space="preserve">Facilities  </w:t>
      </w:r>
      <w:r w:rsidR="00D74BE8" w:rsidRPr="00751330">
        <w:rPr>
          <w:rFonts w:ascii="Arial" w:hAnsi="Arial" w:cs="Arial"/>
          <w:sz w:val="22"/>
          <w:szCs w:val="22"/>
        </w:rPr>
        <w:t>11</w:t>
      </w:r>
      <w:proofErr w:type="gramEnd"/>
      <w:r w:rsidR="00D74BE8" w:rsidRPr="00751330">
        <w:rPr>
          <w:rFonts w:ascii="Arial" w:hAnsi="Arial" w:cs="Arial"/>
          <w:sz w:val="22"/>
          <w:szCs w:val="22"/>
        </w:rPr>
        <w:t>/15/10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C94713" w:rsidRPr="0075133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5D0E45"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49006B" w:rsidRPr="0075133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r w:rsidR="00D74BE8" w:rsidRPr="00751330">
        <w:rPr>
          <w:rFonts w:ascii="Arial" w:hAnsi="Arial" w:cs="Arial"/>
          <w:sz w:val="22"/>
          <w:szCs w:val="22"/>
        </w:rPr>
        <w:t>11/15/10</w:t>
      </w:r>
    </w:p>
    <w:p w:rsidR="003934B7" w:rsidRPr="00751330" w:rsidRDefault="0049006B"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677998" w:rsidRPr="0075133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Distribution (M&amp;D) Security Program) 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Quality Assurance:  Program Development and Implementation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Quality Assurance:  Control of Materials, Equipment, and Services (Pre-licensing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 xml:space="preserve">Supplier/Vendor Inspection (Construction Phase)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10/25/06 (06-030)</w:t>
      </w:r>
    </w:p>
    <w:p w:rsidR="004900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Inspection of Safety Function Interfaces for the Mixed Oxide Fuel Fabrication Facility (Pre-licensing and Construction) 02/07/07 </w:t>
      </w:r>
    </w:p>
    <w:p w:rsidR="003C3A98"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Resident Inspection Program for Category I Fuel Cycle Facilities 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36237E"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36237E"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6371BC"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08/08/07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49006B"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 xml:space="preserve">01/10/08 </w:t>
      </w:r>
    </w:p>
    <w:p w:rsidR="00DC09C6" w:rsidRPr="00751330" w:rsidRDefault="0049006B"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C09C6" w:rsidRPr="00751330">
        <w:rPr>
          <w:rFonts w:ascii="Arial" w:hAnsi="Arial" w:cs="Arial"/>
          <w:sz w:val="22"/>
          <w:szCs w:val="22"/>
        </w:rPr>
        <w:t>(08-001)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IE Information Notice </w:t>
      </w:r>
      <w:proofErr w:type="spellStart"/>
      <w:proofErr w:type="gramStart"/>
      <w:r w:rsidRPr="00751330">
        <w:rPr>
          <w:rFonts w:ascii="Arial" w:hAnsi="Arial" w:cs="Arial"/>
          <w:sz w:val="22"/>
          <w:szCs w:val="22"/>
        </w:rPr>
        <w:t>Followup</w:t>
      </w:r>
      <w:proofErr w:type="spellEnd"/>
      <w:r w:rsidRPr="00751330">
        <w:rPr>
          <w:rFonts w:ascii="Arial" w:hAnsi="Arial" w:cs="Arial"/>
          <w:sz w:val="22"/>
          <w:szCs w:val="22"/>
        </w:rPr>
        <w:t xml:space="preserve">  </w:t>
      </w:r>
      <w:r w:rsidR="00BC0C87" w:rsidRPr="00751330">
        <w:rPr>
          <w:rFonts w:ascii="Arial" w:hAnsi="Arial" w:cs="Arial"/>
          <w:sz w:val="22"/>
          <w:szCs w:val="22"/>
        </w:rPr>
        <w:t>09</w:t>
      </w:r>
      <w:proofErr w:type="gramEnd"/>
      <w:r w:rsidR="00BC0C87" w:rsidRPr="00751330">
        <w:rPr>
          <w:rFonts w:ascii="Arial" w:hAnsi="Arial" w:cs="Arial"/>
          <w:sz w:val="22"/>
          <w:szCs w:val="22"/>
        </w:rPr>
        <w:t>/25/85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w:t>
      </w:r>
      <w:proofErr w:type="gramStart"/>
      <w:r w:rsidRPr="00751330">
        <w:rPr>
          <w:rFonts w:ascii="Arial" w:hAnsi="Arial" w:cs="Arial"/>
          <w:sz w:val="22"/>
          <w:szCs w:val="22"/>
        </w:rPr>
        <w:t>Period</w:t>
      </w:r>
      <w:r w:rsidR="00A61A48" w:rsidRPr="00751330">
        <w:rPr>
          <w:rFonts w:ascii="Arial" w:hAnsi="Arial" w:cs="Arial"/>
          <w:sz w:val="22"/>
          <w:szCs w:val="22"/>
        </w:rPr>
        <w:t xml:space="preserve">  </w:t>
      </w:r>
      <w:r w:rsidR="007A505B" w:rsidRPr="00751330">
        <w:rPr>
          <w:rFonts w:ascii="Arial" w:hAnsi="Arial" w:cs="Arial"/>
          <w:sz w:val="22"/>
          <w:szCs w:val="22"/>
        </w:rPr>
        <w:t>08</w:t>
      </w:r>
      <w:proofErr w:type="gramEnd"/>
      <w:r w:rsidR="007A505B" w:rsidRPr="00751330">
        <w:rPr>
          <w:rFonts w:ascii="Arial" w:hAnsi="Arial" w:cs="Arial"/>
          <w:sz w:val="22"/>
          <w:szCs w:val="22"/>
        </w:rPr>
        <w:t>/11/09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Pr="00751330">
        <w:rPr>
          <w:rFonts w:ascii="Arial" w:hAnsi="Arial" w:cs="Arial"/>
          <w:sz w:val="22"/>
          <w:szCs w:val="22"/>
        </w:rPr>
        <w:tab/>
        <w:t>(96-016)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p>
    <w:p w:rsidR="006371BC"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04/27/89</w:t>
      </w:r>
      <w:r w:rsidR="00C84795" w:rsidRPr="00751330">
        <w:rPr>
          <w:rFonts w:ascii="Arial" w:hAnsi="Arial" w:cs="Arial"/>
          <w:sz w:val="22"/>
          <w:szCs w:val="22"/>
        </w:rPr>
        <w:t xml:space="preserve"> (89-008)</w:t>
      </w:r>
    </w:p>
    <w:p w:rsidR="003C3A98" w:rsidRPr="0075133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y and Performance Inspection 01/15/92</w:t>
      </w:r>
      <w:r w:rsidR="00C84795" w:rsidRPr="00751330">
        <w:rPr>
          <w:rFonts w:ascii="Arial" w:hAnsi="Arial" w:cs="Arial"/>
          <w:sz w:val="22"/>
          <w:szCs w:val="22"/>
        </w:rPr>
        <w:t xml:space="preserve"> (92-001</w:t>
      </w:r>
      <w:r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09/29/98</w:t>
      </w:r>
      <w:r w:rsidR="003C3A98"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1A3A39"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Part 52, Operational Programs Implementation Inspection 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Section XI 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Entry into Limiting Conditions </w:t>
      </w:r>
      <w:proofErr w:type="gramStart"/>
      <w:r w:rsidRPr="00751330">
        <w:rPr>
          <w:rFonts w:ascii="Arial" w:hAnsi="Arial" w:cs="Arial"/>
          <w:sz w:val="22"/>
          <w:szCs w:val="22"/>
        </w:rPr>
        <w:t>For</w:t>
      </w:r>
      <w:proofErr w:type="gramEnd"/>
      <w:r w:rsidRPr="00751330">
        <w:rPr>
          <w:rFonts w:ascii="Arial" w:hAnsi="Arial" w:cs="Arial"/>
          <w:sz w:val="22"/>
          <w:szCs w:val="22"/>
        </w:rPr>
        <w:t xml:space="preserve"> Operation Action</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02/07/05 (05-005)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D7A47"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[TG 9900 SAFETY] </w:t>
      </w:r>
      <w:r w:rsidR="00B260A9" w:rsidRPr="00751330">
        <w:rPr>
          <w:rFonts w:ascii="Arial" w:hAnsi="Arial" w:cs="Arial"/>
          <w:sz w:val="22"/>
          <w:szCs w:val="22"/>
        </w:rPr>
        <w:t>09/11/07</w:t>
      </w:r>
      <w:r w:rsidRPr="00751330">
        <w:rPr>
          <w:rFonts w:ascii="Arial" w:hAnsi="Arial" w:cs="Arial"/>
          <w:sz w:val="22"/>
          <w:szCs w:val="22"/>
        </w:rPr>
        <w:t xml:space="preserve"> </w:t>
      </w:r>
    </w:p>
    <w:p w:rsidR="006371BC" w:rsidRDefault="004D7A47"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00815" w:rsidRPr="00751330">
        <w:rPr>
          <w:rFonts w:ascii="Arial" w:hAnsi="Arial" w:cs="Arial"/>
          <w:sz w:val="22"/>
          <w:szCs w:val="22"/>
        </w:rPr>
        <w:t>(07-028)</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10CFR71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1BC" w:rsidRDefault="006371BC">
      <w:r>
        <w:separator/>
      </w:r>
    </w:p>
  </w:endnote>
  <w:endnote w:type="continuationSeparator" w:id="0">
    <w:p w:rsidR="006371BC" w:rsidRDefault="006371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1BC" w:rsidRPr="00751330" w:rsidRDefault="0036237E"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A2333B">
          <w:rPr>
            <w:rFonts w:ascii="Arial" w:hAnsi="Arial" w:cs="Arial"/>
            <w:sz w:val="22"/>
            <w:szCs w:val="22"/>
          </w:rPr>
          <w:t>Issue Date:  04/26</w:t>
        </w:r>
        <w:r w:rsidR="006371BC" w:rsidRPr="00751330">
          <w:rPr>
            <w:rFonts w:ascii="Arial" w:hAnsi="Arial" w:cs="Arial"/>
            <w:sz w:val="22"/>
            <w:szCs w:val="22"/>
          </w:rPr>
          <w:t>/2012</w:t>
        </w:r>
        <w:r w:rsidR="006371BC">
          <w:rPr>
            <w:rFonts w:ascii="Arial" w:hAnsi="Arial" w:cs="Arial"/>
            <w:sz w:val="22"/>
            <w:szCs w:val="22"/>
          </w:rPr>
          <w:tab/>
        </w:r>
        <w:r w:rsidRPr="00751330">
          <w:rPr>
            <w:rFonts w:ascii="Arial" w:hAnsi="Arial" w:cs="Arial"/>
            <w:sz w:val="22"/>
            <w:szCs w:val="22"/>
          </w:rPr>
          <w:fldChar w:fldCharType="begin"/>
        </w:r>
        <w:r w:rsidR="006371BC"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A2333B">
          <w:rPr>
            <w:rFonts w:ascii="Arial" w:hAnsi="Arial" w:cs="Arial"/>
            <w:noProof/>
            <w:sz w:val="22"/>
            <w:szCs w:val="22"/>
          </w:rPr>
          <w:t>1</w:t>
        </w:r>
        <w:r w:rsidRPr="00751330">
          <w:rPr>
            <w:rFonts w:ascii="Arial" w:hAnsi="Arial" w:cs="Arial"/>
            <w:sz w:val="22"/>
            <w:szCs w:val="22"/>
          </w:rPr>
          <w:fldChar w:fldCharType="end"/>
        </w:r>
      </w:sdtContent>
    </w:sdt>
    <w:r w:rsidR="006371BC">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1BC" w:rsidRDefault="006371BC">
      <w:r>
        <w:separator/>
      </w:r>
    </w:p>
  </w:footnote>
  <w:footnote w:type="continuationSeparator" w:id="0">
    <w:p w:rsidR="006371BC" w:rsidRDefault="006371BC">
      <w:r>
        <w:continuationSeparator/>
      </w:r>
    </w:p>
  </w:footnote>
  <w:footnote w:id="1">
    <w:p w:rsidR="006371BC" w:rsidRPr="00751330" w:rsidRDefault="006371BC"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6371BC" w:rsidRDefault="006371BC"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1BC" w:rsidRPr="00175A39" w:rsidRDefault="006371BC"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1BC" w:rsidRPr="00343885" w:rsidRDefault="006371BC"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1BC" w:rsidRDefault="006371BC">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179201"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33B"/>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920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6945E-7E4A-41D8-B0CF-88100F6F7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50</Pages>
  <Words>12577</Words>
  <Characters>91289</Characters>
  <Application>Microsoft Office Word</Application>
  <DocSecurity>0</DocSecurity>
  <Lines>760</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2012-04-26T13:38:00Z</dcterms:created>
  <dcterms:modified xsi:type="dcterms:W3CDTF">2012-04-26T13:38:00Z</dcterms:modified>
</cp:coreProperties>
</file>