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C24537">
        <w:rPr>
          <w:rFonts w:ascii="Arial" w:hAnsi="Arial" w:cs="Arial"/>
        </w:rPr>
        <w:t>DIRS</w:t>
      </w:r>
    </w:p>
    <w:p w:rsidR="003C3A98" w:rsidRPr="00B80E88" w:rsidRDefault="00FA7301"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FA7301"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FA7301"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3C3A98"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ED2976">
        <w:rPr>
          <w:rFonts w:ascii="Arial" w:hAnsi="Arial" w:cs="Arial"/>
          <w:sz w:val="24"/>
          <w:szCs w:val="24"/>
        </w:rPr>
        <w:t>12</w:t>
      </w:r>
      <w:r w:rsidR="00B27F47" w:rsidRPr="004658EA">
        <w:rPr>
          <w:rFonts w:ascii="Arial" w:hAnsi="Arial" w:cs="Arial"/>
          <w:sz w:val="24"/>
          <w:szCs w:val="24"/>
        </w:rPr>
        <w:t>-</w:t>
      </w:r>
      <w:r w:rsidR="008617F0">
        <w:rPr>
          <w:rFonts w:ascii="Arial" w:hAnsi="Arial" w:cs="Arial"/>
          <w:sz w:val="24"/>
          <w:szCs w:val="24"/>
        </w:rPr>
        <w:t>004</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8617F0">
        <w:rPr>
          <w:rFonts w:ascii="Arial" w:hAnsi="Arial" w:cs="Arial"/>
          <w:sz w:val="24"/>
          <w:szCs w:val="24"/>
        </w:rPr>
        <w:t>03/09</w:t>
      </w:r>
      <w:r w:rsidR="00AB02B8">
        <w:rPr>
          <w:rFonts w:ascii="Arial" w:hAnsi="Arial" w:cs="Arial"/>
          <w:sz w:val="24"/>
          <w:szCs w:val="24"/>
        </w:rPr>
        <w:t>/2012</w:t>
      </w:r>
    </w:p>
    <w:p w:rsidR="00ED2976" w:rsidRPr="00B80E88"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146435">
        <w:rPr>
          <w:rFonts w:ascii="Arial" w:hAnsi="Arial" w:cs="Arial"/>
          <w:sz w:val="24"/>
          <w:szCs w:val="24"/>
        </w:rPr>
        <w:t>11/16/11 (11-035</w:t>
      </w:r>
      <w:r w:rsidR="00004B4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746470">
        <w:rPr>
          <w:rFonts w:ascii="Arial" w:hAnsi="Arial" w:cs="Arial"/>
          <w:sz w:val="24"/>
          <w:szCs w:val="24"/>
        </w:rPr>
        <w:t>11/17/11</w:t>
      </w:r>
      <w:r w:rsidR="00F15C72" w:rsidRPr="00B474DD">
        <w:rPr>
          <w:rFonts w:ascii="Arial" w:hAnsi="Arial" w:cs="Arial"/>
          <w:sz w:val="24"/>
          <w:szCs w:val="24"/>
        </w:rPr>
        <w:t xml:space="preserve"> (</w:t>
      </w:r>
      <w:r w:rsidR="00746470">
        <w:rPr>
          <w:rFonts w:ascii="Arial" w:hAnsi="Arial" w:cs="Arial"/>
          <w:sz w:val="24"/>
          <w:szCs w:val="24"/>
        </w:rPr>
        <w:t>11-036</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FA7301"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FA7301" w:rsidRPr="0073592F">
        <w:rPr>
          <w:rFonts w:ascii="Arial" w:hAnsi="Arial" w:cs="Arial"/>
          <w:sz w:val="24"/>
          <w:szCs w:val="24"/>
          <w:lang w:val="en-CA"/>
        </w:rPr>
        <w:fldChar w:fldCharType="end"/>
      </w:r>
      <w:r w:rsidR="00FA7301"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FA7301"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ED2976" w:rsidRDefault="00ED2976"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D2976" w:rsidRPr="00535520" w:rsidRDefault="00ED2976"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E51FF"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ED2976" w:rsidRPr="0084410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DA32F3">
        <w:rPr>
          <w:rFonts w:ascii="Arial" w:hAnsi="Arial" w:cs="Arial"/>
          <w:sz w:val="24"/>
          <w:szCs w:val="24"/>
        </w:rPr>
        <w:t>02/24/12</w:t>
      </w:r>
      <w:r w:rsidRPr="00B80E88">
        <w:rPr>
          <w:rFonts w:ascii="Arial" w:hAnsi="Arial" w:cs="Arial"/>
          <w:sz w:val="24"/>
          <w:szCs w:val="24"/>
        </w:rPr>
        <w:t xml:space="preserve"> (</w:t>
      </w:r>
      <w:r w:rsidR="00DA32F3">
        <w:rPr>
          <w:rFonts w:ascii="Arial" w:hAnsi="Arial" w:cs="Arial"/>
          <w:sz w:val="24"/>
          <w:szCs w:val="24"/>
        </w:rPr>
        <w:t>12-003</w:t>
      </w:r>
      <w:r w:rsidRPr="00B80E88">
        <w:rPr>
          <w:rFonts w:ascii="Arial" w:hAnsi="Arial" w:cs="Arial"/>
          <w:sz w:val="24"/>
          <w:szCs w:val="24"/>
        </w:rPr>
        <w:t>)</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w:t>
      </w:r>
      <w:r w:rsidR="00ED2976">
        <w:rPr>
          <w:rFonts w:ascii="Arial" w:hAnsi="Arial" w:cs="Arial"/>
          <w:sz w:val="24"/>
          <w:szCs w:val="24"/>
        </w:rPr>
        <w:tab/>
      </w:r>
      <w:r w:rsidR="003C3A98" w:rsidRPr="00B80E88">
        <w:rPr>
          <w:rFonts w:ascii="Arial" w:hAnsi="Arial" w:cs="Arial"/>
          <w:sz w:val="24"/>
          <w:szCs w:val="24"/>
        </w:rPr>
        <w:t xml:space="preserve">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E </w:t>
      </w:r>
      <w:r w:rsidR="00ED2976">
        <w:rPr>
          <w:rFonts w:ascii="Arial" w:hAnsi="Arial" w:cs="Arial"/>
          <w:sz w:val="24"/>
          <w:szCs w:val="24"/>
        </w:rPr>
        <w:tab/>
      </w:r>
      <w:r w:rsidRPr="00B80E88">
        <w:rPr>
          <w:rFonts w:ascii="Arial" w:hAnsi="Arial" w:cs="Arial"/>
          <w:sz w:val="24"/>
          <w:szCs w:val="24"/>
        </w:rPr>
        <w:t>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AB02B8" w:rsidRDefault="00AB02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B02B8" w:rsidRDefault="00AB02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B02B8" w:rsidRDefault="00AB02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F5FA2"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r w:rsidR="00ED2976">
        <w:rPr>
          <w:rFonts w:ascii="Arial" w:hAnsi="Arial" w:cs="Arial"/>
          <w:sz w:val="24"/>
          <w:szCs w:val="24"/>
        </w:rPr>
        <w:t xml:space="preserve"> </w:t>
      </w:r>
      <w:r w:rsidRPr="00B80E88">
        <w:rPr>
          <w:rFonts w:ascii="Arial" w:hAnsi="Arial" w:cs="Arial"/>
          <w:sz w:val="24"/>
          <w:szCs w:val="24"/>
        </w:rPr>
        <w:t>(05-007)</w:t>
      </w:r>
    </w:p>
    <w:p w:rsidR="00DE51FF" w:rsidRDefault="00DE51FF"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E4446D" w:rsidRPr="00B80E88"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E4446D" w:rsidRPr="00B80E88">
        <w:rPr>
          <w:rFonts w:ascii="Arial" w:hAnsi="Arial" w:cs="Arial"/>
          <w:sz w:val="24"/>
          <w:szCs w:val="24"/>
        </w:rPr>
        <w:t>0609 App I</w:t>
      </w:r>
      <w:r w:rsidR="00E4446D" w:rsidRPr="00B80E88">
        <w:rPr>
          <w:rFonts w:ascii="Arial" w:hAnsi="Arial" w:cs="Arial"/>
          <w:sz w:val="24"/>
          <w:szCs w:val="24"/>
        </w:rPr>
        <w:tab/>
        <w:t>Operator Requalification Human Performance Significance</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[SDP] </w:t>
      </w:r>
      <w:r>
        <w:rPr>
          <w:rFonts w:ascii="Arial" w:hAnsi="Arial" w:cs="Arial"/>
          <w:sz w:val="24"/>
          <w:szCs w:val="24"/>
        </w:rPr>
        <w:t xml:space="preserve">12/06/11 </w:t>
      </w:r>
      <w:r w:rsidRPr="00B80E88">
        <w:rPr>
          <w:rFonts w:ascii="Arial" w:hAnsi="Arial" w:cs="Arial"/>
          <w:sz w:val="24"/>
          <w:szCs w:val="24"/>
        </w:rPr>
        <w:t>(</w:t>
      </w:r>
      <w:r>
        <w:rPr>
          <w:rFonts w:ascii="Arial" w:hAnsi="Arial" w:cs="Arial"/>
          <w:sz w:val="24"/>
          <w:szCs w:val="24"/>
        </w:rPr>
        <w:t>11-</w:t>
      </w:r>
      <w:r w:rsidRPr="00B80E88">
        <w:rPr>
          <w:rFonts w:ascii="Arial" w:hAnsi="Arial" w:cs="Arial"/>
          <w:sz w:val="24"/>
          <w:szCs w:val="24"/>
        </w:rPr>
        <w:t>0</w:t>
      </w:r>
      <w:r>
        <w:rPr>
          <w:rFonts w:ascii="Arial" w:hAnsi="Arial" w:cs="Arial"/>
          <w:sz w:val="24"/>
          <w:szCs w:val="24"/>
        </w:rPr>
        <w:t>40</w:t>
      </w:r>
      <w:r w:rsidRPr="00B80E88">
        <w:rPr>
          <w:rFonts w:ascii="Arial" w:hAnsi="Arial" w:cs="Arial"/>
          <w:sz w:val="24"/>
          <w:szCs w:val="24"/>
        </w:rPr>
        <w:t>)</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7A10F1">
        <w:rPr>
          <w:rFonts w:ascii="Arial" w:hAnsi="Arial" w:cs="Arial"/>
          <w:sz w:val="24"/>
          <w:szCs w:val="24"/>
        </w:rPr>
        <w:t>11/15/11</w:t>
      </w:r>
      <w:r w:rsidR="00F15C72" w:rsidRPr="00B474DD">
        <w:rPr>
          <w:rFonts w:ascii="Arial" w:hAnsi="Arial" w:cs="Arial"/>
          <w:sz w:val="24"/>
          <w:szCs w:val="24"/>
        </w:rPr>
        <w:t xml:space="preserve"> (</w:t>
      </w:r>
      <w:r w:rsidR="007A10F1">
        <w:rPr>
          <w:rFonts w:ascii="Arial" w:hAnsi="Arial" w:cs="Arial"/>
          <w:sz w:val="24"/>
          <w:szCs w:val="24"/>
        </w:rPr>
        <w:t>11-033</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5F440D">
        <w:rPr>
          <w:rFonts w:ascii="Arial" w:hAnsi="Arial" w:cs="Arial"/>
          <w:sz w:val="24"/>
          <w:szCs w:val="24"/>
        </w:rPr>
        <w:t xml:space="preserve">11/10/11 </w:t>
      </w:r>
      <w:r w:rsidR="00491E95" w:rsidRPr="0065214B">
        <w:rPr>
          <w:rFonts w:ascii="Arial" w:hAnsi="Arial" w:cs="Arial"/>
          <w:sz w:val="24"/>
          <w:szCs w:val="24"/>
        </w:rPr>
        <w:t>(</w:t>
      </w:r>
      <w:r w:rsidR="00F61233">
        <w:rPr>
          <w:rFonts w:ascii="Arial" w:hAnsi="Arial" w:cs="Arial"/>
          <w:sz w:val="24"/>
          <w:szCs w:val="24"/>
        </w:rPr>
        <w:t>11-</w:t>
      </w:r>
      <w:r w:rsidR="005F440D">
        <w:rPr>
          <w:rFonts w:ascii="Arial" w:hAnsi="Arial" w:cs="Arial"/>
          <w:sz w:val="24"/>
          <w:szCs w:val="24"/>
        </w:rPr>
        <w:t>032</w:t>
      </w:r>
      <w:r w:rsidR="00491E95" w:rsidRPr="0065214B">
        <w:rPr>
          <w:rFonts w:ascii="Arial" w:hAnsi="Arial" w:cs="Arial"/>
          <w:sz w:val="24"/>
          <w:szCs w:val="24"/>
        </w:rPr>
        <w:t>)</w:t>
      </w:r>
    </w:p>
    <w:p w:rsidR="004F04D4"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0613P</w:t>
      </w:r>
      <w:r>
        <w:rPr>
          <w:rFonts w:ascii="Arial" w:hAnsi="Arial" w:cs="Arial"/>
          <w:sz w:val="24"/>
          <w:szCs w:val="24"/>
        </w:rPr>
        <w:tab/>
      </w:r>
      <w:r>
        <w:rPr>
          <w:rFonts w:ascii="Arial" w:hAnsi="Arial" w:cs="Arial"/>
          <w:sz w:val="24"/>
          <w:szCs w:val="24"/>
        </w:rPr>
        <w:tab/>
        <w:t>Power Reactor Construction Inspection Reports – Pilot</w:t>
      </w:r>
    </w:p>
    <w:p w:rsidR="004F04D4" w:rsidRPr="00B80E88"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12/21/2011 (11-042)</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 xml:space="preserve">Documenting 10 CFR </w:t>
      </w:r>
      <w:r w:rsidR="00654D7A">
        <w:rPr>
          <w:rFonts w:ascii="Arial" w:hAnsi="Arial" w:cs="Arial"/>
          <w:sz w:val="24"/>
          <w:szCs w:val="24"/>
        </w:rPr>
        <w:t xml:space="preserve">Part </w:t>
      </w:r>
      <w:r w:rsidR="00A8517B" w:rsidRPr="00B80E88">
        <w:rPr>
          <w:rFonts w:ascii="Arial" w:hAnsi="Arial" w:cs="Arial"/>
          <w:sz w:val="24"/>
          <w:szCs w:val="24"/>
        </w:rPr>
        <w:t>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sidR="004F04D4">
        <w:rPr>
          <w:rFonts w:ascii="Arial" w:hAnsi="Arial" w:cs="Arial"/>
          <w:sz w:val="24"/>
          <w:szCs w:val="24"/>
        </w:rPr>
        <w:t>12/21/11</w:t>
      </w:r>
      <w:r>
        <w:rPr>
          <w:rFonts w:ascii="Arial" w:hAnsi="Arial" w:cs="Arial"/>
          <w:sz w:val="24"/>
          <w:szCs w:val="24"/>
        </w:rPr>
        <w:t xml:space="preserve"> (</w:t>
      </w:r>
      <w:r w:rsidR="004F04D4">
        <w:rPr>
          <w:rFonts w:ascii="Arial" w:hAnsi="Arial" w:cs="Arial"/>
          <w:sz w:val="24"/>
          <w:szCs w:val="24"/>
        </w:rPr>
        <w:t>11-042</w:t>
      </w:r>
      <w:r>
        <w:rPr>
          <w:rFonts w:ascii="Arial" w:hAnsi="Arial" w:cs="Arial"/>
          <w:sz w:val="24"/>
          <w:szCs w:val="24"/>
        </w:rPr>
        <w:t>)</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032490">
        <w:rPr>
          <w:rFonts w:ascii="Arial" w:hAnsi="Arial" w:cs="Arial"/>
          <w:sz w:val="24"/>
          <w:szCs w:val="24"/>
        </w:rPr>
        <w:t>12/29/11</w:t>
      </w:r>
      <w:r w:rsidR="008F2A3D">
        <w:rPr>
          <w:rFonts w:ascii="Arial" w:hAnsi="Arial" w:cs="Arial"/>
          <w:sz w:val="24"/>
          <w:szCs w:val="24"/>
        </w:rPr>
        <w:t xml:space="preserve"> (</w:t>
      </w:r>
      <w:r w:rsidR="00032490">
        <w:rPr>
          <w:rFonts w:ascii="Arial" w:hAnsi="Arial" w:cs="Arial"/>
          <w:sz w:val="24"/>
          <w:szCs w:val="24"/>
        </w:rPr>
        <w:t>11-044</w:t>
      </w:r>
      <w:r w:rsidR="008F2A3D">
        <w:rPr>
          <w:rFonts w:ascii="Arial" w:hAnsi="Arial" w:cs="Arial"/>
          <w:sz w:val="24"/>
          <w:szCs w:val="24"/>
        </w:rPr>
        <w:t>)</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032490">
        <w:rPr>
          <w:rFonts w:ascii="Arial" w:hAnsi="Arial" w:cs="Arial"/>
          <w:sz w:val="24"/>
          <w:szCs w:val="24"/>
        </w:rPr>
        <w:t>12/29/11 (11-044)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032490">
        <w:rPr>
          <w:rFonts w:ascii="Arial" w:hAnsi="Arial" w:cs="Arial"/>
          <w:sz w:val="24"/>
          <w:szCs w:val="24"/>
        </w:rPr>
        <w:t>12/29/11 (11-044)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032490">
        <w:rPr>
          <w:rFonts w:ascii="Arial" w:hAnsi="Arial" w:cs="Arial"/>
          <w:sz w:val="24"/>
          <w:szCs w:val="24"/>
        </w:rPr>
        <w:t>12/29/11 (11-044)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032490">
        <w:rPr>
          <w:rFonts w:ascii="Arial" w:hAnsi="Arial" w:cs="Arial"/>
          <w:sz w:val="24"/>
          <w:szCs w:val="24"/>
        </w:rPr>
        <w:t>12/29/11 (11-044)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03249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032490">
        <w:rPr>
          <w:rFonts w:ascii="Arial" w:hAnsi="Arial" w:cs="Arial"/>
          <w:sz w:val="24"/>
          <w:szCs w:val="24"/>
        </w:rPr>
        <w:t>12/29/11 (11-044)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032490">
        <w:rPr>
          <w:rFonts w:ascii="Arial" w:hAnsi="Arial" w:cs="Arial"/>
          <w:sz w:val="24"/>
          <w:szCs w:val="24"/>
        </w:rPr>
        <w:t xml:space="preserve"> (09-</w:t>
      </w:r>
      <w:r w:rsidR="005C7163" w:rsidRPr="00233C1F">
        <w:rPr>
          <w:rFonts w:ascii="Arial" w:hAnsi="Arial" w:cs="Arial"/>
          <w:sz w:val="24"/>
          <w:szCs w:val="24"/>
        </w:rPr>
        <w:t>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032490">
        <w:rPr>
          <w:rFonts w:ascii="Arial" w:hAnsi="Arial" w:cs="Arial"/>
          <w:sz w:val="24"/>
          <w:szCs w:val="24"/>
        </w:rPr>
        <w:t xml:space="preserve"> (09-</w:t>
      </w:r>
      <w:r w:rsidR="005C7163" w:rsidRPr="00233C1F">
        <w:rPr>
          <w:rFonts w:ascii="Arial" w:hAnsi="Arial" w:cs="Arial"/>
          <w:sz w:val="24"/>
          <w:szCs w:val="24"/>
        </w:rPr>
        <w:t>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032490">
        <w:rPr>
          <w:rFonts w:ascii="Arial" w:hAnsi="Arial" w:cs="Arial"/>
          <w:sz w:val="24"/>
          <w:szCs w:val="24"/>
        </w:rPr>
        <w:t xml:space="preserve"> (09-</w:t>
      </w:r>
      <w:r w:rsidR="005C7163" w:rsidRPr="00233C1F">
        <w:rPr>
          <w:rFonts w:ascii="Arial" w:hAnsi="Arial" w:cs="Arial"/>
          <w:sz w:val="24"/>
          <w:szCs w:val="24"/>
        </w:rPr>
        <w:t>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032490">
        <w:rPr>
          <w:rFonts w:ascii="Arial" w:hAnsi="Arial" w:cs="Arial"/>
          <w:sz w:val="24"/>
          <w:szCs w:val="24"/>
        </w:rPr>
        <w:t>12/29/11 (11-044)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lastRenderedPageBreak/>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464A39">
        <w:rPr>
          <w:rFonts w:ascii="Arial" w:hAnsi="Arial" w:cs="Arial"/>
          <w:sz w:val="24"/>
          <w:szCs w:val="24"/>
        </w:rPr>
        <w:t xml:space="preserve"> (09-</w:t>
      </w:r>
      <w:r w:rsidR="00B83F06" w:rsidRPr="00233C1F">
        <w:rPr>
          <w:rFonts w:ascii="Arial" w:hAnsi="Arial" w:cs="Arial"/>
          <w:sz w:val="24"/>
          <w:szCs w:val="24"/>
        </w:rPr>
        <w:t>017)</w:t>
      </w:r>
    </w:p>
    <w:p w:rsidR="00DE51FF" w:rsidRDefault="00DE51FF"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p>
    <w:p w:rsidR="00EA7E90" w:rsidRPr="00233C1F" w:rsidRDefault="00EA7E9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032490">
        <w:rPr>
          <w:rFonts w:ascii="Arial" w:hAnsi="Arial" w:cs="Arial"/>
          <w:sz w:val="24"/>
          <w:szCs w:val="24"/>
        </w:rPr>
        <w:t>12/29/11 (11-044)</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032490">
        <w:rPr>
          <w:rFonts w:ascii="Arial" w:hAnsi="Arial" w:cs="Arial"/>
          <w:sz w:val="24"/>
          <w:szCs w:val="24"/>
        </w:rPr>
        <w:t>12/29/11 (11-044)</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00032490">
        <w:rPr>
          <w:rFonts w:ascii="Arial" w:hAnsi="Arial" w:cs="Arial"/>
          <w:sz w:val="24"/>
          <w:szCs w:val="24"/>
        </w:rPr>
        <w:t xml:space="preserve"> (09-</w:t>
      </w:r>
      <w:r w:rsidRPr="00233C1F">
        <w:rPr>
          <w:rFonts w:ascii="Arial" w:hAnsi="Arial" w:cs="Arial"/>
          <w:sz w:val="24"/>
          <w:szCs w:val="24"/>
        </w:rPr>
        <w:t>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032490">
        <w:rPr>
          <w:rFonts w:ascii="Arial" w:hAnsi="Arial" w:cs="Arial"/>
          <w:sz w:val="24"/>
          <w:szCs w:val="24"/>
        </w:rPr>
        <w:t>12/29/11 (11-044)</w:t>
      </w:r>
    </w:p>
    <w:p w:rsidR="00032490" w:rsidRDefault="0003249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t>1245, App D4</w:t>
      </w:r>
      <w:r>
        <w:rPr>
          <w:rFonts w:ascii="Arial" w:hAnsi="Arial" w:cs="Arial"/>
          <w:sz w:val="24"/>
          <w:szCs w:val="24"/>
        </w:rPr>
        <w:tab/>
        <w:t>Advanced Electrical Inspector Technical Proficiency Training and Qualification Journal 12/29/11 (11-044)</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032490">
        <w:rPr>
          <w:rFonts w:ascii="Arial" w:hAnsi="Arial" w:cs="Arial"/>
          <w:sz w:val="24"/>
          <w:szCs w:val="24"/>
        </w:rPr>
        <w:t>11-</w:t>
      </w:r>
      <w:r w:rsidR="00357695">
        <w:rPr>
          <w:rFonts w:ascii="Arial" w:hAnsi="Arial" w:cs="Arial"/>
          <w:sz w:val="24"/>
          <w:szCs w:val="24"/>
        </w:rPr>
        <w:t>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t>Trai</w:t>
      </w:r>
      <w:r w:rsidR="00357695">
        <w:rPr>
          <w:rFonts w:ascii="Arial" w:hAnsi="Arial" w:cs="Arial"/>
          <w:sz w:val="24"/>
          <w:szCs w:val="24"/>
        </w:rPr>
        <w:t>ning Activities 10/26/11 (11-022</w:t>
      </w:r>
      <w:r w:rsidRPr="00B80E88">
        <w:rPr>
          <w:rFonts w:ascii="Arial" w:hAnsi="Arial" w:cs="Arial"/>
          <w:sz w:val="24"/>
          <w:szCs w:val="24"/>
        </w:rPr>
        <w:t>)</w:t>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895ED2" w:rsidRP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B3</w:t>
      </w:r>
      <w:r>
        <w:rPr>
          <w:rFonts w:ascii="Arial" w:hAnsi="Arial" w:cs="Arial"/>
          <w:sz w:val="24"/>
          <w:szCs w:val="24"/>
        </w:rPr>
        <w:tab/>
      </w:r>
      <w:r w:rsidRPr="00895ED2">
        <w:rPr>
          <w:rFonts w:ascii="Arial" w:hAnsi="Arial" w:cs="Arial"/>
          <w:sz w:val="24"/>
          <w:szCs w:val="24"/>
        </w:rPr>
        <w:t xml:space="preserve">Training Requirements and Qualification Journal for Independent Spent Fuel Storage Installation </w:t>
      </w:r>
      <w:proofErr w:type="gramStart"/>
      <w:r w:rsidRPr="00895ED2">
        <w:rPr>
          <w:rFonts w:ascii="Arial" w:hAnsi="Arial" w:cs="Arial"/>
          <w:sz w:val="24"/>
          <w:szCs w:val="24"/>
        </w:rPr>
        <w:t>Inspector</w:t>
      </w:r>
      <w:r>
        <w:rPr>
          <w:rFonts w:ascii="Arial" w:hAnsi="Arial" w:cs="Arial"/>
          <w:sz w:val="24"/>
          <w:szCs w:val="24"/>
        </w:rPr>
        <w:t xml:space="preserve">  11</w:t>
      </w:r>
      <w:proofErr w:type="gramEnd"/>
      <w:r>
        <w:rPr>
          <w:rFonts w:ascii="Arial" w:hAnsi="Arial" w:cs="Arial"/>
          <w:sz w:val="24"/>
          <w:szCs w:val="24"/>
        </w:rPr>
        <w:t>/07/11 (11-028)</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Training Requirements and Qualification Journal for Material Control; and Accounting License Reviewer </w:t>
      </w:r>
      <w:r w:rsidR="00860F0F">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DE51FF" w:rsidRDefault="00DE51FF"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DE51FF"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D664B4">
        <w:rPr>
          <w:sz w:val="24"/>
          <w:szCs w:val="24"/>
        </w:rPr>
        <w:t>11/15/11</w:t>
      </w:r>
      <w:r w:rsidR="00312FB6" w:rsidRPr="002A611C">
        <w:rPr>
          <w:sz w:val="24"/>
          <w:szCs w:val="24"/>
        </w:rPr>
        <w:t xml:space="preserve"> (</w:t>
      </w:r>
      <w:r w:rsidR="00D664B4">
        <w:rPr>
          <w:sz w:val="24"/>
          <w:szCs w:val="24"/>
        </w:rPr>
        <w:t>11-034</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lastRenderedPageBreak/>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77791D" w:rsidRDefault="0077791D"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7791D" w:rsidRDefault="0077791D"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7791D" w:rsidRPr="00B80E88" w:rsidRDefault="0077791D"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FA7301"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FA7301"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7791D">
        <w:rPr>
          <w:rFonts w:ascii="Arial" w:hAnsi="Arial" w:cs="Arial"/>
          <w:sz w:val="24"/>
          <w:szCs w:val="24"/>
        </w:rPr>
        <w:t>R</w:t>
      </w:r>
      <w:r w:rsidRPr="00BB6BC8">
        <w:rPr>
          <w:rFonts w:ascii="Arial" w:hAnsi="Arial" w:cs="Arial"/>
          <w:sz w:val="24"/>
          <w:szCs w:val="24"/>
        </w:rPr>
        <w:t>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4F04D4" w:rsidRPr="004F04D4"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2505P</w:t>
      </w:r>
      <w:r>
        <w:rPr>
          <w:rFonts w:ascii="Arial" w:hAnsi="Arial" w:cs="Arial"/>
          <w:sz w:val="24"/>
          <w:szCs w:val="24"/>
        </w:rPr>
        <w:tab/>
      </w:r>
      <w:r>
        <w:rPr>
          <w:rFonts w:ascii="Arial" w:hAnsi="Arial" w:cs="Arial"/>
          <w:sz w:val="24"/>
          <w:szCs w:val="24"/>
        </w:rPr>
        <w:tab/>
      </w:r>
      <w:r w:rsidRPr="00A80243">
        <w:rPr>
          <w:rFonts w:ascii="Arial" w:hAnsi="Arial" w:cs="Arial"/>
          <w:sz w:val="24"/>
          <w:szCs w:val="24"/>
        </w:rPr>
        <w:t xml:space="preserve">Periodic Assessment of Construction Inspection Program Results </w:t>
      </w:r>
      <w:r>
        <w:rPr>
          <w:rFonts w:ascii="Arial" w:hAnsi="Arial" w:cs="Arial"/>
          <w:sz w:val="24"/>
          <w:szCs w:val="24"/>
        </w:rPr>
        <w:t>–</w:t>
      </w:r>
      <w:r w:rsidRPr="00A80243">
        <w:rPr>
          <w:rFonts w:ascii="Arial" w:hAnsi="Arial" w:cs="Arial"/>
          <w:sz w:val="24"/>
          <w:szCs w:val="24"/>
        </w:rPr>
        <w:t xml:space="preserve"> </w:t>
      </w:r>
      <w:r w:rsidRPr="004F04D4">
        <w:rPr>
          <w:rFonts w:ascii="Arial" w:hAnsi="Arial" w:cs="Arial"/>
          <w:sz w:val="24"/>
          <w:szCs w:val="24"/>
        </w:rPr>
        <w:t>Pilot 12/21/11 (11-042)</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77791D"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FA7301"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FA7301"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77791D">
        <w:rPr>
          <w:rFonts w:ascii="Arial" w:hAnsi="Arial" w:cs="Arial"/>
          <w:color w:val="000000"/>
          <w:sz w:val="24"/>
          <w:szCs w:val="24"/>
        </w:rPr>
        <w:t xml:space="preserve">04/25/11 </w:t>
      </w:r>
    </w:p>
    <w:p w:rsidR="004C517E" w:rsidRPr="00EF0214" w:rsidRDefault="0077791D"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FA7301"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FA7301"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00597B85" w:rsidRPr="00CD658A">
        <w:rPr>
          <w:rFonts w:ascii="Arial" w:hAnsi="Arial" w:cs="Arial"/>
        </w:rPr>
        <w:t>ev</w:t>
      </w:r>
      <w:r w:rsidR="00597B85">
        <w:rPr>
          <w:rFonts w:ascii="Arial" w:hAnsi="Arial" w:cs="Arial"/>
        </w:rPr>
        <w:t>.</w:t>
      </w:r>
      <w:r w:rsidR="00597B85" w:rsidRPr="00CD658A">
        <w:rPr>
          <w:rFonts w:ascii="Arial" w:hAnsi="Arial" w:cs="Arial"/>
        </w:rPr>
        <w:t xml:space="preserve"> 2 </w:t>
      </w:r>
      <w:r w:rsidR="00597B85">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lastRenderedPageBreak/>
        <w:t>2514</w:t>
      </w:r>
      <w:r>
        <w:rPr>
          <w:rFonts w:ascii="Arial" w:hAnsi="Arial" w:cs="Arial"/>
          <w:sz w:val="24"/>
          <w:szCs w:val="24"/>
        </w:rPr>
        <w:tab/>
      </w:r>
      <w:r w:rsidR="004F04D4">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77791D" w:rsidRDefault="0077791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DA32F3">
        <w:rPr>
          <w:rFonts w:ascii="Arial" w:hAnsi="Arial" w:cs="Arial"/>
          <w:sz w:val="24"/>
          <w:szCs w:val="24"/>
        </w:rPr>
        <w:t>02/24/12</w:t>
      </w:r>
      <w:r w:rsidR="00AD1289">
        <w:rPr>
          <w:rFonts w:ascii="Arial" w:hAnsi="Arial" w:cs="Arial"/>
          <w:sz w:val="24"/>
          <w:szCs w:val="24"/>
        </w:rPr>
        <w:t xml:space="preserve"> (</w:t>
      </w:r>
      <w:r w:rsidR="00DA32F3">
        <w:rPr>
          <w:rFonts w:ascii="Arial" w:hAnsi="Arial" w:cs="Arial"/>
          <w:sz w:val="24"/>
          <w:szCs w:val="24"/>
        </w:rPr>
        <w:t>12-003</w:t>
      </w:r>
      <w:r w:rsidR="00AD1289">
        <w:rPr>
          <w:rFonts w:ascii="Arial" w:hAnsi="Arial" w:cs="Arial"/>
          <w:sz w:val="24"/>
          <w:szCs w:val="24"/>
        </w:rPr>
        <w:t>)</w:t>
      </w:r>
    </w:p>
    <w:p w:rsidR="0077791D"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w:t>
      </w:r>
    </w:p>
    <w:p w:rsidR="003C3A98" w:rsidRDefault="0077791D"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ab/>
      </w:r>
      <w:r>
        <w:rPr>
          <w:rFonts w:ascii="Arial" w:hAnsi="Arial" w:cs="Arial"/>
          <w:sz w:val="24"/>
          <w:szCs w:val="24"/>
        </w:rPr>
        <w:tab/>
      </w:r>
      <w:r w:rsidR="00F22D83" w:rsidRPr="00B80E88">
        <w:rPr>
          <w:rFonts w:ascii="Arial" w:hAnsi="Arial" w:cs="Arial"/>
          <w:sz w:val="24"/>
          <w:szCs w:val="24"/>
        </w:rPr>
        <w:t>(07-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77791D"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w:t>
      </w:r>
    </w:p>
    <w:p w:rsidR="00597B85"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597B85">
        <w:rPr>
          <w:rFonts w:ascii="Arial" w:hAnsi="Arial" w:cs="Arial"/>
          <w:sz w:val="24"/>
          <w:szCs w:val="24"/>
        </w:rPr>
        <w:t>(</w:t>
      </w:r>
      <w:proofErr w:type="gramStart"/>
      <w:r w:rsidR="00597B85">
        <w:rPr>
          <w:rFonts w:ascii="Arial" w:hAnsi="Arial" w:cs="Arial"/>
          <w:sz w:val="24"/>
          <w:szCs w:val="24"/>
        </w:rPr>
        <w:t>reactivated</w:t>
      </w:r>
      <w:proofErr w:type="gramEnd"/>
      <w:r w:rsidR="00597B85">
        <w:rPr>
          <w:rFonts w:ascii="Arial" w:hAnsi="Arial" w:cs="Arial"/>
          <w:sz w:val="24"/>
          <w:szCs w:val="24"/>
        </w:rPr>
        <w:t xml:space="preserve"> </w:t>
      </w:r>
      <w:r w:rsidR="00377B0E">
        <w:rPr>
          <w:rFonts w:ascii="Arial" w:hAnsi="Arial" w:cs="Arial"/>
          <w:sz w:val="24"/>
          <w:szCs w:val="24"/>
        </w:rPr>
        <w:t>09-015</w:t>
      </w:r>
      <w:r w:rsidR="00597B85">
        <w:rPr>
          <w:rFonts w:ascii="Arial" w:hAnsi="Arial" w:cs="Arial"/>
          <w:sz w:val="24"/>
          <w:szCs w:val="24"/>
        </w:rPr>
        <w:t>)</w:t>
      </w:r>
    </w:p>
    <w:p w:rsidR="0077791D"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w:t>
      </w:r>
    </w:p>
    <w:p w:rsidR="00597B85"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597B85">
        <w:rPr>
          <w:rFonts w:ascii="Arial" w:hAnsi="Arial" w:cs="Arial"/>
          <w:sz w:val="24"/>
          <w:szCs w:val="24"/>
        </w:rPr>
        <w:t>(</w:t>
      </w:r>
      <w:proofErr w:type="gramStart"/>
      <w:r w:rsidR="00597B85">
        <w:rPr>
          <w:rFonts w:ascii="Arial" w:hAnsi="Arial" w:cs="Arial"/>
          <w:sz w:val="24"/>
          <w:szCs w:val="24"/>
        </w:rPr>
        <w:t>reactivated</w:t>
      </w:r>
      <w:proofErr w:type="gramEnd"/>
      <w:r w:rsidR="00597B85">
        <w:rPr>
          <w:rFonts w:ascii="Arial" w:hAnsi="Arial" w:cs="Arial"/>
          <w:sz w:val="24"/>
          <w:szCs w:val="24"/>
        </w:rPr>
        <w:t xml:space="preserve"> </w:t>
      </w:r>
      <w:r w:rsidR="00377B0E">
        <w:rPr>
          <w:rFonts w:ascii="Arial" w:hAnsi="Arial" w:cs="Arial"/>
          <w:sz w:val="24"/>
          <w:szCs w:val="24"/>
        </w:rPr>
        <w:t>09-015</w:t>
      </w:r>
      <w:r w:rsidR="00597B85">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00597B85">
        <w:rPr>
          <w:rFonts w:ascii="Arial" w:hAnsi="Arial" w:cs="Arial"/>
          <w:sz w:val="24"/>
          <w:szCs w:val="24"/>
        </w:rPr>
        <w:t>ev. 1</w:t>
      </w:r>
      <w:r w:rsidR="00597B85">
        <w:rPr>
          <w:rFonts w:ascii="Arial" w:hAnsi="Arial" w:cs="Arial"/>
          <w:sz w:val="24"/>
          <w:szCs w:val="24"/>
        </w:rPr>
        <w:tab/>
      </w:r>
      <w:r w:rsidR="00597B85">
        <w:rPr>
          <w:rFonts w:ascii="Arial" w:hAnsi="Arial" w:cs="Arial"/>
          <w:sz w:val="24"/>
          <w:szCs w:val="24"/>
        </w:rPr>
        <w:tab/>
        <w:t xml:space="preserve">(reactivated </w:t>
      </w:r>
      <w:r w:rsidR="00377B0E">
        <w:rPr>
          <w:rFonts w:ascii="Arial" w:hAnsi="Arial" w:cs="Arial"/>
          <w:sz w:val="24"/>
          <w:szCs w:val="24"/>
        </w:rPr>
        <w:t>09-015</w:t>
      </w:r>
      <w:r w:rsidR="00597B85">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w:t>
      </w:r>
    </w:p>
    <w:p w:rsidR="00597B85"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00597B85">
        <w:rPr>
          <w:rFonts w:ascii="Arial" w:hAnsi="Arial" w:cs="Arial"/>
          <w:sz w:val="24"/>
          <w:szCs w:val="24"/>
        </w:rPr>
        <w:t>ev. 2</w:t>
      </w:r>
      <w:r w:rsidR="00597B85">
        <w:rPr>
          <w:rFonts w:ascii="Arial" w:hAnsi="Arial" w:cs="Arial"/>
          <w:sz w:val="24"/>
          <w:szCs w:val="24"/>
        </w:rPr>
        <w:tab/>
      </w:r>
      <w:r w:rsidR="00597B85">
        <w:rPr>
          <w:rFonts w:ascii="Arial" w:hAnsi="Arial" w:cs="Arial"/>
          <w:sz w:val="24"/>
          <w:szCs w:val="24"/>
        </w:rPr>
        <w:tab/>
      </w:r>
      <w:r>
        <w:rPr>
          <w:rFonts w:ascii="Arial" w:hAnsi="Arial" w:cs="Arial"/>
          <w:sz w:val="24"/>
          <w:szCs w:val="24"/>
        </w:rPr>
        <w:t xml:space="preserve">(reactivated </w:t>
      </w:r>
      <w:r w:rsidR="00377B0E">
        <w:rPr>
          <w:rFonts w:ascii="Arial" w:hAnsi="Arial" w:cs="Arial"/>
          <w:sz w:val="24"/>
          <w:szCs w:val="24"/>
        </w:rPr>
        <w:t>09-015</w:t>
      </w:r>
      <w:r w:rsidR="00597B85">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77791D"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w:t>
      </w:r>
    </w:p>
    <w:p w:rsidR="004D77B8" w:rsidRDefault="0077791D"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4D77B8">
        <w:rPr>
          <w:rFonts w:ascii="Arial" w:hAnsi="Arial" w:cs="Arial"/>
          <w:sz w:val="24"/>
          <w:szCs w:val="24"/>
        </w:rPr>
        <w:t>(</w:t>
      </w:r>
      <w:proofErr w:type="gramStart"/>
      <w:r w:rsidR="004D77B8">
        <w:rPr>
          <w:rFonts w:ascii="Arial" w:hAnsi="Arial" w:cs="Arial"/>
          <w:sz w:val="24"/>
          <w:szCs w:val="24"/>
        </w:rPr>
        <w:t>reactivated</w:t>
      </w:r>
      <w:proofErr w:type="gramEnd"/>
      <w:r w:rsidR="004D77B8">
        <w:rPr>
          <w:rFonts w:ascii="Arial" w:hAnsi="Arial" w:cs="Arial"/>
          <w:sz w:val="24"/>
          <w:szCs w:val="24"/>
        </w:rPr>
        <w:t xml:space="preserve"> </w:t>
      </w:r>
      <w:r w:rsidR="00377B0E">
        <w:rPr>
          <w:rFonts w:ascii="Arial" w:hAnsi="Arial" w:cs="Arial"/>
          <w:sz w:val="24"/>
          <w:szCs w:val="24"/>
        </w:rPr>
        <w:t>09-015</w:t>
      </w:r>
      <w:r w:rsidR="004D77B8">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77791D"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w:t>
      </w:r>
    </w:p>
    <w:p w:rsidR="00187A9B" w:rsidRDefault="0077791D"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187A9B">
        <w:rPr>
          <w:rFonts w:ascii="Arial" w:hAnsi="Arial" w:cs="Arial"/>
          <w:sz w:val="24"/>
          <w:szCs w:val="24"/>
        </w:rPr>
        <w:t>(</w:t>
      </w:r>
      <w:proofErr w:type="gramStart"/>
      <w:r w:rsidR="00187A9B">
        <w:rPr>
          <w:rFonts w:ascii="Arial" w:hAnsi="Arial" w:cs="Arial"/>
          <w:sz w:val="24"/>
          <w:szCs w:val="24"/>
        </w:rPr>
        <w:t>reactivated</w:t>
      </w:r>
      <w:proofErr w:type="gramEnd"/>
      <w:r w:rsidR="00187A9B">
        <w:rPr>
          <w:rFonts w:ascii="Arial" w:hAnsi="Arial" w:cs="Arial"/>
          <w:sz w:val="24"/>
          <w:szCs w:val="24"/>
        </w:rPr>
        <w:t xml:space="preserve"> </w:t>
      </w:r>
      <w:r w:rsidR="00377B0E">
        <w:rPr>
          <w:rFonts w:ascii="Arial" w:hAnsi="Arial" w:cs="Arial"/>
          <w:sz w:val="24"/>
          <w:szCs w:val="24"/>
        </w:rPr>
        <w:t>09-015</w:t>
      </w:r>
      <w:r w:rsidR="00187A9B">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77791D"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w:t>
      </w:r>
    </w:p>
    <w:p w:rsidR="00131092"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131092">
        <w:rPr>
          <w:rFonts w:ascii="Arial" w:hAnsi="Arial" w:cs="Arial"/>
          <w:sz w:val="24"/>
          <w:szCs w:val="24"/>
        </w:rPr>
        <w:t>(</w:t>
      </w:r>
      <w:proofErr w:type="gramStart"/>
      <w:r w:rsidR="00131092">
        <w:rPr>
          <w:rFonts w:ascii="Arial" w:hAnsi="Arial" w:cs="Arial"/>
          <w:sz w:val="24"/>
          <w:szCs w:val="24"/>
        </w:rPr>
        <w:t>reactivated</w:t>
      </w:r>
      <w:proofErr w:type="gramEnd"/>
      <w:r w:rsidR="00131092">
        <w:rPr>
          <w:rFonts w:ascii="Arial" w:hAnsi="Arial" w:cs="Arial"/>
          <w:sz w:val="24"/>
          <w:szCs w:val="24"/>
        </w:rPr>
        <w:t xml:space="preserve">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FA7301"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FA7301"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7791D">
        <w:rPr>
          <w:rFonts w:ascii="Arial" w:hAnsi="Arial" w:cs="Arial"/>
          <w:sz w:val="24"/>
          <w:szCs w:val="24"/>
        </w:rPr>
        <w:t>R</w:t>
      </w:r>
      <w:r w:rsidRPr="00597B85">
        <w:rPr>
          <w:rFonts w:ascii="Arial" w:hAnsi="Arial" w:cs="Arial"/>
          <w:sz w:val="24"/>
          <w:szCs w:val="24"/>
        </w:rPr>
        <w:t>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2515/110, </w:t>
      </w:r>
      <w:r w:rsidR="00E443EC">
        <w:rPr>
          <w:rFonts w:ascii="Arial" w:hAnsi="Arial" w:cs="Arial"/>
          <w:sz w:val="24"/>
          <w:szCs w:val="24"/>
        </w:rPr>
        <w:tab/>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7791D">
        <w:rPr>
          <w:rFonts w:ascii="Arial" w:hAnsi="Arial" w:cs="Arial"/>
          <w:sz w:val="24"/>
          <w:szCs w:val="24"/>
        </w:rPr>
        <w:t>R</w:t>
      </w:r>
      <w:r w:rsidRPr="00597B85">
        <w:rPr>
          <w:rFonts w:ascii="Arial" w:hAnsi="Arial" w:cs="Arial"/>
          <w:sz w:val="24"/>
          <w:szCs w:val="24"/>
        </w:rPr>
        <w:t>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FA7301"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FA7301"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00131092" w:rsidRPr="00BB6BC8">
        <w:rPr>
          <w:rFonts w:ascii="Arial" w:hAnsi="Arial" w:cs="Arial"/>
          <w:sz w:val="24"/>
          <w:szCs w:val="24"/>
        </w:rPr>
        <w:t xml:space="preserve">ev. 2 </w:t>
      </w:r>
      <w:r w:rsidR="00131092">
        <w:rPr>
          <w:rFonts w:ascii="Arial" w:hAnsi="Arial" w:cs="Arial"/>
          <w:sz w:val="24"/>
          <w:szCs w:val="24"/>
        </w:rPr>
        <w:tab/>
      </w:r>
      <w:r w:rsidR="00131092">
        <w:rPr>
          <w:rFonts w:ascii="Arial" w:hAnsi="Arial" w:cs="Arial"/>
          <w:sz w:val="24"/>
          <w:szCs w:val="24"/>
        </w:rPr>
        <w:tab/>
        <w:t xml:space="preserve">(SWSOPI) 03/17/95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77791D"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FA7301"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FA7301"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w:t>
      </w:r>
    </w:p>
    <w:p w:rsidR="00131092"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131092">
        <w:rPr>
          <w:rFonts w:ascii="Arial" w:hAnsi="Arial" w:cs="Arial"/>
          <w:sz w:val="24"/>
          <w:szCs w:val="24"/>
        </w:rPr>
        <w:t>(</w:t>
      </w:r>
      <w:proofErr w:type="gramStart"/>
      <w:r w:rsidR="00131092">
        <w:rPr>
          <w:rFonts w:ascii="Arial" w:hAnsi="Arial" w:cs="Arial"/>
          <w:sz w:val="24"/>
          <w:szCs w:val="24"/>
        </w:rPr>
        <w:t>reactivated</w:t>
      </w:r>
      <w:proofErr w:type="gramEnd"/>
      <w:r w:rsidR="00131092">
        <w:rPr>
          <w:rFonts w:ascii="Arial" w:hAnsi="Arial" w:cs="Arial"/>
          <w:sz w:val="24"/>
          <w:szCs w:val="24"/>
        </w:rPr>
        <w:t xml:space="preserve">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7791D">
        <w:rPr>
          <w:rFonts w:ascii="Arial" w:hAnsi="Arial" w:cs="Arial"/>
          <w:sz w:val="24"/>
          <w:szCs w:val="24"/>
        </w:rPr>
        <w:t>R</w:t>
      </w:r>
      <w:r w:rsidRPr="00BB6BC8">
        <w:rPr>
          <w:rFonts w:ascii="Arial" w:hAnsi="Arial" w:cs="Arial"/>
          <w:sz w:val="24"/>
          <w:szCs w:val="24"/>
        </w:rPr>
        <w:t xml:space="preserve">ev. 1 </w:t>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AB02B8" w:rsidRDefault="00AB02B8"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7791D">
        <w:rPr>
          <w:rFonts w:ascii="Arial" w:hAnsi="Arial" w:cs="Arial"/>
          <w:sz w:val="24"/>
          <w:szCs w:val="24"/>
        </w:rPr>
        <w:t>R</w:t>
      </w:r>
      <w:r w:rsidRPr="00BB6BC8">
        <w:rPr>
          <w:rFonts w:ascii="Arial" w:hAnsi="Arial" w:cs="Arial"/>
          <w:sz w:val="24"/>
          <w:szCs w:val="24"/>
        </w:rPr>
        <w:t>ev.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 xml:space="preserve">Rev. 1 </w:t>
      </w:r>
      <w:r w:rsidR="0077791D">
        <w:rPr>
          <w:rFonts w:ascii="Arial" w:hAnsi="Arial" w:cs="Arial"/>
          <w:sz w:val="24"/>
          <w:szCs w:val="24"/>
        </w:rPr>
        <w:tab/>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FA7301"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FA7301"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DE51FF" w:rsidRDefault="001B5DE1" w:rsidP="00DE51FF">
      <w:pPr>
        <w:ind w:left="2160" w:hanging="1440"/>
        <w:rPr>
          <w:rFonts w:ascii="Arial" w:hAnsi="Arial" w:cs="Arial"/>
          <w:sz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DE51FF">
        <w:rPr>
          <w:rFonts w:ascii="Arial" w:hAnsi="Arial" w:cs="Arial"/>
          <w:sz w:val="24"/>
        </w:rPr>
        <w:t xml:space="preserve"> </w:t>
      </w:r>
    </w:p>
    <w:p w:rsidR="001B5DE1" w:rsidRPr="00382B00" w:rsidRDefault="00DE51FF" w:rsidP="0077791D">
      <w:pPr>
        <w:ind w:firstLine="720"/>
        <w:rPr>
          <w:rFonts w:ascii="Arial" w:hAnsi="Arial" w:cs="Arial"/>
          <w:color w:val="000000"/>
          <w:sz w:val="24"/>
          <w:szCs w:val="24"/>
        </w:rPr>
      </w:pPr>
      <w:r>
        <w:rPr>
          <w:rFonts w:ascii="Arial" w:hAnsi="Arial" w:cs="Arial"/>
          <w:sz w:val="24"/>
        </w:rPr>
        <w:t>Rev. 1</w:t>
      </w:r>
      <w:r w:rsidR="0077791D">
        <w:rPr>
          <w:rFonts w:ascii="Arial" w:hAnsi="Arial" w:cs="Arial"/>
          <w:sz w:val="24"/>
        </w:rPr>
        <w:tab/>
      </w:r>
      <w:r w:rsidR="0077791D">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746470"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00227741" w:rsidRPr="00227741">
        <w:rPr>
          <w:rFonts w:ascii="Arial" w:hAnsi="Arial" w:cs="Arial"/>
          <w:sz w:val="24"/>
          <w:szCs w:val="24"/>
        </w:rPr>
        <w:t xml:space="preserve">Review of the Implementation of the Industry Initiative </w:t>
      </w:r>
      <w:r w:rsidR="00746470">
        <w:rPr>
          <w:rFonts w:ascii="Arial" w:hAnsi="Arial" w:cs="Arial"/>
          <w:sz w:val="24"/>
          <w:szCs w:val="24"/>
        </w:rPr>
        <w:t>to</w:t>
      </w:r>
      <w:r w:rsidR="00227741" w:rsidRPr="00227741">
        <w:rPr>
          <w:rFonts w:ascii="Arial" w:hAnsi="Arial" w:cs="Arial"/>
          <w:sz w:val="24"/>
          <w:szCs w:val="24"/>
        </w:rPr>
        <w:t xml:space="preserve"> </w:t>
      </w:r>
      <w:r w:rsidR="00746470">
        <w:rPr>
          <w:rFonts w:ascii="Arial" w:hAnsi="Arial" w:cs="Arial"/>
          <w:sz w:val="24"/>
          <w:szCs w:val="24"/>
        </w:rPr>
        <w:t xml:space="preserve">Control Degradation of </w:t>
      </w:r>
      <w:r w:rsidR="00227741" w:rsidRPr="00227741">
        <w:rPr>
          <w:rFonts w:ascii="Arial" w:hAnsi="Arial" w:cs="Arial"/>
          <w:sz w:val="24"/>
          <w:szCs w:val="24"/>
        </w:rPr>
        <w:t>Underground Piping and Tanks</w:t>
      </w:r>
      <w:r w:rsidR="00746470">
        <w:rPr>
          <w:rFonts w:ascii="Arial" w:hAnsi="Arial" w:cs="Arial"/>
          <w:sz w:val="24"/>
          <w:szCs w:val="24"/>
        </w:rPr>
        <w:t xml:space="preserve"> 11/17/11 </w:t>
      </w:r>
    </w:p>
    <w:p w:rsidR="00227741" w:rsidRDefault="00746470" w:rsidP="00746470">
      <w:pPr>
        <w:ind w:left="2160"/>
        <w:rPr>
          <w:rFonts w:ascii="Arial" w:hAnsi="Arial" w:cs="Arial"/>
          <w:sz w:val="24"/>
          <w:szCs w:val="24"/>
        </w:rPr>
      </w:pPr>
      <w:r>
        <w:rPr>
          <w:rFonts w:ascii="Arial" w:hAnsi="Arial" w:cs="Arial"/>
          <w:sz w:val="24"/>
          <w:szCs w:val="24"/>
        </w:rPr>
        <w:t>(11-036)</w:t>
      </w:r>
    </w:p>
    <w:p w:rsidR="00F27DC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 xml:space="preserve">Protection Voluntary </w:t>
      </w:r>
      <w:proofErr w:type="gramStart"/>
      <w:r w:rsidRPr="00681352">
        <w:rPr>
          <w:rFonts w:ascii="Arial" w:hAnsi="Arial" w:cs="Arial"/>
          <w:sz w:val="24"/>
          <w:szCs w:val="24"/>
        </w:rPr>
        <w:t>Initiative</w:t>
      </w:r>
      <w:r w:rsidR="00C548F7">
        <w:rPr>
          <w:rFonts w:ascii="Arial" w:hAnsi="Arial" w:cs="Arial"/>
          <w:sz w:val="24"/>
          <w:szCs w:val="24"/>
        </w:rPr>
        <w:t xml:space="preserve">  12</w:t>
      </w:r>
      <w:proofErr w:type="gramEnd"/>
      <w:r w:rsidR="00C548F7">
        <w:rPr>
          <w:rFonts w:ascii="Arial" w:hAnsi="Arial" w:cs="Arial"/>
          <w:sz w:val="24"/>
          <w:szCs w:val="24"/>
        </w:rPr>
        <w:t>/19/11 (11-041</w:t>
      </w:r>
      <w:r w:rsidR="007A53A9">
        <w:rPr>
          <w:rFonts w:ascii="Arial" w:hAnsi="Arial" w:cs="Arial"/>
          <w:sz w:val="24"/>
          <w:szCs w:val="24"/>
        </w:rPr>
        <w:t>)</w:t>
      </w:r>
    </w:p>
    <w:p w:rsidR="00E443EC" w:rsidRPr="00E443EC" w:rsidRDefault="00E443EC" w:rsidP="00E50FD0">
      <w:pPr>
        <w:shd w:val="clear" w:color="auto" w:fill="FFFFFF" w:themeFill="background1"/>
        <w:ind w:left="2160" w:hanging="1440"/>
        <w:rPr>
          <w:rFonts w:ascii="Arial" w:hAnsi="Arial" w:cs="Arial"/>
          <w:sz w:val="24"/>
          <w:szCs w:val="24"/>
        </w:rPr>
      </w:pPr>
      <w:r>
        <w:rPr>
          <w:rFonts w:ascii="Arial" w:hAnsi="Arial" w:cs="Arial"/>
          <w:sz w:val="24"/>
          <w:szCs w:val="24"/>
        </w:rPr>
        <w:lastRenderedPageBreak/>
        <w:t>2515/186</w:t>
      </w:r>
      <w:r>
        <w:rPr>
          <w:rFonts w:ascii="Arial" w:hAnsi="Arial" w:cs="Arial"/>
          <w:sz w:val="24"/>
          <w:szCs w:val="24"/>
        </w:rPr>
        <w:tab/>
        <w:t xml:space="preserve">Reserved for </w:t>
      </w:r>
      <w:r w:rsidRPr="00E443EC">
        <w:rPr>
          <w:rFonts w:ascii="Arial" w:hAnsi="Arial" w:cs="Arial"/>
          <w:sz w:val="24"/>
          <w:szCs w:val="24"/>
        </w:rPr>
        <w:t>Inspection of Procedures and Processes for Responding to Potential Aircraft Threats</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4F04D4" w:rsidRDefault="004F04D4" w:rsidP="00DC4A0E">
      <w:pPr>
        <w:pStyle w:val="PlainText"/>
        <w:ind w:firstLine="720"/>
        <w:rPr>
          <w:rFonts w:cs="Arial"/>
          <w:sz w:val="24"/>
          <w:szCs w:val="24"/>
        </w:rPr>
      </w:pPr>
      <w:r>
        <w:rPr>
          <w:rFonts w:cs="Arial"/>
          <w:sz w:val="24"/>
          <w:szCs w:val="24"/>
        </w:rPr>
        <w:t>2519P</w:t>
      </w:r>
      <w:r>
        <w:rPr>
          <w:rFonts w:cs="Arial"/>
          <w:sz w:val="24"/>
          <w:szCs w:val="24"/>
        </w:rPr>
        <w:tab/>
      </w:r>
      <w:r>
        <w:rPr>
          <w:rFonts w:cs="Arial"/>
          <w:sz w:val="24"/>
          <w:szCs w:val="24"/>
        </w:rPr>
        <w:tab/>
      </w:r>
      <w:r w:rsidRPr="00DC4A0E">
        <w:rPr>
          <w:rFonts w:cs="Arial"/>
          <w:sz w:val="24"/>
          <w:szCs w:val="24"/>
        </w:rPr>
        <w:t>Construction Significance Determination Process</w:t>
      </w:r>
      <w:r>
        <w:rPr>
          <w:rFonts w:cs="Arial"/>
          <w:sz w:val="24"/>
          <w:szCs w:val="24"/>
        </w:rPr>
        <w:t xml:space="preserve"> – Pilot 12/21/11</w:t>
      </w:r>
    </w:p>
    <w:p w:rsidR="004F04D4" w:rsidRPr="00DC4A0E" w:rsidRDefault="004F04D4" w:rsidP="00DC4A0E">
      <w:pPr>
        <w:pStyle w:val="PlainText"/>
        <w:ind w:firstLine="720"/>
        <w:rPr>
          <w:rFonts w:cs="Arial"/>
          <w:sz w:val="24"/>
          <w:szCs w:val="24"/>
        </w:rPr>
      </w:pPr>
      <w:r>
        <w:rPr>
          <w:rFonts w:cs="Arial"/>
          <w:sz w:val="24"/>
          <w:szCs w:val="24"/>
        </w:rPr>
        <w:tab/>
      </w:r>
      <w:r>
        <w:rPr>
          <w:rFonts w:cs="Arial"/>
          <w:sz w:val="24"/>
          <w:szCs w:val="24"/>
        </w:rPr>
        <w:tab/>
        <w:t>(11-042)</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w:t>
      </w:r>
      <w:r w:rsidR="00E443EC">
        <w:rPr>
          <w:rFonts w:ascii="Arial" w:hAnsi="Arial" w:cs="Arial"/>
          <w:sz w:val="24"/>
          <w:szCs w:val="24"/>
        </w:rPr>
        <w:tab/>
      </w:r>
      <w:r>
        <w:rPr>
          <w:rFonts w:ascii="Arial" w:hAnsi="Arial" w:cs="Arial"/>
          <w:sz w:val="24"/>
          <w:szCs w:val="24"/>
        </w:rPr>
        <w:t>Application of Operating Experience in the Reactor Oversight Process</w:t>
      </w:r>
      <w:r w:rsidR="00146435">
        <w:rPr>
          <w:rFonts w:ascii="Arial" w:hAnsi="Arial" w:cs="Arial"/>
          <w:sz w:val="24"/>
          <w:szCs w:val="24"/>
        </w:rPr>
        <w:t xml:space="preserve"> 11/16/11 (11-035)</w:t>
      </w: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F61233">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F61233"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F61233">
        <w:rPr>
          <w:rFonts w:ascii="Arial" w:hAnsi="Arial" w:cs="Arial"/>
          <w:sz w:val="24"/>
          <w:szCs w:val="24"/>
        </w:rPr>
        <w:t xml:space="preserve">11/07/11 </w:t>
      </w:r>
    </w:p>
    <w:p w:rsidR="00F61233" w:rsidRDefault="00F61233"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(11-028)</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617F0">
        <w:rPr>
          <w:rFonts w:ascii="Arial" w:hAnsi="Arial" w:cs="Arial"/>
          <w:sz w:val="24"/>
          <w:szCs w:val="24"/>
        </w:rPr>
        <w:t>03/09/12 (12-004)</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Default="00AC37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617F0" w:rsidRPr="00B80E88" w:rsidRDefault="008617F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30050</w:t>
      </w:r>
      <w:r w:rsidRPr="0049596E">
        <w:rPr>
          <w:rFonts w:ascii="Arial" w:hAnsi="Arial" w:cs="Arial"/>
          <w:sz w:val="24"/>
          <w:szCs w:val="24"/>
        </w:rPr>
        <w:tab/>
      </w:r>
      <w:r w:rsidRPr="0049596E">
        <w:rPr>
          <w:rFonts w:ascii="Arial" w:hAnsi="Arial" w:cs="Arial"/>
          <w:sz w:val="24"/>
          <w:szCs w:val="24"/>
        </w:rPr>
        <w:tab/>
      </w:r>
      <w:r w:rsidRPr="0049596E">
        <w:rPr>
          <w:rFonts w:ascii="Arial" w:hAnsi="Arial" w:cs="Arial"/>
          <w:sz w:val="24"/>
        </w:rPr>
        <w:t>Construction Permit Corporate Management Meeting</w:t>
      </w:r>
      <w:r w:rsidRPr="0049596E">
        <w:rPr>
          <w:rFonts w:ascii="Arial" w:hAnsi="Arial" w:cs="Arial"/>
          <w:sz w:val="24"/>
          <w:szCs w:val="24"/>
        </w:rPr>
        <w:t xml:space="preserve"> 04/01/80 (reactivated 07-034)</w:t>
      </w:r>
      <w:r w:rsidRPr="00C91BC2">
        <w:rPr>
          <w:rFonts w:ascii="Arial" w:hAnsi="Arial" w:cs="Arial"/>
          <w:sz w:val="24"/>
          <w:szCs w:val="24"/>
        </w:rPr>
        <w:t xml:space="preserve">  </w:t>
      </w:r>
    </w:p>
    <w:p w:rsidR="00E4446D"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rPr>
      </w:pPr>
      <w:r>
        <w:rPr>
          <w:rFonts w:ascii="Arial" w:hAnsi="Arial" w:cs="Arial"/>
        </w:rPr>
        <w:tab/>
      </w:r>
      <w:r>
        <w:rPr>
          <w:rFonts w:ascii="Arial" w:hAnsi="Arial" w:cs="Arial"/>
        </w:rPr>
        <w:tab/>
      </w:r>
      <w:r w:rsidRPr="00A53D6A">
        <w:rPr>
          <w:rFonts w:ascii="Arial" w:hAnsi="Arial" w:cs="Arial"/>
        </w:rPr>
        <w:t xml:space="preserve">30703 </w:t>
      </w:r>
      <w:r w:rsidRPr="00A53D6A">
        <w:rPr>
          <w:rFonts w:ascii="Arial" w:hAnsi="Arial" w:cs="Arial"/>
        </w:rPr>
        <w:tab/>
        <w:t xml:space="preserve">Management Meetings </w:t>
      </w:r>
      <w:r w:rsidRPr="00A53D6A">
        <w:rPr>
          <w:rFonts w:ascii="Arial" w:hAnsi="Arial" w:cs="Arial"/>
        </w:rPr>
        <w:noBreakHyphen/>
        <w:t xml:space="preserve"> Entrance and Exit Interviews 01/01/82 (reactivated 08-008)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Pr="00B80E88">
        <w:rPr>
          <w:rFonts w:ascii="Arial" w:hAnsi="Arial" w:cs="Arial"/>
          <w:sz w:val="24"/>
          <w:szCs w:val="24"/>
        </w:rPr>
        <w:t>30800</w:t>
      </w:r>
      <w:r w:rsidRPr="00B80E88">
        <w:rPr>
          <w:rFonts w:ascii="Arial" w:hAnsi="Arial" w:cs="Arial"/>
          <w:sz w:val="24"/>
          <w:szCs w:val="24"/>
        </w:rPr>
        <w:tab/>
      </w:r>
      <w:r w:rsidRPr="00B80E88">
        <w:rPr>
          <w:rFonts w:ascii="Arial" w:hAnsi="Arial" w:cs="Arial"/>
          <w:sz w:val="24"/>
          <w:szCs w:val="24"/>
        </w:rPr>
        <w:tab/>
        <w:t>Initial Management Meeting - Materials Licensees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Pr="00B80E88">
        <w:rPr>
          <w:rFonts w:ascii="Arial" w:hAnsi="Arial" w:cs="Arial"/>
          <w:sz w:val="24"/>
          <w:szCs w:val="24"/>
        </w:rPr>
        <w:tab/>
        <w:t>Pre-Docketing Early Site Permit Quality Assurance Controls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AC37D6"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Pr="00B80E88">
        <w:rPr>
          <w:rFonts w:ascii="Arial" w:hAnsi="Arial" w:cs="Arial"/>
          <w:sz w:val="24"/>
          <w:szCs w:val="24"/>
        </w:rPr>
        <w:tab/>
      </w:r>
      <w:r w:rsidR="00FA7301"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A7301" w:rsidRPr="00B80E88">
        <w:rPr>
          <w:rFonts w:ascii="Arial" w:hAnsi="Arial" w:cs="Arial"/>
          <w:sz w:val="24"/>
          <w:szCs w:val="24"/>
          <w:lang w:val="en-CA"/>
        </w:rPr>
        <w:fldChar w:fldCharType="end"/>
      </w:r>
      <w:r w:rsidRPr="00B80E88">
        <w:rPr>
          <w:rFonts w:ascii="Arial" w:hAnsi="Arial" w:cs="Arial"/>
          <w:sz w:val="24"/>
          <w:szCs w:val="24"/>
        </w:rPr>
        <w:t xml:space="preserve">Pre-Application Quality Assurance Program Audit 10/03/07 </w:t>
      </w:r>
    </w:p>
    <w:p w:rsidR="00E4446D" w:rsidRPr="00B80E88"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ab/>
      </w:r>
      <w:r>
        <w:rPr>
          <w:rFonts w:ascii="Arial" w:hAnsi="Arial" w:cs="Arial"/>
          <w:sz w:val="24"/>
          <w:szCs w:val="24"/>
        </w:rPr>
        <w:tab/>
      </w:r>
      <w:r w:rsidR="00E4446D" w:rsidRPr="00B80E88">
        <w:rPr>
          <w:rFonts w:ascii="Arial" w:hAnsi="Arial" w:cs="Arial"/>
          <w:sz w:val="24"/>
          <w:szCs w:val="24"/>
        </w:rPr>
        <w:t>(07-030)</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E4446D" w:rsidRPr="00AE1123"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E6C65">
        <w:rPr>
          <w:rFonts w:ascii="Arial" w:hAnsi="Arial" w:cs="Arial"/>
          <w:color w:val="000000"/>
          <w:sz w:val="24"/>
          <w:szCs w:val="24"/>
        </w:rPr>
        <w:t>35007</w:t>
      </w:r>
      <w:r w:rsidRPr="00EE6C65">
        <w:rPr>
          <w:rFonts w:ascii="Arial" w:hAnsi="Arial" w:cs="Arial"/>
          <w:color w:val="000000"/>
          <w:szCs w:val="24"/>
        </w:rPr>
        <w:t xml:space="preserve">, </w:t>
      </w:r>
      <w:r w:rsidRPr="00EE6C65">
        <w:rPr>
          <w:rFonts w:ascii="Arial" w:hAnsi="Arial" w:cs="Arial"/>
          <w:color w:val="000000"/>
          <w:szCs w:val="24"/>
        </w:rPr>
        <w:tab/>
      </w:r>
      <w:r w:rsidRPr="00EE6C65">
        <w:rPr>
          <w:rFonts w:ascii="Arial" w:hAnsi="Arial" w:cs="Arial"/>
          <w:sz w:val="24"/>
          <w:szCs w:val="24"/>
        </w:rPr>
        <w:t xml:space="preserve">Quality Assurance Program Implementation </w:t>
      </w:r>
      <w:proofErr w:type="gramStart"/>
      <w:r w:rsidRPr="00EE6C65">
        <w:rPr>
          <w:rFonts w:ascii="Arial" w:hAnsi="Arial" w:cs="Arial"/>
          <w:sz w:val="24"/>
          <w:szCs w:val="24"/>
        </w:rPr>
        <w:t>During</w:t>
      </w:r>
      <w:proofErr w:type="gramEnd"/>
      <w:r w:rsidRPr="00EE6C65">
        <w:rPr>
          <w:rFonts w:ascii="Arial" w:hAnsi="Arial" w:cs="Arial"/>
          <w:sz w:val="24"/>
          <w:szCs w:val="24"/>
        </w:rPr>
        <w:t xml:space="preserve"> Construction and Pre-Construction Activities 12/13/10 (10-026)</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Pr="00B80E88">
        <w:rPr>
          <w:rFonts w:ascii="Arial" w:hAnsi="Arial" w:cs="Arial"/>
          <w:sz w:val="24"/>
          <w:szCs w:val="24"/>
        </w:rPr>
        <w:tab/>
        <w:t xml:space="preserve">Early Site Permit Quality Assurance Controls Assessment and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Pr="00B80E88">
        <w:rPr>
          <w:rFonts w:ascii="Arial" w:hAnsi="Arial" w:cs="Arial"/>
          <w:sz w:val="24"/>
          <w:szCs w:val="24"/>
        </w:rPr>
        <w:tab/>
      </w:r>
      <w:r w:rsidRPr="00555466">
        <w:rPr>
          <w:rFonts w:ascii="Arial" w:hAnsi="Arial" w:cs="Arial"/>
          <w:sz w:val="24"/>
          <w:szCs w:val="24"/>
        </w:rPr>
        <w:t>Quality Assurance Implementation Inspection</w:t>
      </w:r>
      <w:r>
        <w:rPr>
          <w:rFonts w:ascii="Arial" w:hAnsi="Arial" w:cs="Arial"/>
          <w:sz w:val="24"/>
          <w:szCs w:val="24"/>
        </w:rPr>
        <w:t xml:space="preserve"> 07/29/08 (08-021)</w:t>
      </w:r>
    </w:p>
    <w:p w:rsidR="00E4446D" w:rsidRPr="00B80E88" w:rsidRDefault="00E4446D" w:rsidP="00E4446D">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35031</w:t>
      </w:r>
      <w:r w:rsidRPr="00B80E88">
        <w:rPr>
          <w:rFonts w:ascii="Arial" w:hAnsi="Arial" w:cs="Arial"/>
          <w:sz w:val="24"/>
          <w:szCs w:val="24"/>
        </w:rPr>
        <w:tab/>
      </w:r>
      <w:r w:rsidRPr="00B80E88">
        <w:rPr>
          <w:rFonts w:ascii="Arial" w:hAnsi="Arial" w:cs="Arial"/>
          <w:sz w:val="24"/>
          <w:szCs w:val="24"/>
        </w:rPr>
        <w:tab/>
        <w:t>Reserved for Design Certification Pre-Meeting</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Pr="00B80E88">
        <w:rPr>
          <w:rFonts w:ascii="Arial" w:hAnsi="Arial" w:cs="Arial"/>
          <w:sz w:val="24"/>
          <w:szCs w:val="24"/>
        </w:rPr>
        <w:tab/>
        <w:t>Reserved for Pre-Docketing Design Certification Quality Assurance Controls Inspection</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Pr="00B80E88">
        <w:rPr>
          <w:rFonts w:ascii="Arial" w:hAnsi="Arial" w:cs="Arial"/>
          <w:sz w:val="24"/>
          <w:szCs w:val="24"/>
        </w:rPr>
        <w:tab/>
        <w:t>Reserved for Post-Docketing Design Certification Quality Assurance Controls Inspection</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Pr="00B80E88">
        <w:rPr>
          <w:rFonts w:ascii="Arial" w:hAnsi="Arial" w:cs="Arial"/>
          <w:sz w:val="24"/>
          <w:szCs w:val="24"/>
        </w:rPr>
        <w:tab/>
        <w:t xml:space="preserve">Design </w:t>
      </w:r>
      <w:r>
        <w:rPr>
          <w:rFonts w:ascii="Arial" w:hAnsi="Arial" w:cs="Arial"/>
          <w:sz w:val="24"/>
          <w:szCs w:val="24"/>
        </w:rPr>
        <w:t>Certifi</w:t>
      </w:r>
      <w:r w:rsidRPr="00B80E88">
        <w:rPr>
          <w:rFonts w:ascii="Arial" w:hAnsi="Arial" w:cs="Arial"/>
          <w:sz w:val="24"/>
          <w:szCs w:val="24"/>
        </w:rPr>
        <w:t>cation Testing Inspection</w:t>
      </w:r>
      <w:r>
        <w:rPr>
          <w:rFonts w:ascii="Arial" w:hAnsi="Arial" w:cs="Arial"/>
          <w:sz w:val="24"/>
          <w:szCs w:val="24"/>
        </w:rPr>
        <w:t xml:space="preserve"> 01/27/10 (10-003)</w:t>
      </w:r>
    </w:p>
    <w:p w:rsidR="00AC37D6" w:rsidRDefault="00473CD6" w:rsidP="00473CD6">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 xml:space="preserve">Licensee Management of QA Activities 04/01/83 </w:t>
      </w:r>
    </w:p>
    <w:p w:rsidR="00473CD6" w:rsidRPr="00B80E88" w:rsidRDefault="00473CD6" w:rsidP="00AC37D6">
      <w:pPr>
        <w:ind w:left="2160"/>
        <w:rPr>
          <w:rFonts w:ascii="Arial" w:hAnsi="Arial" w:cs="Arial"/>
          <w:sz w:val="24"/>
          <w:szCs w:val="24"/>
        </w:rPr>
      </w:pPr>
      <w:r w:rsidRPr="00B80E88">
        <w:rPr>
          <w:rFonts w:ascii="Arial" w:hAnsi="Arial" w:cs="Arial"/>
          <w:sz w:val="24"/>
          <w:szCs w:val="24"/>
        </w:rPr>
        <w:t>(</w:t>
      </w:r>
      <w:proofErr w:type="gramStart"/>
      <w:r w:rsidRPr="00B80E88">
        <w:rPr>
          <w:rFonts w:ascii="Arial" w:hAnsi="Arial" w:cs="Arial"/>
          <w:sz w:val="24"/>
          <w:szCs w:val="24"/>
        </w:rPr>
        <w:t>reactivated</w:t>
      </w:r>
      <w:proofErr w:type="gramEnd"/>
      <w:r w:rsidRPr="00B80E88">
        <w:rPr>
          <w:rFonts w:ascii="Arial" w:hAnsi="Arial" w:cs="Arial"/>
          <w:sz w:val="24"/>
          <w:szCs w:val="24"/>
        </w:rPr>
        <w:t xml:space="preserve"> 07-032)</w:t>
      </w:r>
    </w:p>
    <w:p w:rsidR="00AC37D6"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t xml:space="preserve">In-Depth QA Inspection of Performance 11/19/85 </w:t>
      </w:r>
    </w:p>
    <w:p w:rsidR="00473CD6" w:rsidRPr="00B80E88" w:rsidRDefault="00AC37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473CD6" w:rsidRPr="0049596E">
        <w:rPr>
          <w:rFonts w:ascii="Arial" w:hAnsi="Arial" w:cs="Arial"/>
        </w:rPr>
        <w:t>(</w:t>
      </w:r>
      <w:proofErr w:type="gramStart"/>
      <w:r w:rsidR="00473CD6" w:rsidRPr="0049596E">
        <w:rPr>
          <w:rFonts w:ascii="Arial" w:hAnsi="Arial" w:cs="Arial"/>
        </w:rPr>
        <w:t>reactivated</w:t>
      </w:r>
      <w:proofErr w:type="gramEnd"/>
      <w:r w:rsidR="00473CD6" w:rsidRPr="0049596E">
        <w:rPr>
          <w:rFonts w:ascii="Arial" w:hAnsi="Arial" w:cs="Arial"/>
        </w:rPr>
        <w:t xml:space="preserve"> 07-034)</w:t>
      </w:r>
    </w:p>
    <w:p w:rsidR="00473CD6" w:rsidRDefault="00473CD6" w:rsidP="00473CD6">
      <w:pPr>
        <w:ind w:left="2160" w:hanging="1440"/>
        <w:rPr>
          <w:rFonts w:ascii="Arial" w:hAnsi="Arial" w:cs="Arial"/>
          <w:sz w:val="24"/>
          <w:szCs w:val="24"/>
        </w:rPr>
      </w:pPr>
      <w:r w:rsidRPr="00B80E88">
        <w:rPr>
          <w:rFonts w:ascii="Arial" w:hAnsi="Arial" w:cs="Arial"/>
          <w:sz w:val="24"/>
          <w:szCs w:val="24"/>
        </w:rPr>
        <w:t>35065</w:t>
      </w:r>
      <w:r w:rsidRPr="00B80E88">
        <w:rPr>
          <w:rFonts w:ascii="Arial" w:hAnsi="Arial" w:cs="Arial"/>
          <w:sz w:val="24"/>
          <w:szCs w:val="24"/>
        </w:rPr>
        <w:tab/>
        <w:t xml:space="preserve">Procurement, Receiving, and Storage 04/01/83 </w:t>
      </w:r>
    </w:p>
    <w:p w:rsidR="00473CD6" w:rsidRPr="00B80E88" w:rsidRDefault="00473CD6" w:rsidP="00473CD6">
      <w:pPr>
        <w:ind w:left="2160"/>
        <w:rPr>
          <w:rFonts w:ascii="Arial" w:hAnsi="Arial" w:cs="Arial"/>
          <w:sz w:val="24"/>
          <w:szCs w:val="24"/>
        </w:rPr>
      </w:pPr>
      <w:r w:rsidRPr="00B80E88">
        <w:rPr>
          <w:rFonts w:ascii="Arial" w:hAnsi="Arial" w:cs="Arial"/>
          <w:sz w:val="24"/>
          <w:szCs w:val="24"/>
        </w:rPr>
        <w:t xml:space="preserve">(Reactivated 07-032) </w:t>
      </w:r>
      <w:r w:rsidRPr="00B80E88">
        <w:rPr>
          <w:rFonts w:ascii="Arial" w:hAnsi="Arial" w:cs="Arial"/>
          <w:sz w:val="24"/>
          <w:szCs w:val="24"/>
        </w:rPr>
        <w:tab/>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35101</w:t>
      </w:r>
      <w:r w:rsidRPr="00B80E88">
        <w:rPr>
          <w:rFonts w:ascii="Arial" w:hAnsi="Arial" w:cs="Arial"/>
          <w:sz w:val="24"/>
          <w:szCs w:val="24"/>
        </w:rPr>
        <w:tab/>
      </w:r>
      <w:r>
        <w:rPr>
          <w:rFonts w:ascii="Arial" w:hAnsi="Arial" w:cs="Arial"/>
          <w:sz w:val="24"/>
          <w:szCs w:val="24"/>
        </w:rPr>
        <w:tab/>
      </w:r>
      <w:r w:rsidRPr="00B80E88">
        <w:rPr>
          <w:rFonts w:ascii="Arial" w:hAnsi="Arial" w:cs="Arial"/>
          <w:sz w:val="24"/>
          <w:szCs w:val="24"/>
        </w:rPr>
        <w:t>QA Program Implementation Inspection for Operational Programs 10/03/07 (07-030)</w:t>
      </w:r>
    </w:p>
    <w:p w:rsidR="00AC37D6" w:rsidRPr="00B80E88" w:rsidRDefault="00AC37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p>
    <w:p w:rsidR="00473CD6" w:rsidRPr="00B80E88" w:rsidRDefault="00473CD6" w:rsidP="00473CD6">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Testing - Quality Assurance 08/06/03 (03-028)</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Pr="00B80E88">
        <w:rPr>
          <w:rFonts w:ascii="Arial" w:hAnsi="Arial" w:cs="Arial"/>
          <w:sz w:val="24"/>
          <w:szCs w:val="24"/>
        </w:rPr>
        <w:tab/>
        <w:t xml:space="preserve">QA for the Startup Test Program 01/20/84 (84-04) </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lastRenderedPageBreak/>
        <w:tab/>
        <w:t>35701</w:t>
      </w:r>
      <w:r w:rsidRPr="00B80E88">
        <w:rPr>
          <w:rFonts w:ascii="Arial" w:hAnsi="Arial" w:cs="Arial"/>
          <w:sz w:val="24"/>
          <w:szCs w:val="24"/>
        </w:rPr>
        <w:tab/>
      </w:r>
      <w:r w:rsidRPr="00B80E88">
        <w:rPr>
          <w:rFonts w:ascii="Arial" w:hAnsi="Arial" w:cs="Arial"/>
          <w:sz w:val="24"/>
          <w:szCs w:val="24"/>
        </w:rPr>
        <w:tab/>
        <w:t>Quality Assurance Program Review 09/17/01 (01-017)</w:t>
      </w:r>
    </w:p>
    <w:p w:rsidR="00AC37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Pr>
          <w:rFonts w:ascii="Arial" w:hAnsi="Arial" w:cs="Arial"/>
          <w:sz w:val="24"/>
          <w:szCs w:val="24"/>
        </w:rPr>
        <w:t xml:space="preserve"> 04/14/92 (</w:t>
      </w:r>
    </w:p>
    <w:p w:rsidR="00473CD6" w:rsidRPr="006D11AA" w:rsidRDefault="00AC37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sidR="00473CD6">
        <w:rPr>
          <w:rFonts w:ascii="Arial" w:hAnsi="Arial" w:cs="Arial"/>
          <w:sz w:val="24"/>
          <w:szCs w:val="24"/>
        </w:rPr>
        <w:t>reactivated</w:t>
      </w:r>
      <w:proofErr w:type="gramEnd"/>
      <w:r w:rsidR="00473CD6">
        <w:rPr>
          <w:rFonts w:ascii="Arial" w:hAnsi="Arial" w:cs="Arial"/>
          <w:sz w:val="24"/>
          <w:szCs w:val="24"/>
        </w:rPr>
        <w:t xml:space="preserve"> 08-032)</w:t>
      </w:r>
    </w:p>
    <w:p w:rsidR="00473CD6"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t>QA Program Evaluation of Engineering Organization 10/01/82 (reactivated 07-034)</w:t>
      </w:r>
      <w:r>
        <w:rPr>
          <w:rFonts w:ascii="Arial" w:hAnsi="Arial" w:cs="Arial"/>
        </w:rPr>
        <w:t xml:space="preserve"> </w:t>
      </w:r>
    </w:p>
    <w:p w:rsidR="00473CD6" w:rsidRDefault="00473CD6" w:rsidP="00473CD6">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t xml:space="preserve">Reserved for Part 52 </w:t>
      </w:r>
      <w:r w:rsidRPr="00054F67">
        <w:rPr>
          <w:rFonts w:ascii="Arial" w:hAnsi="Arial" w:cs="Arial"/>
          <w:sz w:val="24"/>
          <w:szCs w:val="24"/>
        </w:rPr>
        <w:t>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73CD6" w:rsidRPr="00EF0214"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Pr="00EF0214">
        <w:rPr>
          <w:rFonts w:ascii="Arial" w:hAnsi="Arial" w:cs="Arial"/>
          <w:sz w:val="24"/>
          <w:szCs w:val="24"/>
        </w:rPr>
        <w:tab/>
        <w:t>Inspection of 10 CFR Parts 21 and 50.55(e) Programs for</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Pr="00EF0214">
        <w:rPr>
          <w:rFonts w:ascii="Arial" w:hAnsi="Arial" w:cs="Arial"/>
          <w:sz w:val="24"/>
          <w:szCs w:val="24"/>
        </w:rPr>
        <w:tab/>
      </w:r>
      <w:r w:rsidRPr="00EF0214">
        <w:rPr>
          <w:rFonts w:ascii="Arial" w:hAnsi="Arial" w:cs="Arial"/>
          <w:sz w:val="24"/>
          <w:szCs w:val="24"/>
        </w:rPr>
        <w:tab/>
        <w:t>Reporting Defects and Noncompliance</w:t>
      </w:r>
      <w:bookmarkEnd w:id="0"/>
      <w:bookmarkEnd w:id="1"/>
      <w:r w:rsidRPr="00EF0214">
        <w:rPr>
          <w:rFonts w:ascii="Arial" w:hAnsi="Arial" w:cs="Arial"/>
          <w:sz w:val="24"/>
          <w:szCs w:val="24"/>
        </w:rPr>
        <w:t xml:space="preserve"> </w:t>
      </w:r>
      <w:r w:rsidR="00B10B56">
        <w:rPr>
          <w:rFonts w:ascii="Arial" w:hAnsi="Arial" w:cs="Arial"/>
          <w:sz w:val="24"/>
          <w:szCs w:val="24"/>
        </w:rPr>
        <w:t>02/13/12 (12-002)</w:t>
      </w:r>
    </w:p>
    <w:p w:rsidR="00B10B56" w:rsidRPr="00B10B56"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36100.01</w:t>
      </w:r>
      <w:r>
        <w:rPr>
          <w:rFonts w:ascii="Arial" w:hAnsi="Arial" w:cs="Arial"/>
          <w:sz w:val="24"/>
          <w:szCs w:val="24"/>
        </w:rPr>
        <w:tab/>
      </w:r>
      <w:r w:rsidRPr="00B10B56">
        <w:rPr>
          <w:rFonts w:ascii="Arial" w:hAnsi="Arial" w:cs="Arial"/>
          <w:sz w:val="24"/>
          <w:szCs w:val="24"/>
        </w:rPr>
        <w:t xml:space="preserve">Inspection of 10 CFR Part 21 and Programs for Reporting Defects and Noncompliance </w:t>
      </w:r>
      <w:proofErr w:type="gramStart"/>
      <w:r w:rsidRPr="00B10B56">
        <w:rPr>
          <w:rFonts w:ascii="Arial" w:hAnsi="Arial" w:cs="Arial"/>
          <w:sz w:val="24"/>
          <w:szCs w:val="24"/>
        </w:rPr>
        <w:t>During</w:t>
      </w:r>
      <w:proofErr w:type="gramEnd"/>
      <w:r w:rsidRPr="00B10B56">
        <w:rPr>
          <w:rFonts w:ascii="Arial" w:hAnsi="Arial" w:cs="Arial"/>
          <w:sz w:val="24"/>
          <w:szCs w:val="24"/>
        </w:rPr>
        <w:t xml:space="preserve"> Construction</w:t>
      </w:r>
      <w:r>
        <w:rPr>
          <w:rFonts w:ascii="Arial" w:hAnsi="Arial" w:cs="Arial"/>
          <w:sz w:val="24"/>
          <w:szCs w:val="24"/>
        </w:rPr>
        <w:t xml:space="preserve"> 02/13/12 (12-002)</w:t>
      </w:r>
    </w:p>
    <w:p w:rsidR="00473CD6" w:rsidRPr="0048116B" w:rsidRDefault="00473CD6" w:rsidP="00473CD6">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473CD6" w:rsidRDefault="00473CD6" w:rsidP="00473CD6">
      <w:pPr>
        <w:ind w:left="2160" w:hanging="1440"/>
        <w:rPr>
          <w:rFonts w:ascii="Arial" w:hAnsi="Arial" w:cs="Arial"/>
          <w:sz w:val="24"/>
          <w:szCs w:val="24"/>
        </w:rPr>
      </w:pPr>
      <w:r w:rsidRPr="00054F67">
        <w:rPr>
          <w:rFonts w:ascii="Arial" w:hAnsi="Arial" w:cs="Arial"/>
          <w:sz w:val="24"/>
          <w:szCs w:val="24"/>
        </w:rPr>
        <w:t>36302</w:t>
      </w:r>
      <w:r>
        <w:rPr>
          <w:rFonts w:ascii="Arial" w:hAnsi="Arial" w:cs="Arial"/>
          <w:sz w:val="24"/>
          <w:szCs w:val="24"/>
        </w:rPr>
        <w:tab/>
        <w:t xml:space="preserve">Part 52. </w:t>
      </w:r>
      <w:r w:rsidRPr="00495867">
        <w:rPr>
          <w:rFonts w:ascii="Arial" w:hAnsi="Arial" w:cs="Arial"/>
          <w:sz w:val="24"/>
          <w:szCs w:val="24"/>
        </w:rPr>
        <w:t>Operational Staffing</w:t>
      </w:r>
      <w:r>
        <w:rPr>
          <w:rFonts w:ascii="Arial" w:hAnsi="Arial" w:cs="Arial"/>
          <w:sz w:val="24"/>
          <w:szCs w:val="24"/>
        </w:rPr>
        <w:t xml:space="preserve"> 08/19/08 (08-024)</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Pr="00B80E88">
        <w:rPr>
          <w:rFonts w:ascii="Arial" w:hAnsi="Arial" w:cs="Arial"/>
          <w:sz w:val="24"/>
          <w:szCs w:val="24"/>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73CD6" w:rsidRDefault="00473CD6" w:rsidP="00473CD6">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Pr>
          <w:rFonts w:ascii="Arial" w:hAnsi="Arial" w:cs="Arial"/>
          <w:sz w:val="24"/>
          <w:szCs w:val="24"/>
        </w:rPr>
        <w:t xml:space="preserve">Construction </w:t>
      </w:r>
      <w:r w:rsidRPr="00BD2C04">
        <w:rPr>
          <w:rFonts w:ascii="Arial" w:hAnsi="Arial" w:cs="Arial"/>
          <w:sz w:val="24"/>
          <w:szCs w:val="24"/>
        </w:rPr>
        <w:t xml:space="preserve">Refurbishment Process - Watts Bar Unit 2 </w:t>
      </w:r>
      <w:r>
        <w:rPr>
          <w:rFonts w:ascii="Arial" w:hAnsi="Arial" w:cs="Arial"/>
          <w:sz w:val="24"/>
          <w:szCs w:val="24"/>
        </w:rPr>
        <w:t>02/05/10 (10-005)</w:t>
      </w:r>
    </w:p>
    <w:p w:rsidR="00473CD6" w:rsidRDefault="00473CD6" w:rsidP="00473CD6">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Pr="00B80E88">
        <w:rPr>
          <w:rFonts w:ascii="Arial" w:hAnsi="Arial" w:cs="Arial"/>
          <w:sz w:val="24"/>
          <w:szCs w:val="24"/>
        </w:rPr>
        <w:t xml:space="preserve"> 12/04/87 (reactivated 07-032) </w:t>
      </w:r>
      <w:r w:rsidRPr="00B80E88">
        <w:rPr>
          <w:rFonts w:ascii="Arial" w:hAnsi="Arial" w:cs="Arial"/>
          <w:sz w:val="24"/>
          <w:szCs w:val="24"/>
        </w:rPr>
        <w:tab/>
      </w:r>
    </w:p>
    <w:p w:rsidR="00473CD6" w:rsidRDefault="00473CD6" w:rsidP="00473CD6">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473CD6" w:rsidRPr="00B80E88" w:rsidRDefault="00473CD6" w:rsidP="00473CD6">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Pr>
          <w:rFonts w:ascii="Arial" w:hAnsi="Arial" w:cs="Arial"/>
          <w:sz w:val="24"/>
          <w:szCs w:val="24"/>
        </w:rPr>
        <w:t xml:space="preserve"> 09/14/11 (11-016)</w:t>
      </w:r>
    </w:p>
    <w:p w:rsidR="00473CD6" w:rsidRPr="00BF2516" w:rsidRDefault="00473CD6" w:rsidP="00473CD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Description 03/22/85 (reactivated 08-032)</w:t>
      </w:r>
      <w:r w:rsidRPr="00BF2516">
        <w:rPr>
          <w:rFonts w:ascii="Arial" w:hAnsi="Arial" w:cs="Arial"/>
          <w:sz w:val="24"/>
          <w:szCs w:val="24"/>
        </w:rPr>
        <w:t xml:space="preserve"> </w:t>
      </w:r>
      <w:r w:rsidRPr="00BF2516">
        <w:rPr>
          <w:rFonts w:ascii="Arial" w:hAnsi="Arial" w:cs="Arial"/>
          <w:sz w:val="24"/>
          <w:szCs w:val="24"/>
        </w:rPr>
        <w:tab/>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Pr="00B80E88">
        <w:rPr>
          <w:rFonts w:ascii="Arial" w:hAnsi="Arial" w:cs="Arial"/>
          <w:sz w:val="24"/>
          <w:szCs w:val="24"/>
        </w:rPr>
        <w:tab/>
        <w:t>Design Changes, and Modifications 09/17/01 (01-017</w:t>
      </w:r>
      <w:r>
        <w:rPr>
          <w:rFonts w:ascii="Arial" w:hAnsi="Arial" w:cs="Arial"/>
          <w:sz w:val="24"/>
          <w:szCs w:val="24"/>
        </w:rPr>
        <w:t>)</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Pr="00B80E88">
        <w:rPr>
          <w:rFonts w:ascii="Arial" w:hAnsi="Arial" w:cs="Arial"/>
          <w:sz w:val="24"/>
          <w:szCs w:val="24"/>
        </w:rPr>
        <w:tab/>
        <w:t>Safety Reviews, Design Changes, and Modifications at</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37803</w:t>
      </w:r>
      <w:r w:rsidRPr="00B80E88">
        <w:rPr>
          <w:rFonts w:ascii="Arial" w:hAnsi="Arial" w:cs="Arial"/>
          <w:sz w:val="24"/>
          <w:szCs w:val="24"/>
        </w:rPr>
        <w:tab/>
      </w:r>
      <w:r w:rsidRPr="00B80E88">
        <w:rPr>
          <w:rFonts w:ascii="Arial" w:hAnsi="Arial" w:cs="Arial"/>
          <w:sz w:val="24"/>
          <w:szCs w:val="24"/>
        </w:rPr>
        <w:tab/>
        <w:t>Reserved</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AB02B8">
        <w:rPr>
          <w:rFonts w:ascii="Arial" w:hAnsi="Arial" w:cs="Arial"/>
          <w:sz w:val="24"/>
          <w:szCs w:val="24"/>
        </w:rPr>
        <w:t>02/09/12 (12-001</w:t>
      </w:r>
      <w:r>
        <w:rPr>
          <w:rFonts w:ascii="Arial" w:hAnsi="Arial" w:cs="Arial"/>
          <w:sz w:val="24"/>
          <w:szCs w:val="24"/>
        </w:rPr>
        <w:t>)</w:t>
      </w:r>
    </w:p>
    <w:p w:rsidR="00E27CA3"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Pr>
          <w:rFonts w:ascii="Arial" w:hAnsi="Arial" w:cs="Arial"/>
          <w:sz w:val="24"/>
          <w:szCs w:val="24"/>
        </w:rPr>
        <w:t>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Pr="00B80E88">
        <w:rPr>
          <w:rFonts w:ascii="Arial" w:hAnsi="Arial" w:cs="Arial"/>
          <w:sz w:val="24"/>
          <w:szCs w:val="24"/>
        </w:rPr>
        <w:tab/>
        <w:t>Commercial Grade Dedication 04/08/96 (96-007)</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3900</w:t>
      </w:r>
      <w:r w:rsidRPr="00B80E88">
        <w:rPr>
          <w:rFonts w:ascii="Arial" w:hAnsi="Arial" w:cs="Arial"/>
          <w:sz w:val="24"/>
          <w:szCs w:val="24"/>
        </w:rPr>
        <w:tab/>
      </w:r>
      <w:r w:rsidRPr="00B80E88">
        <w:rPr>
          <w:rFonts w:ascii="Arial" w:hAnsi="Arial" w:cs="Arial"/>
          <w:sz w:val="24"/>
          <w:szCs w:val="24"/>
          <w:u w:val="single"/>
        </w:rPr>
        <w:t>Records</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 09/17/01 (01-017)</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Pr="00B80E88">
        <w:rPr>
          <w:rFonts w:ascii="Arial" w:hAnsi="Arial" w:cs="Arial"/>
          <w:sz w:val="24"/>
          <w:szCs w:val="24"/>
        </w:rPr>
        <w:tab/>
        <w:t>Resolution of Employee Concerns 06/03/97 (97-006)</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Pr="00B80E88">
        <w:rPr>
          <w:rFonts w:ascii="Arial" w:hAnsi="Arial" w:cs="Arial"/>
          <w:sz w:val="24"/>
          <w:szCs w:val="24"/>
        </w:rPr>
        <w:tab/>
        <w:t>Inspections to Review Allegations 06/28/02 (02-024)</w:t>
      </w:r>
    </w:p>
    <w:p w:rsidR="00AC37D6"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Pr="001A609C">
        <w:rPr>
          <w:rFonts w:ascii="Arial" w:hAnsi="Arial" w:cs="Arial"/>
          <w:sz w:val="24"/>
          <w:szCs w:val="24"/>
        </w:rPr>
        <w:t xml:space="preserve">Independent Safety Culture Assessment </w:t>
      </w:r>
      <w:proofErr w:type="spellStart"/>
      <w:r w:rsidRPr="001A609C">
        <w:rPr>
          <w:rFonts w:ascii="Arial" w:hAnsi="Arial" w:cs="Arial"/>
          <w:sz w:val="24"/>
          <w:szCs w:val="24"/>
        </w:rPr>
        <w:t>Followup</w:t>
      </w:r>
      <w:proofErr w:type="spellEnd"/>
      <w:r>
        <w:rPr>
          <w:rFonts w:ascii="Arial" w:hAnsi="Arial" w:cs="Arial"/>
          <w:sz w:val="24"/>
          <w:szCs w:val="24"/>
        </w:rPr>
        <w:t xml:space="preserve"> 04/05/11 </w:t>
      </w:r>
    </w:p>
    <w:p w:rsidR="00567E73" w:rsidRPr="00A82946"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567E73">
        <w:rPr>
          <w:rFonts w:ascii="Arial" w:hAnsi="Arial" w:cs="Arial"/>
          <w:sz w:val="24"/>
          <w:szCs w:val="24"/>
        </w:rPr>
        <w:t>(11-005)</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Part 52, Identification and Resolution of Construction Problems</w:t>
      </w:r>
      <w:r w:rsidRPr="00B80E88">
        <w:rPr>
          <w:rFonts w:ascii="Arial" w:hAnsi="Arial" w:cs="Arial"/>
          <w:sz w:val="24"/>
          <w:szCs w:val="24"/>
        </w:rPr>
        <w:t xml:space="preserve"> 10/03/07 (07-030)</w:t>
      </w:r>
    </w:p>
    <w:p w:rsidR="00567E73" w:rsidRPr="00B80E88" w:rsidRDefault="00567E73" w:rsidP="00567E73">
      <w:pPr>
        <w:ind w:left="2160" w:hanging="1440"/>
        <w:rPr>
          <w:rFonts w:ascii="Arial" w:hAnsi="Arial" w:cs="Arial"/>
          <w:sz w:val="24"/>
          <w:szCs w:val="24"/>
        </w:rPr>
      </w:pPr>
      <w:r w:rsidRPr="00B80E88">
        <w:rPr>
          <w:rFonts w:ascii="Arial" w:hAnsi="Arial" w:cs="Arial"/>
          <w:sz w:val="24"/>
          <w:szCs w:val="24"/>
        </w:rPr>
        <w:t>40505</w:t>
      </w:r>
      <w:r w:rsidRPr="00B80E88">
        <w:rPr>
          <w:rFonts w:ascii="Arial" w:hAnsi="Arial" w:cs="Arial"/>
          <w:sz w:val="24"/>
          <w:szCs w:val="24"/>
        </w:rPr>
        <w:tab/>
        <w:t xml:space="preserve">Reserved for </w:t>
      </w:r>
      <w:r w:rsidR="00FA7301"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A7301" w:rsidRPr="00B80E88">
        <w:rPr>
          <w:rFonts w:ascii="Arial" w:hAnsi="Arial" w:cs="Arial"/>
          <w:sz w:val="24"/>
          <w:szCs w:val="24"/>
          <w:lang w:val="en-CA"/>
        </w:rPr>
        <w:fldChar w:fldCharType="end"/>
      </w:r>
      <w:r w:rsidRPr="00B80E88">
        <w:rPr>
          <w:rFonts w:ascii="Arial" w:hAnsi="Arial" w:cs="Arial"/>
          <w:sz w:val="24"/>
          <w:szCs w:val="24"/>
        </w:rPr>
        <w:t>Effectiveness of Process to Identify, Resolve, and Prevent Construction Problems</w:t>
      </w:r>
    </w:p>
    <w:p w:rsidR="00567E73"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Pr="00B80E88">
        <w:rPr>
          <w:rFonts w:ascii="Arial" w:hAnsi="Arial" w:cs="Arial"/>
          <w:sz w:val="24"/>
          <w:szCs w:val="24"/>
        </w:rPr>
        <w:t>40600</w:t>
      </w:r>
      <w:r w:rsidRPr="00B80E88">
        <w:rPr>
          <w:rFonts w:ascii="Arial" w:hAnsi="Arial" w:cs="Arial"/>
          <w:sz w:val="24"/>
          <w:szCs w:val="24"/>
        </w:rPr>
        <w:tab/>
      </w:r>
      <w:r>
        <w:rPr>
          <w:rFonts w:ascii="Arial" w:hAnsi="Arial" w:cs="Arial"/>
          <w:sz w:val="24"/>
          <w:szCs w:val="24"/>
        </w:rPr>
        <w:t>Licensee Program for Inspections, Tests, Analyses,</w:t>
      </w:r>
    </w:p>
    <w:p w:rsidR="00567E73" w:rsidRDefault="00567E73" w:rsidP="00567E73">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Pr="00B80E88">
        <w:rPr>
          <w:rFonts w:ascii="Arial" w:hAnsi="Arial" w:cs="Arial"/>
          <w:sz w:val="24"/>
          <w:szCs w:val="24"/>
        </w:rPr>
        <w:tab/>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40801</w:t>
      </w:r>
      <w:r w:rsidRPr="00B80E88">
        <w:rPr>
          <w:rFonts w:ascii="Arial" w:hAnsi="Arial" w:cs="Arial"/>
          <w:sz w:val="24"/>
          <w:szCs w:val="24"/>
        </w:rPr>
        <w:tab/>
      </w:r>
      <w:r w:rsidRPr="00B80E88">
        <w:rPr>
          <w:rFonts w:ascii="Arial" w:hAnsi="Arial" w:cs="Arial"/>
          <w:sz w:val="24"/>
          <w:szCs w:val="24"/>
        </w:rPr>
        <w:tab/>
        <w:t>Self-Assessment, Auditing, and Corrective Action at</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48116B"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Pr>
          <w:rFonts w:ascii="Arial" w:hAnsi="Arial" w:cs="Arial"/>
          <w:sz w:val="24"/>
          <w:szCs w:val="24"/>
        </w:rPr>
        <w:t>41301</w:t>
      </w:r>
      <w:r>
        <w:rPr>
          <w:rFonts w:ascii="Arial" w:hAnsi="Arial" w:cs="Arial"/>
          <w:sz w:val="24"/>
          <w:szCs w:val="24"/>
        </w:rPr>
        <w:tab/>
      </w:r>
      <w:r>
        <w:rPr>
          <w:rFonts w:ascii="Arial" w:hAnsi="Arial" w:cs="Arial"/>
          <w:sz w:val="24"/>
          <w:szCs w:val="24"/>
        </w:rPr>
        <w:tab/>
      </w:r>
      <w:proofErr w:type="spellStart"/>
      <w:r w:rsidRPr="0048116B">
        <w:rPr>
          <w:rFonts w:ascii="Arial" w:hAnsi="Arial" w:cs="Arial"/>
          <w:sz w:val="24"/>
          <w:szCs w:val="24"/>
        </w:rPr>
        <w:t>Pre</w:t>
      </w:r>
      <w:r w:rsidRPr="0048116B">
        <w:rPr>
          <w:rFonts w:ascii="Arial" w:hAnsi="Arial" w:cs="Arial"/>
          <w:sz w:val="24"/>
          <w:szCs w:val="24"/>
        </w:rPr>
        <w:noBreakHyphen/>
        <w:t>Licensing</w:t>
      </w:r>
      <w:proofErr w:type="spellEnd"/>
      <w:r w:rsidRPr="0048116B">
        <w:rPr>
          <w:rFonts w:ascii="Arial" w:hAnsi="Arial" w:cs="Arial"/>
          <w:sz w:val="24"/>
          <w:szCs w:val="24"/>
        </w:rPr>
        <w:t xml:space="preserve"> Review of Training and Qualification Programs</w:t>
      </w:r>
      <w:r>
        <w:rPr>
          <w:rFonts w:ascii="Arial" w:hAnsi="Arial" w:cs="Arial"/>
          <w:sz w:val="24"/>
          <w:szCs w:val="24"/>
        </w:rPr>
        <w:t xml:space="preserve"> 02/18/87 (reactivated 08-032)</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41500</w:t>
      </w:r>
      <w:r w:rsidRPr="00B80E88">
        <w:rPr>
          <w:rFonts w:ascii="Arial" w:hAnsi="Arial" w:cs="Arial"/>
          <w:sz w:val="24"/>
          <w:szCs w:val="24"/>
        </w:rPr>
        <w:tab/>
      </w:r>
      <w:r w:rsidRPr="00B80E88">
        <w:rPr>
          <w:rFonts w:ascii="Arial" w:hAnsi="Arial" w:cs="Arial"/>
          <w:sz w:val="24"/>
          <w:szCs w:val="24"/>
        </w:rPr>
        <w:tab/>
        <w:t xml:space="preserve">Training and Qualification Effectiveness 06/13/95 (95-007) </w:t>
      </w:r>
    </w:p>
    <w:p w:rsidR="00567E73" w:rsidRDefault="00567E73" w:rsidP="00567E73">
      <w:pPr>
        <w:ind w:left="2160" w:hanging="1440"/>
        <w:rPr>
          <w:rFonts w:ascii="Arial" w:hAnsi="Arial" w:cs="Arial"/>
          <w:sz w:val="24"/>
          <w:szCs w:val="24"/>
        </w:rPr>
      </w:pPr>
      <w:r w:rsidRPr="00245941">
        <w:rPr>
          <w:rFonts w:ascii="Arial" w:hAnsi="Arial" w:cs="Arial"/>
          <w:sz w:val="24"/>
          <w:szCs w:val="24"/>
        </w:rPr>
        <w:t>41501</w:t>
      </w:r>
      <w:r>
        <w:rPr>
          <w:rFonts w:ascii="Arial" w:hAnsi="Arial" w:cs="Arial"/>
          <w:sz w:val="24"/>
          <w:szCs w:val="24"/>
        </w:rPr>
        <w:tab/>
      </w:r>
      <w:r w:rsidRPr="00245941">
        <w:rPr>
          <w:rFonts w:ascii="Arial" w:hAnsi="Arial" w:cs="Arial"/>
          <w:sz w:val="24"/>
          <w:szCs w:val="24"/>
        </w:rPr>
        <w:t>Part 52, Review of Training and Qualification Programs 04/25/11 (11-007))</w:t>
      </w:r>
    </w:p>
    <w:p w:rsidR="00567E73" w:rsidRPr="00BC4A4C" w:rsidRDefault="00567E73" w:rsidP="00567E73">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44E11"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Pr="00B44E11">
        <w:rPr>
          <w:rFonts w:ascii="Arial" w:hAnsi="Arial" w:cs="Arial"/>
          <w:sz w:val="24"/>
          <w:szCs w:val="24"/>
        </w:rPr>
        <w:tab/>
      </w:r>
      <w:r w:rsidRPr="00B44E11">
        <w:rPr>
          <w:rFonts w:ascii="Arial" w:hAnsi="Arial" w:cs="Arial"/>
          <w:sz w:val="24"/>
          <w:szCs w:val="24"/>
        </w:rPr>
        <w:tab/>
        <w:t>Emergency Operating Procedures 06/28/91 (91-009)</w:t>
      </w:r>
    </w:p>
    <w:p w:rsidR="00567E73" w:rsidRPr="00B44E11"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t>Part 52, Plant Procedures</w:t>
      </w:r>
      <w:r>
        <w:rPr>
          <w:rFonts w:ascii="Arial" w:hAnsi="Arial" w:cs="Arial"/>
          <w:sz w:val="24"/>
        </w:rPr>
        <w:t>10/27/10 (10-022)</w:t>
      </w:r>
    </w:p>
    <w:p w:rsidR="00567E73" w:rsidRDefault="00567E73" w:rsidP="00567E73">
      <w:pPr>
        <w:ind w:left="2160" w:hanging="1440"/>
        <w:rPr>
          <w:rFonts w:ascii="Arial" w:hAnsi="Arial" w:cs="Arial"/>
          <w:sz w:val="24"/>
          <w:szCs w:val="24"/>
        </w:rPr>
      </w:pPr>
      <w:r w:rsidRPr="008C4D80">
        <w:rPr>
          <w:rFonts w:ascii="Arial" w:hAnsi="Arial" w:cs="Arial"/>
          <w:sz w:val="24"/>
          <w:szCs w:val="24"/>
        </w:rPr>
        <w:t>42453</w:t>
      </w:r>
      <w:r>
        <w:rPr>
          <w:rFonts w:ascii="Arial" w:hAnsi="Arial" w:cs="Arial"/>
          <w:sz w:val="24"/>
          <w:szCs w:val="24"/>
        </w:rPr>
        <w:tab/>
        <w:t xml:space="preserve">Part 52, </w:t>
      </w:r>
      <w:r w:rsidRPr="008C4D80">
        <w:rPr>
          <w:rFonts w:ascii="Arial" w:hAnsi="Arial" w:cs="Arial"/>
          <w:sz w:val="24"/>
          <w:szCs w:val="24"/>
        </w:rPr>
        <w:t>Operating Procedures Inspection</w:t>
      </w:r>
      <w:r>
        <w:rPr>
          <w:rFonts w:ascii="Arial" w:hAnsi="Arial" w:cs="Arial"/>
          <w:sz w:val="24"/>
          <w:szCs w:val="24"/>
        </w:rPr>
        <w:t xml:space="preserve"> 08/19/08 (08-024)</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 Emergency Procedures 07/29/08 (08-021)</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Pr="00B80E88">
        <w:rPr>
          <w:rFonts w:ascii="Arial" w:hAnsi="Arial" w:cs="Arial"/>
          <w:sz w:val="24"/>
          <w:szCs w:val="24"/>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AC37D6" w:rsidRPr="00B80E88"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Pr="00B80E88">
        <w:rPr>
          <w:rFonts w:ascii="Arial" w:hAnsi="Arial" w:cs="Arial"/>
          <w:sz w:val="24"/>
          <w:szCs w:val="24"/>
        </w:rPr>
        <w:tab/>
        <w:t>Reactive Inspection of Nuclear Vendors 10/11/94 (94-018)</w:t>
      </w:r>
    </w:p>
    <w:p w:rsidR="00AC37D6" w:rsidRPr="00245941"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245941">
        <w:rPr>
          <w:rFonts w:ascii="Arial" w:hAnsi="Arial" w:cs="Arial"/>
          <w:sz w:val="24"/>
          <w:szCs w:val="24"/>
        </w:rPr>
        <w:t>43002</w:t>
      </w:r>
      <w:r w:rsidRPr="00245941">
        <w:rPr>
          <w:rFonts w:ascii="Arial" w:hAnsi="Arial" w:cs="Arial"/>
          <w:sz w:val="24"/>
          <w:szCs w:val="24"/>
        </w:rPr>
        <w:tab/>
      </w:r>
      <w:r w:rsidRPr="00245941">
        <w:rPr>
          <w:rFonts w:ascii="Arial" w:hAnsi="Arial" w:cs="Arial"/>
          <w:sz w:val="24"/>
          <w:szCs w:val="24"/>
        </w:rPr>
        <w:tab/>
        <w:t>Routine Inspections of Nu</w:t>
      </w:r>
      <w:r>
        <w:rPr>
          <w:rFonts w:ascii="Arial" w:hAnsi="Arial" w:cs="Arial"/>
          <w:sz w:val="24"/>
          <w:szCs w:val="24"/>
        </w:rPr>
        <w:t>clear Vendors 04/25/11 (11-007)</w:t>
      </w:r>
    </w:p>
    <w:p w:rsidR="00AC37D6"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Pr="00245941">
        <w:rPr>
          <w:rFonts w:ascii="Arial" w:hAnsi="Arial" w:cs="Arial"/>
          <w:sz w:val="24"/>
          <w:szCs w:val="24"/>
        </w:rPr>
        <w:tab/>
      </w:r>
      <w:r w:rsidRPr="00245941">
        <w:rPr>
          <w:rFonts w:ascii="Arial" w:hAnsi="Arial" w:cs="Arial"/>
          <w:sz w:val="24"/>
          <w:szCs w:val="24"/>
        </w:rPr>
        <w:tab/>
        <w:t>Reactive Inspections of Nuc</w:t>
      </w:r>
      <w:r>
        <w:rPr>
          <w:rFonts w:ascii="Arial" w:hAnsi="Arial" w:cs="Arial"/>
          <w:sz w:val="24"/>
          <w:szCs w:val="24"/>
        </w:rPr>
        <w:t>lear Vendors 04/25/11 (11-007)</w:t>
      </w:r>
    </w:p>
    <w:p w:rsidR="00AC37D6" w:rsidRPr="00245941"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AC37D6" w:rsidRPr="00245941"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Pr="00245941">
        <w:rPr>
          <w:rFonts w:ascii="Arial" w:hAnsi="Arial" w:cs="Arial"/>
          <w:sz w:val="24"/>
          <w:szCs w:val="24"/>
        </w:rPr>
        <w:tab/>
      </w:r>
      <w:r w:rsidRPr="00245941">
        <w:rPr>
          <w:rFonts w:ascii="Arial" w:hAnsi="Arial" w:cs="Arial"/>
          <w:sz w:val="24"/>
          <w:szCs w:val="24"/>
        </w:rPr>
        <w:tab/>
        <w:t>Inspection of Commercial-Grade Dedication Progra</w:t>
      </w:r>
      <w:r>
        <w:rPr>
          <w:rFonts w:ascii="Arial" w:hAnsi="Arial" w:cs="Arial"/>
          <w:sz w:val="24"/>
          <w:szCs w:val="24"/>
        </w:rPr>
        <w:t>ms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245941">
        <w:rPr>
          <w:rFonts w:ascii="Arial" w:hAnsi="Arial" w:cs="Arial"/>
          <w:sz w:val="24"/>
          <w:szCs w:val="24"/>
        </w:rPr>
        <w:t>43005</w:t>
      </w:r>
      <w:r w:rsidRPr="00245941">
        <w:rPr>
          <w:rFonts w:ascii="Arial" w:hAnsi="Arial" w:cs="Arial"/>
          <w:sz w:val="24"/>
          <w:szCs w:val="24"/>
        </w:rPr>
        <w:tab/>
      </w:r>
      <w:r w:rsidRPr="00245941">
        <w:rPr>
          <w:rFonts w:ascii="Arial" w:hAnsi="Arial" w:cs="Arial"/>
          <w:sz w:val="24"/>
          <w:szCs w:val="24"/>
        </w:rPr>
        <w:tab/>
      </w:r>
      <w:r w:rsidRPr="00245941">
        <w:rPr>
          <w:rFonts w:ascii="Arial" w:hAnsi="Arial" w:cs="Arial"/>
          <w:color w:val="000000"/>
          <w:sz w:val="24"/>
          <w:szCs w:val="24"/>
        </w:rPr>
        <w:t>NRC Oversight of Third-Party Organizations Implementing Quality Assurance Requirements</w:t>
      </w:r>
      <w:r>
        <w:rPr>
          <w:rFonts w:ascii="Arial" w:hAnsi="Arial" w:cs="Arial"/>
          <w:sz w:val="24"/>
          <w:szCs w:val="24"/>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B10B56" w:rsidRDefault="00B10B5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4500</w:t>
      </w:r>
      <w:r w:rsidRPr="00B80E88">
        <w:rPr>
          <w:rFonts w:ascii="Arial" w:hAnsi="Arial" w:cs="Arial"/>
          <w:sz w:val="24"/>
          <w:szCs w:val="24"/>
        </w:rPr>
        <w:tab/>
      </w:r>
      <w:r w:rsidRPr="00B80E88">
        <w:rPr>
          <w:rFonts w:ascii="Arial" w:hAnsi="Arial" w:cs="Arial"/>
          <w:sz w:val="24"/>
          <w:szCs w:val="24"/>
          <w:u w:val="single"/>
        </w:rPr>
        <w:t>Geotechnical/Foundation</w:t>
      </w:r>
    </w:p>
    <w:p w:rsidR="00090790" w:rsidRPr="00B44E11"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44E11"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90790" w:rsidRPr="00B44E11"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090790" w:rsidRPr="00B44E11"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Pr="00B80E88">
        <w:rPr>
          <w:rFonts w:ascii="Arial" w:hAnsi="Arial" w:cs="Arial"/>
          <w:sz w:val="24"/>
          <w:szCs w:val="24"/>
        </w:rPr>
        <w:t>10/03/07 (07-030)</w:t>
      </w: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t>Geotechnical/Foundation Activities Work Observation 03/23/84 (reactivated 07-034)</w:t>
      </w: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Pr="0049596E">
        <w:rPr>
          <w:rFonts w:ascii="Arial" w:hAnsi="Arial" w:cs="Arial"/>
        </w:rPr>
        <w:tab/>
        <w:t>Geotechnical/Foundation Activities Record Review 03/23/84 (reactivated 07-034)</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Pr="0049596E">
        <w:rPr>
          <w:rFonts w:ascii="Arial" w:hAnsi="Arial" w:cs="Arial"/>
        </w:rPr>
        <w:tab/>
        <w:t>Structural Concrete Procedure Review 07/01/83 (reactivated 07-034)</w:t>
      </w:r>
      <w:r w:rsidRPr="00B80E88">
        <w:rPr>
          <w:rFonts w:ascii="Arial" w:hAnsi="Arial" w:cs="Arial"/>
        </w:rPr>
        <w:t xml:space="preserve">   </w:t>
      </w:r>
    </w:p>
    <w:p w:rsidR="00090790" w:rsidRPr="00B80E88"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46053</w:t>
      </w:r>
      <w:r w:rsidRPr="0049596E">
        <w:rPr>
          <w:rFonts w:ascii="Arial" w:hAnsi="Arial" w:cs="Arial"/>
        </w:rPr>
        <w:tab/>
        <w:t>Structural Concrete Work Observation 07/01/83 (reactivated 07-034)</w:t>
      </w:r>
      <w:r w:rsidRPr="00B80E88">
        <w:rPr>
          <w:rFonts w:ascii="Arial" w:hAnsi="Arial" w:cs="Arial"/>
        </w:rPr>
        <w:t xml:space="preserve">   </w:t>
      </w: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46055</w:t>
      </w:r>
      <w:r w:rsidRPr="0049596E">
        <w:rPr>
          <w:rFonts w:ascii="Arial" w:hAnsi="Arial" w:cs="Arial"/>
        </w:rPr>
        <w:tab/>
      </w:r>
      <w:r w:rsidRPr="0049596E">
        <w:rPr>
          <w:rFonts w:ascii="Arial" w:hAnsi="Arial" w:cs="Arial"/>
        </w:rPr>
        <w:tab/>
        <w:t>Structural Concrete Record Review 07/01/83 (reactivated 07-034)</w:t>
      </w: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Pr>
          <w:rFonts w:ascii="Arial" w:hAnsi="Arial" w:cs="Arial"/>
        </w:rPr>
        <w:tab/>
      </w:r>
      <w:r w:rsidRPr="0049596E">
        <w:rPr>
          <w:rFonts w:ascii="Arial" w:hAnsi="Arial" w:cs="Arial"/>
        </w:rPr>
        <w:t>46061</w:t>
      </w:r>
      <w:r w:rsidRPr="0049596E">
        <w:rPr>
          <w:rFonts w:ascii="Arial" w:hAnsi="Arial" w:cs="Arial"/>
        </w:rPr>
        <w:tab/>
      </w:r>
      <w:r w:rsidRPr="0049596E">
        <w:rPr>
          <w:rFonts w:ascii="Arial" w:hAnsi="Arial" w:cs="Arial"/>
        </w:rPr>
        <w:tab/>
        <w:t>Structural Masonry Construction 12/17/86 (reactivated 07-034)</w:t>
      </w: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Pr>
          <w:rFonts w:ascii="Arial" w:hAnsi="Arial" w:cs="Arial"/>
        </w:rPr>
        <w:tab/>
      </w:r>
      <w:r w:rsidRPr="0049596E">
        <w:rPr>
          <w:rFonts w:ascii="Arial" w:hAnsi="Arial" w:cs="Arial"/>
        </w:rPr>
        <w:t>46071</w:t>
      </w:r>
      <w:r w:rsidRPr="0049596E">
        <w:rPr>
          <w:rFonts w:ascii="Arial" w:hAnsi="Arial" w:cs="Arial"/>
        </w:rPr>
        <w:tab/>
      </w:r>
      <w:r w:rsidRPr="0049596E">
        <w:rPr>
          <w:rFonts w:ascii="Arial" w:hAnsi="Arial" w:cs="Arial"/>
        </w:rPr>
        <w:tab/>
        <w:t>Concrete Expansion Anchors 12/17/86 (reactivated 07-034)</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Pr="00B80E88">
        <w:rPr>
          <w:rFonts w:ascii="Arial" w:hAnsi="Arial" w:cs="Arial"/>
          <w:sz w:val="24"/>
          <w:szCs w:val="24"/>
        </w:rPr>
        <w:tab/>
      </w:r>
      <w:r w:rsidRPr="00B80E88">
        <w:rPr>
          <w:rFonts w:ascii="Arial" w:hAnsi="Arial" w:cs="Arial"/>
          <w:sz w:val="24"/>
          <w:szCs w:val="24"/>
        </w:rPr>
        <w:tab/>
        <w:t>Structural Steel and Supports Work Observation 12/17/86 (reactivated 07-032)</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 xml:space="preserve">Structural Steel and Supports Record Review 07/01/83 </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w:t>
      </w:r>
      <w:proofErr w:type="gramStart"/>
      <w:r w:rsidRPr="00B80E88">
        <w:rPr>
          <w:rFonts w:ascii="Arial" w:hAnsi="Arial" w:cs="Arial"/>
          <w:sz w:val="24"/>
          <w:szCs w:val="24"/>
        </w:rPr>
        <w:t>reactivated</w:t>
      </w:r>
      <w:proofErr w:type="gramEnd"/>
      <w:r w:rsidRPr="00B80E88">
        <w:rPr>
          <w:rFonts w:ascii="Arial" w:hAnsi="Arial" w:cs="Arial"/>
          <w:sz w:val="24"/>
          <w:szCs w:val="24"/>
        </w:rPr>
        <w:t xml:space="preserve"> 07-032)</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sectPr w:rsidR="00AC37D6" w:rsidSect="00ED2976">
          <w:headerReference w:type="default" r:id="rId8"/>
          <w:footerReference w:type="default" r:id="rId9"/>
          <w:headerReference w:type="first" r:id="rId10"/>
          <w:footerReference w:type="first" r:id="rId11"/>
          <w:type w:val="continuous"/>
          <w:pgSz w:w="12240" w:h="15840" w:code="1"/>
          <w:pgMar w:top="1080" w:right="1440" w:bottom="720" w:left="1440" w:header="1080" w:footer="720" w:gutter="0"/>
          <w:cols w:space="720"/>
          <w:noEndnote/>
          <w:titlePg/>
          <w:docGrid w:linePitch="272"/>
        </w:sectPr>
      </w:pP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4F04D4"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tab/>
      </w:r>
      <w:r w:rsidRPr="00B80E88">
        <w:tab/>
      </w:r>
      <w:r w:rsidR="002B1967" w:rsidRPr="003C50BF">
        <w:rPr>
          <w:rFonts w:ascii="Arial" w:hAnsi="Arial" w:cs="Arial"/>
        </w:rPr>
        <w:t>49065</w:t>
      </w:r>
      <w:r w:rsidR="002B1967">
        <w:tab/>
      </w:r>
      <w:r w:rsidR="004F04D4">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w:t>
      </w:r>
    </w:p>
    <w:p w:rsidR="003C3A98" w:rsidRPr="00B80E88"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Pr>
          <w:rFonts w:ascii="Arial" w:hAnsi="Arial" w:cs="Arial"/>
        </w:rPr>
        <w:tab/>
      </w:r>
      <w:r>
        <w:rPr>
          <w:rFonts w:ascii="Arial" w:hAnsi="Arial" w:cs="Arial"/>
        </w:rPr>
        <w:tab/>
      </w:r>
      <w:r>
        <w:rPr>
          <w:rFonts w:ascii="Arial" w:hAnsi="Arial" w:cs="Arial"/>
        </w:rPr>
        <w:tab/>
      </w:r>
      <w:r>
        <w:rPr>
          <w:rFonts w:ascii="Arial" w:hAnsi="Arial" w:cs="Arial"/>
        </w:rPr>
        <w:tab/>
      </w:r>
      <w:r w:rsidR="00CF14D6" w:rsidRPr="002B1967">
        <w:rPr>
          <w:rFonts w:ascii="Arial" w:hAnsi="Arial" w:cs="Arial"/>
        </w:rPr>
        <w:t>(</w:t>
      </w:r>
      <w:proofErr w:type="gramStart"/>
      <w:r w:rsidR="00CF14D6" w:rsidRPr="002B1967">
        <w:rPr>
          <w:rFonts w:ascii="Arial" w:hAnsi="Arial" w:cs="Arial"/>
        </w:rPr>
        <w:t>reactivated</w:t>
      </w:r>
      <w:proofErr w:type="gramEnd"/>
      <w:r w:rsidR="00CF14D6" w:rsidRPr="002B1967">
        <w:rPr>
          <w:rFonts w:ascii="Arial" w:hAnsi="Arial" w:cs="Arial"/>
        </w:rPr>
        <w:t xml:space="preserve">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D5FB7">
        <w:rPr>
          <w:rFonts w:ascii="Arial" w:hAnsi="Arial" w:cs="Arial"/>
          <w:sz w:val="24"/>
          <w:szCs w:val="24"/>
        </w:rPr>
        <w:t>11/08/</w:t>
      </w:r>
      <w:r w:rsidR="00C24537">
        <w:rPr>
          <w:rFonts w:ascii="Arial" w:hAnsi="Arial" w:cs="Arial"/>
          <w:sz w:val="24"/>
          <w:szCs w:val="24"/>
        </w:rPr>
        <w:t>11</w:t>
      </w:r>
      <w:r w:rsidR="0022314F">
        <w:rPr>
          <w:rFonts w:ascii="Arial" w:hAnsi="Arial" w:cs="Arial"/>
          <w:sz w:val="24"/>
          <w:szCs w:val="24"/>
        </w:rPr>
        <w:t xml:space="preserve"> </w:t>
      </w:r>
      <w:r w:rsidR="0022314F" w:rsidRPr="0073592F">
        <w:rPr>
          <w:rFonts w:ascii="Arial" w:hAnsi="Arial" w:cs="Arial"/>
          <w:sz w:val="24"/>
          <w:szCs w:val="24"/>
        </w:rPr>
        <w:t>(</w:t>
      </w:r>
      <w:r w:rsidR="00C24537">
        <w:rPr>
          <w:rFonts w:ascii="Arial" w:hAnsi="Arial" w:cs="Arial"/>
          <w:sz w:val="24"/>
          <w:szCs w:val="24"/>
        </w:rPr>
        <w:t>11</w:t>
      </w:r>
      <w:r w:rsidR="0022314F" w:rsidRPr="0073592F">
        <w:rPr>
          <w:rFonts w:ascii="Arial" w:hAnsi="Arial" w:cs="Arial"/>
          <w:sz w:val="24"/>
          <w:szCs w:val="24"/>
        </w:rPr>
        <w:t>-</w:t>
      </w:r>
      <w:r w:rsidR="00C24537">
        <w:rPr>
          <w:rFonts w:ascii="Arial" w:hAnsi="Arial" w:cs="Arial"/>
          <w:sz w:val="24"/>
          <w:szCs w:val="24"/>
        </w:rPr>
        <w:t>031</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090790" w:rsidRDefault="00090790"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p>
    <w:p w:rsidR="00090790" w:rsidRPr="00B80E88" w:rsidRDefault="00090790"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r>
      <w:r w:rsidR="00000647" w:rsidRPr="00B80E88">
        <w:rPr>
          <w:rFonts w:ascii="Arial" w:hAnsi="Arial" w:cs="Arial"/>
          <w:color w:val="000000"/>
          <w:sz w:val="24"/>
          <w:szCs w:val="24"/>
        </w:rPr>
        <w:t xml:space="preserve">Equipment </w:t>
      </w:r>
      <w:proofErr w:type="gramStart"/>
      <w:r w:rsidR="00000647" w:rsidRPr="00B80E88">
        <w:rPr>
          <w:rFonts w:ascii="Arial" w:hAnsi="Arial" w:cs="Arial"/>
          <w:color w:val="000000"/>
          <w:sz w:val="24"/>
          <w:szCs w:val="24"/>
        </w:rPr>
        <w:t>Qualification</w:t>
      </w:r>
      <w:r w:rsidR="00E443EC">
        <w:rPr>
          <w:rFonts w:ascii="Arial" w:hAnsi="Arial" w:cs="Arial"/>
          <w:color w:val="000000"/>
          <w:sz w:val="24"/>
          <w:szCs w:val="24"/>
        </w:rPr>
        <w:t xml:space="preserve">  11</w:t>
      </w:r>
      <w:proofErr w:type="gramEnd"/>
      <w:r w:rsidR="00E443EC">
        <w:rPr>
          <w:rFonts w:ascii="Arial" w:hAnsi="Arial" w:cs="Arial"/>
          <w:color w:val="000000"/>
          <w:sz w:val="24"/>
          <w:szCs w:val="24"/>
        </w:rPr>
        <w:t>/07/11 (11-029)</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09079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90790" w:rsidRPr="009001C1"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90790" w:rsidRPr="00B80E88"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t xml:space="preserve">Procedures – Fire Prevention/Protection 07/01/79 </w:t>
      </w:r>
    </w:p>
    <w:p w:rsidR="00090790" w:rsidRPr="00B80E88"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49596E">
        <w:rPr>
          <w:rFonts w:ascii="Arial" w:hAnsi="Arial" w:cs="Arial"/>
        </w:rPr>
        <w:t>(</w:t>
      </w:r>
      <w:proofErr w:type="gramStart"/>
      <w:r w:rsidRPr="0049596E">
        <w:rPr>
          <w:rFonts w:ascii="Arial" w:hAnsi="Arial" w:cs="Arial"/>
        </w:rPr>
        <w:t>reactivated</w:t>
      </w:r>
      <w:proofErr w:type="gramEnd"/>
      <w:r w:rsidRPr="0049596E">
        <w:rPr>
          <w:rFonts w:ascii="Arial" w:hAnsi="Arial" w:cs="Arial"/>
        </w:rPr>
        <w:t xml:space="preserve"> 07-034)</w:t>
      </w:r>
    </w:p>
    <w:p w:rsidR="0009079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t xml:space="preserve">Fire </w:t>
      </w:r>
      <w:smartTag w:uri="urn:schemas-microsoft-com:office:smarttags" w:element="place">
        <w:r w:rsidRPr="0049596E">
          <w:rPr>
            <w:rFonts w:ascii="Arial" w:hAnsi="Arial" w:cs="Arial"/>
          </w:rPr>
          <w:t>Loop</w:t>
        </w:r>
      </w:smartTag>
      <w:r w:rsidRPr="0049596E">
        <w:rPr>
          <w:rFonts w:ascii="Arial" w:hAnsi="Arial" w:cs="Arial"/>
        </w:rPr>
        <w:t xml:space="preserve"> Installation 07/01/79 (reactivated 07-034)</w:t>
      </w:r>
      <w:r w:rsidRPr="00B80E88">
        <w:rPr>
          <w:rFonts w:ascii="Arial" w:hAnsi="Arial" w:cs="Arial"/>
        </w:rPr>
        <w:t xml:space="preserve"> </w:t>
      </w:r>
    </w:p>
    <w:p w:rsidR="00090790" w:rsidRDefault="00090790" w:rsidP="00090790">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Pr="00E90E0F">
        <w:rPr>
          <w:rFonts w:ascii="Arial" w:hAnsi="Arial" w:cs="Arial"/>
          <w:sz w:val="24"/>
          <w:szCs w:val="24"/>
        </w:rPr>
        <w:t>Postfire</w:t>
      </w:r>
      <w:proofErr w:type="spellEnd"/>
      <w:r w:rsidRPr="00E90E0F">
        <w:rPr>
          <w:rFonts w:ascii="Arial" w:hAnsi="Arial" w:cs="Arial"/>
          <w:sz w:val="24"/>
          <w:szCs w:val="24"/>
        </w:rPr>
        <w:t xml:space="preserve"> Safe Shutdown, Emergency Lighting and Oil Collection Capability at Operating and Near-Te</w:t>
      </w:r>
      <w:r>
        <w:rPr>
          <w:rFonts w:ascii="Arial" w:hAnsi="Arial" w:cs="Arial"/>
          <w:sz w:val="24"/>
          <w:szCs w:val="24"/>
        </w:rPr>
        <w:t xml:space="preserve">rm Operating Reactor </w:t>
      </w:r>
      <w:proofErr w:type="gramStart"/>
      <w:r>
        <w:rPr>
          <w:rFonts w:ascii="Arial" w:hAnsi="Arial" w:cs="Arial"/>
          <w:sz w:val="24"/>
          <w:szCs w:val="24"/>
        </w:rPr>
        <w:t>Facilities</w:t>
      </w:r>
      <w:r w:rsidRPr="0049596E">
        <w:rPr>
          <w:rFonts w:ascii="Arial" w:hAnsi="Arial" w:cs="Arial"/>
        </w:rPr>
        <w:t xml:space="preserve"> </w:t>
      </w:r>
      <w:r>
        <w:rPr>
          <w:rFonts w:ascii="Arial" w:hAnsi="Arial" w:cs="Arial"/>
        </w:rPr>
        <w:t xml:space="preserve"> </w:t>
      </w:r>
      <w:r w:rsidRPr="00D838CC">
        <w:rPr>
          <w:rFonts w:ascii="Arial" w:hAnsi="Arial" w:cs="Arial"/>
          <w:sz w:val="24"/>
          <w:szCs w:val="24"/>
        </w:rPr>
        <w:t>03</w:t>
      </w:r>
      <w:proofErr w:type="gramEnd"/>
      <w:r w:rsidRPr="00D838CC">
        <w:rPr>
          <w:rFonts w:ascii="Arial" w:hAnsi="Arial" w:cs="Arial"/>
          <w:sz w:val="24"/>
          <w:szCs w:val="24"/>
        </w:rPr>
        <w:t>/16/87 (reactivated</w:t>
      </w:r>
      <w:r>
        <w:rPr>
          <w:rFonts w:ascii="Arial" w:hAnsi="Arial" w:cs="Arial"/>
          <w:sz w:val="24"/>
          <w:szCs w:val="24"/>
        </w:rPr>
        <w:t xml:space="preserve"> 10-009)</w:t>
      </w:r>
    </w:p>
    <w:p w:rsidR="00090790" w:rsidRPr="005E2589"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t xml:space="preserve">Reserved for Part 52 </w:t>
      </w:r>
      <w:r w:rsidRPr="005E2589">
        <w:rPr>
          <w:rFonts w:ascii="Arial" w:hAnsi="Arial" w:cs="Arial"/>
        </w:rPr>
        <w:t>Post fire Safe Shutdown, Emergency Lighting and Oil Collection Capabilities</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Pr="00B80E88">
        <w:rPr>
          <w:rFonts w:ascii="Arial" w:hAnsi="Arial" w:cs="Arial"/>
          <w:sz w:val="24"/>
          <w:szCs w:val="24"/>
        </w:rPr>
        <w:tab/>
        <w:t>Fire Protection Program 06/24/98 (98-010)</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Part 52, Fire Protection Operational Program 10/03/07 (07-030)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Pr="00B80E88">
        <w:rPr>
          <w:rFonts w:ascii="Arial" w:hAnsi="Arial" w:cs="Arial"/>
          <w:sz w:val="24"/>
          <w:szCs w:val="24"/>
        </w:rPr>
        <w:tab/>
      </w:r>
      <w:r w:rsidRPr="00B80E88">
        <w:rPr>
          <w:rFonts w:ascii="Arial" w:hAnsi="Arial" w:cs="Arial"/>
          <w:sz w:val="24"/>
          <w:szCs w:val="24"/>
        </w:rPr>
        <w:tab/>
        <w:t>Inspections of Inspections, Tests, Analyses, and Acceptance Criteria (ITAAC) Related Work 10/03/07 (07-030)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Pr="00B80E88">
        <w:rPr>
          <w:rFonts w:ascii="Arial" w:hAnsi="Arial" w:cs="Arial"/>
          <w:sz w:val="24"/>
          <w:szCs w:val="24"/>
        </w:rPr>
        <w:t>5001</w:t>
      </w:r>
      <w:proofErr w:type="gramStart"/>
      <w:r w:rsidRPr="00B80E88">
        <w:rPr>
          <w:rFonts w:ascii="Arial" w:hAnsi="Arial" w:cs="Arial"/>
          <w:sz w:val="24"/>
          <w:szCs w:val="24"/>
        </w:rPr>
        <w:t>.A</w:t>
      </w:r>
      <w:proofErr w:type="gramEnd"/>
      <w:r w:rsidRPr="00B80E88">
        <w:rPr>
          <w:rFonts w:ascii="Arial" w:hAnsi="Arial" w:cs="Arial"/>
          <w:sz w:val="24"/>
          <w:szCs w:val="24"/>
        </w:rPr>
        <w:tab/>
        <w:t>ITAAC Attributes for As-Built Inspection 10/03/07 (07-030)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(08-024)</w:t>
      </w:r>
    </w:p>
    <w:p w:rsidR="00090790" w:rsidRDefault="00090790" w:rsidP="00090790">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Pr="00B80E88">
        <w:rPr>
          <w:rFonts w:ascii="Arial" w:hAnsi="Arial" w:cs="Arial"/>
          <w:sz w:val="24"/>
          <w:szCs w:val="24"/>
        </w:rPr>
        <w:tab/>
      </w:r>
      <w:r w:rsidR="00FA7301"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A7301" w:rsidRPr="00B80E88">
        <w:rPr>
          <w:rFonts w:ascii="Arial" w:hAnsi="Arial" w:cs="Arial"/>
          <w:sz w:val="24"/>
          <w:szCs w:val="24"/>
          <w:lang w:val="en-CA"/>
        </w:rPr>
        <w:fldChar w:fldCharType="end"/>
      </w:r>
      <w:r w:rsidRPr="00B80E88">
        <w:rPr>
          <w:rFonts w:ascii="Arial" w:hAnsi="Arial" w:cs="Arial"/>
          <w:sz w:val="24"/>
          <w:szCs w:val="24"/>
        </w:rPr>
        <w:t>Inspection of the ITAAC-Related Construction Test Program 10/03/07 (07-030)</w:t>
      </w:r>
    </w:p>
    <w:p w:rsidR="00090790" w:rsidRDefault="00090790" w:rsidP="00090790">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090790" w:rsidRDefault="00090790" w:rsidP="00090790">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090790" w:rsidRDefault="00090790" w:rsidP="00090790">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10/03/07 </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(07-030)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Pr>
          <w:rFonts w:ascii="Arial" w:hAnsi="Arial" w:cs="Arial"/>
          <w:sz w:val="24"/>
          <w:szCs w:val="24"/>
        </w:rPr>
        <w:t>11/22/11 (11-037</w:t>
      </w:r>
      <w:r w:rsidRPr="00B80E88">
        <w:rPr>
          <w:rFonts w:ascii="Arial" w:hAnsi="Arial" w:cs="Arial"/>
          <w:sz w:val="24"/>
          <w:szCs w:val="24"/>
        </w:rPr>
        <w:t>)</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090790" w:rsidRPr="00EB67DA"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(08-024)</w:t>
      </w:r>
    </w:p>
    <w:p w:rsidR="00090790" w:rsidRPr="0037365C"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65001.04</w:t>
      </w:r>
      <w:r w:rsidRPr="0037365C">
        <w:rPr>
          <w:rFonts w:ascii="Arial" w:hAnsi="Arial" w:cs="Arial"/>
          <w:sz w:val="24"/>
          <w:szCs w:val="24"/>
        </w:rPr>
        <w:tab/>
      </w:r>
      <w:r w:rsidR="00FA7301"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FA7301" w:rsidRPr="0037365C">
        <w:rPr>
          <w:rFonts w:ascii="Arial" w:hAnsi="Arial" w:cs="Arial"/>
          <w:sz w:val="24"/>
          <w:szCs w:val="24"/>
          <w:lang w:val="en-CA"/>
        </w:rPr>
        <w:fldChar w:fldCharType="end"/>
      </w:r>
      <w:r w:rsidR="00FA7301"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FA7301" w:rsidRPr="0037365C">
        <w:rPr>
          <w:rFonts w:ascii="Arial" w:hAnsi="Arial" w:cs="Arial"/>
          <w:sz w:val="24"/>
          <w:szCs w:val="24"/>
          <w:lang w:val="en-CA"/>
        </w:rPr>
        <w:fldChar w:fldCharType="end"/>
      </w:r>
      <w:r w:rsidR="00FA7301"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FA7301" w:rsidRPr="0037365C">
        <w:rPr>
          <w:rFonts w:ascii="Arial" w:hAnsi="Arial" w:cs="Arial"/>
          <w:sz w:val="24"/>
          <w:szCs w:val="24"/>
          <w:lang w:val="en-CA"/>
        </w:rPr>
        <w:fldChar w:fldCharType="end"/>
      </w:r>
      <w:r w:rsidR="00FA7301"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FA7301" w:rsidRPr="0037365C">
        <w:rPr>
          <w:rFonts w:ascii="Arial" w:hAnsi="Arial" w:cs="Arial"/>
          <w:sz w:val="24"/>
          <w:szCs w:val="24"/>
          <w:lang w:val="en-CA"/>
        </w:rPr>
        <w:fldChar w:fldCharType="end"/>
      </w:r>
      <w:r w:rsidR="00FA7301"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FA7301" w:rsidRPr="0037365C">
        <w:rPr>
          <w:rFonts w:ascii="Arial" w:hAnsi="Arial" w:cs="Arial"/>
          <w:sz w:val="24"/>
          <w:szCs w:val="24"/>
          <w:lang w:val="en-CA"/>
        </w:rPr>
        <w:fldChar w:fldCharType="end"/>
      </w:r>
      <w:r w:rsidR="00FA7301"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FA7301" w:rsidRPr="0037365C">
        <w:rPr>
          <w:rFonts w:ascii="Arial" w:hAnsi="Arial" w:cs="Arial"/>
          <w:sz w:val="24"/>
          <w:szCs w:val="24"/>
          <w:lang w:val="en-CA"/>
        </w:rPr>
        <w:fldChar w:fldCharType="end"/>
      </w:r>
      <w:r w:rsidRPr="0037365C">
        <w:rPr>
          <w:rFonts w:ascii="Arial" w:hAnsi="Arial" w:cs="Arial"/>
          <w:sz w:val="24"/>
          <w:szCs w:val="24"/>
        </w:rPr>
        <w:t>Inspection of</w:t>
      </w:r>
      <w:r>
        <w:rPr>
          <w:rFonts w:ascii="Arial" w:hAnsi="Arial" w:cs="Arial"/>
          <w:sz w:val="24"/>
          <w:szCs w:val="24"/>
        </w:rPr>
        <w:t xml:space="preserve"> ITAAC-Related Installation of </w:t>
      </w:r>
      <w:r w:rsidRPr="0037365C">
        <w:rPr>
          <w:rFonts w:ascii="Arial" w:hAnsi="Arial" w:cs="Arial"/>
          <w:sz w:val="24"/>
          <w:szCs w:val="24"/>
        </w:rPr>
        <w:t>Pipe Supports and Restraints 04/18/08 (08-012)</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7A10F1"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sectPr w:rsidR="007A10F1" w:rsidSect="00A864FB">
          <w:headerReference w:type="default" r:id="rId12"/>
          <w:pgSz w:w="12240" w:h="15840" w:code="1"/>
          <w:pgMar w:top="1080" w:right="1440" w:bottom="720" w:left="1440" w:header="475" w:footer="720" w:gutter="0"/>
          <w:cols w:space="720"/>
          <w:noEndnote/>
        </w:sectPr>
      </w:pPr>
      <w:r w:rsidRPr="0037365C">
        <w:rPr>
          <w:rFonts w:ascii="Arial" w:hAnsi="Arial" w:cs="Arial"/>
          <w:sz w:val="24"/>
          <w:szCs w:val="24"/>
        </w:rPr>
        <w:tab/>
        <w:t>65001.06</w:t>
      </w:r>
      <w:r w:rsidRPr="0037365C">
        <w:rPr>
          <w:rFonts w:ascii="Arial" w:hAnsi="Arial" w:cs="Arial"/>
          <w:sz w:val="24"/>
          <w:szCs w:val="24"/>
        </w:rPr>
        <w:tab/>
        <w:t>Inspection of ITAAC-Related Installation o Mechanical Components 04/18/08 (08-012)</w:t>
      </w: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FA7301"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A7301" w:rsidRPr="00B80E88">
        <w:rPr>
          <w:rFonts w:ascii="Arial" w:hAnsi="Arial" w:cs="Arial"/>
          <w:sz w:val="24"/>
          <w:szCs w:val="24"/>
          <w:lang w:val="en-CA"/>
        </w:rPr>
        <w:fldChar w:fldCharType="end"/>
      </w:r>
      <w:r w:rsidR="00FA7301"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A7301"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r>
      <w:r w:rsidRPr="00B27F47">
        <w:rPr>
          <w:rFonts w:ascii="Arial" w:hAnsi="Arial" w:cs="Arial"/>
          <w:sz w:val="24"/>
          <w:szCs w:val="24"/>
        </w:rPr>
        <w:t>Inspection of Pipe Rupture Hazard Analysis Design Acceptance Criteria (DAC) – Related ITAAC</w:t>
      </w:r>
      <w:r w:rsidR="00E443EC">
        <w:rPr>
          <w:rFonts w:ascii="Arial" w:hAnsi="Arial" w:cs="Arial"/>
          <w:sz w:val="24"/>
          <w:szCs w:val="24"/>
        </w:rPr>
        <w:t xml:space="preserve"> 11/07/11 (11-029)</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r>
      <w:r w:rsidRPr="00B27F47">
        <w:rPr>
          <w:rFonts w:ascii="Arial" w:hAnsi="Arial" w:cs="Arial"/>
          <w:sz w:val="24"/>
          <w:szCs w:val="24"/>
        </w:rPr>
        <w:t xml:space="preserve">Inspection of Digital Instrumentation and Control (DI&amp;C) System/Software Design Acceptance Criteria (DAC) – Related </w:t>
      </w:r>
      <w:proofErr w:type="gramStart"/>
      <w:r w:rsidRPr="00B27F47">
        <w:rPr>
          <w:rFonts w:ascii="Arial" w:hAnsi="Arial" w:cs="Arial"/>
          <w:sz w:val="24"/>
          <w:szCs w:val="24"/>
        </w:rPr>
        <w:t>ITAAC</w:t>
      </w:r>
      <w:r w:rsidR="00C548F7">
        <w:rPr>
          <w:rFonts w:ascii="Arial" w:hAnsi="Arial" w:cs="Arial"/>
          <w:sz w:val="24"/>
          <w:szCs w:val="24"/>
        </w:rPr>
        <w:t xml:space="preserve">  12</w:t>
      </w:r>
      <w:proofErr w:type="gramEnd"/>
      <w:r w:rsidR="00C548F7">
        <w:rPr>
          <w:rFonts w:ascii="Arial" w:hAnsi="Arial" w:cs="Arial"/>
          <w:sz w:val="24"/>
          <w:szCs w:val="24"/>
        </w:rPr>
        <w:t>/19/11 (11-041)</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090790" w:rsidRDefault="00090790"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090790" w:rsidRPr="001342EA" w:rsidRDefault="00090790"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r w:rsidR="00E443EC">
        <w:rPr>
          <w:rFonts w:ascii="Arial" w:hAnsi="Arial" w:cs="Arial"/>
          <w:sz w:val="24"/>
          <w:szCs w:val="24"/>
        </w:rPr>
        <w:t xml:space="preserve"> 11/07/11 (11-029)</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090790" w:rsidRDefault="00090790"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 xml:space="preserve">License Renewal Inspection </w:t>
      </w:r>
      <w:r w:rsidR="007A53A9">
        <w:rPr>
          <w:rFonts w:ascii="Arial" w:hAnsi="Arial" w:cs="Arial"/>
          <w:sz w:val="24"/>
          <w:szCs w:val="24"/>
        </w:rPr>
        <w:t>11/23/11 (11-038</w:t>
      </w:r>
      <w:r w:rsidRPr="00B80E88">
        <w:rPr>
          <w:rFonts w:ascii="Arial" w:hAnsi="Arial" w:cs="Arial"/>
          <w:sz w:val="24"/>
          <w:szCs w:val="24"/>
        </w:rPr>
        <w:t>)</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C5908" w:rsidRDefault="00EC5908" w:rsidP="00EC5908">
      <w:pPr>
        <w:ind w:left="2160" w:hanging="1440"/>
        <w:rPr>
          <w:rFonts w:ascii="Arial" w:hAnsi="Arial" w:cs="Arial"/>
        </w:rPr>
      </w:pPr>
      <w:r w:rsidRPr="00EC5908">
        <w:rPr>
          <w:rFonts w:ascii="Arial" w:hAnsi="Arial" w:cs="Arial"/>
          <w:sz w:val="24"/>
          <w:szCs w:val="24"/>
        </w:rPr>
        <w:t>71013</w:t>
      </w:r>
      <w:r w:rsidR="00E30204">
        <w:rPr>
          <w:rFonts w:ascii="Arial" w:hAnsi="Arial" w:cs="Arial"/>
          <w:sz w:val="24"/>
          <w:szCs w:val="24"/>
        </w:rPr>
        <w:tab/>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FC2577" w:rsidRDefault="003C3A98"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FC2577"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71111.05T</w:t>
      </w:r>
      <w:r w:rsidR="00B32FEF" w:rsidRPr="00B80E88">
        <w:rPr>
          <w:rFonts w:ascii="Arial" w:hAnsi="Arial" w:cs="Arial"/>
          <w:sz w:val="24"/>
          <w:szCs w:val="24"/>
        </w:rPr>
        <w:tab/>
        <w:t>Fire Protection (Triennial)</w:t>
      </w:r>
      <w:r w:rsidR="00B32FEF">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FC2577"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FC2577"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71111.06</w:t>
      </w:r>
      <w:r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11/</w:t>
      </w:r>
      <w:r w:rsidR="007A53A9">
        <w:rPr>
          <w:rFonts w:ascii="Arial" w:hAnsi="Arial" w:cs="Arial"/>
          <w:sz w:val="24"/>
          <w:szCs w:val="24"/>
        </w:rPr>
        <w:t xml:space="preserve">23/11 </w:t>
      </w:r>
      <w:r w:rsidR="00B4058F">
        <w:rPr>
          <w:rFonts w:ascii="Arial" w:hAnsi="Arial" w:cs="Arial"/>
          <w:sz w:val="24"/>
          <w:szCs w:val="24"/>
        </w:rPr>
        <w:tab/>
      </w:r>
      <w:r w:rsidR="007A53A9">
        <w:rPr>
          <w:rFonts w:ascii="Arial" w:hAnsi="Arial" w:cs="Arial"/>
          <w:sz w:val="24"/>
          <w:szCs w:val="24"/>
        </w:rPr>
        <w:t>(11-038</w:t>
      </w:r>
      <w:r>
        <w:rPr>
          <w:rFonts w:ascii="Arial" w:hAnsi="Arial" w:cs="Arial"/>
          <w:sz w:val="24"/>
          <w:szCs w:val="24"/>
        </w:rPr>
        <w:t>)</w:t>
      </w:r>
    </w:p>
    <w:p w:rsidR="004925CA"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925CA">
        <w:rPr>
          <w:rFonts w:ascii="Arial" w:hAnsi="Arial" w:cs="Arial"/>
          <w:sz w:val="24"/>
          <w:szCs w:val="24"/>
        </w:rPr>
        <w:t>71111.11</w:t>
      </w:r>
      <w:r w:rsidR="004925CA">
        <w:rPr>
          <w:rFonts w:ascii="Arial" w:hAnsi="Arial" w:cs="Arial"/>
          <w:sz w:val="24"/>
          <w:szCs w:val="24"/>
        </w:rPr>
        <w:tab/>
      </w:r>
      <w:r w:rsidR="004925CA" w:rsidRPr="00B80E88">
        <w:rPr>
          <w:rFonts w:ascii="Arial" w:hAnsi="Arial" w:cs="Arial"/>
          <w:sz w:val="24"/>
          <w:szCs w:val="24"/>
        </w:rPr>
        <w:t>Licensed Operator Requalification Program</w:t>
      </w:r>
      <w:r w:rsidR="004925CA">
        <w:rPr>
          <w:rFonts w:ascii="Arial" w:hAnsi="Arial" w:cs="Arial"/>
          <w:sz w:val="24"/>
          <w:szCs w:val="24"/>
        </w:rPr>
        <w:t xml:space="preserve"> 12/06/11 (11-040)</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3D675E" w:rsidRPr="003A793E"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FC2577">
        <w:rPr>
          <w:rFonts w:ascii="Arial" w:hAnsi="Arial" w:cs="Arial"/>
          <w:sz w:val="24"/>
          <w:szCs w:val="24"/>
        </w:rPr>
        <w:t>11-025</w:t>
      </w:r>
      <w:r w:rsidRPr="003A793E">
        <w:rPr>
          <w:rFonts w:ascii="Arial" w:hAnsi="Arial" w:cs="Arial"/>
          <w:sz w:val="24"/>
          <w:szCs w:val="24"/>
        </w:rPr>
        <w:t>)</w:t>
      </w:r>
    </w:p>
    <w:p w:rsidR="00FC2577"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 xml:space="preserve">Post Maintenance Testing </w:t>
      </w:r>
      <w:r w:rsidR="00C24537">
        <w:rPr>
          <w:rFonts w:ascii="Arial" w:hAnsi="Arial" w:cs="Arial"/>
          <w:sz w:val="24"/>
          <w:szCs w:val="24"/>
        </w:rPr>
        <w:t>11/08/11</w:t>
      </w:r>
      <w:r w:rsidRPr="00B80E88">
        <w:rPr>
          <w:rFonts w:ascii="Arial" w:hAnsi="Arial" w:cs="Arial"/>
          <w:sz w:val="24"/>
          <w:szCs w:val="24"/>
        </w:rPr>
        <w:t xml:space="preserve"> (</w:t>
      </w:r>
      <w:r w:rsidR="00C24537">
        <w:rPr>
          <w:rFonts w:ascii="Arial" w:hAnsi="Arial" w:cs="Arial"/>
          <w:sz w:val="24"/>
          <w:szCs w:val="24"/>
        </w:rPr>
        <w:t>11</w:t>
      </w:r>
      <w:r w:rsidRPr="00B80E88">
        <w:rPr>
          <w:rFonts w:ascii="Arial" w:hAnsi="Arial" w:cs="Arial"/>
          <w:sz w:val="24"/>
          <w:szCs w:val="24"/>
        </w:rPr>
        <w:t>-0</w:t>
      </w:r>
      <w:r w:rsidR="00C24537">
        <w:rPr>
          <w:rFonts w:ascii="Arial" w:hAnsi="Arial" w:cs="Arial"/>
          <w:sz w:val="24"/>
          <w:szCs w:val="24"/>
        </w:rPr>
        <w:t>31</w:t>
      </w:r>
      <w:r w:rsidRPr="00B80E88">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F545E9" w:rsidRPr="00132B09">
        <w:rPr>
          <w:rFonts w:ascii="Arial" w:hAnsi="Arial" w:cs="Arial"/>
          <w:sz w:val="24"/>
          <w:szCs w:val="24"/>
        </w:rPr>
        <w:t>12/06/10 (10-025)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545E9">
        <w:rPr>
          <w:rFonts w:ascii="Arial" w:hAnsi="Arial" w:cs="Arial"/>
          <w:sz w:val="24"/>
          <w:szCs w:val="24"/>
        </w:rPr>
        <w:t>11/08/11</w:t>
      </w:r>
      <w:r w:rsidR="00F545E9" w:rsidRPr="00B80E88">
        <w:rPr>
          <w:rFonts w:ascii="Arial" w:hAnsi="Arial" w:cs="Arial"/>
          <w:sz w:val="24"/>
          <w:szCs w:val="24"/>
        </w:rPr>
        <w:t xml:space="preserve"> (</w:t>
      </w:r>
      <w:r w:rsidR="00F545E9">
        <w:rPr>
          <w:rFonts w:ascii="Arial" w:hAnsi="Arial" w:cs="Arial"/>
          <w:sz w:val="24"/>
          <w:szCs w:val="24"/>
        </w:rPr>
        <w:t>11</w:t>
      </w:r>
      <w:r w:rsidR="00F545E9" w:rsidRPr="00B80E88">
        <w:rPr>
          <w:rFonts w:ascii="Arial" w:hAnsi="Arial" w:cs="Arial"/>
          <w:sz w:val="24"/>
          <w:szCs w:val="24"/>
        </w:rPr>
        <w:t>-0</w:t>
      </w:r>
      <w:r w:rsidR="00F545E9">
        <w:rPr>
          <w:rFonts w:ascii="Arial" w:hAnsi="Arial" w:cs="Arial"/>
          <w:sz w:val="24"/>
          <w:szCs w:val="24"/>
        </w:rPr>
        <w:t>31</w:t>
      </w:r>
      <w:r w:rsidR="00F545E9" w:rsidRPr="00B80E88">
        <w:rPr>
          <w:rFonts w:ascii="Arial" w:hAnsi="Arial" w:cs="Arial"/>
          <w:sz w:val="24"/>
          <w:szCs w:val="24"/>
        </w:rPr>
        <w:t>)</w:t>
      </w:r>
    </w:p>
    <w:p w:rsidR="00D74BE8" w:rsidRDefault="00BC3B2C" w:rsidP="00D74BE8">
      <w:pPr>
        <w:ind w:left="2160" w:hanging="1440"/>
        <w:rPr>
          <w:rFonts w:ascii="Arial" w:hAnsi="Arial" w:cs="Arial"/>
          <w:sz w:val="24"/>
          <w:szCs w:val="24"/>
        </w:rPr>
      </w:pPr>
      <w:r>
        <w:rPr>
          <w:rFonts w:ascii="Arial" w:hAnsi="Arial" w:cs="Arial"/>
          <w:sz w:val="24"/>
          <w:szCs w:val="24"/>
        </w:rPr>
        <w:t>711</w:t>
      </w:r>
      <w:r w:rsidR="008036E2" w:rsidRPr="00D74BE8">
        <w:rPr>
          <w:rFonts w:ascii="Arial" w:hAnsi="Arial" w:cs="Arial"/>
          <w:sz w:val="24"/>
          <w:szCs w:val="24"/>
        </w:rPr>
        <w:t>13</w:t>
      </w:r>
      <w:r w:rsidR="00D74BE8">
        <w:rPr>
          <w:rFonts w:ascii="Arial" w:hAnsi="Arial" w:cs="Arial"/>
          <w:sz w:val="24"/>
          <w:szCs w:val="24"/>
        </w:rPr>
        <w:tab/>
      </w:r>
      <w:r w:rsidR="008036E2"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09079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sidR="00090790">
        <w:rPr>
          <w:rFonts w:ascii="Arial" w:hAnsi="Arial" w:cs="Arial"/>
          <w:sz w:val="24"/>
          <w:szCs w:val="24"/>
        </w:rPr>
        <w:tab/>
        <w:t>I</w:t>
      </w:r>
      <w:r w:rsidRPr="00846A13">
        <w:rPr>
          <w:rFonts w:ascii="Arial" w:hAnsi="Arial" w:cs="Arial"/>
          <w:sz w:val="24"/>
          <w:szCs w:val="24"/>
        </w:rPr>
        <w:t>n-Plant Airborne Radioactivity Control and Mitigation</w:t>
      </w:r>
      <w:r>
        <w:rPr>
          <w:rFonts w:ascii="Arial" w:hAnsi="Arial" w:cs="Arial"/>
          <w:sz w:val="24"/>
          <w:szCs w:val="24"/>
        </w:rPr>
        <w:t xml:space="preserve"> 12/02/09 </w:t>
      </w:r>
    </w:p>
    <w:p w:rsidR="003B0699" w:rsidRDefault="0009079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B0699">
        <w:rPr>
          <w:rFonts w:ascii="Arial" w:hAnsi="Arial" w:cs="Arial"/>
          <w:sz w:val="24"/>
          <w:szCs w:val="24"/>
        </w:rPr>
        <w:t>(09-030)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09079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w:t>
      </w:r>
    </w:p>
    <w:p w:rsidR="003B0699" w:rsidRDefault="0009079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B0699">
        <w:rPr>
          <w:rFonts w:ascii="Arial" w:hAnsi="Arial" w:cs="Arial"/>
          <w:sz w:val="24"/>
          <w:szCs w:val="24"/>
        </w:rPr>
        <w:t>(09-030)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0907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 xml:space="preserve">02/24/10 </w:t>
      </w:r>
    </w:p>
    <w:p w:rsidR="00E22F5B"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22F5B">
        <w:rPr>
          <w:rFonts w:ascii="Arial" w:hAnsi="Arial" w:cs="Arial"/>
          <w:sz w:val="24"/>
          <w:szCs w:val="24"/>
        </w:rPr>
        <w:t>(10-007)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BF24EE" w:rsidRPr="00BF24E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F24EE">
        <w:rPr>
          <w:rFonts w:ascii="Arial" w:hAnsi="Arial" w:cs="Arial"/>
          <w:sz w:val="24"/>
          <w:szCs w:val="24"/>
        </w:rPr>
        <w:t>71151</w:t>
      </w:r>
      <w:r w:rsidR="00BF24EE">
        <w:rPr>
          <w:rFonts w:ascii="Arial" w:hAnsi="Arial" w:cs="Arial"/>
          <w:sz w:val="24"/>
          <w:szCs w:val="24"/>
        </w:rPr>
        <w:tab/>
      </w:r>
      <w:r w:rsidR="00BF24EE">
        <w:rPr>
          <w:rFonts w:ascii="Arial" w:hAnsi="Arial" w:cs="Arial"/>
          <w:sz w:val="24"/>
          <w:szCs w:val="24"/>
        </w:rPr>
        <w:tab/>
      </w:r>
      <w:r w:rsidR="00BF24EE" w:rsidRPr="00B80E88">
        <w:rPr>
          <w:rFonts w:ascii="Arial" w:hAnsi="Arial" w:cs="Arial"/>
          <w:sz w:val="24"/>
          <w:szCs w:val="24"/>
        </w:rPr>
        <w:t xml:space="preserve">Performance Indicator Verification </w:t>
      </w:r>
      <w:r w:rsidR="00BF24EE">
        <w:rPr>
          <w:rFonts w:ascii="Arial" w:hAnsi="Arial" w:cs="Arial"/>
          <w:sz w:val="24"/>
          <w:szCs w:val="24"/>
        </w:rPr>
        <w:t>12/23/11</w:t>
      </w:r>
      <w:r w:rsidR="00BF24EE" w:rsidRPr="00B80E88">
        <w:rPr>
          <w:rFonts w:ascii="Arial" w:hAnsi="Arial" w:cs="Arial"/>
          <w:sz w:val="24"/>
          <w:szCs w:val="24"/>
        </w:rPr>
        <w:t xml:space="preserve"> (</w:t>
      </w:r>
      <w:r w:rsidR="00BF24EE">
        <w:rPr>
          <w:rFonts w:ascii="Arial" w:hAnsi="Arial" w:cs="Arial"/>
          <w:sz w:val="24"/>
          <w:szCs w:val="24"/>
        </w:rPr>
        <w:t>11-043</w:t>
      </w:r>
      <w:r w:rsidR="00BF24EE" w:rsidRPr="00B80E88">
        <w:rPr>
          <w:rFonts w:ascii="Arial" w:hAnsi="Arial" w:cs="Arial"/>
          <w:sz w:val="24"/>
          <w:szCs w:val="24"/>
        </w:rPr>
        <w:t>)</w:t>
      </w:r>
    </w:p>
    <w:p w:rsidR="00CD77E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CD77E5">
        <w:rPr>
          <w:rFonts w:ascii="Arial" w:hAnsi="Arial" w:cs="Arial"/>
          <w:sz w:val="24"/>
          <w:szCs w:val="24"/>
        </w:rPr>
        <w:t>71152</w:t>
      </w:r>
      <w:r w:rsidR="00CD77E5">
        <w:rPr>
          <w:rFonts w:ascii="Arial" w:hAnsi="Arial" w:cs="Arial"/>
          <w:sz w:val="24"/>
          <w:szCs w:val="24"/>
        </w:rPr>
        <w:tab/>
      </w:r>
      <w:r w:rsidR="00CD77E5">
        <w:rPr>
          <w:rFonts w:ascii="Arial" w:hAnsi="Arial" w:cs="Arial"/>
          <w:sz w:val="24"/>
          <w:szCs w:val="24"/>
        </w:rPr>
        <w:tab/>
      </w:r>
      <w:r w:rsidR="00CD77E5" w:rsidRPr="004630C1">
        <w:rPr>
          <w:rFonts w:ascii="Arial" w:hAnsi="Arial" w:cs="Arial"/>
          <w:sz w:val="24"/>
          <w:szCs w:val="24"/>
        </w:rPr>
        <w:t>Problem Identification and Resolution</w:t>
      </w:r>
      <w:r w:rsidR="00CD77E5">
        <w:rPr>
          <w:rFonts w:ascii="Arial" w:hAnsi="Arial" w:cs="Arial"/>
          <w:sz w:val="24"/>
          <w:szCs w:val="24"/>
        </w:rPr>
        <w:t xml:space="preserve"> 12/05/2011 </w:t>
      </w:r>
      <w:r w:rsidR="00CD77E5" w:rsidRPr="005B16AA">
        <w:rPr>
          <w:rFonts w:ascii="Arial" w:hAnsi="Arial" w:cs="Arial"/>
          <w:sz w:val="24"/>
          <w:szCs w:val="24"/>
        </w:rPr>
        <w:t>(</w:t>
      </w:r>
      <w:r w:rsidR="00CD77E5">
        <w:rPr>
          <w:rFonts w:ascii="Arial" w:hAnsi="Arial" w:cs="Arial"/>
          <w:sz w:val="24"/>
          <w:szCs w:val="24"/>
        </w:rPr>
        <w:t>11-039</w:t>
      </w:r>
      <w:r w:rsidR="00CD77E5" w:rsidRPr="005B16AA">
        <w:rPr>
          <w:rFonts w:ascii="Arial" w:hAnsi="Arial" w:cs="Arial"/>
          <w:sz w:val="24"/>
          <w:szCs w:val="24"/>
        </w:rPr>
        <w:t>)</w:t>
      </w:r>
    </w:p>
    <w:p w:rsidR="00CD77E5"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r>
      <w:r w:rsidR="00CD77E5" w:rsidRPr="00E71405">
        <w:rPr>
          <w:rFonts w:ascii="Arial" w:hAnsi="Arial" w:cs="Arial"/>
          <w:sz w:val="24"/>
          <w:szCs w:val="24"/>
        </w:rPr>
        <w:t>71153</w:t>
      </w:r>
      <w:r w:rsidR="00CD77E5" w:rsidRPr="00E71405">
        <w:rPr>
          <w:rFonts w:ascii="Arial" w:hAnsi="Arial" w:cs="Arial"/>
          <w:sz w:val="24"/>
          <w:szCs w:val="24"/>
        </w:rPr>
        <w:tab/>
      </w:r>
      <w:r w:rsidR="00CD77E5" w:rsidRPr="00E71405">
        <w:rPr>
          <w:rFonts w:ascii="Arial" w:hAnsi="Arial" w:cs="Arial"/>
          <w:sz w:val="24"/>
          <w:szCs w:val="24"/>
        </w:rPr>
        <w:tab/>
        <w:t>Follow-up of Events and Notices of Enforcement Discretion</w:t>
      </w:r>
    </w:p>
    <w:p w:rsidR="00CD77E5" w:rsidRPr="00E71405"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12/05/2011 </w:t>
      </w:r>
      <w:r w:rsidRPr="005B16AA">
        <w:rPr>
          <w:rFonts w:ascii="Arial" w:hAnsi="Arial" w:cs="Arial"/>
          <w:sz w:val="24"/>
          <w:szCs w:val="24"/>
        </w:rPr>
        <w:t>(</w:t>
      </w:r>
      <w:r>
        <w:rPr>
          <w:rFonts w:ascii="Arial" w:hAnsi="Arial" w:cs="Arial"/>
          <w:sz w:val="24"/>
          <w:szCs w:val="24"/>
        </w:rPr>
        <w:t>11-039</w:t>
      </w:r>
      <w:r w:rsidRPr="005B16AA">
        <w:rPr>
          <w:rFonts w:ascii="Arial" w:hAnsi="Arial" w:cs="Arial"/>
          <w:sz w:val="24"/>
          <w:szCs w:val="24"/>
        </w:rPr>
        <w:t>)</w:t>
      </w:r>
    </w:p>
    <w:p w:rsidR="00FA1104"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r>
      <w:r w:rsidR="00FA1104">
        <w:rPr>
          <w:rFonts w:ascii="Arial" w:hAnsi="Arial" w:cs="Arial"/>
          <w:bCs/>
          <w:color w:val="000000"/>
          <w:sz w:val="24"/>
        </w:rPr>
        <w:t>71302</w:t>
      </w:r>
      <w:r w:rsidR="00FA1104">
        <w:rPr>
          <w:rFonts w:ascii="Arial" w:hAnsi="Arial" w:cs="Arial"/>
          <w:bCs/>
          <w:color w:val="000000"/>
          <w:sz w:val="24"/>
        </w:rPr>
        <w:tab/>
      </w:r>
      <w:r w:rsidR="00FA1104">
        <w:rPr>
          <w:rFonts w:ascii="Arial" w:hAnsi="Arial" w:cs="Arial"/>
          <w:bCs/>
          <w:color w:val="000000"/>
          <w:sz w:val="24"/>
        </w:rPr>
        <w:tab/>
      </w:r>
      <w:r w:rsidR="00FA1104" w:rsidRPr="00FA1104">
        <w:rPr>
          <w:rFonts w:ascii="Arial" w:hAnsi="Arial" w:cs="Arial"/>
          <w:sz w:val="24"/>
          <w:szCs w:val="24"/>
        </w:rPr>
        <w:t>Preoperational Test Program Implementation Verification</w:t>
      </w:r>
      <w:r w:rsidR="00FA1104">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Pr>
          <w:rFonts w:ascii="Arial" w:hAnsi="Arial" w:cs="Arial"/>
          <w:sz w:val="24"/>
          <w:szCs w:val="24"/>
        </w:rPr>
        <w:t>71715</w:t>
      </w:r>
      <w:r>
        <w:rPr>
          <w:rFonts w:ascii="Arial" w:hAnsi="Arial" w:cs="Arial"/>
          <w:sz w:val="24"/>
          <w:szCs w:val="24"/>
        </w:rPr>
        <w:tab/>
      </w:r>
      <w:r w:rsidRPr="00B80E88">
        <w:rPr>
          <w:rFonts w:ascii="Arial" w:hAnsi="Arial" w:cs="Arial"/>
          <w:sz w:val="24"/>
          <w:szCs w:val="24"/>
        </w:rPr>
        <w:tab/>
        <w:t>Sustained Control Room and Plant Observation 04/14/92</w:t>
      </w: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Pr="0009079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09079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091628"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p>
    <w:p w:rsidR="00891816" w:rsidRDefault="0009162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rPr>
        <w:tab/>
      </w:r>
      <w:r>
        <w:rPr>
          <w:rFonts w:ascii="Arial" w:hAnsi="Arial" w:cs="Arial"/>
          <w:sz w:val="24"/>
        </w:rPr>
        <w:tab/>
      </w:r>
      <w:r>
        <w:rPr>
          <w:rFonts w:ascii="Arial" w:hAnsi="Arial" w:cs="Arial"/>
          <w:sz w:val="24"/>
        </w:rPr>
        <w:tab/>
      </w:r>
      <w:r w:rsidR="00891816">
        <w:rPr>
          <w:rFonts w:ascii="Arial" w:hAnsi="Arial" w:cs="Arial"/>
          <w:sz w:val="24"/>
        </w:rPr>
        <w:t>(10-022)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r w:rsidR="00091628">
        <w:rPr>
          <w:rFonts w:ascii="Arial" w:hAnsi="Arial" w:cs="Arial"/>
          <w:sz w:val="24"/>
          <w:szCs w:val="24"/>
        </w:rPr>
        <w:t>)</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7600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49006B" w:rsidRDefault="0049006B" w:rsidP="00C9110F">
      <w:pPr>
        <w:ind w:left="2160" w:hanging="1440"/>
        <w:rPr>
          <w:rFonts w:ascii="Arial" w:hAnsi="Arial" w:cs="Arial"/>
          <w:sz w:val="24"/>
          <w:szCs w:val="24"/>
        </w:rPr>
      </w:pPr>
    </w:p>
    <w:p w:rsidR="005E6DEB" w:rsidRPr="00C9110F" w:rsidRDefault="005E6DEB" w:rsidP="00C9110F">
      <w:pPr>
        <w:ind w:left="2160" w:hanging="1440"/>
        <w:rPr>
          <w:rFonts w:ascii="Arial" w:hAnsi="Arial" w:cs="Arial"/>
          <w:sz w:val="24"/>
          <w:szCs w:val="24"/>
        </w:rPr>
      </w:pPr>
      <w:r>
        <w:rPr>
          <w:rFonts w:ascii="Arial" w:hAnsi="Arial" w:cs="Arial"/>
          <w:sz w:val="24"/>
          <w:szCs w:val="24"/>
        </w:rPr>
        <w:lastRenderedPageBreak/>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49006B"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p>
    <w:p w:rsidR="003C3A98" w:rsidRDefault="0049006B"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49006B" w:rsidRDefault="004900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49006B" w:rsidRPr="003507F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lastRenderedPageBreak/>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Part 52, Emergency Preparedness Program</w:t>
      </w:r>
      <w:r w:rsidR="00E30204">
        <w:rPr>
          <w:rFonts w:cs="Arial"/>
          <w:sz w:val="24"/>
          <w:szCs w:val="24"/>
        </w:rPr>
        <w:t xml:space="preserve"> 11/08/11 (11-030)</w:t>
      </w:r>
    </w:p>
    <w:p w:rsidR="00E30204" w:rsidRDefault="00E30204" w:rsidP="00CF36A6">
      <w:pPr>
        <w:pStyle w:val="PlainText"/>
        <w:rPr>
          <w:rFonts w:cs="Arial"/>
          <w:sz w:val="24"/>
          <w:szCs w:val="24"/>
        </w:rPr>
      </w:pPr>
      <w:r>
        <w:rPr>
          <w:rFonts w:cs="Arial"/>
          <w:sz w:val="24"/>
          <w:szCs w:val="24"/>
        </w:rPr>
        <w:tab/>
        <w:t>82002.01</w:t>
      </w:r>
      <w:r>
        <w:rPr>
          <w:rFonts w:cs="Arial"/>
          <w:sz w:val="24"/>
          <w:szCs w:val="24"/>
        </w:rPr>
        <w:tab/>
      </w:r>
      <w:r>
        <w:rPr>
          <w:sz w:val="24"/>
          <w:szCs w:val="24"/>
        </w:rPr>
        <w:t xml:space="preserve">Facilities and Equipment </w:t>
      </w:r>
      <w:r>
        <w:rPr>
          <w:rFonts w:cs="Arial"/>
          <w:sz w:val="24"/>
          <w:szCs w:val="24"/>
        </w:rPr>
        <w:t>11/08/11 (11-030)</w:t>
      </w:r>
    </w:p>
    <w:p w:rsidR="00E30204" w:rsidRDefault="00E30204" w:rsidP="00CF36A6">
      <w:pPr>
        <w:pStyle w:val="PlainText"/>
        <w:rPr>
          <w:rFonts w:cs="Arial"/>
          <w:sz w:val="24"/>
          <w:szCs w:val="24"/>
        </w:rPr>
      </w:pPr>
      <w:r>
        <w:rPr>
          <w:rFonts w:cs="Arial"/>
          <w:sz w:val="24"/>
          <w:szCs w:val="24"/>
        </w:rPr>
        <w:tab/>
        <w:t>82002.02</w:t>
      </w:r>
      <w:r>
        <w:rPr>
          <w:rFonts w:cs="Arial"/>
          <w:sz w:val="24"/>
          <w:szCs w:val="24"/>
        </w:rPr>
        <w:tab/>
      </w:r>
      <w:r>
        <w:rPr>
          <w:sz w:val="24"/>
          <w:szCs w:val="24"/>
        </w:rPr>
        <w:t xml:space="preserve">Procedure Quality </w:t>
      </w:r>
      <w:r>
        <w:rPr>
          <w:rFonts w:cs="Arial"/>
          <w:sz w:val="24"/>
          <w:szCs w:val="24"/>
        </w:rPr>
        <w:t>11/08/11 (11-030)</w:t>
      </w:r>
    </w:p>
    <w:p w:rsidR="00E30204" w:rsidRDefault="00E30204" w:rsidP="00E30204">
      <w:pPr>
        <w:pStyle w:val="PlainText"/>
        <w:ind w:left="2160" w:hanging="1440"/>
        <w:rPr>
          <w:rFonts w:cs="Arial"/>
          <w:sz w:val="24"/>
          <w:szCs w:val="24"/>
        </w:rPr>
      </w:pPr>
      <w:r>
        <w:rPr>
          <w:rFonts w:cs="Arial"/>
          <w:sz w:val="24"/>
          <w:szCs w:val="24"/>
        </w:rPr>
        <w:t>82002.03</w:t>
      </w:r>
      <w:r>
        <w:rPr>
          <w:rFonts w:cs="Arial"/>
          <w:sz w:val="24"/>
          <w:szCs w:val="24"/>
        </w:rPr>
        <w:tab/>
      </w:r>
      <w:r>
        <w:rPr>
          <w:sz w:val="24"/>
          <w:szCs w:val="24"/>
        </w:rPr>
        <w:t xml:space="preserve">Review of Exercise Objectives and Exercise Scenario for Power Reactors 11/08/11 </w:t>
      </w:r>
      <w:r>
        <w:rPr>
          <w:rFonts w:cs="Arial"/>
          <w:sz w:val="24"/>
          <w:szCs w:val="24"/>
        </w:rPr>
        <w:t>(11-030)</w:t>
      </w:r>
    </w:p>
    <w:p w:rsidR="00E30204" w:rsidRDefault="00E30204" w:rsidP="00CF36A6">
      <w:pPr>
        <w:pStyle w:val="PlainText"/>
        <w:rPr>
          <w:rFonts w:cs="Arial"/>
          <w:sz w:val="24"/>
          <w:szCs w:val="24"/>
        </w:rPr>
      </w:pPr>
      <w:r>
        <w:rPr>
          <w:rFonts w:cs="Arial"/>
          <w:sz w:val="24"/>
          <w:szCs w:val="24"/>
        </w:rPr>
        <w:tab/>
        <w:t>82002.04</w:t>
      </w:r>
      <w:r>
        <w:rPr>
          <w:rFonts w:cs="Arial"/>
          <w:sz w:val="24"/>
          <w:szCs w:val="24"/>
        </w:rPr>
        <w:tab/>
      </w:r>
      <w:r>
        <w:rPr>
          <w:sz w:val="24"/>
          <w:szCs w:val="24"/>
        </w:rPr>
        <w:t>Emergency Preparedness Exercises 11/08/11 (11-030)</w:t>
      </w:r>
    </w:p>
    <w:p w:rsidR="00E30204" w:rsidRDefault="00E30204" w:rsidP="00E30204">
      <w:pPr>
        <w:pStyle w:val="PlainText"/>
        <w:ind w:left="2160" w:hanging="1440"/>
        <w:rPr>
          <w:rFonts w:cs="Arial"/>
          <w:sz w:val="24"/>
          <w:szCs w:val="24"/>
        </w:rPr>
      </w:pPr>
      <w:r>
        <w:rPr>
          <w:rFonts w:cs="Arial"/>
          <w:sz w:val="24"/>
          <w:szCs w:val="24"/>
        </w:rPr>
        <w:t>82002.05</w:t>
      </w:r>
      <w:r>
        <w:rPr>
          <w:rFonts w:cs="Arial"/>
          <w:sz w:val="24"/>
          <w:szCs w:val="24"/>
        </w:rPr>
        <w:tab/>
      </w:r>
      <w:r>
        <w:rPr>
          <w:sz w:val="24"/>
          <w:szCs w:val="24"/>
        </w:rPr>
        <w:t>Emergency Response Organization On-Shift Staffing and Augmentation Drills 11/08/11 (11-030)</w:t>
      </w:r>
    </w:p>
    <w:p w:rsidR="00E30204" w:rsidRDefault="00E30204" w:rsidP="00E30204">
      <w:pPr>
        <w:pStyle w:val="PlainText"/>
        <w:ind w:left="2160" w:hanging="1440"/>
        <w:rPr>
          <w:rFonts w:cs="Arial"/>
          <w:sz w:val="24"/>
          <w:szCs w:val="24"/>
        </w:rPr>
      </w:pPr>
      <w:r>
        <w:rPr>
          <w:rFonts w:cs="Arial"/>
          <w:sz w:val="24"/>
          <w:szCs w:val="24"/>
        </w:rPr>
        <w:t>82002.06</w:t>
      </w:r>
      <w:r>
        <w:rPr>
          <w:rFonts w:cs="Arial"/>
          <w:sz w:val="24"/>
          <w:szCs w:val="24"/>
        </w:rPr>
        <w:tab/>
      </w:r>
      <w:r>
        <w:rPr>
          <w:sz w:val="24"/>
          <w:szCs w:val="24"/>
        </w:rPr>
        <w:t>Emergency Response Organization, Dose Assessment Drills 11/08/11 (11-030)</w:t>
      </w:r>
    </w:p>
    <w:p w:rsidR="00E30204" w:rsidRDefault="00E30204" w:rsidP="00CF36A6">
      <w:pPr>
        <w:pStyle w:val="PlainText"/>
        <w:rPr>
          <w:sz w:val="24"/>
          <w:szCs w:val="24"/>
        </w:rPr>
      </w:pPr>
      <w:r>
        <w:rPr>
          <w:rFonts w:cs="Arial"/>
          <w:sz w:val="24"/>
          <w:szCs w:val="24"/>
        </w:rPr>
        <w:tab/>
        <w:t>82002.07</w:t>
      </w:r>
      <w:r>
        <w:rPr>
          <w:rFonts w:cs="Arial"/>
          <w:sz w:val="24"/>
          <w:szCs w:val="24"/>
        </w:rPr>
        <w:tab/>
      </w:r>
      <w:r>
        <w:rPr>
          <w:sz w:val="24"/>
          <w:szCs w:val="24"/>
        </w:rPr>
        <w:t>Operational Status of the Emergency Preparedness Program</w:t>
      </w:r>
    </w:p>
    <w:p w:rsidR="00E30204" w:rsidRPr="00CF36A6" w:rsidRDefault="00E30204" w:rsidP="00CF36A6">
      <w:pPr>
        <w:pStyle w:val="PlainText"/>
        <w:rPr>
          <w:rFonts w:cs="Arial"/>
          <w:sz w:val="24"/>
          <w:szCs w:val="24"/>
        </w:rPr>
      </w:pPr>
      <w:r>
        <w:rPr>
          <w:sz w:val="24"/>
          <w:szCs w:val="24"/>
        </w:rPr>
        <w:tab/>
      </w:r>
      <w:r>
        <w:rPr>
          <w:sz w:val="24"/>
          <w:szCs w:val="24"/>
        </w:rPr>
        <w:tab/>
      </w:r>
      <w:r>
        <w:rPr>
          <w:sz w:val="24"/>
          <w:szCs w:val="24"/>
        </w:rPr>
        <w:tab/>
        <w:t>11/08/11 (11-030)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u w:val="single"/>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49006B" w:rsidRPr="00B80E88"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49006B" w:rsidRDefault="0049006B"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49006B"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 xml:space="preserve">10/27/10 </w:t>
      </w:r>
    </w:p>
    <w:p w:rsidR="00891816" w:rsidRPr="00891816" w:rsidRDefault="0049006B"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rPr>
        <w:tab/>
      </w:r>
      <w:r>
        <w:rPr>
          <w:rFonts w:ascii="Arial" w:hAnsi="Arial" w:cs="Arial"/>
          <w:sz w:val="24"/>
        </w:rPr>
        <w:tab/>
      </w:r>
      <w:r>
        <w:rPr>
          <w:rFonts w:ascii="Arial" w:hAnsi="Arial" w:cs="Arial"/>
          <w:sz w:val="24"/>
        </w:rPr>
        <w:tab/>
      </w:r>
      <w:r w:rsidR="00891816" w:rsidRPr="00891816">
        <w:rPr>
          <w:rFonts w:ascii="Arial" w:hAnsi="Arial" w:cs="Arial"/>
          <w:sz w:val="24"/>
        </w:rPr>
        <w:t>(10-022)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FA7301"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FA7301"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49006B"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49006B" w:rsidRDefault="0049006B"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9006B"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p>
    <w:p w:rsidR="003934B7" w:rsidRDefault="0049006B"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u w:val="single"/>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4F04D4" w:rsidRPr="00B80E88"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49006B" w:rsidRDefault="0049006B"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3518C6" w:rsidRDefault="0049006B"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lastRenderedPageBreak/>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 xml:space="preserve">Nuclear Criticality Safety Program </w:t>
      </w:r>
      <w:r w:rsidR="005C1D74">
        <w:rPr>
          <w:rFonts w:ascii="Arial" w:hAnsi="Arial" w:cs="Arial"/>
          <w:sz w:val="24"/>
          <w:szCs w:val="24"/>
        </w:rPr>
        <w:t>11/07/11 (11-027</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Criticality Alarm Systems </w:t>
      </w:r>
      <w:r w:rsidR="005C1D74">
        <w:rPr>
          <w:rFonts w:ascii="Arial" w:hAnsi="Arial" w:cs="Arial"/>
          <w:sz w:val="24"/>
          <w:szCs w:val="24"/>
        </w:rPr>
        <w:t>11/07/11 (11-027</w:t>
      </w:r>
      <w:r w:rsidR="005C1D74"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49006B" w:rsidRPr="00B80E88"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FA7301"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A7301"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4900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Inspection of Safety Function Interfaces for the Mixed Oxide Fuel Fabrication Facility (Pre-licensing and Construction) 02/07/07 </w:t>
      </w:r>
    </w:p>
    <w:p w:rsidR="003C3A98" w:rsidRPr="00B80E88"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FA7301"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A7301"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FA7301"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A7301"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49006B" w:rsidRPr="00B80E88" w:rsidRDefault="0049006B" w:rsidP="005F036A">
      <w:pPr>
        <w:ind w:firstLine="720"/>
        <w:rPr>
          <w:rFonts w:ascii="Arial" w:hAnsi="Arial" w:cs="Arial"/>
          <w:color w:val="000000"/>
          <w:sz w:val="24"/>
          <w:szCs w:val="24"/>
        </w:rPr>
      </w:pP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lastRenderedPageBreak/>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BB3A0F">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r>
      <w:r w:rsidR="00BB3A0F">
        <w:rPr>
          <w:rFonts w:ascii="Arial" w:hAnsi="Arial" w:cs="Arial"/>
          <w:color w:val="000000"/>
          <w:sz w:val="24"/>
          <w:szCs w:val="24"/>
        </w:rPr>
        <w:t xml:space="preserve">Construction Degraded Performance Column </w:t>
      </w:r>
      <w:r w:rsidRPr="001D109A">
        <w:rPr>
          <w:rFonts w:ascii="Arial" w:hAnsi="Arial" w:cs="Arial"/>
          <w:color w:val="000000"/>
          <w:sz w:val="24"/>
          <w:szCs w:val="24"/>
        </w:rPr>
        <w:t>Inspection</w:t>
      </w:r>
      <w:r w:rsidR="00BB3A0F">
        <w:rPr>
          <w:rFonts w:ascii="Arial" w:hAnsi="Arial" w:cs="Arial"/>
          <w:color w:val="000000"/>
          <w:sz w:val="24"/>
          <w:szCs w:val="24"/>
        </w:rPr>
        <w:t>s 11/22/11 (11-037)</w:t>
      </w:r>
    </w:p>
    <w:p w:rsidR="00EF7A44" w:rsidRPr="00AB02B8"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00AB02B8" w:rsidRPr="00AB02B8">
        <w:rPr>
          <w:rFonts w:ascii="Arial" w:hAnsi="Arial" w:cs="Arial"/>
          <w:sz w:val="24"/>
          <w:szCs w:val="24"/>
        </w:rPr>
        <w:t>Construction Multiple/Repetitive Degraded Cornerstone Column Inspection</w:t>
      </w:r>
      <w:r w:rsidR="00AB02B8">
        <w:rPr>
          <w:rFonts w:ascii="Arial" w:hAnsi="Arial" w:cs="Arial"/>
          <w:sz w:val="24"/>
          <w:szCs w:val="24"/>
        </w:rPr>
        <w:t xml:space="preserve"> 02/09/2012 (12-001)</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49006B"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 xml:space="preserve">01/10/08 </w:t>
      </w:r>
    </w:p>
    <w:p w:rsidR="00DC09C6" w:rsidRDefault="0049006B"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DC09C6">
        <w:rPr>
          <w:rFonts w:ascii="Arial" w:hAnsi="Arial" w:cs="Arial"/>
          <w:sz w:val="24"/>
          <w:szCs w:val="24"/>
        </w:rPr>
        <w:t>(08-001)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49006B" w:rsidRDefault="0049006B"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w:t>
      </w:r>
      <w:r w:rsidR="00B91030">
        <w:rPr>
          <w:rFonts w:ascii="Arial" w:hAnsi="Arial" w:cs="Arial"/>
          <w:sz w:val="24"/>
          <w:szCs w:val="24"/>
        </w:rPr>
        <w:tab/>
      </w:r>
      <w:r w:rsidR="00B91030">
        <w:rPr>
          <w:rFonts w:ascii="Arial" w:hAnsi="Arial" w:cs="Arial"/>
          <w:sz w:val="24"/>
          <w:szCs w:val="24"/>
        </w:rPr>
        <w:tab/>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BC6227" w:rsidRPr="00BC6227" w:rsidRDefault="007757A5" w:rsidP="007757A5">
      <w:pPr>
        <w:ind w:left="1440" w:firstLine="720"/>
        <w:rPr>
          <w:rFonts w:ascii="Arial" w:hAnsi="Arial" w:cs="Arial"/>
          <w:sz w:val="24"/>
          <w:szCs w:val="24"/>
        </w:rPr>
      </w:pPr>
      <w:r>
        <w:rPr>
          <w:rFonts w:ascii="Arial" w:hAnsi="Arial" w:cs="Arial"/>
          <w:sz w:val="24"/>
          <w:szCs w:val="24"/>
        </w:rPr>
        <w:t>08/18/11 (11-013)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49006B">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7A10F1">
        <w:rPr>
          <w:rFonts w:ascii="Arial" w:hAnsi="Arial" w:cs="Arial"/>
          <w:sz w:val="24"/>
          <w:szCs w:val="24"/>
        </w:rPr>
        <w:t>11/15/11</w:t>
      </w:r>
      <w:r w:rsidR="0022314F">
        <w:rPr>
          <w:rFonts w:ascii="Arial" w:hAnsi="Arial" w:cs="Arial"/>
          <w:sz w:val="24"/>
          <w:szCs w:val="24"/>
        </w:rPr>
        <w:t xml:space="preserve"> </w:t>
      </w:r>
      <w:r w:rsidR="007A10F1">
        <w:rPr>
          <w:rFonts w:ascii="Arial" w:hAnsi="Arial" w:cs="Arial"/>
          <w:sz w:val="24"/>
          <w:szCs w:val="24"/>
        </w:rPr>
        <w:t>(11</w:t>
      </w:r>
      <w:r w:rsidR="0022314F" w:rsidRPr="0073592F">
        <w:rPr>
          <w:rFonts w:ascii="Arial" w:hAnsi="Arial" w:cs="Arial"/>
          <w:sz w:val="24"/>
          <w:szCs w:val="24"/>
        </w:rPr>
        <w:t>-</w:t>
      </w:r>
      <w:r w:rsidR="007A10F1">
        <w:rPr>
          <w:rFonts w:ascii="Arial" w:hAnsi="Arial" w:cs="Arial"/>
          <w:sz w:val="24"/>
          <w:szCs w:val="24"/>
        </w:rPr>
        <w:t>033</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93815</w:t>
      </w:r>
      <w:r>
        <w:rPr>
          <w:rFonts w:ascii="Arial" w:hAnsi="Arial" w:cs="Arial"/>
          <w:sz w:val="24"/>
          <w:szCs w:val="24"/>
        </w:rPr>
        <w:tab/>
      </w:r>
      <w:r>
        <w:rPr>
          <w:rFonts w:ascii="Arial" w:hAnsi="Arial" w:cs="Arial"/>
          <w:sz w:val="24"/>
          <w:szCs w:val="24"/>
        </w:rPr>
        <w:tab/>
      </w:r>
      <w:r w:rsidRPr="00BF24EE">
        <w:rPr>
          <w:rFonts w:ascii="Arial" w:hAnsi="Arial" w:cs="Arial"/>
          <w:sz w:val="24"/>
          <w:szCs w:val="24"/>
        </w:rPr>
        <w:t>Part 52, Operational Programs Implementation Inspection</w:t>
      </w:r>
      <w:r>
        <w:rPr>
          <w:rFonts w:ascii="Arial" w:hAnsi="Arial" w:cs="Arial"/>
          <w:sz w:val="24"/>
          <w:szCs w:val="24"/>
        </w:rPr>
        <w:t xml:space="preserve"> 12/23/11 (11-043)</w:t>
      </w:r>
    </w:p>
    <w:p w:rsidR="00BF24EE"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9006B"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9006B"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Pr="00F35182">
        <w:rPr>
          <w:rFonts w:ascii="Arial" w:hAnsi="Arial" w:cs="Arial"/>
          <w:sz w:val="24"/>
          <w:szCs w:val="24"/>
        </w:rPr>
        <w:t>Status of Plant Readiness for an Operating Licensee</w:t>
      </w:r>
      <w:r w:rsidRPr="0049596E">
        <w:rPr>
          <w:rFonts w:ascii="Arial" w:hAnsi="Arial" w:cs="Arial"/>
          <w:sz w:val="24"/>
          <w:szCs w:val="24"/>
        </w:rPr>
        <w:t xml:space="preserve"> 02/14/86</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49596E">
        <w:rPr>
          <w:rFonts w:ascii="Arial" w:hAnsi="Arial" w:cs="Arial"/>
          <w:sz w:val="24"/>
          <w:szCs w:val="24"/>
        </w:rPr>
        <w:t>(Reactivated 07-034)</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F35182">
        <w:rPr>
          <w:rFonts w:ascii="Arial" w:hAnsi="Arial" w:cs="Arial"/>
          <w:sz w:val="24"/>
          <w:szCs w:val="24"/>
        </w:rPr>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Pr="00BC082E">
        <w:rPr>
          <w:rFonts w:ascii="Arial" w:hAnsi="Arial" w:cs="Arial"/>
          <w:sz w:val="24"/>
          <w:szCs w:val="24"/>
        </w:rPr>
        <w:tab/>
      </w:r>
      <w:r w:rsidRPr="00BC082E">
        <w:rPr>
          <w:rFonts w:ascii="Arial" w:hAnsi="Arial" w:cs="Arial"/>
          <w:sz w:val="24"/>
          <w:szCs w:val="24"/>
        </w:rPr>
        <w:tab/>
        <w:t>Supplemental Inspection for One or Two White Inputs in a Strategic Performance Area 02/09/11 (11-001)</w:t>
      </w: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Pr="00BC082E">
        <w:rPr>
          <w:rFonts w:ascii="Arial" w:hAnsi="Arial" w:cs="Arial"/>
          <w:sz w:val="24"/>
          <w:szCs w:val="24"/>
        </w:rPr>
        <w:tab/>
      </w:r>
      <w:r w:rsidRPr="00BC082E">
        <w:rPr>
          <w:rFonts w:ascii="Arial" w:hAnsi="Arial" w:cs="Arial"/>
          <w:sz w:val="24"/>
          <w:szCs w:val="24"/>
        </w:rPr>
        <w:tab/>
        <w:t>Supplemental Inspection for One Degraded Cornerstone or Any Three White Inputs in a Strategic Performance Area 02/09/11 (11-001)</w:t>
      </w: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95003</w:t>
      </w:r>
      <w:r w:rsidRPr="00BC082E">
        <w:rPr>
          <w:rFonts w:ascii="Arial" w:hAnsi="Arial" w:cs="Arial"/>
          <w:sz w:val="24"/>
          <w:szCs w:val="24"/>
        </w:rPr>
        <w:tab/>
      </w:r>
      <w:r w:rsidRPr="00BC082E">
        <w:rPr>
          <w:rFonts w:ascii="Arial" w:hAnsi="Arial" w:cs="Arial"/>
          <w:sz w:val="24"/>
          <w:szCs w:val="24"/>
        </w:rPr>
        <w:tab/>
        <w:t xml:space="preserve">Supplemental Inspection for Repetitive Degraded Cornerstones, Multiple Degraded Cornerstones, Multiple Yellow Inputs or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Pr="00BC082E">
        <w:rPr>
          <w:rFonts w:ascii="Arial" w:hAnsi="Arial" w:cs="Arial"/>
          <w:sz w:val="24"/>
          <w:szCs w:val="24"/>
        </w:rPr>
        <w:tab/>
      </w:r>
      <w:r w:rsidRPr="00BC082E">
        <w:rPr>
          <w:rFonts w:ascii="Arial" w:hAnsi="Arial" w:cs="Arial"/>
          <w:sz w:val="24"/>
          <w:szCs w:val="24"/>
        </w:rPr>
        <w:tab/>
        <w:t>One Red Input 02/09/11 (11-001)</w:t>
      </w:r>
    </w:p>
    <w:p w:rsidR="00E4446D" w:rsidRPr="00C918CC"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Pr="00C918CC">
        <w:rPr>
          <w:rFonts w:ascii="Arial" w:hAnsi="Arial" w:cs="Arial"/>
          <w:sz w:val="24"/>
          <w:szCs w:val="24"/>
        </w:rPr>
        <w:t xml:space="preserve">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t>95003.02</w:t>
      </w:r>
      <w:r w:rsidRPr="00C918CC">
        <w:rPr>
          <w:rFonts w:ascii="Arial" w:hAnsi="Arial" w:cs="Arial"/>
          <w:sz w:val="24"/>
          <w:szCs w:val="24"/>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3518C6"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Pr="003518C6">
        <w:rPr>
          <w:rFonts w:ascii="Arial" w:hAnsi="Arial" w:cs="Arial"/>
          <w:sz w:val="24"/>
          <w:szCs w:val="24"/>
        </w:rPr>
        <w:tab/>
      </w:r>
      <w:r w:rsidRPr="003518C6">
        <w:rPr>
          <w:rFonts w:ascii="Arial" w:hAnsi="Arial" w:cs="Arial"/>
          <w:sz w:val="24"/>
          <w:szCs w:val="24"/>
        </w:rPr>
        <w:tab/>
        <w:t>NRC Force-on-Force Inspections at Category Fuel Cycle Facilities 08/24/11 (11-014)</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E4446D" w:rsidSect="00A864FB">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9900</w:t>
      </w:r>
      <w:r w:rsidR="003C3A98"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003C3A98" w:rsidRPr="00B80E88">
        <w:rPr>
          <w:rFonts w:ascii="Arial" w:hAnsi="Arial" w:cs="Arial"/>
          <w:sz w:val="24"/>
          <w:szCs w:val="24"/>
        </w:rPr>
        <w:t>05/12/86 (86-26)</w:t>
      </w:r>
      <w:r w:rsidR="003C3A98"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ASME Section III </w:t>
      </w:r>
      <w:r w:rsidRPr="00B80E88">
        <w:rPr>
          <w:rFonts w:ascii="Arial" w:hAnsi="Arial" w:cs="Arial"/>
          <w:sz w:val="24"/>
          <w:szCs w:val="24"/>
        </w:rPr>
        <w:tab/>
        <w:t>American Society of Mechanical Engineers ASME Boiler and Pressure Vessel Code, Section III 06/16/89 (89-011)</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XI 12/08/86 (86-54)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Section XI 05/12/86 (86-26)</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Pr="00B80E88">
        <w:rPr>
          <w:rFonts w:ascii="Arial" w:hAnsi="Arial" w:cs="Arial"/>
          <w:sz w:val="24"/>
          <w:szCs w:val="24"/>
        </w:rPr>
        <w:tab/>
        <w:t>Operability 05/12/86 (86-26)</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Pr="00B80E88">
        <w:rPr>
          <w:rFonts w:ascii="Arial" w:hAnsi="Arial" w:cs="Arial"/>
          <w:sz w:val="24"/>
          <w:szCs w:val="24"/>
        </w:rPr>
        <w:tab/>
        <w:t>Definitions 12/08/86 (86-54)</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Pr="00B80E88">
        <w:rPr>
          <w:rFonts w:ascii="Arial" w:hAnsi="Arial" w:cs="Arial"/>
          <w:sz w:val="24"/>
          <w:szCs w:val="24"/>
        </w:rPr>
        <w:tab/>
      </w:r>
      <w:r w:rsidRPr="00B80E88">
        <w:rPr>
          <w:rFonts w:ascii="Arial" w:hAnsi="Arial" w:cs="Arial"/>
          <w:sz w:val="24"/>
          <w:szCs w:val="24"/>
        </w:rPr>
        <w:tab/>
        <w:t>Acceptable Measurement Tolerances for Technical</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Specification Limits 10/01/78 (78-35)</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Containment and Drywell Isolation Valves 06/09/88 (88-06)</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Generator Air Roll Tests 06/09/88 (88-06)</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Pr="00B80E88">
        <w:rPr>
          <w:rFonts w:ascii="Arial" w:hAnsi="Arial" w:cs="Arial"/>
          <w:sz w:val="24"/>
          <w:szCs w:val="24"/>
        </w:rPr>
        <w:t xml:space="preserve"> Bank </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Standard Technical Specifications (BWR) 05/12/86 (86-26)</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Components 10/01/77 (77-25)</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Interpretations 02/03/97 (97-001)</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into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Statements to Perform Preventive Maintenance</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Filled Organic Coatings Used in Maintenance of Safety Related</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Equipment 10/11/94 (94-018)</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Operability 09/28/98 (98-014) [PRECOND.TG]</w:t>
      </w:r>
    </w:p>
    <w:p w:rsidR="0049006B"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006B"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49006B" w:rsidRDefault="0049006B"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p>
    <w:p w:rsidR="000A4191" w:rsidRPr="00AB02B8"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u w:val="single"/>
        </w:rPr>
      </w:pPr>
      <w:r w:rsidRPr="00AB02B8">
        <w:rPr>
          <w:rFonts w:ascii="Arial" w:hAnsi="Arial" w:cs="Arial"/>
          <w:bCs/>
          <w:sz w:val="24"/>
          <w:szCs w:val="24"/>
          <w:u w:val="single"/>
        </w:rPr>
        <w:t>PART</w:t>
      </w:r>
    </w:p>
    <w:p w:rsidR="000A4191" w:rsidRPr="00AB02B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AB02B8">
        <w:rPr>
          <w:rFonts w:ascii="Arial" w:hAnsi="Arial" w:cs="Arial"/>
          <w:bCs/>
          <w:sz w:val="24"/>
          <w:szCs w:val="24"/>
        </w:rPr>
        <w:tab/>
      </w:r>
      <w:proofErr w:type="gramStart"/>
      <w:r w:rsidRPr="00AB02B8">
        <w:rPr>
          <w:rFonts w:ascii="Arial" w:hAnsi="Arial" w:cs="Arial"/>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E4446D">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498" w:rsidRDefault="000E3498">
      <w:r>
        <w:separator/>
      </w:r>
    </w:p>
  </w:endnote>
  <w:endnote w:type="continuationSeparator" w:id="0">
    <w:p w:rsidR="000E3498" w:rsidRDefault="000E34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D37365" w:rsidRDefault="0049006B"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Pr>
        <w:rFonts w:ascii="Arial" w:hAnsi="Arial" w:cs="Arial"/>
        <w:sz w:val="24"/>
        <w:szCs w:val="24"/>
      </w:rPr>
      <w:t xml:space="preserve"> </w:t>
    </w:r>
    <w:r w:rsidR="008617F0">
      <w:rPr>
        <w:rFonts w:ascii="Arial" w:hAnsi="Arial" w:cs="Arial"/>
        <w:sz w:val="24"/>
        <w:szCs w:val="24"/>
      </w:rPr>
      <w:t>03/09/2012</w:t>
    </w:r>
    <w:r w:rsidRPr="004658EA">
      <w:rPr>
        <w:rFonts w:ascii="Arial" w:hAnsi="Arial" w:cs="Arial"/>
        <w:sz w:val="24"/>
        <w:szCs w:val="24"/>
      </w:rPr>
      <w:tab/>
    </w:r>
    <w:r w:rsidR="00FA7301"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FA7301" w:rsidRPr="004658EA">
      <w:rPr>
        <w:rFonts w:ascii="Arial" w:hAnsi="Arial" w:cs="Arial"/>
        <w:sz w:val="24"/>
        <w:szCs w:val="24"/>
      </w:rPr>
      <w:fldChar w:fldCharType="separate"/>
    </w:r>
    <w:r w:rsidR="008617F0">
      <w:rPr>
        <w:rFonts w:ascii="Arial" w:hAnsi="Arial" w:cs="Arial"/>
        <w:noProof/>
        <w:sz w:val="24"/>
        <w:szCs w:val="24"/>
      </w:rPr>
      <w:t>2</w:t>
    </w:r>
    <w:r w:rsidR="00FA7301" w:rsidRPr="004658EA">
      <w:rPr>
        <w:rFonts w:ascii="Arial" w:hAnsi="Arial" w:cs="Arial"/>
        <w:sz w:val="24"/>
        <w:szCs w:val="24"/>
      </w:rPr>
      <w:fldChar w:fldCharType="end"/>
    </w:r>
    <w:r w:rsidRPr="004658EA">
      <w:rPr>
        <w:rFonts w:ascii="Arial" w:hAnsi="Arial" w:cs="Arial"/>
        <w:sz w:val="24"/>
        <w:szCs w:val="24"/>
      </w:rPr>
      <w:tab/>
      <w:t>TABLE OF CONTENTS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D37365" w:rsidRDefault="0049006B"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Pr>
        <w:rFonts w:ascii="Arial" w:hAnsi="Arial" w:cs="Arial"/>
        <w:sz w:val="24"/>
        <w:szCs w:val="24"/>
      </w:rPr>
      <w:t xml:space="preserve"> </w:t>
    </w:r>
    <w:r w:rsidR="008617F0">
      <w:rPr>
        <w:rFonts w:ascii="Arial" w:hAnsi="Arial" w:cs="Arial"/>
        <w:sz w:val="24"/>
        <w:szCs w:val="24"/>
      </w:rPr>
      <w:t>03/09/2012</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498" w:rsidRDefault="000E3498">
      <w:r>
        <w:separator/>
      </w:r>
    </w:p>
  </w:footnote>
  <w:footnote w:type="continuationSeparator" w:id="0">
    <w:p w:rsidR="000E3498" w:rsidRDefault="000E3498">
      <w:r>
        <w:continuationSeparator/>
      </w:r>
    </w:p>
  </w:footnote>
  <w:footnote w:id="1">
    <w:p w:rsidR="0049006B" w:rsidRDefault="0049006B"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49006B" w:rsidRDefault="0049006B"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B80E88" w:rsidRDefault="0049006B"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49006B" w:rsidRPr="001C76F0" w:rsidRDefault="0049006B"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B80E88" w:rsidRDefault="0049006B"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B80E88" w:rsidRDefault="0049006B"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49006B" w:rsidRPr="001C76F0" w:rsidRDefault="0049006B"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B80E88" w:rsidRDefault="0049006B"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49006B" w:rsidRPr="001C76F0" w:rsidRDefault="0049006B"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Default="0049006B">
    <w:pPr>
      <w:rPr>
        <w:rFonts w:ascii="Arial" w:hAnsi="Arial" w:cs="Arial"/>
        <w:b/>
        <w:bCs/>
        <w:sz w:val="26"/>
        <w:szCs w:val="26"/>
        <w:u w:val="single"/>
      </w:rPr>
    </w:pPr>
    <w:r>
      <w:rPr>
        <w:rFonts w:ascii="Arial" w:hAnsi="Arial" w:cs="Arial"/>
        <w:b/>
        <w:bCs/>
        <w:sz w:val="26"/>
        <w:szCs w:val="26"/>
        <w:u w:val="single"/>
      </w:rPr>
      <w:t>PART</w:t>
    </w:r>
  </w:p>
  <w:p w:rsidR="0049006B" w:rsidRDefault="0049006B">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49006B" w:rsidRDefault="0049006B">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00"/>
  <w:displayHorizontalDrawingGridEvery w:val="2"/>
  <w:characterSpacingControl w:val="doNotCompress"/>
  <w:hdrShapeDefaults>
    <o:shapedefaults v:ext="edit" spidmax="166913"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5FB7"/>
    <w:rsid w:val="002D63EB"/>
    <w:rsid w:val="002D7D89"/>
    <w:rsid w:val="002E3B46"/>
    <w:rsid w:val="002E5727"/>
    <w:rsid w:val="002F0619"/>
    <w:rsid w:val="002F3FF5"/>
    <w:rsid w:val="002F5CAC"/>
    <w:rsid w:val="00300815"/>
    <w:rsid w:val="00300F85"/>
    <w:rsid w:val="003013FF"/>
    <w:rsid w:val="00305AB7"/>
    <w:rsid w:val="003072DC"/>
    <w:rsid w:val="00307D9E"/>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3725"/>
    <w:rsid w:val="00473CD6"/>
    <w:rsid w:val="0047504D"/>
    <w:rsid w:val="00475480"/>
    <w:rsid w:val="00477117"/>
    <w:rsid w:val="0048116B"/>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35D2"/>
    <w:rsid w:val="007535D7"/>
    <w:rsid w:val="00756839"/>
    <w:rsid w:val="00756B24"/>
    <w:rsid w:val="0075729F"/>
    <w:rsid w:val="00761BC8"/>
    <w:rsid w:val="007629EC"/>
    <w:rsid w:val="00766312"/>
    <w:rsid w:val="007757A5"/>
    <w:rsid w:val="007769D5"/>
    <w:rsid w:val="0077791D"/>
    <w:rsid w:val="00777FEB"/>
    <w:rsid w:val="00780F2F"/>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D7493"/>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C082E"/>
    <w:rsid w:val="00BC0C87"/>
    <w:rsid w:val="00BC3B2C"/>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4EE"/>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4BC4"/>
    <w:rsid w:val="00E65BE6"/>
    <w:rsid w:val="00E670DC"/>
    <w:rsid w:val="00E708D2"/>
    <w:rsid w:val="00E71405"/>
    <w:rsid w:val="00E76A7A"/>
    <w:rsid w:val="00E8527E"/>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16691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FAA2F-5AB3-476D-A57A-D0586B823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51</Pages>
  <Words>12551</Words>
  <Characters>90985</Characters>
  <Application>Microsoft Office Word</Application>
  <DocSecurity>0</DocSecurity>
  <Lines>758</Lines>
  <Paragraphs>206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2012-03-09T18:57:00Z</dcterms:created>
  <dcterms:modified xsi:type="dcterms:W3CDTF">2012-03-09T18:57:00Z</dcterms:modified>
</cp:coreProperties>
</file>