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9E" w:rsidRPr="00375E71" w:rsidRDefault="0078478B" w:rsidP="00562B72">
      <w:pPr>
        <w:tabs>
          <w:tab w:val="left" w:pos="4680"/>
        </w:tabs>
        <w:jc w:val="center"/>
        <w:rPr>
          <w:rFonts w:cs="Arial"/>
          <w:b/>
          <w:szCs w:val="24"/>
        </w:rPr>
      </w:pPr>
      <w:r w:rsidRPr="00375E71">
        <w:rPr>
          <w:rFonts w:cs="Arial"/>
          <w:b/>
          <w:szCs w:val="24"/>
        </w:rPr>
        <w:fldChar w:fldCharType="begin"/>
      </w:r>
      <w:r w:rsidR="004E6B2B" w:rsidRPr="00375E71">
        <w:rPr>
          <w:rFonts w:cs="Arial"/>
          <w:b/>
          <w:szCs w:val="24"/>
        </w:rPr>
        <w:instrText xml:space="preserve"> SEQ CHAPTER \h \r 1</w:instrText>
      </w:r>
      <w:r w:rsidRPr="00375E71">
        <w:rPr>
          <w:rFonts w:cs="Arial"/>
          <w:b/>
          <w:szCs w:val="24"/>
        </w:rPr>
        <w:fldChar w:fldCharType="end"/>
      </w:r>
      <w:r w:rsidR="004E6B2B" w:rsidRPr="00375E71">
        <w:rPr>
          <w:rFonts w:cs="Arial"/>
          <w:b/>
          <w:szCs w:val="24"/>
        </w:rPr>
        <w:t>Appendix C-</w:t>
      </w:r>
      <w:r w:rsidR="005F2C9D" w:rsidRPr="00375E71">
        <w:rPr>
          <w:rFonts w:cs="Arial"/>
          <w:b/>
          <w:szCs w:val="24"/>
        </w:rPr>
        <w:t>7</w:t>
      </w:r>
    </w:p>
    <w:p w:rsidR="002701E8" w:rsidRPr="00375E71" w:rsidRDefault="002701E8" w:rsidP="00413273">
      <w:pPr>
        <w:jc w:val="center"/>
        <w:rPr>
          <w:rFonts w:cs="Arial"/>
          <w:b/>
          <w:szCs w:val="24"/>
        </w:rPr>
      </w:pPr>
    </w:p>
    <w:p w:rsidR="004E6B2B" w:rsidRPr="00375E71" w:rsidRDefault="00865B9E" w:rsidP="00413273">
      <w:pPr>
        <w:jc w:val="center"/>
        <w:rPr>
          <w:rFonts w:cs="Arial"/>
          <w:b/>
          <w:szCs w:val="24"/>
        </w:rPr>
      </w:pPr>
      <w:r w:rsidRPr="00375E71">
        <w:rPr>
          <w:rFonts w:cs="Arial"/>
          <w:b/>
          <w:szCs w:val="24"/>
        </w:rPr>
        <w:t>Fire Protection Inspector</w:t>
      </w:r>
    </w:p>
    <w:p w:rsidR="004E6B2B" w:rsidRPr="00375E71" w:rsidRDefault="004E6B2B" w:rsidP="00413273">
      <w:pPr>
        <w:jc w:val="center"/>
        <w:rPr>
          <w:rFonts w:cs="Arial"/>
          <w:b/>
          <w:szCs w:val="24"/>
        </w:rPr>
      </w:pPr>
      <w:r w:rsidRPr="00375E71">
        <w:rPr>
          <w:rFonts w:cs="Arial"/>
          <w:b/>
          <w:szCs w:val="24"/>
        </w:rPr>
        <w:t>Technical Proficiency</w:t>
      </w:r>
    </w:p>
    <w:p w:rsidR="008C3EE3" w:rsidRPr="00375E71" w:rsidRDefault="004E6B2B" w:rsidP="00413273">
      <w:pPr>
        <w:jc w:val="center"/>
        <w:rPr>
          <w:rFonts w:cs="Arial"/>
          <w:b/>
          <w:szCs w:val="24"/>
        </w:rPr>
      </w:pPr>
      <w:r w:rsidRPr="00375E71">
        <w:rPr>
          <w:rFonts w:cs="Arial"/>
          <w:b/>
          <w:szCs w:val="24"/>
        </w:rPr>
        <w:t>Training and Qualification Journal</w:t>
      </w:r>
    </w:p>
    <w:p w:rsidR="007323C0" w:rsidRPr="00375E71" w:rsidRDefault="007323C0" w:rsidP="00413273">
      <w:pPr>
        <w:jc w:val="center"/>
        <w:rPr>
          <w:rFonts w:cs="Arial"/>
          <w:b/>
          <w:szCs w:val="24"/>
        </w:rPr>
        <w:sectPr w:rsidR="007323C0" w:rsidRPr="00375E71" w:rsidSect="00375E71">
          <w:headerReference w:type="default" r:id="rId8"/>
          <w:footerReference w:type="even" r:id="rId9"/>
          <w:footerReference w:type="default" r:id="rId10"/>
          <w:footerReference w:type="first" r:id="rId11"/>
          <w:pgSz w:w="12240" w:h="15840" w:code="1"/>
          <w:pgMar w:top="1440" w:right="1440" w:bottom="1440" w:left="1440" w:header="1080" w:footer="720" w:gutter="0"/>
          <w:cols w:space="720"/>
          <w:vAlign w:val="center"/>
          <w:titlePg/>
          <w:docGrid w:linePitch="326"/>
        </w:sectPr>
      </w:pPr>
    </w:p>
    <w:p w:rsidR="00445617" w:rsidRPr="00375E71" w:rsidRDefault="00445617" w:rsidP="00445617">
      <w:pPr>
        <w:jc w:val="center"/>
        <w:rPr>
          <w:rFonts w:cs="Arial"/>
          <w:b/>
          <w:szCs w:val="24"/>
        </w:rPr>
      </w:pPr>
      <w:r w:rsidRPr="00375E71">
        <w:rPr>
          <w:rFonts w:cs="Arial"/>
          <w:b/>
          <w:szCs w:val="24"/>
        </w:rPr>
        <w:lastRenderedPageBreak/>
        <w:t>Table of Contents</w:t>
      </w:r>
    </w:p>
    <w:p w:rsidR="00445617" w:rsidRPr="00375E71" w:rsidRDefault="00445617" w:rsidP="00445617">
      <w:pPr>
        <w:jc w:val="center"/>
        <w:rPr>
          <w:rFonts w:cs="Arial"/>
          <w:b/>
          <w:szCs w:val="24"/>
        </w:rPr>
      </w:pPr>
    </w:p>
    <w:p w:rsidR="00445617" w:rsidRPr="00375E71" w:rsidRDefault="00445617" w:rsidP="00445617">
      <w:pPr>
        <w:jc w:val="center"/>
        <w:rPr>
          <w:rFonts w:cs="Arial"/>
          <w:b/>
          <w:szCs w:val="24"/>
        </w:rPr>
      </w:pPr>
    </w:p>
    <w:p w:rsidR="009609C1" w:rsidRPr="00375E71" w:rsidRDefault="0078478B">
      <w:pPr>
        <w:pStyle w:val="TOC1"/>
        <w:rPr>
          <w:rFonts w:cs="Arial"/>
          <w:b w:val="0"/>
          <w:szCs w:val="24"/>
        </w:rPr>
      </w:pPr>
      <w:r w:rsidRPr="00375E71">
        <w:rPr>
          <w:rFonts w:cs="Arial"/>
          <w:szCs w:val="24"/>
        </w:rPr>
        <w:fldChar w:fldCharType="begin"/>
      </w:r>
      <w:r w:rsidR="002701E8" w:rsidRPr="00375E71">
        <w:rPr>
          <w:rFonts w:cs="Arial"/>
          <w:szCs w:val="24"/>
        </w:rPr>
        <w:instrText xml:space="preserve"> TOC \o "1-2" \f \h \z </w:instrText>
      </w:r>
      <w:r w:rsidRPr="00375E71">
        <w:rPr>
          <w:rFonts w:cs="Arial"/>
          <w:szCs w:val="24"/>
        </w:rPr>
        <w:fldChar w:fldCharType="separate"/>
      </w:r>
      <w:hyperlink w:anchor="_Toc273087524" w:history="1">
        <w:r w:rsidR="009609C1" w:rsidRPr="00375E71">
          <w:rPr>
            <w:rStyle w:val="Hyperlink"/>
            <w:rFonts w:cs="Arial"/>
            <w:szCs w:val="24"/>
          </w:rPr>
          <w:t>Introduction</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_Toc273087524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3</w:t>
        </w:r>
        <w:r w:rsidRPr="00375E71">
          <w:rPr>
            <w:rFonts w:cs="Arial"/>
            <w:webHidden/>
            <w:szCs w:val="24"/>
          </w:rPr>
          <w:fldChar w:fldCharType="end"/>
        </w:r>
      </w:hyperlink>
    </w:p>
    <w:p w:rsidR="009609C1" w:rsidRPr="00375E71" w:rsidRDefault="0078478B">
      <w:pPr>
        <w:pStyle w:val="TOC1"/>
        <w:rPr>
          <w:rFonts w:cs="Arial"/>
          <w:b w:val="0"/>
          <w:szCs w:val="24"/>
        </w:rPr>
      </w:pPr>
      <w:hyperlink w:anchor="_Toc273087525" w:history="1">
        <w:r w:rsidR="009609C1" w:rsidRPr="00375E71">
          <w:rPr>
            <w:rStyle w:val="Hyperlink"/>
            <w:rFonts w:cs="Arial"/>
            <w:szCs w:val="24"/>
          </w:rPr>
          <w:t>Required Training Courses:</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_Toc273087525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3</w:t>
        </w:r>
        <w:r w:rsidRPr="00375E71">
          <w:rPr>
            <w:rFonts w:cs="Arial"/>
            <w:webHidden/>
            <w:szCs w:val="24"/>
          </w:rPr>
          <w:fldChar w:fldCharType="end"/>
        </w:r>
      </w:hyperlink>
    </w:p>
    <w:p w:rsidR="009609C1" w:rsidRPr="00375E71" w:rsidRDefault="0078478B">
      <w:pPr>
        <w:pStyle w:val="TOC1"/>
        <w:rPr>
          <w:rFonts w:cs="Arial"/>
          <w:b w:val="0"/>
          <w:szCs w:val="24"/>
        </w:rPr>
      </w:pPr>
      <w:hyperlink w:anchor="_Toc273087526" w:history="1">
        <w:r w:rsidR="009609C1" w:rsidRPr="00375E71">
          <w:rPr>
            <w:rStyle w:val="Hyperlink"/>
            <w:rFonts w:cs="Arial"/>
            <w:szCs w:val="24"/>
          </w:rPr>
          <w:t>Fire Protection Inspector Individual Study Activities</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_Toc273087526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4</w:t>
        </w:r>
        <w:r w:rsidRPr="00375E71">
          <w:rPr>
            <w:rFonts w:cs="Arial"/>
            <w:webHidden/>
            <w:szCs w:val="24"/>
          </w:rPr>
          <w:fldChar w:fldCharType="end"/>
        </w:r>
      </w:hyperlink>
    </w:p>
    <w:p w:rsidR="009609C1" w:rsidRPr="00375E71" w:rsidRDefault="0078478B">
      <w:pPr>
        <w:pStyle w:val="TOC2"/>
        <w:rPr>
          <w:rFonts w:cs="Arial"/>
          <w:noProof/>
          <w:szCs w:val="24"/>
        </w:rPr>
      </w:pPr>
      <w:hyperlink w:anchor="_Toc273087527" w:history="1">
        <w:r w:rsidR="009609C1" w:rsidRPr="00375E71">
          <w:rPr>
            <w:rStyle w:val="Hyperlink"/>
            <w:rFonts w:cs="Arial"/>
            <w:b/>
            <w:bCs/>
            <w:noProof/>
            <w:szCs w:val="24"/>
          </w:rPr>
          <w:t>(</w:t>
        </w:r>
        <w:r w:rsidR="009609C1" w:rsidRPr="00375E71">
          <w:rPr>
            <w:rStyle w:val="Hyperlink"/>
            <w:rFonts w:cs="Arial"/>
            <w:noProof/>
            <w:szCs w:val="24"/>
          </w:rPr>
          <w:t>ISA-FP-1)  Deterministic Fire Protection Regulations</w:t>
        </w:r>
        <w:r w:rsidR="009609C1" w:rsidRPr="00375E71">
          <w:rPr>
            <w:rFonts w:cs="Arial"/>
            <w:noProof/>
            <w:webHidden/>
            <w:szCs w:val="24"/>
          </w:rPr>
          <w:tab/>
        </w:r>
        <w:r w:rsidRPr="00375E71">
          <w:rPr>
            <w:rFonts w:cs="Arial"/>
            <w:noProof/>
            <w:webHidden/>
            <w:szCs w:val="24"/>
          </w:rPr>
          <w:fldChar w:fldCharType="begin"/>
        </w:r>
        <w:r w:rsidR="009609C1" w:rsidRPr="00375E71">
          <w:rPr>
            <w:rFonts w:cs="Arial"/>
            <w:noProof/>
            <w:webHidden/>
            <w:szCs w:val="24"/>
          </w:rPr>
          <w:instrText xml:space="preserve"> PAGEREF _Toc273087527 \h </w:instrText>
        </w:r>
        <w:r w:rsidRPr="00375E71">
          <w:rPr>
            <w:rFonts w:cs="Arial"/>
            <w:noProof/>
            <w:webHidden/>
            <w:szCs w:val="24"/>
          </w:rPr>
        </w:r>
        <w:r w:rsidRPr="00375E71">
          <w:rPr>
            <w:rFonts w:cs="Arial"/>
            <w:noProof/>
            <w:webHidden/>
            <w:szCs w:val="24"/>
          </w:rPr>
          <w:fldChar w:fldCharType="separate"/>
        </w:r>
        <w:r w:rsidR="00A5154C" w:rsidRPr="00375E71">
          <w:rPr>
            <w:rFonts w:cs="Arial"/>
            <w:noProof/>
            <w:webHidden/>
            <w:szCs w:val="24"/>
          </w:rPr>
          <w:t>5</w:t>
        </w:r>
        <w:r w:rsidRPr="00375E71">
          <w:rPr>
            <w:rFonts w:cs="Arial"/>
            <w:noProof/>
            <w:webHidden/>
            <w:szCs w:val="24"/>
          </w:rPr>
          <w:fldChar w:fldCharType="end"/>
        </w:r>
      </w:hyperlink>
    </w:p>
    <w:p w:rsidR="009609C1" w:rsidRPr="00375E71" w:rsidRDefault="0078478B">
      <w:pPr>
        <w:pStyle w:val="TOC2"/>
        <w:rPr>
          <w:rFonts w:cs="Arial"/>
          <w:noProof/>
          <w:szCs w:val="24"/>
        </w:rPr>
      </w:pPr>
      <w:hyperlink w:anchor="_Toc273087528" w:history="1">
        <w:r w:rsidR="009609C1" w:rsidRPr="00375E71">
          <w:rPr>
            <w:rStyle w:val="Hyperlink"/>
            <w:rFonts w:cs="Arial"/>
            <w:b/>
            <w:bCs/>
            <w:noProof/>
            <w:szCs w:val="24"/>
          </w:rPr>
          <w:t>(</w:t>
        </w:r>
        <w:r w:rsidR="009609C1" w:rsidRPr="00375E71">
          <w:rPr>
            <w:rStyle w:val="Hyperlink"/>
            <w:rFonts w:cs="Arial"/>
            <w:noProof/>
            <w:szCs w:val="24"/>
          </w:rPr>
          <w:t>ISA-FP-2) Fire Modeling</w:t>
        </w:r>
        <w:r w:rsidR="009609C1" w:rsidRPr="00375E71">
          <w:rPr>
            <w:rFonts w:cs="Arial"/>
            <w:noProof/>
            <w:webHidden/>
            <w:szCs w:val="24"/>
          </w:rPr>
          <w:tab/>
        </w:r>
        <w:r w:rsidRPr="00375E71">
          <w:rPr>
            <w:rFonts w:cs="Arial"/>
            <w:noProof/>
            <w:webHidden/>
            <w:szCs w:val="24"/>
          </w:rPr>
          <w:fldChar w:fldCharType="begin"/>
        </w:r>
        <w:r w:rsidR="009609C1" w:rsidRPr="00375E71">
          <w:rPr>
            <w:rFonts w:cs="Arial"/>
            <w:noProof/>
            <w:webHidden/>
            <w:szCs w:val="24"/>
          </w:rPr>
          <w:instrText xml:space="preserve"> PAGEREF _Toc273087528 \h </w:instrText>
        </w:r>
        <w:r w:rsidRPr="00375E71">
          <w:rPr>
            <w:rFonts w:cs="Arial"/>
            <w:noProof/>
            <w:webHidden/>
            <w:szCs w:val="24"/>
          </w:rPr>
        </w:r>
        <w:r w:rsidRPr="00375E71">
          <w:rPr>
            <w:rFonts w:cs="Arial"/>
            <w:noProof/>
            <w:webHidden/>
            <w:szCs w:val="24"/>
          </w:rPr>
          <w:fldChar w:fldCharType="separate"/>
        </w:r>
        <w:r w:rsidR="00A5154C" w:rsidRPr="00375E71">
          <w:rPr>
            <w:rFonts w:cs="Arial"/>
            <w:noProof/>
            <w:webHidden/>
            <w:szCs w:val="24"/>
          </w:rPr>
          <w:t>7</w:t>
        </w:r>
        <w:r w:rsidRPr="00375E71">
          <w:rPr>
            <w:rFonts w:cs="Arial"/>
            <w:noProof/>
            <w:webHidden/>
            <w:szCs w:val="24"/>
          </w:rPr>
          <w:fldChar w:fldCharType="end"/>
        </w:r>
      </w:hyperlink>
    </w:p>
    <w:p w:rsidR="009609C1" w:rsidRPr="00375E71" w:rsidRDefault="0078478B">
      <w:pPr>
        <w:pStyle w:val="TOC2"/>
        <w:rPr>
          <w:rFonts w:cs="Arial"/>
          <w:noProof/>
          <w:szCs w:val="24"/>
        </w:rPr>
      </w:pPr>
      <w:hyperlink w:anchor="_Toc273087529" w:history="1">
        <w:r w:rsidR="009609C1" w:rsidRPr="00375E71">
          <w:rPr>
            <w:rStyle w:val="Hyperlink"/>
            <w:rFonts w:cs="Arial"/>
            <w:b/>
            <w:bCs/>
            <w:noProof/>
            <w:szCs w:val="24"/>
          </w:rPr>
          <w:t>(</w:t>
        </w:r>
        <w:r w:rsidR="009609C1" w:rsidRPr="00375E71">
          <w:rPr>
            <w:rStyle w:val="Hyperlink"/>
            <w:rFonts w:cs="Arial"/>
            <w:noProof/>
            <w:szCs w:val="24"/>
          </w:rPr>
          <w:t>ISA-FP-3) NFPA 805 Current Risk-Informed Regulations</w:t>
        </w:r>
        <w:r w:rsidR="009609C1" w:rsidRPr="00375E71">
          <w:rPr>
            <w:rFonts w:cs="Arial"/>
            <w:noProof/>
            <w:webHidden/>
            <w:szCs w:val="24"/>
          </w:rPr>
          <w:tab/>
        </w:r>
        <w:r w:rsidRPr="00375E71">
          <w:rPr>
            <w:rFonts w:cs="Arial"/>
            <w:noProof/>
            <w:webHidden/>
            <w:szCs w:val="24"/>
          </w:rPr>
          <w:fldChar w:fldCharType="begin"/>
        </w:r>
        <w:r w:rsidR="009609C1" w:rsidRPr="00375E71">
          <w:rPr>
            <w:rFonts w:cs="Arial"/>
            <w:noProof/>
            <w:webHidden/>
            <w:szCs w:val="24"/>
          </w:rPr>
          <w:instrText xml:space="preserve"> PAGEREF _Toc273087529 \h </w:instrText>
        </w:r>
        <w:r w:rsidRPr="00375E71">
          <w:rPr>
            <w:rFonts w:cs="Arial"/>
            <w:noProof/>
            <w:webHidden/>
            <w:szCs w:val="24"/>
          </w:rPr>
        </w:r>
        <w:r w:rsidRPr="00375E71">
          <w:rPr>
            <w:rFonts w:cs="Arial"/>
            <w:noProof/>
            <w:webHidden/>
            <w:szCs w:val="24"/>
          </w:rPr>
          <w:fldChar w:fldCharType="separate"/>
        </w:r>
        <w:r w:rsidR="00A5154C" w:rsidRPr="00375E71">
          <w:rPr>
            <w:rFonts w:cs="Arial"/>
            <w:noProof/>
            <w:webHidden/>
            <w:szCs w:val="24"/>
          </w:rPr>
          <w:t>8</w:t>
        </w:r>
        <w:r w:rsidRPr="00375E71">
          <w:rPr>
            <w:rFonts w:cs="Arial"/>
            <w:noProof/>
            <w:webHidden/>
            <w:szCs w:val="24"/>
          </w:rPr>
          <w:fldChar w:fldCharType="end"/>
        </w:r>
      </w:hyperlink>
    </w:p>
    <w:p w:rsidR="009609C1" w:rsidRPr="00375E71" w:rsidRDefault="0078478B">
      <w:pPr>
        <w:pStyle w:val="TOC2"/>
        <w:rPr>
          <w:rFonts w:cs="Arial"/>
          <w:noProof/>
          <w:szCs w:val="24"/>
        </w:rPr>
      </w:pPr>
      <w:hyperlink w:anchor="_Toc273087530" w:history="1">
        <w:r w:rsidR="009609C1" w:rsidRPr="00375E71">
          <w:rPr>
            <w:rStyle w:val="Hyperlink"/>
            <w:rFonts w:cs="Arial"/>
            <w:b/>
            <w:bCs/>
            <w:noProof/>
            <w:szCs w:val="24"/>
          </w:rPr>
          <w:t>(</w:t>
        </w:r>
        <w:r w:rsidR="009609C1" w:rsidRPr="00375E71">
          <w:rPr>
            <w:rStyle w:val="Hyperlink"/>
            <w:rFonts w:cs="Arial"/>
            <w:noProof/>
            <w:szCs w:val="24"/>
          </w:rPr>
          <w:t>ISA-FP-4) Mitigation Measures for Loss of a Large Area</w:t>
        </w:r>
        <w:r w:rsidR="009609C1" w:rsidRPr="00375E71">
          <w:rPr>
            <w:rFonts w:cs="Arial"/>
            <w:noProof/>
            <w:webHidden/>
            <w:szCs w:val="24"/>
          </w:rPr>
          <w:tab/>
        </w:r>
        <w:r w:rsidRPr="00375E71">
          <w:rPr>
            <w:rFonts w:cs="Arial"/>
            <w:noProof/>
            <w:webHidden/>
            <w:szCs w:val="24"/>
          </w:rPr>
          <w:fldChar w:fldCharType="begin"/>
        </w:r>
        <w:r w:rsidR="009609C1" w:rsidRPr="00375E71">
          <w:rPr>
            <w:rFonts w:cs="Arial"/>
            <w:noProof/>
            <w:webHidden/>
            <w:szCs w:val="24"/>
          </w:rPr>
          <w:instrText xml:space="preserve"> PAGEREF _Toc273087530 \h </w:instrText>
        </w:r>
        <w:r w:rsidRPr="00375E71">
          <w:rPr>
            <w:rFonts w:cs="Arial"/>
            <w:noProof/>
            <w:webHidden/>
            <w:szCs w:val="24"/>
          </w:rPr>
        </w:r>
        <w:r w:rsidRPr="00375E71">
          <w:rPr>
            <w:rFonts w:cs="Arial"/>
            <w:noProof/>
            <w:webHidden/>
            <w:szCs w:val="24"/>
          </w:rPr>
          <w:fldChar w:fldCharType="separate"/>
        </w:r>
        <w:r w:rsidR="00A5154C" w:rsidRPr="00375E71">
          <w:rPr>
            <w:rFonts w:cs="Arial"/>
            <w:noProof/>
            <w:webHidden/>
            <w:szCs w:val="24"/>
          </w:rPr>
          <w:t>9</w:t>
        </w:r>
        <w:r w:rsidRPr="00375E71">
          <w:rPr>
            <w:rFonts w:cs="Arial"/>
            <w:noProof/>
            <w:webHidden/>
            <w:szCs w:val="24"/>
          </w:rPr>
          <w:fldChar w:fldCharType="end"/>
        </w:r>
      </w:hyperlink>
    </w:p>
    <w:p w:rsidR="009609C1" w:rsidRPr="00375E71" w:rsidRDefault="0078478B">
      <w:pPr>
        <w:pStyle w:val="TOC1"/>
        <w:rPr>
          <w:rFonts w:cs="Arial"/>
          <w:b w:val="0"/>
          <w:szCs w:val="24"/>
        </w:rPr>
      </w:pPr>
      <w:hyperlink w:anchor="_Toc273087531" w:history="1">
        <w:r w:rsidR="009609C1" w:rsidRPr="00375E71">
          <w:rPr>
            <w:rStyle w:val="Hyperlink"/>
            <w:rFonts w:cs="Arial"/>
            <w:szCs w:val="24"/>
          </w:rPr>
          <w:t>Fire Protection Inspector On-the-Job Activity</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_Toc273087531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11</w:t>
        </w:r>
        <w:r w:rsidRPr="00375E71">
          <w:rPr>
            <w:rFonts w:cs="Arial"/>
            <w:webHidden/>
            <w:szCs w:val="24"/>
          </w:rPr>
          <w:fldChar w:fldCharType="end"/>
        </w:r>
      </w:hyperlink>
    </w:p>
    <w:p w:rsidR="009609C1" w:rsidRPr="00375E71" w:rsidRDefault="0078478B">
      <w:pPr>
        <w:pStyle w:val="TOC2"/>
        <w:rPr>
          <w:rFonts w:cs="Arial"/>
          <w:noProof/>
          <w:szCs w:val="24"/>
        </w:rPr>
      </w:pPr>
      <w:hyperlink w:anchor="_Toc273087532" w:history="1">
        <w:r w:rsidR="009609C1" w:rsidRPr="00375E71">
          <w:rPr>
            <w:rStyle w:val="Hyperlink"/>
            <w:rFonts w:cs="Arial"/>
            <w:b/>
            <w:noProof/>
            <w:szCs w:val="24"/>
          </w:rPr>
          <w:t>(</w:t>
        </w:r>
        <w:r w:rsidR="009609C1" w:rsidRPr="00375E71">
          <w:rPr>
            <w:rStyle w:val="Hyperlink"/>
            <w:rFonts w:cs="Arial"/>
            <w:noProof/>
            <w:szCs w:val="24"/>
          </w:rPr>
          <w:t>OJT-FP-1)  Participate in Regional Fire Protection Inspection</w:t>
        </w:r>
        <w:r w:rsidR="009609C1" w:rsidRPr="00375E71">
          <w:rPr>
            <w:rFonts w:cs="Arial"/>
            <w:noProof/>
            <w:webHidden/>
            <w:szCs w:val="24"/>
          </w:rPr>
          <w:tab/>
        </w:r>
        <w:r w:rsidRPr="00375E71">
          <w:rPr>
            <w:rFonts w:cs="Arial"/>
            <w:noProof/>
            <w:webHidden/>
            <w:szCs w:val="24"/>
          </w:rPr>
          <w:fldChar w:fldCharType="begin"/>
        </w:r>
        <w:r w:rsidR="009609C1" w:rsidRPr="00375E71">
          <w:rPr>
            <w:rFonts w:cs="Arial"/>
            <w:noProof/>
            <w:webHidden/>
            <w:szCs w:val="24"/>
          </w:rPr>
          <w:instrText xml:space="preserve"> PAGEREF _Toc273087532 \h </w:instrText>
        </w:r>
        <w:r w:rsidRPr="00375E71">
          <w:rPr>
            <w:rFonts w:cs="Arial"/>
            <w:noProof/>
            <w:webHidden/>
            <w:szCs w:val="24"/>
          </w:rPr>
        </w:r>
        <w:r w:rsidRPr="00375E71">
          <w:rPr>
            <w:rFonts w:cs="Arial"/>
            <w:noProof/>
            <w:webHidden/>
            <w:szCs w:val="24"/>
          </w:rPr>
          <w:fldChar w:fldCharType="separate"/>
        </w:r>
        <w:r w:rsidR="00A5154C" w:rsidRPr="00375E71">
          <w:rPr>
            <w:rFonts w:cs="Arial"/>
            <w:noProof/>
            <w:webHidden/>
            <w:szCs w:val="24"/>
          </w:rPr>
          <w:t>12</w:t>
        </w:r>
        <w:r w:rsidRPr="00375E71">
          <w:rPr>
            <w:rFonts w:cs="Arial"/>
            <w:noProof/>
            <w:webHidden/>
            <w:szCs w:val="24"/>
          </w:rPr>
          <w:fldChar w:fldCharType="end"/>
        </w:r>
      </w:hyperlink>
    </w:p>
    <w:p w:rsidR="009609C1" w:rsidRPr="00375E71" w:rsidRDefault="0078478B">
      <w:pPr>
        <w:pStyle w:val="TOC1"/>
        <w:rPr>
          <w:rFonts w:cs="Arial"/>
          <w:b w:val="0"/>
          <w:szCs w:val="24"/>
        </w:rPr>
      </w:pPr>
      <w:hyperlink w:anchor="_Toc273087533" w:history="1">
        <w:r w:rsidR="009609C1" w:rsidRPr="00375E71">
          <w:rPr>
            <w:rStyle w:val="Hyperlink"/>
            <w:rFonts w:cs="Arial"/>
            <w:szCs w:val="24"/>
          </w:rPr>
          <w:t>Fire Protection Inspector Technical Proficiency-LevelSignature Card and Certification</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_Toc273087533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13</w:t>
        </w:r>
        <w:r w:rsidRPr="00375E71">
          <w:rPr>
            <w:rFonts w:cs="Arial"/>
            <w:webHidden/>
            <w:szCs w:val="24"/>
          </w:rPr>
          <w:fldChar w:fldCharType="end"/>
        </w:r>
      </w:hyperlink>
    </w:p>
    <w:p w:rsidR="009609C1" w:rsidRPr="00375E71" w:rsidRDefault="0078478B">
      <w:pPr>
        <w:pStyle w:val="TOC1"/>
        <w:rPr>
          <w:rFonts w:cs="Arial"/>
          <w:b w:val="0"/>
          <w:szCs w:val="24"/>
        </w:rPr>
      </w:pPr>
      <w:hyperlink w:anchor="_Toc273087534" w:history="1">
        <w:r w:rsidR="009609C1" w:rsidRPr="00375E71">
          <w:rPr>
            <w:rStyle w:val="Hyperlink"/>
            <w:rFonts w:cs="Arial"/>
            <w:szCs w:val="24"/>
          </w:rPr>
          <w:t>Form 1:  Fire Protection Inspector Technical Proficiency Level Equivalency Justification</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_Toc273087534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14</w:t>
        </w:r>
        <w:r w:rsidRPr="00375E71">
          <w:rPr>
            <w:rFonts w:cs="Arial"/>
            <w:webHidden/>
            <w:szCs w:val="24"/>
          </w:rPr>
          <w:fldChar w:fldCharType="end"/>
        </w:r>
      </w:hyperlink>
    </w:p>
    <w:p w:rsidR="009609C1" w:rsidRPr="00375E71" w:rsidRDefault="0078478B">
      <w:pPr>
        <w:pStyle w:val="TOC1"/>
        <w:rPr>
          <w:rFonts w:cs="Arial"/>
          <w:b w:val="0"/>
          <w:szCs w:val="24"/>
        </w:rPr>
      </w:pPr>
      <w:hyperlink w:anchor="_Toc273087535" w:history="1">
        <w:r w:rsidR="009609C1" w:rsidRPr="00375E71">
          <w:rPr>
            <w:rStyle w:val="Hyperlink"/>
            <w:rFonts w:cs="Arial"/>
            <w:szCs w:val="24"/>
          </w:rPr>
          <w:t>Revision History Sheet for IMC 1245 Appendix C7</w:t>
        </w:r>
        <w:r w:rsidR="009609C1" w:rsidRPr="00375E71">
          <w:rPr>
            <w:rFonts w:cs="Arial"/>
            <w:webHidden/>
            <w:szCs w:val="24"/>
          </w:rPr>
          <w:tab/>
        </w:r>
        <w:r w:rsidRPr="00375E71">
          <w:rPr>
            <w:rFonts w:cs="Arial"/>
            <w:webHidden/>
            <w:szCs w:val="24"/>
          </w:rPr>
          <w:fldChar w:fldCharType="begin"/>
        </w:r>
        <w:r w:rsidR="009609C1" w:rsidRPr="00375E71">
          <w:rPr>
            <w:rFonts w:cs="Arial"/>
            <w:webHidden/>
            <w:szCs w:val="24"/>
          </w:rPr>
          <w:instrText xml:space="preserve"> PAGEREF _Toc273087535 \h </w:instrText>
        </w:r>
        <w:r w:rsidRPr="00375E71">
          <w:rPr>
            <w:rFonts w:cs="Arial"/>
            <w:webHidden/>
            <w:szCs w:val="24"/>
          </w:rPr>
        </w:r>
        <w:r w:rsidRPr="00375E71">
          <w:rPr>
            <w:rFonts w:cs="Arial"/>
            <w:webHidden/>
            <w:szCs w:val="24"/>
          </w:rPr>
          <w:fldChar w:fldCharType="separate"/>
        </w:r>
        <w:r w:rsidR="00A5154C" w:rsidRPr="00375E71">
          <w:rPr>
            <w:rFonts w:cs="Arial"/>
            <w:webHidden/>
            <w:szCs w:val="24"/>
          </w:rPr>
          <w:t>15</w:t>
        </w:r>
        <w:r w:rsidRPr="00375E71">
          <w:rPr>
            <w:rFonts w:cs="Arial"/>
            <w:webHidden/>
            <w:szCs w:val="24"/>
          </w:rPr>
          <w:fldChar w:fldCharType="end"/>
        </w:r>
      </w:hyperlink>
    </w:p>
    <w:p w:rsidR="00445617" w:rsidRPr="00375E71" w:rsidRDefault="0078478B" w:rsidP="00445617">
      <w:pPr>
        <w:rPr>
          <w:rFonts w:cs="Arial"/>
          <w:szCs w:val="24"/>
        </w:rPr>
      </w:pPr>
      <w:r w:rsidRPr="00375E71">
        <w:rPr>
          <w:rFonts w:cs="Arial"/>
          <w:noProof/>
          <w:szCs w:val="24"/>
        </w:rPr>
        <w:fldChar w:fldCharType="end"/>
      </w:r>
    </w:p>
    <w:p w:rsidR="004E6B2B" w:rsidRPr="00375E71" w:rsidRDefault="00445617" w:rsidP="00144ACD">
      <w:pPr>
        <w:pStyle w:val="Heading1"/>
        <w:rPr>
          <w:sz w:val="24"/>
          <w:szCs w:val="24"/>
        </w:rPr>
      </w:pPr>
      <w:r w:rsidRPr="00375E71">
        <w:rPr>
          <w:sz w:val="24"/>
          <w:szCs w:val="24"/>
        </w:rPr>
        <w:br w:type="page"/>
      </w:r>
      <w:fldSimple w:instr=" TOC \f \* MERGEFORMAT \l &quot;1-2&quot; "/>
      <w:bookmarkStart w:id="0" w:name="_Toc211758539"/>
      <w:bookmarkStart w:id="1" w:name="_Toc273087524"/>
      <w:r w:rsidR="004E6B2B" w:rsidRPr="00375E71">
        <w:rPr>
          <w:sz w:val="24"/>
          <w:szCs w:val="24"/>
        </w:rPr>
        <w:t>Introduction</w:t>
      </w:r>
      <w:bookmarkEnd w:id="0"/>
      <w:bookmarkEnd w:id="1"/>
    </w:p>
    <w:p w:rsidR="00D12C9B" w:rsidRPr="00375E71" w:rsidRDefault="00D12C9B" w:rsidP="002701E8">
      <w:pPr>
        <w:autoSpaceDE w:val="0"/>
        <w:autoSpaceDN w:val="0"/>
        <w:adjustRightInd w:val="0"/>
        <w:jc w:val="both"/>
        <w:rPr>
          <w:rFonts w:cs="Arial"/>
          <w:szCs w:val="24"/>
        </w:rPr>
      </w:pPr>
    </w:p>
    <w:p w:rsidR="0027061E" w:rsidRPr="00375E71" w:rsidRDefault="00850DC0" w:rsidP="002701E8">
      <w:pPr>
        <w:autoSpaceDE w:val="0"/>
        <w:autoSpaceDN w:val="0"/>
        <w:adjustRightInd w:val="0"/>
        <w:jc w:val="both"/>
        <w:rPr>
          <w:rFonts w:cs="Arial"/>
          <w:szCs w:val="24"/>
        </w:rPr>
      </w:pPr>
      <w:r w:rsidRPr="00375E71">
        <w:rPr>
          <w:rFonts w:cs="Arial"/>
          <w:szCs w:val="24"/>
        </w:rPr>
        <w:t>This new appendix establishes the program for initial qualification of fire protection inspectors through formal training courses, individual study activities (ISAs), and on</w:t>
      </w:r>
      <w:r w:rsidR="0027061E" w:rsidRPr="00375E71">
        <w:rPr>
          <w:rFonts w:cs="Arial"/>
          <w:szCs w:val="24"/>
        </w:rPr>
        <w:t>-</w:t>
      </w:r>
      <w:r w:rsidRPr="00375E71">
        <w:rPr>
          <w:rFonts w:cs="Arial"/>
          <w:szCs w:val="24"/>
        </w:rPr>
        <w:t>the</w:t>
      </w:r>
      <w:r w:rsidR="0027061E" w:rsidRPr="00375E71">
        <w:rPr>
          <w:rFonts w:cs="Arial"/>
          <w:szCs w:val="24"/>
        </w:rPr>
        <w:t>-</w:t>
      </w:r>
      <w:r w:rsidRPr="00375E71">
        <w:rPr>
          <w:rFonts w:cs="Arial"/>
          <w:szCs w:val="24"/>
        </w:rPr>
        <w:t xml:space="preserve">job training (OJT).  </w:t>
      </w:r>
    </w:p>
    <w:p w:rsidR="0027061E" w:rsidRPr="00375E71" w:rsidRDefault="0027061E" w:rsidP="002701E8">
      <w:pPr>
        <w:autoSpaceDE w:val="0"/>
        <w:autoSpaceDN w:val="0"/>
        <w:adjustRightInd w:val="0"/>
        <w:jc w:val="both"/>
        <w:rPr>
          <w:rFonts w:cs="Arial"/>
          <w:szCs w:val="24"/>
        </w:rPr>
      </w:pPr>
    </w:p>
    <w:p w:rsidR="0027061E" w:rsidRPr="00375E71" w:rsidRDefault="00850DC0" w:rsidP="002701E8">
      <w:pPr>
        <w:autoSpaceDE w:val="0"/>
        <w:autoSpaceDN w:val="0"/>
        <w:adjustRightInd w:val="0"/>
        <w:jc w:val="both"/>
        <w:rPr>
          <w:rFonts w:cs="Arial"/>
          <w:szCs w:val="24"/>
        </w:rPr>
      </w:pPr>
      <w:r w:rsidRPr="00375E71">
        <w:rPr>
          <w:rFonts w:cs="Arial"/>
          <w:szCs w:val="24"/>
        </w:rPr>
        <w:t xml:space="preserve">In the future, one member of the inspection team for all fire protection triennial inspections will be required to be qualified to this standard.  </w:t>
      </w:r>
      <w:r w:rsidR="00B93535" w:rsidRPr="00375E71">
        <w:rPr>
          <w:rFonts w:cs="Arial"/>
          <w:szCs w:val="24"/>
        </w:rPr>
        <w:t xml:space="preserve">Before imposing this requirement, </w:t>
      </w:r>
      <w:r w:rsidRPr="00375E71">
        <w:rPr>
          <w:rFonts w:cs="Arial"/>
          <w:szCs w:val="24"/>
        </w:rPr>
        <w:t>there will be a phase</w:t>
      </w:r>
      <w:r w:rsidR="0027061E" w:rsidRPr="00375E71">
        <w:rPr>
          <w:rFonts w:cs="Arial"/>
          <w:szCs w:val="24"/>
        </w:rPr>
        <w:t>-i</w:t>
      </w:r>
      <w:r w:rsidRPr="00375E71">
        <w:rPr>
          <w:rFonts w:cs="Arial"/>
          <w:szCs w:val="24"/>
        </w:rPr>
        <w:t>n period to allow in</w:t>
      </w:r>
      <w:r w:rsidR="0027061E" w:rsidRPr="00375E71">
        <w:rPr>
          <w:rFonts w:cs="Arial"/>
          <w:szCs w:val="24"/>
        </w:rPr>
        <w:t>spectors</w:t>
      </w:r>
      <w:r w:rsidRPr="00375E71">
        <w:rPr>
          <w:rFonts w:cs="Arial"/>
          <w:szCs w:val="24"/>
        </w:rPr>
        <w:t xml:space="preserve"> time to complete th</w:t>
      </w:r>
      <w:r w:rsidR="0027061E" w:rsidRPr="00375E71">
        <w:rPr>
          <w:rFonts w:cs="Arial"/>
          <w:szCs w:val="24"/>
        </w:rPr>
        <w:t>is</w:t>
      </w:r>
      <w:r w:rsidRPr="00375E71">
        <w:rPr>
          <w:rFonts w:cs="Arial"/>
          <w:szCs w:val="24"/>
        </w:rPr>
        <w:t xml:space="preserve"> </w:t>
      </w:r>
      <w:r w:rsidR="0027061E" w:rsidRPr="00375E71">
        <w:rPr>
          <w:rFonts w:cs="Arial"/>
          <w:szCs w:val="24"/>
        </w:rPr>
        <w:t xml:space="preserve">training. </w:t>
      </w:r>
    </w:p>
    <w:p w:rsidR="00B93535" w:rsidRPr="00375E71" w:rsidRDefault="00B93535" w:rsidP="002701E8">
      <w:pPr>
        <w:jc w:val="both"/>
        <w:rPr>
          <w:rFonts w:cs="Arial"/>
          <w:szCs w:val="24"/>
        </w:rPr>
      </w:pPr>
    </w:p>
    <w:p w:rsidR="00850DC0" w:rsidRPr="00375E71" w:rsidRDefault="00850DC0" w:rsidP="002701E8">
      <w:pPr>
        <w:jc w:val="both"/>
        <w:rPr>
          <w:rFonts w:cs="Arial"/>
          <w:szCs w:val="24"/>
        </w:rPr>
      </w:pPr>
      <w:r w:rsidRPr="00375E71">
        <w:rPr>
          <w:rFonts w:cs="Arial"/>
          <w:szCs w:val="24"/>
        </w:rPr>
        <w:t xml:space="preserve">Individuals should be given credit for previous experience and training when completing the requirements outlined in this appendix.  Section 05.02 of IMC1245 provides additional information on alternate methods for meeting a program requirement.  </w:t>
      </w:r>
    </w:p>
    <w:p w:rsidR="00850DC0" w:rsidRPr="00375E71" w:rsidRDefault="00850DC0" w:rsidP="002701E8">
      <w:pPr>
        <w:jc w:val="both"/>
        <w:rPr>
          <w:rFonts w:cs="Arial"/>
          <w:szCs w:val="24"/>
        </w:rPr>
      </w:pPr>
    </w:p>
    <w:p w:rsidR="00850DC0" w:rsidRPr="00375E71" w:rsidRDefault="00850DC0" w:rsidP="002701E8">
      <w:pPr>
        <w:jc w:val="both"/>
        <w:rPr>
          <w:rFonts w:cs="Arial"/>
          <w:szCs w:val="24"/>
        </w:rPr>
      </w:pPr>
      <w:r w:rsidRPr="00375E71">
        <w:rPr>
          <w:rFonts w:cs="Arial"/>
          <w:szCs w:val="24"/>
        </w:rPr>
        <w:t>Appendix D-3 of Inspector Manual Chapter 1245 provides a list of additional courses and on</w:t>
      </w:r>
      <w:r w:rsidR="0027061E" w:rsidRPr="00375E71">
        <w:rPr>
          <w:rFonts w:cs="Arial"/>
          <w:szCs w:val="24"/>
        </w:rPr>
        <w:t>-</w:t>
      </w:r>
      <w:r w:rsidRPr="00375E71">
        <w:rPr>
          <w:rFonts w:cs="Arial"/>
          <w:szCs w:val="24"/>
        </w:rPr>
        <w:t>the</w:t>
      </w:r>
      <w:r w:rsidR="0027061E" w:rsidRPr="00375E71">
        <w:rPr>
          <w:rFonts w:cs="Arial"/>
          <w:szCs w:val="24"/>
        </w:rPr>
        <w:t>-</w:t>
      </w:r>
      <w:r w:rsidRPr="00375E71">
        <w:rPr>
          <w:rFonts w:cs="Arial"/>
          <w:szCs w:val="24"/>
        </w:rPr>
        <w:t xml:space="preserve">job training that </w:t>
      </w:r>
      <w:r w:rsidR="0027061E" w:rsidRPr="00375E71">
        <w:rPr>
          <w:rFonts w:cs="Arial"/>
          <w:szCs w:val="24"/>
        </w:rPr>
        <w:t>i</w:t>
      </w:r>
      <w:r w:rsidRPr="00375E71">
        <w:rPr>
          <w:rFonts w:cs="Arial"/>
          <w:szCs w:val="24"/>
        </w:rPr>
        <w:t xml:space="preserve">nspectors may wish to consider in order to gain more skills in specific areas of </w:t>
      </w:r>
      <w:r w:rsidR="0027061E" w:rsidRPr="00375E71">
        <w:rPr>
          <w:rFonts w:cs="Arial"/>
          <w:szCs w:val="24"/>
        </w:rPr>
        <w:t>f</w:t>
      </w:r>
      <w:r w:rsidRPr="00375E71">
        <w:rPr>
          <w:rFonts w:cs="Arial"/>
          <w:szCs w:val="24"/>
        </w:rPr>
        <w:t xml:space="preserve">ire </w:t>
      </w:r>
      <w:r w:rsidR="0027061E" w:rsidRPr="00375E71">
        <w:rPr>
          <w:rFonts w:cs="Arial"/>
          <w:szCs w:val="24"/>
        </w:rPr>
        <w:t>p</w:t>
      </w:r>
      <w:r w:rsidRPr="00375E71">
        <w:rPr>
          <w:rFonts w:cs="Arial"/>
          <w:szCs w:val="24"/>
        </w:rPr>
        <w:t xml:space="preserve">rotection.  </w:t>
      </w:r>
    </w:p>
    <w:p w:rsidR="00850DC0" w:rsidRPr="00375E71" w:rsidRDefault="00850DC0" w:rsidP="002701E8">
      <w:pPr>
        <w:jc w:val="both"/>
        <w:rPr>
          <w:rFonts w:cs="Arial"/>
          <w:szCs w:val="24"/>
        </w:rPr>
      </w:pPr>
    </w:p>
    <w:p w:rsidR="004E6B2B" w:rsidRPr="00375E71" w:rsidRDefault="005F2C9D" w:rsidP="00144ACD">
      <w:pPr>
        <w:pStyle w:val="Heading1"/>
        <w:rPr>
          <w:sz w:val="24"/>
          <w:szCs w:val="24"/>
        </w:rPr>
      </w:pPr>
      <w:bookmarkStart w:id="2" w:name="_Toc211758540"/>
      <w:bookmarkStart w:id="3" w:name="_Toc273087525"/>
      <w:r w:rsidRPr="00375E71">
        <w:rPr>
          <w:sz w:val="24"/>
          <w:szCs w:val="24"/>
        </w:rPr>
        <w:t>Required</w:t>
      </w:r>
      <w:r w:rsidR="005B1B4F" w:rsidRPr="00375E71">
        <w:rPr>
          <w:sz w:val="24"/>
          <w:szCs w:val="24"/>
        </w:rPr>
        <w:t xml:space="preserve"> </w:t>
      </w:r>
      <w:r w:rsidR="004E6B2B" w:rsidRPr="00375E71">
        <w:rPr>
          <w:sz w:val="24"/>
          <w:szCs w:val="24"/>
        </w:rPr>
        <w:t>Training Courses:</w:t>
      </w:r>
      <w:bookmarkEnd w:id="2"/>
      <w:bookmarkEnd w:id="3"/>
    </w:p>
    <w:p w:rsidR="004E6B2B" w:rsidRPr="00375E71" w:rsidRDefault="004E6B2B" w:rsidP="002701E8">
      <w:pPr>
        <w:jc w:val="both"/>
        <w:rPr>
          <w:rFonts w:cs="Arial"/>
          <w:szCs w:val="24"/>
        </w:rPr>
      </w:pPr>
    </w:p>
    <w:p w:rsidR="008C3EE3" w:rsidRPr="00375E71" w:rsidRDefault="008C3EE3" w:rsidP="002701E8">
      <w:pPr>
        <w:numPr>
          <w:ilvl w:val="0"/>
          <w:numId w:val="2"/>
        </w:numPr>
        <w:jc w:val="both"/>
        <w:rPr>
          <w:rFonts w:cs="Arial"/>
          <w:szCs w:val="24"/>
        </w:rPr>
      </w:pPr>
      <w:r w:rsidRPr="00375E71">
        <w:rPr>
          <w:rFonts w:cs="Arial"/>
          <w:szCs w:val="24"/>
        </w:rPr>
        <w:t xml:space="preserve">Fire Protection for Power Plants </w:t>
      </w:r>
      <w:ins w:id="4" w:author="David Allsopp" w:date="2011-06-15T15:28:00Z">
        <w:r w:rsidR="009602F5" w:rsidRPr="00375E71">
          <w:rPr>
            <w:rFonts w:cs="Arial"/>
            <w:color w:val="1F497D"/>
            <w:szCs w:val="24"/>
          </w:rPr>
          <w:t>(Nuclear Power Plant option) </w:t>
        </w:r>
      </w:ins>
    </w:p>
    <w:p w:rsidR="009602F5" w:rsidRPr="00375E71" w:rsidRDefault="009602F5" w:rsidP="009602F5">
      <w:pPr>
        <w:pStyle w:val="ListParagraph"/>
        <w:jc w:val="both"/>
        <w:rPr>
          <w:ins w:id="5" w:author="David Allsopp" w:date="2011-06-15T15:31:00Z"/>
          <w:rFonts w:cs="Arial"/>
          <w:szCs w:val="24"/>
        </w:rPr>
      </w:pPr>
      <w:ins w:id="6" w:author="David Allsopp" w:date="2011-06-15T15:31:00Z">
        <w:r w:rsidRPr="00375E71">
          <w:rPr>
            <w:rFonts w:cs="Arial"/>
            <w:szCs w:val="24"/>
          </w:rPr>
          <w:t xml:space="preserve">This is an external course, available through the Professional Loss Control Division of the Hartford Steam Boiler Inspection and Insurance Company.  Details on the course and registration </w:t>
        </w:r>
      </w:ins>
      <w:ins w:id="7" w:author="dka" w:date="2011-12-01T15:48:00Z">
        <w:r w:rsidR="0048757C" w:rsidRPr="00375E71">
          <w:rPr>
            <w:rFonts w:cs="Arial"/>
            <w:szCs w:val="24"/>
          </w:rPr>
          <w:t xml:space="preserve">are </w:t>
        </w:r>
      </w:ins>
      <w:ins w:id="8" w:author="David Allsopp" w:date="2011-06-15T15:31:00Z">
        <w:r w:rsidRPr="00375E71">
          <w:rPr>
            <w:rFonts w:cs="Arial"/>
            <w:szCs w:val="24"/>
          </w:rPr>
          <w:t>available through the company’s website</w:t>
        </w:r>
        <w:r w:rsidRPr="00375E71">
          <w:rPr>
            <w:rFonts w:cs="Arial"/>
            <w:color w:val="1F497D"/>
            <w:szCs w:val="24"/>
          </w:rPr>
          <w:t xml:space="preserve"> (</w:t>
        </w:r>
        <w:r w:rsidR="0078478B" w:rsidRPr="00375E71">
          <w:rPr>
            <w:rFonts w:cs="Arial"/>
            <w:color w:val="1F497D"/>
            <w:szCs w:val="24"/>
          </w:rPr>
          <w:fldChar w:fldCharType="begin"/>
        </w:r>
        <w:r w:rsidRPr="00375E71">
          <w:rPr>
            <w:rFonts w:cs="Arial"/>
            <w:color w:val="1F497D"/>
            <w:szCs w:val="24"/>
          </w:rPr>
          <w:instrText xml:space="preserve"> HYPERLINK "http://www.hsbplc.com/FireProtectionCourses.aspx" </w:instrText>
        </w:r>
        <w:r w:rsidR="0078478B" w:rsidRPr="00375E71">
          <w:rPr>
            <w:rFonts w:cs="Arial"/>
            <w:color w:val="1F497D"/>
            <w:szCs w:val="24"/>
          </w:rPr>
          <w:fldChar w:fldCharType="separate"/>
        </w:r>
        <w:r w:rsidRPr="00375E71">
          <w:rPr>
            <w:rStyle w:val="Hyperlink"/>
            <w:rFonts w:cs="Arial"/>
            <w:szCs w:val="24"/>
          </w:rPr>
          <w:t>http://www.hsbplc.com/FireProtectionCourses.aspx</w:t>
        </w:r>
        <w:r w:rsidR="0078478B" w:rsidRPr="00375E71">
          <w:rPr>
            <w:rFonts w:cs="Arial"/>
            <w:color w:val="1F497D"/>
            <w:szCs w:val="24"/>
          </w:rPr>
          <w:fldChar w:fldCharType="end"/>
        </w:r>
        <w:r w:rsidRPr="00375E71">
          <w:rPr>
            <w:rFonts w:cs="Arial"/>
            <w:color w:val="1F497D"/>
            <w:szCs w:val="24"/>
          </w:rPr>
          <w:t>).</w:t>
        </w:r>
      </w:ins>
    </w:p>
    <w:p w:rsidR="008C3EE3" w:rsidRPr="00375E71" w:rsidRDefault="00EA4B55" w:rsidP="002701E8">
      <w:pPr>
        <w:numPr>
          <w:ilvl w:val="0"/>
          <w:numId w:val="2"/>
        </w:numPr>
        <w:jc w:val="both"/>
        <w:rPr>
          <w:rFonts w:cs="Arial"/>
          <w:szCs w:val="24"/>
        </w:rPr>
      </w:pPr>
      <w:r w:rsidRPr="00375E71">
        <w:rPr>
          <w:rFonts w:cs="Arial"/>
          <w:szCs w:val="24"/>
        </w:rPr>
        <w:t>I</w:t>
      </w:r>
      <w:r w:rsidR="008C3EE3" w:rsidRPr="00375E71">
        <w:rPr>
          <w:rFonts w:cs="Arial"/>
          <w:szCs w:val="24"/>
        </w:rPr>
        <w:t xml:space="preserve">MC 0609 Appendix F Fire Protection </w:t>
      </w:r>
      <w:r w:rsidR="00116E47" w:rsidRPr="00375E71">
        <w:rPr>
          <w:rFonts w:cs="Arial"/>
          <w:szCs w:val="24"/>
        </w:rPr>
        <w:t>Significance Determination Process (</w:t>
      </w:r>
      <w:r w:rsidR="008C3EE3" w:rsidRPr="00375E71">
        <w:rPr>
          <w:rFonts w:cs="Arial"/>
          <w:szCs w:val="24"/>
        </w:rPr>
        <w:t>SDP</w:t>
      </w:r>
      <w:r w:rsidR="00116E47" w:rsidRPr="00375E71">
        <w:rPr>
          <w:rFonts w:cs="Arial"/>
          <w:szCs w:val="24"/>
        </w:rPr>
        <w:t xml:space="preserve">) </w:t>
      </w:r>
      <w:r w:rsidR="008C3EE3" w:rsidRPr="00375E71">
        <w:rPr>
          <w:rFonts w:cs="Arial"/>
          <w:szCs w:val="24"/>
        </w:rPr>
        <w:t>Training (</w:t>
      </w:r>
      <w:ins w:id="9" w:author="David Allsopp" w:date="2011-06-15T15:33:00Z">
        <w:r w:rsidR="009602F5" w:rsidRPr="00375E71">
          <w:rPr>
            <w:rFonts w:cs="Arial"/>
            <w:szCs w:val="24"/>
          </w:rPr>
          <w:t xml:space="preserve">available in </w:t>
        </w:r>
        <w:proofErr w:type="spellStart"/>
        <w:r w:rsidR="009602F5" w:rsidRPr="00375E71">
          <w:rPr>
            <w:rFonts w:cs="Arial"/>
            <w:szCs w:val="24"/>
          </w:rPr>
          <w:t>iLearn</w:t>
        </w:r>
        <w:proofErr w:type="spellEnd"/>
        <w:r w:rsidR="009602F5" w:rsidRPr="00375E71">
          <w:rPr>
            <w:rFonts w:cs="Arial"/>
            <w:szCs w:val="24"/>
          </w:rPr>
          <w:t xml:space="preserve"> as</w:t>
        </w:r>
        <w:r w:rsidR="009602F5" w:rsidRPr="00375E71">
          <w:rPr>
            <w:rFonts w:cs="Arial"/>
            <w:color w:val="1F497D"/>
            <w:szCs w:val="24"/>
          </w:rPr>
          <w:t xml:space="preserve"> </w:t>
        </w:r>
      </w:ins>
      <w:r w:rsidR="008C3EE3" w:rsidRPr="00375E71">
        <w:rPr>
          <w:rFonts w:cs="Arial"/>
          <w:szCs w:val="24"/>
        </w:rPr>
        <w:t>P-108)</w:t>
      </w:r>
    </w:p>
    <w:p w:rsidR="003D7D3B" w:rsidRPr="00375E71" w:rsidRDefault="003D7D3B" w:rsidP="002701E8">
      <w:pPr>
        <w:numPr>
          <w:ilvl w:val="0"/>
          <w:numId w:val="2"/>
        </w:numPr>
        <w:jc w:val="both"/>
        <w:rPr>
          <w:rFonts w:cs="Arial"/>
          <w:szCs w:val="24"/>
        </w:rPr>
      </w:pPr>
      <w:r w:rsidRPr="00375E71">
        <w:rPr>
          <w:rFonts w:cs="Arial"/>
          <w:szCs w:val="24"/>
        </w:rPr>
        <w:t>Post Fire Safe Shut Down Analysis</w:t>
      </w:r>
      <w:r w:rsidR="00452A40" w:rsidRPr="00375E71">
        <w:rPr>
          <w:rFonts w:cs="Arial"/>
          <w:szCs w:val="24"/>
        </w:rPr>
        <w:t>*</w:t>
      </w:r>
    </w:p>
    <w:p w:rsidR="004000B0" w:rsidRPr="00375E71" w:rsidRDefault="004000B0" w:rsidP="002701E8">
      <w:pPr>
        <w:numPr>
          <w:ilvl w:val="0"/>
          <w:numId w:val="2"/>
        </w:numPr>
        <w:jc w:val="both"/>
        <w:rPr>
          <w:rFonts w:cs="Arial"/>
          <w:szCs w:val="24"/>
        </w:rPr>
      </w:pPr>
      <w:r w:rsidRPr="00375E71">
        <w:rPr>
          <w:rFonts w:cs="Arial"/>
          <w:szCs w:val="24"/>
        </w:rPr>
        <w:t>Circuit Analysis*</w:t>
      </w:r>
    </w:p>
    <w:p w:rsidR="00225A24" w:rsidRPr="00375E71" w:rsidRDefault="00225A24" w:rsidP="002701E8">
      <w:pPr>
        <w:jc w:val="both"/>
        <w:rPr>
          <w:rFonts w:cs="Arial"/>
          <w:szCs w:val="24"/>
        </w:rPr>
      </w:pPr>
    </w:p>
    <w:p w:rsidR="00452A40" w:rsidRPr="00375E71" w:rsidRDefault="00452A40" w:rsidP="002701E8">
      <w:pPr>
        <w:jc w:val="both"/>
        <w:rPr>
          <w:rFonts w:cs="Arial"/>
          <w:szCs w:val="24"/>
        </w:rPr>
      </w:pPr>
      <w:r w:rsidRPr="00375E71">
        <w:rPr>
          <w:rFonts w:cs="Arial"/>
          <w:szCs w:val="24"/>
        </w:rPr>
        <w:t xml:space="preserve">*These two courses are currently under development.  Until then, </w:t>
      </w:r>
      <w:ins w:id="10" w:author="David Allsopp" w:date="2011-06-15T09:46:00Z">
        <w:r w:rsidR="00A7130E" w:rsidRPr="00375E71">
          <w:rPr>
            <w:rFonts w:cs="Arial"/>
            <w:szCs w:val="24"/>
          </w:rPr>
          <w:t>Module 1, “Probabilistic Risk Assessment” and Module 2, “Electrical Analysis” of the EPRI/NRC Fire Probabilistic Risk Assessment Course are considered to be suitable alternatives.</w:t>
        </w:r>
      </w:ins>
      <w:r w:rsidRPr="00375E71">
        <w:rPr>
          <w:rFonts w:cs="Arial"/>
          <w:szCs w:val="24"/>
        </w:rPr>
        <w:t xml:space="preserve">  The Chief of the Fire Protection Branch within NRR is available to be consulted on the acceptability of </w:t>
      </w:r>
      <w:ins w:id="11" w:author="David Allsopp" w:date="2011-06-15T09:47:00Z">
        <w:r w:rsidR="00A7130E" w:rsidRPr="00375E71">
          <w:rPr>
            <w:rFonts w:cs="Arial"/>
            <w:szCs w:val="24"/>
          </w:rPr>
          <w:t xml:space="preserve">other alternatives for these two </w:t>
        </w:r>
      </w:ins>
      <w:r w:rsidRPr="00375E71">
        <w:rPr>
          <w:rFonts w:cs="Arial"/>
          <w:szCs w:val="24"/>
        </w:rPr>
        <w:t>course</w:t>
      </w:r>
      <w:ins w:id="12" w:author="David Allsopp" w:date="2011-06-15T09:48:00Z">
        <w:r w:rsidR="00A7130E" w:rsidRPr="00375E71">
          <w:rPr>
            <w:rFonts w:cs="Arial"/>
            <w:szCs w:val="24"/>
          </w:rPr>
          <w:t>s</w:t>
        </w:r>
      </w:ins>
      <w:r w:rsidRPr="00375E71">
        <w:rPr>
          <w:rFonts w:cs="Arial"/>
          <w:szCs w:val="24"/>
        </w:rPr>
        <w:t xml:space="preserve">.  </w:t>
      </w:r>
    </w:p>
    <w:p w:rsidR="00452A40" w:rsidRPr="00375E71" w:rsidRDefault="00452A40" w:rsidP="002701E8">
      <w:pPr>
        <w:jc w:val="both"/>
        <w:rPr>
          <w:rFonts w:cs="Arial"/>
          <w:szCs w:val="24"/>
        </w:rPr>
      </w:pPr>
    </w:p>
    <w:p w:rsidR="00710F63" w:rsidRPr="00375E71" w:rsidRDefault="00710F63"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452A40" w:rsidRPr="00375E71" w:rsidRDefault="00452A40" w:rsidP="002701E8">
      <w:pPr>
        <w:jc w:val="both"/>
        <w:rPr>
          <w:rFonts w:cs="Arial"/>
          <w:szCs w:val="24"/>
        </w:rPr>
      </w:pPr>
    </w:p>
    <w:p w:rsidR="00580565" w:rsidRPr="00375E71" w:rsidRDefault="00580565" w:rsidP="002701E8">
      <w:pPr>
        <w:jc w:val="both"/>
        <w:rPr>
          <w:rFonts w:cs="Arial"/>
          <w:szCs w:val="24"/>
        </w:rPr>
      </w:pPr>
    </w:p>
    <w:p w:rsidR="007323C0" w:rsidRPr="00375E71" w:rsidRDefault="007323C0" w:rsidP="002701E8">
      <w:pPr>
        <w:jc w:val="both"/>
        <w:rPr>
          <w:rFonts w:cs="Arial"/>
          <w:szCs w:val="24"/>
        </w:rPr>
        <w:sectPr w:rsidR="007323C0" w:rsidRPr="00375E71" w:rsidSect="00375E71">
          <w:footerReference w:type="even" r:id="rId12"/>
          <w:pgSz w:w="12240" w:h="15840" w:code="1"/>
          <w:pgMar w:top="1080" w:right="1440" w:bottom="720" w:left="1440" w:header="1080" w:footer="720" w:gutter="0"/>
          <w:cols w:space="720"/>
          <w:titlePg/>
          <w:docGrid w:linePitch="326"/>
        </w:sectPr>
      </w:pPr>
    </w:p>
    <w:p w:rsidR="005D08F6" w:rsidRPr="00375E71" w:rsidRDefault="005B1B4F" w:rsidP="00FA0723">
      <w:pPr>
        <w:pStyle w:val="Heading1"/>
        <w:jc w:val="center"/>
        <w:rPr>
          <w:sz w:val="24"/>
          <w:szCs w:val="24"/>
        </w:rPr>
      </w:pPr>
      <w:bookmarkStart w:id="13" w:name="_Toc211758543"/>
      <w:bookmarkStart w:id="14" w:name="_Toc273087526"/>
      <w:r w:rsidRPr="00375E71">
        <w:rPr>
          <w:sz w:val="24"/>
          <w:szCs w:val="24"/>
        </w:rPr>
        <w:lastRenderedPageBreak/>
        <w:t>Fire Protection In</w:t>
      </w:r>
      <w:r w:rsidR="004E6B2B" w:rsidRPr="00375E71">
        <w:rPr>
          <w:sz w:val="24"/>
          <w:szCs w:val="24"/>
        </w:rPr>
        <w:t>spector</w:t>
      </w:r>
      <w:r w:rsidR="005D08F6" w:rsidRPr="00375E71">
        <w:rPr>
          <w:sz w:val="24"/>
          <w:szCs w:val="24"/>
        </w:rPr>
        <w:t xml:space="preserve"> </w:t>
      </w:r>
      <w:r w:rsidR="004E6B2B" w:rsidRPr="00375E71">
        <w:rPr>
          <w:sz w:val="24"/>
          <w:szCs w:val="24"/>
        </w:rPr>
        <w:t xml:space="preserve">Individual </w:t>
      </w:r>
      <w:r w:rsidR="005E3911" w:rsidRPr="00375E71">
        <w:rPr>
          <w:sz w:val="24"/>
          <w:szCs w:val="24"/>
        </w:rPr>
        <w:t>Study</w:t>
      </w:r>
      <w:r w:rsidR="004E6B2B" w:rsidRPr="00375E71">
        <w:rPr>
          <w:sz w:val="24"/>
          <w:szCs w:val="24"/>
        </w:rPr>
        <w:t xml:space="preserve"> Activit</w:t>
      </w:r>
      <w:r w:rsidR="007B3892" w:rsidRPr="00375E71">
        <w:rPr>
          <w:sz w:val="24"/>
          <w:szCs w:val="24"/>
        </w:rPr>
        <w:t>ies</w:t>
      </w:r>
      <w:bookmarkEnd w:id="13"/>
      <w:bookmarkEnd w:id="14"/>
    </w:p>
    <w:p w:rsidR="007323C0" w:rsidRPr="00375E71" w:rsidRDefault="007323C0" w:rsidP="007323C0">
      <w:pPr>
        <w:rPr>
          <w:rFonts w:cs="Arial"/>
          <w:szCs w:val="24"/>
        </w:rPr>
        <w:sectPr w:rsidR="007323C0" w:rsidRPr="00375E71" w:rsidSect="00375E71">
          <w:pgSz w:w="12240" w:h="15840" w:code="1"/>
          <w:pgMar w:top="1440" w:right="1440" w:bottom="1440" w:left="1440" w:header="1080" w:footer="720" w:gutter="0"/>
          <w:cols w:space="720"/>
          <w:vAlign w:val="center"/>
          <w:titlePg/>
          <w:docGrid w:linePitch="326"/>
        </w:sectPr>
      </w:pPr>
    </w:p>
    <w:p w:rsidR="004E6B2B" w:rsidRPr="00375E71" w:rsidRDefault="005B1B4F" w:rsidP="007323C0">
      <w:pPr>
        <w:jc w:val="center"/>
        <w:rPr>
          <w:rFonts w:cs="Arial"/>
          <w:b/>
          <w:szCs w:val="24"/>
        </w:rPr>
      </w:pPr>
      <w:r w:rsidRPr="00375E71">
        <w:rPr>
          <w:rFonts w:cs="Arial"/>
          <w:b/>
          <w:szCs w:val="24"/>
        </w:rPr>
        <w:lastRenderedPageBreak/>
        <w:t xml:space="preserve">Fire Protection </w:t>
      </w:r>
      <w:r w:rsidR="004E6B2B" w:rsidRPr="00375E71">
        <w:rPr>
          <w:rFonts w:cs="Arial"/>
          <w:b/>
          <w:szCs w:val="24"/>
        </w:rPr>
        <w:t>Individual Study Activity</w:t>
      </w:r>
    </w:p>
    <w:p w:rsidR="0007342E" w:rsidRPr="00375E71" w:rsidRDefault="0007342E" w:rsidP="0007342E">
      <w:pPr>
        <w:rPr>
          <w:rFonts w:cs="Arial"/>
          <w:szCs w:val="24"/>
        </w:rPr>
      </w:pPr>
    </w:p>
    <w:p w:rsidR="0007342E" w:rsidRPr="00375E71" w:rsidRDefault="0007342E" w:rsidP="002701E8">
      <w:pPr>
        <w:ind w:left="2420" w:hanging="2420"/>
        <w:jc w:val="both"/>
        <w:rPr>
          <w:rFonts w:cs="Arial"/>
          <w:szCs w:val="24"/>
        </w:rPr>
      </w:pPr>
      <w:r w:rsidRPr="00375E71">
        <w:rPr>
          <w:rFonts w:cs="Arial"/>
          <w:b/>
          <w:bCs/>
          <w:szCs w:val="24"/>
        </w:rPr>
        <w:t>TOPIC:</w:t>
      </w:r>
      <w:r w:rsidR="004A656C" w:rsidRPr="00375E71">
        <w:rPr>
          <w:rFonts w:cs="Arial"/>
          <w:b/>
          <w:bCs/>
          <w:szCs w:val="24"/>
        </w:rPr>
        <w:tab/>
      </w:r>
      <w:r w:rsidR="00194E15" w:rsidRPr="00375E71">
        <w:rPr>
          <w:rFonts w:cs="Arial"/>
          <w:b/>
          <w:bCs/>
          <w:szCs w:val="24"/>
        </w:rPr>
        <w:t>(</w:t>
      </w:r>
      <w:r w:rsidR="00194E15" w:rsidRPr="00375E71">
        <w:rPr>
          <w:rFonts w:cs="Arial"/>
          <w:szCs w:val="24"/>
        </w:rPr>
        <w:t xml:space="preserve">ISA-FP-1)  </w:t>
      </w:r>
      <w:r w:rsidRPr="00375E71">
        <w:rPr>
          <w:rFonts w:cs="Arial"/>
          <w:szCs w:val="24"/>
        </w:rPr>
        <w:t>Deterministic Fire Protection Regulations</w:t>
      </w:r>
      <w:r w:rsidR="0078478B" w:rsidRPr="00375E71">
        <w:rPr>
          <w:rFonts w:cs="Arial"/>
          <w:szCs w:val="24"/>
        </w:rPr>
        <w:fldChar w:fldCharType="begin"/>
      </w:r>
      <w:r w:rsidR="002701E8" w:rsidRPr="00375E71">
        <w:rPr>
          <w:rFonts w:cs="Arial"/>
          <w:szCs w:val="24"/>
        </w:rPr>
        <w:instrText xml:space="preserve"> TC "</w:instrText>
      </w:r>
      <w:bookmarkStart w:id="15" w:name="_Toc273087527"/>
      <w:r w:rsidR="002701E8" w:rsidRPr="00375E71">
        <w:rPr>
          <w:rFonts w:cs="Arial"/>
          <w:b/>
          <w:bCs/>
          <w:szCs w:val="24"/>
        </w:rPr>
        <w:instrText>(</w:instrText>
      </w:r>
      <w:r w:rsidR="002701E8" w:rsidRPr="00375E71">
        <w:rPr>
          <w:rFonts w:cs="Arial"/>
          <w:szCs w:val="24"/>
        </w:rPr>
        <w:instrText>ISA-FP-1)  Deterministic Fire Protection Regulations</w:instrText>
      </w:r>
      <w:bookmarkEnd w:id="15"/>
      <w:r w:rsidR="002701E8" w:rsidRPr="00375E71">
        <w:rPr>
          <w:rFonts w:cs="Arial"/>
          <w:szCs w:val="24"/>
        </w:rPr>
        <w:instrText xml:space="preserve">" \f C \l "2" </w:instrText>
      </w:r>
      <w:r w:rsidR="0078478B" w:rsidRPr="00375E71">
        <w:rPr>
          <w:rFonts w:cs="Arial"/>
          <w:szCs w:val="24"/>
        </w:rPr>
        <w:fldChar w:fldCharType="end"/>
      </w:r>
    </w:p>
    <w:p w:rsidR="00403CE0" w:rsidRPr="00375E71" w:rsidRDefault="00403CE0" w:rsidP="002701E8">
      <w:pPr>
        <w:ind w:left="2420" w:hanging="2420"/>
        <w:jc w:val="both"/>
        <w:rPr>
          <w:rFonts w:cs="Arial"/>
          <w:b/>
          <w:bCs/>
          <w:szCs w:val="24"/>
        </w:rPr>
      </w:pPr>
    </w:p>
    <w:p w:rsidR="0007342E" w:rsidRPr="00375E71" w:rsidRDefault="0007342E" w:rsidP="002701E8">
      <w:pPr>
        <w:ind w:left="2420" w:hanging="2420"/>
        <w:jc w:val="both"/>
        <w:rPr>
          <w:rFonts w:cs="Arial"/>
          <w:szCs w:val="24"/>
        </w:rPr>
      </w:pPr>
      <w:r w:rsidRPr="00375E71">
        <w:rPr>
          <w:rFonts w:cs="Arial"/>
          <w:b/>
          <w:bCs/>
          <w:szCs w:val="24"/>
        </w:rPr>
        <w:t>PURPOSE:</w:t>
      </w:r>
      <w:r w:rsidRPr="00375E71">
        <w:rPr>
          <w:rFonts w:cs="Arial"/>
          <w:b/>
          <w:bCs/>
          <w:szCs w:val="24"/>
        </w:rPr>
        <w:tab/>
      </w:r>
      <w:r w:rsidRPr="00375E71">
        <w:rPr>
          <w:rFonts w:cs="Arial"/>
          <w:szCs w:val="24"/>
        </w:rPr>
        <w:t xml:space="preserve">The purpose of this activity is to become familiar with the most important “deterministic” (non-risk-informed or “traditional”) </w:t>
      </w:r>
      <w:r w:rsidR="00194E15" w:rsidRPr="00375E71">
        <w:rPr>
          <w:rFonts w:cs="Arial"/>
          <w:szCs w:val="24"/>
        </w:rPr>
        <w:t xml:space="preserve">fire protection </w:t>
      </w:r>
      <w:r w:rsidRPr="00375E71">
        <w:rPr>
          <w:rFonts w:cs="Arial"/>
          <w:szCs w:val="24"/>
        </w:rPr>
        <w:t xml:space="preserve">regulations and the NRC generic communications that have been issued to help clarify regulatory expectations and positions on deterministic </w:t>
      </w:r>
      <w:r w:rsidR="00194E15" w:rsidRPr="00375E71">
        <w:rPr>
          <w:rFonts w:cs="Arial"/>
          <w:szCs w:val="24"/>
        </w:rPr>
        <w:t>fire protection</w:t>
      </w:r>
      <w:r w:rsidRPr="00375E71">
        <w:rPr>
          <w:rFonts w:cs="Arial"/>
          <w:szCs w:val="24"/>
        </w:rPr>
        <w:t xml:space="preserve">.  </w:t>
      </w:r>
    </w:p>
    <w:p w:rsidR="0007342E" w:rsidRPr="00375E71" w:rsidRDefault="0007342E" w:rsidP="002701E8">
      <w:pPr>
        <w:jc w:val="both"/>
        <w:rPr>
          <w:rFonts w:cs="Arial"/>
          <w:szCs w:val="24"/>
        </w:rPr>
      </w:pPr>
    </w:p>
    <w:p w:rsidR="0007342E" w:rsidRPr="00375E71" w:rsidRDefault="0007342E" w:rsidP="002701E8">
      <w:pPr>
        <w:jc w:val="both"/>
        <w:rPr>
          <w:rFonts w:cs="Arial"/>
          <w:b/>
          <w:szCs w:val="24"/>
        </w:rPr>
      </w:pPr>
      <w:r w:rsidRPr="00375E71">
        <w:rPr>
          <w:rFonts w:cs="Arial"/>
          <w:b/>
          <w:szCs w:val="24"/>
        </w:rPr>
        <w:t>COMPETENCY</w:t>
      </w:r>
    </w:p>
    <w:p w:rsidR="0007342E" w:rsidRPr="00375E71" w:rsidRDefault="0007342E" w:rsidP="002701E8">
      <w:pPr>
        <w:jc w:val="both"/>
        <w:rPr>
          <w:rFonts w:cs="Arial"/>
          <w:szCs w:val="24"/>
        </w:rPr>
      </w:pPr>
      <w:r w:rsidRPr="00375E71">
        <w:rPr>
          <w:rFonts w:cs="Arial"/>
          <w:b/>
          <w:szCs w:val="24"/>
        </w:rPr>
        <w:t>AREA:</w:t>
      </w:r>
      <w:r w:rsidRPr="00375E71">
        <w:rPr>
          <w:rFonts w:cs="Arial"/>
          <w:szCs w:val="24"/>
        </w:rPr>
        <w:tab/>
      </w:r>
      <w:r w:rsidRPr="00375E71">
        <w:rPr>
          <w:rFonts w:cs="Arial"/>
          <w:szCs w:val="24"/>
        </w:rPr>
        <w:tab/>
      </w:r>
      <w:r w:rsidRPr="00375E71">
        <w:rPr>
          <w:rFonts w:cs="Arial"/>
          <w:szCs w:val="24"/>
        </w:rPr>
        <w:tab/>
        <w:t>TECHNICAL AREA EXPERTISE</w:t>
      </w:r>
    </w:p>
    <w:p w:rsidR="0007342E" w:rsidRPr="00375E71" w:rsidRDefault="0007342E" w:rsidP="002701E8">
      <w:pPr>
        <w:jc w:val="both"/>
        <w:rPr>
          <w:rFonts w:cs="Arial"/>
          <w:szCs w:val="24"/>
        </w:rPr>
      </w:pPr>
    </w:p>
    <w:p w:rsidR="0007342E" w:rsidRPr="00375E71" w:rsidRDefault="0007342E" w:rsidP="002701E8">
      <w:pPr>
        <w:jc w:val="both"/>
        <w:rPr>
          <w:rFonts w:cs="Arial"/>
          <w:szCs w:val="24"/>
        </w:rPr>
      </w:pPr>
      <w:r w:rsidRPr="00375E71">
        <w:rPr>
          <w:rFonts w:cs="Arial"/>
          <w:b/>
          <w:szCs w:val="24"/>
        </w:rPr>
        <w:t>LEVEL OF EFFORT:</w:t>
      </w:r>
      <w:r w:rsidRPr="00375E71">
        <w:rPr>
          <w:rFonts w:cs="Arial"/>
          <w:szCs w:val="24"/>
        </w:rPr>
        <w:tab/>
      </w:r>
      <w:r w:rsidR="00E80C69" w:rsidRPr="00375E71">
        <w:rPr>
          <w:rFonts w:cs="Arial"/>
          <w:szCs w:val="24"/>
        </w:rPr>
        <w:t>24</w:t>
      </w:r>
      <w:r w:rsidRPr="00375E71">
        <w:rPr>
          <w:rFonts w:cs="Arial"/>
          <w:szCs w:val="24"/>
        </w:rPr>
        <w:t xml:space="preserve"> hours</w:t>
      </w:r>
    </w:p>
    <w:p w:rsidR="0007342E" w:rsidRPr="00375E71" w:rsidRDefault="0007342E" w:rsidP="002701E8">
      <w:pPr>
        <w:jc w:val="both"/>
        <w:rPr>
          <w:rFonts w:cs="Arial"/>
          <w:szCs w:val="24"/>
        </w:rPr>
      </w:pPr>
    </w:p>
    <w:p w:rsidR="0007342E" w:rsidRPr="00375E71" w:rsidRDefault="0007342E" w:rsidP="00D5558C">
      <w:pPr>
        <w:ind w:left="2430" w:hanging="2430"/>
        <w:jc w:val="both"/>
        <w:rPr>
          <w:rFonts w:cs="Arial"/>
          <w:szCs w:val="24"/>
        </w:rPr>
      </w:pPr>
      <w:r w:rsidRPr="00375E71">
        <w:rPr>
          <w:rFonts w:cs="Arial"/>
          <w:b/>
          <w:szCs w:val="24"/>
        </w:rPr>
        <w:t>REFERENCES:</w:t>
      </w:r>
      <w:r w:rsidR="00D5558C" w:rsidRPr="00375E71">
        <w:rPr>
          <w:rFonts w:cs="Arial"/>
          <w:b/>
          <w:szCs w:val="24"/>
        </w:rPr>
        <w:tab/>
      </w:r>
      <w:ins w:id="16" w:author="dka" w:date="2011-12-05T10:44:00Z">
        <w:r w:rsidR="00D5558C" w:rsidRPr="00375E71">
          <w:rPr>
            <w:rFonts w:cs="Arial"/>
            <w:szCs w:val="24"/>
          </w:rPr>
          <w:t xml:space="preserve">Contact </w:t>
        </w:r>
      </w:ins>
      <w:ins w:id="17" w:author="dka" w:date="2011-12-05T10:45:00Z">
        <w:r w:rsidR="00D5558C" w:rsidRPr="00375E71">
          <w:rPr>
            <w:rFonts w:cs="Arial"/>
            <w:szCs w:val="24"/>
          </w:rPr>
          <w:t xml:space="preserve">the </w:t>
        </w:r>
      </w:ins>
      <w:ins w:id="18" w:author="dka" w:date="2011-12-05T11:06:00Z">
        <w:r w:rsidR="00B624E2" w:rsidRPr="00375E71">
          <w:rPr>
            <w:rFonts w:cs="Arial"/>
            <w:szCs w:val="24"/>
          </w:rPr>
          <w:t>c</w:t>
        </w:r>
      </w:ins>
      <w:ins w:id="19" w:author="dka" w:date="2011-12-05T10:45:00Z">
        <w:r w:rsidR="00D5558C" w:rsidRPr="00375E71">
          <w:rPr>
            <w:rFonts w:cs="Arial"/>
            <w:szCs w:val="24"/>
          </w:rPr>
          <w:t>hief of the Fire Protection Branch in NRR</w:t>
        </w:r>
      </w:ins>
      <w:ins w:id="20" w:author="dka" w:date="2011-12-05T10:44:00Z">
        <w:r w:rsidR="00D5558C" w:rsidRPr="00375E71">
          <w:rPr>
            <w:rFonts w:cs="Arial"/>
            <w:szCs w:val="24"/>
          </w:rPr>
          <w:t xml:space="preserve"> </w:t>
        </w:r>
      </w:ins>
      <w:ins w:id="21" w:author="dka" w:date="2011-12-05T10:45:00Z">
        <w:r w:rsidR="00D5558C" w:rsidRPr="00375E71">
          <w:rPr>
            <w:rFonts w:cs="Arial"/>
            <w:szCs w:val="24"/>
          </w:rPr>
          <w:t>i</w:t>
        </w:r>
      </w:ins>
      <w:ins w:id="22" w:author="dka" w:date="2011-12-05T10:44:00Z">
        <w:r w:rsidR="00D5558C" w:rsidRPr="00375E71">
          <w:rPr>
            <w:rFonts w:cs="Arial"/>
            <w:szCs w:val="24"/>
          </w:rPr>
          <w:t xml:space="preserve">f you encounter difficulty locating </w:t>
        </w:r>
      </w:ins>
      <w:ins w:id="23" w:author="dka" w:date="2011-12-05T10:45:00Z">
        <w:r w:rsidR="00D5558C" w:rsidRPr="00375E71">
          <w:rPr>
            <w:rFonts w:cs="Arial"/>
            <w:szCs w:val="24"/>
          </w:rPr>
          <w:t>references.</w:t>
        </w:r>
      </w:ins>
    </w:p>
    <w:p w:rsidR="00D5558C" w:rsidRPr="00375E71" w:rsidRDefault="00D5558C" w:rsidP="00D5558C">
      <w:pPr>
        <w:ind w:left="2430" w:hanging="2430"/>
        <w:jc w:val="both"/>
        <w:rPr>
          <w:rFonts w:cs="Arial"/>
          <w:b/>
          <w:szCs w:val="24"/>
        </w:rPr>
      </w:pPr>
    </w:p>
    <w:p w:rsidR="00891B90" w:rsidRPr="00375E71" w:rsidRDefault="0007342E" w:rsidP="002701E8">
      <w:pPr>
        <w:numPr>
          <w:ilvl w:val="0"/>
          <w:numId w:val="1"/>
        </w:numPr>
        <w:tabs>
          <w:tab w:val="clear" w:pos="720"/>
          <w:tab w:val="left" w:pos="3000"/>
          <w:tab w:val="num" w:pos="3120"/>
        </w:tabs>
        <w:ind w:left="3000" w:hanging="600"/>
        <w:jc w:val="both"/>
        <w:rPr>
          <w:rFonts w:cs="Arial"/>
          <w:szCs w:val="24"/>
        </w:rPr>
      </w:pPr>
      <w:r w:rsidRPr="00375E71">
        <w:rPr>
          <w:rFonts w:cs="Arial"/>
          <w:szCs w:val="24"/>
        </w:rPr>
        <w:t xml:space="preserve">10 CFR Part 50, Appendix A, General Design Criterion </w:t>
      </w:r>
      <w:r w:rsidR="006B5A7C" w:rsidRPr="00375E71">
        <w:rPr>
          <w:rFonts w:cs="Arial"/>
          <w:szCs w:val="24"/>
        </w:rPr>
        <w:t>(</w:t>
      </w:r>
      <w:r w:rsidRPr="00375E71">
        <w:rPr>
          <w:rFonts w:cs="Arial"/>
          <w:szCs w:val="24"/>
        </w:rPr>
        <w:t>GDC 3): “F</w:t>
      </w:r>
      <w:r w:rsidR="00891B90" w:rsidRPr="00375E71">
        <w:rPr>
          <w:rFonts w:cs="Arial"/>
          <w:szCs w:val="24"/>
        </w:rPr>
        <w:t xml:space="preserve">ire </w:t>
      </w:r>
      <w:r w:rsidRPr="00375E71">
        <w:rPr>
          <w:rFonts w:cs="Arial"/>
          <w:szCs w:val="24"/>
        </w:rPr>
        <w:t>P</w:t>
      </w:r>
      <w:r w:rsidR="00891B90" w:rsidRPr="00375E71">
        <w:rPr>
          <w:rFonts w:cs="Arial"/>
          <w:szCs w:val="24"/>
        </w:rPr>
        <w:t>rotection</w:t>
      </w:r>
      <w:r w:rsidRPr="00375E71">
        <w:rPr>
          <w:rFonts w:cs="Arial"/>
          <w:szCs w:val="24"/>
        </w:rPr>
        <w:t>”</w:t>
      </w:r>
    </w:p>
    <w:p w:rsidR="00891B90" w:rsidRPr="00375E71" w:rsidRDefault="00891B90" w:rsidP="002701E8">
      <w:pPr>
        <w:numPr>
          <w:ilvl w:val="0"/>
          <w:numId w:val="1"/>
        </w:numPr>
        <w:tabs>
          <w:tab w:val="left" w:pos="3000"/>
        </w:tabs>
        <w:ind w:firstLine="1680"/>
        <w:jc w:val="both"/>
        <w:rPr>
          <w:rFonts w:cs="Arial"/>
          <w:szCs w:val="24"/>
        </w:rPr>
      </w:pPr>
      <w:r w:rsidRPr="00375E71">
        <w:rPr>
          <w:rFonts w:cs="Arial"/>
          <w:szCs w:val="24"/>
        </w:rPr>
        <w:t>1</w:t>
      </w:r>
      <w:r w:rsidR="0007342E" w:rsidRPr="00375E71">
        <w:rPr>
          <w:rFonts w:cs="Arial"/>
          <w:szCs w:val="24"/>
        </w:rPr>
        <w:t>0 CFR 50.48, “F</w:t>
      </w:r>
      <w:r w:rsidRPr="00375E71">
        <w:rPr>
          <w:rFonts w:cs="Arial"/>
          <w:szCs w:val="24"/>
        </w:rPr>
        <w:t xml:space="preserve">ire </w:t>
      </w:r>
      <w:r w:rsidR="0007342E" w:rsidRPr="00375E71">
        <w:rPr>
          <w:rFonts w:cs="Arial"/>
          <w:szCs w:val="24"/>
        </w:rPr>
        <w:t>P</w:t>
      </w:r>
      <w:r w:rsidRPr="00375E71">
        <w:rPr>
          <w:rFonts w:cs="Arial"/>
          <w:szCs w:val="24"/>
        </w:rPr>
        <w:t>rotection</w:t>
      </w:r>
      <w:r w:rsidR="0007342E" w:rsidRPr="00375E71">
        <w:rPr>
          <w:rFonts w:cs="Arial"/>
          <w:szCs w:val="24"/>
        </w:rPr>
        <w:t>”</w:t>
      </w:r>
    </w:p>
    <w:p w:rsidR="0007342E" w:rsidRPr="00375E71" w:rsidRDefault="0007342E" w:rsidP="002701E8">
      <w:pPr>
        <w:numPr>
          <w:ilvl w:val="0"/>
          <w:numId w:val="1"/>
        </w:numPr>
        <w:tabs>
          <w:tab w:val="clear" w:pos="720"/>
          <w:tab w:val="num" w:pos="3000"/>
        </w:tabs>
        <w:ind w:left="3000" w:hanging="600"/>
        <w:jc w:val="both"/>
        <w:rPr>
          <w:rFonts w:cs="Arial"/>
          <w:szCs w:val="24"/>
        </w:rPr>
      </w:pPr>
      <w:r w:rsidRPr="00375E71">
        <w:rPr>
          <w:rFonts w:cs="Arial"/>
          <w:szCs w:val="24"/>
        </w:rPr>
        <w:t xml:space="preserve">10 CFR </w:t>
      </w:r>
      <w:r w:rsidR="000728E3" w:rsidRPr="00375E71">
        <w:rPr>
          <w:rFonts w:cs="Arial"/>
          <w:szCs w:val="24"/>
        </w:rPr>
        <w:t xml:space="preserve">Part </w:t>
      </w:r>
      <w:r w:rsidRPr="00375E71">
        <w:rPr>
          <w:rFonts w:cs="Arial"/>
          <w:szCs w:val="24"/>
        </w:rPr>
        <w:t>50 Appendix R, “F</w:t>
      </w:r>
      <w:r w:rsidR="00891B90" w:rsidRPr="00375E71">
        <w:rPr>
          <w:rFonts w:cs="Arial"/>
          <w:szCs w:val="24"/>
        </w:rPr>
        <w:t xml:space="preserve">ire </w:t>
      </w:r>
      <w:r w:rsidRPr="00375E71">
        <w:rPr>
          <w:rFonts w:cs="Arial"/>
          <w:szCs w:val="24"/>
        </w:rPr>
        <w:t>P</w:t>
      </w:r>
      <w:r w:rsidR="00891B90" w:rsidRPr="00375E71">
        <w:rPr>
          <w:rFonts w:cs="Arial"/>
          <w:szCs w:val="24"/>
        </w:rPr>
        <w:t xml:space="preserve">rotection </w:t>
      </w:r>
      <w:r w:rsidRPr="00375E71">
        <w:rPr>
          <w:rFonts w:cs="Arial"/>
          <w:szCs w:val="24"/>
        </w:rPr>
        <w:t>P</w:t>
      </w:r>
      <w:r w:rsidR="00891B90" w:rsidRPr="00375E71">
        <w:rPr>
          <w:rFonts w:cs="Arial"/>
          <w:szCs w:val="24"/>
        </w:rPr>
        <w:t xml:space="preserve">rogram </w:t>
      </w:r>
      <w:r w:rsidRPr="00375E71">
        <w:rPr>
          <w:rFonts w:cs="Arial"/>
          <w:szCs w:val="24"/>
        </w:rPr>
        <w:t>for Nuclear Power Facilities Operating Prior to January 1, 1979"</w:t>
      </w:r>
    </w:p>
    <w:p w:rsidR="0008731C" w:rsidRPr="00375E71" w:rsidRDefault="003E1F66" w:rsidP="002701E8">
      <w:pPr>
        <w:numPr>
          <w:ilvl w:val="0"/>
          <w:numId w:val="1"/>
        </w:numPr>
        <w:tabs>
          <w:tab w:val="clear" w:pos="720"/>
          <w:tab w:val="num" w:pos="3000"/>
        </w:tabs>
        <w:ind w:left="3000" w:hanging="600"/>
        <w:jc w:val="both"/>
        <w:rPr>
          <w:rFonts w:cs="Arial"/>
          <w:szCs w:val="24"/>
        </w:rPr>
      </w:pPr>
      <w:r w:rsidRPr="00375E71">
        <w:rPr>
          <w:rFonts w:cs="Arial"/>
          <w:szCs w:val="24"/>
        </w:rPr>
        <w:t>Branch Technical Position APCSB 9.5-1, “Guidelines for Fire Protection for Nuclear Power Plants” May 1, 1976</w:t>
      </w:r>
    </w:p>
    <w:p w:rsidR="003E1F66" w:rsidRPr="00375E71" w:rsidRDefault="003E1F66" w:rsidP="002701E8">
      <w:pPr>
        <w:numPr>
          <w:ilvl w:val="0"/>
          <w:numId w:val="1"/>
        </w:numPr>
        <w:tabs>
          <w:tab w:val="clear" w:pos="720"/>
          <w:tab w:val="num" w:pos="3000"/>
        </w:tabs>
        <w:ind w:left="3000" w:hanging="600"/>
        <w:jc w:val="both"/>
        <w:rPr>
          <w:rFonts w:cs="Arial"/>
          <w:szCs w:val="24"/>
        </w:rPr>
      </w:pPr>
      <w:r w:rsidRPr="00375E71">
        <w:rPr>
          <w:rFonts w:cs="Arial"/>
          <w:szCs w:val="24"/>
        </w:rPr>
        <w:t>Appendix A to Branch Technical Position A</w:t>
      </w:r>
      <w:r w:rsidR="00CF0B82" w:rsidRPr="00375E71">
        <w:rPr>
          <w:rFonts w:cs="Arial"/>
          <w:szCs w:val="24"/>
        </w:rPr>
        <w:t>PCSB</w:t>
      </w:r>
      <w:r w:rsidRPr="00375E71">
        <w:rPr>
          <w:rFonts w:cs="Arial"/>
          <w:szCs w:val="24"/>
        </w:rPr>
        <w:t xml:space="preserve"> 9.5-1, “Guidelines for Fire Protection for Nuclear Power Plants” August 23, 1976</w:t>
      </w:r>
    </w:p>
    <w:p w:rsidR="00CF0B82" w:rsidRPr="00375E71" w:rsidRDefault="00CF0B82" w:rsidP="002701E8">
      <w:pPr>
        <w:numPr>
          <w:ilvl w:val="0"/>
          <w:numId w:val="1"/>
        </w:numPr>
        <w:tabs>
          <w:tab w:val="clear" w:pos="720"/>
          <w:tab w:val="left" w:pos="3000"/>
        </w:tabs>
        <w:ind w:left="3000" w:hanging="600"/>
        <w:jc w:val="both"/>
        <w:rPr>
          <w:rFonts w:cs="Arial"/>
          <w:szCs w:val="24"/>
        </w:rPr>
      </w:pPr>
      <w:r w:rsidRPr="00375E71">
        <w:rPr>
          <w:rFonts w:cs="Arial"/>
          <w:szCs w:val="24"/>
        </w:rPr>
        <w:t>Branch Technical Position CMEB 9.5-1, “</w:t>
      </w:r>
      <w:r w:rsidR="00714141" w:rsidRPr="00375E71">
        <w:rPr>
          <w:rFonts w:cs="Arial"/>
          <w:szCs w:val="24"/>
        </w:rPr>
        <w:t>Guidelines</w:t>
      </w:r>
      <w:r w:rsidRPr="00375E71">
        <w:rPr>
          <w:rFonts w:cs="Arial"/>
          <w:szCs w:val="24"/>
        </w:rPr>
        <w:t xml:space="preserve"> for Fire Protection for Nuclear power Plants, Rev 3, July 1981</w:t>
      </w:r>
    </w:p>
    <w:p w:rsidR="00CF0B82" w:rsidRPr="00375E71" w:rsidRDefault="00CF0B82" w:rsidP="002701E8">
      <w:pPr>
        <w:numPr>
          <w:ilvl w:val="0"/>
          <w:numId w:val="1"/>
        </w:numPr>
        <w:tabs>
          <w:tab w:val="clear" w:pos="720"/>
          <w:tab w:val="num" w:pos="3000"/>
        </w:tabs>
        <w:ind w:left="3000" w:hanging="600"/>
        <w:jc w:val="both"/>
        <w:rPr>
          <w:rFonts w:cs="Arial"/>
          <w:szCs w:val="24"/>
        </w:rPr>
      </w:pPr>
      <w:r w:rsidRPr="00375E71">
        <w:rPr>
          <w:rFonts w:cs="Arial"/>
          <w:szCs w:val="24"/>
        </w:rPr>
        <w:t>NRC Memo Nuclear Plant Fire Protection Functional Responsibilities, Administrative Controls and Quality Assurance, June 20 1977, ML073120507</w:t>
      </w:r>
    </w:p>
    <w:p w:rsidR="0007342E" w:rsidRPr="00375E71" w:rsidRDefault="0007342E" w:rsidP="002701E8">
      <w:pPr>
        <w:numPr>
          <w:ilvl w:val="0"/>
          <w:numId w:val="1"/>
        </w:numPr>
        <w:tabs>
          <w:tab w:val="clear" w:pos="720"/>
          <w:tab w:val="left" w:pos="3000"/>
        </w:tabs>
        <w:ind w:left="3000" w:hanging="600"/>
        <w:jc w:val="both"/>
        <w:rPr>
          <w:rFonts w:cs="Arial"/>
          <w:szCs w:val="24"/>
        </w:rPr>
      </w:pPr>
      <w:r w:rsidRPr="00375E71">
        <w:rPr>
          <w:rFonts w:cs="Arial"/>
          <w:szCs w:val="24"/>
        </w:rPr>
        <w:t>NUREG-0800, “Standard Review Plan for the Review of Safety Analysis Reports for Nuclear Power Plants, 9.5.1, F</w:t>
      </w:r>
      <w:r w:rsidR="00891B90" w:rsidRPr="00375E71">
        <w:rPr>
          <w:rFonts w:cs="Arial"/>
          <w:szCs w:val="24"/>
        </w:rPr>
        <w:t xml:space="preserve">ire </w:t>
      </w:r>
      <w:r w:rsidRPr="00375E71">
        <w:rPr>
          <w:rFonts w:cs="Arial"/>
          <w:szCs w:val="24"/>
        </w:rPr>
        <w:t>P</w:t>
      </w:r>
      <w:r w:rsidR="00891B90" w:rsidRPr="00375E71">
        <w:rPr>
          <w:rFonts w:cs="Arial"/>
          <w:szCs w:val="24"/>
        </w:rPr>
        <w:t xml:space="preserve">rotection </w:t>
      </w:r>
      <w:r w:rsidRPr="00375E71">
        <w:rPr>
          <w:rFonts w:cs="Arial"/>
          <w:szCs w:val="24"/>
        </w:rPr>
        <w:t>P</w:t>
      </w:r>
      <w:r w:rsidR="00891B90" w:rsidRPr="00375E71">
        <w:rPr>
          <w:rFonts w:cs="Arial"/>
          <w:szCs w:val="24"/>
        </w:rPr>
        <w:t>rogram</w:t>
      </w:r>
      <w:r w:rsidRPr="00375E71">
        <w:rPr>
          <w:rFonts w:cs="Arial"/>
          <w:szCs w:val="24"/>
        </w:rPr>
        <w:t>”</w:t>
      </w:r>
    </w:p>
    <w:p w:rsidR="00712DB5" w:rsidRPr="00375E71" w:rsidRDefault="00712DB5" w:rsidP="002701E8">
      <w:pPr>
        <w:numPr>
          <w:ilvl w:val="0"/>
          <w:numId w:val="1"/>
        </w:numPr>
        <w:tabs>
          <w:tab w:val="clear" w:pos="720"/>
          <w:tab w:val="left" w:pos="3000"/>
        </w:tabs>
        <w:ind w:left="3000" w:hanging="600"/>
        <w:jc w:val="both"/>
        <w:rPr>
          <w:rFonts w:cs="Arial"/>
          <w:szCs w:val="24"/>
        </w:rPr>
      </w:pPr>
      <w:r w:rsidRPr="00375E71">
        <w:rPr>
          <w:rFonts w:cs="Arial"/>
          <w:szCs w:val="24"/>
        </w:rPr>
        <w:t>GL 86-10</w:t>
      </w:r>
      <w:r w:rsidR="00E2168E" w:rsidRPr="00375E71">
        <w:rPr>
          <w:rFonts w:cs="Arial"/>
          <w:szCs w:val="24"/>
        </w:rPr>
        <w:t xml:space="preserve"> “Implementation of Fire Protection Requirements” April 24, 1986</w:t>
      </w:r>
    </w:p>
    <w:p w:rsidR="0007342E" w:rsidRPr="00375E71" w:rsidRDefault="0007342E" w:rsidP="002701E8">
      <w:pPr>
        <w:numPr>
          <w:ilvl w:val="0"/>
          <w:numId w:val="1"/>
        </w:numPr>
        <w:tabs>
          <w:tab w:val="clear" w:pos="720"/>
          <w:tab w:val="left" w:pos="3000"/>
        </w:tabs>
        <w:ind w:left="3000" w:hanging="600"/>
        <w:jc w:val="both"/>
        <w:rPr>
          <w:rFonts w:cs="Arial"/>
          <w:szCs w:val="24"/>
        </w:rPr>
      </w:pPr>
      <w:r w:rsidRPr="00375E71">
        <w:rPr>
          <w:rFonts w:cs="Arial"/>
          <w:szCs w:val="24"/>
        </w:rPr>
        <w:t>RG 1.189, "F</w:t>
      </w:r>
      <w:r w:rsidR="00891B90" w:rsidRPr="00375E71">
        <w:rPr>
          <w:rFonts w:cs="Arial"/>
          <w:szCs w:val="24"/>
        </w:rPr>
        <w:t xml:space="preserve">ire </w:t>
      </w:r>
      <w:r w:rsidRPr="00375E71">
        <w:rPr>
          <w:rFonts w:cs="Arial"/>
          <w:szCs w:val="24"/>
        </w:rPr>
        <w:t>P</w:t>
      </w:r>
      <w:r w:rsidR="00891B90" w:rsidRPr="00375E71">
        <w:rPr>
          <w:rFonts w:cs="Arial"/>
          <w:szCs w:val="24"/>
        </w:rPr>
        <w:t>rotection</w:t>
      </w:r>
      <w:r w:rsidRPr="00375E71">
        <w:rPr>
          <w:rFonts w:cs="Arial"/>
          <w:szCs w:val="24"/>
        </w:rPr>
        <w:t xml:space="preserve"> for Nuclear Power Plants"</w:t>
      </w:r>
      <w:r w:rsidR="00E2168E" w:rsidRPr="00375E71">
        <w:rPr>
          <w:rFonts w:cs="Arial"/>
          <w:szCs w:val="24"/>
        </w:rPr>
        <w:t xml:space="preserve"> Revision 1, March 2007</w:t>
      </w:r>
    </w:p>
    <w:p w:rsidR="000728E3" w:rsidRPr="00375E71" w:rsidRDefault="000728E3" w:rsidP="002701E8">
      <w:pPr>
        <w:numPr>
          <w:ilvl w:val="0"/>
          <w:numId w:val="1"/>
        </w:numPr>
        <w:tabs>
          <w:tab w:val="clear" w:pos="720"/>
          <w:tab w:val="left" w:pos="3000"/>
        </w:tabs>
        <w:ind w:left="3000" w:hanging="600"/>
        <w:jc w:val="both"/>
        <w:rPr>
          <w:rFonts w:cs="Arial"/>
          <w:szCs w:val="24"/>
        </w:rPr>
      </w:pPr>
      <w:r w:rsidRPr="00375E71">
        <w:rPr>
          <w:rFonts w:cs="Arial"/>
          <w:szCs w:val="24"/>
        </w:rPr>
        <w:t xml:space="preserve">SECY 08-0093, </w:t>
      </w:r>
      <w:r w:rsidR="009659E8" w:rsidRPr="00375E71">
        <w:rPr>
          <w:rFonts w:cs="Arial"/>
          <w:szCs w:val="24"/>
        </w:rPr>
        <w:t>“Resolution of Issues Related to Fire-Induced Circuit Failures”</w:t>
      </w:r>
    </w:p>
    <w:p w:rsidR="0077702E" w:rsidRPr="00375E71" w:rsidRDefault="0077702E" w:rsidP="0077702E">
      <w:pPr>
        <w:numPr>
          <w:ilvl w:val="0"/>
          <w:numId w:val="1"/>
        </w:numPr>
        <w:tabs>
          <w:tab w:val="clear" w:pos="720"/>
          <w:tab w:val="left" w:pos="3000"/>
        </w:tabs>
        <w:ind w:left="3000" w:hanging="600"/>
        <w:jc w:val="both"/>
        <w:rPr>
          <w:ins w:id="24" w:author="dka" w:date="2011-12-05T13:37:00Z"/>
          <w:rFonts w:cs="Arial"/>
          <w:szCs w:val="24"/>
        </w:rPr>
      </w:pPr>
      <w:ins w:id="25" w:author="dka" w:date="2011-12-05T13:37:00Z">
        <w:r w:rsidRPr="00375E71">
          <w:rPr>
            <w:rFonts w:cs="Arial"/>
            <w:szCs w:val="24"/>
          </w:rPr>
          <w:t>The NRC’s Fire Protection website (</w:t>
        </w:r>
        <w:r w:rsidR="0078478B" w:rsidRPr="00375E71">
          <w:rPr>
            <w:rFonts w:cs="Arial"/>
            <w:szCs w:val="24"/>
          </w:rPr>
          <w:fldChar w:fldCharType="begin"/>
        </w:r>
        <w:r w:rsidRPr="00375E71">
          <w:rPr>
            <w:rFonts w:cs="Arial"/>
            <w:szCs w:val="24"/>
          </w:rPr>
          <w:instrText xml:space="preserve"> HYPERLINK "http://www.nrc.gov/about-nrc/fire-protection/related-info.html" </w:instrText>
        </w:r>
        <w:r w:rsidR="0078478B" w:rsidRPr="00375E71">
          <w:rPr>
            <w:rFonts w:cs="Arial"/>
            <w:szCs w:val="24"/>
          </w:rPr>
          <w:fldChar w:fldCharType="separate"/>
        </w:r>
        <w:r w:rsidRPr="00375E71">
          <w:rPr>
            <w:rStyle w:val="Hyperlink"/>
            <w:rFonts w:cs="Arial"/>
            <w:szCs w:val="24"/>
          </w:rPr>
          <w:t>http://www.nrc.gov/about-nrc/fire-protection/related-info.html</w:t>
        </w:r>
        <w:r w:rsidR="0078478B" w:rsidRPr="00375E71">
          <w:rPr>
            <w:rFonts w:cs="Arial"/>
            <w:szCs w:val="24"/>
          </w:rPr>
          <w:fldChar w:fldCharType="end"/>
        </w:r>
        <w:r w:rsidRPr="00375E71">
          <w:rPr>
            <w:rFonts w:cs="Arial"/>
            <w:szCs w:val="24"/>
          </w:rPr>
          <w:t>)</w:t>
        </w:r>
      </w:ins>
    </w:p>
    <w:p w:rsidR="00375E71" w:rsidRDefault="00375E71" w:rsidP="002701E8">
      <w:pPr>
        <w:jc w:val="both"/>
        <w:rPr>
          <w:rFonts w:cs="Arial"/>
          <w:b/>
          <w:bCs/>
          <w:szCs w:val="24"/>
        </w:rPr>
      </w:pPr>
    </w:p>
    <w:p w:rsidR="00375E71" w:rsidRDefault="00375E71" w:rsidP="002701E8">
      <w:pPr>
        <w:jc w:val="both"/>
        <w:rPr>
          <w:rFonts w:cs="Arial"/>
          <w:b/>
          <w:bCs/>
          <w:szCs w:val="24"/>
        </w:rPr>
      </w:pPr>
    </w:p>
    <w:p w:rsidR="009F4102" w:rsidRPr="00375E71" w:rsidRDefault="009F4102" w:rsidP="002701E8">
      <w:pPr>
        <w:jc w:val="both"/>
        <w:rPr>
          <w:rFonts w:cs="Arial"/>
          <w:b/>
          <w:bCs/>
          <w:szCs w:val="24"/>
        </w:rPr>
      </w:pPr>
      <w:r w:rsidRPr="00375E71">
        <w:rPr>
          <w:rFonts w:cs="Arial"/>
          <w:b/>
          <w:bCs/>
          <w:szCs w:val="24"/>
        </w:rPr>
        <w:lastRenderedPageBreak/>
        <w:t>EVALUATION</w:t>
      </w:r>
    </w:p>
    <w:p w:rsidR="009F4102" w:rsidRPr="00375E71" w:rsidRDefault="009F4102" w:rsidP="002701E8">
      <w:pPr>
        <w:ind w:left="2420" w:hanging="2420"/>
        <w:jc w:val="both"/>
        <w:rPr>
          <w:rFonts w:cs="Arial"/>
          <w:szCs w:val="24"/>
        </w:rPr>
      </w:pPr>
      <w:r w:rsidRPr="00375E71">
        <w:rPr>
          <w:rFonts w:cs="Arial"/>
          <w:b/>
          <w:bCs/>
          <w:szCs w:val="24"/>
        </w:rPr>
        <w:t>CRITERIA:</w:t>
      </w:r>
      <w:r w:rsidRPr="00375E71">
        <w:rPr>
          <w:rFonts w:cs="Arial"/>
          <w:b/>
          <w:bCs/>
          <w:szCs w:val="24"/>
        </w:rPr>
        <w:tab/>
      </w:r>
      <w:r w:rsidRPr="00375E71">
        <w:rPr>
          <w:rFonts w:cs="Arial"/>
          <w:szCs w:val="24"/>
        </w:rPr>
        <w:t xml:space="preserve">At the completion of this activity, you should have a clear understanding of the regulatory history of deterministic nuclear power plant </w:t>
      </w:r>
      <w:r w:rsidR="0048093E" w:rsidRPr="00375E71">
        <w:rPr>
          <w:rFonts w:cs="Arial"/>
          <w:szCs w:val="24"/>
        </w:rPr>
        <w:t>f</w:t>
      </w:r>
      <w:r w:rsidR="0059299A" w:rsidRPr="00375E71">
        <w:rPr>
          <w:rFonts w:cs="Arial"/>
          <w:szCs w:val="24"/>
        </w:rPr>
        <w:t>ire protection</w:t>
      </w:r>
      <w:r w:rsidRPr="00375E71">
        <w:rPr>
          <w:rFonts w:cs="Arial"/>
          <w:szCs w:val="24"/>
        </w:rPr>
        <w:t xml:space="preserve"> as well as the relationship among the various key documents by which the NRC has clarified their deterministic expectations and positions.</w:t>
      </w:r>
      <w:r w:rsidR="00335C6E" w:rsidRPr="00375E71">
        <w:rPr>
          <w:rFonts w:cs="Arial"/>
          <w:szCs w:val="24"/>
        </w:rPr>
        <w:t xml:space="preserve">  Specifically, you should be able to do the following:</w:t>
      </w:r>
    </w:p>
    <w:p w:rsidR="0048093E" w:rsidRPr="00375E71" w:rsidRDefault="0048093E" w:rsidP="002701E8">
      <w:pPr>
        <w:ind w:left="2420" w:hanging="2420"/>
        <w:jc w:val="both"/>
        <w:rPr>
          <w:rFonts w:cs="Arial"/>
          <w:szCs w:val="24"/>
        </w:rPr>
      </w:pPr>
    </w:p>
    <w:p w:rsidR="0048093E" w:rsidRPr="00375E71" w:rsidRDefault="00335C6E" w:rsidP="002701E8">
      <w:pPr>
        <w:numPr>
          <w:ilvl w:val="0"/>
          <w:numId w:val="9"/>
        </w:numPr>
        <w:ind w:hanging="630"/>
        <w:jc w:val="both"/>
        <w:rPr>
          <w:rFonts w:cs="Arial"/>
          <w:szCs w:val="24"/>
        </w:rPr>
      </w:pPr>
      <w:r w:rsidRPr="00375E71">
        <w:rPr>
          <w:rFonts w:cs="Arial"/>
          <w:szCs w:val="24"/>
        </w:rPr>
        <w:t>Describe</w:t>
      </w:r>
      <w:r w:rsidR="0048093E" w:rsidRPr="00375E71">
        <w:rPr>
          <w:rFonts w:cs="Arial"/>
          <w:szCs w:val="24"/>
        </w:rPr>
        <w:t xml:space="preserve"> the concept of defense</w:t>
      </w:r>
      <w:r w:rsidRPr="00375E71">
        <w:rPr>
          <w:rFonts w:cs="Arial"/>
          <w:szCs w:val="24"/>
        </w:rPr>
        <w:t>-</w:t>
      </w:r>
      <w:r w:rsidR="0048093E" w:rsidRPr="00375E71">
        <w:rPr>
          <w:rFonts w:cs="Arial"/>
          <w:szCs w:val="24"/>
        </w:rPr>
        <w:t>in</w:t>
      </w:r>
      <w:r w:rsidRPr="00375E71">
        <w:rPr>
          <w:rFonts w:cs="Arial"/>
          <w:szCs w:val="24"/>
        </w:rPr>
        <w:t>-</w:t>
      </w:r>
      <w:r w:rsidR="0048093E" w:rsidRPr="00375E71">
        <w:rPr>
          <w:rFonts w:cs="Arial"/>
          <w:szCs w:val="24"/>
        </w:rPr>
        <w:t xml:space="preserve">depth as it relates to </w:t>
      </w:r>
      <w:r w:rsidRPr="00375E71">
        <w:rPr>
          <w:rFonts w:cs="Arial"/>
          <w:szCs w:val="24"/>
        </w:rPr>
        <w:t>f</w:t>
      </w:r>
      <w:r w:rsidR="0048093E" w:rsidRPr="00375E71">
        <w:rPr>
          <w:rFonts w:cs="Arial"/>
          <w:szCs w:val="24"/>
        </w:rPr>
        <w:t xml:space="preserve">ire </w:t>
      </w:r>
      <w:r w:rsidRPr="00375E71">
        <w:rPr>
          <w:rFonts w:cs="Arial"/>
          <w:szCs w:val="24"/>
        </w:rPr>
        <w:t>p</w:t>
      </w:r>
      <w:r w:rsidR="0048093E" w:rsidRPr="00375E71">
        <w:rPr>
          <w:rFonts w:cs="Arial"/>
          <w:szCs w:val="24"/>
        </w:rPr>
        <w:t>rotection</w:t>
      </w:r>
      <w:r w:rsidRPr="00375E71">
        <w:rPr>
          <w:rFonts w:cs="Arial"/>
          <w:szCs w:val="24"/>
        </w:rPr>
        <w:t>.</w:t>
      </w:r>
    </w:p>
    <w:p w:rsidR="0048093E" w:rsidRPr="00375E71" w:rsidRDefault="0048093E" w:rsidP="002701E8">
      <w:pPr>
        <w:numPr>
          <w:ilvl w:val="0"/>
          <w:numId w:val="9"/>
        </w:numPr>
        <w:ind w:hanging="630"/>
        <w:jc w:val="both"/>
        <w:rPr>
          <w:rFonts w:cs="Arial"/>
          <w:szCs w:val="24"/>
        </w:rPr>
      </w:pPr>
      <w:r w:rsidRPr="00375E71">
        <w:rPr>
          <w:rFonts w:cs="Arial"/>
          <w:szCs w:val="24"/>
        </w:rPr>
        <w:t xml:space="preserve">Describe what a licensee’s </w:t>
      </w:r>
      <w:r w:rsidR="00335C6E" w:rsidRPr="00375E71">
        <w:rPr>
          <w:rFonts w:cs="Arial"/>
          <w:szCs w:val="24"/>
        </w:rPr>
        <w:t>f</w:t>
      </w:r>
      <w:r w:rsidRPr="00375E71">
        <w:rPr>
          <w:rFonts w:cs="Arial"/>
          <w:szCs w:val="24"/>
        </w:rPr>
        <w:t xml:space="preserve">ire </w:t>
      </w:r>
      <w:r w:rsidR="00335C6E" w:rsidRPr="00375E71">
        <w:rPr>
          <w:rFonts w:cs="Arial"/>
          <w:szCs w:val="24"/>
        </w:rPr>
        <w:t>p</w:t>
      </w:r>
      <w:r w:rsidRPr="00375E71">
        <w:rPr>
          <w:rFonts w:cs="Arial"/>
          <w:szCs w:val="24"/>
        </w:rPr>
        <w:t xml:space="preserve">rotection </w:t>
      </w:r>
      <w:r w:rsidR="00335C6E" w:rsidRPr="00375E71">
        <w:rPr>
          <w:rFonts w:cs="Arial"/>
          <w:szCs w:val="24"/>
        </w:rPr>
        <w:t>p</w:t>
      </w:r>
      <w:r w:rsidRPr="00375E71">
        <w:rPr>
          <w:rFonts w:cs="Arial"/>
          <w:szCs w:val="24"/>
        </w:rPr>
        <w:t>rogram must do</w:t>
      </w:r>
      <w:r w:rsidR="00335C6E" w:rsidRPr="00375E71">
        <w:rPr>
          <w:rFonts w:cs="Arial"/>
          <w:szCs w:val="24"/>
        </w:rPr>
        <w:t>.</w:t>
      </w:r>
    </w:p>
    <w:p w:rsidR="0048093E" w:rsidRPr="00375E71" w:rsidRDefault="0048093E" w:rsidP="002701E8">
      <w:pPr>
        <w:numPr>
          <w:ilvl w:val="0"/>
          <w:numId w:val="9"/>
        </w:numPr>
        <w:ind w:hanging="630"/>
        <w:jc w:val="both"/>
        <w:rPr>
          <w:rFonts w:cs="Arial"/>
          <w:szCs w:val="24"/>
        </w:rPr>
      </w:pPr>
      <w:r w:rsidRPr="00375E71">
        <w:rPr>
          <w:rFonts w:cs="Arial"/>
          <w:szCs w:val="24"/>
        </w:rPr>
        <w:t>Describe what a licensee’s current licensing basis is</w:t>
      </w:r>
      <w:r w:rsidR="00335C6E" w:rsidRPr="00375E71">
        <w:rPr>
          <w:rFonts w:cs="Arial"/>
          <w:szCs w:val="24"/>
        </w:rPr>
        <w:t>.</w:t>
      </w:r>
    </w:p>
    <w:p w:rsidR="0048093E" w:rsidRPr="00375E71" w:rsidRDefault="0048093E" w:rsidP="002701E8">
      <w:pPr>
        <w:numPr>
          <w:ilvl w:val="0"/>
          <w:numId w:val="9"/>
        </w:numPr>
        <w:ind w:hanging="630"/>
        <w:jc w:val="both"/>
        <w:rPr>
          <w:rFonts w:cs="Arial"/>
          <w:szCs w:val="24"/>
        </w:rPr>
      </w:pPr>
      <w:r w:rsidRPr="00375E71">
        <w:rPr>
          <w:rFonts w:cs="Arial"/>
          <w:szCs w:val="24"/>
        </w:rPr>
        <w:t>Describe what “design basis” means with regard to a structure, system, or component of a facility</w:t>
      </w:r>
      <w:r w:rsidR="00335C6E" w:rsidRPr="00375E71">
        <w:rPr>
          <w:rFonts w:cs="Arial"/>
          <w:szCs w:val="24"/>
        </w:rPr>
        <w:t>.</w:t>
      </w:r>
    </w:p>
    <w:p w:rsidR="0048093E" w:rsidRPr="00375E71" w:rsidRDefault="0048093E" w:rsidP="002701E8">
      <w:pPr>
        <w:numPr>
          <w:ilvl w:val="0"/>
          <w:numId w:val="9"/>
        </w:numPr>
        <w:ind w:hanging="630"/>
        <w:jc w:val="both"/>
        <w:rPr>
          <w:rFonts w:cs="Arial"/>
          <w:szCs w:val="24"/>
        </w:rPr>
      </w:pPr>
      <w:r w:rsidRPr="00375E71">
        <w:rPr>
          <w:rFonts w:cs="Arial"/>
          <w:szCs w:val="24"/>
        </w:rPr>
        <w:t>Determine which Branch Technical Position/Regulation is used as a basis for a plant’s Fire Protection Program</w:t>
      </w:r>
      <w:r w:rsidR="00335C6E" w:rsidRPr="00375E71">
        <w:rPr>
          <w:rFonts w:cs="Arial"/>
          <w:szCs w:val="24"/>
        </w:rPr>
        <w:t>.</w:t>
      </w:r>
    </w:p>
    <w:p w:rsidR="0048093E" w:rsidRPr="00375E71" w:rsidRDefault="0048093E" w:rsidP="002701E8">
      <w:pPr>
        <w:jc w:val="both"/>
        <w:rPr>
          <w:rFonts w:cs="Arial"/>
          <w:b/>
          <w:bCs/>
          <w:szCs w:val="24"/>
        </w:rPr>
      </w:pPr>
    </w:p>
    <w:p w:rsidR="0048093E" w:rsidRPr="00375E71" w:rsidRDefault="0048093E" w:rsidP="002701E8">
      <w:pPr>
        <w:ind w:left="2420" w:hanging="2420"/>
        <w:jc w:val="both"/>
        <w:rPr>
          <w:rFonts w:cs="Arial"/>
          <w:szCs w:val="24"/>
        </w:rPr>
      </w:pPr>
      <w:r w:rsidRPr="00375E71">
        <w:rPr>
          <w:rFonts w:cs="Arial"/>
          <w:b/>
          <w:bCs/>
          <w:szCs w:val="24"/>
        </w:rPr>
        <w:t>TASKS:</w:t>
      </w:r>
      <w:r w:rsidRPr="00375E71">
        <w:rPr>
          <w:rFonts w:cs="Arial"/>
          <w:b/>
          <w:bCs/>
          <w:szCs w:val="24"/>
        </w:rPr>
        <w:tab/>
      </w:r>
      <w:r w:rsidRPr="00375E71">
        <w:rPr>
          <w:rFonts w:cs="Arial"/>
          <w:szCs w:val="24"/>
        </w:rPr>
        <w:t xml:space="preserve">The activities listed below shall be performed under the guidance of a subject matter expert.  </w:t>
      </w:r>
    </w:p>
    <w:p w:rsidR="0048093E" w:rsidRPr="00375E71" w:rsidRDefault="0048093E" w:rsidP="002701E8">
      <w:pPr>
        <w:jc w:val="both"/>
        <w:rPr>
          <w:rFonts w:cs="Arial"/>
          <w:szCs w:val="24"/>
        </w:rPr>
      </w:pPr>
    </w:p>
    <w:p w:rsidR="0048093E" w:rsidRPr="00375E71" w:rsidRDefault="0048093E" w:rsidP="002701E8">
      <w:pPr>
        <w:numPr>
          <w:ilvl w:val="0"/>
          <w:numId w:val="6"/>
        </w:numPr>
        <w:tabs>
          <w:tab w:val="clear" w:pos="720"/>
          <w:tab w:val="num" w:pos="3000"/>
        </w:tabs>
        <w:ind w:left="3000" w:hanging="600"/>
        <w:jc w:val="both"/>
        <w:rPr>
          <w:rFonts w:cs="Arial"/>
          <w:szCs w:val="24"/>
        </w:rPr>
      </w:pPr>
      <w:r w:rsidRPr="00375E71">
        <w:rPr>
          <w:rFonts w:cs="Arial"/>
          <w:szCs w:val="24"/>
        </w:rPr>
        <w:t xml:space="preserve">Review the references </w:t>
      </w:r>
      <w:r w:rsidR="006131CE" w:rsidRPr="00375E71">
        <w:rPr>
          <w:rFonts w:cs="Arial"/>
          <w:szCs w:val="24"/>
        </w:rPr>
        <w:t xml:space="preserve">and develop an understanding sufficient </w:t>
      </w:r>
      <w:r w:rsidRPr="00375E71">
        <w:rPr>
          <w:rFonts w:cs="Arial"/>
          <w:szCs w:val="24"/>
        </w:rPr>
        <w:t>to meet the evaluation criteria</w:t>
      </w:r>
      <w:r w:rsidR="006131CE" w:rsidRPr="00375E71">
        <w:rPr>
          <w:rFonts w:cs="Arial"/>
          <w:szCs w:val="24"/>
        </w:rPr>
        <w:t>.</w:t>
      </w:r>
    </w:p>
    <w:p w:rsidR="0048093E" w:rsidRPr="00375E71" w:rsidRDefault="0048093E" w:rsidP="002701E8">
      <w:pPr>
        <w:numPr>
          <w:ilvl w:val="0"/>
          <w:numId w:val="6"/>
        </w:numPr>
        <w:ind w:firstLine="1680"/>
        <w:jc w:val="both"/>
        <w:rPr>
          <w:rFonts w:cs="Arial"/>
          <w:szCs w:val="24"/>
        </w:rPr>
      </w:pPr>
      <w:r w:rsidRPr="00375E71">
        <w:rPr>
          <w:rFonts w:cs="Arial"/>
          <w:szCs w:val="24"/>
        </w:rPr>
        <w:t>Discuss the evaluation criteria with a subject matter expert</w:t>
      </w:r>
      <w:r w:rsidR="006131CE" w:rsidRPr="00375E71">
        <w:rPr>
          <w:rFonts w:cs="Arial"/>
          <w:szCs w:val="24"/>
        </w:rPr>
        <w:t>.</w:t>
      </w:r>
    </w:p>
    <w:p w:rsidR="0048093E" w:rsidRPr="00375E71" w:rsidRDefault="0048093E" w:rsidP="002701E8">
      <w:pPr>
        <w:numPr>
          <w:ilvl w:val="0"/>
          <w:numId w:val="6"/>
        </w:numPr>
        <w:ind w:left="3025" w:hanging="625"/>
        <w:jc w:val="both"/>
        <w:rPr>
          <w:rFonts w:cs="Arial"/>
          <w:szCs w:val="24"/>
        </w:rPr>
      </w:pPr>
      <w:r w:rsidRPr="00375E71">
        <w:rPr>
          <w:rFonts w:cs="Arial"/>
          <w:szCs w:val="24"/>
        </w:rPr>
        <w:t xml:space="preserve">Obtain a licensee’s Final Safety Analyses Report and determine which Branch Technical Position/Regulation applies to the plants </w:t>
      </w:r>
      <w:r w:rsidR="00335C6E" w:rsidRPr="00375E71">
        <w:rPr>
          <w:rFonts w:cs="Arial"/>
          <w:szCs w:val="24"/>
        </w:rPr>
        <w:t>f</w:t>
      </w:r>
      <w:r w:rsidRPr="00375E71">
        <w:rPr>
          <w:rFonts w:cs="Arial"/>
          <w:szCs w:val="24"/>
        </w:rPr>
        <w:t xml:space="preserve">ire </w:t>
      </w:r>
      <w:r w:rsidR="00335C6E" w:rsidRPr="00375E71">
        <w:rPr>
          <w:rFonts w:cs="Arial"/>
          <w:szCs w:val="24"/>
        </w:rPr>
        <w:t>p</w:t>
      </w:r>
      <w:r w:rsidRPr="00375E71">
        <w:rPr>
          <w:rFonts w:cs="Arial"/>
          <w:szCs w:val="24"/>
        </w:rPr>
        <w:t xml:space="preserve">rotection </w:t>
      </w:r>
      <w:r w:rsidR="00335C6E" w:rsidRPr="00375E71">
        <w:rPr>
          <w:rFonts w:cs="Arial"/>
          <w:szCs w:val="24"/>
        </w:rPr>
        <w:t>p</w:t>
      </w:r>
      <w:r w:rsidRPr="00375E71">
        <w:rPr>
          <w:rFonts w:cs="Arial"/>
          <w:szCs w:val="24"/>
        </w:rPr>
        <w:t>rogram</w:t>
      </w:r>
      <w:r w:rsidR="004A2653" w:rsidRPr="00375E71">
        <w:rPr>
          <w:rFonts w:cs="Arial"/>
          <w:szCs w:val="24"/>
        </w:rPr>
        <w:t>.</w:t>
      </w:r>
    </w:p>
    <w:p w:rsidR="002603EC" w:rsidRPr="00375E71" w:rsidRDefault="002603EC" w:rsidP="002603EC">
      <w:pPr>
        <w:jc w:val="both"/>
        <w:rPr>
          <w:rFonts w:cs="Arial"/>
          <w:szCs w:val="24"/>
        </w:rPr>
      </w:pPr>
    </w:p>
    <w:p w:rsidR="002603EC" w:rsidRPr="00375E71" w:rsidRDefault="002603EC" w:rsidP="00A92904">
      <w:pPr>
        <w:ind w:left="2430" w:hanging="2430"/>
        <w:rPr>
          <w:rFonts w:cs="Arial"/>
          <w:szCs w:val="24"/>
        </w:rPr>
      </w:pPr>
      <w:r w:rsidRPr="00375E71">
        <w:rPr>
          <w:rFonts w:cs="Arial"/>
          <w:b/>
          <w:szCs w:val="24"/>
        </w:rPr>
        <w:t>DOCUMENTATION:</w:t>
      </w:r>
      <w:r w:rsidRPr="00375E71">
        <w:rPr>
          <w:rFonts w:cs="Arial"/>
          <w:szCs w:val="24"/>
        </w:rPr>
        <w:tab/>
        <w:t>Fire Protection Inspector Technical Proficiency-Level Signature Card Item ISA-FP-1.</w:t>
      </w:r>
    </w:p>
    <w:p w:rsidR="00365899" w:rsidRPr="00375E71" w:rsidRDefault="0048093E" w:rsidP="002701E8">
      <w:pPr>
        <w:jc w:val="center"/>
        <w:rPr>
          <w:rFonts w:cs="Arial"/>
          <w:b/>
          <w:szCs w:val="24"/>
        </w:rPr>
      </w:pPr>
      <w:r w:rsidRPr="00375E71">
        <w:rPr>
          <w:rFonts w:cs="Arial"/>
          <w:b/>
          <w:szCs w:val="24"/>
        </w:rPr>
        <w:br w:type="page"/>
      </w:r>
      <w:r w:rsidR="00365899" w:rsidRPr="00375E71">
        <w:rPr>
          <w:rFonts w:cs="Arial"/>
          <w:b/>
          <w:szCs w:val="24"/>
        </w:rPr>
        <w:lastRenderedPageBreak/>
        <w:t>Fire Protection Individual Study Activity</w:t>
      </w:r>
    </w:p>
    <w:p w:rsidR="00365899" w:rsidRPr="00375E71" w:rsidRDefault="00365899">
      <w:pPr>
        <w:rPr>
          <w:rFonts w:cs="Arial"/>
          <w:szCs w:val="24"/>
        </w:rPr>
      </w:pPr>
    </w:p>
    <w:p w:rsidR="00365899" w:rsidRPr="00375E71" w:rsidRDefault="00365899" w:rsidP="002701E8">
      <w:pPr>
        <w:autoSpaceDE w:val="0"/>
        <w:autoSpaceDN w:val="0"/>
        <w:adjustRightInd w:val="0"/>
        <w:ind w:left="2420" w:hanging="2420"/>
        <w:jc w:val="both"/>
        <w:rPr>
          <w:rFonts w:cs="Arial"/>
          <w:szCs w:val="24"/>
        </w:rPr>
      </w:pPr>
      <w:r w:rsidRPr="00375E71">
        <w:rPr>
          <w:rFonts w:cs="Arial"/>
          <w:b/>
          <w:bCs/>
          <w:szCs w:val="24"/>
        </w:rPr>
        <w:t>TOPIC:</w:t>
      </w:r>
      <w:r w:rsidR="004A656C" w:rsidRPr="00375E71">
        <w:rPr>
          <w:rFonts w:cs="Arial"/>
          <w:b/>
          <w:bCs/>
          <w:szCs w:val="24"/>
        </w:rPr>
        <w:tab/>
      </w:r>
      <w:r w:rsidR="00194E15" w:rsidRPr="00375E71">
        <w:rPr>
          <w:rFonts w:cs="Arial"/>
          <w:b/>
          <w:bCs/>
          <w:szCs w:val="24"/>
        </w:rPr>
        <w:t>(</w:t>
      </w:r>
      <w:r w:rsidR="007D5FF4" w:rsidRPr="00375E71">
        <w:rPr>
          <w:rFonts w:cs="Arial"/>
          <w:szCs w:val="24"/>
        </w:rPr>
        <w:t>ISA-</w:t>
      </w:r>
      <w:r w:rsidR="00194E15" w:rsidRPr="00375E71">
        <w:rPr>
          <w:rFonts w:cs="Arial"/>
          <w:szCs w:val="24"/>
        </w:rPr>
        <w:t>FP-</w:t>
      </w:r>
      <w:r w:rsidR="00760C3F" w:rsidRPr="00375E71">
        <w:rPr>
          <w:rFonts w:cs="Arial"/>
          <w:szCs w:val="24"/>
        </w:rPr>
        <w:t>2</w:t>
      </w:r>
      <w:r w:rsidR="00194E15" w:rsidRPr="00375E71">
        <w:rPr>
          <w:rFonts w:cs="Arial"/>
          <w:szCs w:val="24"/>
        </w:rPr>
        <w:t>)</w:t>
      </w:r>
      <w:r w:rsidR="007D5FF4" w:rsidRPr="00375E71">
        <w:rPr>
          <w:rFonts w:cs="Arial"/>
          <w:szCs w:val="24"/>
        </w:rPr>
        <w:t xml:space="preserve"> </w:t>
      </w:r>
      <w:r w:rsidRPr="00375E71">
        <w:rPr>
          <w:rFonts w:cs="Arial"/>
          <w:szCs w:val="24"/>
        </w:rPr>
        <w:t>Fire Modeling</w:t>
      </w:r>
      <w:r w:rsidR="0078478B" w:rsidRPr="00375E71">
        <w:rPr>
          <w:rFonts w:cs="Arial"/>
          <w:szCs w:val="24"/>
        </w:rPr>
        <w:fldChar w:fldCharType="begin"/>
      </w:r>
      <w:r w:rsidR="002701E8" w:rsidRPr="00375E71">
        <w:rPr>
          <w:rFonts w:cs="Arial"/>
          <w:szCs w:val="24"/>
        </w:rPr>
        <w:instrText xml:space="preserve"> TC "</w:instrText>
      </w:r>
      <w:bookmarkStart w:id="26" w:name="_Toc273087528"/>
      <w:r w:rsidR="002701E8" w:rsidRPr="00375E71">
        <w:rPr>
          <w:rFonts w:cs="Arial"/>
          <w:b/>
          <w:bCs/>
          <w:szCs w:val="24"/>
        </w:rPr>
        <w:instrText>(</w:instrText>
      </w:r>
      <w:r w:rsidR="002701E8" w:rsidRPr="00375E71">
        <w:rPr>
          <w:rFonts w:cs="Arial"/>
          <w:szCs w:val="24"/>
        </w:rPr>
        <w:instrText>ISA-FP-2) Fire Modeling</w:instrText>
      </w:r>
      <w:bookmarkEnd w:id="26"/>
      <w:r w:rsidR="002701E8" w:rsidRPr="00375E71">
        <w:rPr>
          <w:rFonts w:cs="Arial"/>
          <w:szCs w:val="24"/>
        </w:rPr>
        <w:instrText xml:space="preserve">" \f C \l "2" </w:instrText>
      </w:r>
      <w:r w:rsidR="0078478B" w:rsidRPr="00375E71">
        <w:rPr>
          <w:rFonts w:cs="Arial"/>
          <w:szCs w:val="24"/>
        </w:rPr>
        <w:fldChar w:fldCharType="end"/>
      </w:r>
    </w:p>
    <w:p w:rsidR="00365899" w:rsidRPr="00375E71" w:rsidRDefault="00365899" w:rsidP="002701E8">
      <w:pPr>
        <w:autoSpaceDE w:val="0"/>
        <w:autoSpaceDN w:val="0"/>
        <w:adjustRightInd w:val="0"/>
        <w:ind w:left="2420" w:hanging="2420"/>
        <w:jc w:val="both"/>
        <w:rPr>
          <w:rFonts w:cs="Arial"/>
          <w:szCs w:val="24"/>
        </w:rPr>
      </w:pPr>
    </w:p>
    <w:p w:rsidR="00365899" w:rsidRPr="00375E71" w:rsidRDefault="00365899" w:rsidP="002701E8">
      <w:pPr>
        <w:autoSpaceDE w:val="0"/>
        <w:autoSpaceDN w:val="0"/>
        <w:adjustRightInd w:val="0"/>
        <w:ind w:left="2420" w:hanging="2420"/>
        <w:jc w:val="both"/>
        <w:rPr>
          <w:rFonts w:cs="Arial"/>
          <w:szCs w:val="24"/>
        </w:rPr>
      </w:pPr>
      <w:r w:rsidRPr="00375E71">
        <w:rPr>
          <w:rFonts w:cs="Arial"/>
          <w:b/>
          <w:bCs/>
          <w:szCs w:val="24"/>
        </w:rPr>
        <w:t>PURPOSE:</w:t>
      </w:r>
      <w:r w:rsidRPr="00375E71">
        <w:rPr>
          <w:rFonts w:cs="Arial"/>
          <w:b/>
          <w:bCs/>
          <w:szCs w:val="24"/>
        </w:rPr>
        <w:tab/>
      </w:r>
      <w:r w:rsidRPr="00375E71">
        <w:rPr>
          <w:rFonts w:cs="Arial"/>
          <w:szCs w:val="24"/>
        </w:rPr>
        <w:t xml:space="preserve">The purpose of this activity is to become familiar with </w:t>
      </w:r>
      <w:r w:rsidR="0047143B" w:rsidRPr="00375E71">
        <w:rPr>
          <w:rFonts w:cs="Arial"/>
          <w:szCs w:val="24"/>
        </w:rPr>
        <w:t xml:space="preserve">the </w:t>
      </w:r>
      <w:r w:rsidR="008459F6" w:rsidRPr="00375E71">
        <w:rPr>
          <w:rFonts w:cs="Arial"/>
          <w:szCs w:val="24"/>
        </w:rPr>
        <w:t xml:space="preserve">fire </w:t>
      </w:r>
      <w:r w:rsidRPr="00375E71">
        <w:rPr>
          <w:rFonts w:cs="Arial"/>
          <w:szCs w:val="24"/>
        </w:rPr>
        <w:t xml:space="preserve">modeling techniques used in </w:t>
      </w:r>
      <w:r w:rsidR="0059299A" w:rsidRPr="00375E71">
        <w:rPr>
          <w:rFonts w:cs="Arial"/>
          <w:szCs w:val="24"/>
        </w:rPr>
        <w:t>Fire protection</w:t>
      </w:r>
      <w:r w:rsidRPr="00375E71">
        <w:rPr>
          <w:rFonts w:cs="Arial"/>
          <w:szCs w:val="24"/>
        </w:rPr>
        <w:t xml:space="preserve">.  </w:t>
      </w:r>
    </w:p>
    <w:p w:rsidR="00365899" w:rsidRPr="00375E71" w:rsidRDefault="00365899" w:rsidP="002701E8">
      <w:pPr>
        <w:autoSpaceDE w:val="0"/>
        <w:autoSpaceDN w:val="0"/>
        <w:adjustRightInd w:val="0"/>
        <w:ind w:left="2420" w:hanging="2420"/>
        <w:jc w:val="both"/>
        <w:rPr>
          <w:rFonts w:cs="Arial"/>
          <w:szCs w:val="24"/>
        </w:rPr>
      </w:pPr>
    </w:p>
    <w:p w:rsidR="00365899" w:rsidRPr="00375E71" w:rsidRDefault="00365899" w:rsidP="002701E8">
      <w:pPr>
        <w:autoSpaceDE w:val="0"/>
        <w:autoSpaceDN w:val="0"/>
        <w:adjustRightInd w:val="0"/>
        <w:jc w:val="both"/>
        <w:rPr>
          <w:rFonts w:cs="Arial"/>
          <w:b/>
          <w:bCs/>
          <w:szCs w:val="24"/>
        </w:rPr>
      </w:pPr>
      <w:r w:rsidRPr="00375E71">
        <w:rPr>
          <w:rFonts w:cs="Arial"/>
          <w:b/>
          <w:bCs/>
          <w:szCs w:val="24"/>
        </w:rPr>
        <w:t>COMPETENCY</w:t>
      </w:r>
    </w:p>
    <w:p w:rsidR="00365899" w:rsidRPr="00375E71" w:rsidRDefault="00365899" w:rsidP="002701E8">
      <w:pPr>
        <w:autoSpaceDE w:val="0"/>
        <w:autoSpaceDN w:val="0"/>
        <w:adjustRightInd w:val="0"/>
        <w:jc w:val="both"/>
        <w:rPr>
          <w:rFonts w:cs="Arial"/>
          <w:szCs w:val="24"/>
        </w:rPr>
      </w:pPr>
      <w:r w:rsidRPr="00375E71">
        <w:rPr>
          <w:rFonts w:cs="Arial"/>
          <w:b/>
          <w:bCs/>
          <w:szCs w:val="24"/>
        </w:rPr>
        <w:t>AREA:</w:t>
      </w:r>
      <w:r w:rsidR="000A625B" w:rsidRPr="00375E71">
        <w:rPr>
          <w:rFonts w:cs="Arial"/>
          <w:b/>
          <w:bCs/>
          <w:szCs w:val="24"/>
        </w:rPr>
        <w:tab/>
      </w:r>
      <w:r w:rsidR="000A625B" w:rsidRPr="00375E71">
        <w:rPr>
          <w:rFonts w:cs="Arial"/>
          <w:b/>
          <w:bCs/>
          <w:szCs w:val="24"/>
        </w:rPr>
        <w:tab/>
      </w:r>
      <w:r w:rsidR="000A625B" w:rsidRPr="00375E71">
        <w:rPr>
          <w:rFonts w:cs="Arial"/>
          <w:b/>
          <w:bCs/>
          <w:szCs w:val="24"/>
        </w:rPr>
        <w:tab/>
      </w:r>
      <w:r w:rsidRPr="00375E71">
        <w:rPr>
          <w:rFonts w:cs="Arial"/>
          <w:szCs w:val="24"/>
        </w:rPr>
        <w:t>TECHNICAL AREA EXPERTISE</w:t>
      </w:r>
    </w:p>
    <w:p w:rsidR="000A625B" w:rsidRPr="00375E71" w:rsidRDefault="000A625B" w:rsidP="002701E8">
      <w:pPr>
        <w:autoSpaceDE w:val="0"/>
        <w:autoSpaceDN w:val="0"/>
        <w:adjustRightInd w:val="0"/>
        <w:jc w:val="both"/>
        <w:rPr>
          <w:rFonts w:cs="Arial"/>
          <w:szCs w:val="24"/>
        </w:rPr>
      </w:pPr>
    </w:p>
    <w:p w:rsidR="000A625B" w:rsidRPr="00375E71" w:rsidRDefault="000A625B" w:rsidP="002701E8">
      <w:pPr>
        <w:autoSpaceDE w:val="0"/>
        <w:autoSpaceDN w:val="0"/>
        <w:adjustRightInd w:val="0"/>
        <w:jc w:val="both"/>
        <w:rPr>
          <w:rFonts w:cs="Arial"/>
          <w:szCs w:val="24"/>
        </w:rPr>
      </w:pPr>
    </w:p>
    <w:p w:rsidR="00365899" w:rsidRPr="00375E71" w:rsidRDefault="00365899" w:rsidP="002701E8">
      <w:pPr>
        <w:autoSpaceDE w:val="0"/>
        <w:autoSpaceDN w:val="0"/>
        <w:adjustRightInd w:val="0"/>
        <w:jc w:val="both"/>
        <w:rPr>
          <w:rFonts w:cs="Arial"/>
          <w:szCs w:val="24"/>
        </w:rPr>
      </w:pPr>
      <w:r w:rsidRPr="00375E71">
        <w:rPr>
          <w:rFonts w:cs="Arial"/>
          <w:b/>
          <w:bCs/>
          <w:szCs w:val="24"/>
        </w:rPr>
        <w:t>LEVEL</w:t>
      </w:r>
      <w:r w:rsidR="000A625B" w:rsidRPr="00375E71">
        <w:rPr>
          <w:rFonts w:cs="Arial"/>
          <w:b/>
          <w:bCs/>
          <w:szCs w:val="24"/>
        </w:rPr>
        <w:t xml:space="preserve"> </w:t>
      </w:r>
      <w:r w:rsidRPr="00375E71">
        <w:rPr>
          <w:rFonts w:cs="Arial"/>
          <w:b/>
          <w:bCs/>
          <w:szCs w:val="24"/>
        </w:rPr>
        <w:t>OF EFFORT:</w:t>
      </w:r>
      <w:r w:rsidR="000A625B" w:rsidRPr="00375E71">
        <w:rPr>
          <w:rFonts w:cs="Arial"/>
          <w:b/>
          <w:bCs/>
          <w:szCs w:val="24"/>
        </w:rPr>
        <w:tab/>
      </w:r>
      <w:r w:rsidRPr="00375E71">
        <w:rPr>
          <w:rFonts w:cs="Arial"/>
          <w:szCs w:val="24"/>
        </w:rPr>
        <w:t>40 hours</w:t>
      </w:r>
    </w:p>
    <w:p w:rsidR="000A625B" w:rsidRPr="00375E71" w:rsidRDefault="000A625B" w:rsidP="002701E8">
      <w:pPr>
        <w:autoSpaceDE w:val="0"/>
        <w:autoSpaceDN w:val="0"/>
        <w:adjustRightInd w:val="0"/>
        <w:jc w:val="both"/>
        <w:rPr>
          <w:rFonts w:cs="Arial"/>
          <w:b/>
          <w:bCs/>
          <w:szCs w:val="24"/>
        </w:rPr>
      </w:pPr>
    </w:p>
    <w:p w:rsidR="00D5558C" w:rsidRPr="00375E71" w:rsidRDefault="00365899" w:rsidP="00D5558C">
      <w:pPr>
        <w:ind w:left="2430" w:hanging="2430"/>
        <w:jc w:val="both"/>
        <w:rPr>
          <w:rFonts w:cs="Arial"/>
          <w:b/>
          <w:szCs w:val="24"/>
        </w:rPr>
      </w:pPr>
      <w:r w:rsidRPr="00375E71">
        <w:rPr>
          <w:rFonts w:cs="Arial"/>
          <w:b/>
          <w:bCs/>
          <w:szCs w:val="24"/>
        </w:rPr>
        <w:t>REFERENCES:</w:t>
      </w:r>
      <w:r w:rsidR="00D5558C" w:rsidRPr="00375E71">
        <w:rPr>
          <w:rFonts w:cs="Arial"/>
          <w:b/>
          <w:bCs/>
          <w:szCs w:val="24"/>
        </w:rPr>
        <w:tab/>
      </w:r>
      <w:ins w:id="27" w:author="dka" w:date="2011-12-05T10:44:00Z">
        <w:r w:rsidR="00D5558C" w:rsidRPr="00375E71">
          <w:rPr>
            <w:rFonts w:cs="Arial"/>
            <w:szCs w:val="24"/>
          </w:rPr>
          <w:t xml:space="preserve">Contact </w:t>
        </w:r>
      </w:ins>
      <w:ins w:id="28" w:author="dka" w:date="2011-12-05T10:45:00Z">
        <w:r w:rsidR="00D5558C" w:rsidRPr="00375E71">
          <w:rPr>
            <w:rFonts w:cs="Arial"/>
            <w:szCs w:val="24"/>
          </w:rPr>
          <w:t xml:space="preserve">the </w:t>
        </w:r>
      </w:ins>
      <w:ins w:id="29" w:author="dka" w:date="2011-12-05T11:06:00Z">
        <w:r w:rsidR="00B624E2" w:rsidRPr="00375E71">
          <w:rPr>
            <w:rFonts w:cs="Arial"/>
            <w:szCs w:val="24"/>
          </w:rPr>
          <w:t>c</w:t>
        </w:r>
      </w:ins>
      <w:ins w:id="30" w:author="dka" w:date="2011-12-05T10:45:00Z">
        <w:r w:rsidR="00D5558C" w:rsidRPr="00375E71">
          <w:rPr>
            <w:rFonts w:cs="Arial"/>
            <w:szCs w:val="24"/>
          </w:rPr>
          <w:t>hief of the Fire Protection Branch in NRR</w:t>
        </w:r>
      </w:ins>
      <w:ins w:id="31" w:author="dka" w:date="2011-12-05T10:44:00Z">
        <w:r w:rsidR="00D5558C" w:rsidRPr="00375E71">
          <w:rPr>
            <w:rFonts w:cs="Arial"/>
            <w:szCs w:val="24"/>
          </w:rPr>
          <w:t xml:space="preserve"> </w:t>
        </w:r>
      </w:ins>
      <w:ins w:id="32" w:author="dka" w:date="2011-12-05T10:45:00Z">
        <w:r w:rsidR="00D5558C" w:rsidRPr="00375E71">
          <w:rPr>
            <w:rFonts w:cs="Arial"/>
            <w:szCs w:val="24"/>
          </w:rPr>
          <w:t>i</w:t>
        </w:r>
      </w:ins>
      <w:ins w:id="33" w:author="dka" w:date="2011-12-05T10:44:00Z">
        <w:r w:rsidR="00D5558C" w:rsidRPr="00375E71">
          <w:rPr>
            <w:rFonts w:cs="Arial"/>
            <w:szCs w:val="24"/>
          </w:rPr>
          <w:t xml:space="preserve">f you encounter difficulty locating </w:t>
        </w:r>
      </w:ins>
      <w:ins w:id="34" w:author="dka" w:date="2011-12-05T10:45:00Z">
        <w:r w:rsidR="00D5558C" w:rsidRPr="00375E71">
          <w:rPr>
            <w:rFonts w:cs="Arial"/>
            <w:szCs w:val="24"/>
          </w:rPr>
          <w:t>references.</w:t>
        </w:r>
      </w:ins>
    </w:p>
    <w:p w:rsidR="00365899" w:rsidRPr="00375E71" w:rsidRDefault="00365899" w:rsidP="002701E8">
      <w:pPr>
        <w:autoSpaceDE w:val="0"/>
        <w:autoSpaceDN w:val="0"/>
        <w:adjustRightInd w:val="0"/>
        <w:jc w:val="both"/>
        <w:rPr>
          <w:rFonts w:cs="Arial"/>
          <w:b/>
          <w:bCs/>
          <w:szCs w:val="24"/>
        </w:rPr>
      </w:pPr>
    </w:p>
    <w:p w:rsidR="00365899" w:rsidRPr="00375E71" w:rsidRDefault="00365899" w:rsidP="002701E8">
      <w:pPr>
        <w:numPr>
          <w:ilvl w:val="0"/>
          <w:numId w:val="5"/>
        </w:numPr>
        <w:tabs>
          <w:tab w:val="clear" w:pos="720"/>
          <w:tab w:val="num" w:pos="3000"/>
        </w:tabs>
        <w:autoSpaceDE w:val="0"/>
        <w:autoSpaceDN w:val="0"/>
        <w:adjustRightInd w:val="0"/>
        <w:ind w:left="3000" w:hanging="600"/>
        <w:jc w:val="both"/>
        <w:rPr>
          <w:rFonts w:cs="Arial"/>
          <w:szCs w:val="24"/>
        </w:rPr>
      </w:pPr>
      <w:r w:rsidRPr="00375E71">
        <w:rPr>
          <w:rFonts w:cs="Arial"/>
          <w:szCs w:val="24"/>
        </w:rPr>
        <w:t>NUREG-1805, “Fire Dynamics Tools," December 2004 (includes CD with</w:t>
      </w:r>
      <w:r w:rsidR="000A625B" w:rsidRPr="00375E71">
        <w:rPr>
          <w:rFonts w:cs="Arial"/>
          <w:szCs w:val="24"/>
        </w:rPr>
        <w:t xml:space="preserve"> </w:t>
      </w:r>
      <w:r w:rsidRPr="00375E71">
        <w:rPr>
          <w:rFonts w:cs="Arial"/>
          <w:szCs w:val="24"/>
        </w:rPr>
        <w:t>spreadsheets that should be exercised)</w:t>
      </w:r>
    </w:p>
    <w:p w:rsidR="00365899" w:rsidRPr="00375E71" w:rsidRDefault="00365899" w:rsidP="002701E8">
      <w:pPr>
        <w:numPr>
          <w:ilvl w:val="0"/>
          <w:numId w:val="5"/>
        </w:numPr>
        <w:tabs>
          <w:tab w:val="clear" w:pos="720"/>
          <w:tab w:val="num" w:pos="3000"/>
        </w:tabs>
        <w:autoSpaceDE w:val="0"/>
        <w:autoSpaceDN w:val="0"/>
        <w:adjustRightInd w:val="0"/>
        <w:ind w:left="3000" w:hanging="600"/>
        <w:jc w:val="both"/>
        <w:rPr>
          <w:rFonts w:cs="Arial"/>
          <w:szCs w:val="24"/>
        </w:rPr>
      </w:pPr>
      <w:r w:rsidRPr="00375E71">
        <w:rPr>
          <w:rFonts w:cs="Arial"/>
          <w:szCs w:val="24"/>
        </w:rPr>
        <w:t>NUREG-1824 (EPRI TR-1011999), “Verification and Validation of Selected</w:t>
      </w:r>
      <w:r w:rsidR="000A625B" w:rsidRPr="00375E71">
        <w:rPr>
          <w:rFonts w:cs="Arial"/>
          <w:szCs w:val="24"/>
        </w:rPr>
        <w:t xml:space="preserve"> </w:t>
      </w:r>
      <w:r w:rsidRPr="00375E71">
        <w:rPr>
          <w:rFonts w:cs="Arial"/>
          <w:szCs w:val="24"/>
        </w:rPr>
        <w:t>Fire Models for Nuclear Power Plant Applications,” January 2006</w:t>
      </w:r>
    </w:p>
    <w:p w:rsidR="00365899" w:rsidRPr="00375E71" w:rsidRDefault="00365899" w:rsidP="002701E8">
      <w:pPr>
        <w:numPr>
          <w:ilvl w:val="0"/>
          <w:numId w:val="5"/>
        </w:numPr>
        <w:tabs>
          <w:tab w:val="clear" w:pos="720"/>
          <w:tab w:val="num" w:pos="3000"/>
        </w:tabs>
        <w:autoSpaceDE w:val="0"/>
        <w:autoSpaceDN w:val="0"/>
        <w:adjustRightInd w:val="0"/>
        <w:ind w:left="3000" w:hanging="600"/>
        <w:jc w:val="both"/>
        <w:rPr>
          <w:rFonts w:cs="Arial"/>
          <w:szCs w:val="24"/>
        </w:rPr>
      </w:pPr>
      <w:r w:rsidRPr="00375E71">
        <w:rPr>
          <w:rFonts w:cs="Arial"/>
          <w:szCs w:val="24"/>
        </w:rPr>
        <w:t>NUREG/CR-6850 (EPRI TR-1011989), “FPRA Methodology for Nuclear</w:t>
      </w:r>
      <w:r w:rsidR="000A625B" w:rsidRPr="00375E71">
        <w:rPr>
          <w:rFonts w:cs="Arial"/>
          <w:szCs w:val="24"/>
        </w:rPr>
        <w:t xml:space="preserve"> </w:t>
      </w:r>
      <w:r w:rsidRPr="00375E71">
        <w:rPr>
          <w:rFonts w:cs="Arial"/>
          <w:szCs w:val="24"/>
        </w:rPr>
        <w:t>Power Facilities," September 2005</w:t>
      </w:r>
    </w:p>
    <w:p w:rsidR="000A625B" w:rsidRPr="00375E71" w:rsidRDefault="000A625B" w:rsidP="002701E8">
      <w:pPr>
        <w:autoSpaceDE w:val="0"/>
        <w:autoSpaceDN w:val="0"/>
        <w:adjustRightInd w:val="0"/>
        <w:jc w:val="both"/>
        <w:rPr>
          <w:rFonts w:cs="Arial"/>
          <w:szCs w:val="24"/>
        </w:rPr>
      </w:pPr>
    </w:p>
    <w:p w:rsidR="00365899" w:rsidRPr="00375E71" w:rsidRDefault="00365899" w:rsidP="002701E8">
      <w:pPr>
        <w:autoSpaceDE w:val="0"/>
        <w:autoSpaceDN w:val="0"/>
        <w:adjustRightInd w:val="0"/>
        <w:jc w:val="both"/>
        <w:rPr>
          <w:rFonts w:cs="Arial"/>
          <w:b/>
          <w:bCs/>
          <w:szCs w:val="24"/>
        </w:rPr>
      </w:pPr>
      <w:r w:rsidRPr="00375E71">
        <w:rPr>
          <w:rFonts w:cs="Arial"/>
          <w:b/>
          <w:bCs/>
          <w:szCs w:val="24"/>
        </w:rPr>
        <w:t>EVALUATION</w:t>
      </w:r>
    </w:p>
    <w:p w:rsidR="00290E21" w:rsidRPr="00375E71" w:rsidRDefault="00365899" w:rsidP="002701E8">
      <w:pPr>
        <w:ind w:left="2420" w:hanging="2420"/>
        <w:jc w:val="both"/>
        <w:rPr>
          <w:rFonts w:cs="Arial"/>
          <w:szCs w:val="24"/>
        </w:rPr>
      </w:pPr>
      <w:r w:rsidRPr="00375E71">
        <w:rPr>
          <w:rFonts w:cs="Arial"/>
          <w:b/>
          <w:bCs/>
          <w:szCs w:val="24"/>
        </w:rPr>
        <w:t>CRITERIA:</w:t>
      </w:r>
      <w:r w:rsidR="000A625B" w:rsidRPr="00375E71">
        <w:rPr>
          <w:rFonts w:cs="Arial"/>
          <w:b/>
          <w:bCs/>
          <w:szCs w:val="24"/>
        </w:rPr>
        <w:tab/>
      </w:r>
      <w:r w:rsidRPr="00375E71">
        <w:rPr>
          <w:rFonts w:cs="Arial"/>
          <w:szCs w:val="24"/>
        </w:rPr>
        <w:t>At the completion of this activity, you should have a clear understanding of</w:t>
      </w:r>
      <w:r w:rsidR="000A625B" w:rsidRPr="00375E71">
        <w:rPr>
          <w:rFonts w:cs="Arial"/>
          <w:szCs w:val="24"/>
        </w:rPr>
        <w:t xml:space="preserve"> </w:t>
      </w:r>
      <w:r w:rsidR="00E80C69" w:rsidRPr="00375E71">
        <w:rPr>
          <w:rFonts w:cs="Arial"/>
          <w:szCs w:val="24"/>
        </w:rPr>
        <w:t xml:space="preserve">the </w:t>
      </w:r>
      <w:r w:rsidR="008459F6" w:rsidRPr="00375E71">
        <w:rPr>
          <w:rFonts w:cs="Arial"/>
          <w:szCs w:val="24"/>
        </w:rPr>
        <w:t xml:space="preserve">fire </w:t>
      </w:r>
      <w:r w:rsidRPr="00375E71">
        <w:rPr>
          <w:rFonts w:cs="Arial"/>
          <w:szCs w:val="24"/>
        </w:rPr>
        <w:t xml:space="preserve">modeling techniques used in </w:t>
      </w:r>
      <w:r w:rsidR="0059299A" w:rsidRPr="00375E71">
        <w:rPr>
          <w:rFonts w:cs="Arial"/>
          <w:szCs w:val="24"/>
        </w:rPr>
        <w:t>Fire protection</w:t>
      </w:r>
      <w:r w:rsidRPr="00375E71">
        <w:rPr>
          <w:rFonts w:cs="Arial"/>
          <w:szCs w:val="24"/>
        </w:rPr>
        <w:t>.</w:t>
      </w:r>
      <w:r w:rsidR="00290E21" w:rsidRPr="00375E71">
        <w:rPr>
          <w:rFonts w:cs="Arial"/>
          <w:szCs w:val="24"/>
        </w:rPr>
        <w:t xml:space="preserve">  Specifically, you should be able to do the following:</w:t>
      </w:r>
    </w:p>
    <w:p w:rsidR="0048093E" w:rsidRPr="00375E71" w:rsidRDefault="0048093E" w:rsidP="002701E8">
      <w:pPr>
        <w:autoSpaceDE w:val="0"/>
        <w:autoSpaceDN w:val="0"/>
        <w:adjustRightInd w:val="0"/>
        <w:ind w:left="2420" w:hanging="2420"/>
        <w:jc w:val="both"/>
        <w:rPr>
          <w:rFonts w:cs="Arial"/>
          <w:szCs w:val="24"/>
        </w:rPr>
      </w:pPr>
    </w:p>
    <w:p w:rsidR="0048093E" w:rsidRPr="00375E71" w:rsidRDefault="0048093E" w:rsidP="002701E8">
      <w:pPr>
        <w:numPr>
          <w:ilvl w:val="0"/>
          <w:numId w:val="7"/>
        </w:numPr>
        <w:tabs>
          <w:tab w:val="left" w:pos="3000"/>
        </w:tabs>
        <w:autoSpaceDE w:val="0"/>
        <w:autoSpaceDN w:val="0"/>
        <w:adjustRightInd w:val="0"/>
        <w:ind w:left="3000" w:hanging="600"/>
        <w:jc w:val="both"/>
        <w:rPr>
          <w:rFonts w:cs="Arial"/>
          <w:szCs w:val="24"/>
        </w:rPr>
      </w:pPr>
      <w:r w:rsidRPr="00375E71">
        <w:rPr>
          <w:rFonts w:cs="Arial"/>
          <w:szCs w:val="24"/>
        </w:rPr>
        <w:t>Describe the difference between a Zone Model and a Field Model</w:t>
      </w:r>
      <w:r w:rsidR="00290E21" w:rsidRPr="00375E71">
        <w:rPr>
          <w:rFonts w:cs="Arial"/>
          <w:szCs w:val="24"/>
        </w:rPr>
        <w:t>.</w:t>
      </w:r>
    </w:p>
    <w:p w:rsidR="0048093E" w:rsidRPr="00375E71" w:rsidRDefault="0048093E" w:rsidP="002701E8">
      <w:pPr>
        <w:numPr>
          <w:ilvl w:val="0"/>
          <w:numId w:val="7"/>
        </w:numPr>
        <w:autoSpaceDE w:val="0"/>
        <w:autoSpaceDN w:val="0"/>
        <w:adjustRightInd w:val="0"/>
        <w:ind w:left="3000" w:hanging="600"/>
        <w:jc w:val="both"/>
        <w:rPr>
          <w:rFonts w:cs="Arial"/>
          <w:szCs w:val="24"/>
        </w:rPr>
      </w:pPr>
      <w:r w:rsidRPr="00375E71">
        <w:rPr>
          <w:rFonts w:cs="Arial"/>
          <w:szCs w:val="24"/>
        </w:rPr>
        <w:t>Describe the general limitations of the five fire models described in NUREG-1824</w:t>
      </w:r>
      <w:r w:rsidR="00290E21" w:rsidRPr="00375E71">
        <w:rPr>
          <w:rFonts w:cs="Arial"/>
          <w:szCs w:val="24"/>
        </w:rPr>
        <w:t>.</w:t>
      </w:r>
    </w:p>
    <w:p w:rsidR="0048093E" w:rsidRPr="00375E71" w:rsidRDefault="0048093E" w:rsidP="002701E8">
      <w:pPr>
        <w:numPr>
          <w:ilvl w:val="0"/>
          <w:numId w:val="7"/>
        </w:numPr>
        <w:autoSpaceDE w:val="0"/>
        <w:autoSpaceDN w:val="0"/>
        <w:adjustRightInd w:val="0"/>
        <w:ind w:left="3000" w:hanging="600"/>
        <w:jc w:val="both"/>
        <w:rPr>
          <w:rFonts w:cs="Arial"/>
          <w:szCs w:val="24"/>
        </w:rPr>
      </w:pPr>
      <w:r w:rsidRPr="00375E71">
        <w:rPr>
          <w:rFonts w:cs="Arial"/>
          <w:szCs w:val="24"/>
        </w:rPr>
        <w:t xml:space="preserve">Describe how a fire model can be used in a fire hazard </w:t>
      </w:r>
      <w:r w:rsidR="00290E21" w:rsidRPr="00375E71">
        <w:rPr>
          <w:rFonts w:cs="Arial"/>
          <w:szCs w:val="24"/>
        </w:rPr>
        <w:t xml:space="preserve">       </w:t>
      </w:r>
      <w:r w:rsidRPr="00375E71">
        <w:rPr>
          <w:rFonts w:cs="Arial"/>
          <w:szCs w:val="24"/>
        </w:rPr>
        <w:t>analyses</w:t>
      </w:r>
      <w:r w:rsidR="00290E21" w:rsidRPr="00375E71">
        <w:rPr>
          <w:rFonts w:cs="Arial"/>
          <w:szCs w:val="24"/>
        </w:rPr>
        <w:t>.</w:t>
      </w:r>
    </w:p>
    <w:p w:rsidR="0048093E" w:rsidRPr="00375E71" w:rsidRDefault="0048093E" w:rsidP="002701E8">
      <w:pPr>
        <w:autoSpaceDE w:val="0"/>
        <w:autoSpaceDN w:val="0"/>
        <w:adjustRightInd w:val="0"/>
        <w:ind w:hanging="20"/>
        <w:jc w:val="both"/>
        <w:rPr>
          <w:rFonts w:cs="Arial"/>
          <w:szCs w:val="24"/>
        </w:rPr>
      </w:pPr>
    </w:p>
    <w:p w:rsidR="0048093E" w:rsidRPr="00375E71" w:rsidRDefault="0048093E" w:rsidP="002701E8">
      <w:pPr>
        <w:autoSpaceDE w:val="0"/>
        <w:autoSpaceDN w:val="0"/>
        <w:adjustRightInd w:val="0"/>
        <w:ind w:left="2420" w:hanging="2420"/>
        <w:jc w:val="both"/>
        <w:rPr>
          <w:rFonts w:cs="Arial"/>
          <w:szCs w:val="24"/>
        </w:rPr>
      </w:pPr>
      <w:r w:rsidRPr="00375E71">
        <w:rPr>
          <w:rFonts w:cs="Arial"/>
          <w:b/>
          <w:bCs/>
          <w:szCs w:val="24"/>
        </w:rPr>
        <w:t>TASKS:</w:t>
      </w:r>
      <w:r w:rsidRPr="00375E71">
        <w:rPr>
          <w:rFonts w:cs="Arial"/>
          <w:b/>
          <w:bCs/>
          <w:szCs w:val="24"/>
        </w:rPr>
        <w:tab/>
      </w:r>
      <w:r w:rsidRPr="00375E71">
        <w:rPr>
          <w:rFonts w:cs="Arial"/>
          <w:bCs/>
          <w:szCs w:val="24"/>
        </w:rPr>
        <w:t>T</w:t>
      </w:r>
      <w:r w:rsidRPr="00375E71">
        <w:rPr>
          <w:rFonts w:cs="Arial"/>
          <w:szCs w:val="24"/>
        </w:rPr>
        <w:t>he activities listed below shall be performed under the guidance of a subject matter expert</w:t>
      </w:r>
      <w:r w:rsidR="00C83F21" w:rsidRPr="00375E71">
        <w:rPr>
          <w:rFonts w:cs="Arial"/>
          <w:szCs w:val="24"/>
        </w:rPr>
        <w:t>.</w:t>
      </w:r>
    </w:p>
    <w:p w:rsidR="0048093E" w:rsidRPr="00375E71" w:rsidRDefault="0048093E" w:rsidP="002701E8">
      <w:pPr>
        <w:autoSpaceDE w:val="0"/>
        <w:autoSpaceDN w:val="0"/>
        <w:adjustRightInd w:val="0"/>
        <w:jc w:val="both"/>
        <w:rPr>
          <w:rFonts w:cs="Arial"/>
          <w:szCs w:val="24"/>
        </w:rPr>
      </w:pPr>
    </w:p>
    <w:p w:rsidR="0048093E" w:rsidRPr="00375E71" w:rsidRDefault="0048093E" w:rsidP="002701E8">
      <w:pPr>
        <w:numPr>
          <w:ilvl w:val="0"/>
          <w:numId w:val="4"/>
        </w:numPr>
        <w:tabs>
          <w:tab w:val="clear" w:pos="720"/>
          <w:tab w:val="num" w:pos="3000"/>
        </w:tabs>
        <w:autoSpaceDE w:val="0"/>
        <w:autoSpaceDN w:val="0"/>
        <w:adjustRightInd w:val="0"/>
        <w:ind w:left="3000" w:hanging="600"/>
        <w:jc w:val="both"/>
        <w:rPr>
          <w:rFonts w:cs="Arial"/>
          <w:szCs w:val="24"/>
        </w:rPr>
      </w:pPr>
      <w:r w:rsidRPr="00375E71">
        <w:rPr>
          <w:rFonts w:cs="Arial"/>
          <w:szCs w:val="24"/>
        </w:rPr>
        <w:t xml:space="preserve">Review the references </w:t>
      </w:r>
      <w:r w:rsidR="008347A4" w:rsidRPr="00375E71">
        <w:rPr>
          <w:rFonts w:cs="Arial"/>
          <w:szCs w:val="24"/>
        </w:rPr>
        <w:t xml:space="preserve">and develop an understanding sufficient to meet </w:t>
      </w:r>
      <w:r w:rsidRPr="00375E71">
        <w:rPr>
          <w:rFonts w:cs="Arial"/>
          <w:szCs w:val="24"/>
        </w:rPr>
        <w:t>the evaluation criteria</w:t>
      </w:r>
      <w:r w:rsidR="00C83F21" w:rsidRPr="00375E71">
        <w:rPr>
          <w:rFonts w:cs="Arial"/>
          <w:szCs w:val="24"/>
        </w:rPr>
        <w:t>.</w:t>
      </w:r>
    </w:p>
    <w:p w:rsidR="0048093E" w:rsidRPr="00375E71" w:rsidRDefault="0048093E" w:rsidP="002701E8">
      <w:pPr>
        <w:numPr>
          <w:ilvl w:val="0"/>
          <w:numId w:val="4"/>
        </w:numPr>
        <w:ind w:firstLine="1680"/>
        <w:jc w:val="both"/>
        <w:rPr>
          <w:rFonts w:cs="Arial"/>
          <w:szCs w:val="24"/>
        </w:rPr>
      </w:pPr>
      <w:r w:rsidRPr="00375E71">
        <w:rPr>
          <w:rFonts w:cs="Arial"/>
          <w:szCs w:val="24"/>
        </w:rPr>
        <w:t>Discuss the evaluation criteria with a subject matter expert</w:t>
      </w:r>
      <w:r w:rsidR="00C83F21" w:rsidRPr="00375E71">
        <w:rPr>
          <w:rFonts w:cs="Arial"/>
          <w:szCs w:val="24"/>
        </w:rPr>
        <w:t>.</w:t>
      </w:r>
    </w:p>
    <w:p w:rsidR="002603EC" w:rsidRPr="00375E71" w:rsidRDefault="0048093E" w:rsidP="002603EC">
      <w:pPr>
        <w:numPr>
          <w:ilvl w:val="0"/>
          <w:numId w:val="4"/>
        </w:numPr>
        <w:ind w:left="3025" w:hanging="625"/>
        <w:jc w:val="both"/>
        <w:rPr>
          <w:rFonts w:cs="Arial"/>
          <w:b/>
          <w:szCs w:val="24"/>
        </w:rPr>
      </w:pPr>
      <w:r w:rsidRPr="00375E71">
        <w:rPr>
          <w:rFonts w:cs="Arial"/>
          <w:szCs w:val="24"/>
        </w:rPr>
        <w:t xml:space="preserve">Develop a scenario on your own, or use an example that is part of the fire model documentation, change the input parameters to see how these changes affect the output from the model.  For example, changing the heat release </w:t>
      </w:r>
      <w:r w:rsidRPr="00375E71">
        <w:rPr>
          <w:rFonts w:cs="Arial"/>
          <w:szCs w:val="24"/>
        </w:rPr>
        <w:lastRenderedPageBreak/>
        <w:t>rate of the fire, the geometry</w:t>
      </w:r>
      <w:r w:rsidR="00C947B2" w:rsidRPr="00375E71">
        <w:rPr>
          <w:rFonts w:cs="Arial"/>
          <w:szCs w:val="24"/>
        </w:rPr>
        <w:t>,</w:t>
      </w:r>
      <w:r w:rsidRPr="00375E71">
        <w:rPr>
          <w:rFonts w:cs="Arial"/>
          <w:szCs w:val="24"/>
        </w:rPr>
        <w:t xml:space="preserve"> or changing the ventilation from natural to forced ventilation.  </w:t>
      </w:r>
    </w:p>
    <w:p w:rsidR="00E56315" w:rsidRPr="00375E71" w:rsidRDefault="00E56315" w:rsidP="00E56315">
      <w:pPr>
        <w:ind w:left="2400"/>
        <w:jc w:val="both"/>
        <w:rPr>
          <w:rFonts w:cs="Arial"/>
          <w:b/>
          <w:szCs w:val="24"/>
        </w:rPr>
      </w:pPr>
    </w:p>
    <w:p w:rsidR="002603EC" w:rsidRPr="00375E71" w:rsidRDefault="00A92904" w:rsidP="00A92904">
      <w:pPr>
        <w:ind w:left="2430" w:hanging="2430"/>
        <w:rPr>
          <w:rFonts w:cs="Arial"/>
          <w:szCs w:val="24"/>
        </w:rPr>
      </w:pPr>
      <w:r w:rsidRPr="00375E71">
        <w:rPr>
          <w:rFonts w:cs="Arial"/>
          <w:b/>
          <w:szCs w:val="24"/>
        </w:rPr>
        <w:t>DOCUMENTATION:</w:t>
      </w:r>
      <w:r w:rsidRPr="00375E71">
        <w:rPr>
          <w:rFonts w:cs="Arial"/>
          <w:szCs w:val="24"/>
        </w:rPr>
        <w:tab/>
        <w:t xml:space="preserve">Fire Protection Inspector Technical Proficiency-Level Signature Card Item </w:t>
      </w:r>
      <w:r w:rsidR="002603EC" w:rsidRPr="00375E71">
        <w:rPr>
          <w:rFonts w:cs="Arial"/>
          <w:szCs w:val="24"/>
        </w:rPr>
        <w:t>ISA-FP-2.</w:t>
      </w:r>
    </w:p>
    <w:p w:rsidR="002603EC" w:rsidRPr="00375E71" w:rsidRDefault="002603EC" w:rsidP="002603EC">
      <w:pPr>
        <w:jc w:val="both"/>
        <w:rPr>
          <w:rFonts w:cs="Arial"/>
          <w:b/>
          <w:szCs w:val="24"/>
        </w:rPr>
      </w:pPr>
    </w:p>
    <w:p w:rsidR="00AF61F2" w:rsidRPr="00375E71" w:rsidRDefault="00AF61F2" w:rsidP="002603EC">
      <w:pPr>
        <w:ind w:left="2400"/>
        <w:jc w:val="both"/>
        <w:rPr>
          <w:rFonts w:cs="Arial"/>
          <w:b/>
          <w:szCs w:val="24"/>
        </w:rPr>
      </w:pPr>
      <w:r w:rsidRPr="00375E71">
        <w:rPr>
          <w:rFonts w:cs="Arial"/>
          <w:szCs w:val="24"/>
        </w:rPr>
        <w:br w:type="page"/>
      </w:r>
      <w:r w:rsidRPr="00375E71">
        <w:rPr>
          <w:rFonts w:cs="Arial"/>
          <w:b/>
          <w:szCs w:val="24"/>
        </w:rPr>
        <w:lastRenderedPageBreak/>
        <w:t>Fire Protection Individual Study Activity</w:t>
      </w:r>
    </w:p>
    <w:p w:rsidR="00AF61F2" w:rsidRPr="00375E71" w:rsidRDefault="00AF61F2" w:rsidP="00AF61F2">
      <w:pPr>
        <w:rPr>
          <w:rFonts w:cs="Arial"/>
          <w:szCs w:val="24"/>
        </w:rPr>
      </w:pPr>
    </w:p>
    <w:p w:rsidR="00AF61F2" w:rsidRPr="00375E71" w:rsidRDefault="00AF61F2" w:rsidP="00D57284">
      <w:pPr>
        <w:autoSpaceDE w:val="0"/>
        <w:autoSpaceDN w:val="0"/>
        <w:adjustRightInd w:val="0"/>
        <w:ind w:left="1800" w:hanging="1800"/>
        <w:jc w:val="both"/>
        <w:rPr>
          <w:rFonts w:cs="Arial"/>
          <w:szCs w:val="24"/>
        </w:rPr>
      </w:pPr>
      <w:r w:rsidRPr="00375E71">
        <w:rPr>
          <w:rFonts w:cs="Arial"/>
          <w:b/>
          <w:bCs/>
          <w:szCs w:val="24"/>
        </w:rPr>
        <w:t>TOPIC:</w:t>
      </w:r>
      <w:bookmarkStart w:id="35" w:name="_Toc216073369"/>
      <w:bookmarkStart w:id="36" w:name="_Toc217354332"/>
      <w:r w:rsidR="00D57284" w:rsidRPr="00375E71">
        <w:rPr>
          <w:rFonts w:cs="Arial"/>
          <w:b/>
          <w:bCs/>
          <w:szCs w:val="24"/>
        </w:rPr>
        <w:tab/>
      </w:r>
      <w:r w:rsidR="00194E15" w:rsidRPr="00375E71">
        <w:rPr>
          <w:rFonts w:cs="Arial"/>
          <w:b/>
          <w:bCs/>
          <w:szCs w:val="24"/>
        </w:rPr>
        <w:t>(</w:t>
      </w:r>
      <w:r w:rsidR="00194E15" w:rsidRPr="00375E71">
        <w:rPr>
          <w:rFonts w:cs="Arial"/>
          <w:szCs w:val="24"/>
        </w:rPr>
        <w:t>ISA-FP-3)</w:t>
      </w:r>
      <w:r w:rsidRPr="00375E71">
        <w:rPr>
          <w:rFonts w:cs="Arial"/>
          <w:szCs w:val="24"/>
        </w:rPr>
        <w:t xml:space="preserve"> NFPA 805 Current Risk-Informed Regulations</w:t>
      </w:r>
      <w:r w:rsidR="0078478B" w:rsidRPr="00375E71">
        <w:rPr>
          <w:rFonts w:cs="Arial"/>
          <w:szCs w:val="24"/>
        </w:rPr>
        <w:fldChar w:fldCharType="begin"/>
      </w:r>
      <w:r w:rsidR="002701E8" w:rsidRPr="00375E71">
        <w:rPr>
          <w:rFonts w:cs="Arial"/>
          <w:szCs w:val="24"/>
        </w:rPr>
        <w:instrText xml:space="preserve"> TC "</w:instrText>
      </w:r>
      <w:bookmarkStart w:id="37" w:name="_Toc273087529"/>
      <w:r w:rsidR="002701E8" w:rsidRPr="00375E71">
        <w:rPr>
          <w:rFonts w:cs="Arial"/>
          <w:b/>
          <w:bCs/>
          <w:szCs w:val="24"/>
        </w:rPr>
        <w:instrText>(</w:instrText>
      </w:r>
      <w:r w:rsidR="002701E8" w:rsidRPr="00375E71">
        <w:rPr>
          <w:rFonts w:cs="Arial"/>
          <w:szCs w:val="24"/>
        </w:rPr>
        <w:instrText>ISA-FP-3) NFPA 805 Current Risk-Informed Regulations</w:instrText>
      </w:r>
      <w:bookmarkEnd w:id="37"/>
      <w:r w:rsidR="002701E8" w:rsidRPr="00375E71">
        <w:rPr>
          <w:rFonts w:cs="Arial"/>
          <w:szCs w:val="24"/>
        </w:rPr>
        <w:instrText xml:space="preserve">" \f C \l "2" </w:instrText>
      </w:r>
      <w:r w:rsidR="0078478B" w:rsidRPr="00375E71">
        <w:rPr>
          <w:rFonts w:cs="Arial"/>
          <w:szCs w:val="24"/>
        </w:rPr>
        <w:fldChar w:fldCharType="end"/>
      </w:r>
      <w:r w:rsidRPr="00375E71">
        <w:rPr>
          <w:rFonts w:cs="Arial"/>
          <w:szCs w:val="24"/>
        </w:rPr>
        <w:t xml:space="preserve"> </w:t>
      </w:r>
      <w:bookmarkEnd w:id="35"/>
      <w:bookmarkEnd w:id="36"/>
    </w:p>
    <w:p w:rsidR="00AF61F2" w:rsidRPr="00375E71" w:rsidRDefault="00AF61F2" w:rsidP="002701E8">
      <w:pPr>
        <w:autoSpaceDE w:val="0"/>
        <w:autoSpaceDN w:val="0"/>
        <w:adjustRightInd w:val="0"/>
        <w:jc w:val="both"/>
        <w:rPr>
          <w:rFonts w:cs="Arial"/>
          <w:szCs w:val="24"/>
        </w:rPr>
      </w:pPr>
    </w:p>
    <w:p w:rsidR="00AF61F2" w:rsidRPr="00375E71" w:rsidRDefault="00AF61F2" w:rsidP="002701E8">
      <w:pPr>
        <w:autoSpaceDE w:val="0"/>
        <w:autoSpaceDN w:val="0"/>
        <w:adjustRightInd w:val="0"/>
        <w:ind w:left="1815" w:hanging="1815"/>
        <w:jc w:val="both"/>
        <w:rPr>
          <w:rFonts w:cs="Arial"/>
          <w:szCs w:val="24"/>
        </w:rPr>
      </w:pPr>
      <w:r w:rsidRPr="00375E71">
        <w:rPr>
          <w:rFonts w:cs="Arial"/>
          <w:b/>
          <w:bCs/>
          <w:szCs w:val="24"/>
        </w:rPr>
        <w:t>PURPOSE:</w:t>
      </w:r>
      <w:r w:rsidRPr="00375E71">
        <w:rPr>
          <w:rFonts w:cs="Arial"/>
          <w:b/>
          <w:bCs/>
          <w:szCs w:val="24"/>
        </w:rPr>
        <w:tab/>
      </w:r>
      <w:r w:rsidRPr="00375E71">
        <w:rPr>
          <w:rFonts w:cs="Arial"/>
          <w:szCs w:val="24"/>
        </w:rPr>
        <w:t>The purpose of this activity is to become familiar with the risk-informed, performance-based regulation, NFPA 805, “Performance-Based Standard for Fire Protection for Light Water Reactor Electric Generating Plants,” that licensees must meet to demonstrate if adopting or maintaining a performance-based Fire Protection Program (FPP) under 10 CFR 50.48(c), “Fire Protection: National Fire Protection Association Standard NFPA 805.”</w:t>
      </w:r>
    </w:p>
    <w:p w:rsidR="00AF61F2" w:rsidRPr="00375E71" w:rsidRDefault="00AF61F2" w:rsidP="002701E8">
      <w:pPr>
        <w:autoSpaceDE w:val="0"/>
        <w:autoSpaceDN w:val="0"/>
        <w:adjustRightInd w:val="0"/>
        <w:jc w:val="both"/>
        <w:rPr>
          <w:rFonts w:cs="Arial"/>
          <w:b/>
          <w:bCs/>
          <w:szCs w:val="24"/>
        </w:rPr>
      </w:pPr>
    </w:p>
    <w:p w:rsidR="00AF61F2" w:rsidRPr="00375E71" w:rsidRDefault="00AF61F2" w:rsidP="002701E8">
      <w:pPr>
        <w:autoSpaceDE w:val="0"/>
        <w:autoSpaceDN w:val="0"/>
        <w:adjustRightInd w:val="0"/>
        <w:jc w:val="both"/>
        <w:rPr>
          <w:rFonts w:cs="Arial"/>
          <w:b/>
          <w:bCs/>
          <w:szCs w:val="24"/>
        </w:rPr>
      </w:pPr>
      <w:r w:rsidRPr="00375E71">
        <w:rPr>
          <w:rFonts w:cs="Arial"/>
          <w:b/>
          <w:bCs/>
          <w:szCs w:val="24"/>
        </w:rPr>
        <w:t>COMPETENCY</w:t>
      </w:r>
    </w:p>
    <w:p w:rsidR="00AF61F2" w:rsidRPr="00375E71" w:rsidRDefault="00AF61F2" w:rsidP="002701E8">
      <w:pPr>
        <w:autoSpaceDE w:val="0"/>
        <w:autoSpaceDN w:val="0"/>
        <w:adjustRightInd w:val="0"/>
        <w:jc w:val="both"/>
        <w:rPr>
          <w:rFonts w:cs="Arial"/>
          <w:szCs w:val="24"/>
        </w:rPr>
      </w:pPr>
      <w:r w:rsidRPr="00375E71">
        <w:rPr>
          <w:rFonts w:cs="Arial"/>
          <w:b/>
          <w:bCs/>
          <w:szCs w:val="24"/>
        </w:rPr>
        <w:t>AREA:</w:t>
      </w:r>
      <w:r w:rsidRPr="00375E71">
        <w:rPr>
          <w:rFonts w:cs="Arial"/>
          <w:bCs/>
          <w:szCs w:val="24"/>
        </w:rPr>
        <w:tab/>
      </w:r>
      <w:r w:rsidRPr="00375E71">
        <w:rPr>
          <w:rFonts w:cs="Arial"/>
          <w:bCs/>
          <w:szCs w:val="24"/>
        </w:rPr>
        <w:tab/>
        <w:t>TECHNICAL AREA EXPERTISE</w:t>
      </w:r>
    </w:p>
    <w:p w:rsidR="00AF61F2" w:rsidRPr="00375E71" w:rsidRDefault="00AF61F2" w:rsidP="002701E8">
      <w:pPr>
        <w:autoSpaceDE w:val="0"/>
        <w:autoSpaceDN w:val="0"/>
        <w:adjustRightInd w:val="0"/>
        <w:jc w:val="both"/>
        <w:rPr>
          <w:rFonts w:cs="Arial"/>
          <w:b/>
          <w:bCs/>
          <w:szCs w:val="24"/>
        </w:rPr>
      </w:pPr>
    </w:p>
    <w:p w:rsidR="00194E15" w:rsidRPr="00375E71" w:rsidRDefault="00AF61F2" w:rsidP="002701E8">
      <w:pPr>
        <w:autoSpaceDE w:val="0"/>
        <w:autoSpaceDN w:val="0"/>
        <w:adjustRightInd w:val="0"/>
        <w:jc w:val="both"/>
        <w:rPr>
          <w:rFonts w:cs="Arial"/>
          <w:b/>
          <w:bCs/>
          <w:szCs w:val="24"/>
        </w:rPr>
      </w:pPr>
      <w:r w:rsidRPr="00375E71">
        <w:rPr>
          <w:rFonts w:cs="Arial"/>
          <w:b/>
          <w:bCs/>
          <w:szCs w:val="24"/>
        </w:rPr>
        <w:t>LEVEL OF</w:t>
      </w:r>
    </w:p>
    <w:p w:rsidR="00AF61F2" w:rsidRPr="00375E71" w:rsidRDefault="00AF61F2" w:rsidP="002701E8">
      <w:pPr>
        <w:autoSpaceDE w:val="0"/>
        <w:autoSpaceDN w:val="0"/>
        <w:adjustRightInd w:val="0"/>
        <w:jc w:val="both"/>
        <w:rPr>
          <w:rFonts w:cs="Arial"/>
          <w:szCs w:val="24"/>
        </w:rPr>
      </w:pPr>
      <w:r w:rsidRPr="00375E71">
        <w:rPr>
          <w:rFonts w:cs="Arial"/>
          <w:b/>
          <w:bCs/>
          <w:szCs w:val="24"/>
        </w:rPr>
        <w:t xml:space="preserve">EFFORT: </w:t>
      </w:r>
      <w:r w:rsidR="00194E15" w:rsidRPr="00375E71">
        <w:rPr>
          <w:rFonts w:cs="Arial"/>
          <w:b/>
          <w:bCs/>
          <w:szCs w:val="24"/>
        </w:rPr>
        <w:tab/>
      </w:r>
      <w:r w:rsidR="00194E15" w:rsidRPr="00375E71">
        <w:rPr>
          <w:rFonts w:cs="Arial"/>
          <w:b/>
          <w:bCs/>
          <w:szCs w:val="24"/>
        </w:rPr>
        <w:tab/>
      </w:r>
      <w:r w:rsidRPr="00375E71">
        <w:rPr>
          <w:rFonts w:cs="Arial"/>
          <w:szCs w:val="24"/>
        </w:rPr>
        <w:t>16 hours</w:t>
      </w:r>
    </w:p>
    <w:p w:rsidR="00AF61F2" w:rsidRPr="00375E71" w:rsidRDefault="00AF61F2" w:rsidP="002701E8">
      <w:pPr>
        <w:autoSpaceDE w:val="0"/>
        <w:autoSpaceDN w:val="0"/>
        <w:adjustRightInd w:val="0"/>
        <w:jc w:val="both"/>
        <w:rPr>
          <w:rFonts w:cs="Arial"/>
          <w:b/>
          <w:bCs/>
          <w:szCs w:val="24"/>
        </w:rPr>
      </w:pPr>
    </w:p>
    <w:p w:rsidR="00D5558C" w:rsidRPr="00375E71" w:rsidRDefault="00AF61F2" w:rsidP="00D5558C">
      <w:pPr>
        <w:ind w:left="1800" w:hanging="1800"/>
        <w:jc w:val="both"/>
        <w:rPr>
          <w:rFonts w:cs="Arial"/>
          <w:b/>
          <w:szCs w:val="24"/>
        </w:rPr>
      </w:pPr>
      <w:r w:rsidRPr="00375E71">
        <w:rPr>
          <w:rFonts w:cs="Arial"/>
          <w:b/>
          <w:bCs/>
          <w:szCs w:val="24"/>
        </w:rPr>
        <w:t>REFERENCES:</w:t>
      </w:r>
      <w:r w:rsidR="00D5558C" w:rsidRPr="00375E71">
        <w:rPr>
          <w:rFonts w:cs="Arial"/>
          <w:b/>
          <w:bCs/>
          <w:szCs w:val="24"/>
        </w:rPr>
        <w:tab/>
      </w:r>
      <w:ins w:id="38" w:author="dka" w:date="2011-12-05T10:44:00Z">
        <w:r w:rsidR="00D5558C" w:rsidRPr="00375E71">
          <w:rPr>
            <w:rFonts w:cs="Arial"/>
            <w:szCs w:val="24"/>
          </w:rPr>
          <w:t xml:space="preserve">Contact </w:t>
        </w:r>
      </w:ins>
      <w:ins w:id="39" w:author="dka" w:date="2011-12-05T10:45:00Z">
        <w:r w:rsidR="00D5558C" w:rsidRPr="00375E71">
          <w:rPr>
            <w:rFonts w:cs="Arial"/>
            <w:szCs w:val="24"/>
          </w:rPr>
          <w:t xml:space="preserve">the </w:t>
        </w:r>
      </w:ins>
      <w:ins w:id="40" w:author="dka" w:date="2011-12-05T11:06:00Z">
        <w:r w:rsidR="00B624E2" w:rsidRPr="00375E71">
          <w:rPr>
            <w:rFonts w:cs="Arial"/>
            <w:szCs w:val="24"/>
          </w:rPr>
          <w:t>c</w:t>
        </w:r>
      </w:ins>
      <w:ins w:id="41" w:author="dka" w:date="2011-12-05T10:45:00Z">
        <w:r w:rsidR="00D5558C" w:rsidRPr="00375E71">
          <w:rPr>
            <w:rFonts w:cs="Arial"/>
            <w:szCs w:val="24"/>
          </w:rPr>
          <w:t>hief of the Fire Protection Branch in NRR</w:t>
        </w:r>
      </w:ins>
      <w:ins w:id="42" w:author="dka" w:date="2011-12-05T10:44:00Z">
        <w:r w:rsidR="00D5558C" w:rsidRPr="00375E71">
          <w:rPr>
            <w:rFonts w:cs="Arial"/>
            <w:szCs w:val="24"/>
          </w:rPr>
          <w:t xml:space="preserve"> </w:t>
        </w:r>
      </w:ins>
      <w:ins w:id="43" w:author="dka" w:date="2011-12-05T10:45:00Z">
        <w:r w:rsidR="00D5558C" w:rsidRPr="00375E71">
          <w:rPr>
            <w:rFonts w:cs="Arial"/>
            <w:szCs w:val="24"/>
          </w:rPr>
          <w:t>i</w:t>
        </w:r>
      </w:ins>
      <w:ins w:id="44" w:author="dka" w:date="2011-12-05T10:44:00Z">
        <w:r w:rsidR="00D5558C" w:rsidRPr="00375E71">
          <w:rPr>
            <w:rFonts w:cs="Arial"/>
            <w:szCs w:val="24"/>
          </w:rPr>
          <w:t xml:space="preserve">f you encounter difficulty locating </w:t>
        </w:r>
      </w:ins>
      <w:ins w:id="45" w:author="dka" w:date="2011-12-05T10:45:00Z">
        <w:r w:rsidR="00D5558C" w:rsidRPr="00375E71">
          <w:rPr>
            <w:rFonts w:cs="Arial"/>
            <w:szCs w:val="24"/>
          </w:rPr>
          <w:t>references.</w:t>
        </w:r>
      </w:ins>
    </w:p>
    <w:p w:rsidR="00AF61F2" w:rsidRPr="00375E71" w:rsidRDefault="00AF61F2" w:rsidP="002701E8">
      <w:pPr>
        <w:autoSpaceDE w:val="0"/>
        <w:autoSpaceDN w:val="0"/>
        <w:adjustRightInd w:val="0"/>
        <w:jc w:val="both"/>
        <w:rPr>
          <w:rFonts w:cs="Arial"/>
          <w:b/>
          <w:bCs/>
          <w:szCs w:val="24"/>
        </w:rPr>
      </w:pPr>
    </w:p>
    <w:p w:rsidR="00AF61F2" w:rsidRPr="00375E71" w:rsidRDefault="00AF61F2" w:rsidP="002701E8">
      <w:pPr>
        <w:numPr>
          <w:ilvl w:val="0"/>
          <w:numId w:val="10"/>
        </w:numPr>
        <w:tabs>
          <w:tab w:val="left" w:pos="2400"/>
        </w:tabs>
        <w:autoSpaceDE w:val="0"/>
        <w:autoSpaceDN w:val="0"/>
        <w:adjustRightInd w:val="0"/>
        <w:ind w:firstLine="1080"/>
        <w:jc w:val="both"/>
        <w:rPr>
          <w:rFonts w:cs="Arial"/>
          <w:szCs w:val="24"/>
        </w:rPr>
      </w:pPr>
      <w:r w:rsidRPr="00375E71">
        <w:rPr>
          <w:rFonts w:cs="Arial"/>
          <w:szCs w:val="24"/>
        </w:rPr>
        <w:t>10 CFR 50.48(c), “Fire Protection: NFPA 805”</w:t>
      </w:r>
    </w:p>
    <w:p w:rsidR="00AF61F2" w:rsidRPr="00375E71" w:rsidRDefault="00AF61F2" w:rsidP="002701E8">
      <w:pPr>
        <w:numPr>
          <w:ilvl w:val="0"/>
          <w:numId w:val="10"/>
        </w:numPr>
        <w:tabs>
          <w:tab w:val="clear" w:pos="720"/>
          <w:tab w:val="num" w:pos="2400"/>
        </w:tabs>
        <w:autoSpaceDE w:val="0"/>
        <w:autoSpaceDN w:val="0"/>
        <w:adjustRightInd w:val="0"/>
        <w:ind w:left="2400" w:hanging="600"/>
        <w:jc w:val="both"/>
        <w:rPr>
          <w:rFonts w:cs="Arial"/>
          <w:szCs w:val="24"/>
        </w:rPr>
      </w:pPr>
      <w:r w:rsidRPr="00375E71">
        <w:rPr>
          <w:rFonts w:cs="Arial"/>
          <w:szCs w:val="24"/>
        </w:rPr>
        <w:t>NFPA 805, 2001 Edition, “Performance-Based Standard for FP</w:t>
      </w:r>
      <w:r w:rsidR="00593C15" w:rsidRPr="00375E71">
        <w:rPr>
          <w:rFonts w:cs="Arial"/>
          <w:szCs w:val="24"/>
        </w:rPr>
        <w:t xml:space="preserve"> </w:t>
      </w:r>
      <w:r w:rsidRPr="00375E71">
        <w:rPr>
          <w:rFonts w:cs="Arial"/>
          <w:szCs w:val="24"/>
        </w:rPr>
        <w:t>for Light Water Reactor Electric Generating Plants”</w:t>
      </w:r>
    </w:p>
    <w:p w:rsidR="00AF61F2" w:rsidRPr="00375E71" w:rsidRDefault="00593C15" w:rsidP="002701E8">
      <w:pPr>
        <w:tabs>
          <w:tab w:val="left" w:pos="2400"/>
        </w:tabs>
        <w:autoSpaceDE w:val="0"/>
        <w:autoSpaceDN w:val="0"/>
        <w:adjustRightInd w:val="0"/>
        <w:ind w:left="2400" w:hanging="600"/>
        <w:jc w:val="both"/>
        <w:rPr>
          <w:rFonts w:cs="Arial"/>
          <w:szCs w:val="24"/>
        </w:rPr>
      </w:pPr>
      <w:r w:rsidRPr="00375E71">
        <w:rPr>
          <w:rFonts w:cs="Arial"/>
          <w:szCs w:val="24"/>
        </w:rPr>
        <w:t>3</w:t>
      </w:r>
      <w:r w:rsidRPr="00375E71">
        <w:rPr>
          <w:rFonts w:cs="Arial"/>
          <w:szCs w:val="24"/>
        </w:rPr>
        <w:tab/>
      </w:r>
      <w:proofErr w:type="spellStart"/>
      <w:r w:rsidR="00AF61F2" w:rsidRPr="00375E71">
        <w:rPr>
          <w:rFonts w:cs="Arial"/>
          <w:szCs w:val="24"/>
        </w:rPr>
        <w:t>Reg</w:t>
      </w:r>
      <w:proofErr w:type="spellEnd"/>
      <w:r w:rsidR="00AF61F2" w:rsidRPr="00375E71">
        <w:rPr>
          <w:rFonts w:cs="Arial"/>
          <w:szCs w:val="24"/>
        </w:rPr>
        <w:t xml:space="preserve"> Guide 1.205 “Risk-Informed, Performance-Based Fire Protection for Existing Light-Water Nuclear Power Plants”, May 2006</w:t>
      </w:r>
    </w:p>
    <w:p w:rsidR="00AF61F2" w:rsidRPr="00375E71" w:rsidRDefault="00AF61F2" w:rsidP="002701E8">
      <w:pPr>
        <w:numPr>
          <w:ilvl w:val="0"/>
          <w:numId w:val="7"/>
        </w:numPr>
        <w:tabs>
          <w:tab w:val="clear" w:pos="720"/>
          <w:tab w:val="num" w:pos="2400"/>
        </w:tabs>
        <w:autoSpaceDE w:val="0"/>
        <w:autoSpaceDN w:val="0"/>
        <w:adjustRightInd w:val="0"/>
        <w:ind w:left="2400" w:hanging="600"/>
        <w:jc w:val="both"/>
        <w:rPr>
          <w:rFonts w:cs="Arial"/>
          <w:szCs w:val="24"/>
        </w:rPr>
      </w:pPr>
      <w:r w:rsidRPr="00375E71">
        <w:rPr>
          <w:rFonts w:cs="Arial"/>
          <w:szCs w:val="24"/>
        </w:rPr>
        <w:t>NEI 04-02 “Guidance for Implementing A Risk-informed, performance-based Fire Protection Program Under 10 CFR 50.48(c)”, Revision 1, September 2005</w:t>
      </w:r>
    </w:p>
    <w:p w:rsidR="00671FE9" w:rsidRPr="00375E71" w:rsidRDefault="00671FE9" w:rsidP="002701E8">
      <w:pPr>
        <w:numPr>
          <w:ilvl w:val="0"/>
          <w:numId w:val="7"/>
        </w:numPr>
        <w:tabs>
          <w:tab w:val="clear" w:pos="720"/>
          <w:tab w:val="num" w:pos="2400"/>
        </w:tabs>
        <w:autoSpaceDE w:val="0"/>
        <w:autoSpaceDN w:val="0"/>
        <w:adjustRightInd w:val="0"/>
        <w:ind w:left="2400" w:hanging="600"/>
        <w:jc w:val="both"/>
        <w:rPr>
          <w:rFonts w:cs="Arial"/>
          <w:szCs w:val="24"/>
        </w:rPr>
      </w:pPr>
      <w:r w:rsidRPr="00375E71">
        <w:rPr>
          <w:rFonts w:cs="Arial"/>
          <w:szCs w:val="24"/>
        </w:rPr>
        <w:t>NEI 00-01 “Guidance for Post Fire Safe Shutdown Analysis”  Revision 1, January 2005</w:t>
      </w:r>
    </w:p>
    <w:p w:rsidR="00AF61F2" w:rsidRPr="00375E71" w:rsidRDefault="00AF61F2" w:rsidP="002701E8">
      <w:pPr>
        <w:tabs>
          <w:tab w:val="num" w:pos="2160"/>
          <w:tab w:val="left" w:pos="2400"/>
        </w:tabs>
        <w:autoSpaceDE w:val="0"/>
        <w:autoSpaceDN w:val="0"/>
        <w:adjustRightInd w:val="0"/>
        <w:jc w:val="both"/>
        <w:rPr>
          <w:rFonts w:cs="Arial"/>
          <w:b/>
          <w:bCs/>
          <w:szCs w:val="24"/>
        </w:rPr>
      </w:pPr>
    </w:p>
    <w:p w:rsidR="00AF61F2" w:rsidRPr="00375E71" w:rsidRDefault="00AF61F2" w:rsidP="002701E8">
      <w:pPr>
        <w:autoSpaceDE w:val="0"/>
        <w:autoSpaceDN w:val="0"/>
        <w:adjustRightInd w:val="0"/>
        <w:jc w:val="both"/>
        <w:rPr>
          <w:rFonts w:cs="Arial"/>
          <w:b/>
          <w:bCs/>
          <w:szCs w:val="24"/>
        </w:rPr>
      </w:pPr>
      <w:r w:rsidRPr="00375E71">
        <w:rPr>
          <w:rFonts w:cs="Arial"/>
          <w:b/>
          <w:bCs/>
          <w:szCs w:val="24"/>
        </w:rPr>
        <w:t>EVALUATION</w:t>
      </w:r>
    </w:p>
    <w:p w:rsidR="00AF61F2" w:rsidRPr="00375E71" w:rsidRDefault="00AF61F2" w:rsidP="002701E8">
      <w:pPr>
        <w:autoSpaceDE w:val="0"/>
        <w:autoSpaceDN w:val="0"/>
        <w:adjustRightInd w:val="0"/>
        <w:ind w:left="1815" w:hanging="1815"/>
        <w:jc w:val="both"/>
        <w:rPr>
          <w:rFonts w:cs="Arial"/>
          <w:szCs w:val="24"/>
        </w:rPr>
      </w:pPr>
      <w:r w:rsidRPr="00375E71">
        <w:rPr>
          <w:rFonts w:cs="Arial"/>
          <w:b/>
          <w:bCs/>
          <w:szCs w:val="24"/>
        </w:rPr>
        <w:t>CRITERIA:</w:t>
      </w:r>
      <w:r w:rsidRPr="00375E71">
        <w:rPr>
          <w:rFonts w:cs="Arial"/>
          <w:b/>
          <w:bCs/>
          <w:szCs w:val="24"/>
        </w:rPr>
        <w:tab/>
      </w:r>
      <w:r w:rsidRPr="00375E71">
        <w:rPr>
          <w:rFonts w:cs="Arial"/>
          <w:szCs w:val="24"/>
        </w:rPr>
        <w:t>At the completion of this activity, you should have a clear understanding of the NR</w:t>
      </w:r>
      <w:r w:rsidR="00742990" w:rsidRPr="00375E71">
        <w:rPr>
          <w:rFonts w:cs="Arial"/>
          <w:szCs w:val="24"/>
        </w:rPr>
        <w:t>C’s</w:t>
      </w:r>
      <w:r w:rsidRPr="00375E71">
        <w:rPr>
          <w:rFonts w:cs="Arial"/>
          <w:szCs w:val="24"/>
        </w:rPr>
        <w:t xml:space="preserve"> role in </w:t>
      </w:r>
      <w:r w:rsidR="00742990" w:rsidRPr="00375E71">
        <w:rPr>
          <w:rFonts w:cs="Arial"/>
          <w:szCs w:val="24"/>
        </w:rPr>
        <w:t>evaluating</w:t>
      </w:r>
      <w:r w:rsidRPr="00375E71">
        <w:rPr>
          <w:rFonts w:cs="Arial"/>
          <w:szCs w:val="24"/>
        </w:rPr>
        <w:t xml:space="preserve"> the adequacy with which a licensee adopts and maintains compliance with 10 CFR §50.48(c) through adherence to NFPA 805.  </w:t>
      </w:r>
    </w:p>
    <w:p w:rsidR="00AF61F2" w:rsidRPr="00375E71" w:rsidRDefault="00AF61F2" w:rsidP="002701E8">
      <w:pPr>
        <w:autoSpaceDE w:val="0"/>
        <w:autoSpaceDN w:val="0"/>
        <w:adjustRightInd w:val="0"/>
        <w:ind w:left="2420" w:hanging="2420"/>
        <w:jc w:val="both"/>
        <w:rPr>
          <w:rFonts w:cs="Arial"/>
          <w:szCs w:val="24"/>
        </w:rPr>
      </w:pPr>
    </w:p>
    <w:p w:rsidR="00AF61F2" w:rsidRPr="00375E71" w:rsidRDefault="00AF61F2" w:rsidP="002701E8">
      <w:pPr>
        <w:ind w:left="1800" w:hanging="1800"/>
        <w:jc w:val="both"/>
        <w:rPr>
          <w:rFonts w:cs="Arial"/>
          <w:szCs w:val="24"/>
        </w:rPr>
      </w:pPr>
      <w:r w:rsidRPr="00375E71">
        <w:rPr>
          <w:rFonts w:cs="Arial"/>
          <w:b/>
          <w:bCs/>
          <w:szCs w:val="24"/>
        </w:rPr>
        <w:t>TASKS:</w:t>
      </w:r>
      <w:r w:rsidRPr="00375E71">
        <w:rPr>
          <w:rFonts w:cs="Arial"/>
          <w:b/>
          <w:bCs/>
          <w:szCs w:val="24"/>
        </w:rPr>
        <w:tab/>
      </w:r>
      <w:r w:rsidR="006B5A7C" w:rsidRPr="00375E71">
        <w:rPr>
          <w:rFonts w:cs="Arial"/>
          <w:b/>
          <w:bCs/>
          <w:szCs w:val="24"/>
        </w:rPr>
        <w:tab/>
      </w:r>
      <w:r w:rsidRPr="00375E71">
        <w:rPr>
          <w:rFonts w:cs="Arial"/>
          <w:szCs w:val="24"/>
        </w:rPr>
        <w:t xml:space="preserve">The activities listed below shall be performed under the guidance of a </w:t>
      </w:r>
      <w:r w:rsidR="006B5A7C" w:rsidRPr="00375E71">
        <w:rPr>
          <w:rFonts w:cs="Arial"/>
          <w:szCs w:val="24"/>
        </w:rPr>
        <w:t>s</w:t>
      </w:r>
      <w:r w:rsidRPr="00375E71">
        <w:rPr>
          <w:rFonts w:cs="Arial"/>
          <w:szCs w:val="24"/>
        </w:rPr>
        <w:t xml:space="preserve">ubject </w:t>
      </w:r>
      <w:r w:rsidR="006B5A7C" w:rsidRPr="00375E71">
        <w:rPr>
          <w:rFonts w:cs="Arial"/>
          <w:szCs w:val="24"/>
        </w:rPr>
        <w:t>m</w:t>
      </w:r>
      <w:r w:rsidRPr="00375E71">
        <w:rPr>
          <w:rFonts w:cs="Arial"/>
          <w:szCs w:val="24"/>
        </w:rPr>
        <w:t xml:space="preserve">atter </w:t>
      </w:r>
      <w:r w:rsidR="006B5A7C" w:rsidRPr="00375E71">
        <w:rPr>
          <w:rFonts w:cs="Arial"/>
          <w:szCs w:val="24"/>
        </w:rPr>
        <w:t>e</w:t>
      </w:r>
      <w:r w:rsidRPr="00375E71">
        <w:rPr>
          <w:rFonts w:cs="Arial"/>
          <w:szCs w:val="24"/>
        </w:rPr>
        <w:t>xpert</w:t>
      </w:r>
      <w:r w:rsidR="00742990" w:rsidRPr="00375E71">
        <w:rPr>
          <w:rFonts w:cs="Arial"/>
          <w:szCs w:val="24"/>
        </w:rPr>
        <w:t>.</w:t>
      </w:r>
    </w:p>
    <w:p w:rsidR="00AF61F2" w:rsidRPr="00375E71" w:rsidRDefault="00AF61F2" w:rsidP="002701E8">
      <w:pPr>
        <w:ind w:left="2420" w:hanging="2420"/>
        <w:jc w:val="both"/>
        <w:rPr>
          <w:rFonts w:cs="Arial"/>
          <w:szCs w:val="24"/>
        </w:rPr>
      </w:pPr>
    </w:p>
    <w:p w:rsidR="00AF61F2" w:rsidRPr="00375E71" w:rsidRDefault="00AF61F2" w:rsidP="002701E8">
      <w:pPr>
        <w:numPr>
          <w:ilvl w:val="0"/>
          <w:numId w:val="3"/>
        </w:numPr>
        <w:tabs>
          <w:tab w:val="clear" w:pos="720"/>
          <w:tab w:val="num" w:pos="2400"/>
        </w:tabs>
        <w:ind w:left="2400" w:hanging="600"/>
        <w:jc w:val="both"/>
        <w:rPr>
          <w:rFonts w:cs="Arial"/>
          <w:szCs w:val="24"/>
        </w:rPr>
      </w:pPr>
      <w:r w:rsidRPr="00375E71">
        <w:rPr>
          <w:rFonts w:cs="Arial"/>
          <w:szCs w:val="24"/>
        </w:rPr>
        <w:t xml:space="preserve">Review the references </w:t>
      </w:r>
      <w:r w:rsidR="008347A4" w:rsidRPr="00375E71">
        <w:rPr>
          <w:rFonts w:cs="Arial"/>
          <w:szCs w:val="24"/>
        </w:rPr>
        <w:t>and develop an understanding sufficient to meet t</w:t>
      </w:r>
      <w:r w:rsidRPr="00375E71">
        <w:rPr>
          <w:rFonts w:cs="Arial"/>
          <w:szCs w:val="24"/>
        </w:rPr>
        <w:t>he evaluation criteria.</w:t>
      </w:r>
    </w:p>
    <w:p w:rsidR="00AF61F2" w:rsidRPr="00375E71" w:rsidRDefault="00AF61F2" w:rsidP="002701E8">
      <w:pPr>
        <w:numPr>
          <w:ilvl w:val="0"/>
          <w:numId w:val="3"/>
        </w:numPr>
        <w:ind w:firstLine="1080"/>
        <w:jc w:val="both"/>
        <w:rPr>
          <w:rFonts w:cs="Arial"/>
          <w:szCs w:val="24"/>
        </w:rPr>
      </w:pPr>
      <w:r w:rsidRPr="00375E71">
        <w:rPr>
          <w:rFonts w:cs="Arial"/>
          <w:szCs w:val="24"/>
        </w:rPr>
        <w:t xml:space="preserve">Discuss the </w:t>
      </w:r>
      <w:r w:rsidR="006B5A7C" w:rsidRPr="00375E71">
        <w:rPr>
          <w:rFonts w:cs="Arial"/>
          <w:szCs w:val="24"/>
        </w:rPr>
        <w:t>e</w:t>
      </w:r>
      <w:r w:rsidRPr="00375E71">
        <w:rPr>
          <w:rFonts w:cs="Arial"/>
          <w:szCs w:val="24"/>
        </w:rPr>
        <w:t xml:space="preserve">valuation </w:t>
      </w:r>
      <w:r w:rsidR="006B5A7C" w:rsidRPr="00375E71">
        <w:rPr>
          <w:rFonts w:cs="Arial"/>
          <w:szCs w:val="24"/>
        </w:rPr>
        <w:t>c</w:t>
      </w:r>
      <w:r w:rsidRPr="00375E71">
        <w:rPr>
          <w:rFonts w:cs="Arial"/>
          <w:szCs w:val="24"/>
        </w:rPr>
        <w:t xml:space="preserve">riteria with a </w:t>
      </w:r>
      <w:r w:rsidR="006B5A7C" w:rsidRPr="00375E71">
        <w:rPr>
          <w:rFonts w:cs="Arial"/>
          <w:szCs w:val="24"/>
        </w:rPr>
        <w:t>s</w:t>
      </w:r>
      <w:r w:rsidRPr="00375E71">
        <w:rPr>
          <w:rFonts w:cs="Arial"/>
          <w:szCs w:val="24"/>
        </w:rPr>
        <w:t xml:space="preserve">ubject </w:t>
      </w:r>
      <w:r w:rsidR="006B5A7C" w:rsidRPr="00375E71">
        <w:rPr>
          <w:rFonts w:cs="Arial"/>
          <w:szCs w:val="24"/>
        </w:rPr>
        <w:t>m</w:t>
      </w:r>
      <w:r w:rsidRPr="00375E71">
        <w:rPr>
          <w:rFonts w:cs="Arial"/>
          <w:szCs w:val="24"/>
        </w:rPr>
        <w:t xml:space="preserve">atter </w:t>
      </w:r>
      <w:r w:rsidR="006B5A7C" w:rsidRPr="00375E71">
        <w:rPr>
          <w:rFonts w:cs="Arial"/>
          <w:szCs w:val="24"/>
        </w:rPr>
        <w:t>e</w:t>
      </w:r>
      <w:r w:rsidRPr="00375E71">
        <w:rPr>
          <w:rFonts w:cs="Arial"/>
          <w:szCs w:val="24"/>
        </w:rPr>
        <w:t>xpert</w:t>
      </w:r>
      <w:r w:rsidR="00742990" w:rsidRPr="00375E71">
        <w:rPr>
          <w:rFonts w:cs="Arial"/>
          <w:szCs w:val="24"/>
        </w:rPr>
        <w:t>.</w:t>
      </w:r>
    </w:p>
    <w:p w:rsidR="001C0ED8" w:rsidRPr="00375E71" w:rsidRDefault="001A185C" w:rsidP="002701E8">
      <w:pPr>
        <w:numPr>
          <w:ilvl w:val="0"/>
          <w:numId w:val="3"/>
        </w:numPr>
        <w:ind w:left="2420" w:hanging="620"/>
        <w:jc w:val="both"/>
        <w:rPr>
          <w:rFonts w:cs="Arial"/>
          <w:szCs w:val="24"/>
        </w:rPr>
      </w:pPr>
      <w:r w:rsidRPr="00375E71">
        <w:rPr>
          <w:rFonts w:cs="Arial"/>
          <w:szCs w:val="24"/>
        </w:rPr>
        <w:t xml:space="preserve">Outline the process by which a licensee converts their </w:t>
      </w:r>
      <w:r w:rsidR="00742990" w:rsidRPr="00375E71">
        <w:rPr>
          <w:rFonts w:cs="Arial"/>
          <w:szCs w:val="24"/>
        </w:rPr>
        <w:t>f</w:t>
      </w:r>
      <w:r w:rsidRPr="00375E71">
        <w:rPr>
          <w:rFonts w:cs="Arial"/>
          <w:szCs w:val="24"/>
        </w:rPr>
        <w:t xml:space="preserve">ire </w:t>
      </w:r>
      <w:r w:rsidR="00742990" w:rsidRPr="00375E71">
        <w:rPr>
          <w:rFonts w:cs="Arial"/>
          <w:szCs w:val="24"/>
        </w:rPr>
        <w:t>p</w:t>
      </w:r>
      <w:r w:rsidRPr="00375E71">
        <w:rPr>
          <w:rFonts w:cs="Arial"/>
          <w:szCs w:val="24"/>
        </w:rPr>
        <w:t xml:space="preserve">rotection </w:t>
      </w:r>
      <w:r w:rsidR="00742990" w:rsidRPr="00375E71">
        <w:rPr>
          <w:rFonts w:cs="Arial"/>
          <w:szCs w:val="24"/>
        </w:rPr>
        <w:t>p</w:t>
      </w:r>
      <w:r w:rsidRPr="00375E71">
        <w:rPr>
          <w:rFonts w:cs="Arial"/>
          <w:szCs w:val="24"/>
        </w:rPr>
        <w:t xml:space="preserve">rogram from a traditional/deterministic program to </w:t>
      </w:r>
      <w:r w:rsidRPr="00375E71">
        <w:rPr>
          <w:rFonts w:cs="Arial"/>
          <w:szCs w:val="24"/>
        </w:rPr>
        <w:lastRenderedPageBreak/>
        <w:t>one based on NFPA 805</w:t>
      </w:r>
      <w:r w:rsidR="008942B0" w:rsidRPr="00375E71">
        <w:rPr>
          <w:rFonts w:cs="Arial"/>
          <w:szCs w:val="24"/>
        </w:rPr>
        <w:t>.</w:t>
      </w:r>
      <w:r w:rsidR="001C0ED8" w:rsidRPr="00375E71">
        <w:rPr>
          <w:rFonts w:cs="Arial"/>
          <w:szCs w:val="24"/>
        </w:rPr>
        <w:t xml:space="preserve">  Note:  Additional insights into different fire protection programs can be gained by inspecting an NFPA 805 plant as well as a pre-1979 and post 1979 plant.</w:t>
      </w:r>
    </w:p>
    <w:p w:rsidR="002603EC" w:rsidRPr="00375E71" w:rsidRDefault="002603EC" w:rsidP="002603EC">
      <w:pPr>
        <w:jc w:val="both"/>
        <w:rPr>
          <w:rFonts w:cs="Arial"/>
          <w:szCs w:val="24"/>
        </w:rPr>
      </w:pPr>
    </w:p>
    <w:p w:rsidR="00E56315" w:rsidRPr="00375E71" w:rsidRDefault="002603EC" w:rsidP="00535501">
      <w:pPr>
        <w:rPr>
          <w:rFonts w:cs="Arial"/>
          <w:szCs w:val="24"/>
        </w:rPr>
      </w:pPr>
      <w:r w:rsidRPr="00375E71">
        <w:rPr>
          <w:rFonts w:cs="Arial"/>
          <w:b/>
          <w:szCs w:val="24"/>
        </w:rPr>
        <w:t>DOCUMENTATION:</w:t>
      </w:r>
      <w:r w:rsidRPr="00375E71">
        <w:rPr>
          <w:rFonts w:cs="Arial"/>
          <w:szCs w:val="24"/>
        </w:rPr>
        <w:tab/>
        <w:t xml:space="preserve">Fire Protection Inspector Technical Proficiency-Level </w:t>
      </w:r>
      <w:r w:rsidR="00E56315" w:rsidRPr="00375E71">
        <w:rPr>
          <w:rFonts w:cs="Arial"/>
          <w:szCs w:val="24"/>
        </w:rPr>
        <w:t>Signature</w:t>
      </w:r>
    </w:p>
    <w:p w:rsidR="002603EC" w:rsidRPr="00375E71" w:rsidRDefault="002603EC" w:rsidP="00A92904">
      <w:pPr>
        <w:ind w:left="2430" w:hanging="10"/>
        <w:rPr>
          <w:rFonts w:cs="Arial"/>
          <w:szCs w:val="24"/>
        </w:rPr>
      </w:pPr>
      <w:r w:rsidRPr="00375E71">
        <w:rPr>
          <w:rFonts w:cs="Arial"/>
          <w:szCs w:val="24"/>
        </w:rPr>
        <w:t>Card Item ISA-FP-3</w:t>
      </w:r>
    </w:p>
    <w:p w:rsidR="002603EC" w:rsidRPr="00375E71" w:rsidRDefault="002603EC" w:rsidP="00535501">
      <w:pPr>
        <w:rPr>
          <w:rFonts w:cs="Arial"/>
          <w:szCs w:val="24"/>
        </w:rPr>
      </w:pPr>
    </w:p>
    <w:p w:rsidR="003F1D50" w:rsidRPr="00375E71" w:rsidRDefault="003F1D50" w:rsidP="00036F31">
      <w:pPr>
        <w:jc w:val="center"/>
        <w:rPr>
          <w:ins w:id="46" w:author="David Allsopp" w:date="2010-09-24T09:43:00Z"/>
          <w:rFonts w:cs="Arial"/>
          <w:b/>
          <w:szCs w:val="24"/>
        </w:rPr>
      </w:pPr>
      <w:r w:rsidRPr="00375E71">
        <w:rPr>
          <w:rFonts w:cs="Arial"/>
          <w:szCs w:val="24"/>
        </w:rPr>
        <w:br w:type="page"/>
      </w:r>
      <w:ins w:id="47" w:author="David Allsopp" w:date="2010-09-24T09:44:00Z">
        <w:r w:rsidRPr="00375E71">
          <w:rPr>
            <w:rFonts w:cs="Arial"/>
            <w:b/>
            <w:szCs w:val="24"/>
          </w:rPr>
          <w:lastRenderedPageBreak/>
          <w:t>Fire Protection Individual Study Activity</w:t>
        </w:r>
      </w:ins>
    </w:p>
    <w:p w:rsidR="003F1D50" w:rsidRPr="00375E71" w:rsidRDefault="003F1D50" w:rsidP="003F1D50">
      <w:pPr>
        <w:tabs>
          <w:tab w:val="left" w:pos="1800"/>
        </w:tabs>
        <w:autoSpaceDE w:val="0"/>
        <w:autoSpaceDN w:val="0"/>
        <w:adjustRightInd w:val="0"/>
        <w:ind w:left="1800" w:hanging="1800"/>
        <w:jc w:val="both"/>
        <w:rPr>
          <w:ins w:id="48" w:author="David Allsopp" w:date="2010-09-24T09:43:00Z"/>
          <w:rFonts w:cs="Arial"/>
          <w:szCs w:val="24"/>
        </w:rPr>
      </w:pPr>
    </w:p>
    <w:p w:rsidR="003F1D50" w:rsidRPr="00375E71" w:rsidRDefault="003F1D50" w:rsidP="003F1D50">
      <w:pPr>
        <w:tabs>
          <w:tab w:val="left" w:pos="1800"/>
        </w:tabs>
        <w:autoSpaceDE w:val="0"/>
        <w:autoSpaceDN w:val="0"/>
        <w:adjustRightInd w:val="0"/>
        <w:ind w:left="1800" w:hanging="1800"/>
        <w:jc w:val="both"/>
        <w:rPr>
          <w:ins w:id="49" w:author="David Allsopp" w:date="2010-09-24T09:43:00Z"/>
          <w:rFonts w:cs="Arial"/>
          <w:szCs w:val="24"/>
        </w:rPr>
      </w:pPr>
      <w:ins w:id="50" w:author="David Allsopp" w:date="2010-09-24T09:43:00Z">
        <w:r w:rsidRPr="00375E71">
          <w:rPr>
            <w:rFonts w:cs="Arial"/>
            <w:b/>
            <w:bCs/>
            <w:szCs w:val="24"/>
          </w:rPr>
          <w:t>TOPIC:</w:t>
        </w:r>
        <w:r w:rsidRPr="00375E71">
          <w:rPr>
            <w:rFonts w:cs="Arial"/>
            <w:b/>
            <w:bCs/>
            <w:szCs w:val="24"/>
          </w:rPr>
          <w:tab/>
          <w:t>(</w:t>
        </w:r>
        <w:r w:rsidRPr="00375E71">
          <w:rPr>
            <w:rFonts w:cs="Arial"/>
            <w:szCs w:val="24"/>
          </w:rPr>
          <w:t xml:space="preserve">ISA-FP-4) Mitigation Measures for Loss of a Large Area </w:t>
        </w:r>
      </w:ins>
      <w:r w:rsidR="0078478B" w:rsidRPr="00375E71">
        <w:rPr>
          <w:rFonts w:cs="Arial"/>
          <w:szCs w:val="24"/>
        </w:rPr>
        <w:fldChar w:fldCharType="begin"/>
      </w:r>
      <w:r w:rsidRPr="00375E71">
        <w:rPr>
          <w:rFonts w:cs="Arial"/>
          <w:szCs w:val="24"/>
        </w:rPr>
        <w:instrText xml:space="preserve"> TC "</w:instrText>
      </w:r>
      <w:bookmarkStart w:id="51" w:name="_Toc273087530"/>
      <w:r w:rsidRPr="00375E71">
        <w:rPr>
          <w:rFonts w:cs="Arial"/>
          <w:b/>
          <w:bCs/>
          <w:szCs w:val="24"/>
        </w:rPr>
        <w:instrText>(</w:instrText>
      </w:r>
      <w:r w:rsidRPr="00375E71">
        <w:rPr>
          <w:rFonts w:cs="Arial"/>
          <w:szCs w:val="24"/>
        </w:rPr>
        <w:instrText xml:space="preserve">ISA-FP-4) </w:instrText>
      </w:r>
      <w:ins w:id="52" w:author="David Allsopp" w:date="2010-09-24T09:43:00Z">
        <w:r w:rsidRPr="00375E71">
          <w:rPr>
            <w:rFonts w:cs="Arial"/>
            <w:szCs w:val="24"/>
          </w:rPr>
          <w:instrText>Mitigation Measures for Loss of a Large Area</w:instrText>
        </w:r>
        <w:bookmarkEnd w:id="51"/>
        <w:r w:rsidRPr="00375E71">
          <w:rPr>
            <w:rFonts w:cs="Arial"/>
            <w:szCs w:val="24"/>
          </w:rPr>
          <w:instrText xml:space="preserve"> </w:instrText>
        </w:r>
      </w:ins>
      <w:r w:rsidRPr="00375E71">
        <w:rPr>
          <w:rFonts w:cs="Arial"/>
          <w:szCs w:val="24"/>
        </w:rPr>
        <w:instrText xml:space="preserve">" \f C \l "2" </w:instrText>
      </w:r>
      <w:r w:rsidR="0078478B" w:rsidRPr="00375E71">
        <w:rPr>
          <w:rFonts w:cs="Arial"/>
          <w:szCs w:val="24"/>
        </w:rPr>
        <w:fldChar w:fldCharType="end"/>
      </w:r>
    </w:p>
    <w:p w:rsidR="003F1D50" w:rsidRPr="00375E71" w:rsidRDefault="003F1D50" w:rsidP="003F1D50">
      <w:pPr>
        <w:autoSpaceDE w:val="0"/>
        <w:autoSpaceDN w:val="0"/>
        <w:adjustRightInd w:val="0"/>
        <w:jc w:val="both"/>
        <w:rPr>
          <w:ins w:id="53" w:author="David Allsopp" w:date="2010-09-24T09:43:00Z"/>
          <w:rFonts w:cs="Arial"/>
          <w:szCs w:val="24"/>
        </w:rPr>
      </w:pPr>
    </w:p>
    <w:p w:rsidR="003F1D50" w:rsidRPr="00375E71" w:rsidRDefault="003F1D50" w:rsidP="003F1D50">
      <w:pPr>
        <w:autoSpaceDE w:val="0"/>
        <w:autoSpaceDN w:val="0"/>
        <w:adjustRightInd w:val="0"/>
        <w:ind w:left="1815" w:hanging="1815"/>
        <w:jc w:val="both"/>
        <w:rPr>
          <w:ins w:id="54" w:author="David Allsopp" w:date="2010-09-24T09:43:00Z"/>
          <w:rFonts w:cs="Arial"/>
          <w:szCs w:val="24"/>
        </w:rPr>
      </w:pPr>
      <w:ins w:id="55" w:author="David Allsopp" w:date="2010-09-24T09:43:00Z">
        <w:r w:rsidRPr="00375E71">
          <w:rPr>
            <w:rFonts w:cs="Arial"/>
            <w:b/>
            <w:bCs/>
            <w:szCs w:val="24"/>
          </w:rPr>
          <w:t>PURPOSE:</w:t>
        </w:r>
        <w:r w:rsidRPr="00375E71">
          <w:rPr>
            <w:rFonts w:cs="Arial"/>
            <w:b/>
            <w:bCs/>
            <w:szCs w:val="24"/>
          </w:rPr>
          <w:tab/>
        </w:r>
        <w:r w:rsidRPr="00375E71">
          <w:rPr>
            <w:rFonts w:cs="Arial"/>
            <w:szCs w:val="24"/>
          </w:rPr>
          <w:t>The purpose of this activity is to become familiar with mitigation measures that licensees were required to develop and implement in response to the Section B.5.b of the Interim Countermeasures (ICM) Order EA-02-026 of February 25, 2002, subsequently imposed License Conditions, and 10 CFR 50.54(hh)(</w:t>
        </w:r>
      </w:ins>
      <w:ins w:id="56" w:author="dka" w:date="2011-11-23T10:11:00Z">
        <w:r w:rsidR="00145696" w:rsidRPr="00375E71">
          <w:rPr>
            <w:rFonts w:cs="Arial"/>
            <w:szCs w:val="24"/>
          </w:rPr>
          <w:t>2</w:t>
        </w:r>
      </w:ins>
      <w:ins w:id="57" w:author="David Allsopp" w:date="2010-09-24T09:43:00Z">
        <w:r w:rsidRPr="00375E71">
          <w:rPr>
            <w:rFonts w:cs="Arial"/>
            <w:szCs w:val="24"/>
          </w:rPr>
          <w:t>)</w:t>
        </w:r>
      </w:ins>
      <w:ins w:id="58" w:author="David Allsopp" w:date="2010-10-27T08:01:00Z">
        <w:r w:rsidR="00314A8E" w:rsidRPr="00375E71">
          <w:rPr>
            <w:rFonts w:cs="Arial"/>
            <w:szCs w:val="24"/>
          </w:rPr>
          <w:t>.</w:t>
        </w:r>
      </w:ins>
    </w:p>
    <w:p w:rsidR="003F1D50" w:rsidRPr="00375E71" w:rsidRDefault="003F1D50" w:rsidP="003F1D50">
      <w:pPr>
        <w:autoSpaceDE w:val="0"/>
        <w:autoSpaceDN w:val="0"/>
        <w:adjustRightInd w:val="0"/>
        <w:jc w:val="both"/>
        <w:rPr>
          <w:ins w:id="59" w:author="David Allsopp" w:date="2010-09-24T09:43:00Z"/>
          <w:rFonts w:cs="Arial"/>
          <w:b/>
          <w:bCs/>
          <w:szCs w:val="24"/>
        </w:rPr>
      </w:pPr>
    </w:p>
    <w:p w:rsidR="003F1D50" w:rsidRPr="00375E71" w:rsidRDefault="003F1D50" w:rsidP="003F1D50">
      <w:pPr>
        <w:autoSpaceDE w:val="0"/>
        <w:autoSpaceDN w:val="0"/>
        <w:adjustRightInd w:val="0"/>
        <w:jc w:val="both"/>
        <w:rPr>
          <w:ins w:id="60" w:author="David Allsopp" w:date="2010-09-24T09:43:00Z"/>
          <w:rFonts w:cs="Arial"/>
          <w:b/>
          <w:bCs/>
          <w:szCs w:val="24"/>
        </w:rPr>
      </w:pPr>
      <w:ins w:id="61" w:author="David Allsopp" w:date="2010-09-24T09:43:00Z">
        <w:r w:rsidRPr="00375E71">
          <w:rPr>
            <w:rFonts w:cs="Arial"/>
            <w:b/>
            <w:bCs/>
            <w:szCs w:val="24"/>
          </w:rPr>
          <w:t>COMPETENCY</w:t>
        </w:r>
      </w:ins>
    </w:p>
    <w:p w:rsidR="003F1D50" w:rsidRPr="00375E71" w:rsidRDefault="003F1D50" w:rsidP="003F1D50">
      <w:pPr>
        <w:autoSpaceDE w:val="0"/>
        <w:autoSpaceDN w:val="0"/>
        <w:adjustRightInd w:val="0"/>
        <w:jc w:val="both"/>
        <w:rPr>
          <w:ins w:id="62" w:author="David Allsopp" w:date="2010-09-24T09:43:00Z"/>
          <w:rFonts w:cs="Arial"/>
          <w:szCs w:val="24"/>
        </w:rPr>
      </w:pPr>
      <w:ins w:id="63" w:author="David Allsopp" w:date="2010-09-24T09:43:00Z">
        <w:r w:rsidRPr="00375E71">
          <w:rPr>
            <w:rFonts w:cs="Arial"/>
            <w:b/>
            <w:bCs/>
            <w:szCs w:val="24"/>
          </w:rPr>
          <w:t>AREA:</w:t>
        </w:r>
        <w:r w:rsidRPr="00375E71">
          <w:rPr>
            <w:rFonts w:cs="Arial"/>
            <w:bCs/>
            <w:szCs w:val="24"/>
          </w:rPr>
          <w:tab/>
        </w:r>
        <w:r w:rsidRPr="00375E71">
          <w:rPr>
            <w:rFonts w:cs="Arial"/>
            <w:bCs/>
            <w:szCs w:val="24"/>
          </w:rPr>
          <w:tab/>
          <w:t>TECHNICAL AREA EXPERTISE</w:t>
        </w:r>
      </w:ins>
    </w:p>
    <w:p w:rsidR="003F1D50" w:rsidRPr="00375E71" w:rsidRDefault="003F1D50" w:rsidP="003F1D50">
      <w:pPr>
        <w:autoSpaceDE w:val="0"/>
        <w:autoSpaceDN w:val="0"/>
        <w:adjustRightInd w:val="0"/>
        <w:jc w:val="both"/>
        <w:rPr>
          <w:ins w:id="64" w:author="David Allsopp" w:date="2010-09-24T09:43:00Z"/>
          <w:rFonts w:cs="Arial"/>
          <w:b/>
          <w:bCs/>
          <w:szCs w:val="24"/>
        </w:rPr>
      </w:pPr>
    </w:p>
    <w:p w:rsidR="003F1D50" w:rsidRPr="00375E71" w:rsidRDefault="003F1D50" w:rsidP="003F1D50">
      <w:pPr>
        <w:autoSpaceDE w:val="0"/>
        <w:autoSpaceDN w:val="0"/>
        <w:adjustRightInd w:val="0"/>
        <w:jc w:val="both"/>
        <w:rPr>
          <w:ins w:id="65" w:author="David Allsopp" w:date="2010-09-24T09:43:00Z"/>
          <w:rFonts w:cs="Arial"/>
          <w:b/>
          <w:bCs/>
          <w:szCs w:val="24"/>
        </w:rPr>
      </w:pPr>
      <w:ins w:id="66" w:author="David Allsopp" w:date="2010-09-24T09:43:00Z">
        <w:r w:rsidRPr="00375E71">
          <w:rPr>
            <w:rFonts w:cs="Arial"/>
            <w:b/>
            <w:bCs/>
            <w:szCs w:val="24"/>
          </w:rPr>
          <w:t>LEVEL OF</w:t>
        </w:r>
      </w:ins>
    </w:p>
    <w:p w:rsidR="003F1D50" w:rsidRPr="00375E71" w:rsidRDefault="003F1D50" w:rsidP="003F1D50">
      <w:pPr>
        <w:autoSpaceDE w:val="0"/>
        <w:autoSpaceDN w:val="0"/>
        <w:adjustRightInd w:val="0"/>
        <w:jc w:val="both"/>
        <w:rPr>
          <w:ins w:id="67" w:author="David Allsopp" w:date="2010-09-24T09:43:00Z"/>
          <w:rFonts w:cs="Arial"/>
          <w:szCs w:val="24"/>
        </w:rPr>
      </w:pPr>
      <w:ins w:id="68" w:author="David Allsopp" w:date="2010-09-24T09:43:00Z">
        <w:r w:rsidRPr="00375E71">
          <w:rPr>
            <w:rFonts w:cs="Arial"/>
            <w:b/>
            <w:bCs/>
            <w:szCs w:val="24"/>
          </w:rPr>
          <w:t xml:space="preserve">EFFORT: </w:t>
        </w:r>
        <w:r w:rsidRPr="00375E71">
          <w:rPr>
            <w:rFonts w:cs="Arial"/>
            <w:b/>
            <w:bCs/>
            <w:szCs w:val="24"/>
          </w:rPr>
          <w:tab/>
        </w:r>
        <w:r w:rsidRPr="00375E71">
          <w:rPr>
            <w:rFonts w:cs="Arial"/>
            <w:b/>
            <w:bCs/>
            <w:szCs w:val="24"/>
          </w:rPr>
          <w:tab/>
        </w:r>
        <w:r w:rsidRPr="00375E71">
          <w:rPr>
            <w:rFonts w:cs="Arial"/>
            <w:szCs w:val="24"/>
          </w:rPr>
          <w:t>16 hours</w:t>
        </w:r>
      </w:ins>
    </w:p>
    <w:p w:rsidR="003F1D50" w:rsidRPr="00375E71" w:rsidRDefault="003F1D50" w:rsidP="003F1D50">
      <w:pPr>
        <w:autoSpaceDE w:val="0"/>
        <w:autoSpaceDN w:val="0"/>
        <w:adjustRightInd w:val="0"/>
        <w:jc w:val="both"/>
        <w:rPr>
          <w:ins w:id="69" w:author="David Allsopp" w:date="2010-09-24T09:43:00Z"/>
          <w:rFonts w:cs="Arial"/>
          <w:b/>
          <w:bCs/>
          <w:szCs w:val="24"/>
        </w:rPr>
      </w:pPr>
    </w:p>
    <w:p w:rsidR="00D5558C" w:rsidRPr="00375E71" w:rsidRDefault="003F1D50" w:rsidP="00D5558C">
      <w:pPr>
        <w:ind w:left="1800" w:hanging="1800"/>
        <w:jc w:val="both"/>
        <w:rPr>
          <w:rFonts w:cs="Arial"/>
          <w:b/>
          <w:szCs w:val="24"/>
        </w:rPr>
      </w:pPr>
      <w:ins w:id="70" w:author="David Allsopp" w:date="2010-09-24T09:43:00Z">
        <w:r w:rsidRPr="00375E71">
          <w:rPr>
            <w:rFonts w:cs="Arial"/>
            <w:b/>
            <w:bCs/>
            <w:szCs w:val="24"/>
          </w:rPr>
          <w:t>REFERENCES:</w:t>
        </w:r>
      </w:ins>
      <w:r w:rsidR="00D5558C" w:rsidRPr="00375E71">
        <w:rPr>
          <w:rFonts w:cs="Arial"/>
          <w:b/>
          <w:bCs/>
          <w:szCs w:val="24"/>
        </w:rPr>
        <w:tab/>
      </w:r>
      <w:ins w:id="71" w:author="dka" w:date="2011-12-05T10:44:00Z">
        <w:r w:rsidR="00D5558C" w:rsidRPr="00375E71">
          <w:rPr>
            <w:rFonts w:cs="Arial"/>
            <w:szCs w:val="24"/>
          </w:rPr>
          <w:t xml:space="preserve">Contact </w:t>
        </w:r>
      </w:ins>
      <w:ins w:id="72" w:author="dka" w:date="2011-12-05T10:45:00Z">
        <w:r w:rsidR="00D5558C" w:rsidRPr="00375E71">
          <w:rPr>
            <w:rFonts w:cs="Arial"/>
            <w:szCs w:val="24"/>
          </w:rPr>
          <w:t xml:space="preserve">the </w:t>
        </w:r>
      </w:ins>
      <w:ins w:id="73" w:author="dka" w:date="2011-12-05T11:06:00Z">
        <w:r w:rsidR="00B624E2" w:rsidRPr="00375E71">
          <w:rPr>
            <w:rFonts w:cs="Arial"/>
            <w:szCs w:val="24"/>
          </w:rPr>
          <w:t>c</w:t>
        </w:r>
      </w:ins>
      <w:ins w:id="74" w:author="dka" w:date="2011-12-05T10:45:00Z">
        <w:r w:rsidR="00D5558C" w:rsidRPr="00375E71">
          <w:rPr>
            <w:rFonts w:cs="Arial"/>
            <w:szCs w:val="24"/>
          </w:rPr>
          <w:t>hief of the Fire Protection Branch in NRR</w:t>
        </w:r>
      </w:ins>
      <w:ins w:id="75" w:author="dka" w:date="2011-12-05T10:44:00Z">
        <w:r w:rsidR="00D5558C" w:rsidRPr="00375E71">
          <w:rPr>
            <w:rFonts w:cs="Arial"/>
            <w:szCs w:val="24"/>
          </w:rPr>
          <w:t xml:space="preserve"> </w:t>
        </w:r>
      </w:ins>
      <w:ins w:id="76" w:author="dka" w:date="2011-12-05T10:45:00Z">
        <w:r w:rsidR="00D5558C" w:rsidRPr="00375E71">
          <w:rPr>
            <w:rFonts w:cs="Arial"/>
            <w:szCs w:val="24"/>
          </w:rPr>
          <w:t>i</w:t>
        </w:r>
      </w:ins>
      <w:ins w:id="77" w:author="dka" w:date="2011-12-05T10:44:00Z">
        <w:r w:rsidR="00D5558C" w:rsidRPr="00375E71">
          <w:rPr>
            <w:rFonts w:cs="Arial"/>
            <w:szCs w:val="24"/>
          </w:rPr>
          <w:t xml:space="preserve">f you encounter difficulty locating </w:t>
        </w:r>
      </w:ins>
      <w:ins w:id="78" w:author="dka" w:date="2011-12-05T10:45:00Z">
        <w:r w:rsidR="00D5558C" w:rsidRPr="00375E71">
          <w:rPr>
            <w:rFonts w:cs="Arial"/>
            <w:szCs w:val="24"/>
          </w:rPr>
          <w:t>references.</w:t>
        </w:r>
      </w:ins>
    </w:p>
    <w:p w:rsidR="003F1D50" w:rsidRPr="00375E71" w:rsidRDefault="003F1D50" w:rsidP="00D5558C">
      <w:pPr>
        <w:autoSpaceDE w:val="0"/>
        <w:autoSpaceDN w:val="0"/>
        <w:adjustRightInd w:val="0"/>
        <w:jc w:val="both"/>
        <w:rPr>
          <w:ins w:id="79" w:author="David Allsopp" w:date="2010-09-24T09:43:00Z"/>
          <w:rFonts w:cs="Arial"/>
          <w:b/>
          <w:bCs/>
          <w:szCs w:val="24"/>
        </w:rPr>
      </w:pPr>
    </w:p>
    <w:p w:rsidR="003F1D50" w:rsidRPr="00375E71" w:rsidRDefault="003F1D50" w:rsidP="003F1D50">
      <w:pPr>
        <w:numPr>
          <w:ilvl w:val="0"/>
          <w:numId w:val="12"/>
        </w:numPr>
        <w:tabs>
          <w:tab w:val="left" w:pos="2400"/>
        </w:tabs>
        <w:autoSpaceDE w:val="0"/>
        <w:autoSpaceDN w:val="0"/>
        <w:adjustRightInd w:val="0"/>
        <w:ind w:left="2400" w:hanging="600"/>
        <w:jc w:val="both"/>
        <w:rPr>
          <w:ins w:id="80" w:author="David Allsopp" w:date="2010-09-24T09:43:00Z"/>
          <w:rFonts w:cs="Arial"/>
          <w:szCs w:val="24"/>
        </w:rPr>
      </w:pPr>
      <w:ins w:id="81" w:author="David Allsopp" w:date="2010-09-24T09:43:00Z">
        <w:r w:rsidRPr="00375E71">
          <w:rPr>
            <w:rFonts w:cs="Arial"/>
            <w:szCs w:val="24"/>
          </w:rPr>
          <w:t>10 CFR 50.54(</w:t>
        </w:r>
        <w:proofErr w:type="spellStart"/>
        <w:r w:rsidRPr="00375E71">
          <w:rPr>
            <w:rFonts w:cs="Arial"/>
            <w:szCs w:val="24"/>
          </w:rPr>
          <w:t>hh</w:t>
        </w:r>
        <w:proofErr w:type="spellEnd"/>
        <w:r w:rsidRPr="00375E71">
          <w:rPr>
            <w:rFonts w:cs="Arial"/>
            <w:szCs w:val="24"/>
          </w:rPr>
          <w:t>)(2), “License Conditions”</w:t>
        </w:r>
      </w:ins>
    </w:p>
    <w:p w:rsidR="003F1D50" w:rsidRPr="00375E71" w:rsidRDefault="0078478B" w:rsidP="003F1D50">
      <w:pPr>
        <w:numPr>
          <w:ilvl w:val="0"/>
          <w:numId w:val="12"/>
        </w:numPr>
        <w:tabs>
          <w:tab w:val="left" w:pos="2400"/>
        </w:tabs>
        <w:autoSpaceDE w:val="0"/>
        <w:autoSpaceDN w:val="0"/>
        <w:adjustRightInd w:val="0"/>
        <w:ind w:left="2400" w:hanging="600"/>
        <w:jc w:val="both"/>
        <w:rPr>
          <w:ins w:id="82" w:author="David Allsopp" w:date="2010-09-24T09:43:00Z"/>
          <w:rFonts w:cs="Arial"/>
          <w:color w:val="FF0000"/>
          <w:szCs w:val="24"/>
        </w:rPr>
      </w:pPr>
      <w:ins w:id="83" w:author="David Allsopp" w:date="2010-09-24T09:43:00Z">
        <w:r w:rsidRPr="00375E71">
          <w:rPr>
            <w:rFonts w:cs="Arial"/>
            <w:color w:val="FF0000"/>
            <w:szCs w:val="24"/>
          </w:rPr>
          <w:fldChar w:fldCharType="begin"/>
        </w:r>
        <w:r w:rsidR="003F1D50" w:rsidRPr="00375E71">
          <w:rPr>
            <w:rFonts w:cs="Arial"/>
            <w:color w:val="FF0000"/>
            <w:szCs w:val="24"/>
          </w:rPr>
          <w:instrText>HYPERLINK "http://nrcknowledgecenter.nrc.gov/CommunityBrowser.aspx?id=4380&amp;lang=en-US"</w:instrText>
        </w:r>
        <w:r w:rsidRPr="00375E71">
          <w:rPr>
            <w:rFonts w:cs="Arial"/>
            <w:color w:val="FF0000"/>
            <w:szCs w:val="24"/>
          </w:rPr>
          <w:fldChar w:fldCharType="separate"/>
        </w:r>
        <w:r w:rsidR="003F1D50" w:rsidRPr="00375E71">
          <w:rPr>
            <w:rStyle w:val="Hyperlink"/>
            <w:rFonts w:cs="Arial"/>
            <w:color w:val="FF0000"/>
            <w:szCs w:val="24"/>
          </w:rPr>
          <w:t>B.5.b inspections Community of Practice (</w:t>
        </w:r>
        <w:proofErr w:type="spellStart"/>
        <w:r w:rsidR="003F1D50" w:rsidRPr="00375E71">
          <w:rPr>
            <w:rStyle w:val="Hyperlink"/>
            <w:rFonts w:cs="Arial"/>
            <w:color w:val="FF0000"/>
            <w:szCs w:val="24"/>
          </w:rPr>
          <w:t>CoP</w:t>
        </w:r>
        <w:proofErr w:type="spellEnd"/>
        <w:r w:rsidR="003F1D50" w:rsidRPr="00375E71">
          <w:rPr>
            <w:rStyle w:val="Hyperlink"/>
            <w:rFonts w:cs="Arial"/>
            <w:color w:val="FF0000"/>
            <w:szCs w:val="24"/>
          </w:rPr>
          <w:t>)</w:t>
        </w:r>
        <w:r w:rsidRPr="00375E71">
          <w:rPr>
            <w:rFonts w:cs="Arial"/>
            <w:color w:val="FF0000"/>
            <w:szCs w:val="24"/>
          </w:rPr>
          <w:fldChar w:fldCharType="end"/>
        </w:r>
      </w:ins>
    </w:p>
    <w:p w:rsidR="003F1D50" w:rsidRPr="00375E71" w:rsidRDefault="003F1D50" w:rsidP="003F1D50">
      <w:pPr>
        <w:numPr>
          <w:ilvl w:val="0"/>
          <w:numId w:val="12"/>
        </w:numPr>
        <w:tabs>
          <w:tab w:val="left" w:pos="2400"/>
        </w:tabs>
        <w:autoSpaceDE w:val="0"/>
        <w:autoSpaceDN w:val="0"/>
        <w:adjustRightInd w:val="0"/>
        <w:ind w:left="2400" w:hanging="600"/>
        <w:jc w:val="both"/>
        <w:rPr>
          <w:ins w:id="84" w:author="David Allsopp" w:date="2010-09-24T09:43:00Z"/>
          <w:rFonts w:cs="Arial"/>
          <w:szCs w:val="24"/>
        </w:rPr>
      </w:pPr>
      <w:ins w:id="85" w:author="David Allsopp" w:date="2010-09-24T09:43:00Z">
        <w:r w:rsidRPr="00375E71">
          <w:rPr>
            <w:rFonts w:cs="Arial"/>
            <w:szCs w:val="24"/>
          </w:rPr>
          <w:t xml:space="preserve">NEI 06-12 “B.5.b Phase 2 &amp; 3 Submittal Guideline”, Revision 2, December 2006, available on B.5.b inspections </w:t>
        </w:r>
        <w:proofErr w:type="spellStart"/>
        <w:r w:rsidRPr="00375E71">
          <w:rPr>
            <w:rFonts w:cs="Arial"/>
            <w:szCs w:val="24"/>
          </w:rPr>
          <w:t>CoP</w:t>
        </w:r>
        <w:proofErr w:type="spellEnd"/>
      </w:ins>
    </w:p>
    <w:p w:rsidR="003F1D50" w:rsidRPr="00375E71" w:rsidRDefault="003F1D50" w:rsidP="003F1D50">
      <w:pPr>
        <w:numPr>
          <w:ilvl w:val="0"/>
          <w:numId w:val="12"/>
        </w:numPr>
        <w:tabs>
          <w:tab w:val="left" w:pos="2400"/>
        </w:tabs>
        <w:autoSpaceDE w:val="0"/>
        <w:autoSpaceDN w:val="0"/>
        <w:adjustRightInd w:val="0"/>
        <w:ind w:left="2400" w:hanging="600"/>
        <w:jc w:val="both"/>
        <w:rPr>
          <w:ins w:id="86" w:author="David Allsopp" w:date="2010-09-24T09:43:00Z"/>
          <w:rFonts w:cs="Arial"/>
          <w:szCs w:val="24"/>
        </w:rPr>
      </w:pPr>
      <w:ins w:id="87" w:author="David Allsopp" w:date="2010-09-24T09:43:00Z">
        <w:r w:rsidRPr="00375E71">
          <w:rPr>
            <w:rFonts w:cs="Arial"/>
            <w:szCs w:val="24"/>
          </w:rPr>
          <w:t xml:space="preserve">Individual Licensee’s B.5.b Safety Evaluation Report, available under “Licensee Specific Documents” on B.5.b inspections </w:t>
        </w:r>
        <w:proofErr w:type="spellStart"/>
        <w:r w:rsidRPr="00375E71">
          <w:rPr>
            <w:rFonts w:cs="Arial"/>
            <w:szCs w:val="24"/>
          </w:rPr>
          <w:t>CoP</w:t>
        </w:r>
        <w:proofErr w:type="spellEnd"/>
      </w:ins>
    </w:p>
    <w:p w:rsidR="003F1D50" w:rsidRPr="00375E71" w:rsidRDefault="003F1D50" w:rsidP="003F1D50">
      <w:pPr>
        <w:tabs>
          <w:tab w:val="num" w:pos="2160"/>
          <w:tab w:val="left" w:pos="2400"/>
        </w:tabs>
        <w:autoSpaceDE w:val="0"/>
        <w:autoSpaceDN w:val="0"/>
        <w:adjustRightInd w:val="0"/>
        <w:jc w:val="both"/>
        <w:rPr>
          <w:ins w:id="88" w:author="David Allsopp" w:date="2010-09-24T09:43:00Z"/>
          <w:rFonts w:cs="Arial"/>
          <w:b/>
          <w:bCs/>
          <w:szCs w:val="24"/>
        </w:rPr>
      </w:pPr>
    </w:p>
    <w:p w:rsidR="003F1D50" w:rsidRPr="00375E71" w:rsidRDefault="003F1D50" w:rsidP="003F1D50">
      <w:pPr>
        <w:autoSpaceDE w:val="0"/>
        <w:autoSpaceDN w:val="0"/>
        <w:adjustRightInd w:val="0"/>
        <w:jc w:val="both"/>
        <w:rPr>
          <w:ins w:id="89" w:author="David Allsopp" w:date="2010-09-24T09:43:00Z"/>
          <w:rFonts w:cs="Arial"/>
          <w:b/>
          <w:bCs/>
          <w:szCs w:val="24"/>
        </w:rPr>
      </w:pPr>
      <w:ins w:id="90" w:author="David Allsopp" w:date="2010-09-24T09:43:00Z">
        <w:r w:rsidRPr="00375E71">
          <w:rPr>
            <w:rFonts w:cs="Arial"/>
            <w:b/>
            <w:bCs/>
            <w:szCs w:val="24"/>
          </w:rPr>
          <w:t>EVALUATION</w:t>
        </w:r>
      </w:ins>
    </w:p>
    <w:p w:rsidR="003F1D50" w:rsidRPr="00375E71" w:rsidRDefault="003F1D50" w:rsidP="003F1D50">
      <w:pPr>
        <w:autoSpaceDE w:val="0"/>
        <w:autoSpaceDN w:val="0"/>
        <w:adjustRightInd w:val="0"/>
        <w:ind w:left="1815" w:hanging="1815"/>
        <w:jc w:val="both"/>
        <w:rPr>
          <w:ins w:id="91" w:author="David Allsopp" w:date="2010-09-24T09:43:00Z"/>
          <w:rFonts w:cs="Arial"/>
          <w:szCs w:val="24"/>
        </w:rPr>
      </w:pPr>
      <w:ins w:id="92" w:author="David Allsopp" w:date="2010-09-24T09:43:00Z">
        <w:r w:rsidRPr="00375E71">
          <w:rPr>
            <w:rFonts w:cs="Arial"/>
            <w:b/>
            <w:bCs/>
            <w:szCs w:val="24"/>
          </w:rPr>
          <w:t>CRITERIA:</w:t>
        </w:r>
        <w:r w:rsidRPr="00375E71">
          <w:rPr>
            <w:rFonts w:cs="Arial"/>
            <w:b/>
            <w:bCs/>
            <w:szCs w:val="24"/>
          </w:rPr>
          <w:tab/>
        </w:r>
        <w:r w:rsidRPr="00375E71">
          <w:rPr>
            <w:rFonts w:cs="Arial"/>
            <w:szCs w:val="24"/>
          </w:rPr>
          <w:t>At the completion of this activity, you should have a clear understanding of the NRC’s role in evaluating the adequacy with which a licensee adopts and maintains compliance with the requirements of Section B.5.b of the ICM Order, the subsequent License Conditions and 10 CFR §50.54(</w:t>
        </w:r>
        <w:proofErr w:type="spellStart"/>
        <w:r w:rsidRPr="00375E71">
          <w:rPr>
            <w:rFonts w:cs="Arial"/>
            <w:szCs w:val="24"/>
          </w:rPr>
          <w:t>hh</w:t>
        </w:r>
        <w:proofErr w:type="spellEnd"/>
        <w:r w:rsidRPr="00375E71">
          <w:rPr>
            <w:rFonts w:cs="Arial"/>
            <w:szCs w:val="24"/>
          </w:rPr>
          <w:t xml:space="preserve">)(2). </w:t>
        </w:r>
      </w:ins>
    </w:p>
    <w:p w:rsidR="003F1D50" w:rsidRPr="00375E71" w:rsidRDefault="003F1D50" w:rsidP="003F1D50">
      <w:pPr>
        <w:autoSpaceDE w:val="0"/>
        <w:autoSpaceDN w:val="0"/>
        <w:adjustRightInd w:val="0"/>
        <w:ind w:left="2420" w:hanging="2420"/>
        <w:jc w:val="both"/>
        <w:rPr>
          <w:ins w:id="93" w:author="David Allsopp" w:date="2010-09-24T09:43:00Z"/>
          <w:rFonts w:cs="Arial"/>
          <w:szCs w:val="24"/>
        </w:rPr>
      </w:pPr>
    </w:p>
    <w:p w:rsidR="003F1D50" w:rsidRPr="00375E71" w:rsidRDefault="003F1D50" w:rsidP="003F1D50">
      <w:pPr>
        <w:ind w:left="1800" w:hanging="1800"/>
        <w:jc w:val="both"/>
        <w:rPr>
          <w:ins w:id="94" w:author="David Allsopp" w:date="2010-09-24T09:43:00Z"/>
          <w:rFonts w:cs="Arial"/>
          <w:szCs w:val="24"/>
        </w:rPr>
      </w:pPr>
      <w:ins w:id="95" w:author="David Allsopp" w:date="2010-09-24T09:43:00Z">
        <w:r w:rsidRPr="00375E71">
          <w:rPr>
            <w:rFonts w:cs="Arial"/>
            <w:b/>
            <w:bCs/>
            <w:szCs w:val="24"/>
          </w:rPr>
          <w:t>TASKS:</w:t>
        </w:r>
        <w:r w:rsidRPr="00375E71">
          <w:rPr>
            <w:rFonts w:cs="Arial"/>
            <w:b/>
            <w:bCs/>
            <w:szCs w:val="24"/>
          </w:rPr>
          <w:tab/>
        </w:r>
      </w:ins>
      <w:r w:rsidR="00314A8E" w:rsidRPr="00375E71">
        <w:rPr>
          <w:rFonts w:cs="Arial"/>
          <w:b/>
          <w:bCs/>
          <w:szCs w:val="24"/>
        </w:rPr>
        <w:tab/>
      </w:r>
      <w:ins w:id="96" w:author="David Allsopp" w:date="2010-09-24T09:43:00Z">
        <w:r w:rsidRPr="00375E71">
          <w:rPr>
            <w:rFonts w:cs="Arial"/>
            <w:szCs w:val="24"/>
          </w:rPr>
          <w:t>The activities listed below shall be performed under the guidance of a subject matter expert.</w:t>
        </w:r>
      </w:ins>
    </w:p>
    <w:p w:rsidR="003F1D50" w:rsidRPr="00375E71" w:rsidRDefault="003F1D50" w:rsidP="003F1D50">
      <w:pPr>
        <w:ind w:left="2420" w:hanging="2420"/>
        <w:jc w:val="both"/>
        <w:rPr>
          <w:ins w:id="97" w:author="David Allsopp" w:date="2010-09-24T09:43:00Z"/>
          <w:rFonts w:cs="Arial"/>
          <w:szCs w:val="24"/>
        </w:rPr>
      </w:pPr>
    </w:p>
    <w:p w:rsidR="00D5558C" w:rsidRPr="00375E71" w:rsidRDefault="00D5558C" w:rsidP="00D5558C">
      <w:pPr>
        <w:ind w:left="2430" w:hanging="720"/>
        <w:jc w:val="both"/>
        <w:rPr>
          <w:ins w:id="98" w:author="dka" w:date="2011-12-05T10:44:00Z"/>
          <w:rFonts w:cs="Arial"/>
          <w:szCs w:val="24"/>
        </w:rPr>
      </w:pPr>
      <w:ins w:id="99" w:author="dka" w:date="2011-12-05T10:44:00Z">
        <w:r w:rsidRPr="00375E71">
          <w:rPr>
            <w:rFonts w:cs="Arial"/>
            <w:szCs w:val="24"/>
          </w:rPr>
          <w:t>1.</w:t>
        </w:r>
      </w:ins>
      <w:r w:rsidRPr="00375E71">
        <w:rPr>
          <w:rFonts w:cs="Arial"/>
          <w:szCs w:val="24"/>
        </w:rPr>
        <w:tab/>
      </w:r>
      <w:ins w:id="100" w:author="dka" w:date="2011-12-05T10:44:00Z">
        <w:r w:rsidRPr="00375E71">
          <w:rPr>
            <w:rFonts w:cs="Arial"/>
            <w:szCs w:val="24"/>
          </w:rPr>
          <w:t xml:space="preserve">Be sure </w:t>
        </w:r>
      </w:ins>
      <w:ins w:id="101" w:author="dka" w:date="2011-12-05T11:12:00Z">
        <w:r w:rsidR="00121B01" w:rsidRPr="00375E71">
          <w:rPr>
            <w:rFonts w:cs="Arial"/>
            <w:szCs w:val="24"/>
          </w:rPr>
          <w:t>you are familiar with the</w:t>
        </w:r>
      </w:ins>
      <w:ins w:id="102" w:author="dka" w:date="2011-12-05T11:13:00Z">
        <w:r w:rsidR="00121B01" w:rsidRPr="00375E71">
          <w:rPr>
            <w:rFonts w:cs="Arial"/>
            <w:szCs w:val="24"/>
          </w:rPr>
          <w:t xml:space="preserve"> requirements to</w:t>
        </w:r>
      </w:ins>
      <w:ins w:id="103" w:author="dka" w:date="2011-12-05T10:44:00Z">
        <w:r w:rsidRPr="00375E71">
          <w:rPr>
            <w:rFonts w:cs="Arial"/>
            <w:szCs w:val="24"/>
          </w:rPr>
          <w:t xml:space="preserve"> properly handl</w:t>
        </w:r>
      </w:ins>
      <w:ins w:id="104" w:author="dka" w:date="2011-12-05T11:13:00Z">
        <w:r w:rsidR="00121B01" w:rsidRPr="00375E71">
          <w:rPr>
            <w:rFonts w:cs="Arial"/>
            <w:szCs w:val="24"/>
          </w:rPr>
          <w:t>e</w:t>
        </w:r>
      </w:ins>
      <w:ins w:id="105" w:author="dka" w:date="2011-12-05T10:44:00Z">
        <w:r w:rsidRPr="00375E71">
          <w:rPr>
            <w:rFonts w:cs="Arial"/>
            <w:szCs w:val="24"/>
          </w:rPr>
          <w:t xml:space="preserve"> security related information.  If needed, consider taking the Information Security (INFOSEC) Awareness Training (see IMC 1245 Appendix A, ISA-25, Task 1) as a refresher. </w:t>
        </w:r>
      </w:ins>
    </w:p>
    <w:p w:rsidR="00D5558C" w:rsidRPr="00375E71" w:rsidRDefault="00D5558C" w:rsidP="00D5558C">
      <w:pPr>
        <w:ind w:left="2430" w:hanging="720"/>
        <w:jc w:val="both"/>
        <w:rPr>
          <w:ins w:id="106" w:author="dka" w:date="2011-12-05T10:44:00Z"/>
          <w:rFonts w:cs="Arial"/>
          <w:szCs w:val="24"/>
        </w:rPr>
      </w:pPr>
      <w:ins w:id="107" w:author="dka" w:date="2011-12-05T10:44:00Z">
        <w:r w:rsidRPr="00375E71">
          <w:rPr>
            <w:rFonts w:cs="Arial"/>
            <w:szCs w:val="24"/>
          </w:rPr>
          <w:t xml:space="preserve">2. </w:t>
        </w:r>
      </w:ins>
      <w:r w:rsidRPr="00375E71">
        <w:rPr>
          <w:rFonts w:cs="Arial"/>
          <w:szCs w:val="24"/>
        </w:rPr>
        <w:tab/>
      </w:r>
      <w:ins w:id="108" w:author="dka" w:date="2011-12-05T10:44:00Z">
        <w:r w:rsidRPr="00375E71">
          <w:rPr>
            <w:rFonts w:cs="Arial"/>
            <w:szCs w:val="24"/>
          </w:rPr>
          <w:t>Review the information in IMC 1245 Appendix A, ISA-2, Task 1.l.  Under the NRC Web Applications link, locate the NRC Knowledge Center (NKC).</w:t>
        </w:r>
      </w:ins>
      <w:r w:rsidR="00602975" w:rsidRPr="00375E71">
        <w:rPr>
          <w:rFonts w:cs="Arial"/>
          <w:szCs w:val="24"/>
        </w:rPr>
        <w:t xml:space="preserve">  </w:t>
      </w:r>
      <w:ins w:id="109" w:author="dka" w:date="2011-12-05T10:44:00Z">
        <w:r w:rsidRPr="00375E71">
          <w:rPr>
            <w:rFonts w:cs="Arial"/>
            <w:szCs w:val="24"/>
          </w:rPr>
          <w:t xml:space="preserve">Become a member of the B.5.b Inspection </w:t>
        </w:r>
        <w:proofErr w:type="spellStart"/>
        <w:r w:rsidRPr="00375E71">
          <w:rPr>
            <w:rFonts w:cs="Arial"/>
            <w:szCs w:val="24"/>
          </w:rPr>
          <w:t>CoP</w:t>
        </w:r>
        <w:proofErr w:type="spellEnd"/>
        <w:r w:rsidRPr="00375E71">
          <w:rPr>
            <w:rFonts w:cs="Arial"/>
            <w:szCs w:val="24"/>
          </w:rPr>
          <w:t xml:space="preserve"> so you can view the information there.  Membership is required since many of the documents and discussions on this site are Official Use Only – Security Related </w:t>
        </w:r>
        <w:r w:rsidRPr="00375E71">
          <w:rPr>
            <w:rFonts w:cs="Arial"/>
            <w:szCs w:val="24"/>
          </w:rPr>
          <w:lastRenderedPageBreak/>
          <w:t>Information.</w:t>
        </w:r>
      </w:ins>
      <w:r w:rsidR="00602975" w:rsidRPr="00375E71">
        <w:rPr>
          <w:rFonts w:cs="Arial"/>
          <w:szCs w:val="24"/>
        </w:rPr>
        <w:t xml:space="preserve">  </w:t>
      </w:r>
      <w:ins w:id="110" w:author="dka" w:date="2011-12-05T10:56:00Z">
        <w:r w:rsidR="00602975" w:rsidRPr="00375E71">
          <w:rPr>
            <w:rFonts w:cs="Arial"/>
            <w:szCs w:val="24"/>
          </w:rPr>
          <w:t xml:space="preserve">After joining the </w:t>
        </w:r>
        <w:proofErr w:type="spellStart"/>
        <w:r w:rsidR="00602975" w:rsidRPr="00375E71">
          <w:rPr>
            <w:rFonts w:cs="Arial"/>
            <w:szCs w:val="24"/>
          </w:rPr>
          <w:t>CoP</w:t>
        </w:r>
        <w:proofErr w:type="spellEnd"/>
        <w:r w:rsidR="00602975" w:rsidRPr="00375E71">
          <w:rPr>
            <w:rFonts w:cs="Arial"/>
            <w:szCs w:val="24"/>
          </w:rPr>
          <w:t xml:space="preserve">, </w:t>
        </w:r>
      </w:ins>
      <w:ins w:id="111" w:author="dka" w:date="2011-12-05T10:54:00Z">
        <w:r w:rsidR="00602975" w:rsidRPr="00375E71">
          <w:rPr>
            <w:rFonts w:cs="Arial"/>
            <w:szCs w:val="24"/>
          </w:rPr>
          <w:t>r</w:t>
        </w:r>
      </w:ins>
      <w:ins w:id="112" w:author="dka" w:date="2011-12-05T10:44:00Z">
        <w:r w:rsidRPr="00375E71">
          <w:rPr>
            <w:rFonts w:cs="Arial"/>
            <w:szCs w:val="24"/>
          </w:rPr>
          <w:t>eview the posted documents</w:t>
        </w:r>
      </w:ins>
      <w:ins w:id="113" w:author="dka" w:date="2011-12-05T11:01:00Z">
        <w:r w:rsidR="008A21EB" w:rsidRPr="00375E71">
          <w:rPr>
            <w:rFonts w:cs="Arial"/>
            <w:szCs w:val="24"/>
          </w:rPr>
          <w:t xml:space="preserve"> and</w:t>
        </w:r>
      </w:ins>
      <w:ins w:id="114" w:author="dka" w:date="2011-12-05T10:54:00Z">
        <w:r w:rsidR="00602975" w:rsidRPr="00375E71">
          <w:rPr>
            <w:rFonts w:cs="Arial"/>
            <w:szCs w:val="24"/>
          </w:rPr>
          <w:t xml:space="preserve"> </w:t>
        </w:r>
      </w:ins>
      <w:ins w:id="115" w:author="dka" w:date="2011-12-05T10:55:00Z">
        <w:r w:rsidR="00602975" w:rsidRPr="00375E71">
          <w:rPr>
            <w:rFonts w:cs="Arial"/>
            <w:szCs w:val="24"/>
          </w:rPr>
          <w:t xml:space="preserve">the </w:t>
        </w:r>
      </w:ins>
      <w:ins w:id="116" w:author="dka" w:date="2011-12-05T10:44:00Z">
        <w:r w:rsidRPr="00375E71">
          <w:rPr>
            <w:rFonts w:cs="Arial"/>
            <w:szCs w:val="24"/>
          </w:rPr>
          <w:t>past questions and answers.</w:t>
        </w:r>
      </w:ins>
    </w:p>
    <w:p w:rsidR="003F1D50" w:rsidRPr="00375E71" w:rsidRDefault="003F1D50" w:rsidP="003F1D50">
      <w:pPr>
        <w:numPr>
          <w:ilvl w:val="0"/>
          <w:numId w:val="13"/>
        </w:numPr>
        <w:tabs>
          <w:tab w:val="clear" w:pos="720"/>
          <w:tab w:val="num" w:pos="2400"/>
        </w:tabs>
        <w:ind w:left="2400" w:hanging="600"/>
        <w:jc w:val="both"/>
        <w:rPr>
          <w:ins w:id="117" w:author="David Allsopp" w:date="2010-09-24T09:43:00Z"/>
          <w:rFonts w:cs="Arial"/>
          <w:szCs w:val="24"/>
        </w:rPr>
      </w:pPr>
      <w:ins w:id="118" w:author="David Allsopp" w:date="2010-09-24T09:43:00Z">
        <w:r w:rsidRPr="00375E71">
          <w:rPr>
            <w:rFonts w:cs="Arial"/>
            <w:szCs w:val="24"/>
          </w:rPr>
          <w:t>Review the references and develop an understanding sufficient to meet the evaluation criteria.</w:t>
        </w:r>
      </w:ins>
    </w:p>
    <w:p w:rsidR="003F1D50" w:rsidRPr="00375E71" w:rsidRDefault="003F1D50" w:rsidP="003F1D50">
      <w:pPr>
        <w:numPr>
          <w:ilvl w:val="0"/>
          <w:numId w:val="13"/>
        </w:numPr>
        <w:tabs>
          <w:tab w:val="clear" w:pos="720"/>
          <w:tab w:val="num" w:pos="2400"/>
        </w:tabs>
        <w:ind w:left="2400" w:hanging="600"/>
        <w:jc w:val="both"/>
        <w:rPr>
          <w:ins w:id="119" w:author="David Allsopp" w:date="2010-09-24T09:43:00Z"/>
          <w:rFonts w:cs="Arial"/>
          <w:szCs w:val="24"/>
        </w:rPr>
      </w:pPr>
      <w:ins w:id="120" w:author="David Allsopp" w:date="2010-09-24T09:43:00Z">
        <w:r w:rsidRPr="00375E71">
          <w:rPr>
            <w:rFonts w:cs="Arial"/>
            <w:szCs w:val="24"/>
          </w:rPr>
          <w:t>Discuss the evaluation criteria with a subject matter expert.</w:t>
        </w:r>
      </w:ins>
    </w:p>
    <w:p w:rsidR="003F1D50" w:rsidRPr="00375E71" w:rsidRDefault="003F1D50" w:rsidP="003F1D50">
      <w:pPr>
        <w:numPr>
          <w:ilvl w:val="0"/>
          <w:numId w:val="13"/>
        </w:numPr>
        <w:tabs>
          <w:tab w:val="clear" w:pos="720"/>
          <w:tab w:val="num" w:pos="2400"/>
        </w:tabs>
        <w:ind w:left="2400" w:hanging="600"/>
        <w:jc w:val="both"/>
        <w:rPr>
          <w:ins w:id="121" w:author="David Allsopp" w:date="2010-09-24T09:43:00Z"/>
          <w:rFonts w:cs="Arial"/>
          <w:szCs w:val="24"/>
        </w:rPr>
      </w:pPr>
      <w:ins w:id="122" w:author="David Allsopp" w:date="2010-09-24T09:43:00Z">
        <w:r w:rsidRPr="00375E71">
          <w:rPr>
            <w:rFonts w:cs="Arial"/>
            <w:szCs w:val="24"/>
          </w:rPr>
          <w:t>Obtain a licensee’s B.5.b submittals, Safety Evaluation Report, and TI 2515/171 Inspection Report and outline how the licensee’s regulatory commitments were proposed and evaluated.</w:t>
        </w:r>
      </w:ins>
    </w:p>
    <w:p w:rsidR="003F1D50" w:rsidRPr="00375E71" w:rsidRDefault="003F1D50" w:rsidP="003F1D50">
      <w:pPr>
        <w:numPr>
          <w:ilvl w:val="0"/>
          <w:numId w:val="13"/>
        </w:numPr>
        <w:tabs>
          <w:tab w:val="clear" w:pos="720"/>
          <w:tab w:val="num" w:pos="2400"/>
        </w:tabs>
        <w:ind w:left="2400" w:hanging="600"/>
        <w:jc w:val="both"/>
        <w:rPr>
          <w:ins w:id="123" w:author="David Allsopp" w:date="2010-09-24T09:43:00Z"/>
          <w:rFonts w:cs="Arial"/>
          <w:szCs w:val="24"/>
        </w:rPr>
      </w:pPr>
      <w:ins w:id="124" w:author="David Allsopp" w:date="2010-09-24T09:43:00Z">
        <w:r w:rsidRPr="00375E71">
          <w:rPr>
            <w:rFonts w:cs="Arial"/>
            <w:szCs w:val="24"/>
          </w:rPr>
          <w:t>Discuss the basis for enforcement of License Conditions or 10 CFR 50.54(</w:t>
        </w:r>
        <w:proofErr w:type="spellStart"/>
        <w:r w:rsidRPr="00375E71">
          <w:rPr>
            <w:rFonts w:cs="Arial"/>
            <w:szCs w:val="24"/>
          </w:rPr>
          <w:t>hh</w:t>
        </w:r>
        <w:proofErr w:type="spellEnd"/>
        <w:r w:rsidRPr="00375E71">
          <w:rPr>
            <w:rFonts w:cs="Arial"/>
            <w:szCs w:val="24"/>
          </w:rPr>
          <w:t>)(2) with a subject matter expert.</w:t>
        </w:r>
      </w:ins>
    </w:p>
    <w:p w:rsidR="003F1D50" w:rsidRPr="00375E71" w:rsidRDefault="003F1D50" w:rsidP="003F1D50">
      <w:pPr>
        <w:tabs>
          <w:tab w:val="num" w:pos="2400"/>
        </w:tabs>
        <w:ind w:left="2400" w:hanging="600"/>
        <w:jc w:val="both"/>
        <w:rPr>
          <w:ins w:id="125" w:author="David Allsopp" w:date="2010-09-24T09:43:00Z"/>
          <w:rFonts w:cs="Arial"/>
          <w:szCs w:val="24"/>
        </w:rPr>
      </w:pPr>
    </w:p>
    <w:p w:rsidR="003F1D50" w:rsidRPr="00375E71" w:rsidRDefault="003F1D50" w:rsidP="00A92904">
      <w:pPr>
        <w:ind w:left="2400" w:hanging="2400"/>
        <w:rPr>
          <w:ins w:id="126" w:author="David Allsopp" w:date="2010-09-24T09:43:00Z"/>
          <w:rFonts w:cs="Arial"/>
          <w:szCs w:val="24"/>
        </w:rPr>
      </w:pPr>
      <w:ins w:id="127" w:author="David Allsopp" w:date="2010-09-24T09:43:00Z">
        <w:r w:rsidRPr="00375E71">
          <w:rPr>
            <w:rFonts w:cs="Arial"/>
            <w:b/>
            <w:szCs w:val="24"/>
          </w:rPr>
          <w:t>DOCUMENTATION:</w:t>
        </w:r>
        <w:r w:rsidRPr="00375E71">
          <w:rPr>
            <w:rFonts w:cs="Arial"/>
            <w:szCs w:val="24"/>
          </w:rPr>
          <w:tab/>
          <w:t>Fire Protection Inspector Technical Proficiency-Level Signature Card Item ISA-FP-4</w:t>
        </w:r>
      </w:ins>
    </w:p>
    <w:p w:rsidR="007323C0" w:rsidRPr="00375E71" w:rsidRDefault="007323C0" w:rsidP="00CF059C">
      <w:pPr>
        <w:pStyle w:val="Heading1"/>
        <w:rPr>
          <w:sz w:val="24"/>
          <w:szCs w:val="24"/>
        </w:rPr>
        <w:sectPr w:rsidR="007323C0" w:rsidRPr="00375E71" w:rsidSect="00375E71">
          <w:pgSz w:w="12240" w:h="15840" w:code="1"/>
          <w:pgMar w:top="1080" w:right="1440" w:bottom="720" w:left="1440" w:header="1080" w:footer="720" w:gutter="0"/>
          <w:cols w:space="720"/>
          <w:titlePg/>
          <w:docGrid w:linePitch="326"/>
        </w:sectPr>
      </w:pPr>
    </w:p>
    <w:p w:rsidR="007323C0" w:rsidRPr="00375E71" w:rsidRDefault="0022764C" w:rsidP="007323C0">
      <w:pPr>
        <w:pStyle w:val="Heading1"/>
        <w:jc w:val="center"/>
        <w:rPr>
          <w:sz w:val="24"/>
          <w:szCs w:val="24"/>
        </w:rPr>
        <w:sectPr w:rsidR="007323C0" w:rsidRPr="00375E71" w:rsidSect="00375E71">
          <w:pgSz w:w="12240" w:h="15840" w:code="1"/>
          <w:pgMar w:top="1440" w:right="1440" w:bottom="1440" w:left="1440" w:header="1080" w:footer="720" w:gutter="0"/>
          <w:cols w:space="720"/>
          <w:vAlign w:val="center"/>
          <w:titlePg/>
          <w:docGrid w:linePitch="326"/>
        </w:sectPr>
      </w:pPr>
      <w:bookmarkStart w:id="128" w:name="_Toc211758544"/>
      <w:bookmarkStart w:id="129" w:name="_Toc273087531"/>
      <w:r w:rsidRPr="00375E71">
        <w:rPr>
          <w:sz w:val="24"/>
          <w:szCs w:val="24"/>
        </w:rPr>
        <w:lastRenderedPageBreak/>
        <w:t>Fire Protection Inspector On-the-Job Activity</w:t>
      </w:r>
      <w:bookmarkEnd w:id="128"/>
      <w:bookmarkEnd w:id="129"/>
    </w:p>
    <w:p w:rsidR="0022764C" w:rsidRPr="00375E71" w:rsidRDefault="0022764C" w:rsidP="007723A1">
      <w:pPr>
        <w:jc w:val="center"/>
        <w:rPr>
          <w:rFonts w:cs="Arial"/>
          <w:b/>
          <w:szCs w:val="24"/>
        </w:rPr>
      </w:pPr>
      <w:r w:rsidRPr="00375E71">
        <w:rPr>
          <w:rFonts w:cs="Arial"/>
          <w:b/>
          <w:szCs w:val="24"/>
        </w:rPr>
        <w:lastRenderedPageBreak/>
        <w:t>Fire Protection Inspector On-the-Job Activity</w:t>
      </w:r>
    </w:p>
    <w:p w:rsidR="0022764C" w:rsidRPr="00375E71" w:rsidRDefault="0022764C" w:rsidP="002701E8">
      <w:pPr>
        <w:jc w:val="both"/>
        <w:rPr>
          <w:rFonts w:cs="Arial"/>
          <w:szCs w:val="24"/>
        </w:rPr>
      </w:pPr>
    </w:p>
    <w:p w:rsidR="0022764C" w:rsidRPr="00375E71" w:rsidRDefault="0022764C" w:rsidP="002701E8">
      <w:pPr>
        <w:jc w:val="both"/>
        <w:rPr>
          <w:rFonts w:cs="Arial"/>
          <w:szCs w:val="24"/>
        </w:rPr>
      </w:pPr>
      <w:r w:rsidRPr="00375E71">
        <w:rPr>
          <w:rFonts w:cs="Arial"/>
          <w:b/>
          <w:szCs w:val="24"/>
        </w:rPr>
        <w:t>TOPIC</w:t>
      </w:r>
      <w:r w:rsidR="00EF21FB" w:rsidRPr="00375E71">
        <w:rPr>
          <w:rFonts w:cs="Arial"/>
          <w:b/>
          <w:szCs w:val="24"/>
        </w:rPr>
        <w:tab/>
      </w:r>
      <w:r w:rsidR="00EF21FB" w:rsidRPr="00375E71">
        <w:rPr>
          <w:rFonts w:cs="Arial"/>
          <w:b/>
          <w:szCs w:val="24"/>
        </w:rPr>
        <w:tab/>
      </w:r>
      <w:r w:rsidR="00EF21FB" w:rsidRPr="00375E71">
        <w:rPr>
          <w:rFonts w:cs="Arial"/>
          <w:b/>
          <w:szCs w:val="24"/>
        </w:rPr>
        <w:tab/>
        <w:t>(</w:t>
      </w:r>
      <w:r w:rsidRPr="00375E71">
        <w:rPr>
          <w:rFonts w:cs="Arial"/>
          <w:szCs w:val="24"/>
        </w:rPr>
        <w:t>OJT-</w:t>
      </w:r>
      <w:r w:rsidR="00EF21FB" w:rsidRPr="00375E71">
        <w:rPr>
          <w:rFonts w:cs="Arial"/>
          <w:szCs w:val="24"/>
        </w:rPr>
        <w:t>FP-</w:t>
      </w:r>
      <w:r w:rsidRPr="00375E71">
        <w:rPr>
          <w:rFonts w:cs="Arial"/>
          <w:szCs w:val="24"/>
        </w:rPr>
        <w:t>1</w:t>
      </w:r>
      <w:r w:rsidR="00EF21FB" w:rsidRPr="00375E71">
        <w:rPr>
          <w:rFonts w:cs="Arial"/>
          <w:szCs w:val="24"/>
        </w:rPr>
        <w:t>)</w:t>
      </w:r>
      <w:r w:rsidRPr="00375E71">
        <w:rPr>
          <w:rFonts w:cs="Arial"/>
          <w:szCs w:val="24"/>
        </w:rPr>
        <w:t xml:space="preserve"> </w:t>
      </w:r>
      <w:r w:rsidR="007C7090" w:rsidRPr="00375E71">
        <w:rPr>
          <w:rFonts w:cs="Arial"/>
          <w:szCs w:val="24"/>
        </w:rPr>
        <w:t xml:space="preserve"> </w:t>
      </w:r>
      <w:r w:rsidR="008B7851" w:rsidRPr="00375E71">
        <w:rPr>
          <w:rFonts w:cs="Arial"/>
          <w:szCs w:val="24"/>
        </w:rPr>
        <w:t xml:space="preserve">Participate in Regional </w:t>
      </w:r>
      <w:r w:rsidRPr="00375E71">
        <w:rPr>
          <w:rFonts w:cs="Arial"/>
          <w:szCs w:val="24"/>
        </w:rPr>
        <w:t>Fire Protection Inspection</w:t>
      </w:r>
      <w:r w:rsidR="0078478B" w:rsidRPr="00375E71">
        <w:rPr>
          <w:rFonts w:cs="Arial"/>
          <w:szCs w:val="24"/>
        </w:rPr>
        <w:fldChar w:fldCharType="begin"/>
      </w:r>
      <w:r w:rsidR="002701E8" w:rsidRPr="00375E71">
        <w:rPr>
          <w:rFonts w:cs="Arial"/>
          <w:szCs w:val="24"/>
        </w:rPr>
        <w:instrText xml:space="preserve"> TC "</w:instrText>
      </w:r>
      <w:bookmarkStart w:id="130" w:name="_Toc273087532"/>
      <w:r w:rsidR="002701E8" w:rsidRPr="00375E71">
        <w:rPr>
          <w:rFonts w:cs="Arial"/>
          <w:b/>
          <w:szCs w:val="24"/>
        </w:rPr>
        <w:instrText>(</w:instrText>
      </w:r>
      <w:r w:rsidR="002701E8" w:rsidRPr="00375E71">
        <w:rPr>
          <w:rFonts w:cs="Arial"/>
          <w:szCs w:val="24"/>
        </w:rPr>
        <w:instrText>OJT-FP-1)  Participate in Regional Fire Protection Inspection</w:instrText>
      </w:r>
      <w:bookmarkEnd w:id="130"/>
      <w:r w:rsidR="002701E8" w:rsidRPr="00375E71">
        <w:rPr>
          <w:rFonts w:cs="Arial"/>
          <w:szCs w:val="24"/>
        </w:rPr>
        <w:instrText xml:space="preserve">" \f C \l "2" </w:instrText>
      </w:r>
      <w:r w:rsidR="0078478B" w:rsidRPr="00375E71">
        <w:rPr>
          <w:rFonts w:cs="Arial"/>
          <w:szCs w:val="24"/>
        </w:rPr>
        <w:fldChar w:fldCharType="end"/>
      </w:r>
    </w:p>
    <w:p w:rsidR="0022764C" w:rsidRPr="00375E71" w:rsidRDefault="0022764C" w:rsidP="002701E8">
      <w:pPr>
        <w:jc w:val="both"/>
        <w:rPr>
          <w:rFonts w:cs="Arial"/>
          <w:szCs w:val="24"/>
        </w:rPr>
      </w:pPr>
    </w:p>
    <w:p w:rsidR="0022764C" w:rsidRPr="00375E71" w:rsidRDefault="0022764C" w:rsidP="002701E8">
      <w:pPr>
        <w:ind w:left="2420" w:hanging="2420"/>
        <w:jc w:val="both"/>
        <w:rPr>
          <w:rFonts w:cs="Arial"/>
          <w:szCs w:val="24"/>
        </w:rPr>
      </w:pPr>
      <w:r w:rsidRPr="00375E71">
        <w:rPr>
          <w:rFonts w:cs="Arial"/>
          <w:b/>
          <w:szCs w:val="24"/>
        </w:rPr>
        <w:t>PURPOSE</w:t>
      </w:r>
      <w:r w:rsidR="008459F6" w:rsidRPr="00375E71">
        <w:rPr>
          <w:rFonts w:cs="Arial"/>
          <w:b/>
          <w:szCs w:val="24"/>
        </w:rPr>
        <w:tab/>
      </w:r>
      <w:r w:rsidRPr="00375E71">
        <w:rPr>
          <w:rFonts w:cs="Arial"/>
          <w:szCs w:val="24"/>
        </w:rPr>
        <w:t xml:space="preserve">The purpose of this activity is to acquaint you with the </w:t>
      </w:r>
      <w:r w:rsidR="00EF21FB" w:rsidRPr="00375E71">
        <w:rPr>
          <w:rFonts w:cs="Arial"/>
          <w:szCs w:val="24"/>
        </w:rPr>
        <w:t>f</w:t>
      </w:r>
      <w:r w:rsidR="0059299A" w:rsidRPr="00375E71">
        <w:rPr>
          <w:rFonts w:cs="Arial"/>
          <w:szCs w:val="24"/>
        </w:rPr>
        <w:t>ire protection</w:t>
      </w:r>
      <w:r w:rsidR="008B7851" w:rsidRPr="00375E71">
        <w:rPr>
          <w:rFonts w:cs="Arial"/>
          <w:szCs w:val="24"/>
        </w:rPr>
        <w:t xml:space="preserve"> </w:t>
      </w:r>
      <w:r w:rsidR="00EF21FB" w:rsidRPr="00375E71">
        <w:rPr>
          <w:rFonts w:cs="Arial"/>
          <w:szCs w:val="24"/>
        </w:rPr>
        <w:t>i</w:t>
      </w:r>
      <w:r w:rsidR="008B7851" w:rsidRPr="00375E71">
        <w:rPr>
          <w:rFonts w:cs="Arial"/>
          <w:szCs w:val="24"/>
        </w:rPr>
        <w:t xml:space="preserve">nspection process.  </w:t>
      </w:r>
    </w:p>
    <w:p w:rsidR="0022764C" w:rsidRPr="00375E71" w:rsidRDefault="0022764C" w:rsidP="002701E8">
      <w:pPr>
        <w:jc w:val="both"/>
        <w:rPr>
          <w:rFonts w:cs="Arial"/>
          <w:szCs w:val="24"/>
        </w:rPr>
      </w:pPr>
    </w:p>
    <w:p w:rsidR="008459F6" w:rsidRPr="00375E71" w:rsidRDefault="0022764C" w:rsidP="002701E8">
      <w:pPr>
        <w:jc w:val="both"/>
        <w:rPr>
          <w:rFonts w:cs="Arial"/>
          <w:b/>
          <w:szCs w:val="24"/>
        </w:rPr>
      </w:pPr>
      <w:r w:rsidRPr="00375E71">
        <w:rPr>
          <w:rFonts w:cs="Arial"/>
          <w:b/>
          <w:szCs w:val="24"/>
        </w:rPr>
        <w:t>COMPETENCY</w:t>
      </w:r>
    </w:p>
    <w:p w:rsidR="0022764C" w:rsidRPr="00375E71" w:rsidRDefault="0022764C" w:rsidP="002701E8">
      <w:pPr>
        <w:jc w:val="both"/>
        <w:rPr>
          <w:rFonts w:cs="Arial"/>
          <w:szCs w:val="24"/>
        </w:rPr>
      </w:pPr>
      <w:r w:rsidRPr="00375E71">
        <w:rPr>
          <w:rFonts w:cs="Arial"/>
          <w:b/>
          <w:szCs w:val="24"/>
        </w:rPr>
        <w:t>AREAS</w:t>
      </w:r>
      <w:r w:rsidR="008459F6" w:rsidRPr="00375E71">
        <w:rPr>
          <w:rFonts w:cs="Arial"/>
          <w:szCs w:val="24"/>
        </w:rPr>
        <w:tab/>
      </w:r>
      <w:r w:rsidR="008459F6" w:rsidRPr="00375E71">
        <w:rPr>
          <w:rFonts w:cs="Arial"/>
          <w:szCs w:val="24"/>
        </w:rPr>
        <w:tab/>
      </w:r>
      <w:r w:rsidR="008459F6" w:rsidRPr="00375E71">
        <w:rPr>
          <w:rFonts w:cs="Arial"/>
          <w:szCs w:val="24"/>
        </w:rPr>
        <w:tab/>
      </w:r>
      <w:r w:rsidR="008B7851" w:rsidRPr="00375E71">
        <w:rPr>
          <w:rFonts w:cs="Arial"/>
          <w:szCs w:val="24"/>
        </w:rPr>
        <w:t>TECHNICAL AREA EXPERTISE</w:t>
      </w:r>
    </w:p>
    <w:p w:rsidR="0022764C" w:rsidRPr="00375E71" w:rsidRDefault="0022764C" w:rsidP="002701E8">
      <w:pPr>
        <w:jc w:val="both"/>
        <w:rPr>
          <w:rFonts w:cs="Arial"/>
          <w:szCs w:val="24"/>
        </w:rPr>
      </w:pPr>
    </w:p>
    <w:p w:rsidR="0022764C" w:rsidRPr="00375E71" w:rsidRDefault="0022764C" w:rsidP="002701E8">
      <w:pPr>
        <w:jc w:val="both"/>
        <w:rPr>
          <w:rFonts w:cs="Arial"/>
          <w:b/>
          <w:szCs w:val="24"/>
        </w:rPr>
      </w:pPr>
      <w:r w:rsidRPr="00375E71">
        <w:rPr>
          <w:rFonts w:cs="Arial"/>
          <w:b/>
          <w:szCs w:val="24"/>
        </w:rPr>
        <w:t>LEVEL OF EFFORT</w:t>
      </w:r>
      <w:r w:rsidR="008459F6" w:rsidRPr="00375E71">
        <w:rPr>
          <w:rFonts w:cs="Arial"/>
          <w:szCs w:val="24"/>
        </w:rPr>
        <w:tab/>
      </w:r>
      <w:r w:rsidR="008B7851" w:rsidRPr="00375E71">
        <w:rPr>
          <w:rFonts w:cs="Arial"/>
          <w:szCs w:val="24"/>
        </w:rPr>
        <w:t>40 hours</w:t>
      </w:r>
    </w:p>
    <w:p w:rsidR="008459F6" w:rsidRPr="00375E71" w:rsidRDefault="008459F6" w:rsidP="002701E8">
      <w:pPr>
        <w:jc w:val="both"/>
        <w:rPr>
          <w:rFonts w:cs="Arial"/>
          <w:szCs w:val="24"/>
        </w:rPr>
      </w:pPr>
    </w:p>
    <w:p w:rsidR="008B7851" w:rsidRPr="00375E71" w:rsidRDefault="008B7851" w:rsidP="002701E8">
      <w:pPr>
        <w:ind w:left="2420" w:hanging="2420"/>
        <w:jc w:val="both"/>
        <w:rPr>
          <w:rFonts w:cs="Arial"/>
          <w:szCs w:val="24"/>
        </w:rPr>
      </w:pPr>
      <w:r w:rsidRPr="00375E71">
        <w:rPr>
          <w:rFonts w:cs="Arial"/>
          <w:b/>
          <w:szCs w:val="24"/>
        </w:rPr>
        <w:t>ACTIVITY</w:t>
      </w:r>
      <w:r w:rsidR="004A656C" w:rsidRPr="00375E71">
        <w:rPr>
          <w:rFonts w:cs="Arial"/>
          <w:szCs w:val="24"/>
        </w:rPr>
        <w:tab/>
      </w:r>
      <w:r w:rsidRPr="00375E71">
        <w:rPr>
          <w:rFonts w:cs="Arial"/>
          <w:szCs w:val="24"/>
        </w:rPr>
        <w:t xml:space="preserve">Accompany a team of </w:t>
      </w:r>
      <w:r w:rsidR="00EF21FB" w:rsidRPr="00375E71">
        <w:rPr>
          <w:rFonts w:cs="Arial"/>
          <w:szCs w:val="24"/>
        </w:rPr>
        <w:t>r</w:t>
      </w:r>
      <w:r w:rsidRPr="00375E71">
        <w:rPr>
          <w:rFonts w:cs="Arial"/>
          <w:szCs w:val="24"/>
        </w:rPr>
        <w:t xml:space="preserve">egional Inspectors during a </w:t>
      </w:r>
      <w:r w:rsidR="00EF21FB" w:rsidRPr="00375E71">
        <w:rPr>
          <w:rFonts w:cs="Arial"/>
          <w:szCs w:val="24"/>
        </w:rPr>
        <w:t>f</w:t>
      </w:r>
      <w:r w:rsidR="0059299A" w:rsidRPr="00375E71">
        <w:rPr>
          <w:rFonts w:cs="Arial"/>
          <w:szCs w:val="24"/>
        </w:rPr>
        <w:t>ire protection</w:t>
      </w:r>
      <w:r w:rsidRPr="00375E71">
        <w:rPr>
          <w:rFonts w:cs="Arial"/>
          <w:szCs w:val="24"/>
        </w:rPr>
        <w:t xml:space="preserve"> </w:t>
      </w:r>
      <w:r w:rsidR="00EF21FB" w:rsidRPr="00375E71">
        <w:rPr>
          <w:rFonts w:cs="Arial"/>
          <w:szCs w:val="24"/>
        </w:rPr>
        <w:t>i</w:t>
      </w:r>
      <w:r w:rsidRPr="00375E71">
        <w:rPr>
          <w:rFonts w:cs="Arial"/>
          <w:szCs w:val="24"/>
        </w:rPr>
        <w:t>nspection</w:t>
      </w:r>
    </w:p>
    <w:p w:rsidR="008B7851" w:rsidRPr="00375E71" w:rsidRDefault="008B7851" w:rsidP="002701E8">
      <w:pPr>
        <w:jc w:val="both"/>
        <w:rPr>
          <w:rFonts w:cs="Arial"/>
          <w:b/>
          <w:szCs w:val="24"/>
        </w:rPr>
      </w:pPr>
    </w:p>
    <w:p w:rsidR="008B7851" w:rsidRPr="00375E71" w:rsidRDefault="0022764C" w:rsidP="002701E8">
      <w:pPr>
        <w:jc w:val="both"/>
        <w:rPr>
          <w:rFonts w:cs="Arial"/>
          <w:b/>
          <w:szCs w:val="24"/>
        </w:rPr>
      </w:pPr>
      <w:r w:rsidRPr="00375E71">
        <w:rPr>
          <w:rFonts w:cs="Arial"/>
          <w:b/>
          <w:szCs w:val="24"/>
        </w:rPr>
        <w:t>EVALUATION</w:t>
      </w:r>
    </w:p>
    <w:p w:rsidR="00964BCA" w:rsidRPr="00375E71" w:rsidRDefault="0022764C" w:rsidP="002701E8">
      <w:pPr>
        <w:ind w:left="2420" w:hanging="2420"/>
        <w:jc w:val="both"/>
        <w:rPr>
          <w:rFonts w:cs="Arial"/>
          <w:szCs w:val="24"/>
        </w:rPr>
      </w:pPr>
      <w:r w:rsidRPr="00375E71">
        <w:rPr>
          <w:rFonts w:cs="Arial"/>
          <w:b/>
          <w:szCs w:val="24"/>
        </w:rPr>
        <w:t>CRITERIA</w:t>
      </w:r>
      <w:r w:rsidR="008B7851" w:rsidRPr="00375E71">
        <w:rPr>
          <w:rFonts w:cs="Arial"/>
          <w:b/>
          <w:szCs w:val="24"/>
        </w:rPr>
        <w:tab/>
      </w:r>
      <w:r w:rsidR="008B7851" w:rsidRPr="00375E71">
        <w:rPr>
          <w:rFonts w:cs="Arial"/>
          <w:szCs w:val="24"/>
        </w:rPr>
        <w:t xml:space="preserve">At the completion of this activity, you should understand the </w:t>
      </w:r>
      <w:r w:rsidR="00EF21FB" w:rsidRPr="00375E71">
        <w:rPr>
          <w:rFonts w:cs="Arial"/>
          <w:szCs w:val="24"/>
        </w:rPr>
        <w:t>r</w:t>
      </w:r>
      <w:r w:rsidR="008B7851" w:rsidRPr="00375E71">
        <w:rPr>
          <w:rFonts w:cs="Arial"/>
          <w:szCs w:val="24"/>
        </w:rPr>
        <w:t xml:space="preserve">egional </w:t>
      </w:r>
      <w:r w:rsidR="00EF21FB" w:rsidRPr="00375E71">
        <w:rPr>
          <w:rFonts w:cs="Arial"/>
          <w:szCs w:val="24"/>
        </w:rPr>
        <w:t>f</w:t>
      </w:r>
      <w:r w:rsidR="0059299A" w:rsidRPr="00375E71">
        <w:rPr>
          <w:rFonts w:cs="Arial"/>
          <w:szCs w:val="24"/>
        </w:rPr>
        <w:t>ire protection</w:t>
      </w:r>
      <w:r w:rsidR="008B7851" w:rsidRPr="00375E71">
        <w:rPr>
          <w:rFonts w:cs="Arial"/>
          <w:szCs w:val="24"/>
        </w:rPr>
        <w:t xml:space="preserve"> </w:t>
      </w:r>
      <w:r w:rsidR="00EF21FB" w:rsidRPr="00375E71">
        <w:rPr>
          <w:rFonts w:cs="Arial"/>
          <w:szCs w:val="24"/>
        </w:rPr>
        <w:t>i</w:t>
      </w:r>
      <w:r w:rsidR="008B7851" w:rsidRPr="00375E71">
        <w:rPr>
          <w:rFonts w:cs="Arial"/>
          <w:szCs w:val="24"/>
        </w:rPr>
        <w:t>nspection process</w:t>
      </w:r>
      <w:r w:rsidR="00C818F0" w:rsidRPr="00375E71">
        <w:rPr>
          <w:rFonts w:cs="Arial"/>
          <w:szCs w:val="24"/>
        </w:rPr>
        <w:t>.</w:t>
      </w:r>
      <w:r w:rsidR="00964BCA" w:rsidRPr="00375E71">
        <w:rPr>
          <w:rFonts w:cs="Arial"/>
          <w:szCs w:val="24"/>
        </w:rPr>
        <w:t xml:space="preserve">  Specifically, you should be able to do the following:</w:t>
      </w:r>
    </w:p>
    <w:p w:rsidR="00C818F0" w:rsidRPr="00375E71" w:rsidRDefault="00C818F0" w:rsidP="002701E8">
      <w:pPr>
        <w:ind w:left="2420" w:hanging="2420"/>
        <w:jc w:val="both"/>
        <w:rPr>
          <w:rFonts w:cs="Arial"/>
          <w:szCs w:val="24"/>
        </w:rPr>
      </w:pPr>
    </w:p>
    <w:p w:rsidR="00C818F0" w:rsidRPr="00375E71" w:rsidRDefault="00C818F0" w:rsidP="002701E8">
      <w:pPr>
        <w:numPr>
          <w:ilvl w:val="0"/>
          <w:numId w:val="11"/>
        </w:numPr>
        <w:ind w:hanging="630"/>
        <w:jc w:val="both"/>
        <w:rPr>
          <w:rFonts w:cs="Arial"/>
          <w:szCs w:val="24"/>
        </w:rPr>
      </w:pPr>
      <w:r w:rsidRPr="00375E71">
        <w:rPr>
          <w:rFonts w:cs="Arial"/>
          <w:szCs w:val="24"/>
        </w:rPr>
        <w:t xml:space="preserve">Discuss the objectives of the </w:t>
      </w:r>
      <w:r w:rsidR="0046249C" w:rsidRPr="00375E71">
        <w:rPr>
          <w:rFonts w:cs="Arial"/>
          <w:szCs w:val="24"/>
        </w:rPr>
        <w:t>t</w:t>
      </w:r>
      <w:r w:rsidRPr="00375E71">
        <w:rPr>
          <w:rFonts w:cs="Arial"/>
          <w:szCs w:val="24"/>
        </w:rPr>
        <w:t xml:space="preserve">riennial </w:t>
      </w:r>
      <w:r w:rsidR="0046249C" w:rsidRPr="00375E71">
        <w:rPr>
          <w:rFonts w:cs="Arial"/>
          <w:szCs w:val="24"/>
        </w:rPr>
        <w:t>f</w:t>
      </w:r>
      <w:r w:rsidRPr="00375E71">
        <w:rPr>
          <w:rFonts w:cs="Arial"/>
          <w:szCs w:val="24"/>
        </w:rPr>
        <w:t xml:space="preserve">ire </w:t>
      </w:r>
      <w:r w:rsidR="0046249C" w:rsidRPr="00375E71">
        <w:rPr>
          <w:rFonts w:cs="Arial"/>
          <w:szCs w:val="24"/>
        </w:rPr>
        <w:t>p</w:t>
      </w:r>
      <w:r w:rsidRPr="00375E71">
        <w:rPr>
          <w:rFonts w:cs="Arial"/>
          <w:szCs w:val="24"/>
        </w:rPr>
        <w:t>rotection Inspection.</w:t>
      </w:r>
    </w:p>
    <w:p w:rsidR="00C818F0" w:rsidRPr="00375E71" w:rsidRDefault="00C818F0" w:rsidP="002701E8">
      <w:pPr>
        <w:numPr>
          <w:ilvl w:val="0"/>
          <w:numId w:val="11"/>
        </w:numPr>
        <w:ind w:hanging="630"/>
        <w:jc w:val="both"/>
        <w:rPr>
          <w:rFonts w:cs="Arial"/>
          <w:szCs w:val="24"/>
        </w:rPr>
      </w:pPr>
      <w:r w:rsidRPr="00375E71">
        <w:rPr>
          <w:rFonts w:cs="Arial"/>
          <w:szCs w:val="24"/>
        </w:rPr>
        <w:t>Discuss the criteria used in choosing the fire areas or zones for inspection.</w:t>
      </w:r>
    </w:p>
    <w:p w:rsidR="00C818F0" w:rsidRPr="00375E71" w:rsidRDefault="00C818F0" w:rsidP="002701E8">
      <w:pPr>
        <w:numPr>
          <w:ilvl w:val="0"/>
          <w:numId w:val="11"/>
        </w:numPr>
        <w:ind w:hanging="630"/>
        <w:jc w:val="both"/>
        <w:rPr>
          <w:rFonts w:cs="Arial"/>
          <w:szCs w:val="24"/>
        </w:rPr>
      </w:pPr>
      <w:r w:rsidRPr="00375E71">
        <w:rPr>
          <w:rFonts w:cs="Arial"/>
          <w:szCs w:val="24"/>
        </w:rPr>
        <w:t>Discuss the regulatory requirements and licensing basis against which post fire safe shutdown capability is assessed.</w:t>
      </w:r>
    </w:p>
    <w:p w:rsidR="0022764C" w:rsidRPr="00375E71" w:rsidRDefault="0022764C" w:rsidP="002701E8">
      <w:pPr>
        <w:jc w:val="both"/>
        <w:rPr>
          <w:rFonts w:cs="Arial"/>
          <w:szCs w:val="24"/>
        </w:rPr>
      </w:pPr>
    </w:p>
    <w:p w:rsidR="008B7851" w:rsidRPr="00375E71" w:rsidRDefault="0022764C" w:rsidP="002701E8">
      <w:pPr>
        <w:autoSpaceDE w:val="0"/>
        <w:autoSpaceDN w:val="0"/>
        <w:adjustRightInd w:val="0"/>
        <w:ind w:left="2420" w:hanging="2420"/>
        <w:jc w:val="both"/>
        <w:rPr>
          <w:rFonts w:cs="Arial"/>
          <w:szCs w:val="24"/>
        </w:rPr>
      </w:pPr>
      <w:r w:rsidRPr="00375E71">
        <w:rPr>
          <w:rFonts w:cs="Arial"/>
          <w:b/>
          <w:szCs w:val="24"/>
        </w:rPr>
        <w:t>TASKS</w:t>
      </w:r>
      <w:r w:rsidR="008B7851" w:rsidRPr="00375E71">
        <w:rPr>
          <w:rFonts w:cs="Arial"/>
          <w:b/>
          <w:szCs w:val="24"/>
        </w:rPr>
        <w:tab/>
      </w:r>
      <w:r w:rsidR="008B7851" w:rsidRPr="00375E71">
        <w:rPr>
          <w:rFonts w:cs="Arial"/>
          <w:bCs/>
          <w:szCs w:val="24"/>
        </w:rPr>
        <w:t>T</w:t>
      </w:r>
      <w:r w:rsidR="008B7851" w:rsidRPr="00375E71">
        <w:rPr>
          <w:rFonts w:cs="Arial"/>
          <w:szCs w:val="24"/>
        </w:rPr>
        <w:t xml:space="preserve">he activities listed below shall be performed under the guidance of a </w:t>
      </w:r>
      <w:r w:rsidR="00EF21FB" w:rsidRPr="00375E71">
        <w:rPr>
          <w:rFonts w:cs="Arial"/>
          <w:szCs w:val="24"/>
        </w:rPr>
        <w:t>s</w:t>
      </w:r>
      <w:r w:rsidR="008B7851" w:rsidRPr="00375E71">
        <w:rPr>
          <w:rFonts w:cs="Arial"/>
          <w:szCs w:val="24"/>
        </w:rPr>
        <w:t xml:space="preserve">ubject </w:t>
      </w:r>
      <w:r w:rsidR="00EF21FB" w:rsidRPr="00375E71">
        <w:rPr>
          <w:rFonts w:cs="Arial"/>
          <w:szCs w:val="24"/>
        </w:rPr>
        <w:t>m</w:t>
      </w:r>
      <w:r w:rsidR="008B7851" w:rsidRPr="00375E71">
        <w:rPr>
          <w:rFonts w:cs="Arial"/>
          <w:szCs w:val="24"/>
        </w:rPr>
        <w:t xml:space="preserve">atter </w:t>
      </w:r>
      <w:r w:rsidR="00EF21FB" w:rsidRPr="00375E71">
        <w:rPr>
          <w:rFonts w:cs="Arial"/>
          <w:szCs w:val="24"/>
        </w:rPr>
        <w:t>e</w:t>
      </w:r>
      <w:r w:rsidR="008B7851" w:rsidRPr="00375E71">
        <w:rPr>
          <w:rFonts w:cs="Arial"/>
          <w:szCs w:val="24"/>
        </w:rPr>
        <w:t>xpert</w:t>
      </w:r>
      <w:r w:rsidR="00742990" w:rsidRPr="00375E71">
        <w:rPr>
          <w:rFonts w:cs="Arial"/>
          <w:szCs w:val="24"/>
        </w:rPr>
        <w:t>.</w:t>
      </w:r>
    </w:p>
    <w:p w:rsidR="008B7851" w:rsidRPr="00375E71" w:rsidRDefault="008B7851" w:rsidP="002701E8">
      <w:pPr>
        <w:autoSpaceDE w:val="0"/>
        <w:autoSpaceDN w:val="0"/>
        <w:adjustRightInd w:val="0"/>
        <w:jc w:val="both"/>
        <w:rPr>
          <w:rFonts w:cs="Arial"/>
          <w:szCs w:val="24"/>
        </w:rPr>
      </w:pPr>
    </w:p>
    <w:p w:rsidR="008B7851" w:rsidRPr="00375E71" w:rsidRDefault="008B7851" w:rsidP="002701E8">
      <w:pPr>
        <w:numPr>
          <w:ilvl w:val="0"/>
          <w:numId w:val="8"/>
        </w:numPr>
        <w:ind w:firstLine="1680"/>
        <w:jc w:val="both"/>
        <w:rPr>
          <w:rFonts w:cs="Arial"/>
          <w:szCs w:val="24"/>
        </w:rPr>
      </w:pPr>
      <w:r w:rsidRPr="00375E71">
        <w:rPr>
          <w:rFonts w:cs="Arial"/>
          <w:szCs w:val="24"/>
        </w:rPr>
        <w:t xml:space="preserve">Discuss the </w:t>
      </w:r>
      <w:r w:rsidR="00EF21FB" w:rsidRPr="00375E71">
        <w:rPr>
          <w:rFonts w:cs="Arial"/>
          <w:szCs w:val="24"/>
        </w:rPr>
        <w:t>e</w:t>
      </w:r>
      <w:r w:rsidRPr="00375E71">
        <w:rPr>
          <w:rFonts w:cs="Arial"/>
          <w:szCs w:val="24"/>
        </w:rPr>
        <w:t xml:space="preserve">valuation </w:t>
      </w:r>
      <w:r w:rsidR="00EF21FB" w:rsidRPr="00375E71">
        <w:rPr>
          <w:rFonts w:cs="Arial"/>
          <w:szCs w:val="24"/>
        </w:rPr>
        <w:t>c</w:t>
      </w:r>
      <w:r w:rsidRPr="00375E71">
        <w:rPr>
          <w:rFonts w:cs="Arial"/>
          <w:szCs w:val="24"/>
        </w:rPr>
        <w:t xml:space="preserve">riteria with a </w:t>
      </w:r>
      <w:r w:rsidR="00EF21FB" w:rsidRPr="00375E71">
        <w:rPr>
          <w:rFonts w:cs="Arial"/>
          <w:szCs w:val="24"/>
        </w:rPr>
        <w:t>s</w:t>
      </w:r>
      <w:r w:rsidRPr="00375E71">
        <w:rPr>
          <w:rFonts w:cs="Arial"/>
          <w:szCs w:val="24"/>
        </w:rPr>
        <w:t xml:space="preserve">ubject </w:t>
      </w:r>
      <w:r w:rsidR="00EF21FB" w:rsidRPr="00375E71">
        <w:rPr>
          <w:rFonts w:cs="Arial"/>
          <w:szCs w:val="24"/>
        </w:rPr>
        <w:t>m</w:t>
      </w:r>
      <w:r w:rsidRPr="00375E71">
        <w:rPr>
          <w:rFonts w:cs="Arial"/>
          <w:szCs w:val="24"/>
        </w:rPr>
        <w:t xml:space="preserve">atter </w:t>
      </w:r>
      <w:r w:rsidR="00EF21FB" w:rsidRPr="00375E71">
        <w:rPr>
          <w:rFonts w:cs="Arial"/>
          <w:szCs w:val="24"/>
        </w:rPr>
        <w:t>e</w:t>
      </w:r>
      <w:r w:rsidRPr="00375E71">
        <w:rPr>
          <w:rFonts w:cs="Arial"/>
          <w:szCs w:val="24"/>
        </w:rPr>
        <w:t>xpert</w:t>
      </w:r>
      <w:r w:rsidR="00C818F0" w:rsidRPr="00375E71">
        <w:rPr>
          <w:rFonts w:cs="Arial"/>
          <w:szCs w:val="24"/>
        </w:rPr>
        <w:t>.</w:t>
      </w:r>
    </w:p>
    <w:p w:rsidR="00C818F0" w:rsidRPr="00375E71" w:rsidRDefault="00C818F0" w:rsidP="002701E8">
      <w:pPr>
        <w:numPr>
          <w:ilvl w:val="0"/>
          <w:numId w:val="8"/>
        </w:numPr>
        <w:ind w:left="3025" w:hanging="625"/>
        <w:jc w:val="both"/>
        <w:rPr>
          <w:rFonts w:cs="Arial"/>
          <w:szCs w:val="24"/>
        </w:rPr>
      </w:pPr>
      <w:r w:rsidRPr="00375E71">
        <w:rPr>
          <w:rFonts w:cs="Arial"/>
          <w:szCs w:val="24"/>
        </w:rPr>
        <w:t>Prior to the inspection obtain any documents the team leader deems necessary.  See Section 71111.05-06 of the triennial inspection procedure.</w:t>
      </w:r>
    </w:p>
    <w:p w:rsidR="00C818F0" w:rsidRPr="00375E71" w:rsidRDefault="00C818F0" w:rsidP="002701E8">
      <w:pPr>
        <w:numPr>
          <w:ilvl w:val="0"/>
          <w:numId w:val="8"/>
        </w:numPr>
        <w:ind w:left="3025" w:hanging="625"/>
        <w:jc w:val="both"/>
        <w:rPr>
          <w:rFonts w:cs="Arial"/>
          <w:szCs w:val="24"/>
        </w:rPr>
      </w:pPr>
      <w:r w:rsidRPr="00375E71">
        <w:rPr>
          <w:rFonts w:cs="Arial"/>
          <w:szCs w:val="24"/>
        </w:rPr>
        <w:t>Participate with the inspection team leader and the Regional SRA in the selection process of determining which fire areas or zones are to be inspected in this particular inspection.</w:t>
      </w:r>
    </w:p>
    <w:p w:rsidR="00C818F0" w:rsidRPr="00375E71" w:rsidRDefault="00C818F0" w:rsidP="002701E8">
      <w:pPr>
        <w:numPr>
          <w:ilvl w:val="0"/>
          <w:numId w:val="8"/>
        </w:numPr>
        <w:ind w:left="3025" w:hanging="625"/>
        <w:jc w:val="both"/>
        <w:rPr>
          <w:rFonts w:cs="Arial"/>
          <w:szCs w:val="24"/>
        </w:rPr>
      </w:pPr>
      <w:r w:rsidRPr="00375E71">
        <w:rPr>
          <w:rFonts w:cs="Arial"/>
          <w:szCs w:val="24"/>
        </w:rPr>
        <w:t>Any other task given by the inspection team leader.</w:t>
      </w:r>
    </w:p>
    <w:p w:rsidR="0022764C" w:rsidRPr="00375E71" w:rsidRDefault="0022764C" w:rsidP="002701E8">
      <w:pPr>
        <w:jc w:val="both"/>
        <w:rPr>
          <w:rFonts w:cs="Arial"/>
          <w:szCs w:val="24"/>
        </w:rPr>
      </w:pPr>
    </w:p>
    <w:p w:rsidR="002603EC" w:rsidRPr="00375E71" w:rsidRDefault="002603EC" w:rsidP="00375E71">
      <w:pPr>
        <w:ind w:left="2430" w:hanging="2430"/>
        <w:rPr>
          <w:rFonts w:cs="Arial"/>
          <w:szCs w:val="24"/>
        </w:rPr>
      </w:pPr>
      <w:r w:rsidRPr="00375E71">
        <w:rPr>
          <w:rFonts w:cs="Arial"/>
          <w:b/>
          <w:szCs w:val="24"/>
        </w:rPr>
        <w:t>DOCUMENTATION:</w:t>
      </w:r>
      <w:r w:rsidR="00375E71">
        <w:rPr>
          <w:rFonts w:cs="Arial"/>
          <w:b/>
          <w:szCs w:val="24"/>
        </w:rPr>
        <w:t xml:space="preserve">   </w:t>
      </w:r>
      <w:r w:rsidR="00375E71">
        <w:rPr>
          <w:rFonts w:cs="Arial"/>
          <w:b/>
          <w:szCs w:val="24"/>
        </w:rPr>
        <w:tab/>
      </w:r>
      <w:r w:rsidRPr="00375E71">
        <w:rPr>
          <w:rFonts w:cs="Arial"/>
          <w:szCs w:val="24"/>
        </w:rPr>
        <w:t xml:space="preserve">Fire Protection Inspector Technical Proficiency-Level </w:t>
      </w:r>
      <w:r w:rsidR="004A656C" w:rsidRPr="00375E71">
        <w:rPr>
          <w:rFonts w:cs="Arial"/>
          <w:szCs w:val="24"/>
        </w:rPr>
        <w:t>S</w:t>
      </w:r>
      <w:r w:rsidRPr="00375E71">
        <w:rPr>
          <w:rFonts w:cs="Arial"/>
          <w:szCs w:val="24"/>
        </w:rPr>
        <w:t>ignature Card Item OJT-FP-1.</w:t>
      </w:r>
    </w:p>
    <w:p w:rsidR="0022764C" w:rsidRPr="00375E71" w:rsidRDefault="0022764C" w:rsidP="0022764C">
      <w:pPr>
        <w:rPr>
          <w:rFonts w:cs="Arial"/>
          <w:szCs w:val="24"/>
        </w:rPr>
      </w:pPr>
    </w:p>
    <w:p w:rsidR="0022764C" w:rsidRPr="00375E71" w:rsidRDefault="0022764C" w:rsidP="0022764C">
      <w:pPr>
        <w:rPr>
          <w:rFonts w:cs="Arial"/>
          <w:szCs w:val="24"/>
        </w:rPr>
      </w:pPr>
    </w:p>
    <w:p w:rsidR="0046249C" w:rsidRPr="00375E71" w:rsidRDefault="00D87643" w:rsidP="00036F31">
      <w:pPr>
        <w:jc w:val="center"/>
        <w:rPr>
          <w:rFonts w:cs="Arial"/>
          <w:b/>
          <w:szCs w:val="24"/>
        </w:rPr>
      </w:pPr>
      <w:r w:rsidRPr="00375E71">
        <w:rPr>
          <w:rFonts w:cs="Arial"/>
          <w:szCs w:val="24"/>
        </w:rPr>
        <w:br w:type="page"/>
      </w:r>
      <w:r w:rsidRPr="00375E71">
        <w:rPr>
          <w:rFonts w:cs="Arial"/>
          <w:b/>
          <w:szCs w:val="24"/>
        </w:rPr>
        <w:lastRenderedPageBreak/>
        <w:t>Fire Protection Inspector Technical Proficiency</w:t>
      </w:r>
      <w:r w:rsidR="00446282" w:rsidRPr="00375E71">
        <w:rPr>
          <w:rFonts w:cs="Arial"/>
          <w:b/>
          <w:szCs w:val="24"/>
        </w:rPr>
        <w:t>-</w:t>
      </w:r>
      <w:r w:rsidRPr="00375E71">
        <w:rPr>
          <w:rFonts w:cs="Arial"/>
          <w:b/>
          <w:szCs w:val="24"/>
        </w:rPr>
        <w:t>Level</w:t>
      </w:r>
    </w:p>
    <w:p w:rsidR="00D87643" w:rsidRPr="00375E71" w:rsidRDefault="00D87643" w:rsidP="00036F31">
      <w:pPr>
        <w:jc w:val="center"/>
        <w:rPr>
          <w:rFonts w:cs="Arial"/>
          <w:b/>
          <w:szCs w:val="24"/>
        </w:rPr>
      </w:pPr>
      <w:r w:rsidRPr="00375E71">
        <w:rPr>
          <w:rFonts w:cs="Arial"/>
          <w:b/>
          <w:szCs w:val="24"/>
        </w:rPr>
        <w:t>Signature Card and Certification</w:t>
      </w:r>
      <w:bookmarkStart w:id="131" w:name="_Toc273086055"/>
      <w:r w:rsidR="00036F31" w:rsidRPr="00375E71">
        <w:rPr>
          <w:rFonts w:cs="Arial"/>
          <w:b/>
          <w:szCs w:val="24"/>
        </w:rPr>
        <w:t xml:space="preserve"> </w:t>
      </w:r>
      <w:bookmarkEnd w:id="131"/>
      <w:r w:rsidR="0078478B" w:rsidRPr="00375E71">
        <w:rPr>
          <w:rFonts w:cs="Arial"/>
          <w:szCs w:val="24"/>
        </w:rPr>
        <w:fldChar w:fldCharType="begin"/>
      </w:r>
      <w:r w:rsidR="00036F31" w:rsidRPr="00375E71">
        <w:rPr>
          <w:rFonts w:cs="Arial"/>
          <w:szCs w:val="24"/>
        </w:rPr>
        <w:instrText xml:space="preserve"> TC "</w:instrText>
      </w:r>
      <w:bookmarkStart w:id="132" w:name="_Toc273087533"/>
      <w:r w:rsidR="00036F31" w:rsidRPr="00375E71">
        <w:rPr>
          <w:rFonts w:cs="Arial"/>
          <w:b/>
          <w:szCs w:val="24"/>
        </w:rPr>
        <w:instrText>Fire Protection Inspector Technical Proficiency-Level</w:instrText>
      </w:r>
      <w:r w:rsidR="004A656C" w:rsidRPr="00375E71">
        <w:rPr>
          <w:rFonts w:cs="Arial"/>
          <w:b/>
          <w:szCs w:val="24"/>
        </w:rPr>
        <w:instrText xml:space="preserve"> </w:instrText>
      </w:r>
      <w:r w:rsidR="00036F31" w:rsidRPr="00375E71">
        <w:rPr>
          <w:rFonts w:cs="Arial"/>
          <w:b/>
          <w:szCs w:val="24"/>
        </w:rPr>
        <w:instrText>Signature Card and Certification</w:instrText>
      </w:r>
      <w:bookmarkEnd w:id="132"/>
      <w:r w:rsidR="00036F31" w:rsidRPr="00375E71">
        <w:rPr>
          <w:rFonts w:cs="Arial"/>
          <w:szCs w:val="24"/>
        </w:rPr>
        <w:instrText xml:space="preserve">" \f C \l "1" </w:instrText>
      </w:r>
      <w:r w:rsidR="0078478B" w:rsidRPr="00375E71">
        <w:rPr>
          <w:rFonts w:cs="Arial"/>
          <w:szCs w:val="24"/>
        </w:rPr>
        <w:fldChar w:fldCharType="end"/>
      </w: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1440"/>
        <w:gridCol w:w="1728"/>
      </w:tblGrid>
      <w:tr w:rsidR="00D87643"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375E71" w:rsidRDefault="00D87643" w:rsidP="0081219F">
            <w:pPr>
              <w:rPr>
                <w:rFonts w:cs="Arial"/>
                <w:b/>
                <w:szCs w:val="24"/>
              </w:rPr>
            </w:pPr>
          </w:p>
          <w:p w:rsidR="00D87643" w:rsidRPr="00375E71" w:rsidRDefault="00D87643" w:rsidP="0081219F">
            <w:pPr>
              <w:rPr>
                <w:rFonts w:cs="Arial"/>
                <w:b/>
                <w:szCs w:val="24"/>
              </w:rPr>
            </w:pPr>
            <w:r w:rsidRPr="00375E71">
              <w:rPr>
                <w:rFonts w:cs="Arial"/>
                <w:b/>
                <w:szCs w:val="24"/>
              </w:rPr>
              <w:t xml:space="preserve">Inspector </w:t>
            </w:r>
          </w:p>
          <w:p w:rsidR="00D87643" w:rsidRPr="00375E71" w:rsidRDefault="00D87643" w:rsidP="0081219F">
            <w:pPr>
              <w:rPr>
                <w:rFonts w:cs="Arial"/>
                <w:b/>
                <w:szCs w:val="24"/>
              </w:rPr>
            </w:pPr>
            <w:r w:rsidRPr="00375E71">
              <w:rPr>
                <w:rFonts w:cs="Arial"/>
                <w:b/>
                <w:szCs w:val="24"/>
              </w:rPr>
              <w:t>Name:_________________________</w:t>
            </w:r>
            <w:r w:rsidR="00780421" w:rsidRPr="00375E71">
              <w:rPr>
                <w:rFonts w:cs="Arial"/>
                <w:b/>
                <w:szCs w:val="24"/>
              </w:rPr>
              <w:t>__________</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Employee Initials/ Date</w:t>
            </w: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8F24ED"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Supervisor’s Signature/</w:t>
            </w:r>
          </w:p>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b/>
                <w:szCs w:val="24"/>
              </w:rPr>
              <w:t>Date</w:t>
            </w:r>
          </w:p>
        </w:tc>
      </w:tr>
      <w:tr w:rsidR="00D87643" w:rsidRPr="00375E71" w:rsidTr="00B72C9A">
        <w:trPr>
          <w:cantSplit/>
        </w:trPr>
        <w:tc>
          <w:tcPr>
            <w:tcW w:w="9216" w:type="dxa"/>
            <w:gridSpan w:val="3"/>
            <w:tcMar>
              <w:top w:w="120" w:type="dxa"/>
              <w:left w:w="120" w:type="dxa"/>
              <w:bottom w:w="58" w:type="dxa"/>
              <w:right w:w="120" w:type="dxa"/>
            </w:tcMar>
          </w:tcPr>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 xml:space="preserve">Training Courses </w:t>
            </w:r>
            <w:r w:rsidR="00B72C9A" w:rsidRPr="00375E71">
              <w:rPr>
                <w:rFonts w:cs="Arial"/>
                <w:b/>
                <w:szCs w:val="24"/>
              </w:rPr>
              <w:t>f</w:t>
            </w:r>
            <w:r w:rsidRPr="00375E71">
              <w:rPr>
                <w:rFonts w:cs="Arial"/>
                <w:b/>
                <w:szCs w:val="24"/>
              </w:rPr>
              <w:t>or Fire Protection Inspector Qualification</w:t>
            </w:r>
          </w:p>
        </w:tc>
      </w:tr>
      <w:tr w:rsidR="00D87643"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375E71" w:rsidRDefault="00B72C9A"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 xml:space="preserve">Fire Protection for Power Plants </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B72C9A">
            <w:pPr>
              <w:rPr>
                <w:rFonts w:cs="Arial"/>
                <w:szCs w:val="24"/>
              </w:rPr>
            </w:pPr>
            <w:r w:rsidRPr="00375E71">
              <w:rPr>
                <w:rFonts w:cs="Arial"/>
                <w:szCs w:val="24"/>
              </w:rPr>
              <w:t>MC 0609 Appendix F Fire Protection Significance Determination Process (SDP) Training (P-108)</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47143B" w:rsidP="00B72C9A">
            <w:pPr>
              <w:rPr>
                <w:rFonts w:cs="Arial"/>
                <w:szCs w:val="24"/>
              </w:rPr>
            </w:pPr>
            <w:r w:rsidRPr="00375E71">
              <w:rPr>
                <w:rFonts w:cs="Arial"/>
                <w:szCs w:val="24"/>
              </w:rPr>
              <w:t>Circuit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47143B" w:rsidP="00B72C9A">
            <w:pPr>
              <w:rPr>
                <w:rFonts w:cs="Arial"/>
                <w:szCs w:val="24"/>
              </w:rPr>
            </w:pPr>
            <w:r w:rsidRPr="00375E71">
              <w:rPr>
                <w:rFonts w:cs="Arial"/>
                <w:szCs w:val="24"/>
              </w:rPr>
              <w:t>Post Fire Safe Shut Down Analysis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D87643" w:rsidRPr="00375E71" w:rsidTr="00B72C9A">
        <w:trPr>
          <w:cantSplit/>
        </w:trPr>
        <w:tc>
          <w:tcPr>
            <w:tcW w:w="9216" w:type="dxa"/>
            <w:gridSpan w:val="3"/>
            <w:tcMar>
              <w:top w:w="120" w:type="dxa"/>
              <w:left w:w="120" w:type="dxa"/>
              <w:bottom w:w="58" w:type="dxa"/>
              <w:right w:w="120" w:type="dxa"/>
            </w:tcMar>
          </w:tcPr>
          <w:p w:rsidR="00D87643" w:rsidRPr="00375E71" w:rsidRDefault="00D87643"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Individual Study Activities</w:t>
            </w: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ISA-1 Fire Protection Inspector: Deterministic Fire Protection Regulations/Generic Communications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AF61F2"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375E71"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ISA-2 Fire Protection Inspector: Fire Modeling</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375E71"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AF61F2" w:rsidRPr="00375E71" w:rsidRDefault="00AF61F2"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w:t>
            </w:r>
            <w:r w:rsidR="00AF61F2" w:rsidRPr="00375E71">
              <w:rPr>
                <w:rFonts w:cs="Arial"/>
                <w:szCs w:val="24"/>
              </w:rPr>
              <w:t>3</w:t>
            </w:r>
            <w:r w:rsidRPr="00375E71">
              <w:rPr>
                <w:rFonts w:cs="Arial"/>
                <w:szCs w:val="24"/>
              </w:rPr>
              <w:t xml:space="preserve"> Fire Protection Inspector: </w:t>
            </w:r>
            <w:r w:rsidR="00AF61F2" w:rsidRPr="00375E71">
              <w:rPr>
                <w:rFonts w:cs="Arial"/>
                <w:szCs w:val="24"/>
              </w:rPr>
              <w:t>NFPA805 Current Risk Informed Regulations</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9D1147" w:rsidRPr="00375E71" w:rsidTr="00B72C9A">
        <w:trPr>
          <w:cantSplit/>
          <w:ins w:id="133" w:author="David Allsopp" w:date="2010-09-24T10:31:00Z"/>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375E71"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34" w:author="David Allsopp" w:date="2010-09-24T10:31:00Z"/>
                <w:rFonts w:cs="Arial"/>
                <w:szCs w:val="24"/>
              </w:rPr>
            </w:pPr>
            <w:ins w:id="135" w:author="David Allsopp" w:date="2010-09-24T10:31:00Z">
              <w:r w:rsidRPr="00375E71">
                <w:rPr>
                  <w:rFonts w:cs="Arial"/>
                  <w:b/>
                  <w:bCs/>
                  <w:szCs w:val="24"/>
                </w:rPr>
                <w:t>(</w:t>
              </w:r>
              <w:r w:rsidRPr="00375E71">
                <w:rPr>
                  <w:rFonts w:cs="Arial"/>
                  <w:szCs w:val="24"/>
                </w:rPr>
                <w:t>ISA-FP-4) Mitigation Measures for Loss of a Large Area</w:t>
              </w:r>
            </w:ins>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375E71"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36" w:author="David Allsopp" w:date="2010-09-24T10:31:00Z"/>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375E71" w:rsidRDefault="009D1147"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37" w:author="David Allsopp" w:date="2010-09-24T10:31:00Z"/>
                <w:rFonts w:cs="Arial"/>
                <w:szCs w:val="24"/>
              </w:rPr>
            </w:pPr>
          </w:p>
        </w:tc>
      </w:tr>
      <w:tr w:rsidR="00B72C9A" w:rsidRPr="00375E71" w:rsidTr="00B72C9A">
        <w:trPr>
          <w:cantSplit/>
        </w:trPr>
        <w:tc>
          <w:tcPr>
            <w:tcW w:w="9216" w:type="dxa"/>
            <w:gridSpan w:val="3"/>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On-the-Job Training Activity</w:t>
            </w:r>
          </w:p>
        </w:tc>
      </w:tr>
      <w:tr w:rsidR="00B72C9A" w:rsidRPr="00375E71" w:rsidTr="00B72C9A">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186695"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OJT-1 Fire protection Inspector: Participate in Regional Fire Protection Inspection</w:t>
            </w:r>
          </w:p>
        </w:tc>
        <w:tc>
          <w:tcPr>
            <w:tcW w:w="144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c>
          <w:tcPr>
            <w:tcW w:w="172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72C9A" w:rsidRPr="00375E71" w:rsidRDefault="00B72C9A" w:rsidP="0081219F">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bl>
    <w:p w:rsidR="00D87643" w:rsidRPr="00375E71"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D87643" w:rsidRPr="00375E71"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 xml:space="preserve">Supervisor’s signature indicates successful completion of all required courses and activities listed in this </w:t>
      </w:r>
      <w:r w:rsidR="0046249C" w:rsidRPr="00375E71">
        <w:rPr>
          <w:rFonts w:cs="Arial"/>
          <w:szCs w:val="24"/>
        </w:rPr>
        <w:t>training standar</w:t>
      </w:r>
      <w:r w:rsidRPr="00375E71">
        <w:rPr>
          <w:rFonts w:cs="Arial"/>
          <w:szCs w:val="24"/>
        </w:rPr>
        <w:t>d.</w:t>
      </w:r>
    </w:p>
    <w:p w:rsidR="00D87643" w:rsidRPr="00375E71"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186695" w:rsidRPr="00375E71" w:rsidRDefault="00D87643"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Supervisor’s Signature _______________________________ Date: __________</w:t>
      </w:r>
    </w:p>
    <w:p w:rsidR="00E80C69" w:rsidRPr="00375E71"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E80C69" w:rsidRPr="00375E71" w:rsidRDefault="00E80C69" w:rsidP="00D87643">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46249C" w:rsidRPr="00375E71" w:rsidRDefault="00186695" w:rsidP="00036F31">
      <w:pPr>
        <w:jc w:val="center"/>
        <w:rPr>
          <w:rFonts w:cs="Arial"/>
          <w:b/>
          <w:szCs w:val="24"/>
        </w:rPr>
      </w:pPr>
      <w:r w:rsidRPr="00375E71">
        <w:rPr>
          <w:rFonts w:cs="Arial"/>
          <w:szCs w:val="24"/>
        </w:rPr>
        <w:br w:type="page"/>
      </w:r>
      <w:r w:rsidR="00F646EE" w:rsidRPr="00375E71">
        <w:rPr>
          <w:rFonts w:cs="Arial"/>
          <w:b/>
          <w:szCs w:val="24"/>
        </w:rPr>
        <w:lastRenderedPageBreak/>
        <w:t xml:space="preserve">Form 1:  </w:t>
      </w:r>
      <w:r w:rsidRPr="00375E71">
        <w:rPr>
          <w:rFonts w:cs="Arial"/>
          <w:b/>
          <w:szCs w:val="24"/>
        </w:rPr>
        <w:t>Fire Protection Inspector Technical Proficiency</w:t>
      </w:r>
    </w:p>
    <w:p w:rsidR="00D87643" w:rsidRPr="00375E71" w:rsidRDefault="00186695" w:rsidP="00036F31">
      <w:pPr>
        <w:jc w:val="center"/>
        <w:rPr>
          <w:rFonts w:cs="Arial"/>
          <w:szCs w:val="24"/>
        </w:rPr>
      </w:pPr>
      <w:r w:rsidRPr="00375E71">
        <w:rPr>
          <w:rFonts w:cs="Arial"/>
          <w:b/>
          <w:szCs w:val="24"/>
        </w:rPr>
        <w:t>Level Equivalency Justification</w:t>
      </w:r>
      <w:r w:rsidR="0078478B" w:rsidRPr="00375E71">
        <w:rPr>
          <w:rFonts w:cs="Arial"/>
          <w:szCs w:val="24"/>
        </w:rPr>
        <w:fldChar w:fldCharType="begin"/>
      </w:r>
      <w:r w:rsidR="00036F31" w:rsidRPr="00375E71">
        <w:rPr>
          <w:rFonts w:cs="Arial"/>
          <w:szCs w:val="24"/>
        </w:rPr>
        <w:instrText xml:space="preserve"> TC "</w:instrText>
      </w:r>
      <w:r w:rsidR="00036F31" w:rsidRPr="00375E71">
        <w:rPr>
          <w:rFonts w:cs="Arial"/>
          <w:b/>
          <w:szCs w:val="24"/>
        </w:rPr>
        <w:instrText xml:space="preserve"> </w:instrText>
      </w:r>
      <w:bookmarkStart w:id="138" w:name="_Toc273087534"/>
      <w:r w:rsidR="00036F31" w:rsidRPr="00375E71">
        <w:rPr>
          <w:rFonts w:cs="Arial"/>
          <w:b/>
          <w:szCs w:val="24"/>
        </w:rPr>
        <w:instrText>Form 1:  Fire Protection Inspector Technical Proficiency</w:instrText>
      </w:r>
      <w:r w:rsidR="009609C1" w:rsidRPr="00375E71">
        <w:rPr>
          <w:rFonts w:cs="Arial"/>
          <w:b/>
          <w:szCs w:val="24"/>
        </w:rPr>
        <w:instrText xml:space="preserve"> </w:instrText>
      </w:r>
      <w:r w:rsidR="00036F31" w:rsidRPr="00375E71">
        <w:rPr>
          <w:rFonts w:cs="Arial"/>
          <w:b/>
          <w:szCs w:val="24"/>
        </w:rPr>
        <w:instrText>Level Equivalency Justification</w:instrText>
      </w:r>
      <w:bookmarkEnd w:id="138"/>
      <w:r w:rsidR="00036F31" w:rsidRPr="00375E71">
        <w:rPr>
          <w:rFonts w:cs="Arial"/>
          <w:szCs w:val="24"/>
        </w:rPr>
        <w:instrText xml:space="preserve"> " \f C \l "1" </w:instrText>
      </w:r>
      <w:r w:rsidR="0078478B" w:rsidRPr="00375E71">
        <w:rPr>
          <w:rFonts w:cs="Arial"/>
          <w:szCs w:val="24"/>
        </w:rPr>
        <w:fldChar w:fldCharType="end"/>
      </w:r>
    </w:p>
    <w:p w:rsidR="00AF61F2" w:rsidRPr="00375E71" w:rsidRDefault="00AF61F2" w:rsidP="00AF61F2">
      <w:pPr>
        <w:rPr>
          <w:rFonts w:cs="Arial"/>
          <w:szCs w:val="24"/>
        </w:rPr>
      </w:pPr>
    </w:p>
    <w:tbl>
      <w:tblPr>
        <w:tblW w:w="0" w:type="auto"/>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6048"/>
        <w:gridCol w:w="3168"/>
      </w:tblGrid>
      <w:tr w:rsidR="00F646EE"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375E71" w:rsidRDefault="00F646EE" w:rsidP="001C71E1">
            <w:pPr>
              <w:rPr>
                <w:rFonts w:cs="Arial"/>
                <w:b/>
                <w:szCs w:val="24"/>
              </w:rPr>
            </w:pPr>
          </w:p>
          <w:p w:rsidR="00F646EE" w:rsidRPr="00375E71" w:rsidRDefault="00F646EE" w:rsidP="001C71E1">
            <w:pPr>
              <w:rPr>
                <w:rFonts w:cs="Arial"/>
                <w:b/>
                <w:szCs w:val="24"/>
              </w:rPr>
            </w:pPr>
            <w:r w:rsidRPr="00375E71">
              <w:rPr>
                <w:rFonts w:cs="Arial"/>
                <w:b/>
                <w:szCs w:val="24"/>
              </w:rPr>
              <w:t xml:space="preserve">Inspector </w:t>
            </w:r>
          </w:p>
          <w:p w:rsidR="00F646EE" w:rsidRPr="00375E71" w:rsidRDefault="00F646EE" w:rsidP="001C71E1">
            <w:pPr>
              <w:rPr>
                <w:rFonts w:cs="Arial"/>
                <w:b/>
                <w:szCs w:val="24"/>
              </w:rPr>
            </w:pPr>
            <w:r w:rsidRPr="00375E71">
              <w:rPr>
                <w:rFonts w:cs="Arial"/>
                <w:b/>
                <w:szCs w:val="24"/>
              </w:rPr>
              <w:t>Name:___________________________________</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F646EE" w:rsidRPr="00375E71" w:rsidRDefault="00F646EE"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b/>
                <w:szCs w:val="24"/>
              </w:rPr>
              <w:t>Identify equivalent training and experience for which the inspector is to be given credit</w:t>
            </w:r>
          </w:p>
        </w:tc>
      </w:tr>
      <w:tr w:rsidR="00AF61F2" w:rsidRPr="00375E71" w:rsidTr="001C71E1">
        <w:trPr>
          <w:cantSplit/>
        </w:trPr>
        <w:tc>
          <w:tcPr>
            <w:tcW w:w="9216" w:type="dxa"/>
            <w:gridSpan w:val="2"/>
            <w:tcMar>
              <w:top w:w="120" w:type="dxa"/>
              <w:left w:w="120" w:type="dxa"/>
              <w:bottom w:w="58" w:type="dxa"/>
              <w:right w:w="120" w:type="dxa"/>
            </w:tcMar>
          </w:tcPr>
          <w:p w:rsidR="00AF61F2" w:rsidRPr="00375E71"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Training Courses for Fire Protection Inspector Qualification</w:t>
            </w: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07749D">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 xml:space="preserve">Fire Protection for Power Plants </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rPr>
                <w:rFonts w:cs="Arial"/>
                <w:szCs w:val="24"/>
              </w:rPr>
            </w:pPr>
            <w:r w:rsidRPr="00375E71">
              <w:rPr>
                <w:rFonts w:cs="Arial"/>
                <w:szCs w:val="24"/>
              </w:rPr>
              <w:t>MC 0609 Appendix F Fire Protection Significance Determination Process (SDP) Training (P-108)</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rPr>
                <w:rFonts w:cs="Arial"/>
                <w:szCs w:val="24"/>
              </w:rPr>
            </w:pPr>
            <w:r w:rsidRPr="00375E71">
              <w:rPr>
                <w:rFonts w:cs="Arial"/>
                <w:szCs w:val="24"/>
              </w:rPr>
              <w:t>Circuit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rPr>
                <w:rFonts w:cs="Arial"/>
                <w:szCs w:val="24"/>
              </w:rPr>
            </w:pPr>
            <w:r w:rsidRPr="00375E71">
              <w:rPr>
                <w:rFonts w:cs="Arial"/>
                <w:szCs w:val="24"/>
              </w:rPr>
              <w:t>Post Fire Safe Shut Down Analysis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AF61F2" w:rsidRPr="00375E71" w:rsidTr="001C71E1">
        <w:trPr>
          <w:cantSplit/>
        </w:trPr>
        <w:tc>
          <w:tcPr>
            <w:tcW w:w="9216" w:type="dxa"/>
            <w:gridSpan w:val="2"/>
            <w:tcMar>
              <w:top w:w="120" w:type="dxa"/>
              <w:left w:w="120" w:type="dxa"/>
              <w:bottom w:w="58" w:type="dxa"/>
              <w:right w:w="120" w:type="dxa"/>
            </w:tcMar>
          </w:tcPr>
          <w:p w:rsidR="00AF61F2" w:rsidRPr="00375E71"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Individual Study Activities</w:t>
            </w: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ISA-1 Fire Protection Inspector: Deterministic Fire Protection Regulations/Generic Communications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ISA-2 Fire Protection Inspector: Fire Hazards Analysis and Fire Modeling</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ISA-3 Fire Protection Inspector: NFPA805 Current Risk Informed Regulations</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r w:rsidR="009D1147" w:rsidRPr="00375E71" w:rsidTr="000811C8">
        <w:trPr>
          <w:cantSplit/>
          <w:ins w:id="139" w:author="David Allsopp" w:date="2010-09-24T10:31:00Z"/>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375E71"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40" w:author="David Allsopp" w:date="2010-09-24T10:31:00Z"/>
                <w:rFonts w:cs="Arial"/>
                <w:szCs w:val="24"/>
              </w:rPr>
            </w:pPr>
            <w:ins w:id="141" w:author="David Allsopp" w:date="2010-09-24T10:32:00Z">
              <w:r w:rsidRPr="00375E71">
                <w:rPr>
                  <w:rFonts w:cs="Arial"/>
                  <w:b/>
                  <w:bCs/>
                  <w:szCs w:val="24"/>
                </w:rPr>
                <w:t>(</w:t>
              </w:r>
              <w:r w:rsidRPr="00375E71">
                <w:rPr>
                  <w:rFonts w:cs="Arial"/>
                  <w:szCs w:val="24"/>
                </w:rPr>
                <w:t>ISA-FP-4) Mitigation Measures for Loss of a Large Area</w:t>
              </w:r>
            </w:ins>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9D1147" w:rsidRPr="00375E71" w:rsidRDefault="009D1147"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ns w:id="142" w:author="David Allsopp" w:date="2010-09-24T10:31:00Z"/>
                <w:rFonts w:cs="Arial"/>
                <w:szCs w:val="24"/>
              </w:rPr>
            </w:pPr>
          </w:p>
        </w:tc>
      </w:tr>
      <w:tr w:rsidR="00AF61F2" w:rsidRPr="00375E71" w:rsidTr="001C71E1">
        <w:trPr>
          <w:cantSplit/>
        </w:trPr>
        <w:tc>
          <w:tcPr>
            <w:tcW w:w="9216" w:type="dxa"/>
            <w:gridSpan w:val="2"/>
            <w:tcMar>
              <w:top w:w="120" w:type="dxa"/>
              <w:left w:w="120" w:type="dxa"/>
              <w:bottom w:w="58" w:type="dxa"/>
              <w:right w:w="120" w:type="dxa"/>
            </w:tcMar>
          </w:tcPr>
          <w:p w:rsidR="00AF61F2" w:rsidRPr="00375E71" w:rsidRDefault="00AF61F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b/>
                <w:szCs w:val="24"/>
              </w:rPr>
            </w:pPr>
            <w:r w:rsidRPr="00375E71">
              <w:rPr>
                <w:rFonts w:cs="Arial"/>
                <w:b/>
                <w:szCs w:val="24"/>
              </w:rPr>
              <w:t>On-the-Job Training Activity</w:t>
            </w:r>
          </w:p>
        </w:tc>
      </w:tr>
      <w:tr w:rsidR="00446282" w:rsidRPr="00375E71" w:rsidTr="000811C8">
        <w:trPr>
          <w:cantSplit/>
        </w:trPr>
        <w:tc>
          <w:tcPr>
            <w:tcW w:w="604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OJT-1 Fire protection Inspector: Participate in Regional Fire Protection Inspection</w:t>
            </w:r>
          </w:p>
        </w:tc>
        <w:tc>
          <w:tcPr>
            <w:tcW w:w="316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46282" w:rsidRPr="00375E71" w:rsidRDefault="00446282" w:rsidP="001C71E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c>
      </w:tr>
    </w:tbl>
    <w:p w:rsidR="0046249C" w:rsidRPr="00375E71"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F646EE" w:rsidRPr="00375E71"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F646EE" w:rsidRPr="00375E71" w:rsidRDefault="0046249C"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 xml:space="preserve">Supervisor’s </w:t>
      </w:r>
      <w:r w:rsidR="00F646EE" w:rsidRPr="00375E71">
        <w:rPr>
          <w:rFonts w:cs="Arial"/>
          <w:szCs w:val="24"/>
        </w:rPr>
        <w:t>Recommendation</w:t>
      </w:r>
      <w:r w:rsidR="00F646EE" w:rsidRPr="00375E71">
        <w:rPr>
          <w:rFonts w:cs="Arial"/>
          <w:szCs w:val="24"/>
        </w:rPr>
        <w:tab/>
        <w:t>Signature/Date_______________________________</w:t>
      </w:r>
    </w:p>
    <w:p w:rsidR="00F646EE" w:rsidRPr="00375E71"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p w:rsidR="00F646EE" w:rsidRPr="00375E71" w:rsidRDefault="00F646EE" w:rsidP="0046249C">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Division Director’s Approval</w:t>
      </w:r>
      <w:r w:rsidRPr="00375E71">
        <w:rPr>
          <w:rFonts w:cs="Arial"/>
          <w:szCs w:val="24"/>
        </w:rPr>
        <w:tab/>
        <w:t>Signature/Date_______________________________</w:t>
      </w:r>
    </w:p>
    <w:p w:rsidR="00D162F7" w:rsidRPr="00375E71" w:rsidRDefault="00D162F7" w:rsidP="00B922BB">
      <w:pPr>
        <w:rPr>
          <w:rFonts w:cs="Arial"/>
          <w:szCs w:val="24"/>
        </w:rPr>
      </w:pPr>
    </w:p>
    <w:p w:rsidR="00254B9D" w:rsidRPr="00375E71" w:rsidRDefault="00446282" w:rsidP="00B922BB">
      <w:pPr>
        <w:rPr>
          <w:rFonts w:cs="Arial"/>
          <w:szCs w:val="24"/>
        </w:rPr>
      </w:pPr>
      <w:r w:rsidRPr="00375E71">
        <w:rPr>
          <w:rFonts w:cs="Arial"/>
          <w:szCs w:val="24"/>
        </w:rPr>
        <w:t>Copies to:</w:t>
      </w:r>
      <w:r w:rsidRPr="00375E71">
        <w:rPr>
          <w:rFonts w:cs="Arial"/>
          <w:szCs w:val="24"/>
        </w:rPr>
        <w:tab/>
        <w:t>Inspector</w:t>
      </w:r>
    </w:p>
    <w:p w:rsidR="00446282" w:rsidRPr="00375E71" w:rsidRDefault="00446282" w:rsidP="00B922BB">
      <w:pPr>
        <w:rPr>
          <w:rFonts w:cs="Arial"/>
          <w:szCs w:val="24"/>
        </w:rPr>
      </w:pPr>
      <w:r w:rsidRPr="00375E71">
        <w:rPr>
          <w:rFonts w:cs="Arial"/>
          <w:szCs w:val="24"/>
        </w:rPr>
        <w:tab/>
      </w:r>
      <w:r w:rsidRPr="00375E71">
        <w:rPr>
          <w:rFonts w:cs="Arial"/>
          <w:szCs w:val="24"/>
        </w:rPr>
        <w:tab/>
        <w:t>Human Resources Office</w:t>
      </w:r>
    </w:p>
    <w:p w:rsidR="00D57284" w:rsidRPr="00375E71" w:rsidRDefault="00446282">
      <w:pPr>
        <w:rPr>
          <w:rFonts w:cs="Arial"/>
          <w:szCs w:val="24"/>
        </w:rPr>
        <w:sectPr w:rsidR="00D57284" w:rsidRPr="00375E71" w:rsidSect="00375E71">
          <w:headerReference w:type="even" r:id="rId13"/>
          <w:headerReference w:type="default" r:id="rId14"/>
          <w:footerReference w:type="even" r:id="rId15"/>
          <w:footerReference w:type="default" r:id="rId16"/>
          <w:headerReference w:type="first" r:id="rId17"/>
          <w:pgSz w:w="12240" w:h="15840" w:code="1"/>
          <w:pgMar w:top="1440" w:right="1440" w:bottom="1440" w:left="1440" w:header="1080" w:footer="720" w:gutter="0"/>
          <w:cols w:space="720"/>
          <w:docGrid w:linePitch="326"/>
        </w:sectPr>
      </w:pPr>
      <w:r w:rsidRPr="00375E71">
        <w:rPr>
          <w:rFonts w:cs="Arial"/>
          <w:szCs w:val="24"/>
        </w:rPr>
        <w:tab/>
      </w:r>
      <w:r w:rsidRPr="00375E71">
        <w:rPr>
          <w:rFonts w:cs="Arial"/>
          <w:szCs w:val="24"/>
        </w:rPr>
        <w:tab/>
        <w:t>Supervisor</w:t>
      </w:r>
    </w:p>
    <w:p w:rsidR="004E6B2B" w:rsidRPr="00375E71" w:rsidRDefault="004E6B2B" w:rsidP="00D162F7">
      <w:pPr>
        <w:pStyle w:val="Heading1"/>
        <w:jc w:val="center"/>
        <w:rPr>
          <w:b w:val="0"/>
          <w:sz w:val="24"/>
          <w:szCs w:val="24"/>
        </w:rPr>
      </w:pPr>
      <w:bookmarkStart w:id="143" w:name="_Toc219601614"/>
      <w:bookmarkStart w:id="144" w:name="_Toc273087535"/>
      <w:r w:rsidRPr="00375E71">
        <w:rPr>
          <w:b w:val="0"/>
          <w:sz w:val="24"/>
          <w:szCs w:val="24"/>
        </w:rPr>
        <w:lastRenderedPageBreak/>
        <w:t>Revision History Sheet</w:t>
      </w:r>
      <w:bookmarkEnd w:id="143"/>
      <w:r w:rsidR="002701E8" w:rsidRPr="00375E71">
        <w:rPr>
          <w:b w:val="0"/>
          <w:sz w:val="24"/>
          <w:szCs w:val="24"/>
        </w:rPr>
        <w:t xml:space="preserve"> for IMC 1245 Appendix C7</w:t>
      </w:r>
      <w:bookmarkEnd w:id="144"/>
    </w:p>
    <w:p w:rsidR="004E6B2B" w:rsidRPr="00375E71"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p>
    <w:tbl>
      <w:tblPr>
        <w:tblW w:w="13182"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1" w:type="dxa"/>
          <w:right w:w="101" w:type="dxa"/>
        </w:tblCellMar>
        <w:tblLook w:val="0000"/>
      </w:tblPr>
      <w:tblGrid>
        <w:gridCol w:w="1710"/>
        <w:gridCol w:w="1890"/>
        <w:gridCol w:w="3822"/>
        <w:gridCol w:w="1308"/>
        <w:gridCol w:w="1752"/>
        <w:gridCol w:w="2700"/>
      </w:tblGrid>
      <w:tr w:rsidR="004E6B2B" w:rsidRPr="00375E71" w:rsidTr="00375E71">
        <w:trPr>
          <w:cantSplit/>
        </w:trPr>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Commitment Tracking Number</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rsidP="000C10A0">
            <w:pPr>
              <w:rPr>
                <w:rFonts w:cs="Arial"/>
                <w:szCs w:val="24"/>
              </w:rPr>
            </w:pPr>
            <w:r w:rsidRPr="00375E71">
              <w:rPr>
                <w:rFonts w:cs="Arial"/>
                <w:szCs w:val="24"/>
              </w:rPr>
              <w:t>Issue Date</w:t>
            </w:r>
          </w:p>
        </w:tc>
        <w:tc>
          <w:tcPr>
            <w:tcW w:w="382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rsidP="000C10A0">
            <w:pPr>
              <w:rPr>
                <w:rFonts w:cs="Arial"/>
                <w:szCs w:val="24"/>
              </w:rPr>
            </w:pPr>
            <w:r w:rsidRPr="00375E71">
              <w:rPr>
                <w:rFonts w:cs="Arial"/>
                <w:szCs w:val="24"/>
              </w:rPr>
              <w:t>Description of Change</w:t>
            </w:r>
          </w:p>
        </w:tc>
        <w:tc>
          <w:tcPr>
            <w:tcW w:w="130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Training Needed</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Training Completion Date</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4E6B2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Comment Resolution  Accession Number</w:t>
            </w:r>
          </w:p>
        </w:tc>
      </w:tr>
      <w:tr w:rsidR="004E6B2B" w:rsidRPr="00375E71" w:rsidTr="00375E71">
        <w:trPr>
          <w:cantSplit/>
        </w:trPr>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98574B">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07/08/09</w:t>
            </w:r>
          </w:p>
          <w:p w:rsidR="00BD6F66"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CN 09-</w:t>
            </w:r>
            <w:r w:rsidR="0098574B" w:rsidRPr="00375E71">
              <w:rPr>
                <w:rFonts w:cs="Arial"/>
                <w:szCs w:val="24"/>
              </w:rPr>
              <w:t>017</w:t>
            </w:r>
          </w:p>
        </w:tc>
        <w:tc>
          <w:tcPr>
            <w:tcW w:w="382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Initial issuance.  Completed 4 year historical CN search</w:t>
            </w:r>
          </w:p>
        </w:tc>
        <w:tc>
          <w:tcPr>
            <w:tcW w:w="130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N/A</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4E6B2B" w:rsidRPr="00375E71" w:rsidRDefault="00BD6F6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ML</w:t>
            </w:r>
            <w:r w:rsidR="00D43A62" w:rsidRPr="00375E71">
              <w:rPr>
                <w:rFonts w:cs="Arial"/>
                <w:szCs w:val="24"/>
              </w:rPr>
              <w:t>091590710</w:t>
            </w:r>
          </w:p>
        </w:tc>
      </w:tr>
      <w:tr w:rsidR="00BC2C46" w:rsidRPr="00375E71" w:rsidTr="00375E71">
        <w:trPr>
          <w:cantSplit/>
          <w:trHeight w:val="416"/>
        </w:trPr>
        <w:tc>
          <w:tcPr>
            <w:tcW w:w="171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BC2C46"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N/A</w:t>
            </w:r>
          </w:p>
        </w:tc>
        <w:tc>
          <w:tcPr>
            <w:tcW w:w="189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375E71"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Pr>
                <w:rFonts w:cs="Arial"/>
                <w:szCs w:val="24"/>
              </w:rPr>
              <w:t>12/29</w:t>
            </w:r>
            <w:r w:rsidR="00BC2C46" w:rsidRPr="00375E71">
              <w:rPr>
                <w:rFonts w:cs="Arial"/>
                <w:szCs w:val="24"/>
              </w:rPr>
              <w:t>11</w:t>
            </w:r>
          </w:p>
          <w:p w:rsidR="00BC2C46" w:rsidRDefault="00BC2C46"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CN 11-0</w:t>
            </w:r>
            <w:r w:rsidR="00375E71">
              <w:rPr>
                <w:rFonts w:cs="Arial"/>
                <w:szCs w:val="24"/>
              </w:rPr>
              <w:t>44</w:t>
            </w:r>
          </w:p>
          <w:p w:rsidR="00375E71" w:rsidRPr="00375E71" w:rsidRDefault="00375E71"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Pr>
                <w:rFonts w:cs="Arial"/>
                <w:szCs w:val="24"/>
              </w:rPr>
              <w:t>ML11105A143</w:t>
            </w:r>
          </w:p>
        </w:tc>
        <w:tc>
          <w:tcPr>
            <w:tcW w:w="382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BC2C46" w:rsidP="00B624E2">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This revision updates required training and adds a new ISA (ISA-</w:t>
            </w:r>
            <w:r w:rsidR="00B624E2" w:rsidRPr="00375E71">
              <w:rPr>
                <w:rFonts w:cs="Arial"/>
                <w:szCs w:val="24"/>
              </w:rPr>
              <w:t>4</w:t>
            </w:r>
            <w:r w:rsidRPr="00375E71">
              <w:rPr>
                <w:rFonts w:cs="Arial"/>
                <w:szCs w:val="24"/>
              </w:rPr>
              <w:t>) to familiarize inspectors with mitigation measures that licensees were required to develop and implement in response to the Section B.5.b of the Interim Countermeasures Order EA-02-026 of February 25, 2002, subsequently imposed License Conditions, and 10 CFR 50.54(</w:t>
            </w:r>
            <w:proofErr w:type="spellStart"/>
            <w:r w:rsidRPr="00375E71">
              <w:rPr>
                <w:rFonts w:cs="Arial"/>
                <w:szCs w:val="24"/>
              </w:rPr>
              <w:t>hh</w:t>
            </w:r>
            <w:proofErr w:type="spellEnd"/>
            <w:r w:rsidRPr="00375E71">
              <w:rPr>
                <w:rFonts w:cs="Arial"/>
                <w:szCs w:val="24"/>
              </w:rPr>
              <w:t>)(</w:t>
            </w:r>
            <w:r w:rsidR="00B624E2" w:rsidRPr="00375E71">
              <w:rPr>
                <w:rFonts w:cs="Arial"/>
                <w:szCs w:val="24"/>
              </w:rPr>
              <w:t>2</w:t>
            </w:r>
            <w:r w:rsidRPr="00375E71">
              <w:rPr>
                <w:rFonts w:cs="Arial"/>
                <w:szCs w:val="24"/>
              </w:rPr>
              <w:t>).</w:t>
            </w:r>
          </w:p>
        </w:tc>
        <w:tc>
          <w:tcPr>
            <w:tcW w:w="1308"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BC2C46"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None</w:t>
            </w:r>
          </w:p>
        </w:tc>
        <w:tc>
          <w:tcPr>
            <w:tcW w:w="1752"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BC2C46" w:rsidP="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N/A</w:t>
            </w:r>
          </w:p>
        </w:tc>
        <w:tc>
          <w:tcPr>
            <w:tcW w:w="2700" w:type="dxa"/>
            <w:tcBorders>
              <w:top w:val="single" w:sz="8" w:space="0" w:color="000000"/>
              <w:left w:val="single" w:sz="8" w:space="0" w:color="000000"/>
              <w:bottom w:val="single" w:sz="8" w:space="0" w:color="000000"/>
              <w:right w:val="single" w:sz="8" w:space="0" w:color="000000"/>
            </w:tcBorders>
            <w:tcMar>
              <w:top w:w="120" w:type="dxa"/>
              <w:left w:w="120" w:type="dxa"/>
              <w:bottom w:w="58" w:type="dxa"/>
              <w:right w:w="120" w:type="dxa"/>
            </w:tcMar>
          </w:tcPr>
          <w:p w:rsidR="00BC2C46" w:rsidRPr="00375E71" w:rsidRDefault="00BC2C46" w:rsidP="00BC2C46">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Arial"/>
                <w:szCs w:val="24"/>
              </w:rPr>
            </w:pPr>
            <w:r w:rsidRPr="00375E71">
              <w:rPr>
                <w:rFonts w:cs="Arial"/>
                <w:szCs w:val="24"/>
              </w:rPr>
              <w:t>ML</w:t>
            </w:r>
            <w:r w:rsidR="0013655C" w:rsidRPr="00375E71">
              <w:rPr>
                <w:rFonts w:cs="Arial"/>
                <w:szCs w:val="24"/>
              </w:rPr>
              <w:t>11339A061</w:t>
            </w:r>
          </w:p>
        </w:tc>
      </w:tr>
    </w:tbl>
    <w:p w:rsidR="004E6B2B" w:rsidRPr="00375E71" w:rsidRDefault="004E6B2B" w:rsidP="00F04144">
      <w:pPr>
        <w:rPr>
          <w:rFonts w:cs="Arial"/>
          <w:szCs w:val="24"/>
        </w:rPr>
      </w:pPr>
    </w:p>
    <w:sectPr w:rsidR="004E6B2B" w:rsidRPr="00375E71" w:rsidSect="00375E71">
      <w:footerReference w:type="default" r:id="rId18"/>
      <w:pgSz w:w="15840" w:h="12240" w:orient="landscape" w:code="1"/>
      <w:pgMar w:top="1440" w:right="1440" w:bottom="1440" w:left="1440" w:header="108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5E71" w:rsidRDefault="00375E71">
      <w:r>
        <w:separator/>
      </w:r>
    </w:p>
  </w:endnote>
  <w:endnote w:type="continuationSeparator" w:id="0">
    <w:p w:rsidR="00375E71" w:rsidRDefault="00375E7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452A4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375E71" w:rsidRDefault="00375E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452A40">
    <w:pPr>
      <w:pStyle w:val="Footer"/>
      <w:framePr w:wrap="around" w:vAnchor="text" w:hAnchor="margin" w:xAlign="center" w:y="1"/>
      <w:rPr>
        <w:rStyle w:val="PageNumber"/>
      </w:rPr>
    </w:pPr>
    <w:r>
      <w:rPr>
        <w:rStyle w:val="PageNumber"/>
      </w:rPr>
      <w:t>C7-</w:t>
    </w:r>
    <w:r>
      <w:rPr>
        <w:rStyle w:val="PageNumber"/>
      </w:rPr>
      <w:fldChar w:fldCharType="begin"/>
    </w:r>
    <w:r>
      <w:rPr>
        <w:rStyle w:val="PageNumber"/>
      </w:rPr>
      <w:instrText xml:space="preserve">PAGE  </w:instrText>
    </w:r>
    <w:r>
      <w:rPr>
        <w:rStyle w:val="PageNumber"/>
      </w:rPr>
      <w:fldChar w:fldCharType="separate"/>
    </w:r>
    <w:r w:rsidR="00FF6C9F">
      <w:rPr>
        <w:rStyle w:val="PageNumber"/>
        <w:noProof/>
      </w:rPr>
      <w:t>3</w:t>
    </w:r>
    <w:r>
      <w:rPr>
        <w:rStyle w:val="PageNumber"/>
      </w:rPr>
      <w:fldChar w:fldCharType="end"/>
    </w:r>
  </w:p>
  <w:p w:rsidR="00375E71" w:rsidRDefault="00375E71" w:rsidP="00C236F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Issue Date:  12/29/11</w:t>
    </w:r>
    <w:r>
      <w:tab/>
    </w:r>
    <w:r>
      <w:tab/>
    </w:r>
    <w:r>
      <w:tab/>
    </w:r>
    <w:r>
      <w:tab/>
    </w:r>
    <w:r>
      <w:tab/>
    </w:r>
    <w:r>
      <w:tab/>
    </w:r>
    <w:r>
      <w:tab/>
    </w:r>
    <w:r>
      <w:tab/>
    </w:r>
    <w:r>
      <w:tab/>
      <w:t>1245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756840">
    <w:pPr>
      <w:pStyle w:val="Footer"/>
      <w:framePr w:wrap="around" w:vAnchor="text" w:hAnchor="margin" w:xAlign="center" w:y="1"/>
      <w:rPr>
        <w:rStyle w:val="PageNumber"/>
      </w:rPr>
    </w:pPr>
    <w:r>
      <w:rPr>
        <w:rStyle w:val="PageNumber"/>
      </w:rPr>
      <w:t>C7-</w:t>
    </w:r>
    <w:r>
      <w:rPr>
        <w:rStyle w:val="PageNumber"/>
      </w:rPr>
      <w:fldChar w:fldCharType="begin"/>
    </w:r>
    <w:r>
      <w:rPr>
        <w:rStyle w:val="PageNumber"/>
      </w:rPr>
      <w:instrText xml:space="preserve"> PAGE </w:instrText>
    </w:r>
    <w:r>
      <w:rPr>
        <w:rStyle w:val="PageNumber"/>
      </w:rPr>
      <w:fldChar w:fldCharType="separate"/>
    </w:r>
    <w:r w:rsidR="00FF6C9F">
      <w:rPr>
        <w:rStyle w:val="PageNumber"/>
        <w:noProof/>
      </w:rPr>
      <w:t>1</w:t>
    </w:r>
    <w:r>
      <w:rPr>
        <w:rStyle w:val="PageNumber"/>
      </w:rPr>
      <w:fldChar w:fldCharType="end"/>
    </w:r>
  </w:p>
  <w:p w:rsidR="00375E71" w:rsidRPr="003A69A2" w:rsidRDefault="00375E71" w:rsidP="00C236F1">
    <w:pPr>
      <w:pStyle w:val="Footer"/>
      <w:tabs>
        <w:tab w:val="clear" w:pos="8640"/>
        <w:tab w:val="right" w:pos="9480"/>
      </w:tabs>
    </w:pPr>
    <w:r>
      <w:t>Issue Date:  12/29/11</w:t>
    </w:r>
    <w:r>
      <w:tab/>
    </w:r>
    <w:r>
      <w:tab/>
      <w:t>1245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756840">
    <w:pPr>
      <w:pStyle w:val="Footer"/>
      <w:framePr w:wrap="around" w:vAnchor="text" w:hAnchor="margin" w:xAlign="center" w:y="1"/>
      <w:rPr>
        <w:rStyle w:val="PageNumber"/>
      </w:rPr>
    </w:pPr>
    <w:r>
      <w:rPr>
        <w:rStyle w:val="PageNumber"/>
      </w:rPr>
      <w:t>C12-</w:t>
    </w: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375E71" w:rsidRDefault="00375E71">
    <w:pPr>
      <w:pStyle w:val="Footer"/>
    </w:pPr>
    <w:r>
      <w:t>Issue Date:  07/08/09</w:t>
    </w:r>
    <w:r>
      <w:tab/>
    </w:r>
    <w:r>
      <w:tab/>
      <w:t>1245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006F7A">
    <w:pPr>
      <w:tabs>
        <w:tab w:val="left" w:pos="-1080"/>
        <w:tab w:val="left" w:pos="-720"/>
        <w:tab w:val="left" w:pos="5580"/>
        <w:tab w:val="left" w:pos="10350"/>
      </w:tabs>
    </w:pPr>
    <w:r>
      <w:rPr>
        <w:rFonts w:cs="Arial"/>
        <w:szCs w:val="24"/>
      </w:rPr>
      <w:t>1245</w:t>
    </w:r>
    <w:r>
      <w:rPr>
        <w:rFonts w:cs="Arial"/>
        <w:szCs w:val="24"/>
      </w:rPr>
      <w:tab/>
      <w:t>APP C5-</w:t>
    </w:r>
    <w:r>
      <w:rPr>
        <w:rFonts w:cs="Arial"/>
        <w:szCs w:val="24"/>
      </w:rPr>
      <w:pgNum/>
    </w:r>
    <w:r>
      <w:rPr>
        <w:rFonts w:cs="Arial"/>
        <w:szCs w:val="24"/>
      </w:rPr>
      <w:tab/>
      <w:t>Issue Date: 10/31/06</w:t>
    </w:r>
  </w:p>
  <w:p w:rsidR="00375E71" w:rsidRPr="00006F7A" w:rsidRDefault="00375E71" w:rsidP="00006F7A">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pPr>
      <w:pStyle w:val="Footer"/>
    </w:pPr>
    <w:r>
      <w:t xml:space="preserve">Issue Date:  12/29/11 </w:t>
    </w:r>
    <w:r>
      <w:tab/>
      <w:t>C7-</w:t>
    </w:r>
    <w:sdt>
      <w:sdtPr>
        <w:id w:val="75496688"/>
        <w:docPartObj>
          <w:docPartGallery w:val="Page Numbers (Bottom of Page)"/>
          <w:docPartUnique/>
        </w:docPartObj>
      </w:sdtPr>
      <w:sdtContent>
        <w:fldSimple w:instr=" PAGE   \* MERGEFORMAT ">
          <w:r w:rsidR="00FF6C9F">
            <w:rPr>
              <w:noProof/>
            </w:rPr>
            <w:t>14</w:t>
          </w:r>
        </w:fldSimple>
        <w:r>
          <w:tab/>
          <w:t>1245</w:t>
        </w:r>
      </w:sdtContent>
    </w:sdt>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rsidP="00562B72">
    <w:pPr>
      <w:pStyle w:val="Footer"/>
      <w:tabs>
        <w:tab w:val="left" w:pos="6570"/>
        <w:tab w:val="left" w:pos="12330"/>
      </w:tabs>
    </w:pPr>
    <w:r>
      <w:t>Issue Date:  12/29/11</w:t>
    </w:r>
    <w:r>
      <w:tab/>
      <w:t xml:space="preserve"> </w:t>
    </w:r>
    <w:r>
      <w:tab/>
      <w:t>C7-</w:t>
    </w:r>
    <w:sdt>
      <w:sdtPr>
        <w:id w:val="75496696"/>
        <w:docPartObj>
          <w:docPartGallery w:val="Page Numbers (Bottom of Page)"/>
          <w:docPartUnique/>
        </w:docPartObj>
      </w:sdtPr>
      <w:sdtContent>
        <w:fldSimple w:instr=" PAGE   \* MERGEFORMAT ">
          <w:r w:rsidR="00FF6C9F">
            <w:rPr>
              <w:noProof/>
            </w:rPr>
            <w:t>17</w:t>
          </w:r>
        </w:fldSimple>
        <w:r>
          <w:tab/>
        </w:r>
        <w:r>
          <w:tab/>
          <w:t>1245</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5E71" w:rsidRDefault="00375E71">
      <w:r>
        <w:separator/>
      </w:r>
    </w:p>
  </w:footnote>
  <w:footnote w:type="continuationSeparator" w:id="0">
    <w:p w:rsidR="00375E71" w:rsidRDefault="00375E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pPr>
      <w:tabs>
        <w:tab w:val="left" w:pos="-1080"/>
        <w:tab w:val="left" w:pos="-720"/>
        <w:tab w:val="left" w:pos="0"/>
        <w:tab w:val="left" w:pos="720"/>
        <w:tab w:val="left" w:pos="1440"/>
        <w:tab w:val="left" w:pos="2160"/>
        <w:tab w:val="left" w:pos="2880"/>
        <w:tab w:val="left" w:pos="342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5E71" w:rsidRDefault="00375E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1F7D"/>
    <w:multiLevelType w:val="multilevel"/>
    <w:tmpl w:val="B186EFB2"/>
    <w:lvl w:ilvl="0">
      <w:start w:val="1"/>
      <w:numFmt w:val="decimal"/>
      <w:lvlText w:val="%1."/>
      <w:lvlJc w:val="left"/>
      <w:pPr>
        <w:tabs>
          <w:tab w:val="num" w:pos="720"/>
        </w:tabs>
        <w:ind w:left="720" w:hanging="360"/>
      </w:pPr>
      <w:rPr>
        <w:rFonts w:ascii="Arial" w:eastAsia="Times New Roman" w:hAnsi="Arial" w:cs="Arial"/>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40C7AF6"/>
    <w:multiLevelType w:val="hybridMultilevel"/>
    <w:tmpl w:val="E6248616"/>
    <w:lvl w:ilvl="0" w:tplc="4240F2B6">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2">
    <w:nsid w:val="12D51AB7"/>
    <w:multiLevelType w:val="hybridMultilevel"/>
    <w:tmpl w:val="3F121700"/>
    <w:lvl w:ilvl="0" w:tplc="F0ACA96E">
      <w:start w:val="1"/>
      <w:numFmt w:val="decimal"/>
      <w:lvlText w:val="%1."/>
      <w:lvlJc w:val="left"/>
      <w:pPr>
        <w:tabs>
          <w:tab w:val="num" w:pos="720"/>
        </w:tabs>
        <w:ind w:left="2707" w:hanging="63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0B543D3"/>
    <w:multiLevelType w:val="hybridMultilevel"/>
    <w:tmpl w:val="EF60E19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3545A7"/>
    <w:multiLevelType w:val="multilevel"/>
    <w:tmpl w:val="D3C007DE"/>
    <w:lvl w:ilvl="0">
      <w:start w:val="1"/>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2D70041"/>
    <w:multiLevelType w:val="hybridMultilevel"/>
    <w:tmpl w:val="C6CAC4A2"/>
    <w:lvl w:ilvl="0" w:tplc="7480CB22">
      <w:start w:val="1"/>
      <w:numFmt w:val="bullet"/>
      <w:lvlText w:val=""/>
      <w:lvlJc w:val="left"/>
      <w:pPr>
        <w:tabs>
          <w:tab w:val="num" w:pos="2179"/>
        </w:tabs>
        <w:ind w:left="2179" w:hanging="634"/>
      </w:pPr>
      <w:rPr>
        <w:rFonts w:ascii="Symbol" w:hAnsi="Symbol" w:hint="default"/>
        <w:color w:val="auto"/>
        <w:sz w:val="24"/>
        <w:szCs w:val="24"/>
      </w:rPr>
    </w:lvl>
    <w:lvl w:ilvl="1" w:tplc="9AA4ED4C">
      <w:start w:val="7"/>
      <w:numFmt w:val="lowerRoman"/>
      <w:lvlRestart w:val="0"/>
      <w:lvlText w:val="%2."/>
      <w:lvlJc w:val="left"/>
      <w:pPr>
        <w:tabs>
          <w:tab w:val="num" w:pos="1545"/>
        </w:tabs>
        <w:ind w:left="1545" w:hanging="533"/>
      </w:pPr>
      <w:rPr>
        <w:rFonts w:ascii="Arial" w:hAnsi="Arial" w:cs="Arial" w:hint="default"/>
        <w:b w:val="0"/>
        <w:i w:val="0"/>
        <w:color w:val="auto"/>
        <w:sz w:val="24"/>
        <w:szCs w:val="24"/>
      </w:rPr>
    </w:lvl>
    <w:lvl w:ilvl="2" w:tplc="71846AB2">
      <w:start w:val="2"/>
      <w:numFmt w:val="lowerLetter"/>
      <w:lvlText w:val="%3."/>
      <w:lvlJc w:val="left"/>
      <w:pPr>
        <w:tabs>
          <w:tab w:val="num" w:pos="1012"/>
        </w:tabs>
        <w:ind w:left="1012" w:hanging="633"/>
      </w:pPr>
      <w:rPr>
        <w:rFonts w:hint="default"/>
        <w:color w:val="auto"/>
        <w:sz w:val="24"/>
        <w:szCs w:val="24"/>
      </w:rPr>
    </w:lvl>
    <w:lvl w:ilvl="3" w:tplc="04090001" w:tentative="1">
      <w:start w:val="1"/>
      <w:numFmt w:val="bullet"/>
      <w:lvlText w:val=""/>
      <w:lvlJc w:val="left"/>
      <w:pPr>
        <w:tabs>
          <w:tab w:val="num" w:pos="1185"/>
        </w:tabs>
        <w:ind w:left="1185" w:hanging="360"/>
      </w:pPr>
      <w:rPr>
        <w:rFonts w:ascii="Symbol" w:hAnsi="Symbol" w:hint="default"/>
      </w:rPr>
    </w:lvl>
    <w:lvl w:ilvl="4" w:tplc="04090003" w:tentative="1">
      <w:start w:val="1"/>
      <w:numFmt w:val="bullet"/>
      <w:lvlText w:val="o"/>
      <w:lvlJc w:val="left"/>
      <w:pPr>
        <w:tabs>
          <w:tab w:val="num" w:pos="1905"/>
        </w:tabs>
        <w:ind w:left="1905" w:hanging="360"/>
      </w:pPr>
      <w:rPr>
        <w:rFonts w:ascii="Courier New" w:hAnsi="Courier New" w:cs="Courier New" w:hint="default"/>
      </w:rPr>
    </w:lvl>
    <w:lvl w:ilvl="5" w:tplc="04090005" w:tentative="1">
      <w:start w:val="1"/>
      <w:numFmt w:val="bullet"/>
      <w:lvlText w:val=""/>
      <w:lvlJc w:val="left"/>
      <w:pPr>
        <w:tabs>
          <w:tab w:val="num" w:pos="2625"/>
        </w:tabs>
        <w:ind w:left="2625" w:hanging="360"/>
      </w:pPr>
      <w:rPr>
        <w:rFonts w:ascii="Wingdings" w:hAnsi="Wingdings" w:hint="default"/>
      </w:rPr>
    </w:lvl>
    <w:lvl w:ilvl="6" w:tplc="04090001" w:tentative="1">
      <w:start w:val="1"/>
      <w:numFmt w:val="bullet"/>
      <w:lvlText w:val=""/>
      <w:lvlJc w:val="left"/>
      <w:pPr>
        <w:tabs>
          <w:tab w:val="num" w:pos="3345"/>
        </w:tabs>
        <w:ind w:left="3345" w:hanging="360"/>
      </w:pPr>
      <w:rPr>
        <w:rFonts w:ascii="Symbol" w:hAnsi="Symbol" w:hint="default"/>
      </w:rPr>
    </w:lvl>
    <w:lvl w:ilvl="7" w:tplc="04090003" w:tentative="1">
      <w:start w:val="1"/>
      <w:numFmt w:val="bullet"/>
      <w:lvlText w:val="o"/>
      <w:lvlJc w:val="left"/>
      <w:pPr>
        <w:tabs>
          <w:tab w:val="num" w:pos="4065"/>
        </w:tabs>
        <w:ind w:left="4065" w:hanging="360"/>
      </w:pPr>
      <w:rPr>
        <w:rFonts w:ascii="Courier New" w:hAnsi="Courier New" w:cs="Courier New" w:hint="default"/>
      </w:rPr>
    </w:lvl>
    <w:lvl w:ilvl="8" w:tplc="04090005" w:tentative="1">
      <w:start w:val="1"/>
      <w:numFmt w:val="bullet"/>
      <w:lvlText w:val=""/>
      <w:lvlJc w:val="left"/>
      <w:pPr>
        <w:tabs>
          <w:tab w:val="num" w:pos="4785"/>
        </w:tabs>
        <w:ind w:left="4785" w:hanging="360"/>
      </w:pPr>
      <w:rPr>
        <w:rFonts w:ascii="Wingdings" w:hAnsi="Wingdings" w:hint="default"/>
      </w:rPr>
    </w:lvl>
  </w:abstractNum>
  <w:abstractNum w:abstractNumId="6">
    <w:nsid w:val="45187F33"/>
    <w:multiLevelType w:val="hybridMultilevel"/>
    <w:tmpl w:val="39F26E06"/>
    <w:lvl w:ilvl="0" w:tplc="D9CE6174">
      <w:start w:val="1"/>
      <w:numFmt w:val="decimal"/>
      <w:lvlText w:val="%1."/>
      <w:lvlJc w:val="left"/>
      <w:pPr>
        <w:tabs>
          <w:tab w:val="num" w:pos="3030"/>
        </w:tabs>
        <w:ind w:left="3030" w:hanging="615"/>
      </w:pPr>
      <w:rPr>
        <w:rFonts w:hint="default"/>
      </w:rPr>
    </w:lvl>
    <w:lvl w:ilvl="1" w:tplc="04090019" w:tentative="1">
      <w:start w:val="1"/>
      <w:numFmt w:val="lowerLetter"/>
      <w:lvlText w:val="%2."/>
      <w:lvlJc w:val="left"/>
      <w:pPr>
        <w:tabs>
          <w:tab w:val="num" w:pos="3495"/>
        </w:tabs>
        <w:ind w:left="3495" w:hanging="360"/>
      </w:pPr>
    </w:lvl>
    <w:lvl w:ilvl="2" w:tplc="0409001B" w:tentative="1">
      <w:start w:val="1"/>
      <w:numFmt w:val="lowerRoman"/>
      <w:lvlText w:val="%3."/>
      <w:lvlJc w:val="right"/>
      <w:pPr>
        <w:tabs>
          <w:tab w:val="num" w:pos="4215"/>
        </w:tabs>
        <w:ind w:left="4215" w:hanging="180"/>
      </w:pPr>
    </w:lvl>
    <w:lvl w:ilvl="3" w:tplc="0409000F" w:tentative="1">
      <w:start w:val="1"/>
      <w:numFmt w:val="decimal"/>
      <w:lvlText w:val="%4."/>
      <w:lvlJc w:val="left"/>
      <w:pPr>
        <w:tabs>
          <w:tab w:val="num" w:pos="4935"/>
        </w:tabs>
        <w:ind w:left="4935" w:hanging="360"/>
      </w:pPr>
    </w:lvl>
    <w:lvl w:ilvl="4" w:tplc="04090019" w:tentative="1">
      <w:start w:val="1"/>
      <w:numFmt w:val="lowerLetter"/>
      <w:lvlText w:val="%5."/>
      <w:lvlJc w:val="left"/>
      <w:pPr>
        <w:tabs>
          <w:tab w:val="num" w:pos="5655"/>
        </w:tabs>
        <w:ind w:left="5655" w:hanging="360"/>
      </w:pPr>
    </w:lvl>
    <w:lvl w:ilvl="5" w:tplc="0409001B" w:tentative="1">
      <w:start w:val="1"/>
      <w:numFmt w:val="lowerRoman"/>
      <w:lvlText w:val="%6."/>
      <w:lvlJc w:val="right"/>
      <w:pPr>
        <w:tabs>
          <w:tab w:val="num" w:pos="6375"/>
        </w:tabs>
        <w:ind w:left="6375" w:hanging="180"/>
      </w:pPr>
    </w:lvl>
    <w:lvl w:ilvl="6" w:tplc="0409000F" w:tentative="1">
      <w:start w:val="1"/>
      <w:numFmt w:val="decimal"/>
      <w:lvlText w:val="%7."/>
      <w:lvlJc w:val="left"/>
      <w:pPr>
        <w:tabs>
          <w:tab w:val="num" w:pos="7095"/>
        </w:tabs>
        <w:ind w:left="7095" w:hanging="360"/>
      </w:pPr>
    </w:lvl>
    <w:lvl w:ilvl="7" w:tplc="04090019" w:tentative="1">
      <w:start w:val="1"/>
      <w:numFmt w:val="lowerLetter"/>
      <w:lvlText w:val="%8."/>
      <w:lvlJc w:val="left"/>
      <w:pPr>
        <w:tabs>
          <w:tab w:val="num" w:pos="7815"/>
        </w:tabs>
        <w:ind w:left="7815" w:hanging="360"/>
      </w:pPr>
    </w:lvl>
    <w:lvl w:ilvl="8" w:tplc="0409001B" w:tentative="1">
      <w:start w:val="1"/>
      <w:numFmt w:val="lowerRoman"/>
      <w:lvlText w:val="%9."/>
      <w:lvlJc w:val="right"/>
      <w:pPr>
        <w:tabs>
          <w:tab w:val="num" w:pos="8535"/>
        </w:tabs>
        <w:ind w:left="8535" w:hanging="180"/>
      </w:pPr>
    </w:lvl>
  </w:abstractNum>
  <w:abstractNum w:abstractNumId="7">
    <w:nsid w:val="458B3060"/>
    <w:multiLevelType w:val="multilevel"/>
    <w:tmpl w:val="3982811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D3A70B5"/>
    <w:multiLevelType w:val="hybridMultilevel"/>
    <w:tmpl w:val="EF5C5AE6"/>
    <w:lvl w:ilvl="0" w:tplc="B85AEC22">
      <w:start w:val="1"/>
      <w:numFmt w:val="decimal"/>
      <w:lvlText w:val="%1."/>
      <w:lvlJc w:val="left"/>
      <w:pPr>
        <w:tabs>
          <w:tab w:val="num" w:pos="720"/>
        </w:tabs>
        <w:ind w:left="720" w:hanging="360"/>
      </w:pPr>
      <w:rPr>
        <w:rFonts w:ascii="Arial" w:eastAsia="Times New Roman" w:hAnsi="Arial"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C086ACF"/>
    <w:multiLevelType w:val="hybridMultilevel"/>
    <w:tmpl w:val="961C13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03233FF"/>
    <w:multiLevelType w:val="multilevel"/>
    <w:tmpl w:val="21E801B8"/>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C357499"/>
    <w:multiLevelType w:val="multilevel"/>
    <w:tmpl w:val="24CE3426"/>
    <w:lvl w:ilvl="0">
      <w:start w:val="1"/>
      <w:numFmt w:val="decimal"/>
      <w:lvlText w:val="%1."/>
      <w:lvlJc w:val="left"/>
      <w:pPr>
        <w:tabs>
          <w:tab w:val="num" w:pos="720"/>
        </w:tabs>
        <w:ind w:left="720" w:hanging="360"/>
      </w:pPr>
      <w:rPr>
        <w:rFonts w:ascii="Arial" w:eastAsia="Times New Roman" w:hAnsi="Arial" w:cs="Aria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AB00449"/>
    <w:multiLevelType w:val="multilevel"/>
    <w:tmpl w:val="0CA0B0D8"/>
    <w:lvl w:ilvl="0">
      <w:start w:val="3"/>
      <w:numFmt w:val="decimal"/>
      <w:lvlText w:val="%1."/>
      <w:lvlJc w:val="left"/>
      <w:pPr>
        <w:tabs>
          <w:tab w:val="num" w:pos="720"/>
        </w:tabs>
        <w:ind w:left="720" w:hanging="360"/>
      </w:pPr>
      <w:rPr>
        <w:rFonts w:ascii="Arial" w:eastAsia="Times New Roman" w:hAnsi="Arial" w:cs="Aria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7D910577"/>
    <w:multiLevelType w:val="multilevel"/>
    <w:tmpl w:val="5FB62748"/>
    <w:lvl w:ilvl="0">
      <w:start w:val="1"/>
      <w:numFmt w:val="decimal"/>
      <w:lvlText w:val="%1."/>
      <w:lvlJc w:val="left"/>
      <w:pPr>
        <w:tabs>
          <w:tab w:val="num" w:pos="720"/>
        </w:tabs>
        <w:ind w:left="720" w:hanging="360"/>
      </w:pPr>
      <w:rPr>
        <w:rFonts w:ascii="Arial" w:eastAsia="Times New Roman" w:hAnsi="Arial" w:cs="Arial"/>
        <w:b w:val="0"/>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1"/>
  </w:num>
  <w:num w:numId="4">
    <w:abstractNumId w:val="13"/>
  </w:num>
  <w:num w:numId="5">
    <w:abstractNumId w:val="7"/>
  </w:num>
  <w:num w:numId="6">
    <w:abstractNumId w:val="0"/>
  </w:num>
  <w:num w:numId="7">
    <w:abstractNumId w:val="10"/>
  </w:num>
  <w:num w:numId="8">
    <w:abstractNumId w:val="9"/>
  </w:num>
  <w:num w:numId="9">
    <w:abstractNumId w:val="6"/>
  </w:num>
  <w:num w:numId="10">
    <w:abstractNumId w:val="3"/>
  </w:num>
  <w:num w:numId="11">
    <w:abstractNumId w:val="1"/>
  </w:num>
  <w:num w:numId="12">
    <w:abstractNumId w:val="2"/>
  </w:num>
  <w:num w:numId="13">
    <w:abstractNumId w:val="12"/>
  </w:num>
  <w:num w:numId="14">
    <w:abstractNumId w:val="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1F08"/>
  <w:defaultTabStop w:val="605"/>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35841"/>
  </w:hdrShapeDefaults>
  <w:footnotePr>
    <w:footnote w:id="-1"/>
    <w:footnote w:id="0"/>
  </w:footnotePr>
  <w:endnotePr>
    <w:endnote w:id="-1"/>
    <w:endnote w:id="0"/>
  </w:endnotePr>
  <w:compat/>
  <w:rsids>
    <w:rsidRoot w:val="00F253BC"/>
    <w:rsid w:val="00005FD9"/>
    <w:rsid w:val="0000625B"/>
    <w:rsid w:val="00006F7A"/>
    <w:rsid w:val="000231F3"/>
    <w:rsid w:val="00036F31"/>
    <w:rsid w:val="00070876"/>
    <w:rsid w:val="00071FA9"/>
    <w:rsid w:val="000728E3"/>
    <w:rsid w:val="0007342E"/>
    <w:rsid w:val="0007749D"/>
    <w:rsid w:val="000811C8"/>
    <w:rsid w:val="00087007"/>
    <w:rsid w:val="0008731C"/>
    <w:rsid w:val="000A625B"/>
    <w:rsid w:val="000A64C9"/>
    <w:rsid w:val="000A7666"/>
    <w:rsid w:val="000B7FE4"/>
    <w:rsid w:val="000C10A0"/>
    <w:rsid w:val="000C3CBA"/>
    <w:rsid w:val="000D6EE6"/>
    <w:rsid w:val="000E048D"/>
    <w:rsid w:val="00106996"/>
    <w:rsid w:val="00116E47"/>
    <w:rsid w:val="00121B01"/>
    <w:rsid w:val="001230A1"/>
    <w:rsid w:val="0013655C"/>
    <w:rsid w:val="001436CA"/>
    <w:rsid w:val="00144ACD"/>
    <w:rsid w:val="00145696"/>
    <w:rsid w:val="001641E8"/>
    <w:rsid w:val="0016469E"/>
    <w:rsid w:val="00171374"/>
    <w:rsid w:val="001771EB"/>
    <w:rsid w:val="00186695"/>
    <w:rsid w:val="00191107"/>
    <w:rsid w:val="00194E15"/>
    <w:rsid w:val="001A185C"/>
    <w:rsid w:val="001A6752"/>
    <w:rsid w:val="001B23CE"/>
    <w:rsid w:val="001B7863"/>
    <w:rsid w:val="001C0ED8"/>
    <w:rsid w:val="001C41EA"/>
    <w:rsid w:val="001C71E1"/>
    <w:rsid w:val="001D0B50"/>
    <w:rsid w:val="002005DF"/>
    <w:rsid w:val="002055EF"/>
    <w:rsid w:val="00220008"/>
    <w:rsid w:val="00222D5F"/>
    <w:rsid w:val="00225A24"/>
    <w:rsid w:val="0022764C"/>
    <w:rsid w:val="002546F8"/>
    <w:rsid w:val="00254B9D"/>
    <w:rsid w:val="002603EC"/>
    <w:rsid w:val="002701E8"/>
    <w:rsid w:val="0027061E"/>
    <w:rsid w:val="00274803"/>
    <w:rsid w:val="00290E21"/>
    <w:rsid w:val="0029751C"/>
    <w:rsid w:val="002B0D8F"/>
    <w:rsid w:val="002B6C76"/>
    <w:rsid w:val="00301228"/>
    <w:rsid w:val="00307D88"/>
    <w:rsid w:val="00314A8E"/>
    <w:rsid w:val="00325014"/>
    <w:rsid w:val="00327D2D"/>
    <w:rsid w:val="00335C6E"/>
    <w:rsid w:val="003411E5"/>
    <w:rsid w:val="00342CC3"/>
    <w:rsid w:val="00353DCB"/>
    <w:rsid w:val="00365899"/>
    <w:rsid w:val="00371318"/>
    <w:rsid w:val="00375E71"/>
    <w:rsid w:val="003936BB"/>
    <w:rsid w:val="003A69A2"/>
    <w:rsid w:val="003B3FA2"/>
    <w:rsid w:val="003B4333"/>
    <w:rsid w:val="003D695F"/>
    <w:rsid w:val="003D7D3B"/>
    <w:rsid w:val="003E1F66"/>
    <w:rsid w:val="003E539E"/>
    <w:rsid w:val="003E59C3"/>
    <w:rsid w:val="003E689A"/>
    <w:rsid w:val="003F1D50"/>
    <w:rsid w:val="003F2B7D"/>
    <w:rsid w:val="003F4B51"/>
    <w:rsid w:val="003F5F7E"/>
    <w:rsid w:val="004000B0"/>
    <w:rsid w:val="00403CE0"/>
    <w:rsid w:val="0041289F"/>
    <w:rsid w:val="00413273"/>
    <w:rsid w:val="004160B1"/>
    <w:rsid w:val="0042095C"/>
    <w:rsid w:val="004214F0"/>
    <w:rsid w:val="004269B0"/>
    <w:rsid w:val="00436FCF"/>
    <w:rsid w:val="00441C7C"/>
    <w:rsid w:val="00445617"/>
    <w:rsid w:val="00446282"/>
    <w:rsid w:val="00452A40"/>
    <w:rsid w:val="00460330"/>
    <w:rsid w:val="004618A5"/>
    <w:rsid w:val="0046249C"/>
    <w:rsid w:val="0047143B"/>
    <w:rsid w:val="0048093E"/>
    <w:rsid w:val="004812B2"/>
    <w:rsid w:val="00482DE2"/>
    <w:rsid w:val="0048757C"/>
    <w:rsid w:val="004959F4"/>
    <w:rsid w:val="004A2653"/>
    <w:rsid w:val="004A59DE"/>
    <w:rsid w:val="004A656C"/>
    <w:rsid w:val="004B3119"/>
    <w:rsid w:val="004B396D"/>
    <w:rsid w:val="004C47EB"/>
    <w:rsid w:val="004C73D3"/>
    <w:rsid w:val="004E3B18"/>
    <w:rsid w:val="004E6B2B"/>
    <w:rsid w:val="00511A85"/>
    <w:rsid w:val="005262AC"/>
    <w:rsid w:val="00530F5E"/>
    <w:rsid w:val="00535501"/>
    <w:rsid w:val="00536486"/>
    <w:rsid w:val="0054754E"/>
    <w:rsid w:val="00561677"/>
    <w:rsid w:val="00562B72"/>
    <w:rsid w:val="00580565"/>
    <w:rsid w:val="0059299A"/>
    <w:rsid w:val="00593C15"/>
    <w:rsid w:val="005B1B4F"/>
    <w:rsid w:val="005D08F6"/>
    <w:rsid w:val="005D68C3"/>
    <w:rsid w:val="005E3911"/>
    <w:rsid w:val="005E39D6"/>
    <w:rsid w:val="005F2C9D"/>
    <w:rsid w:val="005F5DC6"/>
    <w:rsid w:val="00602975"/>
    <w:rsid w:val="00606075"/>
    <w:rsid w:val="00612B31"/>
    <w:rsid w:val="006131CE"/>
    <w:rsid w:val="00615BB7"/>
    <w:rsid w:val="00615CDD"/>
    <w:rsid w:val="006317CD"/>
    <w:rsid w:val="0063208A"/>
    <w:rsid w:val="00635ECA"/>
    <w:rsid w:val="00671E6D"/>
    <w:rsid w:val="00671FE9"/>
    <w:rsid w:val="00685E88"/>
    <w:rsid w:val="006B3373"/>
    <w:rsid w:val="006B5A7C"/>
    <w:rsid w:val="006B5D3C"/>
    <w:rsid w:val="006C2BED"/>
    <w:rsid w:val="006C7E03"/>
    <w:rsid w:val="006E54C5"/>
    <w:rsid w:val="006E6882"/>
    <w:rsid w:val="006E7926"/>
    <w:rsid w:val="006F5FA2"/>
    <w:rsid w:val="0070234F"/>
    <w:rsid w:val="00710F63"/>
    <w:rsid w:val="00712DB5"/>
    <w:rsid w:val="00714141"/>
    <w:rsid w:val="0071457E"/>
    <w:rsid w:val="00715462"/>
    <w:rsid w:val="007323C0"/>
    <w:rsid w:val="00742990"/>
    <w:rsid w:val="007500B3"/>
    <w:rsid w:val="00756840"/>
    <w:rsid w:val="00760C3F"/>
    <w:rsid w:val="007667AA"/>
    <w:rsid w:val="00766AB3"/>
    <w:rsid w:val="007723A1"/>
    <w:rsid w:val="0077702E"/>
    <w:rsid w:val="00780421"/>
    <w:rsid w:val="00782D0F"/>
    <w:rsid w:val="0078478B"/>
    <w:rsid w:val="00787B30"/>
    <w:rsid w:val="007941EE"/>
    <w:rsid w:val="007A4384"/>
    <w:rsid w:val="007B3892"/>
    <w:rsid w:val="007C146A"/>
    <w:rsid w:val="007C2C34"/>
    <w:rsid w:val="007C7090"/>
    <w:rsid w:val="007D5FF4"/>
    <w:rsid w:val="007E79AE"/>
    <w:rsid w:val="00802AAE"/>
    <w:rsid w:val="00810C01"/>
    <w:rsid w:val="0081219F"/>
    <w:rsid w:val="008347A4"/>
    <w:rsid w:val="008459F6"/>
    <w:rsid w:val="00850DC0"/>
    <w:rsid w:val="00861AFA"/>
    <w:rsid w:val="008639F5"/>
    <w:rsid w:val="00865B9E"/>
    <w:rsid w:val="0088209E"/>
    <w:rsid w:val="008862CC"/>
    <w:rsid w:val="00886BF6"/>
    <w:rsid w:val="00891B90"/>
    <w:rsid w:val="00893AE2"/>
    <w:rsid w:val="008942B0"/>
    <w:rsid w:val="00895812"/>
    <w:rsid w:val="008A21EB"/>
    <w:rsid w:val="008B0EB1"/>
    <w:rsid w:val="008B564C"/>
    <w:rsid w:val="008B7851"/>
    <w:rsid w:val="008C3EE3"/>
    <w:rsid w:val="008F1648"/>
    <w:rsid w:val="008F24ED"/>
    <w:rsid w:val="009141B8"/>
    <w:rsid w:val="00914BB0"/>
    <w:rsid w:val="0091581E"/>
    <w:rsid w:val="00941AFA"/>
    <w:rsid w:val="009602F5"/>
    <w:rsid w:val="009609C1"/>
    <w:rsid w:val="00962069"/>
    <w:rsid w:val="00964BCA"/>
    <w:rsid w:val="009659E8"/>
    <w:rsid w:val="00981F23"/>
    <w:rsid w:val="00983FB8"/>
    <w:rsid w:val="0098574B"/>
    <w:rsid w:val="0099335C"/>
    <w:rsid w:val="009B293E"/>
    <w:rsid w:val="009C65DC"/>
    <w:rsid w:val="009D0EBE"/>
    <w:rsid w:val="009D1147"/>
    <w:rsid w:val="009F4102"/>
    <w:rsid w:val="009F41C9"/>
    <w:rsid w:val="00A07391"/>
    <w:rsid w:val="00A12873"/>
    <w:rsid w:val="00A30CD6"/>
    <w:rsid w:val="00A4279B"/>
    <w:rsid w:val="00A42B52"/>
    <w:rsid w:val="00A465CB"/>
    <w:rsid w:val="00A5154C"/>
    <w:rsid w:val="00A5435A"/>
    <w:rsid w:val="00A7130E"/>
    <w:rsid w:val="00A85C3C"/>
    <w:rsid w:val="00A92904"/>
    <w:rsid w:val="00AA25BC"/>
    <w:rsid w:val="00AB0D12"/>
    <w:rsid w:val="00AB3FDE"/>
    <w:rsid w:val="00AC0B4A"/>
    <w:rsid w:val="00AC7EE2"/>
    <w:rsid w:val="00AF5E5C"/>
    <w:rsid w:val="00AF61F2"/>
    <w:rsid w:val="00B15F12"/>
    <w:rsid w:val="00B27022"/>
    <w:rsid w:val="00B37125"/>
    <w:rsid w:val="00B47B07"/>
    <w:rsid w:val="00B624E2"/>
    <w:rsid w:val="00B62E77"/>
    <w:rsid w:val="00B664AD"/>
    <w:rsid w:val="00B7211D"/>
    <w:rsid w:val="00B72C9A"/>
    <w:rsid w:val="00B75AFE"/>
    <w:rsid w:val="00B77DF5"/>
    <w:rsid w:val="00B922BB"/>
    <w:rsid w:val="00B93535"/>
    <w:rsid w:val="00B936FB"/>
    <w:rsid w:val="00BA39A6"/>
    <w:rsid w:val="00BA5C4C"/>
    <w:rsid w:val="00BB733E"/>
    <w:rsid w:val="00BC2C46"/>
    <w:rsid w:val="00BC7618"/>
    <w:rsid w:val="00BD6F66"/>
    <w:rsid w:val="00BD7B80"/>
    <w:rsid w:val="00BE7C61"/>
    <w:rsid w:val="00C2251F"/>
    <w:rsid w:val="00C236F1"/>
    <w:rsid w:val="00C65201"/>
    <w:rsid w:val="00C77248"/>
    <w:rsid w:val="00C818F0"/>
    <w:rsid w:val="00C82E37"/>
    <w:rsid w:val="00C83F21"/>
    <w:rsid w:val="00C947B2"/>
    <w:rsid w:val="00CB3B9A"/>
    <w:rsid w:val="00CC4716"/>
    <w:rsid w:val="00CE33A9"/>
    <w:rsid w:val="00CF059C"/>
    <w:rsid w:val="00CF0B82"/>
    <w:rsid w:val="00D07579"/>
    <w:rsid w:val="00D107B7"/>
    <w:rsid w:val="00D12C9B"/>
    <w:rsid w:val="00D162F7"/>
    <w:rsid w:val="00D22CE4"/>
    <w:rsid w:val="00D23EAA"/>
    <w:rsid w:val="00D25A68"/>
    <w:rsid w:val="00D43A62"/>
    <w:rsid w:val="00D5558C"/>
    <w:rsid w:val="00D57136"/>
    <w:rsid w:val="00D57284"/>
    <w:rsid w:val="00D60B27"/>
    <w:rsid w:val="00D73048"/>
    <w:rsid w:val="00D835F9"/>
    <w:rsid w:val="00D85396"/>
    <w:rsid w:val="00D85C4A"/>
    <w:rsid w:val="00D87643"/>
    <w:rsid w:val="00D9055F"/>
    <w:rsid w:val="00D94D5A"/>
    <w:rsid w:val="00DA11E9"/>
    <w:rsid w:val="00DA4F7B"/>
    <w:rsid w:val="00DC1C80"/>
    <w:rsid w:val="00DC466A"/>
    <w:rsid w:val="00DC71EB"/>
    <w:rsid w:val="00DE68B7"/>
    <w:rsid w:val="00E0023E"/>
    <w:rsid w:val="00E10A0B"/>
    <w:rsid w:val="00E1523E"/>
    <w:rsid w:val="00E15253"/>
    <w:rsid w:val="00E2168E"/>
    <w:rsid w:val="00E33424"/>
    <w:rsid w:val="00E36114"/>
    <w:rsid w:val="00E56315"/>
    <w:rsid w:val="00E60CB5"/>
    <w:rsid w:val="00E803DB"/>
    <w:rsid w:val="00E80C69"/>
    <w:rsid w:val="00EA4B55"/>
    <w:rsid w:val="00EC12D9"/>
    <w:rsid w:val="00EC35D8"/>
    <w:rsid w:val="00EC3B10"/>
    <w:rsid w:val="00EC4FC8"/>
    <w:rsid w:val="00ED3B32"/>
    <w:rsid w:val="00EE1CB6"/>
    <w:rsid w:val="00EF21FB"/>
    <w:rsid w:val="00F04144"/>
    <w:rsid w:val="00F04468"/>
    <w:rsid w:val="00F05DB4"/>
    <w:rsid w:val="00F13029"/>
    <w:rsid w:val="00F253BC"/>
    <w:rsid w:val="00F32A5E"/>
    <w:rsid w:val="00F34481"/>
    <w:rsid w:val="00F40A3D"/>
    <w:rsid w:val="00F4738B"/>
    <w:rsid w:val="00F51CE8"/>
    <w:rsid w:val="00F646EE"/>
    <w:rsid w:val="00F671AE"/>
    <w:rsid w:val="00F729A4"/>
    <w:rsid w:val="00F93D96"/>
    <w:rsid w:val="00F95D99"/>
    <w:rsid w:val="00FA0723"/>
    <w:rsid w:val="00FB2AA0"/>
    <w:rsid w:val="00FB5A21"/>
    <w:rsid w:val="00FC43FA"/>
    <w:rsid w:val="00FC7F65"/>
    <w:rsid w:val="00FD2422"/>
    <w:rsid w:val="00FD6F16"/>
    <w:rsid w:val="00FE7E8B"/>
    <w:rsid w:val="00FF6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42E"/>
    <w:rPr>
      <w:rFonts w:ascii="Arial" w:hAnsi="Arial"/>
      <w:sz w:val="24"/>
    </w:rPr>
  </w:style>
  <w:style w:type="paragraph" w:styleId="Heading1">
    <w:name w:val="heading 1"/>
    <w:basedOn w:val="Normal"/>
    <w:next w:val="Normal"/>
    <w:link w:val="Heading1Char"/>
    <w:qFormat/>
    <w:rsid w:val="005D08F6"/>
    <w:pPr>
      <w:keepNext/>
      <w:outlineLvl w:val="0"/>
    </w:pPr>
    <w:rPr>
      <w:rFonts w:cs="Arial"/>
      <w:b/>
      <w:bCs/>
      <w:kern w:val="32"/>
      <w:sz w:val="28"/>
      <w:szCs w:val="32"/>
    </w:rPr>
  </w:style>
  <w:style w:type="paragraph" w:styleId="Heading2">
    <w:name w:val="heading 2"/>
    <w:basedOn w:val="Normal"/>
    <w:next w:val="Normal"/>
    <w:link w:val="Heading2Char"/>
    <w:qFormat/>
    <w:rsid w:val="00E10A0B"/>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0D8F"/>
    <w:pPr>
      <w:tabs>
        <w:tab w:val="center" w:pos="4320"/>
        <w:tab w:val="right" w:pos="8640"/>
      </w:tabs>
    </w:pPr>
  </w:style>
  <w:style w:type="character" w:styleId="Hyperlink">
    <w:name w:val="Hyperlink"/>
    <w:basedOn w:val="DefaultParagraphFont"/>
    <w:uiPriority w:val="99"/>
    <w:rsid w:val="009B293E"/>
    <w:rPr>
      <w:rFonts w:ascii="Arial" w:hAnsi="Arial"/>
      <w:color w:val="auto"/>
      <w:sz w:val="24"/>
      <w:u w:val="single"/>
    </w:rPr>
  </w:style>
  <w:style w:type="paragraph" w:customStyle="1" w:styleId="Level2">
    <w:name w:val="Level 2"/>
    <w:basedOn w:val="Normal"/>
    <w:rsid w:val="000C3CBA"/>
    <w:pPr>
      <w:widowControl w:val="0"/>
    </w:pPr>
  </w:style>
  <w:style w:type="paragraph" w:customStyle="1" w:styleId="Level3">
    <w:name w:val="Level 3"/>
    <w:basedOn w:val="Normal"/>
    <w:rsid w:val="000C3CBA"/>
    <w:pPr>
      <w:widowControl w:val="0"/>
    </w:pPr>
  </w:style>
  <w:style w:type="paragraph" w:customStyle="1" w:styleId="Level4">
    <w:name w:val="Level 4"/>
    <w:basedOn w:val="Normal"/>
    <w:rsid w:val="000C3CBA"/>
    <w:pPr>
      <w:widowControl w:val="0"/>
    </w:pPr>
  </w:style>
  <w:style w:type="paragraph" w:customStyle="1" w:styleId="Level5">
    <w:name w:val="Level 5"/>
    <w:basedOn w:val="Normal"/>
    <w:rsid w:val="000C3CBA"/>
    <w:pPr>
      <w:widowControl w:val="0"/>
    </w:pPr>
  </w:style>
  <w:style w:type="paragraph" w:customStyle="1" w:styleId="Level6">
    <w:name w:val="Level 6"/>
    <w:basedOn w:val="Normal"/>
    <w:rsid w:val="000C3CBA"/>
    <w:pPr>
      <w:widowControl w:val="0"/>
    </w:pPr>
  </w:style>
  <w:style w:type="paragraph" w:customStyle="1" w:styleId="Level7">
    <w:name w:val="Level 7"/>
    <w:basedOn w:val="Normal"/>
    <w:rsid w:val="000C3CBA"/>
    <w:pPr>
      <w:widowControl w:val="0"/>
    </w:pPr>
  </w:style>
  <w:style w:type="paragraph" w:customStyle="1" w:styleId="Level8">
    <w:name w:val="Level 8"/>
    <w:basedOn w:val="Normal"/>
    <w:rsid w:val="000C3CBA"/>
    <w:pPr>
      <w:widowControl w:val="0"/>
    </w:pPr>
  </w:style>
  <w:style w:type="paragraph" w:customStyle="1" w:styleId="Level9">
    <w:name w:val="Level 9"/>
    <w:basedOn w:val="Normal"/>
    <w:rsid w:val="000C3CBA"/>
    <w:pPr>
      <w:widowControl w:val="0"/>
    </w:pPr>
  </w:style>
  <w:style w:type="paragraph" w:customStyle="1" w:styleId="26">
    <w:name w:val="_26"/>
    <w:basedOn w:val="Normal"/>
    <w:rsid w:val="000C3CBA"/>
    <w:pPr>
      <w:widowControl w:val="0"/>
    </w:pPr>
  </w:style>
  <w:style w:type="paragraph" w:customStyle="1" w:styleId="25">
    <w:name w:val="_25"/>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23">
    <w:name w:val="_23"/>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22">
    <w:name w:val="_22"/>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21">
    <w:name w:val="_21"/>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0">
    <w:name w:val="_20"/>
    <w:basedOn w:val="Normal"/>
    <w:rsid w:val="000C3CBA"/>
    <w:pPr>
      <w:widowControl w:val="0"/>
      <w:tabs>
        <w:tab w:val="left" w:pos="5040"/>
        <w:tab w:val="left" w:pos="5760"/>
        <w:tab w:val="left" w:pos="6480"/>
        <w:tab w:val="left" w:pos="7200"/>
        <w:tab w:val="left" w:pos="7920"/>
      </w:tabs>
      <w:ind w:left="5040"/>
    </w:pPr>
  </w:style>
  <w:style w:type="paragraph" w:customStyle="1" w:styleId="19">
    <w:name w:val="_19"/>
    <w:basedOn w:val="Normal"/>
    <w:rsid w:val="000C3CBA"/>
    <w:pPr>
      <w:widowControl w:val="0"/>
      <w:tabs>
        <w:tab w:val="left" w:pos="5760"/>
        <w:tab w:val="left" w:pos="6480"/>
        <w:tab w:val="left" w:pos="7200"/>
        <w:tab w:val="left" w:pos="7920"/>
      </w:tabs>
      <w:ind w:left="5760"/>
    </w:pPr>
  </w:style>
  <w:style w:type="paragraph" w:customStyle="1" w:styleId="18">
    <w:name w:val="_18"/>
    <w:basedOn w:val="Normal"/>
    <w:rsid w:val="000C3CBA"/>
    <w:pPr>
      <w:widowControl w:val="0"/>
      <w:tabs>
        <w:tab w:val="left" w:pos="6480"/>
        <w:tab w:val="left" w:pos="7200"/>
        <w:tab w:val="left" w:pos="7920"/>
      </w:tabs>
      <w:ind w:left="6480"/>
    </w:pPr>
  </w:style>
  <w:style w:type="paragraph" w:customStyle="1" w:styleId="17">
    <w:name w:val="_17"/>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16">
    <w:name w:val="_16"/>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14">
    <w:name w:val="_14"/>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13">
    <w:name w:val="_13"/>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12">
    <w:name w:val="_12"/>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11">
    <w:name w:val="_11"/>
    <w:basedOn w:val="Normal"/>
    <w:rsid w:val="000C3CBA"/>
    <w:pPr>
      <w:widowControl w:val="0"/>
      <w:tabs>
        <w:tab w:val="left" w:pos="5040"/>
        <w:tab w:val="left" w:pos="5760"/>
        <w:tab w:val="left" w:pos="6480"/>
        <w:tab w:val="left" w:pos="7200"/>
        <w:tab w:val="left" w:pos="7920"/>
      </w:tabs>
      <w:ind w:left="5040"/>
    </w:pPr>
  </w:style>
  <w:style w:type="paragraph" w:customStyle="1" w:styleId="10">
    <w:name w:val="_10"/>
    <w:basedOn w:val="Normal"/>
    <w:rsid w:val="000C3CBA"/>
    <w:pPr>
      <w:widowControl w:val="0"/>
      <w:tabs>
        <w:tab w:val="left" w:pos="5760"/>
        <w:tab w:val="left" w:pos="6480"/>
        <w:tab w:val="left" w:pos="7200"/>
        <w:tab w:val="left" w:pos="7920"/>
      </w:tabs>
      <w:ind w:left="5760"/>
    </w:pPr>
  </w:style>
  <w:style w:type="paragraph" w:customStyle="1" w:styleId="9">
    <w:name w:val="_9"/>
    <w:basedOn w:val="Normal"/>
    <w:rsid w:val="000C3CBA"/>
    <w:pPr>
      <w:widowControl w:val="0"/>
      <w:tabs>
        <w:tab w:val="left" w:pos="6480"/>
        <w:tab w:val="left" w:pos="7200"/>
        <w:tab w:val="left" w:pos="7920"/>
      </w:tabs>
      <w:ind w:left="6480"/>
    </w:pPr>
  </w:style>
  <w:style w:type="paragraph" w:customStyle="1" w:styleId="8">
    <w:name w:val="_8"/>
    <w:basedOn w:val="Normal"/>
    <w:rsid w:val="000C3CB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style>
  <w:style w:type="paragraph" w:customStyle="1" w:styleId="7">
    <w:name w:val="_7"/>
    <w:basedOn w:val="Normal"/>
    <w:rsid w:val="000C3CBA"/>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rsid w:val="000C3CBA"/>
    <w:pPr>
      <w:widowControl w:val="0"/>
      <w:tabs>
        <w:tab w:val="left" w:pos="2160"/>
        <w:tab w:val="left" w:pos="2880"/>
        <w:tab w:val="left" w:pos="3600"/>
        <w:tab w:val="left" w:pos="4320"/>
        <w:tab w:val="left" w:pos="5040"/>
        <w:tab w:val="left" w:pos="5760"/>
        <w:tab w:val="left" w:pos="6480"/>
        <w:tab w:val="left" w:pos="7200"/>
        <w:tab w:val="left" w:pos="7920"/>
      </w:tabs>
      <w:ind w:left="2160"/>
    </w:pPr>
  </w:style>
  <w:style w:type="paragraph" w:customStyle="1" w:styleId="5">
    <w:name w:val="_5"/>
    <w:basedOn w:val="Normal"/>
    <w:rsid w:val="000C3CBA"/>
    <w:pPr>
      <w:widowControl w:val="0"/>
      <w:tabs>
        <w:tab w:val="left" w:pos="2880"/>
        <w:tab w:val="left" w:pos="3600"/>
        <w:tab w:val="left" w:pos="4320"/>
        <w:tab w:val="left" w:pos="5040"/>
        <w:tab w:val="left" w:pos="5760"/>
        <w:tab w:val="left" w:pos="6480"/>
        <w:tab w:val="left" w:pos="7200"/>
        <w:tab w:val="left" w:pos="7920"/>
      </w:tabs>
      <w:ind w:left="2880"/>
    </w:pPr>
  </w:style>
  <w:style w:type="paragraph" w:customStyle="1" w:styleId="4">
    <w:name w:val="_4"/>
    <w:basedOn w:val="Normal"/>
    <w:rsid w:val="000C3CBA"/>
    <w:pPr>
      <w:widowControl w:val="0"/>
      <w:tabs>
        <w:tab w:val="left" w:pos="3600"/>
        <w:tab w:val="left" w:pos="4320"/>
        <w:tab w:val="left" w:pos="5040"/>
        <w:tab w:val="left" w:pos="5760"/>
        <w:tab w:val="left" w:pos="6480"/>
        <w:tab w:val="left" w:pos="7200"/>
        <w:tab w:val="left" w:pos="7920"/>
      </w:tabs>
      <w:ind w:left="3600"/>
    </w:pPr>
  </w:style>
  <w:style w:type="paragraph" w:customStyle="1" w:styleId="3">
    <w:name w:val="_3"/>
    <w:basedOn w:val="Normal"/>
    <w:rsid w:val="000C3CBA"/>
    <w:pPr>
      <w:widowControl w:val="0"/>
      <w:tabs>
        <w:tab w:val="left" w:pos="4320"/>
        <w:tab w:val="left" w:pos="5040"/>
        <w:tab w:val="left" w:pos="5760"/>
        <w:tab w:val="left" w:pos="6480"/>
        <w:tab w:val="left" w:pos="7200"/>
        <w:tab w:val="left" w:pos="7920"/>
      </w:tabs>
      <w:ind w:left="4320"/>
    </w:pPr>
  </w:style>
  <w:style w:type="paragraph" w:customStyle="1" w:styleId="2">
    <w:name w:val="_2"/>
    <w:basedOn w:val="Normal"/>
    <w:rsid w:val="000C3CBA"/>
    <w:pPr>
      <w:widowControl w:val="0"/>
      <w:tabs>
        <w:tab w:val="left" w:pos="5040"/>
        <w:tab w:val="left" w:pos="5760"/>
        <w:tab w:val="left" w:pos="6480"/>
        <w:tab w:val="left" w:pos="7200"/>
        <w:tab w:val="left" w:pos="7920"/>
      </w:tabs>
      <w:ind w:left="5040"/>
    </w:pPr>
  </w:style>
  <w:style w:type="paragraph" w:customStyle="1" w:styleId="1">
    <w:name w:val="_1"/>
    <w:basedOn w:val="Normal"/>
    <w:rsid w:val="000C3CBA"/>
    <w:pPr>
      <w:widowControl w:val="0"/>
      <w:tabs>
        <w:tab w:val="left" w:pos="5760"/>
        <w:tab w:val="left" w:pos="6480"/>
        <w:tab w:val="left" w:pos="7200"/>
        <w:tab w:val="left" w:pos="7920"/>
      </w:tabs>
      <w:ind w:left="5760"/>
    </w:pPr>
  </w:style>
  <w:style w:type="paragraph" w:customStyle="1" w:styleId="a">
    <w:name w:val="_"/>
    <w:basedOn w:val="Normal"/>
    <w:rsid w:val="000C3CBA"/>
    <w:pPr>
      <w:widowControl w:val="0"/>
      <w:tabs>
        <w:tab w:val="left" w:pos="6480"/>
        <w:tab w:val="left" w:pos="7200"/>
        <w:tab w:val="left" w:pos="7920"/>
      </w:tabs>
      <w:ind w:left="6480"/>
    </w:pPr>
  </w:style>
  <w:style w:type="paragraph" w:styleId="Footer">
    <w:name w:val="footer"/>
    <w:basedOn w:val="Normal"/>
    <w:link w:val="FooterChar"/>
    <w:uiPriority w:val="99"/>
    <w:rsid w:val="002B0D8F"/>
    <w:pPr>
      <w:tabs>
        <w:tab w:val="center" w:pos="4320"/>
        <w:tab w:val="right" w:pos="8640"/>
      </w:tabs>
    </w:pPr>
  </w:style>
  <w:style w:type="character" w:styleId="PageNumber">
    <w:name w:val="page number"/>
    <w:basedOn w:val="DefaultParagraphFont"/>
    <w:rsid w:val="0029751C"/>
  </w:style>
  <w:style w:type="paragraph" w:styleId="TOC1">
    <w:name w:val="toc 1"/>
    <w:basedOn w:val="Normal"/>
    <w:next w:val="Normal"/>
    <w:autoRedefine/>
    <w:uiPriority w:val="39"/>
    <w:rsid w:val="00171374"/>
    <w:pPr>
      <w:tabs>
        <w:tab w:val="right" w:leader="dot" w:pos="9350"/>
      </w:tabs>
      <w:spacing w:after="60" w:line="360" w:lineRule="auto"/>
      <w:ind w:right="720"/>
    </w:pPr>
    <w:rPr>
      <w:b/>
      <w:noProof/>
      <w:szCs w:val="22"/>
    </w:rPr>
  </w:style>
  <w:style w:type="character" w:customStyle="1" w:styleId="Heading1Char">
    <w:name w:val="Heading 1 Char"/>
    <w:basedOn w:val="DefaultParagraphFont"/>
    <w:link w:val="Heading1"/>
    <w:rsid w:val="005D08F6"/>
    <w:rPr>
      <w:rFonts w:ascii="Arial" w:hAnsi="Arial" w:cs="Arial"/>
      <w:b/>
      <w:bCs/>
      <w:kern w:val="32"/>
      <w:sz w:val="28"/>
      <w:szCs w:val="32"/>
      <w:lang w:val="en-US" w:eastAsia="en-US" w:bidi="ar-SA"/>
    </w:rPr>
  </w:style>
  <w:style w:type="character" w:customStyle="1" w:styleId="Heading2Char">
    <w:name w:val="Heading 2 Char"/>
    <w:basedOn w:val="DefaultParagraphFont"/>
    <w:link w:val="Heading2"/>
    <w:rsid w:val="00E10A0B"/>
    <w:rPr>
      <w:rFonts w:ascii="Arial" w:hAnsi="Arial"/>
      <w:sz w:val="24"/>
      <w:lang w:val="en-US" w:eastAsia="en-US" w:bidi="ar-SA"/>
    </w:rPr>
  </w:style>
  <w:style w:type="paragraph" w:styleId="BalloonText">
    <w:name w:val="Balloon Text"/>
    <w:basedOn w:val="Normal"/>
    <w:semiHidden/>
    <w:rsid w:val="00F04144"/>
    <w:rPr>
      <w:rFonts w:ascii="Tahoma" w:hAnsi="Tahoma" w:cs="Tahoma"/>
      <w:sz w:val="16"/>
      <w:szCs w:val="16"/>
    </w:rPr>
  </w:style>
  <w:style w:type="paragraph" w:styleId="TOC2">
    <w:name w:val="toc 2"/>
    <w:basedOn w:val="Normal"/>
    <w:next w:val="Normal"/>
    <w:autoRedefine/>
    <w:uiPriority w:val="39"/>
    <w:rsid w:val="00171374"/>
    <w:pPr>
      <w:tabs>
        <w:tab w:val="right" w:leader="dot" w:pos="9350"/>
      </w:tabs>
      <w:spacing w:before="60" w:after="60" w:line="276" w:lineRule="auto"/>
      <w:ind w:left="720" w:right="1152"/>
    </w:pPr>
  </w:style>
  <w:style w:type="paragraph" w:styleId="ListParagraph">
    <w:name w:val="List Paragraph"/>
    <w:basedOn w:val="Normal"/>
    <w:uiPriority w:val="34"/>
    <w:qFormat/>
    <w:rsid w:val="009602F5"/>
    <w:pPr>
      <w:ind w:left="720"/>
      <w:contextualSpacing/>
    </w:pPr>
  </w:style>
  <w:style w:type="character" w:customStyle="1" w:styleId="FooterChar">
    <w:name w:val="Footer Char"/>
    <w:basedOn w:val="DefaultParagraphFont"/>
    <w:link w:val="Footer"/>
    <w:uiPriority w:val="99"/>
    <w:rsid w:val="00CE33A9"/>
    <w:rPr>
      <w:rFonts w:ascii="Arial" w:hAnsi="Arial"/>
      <w:sz w:val="24"/>
    </w:rPr>
  </w:style>
  <w:style w:type="character" w:styleId="FollowedHyperlink">
    <w:name w:val="FollowedHyperlink"/>
    <w:basedOn w:val="DefaultParagraphFont"/>
    <w:rsid w:val="00E60CB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2826733">
      <w:bodyDiv w:val="1"/>
      <w:marLeft w:val="0"/>
      <w:marRight w:val="0"/>
      <w:marTop w:val="0"/>
      <w:marBottom w:val="0"/>
      <w:divBdr>
        <w:top w:val="none" w:sz="0" w:space="0" w:color="auto"/>
        <w:left w:val="none" w:sz="0" w:space="0" w:color="auto"/>
        <w:bottom w:val="none" w:sz="0" w:space="0" w:color="auto"/>
        <w:right w:val="none" w:sz="0" w:space="0" w:color="auto"/>
      </w:divBdr>
    </w:div>
    <w:div w:id="145246777">
      <w:bodyDiv w:val="1"/>
      <w:marLeft w:val="0"/>
      <w:marRight w:val="0"/>
      <w:marTop w:val="0"/>
      <w:marBottom w:val="0"/>
      <w:divBdr>
        <w:top w:val="none" w:sz="0" w:space="0" w:color="auto"/>
        <w:left w:val="none" w:sz="0" w:space="0" w:color="auto"/>
        <w:bottom w:val="none" w:sz="0" w:space="0" w:color="auto"/>
        <w:right w:val="none" w:sz="0" w:space="0" w:color="auto"/>
      </w:divBdr>
    </w:div>
    <w:div w:id="141770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FDC37-DE9E-4470-8CFD-3B539B093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2346</Words>
  <Characters>16098</Characters>
  <Application>Microsoft Office Word</Application>
  <DocSecurity>0</DocSecurity>
  <Lines>134</Lines>
  <Paragraphs>36</Paragraphs>
  <ScaleCrop>false</ScaleCrop>
  <HeadingPairs>
    <vt:vector size="2" baseType="variant">
      <vt:variant>
        <vt:lpstr>Title</vt:lpstr>
      </vt:variant>
      <vt:variant>
        <vt:i4>1</vt:i4>
      </vt:variant>
    </vt:vector>
  </HeadingPairs>
  <TitlesOfParts>
    <vt:vector size="1" baseType="lpstr">
      <vt:lpstr>Appendix C-5</vt:lpstr>
    </vt:vector>
  </TitlesOfParts>
  <Company/>
  <LinksUpToDate>false</LinksUpToDate>
  <CharactersWithSpaces>18408</CharactersWithSpaces>
  <SharedDoc>false</SharedDoc>
  <HLinks>
    <vt:vector size="78" baseType="variant">
      <vt:variant>
        <vt:i4>3014704</vt:i4>
      </vt:variant>
      <vt:variant>
        <vt:i4>80</vt:i4>
      </vt:variant>
      <vt:variant>
        <vt:i4>0</vt:i4>
      </vt:variant>
      <vt:variant>
        <vt:i4>5</vt:i4>
      </vt:variant>
      <vt:variant>
        <vt:lpwstr>http://nrcknowledgecenter.nrc.gov/CommunityBrowser.aspx?id=4380&amp;lang=en-US</vt:lpwstr>
      </vt:variant>
      <vt:variant>
        <vt:lpwstr/>
      </vt:variant>
      <vt:variant>
        <vt:i4>1310780</vt:i4>
      </vt:variant>
      <vt:variant>
        <vt:i4>70</vt:i4>
      </vt:variant>
      <vt:variant>
        <vt:i4>0</vt:i4>
      </vt:variant>
      <vt:variant>
        <vt:i4>5</vt:i4>
      </vt:variant>
      <vt:variant>
        <vt:lpwstr/>
      </vt:variant>
      <vt:variant>
        <vt:lpwstr>_Toc273087535</vt:lpwstr>
      </vt:variant>
      <vt:variant>
        <vt:i4>1310780</vt:i4>
      </vt:variant>
      <vt:variant>
        <vt:i4>64</vt:i4>
      </vt:variant>
      <vt:variant>
        <vt:i4>0</vt:i4>
      </vt:variant>
      <vt:variant>
        <vt:i4>5</vt:i4>
      </vt:variant>
      <vt:variant>
        <vt:lpwstr/>
      </vt:variant>
      <vt:variant>
        <vt:lpwstr>_Toc273087534</vt:lpwstr>
      </vt:variant>
      <vt:variant>
        <vt:i4>1310780</vt:i4>
      </vt:variant>
      <vt:variant>
        <vt:i4>58</vt:i4>
      </vt:variant>
      <vt:variant>
        <vt:i4>0</vt:i4>
      </vt:variant>
      <vt:variant>
        <vt:i4>5</vt:i4>
      </vt:variant>
      <vt:variant>
        <vt:lpwstr/>
      </vt:variant>
      <vt:variant>
        <vt:lpwstr>_Toc273087533</vt:lpwstr>
      </vt:variant>
      <vt:variant>
        <vt:i4>1310780</vt:i4>
      </vt:variant>
      <vt:variant>
        <vt:i4>52</vt:i4>
      </vt:variant>
      <vt:variant>
        <vt:i4>0</vt:i4>
      </vt:variant>
      <vt:variant>
        <vt:i4>5</vt:i4>
      </vt:variant>
      <vt:variant>
        <vt:lpwstr/>
      </vt:variant>
      <vt:variant>
        <vt:lpwstr>_Toc273087532</vt:lpwstr>
      </vt:variant>
      <vt:variant>
        <vt:i4>1310780</vt:i4>
      </vt:variant>
      <vt:variant>
        <vt:i4>46</vt:i4>
      </vt:variant>
      <vt:variant>
        <vt:i4>0</vt:i4>
      </vt:variant>
      <vt:variant>
        <vt:i4>5</vt:i4>
      </vt:variant>
      <vt:variant>
        <vt:lpwstr/>
      </vt:variant>
      <vt:variant>
        <vt:lpwstr>_Toc273087531</vt:lpwstr>
      </vt:variant>
      <vt:variant>
        <vt:i4>1310780</vt:i4>
      </vt:variant>
      <vt:variant>
        <vt:i4>40</vt:i4>
      </vt:variant>
      <vt:variant>
        <vt:i4>0</vt:i4>
      </vt:variant>
      <vt:variant>
        <vt:i4>5</vt:i4>
      </vt:variant>
      <vt:variant>
        <vt:lpwstr/>
      </vt:variant>
      <vt:variant>
        <vt:lpwstr>_Toc273087530</vt:lpwstr>
      </vt:variant>
      <vt:variant>
        <vt:i4>1376316</vt:i4>
      </vt:variant>
      <vt:variant>
        <vt:i4>34</vt:i4>
      </vt:variant>
      <vt:variant>
        <vt:i4>0</vt:i4>
      </vt:variant>
      <vt:variant>
        <vt:i4>5</vt:i4>
      </vt:variant>
      <vt:variant>
        <vt:lpwstr/>
      </vt:variant>
      <vt:variant>
        <vt:lpwstr>_Toc273087529</vt:lpwstr>
      </vt:variant>
      <vt:variant>
        <vt:i4>1376316</vt:i4>
      </vt:variant>
      <vt:variant>
        <vt:i4>28</vt:i4>
      </vt:variant>
      <vt:variant>
        <vt:i4>0</vt:i4>
      </vt:variant>
      <vt:variant>
        <vt:i4>5</vt:i4>
      </vt:variant>
      <vt:variant>
        <vt:lpwstr/>
      </vt:variant>
      <vt:variant>
        <vt:lpwstr>_Toc273087528</vt:lpwstr>
      </vt:variant>
      <vt:variant>
        <vt:i4>1376316</vt:i4>
      </vt:variant>
      <vt:variant>
        <vt:i4>22</vt:i4>
      </vt:variant>
      <vt:variant>
        <vt:i4>0</vt:i4>
      </vt:variant>
      <vt:variant>
        <vt:i4>5</vt:i4>
      </vt:variant>
      <vt:variant>
        <vt:lpwstr/>
      </vt:variant>
      <vt:variant>
        <vt:lpwstr>_Toc273087527</vt:lpwstr>
      </vt:variant>
      <vt:variant>
        <vt:i4>1376316</vt:i4>
      </vt:variant>
      <vt:variant>
        <vt:i4>16</vt:i4>
      </vt:variant>
      <vt:variant>
        <vt:i4>0</vt:i4>
      </vt:variant>
      <vt:variant>
        <vt:i4>5</vt:i4>
      </vt:variant>
      <vt:variant>
        <vt:lpwstr/>
      </vt:variant>
      <vt:variant>
        <vt:lpwstr>_Toc273087526</vt:lpwstr>
      </vt:variant>
      <vt:variant>
        <vt:i4>1376316</vt:i4>
      </vt:variant>
      <vt:variant>
        <vt:i4>10</vt:i4>
      </vt:variant>
      <vt:variant>
        <vt:i4>0</vt:i4>
      </vt:variant>
      <vt:variant>
        <vt:i4>5</vt:i4>
      </vt:variant>
      <vt:variant>
        <vt:lpwstr/>
      </vt:variant>
      <vt:variant>
        <vt:lpwstr>_Toc273087525</vt:lpwstr>
      </vt:variant>
      <vt:variant>
        <vt:i4>1376316</vt:i4>
      </vt:variant>
      <vt:variant>
        <vt:i4>4</vt:i4>
      </vt:variant>
      <vt:variant>
        <vt:i4>0</vt:i4>
      </vt:variant>
      <vt:variant>
        <vt:i4>5</vt:i4>
      </vt:variant>
      <vt:variant>
        <vt:lpwstr/>
      </vt:variant>
      <vt:variant>
        <vt:lpwstr>_Toc273087524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C-5</dc:title>
  <dc:subject/>
  <dc:creator>Document Conversion</dc:creator>
  <cp:keywords/>
  <cp:lastModifiedBy>btc1</cp:lastModifiedBy>
  <cp:revision>2</cp:revision>
  <cp:lastPrinted>2011-12-05T18:52:00Z</cp:lastPrinted>
  <dcterms:created xsi:type="dcterms:W3CDTF">2011-12-30T02:20:00Z</dcterms:created>
  <dcterms:modified xsi:type="dcterms:W3CDTF">2011-12-30T02:20:00Z</dcterms:modified>
</cp:coreProperties>
</file>