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Default Extension="png" ContentType="image/png"/>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1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5AE1" w:rsidRPr="00ED2B92" w:rsidRDefault="00543FB9" w:rsidP="00DB1C0E">
      <w:pPr>
        <w:tabs>
          <w:tab w:val="center" w:pos="4680"/>
          <w:tab w:val="right" w:pos="9360"/>
        </w:tabs>
        <w:jc w:val="both"/>
        <w:rPr>
          <w:sz w:val="20"/>
          <w:szCs w:val="20"/>
        </w:rPr>
      </w:pPr>
      <w:r>
        <w:tab/>
      </w:r>
      <w:r w:rsidR="001D60A1" w:rsidRPr="006C3940">
        <w:rPr>
          <w:b/>
          <w:sz w:val="38"/>
          <w:szCs w:val="38"/>
        </w:rPr>
        <w:t>NRC INSPECTION MANUAL</w:t>
      </w:r>
      <w:r w:rsidR="006C3940">
        <w:tab/>
      </w:r>
      <w:r w:rsidR="00661E1E" w:rsidRPr="00ED2B92">
        <w:rPr>
          <w:sz w:val="20"/>
          <w:szCs w:val="20"/>
        </w:rPr>
        <w:t>CCIB</w:t>
      </w:r>
    </w:p>
    <w:p w:rsidR="0008281C" w:rsidRPr="006C3940" w:rsidRDefault="007B5A2C"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pict>
          <v:line id="_x0000_s1027" style="position:absolute;left:0;text-align:left;z-index:251654144;mso-position-horizontal-relative:margin" from="-4.95pt,9.1pt" to="463.05pt,9.1pt" strokecolor="#020000" strokeweight=".96pt">
            <w10:wrap anchorx="margin"/>
          </v:line>
        </w:pict>
      </w:r>
    </w:p>
    <w:p w:rsidR="001D60A1" w:rsidRPr="006C3940" w:rsidRDefault="007B5A2C" w:rsidP="006D561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pict>
          <v:line id="_x0000_s1026" style="position:absolute;left:0;text-align:left;z-index:251653120;mso-position-horizontal-relative:margin" from="0,0" to="0,0" o:allowincell="f" strokecolor="#020000" strokeweight=".96pt">
            <w10:wrap anchorx="margin"/>
          </v:line>
        </w:pict>
      </w:r>
      <w:r w:rsidR="006C3940">
        <w:t>MANUAL CHAPTER</w:t>
      </w:r>
      <w:r w:rsidR="0094455B" w:rsidRPr="006C3940">
        <w:t xml:space="preserve"> </w:t>
      </w:r>
      <w:r w:rsidR="0008281C" w:rsidRPr="006C3940">
        <w:t>0613</w:t>
      </w:r>
    </w:p>
    <w:p w:rsidR="001D60A1" w:rsidRPr="006C3940" w:rsidRDefault="007B5A2C"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pict>
          <v:line id="_x0000_s1029" style="position:absolute;left:0;text-align:left;z-index:251656192;mso-position-horizontal-relative:margin" from="-4.95pt,5.5pt" to="463.05pt,5.5pt" strokecolor="#020000" strokeweight=".96pt">
            <w10:wrap anchorx="margin"/>
          </v:line>
        </w:pict>
      </w:r>
      <w:r>
        <w:pict>
          <v:line id="_x0000_s1028" style="position:absolute;left:0;text-align:left;z-index:251655168;mso-position-horizontal-relative:margin" from="0,0" to="0,0" o:allowincell="f" strokecolor="#020000" strokeweight=".96pt">
            <w10:wrap anchorx="margin"/>
          </v:line>
        </w:pict>
      </w:r>
    </w:p>
    <w:p w:rsidR="001D60A1" w:rsidRPr="006C3940" w:rsidRDefault="001D60A1" w:rsidP="006D561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p>
    <w:p w:rsidR="0008281C" w:rsidRPr="006C3940" w:rsidRDefault="0051128B" w:rsidP="006D561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6C3940">
        <w:t xml:space="preserve">DOCUMENTING </w:t>
      </w:r>
      <w:r w:rsidR="00053650" w:rsidRPr="006C3940">
        <w:t xml:space="preserve">10 CFR </w:t>
      </w:r>
      <w:r w:rsidR="0008281C" w:rsidRPr="006C3940">
        <w:t xml:space="preserve">PART </w:t>
      </w:r>
      <w:r w:rsidR="00053650" w:rsidRPr="006C3940">
        <w:t>52</w:t>
      </w:r>
    </w:p>
    <w:p w:rsidR="00424DA3" w:rsidRDefault="00053650" w:rsidP="006D561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6C3940">
        <w:t>CONSTRUCTION</w:t>
      </w:r>
      <w:r w:rsidR="0008281C" w:rsidRPr="006C3940">
        <w:t xml:space="preserve"> INSPECTION</w:t>
      </w:r>
      <w:r w:rsidR="00871DAE">
        <w:t>S</w:t>
      </w:r>
    </w:p>
    <w:p w:rsidR="001747CE" w:rsidRPr="00424DA3" w:rsidRDefault="00CD6E9F" w:rsidP="00DB1C0E">
      <w:pPr>
        <w:jc w:val="both"/>
        <w:sectPr w:rsidR="001747CE" w:rsidRPr="00424DA3" w:rsidSect="006D561D">
          <w:footerReference w:type="even" r:id="rId10"/>
          <w:footerReference w:type="default" r:id="rId11"/>
          <w:pgSz w:w="12240" w:h="15840" w:code="1"/>
          <w:pgMar w:top="1080" w:right="1440" w:bottom="720" w:left="1440" w:header="1080" w:footer="720" w:gutter="0"/>
          <w:pgNumType w:fmt="lowerRoman"/>
          <w:cols w:space="720"/>
          <w:docGrid w:linePitch="326"/>
        </w:sectPr>
      </w:pPr>
      <w:r>
        <w:tab/>
      </w:r>
    </w:p>
    <w:p w:rsidR="007C3586" w:rsidRPr="006C3940" w:rsidRDefault="00765AE1" w:rsidP="006D561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6C3940">
        <w:lastRenderedPageBreak/>
        <w:t>Page Intentionally Left Blank</w:t>
      </w:r>
    </w:p>
    <w:p w:rsidR="007C3586" w:rsidRPr="006C3940" w:rsidRDefault="007C3586"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2641C" w:rsidRDefault="0012641C"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sectPr w:rsidR="0012641C" w:rsidSect="006D561D">
          <w:pgSz w:w="12240" w:h="15840" w:code="1"/>
          <w:pgMar w:top="1080" w:right="1440" w:bottom="720" w:left="1440" w:header="1080" w:footer="720" w:gutter="0"/>
          <w:pgNumType w:fmt="lowerRoman"/>
          <w:cols w:space="720"/>
          <w:vAlign w:val="center"/>
          <w:docGrid w:linePitch="326"/>
        </w:sectPr>
      </w:pPr>
    </w:p>
    <w:p w:rsidR="0053098B" w:rsidRPr="001747CE" w:rsidRDefault="007B5A2C" w:rsidP="00DB1C0E">
      <w:pPr>
        <w:pStyle w:val="TOC1"/>
        <w:jc w:val="both"/>
        <w:rPr>
          <w:rStyle w:val="Hyperlink"/>
          <w:rFonts w:ascii="Times New Roman" w:hAnsi="Times New Roman"/>
          <w:color w:val="auto"/>
          <w:u w:val="none"/>
        </w:rPr>
      </w:pPr>
      <w:r>
        <w:lastRenderedPageBreak/>
        <w:fldChar w:fldCharType="begin"/>
      </w:r>
      <w:r w:rsidR="00673863">
        <w:instrText xml:space="preserve"> TOC \o "1-3" \h \z \u </w:instrText>
      </w:r>
      <w:r>
        <w:fldChar w:fldCharType="separate"/>
      </w:r>
      <w:hyperlink w:anchor="_Toc241542339" w:history="1">
        <w:r w:rsidR="000743E4" w:rsidRPr="00300D0B">
          <w:rPr>
            <w:rStyle w:val="Hyperlink"/>
          </w:rPr>
          <w:t>0613-01</w:t>
        </w:r>
        <w:r w:rsidR="000743E4">
          <w:rPr>
            <w:rFonts w:ascii="Times New Roman" w:hAnsi="Times New Roman" w:cs="Times New Roman"/>
          </w:rPr>
          <w:tab/>
        </w:r>
        <w:r w:rsidR="000743E4" w:rsidRPr="00300D0B">
          <w:rPr>
            <w:rStyle w:val="Hyperlink"/>
          </w:rPr>
          <w:t>PURPOSE</w:t>
        </w:r>
        <w:r w:rsidR="000743E4">
          <w:rPr>
            <w:webHidden/>
          </w:rPr>
          <w:tab/>
        </w:r>
        <w:r>
          <w:rPr>
            <w:webHidden/>
          </w:rPr>
          <w:fldChar w:fldCharType="begin"/>
        </w:r>
        <w:r w:rsidR="000743E4">
          <w:rPr>
            <w:webHidden/>
          </w:rPr>
          <w:instrText xml:space="preserve"> PAGEREF _Toc241542339 \h </w:instrText>
        </w:r>
        <w:r>
          <w:rPr>
            <w:webHidden/>
          </w:rPr>
        </w:r>
        <w:r>
          <w:rPr>
            <w:webHidden/>
          </w:rPr>
          <w:fldChar w:fldCharType="separate"/>
        </w:r>
        <w:r w:rsidR="004C5AA4">
          <w:rPr>
            <w:webHidden/>
          </w:rPr>
          <w:t>1</w:t>
        </w:r>
        <w:r>
          <w:rPr>
            <w:webHidden/>
          </w:rPr>
          <w:fldChar w:fldCharType="end"/>
        </w:r>
      </w:hyperlink>
    </w:p>
    <w:p w:rsidR="0053098B" w:rsidRPr="001747CE" w:rsidRDefault="007B5A2C" w:rsidP="00DB1C0E">
      <w:pPr>
        <w:pStyle w:val="TOC1"/>
        <w:jc w:val="both"/>
        <w:rPr>
          <w:rStyle w:val="Hyperlink"/>
          <w:rFonts w:ascii="Times New Roman" w:hAnsi="Times New Roman"/>
          <w:color w:val="auto"/>
          <w:u w:val="none"/>
        </w:rPr>
      </w:pPr>
      <w:hyperlink w:anchor="_Toc241542340" w:history="1">
        <w:r w:rsidR="000743E4" w:rsidRPr="00300D0B">
          <w:rPr>
            <w:rStyle w:val="Hyperlink"/>
          </w:rPr>
          <w:t>0613-02</w:t>
        </w:r>
        <w:r w:rsidR="000743E4">
          <w:rPr>
            <w:rFonts w:ascii="Times New Roman" w:hAnsi="Times New Roman" w:cs="Times New Roman"/>
          </w:rPr>
          <w:tab/>
        </w:r>
        <w:r w:rsidR="000743E4" w:rsidRPr="00300D0B">
          <w:rPr>
            <w:rStyle w:val="Hyperlink"/>
          </w:rPr>
          <w:t>OBJECTIVES</w:t>
        </w:r>
        <w:r w:rsidR="000743E4">
          <w:rPr>
            <w:webHidden/>
          </w:rPr>
          <w:tab/>
        </w:r>
        <w:r>
          <w:rPr>
            <w:webHidden/>
          </w:rPr>
          <w:fldChar w:fldCharType="begin"/>
        </w:r>
        <w:r w:rsidR="000743E4">
          <w:rPr>
            <w:webHidden/>
          </w:rPr>
          <w:instrText xml:space="preserve"> PAGEREF _Toc241542340 \h </w:instrText>
        </w:r>
        <w:r>
          <w:rPr>
            <w:webHidden/>
          </w:rPr>
        </w:r>
        <w:r>
          <w:rPr>
            <w:webHidden/>
          </w:rPr>
          <w:fldChar w:fldCharType="separate"/>
        </w:r>
        <w:r w:rsidR="004C5AA4">
          <w:rPr>
            <w:webHidden/>
          </w:rPr>
          <w:t>1</w:t>
        </w:r>
        <w:r>
          <w:rPr>
            <w:webHidden/>
          </w:rPr>
          <w:fldChar w:fldCharType="end"/>
        </w:r>
      </w:hyperlink>
    </w:p>
    <w:p w:rsidR="0053098B" w:rsidRPr="001747CE" w:rsidRDefault="007B5A2C" w:rsidP="00DB1C0E">
      <w:pPr>
        <w:pStyle w:val="TOC1"/>
        <w:jc w:val="both"/>
        <w:rPr>
          <w:rStyle w:val="Hyperlink"/>
          <w:rFonts w:ascii="Times New Roman" w:hAnsi="Times New Roman"/>
          <w:color w:val="auto"/>
          <w:u w:val="none"/>
        </w:rPr>
      </w:pPr>
      <w:hyperlink w:anchor="_Toc241542341" w:history="1">
        <w:r w:rsidR="000743E4" w:rsidRPr="00300D0B">
          <w:rPr>
            <w:rStyle w:val="Hyperlink"/>
          </w:rPr>
          <w:t>0613-03</w:t>
        </w:r>
        <w:r w:rsidR="000743E4">
          <w:rPr>
            <w:rFonts w:ascii="Times New Roman" w:hAnsi="Times New Roman" w:cs="Times New Roman"/>
          </w:rPr>
          <w:tab/>
        </w:r>
        <w:r w:rsidR="000743E4" w:rsidRPr="00300D0B">
          <w:rPr>
            <w:rStyle w:val="Hyperlink"/>
          </w:rPr>
          <w:t>DEFINITIONS</w:t>
        </w:r>
        <w:r w:rsidR="000743E4">
          <w:rPr>
            <w:webHidden/>
          </w:rPr>
          <w:tab/>
        </w:r>
        <w:r>
          <w:rPr>
            <w:webHidden/>
          </w:rPr>
          <w:fldChar w:fldCharType="begin"/>
        </w:r>
        <w:r w:rsidR="000743E4">
          <w:rPr>
            <w:webHidden/>
          </w:rPr>
          <w:instrText xml:space="preserve"> PAGEREF _Toc241542341 \h </w:instrText>
        </w:r>
        <w:r>
          <w:rPr>
            <w:webHidden/>
          </w:rPr>
        </w:r>
        <w:r>
          <w:rPr>
            <w:webHidden/>
          </w:rPr>
          <w:fldChar w:fldCharType="separate"/>
        </w:r>
        <w:r w:rsidR="004C5AA4">
          <w:rPr>
            <w:webHidden/>
          </w:rPr>
          <w:t>1</w:t>
        </w:r>
        <w:r>
          <w:rPr>
            <w:webHidden/>
          </w:rPr>
          <w:fldChar w:fldCharType="end"/>
        </w:r>
      </w:hyperlink>
    </w:p>
    <w:p w:rsidR="000743E4" w:rsidRDefault="007B5A2C" w:rsidP="00DB1C0E">
      <w:pPr>
        <w:pStyle w:val="TOC1"/>
        <w:jc w:val="both"/>
        <w:rPr>
          <w:rFonts w:ascii="Times New Roman" w:hAnsi="Times New Roman" w:cs="Times New Roman"/>
        </w:rPr>
      </w:pPr>
      <w:hyperlink w:anchor="_Toc241542342" w:history="1">
        <w:r w:rsidR="000743E4" w:rsidRPr="00300D0B">
          <w:rPr>
            <w:rStyle w:val="Hyperlink"/>
          </w:rPr>
          <w:t>0613-04</w:t>
        </w:r>
        <w:r w:rsidR="000743E4">
          <w:rPr>
            <w:rFonts w:ascii="Times New Roman" w:hAnsi="Times New Roman" w:cs="Times New Roman"/>
          </w:rPr>
          <w:tab/>
        </w:r>
        <w:r w:rsidR="000743E4" w:rsidRPr="00300D0B">
          <w:rPr>
            <w:rStyle w:val="Hyperlink"/>
          </w:rPr>
          <w:t>RESPONSIBILITIES AND AUTHORITIES</w:t>
        </w:r>
        <w:r w:rsidR="000743E4">
          <w:rPr>
            <w:webHidden/>
          </w:rPr>
          <w:tab/>
        </w:r>
        <w:r>
          <w:rPr>
            <w:webHidden/>
          </w:rPr>
          <w:fldChar w:fldCharType="begin"/>
        </w:r>
        <w:r w:rsidR="000743E4">
          <w:rPr>
            <w:webHidden/>
          </w:rPr>
          <w:instrText xml:space="preserve"> PAGEREF _Toc241542342 \h </w:instrText>
        </w:r>
        <w:r>
          <w:rPr>
            <w:webHidden/>
          </w:rPr>
        </w:r>
        <w:r>
          <w:rPr>
            <w:webHidden/>
          </w:rPr>
          <w:fldChar w:fldCharType="separate"/>
        </w:r>
        <w:r w:rsidR="004C5AA4">
          <w:rPr>
            <w:webHidden/>
          </w:rPr>
          <w:t>1</w:t>
        </w:r>
        <w:r>
          <w:rPr>
            <w:webHidden/>
          </w:rPr>
          <w:fldChar w:fldCharType="end"/>
        </w:r>
      </w:hyperlink>
    </w:p>
    <w:p w:rsidR="000743E4" w:rsidRDefault="007B5A2C" w:rsidP="00DB1C0E">
      <w:pPr>
        <w:pStyle w:val="TOC2"/>
        <w:ind w:hanging="1170"/>
        <w:jc w:val="both"/>
        <w:rPr>
          <w:rFonts w:ascii="Times New Roman" w:hAnsi="Times New Roman" w:cs="Times New Roman"/>
        </w:rPr>
      </w:pPr>
      <w:hyperlink w:anchor="_Toc241542343" w:history="1">
        <w:r w:rsidR="000743E4" w:rsidRPr="00300D0B">
          <w:rPr>
            <w:rStyle w:val="Hyperlink"/>
          </w:rPr>
          <w:t>04.01</w:t>
        </w:r>
        <w:r w:rsidR="000743E4">
          <w:rPr>
            <w:rFonts w:ascii="Times New Roman" w:hAnsi="Times New Roman" w:cs="Times New Roman"/>
          </w:rPr>
          <w:tab/>
        </w:r>
        <w:r w:rsidR="000743E4" w:rsidRPr="00300D0B">
          <w:rPr>
            <w:rStyle w:val="Hyperlink"/>
          </w:rPr>
          <w:t>General Responsibilities</w:t>
        </w:r>
        <w:r w:rsidR="000743E4">
          <w:rPr>
            <w:webHidden/>
          </w:rPr>
          <w:tab/>
        </w:r>
        <w:r>
          <w:rPr>
            <w:webHidden/>
          </w:rPr>
          <w:fldChar w:fldCharType="begin"/>
        </w:r>
        <w:r w:rsidR="000743E4">
          <w:rPr>
            <w:webHidden/>
          </w:rPr>
          <w:instrText xml:space="preserve"> PAGEREF _Toc241542343 \h </w:instrText>
        </w:r>
        <w:r>
          <w:rPr>
            <w:webHidden/>
          </w:rPr>
        </w:r>
        <w:r>
          <w:rPr>
            <w:webHidden/>
          </w:rPr>
          <w:fldChar w:fldCharType="separate"/>
        </w:r>
        <w:r w:rsidR="004C5AA4">
          <w:rPr>
            <w:webHidden/>
          </w:rPr>
          <w:t>1</w:t>
        </w:r>
        <w:r>
          <w:rPr>
            <w:webHidden/>
          </w:rPr>
          <w:fldChar w:fldCharType="end"/>
        </w:r>
      </w:hyperlink>
    </w:p>
    <w:p w:rsidR="000743E4" w:rsidRDefault="007B5A2C" w:rsidP="00DB1C0E">
      <w:pPr>
        <w:pStyle w:val="TOC2"/>
        <w:ind w:hanging="1170"/>
        <w:jc w:val="both"/>
        <w:rPr>
          <w:rFonts w:ascii="Times New Roman" w:hAnsi="Times New Roman" w:cs="Times New Roman"/>
        </w:rPr>
      </w:pPr>
      <w:hyperlink w:anchor="_Toc241542344" w:history="1">
        <w:r w:rsidR="000743E4" w:rsidRPr="00300D0B">
          <w:rPr>
            <w:rStyle w:val="Hyperlink"/>
          </w:rPr>
          <w:t>04.02</w:t>
        </w:r>
        <w:r w:rsidR="000743E4">
          <w:rPr>
            <w:rFonts w:ascii="Times New Roman" w:hAnsi="Times New Roman" w:cs="Times New Roman"/>
          </w:rPr>
          <w:tab/>
        </w:r>
        <w:r w:rsidR="000743E4" w:rsidRPr="00300D0B">
          <w:rPr>
            <w:rStyle w:val="Hyperlink"/>
          </w:rPr>
          <w:t>Inspectors</w:t>
        </w:r>
        <w:r w:rsidR="000743E4">
          <w:rPr>
            <w:webHidden/>
          </w:rPr>
          <w:tab/>
        </w:r>
        <w:r>
          <w:rPr>
            <w:webHidden/>
          </w:rPr>
          <w:fldChar w:fldCharType="begin"/>
        </w:r>
        <w:r w:rsidR="000743E4">
          <w:rPr>
            <w:webHidden/>
          </w:rPr>
          <w:instrText xml:space="preserve"> PAGEREF _Toc241542344 \h </w:instrText>
        </w:r>
        <w:r>
          <w:rPr>
            <w:webHidden/>
          </w:rPr>
        </w:r>
        <w:r>
          <w:rPr>
            <w:webHidden/>
          </w:rPr>
          <w:fldChar w:fldCharType="separate"/>
        </w:r>
        <w:r w:rsidR="004C5AA4">
          <w:rPr>
            <w:webHidden/>
          </w:rPr>
          <w:t>2</w:t>
        </w:r>
        <w:r>
          <w:rPr>
            <w:webHidden/>
          </w:rPr>
          <w:fldChar w:fldCharType="end"/>
        </w:r>
      </w:hyperlink>
    </w:p>
    <w:p w:rsidR="000743E4" w:rsidRDefault="007B5A2C" w:rsidP="00DB1C0E">
      <w:pPr>
        <w:pStyle w:val="TOC2"/>
        <w:ind w:hanging="1170"/>
        <w:jc w:val="both"/>
        <w:rPr>
          <w:rFonts w:ascii="Times New Roman" w:hAnsi="Times New Roman" w:cs="Times New Roman"/>
        </w:rPr>
      </w:pPr>
      <w:hyperlink w:anchor="_Toc241542345" w:history="1">
        <w:r w:rsidR="000743E4" w:rsidRPr="00300D0B">
          <w:rPr>
            <w:rStyle w:val="Hyperlink"/>
          </w:rPr>
          <w:t>04.03</w:t>
        </w:r>
        <w:r w:rsidR="000743E4">
          <w:rPr>
            <w:rFonts w:ascii="Times New Roman" w:hAnsi="Times New Roman" w:cs="Times New Roman"/>
          </w:rPr>
          <w:tab/>
        </w:r>
        <w:r w:rsidR="000743E4" w:rsidRPr="00300D0B">
          <w:rPr>
            <w:rStyle w:val="Hyperlink"/>
          </w:rPr>
          <w:t>Deputy Regional Administrator for Construction</w:t>
        </w:r>
        <w:r w:rsidR="000743E4">
          <w:rPr>
            <w:webHidden/>
          </w:rPr>
          <w:tab/>
        </w:r>
        <w:r>
          <w:rPr>
            <w:webHidden/>
          </w:rPr>
          <w:fldChar w:fldCharType="begin"/>
        </w:r>
        <w:r w:rsidR="000743E4">
          <w:rPr>
            <w:webHidden/>
          </w:rPr>
          <w:instrText xml:space="preserve"> PAGEREF _Toc241542345 \h </w:instrText>
        </w:r>
        <w:r>
          <w:rPr>
            <w:webHidden/>
          </w:rPr>
        </w:r>
        <w:r>
          <w:rPr>
            <w:webHidden/>
          </w:rPr>
          <w:fldChar w:fldCharType="separate"/>
        </w:r>
        <w:r w:rsidR="004C5AA4">
          <w:rPr>
            <w:webHidden/>
          </w:rPr>
          <w:t>2</w:t>
        </w:r>
        <w:r>
          <w:rPr>
            <w:webHidden/>
          </w:rPr>
          <w:fldChar w:fldCharType="end"/>
        </w:r>
      </w:hyperlink>
    </w:p>
    <w:p w:rsidR="000743E4" w:rsidRDefault="007B5A2C" w:rsidP="00DB1C0E">
      <w:pPr>
        <w:pStyle w:val="TOC2"/>
        <w:ind w:hanging="1170"/>
        <w:jc w:val="both"/>
        <w:rPr>
          <w:rFonts w:ascii="Times New Roman" w:hAnsi="Times New Roman" w:cs="Times New Roman"/>
        </w:rPr>
      </w:pPr>
      <w:hyperlink w:anchor="_Toc241542346" w:history="1">
        <w:r w:rsidR="000743E4" w:rsidRPr="00300D0B">
          <w:rPr>
            <w:rStyle w:val="Hyperlink"/>
          </w:rPr>
          <w:t>04.04</w:t>
        </w:r>
        <w:r w:rsidR="000743E4">
          <w:rPr>
            <w:rFonts w:ascii="Times New Roman" w:hAnsi="Times New Roman" w:cs="Times New Roman"/>
          </w:rPr>
          <w:tab/>
        </w:r>
        <w:r w:rsidR="000743E4" w:rsidRPr="00300D0B">
          <w:rPr>
            <w:rStyle w:val="Hyperlink"/>
          </w:rPr>
          <w:t>Regional Branch Chiefs and Division Directors</w:t>
        </w:r>
        <w:r w:rsidR="000743E4">
          <w:rPr>
            <w:webHidden/>
          </w:rPr>
          <w:tab/>
        </w:r>
        <w:r>
          <w:rPr>
            <w:webHidden/>
          </w:rPr>
          <w:fldChar w:fldCharType="begin"/>
        </w:r>
        <w:r w:rsidR="000743E4">
          <w:rPr>
            <w:webHidden/>
          </w:rPr>
          <w:instrText xml:space="preserve"> PAGEREF _Toc241542346 \h </w:instrText>
        </w:r>
        <w:r>
          <w:rPr>
            <w:webHidden/>
          </w:rPr>
        </w:r>
        <w:r>
          <w:rPr>
            <w:webHidden/>
          </w:rPr>
          <w:fldChar w:fldCharType="separate"/>
        </w:r>
        <w:r w:rsidR="004C5AA4">
          <w:rPr>
            <w:webHidden/>
          </w:rPr>
          <w:t>2</w:t>
        </w:r>
        <w:r>
          <w:rPr>
            <w:webHidden/>
          </w:rPr>
          <w:fldChar w:fldCharType="end"/>
        </w:r>
      </w:hyperlink>
    </w:p>
    <w:p w:rsidR="0053098B" w:rsidRPr="001747CE" w:rsidRDefault="007B5A2C" w:rsidP="00DB1C0E">
      <w:pPr>
        <w:pStyle w:val="TOC2"/>
        <w:ind w:hanging="1170"/>
        <w:jc w:val="both"/>
        <w:rPr>
          <w:rStyle w:val="Hyperlink"/>
          <w:rFonts w:ascii="Times New Roman" w:hAnsi="Times New Roman" w:cs="Arial"/>
          <w:color w:val="auto"/>
          <w:u w:val="none"/>
        </w:rPr>
      </w:pPr>
      <w:hyperlink w:anchor="_Toc241542347" w:history="1">
        <w:r w:rsidR="000743E4" w:rsidRPr="00300D0B">
          <w:rPr>
            <w:rStyle w:val="Hyperlink"/>
          </w:rPr>
          <w:t>04.05</w:t>
        </w:r>
        <w:r w:rsidR="000743E4">
          <w:rPr>
            <w:rFonts w:ascii="Times New Roman" w:hAnsi="Times New Roman"/>
          </w:rPr>
          <w:tab/>
        </w:r>
        <w:r w:rsidR="000743E4" w:rsidRPr="00300D0B">
          <w:rPr>
            <w:rStyle w:val="Hyperlink"/>
          </w:rPr>
          <w:t>Division of Construction Inspection and Operational Programs (DCIP), Office of New Reactors (NRO)</w:t>
        </w:r>
        <w:r w:rsidR="000743E4">
          <w:rPr>
            <w:webHidden/>
          </w:rPr>
          <w:tab/>
        </w:r>
        <w:r>
          <w:rPr>
            <w:webHidden/>
          </w:rPr>
          <w:fldChar w:fldCharType="begin"/>
        </w:r>
        <w:r w:rsidR="000743E4">
          <w:rPr>
            <w:webHidden/>
          </w:rPr>
          <w:instrText xml:space="preserve"> PAGEREF _Toc241542347 \h </w:instrText>
        </w:r>
        <w:r>
          <w:rPr>
            <w:webHidden/>
          </w:rPr>
        </w:r>
        <w:r>
          <w:rPr>
            <w:webHidden/>
          </w:rPr>
          <w:fldChar w:fldCharType="separate"/>
        </w:r>
        <w:r w:rsidR="004C5AA4">
          <w:rPr>
            <w:webHidden/>
          </w:rPr>
          <w:t>2</w:t>
        </w:r>
        <w:r>
          <w:rPr>
            <w:webHidden/>
          </w:rPr>
          <w:fldChar w:fldCharType="end"/>
        </w:r>
      </w:hyperlink>
    </w:p>
    <w:p w:rsidR="000743E4" w:rsidRDefault="007B5A2C" w:rsidP="00DB1C0E">
      <w:pPr>
        <w:pStyle w:val="TOC1"/>
        <w:jc w:val="both"/>
        <w:rPr>
          <w:rFonts w:ascii="Times New Roman" w:hAnsi="Times New Roman" w:cs="Times New Roman"/>
        </w:rPr>
      </w:pPr>
      <w:hyperlink w:anchor="_Toc241542348" w:history="1">
        <w:r w:rsidR="000743E4" w:rsidRPr="00300D0B">
          <w:rPr>
            <w:rStyle w:val="Hyperlink"/>
          </w:rPr>
          <w:t>0613-05</w:t>
        </w:r>
        <w:r w:rsidR="000743E4">
          <w:rPr>
            <w:rFonts w:ascii="Times New Roman" w:hAnsi="Times New Roman" w:cs="Times New Roman"/>
          </w:rPr>
          <w:tab/>
        </w:r>
        <w:r w:rsidR="000743E4" w:rsidRPr="00300D0B">
          <w:rPr>
            <w:rStyle w:val="Hyperlink"/>
          </w:rPr>
          <w:t>SCREENING INSPECTION RESULTS</w:t>
        </w:r>
        <w:r w:rsidR="000743E4">
          <w:rPr>
            <w:webHidden/>
          </w:rPr>
          <w:tab/>
        </w:r>
        <w:r>
          <w:rPr>
            <w:webHidden/>
          </w:rPr>
          <w:fldChar w:fldCharType="begin"/>
        </w:r>
        <w:r w:rsidR="000743E4">
          <w:rPr>
            <w:webHidden/>
          </w:rPr>
          <w:instrText xml:space="preserve"> PAGEREF _Toc241542348 \h </w:instrText>
        </w:r>
        <w:r>
          <w:rPr>
            <w:webHidden/>
          </w:rPr>
        </w:r>
        <w:r>
          <w:rPr>
            <w:webHidden/>
          </w:rPr>
          <w:fldChar w:fldCharType="separate"/>
        </w:r>
        <w:r w:rsidR="004C5AA4">
          <w:rPr>
            <w:webHidden/>
          </w:rPr>
          <w:t>3</w:t>
        </w:r>
        <w:r>
          <w:rPr>
            <w:webHidden/>
          </w:rPr>
          <w:fldChar w:fldCharType="end"/>
        </w:r>
      </w:hyperlink>
    </w:p>
    <w:p w:rsidR="000743E4" w:rsidRDefault="007B5A2C" w:rsidP="00DB1C0E">
      <w:pPr>
        <w:pStyle w:val="TOC2"/>
        <w:jc w:val="both"/>
        <w:rPr>
          <w:rFonts w:ascii="Times New Roman" w:hAnsi="Times New Roman"/>
        </w:rPr>
      </w:pPr>
      <w:r>
        <w:fldChar w:fldCharType="begin"/>
      </w:r>
      <w:r w:rsidR="00F6198A">
        <w:instrText>HYPERLINK \l "_Toc241542349"</w:instrText>
      </w:r>
      <w:r>
        <w:fldChar w:fldCharType="separate"/>
      </w:r>
      <w:r w:rsidR="000743E4" w:rsidRPr="00300D0B">
        <w:rPr>
          <w:rStyle w:val="Hyperlink"/>
        </w:rPr>
        <w:t>05.01</w:t>
      </w:r>
      <w:r w:rsidR="000743E4">
        <w:rPr>
          <w:rFonts w:ascii="Times New Roman" w:hAnsi="Times New Roman"/>
        </w:rPr>
        <w:tab/>
      </w:r>
      <w:ins w:id="0" w:author="Author">
        <w:r w:rsidR="00CC623F" w:rsidRPr="008666D6">
          <w:rPr>
            <w:u w:val="single"/>
          </w:rPr>
          <w:t>Screen for a Violation of Regulatory Requirements</w:t>
        </w:r>
      </w:ins>
      <w:r w:rsidR="000743E4">
        <w:rPr>
          <w:webHidden/>
        </w:rPr>
        <w:tab/>
      </w:r>
      <w:r>
        <w:rPr>
          <w:webHidden/>
        </w:rPr>
        <w:fldChar w:fldCharType="begin"/>
      </w:r>
      <w:r w:rsidR="000743E4">
        <w:rPr>
          <w:webHidden/>
        </w:rPr>
        <w:instrText xml:space="preserve"> PAGEREF _Toc241542349 \h </w:instrText>
      </w:r>
      <w:r>
        <w:rPr>
          <w:webHidden/>
        </w:rPr>
      </w:r>
      <w:r>
        <w:rPr>
          <w:webHidden/>
        </w:rPr>
        <w:fldChar w:fldCharType="separate"/>
      </w:r>
      <w:r w:rsidR="004C5AA4">
        <w:rPr>
          <w:webHidden/>
        </w:rPr>
        <w:t>3</w:t>
      </w:r>
      <w:r>
        <w:rPr>
          <w:webHidden/>
        </w:rPr>
        <w:fldChar w:fldCharType="end"/>
      </w:r>
      <w:r>
        <w:fldChar w:fldCharType="end"/>
      </w:r>
    </w:p>
    <w:p w:rsidR="000743E4" w:rsidRDefault="007B5A2C" w:rsidP="00DB1C0E">
      <w:pPr>
        <w:pStyle w:val="TOC2"/>
        <w:jc w:val="both"/>
        <w:rPr>
          <w:rFonts w:ascii="Times New Roman" w:hAnsi="Times New Roman" w:cs="Times New Roman"/>
        </w:rPr>
      </w:pPr>
      <w:hyperlink w:anchor="_Toc241542350" w:history="1">
        <w:r w:rsidR="000743E4" w:rsidRPr="00300D0B">
          <w:rPr>
            <w:rStyle w:val="Hyperlink"/>
          </w:rPr>
          <w:t>05.02</w:t>
        </w:r>
        <w:r w:rsidR="000743E4">
          <w:rPr>
            <w:rFonts w:ascii="Times New Roman" w:hAnsi="Times New Roman" w:cs="Times New Roman"/>
          </w:rPr>
          <w:tab/>
        </w:r>
        <w:r w:rsidR="000743E4" w:rsidRPr="00300D0B">
          <w:rPr>
            <w:rStyle w:val="Hyperlink"/>
          </w:rPr>
          <w:t>Screen for Enforcement Categories</w:t>
        </w:r>
        <w:r w:rsidR="000743E4">
          <w:rPr>
            <w:webHidden/>
          </w:rPr>
          <w:tab/>
        </w:r>
        <w:r>
          <w:rPr>
            <w:webHidden/>
          </w:rPr>
          <w:fldChar w:fldCharType="begin"/>
        </w:r>
        <w:r w:rsidR="000743E4">
          <w:rPr>
            <w:webHidden/>
          </w:rPr>
          <w:instrText xml:space="preserve"> PAGEREF _Toc241542350 \h </w:instrText>
        </w:r>
        <w:r>
          <w:rPr>
            <w:webHidden/>
          </w:rPr>
        </w:r>
        <w:r>
          <w:rPr>
            <w:webHidden/>
          </w:rPr>
          <w:fldChar w:fldCharType="separate"/>
        </w:r>
        <w:r w:rsidR="004C5AA4">
          <w:rPr>
            <w:webHidden/>
          </w:rPr>
          <w:t>3</w:t>
        </w:r>
        <w:r>
          <w:rPr>
            <w:webHidden/>
          </w:rPr>
          <w:fldChar w:fldCharType="end"/>
        </w:r>
      </w:hyperlink>
    </w:p>
    <w:p w:rsidR="000743E4" w:rsidRDefault="007B5A2C" w:rsidP="00DB1C0E">
      <w:pPr>
        <w:pStyle w:val="TOC2"/>
        <w:jc w:val="both"/>
        <w:rPr>
          <w:rFonts w:ascii="Times New Roman" w:hAnsi="Times New Roman" w:cs="Times New Roman"/>
        </w:rPr>
      </w:pPr>
      <w:hyperlink w:anchor="_Toc241542351" w:history="1">
        <w:r w:rsidR="000743E4" w:rsidRPr="00300D0B">
          <w:rPr>
            <w:rStyle w:val="Hyperlink"/>
          </w:rPr>
          <w:t>05.03</w:t>
        </w:r>
        <w:r w:rsidR="000743E4">
          <w:rPr>
            <w:rFonts w:ascii="Times New Roman" w:hAnsi="Times New Roman" w:cs="Times New Roman"/>
          </w:rPr>
          <w:tab/>
        </w:r>
        <w:r w:rsidR="000743E4" w:rsidRPr="00300D0B">
          <w:rPr>
            <w:rStyle w:val="Hyperlink"/>
          </w:rPr>
          <w:t>Screen for Greater-than-Minor Significance</w:t>
        </w:r>
        <w:r w:rsidR="000743E4">
          <w:rPr>
            <w:webHidden/>
          </w:rPr>
          <w:tab/>
        </w:r>
        <w:r>
          <w:rPr>
            <w:webHidden/>
          </w:rPr>
          <w:fldChar w:fldCharType="begin"/>
        </w:r>
        <w:r w:rsidR="000743E4">
          <w:rPr>
            <w:webHidden/>
          </w:rPr>
          <w:instrText xml:space="preserve"> PAGEREF _Toc241542351 \h </w:instrText>
        </w:r>
        <w:r>
          <w:rPr>
            <w:webHidden/>
          </w:rPr>
        </w:r>
        <w:r>
          <w:rPr>
            <w:webHidden/>
          </w:rPr>
          <w:fldChar w:fldCharType="separate"/>
        </w:r>
        <w:r w:rsidR="004C5AA4">
          <w:rPr>
            <w:webHidden/>
          </w:rPr>
          <w:t>3</w:t>
        </w:r>
        <w:r>
          <w:rPr>
            <w:webHidden/>
          </w:rPr>
          <w:fldChar w:fldCharType="end"/>
        </w:r>
      </w:hyperlink>
    </w:p>
    <w:p w:rsidR="000743E4" w:rsidRDefault="007B5A2C" w:rsidP="00DB1C0E">
      <w:pPr>
        <w:pStyle w:val="TOC2"/>
        <w:jc w:val="both"/>
        <w:rPr>
          <w:rFonts w:ascii="Times New Roman" w:hAnsi="Times New Roman" w:cs="Times New Roman"/>
        </w:rPr>
      </w:pPr>
      <w:hyperlink w:anchor="_Toc241542352" w:history="1">
        <w:r w:rsidR="000743E4" w:rsidRPr="00300D0B">
          <w:rPr>
            <w:rStyle w:val="Hyperlink"/>
          </w:rPr>
          <w:t>05.04</w:t>
        </w:r>
        <w:r w:rsidR="000743E4">
          <w:rPr>
            <w:rFonts w:ascii="Times New Roman" w:hAnsi="Times New Roman" w:cs="Times New Roman"/>
          </w:rPr>
          <w:tab/>
        </w:r>
        <w:r w:rsidR="000743E4" w:rsidRPr="00300D0B">
          <w:rPr>
            <w:rStyle w:val="Hyperlink"/>
          </w:rPr>
          <w:t>Screen for Identification Credit</w:t>
        </w:r>
        <w:r w:rsidR="000743E4">
          <w:rPr>
            <w:webHidden/>
          </w:rPr>
          <w:tab/>
        </w:r>
        <w:r>
          <w:rPr>
            <w:webHidden/>
          </w:rPr>
          <w:fldChar w:fldCharType="begin"/>
        </w:r>
        <w:r w:rsidR="000743E4">
          <w:rPr>
            <w:webHidden/>
          </w:rPr>
          <w:instrText xml:space="preserve"> PAGEREF _Toc241542352 \h </w:instrText>
        </w:r>
        <w:r>
          <w:rPr>
            <w:webHidden/>
          </w:rPr>
        </w:r>
        <w:r>
          <w:rPr>
            <w:webHidden/>
          </w:rPr>
          <w:fldChar w:fldCharType="separate"/>
        </w:r>
        <w:r w:rsidR="004C5AA4">
          <w:rPr>
            <w:webHidden/>
          </w:rPr>
          <w:t>4</w:t>
        </w:r>
        <w:r>
          <w:rPr>
            <w:webHidden/>
          </w:rPr>
          <w:fldChar w:fldCharType="end"/>
        </w:r>
      </w:hyperlink>
    </w:p>
    <w:p w:rsidR="000743E4" w:rsidRDefault="007B5A2C" w:rsidP="00DB1C0E">
      <w:pPr>
        <w:pStyle w:val="TOC2"/>
        <w:jc w:val="both"/>
        <w:rPr>
          <w:rFonts w:ascii="Times New Roman" w:hAnsi="Times New Roman"/>
        </w:rPr>
      </w:pPr>
      <w:r>
        <w:fldChar w:fldCharType="begin"/>
      </w:r>
      <w:r w:rsidR="00F663D6">
        <w:instrText>HYPERLINK \l "_Toc241542353"</w:instrText>
      </w:r>
      <w:r>
        <w:fldChar w:fldCharType="separate"/>
      </w:r>
      <w:r w:rsidR="000743E4" w:rsidRPr="00300D0B">
        <w:rPr>
          <w:rStyle w:val="Hyperlink"/>
        </w:rPr>
        <w:t>05.05</w:t>
      </w:r>
      <w:r w:rsidR="000743E4">
        <w:rPr>
          <w:rFonts w:ascii="Times New Roman" w:hAnsi="Times New Roman"/>
        </w:rPr>
        <w:tab/>
      </w:r>
      <w:r w:rsidR="000743E4" w:rsidRPr="00300D0B">
        <w:rPr>
          <w:rStyle w:val="Hyperlink"/>
        </w:rPr>
        <w:t xml:space="preserve">Analyze for Construction </w:t>
      </w:r>
      <w:ins w:id="1" w:author="Author">
        <w:r w:rsidR="00544107">
          <w:rPr>
            <w:rStyle w:val="Hyperlink"/>
          </w:rPr>
          <w:t>Cross-Cutting</w:t>
        </w:r>
      </w:ins>
      <w:r w:rsidR="000743E4" w:rsidRPr="00300D0B">
        <w:rPr>
          <w:rStyle w:val="Hyperlink"/>
        </w:rPr>
        <w:t xml:space="preserve"> Component Aspects</w:t>
      </w:r>
      <w:r w:rsidR="000743E4">
        <w:rPr>
          <w:webHidden/>
        </w:rPr>
        <w:tab/>
      </w:r>
      <w:r>
        <w:rPr>
          <w:webHidden/>
        </w:rPr>
        <w:fldChar w:fldCharType="begin"/>
      </w:r>
      <w:r w:rsidR="000743E4">
        <w:rPr>
          <w:webHidden/>
        </w:rPr>
        <w:instrText xml:space="preserve"> PAGEREF _Toc241542353 \h </w:instrText>
      </w:r>
      <w:r>
        <w:rPr>
          <w:webHidden/>
        </w:rPr>
      </w:r>
      <w:r>
        <w:rPr>
          <w:webHidden/>
        </w:rPr>
        <w:fldChar w:fldCharType="separate"/>
      </w:r>
      <w:r w:rsidR="004C5AA4">
        <w:rPr>
          <w:webHidden/>
        </w:rPr>
        <w:t>4</w:t>
      </w:r>
      <w:r>
        <w:rPr>
          <w:webHidden/>
        </w:rPr>
        <w:fldChar w:fldCharType="end"/>
      </w:r>
      <w:r>
        <w:fldChar w:fldCharType="end"/>
      </w:r>
    </w:p>
    <w:p w:rsidR="0053098B" w:rsidRPr="001747CE" w:rsidRDefault="007B5A2C" w:rsidP="00DB1C0E">
      <w:pPr>
        <w:pStyle w:val="TOC2"/>
        <w:jc w:val="both"/>
        <w:rPr>
          <w:rStyle w:val="Hyperlink"/>
          <w:rFonts w:ascii="Times New Roman" w:hAnsi="Times New Roman" w:cs="Arial"/>
          <w:color w:val="auto"/>
          <w:u w:val="none"/>
        </w:rPr>
      </w:pPr>
      <w:hyperlink w:anchor="_Toc241542354" w:history="1">
        <w:r w:rsidR="000743E4" w:rsidRPr="00300D0B">
          <w:rPr>
            <w:rStyle w:val="Hyperlink"/>
          </w:rPr>
          <w:t>05.06</w:t>
        </w:r>
        <w:r w:rsidR="000743E4">
          <w:rPr>
            <w:rFonts w:ascii="Times New Roman" w:hAnsi="Times New Roman"/>
          </w:rPr>
          <w:tab/>
        </w:r>
        <w:r w:rsidR="000743E4" w:rsidRPr="00300D0B">
          <w:rPr>
            <w:rStyle w:val="Hyperlink"/>
          </w:rPr>
          <w:t>Screening for Type of Finding and Applicable Enforcement Action</w:t>
        </w:r>
        <w:r w:rsidR="000743E4">
          <w:rPr>
            <w:webHidden/>
          </w:rPr>
          <w:tab/>
        </w:r>
        <w:r>
          <w:rPr>
            <w:webHidden/>
          </w:rPr>
          <w:fldChar w:fldCharType="begin"/>
        </w:r>
        <w:r w:rsidR="000743E4">
          <w:rPr>
            <w:webHidden/>
          </w:rPr>
          <w:instrText xml:space="preserve"> PAGEREF _Toc241542354 \h </w:instrText>
        </w:r>
        <w:r>
          <w:rPr>
            <w:webHidden/>
          </w:rPr>
        </w:r>
        <w:r>
          <w:rPr>
            <w:webHidden/>
          </w:rPr>
          <w:fldChar w:fldCharType="separate"/>
        </w:r>
        <w:r w:rsidR="004C5AA4">
          <w:rPr>
            <w:webHidden/>
          </w:rPr>
          <w:t>4</w:t>
        </w:r>
        <w:r>
          <w:rPr>
            <w:webHidden/>
          </w:rPr>
          <w:fldChar w:fldCharType="end"/>
        </w:r>
      </w:hyperlink>
    </w:p>
    <w:p w:rsidR="0053098B" w:rsidRPr="001747CE" w:rsidRDefault="007B5A2C" w:rsidP="00DB1C0E">
      <w:pPr>
        <w:pStyle w:val="TOC1"/>
        <w:jc w:val="both"/>
        <w:rPr>
          <w:rStyle w:val="Hyperlink"/>
          <w:rFonts w:ascii="Times New Roman" w:hAnsi="Times New Roman"/>
          <w:color w:val="auto"/>
          <w:u w:val="none"/>
        </w:rPr>
      </w:pPr>
      <w:hyperlink w:anchor="_Toc241542355" w:history="1">
        <w:r w:rsidR="000743E4" w:rsidRPr="00300D0B">
          <w:rPr>
            <w:rStyle w:val="Hyperlink"/>
          </w:rPr>
          <w:t>0613-06</w:t>
        </w:r>
        <w:r w:rsidR="000743E4">
          <w:rPr>
            <w:rFonts w:ascii="Times New Roman" w:hAnsi="Times New Roman" w:cs="Times New Roman"/>
          </w:rPr>
          <w:tab/>
        </w:r>
        <w:r w:rsidR="000743E4" w:rsidRPr="00300D0B">
          <w:rPr>
            <w:rStyle w:val="Hyperlink"/>
          </w:rPr>
          <w:t>DOCUMENTING INSPECTION RESULTS</w:t>
        </w:r>
        <w:r w:rsidR="000743E4">
          <w:rPr>
            <w:webHidden/>
          </w:rPr>
          <w:tab/>
        </w:r>
        <w:r>
          <w:rPr>
            <w:webHidden/>
          </w:rPr>
          <w:fldChar w:fldCharType="begin"/>
        </w:r>
        <w:r w:rsidR="000743E4">
          <w:rPr>
            <w:webHidden/>
          </w:rPr>
          <w:instrText xml:space="preserve"> PAGEREF _Toc241542355 \h </w:instrText>
        </w:r>
        <w:r>
          <w:rPr>
            <w:webHidden/>
          </w:rPr>
        </w:r>
        <w:r>
          <w:rPr>
            <w:webHidden/>
          </w:rPr>
          <w:fldChar w:fldCharType="separate"/>
        </w:r>
        <w:r w:rsidR="004C5AA4">
          <w:rPr>
            <w:webHidden/>
          </w:rPr>
          <w:t>5</w:t>
        </w:r>
        <w:r>
          <w:rPr>
            <w:webHidden/>
          </w:rPr>
          <w:fldChar w:fldCharType="end"/>
        </w:r>
      </w:hyperlink>
    </w:p>
    <w:p w:rsidR="0053098B" w:rsidRPr="001747CE" w:rsidRDefault="007B5A2C" w:rsidP="00DB1C0E">
      <w:pPr>
        <w:pStyle w:val="TOC1"/>
        <w:jc w:val="both"/>
        <w:rPr>
          <w:rStyle w:val="Hyperlink"/>
          <w:rFonts w:ascii="Times New Roman" w:hAnsi="Times New Roman"/>
          <w:color w:val="auto"/>
          <w:u w:val="none"/>
        </w:rPr>
      </w:pPr>
      <w:hyperlink w:anchor="_Toc241542356" w:history="1">
        <w:r w:rsidR="000743E4" w:rsidRPr="00300D0B">
          <w:rPr>
            <w:rStyle w:val="Hyperlink"/>
          </w:rPr>
          <w:t>0613-07</w:t>
        </w:r>
        <w:r w:rsidR="000743E4">
          <w:rPr>
            <w:rFonts w:ascii="Times New Roman" w:hAnsi="Times New Roman"/>
          </w:rPr>
          <w:tab/>
        </w:r>
        <w:r w:rsidR="000743E4" w:rsidRPr="00300D0B">
          <w:rPr>
            <w:rStyle w:val="Hyperlink"/>
          </w:rPr>
          <w:t>DOCUMENTING INSPECTION RESULTS WITH NO FINDINGS AND DO</w:t>
        </w:r>
        <w:r w:rsidR="00792221">
          <w:rPr>
            <w:rStyle w:val="Hyperlink"/>
          </w:rPr>
          <w:t>CU</w:t>
        </w:r>
        <w:r w:rsidR="000743E4" w:rsidRPr="00300D0B">
          <w:rPr>
            <w:rStyle w:val="Hyperlink"/>
          </w:rPr>
          <w:t>MENTING OBSERVATIONS</w:t>
        </w:r>
        <w:r w:rsidR="000743E4">
          <w:rPr>
            <w:webHidden/>
          </w:rPr>
          <w:tab/>
        </w:r>
        <w:r>
          <w:rPr>
            <w:webHidden/>
          </w:rPr>
          <w:fldChar w:fldCharType="begin"/>
        </w:r>
        <w:r w:rsidR="000743E4">
          <w:rPr>
            <w:webHidden/>
          </w:rPr>
          <w:instrText xml:space="preserve"> PAGEREF _Toc241542356 \h </w:instrText>
        </w:r>
        <w:r>
          <w:rPr>
            <w:webHidden/>
          </w:rPr>
        </w:r>
        <w:r>
          <w:rPr>
            <w:webHidden/>
          </w:rPr>
          <w:fldChar w:fldCharType="separate"/>
        </w:r>
        <w:r w:rsidR="004C5AA4">
          <w:rPr>
            <w:webHidden/>
          </w:rPr>
          <w:t>5</w:t>
        </w:r>
        <w:r>
          <w:rPr>
            <w:webHidden/>
          </w:rPr>
          <w:fldChar w:fldCharType="end"/>
        </w:r>
      </w:hyperlink>
    </w:p>
    <w:p w:rsidR="000743E4" w:rsidRDefault="007B5A2C" w:rsidP="00DB1C0E">
      <w:pPr>
        <w:pStyle w:val="TOC1"/>
        <w:jc w:val="both"/>
        <w:rPr>
          <w:rFonts w:ascii="Times New Roman" w:hAnsi="Times New Roman"/>
        </w:rPr>
      </w:pPr>
      <w:hyperlink w:anchor="_Toc241542357" w:history="1">
        <w:r w:rsidR="000743E4" w:rsidRPr="00300D0B">
          <w:rPr>
            <w:rStyle w:val="Hyperlink"/>
          </w:rPr>
          <w:t>0613-08</w:t>
        </w:r>
        <w:r w:rsidR="000743E4">
          <w:rPr>
            <w:rFonts w:ascii="Times New Roman" w:hAnsi="Times New Roman"/>
          </w:rPr>
          <w:tab/>
        </w:r>
        <w:r w:rsidR="000743E4" w:rsidRPr="00300D0B">
          <w:rPr>
            <w:rStyle w:val="Hyperlink"/>
          </w:rPr>
          <w:t>DOCUMENTING NRC-IDENTI</w:t>
        </w:r>
        <w:r w:rsidR="00212270">
          <w:rPr>
            <w:rStyle w:val="Hyperlink"/>
          </w:rPr>
          <w:t xml:space="preserve">FIED, </w:t>
        </w:r>
        <w:r w:rsidR="000743E4" w:rsidRPr="00300D0B">
          <w:rPr>
            <w:rStyle w:val="Hyperlink"/>
          </w:rPr>
          <w:t>SELF-REVEALING</w:t>
        </w:r>
        <w:r w:rsidR="00212270">
          <w:rPr>
            <w:rStyle w:val="Hyperlink"/>
          </w:rPr>
          <w:t>,</w:t>
        </w:r>
        <w:r w:rsidR="000743E4" w:rsidRPr="00300D0B">
          <w:rPr>
            <w:rStyle w:val="Hyperlink"/>
          </w:rPr>
          <w:t xml:space="preserve"> AND LICENSEE-IDENTIFIED FINDINGS THAT MEET THE SCREENING CRITERIA SPECIFIED IN APPENDIX B, SECTION 1-4</w:t>
        </w:r>
        <w:r w:rsidR="000743E4">
          <w:rPr>
            <w:webHidden/>
          </w:rPr>
          <w:tab/>
        </w:r>
        <w:r>
          <w:rPr>
            <w:webHidden/>
          </w:rPr>
          <w:fldChar w:fldCharType="begin"/>
        </w:r>
        <w:r w:rsidR="000743E4">
          <w:rPr>
            <w:webHidden/>
          </w:rPr>
          <w:instrText xml:space="preserve"> PAGEREF _Toc241542357 \h </w:instrText>
        </w:r>
        <w:r>
          <w:rPr>
            <w:webHidden/>
          </w:rPr>
        </w:r>
        <w:r>
          <w:rPr>
            <w:webHidden/>
          </w:rPr>
          <w:fldChar w:fldCharType="separate"/>
        </w:r>
        <w:r w:rsidR="004C5AA4">
          <w:rPr>
            <w:webHidden/>
          </w:rPr>
          <w:t>6</w:t>
        </w:r>
        <w:r>
          <w:rPr>
            <w:webHidden/>
          </w:rPr>
          <w:fldChar w:fldCharType="end"/>
        </w:r>
      </w:hyperlink>
    </w:p>
    <w:p w:rsidR="000743E4" w:rsidRDefault="007B5A2C" w:rsidP="00DB1C0E">
      <w:pPr>
        <w:pStyle w:val="TOC2"/>
        <w:jc w:val="both"/>
        <w:rPr>
          <w:rFonts w:ascii="Times New Roman" w:hAnsi="Times New Roman" w:cs="Times New Roman"/>
        </w:rPr>
      </w:pPr>
      <w:hyperlink w:anchor="_Toc241542358" w:history="1">
        <w:r w:rsidR="000743E4" w:rsidRPr="00300D0B">
          <w:rPr>
            <w:rStyle w:val="Hyperlink"/>
          </w:rPr>
          <w:t>08.01</w:t>
        </w:r>
        <w:r w:rsidR="000743E4">
          <w:rPr>
            <w:rFonts w:ascii="Times New Roman" w:hAnsi="Times New Roman" w:cs="Times New Roman"/>
          </w:rPr>
          <w:tab/>
        </w:r>
        <w:r w:rsidR="000743E4" w:rsidRPr="00300D0B">
          <w:rPr>
            <w:rStyle w:val="Hyperlink"/>
          </w:rPr>
          <w:t>Title</w:t>
        </w:r>
        <w:r w:rsidR="000743E4">
          <w:rPr>
            <w:webHidden/>
          </w:rPr>
          <w:tab/>
        </w:r>
        <w:r>
          <w:rPr>
            <w:webHidden/>
          </w:rPr>
          <w:fldChar w:fldCharType="begin"/>
        </w:r>
        <w:r w:rsidR="000743E4">
          <w:rPr>
            <w:webHidden/>
          </w:rPr>
          <w:instrText xml:space="preserve"> PAGEREF _Toc241542358 \h </w:instrText>
        </w:r>
        <w:r>
          <w:rPr>
            <w:webHidden/>
          </w:rPr>
        </w:r>
        <w:r>
          <w:rPr>
            <w:webHidden/>
          </w:rPr>
          <w:fldChar w:fldCharType="separate"/>
        </w:r>
        <w:r w:rsidR="004C5AA4">
          <w:rPr>
            <w:webHidden/>
          </w:rPr>
          <w:t>6</w:t>
        </w:r>
        <w:r>
          <w:rPr>
            <w:webHidden/>
          </w:rPr>
          <w:fldChar w:fldCharType="end"/>
        </w:r>
      </w:hyperlink>
    </w:p>
    <w:p w:rsidR="000743E4" w:rsidRDefault="007B5A2C" w:rsidP="00DB1C0E">
      <w:pPr>
        <w:pStyle w:val="TOC2"/>
        <w:jc w:val="both"/>
        <w:rPr>
          <w:rFonts w:ascii="Times New Roman" w:hAnsi="Times New Roman" w:cs="Times New Roman"/>
        </w:rPr>
      </w:pPr>
      <w:hyperlink w:anchor="_Toc241542359" w:history="1">
        <w:r w:rsidR="000743E4" w:rsidRPr="00300D0B">
          <w:rPr>
            <w:rStyle w:val="Hyperlink"/>
          </w:rPr>
          <w:t>08.02</w:t>
        </w:r>
        <w:r w:rsidR="000743E4">
          <w:rPr>
            <w:rFonts w:ascii="Times New Roman" w:hAnsi="Times New Roman" w:cs="Times New Roman"/>
          </w:rPr>
          <w:tab/>
        </w:r>
        <w:r w:rsidR="000743E4" w:rsidRPr="00300D0B">
          <w:rPr>
            <w:rStyle w:val="Hyperlink"/>
          </w:rPr>
          <w:t>Scope</w:t>
        </w:r>
        <w:r w:rsidR="000743E4">
          <w:rPr>
            <w:webHidden/>
          </w:rPr>
          <w:tab/>
        </w:r>
        <w:r>
          <w:rPr>
            <w:webHidden/>
          </w:rPr>
          <w:fldChar w:fldCharType="begin"/>
        </w:r>
        <w:r w:rsidR="000743E4">
          <w:rPr>
            <w:webHidden/>
          </w:rPr>
          <w:instrText xml:space="preserve"> PAGEREF _Toc241542359 \h </w:instrText>
        </w:r>
        <w:r>
          <w:rPr>
            <w:webHidden/>
          </w:rPr>
        </w:r>
        <w:r>
          <w:rPr>
            <w:webHidden/>
          </w:rPr>
          <w:fldChar w:fldCharType="separate"/>
        </w:r>
        <w:r w:rsidR="004C5AA4">
          <w:rPr>
            <w:webHidden/>
          </w:rPr>
          <w:t>6</w:t>
        </w:r>
        <w:r>
          <w:rPr>
            <w:webHidden/>
          </w:rPr>
          <w:fldChar w:fldCharType="end"/>
        </w:r>
      </w:hyperlink>
    </w:p>
    <w:p w:rsidR="000743E4" w:rsidRDefault="007B5A2C" w:rsidP="00DB1C0E">
      <w:pPr>
        <w:pStyle w:val="TOC2"/>
        <w:jc w:val="both"/>
        <w:rPr>
          <w:rFonts w:ascii="Times New Roman" w:hAnsi="Times New Roman" w:cs="Times New Roman"/>
        </w:rPr>
      </w:pPr>
      <w:hyperlink w:anchor="_Toc241542360" w:history="1">
        <w:r w:rsidR="001747CE">
          <w:rPr>
            <w:rStyle w:val="Hyperlink"/>
          </w:rPr>
          <w:t>08.03</w:t>
        </w:r>
        <w:r w:rsidR="00AB59F2">
          <w:rPr>
            <w:rStyle w:val="Hyperlink"/>
          </w:rPr>
          <w:tab/>
        </w:r>
        <w:r w:rsidR="000743E4" w:rsidRPr="00300D0B">
          <w:rPr>
            <w:rStyle w:val="Hyperlink"/>
          </w:rPr>
          <w:t>Summary</w:t>
        </w:r>
        <w:r w:rsidR="000743E4">
          <w:rPr>
            <w:webHidden/>
          </w:rPr>
          <w:tab/>
        </w:r>
        <w:r>
          <w:rPr>
            <w:webHidden/>
          </w:rPr>
          <w:fldChar w:fldCharType="begin"/>
        </w:r>
        <w:r w:rsidR="000743E4">
          <w:rPr>
            <w:webHidden/>
          </w:rPr>
          <w:instrText xml:space="preserve"> PAGEREF _Toc241542360 \h </w:instrText>
        </w:r>
        <w:r>
          <w:rPr>
            <w:webHidden/>
          </w:rPr>
        </w:r>
        <w:r>
          <w:rPr>
            <w:webHidden/>
          </w:rPr>
          <w:fldChar w:fldCharType="separate"/>
        </w:r>
        <w:r w:rsidR="004C5AA4">
          <w:rPr>
            <w:webHidden/>
          </w:rPr>
          <w:t>6</w:t>
        </w:r>
        <w:r>
          <w:rPr>
            <w:webHidden/>
          </w:rPr>
          <w:fldChar w:fldCharType="end"/>
        </w:r>
      </w:hyperlink>
    </w:p>
    <w:p w:rsidR="000743E4" w:rsidRDefault="007B5A2C" w:rsidP="00DB1C0E">
      <w:pPr>
        <w:pStyle w:val="TOC2"/>
        <w:jc w:val="both"/>
        <w:rPr>
          <w:rFonts w:ascii="Times New Roman" w:hAnsi="Times New Roman" w:cs="Times New Roman"/>
        </w:rPr>
      </w:pPr>
      <w:hyperlink w:anchor="_Toc241542361" w:history="1">
        <w:r w:rsidR="00CE4A36">
          <w:rPr>
            <w:rStyle w:val="Hyperlink"/>
          </w:rPr>
          <w:t>08.04</w:t>
        </w:r>
        <w:r w:rsidR="002810B4">
          <w:rPr>
            <w:rFonts w:ascii="Times New Roman" w:hAnsi="Times New Roman" w:cs="Times New Roman"/>
          </w:rPr>
          <w:tab/>
        </w:r>
        <w:r w:rsidR="000743E4" w:rsidRPr="00300D0B">
          <w:rPr>
            <w:rStyle w:val="Hyperlink"/>
          </w:rPr>
          <w:t>Findings</w:t>
        </w:r>
        <w:r w:rsidR="000743E4">
          <w:rPr>
            <w:webHidden/>
          </w:rPr>
          <w:tab/>
        </w:r>
        <w:r>
          <w:rPr>
            <w:webHidden/>
          </w:rPr>
          <w:fldChar w:fldCharType="begin"/>
        </w:r>
        <w:r w:rsidR="000743E4">
          <w:rPr>
            <w:webHidden/>
          </w:rPr>
          <w:instrText xml:space="preserve"> PAGEREF _Toc241542361 \h </w:instrText>
        </w:r>
        <w:r>
          <w:rPr>
            <w:webHidden/>
          </w:rPr>
        </w:r>
        <w:r>
          <w:rPr>
            <w:webHidden/>
          </w:rPr>
          <w:fldChar w:fldCharType="separate"/>
        </w:r>
        <w:r w:rsidR="004C5AA4">
          <w:rPr>
            <w:webHidden/>
          </w:rPr>
          <w:t>6</w:t>
        </w:r>
        <w:r>
          <w:rPr>
            <w:webHidden/>
          </w:rPr>
          <w:fldChar w:fldCharType="end"/>
        </w:r>
      </w:hyperlink>
    </w:p>
    <w:p w:rsidR="0053098B" w:rsidRPr="001747CE" w:rsidRDefault="007B5A2C" w:rsidP="00DB1C0E">
      <w:pPr>
        <w:pStyle w:val="TOC2"/>
        <w:jc w:val="both"/>
        <w:rPr>
          <w:rStyle w:val="Hyperlink"/>
          <w:rFonts w:ascii="Times New Roman" w:hAnsi="Times New Roman"/>
          <w:color w:val="auto"/>
          <w:u w:val="none"/>
        </w:rPr>
      </w:pPr>
      <w:hyperlink w:anchor="_Toc241542366" w:history="1">
        <w:r w:rsidR="000743E4" w:rsidRPr="00300D0B">
          <w:rPr>
            <w:rStyle w:val="Hyperlink"/>
          </w:rPr>
          <w:t xml:space="preserve">08.05  </w:t>
        </w:r>
        <w:r w:rsidR="002810B4">
          <w:rPr>
            <w:rStyle w:val="Hyperlink"/>
          </w:rPr>
          <w:tab/>
        </w:r>
        <w:r w:rsidR="000743E4" w:rsidRPr="00300D0B">
          <w:rPr>
            <w:rStyle w:val="Hyperlink"/>
          </w:rPr>
          <w:t>Documents Reviewed</w:t>
        </w:r>
        <w:r w:rsidR="000743E4">
          <w:rPr>
            <w:webHidden/>
          </w:rPr>
          <w:tab/>
        </w:r>
        <w:r>
          <w:rPr>
            <w:webHidden/>
          </w:rPr>
          <w:fldChar w:fldCharType="begin"/>
        </w:r>
        <w:r w:rsidR="000743E4">
          <w:rPr>
            <w:webHidden/>
          </w:rPr>
          <w:instrText xml:space="preserve"> PAGEREF _Toc241542366 \h </w:instrText>
        </w:r>
        <w:r>
          <w:rPr>
            <w:webHidden/>
          </w:rPr>
        </w:r>
        <w:r>
          <w:rPr>
            <w:webHidden/>
          </w:rPr>
          <w:fldChar w:fldCharType="separate"/>
        </w:r>
        <w:r w:rsidR="004C5AA4">
          <w:rPr>
            <w:webHidden/>
          </w:rPr>
          <w:t>9</w:t>
        </w:r>
        <w:r>
          <w:rPr>
            <w:webHidden/>
          </w:rPr>
          <w:fldChar w:fldCharType="end"/>
        </w:r>
      </w:hyperlink>
    </w:p>
    <w:p w:rsidR="0053098B" w:rsidRPr="001747CE" w:rsidRDefault="007B5A2C" w:rsidP="00DB1C0E">
      <w:pPr>
        <w:pStyle w:val="TOC1"/>
        <w:jc w:val="both"/>
        <w:rPr>
          <w:rStyle w:val="Hyperlink"/>
          <w:rFonts w:ascii="Times New Roman" w:hAnsi="Times New Roman"/>
          <w:color w:val="auto"/>
          <w:u w:val="none"/>
        </w:rPr>
      </w:pPr>
      <w:hyperlink w:anchor="_Toc241542367" w:history="1">
        <w:r w:rsidR="000743E4" w:rsidRPr="00300D0B">
          <w:rPr>
            <w:rStyle w:val="Hyperlink"/>
          </w:rPr>
          <w:t>0613-09</w:t>
        </w:r>
        <w:r w:rsidR="000743E4">
          <w:rPr>
            <w:rFonts w:ascii="Times New Roman" w:hAnsi="Times New Roman"/>
          </w:rPr>
          <w:tab/>
        </w:r>
        <w:r w:rsidR="000743E4" w:rsidRPr="00300D0B">
          <w:rPr>
            <w:rStyle w:val="Hyperlink"/>
          </w:rPr>
          <w:t>DOCUMENTING SELF-REVEALING AND LICENSEE-IDENTIFIED FINDINGS THAT DO NOT MEET THE SCREENING CRITERIA SPECIFIED IN APPENDIX B, SECTION 1-4</w:t>
        </w:r>
        <w:r w:rsidR="000743E4">
          <w:rPr>
            <w:webHidden/>
          </w:rPr>
          <w:tab/>
        </w:r>
        <w:r>
          <w:rPr>
            <w:webHidden/>
          </w:rPr>
          <w:fldChar w:fldCharType="begin"/>
        </w:r>
        <w:r w:rsidR="000743E4">
          <w:rPr>
            <w:webHidden/>
          </w:rPr>
          <w:instrText xml:space="preserve"> PAGEREF _Toc241542367 \h </w:instrText>
        </w:r>
        <w:r>
          <w:rPr>
            <w:webHidden/>
          </w:rPr>
        </w:r>
        <w:r>
          <w:rPr>
            <w:webHidden/>
          </w:rPr>
          <w:fldChar w:fldCharType="separate"/>
        </w:r>
        <w:r w:rsidR="004C5AA4">
          <w:rPr>
            <w:webHidden/>
          </w:rPr>
          <w:t>9</w:t>
        </w:r>
        <w:r>
          <w:rPr>
            <w:webHidden/>
          </w:rPr>
          <w:fldChar w:fldCharType="end"/>
        </w:r>
      </w:hyperlink>
    </w:p>
    <w:p w:rsidR="000743E4" w:rsidRDefault="007B5A2C" w:rsidP="00DB1C0E">
      <w:pPr>
        <w:pStyle w:val="TOC1"/>
        <w:jc w:val="both"/>
        <w:rPr>
          <w:rFonts w:ascii="Times New Roman" w:hAnsi="Times New Roman" w:cs="Times New Roman"/>
        </w:rPr>
      </w:pPr>
      <w:hyperlink w:anchor="_Toc241542368" w:history="1">
        <w:r w:rsidR="000743E4" w:rsidRPr="00300D0B">
          <w:rPr>
            <w:rStyle w:val="Hyperlink"/>
          </w:rPr>
          <w:t>0613-10</w:t>
        </w:r>
        <w:r w:rsidR="000743E4">
          <w:rPr>
            <w:rFonts w:ascii="Times New Roman" w:hAnsi="Times New Roman" w:cs="Times New Roman"/>
          </w:rPr>
          <w:tab/>
        </w:r>
        <w:r w:rsidR="000743E4" w:rsidRPr="00300D0B">
          <w:rPr>
            <w:rStyle w:val="Hyperlink"/>
          </w:rPr>
          <w:t>DOCUMENTING UNRESOLVED ITEMS</w:t>
        </w:r>
        <w:r w:rsidR="000743E4">
          <w:rPr>
            <w:webHidden/>
          </w:rPr>
          <w:tab/>
        </w:r>
        <w:r>
          <w:rPr>
            <w:webHidden/>
          </w:rPr>
          <w:fldChar w:fldCharType="begin"/>
        </w:r>
        <w:r w:rsidR="000743E4">
          <w:rPr>
            <w:webHidden/>
          </w:rPr>
          <w:instrText xml:space="preserve"> PAGEREF _Toc241542368 \h </w:instrText>
        </w:r>
        <w:r>
          <w:rPr>
            <w:webHidden/>
          </w:rPr>
        </w:r>
        <w:r>
          <w:rPr>
            <w:webHidden/>
          </w:rPr>
          <w:fldChar w:fldCharType="separate"/>
        </w:r>
        <w:r w:rsidR="004C5AA4">
          <w:rPr>
            <w:webHidden/>
          </w:rPr>
          <w:t>10</w:t>
        </w:r>
        <w:r>
          <w:rPr>
            <w:webHidden/>
          </w:rPr>
          <w:fldChar w:fldCharType="end"/>
        </w:r>
      </w:hyperlink>
    </w:p>
    <w:p w:rsidR="000743E4" w:rsidRDefault="007B5A2C" w:rsidP="00DB1C0E">
      <w:pPr>
        <w:pStyle w:val="TOC2"/>
        <w:jc w:val="both"/>
        <w:rPr>
          <w:rFonts w:ascii="Times New Roman" w:hAnsi="Times New Roman" w:cs="Times New Roman"/>
        </w:rPr>
      </w:pPr>
      <w:hyperlink w:anchor="_Toc241542369" w:history="1">
        <w:r w:rsidR="000743E4" w:rsidRPr="00300D0B">
          <w:rPr>
            <w:rStyle w:val="Hyperlink"/>
          </w:rPr>
          <w:t xml:space="preserve">10.01 </w:t>
        </w:r>
        <w:r w:rsidR="002810B4">
          <w:rPr>
            <w:rStyle w:val="Hyperlink"/>
          </w:rPr>
          <w:tab/>
        </w:r>
        <w:r w:rsidR="000743E4" w:rsidRPr="00300D0B">
          <w:rPr>
            <w:rStyle w:val="Hyperlink"/>
          </w:rPr>
          <w:t>Opening URIs</w:t>
        </w:r>
        <w:r w:rsidR="000743E4">
          <w:rPr>
            <w:webHidden/>
          </w:rPr>
          <w:tab/>
        </w:r>
        <w:r>
          <w:rPr>
            <w:webHidden/>
          </w:rPr>
          <w:fldChar w:fldCharType="begin"/>
        </w:r>
        <w:r w:rsidR="000743E4">
          <w:rPr>
            <w:webHidden/>
          </w:rPr>
          <w:instrText xml:space="preserve"> PAGEREF _Toc241542369 \h </w:instrText>
        </w:r>
        <w:r>
          <w:rPr>
            <w:webHidden/>
          </w:rPr>
        </w:r>
        <w:r>
          <w:rPr>
            <w:webHidden/>
          </w:rPr>
          <w:fldChar w:fldCharType="separate"/>
        </w:r>
        <w:r w:rsidR="004C5AA4">
          <w:rPr>
            <w:webHidden/>
          </w:rPr>
          <w:t>10</w:t>
        </w:r>
        <w:r>
          <w:rPr>
            <w:webHidden/>
          </w:rPr>
          <w:fldChar w:fldCharType="end"/>
        </w:r>
      </w:hyperlink>
    </w:p>
    <w:p w:rsidR="0053098B" w:rsidRPr="001747CE" w:rsidRDefault="007B5A2C" w:rsidP="00DB1C0E">
      <w:pPr>
        <w:pStyle w:val="TOC2"/>
        <w:jc w:val="both"/>
        <w:rPr>
          <w:rStyle w:val="Hyperlink"/>
          <w:rFonts w:ascii="Times New Roman" w:hAnsi="Times New Roman"/>
          <w:color w:val="auto"/>
          <w:u w:val="none"/>
        </w:rPr>
      </w:pPr>
      <w:hyperlink w:anchor="_Toc241542370" w:history="1">
        <w:r w:rsidR="000743E4" w:rsidRPr="00300D0B">
          <w:rPr>
            <w:rStyle w:val="Hyperlink"/>
          </w:rPr>
          <w:t xml:space="preserve">10.02  </w:t>
        </w:r>
        <w:r w:rsidR="002810B4">
          <w:rPr>
            <w:rStyle w:val="Hyperlink"/>
          </w:rPr>
          <w:tab/>
        </w:r>
        <w:r w:rsidR="000743E4" w:rsidRPr="00300D0B">
          <w:rPr>
            <w:rStyle w:val="Hyperlink"/>
          </w:rPr>
          <w:t>Closing URIs</w:t>
        </w:r>
        <w:r w:rsidR="000743E4">
          <w:rPr>
            <w:webHidden/>
          </w:rPr>
          <w:tab/>
        </w:r>
        <w:r>
          <w:rPr>
            <w:webHidden/>
          </w:rPr>
          <w:fldChar w:fldCharType="begin"/>
        </w:r>
        <w:r w:rsidR="000743E4">
          <w:rPr>
            <w:webHidden/>
          </w:rPr>
          <w:instrText xml:space="preserve"> PAGEREF _Toc241542370 \h </w:instrText>
        </w:r>
        <w:r>
          <w:rPr>
            <w:webHidden/>
          </w:rPr>
        </w:r>
        <w:r>
          <w:rPr>
            <w:webHidden/>
          </w:rPr>
          <w:fldChar w:fldCharType="separate"/>
        </w:r>
        <w:r w:rsidR="004C5AA4">
          <w:rPr>
            <w:webHidden/>
          </w:rPr>
          <w:t>10</w:t>
        </w:r>
        <w:r>
          <w:rPr>
            <w:webHidden/>
          </w:rPr>
          <w:fldChar w:fldCharType="end"/>
        </w:r>
      </w:hyperlink>
    </w:p>
    <w:p w:rsidR="000743E4" w:rsidRDefault="007B5A2C" w:rsidP="00DB1C0E">
      <w:pPr>
        <w:pStyle w:val="TOC1"/>
        <w:jc w:val="both"/>
        <w:rPr>
          <w:rFonts w:ascii="Times New Roman" w:hAnsi="Times New Roman" w:cs="Times New Roman"/>
        </w:rPr>
      </w:pPr>
      <w:hyperlink w:anchor="_Toc241542371" w:history="1">
        <w:r w:rsidR="000743E4" w:rsidRPr="00300D0B">
          <w:rPr>
            <w:rStyle w:val="Hyperlink"/>
          </w:rPr>
          <w:t>0613-11</w:t>
        </w:r>
        <w:r w:rsidR="000743E4">
          <w:rPr>
            <w:rFonts w:ascii="Times New Roman" w:hAnsi="Times New Roman" w:cs="Times New Roman"/>
          </w:rPr>
          <w:tab/>
        </w:r>
        <w:r w:rsidR="000743E4" w:rsidRPr="00300D0B">
          <w:rPr>
            <w:rStyle w:val="Hyperlink"/>
          </w:rPr>
          <w:t>DOCUMENTING MINOR VIOLATIONS</w:t>
        </w:r>
        <w:r w:rsidR="000743E4">
          <w:rPr>
            <w:webHidden/>
          </w:rPr>
          <w:tab/>
        </w:r>
        <w:r>
          <w:rPr>
            <w:webHidden/>
          </w:rPr>
          <w:fldChar w:fldCharType="begin"/>
        </w:r>
        <w:r w:rsidR="000743E4">
          <w:rPr>
            <w:webHidden/>
          </w:rPr>
          <w:instrText xml:space="preserve"> PAGEREF _Toc241542371 \h </w:instrText>
        </w:r>
        <w:r>
          <w:rPr>
            <w:webHidden/>
          </w:rPr>
        </w:r>
        <w:r>
          <w:rPr>
            <w:webHidden/>
          </w:rPr>
          <w:fldChar w:fldCharType="separate"/>
        </w:r>
        <w:r w:rsidR="004C5AA4">
          <w:rPr>
            <w:webHidden/>
          </w:rPr>
          <w:t>12</w:t>
        </w:r>
        <w:r>
          <w:rPr>
            <w:webHidden/>
          </w:rPr>
          <w:fldChar w:fldCharType="end"/>
        </w:r>
      </w:hyperlink>
    </w:p>
    <w:p w:rsidR="0053098B" w:rsidRDefault="007B5A2C" w:rsidP="00DB1C0E">
      <w:pPr>
        <w:pStyle w:val="TOC2"/>
        <w:jc w:val="both"/>
        <w:rPr>
          <w:rStyle w:val="Hyperlink"/>
        </w:rPr>
      </w:pPr>
      <w:hyperlink w:anchor="_Toc241542372" w:history="1">
        <w:r w:rsidR="000743E4" w:rsidRPr="00300D0B">
          <w:rPr>
            <w:rStyle w:val="Hyperlink"/>
          </w:rPr>
          <w:t>11.01</w:t>
        </w:r>
        <w:r w:rsidR="000743E4">
          <w:rPr>
            <w:rFonts w:ascii="Times New Roman" w:hAnsi="Times New Roman" w:cs="Times New Roman"/>
          </w:rPr>
          <w:tab/>
        </w:r>
        <w:r w:rsidR="000743E4" w:rsidRPr="00300D0B">
          <w:rPr>
            <w:rStyle w:val="Hyperlink"/>
          </w:rPr>
          <w:t>Minor Violations</w:t>
        </w:r>
        <w:r w:rsidR="000743E4">
          <w:rPr>
            <w:webHidden/>
          </w:rPr>
          <w:tab/>
        </w:r>
        <w:r>
          <w:rPr>
            <w:webHidden/>
          </w:rPr>
          <w:fldChar w:fldCharType="begin"/>
        </w:r>
        <w:r w:rsidR="000743E4">
          <w:rPr>
            <w:webHidden/>
          </w:rPr>
          <w:instrText xml:space="preserve"> PAGEREF _Toc241542372 \h </w:instrText>
        </w:r>
        <w:r>
          <w:rPr>
            <w:webHidden/>
          </w:rPr>
        </w:r>
        <w:r>
          <w:rPr>
            <w:webHidden/>
          </w:rPr>
          <w:fldChar w:fldCharType="separate"/>
        </w:r>
        <w:r w:rsidR="004C5AA4">
          <w:rPr>
            <w:webHidden/>
          </w:rPr>
          <w:t>12</w:t>
        </w:r>
        <w:r>
          <w:rPr>
            <w:webHidden/>
          </w:rPr>
          <w:fldChar w:fldCharType="end"/>
        </w:r>
      </w:hyperlink>
    </w:p>
    <w:p w:rsidR="002A0BC0" w:rsidRDefault="002A0BC0" w:rsidP="00DB1C0E">
      <w:pPr>
        <w:jc w:val="both"/>
        <w:rPr>
          <w:noProof/>
        </w:rPr>
      </w:pPr>
    </w:p>
    <w:p w:rsidR="002A0BC0" w:rsidRPr="002A0BC0" w:rsidRDefault="002A0BC0" w:rsidP="00DB1C0E">
      <w:pPr>
        <w:jc w:val="both"/>
        <w:rPr>
          <w:noProof/>
        </w:rPr>
      </w:pPr>
    </w:p>
    <w:p w:rsidR="000743E4" w:rsidRDefault="007B5A2C" w:rsidP="00DB1C0E">
      <w:pPr>
        <w:pStyle w:val="TOC1"/>
        <w:jc w:val="both"/>
        <w:rPr>
          <w:rFonts w:ascii="Times New Roman" w:hAnsi="Times New Roman"/>
        </w:rPr>
      </w:pPr>
      <w:hyperlink w:anchor="_Toc241542373" w:history="1">
        <w:r w:rsidR="000743E4" w:rsidRPr="00300D0B">
          <w:rPr>
            <w:rStyle w:val="Hyperlink"/>
          </w:rPr>
          <w:t>0613-12</w:t>
        </w:r>
        <w:r w:rsidR="000743E4">
          <w:rPr>
            <w:rFonts w:ascii="Times New Roman" w:hAnsi="Times New Roman"/>
          </w:rPr>
          <w:tab/>
        </w:r>
        <w:r w:rsidR="000743E4" w:rsidRPr="00300D0B">
          <w:rPr>
            <w:rStyle w:val="Hyperlink"/>
          </w:rPr>
          <w:t xml:space="preserve">DOCUMENTING FINDINGS ASSOCIATED WITH LICENSEE EVENT </w:t>
        </w:r>
        <w:r w:rsidR="000743E4" w:rsidRPr="00300D0B">
          <w:rPr>
            <w:rStyle w:val="Hyperlink"/>
          </w:rPr>
          <w:lastRenderedPageBreak/>
          <w:t>REPORTS AND CONSTRUCTION DEFICIENCY REPORTS</w:t>
        </w:r>
        <w:r w:rsidR="000743E4">
          <w:rPr>
            <w:webHidden/>
          </w:rPr>
          <w:tab/>
        </w:r>
        <w:r>
          <w:rPr>
            <w:webHidden/>
          </w:rPr>
          <w:fldChar w:fldCharType="begin"/>
        </w:r>
        <w:r w:rsidR="000743E4">
          <w:rPr>
            <w:webHidden/>
          </w:rPr>
          <w:instrText xml:space="preserve"> PAGEREF _Toc241542373 \h </w:instrText>
        </w:r>
        <w:r>
          <w:rPr>
            <w:webHidden/>
          </w:rPr>
        </w:r>
        <w:r>
          <w:rPr>
            <w:webHidden/>
          </w:rPr>
          <w:fldChar w:fldCharType="separate"/>
        </w:r>
        <w:r w:rsidR="004C5AA4">
          <w:rPr>
            <w:webHidden/>
          </w:rPr>
          <w:t>12</w:t>
        </w:r>
        <w:r>
          <w:rPr>
            <w:webHidden/>
          </w:rPr>
          <w:fldChar w:fldCharType="end"/>
        </w:r>
      </w:hyperlink>
    </w:p>
    <w:p w:rsidR="000743E4" w:rsidRDefault="007B5A2C" w:rsidP="00DB1C0E">
      <w:pPr>
        <w:pStyle w:val="TOC2"/>
        <w:jc w:val="both"/>
        <w:rPr>
          <w:rFonts w:ascii="Times New Roman" w:hAnsi="Times New Roman" w:cs="Times New Roman"/>
        </w:rPr>
      </w:pPr>
      <w:hyperlink w:anchor="_Toc241542374" w:history="1">
        <w:r w:rsidR="000743E4" w:rsidRPr="00300D0B">
          <w:rPr>
            <w:rStyle w:val="Hyperlink"/>
          </w:rPr>
          <w:t>12.01</w:t>
        </w:r>
        <w:r w:rsidR="000743E4">
          <w:rPr>
            <w:rFonts w:ascii="Times New Roman" w:hAnsi="Times New Roman" w:cs="Times New Roman"/>
          </w:rPr>
          <w:tab/>
        </w:r>
        <w:r w:rsidR="000743E4" w:rsidRPr="00300D0B">
          <w:rPr>
            <w:rStyle w:val="Hyperlink"/>
          </w:rPr>
          <w:t>Closure of CDRs</w:t>
        </w:r>
        <w:r w:rsidR="000743E4">
          <w:rPr>
            <w:webHidden/>
          </w:rPr>
          <w:tab/>
        </w:r>
        <w:r>
          <w:rPr>
            <w:webHidden/>
          </w:rPr>
          <w:fldChar w:fldCharType="begin"/>
        </w:r>
        <w:r w:rsidR="000743E4">
          <w:rPr>
            <w:webHidden/>
          </w:rPr>
          <w:instrText xml:space="preserve"> PAGEREF _Toc241542374 \h </w:instrText>
        </w:r>
        <w:r>
          <w:rPr>
            <w:webHidden/>
          </w:rPr>
        </w:r>
        <w:r>
          <w:rPr>
            <w:webHidden/>
          </w:rPr>
          <w:fldChar w:fldCharType="separate"/>
        </w:r>
        <w:r w:rsidR="004C5AA4">
          <w:rPr>
            <w:webHidden/>
          </w:rPr>
          <w:t>12</w:t>
        </w:r>
        <w:r>
          <w:rPr>
            <w:webHidden/>
          </w:rPr>
          <w:fldChar w:fldCharType="end"/>
        </w:r>
      </w:hyperlink>
    </w:p>
    <w:p w:rsidR="0053098B" w:rsidRPr="001747CE" w:rsidRDefault="007B5A2C" w:rsidP="00DB1C0E">
      <w:pPr>
        <w:pStyle w:val="TOC2"/>
        <w:jc w:val="both"/>
        <w:rPr>
          <w:rStyle w:val="Hyperlink"/>
          <w:rFonts w:ascii="Times New Roman" w:hAnsi="Times New Roman"/>
          <w:color w:val="auto"/>
          <w:u w:val="none"/>
        </w:rPr>
      </w:pPr>
      <w:hyperlink w:anchor="_Toc241542375" w:history="1">
        <w:r w:rsidR="000743E4" w:rsidRPr="00300D0B">
          <w:rPr>
            <w:rStyle w:val="Hyperlink"/>
          </w:rPr>
          <w:t xml:space="preserve">12.02 </w:t>
        </w:r>
        <w:r w:rsidR="00AB59F2">
          <w:rPr>
            <w:rStyle w:val="Hyperlink"/>
          </w:rPr>
          <w:tab/>
        </w:r>
        <w:r w:rsidR="000743E4" w:rsidRPr="00300D0B">
          <w:rPr>
            <w:rStyle w:val="Hyperlink"/>
          </w:rPr>
          <w:t>Closure of Cited Violations</w:t>
        </w:r>
        <w:r w:rsidR="000743E4">
          <w:rPr>
            <w:webHidden/>
          </w:rPr>
          <w:tab/>
        </w:r>
        <w:r>
          <w:rPr>
            <w:webHidden/>
          </w:rPr>
          <w:fldChar w:fldCharType="begin"/>
        </w:r>
        <w:r w:rsidR="000743E4">
          <w:rPr>
            <w:webHidden/>
          </w:rPr>
          <w:instrText xml:space="preserve"> PAGEREF _Toc241542375 \h </w:instrText>
        </w:r>
        <w:r>
          <w:rPr>
            <w:webHidden/>
          </w:rPr>
        </w:r>
        <w:r>
          <w:rPr>
            <w:webHidden/>
          </w:rPr>
          <w:fldChar w:fldCharType="separate"/>
        </w:r>
        <w:r w:rsidR="004C5AA4">
          <w:rPr>
            <w:webHidden/>
          </w:rPr>
          <w:t>13</w:t>
        </w:r>
        <w:r>
          <w:rPr>
            <w:webHidden/>
          </w:rPr>
          <w:fldChar w:fldCharType="end"/>
        </w:r>
      </w:hyperlink>
    </w:p>
    <w:p w:rsidR="000743E4" w:rsidRDefault="007B5A2C" w:rsidP="00DB1C0E">
      <w:pPr>
        <w:pStyle w:val="TOC1"/>
        <w:jc w:val="both"/>
        <w:rPr>
          <w:rFonts w:ascii="Times New Roman" w:hAnsi="Times New Roman" w:cs="Times New Roman"/>
        </w:rPr>
      </w:pPr>
      <w:hyperlink w:anchor="_Toc241542376" w:history="1">
        <w:r w:rsidR="000743E4" w:rsidRPr="00300D0B">
          <w:rPr>
            <w:rStyle w:val="Hyperlink"/>
          </w:rPr>
          <w:t>0613-13</w:t>
        </w:r>
        <w:r w:rsidR="000743E4">
          <w:rPr>
            <w:rFonts w:ascii="Times New Roman" w:hAnsi="Times New Roman" w:cs="Times New Roman"/>
          </w:rPr>
          <w:tab/>
        </w:r>
        <w:r w:rsidR="000743E4" w:rsidRPr="00300D0B">
          <w:rPr>
            <w:rStyle w:val="Hyperlink"/>
          </w:rPr>
          <w:t>OTHER GUIDANCE</w:t>
        </w:r>
        <w:r w:rsidR="000743E4">
          <w:rPr>
            <w:webHidden/>
          </w:rPr>
          <w:tab/>
        </w:r>
        <w:r>
          <w:rPr>
            <w:webHidden/>
          </w:rPr>
          <w:fldChar w:fldCharType="begin"/>
        </w:r>
        <w:r w:rsidR="000743E4">
          <w:rPr>
            <w:webHidden/>
          </w:rPr>
          <w:instrText xml:space="preserve"> PAGEREF _Toc241542376 \h </w:instrText>
        </w:r>
        <w:r>
          <w:rPr>
            <w:webHidden/>
          </w:rPr>
        </w:r>
        <w:r>
          <w:rPr>
            <w:webHidden/>
          </w:rPr>
          <w:fldChar w:fldCharType="separate"/>
        </w:r>
        <w:r w:rsidR="004C5AA4">
          <w:rPr>
            <w:webHidden/>
          </w:rPr>
          <w:t>13</w:t>
        </w:r>
        <w:r>
          <w:rPr>
            <w:webHidden/>
          </w:rPr>
          <w:fldChar w:fldCharType="end"/>
        </w:r>
      </w:hyperlink>
    </w:p>
    <w:p w:rsidR="000743E4" w:rsidRDefault="007B5A2C" w:rsidP="00DB1C0E">
      <w:pPr>
        <w:pStyle w:val="TOC2"/>
        <w:jc w:val="both"/>
        <w:rPr>
          <w:rFonts w:ascii="Times New Roman" w:hAnsi="Times New Roman" w:cs="Times New Roman"/>
        </w:rPr>
      </w:pPr>
      <w:hyperlink w:anchor="_Toc241542377" w:history="1">
        <w:r w:rsidR="000743E4" w:rsidRPr="00300D0B">
          <w:rPr>
            <w:rStyle w:val="Hyperlink"/>
          </w:rPr>
          <w:t>13.01</w:t>
        </w:r>
        <w:r w:rsidR="000743E4">
          <w:rPr>
            <w:rFonts w:ascii="Times New Roman" w:hAnsi="Times New Roman" w:cs="Times New Roman"/>
          </w:rPr>
          <w:tab/>
        </w:r>
        <w:r w:rsidR="000743E4" w:rsidRPr="00300D0B">
          <w:rPr>
            <w:rStyle w:val="Hyperlink"/>
          </w:rPr>
          <w:t>Treatment of Third Party Reviews</w:t>
        </w:r>
        <w:r w:rsidR="000743E4">
          <w:rPr>
            <w:webHidden/>
          </w:rPr>
          <w:tab/>
        </w:r>
        <w:r>
          <w:rPr>
            <w:webHidden/>
          </w:rPr>
          <w:fldChar w:fldCharType="begin"/>
        </w:r>
        <w:r w:rsidR="000743E4">
          <w:rPr>
            <w:webHidden/>
          </w:rPr>
          <w:instrText xml:space="preserve"> PAGEREF _Toc241542377 \h </w:instrText>
        </w:r>
        <w:r>
          <w:rPr>
            <w:webHidden/>
          </w:rPr>
        </w:r>
        <w:r>
          <w:rPr>
            <w:webHidden/>
          </w:rPr>
          <w:fldChar w:fldCharType="separate"/>
        </w:r>
        <w:r w:rsidR="004C5AA4">
          <w:rPr>
            <w:webHidden/>
          </w:rPr>
          <w:t>13</w:t>
        </w:r>
        <w:r>
          <w:rPr>
            <w:webHidden/>
          </w:rPr>
          <w:fldChar w:fldCharType="end"/>
        </w:r>
      </w:hyperlink>
    </w:p>
    <w:p w:rsidR="000743E4" w:rsidRDefault="007B5A2C" w:rsidP="00DB1C0E">
      <w:pPr>
        <w:pStyle w:val="TOC2"/>
        <w:jc w:val="both"/>
        <w:rPr>
          <w:rFonts w:ascii="Times New Roman" w:hAnsi="Times New Roman" w:cs="Times New Roman"/>
        </w:rPr>
      </w:pPr>
      <w:hyperlink w:anchor="_Toc241542378" w:history="1">
        <w:r w:rsidR="000743E4" w:rsidRPr="00300D0B">
          <w:rPr>
            <w:rStyle w:val="Hyperlink"/>
          </w:rPr>
          <w:t>13.02</w:t>
        </w:r>
        <w:r w:rsidR="000743E4">
          <w:rPr>
            <w:rFonts w:ascii="Times New Roman" w:hAnsi="Times New Roman" w:cs="Times New Roman"/>
          </w:rPr>
          <w:tab/>
        </w:r>
        <w:r w:rsidR="000743E4" w:rsidRPr="00300D0B">
          <w:rPr>
            <w:rStyle w:val="Hyperlink"/>
          </w:rPr>
          <w:t>Non-Routine Inspections</w:t>
        </w:r>
        <w:r w:rsidR="000743E4">
          <w:rPr>
            <w:webHidden/>
          </w:rPr>
          <w:tab/>
        </w:r>
        <w:r>
          <w:rPr>
            <w:webHidden/>
          </w:rPr>
          <w:fldChar w:fldCharType="begin"/>
        </w:r>
        <w:r w:rsidR="000743E4">
          <w:rPr>
            <w:webHidden/>
          </w:rPr>
          <w:instrText xml:space="preserve"> PAGEREF _Toc241542378 \h </w:instrText>
        </w:r>
        <w:r>
          <w:rPr>
            <w:webHidden/>
          </w:rPr>
        </w:r>
        <w:r>
          <w:rPr>
            <w:webHidden/>
          </w:rPr>
          <w:fldChar w:fldCharType="separate"/>
        </w:r>
        <w:r w:rsidR="004C5AA4">
          <w:rPr>
            <w:webHidden/>
          </w:rPr>
          <w:t>13</w:t>
        </w:r>
        <w:r>
          <w:rPr>
            <w:webHidden/>
          </w:rPr>
          <w:fldChar w:fldCharType="end"/>
        </w:r>
      </w:hyperlink>
    </w:p>
    <w:p w:rsidR="0053098B" w:rsidRPr="001747CE" w:rsidRDefault="007B5A2C" w:rsidP="00DB1C0E">
      <w:pPr>
        <w:pStyle w:val="TOC2"/>
        <w:jc w:val="both"/>
        <w:rPr>
          <w:rStyle w:val="Hyperlink"/>
          <w:rFonts w:ascii="Times New Roman" w:hAnsi="Times New Roman"/>
          <w:color w:val="auto"/>
          <w:u w:val="none"/>
        </w:rPr>
      </w:pPr>
      <w:hyperlink w:anchor="_Toc241542379" w:history="1">
        <w:r w:rsidR="000743E4" w:rsidRPr="00300D0B">
          <w:rPr>
            <w:rStyle w:val="Hyperlink"/>
          </w:rPr>
          <w:t>13.03</w:t>
        </w:r>
        <w:r w:rsidR="000743E4">
          <w:rPr>
            <w:rFonts w:ascii="Times New Roman" w:hAnsi="Times New Roman" w:cs="Times New Roman"/>
          </w:rPr>
          <w:tab/>
        </w:r>
        <w:r w:rsidR="000743E4" w:rsidRPr="00300D0B">
          <w:rPr>
            <w:rStyle w:val="Hyperlink"/>
          </w:rPr>
          <w:t>Documenting Backfit Items</w:t>
        </w:r>
        <w:r w:rsidR="000743E4">
          <w:rPr>
            <w:webHidden/>
          </w:rPr>
          <w:tab/>
        </w:r>
        <w:r>
          <w:rPr>
            <w:webHidden/>
          </w:rPr>
          <w:fldChar w:fldCharType="begin"/>
        </w:r>
        <w:r w:rsidR="000743E4">
          <w:rPr>
            <w:webHidden/>
          </w:rPr>
          <w:instrText xml:space="preserve"> PAGEREF _Toc241542379 \h </w:instrText>
        </w:r>
        <w:r>
          <w:rPr>
            <w:webHidden/>
          </w:rPr>
        </w:r>
        <w:r>
          <w:rPr>
            <w:webHidden/>
          </w:rPr>
          <w:fldChar w:fldCharType="separate"/>
        </w:r>
        <w:r w:rsidR="004C5AA4">
          <w:rPr>
            <w:webHidden/>
          </w:rPr>
          <w:t>14</w:t>
        </w:r>
        <w:r>
          <w:rPr>
            <w:webHidden/>
          </w:rPr>
          <w:fldChar w:fldCharType="end"/>
        </w:r>
      </w:hyperlink>
    </w:p>
    <w:p w:rsidR="000743E4" w:rsidRDefault="007B5A2C" w:rsidP="00DB1C0E">
      <w:pPr>
        <w:pStyle w:val="TOC1"/>
        <w:jc w:val="both"/>
        <w:rPr>
          <w:rFonts w:ascii="Times New Roman" w:hAnsi="Times New Roman" w:cs="Times New Roman"/>
        </w:rPr>
      </w:pPr>
      <w:hyperlink w:anchor="_Toc241542380" w:history="1">
        <w:r w:rsidR="000743E4" w:rsidRPr="00300D0B">
          <w:rPr>
            <w:rStyle w:val="Hyperlink"/>
          </w:rPr>
          <w:t>0613-14</w:t>
        </w:r>
        <w:r w:rsidR="000743E4">
          <w:rPr>
            <w:rFonts w:ascii="Times New Roman" w:hAnsi="Times New Roman" w:cs="Times New Roman"/>
          </w:rPr>
          <w:tab/>
        </w:r>
        <w:r w:rsidR="000743E4" w:rsidRPr="00300D0B">
          <w:rPr>
            <w:rStyle w:val="Hyperlink"/>
          </w:rPr>
          <w:t>COMPILING AN INSPECTION REPORT</w:t>
        </w:r>
        <w:r w:rsidR="000743E4">
          <w:rPr>
            <w:webHidden/>
          </w:rPr>
          <w:tab/>
        </w:r>
        <w:r>
          <w:rPr>
            <w:webHidden/>
          </w:rPr>
          <w:fldChar w:fldCharType="begin"/>
        </w:r>
        <w:r w:rsidR="000743E4">
          <w:rPr>
            <w:webHidden/>
          </w:rPr>
          <w:instrText xml:space="preserve"> PAGEREF _Toc241542380 \h </w:instrText>
        </w:r>
        <w:r>
          <w:rPr>
            <w:webHidden/>
          </w:rPr>
        </w:r>
        <w:r>
          <w:rPr>
            <w:webHidden/>
          </w:rPr>
          <w:fldChar w:fldCharType="separate"/>
        </w:r>
        <w:r w:rsidR="004C5AA4">
          <w:rPr>
            <w:webHidden/>
          </w:rPr>
          <w:t>14</w:t>
        </w:r>
        <w:r>
          <w:rPr>
            <w:webHidden/>
          </w:rPr>
          <w:fldChar w:fldCharType="end"/>
        </w:r>
      </w:hyperlink>
    </w:p>
    <w:p w:rsidR="000743E4" w:rsidRDefault="007B5A2C" w:rsidP="00DB1C0E">
      <w:pPr>
        <w:pStyle w:val="TOC2"/>
        <w:jc w:val="both"/>
        <w:rPr>
          <w:rFonts w:ascii="Times New Roman" w:hAnsi="Times New Roman" w:cs="Times New Roman"/>
        </w:rPr>
      </w:pPr>
      <w:hyperlink w:anchor="_Toc241542381" w:history="1">
        <w:r w:rsidR="000743E4" w:rsidRPr="00300D0B">
          <w:rPr>
            <w:rStyle w:val="Hyperlink"/>
          </w:rPr>
          <w:t>14.01</w:t>
        </w:r>
        <w:r w:rsidR="000743E4">
          <w:rPr>
            <w:rFonts w:ascii="Times New Roman" w:hAnsi="Times New Roman" w:cs="Times New Roman"/>
          </w:rPr>
          <w:tab/>
        </w:r>
        <w:r w:rsidR="000743E4" w:rsidRPr="00300D0B">
          <w:rPr>
            <w:rStyle w:val="Hyperlink"/>
          </w:rPr>
          <w:t>Cover Letter</w:t>
        </w:r>
        <w:r w:rsidR="000743E4">
          <w:rPr>
            <w:webHidden/>
          </w:rPr>
          <w:tab/>
        </w:r>
        <w:r>
          <w:rPr>
            <w:webHidden/>
          </w:rPr>
          <w:fldChar w:fldCharType="begin"/>
        </w:r>
        <w:r w:rsidR="000743E4">
          <w:rPr>
            <w:webHidden/>
          </w:rPr>
          <w:instrText xml:space="preserve"> PAGEREF _Toc241542381 \h </w:instrText>
        </w:r>
        <w:r>
          <w:rPr>
            <w:webHidden/>
          </w:rPr>
        </w:r>
        <w:r>
          <w:rPr>
            <w:webHidden/>
          </w:rPr>
          <w:fldChar w:fldCharType="separate"/>
        </w:r>
        <w:r w:rsidR="004C5AA4">
          <w:rPr>
            <w:webHidden/>
          </w:rPr>
          <w:t>14</w:t>
        </w:r>
        <w:r>
          <w:rPr>
            <w:webHidden/>
          </w:rPr>
          <w:fldChar w:fldCharType="end"/>
        </w:r>
      </w:hyperlink>
    </w:p>
    <w:p w:rsidR="000743E4" w:rsidRDefault="007B5A2C" w:rsidP="00DB1C0E">
      <w:pPr>
        <w:pStyle w:val="TOC2"/>
        <w:jc w:val="both"/>
        <w:rPr>
          <w:rFonts w:ascii="Times New Roman" w:hAnsi="Times New Roman" w:cs="Times New Roman"/>
        </w:rPr>
      </w:pPr>
      <w:hyperlink w:anchor="_Toc241542382" w:history="1">
        <w:r w:rsidR="000743E4" w:rsidRPr="00300D0B">
          <w:rPr>
            <w:rStyle w:val="Hyperlink"/>
          </w:rPr>
          <w:t>14.02</w:t>
        </w:r>
        <w:r w:rsidR="000743E4">
          <w:rPr>
            <w:rFonts w:ascii="Times New Roman" w:hAnsi="Times New Roman" w:cs="Times New Roman"/>
          </w:rPr>
          <w:tab/>
        </w:r>
        <w:r w:rsidR="000743E4" w:rsidRPr="00300D0B">
          <w:rPr>
            <w:rStyle w:val="Hyperlink"/>
          </w:rPr>
          <w:t>Notice of Violation</w:t>
        </w:r>
        <w:r w:rsidR="000743E4">
          <w:rPr>
            <w:webHidden/>
          </w:rPr>
          <w:tab/>
        </w:r>
        <w:r>
          <w:rPr>
            <w:webHidden/>
          </w:rPr>
          <w:fldChar w:fldCharType="begin"/>
        </w:r>
        <w:r w:rsidR="000743E4">
          <w:rPr>
            <w:webHidden/>
          </w:rPr>
          <w:instrText xml:space="preserve"> PAGEREF _Toc241542382 \h </w:instrText>
        </w:r>
        <w:r>
          <w:rPr>
            <w:webHidden/>
          </w:rPr>
        </w:r>
        <w:r>
          <w:rPr>
            <w:webHidden/>
          </w:rPr>
          <w:fldChar w:fldCharType="separate"/>
        </w:r>
        <w:r w:rsidR="004C5AA4">
          <w:rPr>
            <w:webHidden/>
          </w:rPr>
          <w:t>15</w:t>
        </w:r>
        <w:r>
          <w:rPr>
            <w:webHidden/>
          </w:rPr>
          <w:fldChar w:fldCharType="end"/>
        </w:r>
      </w:hyperlink>
    </w:p>
    <w:p w:rsidR="000743E4" w:rsidRDefault="007B5A2C" w:rsidP="00DB1C0E">
      <w:pPr>
        <w:pStyle w:val="TOC2"/>
        <w:jc w:val="both"/>
        <w:rPr>
          <w:rFonts w:ascii="Times New Roman" w:hAnsi="Times New Roman" w:cs="Times New Roman"/>
        </w:rPr>
      </w:pPr>
      <w:hyperlink w:anchor="_Toc241542383" w:history="1">
        <w:r w:rsidR="000743E4" w:rsidRPr="00300D0B">
          <w:rPr>
            <w:rStyle w:val="Hyperlink"/>
          </w:rPr>
          <w:t>14.03</w:t>
        </w:r>
        <w:r w:rsidR="000743E4">
          <w:rPr>
            <w:rFonts w:ascii="Times New Roman" w:hAnsi="Times New Roman" w:cs="Times New Roman"/>
          </w:rPr>
          <w:tab/>
        </w:r>
        <w:r w:rsidR="000743E4" w:rsidRPr="00300D0B">
          <w:rPr>
            <w:rStyle w:val="Hyperlink"/>
          </w:rPr>
          <w:t>Cover Page</w:t>
        </w:r>
        <w:r w:rsidR="000743E4">
          <w:rPr>
            <w:webHidden/>
          </w:rPr>
          <w:tab/>
        </w:r>
        <w:r>
          <w:rPr>
            <w:webHidden/>
          </w:rPr>
          <w:fldChar w:fldCharType="begin"/>
        </w:r>
        <w:r w:rsidR="000743E4">
          <w:rPr>
            <w:webHidden/>
          </w:rPr>
          <w:instrText xml:space="preserve"> PAGEREF _Toc241542383 \h </w:instrText>
        </w:r>
        <w:r>
          <w:rPr>
            <w:webHidden/>
          </w:rPr>
        </w:r>
        <w:r>
          <w:rPr>
            <w:webHidden/>
          </w:rPr>
          <w:fldChar w:fldCharType="separate"/>
        </w:r>
        <w:r w:rsidR="004C5AA4">
          <w:rPr>
            <w:webHidden/>
          </w:rPr>
          <w:t>16</w:t>
        </w:r>
        <w:r>
          <w:rPr>
            <w:webHidden/>
          </w:rPr>
          <w:fldChar w:fldCharType="end"/>
        </w:r>
      </w:hyperlink>
    </w:p>
    <w:p w:rsidR="000743E4" w:rsidRDefault="007B5A2C" w:rsidP="00DB1C0E">
      <w:pPr>
        <w:pStyle w:val="TOC2"/>
        <w:jc w:val="both"/>
        <w:rPr>
          <w:rFonts w:ascii="Times New Roman" w:hAnsi="Times New Roman" w:cs="Times New Roman"/>
        </w:rPr>
      </w:pPr>
      <w:hyperlink w:anchor="_Toc241542384" w:history="1">
        <w:r w:rsidR="000743E4" w:rsidRPr="00300D0B">
          <w:rPr>
            <w:rStyle w:val="Hyperlink"/>
          </w:rPr>
          <w:t>14.04</w:t>
        </w:r>
        <w:r w:rsidR="000743E4">
          <w:rPr>
            <w:rFonts w:ascii="Times New Roman" w:hAnsi="Times New Roman" w:cs="Times New Roman"/>
          </w:rPr>
          <w:tab/>
        </w:r>
        <w:r w:rsidR="000743E4" w:rsidRPr="00300D0B">
          <w:rPr>
            <w:rStyle w:val="Hyperlink"/>
          </w:rPr>
          <w:t>Table of Contents</w:t>
        </w:r>
        <w:r w:rsidR="000743E4">
          <w:rPr>
            <w:webHidden/>
          </w:rPr>
          <w:tab/>
        </w:r>
        <w:r>
          <w:rPr>
            <w:webHidden/>
          </w:rPr>
          <w:fldChar w:fldCharType="begin"/>
        </w:r>
        <w:r w:rsidR="000743E4">
          <w:rPr>
            <w:webHidden/>
          </w:rPr>
          <w:instrText xml:space="preserve"> PAGEREF _Toc241542384 \h </w:instrText>
        </w:r>
        <w:r>
          <w:rPr>
            <w:webHidden/>
          </w:rPr>
        </w:r>
        <w:r>
          <w:rPr>
            <w:webHidden/>
          </w:rPr>
          <w:fldChar w:fldCharType="separate"/>
        </w:r>
        <w:r w:rsidR="004C5AA4">
          <w:rPr>
            <w:webHidden/>
          </w:rPr>
          <w:t>16</w:t>
        </w:r>
        <w:r>
          <w:rPr>
            <w:webHidden/>
          </w:rPr>
          <w:fldChar w:fldCharType="end"/>
        </w:r>
      </w:hyperlink>
    </w:p>
    <w:p w:rsidR="0053098B" w:rsidRPr="001747CE" w:rsidRDefault="007B5A2C" w:rsidP="00DB1C0E">
      <w:pPr>
        <w:pStyle w:val="TOC2"/>
        <w:jc w:val="both"/>
        <w:rPr>
          <w:rStyle w:val="Hyperlink"/>
          <w:rFonts w:ascii="Times New Roman" w:hAnsi="Times New Roman"/>
          <w:color w:val="auto"/>
          <w:u w:val="none"/>
        </w:rPr>
      </w:pPr>
      <w:hyperlink w:anchor="_Toc241542385" w:history="1">
        <w:r w:rsidR="000743E4" w:rsidRPr="00300D0B">
          <w:rPr>
            <w:rStyle w:val="Hyperlink"/>
          </w:rPr>
          <w:t>14.05</w:t>
        </w:r>
        <w:r w:rsidR="000743E4">
          <w:rPr>
            <w:rFonts w:ascii="Times New Roman" w:hAnsi="Times New Roman" w:cs="Times New Roman"/>
          </w:rPr>
          <w:tab/>
        </w:r>
        <w:r w:rsidR="000743E4" w:rsidRPr="00300D0B">
          <w:rPr>
            <w:rStyle w:val="Hyperlink"/>
          </w:rPr>
          <w:t>Inspection Report Content</w:t>
        </w:r>
        <w:r w:rsidR="000743E4">
          <w:rPr>
            <w:webHidden/>
          </w:rPr>
          <w:tab/>
        </w:r>
        <w:r>
          <w:rPr>
            <w:webHidden/>
          </w:rPr>
          <w:fldChar w:fldCharType="begin"/>
        </w:r>
        <w:r w:rsidR="000743E4">
          <w:rPr>
            <w:webHidden/>
          </w:rPr>
          <w:instrText xml:space="preserve"> PAGEREF _Toc241542385 \h </w:instrText>
        </w:r>
        <w:r>
          <w:rPr>
            <w:webHidden/>
          </w:rPr>
        </w:r>
        <w:r>
          <w:rPr>
            <w:webHidden/>
          </w:rPr>
          <w:fldChar w:fldCharType="separate"/>
        </w:r>
        <w:r w:rsidR="004C5AA4">
          <w:rPr>
            <w:webHidden/>
          </w:rPr>
          <w:t>16</w:t>
        </w:r>
        <w:r>
          <w:rPr>
            <w:webHidden/>
          </w:rPr>
          <w:fldChar w:fldCharType="end"/>
        </w:r>
      </w:hyperlink>
    </w:p>
    <w:p w:rsidR="000743E4" w:rsidRDefault="007B5A2C" w:rsidP="00DB1C0E">
      <w:pPr>
        <w:pStyle w:val="TOC1"/>
        <w:jc w:val="both"/>
        <w:rPr>
          <w:rFonts w:ascii="Times New Roman" w:hAnsi="Times New Roman" w:cs="Times New Roman"/>
        </w:rPr>
      </w:pPr>
      <w:hyperlink w:anchor="_Toc241542386" w:history="1">
        <w:r w:rsidR="000743E4" w:rsidRPr="00300D0B">
          <w:rPr>
            <w:rStyle w:val="Hyperlink"/>
          </w:rPr>
          <w:t>0613-15</w:t>
        </w:r>
        <w:r w:rsidR="000743E4">
          <w:rPr>
            <w:rFonts w:ascii="Times New Roman" w:hAnsi="Times New Roman" w:cs="Times New Roman"/>
          </w:rPr>
          <w:tab/>
        </w:r>
        <w:r w:rsidR="000743E4" w:rsidRPr="00300D0B">
          <w:rPr>
            <w:rStyle w:val="Hyperlink"/>
          </w:rPr>
          <w:t>ISSUING INSPECTION REPORTS</w:t>
        </w:r>
        <w:r w:rsidR="000743E4">
          <w:rPr>
            <w:webHidden/>
          </w:rPr>
          <w:tab/>
        </w:r>
        <w:r>
          <w:rPr>
            <w:webHidden/>
          </w:rPr>
          <w:fldChar w:fldCharType="begin"/>
        </w:r>
        <w:r w:rsidR="000743E4">
          <w:rPr>
            <w:webHidden/>
          </w:rPr>
          <w:instrText xml:space="preserve"> PAGEREF _Toc241542386 \h </w:instrText>
        </w:r>
        <w:r>
          <w:rPr>
            <w:webHidden/>
          </w:rPr>
        </w:r>
        <w:r>
          <w:rPr>
            <w:webHidden/>
          </w:rPr>
          <w:fldChar w:fldCharType="separate"/>
        </w:r>
        <w:r w:rsidR="004C5AA4">
          <w:rPr>
            <w:webHidden/>
          </w:rPr>
          <w:t>19</w:t>
        </w:r>
        <w:r>
          <w:rPr>
            <w:webHidden/>
          </w:rPr>
          <w:fldChar w:fldCharType="end"/>
        </w:r>
      </w:hyperlink>
    </w:p>
    <w:p w:rsidR="000743E4" w:rsidRDefault="007B5A2C" w:rsidP="00DB1C0E">
      <w:pPr>
        <w:pStyle w:val="TOC2"/>
        <w:jc w:val="both"/>
        <w:rPr>
          <w:rFonts w:ascii="Times New Roman" w:hAnsi="Times New Roman" w:cs="Times New Roman"/>
        </w:rPr>
      </w:pPr>
      <w:hyperlink w:anchor="_Toc241542387" w:history="1">
        <w:r w:rsidR="000743E4" w:rsidRPr="00300D0B">
          <w:rPr>
            <w:rStyle w:val="Hyperlink"/>
          </w:rPr>
          <w:t>15.01</w:t>
        </w:r>
        <w:r w:rsidR="000743E4">
          <w:rPr>
            <w:rFonts w:ascii="Times New Roman" w:hAnsi="Times New Roman" w:cs="Times New Roman"/>
          </w:rPr>
          <w:tab/>
        </w:r>
        <w:r w:rsidR="000743E4" w:rsidRPr="00300D0B">
          <w:rPr>
            <w:rStyle w:val="Hyperlink"/>
          </w:rPr>
          <w:t>Report Issuance</w:t>
        </w:r>
        <w:r w:rsidR="000743E4">
          <w:rPr>
            <w:webHidden/>
          </w:rPr>
          <w:tab/>
        </w:r>
        <w:r>
          <w:rPr>
            <w:webHidden/>
          </w:rPr>
          <w:fldChar w:fldCharType="begin"/>
        </w:r>
        <w:r w:rsidR="000743E4">
          <w:rPr>
            <w:webHidden/>
          </w:rPr>
          <w:instrText xml:space="preserve"> PAGEREF _Toc241542387 \h </w:instrText>
        </w:r>
        <w:r>
          <w:rPr>
            <w:webHidden/>
          </w:rPr>
        </w:r>
        <w:r>
          <w:rPr>
            <w:webHidden/>
          </w:rPr>
          <w:fldChar w:fldCharType="separate"/>
        </w:r>
        <w:r w:rsidR="004C5AA4">
          <w:rPr>
            <w:webHidden/>
          </w:rPr>
          <w:t>19</w:t>
        </w:r>
        <w:r>
          <w:rPr>
            <w:webHidden/>
          </w:rPr>
          <w:fldChar w:fldCharType="end"/>
        </w:r>
      </w:hyperlink>
    </w:p>
    <w:p w:rsidR="0053098B" w:rsidRPr="001747CE" w:rsidRDefault="007B5A2C" w:rsidP="00DB1C0E">
      <w:pPr>
        <w:pStyle w:val="TOC2"/>
        <w:jc w:val="both"/>
        <w:rPr>
          <w:rStyle w:val="Hyperlink"/>
          <w:rFonts w:ascii="Times New Roman" w:hAnsi="Times New Roman"/>
          <w:color w:val="auto"/>
          <w:u w:val="none"/>
        </w:rPr>
      </w:pPr>
      <w:hyperlink w:anchor="_Toc241542388" w:history="1">
        <w:r w:rsidR="000743E4" w:rsidRPr="00300D0B">
          <w:rPr>
            <w:rStyle w:val="Hyperlink"/>
          </w:rPr>
          <w:t>15.02</w:t>
        </w:r>
        <w:r w:rsidR="000743E4">
          <w:rPr>
            <w:rFonts w:ascii="Times New Roman" w:hAnsi="Times New Roman" w:cs="Times New Roman"/>
          </w:rPr>
          <w:tab/>
        </w:r>
        <w:r w:rsidR="000743E4" w:rsidRPr="00300D0B">
          <w:rPr>
            <w:rStyle w:val="Hyperlink"/>
          </w:rPr>
          <w:t>Report Timeliness</w:t>
        </w:r>
        <w:r w:rsidR="000743E4">
          <w:rPr>
            <w:webHidden/>
          </w:rPr>
          <w:tab/>
        </w:r>
        <w:r>
          <w:rPr>
            <w:webHidden/>
          </w:rPr>
          <w:fldChar w:fldCharType="begin"/>
        </w:r>
        <w:r w:rsidR="000743E4">
          <w:rPr>
            <w:webHidden/>
          </w:rPr>
          <w:instrText xml:space="preserve"> PAGEREF _Toc241542388 \h </w:instrText>
        </w:r>
        <w:r>
          <w:rPr>
            <w:webHidden/>
          </w:rPr>
        </w:r>
        <w:r>
          <w:rPr>
            <w:webHidden/>
          </w:rPr>
          <w:fldChar w:fldCharType="separate"/>
        </w:r>
        <w:r w:rsidR="004C5AA4">
          <w:rPr>
            <w:webHidden/>
          </w:rPr>
          <w:t>19</w:t>
        </w:r>
        <w:r>
          <w:rPr>
            <w:webHidden/>
          </w:rPr>
          <w:fldChar w:fldCharType="end"/>
        </w:r>
      </w:hyperlink>
    </w:p>
    <w:p w:rsidR="000743E4" w:rsidRDefault="007B5A2C" w:rsidP="00DB1C0E">
      <w:pPr>
        <w:pStyle w:val="TOC1"/>
        <w:jc w:val="both"/>
        <w:rPr>
          <w:rFonts w:ascii="Times New Roman" w:hAnsi="Times New Roman"/>
        </w:rPr>
      </w:pPr>
      <w:hyperlink w:anchor="_Toc241542389" w:history="1">
        <w:r w:rsidR="000743E4" w:rsidRPr="00300D0B">
          <w:rPr>
            <w:rStyle w:val="Hyperlink"/>
          </w:rPr>
          <w:t>0613-16</w:t>
        </w:r>
        <w:r w:rsidR="000743E4">
          <w:rPr>
            <w:rFonts w:ascii="Times New Roman" w:hAnsi="Times New Roman"/>
          </w:rPr>
          <w:tab/>
        </w:r>
        <w:r w:rsidR="000743E4" w:rsidRPr="00300D0B">
          <w:rPr>
            <w:rStyle w:val="Hyperlink"/>
          </w:rPr>
          <w:t>RELEASE AND DISCLOSURE OF INSPECTION REPORTS AND ASSOCIATED DOCUMENTS</w:t>
        </w:r>
        <w:r w:rsidR="000743E4">
          <w:rPr>
            <w:webHidden/>
          </w:rPr>
          <w:tab/>
        </w:r>
        <w:r>
          <w:rPr>
            <w:webHidden/>
          </w:rPr>
          <w:fldChar w:fldCharType="begin"/>
        </w:r>
        <w:r w:rsidR="000743E4">
          <w:rPr>
            <w:webHidden/>
          </w:rPr>
          <w:instrText xml:space="preserve"> PAGEREF _Toc241542389 \h </w:instrText>
        </w:r>
        <w:r>
          <w:rPr>
            <w:webHidden/>
          </w:rPr>
        </w:r>
        <w:r>
          <w:rPr>
            <w:webHidden/>
          </w:rPr>
          <w:fldChar w:fldCharType="separate"/>
        </w:r>
        <w:r w:rsidR="004C5AA4">
          <w:rPr>
            <w:webHidden/>
          </w:rPr>
          <w:t>20</w:t>
        </w:r>
        <w:r>
          <w:rPr>
            <w:webHidden/>
          </w:rPr>
          <w:fldChar w:fldCharType="end"/>
        </w:r>
      </w:hyperlink>
    </w:p>
    <w:p w:rsidR="00FD7B2A" w:rsidRDefault="007B5A2C" w:rsidP="00DB1C0E">
      <w:pPr>
        <w:tabs>
          <w:tab w:val="left" w:pos="1440"/>
          <w:tab w:val="right" w:leader="dot" w:pos="9360"/>
        </w:tabs>
        <w:spacing w:before="120" w:after="120"/>
        <w:jc w:val="both"/>
        <w:rPr>
          <w:noProof/>
        </w:rPr>
      </w:pPr>
      <w:r>
        <w:rPr>
          <w:noProof/>
        </w:rPr>
        <w:fldChar w:fldCharType="end"/>
      </w:r>
    </w:p>
    <w:p w:rsidR="00FD7B2A" w:rsidRDefault="00E36E31"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0" w:after="120"/>
        <w:ind w:left="2074" w:hanging="2074"/>
        <w:jc w:val="both"/>
        <w:rPr>
          <w:noProof/>
        </w:rPr>
      </w:pPr>
      <w:r>
        <w:rPr>
          <w:noProof/>
        </w:rPr>
        <w:t>APPENDIX A</w:t>
      </w:r>
      <w:r>
        <w:rPr>
          <w:noProof/>
        </w:rPr>
        <w:tab/>
      </w:r>
      <w:r w:rsidR="00FD7B2A">
        <w:rPr>
          <w:noProof/>
        </w:rPr>
        <w:t>Acronyms Used in IMC 0613</w:t>
      </w:r>
    </w:p>
    <w:p w:rsidR="00FD7B2A" w:rsidRDefault="00E36E31"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0" w:after="120"/>
        <w:ind w:left="2074" w:hanging="2074"/>
        <w:jc w:val="both"/>
        <w:rPr>
          <w:noProof/>
        </w:rPr>
      </w:pPr>
      <w:r>
        <w:rPr>
          <w:noProof/>
        </w:rPr>
        <w:t>APPENDIX B</w:t>
      </w:r>
      <w:r>
        <w:rPr>
          <w:noProof/>
        </w:rPr>
        <w:tab/>
      </w:r>
      <w:r w:rsidR="00FD7B2A">
        <w:rPr>
          <w:noProof/>
        </w:rPr>
        <w:t>Issue Screening</w:t>
      </w:r>
    </w:p>
    <w:p w:rsidR="00FD7B2A" w:rsidRDefault="00E36E31"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0" w:after="120"/>
        <w:ind w:left="2074" w:hanging="2074"/>
        <w:jc w:val="both"/>
        <w:rPr>
          <w:noProof/>
        </w:rPr>
      </w:pPr>
      <w:r>
        <w:rPr>
          <w:noProof/>
        </w:rPr>
        <w:t>APPENDIX C</w:t>
      </w:r>
      <w:r>
        <w:rPr>
          <w:noProof/>
        </w:rPr>
        <w:tab/>
      </w:r>
      <w:r w:rsidR="00FD7B2A">
        <w:rPr>
          <w:noProof/>
        </w:rPr>
        <w:t xml:space="preserve">Guidance for </w:t>
      </w:r>
      <w:r w:rsidR="00521B6C">
        <w:rPr>
          <w:noProof/>
        </w:rPr>
        <w:t xml:space="preserve">Construction Supplemental Inspection </w:t>
      </w:r>
      <w:r w:rsidR="00FD7B2A">
        <w:rPr>
          <w:noProof/>
        </w:rPr>
        <w:t>Reports</w:t>
      </w:r>
    </w:p>
    <w:p w:rsidR="00FD7B2A" w:rsidRDefault="00E36E31"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0" w:after="120"/>
        <w:ind w:left="2074" w:hanging="2074"/>
        <w:jc w:val="both"/>
        <w:rPr>
          <w:noProof/>
        </w:rPr>
      </w:pPr>
      <w:r>
        <w:rPr>
          <w:noProof/>
        </w:rPr>
        <w:t>APPENDIX D</w:t>
      </w:r>
      <w:r>
        <w:rPr>
          <w:noProof/>
        </w:rPr>
        <w:tab/>
      </w:r>
      <w:ins w:id="2" w:author="Author">
        <w:r w:rsidR="00525CE4" w:rsidRPr="00525CE4">
          <w:rPr>
            <w:noProof/>
          </w:rPr>
          <w:t>Issuance of Non-Cited Violations Enforcement Discretion Determination</w:t>
        </w:r>
      </w:ins>
    </w:p>
    <w:p w:rsidR="00FD7B2A" w:rsidRDefault="00E36E31"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0" w:after="120"/>
        <w:ind w:left="2074" w:hanging="2074"/>
        <w:jc w:val="both"/>
        <w:rPr>
          <w:noProof/>
        </w:rPr>
      </w:pPr>
      <w:r>
        <w:rPr>
          <w:noProof/>
        </w:rPr>
        <w:t>APPENDIX E</w:t>
      </w:r>
      <w:r>
        <w:rPr>
          <w:noProof/>
        </w:rPr>
        <w:tab/>
      </w:r>
      <w:r w:rsidR="00FD7B2A">
        <w:rPr>
          <w:noProof/>
        </w:rPr>
        <w:t>Examples of Greater-than-Minor Construction Violations</w:t>
      </w:r>
    </w:p>
    <w:p w:rsidR="00FD7B2A" w:rsidRDefault="00E36E31"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0" w:after="120"/>
        <w:ind w:left="2074" w:hanging="2074"/>
        <w:jc w:val="both"/>
        <w:rPr>
          <w:noProof/>
        </w:rPr>
      </w:pPr>
      <w:r>
        <w:rPr>
          <w:noProof/>
        </w:rPr>
        <w:t>APPENDIX F</w:t>
      </w:r>
      <w:r>
        <w:rPr>
          <w:noProof/>
        </w:rPr>
        <w:tab/>
      </w:r>
      <w:r>
        <w:rPr>
          <w:noProof/>
        </w:rPr>
        <w:tab/>
      </w:r>
      <w:r w:rsidR="00FD7B2A">
        <w:rPr>
          <w:noProof/>
        </w:rPr>
        <w:t xml:space="preserve">Construction </w:t>
      </w:r>
      <w:ins w:id="3" w:author="Author">
        <w:r w:rsidR="00544107">
          <w:rPr>
            <w:noProof/>
          </w:rPr>
          <w:t>Cross-Cutting</w:t>
        </w:r>
      </w:ins>
      <w:r w:rsidR="00FD7B2A">
        <w:rPr>
          <w:noProof/>
        </w:rPr>
        <w:t xml:space="preserve"> Components and Aspects</w:t>
      </w:r>
    </w:p>
    <w:p w:rsidR="0053098B" w:rsidRDefault="0053098B"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noProof/>
        </w:rPr>
      </w:pPr>
    </w:p>
    <w:p w:rsidR="0053098B" w:rsidRDefault="00E36E31"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0" w:after="120"/>
        <w:jc w:val="both"/>
        <w:rPr>
          <w:noProof/>
        </w:rPr>
      </w:pPr>
      <w:r>
        <w:rPr>
          <w:noProof/>
        </w:rPr>
        <w:t>ATTACHMENT 1</w:t>
      </w:r>
      <w:r>
        <w:rPr>
          <w:noProof/>
        </w:rPr>
        <w:tab/>
      </w:r>
      <w:r w:rsidR="00614FA5">
        <w:rPr>
          <w:noProof/>
        </w:rPr>
        <w:t>Construction Findings Flowchart</w:t>
      </w:r>
    </w:p>
    <w:p w:rsidR="00DB1C0E" w:rsidRDefault="0053098B"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0" w:after="120"/>
        <w:jc w:val="both"/>
        <w:rPr>
          <w:noProof/>
        </w:rPr>
      </w:pPr>
      <w:r>
        <w:rPr>
          <w:noProof/>
        </w:rPr>
        <w:t>A</w:t>
      </w:r>
      <w:r w:rsidR="00E36E31">
        <w:rPr>
          <w:noProof/>
        </w:rPr>
        <w:t>TTACHMENT 2</w:t>
      </w:r>
      <w:r w:rsidR="00E36E31">
        <w:rPr>
          <w:noProof/>
        </w:rPr>
        <w:tab/>
      </w:r>
      <w:r w:rsidR="00DB1C0E">
        <w:rPr>
          <w:noProof/>
        </w:rPr>
        <w:t xml:space="preserve">Revision History for IMC </w:t>
      </w:r>
      <w:r w:rsidR="00614FA5">
        <w:rPr>
          <w:noProof/>
        </w:rPr>
        <w:t>0613</w:t>
      </w:r>
    </w:p>
    <w:p w:rsidR="0053098B" w:rsidRPr="006C3940" w:rsidRDefault="0053098B"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120" w:after="120"/>
        <w:jc w:val="both"/>
        <w:rPr>
          <w:noProof/>
        </w:rPr>
        <w:sectPr w:rsidR="0053098B" w:rsidRPr="006C3940" w:rsidSect="006D561D">
          <w:footerReference w:type="default" r:id="rId12"/>
          <w:pgSz w:w="12240" w:h="15840" w:code="1"/>
          <w:pgMar w:top="1080" w:right="1440" w:bottom="720" w:left="1440" w:header="1080" w:footer="720" w:gutter="0"/>
          <w:pgNumType w:fmt="lowerRoman" w:start="1"/>
          <w:cols w:space="720"/>
          <w:docGrid w:linePitch="326"/>
        </w:sectPr>
      </w:pPr>
      <w:r>
        <w:rPr>
          <w:noProof/>
        </w:rPr>
        <w:t xml:space="preserve"> </w:t>
      </w:r>
    </w:p>
    <w:p w:rsidR="009F2ADB" w:rsidRPr="006C3940" w:rsidRDefault="00EE32FD" w:rsidP="00DB1C0E">
      <w:pPr>
        <w:pStyle w:val="Heading1"/>
        <w:tabs>
          <w:tab w:val="clear" w:pos="135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pPr>
      <w:bookmarkStart w:id="4" w:name="_Toc206314253"/>
      <w:bookmarkStart w:id="5" w:name="_Toc206315717"/>
      <w:bookmarkStart w:id="6" w:name="_Toc206315820"/>
      <w:bookmarkStart w:id="7" w:name="_Toc234055773"/>
      <w:bookmarkStart w:id="8" w:name="_Toc241542339"/>
      <w:r w:rsidRPr="006C3940">
        <w:lastRenderedPageBreak/>
        <w:t>061</w:t>
      </w:r>
      <w:r w:rsidR="00DA09B2" w:rsidRPr="006C3940">
        <w:t>3</w:t>
      </w:r>
      <w:r w:rsidRPr="006C3940">
        <w:t>-01</w:t>
      </w:r>
      <w:r w:rsidR="002A70DA">
        <w:tab/>
      </w:r>
      <w:r w:rsidR="009F2ADB" w:rsidRPr="006C3940">
        <w:t>PURPOSE</w:t>
      </w:r>
      <w:bookmarkEnd w:id="4"/>
      <w:bookmarkEnd w:id="5"/>
      <w:bookmarkEnd w:id="6"/>
      <w:bookmarkEnd w:id="7"/>
      <w:bookmarkEnd w:id="8"/>
    </w:p>
    <w:p w:rsidR="009F2ADB" w:rsidRPr="006C3940" w:rsidRDefault="009F2ADB"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C47BB" w:rsidRDefault="00765AE1"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C3940">
        <w:t xml:space="preserve">To provide </w:t>
      </w:r>
      <w:r w:rsidR="001D60A1" w:rsidRPr="006C3940">
        <w:t xml:space="preserve">guidance </w:t>
      </w:r>
      <w:r w:rsidRPr="006C3940">
        <w:t xml:space="preserve">for </w:t>
      </w:r>
      <w:r w:rsidR="00990373">
        <w:t>scr</w:t>
      </w:r>
      <w:r w:rsidR="003706B9">
        <w:t xml:space="preserve">eening </w:t>
      </w:r>
      <w:r w:rsidR="002462FA">
        <w:t xml:space="preserve">of </w:t>
      </w:r>
      <w:r w:rsidR="003706B9">
        <w:t xml:space="preserve">inspection </w:t>
      </w:r>
      <w:r w:rsidR="004C468E">
        <w:t>results and</w:t>
      </w:r>
      <w:r w:rsidR="00990373">
        <w:t xml:space="preserve"> define the content and format for power reactor construction</w:t>
      </w:r>
      <w:r w:rsidR="00315513">
        <w:t xml:space="preserve"> inspection reports</w:t>
      </w:r>
      <w:r w:rsidR="00990373">
        <w:t>.</w:t>
      </w:r>
      <w:bookmarkStart w:id="9" w:name="_Toc170874548"/>
      <w:bookmarkStart w:id="10" w:name="_Toc177380766"/>
      <w:r w:rsidR="00FA4F9D">
        <w:t xml:space="preserve">  </w:t>
      </w:r>
    </w:p>
    <w:p w:rsidR="009F1BC0" w:rsidRDefault="009F1BC0"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2462FA" w:rsidRDefault="007B5A2C"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pict>
          <v:shapetype id="_x0000_t202" coordsize="21600,21600" o:spt="202" path="m,l,21600r21600,l21600,xe">
            <v:stroke joinstyle="miter"/>
            <v:path gradientshapeok="t" o:connecttype="rect"/>
          </v:shapetype>
          <v:shape id="_x0000_s1032" type="#_x0000_t202" style="position:absolute;left:0;text-align:left;margin-left:3.5pt;margin-top:3.8pt;width:468.6pt;height:118.35pt;z-index:251660288;mso-height-percent:200;mso-height-percent:200;mso-width-relative:margin;mso-height-relative:margin">
            <v:textbox style="mso-next-textbox:#_x0000_s1032;mso-fit-shape-to-text:t">
              <w:txbxContent>
                <w:p w:rsidR="00F35135" w:rsidRPr="001D7904" w:rsidRDefault="00F35135" w:rsidP="002462FA">
                  <w:pPr>
                    <w:jc w:val="center"/>
                    <w:rPr>
                      <w:u w:val="single"/>
                    </w:rPr>
                  </w:pPr>
                  <w:r w:rsidRPr="001D7904">
                    <w:rPr>
                      <w:u w:val="single"/>
                    </w:rPr>
                    <w:t>NOTE</w:t>
                  </w:r>
                </w:p>
                <w:p w:rsidR="00F35135" w:rsidRPr="001D7904" w:rsidRDefault="00F35135" w:rsidP="002462FA"/>
                <w:p w:rsidR="00F35135" w:rsidRPr="001D7904" w:rsidRDefault="00F35135" w:rsidP="002462FA">
                  <w:r w:rsidRPr="001D7904">
                    <w:t>This Manual Chapter will also be used to document inspection of “limited pre-construction activity”.  When screening and documenting these results the terms “applicant” and “limited pre-construction activity”, as defined herein, should be substituted for “licensee” and “construction” throughout this manual chapter, where applicable, to denote inspection activities prior to the issuance of a license (e.g., COL or ESP).</w:t>
                  </w:r>
                </w:p>
              </w:txbxContent>
            </v:textbox>
          </v:shape>
        </w:pict>
      </w:r>
    </w:p>
    <w:p w:rsidR="002462FA" w:rsidRDefault="002462FA"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9F1BC0" w:rsidRDefault="009F1BC0"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2462FA" w:rsidRDefault="002462FA"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9F1BC0" w:rsidRDefault="009F1BC0"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9F1BC0" w:rsidRDefault="009F1BC0"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9F1BC0" w:rsidRDefault="009F1BC0"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9F1BC0" w:rsidRDefault="009F1BC0"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BE1A62" w:rsidRDefault="00BE1A6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2462FA" w:rsidRDefault="002462FA"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DB1C0E" w:rsidRPr="006C3940" w:rsidRDefault="00DB1C0E"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D60A1" w:rsidRPr="0031746B" w:rsidRDefault="00D7358F" w:rsidP="00DB1C0E">
      <w:pPr>
        <w:pStyle w:val="Heading1"/>
        <w:tabs>
          <w:tab w:val="clear" w:pos="135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pPr>
      <w:bookmarkStart w:id="11" w:name="_Toc206314254"/>
      <w:bookmarkStart w:id="12" w:name="_Toc206315718"/>
      <w:bookmarkStart w:id="13" w:name="_Toc206315821"/>
      <w:bookmarkStart w:id="14" w:name="_Toc241542340"/>
      <w:r w:rsidRPr="0031746B">
        <w:t>0613</w:t>
      </w:r>
      <w:r w:rsidR="001D60A1" w:rsidRPr="0031746B">
        <w:t>-02</w:t>
      </w:r>
      <w:r w:rsidR="00DA09B2" w:rsidRPr="0031746B">
        <w:tab/>
      </w:r>
      <w:r w:rsidR="001D60A1" w:rsidRPr="0031746B">
        <w:t>OBJECTIVES</w:t>
      </w:r>
      <w:bookmarkEnd w:id="9"/>
      <w:bookmarkEnd w:id="10"/>
      <w:bookmarkEnd w:id="11"/>
      <w:bookmarkEnd w:id="12"/>
      <w:bookmarkEnd w:id="13"/>
      <w:bookmarkEnd w:id="14"/>
    </w:p>
    <w:p w:rsidR="00990373" w:rsidRDefault="00990373"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34F85" w:rsidRDefault="00677276"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02.01</w:t>
      </w:r>
      <w:r>
        <w:tab/>
      </w:r>
      <w:r w:rsidR="00C375D6">
        <w:t>To</w:t>
      </w:r>
      <w:r w:rsidR="00990373">
        <w:t xml:space="preserve"> screen inspection results to determine if issues warrant documentation in inspection reports</w:t>
      </w:r>
      <w:r w:rsidR="00E34F85">
        <w:t>.</w:t>
      </w:r>
    </w:p>
    <w:p w:rsidR="00E34F85" w:rsidRDefault="00E34F85"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93F5D" w:rsidRDefault="00677276"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02.02</w:t>
      </w:r>
      <w:r>
        <w:tab/>
      </w:r>
      <w:r w:rsidR="00C375D6">
        <w:t>To</w:t>
      </w:r>
      <w:r w:rsidR="00990373">
        <w:t xml:space="preserve"> ensure inspection reports clearly communicate significant inspection results in a consistent manner to licensees, NRC staff, and the public</w:t>
      </w:r>
      <w:r w:rsidR="00E34F85">
        <w:t>.</w:t>
      </w:r>
    </w:p>
    <w:p w:rsidR="00E34F85" w:rsidRDefault="00E34F85"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34F85" w:rsidRDefault="00F85DAB"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02.03</w:t>
      </w:r>
      <w:r>
        <w:tab/>
      </w:r>
      <w:r w:rsidR="00E34F85">
        <w:t>To document the basis for enforcement action.</w:t>
      </w:r>
    </w:p>
    <w:p w:rsidR="00E34F85" w:rsidRDefault="00E34F85"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B01371" w:rsidRPr="006C3940" w:rsidRDefault="00C375D6"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02.04</w:t>
      </w:r>
      <w:r w:rsidR="00F85DAB">
        <w:tab/>
      </w:r>
      <w:r w:rsidR="00E34F85">
        <w:t>To provide inspection results as input to the “</w:t>
      </w:r>
      <w:r w:rsidR="00E34F85" w:rsidRPr="00E34F85">
        <w:t>Periodic Assessment of Construction Inspection Program Results</w:t>
      </w:r>
      <w:r w:rsidR="00E34F85">
        <w:t>,” (IMC 2505).</w:t>
      </w:r>
    </w:p>
    <w:p w:rsidR="001D60A1" w:rsidRDefault="001D60A1"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BE1A62" w:rsidRPr="006C3940" w:rsidRDefault="00BE1A6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D60A1" w:rsidRDefault="00D7358F" w:rsidP="00DB1C0E">
      <w:pPr>
        <w:pStyle w:val="Heading1"/>
        <w:tabs>
          <w:tab w:val="clear" w:pos="135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ins w:id="15" w:author="Author"/>
        </w:rPr>
      </w:pPr>
      <w:bookmarkStart w:id="16" w:name="_Toc170874549"/>
      <w:bookmarkStart w:id="17" w:name="_Toc177380767"/>
      <w:bookmarkStart w:id="18" w:name="_Toc206314255"/>
      <w:bookmarkStart w:id="19" w:name="_Toc206315719"/>
      <w:bookmarkStart w:id="20" w:name="_Toc206315822"/>
      <w:bookmarkStart w:id="21" w:name="_Toc241542341"/>
      <w:r w:rsidRPr="006C3940">
        <w:t>0613</w:t>
      </w:r>
      <w:r w:rsidR="005A05EF" w:rsidRPr="006C3940">
        <w:t>-03</w:t>
      </w:r>
      <w:r w:rsidR="005A05EF" w:rsidRPr="006C3940">
        <w:tab/>
      </w:r>
      <w:r w:rsidR="001D60A1" w:rsidRPr="006B59F6">
        <w:t>DEFINITIONS</w:t>
      </w:r>
      <w:bookmarkEnd w:id="16"/>
      <w:bookmarkEnd w:id="17"/>
      <w:bookmarkEnd w:id="18"/>
      <w:bookmarkEnd w:id="19"/>
      <w:bookmarkEnd w:id="20"/>
      <w:bookmarkEnd w:id="21"/>
    </w:p>
    <w:p w:rsidR="004572B9" w:rsidRDefault="004572B9" w:rsidP="00DB1C0E">
      <w:pPr>
        <w:jc w:val="both"/>
        <w:rPr>
          <w:ins w:id="22" w:author="Author"/>
        </w:rPr>
      </w:pPr>
    </w:p>
    <w:p w:rsidR="004572B9" w:rsidRDefault="00A25EE2" w:rsidP="00DB1C0E">
      <w:pPr>
        <w:jc w:val="both"/>
      </w:pPr>
      <w:ins w:id="23" w:author="Author">
        <w:r>
          <w:t>Definitions can be found in IMC 2506</w:t>
        </w:r>
      </w:ins>
    </w:p>
    <w:p w:rsidR="001D60A1" w:rsidRPr="006C3940" w:rsidRDefault="001D60A1"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451AA" w:rsidRPr="001D7904" w:rsidRDefault="001451AA"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Tahoma"/>
        </w:rPr>
      </w:pPr>
      <w:r w:rsidRPr="001D7904">
        <w:rPr>
          <w:u w:val="single"/>
        </w:rPr>
        <w:t>Limited Pre-Construction Activity</w:t>
      </w:r>
      <w:r w:rsidRPr="001D7904">
        <w:t xml:space="preserve">:  </w:t>
      </w:r>
      <w:r w:rsidRPr="001D7904">
        <w:rPr>
          <w:rFonts w:cs="Tahoma"/>
        </w:rPr>
        <w:t>Any activity conducted prior to issuance of a COL by the applicant or contracted suppliers on behalf of the applicant associated with a proposed ITAAC for safety-related components or portions of the proposed facility and occurring at other than the final, in-place location at the facility</w:t>
      </w:r>
    </w:p>
    <w:p w:rsidR="001451AA" w:rsidRPr="006C3940" w:rsidRDefault="001451AA"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BE1A62" w:rsidRPr="006C3940" w:rsidRDefault="00BE1A6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bookmarkStart w:id="24" w:name="_Toc170874550"/>
      <w:bookmarkStart w:id="25" w:name="_Toc177380768"/>
    </w:p>
    <w:p w:rsidR="001D60A1" w:rsidRPr="006C3940" w:rsidRDefault="005426B8" w:rsidP="00DB1C0E">
      <w:pPr>
        <w:pStyle w:val="Heading1"/>
        <w:tabs>
          <w:tab w:val="clear" w:pos="135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pPr>
      <w:bookmarkStart w:id="26" w:name="_Toc206314256"/>
      <w:bookmarkStart w:id="27" w:name="_Toc206315720"/>
      <w:bookmarkStart w:id="28" w:name="_Toc206315823"/>
      <w:bookmarkStart w:id="29" w:name="_Toc241542342"/>
      <w:r w:rsidRPr="006C3940">
        <w:t>061</w:t>
      </w:r>
      <w:r w:rsidR="00D7358F" w:rsidRPr="006C3940">
        <w:t>3</w:t>
      </w:r>
      <w:r w:rsidR="005A05EF" w:rsidRPr="006C3940">
        <w:t>-04</w:t>
      </w:r>
      <w:r w:rsidR="005A05EF" w:rsidRPr="006C3940">
        <w:tab/>
      </w:r>
      <w:r w:rsidR="001D60A1" w:rsidRPr="006C3940">
        <w:t>RESPONSIBILITIES</w:t>
      </w:r>
      <w:r w:rsidR="00455BA2" w:rsidRPr="006C3940">
        <w:t xml:space="preserve"> </w:t>
      </w:r>
      <w:r w:rsidR="00126509" w:rsidRPr="006C3940">
        <w:t>AND</w:t>
      </w:r>
      <w:r w:rsidR="00455BA2" w:rsidRPr="006C3940">
        <w:t xml:space="preserve"> AUTHORITIES</w:t>
      </w:r>
      <w:bookmarkEnd w:id="24"/>
      <w:bookmarkEnd w:id="25"/>
      <w:bookmarkEnd w:id="26"/>
      <w:bookmarkEnd w:id="27"/>
      <w:bookmarkEnd w:id="28"/>
      <w:bookmarkEnd w:id="29"/>
    </w:p>
    <w:p w:rsidR="001D60A1" w:rsidRPr="006C3940" w:rsidRDefault="001D60A1"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7B6238" w:rsidRPr="0009638B" w:rsidRDefault="007B6238" w:rsidP="00DB1C0E">
      <w:pPr>
        <w:pStyle w:val="Heading2"/>
      </w:pPr>
      <w:bookmarkStart w:id="30" w:name="_Toc241542343"/>
      <w:bookmarkStart w:id="31" w:name="_Toc206314257"/>
      <w:r w:rsidRPr="005C7A68">
        <w:t>04.01</w:t>
      </w:r>
      <w:r w:rsidRPr="005C7A68">
        <w:tab/>
      </w:r>
      <w:r w:rsidRPr="008666D6">
        <w:rPr>
          <w:u w:val="single"/>
        </w:rPr>
        <w:t>General Responsibilities</w:t>
      </w:r>
      <w:bookmarkEnd w:id="30"/>
      <w:r w:rsidR="00CE4A36" w:rsidRPr="00CE4A36">
        <w:t>.</w:t>
      </w:r>
      <w:r w:rsidR="00215CBB">
        <w:t xml:space="preserve"> </w:t>
      </w:r>
      <w:r w:rsidR="00CE4A36">
        <w:t xml:space="preserve"> </w:t>
      </w:r>
      <w:r w:rsidRPr="0009638B">
        <w:t>NRC inspection</w:t>
      </w:r>
      <w:r w:rsidR="007C7471">
        <w:t xml:space="preserve"> results</w:t>
      </w:r>
      <w:r w:rsidRPr="0009638B">
        <w:t xml:space="preserve"> associated with new reactor construction shall be </w:t>
      </w:r>
      <w:r w:rsidR="00911526">
        <w:t xml:space="preserve">screened and </w:t>
      </w:r>
      <w:r w:rsidRPr="0009638B">
        <w:t>documented in accordance with the guidance provided in this inspection manual chapter.</w:t>
      </w:r>
      <w:bookmarkEnd w:id="31"/>
      <w:r w:rsidR="00C02C44">
        <w:t xml:space="preserve">  NRC inspection results associated with vendor inspections and quality assurance inspections led by NRC Headquarters related to new reactor construction shall follow the guidance provided in IMC 0617</w:t>
      </w:r>
      <w:r w:rsidR="00F301BA">
        <w:t>, 2507 and 2502</w:t>
      </w:r>
      <w:r w:rsidR="00C02C44">
        <w:t>.</w:t>
      </w:r>
    </w:p>
    <w:p w:rsidR="00E958E9" w:rsidRPr="0009638B" w:rsidRDefault="00E958E9"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7B6238" w:rsidRPr="003706B9" w:rsidRDefault="007B6238" w:rsidP="00DB1C0E">
      <w:pPr>
        <w:pStyle w:val="Heading2"/>
      </w:pPr>
      <w:bookmarkStart w:id="32" w:name="_Toc206314258"/>
      <w:bookmarkStart w:id="33" w:name="_Toc206315721"/>
      <w:bookmarkStart w:id="34" w:name="_Toc206315824"/>
      <w:bookmarkStart w:id="35" w:name="_Toc241542344"/>
      <w:r w:rsidRPr="00BA4B93">
        <w:t>04.02</w:t>
      </w:r>
      <w:r w:rsidRPr="00BA4B93">
        <w:tab/>
      </w:r>
      <w:r w:rsidRPr="004421AD">
        <w:rPr>
          <w:u w:val="single"/>
        </w:rPr>
        <w:t>Inspectors</w:t>
      </w:r>
      <w:bookmarkEnd w:id="32"/>
      <w:bookmarkEnd w:id="33"/>
      <w:bookmarkEnd w:id="34"/>
      <w:bookmarkEnd w:id="35"/>
      <w:r w:rsidR="003706B9">
        <w:t>.</w:t>
      </w:r>
    </w:p>
    <w:p w:rsidR="007B6238" w:rsidRPr="006C3940" w:rsidRDefault="007B6238"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7B6238" w:rsidRPr="006C3940" w:rsidRDefault="007B6238"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 w:rsidRPr="006C3940">
        <w:t>a.</w:t>
      </w:r>
      <w:r w:rsidRPr="006C3940">
        <w:tab/>
      </w:r>
      <w:r w:rsidR="0095212D" w:rsidRPr="006C3940">
        <w:t xml:space="preserve">All </w:t>
      </w:r>
      <w:r w:rsidR="00D73D3F">
        <w:t xml:space="preserve">power reactor construction </w:t>
      </w:r>
      <w:r w:rsidR="0095212D" w:rsidRPr="006C3940">
        <w:t>i</w:t>
      </w:r>
      <w:r w:rsidRPr="006C3940">
        <w:t>nspectors have the primary responsibility for ensuring that</w:t>
      </w:r>
      <w:r w:rsidR="001A6FC0" w:rsidRPr="006C3940">
        <w:t xml:space="preserve"> their</w:t>
      </w:r>
      <w:r w:rsidRPr="006C3940">
        <w:t xml:space="preserve"> </w:t>
      </w:r>
      <w:r w:rsidR="007C7471">
        <w:t>inspection activities</w:t>
      </w:r>
      <w:r w:rsidR="007C7471" w:rsidRPr="006C3940">
        <w:t xml:space="preserve"> </w:t>
      </w:r>
      <w:r w:rsidR="00AF4683" w:rsidRPr="006C3940">
        <w:t xml:space="preserve">and </w:t>
      </w:r>
      <w:r w:rsidR="002A645C" w:rsidRPr="006C3940">
        <w:t>findings are accurately reported</w:t>
      </w:r>
      <w:r w:rsidR="00764066">
        <w:t xml:space="preserve"> and </w:t>
      </w:r>
      <w:r w:rsidR="00764066" w:rsidRPr="006C3940">
        <w:t>documented in CIPIMS for the areas they inspected</w:t>
      </w:r>
      <w:r w:rsidR="002A645C" w:rsidRPr="006C3940">
        <w:t xml:space="preserve">; that referenced material is correctly </w:t>
      </w:r>
      <w:r w:rsidR="003C752F">
        <w:t>identified</w:t>
      </w:r>
      <w:r w:rsidR="002A645C" w:rsidRPr="006C3940">
        <w:t xml:space="preserve">; and that the scope and depth of </w:t>
      </w:r>
      <w:r w:rsidR="001A6FC0" w:rsidRPr="006C3940">
        <w:t>findings</w:t>
      </w:r>
      <w:r w:rsidR="002A645C" w:rsidRPr="006C3940">
        <w:t xml:space="preserve"> are adequately supported by documented </w:t>
      </w:r>
      <w:r w:rsidR="00AF4683" w:rsidRPr="006C3940">
        <w:t>examples</w:t>
      </w:r>
      <w:r w:rsidR="001A6FC0" w:rsidRPr="006C3940">
        <w:t>.</w:t>
      </w:r>
    </w:p>
    <w:p w:rsidR="001A6FC0" w:rsidRPr="006C3940" w:rsidRDefault="001A6FC0"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p>
    <w:p w:rsidR="007B6238" w:rsidRDefault="00764066"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
        <w:t>b</w:t>
      </w:r>
      <w:r w:rsidR="007B6238" w:rsidRPr="006C3940">
        <w:t>.</w:t>
      </w:r>
      <w:r w:rsidR="007B6238" w:rsidRPr="006C3940">
        <w:tab/>
      </w:r>
      <w:r w:rsidRPr="006C3940">
        <w:t xml:space="preserve">All </w:t>
      </w:r>
      <w:r>
        <w:t xml:space="preserve">power reactor construction </w:t>
      </w:r>
      <w:r w:rsidRPr="006C3940">
        <w:t>inspectors</w:t>
      </w:r>
      <w:r w:rsidR="00CC3FBC" w:rsidRPr="006C3940">
        <w:t xml:space="preserve"> are responsible for e</w:t>
      </w:r>
      <w:r>
        <w:t xml:space="preserve">nsuring that the content of </w:t>
      </w:r>
      <w:r w:rsidR="00CC3FBC" w:rsidRPr="006C3940">
        <w:t>inspection report</w:t>
      </w:r>
      <w:r>
        <w:t>s</w:t>
      </w:r>
      <w:r w:rsidR="00CC3FBC" w:rsidRPr="006C3940">
        <w:t xml:space="preserve"> does not conflict with information presented at exit meeting</w:t>
      </w:r>
      <w:r>
        <w:t>s</w:t>
      </w:r>
      <w:r w:rsidR="00CC3FBC" w:rsidRPr="006C3940">
        <w:t>.</w:t>
      </w:r>
      <w:r w:rsidR="002A645C" w:rsidRPr="006C3940">
        <w:t xml:space="preserve">  When </w:t>
      </w:r>
      <w:r>
        <w:t>inspection report contents</w:t>
      </w:r>
      <w:r w:rsidR="002A645C" w:rsidRPr="006C3940">
        <w:t xml:space="preserve"> differ significantly from the </w:t>
      </w:r>
      <w:r>
        <w:t xml:space="preserve">information presented at an </w:t>
      </w:r>
      <w:r w:rsidR="002A645C" w:rsidRPr="006C3940">
        <w:t xml:space="preserve">exit meeting, </w:t>
      </w:r>
      <w:r w:rsidR="00D158A9" w:rsidRPr="006C3940">
        <w:t>the inspector (or the report reviewer) sh</w:t>
      </w:r>
      <w:r>
        <w:t>all</w:t>
      </w:r>
      <w:r w:rsidR="00D158A9" w:rsidRPr="006C3940">
        <w:t xml:space="preserve"> discuss those differences with the licensee before the report is issued.  All such discussions with the licensee shall be documented in a summary statement </w:t>
      </w:r>
      <w:r>
        <w:t>in</w:t>
      </w:r>
      <w:r w:rsidR="00D158A9" w:rsidRPr="006C3940">
        <w:t xml:space="preserve"> the </w:t>
      </w:r>
      <w:r>
        <w:t xml:space="preserve">inspection </w:t>
      </w:r>
      <w:r w:rsidR="00D158A9" w:rsidRPr="006C3940">
        <w:t>report.</w:t>
      </w:r>
    </w:p>
    <w:p w:rsidR="00D73D3F" w:rsidRDefault="00D73D3F"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p>
    <w:p w:rsidR="00D73D3F" w:rsidRDefault="00D73D3F" w:rsidP="00DB1C0E">
      <w:pPr>
        <w:pStyle w:val="Heading2"/>
      </w:pPr>
      <w:bookmarkStart w:id="36" w:name="_Toc241542345"/>
      <w:proofErr w:type="gramStart"/>
      <w:r w:rsidRPr="00C32470">
        <w:t>04.03</w:t>
      </w:r>
      <w:r w:rsidRPr="00C32470">
        <w:tab/>
      </w:r>
      <w:r w:rsidRPr="008666D6">
        <w:rPr>
          <w:u w:val="single"/>
        </w:rPr>
        <w:t xml:space="preserve">Deputy </w:t>
      </w:r>
      <w:r w:rsidR="000D5BD2" w:rsidRPr="008666D6">
        <w:rPr>
          <w:u w:val="single"/>
        </w:rPr>
        <w:t xml:space="preserve">Regional </w:t>
      </w:r>
      <w:r w:rsidRPr="008666D6">
        <w:rPr>
          <w:u w:val="single"/>
        </w:rPr>
        <w:t>Admin</w:t>
      </w:r>
      <w:r w:rsidR="00E53FB6" w:rsidRPr="008666D6">
        <w:rPr>
          <w:u w:val="single"/>
        </w:rPr>
        <w:t>i</w:t>
      </w:r>
      <w:r w:rsidRPr="008666D6">
        <w:rPr>
          <w:u w:val="single"/>
        </w:rPr>
        <w:t>strator for Construction</w:t>
      </w:r>
      <w:bookmarkEnd w:id="36"/>
      <w:r w:rsidR="00CE4A36" w:rsidRPr="00CE4A36">
        <w:t>.</w:t>
      </w:r>
      <w:proofErr w:type="gramEnd"/>
      <w:r w:rsidR="00215CBB">
        <w:t xml:space="preserve"> </w:t>
      </w:r>
      <w:r w:rsidR="00CE4A36">
        <w:t xml:space="preserve"> </w:t>
      </w:r>
      <w:r>
        <w:t xml:space="preserve">The Deputy </w:t>
      </w:r>
      <w:r w:rsidR="000D5BD2">
        <w:t xml:space="preserve">Regional </w:t>
      </w:r>
      <w:r>
        <w:t>Admin</w:t>
      </w:r>
      <w:r w:rsidR="00E53FB6">
        <w:t>i</w:t>
      </w:r>
      <w:r>
        <w:t>strator for Construction shall determine the appropriate level of management responsible to review and approve power reactor construction inspection reports.</w:t>
      </w:r>
    </w:p>
    <w:p w:rsidR="003B6175" w:rsidRPr="006C3940" w:rsidRDefault="003B6175"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p>
    <w:p w:rsidR="00CC3FBC" w:rsidRPr="006C3940" w:rsidRDefault="00CC3FBC" w:rsidP="00DB1C0E">
      <w:pPr>
        <w:pStyle w:val="Heading2"/>
      </w:pPr>
      <w:bookmarkStart w:id="37" w:name="_Toc206314259"/>
      <w:bookmarkStart w:id="38" w:name="_Toc206315722"/>
      <w:bookmarkStart w:id="39" w:name="_Toc206315825"/>
      <w:bookmarkStart w:id="40" w:name="_Toc241542346"/>
      <w:r w:rsidRPr="00C32470">
        <w:t>04.0</w:t>
      </w:r>
      <w:r w:rsidR="00D73D3F">
        <w:t>4</w:t>
      </w:r>
      <w:r w:rsidRPr="00C32470">
        <w:tab/>
      </w:r>
      <w:r w:rsidR="00D73D3F" w:rsidRPr="008666D6">
        <w:rPr>
          <w:u w:val="single"/>
        </w:rPr>
        <w:t xml:space="preserve">Regional </w:t>
      </w:r>
      <w:r w:rsidRPr="008666D6">
        <w:rPr>
          <w:u w:val="single"/>
        </w:rPr>
        <w:t>Branch Chiefs and Division Directors</w:t>
      </w:r>
      <w:bookmarkEnd w:id="37"/>
      <w:bookmarkEnd w:id="38"/>
      <w:bookmarkEnd w:id="39"/>
      <w:bookmarkEnd w:id="40"/>
      <w:r w:rsidR="00CE4A36" w:rsidRPr="00CE4A36">
        <w:t>.</w:t>
      </w:r>
    </w:p>
    <w:p w:rsidR="00CC3FBC" w:rsidRPr="006C3940" w:rsidRDefault="00CC3FBC"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CC3FBC" w:rsidRDefault="00CC3FBC"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 w:rsidRPr="006C3940">
        <w:t>a.</w:t>
      </w:r>
      <w:r w:rsidRPr="006C3940">
        <w:tab/>
        <w:t xml:space="preserve">The management reviewer shall ensure that inspection </w:t>
      </w:r>
      <w:r w:rsidR="00790854" w:rsidRPr="006C3940">
        <w:t xml:space="preserve">observations and </w:t>
      </w:r>
      <w:r w:rsidRPr="006C3940">
        <w:t xml:space="preserve">findings are consistent with NRC policies and technical requirements, and </w:t>
      </w:r>
      <w:r w:rsidR="00D73D3F">
        <w:t xml:space="preserve">ensure </w:t>
      </w:r>
      <w:r w:rsidRPr="006C3940">
        <w:t xml:space="preserve">that </w:t>
      </w:r>
      <w:r w:rsidR="00D73D3F">
        <w:t>violations</w:t>
      </w:r>
      <w:r w:rsidRPr="006C3940">
        <w:t xml:space="preserve"> are addressed in accordance with the NRC Enforcement Policy and the NRC Enforcement Manual.</w:t>
      </w:r>
    </w:p>
    <w:p w:rsidR="006B59F6" w:rsidRPr="006C3940" w:rsidRDefault="006B59F6"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p>
    <w:p w:rsidR="007B6238" w:rsidRPr="006C3940" w:rsidRDefault="00CC3FBC"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 w:rsidRPr="006C3940">
        <w:t>b.</w:t>
      </w:r>
      <w:r w:rsidRPr="006C3940">
        <w:tab/>
        <w:t xml:space="preserve">The applicable </w:t>
      </w:r>
      <w:r w:rsidR="00D73D3F">
        <w:t>management reviewer</w:t>
      </w:r>
      <w:r w:rsidR="00DE5C0D" w:rsidRPr="006C3940">
        <w:t xml:space="preserve"> </w:t>
      </w:r>
      <w:r w:rsidRPr="006C3940">
        <w:t xml:space="preserve">is responsible for </w:t>
      </w:r>
      <w:r w:rsidR="007D512E" w:rsidRPr="006C3940">
        <w:t xml:space="preserve">inspection report content, </w:t>
      </w:r>
      <w:r w:rsidRPr="006C3940">
        <w:t>tone, regulatory focus, and issuance timeliness.</w:t>
      </w:r>
    </w:p>
    <w:p w:rsidR="00CC3FBC" w:rsidRPr="006C3940" w:rsidRDefault="00CC3FBC"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p>
    <w:p w:rsidR="00CC3FBC" w:rsidRPr="006C3940" w:rsidRDefault="00CC3FBC"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 w:rsidRPr="006C3940">
        <w:t>c.</w:t>
      </w:r>
      <w:r w:rsidRPr="006C3940">
        <w:tab/>
      </w:r>
      <w:r w:rsidR="00D73D3F">
        <w:t>The management reviewer</w:t>
      </w:r>
      <w:r w:rsidR="00F42A61" w:rsidRPr="006C3940">
        <w:t xml:space="preserve"> responsible for the associated project shall approve f</w:t>
      </w:r>
      <w:r w:rsidRPr="006C3940">
        <w:t xml:space="preserve">inal </w:t>
      </w:r>
      <w:r w:rsidR="00F42A61" w:rsidRPr="006C3940">
        <w:t xml:space="preserve">inspection </w:t>
      </w:r>
      <w:r w:rsidRPr="006C3940">
        <w:t xml:space="preserve">reports.  Reports containing potential escalated enforcement should be approved at least one management level above </w:t>
      </w:r>
      <w:r w:rsidR="00DE5C0D" w:rsidRPr="006C3940">
        <w:t xml:space="preserve">the </w:t>
      </w:r>
      <w:r w:rsidRPr="006C3940">
        <w:t>Branch Chief.</w:t>
      </w:r>
    </w:p>
    <w:p w:rsidR="00CC3FBC" w:rsidRPr="006C3940" w:rsidRDefault="00CC3FBC"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D2727" w:rsidRPr="00270BBA" w:rsidRDefault="005D3C98" w:rsidP="00DB1C0E">
      <w:pPr>
        <w:pStyle w:val="Heading2"/>
        <w:ind w:left="810" w:hanging="810"/>
      </w:pPr>
      <w:bookmarkStart w:id="41" w:name="_Toc206314261"/>
      <w:bookmarkStart w:id="42" w:name="_Toc206315723"/>
      <w:bookmarkStart w:id="43" w:name="_Toc206315826"/>
      <w:bookmarkStart w:id="44" w:name="_Toc241542347"/>
      <w:r w:rsidRPr="0009638B">
        <w:t>04.05</w:t>
      </w:r>
      <w:r w:rsidR="00FD2727" w:rsidRPr="0009638B">
        <w:tab/>
      </w:r>
      <w:r w:rsidR="00C30EDB" w:rsidRPr="008666D6">
        <w:rPr>
          <w:u w:val="single"/>
        </w:rPr>
        <w:t xml:space="preserve">Division of Construction Inspection and Operational Programs (DCIP), </w:t>
      </w:r>
      <w:r w:rsidR="008C1B15" w:rsidRPr="008666D6">
        <w:rPr>
          <w:u w:val="single"/>
        </w:rPr>
        <w:t>Office of New Reactors (</w:t>
      </w:r>
      <w:r w:rsidR="00270BBA" w:rsidRPr="008666D6">
        <w:rPr>
          <w:u w:val="single"/>
        </w:rPr>
        <w:t>NRO</w:t>
      </w:r>
      <w:bookmarkEnd w:id="41"/>
      <w:bookmarkEnd w:id="42"/>
      <w:bookmarkEnd w:id="43"/>
      <w:r w:rsidR="008C1B15" w:rsidRPr="008666D6">
        <w:rPr>
          <w:u w:val="single"/>
        </w:rPr>
        <w:t>)</w:t>
      </w:r>
      <w:bookmarkEnd w:id="44"/>
      <w:r w:rsidR="00CE4A36" w:rsidRPr="00CE4A36">
        <w:t>.</w:t>
      </w:r>
    </w:p>
    <w:p w:rsidR="00FD2727" w:rsidRPr="006C3940" w:rsidRDefault="00FD2727"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215CBB" w:rsidRDefault="005D3C98"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 w:rsidRPr="006C3940">
        <w:t>a</w:t>
      </w:r>
      <w:r w:rsidR="003D0E14" w:rsidRPr="006C3940">
        <w:t>.</w:t>
      </w:r>
      <w:r w:rsidR="00D923C6" w:rsidRPr="006C3940">
        <w:tab/>
      </w:r>
      <w:bookmarkStart w:id="45" w:name="_Toc206314262"/>
      <w:bookmarkStart w:id="46" w:name="_Toc206315724"/>
      <w:bookmarkStart w:id="47" w:name="_Toc206315827"/>
      <w:r w:rsidR="00C30EDB" w:rsidRPr="0035415C">
        <w:t xml:space="preserve">The </w:t>
      </w:r>
      <w:r w:rsidR="00F301BA">
        <w:t xml:space="preserve">NRO’s DCIP division </w:t>
      </w:r>
      <w:ins w:id="48" w:author="Author">
        <w:r w:rsidR="00C5566F">
          <w:t xml:space="preserve">is </w:t>
        </w:r>
      </w:ins>
      <w:r w:rsidR="00C02C44">
        <w:t>responsible for inspection program development</w:t>
      </w:r>
      <w:ins w:id="49" w:author="Author">
        <w:r w:rsidR="008E1342">
          <w:t>,</w:t>
        </w:r>
      </w:ins>
      <w:r w:rsidR="00C02C44">
        <w:t xml:space="preserve"> </w:t>
      </w:r>
      <w:ins w:id="50" w:author="Author">
        <w:r w:rsidR="008E1342">
          <w:t>for</w:t>
        </w:r>
      </w:ins>
      <w:r w:rsidR="00C02C44">
        <w:t xml:space="preserve"> provid</w:t>
      </w:r>
      <w:ins w:id="51" w:author="Author">
        <w:r w:rsidR="008E1342">
          <w:t>ing</w:t>
        </w:r>
      </w:ins>
      <w:r w:rsidR="00592922">
        <w:t xml:space="preserve"> interpretations of the information contained in this manual chapter, for answering questions related to the guidance, and for providing guidance for situations not covered in this manual chapter</w:t>
      </w:r>
      <w:r w:rsidR="00FD2727" w:rsidRPr="00592922">
        <w:t>.</w:t>
      </w:r>
      <w:bookmarkEnd w:id="45"/>
      <w:bookmarkEnd w:id="46"/>
      <w:bookmarkEnd w:id="47"/>
    </w:p>
    <w:p w:rsidR="00215CBB" w:rsidRDefault="00215CBB"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p>
    <w:p w:rsidR="005E6356" w:rsidRDefault="005D3C98"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 w:rsidRPr="006C3940">
        <w:t>b</w:t>
      </w:r>
      <w:r w:rsidR="004E62E9" w:rsidRPr="006C3940">
        <w:t>.</w:t>
      </w:r>
      <w:r w:rsidR="001B2B70" w:rsidRPr="006C3940">
        <w:tab/>
      </w:r>
      <w:r w:rsidR="00C02C44">
        <w:t>The NRO branch responsible for inspection program development will</w:t>
      </w:r>
      <w:r w:rsidR="00592922">
        <w:t xml:space="preserve"> p</w:t>
      </w:r>
      <w:r w:rsidR="001C2050" w:rsidRPr="006C3940">
        <w:t>rocess feedback and comments associated with this manual chapter.</w:t>
      </w:r>
      <w:r w:rsidR="00F85DAB">
        <w:br w:type="page"/>
      </w:r>
    </w:p>
    <w:p w:rsidR="009B7F03" w:rsidRPr="006C3940" w:rsidRDefault="009B7F03" w:rsidP="00DB1C0E">
      <w:pPr>
        <w:pStyle w:val="Heading1"/>
        <w:tabs>
          <w:tab w:val="clear" w:pos="135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pPr>
      <w:bookmarkStart w:id="52" w:name="_Toc206314263"/>
      <w:bookmarkStart w:id="53" w:name="_Toc206315725"/>
      <w:bookmarkStart w:id="54" w:name="_Toc206315828"/>
      <w:bookmarkStart w:id="55" w:name="_Toc241542348"/>
      <w:r w:rsidRPr="006C3940">
        <w:t>0613-05</w:t>
      </w:r>
      <w:r w:rsidRPr="006C3940">
        <w:tab/>
        <w:t>SCREENING INSPECTION RESULTS</w:t>
      </w:r>
      <w:bookmarkEnd w:id="52"/>
      <w:bookmarkEnd w:id="53"/>
      <w:bookmarkEnd w:id="54"/>
      <w:bookmarkEnd w:id="55"/>
    </w:p>
    <w:p w:rsidR="009B7F03" w:rsidRDefault="009B7F03"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607131" w:rsidRDefault="00A66DDC"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 xml:space="preserve">The evaluation of </w:t>
      </w:r>
      <w:r w:rsidR="00426FA6">
        <w:t xml:space="preserve">10 CFR Part 52 </w:t>
      </w:r>
      <w:r>
        <w:t>p</w:t>
      </w:r>
      <w:r w:rsidR="00C63BB4">
        <w:t>ower reactor construction inspect</w:t>
      </w:r>
      <w:r>
        <w:t xml:space="preserve">ion results begins with </w:t>
      </w:r>
      <w:r w:rsidR="00764066">
        <w:t xml:space="preserve">a </w:t>
      </w:r>
      <w:r>
        <w:t>screening to determine if a construction issue will be documented for consideration in the p</w:t>
      </w:r>
      <w:r w:rsidRPr="00A66DDC">
        <w:t xml:space="preserve">eriodic </w:t>
      </w:r>
      <w:r>
        <w:t>a</w:t>
      </w:r>
      <w:r w:rsidRPr="00A66DDC">
        <w:t xml:space="preserve">ssessment of </w:t>
      </w:r>
      <w:r>
        <w:t>c</w:t>
      </w:r>
      <w:r w:rsidRPr="00A66DDC">
        <w:t xml:space="preserve">onstruction </w:t>
      </w:r>
      <w:r>
        <w:t>i</w:t>
      </w:r>
      <w:r w:rsidRPr="00A66DDC">
        <w:t xml:space="preserve">nspection </w:t>
      </w:r>
      <w:r>
        <w:t>p</w:t>
      </w:r>
      <w:r w:rsidRPr="00A66DDC">
        <w:t xml:space="preserve">rogram </w:t>
      </w:r>
      <w:r>
        <w:t>r</w:t>
      </w:r>
      <w:r w:rsidRPr="00A66DDC">
        <w:t>esults</w:t>
      </w:r>
      <w:r>
        <w:t xml:space="preserve">.  The process for screening </w:t>
      </w:r>
      <w:r w:rsidR="00A324C3">
        <w:t>construction issues</w:t>
      </w:r>
      <w:r>
        <w:t xml:space="preserve"> is described in the following sections.  Detailed instructions are provided in Appendix B of this Chapter.  </w:t>
      </w:r>
    </w:p>
    <w:p w:rsidR="00CE4A36" w:rsidRPr="006C3940" w:rsidRDefault="00CE4A36"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5E3CAE" w:rsidRDefault="005A5A88" w:rsidP="00DB1C0E">
      <w:pPr>
        <w:pStyle w:val="Heading2"/>
      </w:pPr>
      <w:bookmarkStart w:id="56" w:name="_Toc241542349"/>
      <w:bookmarkStart w:id="57" w:name="_Toc206314264"/>
      <w:r w:rsidRPr="00C32470">
        <w:t>05.0</w:t>
      </w:r>
      <w:r w:rsidR="00E22ED7">
        <w:t>1</w:t>
      </w:r>
      <w:r w:rsidRPr="00A71FE1">
        <w:tab/>
      </w:r>
      <w:proofErr w:type="gramStart"/>
      <w:r w:rsidRPr="008666D6">
        <w:rPr>
          <w:u w:val="single"/>
        </w:rPr>
        <w:t>Screen</w:t>
      </w:r>
      <w:proofErr w:type="gramEnd"/>
      <w:r w:rsidRPr="008666D6">
        <w:rPr>
          <w:u w:val="single"/>
        </w:rPr>
        <w:t xml:space="preserve"> for</w:t>
      </w:r>
      <w:r w:rsidR="0013291D" w:rsidRPr="008666D6">
        <w:rPr>
          <w:u w:val="single"/>
        </w:rPr>
        <w:t xml:space="preserve"> a</w:t>
      </w:r>
      <w:r w:rsidRPr="008666D6">
        <w:rPr>
          <w:u w:val="single"/>
        </w:rPr>
        <w:t xml:space="preserve"> </w:t>
      </w:r>
      <w:r w:rsidR="0013291D" w:rsidRPr="008666D6">
        <w:rPr>
          <w:u w:val="single"/>
        </w:rPr>
        <w:t>Violation</w:t>
      </w:r>
      <w:r w:rsidRPr="008666D6">
        <w:rPr>
          <w:u w:val="single"/>
        </w:rPr>
        <w:t xml:space="preserve"> </w:t>
      </w:r>
      <w:r w:rsidR="0013291D" w:rsidRPr="008666D6">
        <w:rPr>
          <w:u w:val="single"/>
        </w:rPr>
        <w:t xml:space="preserve">of </w:t>
      </w:r>
      <w:r w:rsidRPr="008666D6">
        <w:rPr>
          <w:u w:val="single"/>
        </w:rPr>
        <w:t>Regulat</w:t>
      </w:r>
      <w:r w:rsidR="0013291D" w:rsidRPr="008666D6">
        <w:rPr>
          <w:u w:val="single"/>
        </w:rPr>
        <w:t>ory Requirements</w:t>
      </w:r>
      <w:bookmarkEnd w:id="56"/>
      <w:r w:rsidR="00CE4A36" w:rsidRPr="00CE4A36">
        <w:t>.</w:t>
      </w:r>
      <w:r w:rsidR="009E644F">
        <w:t xml:space="preserve"> </w:t>
      </w:r>
      <w:r w:rsidR="00CE4A36" w:rsidRPr="00CE4A36">
        <w:t xml:space="preserve"> </w:t>
      </w:r>
      <w:r w:rsidRPr="006C3940">
        <w:t xml:space="preserve">The </w:t>
      </w:r>
      <w:r>
        <w:t xml:space="preserve">evaluation of </w:t>
      </w:r>
      <w:r w:rsidR="00A324C3">
        <w:t>a construction issue</w:t>
      </w:r>
      <w:r w:rsidR="00950349">
        <w:t xml:space="preserve"> </w:t>
      </w:r>
      <w:r>
        <w:t xml:space="preserve">begins with a screening to determine if </w:t>
      </w:r>
      <w:r w:rsidR="00A324C3">
        <w:t>it</w:t>
      </w:r>
      <w:r>
        <w:t xml:space="preserve"> is a </w:t>
      </w:r>
      <w:r w:rsidR="0013291D">
        <w:t>violation</w:t>
      </w:r>
      <w:r>
        <w:t xml:space="preserve"> </w:t>
      </w:r>
      <w:r w:rsidR="0013291D">
        <w:t xml:space="preserve">of </w:t>
      </w:r>
      <w:r>
        <w:t>regulatory requirements</w:t>
      </w:r>
      <w:r w:rsidR="008C5C77">
        <w:t>.</w:t>
      </w:r>
      <w:r w:rsidR="00764066">
        <w:t xml:space="preserve"> </w:t>
      </w:r>
      <w:r w:rsidR="00426FA6">
        <w:t xml:space="preserve">Use Section 1-1 of Appendix B to screen construction issues.  </w:t>
      </w:r>
      <w:r w:rsidR="00764066">
        <w:t xml:space="preserve">For issues with multiple examples, each example </w:t>
      </w:r>
      <w:r w:rsidR="00C31D10">
        <w:t>should be screened separately.</w:t>
      </w:r>
      <w:r w:rsidR="005E3CAE">
        <w:t xml:space="preserve"> </w:t>
      </w:r>
      <w:r w:rsidR="00ED65E9">
        <w:t xml:space="preserve"> Deviations from licensee commitments and contractor </w:t>
      </w:r>
      <w:proofErr w:type="spellStart"/>
      <w:r w:rsidR="00ED65E9">
        <w:t>Nonconformances</w:t>
      </w:r>
      <w:proofErr w:type="spellEnd"/>
      <w:r w:rsidR="00ED65E9">
        <w:t xml:space="preserve"> with commitments related to 10 CFR Part 50, Appendix B should also be screened separately.</w:t>
      </w:r>
      <w:r w:rsidR="005E3CAE">
        <w:t xml:space="preserve"> </w:t>
      </w:r>
    </w:p>
    <w:p w:rsidR="005E3CAE" w:rsidRDefault="005E3CAE"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4"/>
        <w:jc w:val="both"/>
      </w:pPr>
    </w:p>
    <w:p w:rsidR="00F36076" w:rsidRDefault="001B52F3"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If</w:t>
      </w:r>
      <w:r w:rsidR="005A5A88" w:rsidRPr="006C3940">
        <w:t xml:space="preserve"> the </w:t>
      </w:r>
      <w:r w:rsidR="00120CBE">
        <w:t xml:space="preserve">construction </w:t>
      </w:r>
      <w:r w:rsidR="005A5A88" w:rsidRPr="006C3940">
        <w:t xml:space="preserve">issue is determined </w:t>
      </w:r>
      <w:r w:rsidR="005A5A88" w:rsidRPr="00F36076">
        <w:t>not</w:t>
      </w:r>
      <w:r w:rsidR="005A5A88" w:rsidRPr="006C3940">
        <w:t xml:space="preserve"> to be </w:t>
      </w:r>
      <w:r w:rsidR="00764066">
        <w:t xml:space="preserve">a </w:t>
      </w:r>
      <w:r w:rsidR="0013291D">
        <w:t>violation</w:t>
      </w:r>
      <w:r w:rsidR="00871DAE">
        <w:t>,</w:t>
      </w:r>
      <w:r w:rsidR="00A324C3">
        <w:t xml:space="preserve"> </w:t>
      </w:r>
      <w:r w:rsidR="00120CBE">
        <w:t xml:space="preserve">the issue is </w:t>
      </w:r>
      <w:r w:rsidR="00A324C3">
        <w:t>not normally documented</w:t>
      </w:r>
      <w:r w:rsidR="008E278B">
        <w:t xml:space="preserve"> and the licensee is informed</w:t>
      </w:r>
      <w:r w:rsidR="004511D1">
        <w:t xml:space="preserve">.  </w:t>
      </w:r>
      <w:r w:rsidR="00A324C3">
        <w:t xml:space="preserve">Since </w:t>
      </w:r>
      <w:r w:rsidR="008E278B">
        <w:t>observation</w:t>
      </w:r>
      <w:r w:rsidR="00A324C3">
        <w:t>s</w:t>
      </w:r>
      <w:r w:rsidR="004511D1">
        <w:t xml:space="preserve"> </w:t>
      </w:r>
      <w:r w:rsidR="00A324C3">
        <w:t xml:space="preserve">are </w:t>
      </w:r>
      <w:r w:rsidR="004C4D36">
        <w:t>not finding</w:t>
      </w:r>
      <w:r w:rsidR="00A324C3">
        <w:t>s</w:t>
      </w:r>
      <w:r w:rsidR="004C4D36">
        <w:t xml:space="preserve">, </w:t>
      </w:r>
      <w:r w:rsidR="00A324C3">
        <w:t xml:space="preserve">they </w:t>
      </w:r>
      <w:r w:rsidR="004C4D36">
        <w:t xml:space="preserve">will not be considered in the </w:t>
      </w:r>
      <w:ins w:id="58" w:author="Author">
        <w:r w:rsidR="00367600">
          <w:t>C</w:t>
        </w:r>
      </w:ins>
      <w:r w:rsidR="00A66DDC">
        <w:t>o</w:t>
      </w:r>
      <w:r w:rsidR="00E41F6D">
        <w:t xml:space="preserve">nstruction </w:t>
      </w:r>
      <w:ins w:id="59" w:author="Author">
        <w:r w:rsidR="00367600">
          <w:t>Reactor Oversight Process (</w:t>
        </w:r>
        <w:proofErr w:type="spellStart"/>
        <w:r w:rsidR="00367600">
          <w:t>cROP</w:t>
        </w:r>
        <w:proofErr w:type="spellEnd"/>
        <w:r w:rsidR="00367600">
          <w:t>)</w:t>
        </w:r>
      </w:ins>
      <w:r w:rsidR="004C4D36">
        <w:t xml:space="preserve"> assessment </w:t>
      </w:r>
      <w:ins w:id="60" w:author="Author">
        <w:r w:rsidR="00367600">
          <w:t>program</w:t>
        </w:r>
      </w:ins>
      <w:r w:rsidR="004C4D36">
        <w:t>, and in most cases will not be documented.  See Section 0613-</w:t>
      </w:r>
      <w:r w:rsidR="00DC67D5">
        <w:t>0</w:t>
      </w:r>
      <w:r w:rsidR="00426FA6">
        <w:t>7</w:t>
      </w:r>
      <w:r w:rsidR="004C4D36">
        <w:t xml:space="preserve"> for exceptions for documenting observations.</w:t>
      </w:r>
      <w:r w:rsidR="00614FA5">
        <w:t xml:space="preserve">  </w:t>
      </w:r>
      <w:r w:rsidR="00F36076" w:rsidRPr="006C3940">
        <w:t xml:space="preserve">If the </w:t>
      </w:r>
      <w:r w:rsidR="00F36076">
        <w:t xml:space="preserve">construction </w:t>
      </w:r>
      <w:r w:rsidR="00F36076" w:rsidRPr="006C3940">
        <w:t xml:space="preserve">issue is determined to be a </w:t>
      </w:r>
      <w:r w:rsidR="0013291D">
        <w:t>violation</w:t>
      </w:r>
      <w:r w:rsidR="00F36076" w:rsidRPr="006C3940">
        <w:t xml:space="preserve">, </w:t>
      </w:r>
      <w:r w:rsidR="00306A3A">
        <w:t xml:space="preserve">then </w:t>
      </w:r>
      <w:r w:rsidR="00426FA6">
        <w:t>proceed</w:t>
      </w:r>
      <w:r w:rsidR="007923E4">
        <w:t xml:space="preserve"> to Section 05.02.</w:t>
      </w:r>
    </w:p>
    <w:p w:rsidR="00F36076" w:rsidRDefault="00F36076"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4"/>
        <w:jc w:val="both"/>
      </w:pPr>
    </w:p>
    <w:p w:rsidR="00DC67D5" w:rsidRDefault="00F36076"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4"/>
        <w:jc w:val="both"/>
      </w:pPr>
      <w:r>
        <w:t xml:space="preserve">If additional information is needed to determine if the construction issue is a </w:t>
      </w:r>
      <w:r w:rsidR="0013291D">
        <w:t>violation</w:t>
      </w:r>
      <w:r>
        <w:t xml:space="preserve">, then the issue is an unresolved item </w:t>
      </w:r>
      <w:r w:rsidR="007923E4">
        <w:t xml:space="preserve">(URI) </w:t>
      </w:r>
      <w:r>
        <w:t>an</w:t>
      </w:r>
      <w:r w:rsidR="007923E4">
        <w:t>d</w:t>
      </w:r>
      <w:r>
        <w:t xml:space="preserve"> should be documented in accordance with Section 0613-</w:t>
      </w:r>
      <w:r w:rsidR="00426FA6">
        <w:t>10</w:t>
      </w:r>
      <w:r>
        <w:t>.</w:t>
      </w:r>
      <w:r w:rsidR="007923E4">
        <w:t xml:space="preserve">  </w:t>
      </w:r>
      <w:r w:rsidR="00DC67D5">
        <w:t xml:space="preserve">URIs should be used infrequently as they are only for issues that </w:t>
      </w:r>
      <w:r w:rsidR="006B3273">
        <w:t xml:space="preserve">cannot be finalized during the inspection and </w:t>
      </w:r>
      <w:r w:rsidR="00A324C3">
        <w:t>are likely to result in a violation</w:t>
      </w:r>
      <w:r w:rsidR="00A315BD">
        <w:t>.</w:t>
      </w:r>
    </w:p>
    <w:p w:rsidR="00DC67D5" w:rsidRDefault="00DC67D5"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4"/>
        <w:jc w:val="both"/>
      </w:pPr>
    </w:p>
    <w:p w:rsidR="0064188F" w:rsidRDefault="00764066" w:rsidP="00DB1C0E">
      <w:pPr>
        <w:pStyle w:val="Heading2"/>
      </w:pPr>
      <w:bookmarkStart w:id="61" w:name="_Toc241542350"/>
      <w:r>
        <w:t>05.02</w:t>
      </w:r>
      <w:r>
        <w:tab/>
      </w:r>
      <w:proofErr w:type="gramStart"/>
      <w:r w:rsidRPr="008666D6">
        <w:rPr>
          <w:u w:val="single"/>
        </w:rPr>
        <w:t>Screen</w:t>
      </w:r>
      <w:proofErr w:type="gramEnd"/>
      <w:r w:rsidR="00A315BD" w:rsidRPr="008666D6">
        <w:rPr>
          <w:u w:val="single"/>
        </w:rPr>
        <w:t xml:space="preserve"> for Enforcement</w:t>
      </w:r>
      <w:r w:rsidR="00306A3A" w:rsidRPr="008666D6">
        <w:rPr>
          <w:u w:val="single"/>
        </w:rPr>
        <w:t xml:space="preserve"> Categories</w:t>
      </w:r>
      <w:bookmarkEnd w:id="61"/>
      <w:r w:rsidR="00CE4A36" w:rsidRPr="00CE4A36">
        <w:t xml:space="preserve">. </w:t>
      </w:r>
      <w:r w:rsidR="009E644F">
        <w:t xml:space="preserve"> </w:t>
      </w:r>
      <w:r w:rsidR="00A315BD">
        <w:t xml:space="preserve">This screen is used to determine if a </w:t>
      </w:r>
      <w:r w:rsidR="0013291D">
        <w:t>violation</w:t>
      </w:r>
      <w:r w:rsidR="00A315BD">
        <w:t xml:space="preserve"> warrants consideration of enforcement action using severity levels and possible civil penalties by virtue of being in one of the following categories:  </w:t>
      </w:r>
      <w:proofErr w:type="gramStart"/>
      <w:r w:rsidR="00A315BD">
        <w:t xml:space="preserve">had </w:t>
      </w:r>
      <w:r w:rsidR="00CA1BFF">
        <w:t xml:space="preserve"> </w:t>
      </w:r>
      <w:r w:rsidR="00A315BD">
        <w:t>actual</w:t>
      </w:r>
      <w:proofErr w:type="gramEnd"/>
      <w:r w:rsidR="00A315BD">
        <w:t xml:space="preserve"> safety consequences; had the potential to impact the NRC’s ability to perform its regulatory function</w:t>
      </w:r>
      <w:r w:rsidR="0064188F">
        <w:t xml:space="preserve">; or involved willful aspects.  Screen the </w:t>
      </w:r>
      <w:r w:rsidR="0013291D">
        <w:t>violation</w:t>
      </w:r>
      <w:r w:rsidR="0064188F">
        <w:t xml:space="preserve"> using Section 1-2 of Appendix B.  </w:t>
      </w:r>
    </w:p>
    <w:p w:rsidR="0064188F" w:rsidRDefault="0064188F"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4"/>
        <w:jc w:val="both"/>
      </w:pPr>
    </w:p>
    <w:p w:rsidR="0064188F" w:rsidRDefault="00EE1E36"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4"/>
        <w:jc w:val="both"/>
      </w:pPr>
      <w:r>
        <w:t xml:space="preserve">If </w:t>
      </w:r>
      <w:r w:rsidR="0064188F">
        <w:t xml:space="preserve">the </w:t>
      </w:r>
      <w:r w:rsidR="0013291D">
        <w:t>violation</w:t>
      </w:r>
      <w:r>
        <w:t xml:space="preserve"> is involved with one of these categories, </w:t>
      </w:r>
      <w:r w:rsidR="0064188F">
        <w:t>it</w:t>
      </w:r>
      <w:r>
        <w:t xml:space="preserve"> is a finding. </w:t>
      </w:r>
      <w:r w:rsidR="0064188F">
        <w:t xml:space="preserve"> Proceed to Section 05.04 to screen for identification credit.</w:t>
      </w:r>
    </w:p>
    <w:p w:rsidR="0064188F" w:rsidRDefault="0064188F"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4"/>
        <w:jc w:val="both"/>
      </w:pPr>
    </w:p>
    <w:p w:rsidR="005A5A88" w:rsidRDefault="00306A3A"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4"/>
        <w:jc w:val="both"/>
      </w:pPr>
      <w:r>
        <w:t xml:space="preserve">If the </w:t>
      </w:r>
      <w:r w:rsidR="0013291D">
        <w:t>violation</w:t>
      </w:r>
      <w:r>
        <w:t xml:space="preserve"> is not involved with one of these categories, then continue to Section 05.03</w:t>
      </w:r>
      <w:r w:rsidR="0064188F">
        <w:t xml:space="preserve"> to screen for greater-than minor significance</w:t>
      </w:r>
      <w:r>
        <w:t>.</w:t>
      </w:r>
      <w:r w:rsidR="00A315BD">
        <w:t xml:space="preserve"> </w:t>
      </w:r>
      <w:r w:rsidR="00DE0B29">
        <w:t xml:space="preserve">   </w:t>
      </w:r>
    </w:p>
    <w:p w:rsidR="00101B81" w:rsidRDefault="00101B81"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pPr>
      <w:bookmarkStart w:id="62" w:name="_Toc206314266"/>
      <w:bookmarkStart w:id="63" w:name="_Toc206315727"/>
      <w:bookmarkStart w:id="64" w:name="_Toc206315830"/>
    </w:p>
    <w:p w:rsidR="000161D5" w:rsidRDefault="008E278B" w:rsidP="00DB1C0E">
      <w:pPr>
        <w:pStyle w:val="Heading2"/>
      </w:pPr>
      <w:bookmarkStart w:id="65" w:name="_Toc241542351"/>
      <w:r w:rsidRPr="00C32470">
        <w:t>05.03</w:t>
      </w:r>
      <w:r w:rsidRPr="00C32470">
        <w:tab/>
      </w:r>
      <w:proofErr w:type="gramStart"/>
      <w:r w:rsidRPr="008666D6">
        <w:rPr>
          <w:u w:val="single"/>
        </w:rPr>
        <w:t>Screen</w:t>
      </w:r>
      <w:proofErr w:type="gramEnd"/>
      <w:r w:rsidRPr="008666D6">
        <w:rPr>
          <w:u w:val="single"/>
        </w:rPr>
        <w:t xml:space="preserve"> for Greater-than-Minor</w:t>
      </w:r>
      <w:bookmarkEnd w:id="62"/>
      <w:bookmarkEnd w:id="63"/>
      <w:bookmarkEnd w:id="64"/>
      <w:r w:rsidR="0064188F" w:rsidRPr="008666D6">
        <w:rPr>
          <w:u w:val="single"/>
        </w:rPr>
        <w:t xml:space="preserve"> Significance</w:t>
      </w:r>
      <w:bookmarkEnd w:id="65"/>
      <w:r w:rsidR="00CE4A36">
        <w:t>.</w:t>
      </w:r>
      <w:r w:rsidR="009E644F">
        <w:t xml:space="preserve"> </w:t>
      </w:r>
      <w:r w:rsidR="00CE4A36">
        <w:t xml:space="preserve"> </w:t>
      </w:r>
      <w:r w:rsidR="005E3CAE">
        <w:t xml:space="preserve">A </w:t>
      </w:r>
      <w:r w:rsidR="0013291D">
        <w:t>violation</w:t>
      </w:r>
      <w:r w:rsidR="005E3CAE">
        <w:t xml:space="preserve"> must be greater-than minor to be considered a finding.  For </w:t>
      </w:r>
      <w:r w:rsidR="00C10499">
        <w:t>construction</w:t>
      </w:r>
      <w:r w:rsidR="005E3CAE">
        <w:t xml:space="preserve"> issues, examples of minor violations are provided in Appendix </w:t>
      </w:r>
      <w:r w:rsidR="006F06B6">
        <w:t>E to this chapter</w:t>
      </w:r>
      <w:r w:rsidR="00E54928">
        <w:t>.</w:t>
      </w:r>
      <w:r w:rsidR="005E3CAE">
        <w:t xml:space="preserve">  </w:t>
      </w:r>
      <w:r w:rsidR="006F06B6">
        <w:t xml:space="preserve">Examples of minor violations are also provided in the Enforcement </w:t>
      </w:r>
      <w:r w:rsidR="00CA1BFF">
        <w:t>Manual</w:t>
      </w:r>
      <w:r w:rsidR="006F06B6">
        <w:t xml:space="preserve">.  If the </w:t>
      </w:r>
      <w:r w:rsidR="0013291D">
        <w:t>violation</w:t>
      </w:r>
      <w:r w:rsidR="006F06B6">
        <w:t xml:space="preserve"> is similar to a minor example, then the </w:t>
      </w:r>
      <w:r w:rsidR="0013291D">
        <w:t>violation</w:t>
      </w:r>
      <w:r w:rsidR="006F06B6">
        <w:t xml:space="preserve"> is minor.  If the </w:t>
      </w:r>
      <w:r w:rsidR="0013291D">
        <w:t>violation</w:t>
      </w:r>
      <w:r w:rsidR="006F06B6">
        <w:t xml:space="preserve"> is not similar to the “minor” description, then the “screen for </w:t>
      </w:r>
      <w:r w:rsidR="00CA1BFF">
        <w:t>greater-than-minor</w:t>
      </w:r>
      <w:r w:rsidR="006F06B6">
        <w:t>” questions in Appendix B</w:t>
      </w:r>
      <w:r w:rsidR="00C857B0">
        <w:t>,</w:t>
      </w:r>
      <w:r w:rsidR="006F06B6">
        <w:t xml:space="preserve"> Section 1-3</w:t>
      </w:r>
      <w:r w:rsidR="007D1429">
        <w:t>,</w:t>
      </w:r>
      <w:r w:rsidR="006F06B6">
        <w:t xml:space="preserve"> must be used to </w:t>
      </w:r>
      <w:r w:rsidR="00533233">
        <w:br w:type="page"/>
      </w:r>
      <w:r w:rsidR="006F06B6">
        <w:lastRenderedPageBreak/>
        <w:t xml:space="preserve">determine if the </w:t>
      </w:r>
      <w:r w:rsidR="0013291D">
        <w:t>violation</w:t>
      </w:r>
      <w:r w:rsidR="006F06B6">
        <w:t xml:space="preserve"> is </w:t>
      </w:r>
      <w:r w:rsidR="00426FA6">
        <w:t>greater-</w:t>
      </w:r>
      <w:r w:rsidR="006F06B6">
        <w:t>than</w:t>
      </w:r>
      <w:r w:rsidR="00426FA6">
        <w:t>-</w:t>
      </w:r>
      <w:r w:rsidR="006F06B6">
        <w:t>minor and, therefore, a finding that warrants documentation</w:t>
      </w:r>
      <w:r w:rsidR="00647F54">
        <w:t>.</w:t>
      </w:r>
    </w:p>
    <w:p w:rsidR="006F06B6" w:rsidRDefault="006F06B6"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CE4A36" w:rsidRDefault="006F06B6"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 xml:space="preserve">If the </w:t>
      </w:r>
      <w:r w:rsidR="0013291D">
        <w:t>violation</w:t>
      </w:r>
      <w:r>
        <w:t xml:space="preserve"> is minor, it is not a finding, will not be considered in the </w:t>
      </w:r>
      <w:proofErr w:type="spellStart"/>
      <w:ins w:id="66" w:author="Author">
        <w:r w:rsidR="00367600">
          <w:t>cROP</w:t>
        </w:r>
      </w:ins>
      <w:proofErr w:type="spellEnd"/>
      <w:r>
        <w:t xml:space="preserve"> assessment </w:t>
      </w:r>
      <w:ins w:id="67" w:author="Author">
        <w:r w:rsidR="00367600">
          <w:t>program</w:t>
        </w:r>
      </w:ins>
      <w:r>
        <w:t>, and, in most cases, will not be documented.  See Section 0613-11 for the exceptions to documenting minor issues.</w:t>
      </w:r>
    </w:p>
    <w:p w:rsidR="00CE4A36" w:rsidRDefault="00CE4A36"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20017E" w:rsidRDefault="00CE4A36" w:rsidP="00DB1C0E">
      <w:pPr>
        <w:pStyle w:val="Heading2"/>
        <w:numPr>
          <w:ilvl w:val="1"/>
          <w:numId w:val="35"/>
        </w:numPr>
        <w:tabs>
          <w:tab w:val="clear" w:pos="600"/>
        </w:tabs>
        <w:ind w:left="0" w:firstLine="0"/>
      </w:pPr>
      <w:bookmarkStart w:id="68" w:name="_Toc241542352"/>
      <w:r>
        <w:rPr>
          <w:u w:val="single"/>
        </w:rPr>
        <w:t>S</w:t>
      </w:r>
      <w:r w:rsidR="009B7F03" w:rsidRPr="008666D6">
        <w:rPr>
          <w:u w:val="single"/>
        </w:rPr>
        <w:t xml:space="preserve">creen </w:t>
      </w:r>
      <w:r w:rsidR="00CE6897">
        <w:rPr>
          <w:u w:val="single"/>
        </w:rPr>
        <w:t>for</w:t>
      </w:r>
      <w:r w:rsidR="008B1CD0" w:rsidRPr="008666D6">
        <w:rPr>
          <w:u w:val="single"/>
        </w:rPr>
        <w:t xml:space="preserve"> </w:t>
      </w:r>
      <w:r w:rsidR="008D1F0D" w:rsidRPr="008666D6">
        <w:rPr>
          <w:u w:val="single"/>
        </w:rPr>
        <w:t>Identification Credit</w:t>
      </w:r>
      <w:bookmarkEnd w:id="68"/>
      <w:r w:rsidRPr="00CE4A36">
        <w:t>.</w:t>
      </w:r>
      <w:bookmarkEnd w:id="57"/>
      <w:r>
        <w:t xml:space="preserve">  </w:t>
      </w:r>
      <w:r w:rsidR="006F18ED">
        <w:t>F</w:t>
      </w:r>
      <w:r w:rsidR="00261F29">
        <w:t xml:space="preserve">indings must be analyzed using the screening criteria listed in </w:t>
      </w:r>
      <w:r w:rsidR="00BE54F5">
        <w:t>Appendix B</w:t>
      </w:r>
      <w:r w:rsidR="00C857B0">
        <w:t>,</w:t>
      </w:r>
      <w:r w:rsidR="00BE54F5">
        <w:t xml:space="preserve"> Section </w:t>
      </w:r>
      <w:r w:rsidR="00DB58A6">
        <w:t>1-4</w:t>
      </w:r>
      <w:r w:rsidR="007D1429">
        <w:t>,</w:t>
      </w:r>
      <w:r w:rsidR="001B6EFB">
        <w:t xml:space="preserve"> to determine the appropriate identification credit for the finding (</w:t>
      </w:r>
      <w:r w:rsidR="0020017E">
        <w:t>i.e.</w:t>
      </w:r>
      <w:r w:rsidR="001B6EFB">
        <w:t>, NRC-identified, licensee-identified, or self-revealing)</w:t>
      </w:r>
      <w:r w:rsidR="0020017E">
        <w:t>.</w:t>
      </w:r>
    </w:p>
    <w:p w:rsidR="00CE4A36" w:rsidRDefault="00CE4A36"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20017E" w:rsidRDefault="0020017E"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Licensee-identified and self-revealing f</w:t>
      </w:r>
      <w:r w:rsidR="0064188F">
        <w:t>indings that do not meet the screening criteria in Appendix B, Section 1-4</w:t>
      </w:r>
      <w:r w:rsidR="007D1429">
        <w:t>,</w:t>
      </w:r>
      <w:r w:rsidR="0064188F">
        <w:t xml:space="preserve"> </w:t>
      </w:r>
      <w:r w:rsidR="00261F29">
        <w:t>will not be considered in the CIP assessment process</w:t>
      </w:r>
      <w:r>
        <w:t xml:space="preserve">.  These findings will be documented in accordance with Section 0613-09.  </w:t>
      </w:r>
      <w:r w:rsidR="006F18ED">
        <w:t>Proceed to Section 05.06.</w:t>
      </w:r>
      <w:r>
        <w:t>b</w:t>
      </w:r>
      <w:r w:rsidR="006F18ED">
        <w:t xml:space="preserve"> to determine </w:t>
      </w:r>
      <w:r>
        <w:t xml:space="preserve">the </w:t>
      </w:r>
      <w:r w:rsidR="006F18ED">
        <w:t>appropriate enforcement action for the finding.</w:t>
      </w:r>
      <w:r>
        <w:t xml:space="preserve">    </w:t>
      </w:r>
    </w:p>
    <w:p w:rsidR="00CE4A36" w:rsidRDefault="00CE4A36"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9103B" w:rsidRDefault="001B6EFB"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NRC-identified findings and f</w:t>
      </w:r>
      <w:r w:rsidR="00261F29">
        <w:t xml:space="preserve">indings that meet the </w:t>
      </w:r>
      <w:r w:rsidR="00F9103B">
        <w:t xml:space="preserve">screening </w:t>
      </w:r>
      <w:r w:rsidR="00261F29">
        <w:t xml:space="preserve">criteria specified in </w:t>
      </w:r>
      <w:r w:rsidR="00794BE5">
        <w:t>Appendix B</w:t>
      </w:r>
      <w:r w:rsidR="00C857B0">
        <w:t>,</w:t>
      </w:r>
      <w:r w:rsidR="00794BE5">
        <w:t xml:space="preserve"> Section </w:t>
      </w:r>
      <w:r w:rsidR="00DB58A6">
        <w:t>1-4</w:t>
      </w:r>
      <w:r w:rsidR="007D1429">
        <w:t>,</w:t>
      </w:r>
      <w:r w:rsidR="00794BE5">
        <w:t xml:space="preserve"> </w:t>
      </w:r>
      <w:r w:rsidR="00261F29">
        <w:t xml:space="preserve">are subject to enforcement action and are considered in the </w:t>
      </w:r>
      <w:proofErr w:type="spellStart"/>
      <w:ins w:id="69" w:author="Author">
        <w:r w:rsidR="00367600">
          <w:t>cROP</w:t>
        </w:r>
      </w:ins>
      <w:proofErr w:type="spellEnd"/>
      <w:r w:rsidR="00261F29">
        <w:t xml:space="preserve"> assessment </w:t>
      </w:r>
      <w:ins w:id="70" w:author="Author">
        <w:r w:rsidR="00367600">
          <w:t>program</w:t>
        </w:r>
      </w:ins>
      <w:r w:rsidR="00261F29">
        <w:t>.</w:t>
      </w:r>
      <w:r w:rsidR="003C2D97">
        <w:t xml:space="preserve">  </w:t>
      </w:r>
      <w:r w:rsidR="0064188F">
        <w:t xml:space="preserve">These findings will be documented in accordance with Section 0613-08.  </w:t>
      </w:r>
      <w:r w:rsidR="003C2D97">
        <w:t xml:space="preserve">Proceed to Section 05.05 to </w:t>
      </w:r>
      <w:r w:rsidR="0064188F">
        <w:t>analyze</w:t>
      </w:r>
      <w:r w:rsidR="003C2D97">
        <w:t xml:space="preserve"> for </w:t>
      </w:r>
      <w:r w:rsidR="003504B3">
        <w:t xml:space="preserve">construction </w:t>
      </w:r>
      <w:ins w:id="71" w:author="Author">
        <w:r w:rsidR="00367600">
          <w:t>cross-cutting</w:t>
        </w:r>
      </w:ins>
      <w:r w:rsidR="003C2D97">
        <w:t xml:space="preserve"> </w:t>
      </w:r>
      <w:r w:rsidR="003504B3">
        <w:t xml:space="preserve">component </w:t>
      </w:r>
      <w:r w:rsidR="003C2D97">
        <w:t>aspects.</w:t>
      </w:r>
    </w:p>
    <w:p w:rsidR="00F178A8" w:rsidRDefault="00F178A8"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4"/>
        <w:jc w:val="both"/>
      </w:pPr>
      <w:bookmarkStart w:id="72" w:name="_Toc206314267"/>
      <w:bookmarkStart w:id="73" w:name="_Toc206315728"/>
      <w:bookmarkStart w:id="74" w:name="_Toc206315831"/>
    </w:p>
    <w:p w:rsidR="00F178A8" w:rsidRDefault="00951CA2" w:rsidP="00DB1C0E">
      <w:pPr>
        <w:pStyle w:val="Heading2"/>
      </w:pPr>
      <w:bookmarkStart w:id="75" w:name="_Toc241542353"/>
      <w:r w:rsidRPr="00951CA2">
        <w:t>05.05</w:t>
      </w:r>
      <w:r w:rsidRPr="00951CA2">
        <w:tab/>
      </w:r>
      <w:r w:rsidR="00794BE5" w:rsidRPr="008666D6">
        <w:rPr>
          <w:u w:val="single"/>
        </w:rPr>
        <w:t xml:space="preserve">Analyze for </w:t>
      </w:r>
      <w:r w:rsidR="003504B3" w:rsidRPr="008666D6">
        <w:rPr>
          <w:u w:val="single"/>
        </w:rPr>
        <w:t xml:space="preserve">Construction </w:t>
      </w:r>
      <w:ins w:id="76" w:author="Author">
        <w:r w:rsidR="00367600">
          <w:rPr>
            <w:u w:val="single"/>
          </w:rPr>
          <w:t>Cross-cutting</w:t>
        </w:r>
      </w:ins>
      <w:r w:rsidR="00794BE5" w:rsidRPr="008666D6">
        <w:rPr>
          <w:u w:val="single"/>
        </w:rPr>
        <w:t xml:space="preserve"> </w:t>
      </w:r>
      <w:r w:rsidR="003504B3" w:rsidRPr="008666D6">
        <w:rPr>
          <w:u w:val="single"/>
        </w:rPr>
        <w:t>Component</w:t>
      </w:r>
      <w:r w:rsidR="00780B47">
        <w:rPr>
          <w:u w:val="single"/>
        </w:rPr>
        <w:t xml:space="preserve"> (CSFC)</w:t>
      </w:r>
      <w:r w:rsidR="003504B3" w:rsidRPr="008666D6">
        <w:rPr>
          <w:u w:val="single"/>
        </w:rPr>
        <w:t xml:space="preserve"> </w:t>
      </w:r>
      <w:r w:rsidR="00794BE5" w:rsidRPr="008666D6">
        <w:rPr>
          <w:u w:val="single"/>
        </w:rPr>
        <w:t>Aspects</w:t>
      </w:r>
      <w:bookmarkEnd w:id="75"/>
      <w:r w:rsidR="00CE4A36" w:rsidRPr="00CE4A36">
        <w:t xml:space="preserve">. </w:t>
      </w:r>
      <w:r w:rsidR="00950981">
        <w:t xml:space="preserve"> </w:t>
      </w:r>
      <w:r w:rsidR="00794BE5">
        <w:t>All</w:t>
      </w:r>
      <w:r w:rsidR="00C02C44">
        <w:t xml:space="preserve"> NRC-identified, </w:t>
      </w:r>
      <w:r w:rsidR="00794BE5">
        <w:t>all self-revealing</w:t>
      </w:r>
      <w:r w:rsidR="00C02C44">
        <w:t>,</w:t>
      </w:r>
      <w:r w:rsidR="00794BE5">
        <w:t xml:space="preserve"> and licensee-identified findings that meet the screening criteria specified in Appendix B, Section </w:t>
      </w:r>
      <w:r w:rsidR="00DB58A6">
        <w:t>1-4</w:t>
      </w:r>
      <w:r w:rsidR="007D1429">
        <w:t>,</w:t>
      </w:r>
      <w:r w:rsidR="00794BE5">
        <w:t xml:space="preserve"> shall be assessed for potential </w:t>
      </w:r>
      <w:r w:rsidR="003504B3">
        <w:t xml:space="preserve">construction </w:t>
      </w:r>
      <w:ins w:id="77" w:author="Author">
        <w:r w:rsidR="00367600">
          <w:t>cross-cutting</w:t>
        </w:r>
      </w:ins>
      <w:r w:rsidR="00794BE5">
        <w:t xml:space="preserve"> </w:t>
      </w:r>
      <w:r w:rsidR="003504B3">
        <w:t xml:space="preserve">component </w:t>
      </w:r>
      <w:r w:rsidR="00794BE5">
        <w:t>aspects.</w:t>
      </w:r>
    </w:p>
    <w:p w:rsidR="00794BE5" w:rsidRDefault="00794BE5"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794BE5" w:rsidRDefault="00794BE5"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 xml:space="preserve">Assess the cause(s) of the </w:t>
      </w:r>
      <w:r w:rsidR="00CA1BFF">
        <w:t>finding</w:t>
      </w:r>
      <w:r>
        <w:t xml:space="preserve"> to identify a potential </w:t>
      </w:r>
      <w:r w:rsidR="003504B3">
        <w:t xml:space="preserve">construction </w:t>
      </w:r>
      <w:ins w:id="78" w:author="Author">
        <w:r w:rsidR="00367600">
          <w:t>cross-cutting</w:t>
        </w:r>
      </w:ins>
      <w:r>
        <w:t xml:space="preserve"> </w:t>
      </w:r>
      <w:r w:rsidR="003504B3">
        <w:t xml:space="preserve">component </w:t>
      </w:r>
      <w:r>
        <w:t>aspect using the guidance and questions in Appendix B, Section 1-</w:t>
      </w:r>
      <w:r w:rsidR="003C2D97">
        <w:t>5</w:t>
      </w:r>
      <w:r>
        <w:t xml:space="preserve">.  The </w:t>
      </w:r>
      <w:r w:rsidR="003504B3">
        <w:t xml:space="preserve">construction </w:t>
      </w:r>
      <w:ins w:id="79" w:author="Author">
        <w:r w:rsidR="00367600">
          <w:t>cross-cutting</w:t>
        </w:r>
      </w:ins>
      <w:r>
        <w:t xml:space="preserve"> </w:t>
      </w:r>
      <w:r w:rsidR="003504B3">
        <w:t xml:space="preserve">component </w:t>
      </w:r>
      <w:r>
        <w:t xml:space="preserve">aspect of a finding is not considered a separate finding but rather a performance characteristic that is the most significant contributor to the </w:t>
      </w:r>
      <w:r w:rsidR="00CA1BFF">
        <w:t>finding</w:t>
      </w:r>
      <w:r>
        <w:t xml:space="preserve">, if applicable.  The intent of identifying the </w:t>
      </w:r>
      <w:r w:rsidR="003504B3">
        <w:t xml:space="preserve">construction </w:t>
      </w:r>
      <w:ins w:id="80" w:author="Author">
        <w:r w:rsidR="00367600">
          <w:t>cross-cutting</w:t>
        </w:r>
      </w:ins>
      <w:r>
        <w:t xml:space="preserve"> </w:t>
      </w:r>
      <w:r w:rsidR="003504B3">
        <w:t xml:space="preserve">component </w:t>
      </w:r>
      <w:r>
        <w:t xml:space="preserve">aspect of a finding is so that insight can be used in the assessment process.  It should be noted that not all </w:t>
      </w:r>
      <w:r w:rsidR="00CA1BFF">
        <w:t>finding</w:t>
      </w:r>
      <w:r>
        <w:t xml:space="preserve">s have a </w:t>
      </w:r>
      <w:r w:rsidR="003504B3">
        <w:t xml:space="preserve">construction </w:t>
      </w:r>
      <w:ins w:id="81" w:author="Author">
        <w:r w:rsidR="00367600">
          <w:t>cross-cutting</w:t>
        </w:r>
      </w:ins>
      <w:r>
        <w:t xml:space="preserve"> </w:t>
      </w:r>
      <w:r w:rsidR="003504B3">
        <w:t xml:space="preserve">component </w:t>
      </w:r>
      <w:r>
        <w:t>aspect associated with them.</w:t>
      </w:r>
    </w:p>
    <w:p w:rsidR="002A0177" w:rsidRDefault="002A0177"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9055A3" w:rsidRDefault="003C2D97"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 xml:space="preserve">Once the issue is screened for </w:t>
      </w:r>
      <w:r w:rsidR="003504B3">
        <w:t xml:space="preserve">construction </w:t>
      </w:r>
      <w:ins w:id="82" w:author="Author">
        <w:r w:rsidR="00367600">
          <w:t>cross-cutting</w:t>
        </w:r>
      </w:ins>
      <w:r w:rsidR="003504B3">
        <w:t xml:space="preserve"> component</w:t>
      </w:r>
      <w:r>
        <w:t xml:space="preserve"> aspects, proceed to Section 05.06 to screen for </w:t>
      </w:r>
      <w:r w:rsidR="0020017E">
        <w:t xml:space="preserve">the type of finding and the </w:t>
      </w:r>
      <w:r>
        <w:t>appropriate enforcement action.</w:t>
      </w:r>
    </w:p>
    <w:p w:rsidR="00C31D10" w:rsidRDefault="00C31D10"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A87AB9" w:rsidRPr="00CE4A36" w:rsidRDefault="00C31D10" w:rsidP="00DB1C0E">
      <w:pPr>
        <w:pStyle w:val="Heading2"/>
      </w:pPr>
      <w:bookmarkStart w:id="83" w:name="_Toc241542354"/>
      <w:r>
        <w:t>05</w:t>
      </w:r>
      <w:r w:rsidR="003C2D97">
        <w:t>.</w:t>
      </w:r>
      <w:r>
        <w:t>06</w:t>
      </w:r>
      <w:r>
        <w:tab/>
      </w:r>
      <w:r w:rsidRPr="008666D6">
        <w:rPr>
          <w:u w:val="single"/>
        </w:rPr>
        <w:t>S</w:t>
      </w:r>
      <w:r w:rsidR="002A0177" w:rsidRPr="008666D6">
        <w:rPr>
          <w:u w:val="single"/>
        </w:rPr>
        <w:t xml:space="preserve">creening for </w:t>
      </w:r>
      <w:r w:rsidR="00A87AB9" w:rsidRPr="008666D6">
        <w:rPr>
          <w:u w:val="single"/>
        </w:rPr>
        <w:t xml:space="preserve">Type of Finding and </w:t>
      </w:r>
      <w:r w:rsidR="002A0177" w:rsidRPr="008666D6">
        <w:rPr>
          <w:u w:val="single"/>
        </w:rPr>
        <w:t>Applicable Enforcement Action</w:t>
      </w:r>
      <w:bookmarkEnd w:id="83"/>
      <w:r w:rsidR="00CE4A36" w:rsidRPr="00CE4A36">
        <w:t xml:space="preserve">. </w:t>
      </w:r>
      <w:r w:rsidR="00950981">
        <w:t xml:space="preserve"> </w:t>
      </w:r>
      <w:r w:rsidR="008D40CD">
        <w:t>All NRC-identified findings and self-revealing and licensee-identified findings that meet the screening criteria specified in Appendix B, Section 1-4</w:t>
      </w:r>
      <w:r w:rsidR="007D1429">
        <w:t>,</w:t>
      </w:r>
      <w:r w:rsidR="008D40CD">
        <w:t xml:space="preserve"> </w:t>
      </w:r>
      <w:r w:rsidR="00A87AB9">
        <w:t>must be analyzed using the screening criteria listed in Appendix B, Section 1-6</w:t>
      </w:r>
      <w:r w:rsidR="007D1429">
        <w:t>,</w:t>
      </w:r>
      <w:r w:rsidR="00A87AB9">
        <w:t xml:space="preserve"> to determine the type of finding (i.e., Construction Finding, ITAAC-Related Construction F</w:t>
      </w:r>
      <w:r w:rsidR="00A87AB9" w:rsidRPr="006C3940">
        <w:t>inding</w:t>
      </w:r>
      <w:r w:rsidR="00A87AB9">
        <w:t>, or ITAAC Finding).</w:t>
      </w:r>
    </w:p>
    <w:p w:rsidR="00CE4A36" w:rsidRDefault="00CE4A36"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Segoe Script"/>
        </w:rPr>
      </w:pPr>
    </w:p>
    <w:p w:rsidR="00CE4A36" w:rsidRDefault="008D40CD"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Segoe Script"/>
        </w:rPr>
      </w:pPr>
      <w:r>
        <w:t>All findings must be analyzed using the screening criteria listed in Appendix B, Section 1-7</w:t>
      </w:r>
      <w:r w:rsidR="007D1429">
        <w:t>,</w:t>
      </w:r>
      <w:r>
        <w:t xml:space="preserve"> to determine the appropriate enforcement action.  </w:t>
      </w:r>
      <w:r w:rsidR="00A87AB9">
        <w:t>I</w:t>
      </w:r>
      <w:r w:rsidR="002A0177" w:rsidRPr="005B6914">
        <w:t xml:space="preserve">f the </w:t>
      </w:r>
      <w:r w:rsidR="0020017E">
        <w:t>finding</w:t>
      </w:r>
      <w:r w:rsidR="002A0177">
        <w:t xml:space="preserve"> is Severity Level IV</w:t>
      </w:r>
      <w:r w:rsidR="002A0177" w:rsidRPr="005B6914">
        <w:t xml:space="preserve">, </w:t>
      </w:r>
      <w:r w:rsidR="002A0177" w:rsidRPr="005B6914">
        <w:lastRenderedPageBreak/>
        <w:t xml:space="preserve">then the </w:t>
      </w:r>
      <w:r w:rsidR="00AA0FFD">
        <w:t>issue</w:t>
      </w:r>
      <w:r w:rsidR="002A0177" w:rsidRPr="005B6914">
        <w:t xml:space="preserve"> must be evaluated to determine if it should be cited or non-cited in a</w:t>
      </w:r>
      <w:r w:rsidR="002A0177">
        <w:t>ccordance with</w:t>
      </w:r>
      <w:r w:rsidR="002A0177" w:rsidRPr="005B6914">
        <w:t xml:space="preserve"> the </w:t>
      </w:r>
      <w:r w:rsidR="00BE1A62">
        <w:t xml:space="preserve">NRC </w:t>
      </w:r>
      <w:r w:rsidR="002A0177" w:rsidRPr="005B6914">
        <w:t xml:space="preserve">Enforcement Policy.  </w:t>
      </w:r>
      <w:r w:rsidR="003C2D97">
        <w:t xml:space="preserve">In order to designate a </w:t>
      </w:r>
      <w:r>
        <w:t>finding</w:t>
      </w:r>
      <w:r w:rsidR="003C2D97">
        <w:t xml:space="preserve"> as </w:t>
      </w:r>
      <w:r>
        <w:t>a</w:t>
      </w:r>
      <w:r w:rsidR="003C2D97">
        <w:t xml:space="preserve"> </w:t>
      </w:r>
      <w:r>
        <w:t>non-cited violation (</w:t>
      </w:r>
      <w:r w:rsidR="003C2D97">
        <w:t>NCV</w:t>
      </w:r>
      <w:r>
        <w:t>)</w:t>
      </w:r>
      <w:r w:rsidR="003C2D97">
        <w:t xml:space="preserve">, the </w:t>
      </w:r>
      <w:ins w:id="84" w:author="Author">
        <w:r w:rsidR="008E1342">
          <w:t xml:space="preserve">adequacy </w:t>
        </w:r>
      </w:ins>
      <w:r w:rsidR="003C2D97">
        <w:t>of the licensee’s</w:t>
      </w:r>
      <w:r w:rsidR="00A47326">
        <w:t xml:space="preserve"> </w:t>
      </w:r>
      <w:r w:rsidR="00A47326" w:rsidRPr="008B1217">
        <w:t>corrective action program</w:t>
      </w:r>
      <w:r w:rsidR="003C2D97">
        <w:t xml:space="preserve"> </w:t>
      </w:r>
      <w:r w:rsidR="00A47326">
        <w:t>(</w:t>
      </w:r>
      <w:r w:rsidR="003C2D97">
        <w:t>CAP</w:t>
      </w:r>
      <w:r w:rsidR="00A47326">
        <w:t>)</w:t>
      </w:r>
      <w:r w:rsidR="003C2D97">
        <w:t xml:space="preserve"> must have been verified through NRC inspection</w:t>
      </w:r>
      <w:r w:rsidR="001D4EC2">
        <w:t xml:space="preserve"> in accordance with IP 35007 “QA Program Implementation </w:t>
      </w:r>
      <w:proofErr w:type="gramStart"/>
      <w:r w:rsidR="001D4EC2">
        <w:t>During</w:t>
      </w:r>
      <w:proofErr w:type="gramEnd"/>
      <w:r w:rsidR="001D4EC2">
        <w:t xml:space="preserve"> Construction,” Appendix 16.</w:t>
      </w:r>
      <w:r w:rsidR="003C2D97">
        <w:t xml:space="preserve">  </w:t>
      </w:r>
      <w:proofErr w:type="gramStart"/>
      <w:r w:rsidR="00A87AB9">
        <w:rPr>
          <w:rFonts w:cs="Segoe Script"/>
        </w:rPr>
        <w:t>Document NRC-identified findings in accordance with Section 0613-08.</w:t>
      </w:r>
      <w:proofErr w:type="gramEnd"/>
      <w:r w:rsidR="00A87AB9">
        <w:rPr>
          <w:rFonts w:cs="Segoe Script"/>
        </w:rPr>
        <w:t xml:space="preserve">  Document licensee-identified and self-revealing findings </w:t>
      </w:r>
      <w:r w:rsidR="0085612D">
        <w:rPr>
          <w:rFonts w:cs="Segoe Script"/>
        </w:rPr>
        <w:t xml:space="preserve">that do not </w:t>
      </w:r>
      <w:r w:rsidR="0085612D">
        <w:t>meet the screening criteria specified in Appendix B, Section 1-4</w:t>
      </w:r>
      <w:r w:rsidR="007D1429">
        <w:t>,</w:t>
      </w:r>
      <w:r w:rsidR="0085612D">
        <w:t xml:space="preserve"> </w:t>
      </w:r>
      <w:r w:rsidR="00A87AB9">
        <w:rPr>
          <w:rFonts w:cs="Segoe Script"/>
        </w:rPr>
        <w:t>in accordance with Section 0613-09.</w:t>
      </w:r>
    </w:p>
    <w:p w:rsidR="00CE4A36" w:rsidRDefault="00CE4A36"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Segoe Script"/>
        </w:rPr>
      </w:pPr>
    </w:p>
    <w:p w:rsidR="00E40636" w:rsidRPr="00A87AB9" w:rsidRDefault="002A0177"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Segoe Script"/>
        </w:rPr>
      </w:pPr>
      <w:r w:rsidRPr="005B6914">
        <w:t xml:space="preserve">If the </w:t>
      </w:r>
      <w:r w:rsidR="00A87AB9">
        <w:t>finding</w:t>
      </w:r>
      <w:r w:rsidRPr="005B6914">
        <w:t xml:space="preserve"> is potentially greater than </w:t>
      </w:r>
      <w:r>
        <w:t>Severity Level IV</w:t>
      </w:r>
      <w:r w:rsidRPr="005B6914">
        <w:t xml:space="preserve">, then </w:t>
      </w:r>
      <w:r>
        <w:t>the finding is an apparent violation (AV)</w:t>
      </w:r>
      <w:r w:rsidRPr="005B6914">
        <w:t xml:space="preserve">.  The appropriate enforcement action will be determined in accordance with the </w:t>
      </w:r>
      <w:r w:rsidR="00BE1A62">
        <w:t xml:space="preserve">NRC </w:t>
      </w:r>
      <w:r w:rsidRPr="005B6914">
        <w:t>Enforcement Policy.  Document the finding in accordance with Section 061</w:t>
      </w:r>
      <w:r w:rsidR="00AA0FFD">
        <w:t>3</w:t>
      </w:r>
      <w:r w:rsidRPr="005B6914">
        <w:t>-0</w:t>
      </w:r>
      <w:bookmarkEnd w:id="72"/>
      <w:bookmarkEnd w:id="73"/>
      <w:bookmarkEnd w:id="74"/>
      <w:r w:rsidR="00A87AB9">
        <w:t>8</w:t>
      </w:r>
      <w:r w:rsidR="00AA0FFD">
        <w:t>.</w:t>
      </w:r>
    </w:p>
    <w:p w:rsidR="00853991" w:rsidRDefault="00853991"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BE1A62" w:rsidRPr="006C3940" w:rsidRDefault="00BE1A6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B7EC9" w:rsidRPr="002A70DA" w:rsidRDefault="00805797" w:rsidP="00DB1C0E">
      <w:pPr>
        <w:pStyle w:val="Heading1"/>
        <w:tabs>
          <w:tab w:val="clear" w:pos="135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bookmarkStart w:id="85" w:name="_Toc206314268"/>
      <w:bookmarkStart w:id="86" w:name="_Toc206315729"/>
      <w:bookmarkStart w:id="87" w:name="_Toc206315832"/>
      <w:bookmarkStart w:id="88" w:name="_Toc241542355"/>
      <w:r w:rsidRPr="002A70DA">
        <w:t>0613-</w:t>
      </w:r>
      <w:r w:rsidR="00681723" w:rsidRPr="002A70DA">
        <w:t>0</w:t>
      </w:r>
      <w:r w:rsidRPr="002A70DA">
        <w:t>6</w:t>
      </w:r>
      <w:r w:rsidRPr="002A70DA">
        <w:tab/>
      </w:r>
      <w:r w:rsidR="00FB7EC9" w:rsidRPr="002A70DA">
        <w:t xml:space="preserve">DOCUMENTING </w:t>
      </w:r>
      <w:bookmarkEnd w:id="85"/>
      <w:bookmarkEnd w:id="86"/>
      <w:bookmarkEnd w:id="87"/>
      <w:r w:rsidR="00BF1084" w:rsidRPr="002A70DA">
        <w:t>INSPECTION RESULTS</w:t>
      </w:r>
      <w:bookmarkEnd w:id="88"/>
    </w:p>
    <w:p w:rsidR="00802250" w:rsidRDefault="00802250"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941257" w:rsidRDefault="006852CB"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961AAA">
        <w:t xml:space="preserve">To support the CIP, a computer based application </w:t>
      </w:r>
      <w:r w:rsidR="00941257" w:rsidRPr="00961AAA">
        <w:t>called</w:t>
      </w:r>
      <w:r w:rsidR="00E8517E" w:rsidRPr="00961AAA">
        <w:t xml:space="preserve"> the</w:t>
      </w:r>
      <w:r w:rsidR="00941257" w:rsidRPr="00961AAA">
        <w:t xml:space="preserve"> </w:t>
      </w:r>
      <w:r w:rsidR="00E8517E" w:rsidRPr="00961AAA">
        <w:rPr>
          <w:u w:val="single"/>
        </w:rPr>
        <w:t>Construction Inspection Program Information Management System (CIPIMS)</w:t>
      </w:r>
      <w:r w:rsidR="00941257" w:rsidRPr="00961AAA">
        <w:t xml:space="preserve"> </w:t>
      </w:r>
      <w:r w:rsidRPr="00961AAA">
        <w:t>has been developed</w:t>
      </w:r>
      <w:r w:rsidR="00941257" w:rsidRPr="00961AAA">
        <w:t xml:space="preserve">.  </w:t>
      </w:r>
      <w:r w:rsidRPr="00961AAA">
        <w:t>CIPIMS is a</w:t>
      </w:r>
      <w:ins w:id="89" w:author="Author">
        <w:r w:rsidR="00E64FCA">
          <w:t xml:space="preserve"> management</w:t>
        </w:r>
      </w:ins>
      <w:r w:rsidRPr="00961AAA">
        <w:t xml:space="preserve"> tool </w:t>
      </w:r>
      <w:ins w:id="90" w:author="Author">
        <w:r w:rsidR="00E64FCA">
          <w:t>used to document, organize, and track information collected</w:t>
        </w:r>
      </w:ins>
      <w:r w:rsidR="00961AAA" w:rsidRPr="00961AAA">
        <w:t xml:space="preserve"> during inspections</w:t>
      </w:r>
    </w:p>
    <w:p w:rsidR="00961AAA" w:rsidRDefault="00961AAA"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802250" w:rsidRDefault="00802250"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bookmarkStart w:id="91" w:name="_Toc206314270"/>
      <w:bookmarkStart w:id="92" w:name="_Toc206315731"/>
      <w:bookmarkStart w:id="93" w:name="_Toc206315834"/>
      <w:r w:rsidRPr="006C3940">
        <w:t xml:space="preserve">Report numbers for all inspections will be assigned as the planned inspections are entered into the Inspection Planning </w:t>
      </w:r>
      <w:r>
        <w:t>(</w:t>
      </w:r>
      <w:r w:rsidRPr="006C3940">
        <w:t>IP</w:t>
      </w:r>
      <w:r>
        <w:t>)</w:t>
      </w:r>
      <w:r w:rsidRPr="006C3940">
        <w:t xml:space="preserve"> module of the </w:t>
      </w:r>
      <w:r>
        <w:t>Reactor Programs System (</w:t>
      </w:r>
      <w:r w:rsidRPr="006C3940">
        <w:t>RPS</w:t>
      </w:r>
      <w:r>
        <w:t>)</w:t>
      </w:r>
      <w:r w:rsidRPr="006C3940">
        <w:t xml:space="preserve">.  </w:t>
      </w:r>
      <w:r>
        <w:t>Instructions for entering data into RPS are contained in IMC-0306, “</w:t>
      </w:r>
      <w:r w:rsidRPr="006852CB">
        <w:t>Information Technology Support for the Reactor Oversight Process</w:t>
      </w:r>
      <w:r>
        <w:t>.”</w:t>
      </w:r>
    </w:p>
    <w:p w:rsidR="00802250" w:rsidRDefault="00802250"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C250CF" w:rsidRDefault="00802250"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 xml:space="preserve">Inspectors will enter inspection results into CIPIMS under a specific docket number and inspection report number that are associated with the facility being inspected and the inspection report period.  </w:t>
      </w:r>
      <w:r w:rsidR="001B1A10" w:rsidRPr="00F849B3">
        <w:t xml:space="preserve">Each separate inspection </w:t>
      </w:r>
      <w:r w:rsidR="001B1A10">
        <w:t xml:space="preserve">result </w:t>
      </w:r>
      <w:r w:rsidR="001B1A10" w:rsidRPr="00F849B3">
        <w:t>entry into CIPIMS is designated as a</w:t>
      </w:r>
      <w:r w:rsidR="00E8517E">
        <w:t>n</w:t>
      </w:r>
      <w:r w:rsidR="001B1A10" w:rsidRPr="00F849B3">
        <w:t xml:space="preserve"> </w:t>
      </w:r>
      <w:r w:rsidR="00E8517E">
        <w:t>inspection item</w:t>
      </w:r>
      <w:r w:rsidR="001B1A10" w:rsidRPr="00F849B3">
        <w:t xml:space="preserve"> and </w:t>
      </w:r>
      <w:r w:rsidR="001B1A10">
        <w:t xml:space="preserve">will be </w:t>
      </w:r>
      <w:r w:rsidR="001B1A10" w:rsidRPr="00F849B3">
        <w:t xml:space="preserve">assigned a sequential number.  </w:t>
      </w:r>
      <w:r w:rsidR="00372A45" w:rsidRPr="00F849B3">
        <w:t xml:space="preserve">Inspection activities that </w:t>
      </w:r>
      <w:r w:rsidR="00372A45">
        <w:t>result in a</w:t>
      </w:r>
      <w:r w:rsidR="00372A45" w:rsidRPr="00F849B3">
        <w:t xml:space="preserve"> </w:t>
      </w:r>
      <w:r w:rsidR="00CA1BFF">
        <w:t>violation</w:t>
      </w:r>
      <w:r w:rsidR="00372A45" w:rsidRPr="00F849B3">
        <w:t xml:space="preserve"> </w:t>
      </w:r>
      <w:r w:rsidR="004E1695">
        <w:t xml:space="preserve">and are </w:t>
      </w:r>
      <w:r w:rsidR="00E8517E">
        <w:t>greater-than-</w:t>
      </w:r>
      <w:r w:rsidR="004E1695">
        <w:t xml:space="preserve">minor </w:t>
      </w:r>
      <w:r w:rsidR="00372A45" w:rsidRPr="00F849B3">
        <w:t>will be designated as a “</w:t>
      </w:r>
      <w:r w:rsidR="00372A45">
        <w:t>Finding</w:t>
      </w:r>
      <w:r w:rsidR="00372A45" w:rsidRPr="00F849B3">
        <w:t>.</w:t>
      </w:r>
      <w:r w:rsidR="004E1695">
        <w:t>”</w:t>
      </w:r>
      <w:r w:rsidR="00372A45">
        <w:t xml:space="preserve">  </w:t>
      </w:r>
      <w:r w:rsidRPr="00F849B3">
        <w:t xml:space="preserve">Inspection </w:t>
      </w:r>
      <w:r w:rsidR="00E8517E">
        <w:t>items</w:t>
      </w:r>
      <w:r w:rsidR="00E8517E" w:rsidRPr="00F849B3">
        <w:t xml:space="preserve"> </w:t>
      </w:r>
      <w:r>
        <w:t>for which it is unknown whether or not a</w:t>
      </w:r>
      <w:r w:rsidRPr="00F849B3">
        <w:t xml:space="preserve"> </w:t>
      </w:r>
      <w:r w:rsidR="00CA1BFF">
        <w:t>violation</w:t>
      </w:r>
      <w:r w:rsidRPr="00F849B3">
        <w:t xml:space="preserve"> </w:t>
      </w:r>
      <w:r>
        <w:t xml:space="preserve">occurred </w:t>
      </w:r>
      <w:r w:rsidRPr="00F849B3">
        <w:t>will be designated as an “</w:t>
      </w:r>
      <w:r>
        <w:t>Unresolved Item.</w:t>
      </w:r>
      <w:r w:rsidRPr="00F849B3">
        <w:t>”</w:t>
      </w:r>
      <w:r>
        <w:t xml:space="preserve">  </w:t>
      </w:r>
      <w:r w:rsidR="00941257" w:rsidRPr="00F849B3">
        <w:t xml:space="preserve">Further information on the use of CIPIMS </w:t>
      </w:r>
      <w:ins w:id="94" w:author="Author">
        <w:r w:rsidR="00E64FCA">
          <w:t>will be</w:t>
        </w:r>
        <w:r w:rsidR="00E64FCA" w:rsidRPr="00F849B3">
          <w:t xml:space="preserve"> </w:t>
        </w:r>
      </w:ins>
      <w:r w:rsidR="00941257" w:rsidRPr="00F849B3">
        <w:t xml:space="preserve">available in the “Construction Inspection </w:t>
      </w:r>
      <w:r w:rsidR="00941257">
        <w:t xml:space="preserve">Program </w:t>
      </w:r>
      <w:r w:rsidR="00941257" w:rsidRPr="00F849B3">
        <w:t>Information Management System (CIPIMS) User’s Guide</w:t>
      </w:r>
      <w:r w:rsidR="00715613">
        <w:t>.</w:t>
      </w:r>
      <w:r w:rsidR="00941257" w:rsidRPr="00F849B3">
        <w:t>”</w:t>
      </w:r>
      <w:bookmarkEnd w:id="91"/>
      <w:bookmarkEnd w:id="92"/>
      <w:bookmarkEnd w:id="93"/>
      <w:r w:rsidR="001A2E53">
        <w:t xml:space="preserve">  </w:t>
      </w:r>
      <w:r w:rsidR="00DF5BFE">
        <w:t xml:space="preserve">Sample inspection report cover letters and a sample inspection report are located on the NRO Construction Inspection </w:t>
      </w:r>
      <w:r w:rsidR="008C4871">
        <w:t>Program Web</w:t>
      </w:r>
      <w:r w:rsidR="00DF5BFE">
        <w:t xml:space="preserve"> site.</w:t>
      </w:r>
    </w:p>
    <w:p w:rsidR="00CA478F" w:rsidRDefault="00CA478F" w:rsidP="00DB1C0E">
      <w:pPr>
        <w:pStyle w:val="Heading1"/>
        <w:tabs>
          <w:tab w:val="clear" w:pos="135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pPr>
      <w:bookmarkStart w:id="95" w:name="_Toc241542356"/>
    </w:p>
    <w:p w:rsidR="00CA478F" w:rsidRDefault="00CA478F" w:rsidP="00DB1C0E">
      <w:pPr>
        <w:pStyle w:val="Heading1"/>
        <w:tabs>
          <w:tab w:val="clear" w:pos="135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pPr>
    </w:p>
    <w:p w:rsidR="00FD6233" w:rsidRDefault="00E36E31" w:rsidP="00DB1C0E">
      <w:pPr>
        <w:pStyle w:val="Heading1"/>
        <w:tabs>
          <w:tab w:val="clear" w:pos="135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pPr>
      <w:r>
        <w:t>0613-07</w:t>
      </w:r>
      <w:r>
        <w:tab/>
      </w:r>
      <w:r w:rsidR="00805797">
        <w:t>D</w:t>
      </w:r>
      <w:r w:rsidR="00FD6233" w:rsidRPr="006C3940">
        <w:t>OCUMENTING</w:t>
      </w:r>
      <w:r w:rsidR="00FD6233">
        <w:t xml:space="preserve"> INSPECTION RESULTS WITH NO FINDINGS AND</w:t>
      </w:r>
      <w:r w:rsidR="00FD6233" w:rsidRPr="006C3940">
        <w:t xml:space="preserve"> </w:t>
      </w:r>
      <w:r w:rsidR="00FD6233">
        <w:t>DO</w:t>
      </w:r>
      <w:r w:rsidR="00780B47">
        <w:t>C</w:t>
      </w:r>
      <w:r w:rsidR="00FD6233">
        <w:t>UMENTING OBSERVATIONS</w:t>
      </w:r>
      <w:bookmarkEnd w:id="95"/>
      <w:r w:rsidR="00FD6233">
        <w:t xml:space="preserve"> </w:t>
      </w:r>
    </w:p>
    <w:p w:rsidR="00FD6233" w:rsidRDefault="00FD6233"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D6233" w:rsidRDefault="00FD6233"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 xml:space="preserve">Documentation of inspection results for which there is no associated finding in CIPIMS requires four sections to be completed: </w:t>
      </w:r>
      <w:r w:rsidR="000C2B79">
        <w:t xml:space="preserve"> </w:t>
      </w:r>
      <w:r>
        <w:t xml:space="preserve">title, scope, </w:t>
      </w:r>
      <w:ins w:id="96" w:author="Author">
        <w:r w:rsidR="00D34839">
          <w:t>findings</w:t>
        </w:r>
      </w:ins>
      <w:r>
        <w:t xml:space="preserve">, and </w:t>
      </w:r>
      <w:r w:rsidR="00E86254">
        <w:t xml:space="preserve">documents </w:t>
      </w:r>
      <w:r>
        <w:t xml:space="preserve">reviewed.  Follow the guidance in the appropriate sub-sections in Section 0613-08 on how to document these areas.  In the </w:t>
      </w:r>
      <w:r w:rsidR="003A4086">
        <w:t xml:space="preserve">findings </w:t>
      </w:r>
      <w:r>
        <w:t>section include the statement “No findings of significance were identified</w:t>
      </w:r>
      <w:r w:rsidR="00C0540C">
        <w:t>.</w:t>
      </w:r>
      <w:r>
        <w:t>”  The discussion of the observation, if warranted, should follow this sentence.</w:t>
      </w:r>
    </w:p>
    <w:p w:rsidR="00300C42" w:rsidRDefault="00FD6233"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lastRenderedPageBreak/>
        <w:t>O</w:t>
      </w:r>
      <w:r w:rsidRPr="00F23FB1">
        <w:t xml:space="preserve">bservations not directly related to a </w:t>
      </w:r>
      <w:r>
        <w:t xml:space="preserve">finding </w:t>
      </w:r>
      <w:r w:rsidRPr="00F23FB1">
        <w:t xml:space="preserve">may be documented if allowed by an appendix to this </w:t>
      </w:r>
      <w:r>
        <w:t xml:space="preserve">manual </w:t>
      </w:r>
      <w:r w:rsidRPr="00F23FB1">
        <w:t xml:space="preserve">chapter or by </w:t>
      </w:r>
      <w:r w:rsidR="006178C3">
        <w:t>a</w:t>
      </w:r>
      <w:r w:rsidRPr="00F23FB1">
        <w:t xml:space="preserve"> specific inspection procedure or temporary instruction.</w:t>
      </w:r>
      <w:r>
        <w:t xml:space="preserve">  Otherwise, if an observation has no NRC regulatory significance, the observation is not documented in the inspection report, is not discussed in the NRC inspection exit meeting, and is not considered in the periodic assessment of construction performance.</w:t>
      </w:r>
      <w:r w:rsidRPr="00F849B3">
        <w:t xml:space="preserve"> </w:t>
      </w:r>
      <w:r>
        <w:t xml:space="preserve"> Observations should be entered into CIPIMS as noted above only if there is a compelling reason to include the observation.  It is expected that the documentation of observations occurs infrequently. </w:t>
      </w:r>
      <w:r w:rsidR="00941257" w:rsidRPr="00F849B3">
        <w:t xml:space="preserve"> </w:t>
      </w:r>
    </w:p>
    <w:p w:rsidR="00BE1A62" w:rsidRDefault="00BE1A6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802250" w:rsidRDefault="00802250"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65B76" w:rsidRPr="00681723" w:rsidRDefault="00F65B76" w:rsidP="00DB1C0E">
      <w:pPr>
        <w:pStyle w:val="Heading1"/>
        <w:tabs>
          <w:tab w:val="clear" w:pos="135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pPr>
      <w:bookmarkStart w:id="97" w:name="_Toc241542357"/>
      <w:r w:rsidRPr="00681723">
        <w:t>0613-</w:t>
      </w:r>
      <w:r w:rsidR="00C250CF" w:rsidRPr="00681723">
        <w:t>08</w:t>
      </w:r>
      <w:r w:rsidRPr="00681723">
        <w:tab/>
        <w:t>DOCUMENTING</w:t>
      </w:r>
      <w:r w:rsidR="00D33CF1" w:rsidRPr="00681723">
        <w:t xml:space="preserve"> NRC-IDENTIFIED</w:t>
      </w:r>
      <w:r w:rsidR="00C02C44">
        <w:t xml:space="preserve">, </w:t>
      </w:r>
      <w:r w:rsidRPr="00681723">
        <w:t>SELF-REVEALING</w:t>
      </w:r>
      <w:r w:rsidR="00C02C44">
        <w:t>,</w:t>
      </w:r>
      <w:r w:rsidRPr="00681723">
        <w:t xml:space="preserve"> AND LICENSEE-IDENTIFIED FINDINGS THAT MEET THE SCREENING CRITERIA SPECIFIED IN APPENDIX B, SECTION </w:t>
      </w:r>
      <w:r w:rsidR="00DB58A6" w:rsidRPr="00681723">
        <w:t>1-4</w:t>
      </w:r>
      <w:bookmarkEnd w:id="97"/>
      <w:r w:rsidR="00300C42" w:rsidRPr="00681723">
        <w:t xml:space="preserve"> </w:t>
      </w:r>
    </w:p>
    <w:p w:rsidR="00F65B76" w:rsidRDefault="00F65B76"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300C42" w:rsidRPr="006C3940" w:rsidRDefault="004E1695"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Documentation of findings in CIPIMS requires five sections to be completed:</w:t>
      </w:r>
      <w:r w:rsidR="00060A87">
        <w:t xml:space="preserve"> title, scope, summary</w:t>
      </w:r>
      <w:r>
        <w:t>,</w:t>
      </w:r>
      <w:r w:rsidR="00060A87">
        <w:t xml:space="preserve"> findings,</w:t>
      </w:r>
      <w:r>
        <w:t xml:space="preserve"> and </w:t>
      </w:r>
      <w:r w:rsidR="00E86254">
        <w:t xml:space="preserve">documents </w:t>
      </w:r>
      <w:r>
        <w:t xml:space="preserve">reviewed.  </w:t>
      </w:r>
      <w:r w:rsidR="00300C42">
        <w:t>In t</w:t>
      </w:r>
      <w:r w:rsidR="00060A87">
        <w:t xml:space="preserve">he findings section of CIPIMS, </w:t>
      </w:r>
      <w:r w:rsidR="00E1696B">
        <w:t>a three-</w:t>
      </w:r>
      <w:r w:rsidR="00300C42">
        <w:t>part format</w:t>
      </w:r>
      <w:r w:rsidR="00060A87">
        <w:t xml:space="preserve"> is used</w:t>
      </w:r>
      <w:r w:rsidR="00300C42">
        <w:t xml:space="preserve"> to do</w:t>
      </w:r>
      <w:r w:rsidR="00E1696B">
        <w:t xml:space="preserve">cument findings: </w:t>
      </w:r>
      <w:r w:rsidR="00300C42">
        <w:t>description, analysis, and enforcement.  The sample inspection report provides examples on how to apply the principles described in the sections below.</w:t>
      </w:r>
    </w:p>
    <w:p w:rsidR="00300C42" w:rsidRDefault="00300C42" w:rsidP="00DB1C0E">
      <w:pPr>
        <w:pStyle w:val="Heading2"/>
      </w:pPr>
    </w:p>
    <w:p w:rsidR="00405844" w:rsidRDefault="00C250CF" w:rsidP="00DB1C0E">
      <w:pPr>
        <w:pStyle w:val="Heading2"/>
      </w:pPr>
      <w:bookmarkStart w:id="98" w:name="_Toc241542358"/>
      <w:r>
        <w:t>08</w:t>
      </w:r>
      <w:r w:rsidR="00405844">
        <w:t>.01</w:t>
      </w:r>
      <w:r w:rsidR="00405844">
        <w:tab/>
      </w:r>
      <w:r w:rsidR="00405844">
        <w:rPr>
          <w:u w:val="single"/>
        </w:rPr>
        <w:t>Title</w:t>
      </w:r>
      <w:bookmarkEnd w:id="98"/>
      <w:r w:rsidR="00CE4A36">
        <w:t xml:space="preserve">. </w:t>
      </w:r>
      <w:r w:rsidR="00215CBB">
        <w:t xml:space="preserve"> </w:t>
      </w:r>
      <w:r w:rsidR="00405844" w:rsidRPr="00F849B3">
        <w:t xml:space="preserve">The </w:t>
      </w:r>
      <w:r w:rsidR="00405844">
        <w:t>finding</w:t>
      </w:r>
      <w:r w:rsidR="00405844" w:rsidRPr="00F849B3">
        <w:t xml:space="preserve"> title should concisely describe the focus of the inspection.</w:t>
      </w:r>
    </w:p>
    <w:p w:rsidR="00405844" w:rsidRDefault="0040584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pPr>
    </w:p>
    <w:p w:rsidR="00405844" w:rsidRPr="00405844" w:rsidRDefault="00C250CF" w:rsidP="00DB1C0E">
      <w:pPr>
        <w:pStyle w:val="Heading2"/>
      </w:pPr>
      <w:bookmarkStart w:id="99" w:name="_Toc241542359"/>
      <w:r>
        <w:t>08</w:t>
      </w:r>
      <w:r w:rsidR="00405844">
        <w:t>.02</w:t>
      </w:r>
      <w:r w:rsidR="00405844">
        <w:tab/>
      </w:r>
      <w:r w:rsidR="00405844">
        <w:rPr>
          <w:u w:val="single"/>
        </w:rPr>
        <w:t>Scope</w:t>
      </w:r>
      <w:bookmarkEnd w:id="99"/>
      <w:r w:rsidR="00CE4A36" w:rsidRPr="00CE4A36">
        <w:t>.</w:t>
      </w:r>
      <w:r w:rsidR="00215CBB">
        <w:t xml:space="preserve"> </w:t>
      </w:r>
      <w:r w:rsidR="00CE4A36" w:rsidRPr="00CE4A36">
        <w:t xml:space="preserve"> </w:t>
      </w:r>
      <w:r w:rsidR="00405844" w:rsidRPr="00F178A8">
        <w:t xml:space="preserve">The scope identifies the areas of focus for the inspection and how the </w:t>
      </w:r>
      <w:r w:rsidR="0043370E">
        <w:t>inspector(s)</w:t>
      </w:r>
      <w:r w:rsidR="00405844" w:rsidRPr="00F178A8">
        <w:t xml:space="preserve"> examined these areas (document review, visual verification, </w:t>
      </w:r>
      <w:r w:rsidR="00C02C44">
        <w:t xml:space="preserve">associated ITAAC or ITAAC family, </w:t>
      </w:r>
      <w:r w:rsidR="00405844" w:rsidRPr="00F178A8">
        <w:t>etc.).</w:t>
      </w:r>
      <w:r w:rsidR="00D33CF1">
        <w:t xml:space="preserve">  Sufficient detail should be provided so that a knowledgeable person could understand exactly what was inspected.  A complete and accur</w:t>
      </w:r>
      <w:r w:rsidR="00297E5C">
        <w:t>a</w:t>
      </w:r>
      <w:r w:rsidR="00D33CF1">
        <w:t>te description is important so that when the constru</w:t>
      </w:r>
      <w:r w:rsidR="00060A87">
        <w:t>ction inspection program concludes,</w:t>
      </w:r>
      <w:r w:rsidR="00D33CF1">
        <w:t xml:space="preserve"> the NRC can demonstrate that all required inspection areas were completed.  The results of the inspection should not be included in the scope.</w:t>
      </w:r>
    </w:p>
    <w:p w:rsidR="00405844" w:rsidRDefault="0040584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pPr>
    </w:p>
    <w:p w:rsidR="00955F22" w:rsidRDefault="00955F22" w:rsidP="00DB1C0E">
      <w:pPr>
        <w:pStyle w:val="Heading2"/>
      </w:pPr>
      <w:bookmarkStart w:id="100" w:name="_Toc241542360"/>
      <w:r>
        <w:t xml:space="preserve">08.03 </w:t>
      </w:r>
      <w:r w:rsidR="007C4AA9">
        <w:tab/>
      </w:r>
      <w:r w:rsidRPr="00C250CF">
        <w:rPr>
          <w:u w:val="single"/>
        </w:rPr>
        <w:t>Summary</w:t>
      </w:r>
      <w:bookmarkEnd w:id="100"/>
      <w:r w:rsidR="00CE4A36" w:rsidRPr="00CE4A36">
        <w:t xml:space="preserve">. </w:t>
      </w:r>
      <w:r w:rsidR="00215CBB">
        <w:t xml:space="preserve"> </w:t>
      </w:r>
      <w:r w:rsidRPr="00F178A8">
        <w:t xml:space="preserve">The </w:t>
      </w:r>
      <w:r w:rsidR="00E86254">
        <w:t>s</w:t>
      </w:r>
      <w:r w:rsidR="00E86254" w:rsidRPr="00F178A8">
        <w:t xml:space="preserve">ummary </w:t>
      </w:r>
      <w:r w:rsidRPr="00F178A8">
        <w:t xml:space="preserve">section of the </w:t>
      </w:r>
      <w:r>
        <w:t>construction issue</w:t>
      </w:r>
      <w:r w:rsidRPr="00F178A8">
        <w:t xml:space="preserve"> is used to briefly document the overall conclusions reached during the inspection.  These conclusions should include a brief synopsis of what type of finding was </w:t>
      </w:r>
      <w:r>
        <w:t>identified and what</w:t>
      </w:r>
      <w:r w:rsidRPr="00F178A8">
        <w:t xml:space="preserve"> regulatory requirement was not met</w:t>
      </w:r>
      <w:r w:rsidR="008C4871">
        <w:t>.</w:t>
      </w:r>
    </w:p>
    <w:p w:rsidR="00955F22" w:rsidRDefault="00955F2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pPr>
    </w:p>
    <w:p w:rsidR="00405844" w:rsidRPr="00F849B3" w:rsidRDefault="00C250CF" w:rsidP="00DB1C0E">
      <w:pPr>
        <w:pStyle w:val="Heading2"/>
      </w:pPr>
      <w:bookmarkStart w:id="101" w:name="_Toc241542361"/>
      <w:r>
        <w:t>08</w:t>
      </w:r>
      <w:r w:rsidR="00405844">
        <w:t>.</w:t>
      </w:r>
      <w:r w:rsidR="00854CA7">
        <w:t>04</w:t>
      </w:r>
      <w:r w:rsidR="00405844">
        <w:tab/>
      </w:r>
      <w:r w:rsidR="00405844" w:rsidRPr="00780B47">
        <w:rPr>
          <w:u w:val="single"/>
        </w:rPr>
        <w:t>Findings</w:t>
      </w:r>
      <w:bookmarkEnd w:id="101"/>
      <w:r w:rsidR="00CE4A36" w:rsidRPr="00CE4A36">
        <w:t xml:space="preserve">. </w:t>
      </w:r>
      <w:r w:rsidR="00215CBB">
        <w:t xml:space="preserve"> </w:t>
      </w:r>
      <w:r w:rsidR="00405844" w:rsidRPr="00F849B3">
        <w:t xml:space="preserve">The </w:t>
      </w:r>
      <w:r w:rsidR="0043370E">
        <w:t>f</w:t>
      </w:r>
      <w:r w:rsidR="00405844" w:rsidRPr="00F849B3">
        <w:t>indings section is used to document the following:</w:t>
      </w:r>
    </w:p>
    <w:p w:rsidR="00405844" w:rsidRPr="006C3940" w:rsidRDefault="0040584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405844" w:rsidRPr="006C3940" w:rsidRDefault="0040584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
        <w:t>•</w:t>
      </w:r>
      <w:r>
        <w:tab/>
      </w:r>
      <w:r w:rsidRPr="006C3940">
        <w:t>Construction Findings</w:t>
      </w:r>
    </w:p>
    <w:p w:rsidR="00405844" w:rsidRPr="006C3940" w:rsidRDefault="0040584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
        <w:t>•</w:t>
      </w:r>
      <w:r>
        <w:tab/>
      </w:r>
      <w:r w:rsidRPr="006C3940">
        <w:t>ITAAC-Related Construction Findings</w:t>
      </w:r>
    </w:p>
    <w:p w:rsidR="00405844" w:rsidRPr="006C3940" w:rsidRDefault="0040584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
        <w:t>•</w:t>
      </w:r>
      <w:r>
        <w:tab/>
      </w:r>
      <w:r w:rsidRPr="006C3940">
        <w:t>ITAAC Findings</w:t>
      </w:r>
    </w:p>
    <w:p w:rsidR="00405844" w:rsidRPr="006C3940" w:rsidRDefault="0040584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405844" w:rsidRPr="00405844" w:rsidRDefault="0040584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C3940">
        <w:t xml:space="preserve">The </w:t>
      </w:r>
      <w:r w:rsidR="0043370E">
        <w:t>f</w:t>
      </w:r>
      <w:r w:rsidRPr="006C3940">
        <w:t>indings text will be further divided into the following subsections: Description, Analysis, and Enforcement.</w:t>
      </w:r>
    </w:p>
    <w:p w:rsidR="00405844" w:rsidRDefault="0040584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pPr>
    </w:p>
    <w:p w:rsidR="000F7C4D" w:rsidRDefault="00CE4A36" w:rsidP="00DB1C0E">
      <w:pPr>
        <w:pStyle w:val="Heading3"/>
        <w:ind w:left="807" w:hanging="533"/>
      </w:pPr>
      <w:r>
        <w:t>a.</w:t>
      </w:r>
      <w:r w:rsidR="00300C42" w:rsidRPr="00F849B3">
        <w:tab/>
      </w:r>
      <w:bookmarkStart w:id="102" w:name="_Toc241542363"/>
      <w:r w:rsidR="001436D4" w:rsidRPr="00555C00">
        <w:rPr>
          <w:u w:val="single"/>
        </w:rPr>
        <w:t>Description</w:t>
      </w:r>
      <w:bookmarkEnd w:id="102"/>
      <w:r w:rsidR="008B7BBD">
        <w:t xml:space="preserve">.  </w:t>
      </w:r>
      <w:r w:rsidR="008B5462" w:rsidRPr="006C3940">
        <w:t xml:space="preserve">This section </w:t>
      </w:r>
      <w:r w:rsidR="007F7953">
        <w:t>provides the details, facts and supporting information associated with the</w:t>
      </w:r>
      <w:r w:rsidR="008B5462" w:rsidRPr="006C3940">
        <w:t xml:space="preserve"> findin</w:t>
      </w:r>
      <w:r w:rsidR="008B5462">
        <w:t>g.</w:t>
      </w:r>
      <w:r w:rsidR="00D33CF1">
        <w:t xml:space="preserve">  There should be sufficient detail for the reader to understand the issue.</w:t>
      </w:r>
      <w:r w:rsidR="008B5462">
        <w:t xml:space="preserve">  The level of detail </w:t>
      </w:r>
      <w:r w:rsidR="008B5462" w:rsidRPr="006C3940">
        <w:t>should reflect the actual or potential</w:t>
      </w:r>
    </w:p>
    <w:p w:rsidR="008B5462" w:rsidRPr="006C3940" w:rsidRDefault="009F43C9" w:rsidP="00DB1C0E">
      <w:pPr>
        <w:pStyle w:val="Heading3"/>
        <w:ind w:firstLine="4"/>
      </w:pPr>
      <w:r>
        <w:br w:type="page"/>
      </w:r>
      <w:proofErr w:type="gramStart"/>
      <w:r w:rsidR="008B5462" w:rsidRPr="006C3940">
        <w:lastRenderedPageBreak/>
        <w:t>safety</w:t>
      </w:r>
      <w:proofErr w:type="gramEnd"/>
      <w:r w:rsidR="008B5462" w:rsidRPr="006C3940">
        <w:t xml:space="preserve"> consequence associated with the finding.  </w:t>
      </w:r>
      <w:r w:rsidR="00D33CF1">
        <w:t>Significant or p</w:t>
      </w:r>
      <w:r w:rsidR="008B5462" w:rsidRPr="006C3940">
        <w:t>otentially significant findings may merit more discussion.</w:t>
      </w:r>
    </w:p>
    <w:p w:rsidR="008B5462" w:rsidRPr="006C3940" w:rsidRDefault="008B546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pPr>
    </w:p>
    <w:p w:rsidR="00405844" w:rsidRDefault="008B546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pPr>
      <w:r w:rsidRPr="006C3940">
        <w:t xml:space="preserve">If a finding is likely to have generic construction or design concerns, then include </w:t>
      </w:r>
      <w:r w:rsidR="00D33CF1">
        <w:t xml:space="preserve">specific </w:t>
      </w:r>
      <w:r w:rsidRPr="006C3940">
        <w:t xml:space="preserve">details </w:t>
      </w:r>
      <w:r w:rsidR="00D33CF1">
        <w:t>to identify</w:t>
      </w:r>
      <w:r w:rsidRPr="006C3940">
        <w:t xml:space="preserve"> the item of concern.</w:t>
      </w:r>
      <w:r>
        <w:t xml:space="preserve">  </w:t>
      </w:r>
      <w:r w:rsidR="001436D4" w:rsidRPr="001436D4">
        <w:t xml:space="preserve">Describe the </w:t>
      </w:r>
      <w:r w:rsidR="00955F22">
        <w:t>generic aspect</w:t>
      </w:r>
      <w:r w:rsidR="00955F22" w:rsidRPr="001436D4">
        <w:t xml:space="preserve"> </w:t>
      </w:r>
      <w:r w:rsidR="001436D4" w:rsidRPr="001436D4">
        <w:t xml:space="preserve">in sufficient detail commensurate with the significance for the reader to understand the issue or event, evaluation of significance and </w:t>
      </w:r>
      <w:r w:rsidR="003504B3">
        <w:t xml:space="preserve">construction </w:t>
      </w:r>
      <w:ins w:id="103" w:author="Author">
        <w:r w:rsidR="00367600">
          <w:t>cross-cutting</w:t>
        </w:r>
      </w:ins>
      <w:r w:rsidR="003504B3">
        <w:t xml:space="preserve"> component aspect</w:t>
      </w:r>
      <w:r w:rsidR="001436D4" w:rsidRPr="001436D4">
        <w:t xml:space="preserve"> and enforcement conclusions.  Findings with generic concerns should include specific details to identify the item of concern.</w:t>
      </w:r>
    </w:p>
    <w:p w:rsidR="00405844" w:rsidRDefault="0040584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8B5462" w:rsidRDefault="00CE4A36" w:rsidP="00DB1C0E">
      <w:pPr>
        <w:pStyle w:val="Heading3"/>
        <w:ind w:left="807" w:hanging="533"/>
      </w:pPr>
      <w:bookmarkStart w:id="104" w:name="_Toc241542364"/>
      <w:r>
        <w:t>b.</w:t>
      </w:r>
      <w:r>
        <w:tab/>
      </w:r>
      <w:r w:rsidR="00E51789" w:rsidRPr="008B7BBD">
        <w:rPr>
          <w:u w:val="single"/>
        </w:rPr>
        <w:t>Analysis</w:t>
      </w:r>
      <w:bookmarkEnd w:id="104"/>
      <w:r w:rsidR="008B7BBD">
        <w:t xml:space="preserve">.  </w:t>
      </w:r>
      <w:r w:rsidR="008B5462" w:rsidRPr="008B7BBD">
        <w:t>The</w:t>
      </w:r>
      <w:r w:rsidR="008B5462" w:rsidRPr="006C3940">
        <w:t xml:space="preserve"> Analysis section describes the nature of the finding and should provide sufficient detail in discussing the logic used by the inspector in screening an issue.</w:t>
      </w:r>
      <w:r w:rsidR="008B5462">
        <w:t xml:space="preserve">  </w:t>
      </w:r>
      <w:r w:rsidR="008B5462" w:rsidRPr="006C3940">
        <w:t>Include a description of any positive</w:t>
      </w:r>
      <w:r w:rsidR="00401574">
        <w:t xml:space="preserve"> or negative </w:t>
      </w:r>
      <w:r w:rsidR="008B5462" w:rsidRPr="006C3940">
        <w:t xml:space="preserve">licensee performance that </w:t>
      </w:r>
      <w:r w:rsidR="00401574">
        <w:t xml:space="preserve">either </w:t>
      </w:r>
      <w:r w:rsidR="008B5462" w:rsidRPr="006C3940">
        <w:t>mitigated</w:t>
      </w:r>
      <w:r w:rsidR="00401574">
        <w:t xml:space="preserve"> or exacerbated</w:t>
      </w:r>
      <w:r w:rsidR="008B5462" w:rsidRPr="006C3940">
        <w:t xml:space="preserve"> a potential problem and influenced the significance of the finding.  Discuss licensee corrective actions, as applicable</w:t>
      </w:r>
      <w:ins w:id="105" w:author="Author">
        <w:r w:rsidR="00BE3DF9">
          <w:t>.</w:t>
        </w:r>
      </w:ins>
    </w:p>
    <w:p w:rsidR="008B5462" w:rsidRDefault="008B546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pPr>
    </w:p>
    <w:p w:rsidR="00E51789" w:rsidRPr="004C5AA4" w:rsidRDefault="00E51789"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pPr>
      <w:r w:rsidRPr="004C5AA4">
        <w:t xml:space="preserve">Describe the logic used to determine the </w:t>
      </w:r>
      <w:r w:rsidR="00CA1BFF" w:rsidRPr="004C5AA4">
        <w:t>violation</w:t>
      </w:r>
      <w:r w:rsidRPr="004C5AA4">
        <w:t xml:space="preserve">, the bases for </w:t>
      </w:r>
      <w:r w:rsidR="00CA1BFF" w:rsidRPr="004C5AA4">
        <w:t>greater-than-minor</w:t>
      </w:r>
      <w:r w:rsidRPr="004C5AA4">
        <w:t xml:space="preserve">, </w:t>
      </w:r>
      <w:r w:rsidR="0043370E" w:rsidRPr="004C5AA4">
        <w:t>the</w:t>
      </w:r>
      <w:r w:rsidRPr="004C5AA4">
        <w:t xml:space="preserve"> severity level of the </w:t>
      </w:r>
      <w:r w:rsidR="00FF1DF8" w:rsidRPr="004C5AA4">
        <w:t>violation (except for apparent violations</w:t>
      </w:r>
      <w:r w:rsidR="00955F22" w:rsidRPr="004C5AA4">
        <w:t>)</w:t>
      </w:r>
      <w:r w:rsidR="0043370E" w:rsidRPr="004C5AA4">
        <w:t>,</w:t>
      </w:r>
      <w:r w:rsidRPr="004C5AA4">
        <w:t xml:space="preserve"> and applicability of the </w:t>
      </w:r>
      <w:r w:rsidR="003504B3" w:rsidRPr="004C5AA4">
        <w:t xml:space="preserve">construction </w:t>
      </w:r>
      <w:ins w:id="106" w:author="Author">
        <w:r w:rsidR="00367600" w:rsidRPr="004C5AA4">
          <w:t>cross-cutting</w:t>
        </w:r>
      </w:ins>
      <w:r w:rsidR="003504B3" w:rsidRPr="004C5AA4">
        <w:t xml:space="preserve"> component</w:t>
      </w:r>
      <w:r w:rsidRPr="004C5AA4">
        <w:t xml:space="preserve"> aspects. </w:t>
      </w:r>
      <w:r w:rsidR="0043370E" w:rsidRPr="004C5AA4">
        <w:t xml:space="preserve"> </w:t>
      </w:r>
      <w:r w:rsidRPr="004C5AA4">
        <w:t xml:space="preserve">The level of detail must allow a knowledgeable reader to reconstruct the decision logic used to arrive at the final conclusion. </w:t>
      </w:r>
    </w:p>
    <w:p w:rsidR="00E51789" w:rsidRPr="004C5AA4" w:rsidRDefault="00E51789"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51789" w:rsidRPr="004C5AA4" w:rsidRDefault="00CE4A36"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r w:rsidRPr="004C5AA4">
        <w:t>1.</w:t>
      </w:r>
      <w:r w:rsidR="00E51789" w:rsidRPr="004C5AA4">
        <w:tab/>
        <w:t>The first part shall include the following attributes:</w:t>
      </w:r>
    </w:p>
    <w:p w:rsidR="00E51789" w:rsidRPr="004C5AA4" w:rsidRDefault="00E51789"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p>
    <w:p w:rsidR="00E51789" w:rsidRPr="004C5AA4" w:rsidRDefault="00E51789" w:rsidP="004C5AA4">
      <w:pPr>
        <w:numPr>
          <w:ilvl w:val="0"/>
          <w:numId w:val="3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C5AA4">
        <w:t xml:space="preserve">A concise restatement of the </w:t>
      </w:r>
      <w:r w:rsidR="00CA1BFF" w:rsidRPr="004C5AA4">
        <w:t>violation</w:t>
      </w:r>
      <w:r w:rsidRPr="004C5AA4">
        <w:t xml:space="preserve"> (i.e., the issue of concern that resulted from the requirement not met); </w:t>
      </w:r>
    </w:p>
    <w:p w:rsidR="00E51789" w:rsidRPr="004C5AA4" w:rsidRDefault="00E51789"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p>
    <w:p w:rsidR="00E51789" w:rsidRPr="004C5AA4" w:rsidRDefault="00E51789" w:rsidP="004C5AA4">
      <w:pPr>
        <w:numPr>
          <w:ilvl w:val="0"/>
          <w:numId w:val="3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C5AA4">
        <w:t xml:space="preserve">The enforcement </w:t>
      </w:r>
      <w:r w:rsidR="00FF1DF8" w:rsidRPr="004C5AA4">
        <w:t xml:space="preserve">screening category (Section 05.02) </w:t>
      </w:r>
      <w:r w:rsidRPr="004C5AA4">
        <w:t xml:space="preserve">that was met, if applicable; and    </w:t>
      </w:r>
    </w:p>
    <w:p w:rsidR="00E51789" w:rsidRPr="004C5AA4" w:rsidRDefault="00E51789"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p>
    <w:p w:rsidR="00E51789" w:rsidRPr="004C5AA4" w:rsidRDefault="00E51789" w:rsidP="004C5AA4">
      <w:pPr>
        <w:numPr>
          <w:ilvl w:val="0"/>
          <w:numId w:val="3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4C5AA4">
        <w:t>The specific circumstances for a “</w:t>
      </w:r>
      <w:r w:rsidR="00CA1BFF" w:rsidRPr="004C5AA4">
        <w:t>greater-than-minor</w:t>
      </w:r>
      <w:r w:rsidRPr="004C5AA4">
        <w:t xml:space="preserve">” determination. </w:t>
      </w:r>
    </w:p>
    <w:p w:rsidR="00E51789" w:rsidRPr="004C5AA4" w:rsidRDefault="00E51789"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p>
    <w:p w:rsidR="00E51789" w:rsidRPr="004C5AA4" w:rsidRDefault="00CE4A36"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r w:rsidRPr="004C5AA4">
        <w:t>2.</w:t>
      </w:r>
      <w:r w:rsidR="00E51789" w:rsidRPr="004C5AA4">
        <w:tab/>
        <w:t xml:space="preserve">The second part should include the specific basis for the determination of the significance (severity level) of the finding so the reader can independently arrive at the same conclusion.  </w:t>
      </w:r>
      <w:r w:rsidR="003E63DC" w:rsidRPr="004C5AA4">
        <w:t>T</w:t>
      </w:r>
      <w:r w:rsidR="00E51789" w:rsidRPr="004C5AA4">
        <w:t>he second part of the analysis section should describe the logic for determining the severity level, including reference to the Enforcement Pol</w:t>
      </w:r>
      <w:r w:rsidR="003E63DC" w:rsidRPr="004C5AA4">
        <w:t xml:space="preserve">icy </w:t>
      </w:r>
      <w:ins w:id="107" w:author="Author">
        <w:r w:rsidR="009A7BB4" w:rsidRPr="004C5AA4">
          <w:t>sections</w:t>
        </w:r>
      </w:ins>
      <w:r w:rsidR="003E63DC" w:rsidRPr="004C5AA4">
        <w:t>, as applicable</w:t>
      </w:r>
      <w:r w:rsidR="00E51789" w:rsidRPr="004C5AA4">
        <w:t>.</w:t>
      </w:r>
    </w:p>
    <w:p w:rsidR="00E51789" w:rsidRPr="004C5AA4" w:rsidRDefault="00E51789"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p>
    <w:p w:rsidR="00E51789" w:rsidRPr="004C5AA4" w:rsidRDefault="00CE4A36"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r w:rsidRPr="004C5AA4">
        <w:t>3.</w:t>
      </w:r>
      <w:r w:rsidR="00E51789" w:rsidRPr="004C5AA4">
        <w:tab/>
        <w:t xml:space="preserve">The third part of the analysis section should include the basis for assigning, or not assigning, the </w:t>
      </w:r>
      <w:r w:rsidR="003504B3" w:rsidRPr="004C5AA4">
        <w:t xml:space="preserve">construction </w:t>
      </w:r>
      <w:ins w:id="108" w:author="Author">
        <w:r w:rsidR="00367600" w:rsidRPr="004C5AA4">
          <w:t>cross-cutting</w:t>
        </w:r>
      </w:ins>
      <w:r w:rsidR="003504B3" w:rsidRPr="004C5AA4">
        <w:t xml:space="preserve"> component</w:t>
      </w:r>
      <w:r w:rsidR="00E51789" w:rsidRPr="004C5AA4">
        <w:t xml:space="preserve"> aspect, if applicable.  Specifically:</w:t>
      </w:r>
    </w:p>
    <w:p w:rsidR="00E51789" w:rsidRPr="004C5AA4" w:rsidRDefault="00E51789"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p>
    <w:p w:rsidR="00E51789" w:rsidRDefault="00E51789"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r>
        <w:t>•</w:t>
      </w:r>
      <w:r>
        <w:tab/>
        <w:t xml:space="preserve">If the finding has a </w:t>
      </w:r>
      <w:r w:rsidR="003504B3">
        <w:t xml:space="preserve">construction </w:t>
      </w:r>
      <w:ins w:id="109" w:author="Author">
        <w:r w:rsidR="00367600">
          <w:t>cross-cutting</w:t>
        </w:r>
      </w:ins>
      <w:r w:rsidR="003504B3">
        <w:t xml:space="preserve"> component</w:t>
      </w:r>
      <w:r>
        <w:t xml:space="preserve"> aspect, inspectors shall </w:t>
      </w:r>
      <w:r w:rsidR="007C4AA9">
        <w:t>specify which</w:t>
      </w:r>
      <w:r>
        <w:t xml:space="preserve"> </w:t>
      </w:r>
      <w:r w:rsidR="00DA25DD">
        <w:t xml:space="preserve">Construction cross-cutting area component </w:t>
      </w:r>
      <w:r w:rsidR="007C4AA9">
        <w:t>was selected</w:t>
      </w:r>
      <w:r>
        <w:t xml:space="preserve"> and </w:t>
      </w:r>
      <w:r w:rsidR="007C4AA9">
        <w:t xml:space="preserve">briefly state </w:t>
      </w:r>
      <w:r>
        <w:t xml:space="preserve">the </w:t>
      </w:r>
      <w:r w:rsidR="003504B3">
        <w:t xml:space="preserve">construction </w:t>
      </w:r>
      <w:ins w:id="110" w:author="Author">
        <w:r w:rsidR="00367600">
          <w:t>cross-</w:t>
        </w:r>
        <w:r w:rsidR="00367600">
          <w:lastRenderedPageBreak/>
          <w:t>cutting</w:t>
        </w:r>
      </w:ins>
      <w:r w:rsidR="003504B3">
        <w:t xml:space="preserve"> component</w:t>
      </w:r>
      <w:r>
        <w:t xml:space="preserve"> aspect.  Additional information is necessary to explain how the selected </w:t>
      </w:r>
      <w:r w:rsidR="003504B3">
        <w:t xml:space="preserve">construction </w:t>
      </w:r>
      <w:ins w:id="111" w:author="Author">
        <w:r w:rsidR="00367600">
          <w:t>cross-cutting</w:t>
        </w:r>
      </w:ins>
      <w:r w:rsidR="003504B3">
        <w:t xml:space="preserve"> component</w:t>
      </w:r>
      <w:r>
        <w:t xml:space="preserve"> aspect is applicable to the specific circumstances of the </w:t>
      </w:r>
      <w:r w:rsidR="00CA1BFF">
        <w:t>finding</w:t>
      </w:r>
      <w:r>
        <w:t>.  The inspectors shall also include the corresponding alphanumeric identifier</w:t>
      </w:r>
      <w:r w:rsidR="007C4AA9">
        <w:t xml:space="preserve"> (paragraph number, e.g. </w:t>
      </w:r>
      <w:proofErr w:type="gramStart"/>
      <w:r w:rsidR="007C4AA9">
        <w:t>A.3(</w:t>
      </w:r>
      <w:proofErr w:type="gramEnd"/>
      <w:r w:rsidR="007C4AA9">
        <w:t>a)) from Appendix F</w:t>
      </w:r>
      <w:r>
        <w:t xml:space="preserve"> for the </w:t>
      </w:r>
      <w:r w:rsidR="003504B3">
        <w:t xml:space="preserve">construction </w:t>
      </w:r>
      <w:ins w:id="112" w:author="Author">
        <w:r w:rsidR="00367600">
          <w:t>cross-cutting</w:t>
        </w:r>
      </w:ins>
      <w:r w:rsidR="003504B3">
        <w:t xml:space="preserve"> component</w:t>
      </w:r>
      <w:r>
        <w:t xml:space="preserve"> aspect; </w:t>
      </w:r>
    </w:p>
    <w:p w:rsidR="00E51789" w:rsidRDefault="00E51789"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p>
    <w:p w:rsidR="00E51789" w:rsidRDefault="00E51789"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r>
        <w:t>•</w:t>
      </w:r>
      <w:r>
        <w:tab/>
        <w:t xml:space="preserve">If it was determined the </w:t>
      </w:r>
      <w:r w:rsidR="00CA1BFF">
        <w:t>finding</w:t>
      </w:r>
      <w:r>
        <w:t xml:space="preserve"> does not have a </w:t>
      </w:r>
      <w:r w:rsidR="003504B3">
        <w:t xml:space="preserve">construction </w:t>
      </w:r>
      <w:ins w:id="113" w:author="Author">
        <w:r w:rsidR="00367600">
          <w:t>cross-cutting</w:t>
        </w:r>
      </w:ins>
      <w:r w:rsidR="003504B3">
        <w:t xml:space="preserve"> component</w:t>
      </w:r>
      <w:r>
        <w:t xml:space="preserve"> aspect, the analysis section must include a statement briefly stating the reason for not assigning a </w:t>
      </w:r>
      <w:r w:rsidR="003504B3">
        <w:t xml:space="preserve">construction </w:t>
      </w:r>
      <w:ins w:id="114" w:author="Author">
        <w:r w:rsidR="00367600">
          <w:t>cross-cutting</w:t>
        </w:r>
      </w:ins>
      <w:r w:rsidR="003504B3">
        <w:t xml:space="preserve"> component</w:t>
      </w:r>
      <w:r>
        <w:t xml:space="preserve"> aspect; and</w:t>
      </w:r>
    </w:p>
    <w:p w:rsidR="00E51789" w:rsidRDefault="00E51789"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p>
    <w:p w:rsidR="00E51789" w:rsidRDefault="00E51789"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r>
        <w:t>•</w:t>
      </w:r>
      <w:r>
        <w:tab/>
        <w:t xml:space="preserve">If the licensee provides new information after the inspection report is issued, this information will be assessed to determine if a change in the original </w:t>
      </w:r>
      <w:r w:rsidR="003504B3">
        <w:t xml:space="preserve">construction </w:t>
      </w:r>
      <w:ins w:id="115" w:author="Author">
        <w:r w:rsidR="00367600">
          <w:t>cross-cutting</w:t>
        </w:r>
      </w:ins>
      <w:r w:rsidR="003504B3">
        <w:t xml:space="preserve"> component</w:t>
      </w:r>
      <w:r>
        <w:t xml:space="preserve"> aspect </w:t>
      </w:r>
      <w:r w:rsidR="003C2D97">
        <w:t>of the finding is appropriate.</w:t>
      </w:r>
      <w:r>
        <w:t xml:space="preserve">  </w:t>
      </w:r>
    </w:p>
    <w:p w:rsidR="00E51789" w:rsidRDefault="00E51789"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C60014" w:rsidRPr="00C60014" w:rsidRDefault="00CE4A36" w:rsidP="00DB1C0E">
      <w:pPr>
        <w:pStyle w:val="Heading3"/>
        <w:ind w:left="807" w:hanging="533"/>
      </w:pPr>
      <w:bookmarkStart w:id="116" w:name="_Toc241542365"/>
      <w:r>
        <w:t>c.</w:t>
      </w:r>
      <w:r>
        <w:tab/>
      </w:r>
      <w:r w:rsidR="003E63DC" w:rsidRPr="003E63DC">
        <w:rPr>
          <w:u w:val="single"/>
        </w:rPr>
        <w:t>Enforcement</w:t>
      </w:r>
      <w:bookmarkEnd w:id="116"/>
      <w:r w:rsidR="008B7BBD">
        <w:t xml:space="preserve">.  </w:t>
      </w:r>
      <w:r w:rsidR="00E51789">
        <w:t xml:space="preserve">Describe the applicable enforcement action for the finding.   Findings found or reviewed during inspections are documented in accordance with the NRC Enforcement Policy and the guidance provided below. </w:t>
      </w:r>
      <w:r w:rsidR="00C60014">
        <w:t xml:space="preserve"> </w:t>
      </w:r>
      <w:r w:rsidR="00C60014" w:rsidRPr="00C60014">
        <w:t>The</w:t>
      </w:r>
      <w:r w:rsidR="00C60014">
        <w:t xml:space="preserve"> </w:t>
      </w:r>
      <w:r w:rsidR="00C60014" w:rsidRPr="00C60014">
        <w:t>enforcement discussion and subsequent enforcement action must be consistent with the</w:t>
      </w:r>
      <w:r w:rsidR="00C60014">
        <w:t xml:space="preserve"> </w:t>
      </w:r>
      <w:r w:rsidR="00C60014" w:rsidRPr="00C60014">
        <w:t>significance determination.</w:t>
      </w:r>
    </w:p>
    <w:p w:rsidR="00E51789" w:rsidRDefault="00E51789"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pPr>
    </w:p>
    <w:p w:rsidR="00E51789" w:rsidRDefault="00E51789"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pPr>
      <w:r>
        <w:t xml:space="preserve">Do not speculate or reach conclusions about the intent behind a </w:t>
      </w:r>
      <w:r w:rsidR="00CA1BFF">
        <w:t>finding</w:t>
      </w:r>
      <w:r>
        <w:t xml:space="preserve">. </w:t>
      </w:r>
      <w:r w:rsidR="003E63DC">
        <w:t xml:space="preserve"> </w:t>
      </w:r>
      <w:r>
        <w:t>Conclusions about the willfulness of a violation are agency decisions, and are normally not made until after the Office of Investigations (OI) has completed an investigation.  A premature or inaccurate discussion of the willfulness of a violation in the inspection report could result in later conflicts based on additional input and review.  Inspection reports that include potentially willful violations or containing material that may be related to an ongoing investigation must be reviewed by OI and the Office of Enforcement (OE) prior to issuance.</w:t>
      </w:r>
    </w:p>
    <w:p w:rsidR="00E51789" w:rsidRDefault="00E51789"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pPr>
    </w:p>
    <w:p w:rsidR="00E51789" w:rsidRDefault="00E51789"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pPr>
      <w:r>
        <w:t xml:space="preserve">In addition, 10 CFR </w:t>
      </w:r>
      <w:r w:rsidR="007D1429">
        <w:t xml:space="preserve">Part </w:t>
      </w:r>
      <w:r>
        <w:t>50, Appendix B, Criterion XVI</w:t>
      </w:r>
      <w:r w:rsidR="007D1429">
        <w:t>,</w:t>
      </w:r>
      <w:r>
        <w:t xml:space="preserve"> violations for failure to preclude repetition can only be written for significant conditions adverse to quality (SCAQ).  The inspection report details must clearly explain the basis for determining the previous condition was a SCAQ (e.g., the condition meets the definition of a SCAQ per the licensee's corrective action program</w:t>
      </w:r>
      <w:r w:rsidR="00001E37">
        <w:t xml:space="preserve"> or a construction deficiency per 10 CFR part 50.55(e)</w:t>
      </w:r>
      <w:r>
        <w:t>), the relationship between the previous SCAQ and the current one, and the corrective actions from the previous SCAQ that failed to prevent recurrence.</w:t>
      </w:r>
    </w:p>
    <w:p w:rsidR="00E51789" w:rsidRDefault="00E51789"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pPr>
    </w:p>
    <w:p w:rsidR="00E51789" w:rsidRDefault="00E51789"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pPr>
      <w:r>
        <w:t xml:space="preserve">Document the enforcement aspect of </w:t>
      </w:r>
      <w:r w:rsidR="003C2D97">
        <w:t>the finding as described below:</w:t>
      </w:r>
    </w:p>
    <w:p w:rsidR="00E51789" w:rsidRDefault="00E51789"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pPr>
    </w:p>
    <w:p w:rsidR="00E51789" w:rsidRDefault="00E51789"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r>
        <w:t>•</w:t>
      </w:r>
      <w:r>
        <w:tab/>
        <w:t xml:space="preserve">What requirement was </w:t>
      </w:r>
      <w:proofErr w:type="gramStart"/>
      <w:r w:rsidR="0043370E">
        <w:t>violated;</w:t>
      </w:r>
      <w:proofErr w:type="gramEnd"/>
    </w:p>
    <w:p w:rsidR="00E51789" w:rsidRDefault="00E51789"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p>
    <w:p w:rsidR="00E51789" w:rsidRDefault="00E51789"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r>
        <w:t>•</w:t>
      </w:r>
      <w:r>
        <w:tab/>
        <w:t>When the violation occurred and how long it existed;</w:t>
      </w:r>
    </w:p>
    <w:p w:rsidR="00E51789" w:rsidRDefault="00E51789"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p>
    <w:p w:rsidR="00E51789" w:rsidRDefault="00E51789"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r>
        <w:t>•</w:t>
      </w:r>
      <w:r>
        <w:tab/>
        <w:t>Any actual safety conseque</w:t>
      </w:r>
      <w:r w:rsidR="0090332C">
        <w:t>nce (if not described earlier);</w:t>
      </w:r>
      <w:r w:rsidR="0090332C">
        <w:br w:type="page"/>
      </w:r>
    </w:p>
    <w:p w:rsidR="00E51789" w:rsidRDefault="00E51789"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r>
        <w:t>•</w:t>
      </w:r>
      <w:r>
        <w:tab/>
        <w:t xml:space="preserve">Immediate corrective actions taken to restore compliance (if not described earlier); </w:t>
      </w:r>
    </w:p>
    <w:p w:rsidR="00E51789" w:rsidRDefault="00E51789"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p>
    <w:p w:rsidR="00E51789" w:rsidRDefault="00E51789"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r>
        <w:t>•</w:t>
      </w:r>
      <w:r>
        <w:tab/>
        <w:t>A reference to the licensee</w:t>
      </w:r>
      <w:r w:rsidR="00CC7AAA">
        <w:t>’</w:t>
      </w:r>
      <w:r>
        <w:t>s corrective action document number;</w:t>
      </w:r>
    </w:p>
    <w:p w:rsidR="00E51789" w:rsidRDefault="00E51789"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p>
    <w:p w:rsidR="00E51789" w:rsidRDefault="00E51789"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r>
        <w:t>•</w:t>
      </w:r>
      <w:r>
        <w:tab/>
        <w:t>Specific enforcement actions</w:t>
      </w:r>
      <w:r w:rsidR="00C60014">
        <w:t xml:space="preserve"> (except for apparent violations</w:t>
      </w:r>
      <w:r w:rsidR="00297E5C">
        <w:t>)</w:t>
      </w:r>
      <w:r>
        <w:t xml:space="preserve">; and </w:t>
      </w:r>
    </w:p>
    <w:p w:rsidR="00E51789" w:rsidRDefault="00E51789"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p>
    <w:p w:rsidR="00E51789" w:rsidRDefault="00E51789"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r>
        <w:t>•</w:t>
      </w:r>
      <w:r>
        <w:tab/>
        <w:t>Tracking number resulting from the violation (e.g., NCV</w:t>
      </w:r>
      <w:r w:rsidR="00C60014">
        <w:t>,</w:t>
      </w:r>
      <w:r>
        <w:t xml:space="preserve"> NOV</w:t>
      </w:r>
      <w:r w:rsidR="00C60014">
        <w:t>, or AV</w:t>
      </w:r>
      <w:r>
        <w:t xml:space="preserve"> Tracking Number). </w:t>
      </w:r>
    </w:p>
    <w:p w:rsidR="00E51789" w:rsidRDefault="00E51789"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pPr>
    </w:p>
    <w:p w:rsidR="00E51789" w:rsidRDefault="00E51789"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pPr>
      <w:r>
        <w:t>For Severity Level IV violations</w:t>
      </w:r>
      <w:r w:rsidR="00CC7AAA">
        <w:t xml:space="preserve"> that meet NCV criteria</w:t>
      </w:r>
      <w:r>
        <w:t>, state:</w:t>
      </w:r>
    </w:p>
    <w:p w:rsidR="00E51789" w:rsidRDefault="00E51789"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pPr>
    </w:p>
    <w:p w:rsidR="00E51789" w:rsidRDefault="00EF4A88"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pPr>
      <w:r>
        <w:t>“</w:t>
      </w:r>
      <w:r w:rsidR="00E51789">
        <w:t>Because this violation was of very low safety significance, was not repetitive or willful, and was entered into the licensee</w:t>
      </w:r>
      <w:r w:rsidR="00CC7AAA">
        <w:t>’</w:t>
      </w:r>
      <w:r w:rsidR="00E51789">
        <w:t>s corrective action program, this violation is being treated as an NCV</w:t>
      </w:r>
      <w:r w:rsidR="00D848D2">
        <w:t xml:space="preserve"> </w:t>
      </w:r>
      <w:r w:rsidR="00D848D2">
        <w:rPr>
          <w:i/>
        </w:rPr>
        <w:t>(insert the tracking number here)</w:t>
      </w:r>
      <w:r w:rsidR="00E51789">
        <w:t>, consistent with the NRC Enforcement Policy.</w:t>
      </w:r>
      <w:r>
        <w:t>”</w:t>
      </w:r>
    </w:p>
    <w:p w:rsidR="00E51789" w:rsidRDefault="00E51789"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pPr>
    </w:p>
    <w:p w:rsidR="00E51789" w:rsidRDefault="00E51789"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pPr>
      <w:r>
        <w:t>For a</w:t>
      </w:r>
      <w:r w:rsidR="00EF4A88">
        <w:t>n</w:t>
      </w:r>
      <w:r>
        <w:t xml:space="preserve"> NOV, the specific enforcement action should </w:t>
      </w:r>
      <w:r w:rsidR="00EF4A88">
        <w:t>state:</w:t>
      </w:r>
      <w:r>
        <w:t xml:space="preserve"> </w:t>
      </w:r>
    </w:p>
    <w:p w:rsidR="00E51789" w:rsidRDefault="00E51789"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pPr>
    </w:p>
    <w:p w:rsidR="00E51789" w:rsidRDefault="00EF4A88"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pPr>
      <w:r>
        <w:t>“</w:t>
      </w:r>
      <w:r w:rsidR="00E51789">
        <w:t xml:space="preserve">Because the </w:t>
      </w:r>
      <w:r w:rsidR="00C60014">
        <w:t>[</w:t>
      </w:r>
      <w:r w:rsidR="00E51789">
        <w:t>licensee failed to (correct the violation, enter the condition into the corrective action program, prevent recurrence)</w:t>
      </w:r>
      <w:r w:rsidR="00C60014">
        <w:t>] or [licensee’s corrective action program had not yet be</w:t>
      </w:r>
      <w:r>
        <w:t>en</w:t>
      </w:r>
      <w:r w:rsidR="00C60014">
        <w:t xml:space="preserve"> demonstrated to be </w:t>
      </w:r>
      <w:proofErr w:type="gramStart"/>
      <w:ins w:id="117" w:author="Author">
        <w:r w:rsidR="001457EF">
          <w:t xml:space="preserve">adequately  </w:t>
        </w:r>
      </w:ins>
      <w:r w:rsidR="00C60014">
        <w:t>implemented</w:t>
      </w:r>
      <w:proofErr w:type="gramEnd"/>
      <w:r w:rsidR="00C60014">
        <w:t>]</w:t>
      </w:r>
      <w:r w:rsidR="00E51789">
        <w:t xml:space="preserve"> this violation is being treated as a</w:t>
      </w:r>
      <w:r>
        <w:t>n</w:t>
      </w:r>
      <w:r w:rsidR="00E51789">
        <w:t xml:space="preserve"> NOV, consistent with the NRC Enforcement Policy.”   In addition, see the Enforcement Manual for guidance on developing the notice and cover letter.</w:t>
      </w:r>
    </w:p>
    <w:p w:rsidR="00E51789" w:rsidRDefault="00E51789"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pPr>
    </w:p>
    <w:p w:rsidR="00E51789" w:rsidRPr="00E51789" w:rsidRDefault="00E51789"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pPr>
      <w:r>
        <w:t>For a finding with a violation in which enforcement discretion is applied</w:t>
      </w:r>
      <w:r w:rsidR="00C60014">
        <w:t xml:space="preserve"> and for apparent violations</w:t>
      </w:r>
      <w:r>
        <w:t xml:space="preserve">, work with the Office of Enforcement through the Regional Enforcement Coordinator to develop appropriate wording for the </w:t>
      </w:r>
      <w:r w:rsidR="0043370E">
        <w:t>E</w:t>
      </w:r>
      <w:r>
        <w:t xml:space="preserve">nforcement </w:t>
      </w:r>
      <w:r w:rsidR="0043370E">
        <w:t>s</w:t>
      </w:r>
      <w:r>
        <w:t>ection.  See the Enforcement Manual for standard paragraphs to be included</w:t>
      </w:r>
      <w:r w:rsidR="00C60014">
        <w:t xml:space="preserve"> and additional guidance on apparent violations</w:t>
      </w:r>
      <w:r>
        <w:t>.</w:t>
      </w:r>
    </w:p>
    <w:p w:rsidR="00BF1084" w:rsidRDefault="00BF108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723E11" w:rsidRPr="006C3940" w:rsidRDefault="00EE7A87" w:rsidP="00DB1C0E">
      <w:pPr>
        <w:pStyle w:val="Heading2"/>
      </w:pPr>
      <w:bookmarkStart w:id="118" w:name="_Toc241542366"/>
      <w:r>
        <w:t>08.05</w:t>
      </w:r>
      <w:r w:rsidR="00780B47">
        <w:tab/>
      </w:r>
      <w:r w:rsidR="009C1FFF" w:rsidRPr="00780B47">
        <w:rPr>
          <w:u w:val="single"/>
        </w:rPr>
        <w:t xml:space="preserve">Documents </w:t>
      </w:r>
      <w:r w:rsidR="00405844" w:rsidRPr="00780B47">
        <w:rPr>
          <w:u w:val="single"/>
        </w:rPr>
        <w:t>Reviewed</w:t>
      </w:r>
      <w:bookmarkEnd w:id="118"/>
      <w:r w:rsidR="00CE4A36" w:rsidRPr="00CE4A36">
        <w:t xml:space="preserve">. </w:t>
      </w:r>
      <w:r w:rsidR="00405844" w:rsidRPr="00F849B3">
        <w:t xml:space="preserve">The </w:t>
      </w:r>
      <w:r w:rsidR="009C1FFF">
        <w:t>Documents</w:t>
      </w:r>
      <w:r w:rsidR="009C1FFF" w:rsidRPr="00F849B3">
        <w:t xml:space="preserve"> </w:t>
      </w:r>
      <w:r w:rsidR="00405844" w:rsidRPr="00F849B3">
        <w:t xml:space="preserve">Reviewed </w:t>
      </w:r>
      <w:r w:rsidR="00B63B52">
        <w:t>area in CIPIMS</w:t>
      </w:r>
      <w:r w:rsidR="00B63B52" w:rsidRPr="00F849B3">
        <w:t xml:space="preserve"> </w:t>
      </w:r>
      <w:r w:rsidR="00405844" w:rsidRPr="00F849B3">
        <w:t xml:space="preserve">allows an inspector to provide a list of </w:t>
      </w:r>
      <w:r w:rsidR="009C1FFF">
        <w:t>documents</w:t>
      </w:r>
      <w:r w:rsidR="009C1FFF" w:rsidRPr="00F849B3">
        <w:t xml:space="preserve"> </w:t>
      </w:r>
      <w:r w:rsidR="00405844" w:rsidRPr="00F849B3">
        <w:t>that were inspected.</w:t>
      </w:r>
      <w:r w:rsidR="00B63B52">
        <w:t xml:space="preserve">  </w:t>
      </w:r>
      <w:r w:rsidR="00405844" w:rsidRPr="00F849B3">
        <w:t>The intent is not to document every record or document an inspector reviewed, but rather to document only those that were reviewed in detail and are essential in supporting a conclusion on the adequacy of license</w:t>
      </w:r>
      <w:r w:rsidR="00405844">
        <w:t>e work, including supporting a f</w:t>
      </w:r>
      <w:r w:rsidR="00405844" w:rsidRPr="00F849B3">
        <w:t>inding.</w:t>
      </w:r>
    </w:p>
    <w:p w:rsidR="006440ED" w:rsidRDefault="006440ED"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4C468E" w:rsidRPr="006C3940" w:rsidRDefault="004C468E"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335CB3" w:rsidRDefault="00335CB3" w:rsidP="00DB1C0E">
      <w:pPr>
        <w:pStyle w:val="Heading1"/>
        <w:tabs>
          <w:tab w:val="clear" w:pos="135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pPr>
      <w:bookmarkStart w:id="119" w:name="_Toc241542367"/>
      <w:bookmarkStart w:id="120" w:name="_Toc177380783"/>
      <w:bookmarkStart w:id="121" w:name="_Toc206314272"/>
      <w:bookmarkStart w:id="122" w:name="_Toc206315733"/>
      <w:bookmarkStart w:id="123" w:name="_Toc206315836"/>
      <w:r w:rsidRPr="006C3940">
        <w:t>0613-</w:t>
      </w:r>
      <w:r w:rsidR="00EE7A87">
        <w:t>09</w:t>
      </w:r>
      <w:r w:rsidRPr="006C3940">
        <w:tab/>
        <w:t xml:space="preserve">DOCUMENTING </w:t>
      </w:r>
      <w:r>
        <w:t xml:space="preserve">SELF-REVEALING AND LICENSEE-IDENTIFIED FINDINGS THAT DO </w:t>
      </w:r>
      <w:r w:rsidR="00CE4A36">
        <w:t xml:space="preserve">NOT MEET THE SCREENING CRITERIA </w:t>
      </w:r>
      <w:r>
        <w:t xml:space="preserve">SPECIFIED IN APPENDIX B, SECTION </w:t>
      </w:r>
      <w:r w:rsidR="00DB58A6">
        <w:t>1-4</w:t>
      </w:r>
      <w:bookmarkEnd w:id="119"/>
    </w:p>
    <w:p w:rsidR="00335CB3" w:rsidRDefault="00335CB3"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B1FF7" w:rsidRDefault="00651F75"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 xml:space="preserve">NRC policy requires that all documented </w:t>
      </w:r>
      <w:r w:rsidR="0013291D">
        <w:t>violation</w:t>
      </w:r>
      <w:r>
        <w:t xml:space="preserve">s be dispositioned in accordance with the Enforcement Policy, regardless of who identified them.  </w:t>
      </w:r>
      <w:r w:rsidR="00EB1FF7">
        <w:t>However, l</w:t>
      </w:r>
      <w:r>
        <w:t xml:space="preserve">icensee-identified </w:t>
      </w:r>
      <w:r w:rsidR="00D82D48">
        <w:t>findings</w:t>
      </w:r>
      <w:r>
        <w:t xml:space="preserve"> and self-revealing findings that </w:t>
      </w:r>
      <w:r w:rsidR="008E7596">
        <w:t>do not meet the screening criteria specified in Appendix B, Section 1-4</w:t>
      </w:r>
      <w:r>
        <w:t xml:space="preserve"> and are incorporated into the licensee’s corrective action </w:t>
      </w:r>
      <w:r>
        <w:lastRenderedPageBreak/>
        <w:t xml:space="preserve">program should have minimal documentation. </w:t>
      </w:r>
      <w:r w:rsidR="0043370E">
        <w:t xml:space="preserve"> </w:t>
      </w:r>
      <w:r>
        <w:t>See Section 0613-03 for definitions of licensee-identified and self-revealing findings.</w:t>
      </w:r>
    </w:p>
    <w:p w:rsidR="00EB1FF7" w:rsidRDefault="00EB1FF7"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651F75" w:rsidRDefault="00EB1FF7"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Licensee-identified and self-revealing findings that do not meet the criteria of Appendix B, Section 1-4</w:t>
      </w:r>
      <w:r w:rsidR="007D1429">
        <w:t>,</w:t>
      </w:r>
      <w:r>
        <w:t xml:space="preserve"> shall be screened in accordance with Appendix B, Section 1-7</w:t>
      </w:r>
      <w:r w:rsidR="007D1429">
        <w:t>,</w:t>
      </w:r>
      <w:r>
        <w:t xml:space="preserve"> to determine if they meet the non-cited violation (NCV) criteria.  If the finding meets the non-cited violation criteria, </w:t>
      </w:r>
      <w:r w:rsidR="00651F75">
        <w:t xml:space="preserve">the following introductory paragraph must be included:  “The following Severity Level IV </w:t>
      </w:r>
      <w:r w:rsidR="00CA1BFF">
        <w:t>violation</w:t>
      </w:r>
      <w:r w:rsidR="00AB4140">
        <w:t>(</w:t>
      </w:r>
      <w:r w:rsidR="00CA1BFF">
        <w:t>s</w:t>
      </w:r>
      <w:r w:rsidR="00AB4140">
        <w:t>)</w:t>
      </w:r>
      <w:r w:rsidR="00651F75">
        <w:t xml:space="preserve"> </w:t>
      </w:r>
      <w:r w:rsidR="00AB4140">
        <w:t>was/</w:t>
      </w:r>
      <w:r w:rsidR="00651F75">
        <w:t>were identified by the licensee (or were self-revealing) and are violations of NRC requirements which meet the criteria of the NRC Enforcement Policy, for being dispositioned as a Non-Cited Violation.”</w:t>
      </w:r>
      <w:r w:rsidR="009323EA">
        <w:t xml:space="preserve">  </w:t>
      </w:r>
    </w:p>
    <w:p w:rsidR="009323EA" w:rsidRDefault="009323EA"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9323EA" w:rsidRDefault="009323EA" w:rsidP="00DB1C0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 xml:space="preserve">Include the requirement(s) violated, describe how it was violated, identify the licensee’s corrective action tracking number(s), and provide a very brief justification why the violation is of very low safety significance.    </w:t>
      </w:r>
    </w:p>
    <w:p w:rsidR="009323EA" w:rsidRDefault="009323EA"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B1FF7" w:rsidRDefault="00EB1FF7"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If the finding does not meet the NCV criteria, document the finding in accordance with Section 0613-08.</w:t>
      </w:r>
      <w:ins w:id="124" w:author="Author">
        <w:r w:rsidR="001457EF">
          <w:t xml:space="preserve">  </w:t>
        </w:r>
        <w:proofErr w:type="gramStart"/>
        <w:r w:rsidR="001457EF">
          <w:t>Document licensee identified and self-revealing findings that do not meet the criteria of Appendix B, section 1-4, in the inspection report under Part III, Other Inspection Results.</w:t>
        </w:r>
      </w:ins>
      <w:proofErr w:type="gramEnd"/>
    </w:p>
    <w:p w:rsidR="00651F75" w:rsidRDefault="00651F75"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651F75" w:rsidRDefault="00651F75"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NOTE: In accordance with the Enforcement Policy, the approval of the Director, Office of Enforcement, with consultation with the Deputy Executive Director as warranted, is required for dispositioning willful violations as NCVs.</w:t>
      </w:r>
    </w:p>
    <w:p w:rsidR="00D82D48" w:rsidRDefault="00D82D48"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4421AD" w:rsidRDefault="004421AD"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D82D48" w:rsidRDefault="00D82D48" w:rsidP="00DB1C0E">
      <w:pPr>
        <w:pStyle w:val="Heading1"/>
        <w:tabs>
          <w:tab w:val="clear" w:pos="135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pPr>
      <w:bookmarkStart w:id="125" w:name="_Toc241542368"/>
      <w:r w:rsidRPr="006C3940">
        <w:t>0613-</w:t>
      </w:r>
      <w:r w:rsidR="00EE7A87">
        <w:t>10</w:t>
      </w:r>
      <w:r w:rsidRPr="006C3940">
        <w:tab/>
        <w:t xml:space="preserve">DOCUMENTING </w:t>
      </w:r>
      <w:r>
        <w:t>UNRESOLVED ITEMS</w:t>
      </w:r>
      <w:bookmarkEnd w:id="125"/>
      <w:r w:rsidR="00CA478F">
        <w:t xml:space="preserve"> (URIs)</w:t>
      </w:r>
    </w:p>
    <w:bookmarkEnd w:id="120"/>
    <w:bookmarkEnd w:id="121"/>
    <w:bookmarkEnd w:id="122"/>
    <w:bookmarkEnd w:id="123"/>
    <w:p w:rsidR="00E235B1" w:rsidRDefault="00E235B1"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7152" w:rsidRPr="00CF244D" w:rsidRDefault="00EE7A87" w:rsidP="00DB1C0E">
      <w:pPr>
        <w:pStyle w:val="Heading2"/>
      </w:pPr>
      <w:bookmarkStart w:id="126" w:name="_Toc241542369"/>
      <w:r>
        <w:t>10</w:t>
      </w:r>
      <w:r w:rsidR="002F7E76" w:rsidRPr="00E41F6D">
        <w:t>.</w:t>
      </w:r>
      <w:r w:rsidR="00D82D48">
        <w:t>0</w:t>
      </w:r>
      <w:r w:rsidR="0090332C">
        <w:t>1</w:t>
      </w:r>
      <w:r w:rsidR="0090332C">
        <w:tab/>
      </w:r>
      <w:r w:rsidR="002F7E76" w:rsidRPr="00555C00">
        <w:rPr>
          <w:u w:val="single"/>
        </w:rPr>
        <w:t>Opening</w:t>
      </w:r>
      <w:r w:rsidR="00CB6EA9" w:rsidRPr="00555C00">
        <w:rPr>
          <w:u w:val="single"/>
        </w:rPr>
        <w:t xml:space="preserve"> URI</w:t>
      </w:r>
      <w:r w:rsidR="00AB4140" w:rsidRPr="00555C00">
        <w:rPr>
          <w:u w:val="single"/>
        </w:rPr>
        <w:t>s</w:t>
      </w:r>
      <w:bookmarkEnd w:id="126"/>
      <w:r w:rsidR="00CE4A36" w:rsidRPr="00CE4A36">
        <w:t xml:space="preserve">. </w:t>
      </w:r>
      <w:r w:rsidR="0090332C">
        <w:t xml:space="preserve"> </w:t>
      </w:r>
      <w:ins w:id="127" w:author="Author">
        <w:r w:rsidR="001457EF">
          <w:t xml:space="preserve">URIs </w:t>
        </w:r>
        <w:proofErr w:type="gramStart"/>
        <w:r w:rsidR="001457EF">
          <w:t>are</w:t>
        </w:r>
        <w:proofErr w:type="gramEnd"/>
        <w:r w:rsidR="001457EF">
          <w:t xml:space="preserve"> only for issues that will likely be violations.  </w:t>
        </w:r>
      </w:ins>
      <w:r w:rsidR="00CA478F">
        <w:t>Open a</w:t>
      </w:r>
      <w:r w:rsidR="00360B01">
        <w:t xml:space="preserve"> URI when an issue </w:t>
      </w:r>
      <w:r w:rsidR="00EC7152" w:rsidRPr="00CF244D">
        <w:t>require</w:t>
      </w:r>
      <w:r w:rsidR="00360B01">
        <w:t>s</w:t>
      </w:r>
      <w:r w:rsidR="00EC7152" w:rsidRPr="00CF244D">
        <w:t xml:space="preserve"> additional information from the licensee or cannot be resolved without additional guidance or clarification/interpretation of the existing guidance</w:t>
      </w:r>
      <w:r w:rsidR="008E3AA5">
        <w:t>.</w:t>
      </w:r>
      <w:r w:rsidR="00EC7152">
        <w:t xml:space="preserve">  </w:t>
      </w:r>
      <w:r w:rsidR="00EC7152" w:rsidRPr="00CF244D">
        <w:rPr>
          <w:color w:val="000000"/>
        </w:rPr>
        <w:t xml:space="preserve">The action of documenting an </w:t>
      </w:r>
      <w:r w:rsidR="00D82D48">
        <w:rPr>
          <w:color w:val="000000"/>
        </w:rPr>
        <w:t>URI</w:t>
      </w:r>
      <w:r w:rsidR="00EC7152" w:rsidRPr="00CF244D">
        <w:rPr>
          <w:color w:val="000000"/>
        </w:rPr>
        <w:t xml:space="preserve"> is a commitment of future resources, and</w:t>
      </w:r>
      <w:r w:rsidR="00E52646">
        <w:rPr>
          <w:color w:val="000000"/>
        </w:rPr>
        <w:t xml:space="preserve"> should be used sparingly.  URIs</w:t>
      </w:r>
      <w:r w:rsidR="00EC7152" w:rsidRPr="00CF244D">
        <w:rPr>
          <w:color w:val="000000"/>
        </w:rPr>
        <w:t xml:space="preserve"> s</w:t>
      </w:r>
      <w:r w:rsidR="00EC7152" w:rsidRPr="00CF244D">
        <w:t xml:space="preserve">hall not be opened to track completion of licensee’s actions associated with a finding or an inspection question.  </w:t>
      </w:r>
    </w:p>
    <w:p w:rsidR="00EC7152" w:rsidRPr="00CF244D" w:rsidRDefault="00EC7152" w:rsidP="00DB1C0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
        <w:jc w:val="both"/>
      </w:pPr>
    </w:p>
    <w:p w:rsidR="00EC7152" w:rsidRPr="00CF244D" w:rsidRDefault="00D82D48" w:rsidP="00DB1C0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000000"/>
        </w:rPr>
      </w:pPr>
      <w:r>
        <w:t xml:space="preserve">Documenting URIs requires </w:t>
      </w:r>
      <w:r w:rsidR="00B6707F">
        <w:t xml:space="preserve">four </w:t>
      </w:r>
      <w:r>
        <w:t>sections to be completed</w:t>
      </w:r>
      <w:r w:rsidRPr="00D82D48">
        <w:t xml:space="preserve"> </w:t>
      </w:r>
      <w:r>
        <w:t xml:space="preserve">in CIPIMS: title, scope, </w:t>
      </w:r>
      <w:r w:rsidR="00B6707F">
        <w:t>findings, and documents reviewed</w:t>
      </w:r>
      <w:r>
        <w:t xml:space="preserve">.  </w:t>
      </w:r>
      <w:r w:rsidR="00EC7152" w:rsidRPr="00CF244D">
        <w:rPr>
          <w:bCs/>
        </w:rPr>
        <w:t xml:space="preserve">Because URIs </w:t>
      </w:r>
      <w:proofErr w:type="gramStart"/>
      <w:r w:rsidR="00EC7152" w:rsidRPr="00CF244D">
        <w:rPr>
          <w:bCs/>
        </w:rPr>
        <w:t>are</w:t>
      </w:r>
      <w:proofErr w:type="gramEnd"/>
      <w:r w:rsidR="00EC7152" w:rsidRPr="00CF244D">
        <w:rPr>
          <w:bCs/>
        </w:rPr>
        <w:t xml:space="preserve"> not findings, the </w:t>
      </w:r>
      <w:r w:rsidR="00B6707F">
        <w:rPr>
          <w:bCs/>
        </w:rPr>
        <w:t xml:space="preserve">summary </w:t>
      </w:r>
      <w:r w:rsidR="00570FD2">
        <w:rPr>
          <w:bCs/>
        </w:rPr>
        <w:t>s</w:t>
      </w:r>
      <w:r w:rsidR="00EC7152" w:rsidRPr="00CF244D">
        <w:rPr>
          <w:bCs/>
        </w:rPr>
        <w:t>ection</w:t>
      </w:r>
      <w:r w:rsidR="00570FD2">
        <w:rPr>
          <w:bCs/>
        </w:rPr>
        <w:t xml:space="preserve"> is </w:t>
      </w:r>
      <w:r w:rsidR="00EC7152" w:rsidRPr="00CF244D">
        <w:rPr>
          <w:bCs/>
        </w:rPr>
        <w:t>not required</w:t>
      </w:r>
      <w:r w:rsidR="00EC7152" w:rsidRPr="00CF244D">
        <w:t xml:space="preserve">.  </w:t>
      </w:r>
      <w:r w:rsidR="00EC7152" w:rsidRPr="00CF244D">
        <w:rPr>
          <w:bCs/>
        </w:rPr>
        <w:t xml:space="preserve">The </w:t>
      </w:r>
      <w:r w:rsidR="00B6707F">
        <w:rPr>
          <w:bCs/>
        </w:rPr>
        <w:t xml:space="preserve">findings </w:t>
      </w:r>
      <w:r w:rsidR="00570FD2">
        <w:rPr>
          <w:bCs/>
        </w:rPr>
        <w:t>s</w:t>
      </w:r>
      <w:r w:rsidR="00EC7152" w:rsidRPr="00CF244D">
        <w:rPr>
          <w:bCs/>
        </w:rPr>
        <w:t xml:space="preserve">ection should describe the issue with sufficient detail to allow another inspector to complete the inspection effort, if necessary.  </w:t>
      </w:r>
      <w:r w:rsidR="00EC7152" w:rsidRPr="00266F56">
        <w:rPr>
          <w:bCs/>
        </w:rPr>
        <w:t>The report must clearly identify the specific licensee or NRC actions needed to resolve the issue.</w:t>
      </w:r>
      <w:r w:rsidR="00EC7152" w:rsidRPr="00266F56" w:rsidDel="00EE439D">
        <w:rPr>
          <w:bCs/>
        </w:rPr>
        <w:t xml:space="preserve">  </w:t>
      </w:r>
      <w:r>
        <w:rPr>
          <w:bCs/>
        </w:rPr>
        <w:t>T</w:t>
      </w:r>
      <w:r w:rsidR="00EC7152" w:rsidRPr="00266F56">
        <w:t>he</w:t>
      </w:r>
      <w:r w:rsidR="00EC7152">
        <w:t xml:space="preserve"> URI </w:t>
      </w:r>
      <w:r w:rsidR="00B6707F">
        <w:t xml:space="preserve">should </w:t>
      </w:r>
      <w:r>
        <w:t xml:space="preserve">be assigned a tracking number </w:t>
      </w:r>
      <w:r w:rsidR="00B6707F">
        <w:t>the same as a finding but with a URI designator in the front</w:t>
      </w:r>
      <w:r w:rsidR="00570FD2">
        <w:t xml:space="preserve">. </w:t>
      </w:r>
      <w:r w:rsidR="00EC7152" w:rsidRPr="00266F56">
        <w:t xml:space="preserve"> </w:t>
      </w:r>
      <w:r w:rsidR="00EC7152" w:rsidRPr="00266F56">
        <w:rPr>
          <w:color w:val="000000"/>
        </w:rPr>
        <w:t xml:space="preserve">Unresolved items are not documented in the </w:t>
      </w:r>
      <w:r w:rsidR="0024366D">
        <w:rPr>
          <w:color w:val="000000"/>
        </w:rPr>
        <w:t>in</w:t>
      </w:r>
      <w:r w:rsidR="00EC7152" w:rsidRPr="00266F56">
        <w:rPr>
          <w:color w:val="000000"/>
        </w:rPr>
        <w:t>spection report cover letter.</w:t>
      </w:r>
    </w:p>
    <w:p w:rsidR="00EC7152" w:rsidRDefault="00EC7152" w:rsidP="00DB1C0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000000"/>
        </w:rPr>
      </w:pPr>
    </w:p>
    <w:p w:rsidR="00EC7152" w:rsidRPr="00266F56" w:rsidRDefault="00EE7A87" w:rsidP="00DB1C0E">
      <w:pPr>
        <w:pStyle w:val="Heading2"/>
      </w:pPr>
      <w:bookmarkStart w:id="128" w:name="_Toc241542370"/>
      <w:r>
        <w:t>10</w:t>
      </w:r>
      <w:r w:rsidR="0024366D">
        <w:t>.</w:t>
      </w:r>
      <w:r w:rsidR="00D82D48">
        <w:t>0</w:t>
      </w:r>
      <w:r w:rsidR="0090332C">
        <w:t>2</w:t>
      </w:r>
      <w:r w:rsidR="0090332C">
        <w:tab/>
      </w:r>
      <w:r w:rsidR="00CB6EA9" w:rsidRPr="00555C00">
        <w:rPr>
          <w:u w:val="single"/>
        </w:rPr>
        <w:t>Closing URI</w:t>
      </w:r>
      <w:r w:rsidR="007F54D9" w:rsidRPr="00555C00">
        <w:rPr>
          <w:u w:val="single"/>
        </w:rPr>
        <w:t>s</w:t>
      </w:r>
      <w:bookmarkEnd w:id="128"/>
      <w:r w:rsidR="00CE4A36" w:rsidRPr="00CE4A36">
        <w:t xml:space="preserve">. </w:t>
      </w:r>
      <w:r w:rsidR="0090332C">
        <w:t xml:space="preserve"> </w:t>
      </w:r>
      <w:r w:rsidR="00EC7152" w:rsidRPr="00266F56">
        <w:t xml:space="preserve">The level of detail devoted to closing </w:t>
      </w:r>
      <w:r w:rsidR="00EC7152">
        <w:t>URIs</w:t>
      </w:r>
      <w:r w:rsidR="00EC7152" w:rsidRPr="00266F56">
        <w:t xml:space="preserve"> depends on the nature and significance of the additional information identified. </w:t>
      </w:r>
      <w:r w:rsidR="00632250">
        <w:t xml:space="preserve"> </w:t>
      </w:r>
      <w:r w:rsidR="00EC7152" w:rsidRPr="00266F56">
        <w:t xml:space="preserve">The closure of a </w:t>
      </w:r>
      <w:r w:rsidR="00EC7152">
        <w:t>URI</w:t>
      </w:r>
      <w:r w:rsidR="00EC7152" w:rsidRPr="00266F56">
        <w:t xml:space="preserve"> must summarize the topic, summarize the inspector's follow-up actions, evaluate </w:t>
      </w:r>
      <w:r w:rsidR="00EC7152" w:rsidRPr="00CB6EA9">
        <w:t>the adequacy of any</w:t>
      </w:r>
      <w:r w:rsidR="00EC7152" w:rsidRPr="00266F56">
        <w:t xml:space="preserve"> licensee actions, determine if a violation has occurred, and provide enough detail to justify closing the item. </w:t>
      </w:r>
      <w:r w:rsidR="00632250">
        <w:t xml:space="preserve"> </w:t>
      </w:r>
      <w:r w:rsidR="00EC7152" w:rsidRPr="00266F56">
        <w:t xml:space="preserve">If resolution to an </w:t>
      </w:r>
      <w:r w:rsidR="00EC7152">
        <w:t>URI</w:t>
      </w:r>
      <w:r w:rsidR="00EC7152" w:rsidRPr="00266F56">
        <w:t xml:space="preserve"> was based on </w:t>
      </w:r>
      <w:r w:rsidR="00EC7152" w:rsidRPr="00266F56">
        <w:lastRenderedPageBreak/>
        <w:t xml:space="preserve">discussions between inspector(s) and </w:t>
      </w:r>
      <w:r w:rsidR="00AB4140" w:rsidRPr="00266F56">
        <w:t>NR</w:t>
      </w:r>
      <w:r w:rsidR="00AB4140">
        <w:t>O</w:t>
      </w:r>
      <w:r w:rsidR="00AB4140" w:rsidRPr="00266F56">
        <w:t xml:space="preserve"> </w:t>
      </w:r>
      <w:r w:rsidR="00EC7152" w:rsidRPr="00266F56">
        <w:t xml:space="preserve">technical staff(s), concisely document the details of these discussions as the basis for the regulatory decision. Additionally, branch chiefs of inspector(s) and technical staff(s) who were involved in these discussions should concur on the inspection report. </w:t>
      </w:r>
    </w:p>
    <w:p w:rsidR="00EC7152" w:rsidRPr="00266F56" w:rsidRDefault="00EC7152" w:rsidP="00DB1C0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810"/>
        <w:jc w:val="both"/>
        <w:rPr>
          <w:color w:val="000000"/>
        </w:rPr>
      </w:pPr>
    </w:p>
    <w:p w:rsidR="00CA478F" w:rsidRDefault="00EC715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266F56">
        <w:rPr>
          <w:color w:val="000000"/>
        </w:rPr>
        <w:t xml:space="preserve">If a finding is identified, follow the guidance </w:t>
      </w:r>
      <w:r w:rsidR="00950349">
        <w:rPr>
          <w:color w:val="000000"/>
        </w:rPr>
        <w:t xml:space="preserve">described in </w:t>
      </w:r>
      <w:r w:rsidR="007F54D9">
        <w:rPr>
          <w:color w:val="000000"/>
        </w:rPr>
        <w:t>S</w:t>
      </w:r>
      <w:r w:rsidRPr="00266F56">
        <w:rPr>
          <w:color w:val="000000"/>
        </w:rPr>
        <w:t xml:space="preserve">ection </w:t>
      </w:r>
      <w:r w:rsidR="00632250">
        <w:rPr>
          <w:color w:val="000000"/>
        </w:rPr>
        <w:t>0613-</w:t>
      </w:r>
      <w:r w:rsidR="00C250CF">
        <w:rPr>
          <w:color w:val="000000"/>
        </w:rPr>
        <w:t>08</w:t>
      </w:r>
      <w:r w:rsidRPr="00266F56">
        <w:rPr>
          <w:color w:val="000000"/>
        </w:rPr>
        <w:t xml:space="preserve">. </w:t>
      </w:r>
      <w:r w:rsidR="00CB6EA9">
        <w:rPr>
          <w:color w:val="000000"/>
        </w:rPr>
        <w:t xml:space="preserve"> </w:t>
      </w:r>
      <w:r w:rsidRPr="00266F56">
        <w:rPr>
          <w:color w:val="000000"/>
        </w:rPr>
        <w:t xml:space="preserve">If no findings were identified, </w:t>
      </w:r>
      <w:r w:rsidR="007F54D9">
        <w:rPr>
          <w:color w:val="000000"/>
        </w:rPr>
        <w:t>follow the guidance in Section 0613-</w:t>
      </w:r>
      <w:r w:rsidR="00AB4140">
        <w:rPr>
          <w:color w:val="000000"/>
        </w:rPr>
        <w:t>07</w:t>
      </w:r>
      <w:r w:rsidR="003C2D97">
        <w:rPr>
          <w:color w:val="000000"/>
        </w:rPr>
        <w:t>.  If a minor violation is identified, document it in accordance with Section 0613-11</w:t>
      </w:r>
      <w:r w:rsidR="00553AA8">
        <w:rPr>
          <w:color w:val="000000"/>
        </w:rPr>
        <w:t>.</w:t>
      </w:r>
    </w:p>
    <w:p w:rsidR="007F54D9" w:rsidRDefault="008B7BBD" w:rsidP="00DB1C0E">
      <w:pPr>
        <w:pStyle w:val="Heading1"/>
        <w:tabs>
          <w:tab w:val="clear" w:pos="135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jc w:val="both"/>
      </w:pPr>
      <w:bookmarkStart w:id="129" w:name="_Toc241542371"/>
      <w:r>
        <w:br w:type="page"/>
      </w:r>
      <w:r w:rsidR="007F54D9" w:rsidRPr="006C3940">
        <w:lastRenderedPageBreak/>
        <w:t>0613-</w:t>
      </w:r>
      <w:r w:rsidR="00EE7A87">
        <w:t>11</w:t>
      </w:r>
      <w:r w:rsidR="007F54D9" w:rsidRPr="006C3940">
        <w:tab/>
        <w:t xml:space="preserve">DOCUMENTING </w:t>
      </w:r>
      <w:r w:rsidR="00345DBD">
        <w:t>MINOR VIOLATIONS</w:t>
      </w:r>
      <w:bookmarkEnd w:id="129"/>
    </w:p>
    <w:p w:rsidR="007F54D9" w:rsidRDefault="007F54D9"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4E4239" w:rsidRDefault="00EE7A87" w:rsidP="00DB1C0E">
      <w:pPr>
        <w:pStyle w:val="Heading2"/>
      </w:pPr>
      <w:bookmarkStart w:id="130" w:name="_Toc241542372"/>
      <w:r>
        <w:t>11.0</w:t>
      </w:r>
      <w:r w:rsidR="00345DBD">
        <w:t>1</w:t>
      </w:r>
      <w:r w:rsidR="00347881">
        <w:tab/>
      </w:r>
      <w:r w:rsidR="00345DBD" w:rsidRPr="00555C00">
        <w:rPr>
          <w:u w:val="single"/>
        </w:rPr>
        <w:t>Minor</w:t>
      </w:r>
      <w:r w:rsidR="00E235B1" w:rsidRPr="00555C00">
        <w:rPr>
          <w:u w:val="single"/>
        </w:rPr>
        <w:t xml:space="preserve"> </w:t>
      </w:r>
      <w:r w:rsidR="004E4239" w:rsidRPr="00555C00">
        <w:rPr>
          <w:u w:val="single"/>
        </w:rPr>
        <w:t>Violations</w:t>
      </w:r>
      <w:bookmarkEnd w:id="130"/>
      <w:r w:rsidR="00CE4A36">
        <w:t>.</w:t>
      </w:r>
      <w:r w:rsidR="004C1DAC">
        <w:t xml:space="preserve"> </w:t>
      </w:r>
      <w:r w:rsidR="00CE4A36">
        <w:t xml:space="preserve"> </w:t>
      </w:r>
      <w:r w:rsidR="004E4239">
        <w:t xml:space="preserve">Minor violations are not routinely documented in inspection reports.  However, as stated in the Enforcement Policy/Manual, there may be exceptions.  </w:t>
      </w:r>
      <w:r w:rsidR="004E4239" w:rsidRPr="0033467C">
        <w:t xml:space="preserve">Documenting a minor violation may be warranted as part of closing out a </w:t>
      </w:r>
      <w:r w:rsidR="007F54D9">
        <w:t>Construction Deficiency Report</w:t>
      </w:r>
      <w:r w:rsidR="00AB4140">
        <w:t xml:space="preserve"> (CDR)</w:t>
      </w:r>
      <w:r w:rsidR="007F54D9">
        <w:t xml:space="preserve">, </w:t>
      </w:r>
      <w:r w:rsidR="004E4239" w:rsidRPr="0033467C">
        <w:t>Unresolved Item, or follow</w:t>
      </w:r>
      <w:r w:rsidR="004E4239">
        <w:t>-</w:t>
      </w:r>
      <w:r w:rsidR="004E4239" w:rsidRPr="0033467C">
        <w:t xml:space="preserve">up to an allegation. </w:t>
      </w:r>
      <w:r w:rsidR="004E4239">
        <w:t xml:space="preserve">Licensees are required to correct minor violations.  </w:t>
      </w:r>
      <w:r w:rsidR="004E4239" w:rsidRPr="0033467C">
        <w:t>If it is necessary to document a minor violation</w:t>
      </w:r>
      <w:r w:rsidR="007F54D9">
        <w:t>,</w:t>
      </w:r>
      <w:r w:rsidR="004E4239" w:rsidRPr="0033467C">
        <w:t xml:space="preserve"> then only minimal discussion is required. </w:t>
      </w:r>
      <w:r w:rsidR="00632250">
        <w:t xml:space="preserve"> Documentation of minor violations requires three sections to be completed</w:t>
      </w:r>
      <w:r w:rsidR="00632250" w:rsidRPr="00D82D48">
        <w:t xml:space="preserve"> </w:t>
      </w:r>
      <w:r w:rsidR="00632250">
        <w:t xml:space="preserve">in CIPIMS: title, scope, and </w:t>
      </w:r>
      <w:r w:rsidR="00CD3D03">
        <w:t>findings</w:t>
      </w:r>
      <w:r w:rsidR="00632250">
        <w:t xml:space="preserve">.  Complete the title and scope as described above.  In the </w:t>
      </w:r>
      <w:r w:rsidR="00CD3D03">
        <w:t xml:space="preserve">findings </w:t>
      </w:r>
      <w:r w:rsidR="00632250">
        <w:t xml:space="preserve">section, </w:t>
      </w:r>
      <w:r w:rsidR="004E4239" w:rsidRPr="0033467C">
        <w:t>briefly describe the issue</w:t>
      </w:r>
      <w:r w:rsidR="004E4239">
        <w:t xml:space="preserve"> of concern</w:t>
      </w:r>
      <w:r w:rsidR="004E4239" w:rsidRPr="0033467C">
        <w:t>, state that the issue has been addressed by the lice</w:t>
      </w:r>
      <w:r w:rsidR="004C1DAC">
        <w:t>nsee and include the following:</w:t>
      </w:r>
    </w:p>
    <w:p w:rsidR="00345DBD" w:rsidRDefault="00345DBD" w:rsidP="00DB1C0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jc w:val="both"/>
        <w:rPr>
          <w:color w:val="000000"/>
        </w:rPr>
      </w:pPr>
    </w:p>
    <w:p w:rsidR="004E4239" w:rsidRDefault="004E4239" w:rsidP="00DB1C0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jc w:val="both"/>
        <w:rPr>
          <w:color w:val="000000"/>
        </w:rPr>
      </w:pPr>
      <w:r w:rsidRPr="0033467C">
        <w:rPr>
          <w:color w:val="000000"/>
        </w:rPr>
        <w:sym w:font="WP TypographicSymbols" w:char="0041"/>
      </w:r>
      <w:r w:rsidRPr="0033467C">
        <w:rPr>
          <w:color w:val="000000"/>
        </w:rPr>
        <w:t xml:space="preserve">This failure to comply with {requirement} constitutes a violation of minor significance that is not subject to enforcement action </w:t>
      </w:r>
      <w:r>
        <w:rPr>
          <w:color w:val="000000"/>
        </w:rPr>
        <w:t>in accordance with</w:t>
      </w:r>
      <w:r w:rsidRPr="0033467C">
        <w:rPr>
          <w:color w:val="000000"/>
        </w:rPr>
        <w:t xml:space="preserve"> the NRC</w:t>
      </w:r>
      <w:r w:rsidRPr="0033467C">
        <w:rPr>
          <w:color w:val="000000"/>
        </w:rPr>
        <w:sym w:font="WP TypographicSymbols" w:char="003D"/>
      </w:r>
      <w:r>
        <w:rPr>
          <w:color w:val="000000"/>
        </w:rPr>
        <w:t>s Enforcement P</w:t>
      </w:r>
      <w:r w:rsidRPr="0033467C">
        <w:rPr>
          <w:color w:val="000000"/>
        </w:rPr>
        <w:t>olicy.</w:t>
      </w:r>
      <w:r w:rsidRPr="0033467C">
        <w:rPr>
          <w:color w:val="000000"/>
        </w:rPr>
        <w:sym w:font="WP TypographicSymbols" w:char="0040"/>
      </w:r>
      <w:r w:rsidRPr="0033467C">
        <w:rPr>
          <w:color w:val="000000"/>
        </w:rPr>
        <w:t xml:space="preserve">  </w:t>
      </w:r>
    </w:p>
    <w:p w:rsidR="00CD3D03" w:rsidRDefault="00CD3D03" w:rsidP="00DB1C0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jc w:val="both"/>
        <w:rPr>
          <w:color w:val="000000"/>
        </w:rPr>
      </w:pPr>
    </w:p>
    <w:p w:rsidR="00CD3D03" w:rsidRPr="0033467C" w:rsidRDefault="00CD3D03" w:rsidP="00DB1C0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000000"/>
        </w:rPr>
      </w:pPr>
      <w:r>
        <w:rPr>
          <w:color w:val="000000"/>
        </w:rPr>
        <w:t xml:space="preserve">Do not use the Description, </w:t>
      </w:r>
      <w:r w:rsidR="00E86254">
        <w:rPr>
          <w:color w:val="000000"/>
        </w:rPr>
        <w:t>Analysis, or Enforcement sub sections when documenting minor violations.</w:t>
      </w:r>
    </w:p>
    <w:p w:rsidR="004E4239" w:rsidRDefault="004E4239" w:rsidP="00DB1C0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000000"/>
        </w:rPr>
      </w:pPr>
    </w:p>
    <w:p w:rsidR="00B944F6" w:rsidRPr="0033467C" w:rsidRDefault="00B944F6" w:rsidP="00DB1C0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000000"/>
        </w:rPr>
      </w:pPr>
    </w:p>
    <w:p w:rsidR="00345DBD" w:rsidRDefault="00EE7A87" w:rsidP="00DB1C0E">
      <w:pPr>
        <w:pStyle w:val="Heading1"/>
        <w:tabs>
          <w:tab w:val="clear" w:pos="135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color w:val="000000"/>
        </w:rPr>
      </w:pPr>
      <w:bookmarkStart w:id="131" w:name="_Toc241542373"/>
      <w:r>
        <w:t>0613-12</w:t>
      </w:r>
      <w:r w:rsidR="00345DBD">
        <w:tab/>
        <w:t xml:space="preserve">DOCUMENTING FINDINGS ASSOCIATED WITH </w:t>
      </w:r>
      <w:r w:rsidR="00345DBD" w:rsidRPr="006852CB">
        <w:t>CONSTRUCTION DEFICIENCY REPORT</w:t>
      </w:r>
      <w:r w:rsidR="00345DBD">
        <w:t>S</w:t>
      </w:r>
      <w:bookmarkEnd w:id="131"/>
      <w:r w:rsidR="00001E37">
        <w:t xml:space="preserve"> (10 CFR PART 50.55(e))</w:t>
      </w:r>
    </w:p>
    <w:p w:rsidR="00345DBD" w:rsidRDefault="00345DBD"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000000"/>
        </w:rPr>
      </w:pPr>
    </w:p>
    <w:p w:rsidR="00345DBD" w:rsidRPr="00345DBD" w:rsidRDefault="00EE7A87" w:rsidP="00DB1C0E">
      <w:pPr>
        <w:pStyle w:val="Heading2"/>
      </w:pPr>
      <w:bookmarkStart w:id="132" w:name="_Toc241542374"/>
      <w:r>
        <w:t>12</w:t>
      </w:r>
      <w:r w:rsidR="00345DBD">
        <w:t>.01</w:t>
      </w:r>
      <w:r w:rsidR="00345DBD">
        <w:tab/>
      </w:r>
      <w:r w:rsidR="00345DBD" w:rsidRPr="00555C00">
        <w:rPr>
          <w:u w:val="single"/>
        </w:rPr>
        <w:t>Closure of CDRs</w:t>
      </w:r>
      <w:bookmarkEnd w:id="132"/>
      <w:r w:rsidR="00CE4A36" w:rsidRPr="00CE4A36">
        <w:t xml:space="preserve">. </w:t>
      </w:r>
      <w:r w:rsidR="004C1DAC">
        <w:t xml:space="preserve"> </w:t>
      </w:r>
      <w:r w:rsidR="00345DBD" w:rsidRPr="00345DBD">
        <w:t xml:space="preserve">Document reviews and closures of </w:t>
      </w:r>
      <w:r w:rsidR="00345DBD">
        <w:t>CDR</w:t>
      </w:r>
      <w:r w:rsidR="00345DBD" w:rsidRPr="00345DBD">
        <w:t xml:space="preserve">s, including revisions to </w:t>
      </w:r>
      <w:r w:rsidR="00345DBD">
        <w:t>CDR</w:t>
      </w:r>
      <w:r w:rsidR="00345DBD" w:rsidRPr="00345DBD">
        <w:t xml:space="preserve">s, in the inspection report under </w:t>
      </w:r>
      <w:r w:rsidR="00D339FE">
        <w:t>Part</w:t>
      </w:r>
      <w:r w:rsidR="00345DBD" w:rsidRPr="00345DBD">
        <w:t xml:space="preserve"> </w:t>
      </w:r>
      <w:r w:rsidR="00D339FE">
        <w:t>I</w:t>
      </w:r>
      <w:r w:rsidR="003C2D97">
        <w:t>II</w:t>
      </w:r>
      <w:r w:rsidR="00345DBD" w:rsidRPr="00345DBD">
        <w:t xml:space="preserve">, </w:t>
      </w:r>
      <w:r w:rsidR="00D339FE">
        <w:t>Other Inspection Results</w:t>
      </w:r>
      <w:r w:rsidR="00345DBD" w:rsidRPr="00345DBD">
        <w:t>.</w:t>
      </w:r>
      <w:r w:rsidR="00345DBD">
        <w:t xml:space="preserve"> </w:t>
      </w:r>
      <w:r w:rsidR="00345DBD" w:rsidRPr="00345DBD">
        <w:t xml:space="preserve"> In general, </w:t>
      </w:r>
      <w:r w:rsidR="00345DBD">
        <w:t>CDR</w:t>
      </w:r>
      <w:r w:rsidR="00345DBD" w:rsidRPr="00345DBD">
        <w:t xml:space="preserve"> reviews should have a brief description of the event and reference the docketed </w:t>
      </w:r>
      <w:r w:rsidR="00345DBD">
        <w:t>CDR</w:t>
      </w:r>
      <w:r w:rsidR="00345DBD" w:rsidRPr="00345DBD">
        <w:t xml:space="preserve">.  If </w:t>
      </w:r>
      <w:r w:rsidR="00DF5BFE" w:rsidRPr="00345DBD">
        <w:t>a</w:t>
      </w:r>
      <w:r w:rsidR="00345DBD" w:rsidRPr="00345DBD">
        <w:t xml:space="preserve"> </w:t>
      </w:r>
      <w:r w:rsidR="00345DBD">
        <w:t>CDR</w:t>
      </w:r>
      <w:r w:rsidR="00345DBD" w:rsidRPr="00345DBD">
        <w:t xml:space="preserve"> review is already documented in a separate NRC correspondence, then close the </w:t>
      </w:r>
      <w:r w:rsidR="00345DBD">
        <w:t>CDR</w:t>
      </w:r>
      <w:r w:rsidR="00345DBD" w:rsidRPr="00345DBD">
        <w:t xml:space="preserve"> with a brief statement in an inspection report referencing the separate correspondence.</w:t>
      </w:r>
    </w:p>
    <w:p w:rsidR="00345DBD" w:rsidRPr="00345DBD" w:rsidRDefault="00345DBD"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000000"/>
        </w:rPr>
      </w:pPr>
    </w:p>
    <w:p w:rsidR="00345DBD" w:rsidRPr="00345DBD" w:rsidRDefault="00345DBD"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000000"/>
        </w:rPr>
      </w:pPr>
      <w:r w:rsidRPr="00345DBD">
        <w:rPr>
          <w:color w:val="000000"/>
        </w:rPr>
        <w:t xml:space="preserve">The event described in the </w:t>
      </w:r>
      <w:r>
        <w:rPr>
          <w:color w:val="000000"/>
        </w:rPr>
        <w:t>CDR</w:t>
      </w:r>
      <w:r w:rsidRPr="00345DBD">
        <w:rPr>
          <w:color w:val="000000"/>
        </w:rPr>
        <w:t xml:space="preserve"> needs to be evaluated for a potential violation and  must be identified clearly in the inspection report as a cited violation, non-cited violation</w:t>
      </w:r>
      <w:r w:rsidR="00AB4140">
        <w:rPr>
          <w:color w:val="000000"/>
        </w:rPr>
        <w:t>,</w:t>
      </w:r>
      <w:r w:rsidRPr="00345DBD">
        <w:rPr>
          <w:color w:val="000000"/>
        </w:rPr>
        <w:t xml:space="preserve"> or as a minor violation, as appropriate, or warranting enforcement discretion. </w:t>
      </w:r>
      <w:r w:rsidR="00632250">
        <w:rPr>
          <w:color w:val="000000"/>
        </w:rPr>
        <w:t xml:space="preserve"> </w:t>
      </w:r>
      <w:r w:rsidRPr="00345DBD">
        <w:rPr>
          <w:color w:val="000000"/>
        </w:rPr>
        <w:t>Screen any violations in accordance with Section 061</w:t>
      </w:r>
      <w:r>
        <w:rPr>
          <w:color w:val="000000"/>
        </w:rPr>
        <w:t>3</w:t>
      </w:r>
      <w:r w:rsidRPr="00345DBD">
        <w:rPr>
          <w:color w:val="000000"/>
        </w:rPr>
        <w:t xml:space="preserve">-05.  In addition to the information described above, document closure of the </w:t>
      </w:r>
      <w:r>
        <w:rPr>
          <w:color w:val="000000"/>
        </w:rPr>
        <w:t>CDR</w:t>
      </w:r>
      <w:r w:rsidRPr="00345DBD">
        <w:rPr>
          <w:color w:val="000000"/>
        </w:rPr>
        <w:t xml:space="preserve"> as follows:</w:t>
      </w:r>
    </w:p>
    <w:p w:rsidR="00345DBD" w:rsidRPr="00345DBD" w:rsidRDefault="00345DBD"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000000"/>
        </w:rPr>
      </w:pPr>
    </w:p>
    <w:p w:rsidR="00345DBD" w:rsidRPr="00345DBD" w:rsidRDefault="00345DBD"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color w:val="000000"/>
        </w:rPr>
      </w:pPr>
      <w:r>
        <w:rPr>
          <w:color w:val="000000"/>
        </w:rPr>
        <w:t>a.</w:t>
      </w:r>
      <w:r>
        <w:rPr>
          <w:color w:val="000000"/>
        </w:rPr>
        <w:tab/>
      </w:r>
      <w:r w:rsidR="000306D2">
        <w:rPr>
          <w:color w:val="000000"/>
        </w:rPr>
        <w:t>N</w:t>
      </w:r>
      <w:r>
        <w:rPr>
          <w:color w:val="000000"/>
        </w:rPr>
        <w:t>o violations</w:t>
      </w:r>
      <w:r w:rsidRPr="00345DBD">
        <w:rPr>
          <w:color w:val="000000"/>
        </w:rPr>
        <w:t xml:space="preserve">:  </w:t>
      </w:r>
      <w:r>
        <w:rPr>
          <w:color w:val="000000"/>
        </w:rPr>
        <w:t>s</w:t>
      </w:r>
      <w:r w:rsidRPr="00345DBD">
        <w:rPr>
          <w:color w:val="000000"/>
        </w:rPr>
        <w:t xml:space="preserve">tate the </w:t>
      </w:r>
      <w:r>
        <w:rPr>
          <w:color w:val="000000"/>
        </w:rPr>
        <w:t>CDR</w:t>
      </w:r>
      <w:r w:rsidRPr="00345DBD">
        <w:rPr>
          <w:color w:val="000000"/>
        </w:rPr>
        <w:t xml:space="preserve"> was reviewed and that no findings of significance were identified.  </w:t>
      </w:r>
    </w:p>
    <w:p w:rsidR="00345DBD" w:rsidRPr="00345DBD" w:rsidRDefault="00345DBD"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color w:val="000000"/>
        </w:rPr>
      </w:pPr>
    </w:p>
    <w:p w:rsidR="00345DBD" w:rsidRPr="00345DBD" w:rsidRDefault="00345DBD"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color w:val="000000"/>
        </w:rPr>
      </w:pPr>
      <w:r w:rsidRPr="00345DBD">
        <w:rPr>
          <w:color w:val="000000"/>
        </w:rPr>
        <w:t>b.</w:t>
      </w:r>
      <w:r w:rsidRPr="00345DBD">
        <w:rPr>
          <w:color w:val="000000"/>
        </w:rPr>
        <w:tab/>
        <w:t>Minor Violations.  Use guidance in Section 061</w:t>
      </w:r>
      <w:r>
        <w:rPr>
          <w:color w:val="000000"/>
        </w:rPr>
        <w:t>3</w:t>
      </w:r>
      <w:r w:rsidRPr="00345DBD">
        <w:rPr>
          <w:color w:val="000000"/>
        </w:rPr>
        <w:t>-1</w:t>
      </w:r>
      <w:r w:rsidR="003C2D97">
        <w:rPr>
          <w:color w:val="000000"/>
        </w:rPr>
        <w:t>1</w:t>
      </w:r>
      <w:r w:rsidRPr="00345DBD">
        <w:rPr>
          <w:color w:val="000000"/>
        </w:rPr>
        <w:t>.</w:t>
      </w:r>
    </w:p>
    <w:p w:rsidR="00345DBD" w:rsidRPr="00345DBD" w:rsidRDefault="00345DBD"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color w:val="000000"/>
        </w:rPr>
      </w:pPr>
    </w:p>
    <w:p w:rsidR="00345DBD" w:rsidRPr="00345DBD" w:rsidRDefault="00345DBD"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color w:val="000000"/>
        </w:rPr>
      </w:pPr>
      <w:r w:rsidRPr="00345DBD">
        <w:rPr>
          <w:color w:val="000000"/>
        </w:rPr>
        <w:t>c.</w:t>
      </w:r>
      <w:r w:rsidRPr="00345DBD">
        <w:rPr>
          <w:color w:val="000000"/>
        </w:rPr>
        <w:tab/>
        <w:t xml:space="preserve">NRC-Identified or </w:t>
      </w:r>
      <w:r>
        <w:rPr>
          <w:color w:val="000000"/>
        </w:rPr>
        <w:t>licensee-identified/self-revealed violations</w:t>
      </w:r>
      <w:r w:rsidR="00AB4140">
        <w:rPr>
          <w:color w:val="000000"/>
        </w:rPr>
        <w:t xml:space="preserve"> that meet the screening criteria of Appendix B, Section 1-4</w:t>
      </w:r>
      <w:r w:rsidRPr="00345DBD">
        <w:rPr>
          <w:color w:val="000000"/>
        </w:rPr>
        <w:t xml:space="preserve">: </w:t>
      </w:r>
      <w:r w:rsidR="00632250" w:rsidRPr="00345DBD">
        <w:rPr>
          <w:color w:val="000000"/>
        </w:rPr>
        <w:t>The safety significance and enforcement should be discussed per</w:t>
      </w:r>
      <w:r w:rsidR="00632250">
        <w:rPr>
          <w:color w:val="000000"/>
        </w:rPr>
        <w:t xml:space="preserve"> Section 0613-</w:t>
      </w:r>
      <w:r w:rsidR="00C250CF">
        <w:rPr>
          <w:color w:val="000000"/>
        </w:rPr>
        <w:t>08</w:t>
      </w:r>
      <w:r w:rsidR="00632250" w:rsidRPr="00632250">
        <w:rPr>
          <w:color w:val="000000"/>
        </w:rPr>
        <w:t xml:space="preserve"> </w:t>
      </w:r>
      <w:r w:rsidR="00632250" w:rsidRPr="00345DBD">
        <w:rPr>
          <w:color w:val="000000"/>
        </w:rPr>
        <w:t xml:space="preserve">of this manual chapter and not in the </w:t>
      </w:r>
      <w:r w:rsidR="00632250">
        <w:rPr>
          <w:color w:val="000000"/>
        </w:rPr>
        <w:t>CDR</w:t>
      </w:r>
      <w:r w:rsidR="00632250" w:rsidRPr="00345DBD">
        <w:rPr>
          <w:color w:val="000000"/>
        </w:rPr>
        <w:t xml:space="preserve"> closeout section.  A statement, such as “The enforcement aspects of this finding are discussed i</w:t>
      </w:r>
      <w:r w:rsidR="00997E6E">
        <w:rPr>
          <w:color w:val="000000"/>
        </w:rPr>
        <w:t>n</w:t>
      </w:r>
      <w:r w:rsidR="00632250" w:rsidRPr="00345DBD">
        <w:rPr>
          <w:color w:val="000000"/>
        </w:rPr>
        <w:t xml:space="preserve"> </w:t>
      </w:r>
      <w:r w:rsidR="00D339FE">
        <w:rPr>
          <w:color w:val="000000"/>
        </w:rPr>
        <w:t>Part II of this report</w:t>
      </w:r>
      <w:r w:rsidR="00632250" w:rsidRPr="00345DBD">
        <w:rPr>
          <w:color w:val="000000"/>
        </w:rPr>
        <w:t xml:space="preserve">,” should be included in the </w:t>
      </w:r>
      <w:r w:rsidR="00632250">
        <w:rPr>
          <w:color w:val="000000"/>
        </w:rPr>
        <w:t>CDR</w:t>
      </w:r>
      <w:r w:rsidR="00632250" w:rsidRPr="00345DBD">
        <w:rPr>
          <w:color w:val="000000"/>
        </w:rPr>
        <w:t xml:space="preserve"> c</w:t>
      </w:r>
      <w:r w:rsidR="003C2D97">
        <w:rPr>
          <w:color w:val="000000"/>
        </w:rPr>
        <w:t>loseout section</w:t>
      </w:r>
      <w:r w:rsidRPr="00345DBD">
        <w:rPr>
          <w:color w:val="000000"/>
        </w:rPr>
        <w:t xml:space="preserve">. </w:t>
      </w:r>
    </w:p>
    <w:p w:rsidR="00345DBD" w:rsidRPr="00345DBD" w:rsidRDefault="00345DBD"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color w:val="000000"/>
        </w:rPr>
      </w:pPr>
    </w:p>
    <w:p w:rsidR="00345DBD" w:rsidRPr="00345DBD" w:rsidRDefault="00345DBD"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color w:val="000000"/>
        </w:rPr>
      </w:pPr>
      <w:r w:rsidRPr="00345DBD">
        <w:rPr>
          <w:color w:val="000000"/>
        </w:rPr>
        <w:t>d.</w:t>
      </w:r>
      <w:r w:rsidRPr="00345DBD">
        <w:rPr>
          <w:color w:val="000000"/>
        </w:rPr>
        <w:tab/>
        <w:t>Licensee-identified</w:t>
      </w:r>
      <w:r w:rsidR="000306D2">
        <w:rPr>
          <w:color w:val="000000"/>
        </w:rPr>
        <w:t>/self-revealed</w:t>
      </w:r>
      <w:r w:rsidRPr="00345DBD">
        <w:rPr>
          <w:color w:val="000000"/>
        </w:rPr>
        <w:t xml:space="preserve"> </w:t>
      </w:r>
      <w:r w:rsidR="00AB4140">
        <w:rPr>
          <w:color w:val="000000"/>
        </w:rPr>
        <w:t>violations that do not meet the screening criteria of Appendix B, Section 1-4</w:t>
      </w:r>
      <w:r w:rsidRPr="00345DBD">
        <w:rPr>
          <w:color w:val="000000"/>
        </w:rPr>
        <w:t>:  The safety significance and enforcement should be discussed per Section 061</w:t>
      </w:r>
      <w:r w:rsidR="000306D2">
        <w:rPr>
          <w:color w:val="000000"/>
        </w:rPr>
        <w:t>3</w:t>
      </w:r>
      <w:r w:rsidRPr="00345DBD">
        <w:rPr>
          <w:color w:val="000000"/>
        </w:rPr>
        <w:t>-</w:t>
      </w:r>
      <w:r w:rsidR="000306D2">
        <w:rPr>
          <w:color w:val="000000"/>
        </w:rPr>
        <w:t>0</w:t>
      </w:r>
      <w:r w:rsidR="003C2D97">
        <w:rPr>
          <w:color w:val="000000"/>
        </w:rPr>
        <w:t>9</w:t>
      </w:r>
      <w:r w:rsidRPr="00345DBD">
        <w:rPr>
          <w:color w:val="000000"/>
        </w:rPr>
        <w:t xml:space="preserve"> of this manual chapter and not in the </w:t>
      </w:r>
      <w:r>
        <w:rPr>
          <w:color w:val="000000"/>
        </w:rPr>
        <w:t>CDR</w:t>
      </w:r>
      <w:r w:rsidRPr="00345DBD">
        <w:rPr>
          <w:color w:val="000000"/>
        </w:rPr>
        <w:t xml:space="preserve"> closeout section.  A statement, such as “The enforcement aspects of this finding are discussed </w:t>
      </w:r>
      <w:r w:rsidR="00D339FE">
        <w:rPr>
          <w:color w:val="000000"/>
        </w:rPr>
        <w:t>in Part II of this report</w:t>
      </w:r>
      <w:r w:rsidRPr="00345DBD">
        <w:rPr>
          <w:color w:val="000000"/>
        </w:rPr>
        <w:t xml:space="preserve">,” should be included in the </w:t>
      </w:r>
      <w:r>
        <w:rPr>
          <w:color w:val="000000"/>
        </w:rPr>
        <w:t>CDR</w:t>
      </w:r>
      <w:r w:rsidRPr="00345DBD">
        <w:rPr>
          <w:color w:val="000000"/>
        </w:rPr>
        <w:t xml:space="preserve"> closeout section.  </w:t>
      </w:r>
    </w:p>
    <w:p w:rsidR="00614FA5" w:rsidRPr="00345DBD" w:rsidRDefault="00614FA5"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000000"/>
        </w:rPr>
      </w:pPr>
    </w:p>
    <w:p w:rsidR="00A4444F" w:rsidRPr="00345DBD" w:rsidRDefault="00EE7A87" w:rsidP="00DB1C0E">
      <w:pPr>
        <w:pStyle w:val="Heading2"/>
      </w:pPr>
      <w:bookmarkStart w:id="133" w:name="_Toc241542375"/>
      <w:r>
        <w:t>12</w:t>
      </w:r>
      <w:r w:rsidR="004C1DAC">
        <w:t>.02</w:t>
      </w:r>
      <w:r w:rsidR="004C1DAC">
        <w:tab/>
      </w:r>
      <w:r w:rsidR="00345DBD" w:rsidRPr="00EB2BAB">
        <w:rPr>
          <w:u w:val="single"/>
        </w:rPr>
        <w:t>Closure of Cited Violations</w:t>
      </w:r>
      <w:bookmarkEnd w:id="133"/>
      <w:r w:rsidR="00CE4A36" w:rsidRPr="00CE4A36">
        <w:t xml:space="preserve">. </w:t>
      </w:r>
      <w:r w:rsidR="004C1DAC">
        <w:t xml:space="preserve"> </w:t>
      </w:r>
      <w:r w:rsidR="00345DBD" w:rsidRPr="00345DBD">
        <w:t xml:space="preserve">Document the closure of cited violations in </w:t>
      </w:r>
      <w:r w:rsidR="00D339FE">
        <w:t>Part I</w:t>
      </w:r>
      <w:r w:rsidR="003C2D97">
        <w:t>II.</w:t>
      </w:r>
      <w:r w:rsidR="00345DBD" w:rsidRPr="00345DBD">
        <w:t xml:space="preserve">  The level of detail required to document closure of cited violations depends on the extent of corrective actions conducted by the licensee. </w:t>
      </w:r>
      <w:r w:rsidR="000D63C4">
        <w:t xml:space="preserve"> </w:t>
      </w:r>
      <w:r w:rsidR="00345DBD" w:rsidRPr="00345DBD">
        <w:t xml:space="preserve">In general, the write-up must summarize the inspector's follow-up actions which evaluated the adequacy of any licensee actions and provide enough detail to </w:t>
      </w:r>
      <w:r w:rsidR="00C02C44">
        <w:t>justify closing the violation.</w:t>
      </w:r>
    </w:p>
    <w:p w:rsidR="00A4444F" w:rsidRDefault="00A4444F"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0D63C4" w:rsidRDefault="000D63C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0D63C4" w:rsidRDefault="000D63C4" w:rsidP="00DB1C0E">
      <w:pPr>
        <w:pStyle w:val="Heading1"/>
        <w:tabs>
          <w:tab w:val="clear" w:pos="135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pPr>
      <w:bookmarkStart w:id="134" w:name="_Toc241542376"/>
      <w:r>
        <w:t>0613-1</w:t>
      </w:r>
      <w:r w:rsidR="00EE7A87">
        <w:t>3</w:t>
      </w:r>
      <w:r>
        <w:tab/>
        <w:t>OTHER GUIDANCE</w:t>
      </w:r>
      <w:bookmarkEnd w:id="134"/>
    </w:p>
    <w:p w:rsidR="000D63C4" w:rsidRDefault="000D63C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0D63C4" w:rsidRDefault="00EB2BAB" w:rsidP="00DB1C0E">
      <w:pPr>
        <w:pStyle w:val="Heading2"/>
      </w:pPr>
      <w:bookmarkStart w:id="135" w:name="_Toc241542377"/>
      <w:r>
        <w:t>13.01</w:t>
      </w:r>
      <w:r>
        <w:tab/>
      </w:r>
      <w:r w:rsidR="000D63C4" w:rsidRPr="00EB2BAB">
        <w:rPr>
          <w:u w:val="single"/>
        </w:rPr>
        <w:t>Treatment of Third Party Reviews</w:t>
      </w:r>
      <w:bookmarkEnd w:id="135"/>
      <w:r w:rsidR="00CE4A36" w:rsidRPr="00CE4A36">
        <w:t xml:space="preserve">. </w:t>
      </w:r>
      <w:r w:rsidR="004C1DAC">
        <w:t xml:space="preserve"> </w:t>
      </w:r>
      <w:r w:rsidR="000D63C4">
        <w:t xml:space="preserve">Detailed NRC reviews of Institute of Nuclear Power Operations (INPO) evaluations, accreditation reports, findings, recommendations, and corrective actions, or other third party reviews with similar information are not referenced in NRC inspection reports, tracking tools, or other agency documents unless the issue is of such safety significance that no other reasonable alternative is acceptable.  INPO findings, recommendations and associated licensee corrective actions are not normally tracked by the NRC.  If a finding warrants tracking, it should be independently evaluated, documented, and tracked as an NRC finding in </w:t>
      </w:r>
      <w:r w:rsidR="00D339FE">
        <w:t>Part II of the report</w:t>
      </w:r>
      <w:r w:rsidR="000D63C4">
        <w:t xml:space="preserve">. </w:t>
      </w:r>
    </w:p>
    <w:p w:rsidR="000D63C4" w:rsidRDefault="000D63C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0D63C4" w:rsidRDefault="000D63C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 xml:space="preserve">INPO findings, recommendations, corrective actions, and operating experience which are placed in the licensee’s corrective action program, can be considered appropriate for inspection.  Additionally, when documenting review of these issues which originated from INPO, inspection reports should not refer to any proprietary INPO reports or documents, INPO reference numbers, or identify specific sites when referencing operating experience.  If it is necessary to document review of an INPO document (i.e., an evaluation referring to the INPO document was an inspection sample or justification for a </w:t>
      </w:r>
      <w:r w:rsidR="003504B3">
        <w:t xml:space="preserve">construction </w:t>
      </w:r>
      <w:ins w:id="136" w:author="Author">
        <w:r w:rsidR="00367600">
          <w:t>cross-cutting</w:t>
        </w:r>
      </w:ins>
      <w:r w:rsidR="003504B3">
        <w:t xml:space="preserve"> component</w:t>
      </w:r>
      <w:r>
        <w:t xml:space="preserve"> aspect), then state the reference number of the reviewed item (e.g., condition report or evaluation number) and provide general words for the title, if applicable (e.g., “Condition Report No. 235235 concerning industry information on pumps”).  </w:t>
      </w:r>
    </w:p>
    <w:p w:rsidR="000D63C4" w:rsidRDefault="000D63C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0D63C4" w:rsidRDefault="000D63C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Include a short statement in the inspection report to document that a review of a specified INPO evaluation or accreditation report was completed, if applicable.  Do not include a recounting or listing of INPO findings or reference a final INPO rating when documenting an INPO evaluation or accreditation report review.  Discuss the specifics of any significant differences between NRC and INPO perceptions with regional management.</w:t>
      </w:r>
    </w:p>
    <w:p w:rsidR="000D63C4" w:rsidRDefault="000D63C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0D63C4" w:rsidRDefault="00EB2BAB" w:rsidP="00DB1C0E">
      <w:pPr>
        <w:pStyle w:val="Heading2"/>
      </w:pPr>
      <w:bookmarkStart w:id="137" w:name="_Toc241542378"/>
      <w:r>
        <w:t>13.02</w:t>
      </w:r>
      <w:r>
        <w:tab/>
      </w:r>
      <w:r w:rsidR="000D63C4" w:rsidRPr="00EB2BAB">
        <w:rPr>
          <w:u w:val="single"/>
        </w:rPr>
        <w:t>Non-Routine Inspections</w:t>
      </w:r>
      <w:bookmarkEnd w:id="137"/>
      <w:r w:rsidR="00CE4A36" w:rsidRPr="00CE4A36">
        <w:t xml:space="preserve">. </w:t>
      </w:r>
      <w:r w:rsidR="004C1DAC">
        <w:t xml:space="preserve"> </w:t>
      </w:r>
      <w:r w:rsidR="000D63C4">
        <w:t xml:space="preserve">Document </w:t>
      </w:r>
      <w:r w:rsidR="00CE6897">
        <w:t>inspection</w:t>
      </w:r>
      <w:r w:rsidR="000D63C4">
        <w:t xml:space="preserve"> activities related to </w:t>
      </w:r>
      <w:r w:rsidR="00A31334">
        <w:t>Construction Supplemental Inspectio</w:t>
      </w:r>
      <w:ins w:id="138" w:author="Author">
        <w:r w:rsidR="001457EF">
          <w:t>ns</w:t>
        </w:r>
      </w:ins>
      <w:r w:rsidR="00391CA3">
        <w:t xml:space="preserve"> in accordance with Appendix C</w:t>
      </w:r>
      <w:r w:rsidR="000D63C4">
        <w:t xml:space="preserve">.  Document in </w:t>
      </w:r>
      <w:r w:rsidR="00D339FE">
        <w:lastRenderedPageBreak/>
        <w:t>Part III</w:t>
      </w:r>
      <w:r w:rsidR="000D63C4">
        <w:t xml:space="preserve"> inspection results from temporary instructions (TIs) and other non-routine inspection activities</w:t>
      </w:r>
      <w:r w:rsidR="00391CA3">
        <w:t xml:space="preserve"> (generic communication closure, etc.)</w:t>
      </w:r>
      <w:r w:rsidR="000D63C4">
        <w:t xml:space="preserve"> not addressed in this manual chapter.  In some cases, factual observations may</w:t>
      </w:r>
      <w:r w:rsidR="00391CA3">
        <w:t xml:space="preserve"> have to</w:t>
      </w:r>
      <w:r w:rsidR="000D63C4">
        <w:t xml:space="preserve"> be documented.  I</w:t>
      </w:r>
      <w:r w:rsidR="003C2D97">
        <w:t xml:space="preserve">f it is necessary to document an observation </w:t>
      </w:r>
      <w:r w:rsidR="000D63C4">
        <w:t>or</w:t>
      </w:r>
      <w:r w:rsidR="00391CA3">
        <w:t xml:space="preserve"> a</w:t>
      </w:r>
      <w:r w:rsidR="000D63C4">
        <w:t xml:space="preserve"> minor violation, follow the guidance in </w:t>
      </w:r>
      <w:r w:rsidR="003C2D97">
        <w:t xml:space="preserve">Section 0613-07 or </w:t>
      </w:r>
      <w:r w:rsidR="000D63C4">
        <w:t>Section 061</w:t>
      </w:r>
      <w:r w:rsidR="00D93AE7">
        <w:t>3</w:t>
      </w:r>
      <w:r w:rsidR="000D63C4">
        <w:t>-1</w:t>
      </w:r>
      <w:r w:rsidR="003C2D97">
        <w:t>1</w:t>
      </w:r>
      <w:r w:rsidR="000D63C4">
        <w:t xml:space="preserve"> </w:t>
      </w:r>
      <w:r w:rsidR="003C2D97">
        <w:t>respectively</w:t>
      </w:r>
      <w:r w:rsidR="000D63C4">
        <w:t>.</w:t>
      </w:r>
    </w:p>
    <w:p w:rsidR="000D63C4" w:rsidRDefault="000D63C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0D63C4" w:rsidRDefault="00EB2BAB" w:rsidP="00DB1C0E">
      <w:pPr>
        <w:pStyle w:val="Heading2"/>
      </w:pPr>
      <w:bookmarkStart w:id="139" w:name="_Toc241542379"/>
      <w:r>
        <w:t>13.03</w:t>
      </w:r>
      <w:r>
        <w:tab/>
      </w:r>
      <w:r w:rsidR="000D63C4" w:rsidRPr="00EB2BAB">
        <w:rPr>
          <w:u w:val="single"/>
        </w:rPr>
        <w:t xml:space="preserve">Documenting </w:t>
      </w:r>
      <w:proofErr w:type="spellStart"/>
      <w:r w:rsidR="000D63C4" w:rsidRPr="00EB2BAB">
        <w:rPr>
          <w:u w:val="single"/>
        </w:rPr>
        <w:t>Backfit</w:t>
      </w:r>
      <w:proofErr w:type="spellEnd"/>
      <w:r w:rsidR="000D63C4" w:rsidRPr="00EB2BAB">
        <w:rPr>
          <w:u w:val="single"/>
        </w:rPr>
        <w:t xml:space="preserve"> Items</w:t>
      </w:r>
      <w:bookmarkEnd w:id="139"/>
      <w:r w:rsidR="00CE4A36" w:rsidRPr="00CE4A36">
        <w:t>.</w:t>
      </w:r>
      <w:r w:rsidR="004C1DAC">
        <w:t xml:space="preserve"> </w:t>
      </w:r>
      <w:r w:rsidR="00CE4A36" w:rsidRPr="00CE4A36">
        <w:t xml:space="preserve"> </w:t>
      </w:r>
      <w:r w:rsidR="000D63C4">
        <w:t xml:space="preserve">When a </w:t>
      </w:r>
      <w:proofErr w:type="spellStart"/>
      <w:r w:rsidR="000D63C4">
        <w:t>backfit</w:t>
      </w:r>
      <w:proofErr w:type="spellEnd"/>
      <w:r w:rsidR="000D63C4">
        <w:t xml:space="preserve"> is identified, it is necessary to track the completion of the licensee's actions to correct the identified condition.  Document this tracking in </w:t>
      </w:r>
      <w:r w:rsidR="00D339FE">
        <w:t>Part III</w:t>
      </w:r>
      <w:r w:rsidR="00391CA3">
        <w:t xml:space="preserve"> and classify the </w:t>
      </w:r>
      <w:proofErr w:type="spellStart"/>
      <w:r w:rsidR="00391CA3">
        <w:t>backfit</w:t>
      </w:r>
      <w:proofErr w:type="spellEnd"/>
      <w:r w:rsidR="00391CA3">
        <w:t xml:space="preserve"> item as a violation.  </w:t>
      </w:r>
      <w:r w:rsidR="000D63C4">
        <w:t xml:space="preserve">When inputting into </w:t>
      </w:r>
      <w:r w:rsidR="00D93AE7">
        <w:t>CIPIMS</w:t>
      </w:r>
      <w:r w:rsidR="000D63C4">
        <w:t>, enter the following:</w:t>
      </w:r>
    </w:p>
    <w:p w:rsidR="000D63C4" w:rsidRDefault="000D63C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0D63C4" w:rsidRPr="006C3940" w:rsidRDefault="000D63C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 xml:space="preserve">“This issue is a compliance </w:t>
      </w:r>
      <w:proofErr w:type="spellStart"/>
      <w:r>
        <w:t>backfit</w:t>
      </w:r>
      <w:proofErr w:type="spellEnd"/>
      <w:r>
        <w:t>.  By definition, the licensee was put on notice that they are in violation.  This item was created to ensure appropriate NRC inspection of the licensee's corrective actions required to ensure compliance - similar to follow-up f</w:t>
      </w:r>
      <w:r w:rsidR="00D93AE7">
        <w:t>rom an NOV</w:t>
      </w:r>
      <w:r>
        <w:t>.”</w:t>
      </w:r>
    </w:p>
    <w:p w:rsidR="00BC12F9" w:rsidRDefault="00BC12F9"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0D63C4" w:rsidRDefault="000D63C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pPr>
      <w:bookmarkStart w:id="140" w:name="_Toc170874562"/>
      <w:bookmarkStart w:id="141" w:name="_Toc177380775"/>
      <w:bookmarkStart w:id="142" w:name="_Toc206314278"/>
      <w:bookmarkStart w:id="143" w:name="_Toc206315739"/>
      <w:bookmarkStart w:id="144" w:name="_Toc206315842"/>
    </w:p>
    <w:p w:rsidR="00FE6371" w:rsidRPr="006C3940" w:rsidRDefault="00F849B3" w:rsidP="00DB1C0E">
      <w:pPr>
        <w:pStyle w:val="Heading1"/>
        <w:tabs>
          <w:tab w:val="clear" w:pos="135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pPr>
      <w:bookmarkStart w:id="145" w:name="_Toc241542380"/>
      <w:r>
        <w:t>0</w:t>
      </w:r>
      <w:r w:rsidR="00904A06" w:rsidRPr="006C3940">
        <w:t>61</w:t>
      </w:r>
      <w:r w:rsidR="006F5715" w:rsidRPr="006C3940">
        <w:t>3</w:t>
      </w:r>
      <w:r w:rsidR="00904A06" w:rsidRPr="006C3940">
        <w:t>-</w:t>
      </w:r>
      <w:r w:rsidR="000D63C4">
        <w:t>1</w:t>
      </w:r>
      <w:r w:rsidR="00D93AE7">
        <w:t>4</w:t>
      </w:r>
      <w:r w:rsidR="007D5B01" w:rsidRPr="006C3940">
        <w:tab/>
      </w:r>
      <w:bookmarkEnd w:id="140"/>
      <w:bookmarkEnd w:id="141"/>
      <w:bookmarkEnd w:id="142"/>
      <w:bookmarkEnd w:id="143"/>
      <w:bookmarkEnd w:id="144"/>
      <w:r w:rsidR="000D63C4">
        <w:t>COMPILING AN INSPECTION REPORT</w:t>
      </w:r>
      <w:bookmarkEnd w:id="145"/>
    </w:p>
    <w:p w:rsidR="002C5D52" w:rsidRPr="006C3940" w:rsidRDefault="002C5D5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401971" w:rsidRDefault="00D93AE7"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D93AE7">
        <w:t>Each inspection report will have a cover letter, cover page, summary of findings</w:t>
      </w:r>
      <w:ins w:id="146" w:author="Author">
        <w:r w:rsidR="001457EF">
          <w:t xml:space="preserve"> (if applicable</w:t>
        </w:r>
      </w:ins>
      <w:r w:rsidRPr="00D93AE7">
        <w:t xml:space="preserve">, report details, and attachments as described in this section.  A table of contents </w:t>
      </w:r>
      <w:r w:rsidR="00E867C6">
        <w:t>is optional</w:t>
      </w:r>
      <w:r w:rsidRPr="00D93AE7">
        <w:t xml:space="preserve">.  </w:t>
      </w:r>
      <w:r w:rsidR="005F3F33">
        <w:t xml:space="preserve">Once </w:t>
      </w:r>
      <w:r w:rsidR="003C2D97">
        <w:t xml:space="preserve">CIPIMS is </w:t>
      </w:r>
      <w:r w:rsidR="005F3F33">
        <w:t>fully</w:t>
      </w:r>
      <w:r w:rsidR="003C2D97">
        <w:t xml:space="preserve"> deployed, it is expected that </w:t>
      </w:r>
      <w:r w:rsidR="005F3F33">
        <w:t xml:space="preserve">inspection reports in the required format will be generated by CIPIMS.  </w:t>
      </w:r>
      <w:r w:rsidRPr="00D93AE7">
        <w:t>The following additional guidance applies:</w:t>
      </w:r>
    </w:p>
    <w:p w:rsidR="005F3F33" w:rsidRDefault="005F3F33"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5F3F33" w:rsidRDefault="005F3F33"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
        <w:t>•</w:t>
      </w:r>
      <w:r>
        <w:tab/>
      </w:r>
      <w:r w:rsidR="004F28A8">
        <w:t xml:space="preserve">Construction supplemental inspection </w:t>
      </w:r>
      <w:r>
        <w:t>results must also reflect the additional guidance provided in Appendix C;</w:t>
      </w:r>
    </w:p>
    <w:p w:rsidR="005F3F33" w:rsidRDefault="005F3F33"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p>
    <w:p w:rsidR="005F3F33" w:rsidRDefault="005F3F33"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
        <w:t>•</w:t>
      </w:r>
      <w:r>
        <w:tab/>
        <w:t>IP</w:t>
      </w:r>
      <w:r w:rsidR="00F57AC3">
        <w:t xml:space="preserve"> 35007</w:t>
      </w:r>
      <w:r>
        <w:t>, “</w:t>
      </w:r>
      <w:r w:rsidR="009F67C0" w:rsidRPr="009F67C0">
        <w:t>Part 52, Identification and Resolution of Construction Problems</w:t>
      </w:r>
      <w:r>
        <w:t>,” results have varying thresholds for documentation and must reflect the guidance provided in Appendix D;</w:t>
      </w:r>
    </w:p>
    <w:p w:rsidR="005F3F33" w:rsidRDefault="005F3F33"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p>
    <w:p w:rsidR="005F3F33" w:rsidRDefault="005F3F33"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
        <w:t>•</w:t>
      </w:r>
      <w:r>
        <w:tab/>
        <w:t>Escalated enforcement actions and cited violations must reflect the guidance found in the Enforcement Manual, Appendix B, “Standard Formats for Enforcement Packages”; and</w:t>
      </w:r>
    </w:p>
    <w:p w:rsidR="005F3F33" w:rsidRDefault="005F3F33"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p>
    <w:p w:rsidR="005F3F33" w:rsidRPr="006C3940" w:rsidRDefault="005F3F33"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
        <w:t>•</w:t>
      </w:r>
      <w:r>
        <w:tab/>
        <w:t>Issues which are subject to enforcement discretion must reflect the guidance found in the Enforcement Manual.</w:t>
      </w:r>
    </w:p>
    <w:p w:rsidR="007D5118" w:rsidRDefault="007D5118" w:rsidP="00DB1C0E">
      <w:pPr>
        <w:pStyle w:val="Heading2"/>
      </w:pPr>
      <w:bookmarkStart w:id="147" w:name="_Toc170874558"/>
      <w:bookmarkStart w:id="148" w:name="_Toc176837175"/>
      <w:bookmarkStart w:id="149" w:name="_Toc177380776"/>
      <w:bookmarkStart w:id="150" w:name="_Toc206314279"/>
      <w:bookmarkStart w:id="151" w:name="_Toc206315740"/>
      <w:bookmarkStart w:id="152" w:name="_Toc206315843"/>
    </w:p>
    <w:p w:rsidR="00FB079A" w:rsidRDefault="00D93AE7" w:rsidP="00DB1C0E">
      <w:pPr>
        <w:pStyle w:val="Heading2"/>
      </w:pPr>
      <w:bookmarkStart w:id="153" w:name="_Toc241542381"/>
      <w:r>
        <w:t>14</w:t>
      </w:r>
      <w:r w:rsidR="009E1E06" w:rsidRPr="00F849B3">
        <w:t>.01</w:t>
      </w:r>
      <w:r w:rsidR="009E1E06" w:rsidRPr="00F849B3">
        <w:tab/>
      </w:r>
      <w:r w:rsidR="009E1E06" w:rsidRPr="00EB2BAB">
        <w:rPr>
          <w:u w:val="single"/>
        </w:rPr>
        <w:t>Cover Letter</w:t>
      </w:r>
      <w:bookmarkEnd w:id="147"/>
      <w:bookmarkEnd w:id="148"/>
      <w:bookmarkEnd w:id="149"/>
      <w:bookmarkEnd w:id="153"/>
      <w:r w:rsidR="00CE4A36" w:rsidRPr="00CE4A36">
        <w:t xml:space="preserve">. </w:t>
      </w:r>
      <w:r w:rsidR="004C1DAC">
        <w:t xml:space="preserve"> </w:t>
      </w:r>
      <w:r w:rsidR="00FB079A" w:rsidRPr="00F849B3">
        <w:t>The purpose of the cover letter is to transmit the inspection report results.  Inspection reports are transmitted using a cover letter from the applicable NRC official to the designated licensee executive.</w:t>
      </w:r>
      <w:r w:rsidR="00E867C6">
        <w:t xml:space="preserve">  </w:t>
      </w:r>
      <w:ins w:id="154" w:author="Author">
        <w:r w:rsidR="00EF5DB3">
          <w:t xml:space="preserve">The sample inspection report on the NRO web page and </w:t>
        </w:r>
      </w:ins>
      <w:r w:rsidR="00E867C6">
        <w:t>Appendix B of the Enforcement Manual contain sample cover letters for inspection reports containing enforcement actions (violations, apparent violations, deviations, non-conformances, etc.).</w:t>
      </w:r>
      <w:r w:rsidR="00FB079A" w:rsidRPr="00F849B3">
        <w:t xml:space="preserve">  Cover letter content varies somewhat depending on</w:t>
      </w:r>
      <w:r w:rsidR="00FD1DBF">
        <w:t xml:space="preserve"> </w:t>
      </w:r>
      <w:r w:rsidR="00FB079A" w:rsidRPr="00F849B3">
        <w:t>whether the inspection identified significant findings</w:t>
      </w:r>
      <w:ins w:id="155" w:author="Author">
        <w:r w:rsidR="00EF5DB3">
          <w:t xml:space="preserve"> or security-related information is involved</w:t>
        </w:r>
      </w:ins>
      <w:r w:rsidR="00FB079A" w:rsidRPr="00F849B3">
        <w:t>.  In general, every cover letter has the same basic structure, as follows:</w:t>
      </w:r>
      <w:bookmarkEnd w:id="150"/>
      <w:bookmarkEnd w:id="151"/>
      <w:bookmarkEnd w:id="152"/>
    </w:p>
    <w:p w:rsidR="00D117BE" w:rsidRPr="00F849B3" w:rsidRDefault="00D117BE"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B079A" w:rsidRPr="006C3940" w:rsidRDefault="00FB079A"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 w:rsidRPr="006C3940">
        <w:lastRenderedPageBreak/>
        <w:t>a.</w:t>
      </w:r>
      <w:r w:rsidRPr="006C3940">
        <w:tab/>
        <w:t>Date, Addressee, and Salutation.  At the top of the first page, the cover letter begins with the NRC seal and address, followed by the date on which the cover letter is signed and the report issued.  The name and title of the principal addressee are placed at least four lines below the letterhead, followed by the licensee’s name and address.  Note that the salutation is placed after the subject line.</w:t>
      </w:r>
    </w:p>
    <w:p w:rsidR="00FB079A" w:rsidRPr="006C3940" w:rsidRDefault="00FB079A"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p>
    <w:p w:rsidR="00DF39DD" w:rsidRPr="006C3940" w:rsidRDefault="00F849B3"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
        <w:tab/>
      </w:r>
      <w:r w:rsidR="00FB079A" w:rsidRPr="006C3940">
        <w:t xml:space="preserve">For cover letters transmitting reports with findings assigned an enforcement action (EA) number, the EA number should be placed in the upper left-hand corner above the principal addressee’s name. </w:t>
      </w:r>
    </w:p>
    <w:p w:rsidR="00DF39DD" w:rsidRPr="006C3940" w:rsidRDefault="00DF39DD"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p>
    <w:p w:rsidR="009E1E06" w:rsidRPr="006C3940" w:rsidRDefault="004C1DAC"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
        <w:t>b.</w:t>
      </w:r>
      <w:r w:rsidR="009E1E06" w:rsidRPr="006C3940">
        <w:tab/>
        <w:t xml:space="preserve">Subject Line. </w:t>
      </w:r>
      <w:r w:rsidR="00DF39DD" w:rsidRPr="006C3940">
        <w:t xml:space="preserve"> The subject line of the letter should state the facility name (if it is not apparent from the Addressee line) and the inspection subject.  The words “NOTICE OF VIOLATION” should be included if such a notice accompanies the inspection report.  The entire subject line should be capitalized.</w:t>
      </w:r>
    </w:p>
    <w:p w:rsidR="00002B17" w:rsidRPr="006C3940" w:rsidRDefault="00002B17"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p>
    <w:p w:rsidR="009E1E06" w:rsidRPr="006C3940" w:rsidRDefault="009E1E06"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 w:rsidRPr="006C3940">
        <w:t>c.</w:t>
      </w:r>
      <w:r w:rsidRPr="006C3940">
        <w:tab/>
        <w:t xml:space="preserve">Introductory Paragraph. The first </w:t>
      </w:r>
      <w:r w:rsidR="00F57F13" w:rsidRPr="006C3940">
        <w:t>two paragraphs of the cover letter should give a brief introduction, including the type of inspection report</w:t>
      </w:r>
      <w:r w:rsidR="00FD1DBF">
        <w:t>.</w:t>
      </w:r>
    </w:p>
    <w:p w:rsidR="009E1E06" w:rsidRPr="006C3940" w:rsidRDefault="009E1E06"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p>
    <w:p w:rsidR="00E36EE9" w:rsidRPr="006C3940" w:rsidRDefault="004C1DAC"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
        <w:t>d.</w:t>
      </w:r>
      <w:r w:rsidR="009E1E06" w:rsidRPr="006C3940">
        <w:tab/>
        <w:t xml:space="preserve">Body of the Letter. </w:t>
      </w:r>
      <w:r w:rsidR="00E36EE9" w:rsidRPr="006C3940">
        <w:t xml:space="preserve"> In keeping with the need to communicate in “Plain English”, the body of the letter should discuss the most important topics first.</w:t>
      </w:r>
    </w:p>
    <w:p w:rsidR="00E36EE9" w:rsidRPr="006C3940" w:rsidRDefault="00E36EE9"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p>
    <w:p w:rsidR="00E36EE9" w:rsidRPr="006C3940" w:rsidRDefault="00E36EE9"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pPr>
      <w:r w:rsidRPr="006C3940">
        <w:t>The cover letter is written to transmit the inspection report to the licensee’s management, and to deliver the “big picture” message regarding the inspection.  Because it is the highest-level document, it does not need to (and normally won’t) detail all of the items inspected and the inspection procedures used.  It will note the areas covered by the inspection.</w:t>
      </w:r>
    </w:p>
    <w:p w:rsidR="00E36EE9" w:rsidRPr="006C3940" w:rsidRDefault="00E36EE9"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pPr>
    </w:p>
    <w:p w:rsidR="009E1E06" w:rsidRPr="006C3940" w:rsidRDefault="009E1E06"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pPr>
      <w:r w:rsidRPr="006C3940">
        <w:t>In general, th</w:t>
      </w:r>
      <w:r w:rsidR="00E36EE9" w:rsidRPr="006C3940">
        <w:t xml:space="preserve">e body of the </w:t>
      </w:r>
      <w:r w:rsidRPr="006C3940">
        <w:t xml:space="preserve">cover letter should focus on clearly </w:t>
      </w:r>
      <w:r w:rsidR="00E36EE9" w:rsidRPr="006C3940">
        <w:t>c</w:t>
      </w:r>
      <w:r w:rsidRPr="006C3940">
        <w:t xml:space="preserve">ommunicating a few main points (or a single point) that are well-supported by the report details, rather than attempting to deliver a large number of points or extensive detail. </w:t>
      </w:r>
      <w:r w:rsidR="005F0069" w:rsidRPr="006C3940">
        <w:t xml:space="preserve"> </w:t>
      </w:r>
      <w:r w:rsidRPr="006C3940">
        <w:t xml:space="preserve">If no </w:t>
      </w:r>
      <w:r w:rsidR="00E75DF5" w:rsidRPr="006C3940">
        <w:t>s</w:t>
      </w:r>
      <w:r w:rsidRPr="006C3940">
        <w:t xml:space="preserve">ignificant issues were raised by the </w:t>
      </w:r>
      <w:r w:rsidR="000F4712" w:rsidRPr="006C3940">
        <w:t>inspection</w:t>
      </w:r>
      <w:r w:rsidRPr="006C3940">
        <w:t xml:space="preserve">, this section should briefly summarize the scope of specific </w:t>
      </w:r>
      <w:r w:rsidR="000F4712" w:rsidRPr="006C3940">
        <w:t>inspection</w:t>
      </w:r>
      <w:r w:rsidR="00E75DF5" w:rsidRPr="006C3940">
        <w:t xml:space="preserve"> </w:t>
      </w:r>
      <w:r w:rsidRPr="006C3940">
        <w:t>activities performed to give perspective to the conclusion that no deficiencies or significant issues were identified.</w:t>
      </w:r>
    </w:p>
    <w:p w:rsidR="00592D0F" w:rsidRPr="006C3940" w:rsidRDefault="00592D0F"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p>
    <w:p w:rsidR="00166677" w:rsidRDefault="009E1E06"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 w:rsidRPr="006C3940">
        <w:t>e.</w:t>
      </w:r>
      <w:r w:rsidRPr="006C3940">
        <w:tab/>
        <w:t xml:space="preserve">Closing. </w:t>
      </w:r>
      <w:r w:rsidR="00166677" w:rsidRPr="006C3940">
        <w:t xml:space="preserve"> The final paragraph consists of standard legal language that varies depending on whether enforcement action is involved.</w:t>
      </w:r>
    </w:p>
    <w:p w:rsidR="006F629B" w:rsidRPr="006C3940" w:rsidRDefault="006F629B"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p>
    <w:p w:rsidR="00AB3FCB" w:rsidRPr="006C3940" w:rsidRDefault="009E1E06"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pPr>
      <w:r w:rsidRPr="006C3940">
        <w:t xml:space="preserve">The final paragraph consists of a statement regarding the public availability of the </w:t>
      </w:r>
      <w:r w:rsidR="000F4712" w:rsidRPr="006C3940">
        <w:t>inspection</w:t>
      </w:r>
      <w:r w:rsidRPr="006C3940">
        <w:t xml:space="preserve"> report and associated correspondence.  The signature of the appropriate NRC official is followed by </w:t>
      </w:r>
      <w:r w:rsidR="00592D0F" w:rsidRPr="006C3940">
        <w:t>the list</w:t>
      </w:r>
      <w:r w:rsidRPr="006C3940">
        <w:t xml:space="preserve"> of enclosures and distribution.</w:t>
      </w:r>
    </w:p>
    <w:p w:rsidR="00FD1DBF" w:rsidRDefault="00FD1DBF"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pPr>
    </w:p>
    <w:p w:rsidR="004C1DAC" w:rsidRDefault="00D93AE7" w:rsidP="00DB1C0E">
      <w:pPr>
        <w:pStyle w:val="Heading2"/>
      </w:pPr>
      <w:bookmarkStart w:id="156" w:name="_Toc241542382"/>
      <w:bookmarkStart w:id="157" w:name="_Toc206314280"/>
      <w:bookmarkStart w:id="158" w:name="_Toc206315741"/>
      <w:bookmarkStart w:id="159" w:name="_Toc206315844"/>
      <w:r>
        <w:t>14</w:t>
      </w:r>
      <w:r w:rsidR="00D90F64" w:rsidRPr="003F0FEE">
        <w:t>.02</w:t>
      </w:r>
      <w:r w:rsidR="00D90F64" w:rsidRPr="003F0FEE">
        <w:tab/>
      </w:r>
      <w:r w:rsidR="00D90F64" w:rsidRPr="00EB2BAB">
        <w:rPr>
          <w:u w:val="single"/>
        </w:rPr>
        <w:t>Notice of Violation</w:t>
      </w:r>
      <w:bookmarkEnd w:id="156"/>
      <w:r w:rsidR="00CE4A36">
        <w:t xml:space="preserve">. </w:t>
      </w:r>
      <w:r w:rsidR="004C1DAC">
        <w:t xml:space="preserve"> </w:t>
      </w:r>
      <w:r w:rsidR="00D90F64" w:rsidRPr="003F0FEE">
        <w:t>Licensees are officially notified that they have failed to meet regulatory requirements when NRC issue</w:t>
      </w:r>
      <w:r w:rsidR="001D0B17" w:rsidRPr="003F0FEE">
        <w:t xml:space="preserve">s a Notice of Violation (NOV).  </w:t>
      </w:r>
      <w:r w:rsidR="00D90F64" w:rsidRPr="003F0FEE">
        <w:t xml:space="preserve">NOVs may be sent to licensees as part of a package of documents which also includes a cover letter and associated inspection report.  </w:t>
      </w:r>
    </w:p>
    <w:p w:rsidR="00D90F64" w:rsidRPr="003F0FEE" w:rsidRDefault="004C1DAC" w:rsidP="00DB1C0E">
      <w:pPr>
        <w:pStyle w:val="Heading2"/>
      </w:pPr>
      <w:r>
        <w:br w:type="page"/>
      </w:r>
      <w:r w:rsidR="00D90F64" w:rsidRPr="003F0FEE">
        <w:lastRenderedPageBreak/>
        <w:t>NOVs may be sent with a cover letter which refers to an inspection report that was distributed previously.  An NOV should not be sent to the licensee in advance of the inspection report.</w:t>
      </w:r>
      <w:bookmarkEnd w:id="157"/>
      <w:bookmarkEnd w:id="158"/>
      <w:bookmarkEnd w:id="159"/>
    </w:p>
    <w:p w:rsidR="00D90F64" w:rsidRPr="003F0FEE" w:rsidRDefault="00D90F6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D90F64" w:rsidRPr="006C3940" w:rsidRDefault="00D90F6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C3940">
        <w:t xml:space="preserve">Every NOV must be clear, so that there is little doubt that the licensee (or other interested reader) can understand the basis for the violation.  The licensee may not agree with the basis, but they must understand the NRC position.  </w:t>
      </w:r>
    </w:p>
    <w:p w:rsidR="00D90F64" w:rsidRPr="006C3940" w:rsidRDefault="00D90F6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D90F64" w:rsidRDefault="00D90F6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C3940">
        <w:t xml:space="preserve">Every NOV must clearly state what the requirement was that was not met.  That may mean that the date and revision number of the applicable document will need to be provided.  Then a clear statement of what happened (including when, if timing is important) will be provided.  The intent is that any interested reader will be able to clearly see and understand what the requirement was and how it was not met.  For additional guidance on documenting violations, refer to the NRC Enforcement Manual.  The NOV should be an enclosure to the cover letter.  </w:t>
      </w:r>
    </w:p>
    <w:p w:rsidR="00413CE5" w:rsidRPr="006C3940" w:rsidRDefault="00413CE5"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8B5462" w:rsidRDefault="008B5462" w:rsidP="00DB1C0E">
      <w:pPr>
        <w:pStyle w:val="Heading2"/>
      </w:pPr>
      <w:bookmarkStart w:id="160" w:name="_Toc177380777"/>
      <w:bookmarkStart w:id="161" w:name="_Toc241542383"/>
      <w:bookmarkStart w:id="162" w:name="_Toc206314282"/>
      <w:bookmarkStart w:id="163" w:name="_Toc206315743"/>
      <w:bookmarkStart w:id="164" w:name="_Toc206315846"/>
      <w:bookmarkStart w:id="165" w:name="_Toc206314281"/>
      <w:bookmarkStart w:id="166" w:name="_Toc206315742"/>
      <w:bookmarkStart w:id="167" w:name="_Toc206315845"/>
      <w:bookmarkStart w:id="168" w:name="_Toc170874559"/>
      <w:bookmarkStart w:id="169" w:name="_Toc176837176"/>
      <w:r>
        <w:t>14</w:t>
      </w:r>
      <w:r w:rsidRPr="003F0FEE">
        <w:t>.0</w:t>
      </w:r>
      <w:r>
        <w:t>3</w:t>
      </w:r>
      <w:r w:rsidRPr="003F0FEE">
        <w:tab/>
      </w:r>
      <w:r w:rsidRPr="00EB2BAB">
        <w:rPr>
          <w:u w:val="single"/>
        </w:rPr>
        <w:t>Cover Page</w:t>
      </w:r>
      <w:bookmarkEnd w:id="160"/>
      <w:bookmarkEnd w:id="161"/>
      <w:r w:rsidR="00CE4A36" w:rsidRPr="00CE4A36">
        <w:t xml:space="preserve">. </w:t>
      </w:r>
      <w:r w:rsidR="00040DEE">
        <w:t xml:space="preserve"> </w:t>
      </w:r>
      <w:r w:rsidRPr="003F0FEE">
        <w:t xml:space="preserve">The inspection report cover page will </w:t>
      </w:r>
      <w:r w:rsidR="00715613">
        <w:t>contain</w:t>
      </w:r>
      <w:r w:rsidRPr="003F0FEE">
        <w:t xml:space="preserve"> the docket number, license number, report number, licensee, facility, location, dates of inspection, the names and titles of participating inspect</w:t>
      </w:r>
      <w:r>
        <w:t>ion team members, accompanying i</w:t>
      </w:r>
      <w:r w:rsidRPr="003F0FEE">
        <w:t>ndividuals, and the name, and title of the approving NRC official.</w:t>
      </w:r>
      <w:bookmarkEnd w:id="162"/>
      <w:bookmarkEnd w:id="163"/>
      <w:bookmarkEnd w:id="164"/>
    </w:p>
    <w:p w:rsidR="0020073C" w:rsidRDefault="0020073C"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3F0FEE" w:rsidRDefault="00D93AE7" w:rsidP="00DB1C0E">
      <w:pPr>
        <w:pStyle w:val="Heading2"/>
      </w:pPr>
      <w:bookmarkStart w:id="170" w:name="_Toc241542384"/>
      <w:r>
        <w:t>14</w:t>
      </w:r>
      <w:r w:rsidR="00E42849" w:rsidRPr="003F0FEE">
        <w:t>.0</w:t>
      </w:r>
      <w:r w:rsidR="008B5462">
        <w:t>4</w:t>
      </w:r>
      <w:r w:rsidR="00E42849" w:rsidRPr="003F0FEE">
        <w:tab/>
      </w:r>
      <w:r w:rsidR="00E42849" w:rsidRPr="00EB2BAB">
        <w:rPr>
          <w:u w:val="single"/>
        </w:rPr>
        <w:t>Table of Contents</w:t>
      </w:r>
      <w:bookmarkEnd w:id="170"/>
      <w:r w:rsidR="00CE4A36">
        <w:t>.</w:t>
      </w:r>
      <w:r w:rsidR="00040DEE">
        <w:t xml:space="preserve"> </w:t>
      </w:r>
      <w:r w:rsidR="00CE4A36">
        <w:t xml:space="preserve"> </w:t>
      </w:r>
      <w:r w:rsidR="003F0FEE" w:rsidRPr="003F0FEE">
        <w:t>I</w:t>
      </w:r>
      <w:r w:rsidR="00E42849" w:rsidRPr="003F0FEE">
        <w:t xml:space="preserve">f a report is considered complicated or of significant length, then </w:t>
      </w:r>
      <w:r w:rsidR="00E867C6">
        <w:t>use of</w:t>
      </w:r>
      <w:r w:rsidR="00E42849" w:rsidRPr="003F0FEE">
        <w:t xml:space="preserve"> a table of contents</w:t>
      </w:r>
      <w:r w:rsidR="00E867C6">
        <w:t xml:space="preserve"> is encouraged but not required</w:t>
      </w:r>
      <w:r w:rsidR="00E42849" w:rsidRPr="003F0FEE">
        <w:t>.</w:t>
      </w:r>
      <w:r w:rsidR="00863AE1" w:rsidRPr="003F0FEE">
        <w:t xml:space="preserve"> </w:t>
      </w:r>
      <w:r w:rsidR="00E42849" w:rsidRPr="003F0FEE">
        <w:t xml:space="preserve"> If the inspection report, from the Report Details section to the exit interview section, is more than 20 pages long, a table of contents should be considered.</w:t>
      </w:r>
      <w:bookmarkEnd w:id="165"/>
      <w:bookmarkEnd w:id="166"/>
      <w:bookmarkEnd w:id="167"/>
    </w:p>
    <w:p w:rsidR="000B66C7" w:rsidRDefault="000B66C7"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6E3666" w:rsidRPr="003F0FEE" w:rsidRDefault="00D93AE7" w:rsidP="00DB1C0E">
      <w:pPr>
        <w:pStyle w:val="Heading2"/>
      </w:pPr>
      <w:bookmarkStart w:id="171" w:name="_Toc241542385"/>
      <w:bookmarkStart w:id="172" w:name="_Toc206314283"/>
      <w:bookmarkStart w:id="173" w:name="_Toc206315744"/>
      <w:bookmarkStart w:id="174" w:name="_Toc206315847"/>
      <w:bookmarkEnd w:id="168"/>
      <w:bookmarkEnd w:id="169"/>
      <w:r>
        <w:t>14</w:t>
      </w:r>
      <w:r w:rsidR="006E3666" w:rsidRPr="003F0FEE">
        <w:t>.0</w:t>
      </w:r>
      <w:r w:rsidR="00863AE1" w:rsidRPr="003F0FEE">
        <w:t>5</w:t>
      </w:r>
      <w:r w:rsidR="006E3666" w:rsidRPr="003F0FEE">
        <w:tab/>
      </w:r>
      <w:r w:rsidR="006E3666" w:rsidRPr="00EB2BAB">
        <w:rPr>
          <w:u w:val="single"/>
        </w:rPr>
        <w:t>Inspection Report Content</w:t>
      </w:r>
      <w:bookmarkEnd w:id="171"/>
      <w:r w:rsidR="00CE4A36">
        <w:t xml:space="preserve">. </w:t>
      </w:r>
      <w:r w:rsidR="00040DEE">
        <w:t xml:space="preserve"> </w:t>
      </w:r>
      <w:r w:rsidR="006E3666" w:rsidRPr="003F0FEE">
        <w:t xml:space="preserve">The detailed content of the body of the inspection report is discussed in the following sections.  </w:t>
      </w:r>
      <w:bookmarkEnd w:id="172"/>
      <w:bookmarkEnd w:id="173"/>
      <w:bookmarkEnd w:id="174"/>
    </w:p>
    <w:p w:rsidR="0080142A" w:rsidRPr="006C3940" w:rsidRDefault="0080142A"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6E3666" w:rsidRPr="006C3940" w:rsidRDefault="006E3666"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 w:rsidRPr="006C3940">
        <w:t>a.</w:t>
      </w:r>
      <w:r w:rsidR="00993A1B" w:rsidRPr="006C3940">
        <w:tab/>
      </w:r>
      <w:r w:rsidRPr="006C3940">
        <w:t xml:space="preserve">Summary of Findings [Part I of the Report].  The Summary of Findings section will consist of </w:t>
      </w:r>
      <w:r w:rsidR="00A00907">
        <w:t>identified</w:t>
      </w:r>
      <w:r w:rsidRPr="006C3940">
        <w:t xml:space="preserve"> finding</w:t>
      </w:r>
      <w:r w:rsidR="00A00907">
        <w:t>s</w:t>
      </w:r>
      <w:r w:rsidRPr="006C3940">
        <w:t>.  If there are no findings the section will consist of the statement ‘No Findings of Significance’.  Information</w:t>
      </w:r>
      <w:r w:rsidR="00DC0C58" w:rsidRPr="006C3940">
        <w:t xml:space="preserve"> </w:t>
      </w:r>
      <w:r w:rsidR="003D4816" w:rsidRPr="006C3940">
        <w:t>in this section</w:t>
      </w:r>
      <w:r w:rsidRPr="006C3940">
        <w:t xml:space="preserve"> include</w:t>
      </w:r>
      <w:r w:rsidR="003D4816" w:rsidRPr="006C3940">
        <w:t>s</w:t>
      </w:r>
      <w:r w:rsidRPr="006C3940">
        <w:t>:</w:t>
      </w:r>
    </w:p>
    <w:p w:rsidR="00993A1B" w:rsidRPr="006C3940" w:rsidRDefault="00993A1B"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6E3666" w:rsidRPr="006C3940" w:rsidRDefault="00311673"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r>
        <w:t>•</w:t>
      </w:r>
      <w:r w:rsidR="006B6114">
        <w:tab/>
      </w:r>
      <w:r w:rsidR="006E3666" w:rsidRPr="006C3940">
        <w:t>Inspection Procedure and Title</w:t>
      </w:r>
    </w:p>
    <w:p w:rsidR="006E3666" w:rsidRPr="006C3940" w:rsidRDefault="00311673"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r>
        <w:t>•</w:t>
      </w:r>
      <w:r w:rsidR="006B6114">
        <w:tab/>
      </w:r>
      <w:r w:rsidR="006E3666" w:rsidRPr="006C3940">
        <w:t>Additional Procedure and Title</w:t>
      </w:r>
    </w:p>
    <w:p w:rsidR="006E3666" w:rsidRPr="006C3940" w:rsidRDefault="00311673"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r>
        <w:t>•</w:t>
      </w:r>
      <w:r w:rsidR="006B6114">
        <w:tab/>
      </w:r>
      <w:r w:rsidR="006E3666" w:rsidRPr="006C3940">
        <w:t>Finding Number (which is automatically assigned when the report is generated)</w:t>
      </w:r>
    </w:p>
    <w:p w:rsidR="006E3666" w:rsidRPr="006C3940" w:rsidRDefault="00311673"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r>
        <w:t>•</w:t>
      </w:r>
      <w:r w:rsidR="006B6114">
        <w:tab/>
      </w:r>
      <w:r w:rsidR="007D5118">
        <w:t>Finding</w:t>
      </w:r>
      <w:r w:rsidR="006E3666" w:rsidRPr="006C3940">
        <w:t xml:space="preserve"> Title</w:t>
      </w:r>
    </w:p>
    <w:p w:rsidR="006E3666" w:rsidRPr="006C3940" w:rsidRDefault="00311673"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r>
        <w:t>•</w:t>
      </w:r>
      <w:r w:rsidR="006B6114">
        <w:tab/>
      </w:r>
      <w:r w:rsidR="006E3666" w:rsidRPr="006C3940">
        <w:t>Summary Text</w:t>
      </w:r>
    </w:p>
    <w:p w:rsidR="006E3666" w:rsidRPr="006C3940" w:rsidRDefault="006E3666"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6E3666" w:rsidRPr="006C3940" w:rsidRDefault="006E3666"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bookmarkStart w:id="175" w:name="_Toc170874564"/>
      <w:bookmarkStart w:id="176" w:name="_Toc177380780"/>
      <w:r w:rsidRPr="006C3940">
        <w:t>b.</w:t>
      </w:r>
      <w:r w:rsidR="00993A1B" w:rsidRPr="006C3940">
        <w:tab/>
      </w:r>
      <w:bookmarkEnd w:id="175"/>
      <w:bookmarkEnd w:id="176"/>
      <w:r w:rsidR="00E867C6">
        <w:t>Report Details</w:t>
      </w:r>
      <w:r w:rsidR="00E867C6" w:rsidRPr="006C3940">
        <w:t xml:space="preserve"> </w:t>
      </w:r>
      <w:r w:rsidRPr="006C3940">
        <w:t xml:space="preserve">[Part II of the Report].  </w:t>
      </w:r>
      <w:r w:rsidR="00DC0C58" w:rsidRPr="006C3940">
        <w:t xml:space="preserve">The </w:t>
      </w:r>
      <w:r w:rsidR="00E867C6">
        <w:t>Report Details</w:t>
      </w:r>
      <w:r w:rsidR="00E867C6" w:rsidRPr="006C3940">
        <w:t xml:space="preserve"> </w:t>
      </w:r>
      <w:r w:rsidR="00DC0C58" w:rsidRPr="006C3940">
        <w:t xml:space="preserve">section will consist of all </w:t>
      </w:r>
      <w:r w:rsidR="00E867C6">
        <w:t xml:space="preserve">inspection </w:t>
      </w:r>
      <w:r w:rsidR="00150DFF">
        <w:t xml:space="preserve">activities </w:t>
      </w:r>
      <w:r w:rsidR="00DC0C58" w:rsidRPr="006C3940">
        <w:t xml:space="preserve">entered for the Inspection Report.  Information </w:t>
      </w:r>
      <w:r w:rsidR="003D4816" w:rsidRPr="006C3940">
        <w:t>in this section includes</w:t>
      </w:r>
      <w:r w:rsidR="00DC0C58" w:rsidRPr="006C3940">
        <w:t>:</w:t>
      </w:r>
    </w:p>
    <w:p w:rsidR="006E3666" w:rsidRPr="006C3940" w:rsidRDefault="006E3666"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6E3666" w:rsidRPr="006C3940" w:rsidRDefault="00311673"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r>
        <w:t>•</w:t>
      </w:r>
      <w:r w:rsidR="006B6114">
        <w:tab/>
      </w:r>
      <w:r w:rsidR="00DC0C58" w:rsidRPr="006C3940">
        <w:t>EA Number (if applicable)</w:t>
      </w:r>
    </w:p>
    <w:p w:rsidR="00DC0C58" w:rsidRPr="006C3940" w:rsidRDefault="00311673"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r>
        <w:t>•</w:t>
      </w:r>
      <w:r w:rsidR="006B6114">
        <w:tab/>
      </w:r>
      <w:r w:rsidR="00C47FC1">
        <w:t>Finding/</w:t>
      </w:r>
      <w:r w:rsidR="00E867C6">
        <w:t>Inspection Item</w:t>
      </w:r>
      <w:r w:rsidR="00E867C6" w:rsidRPr="006C3940">
        <w:t xml:space="preserve"> </w:t>
      </w:r>
      <w:r w:rsidR="00DC0C58" w:rsidRPr="006C3940">
        <w:t>title</w:t>
      </w:r>
    </w:p>
    <w:p w:rsidR="006E3666" w:rsidRPr="006C3940" w:rsidRDefault="00311673"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r>
        <w:t>•</w:t>
      </w:r>
      <w:r w:rsidR="006B6114">
        <w:tab/>
      </w:r>
      <w:r w:rsidR="006E3666" w:rsidRPr="006C3940">
        <w:t xml:space="preserve">Family / ITAAC No. </w:t>
      </w:r>
      <w:r w:rsidR="00E867C6">
        <w:t>(</w:t>
      </w:r>
      <w:proofErr w:type="gramStart"/>
      <w:r w:rsidR="006E3666" w:rsidRPr="006C3940">
        <w:t>if</w:t>
      </w:r>
      <w:proofErr w:type="gramEnd"/>
      <w:r w:rsidR="006E3666" w:rsidRPr="006C3940">
        <w:t xml:space="preserve"> applicable</w:t>
      </w:r>
      <w:r w:rsidR="00E867C6">
        <w:t>)</w:t>
      </w:r>
    </w:p>
    <w:p w:rsidR="00E92D4C" w:rsidRPr="006C3940" w:rsidRDefault="00311673"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r>
        <w:lastRenderedPageBreak/>
        <w:t>•</w:t>
      </w:r>
      <w:r w:rsidR="006B6114">
        <w:tab/>
      </w:r>
      <w:r w:rsidR="00E92D4C" w:rsidRPr="006C3940">
        <w:t xml:space="preserve">Inspection Procedure and Title </w:t>
      </w:r>
    </w:p>
    <w:p w:rsidR="00E92D4C" w:rsidRPr="006C3940" w:rsidRDefault="00311673"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r>
        <w:t>•</w:t>
      </w:r>
      <w:r w:rsidR="006B6114">
        <w:tab/>
      </w:r>
      <w:r w:rsidR="00E92D4C" w:rsidRPr="006C3940">
        <w:t>Additional Procedure and Title</w:t>
      </w:r>
    </w:p>
    <w:p w:rsidR="006E3666" w:rsidRPr="006C3940" w:rsidRDefault="00311673"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r>
        <w:t>•</w:t>
      </w:r>
      <w:r w:rsidR="006B6114">
        <w:tab/>
      </w:r>
      <w:r w:rsidR="006E3666" w:rsidRPr="006C3940">
        <w:t>Scope</w:t>
      </w:r>
      <w:r w:rsidR="00E92D4C" w:rsidRPr="006C3940">
        <w:t xml:space="preserve"> text</w:t>
      </w:r>
    </w:p>
    <w:p w:rsidR="006E3666" w:rsidRPr="006C3940" w:rsidRDefault="00311673"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r>
        <w:t>•</w:t>
      </w:r>
      <w:r w:rsidR="006B6114">
        <w:tab/>
      </w:r>
      <w:r w:rsidR="006E3666" w:rsidRPr="006C3940">
        <w:t>Findings</w:t>
      </w:r>
      <w:r w:rsidR="00E92D4C" w:rsidRPr="006C3940">
        <w:t xml:space="preserve"> text </w:t>
      </w:r>
      <w:r w:rsidR="00E867C6">
        <w:t>(</w:t>
      </w:r>
      <w:r w:rsidR="00E92D4C" w:rsidRPr="006C3940">
        <w:t>if applicable</w:t>
      </w:r>
      <w:r w:rsidR="00E867C6">
        <w:t>)</w:t>
      </w:r>
      <w:r w:rsidR="00CE4A36">
        <w:t>:</w:t>
      </w:r>
    </w:p>
    <w:p w:rsidR="00FD1DBF" w:rsidRPr="006C3940" w:rsidRDefault="00FD1DBF"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pPr>
    </w:p>
    <w:p w:rsidR="00534493" w:rsidRPr="006C3940" w:rsidRDefault="00311673"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r>
        <w:t>1.</w:t>
      </w:r>
      <w:r w:rsidR="00534493" w:rsidRPr="006C3940">
        <w:tab/>
        <w:t>Th</w:t>
      </w:r>
      <w:r w:rsidR="003E6A15" w:rsidRPr="006C3940">
        <w:t>e Findings s</w:t>
      </w:r>
      <w:r w:rsidR="00534493" w:rsidRPr="006C3940">
        <w:t xml:space="preserve">ection should be used to present, in a </w:t>
      </w:r>
      <w:r w:rsidR="00B06FEC" w:rsidRPr="006C3940">
        <w:t xml:space="preserve">concise but </w:t>
      </w:r>
      <w:r w:rsidR="00534493" w:rsidRPr="006C3940">
        <w:t xml:space="preserve">narrative format, the </w:t>
      </w:r>
      <w:r w:rsidR="00FD1DBF">
        <w:t>findings identified</w:t>
      </w:r>
      <w:r w:rsidR="00534493" w:rsidRPr="006C3940">
        <w:t xml:space="preserve"> by the inspection team members.  This should include a discussion of the policies and procedures governing the </w:t>
      </w:r>
      <w:r w:rsidR="008C1B15">
        <w:t>licensee’</w:t>
      </w:r>
      <w:r w:rsidR="008C1B15" w:rsidRPr="006C3940">
        <w:t xml:space="preserve">s </w:t>
      </w:r>
      <w:r w:rsidR="00534493" w:rsidRPr="006C3940">
        <w:t xml:space="preserve">programs for each area reviewed, a description of the inspection sample evaluated by the inspection team (e.g., portions of the </w:t>
      </w:r>
      <w:r w:rsidR="008C1B15">
        <w:t xml:space="preserve"> combined license (</w:t>
      </w:r>
      <w:r w:rsidR="00534493" w:rsidRPr="006C3940">
        <w:t>COL</w:t>
      </w:r>
      <w:r w:rsidR="008C1B15">
        <w:t>)</w:t>
      </w:r>
      <w:r w:rsidR="00534493" w:rsidRPr="006C3940">
        <w:t xml:space="preserve">, test results, calculations, design packages, drawings, technical reports, etc.), and the results of the inspection evaluations conducted.  The inspector may choose to simply number issues sequentially, with appropriate subheadings, or may use another method of organizing the </w:t>
      </w:r>
      <w:r w:rsidR="00FD1DBF">
        <w:t>finding</w:t>
      </w:r>
      <w:r w:rsidR="00534493" w:rsidRPr="006C3940">
        <w:t>s</w:t>
      </w:r>
      <w:r w:rsidR="003210C7" w:rsidRPr="006C3940">
        <w:t xml:space="preserve">.  </w:t>
      </w:r>
    </w:p>
    <w:p w:rsidR="008628DF" w:rsidRPr="006C3940" w:rsidRDefault="008628DF"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8628DF" w:rsidRDefault="008628DF"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pPr>
      <w:r w:rsidRPr="006C3940">
        <w:t xml:space="preserve">The Findings section is subdivided into </w:t>
      </w:r>
      <w:r w:rsidR="00E86254">
        <w:t>three</w:t>
      </w:r>
      <w:r w:rsidR="00E86254" w:rsidRPr="006C3940">
        <w:t xml:space="preserve"> </w:t>
      </w:r>
      <w:r w:rsidRPr="006C3940">
        <w:t>distinct sections:  Description, Analysis, and Enforcement.</w:t>
      </w:r>
      <w:r w:rsidR="002145D4" w:rsidRPr="006C3940">
        <w:t xml:space="preserve">  </w:t>
      </w:r>
    </w:p>
    <w:p w:rsidR="00E86254" w:rsidRDefault="00E8625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pPr>
    </w:p>
    <w:p w:rsidR="00E86254" w:rsidRDefault="00C02C4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pPr>
      <w:r>
        <w:t>I</w:t>
      </w:r>
      <w:r w:rsidRPr="006C3940">
        <w:t>f no findings were identified</w:t>
      </w:r>
      <w:r>
        <w:t>, t</w:t>
      </w:r>
      <w:r w:rsidR="00E86254" w:rsidRPr="006C3940">
        <w:t xml:space="preserve">he </w:t>
      </w:r>
      <w:r w:rsidR="00E86254">
        <w:t>Findings</w:t>
      </w:r>
      <w:r w:rsidR="00E86254" w:rsidRPr="006C3940">
        <w:t xml:space="preserve"> section should</w:t>
      </w:r>
      <w:r w:rsidR="00E86254">
        <w:t xml:space="preserve"> not be subdivided as discussed above and should</w:t>
      </w:r>
      <w:r w:rsidR="00E86254" w:rsidRPr="006C3940">
        <w:t xml:space="preserve"> include the following statement:  “No significant findings were identified.”</w:t>
      </w:r>
    </w:p>
    <w:p w:rsidR="004455AB" w:rsidRDefault="004455AB"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pPr>
    </w:p>
    <w:p w:rsidR="004455AB" w:rsidRDefault="00311673"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r>
        <w:t>2.</w:t>
      </w:r>
      <w:r w:rsidR="004455AB">
        <w:tab/>
      </w:r>
      <w:r w:rsidR="004455AB" w:rsidRPr="004455AB">
        <w:t>In those cases where a standard format is not readily applied, the most important subject</w:t>
      </w:r>
      <w:r w:rsidR="004455AB">
        <w:t xml:space="preserve"> </w:t>
      </w:r>
      <w:r w:rsidR="004455AB" w:rsidRPr="004455AB">
        <w:t>should be identified first, followed by a discussion of major topics identified in descending</w:t>
      </w:r>
      <w:r w:rsidR="004455AB">
        <w:t xml:space="preserve"> </w:t>
      </w:r>
      <w:r w:rsidR="004455AB" w:rsidRPr="004455AB">
        <w:t>order of significance.</w:t>
      </w:r>
      <w:r w:rsidR="004455AB">
        <w:t xml:space="preserve">  </w:t>
      </w:r>
      <w:r w:rsidR="004455AB" w:rsidRPr="004455AB">
        <w:t>Exceptions to the standard format include:</w:t>
      </w:r>
    </w:p>
    <w:p w:rsidR="00E36E31" w:rsidRPr="004455AB" w:rsidRDefault="00E36E31"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p>
    <w:p w:rsidR="004455AB" w:rsidRPr="004455AB" w:rsidRDefault="00E36E31"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r w:rsidRPr="008C4871">
        <w:t>•</w:t>
      </w:r>
      <w:r w:rsidRPr="008C4871">
        <w:tab/>
      </w:r>
      <w:r w:rsidR="00521B6C" w:rsidRPr="008C4871">
        <w:t xml:space="preserve">Construction Supplemental Inspection </w:t>
      </w:r>
      <w:r w:rsidR="004455AB" w:rsidRPr="008C4871">
        <w:t>(</w:t>
      </w:r>
      <w:ins w:id="177" w:author="Author">
        <w:r w:rsidR="005D1781">
          <w:t>CSI</w:t>
        </w:r>
      </w:ins>
      <w:r w:rsidR="004455AB" w:rsidRPr="008C4871">
        <w:t>) reports</w:t>
      </w:r>
      <w:r w:rsidR="004455AB" w:rsidRPr="004455AB">
        <w:t>;</w:t>
      </w:r>
    </w:p>
    <w:p w:rsidR="004455AB" w:rsidRPr="004455AB" w:rsidRDefault="00E36E31"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r>
        <w:t>•</w:t>
      </w:r>
      <w:r>
        <w:tab/>
      </w:r>
      <w:r w:rsidR="004455AB" w:rsidRPr="004455AB">
        <w:t>Augmented Inspection Team (AIT) reports;</w:t>
      </w:r>
    </w:p>
    <w:p w:rsidR="004455AB" w:rsidRPr="004455AB" w:rsidRDefault="00E36E31"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r>
        <w:t>•</w:t>
      </w:r>
      <w:r>
        <w:tab/>
      </w:r>
      <w:r w:rsidR="004455AB" w:rsidRPr="004455AB">
        <w:t>Special Inspection Team (SIT) reports, and;</w:t>
      </w:r>
    </w:p>
    <w:p w:rsidR="004455AB" w:rsidRPr="004455AB" w:rsidRDefault="00E36E31"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r>
        <w:t>•</w:t>
      </w:r>
      <w:r>
        <w:tab/>
      </w:r>
      <w:r w:rsidR="004455AB" w:rsidRPr="004455AB">
        <w:t>Other cases where the specifically directed focus of the inspection does not easily</w:t>
      </w:r>
      <w:r w:rsidR="004455AB">
        <w:t xml:space="preserve"> </w:t>
      </w:r>
      <w:r w:rsidR="004455AB" w:rsidRPr="004455AB">
        <w:t>fit into the standardized report outline.</w:t>
      </w:r>
    </w:p>
    <w:p w:rsidR="004455AB" w:rsidRPr="006C3940" w:rsidRDefault="004455AB"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jc w:val="both"/>
      </w:pPr>
    </w:p>
    <w:p w:rsidR="00EC2C50" w:rsidRDefault="00BB7E8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bookmarkStart w:id="178" w:name="_Toc170874565"/>
      <w:bookmarkStart w:id="179" w:name="_Toc177380781"/>
      <w:r>
        <w:t>c</w:t>
      </w:r>
      <w:r w:rsidRPr="006C3940">
        <w:t>.</w:t>
      </w:r>
      <w:r>
        <w:tab/>
        <w:t>Other</w:t>
      </w:r>
      <w:r w:rsidR="00E361A7" w:rsidRPr="00D339FE">
        <w:t xml:space="preserve"> Inspection Results</w:t>
      </w:r>
      <w:r>
        <w:t xml:space="preserve"> [</w:t>
      </w:r>
      <w:r w:rsidR="00EC2C50" w:rsidRPr="00D339FE">
        <w:t>Part I</w:t>
      </w:r>
      <w:r w:rsidR="00D339FE" w:rsidRPr="00D339FE">
        <w:t>II</w:t>
      </w:r>
      <w:r>
        <w:t xml:space="preserve"> of the Report].  The other inspection results section will be used to document the results of inspections</w:t>
      </w:r>
      <w:r w:rsidR="004455AB">
        <w:t>, such</w:t>
      </w:r>
      <w:r>
        <w:t xml:space="preserve"> as l</w:t>
      </w:r>
      <w:r w:rsidR="00B15BB2">
        <w:t>icense</w:t>
      </w:r>
      <w:r>
        <w:t>-</w:t>
      </w:r>
      <w:r w:rsidR="00B15BB2">
        <w:t>identified or self</w:t>
      </w:r>
      <w:r>
        <w:t>-</w:t>
      </w:r>
      <w:r w:rsidR="00B15BB2">
        <w:t xml:space="preserve"> revealing NCV</w:t>
      </w:r>
      <w:r>
        <w:t>s, c</w:t>
      </w:r>
      <w:r w:rsidR="00B15BB2">
        <w:t>losing URIs with no findings</w:t>
      </w:r>
      <w:r>
        <w:t>, c</w:t>
      </w:r>
      <w:r w:rsidR="00EC2C50">
        <w:t xml:space="preserve">losing </w:t>
      </w:r>
      <w:r w:rsidR="00345DBD">
        <w:t>CDR</w:t>
      </w:r>
      <w:r w:rsidR="00EC2C50">
        <w:t>s</w:t>
      </w:r>
      <w:r>
        <w:t xml:space="preserve"> etc.</w:t>
      </w:r>
    </w:p>
    <w:p w:rsidR="009E3A76" w:rsidRDefault="009E3A76"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pPr>
    </w:p>
    <w:p w:rsidR="00085969" w:rsidRPr="00E97EE6" w:rsidRDefault="00BB7E8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bookmarkStart w:id="180" w:name="_Toc206314284"/>
      <w:bookmarkStart w:id="181" w:name="_Toc206315745"/>
      <w:bookmarkStart w:id="182" w:name="_Toc206315848"/>
      <w:r>
        <w:t>d.</w:t>
      </w:r>
      <w:r w:rsidR="009904E9" w:rsidRPr="00D117BE">
        <w:tab/>
      </w:r>
      <w:bookmarkEnd w:id="178"/>
      <w:bookmarkEnd w:id="179"/>
      <w:r w:rsidR="00E30109" w:rsidRPr="00BB7E82">
        <w:t>Exit Meeting Summary</w:t>
      </w:r>
      <w:r>
        <w:t xml:space="preserve"> [Part IV of the Report]</w:t>
      </w:r>
      <w:r w:rsidR="00085969" w:rsidRPr="00BB7E82">
        <w:t>.</w:t>
      </w:r>
      <w:r w:rsidR="00085969" w:rsidRPr="006C3940">
        <w:t xml:space="preserve"> </w:t>
      </w:r>
      <w:r>
        <w:t xml:space="preserve"> </w:t>
      </w:r>
      <w:r w:rsidR="00085969" w:rsidRPr="00E97EE6">
        <w:t xml:space="preserve">The final section of each </w:t>
      </w:r>
      <w:r w:rsidR="000F4712" w:rsidRPr="00E97EE6">
        <w:t>inspection</w:t>
      </w:r>
      <w:r w:rsidR="00085969" w:rsidRPr="00E97EE6">
        <w:t xml:space="preserve"> report should include a brief summary of the </w:t>
      </w:r>
      <w:r w:rsidR="00E957A9" w:rsidRPr="00E97EE6">
        <w:t>exit meeting</w:t>
      </w:r>
      <w:r w:rsidR="00E30109" w:rsidRPr="00E97EE6">
        <w:t xml:space="preserve"> conducted in conjunction with the inspection.  </w:t>
      </w:r>
      <w:r w:rsidR="00E957A9" w:rsidRPr="00E97EE6">
        <w:t>This information will also be described in the first paragraph of the cover letter.  The exit meeting summary must also include the following information:</w:t>
      </w:r>
      <w:bookmarkEnd w:id="180"/>
      <w:bookmarkEnd w:id="181"/>
      <w:bookmarkEnd w:id="182"/>
    </w:p>
    <w:p w:rsidR="009E3A76" w:rsidRPr="006C3940" w:rsidRDefault="009E3A76"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p>
    <w:p w:rsidR="00C055BF" w:rsidRDefault="00C64109" w:rsidP="00DB1C0E">
      <w:pPr>
        <w:numPr>
          <w:ilvl w:val="0"/>
          <w:numId w:val="13"/>
        </w:numPr>
        <w:tabs>
          <w:tab w:val="clear" w:pos="153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r w:rsidRPr="006C3940">
        <w:t xml:space="preserve">Proprietary Information.  </w:t>
      </w:r>
      <w:r w:rsidR="00C055BF" w:rsidRPr="006C3940">
        <w:t xml:space="preserve">At the exit meeting, the inspectors will verify whether the licensee considers any materials provided to or reviewed by the inspectors to be proprietary. If the licensee did not identify any </w:t>
      </w:r>
      <w:r w:rsidR="00C055BF" w:rsidRPr="006C3940">
        <w:lastRenderedPageBreak/>
        <w:t xml:space="preserve">material as proprietary, include a sentence to that effect in the exit meeting summary. </w:t>
      </w:r>
      <w:r w:rsidR="005714B0">
        <w:t xml:space="preserve"> Refer to IMC 0620</w:t>
      </w:r>
      <w:r w:rsidR="00C055BF" w:rsidRPr="006C3940">
        <w:t xml:space="preserve"> for actions to take if the report includes proprietary material.</w:t>
      </w:r>
    </w:p>
    <w:p w:rsidR="005714B0" w:rsidRPr="006C3940" w:rsidRDefault="005714B0"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p>
    <w:p w:rsidR="00C055BF" w:rsidRPr="006C3940" w:rsidRDefault="00E36E31"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pPr>
      <w:r>
        <w:t xml:space="preserve">NOTE: </w:t>
      </w:r>
      <w:r w:rsidR="00C055BF" w:rsidRPr="006C3940">
        <w:t>Inspectors should be aware of minimum requirements for handling classified and sensitive non-classified information.  When an inspection is likely to involve proprietary information (i.e., given the technical area or other considerations of inspection scope), handling of proprietary information should be discussed at the entrance meeting.</w:t>
      </w:r>
    </w:p>
    <w:p w:rsidR="004A29A4" w:rsidRPr="006C3940" w:rsidRDefault="004A29A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p>
    <w:p w:rsidR="004A29A4" w:rsidRPr="006C3940" w:rsidRDefault="004A29A4" w:rsidP="00DB1C0E">
      <w:pPr>
        <w:numPr>
          <w:ilvl w:val="0"/>
          <w:numId w:val="14"/>
        </w:numPr>
        <w:tabs>
          <w:tab w:val="clear" w:pos="99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r w:rsidRPr="006C3940">
        <w:t xml:space="preserve">Subsequent Contacts or Changes in NRC Position.  If the NRC position on an inspection finding changes after the exit meeting, conduct an additional exit meeting to discuss that change with the licensee.  Also, document the additional exit meeting in the inspection report. </w:t>
      </w:r>
    </w:p>
    <w:p w:rsidR="004A29A4" w:rsidRPr="006C3940" w:rsidRDefault="004A29A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p>
    <w:p w:rsidR="004A29A4" w:rsidRPr="006C3940" w:rsidRDefault="004A29A4" w:rsidP="00DB1C0E">
      <w:pPr>
        <w:numPr>
          <w:ilvl w:val="0"/>
          <w:numId w:val="14"/>
        </w:numPr>
        <w:tabs>
          <w:tab w:val="clear" w:pos="99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r w:rsidRPr="006C3940">
        <w:t xml:space="preserve">Characterization of Licensee Response.  Do not characterize a licensee’s exit meeting response.  If the licensee disagrees with an inspection finding, this position may be characterized by the licensee in its formal response to the inspection report, if applicable. </w:t>
      </w:r>
    </w:p>
    <w:p w:rsidR="004A29A4" w:rsidRPr="006C3940" w:rsidRDefault="004A29A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p>
    <w:p w:rsidR="000378CB" w:rsidRDefault="004A29A4" w:rsidP="00DB1C0E">
      <w:pPr>
        <w:numPr>
          <w:ilvl w:val="0"/>
          <w:numId w:val="14"/>
        </w:numPr>
        <w:tabs>
          <w:tab w:val="clear" w:pos="995"/>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r w:rsidRPr="006C3940">
        <w:t xml:space="preserve">Oral Statements and Regulatory Commitments.  Do not attempt to characterize or interpret any oral statements the licensee makes, at the exit meeting or at any other time during the inspection, as a commitment.   Licensee commitments are documented by licensee correspondence, after which they may be referenced in the inspection report.  Oral statements made or endorsed by a member of licensee management authorized to make commitments are not regulatory commitments unless they are documented as such by the licensee. </w:t>
      </w:r>
      <w:r w:rsidR="00E30109" w:rsidRPr="006C3940">
        <w:t xml:space="preserve"> </w:t>
      </w:r>
      <w:r w:rsidRPr="006C3940">
        <w:t xml:space="preserve">For further guidance on licensee commitments, see </w:t>
      </w:r>
      <w:r w:rsidR="008C1B15">
        <w:t>Agency-wide Documents Access and Management System (</w:t>
      </w:r>
      <w:r w:rsidRPr="006C3940">
        <w:t>ADAMS</w:t>
      </w:r>
      <w:r w:rsidR="008C1B15">
        <w:t>)</w:t>
      </w:r>
      <w:r w:rsidRPr="006C3940">
        <w:t xml:space="preserve"> Accession Nos. </w:t>
      </w:r>
      <w:hyperlink r:id="rId13" w:history="1">
        <w:r w:rsidRPr="007F7953">
          <w:rPr>
            <w:rStyle w:val="Hyperlink"/>
            <w:rFonts w:cs="Arial"/>
            <w:color w:val="auto"/>
          </w:rPr>
          <w:t>ML003680088 (NEI 99-04)</w:t>
        </w:r>
      </w:hyperlink>
      <w:r w:rsidRPr="007F7953">
        <w:t xml:space="preserve">, </w:t>
      </w:r>
      <w:hyperlink r:id="rId14" w:history="1">
        <w:r w:rsidRPr="007F7953">
          <w:rPr>
            <w:rStyle w:val="Hyperlink"/>
            <w:rFonts w:cs="Arial"/>
            <w:color w:val="auto"/>
          </w:rPr>
          <w:t>ML003680078</w:t>
        </w:r>
        <w:r w:rsidR="00A605CD" w:rsidRPr="007F7953">
          <w:rPr>
            <w:rStyle w:val="Hyperlink"/>
            <w:rFonts w:cs="Arial"/>
            <w:color w:val="auto"/>
          </w:rPr>
          <w:t xml:space="preserve"> and ML003679799</w:t>
        </w:r>
        <w:r w:rsidRPr="007F7953">
          <w:rPr>
            <w:rStyle w:val="Hyperlink"/>
            <w:rFonts w:cs="Arial"/>
            <w:color w:val="auto"/>
          </w:rPr>
          <w:t xml:space="preserve"> (NEI Cover Letter and</w:t>
        </w:r>
        <w:r w:rsidR="00A605CD" w:rsidRPr="007F7953">
          <w:rPr>
            <w:rStyle w:val="Hyperlink"/>
            <w:rFonts w:cs="Arial"/>
            <w:color w:val="auto"/>
          </w:rPr>
          <w:t xml:space="preserve"> SECY 00-045 endorsing NEI 99-04 guidance)</w:t>
        </w:r>
      </w:hyperlink>
      <w:r w:rsidR="00A605CD" w:rsidRPr="006C3940">
        <w:t xml:space="preserve">.  </w:t>
      </w:r>
      <w:r w:rsidRPr="006C3940">
        <w:t>Because regulatory commitments are a sensitive area, ensure that any reporting of licen</w:t>
      </w:r>
      <w:r w:rsidR="00454177">
        <w:t xml:space="preserve">see statements </w:t>
      </w:r>
      <w:r w:rsidRPr="006C3940">
        <w:t>contain appropriate reference to the licensee’s document</w:t>
      </w:r>
      <w:r w:rsidR="000378CB" w:rsidRPr="006C3940">
        <w:t xml:space="preserve">.  </w:t>
      </w:r>
    </w:p>
    <w:p w:rsidR="000710A6" w:rsidRPr="006C3940" w:rsidRDefault="000710A6"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p>
    <w:p w:rsidR="00D63932" w:rsidRDefault="00426FA6"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bookmarkStart w:id="183" w:name="_Toc206314285"/>
      <w:bookmarkStart w:id="184" w:name="_Toc206315746"/>
      <w:bookmarkStart w:id="185" w:name="_Toc206315849"/>
      <w:r>
        <w:t>e.</w:t>
      </w:r>
      <w:r>
        <w:tab/>
      </w:r>
      <w:r w:rsidR="00D63932" w:rsidRPr="006C3940">
        <w:t xml:space="preserve">Personnel Contacted.  </w:t>
      </w:r>
      <w:r w:rsidR="00D63932">
        <w:t xml:space="preserve">The inspection </w:t>
      </w:r>
      <w:r w:rsidR="00D63932" w:rsidRPr="006C3940">
        <w:t>report should</w:t>
      </w:r>
      <w:r w:rsidR="00D63932">
        <w:t xml:space="preserve"> include a list of </w:t>
      </w:r>
      <w:r w:rsidR="00D63932" w:rsidRPr="006C3940">
        <w:t>the individuals who furnished relevant information or were key points of contact during the inspection (except in cases where there is a need to protect the identity of an individual).  The list should not be exhaustive but should identify those individuals who provided information related to developing and understanding findings.  The list includes the most senior licensee manager present at the exit meeting and NRC technical personnel who were involved in the inspection if they are not listed as inspectors on the cover page.</w:t>
      </w:r>
    </w:p>
    <w:p w:rsidR="00D63932" w:rsidRDefault="00D6393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p>
    <w:p w:rsidR="000378CB" w:rsidRDefault="00D6393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
        <w:t>f.</w:t>
      </w:r>
      <w:r>
        <w:tab/>
      </w:r>
      <w:r w:rsidR="00863AE1" w:rsidRPr="00BB7E82">
        <w:t xml:space="preserve">List of Acronyms.  </w:t>
      </w:r>
      <w:r w:rsidR="000710A6">
        <w:t xml:space="preserve">Consider </w:t>
      </w:r>
      <w:r w:rsidR="00863AE1" w:rsidRPr="00E97EE6">
        <w:t xml:space="preserve">including a list of acronyms for any report whose Details section exceeds 20 pages.  For reports in which a relatively small number of acronyms have been used, the list is optional.  The list is also optional if more than 20 pages and the number of acronyms </w:t>
      </w:r>
      <w:r w:rsidR="00920733" w:rsidRPr="00E97EE6">
        <w:t>are</w:t>
      </w:r>
      <w:r w:rsidR="00863AE1" w:rsidRPr="00E97EE6">
        <w:t xml:space="preserve"> relatively small.  </w:t>
      </w:r>
      <w:r w:rsidR="00863AE1" w:rsidRPr="00E97EE6">
        <w:lastRenderedPageBreak/>
        <w:t>In all cases, however, acronyms should be spelled out when first used in inspection report text.</w:t>
      </w:r>
      <w:bookmarkEnd w:id="183"/>
      <w:bookmarkEnd w:id="184"/>
      <w:bookmarkEnd w:id="185"/>
    </w:p>
    <w:p w:rsidR="00C044C4" w:rsidRPr="00E97EE6" w:rsidRDefault="00C044C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C044C4" w:rsidRPr="006C3940" w:rsidRDefault="00C044C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904A06" w:rsidRPr="006C3940" w:rsidRDefault="00010301" w:rsidP="00DB1C0E">
      <w:pPr>
        <w:pStyle w:val="Heading1"/>
        <w:tabs>
          <w:tab w:val="clear" w:pos="135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pPr>
      <w:bookmarkStart w:id="186" w:name="_Toc170874566"/>
      <w:bookmarkStart w:id="187" w:name="_Toc177380782"/>
      <w:bookmarkStart w:id="188" w:name="_Toc206314287"/>
      <w:bookmarkStart w:id="189" w:name="_Toc206315748"/>
      <w:bookmarkStart w:id="190" w:name="_Toc206315851"/>
      <w:bookmarkStart w:id="191" w:name="_Toc241542386"/>
      <w:r w:rsidRPr="006C3940">
        <w:t>0613</w:t>
      </w:r>
      <w:r w:rsidR="005A05EF" w:rsidRPr="006C3940">
        <w:t>-</w:t>
      </w:r>
      <w:r w:rsidR="000B66C7">
        <w:t>15</w:t>
      </w:r>
      <w:r w:rsidR="007D5B01" w:rsidRPr="006C3940">
        <w:tab/>
      </w:r>
      <w:r w:rsidR="002C5D52" w:rsidRPr="006C3940">
        <w:t>ISSUING INSPECTION REPORTS</w:t>
      </w:r>
      <w:bookmarkEnd w:id="186"/>
      <w:bookmarkEnd w:id="187"/>
      <w:bookmarkEnd w:id="188"/>
      <w:bookmarkEnd w:id="189"/>
      <w:bookmarkEnd w:id="190"/>
      <w:bookmarkEnd w:id="191"/>
    </w:p>
    <w:p w:rsidR="001D60A1" w:rsidRPr="006C3940" w:rsidRDefault="001D60A1"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316093" w:rsidRPr="006C3940" w:rsidRDefault="000B66C7" w:rsidP="00DB1C0E">
      <w:pPr>
        <w:pStyle w:val="Heading2"/>
      </w:pPr>
      <w:bookmarkStart w:id="192" w:name="_Toc206314288"/>
      <w:bookmarkStart w:id="193" w:name="_Toc206315749"/>
      <w:bookmarkStart w:id="194" w:name="_Toc206315852"/>
      <w:bookmarkStart w:id="195" w:name="_Toc241542387"/>
      <w:r>
        <w:t>15</w:t>
      </w:r>
      <w:r w:rsidR="00F91A3C" w:rsidRPr="00224220">
        <w:t>.01</w:t>
      </w:r>
      <w:r w:rsidR="00F91A3C" w:rsidRPr="00224220">
        <w:tab/>
      </w:r>
      <w:r w:rsidR="00F91A3C" w:rsidRPr="00EB2BAB">
        <w:rPr>
          <w:u w:val="single"/>
        </w:rPr>
        <w:t>Report Issuance</w:t>
      </w:r>
      <w:bookmarkEnd w:id="192"/>
      <w:bookmarkEnd w:id="193"/>
      <w:bookmarkEnd w:id="194"/>
      <w:bookmarkEnd w:id="195"/>
    </w:p>
    <w:p w:rsidR="00316093" w:rsidRPr="006C3940" w:rsidRDefault="00316093"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316093" w:rsidRPr="006C3940" w:rsidRDefault="00316093"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 w:rsidRPr="006C3940">
        <w:t>a.</w:t>
      </w:r>
      <w:r w:rsidRPr="006C3940">
        <w:tab/>
        <w:t xml:space="preserve">Periodicity of Issuing Reports </w:t>
      </w:r>
      <w:r w:rsidR="001A20C7" w:rsidRPr="006C3940">
        <w:t>during</w:t>
      </w:r>
      <w:r w:rsidRPr="006C3940">
        <w:t xml:space="preserve"> Construction and Testing</w:t>
      </w:r>
      <w:r w:rsidR="00CA478F">
        <w:t>.</w:t>
      </w:r>
      <w:r w:rsidR="00C47FC1">
        <w:t xml:space="preserve"> </w:t>
      </w:r>
      <w:r w:rsidRPr="006C3940">
        <w:t xml:space="preserve">Post-COL </w:t>
      </w:r>
      <w:r w:rsidR="00D63932">
        <w:t xml:space="preserve">or Limited Work Authorization (LWA) </w:t>
      </w:r>
      <w:r w:rsidRPr="006C3940">
        <w:t>Issu</w:t>
      </w:r>
      <w:r w:rsidR="00D63932">
        <w:t>anc</w:t>
      </w:r>
      <w:r w:rsidR="008B1082">
        <w:t>e</w:t>
      </w:r>
      <w:r w:rsidR="00150DFF">
        <w:t>:</w:t>
      </w:r>
      <w:r w:rsidRPr="006C3940">
        <w:t xml:space="preserve">  During the course of site construction activities, the responsible inspection organization should establish an appropriate periodicity (e.g., 30</w:t>
      </w:r>
      <w:r w:rsidR="00822FD8" w:rsidRPr="006C3940">
        <w:t>, 60, or 90</w:t>
      </w:r>
      <w:r w:rsidRPr="006C3940">
        <w:t xml:space="preserve"> days) for integrated reports.</w:t>
      </w:r>
      <w:r w:rsidR="001A20C7" w:rsidRPr="006C3940">
        <w:t xml:space="preserve">  </w:t>
      </w:r>
    </w:p>
    <w:p w:rsidR="00316093" w:rsidRPr="006C3940" w:rsidRDefault="00316093"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p>
    <w:p w:rsidR="002446CC" w:rsidRDefault="00316093"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 w:rsidRPr="006C3940">
        <w:t>b.</w:t>
      </w:r>
      <w:r w:rsidRPr="006C3940">
        <w:tab/>
        <w:t xml:space="preserve">Responsible Organization for Reports.  For each reactor docket, the assigned division director or designated branch chief shall be responsible for the report content, tone, conclusions, and overall regulatory focus for all inspection reports.  This responsibility includes resolution of discrepancies discovered during the </w:t>
      </w:r>
      <w:r w:rsidR="00EF1BCA" w:rsidRPr="006C3940">
        <w:t>review process</w:t>
      </w:r>
      <w:r w:rsidRPr="006C3940">
        <w:t>, and the final “</w:t>
      </w:r>
      <w:r w:rsidR="00EF1BCA" w:rsidRPr="006C3940">
        <w:t>locking</w:t>
      </w:r>
      <w:r w:rsidRPr="006C3940">
        <w:t>” of applicable CIPIMS entries by the entry of the ADAMS ML number for the report.</w:t>
      </w:r>
      <w:r w:rsidR="00322A26" w:rsidRPr="006C3940">
        <w:t xml:space="preserve">  </w:t>
      </w:r>
    </w:p>
    <w:p w:rsidR="00316093" w:rsidRPr="006C3940" w:rsidRDefault="00316093"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316093" w:rsidRPr="006C3940" w:rsidRDefault="000B66C7" w:rsidP="00DB1C0E">
      <w:pPr>
        <w:pStyle w:val="Heading2"/>
      </w:pPr>
      <w:bookmarkStart w:id="196" w:name="_Toc206314289"/>
      <w:bookmarkStart w:id="197" w:name="_Toc206315750"/>
      <w:bookmarkStart w:id="198" w:name="_Toc206315853"/>
      <w:bookmarkStart w:id="199" w:name="_Toc241542388"/>
      <w:r>
        <w:t>15</w:t>
      </w:r>
      <w:r w:rsidR="00316093" w:rsidRPr="00D117BE">
        <w:t>.02</w:t>
      </w:r>
      <w:r w:rsidR="00316093" w:rsidRPr="00D117BE">
        <w:tab/>
      </w:r>
      <w:r w:rsidR="00316093" w:rsidRPr="00EB2BAB">
        <w:rPr>
          <w:u w:val="single"/>
        </w:rPr>
        <w:t>Report Timeliness</w:t>
      </w:r>
      <w:bookmarkEnd w:id="196"/>
      <w:bookmarkEnd w:id="197"/>
      <w:bookmarkEnd w:id="198"/>
      <w:bookmarkEnd w:id="199"/>
    </w:p>
    <w:p w:rsidR="008967C7" w:rsidRPr="006C3940" w:rsidRDefault="008967C7"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316093" w:rsidRPr="006C3940" w:rsidRDefault="00316093"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 w:rsidRPr="006C3940">
        <w:t>a.</w:t>
      </w:r>
      <w:r w:rsidRPr="006C3940">
        <w:tab/>
        <w:t>General Timeliness Guidance</w:t>
      </w:r>
    </w:p>
    <w:p w:rsidR="00316093" w:rsidRPr="006C3940" w:rsidRDefault="00316093"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316093" w:rsidRPr="006C3940" w:rsidRDefault="00316093"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r w:rsidRPr="006C3940">
        <w:t>1.</w:t>
      </w:r>
      <w:r w:rsidRPr="006C3940">
        <w:tab/>
        <w:t xml:space="preserve">CIPIMS entries should be completed, and reviewed by supervision within </w:t>
      </w:r>
      <w:r w:rsidR="00D63932">
        <w:t>guidelines established by the appropriate Division of Construction Projects Branch Chief.</w:t>
      </w:r>
      <w:r w:rsidRPr="006C3940">
        <w:t xml:space="preserve">  </w:t>
      </w:r>
    </w:p>
    <w:p w:rsidR="00316093" w:rsidRPr="006C3940" w:rsidRDefault="00316093"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806"/>
        <w:jc w:val="both"/>
      </w:pPr>
    </w:p>
    <w:p w:rsidR="00316093" w:rsidRDefault="00316093"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pPr>
      <w:r w:rsidRPr="006C3940">
        <w:t xml:space="preserve">Note: Even without access to CIPIMS during inspections, inspectors can complete their inspection </w:t>
      </w:r>
      <w:r w:rsidR="00D63932">
        <w:t>inputs</w:t>
      </w:r>
      <w:r w:rsidR="00D63932" w:rsidRPr="006C3940">
        <w:t xml:space="preserve"> </w:t>
      </w:r>
      <w:r w:rsidRPr="006C3940">
        <w:t xml:space="preserve">in any word processing program available and later cut and paste the </w:t>
      </w:r>
      <w:r w:rsidR="00C47FC1">
        <w:t>construction issue</w:t>
      </w:r>
      <w:r w:rsidRPr="006C3940">
        <w:t xml:space="preserve"> into CIPIMS.</w:t>
      </w:r>
      <w:r w:rsidR="008A601E" w:rsidRPr="006C3940">
        <w:t xml:space="preserve">  </w:t>
      </w:r>
    </w:p>
    <w:p w:rsidR="00E625DB" w:rsidRPr="006C3940" w:rsidRDefault="00E625DB"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4"/>
        <w:jc w:val="both"/>
      </w:pPr>
    </w:p>
    <w:p w:rsidR="00316093" w:rsidRDefault="00316093"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r w:rsidRPr="006C3940">
        <w:t>2.</w:t>
      </w:r>
      <w:r w:rsidRPr="006C3940">
        <w:tab/>
      </w:r>
      <w:r w:rsidR="00655B0A" w:rsidRPr="006C3940">
        <w:t>I</w:t>
      </w:r>
      <w:r w:rsidRPr="006C3940">
        <w:t>nspection reports should be issued</w:t>
      </w:r>
      <w:r w:rsidR="00242574" w:rsidRPr="006C3940">
        <w:t xml:space="preserve"> </w:t>
      </w:r>
      <w:r w:rsidR="0010319D" w:rsidRPr="006C3940">
        <w:t>i</w:t>
      </w:r>
      <w:r w:rsidR="00242574" w:rsidRPr="006C3940">
        <w:t xml:space="preserve">n </w:t>
      </w:r>
      <w:r w:rsidR="00655B0A" w:rsidRPr="006C3940">
        <w:t>45</w:t>
      </w:r>
      <w:r w:rsidRPr="006C3940">
        <w:t xml:space="preserve"> calendar days after inspection completion</w:t>
      </w:r>
      <w:ins w:id="200" w:author="Author">
        <w:r w:rsidR="00FB3A6F">
          <w:t xml:space="preserve">, with the exception </w:t>
        </w:r>
        <w:proofErr w:type="gramStart"/>
        <w:r w:rsidR="00FB3A6F">
          <w:t xml:space="preserve">of </w:t>
        </w:r>
      </w:ins>
      <w:r w:rsidR="0010319D" w:rsidRPr="006C3940">
        <w:t xml:space="preserve"> </w:t>
      </w:r>
      <w:r w:rsidR="00297E5C">
        <w:t>AIT</w:t>
      </w:r>
      <w:proofErr w:type="gramEnd"/>
      <w:r w:rsidR="00297E5C">
        <w:t xml:space="preserve"> reports</w:t>
      </w:r>
      <w:ins w:id="201" w:author="Author">
        <w:r w:rsidR="00FB3A6F">
          <w:t>, which</w:t>
        </w:r>
      </w:ins>
      <w:r w:rsidR="00297E5C">
        <w:t xml:space="preserve"> should be issued within 30 days.</w:t>
      </w:r>
    </w:p>
    <w:p w:rsidR="00655B0A" w:rsidRPr="006C3940" w:rsidRDefault="00655B0A"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p>
    <w:p w:rsidR="00655B0A" w:rsidRPr="006C3940" w:rsidRDefault="00655B0A"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r w:rsidRPr="006C3940">
        <w:t>3.</w:t>
      </w:r>
      <w:r w:rsidRPr="006C3940">
        <w:tab/>
        <w:t xml:space="preserve">Inspection reports covering potential escalated enforcement action should be accelerated, as necessary, and issued no later than </w:t>
      </w:r>
      <w:ins w:id="202" w:author="Author">
        <w:r w:rsidR="00FB3A6F">
          <w:t>45</w:t>
        </w:r>
        <w:r w:rsidR="00FB3A6F" w:rsidRPr="006C3940">
          <w:t xml:space="preserve"> </w:t>
        </w:r>
      </w:ins>
      <w:r w:rsidRPr="006C3940">
        <w:t>calendar days after inspection completion.</w:t>
      </w:r>
      <w:r w:rsidR="0085590B" w:rsidRPr="006C3940">
        <w:t xml:space="preserve">  </w:t>
      </w:r>
      <w:r w:rsidR="00D63932">
        <w:t xml:space="preserve">Consideration should be given to </w:t>
      </w:r>
      <w:r w:rsidR="00150DFF">
        <w:t>creating a</w:t>
      </w:r>
      <w:r w:rsidR="00D63932">
        <w:t xml:space="preserve"> separate report</w:t>
      </w:r>
      <w:r w:rsidR="00150DFF" w:rsidRPr="00150DFF">
        <w:t xml:space="preserve"> </w:t>
      </w:r>
      <w:r w:rsidR="00150DFF">
        <w:t>to document apparent violations</w:t>
      </w:r>
      <w:r w:rsidR="00D63932">
        <w:t>.</w:t>
      </w:r>
    </w:p>
    <w:p w:rsidR="009E3A76" w:rsidRPr="006C3940" w:rsidRDefault="009E3A76"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316093" w:rsidRPr="006C3940" w:rsidRDefault="00316093"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pPr>
      <w:r w:rsidRPr="006C3940">
        <w:t>Note: Inspection completion for team inspections is defined as the day of the exit meeting.  For integrated or resident inspection reports, inspection completion is defined as the last day covered by the inspection period.</w:t>
      </w:r>
    </w:p>
    <w:p w:rsidR="00316093" w:rsidRPr="006C3940" w:rsidRDefault="00316093"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655B0A" w:rsidRPr="006C3940" w:rsidRDefault="00316093"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 w:rsidRPr="006C3940">
        <w:t>b.</w:t>
      </w:r>
      <w:r w:rsidRPr="006C3940">
        <w:tab/>
      </w:r>
      <w:r w:rsidR="004250A4" w:rsidRPr="006C3940">
        <w:t xml:space="preserve">Expedited Reports Documenting </w:t>
      </w:r>
      <w:r w:rsidRPr="006C3940">
        <w:t xml:space="preserve">Significant </w:t>
      </w:r>
      <w:r w:rsidR="004250A4" w:rsidRPr="006C3940">
        <w:t xml:space="preserve">Impact on </w:t>
      </w:r>
      <w:r w:rsidRPr="006C3940">
        <w:t xml:space="preserve">ITAAC.  Inspection reports covering ITAAC findings, especially during the final few months prior to the scheduled fuel load, should be considered for acceleration of timeliness </w:t>
      </w:r>
      <w:r w:rsidRPr="006C3940">
        <w:lastRenderedPageBreak/>
        <w:t>goals.  In these cases, an expedited inspection report should be prepared that is limited in scope to the ITAAC finding(s) involved.</w:t>
      </w:r>
    </w:p>
    <w:p w:rsidR="00780B47" w:rsidRDefault="00780B47"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bookmarkStart w:id="203" w:name="_Toc170874573"/>
      <w:bookmarkStart w:id="204" w:name="_Toc177380786"/>
      <w:bookmarkStart w:id="205" w:name="_Toc206314290"/>
      <w:bookmarkStart w:id="206" w:name="_Toc206315751"/>
      <w:bookmarkStart w:id="207" w:name="_Toc206315854"/>
    </w:p>
    <w:p w:rsidR="00780B47" w:rsidRPr="00460587" w:rsidRDefault="00780B47"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D60A1" w:rsidRPr="006C3940" w:rsidRDefault="00055F5B" w:rsidP="00DB1C0E">
      <w:pPr>
        <w:pStyle w:val="Heading1"/>
        <w:tabs>
          <w:tab w:val="clear" w:pos="135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pPr>
      <w:bookmarkStart w:id="208" w:name="_Toc241542389"/>
      <w:r w:rsidRPr="006C3940">
        <w:t>061</w:t>
      </w:r>
      <w:r w:rsidR="00010301" w:rsidRPr="006C3940">
        <w:t>3</w:t>
      </w:r>
      <w:r w:rsidR="009C2F9E" w:rsidRPr="006C3940">
        <w:t>-</w:t>
      </w:r>
      <w:r w:rsidR="00EE7A87">
        <w:t>16</w:t>
      </w:r>
      <w:r w:rsidR="00B57C8E">
        <w:tab/>
      </w:r>
      <w:r w:rsidR="001D60A1" w:rsidRPr="006C3940">
        <w:t xml:space="preserve">RELEASE AND DISCLOSURE OF </w:t>
      </w:r>
      <w:r w:rsidR="000F4712" w:rsidRPr="006C3940">
        <w:t>INSPECTION</w:t>
      </w:r>
      <w:r w:rsidR="001D60A1" w:rsidRPr="006C3940">
        <w:t xml:space="preserve"> REPORTS AND ASSOCIATED DOCUMENTS</w:t>
      </w:r>
      <w:bookmarkEnd w:id="203"/>
      <w:bookmarkEnd w:id="204"/>
      <w:bookmarkEnd w:id="205"/>
      <w:bookmarkEnd w:id="206"/>
      <w:bookmarkEnd w:id="207"/>
      <w:bookmarkEnd w:id="208"/>
    </w:p>
    <w:p w:rsidR="001D60A1" w:rsidRPr="006C3940" w:rsidRDefault="001D60A1"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D60A1" w:rsidRPr="006C3940" w:rsidRDefault="001D60A1"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C3940">
        <w:t xml:space="preserve">Except for report enclosures containing exempt information, all final </w:t>
      </w:r>
      <w:r w:rsidR="000F4712" w:rsidRPr="006C3940">
        <w:t>inspection</w:t>
      </w:r>
      <w:r w:rsidRPr="006C3940">
        <w:t xml:space="preserve"> reports will be routinely disclosed to the public. </w:t>
      </w:r>
      <w:r w:rsidR="00F536F7" w:rsidRPr="006C3940">
        <w:t xml:space="preserve"> Exempt information includes, but is not limited to, the following:</w:t>
      </w:r>
    </w:p>
    <w:p w:rsidR="00F536F7" w:rsidRPr="006C3940" w:rsidRDefault="00F536F7"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536F7" w:rsidRPr="006C3940" w:rsidRDefault="008C2337"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 w:rsidRPr="006C3940">
        <w:t>•</w:t>
      </w:r>
      <w:r>
        <w:tab/>
      </w:r>
      <w:r w:rsidR="00F536F7" w:rsidRPr="006C3940">
        <w:t xml:space="preserve">Information </w:t>
      </w:r>
      <w:r w:rsidR="00C02C44">
        <w:t>meeting the requirements for withholding from public disclosure as specified in</w:t>
      </w:r>
      <w:r w:rsidR="00F536F7" w:rsidRPr="006C3940">
        <w:t xml:space="preserve"> 10CFR 2.390 and 10 CFR 9.17</w:t>
      </w:r>
    </w:p>
    <w:p w:rsidR="00655B0A" w:rsidRDefault="008C2337"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 w:rsidRPr="006C3940">
        <w:t>•</w:t>
      </w:r>
      <w:r>
        <w:tab/>
      </w:r>
      <w:r w:rsidR="00F536F7" w:rsidRPr="006C3940">
        <w:t>Information pertaining</w:t>
      </w:r>
      <w:r w:rsidR="00F536F7" w:rsidRPr="006B59F6">
        <w:rPr>
          <w:kern w:val="32"/>
        </w:rPr>
        <w:t xml:space="preserve"> </w:t>
      </w:r>
      <w:r w:rsidR="00F536F7" w:rsidRPr="006C3940">
        <w:t>to ongoing allegations as discussed in Management Directive 8.8, “Management of Allegations”</w:t>
      </w:r>
    </w:p>
    <w:p w:rsidR="00F536F7" w:rsidRPr="006C3940" w:rsidRDefault="008C2337"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 w:rsidRPr="006C3940">
        <w:t>•</w:t>
      </w:r>
      <w:r>
        <w:tab/>
      </w:r>
      <w:r w:rsidR="00C22E6E">
        <w:t>Exempt information</w:t>
      </w:r>
      <w:r w:rsidR="00F536F7" w:rsidRPr="006C3940">
        <w:t xml:space="preserve"> as described in IMC 0620, “Inspection Documents and Records”</w:t>
      </w:r>
    </w:p>
    <w:p w:rsidR="0031772A" w:rsidRPr="006C3940" w:rsidRDefault="008C2337"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 w:rsidRPr="006C3940">
        <w:t>•</w:t>
      </w:r>
      <w:r>
        <w:tab/>
      </w:r>
      <w:r w:rsidR="00F536F7" w:rsidRPr="006C3940">
        <w:t>Sensitive unclassified information (e.g., safeguards information, official use only, proprietary information)</w:t>
      </w:r>
    </w:p>
    <w:p w:rsidR="0085590B" w:rsidRPr="006C3940" w:rsidRDefault="008C2337"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 w:rsidRPr="006C3940">
        <w:t>•</w:t>
      </w:r>
      <w:r>
        <w:tab/>
      </w:r>
      <w:r w:rsidR="0085590B" w:rsidRPr="006C3940">
        <w:t>Proprietary and Business Sensitive Information</w:t>
      </w:r>
    </w:p>
    <w:p w:rsidR="00775BED" w:rsidRDefault="00775BED"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775BED" w:rsidRDefault="00775BED"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714F20" w:rsidRPr="006C3940" w:rsidRDefault="001D60A1"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sectPr w:rsidR="00714F20" w:rsidRPr="006C3940" w:rsidSect="006D561D">
          <w:headerReference w:type="default" r:id="rId15"/>
          <w:pgSz w:w="12240" w:h="15840" w:code="1"/>
          <w:pgMar w:top="1080" w:right="1440" w:bottom="720" w:left="1440" w:header="1080" w:footer="720" w:gutter="0"/>
          <w:pgNumType w:fmt="numberInDash" w:start="1"/>
          <w:cols w:space="720"/>
        </w:sectPr>
      </w:pPr>
      <w:r w:rsidRPr="006C3940">
        <w:t>END</w:t>
      </w:r>
    </w:p>
    <w:p w:rsidR="0031772A" w:rsidRPr="00274F34" w:rsidRDefault="0031772A" w:rsidP="00DB1C0E">
      <w:pPr>
        <w:jc w:val="both"/>
        <w:rPr>
          <w:b/>
        </w:rPr>
      </w:pPr>
      <w:r w:rsidRPr="00274F34">
        <w:rPr>
          <w:b/>
        </w:rPr>
        <w:lastRenderedPageBreak/>
        <w:t>APPENDIX A</w:t>
      </w:r>
    </w:p>
    <w:p w:rsidR="0031772A" w:rsidRPr="00274F34" w:rsidRDefault="0031772A" w:rsidP="00DB1C0E">
      <w:pPr>
        <w:jc w:val="both"/>
        <w:rPr>
          <w:b/>
        </w:rPr>
      </w:pPr>
    </w:p>
    <w:p w:rsidR="0031772A" w:rsidRPr="00274F34" w:rsidRDefault="0031772A" w:rsidP="00DB1C0E">
      <w:pPr>
        <w:pStyle w:val="Header"/>
        <w:jc w:val="both"/>
        <w:rPr>
          <w:b/>
        </w:rPr>
      </w:pPr>
      <w:r w:rsidRPr="00274F34">
        <w:rPr>
          <w:b/>
        </w:rPr>
        <w:t>Acronyms Used in IMC 0613</w:t>
      </w:r>
    </w:p>
    <w:p w:rsidR="00892B9B" w:rsidRDefault="00892B9B"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b/>
        </w:rPr>
      </w:pPr>
    </w:p>
    <w:p w:rsidR="0031772A" w:rsidRPr="00A42B96" w:rsidRDefault="0031772A"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b/>
        </w:rPr>
      </w:pPr>
    </w:p>
    <w:p w:rsidR="0065564E" w:rsidRPr="006C3940" w:rsidRDefault="000E5BC3"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smartTag w:uri="urn:schemas-microsoft-com:office:smarttags" w:element="place">
        <w:r>
          <w:t>ADAMS</w:t>
        </w:r>
      </w:smartTag>
      <w:r>
        <w:tab/>
      </w:r>
      <w:r w:rsidR="0065564E" w:rsidRPr="006C3940">
        <w:t>Agency</w:t>
      </w:r>
      <w:r w:rsidR="009441C8" w:rsidRPr="006C3940">
        <w:t>-</w:t>
      </w:r>
      <w:r w:rsidR="0065564E" w:rsidRPr="006C3940">
        <w:t>wide Documents Access and Management System</w:t>
      </w:r>
    </w:p>
    <w:p w:rsidR="005E711F" w:rsidRDefault="005E711F"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AIT</w:t>
      </w:r>
      <w:r>
        <w:tab/>
      </w:r>
      <w:r>
        <w:tab/>
        <w:t>Augmented Inspection Team</w:t>
      </w:r>
    </w:p>
    <w:p w:rsidR="00CC21C8" w:rsidRDefault="00CC21C8"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AV</w:t>
      </w:r>
      <w:r>
        <w:tab/>
      </w:r>
      <w:r>
        <w:tab/>
        <w:t>Apparent Violation</w:t>
      </w:r>
    </w:p>
    <w:p w:rsidR="003E40F3" w:rsidRPr="006C3940" w:rsidRDefault="003E40F3"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C3940">
        <w:t>CAP</w:t>
      </w:r>
      <w:r w:rsidRPr="006C3940">
        <w:tab/>
      </w:r>
      <w:r w:rsidRPr="006C3940">
        <w:tab/>
        <w:t>Corrective Action Program</w:t>
      </w:r>
    </w:p>
    <w:p w:rsidR="00CC21C8" w:rsidRDefault="00CC21C8"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CAQ</w:t>
      </w:r>
      <w:r>
        <w:tab/>
      </w:r>
      <w:r>
        <w:tab/>
        <w:t>Condition Adverse to Quality</w:t>
      </w:r>
    </w:p>
    <w:p w:rsidR="00360E57" w:rsidRPr="006C3940" w:rsidRDefault="00360E57"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C3940">
        <w:t>CCIB</w:t>
      </w:r>
      <w:r w:rsidRPr="006C3940">
        <w:tab/>
      </w:r>
      <w:r w:rsidRPr="006C3940">
        <w:tab/>
        <w:t>Construction Inspection and Allegation Branch (of NRO DCIP)</w:t>
      </w:r>
    </w:p>
    <w:p w:rsidR="00252FD9" w:rsidRDefault="00252FD9"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CDR</w:t>
      </w:r>
      <w:r>
        <w:tab/>
      </w:r>
      <w:r>
        <w:tab/>
        <w:t>Construction Deficiency Report</w:t>
      </w:r>
    </w:p>
    <w:p w:rsidR="0065564E" w:rsidRPr="006C3940" w:rsidRDefault="0065564E"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C3940">
        <w:t>CFR</w:t>
      </w:r>
      <w:r w:rsidR="00360E57" w:rsidRPr="006C3940">
        <w:tab/>
      </w:r>
      <w:r w:rsidR="00360E57" w:rsidRPr="006C3940">
        <w:tab/>
        <w:t>Code of Federal Regulations</w:t>
      </w:r>
    </w:p>
    <w:p w:rsidR="00360E57" w:rsidRPr="006C3940" w:rsidRDefault="00360E57"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C3940">
        <w:t>CIP</w:t>
      </w:r>
      <w:r w:rsidRPr="006C3940">
        <w:tab/>
      </w:r>
      <w:r w:rsidRPr="006C3940">
        <w:tab/>
        <w:t>Construction Inspection Program</w:t>
      </w:r>
    </w:p>
    <w:p w:rsidR="00360E57" w:rsidRPr="006C3940" w:rsidRDefault="00360E57"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C3940">
        <w:t>CIPIMS</w:t>
      </w:r>
      <w:r w:rsidRPr="006C3940">
        <w:tab/>
        <w:t>Construction Inspection Program Information Management System</w:t>
      </w:r>
    </w:p>
    <w:p w:rsidR="00813C47" w:rsidRDefault="00813C47"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09" w:author="Author"/>
        </w:rPr>
      </w:pPr>
      <w:ins w:id="210" w:author="Author">
        <w:r>
          <w:t>CSI</w:t>
        </w:r>
        <w:r>
          <w:tab/>
        </w:r>
        <w:r>
          <w:tab/>
          <w:t>Construction Supplemental Inspection</w:t>
        </w:r>
      </w:ins>
    </w:p>
    <w:p w:rsidR="00AF0837" w:rsidRPr="006C3940" w:rsidRDefault="00AF0837"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C3940">
        <w:t>COL</w:t>
      </w:r>
      <w:r w:rsidRPr="006C3940">
        <w:tab/>
      </w:r>
      <w:r w:rsidRPr="006C3940">
        <w:tab/>
        <w:t>Combined License</w:t>
      </w:r>
    </w:p>
    <w:p w:rsidR="0069748A" w:rsidRDefault="003A4CB3"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ns w:id="211" w:author="Author"/>
        </w:rPr>
      </w:pPr>
      <w:r>
        <w:t>COLA</w:t>
      </w:r>
      <w:r>
        <w:tab/>
      </w:r>
      <w:r w:rsidR="000E5BC3">
        <w:tab/>
      </w:r>
      <w:r w:rsidR="0069748A" w:rsidRPr="006C3940">
        <w:t>Combined License Application</w:t>
      </w:r>
    </w:p>
    <w:p w:rsidR="00FB3A6F" w:rsidRPr="006C3940" w:rsidRDefault="00FB3A6F"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roofErr w:type="spellStart"/>
      <w:proofErr w:type="gramStart"/>
      <w:ins w:id="212" w:author="Author">
        <w:r>
          <w:t>cROP</w:t>
        </w:r>
        <w:proofErr w:type="spellEnd"/>
        <w:proofErr w:type="gramEnd"/>
        <w:r>
          <w:tab/>
        </w:r>
        <w:r>
          <w:tab/>
          <w:t>Construction Reactor Oversight Process</w:t>
        </w:r>
      </w:ins>
    </w:p>
    <w:p w:rsidR="00064ED4" w:rsidRPr="006C3940" w:rsidRDefault="00A3133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roofErr w:type="spellStart"/>
      <w:proofErr w:type="gramStart"/>
      <w:r>
        <w:t>cSCCI</w:t>
      </w:r>
      <w:proofErr w:type="spellEnd"/>
      <w:proofErr w:type="gramEnd"/>
      <w:r w:rsidR="00614FA5">
        <w:tab/>
      </w:r>
      <w:r w:rsidR="00614FA5">
        <w:tab/>
      </w:r>
      <w:r>
        <w:t xml:space="preserve">Construction Substantive Cross-Cutting issue </w:t>
      </w:r>
    </w:p>
    <w:p w:rsidR="005E711F" w:rsidRDefault="00360E57"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C3940">
        <w:t>DCIP</w:t>
      </w:r>
      <w:r w:rsidRPr="006C3940">
        <w:tab/>
      </w:r>
      <w:r w:rsidRPr="006C3940">
        <w:tab/>
        <w:t>Division of Construction Inspection &amp; Operational Programs</w:t>
      </w:r>
    </w:p>
    <w:p w:rsidR="00F772E5" w:rsidRPr="006C3940" w:rsidRDefault="00F772E5"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C3940">
        <w:t>EA</w:t>
      </w:r>
      <w:r w:rsidRPr="006C3940">
        <w:tab/>
      </w:r>
      <w:r w:rsidRPr="006C3940">
        <w:tab/>
        <w:t>Enforcement Action</w:t>
      </w:r>
    </w:p>
    <w:p w:rsidR="005E711F" w:rsidRDefault="005E711F"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ECR</w:t>
      </w:r>
      <w:r>
        <w:tab/>
      </w:r>
      <w:r>
        <w:tab/>
        <w:t>Engineering Change Request</w:t>
      </w:r>
    </w:p>
    <w:p w:rsidR="00064ED4" w:rsidRPr="006C3940" w:rsidRDefault="00064ED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C3940">
        <w:t>ESP</w:t>
      </w:r>
      <w:r w:rsidRPr="006C3940">
        <w:tab/>
      </w:r>
      <w:r w:rsidRPr="006C3940">
        <w:tab/>
        <w:t>Early Site Permit</w:t>
      </w:r>
    </w:p>
    <w:p w:rsidR="0065564E" w:rsidRPr="006C3940" w:rsidRDefault="0065564E"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C3940">
        <w:t>IMC</w:t>
      </w:r>
      <w:r w:rsidR="00360E57" w:rsidRPr="006C3940">
        <w:tab/>
      </w:r>
      <w:r w:rsidR="00360E57" w:rsidRPr="006C3940">
        <w:tab/>
      </w:r>
      <w:r w:rsidRPr="006C3940">
        <w:t>Inspection Manual Chapter</w:t>
      </w:r>
    </w:p>
    <w:p w:rsidR="00002820" w:rsidRPr="006C3940" w:rsidRDefault="00002820"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C3940">
        <w:t>INPO</w:t>
      </w:r>
      <w:r w:rsidRPr="006C3940">
        <w:tab/>
      </w:r>
      <w:r w:rsidRPr="006C3940">
        <w:tab/>
        <w:t>Institute of Nuclear Power Operations</w:t>
      </w:r>
    </w:p>
    <w:p w:rsidR="0065564E" w:rsidRPr="006C3940" w:rsidRDefault="0065564E"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C3940">
        <w:t>IP</w:t>
      </w:r>
      <w:r w:rsidR="00360E57" w:rsidRPr="006C3940">
        <w:tab/>
      </w:r>
      <w:r w:rsidR="00360E57" w:rsidRPr="006C3940">
        <w:tab/>
      </w:r>
      <w:r w:rsidR="000E5BC3">
        <w:tab/>
      </w:r>
      <w:r w:rsidRPr="006C3940">
        <w:t>Inspection Procedure</w:t>
      </w:r>
    </w:p>
    <w:p w:rsidR="00360E57" w:rsidRPr="006C3940" w:rsidRDefault="00360E57"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C3940">
        <w:t>ITAAC</w:t>
      </w:r>
      <w:r w:rsidRPr="006C3940">
        <w:tab/>
      </w:r>
      <w:r w:rsidR="000E5BC3">
        <w:tab/>
      </w:r>
      <w:r w:rsidRPr="006C3940">
        <w:t>Inspections, Tests, Analyses, and Acceptance Criteria</w:t>
      </w:r>
    </w:p>
    <w:p w:rsidR="005E711F" w:rsidRDefault="005E711F"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LWA</w:t>
      </w:r>
      <w:r>
        <w:tab/>
      </w:r>
      <w:r>
        <w:tab/>
        <w:t>Limited Work Authorization</w:t>
      </w:r>
    </w:p>
    <w:p w:rsidR="00064ED4" w:rsidRPr="006C3940" w:rsidRDefault="00064ED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C3940">
        <w:t>M&amp;TE</w:t>
      </w:r>
      <w:r w:rsidRPr="006C3940">
        <w:tab/>
      </w:r>
      <w:r w:rsidR="000E5BC3">
        <w:tab/>
      </w:r>
      <w:r w:rsidRPr="006C3940">
        <w:t>Measuring and Test Equipment</w:t>
      </w:r>
    </w:p>
    <w:p w:rsidR="0065564E" w:rsidRPr="006C3940" w:rsidRDefault="0065564E"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C3940">
        <w:t>NCV</w:t>
      </w:r>
      <w:r w:rsidR="00360E57" w:rsidRPr="006C3940">
        <w:tab/>
      </w:r>
      <w:r w:rsidR="00360E57" w:rsidRPr="006C3940">
        <w:tab/>
      </w:r>
      <w:r w:rsidRPr="006C3940">
        <w:t>Non-Cited Violation</w:t>
      </w:r>
    </w:p>
    <w:p w:rsidR="00002820" w:rsidRPr="006C3940" w:rsidRDefault="00002820"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C3940">
        <w:t>NEI</w:t>
      </w:r>
      <w:r w:rsidRPr="006C3940">
        <w:tab/>
      </w:r>
      <w:r w:rsidRPr="006C3940">
        <w:tab/>
        <w:t>Nuclear Energy Institute</w:t>
      </w:r>
    </w:p>
    <w:p w:rsidR="0065564E" w:rsidRPr="006C3940" w:rsidRDefault="0065564E"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C3940">
        <w:t>NOV</w:t>
      </w:r>
      <w:r w:rsidR="00360E57" w:rsidRPr="006C3940">
        <w:tab/>
      </w:r>
      <w:r w:rsidR="00360E57" w:rsidRPr="006C3940">
        <w:tab/>
      </w:r>
      <w:r w:rsidRPr="006C3940">
        <w:t>Notice of Violation</w:t>
      </w:r>
    </w:p>
    <w:p w:rsidR="0065564E" w:rsidRPr="006C3940" w:rsidRDefault="0065564E"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C3940">
        <w:t>NRC</w:t>
      </w:r>
      <w:r w:rsidR="00360E57" w:rsidRPr="006C3940">
        <w:tab/>
      </w:r>
      <w:r w:rsidR="00360E57" w:rsidRPr="006C3940">
        <w:tab/>
      </w:r>
      <w:r w:rsidRPr="006C3940">
        <w:t>Nuclear Regulatory Commission</w:t>
      </w:r>
    </w:p>
    <w:p w:rsidR="00360E57" w:rsidRPr="006C3940" w:rsidRDefault="00360E57"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C3940">
        <w:t>NRO</w:t>
      </w:r>
      <w:r w:rsidRPr="006C3940">
        <w:tab/>
      </w:r>
      <w:r w:rsidRPr="006C3940">
        <w:tab/>
        <w:t>Office of New Reactors</w:t>
      </w:r>
    </w:p>
    <w:p w:rsidR="0065564E" w:rsidRPr="006C3940" w:rsidRDefault="0065564E"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C3940">
        <w:t>NRR</w:t>
      </w:r>
      <w:r w:rsidR="00360E57" w:rsidRPr="006C3940">
        <w:tab/>
      </w:r>
      <w:r w:rsidR="00360E57" w:rsidRPr="006C3940">
        <w:tab/>
      </w:r>
      <w:r w:rsidRPr="006C3940">
        <w:t>Offic</w:t>
      </w:r>
      <w:r w:rsidR="00360E57" w:rsidRPr="006C3940">
        <w:t>e of Nuclear Reactor Regulation</w:t>
      </w:r>
    </w:p>
    <w:p w:rsidR="00AE43CF" w:rsidRPr="006C3940" w:rsidRDefault="00AE43CF"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C3940">
        <w:t>OE</w:t>
      </w:r>
      <w:r w:rsidRPr="006C3940">
        <w:tab/>
      </w:r>
      <w:r w:rsidRPr="006C3940">
        <w:tab/>
        <w:t>Office of Enforcement</w:t>
      </w:r>
    </w:p>
    <w:p w:rsidR="008C4A64" w:rsidRPr="006C3940" w:rsidRDefault="008C4A6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C3940">
        <w:t>OI</w:t>
      </w:r>
      <w:r w:rsidRPr="006C3940">
        <w:tab/>
      </w:r>
      <w:r w:rsidRPr="006C3940">
        <w:tab/>
      </w:r>
      <w:r w:rsidR="000E5BC3">
        <w:tab/>
      </w:r>
      <w:r w:rsidRPr="006C3940">
        <w:t>Office of Investigations</w:t>
      </w:r>
    </w:p>
    <w:p w:rsidR="00CC21C8" w:rsidRDefault="00CC21C8"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PDF</w:t>
      </w:r>
      <w:r>
        <w:tab/>
      </w:r>
      <w:r>
        <w:tab/>
        <w:t>Portable Document Format</w:t>
      </w:r>
    </w:p>
    <w:p w:rsidR="00CC21C8" w:rsidRDefault="005E711F"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PI&amp;R</w:t>
      </w:r>
      <w:r>
        <w:tab/>
      </w:r>
      <w:r>
        <w:tab/>
        <w:t>Problem Identification and Resolution</w:t>
      </w:r>
    </w:p>
    <w:p w:rsidR="00360E57" w:rsidRPr="006C3940" w:rsidRDefault="00360E57"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C3940">
        <w:t>QA</w:t>
      </w:r>
      <w:r w:rsidRPr="006C3940">
        <w:tab/>
      </w:r>
      <w:r w:rsidRPr="006C3940">
        <w:tab/>
        <w:t>Quality Assurance</w:t>
      </w:r>
    </w:p>
    <w:p w:rsidR="00A0062B" w:rsidRPr="006C3940" w:rsidRDefault="00A0062B"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C3940">
        <w:t>ROP</w:t>
      </w:r>
      <w:r w:rsidRPr="006C3940">
        <w:tab/>
      </w:r>
      <w:r w:rsidRPr="006C3940">
        <w:tab/>
        <w:t>Regulatory Oversight Process</w:t>
      </w:r>
    </w:p>
    <w:p w:rsidR="0065564E" w:rsidRPr="006C3940" w:rsidRDefault="0065564E"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C3940">
        <w:t>RPS</w:t>
      </w:r>
      <w:r w:rsidR="00360E57" w:rsidRPr="006C3940">
        <w:tab/>
      </w:r>
      <w:r w:rsidR="00360E57" w:rsidRPr="006C3940">
        <w:tab/>
      </w:r>
      <w:r w:rsidRPr="006C3940">
        <w:t>Reactor Program System</w:t>
      </w:r>
    </w:p>
    <w:p w:rsidR="00002820" w:rsidRPr="006C3940" w:rsidRDefault="00002820"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C3940">
        <w:t>SCAQ</w:t>
      </w:r>
      <w:r w:rsidRPr="006C3940">
        <w:tab/>
      </w:r>
      <w:r w:rsidR="000E5BC3">
        <w:tab/>
      </w:r>
      <w:r w:rsidRPr="006C3940">
        <w:t>Significant Condition Adverse to Quality</w:t>
      </w:r>
    </w:p>
    <w:p w:rsidR="005E711F" w:rsidRDefault="005E711F"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SIT</w:t>
      </w:r>
      <w:r>
        <w:tab/>
      </w:r>
      <w:r>
        <w:tab/>
        <w:t>Special Inspection Team</w:t>
      </w:r>
    </w:p>
    <w:p w:rsidR="00C30FEA" w:rsidRPr="006C3940" w:rsidRDefault="00C30FEA"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C3940">
        <w:t>SSC</w:t>
      </w:r>
      <w:r w:rsidRPr="006C3940">
        <w:tab/>
      </w:r>
      <w:r w:rsidRPr="006C3940">
        <w:tab/>
        <w:t>Structure, System or Component</w:t>
      </w:r>
    </w:p>
    <w:p w:rsidR="00CC21C8" w:rsidRDefault="00CC21C8"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SCWE</w:t>
      </w:r>
      <w:r>
        <w:tab/>
      </w:r>
      <w:r w:rsidR="000E5BC3">
        <w:tab/>
      </w:r>
      <w:r>
        <w:t>Safety Conscious Work Environment</w:t>
      </w:r>
    </w:p>
    <w:p w:rsidR="0065564E" w:rsidRDefault="005E711F"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TI</w:t>
      </w:r>
      <w:r>
        <w:tab/>
      </w:r>
      <w:r>
        <w:tab/>
      </w:r>
      <w:r w:rsidR="000E5BC3">
        <w:tab/>
      </w:r>
      <w:r>
        <w:t>Temporary Instruction</w:t>
      </w:r>
    </w:p>
    <w:p w:rsidR="005E711F" w:rsidRDefault="005E711F"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URI</w:t>
      </w:r>
      <w:r>
        <w:tab/>
      </w:r>
      <w:r>
        <w:tab/>
        <w:t>Unresolved Item</w:t>
      </w:r>
    </w:p>
    <w:p w:rsidR="005E711F" w:rsidRPr="006C3940" w:rsidRDefault="005E711F"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sectPr w:rsidR="005E711F" w:rsidRPr="006C3940" w:rsidSect="0031772A">
          <w:headerReference w:type="default" r:id="rId16"/>
          <w:footerReference w:type="default" r:id="rId17"/>
          <w:pgSz w:w="12240" w:h="15840" w:code="1"/>
          <w:pgMar w:top="1080" w:right="1440" w:bottom="720" w:left="1440" w:header="720" w:footer="720" w:gutter="0"/>
          <w:pgNumType w:start="1" w:chapStyle="1"/>
          <w:cols w:space="720"/>
        </w:sectPr>
      </w:pPr>
    </w:p>
    <w:p w:rsidR="0031772A" w:rsidRPr="00274F34" w:rsidRDefault="0031772A"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b/>
        </w:rPr>
      </w:pPr>
      <w:r w:rsidRPr="00274F34">
        <w:rPr>
          <w:b/>
        </w:rPr>
        <w:lastRenderedPageBreak/>
        <w:t>APPENDIX B</w:t>
      </w:r>
    </w:p>
    <w:p w:rsidR="0031772A" w:rsidRPr="00274F34" w:rsidRDefault="0031772A"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b/>
        </w:rPr>
      </w:pPr>
    </w:p>
    <w:p w:rsidR="0031772A" w:rsidRPr="00274F34" w:rsidRDefault="0031772A"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b/>
        </w:rPr>
      </w:pPr>
      <w:r w:rsidRPr="00274F34">
        <w:rPr>
          <w:b/>
        </w:rPr>
        <w:t>Issue Screening</w:t>
      </w:r>
    </w:p>
    <w:p w:rsidR="0031772A" w:rsidRDefault="0031772A"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31772A" w:rsidRDefault="0031772A"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6E139C" w:rsidRPr="00157930" w:rsidRDefault="006E139C"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157930">
        <w:t>Use the following instructions and Figure 1</w:t>
      </w:r>
      <w:r>
        <w:t xml:space="preserve"> </w:t>
      </w:r>
      <w:r w:rsidRPr="00157930">
        <w:t xml:space="preserve">to determine if (1) a </w:t>
      </w:r>
      <w:r>
        <w:t xml:space="preserve">construction </w:t>
      </w:r>
      <w:r w:rsidRPr="00157930">
        <w:t xml:space="preserve">issue has significance to warrant further analysis and/or documentation; (2) a finding has a </w:t>
      </w:r>
      <w:r w:rsidR="003504B3">
        <w:t xml:space="preserve">construction </w:t>
      </w:r>
      <w:ins w:id="213" w:author="Author">
        <w:r w:rsidR="00367600">
          <w:t>cross-cutting</w:t>
        </w:r>
      </w:ins>
      <w:r w:rsidR="003504B3">
        <w:t xml:space="preserve"> component</w:t>
      </w:r>
      <w:r w:rsidRPr="00157930">
        <w:t xml:space="preserve"> aspect; (3) </w:t>
      </w:r>
      <w:r>
        <w:t>the type of</w:t>
      </w:r>
      <w:r w:rsidRPr="00157930">
        <w:t xml:space="preserve"> finding, and (4) </w:t>
      </w:r>
      <w:r>
        <w:t xml:space="preserve">if the </w:t>
      </w:r>
      <w:r w:rsidR="00CA1BFF">
        <w:t>violation</w:t>
      </w:r>
      <w:r w:rsidRPr="00157930">
        <w:t xml:space="preserve"> should be cited or non-cited.  </w:t>
      </w:r>
    </w:p>
    <w:p w:rsidR="006E139C" w:rsidRPr="00157930" w:rsidRDefault="006E139C"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6E139C" w:rsidRPr="00157930" w:rsidRDefault="006E139C"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jc w:val="both"/>
      </w:pPr>
      <w:proofErr w:type="gramStart"/>
      <w:r w:rsidRPr="00157930">
        <w:rPr>
          <w:b/>
          <w:bCs/>
        </w:rPr>
        <w:t>Section 1-1.</w:t>
      </w:r>
      <w:proofErr w:type="gramEnd"/>
      <w:r w:rsidRPr="00157930">
        <w:rPr>
          <w:b/>
          <w:bCs/>
        </w:rPr>
        <w:tab/>
      </w:r>
      <w:r w:rsidRPr="00157930">
        <w:rPr>
          <w:b/>
          <w:bCs/>
          <w:u w:val="single"/>
        </w:rPr>
        <w:t xml:space="preserve">Screen for </w:t>
      </w:r>
      <w:r w:rsidR="0013291D">
        <w:rPr>
          <w:b/>
          <w:bCs/>
          <w:u w:val="single"/>
        </w:rPr>
        <w:t>Violation of</w:t>
      </w:r>
      <w:r w:rsidR="00E92135">
        <w:rPr>
          <w:b/>
          <w:bCs/>
          <w:u w:val="single"/>
        </w:rPr>
        <w:t xml:space="preserve"> Regulatory Requirements </w:t>
      </w:r>
      <w:r w:rsidRPr="00157930">
        <w:rPr>
          <w:b/>
          <w:bCs/>
          <w:u w:val="single"/>
        </w:rPr>
        <w:t xml:space="preserve"> </w:t>
      </w:r>
    </w:p>
    <w:p w:rsidR="006E139C" w:rsidRPr="00157930" w:rsidRDefault="006E139C"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jc w:val="both"/>
      </w:pPr>
    </w:p>
    <w:p w:rsidR="00987650" w:rsidRPr="00157930" w:rsidRDefault="00987650" w:rsidP="00DB1C0E">
      <w:pPr>
        <w:widowControl/>
        <w:numPr>
          <w:ilvl w:val="0"/>
          <w:numId w:val="6"/>
        </w:numPr>
        <w:tabs>
          <w:tab w:val="clear" w:pos="702"/>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jc w:val="both"/>
      </w:pPr>
      <w:r>
        <w:t>Answer the following question</w:t>
      </w:r>
      <w:r w:rsidRPr="00157930">
        <w:t xml:space="preserve"> to determine if the issue of concern is a </w:t>
      </w:r>
      <w:r w:rsidR="0089659F">
        <w:t>violation</w:t>
      </w:r>
      <w:r w:rsidRPr="00157930">
        <w:t>:</w:t>
      </w:r>
    </w:p>
    <w:p w:rsidR="002E75B9" w:rsidRPr="002E75B9" w:rsidRDefault="007B5A2C" w:rsidP="00DB1C0E">
      <w:pPr>
        <w:pStyle w:val="FootnoteText"/>
        <w:jc w:val="both"/>
        <w:rPr>
          <w:b/>
          <w:color w:val="000000"/>
        </w:rPr>
      </w:pPr>
      <w:r>
        <w:rPr>
          <w:b/>
          <w:color w:val="000000"/>
        </w:rPr>
        <w:pict>
          <v:shape id="_x0000_s1033" type="#_x0000_t202" style="position:absolute;left:0;text-align:left;margin-left:2.95pt;margin-top:3.7pt;width:466.4pt;height:90.75pt;z-index:251661312;mso-height-percent:200;mso-height-percent:200;mso-width-relative:margin;mso-height-relative:margin">
            <v:textbox style="mso-next-textbox:#_x0000_s1033;mso-fit-shape-to-text:t">
              <w:txbxContent>
                <w:p w:rsidR="00F35135" w:rsidRPr="00C61A43" w:rsidRDefault="00F35135" w:rsidP="002E75B9">
                  <w:pPr>
                    <w:jc w:val="center"/>
                  </w:pPr>
                  <w:r w:rsidRPr="00C61A43">
                    <w:t>NOTE</w:t>
                  </w:r>
                </w:p>
                <w:p w:rsidR="00F35135" w:rsidRPr="00C61A43" w:rsidRDefault="00F35135" w:rsidP="002E75B9">
                  <w:pPr>
                    <w:jc w:val="center"/>
                  </w:pPr>
                </w:p>
                <w:p w:rsidR="00F35135" w:rsidRPr="00C61A43" w:rsidRDefault="00F35135" w:rsidP="002E75B9">
                  <w:pPr>
                    <w:jc w:val="both"/>
                  </w:pPr>
                  <w:r w:rsidRPr="00C61A43">
                    <w:t>For limited pre-construction activity inspections the only regulatory requirements that apply are 10 CFR Part 50 Appendix B criteria and 10 CFR Part 21.  If it is not a violation of Appendix B or Part 21 then the inspector would have to say “No” to Section 1-1 (a) for these inspections.</w:t>
                  </w:r>
                </w:p>
              </w:txbxContent>
            </v:textbox>
          </v:shape>
        </w:pict>
      </w:r>
    </w:p>
    <w:p w:rsidR="002E75B9" w:rsidRPr="002E75B9" w:rsidRDefault="002E75B9" w:rsidP="00DB1C0E">
      <w:pPr>
        <w:pStyle w:val="FootnoteText"/>
        <w:jc w:val="both"/>
        <w:rPr>
          <w:b/>
          <w:color w:val="000000"/>
        </w:rPr>
      </w:pPr>
    </w:p>
    <w:p w:rsidR="002E75B9" w:rsidRPr="002E75B9" w:rsidRDefault="002E75B9" w:rsidP="00DB1C0E">
      <w:pPr>
        <w:pStyle w:val="FootnoteText"/>
        <w:jc w:val="both"/>
        <w:rPr>
          <w:b/>
          <w:color w:val="000000"/>
        </w:rPr>
      </w:pPr>
    </w:p>
    <w:p w:rsidR="002E75B9" w:rsidRPr="002E75B9" w:rsidRDefault="002E75B9" w:rsidP="00DB1C0E">
      <w:pPr>
        <w:pStyle w:val="FootnoteText"/>
        <w:jc w:val="both"/>
        <w:rPr>
          <w:b/>
          <w:color w:val="000000"/>
        </w:rPr>
      </w:pPr>
    </w:p>
    <w:p w:rsidR="002E75B9" w:rsidRPr="002E75B9" w:rsidRDefault="002E75B9" w:rsidP="00DB1C0E">
      <w:pPr>
        <w:pStyle w:val="FootnoteText"/>
        <w:jc w:val="both"/>
        <w:rPr>
          <w:b/>
          <w:color w:val="000000"/>
        </w:rPr>
      </w:pPr>
    </w:p>
    <w:p w:rsidR="002E75B9" w:rsidRPr="002E75B9" w:rsidRDefault="002E75B9" w:rsidP="00DB1C0E">
      <w:pPr>
        <w:pStyle w:val="FootnoteText"/>
        <w:jc w:val="both"/>
        <w:rPr>
          <w:b/>
          <w:color w:val="000000"/>
        </w:rPr>
      </w:pPr>
    </w:p>
    <w:p w:rsidR="002E75B9" w:rsidRDefault="002E75B9"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p>
    <w:p w:rsidR="002E75B9" w:rsidRDefault="002E75B9"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p>
    <w:p w:rsidR="002E75B9" w:rsidRDefault="002E75B9"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p>
    <w:p w:rsidR="00987650" w:rsidRDefault="00987650" w:rsidP="00DB1C0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6"/>
        <w:jc w:val="both"/>
      </w:pPr>
      <w:r w:rsidRPr="00157930">
        <w:t xml:space="preserve">Was the </w:t>
      </w:r>
      <w:r>
        <w:t xml:space="preserve">construction </w:t>
      </w:r>
      <w:r w:rsidRPr="00157930">
        <w:t>issue the result of the licensee</w:t>
      </w:r>
      <w:r w:rsidR="0089659F">
        <w:t>’s failure to meet an NRC requirement</w:t>
      </w:r>
      <w:r>
        <w:t>?</w:t>
      </w:r>
    </w:p>
    <w:p w:rsidR="002E75B9" w:rsidRDefault="002E75B9" w:rsidP="00DB1C0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jc w:val="both"/>
      </w:pPr>
    </w:p>
    <w:p w:rsidR="00987650" w:rsidRDefault="00987650" w:rsidP="00DB1C0E">
      <w:pPr>
        <w:widowControl/>
        <w:numPr>
          <w:ilvl w:val="0"/>
          <w:numId w:val="6"/>
        </w:numPr>
        <w:tabs>
          <w:tab w:val="clear" w:pos="702"/>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jc w:val="both"/>
      </w:pPr>
      <w:r w:rsidRPr="00157930">
        <w:t xml:space="preserve">If additional information is needed to determine if the </w:t>
      </w:r>
      <w:r>
        <w:t>construction issue</w:t>
      </w:r>
      <w:r w:rsidRPr="00157930">
        <w:t xml:space="preserve"> is a </w:t>
      </w:r>
      <w:r>
        <w:t>violation,</w:t>
      </w:r>
      <w:r w:rsidRPr="00157930">
        <w:t xml:space="preserve"> then the issue is a URI</w:t>
      </w:r>
      <w:r>
        <w:t>.</w:t>
      </w:r>
      <w:r w:rsidRPr="00157930">
        <w:t xml:space="preserve"> </w:t>
      </w:r>
      <w:r>
        <w:t xml:space="preserve"> Go to</w:t>
      </w:r>
      <w:r w:rsidRPr="00157930">
        <w:t xml:space="preserve"> Section 061</w:t>
      </w:r>
      <w:r>
        <w:t>3</w:t>
      </w:r>
      <w:r w:rsidRPr="00157930">
        <w:t>-</w:t>
      </w:r>
      <w:r>
        <w:t>10</w:t>
      </w:r>
      <w:r w:rsidRPr="00157930">
        <w:t xml:space="preserve"> </w:t>
      </w:r>
      <w:r>
        <w:t>for documentation guidance</w:t>
      </w:r>
      <w:r w:rsidRPr="00157930">
        <w:t>.</w:t>
      </w:r>
    </w:p>
    <w:p w:rsidR="00987650" w:rsidRDefault="00987650" w:rsidP="00DB1C0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jc w:val="both"/>
      </w:pPr>
    </w:p>
    <w:p w:rsidR="00987650" w:rsidRDefault="00987650" w:rsidP="00DB1C0E">
      <w:pPr>
        <w:widowControl/>
        <w:numPr>
          <w:ilvl w:val="0"/>
          <w:numId w:val="6"/>
        </w:numPr>
        <w:tabs>
          <w:tab w:val="clear" w:pos="702"/>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jc w:val="both"/>
      </w:pPr>
      <w:r>
        <w:t>I</w:t>
      </w:r>
      <w:r w:rsidRPr="00157930">
        <w:t xml:space="preserve">f the answer to the </w:t>
      </w:r>
      <w:r w:rsidR="0089659F">
        <w:t>violation</w:t>
      </w:r>
      <w:r w:rsidRPr="00157930">
        <w:t xml:space="preserve"> question is </w:t>
      </w:r>
      <w:r w:rsidRPr="00157930">
        <w:sym w:font="WP TypographicSymbols" w:char="0041"/>
      </w:r>
      <w:r>
        <w:t>No</w:t>
      </w:r>
      <w:r w:rsidRPr="00157930">
        <w:t>,</w:t>
      </w:r>
      <w:r w:rsidRPr="00157930">
        <w:sym w:font="WP TypographicSymbols" w:char="0040"/>
      </w:r>
      <w:r w:rsidRPr="00157930">
        <w:t xml:space="preserve"> </w:t>
      </w:r>
      <w:r>
        <w:t>the construction issue is not normally documented</w:t>
      </w:r>
      <w:r w:rsidRPr="00157930">
        <w:t>.</w:t>
      </w:r>
      <w:r>
        <w:t xml:space="preserve">  Go to Section 0613-07 for documentation guidance.</w:t>
      </w:r>
    </w:p>
    <w:p w:rsidR="00E92135" w:rsidRDefault="00E92135" w:rsidP="00DB1C0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jc w:val="both"/>
      </w:pPr>
    </w:p>
    <w:p w:rsidR="0031772A" w:rsidRDefault="00987650" w:rsidP="00DB1C0E">
      <w:pPr>
        <w:widowControl/>
        <w:numPr>
          <w:ilvl w:val="0"/>
          <w:numId w:val="6"/>
        </w:numPr>
        <w:tabs>
          <w:tab w:val="clear" w:pos="702"/>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jc w:val="both"/>
      </w:pPr>
      <w:r>
        <w:t>If the an</w:t>
      </w:r>
      <w:r w:rsidR="0089659F">
        <w:t>swer to the violation</w:t>
      </w:r>
      <w:r>
        <w:t xml:space="preserve"> question is “Yes</w:t>
      </w:r>
      <w:r w:rsidR="00E92135">
        <w:t>,</w:t>
      </w:r>
      <w:r>
        <w:t>” then the construction issue is a violation.  G</w:t>
      </w:r>
      <w:r w:rsidRPr="00157930">
        <w:t>o to Section 1-2 to screen for enforcement</w:t>
      </w:r>
      <w:r>
        <w:t xml:space="preserve"> categories</w:t>
      </w:r>
      <w:r w:rsidRPr="00157930">
        <w:t>.</w:t>
      </w:r>
      <w:r>
        <w:t xml:space="preserve">  </w:t>
      </w:r>
    </w:p>
    <w:p w:rsidR="0031772A" w:rsidRDefault="0031772A" w:rsidP="00DB1C0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jc w:val="both"/>
      </w:pPr>
    </w:p>
    <w:p w:rsidR="0031772A" w:rsidRDefault="0031772A" w:rsidP="00DB1C0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jc w:val="both"/>
      </w:pPr>
    </w:p>
    <w:p w:rsidR="0031772A" w:rsidRDefault="007B5A2C" w:rsidP="00DB1C0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jc w:val="both"/>
      </w:pPr>
      <w:r>
        <w:rPr>
          <w:noProof/>
        </w:rPr>
        <w:pict>
          <v:shape id="_x0000_s1031" type="#_x0000_t202" style="position:absolute;left:0;text-align:left;margin-left:0;margin-top:3.3pt;width:462pt;height:66.6pt;z-index:251658240;mso-position-horizontal:center">
            <v:textbox style="mso-next-textbox:#_x0000_s1031">
              <w:txbxContent>
                <w:p w:rsidR="00F35135" w:rsidRDefault="00F35135" w:rsidP="000E5BC3">
                  <w:pPr>
                    <w:pStyle w:val="FootnoteText"/>
                    <w:jc w:val="center"/>
                    <w:rPr>
                      <w:b/>
                      <w:color w:val="000000"/>
                    </w:rPr>
                  </w:pPr>
                  <w:r>
                    <w:rPr>
                      <w:b/>
                      <w:color w:val="000000"/>
                    </w:rPr>
                    <w:t>NOTE</w:t>
                  </w:r>
                </w:p>
                <w:p w:rsidR="00F35135" w:rsidRDefault="00F35135" w:rsidP="000E5BC3">
                  <w:pPr>
                    <w:pStyle w:val="FootnoteText"/>
                    <w:jc w:val="center"/>
                    <w:rPr>
                      <w:b/>
                      <w:color w:val="000000"/>
                    </w:rPr>
                  </w:pPr>
                </w:p>
                <w:p w:rsidR="00F35135" w:rsidRPr="002501E9" w:rsidRDefault="00F35135" w:rsidP="000E5BC3">
                  <w:pPr>
                    <w:pStyle w:val="FootnoteText"/>
                    <w:jc w:val="center"/>
                    <w:rPr>
                      <w:sz w:val="24"/>
                      <w:szCs w:val="24"/>
                    </w:rPr>
                  </w:pPr>
                  <w:r>
                    <w:rPr>
                      <w:color w:val="000000"/>
                      <w:sz w:val="24"/>
                      <w:szCs w:val="24"/>
                    </w:rPr>
                    <w:t xml:space="preserve">Deviations and </w:t>
                  </w:r>
                  <w:proofErr w:type="spellStart"/>
                  <w:r w:rsidRPr="002501E9">
                    <w:rPr>
                      <w:color w:val="000000"/>
                      <w:sz w:val="24"/>
                      <w:szCs w:val="24"/>
                    </w:rPr>
                    <w:t>Nonconformances</w:t>
                  </w:r>
                  <w:proofErr w:type="spellEnd"/>
                  <w:r w:rsidRPr="002501E9">
                    <w:rPr>
                      <w:color w:val="000000"/>
                      <w:sz w:val="24"/>
                      <w:szCs w:val="24"/>
                    </w:rPr>
                    <w:t xml:space="preserve"> </w:t>
                  </w:r>
                  <w:r>
                    <w:rPr>
                      <w:color w:val="000000"/>
                      <w:sz w:val="24"/>
                      <w:szCs w:val="24"/>
                    </w:rPr>
                    <w:t xml:space="preserve">should be </w:t>
                  </w:r>
                  <w:proofErr w:type="spellStart"/>
                  <w:r>
                    <w:rPr>
                      <w:color w:val="000000"/>
                      <w:sz w:val="24"/>
                      <w:szCs w:val="24"/>
                    </w:rPr>
                    <w:t>dispositioned</w:t>
                  </w:r>
                  <w:proofErr w:type="spellEnd"/>
                  <w:r>
                    <w:rPr>
                      <w:color w:val="000000"/>
                      <w:sz w:val="24"/>
                      <w:szCs w:val="24"/>
                    </w:rPr>
                    <w:t xml:space="preserve"> </w:t>
                  </w:r>
                  <w:r w:rsidRPr="002501E9">
                    <w:rPr>
                      <w:color w:val="000000"/>
                      <w:sz w:val="24"/>
                      <w:szCs w:val="24"/>
                    </w:rPr>
                    <w:t>in accordance with</w:t>
                  </w:r>
                  <w:r>
                    <w:rPr>
                      <w:sz w:val="24"/>
                      <w:szCs w:val="24"/>
                    </w:rPr>
                    <w:t xml:space="preserve"> Section 2.2 of the NRC Enforcement Manual.</w:t>
                  </w:r>
                </w:p>
                <w:p w:rsidR="00F35135" w:rsidRDefault="00F35135" w:rsidP="00E92135"/>
              </w:txbxContent>
            </v:textbox>
            <w10:wrap type="square"/>
          </v:shape>
        </w:pict>
      </w:r>
    </w:p>
    <w:p w:rsidR="0031772A" w:rsidRDefault="0031772A"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b/>
          <w:bCs/>
        </w:rPr>
      </w:pPr>
    </w:p>
    <w:p w:rsidR="006E139C" w:rsidRPr="00157930" w:rsidRDefault="006E139C"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157930">
        <w:rPr>
          <w:b/>
          <w:bCs/>
        </w:rPr>
        <w:t>Section 1-2.</w:t>
      </w:r>
      <w:r w:rsidRPr="00157930">
        <w:rPr>
          <w:b/>
          <w:bCs/>
        </w:rPr>
        <w:tab/>
      </w:r>
      <w:r w:rsidRPr="00157930">
        <w:rPr>
          <w:b/>
          <w:bCs/>
          <w:u w:val="single"/>
        </w:rPr>
        <w:t>Screen for Enforcemen</w:t>
      </w:r>
      <w:r w:rsidR="00C31D10">
        <w:rPr>
          <w:b/>
          <w:bCs/>
          <w:u w:val="single"/>
        </w:rPr>
        <w:t>t Categories</w:t>
      </w:r>
    </w:p>
    <w:p w:rsidR="006E139C" w:rsidRPr="00157930" w:rsidRDefault="006E139C"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jc w:val="both"/>
      </w:pPr>
    </w:p>
    <w:p w:rsidR="006E139C" w:rsidRPr="00157930" w:rsidRDefault="006E139C"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157930">
        <w:t xml:space="preserve">The inspector is expected to refer to the Enforcement Policy/Manual for guidance on addressing the following questions:     </w:t>
      </w:r>
    </w:p>
    <w:p w:rsidR="006E139C" w:rsidRPr="00157930" w:rsidRDefault="006E139C"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6E139C" w:rsidRPr="00157930" w:rsidRDefault="006E139C" w:rsidP="00DB1C0E">
      <w:pPr>
        <w:widowControl/>
        <w:numPr>
          <w:ilvl w:val="0"/>
          <w:numId w:val="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jc w:val="both"/>
      </w:pPr>
      <w:r w:rsidRPr="00157930">
        <w:t>Does the issue have actual safety c</w:t>
      </w:r>
      <w:r w:rsidR="00EE7A87">
        <w:t xml:space="preserve">onsequence (e.g., overexposure, </w:t>
      </w:r>
      <w:r w:rsidRPr="00157930">
        <w:t>credible scenarios with potentially significant actual consequences)?</w:t>
      </w:r>
    </w:p>
    <w:p w:rsidR="006E139C" w:rsidRPr="00157930" w:rsidRDefault="006E139C"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p>
    <w:p w:rsidR="00D37FDF" w:rsidRDefault="006E139C" w:rsidP="00DB1C0E">
      <w:pPr>
        <w:widowControl/>
        <w:numPr>
          <w:ilvl w:val="0"/>
          <w:numId w:val="8"/>
        </w:numPr>
        <w:tabs>
          <w:tab w:val="clear" w:pos="1562"/>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jc w:val="both"/>
      </w:pPr>
      <w:r w:rsidRPr="00157930">
        <w:t>Does the issue have the potential for impacting the NRC’s ability to perform its regulatory function? For example, a failure to provide complete and accurate information or failure to receive NRC approval for a change in licensee activity</w:t>
      </w:r>
      <w:r w:rsidR="00EE7A87">
        <w:t xml:space="preserve">, </w:t>
      </w:r>
      <w:r w:rsidR="00D37FDF">
        <w:t>etc.</w:t>
      </w:r>
    </w:p>
    <w:p w:rsidR="00D37FDF" w:rsidRDefault="00D37FDF" w:rsidP="00DB1C0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jc w:val="both"/>
      </w:pPr>
    </w:p>
    <w:p w:rsidR="000678D3" w:rsidRDefault="00D37FDF" w:rsidP="00DB1C0E">
      <w:pPr>
        <w:widowControl/>
        <w:numPr>
          <w:ilvl w:val="0"/>
          <w:numId w:val="8"/>
        </w:numPr>
        <w:tabs>
          <w:tab w:val="clear" w:pos="1562"/>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jc w:val="both"/>
      </w:pPr>
      <w:r>
        <w:t>H</w:t>
      </w:r>
      <w:r w:rsidR="006E139C" w:rsidRPr="00157930">
        <w:t xml:space="preserve">as the Office of Investigations determined that there were willful aspects of the violation? </w:t>
      </w:r>
    </w:p>
    <w:p w:rsidR="000678D3" w:rsidRDefault="000678D3" w:rsidP="00DB1C0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jc w:val="both"/>
      </w:pPr>
    </w:p>
    <w:p w:rsidR="006E139C" w:rsidRPr="00157930" w:rsidRDefault="006E139C" w:rsidP="00DB1C0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jc w:val="both"/>
      </w:pPr>
      <w:r w:rsidRPr="00157930">
        <w:t xml:space="preserve">If the answer to any of the enforcement </w:t>
      </w:r>
      <w:r w:rsidR="00D37FDF">
        <w:t xml:space="preserve">category </w:t>
      </w:r>
      <w:r w:rsidRPr="00157930">
        <w:t xml:space="preserve">questions is </w:t>
      </w:r>
      <w:r w:rsidRPr="00157930">
        <w:sym w:font="WP TypographicSymbols" w:char="0041"/>
      </w:r>
      <w:proofErr w:type="gramStart"/>
      <w:r w:rsidRPr="00157930">
        <w:t>Yes</w:t>
      </w:r>
      <w:proofErr w:type="gramEnd"/>
      <w:r w:rsidRPr="00157930">
        <w:t>,</w:t>
      </w:r>
      <w:r w:rsidRPr="00157930">
        <w:sym w:font="WP TypographicSymbols" w:char="0040"/>
      </w:r>
      <w:r w:rsidR="000678D3">
        <w:t xml:space="preserve"> then the construction issue is a finding.  </w:t>
      </w:r>
      <w:r w:rsidRPr="00157930">
        <w:t xml:space="preserve">Go to Section </w:t>
      </w:r>
      <w:r w:rsidR="00C47FC1">
        <w:t>1-</w:t>
      </w:r>
      <w:r w:rsidR="00435B95">
        <w:t>4</w:t>
      </w:r>
      <w:r w:rsidRPr="00157930">
        <w:t xml:space="preserve"> of this appendix</w:t>
      </w:r>
      <w:r w:rsidR="000678D3">
        <w:t xml:space="preserve"> to screen for </w:t>
      </w:r>
      <w:r w:rsidR="00435B95">
        <w:t>identification credit</w:t>
      </w:r>
      <w:r w:rsidRPr="00157930">
        <w:t>.</w:t>
      </w:r>
    </w:p>
    <w:p w:rsidR="006E139C" w:rsidRPr="00157930" w:rsidRDefault="006E139C"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p>
    <w:p w:rsidR="006E139C" w:rsidRPr="00157930" w:rsidRDefault="006E139C" w:rsidP="00DB1C0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jc w:val="both"/>
      </w:pPr>
      <w:r w:rsidRPr="00157930">
        <w:t xml:space="preserve">If the answer to all of the enforcement </w:t>
      </w:r>
      <w:r w:rsidR="00EE7A87">
        <w:t xml:space="preserve">category </w:t>
      </w:r>
      <w:r w:rsidRPr="00157930">
        <w:t xml:space="preserve">questions is </w:t>
      </w:r>
      <w:r w:rsidRPr="00157930">
        <w:sym w:font="WP TypographicSymbols" w:char="0041"/>
      </w:r>
      <w:r w:rsidRPr="00157930">
        <w:t>No,</w:t>
      </w:r>
      <w:r w:rsidRPr="00157930">
        <w:sym w:font="WP TypographicSymbols" w:char="0040"/>
      </w:r>
      <w:r w:rsidRPr="00157930">
        <w:t xml:space="preserve"> then continue to Section 1-3.</w:t>
      </w:r>
    </w:p>
    <w:p w:rsidR="006E139C" w:rsidRDefault="006E139C"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0E5BC3" w:rsidRPr="00157930" w:rsidRDefault="000E5BC3"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6E139C" w:rsidRPr="00157930" w:rsidRDefault="006E139C"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pPr>
      <w:r w:rsidRPr="00157930">
        <w:rPr>
          <w:b/>
          <w:bCs/>
        </w:rPr>
        <w:t>Section 1-3.</w:t>
      </w:r>
      <w:r w:rsidRPr="00157930">
        <w:rPr>
          <w:b/>
          <w:bCs/>
        </w:rPr>
        <w:tab/>
      </w:r>
      <w:r w:rsidRPr="00EE7A87">
        <w:rPr>
          <w:b/>
          <w:bCs/>
          <w:u w:val="single"/>
        </w:rPr>
        <w:t xml:space="preserve">Screen for </w:t>
      </w:r>
      <w:r w:rsidR="000678D3">
        <w:rPr>
          <w:b/>
          <w:bCs/>
          <w:u w:val="single"/>
        </w:rPr>
        <w:t>Greater-</w:t>
      </w:r>
      <w:r w:rsidRPr="00EE7A87">
        <w:rPr>
          <w:b/>
          <w:bCs/>
          <w:u w:val="single"/>
        </w:rPr>
        <w:t>Than</w:t>
      </w:r>
      <w:r w:rsidR="000678D3">
        <w:rPr>
          <w:b/>
          <w:bCs/>
          <w:u w:val="single"/>
        </w:rPr>
        <w:t>-</w:t>
      </w:r>
      <w:r w:rsidRPr="00EE7A87">
        <w:rPr>
          <w:b/>
          <w:bCs/>
          <w:u w:val="single"/>
        </w:rPr>
        <w:t>Minor</w:t>
      </w:r>
    </w:p>
    <w:p w:rsidR="000678D3" w:rsidRDefault="000678D3"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0678D3" w:rsidRPr="00842024" w:rsidRDefault="000678D3"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u w:val="single"/>
        </w:rPr>
      </w:pPr>
      <w:r w:rsidRPr="0009638B">
        <w:t xml:space="preserve">Determine whether the </w:t>
      </w:r>
      <w:r w:rsidR="0013291D">
        <w:t>violation</w:t>
      </w:r>
      <w:r>
        <w:t xml:space="preserve"> is greater-</w:t>
      </w:r>
      <w:r w:rsidRPr="006C3940">
        <w:t>than</w:t>
      </w:r>
      <w:r>
        <w:t xml:space="preserve">-minor.  </w:t>
      </w:r>
      <w:r w:rsidRPr="00842024">
        <w:rPr>
          <w:u w:val="single"/>
        </w:rPr>
        <w:t xml:space="preserve">If the answer to any of the following questions is “YES,” the </w:t>
      </w:r>
      <w:r w:rsidR="0013291D">
        <w:rPr>
          <w:u w:val="single"/>
        </w:rPr>
        <w:t>violation</w:t>
      </w:r>
      <w:r w:rsidRPr="00842024">
        <w:rPr>
          <w:u w:val="single"/>
        </w:rPr>
        <w:t xml:space="preserve"> is greater-than-minor. If the answer to all </w:t>
      </w:r>
      <w:r w:rsidR="00997E6E">
        <w:rPr>
          <w:u w:val="single"/>
        </w:rPr>
        <w:t>four</w:t>
      </w:r>
      <w:r w:rsidR="00462055">
        <w:rPr>
          <w:u w:val="single"/>
        </w:rPr>
        <w:t xml:space="preserve"> questions is “NO,” </w:t>
      </w:r>
      <w:r w:rsidRPr="00842024">
        <w:rPr>
          <w:u w:val="single"/>
        </w:rPr>
        <w:t xml:space="preserve">the </w:t>
      </w:r>
      <w:r w:rsidR="0013291D">
        <w:rPr>
          <w:u w:val="single"/>
        </w:rPr>
        <w:t>violation</w:t>
      </w:r>
      <w:r w:rsidRPr="00842024">
        <w:rPr>
          <w:u w:val="single"/>
        </w:rPr>
        <w:t xml:space="preserve"> is not greater-than-minor. </w:t>
      </w:r>
    </w:p>
    <w:p w:rsidR="000678D3" w:rsidRDefault="000678D3"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b/>
          <w:color w:val="000000"/>
          <w:u w:val="single"/>
        </w:rPr>
      </w:pPr>
    </w:p>
    <w:p w:rsidR="000678D3" w:rsidRDefault="000678D3"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b/>
          <w:color w:val="000000"/>
          <w:u w:val="single"/>
        </w:rPr>
      </w:pPr>
      <w:r>
        <w:rPr>
          <w:b/>
          <w:color w:val="000000"/>
          <w:u w:val="single"/>
        </w:rPr>
        <w:t xml:space="preserve">The </w:t>
      </w:r>
      <w:r w:rsidR="0013291D">
        <w:rPr>
          <w:b/>
          <w:color w:val="000000"/>
          <w:u w:val="single"/>
        </w:rPr>
        <w:t>violation</w:t>
      </w:r>
      <w:r>
        <w:rPr>
          <w:b/>
          <w:color w:val="000000"/>
          <w:u w:val="single"/>
        </w:rPr>
        <w:t xml:space="preserve">: </w:t>
      </w:r>
    </w:p>
    <w:p w:rsidR="000678D3" w:rsidRPr="00C71749" w:rsidRDefault="000678D3"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b/>
          <w:color w:val="000000"/>
          <w:u w:val="single"/>
        </w:rPr>
      </w:pP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 w:rsidRPr="00FE0FF4">
        <w:t>1.</w:t>
      </w:r>
      <w:r w:rsidRPr="00FE0FF4">
        <w:tab/>
        <w:t>Is the issue similar to the “not minor if” statement of an example in Appendix E?</w:t>
      </w: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 w:rsidRPr="00FE0FF4">
        <w:t>2.</w:t>
      </w:r>
      <w:r w:rsidRPr="00FE0FF4">
        <w:tab/>
        <w:t xml:space="preserve">Does the issue, if left uncorrected, represent a condition adverse to quality that renders the quality of a structure, system, or component (SSC) or activity, unacceptable or indeterminate, </w:t>
      </w:r>
      <w:r w:rsidRPr="00FE0FF4">
        <w:rPr>
          <w:b/>
          <w:u w:val="single"/>
        </w:rPr>
        <w:t>AND</w:t>
      </w:r>
      <w:r w:rsidRPr="00FE0FF4">
        <w:t xml:space="preserve"> the issue is associated with any one or more of the following?</w:t>
      </w: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r w:rsidRPr="00FE0FF4">
        <w:t>A.</w:t>
      </w:r>
      <w:r w:rsidRPr="00FE0FF4">
        <w:tab/>
        <w:t>A deficiency in the design, manufacture, construction, installation, inspection, or testing of a SSC, which required one of the following to establish the adequacy of the SSC to perform its intended safety function: (i) detailed engineering justification; (ii) redesign; (iii) replacement; (iv) supplemental examination, inspection, or test; (v) substantial rework; or (vi) repair</w:t>
      </w: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r w:rsidRPr="00FE0FF4">
        <w:t>B.</w:t>
      </w:r>
      <w:r w:rsidRPr="00FE0FF4">
        <w:tab/>
        <w:t xml:space="preserve">A non-conservative error in a computer program, design specification, construction specification, design report, drawing, calculation, or other design output document that defines the technical requirements for the SSC  </w:t>
      </w: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r w:rsidRPr="00FE0FF4">
        <w:t>C.</w:t>
      </w:r>
      <w:r w:rsidRPr="00FE0FF4">
        <w:tab/>
        <w:t>An irretrievable loss of a quality assurance record; or a record-keeping issue that could preclude the licensee from being able to take appropriate action on safety-significant matters, or from objectively or properly assessing, auditing, or otherwise evaluating safety-significant activities, or</w:t>
      </w: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r w:rsidRPr="00FE0FF4">
        <w:t>D.</w:t>
      </w:r>
      <w:r w:rsidRPr="00FE0FF4">
        <w:tab/>
        <w:t xml:space="preserve">An unqualified process, procedure, tool, instrument or personnel used for a construction activity that either invalidated previously accepted activities, or required requalification  </w:t>
      </w: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 w:rsidRPr="00FE0FF4">
        <w:t>3.</w:t>
      </w:r>
      <w:r w:rsidRPr="00FE0FF4">
        <w:tab/>
        <w:t>Does the issue, if left uncorrected, represent a failure to establish, implement or maintain an adequate process, program, procedure, or quality oversight function that could render the quality of the construction activity unacceptable or indeterminate?</w:t>
      </w:r>
    </w:p>
    <w:p w:rsidR="00F43418" w:rsidRDefault="00F43418"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color w:val="000000"/>
        </w:rPr>
      </w:pPr>
    </w:p>
    <w:p w:rsidR="00A150B2" w:rsidRPr="00EF4E4A" w:rsidRDefault="00A150B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
        <w:t>4.</w:t>
      </w:r>
      <w:r>
        <w:tab/>
        <w:t>If left uncorrected, could the issue adversely affect the closure of an Inspection, Test, Analys</w:t>
      </w:r>
      <w:r w:rsidR="00997E6E">
        <w:t>e</w:t>
      </w:r>
      <w:r>
        <w:t>s, and Acceptance Criteria (ITAAC)?</w:t>
      </w:r>
    </w:p>
    <w:p w:rsidR="000E5BC3" w:rsidRDefault="000E5BC3"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60" w:hanging="630"/>
        <w:jc w:val="both"/>
        <w:rPr>
          <w:color w:val="000000"/>
        </w:rPr>
      </w:pPr>
    </w:p>
    <w:p w:rsidR="0031772A" w:rsidRDefault="0031772A"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60" w:hanging="630"/>
        <w:jc w:val="both"/>
        <w:rPr>
          <w:color w:val="000000"/>
        </w:rPr>
      </w:pPr>
    </w:p>
    <w:p w:rsidR="000E5BC3" w:rsidRPr="0031772A" w:rsidRDefault="007B5A2C"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60" w:hanging="630"/>
        <w:jc w:val="both"/>
        <w:rPr>
          <w:color w:val="000000"/>
        </w:rPr>
      </w:pPr>
      <w:r w:rsidRPr="007B5A2C">
        <w:rPr>
          <w:noProof/>
          <w:lang w:eastAsia="ja-JP"/>
        </w:rPr>
        <w:pict>
          <v:shape id="_x0000_s1030" type="#_x0000_t202" style="position:absolute;left:0;text-align:left;margin-left:0;margin-top:-.7pt;width:462pt;height:118.2pt;z-index:251657216;mso-position-horizontal:center">
            <v:textbox style="mso-next-textbox:#_x0000_s1030">
              <w:txbxContent>
                <w:p w:rsidR="00F35135" w:rsidRDefault="00F35135" w:rsidP="00F43418">
                  <w:pPr>
                    <w:pStyle w:val="FootnoteText"/>
                    <w:jc w:val="center"/>
                    <w:rPr>
                      <w:b/>
                      <w:color w:val="000000"/>
                    </w:rPr>
                  </w:pPr>
                  <w:r>
                    <w:rPr>
                      <w:b/>
                      <w:color w:val="000000"/>
                    </w:rPr>
                    <w:t>NOTES</w:t>
                  </w:r>
                </w:p>
                <w:p w:rsidR="00F35135" w:rsidRPr="00F43418" w:rsidRDefault="00F35135" w:rsidP="00F43418">
                  <w:pPr>
                    <w:pStyle w:val="FootnoteText"/>
                    <w:jc w:val="center"/>
                    <w:rPr>
                      <w:b/>
                      <w:color w:val="000000"/>
                    </w:rPr>
                  </w:pPr>
                </w:p>
                <w:p w:rsidR="00F35135" w:rsidRPr="00F43418" w:rsidRDefault="00F35135" w:rsidP="00F43418">
                  <w:pPr>
                    <w:pStyle w:val="FootnoteText"/>
                    <w:rPr>
                      <w:color w:val="000000"/>
                      <w:sz w:val="24"/>
                      <w:szCs w:val="24"/>
                    </w:rPr>
                  </w:pPr>
                  <w:r>
                    <w:rPr>
                      <w:color w:val="000000"/>
                      <w:sz w:val="24"/>
                      <w:szCs w:val="24"/>
                    </w:rPr>
                    <w:t>1) For these Questions,</w:t>
                  </w:r>
                  <w:r w:rsidRPr="00F43418">
                    <w:rPr>
                      <w:color w:val="000000"/>
                      <w:sz w:val="24"/>
                      <w:szCs w:val="24"/>
                    </w:rPr>
                    <w:t xml:space="preserve"> the associated work activity must have been reviewed by at least one level of applicant / licensee quality assurance, quality control, or other authorized personnel.</w:t>
                  </w:r>
                </w:p>
                <w:p w:rsidR="00F35135" w:rsidRDefault="00F35135" w:rsidP="00F43418">
                  <w:pPr>
                    <w:jc w:val="both"/>
                    <w:rPr>
                      <w:color w:val="000000"/>
                    </w:rPr>
                  </w:pPr>
                </w:p>
                <w:p w:rsidR="00F35135" w:rsidRDefault="00F35135" w:rsidP="00084D6E">
                  <w:pPr>
                    <w:jc w:val="both"/>
                  </w:pPr>
                  <w:r w:rsidRPr="00F43418">
                    <w:rPr>
                      <w:color w:val="000000"/>
                    </w:rPr>
                    <w:t>2) SSC: Any Structure, S</w:t>
                  </w:r>
                  <w:r>
                    <w:rPr>
                      <w:color w:val="000000"/>
                    </w:rPr>
                    <w:t xml:space="preserve">ystem, and Component, which is </w:t>
                  </w:r>
                  <w:r w:rsidRPr="00F43418">
                    <w:rPr>
                      <w:color w:val="000000"/>
                    </w:rPr>
                    <w:t>Safety</w:t>
                  </w:r>
                  <w:r>
                    <w:rPr>
                      <w:color w:val="000000"/>
                    </w:rPr>
                    <w:t>-</w:t>
                  </w:r>
                  <w:r w:rsidRPr="00F43418">
                    <w:rPr>
                      <w:color w:val="000000"/>
                    </w:rPr>
                    <w:t xml:space="preserve">Related </w:t>
                  </w:r>
                  <w:r>
                    <w:rPr>
                      <w:color w:val="000000"/>
                    </w:rPr>
                    <w:t>or</w:t>
                  </w:r>
                  <w:r w:rsidRPr="00F43418">
                    <w:rPr>
                      <w:color w:val="000000"/>
                    </w:rPr>
                    <w:t xml:space="preserve"> has ITAAC requirements.</w:t>
                  </w:r>
                </w:p>
              </w:txbxContent>
            </v:textbox>
            <w10:wrap type="square"/>
          </v:shape>
        </w:pict>
      </w:r>
    </w:p>
    <w:p w:rsidR="000678D3" w:rsidRPr="00F43418" w:rsidRDefault="000678D3" w:rsidP="00DB1C0E">
      <w:pPr>
        <w:pStyle w:val="FootnoteTex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b/>
          <w:color w:val="000000"/>
          <w:sz w:val="24"/>
          <w:szCs w:val="24"/>
        </w:rPr>
      </w:pPr>
      <w:r w:rsidRPr="00F43418">
        <w:rPr>
          <w:sz w:val="24"/>
          <w:szCs w:val="24"/>
        </w:rPr>
        <w:t xml:space="preserve">If the answer to all of the preceding questions is no, the </w:t>
      </w:r>
      <w:r w:rsidR="0013291D">
        <w:rPr>
          <w:sz w:val="24"/>
          <w:szCs w:val="24"/>
        </w:rPr>
        <w:t>violation</w:t>
      </w:r>
      <w:r w:rsidRPr="00F43418">
        <w:rPr>
          <w:sz w:val="24"/>
          <w:szCs w:val="24"/>
        </w:rPr>
        <w:t xml:space="preserve"> is a minor violation.  The inspectors inform the licensee of the minor violation and the licensee dispositions the minor violation in accordance with its CAP.  If the licensee does not disposition the minor violation in accordance with its CAP, then the inspectors screen this as a new construction issue.</w:t>
      </w:r>
      <w:r w:rsidR="00435B95">
        <w:rPr>
          <w:sz w:val="24"/>
          <w:szCs w:val="24"/>
        </w:rPr>
        <w:t xml:space="preserve">  Normally, minor violations will not be documented.  See section 0613-11 for the exceptions to documenting minor violations.</w:t>
      </w:r>
    </w:p>
    <w:p w:rsidR="00F43418" w:rsidRDefault="00F43418" w:rsidP="00DB1C0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4"/>
        <w:jc w:val="both"/>
      </w:pPr>
    </w:p>
    <w:p w:rsidR="00F43418" w:rsidRDefault="000678D3" w:rsidP="00DB1C0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jc w:val="both"/>
      </w:pPr>
      <w:r>
        <w:t xml:space="preserve">If the answer to any of the preceding questions is yes, the </w:t>
      </w:r>
      <w:r w:rsidR="0013291D">
        <w:t>violation</w:t>
      </w:r>
      <w:r>
        <w:t xml:space="preserve"> is a greater-than-minor violation and is considered a finding.  Proceed to </w:t>
      </w:r>
      <w:r w:rsidR="00F43418">
        <w:t>Section 1-4</w:t>
      </w:r>
      <w:r>
        <w:t xml:space="preserve"> to </w:t>
      </w:r>
      <w:r w:rsidR="00F43418">
        <w:t>screen for</w:t>
      </w:r>
      <w:r>
        <w:t xml:space="preserve"> </w:t>
      </w:r>
      <w:r w:rsidR="00435B95">
        <w:t>identification</w:t>
      </w:r>
      <w:r w:rsidR="00F43418">
        <w:t xml:space="preserve"> credit</w:t>
      </w:r>
      <w:r>
        <w:t>.</w:t>
      </w:r>
      <w:r w:rsidR="006E139C" w:rsidRPr="00157930">
        <w:t xml:space="preserve"> </w:t>
      </w:r>
    </w:p>
    <w:p w:rsidR="00F43418" w:rsidRDefault="00F43418" w:rsidP="00DB1C0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jc w:val="both"/>
      </w:pPr>
    </w:p>
    <w:p w:rsidR="000E5BC3" w:rsidRDefault="000E5BC3"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jc w:val="both"/>
        <w:rPr>
          <w:b/>
          <w:bCs/>
        </w:rPr>
      </w:pPr>
    </w:p>
    <w:p w:rsidR="00D879A5" w:rsidRPr="00157930" w:rsidRDefault="00F43418"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jc w:val="both"/>
      </w:pPr>
      <w:r w:rsidRPr="00157930">
        <w:rPr>
          <w:b/>
          <w:bCs/>
        </w:rPr>
        <w:t>Section 1-</w:t>
      </w:r>
      <w:r>
        <w:rPr>
          <w:b/>
          <w:bCs/>
        </w:rPr>
        <w:t>4</w:t>
      </w:r>
      <w:r w:rsidRPr="00157930">
        <w:rPr>
          <w:b/>
          <w:bCs/>
        </w:rPr>
        <w:t>.</w:t>
      </w:r>
      <w:r w:rsidRPr="00157930">
        <w:rPr>
          <w:b/>
          <w:bCs/>
        </w:rPr>
        <w:tab/>
      </w:r>
      <w:r w:rsidR="00DB58A6">
        <w:rPr>
          <w:b/>
          <w:bCs/>
          <w:u w:val="single"/>
        </w:rPr>
        <w:t>Screen</w:t>
      </w:r>
      <w:r w:rsidR="00B148FE">
        <w:rPr>
          <w:b/>
          <w:bCs/>
          <w:u w:val="single"/>
        </w:rPr>
        <w:t xml:space="preserve"> for Identification Credit</w:t>
      </w:r>
    </w:p>
    <w:p w:rsidR="00D879A5" w:rsidRPr="00157930" w:rsidRDefault="00D879A5"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54" w:hanging="1454"/>
        <w:jc w:val="both"/>
      </w:pPr>
    </w:p>
    <w:p w:rsidR="00D879A5" w:rsidRPr="00D879A5" w:rsidRDefault="001B6EFB" w:rsidP="00DB1C0E">
      <w:pPr>
        <w:numPr>
          <w:ilvl w:val="0"/>
          <w:numId w:val="18"/>
        </w:numPr>
        <w:tabs>
          <w:tab w:val="clear"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
        <w:rPr>
          <w:bCs/>
        </w:rPr>
        <w:t>NRC-</w:t>
      </w:r>
      <w:r w:rsidR="00B148FE">
        <w:rPr>
          <w:bCs/>
        </w:rPr>
        <w:t>identified f</w:t>
      </w:r>
      <w:r w:rsidR="00B148FE" w:rsidRPr="00B148FE">
        <w:rPr>
          <w:bCs/>
        </w:rPr>
        <w:t xml:space="preserve">indings </w:t>
      </w:r>
      <w:r w:rsidR="00B148FE">
        <w:rPr>
          <w:bCs/>
        </w:rPr>
        <w:t>are findings</w:t>
      </w:r>
      <w:r w:rsidR="00B148FE" w:rsidRPr="00B148FE">
        <w:rPr>
          <w:bCs/>
        </w:rPr>
        <w:t xml:space="preserve"> found by NRC inspectors, of which the licensee was</w:t>
      </w:r>
      <w:r w:rsidR="00B148FE">
        <w:rPr>
          <w:bCs/>
        </w:rPr>
        <w:t xml:space="preserve"> </w:t>
      </w:r>
      <w:r w:rsidR="00B148FE" w:rsidRPr="00B148FE">
        <w:rPr>
          <w:bCs/>
        </w:rPr>
        <w:t>not previously aware or had not been previously documented in the licensee</w:t>
      </w:r>
      <w:r w:rsidR="00B148FE">
        <w:rPr>
          <w:bCs/>
        </w:rPr>
        <w:t>’</w:t>
      </w:r>
      <w:r w:rsidR="00B148FE" w:rsidRPr="00B148FE">
        <w:rPr>
          <w:bCs/>
        </w:rPr>
        <w:t>s corrective</w:t>
      </w:r>
      <w:r w:rsidR="00B148FE">
        <w:rPr>
          <w:bCs/>
        </w:rPr>
        <w:t xml:space="preserve"> </w:t>
      </w:r>
      <w:r w:rsidR="00B148FE" w:rsidRPr="00B148FE">
        <w:rPr>
          <w:bCs/>
        </w:rPr>
        <w:t xml:space="preserve">action program. </w:t>
      </w:r>
      <w:r w:rsidR="00B148FE">
        <w:rPr>
          <w:bCs/>
        </w:rPr>
        <w:t xml:space="preserve"> </w:t>
      </w:r>
      <w:r w:rsidR="00B148FE" w:rsidRPr="00B148FE">
        <w:rPr>
          <w:bCs/>
        </w:rPr>
        <w:t>NRC-identified findings also include previously documented licensee</w:t>
      </w:r>
      <w:r w:rsidR="00B148FE">
        <w:rPr>
          <w:bCs/>
        </w:rPr>
        <w:t xml:space="preserve"> </w:t>
      </w:r>
      <w:r w:rsidR="00B148FE" w:rsidRPr="00B148FE">
        <w:rPr>
          <w:bCs/>
        </w:rPr>
        <w:t xml:space="preserve">findings to which the inspector has significantly added value. </w:t>
      </w:r>
      <w:r w:rsidR="00B148FE">
        <w:rPr>
          <w:bCs/>
        </w:rPr>
        <w:t xml:space="preserve"> </w:t>
      </w:r>
      <w:r w:rsidR="00B148FE" w:rsidRPr="00B148FE">
        <w:rPr>
          <w:bCs/>
        </w:rPr>
        <w:t>Added value means that the</w:t>
      </w:r>
      <w:r w:rsidR="00B148FE">
        <w:rPr>
          <w:bCs/>
        </w:rPr>
        <w:t xml:space="preserve"> </w:t>
      </w:r>
      <w:r w:rsidR="00B148FE" w:rsidRPr="00B148FE">
        <w:rPr>
          <w:bCs/>
        </w:rPr>
        <w:t>inspector has identified a previously unknown weakness in the licensee’s classification,</w:t>
      </w:r>
      <w:r w:rsidR="00B148FE">
        <w:rPr>
          <w:bCs/>
        </w:rPr>
        <w:t xml:space="preserve"> </w:t>
      </w:r>
      <w:r w:rsidR="00B148FE" w:rsidRPr="00B148FE">
        <w:rPr>
          <w:bCs/>
        </w:rPr>
        <w:t>evaluation, or corrective actio</w:t>
      </w:r>
      <w:r w:rsidR="00B148FE">
        <w:rPr>
          <w:bCs/>
        </w:rPr>
        <w:t>ns associated with the licensee’</w:t>
      </w:r>
      <w:r w:rsidR="00B148FE" w:rsidRPr="00B148FE">
        <w:rPr>
          <w:bCs/>
        </w:rPr>
        <w:t>s correction of a finding.</w:t>
      </w:r>
    </w:p>
    <w:p w:rsidR="00D879A5" w:rsidRPr="00D879A5" w:rsidRDefault="00D879A5"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p>
    <w:p w:rsidR="00D879A5" w:rsidRPr="006C3940" w:rsidRDefault="00B148FE" w:rsidP="00DB1C0E">
      <w:pPr>
        <w:numPr>
          <w:ilvl w:val="0"/>
          <w:numId w:val="18"/>
        </w:numPr>
        <w:tabs>
          <w:tab w:val="clear"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 w:rsidRPr="0009638B">
        <w:t xml:space="preserve">Self-revealing findings are those findings that become self-evident and require no active and deliberate observation by the licensee or NRC inspectors to </w:t>
      </w:r>
      <w:r w:rsidRPr="0009638B">
        <w:lastRenderedPageBreak/>
        <w:t>determine whether a change in process or equipment capability or function has occurred.</w:t>
      </w:r>
      <w:r w:rsidR="00D879A5">
        <w:t xml:space="preserve">  </w:t>
      </w:r>
      <w:r w:rsidR="00D879A5" w:rsidRPr="006C3940">
        <w:t xml:space="preserve">In most cases, the NRC will </w:t>
      </w:r>
      <w:ins w:id="214" w:author="Author">
        <w:r w:rsidR="00FB3A6F">
          <w:t>treat self-revealing findings in the same manner as if they were licensee-identified</w:t>
        </w:r>
      </w:ins>
      <w:r w:rsidR="00D879A5" w:rsidRPr="006C3940">
        <w:t xml:space="preserve">.  However, </w:t>
      </w:r>
      <w:r w:rsidR="00D879A5">
        <w:t>t</w:t>
      </w:r>
      <w:r w:rsidR="00D879A5" w:rsidRPr="006C3940">
        <w:t>he NRC will treat a self-revealing i</w:t>
      </w:r>
      <w:r w:rsidR="00D879A5">
        <w:t>ssue in the same manner as NRC-i</w:t>
      </w:r>
      <w:r w:rsidR="00D879A5" w:rsidRPr="006C3940">
        <w:t>dentified when one of the following criteria is met:</w:t>
      </w:r>
    </w:p>
    <w:p w:rsidR="00D879A5" w:rsidRPr="006C3940" w:rsidRDefault="00D879A5"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D879A5" w:rsidRDefault="00D879A5"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r w:rsidRPr="006C3940">
        <w:t>1.</w:t>
      </w:r>
      <w:r w:rsidRPr="006C3940">
        <w:tab/>
        <w:t xml:space="preserve">Any of the conditions listed </w:t>
      </w:r>
      <w:proofErr w:type="gramStart"/>
      <w:r>
        <w:t>below</w:t>
      </w:r>
      <w:r w:rsidR="00A47326">
        <w:t>,</w:t>
      </w:r>
      <w:proofErr w:type="gramEnd"/>
      <w:r w:rsidR="00A47326">
        <w:t xml:space="preserve"> Section 1-4 (c),</w:t>
      </w:r>
      <w:r w:rsidRPr="006C3940">
        <w:t xml:space="preserve"> for </w:t>
      </w:r>
      <w:r>
        <w:t>l</w:t>
      </w:r>
      <w:r w:rsidRPr="006C3940">
        <w:t>icensee-</w:t>
      </w:r>
      <w:r>
        <w:t>i</w:t>
      </w:r>
      <w:r w:rsidRPr="006C3940">
        <w:t>dentified issues that result in NRC taking specific follow-up actions.</w:t>
      </w:r>
    </w:p>
    <w:p w:rsidR="00D879A5" w:rsidRPr="006C3940" w:rsidRDefault="00D879A5"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p>
    <w:p w:rsidR="00D879A5" w:rsidRDefault="00D879A5" w:rsidP="00DB1C0E">
      <w:pPr>
        <w:numPr>
          <w:ilvl w:val="1"/>
          <w:numId w:val="18"/>
        </w:numPr>
        <w:tabs>
          <w:tab w:val="clear" w:pos="180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r w:rsidRPr="006C3940">
        <w:t>Inspections or tests that yield unexpected results that are outside the scope of the test.</w:t>
      </w:r>
    </w:p>
    <w:p w:rsidR="00D879A5" w:rsidRDefault="00D879A5"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p>
    <w:p w:rsidR="00D879A5" w:rsidRDefault="00D879A5" w:rsidP="00DB1C0E">
      <w:pPr>
        <w:numPr>
          <w:ilvl w:val="1"/>
          <w:numId w:val="18"/>
        </w:numPr>
        <w:tabs>
          <w:tab w:val="clear" w:pos="180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r w:rsidRPr="006C3940">
        <w:t>Any issue that resulted from prior missed opportunities or is repetitive in nature due to inadequate corrective action.</w:t>
      </w:r>
    </w:p>
    <w:p w:rsidR="00D879A5" w:rsidRDefault="00D879A5"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p>
    <w:p w:rsidR="00D879A5" w:rsidRDefault="00D879A5" w:rsidP="00DB1C0E">
      <w:pPr>
        <w:numPr>
          <w:ilvl w:val="1"/>
          <w:numId w:val="18"/>
        </w:numPr>
        <w:tabs>
          <w:tab w:val="clear" w:pos="180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r w:rsidRPr="006C3940">
        <w:t xml:space="preserve">Inadequately controlled construction activities that directly cause </w:t>
      </w:r>
      <w:r w:rsidR="00F104DF">
        <w:t xml:space="preserve">an event, such as fire which causes </w:t>
      </w:r>
      <w:r w:rsidRPr="006C3940">
        <w:t>damage</w:t>
      </w:r>
      <w:r w:rsidR="00F104DF">
        <w:t xml:space="preserve"> to safety-related SSCs</w:t>
      </w:r>
      <w:r w:rsidRPr="006C3940">
        <w:t>, etc.</w:t>
      </w:r>
    </w:p>
    <w:p w:rsidR="00D879A5" w:rsidRDefault="00D879A5"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DB58A6" w:rsidRPr="006C3940" w:rsidRDefault="00D879A5" w:rsidP="00DB1C0E">
      <w:pPr>
        <w:numPr>
          <w:ilvl w:val="0"/>
          <w:numId w:val="18"/>
        </w:numPr>
        <w:tabs>
          <w:tab w:val="clear"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
        <w:t>L</w:t>
      </w:r>
      <w:r w:rsidRPr="0009638B">
        <w:t xml:space="preserve">icensee-identified findings are those findings that are not NRC-identified or self-revealing.  Most, but not all, licensee-identified findings are discovered through </w:t>
      </w:r>
      <w:r>
        <w:t xml:space="preserve">a licensee program or process.  </w:t>
      </w:r>
      <w:r w:rsidR="00DB58A6" w:rsidRPr="006C3940">
        <w:t xml:space="preserve">In most cases, </w:t>
      </w:r>
      <w:ins w:id="215" w:author="Author">
        <w:r w:rsidR="00FB3A6F">
          <w:t>licensee-identified findings and self-revealing findings that do not meet the screening criteria below and are incorporated into the licensee’s corrective action program will have minimal documentation</w:t>
        </w:r>
        <w:proofErr w:type="gramStart"/>
        <w:r w:rsidR="00FB3A6F">
          <w:t>.</w:t>
        </w:r>
      </w:ins>
      <w:r w:rsidR="00DB58A6" w:rsidRPr="006C3940">
        <w:t>.</w:t>
      </w:r>
      <w:proofErr w:type="gramEnd"/>
      <w:r w:rsidR="00DB58A6" w:rsidRPr="006C3940">
        <w:t xml:space="preserve">  However, </w:t>
      </w:r>
      <w:r w:rsidR="00DB58A6">
        <w:t>the NRC will treat a licensee-identified issue in the same manner as NRC-</w:t>
      </w:r>
      <w:r>
        <w:t>i</w:t>
      </w:r>
      <w:r w:rsidR="00DB58A6">
        <w:t>dentified when one of the following criteria is met</w:t>
      </w:r>
      <w:r w:rsidR="00DB58A6" w:rsidRPr="006C3940">
        <w:t>:</w:t>
      </w:r>
    </w:p>
    <w:p w:rsidR="00DB58A6" w:rsidRPr="006C3940" w:rsidRDefault="00DB58A6"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pPr>
    </w:p>
    <w:p w:rsidR="00DB58A6" w:rsidRDefault="00DB58A6"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r>
        <w:t>1.</w:t>
      </w:r>
      <w:r>
        <w:tab/>
      </w:r>
      <w:r w:rsidRPr="006C3940">
        <w:t>Any issue that appears to meet the threshold for escalated enforcement action.</w:t>
      </w:r>
    </w:p>
    <w:p w:rsidR="00DB58A6" w:rsidRPr="006C3940" w:rsidRDefault="00DB58A6"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p>
    <w:p w:rsidR="00DB58A6" w:rsidRDefault="00DB58A6"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r>
        <w:t>2.</w:t>
      </w:r>
      <w:r>
        <w:tab/>
      </w:r>
      <w:r w:rsidRPr="006C3940">
        <w:t>Any issue that is related to potential harassment and intimidation or willfulness.</w:t>
      </w:r>
    </w:p>
    <w:p w:rsidR="00DB58A6" w:rsidRPr="006C3940" w:rsidRDefault="00DB58A6"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p>
    <w:p w:rsidR="00DB58A6" w:rsidRDefault="00DB58A6"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r>
        <w:t xml:space="preserve">3. </w:t>
      </w:r>
      <w:r>
        <w:tab/>
      </w:r>
      <w:r w:rsidRPr="006C3940">
        <w:t>Any technical issue or environmental condition that yields unexpected results not previously observed by the licensee or the NRC such as a significant common cause factor.</w:t>
      </w:r>
    </w:p>
    <w:p w:rsidR="00DB58A6" w:rsidRPr="006C3940" w:rsidRDefault="00DB58A6"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p>
    <w:p w:rsidR="00DB58A6" w:rsidRDefault="00DB58A6"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r>
        <w:t>4.</w:t>
      </w:r>
      <w:r>
        <w:tab/>
      </w:r>
      <w:r w:rsidRPr="006C3940">
        <w:t>Any issue that invalidates</w:t>
      </w:r>
      <w:r w:rsidR="00252FD9">
        <w:t xml:space="preserve"> the acceptance criteria of</w:t>
      </w:r>
      <w:r w:rsidRPr="006C3940">
        <w:t xml:space="preserve"> a previously closed ITAAC.</w:t>
      </w:r>
    </w:p>
    <w:p w:rsidR="00DB58A6" w:rsidRPr="006C3940" w:rsidRDefault="00DB58A6"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p>
    <w:p w:rsidR="00DB58A6" w:rsidRDefault="00DB58A6"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r>
        <w:t>5.</w:t>
      </w:r>
      <w:r>
        <w:tab/>
      </w:r>
      <w:r w:rsidRPr="006C3940">
        <w:t xml:space="preserve">An NRC inspector’s identification of a previously unknown significant weakness in a licensee’s classification, evaluation, or </w:t>
      </w:r>
      <w:r w:rsidR="00252FD9" w:rsidRPr="006C3940">
        <w:t>correcti</w:t>
      </w:r>
      <w:r w:rsidR="00252FD9">
        <w:t>ve</w:t>
      </w:r>
      <w:r w:rsidR="00252FD9" w:rsidRPr="006C3940">
        <w:t xml:space="preserve"> </w:t>
      </w:r>
      <w:r w:rsidRPr="006C3940">
        <w:t>action associated with the lice</w:t>
      </w:r>
      <w:r w:rsidR="00D879A5">
        <w:t>nsee’s correction of a</w:t>
      </w:r>
      <w:r w:rsidR="00252FD9">
        <w:t>n</w:t>
      </w:r>
      <w:r w:rsidR="00D879A5">
        <w:t xml:space="preserve"> </w:t>
      </w:r>
      <w:r w:rsidR="00252FD9">
        <w:t>issue</w:t>
      </w:r>
      <w:r w:rsidR="00D879A5">
        <w:t>.</w:t>
      </w:r>
    </w:p>
    <w:p w:rsidR="00DB58A6" w:rsidRDefault="00DB58A6"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05"/>
        <w:jc w:val="both"/>
      </w:pPr>
    </w:p>
    <w:p w:rsidR="001B6EFB" w:rsidRDefault="00C47FC1" w:rsidP="00DB1C0E">
      <w:pPr>
        <w:widowControl/>
        <w:numPr>
          <w:ilvl w:val="0"/>
          <w:numId w:val="18"/>
        </w:numPr>
        <w:tabs>
          <w:tab w:val="clear"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jc w:val="both"/>
      </w:pPr>
      <w:r>
        <w:t>If the finding is licensee-identified or self-revealing</w:t>
      </w:r>
      <w:r w:rsidR="00AD0513">
        <w:t xml:space="preserve"> and did not meet the scree</w:t>
      </w:r>
      <w:r w:rsidR="000E5BC3">
        <w:t>n</w:t>
      </w:r>
      <w:r w:rsidR="00AD0513">
        <w:t>ing criteria above</w:t>
      </w:r>
      <w:r w:rsidR="001B6EFB">
        <w:t>,</w:t>
      </w:r>
      <w:r>
        <w:t xml:space="preserve"> proceed to Section </w:t>
      </w:r>
      <w:r w:rsidR="00435B95">
        <w:t>1-7</w:t>
      </w:r>
      <w:r>
        <w:t xml:space="preserve"> to </w:t>
      </w:r>
      <w:r w:rsidR="001B6EFB">
        <w:t>determine whether or not the finding should be cited</w:t>
      </w:r>
      <w:r w:rsidR="00D71FD4">
        <w:t>.</w:t>
      </w:r>
      <w:r>
        <w:t xml:space="preserve">  </w:t>
      </w:r>
      <w:r w:rsidR="001B6EFB">
        <w:t>Document the finding in accordance with Section 0613-09.</w:t>
      </w:r>
    </w:p>
    <w:p w:rsidR="001B6EFB" w:rsidRDefault="001B6EFB" w:rsidP="00DB1C0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jc w:val="both"/>
      </w:pPr>
    </w:p>
    <w:p w:rsidR="006E139C" w:rsidRDefault="001B6EFB" w:rsidP="00DB1C0E">
      <w:pPr>
        <w:widowControl/>
        <w:numPr>
          <w:ilvl w:val="0"/>
          <w:numId w:val="18"/>
        </w:numPr>
        <w:tabs>
          <w:tab w:val="clear" w:pos="10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jc w:val="both"/>
      </w:pPr>
      <w:r>
        <w:rPr>
          <w:bCs/>
        </w:rPr>
        <w:lastRenderedPageBreak/>
        <w:t>If the finding is NRC-identified</w:t>
      </w:r>
      <w:r w:rsidR="00435B95">
        <w:rPr>
          <w:bCs/>
        </w:rPr>
        <w:t xml:space="preserve"> or is licensee-identified or self-revealing and meets the </w:t>
      </w:r>
      <w:r w:rsidR="00AD0513">
        <w:rPr>
          <w:bCs/>
        </w:rPr>
        <w:t xml:space="preserve">screening </w:t>
      </w:r>
      <w:r w:rsidR="00435B95">
        <w:rPr>
          <w:bCs/>
        </w:rPr>
        <w:t>criteria above</w:t>
      </w:r>
      <w:r>
        <w:rPr>
          <w:bCs/>
        </w:rPr>
        <w:t xml:space="preserve">, proceed to Section 1-5 to screen for construction </w:t>
      </w:r>
      <w:ins w:id="216" w:author="Author">
        <w:r w:rsidR="00367600">
          <w:rPr>
            <w:bCs/>
          </w:rPr>
          <w:t>cross-cutting</w:t>
        </w:r>
      </w:ins>
      <w:r>
        <w:rPr>
          <w:bCs/>
        </w:rPr>
        <w:t xml:space="preserve"> component aspects.  Document the finding in accordance with Section 0613-08.</w:t>
      </w:r>
    </w:p>
    <w:p w:rsidR="00C47FC1" w:rsidRDefault="00C47FC1" w:rsidP="00DB1C0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4"/>
        <w:jc w:val="both"/>
      </w:pPr>
    </w:p>
    <w:p w:rsidR="000E5BC3" w:rsidRPr="00157930" w:rsidRDefault="000E5BC3" w:rsidP="00DB1C0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4"/>
        <w:jc w:val="both"/>
      </w:pPr>
    </w:p>
    <w:p w:rsidR="006E139C" w:rsidRPr="00157930" w:rsidRDefault="0031772A"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b/>
        </w:rPr>
      </w:pPr>
      <w:r>
        <w:rPr>
          <w:b/>
        </w:rPr>
        <w:br w:type="page"/>
      </w:r>
      <w:r w:rsidR="006E139C" w:rsidRPr="00157930">
        <w:rPr>
          <w:b/>
        </w:rPr>
        <w:lastRenderedPageBreak/>
        <w:t>Section 1-</w:t>
      </w:r>
      <w:r w:rsidR="00C47FC1">
        <w:rPr>
          <w:b/>
        </w:rPr>
        <w:t>5</w:t>
      </w:r>
      <w:r w:rsidR="006E139C" w:rsidRPr="00157930">
        <w:rPr>
          <w:b/>
        </w:rPr>
        <w:t>.</w:t>
      </w:r>
      <w:r w:rsidR="006E139C" w:rsidRPr="00157930">
        <w:rPr>
          <w:b/>
        </w:rPr>
        <w:tab/>
      </w:r>
      <w:r w:rsidR="006E139C" w:rsidRPr="00157930">
        <w:rPr>
          <w:b/>
          <w:u w:val="single"/>
        </w:rPr>
        <w:t xml:space="preserve">Screen for </w:t>
      </w:r>
      <w:r w:rsidR="003504B3">
        <w:rPr>
          <w:b/>
          <w:u w:val="single"/>
        </w:rPr>
        <w:t xml:space="preserve">Construction </w:t>
      </w:r>
      <w:ins w:id="217" w:author="Author">
        <w:r w:rsidR="00367600">
          <w:rPr>
            <w:b/>
            <w:u w:val="single"/>
          </w:rPr>
          <w:t>Cross-cutting</w:t>
        </w:r>
      </w:ins>
      <w:r w:rsidR="003504B3">
        <w:rPr>
          <w:b/>
          <w:u w:val="single"/>
        </w:rPr>
        <w:t xml:space="preserve"> Component</w:t>
      </w:r>
      <w:r w:rsidR="006E139C" w:rsidRPr="00157930">
        <w:rPr>
          <w:b/>
          <w:u w:val="single"/>
        </w:rPr>
        <w:t xml:space="preserve"> Aspect(s) </w:t>
      </w:r>
    </w:p>
    <w:p w:rsidR="006E139C" w:rsidRPr="00157930" w:rsidRDefault="006E139C"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color w:val="000000"/>
        </w:rPr>
      </w:pPr>
    </w:p>
    <w:p w:rsidR="006E139C" w:rsidRPr="00383BEA" w:rsidRDefault="006E139C" w:rsidP="00DB1C0E">
      <w:pPr>
        <w:widowControl/>
        <w:numPr>
          <w:ilvl w:val="0"/>
          <w:numId w:val="10"/>
        </w:numPr>
        <w:tabs>
          <w:tab w:val="clear" w:pos="1166"/>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 w:rsidRPr="00383BEA">
        <w:t xml:space="preserve">Based on the information developed during the inspection, </w:t>
      </w:r>
      <w:r w:rsidR="00252FD9">
        <w:t xml:space="preserve">attempt to </w:t>
      </w:r>
      <w:r w:rsidRPr="00383BEA">
        <w:t xml:space="preserve">identify the most significant contributor that provides the most meaningful insight into </w:t>
      </w:r>
      <w:r w:rsidR="00252FD9">
        <w:t xml:space="preserve">what caused </w:t>
      </w:r>
      <w:r w:rsidRPr="00383BEA">
        <w:t xml:space="preserve">the </w:t>
      </w:r>
      <w:r w:rsidR="00CA1BFF">
        <w:t>finding</w:t>
      </w:r>
      <w:r w:rsidR="00252FD9">
        <w:t xml:space="preserve"> to occur</w:t>
      </w:r>
      <w:r w:rsidRPr="00383BEA">
        <w:t xml:space="preserve">.  There should typically be only one principal cause and one </w:t>
      </w:r>
      <w:r w:rsidR="003504B3">
        <w:t xml:space="preserve">construction </w:t>
      </w:r>
      <w:ins w:id="218" w:author="Author">
        <w:r w:rsidR="00367600">
          <w:t>cross-cutting</w:t>
        </w:r>
      </w:ins>
      <w:r w:rsidR="003504B3">
        <w:t xml:space="preserve"> component</w:t>
      </w:r>
      <w:r w:rsidRPr="00383BEA">
        <w:t xml:space="preserve"> aspect associated with each finding.  However, on rare occasions it may be appropriate for some unique or complex inspection findings with multiple root causes to be associated with more than one </w:t>
      </w:r>
      <w:r w:rsidR="003504B3">
        <w:t xml:space="preserve">construction </w:t>
      </w:r>
      <w:ins w:id="219" w:author="Author">
        <w:r w:rsidR="00367600">
          <w:t>cross-cutting</w:t>
        </w:r>
      </w:ins>
      <w:r w:rsidR="003504B3">
        <w:t xml:space="preserve"> component</w:t>
      </w:r>
      <w:r w:rsidRPr="00383BEA">
        <w:t xml:space="preserve"> aspect.  In these cases, the regional office must obtain concurrence from the NR</w:t>
      </w:r>
      <w:r w:rsidR="004E663E">
        <w:t>O</w:t>
      </w:r>
      <w:r w:rsidRPr="00383BEA">
        <w:t xml:space="preserve"> </w:t>
      </w:r>
      <w:r w:rsidR="00C02C44">
        <w:t>Branch Chief responsible for developing and maintaining the construction inspection program</w:t>
      </w:r>
      <w:r w:rsidRPr="00383BEA">
        <w:t xml:space="preserve">.  For the case of a finding with multiple examples, consistent with the Enforcement Manual guidance, it is appropriate for the multiple examples to have the same </w:t>
      </w:r>
      <w:r w:rsidR="003504B3">
        <w:t xml:space="preserve">construction </w:t>
      </w:r>
      <w:ins w:id="220" w:author="Author">
        <w:r w:rsidR="00367600">
          <w:t>cross-cutting</w:t>
        </w:r>
      </w:ins>
      <w:r w:rsidR="003504B3">
        <w:t xml:space="preserve"> component</w:t>
      </w:r>
      <w:r w:rsidRPr="00383BEA">
        <w:t xml:space="preserve"> aspect.</w:t>
      </w:r>
    </w:p>
    <w:p w:rsidR="006E139C" w:rsidRPr="00383BEA" w:rsidRDefault="006E139C"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p>
    <w:p w:rsidR="006E139C" w:rsidRPr="00383BEA" w:rsidRDefault="006E139C" w:rsidP="00DB1C0E">
      <w:pPr>
        <w:widowControl/>
        <w:numPr>
          <w:ilvl w:val="0"/>
          <w:numId w:val="10"/>
        </w:numPr>
        <w:tabs>
          <w:tab w:val="clear" w:pos="1166"/>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 w:rsidRPr="00383BEA">
        <w:t xml:space="preserve">Answer the following question with respect to the most significant contributor of the </w:t>
      </w:r>
      <w:r w:rsidR="00CA1BFF">
        <w:t>finding</w:t>
      </w:r>
      <w:r w:rsidRPr="00383BEA">
        <w:t xml:space="preserve"> to determine if </w:t>
      </w:r>
      <w:r w:rsidR="00252FD9">
        <w:t>it</w:t>
      </w:r>
      <w:r w:rsidRPr="00383BEA">
        <w:t xml:space="preserve"> has a </w:t>
      </w:r>
      <w:r w:rsidR="003504B3">
        <w:t xml:space="preserve">construction </w:t>
      </w:r>
      <w:ins w:id="221" w:author="Author">
        <w:r w:rsidR="00367600">
          <w:t>cross-cutting</w:t>
        </w:r>
      </w:ins>
      <w:r w:rsidR="003504B3">
        <w:t xml:space="preserve"> component</w:t>
      </w:r>
      <w:r w:rsidRPr="00383BEA">
        <w:t xml:space="preserve"> aspect:</w:t>
      </w:r>
    </w:p>
    <w:p w:rsidR="006E139C" w:rsidRPr="00157930" w:rsidRDefault="006E139C"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color w:val="000000"/>
        </w:rPr>
      </w:pPr>
    </w:p>
    <w:p w:rsidR="006E139C" w:rsidRPr="00157930" w:rsidRDefault="006E139C"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color w:val="000000"/>
        </w:rPr>
      </w:pPr>
      <w:r w:rsidRPr="00157930">
        <w:rPr>
          <w:color w:val="000000"/>
        </w:rPr>
        <w:t xml:space="preserve">(NOTE: </w:t>
      </w:r>
      <w:r w:rsidR="00B36761">
        <w:rPr>
          <w:color w:val="000000"/>
        </w:rPr>
        <w:t xml:space="preserve"> </w:t>
      </w:r>
      <w:r w:rsidRPr="00157930">
        <w:rPr>
          <w:color w:val="000000"/>
        </w:rPr>
        <w:t xml:space="preserve">Not all </w:t>
      </w:r>
      <w:r w:rsidR="00CA1BFF">
        <w:rPr>
          <w:color w:val="000000"/>
        </w:rPr>
        <w:t>finding</w:t>
      </w:r>
      <w:r w:rsidR="004E663E">
        <w:rPr>
          <w:color w:val="000000"/>
        </w:rPr>
        <w:t>s</w:t>
      </w:r>
      <w:r w:rsidRPr="00157930">
        <w:rPr>
          <w:color w:val="000000"/>
        </w:rPr>
        <w:t xml:space="preserve"> have </w:t>
      </w:r>
      <w:r w:rsidR="003504B3">
        <w:rPr>
          <w:color w:val="000000"/>
        </w:rPr>
        <w:t xml:space="preserve">construction </w:t>
      </w:r>
      <w:ins w:id="222" w:author="Author">
        <w:r w:rsidR="00367600">
          <w:rPr>
            <w:color w:val="000000"/>
          </w:rPr>
          <w:t>cross-cutting</w:t>
        </w:r>
      </w:ins>
      <w:r w:rsidR="003504B3">
        <w:rPr>
          <w:color w:val="000000"/>
        </w:rPr>
        <w:t xml:space="preserve"> component</w:t>
      </w:r>
      <w:r w:rsidRPr="00157930">
        <w:rPr>
          <w:color w:val="000000"/>
        </w:rPr>
        <w:t xml:space="preserve"> aspects.)</w:t>
      </w:r>
    </w:p>
    <w:p w:rsidR="006E139C" w:rsidRPr="00157930" w:rsidRDefault="006E139C"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color w:val="000000"/>
        </w:rPr>
      </w:pPr>
    </w:p>
    <w:p w:rsidR="006E139C" w:rsidRPr="00157930" w:rsidRDefault="006E139C"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jc w:val="both"/>
        <w:rPr>
          <w:color w:val="000000"/>
        </w:rPr>
      </w:pPr>
      <w:r w:rsidRPr="00157930">
        <w:rPr>
          <w:color w:val="000000"/>
        </w:rPr>
        <w:t xml:space="preserve">Is the most significant contributor of the </w:t>
      </w:r>
      <w:r w:rsidR="00CA1BFF">
        <w:rPr>
          <w:color w:val="000000"/>
        </w:rPr>
        <w:t>finding</w:t>
      </w:r>
      <w:r w:rsidRPr="00157930">
        <w:rPr>
          <w:color w:val="000000"/>
        </w:rPr>
        <w:t xml:space="preserve"> similar to one of the </w:t>
      </w:r>
      <w:r w:rsidR="003504B3">
        <w:rPr>
          <w:color w:val="000000"/>
        </w:rPr>
        <w:t xml:space="preserve">construction </w:t>
      </w:r>
      <w:ins w:id="223" w:author="Author">
        <w:r w:rsidR="00367600">
          <w:rPr>
            <w:color w:val="000000"/>
          </w:rPr>
          <w:t>cross-cutting</w:t>
        </w:r>
      </w:ins>
      <w:r w:rsidR="003504B3">
        <w:rPr>
          <w:color w:val="000000"/>
        </w:rPr>
        <w:t xml:space="preserve"> component</w:t>
      </w:r>
      <w:r w:rsidRPr="00157930">
        <w:rPr>
          <w:color w:val="000000"/>
        </w:rPr>
        <w:t xml:space="preserve"> aspects described in </w:t>
      </w:r>
      <w:r w:rsidR="004E663E">
        <w:rPr>
          <w:color w:val="000000"/>
        </w:rPr>
        <w:t xml:space="preserve">Appendix </w:t>
      </w:r>
      <w:r w:rsidR="00AF33E0">
        <w:rPr>
          <w:color w:val="000000"/>
        </w:rPr>
        <w:t>F</w:t>
      </w:r>
      <w:r w:rsidRPr="00157930">
        <w:rPr>
          <w:color w:val="000000"/>
        </w:rPr>
        <w:t xml:space="preserve">?  </w:t>
      </w:r>
    </w:p>
    <w:p w:rsidR="006E139C" w:rsidRPr="00157930" w:rsidRDefault="006E139C"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color w:val="000000"/>
        </w:rPr>
      </w:pPr>
    </w:p>
    <w:p w:rsidR="0096100F" w:rsidRDefault="006E139C" w:rsidP="00DB1C0E">
      <w:pPr>
        <w:widowControl/>
        <w:numPr>
          <w:ilvl w:val="0"/>
          <w:numId w:val="10"/>
        </w:numPr>
        <w:tabs>
          <w:tab w:val="clear" w:pos="1166"/>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 w:rsidRPr="00157930">
        <w:t xml:space="preserve">Proceed to Section </w:t>
      </w:r>
      <w:r w:rsidR="00435B95">
        <w:t>1-6 to determine the type of finding that was identified</w:t>
      </w:r>
      <w:r w:rsidRPr="00157930">
        <w:t>.</w:t>
      </w:r>
    </w:p>
    <w:p w:rsidR="0096100F" w:rsidRDefault="0096100F" w:rsidP="00DB1C0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jc w:val="both"/>
      </w:pPr>
    </w:p>
    <w:p w:rsidR="00EC6F0F" w:rsidRDefault="00EC6F0F" w:rsidP="00DB1C0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6F0F" w:rsidRPr="00EC6F0F" w:rsidRDefault="00EC6F0F" w:rsidP="00DB1C0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b/>
        </w:rPr>
      </w:pPr>
      <w:r w:rsidRPr="00EC6F0F">
        <w:rPr>
          <w:b/>
        </w:rPr>
        <w:t>Section 1-</w:t>
      </w:r>
      <w:r w:rsidR="00C47FC1">
        <w:rPr>
          <w:b/>
        </w:rPr>
        <w:t>6</w:t>
      </w:r>
      <w:r w:rsidR="000E5BC3">
        <w:rPr>
          <w:b/>
        </w:rPr>
        <w:t>.</w:t>
      </w:r>
      <w:r w:rsidRPr="00EC6F0F">
        <w:rPr>
          <w:b/>
        </w:rPr>
        <w:tab/>
      </w:r>
      <w:r w:rsidRPr="00EC6F0F">
        <w:rPr>
          <w:b/>
          <w:u w:val="single"/>
        </w:rPr>
        <w:t>Screen for Type of Finding</w:t>
      </w:r>
    </w:p>
    <w:p w:rsidR="00EC6F0F" w:rsidRDefault="00EC6F0F" w:rsidP="00DB1C0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6F0F" w:rsidRDefault="00EC6F0F"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F849B3">
        <w:t xml:space="preserve">Determine whether the finding will be documented as a construction finding, an ITACC-related construction finding, or an ITAAC finding. </w:t>
      </w:r>
    </w:p>
    <w:p w:rsidR="006E7DEA" w:rsidRDefault="00C61A43" w:rsidP="00DB1C0E">
      <w:pPr>
        <w:jc w:val="both"/>
      </w:pPr>
      <w:r>
        <w:tab/>
      </w:r>
    </w:p>
    <w:p w:rsidR="006E7DEA" w:rsidRDefault="006E7DEA"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6E7DEA" w:rsidRDefault="007B5A2C"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Pr>
          <w:noProof/>
        </w:rPr>
        <w:pict>
          <v:shape id="_x0000_s1034" type="#_x0000_t202" style="position:absolute;left:0;text-align:left;margin-left:.5pt;margin-top:-20.55pt;width:469.5pt;height:1in;z-index:251662336">
            <v:textbox style="mso-next-textbox:#_x0000_s1034">
              <w:txbxContent>
                <w:p w:rsidR="00F35135" w:rsidRPr="00C61A43" w:rsidRDefault="00F35135" w:rsidP="006E7DEA">
                  <w:pPr>
                    <w:jc w:val="center"/>
                  </w:pPr>
                  <w:r w:rsidRPr="00C61A43">
                    <w:t>NOTE</w:t>
                  </w:r>
                </w:p>
                <w:p w:rsidR="00F35135" w:rsidRPr="00C61A43" w:rsidRDefault="00F35135" w:rsidP="006E7DEA"/>
                <w:p w:rsidR="00F35135" w:rsidRPr="00C61A43" w:rsidRDefault="00F35135" w:rsidP="006E7DEA">
                  <w:r w:rsidRPr="00C61A43">
                    <w:t>Findings associated with limited pre-construction activity inspections will routinely be documented as construction findings.</w:t>
                  </w:r>
                </w:p>
              </w:txbxContent>
            </v:textbox>
          </v:shape>
        </w:pict>
      </w:r>
    </w:p>
    <w:p w:rsidR="006E7DEA" w:rsidRDefault="006E7DEA"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6E7DEA" w:rsidRDefault="006E7DEA"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6F0F" w:rsidRPr="00F849B3" w:rsidRDefault="00EC6F0F"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EC6F0F" w:rsidRDefault="00EC6F0F"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 w:rsidRPr="006C3940">
        <w:t>a.</w:t>
      </w:r>
      <w:r w:rsidRPr="006C3940">
        <w:tab/>
        <w:t>If the finding is not associated with a specific ITAAC, then it should be documented as a construction finding.</w:t>
      </w:r>
    </w:p>
    <w:p w:rsidR="00EC6F0F" w:rsidRPr="006C3940" w:rsidRDefault="00EC6F0F"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p>
    <w:p w:rsidR="00EC6F0F" w:rsidRDefault="00EC6F0F"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 w:rsidRPr="006C3940">
        <w:t>b.</w:t>
      </w:r>
      <w:r w:rsidRPr="006C3940">
        <w:tab/>
        <w:t>If the finding is associated with a specific ITAAC, determine whether the licensee has issued the ITAAC closure letter.</w:t>
      </w:r>
    </w:p>
    <w:p w:rsidR="00EC6F0F" w:rsidRPr="006C3940" w:rsidRDefault="00EC6F0F"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p>
    <w:p w:rsidR="00EC6F0F" w:rsidRPr="006C3940" w:rsidRDefault="00D41038"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r>
        <w:t>1.</w:t>
      </w:r>
      <w:r w:rsidR="00EC6F0F" w:rsidRPr="006C3940">
        <w:tab/>
        <w:t xml:space="preserve">If the answer is no, then determine whether it is material to the ITAAC acceptance criteria.  </w:t>
      </w:r>
    </w:p>
    <w:p w:rsidR="00EC6F0F" w:rsidRPr="006C3940" w:rsidRDefault="00EC6F0F"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pPr>
    </w:p>
    <w:p w:rsidR="00EC6F0F" w:rsidRPr="006C3940" w:rsidRDefault="00EC6F0F"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r>
        <w:t>(a)</w:t>
      </w:r>
      <w:r>
        <w:tab/>
      </w:r>
      <w:r w:rsidRPr="006C3940">
        <w:t xml:space="preserve">If the answer is no, then it should be documented as a construction finding.  </w:t>
      </w:r>
    </w:p>
    <w:p w:rsidR="00EC6F0F" w:rsidRPr="006C3940" w:rsidRDefault="00EC6F0F"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p>
    <w:p w:rsidR="00EC6F0F" w:rsidRPr="006C3940" w:rsidRDefault="00EC6F0F"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r>
        <w:lastRenderedPageBreak/>
        <w:t>(b)</w:t>
      </w:r>
      <w:r>
        <w:tab/>
      </w:r>
      <w:r w:rsidRPr="006C3940">
        <w:t>If the answer is yes, then it should be documented as an ITAAC-related construction finding.</w:t>
      </w:r>
    </w:p>
    <w:p w:rsidR="00EC6F0F" w:rsidRPr="006C3940" w:rsidRDefault="00EC6F0F"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pPr>
    </w:p>
    <w:p w:rsidR="00EC6F0F" w:rsidRPr="006C3940" w:rsidRDefault="00EC6F0F"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r w:rsidRPr="006C3940">
        <w:t>2.</w:t>
      </w:r>
      <w:r w:rsidRPr="006C3940">
        <w:tab/>
        <w:t xml:space="preserve">If the answer is yes, then determine whether it is material to the ITAAC acceptance criteria.  </w:t>
      </w:r>
    </w:p>
    <w:p w:rsidR="00EC6F0F" w:rsidRPr="006C3940" w:rsidRDefault="00EC6F0F"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p>
    <w:p w:rsidR="00EC6F0F" w:rsidRPr="006C3940" w:rsidRDefault="00EC6F0F"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r w:rsidRPr="006C3940">
        <w:t>(a)</w:t>
      </w:r>
      <w:r w:rsidRPr="006C3940">
        <w:tab/>
        <w:t>If the answer is no, then it should be documented as a construction finding.</w:t>
      </w:r>
    </w:p>
    <w:p w:rsidR="00EC6F0F" w:rsidRPr="006C3940" w:rsidRDefault="00EC6F0F"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p>
    <w:p w:rsidR="00EC6F0F" w:rsidRDefault="00EC6F0F"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r w:rsidRPr="006C3940">
        <w:t>(b)</w:t>
      </w:r>
      <w:r w:rsidRPr="006C3940">
        <w:tab/>
        <w:t>If the answer is yes, then it should be documented as an ITAAC finding.</w:t>
      </w:r>
    </w:p>
    <w:p w:rsidR="00EC6F0F" w:rsidRPr="006C3940" w:rsidRDefault="00EC6F0F"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p>
    <w:p w:rsidR="00EC6F0F" w:rsidRPr="006C3940" w:rsidRDefault="00EC6F0F"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proofErr w:type="gramStart"/>
      <w:r>
        <w:t>c</w:t>
      </w:r>
      <w:proofErr w:type="gramEnd"/>
      <w:r w:rsidRPr="006C3940">
        <w:t>.</w:t>
      </w:r>
      <w:r w:rsidRPr="006C3940">
        <w:tab/>
        <w:t xml:space="preserve">NRC Response to Different Types of Findings.  </w:t>
      </w:r>
      <w:proofErr w:type="gramStart"/>
      <w:r w:rsidRPr="006C3940">
        <w:t xml:space="preserve">NRC dispositions the </w:t>
      </w:r>
      <w:r w:rsidR="00CA1BFF">
        <w:t>finding</w:t>
      </w:r>
      <w:r w:rsidRPr="006C3940">
        <w:t xml:space="preserve"> in accordance with </w:t>
      </w:r>
      <w:ins w:id="224" w:author="Author">
        <w:r w:rsidR="003720EC">
          <w:t>the Enforcement Policy.</w:t>
        </w:r>
      </w:ins>
      <w:proofErr w:type="gramEnd"/>
    </w:p>
    <w:p w:rsidR="00EC6F0F" w:rsidRPr="006C3940" w:rsidRDefault="00EC6F0F"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p>
    <w:p w:rsidR="00EC6F0F" w:rsidRPr="006C3940" w:rsidRDefault="00D41038"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r>
        <w:t>1.</w:t>
      </w:r>
      <w:r w:rsidR="00EC6F0F" w:rsidRPr="006C3940">
        <w:tab/>
        <w:t>If the issue is determined</w:t>
      </w:r>
      <w:r w:rsidR="00C02C44">
        <w:t xml:space="preserve"> not to be </w:t>
      </w:r>
      <w:r w:rsidR="00EC6F0F" w:rsidRPr="006C3940">
        <w:t xml:space="preserve">related to a specific ITAAC, NRC will </w:t>
      </w:r>
      <w:r w:rsidR="00EC6F0F">
        <w:t>designate</w:t>
      </w:r>
      <w:r w:rsidR="00EC6F0F" w:rsidRPr="006C3940">
        <w:t xml:space="preserve"> it </w:t>
      </w:r>
      <w:r w:rsidR="00C02C44">
        <w:t xml:space="preserve">as </w:t>
      </w:r>
      <w:r w:rsidR="00EC6F0F" w:rsidRPr="006C3940">
        <w:t>a construction finding</w:t>
      </w:r>
      <w:r w:rsidR="00C22E6E">
        <w:t>, inform the licensee,</w:t>
      </w:r>
      <w:r w:rsidR="00EC6F0F" w:rsidRPr="006C3940">
        <w:t xml:space="preserve"> and evaluate the </w:t>
      </w:r>
      <w:ins w:id="225" w:author="Author">
        <w:r w:rsidR="003720EC">
          <w:t xml:space="preserve">finding </w:t>
        </w:r>
      </w:ins>
      <w:r w:rsidR="00EC6F0F" w:rsidRPr="006C3940">
        <w:t xml:space="preserve">via the </w:t>
      </w:r>
      <w:r w:rsidR="00EC6F0F">
        <w:t>Enforcement P</w:t>
      </w:r>
      <w:r w:rsidR="00EC6F0F" w:rsidRPr="006C3940">
        <w:t>o</w:t>
      </w:r>
      <w:r w:rsidR="00EC6F0F">
        <w:t>licy</w:t>
      </w:r>
      <w:r w:rsidR="00EC6F0F" w:rsidRPr="006C3940">
        <w:t>.</w:t>
      </w:r>
    </w:p>
    <w:p w:rsidR="00EC6F0F" w:rsidRPr="006C3940" w:rsidRDefault="00EC6F0F"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p>
    <w:p w:rsidR="00EC6F0F" w:rsidRDefault="00EC6F0F"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r w:rsidRPr="006C3940">
        <w:t>2.</w:t>
      </w:r>
      <w:r w:rsidRPr="006C3940">
        <w:tab/>
        <w:t>If the issue is determined to be an ITA</w:t>
      </w:r>
      <w:r>
        <w:t>AC-related construction finding</w:t>
      </w:r>
      <w:r w:rsidRPr="006C3940">
        <w:t xml:space="preserve">, the staff will inform the licensee and evaluate the </w:t>
      </w:r>
      <w:ins w:id="226" w:author="Author">
        <w:r w:rsidR="003720EC">
          <w:t xml:space="preserve">finding </w:t>
        </w:r>
      </w:ins>
      <w:r w:rsidRPr="006C3940">
        <w:t xml:space="preserve">via the </w:t>
      </w:r>
      <w:r>
        <w:t>E</w:t>
      </w:r>
      <w:r w:rsidRPr="006C3940">
        <w:t xml:space="preserve">nforcement </w:t>
      </w:r>
      <w:r>
        <w:t>Policy</w:t>
      </w:r>
      <w:r w:rsidRPr="006C3940">
        <w:t>.</w:t>
      </w:r>
    </w:p>
    <w:p w:rsidR="00EC6F0F" w:rsidRPr="006C3940" w:rsidRDefault="00EC6F0F"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p>
    <w:p w:rsidR="00EC6F0F" w:rsidRDefault="00EC6F0F" w:rsidP="00DB1C0E">
      <w:pPr>
        <w:widowControl/>
        <w:numPr>
          <w:ilvl w:val="0"/>
          <w:numId w:val="15"/>
        </w:numPr>
        <w:tabs>
          <w:tab w:val="clear" w:pos="117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r w:rsidRPr="006C3940">
        <w:t>If the issued is de</w:t>
      </w:r>
      <w:r>
        <w:t>termined to be an ITAAC finding</w:t>
      </w:r>
      <w:r w:rsidRPr="006C3940">
        <w:t xml:space="preserve">, </w:t>
      </w:r>
      <w:r>
        <w:t>the staff</w:t>
      </w:r>
      <w:r w:rsidRPr="006C3940">
        <w:t xml:space="preserve"> will inform the license</w:t>
      </w:r>
      <w:r>
        <w:t>e</w:t>
      </w:r>
      <w:r w:rsidRPr="006C3940">
        <w:t xml:space="preserve"> and evaluate the </w:t>
      </w:r>
      <w:ins w:id="227" w:author="Author">
        <w:r w:rsidR="003720EC">
          <w:t xml:space="preserve">finding </w:t>
        </w:r>
      </w:ins>
      <w:r w:rsidRPr="006C3940">
        <w:t xml:space="preserve">via </w:t>
      </w:r>
      <w:proofErr w:type="spellStart"/>
      <w:r w:rsidRPr="006C3940">
        <w:t>the</w:t>
      </w:r>
      <w:ins w:id="228" w:author="Author">
        <w:r w:rsidR="003720EC">
          <w:t>Enforcement</w:t>
        </w:r>
        <w:proofErr w:type="spellEnd"/>
        <w:r w:rsidR="003720EC">
          <w:t xml:space="preserve"> Policy</w:t>
        </w:r>
      </w:ins>
      <w:r w:rsidRPr="006C3940">
        <w:t xml:space="preserve">. </w:t>
      </w:r>
      <w:r>
        <w:t xml:space="preserve"> </w:t>
      </w:r>
      <w:r w:rsidRPr="006C3940">
        <w:t>Furthermore, the staff will evaluate the need</w:t>
      </w:r>
      <w:r>
        <w:t xml:space="preserve"> to re-open other closed ITAACs,</w:t>
      </w:r>
      <w:r w:rsidRPr="006C3940">
        <w:t xml:space="preserve"> determine whether the NRC staff has accepted the licensee’s ITAAC closure letter, </w:t>
      </w:r>
      <w:r>
        <w:t xml:space="preserve">and, </w:t>
      </w:r>
      <w:r w:rsidRPr="006C3940">
        <w:t>if not, how it will treat the invalid closeout letter.  If the staff has not yet accepted the letter, it m</w:t>
      </w:r>
      <w:r>
        <w:t>ay reject the closeout letter.</w:t>
      </w:r>
    </w:p>
    <w:p w:rsidR="00E93FF7" w:rsidRDefault="00E93FF7" w:rsidP="00DB1C0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jc w:val="both"/>
      </w:pPr>
    </w:p>
    <w:p w:rsidR="00E93FF7" w:rsidRDefault="00E93FF7" w:rsidP="00DB1C0E">
      <w:pPr>
        <w:widowControl/>
        <w:numPr>
          <w:ilvl w:val="0"/>
          <w:numId w:val="10"/>
        </w:numPr>
        <w:tabs>
          <w:tab w:val="clear" w:pos="1166"/>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
        <w:t>Proceed to Section 1-7 to determine the significance of the finding and the appropriate enforcement action to be taken.</w:t>
      </w:r>
    </w:p>
    <w:p w:rsidR="00C47FC1" w:rsidRDefault="00C47FC1" w:rsidP="00DB1C0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0E5BC3" w:rsidRDefault="000E5BC3" w:rsidP="00DB1C0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C47FC1" w:rsidRPr="00157930" w:rsidRDefault="00C47FC1"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b/>
          <w:bCs/>
          <w:u w:val="single"/>
        </w:rPr>
      </w:pPr>
      <w:r w:rsidRPr="00157930">
        <w:rPr>
          <w:b/>
          <w:bCs/>
        </w:rPr>
        <w:t>Section 1-</w:t>
      </w:r>
      <w:r>
        <w:rPr>
          <w:b/>
          <w:bCs/>
        </w:rPr>
        <w:t>7</w:t>
      </w:r>
      <w:r w:rsidRPr="00157930">
        <w:rPr>
          <w:b/>
          <w:bCs/>
        </w:rPr>
        <w:tab/>
      </w:r>
      <w:r w:rsidR="00435B95" w:rsidRPr="00157930">
        <w:rPr>
          <w:b/>
          <w:u w:val="single"/>
        </w:rPr>
        <w:t xml:space="preserve">Screening for </w:t>
      </w:r>
      <w:r w:rsidR="00435B95">
        <w:rPr>
          <w:b/>
          <w:bCs/>
          <w:u w:val="single"/>
        </w:rPr>
        <w:t>Significance</w:t>
      </w:r>
      <w:r w:rsidR="00435B95" w:rsidRPr="00157930">
        <w:rPr>
          <w:b/>
          <w:u w:val="single"/>
        </w:rPr>
        <w:t xml:space="preserve"> </w:t>
      </w:r>
      <w:r w:rsidR="00435B95">
        <w:rPr>
          <w:b/>
          <w:u w:val="single"/>
        </w:rPr>
        <w:t>and Appropriate Enforcement Action</w:t>
      </w:r>
    </w:p>
    <w:p w:rsidR="00014E19" w:rsidRDefault="00014E19"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014E19" w:rsidRDefault="00E93FF7"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 xml:space="preserve">Refer to the guidance in </w:t>
      </w:r>
      <w:ins w:id="229" w:author="Author">
        <w:r w:rsidR="003720EC">
          <w:t xml:space="preserve">Section </w:t>
        </w:r>
      </w:ins>
      <w:r w:rsidR="00B83AE9">
        <w:t xml:space="preserve">6.5 </w:t>
      </w:r>
      <w:r>
        <w:t>of the Enforcement Policy to determine the appropriate severity level for the violation.</w:t>
      </w:r>
    </w:p>
    <w:p w:rsidR="009747B7" w:rsidRDefault="009747B7"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9747B7" w:rsidRDefault="009747B7"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If the significance of the finding is potentially greater than Severity Level IV, then the finding is an apparent violation.  The appropriate enforcement action will be determined in accordance with the Enforcement Policy.  Document the finding in accordance with Section 0613-08.</w:t>
      </w:r>
    </w:p>
    <w:p w:rsidR="00014E19" w:rsidRDefault="00014E19"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014E19" w:rsidRDefault="00014E19"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If the finding is Severity Level IV, d</w:t>
      </w:r>
      <w:r w:rsidR="00E93FF7">
        <w:t xml:space="preserve">etermine if the finding is appropriate to be treated as a non-cited violation.  </w:t>
      </w:r>
      <w:r w:rsidR="0096100F">
        <w:t xml:space="preserve">If the licensee’s CAP </w:t>
      </w:r>
      <w:ins w:id="230" w:author="Author">
        <w:r w:rsidR="004563BE">
          <w:t>adequacy</w:t>
        </w:r>
      </w:ins>
      <w:r w:rsidR="0096100F">
        <w:t xml:space="preserve"> has not been validated, all violations will be cited</w:t>
      </w:r>
      <w:r w:rsidR="00B83AE9">
        <w:t xml:space="preserve"> (see IMC 2505, Section 06.08 for more details)</w:t>
      </w:r>
      <w:r w:rsidR="0096100F">
        <w:t xml:space="preserve">.  If the CAP </w:t>
      </w:r>
      <w:ins w:id="231" w:author="Author">
        <w:r w:rsidR="004563BE">
          <w:t>adequacy</w:t>
        </w:r>
      </w:ins>
      <w:r w:rsidR="0096100F">
        <w:t xml:space="preserve"> has been validated, t</w:t>
      </w:r>
      <w:r w:rsidR="006E139C" w:rsidRPr="00157930">
        <w:t xml:space="preserve">he inspector is expected to refer to the Enforcement </w:t>
      </w:r>
      <w:r w:rsidR="006E139C" w:rsidRPr="00157930">
        <w:lastRenderedPageBreak/>
        <w:t>Policy/Manual for guidance on addressi</w:t>
      </w:r>
      <w:bookmarkStart w:id="232" w:name="_Toc234055782"/>
      <w:r>
        <w:t xml:space="preserve">ng the following questions:  </w:t>
      </w:r>
    </w:p>
    <w:p w:rsidR="00014E19" w:rsidRDefault="00014E19"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014E19" w:rsidRDefault="006E139C" w:rsidP="00DB1C0E">
      <w:pPr>
        <w:numPr>
          <w:ilvl w:val="0"/>
          <w:numId w:val="21"/>
        </w:numPr>
        <w:tabs>
          <w:tab w:val="clear" w:pos="1166"/>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 w:rsidRPr="00157930">
        <w:t>Did the licensee fail to restore compliance</w:t>
      </w:r>
      <w:r w:rsidR="00C22E6E">
        <w:t xml:space="preserve"> within a reasonable time</w:t>
      </w:r>
      <w:r w:rsidRPr="00157930">
        <w:t>?</w:t>
      </w:r>
      <w:bookmarkStart w:id="233" w:name="_Toc234055783"/>
      <w:bookmarkEnd w:id="232"/>
    </w:p>
    <w:p w:rsidR="00014E19" w:rsidRDefault="00014E19"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p>
    <w:p w:rsidR="00014E19" w:rsidRDefault="006E139C" w:rsidP="00DB1C0E">
      <w:pPr>
        <w:numPr>
          <w:ilvl w:val="0"/>
          <w:numId w:val="21"/>
        </w:numPr>
        <w:tabs>
          <w:tab w:val="clear" w:pos="1166"/>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 w:rsidRPr="00157930">
        <w:t xml:space="preserve">Did the licensee fail to enter the violation into </w:t>
      </w:r>
      <w:r w:rsidR="00C02C44">
        <w:t>its</w:t>
      </w:r>
      <w:r w:rsidRPr="00157930">
        <w:t xml:space="preserve"> corrective action program</w:t>
      </w:r>
      <w:r w:rsidR="00C22E6E">
        <w:t xml:space="preserve"> to address recurrence</w:t>
      </w:r>
      <w:r w:rsidRPr="00157930">
        <w:t>?</w:t>
      </w:r>
      <w:bookmarkStart w:id="234" w:name="_Toc234055784"/>
      <w:bookmarkEnd w:id="233"/>
    </w:p>
    <w:p w:rsidR="00014E19" w:rsidRDefault="00014E19"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p>
    <w:p w:rsidR="00014E19" w:rsidRDefault="006E139C" w:rsidP="00DB1C0E">
      <w:pPr>
        <w:numPr>
          <w:ilvl w:val="0"/>
          <w:numId w:val="21"/>
        </w:numPr>
        <w:tabs>
          <w:tab w:val="clear" w:pos="1166"/>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 w:rsidRPr="00157930">
        <w:t>Was the violation willful?</w:t>
      </w:r>
      <w:bookmarkStart w:id="235" w:name="_Toc234055785"/>
      <w:bookmarkEnd w:id="234"/>
    </w:p>
    <w:p w:rsidR="00014E19" w:rsidRDefault="00014E19"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p>
    <w:p w:rsidR="006E139C" w:rsidRPr="00157930" w:rsidRDefault="006E139C" w:rsidP="00DB1C0E">
      <w:pPr>
        <w:numPr>
          <w:ilvl w:val="0"/>
          <w:numId w:val="21"/>
        </w:numPr>
        <w:tabs>
          <w:tab w:val="clear" w:pos="1166"/>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 w:rsidRPr="00157930">
        <w:t>Was the violation repetitive and NRC-identified?</w:t>
      </w:r>
      <w:bookmarkEnd w:id="235"/>
    </w:p>
    <w:p w:rsidR="006E139C" w:rsidRPr="00157930" w:rsidRDefault="006E139C"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jc w:val="both"/>
      </w:pPr>
    </w:p>
    <w:p w:rsidR="009747B7" w:rsidRDefault="006E139C"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157930">
        <w:t xml:space="preserve">If the answer to any of the above questions is “Yes”, the violation should be considered for a Notice of Violation.  </w:t>
      </w:r>
      <w:r w:rsidR="009747B7">
        <w:t>Document these findings in accordance with</w:t>
      </w:r>
      <w:r w:rsidR="009747B7" w:rsidRPr="002E49F5">
        <w:t xml:space="preserve"> Se</w:t>
      </w:r>
      <w:r w:rsidR="009747B7">
        <w:t xml:space="preserve">ction 0613-08.  </w:t>
      </w:r>
    </w:p>
    <w:p w:rsidR="009747B7" w:rsidRDefault="009747B7"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2E49F5" w:rsidRDefault="002E49F5"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2E49F5">
        <w:t>If the answer to all of the applicable questions is “No”, the violation may be dispositioned as a non-cited violation.</w:t>
      </w:r>
      <w:r w:rsidR="009747B7">
        <w:t xml:space="preserve">  </w:t>
      </w:r>
      <w:r w:rsidR="009747B7" w:rsidRPr="002E49F5">
        <w:t>If the violation is licensee-identified or self-revealing</w:t>
      </w:r>
      <w:r w:rsidR="009747B7">
        <w:t xml:space="preserve"> and does not meet the criteria in Section 1-4</w:t>
      </w:r>
      <w:r w:rsidR="009747B7" w:rsidRPr="002E49F5">
        <w:t>, go to Section 0613-09 for documentation guidance.  If the violation is NRC-id</w:t>
      </w:r>
      <w:r w:rsidR="009747B7">
        <w:t xml:space="preserve">entified, </w:t>
      </w:r>
      <w:r w:rsidR="009747B7" w:rsidRPr="002E49F5">
        <w:t>go to Se</w:t>
      </w:r>
      <w:r w:rsidR="009747B7">
        <w:t>ction 0613-08 for documentation guidance.</w:t>
      </w:r>
    </w:p>
    <w:p w:rsidR="00212270" w:rsidRDefault="00212270" w:rsidP="00DB1C0E">
      <w:pPr>
        <w:jc w:val="both"/>
      </w:pPr>
    </w:p>
    <w:p w:rsidR="00E93FF7" w:rsidRPr="00212270" w:rsidRDefault="00E93FF7" w:rsidP="00DB1C0E">
      <w:pPr>
        <w:jc w:val="both"/>
        <w:sectPr w:rsidR="00E93FF7" w:rsidRPr="00212270" w:rsidSect="00212270">
          <w:headerReference w:type="default" r:id="rId18"/>
          <w:footerReference w:type="default" r:id="rId19"/>
          <w:headerReference w:type="first" r:id="rId20"/>
          <w:footerReference w:type="first" r:id="rId21"/>
          <w:pgSz w:w="12240" w:h="15840" w:code="1"/>
          <w:pgMar w:top="1080" w:right="1440" w:bottom="720" w:left="1440" w:header="720" w:footer="720" w:gutter="0"/>
          <w:pgNumType w:start="1" w:chapStyle="1"/>
          <w:cols w:space="720"/>
          <w:titlePg/>
        </w:sectPr>
      </w:pPr>
    </w:p>
    <w:p w:rsidR="0031772A" w:rsidRPr="00274F34" w:rsidRDefault="0031772A" w:rsidP="00DB1C0E">
      <w:pPr>
        <w:pStyle w:val="Header"/>
        <w:jc w:val="both"/>
        <w:rPr>
          <w:b/>
        </w:rPr>
      </w:pPr>
      <w:r w:rsidRPr="00274F34">
        <w:rPr>
          <w:b/>
        </w:rPr>
        <w:lastRenderedPageBreak/>
        <w:t>APPENDIX C</w:t>
      </w:r>
    </w:p>
    <w:p w:rsidR="0031772A" w:rsidRPr="00274F34" w:rsidRDefault="0031772A" w:rsidP="00DB1C0E">
      <w:pPr>
        <w:pStyle w:val="Header"/>
        <w:jc w:val="both"/>
        <w:rPr>
          <w:b/>
        </w:rPr>
      </w:pPr>
    </w:p>
    <w:p w:rsidR="0031772A" w:rsidRPr="00274F34" w:rsidRDefault="0031772A" w:rsidP="00DB1C0E">
      <w:pPr>
        <w:pStyle w:val="Header"/>
        <w:jc w:val="both"/>
        <w:rPr>
          <w:b/>
        </w:rPr>
      </w:pPr>
      <w:r w:rsidRPr="00274F34">
        <w:rPr>
          <w:b/>
        </w:rPr>
        <w:t xml:space="preserve">Guidance for </w:t>
      </w:r>
      <w:r w:rsidR="00521B6C">
        <w:rPr>
          <w:b/>
        </w:rPr>
        <w:t xml:space="preserve">Construction Supplemental Inspection </w:t>
      </w:r>
      <w:r w:rsidRPr="00274F34">
        <w:rPr>
          <w:b/>
        </w:rPr>
        <w:t>Reports</w:t>
      </w:r>
    </w:p>
    <w:p w:rsidR="00194264" w:rsidRDefault="0019426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94264" w:rsidRDefault="0019426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One of the objectives of Inspection Procedure</w:t>
      </w:r>
      <w:r w:rsidR="00E9135B">
        <w:t>s</w:t>
      </w:r>
      <w:r>
        <w:t xml:space="preserve"> (IP) 9</w:t>
      </w:r>
      <w:r w:rsidR="00390034">
        <w:t>0</w:t>
      </w:r>
      <w:r>
        <w:t>001</w:t>
      </w:r>
      <w:r w:rsidR="00E9135B">
        <w:t xml:space="preserve"> and </w:t>
      </w:r>
      <w:r>
        <w:t>9</w:t>
      </w:r>
      <w:r w:rsidR="00390034">
        <w:t>0</w:t>
      </w:r>
      <w:r>
        <w:t xml:space="preserve">002 is to provide an assessment of the licensee’s analysis and corrective actions associated with the issue(s) that prompted the </w:t>
      </w:r>
      <w:ins w:id="236" w:author="Author">
        <w:r w:rsidR="00525CE4">
          <w:t>supplemental</w:t>
        </w:r>
      </w:ins>
      <w:r>
        <w:t xml:space="preserve"> inspection.  The guidance contained in Inspection Manual Chapter (IMC) 061</w:t>
      </w:r>
      <w:r w:rsidR="00390034">
        <w:t>3</w:t>
      </w:r>
      <w:r>
        <w:t xml:space="preserve"> applies equally to the baseline and </w:t>
      </w:r>
      <w:ins w:id="237" w:author="Author">
        <w:r w:rsidR="00525CE4">
          <w:t>supplemental</w:t>
        </w:r>
      </w:ins>
      <w:r>
        <w:t xml:space="preserve"> portions of the </w:t>
      </w:r>
      <w:r w:rsidR="00390034">
        <w:t>power reactor construction</w:t>
      </w:r>
      <w:r>
        <w:t xml:space="preserve"> inspection program; however, given the nature of </w:t>
      </w:r>
      <w:ins w:id="238" w:author="Author">
        <w:r w:rsidR="00525CE4">
          <w:t>supplemental</w:t>
        </w:r>
      </w:ins>
      <w:r>
        <w:t xml:space="preserve"> inspections, the type of documentation for </w:t>
      </w:r>
      <w:ins w:id="239" w:author="Author">
        <w:r w:rsidR="00525CE4">
          <w:t>supplemental</w:t>
        </w:r>
      </w:ins>
      <w:r>
        <w:t xml:space="preserve"> inspections will be different than for baseline inspections.  A </w:t>
      </w:r>
      <w:r w:rsidR="004F28A8">
        <w:t xml:space="preserve">construction supplemental inspection </w:t>
      </w:r>
      <w:r>
        <w:t xml:space="preserve">report will document the </w:t>
      </w:r>
      <w:r w:rsidR="006F24DF">
        <w:t>NRC</w:t>
      </w:r>
      <w:r>
        <w:t>’s independent assessment of each inspection requirement and pertinent qualitative observations of the licensee</w:t>
      </w:r>
      <w:r w:rsidR="00390034">
        <w:t>’</w:t>
      </w:r>
      <w:r>
        <w:t xml:space="preserve">s efforts to identify and address the root cause of the issue prompting the </w:t>
      </w:r>
      <w:ins w:id="240" w:author="Author">
        <w:r w:rsidR="00525CE4">
          <w:t>supplemental</w:t>
        </w:r>
      </w:ins>
      <w:r>
        <w:t xml:space="preserve"> inspection.  A separate inspection report will usually be generated for each </w:t>
      </w:r>
      <w:ins w:id="241" w:author="Author">
        <w:r w:rsidR="00525CE4">
          <w:t>supplemental</w:t>
        </w:r>
      </w:ins>
      <w:r>
        <w:t xml:space="preserve"> inspection.  All violations and findings must conform to the format guidance provided in IMC 061</w:t>
      </w:r>
      <w:r w:rsidR="00390034">
        <w:t>3</w:t>
      </w:r>
      <w:r>
        <w:t>.  The independent review of the extent of condition and extent of cause called for in IP 9</w:t>
      </w:r>
      <w:r w:rsidR="00390034">
        <w:t>0</w:t>
      </w:r>
      <w:r>
        <w:t xml:space="preserve">002 </w:t>
      </w:r>
      <w:r w:rsidRPr="005F41FD">
        <w:t>should be documented in addition to the other inspection requirements contained in IP 9</w:t>
      </w:r>
      <w:r w:rsidR="00390034" w:rsidRPr="005F41FD">
        <w:t>0</w:t>
      </w:r>
      <w:r w:rsidRPr="005F41FD">
        <w:t>002.  Specific documentation requirements and report format for inspections conducted in accordance with IP 9</w:t>
      </w:r>
      <w:r w:rsidR="00390034" w:rsidRPr="005F41FD">
        <w:t>0</w:t>
      </w:r>
      <w:r w:rsidRPr="005F41FD">
        <w:t>003 will be provided by the team leader.</w:t>
      </w:r>
    </w:p>
    <w:p w:rsidR="00194264" w:rsidRDefault="0019426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94264" w:rsidRDefault="0019426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 xml:space="preserve">Listed below are some general principles that apply to documenting the results of the </w:t>
      </w:r>
      <w:ins w:id="242" w:author="Author">
        <w:r w:rsidR="00525CE4">
          <w:t>supplemental</w:t>
        </w:r>
      </w:ins>
      <w:r>
        <w:t xml:space="preserve"> inspections performed in accordance with IP 9</w:t>
      </w:r>
      <w:r w:rsidR="00390034">
        <w:t>0</w:t>
      </w:r>
      <w:r>
        <w:t>001/9</w:t>
      </w:r>
      <w:r w:rsidR="00390034">
        <w:t>0</w:t>
      </w:r>
      <w:r>
        <w:t>002.  These principles supplement the guidance contained elsewhere in IMC 061</w:t>
      </w:r>
      <w:r w:rsidR="00390034">
        <w:t>3</w:t>
      </w:r>
      <w:r>
        <w:t>.</w:t>
      </w:r>
    </w:p>
    <w:p w:rsidR="00194264" w:rsidRDefault="0019426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194264" w:rsidRDefault="0019426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
        <w:t>1.</w:t>
      </w:r>
      <w:r>
        <w:tab/>
        <w:t xml:space="preserve">The cover letter of the </w:t>
      </w:r>
      <w:r w:rsidR="004F28A8">
        <w:t xml:space="preserve">Construction Supplemental Inspection </w:t>
      </w:r>
      <w:r>
        <w:t xml:space="preserve">report should conform to the guidance given for baseline inspection reports, but it should also contain a brief description of the inspection staff’s overall conclusion regarding the </w:t>
      </w:r>
      <w:ins w:id="243" w:author="Author">
        <w:r w:rsidR="004563BE">
          <w:t>adequacy</w:t>
        </w:r>
      </w:ins>
      <w:r>
        <w:t xml:space="preserve"> of the licensee’s evaluation and corrective actions associated with the issue(s) that prompted the inspection.</w:t>
      </w:r>
    </w:p>
    <w:p w:rsidR="00194264" w:rsidRDefault="0019426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p>
    <w:p w:rsidR="00194264" w:rsidRDefault="0019426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
        <w:t>2.</w:t>
      </w:r>
      <w:r>
        <w:tab/>
        <w:t xml:space="preserve">A summary of issues for the </w:t>
      </w:r>
      <w:r w:rsidR="004F28A8">
        <w:t xml:space="preserve">Construction Supplemental Inspection </w:t>
      </w:r>
      <w:r>
        <w:t>report should contain the inspection staff’s overall assessment of the issue(s).  The summary will include any specific findings associated with the licensee</w:t>
      </w:r>
      <w:r w:rsidR="00E9135B">
        <w:t>’</w:t>
      </w:r>
      <w:r>
        <w:t>s evaluation and findings that emerged during the inspection.</w:t>
      </w:r>
    </w:p>
    <w:p w:rsidR="00194264" w:rsidRDefault="0019426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p>
    <w:p w:rsidR="00194264" w:rsidRDefault="00E9135B"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
        <w:t>3.</w:t>
      </w:r>
      <w:r>
        <w:tab/>
      </w:r>
      <w:r w:rsidR="00194264">
        <w:t xml:space="preserve">The </w:t>
      </w:r>
      <w:r w:rsidR="004F28A8">
        <w:t xml:space="preserve">Construction Supplemental Inspection </w:t>
      </w:r>
      <w:r w:rsidR="00194264">
        <w:t>report should contain a description of the inspection scope.  This section should describe the purpose and objectives of the inspection and the issue(s) that prompted the inspection.  This summary can be taken from a previous inspection report f</w:t>
      </w:r>
      <w:r>
        <w:t xml:space="preserve">or an inspection-related issue.  </w:t>
      </w:r>
      <w:r w:rsidR="00194264">
        <w:t>This section can also include a description of the licensee’s preparation efforts for the inspection.</w:t>
      </w:r>
    </w:p>
    <w:p w:rsidR="00194264" w:rsidRDefault="0019426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p>
    <w:p w:rsidR="00194264" w:rsidRDefault="00E9135B"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
        <w:t>4.</w:t>
      </w:r>
      <w:r>
        <w:tab/>
      </w:r>
      <w:r w:rsidR="00194264">
        <w:t xml:space="preserve">The </w:t>
      </w:r>
      <w:r w:rsidR="004F28A8">
        <w:t xml:space="preserve">construction supplemental inspection </w:t>
      </w:r>
      <w:r w:rsidR="00194264">
        <w:t xml:space="preserve">report should contain an assessment for each of the areas listed below, as applicable.  For each area, state the inspection requirements prescribed in </w:t>
      </w:r>
      <w:r w:rsidR="00F847D0">
        <w:t xml:space="preserve">Section </w:t>
      </w:r>
      <w:r w:rsidR="00194264">
        <w:t>9</w:t>
      </w:r>
      <w:r>
        <w:t>0</w:t>
      </w:r>
      <w:r w:rsidR="005E0B24">
        <w:t>001</w:t>
      </w:r>
      <w:r w:rsidR="00194264">
        <w:t>-02</w:t>
      </w:r>
      <w:r w:rsidR="005E0B24">
        <w:t>/90002-02</w:t>
      </w:r>
      <w:r w:rsidR="00194264">
        <w:t>, “Inspection Requirements,” of IP 9</w:t>
      </w:r>
      <w:r>
        <w:t>0</w:t>
      </w:r>
      <w:r w:rsidR="00194264">
        <w:t>001/9</w:t>
      </w:r>
      <w:r>
        <w:t>0</w:t>
      </w:r>
      <w:r w:rsidR="00194264">
        <w:t>002.  Provide a synopsis of the licensee</w:t>
      </w:r>
      <w:r>
        <w:t>’</w:t>
      </w:r>
      <w:r w:rsidR="00194264">
        <w:t xml:space="preserve">s assessment related to the inspection requirement, the inspection staff’s </w:t>
      </w:r>
      <w:r w:rsidR="00194264">
        <w:lastRenderedPageBreak/>
        <w:t>assessment of the licensee</w:t>
      </w:r>
      <w:r>
        <w:t>’</w:t>
      </w:r>
      <w:r w:rsidR="00194264">
        <w:t>s evaluation, and any additional actions taken by the inspector to assess the validity of the licensee</w:t>
      </w:r>
      <w:r>
        <w:t>’</w:t>
      </w:r>
      <w:r w:rsidR="00194264">
        <w:t>s evaluation.</w:t>
      </w:r>
    </w:p>
    <w:p w:rsidR="00194264" w:rsidRDefault="0019426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p>
    <w:p w:rsidR="00194264" w:rsidRDefault="0019426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r>
        <w:t>a.</w:t>
      </w:r>
      <w:r>
        <w:tab/>
        <w:t>Problem Identification</w:t>
      </w:r>
    </w:p>
    <w:p w:rsidR="00194264" w:rsidRDefault="0019426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p>
    <w:p w:rsidR="00194264" w:rsidRDefault="0019426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r>
        <w:t>b.</w:t>
      </w:r>
      <w:r>
        <w:tab/>
        <w:t>Root Cause, Extent-of-Condition, and Extent-of-Cause Evaluation</w:t>
      </w:r>
    </w:p>
    <w:p w:rsidR="00194264" w:rsidRDefault="0019426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p>
    <w:p w:rsidR="00194264" w:rsidRDefault="0019426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r>
        <w:t>c.</w:t>
      </w:r>
      <w:r>
        <w:tab/>
        <w:t>Corrective Actions</w:t>
      </w:r>
    </w:p>
    <w:p w:rsidR="00194264" w:rsidRDefault="0019426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p>
    <w:p w:rsidR="00194264" w:rsidRDefault="005F41FD"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proofErr w:type="gramStart"/>
      <w:r>
        <w:t>d.</w:t>
      </w:r>
      <w:r>
        <w:tab/>
        <w:t>I</w:t>
      </w:r>
      <w:r w:rsidR="00194264">
        <w:t>ndependent</w:t>
      </w:r>
      <w:proofErr w:type="gramEnd"/>
      <w:r w:rsidR="00194264">
        <w:t xml:space="preserve"> Assessment of Extent-of-Condition and Extent-of-Cause (only for IP 9</w:t>
      </w:r>
      <w:r w:rsidR="00E9135B">
        <w:t>0</w:t>
      </w:r>
      <w:r w:rsidR="00194264">
        <w:t>002 inspection reports)</w:t>
      </w:r>
    </w:p>
    <w:p w:rsidR="00194264" w:rsidRDefault="0019426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p>
    <w:p w:rsidR="00194264" w:rsidRDefault="0019426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r>
        <w:t>e.</w:t>
      </w:r>
      <w:r>
        <w:tab/>
        <w:t>Safety Culture Consideration (only for IP 9</w:t>
      </w:r>
      <w:r w:rsidR="00E9135B">
        <w:t>0</w:t>
      </w:r>
      <w:r>
        <w:t>002 inspection reports)</w:t>
      </w:r>
    </w:p>
    <w:p w:rsidR="00194264" w:rsidRDefault="0019426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p>
    <w:p w:rsidR="00194264" w:rsidRDefault="0019426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
        <w:t>5.</w:t>
      </w:r>
      <w:r>
        <w:tab/>
        <w:t xml:space="preserve">For all </w:t>
      </w:r>
      <w:ins w:id="244" w:author="Author">
        <w:r w:rsidR="00525CE4">
          <w:t>supplemental</w:t>
        </w:r>
      </w:ins>
      <w:r>
        <w:t xml:space="preserve"> inspections conducted in accordance with IP 9</w:t>
      </w:r>
      <w:r w:rsidR="00E9135B">
        <w:t>0</w:t>
      </w:r>
      <w:r>
        <w:t>001/9</w:t>
      </w:r>
      <w:r w:rsidR="00E9135B">
        <w:t>0</w:t>
      </w:r>
      <w:r>
        <w:t xml:space="preserve">002, an assessment of the licensee’s evaluation and corrective actions associated with the issue(s) should be documented.  Negative conclusions regarding aspects of the licensee’s evaluation and corrective actions should be supported by examples of </w:t>
      </w:r>
      <w:r w:rsidR="00E9135B">
        <w:t>violations</w:t>
      </w:r>
      <w:r>
        <w:t xml:space="preserve"> (i.e., observations or findings).  Other conclusions should be supported by a brief statement describing their bases.</w:t>
      </w:r>
    </w:p>
    <w:p w:rsidR="00194264" w:rsidRDefault="0019426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p>
    <w:p w:rsidR="00194264" w:rsidRDefault="0019426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
        <w:t>6.</w:t>
      </w:r>
      <w:r>
        <w:tab/>
        <w:t xml:space="preserve">The </w:t>
      </w:r>
      <w:r w:rsidR="004F28A8">
        <w:t xml:space="preserve">construction supplemental inspection </w:t>
      </w:r>
      <w:r>
        <w:t>report should contain an exit meeting summary, a list of persons contacted, licensee documents reviewed during the inspection, and acronyms used in the inspection report.</w:t>
      </w:r>
    </w:p>
    <w:p w:rsidR="00194264" w:rsidRDefault="0019426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p>
    <w:p w:rsidR="00194264" w:rsidRDefault="0019426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
        <w:t>7.</w:t>
      </w:r>
      <w:r>
        <w:tab/>
        <w:t xml:space="preserve">The recommended signature authority for </w:t>
      </w:r>
      <w:r w:rsidR="004F28A8">
        <w:t xml:space="preserve">construction supplemental inspection </w:t>
      </w:r>
      <w:r>
        <w:t>reports is as follows:</w:t>
      </w:r>
    </w:p>
    <w:p w:rsidR="00194264" w:rsidRDefault="0019426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p>
    <w:p w:rsidR="00194264" w:rsidRDefault="0019426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r>
        <w:t>a.</w:t>
      </w:r>
      <w:r>
        <w:tab/>
        <w:t>For an inspection performed in accordance with IP 9</w:t>
      </w:r>
      <w:r w:rsidR="00E9135B">
        <w:t>0</w:t>
      </w:r>
      <w:r>
        <w:t>001/9</w:t>
      </w:r>
      <w:r w:rsidR="00E9135B">
        <w:t>0</w:t>
      </w:r>
      <w:r>
        <w:t>002 that resulted in no findings or severity level IV violations, the responsible branch chief will sign out the report.</w:t>
      </w:r>
    </w:p>
    <w:p w:rsidR="00194264" w:rsidRDefault="0019426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p>
    <w:p w:rsidR="00194264" w:rsidRDefault="0019426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r>
        <w:t>b.</w:t>
      </w:r>
      <w:r>
        <w:tab/>
        <w:t>For an inspection performed in accordance with IP 9</w:t>
      </w:r>
      <w:r w:rsidR="00E9135B">
        <w:t>0</w:t>
      </w:r>
      <w:r>
        <w:t>001/9</w:t>
      </w:r>
      <w:r w:rsidR="00E9135B">
        <w:t>0</w:t>
      </w:r>
      <w:r>
        <w:t>002 that resulted in greater than severity level IV violations, the responsible division director will sign out the report.</w:t>
      </w:r>
    </w:p>
    <w:p w:rsidR="00194264" w:rsidRDefault="0019426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p>
    <w:p w:rsidR="00194264" w:rsidRDefault="0019426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r>
        <w:t>c.</w:t>
      </w:r>
      <w:r>
        <w:tab/>
        <w:t>For an inspection performed in accordance with IP 9</w:t>
      </w:r>
      <w:r w:rsidR="00E9135B">
        <w:t>0</w:t>
      </w:r>
      <w:r>
        <w:t xml:space="preserve">003, the </w:t>
      </w:r>
      <w:r w:rsidR="00E9135B">
        <w:t xml:space="preserve">deputy </w:t>
      </w:r>
      <w:r>
        <w:t xml:space="preserve">regional administrator </w:t>
      </w:r>
      <w:r w:rsidR="00E9135B">
        <w:t xml:space="preserve">for construction </w:t>
      </w:r>
      <w:r>
        <w:t>will sign out the report.</w:t>
      </w:r>
    </w:p>
    <w:p w:rsidR="00194264" w:rsidRDefault="0019426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p>
    <w:p w:rsidR="00194264" w:rsidRDefault="0019426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
        <w:t>8.</w:t>
      </w:r>
      <w:r>
        <w:tab/>
        <w:t xml:space="preserve">Inspectors should follow the guidance in </w:t>
      </w:r>
      <w:r w:rsidR="00E9135B">
        <w:t>this manual chapter</w:t>
      </w:r>
      <w:r w:rsidR="00715613">
        <w:t xml:space="preserve"> and the CIPIMS user manual (</w:t>
      </w:r>
      <w:r w:rsidR="005F41FD">
        <w:t>ML102520101</w:t>
      </w:r>
      <w:r w:rsidR="00715613">
        <w:t>)</w:t>
      </w:r>
      <w:r>
        <w:t xml:space="preserve"> to record </w:t>
      </w:r>
      <w:r w:rsidR="004F28A8">
        <w:t xml:space="preserve">construction supplemental inspection </w:t>
      </w:r>
      <w:r>
        <w:t xml:space="preserve">results in </w:t>
      </w:r>
      <w:r w:rsidR="00E9135B">
        <w:t>CIPIMS</w:t>
      </w:r>
      <w:r>
        <w:t>.</w:t>
      </w:r>
    </w:p>
    <w:p w:rsidR="00981A14" w:rsidRDefault="00981A1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p>
    <w:p w:rsidR="00981A14" w:rsidRDefault="00981A1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sectPr w:rsidR="00981A14" w:rsidSect="0031772A">
          <w:headerReference w:type="default" r:id="rId22"/>
          <w:footerReference w:type="default" r:id="rId23"/>
          <w:headerReference w:type="first" r:id="rId24"/>
          <w:footerReference w:type="first" r:id="rId25"/>
          <w:pgSz w:w="12240" w:h="15840" w:code="1"/>
          <w:pgMar w:top="1080" w:right="1440" w:bottom="720" w:left="1440" w:header="720" w:footer="720" w:gutter="0"/>
          <w:pgNumType w:start="1"/>
          <w:cols w:space="720"/>
          <w:titlePg/>
        </w:sectPr>
      </w:pPr>
      <w:r>
        <w:t>9.</w:t>
      </w:r>
      <w:r>
        <w:tab/>
      </w:r>
      <w:r w:rsidR="00521B6C">
        <w:t xml:space="preserve">Construction Supplemental Inspection </w:t>
      </w:r>
      <w:r>
        <w:t>reports should be issued within 45 days of the exit meeting.</w:t>
      </w:r>
    </w:p>
    <w:p w:rsidR="00544107" w:rsidRDefault="00F663D6" w:rsidP="00DB1C0E">
      <w:pPr>
        <w:jc w:val="both"/>
        <w:rPr>
          <w:rFonts w:ascii="Arial,Bold" w:hAnsi="Arial,Bold"/>
          <w:b/>
        </w:rPr>
      </w:pPr>
      <w:r w:rsidRPr="00F663D6">
        <w:rPr>
          <w:rFonts w:ascii="Arial,Bold" w:hAnsi="Arial,Bold"/>
          <w:b/>
        </w:rPr>
        <w:lastRenderedPageBreak/>
        <w:t>APPENDIX D</w:t>
      </w:r>
    </w:p>
    <w:p w:rsidR="00544107" w:rsidRDefault="00544107" w:rsidP="00DB1C0E">
      <w:pPr>
        <w:jc w:val="both"/>
        <w:rPr>
          <w:rFonts w:ascii="Arial,Bold" w:hAnsi="Arial,Bold"/>
          <w:b/>
        </w:rPr>
      </w:pPr>
    </w:p>
    <w:p w:rsidR="004408B2" w:rsidRDefault="004408B2" w:rsidP="00DB1C0E">
      <w:pPr>
        <w:jc w:val="both"/>
        <w:rPr>
          <w:rFonts w:ascii="Arial,Bold" w:hAnsi="Arial,Bold" w:cs="Arial,Bold"/>
          <w:b/>
          <w:bCs/>
        </w:rPr>
      </w:pPr>
      <w:r>
        <w:rPr>
          <w:rFonts w:ascii="Arial,Bold" w:hAnsi="Arial,Bold" w:cs="Arial,Bold"/>
          <w:b/>
          <w:bCs/>
        </w:rPr>
        <w:t>Issuance of Non-Cited Violations Enforcement Discretion Determination</w:t>
      </w:r>
    </w:p>
    <w:p w:rsidR="004408B2" w:rsidRDefault="004408B2" w:rsidP="00DB1C0E">
      <w:pPr>
        <w:jc w:val="both"/>
        <w:rPr>
          <w:rFonts w:ascii="Arial,Bold" w:hAnsi="Arial,Bold" w:cs="Arial,Bold"/>
          <w:b/>
          <w:bCs/>
        </w:rPr>
      </w:pPr>
    </w:p>
    <w:p w:rsidR="004408B2" w:rsidRDefault="004408B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 xml:space="preserve">One of the objectives of Inspection Procedure 35007 is to provide an assessment of the </w:t>
      </w:r>
      <w:ins w:id="245" w:author="Author">
        <w:r w:rsidR="004563BE">
          <w:t>adequacy</w:t>
        </w:r>
      </w:ins>
      <w:r>
        <w:t xml:space="preserve"> of a licensee’s corrective action programs (CAP).  Consequently, when inspecting the CAP program the documentation for this inspection can be different from other baseline inspections as it needs to include more qualitative observations </w:t>
      </w:r>
      <w:r w:rsidRPr="00103B96">
        <w:t xml:space="preserve">in order to assert that </w:t>
      </w:r>
      <w:r>
        <w:t xml:space="preserve">the </w:t>
      </w:r>
      <w:r w:rsidRPr="00103B96">
        <w:t xml:space="preserve">NRC can issue non-cited </w:t>
      </w:r>
      <w:r>
        <w:t xml:space="preserve">violations.  In case the NRC determines a licensee’s CAP has degraded significantly after making a determination to issue non-cited violations the regional staff will need to re-evaluate the </w:t>
      </w:r>
      <w:ins w:id="246" w:author="Author">
        <w:r w:rsidR="00813C47">
          <w:t>adequacy</w:t>
        </w:r>
      </w:ins>
      <w:r>
        <w:t xml:space="preserve"> of a licensee’s CAP.  The inspectors will need to assess improvements made to the CAP in accordance with the guidance provided in this document before considering the issuance of non-cited violations.  Listed below are some general principles that apply to documenting the results.  These principles supplement the guidance contained elsewhere in Inspection Manual Chapter (IMC) 0613.  </w:t>
      </w:r>
    </w:p>
    <w:p w:rsidR="004408B2" w:rsidRPr="00124318" w:rsidRDefault="004408B2" w:rsidP="00DB1C0E">
      <w:pPr>
        <w:ind w:firstLine="720"/>
        <w:jc w:val="both"/>
      </w:pPr>
    </w:p>
    <w:p w:rsidR="00544107" w:rsidRDefault="00544107" w:rsidP="00DB1C0E">
      <w:pPr>
        <w:jc w:val="both"/>
      </w:pPr>
    </w:p>
    <w:p w:rsidR="004408B2" w:rsidRDefault="004408B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
        <w:t>1.</w:t>
      </w:r>
      <w:r>
        <w:tab/>
        <w:t xml:space="preserve">The cover letter for this report should conform to the guidance given for other baseline inspections, but </w:t>
      </w:r>
      <w:r w:rsidRPr="00124318">
        <w:t>until a determination is made to issue non-cited violations</w:t>
      </w:r>
      <w:r>
        <w:t xml:space="preserve"> it should also contain a brief description of the team’s overall conclusion regarding the </w:t>
      </w:r>
      <w:ins w:id="247" w:author="Author">
        <w:r w:rsidR="00813C47">
          <w:t>adequacy</w:t>
        </w:r>
      </w:ins>
      <w:r>
        <w:t xml:space="preserve"> of the licensee’s CAP whenever it has been evaluated as part of the inspection. </w:t>
      </w:r>
    </w:p>
    <w:p w:rsidR="004408B2" w:rsidRDefault="004408B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p>
    <w:p w:rsidR="004408B2" w:rsidRPr="00124318" w:rsidRDefault="004408B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
        <w:t>2.</w:t>
      </w:r>
      <w:r>
        <w:tab/>
        <w:t xml:space="preserve">The summary of issues for this report should contain the team’s overall assessment of the licensee’s CAP, on the basis of both the biennial in-depth samples and routine baseline inspections </w:t>
      </w:r>
      <w:r w:rsidRPr="00A43FE9">
        <w:t>until a determination is made to issue non-cited violations</w:t>
      </w:r>
      <w:r>
        <w:t>.  This overall assessment should also be placed in CIPIMS as an observation.</w:t>
      </w:r>
    </w:p>
    <w:p w:rsidR="00544107" w:rsidRDefault="00544107" w:rsidP="00DB1C0E">
      <w:pPr>
        <w:ind w:firstLine="720"/>
        <w:jc w:val="both"/>
      </w:pPr>
    </w:p>
    <w:p w:rsidR="004408B2" w:rsidRDefault="004408B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
        <w:t>3.</w:t>
      </w:r>
      <w:r>
        <w:tab/>
        <w:t xml:space="preserve">The inspection report should contain an assessment for each of the inspection requirements that were reviewed as part of the inspection (biennial in-depth samples or routine baseline inspections):  </w:t>
      </w:r>
    </w:p>
    <w:p w:rsidR="004408B2" w:rsidRDefault="004408B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p>
    <w:p w:rsidR="004408B2" w:rsidRDefault="004408B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r>
        <w:t>a.</w:t>
      </w:r>
      <w:r>
        <w:tab/>
        <w:t xml:space="preserve">Assessment of the Corrective Action Program </w:t>
      </w:r>
      <w:ins w:id="248" w:author="Author">
        <w:r w:rsidR="00813C47">
          <w:t>Adequacy</w:t>
        </w:r>
      </w:ins>
    </w:p>
    <w:p w:rsidR="004408B2" w:rsidRDefault="004408B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p>
    <w:p w:rsidR="004408B2" w:rsidRDefault="004408B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pPr>
      <w:r w:rsidRPr="00BA1EBA">
        <w:rPr>
          <w:u w:val="single"/>
        </w:rPr>
        <w:t>Inspection Scope</w:t>
      </w:r>
      <w:r>
        <w:t xml:space="preserve"> - Identify the documents that were reviewed and, if   applicable, the other activities that were competed to verify that:</w:t>
      </w:r>
    </w:p>
    <w:p w:rsidR="004408B2" w:rsidRDefault="004408B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p>
    <w:p w:rsidR="004408B2" w:rsidRDefault="004408B2" w:rsidP="00DB1C0E">
      <w:pPr>
        <w:numPr>
          <w:ilvl w:val="0"/>
          <w:numId w:val="16"/>
        </w:numPr>
        <w:tabs>
          <w:tab w:val="clear" w:pos="1166"/>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jc w:val="both"/>
      </w:pPr>
      <w:r>
        <w:t>The licensee is identifying problems at the proper threshold and entering them into the corrective action system;</w:t>
      </w:r>
    </w:p>
    <w:p w:rsidR="004408B2" w:rsidRDefault="004408B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jc w:val="both"/>
      </w:pPr>
    </w:p>
    <w:p w:rsidR="004408B2" w:rsidRDefault="004408B2" w:rsidP="00DB1C0E">
      <w:pPr>
        <w:numPr>
          <w:ilvl w:val="0"/>
          <w:numId w:val="16"/>
        </w:numPr>
        <w:tabs>
          <w:tab w:val="clear" w:pos="1166"/>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jc w:val="both"/>
      </w:pPr>
      <w:r>
        <w:t xml:space="preserve">The licensee is adequately prioritizing and evaluating issues, include pertinent reference numbers (for example, NCR #s, violations #s, etc.); and </w:t>
      </w:r>
    </w:p>
    <w:p w:rsidR="004408B2" w:rsidRDefault="004408B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jc w:val="both"/>
      </w:pPr>
    </w:p>
    <w:p w:rsidR="004408B2" w:rsidRDefault="004408B2" w:rsidP="00DB1C0E">
      <w:pPr>
        <w:numPr>
          <w:ilvl w:val="0"/>
          <w:numId w:val="16"/>
        </w:numPr>
        <w:tabs>
          <w:tab w:val="clear" w:pos="1166"/>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jc w:val="both"/>
      </w:pPr>
      <w:r>
        <w:t>Corrective actions are effective at preventing recurrence and timely.</w:t>
      </w:r>
    </w:p>
    <w:p w:rsidR="004408B2" w:rsidRDefault="004408B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pPr>
    </w:p>
    <w:p w:rsidR="004408B2" w:rsidRDefault="004408B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pPr>
      <w:r>
        <w:lastRenderedPageBreak/>
        <w:t>Include samples taken from the previous 12 months of routine baseline inspection reports.  Also include assessments and audits of the corrective action program that were completed within the previous 12 months.</w:t>
      </w:r>
    </w:p>
    <w:p w:rsidR="004408B2" w:rsidRDefault="004408B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pPr>
    </w:p>
    <w:p w:rsidR="004408B2" w:rsidRDefault="004408B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pPr>
      <w:r w:rsidRPr="000845EB">
        <w:rPr>
          <w:u w:val="single"/>
        </w:rPr>
        <w:t xml:space="preserve">Assessment - </w:t>
      </w:r>
      <w:ins w:id="249" w:author="Author">
        <w:r w:rsidR="004563BE">
          <w:rPr>
            <w:u w:val="single"/>
          </w:rPr>
          <w:t>Adequacy</w:t>
        </w:r>
      </w:ins>
      <w:r w:rsidRPr="000845EB">
        <w:rPr>
          <w:u w:val="single"/>
        </w:rPr>
        <w:t xml:space="preserve"> of Problem Identification</w:t>
      </w:r>
      <w:r>
        <w:t xml:space="preserve"> Document a general conclusion regarding the licensee’s </w:t>
      </w:r>
      <w:ins w:id="250" w:author="Author">
        <w:r w:rsidR="004563BE">
          <w:t>adequacy</w:t>
        </w:r>
      </w:ins>
      <w:r>
        <w:t xml:space="preserve"> in problem identification.  Include the bases for the general conclusion.  Discuss issues and relevant observations regarding problem identification, and properly disposition any related findings.</w:t>
      </w:r>
    </w:p>
    <w:p w:rsidR="004408B2" w:rsidRDefault="004408B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pPr>
    </w:p>
    <w:p w:rsidR="004408B2" w:rsidRDefault="004408B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pPr>
      <w:r w:rsidRPr="00BA1EBA">
        <w:rPr>
          <w:u w:val="single"/>
        </w:rPr>
        <w:t xml:space="preserve">Assessment - </w:t>
      </w:r>
      <w:ins w:id="251" w:author="Author">
        <w:r w:rsidR="004563BE">
          <w:rPr>
            <w:u w:val="single"/>
          </w:rPr>
          <w:t>Adequacy</w:t>
        </w:r>
      </w:ins>
      <w:r w:rsidRPr="00BA1EBA">
        <w:rPr>
          <w:u w:val="single"/>
        </w:rPr>
        <w:t xml:space="preserve"> of Prioritization and Evaluation of Issues</w:t>
      </w:r>
      <w:r>
        <w:t xml:space="preserve"> Document a general conclusion regarding the licensee’s </w:t>
      </w:r>
      <w:ins w:id="252" w:author="Author">
        <w:r w:rsidR="004563BE">
          <w:t>adequacy</w:t>
        </w:r>
      </w:ins>
      <w:r>
        <w:t xml:space="preserve"> in problem evaluation, and include the bases for that conclusion.  Discuss issues relative to:</w:t>
      </w:r>
    </w:p>
    <w:p w:rsidR="004408B2" w:rsidRDefault="004408B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pPr>
    </w:p>
    <w:p w:rsidR="004408B2" w:rsidRDefault="004408B2" w:rsidP="00DB1C0E">
      <w:pPr>
        <w:numPr>
          <w:ilvl w:val="0"/>
          <w:numId w:val="17"/>
        </w:numPr>
        <w:tabs>
          <w:tab w:val="clear" w:pos="1521"/>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jc w:val="both"/>
      </w:pPr>
      <w:r>
        <w:t xml:space="preserve">The </w:t>
      </w:r>
      <w:ins w:id="253" w:author="Author">
        <w:r w:rsidR="004563BE">
          <w:t>adequacy</w:t>
        </w:r>
      </w:ins>
      <w:r>
        <w:t xml:space="preserve"> of the licensee’s process for prioritizing issues</w:t>
      </w:r>
    </w:p>
    <w:p w:rsidR="004408B2" w:rsidRDefault="004408B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jc w:val="both"/>
      </w:pPr>
    </w:p>
    <w:p w:rsidR="004408B2" w:rsidRDefault="004408B2" w:rsidP="00DB1C0E">
      <w:pPr>
        <w:numPr>
          <w:ilvl w:val="0"/>
          <w:numId w:val="17"/>
        </w:numPr>
        <w:tabs>
          <w:tab w:val="clear" w:pos="1521"/>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jc w:val="both"/>
      </w:pPr>
      <w:r>
        <w:t>Technical adequacy and depth of evaluations (including root cause analysis where appropriate)</w:t>
      </w:r>
    </w:p>
    <w:p w:rsidR="004408B2" w:rsidRDefault="004408B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jc w:val="both"/>
      </w:pPr>
    </w:p>
    <w:p w:rsidR="004408B2" w:rsidRDefault="004408B2" w:rsidP="00DB1C0E">
      <w:pPr>
        <w:numPr>
          <w:ilvl w:val="0"/>
          <w:numId w:val="17"/>
        </w:numPr>
        <w:tabs>
          <w:tab w:val="clear" w:pos="1521"/>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jc w:val="both"/>
      </w:pPr>
      <w:r>
        <w:t xml:space="preserve">Adequate consideration of operability and </w:t>
      </w:r>
      <w:proofErr w:type="spellStart"/>
      <w:r>
        <w:t>reportability</w:t>
      </w:r>
      <w:proofErr w:type="spellEnd"/>
      <w:r>
        <w:t xml:space="preserve"> requirements </w:t>
      </w:r>
    </w:p>
    <w:p w:rsidR="004408B2" w:rsidRDefault="004408B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jc w:val="both"/>
      </w:pPr>
    </w:p>
    <w:p w:rsidR="004408B2" w:rsidRDefault="004408B2" w:rsidP="00DB1C0E">
      <w:pPr>
        <w:numPr>
          <w:ilvl w:val="0"/>
          <w:numId w:val="17"/>
        </w:numPr>
        <w:tabs>
          <w:tab w:val="clear" w:pos="1521"/>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jc w:val="both"/>
      </w:pPr>
      <w:r>
        <w:t>Appropriate consideration of risk in prioritizing or evaluating issues.</w:t>
      </w:r>
    </w:p>
    <w:p w:rsidR="004408B2" w:rsidRDefault="004408B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pPr>
    </w:p>
    <w:p w:rsidR="004408B2" w:rsidRDefault="004408B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pPr>
      <w:r w:rsidRPr="00BA1EBA">
        <w:rPr>
          <w:u w:val="single"/>
        </w:rPr>
        <w:t xml:space="preserve">Assessment - </w:t>
      </w:r>
      <w:ins w:id="254" w:author="Author">
        <w:r w:rsidR="004563BE">
          <w:rPr>
            <w:u w:val="single"/>
          </w:rPr>
          <w:t>Adequacy</w:t>
        </w:r>
      </w:ins>
      <w:r w:rsidRPr="00BA1EBA">
        <w:rPr>
          <w:u w:val="single"/>
        </w:rPr>
        <w:t xml:space="preserve"> of Corrective Actions</w:t>
      </w:r>
      <w:r>
        <w:t xml:space="preserve"> Document a general conclusion regarding the licensee’s ability to develop and implement effective corrective actions.  Include the bases for the general conclusion and an assessment of the licensee’s consideration of risk insights in prioritizing corrective actions.  Discuss issues and relevant observations regarding corrective actions, including, for significant conditions adverse to quality, issues associated with the </w:t>
      </w:r>
      <w:ins w:id="255" w:author="Author">
        <w:r w:rsidR="004563BE">
          <w:t>adequacy</w:t>
        </w:r>
      </w:ins>
      <w:r>
        <w:t xml:space="preserve"> of corrective actions to prevent recurrence.</w:t>
      </w:r>
    </w:p>
    <w:p w:rsidR="004408B2" w:rsidRDefault="004408B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p>
    <w:p w:rsidR="004408B2" w:rsidRDefault="004408B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r>
        <w:t>b.</w:t>
      </w:r>
      <w:r>
        <w:tab/>
      </w:r>
      <w:r w:rsidRPr="00BA1EBA">
        <w:t>Assessment Use of Operating Experience</w:t>
      </w:r>
    </w:p>
    <w:p w:rsidR="004408B2" w:rsidRDefault="004408B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p>
    <w:p w:rsidR="004408B2" w:rsidRDefault="004408B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pPr>
      <w:r w:rsidRPr="00BA1EBA">
        <w:rPr>
          <w:u w:val="single"/>
        </w:rPr>
        <w:t>Inspection Scope</w:t>
      </w:r>
      <w:r>
        <w:t xml:space="preserve"> - Identify the documents that were reviewed and, if applicable, the other activities that were completed to verify that the licensee appropriately used operating experience information.</w:t>
      </w:r>
    </w:p>
    <w:p w:rsidR="004408B2" w:rsidRDefault="004408B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pPr>
    </w:p>
    <w:p w:rsidR="004408B2" w:rsidRDefault="004408B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pPr>
      <w:r w:rsidRPr="00151D2F">
        <w:rPr>
          <w:u w:val="single"/>
        </w:rPr>
        <w:t>Assessment</w:t>
      </w:r>
      <w:r>
        <w:t xml:space="preserve"> - Document a general conclusion regarding the licensee’s use of operating experience information.  Include the bases for the general conclusion.</w:t>
      </w:r>
    </w:p>
    <w:p w:rsidR="004408B2" w:rsidRDefault="004408B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p>
    <w:p w:rsidR="004408B2" w:rsidRDefault="004408B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r>
        <w:t>c.</w:t>
      </w:r>
      <w:r>
        <w:tab/>
        <w:t>Assessment of the Self-Assessments and Audits</w:t>
      </w:r>
    </w:p>
    <w:p w:rsidR="004408B2" w:rsidRDefault="004408B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p>
    <w:p w:rsidR="004408B2" w:rsidRDefault="004408B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pPr>
      <w:r w:rsidRPr="00151D2F">
        <w:rPr>
          <w:u w:val="single"/>
        </w:rPr>
        <w:t>Inspection Scope</w:t>
      </w:r>
      <w:r>
        <w:t xml:space="preserve"> - Identify the documents that were reviewed and, if applicable, the other activities that were completed to verify that the </w:t>
      </w:r>
      <w:r>
        <w:lastRenderedPageBreak/>
        <w:t>licensee conducted self- and independent assessments of their activities and practices, as appropriate to assess performance and identify areas for improvement.</w:t>
      </w:r>
    </w:p>
    <w:p w:rsidR="004408B2" w:rsidRDefault="004408B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pPr>
    </w:p>
    <w:p w:rsidR="004408B2" w:rsidRDefault="004408B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pPr>
      <w:r w:rsidRPr="000845EB">
        <w:rPr>
          <w:u w:val="single"/>
        </w:rPr>
        <w:t>Assessment</w:t>
      </w:r>
      <w:r>
        <w:t xml:space="preserve"> - Document a general conclusion regarding the licensee’s self-assessments and audits.  Include in the conclusion if issues identified by those self-assessments were addressed.  Incorporate into the discussion the bases for the general conclusion</w:t>
      </w:r>
    </w:p>
    <w:p w:rsidR="004408B2" w:rsidRDefault="004408B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p>
    <w:p w:rsidR="004408B2" w:rsidRDefault="004408B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r>
        <w:t>d.</w:t>
      </w:r>
      <w:r>
        <w:tab/>
        <w:t>Assessment of Safety Conscious Work Environment</w:t>
      </w:r>
    </w:p>
    <w:p w:rsidR="004408B2" w:rsidRDefault="004408B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jc w:val="both"/>
      </w:pPr>
    </w:p>
    <w:p w:rsidR="004408B2" w:rsidRDefault="004408B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pPr>
      <w:r w:rsidRPr="000845EB">
        <w:rPr>
          <w:u w:val="single"/>
        </w:rPr>
        <w:t>Inspection Scope</w:t>
      </w:r>
      <w:r>
        <w:t xml:space="preserve"> - Identify the documents that were reviewed and, if applicable, the other activities that were completed to assess whether issues exist that may represent challenges to the free flow of information, and to determine whether underlying factors exist that would produce a reluctance to raise nuclear safety concerns.</w:t>
      </w:r>
    </w:p>
    <w:p w:rsidR="004408B2" w:rsidRDefault="004408B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pPr>
    </w:p>
    <w:p w:rsidR="0044339B" w:rsidRDefault="004408B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pPr>
      <w:r w:rsidRPr="000845EB">
        <w:rPr>
          <w:u w:val="single"/>
        </w:rPr>
        <w:t>Assessment</w:t>
      </w:r>
      <w:r>
        <w:t xml:space="preserve"> - Document a general conclusion regarding the existence of issues that may represent challenges to the free flow of information, and of underlying factors that could produce a reluctance to raise nuclear safety concerns.  Include the bases for the general conclusion.</w:t>
      </w:r>
    </w:p>
    <w:p w:rsidR="0044339B" w:rsidRDefault="0044339B"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pPr>
    </w:p>
    <w:p w:rsidR="004408B2" w:rsidRDefault="004408B2" w:rsidP="00DB1C0E">
      <w:pPr>
        <w:tabs>
          <w:tab w:val="left" w:pos="274"/>
          <w:tab w:val="left" w:pos="81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jc w:val="both"/>
      </w:pPr>
      <w:r>
        <w:t>4.</w:t>
      </w:r>
      <w:r>
        <w:tab/>
        <w:t>Negative conclusions regarding aspects of the CAP should be supported by examples of violations.  Other conclusions should be supported by a brief statement of the basis for the conclusion, including the scope of material reviewed.</w:t>
      </w:r>
    </w:p>
    <w:p w:rsidR="00B77A8C" w:rsidRDefault="00B77A8C" w:rsidP="00DB1C0E">
      <w:pPr>
        <w:pStyle w:val="numberedparagraph"/>
        <w:tabs>
          <w:tab w:val="left" w:pos="7474"/>
          <w:tab w:val="left" w:pos="8107"/>
          <w:tab w:val="left" w:pos="8726"/>
        </w:tabs>
        <w:ind w:left="807" w:hanging="533"/>
        <w:sectPr w:rsidR="00B77A8C" w:rsidSect="0031772A">
          <w:headerReference w:type="default" r:id="rId26"/>
          <w:footerReference w:type="default" r:id="rId27"/>
          <w:headerReference w:type="first" r:id="rId28"/>
          <w:footerReference w:type="first" r:id="rId29"/>
          <w:pgSz w:w="12240" w:h="15840" w:code="1"/>
          <w:pgMar w:top="1080" w:right="1440" w:bottom="720" w:left="1440" w:header="720" w:footer="720" w:gutter="0"/>
          <w:pgNumType w:start="1"/>
          <w:cols w:space="720"/>
          <w:titlePg/>
        </w:sectPr>
      </w:pPr>
    </w:p>
    <w:p w:rsidR="0031772A" w:rsidRPr="00274F34" w:rsidRDefault="0031772A" w:rsidP="00DB1C0E">
      <w:pPr>
        <w:pStyle w:val="Header"/>
        <w:jc w:val="both"/>
        <w:rPr>
          <w:b/>
        </w:rPr>
      </w:pPr>
      <w:r w:rsidRPr="00274F34">
        <w:rPr>
          <w:b/>
        </w:rPr>
        <w:lastRenderedPageBreak/>
        <w:t>APPENDIX E</w:t>
      </w:r>
    </w:p>
    <w:p w:rsidR="0031772A" w:rsidRPr="00274F34" w:rsidRDefault="0031772A" w:rsidP="00DB1C0E">
      <w:pPr>
        <w:pStyle w:val="Header"/>
        <w:jc w:val="both"/>
        <w:rPr>
          <w:b/>
        </w:rPr>
      </w:pPr>
    </w:p>
    <w:p w:rsidR="004E663E" w:rsidRPr="002B6FD1" w:rsidRDefault="0031772A" w:rsidP="00DB1C0E">
      <w:pPr>
        <w:tabs>
          <w:tab w:val="left" w:pos="274"/>
          <w:tab w:val="left" w:pos="1440"/>
          <w:tab w:val="left" w:pos="2074"/>
          <w:tab w:val="left" w:pos="2707"/>
          <w:tab w:val="left" w:pos="3240"/>
          <w:tab w:val="left" w:pos="3874"/>
          <w:tab w:val="left" w:pos="4507"/>
          <w:tab w:val="left" w:pos="5040"/>
          <w:tab w:val="left" w:pos="5674"/>
          <w:tab w:val="left" w:pos="6307"/>
        </w:tabs>
        <w:ind w:left="270" w:firstLine="4"/>
        <w:jc w:val="both"/>
        <w:rPr>
          <w:b/>
        </w:rPr>
      </w:pPr>
      <w:r w:rsidRPr="00274F34">
        <w:rPr>
          <w:b/>
        </w:rPr>
        <w:t>Examples of Greater-Than-Minor Construction Violations</w:t>
      </w:r>
    </w:p>
    <w:p w:rsid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2B6FD1" w:rsidRPr="00FE0FF4" w:rsidRDefault="002B6FD1"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b/>
        </w:rPr>
      </w:pPr>
      <w:r w:rsidRPr="00FE0FF4">
        <w:rPr>
          <w:b/>
        </w:rPr>
        <w:t>E.1</w:t>
      </w:r>
      <w:r w:rsidRPr="00FE0FF4">
        <w:rPr>
          <w:b/>
        </w:rPr>
        <w:tab/>
      </w:r>
      <w:r w:rsidRPr="00FE0FF4">
        <w:rPr>
          <w:b/>
          <w:u w:val="single"/>
        </w:rPr>
        <w:t>PURPOSE</w:t>
      </w: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FE0FF4">
        <w:t xml:space="preserve">The purpose of this appendix is to provide </w:t>
      </w:r>
      <w:r w:rsidR="00F96893">
        <w:t xml:space="preserve">additional </w:t>
      </w:r>
      <w:r w:rsidRPr="00F96893">
        <w:rPr>
          <w:b/>
          <w:u w:val="single"/>
        </w:rPr>
        <w:t>guidance</w:t>
      </w:r>
      <w:r w:rsidRPr="00FE0FF4">
        <w:t xml:space="preserve"> to the Nuclear Regulatory Commission (NRC) staff regarding the difference between minor and </w:t>
      </w:r>
      <w:r w:rsidR="004F5F94">
        <w:t>greater-than-minor</w:t>
      </w:r>
      <w:r w:rsidRPr="00FE0FF4">
        <w:t xml:space="preserve"> constr</w:t>
      </w:r>
      <w:r w:rsidR="00F96893">
        <w:t xml:space="preserve">uction issues.  </w:t>
      </w:r>
      <w:r w:rsidR="00AF2E04">
        <w:t>The information contained in this section provides clarification and examples that may help the inspector determine if an inspection finding is greater than minor.</w:t>
      </w:r>
      <w:r w:rsidR="00030094">
        <w:t xml:space="preserve">  The examples contained herein are</w:t>
      </w:r>
      <w:r w:rsidR="00AF2E04">
        <w:t xml:space="preserve"> minor construction issues referenced by </w:t>
      </w:r>
      <w:r w:rsidR="00030094">
        <w:t>Question 1 of Appendix B to aid the inspector in determining if a violation is “greater-than-minor.”</w:t>
      </w:r>
      <w:r w:rsidRPr="00FE0FF4">
        <w:t xml:space="preserve">  </w:t>
      </w: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FE0FF4">
        <w:rPr>
          <w:u w:val="single"/>
        </w:rPr>
        <w:t>Section 2.10, “MINOR VIOLATIONS,” of the NRC ENFORCEMENT MANUAL acknowledges that there is no set rule as to what is minor and what is not (i.e., the determination that an issue is minor will depend on the circumstances of the particular issue.)</w:t>
      </w:r>
      <w:r w:rsidRPr="00FE0FF4">
        <w:t xml:space="preserve">  </w:t>
      </w:r>
    </w:p>
    <w:p w:rsid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481289" w:rsidRPr="00FE0FF4" w:rsidRDefault="00481289"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b/>
          <w:u w:val="single"/>
        </w:rPr>
      </w:pPr>
      <w:r w:rsidRPr="00FE0FF4">
        <w:rPr>
          <w:b/>
        </w:rPr>
        <w:t>E.2</w:t>
      </w:r>
      <w:r w:rsidRPr="00FE0FF4">
        <w:rPr>
          <w:b/>
        </w:rPr>
        <w:tab/>
      </w:r>
      <w:r w:rsidRPr="00FE0FF4">
        <w:rPr>
          <w:b/>
          <w:u w:val="single"/>
        </w:rPr>
        <w:t>D</w:t>
      </w:r>
      <w:r w:rsidR="0031772A">
        <w:rPr>
          <w:b/>
          <w:u w:val="single"/>
        </w:rPr>
        <w:t>EFINITION OF MINOR VIOLATION</w:t>
      </w: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FE0FF4">
        <w:t xml:space="preserve">Minor violations are below the significance of that associated with Severity Level IV violations and are not the subject of formal enforcement action or documentation.  </w:t>
      </w:r>
      <w:r w:rsidRPr="00FE0FF4">
        <w:rPr>
          <w:u w:val="single"/>
        </w:rPr>
        <w:t>Failures to implement requirements that have insignificant safety or regulatory impact or findings that have no more than minimal risk should normally be categorized as minor.</w:t>
      </w:r>
      <w:r w:rsidRPr="00FE0FF4">
        <w:t xml:space="preserve">  While licensees must correct minor violations, minor violations do not normally warrant documentation in inspection reports or inspection records and do not warrant enforcement action. </w:t>
      </w: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FE0FF4">
        <w:t xml:space="preserve">As used in this appendix, the term “insignificant” relates to a condition adverse to quality that has a minimal safety or regulatory impact.  </w:t>
      </w:r>
    </w:p>
    <w:p w:rsid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481289" w:rsidRPr="00FE0FF4" w:rsidRDefault="00481289"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b/>
          <w:u w:val="single"/>
        </w:rPr>
      </w:pPr>
      <w:r w:rsidRPr="00FE0FF4">
        <w:rPr>
          <w:b/>
        </w:rPr>
        <w:t>E.3</w:t>
      </w:r>
      <w:r w:rsidRPr="00FE0FF4">
        <w:rPr>
          <w:b/>
        </w:rPr>
        <w:tab/>
      </w:r>
      <w:r w:rsidRPr="00FE0FF4">
        <w:rPr>
          <w:b/>
          <w:u w:val="single"/>
        </w:rPr>
        <w:t>WORK IN PROGRESS FINDINGS</w:t>
      </w: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FE0FF4">
        <w:t xml:space="preserve">All examples in this appendix assume (unless otherwise stated) that the construction activity had been released for use.  This does not imply that “actual” work on an SSC had to have been performed for an issue to be </w:t>
      </w:r>
      <w:r w:rsidR="004F5F94">
        <w:t>greater-than-minor</w:t>
      </w:r>
      <w:r w:rsidRPr="00FE0FF4">
        <w:t xml:space="preserve">.  For example, if a design drawing had been released for use (i.e., the licensee had reviewed and approved the drawing), and it contained significant errors, the issue may be </w:t>
      </w:r>
      <w:r w:rsidR="004F5F94">
        <w:t>greater-than-minor</w:t>
      </w:r>
      <w:r w:rsidRPr="00FE0FF4">
        <w:t xml:space="preserve"> even if no SSCs had been constructed with the incorrect drawing. </w:t>
      </w: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FE0FF4">
        <w:t xml:space="preserve">All examples in this appendix assume that the licensee had an opportunity to identify and correct the issue </w:t>
      </w:r>
      <w:r w:rsidRPr="00FE0FF4">
        <w:rPr>
          <w:b/>
        </w:rPr>
        <w:t>(i.e., the construction activity had been reviewed by at least one level of licensee quality assurance, quality control, or other</w:t>
      </w:r>
      <w:r w:rsidR="00481289">
        <w:rPr>
          <w:b/>
        </w:rPr>
        <w:t xml:space="preserve"> de</w:t>
      </w:r>
      <w:r w:rsidR="00F104DF">
        <w:rPr>
          <w:b/>
        </w:rPr>
        <w:t>signated</w:t>
      </w:r>
      <w:r w:rsidR="00481289">
        <w:rPr>
          <w:b/>
        </w:rPr>
        <w:t xml:space="preserve"> </w:t>
      </w:r>
      <w:r w:rsidR="00F104DF">
        <w:rPr>
          <w:b/>
        </w:rPr>
        <w:t>/</w:t>
      </w:r>
      <w:r w:rsidR="00481289">
        <w:rPr>
          <w:b/>
        </w:rPr>
        <w:t xml:space="preserve"> </w:t>
      </w:r>
      <w:r w:rsidRPr="00FE0FF4">
        <w:rPr>
          <w:b/>
        </w:rPr>
        <w:t>authorized personnel.)</w:t>
      </w:r>
      <w:r w:rsidRPr="00FE0FF4">
        <w:t xml:space="preserve">  </w:t>
      </w: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FE0FF4">
        <w:t xml:space="preserve">This does not imply that the licensee must have “signed-off” the construction activity as complete.  </w:t>
      </w:r>
      <w:r w:rsidRPr="00FE0FF4">
        <w:rPr>
          <w:b/>
          <w:i/>
        </w:rPr>
        <w:t>If the licensee had performed a quality control acceptance inspection, check, or review, which would reasonably be expected to identify and correct the issue, then the specific construction activity may not be a “work-in-progress.”</w:t>
      </w:r>
      <w:r w:rsidRPr="00FE0FF4">
        <w:t xml:space="preserve">  </w:t>
      </w:r>
    </w:p>
    <w:p w:rsid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481289" w:rsidRPr="00FE0FF4" w:rsidRDefault="00481289"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b/>
        </w:rPr>
      </w:pPr>
      <w:r w:rsidRPr="00FE0FF4">
        <w:rPr>
          <w:b/>
        </w:rPr>
        <w:t>E.4</w:t>
      </w:r>
      <w:r w:rsidRPr="00FE0FF4">
        <w:rPr>
          <w:b/>
        </w:rPr>
        <w:tab/>
      </w:r>
      <w:r w:rsidRPr="00FE0FF4">
        <w:rPr>
          <w:b/>
          <w:u w:val="single"/>
        </w:rPr>
        <w:t xml:space="preserve">ISOLATED ISSUES </w:t>
      </w: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FE0FF4">
        <w:t xml:space="preserve">THE NRC ENFORCEMENT MANUAL, SECTION 2.10, “MINOR VIOLATIONS,” states:  </w:t>
      </w: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FE0FF4">
        <w:t xml:space="preserve">Issues that represent isolated (i.e., “isolated” in that based on a reasonable effort, the staff determines that the issue is not recurring nor is it indicative of a programmatic issue such as inadequate supervision, resources, etc.) failures to implement a requirement and </w:t>
      </w:r>
      <w:r w:rsidR="00F96893">
        <w:t xml:space="preserve">have </w:t>
      </w:r>
      <w:r w:rsidRPr="00FE0FF4">
        <w:t>insignificant safety or regulatory impact should normally be categorized as minor violations.</w:t>
      </w: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FE0FF4">
        <w:t xml:space="preserve">If possible, the inspector should determine whether the issue represented an isolated failure to implement a requirement which had an insignificant safety or regulatory impact.  For an issue to be </w:t>
      </w:r>
      <w:r w:rsidR="007F7953">
        <w:t xml:space="preserve">considered </w:t>
      </w:r>
      <w:r w:rsidRPr="00FE0FF4">
        <w:t xml:space="preserve">isolated, the inspector </w:t>
      </w:r>
      <w:r w:rsidR="007F7953">
        <w:t>has</w:t>
      </w:r>
      <w:r w:rsidRPr="00FE0FF4">
        <w:t xml:space="preserve"> determine</w:t>
      </w:r>
      <w:r w:rsidR="007F7953">
        <w:t>d</w:t>
      </w:r>
      <w:r w:rsidRPr="00FE0FF4">
        <w:t xml:space="preserve"> that the issue is not indicative of a programmatic issue.  </w:t>
      </w:r>
      <w:r w:rsidR="007F7953">
        <w:t xml:space="preserve">If the inspector did not sample enough to make this determination, the issue should not be considered isolated.  </w:t>
      </w:r>
      <w:r w:rsidRPr="00FE0FF4">
        <w:t xml:space="preserve">The </w:t>
      </w:r>
      <w:r w:rsidRPr="00FE0FF4">
        <w:rPr>
          <w:u w:val="single"/>
        </w:rPr>
        <w:t>determination that an issue is isolated</w:t>
      </w:r>
      <w:r w:rsidRPr="00FE0FF4">
        <w:t xml:space="preserve"> should imply that the licensee had established adequate measure to control the construction activity.</w:t>
      </w: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
        </w:rPr>
      </w:pPr>
      <w:r w:rsidRPr="00FE0FF4">
        <w:rPr>
          <w:i/>
        </w:rPr>
        <w:t xml:space="preserve">Recurring issues that are NOT indicative of a programmatic deficiency, and have an </w:t>
      </w:r>
      <w:r w:rsidRPr="00FE0FF4">
        <w:rPr>
          <w:i/>
          <w:u w:val="single"/>
        </w:rPr>
        <w:t>insignificant</w:t>
      </w:r>
      <w:r w:rsidRPr="00FE0FF4">
        <w:rPr>
          <w:i/>
        </w:rPr>
        <w:t xml:space="preserve"> safety or regulatory impact, should be considered minor.</w:t>
      </w: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FE0FF4">
        <w:rPr>
          <w:u w:val="single"/>
        </w:rPr>
        <w:t>EXAMPLE OF AN ISOLATED ISSUE:</w:t>
      </w: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E0FF4" w:rsidRPr="00FE0FF4" w:rsidRDefault="004421AD"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r>
        <w:t>Issue:</w:t>
      </w:r>
      <w:r>
        <w:tab/>
      </w:r>
      <w:r>
        <w:tab/>
      </w:r>
      <w:r>
        <w:tab/>
      </w:r>
      <w:r w:rsidR="00FE0FF4" w:rsidRPr="00FE0FF4">
        <w:t>The NRC inspectors identified that the licensee failed to implement a requirement.</w:t>
      </w: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481289"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rPr>
          <w:u w:val="single"/>
        </w:rPr>
      </w:pPr>
      <w:r w:rsidRPr="0031772A">
        <w:t>Minor Because:</w:t>
      </w:r>
      <w:r w:rsidR="0031772A" w:rsidRPr="0031772A">
        <w:tab/>
      </w:r>
      <w:r w:rsidRPr="00FE0FF4">
        <w:t xml:space="preserve">Based on the number of </w:t>
      </w:r>
      <w:r w:rsidRPr="00FE0FF4">
        <w:rPr>
          <w:u w:val="single"/>
        </w:rPr>
        <w:t>similar samples</w:t>
      </w:r>
      <w:r w:rsidRPr="00FE0FF4">
        <w:t xml:space="preserve"> inspected, independent review and/or observation of construction activities, and discussion with appropriate licensee personnel, the inspectors determined that the issue was not recurring, and not indicative of a programmatic issue, and that the issue had an insignificant safety or regulatory impact.  </w:t>
      </w:r>
    </w:p>
    <w:p w:rsidR="00FE0FF4" w:rsidRPr="00FE0FF4" w:rsidRDefault="00481289"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b/>
          <w:u w:val="single"/>
        </w:rPr>
      </w:pPr>
      <w:r>
        <w:rPr>
          <w:b/>
        </w:rPr>
        <w:br w:type="page"/>
      </w:r>
      <w:r w:rsidR="00FE0FF4" w:rsidRPr="00FE0FF4">
        <w:rPr>
          <w:b/>
        </w:rPr>
        <w:lastRenderedPageBreak/>
        <w:t>E.5</w:t>
      </w:r>
      <w:r w:rsidR="00FE0FF4" w:rsidRPr="00FE0FF4">
        <w:rPr>
          <w:b/>
        </w:rPr>
        <w:tab/>
      </w:r>
      <w:r w:rsidR="00FE0FF4" w:rsidRPr="00FE0FF4">
        <w:rPr>
          <w:b/>
          <w:u w:val="single"/>
        </w:rPr>
        <w:t xml:space="preserve">ISSUES RELATED TO THE QUALITY OF A SSC OR ACTIVITY </w:t>
      </w:r>
      <w:r w:rsidR="00FE0FF4" w:rsidRPr="00FE0FF4">
        <w:rPr>
          <w:b/>
          <w:i/>
          <w:u w:val="single"/>
        </w:rPr>
        <w:t>(</w:t>
      </w:r>
      <w:r w:rsidR="00F96893">
        <w:rPr>
          <w:b/>
          <w:i/>
          <w:u w:val="single"/>
        </w:rPr>
        <w:t xml:space="preserve">APPENDIX B </w:t>
      </w:r>
      <w:r w:rsidR="00FE0FF4" w:rsidRPr="00FE0FF4">
        <w:rPr>
          <w:b/>
          <w:i/>
          <w:u w:val="single"/>
        </w:rPr>
        <w:t>MINOR SCREENING QUESTION 2)</w:t>
      </w: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u w:val="single"/>
        </w:rPr>
      </w:pP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FE0FF4">
        <w:t xml:space="preserve">Issues that could render the quality of a SSC or activity, unacceptable or indeterminate, would generally be associated with </w:t>
      </w:r>
      <w:r w:rsidR="00981A14">
        <w:t>violations</w:t>
      </w:r>
      <w:r w:rsidRPr="00FE0FF4">
        <w:t xml:space="preserve">.  </w:t>
      </w: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FE0FF4">
        <w:t xml:space="preserve">An issue that </w:t>
      </w:r>
      <w:r w:rsidRPr="00FE0FF4">
        <w:rPr>
          <w:i/>
        </w:rPr>
        <w:t>could</w:t>
      </w:r>
      <w:r w:rsidRPr="00FE0FF4">
        <w:t xml:space="preserve"> adversely affect a SSC’s ability to perform its intended safety function, or could impair the accomplishment of another SSC’s safety function, should generally be considered </w:t>
      </w:r>
      <w:r w:rsidR="004F5F94">
        <w:t>greater-than-minor</w:t>
      </w:r>
      <w:r w:rsidRPr="00FE0FF4">
        <w:t xml:space="preserve">.  Also, issues that represent a reduction in safety margin compared to the latest safety analysis approved by the NRC should also be considered </w:t>
      </w:r>
      <w:r w:rsidR="004F5F94">
        <w:t>greater-than-minor</w:t>
      </w:r>
      <w:r w:rsidRPr="00FE0FF4">
        <w:t>.</w:t>
      </w: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
        </w:rPr>
      </w:pPr>
      <w:r w:rsidRPr="00FE0FF4">
        <w:rPr>
          <w:i/>
        </w:rPr>
        <w:t>["Could" does NOT imply that the issue would absolutely adversely affect the SSC.  It implies a probability that the ability of the SSC to perform its intended safety function may be adversely affected if the proper conditions existed.]</w:t>
      </w: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i/>
        </w:rPr>
      </w:pP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FE0FF4">
        <w:t xml:space="preserve">The non-existence of a detailed engineering justification does not necessarily imply that the issue is minor, in that the inspector should consider that the lack of a more detailed evaluation may indicate that the licensee failed to adequately consider the scope of the issue or fully understand the technical and quality requirements.  In some cases, re-design may appear to be a simple corrective action, and minor on the surface; however, the staff should verify that all interactions and interfaces have been considered and that sufficient design margin is available.  </w:t>
      </w:r>
    </w:p>
    <w:p w:rsid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481289" w:rsidRPr="00FE0FF4" w:rsidRDefault="00481289"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b/>
          <w:i/>
          <w:u w:val="single"/>
        </w:rPr>
      </w:pPr>
      <w:r w:rsidRPr="00FE0FF4">
        <w:rPr>
          <w:b/>
        </w:rPr>
        <w:t>E.6</w:t>
      </w:r>
      <w:r w:rsidRPr="00FE0FF4">
        <w:rPr>
          <w:b/>
        </w:rPr>
        <w:tab/>
      </w:r>
      <w:r w:rsidRPr="00FE0FF4">
        <w:rPr>
          <w:b/>
          <w:u w:val="single"/>
        </w:rPr>
        <w:t xml:space="preserve">ISSUES RELATED TO THE FAILURE TO ESTABLISH, IMPLEMENT, OR MAINTAIN AN ADEQUATE PROCESS, PROGRAM, PROCEDURE OR QUALITY OVERSIGHT FUNCTION </w:t>
      </w:r>
      <w:r w:rsidRPr="00FE0FF4">
        <w:rPr>
          <w:b/>
          <w:i/>
          <w:u w:val="single"/>
        </w:rPr>
        <w:t>(</w:t>
      </w:r>
      <w:r w:rsidR="00F96893">
        <w:rPr>
          <w:b/>
          <w:i/>
          <w:u w:val="single"/>
        </w:rPr>
        <w:t xml:space="preserve">APPENDIX B </w:t>
      </w:r>
      <w:r w:rsidRPr="00FE0FF4">
        <w:rPr>
          <w:b/>
          <w:i/>
          <w:u w:val="single"/>
        </w:rPr>
        <w:t>MINOR SCREENING QUESTION 3)</w:t>
      </w: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FE0FF4">
        <w:t xml:space="preserve">Depending on the particular circumstances, issues related to the “Failure to </w:t>
      </w:r>
      <w:r w:rsidRPr="00FE0FF4">
        <w:rPr>
          <w:b/>
        </w:rPr>
        <w:t>ESTABLISH</w:t>
      </w:r>
      <w:r w:rsidRPr="00FE0FF4">
        <w:t xml:space="preserve"> an adequate process, program, procedure, or quality oversight function that could render the quality of the construction activity unacceptable or indeterminate,” </w:t>
      </w:r>
      <w:r w:rsidRPr="00FE0FF4">
        <w:rPr>
          <w:u w:val="single"/>
        </w:rPr>
        <w:t xml:space="preserve">should be considered </w:t>
      </w:r>
      <w:r w:rsidR="004F5F94">
        <w:rPr>
          <w:u w:val="single"/>
        </w:rPr>
        <w:t>greater-than-minor</w:t>
      </w:r>
      <w:r w:rsidRPr="00FE0FF4">
        <w:t>.  These issues are more significant, in that the licensee will depend on these processes, programs, procedures, and quality oversight functions to establish the basis that the SSC is constructed in accordance with the approved design (i.e., the SSC will perform its intended safety function.)</w:t>
      </w:r>
    </w:p>
    <w:p w:rsid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481289" w:rsidRPr="00FE0FF4" w:rsidRDefault="00481289"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A00151" w:rsidRPr="007536A2"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b/>
          <w:i/>
          <w:u w:val="single"/>
        </w:rPr>
      </w:pPr>
      <w:r w:rsidRPr="00FE0FF4">
        <w:rPr>
          <w:b/>
        </w:rPr>
        <w:t>E.7</w:t>
      </w:r>
      <w:r w:rsidRPr="00FE0FF4">
        <w:rPr>
          <w:b/>
        </w:rPr>
        <w:tab/>
      </w:r>
      <w:r w:rsidR="00A00151" w:rsidRPr="007536A2">
        <w:rPr>
          <w:b/>
          <w:u w:val="single"/>
        </w:rPr>
        <w:t xml:space="preserve">ISSUES </w:t>
      </w:r>
      <w:r w:rsidR="00A00151">
        <w:rPr>
          <w:b/>
          <w:u w:val="single"/>
        </w:rPr>
        <w:t>THAT COULD ADVERSELY AFFECT THE CLOSURE OF AN INSPECTION, TEST, ANALYSIS, AND ACCEPTANCE CRITERIA (ITAAC)</w:t>
      </w:r>
    </w:p>
    <w:p w:rsidR="00A00151" w:rsidRDefault="00A00151"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A00151" w:rsidRPr="007536A2" w:rsidRDefault="00A00151"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An issue, that if left uncorrected, could potentially prevent the licensee from closing an ITAAC, should be considered greater than minor.  The issue must be material to the acceptance criteria of the ITAAC.</w:t>
      </w:r>
    </w:p>
    <w:p w:rsidR="00FE0FF4" w:rsidRPr="00FE0FF4" w:rsidRDefault="00481289"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b/>
          <w:u w:val="single"/>
        </w:rPr>
      </w:pPr>
      <w:r>
        <w:rPr>
          <w:b/>
        </w:rPr>
        <w:br w:type="page"/>
      </w:r>
      <w:r w:rsidR="00A00151" w:rsidRPr="007536A2">
        <w:rPr>
          <w:b/>
        </w:rPr>
        <w:lastRenderedPageBreak/>
        <w:t>E</w:t>
      </w:r>
      <w:r w:rsidR="00A00151">
        <w:rPr>
          <w:b/>
        </w:rPr>
        <w:t>.8</w:t>
      </w:r>
      <w:r w:rsidR="00A00151" w:rsidRPr="007536A2">
        <w:rPr>
          <w:b/>
        </w:rPr>
        <w:tab/>
      </w:r>
      <w:r w:rsidR="0031772A">
        <w:rPr>
          <w:b/>
          <w:u w:val="single"/>
        </w:rPr>
        <w:t>GENERAL DOCUMENT NOTES</w:t>
      </w: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 w:rsidRPr="00FE0FF4">
        <w:t>a</w:t>
      </w:r>
      <w:r w:rsidR="00481289">
        <w:t>.</w:t>
      </w:r>
      <w:r w:rsidRPr="00FE0FF4">
        <w:tab/>
        <w:t xml:space="preserve">As used in this appendix, the terms “licensee” and “applicant” are interchangeable.  </w:t>
      </w: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 w:rsidRPr="00FE0FF4">
        <w:t>b</w:t>
      </w:r>
      <w:r w:rsidR="00481289">
        <w:t>.</w:t>
      </w:r>
      <w:r w:rsidRPr="00FE0FF4">
        <w:tab/>
        <w:t xml:space="preserve">As used in this appendix, the term “Inspector” relates to the NRC inspector (unless otherwise stated.) </w:t>
      </w: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 w:rsidRPr="00FE0FF4">
        <w:t>c</w:t>
      </w:r>
      <w:r w:rsidR="00481289">
        <w:t>.</w:t>
      </w:r>
      <w:r w:rsidRPr="00FE0FF4">
        <w:tab/>
        <w:t>In all examples, it is assumed that the licensee documents and corrects the issue, even if the issue is determined to be minor.  If the licensee fails to correct a minor violation, that would be screened as a different issue.</w:t>
      </w: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u w:val="single"/>
        </w:rPr>
      </w:pPr>
      <w:r w:rsidRPr="00FE0FF4">
        <w:t>d</w:t>
      </w:r>
      <w:r w:rsidR="00481289">
        <w:t>.</w:t>
      </w:r>
      <w:r w:rsidRPr="00FE0FF4">
        <w:tab/>
        <w:t xml:space="preserve">The referenced quality assurance (QA) Criterion may be the 10 CFR 50, Appendix B criterion, the corresponding ASME NQA-1, or other equivalent QA criteria which were approved by the NRC staff as part of the license.  </w:t>
      </w: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jc w:val="both"/>
        <w:rPr>
          <w:b/>
          <w:u w:val="single"/>
        </w:rPr>
      </w:pPr>
      <w:r w:rsidRPr="00FE0FF4">
        <w:rPr>
          <w:u w:val="single"/>
        </w:rPr>
        <w:br w:type="page"/>
      </w:r>
      <w:r w:rsidRPr="00FE0FF4">
        <w:rPr>
          <w:b/>
        </w:rPr>
        <w:lastRenderedPageBreak/>
        <w:t>E.</w:t>
      </w:r>
      <w:r w:rsidR="00A00151">
        <w:rPr>
          <w:b/>
        </w:rPr>
        <w:t>9</w:t>
      </w:r>
      <w:r w:rsidRPr="00FE0FF4">
        <w:rPr>
          <w:b/>
        </w:rPr>
        <w:tab/>
      </w:r>
      <w:r w:rsidR="00AF2E04">
        <w:rPr>
          <w:b/>
          <w:u w:val="single"/>
        </w:rPr>
        <w:t xml:space="preserve">CONSTRUCTION ISSUE EXAMPLES (APPENDIX B- QUESTION 1) </w:t>
      </w: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firstLine="4"/>
        <w:jc w:val="both"/>
      </w:pPr>
    </w:p>
    <w:tbl>
      <w:tblPr>
        <w:tblW w:w="10215" w:type="dxa"/>
        <w:jc w:val="center"/>
        <w:tblLook w:val="01E0"/>
      </w:tblPr>
      <w:tblGrid>
        <w:gridCol w:w="2718"/>
        <w:gridCol w:w="6120"/>
        <w:gridCol w:w="1377"/>
      </w:tblGrid>
      <w:tr w:rsidR="00FE0FF4" w:rsidRPr="00FE0FF4" w:rsidTr="000010BD">
        <w:trPr>
          <w:trHeight w:val="1313"/>
          <w:jc w:val="center"/>
        </w:trPr>
        <w:tc>
          <w:tcPr>
            <w:tcW w:w="8838" w:type="dxa"/>
            <w:gridSpan w:val="2"/>
            <w:tcBorders>
              <w:top w:val="single" w:sz="18" w:space="0" w:color="auto"/>
              <w:left w:val="single" w:sz="18" w:space="0" w:color="auto"/>
              <w:bottom w:val="single" w:sz="18" w:space="0" w:color="auto"/>
              <w:right w:val="single" w:sz="18" w:space="0" w:color="auto"/>
            </w:tcBorders>
            <w:shd w:val="clear" w:color="auto" w:fill="E0E0E0"/>
            <w:vAlign w:val="center"/>
          </w:tcPr>
          <w:p w:rsidR="00FE0FF4" w:rsidRPr="000010BD"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b/>
              </w:rPr>
            </w:pPr>
            <w:r w:rsidRPr="000010BD">
              <w:rPr>
                <w:b/>
              </w:rPr>
              <w:t>TABLE 1:</w:t>
            </w:r>
          </w:p>
          <w:p w:rsidR="00FE0FF4" w:rsidRPr="000010BD"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b/>
              </w:rPr>
            </w:pPr>
          </w:p>
          <w:p w:rsidR="00FE0FF4" w:rsidRPr="000010BD"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b/>
                <w:u w:val="single"/>
              </w:rPr>
            </w:pPr>
            <w:r w:rsidRPr="000010BD">
              <w:rPr>
                <w:b/>
                <w:u w:val="single"/>
              </w:rPr>
              <w:t xml:space="preserve">ISSUES RELATED TO THE </w:t>
            </w:r>
            <w:r w:rsidR="00AF2E04" w:rsidRPr="000010BD">
              <w:rPr>
                <w:b/>
                <w:u w:val="single"/>
              </w:rPr>
              <w:t xml:space="preserve">APPENDIX B </w:t>
            </w:r>
            <w:r w:rsidRPr="000010BD">
              <w:rPr>
                <w:b/>
                <w:u w:val="single"/>
              </w:rPr>
              <w:t>MINOR SCREENING QUESTIONS</w:t>
            </w:r>
            <w:r w:rsidR="00AF2E04" w:rsidRPr="000010BD">
              <w:rPr>
                <w:b/>
                <w:u w:val="single"/>
              </w:rPr>
              <w:t xml:space="preserve"> </w:t>
            </w:r>
          </w:p>
        </w:tc>
        <w:tc>
          <w:tcPr>
            <w:tcW w:w="1377" w:type="dxa"/>
            <w:tcBorders>
              <w:top w:val="single" w:sz="18" w:space="0" w:color="auto"/>
              <w:left w:val="single" w:sz="18" w:space="0" w:color="auto"/>
              <w:bottom w:val="single" w:sz="18" w:space="0" w:color="auto"/>
              <w:right w:val="single" w:sz="18" w:space="0" w:color="auto"/>
            </w:tcBorders>
            <w:shd w:val="clear" w:color="auto" w:fill="E0E0E0"/>
            <w:vAlign w:val="center"/>
          </w:tcPr>
          <w:p w:rsidR="00481289" w:rsidRPr="000010BD" w:rsidRDefault="00481289" w:rsidP="00DB1C0E">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b/>
              </w:rPr>
            </w:pPr>
          </w:p>
          <w:p w:rsidR="00481289" w:rsidRPr="000010BD" w:rsidRDefault="00481289" w:rsidP="00DB1C0E">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b/>
              </w:rPr>
            </w:pPr>
          </w:p>
          <w:p w:rsidR="00FE0FF4" w:rsidRPr="000010BD" w:rsidRDefault="00FE0FF4" w:rsidP="00DB1C0E">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b/>
              </w:rPr>
            </w:pPr>
            <w:r w:rsidRPr="000010BD">
              <w:rPr>
                <w:b/>
              </w:rPr>
              <w:t>EXAMPLE</w:t>
            </w:r>
          </w:p>
        </w:tc>
      </w:tr>
      <w:tr w:rsidR="00FE0FF4" w:rsidRPr="00FE0FF4" w:rsidTr="000010BD">
        <w:trPr>
          <w:trHeight w:val="2420"/>
          <w:jc w:val="center"/>
        </w:trPr>
        <w:tc>
          <w:tcPr>
            <w:tcW w:w="2718" w:type="dxa"/>
            <w:vMerge w:val="restart"/>
            <w:tcBorders>
              <w:top w:val="single" w:sz="18" w:space="0" w:color="auto"/>
            </w:tcBorders>
            <w:vAlign w:val="center"/>
          </w:tcPr>
          <w:p w:rsidR="00FE0FF4" w:rsidRPr="000010BD"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b/>
              </w:rPr>
            </w:pPr>
            <w:r w:rsidRPr="000010BD">
              <w:rPr>
                <w:b/>
              </w:rPr>
              <w:t>QUESTION 2:</w:t>
            </w: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FE0FF4">
              <w:t xml:space="preserve">Does the issue, if left uncorrected, represent a condition adverse to quality that renders the quality of a structure, system, or component (SSC) or activity, unacceptable or indeterminate, </w:t>
            </w:r>
            <w:r w:rsidRPr="000010BD">
              <w:rPr>
                <w:b/>
                <w:u w:val="single"/>
              </w:rPr>
              <w:t>AND</w:t>
            </w:r>
            <w:r w:rsidRPr="00FE0FF4">
              <w:t xml:space="preserve"> the issue is associated with any one or more of the following </w:t>
            </w:r>
            <w:r w:rsidRPr="00792221">
              <w:t>[</w:t>
            </w:r>
            <w:r w:rsidRPr="000010BD">
              <w:rPr>
                <w:i/>
              </w:rPr>
              <w:t>A-D</w:t>
            </w:r>
            <w:r w:rsidRPr="00792221">
              <w:t>]?</w:t>
            </w:r>
          </w:p>
        </w:tc>
        <w:tc>
          <w:tcPr>
            <w:tcW w:w="6120" w:type="dxa"/>
            <w:tcBorders>
              <w:top w:val="single" w:sz="18" w:space="0" w:color="auto"/>
            </w:tcBorders>
            <w:vAlign w:val="center"/>
          </w:tcPr>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0010BD">
              <w:rPr>
                <w:b/>
              </w:rPr>
              <w:t>A.</w:t>
            </w:r>
            <w:r w:rsidRPr="00FE0FF4">
              <w:tab/>
              <w:t>A deficiency in the design, manufacture, construction, installation, inspection, or testing of a SSC, which required one of the following to establish the adequacy of the SSC to perform its intended safety function: (i) a detailed engineering justification; (ii) redesign; (iii) replacement; (iv) supplemental examination, inspection, or test; (v) substantial rework; or (vi) repair</w:t>
            </w:r>
          </w:p>
        </w:tc>
        <w:tc>
          <w:tcPr>
            <w:tcW w:w="1377" w:type="dxa"/>
            <w:tcBorders>
              <w:top w:val="single" w:sz="18" w:space="0" w:color="auto"/>
            </w:tcBorders>
            <w:vAlign w:val="center"/>
          </w:tcPr>
          <w:p w:rsidR="00FE0FF4" w:rsidRPr="00FE0FF4" w:rsidRDefault="00FE0FF4" w:rsidP="00DB1C0E">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FE0FF4">
              <w:t>1, 12; 13; 16; 17; 19; 22; 24; 25; 26</w:t>
            </w:r>
          </w:p>
        </w:tc>
      </w:tr>
      <w:tr w:rsidR="00FE0FF4" w:rsidRPr="00FE0FF4" w:rsidTr="000010BD">
        <w:trPr>
          <w:trHeight w:val="1610"/>
          <w:jc w:val="center"/>
        </w:trPr>
        <w:tc>
          <w:tcPr>
            <w:tcW w:w="2718" w:type="dxa"/>
            <w:vMerge/>
            <w:vAlign w:val="center"/>
          </w:tcPr>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tc>
        <w:tc>
          <w:tcPr>
            <w:tcW w:w="6120" w:type="dxa"/>
            <w:vAlign w:val="center"/>
          </w:tcPr>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0010BD">
              <w:rPr>
                <w:b/>
              </w:rPr>
              <w:t>B.</w:t>
            </w:r>
            <w:r w:rsidRPr="00FE0FF4">
              <w:tab/>
              <w:t xml:space="preserve">A non-conservative error in a computer program, design specification, construction specification, design report, drawing, calculation, or other design output document that defines the technical requirements for the SSC  </w:t>
            </w:r>
          </w:p>
        </w:tc>
        <w:tc>
          <w:tcPr>
            <w:tcW w:w="1377" w:type="dxa"/>
            <w:vAlign w:val="center"/>
          </w:tcPr>
          <w:p w:rsidR="00FE0FF4" w:rsidRPr="00FE0FF4" w:rsidRDefault="00FE0FF4" w:rsidP="00DB1C0E">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FE0FF4">
              <w:t xml:space="preserve">2; 3; 9; 14; 17;  </w:t>
            </w:r>
          </w:p>
        </w:tc>
      </w:tr>
      <w:tr w:rsidR="00FE0FF4" w:rsidRPr="00FE0FF4" w:rsidTr="000010BD">
        <w:trPr>
          <w:trHeight w:val="1970"/>
          <w:jc w:val="center"/>
        </w:trPr>
        <w:tc>
          <w:tcPr>
            <w:tcW w:w="2718" w:type="dxa"/>
            <w:vMerge/>
            <w:vAlign w:val="center"/>
          </w:tcPr>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tc>
        <w:tc>
          <w:tcPr>
            <w:tcW w:w="6120" w:type="dxa"/>
            <w:vAlign w:val="center"/>
          </w:tcPr>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0010BD">
              <w:rPr>
                <w:b/>
              </w:rPr>
              <w:t>C.</w:t>
            </w:r>
            <w:r w:rsidRPr="00FE0FF4">
              <w:tab/>
              <w:t>An irretrievable loss of a quality assurance record; or a record-keeping issue that could preclude the licensee from being able to take appropriate action on safety-significant matters, or from objectively or properly assessing, auditing, or otherwise evaluating safety-significant activities</w:t>
            </w:r>
          </w:p>
        </w:tc>
        <w:tc>
          <w:tcPr>
            <w:tcW w:w="1377" w:type="dxa"/>
            <w:vAlign w:val="center"/>
          </w:tcPr>
          <w:p w:rsidR="00FE0FF4" w:rsidRPr="00FE0FF4" w:rsidRDefault="00FE0FF4" w:rsidP="00DB1C0E">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FE0FF4">
              <w:t xml:space="preserve">4; 10; </w:t>
            </w:r>
          </w:p>
        </w:tc>
      </w:tr>
      <w:tr w:rsidR="00FE0FF4" w:rsidRPr="00FE0FF4" w:rsidTr="000010BD">
        <w:trPr>
          <w:trHeight w:val="1610"/>
          <w:jc w:val="center"/>
        </w:trPr>
        <w:tc>
          <w:tcPr>
            <w:tcW w:w="2718" w:type="dxa"/>
            <w:vMerge/>
            <w:vAlign w:val="center"/>
          </w:tcPr>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tc>
        <w:tc>
          <w:tcPr>
            <w:tcW w:w="6120" w:type="dxa"/>
            <w:vAlign w:val="center"/>
          </w:tcPr>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0010BD">
              <w:rPr>
                <w:b/>
              </w:rPr>
              <w:t>D.</w:t>
            </w:r>
            <w:r w:rsidRPr="00FE0FF4">
              <w:tab/>
              <w:t xml:space="preserve">An unqualified process, procedure, tool, instrument or personnel used for a construction activity that either invalidated previously accepted activities, or required requalification  </w:t>
            </w:r>
          </w:p>
        </w:tc>
        <w:tc>
          <w:tcPr>
            <w:tcW w:w="1377" w:type="dxa"/>
            <w:vAlign w:val="center"/>
          </w:tcPr>
          <w:p w:rsidR="00FE0FF4" w:rsidRPr="00FE0FF4" w:rsidRDefault="00FE0FF4" w:rsidP="00DB1C0E">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FE0FF4">
              <w:t xml:space="preserve">5; 6; 7; 11; 13; 15; 16; 20; 21; </w:t>
            </w:r>
          </w:p>
        </w:tc>
      </w:tr>
      <w:tr w:rsidR="00FE0FF4" w:rsidRPr="00FE0FF4" w:rsidTr="000010BD">
        <w:trPr>
          <w:trHeight w:val="2060"/>
          <w:jc w:val="center"/>
        </w:trPr>
        <w:tc>
          <w:tcPr>
            <w:tcW w:w="8838" w:type="dxa"/>
            <w:gridSpan w:val="2"/>
            <w:vAlign w:val="center"/>
          </w:tcPr>
          <w:p w:rsidR="00FE0FF4" w:rsidRPr="000010BD"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b/>
              </w:rPr>
            </w:pPr>
            <w:r w:rsidRPr="000010BD">
              <w:rPr>
                <w:b/>
              </w:rPr>
              <w:t>QUESTION 3:</w:t>
            </w: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FE0FF4">
              <w:t>Does the issue, if left uncorrected, represent a failure to establish, implement or maintain an adequate process, program, procedure, or quality oversight function that could render the quality of the construction activity unacceptable or indeterminate?</w:t>
            </w:r>
          </w:p>
        </w:tc>
        <w:tc>
          <w:tcPr>
            <w:tcW w:w="1377" w:type="dxa"/>
            <w:vAlign w:val="center"/>
          </w:tcPr>
          <w:p w:rsidR="00FE0FF4" w:rsidRPr="00FE0FF4" w:rsidRDefault="00FE0FF4" w:rsidP="00DB1C0E">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FE0FF4">
              <w:t>2; 3; 4; 6; 7; 8; 9; 10; 15; 17; 18; 19; 22; 23; 24; 25</w:t>
            </w:r>
          </w:p>
        </w:tc>
      </w:tr>
    </w:tbl>
    <w:p w:rsid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0A1C41" w:rsidRPr="00FE0FF4" w:rsidRDefault="0031772A"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br w:type="page"/>
      </w:r>
    </w:p>
    <w:tbl>
      <w:tblPr>
        <w:tblW w:w="0" w:type="auto"/>
        <w:jc w:val="center"/>
        <w:tblLook w:val="01E0"/>
      </w:tblPr>
      <w:tblGrid>
        <w:gridCol w:w="3161"/>
        <w:gridCol w:w="636"/>
        <w:gridCol w:w="3389"/>
        <w:gridCol w:w="2390"/>
      </w:tblGrid>
      <w:tr w:rsidR="00FE0FF4" w:rsidRPr="000010BD" w:rsidTr="000010BD">
        <w:trPr>
          <w:trHeight w:val="1002"/>
          <w:jc w:val="center"/>
        </w:trPr>
        <w:tc>
          <w:tcPr>
            <w:tcW w:w="0" w:type="auto"/>
            <w:gridSpan w:val="4"/>
            <w:tcBorders>
              <w:top w:val="single" w:sz="18" w:space="0" w:color="auto"/>
              <w:left w:val="single" w:sz="18" w:space="0" w:color="auto"/>
              <w:bottom w:val="single" w:sz="18" w:space="0" w:color="auto"/>
              <w:right w:val="single" w:sz="18" w:space="0" w:color="auto"/>
            </w:tcBorders>
            <w:shd w:val="clear" w:color="auto" w:fill="E0E0E0"/>
            <w:vAlign w:val="center"/>
          </w:tcPr>
          <w:p w:rsidR="000A1C41" w:rsidRPr="000010BD"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b/>
              </w:rPr>
            </w:pPr>
            <w:r w:rsidRPr="000010BD">
              <w:rPr>
                <w:b/>
                <w:u w:val="single"/>
              </w:rPr>
              <w:br w:type="page"/>
            </w:r>
            <w:r w:rsidRPr="000010BD">
              <w:rPr>
                <w:b/>
              </w:rPr>
              <w:t>TABLE 2:</w:t>
            </w:r>
            <w:r w:rsidR="0062144D" w:rsidRPr="000010BD">
              <w:rPr>
                <w:b/>
              </w:rPr>
              <w:t xml:space="preserve">  </w:t>
            </w:r>
          </w:p>
          <w:p w:rsidR="000A1C41" w:rsidRPr="000010BD" w:rsidRDefault="000A1C41"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b/>
              </w:rPr>
            </w:pPr>
          </w:p>
          <w:p w:rsidR="00FE0FF4" w:rsidRPr="000010BD"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b/>
              </w:rPr>
            </w:pPr>
            <w:r w:rsidRPr="000010BD">
              <w:rPr>
                <w:b/>
                <w:u w:val="single"/>
              </w:rPr>
              <w:t>ISSUES RELATED TO SPECIFIC QA CRITERIA</w:t>
            </w:r>
          </w:p>
        </w:tc>
      </w:tr>
      <w:tr w:rsidR="00FE0FF4" w:rsidRPr="000010BD" w:rsidTr="000010BD">
        <w:trPr>
          <w:trHeight w:val="678"/>
          <w:jc w:val="center"/>
        </w:trPr>
        <w:tc>
          <w:tcPr>
            <w:tcW w:w="0" w:type="auto"/>
            <w:tcBorders>
              <w:top w:val="single" w:sz="18" w:space="0" w:color="auto"/>
              <w:left w:val="single" w:sz="18" w:space="0" w:color="auto"/>
              <w:bottom w:val="single" w:sz="18" w:space="0" w:color="auto"/>
              <w:right w:val="single" w:sz="18" w:space="0" w:color="auto"/>
            </w:tcBorders>
            <w:shd w:val="clear" w:color="auto" w:fill="E0E0E0"/>
            <w:vAlign w:val="center"/>
          </w:tcPr>
          <w:p w:rsidR="00FE0FF4" w:rsidRPr="000010BD"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b/>
              </w:rPr>
            </w:pPr>
            <w:r w:rsidRPr="000010BD">
              <w:rPr>
                <w:b/>
              </w:rPr>
              <w:t xml:space="preserve">Category </w:t>
            </w:r>
          </w:p>
        </w:tc>
        <w:tc>
          <w:tcPr>
            <w:tcW w:w="0" w:type="auto"/>
            <w:gridSpan w:val="2"/>
            <w:tcBorders>
              <w:top w:val="single" w:sz="18" w:space="0" w:color="auto"/>
              <w:left w:val="single" w:sz="18" w:space="0" w:color="auto"/>
              <w:bottom w:val="single" w:sz="18" w:space="0" w:color="auto"/>
              <w:right w:val="single" w:sz="18" w:space="0" w:color="auto"/>
            </w:tcBorders>
            <w:shd w:val="clear" w:color="auto" w:fill="E0E0E0"/>
            <w:vAlign w:val="center"/>
          </w:tcPr>
          <w:p w:rsidR="00FE0FF4" w:rsidRPr="000010BD"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b/>
              </w:rPr>
            </w:pPr>
            <w:r w:rsidRPr="000010BD">
              <w:rPr>
                <w:b/>
              </w:rPr>
              <w:t xml:space="preserve">10 CFR </w:t>
            </w:r>
            <w:r w:rsidR="00B37119" w:rsidRPr="000010BD">
              <w:rPr>
                <w:b/>
              </w:rPr>
              <w:t xml:space="preserve">Part </w:t>
            </w:r>
            <w:r w:rsidRPr="000010BD">
              <w:rPr>
                <w:b/>
              </w:rPr>
              <w:t xml:space="preserve">50, Appendix B </w:t>
            </w:r>
          </w:p>
          <w:p w:rsidR="00FE0FF4" w:rsidRPr="000010BD"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b/>
              </w:rPr>
            </w:pPr>
            <w:r w:rsidRPr="000010BD">
              <w:rPr>
                <w:b/>
              </w:rPr>
              <w:t>Criteri</w:t>
            </w:r>
            <w:r w:rsidR="00A06B29" w:rsidRPr="000010BD">
              <w:rPr>
                <w:b/>
              </w:rPr>
              <w:t>a</w:t>
            </w:r>
          </w:p>
        </w:tc>
        <w:tc>
          <w:tcPr>
            <w:tcW w:w="0" w:type="auto"/>
            <w:tcBorders>
              <w:top w:val="single" w:sz="18" w:space="0" w:color="auto"/>
              <w:left w:val="single" w:sz="18" w:space="0" w:color="auto"/>
              <w:bottom w:val="single" w:sz="18" w:space="0" w:color="auto"/>
              <w:right w:val="single" w:sz="18" w:space="0" w:color="auto"/>
            </w:tcBorders>
            <w:shd w:val="clear" w:color="auto" w:fill="E0E0E0"/>
            <w:vAlign w:val="center"/>
          </w:tcPr>
          <w:p w:rsidR="00FE0FF4" w:rsidRPr="000010BD"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b/>
              </w:rPr>
            </w:pPr>
            <w:r w:rsidRPr="000010BD">
              <w:rPr>
                <w:b/>
              </w:rPr>
              <w:t>Example</w:t>
            </w:r>
          </w:p>
        </w:tc>
      </w:tr>
      <w:tr w:rsidR="00FE0FF4" w:rsidRPr="00FE0FF4" w:rsidTr="000010BD">
        <w:trPr>
          <w:trHeight w:val="432"/>
          <w:jc w:val="center"/>
        </w:trPr>
        <w:tc>
          <w:tcPr>
            <w:tcW w:w="0" w:type="auto"/>
            <w:vMerge w:val="restart"/>
            <w:tcBorders>
              <w:top w:val="single" w:sz="18" w:space="0" w:color="auto"/>
            </w:tcBorders>
            <w:vAlign w:val="center"/>
          </w:tcPr>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FE0FF4">
              <w:t>Management Controls</w:t>
            </w:r>
          </w:p>
        </w:tc>
        <w:tc>
          <w:tcPr>
            <w:tcW w:w="636" w:type="dxa"/>
            <w:tcBorders>
              <w:top w:val="single" w:sz="18" w:space="0" w:color="auto"/>
            </w:tcBorders>
            <w:vAlign w:val="center"/>
          </w:tcPr>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FE0FF4">
              <w:t>1</w:t>
            </w:r>
          </w:p>
        </w:tc>
        <w:tc>
          <w:tcPr>
            <w:tcW w:w="3389" w:type="dxa"/>
            <w:tcBorders>
              <w:top w:val="single" w:sz="18" w:space="0" w:color="auto"/>
            </w:tcBorders>
            <w:vAlign w:val="center"/>
          </w:tcPr>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FE0FF4">
              <w:t>Organization</w:t>
            </w:r>
          </w:p>
        </w:tc>
        <w:tc>
          <w:tcPr>
            <w:tcW w:w="0" w:type="auto"/>
            <w:tcBorders>
              <w:top w:val="single" w:sz="18" w:space="0" w:color="auto"/>
            </w:tcBorders>
            <w:vAlign w:val="center"/>
          </w:tcPr>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FE0FF4">
              <w:t>None</w:t>
            </w:r>
          </w:p>
        </w:tc>
      </w:tr>
      <w:tr w:rsidR="00FE0FF4" w:rsidRPr="00FE0FF4" w:rsidTr="000010BD">
        <w:trPr>
          <w:trHeight w:val="413"/>
          <w:jc w:val="center"/>
        </w:trPr>
        <w:tc>
          <w:tcPr>
            <w:tcW w:w="0" w:type="auto"/>
            <w:vMerge/>
            <w:vAlign w:val="center"/>
          </w:tcPr>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tc>
        <w:tc>
          <w:tcPr>
            <w:tcW w:w="636" w:type="dxa"/>
            <w:vAlign w:val="center"/>
          </w:tcPr>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FE0FF4">
              <w:t>2</w:t>
            </w:r>
          </w:p>
        </w:tc>
        <w:tc>
          <w:tcPr>
            <w:tcW w:w="3389" w:type="dxa"/>
            <w:vAlign w:val="center"/>
          </w:tcPr>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FE0FF4">
              <w:t>QA Program</w:t>
            </w:r>
          </w:p>
        </w:tc>
        <w:tc>
          <w:tcPr>
            <w:tcW w:w="0" w:type="auto"/>
            <w:vAlign w:val="center"/>
          </w:tcPr>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FE0FF4">
              <w:t xml:space="preserve">5; 13; 15; 21; </w:t>
            </w:r>
          </w:p>
        </w:tc>
      </w:tr>
      <w:tr w:rsidR="00FE0FF4" w:rsidRPr="00FE0FF4" w:rsidTr="000010BD">
        <w:trPr>
          <w:trHeight w:val="377"/>
          <w:jc w:val="center"/>
        </w:trPr>
        <w:tc>
          <w:tcPr>
            <w:tcW w:w="0" w:type="auto"/>
            <w:vMerge/>
            <w:tcBorders>
              <w:bottom w:val="single" w:sz="4" w:space="0" w:color="auto"/>
            </w:tcBorders>
            <w:vAlign w:val="center"/>
          </w:tcPr>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tc>
        <w:tc>
          <w:tcPr>
            <w:tcW w:w="636" w:type="dxa"/>
            <w:tcBorders>
              <w:bottom w:val="single" w:sz="4" w:space="0" w:color="auto"/>
            </w:tcBorders>
            <w:vAlign w:val="center"/>
          </w:tcPr>
          <w:p w:rsidR="00FE0FF4" w:rsidRPr="00FE0FF4" w:rsidRDefault="0062144D"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18</w:t>
            </w:r>
          </w:p>
        </w:tc>
        <w:tc>
          <w:tcPr>
            <w:tcW w:w="3389" w:type="dxa"/>
            <w:tcBorders>
              <w:bottom w:val="single" w:sz="4" w:space="0" w:color="auto"/>
            </w:tcBorders>
            <w:vAlign w:val="center"/>
          </w:tcPr>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FE0FF4">
              <w:t>Audits</w:t>
            </w:r>
          </w:p>
        </w:tc>
        <w:tc>
          <w:tcPr>
            <w:tcW w:w="0" w:type="auto"/>
            <w:tcBorders>
              <w:bottom w:val="single" w:sz="4" w:space="0" w:color="auto"/>
            </w:tcBorders>
            <w:vAlign w:val="center"/>
          </w:tcPr>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FE0FF4">
              <w:t>8</w:t>
            </w:r>
          </w:p>
        </w:tc>
      </w:tr>
      <w:tr w:rsidR="00FE0FF4" w:rsidRPr="00FE0FF4" w:rsidTr="000010BD">
        <w:trPr>
          <w:trHeight w:val="440"/>
          <w:jc w:val="center"/>
        </w:trPr>
        <w:tc>
          <w:tcPr>
            <w:tcW w:w="0" w:type="auto"/>
            <w:shd w:val="clear" w:color="auto" w:fill="E0E0E0"/>
            <w:vAlign w:val="center"/>
          </w:tcPr>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FE0FF4">
              <w:t>Design Control</w:t>
            </w:r>
          </w:p>
        </w:tc>
        <w:tc>
          <w:tcPr>
            <w:tcW w:w="636" w:type="dxa"/>
            <w:shd w:val="clear" w:color="auto" w:fill="E0E0E0"/>
            <w:vAlign w:val="center"/>
          </w:tcPr>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FE0FF4">
              <w:t>3</w:t>
            </w:r>
          </w:p>
        </w:tc>
        <w:tc>
          <w:tcPr>
            <w:tcW w:w="3389" w:type="dxa"/>
            <w:shd w:val="clear" w:color="auto" w:fill="E0E0E0"/>
            <w:vAlign w:val="center"/>
          </w:tcPr>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FE0FF4">
              <w:t>Design Control</w:t>
            </w:r>
          </w:p>
        </w:tc>
        <w:tc>
          <w:tcPr>
            <w:tcW w:w="0" w:type="auto"/>
            <w:shd w:val="clear" w:color="auto" w:fill="E0E0E0"/>
            <w:vAlign w:val="center"/>
          </w:tcPr>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FE0FF4">
              <w:t xml:space="preserve">1; 2; 3; 9; 14; 17; </w:t>
            </w:r>
          </w:p>
        </w:tc>
      </w:tr>
      <w:tr w:rsidR="00FE0FF4" w:rsidRPr="00FE0FF4" w:rsidTr="000010BD">
        <w:trPr>
          <w:trHeight w:val="397"/>
          <w:jc w:val="center"/>
        </w:trPr>
        <w:tc>
          <w:tcPr>
            <w:tcW w:w="0" w:type="auto"/>
            <w:vMerge w:val="restart"/>
            <w:tcMar>
              <w:top w:w="43" w:type="dxa"/>
              <w:left w:w="115" w:type="dxa"/>
              <w:right w:w="115" w:type="dxa"/>
            </w:tcMar>
            <w:vAlign w:val="center"/>
          </w:tcPr>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FE0FF4">
              <w:t>Procurement</w:t>
            </w:r>
          </w:p>
        </w:tc>
        <w:tc>
          <w:tcPr>
            <w:tcW w:w="636" w:type="dxa"/>
            <w:tcMar>
              <w:top w:w="43" w:type="dxa"/>
              <w:left w:w="115" w:type="dxa"/>
              <w:right w:w="115" w:type="dxa"/>
            </w:tcMar>
            <w:vAlign w:val="center"/>
          </w:tcPr>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FE0FF4">
              <w:t>4</w:t>
            </w:r>
          </w:p>
        </w:tc>
        <w:tc>
          <w:tcPr>
            <w:tcW w:w="3389" w:type="dxa"/>
            <w:vAlign w:val="center"/>
          </w:tcPr>
          <w:p w:rsid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FE0FF4">
              <w:t>Procurement</w:t>
            </w:r>
            <w:r w:rsidR="002B32E9">
              <w:t xml:space="preserve"> </w:t>
            </w:r>
            <w:r w:rsidRPr="00FE0FF4">
              <w:t xml:space="preserve">Document </w:t>
            </w:r>
          </w:p>
          <w:p w:rsidR="002B32E9" w:rsidRPr="00FE0FF4" w:rsidRDefault="002B32E9"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Control</w:t>
            </w:r>
          </w:p>
        </w:tc>
        <w:tc>
          <w:tcPr>
            <w:tcW w:w="0" w:type="auto"/>
            <w:vAlign w:val="center"/>
          </w:tcPr>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FE0FF4">
              <w:t>None</w:t>
            </w:r>
          </w:p>
        </w:tc>
      </w:tr>
      <w:tr w:rsidR="00FE0FF4" w:rsidRPr="00FE0FF4" w:rsidTr="000010BD">
        <w:trPr>
          <w:trHeight w:val="667"/>
          <w:jc w:val="center"/>
        </w:trPr>
        <w:tc>
          <w:tcPr>
            <w:tcW w:w="0" w:type="auto"/>
            <w:vMerge/>
            <w:tcBorders>
              <w:bottom w:val="single" w:sz="4" w:space="0" w:color="auto"/>
            </w:tcBorders>
            <w:tcMar>
              <w:top w:w="43" w:type="dxa"/>
              <w:left w:w="115" w:type="dxa"/>
              <w:right w:w="115" w:type="dxa"/>
            </w:tcMar>
            <w:vAlign w:val="center"/>
          </w:tcPr>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tc>
        <w:tc>
          <w:tcPr>
            <w:tcW w:w="636" w:type="dxa"/>
            <w:tcBorders>
              <w:bottom w:val="single" w:sz="4" w:space="0" w:color="auto"/>
            </w:tcBorders>
            <w:tcMar>
              <w:top w:w="43" w:type="dxa"/>
              <w:left w:w="115" w:type="dxa"/>
              <w:right w:w="115" w:type="dxa"/>
            </w:tcMar>
            <w:vAlign w:val="center"/>
          </w:tcPr>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FE0FF4">
              <w:t>7</w:t>
            </w:r>
          </w:p>
        </w:tc>
        <w:tc>
          <w:tcPr>
            <w:tcW w:w="3389" w:type="dxa"/>
            <w:tcBorders>
              <w:bottom w:val="single" w:sz="4" w:space="0" w:color="auto"/>
            </w:tcBorders>
            <w:vAlign w:val="center"/>
          </w:tcPr>
          <w:p w:rsid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FE0FF4">
              <w:t xml:space="preserve">Control of </w:t>
            </w:r>
            <w:r w:rsidR="0062144D">
              <w:t>Purchased</w:t>
            </w:r>
          </w:p>
          <w:p w:rsidR="0062144D" w:rsidRDefault="0062144D"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Material, Equipment and</w:t>
            </w:r>
          </w:p>
          <w:p w:rsidR="0062144D" w:rsidRPr="00FE0FF4" w:rsidRDefault="0062144D"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Services</w:t>
            </w:r>
          </w:p>
        </w:tc>
        <w:tc>
          <w:tcPr>
            <w:tcW w:w="0" w:type="auto"/>
            <w:tcBorders>
              <w:bottom w:val="single" w:sz="4" w:space="0" w:color="auto"/>
            </w:tcBorders>
            <w:vAlign w:val="center"/>
          </w:tcPr>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FE0FF4">
              <w:t>8</w:t>
            </w:r>
          </w:p>
        </w:tc>
      </w:tr>
      <w:tr w:rsidR="00FE0FF4" w:rsidRPr="00FE0FF4" w:rsidTr="000010BD">
        <w:trPr>
          <w:trHeight w:val="557"/>
          <w:jc w:val="center"/>
        </w:trPr>
        <w:tc>
          <w:tcPr>
            <w:tcW w:w="0" w:type="auto"/>
            <w:vMerge w:val="restart"/>
            <w:shd w:val="clear" w:color="auto" w:fill="E0E0E0"/>
            <w:vAlign w:val="center"/>
          </w:tcPr>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FE0FF4">
              <w:t>Work Controlling Documents and Records</w:t>
            </w:r>
          </w:p>
        </w:tc>
        <w:tc>
          <w:tcPr>
            <w:tcW w:w="636" w:type="dxa"/>
            <w:shd w:val="clear" w:color="auto" w:fill="E0E0E0"/>
            <w:vAlign w:val="center"/>
          </w:tcPr>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FE0FF4">
              <w:t>5</w:t>
            </w:r>
          </w:p>
        </w:tc>
        <w:tc>
          <w:tcPr>
            <w:tcW w:w="3389" w:type="dxa"/>
            <w:shd w:val="clear" w:color="auto" w:fill="E0E0E0"/>
            <w:vAlign w:val="center"/>
          </w:tcPr>
          <w:p w:rsid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FE0FF4">
              <w:t>Instru</w:t>
            </w:r>
            <w:r w:rsidR="002B32E9">
              <w:t>ctions, Procedures</w:t>
            </w:r>
          </w:p>
          <w:p w:rsidR="002B32E9" w:rsidRPr="00FE0FF4" w:rsidRDefault="002B32E9"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and Drawings</w:t>
            </w:r>
          </w:p>
        </w:tc>
        <w:tc>
          <w:tcPr>
            <w:tcW w:w="0" w:type="auto"/>
            <w:shd w:val="clear" w:color="auto" w:fill="E0E0E0"/>
            <w:vAlign w:val="center"/>
          </w:tcPr>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FE0FF4">
              <w:t xml:space="preserve">2; 3; 6; 7; 8; 10; 12; 17; 18; 19; 20; 22; 24;  </w:t>
            </w:r>
          </w:p>
        </w:tc>
      </w:tr>
      <w:tr w:rsidR="00FE0FF4" w:rsidRPr="00FE0FF4" w:rsidTr="000010BD">
        <w:trPr>
          <w:trHeight w:val="440"/>
          <w:jc w:val="center"/>
        </w:trPr>
        <w:tc>
          <w:tcPr>
            <w:tcW w:w="0" w:type="auto"/>
            <w:vMerge/>
            <w:shd w:val="clear" w:color="auto" w:fill="E0E0E0"/>
            <w:vAlign w:val="center"/>
          </w:tcPr>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tc>
        <w:tc>
          <w:tcPr>
            <w:tcW w:w="636" w:type="dxa"/>
            <w:shd w:val="clear" w:color="auto" w:fill="E0E0E0"/>
            <w:vAlign w:val="center"/>
          </w:tcPr>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FE0FF4">
              <w:t>6</w:t>
            </w:r>
          </w:p>
        </w:tc>
        <w:tc>
          <w:tcPr>
            <w:tcW w:w="3389" w:type="dxa"/>
            <w:shd w:val="clear" w:color="auto" w:fill="E0E0E0"/>
            <w:vAlign w:val="center"/>
          </w:tcPr>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FE0FF4">
              <w:t>Document Control</w:t>
            </w:r>
          </w:p>
        </w:tc>
        <w:tc>
          <w:tcPr>
            <w:tcW w:w="0" w:type="auto"/>
            <w:shd w:val="clear" w:color="auto" w:fill="E0E0E0"/>
            <w:vAlign w:val="center"/>
          </w:tcPr>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FE0FF4">
              <w:t xml:space="preserve">14; 17; 18; 19; </w:t>
            </w:r>
          </w:p>
        </w:tc>
      </w:tr>
      <w:tr w:rsidR="00FE0FF4" w:rsidRPr="00FE0FF4" w:rsidTr="000010BD">
        <w:trPr>
          <w:trHeight w:val="440"/>
          <w:jc w:val="center"/>
        </w:trPr>
        <w:tc>
          <w:tcPr>
            <w:tcW w:w="0" w:type="auto"/>
            <w:vMerge/>
            <w:shd w:val="clear" w:color="auto" w:fill="E0E0E0"/>
            <w:vAlign w:val="center"/>
          </w:tcPr>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tc>
        <w:tc>
          <w:tcPr>
            <w:tcW w:w="636" w:type="dxa"/>
            <w:shd w:val="clear" w:color="auto" w:fill="E0E0E0"/>
            <w:vAlign w:val="center"/>
          </w:tcPr>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FE0FF4">
              <w:t>17</w:t>
            </w:r>
          </w:p>
        </w:tc>
        <w:tc>
          <w:tcPr>
            <w:tcW w:w="3389" w:type="dxa"/>
            <w:shd w:val="clear" w:color="auto" w:fill="E0E0E0"/>
            <w:vAlign w:val="center"/>
          </w:tcPr>
          <w:p w:rsidR="00FE0FF4" w:rsidRPr="00FE0FF4" w:rsidRDefault="002B32E9"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Q</w:t>
            </w:r>
            <w:r w:rsidR="0062144D">
              <w:t>A Records</w:t>
            </w:r>
          </w:p>
        </w:tc>
        <w:tc>
          <w:tcPr>
            <w:tcW w:w="0" w:type="auto"/>
            <w:shd w:val="clear" w:color="auto" w:fill="E0E0E0"/>
            <w:vAlign w:val="center"/>
          </w:tcPr>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FE0FF4">
              <w:t>4; 10; 11; 26</w:t>
            </w:r>
          </w:p>
        </w:tc>
      </w:tr>
      <w:tr w:rsidR="00FE0FF4" w:rsidRPr="00FE0FF4" w:rsidTr="000010BD">
        <w:trPr>
          <w:trHeight w:val="962"/>
          <w:jc w:val="center"/>
        </w:trPr>
        <w:tc>
          <w:tcPr>
            <w:tcW w:w="0" w:type="auto"/>
            <w:vMerge w:val="restart"/>
            <w:vAlign w:val="center"/>
          </w:tcPr>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FE0FF4">
              <w:t>Materials and Equipment</w:t>
            </w:r>
          </w:p>
        </w:tc>
        <w:tc>
          <w:tcPr>
            <w:tcW w:w="636" w:type="dxa"/>
            <w:vAlign w:val="center"/>
          </w:tcPr>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FE0FF4">
              <w:t>8</w:t>
            </w:r>
          </w:p>
        </w:tc>
        <w:tc>
          <w:tcPr>
            <w:tcW w:w="3389" w:type="dxa"/>
            <w:vAlign w:val="center"/>
          </w:tcPr>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FE0FF4">
              <w:t>Identific</w:t>
            </w:r>
            <w:r w:rsidR="002B32E9">
              <w:t xml:space="preserve">ation and Control of Materials, </w:t>
            </w:r>
            <w:r w:rsidRPr="00FE0FF4">
              <w:t>Parts, and Components</w:t>
            </w:r>
          </w:p>
        </w:tc>
        <w:tc>
          <w:tcPr>
            <w:tcW w:w="0" w:type="auto"/>
            <w:vAlign w:val="center"/>
          </w:tcPr>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FE0FF4">
              <w:t xml:space="preserve">23; </w:t>
            </w:r>
          </w:p>
        </w:tc>
      </w:tr>
      <w:tr w:rsidR="00FE0FF4" w:rsidRPr="00FE0FF4" w:rsidTr="000010BD">
        <w:trPr>
          <w:trHeight w:val="800"/>
          <w:jc w:val="center"/>
        </w:trPr>
        <w:tc>
          <w:tcPr>
            <w:tcW w:w="0" w:type="auto"/>
            <w:vMerge/>
            <w:vAlign w:val="center"/>
          </w:tcPr>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tc>
        <w:tc>
          <w:tcPr>
            <w:tcW w:w="636" w:type="dxa"/>
            <w:vAlign w:val="center"/>
          </w:tcPr>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FE0FF4">
              <w:t>12</w:t>
            </w:r>
          </w:p>
        </w:tc>
        <w:tc>
          <w:tcPr>
            <w:tcW w:w="3389" w:type="dxa"/>
            <w:vAlign w:val="center"/>
          </w:tcPr>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FE0FF4">
              <w:t>Control of Measuring and Test Equipment</w:t>
            </w:r>
          </w:p>
        </w:tc>
        <w:tc>
          <w:tcPr>
            <w:tcW w:w="0" w:type="auto"/>
            <w:vAlign w:val="center"/>
          </w:tcPr>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FE0FF4">
              <w:t xml:space="preserve">11; </w:t>
            </w:r>
          </w:p>
        </w:tc>
      </w:tr>
      <w:tr w:rsidR="00FE0FF4" w:rsidRPr="00FE0FF4" w:rsidTr="000010BD">
        <w:trPr>
          <w:trHeight w:val="440"/>
          <w:jc w:val="center"/>
        </w:trPr>
        <w:tc>
          <w:tcPr>
            <w:tcW w:w="0" w:type="auto"/>
            <w:vMerge/>
            <w:vAlign w:val="center"/>
          </w:tcPr>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tc>
        <w:tc>
          <w:tcPr>
            <w:tcW w:w="636" w:type="dxa"/>
            <w:vAlign w:val="center"/>
          </w:tcPr>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FE0FF4">
              <w:t>13</w:t>
            </w:r>
          </w:p>
        </w:tc>
        <w:tc>
          <w:tcPr>
            <w:tcW w:w="3389" w:type="dxa"/>
            <w:vAlign w:val="center"/>
          </w:tcPr>
          <w:p w:rsidR="0062144D" w:rsidRPr="00FE0FF4" w:rsidRDefault="0062144D"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Handling, Storage and</w:t>
            </w:r>
            <w:r w:rsidR="00C10391">
              <w:t xml:space="preserve"> </w:t>
            </w:r>
            <w:r>
              <w:t>Shipping</w:t>
            </w:r>
          </w:p>
        </w:tc>
        <w:tc>
          <w:tcPr>
            <w:tcW w:w="0" w:type="auto"/>
            <w:vAlign w:val="center"/>
          </w:tcPr>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FE0FF4">
              <w:t>22; 23; 24</w:t>
            </w:r>
          </w:p>
        </w:tc>
      </w:tr>
      <w:tr w:rsidR="00FE0FF4" w:rsidRPr="00FE0FF4" w:rsidTr="000010BD">
        <w:trPr>
          <w:trHeight w:val="710"/>
          <w:jc w:val="center"/>
        </w:trPr>
        <w:tc>
          <w:tcPr>
            <w:tcW w:w="0" w:type="auto"/>
            <w:vMerge/>
            <w:tcBorders>
              <w:bottom w:val="single" w:sz="4" w:space="0" w:color="auto"/>
            </w:tcBorders>
            <w:vAlign w:val="center"/>
          </w:tcPr>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tc>
        <w:tc>
          <w:tcPr>
            <w:tcW w:w="636" w:type="dxa"/>
            <w:tcBorders>
              <w:bottom w:val="single" w:sz="4" w:space="0" w:color="auto"/>
            </w:tcBorders>
            <w:vAlign w:val="center"/>
          </w:tcPr>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FE0FF4">
              <w:t>14</w:t>
            </w:r>
          </w:p>
        </w:tc>
        <w:tc>
          <w:tcPr>
            <w:tcW w:w="3389" w:type="dxa"/>
            <w:tcBorders>
              <w:bottom w:val="single" w:sz="4" w:space="0" w:color="auto"/>
            </w:tcBorders>
            <w:vAlign w:val="center"/>
          </w:tcPr>
          <w:p w:rsidR="0062144D"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FE0FF4">
              <w:t>Inspection, Test</w:t>
            </w:r>
            <w:r w:rsidR="0062144D">
              <w:t xml:space="preserve"> and</w:t>
            </w:r>
            <w:r w:rsidR="00C10391">
              <w:t xml:space="preserve"> </w:t>
            </w:r>
            <w:r w:rsidR="0062144D">
              <w:t>Operating Status</w:t>
            </w:r>
          </w:p>
        </w:tc>
        <w:tc>
          <w:tcPr>
            <w:tcW w:w="0" w:type="auto"/>
            <w:tcBorders>
              <w:bottom w:val="single" w:sz="4" w:space="0" w:color="auto"/>
            </w:tcBorders>
            <w:vAlign w:val="center"/>
          </w:tcPr>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FE0FF4">
              <w:t>None</w:t>
            </w:r>
          </w:p>
        </w:tc>
      </w:tr>
      <w:tr w:rsidR="00FE0FF4" w:rsidRPr="00FE0FF4" w:rsidTr="000010BD">
        <w:trPr>
          <w:trHeight w:val="275"/>
          <w:jc w:val="center"/>
        </w:trPr>
        <w:tc>
          <w:tcPr>
            <w:tcW w:w="0" w:type="auto"/>
            <w:vMerge w:val="restart"/>
            <w:shd w:val="clear" w:color="auto" w:fill="E0E0E0"/>
            <w:vAlign w:val="center"/>
          </w:tcPr>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FE0FF4">
              <w:t>Special Processes, Inspection, and Test Control</w:t>
            </w:r>
          </w:p>
        </w:tc>
        <w:tc>
          <w:tcPr>
            <w:tcW w:w="636" w:type="dxa"/>
            <w:shd w:val="clear" w:color="auto" w:fill="E0E0E0"/>
            <w:vAlign w:val="center"/>
          </w:tcPr>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FE0FF4">
              <w:t>9</w:t>
            </w:r>
          </w:p>
        </w:tc>
        <w:tc>
          <w:tcPr>
            <w:tcW w:w="3389" w:type="dxa"/>
            <w:shd w:val="clear" w:color="auto" w:fill="E0E0E0"/>
            <w:vAlign w:val="center"/>
          </w:tcPr>
          <w:p w:rsidR="0062144D" w:rsidRPr="00FE0FF4" w:rsidRDefault="0062144D"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Control of Special</w:t>
            </w:r>
            <w:r w:rsidR="00C10391">
              <w:t xml:space="preserve"> </w:t>
            </w:r>
            <w:r>
              <w:t>Processes</w:t>
            </w:r>
          </w:p>
        </w:tc>
        <w:tc>
          <w:tcPr>
            <w:tcW w:w="0" w:type="auto"/>
            <w:shd w:val="clear" w:color="auto" w:fill="E0E0E0"/>
            <w:vAlign w:val="center"/>
          </w:tcPr>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FE0FF4">
              <w:t xml:space="preserve">5; 6; 13; 15; 16; 20; 26  </w:t>
            </w:r>
          </w:p>
        </w:tc>
      </w:tr>
      <w:tr w:rsidR="00FE0FF4" w:rsidRPr="00FE0FF4" w:rsidTr="000010BD">
        <w:trPr>
          <w:trHeight w:val="275"/>
          <w:jc w:val="center"/>
        </w:trPr>
        <w:tc>
          <w:tcPr>
            <w:tcW w:w="0" w:type="auto"/>
            <w:vMerge/>
            <w:shd w:val="clear" w:color="auto" w:fill="E0E0E0"/>
            <w:vAlign w:val="center"/>
          </w:tcPr>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tc>
        <w:tc>
          <w:tcPr>
            <w:tcW w:w="636" w:type="dxa"/>
            <w:shd w:val="clear" w:color="auto" w:fill="E0E0E0"/>
            <w:vAlign w:val="center"/>
          </w:tcPr>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FE0FF4">
              <w:t>10</w:t>
            </w:r>
          </w:p>
        </w:tc>
        <w:tc>
          <w:tcPr>
            <w:tcW w:w="3389" w:type="dxa"/>
            <w:shd w:val="clear" w:color="auto" w:fill="E0E0E0"/>
            <w:vAlign w:val="center"/>
          </w:tcPr>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FE0FF4">
              <w:t>Inspection</w:t>
            </w:r>
          </w:p>
        </w:tc>
        <w:tc>
          <w:tcPr>
            <w:tcW w:w="0" w:type="auto"/>
            <w:shd w:val="clear" w:color="auto" w:fill="E0E0E0"/>
            <w:vAlign w:val="center"/>
          </w:tcPr>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FE0FF4">
              <w:t xml:space="preserve">5; 7; 12; 13; 16; 21; 25; 26; </w:t>
            </w:r>
          </w:p>
        </w:tc>
      </w:tr>
      <w:tr w:rsidR="00FE0FF4" w:rsidRPr="00FE0FF4" w:rsidTr="000010BD">
        <w:trPr>
          <w:trHeight w:val="377"/>
          <w:jc w:val="center"/>
        </w:trPr>
        <w:tc>
          <w:tcPr>
            <w:tcW w:w="0" w:type="auto"/>
            <w:vMerge/>
            <w:shd w:val="clear" w:color="auto" w:fill="E0E0E0"/>
            <w:vAlign w:val="center"/>
          </w:tcPr>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tc>
        <w:tc>
          <w:tcPr>
            <w:tcW w:w="636" w:type="dxa"/>
            <w:shd w:val="clear" w:color="auto" w:fill="E0E0E0"/>
            <w:vAlign w:val="center"/>
          </w:tcPr>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FE0FF4">
              <w:t>11</w:t>
            </w:r>
          </w:p>
        </w:tc>
        <w:tc>
          <w:tcPr>
            <w:tcW w:w="3389" w:type="dxa"/>
            <w:shd w:val="clear" w:color="auto" w:fill="E0E0E0"/>
            <w:vAlign w:val="center"/>
          </w:tcPr>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FE0FF4">
              <w:t>Test Control</w:t>
            </w:r>
          </w:p>
        </w:tc>
        <w:tc>
          <w:tcPr>
            <w:tcW w:w="0" w:type="auto"/>
            <w:shd w:val="clear" w:color="auto" w:fill="E0E0E0"/>
            <w:vAlign w:val="center"/>
          </w:tcPr>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FE0FF4">
              <w:t>None</w:t>
            </w:r>
          </w:p>
        </w:tc>
      </w:tr>
      <w:tr w:rsidR="00FE0FF4" w:rsidRPr="00FE0FF4" w:rsidTr="000010BD">
        <w:trPr>
          <w:trHeight w:val="593"/>
          <w:jc w:val="center"/>
        </w:trPr>
        <w:tc>
          <w:tcPr>
            <w:tcW w:w="0" w:type="auto"/>
            <w:vMerge w:val="restart"/>
            <w:vAlign w:val="center"/>
          </w:tcPr>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FE0FF4">
              <w:t>Nonconformance and  Corrective Action</w:t>
            </w:r>
          </w:p>
        </w:tc>
        <w:tc>
          <w:tcPr>
            <w:tcW w:w="636" w:type="dxa"/>
            <w:vAlign w:val="center"/>
          </w:tcPr>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FE0FF4">
              <w:t>15</w:t>
            </w:r>
          </w:p>
        </w:tc>
        <w:tc>
          <w:tcPr>
            <w:tcW w:w="3389" w:type="dxa"/>
            <w:vAlign w:val="center"/>
          </w:tcPr>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FE0FF4">
              <w:t>Nonconforming Materials, Parts or Components</w:t>
            </w:r>
          </w:p>
        </w:tc>
        <w:tc>
          <w:tcPr>
            <w:tcW w:w="0" w:type="auto"/>
            <w:vAlign w:val="center"/>
          </w:tcPr>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FE0FF4">
              <w:t xml:space="preserve">12; 17; 25; </w:t>
            </w:r>
          </w:p>
        </w:tc>
      </w:tr>
      <w:tr w:rsidR="00FE0FF4" w:rsidRPr="00FE0FF4" w:rsidTr="000010BD">
        <w:trPr>
          <w:trHeight w:val="467"/>
          <w:jc w:val="center"/>
        </w:trPr>
        <w:tc>
          <w:tcPr>
            <w:tcW w:w="0" w:type="auto"/>
            <w:vMerge/>
            <w:vAlign w:val="center"/>
          </w:tcPr>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tc>
        <w:tc>
          <w:tcPr>
            <w:tcW w:w="636" w:type="dxa"/>
            <w:vAlign w:val="center"/>
          </w:tcPr>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FE0FF4">
              <w:t>16</w:t>
            </w:r>
          </w:p>
        </w:tc>
        <w:tc>
          <w:tcPr>
            <w:tcW w:w="3389" w:type="dxa"/>
            <w:vAlign w:val="center"/>
          </w:tcPr>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FE0FF4">
              <w:t>Corrective Action</w:t>
            </w:r>
          </w:p>
        </w:tc>
        <w:tc>
          <w:tcPr>
            <w:tcW w:w="0" w:type="auto"/>
            <w:vAlign w:val="center"/>
          </w:tcPr>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FE0FF4">
              <w:t xml:space="preserve">25; </w:t>
            </w:r>
          </w:p>
        </w:tc>
      </w:tr>
    </w:tbl>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firstLine="4"/>
        <w:jc w:val="both"/>
        <w:rPr>
          <w:b/>
          <w:u w:val="single"/>
        </w:rPr>
      </w:pPr>
    </w:p>
    <w:p w:rsidR="00FE0FF4" w:rsidRPr="000A1C41" w:rsidRDefault="000A1C41" w:rsidP="00DB1C0E">
      <w:p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270" w:firstLine="4"/>
        <w:jc w:val="both"/>
        <w:rPr>
          <w:b/>
        </w:rPr>
      </w:pPr>
      <w:r w:rsidRPr="000A1C41">
        <w:rPr>
          <w:b/>
        </w:rPr>
        <w:tab/>
      </w:r>
      <w:r w:rsidRPr="000A1C41">
        <w:rPr>
          <w:b/>
        </w:rPr>
        <w:tab/>
      </w:r>
      <w:r w:rsidRPr="000A1C41">
        <w:rPr>
          <w:b/>
        </w:rPr>
        <w:tab/>
      </w:r>
      <w:r w:rsidRPr="000A1C41">
        <w:rPr>
          <w:b/>
        </w:rPr>
        <w:tab/>
      </w:r>
      <w:r w:rsidRPr="000A1C41">
        <w:rPr>
          <w:b/>
        </w:rPr>
        <w:tab/>
      </w:r>
      <w:r w:rsidRPr="000A1C41">
        <w:rPr>
          <w:b/>
        </w:rPr>
        <w:tab/>
      </w:r>
      <w:r w:rsidRPr="000A1C41">
        <w:rPr>
          <w:b/>
        </w:rPr>
        <w:tab/>
      </w:r>
      <w:r w:rsidRPr="000A1C41">
        <w:rPr>
          <w:b/>
        </w:rPr>
        <w:tab/>
      </w:r>
      <w:r w:rsidRPr="000A1C41">
        <w:rPr>
          <w:b/>
        </w:rPr>
        <w:tab/>
      </w:r>
      <w:r w:rsidRPr="000A1C41">
        <w:rPr>
          <w:b/>
        </w:rPr>
        <w:tab/>
      </w:r>
    </w:p>
    <w:p w:rsidR="00FE0FF4" w:rsidRPr="00FE0FF4" w:rsidRDefault="000A1C41"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b/>
        </w:rPr>
      </w:pPr>
      <w:r>
        <w:rPr>
          <w:b/>
          <w:u w:val="single"/>
        </w:rPr>
        <w:br w:type="page"/>
      </w:r>
      <w:r w:rsidR="00FE0FF4" w:rsidRPr="00FE0FF4">
        <w:rPr>
          <w:b/>
          <w:u w:val="single"/>
        </w:rPr>
        <w:lastRenderedPageBreak/>
        <w:t>EXAMPLE 1</w:t>
      </w: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E0FF4" w:rsidRPr="002B30A7" w:rsidRDefault="000A1C41"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r w:rsidRPr="002B30A7">
        <w:t>Issue:</w:t>
      </w:r>
      <w:r w:rsidR="00C07493" w:rsidRPr="002B30A7">
        <w:tab/>
      </w:r>
      <w:r w:rsidR="00C07493" w:rsidRPr="002B30A7">
        <w:tab/>
      </w:r>
      <w:r w:rsidR="00C07493" w:rsidRPr="002B30A7">
        <w:tab/>
      </w:r>
      <w:r w:rsidR="00FE0FF4" w:rsidRPr="002B30A7">
        <w:t xml:space="preserve">The NRC inspectors identified that the as-built SSC did not meet the applicable design or construction specification.  </w:t>
      </w:r>
    </w:p>
    <w:p w:rsidR="00FE0FF4" w:rsidRPr="002B30A7"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p>
    <w:p w:rsidR="00FE0FF4" w:rsidRPr="002B30A7"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r w:rsidRPr="002B30A7">
        <w:t>Minor because:</w:t>
      </w:r>
      <w:r w:rsidR="00C07493" w:rsidRPr="002B30A7">
        <w:tab/>
      </w:r>
      <w:r w:rsidRPr="002B30A7">
        <w:t xml:space="preserve">The as-built SSC was acceptable without the support of a detailed engineering justification, or amendment to the licensing basis document (i.e., the issue was insignificant.)  </w:t>
      </w:r>
    </w:p>
    <w:p w:rsidR="00FE0FF4" w:rsidRPr="002B30A7"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4"/>
        <w:jc w:val="both"/>
      </w:pPr>
    </w:p>
    <w:p w:rsidR="00FE0FF4" w:rsidRPr="002B30A7"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jc w:val="both"/>
      </w:pPr>
      <w:r w:rsidRPr="002B30A7">
        <w:t>Or</w:t>
      </w:r>
      <w:r w:rsidR="000A1C41" w:rsidRPr="002B30A7">
        <w:t>:</w:t>
      </w:r>
      <w:r w:rsidRPr="002B30A7">
        <w:t xml:space="preserve"> the as-built SSC was an alternate design that the governing code allowed, and the use of this alternate design only required a minor revision to the specification.</w:t>
      </w:r>
    </w:p>
    <w:p w:rsidR="00FE0FF4" w:rsidRPr="002B30A7"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jc w:val="both"/>
      </w:pPr>
    </w:p>
    <w:p w:rsidR="00FE0FF4" w:rsidRPr="002B30A7"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jc w:val="both"/>
      </w:pPr>
      <w:r w:rsidRPr="002B30A7">
        <w:t xml:space="preserve">Or the as-built SSC did not conform to the specification, but was made acceptable with minor re-work (e.g., minor adjustment or minor grinding) or completion of originally prescribed processing. </w:t>
      </w:r>
    </w:p>
    <w:p w:rsidR="00FE0FF4" w:rsidRPr="002B30A7"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jc w:val="both"/>
      </w:pPr>
    </w:p>
    <w:p w:rsidR="00FE0FF4" w:rsidRPr="002B30A7"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jc w:val="both"/>
      </w:pPr>
      <w:r w:rsidRPr="002B30A7">
        <w:t>Or the as-built structure was more conservative than the as-designed.</w:t>
      </w:r>
    </w:p>
    <w:p w:rsidR="00FE0FF4" w:rsidRPr="002B30A7"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p>
    <w:p w:rsidR="00FE0FF4" w:rsidRPr="002B30A7" w:rsidRDefault="000A1C41"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r w:rsidRPr="002B30A7">
        <w:t>Not minor if:</w:t>
      </w:r>
      <w:r w:rsidR="00C07493" w:rsidRPr="002B30A7">
        <w:tab/>
      </w:r>
      <w:r w:rsidR="00C07493" w:rsidRPr="002B30A7">
        <w:tab/>
      </w:r>
      <w:r w:rsidR="00FE0FF4" w:rsidRPr="002B30A7">
        <w:t xml:space="preserve">The use of that alternate design required a detailed justification by the licensee to ensure that the as-built structure did not adversely affect the SSC’s ability to perform its intended safety function and would not impair the accomplishment of a safety function through adverse interaction.  </w:t>
      </w:r>
    </w:p>
    <w:p w:rsidR="00FE0FF4" w:rsidRPr="002B30A7"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jc w:val="both"/>
      </w:pPr>
    </w:p>
    <w:p w:rsidR="00FE0FF4" w:rsidRPr="002B30A7"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jc w:val="both"/>
      </w:pPr>
      <w:r w:rsidRPr="002B30A7">
        <w:t>Or the use of the alternate design resulted in the licensee having to meet other technical requirements, which were not part of the original design.  For example, the use of the as-built structure would require additional inspections, tests, re-work, maintenance, etc., to ensure that the SSC would perform its intended safety function.</w:t>
      </w:r>
    </w:p>
    <w:p w:rsidR="00FE0FF4" w:rsidRPr="002B30A7"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jc w:val="both"/>
      </w:pPr>
    </w:p>
    <w:p w:rsidR="00FE0FF4" w:rsidRPr="002B30A7"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jc w:val="both"/>
      </w:pPr>
      <w:r w:rsidRPr="002B30A7">
        <w:t xml:space="preserve">Or the as-built SSC required substantial rework or repair.  </w:t>
      </w:r>
    </w:p>
    <w:p w:rsidR="00FE0FF4" w:rsidRPr="002B30A7"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jc w:val="both"/>
      </w:pPr>
    </w:p>
    <w:p w:rsidR="00FE0FF4" w:rsidRPr="002B30A7"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jc w:val="both"/>
      </w:pPr>
      <w:r w:rsidRPr="002B30A7">
        <w:t xml:space="preserve">Or the use of the as-built SSC required a supplemental examination in order to establish the ability to perform its intended safety function.  </w:t>
      </w:r>
    </w:p>
    <w:p w:rsidR="000A1C41" w:rsidRDefault="000A1C41"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b/>
        </w:rPr>
      </w:pPr>
    </w:p>
    <w:p w:rsidR="002B30A7" w:rsidRPr="00FE0FF4" w:rsidRDefault="002B30A7"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b/>
        </w:rPr>
      </w:pPr>
    </w:p>
    <w:p w:rsidR="00FE0FF4" w:rsidRPr="00FE0FF4" w:rsidRDefault="0031772A"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b/>
          <w:u w:val="single"/>
        </w:rPr>
      </w:pPr>
      <w:r>
        <w:rPr>
          <w:b/>
          <w:u w:val="single"/>
        </w:rPr>
        <w:t>EXAMPLE 2</w:t>
      </w: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E0FF4" w:rsidRPr="002B30A7" w:rsidRDefault="000A1C41"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r w:rsidRPr="002B30A7">
        <w:t>Issue:</w:t>
      </w:r>
      <w:r w:rsidR="00C07493" w:rsidRPr="002B30A7">
        <w:tab/>
      </w:r>
      <w:r w:rsidR="00C07493" w:rsidRPr="002B30A7">
        <w:tab/>
      </w:r>
      <w:r w:rsidR="00C07493" w:rsidRPr="002B30A7">
        <w:tab/>
      </w:r>
      <w:r w:rsidR="00FE0FF4" w:rsidRPr="002B30A7">
        <w:t>The inspectors identified that the licensee’s design specification does not conform to the design basis (i.e., the licensee failed to adequately translate the approved design to appropriate drawings, instruction, procedures, etc.).</w:t>
      </w:r>
    </w:p>
    <w:p w:rsidR="00FE0FF4" w:rsidRPr="002B30A7"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p>
    <w:p w:rsidR="00FE0FF4" w:rsidRPr="002B30A7" w:rsidRDefault="000A1C41"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r w:rsidRPr="002B30A7">
        <w:t>Minor because:</w:t>
      </w:r>
      <w:r w:rsidR="00C07493" w:rsidRPr="002B30A7">
        <w:tab/>
      </w:r>
      <w:r w:rsidR="00FE0FF4" w:rsidRPr="002B30A7">
        <w:t>The design error resulted in a more conservative analysis than what was required by the governing technical requirements.</w:t>
      </w:r>
    </w:p>
    <w:p w:rsidR="00FE0FF4" w:rsidRPr="002B30A7"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p>
    <w:p w:rsidR="00FE0FF4" w:rsidRPr="002B30A7"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jc w:val="both"/>
      </w:pPr>
      <w:r w:rsidRPr="002B30A7">
        <w:lastRenderedPageBreak/>
        <w:t xml:space="preserve">Or the design error was insignificant, in that the ability of the as-designed SSC to perform its intended safety function was not challenged.  </w:t>
      </w:r>
    </w:p>
    <w:p w:rsidR="00FE0FF4" w:rsidRPr="002B30A7"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r w:rsidRPr="002B30A7">
        <w:t>Not</w:t>
      </w:r>
      <w:r w:rsidR="000A1C41" w:rsidRPr="002B30A7">
        <w:t xml:space="preserve"> minor if:</w:t>
      </w:r>
      <w:r w:rsidR="00C07493" w:rsidRPr="002B30A7">
        <w:tab/>
      </w:r>
      <w:r w:rsidR="00C07493" w:rsidRPr="002B30A7">
        <w:tab/>
      </w:r>
      <w:r w:rsidRPr="002B30A7">
        <w:t>The design error resulted in a less conservative analysis that could have adversely affected</w:t>
      </w:r>
      <w:r w:rsidRPr="00FE0FF4">
        <w:t xml:space="preserve"> the SSC’s ability to perform its intended safety function.</w:t>
      </w:r>
    </w:p>
    <w:p w:rsidR="00A65038" w:rsidRDefault="00A65038"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b/>
          <w:u w:val="single"/>
        </w:rPr>
      </w:pPr>
    </w:p>
    <w:p w:rsidR="000A1C41" w:rsidRDefault="000A1C41"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b/>
          <w:u w:val="single"/>
        </w:rPr>
      </w:pPr>
    </w:p>
    <w:p w:rsidR="00FE0FF4" w:rsidRPr="00FE0FF4" w:rsidRDefault="0031772A"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b/>
          <w:u w:val="single"/>
        </w:rPr>
      </w:pPr>
      <w:r>
        <w:rPr>
          <w:b/>
          <w:u w:val="single"/>
        </w:rPr>
        <w:t>EXAMPLE 3</w:t>
      </w: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E0FF4" w:rsidRPr="002B30A7" w:rsidRDefault="000A1C41"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r w:rsidRPr="002B30A7">
        <w:t>Issue:</w:t>
      </w:r>
      <w:r w:rsidR="00C07493" w:rsidRPr="002B30A7">
        <w:tab/>
      </w:r>
      <w:r w:rsidR="00C07493" w:rsidRPr="002B30A7">
        <w:tab/>
      </w:r>
      <w:r w:rsidR="00C07493" w:rsidRPr="002B30A7">
        <w:tab/>
      </w:r>
      <w:r w:rsidR="00FE0FF4" w:rsidRPr="002B30A7">
        <w:t>The inspectors identified that an electrical drawing (design output document) failed to adequately translate the design basis requirements by omitting the voltage output regulation required to feed a safety significant SSC.  The SSC had not been constructed, but the drawing had been released for use.</w:t>
      </w:r>
    </w:p>
    <w:p w:rsidR="00FE0FF4" w:rsidRPr="002B30A7"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p>
    <w:p w:rsidR="00FE0FF4" w:rsidRPr="002B30A7" w:rsidRDefault="000A1C41"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r w:rsidRPr="002B30A7">
        <w:t>Minor because:</w:t>
      </w:r>
      <w:r w:rsidR="00C07493" w:rsidRPr="002B30A7">
        <w:tab/>
      </w:r>
      <w:r w:rsidR="00FE0FF4" w:rsidRPr="002B30A7">
        <w:t xml:space="preserve">The error was insignificant, in that SSC could perform its intended safety function, within the operating range of the degraded voltage level.  </w:t>
      </w:r>
    </w:p>
    <w:p w:rsidR="00FE0FF4" w:rsidRPr="002B30A7"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p>
    <w:p w:rsidR="00FE0FF4" w:rsidRPr="002B30A7" w:rsidRDefault="000A1C41"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r w:rsidRPr="002B30A7">
        <w:t>Not minor if:</w:t>
      </w:r>
      <w:r w:rsidR="00C07493" w:rsidRPr="002B30A7">
        <w:tab/>
      </w:r>
      <w:r w:rsidR="00C07493" w:rsidRPr="002B30A7">
        <w:tab/>
      </w:r>
      <w:r w:rsidR="00FE0FF4" w:rsidRPr="002B30A7">
        <w:t xml:space="preserve">The design error could have caused the SSC to not perform its intended safety function. </w:t>
      </w:r>
    </w:p>
    <w:p w:rsid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0A1C41" w:rsidRPr="00FE0FF4" w:rsidRDefault="000A1C41"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E0FF4" w:rsidRPr="00FE0FF4" w:rsidRDefault="0031772A"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b/>
          <w:u w:val="single"/>
        </w:rPr>
      </w:pPr>
      <w:r>
        <w:rPr>
          <w:b/>
          <w:u w:val="single"/>
        </w:rPr>
        <w:t>EXAMPLE 4</w:t>
      </w: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E0FF4" w:rsidRPr="002B30A7"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r w:rsidRPr="002B30A7">
        <w:t>Issue</w:t>
      </w:r>
      <w:r w:rsidR="000A1C41" w:rsidRPr="002B30A7">
        <w:t>:</w:t>
      </w:r>
      <w:r w:rsidR="00C07493" w:rsidRPr="002B30A7">
        <w:tab/>
      </w:r>
      <w:r w:rsidR="00C07493" w:rsidRPr="002B30A7">
        <w:tab/>
      </w:r>
      <w:r w:rsidR="00C07493" w:rsidRPr="002B30A7">
        <w:tab/>
      </w:r>
      <w:r w:rsidRPr="002B30A7">
        <w:t>The inspectors identified that the licensee failed to store quality-related records in accordance with QA program requirements.</w:t>
      </w:r>
    </w:p>
    <w:p w:rsidR="00FE0FF4" w:rsidRPr="002B30A7"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p>
    <w:p w:rsidR="00FE0FF4" w:rsidRPr="002B30A7" w:rsidRDefault="000A1C41"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r w:rsidRPr="002B30A7">
        <w:t>Minor because:</w:t>
      </w:r>
      <w:r w:rsidR="00C07493" w:rsidRPr="002B30A7">
        <w:tab/>
      </w:r>
      <w:r w:rsidR="00FE0FF4" w:rsidRPr="002B30A7">
        <w:t xml:space="preserve">The licensee had established adequate procedures for the retention (storage) of records and the records were not damaged or lost.  </w:t>
      </w:r>
    </w:p>
    <w:p w:rsidR="00FE0FF4" w:rsidRPr="002B30A7"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E0FF4" w:rsidRPr="002B30A7"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jc w:val="both"/>
      </w:pPr>
      <w:r w:rsidRPr="002B30A7">
        <w:t>Or an insignificant portion of a record was damaged or lost, such as a cover page, index, etc., which did not provide the documentary evidence that the SSC would perform its intended safety function.</w:t>
      </w:r>
    </w:p>
    <w:p w:rsidR="00FE0FF4" w:rsidRPr="002B30A7"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E0FF4" w:rsidRPr="002B30A7" w:rsidRDefault="000A1C41"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r w:rsidRPr="002B30A7">
        <w:t>Not minor if:</w:t>
      </w:r>
      <w:r w:rsidR="00C07493" w:rsidRPr="002B30A7">
        <w:tab/>
      </w:r>
      <w:r w:rsidR="00C07493" w:rsidRPr="002B30A7">
        <w:tab/>
      </w:r>
      <w:r w:rsidR="00FE0FF4" w:rsidRPr="002B30A7">
        <w:t>Actual records were lost or damaged, and the licensee could not easily recreate the records with reasonable assurance of their accuracy (i.e., supplemental inspections were required to recreate the missing information.)  [Note: If actual records were lost, the issue may be indicative of a programmatic deficiency, even if the records were able to be recreated]</w:t>
      </w: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jc w:val="both"/>
      </w:pP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jc w:val="both"/>
      </w:pPr>
      <w:r w:rsidRPr="00FE0FF4">
        <w:t xml:space="preserve">Or the licensee had not established adequate procedures for the retention of QA records (e.g., the licensee had not purchased adequate storage cabinets for permanent or temporary storage of QA records.) </w:t>
      </w:r>
    </w:p>
    <w:p w:rsid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E0FF4" w:rsidRPr="00FE0FF4" w:rsidRDefault="0031772A"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b/>
          <w:u w:val="single"/>
        </w:rPr>
      </w:pPr>
      <w:r>
        <w:rPr>
          <w:b/>
          <w:u w:val="single"/>
        </w:rPr>
        <w:lastRenderedPageBreak/>
        <w:t>EXAMPLE 5</w:t>
      </w: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E0FF4" w:rsidRPr="002B30A7" w:rsidRDefault="000A1C41"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r w:rsidRPr="002B30A7">
        <w:t>Issue:</w:t>
      </w:r>
      <w:r w:rsidR="00C07493" w:rsidRPr="002B30A7">
        <w:tab/>
      </w:r>
      <w:r w:rsidR="00C07493" w:rsidRPr="002B30A7">
        <w:tab/>
      </w:r>
      <w:r w:rsidR="00C07493" w:rsidRPr="002B30A7">
        <w:tab/>
      </w:r>
      <w:r w:rsidR="00FE0FF4" w:rsidRPr="002B30A7">
        <w:t>The NRC inspectors identified that the licensee’s QC inspector was not qualified in accordance with the QA program requirements.</w:t>
      </w:r>
    </w:p>
    <w:p w:rsidR="00FE0FF4" w:rsidRPr="002B30A7"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p>
    <w:p w:rsidR="00FE0FF4" w:rsidRPr="002B30A7"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r w:rsidRPr="002B30A7">
        <w:t>Minor because</w:t>
      </w:r>
      <w:r w:rsidR="00C07493" w:rsidRPr="002B30A7">
        <w:t>:</w:t>
      </w:r>
      <w:r w:rsidR="00C07493" w:rsidRPr="002B30A7">
        <w:tab/>
      </w:r>
      <w:r w:rsidRPr="002B30A7">
        <w:t>The inspector’s unqualified status was a result of an administrative issue, and the ability or competence of the inspector was not suspect.  For example, the inspector’s certification paperwork was not signed by his employer, but he had completed all other required training and qualification requirements.</w:t>
      </w:r>
    </w:p>
    <w:p w:rsidR="00FE0FF4" w:rsidRPr="002B30A7"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p>
    <w:p w:rsidR="007E6F8B" w:rsidRPr="002B30A7" w:rsidRDefault="000A1C41"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r w:rsidRPr="002B30A7">
        <w:t>Not minor if:</w:t>
      </w:r>
      <w:r w:rsidR="00C07493" w:rsidRPr="002B30A7">
        <w:tab/>
      </w:r>
      <w:r w:rsidR="00C07493" w:rsidRPr="002B30A7">
        <w:tab/>
      </w:r>
      <w:r w:rsidR="00FE0FF4" w:rsidRPr="002B30A7">
        <w:t>The QC inspector was not qualified to perform the inspection, in that his ability or competen</w:t>
      </w:r>
      <w:r w:rsidR="007E6F8B" w:rsidRPr="002B30A7">
        <w:t>ce was suspect.  For example,</w:t>
      </w:r>
      <w:r w:rsidR="00FE0FF4" w:rsidRPr="002B30A7">
        <w:t xml:space="preserve"> the QC inspector’s </w:t>
      </w:r>
      <w:r w:rsidR="007E6F8B" w:rsidRPr="002B30A7">
        <w:t>eye examination had expired, or</w:t>
      </w:r>
      <w:r w:rsidR="00FE0FF4" w:rsidRPr="002B30A7">
        <w:t xml:space="preserve"> </w:t>
      </w:r>
      <w:r w:rsidR="007E6F8B" w:rsidRPr="002B30A7">
        <w:t>corrective lenses were not worn when performing the QC inspection.</w:t>
      </w:r>
    </w:p>
    <w:p w:rsidR="00FE0FF4" w:rsidRPr="002B30A7"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jc w:val="both"/>
      </w:pPr>
    </w:p>
    <w:p w:rsidR="00FE0FF4" w:rsidRPr="002B30A7"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jc w:val="both"/>
      </w:pPr>
      <w:r w:rsidRPr="002B30A7">
        <w:t>Or the inspector’s unqualified status resulted in the invalidation of previously accepted inspections.</w:t>
      </w:r>
    </w:p>
    <w:p w:rsid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0A1C41" w:rsidRPr="00FE0FF4" w:rsidRDefault="000A1C41"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E0FF4" w:rsidRPr="00FE0FF4" w:rsidRDefault="0031772A"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b/>
          <w:u w:val="single"/>
        </w:rPr>
      </w:pPr>
      <w:r>
        <w:rPr>
          <w:b/>
          <w:u w:val="single"/>
        </w:rPr>
        <w:t>EXAMPLE 6</w:t>
      </w: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E0FF4" w:rsidRPr="002B30A7"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r w:rsidRPr="002B30A7">
        <w:t>Issue:</w:t>
      </w:r>
      <w:r w:rsidR="00C07493" w:rsidRPr="002B30A7">
        <w:tab/>
      </w:r>
      <w:r w:rsidR="00C07493" w:rsidRPr="002B30A7">
        <w:tab/>
      </w:r>
      <w:r w:rsidR="00C07493" w:rsidRPr="002B30A7">
        <w:tab/>
      </w:r>
      <w:r w:rsidRPr="002B30A7">
        <w:t>The inspectors identified that the licensee was welding with a different size and type of tungsten electrode than that allowed by the welding procedure specification.</w:t>
      </w:r>
    </w:p>
    <w:p w:rsidR="00FE0FF4" w:rsidRPr="002B30A7"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p>
    <w:p w:rsidR="00FE0FF4" w:rsidRPr="002B30A7" w:rsidRDefault="000A1C41"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r w:rsidRPr="002B30A7">
        <w:t>Minor because:</w:t>
      </w:r>
      <w:r w:rsidR="00C07493" w:rsidRPr="002B30A7">
        <w:tab/>
      </w:r>
      <w:r w:rsidR="00FE0FF4" w:rsidRPr="002B30A7">
        <w:t>According to the ASME code, a change in the electrode size or type is a nonessential variable; therefore, the welding procedure specification does not need to be re</w:t>
      </w:r>
      <w:r w:rsidR="0062144D" w:rsidRPr="002B30A7">
        <w:t>-</w:t>
      </w:r>
      <w:r w:rsidR="00FE0FF4" w:rsidRPr="002B30A7">
        <w:t xml:space="preserve">qualified.  </w:t>
      </w:r>
    </w:p>
    <w:p w:rsidR="00FE0FF4" w:rsidRPr="002B30A7"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p>
    <w:p w:rsidR="00FE0FF4" w:rsidRPr="002B30A7" w:rsidRDefault="000A1C41"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r w:rsidRPr="002B30A7">
        <w:t>Not minor if:</w:t>
      </w:r>
      <w:r w:rsidR="00C07493" w:rsidRPr="002B30A7">
        <w:tab/>
      </w:r>
      <w:r w:rsidR="00C07493" w:rsidRPr="002B30A7">
        <w:tab/>
      </w:r>
      <w:r w:rsidR="00FE0FF4" w:rsidRPr="002B30A7">
        <w:t>If the issue is related to a change in an essential variable, and the procedure was required to be re</w:t>
      </w:r>
      <w:r w:rsidR="0062144D" w:rsidRPr="002B30A7">
        <w:t>-</w:t>
      </w:r>
      <w:r w:rsidR="00FE0FF4" w:rsidRPr="002B30A7">
        <w:t xml:space="preserve">qualified.  </w:t>
      </w:r>
    </w:p>
    <w:p w:rsid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0A1C41" w:rsidRPr="00FE0FF4" w:rsidRDefault="000A1C41"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E0FF4" w:rsidRPr="00FE0FF4" w:rsidRDefault="0031772A"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b/>
          <w:u w:val="single"/>
        </w:rPr>
      </w:pPr>
      <w:r>
        <w:rPr>
          <w:b/>
          <w:u w:val="single"/>
        </w:rPr>
        <w:t>EXAMPLE 7</w:t>
      </w:r>
    </w:p>
    <w:p w:rsidR="00FE0FF4" w:rsidRPr="002B30A7"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E0FF4" w:rsidRPr="002B30A7" w:rsidRDefault="000A1C41"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r w:rsidRPr="002B30A7">
        <w:t>Issue:</w:t>
      </w:r>
      <w:r w:rsidR="00C07493" w:rsidRPr="002B30A7">
        <w:tab/>
      </w:r>
      <w:r w:rsidR="00C07493" w:rsidRPr="002B30A7">
        <w:tab/>
      </w:r>
      <w:r w:rsidR="00C07493" w:rsidRPr="002B30A7">
        <w:tab/>
      </w:r>
      <w:r w:rsidR="00FE0FF4" w:rsidRPr="002B30A7">
        <w:t>The inspectors identified that the licensee’s test procedure was not compliant with technical or quality requirements, or both.</w:t>
      </w:r>
    </w:p>
    <w:p w:rsidR="00FE0FF4" w:rsidRPr="002B30A7"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p>
    <w:p w:rsidR="00FE0FF4" w:rsidRPr="002B30A7"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r w:rsidRPr="002B30A7">
        <w:t>Minor because:</w:t>
      </w:r>
      <w:r w:rsidR="00C07493" w:rsidRPr="002B30A7">
        <w:tab/>
      </w:r>
      <w:r w:rsidRPr="002B30A7">
        <w:t xml:space="preserve">The issue was insignificant, in that the procedure was not unqualified due to a technical issue (i.e., the procedure did not require requalification, and the results of previous inspections were </w:t>
      </w:r>
      <w:r w:rsidR="00C07493" w:rsidRPr="002B30A7">
        <w:t>not suspect</w:t>
      </w:r>
      <w:r w:rsidRPr="002B30A7">
        <w:t>)</w:t>
      </w:r>
      <w:r w:rsidR="00C07493" w:rsidRPr="002B30A7">
        <w:t>.</w:t>
      </w:r>
      <w:r w:rsidRPr="002B30A7">
        <w:t xml:space="preserve">  </w:t>
      </w:r>
    </w:p>
    <w:p w:rsidR="00FE0FF4" w:rsidRPr="002B30A7"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p>
    <w:p w:rsidR="00FE0FF4" w:rsidRPr="002B30A7" w:rsidRDefault="000A1C41"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r w:rsidRPr="002B30A7">
        <w:t>Not minor if:</w:t>
      </w:r>
      <w:r w:rsidR="00C07493" w:rsidRPr="002B30A7">
        <w:tab/>
      </w:r>
      <w:r w:rsidR="00C07493" w:rsidRPr="002B30A7">
        <w:tab/>
      </w:r>
      <w:r w:rsidR="00FE0FF4" w:rsidRPr="002B30A7">
        <w:t>The procedure was required to be qualified by performance demonstration.</w:t>
      </w:r>
    </w:p>
    <w:p w:rsidR="00FE0FF4" w:rsidRPr="002B30A7"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4"/>
        <w:jc w:val="both"/>
      </w:pPr>
    </w:p>
    <w:p w:rsidR="00FE0FF4" w:rsidRPr="002B30A7"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jc w:val="both"/>
      </w:pPr>
      <w:r w:rsidRPr="002B30A7">
        <w:t xml:space="preserve">Or, the results of previous inspections were invalid. </w:t>
      </w:r>
    </w:p>
    <w:p w:rsid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E0FF4" w:rsidRPr="00FE0FF4" w:rsidRDefault="0031772A"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b/>
          <w:u w:val="single"/>
        </w:rPr>
      </w:pPr>
      <w:r>
        <w:rPr>
          <w:b/>
          <w:u w:val="single"/>
        </w:rPr>
        <w:lastRenderedPageBreak/>
        <w:t>EXAMPLE 8</w:t>
      </w: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E0FF4" w:rsidRPr="002B30A7" w:rsidRDefault="000A1C41"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r w:rsidRPr="002B30A7">
        <w:t>Issue:</w:t>
      </w:r>
      <w:r w:rsidR="00C07493" w:rsidRPr="002B30A7">
        <w:tab/>
      </w:r>
      <w:r w:rsidR="00C07493" w:rsidRPr="002B30A7">
        <w:tab/>
      </w:r>
      <w:r w:rsidR="00C07493" w:rsidRPr="002B30A7">
        <w:tab/>
      </w:r>
      <w:r w:rsidR="00FE0FF4" w:rsidRPr="002B30A7">
        <w:t>The inspectors identified that the licensee failed to conduct a required annual surveillance of their supplier.</w:t>
      </w:r>
    </w:p>
    <w:p w:rsidR="00FE0FF4" w:rsidRPr="002B30A7"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p>
    <w:p w:rsidR="00FE0FF4" w:rsidRPr="002B30A7"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r w:rsidRPr="002B30A7">
        <w:t>Minor because</w:t>
      </w:r>
      <w:r w:rsidR="00C07493" w:rsidRPr="002B30A7">
        <w:t>:</w:t>
      </w:r>
      <w:r w:rsidR="00C07493" w:rsidRPr="002B30A7">
        <w:tab/>
      </w:r>
      <w:r w:rsidRPr="002B30A7">
        <w:t xml:space="preserve">The licensee had established adequate measures to control purchased items and services, and the licensee had completed an initial audit of the supplier; therefore, the supplier was approved to provide </w:t>
      </w:r>
      <w:r w:rsidR="004F5F94" w:rsidRPr="002B30A7">
        <w:t>safety-related</w:t>
      </w:r>
      <w:r w:rsidRPr="002B30A7">
        <w:t xml:space="preserve"> SSCs.  The supplier continued to demonstrate adequate controls over technical and quality requirements as evidenced by acceptable receipt inspections performed upon delivery of the SSCs to the licensee.</w:t>
      </w:r>
    </w:p>
    <w:p w:rsidR="00FE0FF4" w:rsidRPr="002B30A7"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p>
    <w:p w:rsidR="00FE0FF4" w:rsidRPr="002B30A7"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r w:rsidRPr="002B30A7">
        <w:t>Not minor if:</w:t>
      </w:r>
      <w:r w:rsidR="00C07493" w:rsidRPr="002B30A7">
        <w:tab/>
      </w:r>
      <w:r w:rsidR="00C07493" w:rsidRPr="002B30A7">
        <w:tab/>
      </w:r>
      <w:r w:rsidRPr="002B30A7">
        <w:t xml:space="preserve">The licensee or the NRC identified </w:t>
      </w:r>
      <w:r w:rsidR="00721778" w:rsidRPr="002B30A7">
        <w:t>violation</w:t>
      </w:r>
      <w:r w:rsidRPr="002B30A7">
        <w:t xml:space="preserve"> related to the SSCs supplied by the supplier, which may have been prevented or identified by the surveillance.</w:t>
      </w:r>
    </w:p>
    <w:p w:rsidR="00FE0FF4" w:rsidRPr="002B30A7"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4"/>
        <w:jc w:val="both"/>
      </w:pPr>
    </w:p>
    <w:p w:rsidR="00FE0FF4" w:rsidRPr="002B30A7"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jc w:val="both"/>
      </w:pPr>
      <w:r w:rsidRPr="002B30A7">
        <w:t>Or the licensee had not established measures to ensure that purchased items and services conformed to applicable technical and quality requirements.</w:t>
      </w:r>
    </w:p>
    <w:p w:rsid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2B3DCF" w:rsidRPr="00FE0FF4" w:rsidRDefault="002B3DCF"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E0FF4" w:rsidRPr="00FE0FF4" w:rsidRDefault="0031772A"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b/>
          <w:u w:val="single"/>
        </w:rPr>
      </w:pPr>
      <w:r>
        <w:rPr>
          <w:b/>
          <w:u w:val="single"/>
        </w:rPr>
        <w:t>EXAMPLE 9</w:t>
      </w: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E0FF4" w:rsidRPr="002B30A7" w:rsidRDefault="000A1C41"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r w:rsidRPr="002B30A7">
        <w:t>Issue:</w:t>
      </w:r>
      <w:r w:rsidR="00C07493" w:rsidRPr="002B30A7">
        <w:tab/>
      </w:r>
      <w:r w:rsidR="00C07493" w:rsidRPr="002B30A7">
        <w:tab/>
      </w:r>
      <w:r w:rsidR="00C07493" w:rsidRPr="002B30A7">
        <w:tab/>
      </w:r>
      <w:r w:rsidR="00FE0FF4" w:rsidRPr="002B30A7">
        <w:t xml:space="preserve">A design change was made to a SSC, but the change was not controlled by measures commensurate with those applied to the original design.  </w:t>
      </w:r>
    </w:p>
    <w:p w:rsidR="00FE0FF4" w:rsidRPr="002B30A7"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p>
    <w:p w:rsidR="00FE0FF4" w:rsidRPr="002B30A7"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r w:rsidRPr="002B30A7">
        <w:t>Minor because:</w:t>
      </w:r>
      <w:r w:rsidR="00C07493" w:rsidRPr="002B30A7">
        <w:tab/>
      </w:r>
      <w:r w:rsidRPr="002B30A7">
        <w:t>The design change did not contain technical errors that rendered the quality of the SSC unacceptable or indeterminate, and was isolated.</w:t>
      </w:r>
    </w:p>
    <w:p w:rsidR="00FE0FF4" w:rsidRPr="002B30A7"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p>
    <w:p w:rsidR="00FE0FF4" w:rsidRPr="002B30A7"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r w:rsidRPr="002B30A7">
        <w:t>Not minor if:</w:t>
      </w:r>
      <w:r w:rsidR="00C07493" w:rsidRPr="002B30A7">
        <w:tab/>
      </w:r>
      <w:r w:rsidR="00C07493" w:rsidRPr="002B30A7">
        <w:tab/>
      </w:r>
      <w:r w:rsidRPr="002B30A7">
        <w:t>The design change contained errors that could affect the quality of the SSC and the ability of the SSC to perform its intended safety function.</w:t>
      </w:r>
    </w:p>
    <w:p w:rsid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u w:val="single"/>
        </w:rPr>
      </w:pPr>
    </w:p>
    <w:p w:rsidR="000A1C41" w:rsidRPr="00FE0FF4" w:rsidRDefault="000A1C41"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u w:val="single"/>
        </w:rPr>
      </w:pPr>
    </w:p>
    <w:p w:rsidR="00FE0FF4" w:rsidRPr="00FE0FF4" w:rsidRDefault="0031772A"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b/>
          <w:u w:val="single"/>
        </w:rPr>
      </w:pPr>
      <w:r>
        <w:rPr>
          <w:b/>
          <w:u w:val="single"/>
        </w:rPr>
        <w:t>EXAMPLE 10</w:t>
      </w: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E0FF4" w:rsidRPr="002B30A7" w:rsidRDefault="000A1C41"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r w:rsidRPr="002B30A7">
        <w:t>Issue:</w:t>
      </w:r>
      <w:r w:rsidR="00C07493" w:rsidRPr="002B30A7">
        <w:tab/>
      </w:r>
      <w:r w:rsidR="00C07493" w:rsidRPr="002B30A7">
        <w:tab/>
      </w:r>
      <w:r w:rsidR="00C07493" w:rsidRPr="002B30A7">
        <w:tab/>
      </w:r>
      <w:r w:rsidR="00FE0FF4" w:rsidRPr="002B30A7">
        <w:t xml:space="preserve">The inspectors identified that the licensee failed to authenticate QA records as required by the QA program.  </w:t>
      </w:r>
    </w:p>
    <w:p w:rsidR="00FE0FF4" w:rsidRPr="002B30A7"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p>
    <w:p w:rsidR="00FE0FF4" w:rsidRPr="002B30A7"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r w:rsidRPr="002B30A7">
        <w:t>Minor because:</w:t>
      </w:r>
      <w:r w:rsidR="00C07493" w:rsidRPr="002B30A7">
        <w:tab/>
      </w:r>
      <w:r w:rsidRPr="002B30A7">
        <w:t>The failure to authenticate QA records was isolated to one work activity, and the licensee had established measures to ensure that records were complete and accurate, and the actual records were complete and accurate (i.e., the failure to formally validate the QA records did not adversely affect the quality of the construction activity.)</w:t>
      </w:r>
    </w:p>
    <w:p w:rsidR="00FE0FF4" w:rsidRPr="002B30A7"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p>
    <w:p w:rsidR="00FE0FF4" w:rsidRPr="002B30A7" w:rsidRDefault="000A1C41"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r w:rsidRPr="002B30A7">
        <w:lastRenderedPageBreak/>
        <w:t>Not minor if:</w:t>
      </w:r>
      <w:r w:rsidR="00C07493" w:rsidRPr="002B30A7">
        <w:tab/>
      </w:r>
      <w:r w:rsidR="00C07493" w:rsidRPr="002B30A7">
        <w:tab/>
      </w:r>
      <w:r w:rsidR="00FE0FF4" w:rsidRPr="002B30A7">
        <w:t>The licensee had failed to establish a process or program to ensure that QA records were complete and accurate.</w:t>
      </w:r>
    </w:p>
    <w:p w:rsidR="00FE0FF4" w:rsidRPr="002B30A7"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4"/>
        <w:jc w:val="both"/>
      </w:pPr>
    </w:p>
    <w:p w:rsidR="00FE0FF4" w:rsidRPr="002B30A7"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jc w:val="both"/>
      </w:pPr>
      <w:r w:rsidRPr="002B30A7">
        <w:t xml:space="preserve">Or the failure to authenticate QA records was not isolated, in that records for multiple work activities were not authenticated. </w:t>
      </w:r>
    </w:p>
    <w:p w:rsidR="00FE0FF4" w:rsidRPr="002B30A7"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jc w:val="both"/>
      </w:pPr>
    </w:p>
    <w:p w:rsidR="00FE0FF4" w:rsidRPr="002B30A7"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jc w:val="both"/>
      </w:pPr>
      <w:r w:rsidRPr="002B30A7">
        <w:t>Or the record issue was significant, in that the records were found to be incomplete or inaccurate such that the quality of the construction activity was indeterminate (i.e., the QA records did not contain information needed to provide reasonable evidence that the SSC could perform its intended safety function.)</w:t>
      </w:r>
    </w:p>
    <w:p w:rsidR="000A1C41" w:rsidRPr="00FE0FF4" w:rsidRDefault="000A1C41"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E0FF4" w:rsidRPr="00FE0FF4" w:rsidRDefault="0031772A"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b/>
          <w:u w:val="single"/>
        </w:rPr>
      </w:pPr>
      <w:r>
        <w:rPr>
          <w:b/>
          <w:u w:val="single"/>
        </w:rPr>
        <w:t>EXAMPLE 11</w:t>
      </w: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E0FF4" w:rsidRPr="002B30A7"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r w:rsidRPr="002B30A7">
        <w:t>Issue:</w:t>
      </w:r>
      <w:r w:rsidR="00C07493" w:rsidRPr="002B30A7">
        <w:tab/>
      </w:r>
      <w:r w:rsidR="00C07493" w:rsidRPr="002B30A7">
        <w:tab/>
      </w:r>
      <w:r w:rsidR="00C07493" w:rsidRPr="002B30A7">
        <w:tab/>
      </w:r>
      <w:r w:rsidRPr="002B30A7">
        <w:t>Inspectors identified an error on the calibration records for measuring &amp; test equipment (M&amp;TE.)</w:t>
      </w:r>
    </w:p>
    <w:p w:rsidR="00FE0FF4" w:rsidRPr="002B30A7"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p>
    <w:p w:rsidR="00FE0FF4" w:rsidRPr="002B30A7"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r w:rsidRPr="002B30A7">
        <w:t>Minor because:</w:t>
      </w:r>
      <w:r w:rsidR="00C07493" w:rsidRPr="002B30A7">
        <w:tab/>
      </w:r>
      <w:r w:rsidRPr="002B30A7">
        <w:t xml:space="preserve">The M&amp;TE can be retested and the results are clearly within the prescribed acceptance standards (i.e., the error was a documentation error and not evidence of </w:t>
      </w:r>
      <w:r w:rsidR="00FF2DE8" w:rsidRPr="002B30A7">
        <w:t>an</w:t>
      </w:r>
      <w:r w:rsidRPr="002B30A7">
        <w:t xml:space="preserve"> M&amp;TE that was out of calibration.)</w:t>
      </w:r>
    </w:p>
    <w:p w:rsidR="00FE0FF4" w:rsidRPr="002B30A7"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p>
    <w:p w:rsidR="00FE0FF4" w:rsidRPr="002B30A7"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r w:rsidRPr="002B30A7">
        <w:t>Not minor if:</w:t>
      </w:r>
      <w:r w:rsidR="00C07493" w:rsidRPr="002B30A7">
        <w:tab/>
      </w:r>
      <w:r w:rsidR="00C07493" w:rsidRPr="002B30A7">
        <w:tab/>
      </w:r>
      <w:r w:rsidRPr="002B30A7">
        <w:t>If the issue requires an evaluation of out of tolerance, lost, or damaged M&amp;TE that indicates questionable acceptability for previous inspection or test results indicating the need to re-inspect or re-test.</w:t>
      </w:r>
    </w:p>
    <w:p w:rsid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0A1C41" w:rsidRPr="00FE0FF4" w:rsidRDefault="000A1C41"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E0FF4" w:rsidRPr="00FE0FF4" w:rsidRDefault="0031772A"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b/>
          <w:u w:val="single"/>
        </w:rPr>
      </w:pPr>
      <w:r>
        <w:rPr>
          <w:b/>
          <w:u w:val="single"/>
        </w:rPr>
        <w:t>EXAMPLE 12</w:t>
      </w: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E0FF4" w:rsidRPr="002B30A7" w:rsidRDefault="000A1C41"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r w:rsidRPr="002B30A7">
        <w:t>Issue:</w:t>
      </w:r>
      <w:r w:rsidR="00C07493" w:rsidRPr="002B30A7">
        <w:tab/>
      </w:r>
      <w:r w:rsidR="00C07493" w:rsidRPr="002B30A7">
        <w:tab/>
      </w:r>
      <w:r w:rsidR="00C07493" w:rsidRPr="002B30A7">
        <w:tab/>
      </w:r>
      <w:r w:rsidR="00FE0FF4" w:rsidRPr="002B30A7">
        <w:t>For a completed inspection, the inspectors identified that the licensee failed to meet the acceptance limit.</w:t>
      </w:r>
    </w:p>
    <w:p w:rsidR="00FE0FF4" w:rsidRPr="002B30A7"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p>
    <w:p w:rsidR="00FE0FF4" w:rsidRPr="002B30A7" w:rsidRDefault="000A1C41"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r w:rsidRPr="002B30A7">
        <w:t>Minor because:</w:t>
      </w:r>
      <w:r w:rsidR="00C07493" w:rsidRPr="002B30A7">
        <w:tab/>
      </w:r>
      <w:r w:rsidR="00FE0FF4" w:rsidRPr="002B30A7">
        <w:t>The acceptance limit was more conservative than the governing regulatory requirement.</w:t>
      </w:r>
    </w:p>
    <w:p w:rsidR="00FE0FF4" w:rsidRPr="002B30A7"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r w:rsidRPr="002B30A7">
        <w:t>Not minor if:</w:t>
      </w:r>
      <w:r w:rsidR="00C07493" w:rsidRPr="002B30A7">
        <w:tab/>
      </w:r>
      <w:r w:rsidR="00C07493" w:rsidRPr="002B30A7">
        <w:tab/>
      </w:r>
      <w:r w:rsidRPr="002B30A7">
        <w:t xml:space="preserve">The acceptance limit was a regulatory limit, and the failed test </w:t>
      </w:r>
      <w:r w:rsidRPr="00FE0FF4">
        <w:t>rendered the quality of the SSC unacceptable or indeterminate.</w:t>
      </w:r>
    </w:p>
    <w:p w:rsid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0A1C41" w:rsidRPr="00FE0FF4" w:rsidRDefault="000A1C41"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E0FF4" w:rsidRPr="00FE0FF4" w:rsidRDefault="0031772A"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b/>
          <w:u w:val="single"/>
        </w:rPr>
      </w:pPr>
      <w:r>
        <w:rPr>
          <w:b/>
          <w:u w:val="single"/>
        </w:rPr>
        <w:t>EXAMPLE 13</w:t>
      </w: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E0FF4" w:rsidRPr="002B30A7" w:rsidRDefault="000A1C41"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r w:rsidRPr="002B30A7">
        <w:t>Issue:</w:t>
      </w:r>
      <w:r w:rsidR="00C07493" w:rsidRPr="002B30A7">
        <w:tab/>
      </w:r>
      <w:r w:rsidR="00C07493" w:rsidRPr="002B30A7">
        <w:tab/>
      </w:r>
      <w:r w:rsidR="00C07493" w:rsidRPr="002B30A7">
        <w:tab/>
      </w:r>
      <w:r w:rsidR="00FE0FF4" w:rsidRPr="002B30A7">
        <w:t xml:space="preserve">During construction of a SSC, the NRC inspectors identified a deficiency with the inspection of a </w:t>
      </w:r>
      <w:r w:rsidR="004F5F94" w:rsidRPr="002B30A7">
        <w:t>safety-related</w:t>
      </w:r>
      <w:r w:rsidR="00FE0FF4" w:rsidRPr="002B30A7">
        <w:t xml:space="preserve"> SSC.</w:t>
      </w:r>
    </w:p>
    <w:p w:rsidR="00FE0FF4" w:rsidRPr="002B30A7"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p>
    <w:p w:rsidR="00FE0FF4" w:rsidRPr="002B30A7" w:rsidRDefault="000A1C41"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r w:rsidRPr="002B30A7">
        <w:t>Minor because:</w:t>
      </w:r>
      <w:r w:rsidR="00C07493" w:rsidRPr="002B30A7">
        <w:tab/>
      </w:r>
      <w:r w:rsidR="00FE0FF4" w:rsidRPr="002B30A7">
        <w:t xml:space="preserve">The inspection was not required by any regulation (i.e., “For Information Only”), and the qualification of the examiner and procedure were adequate. </w:t>
      </w:r>
    </w:p>
    <w:p w:rsidR="00FE0FF4" w:rsidRPr="002B30A7" w:rsidRDefault="000A1C41"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r w:rsidRPr="002B30A7">
        <w:lastRenderedPageBreak/>
        <w:t>Not minor if:</w:t>
      </w:r>
      <w:r w:rsidR="00C07493" w:rsidRPr="002B30A7">
        <w:tab/>
      </w:r>
      <w:r w:rsidR="00C07493" w:rsidRPr="002B30A7">
        <w:tab/>
      </w:r>
      <w:r w:rsidR="00FE0FF4" w:rsidRPr="002B30A7">
        <w:t xml:space="preserve">If the inspection was required by regulation.  (i.e., the examination would be used to establish the adequacy of the SSC to perform its intended safety function) </w:t>
      </w:r>
    </w:p>
    <w:p w:rsidR="00FE0FF4" w:rsidRPr="002B30A7"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4"/>
        <w:jc w:val="both"/>
      </w:pPr>
    </w:p>
    <w:p w:rsidR="00FE0FF4" w:rsidRPr="002B30A7"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jc w:val="both"/>
      </w:pPr>
      <w:r w:rsidRPr="002B30A7">
        <w:t xml:space="preserve">Or, the qualifications of the examiner or the procedure (if either were used for quality-related inspection activities) were suspect such that the acceptability of completed, quality-related inspections was, unacceptable or indeterminate.   </w:t>
      </w:r>
    </w:p>
    <w:p w:rsid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0A1C41" w:rsidRPr="00FE0FF4" w:rsidRDefault="000A1C41"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E0FF4" w:rsidRPr="00FE0FF4" w:rsidRDefault="0031772A"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b/>
          <w:u w:val="single"/>
        </w:rPr>
      </w:pPr>
      <w:r>
        <w:rPr>
          <w:b/>
          <w:u w:val="single"/>
        </w:rPr>
        <w:t>EXAMPLE 14</w:t>
      </w: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E0FF4" w:rsidRPr="002B30A7" w:rsidRDefault="000A1C41"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r w:rsidRPr="002B30A7">
        <w:t>Issue:</w:t>
      </w:r>
      <w:r w:rsidR="00C07493" w:rsidRPr="002B30A7">
        <w:tab/>
      </w:r>
      <w:r w:rsidR="00C07493" w:rsidRPr="002B30A7">
        <w:tab/>
      </w:r>
      <w:r w:rsidR="00C07493" w:rsidRPr="002B30A7">
        <w:tab/>
      </w:r>
      <w:r w:rsidR="00FE0FF4" w:rsidRPr="002B30A7">
        <w:t>The as-built SSC did not match the design drawing, because the drawing was not updated with an approved engineering change request.</w:t>
      </w:r>
    </w:p>
    <w:p w:rsidR="00FE0FF4" w:rsidRPr="002B30A7"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p>
    <w:p w:rsidR="00FE0FF4" w:rsidRPr="002B30A7"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r w:rsidRPr="002B30A7">
        <w:t>Minor because:</w:t>
      </w:r>
      <w:r w:rsidR="00C07493" w:rsidRPr="002B30A7">
        <w:tab/>
      </w:r>
      <w:r w:rsidRPr="002B30A7">
        <w:t>The failure to update the design drawing was isolated, and the as-built is acceptable as is.</w:t>
      </w:r>
    </w:p>
    <w:p w:rsidR="00FE0FF4" w:rsidRPr="002B30A7"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p>
    <w:p w:rsidR="00FE0FF4" w:rsidRPr="002B30A7" w:rsidRDefault="000A1C41"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r w:rsidRPr="002B30A7">
        <w:t>Not minor if:</w:t>
      </w:r>
      <w:r w:rsidR="00C07493" w:rsidRPr="002B30A7">
        <w:tab/>
      </w:r>
      <w:r w:rsidR="00C07493" w:rsidRPr="002B30A7">
        <w:tab/>
      </w:r>
      <w:r w:rsidR="00FE0FF4" w:rsidRPr="002B30A7">
        <w:t>The failure to update design drawings was not isolated.</w:t>
      </w:r>
    </w:p>
    <w:p w:rsidR="00FE0FF4" w:rsidRPr="002B30A7"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E0FF4" w:rsidRPr="002B30A7"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jc w:val="both"/>
      </w:pPr>
      <w:r w:rsidRPr="002B30A7">
        <w:t>Or the as-built was unacceptable, in that the engineering change request was inappropriately approved.</w:t>
      </w:r>
    </w:p>
    <w:p w:rsidR="00FE0FF4" w:rsidRPr="002B30A7"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jc w:val="both"/>
      </w:pP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jc w:val="both"/>
      </w:pPr>
      <w:r w:rsidRPr="002B30A7">
        <w:t xml:space="preserve">Or the incorrect drawing adversely affected other </w:t>
      </w:r>
      <w:r w:rsidRPr="00FE0FF4">
        <w:t xml:space="preserve">construction activities, such as other engineering activities. </w:t>
      </w:r>
    </w:p>
    <w:p w:rsid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0A1C41" w:rsidRPr="00FE0FF4" w:rsidRDefault="000A1C41"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E0FF4" w:rsidRPr="00FE0FF4" w:rsidRDefault="0031772A"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b/>
          <w:u w:val="single"/>
        </w:rPr>
      </w:pPr>
      <w:r>
        <w:rPr>
          <w:b/>
          <w:u w:val="single"/>
        </w:rPr>
        <w:t>EXAMPLE 15</w:t>
      </w: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E0FF4" w:rsidRPr="002B30A7" w:rsidRDefault="000A1C41"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r w:rsidRPr="002B30A7">
        <w:t>Issue:</w:t>
      </w:r>
      <w:r w:rsidR="00C07493" w:rsidRPr="002B30A7">
        <w:tab/>
      </w:r>
      <w:r w:rsidR="00C07493" w:rsidRPr="002B30A7">
        <w:tab/>
      </w:r>
      <w:r w:rsidR="00C07493" w:rsidRPr="002B30A7">
        <w:tab/>
      </w:r>
      <w:r w:rsidR="00FE0FF4" w:rsidRPr="002B30A7">
        <w:t xml:space="preserve">The NRC inspector identified that a licensee QC inspector had not completed required refresher training, and therefore had expired certifications.  </w:t>
      </w:r>
    </w:p>
    <w:p w:rsidR="00FE0FF4" w:rsidRPr="002B30A7"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p>
    <w:p w:rsidR="00FE0FF4" w:rsidRPr="002B30A7" w:rsidRDefault="000A1C41"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r w:rsidRPr="002B30A7">
        <w:t>Minor because:</w:t>
      </w:r>
      <w:r w:rsidR="00C07493" w:rsidRPr="002B30A7">
        <w:tab/>
      </w:r>
      <w:r w:rsidR="00FE0FF4" w:rsidRPr="002B30A7">
        <w:t xml:space="preserve">Initial qualification training had been performed, and the ability of the inspector to perform the technical inspection was not suspect.   </w:t>
      </w:r>
    </w:p>
    <w:p w:rsidR="00FE0FF4" w:rsidRPr="002B30A7"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jc w:val="both"/>
      </w:pPr>
    </w:p>
    <w:p w:rsidR="00FE0FF4" w:rsidRPr="002B30A7"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jc w:val="both"/>
      </w:pPr>
      <w:r w:rsidRPr="002B30A7">
        <w:t>Or the inspector had not performed any inspections while his training was expired.</w:t>
      </w:r>
    </w:p>
    <w:p w:rsidR="00FE0FF4" w:rsidRPr="002B30A7"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E0FF4" w:rsidRPr="002B30A7" w:rsidRDefault="000A1C41"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r w:rsidRPr="002B30A7">
        <w:t>Not minor if:</w:t>
      </w:r>
      <w:r w:rsidR="00C07493" w:rsidRPr="002B30A7">
        <w:tab/>
      </w:r>
      <w:r w:rsidR="00C07493" w:rsidRPr="002B30A7">
        <w:tab/>
      </w:r>
      <w:r w:rsidR="00FE0FF4" w:rsidRPr="002B30A7">
        <w:t>The refresher training was significant in that the ability of the inspector to perform adequately was suspect</w:t>
      </w:r>
    </w:p>
    <w:p w:rsidR="00FE0FF4" w:rsidRPr="002B30A7"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jc w:val="both"/>
      </w:pPr>
    </w:p>
    <w:p w:rsid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jc w:val="both"/>
      </w:pPr>
      <w:r w:rsidRPr="002B30A7">
        <w:t xml:space="preserve">Or the licensee was required to reexamine </w:t>
      </w:r>
      <w:r w:rsidR="004F5F94" w:rsidRPr="002B30A7">
        <w:t>safety-related</w:t>
      </w:r>
      <w:r w:rsidRPr="002B30A7">
        <w:t xml:space="preserve"> SSCs because of the expired certifications.</w:t>
      </w:r>
    </w:p>
    <w:p w:rsidR="00FE0FF4" w:rsidRPr="00FE0FF4" w:rsidRDefault="00434C8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b/>
          <w:u w:val="single"/>
        </w:rPr>
      </w:pPr>
      <w:r>
        <w:br w:type="page"/>
      </w:r>
      <w:r w:rsidR="0031772A">
        <w:rPr>
          <w:b/>
          <w:u w:val="single"/>
        </w:rPr>
        <w:lastRenderedPageBreak/>
        <w:t>EXAMPLE 16</w:t>
      </w: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E0FF4" w:rsidRPr="002B30A7" w:rsidRDefault="000A1C41"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r w:rsidRPr="002B30A7">
        <w:t>Issue:</w:t>
      </w:r>
      <w:r w:rsidR="00C07493" w:rsidRPr="002B30A7">
        <w:tab/>
      </w:r>
      <w:r w:rsidR="00C07493" w:rsidRPr="002B30A7">
        <w:tab/>
      </w:r>
      <w:r w:rsidR="00C07493" w:rsidRPr="002B30A7">
        <w:tab/>
      </w:r>
      <w:r w:rsidR="00FE0FF4" w:rsidRPr="002B30A7">
        <w:t>During visual examination of a weld, the inspectors identified that the licensee’s QC inspector failed to verify that he had the minimum required light intensity</w:t>
      </w:r>
    </w:p>
    <w:p w:rsidR="00FE0FF4" w:rsidRPr="002B30A7"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p>
    <w:p w:rsidR="00FE0FF4" w:rsidRPr="002B30A7" w:rsidRDefault="000A1C41"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r w:rsidRPr="002B30A7">
        <w:t>Minor because:</w:t>
      </w:r>
      <w:r w:rsidR="00C07493" w:rsidRPr="002B30A7">
        <w:tab/>
      </w:r>
      <w:r w:rsidR="00FE0FF4" w:rsidRPr="002B30A7">
        <w:t xml:space="preserve">Although the QC inspector did not measure the light intensity, the ambient lighting was greater than the minimum, and a visual indication could have been seen by the inspector.  </w:t>
      </w:r>
    </w:p>
    <w:p w:rsidR="00FE0FF4" w:rsidRPr="002B30A7"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jc w:val="both"/>
      </w:pPr>
    </w:p>
    <w:p w:rsidR="00FE0FF4" w:rsidRPr="002B30A7"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jc w:val="both"/>
      </w:pPr>
      <w:r w:rsidRPr="002B30A7">
        <w:t>Or the QC inspector used an acceptable alternative method to verify the minimum light intensity.</w:t>
      </w:r>
    </w:p>
    <w:p w:rsidR="00FE0FF4" w:rsidRPr="002B30A7"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E0FF4" w:rsidRPr="002B30A7" w:rsidRDefault="000A1C41"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r w:rsidRPr="002B30A7">
        <w:t>Not minor if:</w:t>
      </w:r>
      <w:r w:rsidR="00C07493" w:rsidRPr="002B30A7">
        <w:tab/>
      </w:r>
      <w:r w:rsidR="00C07493" w:rsidRPr="002B30A7">
        <w:tab/>
      </w:r>
      <w:r w:rsidR="00FE0FF4" w:rsidRPr="002B30A7">
        <w:t>If the ambient lighting was less than the minimum, and the welds were required to be re-inspected.</w:t>
      </w:r>
    </w:p>
    <w:p w:rsidR="00FE0FF4" w:rsidRPr="002B30A7"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p>
    <w:p w:rsidR="00FE0FF4" w:rsidRPr="002B30A7"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jc w:val="both"/>
      </w:pPr>
      <w:r w:rsidRPr="002B30A7">
        <w:t>Or the lighting could have been less than the required minimum and the welds were not accessible for re-inspection.</w:t>
      </w:r>
    </w:p>
    <w:p w:rsid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0A1C41" w:rsidRPr="00FE0FF4" w:rsidRDefault="000A1C41"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E0FF4" w:rsidRPr="00FE0FF4" w:rsidRDefault="0031772A"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b/>
          <w:u w:val="single"/>
        </w:rPr>
      </w:pPr>
      <w:r>
        <w:rPr>
          <w:b/>
          <w:u w:val="single"/>
        </w:rPr>
        <w:t>EXAMPLE 17</w:t>
      </w: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E0FF4" w:rsidRPr="002B30A7" w:rsidRDefault="000A1C41"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r w:rsidRPr="002B30A7">
        <w:t>Issue:</w:t>
      </w:r>
      <w:r w:rsidR="00C07493" w:rsidRPr="002B30A7">
        <w:tab/>
      </w:r>
      <w:r w:rsidR="00C07493" w:rsidRPr="002B30A7">
        <w:tab/>
      </w:r>
      <w:r w:rsidR="00C07493" w:rsidRPr="002B30A7">
        <w:tab/>
      </w:r>
      <w:r w:rsidR="00FE0FF4" w:rsidRPr="002B30A7">
        <w:t>To disposition a nonconformance with technical requirements, the licensee initiated and approved an engineering change request (ECR.)  However, the licensee failed to post the ECR to the affected drawing.</w:t>
      </w:r>
    </w:p>
    <w:p w:rsidR="00FE0FF4" w:rsidRPr="002B30A7"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p>
    <w:p w:rsidR="00FE0FF4" w:rsidRPr="002B30A7" w:rsidRDefault="000A1C41"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r w:rsidRPr="002B30A7">
        <w:t>Minor because:</w:t>
      </w:r>
      <w:r w:rsidR="00C07493" w:rsidRPr="002B30A7">
        <w:tab/>
      </w:r>
      <w:r w:rsidR="00FE0FF4" w:rsidRPr="002B30A7">
        <w:t>The licensee did not perform any construction work to the affected drawing.</w:t>
      </w:r>
    </w:p>
    <w:p w:rsidR="00FE0FF4" w:rsidRPr="002B30A7"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4"/>
        <w:jc w:val="both"/>
      </w:pPr>
    </w:p>
    <w:p w:rsidR="00FE0FF4" w:rsidRPr="002B30A7" w:rsidRDefault="000A1C41"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jc w:val="both"/>
      </w:pPr>
      <w:r w:rsidRPr="002B30A7">
        <w:t>Or t</w:t>
      </w:r>
      <w:r w:rsidR="00FE0FF4" w:rsidRPr="002B30A7">
        <w:t xml:space="preserve">he licensee continued construction work to the affected drawing, but the change did not directly affect the work performed. </w:t>
      </w:r>
    </w:p>
    <w:p w:rsidR="00FE0FF4" w:rsidRPr="002B30A7"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jc w:val="both"/>
      </w:pPr>
    </w:p>
    <w:p w:rsidR="00FE0FF4" w:rsidRPr="002B30A7" w:rsidRDefault="000A1C41"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r w:rsidRPr="002B30A7">
        <w:t>Not minor if:</w:t>
      </w:r>
      <w:r w:rsidR="00C07493" w:rsidRPr="002B30A7">
        <w:tab/>
      </w:r>
      <w:r w:rsidR="00C07493" w:rsidRPr="002B30A7">
        <w:tab/>
      </w:r>
      <w:r w:rsidR="00FE0FF4" w:rsidRPr="002B30A7">
        <w:t xml:space="preserve">If the ECR was directly related to work performed, and rendered the quality of the SSC unacceptable or indeterminate. </w:t>
      </w:r>
    </w:p>
    <w:p w:rsid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p>
    <w:p w:rsidR="000A1C41" w:rsidRPr="00FE0FF4" w:rsidRDefault="000A1C41"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E0FF4" w:rsidRPr="00FE0FF4" w:rsidRDefault="0031772A"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b/>
          <w:u w:val="single"/>
        </w:rPr>
      </w:pPr>
      <w:r>
        <w:rPr>
          <w:b/>
          <w:u w:val="single"/>
        </w:rPr>
        <w:t>EXAMPLE 18</w:t>
      </w: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E0FF4" w:rsidRPr="002B30A7" w:rsidRDefault="000A1C41"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r w:rsidRPr="002B30A7">
        <w:t>Issue:</w:t>
      </w:r>
      <w:r w:rsidR="00C07493" w:rsidRPr="002B30A7">
        <w:tab/>
      </w:r>
      <w:r w:rsidR="00C07493" w:rsidRPr="002B30A7">
        <w:tab/>
      </w:r>
      <w:r w:rsidR="00C07493" w:rsidRPr="002B30A7">
        <w:tab/>
      </w:r>
      <w:r w:rsidR="00FE0FF4" w:rsidRPr="002B30A7">
        <w:t>NRC inspectors identified that a licensee procedure had undergone major revision and contained reference to another site procedure which had been cancelled prior to the date of the revision.</w:t>
      </w:r>
    </w:p>
    <w:p w:rsidR="00FE0FF4" w:rsidRPr="002B30A7"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p>
    <w:p w:rsidR="00FE0FF4" w:rsidRPr="002B30A7"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r w:rsidRPr="002B30A7">
        <w:t>Minor because:</w:t>
      </w:r>
      <w:r w:rsidR="00C07493" w:rsidRPr="002B30A7">
        <w:tab/>
      </w:r>
      <w:r w:rsidRPr="002B30A7">
        <w:t>The issue was insignificant, in that the cancelled procedure was not required to provide information that was material to the successful completion of the specific work activity (i.e., the issue was administrative.)</w:t>
      </w:r>
    </w:p>
    <w:p w:rsidR="00FE0FF4" w:rsidRPr="002B30A7"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p>
    <w:p w:rsidR="00FE0FF4" w:rsidRPr="002B30A7" w:rsidRDefault="000A1C41"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r w:rsidRPr="002B30A7">
        <w:t>Not minor if:</w:t>
      </w:r>
      <w:r w:rsidR="00C07493" w:rsidRPr="002B30A7">
        <w:tab/>
      </w:r>
      <w:r w:rsidR="00C07493" w:rsidRPr="002B30A7">
        <w:tab/>
      </w:r>
      <w:r w:rsidR="00FE0FF4" w:rsidRPr="002B30A7">
        <w:t xml:space="preserve">The issue was significant, in that the revised procedure relied on a </w:t>
      </w:r>
      <w:r w:rsidR="00FE0FF4" w:rsidRPr="002B30A7">
        <w:lastRenderedPageBreak/>
        <w:t>cancelled procedure to provide information that was important to the successful completion of a work activity that affected a SSC (e.g., acceptance criteria for an inspection, guidance for technical evaluation of data, qualification criteria, etc.)</w:t>
      </w:r>
    </w:p>
    <w:p w:rsid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0A1C41" w:rsidRPr="00FE0FF4" w:rsidRDefault="000A1C41"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b/>
          <w:u w:val="single"/>
        </w:rPr>
      </w:pPr>
      <w:r w:rsidRPr="00FE0FF4">
        <w:rPr>
          <w:b/>
          <w:u w:val="single"/>
        </w:rPr>
        <w:t>EXAMPLE 1</w:t>
      </w:r>
      <w:r w:rsidR="0031772A">
        <w:rPr>
          <w:b/>
          <w:u w:val="single"/>
        </w:rPr>
        <w:t>9</w:t>
      </w: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E0FF4" w:rsidRPr="002B30A7" w:rsidRDefault="000A1C41"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r w:rsidRPr="002B30A7">
        <w:t>Issue:</w:t>
      </w:r>
      <w:r w:rsidR="00C07493" w:rsidRPr="002B30A7">
        <w:tab/>
      </w:r>
      <w:r w:rsidR="00C07493" w:rsidRPr="002B30A7">
        <w:tab/>
      </w:r>
      <w:r w:rsidR="00C07493" w:rsidRPr="002B30A7">
        <w:tab/>
      </w:r>
      <w:r w:rsidR="00FE0FF4" w:rsidRPr="002B30A7">
        <w:t>During inspection of construction activities, the NRC inspector found a superseded copy of the installation work procedure beside some tools staged at the job site.</w:t>
      </w:r>
    </w:p>
    <w:p w:rsidR="00FE0FF4" w:rsidRPr="002B30A7"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p>
    <w:p w:rsidR="00FE0FF4" w:rsidRPr="002B30A7" w:rsidRDefault="000A1C41"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r w:rsidRPr="002B30A7">
        <w:t>Minor because:</w:t>
      </w:r>
      <w:r w:rsidR="00C07493" w:rsidRPr="002B30A7">
        <w:tab/>
      </w:r>
      <w:r w:rsidR="00FE0FF4" w:rsidRPr="002B30A7">
        <w:t xml:space="preserve">Work activities had not been conducted with the outdated procedure.  </w:t>
      </w:r>
    </w:p>
    <w:p w:rsidR="00FE0FF4" w:rsidRPr="002B30A7"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jc w:val="both"/>
      </w:pPr>
    </w:p>
    <w:p w:rsidR="00FE0FF4" w:rsidRPr="002B30A7"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jc w:val="both"/>
      </w:pPr>
      <w:r w:rsidRPr="002B30A7">
        <w:t>Or work activities had been completed with the outdated procedure, but the difference between the outdated procedure and current revision did not render the quality of the construction activity unacceptable or indeterminate.</w:t>
      </w:r>
    </w:p>
    <w:p w:rsidR="00FE0FF4" w:rsidRPr="002B30A7"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jc w:val="both"/>
      </w:pPr>
    </w:p>
    <w:p w:rsidR="00FE0FF4" w:rsidRPr="002B30A7"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r w:rsidRPr="002B30A7">
        <w:t>No</w:t>
      </w:r>
      <w:r w:rsidR="000A1C41" w:rsidRPr="002B30A7">
        <w:t>t minor if:</w:t>
      </w:r>
      <w:r w:rsidR="00C07493" w:rsidRPr="002B30A7">
        <w:tab/>
      </w:r>
      <w:r w:rsidR="00C07493" w:rsidRPr="002B30A7">
        <w:tab/>
      </w:r>
      <w:r w:rsidRPr="002B30A7">
        <w:t>The outdated procedure was being used and the differences were not insignificant (i.e., the quality of the construction activity was unacceptable or indeterminate.)</w:t>
      </w:r>
    </w:p>
    <w:p w:rsid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p>
    <w:p w:rsidR="000A1C41" w:rsidRPr="00FE0FF4" w:rsidRDefault="000A1C41"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E0FF4" w:rsidRPr="00FE0FF4" w:rsidRDefault="0031772A"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b/>
          <w:u w:val="single"/>
        </w:rPr>
      </w:pPr>
      <w:r>
        <w:rPr>
          <w:b/>
          <w:u w:val="single"/>
        </w:rPr>
        <w:t>EXAMPLE 20</w:t>
      </w: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E0FF4" w:rsidRPr="002B30A7" w:rsidRDefault="000A1C41"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r w:rsidRPr="002B30A7">
        <w:t>Issue:</w:t>
      </w:r>
      <w:r w:rsidR="00C07493" w:rsidRPr="002B30A7">
        <w:tab/>
      </w:r>
      <w:r w:rsidR="00C07493" w:rsidRPr="002B30A7">
        <w:tab/>
      </w:r>
      <w:r w:rsidR="00C07493" w:rsidRPr="002B30A7">
        <w:tab/>
      </w:r>
      <w:r w:rsidR="00FE0FF4" w:rsidRPr="002B30A7">
        <w:t xml:space="preserve">The licensee’s welding procedure allowed higher limits on amperage than that allowed by the welding code.  </w:t>
      </w:r>
    </w:p>
    <w:p w:rsidR="00FE0FF4" w:rsidRPr="002B30A7"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p>
    <w:p w:rsidR="00FE0FF4" w:rsidRPr="002B30A7" w:rsidRDefault="000A1C41"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r w:rsidRPr="002B30A7">
        <w:t>Minor because:</w:t>
      </w:r>
      <w:r w:rsidR="00C07493" w:rsidRPr="002B30A7">
        <w:tab/>
      </w:r>
      <w:r w:rsidR="00FE0FF4" w:rsidRPr="002B30A7">
        <w:t>No welding had been performed in the unacceptable range.</w:t>
      </w:r>
    </w:p>
    <w:p w:rsidR="00FE0FF4" w:rsidRPr="002B30A7"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jc w:val="both"/>
      </w:pPr>
    </w:p>
    <w:p w:rsidR="00FE0FF4" w:rsidRPr="002B30A7"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jc w:val="both"/>
      </w:pPr>
      <w:r w:rsidRPr="002B30A7">
        <w:t>Or welding at the higher amperage would not adversely affect the weld.</w:t>
      </w:r>
    </w:p>
    <w:p w:rsidR="00FE0FF4" w:rsidRPr="002B30A7"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jc w:val="both"/>
      </w:pPr>
    </w:p>
    <w:p w:rsidR="00FE0FF4" w:rsidRPr="002B30A7" w:rsidRDefault="000A1C41"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r w:rsidRPr="002B30A7">
        <w:t>Not minor if:</w:t>
      </w:r>
      <w:r w:rsidR="00C07493" w:rsidRPr="002B30A7">
        <w:tab/>
      </w:r>
      <w:r w:rsidR="00C07493" w:rsidRPr="002B30A7">
        <w:tab/>
      </w:r>
      <w:r w:rsidR="00FE0FF4" w:rsidRPr="002B30A7">
        <w:t>If welding had been performed (or would be performed) at amperage higher than what the code allowed, and the welding procedure had not been re-qualified at the higher amperage.</w:t>
      </w:r>
    </w:p>
    <w:p w:rsidR="000A1C41" w:rsidRDefault="000A1C41"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p>
    <w:p w:rsidR="000A1C41" w:rsidRPr="00FE0FF4" w:rsidRDefault="000A1C41"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E0FF4" w:rsidRPr="00FE0FF4" w:rsidRDefault="0031772A"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b/>
          <w:u w:val="single"/>
        </w:rPr>
      </w:pPr>
      <w:r>
        <w:rPr>
          <w:b/>
          <w:u w:val="single"/>
        </w:rPr>
        <w:t>EXAMPLE 21</w:t>
      </w: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E0FF4" w:rsidRPr="002B30A7" w:rsidRDefault="000A1C41"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r w:rsidRPr="002B30A7">
        <w:t>Issue:</w:t>
      </w:r>
      <w:r w:rsidR="002B30A7" w:rsidRPr="002B30A7">
        <w:tab/>
      </w:r>
      <w:r w:rsidR="002B30A7" w:rsidRPr="002B30A7">
        <w:tab/>
      </w:r>
      <w:r w:rsidR="002B30A7" w:rsidRPr="002B30A7">
        <w:tab/>
      </w:r>
      <w:r w:rsidR="00FE0FF4" w:rsidRPr="002B30A7">
        <w:t xml:space="preserve">NRC inspectors identified that a licensee QC inspector had expired training and certification records related to concrete cylinder break tests.  The QC inspector’s certifications had been expired for three months.  </w:t>
      </w:r>
    </w:p>
    <w:p w:rsidR="00FE0FF4" w:rsidRPr="002B30A7"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p>
    <w:p w:rsidR="00FE0FF4" w:rsidRPr="00FE0FF4" w:rsidRDefault="000A1C41"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r w:rsidRPr="002B30A7">
        <w:t>Minor because:</w:t>
      </w:r>
      <w:r w:rsidR="002B30A7">
        <w:tab/>
      </w:r>
      <w:r w:rsidR="00FE0FF4" w:rsidRPr="00FE0FF4">
        <w:t xml:space="preserve">The issue was isolated, and the expired certification documents was an administrative issue, in that, the inspector maintained adequate </w:t>
      </w:r>
      <w:r w:rsidR="00FE0FF4" w:rsidRPr="00FE0FF4">
        <w:lastRenderedPageBreak/>
        <w:t>knowledge and experience to perform the break tests, and interpret the results in accordance with the approved test procedures.</w:t>
      </w: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p>
    <w:p w:rsidR="00FE0FF4" w:rsidRPr="00FE0FF4" w:rsidRDefault="000A1C41"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r w:rsidRPr="002B30A7">
        <w:t>Not minor if:</w:t>
      </w:r>
      <w:r w:rsidR="002B30A7" w:rsidRPr="002B30A7">
        <w:tab/>
      </w:r>
      <w:r w:rsidR="002B30A7">
        <w:tab/>
      </w:r>
      <w:r w:rsidR="00FE0FF4" w:rsidRPr="00FE0FF4">
        <w:t>If deficiencies were identified with the concrete cylinder break tests that can be attributed to expired certification.</w:t>
      </w: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4"/>
        <w:jc w:val="both"/>
      </w:pP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jc w:val="both"/>
      </w:pPr>
      <w:r w:rsidRPr="00FE0FF4">
        <w:t>Or the results of the previous break tests were invalid.</w:t>
      </w:r>
    </w:p>
    <w:p w:rsid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2B30A7" w:rsidRPr="00FE0FF4" w:rsidRDefault="002B30A7"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E0FF4" w:rsidRPr="00FE0FF4" w:rsidRDefault="0031772A"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b/>
          <w:u w:val="single"/>
        </w:rPr>
      </w:pPr>
      <w:r>
        <w:rPr>
          <w:b/>
          <w:u w:val="single"/>
        </w:rPr>
        <w:t>EXAMPLE 22</w:t>
      </w: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r w:rsidRPr="00FE0FF4">
        <w:t>Issue:</w:t>
      </w:r>
      <w:r w:rsidRPr="00FE0FF4">
        <w:tab/>
      </w:r>
      <w:r w:rsidR="002B30A7">
        <w:tab/>
      </w:r>
      <w:r w:rsidR="002B30A7">
        <w:tab/>
      </w:r>
      <w:r w:rsidRPr="00FE0FF4">
        <w:t xml:space="preserve">Licensee procedures require that all </w:t>
      </w:r>
      <w:r w:rsidR="004F5F94">
        <w:t>safety-related</w:t>
      </w:r>
      <w:r w:rsidRPr="00FE0FF4">
        <w:t xml:space="preserve"> structural steel be stored off the ground to prevent corrosion.  The inspectors identified structural steel that was lying directly on the ground.</w:t>
      </w: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r w:rsidRPr="00FE0FF4">
        <w:t>Minor because:</w:t>
      </w:r>
      <w:r w:rsidRPr="00FE0FF4">
        <w:tab/>
        <w:t>The steel had not been damaged and there was no active corrosion that would require a detailed engineering evaluation, re-design or repair to establish the adequacy of the structural steel to perform its intended safety function.</w:t>
      </w: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r w:rsidRPr="00FE0FF4">
        <w:t>Not minor if:</w:t>
      </w:r>
      <w:r w:rsidRPr="00FE0FF4">
        <w:tab/>
      </w:r>
      <w:r w:rsidR="002B30A7">
        <w:tab/>
      </w:r>
      <w:r w:rsidR="002C6BFA">
        <w:t>T</w:t>
      </w:r>
      <w:r w:rsidRPr="00FE0FF4">
        <w:t>he structural steel was damaged such that a detailed engineering evaluation, re-design, or repair was necessary to establish the adequacy of the structural steel to perform its intended safety function.</w:t>
      </w:r>
    </w:p>
    <w:p w:rsid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2B30A7" w:rsidRPr="00FE0FF4" w:rsidRDefault="002B30A7"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E0FF4" w:rsidRPr="00FE0FF4" w:rsidRDefault="0031772A"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b/>
          <w:u w:val="single"/>
        </w:rPr>
      </w:pPr>
      <w:r>
        <w:rPr>
          <w:b/>
          <w:u w:val="single"/>
        </w:rPr>
        <w:t>EXAMPLE 23</w:t>
      </w: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r w:rsidRPr="00FE0FF4">
        <w:t>Issue:</w:t>
      </w:r>
      <w:r w:rsidRPr="00FE0FF4">
        <w:tab/>
      </w:r>
      <w:r w:rsidR="002B30A7">
        <w:tab/>
      </w:r>
      <w:r w:rsidR="002B30A7">
        <w:tab/>
      </w:r>
      <w:r w:rsidRPr="00FE0FF4">
        <w:t>The inspectors identified that items in a lay-down area were missing tags which were required by a licensee QA procedure.</w:t>
      </w: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r w:rsidRPr="00FE0FF4">
        <w:t>Minor because:</w:t>
      </w:r>
      <w:r w:rsidRPr="00FE0FF4">
        <w:tab/>
        <w:t>The tags were an administrative control, in that the items did not rely on the tags to maintain material traceability as required by a regulatory requirement.</w:t>
      </w: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p>
    <w:p w:rsid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r w:rsidRPr="00FE0FF4">
        <w:t>Not minor if:</w:t>
      </w:r>
      <w:r w:rsidRPr="00FE0FF4">
        <w:tab/>
      </w:r>
      <w:r w:rsidR="002B30A7">
        <w:tab/>
      </w:r>
      <w:r w:rsidR="002C6BFA">
        <w:t>T</w:t>
      </w:r>
      <w:r w:rsidRPr="00FE0FF4">
        <w:t>he tags were required to maintain traceability, and the licensee had installed items for which they had lost material traceability.</w:t>
      </w:r>
    </w:p>
    <w:p w:rsidR="002B30A7" w:rsidRPr="00FE0FF4" w:rsidRDefault="002B30A7"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E0FF4" w:rsidRPr="00FE0FF4" w:rsidRDefault="0031772A"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b/>
          <w:u w:val="single"/>
        </w:rPr>
      </w:pPr>
      <w:r>
        <w:rPr>
          <w:b/>
          <w:u w:val="single"/>
        </w:rPr>
        <w:t>EXAMPLE 24</w:t>
      </w: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r w:rsidRPr="00FE0FF4">
        <w:t>Issue:</w:t>
      </w:r>
      <w:r w:rsidRPr="00FE0FF4">
        <w:tab/>
      </w:r>
      <w:r w:rsidR="002B30A7">
        <w:tab/>
      </w:r>
      <w:r w:rsidR="002B30A7">
        <w:tab/>
      </w:r>
      <w:r w:rsidRPr="00FE0FF4">
        <w:t>Inspectors identified that the environmental storage conditions of SSCs did not meet the licensee’s QA program requirements.</w:t>
      </w: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r w:rsidRPr="00FE0FF4">
        <w:t>Minor because:</w:t>
      </w:r>
      <w:r w:rsidRPr="00FE0FF4">
        <w:tab/>
      </w:r>
      <w:r w:rsidR="00997E6E">
        <w:t>S</w:t>
      </w:r>
      <w:r w:rsidRPr="00FE0FF4">
        <w:t>torage conditions had an insignificant impact on the SSC.</w:t>
      </w: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r w:rsidRPr="00FE0FF4">
        <w:t>Not minor if:</w:t>
      </w:r>
      <w:r w:rsidRPr="00FE0FF4">
        <w:tab/>
      </w:r>
      <w:r w:rsidR="002B30A7">
        <w:tab/>
      </w:r>
      <w:r w:rsidRPr="00FE0FF4">
        <w:t>Inadequate environmental storage conditions adversely affected stored items.</w:t>
      </w:r>
    </w:p>
    <w:p w:rsidR="002B30A7" w:rsidRPr="00FE0FF4" w:rsidRDefault="002B30A7"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b/>
          <w:u w:val="single"/>
        </w:rPr>
      </w:pPr>
      <w:r w:rsidRPr="00FE0FF4">
        <w:rPr>
          <w:b/>
          <w:u w:val="single"/>
        </w:rPr>
        <w:lastRenderedPageBreak/>
        <w:t>EXA</w:t>
      </w:r>
      <w:r w:rsidR="0031772A">
        <w:rPr>
          <w:b/>
          <w:u w:val="single"/>
        </w:rPr>
        <w:t>MPLE 25</w:t>
      </w: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r w:rsidRPr="00FE0FF4">
        <w:t>Issue:</w:t>
      </w:r>
      <w:r w:rsidRPr="00FE0FF4">
        <w:tab/>
      </w:r>
      <w:r w:rsidR="002B30A7">
        <w:tab/>
      </w:r>
      <w:r w:rsidR="002B30A7">
        <w:tab/>
      </w:r>
      <w:r w:rsidRPr="00FE0FF4">
        <w:t xml:space="preserve">The inspectors identified that the licensee failed to initiate a nonconformance report for a licensee-identified deficiency discovered during the final inspection of an item.  </w:t>
      </w: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r w:rsidRPr="00FE0FF4">
        <w:t>Minor because:</w:t>
      </w:r>
      <w:r w:rsidRPr="00FE0FF4">
        <w:tab/>
        <w:t>The licensee maintained another process for documentation (identification) of the nonconformance, and the deficiency was corrected with minor rework, completion of originally prescribed processing, or was acceptable “as-is” without a detailed engineering justification.</w:t>
      </w: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r w:rsidRPr="00FE0FF4">
        <w:t>Not minor if:</w:t>
      </w:r>
      <w:r w:rsidRPr="00FE0FF4">
        <w:tab/>
      </w:r>
      <w:r w:rsidR="002B30A7">
        <w:tab/>
      </w:r>
      <w:r w:rsidRPr="00FE0FF4">
        <w:t>The licensee failed to document (identify) the nonconformance.</w:t>
      </w:r>
    </w:p>
    <w:p w:rsid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2B30A7" w:rsidRPr="00FE0FF4" w:rsidRDefault="002B30A7"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E0FF4" w:rsidRPr="00FE0FF4" w:rsidRDefault="0031772A"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b/>
          <w:u w:val="single"/>
        </w:rPr>
      </w:pPr>
      <w:r>
        <w:rPr>
          <w:b/>
          <w:u w:val="single"/>
        </w:rPr>
        <w:t>EXAMPLE 26</w:t>
      </w: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r w:rsidRPr="00FE0FF4">
        <w:t>Issue:</w:t>
      </w:r>
      <w:r w:rsidRPr="00FE0FF4">
        <w:tab/>
      </w:r>
      <w:r w:rsidR="002B30A7">
        <w:tab/>
      </w:r>
      <w:r w:rsidR="002B30A7">
        <w:tab/>
      </w:r>
      <w:r w:rsidRPr="00FE0FF4">
        <w:t xml:space="preserve">The NRC inspectors identified a technical error on an inspection record for a code required examination.  </w:t>
      </w: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r w:rsidRPr="00FE0FF4">
        <w:t>Minor because:</w:t>
      </w:r>
      <w:r w:rsidRPr="00FE0FF4">
        <w:tab/>
        <w:t>The technical error was insignificant.</w:t>
      </w: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jc w:val="both"/>
      </w:pPr>
      <w:r w:rsidRPr="00FE0FF4">
        <w:t>Or the person responsible for the completeness and accuracy of the information on the report had not signed it.</w:t>
      </w: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p>
    <w:p w:rsidR="00FE0FF4" w:rsidRPr="00FE0FF4"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pPr>
      <w:r w:rsidRPr="00FE0FF4">
        <w:t>Not minor if:</w:t>
      </w:r>
      <w:r w:rsidRPr="00FE0FF4">
        <w:tab/>
      </w:r>
      <w:r w:rsidR="002B30A7">
        <w:tab/>
      </w:r>
      <w:r w:rsidRPr="00FE0FF4">
        <w:t>The error was not insignificant, and the person responsible for the completeness and accuracy of the information on the report had signed it.</w:t>
      </w:r>
    </w:p>
    <w:p w:rsidR="00FE0FF4" w:rsidRPr="00A90466" w:rsidRDefault="00FE0FF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sectPr w:rsidR="00FE0FF4" w:rsidRPr="00A90466" w:rsidSect="0031772A">
          <w:headerReference w:type="default" r:id="rId30"/>
          <w:footerReference w:type="default" r:id="rId31"/>
          <w:headerReference w:type="first" r:id="rId32"/>
          <w:footerReference w:type="first" r:id="rId33"/>
          <w:pgSz w:w="12240" w:h="15840" w:code="1"/>
          <w:pgMar w:top="1080" w:right="1440" w:bottom="720" w:left="1440" w:header="720" w:footer="720" w:gutter="0"/>
          <w:pgNumType w:start="1"/>
          <w:cols w:space="720"/>
          <w:titlePg/>
        </w:sectPr>
      </w:pPr>
    </w:p>
    <w:p w:rsidR="0031772A" w:rsidRPr="00274F34" w:rsidRDefault="0031772A" w:rsidP="00DB1C0E">
      <w:pPr>
        <w:pStyle w:val="Header"/>
        <w:jc w:val="both"/>
        <w:rPr>
          <w:b/>
        </w:rPr>
      </w:pPr>
      <w:r w:rsidRPr="00274F34">
        <w:rPr>
          <w:b/>
        </w:rPr>
        <w:lastRenderedPageBreak/>
        <w:t>APPENDIX F</w:t>
      </w:r>
    </w:p>
    <w:p w:rsidR="0031772A" w:rsidRPr="00274F34" w:rsidRDefault="0031772A" w:rsidP="00DB1C0E">
      <w:pPr>
        <w:pStyle w:val="Header"/>
        <w:jc w:val="both"/>
        <w:rPr>
          <w:b/>
        </w:rPr>
      </w:pPr>
    </w:p>
    <w:p w:rsidR="0031772A" w:rsidRPr="00274F34" w:rsidRDefault="0031772A" w:rsidP="00DB1C0E">
      <w:pPr>
        <w:pStyle w:val="Header"/>
        <w:jc w:val="both"/>
        <w:rPr>
          <w:b/>
          <w:szCs w:val="22"/>
        </w:rPr>
      </w:pPr>
      <w:r w:rsidRPr="00274F34">
        <w:rPr>
          <w:b/>
        </w:rPr>
        <w:t xml:space="preserve">Construction </w:t>
      </w:r>
      <w:ins w:id="256" w:author="Author">
        <w:r w:rsidR="00367600">
          <w:rPr>
            <w:b/>
          </w:rPr>
          <w:t>Cross-cutting</w:t>
        </w:r>
      </w:ins>
      <w:r w:rsidRPr="00274F34">
        <w:rPr>
          <w:b/>
        </w:rPr>
        <w:t xml:space="preserve"> Components and Aspects</w:t>
      </w:r>
    </w:p>
    <w:p w:rsidR="00A03964" w:rsidRDefault="00A0396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u w:val="single"/>
        </w:rPr>
      </w:pPr>
    </w:p>
    <w:p w:rsidR="0031772A" w:rsidRDefault="0031772A"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u w:val="single"/>
        </w:rPr>
      </w:pPr>
    </w:p>
    <w:p w:rsidR="00A03964" w:rsidRPr="00060A87" w:rsidRDefault="00A0396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060A87">
        <w:t xml:space="preserve">Because the causes of inspection findings are unique to each finding, inspectors should use their </w:t>
      </w:r>
      <w:r w:rsidR="00FB0EE0" w:rsidRPr="00060A87">
        <w:t>judgment</w:t>
      </w:r>
      <w:r w:rsidRPr="00060A87">
        <w:t xml:space="preserve"> in deciding which </w:t>
      </w:r>
      <w:r w:rsidR="00DA25DD">
        <w:t xml:space="preserve">construction cross-cutting area component </w:t>
      </w:r>
      <w:r w:rsidRPr="00060A87">
        <w:t xml:space="preserve">aspect is most appropriate, if any.  </w:t>
      </w:r>
      <w:r w:rsidR="00411D0F" w:rsidRPr="00060A87">
        <w:t xml:space="preserve">For conditions adverse to quality, licensees will typically perform an apparent cause evaluation.  As part of the inspection process, inspectors should have identified the cause that provides the most meaningful insight into the </w:t>
      </w:r>
      <w:ins w:id="257" w:author="Author">
        <w:r w:rsidR="00525CE4">
          <w:t>finding</w:t>
        </w:r>
      </w:ins>
      <w:r w:rsidR="00411D0F" w:rsidRPr="00060A87">
        <w:t xml:space="preserve">.  Inspectors are not expected to perform independent causal evaluation beyond what would be appropriate for the significance of the issue.  Selection of the </w:t>
      </w:r>
      <w:ins w:id="258" w:author="Author">
        <w:r w:rsidR="00252F30">
          <w:t xml:space="preserve">construction cross-cutting </w:t>
        </w:r>
        <w:proofErr w:type="spellStart"/>
        <w:r w:rsidR="00252F30">
          <w:t>aspect</w:t>
        </w:r>
      </w:ins>
      <w:r w:rsidR="00411D0F" w:rsidRPr="00060A87">
        <w:t>aspect</w:t>
      </w:r>
      <w:proofErr w:type="spellEnd"/>
      <w:r w:rsidR="00411D0F" w:rsidRPr="00060A87">
        <w:t xml:space="preserve"> should very closely align with the violation.</w:t>
      </w:r>
      <w:r w:rsidR="0024605F" w:rsidRPr="00060A87">
        <w:t xml:space="preserve">  </w:t>
      </w:r>
      <w:r w:rsidRPr="00060A87">
        <w:t xml:space="preserve">Usually, there should be only one principal cause and one </w:t>
      </w:r>
      <w:ins w:id="259" w:author="Author">
        <w:r w:rsidR="00252F30">
          <w:t xml:space="preserve">construction cross-cutting </w:t>
        </w:r>
        <w:proofErr w:type="spellStart"/>
        <w:r w:rsidR="00252F30">
          <w:t>aspect</w:t>
        </w:r>
      </w:ins>
      <w:r w:rsidRPr="00060A87">
        <w:t>aspect</w:t>
      </w:r>
      <w:proofErr w:type="spellEnd"/>
      <w:r w:rsidRPr="00060A87">
        <w:t xml:space="preserve"> associated with each finding.</w:t>
      </w:r>
      <w:r w:rsidR="0024605F" w:rsidRPr="00060A87">
        <w:t xml:space="preserve">  More detailed guidance can be found in IMC 2505 “Periodic Assessment of Construction Inspection Program Results.”</w:t>
      </w:r>
    </w:p>
    <w:p w:rsidR="00A03964" w:rsidRPr="00060A87" w:rsidRDefault="00A0396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A03964" w:rsidRPr="00060A87" w:rsidRDefault="00A0396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060A87">
        <w:t xml:space="preserve">Inspectors are not expected to document a </w:t>
      </w:r>
      <w:ins w:id="260" w:author="Author">
        <w:r w:rsidR="00252F30">
          <w:t xml:space="preserve">construction cross-cutting </w:t>
        </w:r>
        <w:proofErr w:type="spellStart"/>
        <w:r w:rsidR="00252F30">
          <w:t>aspect</w:t>
        </w:r>
      </w:ins>
      <w:r w:rsidRPr="00060A87">
        <w:t>aspect</w:t>
      </w:r>
      <w:proofErr w:type="spellEnd"/>
      <w:r w:rsidRPr="00060A87">
        <w:t xml:space="preserve"> for each and every inspection finding.  A </w:t>
      </w:r>
      <w:ins w:id="261" w:author="Author">
        <w:r w:rsidR="00252F30">
          <w:t xml:space="preserve">construction cross-cutting </w:t>
        </w:r>
        <w:proofErr w:type="spellStart"/>
        <w:r w:rsidR="00252F30">
          <w:t>aspect</w:t>
        </w:r>
      </w:ins>
      <w:r w:rsidRPr="00060A87">
        <w:t>aspect</w:t>
      </w:r>
      <w:proofErr w:type="spellEnd"/>
      <w:r w:rsidRPr="00060A87">
        <w:t xml:space="preserve"> of an inspection finding should be discussed in the report details if the inspector determines that the </w:t>
      </w:r>
      <w:ins w:id="262" w:author="Author">
        <w:r w:rsidR="00252F30">
          <w:t xml:space="preserve">construction cross-cutting </w:t>
        </w:r>
        <w:proofErr w:type="spellStart"/>
        <w:r w:rsidR="00252F30">
          <w:t>aspect</w:t>
        </w:r>
      </w:ins>
      <w:r w:rsidRPr="00060A87">
        <w:t>aspect</w:t>
      </w:r>
      <w:proofErr w:type="spellEnd"/>
      <w:r w:rsidRPr="00060A87">
        <w:t xml:space="preserve"> of the finding was a significant contributor to the performance deficiency.</w:t>
      </w:r>
    </w:p>
    <w:p w:rsidR="00A03964" w:rsidRPr="00060A87" w:rsidRDefault="00A0396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A03964" w:rsidRPr="00060A87" w:rsidRDefault="00A0396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060A87">
        <w:t xml:space="preserve">Inspectors shall not use the existence of a </w:t>
      </w:r>
      <w:ins w:id="263" w:author="Author">
        <w:r w:rsidR="00252F30">
          <w:t xml:space="preserve">construction cross-cutting </w:t>
        </w:r>
        <w:proofErr w:type="spellStart"/>
        <w:r w:rsidR="00252F30">
          <w:t>aspect</w:t>
        </w:r>
      </w:ins>
      <w:r w:rsidRPr="00060A87">
        <w:t>aspect</w:t>
      </w:r>
      <w:proofErr w:type="spellEnd"/>
      <w:r w:rsidRPr="00060A87">
        <w:t xml:space="preserve"> to determine that a finding is greater than minor. Appendix B, “Issue Screening” should be used to determine whether the inspection finding is greater than minor.  </w:t>
      </w:r>
    </w:p>
    <w:p w:rsidR="005D3922" w:rsidRPr="008A04AC" w:rsidRDefault="005D392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u w:val="single"/>
        </w:rPr>
      </w:pPr>
    </w:p>
    <w:p w:rsidR="005D3922" w:rsidRPr="001704AD" w:rsidRDefault="00552D27"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jc w:val="both"/>
      </w:pPr>
      <w:r w:rsidRPr="001704AD">
        <w:t>A.</w:t>
      </w:r>
      <w:r w:rsidRPr="001704AD">
        <w:tab/>
      </w:r>
      <w:r w:rsidR="005D3922" w:rsidRPr="001704AD">
        <w:t xml:space="preserve">Baseline Inspection </w:t>
      </w:r>
    </w:p>
    <w:p w:rsidR="00552D27" w:rsidRPr="001704AD" w:rsidRDefault="00552D27"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4" w:hanging="360"/>
        <w:jc w:val="both"/>
      </w:pPr>
    </w:p>
    <w:p w:rsidR="005D3922" w:rsidRPr="001704AD" w:rsidRDefault="005D392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r w:rsidRPr="001704AD">
        <w:t>1.</w:t>
      </w:r>
      <w:r w:rsidRPr="001704AD">
        <w:tab/>
        <w:t>Decision-Making – Licensee decisions demonstrate that construction quality is an overriding priority.   Specifically (as applicable):</w:t>
      </w:r>
    </w:p>
    <w:p w:rsidR="00552D27" w:rsidRPr="001704AD" w:rsidRDefault="00552D27"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
        <w:jc w:val="both"/>
      </w:pPr>
    </w:p>
    <w:p w:rsidR="005D3922" w:rsidRPr="001704AD" w:rsidRDefault="00552D27"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r w:rsidRPr="001704AD">
        <w:t>(a)</w:t>
      </w:r>
      <w:r w:rsidRPr="001704AD">
        <w:tab/>
      </w:r>
      <w:r w:rsidR="005D3922" w:rsidRPr="001704AD">
        <w:t>The licensee makes decisions related to construction quality that reflect the potential to impact ITAAC (closure or affect on already closed ITAAC) using a systematic process to ensure construction quality is maintained.</w:t>
      </w:r>
    </w:p>
    <w:p w:rsidR="00552D27" w:rsidRPr="001704AD" w:rsidRDefault="005D392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r w:rsidRPr="001704AD">
        <w:tab/>
      </w:r>
    </w:p>
    <w:p w:rsidR="005D3922" w:rsidRPr="001704AD" w:rsidRDefault="005D392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pPr>
      <w:r w:rsidRPr="001704AD">
        <w:t>Authority and roles for evaluating these decisions are formally defined and communicated to applicable personnel including contractors and subcontractors.</w:t>
      </w:r>
    </w:p>
    <w:p w:rsidR="00552D27" w:rsidRPr="001704AD" w:rsidRDefault="00552D27"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pPr>
    </w:p>
    <w:p w:rsidR="005D3922" w:rsidRPr="001704AD" w:rsidRDefault="005D392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pPr>
      <w:r w:rsidRPr="001704AD">
        <w:t>Interdisciplinary input and review are attained on decisions that relate to more than one discipline.</w:t>
      </w:r>
    </w:p>
    <w:p w:rsidR="00552D27" w:rsidRPr="001704AD" w:rsidRDefault="00552D27"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pPr>
    </w:p>
    <w:p w:rsidR="005D3922" w:rsidRPr="001704AD" w:rsidRDefault="005D392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pPr>
      <w:r w:rsidRPr="001704AD">
        <w:t xml:space="preserve">Management uses a systematic process for planning, coordinating, and evaluating major changes in the construction environment.  When deviations from design or specifications are needed or recognized, the condition is promptly brought to the attention of the design authority. The condition is then carefully evaluated and is addressed though a formal design-change process before personnel proceed, </w:t>
      </w:r>
      <w:r w:rsidRPr="001704AD">
        <w:lastRenderedPageBreak/>
        <w:t xml:space="preserve">thereby minimizing the potential for rework or nonconformance with the COL.  </w:t>
      </w:r>
    </w:p>
    <w:p w:rsidR="00552D27" w:rsidRPr="001704AD" w:rsidRDefault="00552D27"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p>
    <w:p w:rsidR="005D3922" w:rsidRPr="001704AD" w:rsidRDefault="005D392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r w:rsidRPr="001704AD">
        <w:t>(b)</w:t>
      </w:r>
      <w:r w:rsidRPr="001704AD">
        <w:tab/>
        <w:t xml:space="preserve">The licensee uses conservative assumptions in decision-making and adopts a requirement to demonstrate that the proposed construction activity does not adversely impact construction quality or ITAAC closure. The licensee conducts </w:t>
      </w:r>
      <w:ins w:id="264" w:author="Author">
        <w:r w:rsidR="004563BE">
          <w:t>adequacy</w:t>
        </w:r>
      </w:ins>
      <w:r w:rsidRPr="001704AD">
        <w:t xml:space="preserve"> reviews (e.g. self assessments or audits) of these decisions to verify the validity of the underlying assumptions, identify possible unintended consequences, and determine how to improve future decisions.</w:t>
      </w:r>
    </w:p>
    <w:p w:rsidR="00710E46" w:rsidRPr="001704AD" w:rsidRDefault="00710E46"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p>
    <w:p w:rsidR="005D3922" w:rsidRPr="001704AD" w:rsidRDefault="005D392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jc w:val="both"/>
      </w:pPr>
      <w:r w:rsidRPr="001704AD">
        <w:t xml:space="preserve">For example, when making decisions related to testing, individuals ensure that they are on the correct unit and question the validity of their underlying assumptions, identify possible unintended consequences, and obtain appropriate management involvement and/or interdisciplinary input and reviews.  </w:t>
      </w:r>
    </w:p>
    <w:p w:rsidR="00552D27" w:rsidRPr="001704AD" w:rsidRDefault="00552D27"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p>
    <w:p w:rsidR="005D3922" w:rsidRPr="001704AD" w:rsidRDefault="005D392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r w:rsidRPr="001704AD">
        <w:t>(c)</w:t>
      </w:r>
      <w:r w:rsidRPr="001704AD">
        <w:tab/>
        <w:t xml:space="preserve">The licensee communicates decisions and the basis for decisions, in a timely manner, to personnel who have a need to know the information in order to perform work properly.  </w:t>
      </w:r>
    </w:p>
    <w:p w:rsidR="00552D27" w:rsidRPr="001704AD" w:rsidRDefault="00552D27"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p>
    <w:p w:rsidR="005D3922" w:rsidRPr="001704AD" w:rsidRDefault="005D392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r w:rsidRPr="001704AD">
        <w:t>2.</w:t>
      </w:r>
      <w:r w:rsidRPr="001704AD">
        <w:tab/>
        <w:t>Resources - The licensee ensures that personnel, equipment, procedures, and other resources are available and adequate to assure construction quality. Specifically, those necessary for:</w:t>
      </w:r>
    </w:p>
    <w:p w:rsidR="00552D27" w:rsidRPr="001704AD" w:rsidRDefault="00552D27"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pPr>
    </w:p>
    <w:p w:rsidR="005D3922" w:rsidRPr="001704AD" w:rsidRDefault="005D392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r w:rsidRPr="001704AD">
        <w:t>(a)</w:t>
      </w:r>
      <w:r w:rsidRPr="001704AD">
        <w:tab/>
        <w:t>Sufficient number of qualified personnel available to ensure</w:t>
      </w:r>
      <w:r w:rsidR="00832E99">
        <w:t xml:space="preserve"> the plant is constructed using a quality process in accordance with the design.</w:t>
      </w:r>
    </w:p>
    <w:p w:rsidR="00710E46" w:rsidRPr="001704AD" w:rsidRDefault="00710E46"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4"/>
        <w:jc w:val="both"/>
      </w:pPr>
    </w:p>
    <w:p w:rsidR="005D3922" w:rsidRPr="001704AD" w:rsidRDefault="005D392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jc w:val="both"/>
      </w:pPr>
      <w:r w:rsidRPr="001704AD">
        <w:t>Training is developed and implemented to ensure technical competency and reinforces that safety significant construction quality is of the highest priority.  The licensee ensures that contractor and licensee staffs have the necessary training and qualifications.  Management ensures individuals maintain their professional and technical knowledge, skills, and abilities.</w:t>
      </w:r>
    </w:p>
    <w:p w:rsidR="00710E46" w:rsidRPr="001704AD" w:rsidRDefault="00710E46"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jc w:val="both"/>
      </w:pPr>
    </w:p>
    <w:p w:rsidR="005D3922" w:rsidRPr="001704AD" w:rsidRDefault="005D392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jc w:val="both"/>
      </w:pPr>
      <w:r w:rsidRPr="001704AD">
        <w:t xml:space="preserve">The licensee ensures adequate knowledge transfer from contract personnel to licensee personnel ensuring technical competency once the contract work is completed.  </w:t>
      </w:r>
    </w:p>
    <w:p w:rsidR="00552D27" w:rsidRPr="001704AD" w:rsidRDefault="00552D27"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jc w:val="both"/>
      </w:pPr>
    </w:p>
    <w:p w:rsidR="00552D27" w:rsidRDefault="005D392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r w:rsidRPr="001704AD">
        <w:t>(b)</w:t>
      </w:r>
      <w:r w:rsidRPr="001704AD">
        <w:tab/>
        <w:t>Complete, accurate and up-to-date design documentation (field drawings), procedures, and work packages, and co</w:t>
      </w:r>
      <w:r w:rsidR="00274F34">
        <w:t>rrect labeling of components.</w:t>
      </w:r>
    </w:p>
    <w:p w:rsidR="00274F34" w:rsidRPr="001704AD" w:rsidRDefault="00274F3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p>
    <w:p w:rsidR="005D3922" w:rsidRPr="001704AD" w:rsidRDefault="005D392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r w:rsidRPr="001704AD">
        <w:t>(c)</w:t>
      </w:r>
      <w:r w:rsidRPr="001704AD">
        <w:tab/>
        <w:t>Adequate and available facilities and equipment, including temporary construction structures.</w:t>
      </w:r>
      <w:r w:rsidRPr="001704AD">
        <w:tab/>
      </w:r>
    </w:p>
    <w:p w:rsidR="00552D27" w:rsidRPr="001704AD" w:rsidRDefault="00552D27"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p>
    <w:p w:rsidR="005D3922" w:rsidRPr="001704AD" w:rsidRDefault="005D392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r w:rsidRPr="001704AD">
        <w:t>3.</w:t>
      </w:r>
      <w:r w:rsidRPr="001704AD">
        <w:tab/>
        <w:t>Work Control - The licensee plans and coordinates work activities, consistent with ensuring construction quality.  Specifically (as applicable):</w:t>
      </w:r>
    </w:p>
    <w:p w:rsidR="00552D27" w:rsidRPr="001704AD" w:rsidRDefault="00552D27"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pPr>
    </w:p>
    <w:p w:rsidR="009469D0" w:rsidRDefault="005D392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r w:rsidRPr="001704AD">
        <w:t>(a)</w:t>
      </w:r>
      <w:r w:rsidRPr="001704AD">
        <w:tab/>
        <w:t>The licensee appropriately plans construction activities by addressing:</w:t>
      </w:r>
    </w:p>
    <w:p w:rsidR="00274F34" w:rsidRPr="001704AD" w:rsidRDefault="00274F34"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p>
    <w:p w:rsidR="005D3922" w:rsidRPr="001704AD" w:rsidRDefault="002B30A7" w:rsidP="00DB1C0E">
      <w:pPr>
        <w:widowControl/>
        <w:numPr>
          <w:ilvl w:val="0"/>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00"/>
        <w:ind w:left="2708" w:hanging="634"/>
        <w:jc w:val="both"/>
      </w:pPr>
      <w:r>
        <w:t>T</w:t>
      </w:r>
      <w:r w:rsidR="005D3922" w:rsidRPr="001704AD">
        <w:t>he potential to impact quality (CAQ/SCAQ)</w:t>
      </w:r>
    </w:p>
    <w:p w:rsidR="005D3922" w:rsidRPr="001704AD" w:rsidRDefault="002B30A7" w:rsidP="00DB1C0E">
      <w:pPr>
        <w:widowControl/>
        <w:numPr>
          <w:ilvl w:val="0"/>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00"/>
        <w:ind w:left="2708" w:hanging="634"/>
        <w:jc w:val="both"/>
      </w:pPr>
      <w:r>
        <w:t>J</w:t>
      </w:r>
      <w:r w:rsidR="005D3922" w:rsidRPr="001704AD">
        <w:t>ob site conditions, including environmental conditions which may impact human performance; previously/concurrently built structures, systems, and components; human-system interface; or radiological safety; and</w:t>
      </w:r>
    </w:p>
    <w:p w:rsidR="005D3922" w:rsidRPr="001704AD" w:rsidRDefault="002B30A7" w:rsidP="00DB1C0E">
      <w:pPr>
        <w:widowControl/>
        <w:numPr>
          <w:ilvl w:val="0"/>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00"/>
        <w:ind w:left="2708" w:hanging="634"/>
        <w:jc w:val="both"/>
      </w:pPr>
      <w:r>
        <w:t>A</w:t>
      </w:r>
      <w:r w:rsidR="005D3922" w:rsidRPr="001704AD">
        <w:t>bort criteria to prevent inadvertent equipment damage, either to equipment being operated or connected systems</w:t>
      </w:r>
    </w:p>
    <w:p w:rsidR="00552D27" w:rsidRPr="001704AD" w:rsidRDefault="00552D27"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4"/>
        <w:jc w:val="both"/>
      </w:pPr>
    </w:p>
    <w:p w:rsidR="005D3922" w:rsidRPr="001704AD" w:rsidRDefault="005D392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r w:rsidRPr="001704AD">
        <w:t>(b)</w:t>
      </w:r>
      <w:r w:rsidRPr="001704AD">
        <w:tab/>
        <w:t>The licensee appropriately coordinates work activities by incorporating actions to address:</w:t>
      </w:r>
    </w:p>
    <w:p w:rsidR="009469D0" w:rsidRPr="001704AD" w:rsidRDefault="009469D0"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p>
    <w:p w:rsidR="005D3922" w:rsidRPr="001704AD" w:rsidRDefault="005D3922" w:rsidP="00DB1C0E">
      <w:pPr>
        <w:widowControl/>
        <w:numPr>
          <w:ilvl w:val="0"/>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00"/>
        <w:ind w:left="2708" w:hanging="634"/>
        <w:jc w:val="both"/>
      </w:pPr>
      <w:r w:rsidRPr="001704AD">
        <w:t>The impact of changes to the work scope or other planned construction activities and work environment conditions (lighting, energy sources, etc.) that may affect work activities,</w:t>
      </w:r>
    </w:p>
    <w:p w:rsidR="005D3922" w:rsidRPr="001704AD" w:rsidRDefault="005D3922" w:rsidP="00DB1C0E">
      <w:pPr>
        <w:keepLines/>
        <w:widowControl/>
        <w:numPr>
          <w:ilvl w:val="0"/>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00"/>
        <w:ind w:left="2708" w:hanging="634"/>
        <w:jc w:val="both"/>
      </w:pPr>
      <w:r w:rsidRPr="001704AD">
        <w:t>The impact of the work on different job activities, and the need for work groups to maintain interfaces with offsite organizations, and communicate, coordinate, and cooperate with each other during activities in which interdepartmental or multiple vendor coordination is necessary to assure quality construction,</w:t>
      </w:r>
    </w:p>
    <w:p w:rsidR="005D3922" w:rsidRPr="001704AD" w:rsidRDefault="005D3922" w:rsidP="00DB1C0E">
      <w:pPr>
        <w:widowControl/>
        <w:numPr>
          <w:ilvl w:val="0"/>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00"/>
        <w:ind w:left="2708" w:hanging="634"/>
        <w:jc w:val="both"/>
      </w:pPr>
      <w:r w:rsidRPr="001704AD">
        <w:t>Communication and coordination is maintained among on-site vendors, contractors, licensee personnel, and site support staff including transitory personnel.</w:t>
      </w:r>
    </w:p>
    <w:p w:rsidR="005D3922" w:rsidRPr="001704AD" w:rsidRDefault="005D3922" w:rsidP="00DB1C0E">
      <w:pPr>
        <w:widowControl/>
        <w:numPr>
          <w:ilvl w:val="0"/>
          <w:numId w:val="3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00"/>
        <w:ind w:left="2708" w:hanging="634"/>
        <w:jc w:val="both"/>
      </w:pPr>
      <w:r w:rsidRPr="001704AD">
        <w:t>The need to keep personnel apprised of construction work status that may affect work activities.</w:t>
      </w:r>
    </w:p>
    <w:p w:rsidR="005D3922" w:rsidRPr="001704AD" w:rsidRDefault="005D392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r w:rsidRPr="001704AD">
        <w:t>4.</w:t>
      </w:r>
      <w:r w:rsidRPr="001704AD">
        <w:tab/>
        <w:t>Work Practices - Personnel work practices support human performance.  Specifically (as applicable):</w:t>
      </w:r>
    </w:p>
    <w:p w:rsidR="00552D27" w:rsidRPr="001704AD" w:rsidRDefault="00552D27"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p>
    <w:p w:rsidR="005D3922" w:rsidRPr="001704AD" w:rsidRDefault="005D392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r w:rsidRPr="001704AD">
        <w:t>(a)</w:t>
      </w:r>
      <w:r w:rsidRPr="001704AD">
        <w:tab/>
        <w:t xml:space="preserve">The licensee communicates human error prevention techniques, such as holding pre-job briefings, self and peer checking, and proper documentation of activities. These techniques are used commensurate with the potential to impact construction quality for the assigned task, such that work activities are performed in a quality manner with appropriate attention to detail. </w:t>
      </w:r>
    </w:p>
    <w:p w:rsidR="001B529C" w:rsidRPr="001704AD" w:rsidRDefault="001B529C"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p>
    <w:p w:rsidR="005D3922" w:rsidRPr="001704AD" w:rsidRDefault="005D392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jc w:val="both"/>
      </w:pPr>
      <w:r w:rsidRPr="001704AD">
        <w:t xml:space="preserve">Personnel are fit for duty. In addition, personnel do not proceed in the face of uncertainty or unexpected circumstances (maintain a questioning attitude).  </w:t>
      </w:r>
    </w:p>
    <w:p w:rsidR="00552D27" w:rsidRPr="001704AD" w:rsidRDefault="00552D27"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p>
    <w:p w:rsidR="005D3922" w:rsidRPr="001704AD" w:rsidRDefault="005D392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r w:rsidRPr="001704AD">
        <w:t>(b)</w:t>
      </w:r>
      <w:r w:rsidR="001B529C" w:rsidRPr="001704AD">
        <w:tab/>
      </w:r>
      <w:r w:rsidRPr="001704AD">
        <w:t xml:space="preserve">The licensee defines and effectively communicates expectations regarding procedural compliance and personnel follow procedures and work instructions.  </w:t>
      </w:r>
    </w:p>
    <w:p w:rsidR="00552D27" w:rsidRPr="001704AD" w:rsidRDefault="00552D27"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p>
    <w:p w:rsidR="005D3922" w:rsidRPr="001704AD" w:rsidRDefault="005D392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r w:rsidRPr="001704AD">
        <w:t>(c)</w:t>
      </w:r>
      <w:r w:rsidRPr="001704AD">
        <w:tab/>
        <w:t xml:space="preserve">The licensee ensures supervisory and management oversight of work </w:t>
      </w:r>
      <w:r w:rsidRPr="001704AD">
        <w:lastRenderedPageBreak/>
        <w:t xml:space="preserve">activities, including contractors, such that construction quality is supported.  </w:t>
      </w:r>
    </w:p>
    <w:p w:rsidR="00552D27" w:rsidRPr="001704AD" w:rsidRDefault="00552D27" w:rsidP="00DB1C0E">
      <w:pPr>
        <w:keepNext/>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p>
    <w:p w:rsidR="005D3922" w:rsidRPr="001704AD" w:rsidRDefault="005D3922" w:rsidP="00DB1C0E">
      <w:pPr>
        <w:keepNext/>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r w:rsidRPr="001704AD">
        <w:t>5.</w:t>
      </w:r>
      <w:r w:rsidRPr="001704AD">
        <w:tab/>
        <w:t>Corrective Action Program – The licensee ensures that issues potentially impacting construction quality are promptly identified, fully evaluated, and that actions are taken to address construction quality concerns in a timely manner, commensurate with their significance.  Specifically (as applicable):</w:t>
      </w:r>
    </w:p>
    <w:p w:rsidR="00552D27" w:rsidRPr="001704AD" w:rsidRDefault="00552D27"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
        <w:jc w:val="both"/>
      </w:pPr>
    </w:p>
    <w:p w:rsidR="005D3922" w:rsidRPr="001704AD" w:rsidRDefault="005D392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r w:rsidRPr="001704AD">
        <w:t>(a)</w:t>
      </w:r>
      <w:r w:rsidRPr="001704AD">
        <w:tab/>
        <w:t xml:space="preserve">The licensee implements a corrective action program with a defined threshold for identifying issues. The licensee identifies such issues completely, accurately, and in a timely manner commensurate with their impact on construction quality.  </w:t>
      </w:r>
    </w:p>
    <w:p w:rsidR="00552D27" w:rsidRPr="001704AD" w:rsidRDefault="00552D27"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p>
    <w:p w:rsidR="005D3922" w:rsidRPr="001704AD" w:rsidRDefault="005D392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r w:rsidRPr="001704AD">
        <w:t>(b)</w:t>
      </w:r>
      <w:r w:rsidRPr="001704AD">
        <w:tab/>
        <w:t xml:space="preserve">The licensee periodically trends and assesses information from the CAP and other assessments in the aggregate to identify programmatic and common cause problems.  The licensee communicates the results of the trending to applicable personnel (licensee personnel, contractors, subcontractors, and vendors).   </w:t>
      </w:r>
    </w:p>
    <w:p w:rsidR="00552D27" w:rsidRPr="001704AD" w:rsidRDefault="00552D27"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p>
    <w:p w:rsidR="005D3922" w:rsidRPr="001704AD" w:rsidRDefault="005D392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r w:rsidRPr="001704AD">
        <w:t>(c)</w:t>
      </w:r>
      <w:r w:rsidRPr="001704AD">
        <w:tab/>
        <w:t xml:space="preserve">The licensee thoroughly evaluates problems such that the resolutions address causes and extent of conditions, as necessary including properly classifying conditions adverse to quality. This also includes, for significant problems, conducting </w:t>
      </w:r>
      <w:ins w:id="265" w:author="Author">
        <w:r w:rsidR="004563BE">
          <w:t>adequacy</w:t>
        </w:r>
      </w:ins>
      <w:r w:rsidRPr="001704AD">
        <w:t xml:space="preserve"> reviews of corrective actions to ensure that the problems are resolved.  Classifying of events should include review for impact to ITAAC conclusions or reliability assumptions used in the plant-specific Design Reliability Assurance Program (DRAP).  </w:t>
      </w:r>
    </w:p>
    <w:p w:rsidR="00552D27" w:rsidRPr="001704AD" w:rsidRDefault="00552D27"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p>
    <w:p w:rsidR="005D3922" w:rsidRPr="001704AD" w:rsidRDefault="005D392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r w:rsidRPr="001704AD">
        <w:t>(d)</w:t>
      </w:r>
      <w:r w:rsidRPr="001704AD">
        <w:tab/>
        <w:t xml:space="preserve">The licensee takes appropriate corrective actions to address construction quality issues and adverse trends in a timely manner, commensurate with their significance (CAQ/SCAQ), complexity, and ability to impact ongoing construction activities.  </w:t>
      </w:r>
    </w:p>
    <w:p w:rsidR="00552D27" w:rsidRPr="001704AD" w:rsidRDefault="00552D27"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p>
    <w:p w:rsidR="005D3922" w:rsidRPr="001704AD" w:rsidRDefault="005D392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r w:rsidRPr="001704AD">
        <w:t>(e)</w:t>
      </w:r>
      <w:r w:rsidRPr="001704AD">
        <w:tab/>
        <w:t xml:space="preserve">If an alternative process (i.e., a process for raising concerns that is an alternate to the licensee’s corrective action program or line management) for raising construction quality concerns exists, then it results in appropriate and timely resolutions of identified problems.  </w:t>
      </w:r>
    </w:p>
    <w:p w:rsidR="00552D27" w:rsidRPr="001704AD" w:rsidRDefault="00552D27"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p>
    <w:p w:rsidR="005D3922" w:rsidRPr="001704AD" w:rsidRDefault="005D392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r w:rsidRPr="001704AD">
        <w:t>6.</w:t>
      </w:r>
      <w:r w:rsidRPr="001704AD">
        <w:tab/>
        <w:t>Construction Experience - The licensee uses construction experience (Con E) information, including vendor recommendations and internally generated lessons learned, to ensure construction quality. Specifically (as applicable):</w:t>
      </w:r>
    </w:p>
    <w:p w:rsidR="00552D27" w:rsidRPr="001704AD" w:rsidRDefault="00552D27"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pPr>
    </w:p>
    <w:p w:rsidR="005D3922" w:rsidRPr="001704AD" w:rsidRDefault="005D392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r w:rsidRPr="001704AD">
        <w:t>(a)</w:t>
      </w:r>
      <w:r w:rsidRPr="001704AD">
        <w:tab/>
        <w:t xml:space="preserve">The licensee systematically collects, evaluates, and communicates to affected internal stakeholders in a timely manner relevant internal and external Con E.  </w:t>
      </w:r>
    </w:p>
    <w:p w:rsidR="00552D27" w:rsidRPr="001704AD" w:rsidRDefault="00552D27"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p>
    <w:p w:rsidR="005D3922" w:rsidRPr="001704AD" w:rsidRDefault="005D392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r w:rsidRPr="001704AD">
        <w:t>(b)</w:t>
      </w:r>
      <w:r w:rsidRPr="001704AD">
        <w:tab/>
        <w:t xml:space="preserve">The licensee implements and institutionalizes Con E through changes to construction processes, procedures, materials, and training programs.  </w:t>
      </w:r>
    </w:p>
    <w:p w:rsidR="00552D27" w:rsidRPr="001704AD" w:rsidRDefault="00552D27" w:rsidP="00DB1C0E">
      <w:pPr>
        <w:keepNext/>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p>
    <w:p w:rsidR="005D3922" w:rsidRPr="001704AD" w:rsidRDefault="005D3922" w:rsidP="00DB1C0E">
      <w:pPr>
        <w:keepNext/>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r w:rsidRPr="001704AD">
        <w:t>7.</w:t>
      </w:r>
      <w:r w:rsidRPr="001704AD">
        <w:tab/>
        <w:t>Self and Independent Assessments – The licensee conducts self- and independent assessments of their activities and practices, as appropriate, to assess performance and identify areas for improvement. Specifically (as applicable):</w:t>
      </w:r>
    </w:p>
    <w:p w:rsidR="00552D27" w:rsidRPr="001704AD" w:rsidRDefault="00552D27"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pPr>
    </w:p>
    <w:p w:rsidR="005D3922" w:rsidRPr="001704AD" w:rsidRDefault="005D392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r w:rsidRPr="001704AD">
        <w:t>(a)</w:t>
      </w:r>
      <w:r w:rsidRPr="001704AD">
        <w:tab/>
        <w:t xml:space="preserve">The licensee conducts self-assessments at an appropriate frequency; such assessments are of sufficient depth, are comprehensive, are appropriately objective, and are self-critical. The licensee periodically assesses the </w:t>
      </w:r>
      <w:ins w:id="266" w:author="Author">
        <w:r w:rsidR="004563BE">
          <w:t>adequacy</w:t>
        </w:r>
      </w:ins>
      <w:r w:rsidRPr="001704AD">
        <w:t xml:space="preserve"> of oversight groups and programs such as CAP and policies.  </w:t>
      </w:r>
    </w:p>
    <w:p w:rsidR="00552D27" w:rsidRPr="001704AD" w:rsidRDefault="00552D27"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p>
    <w:p w:rsidR="005D3922" w:rsidRPr="001704AD" w:rsidRDefault="005D392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r w:rsidRPr="001704AD">
        <w:t>(b)</w:t>
      </w:r>
      <w:r w:rsidRPr="001704AD">
        <w:tab/>
        <w:t xml:space="preserve">The licensee tracks and trends safety and construction quality indicators (performance goals), which provide an accurate representation of performance.  </w:t>
      </w:r>
    </w:p>
    <w:p w:rsidR="00552D27" w:rsidRPr="001704AD" w:rsidRDefault="00552D27"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p>
    <w:p w:rsidR="005D3922" w:rsidRPr="001704AD" w:rsidRDefault="005D392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r w:rsidRPr="001704AD">
        <w:t>(c)</w:t>
      </w:r>
      <w:r w:rsidRPr="001704AD">
        <w:tab/>
        <w:t xml:space="preserve">The licensee coordinates and communicates results from assessments to affected personnel, and takes corrective actions to address issues commensurate with their significance.  </w:t>
      </w:r>
    </w:p>
    <w:p w:rsidR="00552D27" w:rsidRPr="001704AD" w:rsidRDefault="00552D27"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p>
    <w:p w:rsidR="005D3922" w:rsidRPr="001704AD" w:rsidRDefault="005D392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r w:rsidRPr="001704AD">
        <w:t>8.</w:t>
      </w:r>
      <w:r w:rsidRPr="001704AD">
        <w:tab/>
        <w:t>Accountability - Management defines the line of authority and responsibility for construction quality. Specifically (as applicable):</w:t>
      </w:r>
    </w:p>
    <w:p w:rsidR="00552D27" w:rsidRPr="001704AD" w:rsidRDefault="00552D27"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pPr>
    </w:p>
    <w:p w:rsidR="005D3922" w:rsidRPr="001704AD" w:rsidRDefault="005D392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r w:rsidRPr="001704AD">
        <w:t>(a)</w:t>
      </w:r>
      <w:r w:rsidRPr="001704AD">
        <w:tab/>
        <w:t xml:space="preserve">Accountability is maintained for significant quality assurance decisions in that the system of rewards and sanctions is aligned with construction quality and reinforces behaviors and outcomes, which reflect construction quality as an overriding priority.  </w:t>
      </w:r>
    </w:p>
    <w:p w:rsidR="00552D27" w:rsidRPr="001704AD" w:rsidRDefault="00552D27"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p>
    <w:p w:rsidR="005D3922" w:rsidRPr="001704AD" w:rsidRDefault="005D392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r w:rsidRPr="001704AD">
        <w:t>(b)</w:t>
      </w:r>
      <w:r w:rsidRPr="001704AD">
        <w:tab/>
        <w:t xml:space="preserve">Management communicates and reinforces quality assurance standards and displays behaviors that reflect construction quality as an overriding priority.  </w:t>
      </w:r>
    </w:p>
    <w:p w:rsidR="00552D27" w:rsidRPr="001704AD" w:rsidRDefault="00552D27"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p>
    <w:p w:rsidR="005D3922" w:rsidRPr="001704AD" w:rsidRDefault="005D392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r w:rsidRPr="001704AD">
        <w:t>(c)</w:t>
      </w:r>
      <w:r w:rsidRPr="001704AD">
        <w:tab/>
        <w:t xml:space="preserve">The workforce demonstrates a proper construction quality focus and reinforces quality assurance principles among their peers.  </w:t>
      </w:r>
    </w:p>
    <w:p w:rsidR="005D3922" w:rsidRPr="001704AD" w:rsidRDefault="005D392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p>
    <w:p w:rsidR="005D3922" w:rsidRPr="001704AD" w:rsidRDefault="00806981"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jc w:val="both"/>
      </w:pPr>
      <w:r w:rsidRPr="001704AD">
        <w:t>B.</w:t>
      </w:r>
      <w:r w:rsidRPr="001704AD">
        <w:tab/>
      </w:r>
      <w:r w:rsidR="005D3922" w:rsidRPr="001704AD">
        <w:t xml:space="preserve">Safety Conscious Work Environment </w:t>
      </w:r>
    </w:p>
    <w:p w:rsidR="00552D27" w:rsidRPr="001704AD" w:rsidRDefault="00552D27"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4"/>
        <w:jc w:val="both"/>
      </w:pPr>
    </w:p>
    <w:p w:rsidR="005D3922" w:rsidRPr="001704AD" w:rsidRDefault="005D392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r w:rsidRPr="001704AD">
        <w:t>1.</w:t>
      </w:r>
      <w:r w:rsidRPr="001704AD">
        <w:tab/>
        <w:t>Environment for Raising Concerns - An environment exists in which employees feel free to raise concerns both to their management and/or the NRC without fear of retaliation and employees are encouraged to raise such concerns.  Specifically (as applicable):</w:t>
      </w:r>
    </w:p>
    <w:p w:rsidR="00552D27" w:rsidRPr="001704AD" w:rsidRDefault="00552D27"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p>
    <w:p w:rsidR="005D3922" w:rsidRPr="001704AD" w:rsidRDefault="005D392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r w:rsidRPr="001704AD">
        <w:t>(a)</w:t>
      </w:r>
      <w:r w:rsidRPr="001704AD">
        <w:tab/>
        <w:t xml:space="preserve">Behaviors and interactions of licensee personnel, contractors, subcontractors, and vendors encourage free flow of information related to raising construction quality concerns, differing professional opinions, and identifying issues in the CAP and through self-assessments. Such behaviors include supervisors responding to employee safety concerns in an open, honest, and non-defensive manner and providing complete, accurate, and forthright information to oversight, audit, and regulatory organizations. Past behaviors, actions, or </w:t>
      </w:r>
      <w:r w:rsidRPr="001704AD">
        <w:lastRenderedPageBreak/>
        <w:t xml:space="preserve">interactions that may reasonably discourage the raising of such issues are actively mitigated.  As a result, personnel freely and openly communicate in a clear manner conditions or behaviors, such as fitness for duty issues that may impact quality and personnel raise construction quality issues without fear of retaliation.  </w:t>
      </w:r>
    </w:p>
    <w:p w:rsidR="00552D27" w:rsidRPr="001704AD" w:rsidRDefault="00552D27"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p>
    <w:p w:rsidR="005D3922" w:rsidRPr="001704AD" w:rsidRDefault="005D392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r w:rsidRPr="001704AD">
        <w:t>(b)</w:t>
      </w:r>
      <w:r w:rsidRPr="001704AD">
        <w:tab/>
        <w:t xml:space="preserve">If an alternative processes (i.e., a process for raising concerns or resolving differing professional opinions that are alternates to the licensee’s corrective action program or line management) for raising concerns or resolving differing professional opinions exists, then they are communicated, accessible, have an option to raise issues in confidence, and are independent, in the sense that the program does not report to line management (i.e., those who would in the normal course of activities be responsible for addressing the issue raised).  </w:t>
      </w:r>
    </w:p>
    <w:p w:rsidR="00552D27" w:rsidRPr="001704AD" w:rsidRDefault="00552D27"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p>
    <w:p w:rsidR="005D3922" w:rsidRPr="001704AD" w:rsidRDefault="005D392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jc w:val="both"/>
      </w:pPr>
      <w:r w:rsidRPr="001704AD">
        <w:t>2.</w:t>
      </w:r>
      <w:r w:rsidRPr="001704AD">
        <w:tab/>
        <w:t>Preventing, Detecting, and Mitigating Perceptions of Retaliation – A policy for prohibiting harassment and retaliation for raising safety significant construction quality concerns exists and is consistently enforced in that:</w:t>
      </w:r>
    </w:p>
    <w:p w:rsidR="00552D27" w:rsidRPr="001704AD" w:rsidRDefault="00552D27"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
        <w:jc w:val="both"/>
      </w:pPr>
    </w:p>
    <w:p w:rsidR="005D3922" w:rsidRPr="001704AD" w:rsidRDefault="005D392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r w:rsidRPr="001704AD">
        <w:t>(a)</w:t>
      </w:r>
      <w:r w:rsidRPr="001704AD">
        <w:tab/>
        <w:t xml:space="preserve">All personnel are effectively trained that harassment and retaliation for raising safety significant construction quality (i.e. nuclear safety related) concerns is a violation of law and policy and will not be tolerated.  </w:t>
      </w:r>
    </w:p>
    <w:p w:rsidR="00552D27" w:rsidRPr="001704AD" w:rsidRDefault="00552D27"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p>
    <w:p w:rsidR="005D3922" w:rsidRPr="001704AD" w:rsidRDefault="005D392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r w:rsidRPr="001704AD">
        <w:t>(b)</w:t>
      </w:r>
      <w:r w:rsidRPr="001704AD">
        <w:tab/>
        <w:t xml:space="preserve">Claims of discrimination are investigated consistent with the content of the regulations regarding employee protection and any necessary corrective actions are taken in a timely manner, including actions to mitigate any potential chilling effect on others due to the personnel action under investigation.  </w:t>
      </w:r>
    </w:p>
    <w:p w:rsidR="00552D27" w:rsidRPr="001704AD" w:rsidRDefault="00552D27"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p>
    <w:p w:rsidR="005D3922" w:rsidRPr="001704AD" w:rsidRDefault="005D3922"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r w:rsidRPr="001704AD">
        <w:t>(c)</w:t>
      </w:r>
      <w:r w:rsidRPr="001704AD">
        <w:tab/>
        <w:t xml:space="preserve">The potential chilling effects of disciplinary actions and other potentially adverse personnel actions (e.g., reductions, outsourcing, and reorganizations) are considered and compensatory actions are taken when appropriate.  </w:t>
      </w:r>
    </w:p>
    <w:p w:rsidR="00EA68DF" w:rsidRDefault="00EA68DF"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sectPr w:rsidR="00EA68DF" w:rsidSect="00DC3249">
          <w:footerReference w:type="default" r:id="rId34"/>
          <w:headerReference w:type="first" r:id="rId35"/>
          <w:footerReference w:type="first" r:id="rId36"/>
          <w:pgSz w:w="12240" w:h="15840" w:code="1"/>
          <w:pgMar w:top="1440" w:right="720" w:bottom="1440" w:left="1080" w:header="720" w:footer="720" w:gutter="0"/>
          <w:pgNumType w:start="1" w:chapStyle="1"/>
          <w:cols w:space="720"/>
          <w:titlePg/>
          <w:docGrid w:linePitch="326"/>
        </w:sectPr>
      </w:pPr>
    </w:p>
    <w:p w:rsidR="00EA68DF" w:rsidRPr="003F3462" w:rsidRDefault="007B5A2C" w:rsidP="00DB1C0E">
      <w:pPr>
        <w:jc w:val="both"/>
      </w:pPr>
      <w:r>
        <w:rPr>
          <w:noProof/>
        </w:rPr>
        <w:lastRenderedPageBreak/>
        <w:pict>
          <v:group id="_x0000_s1035" editas="canvas" style="position:absolute;left:0;text-align:left;margin-left:-55.5pt;margin-top:10.6pt;width:740.25pt;height:437.3pt;z-index:251663360" coordorigin="1070,1982" coordsize="22297,13176" o:allowoverlap="f">
            <o:lock v:ext="edit" aspectratio="t"/>
            <v:shape id="_x0000_s1036" type="#_x0000_t75" style="position:absolute;left:1070;top:1982;width:22297;height:13176" o:preferrelative="f">
              <v:fill o:detectmouseclick="t"/>
              <v:path o:extrusionok="t" o:connecttype="none"/>
              <o:lock v:ext="edit" text="t"/>
            </v:shape>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37" type="#_x0000_t176" style="position:absolute;left:3590;top:1982;width:1466;height:723;v-text-anchor:middle" fillcolor="#cfc">
              <v:textbox style="mso-next-textbox:#_x0000_s1037" inset=".75533mm,.37764mm,.75533mm,.37764mm">
                <w:txbxContent>
                  <w:p w:rsidR="00EA68DF" w:rsidRDefault="00EA68DF" w:rsidP="00EA68DF">
                    <w:pPr>
                      <w:jc w:val="center"/>
                      <w:rPr>
                        <w:color w:val="000000"/>
                        <w:sz w:val="10"/>
                        <w:szCs w:val="14"/>
                      </w:rPr>
                    </w:pPr>
                  </w:p>
                  <w:p w:rsidR="00EA68DF" w:rsidRPr="00507BD6" w:rsidRDefault="00EA68DF" w:rsidP="00EA68DF">
                    <w:pPr>
                      <w:jc w:val="center"/>
                      <w:rPr>
                        <w:color w:val="000000"/>
                        <w:sz w:val="10"/>
                        <w:szCs w:val="14"/>
                      </w:rPr>
                    </w:pPr>
                    <w:r w:rsidRPr="00507BD6">
                      <w:rPr>
                        <w:color w:val="000000"/>
                        <w:sz w:val="10"/>
                        <w:szCs w:val="14"/>
                      </w:rPr>
                      <w:t>Construction</w:t>
                    </w:r>
                  </w:p>
                  <w:p w:rsidR="00EA68DF" w:rsidRPr="00507BD6" w:rsidRDefault="00EA68DF" w:rsidP="00EA68DF">
                    <w:pPr>
                      <w:jc w:val="center"/>
                      <w:rPr>
                        <w:color w:val="000000"/>
                        <w:sz w:val="10"/>
                        <w:szCs w:val="14"/>
                      </w:rPr>
                    </w:pPr>
                    <w:r w:rsidRPr="00507BD6">
                      <w:rPr>
                        <w:color w:val="000000"/>
                        <w:sz w:val="10"/>
                        <w:szCs w:val="14"/>
                      </w:rPr>
                      <w:t>Issue</w:t>
                    </w:r>
                  </w:p>
                </w:txbxContent>
              </v:textbox>
            </v:shape>
            <v:shapetype id="_x0000_t4" coordsize="21600,21600" o:spt="4" path="m10800,l,10800,10800,21600,21600,10800xe">
              <v:stroke joinstyle="miter"/>
              <v:path gradientshapeok="t" o:connecttype="rect" textboxrect="5400,5400,16200,16200"/>
            </v:shapetype>
            <v:shape id="_x0000_s1038" type="#_x0000_t4" style="position:absolute;left:7435;top:6863;width:1800;height:1800;v-text-anchor:middle" fillcolor="#9cf">
              <v:textbox style="mso-next-textbox:#_x0000_s1038" inset=".75533mm,.37764mm,.75533mm,.37764mm">
                <w:txbxContent>
                  <w:p w:rsidR="00EA68DF" w:rsidRPr="00507BD6" w:rsidRDefault="00EA68DF" w:rsidP="00EA68DF">
                    <w:pPr>
                      <w:jc w:val="center"/>
                      <w:rPr>
                        <w:color w:val="000000"/>
                        <w:sz w:val="10"/>
                        <w:szCs w:val="14"/>
                      </w:rPr>
                    </w:pPr>
                    <w:proofErr w:type="gramStart"/>
                    <w:r w:rsidRPr="00507BD6">
                      <w:rPr>
                        <w:color w:val="000000"/>
                        <w:sz w:val="10"/>
                        <w:szCs w:val="14"/>
                      </w:rPr>
                      <w:t>Licensee</w:t>
                    </w:r>
                    <w:r>
                      <w:rPr>
                        <w:color w:val="000000"/>
                        <w:sz w:val="10"/>
                        <w:szCs w:val="14"/>
                      </w:rPr>
                      <w:t>-</w:t>
                    </w:r>
                    <w:r w:rsidRPr="00507BD6">
                      <w:rPr>
                        <w:color w:val="000000"/>
                        <w:sz w:val="10"/>
                        <w:szCs w:val="14"/>
                      </w:rPr>
                      <w:t xml:space="preserve"> Identified or </w:t>
                    </w:r>
                    <w:r>
                      <w:rPr>
                        <w:color w:val="000000"/>
                        <w:sz w:val="10"/>
                        <w:szCs w:val="14"/>
                      </w:rPr>
                      <w:t>S</w:t>
                    </w:r>
                    <w:r w:rsidRPr="00507BD6">
                      <w:rPr>
                        <w:color w:val="000000"/>
                        <w:sz w:val="10"/>
                        <w:szCs w:val="14"/>
                      </w:rPr>
                      <w:t>elf-</w:t>
                    </w:r>
                    <w:r>
                      <w:rPr>
                        <w:color w:val="000000"/>
                        <w:sz w:val="10"/>
                        <w:szCs w:val="14"/>
                      </w:rPr>
                      <w:t>R</w:t>
                    </w:r>
                    <w:r w:rsidRPr="00507BD6">
                      <w:rPr>
                        <w:color w:val="000000"/>
                        <w:sz w:val="10"/>
                        <w:szCs w:val="14"/>
                      </w:rPr>
                      <w:t>evealing?</w:t>
                    </w:r>
                    <w:proofErr w:type="gramEnd"/>
                  </w:p>
                  <w:p w:rsidR="00EA68DF" w:rsidRPr="00507BD6" w:rsidRDefault="00EA68DF" w:rsidP="00EA68DF">
                    <w:pPr>
                      <w:jc w:val="center"/>
                      <w:rPr>
                        <w:color w:val="000000"/>
                        <w:sz w:val="10"/>
                        <w:szCs w:val="14"/>
                      </w:rPr>
                    </w:pPr>
                  </w:p>
                </w:txbxContent>
              </v:textbox>
            </v:shape>
            <v:shape id="_x0000_s1039" type="#_x0000_t4" style="position:absolute;left:3239;top:8490;width:2168;height:1084;v-text-anchor:middle" fillcolor="#9cf">
              <v:textbox style="mso-next-textbox:#_x0000_s1039" inset=".75533mm,.37764mm,.75533mm,.37764mm">
                <w:txbxContent>
                  <w:p w:rsidR="00EA68DF" w:rsidRPr="00507BD6" w:rsidRDefault="00EA68DF" w:rsidP="00EA68DF">
                    <w:pPr>
                      <w:jc w:val="center"/>
                      <w:rPr>
                        <w:color w:val="000000"/>
                        <w:sz w:val="10"/>
                        <w:szCs w:val="14"/>
                      </w:rPr>
                    </w:pPr>
                    <w:r>
                      <w:rPr>
                        <w:color w:val="000000"/>
                        <w:sz w:val="10"/>
                        <w:szCs w:val="14"/>
                      </w:rPr>
                      <w:t>Minor Violation Doc Screening Met?</w:t>
                    </w:r>
                  </w:p>
                  <w:p w:rsidR="00EA68DF" w:rsidRPr="00507BD6" w:rsidRDefault="00EA68DF" w:rsidP="00EA68DF">
                    <w:pPr>
                      <w:jc w:val="center"/>
                      <w:rPr>
                        <w:color w:val="000000"/>
                        <w:sz w:val="10"/>
                        <w:szCs w:val="14"/>
                      </w:rPr>
                    </w:pPr>
                    <w:r>
                      <w:rPr>
                        <w:color w:val="000000"/>
                        <w:sz w:val="10"/>
                        <w:szCs w:val="14"/>
                      </w:rPr>
                      <w:t>Greater-than-minor</w:t>
                    </w:r>
                  </w:p>
                </w:txbxContent>
              </v:textbox>
            </v:shape>
            <v:shape id="_x0000_s1040" type="#_x0000_t4" style="position:absolute;left:11559;top:3066;width:1728;height:1584;v-text-anchor:middle" fillcolor="#9cf">
              <v:textbox style="mso-next-textbox:#_x0000_s1040" inset=".75533mm,.37764mm,.75533mm,.37764mm">
                <w:txbxContent>
                  <w:p w:rsidR="00EA68DF" w:rsidRPr="00507BD6" w:rsidRDefault="00EA68DF" w:rsidP="00EA68DF">
                    <w:pPr>
                      <w:jc w:val="center"/>
                      <w:rPr>
                        <w:color w:val="000000"/>
                        <w:sz w:val="10"/>
                        <w:szCs w:val="14"/>
                      </w:rPr>
                    </w:pPr>
                    <w:r w:rsidRPr="00507BD6">
                      <w:rPr>
                        <w:color w:val="000000"/>
                        <w:sz w:val="10"/>
                        <w:szCs w:val="14"/>
                      </w:rPr>
                      <w:t>Associated with Specific ITAAC?</w:t>
                    </w:r>
                  </w:p>
                  <w:p w:rsidR="00EA68DF" w:rsidRPr="00507BD6" w:rsidRDefault="00EA68DF" w:rsidP="00EA68DF">
                    <w:pPr>
                      <w:jc w:val="center"/>
                      <w:rPr>
                        <w:color w:val="000000"/>
                        <w:sz w:val="10"/>
                        <w:szCs w:val="14"/>
                      </w:rPr>
                    </w:pPr>
                  </w:p>
                </w:txbxContent>
              </v:textbox>
            </v:shape>
            <v:shape id="_x0000_s1041" type="#_x0000_t4" style="position:absolute;left:11552;top:5055;width:1743;height:1440;v-text-anchor:middle" fillcolor="#9cf">
              <v:textbox style="mso-next-textbox:#_x0000_s1041" inset=".75533mm,.37764mm,.75533mm,.37764mm">
                <w:txbxContent>
                  <w:p w:rsidR="00EA68DF" w:rsidRPr="00507BD6" w:rsidRDefault="00EA68DF" w:rsidP="00EA68DF">
                    <w:pPr>
                      <w:jc w:val="center"/>
                      <w:rPr>
                        <w:color w:val="000000"/>
                        <w:sz w:val="10"/>
                        <w:szCs w:val="14"/>
                      </w:rPr>
                    </w:pPr>
                    <w:r w:rsidRPr="00507BD6">
                      <w:rPr>
                        <w:color w:val="000000"/>
                        <w:sz w:val="10"/>
                        <w:szCs w:val="14"/>
                      </w:rPr>
                      <w:t>Closeout Letter Issued?</w:t>
                    </w:r>
                  </w:p>
                  <w:p w:rsidR="00EA68DF" w:rsidRPr="00507BD6" w:rsidRDefault="00EA68DF" w:rsidP="00EA68DF">
                    <w:pPr>
                      <w:jc w:val="center"/>
                      <w:rPr>
                        <w:color w:val="000000"/>
                        <w:sz w:val="10"/>
                        <w:szCs w:val="14"/>
                      </w:rPr>
                    </w:pPr>
                  </w:p>
                </w:txbxContent>
              </v:textbox>
            </v:shape>
            <v:shape id="_x0000_s1042" type="#_x0000_t4" style="position:absolute;left:11559;top:8671;width:1728;height:1583;v-text-anchor:middle" fillcolor="#9cf">
              <v:textbox style="mso-next-textbox:#_x0000_s1042" inset=".75533mm,.37764mm,.75533mm,.37764mm">
                <w:txbxContent>
                  <w:p w:rsidR="00EA68DF" w:rsidRPr="00507BD6" w:rsidRDefault="00EA68DF" w:rsidP="00EA68DF">
                    <w:pPr>
                      <w:jc w:val="center"/>
                      <w:rPr>
                        <w:color w:val="000000"/>
                        <w:sz w:val="10"/>
                        <w:szCs w:val="14"/>
                      </w:rPr>
                    </w:pPr>
                    <w:proofErr w:type="gramStart"/>
                    <w:r w:rsidRPr="00507BD6">
                      <w:rPr>
                        <w:color w:val="000000"/>
                        <w:sz w:val="10"/>
                        <w:szCs w:val="14"/>
                      </w:rPr>
                      <w:t>Material to ITAAC Acceptance Criteria?</w:t>
                    </w:r>
                    <w:proofErr w:type="gramEnd"/>
                  </w:p>
                  <w:p w:rsidR="00EA68DF" w:rsidRPr="00507BD6" w:rsidRDefault="00EA68DF" w:rsidP="00EA68DF">
                    <w:pPr>
                      <w:jc w:val="center"/>
                      <w:rPr>
                        <w:color w:val="000000"/>
                        <w:sz w:val="10"/>
                        <w:szCs w:val="14"/>
                      </w:rPr>
                    </w:pPr>
                  </w:p>
                </w:txbxContent>
              </v:textbox>
            </v:shape>
            <v:shape id="_x0000_s1043" type="#_x0000_t176" style="position:absolute;left:15278;top:10260;width:1066;height:792;v-text-anchor:middle" fillcolor="#cfc">
              <v:textbox style="mso-next-textbox:#_x0000_s1043" inset=".75533mm,.37764mm,.75533mm,.37764mm">
                <w:txbxContent>
                  <w:p w:rsidR="00EA68DF" w:rsidRPr="00507BD6" w:rsidRDefault="00EA68DF" w:rsidP="00EA68DF">
                    <w:pPr>
                      <w:jc w:val="center"/>
                      <w:rPr>
                        <w:color w:val="000000"/>
                        <w:sz w:val="10"/>
                        <w:szCs w:val="14"/>
                      </w:rPr>
                    </w:pPr>
                    <w:r w:rsidRPr="00507BD6">
                      <w:rPr>
                        <w:color w:val="000000"/>
                        <w:sz w:val="10"/>
                        <w:szCs w:val="14"/>
                      </w:rPr>
                      <w:t>ITAAC</w:t>
                    </w:r>
                  </w:p>
                  <w:p w:rsidR="00EA68DF" w:rsidRPr="00507BD6" w:rsidRDefault="00EA68DF" w:rsidP="00EA68DF">
                    <w:pPr>
                      <w:jc w:val="center"/>
                      <w:rPr>
                        <w:color w:val="000000"/>
                        <w:sz w:val="10"/>
                        <w:szCs w:val="14"/>
                      </w:rPr>
                    </w:pPr>
                    <w:r w:rsidRPr="00507BD6">
                      <w:rPr>
                        <w:sz w:val="10"/>
                        <w:szCs w:val="14"/>
                      </w:rPr>
                      <w:t>Finding</w:t>
                    </w:r>
                  </w:p>
                </w:txbxContent>
              </v:textbox>
            </v:shape>
            <v:shape id="_x0000_s1044" type="#_x0000_t4" style="position:absolute;left:12456;top:11468;width:1799;height:1464;v-text-anchor:middle" fillcolor="#9cf">
              <v:textbox style="mso-next-textbox:#_x0000_s1044" inset=".75533mm,.37764mm,.75533mm,.37764mm">
                <w:txbxContent>
                  <w:p w:rsidR="00EA68DF" w:rsidRPr="00507BD6" w:rsidRDefault="00EA68DF" w:rsidP="00EA68DF">
                    <w:pPr>
                      <w:jc w:val="center"/>
                      <w:rPr>
                        <w:color w:val="000000"/>
                        <w:sz w:val="10"/>
                        <w:szCs w:val="14"/>
                      </w:rPr>
                    </w:pPr>
                    <w:r w:rsidRPr="00507BD6">
                      <w:rPr>
                        <w:color w:val="000000"/>
                        <w:sz w:val="10"/>
                        <w:szCs w:val="14"/>
                      </w:rPr>
                      <w:t>Has the NRC</w:t>
                    </w:r>
                  </w:p>
                  <w:p w:rsidR="00EA68DF" w:rsidRPr="00507BD6" w:rsidRDefault="00EA68DF" w:rsidP="00EA68DF">
                    <w:pPr>
                      <w:jc w:val="center"/>
                      <w:rPr>
                        <w:color w:val="000000"/>
                        <w:sz w:val="10"/>
                        <w:szCs w:val="14"/>
                      </w:rPr>
                    </w:pPr>
                    <w:r w:rsidRPr="00507BD6">
                      <w:rPr>
                        <w:color w:val="000000"/>
                        <w:sz w:val="10"/>
                        <w:szCs w:val="14"/>
                      </w:rPr>
                      <w:t>Accepted ITAAC</w:t>
                    </w:r>
                    <w:r>
                      <w:rPr>
                        <w:color w:val="000000"/>
                        <w:sz w:val="10"/>
                        <w:szCs w:val="14"/>
                      </w:rPr>
                      <w:t>?</w:t>
                    </w:r>
                  </w:p>
                  <w:p w:rsidR="00EA68DF" w:rsidRPr="00507BD6" w:rsidRDefault="00EA68DF" w:rsidP="00EA68DF">
                    <w:pPr>
                      <w:jc w:val="center"/>
                      <w:rPr>
                        <w:color w:val="000000"/>
                        <w:sz w:val="10"/>
                        <w:szCs w:val="14"/>
                      </w:rPr>
                    </w:pPr>
                    <w:proofErr w:type="gramStart"/>
                    <w:r w:rsidRPr="00507BD6">
                      <w:rPr>
                        <w:color w:val="000000"/>
                        <w:sz w:val="10"/>
                        <w:szCs w:val="14"/>
                      </w:rPr>
                      <w:t>Closure?</w:t>
                    </w:r>
                    <w:proofErr w:type="gramEnd"/>
                  </w:p>
                </w:txbxContent>
              </v:textbox>
            </v:shape>
            <v:shape id="_x0000_s1045" type="#_x0000_t176" style="position:absolute;left:12758;top:13371;width:1195;height:907;v-text-anchor:middle" fillcolor="#ff9">
              <v:textbox style="mso-next-textbox:#_x0000_s1045" inset=".75533mm,.37764mm,.75533mm,.37764mm">
                <w:txbxContent>
                  <w:p w:rsidR="00EA68DF" w:rsidRDefault="00EA68DF" w:rsidP="00EA68DF">
                    <w:pPr>
                      <w:jc w:val="center"/>
                      <w:rPr>
                        <w:color w:val="000000"/>
                        <w:sz w:val="10"/>
                        <w:szCs w:val="14"/>
                      </w:rPr>
                    </w:pPr>
                  </w:p>
                  <w:p w:rsidR="00EA68DF" w:rsidRPr="00507BD6" w:rsidRDefault="00EA68DF" w:rsidP="00EA68DF">
                    <w:pPr>
                      <w:jc w:val="center"/>
                      <w:rPr>
                        <w:color w:val="000000"/>
                        <w:sz w:val="10"/>
                        <w:szCs w:val="14"/>
                      </w:rPr>
                    </w:pPr>
                    <w:r w:rsidRPr="00507BD6">
                      <w:rPr>
                        <w:color w:val="000000"/>
                        <w:sz w:val="10"/>
                        <w:szCs w:val="14"/>
                      </w:rPr>
                      <w:t xml:space="preserve">NRC rejects </w:t>
                    </w:r>
                  </w:p>
                  <w:p w:rsidR="00EA68DF" w:rsidRPr="00507BD6" w:rsidRDefault="00EA68DF" w:rsidP="00EA68DF">
                    <w:pPr>
                      <w:jc w:val="center"/>
                      <w:rPr>
                        <w:color w:val="000000"/>
                        <w:sz w:val="10"/>
                        <w:szCs w:val="14"/>
                      </w:rPr>
                    </w:pPr>
                    <w:r w:rsidRPr="00507BD6">
                      <w:rPr>
                        <w:color w:val="000000"/>
                        <w:sz w:val="10"/>
                        <w:szCs w:val="14"/>
                      </w:rPr>
                      <w:t xml:space="preserve">Closeout </w:t>
                    </w:r>
                    <w:r>
                      <w:rPr>
                        <w:color w:val="000000"/>
                        <w:sz w:val="10"/>
                        <w:szCs w:val="14"/>
                      </w:rPr>
                      <w:t>L</w:t>
                    </w:r>
                    <w:r w:rsidRPr="00507BD6">
                      <w:rPr>
                        <w:color w:val="000000"/>
                        <w:sz w:val="10"/>
                        <w:szCs w:val="14"/>
                      </w:rPr>
                      <w:t>etter</w:t>
                    </w:r>
                  </w:p>
                </w:txbxContent>
              </v:textbox>
            </v:shape>
            <v:shape id="_x0000_s1046" type="#_x0000_t176" style="position:absolute;left:10648;top:11744;width:1195;height:899;v-text-anchor:middle" fillcolor="#ff9">
              <v:textbox style="mso-next-textbox:#_x0000_s1046" inset=".75533mm,.37764mm,.75533mm,.37764mm">
                <w:txbxContent>
                  <w:p w:rsidR="00EA68DF" w:rsidRPr="00507BD6" w:rsidRDefault="00EA68DF" w:rsidP="00EA68DF">
                    <w:pPr>
                      <w:jc w:val="center"/>
                      <w:rPr>
                        <w:color w:val="000000"/>
                        <w:sz w:val="10"/>
                        <w:szCs w:val="14"/>
                      </w:rPr>
                    </w:pPr>
                    <w:r w:rsidRPr="00507BD6">
                      <w:rPr>
                        <w:color w:val="000000"/>
                        <w:sz w:val="10"/>
                        <w:szCs w:val="14"/>
                      </w:rPr>
                      <w:t>Treatment of Invalid Closeout Letter</w:t>
                    </w:r>
                  </w:p>
                </w:txbxContent>
              </v:textbox>
            </v:shape>
            <v:shape id="_x0000_s1047" type="#_x0000_t176" style="position:absolute;left:15422;top:3456;width:1071;height:796;v-text-anchor:middle" fillcolor="#cfc">
              <v:textbox style="mso-next-textbox:#_x0000_s1047" inset=".75533mm,.37764mm,.75533mm,.37764mm">
                <w:txbxContent>
                  <w:p w:rsidR="00EA68DF" w:rsidRPr="00507BD6" w:rsidRDefault="00EA68DF" w:rsidP="00EA68DF">
                    <w:pPr>
                      <w:jc w:val="center"/>
                      <w:rPr>
                        <w:color w:val="000000"/>
                        <w:sz w:val="10"/>
                        <w:szCs w:val="14"/>
                      </w:rPr>
                    </w:pPr>
                    <w:r w:rsidRPr="00507BD6">
                      <w:rPr>
                        <w:color w:val="000000"/>
                        <w:sz w:val="10"/>
                        <w:szCs w:val="14"/>
                      </w:rPr>
                      <w:t>Construction Finding</w:t>
                    </w:r>
                  </w:p>
                  <w:p w:rsidR="00EA68DF" w:rsidRPr="00507BD6" w:rsidRDefault="00EA68DF" w:rsidP="00EA68DF">
                    <w:pPr>
                      <w:jc w:val="center"/>
                      <w:rPr>
                        <w:color w:val="000000"/>
                        <w:sz w:val="10"/>
                        <w:szCs w:val="14"/>
                      </w:rPr>
                    </w:pPr>
                  </w:p>
                </w:txbxContent>
              </v:textbox>
            </v:shape>
            <v:shape id="_x0000_s1048" type="#_x0000_t4" style="position:absolute;left:13050;top:6451;width:1728;height:1584;v-text-anchor:middle" fillcolor="#9cf">
              <v:textbox style="mso-next-textbox:#_x0000_s1048" inset=".75533mm,.37764mm,.75533mm,.37764mm">
                <w:txbxContent>
                  <w:p w:rsidR="00EA68DF" w:rsidRPr="00507BD6" w:rsidRDefault="00EA68DF" w:rsidP="00EA68DF">
                    <w:pPr>
                      <w:jc w:val="center"/>
                      <w:rPr>
                        <w:color w:val="000000"/>
                        <w:sz w:val="10"/>
                        <w:szCs w:val="14"/>
                      </w:rPr>
                    </w:pPr>
                    <w:proofErr w:type="gramStart"/>
                    <w:r w:rsidRPr="00507BD6">
                      <w:rPr>
                        <w:color w:val="000000"/>
                        <w:sz w:val="10"/>
                        <w:szCs w:val="14"/>
                      </w:rPr>
                      <w:t>Material to ITAAC Acceptance Criteria?</w:t>
                    </w:r>
                    <w:proofErr w:type="gramEnd"/>
                  </w:p>
                </w:txbxContent>
              </v:textbox>
            </v:shape>
            <v:shape id="_x0000_s1049" type="#_x0000_t4" style="position:absolute;left:17496;top:3060;width:1800;height:1584;v-text-anchor:middle" fillcolor="#9cf">
              <v:textbox style="mso-next-textbox:#_x0000_s1049" inset=".75533mm,.37764mm,.75533mm,.37764mm">
                <w:txbxContent>
                  <w:p w:rsidR="00EA68DF" w:rsidRPr="00507BD6" w:rsidRDefault="00EA68DF" w:rsidP="00EA68DF">
                    <w:pPr>
                      <w:jc w:val="center"/>
                      <w:rPr>
                        <w:color w:val="000000"/>
                        <w:sz w:val="10"/>
                        <w:szCs w:val="14"/>
                      </w:rPr>
                    </w:pPr>
                    <w:proofErr w:type="gramStart"/>
                    <w:r w:rsidRPr="00507BD6">
                      <w:rPr>
                        <w:color w:val="000000"/>
                        <w:sz w:val="10"/>
                        <w:szCs w:val="14"/>
                      </w:rPr>
                      <w:t>Greater than SL IV violation?</w:t>
                    </w:r>
                    <w:proofErr w:type="gramEnd"/>
                  </w:p>
                </w:txbxContent>
              </v:textbox>
            </v:shape>
            <v:shapetype id="_x0000_t109" coordsize="21600,21600" o:spt="109" path="m,l,21600r21600,l21600,xe">
              <v:stroke joinstyle="miter"/>
              <v:path gradientshapeok="t" o:connecttype="rect"/>
            </v:shapetype>
            <v:shape id="_x0000_s1050" type="#_x0000_t109" style="position:absolute;left:22215;top:5778;width:719;height:539;v-text-anchor:middle" fillcolor="#ff9">
              <v:textbox style="mso-next-textbox:#_x0000_s1050" inset=".75533mm,.37764mm,.75533mm,.37764mm">
                <w:txbxContent>
                  <w:p w:rsidR="00EA68DF" w:rsidRPr="00507BD6" w:rsidRDefault="00EA68DF" w:rsidP="00EA68DF">
                    <w:pPr>
                      <w:jc w:val="center"/>
                      <w:rPr>
                        <w:color w:val="000000"/>
                        <w:sz w:val="10"/>
                        <w:szCs w:val="14"/>
                      </w:rPr>
                    </w:pPr>
                    <w:r w:rsidRPr="00507BD6">
                      <w:rPr>
                        <w:color w:val="000000"/>
                        <w:sz w:val="10"/>
                        <w:szCs w:val="14"/>
                      </w:rPr>
                      <w:t>SL IV</w:t>
                    </w:r>
                  </w:p>
                  <w:p w:rsidR="00EA68DF" w:rsidRPr="00507BD6" w:rsidRDefault="00EA68DF" w:rsidP="00EA68DF">
                    <w:pPr>
                      <w:jc w:val="center"/>
                      <w:rPr>
                        <w:color w:val="000000"/>
                        <w:sz w:val="10"/>
                        <w:szCs w:val="14"/>
                      </w:rPr>
                    </w:pPr>
                    <w:r w:rsidRPr="00507BD6">
                      <w:rPr>
                        <w:color w:val="000000"/>
                        <w:sz w:val="10"/>
                        <w:szCs w:val="14"/>
                      </w:rPr>
                      <w:t>NOV</w:t>
                    </w:r>
                  </w:p>
                </w:txbxContent>
              </v:textbox>
            </v:shape>
            <v:shape id="_x0000_s1051" type="#_x0000_t109" style="position:absolute;left:22215;top:7037;width:719;height:541;v-text-anchor:middle" fillcolor="#ff9">
              <v:textbox style="mso-next-textbox:#_x0000_s1051" inset=".75533mm,.37764mm,.75533mm,.37764mm">
                <w:txbxContent>
                  <w:p w:rsidR="00EA68DF" w:rsidRPr="00507BD6" w:rsidRDefault="00EA68DF" w:rsidP="00EA68DF">
                    <w:pPr>
                      <w:jc w:val="center"/>
                      <w:rPr>
                        <w:color w:val="000000"/>
                        <w:sz w:val="10"/>
                        <w:szCs w:val="14"/>
                      </w:rPr>
                    </w:pPr>
                    <w:r w:rsidRPr="00507BD6">
                      <w:rPr>
                        <w:color w:val="000000"/>
                        <w:sz w:val="10"/>
                        <w:szCs w:val="14"/>
                      </w:rPr>
                      <w:t>SL IV</w:t>
                    </w:r>
                  </w:p>
                  <w:p w:rsidR="00EA68DF" w:rsidRPr="00507BD6" w:rsidRDefault="00EA68DF" w:rsidP="00EA68DF">
                    <w:pPr>
                      <w:jc w:val="center"/>
                      <w:rPr>
                        <w:color w:val="000000"/>
                        <w:sz w:val="10"/>
                        <w:szCs w:val="14"/>
                      </w:rPr>
                    </w:pPr>
                    <w:r w:rsidRPr="00507BD6">
                      <w:rPr>
                        <w:color w:val="000000"/>
                        <w:sz w:val="10"/>
                        <w:szCs w:val="14"/>
                      </w:rPr>
                      <w:t>NCV</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52" type="#_x0000_t34" style="position:absolute;left:16493;top:3853;width:1003;height:1;flip:y" o:connectortype="elbow" adj="10768,71301600,-342843">
              <v:stroke endarrow="block"/>
            </v:shape>
            <v:shape id="_x0000_s1053" type="#_x0000_t202" style="position:absolute;left:4323;top:5416;width:723;height:362" filled="f" stroked="f">
              <v:textbox style="mso-next-textbox:#_x0000_s1053" inset="1.67847mm,.83919mm,1.67847mm,.83919mm">
                <w:txbxContent>
                  <w:p w:rsidR="00EA68DF" w:rsidRPr="00507BD6" w:rsidRDefault="00EA68DF" w:rsidP="00EA68DF">
                    <w:pPr>
                      <w:rPr>
                        <w:b/>
                        <w:sz w:val="10"/>
                        <w:szCs w:val="14"/>
                      </w:rPr>
                    </w:pPr>
                    <w:r w:rsidRPr="00507BD6">
                      <w:rPr>
                        <w:b/>
                        <w:sz w:val="10"/>
                        <w:szCs w:val="14"/>
                      </w:rPr>
                      <w:t>Yes</w:t>
                    </w:r>
                  </w:p>
                </w:txbxContent>
              </v:textbox>
            </v:shape>
            <v:shape id="_x0000_s1054" type="#_x0000_t202" style="position:absolute;left:9564;top:9394;width:723;height:360" filled="f" stroked="f">
              <v:textbox style="mso-next-textbox:#_x0000_s1054" inset="1.67847mm,.83919mm,1.67847mm,.83919mm">
                <w:txbxContent>
                  <w:p w:rsidR="00EA68DF" w:rsidRPr="00507BD6" w:rsidRDefault="00EA68DF" w:rsidP="00EA68DF">
                    <w:pPr>
                      <w:rPr>
                        <w:b/>
                        <w:sz w:val="10"/>
                        <w:szCs w:val="14"/>
                      </w:rPr>
                    </w:pPr>
                    <w:r w:rsidRPr="00507BD6">
                      <w:rPr>
                        <w:b/>
                        <w:sz w:val="10"/>
                        <w:szCs w:val="14"/>
                      </w:rPr>
                      <w:t>Yes</w:t>
                    </w:r>
                  </w:p>
                </w:txbxContent>
              </v:textbox>
            </v:shape>
            <v:shape id="_x0000_s1055" type="#_x0000_t202" style="position:absolute;left:8299;top:8851;width:684;height:293" filled="f" stroked="f">
              <v:textbox style="mso-next-textbox:#_x0000_s1055" inset="1.67847mm,.83919mm,1.67847mm,.83919mm">
                <w:txbxContent>
                  <w:p w:rsidR="00EA68DF" w:rsidRPr="00507BD6" w:rsidRDefault="00EA68DF" w:rsidP="00EA68DF">
                    <w:pPr>
                      <w:rPr>
                        <w:b/>
                        <w:sz w:val="10"/>
                        <w:szCs w:val="14"/>
                      </w:rPr>
                    </w:pPr>
                    <w:r w:rsidRPr="00507BD6">
                      <w:rPr>
                        <w:b/>
                        <w:sz w:val="10"/>
                        <w:szCs w:val="14"/>
                      </w:rPr>
                      <w:t>Yes</w:t>
                    </w:r>
                  </w:p>
                </w:txbxContent>
              </v:textbox>
            </v:shape>
            <v:shape id="_x0000_s1056" type="#_x0000_t202" style="position:absolute;left:11733;top:4513;width:667;height:360" filled="f" stroked="f">
              <v:textbox style="mso-next-textbox:#_x0000_s1056" inset="1.67847mm,.83919mm,1.67847mm,.83919mm">
                <w:txbxContent>
                  <w:p w:rsidR="00EA68DF" w:rsidRPr="00507BD6" w:rsidRDefault="00EA68DF" w:rsidP="00EA68DF">
                    <w:pPr>
                      <w:rPr>
                        <w:b/>
                        <w:sz w:val="10"/>
                        <w:szCs w:val="14"/>
                      </w:rPr>
                    </w:pPr>
                    <w:r w:rsidRPr="00507BD6">
                      <w:rPr>
                        <w:b/>
                        <w:sz w:val="10"/>
                        <w:szCs w:val="14"/>
                      </w:rPr>
                      <w:t>Yes</w:t>
                    </w:r>
                  </w:p>
                </w:txbxContent>
              </v:textbox>
            </v:shape>
            <v:shape id="_x0000_s1057" type="#_x0000_t202" style="position:absolute;left:11733;top:6863;width:685;height:360" filled="f" stroked="f">
              <v:textbox style="mso-next-textbox:#_x0000_s1057" inset="1.67847mm,.83919mm,1.67847mm,.83919mm">
                <w:txbxContent>
                  <w:p w:rsidR="00EA68DF" w:rsidRPr="00507BD6" w:rsidRDefault="00EA68DF" w:rsidP="00EA68DF">
                    <w:pPr>
                      <w:rPr>
                        <w:b/>
                        <w:sz w:val="10"/>
                        <w:szCs w:val="14"/>
                      </w:rPr>
                    </w:pPr>
                    <w:r w:rsidRPr="00507BD6">
                      <w:rPr>
                        <w:b/>
                        <w:sz w:val="10"/>
                        <w:szCs w:val="14"/>
                      </w:rPr>
                      <w:t>Yes</w:t>
                    </w:r>
                  </w:p>
                </w:txbxContent>
              </v:textbox>
            </v:shape>
            <v:shape id="_x0000_s1058" type="#_x0000_t202" style="position:absolute;left:12636;top:10298;width:666;height:293" filled="f" stroked="f">
              <v:textbox style="mso-next-textbox:#_x0000_s1058" inset="1.67847mm,.83919mm,1.67847mm,.83919mm">
                <w:txbxContent>
                  <w:p w:rsidR="00EA68DF" w:rsidRPr="00507BD6" w:rsidRDefault="00EA68DF" w:rsidP="00EA68DF">
                    <w:pPr>
                      <w:rPr>
                        <w:b/>
                        <w:sz w:val="10"/>
                        <w:szCs w:val="14"/>
                      </w:rPr>
                    </w:pPr>
                    <w:r w:rsidRPr="00507BD6">
                      <w:rPr>
                        <w:b/>
                        <w:sz w:val="10"/>
                        <w:szCs w:val="14"/>
                      </w:rPr>
                      <w:t>Yes</w:t>
                    </w:r>
                  </w:p>
                </w:txbxContent>
              </v:textbox>
            </v:shape>
            <v:shape id="_x0000_s1059" type="#_x0000_t202" style="position:absolute;left:11914;top:11744;width:683;height:294" filled="f" stroked="f">
              <v:textbox style="mso-next-textbox:#_x0000_s1059" inset="1.67847mm,.83919mm,1.67847mm,.83919mm">
                <w:txbxContent>
                  <w:p w:rsidR="00EA68DF" w:rsidRPr="00507BD6" w:rsidRDefault="00EA68DF" w:rsidP="00EA68DF">
                    <w:pPr>
                      <w:rPr>
                        <w:b/>
                        <w:sz w:val="10"/>
                        <w:szCs w:val="14"/>
                      </w:rPr>
                    </w:pPr>
                    <w:r w:rsidRPr="00507BD6">
                      <w:rPr>
                        <w:b/>
                        <w:sz w:val="10"/>
                        <w:szCs w:val="14"/>
                      </w:rPr>
                      <w:t>Yes</w:t>
                    </w:r>
                  </w:p>
                </w:txbxContent>
              </v:textbox>
            </v:shape>
            <v:shape id="_x0000_s1060" type="#_x0000_t202" style="position:absolute;left:13359;top:8309;width:666;height:292" filled="f" stroked="f">
              <v:textbox style="mso-next-textbox:#_x0000_s1060" inset="1.67847mm,.83919mm,1.67847mm,.83919mm">
                <w:txbxContent>
                  <w:p w:rsidR="00EA68DF" w:rsidRPr="00507BD6" w:rsidRDefault="00EA68DF" w:rsidP="00EA68DF">
                    <w:pPr>
                      <w:rPr>
                        <w:b/>
                        <w:sz w:val="10"/>
                        <w:szCs w:val="14"/>
                      </w:rPr>
                    </w:pPr>
                    <w:r w:rsidRPr="00507BD6">
                      <w:rPr>
                        <w:b/>
                        <w:sz w:val="10"/>
                        <w:szCs w:val="14"/>
                      </w:rPr>
                      <w:t>Yes</w:t>
                    </w:r>
                  </w:p>
                </w:txbxContent>
              </v:textbox>
            </v:shape>
            <v:shape id="_x0000_s1061" type="#_x0000_t202" style="position:absolute;left:19206;top:3420;width:684;height:326" filled="f" stroked="f">
              <v:textbox style="mso-next-textbox:#_x0000_s1061" inset="1.67847mm,.83919mm,1.67847mm,.83919mm">
                <w:txbxContent>
                  <w:p w:rsidR="00EA68DF" w:rsidRPr="00507BD6" w:rsidRDefault="00EA68DF" w:rsidP="00EA68DF">
                    <w:pPr>
                      <w:rPr>
                        <w:b/>
                        <w:sz w:val="10"/>
                        <w:szCs w:val="14"/>
                      </w:rPr>
                    </w:pPr>
                    <w:r w:rsidRPr="00507BD6">
                      <w:rPr>
                        <w:b/>
                        <w:sz w:val="10"/>
                        <w:szCs w:val="14"/>
                      </w:rPr>
                      <w:t>No</w:t>
                    </w:r>
                  </w:p>
                </w:txbxContent>
              </v:textbox>
            </v:shape>
            <v:shape id="_x0000_s1062" type="#_x0000_t202" style="position:absolute;left:20916;top:6840;width:666;height:293" filled="f" stroked="f">
              <v:textbox style="mso-next-textbox:#_x0000_s1062" inset="1.67847mm,.83919mm,1.67847mm,.83919mm">
                <w:txbxContent>
                  <w:p w:rsidR="00EA68DF" w:rsidRPr="00507BD6" w:rsidRDefault="00EA68DF" w:rsidP="00EA68DF">
                    <w:pPr>
                      <w:rPr>
                        <w:b/>
                        <w:sz w:val="10"/>
                        <w:szCs w:val="14"/>
                      </w:rPr>
                    </w:pPr>
                    <w:r w:rsidRPr="00507BD6">
                      <w:rPr>
                        <w:b/>
                        <w:sz w:val="10"/>
                        <w:szCs w:val="14"/>
                      </w:rPr>
                      <w:t>Yes</w:t>
                    </w:r>
                  </w:p>
                </w:txbxContent>
              </v:textbox>
            </v:shape>
            <v:shape id="_x0000_s1063" type="#_x0000_t202" style="position:absolute;left:20950;top:4693;width:684;height:326" filled="f" stroked="f">
              <v:textbox style="mso-next-textbox:#_x0000_s1063" inset="1.67847mm,.83919mm,1.67847mm,.83919mm">
                <w:txbxContent>
                  <w:p w:rsidR="00EA68DF" w:rsidRPr="00507BD6" w:rsidRDefault="00EA68DF" w:rsidP="00EA68DF">
                    <w:pPr>
                      <w:rPr>
                        <w:b/>
                        <w:sz w:val="10"/>
                        <w:szCs w:val="14"/>
                      </w:rPr>
                    </w:pPr>
                    <w:r w:rsidRPr="00507BD6">
                      <w:rPr>
                        <w:b/>
                        <w:sz w:val="10"/>
                        <w:szCs w:val="14"/>
                      </w:rPr>
                      <w:t>Yes</w:t>
                    </w:r>
                  </w:p>
                </w:txbxContent>
              </v:textbox>
            </v:shape>
            <v:shape id="_x0000_s1064" type="#_x0000_t202" style="position:absolute;left:2697;top:3789;width:513;height:291" filled="f" stroked="f">
              <v:textbox style="mso-next-textbox:#_x0000_s1064" inset="1.67847mm,.83919mm,1.67847mm,.83919mm">
                <w:txbxContent>
                  <w:p w:rsidR="00EA68DF" w:rsidRPr="00507BD6" w:rsidRDefault="00EA68DF" w:rsidP="00EA68DF">
                    <w:pPr>
                      <w:rPr>
                        <w:b/>
                        <w:sz w:val="10"/>
                        <w:szCs w:val="14"/>
                      </w:rPr>
                    </w:pPr>
                    <w:r w:rsidRPr="00507BD6">
                      <w:rPr>
                        <w:b/>
                        <w:sz w:val="10"/>
                        <w:szCs w:val="14"/>
                      </w:rPr>
                      <w:t>No</w:t>
                    </w:r>
                  </w:p>
                </w:txbxContent>
              </v:textbox>
            </v:shape>
            <v:shape id="_x0000_s1065" type="#_x0000_t202" style="position:absolute;left:5624;top:4874;width:612;height:291" filled="f" stroked="f">
              <v:textbox style="mso-next-textbox:#_x0000_s1065" inset="1.67847mm,.83919mm,1.67847mm,.83919mm">
                <w:txbxContent>
                  <w:p w:rsidR="00EA68DF" w:rsidRPr="00B02730" w:rsidRDefault="00EA68DF" w:rsidP="00EA68DF">
                    <w:pPr>
                      <w:rPr>
                        <w:szCs w:val="14"/>
                      </w:rPr>
                    </w:pPr>
                  </w:p>
                </w:txbxContent>
              </v:textbox>
            </v:shape>
            <v:shape id="_x0000_s1066" type="#_x0000_t202" style="position:absolute;left:13359;top:3428;width:612;height:292" filled="f" stroked="f">
              <v:textbox style="mso-next-textbox:#_x0000_s1066" inset="1.67847mm,.83919mm,1.67847mm,.83919mm">
                <w:txbxContent>
                  <w:p w:rsidR="00EA68DF" w:rsidRPr="00507BD6" w:rsidRDefault="00EA68DF" w:rsidP="00EA68DF">
                    <w:pPr>
                      <w:rPr>
                        <w:b/>
                        <w:sz w:val="10"/>
                        <w:szCs w:val="14"/>
                      </w:rPr>
                    </w:pPr>
                    <w:r w:rsidRPr="00507BD6">
                      <w:rPr>
                        <w:b/>
                        <w:sz w:val="10"/>
                        <w:szCs w:val="14"/>
                      </w:rPr>
                      <w:t>No</w:t>
                    </w:r>
                  </w:p>
                </w:txbxContent>
              </v:textbox>
            </v:shape>
            <v:shape id="_x0000_s1067" type="#_x0000_t202" style="position:absolute;left:13540;top:12828;width:612;height:293" filled="f" stroked="f">
              <v:textbox style="mso-next-textbox:#_x0000_s1067" inset="1.67847mm,.83919mm,1.67847mm,.83919mm">
                <w:txbxContent>
                  <w:p w:rsidR="00EA68DF" w:rsidRPr="00507BD6" w:rsidRDefault="00EA68DF" w:rsidP="00EA68DF">
                    <w:pPr>
                      <w:rPr>
                        <w:b/>
                        <w:sz w:val="10"/>
                        <w:szCs w:val="14"/>
                      </w:rPr>
                    </w:pPr>
                    <w:r w:rsidRPr="00507BD6">
                      <w:rPr>
                        <w:b/>
                        <w:sz w:val="10"/>
                        <w:szCs w:val="14"/>
                      </w:rPr>
                      <w:t>No</w:t>
                    </w:r>
                  </w:p>
                </w:txbxContent>
              </v:textbox>
            </v:shape>
            <v:shape id="_x0000_s1068" type="#_x0000_t202" style="position:absolute;left:13359;top:9394;width:684;height:292" filled="f" stroked="f">
              <v:textbox style="mso-next-textbox:#_x0000_s1068" inset="1.67847mm,.83919mm,1.67847mm,.83919mm">
                <w:txbxContent>
                  <w:p w:rsidR="00EA68DF" w:rsidRPr="00507BD6" w:rsidRDefault="00EA68DF" w:rsidP="00EA68DF">
                    <w:pPr>
                      <w:rPr>
                        <w:b/>
                        <w:sz w:val="10"/>
                        <w:szCs w:val="14"/>
                      </w:rPr>
                    </w:pPr>
                    <w:r w:rsidRPr="00507BD6">
                      <w:rPr>
                        <w:b/>
                        <w:sz w:val="10"/>
                        <w:szCs w:val="14"/>
                      </w:rPr>
                      <w:t>No</w:t>
                    </w:r>
                  </w:p>
                </w:txbxContent>
              </v:textbox>
            </v:shape>
            <v:shape id="_x0000_s1069" type="#_x0000_t202" style="position:absolute;left:14733;top:6840;width:685;height:292" filled="f" stroked="f">
              <v:textbox style="mso-next-textbox:#_x0000_s1069" inset="1.67847mm,.83919mm,1.67847mm,.83919mm">
                <w:txbxContent>
                  <w:p w:rsidR="00EA68DF" w:rsidRPr="00507BD6" w:rsidRDefault="00EA68DF" w:rsidP="00EA68DF">
                    <w:pPr>
                      <w:rPr>
                        <w:b/>
                        <w:sz w:val="10"/>
                        <w:szCs w:val="14"/>
                      </w:rPr>
                    </w:pPr>
                    <w:r w:rsidRPr="00507BD6">
                      <w:rPr>
                        <w:b/>
                        <w:sz w:val="10"/>
                        <w:szCs w:val="14"/>
                      </w:rPr>
                      <w:t>No</w:t>
                    </w:r>
                  </w:p>
                </w:txbxContent>
              </v:textbox>
            </v:shape>
            <v:shape id="_x0000_s1070" type="#_x0000_t202" style="position:absolute;left:18420;top:4874;width:685;height:292" filled="f" stroked="f">
              <v:textbox style="mso-next-textbox:#_x0000_s1070" inset="1.67847mm,.83919mm,1.67847mm,.83919mm">
                <w:txbxContent>
                  <w:p w:rsidR="00EA68DF" w:rsidRPr="00507BD6" w:rsidRDefault="00EA68DF" w:rsidP="00EA68DF">
                    <w:pPr>
                      <w:rPr>
                        <w:b/>
                        <w:sz w:val="10"/>
                        <w:szCs w:val="14"/>
                      </w:rPr>
                    </w:pPr>
                    <w:r w:rsidRPr="00507BD6">
                      <w:rPr>
                        <w:b/>
                        <w:sz w:val="10"/>
                        <w:szCs w:val="14"/>
                      </w:rPr>
                      <w:t>Yes</w:t>
                    </w:r>
                  </w:p>
                </w:txbxContent>
              </v:textbox>
            </v:shape>
            <v:shape id="_x0000_s1071" type="#_x0000_t202" style="position:absolute;left:21600;top:5580;width:612;height:292" filled="f" stroked="f">
              <v:textbox style="mso-next-textbox:#_x0000_s1071" inset="1.67847mm,.83919mm,1.67847mm,.83919mm">
                <w:txbxContent>
                  <w:p w:rsidR="00EA68DF" w:rsidRPr="00507BD6" w:rsidRDefault="00EA68DF" w:rsidP="00EA68DF">
                    <w:pPr>
                      <w:rPr>
                        <w:b/>
                        <w:sz w:val="10"/>
                        <w:szCs w:val="14"/>
                      </w:rPr>
                    </w:pPr>
                    <w:r w:rsidRPr="00507BD6">
                      <w:rPr>
                        <w:b/>
                        <w:sz w:val="10"/>
                        <w:szCs w:val="14"/>
                      </w:rPr>
                      <w:t>No</w:t>
                    </w:r>
                  </w:p>
                </w:txbxContent>
              </v:textbox>
            </v:shape>
            <v:shape id="_x0000_s1072" type="#_x0000_t202" style="position:absolute;left:21771;top:3420;width:612;height:360" filled="f" stroked="f">
              <v:textbox style="mso-next-textbox:#_x0000_s1072" inset="1.67847mm,.83919mm,1.67847mm,.83919mm">
                <w:txbxContent>
                  <w:p w:rsidR="00EA68DF" w:rsidRPr="00507BD6" w:rsidRDefault="00EA68DF" w:rsidP="00EA68DF">
                    <w:pPr>
                      <w:rPr>
                        <w:b/>
                        <w:sz w:val="10"/>
                        <w:szCs w:val="14"/>
                      </w:rPr>
                    </w:pPr>
                    <w:r w:rsidRPr="00507BD6">
                      <w:rPr>
                        <w:b/>
                        <w:sz w:val="10"/>
                        <w:szCs w:val="14"/>
                      </w:rPr>
                      <w:t>No</w:t>
                    </w:r>
                  </w:p>
                </w:txbxContent>
              </v:textbox>
            </v:shape>
            <v:shape id="_x0000_s1073" type="#_x0000_t202" style="position:absolute;left:13179;top:5416;width:694;height:326" filled="f" stroked="f">
              <v:textbox style="mso-next-textbox:#_x0000_s1073" inset="1.67847mm,.83919mm,1.67847mm,.83919mm">
                <w:txbxContent>
                  <w:p w:rsidR="00EA68DF" w:rsidRPr="00507BD6" w:rsidRDefault="00EA68DF" w:rsidP="00EA68DF">
                    <w:pPr>
                      <w:rPr>
                        <w:b/>
                        <w:sz w:val="10"/>
                        <w:szCs w:val="14"/>
                      </w:rPr>
                    </w:pPr>
                    <w:r w:rsidRPr="00507BD6">
                      <w:rPr>
                        <w:b/>
                        <w:sz w:val="10"/>
                        <w:szCs w:val="14"/>
                      </w:rPr>
                      <w:t>No</w:t>
                    </w:r>
                  </w:p>
                </w:txbxContent>
              </v:textbox>
            </v:shape>
            <v:shape id="_x0000_s1074" type="#_x0000_t4" style="position:absolute;left:19807;top:3060;width:1952;height:1584;v-text-anchor:middle" fillcolor="#9cf">
              <v:textbox style="mso-next-textbox:#_x0000_s1074" inset=".75533mm,.37764mm,.75533mm,.37764mm">
                <w:txbxContent>
                  <w:p w:rsidR="00EA68DF" w:rsidRPr="00507BD6" w:rsidRDefault="00EA68DF" w:rsidP="00EA68DF">
                    <w:pPr>
                      <w:jc w:val="center"/>
                      <w:rPr>
                        <w:color w:val="000000"/>
                        <w:sz w:val="10"/>
                        <w:szCs w:val="14"/>
                      </w:rPr>
                    </w:pPr>
                    <w:r w:rsidRPr="00507BD6">
                      <w:rPr>
                        <w:color w:val="000000"/>
                        <w:sz w:val="10"/>
                        <w:szCs w:val="14"/>
                      </w:rPr>
                      <w:t>CAP effectiveness validated?</w:t>
                    </w:r>
                  </w:p>
                </w:txbxContent>
              </v:textbox>
            </v:shape>
            <v:shape id="_x0000_s1075" type="#_x0000_t4" style="position:absolute;left:19890;top:5241;width:1800;height:1584;v-text-anchor:middle" fillcolor="#9cf">
              <v:textbox style="mso-next-textbox:#_x0000_s1075" inset=".75533mm,.37764mm,.75533mm,.37764mm">
                <w:txbxContent>
                  <w:p w:rsidR="00EA68DF" w:rsidRPr="00507BD6" w:rsidRDefault="00EA68DF" w:rsidP="00EA68DF">
                    <w:pPr>
                      <w:jc w:val="center"/>
                      <w:rPr>
                        <w:color w:val="000000"/>
                        <w:sz w:val="10"/>
                        <w:szCs w:val="14"/>
                      </w:rPr>
                    </w:pPr>
                    <w:r w:rsidRPr="00507BD6">
                      <w:rPr>
                        <w:color w:val="000000"/>
                        <w:sz w:val="10"/>
                        <w:szCs w:val="14"/>
                      </w:rPr>
                      <w:t>NCV Criteria met?</w:t>
                    </w:r>
                  </w:p>
                </w:txbxContent>
              </v:textbox>
            </v:shape>
            <v:shapetype id="_x0000_t32" coordsize="21600,21600" o:spt="32" o:oned="t" path="m,l21600,21600e" filled="f">
              <v:path arrowok="t" fillok="f" o:connecttype="none"/>
              <o:lock v:ext="edit" shapetype="t"/>
            </v:shapetype>
            <v:shape id="_x0000_s1076" type="#_x0000_t32" style="position:absolute;left:20783;top:4644;width:7;height:596" o:connectortype="straight">
              <v:stroke endarrow="block"/>
            </v:shape>
            <v:shape id="_x0000_s1077" type="#_x0000_t32" style="position:absolute;left:21689;top:6033;width:526;height:15" o:connectortype="straight">
              <v:stroke endarrow="block"/>
            </v:shape>
            <v:shapetype id="_x0000_t33" coordsize="21600,21600" o:spt="33" o:oned="t" path="m,l21600,r,21600e" filled="f">
              <v:stroke joinstyle="miter"/>
              <v:path arrowok="t" fillok="f" o:connecttype="none"/>
              <o:lock v:ext="edit" shapetype="t"/>
            </v:shapetype>
            <v:shape id="_x0000_s1078" type="#_x0000_t33" style="position:absolute;left:21261;top:6354;width:483;height:1425;rotation:90;flip:x" o:connectortype="elbow" adj="-906120,120398,-906120">
              <v:stroke endarrow="block"/>
            </v:shape>
            <v:shape id="_x0000_s1079" type="#_x0000_t33" style="position:absolute;left:21759;top:3853;width:816;height:1925" o:connectortype="elbow" adj="-560604,-55775,-560604">
              <v:stroke endarrow="block"/>
            </v:shape>
            <v:shape id="_x0000_s1080" type="#_x0000_t4" style="position:absolute;left:7395;top:9574;width:1881;height:1621;v-text-anchor:middle" fillcolor="#9cf">
              <v:textbox style="mso-next-textbox:#_x0000_s1080" inset=".75533mm,.37764mm,.75533mm,.37764mm">
                <w:txbxContent>
                  <w:p w:rsidR="00EA68DF" w:rsidRPr="00507BD6" w:rsidRDefault="00EA68DF" w:rsidP="00EA68DF">
                    <w:pPr>
                      <w:jc w:val="center"/>
                      <w:rPr>
                        <w:color w:val="000000"/>
                        <w:sz w:val="10"/>
                        <w:szCs w:val="14"/>
                      </w:rPr>
                    </w:pPr>
                  </w:p>
                  <w:p w:rsidR="00EA68DF" w:rsidRPr="00507BD6" w:rsidRDefault="00EA68DF" w:rsidP="00EA68DF">
                    <w:pPr>
                      <w:jc w:val="center"/>
                      <w:rPr>
                        <w:color w:val="000000"/>
                        <w:sz w:val="10"/>
                        <w:szCs w:val="14"/>
                      </w:rPr>
                    </w:pPr>
                    <w:r w:rsidRPr="00507BD6">
                      <w:rPr>
                        <w:color w:val="000000"/>
                        <w:sz w:val="10"/>
                        <w:szCs w:val="14"/>
                      </w:rPr>
                      <w:t>Screening Criteria Met?</w:t>
                    </w:r>
                  </w:p>
                </w:txbxContent>
              </v:textbox>
            </v:shape>
            <v:shape id="_x0000_s1081" type="#_x0000_t202" style="position:absolute;left:3781;top:7767;width:684;height:360" filled="f" stroked="f">
              <v:textbox style="mso-next-textbox:#_x0000_s1081" inset="1.67847mm,.83919mm,1.67847mm,.83919mm">
                <w:txbxContent>
                  <w:p w:rsidR="00EA68DF" w:rsidRPr="00507BD6" w:rsidRDefault="00EA68DF" w:rsidP="00EA68DF">
                    <w:pPr>
                      <w:rPr>
                        <w:b/>
                        <w:sz w:val="10"/>
                        <w:szCs w:val="14"/>
                      </w:rPr>
                    </w:pPr>
                    <w:r>
                      <w:rPr>
                        <w:b/>
                        <w:sz w:val="10"/>
                        <w:szCs w:val="14"/>
                      </w:rPr>
                      <w:t>No</w:t>
                    </w:r>
                  </w:p>
                </w:txbxContent>
              </v:textbox>
            </v:shape>
            <v:shape id="_x0000_s1082" type="#_x0000_t202" style="position:absolute;left:2877;top:10659;width:612;height:292" filled="f" stroked="f">
              <v:textbox style="mso-next-textbox:#_x0000_s1082" inset="1.67847mm,.83919mm,1.67847mm,.83919mm">
                <w:txbxContent>
                  <w:p w:rsidR="00EA68DF" w:rsidRPr="00507BD6" w:rsidRDefault="00EA68DF" w:rsidP="00EA68DF">
                    <w:pPr>
                      <w:rPr>
                        <w:b/>
                        <w:sz w:val="10"/>
                        <w:szCs w:val="14"/>
                      </w:rPr>
                    </w:pPr>
                    <w:r w:rsidRPr="00507BD6">
                      <w:rPr>
                        <w:b/>
                        <w:sz w:val="10"/>
                        <w:szCs w:val="14"/>
                      </w:rPr>
                      <w:t>No</w:t>
                    </w:r>
                  </w:p>
                </w:txbxContent>
              </v:textbox>
            </v:shape>
            <v:shape id="_x0000_s1083" type="#_x0000_t33" style="position:absolute;left:13708;top:8242;width:762;height:348;rotation:90;flip:x" o:connectortype="elbow" adj="-378171,568145,-378171">
              <v:stroke endarrow="block"/>
            </v:shape>
            <v:shape id="_x0000_s1084" type="#_x0000_t33" style="position:absolute;left:13287;top:4252;width:2672;height:5211;flip:y" o:connectortype="elbow" adj="-102789,43862,-102789">
              <v:stroke endarrow="block"/>
            </v:shape>
            <v:shape id="_x0000_s1085" type="#_x0000_t33" style="position:absolute;left:13650;top:9028;width:402;height:2854;rotation:90;flip:x" o:connectortype="elbow" adj="-636593,86047,-636593">
              <v:stroke endarrow="block"/>
            </v:shape>
            <v:shape id="_x0000_s1086" type="#_x0000_t32" style="position:absolute;left:19296;top:3853;width:511;height:1" o:connectortype="elbow" adj="-792127,-1,-792127">
              <v:stroke endarrow="block"/>
            </v:shape>
            <v:shape id="_x0000_s1087" type="#_x0000_t176" style="position:absolute;left:15079;top:11744;width:1475;height:907;v-text-anchor:middle" fillcolor="#ff9">
              <v:textbox style="mso-next-textbox:#_x0000_s1087" inset=".75533mm,.37764mm,.75533mm,.37764mm">
                <w:txbxContent>
                  <w:p w:rsidR="00EA68DF" w:rsidRPr="00507BD6" w:rsidRDefault="00EA68DF" w:rsidP="00EA68DF">
                    <w:pPr>
                      <w:jc w:val="center"/>
                      <w:rPr>
                        <w:color w:val="000000"/>
                        <w:sz w:val="10"/>
                        <w:szCs w:val="14"/>
                      </w:rPr>
                    </w:pPr>
                    <w:r w:rsidRPr="00507BD6">
                      <w:rPr>
                        <w:color w:val="000000"/>
                        <w:sz w:val="10"/>
                        <w:szCs w:val="14"/>
                      </w:rPr>
                      <w:t xml:space="preserve">Evaluate need </w:t>
                    </w:r>
                  </w:p>
                  <w:p w:rsidR="00EA68DF" w:rsidRPr="00507BD6" w:rsidRDefault="00EA68DF" w:rsidP="00EA68DF">
                    <w:pPr>
                      <w:jc w:val="center"/>
                      <w:rPr>
                        <w:color w:val="000000"/>
                        <w:sz w:val="10"/>
                        <w:szCs w:val="14"/>
                      </w:rPr>
                    </w:pPr>
                    <w:proofErr w:type="gramStart"/>
                    <w:r w:rsidRPr="00507BD6">
                      <w:rPr>
                        <w:color w:val="000000"/>
                        <w:sz w:val="10"/>
                        <w:szCs w:val="14"/>
                      </w:rPr>
                      <w:t>to</w:t>
                    </w:r>
                    <w:proofErr w:type="gramEnd"/>
                    <w:r w:rsidRPr="00507BD6">
                      <w:rPr>
                        <w:color w:val="000000"/>
                        <w:sz w:val="10"/>
                        <w:szCs w:val="14"/>
                      </w:rPr>
                      <w:t xml:space="preserve"> re-open other</w:t>
                    </w:r>
                  </w:p>
                  <w:p w:rsidR="00EA68DF" w:rsidRPr="00507BD6" w:rsidRDefault="00EA68DF" w:rsidP="00EA68DF">
                    <w:pPr>
                      <w:jc w:val="center"/>
                      <w:rPr>
                        <w:color w:val="000000"/>
                        <w:sz w:val="10"/>
                        <w:szCs w:val="14"/>
                      </w:rPr>
                    </w:pPr>
                    <w:proofErr w:type="gramStart"/>
                    <w:r w:rsidRPr="00507BD6">
                      <w:rPr>
                        <w:color w:val="000000"/>
                        <w:sz w:val="10"/>
                        <w:szCs w:val="14"/>
                      </w:rPr>
                      <w:t>closed</w:t>
                    </w:r>
                    <w:proofErr w:type="gramEnd"/>
                    <w:r w:rsidRPr="00507BD6">
                      <w:rPr>
                        <w:color w:val="000000"/>
                        <w:sz w:val="10"/>
                        <w:szCs w:val="14"/>
                      </w:rPr>
                      <w:t xml:space="preserve"> ITAAC’s</w:t>
                    </w:r>
                  </w:p>
                  <w:p w:rsidR="00EA68DF" w:rsidRPr="00507BD6" w:rsidRDefault="00EA68DF" w:rsidP="00EA68DF">
                    <w:pPr>
                      <w:jc w:val="center"/>
                      <w:rPr>
                        <w:color w:val="000000"/>
                        <w:sz w:val="10"/>
                        <w:szCs w:val="14"/>
                      </w:rPr>
                    </w:pPr>
                  </w:p>
                </w:txbxContent>
              </v:textbox>
            </v:shape>
            <v:shape id="_x0000_s1088" type="#_x0000_t32" style="position:absolute;left:13287;top:3854;width:2136;height:5;flip:y" o:connectortype="straight">
              <v:stroke endarrow="block"/>
            </v:shape>
            <v:line id="_x0000_s1089" style="position:absolute" from="16344,10620" to="17028,10621"/>
            <v:line id="_x0000_s1090" style="position:absolute;flip:y" from="17020,3873" to="17021,10612">
              <v:stroke endarrow="block"/>
            </v:line>
            <v:shape id="_x0000_s1091" type="#_x0000_t176" style="position:absolute;left:14263;top:8309;width:1120;height:976;v-text-anchor:middle" fillcolor="#cfc">
              <v:textbox style="mso-next-textbox:#_x0000_s1091" inset=".75533mm,.37764mm,.75533mm,.37764mm">
                <w:txbxContent>
                  <w:p w:rsidR="00EA68DF" w:rsidRDefault="00EA68DF" w:rsidP="00EA68DF">
                    <w:pPr>
                      <w:jc w:val="center"/>
                      <w:rPr>
                        <w:color w:val="000000"/>
                        <w:sz w:val="10"/>
                        <w:szCs w:val="14"/>
                      </w:rPr>
                    </w:pPr>
                    <w:r>
                      <w:rPr>
                        <w:color w:val="000000"/>
                        <w:sz w:val="10"/>
                        <w:szCs w:val="14"/>
                      </w:rPr>
                      <w:t>ITAAC</w:t>
                    </w:r>
                  </w:p>
                  <w:p w:rsidR="00EA68DF" w:rsidRPr="00507BD6" w:rsidRDefault="00EA68DF" w:rsidP="00EA68DF">
                    <w:pPr>
                      <w:jc w:val="center"/>
                      <w:rPr>
                        <w:color w:val="000000"/>
                        <w:sz w:val="10"/>
                        <w:szCs w:val="14"/>
                      </w:rPr>
                    </w:pPr>
                    <w:r w:rsidRPr="00507BD6">
                      <w:rPr>
                        <w:color w:val="000000"/>
                        <w:sz w:val="10"/>
                        <w:szCs w:val="14"/>
                      </w:rPr>
                      <w:t>Related Construction Finding</w:t>
                    </w:r>
                  </w:p>
                  <w:p w:rsidR="00EA68DF" w:rsidRPr="00507BD6" w:rsidRDefault="00EA68DF" w:rsidP="00EA68DF">
                    <w:pPr>
                      <w:jc w:val="center"/>
                      <w:rPr>
                        <w:color w:val="000000"/>
                        <w:sz w:val="10"/>
                        <w:szCs w:val="14"/>
                      </w:rPr>
                    </w:pPr>
                  </w:p>
                </w:txbxContent>
              </v:textbox>
            </v:shape>
            <v:shape id="_x0000_s1092" type="#_x0000_t32" style="position:absolute;left:14255;top:12197;width:824;height:3;flip:x" o:connectortype="straight">
              <v:stroke endarrow="block"/>
            </v:shape>
            <v:line id="_x0000_s1093" style="position:absolute" from="14774,7243" to="15955,7244">
              <v:stroke endarrow="block"/>
            </v:line>
            <v:shape id="_x0000_s1094" type="#_x0000_t4" style="position:absolute;left:3058;top:3247;width:2530;height:2169;v-text-anchor:middle" fillcolor="#9cf">
              <v:textbox style="mso-next-textbox:#_x0000_s1094" inset=".75533mm,.37764mm,.75533mm,.37764mm">
                <w:txbxContent>
                  <w:p w:rsidR="00EA68DF" w:rsidRDefault="00EA68DF" w:rsidP="00EA68DF">
                    <w:pPr>
                      <w:jc w:val="center"/>
                      <w:rPr>
                        <w:color w:val="000000"/>
                        <w:sz w:val="10"/>
                        <w:szCs w:val="14"/>
                      </w:rPr>
                    </w:pPr>
                  </w:p>
                  <w:p w:rsidR="00EA68DF" w:rsidRPr="00507BD6" w:rsidRDefault="00EA68DF" w:rsidP="00EA68DF">
                    <w:pPr>
                      <w:jc w:val="center"/>
                      <w:rPr>
                        <w:color w:val="000000"/>
                        <w:sz w:val="10"/>
                        <w:szCs w:val="14"/>
                      </w:rPr>
                    </w:pPr>
                    <w:r>
                      <w:rPr>
                        <w:color w:val="000000"/>
                        <w:sz w:val="10"/>
                        <w:szCs w:val="14"/>
                      </w:rPr>
                      <w:t>Violation of</w:t>
                    </w:r>
                    <w:r w:rsidRPr="00507BD6">
                      <w:rPr>
                        <w:color w:val="000000"/>
                        <w:sz w:val="10"/>
                        <w:szCs w:val="14"/>
                      </w:rPr>
                      <w:t xml:space="preserve"> </w:t>
                    </w:r>
                  </w:p>
                  <w:p w:rsidR="00EA68DF" w:rsidRDefault="00EA68DF" w:rsidP="00EA68DF">
                    <w:pPr>
                      <w:jc w:val="center"/>
                      <w:rPr>
                        <w:color w:val="000000"/>
                        <w:sz w:val="10"/>
                        <w:szCs w:val="14"/>
                      </w:rPr>
                    </w:pPr>
                    <w:r w:rsidRPr="00507BD6">
                      <w:rPr>
                        <w:color w:val="000000"/>
                        <w:sz w:val="10"/>
                        <w:szCs w:val="14"/>
                      </w:rPr>
                      <w:t xml:space="preserve"> </w:t>
                    </w:r>
                    <w:r>
                      <w:rPr>
                        <w:color w:val="000000"/>
                        <w:sz w:val="10"/>
                        <w:szCs w:val="14"/>
                      </w:rPr>
                      <w:t>NRC</w:t>
                    </w:r>
                  </w:p>
                  <w:p w:rsidR="00EA68DF" w:rsidRPr="00507BD6" w:rsidRDefault="00EA68DF" w:rsidP="00EA68DF">
                    <w:pPr>
                      <w:jc w:val="center"/>
                      <w:rPr>
                        <w:color w:val="000000"/>
                        <w:sz w:val="10"/>
                        <w:szCs w:val="14"/>
                      </w:rPr>
                    </w:pPr>
                    <w:proofErr w:type="gramStart"/>
                    <w:r>
                      <w:rPr>
                        <w:color w:val="000000"/>
                        <w:sz w:val="10"/>
                        <w:szCs w:val="14"/>
                      </w:rPr>
                      <w:t>Requir</w:t>
                    </w:r>
                    <w:r w:rsidRPr="00507BD6">
                      <w:rPr>
                        <w:color w:val="000000"/>
                        <w:sz w:val="10"/>
                        <w:szCs w:val="14"/>
                      </w:rPr>
                      <w:t>ements?</w:t>
                    </w:r>
                    <w:proofErr w:type="gramEnd"/>
                  </w:p>
                </w:txbxContent>
              </v:textbox>
            </v:shape>
            <v:shape id="_x0000_s1095" type="#_x0000_t4" style="position:absolute;left:3419;top:10478;width:1808;height:1085;v-text-anchor:middle" fillcolor="#9cf">
              <v:textbox style="mso-next-textbox:#_x0000_s1095" inset=".75533mm,.37764mm,.75533mm,.37764mm">
                <w:txbxContent>
                  <w:p w:rsidR="00EA68DF" w:rsidRPr="00507BD6" w:rsidRDefault="00EA68DF" w:rsidP="00EA68DF">
                    <w:pPr>
                      <w:jc w:val="center"/>
                      <w:rPr>
                        <w:color w:val="000000"/>
                        <w:sz w:val="10"/>
                        <w:szCs w:val="14"/>
                      </w:rPr>
                    </w:pPr>
                  </w:p>
                  <w:p w:rsidR="00EA68DF" w:rsidRPr="00507BD6" w:rsidRDefault="00EA68DF" w:rsidP="00EA68DF">
                    <w:pPr>
                      <w:jc w:val="center"/>
                      <w:rPr>
                        <w:color w:val="000000"/>
                        <w:sz w:val="10"/>
                        <w:szCs w:val="14"/>
                      </w:rPr>
                    </w:pPr>
                    <w:r>
                      <w:rPr>
                        <w:color w:val="000000"/>
                        <w:sz w:val="10"/>
                        <w:szCs w:val="14"/>
                      </w:rPr>
                      <w:t>Disposition IAW CAP?</w:t>
                    </w:r>
                  </w:p>
                </w:txbxContent>
              </v:textbox>
            </v:shape>
            <v:shape id="_x0000_s1096" type="#_x0000_t176" style="position:absolute;left:1070;top:10659;width:1474;height:717;v-text-anchor:middle" fillcolor="#cfc">
              <v:textbox style="mso-next-textbox:#_x0000_s1096" inset=".75533mm,.37764mm,.75533mm,.37764mm">
                <w:txbxContent>
                  <w:p w:rsidR="00EA68DF" w:rsidRDefault="00EA68DF" w:rsidP="00EA68DF">
                    <w:pPr>
                      <w:jc w:val="center"/>
                      <w:rPr>
                        <w:color w:val="000000"/>
                        <w:sz w:val="10"/>
                        <w:szCs w:val="14"/>
                      </w:rPr>
                    </w:pPr>
                  </w:p>
                  <w:p w:rsidR="00EA68DF" w:rsidRPr="00507BD6" w:rsidRDefault="00EA68DF" w:rsidP="00EA68DF">
                    <w:pPr>
                      <w:jc w:val="center"/>
                      <w:rPr>
                        <w:color w:val="000000"/>
                        <w:sz w:val="10"/>
                        <w:szCs w:val="14"/>
                      </w:rPr>
                    </w:pPr>
                    <w:r w:rsidRPr="00507BD6">
                      <w:rPr>
                        <w:color w:val="000000"/>
                        <w:sz w:val="10"/>
                        <w:szCs w:val="14"/>
                      </w:rPr>
                      <w:t>Construction</w:t>
                    </w:r>
                  </w:p>
                  <w:p w:rsidR="00EA68DF" w:rsidRPr="00507BD6" w:rsidRDefault="00EA68DF" w:rsidP="00EA68DF">
                    <w:pPr>
                      <w:jc w:val="center"/>
                      <w:rPr>
                        <w:color w:val="000000"/>
                        <w:sz w:val="10"/>
                        <w:szCs w:val="14"/>
                      </w:rPr>
                    </w:pPr>
                    <w:r w:rsidRPr="00507BD6">
                      <w:rPr>
                        <w:color w:val="000000"/>
                        <w:sz w:val="10"/>
                        <w:szCs w:val="14"/>
                      </w:rPr>
                      <w:t>Issue</w:t>
                    </w:r>
                  </w:p>
                </w:txbxContent>
              </v:textbox>
            </v:shape>
            <v:shape id="_x0000_s1097" type="#_x0000_t176" style="position:absolute;left:1251;top:13913;width:1474;height:716;v-text-anchor:middle" fillcolor="#ff9">
              <v:textbox style="mso-next-textbox:#_x0000_s1097" inset=".75533mm,.37764mm,.75533mm,.37764mm">
                <w:txbxContent>
                  <w:p w:rsidR="00EA68DF" w:rsidRDefault="00EA68DF" w:rsidP="00EA68DF">
                    <w:pPr>
                      <w:jc w:val="center"/>
                      <w:rPr>
                        <w:color w:val="000000"/>
                        <w:sz w:val="10"/>
                        <w:szCs w:val="14"/>
                      </w:rPr>
                    </w:pPr>
                  </w:p>
                  <w:p w:rsidR="00EA68DF" w:rsidRPr="00507BD6" w:rsidRDefault="00EA68DF" w:rsidP="00EA68DF">
                    <w:pPr>
                      <w:jc w:val="center"/>
                      <w:rPr>
                        <w:color w:val="000000"/>
                        <w:sz w:val="10"/>
                        <w:szCs w:val="14"/>
                      </w:rPr>
                    </w:pPr>
                    <w:r w:rsidRPr="00507BD6">
                      <w:rPr>
                        <w:color w:val="000000"/>
                        <w:sz w:val="10"/>
                        <w:szCs w:val="14"/>
                      </w:rPr>
                      <w:t xml:space="preserve">Review </w:t>
                    </w:r>
                    <w:r>
                      <w:rPr>
                        <w:color w:val="000000"/>
                        <w:sz w:val="10"/>
                        <w:szCs w:val="14"/>
                      </w:rPr>
                      <w:t>A</w:t>
                    </w:r>
                    <w:r w:rsidRPr="00507BD6">
                      <w:rPr>
                        <w:color w:val="000000"/>
                        <w:sz w:val="10"/>
                        <w:szCs w:val="14"/>
                      </w:rPr>
                      <w:t xml:space="preserve">ctions </w:t>
                    </w:r>
                  </w:p>
                </w:txbxContent>
              </v:textbox>
            </v:shape>
            <v:shape id="_x0000_s1098" type="#_x0000_t176" style="position:absolute;left:1070;top:5236;width:1474;height:715;v-text-anchor:middle" fillcolor="#ff9">
              <v:textbox style="mso-next-textbox:#_x0000_s1098" inset=".75533mm,.37764mm,.75533mm,.37764mm">
                <w:txbxContent>
                  <w:p w:rsidR="00EA68DF" w:rsidRDefault="00EA68DF" w:rsidP="00EA68DF">
                    <w:pPr>
                      <w:jc w:val="center"/>
                      <w:rPr>
                        <w:color w:val="000000"/>
                        <w:sz w:val="10"/>
                        <w:szCs w:val="14"/>
                      </w:rPr>
                    </w:pPr>
                  </w:p>
                  <w:p w:rsidR="00EA68DF" w:rsidRPr="00507BD6" w:rsidRDefault="00EA68DF" w:rsidP="00EA68DF">
                    <w:pPr>
                      <w:jc w:val="center"/>
                      <w:rPr>
                        <w:color w:val="000000"/>
                        <w:sz w:val="10"/>
                        <w:szCs w:val="14"/>
                      </w:rPr>
                    </w:pPr>
                    <w:r w:rsidRPr="00507BD6">
                      <w:rPr>
                        <w:color w:val="000000"/>
                        <w:sz w:val="10"/>
                        <w:szCs w:val="14"/>
                      </w:rPr>
                      <w:t xml:space="preserve">Inform </w:t>
                    </w:r>
                    <w:r>
                      <w:rPr>
                        <w:color w:val="000000"/>
                        <w:sz w:val="10"/>
                        <w:szCs w:val="14"/>
                      </w:rPr>
                      <w:t>L</w:t>
                    </w:r>
                    <w:r w:rsidRPr="00507BD6">
                      <w:rPr>
                        <w:color w:val="000000"/>
                        <w:sz w:val="10"/>
                        <w:szCs w:val="14"/>
                      </w:rPr>
                      <w:t>icensee</w:t>
                    </w:r>
                  </w:p>
                  <w:p w:rsidR="00EA68DF" w:rsidRPr="00507BD6" w:rsidRDefault="00EA68DF" w:rsidP="00EA68DF">
                    <w:pPr>
                      <w:jc w:val="center"/>
                      <w:rPr>
                        <w:sz w:val="13"/>
                      </w:rPr>
                    </w:pPr>
                  </w:p>
                </w:txbxContent>
              </v:textbox>
            </v:shape>
            <v:shape id="_x0000_s1099" type="#_x0000_t176" style="position:absolute;left:1070;top:3970;width:1465;height:717;v-text-anchor:middle" fillcolor="#cfc">
              <v:textbox style="mso-next-textbox:#_x0000_s1099" inset=".75533mm,.37764mm,.75533mm,.37764mm">
                <w:txbxContent>
                  <w:p w:rsidR="00EA68DF" w:rsidRDefault="00EA68DF" w:rsidP="00EA68DF">
                    <w:pPr>
                      <w:jc w:val="center"/>
                      <w:rPr>
                        <w:color w:val="000000"/>
                        <w:sz w:val="10"/>
                        <w:szCs w:val="14"/>
                      </w:rPr>
                    </w:pPr>
                  </w:p>
                  <w:p w:rsidR="00EA68DF" w:rsidRPr="00507BD6" w:rsidRDefault="00EA68DF" w:rsidP="00EA68DF">
                    <w:pPr>
                      <w:jc w:val="center"/>
                      <w:rPr>
                        <w:color w:val="000000"/>
                        <w:sz w:val="10"/>
                        <w:szCs w:val="14"/>
                      </w:rPr>
                    </w:pPr>
                    <w:r>
                      <w:rPr>
                        <w:color w:val="000000"/>
                        <w:sz w:val="10"/>
                        <w:szCs w:val="14"/>
                      </w:rPr>
                      <w:t>Don’t Document</w:t>
                    </w:r>
                  </w:p>
                </w:txbxContent>
              </v:textbox>
            </v:shape>
            <v:shape id="_x0000_s1100" type="#_x0000_t202" style="position:absolute;left:4323;top:12105;width:723;height:362" filled="f" stroked="f">
              <v:textbox style="mso-next-textbox:#_x0000_s1100" inset="1.67847mm,.83919mm,1.67847mm,.83919mm">
                <w:txbxContent>
                  <w:p w:rsidR="00EA68DF" w:rsidRPr="00507BD6" w:rsidRDefault="00EA68DF" w:rsidP="00EA68DF">
                    <w:pPr>
                      <w:rPr>
                        <w:b/>
                        <w:sz w:val="10"/>
                        <w:szCs w:val="14"/>
                      </w:rPr>
                    </w:pPr>
                    <w:r w:rsidRPr="00507BD6">
                      <w:rPr>
                        <w:b/>
                        <w:sz w:val="10"/>
                        <w:szCs w:val="14"/>
                      </w:rPr>
                      <w:t>Yes</w:t>
                    </w:r>
                  </w:p>
                </w:txbxContent>
              </v:textbox>
            </v:shape>
            <v:shape id="_x0000_s1101" type="#_x0000_t202" style="position:absolute;left:8291;top:5676;width:695;height:369" filled="f" stroked="f">
              <v:textbox style="mso-next-textbox:#_x0000_s1101" inset="1.67847mm,.83919mm,1.67847mm,.83919mm">
                <w:txbxContent>
                  <w:p w:rsidR="00EA68DF" w:rsidRPr="00507BD6" w:rsidRDefault="00EA68DF" w:rsidP="00EA68DF">
                    <w:pPr>
                      <w:rPr>
                        <w:b/>
                        <w:sz w:val="10"/>
                        <w:szCs w:val="14"/>
                      </w:rPr>
                    </w:pPr>
                    <w:r>
                      <w:rPr>
                        <w:b/>
                        <w:sz w:val="10"/>
                        <w:szCs w:val="14"/>
                      </w:rPr>
                      <w:t xml:space="preserve"> </w:t>
                    </w:r>
                    <w:r w:rsidRPr="00507BD6">
                      <w:rPr>
                        <w:b/>
                        <w:sz w:val="10"/>
                        <w:szCs w:val="14"/>
                      </w:rPr>
                      <w:t>No</w:t>
                    </w:r>
                  </w:p>
                </w:txbxContent>
              </v:textbox>
            </v:shape>
            <v:shape id="_x0000_s1102" type="#_x0000_t32" style="position:absolute;left:8335;top:8663;width:2;height:911" o:connectortype="straight">
              <v:stroke endarrow="block"/>
            </v:shape>
            <v:shape id="_x0000_s1103" type="#_x0000_t202" style="position:absolute;left:8299;top:11563;width:611;height:292" filled="f" stroked="f">
              <v:textbox style="mso-next-textbox:#_x0000_s1103" inset="1.67847mm,.83919mm,1.67847mm,.83919mm">
                <w:txbxContent>
                  <w:p w:rsidR="00EA68DF" w:rsidRPr="00507BD6" w:rsidRDefault="00EA68DF" w:rsidP="00EA68DF">
                    <w:pPr>
                      <w:rPr>
                        <w:b/>
                        <w:sz w:val="10"/>
                        <w:szCs w:val="14"/>
                      </w:rPr>
                    </w:pPr>
                    <w:r>
                      <w:rPr>
                        <w:b/>
                        <w:sz w:val="10"/>
                        <w:szCs w:val="14"/>
                      </w:rPr>
                      <w:t xml:space="preserve">  No</w:t>
                    </w:r>
                  </w:p>
                </w:txbxContent>
              </v:textbox>
            </v:shape>
            <v:shape id="_x0000_s1104" type="#_x0000_t32" style="position:absolute;left:11118;top:3859;width:442;height:1" o:connectortype="elbow" adj="-516188,-1,-516188">
              <v:stroke endarrow="block"/>
            </v:shape>
            <v:shape id="_x0000_s1105" type="#_x0000_t32" style="position:absolute;left:18397;top:4644;width:12;height:2930" o:connectortype="straight">
              <v:stroke endarrow="block"/>
            </v:shape>
            <v:shape id="_x0000_s1106" type="#_x0000_t32" style="position:absolute;left:12424;top:4650;width:1;height:405" o:connectortype="straight">
              <v:stroke endarrow="block"/>
            </v:shape>
            <v:shape id="_x0000_s1107" type="#_x0000_t32" style="position:absolute;left:1803;top:4687;width:5;height:549" o:connectortype="straight">
              <v:stroke endarrow="block"/>
            </v:shape>
            <v:shape id="_x0000_s1108" type="#_x0000_t176" style="position:absolute;left:7612;top:12286;width:1446;height:716;v-text-anchor:middle" fillcolor="#ff9">
              <v:textbox style="mso-next-textbox:#_x0000_s1108" inset=".75533mm,.37764mm,.75533mm,.37764mm">
                <w:txbxContent>
                  <w:p w:rsidR="00EA68DF" w:rsidRPr="00507BD6" w:rsidRDefault="00EA68DF" w:rsidP="00EA68DF">
                    <w:pPr>
                      <w:jc w:val="center"/>
                      <w:rPr>
                        <w:color w:val="000000"/>
                        <w:sz w:val="10"/>
                        <w:szCs w:val="14"/>
                      </w:rPr>
                    </w:pPr>
                    <w:r>
                      <w:rPr>
                        <w:color w:val="000000"/>
                        <w:sz w:val="10"/>
                        <w:szCs w:val="14"/>
                      </w:rPr>
                      <w:t>Document Violation IAW 0613</w:t>
                    </w:r>
                  </w:p>
                  <w:p w:rsidR="00EA68DF" w:rsidRPr="00507BD6" w:rsidRDefault="00EA68DF" w:rsidP="00EA68DF">
                    <w:pPr>
                      <w:jc w:val="center"/>
                      <w:rPr>
                        <w:sz w:val="13"/>
                      </w:rPr>
                    </w:pPr>
                  </w:p>
                </w:txbxContent>
              </v:textbox>
            </v:shape>
            <v:shape id="_x0000_s1109" type="#_x0000_t32" style="position:absolute;left:8335;top:11195;width:2;height:1091;flip:x" o:connectortype="straight">
              <v:stroke endarrow="block"/>
            </v:shape>
            <v:shape id="_x0000_s1110" type="#_x0000_t176" style="position:absolute;left:5950;top:7335;width:855;height:856;v-text-anchor:middle" fillcolor="#cfc">
              <v:textbox style="mso-next-textbox:#_x0000_s1110" inset=".75533mm,.37764mm,.75533mm,.37764mm">
                <w:txbxContent>
                  <w:p w:rsidR="00EA68DF" w:rsidRDefault="00EA68DF" w:rsidP="00EA68DF">
                    <w:pPr>
                      <w:jc w:val="center"/>
                      <w:rPr>
                        <w:color w:val="000000"/>
                        <w:sz w:val="10"/>
                        <w:szCs w:val="14"/>
                      </w:rPr>
                    </w:pPr>
                  </w:p>
                  <w:p w:rsidR="00EA68DF" w:rsidRPr="00507BD6" w:rsidRDefault="00EA68DF" w:rsidP="00EA68DF">
                    <w:pPr>
                      <w:jc w:val="center"/>
                      <w:rPr>
                        <w:color w:val="000000"/>
                        <w:sz w:val="10"/>
                        <w:szCs w:val="14"/>
                      </w:rPr>
                    </w:pPr>
                    <w:r>
                      <w:rPr>
                        <w:color w:val="000000"/>
                        <w:sz w:val="10"/>
                        <w:szCs w:val="14"/>
                      </w:rPr>
                      <w:t>Finding</w:t>
                    </w:r>
                  </w:p>
                </w:txbxContent>
              </v:textbox>
            </v:shape>
            <v:shape id="_x0000_s1111" type="#_x0000_t32" style="position:absolute;left:6805;top:7763;width:630;height:1" o:connectortype="straight">
              <v:stroke endarrow="block"/>
            </v:shape>
            <v:shape id="_x0000_s1112" type="#_x0000_t32" style="position:absolute;left:15811;top:11052;width:6;height:692" o:connectortype="straight">
              <v:stroke endarrow="block"/>
            </v:shape>
            <v:shape id="_x0000_s1113" type="#_x0000_t32" style="position:absolute;left:13356;top:12932;width:1;height:439" o:connectortype="straight">
              <v:stroke endarrow="block"/>
            </v:shape>
            <v:shape id="_x0000_s1114" type="#_x0000_t32" style="position:absolute;left:12456;top:12201;width:1;height:1" o:connectortype="straight">
              <v:stroke endarrow="block"/>
            </v:shape>
            <v:shape id="_x0000_s1115" type="#_x0000_t32" style="position:absolute;left:2535;top:4329;width:523;height:3;flip:x y" o:connectortype="straight">
              <v:stroke endarrow="block"/>
            </v:shape>
            <v:shape id="_x0000_s1116" type="#_x0000_t32" style="position:absolute;left:4323;top:2705;width:1;height:542" o:connectortype="straight">
              <v:stroke endarrow="block"/>
            </v:shape>
            <v:shape id="_x0000_s1117" type="#_x0000_t202" style="position:absolute;left:5407;top:6501;width:684;height:360" filled="f" stroked="f">
              <v:textbox style="mso-next-textbox:#_x0000_s1117" inset="1.67847mm,.83919mm,1.67847mm,.83919mm">
                <w:txbxContent>
                  <w:p w:rsidR="00EA68DF" w:rsidRPr="00507BD6" w:rsidRDefault="00EA68DF" w:rsidP="00EA68DF">
                    <w:pPr>
                      <w:rPr>
                        <w:b/>
                        <w:sz w:val="10"/>
                        <w:szCs w:val="14"/>
                      </w:rPr>
                    </w:pPr>
                    <w:r w:rsidRPr="00507BD6">
                      <w:rPr>
                        <w:b/>
                        <w:sz w:val="10"/>
                        <w:szCs w:val="14"/>
                      </w:rPr>
                      <w:t>Yes</w:t>
                    </w:r>
                  </w:p>
                </w:txbxContent>
              </v:textbox>
            </v:shape>
            <v:shape id="_x0000_s1118" type="#_x0000_t176" style="position:absolute;left:6492;top:3970;width:1465;height:717;v-text-anchor:middle" fillcolor="#cfc">
              <v:textbox style="mso-next-textbox:#_x0000_s1118" inset=".75533mm,.37764mm,.75533mm,.37764mm">
                <w:txbxContent>
                  <w:p w:rsidR="00EA68DF" w:rsidRDefault="00EA68DF" w:rsidP="00EA68DF">
                    <w:pPr>
                      <w:jc w:val="center"/>
                      <w:rPr>
                        <w:color w:val="000000"/>
                        <w:sz w:val="10"/>
                        <w:szCs w:val="14"/>
                      </w:rPr>
                    </w:pPr>
                  </w:p>
                  <w:p w:rsidR="00EA68DF" w:rsidRPr="00507BD6" w:rsidRDefault="00EA68DF" w:rsidP="00EA68DF">
                    <w:pPr>
                      <w:jc w:val="center"/>
                      <w:rPr>
                        <w:color w:val="000000"/>
                        <w:sz w:val="10"/>
                        <w:szCs w:val="14"/>
                      </w:rPr>
                    </w:pPr>
                    <w:r>
                      <w:rPr>
                        <w:color w:val="000000"/>
                        <w:sz w:val="10"/>
                        <w:szCs w:val="14"/>
                      </w:rPr>
                      <w:t>Unresolved</w:t>
                    </w:r>
                  </w:p>
                  <w:p w:rsidR="00EA68DF" w:rsidRPr="00507BD6" w:rsidRDefault="00EA68DF" w:rsidP="00EA68DF">
                    <w:pPr>
                      <w:jc w:val="center"/>
                      <w:rPr>
                        <w:color w:val="000000"/>
                        <w:sz w:val="10"/>
                        <w:szCs w:val="14"/>
                      </w:rPr>
                    </w:pPr>
                    <w:r w:rsidRPr="00507BD6">
                      <w:rPr>
                        <w:color w:val="000000"/>
                        <w:sz w:val="10"/>
                        <w:szCs w:val="14"/>
                      </w:rPr>
                      <w:t>Issue</w:t>
                    </w:r>
                  </w:p>
                </w:txbxContent>
              </v:textbox>
            </v:shape>
            <v:shape id="_x0000_s1119" type="#_x0000_t32" style="position:absolute;left:5588;top:4329;width:904;height:3;flip:y" o:connectortype="straight">
              <v:stroke endarrow="block"/>
            </v:shape>
            <v:shape id="_x0000_s1120" type="#_x0000_t202" style="position:absolute;left:5407;top:4332;width:976;height:360" filled="f" stroked="f">
              <v:textbox style="mso-next-textbox:#_x0000_s1120" inset="1.67847mm,.83919mm,1.67847mm,.83919mm">
                <w:txbxContent>
                  <w:p w:rsidR="00EA68DF" w:rsidRPr="00507BD6" w:rsidRDefault="00EA68DF" w:rsidP="00EA68DF">
                    <w:pPr>
                      <w:rPr>
                        <w:b/>
                        <w:sz w:val="10"/>
                        <w:szCs w:val="14"/>
                      </w:rPr>
                    </w:pPr>
                    <w:r>
                      <w:rPr>
                        <w:b/>
                        <w:sz w:val="10"/>
                        <w:szCs w:val="14"/>
                      </w:rPr>
                      <w:t>Unknown</w:t>
                    </w:r>
                  </w:p>
                </w:txbxContent>
              </v:textbox>
            </v:shape>
            <v:shape id="_x0000_s1121" type="#_x0000_t33" style="position:absolute;left:7357;top:4837;width:3004;height:1048;rotation:270" o:connectortype="elbow" adj="-55831,-164421,-55831">
              <v:stroke endarrow="block"/>
            </v:shape>
            <v:shape id="_x0000_s1122" type="#_x0000_t33" style="position:absolute;left:9276;top:4216;width:975;height:6168;flip:y" o:connectortype="elbow" adj="-192931,40282,-192931">
              <v:stroke endarrow="block"/>
            </v:shape>
            <v:shape id="_x0000_s1123" type="#_x0000_t33" style="position:absolute;left:13295;top:5775;width:620;height:676" o:connectortype="elbow" adj="-442852,-220629,-442852">
              <v:stroke endarrow="block"/>
            </v:shape>
            <v:shape id="_x0000_s1124" type="#_x0000_t32" style="position:absolute;left:12424;top:6496;width:1;height:2175" o:connectortype="straight">
              <v:stroke endarrow="block"/>
            </v:shape>
            <v:shape id="_x0000_s1125" type="#_x0000_t32" style="position:absolute;left:2544;top:11018;width:875;height:3;flip:x y" o:connectortype="straight">
              <v:stroke endarrow="block"/>
            </v:shape>
            <v:shape id="_x0000_s1126" type="#_x0000_t4" style="position:absolute;left:3239;top:6140;width:2168;height:1402;v-text-anchor:middle" fillcolor="#9cf">
              <v:textbox style="mso-next-textbox:#_x0000_s1126" inset=".75533mm,.37764mm,.75533mm,.37764mm">
                <w:txbxContent>
                  <w:p w:rsidR="00EA68DF" w:rsidRPr="00507BD6" w:rsidRDefault="00EA68DF" w:rsidP="00EA68DF">
                    <w:pPr>
                      <w:jc w:val="center"/>
                      <w:rPr>
                        <w:color w:val="000000"/>
                        <w:sz w:val="10"/>
                        <w:szCs w:val="14"/>
                      </w:rPr>
                    </w:pPr>
                    <w:r>
                      <w:rPr>
                        <w:color w:val="000000"/>
                        <w:sz w:val="10"/>
                        <w:szCs w:val="14"/>
                      </w:rPr>
                      <w:t>Associated with Enforcement Categories?</w:t>
                    </w:r>
                  </w:p>
                </w:txbxContent>
              </v:textbox>
            </v:shape>
            <v:shape id="_x0000_s1127" type="#_x0000_t32" style="position:absolute;left:4323;top:5415;width:1;height:725" o:connectortype="straight">
              <v:stroke endarrow="block"/>
            </v:shape>
            <v:shape id="_x0000_s1128" type="#_x0000_t34" style="position:absolute;left:5407;top:6863;width:543;height:922" o:connectortype="elbow" adj=",-173824,-205620">
              <v:stroke endarrow="block"/>
            </v:shape>
            <v:shape id="_x0000_s1129" type="#_x0000_t32" style="position:absolute;left:4323;top:7542;width:2;height:948" o:connectortype="straight">
              <v:stroke endarrow="block"/>
            </v:shape>
            <v:shape id="_x0000_s1130" type="#_x0000_t32" style="position:absolute;left:4323;top:9574;width:1;height:904" o:connectortype="straight">
              <v:stroke endarrow="block"/>
            </v:shape>
            <v:shape id="_x0000_s1131" type="#_x0000_t202" style="position:absolute;left:4323;top:9755;width:684;height:360" filled="f" stroked="f">
              <v:textbox style="mso-next-textbox:#_x0000_s1131" inset="1.67847mm,.83919mm,1.67847mm,.83919mm">
                <w:txbxContent>
                  <w:p w:rsidR="00EA68DF" w:rsidRPr="00507BD6" w:rsidRDefault="00EA68DF" w:rsidP="00EA68DF">
                    <w:pPr>
                      <w:rPr>
                        <w:b/>
                        <w:sz w:val="10"/>
                        <w:szCs w:val="14"/>
                      </w:rPr>
                    </w:pPr>
                    <w:r>
                      <w:rPr>
                        <w:b/>
                        <w:sz w:val="10"/>
                        <w:szCs w:val="14"/>
                      </w:rPr>
                      <w:t>No</w:t>
                    </w:r>
                  </w:p>
                </w:txbxContent>
              </v:textbox>
            </v:shape>
            <v:shape id="_x0000_s1132" type="#_x0000_t33" style="position:absolute;left:5407;top:8191;width:970;height:841;flip:y" o:connectortype="elbow" adj="-107665,260359,-107665">
              <v:stroke endarrow="block"/>
            </v:shape>
            <v:shape id="_x0000_s1133" type="#_x0000_t202" style="position:absolute;left:5588;top:9032;width:684;height:360" filled="f" stroked="f">
              <v:textbox style="mso-next-textbox:#_x0000_s1133" inset="1.67847mm,.83919mm,1.67847mm,.83919mm">
                <w:txbxContent>
                  <w:p w:rsidR="00EA68DF" w:rsidRPr="00507BD6" w:rsidRDefault="00EA68DF" w:rsidP="00EA68DF">
                    <w:pPr>
                      <w:rPr>
                        <w:b/>
                        <w:sz w:val="10"/>
                        <w:szCs w:val="14"/>
                      </w:rPr>
                    </w:pPr>
                    <w:r w:rsidRPr="00507BD6">
                      <w:rPr>
                        <w:b/>
                        <w:sz w:val="10"/>
                        <w:szCs w:val="14"/>
                      </w:rPr>
                      <w:t>Yes</w:t>
                    </w:r>
                  </w:p>
                </w:txbxContent>
              </v:textbox>
            </v:shape>
            <v:line id="_x0000_s1134" style="position:absolute" from="15347,9032" to="16974,9032">
              <v:stroke endarrow="block"/>
            </v:line>
            <v:shape id="_x0000_s1135" type="#_x0000_t4" style="position:absolute;left:3239;top:13371;width:2168;height:1787;v-text-anchor:middle" fillcolor="#9cf">
              <v:textbox style="mso-next-textbox:#_x0000_s1135" inset=".75533mm,.37764mm,.75533mm,.37764mm">
                <w:txbxContent>
                  <w:p w:rsidR="00EA68DF" w:rsidRPr="00507BD6" w:rsidRDefault="00EA68DF" w:rsidP="00EA68DF">
                    <w:pPr>
                      <w:jc w:val="center"/>
                      <w:rPr>
                        <w:color w:val="000000"/>
                        <w:sz w:val="10"/>
                        <w:szCs w:val="14"/>
                      </w:rPr>
                    </w:pPr>
                    <w:r>
                      <w:rPr>
                        <w:color w:val="000000"/>
                        <w:sz w:val="10"/>
                        <w:szCs w:val="14"/>
                      </w:rPr>
                      <w:t xml:space="preserve">Exceptions </w:t>
                    </w:r>
                    <w:proofErr w:type="gramStart"/>
                    <w:r>
                      <w:rPr>
                        <w:color w:val="000000"/>
                        <w:sz w:val="10"/>
                        <w:szCs w:val="14"/>
                      </w:rPr>
                      <w:t>for  Documenting</w:t>
                    </w:r>
                    <w:proofErr w:type="gramEnd"/>
                    <w:r>
                      <w:rPr>
                        <w:color w:val="000000"/>
                        <w:sz w:val="10"/>
                        <w:szCs w:val="14"/>
                      </w:rPr>
                      <w:t xml:space="preserve"> a Minor Violation Met?</w:t>
                    </w:r>
                  </w:p>
                </w:txbxContent>
              </v:textbox>
            </v:shape>
            <v:shape id="_x0000_s1136" type="#_x0000_t32" style="position:absolute;left:4323;top:11563;width:1;height:1808" o:connectortype="straight">
              <v:stroke endarrow="block"/>
            </v:shape>
            <v:shape id="_x0000_s1137" type="#_x0000_t32" style="position:absolute;left:2725;top:14264;width:514;height:8;flip:x" o:connectortype="straight">
              <v:stroke endarrow="block"/>
            </v:shape>
            <v:shape id="_x0000_s1138" type="#_x0000_t33" style="position:absolute;left:5407;top:13002;width:2928;height:1262;flip:y" o:connectortype="elbow" adj="-35667,263195,-35667">
              <v:stroke endarrow="block"/>
            </v:shape>
            <v:shape id="_x0000_s1139" type="#_x0000_t202" style="position:absolute;left:5588;top:13913;width:723;height:362" filled="f" stroked="f">
              <v:textbox style="mso-next-textbox:#_x0000_s1139" inset="1.67847mm,.83919mm,1.67847mm,.83919mm">
                <w:txbxContent>
                  <w:p w:rsidR="00EA68DF" w:rsidRPr="00507BD6" w:rsidRDefault="00EA68DF" w:rsidP="00EA68DF">
                    <w:pPr>
                      <w:rPr>
                        <w:b/>
                        <w:sz w:val="10"/>
                        <w:szCs w:val="14"/>
                      </w:rPr>
                    </w:pPr>
                    <w:r w:rsidRPr="00507BD6">
                      <w:rPr>
                        <w:b/>
                        <w:sz w:val="10"/>
                        <w:szCs w:val="14"/>
                      </w:rPr>
                      <w:t>Yes</w:t>
                    </w:r>
                  </w:p>
                </w:txbxContent>
              </v:textbox>
            </v:shape>
            <v:shape id="_x0000_s1140" type="#_x0000_t202" style="position:absolute;left:2697;top:13913;width:542;height:292" filled="f" stroked="f">
              <v:textbox style="mso-next-textbox:#_x0000_s1140" inset="1.67847mm,.83919mm,1.67847mm,.83919mm">
                <w:txbxContent>
                  <w:p w:rsidR="00EA68DF" w:rsidRPr="00507BD6" w:rsidRDefault="00EA68DF" w:rsidP="00EA68DF">
                    <w:pPr>
                      <w:rPr>
                        <w:b/>
                        <w:sz w:val="10"/>
                        <w:szCs w:val="14"/>
                      </w:rPr>
                    </w:pPr>
                    <w:r w:rsidRPr="00507BD6">
                      <w:rPr>
                        <w:b/>
                        <w:sz w:val="10"/>
                        <w:szCs w:val="14"/>
                      </w:rPr>
                      <w:t>No</w:t>
                    </w:r>
                  </w:p>
                </w:txbxContent>
              </v:textbox>
            </v:shape>
            <v:shape id="_x0000_s1141" type="#_x0000_t32" style="position:absolute;left:11843;top:12194;width:613;height:6;flip:x y" o:connectortype="straight">
              <v:stroke endarrow="block"/>
            </v:shape>
            <v:shape id="_x0000_s1142" type="#_x0000_t109" style="position:absolute;left:17516;top:7586;width:1627;height:1085" fillcolor="#ff9">
              <v:textbox style="mso-next-textbox:#_x0000_s1142">
                <w:txbxContent>
                  <w:p w:rsidR="00EA68DF" w:rsidRPr="00F973E6" w:rsidRDefault="00EA68DF" w:rsidP="00EA68DF">
                    <w:pPr>
                      <w:jc w:val="center"/>
                      <w:rPr>
                        <w:sz w:val="10"/>
                      </w:rPr>
                    </w:pPr>
                    <w:r>
                      <w:rPr>
                        <w:sz w:val="10"/>
                      </w:rPr>
                      <w:t xml:space="preserve">Determine Severity Level </w:t>
                    </w:r>
                    <w:proofErr w:type="spellStart"/>
                    <w:r>
                      <w:rPr>
                        <w:sz w:val="10"/>
                      </w:rPr>
                      <w:t>iAW</w:t>
                    </w:r>
                    <w:proofErr w:type="spellEnd"/>
                    <w:r>
                      <w:rPr>
                        <w:sz w:val="10"/>
                      </w:rPr>
                      <w:t xml:space="preserve"> Enforcement Policy</w:t>
                    </w:r>
                  </w:p>
                </w:txbxContent>
              </v:textbox>
            </v:shape>
            <v:shape id="_x0000_s1143" type="#_x0000_t176" style="position:absolute;left:9383;top:3500;width:1735;height:716;v-text-anchor:middle" fillcolor="#ff9">
              <v:textbox style="mso-next-textbox:#_x0000_s1143" inset=".75533mm,.37764mm,.75533mm,.37764mm">
                <w:txbxContent>
                  <w:p w:rsidR="00EA68DF" w:rsidRDefault="00EA68DF" w:rsidP="00EA68DF">
                    <w:pPr>
                      <w:jc w:val="center"/>
                      <w:rPr>
                        <w:color w:val="000000"/>
                        <w:sz w:val="10"/>
                        <w:szCs w:val="14"/>
                      </w:rPr>
                    </w:pPr>
                  </w:p>
                  <w:p w:rsidR="00EA68DF" w:rsidRPr="00507BD6" w:rsidRDefault="00EA68DF" w:rsidP="00EA68DF">
                    <w:pPr>
                      <w:jc w:val="center"/>
                      <w:rPr>
                        <w:color w:val="000000"/>
                        <w:sz w:val="10"/>
                        <w:szCs w:val="14"/>
                      </w:rPr>
                    </w:pPr>
                    <w:r>
                      <w:rPr>
                        <w:color w:val="000000"/>
                        <w:sz w:val="10"/>
                        <w:szCs w:val="14"/>
                      </w:rPr>
                      <w:t xml:space="preserve">Screen for </w:t>
                    </w:r>
                    <w:ins w:id="267" w:author="Author">
                      <w:r>
                        <w:rPr>
                          <w:color w:val="000000"/>
                          <w:sz w:val="10"/>
                          <w:szCs w:val="14"/>
                        </w:rPr>
                        <w:t>Cross-</w:t>
                      </w:r>
                      <w:proofErr w:type="spellStart"/>
                      <w:r>
                        <w:rPr>
                          <w:color w:val="000000"/>
                          <w:sz w:val="10"/>
                          <w:szCs w:val="14"/>
                        </w:rPr>
                        <w:t>Cutting</w:t>
                      </w:r>
                    </w:ins>
                    <w:r>
                      <w:rPr>
                        <w:color w:val="000000"/>
                        <w:sz w:val="10"/>
                        <w:szCs w:val="14"/>
                      </w:rPr>
                      <w:t>Aspects</w:t>
                    </w:r>
                    <w:proofErr w:type="spellEnd"/>
                  </w:p>
                  <w:p w:rsidR="00EA68DF" w:rsidRPr="00507BD6" w:rsidRDefault="00EA68DF" w:rsidP="00EA68DF">
                    <w:pPr>
                      <w:jc w:val="center"/>
                      <w:rPr>
                        <w:sz w:val="13"/>
                      </w:rPr>
                    </w:pPr>
                  </w:p>
                </w:txbxContent>
              </v:textbox>
            </v:shape>
            <w10:wrap type="square"/>
          </v:group>
        </w:pict>
      </w:r>
    </w:p>
    <w:tbl>
      <w:tblPr>
        <w:tblW w:w="0" w:type="auto"/>
        <w:jc w:val="center"/>
        <w:tblLayout w:type="fixed"/>
        <w:tblCellMar>
          <w:left w:w="100" w:type="dxa"/>
          <w:right w:w="100" w:type="dxa"/>
        </w:tblCellMar>
        <w:tblLook w:val="0000"/>
      </w:tblPr>
      <w:tblGrid>
        <w:gridCol w:w="1620"/>
        <w:gridCol w:w="1890"/>
        <w:gridCol w:w="3690"/>
        <w:gridCol w:w="1350"/>
        <w:gridCol w:w="1800"/>
        <w:gridCol w:w="2610"/>
      </w:tblGrid>
      <w:tr w:rsidR="009078BF" w:rsidRPr="006C3940" w:rsidTr="006D561D">
        <w:trPr>
          <w:cantSplit/>
          <w:jc w:val="center"/>
        </w:trPr>
        <w:tc>
          <w:tcPr>
            <w:tcW w:w="1620" w:type="dxa"/>
            <w:tcBorders>
              <w:top w:val="single" w:sz="6" w:space="0" w:color="000000"/>
              <w:left w:val="single" w:sz="6" w:space="0" w:color="000000"/>
              <w:bottom w:val="nil"/>
              <w:right w:val="nil"/>
            </w:tcBorders>
          </w:tcPr>
          <w:p w:rsidR="009078BF" w:rsidRPr="006C3940" w:rsidRDefault="009078BF"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C3940">
              <w:lastRenderedPageBreak/>
              <w:t>Commitment Tracking Number</w:t>
            </w:r>
          </w:p>
        </w:tc>
        <w:tc>
          <w:tcPr>
            <w:tcW w:w="1890" w:type="dxa"/>
            <w:tcBorders>
              <w:top w:val="single" w:sz="6" w:space="0" w:color="000000"/>
              <w:left w:val="single" w:sz="6" w:space="0" w:color="000000"/>
              <w:bottom w:val="nil"/>
              <w:right w:val="nil"/>
            </w:tcBorders>
          </w:tcPr>
          <w:p w:rsidR="009078BF" w:rsidRPr="006C3940" w:rsidRDefault="009078BF"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C3940">
              <w:t>Issue Date</w:t>
            </w:r>
          </w:p>
        </w:tc>
        <w:tc>
          <w:tcPr>
            <w:tcW w:w="3690" w:type="dxa"/>
            <w:tcBorders>
              <w:top w:val="single" w:sz="6" w:space="0" w:color="000000"/>
              <w:left w:val="single" w:sz="6" w:space="0" w:color="000000"/>
              <w:bottom w:val="nil"/>
              <w:right w:val="nil"/>
            </w:tcBorders>
          </w:tcPr>
          <w:p w:rsidR="009078BF" w:rsidRPr="006C3940" w:rsidRDefault="009078BF"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C3940">
              <w:t>Description of Change</w:t>
            </w:r>
          </w:p>
        </w:tc>
        <w:tc>
          <w:tcPr>
            <w:tcW w:w="1350" w:type="dxa"/>
            <w:tcBorders>
              <w:top w:val="single" w:sz="6" w:space="0" w:color="000000"/>
              <w:left w:val="single" w:sz="6" w:space="0" w:color="000000"/>
              <w:bottom w:val="nil"/>
              <w:right w:val="nil"/>
            </w:tcBorders>
          </w:tcPr>
          <w:p w:rsidR="009078BF" w:rsidRPr="006C3940" w:rsidRDefault="009078BF"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C3940">
              <w:t>Training Required</w:t>
            </w:r>
          </w:p>
        </w:tc>
        <w:tc>
          <w:tcPr>
            <w:tcW w:w="1800" w:type="dxa"/>
            <w:tcBorders>
              <w:top w:val="single" w:sz="6" w:space="0" w:color="000000"/>
              <w:left w:val="single" w:sz="6" w:space="0" w:color="000000"/>
              <w:bottom w:val="nil"/>
              <w:right w:val="nil"/>
            </w:tcBorders>
          </w:tcPr>
          <w:p w:rsidR="009078BF" w:rsidRPr="006C3940" w:rsidRDefault="009078BF"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C3940">
              <w:t>Training Completion Date</w:t>
            </w:r>
          </w:p>
        </w:tc>
        <w:tc>
          <w:tcPr>
            <w:tcW w:w="2610" w:type="dxa"/>
            <w:tcBorders>
              <w:top w:val="single" w:sz="6" w:space="0" w:color="000000"/>
              <w:left w:val="single" w:sz="6" w:space="0" w:color="000000"/>
              <w:bottom w:val="nil"/>
              <w:right w:val="single" w:sz="6" w:space="0" w:color="000000"/>
            </w:tcBorders>
          </w:tcPr>
          <w:p w:rsidR="009078BF" w:rsidRPr="006C3940" w:rsidRDefault="009078BF"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C3940">
              <w:t>Comment Resolution Accession Number</w:t>
            </w:r>
          </w:p>
        </w:tc>
      </w:tr>
      <w:tr w:rsidR="009078BF" w:rsidRPr="006C3940" w:rsidTr="006D561D">
        <w:trPr>
          <w:cantSplit/>
          <w:jc w:val="center"/>
        </w:trPr>
        <w:tc>
          <w:tcPr>
            <w:tcW w:w="1620" w:type="dxa"/>
            <w:tcBorders>
              <w:top w:val="single" w:sz="6" w:space="0" w:color="000000"/>
              <w:left w:val="single" w:sz="6" w:space="0" w:color="000000"/>
              <w:bottom w:val="nil"/>
              <w:right w:val="nil"/>
            </w:tcBorders>
          </w:tcPr>
          <w:p w:rsidR="009078BF" w:rsidRPr="006C3940" w:rsidRDefault="009078BF"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C3940">
              <w:t>N/A</w:t>
            </w:r>
          </w:p>
        </w:tc>
        <w:tc>
          <w:tcPr>
            <w:tcW w:w="1890" w:type="dxa"/>
            <w:tcBorders>
              <w:top w:val="single" w:sz="6" w:space="0" w:color="000000"/>
              <w:left w:val="single" w:sz="6" w:space="0" w:color="000000"/>
              <w:bottom w:val="nil"/>
              <w:right w:val="nil"/>
            </w:tcBorders>
          </w:tcPr>
          <w:p w:rsidR="009078BF" w:rsidRDefault="009078BF"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10/20/08</w:t>
            </w:r>
          </w:p>
          <w:p w:rsidR="009078BF" w:rsidRPr="006C3940" w:rsidRDefault="009078BF"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CN 08-029</w:t>
            </w:r>
          </w:p>
        </w:tc>
        <w:tc>
          <w:tcPr>
            <w:tcW w:w="3690" w:type="dxa"/>
            <w:tcBorders>
              <w:top w:val="single" w:sz="6" w:space="0" w:color="000000"/>
              <w:left w:val="single" w:sz="6" w:space="0" w:color="000000"/>
              <w:bottom w:val="nil"/>
              <w:right w:val="nil"/>
            </w:tcBorders>
          </w:tcPr>
          <w:p w:rsidR="009078BF" w:rsidRDefault="009078BF"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 xml:space="preserve">Researched commitments for 4 years and found none. </w:t>
            </w:r>
          </w:p>
          <w:p w:rsidR="009078BF" w:rsidRDefault="009078BF"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9078BF" w:rsidRPr="006C3940" w:rsidRDefault="009078BF"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C3940">
              <w:t>Initial issuance to provide direction for format and content when writing construction inspection reports.</w:t>
            </w:r>
          </w:p>
        </w:tc>
        <w:tc>
          <w:tcPr>
            <w:tcW w:w="1350" w:type="dxa"/>
            <w:tcBorders>
              <w:top w:val="single" w:sz="6" w:space="0" w:color="000000"/>
              <w:left w:val="single" w:sz="6" w:space="0" w:color="000000"/>
              <w:bottom w:val="nil"/>
              <w:right w:val="nil"/>
            </w:tcBorders>
          </w:tcPr>
          <w:p w:rsidR="009078BF" w:rsidRPr="006C3940" w:rsidRDefault="009078BF"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C3940">
              <w:t>Yes</w:t>
            </w:r>
          </w:p>
        </w:tc>
        <w:tc>
          <w:tcPr>
            <w:tcW w:w="1800" w:type="dxa"/>
            <w:tcBorders>
              <w:top w:val="single" w:sz="6" w:space="0" w:color="000000"/>
              <w:left w:val="single" w:sz="6" w:space="0" w:color="000000"/>
              <w:bottom w:val="nil"/>
              <w:right w:val="nil"/>
            </w:tcBorders>
          </w:tcPr>
          <w:p w:rsidR="009078BF" w:rsidRPr="006C3940" w:rsidRDefault="009078BF"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C3940">
              <w:t>N/A</w:t>
            </w:r>
          </w:p>
        </w:tc>
        <w:tc>
          <w:tcPr>
            <w:tcW w:w="2610" w:type="dxa"/>
            <w:tcBorders>
              <w:top w:val="single" w:sz="6" w:space="0" w:color="000000"/>
              <w:left w:val="single" w:sz="6" w:space="0" w:color="000000"/>
              <w:bottom w:val="nil"/>
              <w:right w:val="single" w:sz="6" w:space="0" w:color="000000"/>
            </w:tcBorders>
          </w:tcPr>
          <w:p w:rsidR="009078BF" w:rsidRPr="006C3940" w:rsidRDefault="009078BF"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rsidRPr="006C3940">
              <w:t>N/A</w:t>
            </w:r>
          </w:p>
        </w:tc>
      </w:tr>
      <w:tr w:rsidR="009078BF" w:rsidRPr="006C3940" w:rsidTr="006D561D">
        <w:trPr>
          <w:cantSplit/>
          <w:jc w:val="center"/>
        </w:trPr>
        <w:tc>
          <w:tcPr>
            <w:tcW w:w="1620" w:type="dxa"/>
            <w:tcBorders>
              <w:top w:val="single" w:sz="6" w:space="0" w:color="000000"/>
              <w:left w:val="single" w:sz="6" w:space="0" w:color="000000"/>
              <w:bottom w:val="nil"/>
              <w:right w:val="nil"/>
            </w:tcBorders>
          </w:tcPr>
          <w:p w:rsidR="009078BF" w:rsidRPr="006C3940" w:rsidRDefault="009078BF"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N/A</w:t>
            </w:r>
          </w:p>
        </w:tc>
        <w:tc>
          <w:tcPr>
            <w:tcW w:w="1890" w:type="dxa"/>
            <w:tcBorders>
              <w:top w:val="single" w:sz="6" w:space="0" w:color="000000"/>
              <w:left w:val="single" w:sz="6" w:space="0" w:color="000000"/>
              <w:bottom w:val="nil"/>
              <w:right w:val="nil"/>
            </w:tcBorders>
          </w:tcPr>
          <w:p w:rsidR="009078BF" w:rsidRDefault="009078BF"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12/02/09</w:t>
            </w:r>
          </w:p>
          <w:p w:rsidR="009078BF" w:rsidRPr="006C3940" w:rsidRDefault="009078BF"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CN 09-029</w:t>
            </w:r>
          </w:p>
        </w:tc>
        <w:tc>
          <w:tcPr>
            <w:tcW w:w="3690" w:type="dxa"/>
            <w:tcBorders>
              <w:top w:val="single" w:sz="6" w:space="0" w:color="000000"/>
              <w:left w:val="single" w:sz="6" w:space="0" w:color="000000"/>
              <w:bottom w:val="nil"/>
              <w:right w:val="nil"/>
            </w:tcBorders>
          </w:tcPr>
          <w:p w:rsidR="009078BF" w:rsidRDefault="009078BF"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Major document development and revision constituting complete re-write.</w:t>
            </w:r>
          </w:p>
          <w:p w:rsidR="009078BF" w:rsidRDefault="009078BF"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9078BF" w:rsidRPr="006C3940" w:rsidRDefault="009078BF"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Incorporation of construction inspection screening process, inspection reporting guidance and additional guidance in new Appendices C through G.</w:t>
            </w:r>
          </w:p>
        </w:tc>
        <w:tc>
          <w:tcPr>
            <w:tcW w:w="1350" w:type="dxa"/>
            <w:tcBorders>
              <w:top w:val="single" w:sz="6" w:space="0" w:color="000000"/>
              <w:left w:val="single" w:sz="6" w:space="0" w:color="000000"/>
              <w:bottom w:val="nil"/>
              <w:right w:val="nil"/>
            </w:tcBorders>
          </w:tcPr>
          <w:p w:rsidR="009078BF" w:rsidRPr="006C3940" w:rsidRDefault="009078BF"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No</w:t>
            </w:r>
          </w:p>
        </w:tc>
        <w:tc>
          <w:tcPr>
            <w:tcW w:w="1800" w:type="dxa"/>
            <w:tcBorders>
              <w:top w:val="single" w:sz="6" w:space="0" w:color="000000"/>
              <w:left w:val="single" w:sz="6" w:space="0" w:color="000000"/>
              <w:bottom w:val="nil"/>
              <w:right w:val="nil"/>
            </w:tcBorders>
          </w:tcPr>
          <w:p w:rsidR="009078BF" w:rsidRPr="006C3940" w:rsidRDefault="009078BF"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N/A</w:t>
            </w:r>
          </w:p>
        </w:tc>
        <w:tc>
          <w:tcPr>
            <w:tcW w:w="2610" w:type="dxa"/>
            <w:tcBorders>
              <w:top w:val="single" w:sz="6" w:space="0" w:color="000000"/>
              <w:left w:val="single" w:sz="6" w:space="0" w:color="000000"/>
              <w:bottom w:val="nil"/>
              <w:right w:val="single" w:sz="6" w:space="0" w:color="000000"/>
            </w:tcBorders>
          </w:tcPr>
          <w:p w:rsidR="009078BF" w:rsidRPr="006C3940" w:rsidRDefault="009078BF"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ML093140539</w:t>
            </w:r>
          </w:p>
        </w:tc>
      </w:tr>
      <w:tr w:rsidR="009078BF" w:rsidRPr="006C3940" w:rsidTr="006D561D">
        <w:trPr>
          <w:cantSplit/>
          <w:jc w:val="center"/>
        </w:trPr>
        <w:tc>
          <w:tcPr>
            <w:tcW w:w="1620" w:type="dxa"/>
            <w:tcBorders>
              <w:top w:val="single" w:sz="6" w:space="0" w:color="000000"/>
              <w:left w:val="single" w:sz="6" w:space="0" w:color="000000"/>
              <w:bottom w:val="single" w:sz="6" w:space="0" w:color="000000"/>
              <w:right w:val="nil"/>
            </w:tcBorders>
          </w:tcPr>
          <w:p w:rsidR="009078BF" w:rsidRPr="006C3940" w:rsidRDefault="009078BF"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N/A</w:t>
            </w:r>
          </w:p>
        </w:tc>
        <w:tc>
          <w:tcPr>
            <w:tcW w:w="1890" w:type="dxa"/>
            <w:tcBorders>
              <w:top w:val="single" w:sz="6" w:space="0" w:color="000000"/>
              <w:left w:val="single" w:sz="6" w:space="0" w:color="000000"/>
              <w:bottom w:val="single" w:sz="6" w:space="0" w:color="000000"/>
              <w:right w:val="nil"/>
            </w:tcBorders>
          </w:tcPr>
          <w:p w:rsidR="009078BF" w:rsidRDefault="006D561D"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11/10</w:t>
            </w:r>
            <w:r w:rsidR="009078BF">
              <w:t>/11</w:t>
            </w:r>
          </w:p>
          <w:p w:rsidR="006D561D" w:rsidRDefault="006D561D"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CN 11-032</w:t>
            </w:r>
          </w:p>
          <w:p w:rsidR="006D561D" w:rsidRPr="006C3940" w:rsidRDefault="006D561D"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ML110760482</w:t>
            </w:r>
          </w:p>
        </w:tc>
        <w:tc>
          <w:tcPr>
            <w:tcW w:w="3690" w:type="dxa"/>
            <w:tcBorders>
              <w:top w:val="single" w:sz="6" w:space="0" w:color="000000"/>
              <w:left w:val="single" w:sz="6" w:space="0" w:color="000000"/>
              <w:bottom w:val="single" w:sz="6" w:space="0" w:color="000000"/>
              <w:right w:val="nil"/>
            </w:tcBorders>
          </w:tcPr>
          <w:p w:rsidR="009078BF" w:rsidRDefault="009078BF"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Major document development and revision.</w:t>
            </w:r>
          </w:p>
          <w:p w:rsidR="009078BF" w:rsidRDefault="009078BF"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9078BF" w:rsidRDefault="006D561D"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Incorpor</w:t>
            </w:r>
            <w:r w:rsidR="009078BF">
              <w:t xml:space="preserve">ation of Pre-COL inspection reporting guidance </w:t>
            </w:r>
            <w:proofErr w:type="gramStart"/>
            <w:r w:rsidR="009078BF">
              <w:t>have</w:t>
            </w:r>
            <w:proofErr w:type="gramEnd"/>
            <w:r w:rsidR="009078BF">
              <w:t xml:space="preserve"> been added to this IMC.</w:t>
            </w:r>
          </w:p>
          <w:p w:rsidR="009078BF" w:rsidRDefault="009078BF"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9078BF" w:rsidRPr="006C3940" w:rsidRDefault="009078BF"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Most of the definition</w:t>
            </w:r>
            <w:r w:rsidR="006D561D">
              <w:t>s</w:t>
            </w:r>
            <w:r>
              <w:t xml:space="preserve"> have been removed; definitions can be found in IMC 2506.</w:t>
            </w:r>
          </w:p>
        </w:tc>
        <w:tc>
          <w:tcPr>
            <w:tcW w:w="1350" w:type="dxa"/>
            <w:tcBorders>
              <w:top w:val="single" w:sz="6" w:space="0" w:color="000000"/>
              <w:left w:val="single" w:sz="6" w:space="0" w:color="000000"/>
              <w:bottom w:val="single" w:sz="6" w:space="0" w:color="000000"/>
              <w:right w:val="nil"/>
            </w:tcBorders>
          </w:tcPr>
          <w:p w:rsidR="009078BF" w:rsidRPr="006C3940" w:rsidRDefault="009078BF"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No</w:t>
            </w:r>
          </w:p>
        </w:tc>
        <w:tc>
          <w:tcPr>
            <w:tcW w:w="1800" w:type="dxa"/>
            <w:tcBorders>
              <w:top w:val="single" w:sz="6" w:space="0" w:color="000000"/>
              <w:left w:val="single" w:sz="6" w:space="0" w:color="000000"/>
              <w:bottom w:val="single" w:sz="6" w:space="0" w:color="000000"/>
              <w:right w:val="nil"/>
            </w:tcBorders>
          </w:tcPr>
          <w:p w:rsidR="009078BF" w:rsidRPr="006C3940" w:rsidRDefault="009078BF"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N/A</w:t>
            </w:r>
          </w:p>
        </w:tc>
        <w:tc>
          <w:tcPr>
            <w:tcW w:w="2610" w:type="dxa"/>
            <w:tcBorders>
              <w:top w:val="single" w:sz="6" w:space="0" w:color="000000"/>
              <w:left w:val="single" w:sz="6" w:space="0" w:color="000000"/>
              <w:bottom w:val="single" w:sz="6" w:space="0" w:color="000000"/>
              <w:right w:val="single" w:sz="6" w:space="0" w:color="000000"/>
            </w:tcBorders>
          </w:tcPr>
          <w:p w:rsidR="009078BF" w:rsidRPr="006C3940" w:rsidRDefault="009078BF"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
              <w:t>ML110030804</w:t>
            </w:r>
          </w:p>
        </w:tc>
      </w:tr>
    </w:tbl>
    <w:p w:rsidR="00EA68DF" w:rsidRPr="006C3940" w:rsidRDefault="00EA68DF" w:rsidP="00DB1C0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jc w:val="both"/>
      </w:pPr>
    </w:p>
    <w:sectPr w:rsidR="00EA68DF" w:rsidRPr="006C3940" w:rsidSect="009078BF">
      <w:headerReference w:type="default" r:id="rId37"/>
      <w:footerReference w:type="default" r:id="rId38"/>
      <w:headerReference w:type="first" r:id="rId39"/>
      <w:footerReference w:type="first" r:id="rId40"/>
      <w:pgSz w:w="15840" w:h="12240" w:orient="landscape" w:code="1"/>
      <w:pgMar w:top="1080" w:right="1440" w:bottom="720" w:left="1440" w:header="720" w:footer="720" w:gutter="0"/>
      <w:pgNumType w:start="1" w:chapStyle="1"/>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7706" w:rsidRDefault="00527706">
      <w:r>
        <w:separator/>
      </w:r>
    </w:p>
  </w:endnote>
  <w:endnote w:type="continuationSeparator" w:id="0">
    <w:p w:rsidR="00527706" w:rsidRDefault="0052770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 w:name="Segoe Script">
    <w:altName w:val="Arial"/>
    <w:charset w:val="00"/>
    <w:family w:val="swiss"/>
    <w:pitch w:val="variable"/>
    <w:sig w:usb0="0000028F" w:usb1="00000000" w:usb2="00000000" w:usb3="00000000" w:csb0="0000009F" w:csb1="00000000"/>
  </w:font>
  <w:font w:name="WP TypographicSymbols">
    <w:panose1 w:val="00000400000000000000"/>
    <w:charset w:val="00"/>
    <w:family w:val="auto"/>
    <w:pitch w:val="variable"/>
    <w:sig w:usb0="00000003" w:usb1="00000000" w:usb2="00000000" w:usb3="00000000" w:csb0="00000001" w:csb1="00000000"/>
  </w:font>
  <w:font w:name="Arial,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135" w:rsidRDefault="007B5A2C" w:rsidP="00C10637">
    <w:pPr>
      <w:pStyle w:val="Footer"/>
      <w:framePr w:wrap="around" w:vAnchor="text" w:hAnchor="margin" w:xAlign="center" w:y="1"/>
      <w:rPr>
        <w:rStyle w:val="PageNumber"/>
      </w:rPr>
    </w:pPr>
    <w:r>
      <w:rPr>
        <w:rStyle w:val="PageNumber"/>
      </w:rPr>
      <w:fldChar w:fldCharType="begin"/>
    </w:r>
    <w:r w:rsidR="00F35135">
      <w:rPr>
        <w:rStyle w:val="PageNumber"/>
      </w:rPr>
      <w:instrText xml:space="preserve">PAGE  </w:instrText>
    </w:r>
    <w:r>
      <w:rPr>
        <w:rStyle w:val="PageNumber"/>
      </w:rPr>
      <w:fldChar w:fldCharType="end"/>
    </w:r>
  </w:p>
  <w:p w:rsidR="00F35135" w:rsidRDefault="00F35135">
    <w:pPr>
      <w:pStyle w:val="Footer"/>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135" w:rsidRPr="002758E0" w:rsidRDefault="00F35135" w:rsidP="00912516">
    <w:pPr>
      <w:tabs>
        <w:tab w:val="center" w:pos="4680"/>
        <w:tab w:val="right" w:pos="9360"/>
      </w:tabs>
      <w:ind w:left="8640" w:hanging="8640"/>
      <w:jc w:val="both"/>
    </w:pPr>
    <w:r w:rsidRPr="002758E0">
      <w:t>Issue Date</w:t>
    </w:r>
    <w:r>
      <w:t xml:space="preserve">:  </w:t>
    </w:r>
    <w:r w:rsidR="006D561D">
      <w:t>11/10/11</w:t>
    </w:r>
    <w:r>
      <w:tab/>
    </w:r>
    <w:r>
      <w:rPr>
        <w:rStyle w:val="PageNumber"/>
      </w:rPr>
      <w:t>D</w:t>
    </w:r>
    <w:r w:rsidRPr="00597B2D">
      <w:rPr>
        <w:rStyle w:val="PageNumber"/>
        <w:rFonts w:cs="Arial"/>
      </w:rPr>
      <w:t>-</w:t>
    </w:r>
    <w:r w:rsidR="007B5A2C" w:rsidRPr="00597B2D">
      <w:rPr>
        <w:rStyle w:val="PageNumber"/>
        <w:rFonts w:cs="Arial"/>
      </w:rPr>
      <w:fldChar w:fldCharType="begin"/>
    </w:r>
    <w:r w:rsidRPr="00597B2D">
      <w:rPr>
        <w:rStyle w:val="PageNumber"/>
        <w:rFonts w:cs="Arial"/>
      </w:rPr>
      <w:instrText xml:space="preserve"> PAGE </w:instrText>
    </w:r>
    <w:r w:rsidR="007B5A2C" w:rsidRPr="00597B2D">
      <w:rPr>
        <w:rStyle w:val="PageNumber"/>
        <w:rFonts w:cs="Arial"/>
      </w:rPr>
      <w:fldChar w:fldCharType="separate"/>
    </w:r>
    <w:r w:rsidR="00332D00">
      <w:rPr>
        <w:rStyle w:val="PageNumber"/>
        <w:rFonts w:cs="Arial"/>
        <w:noProof/>
      </w:rPr>
      <w:t>1</w:t>
    </w:r>
    <w:r w:rsidR="007B5A2C" w:rsidRPr="00597B2D">
      <w:rPr>
        <w:rStyle w:val="PageNumber"/>
        <w:rFonts w:cs="Arial"/>
      </w:rPr>
      <w:fldChar w:fldCharType="end"/>
    </w:r>
    <w:r w:rsidRPr="002758E0">
      <w:tab/>
      <w:t>061</w:t>
    </w:r>
    <w:r>
      <w:t>3</w: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135" w:rsidRPr="000A333B" w:rsidRDefault="00FF2410" w:rsidP="0012641C">
    <w:pPr>
      <w:tabs>
        <w:tab w:val="center" w:pos="4680"/>
        <w:tab w:val="right" w:pos="9360"/>
      </w:tabs>
      <w:ind w:left="8640" w:hanging="8640"/>
      <w:jc w:val="both"/>
    </w:pPr>
    <w:r>
      <w:t xml:space="preserve">Issue date:  </w:t>
    </w:r>
    <w:r w:rsidR="006D561D">
      <w:t>11/10/11</w:t>
    </w:r>
    <w:r w:rsidR="00F35135">
      <w:tab/>
      <w:t>E-</w:t>
    </w:r>
    <w:r w:rsidR="007B5A2C">
      <w:rPr>
        <w:rStyle w:val="PageNumber"/>
      </w:rPr>
      <w:fldChar w:fldCharType="begin"/>
    </w:r>
    <w:r w:rsidR="00F35135">
      <w:rPr>
        <w:rStyle w:val="PageNumber"/>
      </w:rPr>
      <w:instrText xml:space="preserve"> PAGE </w:instrText>
    </w:r>
    <w:r w:rsidR="007B5A2C">
      <w:rPr>
        <w:rStyle w:val="PageNumber"/>
      </w:rPr>
      <w:fldChar w:fldCharType="separate"/>
    </w:r>
    <w:r w:rsidR="00332D00">
      <w:rPr>
        <w:rStyle w:val="PageNumber"/>
        <w:noProof/>
      </w:rPr>
      <w:t>16</w:t>
    </w:r>
    <w:r w:rsidR="007B5A2C">
      <w:rPr>
        <w:rStyle w:val="PageNumber"/>
      </w:rPr>
      <w:fldChar w:fldCharType="end"/>
    </w:r>
    <w:r w:rsidR="00F35135">
      <w:tab/>
      <w:t>0613</w: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135" w:rsidRPr="000A333B" w:rsidRDefault="00F35135" w:rsidP="001E4E42">
    <w:pPr>
      <w:tabs>
        <w:tab w:val="center" w:pos="4680"/>
        <w:tab w:val="right" w:pos="9360"/>
      </w:tabs>
      <w:ind w:left="8640" w:hanging="8640"/>
      <w:jc w:val="both"/>
    </w:pPr>
    <w:r>
      <w:t xml:space="preserve">Issue date:  </w:t>
    </w:r>
    <w:r w:rsidR="006D561D">
      <w:t>11/10/11</w:t>
    </w:r>
    <w:r>
      <w:tab/>
      <w:t>E</w:t>
    </w:r>
    <w:r w:rsidRPr="00A7630B">
      <w:t>-</w:t>
    </w:r>
    <w:r w:rsidR="007B5A2C" w:rsidRPr="00A7630B">
      <w:rPr>
        <w:rStyle w:val="PageNumber"/>
        <w:rFonts w:cs="Arial"/>
      </w:rPr>
      <w:fldChar w:fldCharType="begin"/>
    </w:r>
    <w:r w:rsidRPr="00A7630B">
      <w:rPr>
        <w:rStyle w:val="PageNumber"/>
        <w:rFonts w:cs="Arial"/>
      </w:rPr>
      <w:instrText xml:space="preserve"> PAGE </w:instrText>
    </w:r>
    <w:r w:rsidR="007B5A2C" w:rsidRPr="00A7630B">
      <w:rPr>
        <w:rStyle w:val="PageNumber"/>
        <w:rFonts w:cs="Arial"/>
      </w:rPr>
      <w:fldChar w:fldCharType="separate"/>
    </w:r>
    <w:r w:rsidR="00332D00">
      <w:rPr>
        <w:rStyle w:val="PageNumber"/>
        <w:rFonts w:cs="Arial"/>
        <w:noProof/>
      </w:rPr>
      <w:t>1</w:t>
    </w:r>
    <w:r w:rsidR="007B5A2C" w:rsidRPr="00A7630B">
      <w:rPr>
        <w:rStyle w:val="PageNumber"/>
        <w:rFonts w:cs="Arial"/>
      </w:rPr>
      <w:fldChar w:fldCharType="end"/>
    </w:r>
    <w:r>
      <w:tab/>
      <w:t>0613</w:t>
    </w:r>
  </w:p>
  <w:p w:rsidR="00F35135" w:rsidRPr="001E4E42" w:rsidRDefault="00F35135" w:rsidP="001E4E42">
    <w:pPr>
      <w:pStyle w:val="Footer"/>
    </w:pP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0830" w:rsidRPr="000A333B" w:rsidRDefault="00BE0830" w:rsidP="0012641C">
    <w:pPr>
      <w:tabs>
        <w:tab w:val="center" w:pos="4680"/>
        <w:tab w:val="right" w:pos="9360"/>
      </w:tabs>
      <w:ind w:left="8640" w:hanging="8640"/>
      <w:jc w:val="both"/>
    </w:pPr>
    <w:r>
      <w:t xml:space="preserve">Issue date:  </w:t>
    </w:r>
    <w:r w:rsidR="006D561D">
      <w:t>11/10/11</w:t>
    </w:r>
    <w:r>
      <w:tab/>
      <w:t>F-</w:t>
    </w:r>
    <w:r w:rsidR="007B5A2C">
      <w:rPr>
        <w:rStyle w:val="PageNumber"/>
      </w:rPr>
      <w:fldChar w:fldCharType="begin"/>
    </w:r>
    <w:r>
      <w:rPr>
        <w:rStyle w:val="PageNumber"/>
      </w:rPr>
      <w:instrText xml:space="preserve"> PAGE </w:instrText>
    </w:r>
    <w:r w:rsidR="007B5A2C">
      <w:rPr>
        <w:rStyle w:val="PageNumber"/>
      </w:rPr>
      <w:fldChar w:fldCharType="separate"/>
    </w:r>
    <w:r w:rsidR="00332D00">
      <w:rPr>
        <w:rStyle w:val="PageNumber"/>
        <w:noProof/>
      </w:rPr>
      <w:t>6</w:t>
    </w:r>
    <w:r w:rsidR="007B5A2C">
      <w:rPr>
        <w:rStyle w:val="PageNumber"/>
      </w:rPr>
      <w:fldChar w:fldCharType="end"/>
    </w:r>
    <w:r>
      <w:tab/>
      <w:t>0613</w: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135" w:rsidRPr="002D1C88" w:rsidRDefault="00F35135" w:rsidP="004667FF">
    <w:pPr>
      <w:tabs>
        <w:tab w:val="center" w:pos="6480"/>
        <w:tab w:val="right" w:pos="12960"/>
      </w:tabs>
      <w:ind w:left="8640" w:hanging="8640"/>
    </w:pPr>
    <w:r>
      <w:t xml:space="preserve">Issue date:  </w:t>
    </w:r>
    <w:r w:rsidR="006D561D">
      <w:t>11/10/11</w:t>
    </w:r>
    <w:r>
      <w:tab/>
    </w:r>
    <w:r w:rsidR="00BE0830">
      <w:t>F</w:t>
    </w:r>
    <w:r>
      <w:t>-1</w:t>
    </w:r>
    <w:r>
      <w:tab/>
      <w:t>0613</w: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78BF" w:rsidRPr="000A333B" w:rsidRDefault="009078BF" w:rsidP="009078BF">
    <w:pPr>
      <w:tabs>
        <w:tab w:val="center" w:pos="6480"/>
        <w:tab w:val="right" w:pos="12960"/>
      </w:tabs>
      <w:ind w:left="8640" w:hanging="8640"/>
    </w:pPr>
    <w:r>
      <w:t xml:space="preserve">Issue date:  </w:t>
    </w:r>
    <w:r w:rsidR="006D561D">
      <w:t>11/10/11</w:t>
    </w:r>
    <w:r>
      <w:tab/>
      <w:t>Att2-1</w:t>
    </w:r>
    <w:r>
      <w:tab/>
      <w:t>0613</w:t>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68DF" w:rsidRPr="001C5340" w:rsidRDefault="00EA68DF" w:rsidP="00EA68DF">
    <w:pPr>
      <w:pStyle w:val="Footer"/>
      <w:framePr w:wrap="around" w:vAnchor="text" w:hAnchor="margin" w:xAlign="center" w:y="1"/>
      <w:rPr>
        <w:rStyle w:val="PageNumber"/>
      </w:rPr>
    </w:pPr>
  </w:p>
  <w:p w:rsidR="00EA68DF" w:rsidRDefault="00EA68DF" w:rsidP="00EA68DF">
    <w:pPr>
      <w:tabs>
        <w:tab w:val="center" w:pos="6480"/>
        <w:tab w:val="right" w:pos="12960"/>
      </w:tabs>
    </w:pPr>
    <w:r w:rsidRPr="002758E0">
      <w:t>Issue Date</w:t>
    </w:r>
    <w:r>
      <w:t xml:space="preserve">:  </w:t>
    </w:r>
    <w:r w:rsidR="006D561D">
      <w:t>11/10/11</w:t>
    </w:r>
    <w:r>
      <w:tab/>
      <w:t>Att</w:t>
    </w:r>
    <w:r w:rsidR="007B5A2C" w:rsidRPr="001C5340">
      <w:rPr>
        <w:rStyle w:val="PageNumber"/>
        <w:rFonts w:cs="Arial"/>
      </w:rPr>
      <w:fldChar w:fldCharType="begin"/>
    </w:r>
    <w:r w:rsidRPr="001C5340">
      <w:rPr>
        <w:rStyle w:val="PageNumber"/>
        <w:rFonts w:cs="Arial"/>
      </w:rPr>
      <w:instrText xml:space="preserve"> PAGE </w:instrText>
    </w:r>
    <w:r w:rsidR="007B5A2C" w:rsidRPr="001C5340">
      <w:rPr>
        <w:rStyle w:val="PageNumber"/>
        <w:rFonts w:cs="Arial"/>
      </w:rPr>
      <w:fldChar w:fldCharType="separate"/>
    </w:r>
    <w:r w:rsidR="00332D00">
      <w:rPr>
        <w:rStyle w:val="PageNumber"/>
        <w:rFonts w:cs="Arial"/>
        <w:noProof/>
      </w:rPr>
      <w:t>1</w:t>
    </w:r>
    <w:r w:rsidR="007B5A2C" w:rsidRPr="001C5340">
      <w:rPr>
        <w:rStyle w:val="PageNumber"/>
        <w:rFonts w:cs="Arial"/>
      </w:rPr>
      <w:fldChar w:fldCharType="end"/>
    </w:r>
    <w:r>
      <w:rPr>
        <w:rStyle w:val="PageNumber"/>
        <w:rFonts w:cs="Arial"/>
      </w:rPr>
      <w:t>-1</w:t>
    </w:r>
    <w:r>
      <w:rPr>
        <w:rStyle w:val="PageNumber"/>
        <w:rFonts w:cs="Arial"/>
      </w:rPr>
      <w:tab/>
    </w:r>
    <w:r w:rsidRPr="002758E0">
      <w:t>061</w:t>
    </w:r>
    <w:r>
      <w:t>3</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135" w:rsidRPr="000A333B" w:rsidRDefault="00F35135" w:rsidP="00C10637">
    <w:pPr>
      <w:tabs>
        <w:tab w:val="center" w:pos="4680"/>
        <w:tab w:val="right" w:pos="9360"/>
      </w:tabs>
      <w:ind w:left="8640" w:hanging="8640"/>
      <w:jc w:val="both"/>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135" w:rsidRPr="00B57AB2" w:rsidRDefault="007B5A2C" w:rsidP="001F13EA">
    <w:pPr>
      <w:pStyle w:val="Footer"/>
      <w:framePr w:wrap="around" w:vAnchor="text" w:hAnchor="margin" w:xAlign="center" w:y="1"/>
      <w:rPr>
        <w:rStyle w:val="PageNumber"/>
      </w:rPr>
    </w:pPr>
    <w:r w:rsidRPr="00B57AB2">
      <w:rPr>
        <w:rStyle w:val="PageNumber"/>
      </w:rPr>
      <w:fldChar w:fldCharType="begin"/>
    </w:r>
    <w:r w:rsidR="00F35135" w:rsidRPr="00B57AB2">
      <w:rPr>
        <w:rStyle w:val="PageNumber"/>
      </w:rPr>
      <w:instrText xml:space="preserve">PAGE  </w:instrText>
    </w:r>
    <w:r w:rsidRPr="00B57AB2">
      <w:rPr>
        <w:rStyle w:val="PageNumber"/>
      </w:rPr>
      <w:fldChar w:fldCharType="separate"/>
    </w:r>
    <w:r w:rsidR="00332D00">
      <w:rPr>
        <w:rStyle w:val="PageNumber"/>
        <w:noProof/>
      </w:rPr>
      <w:t>- 20 -</w:t>
    </w:r>
    <w:r w:rsidRPr="00B57AB2">
      <w:rPr>
        <w:rStyle w:val="PageNumber"/>
      </w:rPr>
      <w:fldChar w:fldCharType="end"/>
    </w:r>
  </w:p>
  <w:p w:rsidR="00F35135" w:rsidRPr="000A333B" w:rsidRDefault="00F35135" w:rsidP="0012641C">
    <w:pPr>
      <w:tabs>
        <w:tab w:val="center" w:pos="4680"/>
        <w:tab w:val="right" w:pos="9360"/>
      </w:tabs>
      <w:ind w:left="8640" w:hanging="8640"/>
      <w:jc w:val="both"/>
    </w:pPr>
    <w:r>
      <w:t xml:space="preserve">Issue date:  </w:t>
    </w:r>
    <w:r w:rsidR="006D561D">
      <w:t>11/10/11</w:t>
    </w:r>
    <w:r>
      <w:tab/>
    </w:r>
    <w:r>
      <w:tab/>
      <w:t>0613</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135" w:rsidRPr="000A333B" w:rsidRDefault="00F35135" w:rsidP="0012641C">
    <w:pPr>
      <w:tabs>
        <w:tab w:val="center" w:pos="4680"/>
        <w:tab w:val="right" w:pos="9360"/>
      </w:tabs>
      <w:ind w:left="8640" w:hanging="8640"/>
      <w:jc w:val="both"/>
    </w:pPr>
    <w:r>
      <w:t xml:space="preserve">Issue date:  </w:t>
    </w:r>
    <w:r w:rsidR="006D561D">
      <w:t>11/10/11</w:t>
    </w:r>
    <w:r>
      <w:tab/>
      <w:t>A-</w:t>
    </w:r>
    <w:r w:rsidR="007B5A2C">
      <w:rPr>
        <w:rStyle w:val="PageNumber"/>
      </w:rPr>
      <w:fldChar w:fldCharType="begin"/>
    </w:r>
    <w:r>
      <w:rPr>
        <w:rStyle w:val="PageNumber"/>
      </w:rPr>
      <w:instrText xml:space="preserve"> PAGE </w:instrText>
    </w:r>
    <w:r w:rsidR="007B5A2C">
      <w:rPr>
        <w:rStyle w:val="PageNumber"/>
      </w:rPr>
      <w:fldChar w:fldCharType="separate"/>
    </w:r>
    <w:r w:rsidR="00332D00">
      <w:rPr>
        <w:rStyle w:val="PageNumber"/>
        <w:noProof/>
      </w:rPr>
      <w:t>1</w:t>
    </w:r>
    <w:r w:rsidR="007B5A2C">
      <w:rPr>
        <w:rStyle w:val="PageNumber"/>
      </w:rPr>
      <w:fldChar w:fldCharType="end"/>
    </w:r>
    <w:r>
      <w:tab/>
      <w:t>0613</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135" w:rsidRPr="000A333B" w:rsidRDefault="00FF2410" w:rsidP="007E3C62">
    <w:pPr>
      <w:tabs>
        <w:tab w:val="center" w:pos="4680"/>
        <w:tab w:val="right" w:pos="9360"/>
      </w:tabs>
      <w:ind w:left="8640" w:hanging="8640"/>
      <w:jc w:val="both"/>
    </w:pPr>
    <w:r>
      <w:t xml:space="preserve">Issue date:  </w:t>
    </w:r>
    <w:r w:rsidR="006D561D">
      <w:t>11/10/11</w:t>
    </w:r>
    <w:r w:rsidR="00F35135">
      <w:tab/>
      <w:t>B</w:t>
    </w:r>
    <w:r w:rsidR="00F35135" w:rsidRPr="00A7630B">
      <w:t>-</w:t>
    </w:r>
    <w:r w:rsidR="007B5A2C" w:rsidRPr="00A7630B">
      <w:rPr>
        <w:rStyle w:val="PageNumber"/>
        <w:rFonts w:cs="Arial"/>
      </w:rPr>
      <w:fldChar w:fldCharType="begin"/>
    </w:r>
    <w:r w:rsidR="00F35135" w:rsidRPr="00A7630B">
      <w:rPr>
        <w:rStyle w:val="PageNumber"/>
        <w:rFonts w:cs="Arial"/>
      </w:rPr>
      <w:instrText xml:space="preserve"> PAGE </w:instrText>
    </w:r>
    <w:r w:rsidR="007B5A2C" w:rsidRPr="00A7630B">
      <w:rPr>
        <w:rStyle w:val="PageNumber"/>
        <w:rFonts w:cs="Arial"/>
      </w:rPr>
      <w:fldChar w:fldCharType="separate"/>
    </w:r>
    <w:r w:rsidR="00332D00">
      <w:rPr>
        <w:rStyle w:val="PageNumber"/>
        <w:rFonts w:cs="Arial"/>
        <w:noProof/>
      </w:rPr>
      <w:t>8</w:t>
    </w:r>
    <w:r w:rsidR="007B5A2C" w:rsidRPr="00A7630B">
      <w:rPr>
        <w:rStyle w:val="PageNumber"/>
        <w:rFonts w:cs="Arial"/>
      </w:rPr>
      <w:fldChar w:fldCharType="end"/>
    </w:r>
    <w:r w:rsidR="00F35135">
      <w:tab/>
      <w:t>0613</w:t>
    </w:r>
  </w:p>
  <w:p w:rsidR="00F35135" w:rsidRPr="007E3C62" w:rsidRDefault="00F35135" w:rsidP="007E3C62">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135" w:rsidRPr="001C5340" w:rsidRDefault="00F35135" w:rsidP="00212270">
    <w:pPr>
      <w:pStyle w:val="Footer"/>
      <w:framePr w:wrap="around" w:vAnchor="text" w:hAnchor="margin" w:xAlign="center" w:y="1"/>
      <w:rPr>
        <w:rStyle w:val="PageNumber"/>
      </w:rPr>
    </w:pPr>
  </w:p>
  <w:p w:rsidR="00F35135" w:rsidRPr="000A333B" w:rsidRDefault="00F35135" w:rsidP="007E3C62">
    <w:pPr>
      <w:tabs>
        <w:tab w:val="center" w:pos="4680"/>
        <w:tab w:val="right" w:pos="9360"/>
      </w:tabs>
      <w:ind w:left="8640" w:hanging="8640"/>
      <w:jc w:val="both"/>
    </w:pPr>
    <w:r>
      <w:t xml:space="preserve">Issue date:  </w:t>
    </w:r>
    <w:r w:rsidR="006D561D">
      <w:t>11/10/11</w:t>
    </w:r>
    <w:r>
      <w:tab/>
      <w:t>B</w:t>
    </w:r>
    <w:r w:rsidRPr="00A7630B">
      <w:t>-</w:t>
    </w:r>
    <w:r w:rsidR="007B5A2C" w:rsidRPr="00A7630B">
      <w:rPr>
        <w:rStyle w:val="PageNumber"/>
        <w:rFonts w:cs="Arial"/>
      </w:rPr>
      <w:fldChar w:fldCharType="begin"/>
    </w:r>
    <w:r w:rsidRPr="00A7630B">
      <w:rPr>
        <w:rStyle w:val="PageNumber"/>
        <w:rFonts w:cs="Arial"/>
      </w:rPr>
      <w:instrText xml:space="preserve"> PAGE </w:instrText>
    </w:r>
    <w:r w:rsidR="007B5A2C" w:rsidRPr="00A7630B">
      <w:rPr>
        <w:rStyle w:val="PageNumber"/>
        <w:rFonts w:cs="Arial"/>
      </w:rPr>
      <w:fldChar w:fldCharType="separate"/>
    </w:r>
    <w:r w:rsidR="00332D00">
      <w:rPr>
        <w:rStyle w:val="PageNumber"/>
        <w:rFonts w:cs="Arial"/>
        <w:noProof/>
      </w:rPr>
      <w:t>1</w:t>
    </w:r>
    <w:r w:rsidR="007B5A2C" w:rsidRPr="00A7630B">
      <w:rPr>
        <w:rStyle w:val="PageNumber"/>
        <w:rFonts w:cs="Arial"/>
      </w:rPr>
      <w:fldChar w:fldCharType="end"/>
    </w:r>
    <w:r>
      <w:tab/>
      <w:t>0613</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135" w:rsidRPr="000A333B" w:rsidRDefault="00F35135" w:rsidP="0012641C">
    <w:pPr>
      <w:tabs>
        <w:tab w:val="center" w:pos="4680"/>
        <w:tab w:val="right" w:pos="9360"/>
      </w:tabs>
      <w:ind w:left="8640" w:hanging="8640"/>
      <w:jc w:val="both"/>
    </w:pPr>
    <w:r>
      <w:t xml:space="preserve">Issue date:  </w:t>
    </w:r>
    <w:r w:rsidR="006D561D">
      <w:t>11/10/11</w:t>
    </w:r>
    <w:r>
      <w:tab/>
      <w:t>C-</w:t>
    </w:r>
    <w:r w:rsidR="007B5A2C">
      <w:rPr>
        <w:rStyle w:val="PageNumber"/>
      </w:rPr>
      <w:fldChar w:fldCharType="begin"/>
    </w:r>
    <w:r>
      <w:rPr>
        <w:rStyle w:val="PageNumber"/>
      </w:rPr>
      <w:instrText xml:space="preserve"> PAGE </w:instrText>
    </w:r>
    <w:r w:rsidR="007B5A2C">
      <w:rPr>
        <w:rStyle w:val="PageNumber"/>
      </w:rPr>
      <w:fldChar w:fldCharType="separate"/>
    </w:r>
    <w:r w:rsidR="00332D00">
      <w:rPr>
        <w:rStyle w:val="PageNumber"/>
        <w:noProof/>
      </w:rPr>
      <w:t>2</w:t>
    </w:r>
    <w:r w:rsidR="007B5A2C">
      <w:rPr>
        <w:rStyle w:val="PageNumber"/>
      </w:rPr>
      <w:fldChar w:fldCharType="end"/>
    </w:r>
    <w:r>
      <w:tab/>
      <w:t>0613</w: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135" w:rsidRPr="002758E0" w:rsidRDefault="00F35135" w:rsidP="00912516">
    <w:pPr>
      <w:tabs>
        <w:tab w:val="center" w:pos="4680"/>
        <w:tab w:val="right" w:pos="9360"/>
      </w:tabs>
      <w:ind w:left="8640" w:hanging="8640"/>
      <w:jc w:val="both"/>
    </w:pPr>
    <w:r w:rsidRPr="002758E0">
      <w:t>Issue Date</w:t>
    </w:r>
    <w:r>
      <w:t xml:space="preserve">:  </w:t>
    </w:r>
    <w:r w:rsidR="006D561D">
      <w:t>11/10/11</w:t>
    </w:r>
    <w:r>
      <w:tab/>
    </w:r>
    <w:r>
      <w:rPr>
        <w:rStyle w:val="PageNumber"/>
      </w:rPr>
      <w:t>C</w:t>
    </w:r>
    <w:r w:rsidRPr="00597B2D">
      <w:rPr>
        <w:rStyle w:val="PageNumber"/>
        <w:rFonts w:cs="Arial"/>
      </w:rPr>
      <w:t>-</w:t>
    </w:r>
    <w:r w:rsidR="007B5A2C" w:rsidRPr="00597B2D">
      <w:rPr>
        <w:rStyle w:val="PageNumber"/>
        <w:rFonts w:cs="Arial"/>
      </w:rPr>
      <w:fldChar w:fldCharType="begin"/>
    </w:r>
    <w:r w:rsidRPr="00597B2D">
      <w:rPr>
        <w:rStyle w:val="PageNumber"/>
        <w:rFonts w:cs="Arial"/>
      </w:rPr>
      <w:instrText xml:space="preserve"> PAGE </w:instrText>
    </w:r>
    <w:r w:rsidR="007B5A2C" w:rsidRPr="00597B2D">
      <w:rPr>
        <w:rStyle w:val="PageNumber"/>
        <w:rFonts w:cs="Arial"/>
      </w:rPr>
      <w:fldChar w:fldCharType="separate"/>
    </w:r>
    <w:r w:rsidR="00332D00">
      <w:rPr>
        <w:rStyle w:val="PageNumber"/>
        <w:rFonts w:cs="Arial"/>
        <w:noProof/>
      </w:rPr>
      <w:t>1</w:t>
    </w:r>
    <w:r w:rsidR="007B5A2C" w:rsidRPr="00597B2D">
      <w:rPr>
        <w:rStyle w:val="PageNumber"/>
        <w:rFonts w:cs="Arial"/>
      </w:rPr>
      <w:fldChar w:fldCharType="end"/>
    </w:r>
    <w:r w:rsidRPr="002758E0">
      <w:tab/>
      <w:t>061</w:t>
    </w:r>
    <w:r>
      <w:t>3</w: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135" w:rsidRPr="000A333B" w:rsidRDefault="00F35135" w:rsidP="0012641C">
    <w:pPr>
      <w:tabs>
        <w:tab w:val="center" w:pos="4680"/>
        <w:tab w:val="right" w:pos="9360"/>
      </w:tabs>
      <w:ind w:left="8640" w:hanging="8640"/>
      <w:jc w:val="both"/>
    </w:pPr>
    <w:r>
      <w:t xml:space="preserve">Issue date:  </w:t>
    </w:r>
    <w:r w:rsidR="006D561D">
      <w:t>11/10/11</w:t>
    </w:r>
    <w:r>
      <w:tab/>
      <w:t>D-</w:t>
    </w:r>
    <w:r w:rsidR="007B5A2C">
      <w:rPr>
        <w:rStyle w:val="PageNumber"/>
      </w:rPr>
      <w:fldChar w:fldCharType="begin"/>
    </w:r>
    <w:r>
      <w:rPr>
        <w:rStyle w:val="PageNumber"/>
      </w:rPr>
      <w:instrText xml:space="preserve"> PAGE </w:instrText>
    </w:r>
    <w:r w:rsidR="007B5A2C">
      <w:rPr>
        <w:rStyle w:val="PageNumber"/>
      </w:rPr>
      <w:fldChar w:fldCharType="separate"/>
    </w:r>
    <w:r w:rsidR="00332D00">
      <w:rPr>
        <w:rStyle w:val="PageNumber"/>
        <w:noProof/>
      </w:rPr>
      <w:t>3</w:t>
    </w:r>
    <w:r w:rsidR="007B5A2C">
      <w:rPr>
        <w:rStyle w:val="PageNumber"/>
      </w:rPr>
      <w:fldChar w:fldCharType="end"/>
    </w:r>
    <w:r>
      <w:tab/>
      <w:t>0613</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7706" w:rsidRDefault="00527706">
      <w:r>
        <w:rPr>
          <w:rStyle w:val="PageNumber"/>
        </w:rPr>
        <w:fldChar w:fldCharType="begin"/>
      </w:r>
      <w:r>
        <w:rPr>
          <w:rStyle w:val="PageNumber"/>
        </w:rPr>
        <w:instrText xml:space="preserve"> NUMPAGES </w:instrText>
      </w:r>
      <w:r>
        <w:rPr>
          <w:rStyle w:val="PageNumber"/>
        </w:rPr>
        <w:fldChar w:fldCharType="separate"/>
      </w:r>
      <w:r>
        <w:rPr>
          <w:rStyle w:val="PageNumber"/>
          <w:noProof/>
        </w:rPr>
        <w:t>62</w:t>
      </w:r>
      <w:r>
        <w:rPr>
          <w:rStyle w:val="PageNumber"/>
        </w:rPr>
        <w:fldChar w:fldCharType="end"/>
      </w:r>
      <w:r>
        <w:separator/>
      </w:r>
    </w:p>
  </w:footnote>
  <w:footnote w:type="continuationSeparator" w:id="0">
    <w:p w:rsidR="00527706" w:rsidRDefault="0052770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135" w:rsidRDefault="00F35135">
    <w:pPr>
      <w:pStyle w:val="Heade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135" w:rsidRPr="0031772A" w:rsidRDefault="00F35135" w:rsidP="0031772A">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68DF" w:rsidRPr="00274F34" w:rsidRDefault="00EA68DF" w:rsidP="00EA68DF">
    <w:pPr>
      <w:jc w:val="center"/>
      <w:rPr>
        <w:b/>
      </w:rPr>
    </w:pPr>
    <w:r w:rsidRPr="00274F34">
      <w:rPr>
        <w:b/>
      </w:rPr>
      <w:t>ATTACHMENT 1</w:t>
    </w:r>
  </w:p>
  <w:p w:rsidR="00EA68DF" w:rsidRPr="00274F34" w:rsidRDefault="00EA68DF" w:rsidP="00EA68DF">
    <w:pPr>
      <w:jc w:val="center"/>
      <w:rPr>
        <w:b/>
      </w:rPr>
    </w:pPr>
  </w:p>
  <w:p w:rsidR="00EA68DF" w:rsidRPr="0049349D" w:rsidRDefault="00EA68DF" w:rsidP="00EA68DF">
    <w:pPr>
      <w:jc w:val="center"/>
    </w:pPr>
    <w:r w:rsidRPr="00274F34">
      <w:rPr>
        <w:b/>
      </w:rPr>
      <w:t>Construction Findings Flowchart</w:t>
    </w:r>
  </w:p>
  <w:p w:rsidR="00F35135" w:rsidRPr="00866057" w:rsidRDefault="00F35135" w:rsidP="00866057">
    <w:pPr>
      <w:pStyle w:val="Header"/>
      <w:rPr>
        <w:szCs w:val="22"/>
      </w:rP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78BF" w:rsidRPr="00B92B65" w:rsidRDefault="009078BF" w:rsidP="009078B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b/>
      </w:rPr>
    </w:pPr>
    <w:r w:rsidRPr="00B92B65">
      <w:rPr>
        <w:b/>
      </w:rPr>
      <w:t>ATTACHMENT 2</w:t>
    </w:r>
  </w:p>
  <w:p w:rsidR="009078BF" w:rsidRPr="00B92B65" w:rsidRDefault="009078BF" w:rsidP="009078B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b/>
      </w:rPr>
    </w:pPr>
  </w:p>
  <w:p w:rsidR="009078BF" w:rsidRPr="00A90466" w:rsidRDefault="009078BF" w:rsidP="009078B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B92B65">
      <w:rPr>
        <w:b/>
      </w:rPr>
      <w:t>Revision History for IMC 0613</w:t>
    </w: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78BF" w:rsidRPr="00274F34" w:rsidRDefault="009078BF" w:rsidP="00EA68DF">
    <w:pPr>
      <w:jc w:val="center"/>
      <w:rPr>
        <w:b/>
      </w:rPr>
    </w:pPr>
    <w:r w:rsidRPr="00274F34">
      <w:rPr>
        <w:b/>
      </w:rPr>
      <w:t>ATTACHMENT 1</w:t>
    </w:r>
  </w:p>
  <w:p w:rsidR="009078BF" w:rsidRPr="00274F34" w:rsidRDefault="009078BF" w:rsidP="00EA68DF">
    <w:pPr>
      <w:jc w:val="center"/>
      <w:rPr>
        <w:b/>
      </w:rPr>
    </w:pPr>
  </w:p>
  <w:p w:rsidR="009078BF" w:rsidRPr="0049349D" w:rsidRDefault="009078BF" w:rsidP="00EA68DF">
    <w:pPr>
      <w:jc w:val="center"/>
    </w:pPr>
    <w:r w:rsidRPr="00274F34">
      <w:rPr>
        <w:b/>
      </w:rPr>
      <w:t>Construction Findings Flowchart</w:t>
    </w:r>
  </w:p>
  <w:p w:rsidR="009078BF" w:rsidRPr="00866057" w:rsidRDefault="009078BF" w:rsidP="00866057">
    <w:pPr>
      <w:pStyle w:val="Header"/>
      <w:rPr>
        <w:szCs w:val="2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135" w:rsidRPr="0031772A" w:rsidRDefault="00F35135" w:rsidP="0031772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135" w:rsidRPr="002E49F5" w:rsidRDefault="00F35135" w:rsidP="002E49F5">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135" w:rsidRPr="00E20EA3" w:rsidRDefault="00F35135" w:rsidP="009C3ADC">
    <w:pPr>
      <w:jc w:val="center"/>
      <w:rPr>
        <w:szCs w:val="22"/>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135" w:rsidRPr="00194264" w:rsidRDefault="00F35135" w:rsidP="00194264">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135" w:rsidRPr="0031772A" w:rsidRDefault="00F35135" w:rsidP="0031772A">
    <w:pPr>
      <w:pStyle w:val="Header"/>
      <w:rPr>
        <w:szCs w:val="22"/>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135" w:rsidRPr="004D5636" w:rsidRDefault="00F35135" w:rsidP="00D94406">
    <w:pPr>
      <w:pStyle w:val="Header"/>
      <w:jc w:val="cent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135" w:rsidRPr="0031772A" w:rsidRDefault="00F35135" w:rsidP="0031772A">
    <w:pPr>
      <w:pStyle w:val="Header"/>
      <w:rPr>
        <w:szCs w:val="22"/>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135" w:rsidRPr="00A90466" w:rsidRDefault="00F35135" w:rsidP="00A9046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9pt;height:9pt" o:bullet="t">
        <v:imagedata r:id="rId1" o:title="BD14583_"/>
      </v:shape>
    </w:pict>
  </w:numPicBullet>
  <w:abstractNum w:abstractNumId="0">
    <w:nsid w:val="FFFFFF7C"/>
    <w:multiLevelType w:val="singleLevel"/>
    <w:tmpl w:val="15D27640"/>
    <w:lvl w:ilvl="0">
      <w:start w:val="1"/>
      <w:numFmt w:val="decimal"/>
      <w:lvlText w:val="%1."/>
      <w:lvlJc w:val="left"/>
      <w:pPr>
        <w:tabs>
          <w:tab w:val="num" w:pos="1800"/>
        </w:tabs>
        <w:ind w:left="1800" w:hanging="360"/>
      </w:pPr>
    </w:lvl>
  </w:abstractNum>
  <w:abstractNum w:abstractNumId="1">
    <w:nsid w:val="FFFFFF7D"/>
    <w:multiLevelType w:val="singleLevel"/>
    <w:tmpl w:val="37AC4174"/>
    <w:lvl w:ilvl="0">
      <w:start w:val="1"/>
      <w:numFmt w:val="decimal"/>
      <w:lvlText w:val="%1."/>
      <w:lvlJc w:val="left"/>
      <w:pPr>
        <w:tabs>
          <w:tab w:val="num" w:pos="1440"/>
        </w:tabs>
        <w:ind w:left="1440" w:hanging="360"/>
      </w:pPr>
    </w:lvl>
  </w:abstractNum>
  <w:abstractNum w:abstractNumId="2">
    <w:nsid w:val="FFFFFF7E"/>
    <w:multiLevelType w:val="singleLevel"/>
    <w:tmpl w:val="82346DF8"/>
    <w:lvl w:ilvl="0">
      <w:start w:val="1"/>
      <w:numFmt w:val="decimal"/>
      <w:lvlText w:val="%1."/>
      <w:lvlJc w:val="left"/>
      <w:pPr>
        <w:tabs>
          <w:tab w:val="num" w:pos="1080"/>
        </w:tabs>
        <w:ind w:left="1080" w:hanging="360"/>
      </w:pPr>
    </w:lvl>
  </w:abstractNum>
  <w:abstractNum w:abstractNumId="3">
    <w:nsid w:val="FFFFFF7F"/>
    <w:multiLevelType w:val="singleLevel"/>
    <w:tmpl w:val="B89489D6"/>
    <w:lvl w:ilvl="0">
      <w:start w:val="1"/>
      <w:numFmt w:val="decimal"/>
      <w:lvlText w:val="%1."/>
      <w:lvlJc w:val="left"/>
      <w:pPr>
        <w:tabs>
          <w:tab w:val="num" w:pos="720"/>
        </w:tabs>
        <w:ind w:left="720" w:hanging="360"/>
      </w:pPr>
    </w:lvl>
  </w:abstractNum>
  <w:abstractNum w:abstractNumId="4">
    <w:nsid w:val="FFFFFF80"/>
    <w:multiLevelType w:val="singleLevel"/>
    <w:tmpl w:val="37623D4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F514C73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338AB22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528989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D318CCA0"/>
    <w:lvl w:ilvl="0">
      <w:start w:val="1"/>
      <w:numFmt w:val="decimal"/>
      <w:lvlText w:val="%1."/>
      <w:lvlJc w:val="left"/>
      <w:pPr>
        <w:tabs>
          <w:tab w:val="num" w:pos="360"/>
        </w:tabs>
        <w:ind w:left="360" w:hanging="360"/>
      </w:pPr>
    </w:lvl>
  </w:abstractNum>
  <w:abstractNum w:abstractNumId="9">
    <w:nsid w:val="FFFFFF89"/>
    <w:multiLevelType w:val="singleLevel"/>
    <w:tmpl w:val="28B28C5C"/>
    <w:lvl w:ilvl="0">
      <w:start w:val="1"/>
      <w:numFmt w:val="bullet"/>
      <w:lvlText w:val=""/>
      <w:lvlJc w:val="left"/>
      <w:pPr>
        <w:tabs>
          <w:tab w:val="num" w:pos="360"/>
        </w:tabs>
        <w:ind w:left="360" w:hanging="360"/>
      </w:pPr>
      <w:rPr>
        <w:rFonts w:ascii="Symbol" w:hAnsi="Symbol" w:hint="default"/>
      </w:rPr>
    </w:lvl>
  </w:abstractNum>
  <w:abstractNum w:abstractNumId="10">
    <w:nsid w:val="00AF5F20"/>
    <w:multiLevelType w:val="hybridMultilevel"/>
    <w:tmpl w:val="21BEDBF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nsid w:val="01204720"/>
    <w:multiLevelType w:val="hybridMultilevel"/>
    <w:tmpl w:val="3A3A0C58"/>
    <w:lvl w:ilvl="0" w:tplc="04090019">
      <w:start w:val="1"/>
      <w:numFmt w:val="lowerLetter"/>
      <w:lvlText w:val="%1."/>
      <w:lvlJc w:val="left"/>
      <w:pPr>
        <w:tabs>
          <w:tab w:val="num" w:pos="1166"/>
        </w:tabs>
        <w:ind w:left="1166"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06411BD8"/>
    <w:multiLevelType w:val="hybridMultilevel"/>
    <w:tmpl w:val="8C58ADEE"/>
    <w:lvl w:ilvl="0" w:tplc="04090019">
      <w:start w:val="1"/>
      <w:numFmt w:val="lowerLetter"/>
      <w:lvlText w:val="%1."/>
      <w:lvlJc w:val="left"/>
      <w:pPr>
        <w:tabs>
          <w:tab w:val="num" w:pos="1080"/>
        </w:tabs>
        <w:ind w:left="1080" w:hanging="360"/>
      </w:pPr>
    </w:lvl>
    <w:lvl w:ilvl="1" w:tplc="1C60EF10">
      <w:start w:val="2"/>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09C570DE"/>
    <w:multiLevelType w:val="hybridMultilevel"/>
    <w:tmpl w:val="498012BC"/>
    <w:lvl w:ilvl="0" w:tplc="A22C076E">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4">
    <w:nsid w:val="0AA2072B"/>
    <w:multiLevelType w:val="multilevel"/>
    <w:tmpl w:val="35F08D8A"/>
    <w:lvl w:ilvl="0">
      <w:start w:val="613"/>
      <w:numFmt w:val="decimalZero"/>
      <w:lvlText w:val="%1"/>
      <w:lvlJc w:val="left"/>
      <w:pPr>
        <w:tabs>
          <w:tab w:val="num" w:pos="885"/>
        </w:tabs>
        <w:ind w:left="885" w:hanging="885"/>
      </w:pPr>
      <w:rPr>
        <w:rFonts w:hint="default"/>
      </w:rPr>
    </w:lvl>
    <w:lvl w:ilvl="1">
      <w:start w:val="7"/>
      <w:numFmt w:val="decimalZero"/>
      <w:lvlText w:val="%1-%2"/>
      <w:lvlJc w:val="left"/>
      <w:pPr>
        <w:tabs>
          <w:tab w:val="num" w:pos="885"/>
        </w:tabs>
        <w:ind w:left="885" w:hanging="885"/>
      </w:pPr>
      <w:rPr>
        <w:rFonts w:hint="default"/>
      </w:rPr>
    </w:lvl>
    <w:lvl w:ilvl="2">
      <w:start w:val="1"/>
      <w:numFmt w:val="decimalZero"/>
      <w:lvlText w:val="%1-%2.%3"/>
      <w:lvlJc w:val="left"/>
      <w:pPr>
        <w:tabs>
          <w:tab w:val="num" w:pos="885"/>
        </w:tabs>
        <w:ind w:left="885" w:hanging="88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0F322EBF"/>
    <w:multiLevelType w:val="hybridMultilevel"/>
    <w:tmpl w:val="012E881C"/>
    <w:lvl w:ilvl="0" w:tplc="F4A89C6A">
      <w:start w:val="1"/>
      <w:numFmt w:val="lowerLetter"/>
      <w:lvlText w:val="(%1)"/>
      <w:lvlJc w:val="left"/>
      <w:pPr>
        <w:ind w:left="21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1854AC5"/>
    <w:multiLevelType w:val="hybridMultilevel"/>
    <w:tmpl w:val="99B091DC"/>
    <w:lvl w:ilvl="0" w:tplc="04090019">
      <w:start w:val="1"/>
      <w:numFmt w:val="lowerLetter"/>
      <w:lvlText w:val="%1."/>
      <w:lvlJc w:val="left"/>
      <w:pPr>
        <w:tabs>
          <w:tab w:val="num" w:pos="702"/>
        </w:tabs>
        <w:ind w:left="702" w:hanging="360"/>
      </w:pPr>
    </w:lvl>
    <w:lvl w:ilvl="1" w:tplc="0409000F">
      <w:start w:val="1"/>
      <w:numFmt w:val="decimal"/>
      <w:lvlText w:val="%2."/>
      <w:lvlJc w:val="left"/>
      <w:pPr>
        <w:tabs>
          <w:tab w:val="num" w:pos="1422"/>
        </w:tabs>
        <w:ind w:left="1422" w:hanging="360"/>
      </w:pPr>
    </w:lvl>
    <w:lvl w:ilvl="2" w:tplc="0409001B" w:tentative="1">
      <w:start w:val="1"/>
      <w:numFmt w:val="lowerRoman"/>
      <w:lvlText w:val="%3."/>
      <w:lvlJc w:val="right"/>
      <w:pPr>
        <w:tabs>
          <w:tab w:val="num" w:pos="2142"/>
        </w:tabs>
        <w:ind w:left="2142" w:hanging="180"/>
      </w:pPr>
    </w:lvl>
    <w:lvl w:ilvl="3" w:tplc="0409000F" w:tentative="1">
      <w:start w:val="1"/>
      <w:numFmt w:val="decimal"/>
      <w:lvlText w:val="%4."/>
      <w:lvlJc w:val="left"/>
      <w:pPr>
        <w:tabs>
          <w:tab w:val="num" w:pos="2862"/>
        </w:tabs>
        <w:ind w:left="2862" w:hanging="360"/>
      </w:pPr>
    </w:lvl>
    <w:lvl w:ilvl="4" w:tplc="04090019" w:tentative="1">
      <w:start w:val="1"/>
      <w:numFmt w:val="lowerLetter"/>
      <w:lvlText w:val="%5."/>
      <w:lvlJc w:val="left"/>
      <w:pPr>
        <w:tabs>
          <w:tab w:val="num" w:pos="3582"/>
        </w:tabs>
        <w:ind w:left="3582" w:hanging="360"/>
      </w:pPr>
    </w:lvl>
    <w:lvl w:ilvl="5" w:tplc="0409001B" w:tentative="1">
      <w:start w:val="1"/>
      <w:numFmt w:val="lowerRoman"/>
      <w:lvlText w:val="%6."/>
      <w:lvlJc w:val="right"/>
      <w:pPr>
        <w:tabs>
          <w:tab w:val="num" w:pos="4302"/>
        </w:tabs>
        <w:ind w:left="4302" w:hanging="180"/>
      </w:pPr>
    </w:lvl>
    <w:lvl w:ilvl="6" w:tplc="0409000F" w:tentative="1">
      <w:start w:val="1"/>
      <w:numFmt w:val="decimal"/>
      <w:lvlText w:val="%7."/>
      <w:lvlJc w:val="left"/>
      <w:pPr>
        <w:tabs>
          <w:tab w:val="num" w:pos="5022"/>
        </w:tabs>
        <w:ind w:left="5022" w:hanging="360"/>
      </w:pPr>
    </w:lvl>
    <w:lvl w:ilvl="7" w:tplc="04090019" w:tentative="1">
      <w:start w:val="1"/>
      <w:numFmt w:val="lowerLetter"/>
      <w:lvlText w:val="%8."/>
      <w:lvlJc w:val="left"/>
      <w:pPr>
        <w:tabs>
          <w:tab w:val="num" w:pos="5742"/>
        </w:tabs>
        <w:ind w:left="5742" w:hanging="360"/>
      </w:pPr>
    </w:lvl>
    <w:lvl w:ilvl="8" w:tplc="0409001B" w:tentative="1">
      <w:start w:val="1"/>
      <w:numFmt w:val="lowerRoman"/>
      <w:lvlText w:val="%9."/>
      <w:lvlJc w:val="right"/>
      <w:pPr>
        <w:tabs>
          <w:tab w:val="num" w:pos="6462"/>
        </w:tabs>
        <w:ind w:left="6462" w:hanging="180"/>
      </w:pPr>
    </w:lvl>
  </w:abstractNum>
  <w:abstractNum w:abstractNumId="17">
    <w:nsid w:val="15D12A95"/>
    <w:multiLevelType w:val="multilevel"/>
    <w:tmpl w:val="293C458E"/>
    <w:lvl w:ilvl="0">
      <w:start w:val="1"/>
      <w:numFmt w:val="decimal"/>
      <w:lvlText w:val="%1."/>
      <w:lvlJc w:val="left"/>
      <w:pPr>
        <w:tabs>
          <w:tab w:val="num" w:pos="1220"/>
        </w:tabs>
        <w:ind w:left="1220" w:hanging="615"/>
      </w:pPr>
      <w:rPr>
        <w:rFonts w:hint="default"/>
        <w:color w:val="000000"/>
      </w:rPr>
    </w:lvl>
    <w:lvl w:ilvl="1" w:tentative="1">
      <w:start w:val="1"/>
      <w:numFmt w:val="lowerLetter"/>
      <w:lvlText w:val="%2."/>
      <w:lvlJc w:val="left"/>
      <w:pPr>
        <w:tabs>
          <w:tab w:val="num" w:pos="1685"/>
        </w:tabs>
        <w:ind w:left="1685" w:hanging="360"/>
      </w:pPr>
    </w:lvl>
    <w:lvl w:ilvl="2" w:tentative="1">
      <w:start w:val="1"/>
      <w:numFmt w:val="lowerRoman"/>
      <w:lvlText w:val="%3."/>
      <w:lvlJc w:val="right"/>
      <w:pPr>
        <w:tabs>
          <w:tab w:val="num" w:pos="2405"/>
        </w:tabs>
        <w:ind w:left="2405" w:hanging="180"/>
      </w:pPr>
    </w:lvl>
    <w:lvl w:ilvl="3" w:tentative="1">
      <w:start w:val="1"/>
      <w:numFmt w:val="decimal"/>
      <w:lvlText w:val="%4."/>
      <w:lvlJc w:val="left"/>
      <w:pPr>
        <w:tabs>
          <w:tab w:val="num" w:pos="3125"/>
        </w:tabs>
        <w:ind w:left="3125" w:hanging="360"/>
      </w:pPr>
    </w:lvl>
    <w:lvl w:ilvl="4" w:tentative="1">
      <w:start w:val="1"/>
      <w:numFmt w:val="lowerLetter"/>
      <w:lvlText w:val="%5."/>
      <w:lvlJc w:val="left"/>
      <w:pPr>
        <w:tabs>
          <w:tab w:val="num" w:pos="3845"/>
        </w:tabs>
        <w:ind w:left="3845" w:hanging="360"/>
      </w:pPr>
    </w:lvl>
    <w:lvl w:ilvl="5" w:tentative="1">
      <w:start w:val="1"/>
      <w:numFmt w:val="lowerRoman"/>
      <w:lvlText w:val="%6."/>
      <w:lvlJc w:val="right"/>
      <w:pPr>
        <w:tabs>
          <w:tab w:val="num" w:pos="4565"/>
        </w:tabs>
        <w:ind w:left="4565" w:hanging="180"/>
      </w:pPr>
    </w:lvl>
    <w:lvl w:ilvl="6" w:tentative="1">
      <w:start w:val="1"/>
      <w:numFmt w:val="decimal"/>
      <w:lvlText w:val="%7."/>
      <w:lvlJc w:val="left"/>
      <w:pPr>
        <w:tabs>
          <w:tab w:val="num" w:pos="5285"/>
        </w:tabs>
        <w:ind w:left="5285" w:hanging="360"/>
      </w:pPr>
    </w:lvl>
    <w:lvl w:ilvl="7" w:tentative="1">
      <w:start w:val="1"/>
      <w:numFmt w:val="lowerLetter"/>
      <w:lvlText w:val="%8."/>
      <w:lvlJc w:val="left"/>
      <w:pPr>
        <w:tabs>
          <w:tab w:val="num" w:pos="6005"/>
        </w:tabs>
        <w:ind w:left="6005" w:hanging="360"/>
      </w:pPr>
    </w:lvl>
    <w:lvl w:ilvl="8" w:tentative="1">
      <w:start w:val="1"/>
      <w:numFmt w:val="lowerRoman"/>
      <w:lvlText w:val="%9."/>
      <w:lvlJc w:val="right"/>
      <w:pPr>
        <w:tabs>
          <w:tab w:val="num" w:pos="6725"/>
        </w:tabs>
        <w:ind w:left="6725" w:hanging="180"/>
      </w:pPr>
    </w:lvl>
  </w:abstractNum>
  <w:abstractNum w:abstractNumId="18">
    <w:nsid w:val="1D8A72AC"/>
    <w:multiLevelType w:val="hybridMultilevel"/>
    <w:tmpl w:val="129E7F2E"/>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354"/>
        </w:tabs>
        <w:ind w:left="1354" w:hanging="360"/>
      </w:pPr>
    </w:lvl>
    <w:lvl w:ilvl="2" w:tplc="0409001B" w:tentative="1">
      <w:start w:val="1"/>
      <w:numFmt w:val="lowerRoman"/>
      <w:lvlText w:val="%3."/>
      <w:lvlJc w:val="right"/>
      <w:pPr>
        <w:tabs>
          <w:tab w:val="num" w:pos="2074"/>
        </w:tabs>
        <w:ind w:left="2074" w:hanging="180"/>
      </w:pPr>
    </w:lvl>
    <w:lvl w:ilvl="3" w:tplc="0409000F" w:tentative="1">
      <w:start w:val="1"/>
      <w:numFmt w:val="decimal"/>
      <w:lvlText w:val="%4."/>
      <w:lvlJc w:val="left"/>
      <w:pPr>
        <w:tabs>
          <w:tab w:val="num" w:pos="2794"/>
        </w:tabs>
        <w:ind w:left="2794" w:hanging="360"/>
      </w:pPr>
    </w:lvl>
    <w:lvl w:ilvl="4" w:tplc="04090019" w:tentative="1">
      <w:start w:val="1"/>
      <w:numFmt w:val="lowerLetter"/>
      <w:lvlText w:val="%5."/>
      <w:lvlJc w:val="left"/>
      <w:pPr>
        <w:tabs>
          <w:tab w:val="num" w:pos="3514"/>
        </w:tabs>
        <w:ind w:left="3514" w:hanging="360"/>
      </w:pPr>
    </w:lvl>
    <w:lvl w:ilvl="5" w:tplc="0409001B" w:tentative="1">
      <w:start w:val="1"/>
      <w:numFmt w:val="lowerRoman"/>
      <w:lvlText w:val="%6."/>
      <w:lvlJc w:val="right"/>
      <w:pPr>
        <w:tabs>
          <w:tab w:val="num" w:pos="4234"/>
        </w:tabs>
        <w:ind w:left="4234" w:hanging="180"/>
      </w:pPr>
    </w:lvl>
    <w:lvl w:ilvl="6" w:tplc="0409000F" w:tentative="1">
      <w:start w:val="1"/>
      <w:numFmt w:val="decimal"/>
      <w:lvlText w:val="%7."/>
      <w:lvlJc w:val="left"/>
      <w:pPr>
        <w:tabs>
          <w:tab w:val="num" w:pos="4954"/>
        </w:tabs>
        <w:ind w:left="4954" w:hanging="360"/>
      </w:pPr>
    </w:lvl>
    <w:lvl w:ilvl="7" w:tplc="04090019" w:tentative="1">
      <w:start w:val="1"/>
      <w:numFmt w:val="lowerLetter"/>
      <w:lvlText w:val="%8."/>
      <w:lvlJc w:val="left"/>
      <w:pPr>
        <w:tabs>
          <w:tab w:val="num" w:pos="5674"/>
        </w:tabs>
        <w:ind w:left="5674" w:hanging="360"/>
      </w:pPr>
    </w:lvl>
    <w:lvl w:ilvl="8" w:tplc="0409001B" w:tentative="1">
      <w:start w:val="1"/>
      <w:numFmt w:val="lowerRoman"/>
      <w:lvlText w:val="%9."/>
      <w:lvlJc w:val="right"/>
      <w:pPr>
        <w:tabs>
          <w:tab w:val="num" w:pos="6394"/>
        </w:tabs>
        <w:ind w:left="6394" w:hanging="180"/>
      </w:pPr>
    </w:lvl>
  </w:abstractNum>
  <w:abstractNum w:abstractNumId="19">
    <w:nsid w:val="1D905D64"/>
    <w:multiLevelType w:val="multilevel"/>
    <w:tmpl w:val="243C8E20"/>
    <w:lvl w:ilvl="0">
      <w:start w:val="5"/>
      <w:numFmt w:val="decimalZero"/>
      <w:lvlText w:val="%1"/>
      <w:lvlJc w:val="left"/>
      <w:pPr>
        <w:tabs>
          <w:tab w:val="num" w:pos="810"/>
        </w:tabs>
        <w:ind w:left="810" w:hanging="810"/>
      </w:pPr>
      <w:rPr>
        <w:rFonts w:hint="default"/>
      </w:rPr>
    </w:lvl>
    <w:lvl w:ilvl="1">
      <w:start w:val="5"/>
      <w:numFmt w:val="decimalZero"/>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21E32E4A"/>
    <w:multiLevelType w:val="hybridMultilevel"/>
    <w:tmpl w:val="433008B0"/>
    <w:lvl w:ilvl="0" w:tplc="F04634A6">
      <w:numFmt w:val="bullet"/>
      <w:lvlText w:val="•"/>
      <w:lvlJc w:val="left"/>
      <w:pPr>
        <w:ind w:left="1800" w:hanging="360"/>
      </w:pPr>
      <w:rPr>
        <w:rFonts w:ascii="Arial" w:eastAsia="Times New Roman"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nsid w:val="27F2324A"/>
    <w:multiLevelType w:val="hybridMultilevel"/>
    <w:tmpl w:val="11AC6E16"/>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2D4B434D"/>
    <w:multiLevelType w:val="hybridMultilevel"/>
    <w:tmpl w:val="8DC2EB4C"/>
    <w:lvl w:ilvl="0" w:tplc="04090001">
      <w:start w:val="1"/>
      <w:numFmt w:val="bullet"/>
      <w:lvlText w:val=""/>
      <w:lvlJc w:val="left"/>
      <w:pPr>
        <w:tabs>
          <w:tab w:val="num" w:pos="990"/>
        </w:tabs>
        <w:ind w:left="990" w:hanging="360"/>
      </w:pPr>
      <w:rPr>
        <w:rFonts w:ascii="Symbol" w:hAnsi="Symbol" w:hint="default"/>
      </w:rPr>
    </w:lvl>
    <w:lvl w:ilvl="1" w:tplc="04090003" w:tentative="1">
      <w:start w:val="1"/>
      <w:numFmt w:val="bullet"/>
      <w:lvlText w:val="o"/>
      <w:lvlJc w:val="left"/>
      <w:pPr>
        <w:tabs>
          <w:tab w:val="num" w:pos="1710"/>
        </w:tabs>
        <w:ind w:left="1710" w:hanging="360"/>
      </w:pPr>
      <w:rPr>
        <w:rFonts w:ascii="Courier New" w:hAnsi="Courier New" w:cs="Courier New"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23">
    <w:nsid w:val="2D960EF8"/>
    <w:multiLevelType w:val="multilevel"/>
    <w:tmpl w:val="D4E02C1C"/>
    <w:lvl w:ilvl="0">
      <w:start w:val="13"/>
      <w:numFmt w:val="decimalZero"/>
      <w:lvlText w:val="%1"/>
      <w:lvlJc w:val="left"/>
      <w:pPr>
        <w:tabs>
          <w:tab w:val="num" w:pos="810"/>
        </w:tabs>
        <w:ind w:left="810" w:hanging="810"/>
      </w:pPr>
      <w:rPr>
        <w:rFonts w:hint="default"/>
      </w:rPr>
    </w:lvl>
    <w:lvl w:ilvl="1">
      <w:start w:val="1"/>
      <w:numFmt w:val="decimalZero"/>
      <w:lvlText w:val="%1.%2"/>
      <w:lvlJc w:val="left"/>
      <w:pPr>
        <w:tabs>
          <w:tab w:val="num" w:pos="810"/>
        </w:tabs>
        <w:ind w:left="810" w:hanging="810"/>
      </w:pPr>
      <w:rPr>
        <w:rFonts w:hint="default"/>
      </w:rPr>
    </w:lvl>
    <w:lvl w:ilvl="2">
      <w:start w:val="1"/>
      <w:numFmt w:val="decimalZero"/>
      <w:lvlText w:val="%1.03"/>
      <w:lvlJc w:val="left"/>
      <w:pPr>
        <w:tabs>
          <w:tab w:val="num" w:pos="810"/>
        </w:tabs>
        <w:ind w:left="810" w:hanging="81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2E140142"/>
    <w:multiLevelType w:val="hybridMultilevel"/>
    <w:tmpl w:val="5202872E"/>
    <w:lvl w:ilvl="0" w:tplc="0409000F">
      <w:start w:val="1"/>
      <w:numFmt w:val="decimal"/>
      <w:lvlText w:val="%1."/>
      <w:lvlJc w:val="left"/>
      <w:pPr>
        <w:tabs>
          <w:tab w:val="num" w:pos="1166"/>
        </w:tabs>
        <w:ind w:left="1166" w:hanging="360"/>
      </w:pPr>
    </w:lvl>
    <w:lvl w:ilvl="1" w:tplc="04090019" w:tentative="1">
      <w:start w:val="1"/>
      <w:numFmt w:val="lowerLetter"/>
      <w:lvlText w:val="%2."/>
      <w:lvlJc w:val="left"/>
      <w:pPr>
        <w:tabs>
          <w:tab w:val="num" w:pos="1886"/>
        </w:tabs>
        <w:ind w:left="1886" w:hanging="360"/>
      </w:pPr>
    </w:lvl>
    <w:lvl w:ilvl="2" w:tplc="0409001B" w:tentative="1">
      <w:start w:val="1"/>
      <w:numFmt w:val="lowerRoman"/>
      <w:lvlText w:val="%3."/>
      <w:lvlJc w:val="right"/>
      <w:pPr>
        <w:tabs>
          <w:tab w:val="num" w:pos="2606"/>
        </w:tabs>
        <w:ind w:left="2606" w:hanging="180"/>
      </w:pPr>
    </w:lvl>
    <w:lvl w:ilvl="3" w:tplc="0409000F" w:tentative="1">
      <w:start w:val="1"/>
      <w:numFmt w:val="decimal"/>
      <w:lvlText w:val="%4."/>
      <w:lvlJc w:val="left"/>
      <w:pPr>
        <w:tabs>
          <w:tab w:val="num" w:pos="3326"/>
        </w:tabs>
        <w:ind w:left="3326" w:hanging="360"/>
      </w:pPr>
    </w:lvl>
    <w:lvl w:ilvl="4" w:tplc="04090019" w:tentative="1">
      <w:start w:val="1"/>
      <w:numFmt w:val="lowerLetter"/>
      <w:lvlText w:val="%5."/>
      <w:lvlJc w:val="left"/>
      <w:pPr>
        <w:tabs>
          <w:tab w:val="num" w:pos="4046"/>
        </w:tabs>
        <w:ind w:left="4046" w:hanging="360"/>
      </w:pPr>
    </w:lvl>
    <w:lvl w:ilvl="5" w:tplc="0409001B" w:tentative="1">
      <w:start w:val="1"/>
      <w:numFmt w:val="lowerRoman"/>
      <w:lvlText w:val="%6."/>
      <w:lvlJc w:val="right"/>
      <w:pPr>
        <w:tabs>
          <w:tab w:val="num" w:pos="4766"/>
        </w:tabs>
        <w:ind w:left="4766" w:hanging="180"/>
      </w:pPr>
    </w:lvl>
    <w:lvl w:ilvl="6" w:tplc="0409000F" w:tentative="1">
      <w:start w:val="1"/>
      <w:numFmt w:val="decimal"/>
      <w:lvlText w:val="%7."/>
      <w:lvlJc w:val="left"/>
      <w:pPr>
        <w:tabs>
          <w:tab w:val="num" w:pos="5486"/>
        </w:tabs>
        <w:ind w:left="5486" w:hanging="360"/>
      </w:pPr>
    </w:lvl>
    <w:lvl w:ilvl="7" w:tplc="04090019" w:tentative="1">
      <w:start w:val="1"/>
      <w:numFmt w:val="lowerLetter"/>
      <w:lvlText w:val="%8."/>
      <w:lvlJc w:val="left"/>
      <w:pPr>
        <w:tabs>
          <w:tab w:val="num" w:pos="6206"/>
        </w:tabs>
        <w:ind w:left="6206" w:hanging="360"/>
      </w:pPr>
    </w:lvl>
    <w:lvl w:ilvl="8" w:tplc="0409001B" w:tentative="1">
      <w:start w:val="1"/>
      <w:numFmt w:val="lowerRoman"/>
      <w:lvlText w:val="%9."/>
      <w:lvlJc w:val="right"/>
      <w:pPr>
        <w:tabs>
          <w:tab w:val="num" w:pos="6926"/>
        </w:tabs>
        <w:ind w:left="6926" w:hanging="180"/>
      </w:pPr>
    </w:lvl>
  </w:abstractNum>
  <w:abstractNum w:abstractNumId="25">
    <w:nsid w:val="3B7C4E94"/>
    <w:multiLevelType w:val="multilevel"/>
    <w:tmpl w:val="AC70C932"/>
    <w:lvl w:ilvl="0">
      <w:start w:val="613"/>
      <w:numFmt w:val="decimalZero"/>
      <w:lvlText w:val="%1"/>
      <w:lvlJc w:val="left"/>
      <w:pPr>
        <w:tabs>
          <w:tab w:val="num" w:pos="885"/>
        </w:tabs>
        <w:ind w:left="885" w:hanging="885"/>
      </w:pPr>
      <w:rPr>
        <w:rFonts w:hint="default"/>
      </w:rPr>
    </w:lvl>
    <w:lvl w:ilvl="1">
      <w:start w:val="7"/>
      <w:numFmt w:val="decimalZero"/>
      <w:lvlText w:val="%1-%2"/>
      <w:lvlJc w:val="left"/>
      <w:pPr>
        <w:tabs>
          <w:tab w:val="num" w:pos="885"/>
        </w:tabs>
        <w:ind w:left="885" w:hanging="885"/>
      </w:pPr>
      <w:rPr>
        <w:rFonts w:hint="default"/>
      </w:rPr>
    </w:lvl>
    <w:lvl w:ilvl="2">
      <w:start w:val="1"/>
      <w:numFmt w:val="decimalZero"/>
      <w:lvlText w:val="%1-%2.%3"/>
      <w:lvlJc w:val="left"/>
      <w:pPr>
        <w:tabs>
          <w:tab w:val="num" w:pos="885"/>
        </w:tabs>
        <w:ind w:left="885" w:hanging="88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40176727"/>
    <w:multiLevelType w:val="multilevel"/>
    <w:tmpl w:val="0FDCA6DC"/>
    <w:lvl w:ilvl="0">
      <w:start w:val="6"/>
      <w:numFmt w:val="decimalZero"/>
      <w:lvlText w:val="%1"/>
      <w:lvlJc w:val="left"/>
      <w:pPr>
        <w:tabs>
          <w:tab w:val="num" w:pos="810"/>
        </w:tabs>
        <w:ind w:left="810" w:hanging="810"/>
      </w:pPr>
      <w:rPr>
        <w:rFonts w:hint="default"/>
      </w:rPr>
    </w:lvl>
    <w:lvl w:ilvl="1">
      <w:start w:val="1"/>
      <w:numFmt w:val="decimalZero"/>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4345709C"/>
    <w:multiLevelType w:val="hybridMultilevel"/>
    <w:tmpl w:val="23B06D96"/>
    <w:lvl w:ilvl="0" w:tplc="04090001">
      <w:start w:val="1"/>
      <w:numFmt w:val="bullet"/>
      <w:lvlText w:val=""/>
      <w:lvlJc w:val="left"/>
      <w:pPr>
        <w:tabs>
          <w:tab w:val="num" w:pos="1166"/>
        </w:tabs>
        <w:ind w:left="1166" w:hanging="360"/>
      </w:pPr>
      <w:rPr>
        <w:rFonts w:ascii="Symbol" w:hAnsi="Symbol" w:hint="default"/>
      </w:rPr>
    </w:lvl>
    <w:lvl w:ilvl="1" w:tplc="04090003" w:tentative="1">
      <w:start w:val="1"/>
      <w:numFmt w:val="bullet"/>
      <w:lvlText w:val="o"/>
      <w:lvlJc w:val="left"/>
      <w:pPr>
        <w:tabs>
          <w:tab w:val="num" w:pos="1886"/>
        </w:tabs>
        <w:ind w:left="1886" w:hanging="360"/>
      </w:pPr>
      <w:rPr>
        <w:rFonts w:ascii="Courier New" w:hAnsi="Courier New" w:cs="Courier New" w:hint="default"/>
      </w:rPr>
    </w:lvl>
    <w:lvl w:ilvl="2" w:tplc="04090005" w:tentative="1">
      <w:start w:val="1"/>
      <w:numFmt w:val="bullet"/>
      <w:lvlText w:val=""/>
      <w:lvlJc w:val="left"/>
      <w:pPr>
        <w:tabs>
          <w:tab w:val="num" w:pos="2606"/>
        </w:tabs>
        <w:ind w:left="2606" w:hanging="360"/>
      </w:pPr>
      <w:rPr>
        <w:rFonts w:ascii="Wingdings" w:hAnsi="Wingdings" w:hint="default"/>
      </w:rPr>
    </w:lvl>
    <w:lvl w:ilvl="3" w:tplc="04090001" w:tentative="1">
      <w:start w:val="1"/>
      <w:numFmt w:val="bullet"/>
      <w:lvlText w:val=""/>
      <w:lvlJc w:val="left"/>
      <w:pPr>
        <w:tabs>
          <w:tab w:val="num" w:pos="3326"/>
        </w:tabs>
        <w:ind w:left="3326" w:hanging="360"/>
      </w:pPr>
      <w:rPr>
        <w:rFonts w:ascii="Symbol" w:hAnsi="Symbol" w:hint="default"/>
      </w:rPr>
    </w:lvl>
    <w:lvl w:ilvl="4" w:tplc="04090003" w:tentative="1">
      <w:start w:val="1"/>
      <w:numFmt w:val="bullet"/>
      <w:lvlText w:val="o"/>
      <w:lvlJc w:val="left"/>
      <w:pPr>
        <w:tabs>
          <w:tab w:val="num" w:pos="4046"/>
        </w:tabs>
        <w:ind w:left="4046" w:hanging="360"/>
      </w:pPr>
      <w:rPr>
        <w:rFonts w:ascii="Courier New" w:hAnsi="Courier New" w:cs="Courier New" w:hint="default"/>
      </w:rPr>
    </w:lvl>
    <w:lvl w:ilvl="5" w:tplc="04090005" w:tentative="1">
      <w:start w:val="1"/>
      <w:numFmt w:val="bullet"/>
      <w:lvlText w:val=""/>
      <w:lvlJc w:val="left"/>
      <w:pPr>
        <w:tabs>
          <w:tab w:val="num" w:pos="4766"/>
        </w:tabs>
        <w:ind w:left="4766" w:hanging="360"/>
      </w:pPr>
      <w:rPr>
        <w:rFonts w:ascii="Wingdings" w:hAnsi="Wingdings" w:hint="default"/>
      </w:rPr>
    </w:lvl>
    <w:lvl w:ilvl="6" w:tplc="04090001" w:tentative="1">
      <w:start w:val="1"/>
      <w:numFmt w:val="bullet"/>
      <w:lvlText w:val=""/>
      <w:lvlJc w:val="left"/>
      <w:pPr>
        <w:tabs>
          <w:tab w:val="num" w:pos="5486"/>
        </w:tabs>
        <w:ind w:left="5486" w:hanging="360"/>
      </w:pPr>
      <w:rPr>
        <w:rFonts w:ascii="Symbol" w:hAnsi="Symbol" w:hint="default"/>
      </w:rPr>
    </w:lvl>
    <w:lvl w:ilvl="7" w:tplc="04090003" w:tentative="1">
      <w:start w:val="1"/>
      <w:numFmt w:val="bullet"/>
      <w:lvlText w:val="o"/>
      <w:lvlJc w:val="left"/>
      <w:pPr>
        <w:tabs>
          <w:tab w:val="num" w:pos="6206"/>
        </w:tabs>
        <w:ind w:left="6206" w:hanging="360"/>
      </w:pPr>
      <w:rPr>
        <w:rFonts w:ascii="Courier New" w:hAnsi="Courier New" w:cs="Courier New" w:hint="default"/>
      </w:rPr>
    </w:lvl>
    <w:lvl w:ilvl="8" w:tplc="04090005" w:tentative="1">
      <w:start w:val="1"/>
      <w:numFmt w:val="bullet"/>
      <w:lvlText w:val=""/>
      <w:lvlJc w:val="left"/>
      <w:pPr>
        <w:tabs>
          <w:tab w:val="num" w:pos="6926"/>
        </w:tabs>
        <w:ind w:left="6926" w:hanging="360"/>
      </w:pPr>
      <w:rPr>
        <w:rFonts w:ascii="Wingdings" w:hAnsi="Wingdings" w:hint="default"/>
      </w:rPr>
    </w:lvl>
  </w:abstractNum>
  <w:abstractNum w:abstractNumId="28">
    <w:nsid w:val="465D3368"/>
    <w:multiLevelType w:val="multilevel"/>
    <w:tmpl w:val="EED05DE4"/>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620"/>
        </w:tabs>
        <w:ind w:left="18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9">
    <w:nsid w:val="4E060358"/>
    <w:multiLevelType w:val="multilevel"/>
    <w:tmpl w:val="F3A826EA"/>
    <w:lvl w:ilvl="0">
      <w:start w:val="5"/>
      <w:numFmt w:val="decimalZero"/>
      <w:lvlText w:val="%1"/>
      <w:lvlJc w:val="left"/>
      <w:pPr>
        <w:tabs>
          <w:tab w:val="num" w:pos="600"/>
        </w:tabs>
        <w:ind w:left="600" w:hanging="600"/>
      </w:pPr>
      <w:rPr>
        <w:rFonts w:hint="default"/>
      </w:rPr>
    </w:lvl>
    <w:lvl w:ilvl="1">
      <w:start w:val="4"/>
      <w:numFmt w:val="decimalZero"/>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4E4451B9"/>
    <w:multiLevelType w:val="hybridMultilevel"/>
    <w:tmpl w:val="400A3DE2"/>
    <w:lvl w:ilvl="0" w:tplc="04090001">
      <w:start w:val="1"/>
      <w:numFmt w:val="bullet"/>
      <w:lvlText w:val=""/>
      <w:lvlJc w:val="left"/>
      <w:pPr>
        <w:tabs>
          <w:tab w:val="num" w:pos="1521"/>
        </w:tabs>
        <w:ind w:left="1521" w:hanging="360"/>
      </w:pPr>
      <w:rPr>
        <w:rFonts w:ascii="Symbol" w:hAnsi="Symbol" w:hint="default"/>
      </w:rPr>
    </w:lvl>
    <w:lvl w:ilvl="1" w:tplc="0409000F">
      <w:start w:val="1"/>
      <w:numFmt w:val="decimal"/>
      <w:lvlText w:val="%2."/>
      <w:lvlJc w:val="left"/>
      <w:pPr>
        <w:tabs>
          <w:tab w:val="num" w:pos="2241"/>
        </w:tabs>
        <w:ind w:left="2241" w:hanging="360"/>
      </w:pPr>
      <w:rPr>
        <w:rFonts w:hint="default"/>
      </w:rPr>
    </w:lvl>
    <w:lvl w:ilvl="2" w:tplc="04090005" w:tentative="1">
      <w:start w:val="1"/>
      <w:numFmt w:val="bullet"/>
      <w:lvlText w:val=""/>
      <w:lvlJc w:val="left"/>
      <w:pPr>
        <w:tabs>
          <w:tab w:val="num" w:pos="2961"/>
        </w:tabs>
        <w:ind w:left="2961" w:hanging="360"/>
      </w:pPr>
      <w:rPr>
        <w:rFonts w:ascii="Wingdings" w:hAnsi="Wingdings" w:hint="default"/>
      </w:rPr>
    </w:lvl>
    <w:lvl w:ilvl="3" w:tplc="04090001" w:tentative="1">
      <w:start w:val="1"/>
      <w:numFmt w:val="bullet"/>
      <w:lvlText w:val=""/>
      <w:lvlJc w:val="left"/>
      <w:pPr>
        <w:tabs>
          <w:tab w:val="num" w:pos="3681"/>
        </w:tabs>
        <w:ind w:left="3681" w:hanging="360"/>
      </w:pPr>
      <w:rPr>
        <w:rFonts w:ascii="Symbol" w:hAnsi="Symbol" w:hint="default"/>
      </w:rPr>
    </w:lvl>
    <w:lvl w:ilvl="4" w:tplc="04090003" w:tentative="1">
      <w:start w:val="1"/>
      <w:numFmt w:val="bullet"/>
      <w:lvlText w:val="o"/>
      <w:lvlJc w:val="left"/>
      <w:pPr>
        <w:tabs>
          <w:tab w:val="num" w:pos="4401"/>
        </w:tabs>
        <w:ind w:left="4401" w:hanging="360"/>
      </w:pPr>
      <w:rPr>
        <w:rFonts w:ascii="Courier New" w:hAnsi="Courier New" w:cs="Courier New" w:hint="default"/>
      </w:rPr>
    </w:lvl>
    <w:lvl w:ilvl="5" w:tplc="04090005" w:tentative="1">
      <w:start w:val="1"/>
      <w:numFmt w:val="bullet"/>
      <w:lvlText w:val=""/>
      <w:lvlJc w:val="left"/>
      <w:pPr>
        <w:tabs>
          <w:tab w:val="num" w:pos="5121"/>
        </w:tabs>
        <w:ind w:left="5121" w:hanging="360"/>
      </w:pPr>
      <w:rPr>
        <w:rFonts w:ascii="Wingdings" w:hAnsi="Wingdings" w:hint="default"/>
      </w:rPr>
    </w:lvl>
    <w:lvl w:ilvl="6" w:tplc="04090001" w:tentative="1">
      <w:start w:val="1"/>
      <w:numFmt w:val="bullet"/>
      <w:lvlText w:val=""/>
      <w:lvlJc w:val="left"/>
      <w:pPr>
        <w:tabs>
          <w:tab w:val="num" w:pos="5841"/>
        </w:tabs>
        <w:ind w:left="5841" w:hanging="360"/>
      </w:pPr>
      <w:rPr>
        <w:rFonts w:ascii="Symbol" w:hAnsi="Symbol" w:hint="default"/>
      </w:rPr>
    </w:lvl>
    <w:lvl w:ilvl="7" w:tplc="04090003" w:tentative="1">
      <w:start w:val="1"/>
      <w:numFmt w:val="bullet"/>
      <w:lvlText w:val="o"/>
      <w:lvlJc w:val="left"/>
      <w:pPr>
        <w:tabs>
          <w:tab w:val="num" w:pos="6561"/>
        </w:tabs>
        <w:ind w:left="6561" w:hanging="360"/>
      </w:pPr>
      <w:rPr>
        <w:rFonts w:ascii="Courier New" w:hAnsi="Courier New" w:cs="Courier New" w:hint="default"/>
      </w:rPr>
    </w:lvl>
    <w:lvl w:ilvl="8" w:tplc="04090005" w:tentative="1">
      <w:start w:val="1"/>
      <w:numFmt w:val="bullet"/>
      <w:lvlText w:val=""/>
      <w:lvlJc w:val="left"/>
      <w:pPr>
        <w:tabs>
          <w:tab w:val="num" w:pos="7281"/>
        </w:tabs>
        <w:ind w:left="7281" w:hanging="360"/>
      </w:pPr>
      <w:rPr>
        <w:rFonts w:ascii="Wingdings" w:hAnsi="Wingdings" w:hint="default"/>
      </w:rPr>
    </w:lvl>
  </w:abstractNum>
  <w:abstractNum w:abstractNumId="31">
    <w:nsid w:val="51934586"/>
    <w:multiLevelType w:val="hybridMultilevel"/>
    <w:tmpl w:val="D8C0FAEE"/>
    <w:lvl w:ilvl="0" w:tplc="04090001">
      <w:start w:val="1"/>
      <w:numFmt w:val="bullet"/>
      <w:lvlText w:val=""/>
      <w:lvlJc w:val="left"/>
      <w:pPr>
        <w:tabs>
          <w:tab w:val="num" w:pos="995"/>
        </w:tabs>
        <w:ind w:left="995" w:hanging="360"/>
      </w:pPr>
      <w:rPr>
        <w:rFonts w:ascii="Symbol" w:hAnsi="Symbol" w:hint="default"/>
      </w:rPr>
    </w:lvl>
    <w:lvl w:ilvl="1" w:tplc="04090003" w:tentative="1">
      <w:start w:val="1"/>
      <w:numFmt w:val="bullet"/>
      <w:lvlText w:val="o"/>
      <w:lvlJc w:val="left"/>
      <w:pPr>
        <w:tabs>
          <w:tab w:val="num" w:pos="1715"/>
        </w:tabs>
        <w:ind w:left="1715" w:hanging="360"/>
      </w:pPr>
      <w:rPr>
        <w:rFonts w:ascii="Courier New" w:hAnsi="Courier New" w:cs="Courier New" w:hint="default"/>
      </w:rPr>
    </w:lvl>
    <w:lvl w:ilvl="2" w:tplc="04090005" w:tentative="1">
      <w:start w:val="1"/>
      <w:numFmt w:val="bullet"/>
      <w:lvlText w:val=""/>
      <w:lvlJc w:val="left"/>
      <w:pPr>
        <w:tabs>
          <w:tab w:val="num" w:pos="2435"/>
        </w:tabs>
        <w:ind w:left="2435" w:hanging="360"/>
      </w:pPr>
      <w:rPr>
        <w:rFonts w:ascii="Wingdings" w:hAnsi="Wingdings" w:hint="default"/>
      </w:rPr>
    </w:lvl>
    <w:lvl w:ilvl="3" w:tplc="04090001" w:tentative="1">
      <w:start w:val="1"/>
      <w:numFmt w:val="bullet"/>
      <w:lvlText w:val=""/>
      <w:lvlJc w:val="left"/>
      <w:pPr>
        <w:tabs>
          <w:tab w:val="num" w:pos="3155"/>
        </w:tabs>
        <w:ind w:left="3155" w:hanging="360"/>
      </w:pPr>
      <w:rPr>
        <w:rFonts w:ascii="Symbol" w:hAnsi="Symbol" w:hint="default"/>
      </w:rPr>
    </w:lvl>
    <w:lvl w:ilvl="4" w:tplc="04090003" w:tentative="1">
      <w:start w:val="1"/>
      <w:numFmt w:val="bullet"/>
      <w:lvlText w:val="o"/>
      <w:lvlJc w:val="left"/>
      <w:pPr>
        <w:tabs>
          <w:tab w:val="num" w:pos="3875"/>
        </w:tabs>
        <w:ind w:left="3875" w:hanging="360"/>
      </w:pPr>
      <w:rPr>
        <w:rFonts w:ascii="Courier New" w:hAnsi="Courier New" w:cs="Courier New" w:hint="default"/>
      </w:rPr>
    </w:lvl>
    <w:lvl w:ilvl="5" w:tplc="04090005" w:tentative="1">
      <w:start w:val="1"/>
      <w:numFmt w:val="bullet"/>
      <w:lvlText w:val=""/>
      <w:lvlJc w:val="left"/>
      <w:pPr>
        <w:tabs>
          <w:tab w:val="num" w:pos="4595"/>
        </w:tabs>
        <w:ind w:left="4595" w:hanging="360"/>
      </w:pPr>
      <w:rPr>
        <w:rFonts w:ascii="Wingdings" w:hAnsi="Wingdings" w:hint="default"/>
      </w:rPr>
    </w:lvl>
    <w:lvl w:ilvl="6" w:tplc="04090001" w:tentative="1">
      <w:start w:val="1"/>
      <w:numFmt w:val="bullet"/>
      <w:lvlText w:val=""/>
      <w:lvlJc w:val="left"/>
      <w:pPr>
        <w:tabs>
          <w:tab w:val="num" w:pos="5315"/>
        </w:tabs>
        <w:ind w:left="5315" w:hanging="360"/>
      </w:pPr>
      <w:rPr>
        <w:rFonts w:ascii="Symbol" w:hAnsi="Symbol" w:hint="default"/>
      </w:rPr>
    </w:lvl>
    <w:lvl w:ilvl="7" w:tplc="04090003" w:tentative="1">
      <w:start w:val="1"/>
      <w:numFmt w:val="bullet"/>
      <w:lvlText w:val="o"/>
      <w:lvlJc w:val="left"/>
      <w:pPr>
        <w:tabs>
          <w:tab w:val="num" w:pos="6035"/>
        </w:tabs>
        <w:ind w:left="6035" w:hanging="360"/>
      </w:pPr>
      <w:rPr>
        <w:rFonts w:ascii="Courier New" w:hAnsi="Courier New" w:cs="Courier New" w:hint="default"/>
      </w:rPr>
    </w:lvl>
    <w:lvl w:ilvl="8" w:tplc="04090005" w:tentative="1">
      <w:start w:val="1"/>
      <w:numFmt w:val="bullet"/>
      <w:lvlText w:val=""/>
      <w:lvlJc w:val="left"/>
      <w:pPr>
        <w:tabs>
          <w:tab w:val="num" w:pos="6755"/>
        </w:tabs>
        <w:ind w:left="6755" w:hanging="360"/>
      </w:pPr>
      <w:rPr>
        <w:rFonts w:ascii="Wingdings" w:hAnsi="Wingdings" w:hint="default"/>
      </w:rPr>
    </w:lvl>
  </w:abstractNum>
  <w:abstractNum w:abstractNumId="32">
    <w:nsid w:val="55A5640B"/>
    <w:multiLevelType w:val="multilevel"/>
    <w:tmpl w:val="F06CFD88"/>
    <w:lvl w:ilvl="0">
      <w:start w:val="613"/>
      <w:numFmt w:val="decimalZero"/>
      <w:lvlText w:val="%1"/>
      <w:lvlJc w:val="left"/>
      <w:pPr>
        <w:tabs>
          <w:tab w:val="num" w:pos="1440"/>
        </w:tabs>
        <w:ind w:left="1440" w:hanging="1440"/>
      </w:pPr>
      <w:rPr>
        <w:rFonts w:hint="default"/>
      </w:rPr>
    </w:lvl>
    <w:lvl w:ilvl="1">
      <w:start w:val="6"/>
      <w:numFmt w:val="decimalZero"/>
      <w:lvlText w:val="0%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5D6D5C0D"/>
    <w:multiLevelType w:val="hybridMultilevel"/>
    <w:tmpl w:val="5D8E9EC4"/>
    <w:lvl w:ilvl="0" w:tplc="44D4F668">
      <w:start w:val="3"/>
      <w:numFmt w:val="decimal"/>
      <w:lvlText w:val="%1."/>
      <w:lvlJc w:val="left"/>
      <w:pPr>
        <w:tabs>
          <w:tab w:val="num" w:pos="1170"/>
        </w:tabs>
        <w:ind w:left="1170" w:hanging="360"/>
      </w:pPr>
      <w:rPr>
        <w:rFonts w:hint="default"/>
      </w:rPr>
    </w:lvl>
    <w:lvl w:ilvl="1" w:tplc="4C16483E">
      <w:start w:val="1"/>
      <w:numFmt w:val="lowerLetter"/>
      <w:lvlText w:val="%2."/>
      <w:lvlJc w:val="left"/>
      <w:pPr>
        <w:tabs>
          <w:tab w:val="num" w:pos="1890"/>
        </w:tabs>
        <w:ind w:left="1890" w:hanging="360"/>
      </w:pPr>
      <w:rPr>
        <w:rFonts w:hint="default"/>
      </w:rPr>
    </w:lvl>
    <w:lvl w:ilvl="2" w:tplc="0409001B" w:tentative="1">
      <w:start w:val="1"/>
      <w:numFmt w:val="lowerRoman"/>
      <w:lvlText w:val="%3."/>
      <w:lvlJc w:val="right"/>
      <w:pPr>
        <w:tabs>
          <w:tab w:val="num" w:pos="2610"/>
        </w:tabs>
        <w:ind w:left="2610" w:hanging="180"/>
      </w:pPr>
    </w:lvl>
    <w:lvl w:ilvl="3" w:tplc="0409000F" w:tentative="1">
      <w:start w:val="1"/>
      <w:numFmt w:val="decimal"/>
      <w:lvlText w:val="%4."/>
      <w:lvlJc w:val="left"/>
      <w:pPr>
        <w:tabs>
          <w:tab w:val="num" w:pos="3330"/>
        </w:tabs>
        <w:ind w:left="3330" w:hanging="360"/>
      </w:pPr>
    </w:lvl>
    <w:lvl w:ilvl="4" w:tplc="04090019" w:tentative="1">
      <w:start w:val="1"/>
      <w:numFmt w:val="lowerLetter"/>
      <w:lvlText w:val="%5."/>
      <w:lvlJc w:val="left"/>
      <w:pPr>
        <w:tabs>
          <w:tab w:val="num" w:pos="4050"/>
        </w:tabs>
        <w:ind w:left="4050" w:hanging="360"/>
      </w:pPr>
    </w:lvl>
    <w:lvl w:ilvl="5" w:tplc="0409001B" w:tentative="1">
      <w:start w:val="1"/>
      <w:numFmt w:val="lowerRoman"/>
      <w:lvlText w:val="%6."/>
      <w:lvlJc w:val="right"/>
      <w:pPr>
        <w:tabs>
          <w:tab w:val="num" w:pos="4770"/>
        </w:tabs>
        <w:ind w:left="4770" w:hanging="180"/>
      </w:pPr>
    </w:lvl>
    <w:lvl w:ilvl="6" w:tplc="0409000F" w:tentative="1">
      <w:start w:val="1"/>
      <w:numFmt w:val="decimal"/>
      <w:lvlText w:val="%7."/>
      <w:lvlJc w:val="left"/>
      <w:pPr>
        <w:tabs>
          <w:tab w:val="num" w:pos="5490"/>
        </w:tabs>
        <w:ind w:left="5490" w:hanging="360"/>
      </w:pPr>
    </w:lvl>
    <w:lvl w:ilvl="7" w:tplc="04090019" w:tentative="1">
      <w:start w:val="1"/>
      <w:numFmt w:val="lowerLetter"/>
      <w:lvlText w:val="%8."/>
      <w:lvlJc w:val="left"/>
      <w:pPr>
        <w:tabs>
          <w:tab w:val="num" w:pos="6210"/>
        </w:tabs>
        <w:ind w:left="6210" w:hanging="360"/>
      </w:pPr>
    </w:lvl>
    <w:lvl w:ilvl="8" w:tplc="0409001B" w:tentative="1">
      <w:start w:val="1"/>
      <w:numFmt w:val="lowerRoman"/>
      <w:lvlText w:val="%9."/>
      <w:lvlJc w:val="right"/>
      <w:pPr>
        <w:tabs>
          <w:tab w:val="num" w:pos="6930"/>
        </w:tabs>
        <w:ind w:left="6930" w:hanging="180"/>
      </w:pPr>
    </w:lvl>
  </w:abstractNum>
  <w:abstractNum w:abstractNumId="34">
    <w:nsid w:val="5F0C1F6A"/>
    <w:multiLevelType w:val="hybridMultilevel"/>
    <w:tmpl w:val="94C0F3C0"/>
    <w:lvl w:ilvl="0" w:tplc="04090001">
      <w:start w:val="1"/>
      <w:numFmt w:val="bullet"/>
      <w:lvlText w:val=""/>
      <w:lvlJc w:val="left"/>
      <w:pPr>
        <w:tabs>
          <w:tab w:val="num" w:pos="1530"/>
        </w:tabs>
        <w:ind w:left="1530" w:hanging="360"/>
      </w:pPr>
      <w:rPr>
        <w:rFonts w:ascii="Symbol" w:hAnsi="Symbol" w:hint="default"/>
      </w:rPr>
    </w:lvl>
    <w:lvl w:ilvl="1" w:tplc="04090003" w:tentative="1">
      <w:start w:val="1"/>
      <w:numFmt w:val="bullet"/>
      <w:lvlText w:val="o"/>
      <w:lvlJc w:val="left"/>
      <w:pPr>
        <w:tabs>
          <w:tab w:val="num" w:pos="2250"/>
        </w:tabs>
        <w:ind w:left="2250" w:hanging="360"/>
      </w:pPr>
      <w:rPr>
        <w:rFonts w:ascii="Courier New" w:hAnsi="Courier New" w:cs="Courier New" w:hint="default"/>
      </w:rPr>
    </w:lvl>
    <w:lvl w:ilvl="2" w:tplc="04090005" w:tentative="1">
      <w:start w:val="1"/>
      <w:numFmt w:val="bullet"/>
      <w:lvlText w:val=""/>
      <w:lvlJc w:val="left"/>
      <w:pPr>
        <w:tabs>
          <w:tab w:val="num" w:pos="2970"/>
        </w:tabs>
        <w:ind w:left="2970" w:hanging="360"/>
      </w:pPr>
      <w:rPr>
        <w:rFonts w:ascii="Wingdings" w:hAnsi="Wingdings" w:hint="default"/>
      </w:rPr>
    </w:lvl>
    <w:lvl w:ilvl="3" w:tplc="04090001" w:tentative="1">
      <w:start w:val="1"/>
      <w:numFmt w:val="bullet"/>
      <w:lvlText w:val=""/>
      <w:lvlJc w:val="left"/>
      <w:pPr>
        <w:tabs>
          <w:tab w:val="num" w:pos="3690"/>
        </w:tabs>
        <w:ind w:left="3690" w:hanging="360"/>
      </w:pPr>
      <w:rPr>
        <w:rFonts w:ascii="Symbol" w:hAnsi="Symbol" w:hint="default"/>
      </w:rPr>
    </w:lvl>
    <w:lvl w:ilvl="4" w:tplc="04090003" w:tentative="1">
      <w:start w:val="1"/>
      <w:numFmt w:val="bullet"/>
      <w:lvlText w:val="o"/>
      <w:lvlJc w:val="left"/>
      <w:pPr>
        <w:tabs>
          <w:tab w:val="num" w:pos="4410"/>
        </w:tabs>
        <w:ind w:left="4410" w:hanging="360"/>
      </w:pPr>
      <w:rPr>
        <w:rFonts w:ascii="Courier New" w:hAnsi="Courier New" w:cs="Courier New" w:hint="default"/>
      </w:rPr>
    </w:lvl>
    <w:lvl w:ilvl="5" w:tplc="04090005" w:tentative="1">
      <w:start w:val="1"/>
      <w:numFmt w:val="bullet"/>
      <w:lvlText w:val=""/>
      <w:lvlJc w:val="left"/>
      <w:pPr>
        <w:tabs>
          <w:tab w:val="num" w:pos="5130"/>
        </w:tabs>
        <w:ind w:left="5130" w:hanging="360"/>
      </w:pPr>
      <w:rPr>
        <w:rFonts w:ascii="Wingdings" w:hAnsi="Wingdings" w:hint="default"/>
      </w:rPr>
    </w:lvl>
    <w:lvl w:ilvl="6" w:tplc="04090001" w:tentative="1">
      <w:start w:val="1"/>
      <w:numFmt w:val="bullet"/>
      <w:lvlText w:val=""/>
      <w:lvlJc w:val="left"/>
      <w:pPr>
        <w:tabs>
          <w:tab w:val="num" w:pos="5850"/>
        </w:tabs>
        <w:ind w:left="5850" w:hanging="360"/>
      </w:pPr>
      <w:rPr>
        <w:rFonts w:ascii="Symbol" w:hAnsi="Symbol" w:hint="default"/>
      </w:rPr>
    </w:lvl>
    <w:lvl w:ilvl="7" w:tplc="04090003" w:tentative="1">
      <w:start w:val="1"/>
      <w:numFmt w:val="bullet"/>
      <w:lvlText w:val="o"/>
      <w:lvlJc w:val="left"/>
      <w:pPr>
        <w:tabs>
          <w:tab w:val="num" w:pos="6570"/>
        </w:tabs>
        <w:ind w:left="6570" w:hanging="360"/>
      </w:pPr>
      <w:rPr>
        <w:rFonts w:ascii="Courier New" w:hAnsi="Courier New" w:cs="Courier New" w:hint="default"/>
      </w:rPr>
    </w:lvl>
    <w:lvl w:ilvl="8" w:tplc="04090005" w:tentative="1">
      <w:start w:val="1"/>
      <w:numFmt w:val="bullet"/>
      <w:lvlText w:val=""/>
      <w:lvlJc w:val="left"/>
      <w:pPr>
        <w:tabs>
          <w:tab w:val="num" w:pos="7290"/>
        </w:tabs>
        <w:ind w:left="7290" w:hanging="360"/>
      </w:pPr>
      <w:rPr>
        <w:rFonts w:ascii="Wingdings" w:hAnsi="Wingdings" w:hint="default"/>
      </w:rPr>
    </w:lvl>
  </w:abstractNum>
  <w:abstractNum w:abstractNumId="35">
    <w:nsid w:val="638231B6"/>
    <w:multiLevelType w:val="hybridMultilevel"/>
    <w:tmpl w:val="AF1C469C"/>
    <w:lvl w:ilvl="0" w:tplc="04090001">
      <w:start w:val="1"/>
      <w:numFmt w:val="bullet"/>
      <w:lvlText w:val=""/>
      <w:lvlJc w:val="left"/>
      <w:pPr>
        <w:tabs>
          <w:tab w:val="num" w:pos="1562"/>
        </w:tabs>
        <w:ind w:left="1562" w:hanging="360"/>
      </w:pPr>
      <w:rPr>
        <w:rFonts w:ascii="Symbol" w:hAnsi="Symbol" w:hint="default"/>
      </w:rPr>
    </w:lvl>
    <w:lvl w:ilvl="1" w:tplc="04090003">
      <w:start w:val="1"/>
      <w:numFmt w:val="bullet"/>
      <w:lvlText w:val="o"/>
      <w:lvlJc w:val="left"/>
      <w:pPr>
        <w:tabs>
          <w:tab w:val="num" w:pos="2282"/>
        </w:tabs>
        <w:ind w:left="2282" w:hanging="360"/>
      </w:pPr>
      <w:rPr>
        <w:rFonts w:ascii="Courier New" w:hAnsi="Courier New" w:cs="Courier New" w:hint="default"/>
      </w:rPr>
    </w:lvl>
    <w:lvl w:ilvl="2" w:tplc="04090005" w:tentative="1">
      <w:start w:val="1"/>
      <w:numFmt w:val="bullet"/>
      <w:lvlText w:val=""/>
      <w:lvlJc w:val="left"/>
      <w:pPr>
        <w:tabs>
          <w:tab w:val="num" w:pos="3002"/>
        </w:tabs>
        <w:ind w:left="3002" w:hanging="360"/>
      </w:pPr>
      <w:rPr>
        <w:rFonts w:ascii="Wingdings" w:hAnsi="Wingdings" w:hint="default"/>
      </w:rPr>
    </w:lvl>
    <w:lvl w:ilvl="3" w:tplc="04090001" w:tentative="1">
      <w:start w:val="1"/>
      <w:numFmt w:val="bullet"/>
      <w:lvlText w:val=""/>
      <w:lvlJc w:val="left"/>
      <w:pPr>
        <w:tabs>
          <w:tab w:val="num" w:pos="3722"/>
        </w:tabs>
        <w:ind w:left="3722" w:hanging="360"/>
      </w:pPr>
      <w:rPr>
        <w:rFonts w:ascii="Symbol" w:hAnsi="Symbol" w:hint="default"/>
      </w:rPr>
    </w:lvl>
    <w:lvl w:ilvl="4" w:tplc="04090003" w:tentative="1">
      <w:start w:val="1"/>
      <w:numFmt w:val="bullet"/>
      <w:lvlText w:val="o"/>
      <w:lvlJc w:val="left"/>
      <w:pPr>
        <w:tabs>
          <w:tab w:val="num" w:pos="4442"/>
        </w:tabs>
        <w:ind w:left="4442" w:hanging="360"/>
      </w:pPr>
      <w:rPr>
        <w:rFonts w:ascii="Courier New" w:hAnsi="Courier New" w:cs="Courier New" w:hint="default"/>
      </w:rPr>
    </w:lvl>
    <w:lvl w:ilvl="5" w:tplc="04090005" w:tentative="1">
      <w:start w:val="1"/>
      <w:numFmt w:val="bullet"/>
      <w:lvlText w:val=""/>
      <w:lvlJc w:val="left"/>
      <w:pPr>
        <w:tabs>
          <w:tab w:val="num" w:pos="5162"/>
        </w:tabs>
        <w:ind w:left="5162" w:hanging="360"/>
      </w:pPr>
      <w:rPr>
        <w:rFonts w:ascii="Wingdings" w:hAnsi="Wingdings" w:hint="default"/>
      </w:rPr>
    </w:lvl>
    <w:lvl w:ilvl="6" w:tplc="04090001" w:tentative="1">
      <w:start w:val="1"/>
      <w:numFmt w:val="bullet"/>
      <w:lvlText w:val=""/>
      <w:lvlJc w:val="left"/>
      <w:pPr>
        <w:tabs>
          <w:tab w:val="num" w:pos="5882"/>
        </w:tabs>
        <w:ind w:left="5882" w:hanging="360"/>
      </w:pPr>
      <w:rPr>
        <w:rFonts w:ascii="Symbol" w:hAnsi="Symbol" w:hint="default"/>
      </w:rPr>
    </w:lvl>
    <w:lvl w:ilvl="7" w:tplc="04090003" w:tentative="1">
      <w:start w:val="1"/>
      <w:numFmt w:val="bullet"/>
      <w:lvlText w:val="o"/>
      <w:lvlJc w:val="left"/>
      <w:pPr>
        <w:tabs>
          <w:tab w:val="num" w:pos="6602"/>
        </w:tabs>
        <w:ind w:left="6602" w:hanging="360"/>
      </w:pPr>
      <w:rPr>
        <w:rFonts w:ascii="Courier New" w:hAnsi="Courier New" w:cs="Courier New" w:hint="default"/>
      </w:rPr>
    </w:lvl>
    <w:lvl w:ilvl="8" w:tplc="04090005" w:tentative="1">
      <w:start w:val="1"/>
      <w:numFmt w:val="bullet"/>
      <w:lvlText w:val=""/>
      <w:lvlJc w:val="left"/>
      <w:pPr>
        <w:tabs>
          <w:tab w:val="num" w:pos="7322"/>
        </w:tabs>
        <w:ind w:left="7322" w:hanging="360"/>
      </w:pPr>
      <w:rPr>
        <w:rFonts w:ascii="Wingdings" w:hAnsi="Wingdings" w:hint="default"/>
      </w:rPr>
    </w:lvl>
  </w:abstractNum>
  <w:abstractNum w:abstractNumId="36">
    <w:nsid w:val="71BC77CB"/>
    <w:multiLevelType w:val="hybridMultilevel"/>
    <w:tmpl w:val="F7B69C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732B0080"/>
    <w:multiLevelType w:val="hybridMultilevel"/>
    <w:tmpl w:val="C9D21F2C"/>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8"/>
  </w:num>
  <w:num w:numId="2">
    <w:abstractNumId w:val="19"/>
  </w:num>
  <w:num w:numId="3">
    <w:abstractNumId w:val="26"/>
  </w:num>
  <w:num w:numId="4">
    <w:abstractNumId w:val="32"/>
  </w:num>
  <w:num w:numId="5">
    <w:abstractNumId w:val="23"/>
  </w:num>
  <w:num w:numId="6">
    <w:abstractNumId w:val="16"/>
  </w:num>
  <w:num w:numId="7">
    <w:abstractNumId w:val="22"/>
  </w:num>
  <w:num w:numId="8">
    <w:abstractNumId w:val="35"/>
  </w:num>
  <w:num w:numId="9">
    <w:abstractNumId w:val="10"/>
  </w:num>
  <w:num w:numId="10">
    <w:abstractNumId w:val="11"/>
  </w:num>
  <w:num w:numId="11">
    <w:abstractNumId w:val="18"/>
  </w:num>
  <w:num w:numId="12">
    <w:abstractNumId w:val="17"/>
  </w:num>
  <w:num w:numId="13">
    <w:abstractNumId w:val="34"/>
  </w:num>
  <w:num w:numId="14">
    <w:abstractNumId w:val="31"/>
  </w:num>
  <w:num w:numId="15">
    <w:abstractNumId w:val="33"/>
  </w:num>
  <w:num w:numId="16">
    <w:abstractNumId w:val="27"/>
  </w:num>
  <w:num w:numId="17">
    <w:abstractNumId w:val="30"/>
  </w:num>
  <w:num w:numId="18">
    <w:abstractNumId w:val="12"/>
  </w:num>
  <w:num w:numId="19">
    <w:abstractNumId w:val="37"/>
  </w:num>
  <w:num w:numId="20">
    <w:abstractNumId w:val="21"/>
  </w:num>
  <w:num w:numId="21">
    <w:abstractNumId w:val="24"/>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4"/>
  </w:num>
  <w:num w:numId="33">
    <w:abstractNumId w:val="25"/>
  </w:num>
  <w:num w:numId="34">
    <w:abstractNumId w:val="36"/>
  </w:num>
  <w:num w:numId="35">
    <w:abstractNumId w:val="29"/>
  </w:num>
  <w:num w:numId="36">
    <w:abstractNumId w:val="15"/>
  </w:num>
  <w:num w:numId="37">
    <w:abstractNumId w:val="20"/>
  </w:num>
  <w:num w:numId="38">
    <w:abstractNumId w:val="13"/>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embedSystemFonts/>
  <w:bordersDoNotSurroundHeader/>
  <w:bordersDoNotSurroundFooter/>
  <w:hideSpellingErrors/>
  <w:hideGrammaticalErrors/>
  <w:proofState w:spelling="clean" w:grammar="clean"/>
  <w:stylePaneFormatFilter w:val="0004"/>
  <w:doNotTrackMoves/>
  <w:defaultTabStop w:val="605"/>
  <w:hyphenationZone w:val="936"/>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6146"/>
  </w:hdrShapeDefaults>
  <w:footnotePr>
    <w:footnote w:id="-1"/>
    <w:footnote w:id="0"/>
  </w:footnotePr>
  <w:endnotePr>
    <w:endnote w:id="-1"/>
    <w:endnote w:id="0"/>
  </w:endnotePr>
  <w:compat>
    <w:noTabHangInd/>
    <w:subFontBySize/>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D60A1"/>
    <w:rsid w:val="000007BB"/>
    <w:rsid w:val="00000F07"/>
    <w:rsid w:val="00000FDE"/>
    <w:rsid w:val="000010BD"/>
    <w:rsid w:val="00001E37"/>
    <w:rsid w:val="0000219E"/>
    <w:rsid w:val="00002820"/>
    <w:rsid w:val="00002B17"/>
    <w:rsid w:val="0000312E"/>
    <w:rsid w:val="00003FC9"/>
    <w:rsid w:val="000049AA"/>
    <w:rsid w:val="00005E29"/>
    <w:rsid w:val="00006033"/>
    <w:rsid w:val="000060EF"/>
    <w:rsid w:val="00006292"/>
    <w:rsid w:val="000068D6"/>
    <w:rsid w:val="00007D35"/>
    <w:rsid w:val="00010301"/>
    <w:rsid w:val="00010560"/>
    <w:rsid w:val="00011215"/>
    <w:rsid w:val="00011E61"/>
    <w:rsid w:val="00012BE6"/>
    <w:rsid w:val="00014E19"/>
    <w:rsid w:val="000161D5"/>
    <w:rsid w:val="00016597"/>
    <w:rsid w:val="000174F8"/>
    <w:rsid w:val="0002023A"/>
    <w:rsid w:val="00021994"/>
    <w:rsid w:val="00022E23"/>
    <w:rsid w:val="00023D96"/>
    <w:rsid w:val="00026D37"/>
    <w:rsid w:val="00030094"/>
    <w:rsid w:val="000306D2"/>
    <w:rsid w:val="00030ED8"/>
    <w:rsid w:val="000316E7"/>
    <w:rsid w:val="00031741"/>
    <w:rsid w:val="00031A83"/>
    <w:rsid w:val="00031CC5"/>
    <w:rsid w:val="0003301F"/>
    <w:rsid w:val="00033D3F"/>
    <w:rsid w:val="0003460D"/>
    <w:rsid w:val="00034AC5"/>
    <w:rsid w:val="00036279"/>
    <w:rsid w:val="00036D05"/>
    <w:rsid w:val="000370AE"/>
    <w:rsid w:val="000374AB"/>
    <w:rsid w:val="000378CB"/>
    <w:rsid w:val="00040A8D"/>
    <w:rsid w:val="00040B00"/>
    <w:rsid w:val="00040DEE"/>
    <w:rsid w:val="00040E4F"/>
    <w:rsid w:val="000410B1"/>
    <w:rsid w:val="000416BF"/>
    <w:rsid w:val="0004179A"/>
    <w:rsid w:val="000421F9"/>
    <w:rsid w:val="000426E1"/>
    <w:rsid w:val="0004300F"/>
    <w:rsid w:val="000455C7"/>
    <w:rsid w:val="000473D4"/>
    <w:rsid w:val="00050063"/>
    <w:rsid w:val="00051493"/>
    <w:rsid w:val="0005198E"/>
    <w:rsid w:val="00053650"/>
    <w:rsid w:val="00053B5E"/>
    <w:rsid w:val="00055F5B"/>
    <w:rsid w:val="00055F94"/>
    <w:rsid w:val="00056C66"/>
    <w:rsid w:val="00060A87"/>
    <w:rsid w:val="0006124F"/>
    <w:rsid w:val="000612E0"/>
    <w:rsid w:val="0006158E"/>
    <w:rsid w:val="000623B8"/>
    <w:rsid w:val="00062BD2"/>
    <w:rsid w:val="00063C0D"/>
    <w:rsid w:val="00064692"/>
    <w:rsid w:val="00064ED4"/>
    <w:rsid w:val="000650F1"/>
    <w:rsid w:val="000678D3"/>
    <w:rsid w:val="000710A6"/>
    <w:rsid w:val="0007193C"/>
    <w:rsid w:val="0007290C"/>
    <w:rsid w:val="00073008"/>
    <w:rsid w:val="000733C9"/>
    <w:rsid w:val="00073760"/>
    <w:rsid w:val="00073ADF"/>
    <w:rsid w:val="000740DD"/>
    <w:rsid w:val="000743E4"/>
    <w:rsid w:val="0007468E"/>
    <w:rsid w:val="000771B1"/>
    <w:rsid w:val="00077529"/>
    <w:rsid w:val="00077911"/>
    <w:rsid w:val="00080195"/>
    <w:rsid w:val="00081E11"/>
    <w:rsid w:val="00082120"/>
    <w:rsid w:val="00082470"/>
    <w:rsid w:val="0008281C"/>
    <w:rsid w:val="00082FD9"/>
    <w:rsid w:val="0008331C"/>
    <w:rsid w:val="000845EB"/>
    <w:rsid w:val="00084D6E"/>
    <w:rsid w:val="00085969"/>
    <w:rsid w:val="00087446"/>
    <w:rsid w:val="00087A96"/>
    <w:rsid w:val="000901E9"/>
    <w:rsid w:val="00090CE7"/>
    <w:rsid w:val="000912BC"/>
    <w:rsid w:val="0009289F"/>
    <w:rsid w:val="00093B40"/>
    <w:rsid w:val="00094484"/>
    <w:rsid w:val="000945BE"/>
    <w:rsid w:val="0009524E"/>
    <w:rsid w:val="00095C08"/>
    <w:rsid w:val="0009615E"/>
    <w:rsid w:val="0009633D"/>
    <w:rsid w:val="0009638B"/>
    <w:rsid w:val="00097515"/>
    <w:rsid w:val="000A1C41"/>
    <w:rsid w:val="000A1C49"/>
    <w:rsid w:val="000A2D39"/>
    <w:rsid w:val="000A329E"/>
    <w:rsid w:val="000A333B"/>
    <w:rsid w:val="000A337E"/>
    <w:rsid w:val="000A4075"/>
    <w:rsid w:val="000A5AFB"/>
    <w:rsid w:val="000B01F1"/>
    <w:rsid w:val="000B0923"/>
    <w:rsid w:val="000B0E68"/>
    <w:rsid w:val="000B2424"/>
    <w:rsid w:val="000B3BBE"/>
    <w:rsid w:val="000B476E"/>
    <w:rsid w:val="000B481B"/>
    <w:rsid w:val="000B5DEB"/>
    <w:rsid w:val="000B5F0C"/>
    <w:rsid w:val="000B66C7"/>
    <w:rsid w:val="000B761C"/>
    <w:rsid w:val="000C11B0"/>
    <w:rsid w:val="000C1B47"/>
    <w:rsid w:val="000C2A4A"/>
    <w:rsid w:val="000C2B79"/>
    <w:rsid w:val="000C2FEB"/>
    <w:rsid w:val="000C3791"/>
    <w:rsid w:val="000C4708"/>
    <w:rsid w:val="000C61B6"/>
    <w:rsid w:val="000C68E7"/>
    <w:rsid w:val="000C712D"/>
    <w:rsid w:val="000D14B2"/>
    <w:rsid w:val="000D1689"/>
    <w:rsid w:val="000D18D3"/>
    <w:rsid w:val="000D19F6"/>
    <w:rsid w:val="000D325B"/>
    <w:rsid w:val="000D33BB"/>
    <w:rsid w:val="000D371C"/>
    <w:rsid w:val="000D38C6"/>
    <w:rsid w:val="000D3C8C"/>
    <w:rsid w:val="000D59A9"/>
    <w:rsid w:val="000D5BD2"/>
    <w:rsid w:val="000D5E59"/>
    <w:rsid w:val="000D63C4"/>
    <w:rsid w:val="000D6645"/>
    <w:rsid w:val="000D7204"/>
    <w:rsid w:val="000D7A68"/>
    <w:rsid w:val="000E033C"/>
    <w:rsid w:val="000E0B2D"/>
    <w:rsid w:val="000E10E4"/>
    <w:rsid w:val="000E24F0"/>
    <w:rsid w:val="000E27D4"/>
    <w:rsid w:val="000E2ADA"/>
    <w:rsid w:val="000E307C"/>
    <w:rsid w:val="000E4F74"/>
    <w:rsid w:val="000E516A"/>
    <w:rsid w:val="000E5BC3"/>
    <w:rsid w:val="000E62C5"/>
    <w:rsid w:val="000E6FAC"/>
    <w:rsid w:val="000E7AD1"/>
    <w:rsid w:val="000F0653"/>
    <w:rsid w:val="000F0FD1"/>
    <w:rsid w:val="000F1537"/>
    <w:rsid w:val="000F1A23"/>
    <w:rsid w:val="000F1FFB"/>
    <w:rsid w:val="000F2E98"/>
    <w:rsid w:val="000F3CC1"/>
    <w:rsid w:val="000F4712"/>
    <w:rsid w:val="000F473F"/>
    <w:rsid w:val="000F4BE9"/>
    <w:rsid w:val="000F5363"/>
    <w:rsid w:val="000F5551"/>
    <w:rsid w:val="000F5CAB"/>
    <w:rsid w:val="000F6671"/>
    <w:rsid w:val="000F6A3F"/>
    <w:rsid w:val="000F7C4D"/>
    <w:rsid w:val="00100439"/>
    <w:rsid w:val="0010084A"/>
    <w:rsid w:val="00101B81"/>
    <w:rsid w:val="00102FCA"/>
    <w:rsid w:val="0010319D"/>
    <w:rsid w:val="00103FDD"/>
    <w:rsid w:val="0010438D"/>
    <w:rsid w:val="001048DA"/>
    <w:rsid w:val="00104DD1"/>
    <w:rsid w:val="00105E84"/>
    <w:rsid w:val="0010632F"/>
    <w:rsid w:val="00106944"/>
    <w:rsid w:val="001101A5"/>
    <w:rsid w:val="00110AE8"/>
    <w:rsid w:val="00110F20"/>
    <w:rsid w:val="001114F5"/>
    <w:rsid w:val="00111542"/>
    <w:rsid w:val="00112CFD"/>
    <w:rsid w:val="001133FB"/>
    <w:rsid w:val="00115B99"/>
    <w:rsid w:val="001161EE"/>
    <w:rsid w:val="00120CBE"/>
    <w:rsid w:val="0012298C"/>
    <w:rsid w:val="00123C6B"/>
    <w:rsid w:val="00124F0B"/>
    <w:rsid w:val="00125A7F"/>
    <w:rsid w:val="00125F22"/>
    <w:rsid w:val="0012641C"/>
    <w:rsid w:val="00126509"/>
    <w:rsid w:val="0012783D"/>
    <w:rsid w:val="00127C83"/>
    <w:rsid w:val="001305F1"/>
    <w:rsid w:val="00130643"/>
    <w:rsid w:val="001308EA"/>
    <w:rsid w:val="00131993"/>
    <w:rsid w:val="0013291D"/>
    <w:rsid w:val="00132D71"/>
    <w:rsid w:val="00134CD2"/>
    <w:rsid w:val="00135149"/>
    <w:rsid w:val="00135898"/>
    <w:rsid w:val="001363CC"/>
    <w:rsid w:val="0013743A"/>
    <w:rsid w:val="001377CF"/>
    <w:rsid w:val="0014087A"/>
    <w:rsid w:val="001411A9"/>
    <w:rsid w:val="0014247F"/>
    <w:rsid w:val="0014318B"/>
    <w:rsid w:val="00143515"/>
    <w:rsid w:val="00143551"/>
    <w:rsid w:val="001436D4"/>
    <w:rsid w:val="001451AA"/>
    <w:rsid w:val="001457EF"/>
    <w:rsid w:val="0014726D"/>
    <w:rsid w:val="0015034D"/>
    <w:rsid w:val="00150DFF"/>
    <w:rsid w:val="001510A0"/>
    <w:rsid w:val="00151858"/>
    <w:rsid w:val="00151D2F"/>
    <w:rsid w:val="00151D95"/>
    <w:rsid w:val="001520DF"/>
    <w:rsid w:val="00152704"/>
    <w:rsid w:val="00152919"/>
    <w:rsid w:val="00154B7D"/>
    <w:rsid w:val="001551B3"/>
    <w:rsid w:val="001554E3"/>
    <w:rsid w:val="00156739"/>
    <w:rsid w:val="00156D8E"/>
    <w:rsid w:val="00156EE6"/>
    <w:rsid w:val="00160AC5"/>
    <w:rsid w:val="00162735"/>
    <w:rsid w:val="001639AF"/>
    <w:rsid w:val="00166677"/>
    <w:rsid w:val="00166790"/>
    <w:rsid w:val="001704AD"/>
    <w:rsid w:val="00172167"/>
    <w:rsid w:val="00172637"/>
    <w:rsid w:val="001727FB"/>
    <w:rsid w:val="00172E68"/>
    <w:rsid w:val="00173863"/>
    <w:rsid w:val="00174660"/>
    <w:rsid w:val="001747CE"/>
    <w:rsid w:val="00174AC5"/>
    <w:rsid w:val="0017706C"/>
    <w:rsid w:val="00182DF3"/>
    <w:rsid w:val="00183028"/>
    <w:rsid w:val="0018370C"/>
    <w:rsid w:val="00184750"/>
    <w:rsid w:val="00185974"/>
    <w:rsid w:val="00185FA3"/>
    <w:rsid w:val="001862D3"/>
    <w:rsid w:val="00187B64"/>
    <w:rsid w:val="00187FB9"/>
    <w:rsid w:val="00194264"/>
    <w:rsid w:val="00194659"/>
    <w:rsid w:val="00194671"/>
    <w:rsid w:val="00194D8B"/>
    <w:rsid w:val="00194E2A"/>
    <w:rsid w:val="00195C0C"/>
    <w:rsid w:val="00195E2B"/>
    <w:rsid w:val="001A0871"/>
    <w:rsid w:val="001A1378"/>
    <w:rsid w:val="001A16F5"/>
    <w:rsid w:val="001A20C7"/>
    <w:rsid w:val="001A2A4B"/>
    <w:rsid w:val="001A2DD2"/>
    <w:rsid w:val="001A2E53"/>
    <w:rsid w:val="001A3091"/>
    <w:rsid w:val="001A3DCD"/>
    <w:rsid w:val="001A6FC0"/>
    <w:rsid w:val="001A7985"/>
    <w:rsid w:val="001B11CA"/>
    <w:rsid w:val="001B1A10"/>
    <w:rsid w:val="001B22FD"/>
    <w:rsid w:val="001B2B70"/>
    <w:rsid w:val="001B4A6A"/>
    <w:rsid w:val="001B4EF3"/>
    <w:rsid w:val="001B529C"/>
    <w:rsid w:val="001B52F3"/>
    <w:rsid w:val="001B6012"/>
    <w:rsid w:val="001B6EFB"/>
    <w:rsid w:val="001B7B7A"/>
    <w:rsid w:val="001C0260"/>
    <w:rsid w:val="001C0B43"/>
    <w:rsid w:val="001C2050"/>
    <w:rsid w:val="001C2D52"/>
    <w:rsid w:val="001C47BB"/>
    <w:rsid w:val="001C5340"/>
    <w:rsid w:val="001C562E"/>
    <w:rsid w:val="001C5DC1"/>
    <w:rsid w:val="001D0B17"/>
    <w:rsid w:val="001D0C06"/>
    <w:rsid w:val="001D35F5"/>
    <w:rsid w:val="001D3FAA"/>
    <w:rsid w:val="001D4EC2"/>
    <w:rsid w:val="001D5F81"/>
    <w:rsid w:val="001D60A1"/>
    <w:rsid w:val="001D68F1"/>
    <w:rsid w:val="001D7904"/>
    <w:rsid w:val="001D7FA4"/>
    <w:rsid w:val="001E0A08"/>
    <w:rsid w:val="001E4E42"/>
    <w:rsid w:val="001E5641"/>
    <w:rsid w:val="001E569B"/>
    <w:rsid w:val="001E57F4"/>
    <w:rsid w:val="001E795B"/>
    <w:rsid w:val="001F0715"/>
    <w:rsid w:val="001F0967"/>
    <w:rsid w:val="001F0EE9"/>
    <w:rsid w:val="001F113C"/>
    <w:rsid w:val="001F13EA"/>
    <w:rsid w:val="001F3831"/>
    <w:rsid w:val="001F39D6"/>
    <w:rsid w:val="001F4BFB"/>
    <w:rsid w:val="001F4F2F"/>
    <w:rsid w:val="001F679B"/>
    <w:rsid w:val="001F685A"/>
    <w:rsid w:val="001F6C1B"/>
    <w:rsid w:val="001F6C96"/>
    <w:rsid w:val="001F6FE0"/>
    <w:rsid w:val="001F7168"/>
    <w:rsid w:val="0020017E"/>
    <w:rsid w:val="00200365"/>
    <w:rsid w:val="00200739"/>
    <w:rsid w:val="0020073C"/>
    <w:rsid w:val="00200BEF"/>
    <w:rsid w:val="00200CFF"/>
    <w:rsid w:val="00202DDC"/>
    <w:rsid w:val="00203D47"/>
    <w:rsid w:val="00204C8E"/>
    <w:rsid w:val="0020568F"/>
    <w:rsid w:val="00205AB3"/>
    <w:rsid w:val="00206F91"/>
    <w:rsid w:val="002079EB"/>
    <w:rsid w:val="00210440"/>
    <w:rsid w:val="00210B80"/>
    <w:rsid w:val="00211396"/>
    <w:rsid w:val="00212270"/>
    <w:rsid w:val="002145D4"/>
    <w:rsid w:val="00215963"/>
    <w:rsid w:val="00215CBB"/>
    <w:rsid w:val="002165B6"/>
    <w:rsid w:val="0021665F"/>
    <w:rsid w:val="002176C2"/>
    <w:rsid w:val="00217F8D"/>
    <w:rsid w:val="00221EAC"/>
    <w:rsid w:val="0022275D"/>
    <w:rsid w:val="00223158"/>
    <w:rsid w:val="00223CD0"/>
    <w:rsid w:val="00224220"/>
    <w:rsid w:val="00224C17"/>
    <w:rsid w:val="002257A5"/>
    <w:rsid w:val="00231EA0"/>
    <w:rsid w:val="00232882"/>
    <w:rsid w:val="00233846"/>
    <w:rsid w:val="00233B85"/>
    <w:rsid w:val="00234EA3"/>
    <w:rsid w:val="00236034"/>
    <w:rsid w:val="00236D0A"/>
    <w:rsid w:val="00242312"/>
    <w:rsid w:val="00242574"/>
    <w:rsid w:val="002428CB"/>
    <w:rsid w:val="002435D8"/>
    <w:rsid w:val="0024366D"/>
    <w:rsid w:val="00243FBC"/>
    <w:rsid w:val="00244406"/>
    <w:rsid w:val="002446CC"/>
    <w:rsid w:val="0024605F"/>
    <w:rsid w:val="002462FA"/>
    <w:rsid w:val="002501E9"/>
    <w:rsid w:val="00250599"/>
    <w:rsid w:val="0025169B"/>
    <w:rsid w:val="002521D7"/>
    <w:rsid w:val="0025264D"/>
    <w:rsid w:val="00252F30"/>
    <w:rsid w:val="00252FD9"/>
    <w:rsid w:val="00253EBA"/>
    <w:rsid w:val="00253F8D"/>
    <w:rsid w:val="0025460D"/>
    <w:rsid w:val="0025632E"/>
    <w:rsid w:val="00257A79"/>
    <w:rsid w:val="00257E2A"/>
    <w:rsid w:val="0026018A"/>
    <w:rsid w:val="002614CF"/>
    <w:rsid w:val="00261F29"/>
    <w:rsid w:val="00262258"/>
    <w:rsid w:val="002622CE"/>
    <w:rsid w:val="00263F09"/>
    <w:rsid w:val="00265FF9"/>
    <w:rsid w:val="00266511"/>
    <w:rsid w:val="002703C3"/>
    <w:rsid w:val="00270A39"/>
    <w:rsid w:val="00270BBA"/>
    <w:rsid w:val="00271787"/>
    <w:rsid w:val="002728BB"/>
    <w:rsid w:val="002729A3"/>
    <w:rsid w:val="00274F34"/>
    <w:rsid w:val="002754B9"/>
    <w:rsid w:val="00275827"/>
    <w:rsid w:val="002758E0"/>
    <w:rsid w:val="00276AD3"/>
    <w:rsid w:val="002775F0"/>
    <w:rsid w:val="00280C33"/>
    <w:rsid w:val="002810B4"/>
    <w:rsid w:val="0028133D"/>
    <w:rsid w:val="00281D43"/>
    <w:rsid w:val="00282B61"/>
    <w:rsid w:val="00283224"/>
    <w:rsid w:val="0028348D"/>
    <w:rsid w:val="002834E0"/>
    <w:rsid w:val="00283C55"/>
    <w:rsid w:val="00286309"/>
    <w:rsid w:val="00286E5B"/>
    <w:rsid w:val="00287C9E"/>
    <w:rsid w:val="00290382"/>
    <w:rsid w:val="00291216"/>
    <w:rsid w:val="00291595"/>
    <w:rsid w:val="00291F55"/>
    <w:rsid w:val="002965C9"/>
    <w:rsid w:val="00297E5C"/>
    <w:rsid w:val="002A0177"/>
    <w:rsid w:val="002A0BC0"/>
    <w:rsid w:val="002A1867"/>
    <w:rsid w:val="002A1945"/>
    <w:rsid w:val="002A2214"/>
    <w:rsid w:val="002A4D73"/>
    <w:rsid w:val="002A645C"/>
    <w:rsid w:val="002A70DA"/>
    <w:rsid w:val="002A7AFE"/>
    <w:rsid w:val="002B30A7"/>
    <w:rsid w:val="002B32E9"/>
    <w:rsid w:val="002B3984"/>
    <w:rsid w:val="002B3A6D"/>
    <w:rsid w:val="002B3DCF"/>
    <w:rsid w:val="002B58D2"/>
    <w:rsid w:val="002B5DD2"/>
    <w:rsid w:val="002B6FD1"/>
    <w:rsid w:val="002B75EC"/>
    <w:rsid w:val="002B7A3E"/>
    <w:rsid w:val="002C1FA7"/>
    <w:rsid w:val="002C34B8"/>
    <w:rsid w:val="002C3613"/>
    <w:rsid w:val="002C41DF"/>
    <w:rsid w:val="002C52F4"/>
    <w:rsid w:val="002C5CF5"/>
    <w:rsid w:val="002C5D52"/>
    <w:rsid w:val="002C6BFA"/>
    <w:rsid w:val="002C748B"/>
    <w:rsid w:val="002C7D26"/>
    <w:rsid w:val="002C7E74"/>
    <w:rsid w:val="002D1C88"/>
    <w:rsid w:val="002D275D"/>
    <w:rsid w:val="002D5368"/>
    <w:rsid w:val="002D5B1F"/>
    <w:rsid w:val="002E268C"/>
    <w:rsid w:val="002E2E17"/>
    <w:rsid w:val="002E33D8"/>
    <w:rsid w:val="002E49F5"/>
    <w:rsid w:val="002E4CD2"/>
    <w:rsid w:val="002E4E15"/>
    <w:rsid w:val="002E547D"/>
    <w:rsid w:val="002E6224"/>
    <w:rsid w:val="002E6759"/>
    <w:rsid w:val="002E6C48"/>
    <w:rsid w:val="002E75B9"/>
    <w:rsid w:val="002F08FA"/>
    <w:rsid w:val="002F0AE5"/>
    <w:rsid w:val="002F0C19"/>
    <w:rsid w:val="002F1C3A"/>
    <w:rsid w:val="002F243C"/>
    <w:rsid w:val="002F282D"/>
    <w:rsid w:val="002F2D44"/>
    <w:rsid w:val="002F4E1D"/>
    <w:rsid w:val="002F7E76"/>
    <w:rsid w:val="003005F7"/>
    <w:rsid w:val="00300B26"/>
    <w:rsid w:val="00300C42"/>
    <w:rsid w:val="003013A9"/>
    <w:rsid w:val="00302240"/>
    <w:rsid w:val="0030260C"/>
    <w:rsid w:val="00303015"/>
    <w:rsid w:val="00303C79"/>
    <w:rsid w:val="00303F63"/>
    <w:rsid w:val="00304F62"/>
    <w:rsid w:val="00305154"/>
    <w:rsid w:val="00306A3A"/>
    <w:rsid w:val="00311673"/>
    <w:rsid w:val="00311F33"/>
    <w:rsid w:val="003121F3"/>
    <w:rsid w:val="003122A8"/>
    <w:rsid w:val="00313197"/>
    <w:rsid w:val="003142DC"/>
    <w:rsid w:val="00314921"/>
    <w:rsid w:val="00315513"/>
    <w:rsid w:val="00316093"/>
    <w:rsid w:val="00316282"/>
    <w:rsid w:val="00316BA6"/>
    <w:rsid w:val="0031746B"/>
    <w:rsid w:val="0031772A"/>
    <w:rsid w:val="003210C7"/>
    <w:rsid w:val="00322441"/>
    <w:rsid w:val="00322A26"/>
    <w:rsid w:val="003230A7"/>
    <w:rsid w:val="003269FE"/>
    <w:rsid w:val="00326B54"/>
    <w:rsid w:val="0032786A"/>
    <w:rsid w:val="00330F29"/>
    <w:rsid w:val="00331CF9"/>
    <w:rsid w:val="00332228"/>
    <w:rsid w:val="00332605"/>
    <w:rsid w:val="003327CF"/>
    <w:rsid w:val="00332D00"/>
    <w:rsid w:val="003340A0"/>
    <w:rsid w:val="00335CB3"/>
    <w:rsid w:val="0033699F"/>
    <w:rsid w:val="00337B39"/>
    <w:rsid w:val="0034043E"/>
    <w:rsid w:val="0034067D"/>
    <w:rsid w:val="00341533"/>
    <w:rsid w:val="003427DA"/>
    <w:rsid w:val="00342DBE"/>
    <w:rsid w:val="00343BD3"/>
    <w:rsid w:val="00345054"/>
    <w:rsid w:val="00345A5A"/>
    <w:rsid w:val="00345DBD"/>
    <w:rsid w:val="00345F81"/>
    <w:rsid w:val="003461DA"/>
    <w:rsid w:val="00346492"/>
    <w:rsid w:val="00347155"/>
    <w:rsid w:val="003471B9"/>
    <w:rsid w:val="00347692"/>
    <w:rsid w:val="00347881"/>
    <w:rsid w:val="003504B3"/>
    <w:rsid w:val="00350C18"/>
    <w:rsid w:val="003516DB"/>
    <w:rsid w:val="0035415C"/>
    <w:rsid w:val="0035563B"/>
    <w:rsid w:val="003558BE"/>
    <w:rsid w:val="0035596A"/>
    <w:rsid w:val="00360B01"/>
    <w:rsid w:val="00360E57"/>
    <w:rsid w:val="0036160C"/>
    <w:rsid w:val="00362A3B"/>
    <w:rsid w:val="00363639"/>
    <w:rsid w:val="00364C7F"/>
    <w:rsid w:val="00364D10"/>
    <w:rsid w:val="003651D9"/>
    <w:rsid w:val="00366490"/>
    <w:rsid w:val="00367600"/>
    <w:rsid w:val="003678A3"/>
    <w:rsid w:val="00367EA0"/>
    <w:rsid w:val="003706B9"/>
    <w:rsid w:val="003720EC"/>
    <w:rsid w:val="003722B9"/>
    <w:rsid w:val="00372A45"/>
    <w:rsid w:val="00372FFD"/>
    <w:rsid w:val="00373F52"/>
    <w:rsid w:val="00375F32"/>
    <w:rsid w:val="0037629A"/>
    <w:rsid w:val="00377EBB"/>
    <w:rsid w:val="00380B63"/>
    <w:rsid w:val="0038275E"/>
    <w:rsid w:val="00383BB3"/>
    <w:rsid w:val="0038420E"/>
    <w:rsid w:val="00384EF7"/>
    <w:rsid w:val="003856A3"/>
    <w:rsid w:val="00385E8F"/>
    <w:rsid w:val="00386BE3"/>
    <w:rsid w:val="003871B5"/>
    <w:rsid w:val="00387226"/>
    <w:rsid w:val="00387E53"/>
    <w:rsid w:val="00390034"/>
    <w:rsid w:val="00390171"/>
    <w:rsid w:val="00391CA3"/>
    <w:rsid w:val="00392F37"/>
    <w:rsid w:val="003933D8"/>
    <w:rsid w:val="003938D6"/>
    <w:rsid w:val="00393C93"/>
    <w:rsid w:val="00393CD2"/>
    <w:rsid w:val="0039572D"/>
    <w:rsid w:val="003A294B"/>
    <w:rsid w:val="003A2F27"/>
    <w:rsid w:val="003A4086"/>
    <w:rsid w:val="003A440D"/>
    <w:rsid w:val="003A4521"/>
    <w:rsid w:val="003A4CB3"/>
    <w:rsid w:val="003A5DAA"/>
    <w:rsid w:val="003A5E81"/>
    <w:rsid w:val="003A6540"/>
    <w:rsid w:val="003A6D1E"/>
    <w:rsid w:val="003A7D3C"/>
    <w:rsid w:val="003B2ABC"/>
    <w:rsid w:val="003B357B"/>
    <w:rsid w:val="003B412C"/>
    <w:rsid w:val="003B4CE6"/>
    <w:rsid w:val="003B6175"/>
    <w:rsid w:val="003B7045"/>
    <w:rsid w:val="003C10F0"/>
    <w:rsid w:val="003C1728"/>
    <w:rsid w:val="003C1EA7"/>
    <w:rsid w:val="003C2D97"/>
    <w:rsid w:val="003C2EA3"/>
    <w:rsid w:val="003C35D9"/>
    <w:rsid w:val="003C42A4"/>
    <w:rsid w:val="003C449F"/>
    <w:rsid w:val="003C4E22"/>
    <w:rsid w:val="003C58EA"/>
    <w:rsid w:val="003C5BC0"/>
    <w:rsid w:val="003C6E25"/>
    <w:rsid w:val="003C6F57"/>
    <w:rsid w:val="003C752F"/>
    <w:rsid w:val="003D047E"/>
    <w:rsid w:val="003D04F6"/>
    <w:rsid w:val="003D0E14"/>
    <w:rsid w:val="003D46A4"/>
    <w:rsid w:val="003D4816"/>
    <w:rsid w:val="003D72D1"/>
    <w:rsid w:val="003D7AEA"/>
    <w:rsid w:val="003E03DD"/>
    <w:rsid w:val="003E06DF"/>
    <w:rsid w:val="003E2755"/>
    <w:rsid w:val="003E3AF4"/>
    <w:rsid w:val="003E3DEE"/>
    <w:rsid w:val="003E40F3"/>
    <w:rsid w:val="003E5B0B"/>
    <w:rsid w:val="003E63DC"/>
    <w:rsid w:val="003E694B"/>
    <w:rsid w:val="003E6A15"/>
    <w:rsid w:val="003E746B"/>
    <w:rsid w:val="003F0FEE"/>
    <w:rsid w:val="003F20A1"/>
    <w:rsid w:val="003F4AA7"/>
    <w:rsid w:val="003F55B2"/>
    <w:rsid w:val="003F5EBC"/>
    <w:rsid w:val="003F6FA3"/>
    <w:rsid w:val="003F718E"/>
    <w:rsid w:val="00400310"/>
    <w:rsid w:val="004008E2"/>
    <w:rsid w:val="00401574"/>
    <w:rsid w:val="00401971"/>
    <w:rsid w:val="00402961"/>
    <w:rsid w:val="00405145"/>
    <w:rsid w:val="00405844"/>
    <w:rsid w:val="00405DB3"/>
    <w:rsid w:val="00405EBE"/>
    <w:rsid w:val="0040638F"/>
    <w:rsid w:val="00410618"/>
    <w:rsid w:val="00410B18"/>
    <w:rsid w:val="004112E1"/>
    <w:rsid w:val="00411D0F"/>
    <w:rsid w:val="00412BEF"/>
    <w:rsid w:val="00413CE5"/>
    <w:rsid w:val="00414088"/>
    <w:rsid w:val="0041454D"/>
    <w:rsid w:val="00414D05"/>
    <w:rsid w:val="00415B3B"/>
    <w:rsid w:val="004173FF"/>
    <w:rsid w:val="00417501"/>
    <w:rsid w:val="004179D6"/>
    <w:rsid w:val="00421650"/>
    <w:rsid w:val="00421E39"/>
    <w:rsid w:val="00421FA7"/>
    <w:rsid w:val="00424DA3"/>
    <w:rsid w:val="004250A4"/>
    <w:rsid w:val="00426FA6"/>
    <w:rsid w:val="00427D45"/>
    <w:rsid w:val="004300D9"/>
    <w:rsid w:val="00430440"/>
    <w:rsid w:val="00430AFB"/>
    <w:rsid w:val="00431646"/>
    <w:rsid w:val="00433207"/>
    <w:rsid w:val="004333CB"/>
    <w:rsid w:val="0043370E"/>
    <w:rsid w:val="00434C82"/>
    <w:rsid w:val="0043581E"/>
    <w:rsid w:val="00435B95"/>
    <w:rsid w:val="004361E3"/>
    <w:rsid w:val="00436754"/>
    <w:rsid w:val="0043682E"/>
    <w:rsid w:val="0043781F"/>
    <w:rsid w:val="004408B2"/>
    <w:rsid w:val="00441500"/>
    <w:rsid w:val="004421AD"/>
    <w:rsid w:val="0044290B"/>
    <w:rsid w:val="0044339B"/>
    <w:rsid w:val="00444AC3"/>
    <w:rsid w:val="004455AB"/>
    <w:rsid w:val="00445878"/>
    <w:rsid w:val="00446D61"/>
    <w:rsid w:val="00450075"/>
    <w:rsid w:val="00450D07"/>
    <w:rsid w:val="004511D1"/>
    <w:rsid w:val="00451F56"/>
    <w:rsid w:val="00452E7B"/>
    <w:rsid w:val="0045382A"/>
    <w:rsid w:val="00454177"/>
    <w:rsid w:val="00455BA2"/>
    <w:rsid w:val="004563BE"/>
    <w:rsid w:val="004568B2"/>
    <w:rsid w:val="00456C90"/>
    <w:rsid w:val="004572B9"/>
    <w:rsid w:val="00457511"/>
    <w:rsid w:val="00460587"/>
    <w:rsid w:val="00460EEA"/>
    <w:rsid w:val="004616F4"/>
    <w:rsid w:val="00462055"/>
    <w:rsid w:val="004622B9"/>
    <w:rsid w:val="00463F83"/>
    <w:rsid w:val="004660FF"/>
    <w:rsid w:val="004667FF"/>
    <w:rsid w:val="00467AA4"/>
    <w:rsid w:val="00467E4F"/>
    <w:rsid w:val="0047077B"/>
    <w:rsid w:val="0047264E"/>
    <w:rsid w:val="004728EA"/>
    <w:rsid w:val="00473894"/>
    <w:rsid w:val="00474351"/>
    <w:rsid w:val="0047506F"/>
    <w:rsid w:val="004752E0"/>
    <w:rsid w:val="0047560C"/>
    <w:rsid w:val="00481289"/>
    <w:rsid w:val="00482563"/>
    <w:rsid w:val="00482AAB"/>
    <w:rsid w:val="00483BEF"/>
    <w:rsid w:val="00485170"/>
    <w:rsid w:val="00485E90"/>
    <w:rsid w:val="00486BA0"/>
    <w:rsid w:val="00487180"/>
    <w:rsid w:val="00487E21"/>
    <w:rsid w:val="0049008D"/>
    <w:rsid w:val="00490F13"/>
    <w:rsid w:val="004915EE"/>
    <w:rsid w:val="00491A3F"/>
    <w:rsid w:val="00494E65"/>
    <w:rsid w:val="00496FB4"/>
    <w:rsid w:val="00497421"/>
    <w:rsid w:val="004A0DB6"/>
    <w:rsid w:val="004A0FF2"/>
    <w:rsid w:val="004A1B5C"/>
    <w:rsid w:val="004A2892"/>
    <w:rsid w:val="004A29A4"/>
    <w:rsid w:val="004A33A7"/>
    <w:rsid w:val="004A377E"/>
    <w:rsid w:val="004A3F01"/>
    <w:rsid w:val="004A40A1"/>
    <w:rsid w:val="004A43AF"/>
    <w:rsid w:val="004A4CC4"/>
    <w:rsid w:val="004A4E2A"/>
    <w:rsid w:val="004A50E3"/>
    <w:rsid w:val="004A5557"/>
    <w:rsid w:val="004A6884"/>
    <w:rsid w:val="004A694E"/>
    <w:rsid w:val="004B055F"/>
    <w:rsid w:val="004B1280"/>
    <w:rsid w:val="004B3E55"/>
    <w:rsid w:val="004B6F62"/>
    <w:rsid w:val="004B6FC8"/>
    <w:rsid w:val="004C12D9"/>
    <w:rsid w:val="004C1DAC"/>
    <w:rsid w:val="004C468E"/>
    <w:rsid w:val="004C4D36"/>
    <w:rsid w:val="004C5662"/>
    <w:rsid w:val="004C5AA4"/>
    <w:rsid w:val="004D2260"/>
    <w:rsid w:val="004D2267"/>
    <w:rsid w:val="004D253A"/>
    <w:rsid w:val="004D30FB"/>
    <w:rsid w:val="004D430D"/>
    <w:rsid w:val="004D52F9"/>
    <w:rsid w:val="004D5636"/>
    <w:rsid w:val="004D7FC9"/>
    <w:rsid w:val="004E04BC"/>
    <w:rsid w:val="004E0EBA"/>
    <w:rsid w:val="004E1695"/>
    <w:rsid w:val="004E401D"/>
    <w:rsid w:val="004E4239"/>
    <w:rsid w:val="004E4E69"/>
    <w:rsid w:val="004E503A"/>
    <w:rsid w:val="004E62E9"/>
    <w:rsid w:val="004E663E"/>
    <w:rsid w:val="004F1A0D"/>
    <w:rsid w:val="004F28A8"/>
    <w:rsid w:val="004F3064"/>
    <w:rsid w:val="004F3911"/>
    <w:rsid w:val="004F3BB3"/>
    <w:rsid w:val="004F522A"/>
    <w:rsid w:val="004F5F94"/>
    <w:rsid w:val="004F7C98"/>
    <w:rsid w:val="00501AE1"/>
    <w:rsid w:val="00501FB1"/>
    <w:rsid w:val="005020A1"/>
    <w:rsid w:val="00503522"/>
    <w:rsid w:val="00504CD9"/>
    <w:rsid w:val="005051CF"/>
    <w:rsid w:val="00505F2F"/>
    <w:rsid w:val="005064F0"/>
    <w:rsid w:val="00507A13"/>
    <w:rsid w:val="00507BD6"/>
    <w:rsid w:val="005102DD"/>
    <w:rsid w:val="00510933"/>
    <w:rsid w:val="00510CA0"/>
    <w:rsid w:val="0051128B"/>
    <w:rsid w:val="00512819"/>
    <w:rsid w:val="00512DED"/>
    <w:rsid w:val="005131C3"/>
    <w:rsid w:val="00513899"/>
    <w:rsid w:val="0051451D"/>
    <w:rsid w:val="00515242"/>
    <w:rsid w:val="005155B8"/>
    <w:rsid w:val="00516D74"/>
    <w:rsid w:val="0051797A"/>
    <w:rsid w:val="0052130C"/>
    <w:rsid w:val="0052177B"/>
    <w:rsid w:val="00521B6C"/>
    <w:rsid w:val="00523056"/>
    <w:rsid w:val="00523FE8"/>
    <w:rsid w:val="005256D6"/>
    <w:rsid w:val="00525CE4"/>
    <w:rsid w:val="005269D7"/>
    <w:rsid w:val="00527098"/>
    <w:rsid w:val="00527326"/>
    <w:rsid w:val="00527706"/>
    <w:rsid w:val="00530204"/>
    <w:rsid w:val="00530726"/>
    <w:rsid w:val="0053098B"/>
    <w:rsid w:val="00530E84"/>
    <w:rsid w:val="00530EAA"/>
    <w:rsid w:val="00531053"/>
    <w:rsid w:val="00531238"/>
    <w:rsid w:val="00533233"/>
    <w:rsid w:val="00533D89"/>
    <w:rsid w:val="00534493"/>
    <w:rsid w:val="00534C49"/>
    <w:rsid w:val="00535B79"/>
    <w:rsid w:val="005365B0"/>
    <w:rsid w:val="00536E38"/>
    <w:rsid w:val="0054128D"/>
    <w:rsid w:val="0054221C"/>
    <w:rsid w:val="005426B8"/>
    <w:rsid w:val="00542E7E"/>
    <w:rsid w:val="00543FB9"/>
    <w:rsid w:val="00544107"/>
    <w:rsid w:val="00546519"/>
    <w:rsid w:val="00547F06"/>
    <w:rsid w:val="00550AC5"/>
    <w:rsid w:val="0055245A"/>
    <w:rsid w:val="00552BB4"/>
    <w:rsid w:val="00552D27"/>
    <w:rsid w:val="00552F14"/>
    <w:rsid w:val="00553AA8"/>
    <w:rsid w:val="005544A1"/>
    <w:rsid w:val="00554831"/>
    <w:rsid w:val="00554BF3"/>
    <w:rsid w:val="00555414"/>
    <w:rsid w:val="00555BDF"/>
    <w:rsid w:val="00555C00"/>
    <w:rsid w:val="00560D16"/>
    <w:rsid w:val="00561076"/>
    <w:rsid w:val="0056229D"/>
    <w:rsid w:val="00563458"/>
    <w:rsid w:val="00564356"/>
    <w:rsid w:val="005652CF"/>
    <w:rsid w:val="00565749"/>
    <w:rsid w:val="0056689A"/>
    <w:rsid w:val="00566BC0"/>
    <w:rsid w:val="0057035E"/>
    <w:rsid w:val="00570FD2"/>
    <w:rsid w:val="00570FF9"/>
    <w:rsid w:val="00571136"/>
    <w:rsid w:val="005714B0"/>
    <w:rsid w:val="0057214B"/>
    <w:rsid w:val="00572EB0"/>
    <w:rsid w:val="005735C6"/>
    <w:rsid w:val="00573CB8"/>
    <w:rsid w:val="00574437"/>
    <w:rsid w:val="00575079"/>
    <w:rsid w:val="005751F6"/>
    <w:rsid w:val="0057552A"/>
    <w:rsid w:val="005772E1"/>
    <w:rsid w:val="00580861"/>
    <w:rsid w:val="005809D3"/>
    <w:rsid w:val="00580F56"/>
    <w:rsid w:val="00582AC7"/>
    <w:rsid w:val="00585B8B"/>
    <w:rsid w:val="005864F8"/>
    <w:rsid w:val="00586F23"/>
    <w:rsid w:val="00587DE4"/>
    <w:rsid w:val="00591229"/>
    <w:rsid w:val="0059180B"/>
    <w:rsid w:val="00592922"/>
    <w:rsid w:val="00592D0F"/>
    <w:rsid w:val="00592E71"/>
    <w:rsid w:val="00594937"/>
    <w:rsid w:val="00595146"/>
    <w:rsid w:val="00597B2D"/>
    <w:rsid w:val="005A05EF"/>
    <w:rsid w:val="005A0FB0"/>
    <w:rsid w:val="005A13DB"/>
    <w:rsid w:val="005A2339"/>
    <w:rsid w:val="005A309F"/>
    <w:rsid w:val="005A352B"/>
    <w:rsid w:val="005A3E6C"/>
    <w:rsid w:val="005A43E7"/>
    <w:rsid w:val="005A5A88"/>
    <w:rsid w:val="005A5C1C"/>
    <w:rsid w:val="005A766B"/>
    <w:rsid w:val="005A78D9"/>
    <w:rsid w:val="005B02C5"/>
    <w:rsid w:val="005B0828"/>
    <w:rsid w:val="005B42B8"/>
    <w:rsid w:val="005B4777"/>
    <w:rsid w:val="005B5649"/>
    <w:rsid w:val="005B6C4F"/>
    <w:rsid w:val="005B7A97"/>
    <w:rsid w:val="005C01D5"/>
    <w:rsid w:val="005C073D"/>
    <w:rsid w:val="005C22C3"/>
    <w:rsid w:val="005C2452"/>
    <w:rsid w:val="005C4684"/>
    <w:rsid w:val="005C4BF4"/>
    <w:rsid w:val="005C5104"/>
    <w:rsid w:val="005C5738"/>
    <w:rsid w:val="005C5F87"/>
    <w:rsid w:val="005C7A68"/>
    <w:rsid w:val="005D04F7"/>
    <w:rsid w:val="005D0F0F"/>
    <w:rsid w:val="005D1781"/>
    <w:rsid w:val="005D2F04"/>
    <w:rsid w:val="005D3922"/>
    <w:rsid w:val="005D3C98"/>
    <w:rsid w:val="005D45B8"/>
    <w:rsid w:val="005D4E84"/>
    <w:rsid w:val="005D6345"/>
    <w:rsid w:val="005D7BF0"/>
    <w:rsid w:val="005E0B24"/>
    <w:rsid w:val="005E13E3"/>
    <w:rsid w:val="005E19BE"/>
    <w:rsid w:val="005E3CAE"/>
    <w:rsid w:val="005E6356"/>
    <w:rsid w:val="005E6391"/>
    <w:rsid w:val="005E711F"/>
    <w:rsid w:val="005E7FEE"/>
    <w:rsid w:val="005F0069"/>
    <w:rsid w:val="005F0437"/>
    <w:rsid w:val="005F0F38"/>
    <w:rsid w:val="005F1014"/>
    <w:rsid w:val="005F1BC7"/>
    <w:rsid w:val="005F1DD3"/>
    <w:rsid w:val="005F2772"/>
    <w:rsid w:val="005F3797"/>
    <w:rsid w:val="005F3D6E"/>
    <w:rsid w:val="005F3F33"/>
    <w:rsid w:val="005F41FD"/>
    <w:rsid w:val="005F45E8"/>
    <w:rsid w:val="005F5219"/>
    <w:rsid w:val="0060002A"/>
    <w:rsid w:val="006001EC"/>
    <w:rsid w:val="00602CE9"/>
    <w:rsid w:val="00604459"/>
    <w:rsid w:val="00604DB9"/>
    <w:rsid w:val="00604F9A"/>
    <w:rsid w:val="006064A2"/>
    <w:rsid w:val="00607119"/>
    <w:rsid w:val="00607131"/>
    <w:rsid w:val="006076A2"/>
    <w:rsid w:val="00611561"/>
    <w:rsid w:val="00614185"/>
    <w:rsid w:val="0061459F"/>
    <w:rsid w:val="00614FA5"/>
    <w:rsid w:val="00615F80"/>
    <w:rsid w:val="00616341"/>
    <w:rsid w:val="00616646"/>
    <w:rsid w:val="00616CC6"/>
    <w:rsid w:val="006178C3"/>
    <w:rsid w:val="00620191"/>
    <w:rsid w:val="0062144D"/>
    <w:rsid w:val="00622101"/>
    <w:rsid w:val="00624A11"/>
    <w:rsid w:val="00626E36"/>
    <w:rsid w:val="006305CF"/>
    <w:rsid w:val="00630A37"/>
    <w:rsid w:val="00630D92"/>
    <w:rsid w:val="00632250"/>
    <w:rsid w:val="006340C3"/>
    <w:rsid w:val="00634F2A"/>
    <w:rsid w:val="006362E0"/>
    <w:rsid w:val="00637489"/>
    <w:rsid w:val="00640349"/>
    <w:rsid w:val="006406BB"/>
    <w:rsid w:val="00641157"/>
    <w:rsid w:val="0064188F"/>
    <w:rsid w:val="00642842"/>
    <w:rsid w:val="00642BDB"/>
    <w:rsid w:val="00644001"/>
    <w:rsid w:val="006440ED"/>
    <w:rsid w:val="006455EF"/>
    <w:rsid w:val="00646B44"/>
    <w:rsid w:val="006470E9"/>
    <w:rsid w:val="00647CB2"/>
    <w:rsid w:val="00647F54"/>
    <w:rsid w:val="00650AE9"/>
    <w:rsid w:val="00651F75"/>
    <w:rsid w:val="00652BE7"/>
    <w:rsid w:val="006543B2"/>
    <w:rsid w:val="0065479F"/>
    <w:rsid w:val="0065564E"/>
    <w:rsid w:val="00655B0A"/>
    <w:rsid w:val="00656DBD"/>
    <w:rsid w:val="0066055C"/>
    <w:rsid w:val="00661E1E"/>
    <w:rsid w:val="0066552A"/>
    <w:rsid w:val="00665FFA"/>
    <w:rsid w:val="00670037"/>
    <w:rsid w:val="00670F77"/>
    <w:rsid w:val="00671CF5"/>
    <w:rsid w:val="006724C7"/>
    <w:rsid w:val="0067279F"/>
    <w:rsid w:val="00673863"/>
    <w:rsid w:val="006746DC"/>
    <w:rsid w:val="00676493"/>
    <w:rsid w:val="00676A9D"/>
    <w:rsid w:val="00677276"/>
    <w:rsid w:val="00681723"/>
    <w:rsid w:val="00681CFE"/>
    <w:rsid w:val="006831EC"/>
    <w:rsid w:val="006852CB"/>
    <w:rsid w:val="00686C79"/>
    <w:rsid w:val="00686D5A"/>
    <w:rsid w:val="00686E47"/>
    <w:rsid w:val="00690AF6"/>
    <w:rsid w:val="00691D12"/>
    <w:rsid w:val="00691F9B"/>
    <w:rsid w:val="00692AE1"/>
    <w:rsid w:val="00693375"/>
    <w:rsid w:val="00693B09"/>
    <w:rsid w:val="00693FCA"/>
    <w:rsid w:val="006943A5"/>
    <w:rsid w:val="006953FA"/>
    <w:rsid w:val="0069541F"/>
    <w:rsid w:val="0069748A"/>
    <w:rsid w:val="006978F4"/>
    <w:rsid w:val="006A0EC3"/>
    <w:rsid w:val="006A3843"/>
    <w:rsid w:val="006A3A4F"/>
    <w:rsid w:val="006A6C8E"/>
    <w:rsid w:val="006B01BF"/>
    <w:rsid w:val="006B1551"/>
    <w:rsid w:val="006B1905"/>
    <w:rsid w:val="006B1A25"/>
    <w:rsid w:val="006B25D1"/>
    <w:rsid w:val="006B26FA"/>
    <w:rsid w:val="006B2D8F"/>
    <w:rsid w:val="006B3273"/>
    <w:rsid w:val="006B55D9"/>
    <w:rsid w:val="006B59F6"/>
    <w:rsid w:val="006B5FAC"/>
    <w:rsid w:val="006B6114"/>
    <w:rsid w:val="006C032F"/>
    <w:rsid w:val="006C124C"/>
    <w:rsid w:val="006C30BF"/>
    <w:rsid w:val="006C3940"/>
    <w:rsid w:val="006C47A8"/>
    <w:rsid w:val="006C5638"/>
    <w:rsid w:val="006D0D13"/>
    <w:rsid w:val="006D1475"/>
    <w:rsid w:val="006D43D0"/>
    <w:rsid w:val="006D4ED1"/>
    <w:rsid w:val="006D4FCE"/>
    <w:rsid w:val="006D561D"/>
    <w:rsid w:val="006D6183"/>
    <w:rsid w:val="006D7F04"/>
    <w:rsid w:val="006E011B"/>
    <w:rsid w:val="006E139C"/>
    <w:rsid w:val="006E1505"/>
    <w:rsid w:val="006E1509"/>
    <w:rsid w:val="006E1C90"/>
    <w:rsid w:val="006E2A99"/>
    <w:rsid w:val="006E2F70"/>
    <w:rsid w:val="006E3063"/>
    <w:rsid w:val="006E34EA"/>
    <w:rsid w:val="006E3666"/>
    <w:rsid w:val="006E3D50"/>
    <w:rsid w:val="006E48C9"/>
    <w:rsid w:val="006E52D9"/>
    <w:rsid w:val="006E61F4"/>
    <w:rsid w:val="006E675F"/>
    <w:rsid w:val="006E778D"/>
    <w:rsid w:val="006E7C8D"/>
    <w:rsid w:val="006E7DEA"/>
    <w:rsid w:val="006F0092"/>
    <w:rsid w:val="006F06B6"/>
    <w:rsid w:val="006F18ED"/>
    <w:rsid w:val="006F1A12"/>
    <w:rsid w:val="006F24DF"/>
    <w:rsid w:val="006F2FD0"/>
    <w:rsid w:val="006F3031"/>
    <w:rsid w:val="006F30E1"/>
    <w:rsid w:val="006F4263"/>
    <w:rsid w:val="006F5715"/>
    <w:rsid w:val="006F5720"/>
    <w:rsid w:val="006F5736"/>
    <w:rsid w:val="006F5A3A"/>
    <w:rsid w:val="006F629B"/>
    <w:rsid w:val="006F7198"/>
    <w:rsid w:val="006F77DD"/>
    <w:rsid w:val="006F7DCB"/>
    <w:rsid w:val="00700033"/>
    <w:rsid w:val="00700097"/>
    <w:rsid w:val="007010A9"/>
    <w:rsid w:val="00703C75"/>
    <w:rsid w:val="00706153"/>
    <w:rsid w:val="00707C83"/>
    <w:rsid w:val="00710B6F"/>
    <w:rsid w:val="00710E46"/>
    <w:rsid w:val="007110B3"/>
    <w:rsid w:val="007115BA"/>
    <w:rsid w:val="00711DE9"/>
    <w:rsid w:val="00714F20"/>
    <w:rsid w:val="00715414"/>
    <w:rsid w:val="00715613"/>
    <w:rsid w:val="00717A9C"/>
    <w:rsid w:val="00721778"/>
    <w:rsid w:val="00721C65"/>
    <w:rsid w:val="00723C05"/>
    <w:rsid w:val="00723E11"/>
    <w:rsid w:val="00723FEE"/>
    <w:rsid w:val="00725274"/>
    <w:rsid w:val="0073187A"/>
    <w:rsid w:val="007320BE"/>
    <w:rsid w:val="007326FF"/>
    <w:rsid w:val="00733D5F"/>
    <w:rsid w:val="007342DF"/>
    <w:rsid w:val="00735B41"/>
    <w:rsid w:val="00736258"/>
    <w:rsid w:val="0073638B"/>
    <w:rsid w:val="007374FF"/>
    <w:rsid w:val="00737888"/>
    <w:rsid w:val="00740351"/>
    <w:rsid w:val="007405C8"/>
    <w:rsid w:val="00740BE7"/>
    <w:rsid w:val="00741A72"/>
    <w:rsid w:val="0074224D"/>
    <w:rsid w:val="00745326"/>
    <w:rsid w:val="007453D5"/>
    <w:rsid w:val="00745BBE"/>
    <w:rsid w:val="00746CD7"/>
    <w:rsid w:val="00747A69"/>
    <w:rsid w:val="00750BFA"/>
    <w:rsid w:val="00750E71"/>
    <w:rsid w:val="00751C04"/>
    <w:rsid w:val="00752C85"/>
    <w:rsid w:val="00753261"/>
    <w:rsid w:val="007537C0"/>
    <w:rsid w:val="00755523"/>
    <w:rsid w:val="0075676A"/>
    <w:rsid w:val="00757882"/>
    <w:rsid w:val="00760BF7"/>
    <w:rsid w:val="00760E1E"/>
    <w:rsid w:val="00761247"/>
    <w:rsid w:val="007617A9"/>
    <w:rsid w:val="00764066"/>
    <w:rsid w:val="00764307"/>
    <w:rsid w:val="00764BE6"/>
    <w:rsid w:val="00765471"/>
    <w:rsid w:val="00765AE1"/>
    <w:rsid w:val="007665E3"/>
    <w:rsid w:val="00766F5E"/>
    <w:rsid w:val="00766FA0"/>
    <w:rsid w:val="00767BF3"/>
    <w:rsid w:val="00773600"/>
    <w:rsid w:val="007737B8"/>
    <w:rsid w:val="00775A0F"/>
    <w:rsid w:val="00775A17"/>
    <w:rsid w:val="00775BED"/>
    <w:rsid w:val="00780B47"/>
    <w:rsid w:val="00781836"/>
    <w:rsid w:val="00781A01"/>
    <w:rsid w:val="0078256F"/>
    <w:rsid w:val="00782F09"/>
    <w:rsid w:val="00783BD9"/>
    <w:rsid w:val="007862AD"/>
    <w:rsid w:val="0079044A"/>
    <w:rsid w:val="00790854"/>
    <w:rsid w:val="00792194"/>
    <w:rsid w:val="00792221"/>
    <w:rsid w:val="007923E4"/>
    <w:rsid w:val="00792A09"/>
    <w:rsid w:val="00792E4E"/>
    <w:rsid w:val="0079337C"/>
    <w:rsid w:val="00793A1E"/>
    <w:rsid w:val="00794BE5"/>
    <w:rsid w:val="00794CE7"/>
    <w:rsid w:val="00795DF7"/>
    <w:rsid w:val="00797C6C"/>
    <w:rsid w:val="007A230C"/>
    <w:rsid w:val="007A303D"/>
    <w:rsid w:val="007A3EAB"/>
    <w:rsid w:val="007A7B25"/>
    <w:rsid w:val="007A7BED"/>
    <w:rsid w:val="007B0C2B"/>
    <w:rsid w:val="007B1803"/>
    <w:rsid w:val="007B4FA2"/>
    <w:rsid w:val="007B5A2C"/>
    <w:rsid w:val="007B5EB9"/>
    <w:rsid w:val="007B6238"/>
    <w:rsid w:val="007B78A4"/>
    <w:rsid w:val="007B7EDB"/>
    <w:rsid w:val="007C0423"/>
    <w:rsid w:val="007C1407"/>
    <w:rsid w:val="007C1429"/>
    <w:rsid w:val="007C3103"/>
    <w:rsid w:val="007C3586"/>
    <w:rsid w:val="007C4660"/>
    <w:rsid w:val="007C4AA9"/>
    <w:rsid w:val="007C555E"/>
    <w:rsid w:val="007C68EE"/>
    <w:rsid w:val="007C7471"/>
    <w:rsid w:val="007C7B5B"/>
    <w:rsid w:val="007D1429"/>
    <w:rsid w:val="007D2BF7"/>
    <w:rsid w:val="007D3927"/>
    <w:rsid w:val="007D5118"/>
    <w:rsid w:val="007D512E"/>
    <w:rsid w:val="007D5B01"/>
    <w:rsid w:val="007D681C"/>
    <w:rsid w:val="007E235D"/>
    <w:rsid w:val="007E2D0D"/>
    <w:rsid w:val="007E3934"/>
    <w:rsid w:val="007E3C62"/>
    <w:rsid w:val="007E3FA6"/>
    <w:rsid w:val="007E4D7A"/>
    <w:rsid w:val="007E5745"/>
    <w:rsid w:val="007E61A5"/>
    <w:rsid w:val="007E6F8B"/>
    <w:rsid w:val="007F0901"/>
    <w:rsid w:val="007F494E"/>
    <w:rsid w:val="007F4D8D"/>
    <w:rsid w:val="007F5442"/>
    <w:rsid w:val="007F54D9"/>
    <w:rsid w:val="007F58C8"/>
    <w:rsid w:val="007F5A8A"/>
    <w:rsid w:val="007F5D4A"/>
    <w:rsid w:val="007F6D82"/>
    <w:rsid w:val="007F775B"/>
    <w:rsid w:val="007F7953"/>
    <w:rsid w:val="007F7EE5"/>
    <w:rsid w:val="0080041F"/>
    <w:rsid w:val="00800A8C"/>
    <w:rsid w:val="00800EA6"/>
    <w:rsid w:val="0080142A"/>
    <w:rsid w:val="008014E7"/>
    <w:rsid w:val="00802250"/>
    <w:rsid w:val="008034DB"/>
    <w:rsid w:val="0080456D"/>
    <w:rsid w:val="00805797"/>
    <w:rsid w:val="00806981"/>
    <w:rsid w:val="008078E3"/>
    <w:rsid w:val="008114B5"/>
    <w:rsid w:val="0081162E"/>
    <w:rsid w:val="00811F16"/>
    <w:rsid w:val="00812729"/>
    <w:rsid w:val="00813C47"/>
    <w:rsid w:val="00816718"/>
    <w:rsid w:val="0081784F"/>
    <w:rsid w:val="00817A84"/>
    <w:rsid w:val="00821600"/>
    <w:rsid w:val="00821608"/>
    <w:rsid w:val="008217B5"/>
    <w:rsid w:val="00822811"/>
    <w:rsid w:val="00822BE5"/>
    <w:rsid w:val="00822C51"/>
    <w:rsid w:val="00822FD8"/>
    <w:rsid w:val="00823269"/>
    <w:rsid w:val="00824224"/>
    <w:rsid w:val="00824488"/>
    <w:rsid w:val="00825105"/>
    <w:rsid w:val="00825EE9"/>
    <w:rsid w:val="00832014"/>
    <w:rsid w:val="00832ACC"/>
    <w:rsid w:val="00832E99"/>
    <w:rsid w:val="0083462E"/>
    <w:rsid w:val="00834AF0"/>
    <w:rsid w:val="008352F1"/>
    <w:rsid w:val="00835761"/>
    <w:rsid w:val="0083647E"/>
    <w:rsid w:val="00841C19"/>
    <w:rsid w:val="00842024"/>
    <w:rsid w:val="0084349E"/>
    <w:rsid w:val="00843F12"/>
    <w:rsid w:val="008450F6"/>
    <w:rsid w:val="00845A0F"/>
    <w:rsid w:val="008461D4"/>
    <w:rsid w:val="00846326"/>
    <w:rsid w:val="00847EB9"/>
    <w:rsid w:val="008506A7"/>
    <w:rsid w:val="00850842"/>
    <w:rsid w:val="008515EF"/>
    <w:rsid w:val="0085315A"/>
    <w:rsid w:val="00853991"/>
    <w:rsid w:val="00854CA7"/>
    <w:rsid w:val="00854CFA"/>
    <w:rsid w:val="00854EF5"/>
    <w:rsid w:val="00855523"/>
    <w:rsid w:val="0085590B"/>
    <w:rsid w:val="00855EEF"/>
    <w:rsid w:val="0085612D"/>
    <w:rsid w:val="00857AB5"/>
    <w:rsid w:val="008604DA"/>
    <w:rsid w:val="008628DF"/>
    <w:rsid w:val="008629F7"/>
    <w:rsid w:val="008631E6"/>
    <w:rsid w:val="00863AE1"/>
    <w:rsid w:val="00866057"/>
    <w:rsid w:val="008666D6"/>
    <w:rsid w:val="00871494"/>
    <w:rsid w:val="00871DAE"/>
    <w:rsid w:val="00871E22"/>
    <w:rsid w:val="008725E1"/>
    <w:rsid w:val="00872C6E"/>
    <w:rsid w:val="00872E8F"/>
    <w:rsid w:val="00873057"/>
    <w:rsid w:val="008737EC"/>
    <w:rsid w:val="0087400C"/>
    <w:rsid w:val="00874B66"/>
    <w:rsid w:val="008767A7"/>
    <w:rsid w:val="00877D43"/>
    <w:rsid w:val="00882895"/>
    <w:rsid w:val="008833B6"/>
    <w:rsid w:val="008840F0"/>
    <w:rsid w:val="00884150"/>
    <w:rsid w:val="00885A77"/>
    <w:rsid w:val="00885B80"/>
    <w:rsid w:val="00885ED8"/>
    <w:rsid w:val="0088715B"/>
    <w:rsid w:val="00890B5B"/>
    <w:rsid w:val="00891714"/>
    <w:rsid w:val="00891A4E"/>
    <w:rsid w:val="00892B8C"/>
    <w:rsid w:val="00892B9B"/>
    <w:rsid w:val="008933FE"/>
    <w:rsid w:val="00894671"/>
    <w:rsid w:val="008946B4"/>
    <w:rsid w:val="008948DA"/>
    <w:rsid w:val="008950F1"/>
    <w:rsid w:val="008957AE"/>
    <w:rsid w:val="00895F83"/>
    <w:rsid w:val="0089659F"/>
    <w:rsid w:val="008967C7"/>
    <w:rsid w:val="00896CBA"/>
    <w:rsid w:val="008979A8"/>
    <w:rsid w:val="00897DFD"/>
    <w:rsid w:val="008A0411"/>
    <w:rsid w:val="008A17AE"/>
    <w:rsid w:val="008A3C95"/>
    <w:rsid w:val="008A3EC0"/>
    <w:rsid w:val="008A51E4"/>
    <w:rsid w:val="008A5B9D"/>
    <w:rsid w:val="008A5DF7"/>
    <w:rsid w:val="008A601E"/>
    <w:rsid w:val="008A72A2"/>
    <w:rsid w:val="008B1082"/>
    <w:rsid w:val="008B1239"/>
    <w:rsid w:val="008B1CD0"/>
    <w:rsid w:val="008B2354"/>
    <w:rsid w:val="008B289E"/>
    <w:rsid w:val="008B5462"/>
    <w:rsid w:val="008B58E8"/>
    <w:rsid w:val="008B6560"/>
    <w:rsid w:val="008B7BBD"/>
    <w:rsid w:val="008C113F"/>
    <w:rsid w:val="008C1731"/>
    <w:rsid w:val="008C1B15"/>
    <w:rsid w:val="008C2337"/>
    <w:rsid w:val="008C3480"/>
    <w:rsid w:val="008C3F0A"/>
    <w:rsid w:val="008C4786"/>
    <w:rsid w:val="008C4871"/>
    <w:rsid w:val="008C4A64"/>
    <w:rsid w:val="008C5951"/>
    <w:rsid w:val="008C5C77"/>
    <w:rsid w:val="008C606D"/>
    <w:rsid w:val="008C748E"/>
    <w:rsid w:val="008D0208"/>
    <w:rsid w:val="008D0221"/>
    <w:rsid w:val="008D1F0D"/>
    <w:rsid w:val="008D1F17"/>
    <w:rsid w:val="008D2B8B"/>
    <w:rsid w:val="008D3956"/>
    <w:rsid w:val="008D40CD"/>
    <w:rsid w:val="008D5096"/>
    <w:rsid w:val="008D5249"/>
    <w:rsid w:val="008D58B6"/>
    <w:rsid w:val="008D701E"/>
    <w:rsid w:val="008E00AE"/>
    <w:rsid w:val="008E0334"/>
    <w:rsid w:val="008E08E9"/>
    <w:rsid w:val="008E1259"/>
    <w:rsid w:val="008E1342"/>
    <w:rsid w:val="008E18A0"/>
    <w:rsid w:val="008E1D8C"/>
    <w:rsid w:val="008E2621"/>
    <w:rsid w:val="008E278B"/>
    <w:rsid w:val="008E30DD"/>
    <w:rsid w:val="008E35C0"/>
    <w:rsid w:val="008E3AA5"/>
    <w:rsid w:val="008E5252"/>
    <w:rsid w:val="008E5971"/>
    <w:rsid w:val="008E655E"/>
    <w:rsid w:val="008E6933"/>
    <w:rsid w:val="008E6D4B"/>
    <w:rsid w:val="008E73E7"/>
    <w:rsid w:val="008E7596"/>
    <w:rsid w:val="008F010B"/>
    <w:rsid w:val="008F0470"/>
    <w:rsid w:val="008F0A73"/>
    <w:rsid w:val="008F18A1"/>
    <w:rsid w:val="008F1977"/>
    <w:rsid w:val="008F2156"/>
    <w:rsid w:val="008F3133"/>
    <w:rsid w:val="008F36D5"/>
    <w:rsid w:val="008F5C18"/>
    <w:rsid w:val="008F5EAE"/>
    <w:rsid w:val="008F6C8D"/>
    <w:rsid w:val="008F6FF6"/>
    <w:rsid w:val="008F7254"/>
    <w:rsid w:val="008F7760"/>
    <w:rsid w:val="008F7AB7"/>
    <w:rsid w:val="008F7C6B"/>
    <w:rsid w:val="009018EB"/>
    <w:rsid w:val="00901EA7"/>
    <w:rsid w:val="00901F85"/>
    <w:rsid w:val="0090332C"/>
    <w:rsid w:val="00903780"/>
    <w:rsid w:val="00904A06"/>
    <w:rsid w:val="00904C90"/>
    <w:rsid w:val="009055A3"/>
    <w:rsid w:val="0090675F"/>
    <w:rsid w:val="00906B0B"/>
    <w:rsid w:val="009077C2"/>
    <w:rsid w:val="009078BF"/>
    <w:rsid w:val="00907E24"/>
    <w:rsid w:val="00907E2D"/>
    <w:rsid w:val="00911526"/>
    <w:rsid w:val="00912516"/>
    <w:rsid w:val="00915822"/>
    <w:rsid w:val="009165C6"/>
    <w:rsid w:val="009165E7"/>
    <w:rsid w:val="009173AF"/>
    <w:rsid w:val="00920733"/>
    <w:rsid w:val="00922A20"/>
    <w:rsid w:val="009234FD"/>
    <w:rsid w:val="00927443"/>
    <w:rsid w:val="009276EC"/>
    <w:rsid w:val="00927BF5"/>
    <w:rsid w:val="00927D61"/>
    <w:rsid w:val="009311AD"/>
    <w:rsid w:val="009323EA"/>
    <w:rsid w:val="00934FD1"/>
    <w:rsid w:val="009350F7"/>
    <w:rsid w:val="009359D8"/>
    <w:rsid w:val="00935FD6"/>
    <w:rsid w:val="00940213"/>
    <w:rsid w:val="00940B7C"/>
    <w:rsid w:val="00940FBD"/>
    <w:rsid w:val="00941257"/>
    <w:rsid w:val="00941494"/>
    <w:rsid w:val="00941EE1"/>
    <w:rsid w:val="009441C8"/>
    <w:rsid w:val="00944532"/>
    <w:rsid w:val="0094455B"/>
    <w:rsid w:val="00944936"/>
    <w:rsid w:val="00945430"/>
    <w:rsid w:val="0094560F"/>
    <w:rsid w:val="009469D0"/>
    <w:rsid w:val="009475C3"/>
    <w:rsid w:val="009479C5"/>
    <w:rsid w:val="00950349"/>
    <w:rsid w:val="00950981"/>
    <w:rsid w:val="00951C18"/>
    <w:rsid w:val="00951CA2"/>
    <w:rsid w:val="0095212D"/>
    <w:rsid w:val="00953D7B"/>
    <w:rsid w:val="009553B5"/>
    <w:rsid w:val="00955F0E"/>
    <w:rsid w:val="00955F22"/>
    <w:rsid w:val="00956A29"/>
    <w:rsid w:val="00957119"/>
    <w:rsid w:val="00957F3D"/>
    <w:rsid w:val="0096051D"/>
    <w:rsid w:val="0096100F"/>
    <w:rsid w:val="00961AAA"/>
    <w:rsid w:val="009624A0"/>
    <w:rsid w:val="0096523E"/>
    <w:rsid w:val="00966915"/>
    <w:rsid w:val="0096786B"/>
    <w:rsid w:val="00971727"/>
    <w:rsid w:val="009723F7"/>
    <w:rsid w:val="0097383B"/>
    <w:rsid w:val="0097461D"/>
    <w:rsid w:val="009746C5"/>
    <w:rsid w:val="009747B7"/>
    <w:rsid w:val="00974916"/>
    <w:rsid w:val="0097661D"/>
    <w:rsid w:val="009817DF"/>
    <w:rsid w:val="00981A14"/>
    <w:rsid w:val="009828E0"/>
    <w:rsid w:val="0098393F"/>
    <w:rsid w:val="00984E0C"/>
    <w:rsid w:val="00985F6C"/>
    <w:rsid w:val="00986A4F"/>
    <w:rsid w:val="0098747B"/>
    <w:rsid w:val="00987592"/>
    <w:rsid w:val="0098764B"/>
    <w:rsid w:val="00987650"/>
    <w:rsid w:val="00987714"/>
    <w:rsid w:val="00987BA4"/>
    <w:rsid w:val="00987CD4"/>
    <w:rsid w:val="00987E41"/>
    <w:rsid w:val="00990373"/>
    <w:rsid w:val="009904E9"/>
    <w:rsid w:val="00993A1B"/>
    <w:rsid w:val="009953F1"/>
    <w:rsid w:val="0099735F"/>
    <w:rsid w:val="00997E6E"/>
    <w:rsid w:val="009A3A5C"/>
    <w:rsid w:val="009A55B7"/>
    <w:rsid w:val="009A56F2"/>
    <w:rsid w:val="009A5A8D"/>
    <w:rsid w:val="009A6567"/>
    <w:rsid w:val="009A6CCD"/>
    <w:rsid w:val="009A6D47"/>
    <w:rsid w:val="009A7BB4"/>
    <w:rsid w:val="009B0CA3"/>
    <w:rsid w:val="009B1DA5"/>
    <w:rsid w:val="009B31DD"/>
    <w:rsid w:val="009B5286"/>
    <w:rsid w:val="009B59C1"/>
    <w:rsid w:val="009B5E8B"/>
    <w:rsid w:val="009B6132"/>
    <w:rsid w:val="009B6E59"/>
    <w:rsid w:val="009B7F03"/>
    <w:rsid w:val="009C0A59"/>
    <w:rsid w:val="009C1FFF"/>
    <w:rsid w:val="009C2F9E"/>
    <w:rsid w:val="009C38DA"/>
    <w:rsid w:val="009C3ADC"/>
    <w:rsid w:val="009C3EF2"/>
    <w:rsid w:val="009C49BF"/>
    <w:rsid w:val="009C4E2A"/>
    <w:rsid w:val="009C6701"/>
    <w:rsid w:val="009C685B"/>
    <w:rsid w:val="009C7B6E"/>
    <w:rsid w:val="009D1A00"/>
    <w:rsid w:val="009D2195"/>
    <w:rsid w:val="009D2563"/>
    <w:rsid w:val="009D2705"/>
    <w:rsid w:val="009D2ACF"/>
    <w:rsid w:val="009D44CD"/>
    <w:rsid w:val="009D48D1"/>
    <w:rsid w:val="009D53CE"/>
    <w:rsid w:val="009D7066"/>
    <w:rsid w:val="009D7969"/>
    <w:rsid w:val="009E1D75"/>
    <w:rsid w:val="009E1E06"/>
    <w:rsid w:val="009E2673"/>
    <w:rsid w:val="009E2C42"/>
    <w:rsid w:val="009E3A76"/>
    <w:rsid w:val="009E3EDC"/>
    <w:rsid w:val="009E406E"/>
    <w:rsid w:val="009E4336"/>
    <w:rsid w:val="009E4430"/>
    <w:rsid w:val="009E5B47"/>
    <w:rsid w:val="009E644F"/>
    <w:rsid w:val="009E6570"/>
    <w:rsid w:val="009E6C2B"/>
    <w:rsid w:val="009E6E53"/>
    <w:rsid w:val="009E6E61"/>
    <w:rsid w:val="009E6E72"/>
    <w:rsid w:val="009E7D1F"/>
    <w:rsid w:val="009F054E"/>
    <w:rsid w:val="009F0F7E"/>
    <w:rsid w:val="009F1BC0"/>
    <w:rsid w:val="009F2ADB"/>
    <w:rsid w:val="009F438F"/>
    <w:rsid w:val="009F43C9"/>
    <w:rsid w:val="009F4904"/>
    <w:rsid w:val="009F5AB1"/>
    <w:rsid w:val="009F630C"/>
    <w:rsid w:val="009F64C3"/>
    <w:rsid w:val="009F67C0"/>
    <w:rsid w:val="009F6CA5"/>
    <w:rsid w:val="009F7E72"/>
    <w:rsid w:val="00A00151"/>
    <w:rsid w:val="00A0062B"/>
    <w:rsid w:val="00A00907"/>
    <w:rsid w:val="00A02133"/>
    <w:rsid w:val="00A02564"/>
    <w:rsid w:val="00A02618"/>
    <w:rsid w:val="00A029C0"/>
    <w:rsid w:val="00A02BD1"/>
    <w:rsid w:val="00A02EC2"/>
    <w:rsid w:val="00A03322"/>
    <w:rsid w:val="00A03886"/>
    <w:rsid w:val="00A03964"/>
    <w:rsid w:val="00A04094"/>
    <w:rsid w:val="00A063DB"/>
    <w:rsid w:val="00A06B29"/>
    <w:rsid w:val="00A07796"/>
    <w:rsid w:val="00A102E7"/>
    <w:rsid w:val="00A110E1"/>
    <w:rsid w:val="00A1364E"/>
    <w:rsid w:val="00A13894"/>
    <w:rsid w:val="00A14341"/>
    <w:rsid w:val="00A149E7"/>
    <w:rsid w:val="00A14D83"/>
    <w:rsid w:val="00A150B2"/>
    <w:rsid w:val="00A17649"/>
    <w:rsid w:val="00A21F59"/>
    <w:rsid w:val="00A225F5"/>
    <w:rsid w:val="00A239AE"/>
    <w:rsid w:val="00A25975"/>
    <w:rsid w:val="00A25ADD"/>
    <w:rsid w:val="00A25E51"/>
    <w:rsid w:val="00A25EE2"/>
    <w:rsid w:val="00A2707A"/>
    <w:rsid w:val="00A27296"/>
    <w:rsid w:val="00A2744B"/>
    <w:rsid w:val="00A2780A"/>
    <w:rsid w:val="00A31334"/>
    <w:rsid w:val="00A315BD"/>
    <w:rsid w:val="00A3183B"/>
    <w:rsid w:val="00A31A1D"/>
    <w:rsid w:val="00A31EB7"/>
    <w:rsid w:val="00A324C3"/>
    <w:rsid w:val="00A34320"/>
    <w:rsid w:val="00A34A5F"/>
    <w:rsid w:val="00A3527D"/>
    <w:rsid w:val="00A36157"/>
    <w:rsid w:val="00A37712"/>
    <w:rsid w:val="00A37E45"/>
    <w:rsid w:val="00A4123F"/>
    <w:rsid w:val="00A4151B"/>
    <w:rsid w:val="00A42B96"/>
    <w:rsid w:val="00A42D80"/>
    <w:rsid w:val="00A4444F"/>
    <w:rsid w:val="00A45156"/>
    <w:rsid w:val="00A46402"/>
    <w:rsid w:val="00A46C97"/>
    <w:rsid w:val="00A4712E"/>
    <w:rsid w:val="00A47326"/>
    <w:rsid w:val="00A47949"/>
    <w:rsid w:val="00A47F57"/>
    <w:rsid w:val="00A5009E"/>
    <w:rsid w:val="00A545AB"/>
    <w:rsid w:val="00A54D4B"/>
    <w:rsid w:val="00A555DD"/>
    <w:rsid w:val="00A55D80"/>
    <w:rsid w:val="00A55F91"/>
    <w:rsid w:val="00A605CD"/>
    <w:rsid w:val="00A616A6"/>
    <w:rsid w:val="00A62686"/>
    <w:rsid w:val="00A62889"/>
    <w:rsid w:val="00A641D9"/>
    <w:rsid w:val="00A65038"/>
    <w:rsid w:val="00A65F12"/>
    <w:rsid w:val="00A66DCE"/>
    <w:rsid w:val="00A66DDC"/>
    <w:rsid w:val="00A671B2"/>
    <w:rsid w:val="00A701EF"/>
    <w:rsid w:val="00A7164F"/>
    <w:rsid w:val="00A71ADE"/>
    <w:rsid w:val="00A71FE1"/>
    <w:rsid w:val="00A7630B"/>
    <w:rsid w:val="00A76C87"/>
    <w:rsid w:val="00A80364"/>
    <w:rsid w:val="00A8191B"/>
    <w:rsid w:val="00A82D6B"/>
    <w:rsid w:val="00A8352D"/>
    <w:rsid w:val="00A835E9"/>
    <w:rsid w:val="00A85554"/>
    <w:rsid w:val="00A86007"/>
    <w:rsid w:val="00A86A1C"/>
    <w:rsid w:val="00A86DE6"/>
    <w:rsid w:val="00A86FC6"/>
    <w:rsid w:val="00A87AB9"/>
    <w:rsid w:val="00A9021A"/>
    <w:rsid w:val="00A90466"/>
    <w:rsid w:val="00A910A6"/>
    <w:rsid w:val="00A940D7"/>
    <w:rsid w:val="00A94D49"/>
    <w:rsid w:val="00A95FDA"/>
    <w:rsid w:val="00A966E9"/>
    <w:rsid w:val="00A97D61"/>
    <w:rsid w:val="00AA0FFD"/>
    <w:rsid w:val="00AA1BBF"/>
    <w:rsid w:val="00AA2796"/>
    <w:rsid w:val="00AA4169"/>
    <w:rsid w:val="00AA491F"/>
    <w:rsid w:val="00AA494E"/>
    <w:rsid w:val="00AA513F"/>
    <w:rsid w:val="00AA57A3"/>
    <w:rsid w:val="00AA5EE7"/>
    <w:rsid w:val="00AA772F"/>
    <w:rsid w:val="00AB02ED"/>
    <w:rsid w:val="00AB0AC5"/>
    <w:rsid w:val="00AB1B14"/>
    <w:rsid w:val="00AB24AF"/>
    <w:rsid w:val="00AB290C"/>
    <w:rsid w:val="00AB3F9D"/>
    <w:rsid w:val="00AB3FCB"/>
    <w:rsid w:val="00AB4140"/>
    <w:rsid w:val="00AB43B2"/>
    <w:rsid w:val="00AB59F2"/>
    <w:rsid w:val="00AC06E4"/>
    <w:rsid w:val="00AC1A50"/>
    <w:rsid w:val="00AC2200"/>
    <w:rsid w:val="00AC275D"/>
    <w:rsid w:val="00AC28A2"/>
    <w:rsid w:val="00AC4810"/>
    <w:rsid w:val="00AC4F6F"/>
    <w:rsid w:val="00AC5045"/>
    <w:rsid w:val="00AC5FB5"/>
    <w:rsid w:val="00AC6B8D"/>
    <w:rsid w:val="00AC71BE"/>
    <w:rsid w:val="00AD0377"/>
    <w:rsid w:val="00AD0513"/>
    <w:rsid w:val="00AD1151"/>
    <w:rsid w:val="00AD2BB8"/>
    <w:rsid w:val="00AD308F"/>
    <w:rsid w:val="00AD3698"/>
    <w:rsid w:val="00AD657C"/>
    <w:rsid w:val="00AD6EC5"/>
    <w:rsid w:val="00AE172D"/>
    <w:rsid w:val="00AE1965"/>
    <w:rsid w:val="00AE1AFD"/>
    <w:rsid w:val="00AE211D"/>
    <w:rsid w:val="00AE2257"/>
    <w:rsid w:val="00AE43CF"/>
    <w:rsid w:val="00AE49A6"/>
    <w:rsid w:val="00AE5115"/>
    <w:rsid w:val="00AE725A"/>
    <w:rsid w:val="00AF0837"/>
    <w:rsid w:val="00AF22CA"/>
    <w:rsid w:val="00AF2E04"/>
    <w:rsid w:val="00AF302C"/>
    <w:rsid w:val="00AF33E0"/>
    <w:rsid w:val="00AF408A"/>
    <w:rsid w:val="00AF4683"/>
    <w:rsid w:val="00AF5845"/>
    <w:rsid w:val="00AF648E"/>
    <w:rsid w:val="00AF6C40"/>
    <w:rsid w:val="00AF72C1"/>
    <w:rsid w:val="00B01371"/>
    <w:rsid w:val="00B01563"/>
    <w:rsid w:val="00B01A64"/>
    <w:rsid w:val="00B02874"/>
    <w:rsid w:val="00B02B56"/>
    <w:rsid w:val="00B038F3"/>
    <w:rsid w:val="00B03D52"/>
    <w:rsid w:val="00B05CC3"/>
    <w:rsid w:val="00B06F90"/>
    <w:rsid w:val="00B06FEC"/>
    <w:rsid w:val="00B07B2A"/>
    <w:rsid w:val="00B10D36"/>
    <w:rsid w:val="00B1116C"/>
    <w:rsid w:val="00B112AB"/>
    <w:rsid w:val="00B12814"/>
    <w:rsid w:val="00B140E1"/>
    <w:rsid w:val="00B143C0"/>
    <w:rsid w:val="00B148FE"/>
    <w:rsid w:val="00B15BB2"/>
    <w:rsid w:val="00B15EBF"/>
    <w:rsid w:val="00B17605"/>
    <w:rsid w:val="00B17C93"/>
    <w:rsid w:val="00B2303F"/>
    <w:rsid w:val="00B252AE"/>
    <w:rsid w:val="00B2742B"/>
    <w:rsid w:val="00B301F5"/>
    <w:rsid w:val="00B30949"/>
    <w:rsid w:val="00B30C0E"/>
    <w:rsid w:val="00B3186F"/>
    <w:rsid w:val="00B3264C"/>
    <w:rsid w:val="00B3328E"/>
    <w:rsid w:val="00B35145"/>
    <w:rsid w:val="00B3550F"/>
    <w:rsid w:val="00B35832"/>
    <w:rsid w:val="00B36761"/>
    <w:rsid w:val="00B37119"/>
    <w:rsid w:val="00B37879"/>
    <w:rsid w:val="00B4143E"/>
    <w:rsid w:val="00B41C6D"/>
    <w:rsid w:val="00B42DFC"/>
    <w:rsid w:val="00B42F3E"/>
    <w:rsid w:val="00B44A98"/>
    <w:rsid w:val="00B44CE8"/>
    <w:rsid w:val="00B46777"/>
    <w:rsid w:val="00B512B4"/>
    <w:rsid w:val="00B517B1"/>
    <w:rsid w:val="00B51E37"/>
    <w:rsid w:val="00B55A0F"/>
    <w:rsid w:val="00B57AB2"/>
    <w:rsid w:val="00B57C8E"/>
    <w:rsid w:val="00B61648"/>
    <w:rsid w:val="00B61656"/>
    <w:rsid w:val="00B61814"/>
    <w:rsid w:val="00B61877"/>
    <w:rsid w:val="00B62F19"/>
    <w:rsid w:val="00B63223"/>
    <w:rsid w:val="00B63312"/>
    <w:rsid w:val="00B6338D"/>
    <w:rsid w:val="00B63B52"/>
    <w:rsid w:val="00B64185"/>
    <w:rsid w:val="00B64D7B"/>
    <w:rsid w:val="00B6590F"/>
    <w:rsid w:val="00B6598D"/>
    <w:rsid w:val="00B65BFB"/>
    <w:rsid w:val="00B65D22"/>
    <w:rsid w:val="00B66277"/>
    <w:rsid w:val="00B669EA"/>
    <w:rsid w:val="00B6707F"/>
    <w:rsid w:val="00B67755"/>
    <w:rsid w:val="00B70422"/>
    <w:rsid w:val="00B72B92"/>
    <w:rsid w:val="00B72CB0"/>
    <w:rsid w:val="00B731BE"/>
    <w:rsid w:val="00B733BA"/>
    <w:rsid w:val="00B737C6"/>
    <w:rsid w:val="00B73D90"/>
    <w:rsid w:val="00B74814"/>
    <w:rsid w:val="00B7668A"/>
    <w:rsid w:val="00B76A63"/>
    <w:rsid w:val="00B77A8C"/>
    <w:rsid w:val="00B77BFE"/>
    <w:rsid w:val="00B8102C"/>
    <w:rsid w:val="00B818FA"/>
    <w:rsid w:val="00B81BBE"/>
    <w:rsid w:val="00B832A3"/>
    <w:rsid w:val="00B83AE9"/>
    <w:rsid w:val="00B83BFF"/>
    <w:rsid w:val="00B86C7D"/>
    <w:rsid w:val="00B87526"/>
    <w:rsid w:val="00B91637"/>
    <w:rsid w:val="00B921EC"/>
    <w:rsid w:val="00B92B65"/>
    <w:rsid w:val="00B92DF3"/>
    <w:rsid w:val="00B93DF3"/>
    <w:rsid w:val="00B93EF0"/>
    <w:rsid w:val="00B944F6"/>
    <w:rsid w:val="00B94AEF"/>
    <w:rsid w:val="00B94EA4"/>
    <w:rsid w:val="00B94EA7"/>
    <w:rsid w:val="00B9557E"/>
    <w:rsid w:val="00B95E2B"/>
    <w:rsid w:val="00B96239"/>
    <w:rsid w:val="00B972E3"/>
    <w:rsid w:val="00BA1EA0"/>
    <w:rsid w:val="00BA1EBA"/>
    <w:rsid w:val="00BA2322"/>
    <w:rsid w:val="00BA2335"/>
    <w:rsid w:val="00BA2DA2"/>
    <w:rsid w:val="00BA4B93"/>
    <w:rsid w:val="00BA7009"/>
    <w:rsid w:val="00BA7296"/>
    <w:rsid w:val="00BA7EBF"/>
    <w:rsid w:val="00BB1658"/>
    <w:rsid w:val="00BB1794"/>
    <w:rsid w:val="00BB4067"/>
    <w:rsid w:val="00BB5686"/>
    <w:rsid w:val="00BB59BF"/>
    <w:rsid w:val="00BB69C0"/>
    <w:rsid w:val="00BB7E82"/>
    <w:rsid w:val="00BC04A7"/>
    <w:rsid w:val="00BC12F9"/>
    <w:rsid w:val="00BC3DF0"/>
    <w:rsid w:val="00BC3FA9"/>
    <w:rsid w:val="00BC43A6"/>
    <w:rsid w:val="00BC65EF"/>
    <w:rsid w:val="00BC6F24"/>
    <w:rsid w:val="00BD3384"/>
    <w:rsid w:val="00BD37C1"/>
    <w:rsid w:val="00BD75DF"/>
    <w:rsid w:val="00BE01F1"/>
    <w:rsid w:val="00BE0830"/>
    <w:rsid w:val="00BE1A62"/>
    <w:rsid w:val="00BE22F4"/>
    <w:rsid w:val="00BE3815"/>
    <w:rsid w:val="00BE3AE9"/>
    <w:rsid w:val="00BE3DF9"/>
    <w:rsid w:val="00BE445C"/>
    <w:rsid w:val="00BE4EF9"/>
    <w:rsid w:val="00BE54F5"/>
    <w:rsid w:val="00BE5C22"/>
    <w:rsid w:val="00BE638B"/>
    <w:rsid w:val="00BF1084"/>
    <w:rsid w:val="00BF1CB9"/>
    <w:rsid w:val="00BF2AE5"/>
    <w:rsid w:val="00BF2BFE"/>
    <w:rsid w:val="00BF31C1"/>
    <w:rsid w:val="00BF3452"/>
    <w:rsid w:val="00BF678F"/>
    <w:rsid w:val="00BF6839"/>
    <w:rsid w:val="00C00B90"/>
    <w:rsid w:val="00C00F07"/>
    <w:rsid w:val="00C0143F"/>
    <w:rsid w:val="00C0231F"/>
    <w:rsid w:val="00C029EB"/>
    <w:rsid w:val="00C02C44"/>
    <w:rsid w:val="00C02CDD"/>
    <w:rsid w:val="00C04345"/>
    <w:rsid w:val="00C044C4"/>
    <w:rsid w:val="00C04A55"/>
    <w:rsid w:val="00C0514A"/>
    <w:rsid w:val="00C0540C"/>
    <w:rsid w:val="00C055BF"/>
    <w:rsid w:val="00C05982"/>
    <w:rsid w:val="00C06F16"/>
    <w:rsid w:val="00C07493"/>
    <w:rsid w:val="00C10391"/>
    <w:rsid w:val="00C10496"/>
    <w:rsid w:val="00C10499"/>
    <w:rsid w:val="00C10637"/>
    <w:rsid w:val="00C1170E"/>
    <w:rsid w:val="00C118B6"/>
    <w:rsid w:val="00C11EB5"/>
    <w:rsid w:val="00C11F5A"/>
    <w:rsid w:val="00C1217B"/>
    <w:rsid w:val="00C127DA"/>
    <w:rsid w:val="00C12AC0"/>
    <w:rsid w:val="00C12BC5"/>
    <w:rsid w:val="00C13D06"/>
    <w:rsid w:val="00C16808"/>
    <w:rsid w:val="00C17525"/>
    <w:rsid w:val="00C17721"/>
    <w:rsid w:val="00C17C83"/>
    <w:rsid w:val="00C21708"/>
    <w:rsid w:val="00C21749"/>
    <w:rsid w:val="00C219EF"/>
    <w:rsid w:val="00C22917"/>
    <w:rsid w:val="00C22E6E"/>
    <w:rsid w:val="00C230F5"/>
    <w:rsid w:val="00C23AF1"/>
    <w:rsid w:val="00C250CF"/>
    <w:rsid w:val="00C254D4"/>
    <w:rsid w:val="00C25CB2"/>
    <w:rsid w:val="00C3005A"/>
    <w:rsid w:val="00C30EDB"/>
    <w:rsid w:val="00C30FEA"/>
    <w:rsid w:val="00C31D10"/>
    <w:rsid w:val="00C32470"/>
    <w:rsid w:val="00C325A0"/>
    <w:rsid w:val="00C330E9"/>
    <w:rsid w:val="00C34FA9"/>
    <w:rsid w:val="00C375D6"/>
    <w:rsid w:val="00C40A20"/>
    <w:rsid w:val="00C445BB"/>
    <w:rsid w:val="00C458C3"/>
    <w:rsid w:val="00C45CAE"/>
    <w:rsid w:val="00C47859"/>
    <w:rsid w:val="00C47FC1"/>
    <w:rsid w:val="00C519CF"/>
    <w:rsid w:val="00C526AC"/>
    <w:rsid w:val="00C53450"/>
    <w:rsid w:val="00C536D0"/>
    <w:rsid w:val="00C54066"/>
    <w:rsid w:val="00C54340"/>
    <w:rsid w:val="00C5566F"/>
    <w:rsid w:val="00C556AE"/>
    <w:rsid w:val="00C574E2"/>
    <w:rsid w:val="00C57E52"/>
    <w:rsid w:val="00C60014"/>
    <w:rsid w:val="00C61A43"/>
    <w:rsid w:val="00C63BB4"/>
    <w:rsid w:val="00C64109"/>
    <w:rsid w:val="00C66BD5"/>
    <w:rsid w:val="00C71374"/>
    <w:rsid w:val="00C72DDC"/>
    <w:rsid w:val="00C73A22"/>
    <w:rsid w:val="00C7460B"/>
    <w:rsid w:val="00C749FF"/>
    <w:rsid w:val="00C753CC"/>
    <w:rsid w:val="00C76B07"/>
    <w:rsid w:val="00C77270"/>
    <w:rsid w:val="00C83DBE"/>
    <w:rsid w:val="00C85395"/>
    <w:rsid w:val="00C854BA"/>
    <w:rsid w:val="00C857B0"/>
    <w:rsid w:val="00C8764D"/>
    <w:rsid w:val="00C87FF5"/>
    <w:rsid w:val="00C912BC"/>
    <w:rsid w:val="00C91BBD"/>
    <w:rsid w:val="00C91BCB"/>
    <w:rsid w:val="00C91E18"/>
    <w:rsid w:val="00C92D85"/>
    <w:rsid w:val="00C941C8"/>
    <w:rsid w:val="00C945D3"/>
    <w:rsid w:val="00C94B10"/>
    <w:rsid w:val="00C95F58"/>
    <w:rsid w:val="00CA034D"/>
    <w:rsid w:val="00CA0A86"/>
    <w:rsid w:val="00CA0CD8"/>
    <w:rsid w:val="00CA1031"/>
    <w:rsid w:val="00CA1328"/>
    <w:rsid w:val="00CA1BFF"/>
    <w:rsid w:val="00CA31AD"/>
    <w:rsid w:val="00CA478F"/>
    <w:rsid w:val="00CA5BB8"/>
    <w:rsid w:val="00CA6100"/>
    <w:rsid w:val="00CA69C6"/>
    <w:rsid w:val="00CA7558"/>
    <w:rsid w:val="00CB0F8F"/>
    <w:rsid w:val="00CB177A"/>
    <w:rsid w:val="00CB1DC8"/>
    <w:rsid w:val="00CB4538"/>
    <w:rsid w:val="00CB648C"/>
    <w:rsid w:val="00CB67C9"/>
    <w:rsid w:val="00CB6936"/>
    <w:rsid w:val="00CB6EA9"/>
    <w:rsid w:val="00CC21C8"/>
    <w:rsid w:val="00CC3FBC"/>
    <w:rsid w:val="00CC4D83"/>
    <w:rsid w:val="00CC5ACD"/>
    <w:rsid w:val="00CC623F"/>
    <w:rsid w:val="00CC77DA"/>
    <w:rsid w:val="00CC7AAA"/>
    <w:rsid w:val="00CC7ACF"/>
    <w:rsid w:val="00CD233D"/>
    <w:rsid w:val="00CD2868"/>
    <w:rsid w:val="00CD2F21"/>
    <w:rsid w:val="00CD3043"/>
    <w:rsid w:val="00CD328D"/>
    <w:rsid w:val="00CD3D03"/>
    <w:rsid w:val="00CD5E83"/>
    <w:rsid w:val="00CD6A36"/>
    <w:rsid w:val="00CD6E9F"/>
    <w:rsid w:val="00CD7612"/>
    <w:rsid w:val="00CE0C88"/>
    <w:rsid w:val="00CE0F76"/>
    <w:rsid w:val="00CE2075"/>
    <w:rsid w:val="00CE3473"/>
    <w:rsid w:val="00CE4A36"/>
    <w:rsid w:val="00CE550F"/>
    <w:rsid w:val="00CE5CA0"/>
    <w:rsid w:val="00CE6897"/>
    <w:rsid w:val="00CE76C5"/>
    <w:rsid w:val="00CF135D"/>
    <w:rsid w:val="00CF25CF"/>
    <w:rsid w:val="00CF3DF1"/>
    <w:rsid w:val="00CF3EC3"/>
    <w:rsid w:val="00CF4AEF"/>
    <w:rsid w:val="00CF6D59"/>
    <w:rsid w:val="00D013D8"/>
    <w:rsid w:val="00D01ED1"/>
    <w:rsid w:val="00D0265F"/>
    <w:rsid w:val="00D03963"/>
    <w:rsid w:val="00D03FC0"/>
    <w:rsid w:val="00D04317"/>
    <w:rsid w:val="00D053E0"/>
    <w:rsid w:val="00D05FB6"/>
    <w:rsid w:val="00D06391"/>
    <w:rsid w:val="00D06478"/>
    <w:rsid w:val="00D0666A"/>
    <w:rsid w:val="00D07B24"/>
    <w:rsid w:val="00D07BAE"/>
    <w:rsid w:val="00D117BE"/>
    <w:rsid w:val="00D11B3E"/>
    <w:rsid w:val="00D121AB"/>
    <w:rsid w:val="00D124FA"/>
    <w:rsid w:val="00D14031"/>
    <w:rsid w:val="00D158A9"/>
    <w:rsid w:val="00D159F4"/>
    <w:rsid w:val="00D17CC2"/>
    <w:rsid w:val="00D209AA"/>
    <w:rsid w:val="00D220E1"/>
    <w:rsid w:val="00D22627"/>
    <w:rsid w:val="00D22CD7"/>
    <w:rsid w:val="00D23484"/>
    <w:rsid w:val="00D236D1"/>
    <w:rsid w:val="00D25874"/>
    <w:rsid w:val="00D27C6B"/>
    <w:rsid w:val="00D30248"/>
    <w:rsid w:val="00D320CB"/>
    <w:rsid w:val="00D32BA4"/>
    <w:rsid w:val="00D339FE"/>
    <w:rsid w:val="00D33C67"/>
    <w:rsid w:val="00D33CF1"/>
    <w:rsid w:val="00D347DA"/>
    <w:rsid w:val="00D34839"/>
    <w:rsid w:val="00D351C0"/>
    <w:rsid w:val="00D35491"/>
    <w:rsid w:val="00D35AFA"/>
    <w:rsid w:val="00D3762B"/>
    <w:rsid w:val="00D37FDF"/>
    <w:rsid w:val="00D402C1"/>
    <w:rsid w:val="00D41038"/>
    <w:rsid w:val="00D41A37"/>
    <w:rsid w:val="00D424C8"/>
    <w:rsid w:val="00D42B65"/>
    <w:rsid w:val="00D439AD"/>
    <w:rsid w:val="00D457B7"/>
    <w:rsid w:val="00D45C36"/>
    <w:rsid w:val="00D47103"/>
    <w:rsid w:val="00D47597"/>
    <w:rsid w:val="00D50541"/>
    <w:rsid w:val="00D509D1"/>
    <w:rsid w:val="00D51104"/>
    <w:rsid w:val="00D51549"/>
    <w:rsid w:val="00D5154E"/>
    <w:rsid w:val="00D53E37"/>
    <w:rsid w:val="00D54256"/>
    <w:rsid w:val="00D54737"/>
    <w:rsid w:val="00D608CE"/>
    <w:rsid w:val="00D61D57"/>
    <w:rsid w:val="00D633DC"/>
    <w:rsid w:val="00D63932"/>
    <w:rsid w:val="00D67A26"/>
    <w:rsid w:val="00D67C4D"/>
    <w:rsid w:val="00D67E0F"/>
    <w:rsid w:val="00D71FD4"/>
    <w:rsid w:val="00D7286C"/>
    <w:rsid w:val="00D7358F"/>
    <w:rsid w:val="00D73D3F"/>
    <w:rsid w:val="00D75F62"/>
    <w:rsid w:val="00D7720B"/>
    <w:rsid w:val="00D82D48"/>
    <w:rsid w:val="00D8307D"/>
    <w:rsid w:val="00D848D2"/>
    <w:rsid w:val="00D85D20"/>
    <w:rsid w:val="00D879A5"/>
    <w:rsid w:val="00D90550"/>
    <w:rsid w:val="00D905E1"/>
    <w:rsid w:val="00D9065C"/>
    <w:rsid w:val="00D90F64"/>
    <w:rsid w:val="00D9234C"/>
    <w:rsid w:val="00D923C6"/>
    <w:rsid w:val="00D92D27"/>
    <w:rsid w:val="00D93AE7"/>
    <w:rsid w:val="00D94406"/>
    <w:rsid w:val="00D9478C"/>
    <w:rsid w:val="00D94998"/>
    <w:rsid w:val="00D95531"/>
    <w:rsid w:val="00D9568C"/>
    <w:rsid w:val="00D95CC0"/>
    <w:rsid w:val="00D963C5"/>
    <w:rsid w:val="00D9662A"/>
    <w:rsid w:val="00D9733F"/>
    <w:rsid w:val="00D9770F"/>
    <w:rsid w:val="00DA0203"/>
    <w:rsid w:val="00DA09B2"/>
    <w:rsid w:val="00DA0BF6"/>
    <w:rsid w:val="00DA25DD"/>
    <w:rsid w:val="00DA31F6"/>
    <w:rsid w:val="00DA3640"/>
    <w:rsid w:val="00DA37BA"/>
    <w:rsid w:val="00DA4152"/>
    <w:rsid w:val="00DA44DD"/>
    <w:rsid w:val="00DA4A62"/>
    <w:rsid w:val="00DA5C09"/>
    <w:rsid w:val="00DA7409"/>
    <w:rsid w:val="00DA79E5"/>
    <w:rsid w:val="00DB04FF"/>
    <w:rsid w:val="00DB0D38"/>
    <w:rsid w:val="00DB1C0E"/>
    <w:rsid w:val="00DB2E61"/>
    <w:rsid w:val="00DB414B"/>
    <w:rsid w:val="00DB4B1D"/>
    <w:rsid w:val="00DB58A6"/>
    <w:rsid w:val="00DB7E3C"/>
    <w:rsid w:val="00DC06D3"/>
    <w:rsid w:val="00DC0C58"/>
    <w:rsid w:val="00DC1889"/>
    <w:rsid w:val="00DC3249"/>
    <w:rsid w:val="00DC3747"/>
    <w:rsid w:val="00DC4849"/>
    <w:rsid w:val="00DC6584"/>
    <w:rsid w:val="00DC67D5"/>
    <w:rsid w:val="00DC6B41"/>
    <w:rsid w:val="00DC6B96"/>
    <w:rsid w:val="00DC703F"/>
    <w:rsid w:val="00DC73E4"/>
    <w:rsid w:val="00DD034F"/>
    <w:rsid w:val="00DD0669"/>
    <w:rsid w:val="00DD1A6E"/>
    <w:rsid w:val="00DD1E14"/>
    <w:rsid w:val="00DD2E8E"/>
    <w:rsid w:val="00DD4D09"/>
    <w:rsid w:val="00DD79C5"/>
    <w:rsid w:val="00DE0B29"/>
    <w:rsid w:val="00DE10DD"/>
    <w:rsid w:val="00DE135D"/>
    <w:rsid w:val="00DE137C"/>
    <w:rsid w:val="00DE30CD"/>
    <w:rsid w:val="00DE5C0D"/>
    <w:rsid w:val="00DE6026"/>
    <w:rsid w:val="00DF0933"/>
    <w:rsid w:val="00DF14DE"/>
    <w:rsid w:val="00DF260D"/>
    <w:rsid w:val="00DF3777"/>
    <w:rsid w:val="00DF39DD"/>
    <w:rsid w:val="00DF3F4E"/>
    <w:rsid w:val="00DF4918"/>
    <w:rsid w:val="00DF493F"/>
    <w:rsid w:val="00DF59B6"/>
    <w:rsid w:val="00DF5BFE"/>
    <w:rsid w:val="00DF6BD0"/>
    <w:rsid w:val="00DF7E32"/>
    <w:rsid w:val="00E00AEF"/>
    <w:rsid w:val="00E01458"/>
    <w:rsid w:val="00E02174"/>
    <w:rsid w:val="00E045C3"/>
    <w:rsid w:val="00E070D7"/>
    <w:rsid w:val="00E10E9C"/>
    <w:rsid w:val="00E12A8C"/>
    <w:rsid w:val="00E12B61"/>
    <w:rsid w:val="00E14A0E"/>
    <w:rsid w:val="00E15F21"/>
    <w:rsid w:val="00E1696B"/>
    <w:rsid w:val="00E16AD3"/>
    <w:rsid w:val="00E20862"/>
    <w:rsid w:val="00E20EA3"/>
    <w:rsid w:val="00E21048"/>
    <w:rsid w:val="00E21490"/>
    <w:rsid w:val="00E22210"/>
    <w:rsid w:val="00E22482"/>
    <w:rsid w:val="00E227BE"/>
    <w:rsid w:val="00E22ED7"/>
    <w:rsid w:val="00E23507"/>
    <w:rsid w:val="00E235B1"/>
    <w:rsid w:val="00E249DE"/>
    <w:rsid w:val="00E24A37"/>
    <w:rsid w:val="00E250B9"/>
    <w:rsid w:val="00E25C9C"/>
    <w:rsid w:val="00E2749E"/>
    <w:rsid w:val="00E30109"/>
    <w:rsid w:val="00E31430"/>
    <w:rsid w:val="00E31F68"/>
    <w:rsid w:val="00E3340A"/>
    <w:rsid w:val="00E337F9"/>
    <w:rsid w:val="00E33D71"/>
    <w:rsid w:val="00E34F85"/>
    <w:rsid w:val="00E35D1A"/>
    <w:rsid w:val="00E361A7"/>
    <w:rsid w:val="00E36E31"/>
    <w:rsid w:val="00E36EE9"/>
    <w:rsid w:val="00E371E3"/>
    <w:rsid w:val="00E376B6"/>
    <w:rsid w:val="00E37A90"/>
    <w:rsid w:val="00E40604"/>
    <w:rsid w:val="00E40636"/>
    <w:rsid w:val="00E40E22"/>
    <w:rsid w:val="00E41615"/>
    <w:rsid w:val="00E41946"/>
    <w:rsid w:val="00E41B97"/>
    <w:rsid w:val="00E41F6D"/>
    <w:rsid w:val="00E420E1"/>
    <w:rsid w:val="00E42849"/>
    <w:rsid w:val="00E469BF"/>
    <w:rsid w:val="00E47726"/>
    <w:rsid w:val="00E478A7"/>
    <w:rsid w:val="00E47D8B"/>
    <w:rsid w:val="00E500D1"/>
    <w:rsid w:val="00E50FA4"/>
    <w:rsid w:val="00E51417"/>
    <w:rsid w:val="00E51789"/>
    <w:rsid w:val="00E52389"/>
    <w:rsid w:val="00E52646"/>
    <w:rsid w:val="00E533C0"/>
    <w:rsid w:val="00E53FB6"/>
    <w:rsid w:val="00E54928"/>
    <w:rsid w:val="00E55ABB"/>
    <w:rsid w:val="00E56F4A"/>
    <w:rsid w:val="00E625DB"/>
    <w:rsid w:val="00E64A8D"/>
    <w:rsid w:val="00E64FCA"/>
    <w:rsid w:val="00E65C69"/>
    <w:rsid w:val="00E65D1A"/>
    <w:rsid w:val="00E66499"/>
    <w:rsid w:val="00E66FB5"/>
    <w:rsid w:val="00E67A1A"/>
    <w:rsid w:val="00E7045E"/>
    <w:rsid w:val="00E70E09"/>
    <w:rsid w:val="00E71044"/>
    <w:rsid w:val="00E71438"/>
    <w:rsid w:val="00E72021"/>
    <w:rsid w:val="00E72851"/>
    <w:rsid w:val="00E732E4"/>
    <w:rsid w:val="00E73342"/>
    <w:rsid w:val="00E735E6"/>
    <w:rsid w:val="00E741DF"/>
    <w:rsid w:val="00E758FA"/>
    <w:rsid w:val="00E75DF5"/>
    <w:rsid w:val="00E76E27"/>
    <w:rsid w:val="00E776D9"/>
    <w:rsid w:val="00E80802"/>
    <w:rsid w:val="00E82543"/>
    <w:rsid w:val="00E83947"/>
    <w:rsid w:val="00E83C92"/>
    <w:rsid w:val="00E8400B"/>
    <w:rsid w:val="00E84D63"/>
    <w:rsid w:val="00E84E85"/>
    <w:rsid w:val="00E8517E"/>
    <w:rsid w:val="00E86254"/>
    <w:rsid w:val="00E86463"/>
    <w:rsid w:val="00E867C6"/>
    <w:rsid w:val="00E86CE0"/>
    <w:rsid w:val="00E9024D"/>
    <w:rsid w:val="00E90A1A"/>
    <w:rsid w:val="00E90FBA"/>
    <w:rsid w:val="00E9135B"/>
    <w:rsid w:val="00E92135"/>
    <w:rsid w:val="00E92D4C"/>
    <w:rsid w:val="00E932E8"/>
    <w:rsid w:val="00E938CF"/>
    <w:rsid w:val="00E93F5D"/>
    <w:rsid w:val="00E93FF7"/>
    <w:rsid w:val="00E95072"/>
    <w:rsid w:val="00E957A9"/>
    <w:rsid w:val="00E958E9"/>
    <w:rsid w:val="00E96269"/>
    <w:rsid w:val="00E96BE3"/>
    <w:rsid w:val="00E97EE6"/>
    <w:rsid w:val="00E97F90"/>
    <w:rsid w:val="00EA1CD8"/>
    <w:rsid w:val="00EA3305"/>
    <w:rsid w:val="00EA3D56"/>
    <w:rsid w:val="00EA43FC"/>
    <w:rsid w:val="00EA4FDA"/>
    <w:rsid w:val="00EA5B3C"/>
    <w:rsid w:val="00EA5BCC"/>
    <w:rsid w:val="00EA5F21"/>
    <w:rsid w:val="00EA62FB"/>
    <w:rsid w:val="00EA68DF"/>
    <w:rsid w:val="00EA74F7"/>
    <w:rsid w:val="00EB1FD5"/>
    <w:rsid w:val="00EB1FF7"/>
    <w:rsid w:val="00EB2BAB"/>
    <w:rsid w:val="00EB2DB0"/>
    <w:rsid w:val="00EB32DD"/>
    <w:rsid w:val="00EB4F16"/>
    <w:rsid w:val="00EB5955"/>
    <w:rsid w:val="00EB69A3"/>
    <w:rsid w:val="00EC00C0"/>
    <w:rsid w:val="00EC1225"/>
    <w:rsid w:val="00EC2396"/>
    <w:rsid w:val="00EC2C50"/>
    <w:rsid w:val="00EC318C"/>
    <w:rsid w:val="00EC33BE"/>
    <w:rsid w:val="00EC3943"/>
    <w:rsid w:val="00EC39C2"/>
    <w:rsid w:val="00EC3AA7"/>
    <w:rsid w:val="00EC4499"/>
    <w:rsid w:val="00EC44E1"/>
    <w:rsid w:val="00EC4908"/>
    <w:rsid w:val="00EC550D"/>
    <w:rsid w:val="00EC5A19"/>
    <w:rsid w:val="00EC6F0F"/>
    <w:rsid w:val="00EC7152"/>
    <w:rsid w:val="00ED09D1"/>
    <w:rsid w:val="00ED2825"/>
    <w:rsid w:val="00ED2B92"/>
    <w:rsid w:val="00ED36E1"/>
    <w:rsid w:val="00ED5DA8"/>
    <w:rsid w:val="00ED65E9"/>
    <w:rsid w:val="00ED75F2"/>
    <w:rsid w:val="00EE01A8"/>
    <w:rsid w:val="00EE03AD"/>
    <w:rsid w:val="00EE078D"/>
    <w:rsid w:val="00EE1565"/>
    <w:rsid w:val="00EE1CC6"/>
    <w:rsid w:val="00EE1E36"/>
    <w:rsid w:val="00EE1F98"/>
    <w:rsid w:val="00EE31BB"/>
    <w:rsid w:val="00EE32FD"/>
    <w:rsid w:val="00EE4FE3"/>
    <w:rsid w:val="00EE6FE8"/>
    <w:rsid w:val="00EE7A87"/>
    <w:rsid w:val="00EE7F8B"/>
    <w:rsid w:val="00EF07C9"/>
    <w:rsid w:val="00EF0B10"/>
    <w:rsid w:val="00EF10BB"/>
    <w:rsid w:val="00EF1BCA"/>
    <w:rsid w:val="00EF354B"/>
    <w:rsid w:val="00EF43BB"/>
    <w:rsid w:val="00EF48FE"/>
    <w:rsid w:val="00EF4A88"/>
    <w:rsid w:val="00EF5DB3"/>
    <w:rsid w:val="00F00BCF"/>
    <w:rsid w:val="00F01C5D"/>
    <w:rsid w:val="00F02222"/>
    <w:rsid w:val="00F0298E"/>
    <w:rsid w:val="00F0302E"/>
    <w:rsid w:val="00F03A0E"/>
    <w:rsid w:val="00F03C28"/>
    <w:rsid w:val="00F06943"/>
    <w:rsid w:val="00F104DF"/>
    <w:rsid w:val="00F12E86"/>
    <w:rsid w:val="00F13852"/>
    <w:rsid w:val="00F13AA3"/>
    <w:rsid w:val="00F13B40"/>
    <w:rsid w:val="00F13BB7"/>
    <w:rsid w:val="00F157AC"/>
    <w:rsid w:val="00F178A8"/>
    <w:rsid w:val="00F20557"/>
    <w:rsid w:val="00F2062D"/>
    <w:rsid w:val="00F20A48"/>
    <w:rsid w:val="00F22E8F"/>
    <w:rsid w:val="00F22ED0"/>
    <w:rsid w:val="00F256F6"/>
    <w:rsid w:val="00F26138"/>
    <w:rsid w:val="00F2684B"/>
    <w:rsid w:val="00F268A0"/>
    <w:rsid w:val="00F27751"/>
    <w:rsid w:val="00F301BA"/>
    <w:rsid w:val="00F30207"/>
    <w:rsid w:val="00F336D7"/>
    <w:rsid w:val="00F33ABC"/>
    <w:rsid w:val="00F35135"/>
    <w:rsid w:val="00F35F6D"/>
    <w:rsid w:val="00F36076"/>
    <w:rsid w:val="00F36309"/>
    <w:rsid w:val="00F3653C"/>
    <w:rsid w:val="00F37ED2"/>
    <w:rsid w:val="00F401F0"/>
    <w:rsid w:val="00F40CAC"/>
    <w:rsid w:val="00F40F42"/>
    <w:rsid w:val="00F40FF3"/>
    <w:rsid w:val="00F4222C"/>
    <w:rsid w:val="00F42367"/>
    <w:rsid w:val="00F42A61"/>
    <w:rsid w:val="00F43418"/>
    <w:rsid w:val="00F434C0"/>
    <w:rsid w:val="00F44AFD"/>
    <w:rsid w:val="00F50418"/>
    <w:rsid w:val="00F51266"/>
    <w:rsid w:val="00F51F7D"/>
    <w:rsid w:val="00F536F7"/>
    <w:rsid w:val="00F542A8"/>
    <w:rsid w:val="00F55E52"/>
    <w:rsid w:val="00F57AC3"/>
    <w:rsid w:val="00F57F13"/>
    <w:rsid w:val="00F600B8"/>
    <w:rsid w:val="00F6198A"/>
    <w:rsid w:val="00F62DA8"/>
    <w:rsid w:val="00F64A68"/>
    <w:rsid w:val="00F64A80"/>
    <w:rsid w:val="00F65B76"/>
    <w:rsid w:val="00F65C1B"/>
    <w:rsid w:val="00F663D6"/>
    <w:rsid w:val="00F66E0A"/>
    <w:rsid w:val="00F6749D"/>
    <w:rsid w:val="00F67C31"/>
    <w:rsid w:val="00F70746"/>
    <w:rsid w:val="00F7075F"/>
    <w:rsid w:val="00F71B75"/>
    <w:rsid w:val="00F721A5"/>
    <w:rsid w:val="00F72CA1"/>
    <w:rsid w:val="00F75FDE"/>
    <w:rsid w:val="00F7687E"/>
    <w:rsid w:val="00F772E5"/>
    <w:rsid w:val="00F80AA5"/>
    <w:rsid w:val="00F80E97"/>
    <w:rsid w:val="00F81419"/>
    <w:rsid w:val="00F83584"/>
    <w:rsid w:val="00F83F44"/>
    <w:rsid w:val="00F83FC3"/>
    <w:rsid w:val="00F842F4"/>
    <w:rsid w:val="00F847D0"/>
    <w:rsid w:val="00F849B3"/>
    <w:rsid w:val="00F85013"/>
    <w:rsid w:val="00F8568A"/>
    <w:rsid w:val="00F85DAB"/>
    <w:rsid w:val="00F86EF0"/>
    <w:rsid w:val="00F87E9A"/>
    <w:rsid w:val="00F906AC"/>
    <w:rsid w:val="00F90725"/>
    <w:rsid w:val="00F90DF0"/>
    <w:rsid w:val="00F9103B"/>
    <w:rsid w:val="00F91A3C"/>
    <w:rsid w:val="00F942E3"/>
    <w:rsid w:val="00F946B5"/>
    <w:rsid w:val="00F9556A"/>
    <w:rsid w:val="00F963FD"/>
    <w:rsid w:val="00F96893"/>
    <w:rsid w:val="00F973E6"/>
    <w:rsid w:val="00F97680"/>
    <w:rsid w:val="00FA132E"/>
    <w:rsid w:val="00FA1F89"/>
    <w:rsid w:val="00FA3A42"/>
    <w:rsid w:val="00FA3DD3"/>
    <w:rsid w:val="00FA4F9D"/>
    <w:rsid w:val="00FA523F"/>
    <w:rsid w:val="00FA578A"/>
    <w:rsid w:val="00FA5792"/>
    <w:rsid w:val="00FA5E50"/>
    <w:rsid w:val="00FB05DF"/>
    <w:rsid w:val="00FB079A"/>
    <w:rsid w:val="00FB0852"/>
    <w:rsid w:val="00FB0EE0"/>
    <w:rsid w:val="00FB2694"/>
    <w:rsid w:val="00FB2BA3"/>
    <w:rsid w:val="00FB3A6F"/>
    <w:rsid w:val="00FB5677"/>
    <w:rsid w:val="00FB5F46"/>
    <w:rsid w:val="00FB60E0"/>
    <w:rsid w:val="00FB785E"/>
    <w:rsid w:val="00FB7B20"/>
    <w:rsid w:val="00FB7EC9"/>
    <w:rsid w:val="00FC071F"/>
    <w:rsid w:val="00FC316A"/>
    <w:rsid w:val="00FC4134"/>
    <w:rsid w:val="00FC43E8"/>
    <w:rsid w:val="00FC48BB"/>
    <w:rsid w:val="00FC5583"/>
    <w:rsid w:val="00FC57D2"/>
    <w:rsid w:val="00FC5B37"/>
    <w:rsid w:val="00FC5D52"/>
    <w:rsid w:val="00FC6407"/>
    <w:rsid w:val="00FD1DBF"/>
    <w:rsid w:val="00FD2727"/>
    <w:rsid w:val="00FD2F60"/>
    <w:rsid w:val="00FD6233"/>
    <w:rsid w:val="00FD6ADE"/>
    <w:rsid w:val="00FD6D09"/>
    <w:rsid w:val="00FD7B2A"/>
    <w:rsid w:val="00FE0AA8"/>
    <w:rsid w:val="00FE0FF4"/>
    <w:rsid w:val="00FE16C7"/>
    <w:rsid w:val="00FE1F10"/>
    <w:rsid w:val="00FE2781"/>
    <w:rsid w:val="00FE3012"/>
    <w:rsid w:val="00FE35BA"/>
    <w:rsid w:val="00FE497A"/>
    <w:rsid w:val="00FE4C1D"/>
    <w:rsid w:val="00FE5646"/>
    <w:rsid w:val="00FE56AC"/>
    <w:rsid w:val="00FE611E"/>
    <w:rsid w:val="00FE6371"/>
    <w:rsid w:val="00FF1DF8"/>
    <w:rsid w:val="00FF2410"/>
    <w:rsid w:val="00FF27D7"/>
    <w:rsid w:val="00FF28A8"/>
    <w:rsid w:val="00FF2DE8"/>
    <w:rsid w:val="00FF38E9"/>
    <w:rsid w:val="00FF3E3A"/>
    <w:rsid w:val="00FF45DD"/>
    <w:rsid w:val="00FF5444"/>
    <w:rsid w:val="00FF5DF0"/>
    <w:rsid w:val="00FF76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6146"/>
    <o:shapelayout v:ext="edit">
      <o:idmap v:ext="edit" data="1"/>
      <o:rules v:ext="edit">
        <o:r id="V:Rule39" type="connector" idref="#_x0000_s1124">
          <o:proxy start="" idref="#_x0000_s1041" connectloc="2"/>
          <o:proxy end="" idref="#_x0000_s1042" connectloc="0"/>
        </o:r>
        <o:r id="V:Rule40" type="connector" idref="#_x0000_s1132">
          <o:proxy start="" idref="#_x0000_s1039" connectloc="3"/>
          <o:proxy end="" idref="#_x0000_s1110" connectloc="2"/>
        </o:r>
        <o:r id="V:Rule41" type="connector" idref="#_x0000_s1125">
          <o:proxy start="" idref="#_x0000_s1095" connectloc="1"/>
          <o:proxy end="" idref="#_x0000_s1096" connectloc="3"/>
        </o:r>
        <o:r id="V:Rule42" type="connector" idref="#_x0000_s1111">
          <o:proxy start="" idref="#_x0000_s1110" connectloc="3"/>
          <o:proxy end="" idref="#_x0000_s1038" connectloc="1"/>
        </o:r>
        <o:r id="V:Rule43" type="connector" idref="#_x0000_s1105">
          <o:proxy start="" idref="#_x0000_s1049" connectloc="2"/>
        </o:r>
        <o:r id="V:Rule44" type="connector" idref="#_x0000_s1114">
          <o:proxy start="" idref="#_x0000_s1044" connectloc="1"/>
          <o:proxy end="" idref="#_x0000_s1044" connectloc="1"/>
        </o:r>
        <o:r id="V:Rule45" type="connector" idref="#_x0000_s1083">
          <o:proxy start="" idref="#_x0000_s1048" connectloc="2"/>
          <o:proxy end="" idref="#_x0000_s1091" connectloc="1"/>
        </o:r>
        <o:r id="V:Rule46" type="connector" idref="#_x0000_s1113">
          <o:proxy start="" idref="#_x0000_s1044" connectloc="2"/>
          <o:proxy end="" idref="#_x0000_s1045" connectloc="0"/>
        </o:r>
        <o:r id="V:Rule47" type="connector" idref="#_x0000_s1128"/>
        <o:r id="V:Rule48" type="connector" idref="#_x0000_s1086">
          <o:proxy start="" idref="#_x0000_s1049" connectloc="3"/>
          <o:proxy end="" idref="#_x0000_s1074" connectloc="1"/>
        </o:r>
        <o:r id="V:Rule49" type="connector" idref="#_x0000_s1102">
          <o:proxy start="" idref="#_x0000_s1038" connectloc="2"/>
          <o:proxy end="" idref="#_x0000_s1080" connectloc="0"/>
        </o:r>
        <o:r id="V:Rule50" type="connector" idref="#_x0000_s1116">
          <o:proxy start="" idref="#_x0000_s1037" connectloc="2"/>
          <o:proxy end="" idref="#_x0000_s1094" connectloc="0"/>
        </o:r>
        <o:r id="V:Rule51" type="connector" idref="#_x0000_s1084">
          <o:proxy start="" idref="#_x0000_s1042" connectloc="3"/>
          <o:proxy end="" idref="#_x0000_s1047" connectloc="2"/>
        </o:r>
        <o:r id="V:Rule52" type="connector" idref="#_x0000_s1076">
          <o:proxy start="" idref="#_x0000_s1074" connectloc="2"/>
          <o:proxy end="" idref="#_x0000_s1075" connectloc="0"/>
        </o:r>
        <o:r id="V:Rule53" type="connector" idref="#_x0000_s1077">
          <o:proxy start="" idref="#_x0000_s1075" connectloc="3"/>
          <o:proxy end="" idref="#_x0000_s1050" connectloc="1"/>
        </o:r>
        <o:r id="V:Rule54" type="connector" idref="#_x0000_s1121">
          <o:proxy start="" idref="#_x0000_s1038" connectloc="0"/>
          <o:proxy end="" idref="#_x0000_s1143" connectloc="1"/>
        </o:r>
        <o:r id="V:Rule55" type="connector" idref="#_x0000_s1079">
          <o:proxy start="" idref="#_x0000_s1074" connectloc="3"/>
          <o:proxy end="" idref="#_x0000_s1050" connectloc="0"/>
        </o:r>
        <o:r id="V:Rule56" type="connector" idref="#_x0000_s1107">
          <o:proxy start="" idref="#_x0000_s1099" connectloc="2"/>
          <o:proxy end="" idref="#_x0000_s1098" connectloc="0"/>
        </o:r>
        <o:r id="V:Rule57" type="connector" idref="#_x0000_s1112">
          <o:proxy start="" idref="#_x0000_s1043" connectloc="2"/>
          <o:proxy end="" idref="#_x0000_s1087" connectloc="0"/>
        </o:r>
        <o:r id="V:Rule58" type="connector" idref="#_x0000_s1085">
          <o:proxy start="" idref="#_x0000_s1042" connectloc="2"/>
          <o:proxy end="" idref="#_x0000_s1043" connectloc="1"/>
        </o:r>
        <o:r id="V:Rule59" type="connector" idref="#_x0000_s1138">
          <o:proxy start="" idref="#_x0000_s1135" connectloc="3"/>
          <o:proxy end="" idref="#_x0000_s1108" connectloc="2"/>
        </o:r>
        <o:r id="V:Rule60" type="connector" idref="#_x0000_s1136">
          <o:proxy start="" idref="#_x0000_s1095" connectloc="2"/>
          <o:proxy end="" idref="#_x0000_s1135" connectloc="0"/>
        </o:r>
        <o:r id="V:Rule61" type="connector" idref="#_x0000_s1109">
          <o:proxy start="" idref="#_x0000_s1080" connectloc="2"/>
          <o:proxy end="" idref="#_x0000_s1108" connectloc="0"/>
        </o:r>
        <o:r id="V:Rule62" type="connector" idref="#_x0000_s1078">
          <o:proxy start="" idref="#_x0000_s1075" connectloc="2"/>
          <o:proxy end="" idref="#_x0000_s1051" connectloc="1"/>
        </o:r>
        <o:r id="V:Rule63" type="connector" idref="#_x0000_s1052">
          <o:proxy start="" idref="#_x0000_s1047" connectloc="3"/>
          <o:proxy end="" idref="#_x0000_s1049" connectloc="1"/>
        </o:r>
        <o:r id="V:Rule64" type="connector" idref="#_x0000_s1129">
          <o:proxy start="" idref="#_x0000_s1126" connectloc="2"/>
        </o:r>
        <o:r id="V:Rule65" type="connector" idref="#_x0000_s1122">
          <o:proxy start="" idref="#_x0000_s1080" connectloc="3"/>
          <o:proxy end="" idref="#_x0000_s1143" connectloc="2"/>
        </o:r>
        <o:r id="V:Rule66" type="connector" idref="#_x0000_s1130">
          <o:proxy start="" idref="#_x0000_s1039" connectloc="2"/>
        </o:r>
        <o:r id="V:Rule67" type="connector" idref="#_x0000_s1104">
          <o:proxy start="" idref="#_x0000_s1143" connectloc="3"/>
          <o:proxy end="" idref="#_x0000_s1040" connectloc="1"/>
        </o:r>
        <o:r id="V:Rule68" type="connector" idref="#_x0000_s1106">
          <o:proxy start="" idref="#_x0000_s1040" connectloc="2"/>
          <o:proxy end="" idref="#_x0000_s1041" connectloc="0"/>
        </o:r>
        <o:r id="V:Rule69" type="connector" idref="#_x0000_s1123">
          <o:proxy start="" idref="#_x0000_s1041" connectloc="3"/>
          <o:proxy end="" idref="#_x0000_s1048" connectloc="0"/>
        </o:r>
        <o:r id="V:Rule70" type="connector" idref="#_x0000_s1119">
          <o:proxy start="" idref="#_x0000_s1094" connectloc="3"/>
          <o:proxy end="" idref="#_x0000_s1118" connectloc="1"/>
        </o:r>
        <o:r id="V:Rule71" type="connector" idref="#_x0000_s1127">
          <o:proxy start="" idref="#_x0000_s1094" connectloc="2"/>
          <o:proxy end="" idref="#_x0000_s1126" connectloc="0"/>
        </o:r>
        <o:r id="V:Rule72" type="connector" idref="#_x0000_s1141">
          <o:proxy start="" idref="#_x0000_s1044" connectloc="1"/>
          <o:proxy end="" idref="#_x0000_s1046" connectloc="3"/>
        </o:r>
        <o:r id="V:Rule73" type="connector" idref="#_x0000_s1115">
          <o:proxy start="" idref="#_x0000_s1094" connectloc="1"/>
          <o:proxy end="" idref="#_x0000_s1099" connectloc="3"/>
        </o:r>
        <o:r id="V:Rule74" type="connector" idref="#_x0000_s1092">
          <o:proxy start="" idref="#_x0000_s1087" connectloc="1"/>
          <o:proxy end="" idref="#_x0000_s1044" connectloc="3"/>
        </o:r>
        <o:r id="V:Rule75" type="connector" idref="#_x0000_s1137">
          <o:proxy start="" idref="#_x0000_s1135" connectloc="1"/>
          <o:proxy end="" idref="#_x0000_s1097" connectloc="3"/>
        </o:r>
        <o:r id="V:Rule76" type="connector" idref="#_x0000_s1088">
          <o:proxy start="" idref="#_x0000_s1040" connectloc="3"/>
          <o:proxy end="" idref="#_x0000_s1047" connectloc="1"/>
        </o:r>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75A0F"/>
    <w:pPr>
      <w:widowControl w:val="0"/>
      <w:autoSpaceDE w:val="0"/>
      <w:autoSpaceDN w:val="0"/>
      <w:adjustRightInd w:val="0"/>
    </w:pPr>
    <w:rPr>
      <w:rFonts w:ascii="Arial" w:hAnsi="Arial" w:cs="Arial"/>
      <w:sz w:val="24"/>
      <w:szCs w:val="24"/>
    </w:rPr>
  </w:style>
  <w:style w:type="paragraph" w:styleId="Heading1">
    <w:name w:val="heading 1"/>
    <w:basedOn w:val="Style1"/>
    <w:next w:val="Normal"/>
    <w:link w:val="Heading1Char"/>
    <w:qFormat/>
    <w:rsid w:val="0031746B"/>
    <w:pPr>
      <w:outlineLvl w:val="0"/>
    </w:pPr>
  </w:style>
  <w:style w:type="paragraph" w:styleId="Heading2">
    <w:name w:val="heading 2"/>
    <w:basedOn w:val="Normal"/>
    <w:next w:val="Normal"/>
    <w:link w:val="Heading2Char"/>
    <w:qFormat/>
    <w:rsid w:val="008666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outlineLvl w:val="1"/>
    </w:pPr>
  </w:style>
  <w:style w:type="paragraph" w:styleId="Heading3">
    <w:name w:val="heading 3"/>
    <w:basedOn w:val="Normal"/>
    <w:next w:val="Normal"/>
    <w:qFormat/>
    <w:rsid w:val="00555C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outlineLvl w:val="2"/>
    </w:pPr>
  </w:style>
  <w:style w:type="paragraph" w:styleId="Heading4">
    <w:name w:val="heading 4"/>
    <w:basedOn w:val="Normal"/>
    <w:next w:val="Normal"/>
    <w:qFormat/>
    <w:rsid w:val="00224C17"/>
    <w:pPr>
      <w:jc w:val="center"/>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775A0F"/>
    <w:pPr>
      <w:widowControl w:val="0"/>
      <w:autoSpaceDE w:val="0"/>
      <w:autoSpaceDN w:val="0"/>
      <w:adjustRightInd w:val="0"/>
      <w:ind w:left="720"/>
      <w:jc w:val="both"/>
    </w:pPr>
    <w:rPr>
      <w:sz w:val="24"/>
      <w:szCs w:val="24"/>
    </w:rPr>
  </w:style>
  <w:style w:type="paragraph" w:customStyle="1" w:styleId="Level2">
    <w:name w:val="Level 2"/>
    <w:rsid w:val="00775A0F"/>
    <w:pPr>
      <w:widowControl w:val="0"/>
      <w:autoSpaceDE w:val="0"/>
      <w:autoSpaceDN w:val="0"/>
      <w:adjustRightInd w:val="0"/>
      <w:ind w:left="1440"/>
      <w:jc w:val="both"/>
    </w:pPr>
    <w:rPr>
      <w:sz w:val="24"/>
      <w:szCs w:val="24"/>
    </w:rPr>
  </w:style>
  <w:style w:type="paragraph" w:customStyle="1" w:styleId="Level3">
    <w:name w:val="Level 3"/>
    <w:rsid w:val="00775A0F"/>
    <w:pPr>
      <w:widowControl w:val="0"/>
      <w:autoSpaceDE w:val="0"/>
      <w:autoSpaceDN w:val="0"/>
      <w:adjustRightInd w:val="0"/>
      <w:ind w:left="2160"/>
      <w:jc w:val="both"/>
    </w:pPr>
    <w:rPr>
      <w:sz w:val="24"/>
      <w:szCs w:val="24"/>
    </w:rPr>
  </w:style>
  <w:style w:type="paragraph" w:customStyle="1" w:styleId="Level4">
    <w:name w:val="Level 4"/>
    <w:rsid w:val="00775A0F"/>
    <w:pPr>
      <w:widowControl w:val="0"/>
      <w:autoSpaceDE w:val="0"/>
      <w:autoSpaceDN w:val="0"/>
      <w:adjustRightInd w:val="0"/>
      <w:ind w:left="2880"/>
      <w:jc w:val="both"/>
    </w:pPr>
    <w:rPr>
      <w:sz w:val="24"/>
      <w:szCs w:val="24"/>
    </w:rPr>
  </w:style>
  <w:style w:type="paragraph" w:customStyle="1" w:styleId="Level5">
    <w:name w:val="Level 5"/>
    <w:rsid w:val="00775A0F"/>
    <w:pPr>
      <w:widowControl w:val="0"/>
      <w:autoSpaceDE w:val="0"/>
      <w:autoSpaceDN w:val="0"/>
      <w:adjustRightInd w:val="0"/>
      <w:ind w:left="3600"/>
      <w:jc w:val="both"/>
    </w:pPr>
    <w:rPr>
      <w:sz w:val="24"/>
      <w:szCs w:val="24"/>
    </w:rPr>
  </w:style>
  <w:style w:type="paragraph" w:customStyle="1" w:styleId="Level6">
    <w:name w:val="Level 6"/>
    <w:rsid w:val="00775A0F"/>
    <w:pPr>
      <w:widowControl w:val="0"/>
      <w:autoSpaceDE w:val="0"/>
      <w:autoSpaceDN w:val="0"/>
      <w:adjustRightInd w:val="0"/>
      <w:ind w:left="4320"/>
      <w:jc w:val="both"/>
    </w:pPr>
    <w:rPr>
      <w:sz w:val="24"/>
      <w:szCs w:val="24"/>
    </w:rPr>
  </w:style>
  <w:style w:type="paragraph" w:customStyle="1" w:styleId="Level7">
    <w:name w:val="Level 7"/>
    <w:rsid w:val="00775A0F"/>
    <w:pPr>
      <w:widowControl w:val="0"/>
      <w:autoSpaceDE w:val="0"/>
      <w:autoSpaceDN w:val="0"/>
      <w:adjustRightInd w:val="0"/>
      <w:ind w:left="5040"/>
      <w:jc w:val="both"/>
    </w:pPr>
    <w:rPr>
      <w:sz w:val="24"/>
      <w:szCs w:val="24"/>
    </w:rPr>
  </w:style>
  <w:style w:type="paragraph" w:customStyle="1" w:styleId="Level8">
    <w:name w:val="Level 8"/>
    <w:rsid w:val="00775A0F"/>
    <w:pPr>
      <w:widowControl w:val="0"/>
      <w:autoSpaceDE w:val="0"/>
      <w:autoSpaceDN w:val="0"/>
      <w:adjustRightInd w:val="0"/>
      <w:ind w:left="5760"/>
      <w:jc w:val="both"/>
    </w:pPr>
    <w:rPr>
      <w:sz w:val="24"/>
      <w:szCs w:val="24"/>
    </w:rPr>
  </w:style>
  <w:style w:type="paragraph" w:customStyle="1" w:styleId="Level9">
    <w:name w:val="Level 9"/>
    <w:rsid w:val="00775A0F"/>
    <w:pPr>
      <w:widowControl w:val="0"/>
      <w:autoSpaceDE w:val="0"/>
      <w:autoSpaceDN w:val="0"/>
      <w:adjustRightInd w:val="0"/>
      <w:ind w:left="6480"/>
      <w:jc w:val="both"/>
    </w:pPr>
    <w:rPr>
      <w:sz w:val="24"/>
      <w:szCs w:val="24"/>
    </w:rPr>
  </w:style>
  <w:style w:type="paragraph" w:customStyle="1" w:styleId="26">
    <w:name w:val="_26"/>
    <w:rsid w:val="00775A0F"/>
    <w:pPr>
      <w:widowControl w:val="0"/>
      <w:autoSpaceDE w:val="0"/>
      <w:autoSpaceDN w:val="0"/>
      <w:adjustRightInd w:val="0"/>
      <w:jc w:val="both"/>
    </w:pPr>
    <w:rPr>
      <w:sz w:val="24"/>
      <w:szCs w:val="24"/>
    </w:rPr>
  </w:style>
  <w:style w:type="paragraph" w:customStyle="1" w:styleId="25">
    <w:name w:val="_25"/>
    <w:rsid w:val="00775A0F"/>
    <w:pPr>
      <w:widowControl w:val="0"/>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1440" w:hanging="720"/>
      <w:jc w:val="both"/>
    </w:pPr>
    <w:rPr>
      <w:sz w:val="24"/>
      <w:szCs w:val="24"/>
    </w:rPr>
  </w:style>
  <w:style w:type="paragraph" w:customStyle="1" w:styleId="24">
    <w:name w:val="_24"/>
    <w:rsid w:val="00775A0F"/>
    <w:pPr>
      <w:widowControl w:val="0"/>
      <w:tabs>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2160"/>
      <w:jc w:val="both"/>
    </w:pPr>
    <w:rPr>
      <w:sz w:val="24"/>
      <w:szCs w:val="24"/>
    </w:rPr>
  </w:style>
  <w:style w:type="paragraph" w:customStyle="1" w:styleId="23">
    <w:name w:val="_23"/>
    <w:rsid w:val="00775A0F"/>
    <w:pPr>
      <w:widowControl w:val="0"/>
      <w:tabs>
        <w:tab w:val="left" w:pos="2880"/>
        <w:tab w:val="left" w:pos="3600"/>
        <w:tab w:val="left" w:pos="4320"/>
        <w:tab w:val="left" w:pos="5040"/>
        <w:tab w:val="left" w:pos="5760"/>
        <w:tab w:val="left" w:pos="6480"/>
        <w:tab w:val="left" w:pos="7200"/>
        <w:tab w:val="left" w:pos="7920"/>
      </w:tabs>
      <w:autoSpaceDE w:val="0"/>
      <w:autoSpaceDN w:val="0"/>
      <w:adjustRightInd w:val="0"/>
      <w:ind w:left="2880"/>
      <w:jc w:val="both"/>
    </w:pPr>
    <w:rPr>
      <w:sz w:val="24"/>
      <w:szCs w:val="24"/>
    </w:rPr>
  </w:style>
  <w:style w:type="paragraph" w:customStyle="1" w:styleId="22">
    <w:name w:val="_22"/>
    <w:rsid w:val="00775A0F"/>
    <w:pPr>
      <w:widowControl w:val="0"/>
      <w:tabs>
        <w:tab w:val="left" w:pos="3600"/>
        <w:tab w:val="left" w:pos="4320"/>
        <w:tab w:val="left" w:pos="5040"/>
        <w:tab w:val="left" w:pos="5760"/>
        <w:tab w:val="left" w:pos="6480"/>
        <w:tab w:val="left" w:pos="7200"/>
        <w:tab w:val="left" w:pos="7920"/>
      </w:tabs>
      <w:autoSpaceDE w:val="0"/>
      <w:autoSpaceDN w:val="0"/>
      <w:adjustRightInd w:val="0"/>
      <w:ind w:left="3600"/>
      <w:jc w:val="both"/>
    </w:pPr>
    <w:rPr>
      <w:sz w:val="24"/>
      <w:szCs w:val="24"/>
    </w:rPr>
  </w:style>
  <w:style w:type="paragraph" w:customStyle="1" w:styleId="21">
    <w:name w:val="_21"/>
    <w:rsid w:val="00775A0F"/>
    <w:pPr>
      <w:widowControl w:val="0"/>
      <w:tabs>
        <w:tab w:val="left" w:pos="4320"/>
        <w:tab w:val="left" w:pos="5040"/>
        <w:tab w:val="left" w:pos="5760"/>
        <w:tab w:val="left" w:pos="6480"/>
        <w:tab w:val="left" w:pos="7200"/>
        <w:tab w:val="left" w:pos="7920"/>
      </w:tabs>
      <w:autoSpaceDE w:val="0"/>
      <w:autoSpaceDN w:val="0"/>
      <w:adjustRightInd w:val="0"/>
      <w:ind w:left="4320"/>
      <w:jc w:val="both"/>
    </w:pPr>
    <w:rPr>
      <w:sz w:val="24"/>
      <w:szCs w:val="24"/>
    </w:rPr>
  </w:style>
  <w:style w:type="paragraph" w:customStyle="1" w:styleId="20">
    <w:name w:val="_20"/>
    <w:rsid w:val="00775A0F"/>
    <w:pPr>
      <w:widowControl w:val="0"/>
      <w:tabs>
        <w:tab w:val="left" w:pos="5040"/>
        <w:tab w:val="left" w:pos="5760"/>
        <w:tab w:val="left" w:pos="6480"/>
        <w:tab w:val="left" w:pos="7200"/>
        <w:tab w:val="left" w:pos="7920"/>
      </w:tabs>
      <w:autoSpaceDE w:val="0"/>
      <w:autoSpaceDN w:val="0"/>
      <w:adjustRightInd w:val="0"/>
      <w:ind w:left="5040"/>
      <w:jc w:val="both"/>
    </w:pPr>
    <w:rPr>
      <w:sz w:val="24"/>
      <w:szCs w:val="24"/>
    </w:rPr>
  </w:style>
  <w:style w:type="paragraph" w:customStyle="1" w:styleId="19">
    <w:name w:val="_19"/>
    <w:rsid w:val="00775A0F"/>
    <w:pPr>
      <w:widowControl w:val="0"/>
      <w:tabs>
        <w:tab w:val="left" w:pos="5760"/>
        <w:tab w:val="left" w:pos="6480"/>
        <w:tab w:val="left" w:pos="7200"/>
        <w:tab w:val="left" w:pos="7920"/>
      </w:tabs>
      <w:autoSpaceDE w:val="0"/>
      <w:autoSpaceDN w:val="0"/>
      <w:adjustRightInd w:val="0"/>
      <w:ind w:left="5760"/>
      <w:jc w:val="both"/>
    </w:pPr>
    <w:rPr>
      <w:sz w:val="24"/>
      <w:szCs w:val="24"/>
    </w:rPr>
  </w:style>
  <w:style w:type="paragraph" w:customStyle="1" w:styleId="18">
    <w:name w:val="_18"/>
    <w:rsid w:val="00775A0F"/>
    <w:pPr>
      <w:widowControl w:val="0"/>
      <w:tabs>
        <w:tab w:val="left" w:pos="6480"/>
        <w:tab w:val="left" w:pos="7200"/>
        <w:tab w:val="left" w:pos="7920"/>
      </w:tabs>
      <w:autoSpaceDE w:val="0"/>
      <w:autoSpaceDN w:val="0"/>
      <w:adjustRightInd w:val="0"/>
      <w:ind w:left="6480"/>
      <w:jc w:val="both"/>
    </w:pPr>
    <w:rPr>
      <w:sz w:val="24"/>
      <w:szCs w:val="24"/>
    </w:rPr>
  </w:style>
  <w:style w:type="paragraph" w:customStyle="1" w:styleId="17">
    <w:name w:val="_17"/>
    <w:rsid w:val="00775A0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jc w:val="both"/>
    </w:pPr>
    <w:rPr>
      <w:sz w:val="24"/>
      <w:szCs w:val="24"/>
    </w:rPr>
  </w:style>
  <w:style w:type="paragraph" w:customStyle="1" w:styleId="16">
    <w:name w:val="_16"/>
    <w:rsid w:val="00775A0F"/>
    <w:pPr>
      <w:widowControl w:val="0"/>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1440" w:hanging="720"/>
      <w:jc w:val="both"/>
    </w:pPr>
    <w:rPr>
      <w:sz w:val="24"/>
      <w:szCs w:val="24"/>
    </w:rPr>
  </w:style>
  <w:style w:type="paragraph" w:customStyle="1" w:styleId="15">
    <w:name w:val="_15"/>
    <w:rsid w:val="00775A0F"/>
    <w:pPr>
      <w:widowControl w:val="0"/>
      <w:tabs>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2160"/>
      <w:jc w:val="both"/>
    </w:pPr>
    <w:rPr>
      <w:sz w:val="24"/>
      <w:szCs w:val="24"/>
    </w:rPr>
  </w:style>
  <w:style w:type="paragraph" w:customStyle="1" w:styleId="14">
    <w:name w:val="_14"/>
    <w:rsid w:val="00775A0F"/>
    <w:pPr>
      <w:widowControl w:val="0"/>
      <w:tabs>
        <w:tab w:val="left" w:pos="2880"/>
        <w:tab w:val="left" w:pos="3600"/>
        <w:tab w:val="left" w:pos="4320"/>
        <w:tab w:val="left" w:pos="5040"/>
        <w:tab w:val="left" w:pos="5760"/>
        <w:tab w:val="left" w:pos="6480"/>
        <w:tab w:val="left" w:pos="7200"/>
        <w:tab w:val="left" w:pos="7920"/>
      </w:tabs>
      <w:autoSpaceDE w:val="0"/>
      <w:autoSpaceDN w:val="0"/>
      <w:adjustRightInd w:val="0"/>
      <w:ind w:left="2880"/>
      <w:jc w:val="both"/>
    </w:pPr>
    <w:rPr>
      <w:sz w:val="24"/>
      <w:szCs w:val="24"/>
    </w:rPr>
  </w:style>
  <w:style w:type="paragraph" w:customStyle="1" w:styleId="13">
    <w:name w:val="_13"/>
    <w:rsid w:val="00775A0F"/>
    <w:pPr>
      <w:widowControl w:val="0"/>
      <w:tabs>
        <w:tab w:val="left" w:pos="3600"/>
        <w:tab w:val="left" w:pos="4320"/>
        <w:tab w:val="left" w:pos="5040"/>
        <w:tab w:val="left" w:pos="5760"/>
        <w:tab w:val="left" w:pos="6480"/>
        <w:tab w:val="left" w:pos="7200"/>
        <w:tab w:val="left" w:pos="7920"/>
      </w:tabs>
      <w:autoSpaceDE w:val="0"/>
      <w:autoSpaceDN w:val="0"/>
      <w:adjustRightInd w:val="0"/>
      <w:ind w:left="3600"/>
      <w:jc w:val="both"/>
    </w:pPr>
    <w:rPr>
      <w:sz w:val="24"/>
      <w:szCs w:val="24"/>
    </w:rPr>
  </w:style>
  <w:style w:type="paragraph" w:customStyle="1" w:styleId="12">
    <w:name w:val="_12"/>
    <w:rsid w:val="00775A0F"/>
    <w:pPr>
      <w:widowControl w:val="0"/>
      <w:tabs>
        <w:tab w:val="left" w:pos="4320"/>
        <w:tab w:val="left" w:pos="5040"/>
        <w:tab w:val="left" w:pos="5760"/>
        <w:tab w:val="left" w:pos="6480"/>
        <w:tab w:val="left" w:pos="7200"/>
        <w:tab w:val="left" w:pos="7920"/>
      </w:tabs>
      <w:autoSpaceDE w:val="0"/>
      <w:autoSpaceDN w:val="0"/>
      <w:adjustRightInd w:val="0"/>
      <w:ind w:left="4320"/>
      <w:jc w:val="both"/>
    </w:pPr>
    <w:rPr>
      <w:sz w:val="24"/>
      <w:szCs w:val="24"/>
    </w:rPr>
  </w:style>
  <w:style w:type="paragraph" w:customStyle="1" w:styleId="11">
    <w:name w:val="_11"/>
    <w:rsid w:val="00775A0F"/>
    <w:pPr>
      <w:widowControl w:val="0"/>
      <w:tabs>
        <w:tab w:val="left" w:pos="5040"/>
        <w:tab w:val="left" w:pos="5760"/>
        <w:tab w:val="left" w:pos="6480"/>
        <w:tab w:val="left" w:pos="7200"/>
        <w:tab w:val="left" w:pos="7920"/>
      </w:tabs>
      <w:autoSpaceDE w:val="0"/>
      <w:autoSpaceDN w:val="0"/>
      <w:adjustRightInd w:val="0"/>
      <w:ind w:left="5040"/>
      <w:jc w:val="both"/>
    </w:pPr>
    <w:rPr>
      <w:sz w:val="24"/>
      <w:szCs w:val="24"/>
    </w:rPr>
  </w:style>
  <w:style w:type="paragraph" w:customStyle="1" w:styleId="10">
    <w:name w:val="_10"/>
    <w:rsid w:val="00775A0F"/>
    <w:pPr>
      <w:widowControl w:val="0"/>
      <w:tabs>
        <w:tab w:val="left" w:pos="5760"/>
        <w:tab w:val="left" w:pos="6480"/>
        <w:tab w:val="left" w:pos="7200"/>
        <w:tab w:val="left" w:pos="7920"/>
      </w:tabs>
      <w:autoSpaceDE w:val="0"/>
      <w:autoSpaceDN w:val="0"/>
      <w:adjustRightInd w:val="0"/>
      <w:ind w:left="5760"/>
      <w:jc w:val="both"/>
    </w:pPr>
    <w:rPr>
      <w:sz w:val="24"/>
      <w:szCs w:val="24"/>
    </w:rPr>
  </w:style>
  <w:style w:type="paragraph" w:customStyle="1" w:styleId="9">
    <w:name w:val="_9"/>
    <w:rsid w:val="00775A0F"/>
    <w:pPr>
      <w:widowControl w:val="0"/>
      <w:tabs>
        <w:tab w:val="left" w:pos="6480"/>
        <w:tab w:val="left" w:pos="7200"/>
        <w:tab w:val="left" w:pos="7920"/>
      </w:tabs>
      <w:autoSpaceDE w:val="0"/>
      <w:autoSpaceDN w:val="0"/>
      <w:adjustRightInd w:val="0"/>
      <w:ind w:left="6480"/>
      <w:jc w:val="both"/>
    </w:pPr>
    <w:rPr>
      <w:sz w:val="24"/>
      <w:szCs w:val="24"/>
    </w:rPr>
  </w:style>
  <w:style w:type="paragraph" w:customStyle="1" w:styleId="8">
    <w:name w:val="_8"/>
    <w:rsid w:val="00775A0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jc w:val="both"/>
    </w:pPr>
    <w:rPr>
      <w:sz w:val="24"/>
      <w:szCs w:val="24"/>
    </w:rPr>
  </w:style>
  <w:style w:type="paragraph" w:customStyle="1" w:styleId="7">
    <w:name w:val="_7"/>
    <w:rsid w:val="00775A0F"/>
    <w:pPr>
      <w:widowControl w:val="0"/>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1440" w:hanging="720"/>
      <w:jc w:val="both"/>
    </w:pPr>
    <w:rPr>
      <w:sz w:val="24"/>
      <w:szCs w:val="24"/>
    </w:rPr>
  </w:style>
  <w:style w:type="paragraph" w:customStyle="1" w:styleId="6">
    <w:name w:val="_6"/>
    <w:rsid w:val="00775A0F"/>
    <w:pPr>
      <w:widowControl w:val="0"/>
      <w:tabs>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2160"/>
      <w:jc w:val="both"/>
    </w:pPr>
    <w:rPr>
      <w:sz w:val="24"/>
      <w:szCs w:val="24"/>
    </w:rPr>
  </w:style>
  <w:style w:type="paragraph" w:customStyle="1" w:styleId="5">
    <w:name w:val="_5"/>
    <w:rsid w:val="00775A0F"/>
    <w:pPr>
      <w:widowControl w:val="0"/>
      <w:tabs>
        <w:tab w:val="left" w:pos="2880"/>
        <w:tab w:val="left" w:pos="3600"/>
        <w:tab w:val="left" w:pos="4320"/>
        <w:tab w:val="left" w:pos="5040"/>
        <w:tab w:val="left" w:pos="5760"/>
        <w:tab w:val="left" w:pos="6480"/>
        <w:tab w:val="left" w:pos="7200"/>
        <w:tab w:val="left" w:pos="7920"/>
      </w:tabs>
      <w:autoSpaceDE w:val="0"/>
      <w:autoSpaceDN w:val="0"/>
      <w:adjustRightInd w:val="0"/>
      <w:ind w:left="2880"/>
      <w:jc w:val="both"/>
    </w:pPr>
    <w:rPr>
      <w:sz w:val="24"/>
      <w:szCs w:val="24"/>
    </w:rPr>
  </w:style>
  <w:style w:type="paragraph" w:customStyle="1" w:styleId="4">
    <w:name w:val="_4"/>
    <w:rsid w:val="00775A0F"/>
    <w:pPr>
      <w:widowControl w:val="0"/>
      <w:tabs>
        <w:tab w:val="left" w:pos="3600"/>
        <w:tab w:val="left" w:pos="4320"/>
        <w:tab w:val="left" w:pos="5040"/>
        <w:tab w:val="left" w:pos="5760"/>
        <w:tab w:val="left" w:pos="6480"/>
        <w:tab w:val="left" w:pos="7200"/>
        <w:tab w:val="left" w:pos="7920"/>
      </w:tabs>
      <w:autoSpaceDE w:val="0"/>
      <w:autoSpaceDN w:val="0"/>
      <w:adjustRightInd w:val="0"/>
      <w:ind w:left="3600"/>
      <w:jc w:val="both"/>
    </w:pPr>
    <w:rPr>
      <w:sz w:val="24"/>
      <w:szCs w:val="24"/>
    </w:rPr>
  </w:style>
  <w:style w:type="paragraph" w:customStyle="1" w:styleId="3">
    <w:name w:val="_3"/>
    <w:rsid w:val="00775A0F"/>
    <w:pPr>
      <w:widowControl w:val="0"/>
      <w:tabs>
        <w:tab w:val="left" w:pos="4320"/>
        <w:tab w:val="left" w:pos="5040"/>
        <w:tab w:val="left" w:pos="5760"/>
        <w:tab w:val="left" w:pos="6480"/>
        <w:tab w:val="left" w:pos="7200"/>
        <w:tab w:val="left" w:pos="7920"/>
      </w:tabs>
      <w:autoSpaceDE w:val="0"/>
      <w:autoSpaceDN w:val="0"/>
      <w:adjustRightInd w:val="0"/>
      <w:ind w:left="4320"/>
      <w:jc w:val="both"/>
    </w:pPr>
    <w:rPr>
      <w:sz w:val="24"/>
      <w:szCs w:val="24"/>
    </w:rPr>
  </w:style>
  <w:style w:type="paragraph" w:customStyle="1" w:styleId="2">
    <w:name w:val="_2"/>
    <w:rsid w:val="00775A0F"/>
    <w:pPr>
      <w:widowControl w:val="0"/>
      <w:tabs>
        <w:tab w:val="left" w:pos="5040"/>
        <w:tab w:val="left" w:pos="5760"/>
        <w:tab w:val="left" w:pos="6480"/>
        <w:tab w:val="left" w:pos="7200"/>
        <w:tab w:val="left" w:pos="7920"/>
      </w:tabs>
      <w:autoSpaceDE w:val="0"/>
      <w:autoSpaceDN w:val="0"/>
      <w:adjustRightInd w:val="0"/>
      <w:ind w:left="5040"/>
      <w:jc w:val="both"/>
    </w:pPr>
    <w:rPr>
      <w:sz w:val="24"/>
      <w:szCs w:val="24"/>
    </w:rPr>
  </w:style>
  <w:style w:type="paragraph" w:customStyle="1" w:styleId="1">
    <w:name w:val="_1"/>
    <w:rsid w:val="00775A0F"/>
    <w:pPr>
      <w:widowControl w:val="0"/>
      <w:tabs>
        <w:tab w:val="left" w:pos="5760"/>
        <w:tab w:val="left" w:pos="6480"/>
        <w:tab w:val="left" w:pos="7200"/>
        <w:tab w:val="left" w:pos="7920"/>
      </w:tabs>
      <w:autoSpaceDE w:val="0"/>
      <w:autoSpaceDN w:val="0"/>
      <w:adjustRightInd w:val="0"/>
      <w:ind w:left="5760"/>
      <w:jc w:val="both"/>
    </w:pPr>
    <w:rPr>
      <w:sz w:val="24"/>
      <w:szCs w:val="24"/>
    </w:rPr>
  </w:style>
  <w:style w:type="paragraph" w:customStyle="1" w:styleId="a">
    <w:name w:val="_"/>
    <w:rsid w:val="00775A0F"/>
    <w:pPr>
      <w:widowControl w:val="0"/>
      <w:tabs>
        <w:tab w:val="left" w:pos="6480"/>
        <w:tab w:val="left" w:pos="7200"/>
        <w:tab w:val="left" w:pos="7920"/>
      </w:tabs>
      <w:autoSpaceDE w:val="0"/>
      <w:autoSpaceDN w:val="0"/>
      <w:adjustRightInd w:val="0"/>
      <w:ind w:left="6480"/>
      <w:jc w:val="both"/>
    </w:pPr>
    <w:rPr>
      <w:sz w:val="24"/>
      <w:szCs w:val="24"/>
    </w:rPr>
  </w:style>
  <w:style w:type="paragraph" w:styleId="Header">
    <w:name w:val="header"/>
    <w:basedOn w:val="Normal"/>
    <w:rsid w:val="001D60A1"/>
    <w:pPr>
      <w:tabs>
        <w:tab w:val="center" w:pos="4320"/>
        <w:tab w:val="right" w:pos="8640"/>
      </w:tabs>
    </w:pPr>
  </w:style>
  <w:style w:type="paragraph" w:styleId="Footer">
    <w:name w:val="footer"/>
    <w:basedOn w:val="Normal"/>
    <w:link w:val="FooterChar"/>
    <w:rsid w:val="001D60A1"/>
    <w:pPr>
      <w:tabs>
        <w:tab w:val="center" w:pos="4320"/>
        <w:tab w:val="right" w:pos="8640"/>
      </w:tabs>
    </w:pPr>
  </w:style>
  <w:style w:type="paragraph" w:styleId="BalloonText">
    <w:name w:val="Balloon Text"/>
    <w:basedOn w:val="Normal"/>
    <w:semiHidden/>
    <w:rsid w:val="00904C90"/>
    <w:rPr>
      <w:rFonts w:ascii="Tahoma" w:hAnsi="Tahoma" w:cs="Tahoma"/>
      <w:sz w:val="16"/>
      <w:szCs w:val="16"/>
    </w:rPr>
  </w:style>
  <w:style w:type="character" w:styleId="PageNumber">
    <w:name w:val="page number"/>
    <w:basedOn w:val="DefaultParagraphFont"/>
    <w:rsid w:val="00385E8F"/>
    <w:rPr>
      <w:rFonts w:cs="Times New Roman"/>
    </w:rPr>
  </w:style>
  <w:style w:type="character" w:customStyle="1" w:styleId="Heading2Char">
    <w:name w:val="Heading 2 Char"/>
    <w:basedOn w:val="DefaultParagraphFont"/>
    <w:link w:val="Heading2"/>
    <w:locked/>
    <w:rsid w:val="008666D6"/>
    <w:rPr>
      <w:rFonts w:ascii="Arial" w:hAnsi="Arial" w:cs="Arial"/>
      <w:sz w:val="24"/>
      <w:szCs w:val="24"/>
      <w:lang w:val="en-US" w:eastAsia="en-US" w:bidi="ar-SA"/>
    </w:rPr>
  </w:style>
  <w:style w:type="paragraph" w:styleId="TOC1">
    <w:name w:val="toc 1"/>
    <w:basedOn w:val="Normal"/>
    <w:next w:val="Normal"/>
    <w:autoRedefine/>
    <w:semiHidden/>
    <w:rsid w:val="00677276"/>
    <w:pPr>
      <w:tabs>
        <w:tab w:val="left" w:pos="1440"/>
        <w:tab w:val="right" w:leader="dot" w:pos="9360"/>
      </w:tabs>
      <w:spacing w:before="120" w:after="120"/>
      <w:ind w:left="1440" w:hanging="1440"/>
    </w:pPr>
    <w:rPr>
      <w:noProof/>
    </w:rPr>
  </w:style>
  <w:style w:type="paragraph" w:styleId="TOC2">
    <w:name w:val="toc 2"/>
    <w:basedOn w:val="Normal"/>
    <w:next w:val="Normal"/>
    <w:autoRedefine/>
    <w:semiHidden/>
    <w:rsid w:val="001747CE"/>
    <w:pPr>
      <w:tabs>
        <w:tab w:val="left" w:pos="1440"/>
        <w:tab w:val="right" w:leader="dot" w:pos="9350"/>
      </w:tabs>
      <w:ind w:left="1440" w:hanging="1166"/>
    </w:pPr>
    <w:rPr>
      <w:noProof/>
    </w:rPr>
  </w:style>
  <w:style w:type="character" w:styleId="Hyperlink">
    <w:name w:val="Hyperlink"/>
    <w:basedOn w:val="DefaultParagraphFont"/>
    <w:rsid w:val="006E61F4"/>
    <w:rPr>
      <w:rFonts w:cs="Times New Roman"/>
      <w:color w:val="0000FF"/>
      <w:u w:val="single"/>
    </w:rPr>
  </w:style>
  <w:style w:type="character" w:customStyle="1" w:styleId="Heading1Char">
    <w:name w:val="Heading 1 Char"/>
    <w:basedOn w:val="DefaultParagraphFont"/>
    <w:link w:val="Heading1"/>
    <w:locked/>
    <w:rsid w:val="0031746B"/>
    <w:rPr>
      <w:rFonts w:ascii="Arial" w:hAnsi="Arial" w:cs="Arial"/>
      <w:sz w:val="24"/>
      <w:szCs w:val="24"/>
      <w:lang w:val="en-US" w:eastAsia="en-US" w:bidi="ar-SA"/>
    </w:rPr>
  </w:style>
  <w:style w:type="table" w:styleId="TableGrid">
    <w:name w:val="Table Grid"/>
    <w:basedOn w:val="TableNormal"/>
    <w:rsid w:val="005703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inText">
    <w:name w:val="Plain Text"/>
    <w:basedOn w:val="Normal"/>
    <w:rsid w:val="00FA3DD3"/>
    <w:pPr>
      <w:widowControl/>
      <w:autoSpaceDE/>
      <w:autoSpaceDN/>
      <w:adjustRightInd/>
    </w:pPr>
    <w:rPr>
      <w:rFonts w:ascii="Courier New" w:hAnsi="Courier New" w:cs="Courier New"/>
    </w:rPr>
  </w:style>
  <w:style w:type="character" w:styleId="CommentReference">
    <w:name w:val="annotation reference"/>
    <w:basedOn w:val="DefaultParagraphFont"/>
    <w:semiHidden/>
    <w:rsid w:val="00E21490"/>
    <w:rPr>
      <w:sz w:val="16"/>
      <w:szCs w:val="16"/>
    </w:rPr>
  </w:style>
  <w:style w:type="paragraph" w:styleId="CommentText">
    <w:name w:val="annotation text"/>
    <w:basedOn w:val="Normal"/>
    <w:semiHidden/>
    <w:rsid w:val="00E21490"/>
  </w:style>
  <w:style w:type="paragraph" w:styleId="DocumentMap">
    <w:name w:val="Document Map"/>
    <w:basedOn w:val="Normal"/>
    <w:semiHidden/>
    <w:rsid w:val="00CA69C6"/>
    <w:pPr>
      <w:shd w:val="clear" w:color="auto" w:fill="000080"/>
    </w:pPr>
    <w:rPr>
      <w:rFonts w:ascii="Tahoma" w:hAnsi="Tahoma" w:cs="Tahoma"/>
    </w:rPr>
  </w:style>
  <w:style w:type="character" w:styleId="FollowedHyperlink">
    <w:name w:val="FollowedHyperlink"/>
    <w:basedOn w:val="DefaultParagraphFont"/>
    <w:rsid w:val="00792194"/>
    <w:rPr>
      <w:color w:val="800080"/>
      <w:u w:val="single"/>
    </w:rPr>
  </w:style>
  <w:style w:type="character" w:customStyle="1" w:styleId="Hypertext">
    <w:name w:val="Hypertext"/>
    <w:rsid w:val="001363CC"/>
    <w:rPr>
      <w:color w:val="0000FF"/>
      <w:u w:val="single"/>
    </w:rPr>
  </w:style>
  <w:style w:type="character" w:styleId="Strong">
    <w:name w:val="Strong"/>
    <w:basedOn w:val="DefaultParagraphFont"/>
    <w:qFormat/>
    <w:rsid w:val="006E3063"/>
    <w:rPr>
      <w:b/>
      <w:bCs/>
    </w:rPr>
  </w:style>
  <w:style w:type="character" w:customStyle="1" w:styleId="sensecontent1">
    <w:name w:val="sense_content1"/>
    <w:basedOn w:val="DefaultParagraphFont"/>
    <w:rsid w:val="006E3063"/>
    <w:rPr>
      <w:rFonts w:ascii="Times New Roman" w:hAnsi="Times New Roman" w:cs="Times New Roman" w:hint="default"/>
      <w:b w:val="0"/>
      <w:bCs w:val="0"/>
    </w:rPr>
  </w:style>
  <w:style w:type="paragraph" w:styleId="NormalWeb">
    <w:name w:val="Normal (Web)"/>
    <w:basedOn w:val="Normal"/>
    <w:rsid w:val="008E655E"/>
    <w:pPr>
      <w:widowControl/>
      <w:autoSpaceDE/>
      <w:autoSpaceDN/>
      <w:adjustRightInd/>
      <w:spacing w:before="100" w:beforeAutospacing="1" w:after="100" w:afterAutospacing="1"/>
    </w:pPr>
    <w:rPr>
      <w:rFonts w:ascii="Verdana" w:hAnsi="Verdana"/>
      <w:color w:val="000000"/>
      <w:sz w:val="18"/>
      <w:szCs w:val="18"/>
    </w:rPr>
  </w:style>
  <w:style w:type="character" w:customStyle="1" w:styleId="sensebreak1">
    <w:name w:val="sense_break1"/>
    <w:basedOn w:val="DefaultParagraphFont"/>
    <w:rsid w:val="001A20C7"/>
    <w:rPr>
      <w:vanish w:val="0"/>
      <w:webHidden w:val="0"/>
      <w:specVanish w:val="0"/>
    </w:rPr>
  </w:style>
  <w:style w:type="character" w:customStyle="1" w:styleId="senselabelstart">
    <w:name w:val="sense_label start"/>
    <w:basedOn w:val="DefaultParagraphFont"/>
    <w:rsid w:val="001A20C7"/>
  </w:style>
  <w:style w:type="paragraph" w:styleId="FootnoteText">
    <w:name w:val="footnote text"/>
    <w:basedOn w:val="Normal"/>
    <w:link w:val="FootnoteTextChar"/>
    <w:semiHidden/>
    <w:rsid w:val="00A25ADD"/>
    <w:pPr>
      <w:widowControl/>
      <w:autoSpaceDE/>
      <w:autoSpaceDN/>
      <w:adjustRightInd/>
    </w:pPr>
    <w:rPr>
      <w:rFonts w:eastAsia="Calibri"/>
      <w:sz w:val="20"/>
      <w:szCs w:val="20"/>
    </w:rPr>
  </w:style>
  <w:style w:type="paragraph" w:customStyle="1" w:styleId="subparagraph">
    <w:name w:val="sub paragraph"/>
    <w:basedOn w:val="Normal"/>
    <w:rsid w:val="00C17525"/>
    <w:pPr>
      <w:tabs>
        <w:tab w:val="left" w:pos="274"/>
        <w:tab w:val="left" w:pos="806"/>
        <w:tab w:val="left" w:pos="1440"/>
        <w:tab w:val="left" w:pos="2074"/>
        <w:tab w:val="left" w:pos="2707"/>
        <w:tab w:val="left" w:pos="3240"/>
        <w:tab w:val="left" w:pos="3874"/>
        <w:tab w:val="left" w:pos="4507"/>
        <w:tab w:val="left" w:pos="5040"/>
        <w:tab w:val="left" w:pos="5674"/>
        <w:tab w:val="left" w:pos="6307"/>
      </w:tabs>
      <w:jc w:val="both"/>
    </w:pPr>
  </w:style>
  <w:style w:type="paragraph" w:customStyle="1" w:styleId="Style">
    <w:name w:val="Style"/>
    <w:basedOn w:val="Normal"/>
    <w:rsid w:val="006E139C"/>
    <w:pPr>
      <w:widowControl/>
      <w:autoSpaceDE/>
      <w:autoSpaceDN/>
      <w:adjustRightInd/>
      <w:jc w:val="center"/>
    </w:pPr>
    <w:rPr>
      <w:rFonts w:cs="Times New Roman"/>
      <w:sz w:val="16"/>
      <w:szCs w:val="20"/>
    </w:rPr>
  </w:style>
  <w:style w:type="paragraph" w:customStyle="1" w:styleId="numberedparagraph">
    <w:name w:val="numbered paragraph"/>
    <w:basedOn w:val="Normal"/>
    <w:rsid w:val="006831EC"/>
    <w:pPr>
      <w:tabs>
        <w:tab w:val="left" w:pos="274"/>
        <w:tab w:val="left" w:pos="806"/>
        <w:tab w:val="left" w:pos="1440"/>
        <w:tab w:val="left" w:pos="2074"/>
        <w:tab w:val="left" w:pos="2707"/>
        <w:tab w:val="left" w:pos="3240"/>
        <w:tab w:val="left" w:pos="3874"/>
        <w:tab w:val="left" w:pos="4507"/>
        <w:tab w:val="left" w:pos="5040"/>
        <w:tab w:val="left" w:pos="5674"/>
        <w:tab w:val="left" w:pos="6307"/>
      </w:tabs>
      <w:ind w:left="810" w:hanging="810"/>
      <w:jc w:val="both"/>
    </w:pPr>
  </w:style>
  <w:style w:type="paragraph" w:styleId="CommentSubject">
    <w:name w:val="annotation subject"/>
    <w:basedOn w:val="CommentText"/>
    <w:next w:val="CommentText"/>
    <w:semiHidden/>
    <w:rsid w:val="00C22E6E"/>
    <w:rPr>
      <w:b/>
      <w:bCs/>
      <w:sz w:val="20"/>
      <w:szCs w:val="20"/>
    </w:rPr>
  </w:style>
  <w:style w:type="paragraph" w:customStyle="1" w:styleId="Style1">
    <w:name w:val="Style1"/>
    <w:basedOn w:val="Normal"/>
    <w:rsid w:val="00681723"/>
    <w:pPr>
      <w:tabs>
        <w:tab w:val="left" w:pos="1350"/>
      </w:tabs>
      <w:ind w:left="1350" w:hanging="1350"/>
    </w:pPr>
  </w:style>
  <w:style w:type="paragraph" w:styleId="TOC3">
    <w:name w:val="toc 3"/>
    <w:basedOn w:val="Normal"/>
    <w:next w:val="Normal"/>
    <w:autoRedefine/>
    <w:semiHidden/>
    <w:rsid w:val="005269D7"/>
    <w:pPr>
      <w:tabs>
        <w:tab w:val="left" w:pos="1710"/>
        <w:tab w:val="right" w:leader="dot" w:pos="9350"/>
      </w:tabs>
      <w:ind w:left="480"/>
    </w:pPr>
  </w:style>
  <w:style w:type="character" w:customStyle="1" w:styleId="FootnoteTextChar">
    <w:name w:val="Footnote Text Char"/>
    <w:basedOn w:val="DefaultParagraphFont"/>
    <w:link w:val="FootnoteText"/>
    <w:semiHidden/>
    <w:rsid w:val="002E75B9"/>
    <w:rPr>
      <w:rFonts w:ascii="Arial" w:eastAsia="Calibri" w:hAnsi="Arial" w:cs="Arial"/>
    </w:rPr>
  </w:style>
  <w:style w:type="paragraph" w:styleId="Revision">
    <w:name w:val="Revision"/>
    <w:hidden/>
    <w:uiPriority w:val="99"/>
    <w:semiHidden/>
    <w:rsid w:val="004A5557"/>
    <w:rPr>
      <w:rFonts w:ascii="Arial" w:hAnsi="Arial" w:cs="Arial"/>
      <w:sz w:val="24"/>
      <w:szCs w:val="24"/>
    </w:rPr>
  </w:style>
  <w:style w:type="character" w:customStyle="1" w:styleId="FooterChar">
    <w:name w:val="Footer Char"/>
    <w:basedOn w:val="DefaultParagraphFont"/>
    <w:link w:val="Footer"/>
    <w:rsid w:val="00EA68DF"/>
    <w:rPr>
      <w:rFonts w:ascii="Arial" w:hAnsi="Arial" w:cs="Arial"/>
      <w:sz w:val="24"/>
      <w:szCs w:val="24"/>
    </w:rPr>
  </w:style>
</w:styles>
</file>

<file path=word/webSettings.xml><?xml version="1.0" encoding="utf-8"?>
<w:webSettings xmlns:r="http://schemas.openxmlformats.org/officeDocument/2006/relationships" xmlns:w="http://schemas.openxmlformats.org/wordprocessingml/2006/main">
  <w:divs>
    <w:div w:id="105584876">
      <w:bodyDiv w:val="1"/>
      <w:marLeft w:val="0"/>
      <w:marRight w:val="0"/>
      <w:marTop w:val="0"/>
      <w:marBottom w:val="0"/>
      <w:divBdr>
        <w:top w:val="none" w:sz="0" w:space="0" w:color="auto"/>
        <w:left w:val="none" w:sz="0" w:space="0" w:color="auto"/>
        <w:bottom w:val="none" w:sz="0" w:space="0" w:color="auto"/>
        <w:right w:val="none" w:sz="0" w:space="0" w:color="auto"/>
      </w:divBdr>
    </w:div>
    <w:div w:id="1270773414">
      <w:bodyDiv w:val="1"/>
      <w:marLeft w:val="0"/>
      <w:marRight w:val="0"/>
      <w:marTop w:val="0"/>
      <w:marBottom w:val="0"/>
      <w:divBdr>
        <w:top w:val="none" w:sz="0" w:space="0" w:color="auto"/>
        <w:left w:val="none" w:sz="0" w:space="0" w:color="auto"/>
        <w:bottom w:val="none" w:sz="0" w:space="0" w:color="auto"/>
        <w:right w:val="none" w:sz="0" w:space="0" w:color="auto"/>
      </w:divBdr>
    </w:div>
    <w:div w:id="1827818764">
      <w:bodyDiv w:val="1"/>
      <w:marLeft w:val="0"/>
      <w:marRight w:val="0"/>
      <w:marTop w:val="0"/>
      <w:marBottom w:val="0"/>
      <w:divBdr>
        <w:top w:val="none" w:sz="0" w:space="0" w:color="auto"/>
        <w:left w:val="none" w:sz="0" w:space="0" w:color="auto"/>
        <w:bottom w:val="none" w:sz="0" w:space="0" w:color="auto"/>
        <w:right w:val="none" w:sz="0" w:space="0" w:color="auto"/>
      </w:divBdr>
    </w:div>
    <w:div w:id="2023893474">
      <w:bodyDiv w:val="1"/>
      <w:marLeft w:val="0"/>
      <w:marRight w:val="0"/>
      <w:marTop w:val="0"/>
      <w:marBottom w:val="0"/>
      <w:divBdr>
        <w:top w:val="none" w:sz="0" w:space="0" w:color="auto"/>
        <w:left w:val="none" w:sz="0" w:space="0" w:color="auto"/>
        <w:bottom w:val="none" w:sz="0" w:space="0" w:color="auto"/>
        <w:right w:val="none" w:sz="0" w:space="0" w:color="auto"/>
      </w:divBdr>
      <w:divsChild>
        <w:div w:id="1429229363">
          <w:marLeft w:val="0"/>
          <w:marRight w:val="0"/>
          <w:marTop w:val="0"/>
          <w:marBottom w:val="0"/>
          <w:divBdr>
            <w:top w:val="none" w:sz="0" w:space="0" w:color="auto"/>
            <w:left w:val="none" w:sz="0" w:space="0" w:color="auto"/>
            <w:bottom w:val="none" w:sz="0" w:space="0" w:color="auto"/>
            <w:right w:val="none" w:sz="0" w:space="0" w:color="auto"/>
          </w:divBdr>
          <w:divsChild>
            <w:div w:id="572202602">
              <w:marLeft w:val="0"/>
              <w:marRight w:val="0"/>
              <w:marTop w:val="0"/>
              <w:marBottom w:val="0"/>
              <w:divBdr>
                <w:top w:val="none" w:sz="0" w:space="0" w:color="auto"/>
                <w:left w:val="none" w:sz="0" w:space="0" w:color="auto"/>
                <w:bottom w:val="none" w:sz="0" w:space="0" w:color="auto"/>
                <w:right w:val="none" w:sz="0" w:space="0" w:color="auto"/>
              </w:divBdr>
              <w:divsChild>
                <w:div w:id="1184443316">
                  <w:marLeft w:val="0"/>
                  <w:marRight w:val="0"/>
                  <w:marTop w:val="2550"/>
                  <w:marBottom w:val="0"/>
                  <w:divBdr>
                    <w:top w:val="none" w:sz="0" w:space="0" w:color="auto"/>
                    <w:left w:val="none" w:sz="0" w:space="0" w:color="auto"/>
                    <w:bottom w:val="none" w:sz="0" w:space="0" w:color="auto"/>
                    <w:right w:val="none" w:sz="0" w:space="0" w:color="auto"/>
                  </w:divBdr>
                  <w:divsChild>
                    <w:div w:id="433862455">
                      <w:marLeft w:val="0"/>
                      <w:marRight w:val="0"/>
                      <w:marTop w:val="0"/>
                      <w:marBottom w:val="0"/>
                      <w:divBdr>
                        <w:top w:val="none" w:sz="0" w:space="0" w:color="auto"/>
                        <w:left w:val="none" w:sz="0" w:space="0" w:color="auto"/>
                        <w:bottom w:val="none" w:sz="0" w:space="0" w:color="auto"/>
                        <w:right w:val="none" w:sz="0" w:space="0" w:color="auto"/>
                      </w:divBdr>
                      <w:divsChild>
                        <w:div w:id="1790588972">
                          <w:marLeft w:val="0"/>
                          <w:marRight w:val="0"/>
                          <w:marTop w:val="0"/>
                          <w:marBottom w:val="0"/>
                          <w:divBdr>
                            <w:top w:val="none" w:sz="0" w:space="0" w:color="auto"/>
                            <w:left w:val="none" w:sz="0" w:space="0" w:color="auto"/>
                            <w:bottom w:val="none" w:sz="0" w:space="0" w:color="auto"/>
                            <w:right w:val="none" w:sz="0" w:space="0" w:color="auto"/>
                          </w:divBdr>
                          <w:divsChild>
                            <w:div w:id="767000571">
                              <w:marLeft w:val="90"/>
                              <w:marRight w:val="150"/>
                              <w:marTop w:val="0"/>
                              <w:marBottom w:val="0"/>
                              <w:divBdr>
                                <w:top w:val="none" w:sz="0" w:space="0" w:color="auto"/>
                                <w:left w:val="none" w:sz="0" w:space="0" w:color="auto"/>
                                <w:bottom w:val="none" w:sz="0" w:space="0" w:color="auto"/>
                                <w:right w:val="none" w:sz="0" w:space="0" w:color="auto"/>
                              </w:divBdr>
                              <w:divsChild>
                                <w:div w:id="725564358">
                                  <w:marLeft w:val="360"/>
                                  <w:marRight w:val="270"/>
                                  <w:marTop w:val="0"/>
                                  <w:marBottom w:val="0"/>
                                  <w:divBdr>
                                    <w:top w:val="none" w:sz="0" w:space="0" w:color="auto"/>
                                    <w:left w:val="none" w:sz="0" w:space="0" w:color="auto"/>
                                    <w:bottom w:val="none" w:sz="0" w:space="0" w:color="auto"/>
                                    <w:right w:val="none" w:sz="0" w:space="0" w:color="auto"/>
                                  </w:divBdr>
                                  <w:divsChild>
                                    <w:div w:id="903371650">
                                      <w:marLeft w:val="0"/>
                                      <w:marRight w:val="0"/>
                                      <w:marTop w:val="0"/>
                                      <w:marBottom w:val="210"/>
                                      <w:divBdr>
                                        <w:top w:val="none" w:sz="0" w:space="0" w:color="auto"/>
                                        <w:left w:val="none" w:sz="0" w:space="0" w:color="auto"/>
                                        <w:bottom w:val="none" w:sz="0" w:space="0" w:color="auto"/>
                                        <w:right w:val="none" w:sz="0" w:space="0" w:color="auto"/>
                                      </w:divBdr>
                                      <w:divsChild>
                                        <w:div w:id="143931005">
                                          <w:marLeft w:val="0"/>
                                          <w:marRight w:val="0"/>
                                          <w:marTop w:val="0"/>
                                          <w:marBottom w:val="0"/>
                                          <w:divBdr>
                                            <w:top w:val="none" w:sz="0" w:space="0" w:color="auto"/>
                                            <w:left w:val="none" w:sz="0" w:space="0" w:color="auto"/>
                                            <w:bottom w:val="none" w:sz="0" w:space="0" w:color="auto"/>
                                            <w:right w:val="none" w:sz="0" w:space="0" w:color="auto"/>
                                          </w:divBdr>
                                          <w:divsChild>
                                            <w:div w:id="523135067">
                                              <w:marLeft w:val="0"/>
                                              <w:marRight w:val="-150"/>
                                              <w:marTop w:val="165"/>
                                              <w:marBottom w:val="165"/>
                                              <w:divBdr>
                                                <w:top w:val="none" w:sz="0" w:space="0" w:color="auto"/>
                                                <w:left w:val="single" w:sz="6" w:space="15" w:color="BAC0C4"/>
                                                <w:bottom w:val="none" w:sz="0" w:space="0" w:color="auto"/>
                                                <w:right w:val="none" w:sz="0" w:space="0" w:color="auto"/>
                                              </w:divBdr>
                                            </w:div>
                                          </w:divsChild>
                                        </w:div>
                                        <w:div w:id="1288773741">
                                          <w:marLeft w:val="0"/>
                                          <w:marRight w:val="0"/>
                                          <w:marTop w:val="0"/>
                                          <w:marBottom w:val="0"/>
                                          <w:divBdr>
                                            <w:top w:val="none" w:sz="0" w:space="0" w:color="auto"/>
                                            <w:left w:val="none" w:sz="0" w:space="0" w:color="auto"/>
                                            <w:bottom w:val="none" w:sz="0" w:space="0" w:color="auto"/>
                                            <w:right w:val="none" w:sz="0" w:space="0" w:color="auto"/>
                                          </w:divBdr>
                                        </w:div>
                                        <w:div w:id="294144598">
                                          <w:marLeft w:val="0"/>
                                          <w:marRight w:val="0"/>
                                          <w:marTop w:val="0"/>
                                          <w:marBottom w:val="0"/>
                                          <w:divBdr>
                                            <w:top w:val="none" w:sz="0" w:space="0" w:color="auto"/>
                                            <w:left w:val="none" w:sz="0" w:space="0" w:color="auto"/>
                                            <w:bottom w:val="none" w:sz="0" w:space="0" w:color="auto"/>
                                            <w:right w:val="none" w:sz="0" w:space="0" w:color="auto"/>
                                          </w:divBdr>
                                        </w:div>
                                        <w:div w:id="443118226">
                                          <w:marLeft w:val="0"/>
                                          <w:marRight w:val="0"/>
                                          <w:marTop w:val="0"/>
                                          <w:marBottom w:val="0"/>
                                          <w:divBdr>
                                            <w:top w:val="single" w:sz="6" w:space="0" w:color="BAC0C4"/>
                                            <w:left w:val="none" w:sz="0" w:space="0" w:color="auto"/>
                                            <w:bottom w:val="none" w:sz="0" w:space="0" w:color="auto"/>
                                            <w:right w:val="none" w:sz="0" w:space="0" w:color="auto"/>
                                          </w:divBdr>
                                          <w:divsChild>
                                            <w:div w:id="1615749494">
                                              <w:marLeft w:val="0"/>
                                              <w:marRight w:val="0"/>
                                              <w:marTop w:val="120"/>
                                              <w:marBottom w:val="180"/>
                                              <w:divBdr>
                                                <w:top w:val="none" w:sz="0" w:space="0" w:color="auto"/>
                                                <w:left w:val="none" w:sz="0" w:space="0" w:color="auto"/>
                                                <w:bottom w:val="none" w:sz="0" w:space="0" w:color="auto"/>
                                                <w:right w:val="none" w:sz="0" w:space="0" w:color="auto"/>
                                              </w:divBdr>
                                            </w:div>
                                            <w:div w:id="197818860">
                                              <w:marLeft w:val="180"/>
                                              <w:marRight w:val="180"/>
                                              <w:marTop w:val="0"/>
                                              <w:marBottom w:val="180"/>
                                              <w:divBdr>
                                                <w:top w:val="none" w:sz="0" w:space="0" w:color="auto"/>
                                                <w:left w:val="none" w:sz="0" w:space="0" w:color="auto"/>
                                                <w:bottom w:val="none" w:sz="0" w:space="0" w:color="auto"/>
                                                <w:right w:val="none" w:sz="0" w:space="0" w:color="auto"/>
                                              </w:divBdr>
                                            </w:div>
                                            <w:div w:id="1828939604">
                                              <w:marLeft w:val="0"/>
                                              <w:marRight w:val="0"/>
                                              <w:marTop w:val="0"/>
                                              <w:marBottom w:val="0"/>
                                              <w:divBdr>
                                                <w:top w:val="none" w:sz="0" w:space="0" w:color="auto"/>
                                                <w:left w:val="none" w:sz="0" w:space="0" w:color="auto"/>
                                                <w:bottom w:val="none" w:sz="0" w:space="0" w:color="auto"/>
                                                <w:right w:val="none" w:sz="0" w:space="0" w:color="auto"/>
                                              </w:divBdr>
                                            </w:div>
                                            <w:div w:id="54213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nrc.gov/reading-rm/doc-collections/commission/secys/2000/secy2000-0045/attachment.pdf" TargetMode="External"/><Relationship Id="rId18" Type="http://schemas.openxmlformats.org/officeDocument/2006/relationships/header" Target="header3.xml"/><Relationship Id="rId26" Type="http://schemas.openxmlformats.org/officeDocument/2006/relationships/header" Target="header7.xml"/><Relationship Id="rId39" Type="http://schemas.openxmlformats.org/officeDocument/2006/relationships/header" Target="header13.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3.xml"/><Relationship Id="rId42"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footer" Target="footer3.xml"/><Relationship Id="rId17" Type="http://schemas.openxmlformats.org/officeDocument/2006/relationships/footer" Target="footer4.xml"/><Relationship Id="rId25" Type="http://schemas.openxmlformats.org/officeDocument/2006/relationships/footer" Target="footer8.xml"/><Relationship Id="rId33" Type="http://schemas.openxmlformats.org/officeDocument/2006/relationships/footer" Target="footer12.xml"/><Relationship Id="rId38" Type="http://schemas.openxmlformats.org/officeDocument/2006/relationships/footer" Target="footer15.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footer" Target="footer10.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24" Type="http://schemas.openxmlformats.org/officeDocument/2006/relationships/header" Target="header6.xml"/><Relationship Id="rId32" Type="http://schemas.openxmlformats.org/officeDocument/2006/relationships/header" Target="header10.xml"/><Relationship Id="rId37" Type="http://schemas.openxmlformats.org/officeDocument/2006/relationships/header" Target="header12.xml"/><Relationship Id="rId40" Type="http://schemas.openxmlformats.org/officeDocument/2006/relationships/footer" Target="footer16.xml"/><Relationship Id="rId5" Type="http://schemas.openxmlformats.org/officeDocument/2006/relationships/styles" Target="styles.xml"/><Relationship Id="rId15" Type="http://schemas.openxmlformats.org/officeDocument/2006/relationships/header" Target="header1.xml"/><Relationship Id="rId23" Type="http://schemas.openxmlformats.org/officeDocument/2006/relationships/footer" Target="footer7.xml"/><Relationship Id="rId28" Type="http://schemas.openxmlformats.org/officeDocument/2006/relationships/header" Target="header8.xml"/><Relationship Id="rId36" Type="http://schemas.openxmlformats.org/officeDocument/2006/relationships/footer" Target="footer14.xml"/><Relationship Id="rId10" Type="http://schemas.openxmlformats.org/officeDocument/2006/relationships/footer" Target="footer1.xml"/><Relationship Id="rId19" Type="http://schemas.openxmlformats.org/officeDocument/2006/relationships/footer" Target="footer5.xml"/><Relationship Id="rId31" Type="http://schemas.openxmlformats.org/officeDocument/2006/relationships/footer" Target="footer1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nrc.gov/reading-rm/doc-collections/commission/secys/2000/secy2000-0045/attachment.pdf" TargetMode="External"/><Relationship Id="rId22" Type="http://schemas.openxmlformats.org/officeDocument/2006/relationships/header" Target="header5.xml"/><Relationship Id="rId27" Type="http://schemas.openxmlformats.org/officeDocument/2006/relationships/footer" Target="footer9.xml"/><Relationship Id="rId30" Type="http://schemas.openxmlformats.org/officeDocument/2006/relationships/header" Target="header9.xml"/><Relationship Id="rId35" Type="http://schemas.openxmlformats.org/officeDocument/2006/relationships/header" Target="header1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8F574E8DB484C4F9DC1B8CBEB5C5E95" ma:contentTypeVersion="1" ma:contentTypeDescription="Create a new document." ma:contentTypeScope="" ma:versionID="00fb17fa0ea51d7c4d72ce86f6d05578">
  <xsd:schema xmlns:xsd="http://www.w3.org/2001/XMLSchema" xmlns:p="http://schemas.microsoft.com/office/2006/metadata/properties" targetNamespace="http://schemas.microsoft.com/office/2006/metadata/properties" ma:root="true" ma:fieldsID="5579cf405d5089e0f41559afc8e81e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3A6125-24B2-4727-9F0A-22311956B302}">
  <ds:schemaRefs>
    <ds:schemaRef ds:uri="http://schemas.microsoft.com/sharepoint/v3/contenttype/forms"/>
  </ds:schemaRefs>
</ds:datastoreItem>
</file>

<file path=customXml/itemProps2.xml><?xml version="1.0" encoding="utf-8"?>
<ds:datastoreItem xmlns:ds="http://schemas.openxmlformats.org/officeDocument/2006/customXml" ds:itemID="{5049693C-B4E1-4335-863C-6D91088FCE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B260CFD-7298-4A29-A817-8777475BA5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62</Pages>
  <Words>18374</Words>
  <Characters>104733</Characters>
  <Application>Microsoft Office Word</Application>
  <DocSecurity>0</DocSecurity>
  <Lines>872</Lines>
  <Paragraphs>245</Paragraphs>
  <ScaleCrop>false</ScaleCrop>
  <HeadingPairs>
    <vt:vector size="2" baseType="variant">
      <vt:variant>
        <vt:lpstr>Title</vt:lpstr>
      </vt:variant>
      <vt:variant>
        <vt:i4>1</vt:i4>
      </vt:variant>
    </vt:vector>
  </HeadingPairs>
  <TitlesOfParts>
    <vt:vector size="1" baseType="lpstr">
      <vt:lpstr>NRC INSPECTION MANUAL</vt:lpstr>
    </vt:vector>
  </TitlesOfParts>
  <Manager/>
  <Company/>
  <LinksUpToDate>false</LinksUpToDate>
  <CharactersWithSpaces>122862</CharactersWithSpaces>
  <SharedDoc>false</SharedDoc>
  <HLinks>
    <vt:vector size="294" baseType="variant">
      <vt:variant>
        <vt:i4>524292</vt:i4>
      </vt:variant>
      <vt:variant>
        <vt:i4>316</vt:i4>
      </vt:variant>
      <vt:variant>
        <vt:i4>0</vt:i4>
      </vt:variant>
      <vt:variant>
        <vt:i4>5</vt:i4>
      </vt:variant>
      <vt:variant>
        <vt:lpwstr>http://www.nrc.gov/reading-rm/doc-collections/commission/secys/2000/secy2000-0045/attachment.pdf</vt:lpwstr>
      </vt:variant>
      <vt:variant>
        <vt:lpwstr/>
      </vt:variant>
      <vt:variant>
        <vt:i4>524292</vt:i4>
      </vt:variant>
      <vt:variant>
        <vt:i4>313</vt:i4>
      </vt:variant>
      <vt:variant>
        <vt:i4>0</vt:i4>
      </vt:variant>
      <vt:variant>
        <vt:i4>5</vt:i4>
      </vt:variant>
      <vt:variant>
        <vt:lpwstr>http://www.nrc.gov/reading-rm/doc-collections/commission/secys/2000/secy2000-0045/attachment.pdf</vt:lpwstr>
      </vt:variant>
      <vt:variant>
        <vt:lpwstr/>
      </vt:variant>
      <vt:variant>
        <vt:i4>1835060</vt:i4>
      </vt:variant>
      <vt:variant>
        <vt:i4>278</vt:i4>
      </vt:variant>
      <vt:variant>
        <vt:i4>0</vt:i4>
      </vt:variant>
      <vt:variant>
        <vt:i4>5</vt:i4>
      </vt:variant>
      <vt:variant>
        <vt:lpwstr/>
      </vt:variant>
      <vt:variant>
        <vt:lpwstr>_Toc241542389</vt:lpwstr>
      </vt:variant>
      <vt:variant>
        <vt:i4>1835060</vt:i4>
      </vt:variant>
      <vt:variant>
        <vt:i4>272</vt:i4>
      </vt:variant>
      <vt:variant>
        <vt:i4>0</vt:i4>
      </vt:variant>
      <vt:variant>
        <vt:i4>5</vt:i4>
      </vt:variant>
      <vt:variant>
        <vt:lpwstr/>
      </vt:variant>
      <vt:variant>
        <vt:lpwstr>_Toc241542388</vt:lpwstr>
      </vt:variant>
      <vt:variant>
        <vt:i4>1835060</vt:i4>
      </vt:variant>
      <vt:variant>
        <vt:i4>266</vt:i4>
      </vt:variant>
      <vt:variant>
        <vt:i4>0</vt:i4>
      </vt:variant>
      <vt:variant>
        <vt:i4>5</vt:i4>
      </vt:variant>
      <vt:variant>
        <vt:lpwstr/>
      </vt:variant>
      <vt:variant>
        <vt:lpwstr>_Toc241542387</vt:lpwstr>
      </vt:variant>
      <vt:variant>
        <vt:i4>1835060</vt:i4>
      </vt:variant>
      <vt:variant>
        <vt:i4>260</vt:i4>
      </vt:variant>
      <vt:variant>
        <vt:i4>0</vt:i4>
      </vt:variant>
      <vt:variant>
        <vt:i4>5</vt:i4>
      </vt:variant>
      <vt:variant>
        <vt:lpwstr/>
      </vt:variant>
      <vt:variant>
        <vt:lpwstr>_Toc241542386</vt:lpwstr>
      </vt:variant>
      <vt:variant>
        <vt:i4>1835060</vt:i4>
      </vt:variant>
      <vt:variant>
        <vt:i4>254</vt:i4>
      </vt:variant>
      <vt:variant>
        <vt:i4>0</vt:i4>
      </vt:variant>
      <vt:variant>
        <vt:i4>5</vt:i4>
      </vt:variant>
      <vt:variant>
        <vt:lpwstr/>
      </vt:variant>
      <vt:variant>
        <vt:lpwstr>_Toc241542385</vt:lpwstr>
      </vt:variant>
      <vt:variant>
        <vt:i4>1835060</vt:i4>
      </vt:variant>
      <vt:variant>
        <vt:i4>248</vt:i4>
      </vt:variant>
      <vt:variant>
        <vt:i4>0</vt:i4>
      </vt:variant>
      <vt:variant>
        <vt:i4>5</vt:i4>
      </vt:variant>
      <vt:variant>
        <vt:lpwstr/>
      </vt:variant>
      <vt:variant>
        <vt:lpwstr>_Toc241542384</vt:lpwstr>
      </vt:variant>
      <vt:variant>
        <vt:i4>1835060</vt:i4>
      </vt:variant>
      <vt:variant>
        <vt:i4>242</vt:i4>
      </vt:variant>
      <vt:variant>
        <vt:i4>0</vt:i4>
      </vt:variant>
      <vt:variant>
        <vt:i4>5</vt:i4>
      </vt:variant>
      <vt:variant>
        <vt:lpwstr/>
      </vt:variant>
      <vt:variant>
        <vt:lpwstr>_Toc241542383</vt:lpwstr>
      </vt:variant>
      <vt:variant>
        <vt:i4>1835060</vt:i4>
      </vt:variant>
      <vt:variant>
        <vt:i4>236</vt:i4>
      </vt:variant>
      <vt:variant>
        <vt:i4>0</vt:i4>
      </vt:variant>
      <vt:variant>
        <vt:i4>5</vt:i4>
      </vt:variant>
      <vt:variant>
        <vt:lpwstr/>
      </vt:variant>
      <vt:variant>
        <vt:lpwstr>_Toc241542382</vt:lpwstr>
      </vt:variant>
      <vt:variant>
        <vt:i4>1835060</vt:i4>
      </vt:variant>
      <vt:variant>
        <vt:i4>230</vt:i4>
      </vt:variant>
      <vt:variant>
        <vt:i4>0</vt:i4>
      </vt:variant>
      <vt:variant>
        <vt:i4>5</vt:i4>
      </vt:variant>
      <vt:variant>
        <vt:lpwstr/>
      </vt:variant>
      <vt:variant>
        <vt:lpwstr>_Toc241542381</vt:lpwstr>
      </vt:variant>
      <vt:variant>
        <vt:i4>1835060</vt:i4>
      </vt:variant>
      <vt:variant>
        <vt:i4>224</vt:i4>
      </vt:variant>
      <vt:variant>
        <vt:i4>0</vt:i4>
      </vt:variant>
      <vt:variant>
        <vt:i4>5</vt:i4>
      </vt:variant>
      <vt:variant>
        <vt:lpwstr/>
      </vt:variant>
      <vt:variant>
        <vt:lpwstr>_Toc241542380</vt:lpwstr>
      </vt:variant>
      <vt:variant>
        <vt:i4>1245236</vt:i4>
      </vt:variant>
      <vt:variant>
        <vt:i4>218</vt:i4>
      </vt:variant>
      <vt:variant>
        <vt:i4>0</vt:i4>
      </vt:variant>
      <vt:variant>
        <vt:i4>5</vt:i4>
      </vt:variant>
      <vt:variant>
        <vt:lpwstr/>
      </vt:variant>
      <vt:variant>
        <vt:lpwstr>_Toc241542379</vt:lpwstr>
      </vt:variant>
      <vt:variant>
        <vt:i4>1245236</vt:i4>
      </vt:variant>
      <vt:variant>
        <vt:i4>212</vt:i4>
      </vt:variant>
      <vt:variant>
        <vt:i4>0</vt:i4>
      </vt:variant>
      <vt:variant>
        <vt:i4>5</vt:i4>
      </vt:variant>
      <vt:variant>
        <vt:lpwstr/>
      </vt:variant>
      <vt:variant>
        <vt:lpwstr>_Toc241542378</vt:lpwstr>
      </vt:variant>
      <vt:variant>
        <vt:i4>1245236</vt:i4>
      </vt:variant>
      <vt:variant>
        <vt:i4>206</vt:i4>
      </vt:variant>
      <vt:variant>
        <vt:i4>0</vt:i4>
      </vt:variant>
      <vt:variant>
        <vt:i4>5</vt:i4>
      </vt:variant>
      <vt:variant>
        <vt:lpwstr/>
      </vt:variant>
      <vt:variant>
        <vt:lpwstr>_Toc241542377</vt:lpwstr>
      </vt:variant>
      <vt:variant>
        <vt:i4>1245236</vt:i4>
      </vt:variant>
      <vt:variant>
        <vt:i4>200</vt:i4>
      </vt:variant>
      <vt:variant>
        <vt:i4>0</vt:i4>
      </vt:variant>
      <vt:variant>
        <vt:i4>5</vt:i4>
      </vt:variant>
      <vt:variant>
        <vt:lpwstr/>
      </vt:variant>
      <vt:variant>
        <vt:lpwstr>_Toc241542376</vt:lpwstr>
      </vt:variant>
      <vt:variant>
        <vt:i4>1245236</vt:i4>
      </vt:variant>
      <vt:variant>
        <vt:i4>194</vt:i4>
      </vt:variant>
      <vt:variant>
        <vt:i4>0</vt:i4>
      </vt:variant>
      <vt:variant>
        <vt:i4>5</vt:i4>
      </vt:variant>
      <vt:variant>
        <vt:lpwstr/>
      </vt:variant>
      <vt:variant>
        <vt:lpwstr>_Toc241542375</vt:lpwstr>
      </vt:variant>
      <vt:variant>
        <vt:i4>1245236</vt:i4>
      </vt:variant>
      <vt:variant>
        <vt:i4>188</vt:i4>
      </vt:variant>
      <vt:variant>
        <vt:i4>0</vt:i4>
      </vt:variant>
      <vt:variant>
        <vt:i4>5</vt:i4>
      </vt:variant>
      <vt:variant>
        <vt:lpwstr/>
      </vt:variant>
      <vt:variant>
        <vt:lpwstr>_Toc241542374</vt:lpwstr>
      </vt:variant>
      <vt:variant>
        <vt:i4>1245236</vt:i4>
      </vt:variant>
      <vt:variant>
        <vt:i4>182</vt:i4>
      </vt:variant>
      <vt:variant>
        <vt:i4>0</vt:i4>
      </vt:variant>
      <vt:variant>
        <vt:i4>5</vt:i4>
      </vt:variant>
      <vt:variant>
        <vt:lpwstr/>
      </vt:variant>
      <vt:variant>
        <vt:lpwstr>_Toc241542373</vt:lpwstr>
      </vt:variant>
      <vt:variant>
        <vt:i4>1245236</vt:i4>
      </vt:variant>
      <vt:variant>
        <vt:i4>176</vt:i4>
      </vt:variant>
      <vt:variant>
        <vt:i4>0</vt:i4>
      </vt:variant>
      <vt:variant>
        <vt:i4>5</vt:i4>
      </vt:variant>
      <vt:variant>
        <vt:lpwstr/>
      </vt:variant>
      <vt:variant>
        <vt:lpwstr>_Toc241542372</vt:lpwstr>
      </vt:variant>
      <vt:variant>
        <vt:i4>1245236</vt:i4>
      </vt:variant>
      <vt:variant>
        <vt:i4>170</vt:i4>
      </vt:variant>
      <vt:variant>
        <vt:i4>0</vt:i4>
      </vt:variant>
      <vt:variant>
        <vt:i4>5</vt:i4>
      </vt:variant>
      <vt:variant>
        <vt:lpwstr/>
      </vt:variant>
      <vt:variant>
        <vt:lpwstr>_Toc241542371</vt:lpwstr>
      </vt:variant>
      <vt:variant>
        <vt:i4>1245236</vt:i4>
      </vt:variant>
      <vt:variant>
        <vt:i4>164</vt:i4>
      </vt:variant>
      <vt:variant>
        <vt:i4>0</vt:i4>
      </vt:variant>
      <vt:variant>
        <vt:i4>5</vt:i4>
      </vt:variant>
      <vt:variant>
        <vt:lpwstr/>
      </vt:variant>
      <vt:variant>
        <vt:lpwstr>_Toc241542370</vt:lpwstr>
      </vt:variant>
      <vt:variant>
        <vt:i4>1179700</vt:i4>
      </vt:variant>
      <vt:variant>
        <vt:i4>158</vt:i4>
      </vt:variant>
      <vt:variant>
        <vt:i4>0</vt:i4>
      </vt:variant>
      <vt:variant>
        <vt:i4>5</vt:i4>
      </vt:variant>
      <vt:variant>
        <vt:lpwstr/>
      </vt:variant>
      <vt:variant>
        <vt:lpwstr>_Toc241542369</vt:lpwstr>
      </vt:variant>
      <vt:variant>
        <vt:i4>1179700</vt:i4>
      </vt:variant>
      <vt:variant>
        <vt:i4>152</vt:i4>
      </vt:variant>
      <vt:variant>
        <vt:i4>0</vt:i4>
      </vt:variant>
      <vt:variant>
        <vt:i4>5</vt:i4>
      </vt:variant>
      <vt:variant>
        <vt:lpwstr/>
      </vt:variant>
      <vt:variant>
        <vt:lpwstr>_Toc241542368</vt:lpwstr>
      </vt:variant>
      <vt:variant>
        <vt:i4>1179700</vt:i4>
      </vt:variant>
      <vt:variant>
        <vt:i4>146</vt:i4>
      </vt:variant>
      <vt:variant>
        <vt:i4>0</vt:i4>
      </vt:variant>
      <vt:variant>
        <vt:i4>5</vt:i4>
      </vt:variant>
      <vt:variant>
        <vt:lpwstr/>
      </vt:variant>
      <vt:variant>
        <vt:lpwstr>_Toc241542367</vt:lpwstr>
      </vt:variant>
      <vt:variant>
        <vt:i4>1179700</vt:i4>
      </vt:variant>
      <vt:variant>
        <vt:i4>140</vt:i4>
      </vt:variant>
      <vt:variant>
        <vt:i4>0</vt:i4>
      </vt:variant>
      <vt:variant>
        <vt:i4>5</vt:i4>
      </vt:variant>
      <vt:variant>
        <vt:lpwstr/>
      </vt:variant>
      <vt:variant>
        <vt:lpwstr>_Toc241542366</vt:lpwstr>
      </vt:variant>
      <vt:variant>
        <vt:i4>1179700</vt:i4>
      </vt:variant>
      <vt:variant>
        <vt:i4>134</vt:i4>
      </vt:variant>
      <vt:variant>
        <vt:i4>0</vt:i4>
      </vt:variant>
      <vt:variant>
        <vt:i4>5</vt:i4>
      </vt:variant>
      <vt:variant>
        <vt:lpwstr/>
      </vt:variant>
      <vt:variant>
        <vt:lpwstr>_Toc241542361</vt:lpwstr>
      </vt:variant>
      <vt:variant>
        <vt:i4>1179700</vt:i4>
      </vt:variant>
      <vt:variant>
        <vt:i4>128</vt:i4>
      </vt:variant>
      <vt:variant>
        <vt:i4>0</vt:i4>
      </vt:variant>
      <vt:variant>
        <vt:i4>5</vt:i4>
      </vt:variant>
      <vt:variant>
        <vt:lpwstr/>
      </vt:variant>
      <vt:variant>
        <vt:lpwstr>_Toc241542360</vt:lpwstr>
      </vt:variant>
      <vt:variant>
        <vt:i4>1114164</vt:i4>
      </vt:variant>
      <vt:variant>
        <vt:i4>122</vt:i4>
      </vt:variant>
      <vt:variant>
        <vt:i4>0</vt:i4>
      </vt:variant>
      <vt:variant>
        <vt:i4>5</vt:i4>
      </vt:variant>
      <vt:variant>
        <vt:lpwstr/>
      </vt:variant>
      <vt:variant>
        <vt:lpwstr>_Toc241542359</vt:lpwstr>
      </vt:variant>
      <vt:variant>
        <vt:i4>1114164</vt:i4>
      </vt:variant>
      <vt:variant>
        <vt:i4>116</vt:i4>
      </vt:variant>
      <vt:variant>
        <vt:i4>0</vt:i4>
      </vt:variant>
      <vt:variant>
        <vt:i4>5</vt:i4>
      </vt:variant>
      <vt:variant>
        <vt:lpwstr/>
      </vt:variant>
      <vt:variant>
        <vt:lpwstr>_Toc241542358</vt:lpwstr>
      </vt:variant>
      <vt:variant>
        <vt:i4>1114164</vt:i4>
      </vt:variant>
      <vt:variant>
        <vt:i4>110</vt:i4>
      </vt:variant>
      <vt:variant>
        <vt:i4>0</vt:i4>
      </vt:variant>
      <vt:variant>
        <vt:i4>5</vt:i4>
      </vt:variant>
      <vt:variant>
        <vt:lpwstr/>
      </vt:variant>
      <vt:variant>
        <vt:lpwstr>_Toc241542357</vt:lpwstr>
      </vt:variant>
      <vt:variant>
        <vt:i4>1114164</vt:i4>
      </vt:variant>
      <vt:variant>
        <vt:i4>104</vt:i4>
      </vt:variant>
      <vt:variant>
        <vt:i4>0</vt:i4>
      </vt:variant>
      <vt:variant>
        <vt:i4>5</vt:i4>
      </vt:variant>
      <vt:variant>
        <vt:lpwstr/>
      </vt:variant>
      <vt:variant>
        <vt:lpwstr>_Toc241542356</vt:lpwstr>
      </vt:variant>
      <vt:variant>
        <vt:i4>1114164</vt:i4>
      </vt:variant>
      <vt:variant>
        <vt:i4>98</vt:i4>
      </vt:variant>
      <vt:variant>
        <vt:i4>0</vt:i4>
      </vt:variant>
      <vt:variant>
        <vt:i4>5</vt:i4>
      </vt:variant>
      <vt:variant>
        <vt:lpwstr/>
      </vt:variant>
      <vt:variant>
        <vt:lpwstr>_Toc241542355</vt:lpwstr>
      </vt:variant>
      <vt:variant>
        <vt:i4>1114164</vt:i4>
      </vt:variant>
      <vt:variant>
        <vt:i4>92</vt:i4>
      </vt:variant>
      <vt:variant>
        <vt:i4>0</vt:i4>
      </vt:variant>
      <vt:variant>
        <vt:i4>5</vt:i4>
      </vt:variant>
      <vt:variant>
        <vt:lpwstr/>
      </vt:variant>
      <vt:variant>
        <vt:lpwstr>_Toc241542354</vt:lpwstr>
      </vt:variant>
      <vt:variant>
        <vt:i4>1114164</vt:i4>
      </vt:variant>
      <vt:variant>
        <vt:i4>86</vt:i4>
      </vt:variant>
      <vt:variant>
        <vt:i4>0</vt:i4>
      </vt:variant>
      <vt:variant>
        <vt:i4>5</vt:i4>
      </vt:variant>
      <vt:variant>
        <vt:lpwstr/>
      </vt:variant>
      <vt:variant>
        <vt:lpwstr>_Toc241542353</vt:lpwstr>
      </vt:variant>
      <vt:variant>
        <vt:i4>1114164</vt:i4>
      </vt:variant>
      <vt:variant>
        <vt:i4>80</vt:i4>
      </vt:variant>
      <vt:variant>
        <vt:i4>0</vt:i4>
      </vt:variant>
      <vt:variant>
        <vt:i4>5</vt:i4>
      </vt:variant>
      <vt:variant>
        <vt:lpwstr/>
      </vt:variant>
      <vt:variant>
        <vt:lpwstr>_Toc241542352</vt:lpwstr>
      </vt:variant>
      <vt:variant>
        <vt:i4>1114164</vt:i4>
      </vt:variant>
      <vt:variant>
        <vt:i4>74</vt:i4>
      </vt:variant>
      <vt:variant>
        <vt:i4>0</vt:i4>
      </vt:variant>
      <vt:variant>
        <vt:i4>5</vt:i4>
      </vt:variant>
      <vt:variant>
        <vt:lpwstr/>
      </vt:variant>
      <vt:variant>
        <vt:lpwstr>_Toc241542351</vt:lpwstr>
      </vt:variant>
      <vt:variant>
        <vt:i4>1114164</vt:i4>
      </vt:variant>
      <vt:variant>
        <vt:i4>68</vt:i4>
      </vt:variant>
      <vt:variant>
        <vt:i4>0</vt:i4>
      </vt:variant>
      <vt:variant>
        <vt:i4>5</vt:i4>
      </vt:variant>
      <vt:variant>
        <vt:lpwstr/>
      </vt:variant>
      <vt:variant>
        <vt:lpwstr>_Toc241542350</vt:lpwstr>
      </vt:variant>
      <vt:variant>
        <vt:i4>1048628</vt:i4>
      </vt:variant>
      <vt:variant>
        <vt:i4>62</vt:i4>
      </vt:variant>
      <vt:variant>
        <vt:i4>0</vt:i4>
      </vt:variant>
      <vt:variant>
        <vt:i4>5</vt:i4>
      </vt:variant>
      <vt:variant>
        <vt:lpwstr/>
      </vt:variant>
      <vt:variant>
        <vt:lpwstr>_Toc241542349</vt:lpwstr>
      </vt:variant>
      <vt:variant>
        <vt:i4>1048628</vt:i4>
      </vt:variant>
      <vt:variant>
        <vt:i4>56</vt:i4>
      </vt:variant>
      <vt:variant>
        <vt:i4>0</vt:i4>
      </vt:variant>
      <vt:variant>
        <vt:i4>5</vt:i4>
      </vt:variant>
      <vt:variant>
        <vt:lpwstr/>
      </vt:variant>
      <vt:variant>
        <vt:lpwstr>_Toc241542348</vt:lpwstr>
      </vt:variant>
      <vt:variant>
        <vt:i4>1048628</vt:i4>
      </vt:variant>
      <vt:variant>
        <vt:i4>50</vt:i4>
      </vt:variant>
      <vt:variant>
        <vt:i4>0</vt:i4>
      </vt:variant>
      <vt:variant>
        <vt:i4>5</vt:i4>
      </vt:variant>
      <vt:variant>
        <vt:lpwstr/>
      </vt:variant>
      <vt:variant>
        <vt:lpwstr>_Toc241542347</vt:lpwstr>
      </vt:variant>
      <vt:variant>
        <vt:i4>1048628</vt:i4>
      </vt:variant>
      <vt:variant>
        <vt:i4>44</vt:i4>
      </vt:variant>
      <vt:variant>
        <vt:i4>0</vt:i4>
      </vt:variant>
      <vt:variant>
        <vt:i4>5</vt:i4>
      </vt:variant>
      <vt:variant>
        <vt:lpwstr/>
      </vt:variant>
      <vt:variant>
        <vt:lpwstr>_Toc241542346</vt:lpwstr>
      </vt:variant>
      <vt:variant>
        <vt:i4>1048628</vt:i4>
      </vt:variant>
      <vt:variant>
        <vt:i4>38</vt:i4>
      </vt:variant>
      <vt:variant>
        <vt:i4>0</vt:i4>
      </vt:variant>
      <vt:variant>
        <vt:i4>5</vt:i4>
      </vt:variant>
      <vt:variant>
        <vt:lpwstr/>
      </vt:variant>
      <vt:variant>
        <vt:lpwstr>_Toc241542345</vt:lpwstr>
      </vt:variant>
      <vt:variant>
        <vt:i4>1048628</vt:i4>
      </vt:variant>
      <vt:variant>
        <vt:i4>32</vt:i4>
      </vt:variant>
      <vt:variant>
        <vt:i4>0</vt:i4>
      </vt:variant>
      <vt:variant>
        <vt:i4>5</vt:i4>
      </vt:variant>
      <vt:variant>
        <vt:lpwstr/>
      </vt:variant>
      <vt:variant>
        <vt:lpwstr>_Toc241542344</vt:lpwstr>
      </vt:variant>
      <vt:variant>
        <vt:i4>1048628</vt:i4>
      </vt:variant>
      <vt:variant>
        <vt:i4>26</vt:i4>
      </vt:variant>
      <vt:variant>
        <vt:i4>0</vt:i4>
      </vt:variant>
      <vt:variant>
        <vt:i4>5</vt:i4>
      </vt:variant>
      <vt:variant>
        <vt:lpwstr/>
      </vt:variant>
      <vt:variant>
        <vt:lpwstr>_Toc241542343</vt:lpwstr>
      </vt:variant>
      <vt:variant>
        <vt:i4>1048628</vt:i4>
      </vt:variant>
      <vt:variant>
        <vt:i4>20</vt:i4>
      </vt:variant>
      <vt:variant>
        <vt:i4>0</vt:i4>
      </vt:variant>
      <vt:variant>
        <vt:i4>5</vt:i4>
      </vt:variant>
      <vt:variant>
        <vt:lpwstr/>
      </vt:variant>
      <vt:variant>
        <vt:lpwstr>_Toc241542342</vt:lpwstr>
      </vt:variant>
      <vt:variant>
        <vt:i4>1048628</vt:i4>
      </vt:variant>
      <vt:variant>
        <vt:i4>14</vt:i4>
      </vt:variant>
      <vt:variant>
        <vt:i4>0</vt:i4>
      </vt:variant>
      <vt:variant>
        <vt:i4>5</vt:i4>
      </vt:variant>
      <vt:variant>
        <vt:lpwstr/>
      </vt:variant>
      <vt:variant>
        <vt:lpwstr>_Toc241542341</vt:lpwstr>
      </vt:variant>
      <vt:variant>
        <vt:i4>1048628</vt:i4>
      </vt:variant>
      <vt:variant>
        <vt:i4>8</vt:i4>
      </vt:variant>
      <vt:variant>
        <vt:i4>0</vt:i4>
      </vt:variant>
      <vt:variant>
        <vt:i4>5</vt:i4>
      </vt:variant>
      <vt:variant>
        <vt:lpwstr/>
      </vt:variant>
      <vt:variant>
        <vt:lpwstr>_Toc241542340</vt:lpwstr>
      </vt:variant>
      <vt:variant>
        <vt:i4>1507380</vt:i4>
      </vt:variant>
      <vt:variant>
        <vt:i4>2</vt:i4>
      </vt:variant>
      <vt:variant>
        <vt:i4>0</vt:i4>
      </vt:variant>
      <vt:variant>
        <vt:i4>5</vt:i4>
      </vt:variant>
      <vt:variant>
        <vt:lpwstr/>
      </vt:variant>
      <vt:variant>
        <vt:lpwstr>_Toc241542339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NRC INSPECTION MANUAL</dc:title>
  <dc:subject/>
  <dc:creator/>
  <cp:keywords/>
  <dc:description/>
  <cp:lastModifiedBy/>
  <cp:revision>1</cp:revision>
  <cp:lastPrinted>2010-02-01T13:42:00Z</cp:lastPrinted>
  <dcterms:created xsi:type="dcterms:W3CDTF">2011-11-10T17:48:00Z</dcterms:created>
  <dcterms:modified xsi:type="dcterms:W3CDTF">2011-11-10T17:48:00Z</dcterms:modified>
</cp:coreProperties>
</file>