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514BC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514BC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514BC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FA7A0F">
        <w:rPr>
          <w:rFonts w:ascii="Arial" w:hAnsi="Arial" w:cs="Arial"/>
          <w:sz w:val="24"/>
          <w:szCs w:val="24"/>
        </w:rPr>
        <w:t>4</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185414">
        <w:rPr>
          <w:rFonts w:ascii="Arial" w:hAnsi="Arial" w:cs="Arial"/>
          <w:sz w:val="24"/>
          <w:szCs w:val="24"/>
        </w:rPr>
        <w:t>28</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514BC1"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14BC1" w:rsidRPr="0073592F">
        <w:rPr>
          <w:rFonts w:ascii="Arial" w:hAnsi="Arial" w:cs="Arial"/>
          <w:sz w:val="24"/>
          <w:szCs w:val="24"/>
          <w:lang w:val="en-CA"/>
        </w:rPr>
        <w:fldChar w:fldCharType="end"/>
      </w:r>
      <w:r w:rsidR="00514BC1"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14BC1"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514BC1"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514BC1"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514BC1"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514BC1"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514BC1"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514BC1"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514BC1"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514BC1"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14BC1"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514BC1"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14BC1"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514BC1"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514BC1"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514BC1"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514BC1"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514BC1"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14BC1"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514BC1"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lastRenderedPageBreak/>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514BC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14BC1"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lastRenderedPageBreak/>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r>
    <w:r w:rsidR="00514BC1"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514BC1" w:rsidRPr="004658EA">
      <w:rPr>
        <w:rFonts w:ascii="Arial" w:hAnsi="Arial" w:cs="Arial"/>
        <w:sz w:val="24"/>
        <w:szCs w:val="24"/>
      </w:rPr>
      <w:fldChar w:fldCharType="separate"/>
    </w:r>
    <w:r w:rsidR="00FA7A0F">
      <w:rPr>
        <w:rFonts w:ascii="Arial" w:hAnsi="Arial" w:cs="Arial"/>
        <w:noProof/>
        <w:sz w:val="24"/>
        <w:szCs w:val="24"/>
      </w:rPr>
      <w:t>2</w:t>
    </w:r>
    <w:r w:rsidR="00514BC1"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819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hapeDefaults>
    <o:shapedefaults v:ext="edit" spidmax="819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D5290-7901-48FD-87BE-62AB18736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12454</Words>
  <Characters>90051</Characters>
  <Application>Microsoft Office Word</Application>
  <DocSecurity>0</DocSecurity>
  <Lines>750</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2011-11-02T19:10:00Z</dcterms:created>
  <dcterms:modified xsi:type="dcterms:W3CDTF">2011-11-02T19:10:00Z</dcterms:modified>
</cp:coreProperties>
</file>