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F47CE6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6B06EE">
        <w:rPr>
          <w:rFonts w:ascii="Arial" w:hAnsi="Arial" w:cs="Arial"/>
        </w:rPr>
        <w:t>DIRS</w:t>
      </w:r>
    </w:p>
    <w:p w:rsidR="003C4073" w:rsidRDefault="00F47CE6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F47CE6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EB612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934040">
        <w:rPr>
          <w:rFonts w:ascii="Arial" w:hAnsi="Arial" w:cs="Arial"/>
          <w:sz w:val="24"/>
          <w:szCs w:val="24"/>
        </w:rPr>
        <w:t xml:space="preserve">Change Notice </w:t>
      </w:r>
      <w:r w:rsidR="00155475">
        <w:rPr>
          <w:rFonts w:ascii="Arial" w:hAnsi="Arial" w:cs="Arial"/>
          <w:sz w:val="24"/>
          <w:szCs w:val="24"/>
        </w:rPr>
        <w:t>11-019</w:t>
      </w:r>
    </w:p>
    <w:p w:rsidR="003C4073" w:rsidRPr="00EB6123" w:rsidRDefault="00F47CE6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F47CE6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F47CE6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F47CE6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F47CE6">
        <w:rPr>
          <w:noProof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2A47E2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0307 App B</w:t>
      </w:r>
      <w:r>
        <w:rPr>
          <w:rFonts w:ascii="Arial" w:hAnsi="Arial" w:cs="Arial"/>
        </w:rPr>
        <w:tab/>
      </w:r>
      <w:r w:rsidR="00E44A05">
        <w:rPr>
          <w:rFonts w:ascii="Arial" w:hAnsi="Arial" w:cs="Arial"/>
        </w:rPr>
        <w:t>04/09/09</w:t>
      </w:r>
      <w:r w:rsidR="006B06EE">
        <w:rPr>
          <w:rFonts w:ascii="Arial" w:hAnsi="Arial" w:cs="Arial"/>
        </w:rPr>
        <w:tab/>
      </w:r>
      <w:r w:rsidR="00B67E85">
        <w:rPr>
          <w:rFonts w:ascii="Arial" w:hAnsi="Arial" w:cs="Arial"/>
        </w:rPr>
        <w:t>IMC 0307 App B</w:t>
      </w:r>
      <w:r w:rsidR="006A6549">
        <w:rPr>
          <w:rFonts w:ascii="Arial" w:hAnsi="Arial" w:cs="Arial"/>
        </w:rPr>
        <w:tab/>
      </w:r>
      <w:r>
        <w:rPr>
          <w:rFonts w:ascii="Arial" w:hAnsi="Arial" w:cs="Arial"/>
        </w:rPr>
        <w:t>10/13/11</w:t>
      </w: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524A56" w:rsidRDefault="003C4073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F0AC7" w:rsidRDefault="004F0AC7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B67E85" w:rsidRDefault="003C4073" w:rsidP="002A47E2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4A32D8">
        <w:rPr>
          <w:rFonts w:ascii="Arial" w:hAnsi="Arial" w:cs="Arial"/>
          <w:sz w:val="24"/>
          <w:szCs w:val="24"/>
        </w:rPr>
        <w:t xml:space="preserve">  </w:t>
      </w:r>
      <w:r w:rsidR="004C61C2">
        <w:rPr>
          <w:rFonts w:ascii="Arial" w:hAnsi="Arial" w:cs="Arial"/>
          <w:sz w:val="24"/>
          <w:szCs w:val="24"/>
        </w:rPr>
        <w:t xml:space="preserve"> </w:t>
      </w:r>
      <w:r w:rsidR="00B67E85">
        <w:rPr>
          <w:rFonts w:ascii="Arial" w:hAnsi="Arial" w:cs="Arial"/>
          <w:sz w:val="24"/>
          <w:szCs w:val="24"/>
        </w:rPr>
        <w:t xml:space="preserve">IMC 0307, “Reactor Oversight Process Realignment, this document has </w:t>
      </w:r>
    </w:p>
    <w:p w:rsidR="00B67E85" w:rsidRDefault="00B67E85" w:rsidP="002A47E2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been revised </w:t>
      </w:r>
      <w:r w:rsidR="002A47E2" w:rsidRPr="002A47E2">
        <w:rPr>
          <w:rFonts w:ascii="Arial" w:hAnsi="Arial" w:cs="Arial"/>
          <w:sz w:val="24"/>
          <w:szCs w:val="24"/>
        </w:rPr>
        <w:t>to incorporate several recommended changes that</w:t>
      </w:r>
      <w:r>
        <w:rPr>
          <w:rFonts w:ascii="Arial" w:hAnsi="Arial" w:cs="Arial"/>
          <w:sz w:val="24"/>
          <w:szCs w:val="24"/>
        </w:rPr>
        <w:t xml:space="preserve"> </w:t>
      </w:r>
      <w:r w:rsidR="002A47E2" w:rsidRPr="002A47E2">
        <w:rPr>
          <w:rFonts w:ascii="Arial" w:hAnsi="Arial" w:cs="Arial"/>
          <w:sz w:val="24"/>
          <w:szCs w:val="24"/>
        </w:rPr>
        <w:t xml:space="preserve">resulted </w:t>
      </w:r>
    </w:p>
    <w:p w:rsidR="00AF5CCB" w:rsidRPr="002A47E2" w:rsidRDefault="00B67E85" w:rsidP="002A47E2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A47E2" w:rsidRPr="002A47E2">
        <w:rPr>
          <w:rFonts w:ascii="Arial" w:hAnsi="Arial" w:cs="Arial"/>
          <w:sz w:val="24"/>
          <w:szCs w:val="24"/>
        </w:rPr>
        <w:t>during the implementation of the 2011 ROP realignment.</w:t>
      </w:r>
    </w:p>
    <w:p w:rsidR="004C61C2" w:rsidRPr="002A47E2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C61C2" w:rsidRPr="002A47E2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C61C2" w:rsidRPr="00461FEE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61FEE" w:rsidRDefault="00722C77" w:rsidP="00722C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4C61C2">
        <w:rPr>
          <w:rFonts w:ascii="Arial" w:hAnsi="Arial" w:cs="Arial"/>
          <w:sz w:val="24"/>
          <w:szCs w:val="24"/>
        </w:rPr>
        <w:t>Standard</w:t>
      </w:r>
    </w:p>
    <w:p w:rsidR="004C61C2" w:rsidRDefault="004C61C2" w:rsidP="00722C77">
      <w:pPr>
        <w:rPr>
          <w:rFonts w:ascii="Arial" w:hAnsi="Arial" w:cs="Arial"/>
          <w:sz w:val="24"/>
          <w:szCs w:val="24"/>
        </w:rPr>
      </w:pPr>
    </w:p>
    <w:p w:rsidR="004C61C2" w:rsidRDefault="004C61C2" w:rsidP="00722C77">
      <w:pPr>
        <w:rPr>
          <w:rFonts w:ascii="Arial" w:hAnsi="Arial" w:cs="Arial"/>
          <w:sz w:val="24"/>
          <w:szCs w:val="24"/>
        </w:rPr>
      </w:pPr>
    </w:p>
    <w:p w:rsidR="00461FEE" w:rsidRPr="001E11F2" w:rsidRDefault="00461FEE" w:rsidP="00461FEE">
      <w:pPr>
        <w:jc w:val="center"/>
        <w:rPr>
          <w:rFonts w:ascii="Arial" w:hAnsi="Arial" w:cs="Arial"/>
          <w:sz w:val="24"/>
          <w:szCs w:val="24"/>
        </w:rPr>
        <w:sectPr w:rsidR="00461FEE" w:rsidRPr="001E11F2" w:rsidSect="00F922A0">
          <w:footerReference w:type="even" r:id="rId7"/>
          <w:footerReference w:type="default" r:id="rId8"/>
          <w:footerReference w:type="first" r:id="rId9"/>
          <w:pgSz w:w="12240" w:h="15838" w:code="1"/>
          <w:pgMar w:top="1080" w:right="1440" w:bottom="720" w:left="1440" w:header="720" w:footer="432" w:gutter="0"/>
          <w:cols w:space="720"/>
        </w:sectPr>
      </w:pPr>
      <w:r>
        <w:rPr>
          <w:rFonts w:ascii="Arial" w:hAnsi="Arial" w:cs="Arial"/>
          <w:sz w:val="24"/>
          <w:szCs w:val="24"/>
        </w:rPr>
        <w:t>END</w:t>
      </w:r>
    </w:p>
    <w:p w:rsidR="003C4073" w:rsidRPr="001E11F2" w:rsidRDefault="003C4073" w:rsidP="00461FEE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</w:pPr>
    </w:p>
    <w:sectPr w:rsidR="003C4073" w:rsidRPr="001E11F2" w:rsidSect="00461FEE">
      <w:footerReference w:type="even" r:id="rId10"/>
      <w:footerReference w:type="default" r:id="rId11"/>
      <w:footerReference w:type="first" r:id="rId12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372" w:rsidRDefault="00E05372">
      <w:r>
        <w:separator/>
      </w:r>
    </w:p>
  </w:endnote>
  <w:endnote w:type="continuationSeparator" w:id="0">
    <w:p w:rsidR="00E05372" w:rsidRDefault="00E0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372" w:rsidRDefault="00E05372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47CE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47CE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F47CE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05372" w:rsidRDefault="00E05372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372" w:rsidRDefault="00E05372" w:rsidP="00540A3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3A7E92">
      <w:rPr>
        <w:rFonts w:ascii="Arial" w:hAnsi="Arial" w:cs="Arial"/>
        <w:sz w:val="24"/>
        <w:szCs w:val="24"/>
      </w:rPr>
      <w:t>Issue Date: 10/</w:t>
    </w:r>
    <w:r w:rsidR="002A47E2">
      <w:rPr>
        <w:rFonts w:ascii="Arial" w:hAnsi="Arial" w:cs="Arial"/>
        <w:sz w:val="24"/>
        <w:szCs w:val="24"/>
      </w:rPr>
      <w:t>13</w:t>
    </w:r>
    <w:r w:rsidRPr="003A7E92">
      <w:rPr>
        <w:rFonts w:ascii="Arial" w:hAnsi="Arial" w:cs="Arial"/>
        <w:sz w:val="24"/>
        <w:szCs w:val="24"/>
      </w:rPr>
      <w:t>/11</w:t>
    </w:r>
    <w:r w:rsidRPr="003A7E92">
      <w:rPr>
        <w:rFonts w:ascii="Arial" w:hAnsi="Arial" w:cs="Arial"/>
        <w:sz w:val="24"/>
        <w:szCs w:val="24"/>
      </w:rPr>
      <w:tab/>
    </w:r>
    <w:r w:rsidR="00F47CE6" w:rsidRPr="003A7E92">
      <w:rPr>
        <w:rStyle w:val="PageNumber"/>
        <w:rFonts w:ascii="Arial" w:hAnsi="Arial" w:cs="Arial"/>
        <w:sz w:val="24"/>
        <w:szCs w:val="24"/>
      </w:rPr>
      <w:fldChar w:fldCharType="begin"/>
    </w:r>
    <w:r w:rsidRPr="003A7E92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F47CE6" w:rsidRPr="003A7E92">
      <w:rPr>
        <w:rStyle w:val="PageNumber"/>
        <w:rFonts w:ascii="Arial" w:hAnsi="Arial" w:cs="Arial"/>
        <w:sz w:val="24"/>
        <w:szCs w:val="24"/>
      </w:rPr>
      <w:fldChar w:fldCharType="separate"/>
    </w:r>
    <w:r w:rsidR="00155475">
      <w:rPr>
        <w:rStyle w:val="PageNumber"/>
        <w:rFonts w:ascii="Arial" w:hAnsi="Arial" w:cs="Arial"/>
        <w:noProof/>
        <w:sz w:val="24"/>
        <w:szCs w:val="24"/>
      </w:rPr>
      <w:t>1</w:t>
    </w:r>
    <w:r w:rsidR="00F47CE6" w:rsidRPr="003A7E92">
      <w:rPr>
        <w:rStyle w:val="PageNumber"/>
        <w:rFonts w:ascii="Arial" w:hAnsi="Arial" w:cs="Arial"/>
        <w:sz w:val="24"/>
        <w:szCs w:val="24"/>
      </w:rPr>
      <w:fldChar w:fldCharType="end"/>
    </w:r>
    <w:r w:rsidRPr="003A7E92">
      <w:rPr>
        <w:rFonts w:ascii="Arial" w:hAnsi="Arial" w:cs="Arial"/>
        <w:sz w:val="24"/>
        <w:szCs w:val="24"/>
      </w:rPr>
      <w:tab/>
      <w:t>CN-019</w:t>
    </w:r>
  </w:p>
  <w:p w:rsidR="00E05372" w:rsidRDefault="00E05372" w:rsidP="008E18A8">
    <w:pPr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372" w:rsidRDefault="00E05372" w:rsidP="005E4E1F">
    <w:pPr>
      <w:framePr w:wrap="notBeside" w:hAnchor="text" w:xAlign="center"/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47CE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47CE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F47CE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05372" w:rsidRDefault="00E05372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A2273B">
      <w:rPr>
        <w:rFonts w:ascii="Arial" w:hAnsi="Arial" w:cs="Arial"/>
        <w:sz w:val="24"/>
        <w:szCs w:val="24"/>
      </w:rPr>
      <w:t>I</w:t>
    </w:r>
    <w:r w:rsidRPr="00507C2C">
      <w:rPr>
        <w:rFonts w:ascii="Arial" w:hAnsi="Arial" w:cs="Arial"/>
        <w:sz w:val="24"/>
        <w:szCs w:val="24"/>
        <w:highlight w:val="yellow"/>
      </w:rPr>
      <w:t>ssue Date:</w:t>
    </w:r>
    <w:r>
      <w:rPr>
        <w:rFonts w:ascii="Arial" w:hAnsi="Arial" w:cs="Arial"/>
        <w:sz w:val="24"/>
        <w:szCs w:val="24"/>
        <w:highlight w:val="yellow"/>
      </w:rPr>
      <w:t xml:space="preserve"> 01/22/09</w:t>
    </w:r>
    <w:r w:rsidRPr="00507C2C">
      <w:rPr>
        <w:rFonts w:ascii="Arial" w:hAnsi="Arial" w:cs="Arial"/>
        <w:sz w:val="24"/>
        <w:szCs w:val="24"/>
        <w:highlight w:val="yellow"/>
      </w:rPr>
      <w:tab/>
    </w:r>
    <w:r w:rsidRPr="00507C2C">
      <w:rPr>
        <w:rFonts w:ascii="Arial" w:hAnsi="Arial" w:cs="Arial"/>
        <w:sz w:val="24"/>
        <w:szCs w:val="24"/>
        <w:highlight w:val="yellow"/>
      </w:rPr>
      <w:tab/>
    </w:r>
    <w:r>
      <w:rPr>
        <w:rFonts w:ascii="Arial" w:hAnsi="Arial" w:cs="Arial"/>
        <w:sz w:val="24"/>
        <w:szCs w:val="24"/>
        <w:highlight w:val="yellow"/>
      </w:rPr>
      <w:t>09-003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372" w:rsidRDefault="00E05372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47CE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47CE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F47CE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05372" w:rsidRDefault="00E05372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372" w:rsidRDefault="00E05372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47CE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47CE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F47CE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05372" w:rsidRDefault="00E05372" w:rsidP="000D333A">
    <w:pPr>
      <w:tabs>
        <w:tab w:val="center" w:pos="4680"/>
        <w:tab w:val="right" w:pos="9360"/>
      </w:tabs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372" w:rsidRDefault="00E05372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F47CE6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F47CE6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F47CE6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E05372" w:rsidRDefault="00E05372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06/04/07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07–018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372" w:rsidRDefault="00E05372">
      <w:r>
        <w:separator/>
      </w:r>
    </w:p>
  </w:footnote>
  <w:footnote w:type="continuationSeparator" w:id="0">
    <w:p w:rsidR="00E05372" w:rsidRDefault="00E053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648"/>
  <w:characterSpacingControl w:val="doNotCompress"/>
  <w:hdrShapeDefaults>
    <o:shapedefaults v:ext="edit" spidmax="1945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521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33C"/>
    <w:rsid w:val="00146BCB"/>
    <w:rsid w:val="00151114"/>
    <w:rsid w:val="00151E4C"/>
    <w:rsid w:val="00152E08"/>
    <w:rsid w:val="00155475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30F6"/>
    <w:rsid w:val="001F3695"/>
    <w:rsid w:val="001F3B5C"/>
    <w:rsid w:val="001F6799"/>
    <w:rsid w:val="002001F9"/>
    <w:rsid w:val="00200959"/>
    <w:rsid w:val="00200E49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47E2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A7E92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7BF"/>
    <w:rsid w:val="0045724E"/>
    <w:rsid w:val="00460645"/>
    <w:rsid w:val="0046140D"/>
    <w:rsid w:val="00461FEE"/>
    <w:rsid w:val="00466F0E"/>
    <w:rsid w:val="00467960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32D8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1C2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4E1F"/>
    <w:rsid w:val="005F3B28"/>
    <w:rsid w:val="005F4674"/>
    <w:rsid w:val="005F4E52"/>
    <w:rsid w:val="005F4FC6"/>
    <w:rsid w:val="005F56ED"/>
    <w:rsid w:val="005F6F81"/>
    <w:rsid w:val="005F7D01"/>
    <w:rsid w:val="00606DB3"/>
    <w:rsid w:val="00610A9D"/>
    <w:rsid w:val="00612AE0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5359"/>
    <w:rsid w:val="006558FA"/>
    <w:rsid w:val="00660298"/>
    <w:rsid w:val="006602BF"/>
    <w:rsid w:val="0066190D"/>
    <w:rsid w:val="00661DDA"/>
    <w:rsid w:val="0066429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A4774"/>
    <w:rsid w:val="006A5248"/>
    <w:rsid w:val="006A5754"/>
    <w:rsid w:val="006A5CC2"/>
    <w:rsid w:val="006A636B"/>
    <w:rsid w:val="006A6549"/>
    <w:rsid w:val="006B0219"/>
    <w:rsid w:val="006B06EE"/>
    <w:rsid w:val="006B1BCA"/>
    <w:rsid w:val="006B54EF"/>
    <w:rsid w:val="006B646B"/>
    <w:rsid w:val="006B7E1F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4A6C"/>
    <w:rsid w:val="0070718A"/>
    <w:rsid w:val="00713467"/>
    <w:rsid w:val="007140B0"/>
    <w:rsid w:val="007203BE"/>
    <w:rsid w:val="00721066"/>
    <w:rsid w:val="007216D9"/>
    <w:rsid w:val="00722C77"/>
    <w:rsid w:val="00723338"/>
    <w:rsid w:val="007239BE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F30"/>
    <w:rsid w:val="0091371E"/>
    <w:rsid w:val="009228F7"/>
    <w:rsid w:val="00924A23"/>
    <w:rsid w:val="00925693"/>
    <w:rsid w:val="00925762"/>
    <w:rsid w:val="00930502"/>
    <w:rsid w:val="0093063D"/>
    <w:rsid w:val="009315B5"/>
    <w:rsid w:val="00931D5E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855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02F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2248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56B3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4A94"/>
    <w:rsid w:val="00B64B3F"/>
    <w:rsid w:val="00B67E85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A518C"/>
    <w:rsid w:val="00BB1A09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466E"/>
    <w:rsid w:val="00CD2EFC"/>
    <w:rsid w:val="00CE2CD4"/>
    <w:rsid w:val="00CE5C68"/>
    <w:rsid w:val="00CE5D42"/>
    <w:rsid w:val="00CE5D79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42A"/>
    <w:rsid w:val="00D95E6A"/>
    <w:rsid w:val="00D97661"/>
    <w:rsid w:val="00DA12AA"/>
    <w:rsid w:val="00DA5D6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D9B"/>
    <w:rsid w:val="00DF5A28"/>
    <w:rsid w:val="00E05372"/>
    <w:rsid w:val="00E05BA4"/>
    <w:rsid w:val="00E05F71"/>
    <w:rsid w:val="00E062B2"/>
    <w:rsid w:val="00E12CC7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4A0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83B3B"/>
    <w:rsid w:val="00E90E0F"/>
    <w:rsid w:val="00E948CB"/>
    <w:rsid w:val="00E95494"/>
    <w:rsid w:val="00E96469"/>
    <w:rsid w:val="00EA02FC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7CE6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7A8A"/>
    <w:rsid w:val="00FC1265"/>
    <w:rsid w:val="00FC1934"/>
    <w:rsid w:val="00FC3A50"/>
    <w:rsid w:val="00FC4A21"/>
    <w:rsid w:val="00FC539D"/>
    <w:rsid w:val="00FC5E1A"/>
    <w:rsid w:val="00FD208B"/>
    <w:rsid w:val="00FD2392"/>
    <w:rsid w:val="00FD3F32"/>
    <w:rsid w:val="00FD693C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cdd</cp:lastModifiedBy>
  <cp:revision>4</cp:revision>
  <cp:lastPrinted>2011-10-06T18:51:00Z</cp:lastPrinted>
  <dcterms:created xsi:type="dcterms:W3CDTF">2011-10-17T19:58:00Z</dcterms:created>
  <dcterms:modified xsi:type="dcterms:W3CDTF">2011-10-26T16:27:00Z</dcterms:modified>
</cp:coreProperties>
</file>