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E12" w:rsidRDefault="000E4E12" w:rsidP="00EF39CC">
      <w:pPr>
        <w:widowControl/>
        <w:tabs>
          <w:tab w:val="center" w:pos="4680"/>
          <w:tab w:val="right" w:pos="9360"/>
        </w:tabs>
        <w:spacing w:after="200" w:line="240" w:lineRule="atLeast"/>
        <w:jc w:val="center"/>
        <w:outlineLvl w:val="0"/>
        <w:rPr>
          <w:rFonts w:ascii="Arial" w:hAnsi="Arial" w:cs="Arial"/>
          <w:sz w:val="20"/>
          <w:szCs w:val="20"/>
        </w:rPr>
      </w:pPr>
      <w:r w:rsidRPr="000E4E12">
        <w:rPr>
          <w:rFonts w:ascii="Arial" w:hAnsi="Arial"/>
          <w:b/>
        </w:rPr>
        <w:tab/>
      </w:r>
      <w:r w:rsidR="001F181F" w:rsidRPr="0031653A">
        <w:rPr>
          <w:rFonts w:ascii="Arial" w:hAnsi="Arial" w:cs="Arial"/>
          <w:b/>
          <w:bCs/>
          <w:sz w:val="38"/>
          <w:szCs w:val="38"/>
        </w:rPr>
        <w:t>NRC INSPECTION MANUAL</w:t>
      </w:r>
      <w:r w:rsidR="001F181F" w:rsidRPr="0031653A">
        <w:rPr>
          <w:rFonts w:ascii="Arial" w:hAnsi="Arial" w:cs="Arial"/>
          <w:b/>
          <w:bCs/>
          <w:sz w:val="38"/>
          <w:szCs w:val="38"/>
        </w:rPr>
        <w:tab/>
      </w:r>
      <w:r w:rsidR="00E37B13">
        <w:rPr>
          <w:rFonts w:ascii="Arial" w:hAnsi="Arial" w:cs="Arial"/>
          <w:sz w:val="20"/>
          <w:szCs w:val="20"/>
        </w:rPr>
        <w:t>IRIB</w:t>
      </w:r>
    </w:p>
    <w:p w:rsidR="000E4E12" w:rsidRDefault="001F181F" w:rsidP="00EF39CC">
      <w:pPr>
        <w:widowControl/>
        <w:pBdr>
          <w:top w:val="single" w:sz="12" w:space="0" w:color="auto"/>
          <w:bottom w:val="single" w:sz="12" w:space="2" w:color="auto"/>
        </w:pBdr>
        <w:tabs>
          <w:tab w:val="center" w:pos="4680"/>
          <w:tab w:val="left" w:pos="5040"/>
          <w:tab w:val="left" w:pos="5640"/>
          <w:tab w:val="left" w:pos="6240"/>
          <w:tab w:val="left" w:pos="6840"/>
        </w:tabs>
        <w:spacing w:line="240" w:lineRule="atLeast"/>
        <w:jc w:val="both"/>
        <w:outlineLvl w:val="0"/>
        <w:rPr>
          <w:rFonts w:ascii="Arial" w:hAnsi="Arial" w:cs="Arial"/>
        </w:rPr>
      </w:pPr>
      <w:r w:rsidRPr="0031653A">
        <w:rPr>
          <w:rFonts w:ascii="Arial" w:hAnsi="Arial" w:cs="Arial"/>
          <w:sz w:val="20"/>
          <w:szCs w:val="20"/>
        </w:rPr>
        <w:tab/>
      </w:r>
      <w:r w:rsidRPr="0031653A">
        <w:rPr>
          <w:rFonts w:ascii="Arial" w:hAnsi="Arial" w:cs="Arial"/>
        </w:rPr>
        <w:t xml:space="preserve">INSPECTION PROCEDURE </w:t>
      </w:r>
      <w:r w:rsidR="00DE10A0">
        <w:rPr>
          <w:rFonts w:ascii="Arial" w:hAnsi="Arial" w:cs="Arial"/>
        </w:rPr>
        <w:t>37060</w:t>
      </w:r>
    </w:p>
    <w:p w:rsidR="000E4E12" w:rsidRDefault="000E4E12" w:rsidP="000E4E12">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0E4E12" w:rsidRDefault="00862D7A" w:rsidP="000E4E1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center"/>
        <w:rPr>
          <w:rFonts w:ascii="Arial" w:hAnsi="Arial" w:cs="Arial"/>
        </w:rPr>
      </w:pPr>
      <w:r>
        <w:rPr>
          <w:rFonts w:ascii="Arial" w:hAnsi="Arial" w:cs="Arial"/>
        </w:rPr>
        <w:t>10</w:t>
      </w:r>
      <w:r w:rsidR="0006024A">
        <w:rPr>
          <w:rFonts w:ascii="Arial" w:hAnsi="Arial" w:cs="Arial"/>
        </w:rPr>
        <w:t> </w:t>
      </w:r>
      <w:r>
        <w:rPr>
          <w:rFonts w:ascii="Arial" w:hAnsi="Arial" w:cs="Arial"/>
        </w:rPr>
        <w:t>CFR</w:t>
      </w:r>
      <w:r w:rsidR="0006024A">
        <w:rPr>
          <w:rFonts w:ascii="Arial" w:hAnsi="Arial" w:cs="Arial"/>
        </w:rPr>
        <w:t> </w:t>
      </w:r>
      <w:r>
        <w:rPr>
          <w:rFonts w:ascii="Arial" w:hAnsi="Arial" w:cs="Arial"/>
        </w:rPr>
        <w:t>50.69 RISK-INFORMED CATEGORIZATION AND TREATMENT OF STRUCTURES, SYSTEMS</w:t>
      </w:r>
      <w:r w:rsidR="0006024A">
        <w:rPr>
          <w:rFonts w:ascii="Arial" w:hAnsi="Arial" w:cs="Arial"/>
        </w:rPr>
        <w:t>,</w:t>
      </w:r>
      <w:r>
        <w:rPr>
          <w:rFonts w:ascii="Arial" w:hAnsi="Arial" w:cs="Arial"/>
        </w:rPr>
        <w:t xml:space="preserve"> AND COMPONENTS </w:t>
      </w:r>
      <w:r w:rsidR="005025CA">
        <w:rPr>
          <w:rFonts w:ascii="Arial" w:hAnsi="Arial" w:cs="Arial"/>
        </w:rPr>
        <w:t>INSPECTION</w:t>
      </w:r>
    </w:p>
    <w:p w:rsidR="000E4E12" w:rsidRDefault="000E4E12" w:rsidP="000E4E1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0E4E12" w:rsidRDefault="000E4E12" w:rsidP="000E4E1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0E4E12" w:rsidRDefault="001F181F" w:rsidP="00EF39C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outlineLvl w:val="0"/>
        <w:rPr>
          <w:rFonts w:ascii="Arial" w:hAnsi="Arial" w:cs="Arial"/>
        </w:rPr>
      </w:pPr>
      <w:r w:rsidRPr="0031653A">
        <w:rPr>
          <w:rFonts w:ascii="Arial" w:hAnsi="Arial" w:cs="Arial"/>
        </w:rPr>
        <w:t>PROGRAM APPLICABILITY:</w:t>
      </w:r>
      <w:r w:rsidRPr="0031653A">
        <w:rPr>
          <w:rFonts w:ascii="Arial" w:hAnsi="Arial" w:cs="Arial"/>
        </w:rPr>
        <w:tab/>
        <w:t>2515</w:t>
      </w:r>
      <w:r w:rsidR="00827E98">
        <w:rPr>
          <w:rFonts w:ascii="Arial" w:hAnsi="Arial" w:cs="Arial"/>
        </w:rPr>
        <w:t xml:space="preserve">  </w:t>
      </w:r>
      <w:r w:rsidR="005B548F">
        <w:rPr>
          <w:rFonts w:ascii="Arial" w:hAnsi="Arial" w:cs="Arial"/>
        </w:rPr>
        <w:t xml:space="preserve"> </w:t>
      </w:r>
    </w:p>
    <w:p w:rsidR="000E4E12" w:rsidRDefault="000E4E12" w:rsidP="000E4E1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0E4E12" w:rsidRDefault="000E4E12" w:rsidP="000E4E1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0E4E12" w:rsidRDefault="002363C2" w:rsidP="000E4E1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r>
        <w:rPr>
          <w:rFonts w:ascii="Arial" w:hAnsi="Arial" w:cs="Arial"/>
        </w:rPr>
        <w:t>0</w:t>
      </w:r>
      <w:r w:rsidR="00E52F1B">
        <w:rPr>
          <w:rFonts w:ascii="Arial" w:hAnsi="Arial" w:cs="Arial"/>
        </w:rPr>
        <w:t>37060</w:t>
      </w:r>
      <w:r w:rsidR="001F181F" w:rsidRPr="0031653A">
        <w:rPr>
          <w:rFonts w:ascii="Arial" w:hAnsi="Arial" w:cs="Arial"/>
        </w:rPr>
        <w:t>-01</w:t>
      </w:r>
      <w:r w:rsidR="001F181F" w:rsidRPr="0031653A">
        <w:rPr>
          <w:rFonts w:ascii="Arial" w:hAnsi="Arial" w:cs="Arial"/>
        </w:rPr>
        <w:tab/>
        <w:t>INSPECTION OBJECTIVES</w:t>
      </w:r>
    </w:p>
    <w:p w:rsidR="000E4E12" w:rsidRDefault="000E4E12" w:rsidP="000E4E1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0E4E12" w:rsidRDefault="002D28CB" w:rsidP="000E4E12">
      <w:pPr>
        <w:pStyle w:val="ListParagraph"/>
        <w:widowControl/>
        <w:numPr>
          <w:ilvl w:val="1"/>
          <w:numId w:val="4"/>
        </w:numPr>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r w:rsidRPr="00957899">
        <w:rPr>
          <w:rFonts w:ascii="Arial" w:hAnsi="Arial" w:cs="Arial"/>
        </w:rPr>
        <w:t>To verify th</w:t>
      </w:r>
      <w:r w:rsidR="00957899" w:rsidRPr="00957899">
        <w:rPr>
          <w:rFonts w:ascii="Arial" w:hAnsi="Arial" w:cs="Arial"/>
        </w:rPr>
        <w:t xml:space="preserve">at </w:t>
      </w:r>
      <w:r w:rsidR="00E2794D">
        <w:rPr>
          <w:rFonts w:ascii="Arial" w:hAnsi="Arial" w:cs="Arial"/>
        </w:rPr>
        <w:t>the licensee</w:t>
      </w:r>
      <w:r w:rsidR="00780D05">
        <w:rPr>
          <w:rFonts w:ascii="Arial" w:hAnsi="Arial" w:cs="Arial"/>
        </w:rPr>
        <w:t>’s</w:t>
      </w:r>
      <w:r w:rsidR="00E2794D">
        <w:rPr>
          <w:rFonts w:ascii="Arial" w:hAnsi="Arial" w:cs="Arial"/>
        </w:rPr>
        <w:t xml:space="preserve"> </w:t>
      </w:r>
      <w:r w:rsidR="008871E6">
        <w:rPr>
          <w:rFonts w:ascii="Arial" w:hAnsi="Arial" w:cs="Arial"/>
        </w:rPr>
        <w:t>programs and procedures</w:t>
      </w:r>
      <w:r w:rsidR="00780D05">
        <w:rPr>
          <w:rFonts w:ascii="Arial" w:hAnsi="Arial" w:cs="Arial"/>
        </w:rPr>
        <w:t xml:space="preserve"> have properly incorporated</w:t>
      </w:r>
      <w:r w:rsidR="00E2794D">
        <w:rPr>
          <w:rFonts w:ascii="Arial" w:hAnsi="Arial" w:cs="Arial"/>
        </w:rPr>
        <w:t xml:space="preserve"> </w:t>
      </w:r>
      <w:r w:rsidR="00957899" w:rsidRPr="00957899">
        <w:rPr>
          <w:rFonts w:ascii="Arial" w:hAnsi="Arial" w:cs="Arial"/>
        </w:rPr>
        <w:t xml:space="preserve">the </w:t>
      </w:r>
      <w:r w:rsidR="00AA239F">
        <w:rPr>
          <w:rFonts w:ascii="Arial" w:hAnsi="Arial" w:cs="Arial"/>
        </w:rPr>
        <w:t xml:space="preserve">license amendment under </w:t>
      </w:r>
      <w:r w:rsidR="00A143B6">
        <w:rPr>
          <w:rFonts w:ascii="Arial" w:hAnsi="Arial" w:cs="Arial"/>
        </w:rPr>
        <w:t xml:space="preserve">Title 10 of the </w:t>
      </w:r>
      <w:r w:rsidR="00D7590B" w:rsidRPr="00D7590B">
        <w:rPr>
          <w:rFonts w:ascii="Arial" w:hAnsi="Arial" w:cs="Arial"/>
          <w:i/>
        </w:rPr>
        <w:t>Code of Federal Regulations</w:t>
      </w:r>
      <w:r w:rsidR="00A143B6">
        <w:rPr>
          <w:rFonts w:ascii="Arial" w:hAnsi="Arial" w:cs="Arial"/>
        </w:rPr>
        <w:t xml:space="preserve"> (</w:t>
      </w:r>
      <w:r w:rsidR="00957899" w:rsidRPr="00957899">
        <w:rPr>
          <w:rFonts w:ascii="Arial" w:hAnsi="Arial" w:cs="Arial"/>
        </w:rPr>
        <w:t>10</w:t>
      </w:r>
      <w:r w:rsidR="00E2794D">
        <w:rPr>
          <w:rFonts w:ascii="Arial" w:hAnsi="Arial" w:cs="Arial"/>
        </w:rPr>
        <w:t> </w:t>
      </w:r>
      <w:r w:rsidR="00957899" w:rsidRPr="00957899">
        <w:rPr>
          <w:rFonts w:ascii="Arial" w:hAnsi="Arial" w:cs="Arial"/>
        </w:rPr>
        <w:t>CFR</w:t>
      </w:r>
      <w:r w:rsidR="00A143B6">
        <w:rPr>
          <w:rFonts w:ascii="Arial" w:hAnsi="Arial" w:cs="Arial"/>
        </w:rPr>
        <w:t>)</w:t>
      </w:r>
      <w:r w:rsidR="00957899" w:rsidRPr="00957899">
        <w:rPr>
          <w:rFonts w:ascii="Arial" w:hAnsi="Arial" w:cs="Arial"/>
        </w:rPr>
        <w:t xml:space="preserve"> </w:t>
      </w:r>
      <w:r w:rsidR="003269C7">
        <w:rPr>
          <w:rFonts w:ascii="Arial" w:hAnsi="Arial" w:cs="Arial"/>
        </w:rPr>
        <w:t>50.69</w:t>
      </w:r>
      <w:r w:rsidR="00E2794D">
        <w:rPr>
          <w:rFonts w:ascii="Arial" w:hAnsi="Arial" w:cs="Arial"/>
        </w:rPr>
        <w:t>, “Risk-Informed Categorization and Treatment of Structures, Systems and Components for Nuclear Power Reactors,”</w:t>
      </w:r>
      <w:r w:rsidR="008871E6">
        <w:rPr>
          <w:rFonts w:ascii="Arial" w:hAnsi="Arial" w:cs="Arial"/>
        </w:rPr>
        <w:t xml:space="preserve"> </w:t>
      </w:r>
      <w:r w:rsidR="00780D05">
        <w:rPr>
          <w:rFonts w:ascii="Arial" w:hAnsi="Arial" w:cs="Arial"/>
        </w:rPr>
        <w:t xml:space="preserve">as </w:t>
      </w:r>
      <w:r w:rsidR="00957899" w:rsidRPr="00957899">
        <w:rPr>
          <w:rFonts w:ascii="Arial" w:hAnsi="Arial" w:cs="Arial"/>
        </w:rPr>
        <w:t xml:space="preserve">approved by the </w:t>
      </w:r>
      <w:r w:rsidR="00AA239F">
        <w:rPr>
          <w:rFonts w:ascii="Arial" w:hAnsi="Arial" w:cs="Arial"/>
        </w:rPr>
        <w:t>U.S. Nuclear Regulatory Commission (</w:t>
      </w:r>
      <w:r w:rsidR="00957899" w:rsidRPr="00957899">
        <w:rPr>
          <w:rFonts w:ascii="Arial" w:hAnsi="Arial" w:cs="Arial"/>
        </w:rPr>
        <w:t>NRC</w:t>
      </w:r>
      <w:r w:rsidR="00AA239F">
        <w:rPr>
          <w:rFonts w:ascii="Arial" w:hAnsi="Arial" w:cs="Arial"/>
        </w:rPr>
        <w:t>)</w:t>
      </w:r>
      <w:r w:rsidR="00957899" w:rsidRPr="00957899">
        <w:rPr>
          <w:rFonts w:ascii="Arial" w:hAnsi="Arial" w:cs="Arial"/>
        </w:rPr>
        <w:t xml:space="preserve"> staff and described in the plant safety evaluation and </w:t>
      </w:r>
      <w:r w:rsidR="00B22E3D">
        <w:rPr>
          <w:rFonts w:ascii="Arial" w:hAnsi="Arial" w:cs="Arial"/>
        </w:rPr>
        <w:t>U</w:t>
      </w:r>
      <w:r w:rsidR="004C5877">
        <w:rPr>
          <w:rFonts w:ascii="Arial" w:hAnsi="Arial" w:cs="Arial"/>
        </w:rPr>
        <w:t xml:space="preserve">pdated </w:t>
      </w:r>
      <w:r w:rsidR="00B22E3D">
        <w:rPr>
          <w:rFonts w:ascii="Arial" w:hAnsi="Arial" w:cs="Arial"/>
        </w:rPr>
        <w:t>F</w:t>
      </w:r>
      <w:r w:rsidR="00957899" w:rsidRPr="00957899">
        <w:rPr>
          <w:rFonts w:ascii="Arial" w:hAnsi="Arial" w:cs="Arial"/>
        </w:rPr>
        <w:t xml:space="preserve">inal </w:t>
      </w:r>
      <w:r w:rsidR="00B22E3D">
        <w:rPr>
          <w:rFonts w:ascii="Arial" w:hAnsi="Arial" w:cs="Arial"/>
        </w:rPr>
        <w:t>S</w:t>
      </w:r>
      <w:r w:rsidR="00957899" w:rsidRPr="00957899">
        <w:rPr>
          <w:rFonts w:ascii="Arial" w:hAnsi="Arial" w:cs="Arial"/>
        </w:rPr>
        <w:t xml:space="preserve">afety </w:t>
      </w:r>
      <w:r w:rsidR="00B22E3D">
        <w:rPr>
          <w:rFonts w:ascii="Arial" w:hAnsi="Arial" w:cs="Arial"/>
        </w:rPr>
        <w:t>A</w:t>
      </w:r>
      <w:r w:rsidR="00957899" w:rsidRPr="00957899">
        <w:rPr>
          <w:rFonts w:ascii="Arial" w:hAnsi="Arial" w:cs="Arial"/>
        </w:rPr>
        <w:t xml:space="preserve">nalysis </w:t>
      </w:r>
      <w:r w:rsidR="00B22E3D">
        <w:rPr>
          <w:rFonts w:ascii="Arial" w:hAnsi="Arial" w:cs="Arial"/>
        </w:rPr>
        <w:t>R</w:t>
      </w:r>
      <w:r w:rsidR="00957899" w:rsidRPr="00957899">
        <w:rPr>
          <w:rFonts w:ascii="Arial" w:hAnsi="Arial" w:cs="Arial"/>
        </w:rPr>
        <w:t>eport</w:t>
      </w:r>
      <w:r w:rsidR="00B22E3D">
        <w:rPr>
          <w:rFonts w:ascii="Arial" w:hAnsi="Arial" w:cs="Arial"/>
        </w:rPr>
        <w:t xml:space="preserve"> (UFSAR)</w:t>
      </w:r>
      <w:r w:rsidR="00E114AE">
        <w:rPr>
          <w:rFonts w:ascii="Arial" w:hAnsi="Arial" w:cs="Arial"/>
        </w:rPr>
        <w:t xml:space="preserve"> and documented in the staff’s Safety Evaluation Report (SER)</w:t>
      </w:r>
      <w:r w:rsidR="00957899" w:rsidRPr="00957899">
        <w:rPr>
          <w:rFonts w:ascii="Arial" w:hAnsi="Arial" w:cs="Arial"/>
        </w:rPr>
        <w:t>.</w:t>
      </w:r>
    </w:p>
    <w:p w:rsidR="000E4E12" w:rsidRDefault="000E4E12" w:rsidP="000E4E12">
      <w:pPr>
        <w:pStyle w:val="ListParagraph"/>
        <w:widowControl/>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0E4E12" w:rsidRDefault="00957899" w:rsidP="000E4E12">
      <w:pPr>
        <w:pStyle w:val="ListParagraph"/>
        <w:widowControl/>
        <w:numPr>
          <w:ilvl w:val="1"/>
          <w:numId w:val="4"/>
        </w:numPr>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r>
        <w:rPr>
          <w:rFonts w:ascii="Arial" w:hAnsi="Arial" w:cs="Arial"/>
        </w:rPr>
        <w:t xml:space="preserve">To verify that </w:t>
      </w:r>
      <w:r w:rsidR="00E2794D">
        <w:rPr>
          <w:rFonts w:ascii="Arial" w:hAnsi="Arial" w:cs="Arial"/>
        </w:rPr>
        <w:t xml:space="preserve">the </w:t>
      </w:r>
      <w:r w:rsidR="00C71916">
        <w:rPr>
          <w:rFonts w:ascii="Arial" w:hAnsi="Arial" w:cs="Arial"/>
        </w:rPr>
        <w:t>licensee</w:t>
      </w:r>
      <w:r w:rsidR="00373090">
        <w:rPr>
          <w:rFonts w:ascii="Arial" w:hAnsi="Arial" w:cs="Arial"/>
        </w:rPr>
        <w:t xml:space="preserve"> properly implements the </w:t>
      </w:r>
      <w:r w:rsidR="0045386F">
        <w:rPr>
          <w:rFonts w:ascii="Arial" w:hAnsi="Arial" w:cs="Arial"/>
        </w:rPr>
        <w:t>10</w:t>
      </w:r>
      <w:r w:rsidR="002F3EEC">
        <w:rPr>
          <w:rFonts w:ascii="Arial" w:hAnsi="Arial" w:cs="Arial"/>
        </w:rPr>
        <w:t> </w:t>
      </w:r>
      <w:r w:rsidR="0045386F">
        <w:rPr>
          <w:rFonts w:ascii="Arial" w:hAnsi="Arial" w:cs="Arial"/>
        </w:rPr>
        <w:t>CFR</w:t>
      </w:r>
      <w:r w:rsidR="002F3EEC">
        <w:rPr>
          <w:rFonts w:ascii="Arial" w:hAnsi="Arial" w:cs="Arial"/>
        </w:rPr>
        <w:t> </w:t>
      </w:r>
      <w:r w:rsidR="003269C7">
        <w:rPr>
          <w:rFonts w:ascii="Arial" w:hAnsi="Arial" w:cs="Arial"/>
        </w:rPr>
        <w:t>50.69</w:t>
      </w:r>
      <w:r w:rsidR="0045386F">
        <w:rPr>
          <w:rFonts w:ascii="Arial" w:hAnsi="Arial" w:cs="Arial"/>
        </w:rPr>
        <w:t xml:space="preserve"> </w:t>
      </w:r>
      <w:r w:rsidR="00C71916">
        <w:rPr>
          <w:rFonts w:ascii="Arial" w:hAnsi="Arial" w:cs="Arial"/>
        </w:rPr>
        <w:t>categorization process</w:t>
      </w:r>
      <w:r w:rsidR="001A61DF">
        <w:rPr>
          <w:rFonts w:ascii="Arial" w:hAnsi="Arial" w:cs="Arial"/>
        </w:rPr>
        <w:t xml:space="preserve"> </w:t>
      </w:r>
      <w:r w:rsidR="00C27B79">
        <w:rPr>
          <w:rFonts w:ascii="Arial" w:hAnsi="Arial" w:cs="Arial"/>
        </w:rPr>
        <w:t>consistent with the 10</w:t>
      </w:r>
      <w:r w:rsidR="002F3EEC">
        <w:rPr>
          <w:rFonts w:ascii="Arial" w:hAnsi="Arial" w:cs="Arial"/>
        </w:rPr>
        <w:t> </w:t>
      </w:r>
      <w:r w:rsidR="00C27B79">
        <w:rPr>
          <w:rFonts w:ascii="Arial" w:hAnsi="Arial" w:cs="Arial"/>
        </w:rPr>
        <w:t>CFR</w:t>
      </w:r>
      <w:r w:rsidR="002F3EEC">
        <w:rPr>
          <w:rFonts w:ascii="Arial" w:hAnsi="Arial" w:cs="Arial"/>
        </w:rPr>
        <w:t> </w:t>
      </w:r>
      <w:r w:rsidR="003269C7">
        <w:rPr>
          <w:rFonts w:ascii="Arial" w:hAnsi="Arial" w:cs="Arial"/>
        </w:rPr>
        <w:t>50.69</w:t>
      </w:r>
      <w:r w:rsidR="00C27B79">
        <w:rPr>
          <w:rFonts w:ascii="Arial" w:hAnsi="Arial" w:cs="Arial"/>
        </w:rPr>
        <w:t xml:space="preserve"> regulatory requirements </w:t>
      </w:r>
      <w:r w:rsidR="001A61DF">
        <w:rPr>
          <w:rFonts w:ascii="Arial" w:hAnsi="Arial" w:cs="Arial"/>
        </w:rPr>
        <w:t xml:space="preserve">for </w:t>
      </w:r>
      <w:r w:rsidR="00373090">
        <w:rPr>
          <w:rFonts w:ascii="Arial" w:hAnsi="Arial" w:cs="Arial"/>
        </w:rPr>
        <w:t xml:space="preserve">the </w:t>
      </w:r>
      <w:r w:rsidR="0045386F">
        <w:rPr>
          <w:rFonts w:ascii="Arial" w:hAnsi="Arial" w:cs="Arial"/>
        </w:rPr>
        <w:t>structures, systems</w:t>
      </w:r>
      <w:r w:rsidR="00E2794D">
        <w:rPr>
          <w:rFonts w:ascii="Arial" w:hAnsi="Arial" w:cs="Arial"/>
        </w:rPr>
        <w:t>,</w:t>
      </w:r>
      <w:r w:rsidR="0045386F">
        <w:rPr>
          <w:rFonts w:ascii="Arial" w:hAnsi="Arial" w:cs="Arial"/>
        </w:rPr>
        <w:t xml:space="preserve"> and components</w:t>
      </w:r>
      <w:r w:rsidR="00AA239F">
        <w:rPr>
          <w:rFonts w:ascii="Arial" w:hAnsi="Arial" w:cs="Arial"/>
        </w:rPr>
        <w:t xml:space="preserve"> (SSCs)</w:t>
      </w:r>
      <w:r w:rsidR="00373090">
        <w:rPr>
          <w:rFonts w:ascii="Arial" w:hAnsi="Arial" w:cs="Arial"/>
        </w:rPr>
        <w:t xml:space="preserve"> subjected to the process</w:t>
      </w:r>
      <w:r w:rsidR="0045386F">
        <w:rPr>
          <w:rFonts w:ascii="Arial" w:hAnsi="Arial" w:cs="Arial"/>
        </w:rPr>
        <w:t>.</w:t>
      </w:r>
    </w:p>
    <w:p w:rsidR="000E4E12" w:rsidRDefault="000E4E12" w:rsidP="000E4E12">
      <w:pPr>
        <w:pStyle w:val="ListParagraph"/>
        <w:spacing w:line="240" w:lineRule="atLeast"/>
        <w:rPr>
          <w:rFonts w:ascii="Arial" w:hAnsi="Arial" w:cs="Arial"/>
        </w:rPr>
      </w:pPr>
    </w:p>
    <w:p w:rsidR="000E4E12" w:rsidRDefault="00373090" w:rsidP="000E4E12">
      <w:pPr>
        <w:pStyle w:val="ListParagraph"/>
        <w:widowControl/>
        <w:numPr>
          <w:ilvl w:val="1"/>
          <w:numId w:val="4"/>
        </w:numPr>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r>
        <w:rPr>
          <w:rFonts w:ascii="Arial" w:hAnsi="Arial" w:cs="Arial"/>
        </w:rPr>
        <w:t xml:space="preserve">To verify that the licensee </w:t>
      </w:r>
      <w:r w:rsidR="003063D9">
        <w:rPr>
          <w:rFonts w:ascii="Arial" w:hAnsi="Arial" w:cs="Arial"/>
        </w:rPr>
        <w:t>properly implement</w:t>
      </w:r>
      <w:r>
        <w:rPr>
          <w:rFonts w:ascii="Arial" w:hAnsi="Arial" w:cs="Arial"/>
        </w:rPr>
        <w:t xml:space="preserve">s </w:t>
      </w:r>
      <w:r w:rsidR="003063D9">
        <w:rPr>
          <w:rFonts w:ascii="Arial" w:hAnsi="Arial" w:cs="Arial"/>
        </w:rPr>
        <w:t>a</w:t>
      </w:r>
      <w:r w:rsidR="0045386F">
        <w:rPr>
          <w:rFonts w:ascii="Arial" w:hAnsi="Arial" w:cs="Arial"/>
        </w:rPr>
        <w:t xml:space="preserve">lternate treatment requirements </w:t>
      </w:r>
      <w:r w:rsidR="003063D9">
        <w:rPr>
          <w:rFonts w:ascii="Arial" w:hAnsi="Arial" w:cs="Arial"/>
        </w:rPr>
        <w:t xml:space="preserve">for those </w:t>
      </w:r>
      <w:r w:rsidR="0045386F">
        <w:rPr>
          <w:rFonts w:ascii="Arial" w:hAnsi="Arial" w:cs="Arial"/>
        </w:rPr>
        <w:t xml:space="preserve">SSCs </w:t>
      </w:r>
      <w:r w:rsidR="003063D9">
        <w:rPr>
          <w:rFonts w:ascii="Arial" w:hAnsi="Arial" w:cs="Arial"/>
        </w:rPr>
        <w:t xml:space="preserve">evaluated using </w:t>
      </w:r>
      <w:r w:rsidR="00AA239F">
        <w:rPr>
          <w:rFonts w:ascii="Arial" w:hAnsi="Arial" w:cs="Arial"/>
        </w:rPr>
        <w:t xml:space="preserve">the </w:t>
      </w:r>
      <w:r w:rsidR="0045386F">
        <w:rPr>
          <w:rFonts w:ascii="Arial" w:hAnsi="Arial" w:cs="Arial"/>
        </w:rPr>
        <w:t>10</w:t>
      </w:r>
      <w:r w:rsidR="00AA239F">
        <w:rPr>
          <w:rFonts w:ascii="Arial" w:hAnsi="Arial" w:cs="Arial"/>
        </w:rPr>
        <w:t> </w:t>
      </w:r>
      <w:r w:rsidR="0045386F">
        <w:rPr>
          <w:rFonts w:ascii="Arial" w:hAnsi="Arial" w:cs="Arial"/>
        </w:rPr>
        <w:t>CFR</w:t>
      </w:r>
      <w:r w:rsidR="00AA239F">
        <w:rPr>
          <w:rFonts w:ascii="Arial" w:hAnsi="Arial" w:cs="Arial"/>
        </w:rPr>
        <w:t> </w:t>
      </w:r>
      <w:r w:rsidR="003269C7">
        <w:rPr>
          <w:rFonts w:ascii="Arial" w:hAnsi="Arial" w:cs="Arial"/>
        </w:rPr>
        <w:t>50.69</w:t>
      </w:r>
      <w:r w:rsidR="0045386F">
        <w:rPr>
          <w:rFonts w:ascii="Arial" w:hAnsi="Arial" w:cs="Arial"/>
        </w:rPr>
        <w:t xml:space="preserve"> </w:t>
      </w:r>
      <w:r w:rsidR="003063D9">
        <w:rPr>
          <w:rFonts w:ascii="Arial" w:hAnsi="Arial" w:cs="Arial"/>
        </w:rPr>
        <w:t>categorization process.</w:t>
      </w:r>
      <w:r w:rsidR="0045386F">
        <w:rPr>
          <w:rFonts w:ascii="Arial" w:hAnsi="Arial" w:cs="Arial"/>
        </w:rPr>
        <w:t xml:space="preserve">  </w:t>
      </w:r>
    </w:p>
    <w:p w:rsidR="00924F38" w:rsidRDefault="00924F38" w:rsidP="000E4E1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1440" w:hanging="1440"/>
        <w:jc w:val="both"/>
        <w:rPr>
          <w:rFonts w:ascii="Arial" w:hAnsi="Arial" w:cs="Arial"/>
        </w:rPr>
      </w:pPr>
    </w:p>
    <w:p w:rsidR="00924F38" w:rsidRDefault="00924F38" w:rsidP="000E4E1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1440" w:hanging="1440"/>
        <w:jc w:val="both"/>
        <w:rPr>
          <w:rFonts w:ascii="Arial" w:hAnsi="Arial" w:cs="Arial"/>
        </w:rPr>
      </w:pPr>
    </w:p>
    <w:p w:rsidR="000E4E12" w:rsidRDefault="00E52F1B" w:rsidP="000E4E1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1440" w:hanging="1440"/>
        <w:jc w:val="both"/>
        <w:rPr>
          <w:rFonts w:ascii="Arial" w:hAnsi="Arial" w:cs="Arial"/>
        </w:rPr>
      </w:pPr>
      <w:r>
        <w:rPr>
          <w:rFonts w:ascii="Arial" w:hAnsi="Arial" w:cs="Arial"/>
        </w:rPr>
        <w:t>37060</w:t>
      </w:r>
      <w:r w:rsidR="001F181F" w:rsidRPr="0031653A">
        <w:rPr>
          <w:rFonts w:ascii="Arial" w:hAnsi="Arial" w:cs="Arial"/>
        </w:rPr>
        <w:t>-02</w:t>
      </w:r>
      <w:r w:rsidR="001F181F" w:rsidRPr="0031653A">
        <w:rPr>
          <w:rFonts w:ascii="Arial" w:hAnsi="Arial" w:cs="Arial"/>
        </w:rPr>
        <w:tab/>
        <w:t>INSPECTION REQUIREMENTS</w:t>
      </w:r>
      <w:r w:rsidR="00462795">
        <w:rPr>
          <w:rFonts w:ascii="Arial" w:hAnsi="Arial" w:cs="Arial"/>
        </w:rPr>
        <w:t xml:space="preserve"> AND GUIDANCE</w:t>
      </w:r>
    </w:p>
    <w:p w:rsidR="00924F38" w:rsidRDefault="00924F38" w:rsidP="000E4E12">
      <w:pPr>
        <w:widowControl/>
        <w:spacing w:line="240" w:lineRule="atLeast"/>
        <w:jc w:val="both"/>
        <w:rPr>
          <w:rFonts w:ascii="Arial" w:hAnsi="Arial" w:cs="Arial"/>
        </w:rPr>
      </w:pPr>
    </w:p>
    <w:p w:rsidR="00924F38" w:rsidRDefault="00924F38" w:rsidP="00924F3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r>
        <w:rPr>
          <w:rFonts w:ascii="Arial" w:hAnsi="Arial" w:cs="Arial"/>
        </w:rPr>
        <w:t>02.01</w:t>
      </w:r>
      <w:r>
        <w:rPr>
          <w:rFonts w:ascii="Arial" w:hAnsi="Arial" w:cs="Arial"/>
        </w:rPr>
        <w:tab/>
      </w:r>
      <w:r w:rsidRPr="00816E46">
        <w:rPr>
          <w:rFonts w:ascii="Arial" w:hAnsi="Arial" w:cs="Arial"/>
          <w:u w:val="single"/>
        </w:rPr>
        <w:t xml:space="preserve">Review of </w:t>
      </w:r>
      <w:r>
        <w:rPr>
          <w:rFonts w:ascii="Arial" w:hAnsi="Arial" w:cs="Arial"/>
          <w:u w:val="single"/>
        </w:rPr>
        <w:t xml:space="preserve">the </w:t>
      </w:r>
      <w:r w:rsidRPr="00816E46">
        <w:rPr>
          <w:rFonts w:ascii="Arial" w:hAnsi="Arial" w:cs="Arial"/>
          <w:u w:val="single"/>
        </w:rPr>
        <w:t>Licensee’s Programs</w:t>
      </w:r>
      <w:r>
        <w:rPr>
          <w:rFonts w:ascii="Arial" w:hAnsi="Arial" w:cs="Arial"/>
          <w:u w:val="single"/>
        </w:rPr>
        <w:t xml:space="preserve"> and Procedures</w:t>
      </w:r>
      <w:r w:rsidRPr="00D7590B">
        <w:rPr>
          <w:rFonts w:ascii="Arial" w:hAnsi="Arial" w:cs="Arial"/>
        </w:rPr>
        <w:t>.</w:t>
      </w:r>
      <w:r>
        <w:rPr>
          <w:rFonts w:ascii="Arial" w:hAnsi="Arial" w:cs="Arial"/>
        </w:rPr>
        <w:t xml:space="preserve"> The inspector should review the licensee’s programs and procedures to ensure that</w:t>
      </w:r>
      <w:r w:rsidR="00575BF8">
        <w:rPr>
          <w:rFonts w:ascii="Arial" w:hAnsi="Arial" w:cs="Arial"/>
        </w:rPr>
        <w:t xml:space="preserve"> the procedure</w:t>
      </w:r>
      <w:r w:rsidR="00BB4D80">
        <w:rPr>
          <w:rFonts w:ascii="Arial" w:hAnsi="Arial" w:cs="Arial"/>
        </w:rPr>
        <w:t>s</w:t>
      </w:r>
      <w:r w:rsidR="00575BF8">
        <w:rPr>
          <w:rFonts w:ascii="Arial" w:hAnsi="Arial" w:cs="Arial"/>
        </w:rPr>
        <w:t xml:space="preserve"> fully describe the</w:t>
      </w:r>
      <w:r>
        <w:rPr>
          <w:rFonts w:ascii="Arial" w:hAnsi="Arial" w:cs="Arial"/>
        </w:rPr>
        <w:t xml:space="preserve"> categorization and treatment process for SSCs as described in its </w:t>
      </w:r>
      <w:r w:rsidRPr="00490800">
        <w:rPr>
          <w:rFonts w:ascii="Arial" w:hAnsi="Arial" w:cs="Arial"/>
        </w:rPr>
        <w:t>UFSAR</w:t>
      </w:r>
      <w:r w:rsidDel="00A177D6">
        <w:rPr>
          <w:rFonts w:ascii="Arial" w:hAnsi="Arial" w:cs="Arial"/>
        </w:rPr>
        <w:t xml:space="preserve"> </w:t>
      </w:r>
      <w:r>
        <w:rPr>
          <w:rFonts w:ascii="Arial" w:hAnsi="Arial" w:cs="Arial"/>
        </w:rPr>
        <w:t>and as required by 10 CFR 50.69</w:t>
      </w:r>
      <w:r w:rsidR="008D411A">
        <w:rPr>
          <w:rFonts w:ascii="Arial" w:hAnsi="Arial" w:cs="Arial"/>
        </w:rPr>
        <w:t>.  Specifically, inspectors should verify the following aspects of the licensee’s programs and procedures:</w:t>
      </w:r>
      <w:r w:rsidR="00C72FF8">
        <w:rPr>
          <w:rFonts w:ascii="Arial" w:hAnsi="Arial" w:cs="Arial"/>
        </w:rPr>
        <w:t xml:space="preserve">  </w:t>
      </w:r>
    </w:p>
    <w:p w:rsidR="00924F38" w:rsidRDefault="00924F38" w:rsidP="00924F3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924F38" w:rsidRDefault="008D411A" w:rsidP="00924F38">
      <w:pPr>
        <w:pStyle w:val="ListParagraph"/>
        <w:widowControl/>
        <w:numPr>
          <w:ilvl w:val="0"/>
          <w:numId w:val="6"/>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hanging="720"/>
        <w:jc w:val="both"/>
        <w:rPr>
          <w:rFonts w:ascii="Arial" w:hAnsi="Arial" w:cs="Arial"/>
        </w:rPr>
      </w:pPr>
      <w:r>
        <w:rPr>
          <w:rFonts w:ascii="Arial" w:hAnsi="Arial" w:cs="Arial"/>
        </w:rPr>
        <w:t>T</w:t>
      </w:r>
      <w:r w:rsidR="00924F38" w:rsidRPr="00A75B8F">
        <w:rPr>
          <w:rFonts w:ascii="Arial" w:hAnsi="Arial" w:cs="Arial"/>
        </w:rPr>
        <w:t>he process for categorization (</w:t>
      </w:r>
      <w:r w:rsidR="00575BF8">
        <w:rPr>
          <w:rFonts w:ascii="Arial" w:hAnsi="Arial" w:cs="Arial"/>
        </w:rPr>
        <w:t>based on active functions, passive pressure boundary functions, and functions relied upon to respond to initiating events not modeled in the PRA</w:t>
      </w:r>
      <w:r w:rsidR="00924F38" w:rsidRPr="00A75B8F">
        <w:rPr>
          <w:rFonts w:ascii="Arial" w:hAnsi="Arial" w:cs="Arial"/>
        </w:rPr>
        <w:t xml:space="preserve">) of </w:t>
      </w:r>
      <w:r w:rsidR="00BB4D80">
        <w:rPr>
          <w:rFonts w:ascii="Arial" w:hAnsi="Arial" w:cs="Arial"/>
        </w:rPr>
        <w:t xml:space="preserve">SSCs into </w:t>
      </w:r>
      <w:r w:rsidR="00966B3E">
        <w:rPr>
          <w:rFonts w:ascii="Arial" w:hAnsi="Arial" w:cs="Arial"/>
        </w:rPr>
        <w:t>risk-informed safety class (</w:t>
      </w:r>
      <w:r w:rsidR="00924F38" w:rsidRPr="00A75B8F">
        <w:rPr>
          <w:rFonts w:ascii="Arial" w:hAnsi="Arial" w:cs="Arial"/>
        </w:rPr>
        <w:t>RISC</w:t>
      </w:r>
      <w:r w:rsidR="00966B3E">
        <w:rPr>
          <w:rFonts w:ascii="Arial" w:hAnsi="Arial" w:cs="Arial"/>
        </w:rPr>
        <w:t>)</w:t>
      </w:r>
      <w:r w:rsidR="00924F38" w:rsidRPr="00A75B8F">
        <w:rPr>
          <w:rFonts w:ascii="Arial" w:hAnsi="Arial" w:cs="Arial"/>
        </w:rPr>
        <w:t xml:space="preserve">-1, RISC-2, RISC-3 and RISC-4 </w:t>
      </w:r>
      <w:r w:rsidR="00BB4D80">
        <w:rPr>
          <w:rFonts w:ascii="Arial" w:hAnsi="Arial" w:cs="Arial"/>
        </w:rPr>
        <w:t xml:space="preserve">categories </w:t>
      </w:r>
      <w:r w:rsidR="00924F38" w:rsidRPr="00A75B8F">
        <w:rPr>
          <w:rFonts w:ascii="Arial" w:hAnsi="Arial" w:cs="Arial"/>
        </w:rPr>
        <w:t xml:space="preserve">using </w:t>
      </w:r>
      <w:r w:rsidR="00966B3E">
        <w:rPr>
          <w:rFonts w:ascii="Arial" w:hAnsi="Arial" w:cs="Arial"/>
        </w:rPr>
        <w:t>probabilistic risk assessment (</w:t>
      </w:r>
      <w:r w:rsidR="00924F38" w:rsidRPr="00A75B8F">
        <w:rPr>
          <w:rFonts w:ascii="Arial" w:hAnsi="Arial" w:cs="Arial"/>
        </w:rPr>
        <w:t>PRA</w:t>
      </w:r>
      <w:r w:rsidR="00966B3E">
        <w:rPr>
          <w:rFonts w:ascii="Arial" w:hAnsi="Arial" w:cs="Arial"/>
        </w:rPr>
        <w:t>)</w:t>
      </w:r>
      <w:r w:rsidR="00924F38" w:rsidRPr="00A75B8F">
        <w:rPr>
          <w:rFonts w:ascii="Arial" w:hAnsi="Arial" w:cs="Arial"/>
        </w:rPr>
        <w:t xml:space="preserve"> and b</w:t>
      </w:r>
      <w:r w:rsidR="000F769F">
        <w:rPr>
          <w:rFonts w:ascii="Arial" w:hAnsi="Arial" w:cs="Arial"/>
        </w:rPr>
        <w:t xml:space="preserve">y means other than PRA models </w:t>
      </w:r>
      <w:r>
        <w:rPr>
          <w:rFonts w:ascii="Arial" w:hAnsi="Arial" w:cs="Arial"/>
        </w:rPr>
        <w:t xml:space="preserve">described in their procedure(s) </w:t>
      </w:r>
      <w:r w:rsidR="000F769F">
        <w:rPr>
          <w:rFonts w:ascii="Arial" w:hAnsi="Arial" w:cs="Arial"/>
        </w:rPr>
        <w:t xml:space="preserve">is consistent with the categorization process approved by NRC. </w:t>
      </w:r>
    </w:p>
    <w:p w:rsidR="00924F38" w:rsidRDefault="00924F38" w:rsidP="00924F38">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924F38" w:rsidRDefault="00924F38" w:rsidP="00924F38">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r w:rsidRPr="00A75B8F">
        <w:rPr>
          <w:rFonts w:ascii="Arial" w:hAnsi="Arial" w:cs="Arial"/>
        </w:rPr>
        <w:t xml:space="preserve">Before a licensee can implement </w:t>
      </w:r>
      <w:r>
        <w:rPr>
          <w:rFonts w:ascii="Arial" w:hAnsi="Arial" w:cs="Arial"/>
        </w:rPr>
        <w:t>the requirements in 10 CFR </w:t>
      </w:r>
      <w:r w:rsidRPr="00A75B8F">
        <w:rPr>
          <w:rFonts w:ascii="Arial" w:hAnsi="Arial" w:cs="Arial"/>
        </w:rPr>
        <w:t>50.69, the NRC must approve the categorization process</w:t>
      </w:r>
      <w:r>
        <w:rPr>
          <w:rFonts w:ascii="Arial" w:hAnsi="Arial" w:cs="Arial"/>
        </w:rPr>
        <w:t xml:space="preserve">.  A licensee will submit an application for a license amendment under 10 CFR 50.90 that contains the information required by 10 CFR 50.69(b)(2).  The NRC will approve a licensee’s </w:t>
      </w:r>
      <w:r w:rsidR="0036154B">
        <w:rPr>
          <w:rFonts w:ascii="Arial" w:hAnsi="Arial" w:cs="Arial"/>
        </w:rPr>
        <w:t xml:space="preserve">application </w:t>
      </w:r>
      <w:r w:rsidR="0036154B">
        <w:rPr>
          <w:rFonts w:ascii="Arial" w:hAnsi="Arial" w:cs="Arial"/>
        </w:rPr>
        <w:lastRenderedPageBreak/>
        <w:t>of</w:t>
      </w:r>
      <w:r>
        <w:rPr>
          <w:rFonts w:ascii="Arial" w:hAnsi="Arial" w:cs="Arial"/>
        </w:rPr>
        <w:t xml:space="preserve"> 10 CFR 50.69 </w:t>
      </w:r>
      <w:r w:rsidR="00792157">
        <w:rPr>
          <w:rFonts w:ascii="Arial" w:hAnsi="Arial" w:cs="Arial"/>
        </w:rPr>
        <w:t xml:space="preserve">by issuing a license amendment </w:t>
      </w:r>
      <w:r>
        <w:rPr>
          <w:rFonts w:ascii="Arial" w:hAnsi="Arial" w:cs="Arial"/>
        </w:rPr>
        <w:t xml:space="preserve">if it determines </w:t>
      </w:r>
      <w:r w:rsidR="00792157">
        <w:rPr>
          <w:rFonts w:ascii="Arial" w:hAnsi="Arial" w:cs="Arial"/>
        </w:rPr>
        <w:t xml:space="preserve">that </w:t>
      </w:r>
      <w:r>
        <w:rPr>
          <w:rFonts w:ascii="Arial" w:hAnsi="Arial" w:cs="Arial"/>
        </w:rPr>
        <w:t>the categorization process satisfies the requirements of 10 CFR 50.69(c)</w:t>
      </w:r>
      <w:r w:rsidR="00792157">
        <w:rPr>
          <w:rFonts w:ascii="Arial" w:hAnsi="Arial" w:cs="Arial"/>
        </w:rPr>
        <w:t>.  This ap</w:t>
      </w:r>
      <w:r>
        <w:rPr>
          <w:rFonts w:ascii="Arial" w:hAnsi="Arial" w:cs="Arial"/>
        </w:rPr>
        <w:t xml:space="preserve">proval </w:t>
      </w:r>
      <w:r w:rsidRPr="00A75B8F">
        <w:rPr>
          <w:rFonts w:ascii="Arial" w:hAnsi="Arial" w:cs="Arial"/>
        </w:rPr>
        <w:t xml:space="preserve">is necessary because of the importance of the PRA and categorization process to </w:t>
      </w:r>
      <w:r>
        <w:rPr>
          <w:rFonts w:ascii="Arial" w:hAnsi="Arial" w:cs="Arial"/>
        </w:rPr>
        <w:t xml:space="preserve">the </w:t>
      </w:r>
      <w:r w:rsidRPr="00A75B8F">
        <w:rPr>
          <w:rFonts w:ascii="Arial" w:hAnsi="Arial" w:cs="Arial"/>
        </w:rPr>
        <w:t xml:space="preserve">successful implementation of the </w:t>
      </w:r>
      <w:r>
        <w:rPr>
          <w:rFonts w:ascii="Arial" w:hAnsi="Arial" w:cs="Arial"/>
        </w:rPr>
        <w:t>regulation</w:t>
      </w:r>
      <w:r w:rsidRPr="00A75B8F">
        <w:rPr>
          <w:rFonts w:ascii="Arial" w:hAnsi="Arial" w:cs="Arial"/>
        </w:rPr>
        <w:t xml:space="preserve">. </w:t>
      </w:r>
      <w:r>
        <w:rPr>
          <w:rFonts w:ascii="Arial" w:hAnsi="Arial" w:cs="Arial"/>
        </w:rPr>
        <w:t xml:space="preserve"> </w:t>
      </w:r>
      <w:r w:rsidRPr="00A75B8F">
        <w:rPr>
          <w:rFonts w:ascii="Arial" w:hAnsi="Arial" w:cs="Arial"/>
        </w:rPr>
        <w:t>This review and approval of the categorization process is a one-time process approval</w:t>
      </w:r>
      <w:r>
        <w:rPr>
          <w:rFonts w:ascii="Arial" w:hAnsi="Arial" w:cs="Arial"/>
        </w:rPr>
        <w:t>.  T</w:t>
      </w:r>
      <w:r w:rsidRPr="00A75B8F">
        <w:rPr>
          <w:rFonts w:ascii="Arial" w:hAnsi="Arial" w:cs="Arial"/>
        </w:rPr>
        <w:t>he approval is not restricted to a set of systems</w:t>
      </w:r>
      <w:r w:rsidR="00792157">
        <w:rPr>
          <w:rFonts w:ascii="Arial" w:hAnsi="Arial" w:cs="Arial"/>
        </w:rPr>
        <w:t xml:space="preserve">, structures or components </w:t>
      </w:r>
      <w:r w:rsidRPr="00A75B8F">
        <w:rPr>
          <w:rFonts w:ascii="Arial" w:hAnsi="Arial" w:cs="Arial"/>
        </w:rPr>
        <w:t xml:space="preserve">and can be applied to any </w:t>
      </w:r>
      <w:r w:rsidR="00910911">
        <w:rPr>
          <w:rFonts w:ascii="Arial" w:hAnsi="Arial" w:cs="Arial"/>
        </w:rPr>
        <w:t xml:space="preserve">system, </w:t>
      </w:r>
      <w:r w:rsidRPr="00A75B8F">
        <w:rPr>
          <w:rFonts w:ascii="Arial" w:hAnsi="Arial" w:cs="Arial"/>
        </w:rPr>
        <w:t>structure</w:t>
      </w:r>
      <w:r w:rsidR="00910911">
        <w:rPr>
          <w:rFonts w:ascii="Arial" w:hAnsi="Arial" w:cs="Arial"/>
        </w:rPr>
        <w:t xml:space="preserve"> or </w:t>
      </w:r>
      <w:r w:rsidR="00002DCB">
        <w:rPr>
          <w:rFonts w:ascii="Arial" w:hAnsi="Arial" w:cs="Arial"/>
        </w:rPr>
        <w:t xml:space="preserve">component </w:t>
      </w:r>
      <w:r w:rsidR="00002DCB" w:rsidRPr="00A75B8F">
        <w:rPr>
          <w:rFonts w:ascii="Arial" w:hAnsi="Arial" w:cs="Arial"/>
        </w:rPr>
        <w:t>in</w:t>
      </w:r>
      <w:r w:rsidRPr="00A75B8F">
        <w:rPr>
          <w:rFonts w:ascii="Arial" w:hAnsi="Arial" w:cs="Arial"/>
        </w:rPr>
        <w:t xml:space="preserve"> the plant</w:t>
      </w:r>
      <w:r>
        <w:rPr>
          <w:rFonts w:ascii="Arial" w:hAnsi="Arial" w:cs="Arial"/>
        </w:rPr>
        <w:t>. In addition,</w:t>
      </w:r>
      <w:r w:rsidRPr="00A75B8F">
        <w:rPr>
          <w:rFonts w:ascii="Arial" w:hAnsi="Arial" w:cs="Arial"/>
        </w:rPr>
        <w:t xml:space="preserve"> the licensee is not required to </w:t>
      </w:r>
      <w:r>
        <w:rPr>
          <w:rFonts w:ascii="Arial" w:hAnsi="Arial" w:cs="Arial"/>
        </w:rPr>
        <w:t>return</w:t>
      </w:r>
      <w:r w:rsidRPr="00A75B8F">
        <w:rPr>
          <w:rFonts w:ascii="Arial" w:hAnsi="Arial" w:cs="Arial"/>
        </w:rPr>
        <w:t xml:space="preserve"> to the NRC for review of the categorization process </w:t>
      </w:r>
      <w:r w:rsidR="00910911">
        <w:rPr>
          <w:rFonts w:ascii="Arial" w:hAnsi="Arial" w:cs="Arial"/>
        </w:rPr>
        <w:t xml:space="preserve">output </w:t>
      </w:r>
      <w:r w:rsidRPr="00A75B8F">
        <w:rPr>
          <w:rFonts w:ascii="Arial" w:hAnsi="Arial" w:cs="Arial"/>
        </w:rPr>
        <w:t xml:space="preserve">provided that </w:t>
      </w:r>
      <w:r>
        <w:rPr>
          <w:rFonts w:ascii="Arial" w:hAnsi="Arial" w:cs="Arial"/>
        </w:rPr>
        <w:t>its process</w:t>
      </w:r>
      <w:r w:rsidRPr="00A75B8F">
        <w:rPr>
          <w:rFonts w:ascii="Arial" w:hAnsi="Arial" w:cs="Arial"/>
        </w:rPr>
        <w:t xml:space="preserve"> remains within the scope of the NRC’s safety evaluation. The licensee should have implementing procedure(s) for properly categorizing each component using 10</w:t>
      </w:r>
      <w:r>
        <w:rPr>
          <w:rFonts w:ascii="Arial" w:hAnsi="Arial" w:cs="Arial"/>
        </w:rPr>
        <w:t> </w:t>
      </w:r>
      <w:r w:rsidRPr="00A75B8F">
        <w:rPr>
          <w:rFonts w:ascii="Arial" w:hAnsi="Arial" w:cs="Arial"/>
        </w:rPr>
        <w:t>CFR</w:t>
      </w:r>
      <w:r>
        <w:rPr>
          <w:rFonts w:ascii="Arial" w:hAnsi="Arial" w:cs="Arial"/>
        </w:rPr>
        <w:t> </w:t>
      </w:r>
      <w:r w:rsidRPr="00A75B8F">
        <w:rPr>
          <w:rFonts w:ascii="Arial" w:hAnsi="Arial" w:cs="Arial"/>
        </w:rPr>
        <w:t>50.69. The plant procedures should be consistent with the NRC</w:t>
      </w:r>
      <w:r>
        <w:rPr>
          <w:rFonts w:ascii="Arial" w:hAnsi="Arial" w:cs="Arial"/>
        </w:rPr>
        <w:t>-</w:t>
      </w:r>
      <w:r w:rsidRPr="00A75B8F">
        <w:rPr>
          <w:rFonts w:ascii="Arial" w:hAnsi="Arial" w:cs="Arial"/>
        </w:rPr>
        <w:t xml:space="preserve">approved categorization process as described in </w:t>
      </w:r>
      <w:r>
        <w:rPr>
          <w:rFonts w:ascii="Arial" w:hAnsi="Arial" w:cs="Arial"/>
        </w:rPr>
        <w:t>the licensee’s</w:t>
      </w:r>
      <w:r w:rsidRPr="00A75B8F">
        <w:rPr>
          <w:rFonts w:ascii="Arial" w:hAnsi="Arial" w:cs="Arial"/>
        </w:rPr>
        <w:t xml:space="preserve"> UFSAR and sufficiently detailed </w:t>
      </w:r>
      <w:r>
        <w:rPr>
          <w:rFonts w:ascii="Arial" w:hAnsi="Arial" w:cs="Arial"/>
        </w:rPr>
        <w:t xml:space="preserve">to provide assurance </w:t>
      </w:r>
      <w:r w:rsidRPr="00A75B8F">
        <w:rPr>
          <w:rFonts w:ascii="Arial" w:hAnsi="Arial" w:cs="Arial"/>
        </w:rPr>
        <w:t xml:space="preserve">that </w:t>
      </w:r>
      <w:r>
        <w:rPr>
          <w:rFonts w:ascii="Arial" w:hAnsi="Arial" w:cs="Arial"/>
        </w:rPr>
        <w:t xml:space="preserve">the licensee will properly categorize </w:t>
      </w:r>
      <w:r w:rsidRPr="00A75B8F">
        <w:rPr>
          <w:rFonts w:ascii="Arial" w:hAnsi="Arial" w:cs="Arial"/>
        </w:rPr>
        <w:t>components.</w:t>
      </w:r>
      <w:r>
        <w:rPr>
          <w:rFonts w:ascii="Arial" w:hAnsi="Arial" w:cs="Arial"/>
        </w:rPr>
        <w:t xml:space="preserve">  </w:t>
      </w:r>
    </w:p>
    <w:p w:rsidR="00924F38" w:rsidRDefault="00924F38" w:rsidP="00924F38">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910911" w:rsidRDefault="00924F38" w:rsidP="00924F38">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r>
        <w:rPr>
          <w:rFonts w:ascii="Arial" w:hAnsi="Arial" w:cs="Arial"/>
        </w:rPr>
        <w:t>The d</w:t>
      </w:r>
      <w:r w:rsidRPr="00864DA2">
        <w:rPr>
          <w:rFonts w:ascii="Arial" w:hAnsi="Arial" w:cs="Arial"/>
        </w:rPr>
        <w:t xml:space="preserve">escription of the categorization of </w:t>
      </w:r>
      <w:r w:rsidR="00910911">
        <w:rPr>
          <w:rFonts w:ascii="Arial" w:hAnsi="Arial" w:cs="Arial"/>
        </w:rPr>
        <w:t xml:space="preserve">SSCs into </w:t>
      </w:r>
      <w:r w:rsidRPr="00864DA2">
        <w:rPr>
          <w:rFonts w:ascii="Arial" w:hAnsi="Arial" w:cs="Arial"/>
        </w:rPr>
        <w:t>RISC-1, RISC-2, RISC-3</w:t>
      </w:r>
      <w:r>
        <w:rPr>
          <w:rFonts w:ascii="Arial" w:hAnsi="Arial" w:cs="Arial"/>
        </w:rPr>
        <w:t>,</w:t>
      </w:r>
      <w:r w:rsidRPr="00864DA2">
        <w:rPr>
          <w:rFonts w:ascii="Arial" w:hAnsi="Arial" w:cs="Arial"/>
        </w:rPr>
        <w:t xml:space="preserve"> and RISC-4 </w:t>
      </w:r>
      <w:r w:rsidR="00910911">
        <w:rPr>
          <w:rFonts w:ascii="Arial" w:hAnsi="Arial" w:cs="Arial"/>
        </w:rPr>
        <w:t xml:space="preserve">categories </w:t>
      </w:r>
      <w:r>
        <w:rPr>
          <w:rFonts w:ascii="Arial" w:hAnsi="Arial" w:cs="Arial"/>
        </w:rPr>
        <w:t xml:space="preserve">should </w:t>
      </w:r>
      <w:r w:rsidR="00575BF8">
        <w:rPr>
          <w:rFonts w:ascii="Arial" w:hAnsi="Arial" w:cs="Arial"/>
        </w:rPr>
        <w:t>include the process to categorize the safety-significance of components based on the active (mechanical and electrical) functions of a component, the passive functions of a com</w:t>
      </w:r>
      <w:r w:rsidR="00910911">
        <w:rPr>
          <w:rFonts w:ascii="Arial" w:hAnsi="Arial" w:cs="Arial"/>
        </w:rPr>
        <w:t xml:space="preserve">ponent (pressure boundary), and, for those components that are modeled in the PRA, </w:t>
      </w:r>
      <w:r w:rsidR="00575BF8">
        <w:rPr>
          <w:rFonts w:ascii="Arial" w:hAnsi="Arial" w:cs="Arial"/>
        </w:rPr>
        <w:t xml:space="preserve">the importance of the component to </w:t>
      </w:r>
      <w:r w:rsidR="001472FD">
        <w:rPr>
          <w:rFonts w:ascii="Arial" w:hAnsi="Arial" w:cs="Arial"/>
        </w:rPr>
        <w:t>the risk estimates.</w:t>
      </w:r>
      <w:r w:rsidR="00910911">
        <w:rPr>
          <w:rFonts w:ascii="Arial" w:hAnsi="Arial" w:cs="Arial"/>
        </w:rPr>
        <w:t xml:space="preserve">  </w:t>
      </w:r>
    </w:p>
    <w:p w:rsidR="00910911" w:rsidRDefault="00910911" w:rsidP="00924F38">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924F38" w:rsidRDefault="00910911" w:rsidP="00924F38">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r>
        <w:rPr>
          <w:rFonts w:ascii="Arial" w:hAnsi="Arial" w:cs="Arial"/>
        </w:rPr>
        <w:t xml:space="preserve">Different portions of an SSC may be assigned different categorization levels.  </w:t>
      </w:r>
      <w:r w:rsidR="00575BF8">
        <w:rPr>
          <w:rFonts w:ascii="Arial" w:hAnsi="Arial" w:cs="Arial"/>
        </w:rPr>
        <w:t xml:space="preserve">For example the motor operator of a normally closed motor operated valve may be assigned </w:t>
      </w:r>
      <w:r w:rsidR="0036154B">
        <w:rPr>
          <w:rFonts w:ascii="Arial" w:hAnsi="Arial" w:cs="Arial"/>
        </w:rPr>
        <w:t>different</w:t>
      </w:r>
      <w:r w:rsidR="00575BF8">
        <w:rPr>
          <w:rFonts w:ascii="Arial" w:hAnsi="Arial" w:cs="Arial"/>
        </w:rPr>
        <w:t xml:space="preserve"> </w:t>
      </w:r>
      <w:r w:rsidR="0036154B">
        <w:rPr>
          <w:rFonts w:ascii="Arial" w:hAnsi="Arial" w:cs="Arial"/>
        </w:rPr>
        <w:t>safety</w:t>
      </w:r>
      <w:r w:rsidR="00575BF8">
        <w:rPr>
          <w:rFonts w:ascii="Arial" w:hAnsi="Arial" w:cs="Arial"/>
        </w:rPr>
        <w:t xml:space="preserve"> significance than the valve body if the safety-significant function is to remain closed.  </w:t>
      </w:r>
      <w:r w:rsidR="00924F38">
        <w:rPr>
          <w:rFonts w:ascii="Arial" w:hAnsi="Arial" w:cs="Arial"/>
        </w:rPr>
        <w:t>The licensee’s process for categorizing portions of SSCs that can have different categorization levels should ensure that the process is consistent with the license amendment application and the staff’s findings in the NRC safety evaluation.</w:t>
      </w:r>
    </w:p>
    <w:p w:rsidR="00924F38" w:rsidRDefault="00924F38" w:rsidP="00924F38">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24F38" w:rsidRDefault="008D411A" w:rsidP="00924F38">
      <w:pPr>
        <w:pStyle w:val="ListParagraph"/>
        <w:widowControl/>
        <w:numPr>
          <w:ilvl w:val="0"/>
          <w:numId w:val="6"/>
        </w:num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hanging="720"/>
        <w:jc w:val="both"/>
        <w:rPr>
          <w:rFonts w:ascii="Arial" w:hAnsi="Arial" w:cs="Arial"/>
        </w:rPr>
      </w:pPr>
      <w:r>
        <w:rPr>
          <w:rFonts w:ascii="Arial" w:hAnsi="Arial" w:cs="Arial"/>
        </w:rPr>
        <w:t xml:space="preserve">The procedure </w:t>
      </w:r>
      <w:r w:rsidR="002830C4">
        <w:rPr>
          <w:rFonts w:ascii="Arial" w:hAnsi="Arial" w:cs="Arial"/>
        </w:rPr>
        <w:t>contain</w:t>
      </w:r>
      <w:r w:rsidR="00FB06B3">
        <w:rPr>
          <w:rFonts w:ascii="Arial" w:hAnsi="Arial" w:cs="Arial"/>
        </w:rPr>
        <w:t xml:space="preserve">ing </w:t>
      </w:r>
      <w:r w:rsidR="002830C4">
        <w:rPr>
          <w:rFonts w:ascii="Arial" w:hAnsi="Arial" w:cs="Arial"/>
        </w:rPr>
        <w:t>d</w:t>
      </w:r>
      <w:r w:rsidR="00924F38">
        <w:rPr>
          <w:rFonts w:ascii="Arial" w:hAnsi="Arial" w:cs="Arial"/>
        </w:rPr>
        <w:t>escription of an integrated, systematic process to determine the functional impor</w:t>
      </w:r>
      <w:r w:rsidR="00651B0C">
        <w:rPr>
          <w:rFonts w:ascii="Arial" w:hAnsi="Arial" w:cs="Arial"/>
        </w:rPr>
        <w:t>tance of SSCs</w:t>
      </w:r>
      <w:r w:rsidR="002830C4">
        <w:rPr>
          <w:rFonts w:ascii="Arial" w:hAnsi="Arial" w:cs="Arial"/>
        </w:rPr>
        <w:t xml:space="preserve"> </w:t>
      </w:r>
      <w:r w:rsidR="00651B0C">
        <w:rPr>
          <w:rFonts w:ascii="Arial" w:hAnsi="Arial" w:cs="Arial"/>
        </w:rPr>
        <w:t>is consistent with the description in the license amendment application and the NRC’s safety evaluation.</w:t>
      </w:r>
    </w:p>
    <w:p w:rsidR="00924F38" w:rsidRDefault="00924F38" w:rsidP="00924F38">
      <w:pPr>
        <w:widowControl/>
        <w:tabs>
          <w:tab w:val="left" w:pos="18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924F38" w:rsidRDefault="00924F38" w:rsidP="00924F38">
      <w:pPr>
        <w:widowControl/>
        <w:tabs>
          <w:tab w:val="left" w:pos="18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hanging="720"/>
        <w:jc w:val="both"/>
        <w:rPr>
          <w:rFonts w:ascii="Arial" w:hAnsi="Arial" w:cs="Arial"/>
        </w:rPr>
      </w:pPr>
      <w:r>
        <w:rPr>
          <w:rFonts w:ascii="Arial" w:hAnsi="Arial" w:cs="Arial"/>
        </w:rPr>
        <w:tab/>
      </w:r>
      <w:r>
        <w:rPr>
          <w:rFonts w:ascii="Arial" w:hAnsi="Arial" w:cs="Arial"/>
        </w:rPr>
        <w:tab/>
      </w:r>
      <w:r>
        <w:rPr>
          <w:rFonts w:ascii="Arial" w:hAnsi="Arial" w:cs="Arial"/>
        </w:rPr>
        <w:tab/>
        <w:t>The regulation at 10 CFR 50.69(c)(1)(ii) requires the categorization process to determine the functional importance of SSCs, using an integrated, systematic process for addressing initiating events (internal and external), and plant operating modes, including those not modeled in the plant-specific PRA. All aspects of the integrated, systematic process used to characterize SSC importance must reasonably reflect the current plant configuration and operating practices and applicable plant and i</w:t>
      </w:r>
      <w:r w:rsidR="00651B0C">
        <w:rPr>
          <w:rFonts w:ascii="Arial" w:hAnsi="Arial" w:cs="Arial"/>
        </w:rPr>
        <w:t>ndustry operational experience.</w:t>
      </w:r>
    </w:p>
    <w:p w:rsidR="00924F38" w:rsidRDefault="00924F38" w:rsidP="00924F3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jc w:val="both"/>
        <w:rPr>
          <w:rFonts w:ascii="Arial" w:hAnsi="Arial" w:cs="Arial"/>
        </w:rPr>
      </w:pPr>
    </w:p>
    <w:p w:rsidR="00924F38" w:rsidRDefault="008D411A" w:rsidP="00924F38">
      <w:pPr>
        <w:pStyle w:val="ListParagraph"/>
        <w:widowControl/>
        <w:numPr>
          <w:ilvl w:val="0"/>
          <w:numId w:val="6"/>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hanging="720"/>
        <w:jc w:val="both"/>
        <w:rPr>
          <w:rFonts w:ascii="Arial" w:hAnsi="Arial" w:cs="Arial"/>
        </w:rPr>
      </w:pPr>
      <w:r>
        <w:rPr>
          <w:rFonts w:ascii="Arial" w:hAnsi="Arial" w:cs="Arial"/>
        </w:rPr>
        <w:t xml:space="preserve">The </w:t>
      </w:r>
      <w:r w:rsidR="002311A4">
        <w:rPr>
          <w:rFonts w:ascii="Arial" w:hAnsi="Arial" w:cs="Arial"/>
        </w:rPr>
        <w:t>procedure(s) describe</w:t>
      </w:r>
      <w:r>
        <w:rPr>
          <w:rFonts w:ascii="Arial" w:hAnsi="Arial" w:cs="Arial"/>
        </w:rPr>
        <w:t>s</w:t>
      </w:r>
      <w:r w:rsidR="002311A4">
        <w:rPr>
          <w:rFonts w:ascii="Arial" w:hAnsi="Arial" w:cs="Arial"/>
        </w:rPr>
        <w:t xml:space="preserve"> </w:t>
      </w:r>
      <w:r w:rsidR="00924F38" w:rsidRPr="00A75B8F">
        <w:rPr>
          <w:rFonts w:ascii="Arial" w:hAnsi="Arial" w:cs="Arial"/>
        </w:rPr>
        <w:t xml:space="preserve">how </w:t>
      </w:r>
      <w:r w:rsidR="00924F38">
        <w:rPr>
          <w:rFonts w:ascii="Arial" w:hAnsi="Arial" w:cs="Arial"/>
        </w:rPr>
        <w:t xml:space="preserve">the licensee maintains </w:t>
      </w:r>
      <w:r w:rsidR="00924F38" w:rsidRPr="00A75B8F">
        <w:rPr>
          <w:rFonts w:ascii="Arial" w:hAnsi="Arial" w:cs="Arial"/>
        </w:rPr>
        <w:t>defense-in-depth</w:t>
      </w:r>
      <w:r w:rsidR="00A61EF7">
        <w:rPr>
          <w:rFonts w:ascii="Arial" w:hAnsi="Arial" w:cs="Arial"/>
        </w:rPr>
        <w:t>.</w:t>
      </w:r>
      <w:r w:rsidR="00924F38" w:rsidRPr="00A75B8F">
        <w:rPr>
          <w:rFonts w:ascii="Arial" w:hAnsi="Arial" w:cs="Arial"/>
        </w:rPr>
        <w:t xml:space="preserve"> </w:t>
      </w:r>
    </w:p>
    <w:p w:rsidR="00924F38" w:rsidRDefault="00924F38" w:rsidP="00924F38">
      <w:pPr>
        <w:pStyle w:val="ListParagraph"/>
        <w:spacing w:line="240" w:lineRule="atLeast"/>
        <w:rPr>
          <w:rFonts w:ascii="Arial" w:hAnsi="Arial" w:cs="Arial"/>
        </w:rPr>
      </w:pPr>
    </w:p>
    <w:p w:rsidR="00924F38" w:rsidRDefault="00924F38" w:rsidP="00924F38">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r>
        <w:rPr>
          <w:rFonts w:ascii="Arial" w:hAnsi="Arial" w:cs="Arial"/>
        </w:rPr>
        <w:t>The regulation at 10 CFR </w:t>
      </w:r>
      <w:r w:rsidRPr="00A75B8F">
        <w:rPr>
          <w:rFonts w:ascii="Arial" w:hAnsi="Arial" w:cs="Arial"/>
        </w:rPr>
        <w:t xml:space="preserve">50.69(c)(1)(iii) requires </w:t>
      </w:r>
      <w:r>
        <w:rPr>
          <w:rFonts w:ascii="Arial" w:hAnsi="Arial" w:cs="Arial"/>
        </w:rPr>
        <w:t>the licensee to maintain</w:t>
      </w:r>
      <w:r w:rsidRPr="00A75B8F">
        <w:rPr>
          <w:rFonts w:ascii="Arial" w:hAnsi="Arial" w:cs="Arial"/>
        </w:rPr>
        <w:t xml:space="preserve"> defense</w:t>
      </w:r>
      <w:r>
        <w:rPr>
          <w:rFonts w:ascii="Arial" w:hAnsi="Arial" w:cs="Arial"/>
        </w:rPr>
        <w:t>-</w:t>
      </w:r>
      <w:r w:rsidRPr="00A75B8F">
        <w:rPr>
          <w:rFonts w:ascii="Arial" w:hAnsi="Arial" w:cs="Arial"/>
        </w:rPr>
        <w:t>in</w:t>
      </w:r>
      <w:r>
        <w:rPr>
          <w:rFonts w:ascii="Arial" w:hAnsi="Arial" w:cs="Arial"/>
        </w:rPr>
        <w:t>-</w:t>
      </w:r>
      <w:r w:rsidRPr="00A75B8F">
        <w:rPr>
          <w:rFonts w:ascii="Arial" w:hAnsi="Arial" w:cs="Arial"/>
        </w:rPr>
        <w:t xml:space="preserve">depth as part of the categorization </w:t>
      </w:r>
      <w:r>
        <w:rPr>
          <w:rFonts w:ascii="Arial" w:hAnsi="Arial" w:cs="Arial"/>
        </w:rPr>
        <w:t>process. For</w:t>
      </w:r>
      <w:r w:rsidRPr="00A75B8F">
        <w:rPr>
          <w:rFonts w:ascii="Arial" w:hAnsi="Arial" w:cs="Arial"/>
        </w:rPr>
        <w:t xml:space="preserve"> example, the containment and its systems are important in the preservation of defense</w:t>
      </w:r>
      <w:r w:rsidR="00FB06B3">
        <w:rPr>
          <w:rFonts w:ascii="Arial" w:hAnsi="Arial" w:cs="Arial"/>
        </w:rPr>
        <w:t>-</w:t>
      </w:r>
      <w:r w:rsidRPr="00A75B8F">
        <w:rPr>
          <w:rFonts w:ascii="Arial" w:hAnsi="Arial" w:cs="Arial"/>
        </w:rPr>
        <w:t>in</w:t>
      </w:r>
      <w:r>
        <w:rPr>
          <w:rFonts w:ascii="Arial" w:hAnsi="Arial" w:cs="Arial"/>
        </w:rPr>
        <w:t xml:space="preserve"> </w:t>
      </w:r>
      <w:r w:rsidRPr="00A75B8F">
        <w:rPr>
          <w:rFonts w:ascii="Arial" w:hAnsi="Arial" w:cs="Arial"/>
        </w:rPr>
        <w:t xml:space="preserve">depth (in terms of both large </w:t>
      </w:r>
      <w:r w:rsidR="002311A4">
        <w:rPr>
          <w:rFonts w:ascii="Arial" w:hAnsi="Arial" w:cs="Arial"/>
        </w:rPr>
        <w:t xml:space="preserve">early and large late releases).  Inspectors should </w:t>
      </w:r>
      <w:r w:rsidR="002311A4">
        <w:rPr>
          <w:rFonts w:ascii="Arial" w:hAnsi="Arial" w:cs="Arial"/>
        </w:rPr>
        <w:lastRenderedPageBreak/>
        <w:t xml:space="preserve">evaluate the licensee’s defense-in-depth evaluations to confirm that they are properly implementing the approved process. </w:t>
      </w:r>
    </w:p>
    <w:p w:rsidR="00924F38" w:rsidRDefault="00924F38" w:rsidP="00924F3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r>
        <w:rPr>
          <w:rFonts w:ascii="Arial" w:hAnsi="Arial" w:cs="Arial"/>
        </w:rPr>
        <w:tab/>
      </w:r>
    </w:p>
    <w:p w:rsidR="0076211E" w:rsidRDefault="008D411A" w:rsidP="00924F38">
      <w:pPr>
        <w:pStyle w:val="ListParagraph"/>
        <w:widowControl/>
        <w:numPr>
          <w:ilvl w:val="0"/>
          <w:numId w:val="6"/>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hanging="720"/>
        <w:jc w:val="both"/>
        <w:rPr>
          <w:rFonts w:ascii="Arial" w:hAnsi="Arial" w:cs="Arial"/>
        </w:rPr>
      </w:pPr>
      <w:r w:rsidRPr="0076211E">
        <w:rPr>
          <w:rFonts w:ascii="Arial" w:hAnsi="Arial" w:cs="Arial"/>
        </w:rPr>
        <w:t xml:space="preserve">The </w:t>
      </w:r>
      <w:r w:rsidR="00470C56" w:rsidRPr="0076211E">
        <w:rPr>
          <w:rFonts w:ascii="Arial" w:hAnsi="Arial" w:cs="Arial"/>
        </w:rPr>
        <w:t xml:space="preserve">procedure(s) describe </w:t>
      </w:r>
      <w:r w:rsidRPr="0076211E">
        <w:rPr>
          <w:rFonts w:ascii="Arial" w:hAnsi="Arial" w:cs="Arial"/>
        </w:rPr>
        <w:t xml:space="preserve">the </w:t>
      </w:r>
      <w:r w:rsidR="00924F38" w:rsidRPr="0076211E">
        <w:rPr>
          <w:rFonts w:ascii="Arial" w:hAnsi="Arial" w:cs="Arial"/>
        </w:rPr>
        <w:t xml:space="preserve">basis for the </w:t>
      </w:r>
      <w:r w:rsidRPr="0076211E">
        <w:rPr>
          <w:rFonts w:ascii="Arial" w:hAnsi="Arial" w:cs="Arial"/>
        </w:rPr>
        <w:t xml:space="preserve">acceptability of </w:t>
      </w:r>
      <w:r w:rsidR="00924F38" w:rsidRPr="0076211E">
        <w:rPr>
          <w:rFonts w:ascii="Arial" w:hAnsi="Arial" w:cs="Arial"/>
        </w:rPr>
        <w:t>the evaluations to be conducted to provide reasonable confidence that the licensee is maintaining sufficient safety margins</w:t>
      </w:r>
      <w:r w:rsidR="00470C56" w:rsidRPr="0076211E">
        <w:rPr>
          <w:rFonts w:ascii="Arial" w:hAnsi="Arial" w:cs="Arial"/>
        </w:rPr>
        <w:t xml:space="preserve">.  </w:t>
      </w:r>
    </w:p>
    <w:p w:rsidR="0076211E" w:rsidRDefault="0076211E" w:rsidP="0076211E">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470C56" w:rsidRPr="0076211E" w:rsidRDefault="0076211E" w:rsidP="0076211E">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r w:rsidRPr="0076211E">
        <w:rPr>
          <w:rFonts w:ascii="Arial" w:hAnsi="Arial" w:cs="Arial"/>
        </w:rPr>
        <w:t xml:space="preserve">The regulations at 10 CFR 50.69(c)(1)(iv) requires that the licensee’s process includes evaluations that provide reasonable confidence that for SSCs categorized as RISC-3, sufficient safety margins are maintained and that any potential increases in core damage frequency (CDF) and large early release frequency (LERF) resulting from changes in treatment permitted by implementation of §§ 50.69(b)(1) and (d)(2) are small.  </w:t>
      </w:r>
      <w:r w:rsidR="00470C56" w:rsidRPr="0076211E">
        <w:rPr>
          <w:rFonts w:ascii="Arial" w:hAnsi="Arial" w:cs="Arial"/>
        </w:rPr>
        <w:t>Inspectors</w:t>
      </w:r>
      <w:r w:rsidR="008465ED">
        <w:rPr>
          <w:rFonts w:ascii="Arial" w:hAnsi="Arial" w:cs="Arial"/>
        </w:rPr>
        <w:t xml:space="preserve"> should confirm that </w:t>
      </w:r>
      <w:r w:rsidR="00470C56" w:rsidRPr="0076211E">
        <w:rPr>
          <w:rFonts w:ascii="Arial" w:hAnsi="Arial" w:cs="Arial"/>
        </w:rPr>
        <w:t>codes and standards are being applied, or that the licensee’s implementation of the process provides confidence that safety analysis acceptance criteria in the licensing bases (e.g., FSAR, supporting analyses) are met.</w:t>
      </w:r>
    </w:p>
    <w:p w:rsidR="00924F38" w:rsidRDefault="00470C56" w:rsidP="00470C56">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r w:rsidRPr="00470C56">
        <w:rPr>
          <w:rFonts w:ascii="Arial" w:hAnsi="Arial" w:cs="Arial"/>
        </w:rPr>
        <w:t xml:space="preserve"> </w:t>
      </w:r>
    </w:p>
    <w:p w:rsidR="00924F38" w:rsidRDefault="008D411A" w:rsidP="00924F38">
      <w:pPr>
        <w:pStyle w:val="ListParagraph"/>
        <w:widowControl/>
        <w:numPr>
          <w:ilvl w:val="0"/>
          <w:numId w:val="6"/>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hanging="720"/>
        <w:jc w:val="both"/>
        <w:rPr>
          <w:rFonts w:ascii="Arial" w:hAnsi="Arial" w:cs="Arial"/>
        </w:rPr>
      </w:pPr>
      <w:r>
        <w:rPr>
          <w:rFonts w:ascii="Arial" w:hAnsi="Arial" w:cs="Arial"/>
        </w:rPr>
        <w:t>The procedure(s) r</w:t>
      </w:r>
      <w:r w:rsidR="00470C56">
        <w:rPr>
          <w:rFonts w:ascii="Arial" w:hAnsi="Arial" w:cs="Arial"/>
        </w:rPr>
        <w:t xml:space="preserve">equire evaluation of </w:t>
      </w:r>
      <w:r w:rsidR="00924F38" w:rsidRPr="00A75B8F">
        <w:rPr>
          <w:rFonts w:ascii="Arial" w:hAnsi="Arial" w:cs="Arial"/>
        </w:rPr>
        <w:t xml:space="preserve">entire systems and structures, not </w:t>
      </w:r>
      <w:r w:rsidR="00924F38">
        <w:rPr>
          <w:rFonts w:ascii="Arial" w:hAnsi="Arial" w:cs="Arial"/>
        </w:rPr>
        <w:t xml:space="preserve">just </w:t>
      </w:r>
      <w:r w:rsidR="00924F38" w:rsidRPr="00A75B8F">
        <w:rPr>
          <w:rFonts w:ascii="Arial" w:hAnsi="Arial" w:cs="Arial"/>
        </w:rPr>
        <w:t>selected components within a system or structure</w:t>
      </w:r>
      <w:r w:rsidR="00924F38">
        <w:rPr>
          <w:rFonts w:ascii="Arial" w:hAnsi="Arial" w:cs="Arial"/>
        </w:rPr>
        <w:t>.</w:t>
      </w:r>
    </w:p>
    <w:p w:rsidR="00924F38" w:rsidRDefault="00924F38" w:rsidP="00924F38">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924F38" w:rsidRDefault="00924F38" w:rsidP="00924F38">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r>
        <w:rPr>
          <w:rFonts w:ascii="Arial" w:hAnsi="Arial" w:cs="Arial"/>
        </w:rPr>
        <w:t xml:space="preserve">The regulation at 10 CFR 50.69(c)(1)(v) </w:t>
      </w:r>
      <w:r w:rsidRPr="00A75B8F">
        <w:rPr>
          <w:rFonts w:ascii="Arial" w:hAnsi="Arial" w:cs="Arial"/>
        </w:rPr>
        <w:t xml:space="preserve">requires </w:t>
      </w:r>
      <w:r>
        <w:rPr>
          <w:rFonts w:ascii="Arial" w:hAnsi="Arial" w:cs="Arial"/>
        </w:rPr>
        <w:t>licensees to categorize</w:t>
      </w:r>
      <w:r w:rsidRPr="00A75B8F">
        <w:rPr>
          <w:rFonts w:ascii="Arial" w:hAnsi="Arial" w:cs="Arial"/>
        </w:rPr>
        <w:t xml:space="preserve"> an entire system or structure</w:t>
      </w:r>
      <w:r>
        <w:rPr>
          <w:rFonts w:ascii="Arial" w:hAnsi="Arial" w:cs="Arial"/>
        </w:rPr>
        <w:t>,</w:t>
      </w:r>
      <w:r w:rsidRPr="00A75B8F">
        <w:rPr>
          <w:rFonts w:ascii="Arial" w:hAnsi="Arial" w:cs="Arial"/>
        </w:rPr>
        <w:t xml:space="preserve"> not </w:t>
      </w:r>
      <w:r>
        <w:rPr>
          <w:rFonts w:ascii="Arial" w:hAnsi="Arial" w:cs="Arial"/>
        </w:rPr>
        <w:t xml:space="preserve">just </w:t>
      </w:r>
      <w:r w:rsidRPr="00A75B8F">
        <w:rPr>
          <w:rFonts w:ascii="Arial" w:hAnsi="Arial" w:cs="Arial"/>
        </w:rPr>
        <w:t xml:space="preserve">selected components within a system or structure. This required scope ensures that </w:t>
      </w:r>
      <w:r>
        <w:rPr>
          <w:rFonts w:ascii="Arial" w:hAnsi="Arial" w:cs="Arial"/>
        </w:rPr>
        <w:t xml:space="preserve">licensees will properly identify and evaluate </w:t>
      </w:r>
      <w:r w:rsidRPr="00A75B8F">
        <w:rPr>
          <w:rFonts w:ascii="Arial" w:hAnsi="Arial" w:cs="Arial"/>
        </w:rPr>
        <w:t xml:space="preserve">all </w:t>
      </w:r>
      <w:r w:rsidR="00657F72">
        <w:rPr>
          <w:rFonts w:ascii="Arial" w:hAnsi="Arial" w:cs="Arial"/>
        </w:rPr>
        <w:t xml:space="preserve">system </w:t>
      </w:r>
      <w:r w:rsidRPr="00A75B8F">
        <w:rPr>
          <w:rFonts w:ascii="Arial" w:hAnsi="Arial" w:cs="Arial"/>
        </w:rPr>
        <w:t>functions</w:t>
      </w:r>
      <w:r w:rsidR="00657F72">
        <w:rPr>
          <w:rFonts w:ascii="Arial" w:hAnsi="Arial" w:cs="Arial"/>
        </w:rPr>
        <w:t xml:space="preserve"> (both safety and non-safety related system functions) </w:t>
      </w:r>
      <w:r w:rsidRPr="00A75B8F">
        <w:rPr>
          <w:rFonts w:ascii="Arial" w:hAnsi="Arial" w:cs="Arial"/>
        </w:rPr>
        <w:t xml:space="preserve">associated with a system or structure when determining the safety significance of individual components within a system or structure and that </w:t>
      </w:r>
      <w:r>
        <w:rPr>
          <w:rFonts w:ascii="Arial" w:hAnsi="Arial" w:cs="Arial"/>
        </w:rPr>
        <w:t xml:space="preserve">they will consider and address </w:t>
      </w:r>
      <w:r w:rsidRPr="00A75B8F">
        <w:rPr>
          <w:rFonts w:ascii="Arial" w:hAnsi="Arial" w:cs="Arial"/>
        </w:rPr>
        <w:t xml:space="preserve">the entire set of components </w:t>
      </w:r>
      <w:r w:rsidR="00657F72">
        <w:rPr>
          <w:rFonts w:ascii="Arial" w:hAnsi="Arial" w:cs="Arial"/>
        </w:rPr>
        <w:t xml:space="preserve">(to a reasonable level of detail, e.g., all SSCs depicted on a piping and instrument or a single line diagram) </w:t>
      </w:r>
      <w:r w:rsidRPr="00A75B8F">
        <w:rPr>
          <w:rFonts w:ascii="Arial" w:hAnsi="Arial" w:cs="Arial"/>
        </w:rPr>
        <w:t>that comprise a system or structure.</w:t>
      </w:r>
    </w:p>
    <w:p w:rsidR="00924F38" w:rsidRDefault="00924F38" w:rsidP="00924F3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24F38" w:rsidRDefault="008D411A" w:rsidP="00924F38">
      <w:pPr>
        <w:pStyle w:val="ListParagraph"/>
        <w:widowControl/>
        <w:numPr>
          <w:ilvl w:val="0"/>
          <w:numId w:val="6"/>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hanging="720"/>
        <w:jc w:val="both"/>
        <w:rPr>
          <w:rFonts w:ascii="Arial" w:hAnsi="Arial" w:cs="Arial"/>
        </w:rPr>
      </w:pPr>
      <w:r>
        <w:rPr>
          <w:rFonts w:ascii="Arial" w:hAnsi="Arial" w:cs="Arial"/>
        </w:rPr>
        <w:t xml:space="preserve">The </w:t>
      </w:r>
      <w:r w:rsidR="00470C56">
        <w:rPr>
          <w:rFonts w:ascii="Arial" w:hAnsi="Arial" w:cs="Arial"/>
        </w:rPr>
        <w:t>procedure</w:t>
      </w:r>
      <w:r>
        <w:rPr>
          <w:rFonts w:ascii="Arial" w:hAnsi="Arial" w:cs="Arial"/>
        </w:rPr>
        <w:t xml:space="preserve">(s) </w:t>
      </w:r>
      <w:r w:rsidR="00470C56">
        <w:rPr>
          <w:rFonts w:ascii="Arial" w:hAnsi="Arial" w:cs="Arial"/>
        </w:rPr>
        <w:t xml:space="preserve">require </w:t>
      </w:r>
      <w:r w:rsidR="00924F38" w:rsidRPr="00DC044A">
        <w:rPr>
          <w:rFonts w:ascii="Arial" w:hAnsi="Arial" w:cs="Arial"/>
        </w:rPr>
        <w:t xml:space="preserve">SSCs to be categorized by an </w:t>
      </w:r>
      <w:r w:rsidR="00C62ECD">
        <w:rPr>
          <w:rFonts w:ascii="Arial" w:hAnsi="Arial" w:cs="Arial"/>
        </w:rPr>
        <w:t>integrated decision-making p</w:t>
      </w:r>
      <w:r w:rsidR="00C62ECD" w:rsidRPr="00DC044A">
        <w:rPr>
          <w:rFonts w:ascii="Arial" w:hAnsi="Arial" w:cs="Arial"/>
        </w:rPr>
        <w:t xml:space="preserve">anel </w:t>
      </w:r>
      <w:r w:rsidR="00C62ECD">
        <w:rPr>
          <w:rFonts w:ascii="Arial" w:hAnsi="Arial" w:cs="Arial"/>
        </w:rPr>
        <w:t>(</w:t>
      </w:r>
      <w:r w:rsidR="00924F38" w:rsidRPr="00DC044A">
        <w:rPr>
          <w:rFonts w:ascii="Arial" w:hAnsi="Arial" w:cs="Arial"/>
        </w:rPr>
        <w:t>IDP</w:t>
      </w:r>
      <w:r w:rsidR="00C62ECD">
        <w:rPr>
          <w:rFonts w:ascii="Arial" w:hAnsi="Arial" w:cs="Arial"/>
        </w:rPr>
        <w:t>)</w:t>
      </w:r>
      <w:r w:rsidR="00924F38">
        <w:rPr>
          <w:rFonts w:ascii="Arial" w:hAnsi="Arial" w:cs="Arial"/>
        </w:rPr>
        <w:t xml:space="preserve"> that is</w:t>
      </w:r>
      <w:r w:rsidR="00924F38" w:rsidRPr="00DC044A">
        <w:rPr>
          <w:rFonts w:ascii="Arial" w:hAnsi="Arial" w:cs="Arial"/>
        </w:rPr>
        <w:t xml:space="preserve"> staffed with expert, plant-knowledgeable members whose </w:t>
      </w:r>
      <w:r w:rsidR="00811DD8">
        <w:rPr>
          <w:rFonts w:ascii="Arial" w:hAnsi="Arial" w:cs="Arial"/>
        </w:rPr>
        <w:t xml:space="preserve">joint </w:t>
      </w:r>
      <w:r w:rsidR="00924F38" w:rsidRPr="00DC044A">
        <w:rPr>
          <w:rFonts w:ascii="Arial" w:hAnsi="Arial" w:cs="Arial"/>
        </w:rPr>
        <w:t>expertise includes, at a minimum, PRA, safety analysis, plant operation, design engineering, and system engineering.</w:t>
      </w:r>
    </w:p>
    <w:p w:rsidR="00924F38" w:rsidRDefault="00924F38" w:rsidP="00924F38">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924F38" w:rsidRDefault="00924F38" w:rsidP="00924F38">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r>
        <w:rPr>
          <w:rFonts w:ascii="Arial" w:hAnsi="Arial" w:cs="Arial"/>
        </w:rPr>
        <w:t>The regulation at 10 CFR </w:t>
      </w:r>
      <w:r w:rsidRPr="00DC044A">
        <w:rPr>
          <w:rFonts w:ascii="Arial" w:hAnsi="Arial" w:cs="Arial"/>
        </w:rPr>
        <w:t xml:space="preserve">50.69(c)(2) requires </w:t>
      </w:r>
      <w:r>
        <w:rPr>
          <w:rFonts w:ascii="Arial" w:hAnsi="Arial" w:cs="Arial"/>
        </w:rPr>
        <w:t xml:space="preserve">an IDP to evaluate </w:t>
      </w:r>
      <w:r w:rsidRPr="00DC044A">
        <w:rPr>
          <w:rFonts w:ascii="Arial" w:hAnsi="Arial" w:cs="Arial"/>
        </w:rPr>
        <w:t>the risk insights and other traditional information</w:t>
      </w:r>
      <w:r>
        <w:rPr>
          <w:rFonts w:ascii="Arial" w:hAnsi="Arial" w:cs="Arial"/>
        </w:rPr>
        <w:t>;</w:t>
      </w:r>
      <w:r w:rsidRPr="00DC044A">
        <w:rPr>
          <w:rFonts w:ascii="Arial" w:hAnsi="Arial" w:cs="Arial"/>
        </w:rPr>
        <w:t xml:space="preserve"> this panel must comprise</w:t>
      </w:r>
      <w:r>
        <w:rPr>
          <w:rFonts w:ascii="Arial" w:hAnsi="Arial" w:cs="Arial"/>
        </w:rPr>
        <w:t xml:space="preserve"> </w:t>
      </w:r>
      <w:r w:rsidRPr="00DC044A">
        <w:rPr>
          <w:rFonts w:ascii="Arial" w:hAnsi="Arial" w:cs="Arial"/>
        </w:rPr>
        <w:t xml:space="preserve">expert, plant-knowledgeable members whose </w:t>
      </w:r>
      <w:r w:rsidR="00811DD8">
        <w:rPr>
          <w:rFonts w:ascii="Arial" w:hAnsi="Arial" w:cs="Arial"/>
        </w:rPr>
        <w:t xml:space="preserve">joint </w:t>
      </w:r>
      <w:r w:rsidRPr="00DC044A">
        <w:rPr>
          <w:rFonts w:ascii="Arial" w:hAnsi="Arial" w:cs="Arial"/>
        </w:rPr>
        <w:t>expertise includes PRA, safety analysis, plant operation, design engineering, and system e</w:t>
      </w:r>
      <w:r>
        <w:rPr>
          <w:rFonts w:ascii="Arial" w:hAnsi="Arial" w:cs="Arial"/>
        </w:rPr>
        <w:t xml:space="preserve">ngineering. </w:t>
      </w:r>
      <w:r w:rsidRPr="00DC044A">
        <w:rPr>
          <w:rFonts w:ascii="Arial" w:hAnsi="Arial" w:cs="Arial"/>
        </w:rPr>
        <w:t xml:space="preserve">Because the IDP makes the final determination about the safety significance of an SSC, the requirements in </w:t>
      </w:r>
      <w:r>
        <w:rPr>
          <w:rFonts w:ascii="Arial" w:hAnsi="Arial" w:cs="Arial"/>
        </w:rPr>
        <w:t>10 CFR </w:t>
      </w:r>
      <w:r w:rsidRPr="00DC044A">
        <w:rPr>
          <w:rFonts w:ascii="Arial" w:hAnsi="Arial" w:cs="Arial"/>
        </w:rPr>
        <w:t xml:space="preserve">50.69(c)(2) are necessary </w:t>
      </w:r>
      <w:r>
        <w:rPr>
          <w:rFonts w:ascii="Arial" w:hAnsi="Arial" w:cs="Arial"/>
        </w:rPr>
        <w:t>to ensure that</w:t>
      </w:r>
      <w:r w:rsidRPr="00DC044A">
        <w:rPr>
          <w:rFonts w:ascii="Arial" w:hAnsi="Arial" w:cs="Arial"/>
        </w:rPr>
        <w:t xml:space="preserve"> the panel </w:t>
      </w:r>
      <w:r>
        <w:rPr>
          <w:rFonts w:ascii="Arial" w:hAnsi="Arial" w:cs="Arial"/>
        </w:rPr>
        <w:t>comprises</w:t>
      </w:r>
      <w:r w:rsidRPr="00DC044A">
        <w:rPr>
          <w:rFonts w:ascii="Arial" w:hAnsi="Arial" w:cs="Arial"/>
        </w:rPr>
        <w:t xml:space="preserve"> experienced personnel who possess diverse knowledge and insights in plant design and operation and who are capable </w:t>
      </w:r>
      <w:r>
        <w:rPr>
          <w:rFonts w:ascii="Arial" w:hAnsi="Arial" w:cs="Arial"/>
        </w:rPr>
        <w:t xml:space="preserve">of </w:t>
      </w:r>
      <w:r w:rsidR="00811DD8">
        <w:rPr>
          <w:rFonts w:ascii="Arial" w:hAnsi="Arial" w:cs="Arial"/>
        </w:rPr>
        <w:t xml:space="preserve">blending </w:t>
      </w:r>
      <w:r w:rsidRPr="00DC044A">
        <w:rPr>
          <w:rFonts w:ascii="Arial" w:hAnsi="Arial" w:cs="Arial"/>
        </w:rPr>
        <w:t>deterministic knowledge and risk insights to categorize SSCs.</w:t>
      </w:r>
    </w:p>
    <w:p w:rsidR="00924F38" w:rsidRDefault="00924F38" w:rsidP="00924F3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924F38" w:rsidRDefault="008D411A" w:rsidP="00924F38">
      <w:pPr>
        <w:pStyle w:val="ListParagraph"/>
        <w:widowControl/>
        <w:numPr>
          <w:ilvl w:val="0"/>
          <w:numId w:val="6"/>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hanging="720"/>
        <w:jc w:val="both"/>
        <w:rPr>
          <w:rFonts w:ascii="Arial" w:hAnsi="Arial" w:cs="Arial"/>
        </w:rPr>
      </w:pPr>
      <w:r>
        <w:rPr>
          <w:rFonts w:ascii="Arial" w:hAnsi="Arial" w:cs="Arial"/>
        </w:rPr>
        <w:t>T</w:t>
      </w:r>
      <w:r w:rsidR="00FA7251">
        <w:rPr>
          <w:rFonts w:ascii="Arial" w:hAnsi="Arial" w:cs="Arial"/>
        </w:rPr>
        <w:t xml:space="preserve">he procedure(s) describes </w:t>
      </w:r>
      <w:r w:rsidR="00924F38">
        <w:rPr>
          <w:rFonts w:ascii="Arial" w:hAnsi="Arial" w:cs="Arial"/>
        </w:rPr>
        <w:t>treatment applied to RISC-1 and RISC-2 SSCs to ensure that these SSCs will perform their functions consistent with the categorization process assumptions.</w:t>
      </w:r>
      <w:r w:rsidR="00FA7251">
        <w:rPr>
          <w:rFonts w:ascii="Arial" w:hAnsi="Arial" w:cs="Arial"/>
        </w:rPr>
        <w:t xml:space="preserve">  The inspectors should confirm that the </w:t>
      </w:r>
      <w:r w:rsidR="00FA7251">
        <w:rPr>
          <w:rFonts w:ascii="Arial" w:hAnsi="Arial" w:cs="Arial"/>
        </w:rPr>
        <w:lastRenderedPageBreak/>
        <w:t>treatment for RISC-1</w:t>
      </w:r>
      <w:r w:rsidR="00811DD8">
        <w:rPr>
          <w:rFonts w:ascii="Arial" w:hAnsi="Arial" w:cs="Arial"/>
        </w:rPr>
        <w:t xml:space="preserve"> (only for beyond design basis events)</w:t>
      </w:r>
      <w:r w:rsidR="00FA7251">
        <w:rPr>
          <w:rFonts w:ascii="Arial" w:hAnsi="Arial" w:cs="Arial"/>
        </w:rPr>
        <w:t xml:space="preserve"> and RISC-2 SSCs is</w:t>
      </w:r>
      <w:r w:rsidR="00811DD8">
        <w:rPr>
          <w:rFonts w:ascii="Arial" w:hAnsi="Arial" w:cs="Arial"/>
        </w:rPr>
        <w:t xml:space="preserve"> </w:t>
      </w:r>
      <w:r w:rsidR="00FA7251">
        <w:rPr>
          <w:rFonts w:ascii="Arial" w:hAnsi="Arial" w:cs="Arial"/>
        </w:rPr>
        <w:t>being correctly applied.</w:t>
      </w:r>
    </w:p>
    <w:p w:rsidR="00924F38" w:rsidRDefault="00924F38" w:rsidP="00924F3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924F38" w:rsidRDefault="00924F38" w:rsidP="00924F3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jc w:val="both"/>
        <w:rPr>
          <w:rFonts w:ascii="Arial" w:hAnsi="Arial" w:cs="Arial"/>
        </w:rPr>
      </w:pPr>
      <w:r>
        <w:rPr>
          <w:rFonts w:ascii="Arial" w:hAnsi="Arial" w:cs="Arial"/>
        </w:rPr>
        <w:t>T</w:t>
      </w:r>
      <w:r w:rsidR="00002DCB">
        <w:rPr>
          <w:rFonts w:ascii="Arial" w:hAnsi="Arial" w:cs="Arial"/>
        </w:rPr>
        <w:t>he regulation at 10 CFR 50.69(d)</w:t>
      </w:r>
      <w:r>
        <w:rPr>
          <w:rFonts w:ascii="Arial" w:hAnsi="Arial" w:cs="Arial"/>
        </w:rPr>
        <w:t xml:space="preserve">(1) imposes requirements that are intended to ensure that RISC-1 and RISC-2 SSCs will perform their </w:t>
      </w:r>
      <w:r w:rsidR="00811DD8">
        <w:rPr>
          <w:rFonts w:ascii="Arial" w:hAnsi="Arial" w:cs="Arial"/>
        </w:rPr>
        <w:t xml:space="preserve">safety significant </w:t>
      </w:r>
      <w:r>
        <w:rPr>
          <w:rFonts w:ascii="Arial" w:hAnsi="Arial" w:cs="Arial"/>
        </w:rPr>
        <w:t>functions consistent with the categorization process assumptions. The regulations require the licensee or applicant to evaluate the treatment being applied to RISC-1 and RISC-2 SSCs to ensure it supports the key assumptions in the categorization process that relate to the assumed performance of these SSCs</w:t>
      </w:r>
      <w:r w:rsidR="00811DD8">
        <w:rPr>
          <w:rFonts w:ascii="Arial" w:hAnsi="Arial" w:cs="Arial"/>
        </w:rPr>
        <w:t xml:space="preserve"> for their safety significant functions</w:t>
      </w:r>
      <w:r>
        <w:rPr>
          <w:rFonts w:ascii="Arial" w:hAnsi="Arial" w:cs="Arial"/>
        </w:rPr>
        <w:t xml:space="preserve">. </w:t>
      </w:r>
    </w:p>
    <w:p w:rsidR="00924F38" w:rsidRDefault="00924F38" w:rsidP="00924F3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jc w:val="both"/>
        <w:rPr>
          <w:rFonts w:ascii="Arial" w:hAnsi="Arial" w:cs="Arial"/>
        </w:rPr>
      </w:pPr>
      <w:r>
        <w:rPr>
          <w:rFonts w:ascii="Arial" w:hAnsi="Arial" w:cs="Arial"/>
        </w:rPr>
        <w:t xml:space="preserve"> </w:t>
      </w:r>
    </w:p>
    <w:p w:rsidR="00924F38" w:rsidRDefault="008D411A" w:rsidP="00924F38">
      <w:pPr>
        <w:pStyle w:val="ListParagraph"/>
        <w:widowControl/>
        <w:numPr>
          <w:ilvl w:val="0"/>
          <w:numId w:val="6"/>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hanging="720"/>
        <w:jc w:val="both"/>
        <w:rPr>
          <w:rFonts w:ascii="Arial" w:hAnsi="Arial" w:cs="Arial"/>
        </w:rPr>
      </w:pPr>
      <w:r>
        <w:rPr>
          <w:rFonts w:ascii="Arial" w:hAnsi="Arial" w:cs="Arial"/>
        </w:rPr>
        <w:t>T</w:t>
      </w:r>
      <w:r w:rsidR="00FA7251">
        <w:rPr>
          <w:rFonts w:ascii="Arial" w:hAnsi="Arial" w:cs="Arial"/>
        </w:rPr>
        <w:t>he procedure(s) describe</w:t>
      </w:r>
      <w:r>
        <w:rPr>
          <w:rFonts w:ascii="Arial" w:hAnsi="Arial" w:cs="Arial"/>
        </w:rPr>
        <w:t>s</w:t>
      </w:r>
      <w:r w:rsidR="00FA7251">
        <w:rPr>
          <w:rFonts w:ascii="Arial" w:hAnsi="Arial" w:cs="Arial"/>
        </w:rPr>
        <w:t xml:space="preserve"> </w:t>
      </w:r>
      <w:r w:rsidR="00924F38" w:rsidRPr="0047217F">
        <w:rPr>
          <w:rFonts w:ascii="Arial" w:hAnsi="Arial" w:cs="Arial"/>
        </w:rPr>
        <w:t xml:space="preserve">alternate treatment applied to RISC-3 SSCs </w:t>
      </w:r>
      <w:r w:rsidR="00924F38">
        <w:rPr>
          <w:rFonts w:ascii="Arial" w:hAnsi="Arial" w:cs="Arial"/>
        </w:rPr>
        <w:t>to ensure</w:t>
      </w:r>
      <w:r w:rsidR="00924F38" w:rsidRPr="0047217F">
        <w:rPr>
          <w:rFonts w:ascii="Arial" w:hAnsi="Arial" w:cs="Arial"/>
        </w:rPr>
        <w:t xml:space="preserve"> that these SSCs will continue to be capable of performing their safety-related functions under design</w:t>
      </w:r>
      <w:r w:rsidR="00924F38">
        <w:rPr>
          <w:rFonts w:ascii="Arial" w:hAnsi="Arial" w:cs="Arial"/>
        </w:rPr>
        <w:t>-</w:t>
      </w:r>
      <w:r w:rsidR="00924F38" w:rsidRPr="0047217F">
        <w:rPr>
          <w:rFonts w:ascii="Arial" w:hAnsi="Arial" w:cs="Arial"/>
        </w:rPr>
        <w:t>basis conditions.</w:t>
      </w:r>
    </w:p>
    <w:p w:rsidR="00813030" w:rsidRDefault="00AC103B" w:rsidP="00065811">
      <w:pPr>
        <w:pStyle w:val="NormalWeb"/>
        <w:ind w:left="720"/>
        <w:jc w:val="both"/>
        <w:rPr>
          <w:rFonts w:ascii="Arial" w:hAnsi="Arial" w:cs="Arial"/>
          <w:sz w:val="24"/>
          <w:szCs w:val="24"/>
        </w:rPr>
      </w:pPr>
      <w:r w:rsidRPr="00AC103B">
        <w:rPr>
          <w:rFonts w:ascii="Arial" w:hAnsi="Arial" w:cs="Arial"/>
          <w:sz w:val="24"/>
          <w:szCs w:val="24"/>
        </w:rPr>
        <w:t>The licensee or applicant shall ensure, with reasonable confidence, that RISC-3 SSCs remain capable of performing their safety-related functions under design basis conditions, including seismic conditions and environmental conditions and effects</w:t>
      </w:r>
      <w:r>
        <w:rPr>
          <w:rFonts w:ascii="Arial" w:hAnsi="Arial" w:cs="Arial"/>
          <w:sz w:val="24"/>
          <w:szCs w:val="24"/>
        </w:rPr>
        <w:t xml:space="preserve"> throughout their service life.  </w:t>
      </w:r>
      <w:r w:rsidRPr="00AC103B">
        <w:rPr>
          <w:rFonts w:ascii="Arial" w:hAnsi="Arial" w:cs="Arial"/>
          <w:sz w:val="24"/>
          <w:szCs w:val="24"/>
        </w:rPr>
        <w:t>The treatment of RISC-3 SSCs must be consistent w</w:t>
      </w:r>
      <w:r>
        <w:rPr>
          <w:rFonts w:ascii="Arial" w:hAnsi="Arial" w:cs="Arial"/>
          <w:sz w:val="24"/>
          <w:szCs w:val="24"/>
        </w:rPr>
        <w:t xml:space="preserve">ith the categorization </w:t>
      </w:r>
      <w:r w:rsidR="00A90CB9">
        <w:rPr>
          <w:rFonts w:ascii="Arial" w:hAnsi="Arial" w:cs="Arial"/>
          <w:sz w:val="24"/>
          <w:szCs w:val="24"/>
        </w:rPr>
        <w:t xml:space="preserve">basis.  </w:t>
      </w:r>
      <w:r w:rsidR="00172B4E">
        <w:rPr>
          <w:rFonts w:ascii="Arial" w:hAnsi="Arial" w:cs="Arial"/>
          <w:sz w:val="24"/>
          <w:szCs w:val="24"/>
        </w:rPr>
        <w:t xml:space="preserve">This means that the </w:t>
      </w:r>
      <w:r w:rsidR="00172B4E" w:rsidRPr="00172B4E">
        <w:rPr>
          <w:rFonts w:ascii="Arial" w:hAnsi="Arial" w:cs="Arial"/>
          <w:sz w:val="24"/>
          <w:szCs w:val="24"/>
        </w:rPr>
        <w:t>licensee or app</w:t>
      </w:r>
      <w:r w:rsidR="00A90CB9">
        <w:rPr>
          <w:rFonts w:ascii="Arial" w:hAnsi="Arial" w:cs="Arial"/>
          <w:sz w:val="24"/>
          <w:szCs w:val="24"/>
        </w:rPr>
        <w:t xml:space="preserve">licant must establish treatment </w:t>
      </w:r>
      <w:r w:rsidR="004A4ADF">
        <w:rPr>
          <w:rFonts w:ascii="Arial" w:hAnsi="Arial" w:cs="Arial"/>
          <w:sz w:val="24"/>
          <w:szCs w:val="24"/>
        </w:rPr>
        <w:t>that</w:t>
      </w:r>
      <w:r w:rsidR="00065811">
        <w:rPr>
          <w:rFonts w:ascii="Arial" w:hAnsi="Arial" w:cs="Arial"/>
          <w:sz w:val="24"/>
          <w:szCs w:val="24"/>
        </w:rPr>
        <w:t xml:space="preserve"> provides reasonable confidence that the RISC-3 </w:t>
      </w:r>
      <w:r w:rsidR="00172B4E" w:rsidRPr="00172B4E">
        <w:rPr>
          <w:rFonts w:ascii="Arial" w:hAnsi="Arial" w:cs="Arial"/>
          <w:sz w:val="24"/>
          <w:szCs w:val="24"/>
        </w:rPr>
        <w:t>SSCs perform their safety-related functions under design basis conditions and is consistent with the assumptions in the categorization proc</w:t>
      </w:r>
      <w:r w:rsidR="00172B4E">
        <w:rPr>
          <w:rFonts w:ascii="Arial" w:hAnsi="Arial" w:cs="Arial"/>
          <w:sz w:val="24"/>
          <w:szCs w:val="24"/>
        </w:rPr>
        <w:t>ess (e.g., reliability levels</w:t>
      </w:r>
      <w:r w:rsidR="00065811">
        <w:rPr>
          <w:rFonts w:ascii="Arial" w:hAnsi="Arial" w:cs="Arial"/>
          <w:sz w:val="24"/>
          <w:szCs w:val="24"/>
        </w:rPr>
        <w:t>, if assumed in the categorization process</w:t>
      </w:r>
      <w:r w:rsidR="00172B4E">
        <w:rPr>
          <w:rFonts w:ascii="Arial" w:hAnsi="Arial" w:cs="Arial"/>
          <w:sz w:val="24"/>
          <w:szCs w:val="24"/>
        </w:rPr>
        <w:t xml:space="preserve">).  </w:t>
      </w:r>
      <w:r w:rsidR="00172B4E" w:rsidRPr="00172B4E">
        <w:rPr>
          <w:rFonts w:ascii="Arial" w:hAnsi="Arial" w:cs="Arial"/>
          <w:sz w:val="24"/>
          <w:szCs w:val="24"/>
        </w:rPr>
        <w:t>The li</w:t>
      </w:r>
      <w:r w:rsidR="00DD19E3">
        <w:rPr>
          <w:rFonts w:ascii="Arial" w:hAnsi="Arial" w:cs="Arial"/>
          <w:sz w:val="24"/>
          <w:szCs w:val="24"/>
        </w:rPr>
        <w:t xml:space="preserve">censee or applicant must </w:t>
      </w:r>
      <w:r w:rsidR="00172B4E" w:rsidRPr="00172B4E">
        <w:rPr>
          <w:rFonts w:ascii="Arial" w:hAnsi="Arial" w:cs="Arial"/>
          <w:sz w:val="24"/>
          <w:szCs w:val="24"/>
        </w:rPr>
        <w:t>establish treatment that provid</w:t>
      </w:r>
      <w:r w:rsidR="00813030">
        <w:rPr>
          <w:rFonts w:ascii="Arial" w:hAnsi="Arial" w:cs="Arial"/>
          <w:sz w:val="24"/>
          <w:szCs w:val="24"/>
        </w:rPr>
        <w:t xml:space="preserve">es this level of reliability, for example, </w:t>
      </w:r>
      <w:r w:rsidR="00172B4E" w:rsidRPr="00172B4E">
        <w:rPr>
          <w:rFonts w:ascii="Arial" w:hAnsi="Arial" w:cs="Arial"/>
          <w:sz w:val="24"/>
          <w:szCs w:val="24"/>
        </w:rPr>
        <w:t xml:space="preserve">use consensus standards </w:t>
      </w:r>
      <w:r w:rsidR="00540E87">
        <w:rPr>
          <w:rFonts w:ascii="Arial" w:hAnsi="Arial" w:cs="Arial"/>
          <w:sz w:val="24"/>
          <w:szCs w:val="24"/>
        </w:rPr>
        <w:t xml:space="preserve">or NRC accepted guidance </w:t>
      </w:r>
      <w:r w:rsidR="00172B4E" w:rsidRPr="00172B4E">
        <w:rPr>
          <w:rFonts w:ascii="Arial" w:hAnsi="Arial" w:cs="Arial"/>
          <w:sz w:val="24"/>
          <w:szCs w:val="24"/>
        </w:rPr>
        <w:t xml:space="preserve">that </w:t>
      </w:r>
      <w:r w:rsidR="00065811">
        <w:rPr>
          <w:rFonts w:ascii="Arial" w:hAnsi="Arial" w:cs="Arial"/>
          <w:sz w:val="24"/>
          <w:szCs w:val="24"/>
        </w:rPr>
        <w:t xml:space="preserve">ensure, with reasonable confidence that the RISC-3 SSCs will perform their safety-related functions under design basis conditions.  </w:t>
      </w:r>
      <w:r w:rsidR="00172B4E" w:rsidRPr="00172B4E">
        <w:rPr>
          <w:rFonts w:ascii="Arial" w:hAnsi="Arial" w:cs="Arial"/>
          <w:sz w:val="24"/>
          <w:szCs w:val="24"/>
        </w:rPr>
        <w:t>In using consensus standards, the licensee or applicant must note that combining or omitting provisions of standards might result in ineffective  implementation of § 50.69 by causing RISC-3 SSCs to be incapable of</w:t>
      </w:r>
      <w:r w:rsidR="00172B4E">
        <w:rPr>
          <w:rFonts w:ascii="Arial" w:hAnsi="Arial" w:cs="Arial"/>
          <w:sz w:val="24"/>
          <w:szCs w:val="24"/>
        </w:rPr>
        <w:t xml:space="preserve"> </w:t>
      </w:r>
      <w:r w:rsidR="00172B4E" w:rsidRPr="00172B4E">
        <w:rPr>
          <w:rFonts w:ascii="Arial" w:hAnsi="Arial" w:cs="Arial"/>
          <w:sz w:val="24"/>
          <w:szCs w:val="24"/>
        </w:rPr>
        <w:t>performing their design basis safety functions.</w:t>
      </w:r>
      <w:r w:rsidR="00813030">
        <w:rPr>
          <w:rFonts w:ascii="Arial" w:hAnsi="Arial" w:cs="Arial"/>
          <w:sz w:val="24"/>
          <w:szCs w:val="24"/>
        </w:rPr>
        <w:t xml:space="preserve">  </w:t>
      </w:r>
      <w:r w:rsidR="00813030" w:rsidRPr="00813030">
        <w:rPr>
          <w:rFonts w:ascii="Arial" w:hAnsi="Arial" w:cs="Arial"/>
          <w:sz w:val="24"/>
          <w:szCs w:val="24"/>
        </w:rPr>
        <w:t>The NRC considers the ASME Code Cases endorsed in 10 CFR 50.55a and listed in RGs 1.84, 1.147, and 1.192 to be one acceptable method of establishing treatment of RISC-3 SSCs, where applicable, in that those  code cases adjust treatment based on the safety significance of the components.</w:t>
      </w:r>
    </w:p>
    <w:p w:rsidR="00AC103B" w:rsidRDefault="00AC103B" w:rsidP="00AC103B">
      <w:pPr>
        <w:pStyle w:val="NormalWeb"/>
        <w:ind w:left="720"/>
        <w:rPr>
          <w:rFonts w:ascii="Arial" w:hAnsi="Arial" w:cs="Arial"/>
          <w:sz w:val="24"/>
          <w:szCs w:val="24"/>
        </w:rPr>
      </w:pPr>
      <w:r w:rsidRPr="00AC103B">
        <w:rPr>
          <w:rFonts w:ascii="Arial" w:hAnsi="Arial" w:cs="Arial"/>
          <w:sz w:val="24"/>
          <w:szCs w:val="24"/>
        </w:rPr>
        <w:t>Inspection and testing, and corrective action shall be provided for RISC-3 SSCs.</w:t>
      </w:r>
      <w:r w:rsidR="0003093F">
        <w:rPr>
          <w:rFonts w:ascii="Arial" w:hAnsi="Arial" w:cs="Arial"/>
          <w:sz w:val="24"/>
          <w:szCs w:val="24"/>
        </w:rPr>
        <w:t xml:space="preserve">  </w:t>
      </w:r>
      <w:r w:rsidR="00065811">
        <w:rPr>
          <w:rFonts w:ascii="Arial" w:hAnsi="Arial" w:cs="Arial"/>
          <w:sz w:val="24"/>
          <w:szCs w:val="24"/>
        </w:rPr>
        <w:t>Appropriate p</w:t>
      </w:r>
      <w:r w:rsidRPr="00AC103B">
        <w:rPr>
          <w:rFonts w:ascii="Arial" w:hAnsi="Arial" w:cs="Arial"/>
          <w:sz w:val="24"/>
          <w:szCs w:val="24"/>
        </w:rPr>
        <w:t>eriodic inspection and testing activities must be conducted to determine that RISC-3 SSCs will remain capable of performing their safety-related functions un</w:t>
      </w:r>
      <w:r>
        <w:rPr>
          <w:rFonts w:ascii="Arial" w:hAnsi="Arial" w:cs="Arial"/>
          <w:sz w:val="24"/>
          <w:szCs w:val="24"/>
        </w:rPr>
        <w:t xml:space="preserve">der design basis conditions.  </w:t>
      </w:r>
      <w:r w:rsidRPr="00AC103B">
        <w:rPr>
          <w:rFonts w:ascii="Arial" w:hAnsi="Arial" w:cs="Arial"/>
          <w:sz w:val="24"/>
          <w:szCs w:val="24"/>
        </w:rPr>
        <w:t>Conditions that would prevent a RISC-3 SSC from performing its safety-related functions under design basis conditions must b</w:t>
      </w:r>
      <w:r>
        <w:rPr>
          <w:rFonts w:ascii="Arial" w:hAnsi="Arial" w:cs="Arial"/>
          <w:sz w:val="24"/>
          <w:szCs w:val="24"/>
        </w:rPr>
        <w:t xml:space="preserve">e corrected in a timely manner.  </w:t>
      </w:r>
      <w:r w:rsidRPr="00AC103B">
        <w:rPr>
          <w:rFonts w:ascii="Arial" w:hAnsi="Arial" w:cs="Arial"/>
          <w:sz w:val="24"/>
          <w:szCs w:val="24"/>
        </w:rPr>
        <w:t>For significant conditions adverse to quality, measures must be taken to provide reasonable confidence that the cause of the condition is determined and corrective action taken to preclude repetition.</w:t>
      </w:r>
    </w:p>
    <w:p w:rsidR="0003093F" w:rsidRPr="0003093F" w:rsidRDefault="0003093F" w:rsidP="0003093F">
      <w:pPr>
        <w:widowControl/>
        <w:ind w:left="720"/>
        <w:rPr>
          <w:rFonts w:ascii="Arial" w:hAnsi="Arial" w:cs="Arial"/>
        </w:rPr>
      </w:pPr>
      <w:r w:rsidRPr="0003093F">
        <w:rPr>
          <w:rFonts w:ascii="Arial" w:hAnsi="Arial" w:cs="Arial"/>
        </w:rPr>
        <w:t>The inspection and testing requir</w:t>
      </w:r>
      <w:r w:rsidR="00065811">
        <w:rPr>
          <w:rFonts w:ascii="Arial" w:hAnsi="Arial" w:cs="Arial"/>
        </w:rPr>
        <w:t xml:space="preserve">ement in § 50.69(d)(2)(i) </w:t>
      </w:r>
      <w:r w:rsidRPr="0003093F">
        <w:rPr>
          <w:rFonts w:ascii="Arial" w:hAnsi="Arial" w:cs="Arial"/>
        </w:rPr>
        <w:t>provide</w:t>
      </w:r>
      <w:r w:rsidR="00065811">
        <w:rPr>
          <w:rFonts w:ascii="Arial" w:hAnsi="Arial" w:cs="Arial"/>
        </w:rPr>
        <w:t>s</w:t>
      </w:r>
      <w:r w:rsidRPr="0003093F">
        <w:rPr>
          <w:rFonts w:ascii="Arial" w:hAnsi="Arial" w:cs="Arial"/>
        </w:rPr>
        <w:t xml:space="preserve"> performance data for RISC-3 SSCs to determine if the reduction in treatment has adversely affected their design basis capability and to provide reasonable confidence that </w:t>
      </w:r>
      <w:r w:rsidRPr="0003093F">
        <w:rPr>
          <w:rFonts w:ascii="Arial" w:hAnsi="Arial" w:cs="Arial"/>
        </w:rPr>
        <w:lastRenderedPageBreak/>
        <w:t>the SSC can perform its safety function throughout their service life.</w:t>
      </w:r>
      <w:r>
        <w:rPr>
          <w:rFonts w:ascii="Arial" w:hAnsi="Arial" w:cs="Arial"/>
        </w:rPr>
        <w:t xml:space="preserve">  </w:t>
      </w:r>
      <w:r w:rsidRPr="0003093F">
        <w:rPr>
          <w:rFonts w:ascii="Arial" w:hAnsi="Arial" w:cs="Arial"/>
        </w:rPr>
        <w:t>The corrective action requirement in § 50.69(d)(2)(ii) is to provide reasonable confidence that RISC-3 safety related functional capability is maintained and thereby avoid adverse impacts on the reliability and availability of multiple RISC-3 SSCs, which could reduce plant safety beyond the categorization process assumptions or results and invalidate the risk sensitivity results.</w:t>
      </w:r>
    </w:p>
    <w:p w:rsidR="0003093F" w:rsidRDefault="0003093F" w:rsidP="0003093F">
      <w:pPr>
        <w:widowControl/>
        <w:ind w:left="720"/>
        <w:rPr>
          <w:rFonts w:ascii="Arial" w:hAnsi="Arial" w:cs="Arial"/>
        </w:rPr>
      </w:pPr>
    </w:p>
    <w:p w:rsidR="00924F38" w:rsidRDefault="008D411A" w:rsidP="00924F38">
      <w:pPr>
        <w:pStyle w:val="ListParagraph"/>
        <w:widowControl/>
        <w:numPr>
          <w:ilvl w:val="0"/>
          <w:numId w:val="6"/>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hanging="720"/>
        <w:jc w:val="both"/>
        <w:rPr>
          <w:rFonts w:ascii="Arial" w:hAnsi="Arial" w:cs="Arial"/>
        </w:rPr>
      </w:pPr>
      <w:r>
        <w:rPr>
          <w:rFonts w:ascii="Arial" w:hAnsi="Arial" w:cs="Arial"/>
        </w:rPr>
        <w:t>T</w:t>
      </w:r>
      <w:r w:rsidR="00FA7251">
        <w:rPr>
          <w:rFonts w:ascii="Arial" w:hAnsi="Arial" w:cs="Arial"/>
        </w:rPr>
        <w:t>he procedure</w:t>
      </w:r>
      <w:r>
        <w:rPr>
          <w:rFonts w:ascii="Arial" w:hAnsi="Arial" w:cs="Arial"/>
        </w:rPr>
        <w:t>(s)</w:t>
      </w:r>
      <w:r w:rsidR="00FA7251">
        <w:rPr>
          <w:rFonts w:ascii="Arial" w:hAnsi="Arial" w:cs="Arial"/>
        </w:rPr>
        <w:t xml:space="preserve"> require </w:t>
      </w:r>
      <w:r w:rsidR="00924F38" w:rsidRPr="00FD30E3">
        <w:rPr>
          <w:rFonts w:ascii="Arial" w:hAnsi="Arial" w:cs="Arial"/>
        </w:rPr>
        <w:t>feedback and process adjustments.</w:t>
      </w:r>
    </w:p>
    <w:p w:rsidR="00924F38" w:rsidRDefault="00924F38" w:rsidP="00924F38">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924F38" w:rsidRDefault="00924F38" w:rsidP="00924F38">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r w:rsidRPr="00FD30E3">
        <w:rPr>
          <w:rFonts w:ascii="Arial" w:hAnsi="Arial" w:cs="Arial"/>
        </w:rPr>
        <w:t xml:space="preserve">The validity of the categorization process relies on </w:t>
      </w:r>
      <w:r>
        <w:rPr>
          <w:rFonts w:ascii="Arial" w:hAnsi="Arial" w:cs="Arial"/>
        </w:rPr>
        <w:t xml:space="preserve">the licensee’s ability to </w:t>
      </w:r>
      <w:r w:rsidRPr="00FD30E3">
        <w:rPr>
          <w:rFonts w:ascii="Arial" w:hAnsi="Arial" w:cs="Arial"/>
        </w:rPr>
        <w:t>ensur</w:t>
      </w:r>
      <w:r>
        <w:rPr>
          <w:rFonts w:ascii="Arial" w:hAnsi="Arial" w:cs="Arial"/>
        </w:rPr>
        <w:t>e</w:t>
      </w:r>
      <w:r w:rsidRPr="00FD30E3">
        <w:rPr>
          <w:rFonts w:ascii="Arial" w:hAnsi="Arial" w:cs="Arial"/>
        </w:rPr>
        <w:t xml:space="preserve"> that </w:t>
      </w:r>
      <w:r>
        <w:rPr>
          <w:rFonts w:ascii="Arial" w:hAnsi="Arial" w:cs="Arial"/>
        </w:rPr>
        <w:t xml:space="preserve">it continues to maintain </w:t>
      </w:r>
      <w:r w:rsidRPr="00FD30E3">
        <w:rPr>
          <w:rFonts w:ascii="Arial" w:hAnsi="Arial" w:cs="Arial"/>
        </w:rPr>
        <w:t xml:space="preserve">the performance and condition of SSCs </w:t>
      </w:r>
      <w:r w:rsidR="007B1D4A">
        <w:rPr>
          <w:rFonts w:ascii="Arial" w:hAnsi="Arial" w:cs="Arial"/>
        </w:rPr>
        <w:t xml:space="preserve">credited in the categorization </w:t>
      </w:r>
      <w:r w:rsidR="00970485">
        <w:rPr>
          <w:rFonts w:ascii="Arial" w:hAnsi="Arial" w:cs="Arial"/>
        </w:rPr>
        <w:t xml:space="preserve">basis.  </w:t>
      </w:r>
      <w:r w:rsidRPr="00FD30E3">
        <w:rPr>
          <w:rFonts w:ascii="Arial" w:hAnsi="Arial" w:cs="Arial"/>
        </w:rPr>
        <w:t xml:space="preserve">Changes in the level of treatment applied to an SSC might result in changes in the </w:t>
      </w:r>
      <w:r w:rsidR="007B1D4A">
        <w:rPr>
          <w:rFonts w:ascii="Arial" w:hAnsi="Arial" w:cs="Arial"/>
        </w:rPr>
        <w:t>performance or condition</w:t>
      </w:r>
      <w:r w:rsidRPr="00FD30E3">
        <w:rPr>
          <w:rFonts w:ascii="Arial" w:hAnsi="Arial" w:cs="Arial"/>
        </w:rPr>
        <w:t xml:space="preserve"> of the SSCs. </w:t>
      </w:r>
      <w:r w:rsidR="007B1D4A">
        <w:rPr>
          <w:rFonts w:ascii="Arial" w:hAnsi="Arial" w:cs="Arial"/>
        </w:rPr>
        <w:t>Separately</w:t>
      </w:r>
      <w:r w:rsidRPr="00FD30E3">
        <w:rPr>
          <w:rFonts w:ascii="Arial" w:hAnsi="Arial" w:cs="Arial"/>
        </w:rPr>
        <w:t xml:space="preserve">, </w:t>
      </w:r>
      <w:r w:rsidR="0036154B">
        <w:rPr>
          <w:rFonts w:ascii="Arial" w:hAnsi="Arial" w:cs="Arial"/>
        </w:rPr>
        <w:t xml:space="preserve">modifications to system design, </w:t>
      </w:r>
      <w:r w:rsidRPr="00FD30E3">
        <w:rPr>
          <w:rFonts w:ascii="Arial" w:hAnsi="Arial" w:cs="Arial"/>
        </w:rPr>
        <w:t xml:space="preserve">changes to operational practices, and plant and industry operational experience may impact categorization process results. </w:t>
      </w:r>
    </w:p>
    <w:p w:rsidR="00924F38" w:rsidRDefault="00924F38" w:rsidP="00924F38">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86312D" w:rsidRDefault="00924F38" w:rsidP="0086312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r w:rsidRPr="00FD30E3">
        <w:rPr>
          <w:rFonts w:ascii="Arial" w:hAnsi="Arial" w:cs="Arial"/>
        </w:rPr>
        <w:t xml:space="preserve">Consequently, </w:t>
      </w:r>
      <w:r>
        <w:rPr>
          <w:rFonts w:ascii="Arial" w:hAnsi="Arial" w:cs="Arial"/>
        </w:rPr>
        <w:t xml:space="preserve">10 CFR 50.69(e) contains requirements </w:t>
      </w:r>
      <w:r w:rsidRPr="00FD30E3">
        <w:rPr>
          <w:rFonts w:ascii="Arial" w:hAnsi="Arial" w:cs="Arial"/>
        </w:rPr>
        <w:t xml:space="preserve">for updating the categorization and treatment processes when conditions warrant to </w:t>
      </w:r>
      <w:r>
        <w:rPr>
          <w:rFonts w:ascii="Arial" w:hAnsi="Arial" w:cs="Arial"/>
        </w:rPr>
        <w:t>en</w:t>
      </w:r>
      <w:r w:rsidRPr="00FD30E3">
        <w:rPr>
          <w:rFonts w:ascii="Arial" w:hAnsi="Arial" w:cs="Arial"/>
        </w:rPr>
        <w:t xml:space="preserve">sure that </w:t>
      </w:r>
      <w:r w:rsidR="007B1D4A">
        <w:rPr>
          <w:rFonts w:ascii="Arial" w:hAnsi="Arial" w:cs="Arial"/>
        </w:rPr>
        <w:t>categories assigned to SSCs continues to reflect the performance of the SSCs and the as-built, as-operated facility</w:t>
      </w:r>
      <w:r w:rsidRPr="00FD30E3">
        <w:rPr>
          <w:rFonts w:ascii="Arial" w:hAnsi="Arial" w:cs="Arial"/>
        </w:rPr>
        <w:t xml:space="preserve">. Specifically, the </w:t>
      </w:r>
      <w:r>
        <w:rPr>
          <w:rFonts w:ascii="Arial" w:hAnsi="Arial" w:cs="Arial"/>
        </w:rPr>
        <w:t>regulation</w:t>
      </w:r>
      <w:r w:rsidRPr="00FD30E3">
        <w:rPr>
          <w:rFonts w:ascii="Arial" w:hAnsi="Arial" w:cs="Arial"/>
        </w:rPr>
        <w:t xml:space="preserve"> requires licensees to review the changes to the plant, operational practices, </w:t>
      </w:r>
      <w:r>
        <w:rPr>
          <w:rFonts w:ascii="Arial" w:hAnsi="Arial" w:cs="Arial"/>
        </w:rPr>
        <w:t xml:space="preserve">and </w:t>
      </w:r>
      <w:r w:rsidRPr="00FD30E3">
        <w:rPr>
          <w:rFonts w:ascii="Arial" w:hAnsi="Arial" w:cs="Arial"/>
        </w:rPr>
        <w:t>applicable plant and industry operational experience and</w:t>
      </w:r>
      <w:r>
        <w:rPr>
          <w:rFonts w:ascii="Arial" w:hAnsi="Arial" w:cs="Arial"/>
        </w:rPr>
        <w:t xml:space="preserve"> to </w:t>
      </w:r>
      <w:r w:rsidRPr="00FD30E3">
        <w:rPr>
          <w:rFonts w:ascii="Arial" w:hAnsi="Arial" w:cs="Arial"/>
        </w:rPr>
        <w:t>update</w:t>
      </w:r>
      <w:r>
        <w:rPr>
          <w:rFonts w:ascii="Arial" w:hAnsi="Arial" w:cs="Arial"/>
        </w:rPr>
        <w:t>, as appropriate,</w:t>
      </w:r>
      <w:r w:rsidRPr="00FD30E3">
        <w:rPr>
          <w:rFonts w:ascii="Arial" w:hAnsi="Arial" w:cs="Arial"/>
        </w:rPr>
        <w:t xml:space="preserve"> the PRA and SSC categorization. </w:t>
      </w:r>
      <w:r>
        <w:rPr>
          <w:rFonts w:ascii="Arial" w:hAnsi="Arial" w:cs="Arial"/>
        </w:rPr>
        <w:t>Licensees must perform the</w:t>
      </w:r>
      <w:r w:rsidRPr="00FD30E3">
        <w:rPr>
          <w:rFonts w:ascii="Arial" w:hAnsi="Arial" w:cs="Arial"/>
        </w:rPr>
        <w:t xml:space="preserve"> review in a timely manner but no longer than once every two refueling outages. In addition, licensees </w:t>
      </w:r>
      <w:r>
        <w:rPr>
          <w:rFonts w:ascii="Arial" w:hAnsi="Arial" w:cs="Arial"/>
        </w:rPr>
        <w:t>must</w:t>
      </w:r>
      <w:r w:rsidRPr="00FD30E3">
        <w:rPr>
          <w:rFonts w:ascii="Arial" w:hAnsi="Arial" w:cs="Arial"/>
        </w:rPr>
        <w:t xml:space="preserve"> obtain sufficient information on SSC performance to verify that the categorization </w:t>
      </w:r>
      <w:r w:rsidR="00970485">
        <w:rPr>
          <w:rFonts w:ascii="Arial" w:hAnsi="Arial" w:cs="Arial"/>
        </w:rPr>
        <w:t xml:space="preserve">basis </w:t>
      </w:r>
      <w:r w:rsidRPr="00FD30E3">
        <w:rPr>
          <w:rFonts w:ascii="Arial" w:hAnsi="Arial" w:cs="Arial"/>
        </w:rPr>
        <w:t>remain</w:t>
      </w:r>
      <w:r w:rsidR="00970485">
        <w:rPr>
          <w:rFonts w:ascii="Arial" w:hAnsi="Arial" w:cs="Arial"/>
        </w:rPr>
        <w:t>s</w:t>
      </w:r>
      <w:r w:rsidRPr="00FD30E3">
        <w:rPr>
          <w:rFonts w:ascii="Arial" w:hAnsi="Arial" w:cs="Arial"/>
        </w:rPr>
        <w:t xml:space="preserve"> valid. </w:t>
      </w:r>
    </w:p>
    <w:p w:rsidR="0086312D" w:rsidRDefault="0086312D" w:rsidP="0086312D">
      <w:pPr>
        <w:pStyle w:val="ListParagraph"/>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924F38" w:rsidRPr="00EF39CC" w:rsidRDefault="008D411A" w:rsidP="0086312D">
      <w:pPr>
        <w:pStyle w:val="ListParagraph"/>
        <w:keepNext/>
        <w:keepLines/>
        <w:widowControl/>
        <w:numPr>
          <w:ilvl w:val="0"/>
          <w:numId w:val="6"/>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hanging="720"/>
        <w:jc w:val="both"/>
        <w:rPr>
          <w:rFonts w:ascii="Arial" w:hAnsi="Arial" w:cs="Arial"/>
        </w:rPr>
      </w:pPr>
      <w:r>
        <w:rPr>
          <w:rFonts w:ascii="Arial" w:hAnsi="Arial" w:cs="Arial"/>
        </w:rPr>
        <w:t xml:space="preserve">The </w:t>
      </w:r>
      <w:r w:rsidR="00B80A8D">
        <w:rPr>
          <w:rFonts w:ascii="Arial" w:hAnsi="Arial" w:cs="Arial"/>
        </w:rPr>
        <w:t xml:space="preserve">procedure(s) requires </w:t>
      </w:r>
      <w:r w:rsidR="00924F38" w:rsidRPr="00EF39CC">
        <w:rPr>
          <w:rFonts w:ascii="Arial" w:hAnsi="Arial" w:cs="Arial"/>
        </w:rPr>
        <w:t xml:space="preserve">program documentation, change control, and </w:t>
      </w:r>
      <w:r w:rsidR="00B80A8D">
        <w:rPr>
          <w:rFonts w:ascii="Arial" w:hAnsi="Arial" w:cs="Arial"/>
        </w:rPr>
        <w:t xml:space="preserve">maintenance of </w:t>
      </w:r>
      <w:r w:rsidR="00924F38" w:rsidRPr="00EF39CC">
        <w:rPr>
          <w:rFonts w:ascii="Arial" w:hAnsi="Arial" w:cs="Arial"/>
        </w:rPr>
        <w:t>records.</w:t>
      </w:r>
    </w:p>
    <w:p w:rsidR="00924F38" w:rsidRDefault="00924F38" w:rsidP="0086312D">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D561A1" w:rsidRDefault="00924F38" w:rsidP="00935795">
      <w:pPr>
        <w:widowControl/>
        <w:ind w:left="720"/>
        <w:rPr>
          <w:rFonts w:ascii="Arial" w:hAnsi="Arial" w:cs="Arial"/>
        </w:rPr>
      </w:pPr>
      <w:r>
        <w:rPr>
          <w:rFonts w:ascii="Arial" w:hAnsi="Arial" w:cs="Arial"/>
        </w:rPr>
        <w:t xml:space="preserve">The regulation at 10 CFR 50.69(f) specifies requirements for the documentation of the program, the control of plant programs and procedures, </w:t>
      </w:r>
      <w:r w:rsidR="00271A51">
        <w:rPr>
          <w:rFonts w:ascii="Arial" w:hAnsi="Arial" w:cs="Arial"/>
        </w:rPr>
        <w:t xml:space="preserve">and the maintenance of records.  </w:t>
      </w:r>
      <w:r>
        <w:rPr>
          <w:rFonts w:ascii="Arial" w:hAnsi="Arial" w:cs="Arial"/>
        </w:rPr>
        <w:t>In particular, 10 CFR 50.69(f)(1) requires the licensee or applicant to document the basis for its categorization o</w:t>
      </w:r>
      <w:r w:rsidR="008E3A98">
        <w:rPr>
          <w:rFonts w:ascii="Arial" w:hAnsi="Arial" w:cs="Arial"/>
        </w:rPr>
        <w:t xml:space="preserve">f any SSC </w:t>
      </w:r>
      <w:r>
        <w:rPr>
          <w:rFonts w:ascii="Arial" w:hAnsi="Arial" w:cs="Arial"/>
        </w:rPr>
        <w:t xml:space="preserve">before removing any </w:t>
      </w:r>
      <w:r w:rsidR="008E3A98">
        <w:rPr>
          <w:rFonts w:ascii="Arial" w:hAnsi="Arial" w:cs="Arial"/>
        </w:rPr>
        <w:t xml:space="preserve">special treatment </w:t>
      </w:r>
      <w:r>
        <w:rPr>
          <w:rFonts w:ascii="Arial" w:hAnsi="Arial" w:cs="Arial"/>
        </w:rPr>
        <w:t xml:space="preserve">requirements </w:t>
      </w:r>
      <w:r w:rsidR="008E3A98">
        <w:rPr>
          <w:rFonts w:ascii="Arial" w:hAnsi="Arial" w:cs="Arial"/>
        </w:rPr>
        <w:t xml:space="preserve">listed in </w:t>
      </w:r>
      <w:r>
        <w:rPr>
          <w:rFonts w:ascii="Arial" w:hAnsi="Arial" w:cs="Arial"/>
        </w:rPr>
        <w:t>10 CFR 50.69(b)(1)</w:t>
      </w:r>
      <w:r w:rsidR="008E3A98">
        <w:rPr>
          <w:rFonts w:ascii="Arial" w:hAnsi="Arial" w:cs="Arial"/>
        </w:rPr>
        <w:t xml:space="preserve"> from these SSCs.  </w:t>
      </w:r>
      <w:r>
        <w:rPr>
          <w:rFonts w:ascii="Arial" w:hAnsi="Arial" w:cs="Arial"/>
        </w:rPr>
        <w:t>The regulation at 10 CFR 50.69(f)(2) requires licensees and applicants to update their f</w:t>
      </w:r>
      <w:r w:rsidRPr="00957899">
        <w:rPr>
          <w:rFonts w:ascii="Arial" w:hAnsi="Arial" w:cs="Arial"/>
        </w:rPr>
        <w:t xml:space="preserve">inal </w:t>
      </w:r>
      <w:r>
        <w:rPr>
          <w:rFonts w:ascii="Arial" w:hAnsi="Arial" w:cs="Arial"/>
        </w:rPr>
        <w:t>s</w:t>
      </w:r>
      <w:r w:rsidRPr="00957899">
        <w:rPr>
          <w:rFonts w:ascii="Arial" w:hAnsi="Arial" w:cs="Arial"/>
        </w:rPr>
        <w:t xml:space="preserve">afety </w:t>
      </w:r>
      <w:r>
        <w:rPr>
          <w:rFonts w:ascii="Arial" w:hAnsi="Arial" w:cs="Arial"/>
        </w:rPr>
        <w:t>a</w:t>
      </w:r>
      <w:r w:rsidRPr="00957899">
        <w:rPr>
          <w:rFonts w:ascii="Arial" w:hAnsi="Arial" w:cs="Arial"/>
        </w:rPr>
        <w:t xml:space="preserve">nalysis </w:t>
      </w:r>
      <w:r>
        <w:rPr>
          <w:rFonts w:ascii="Arial" w:hAnsi="Arial" w:cs="Arial"/>
        </w:rPr>
        <w:t>r</w:t>
      </w:r>
      <w:r w:rsidRPr="00957899">
        <w:rPr>
          <w:rFonts w:ascii="Arial" w:hAnsi="Arial" w:cs="Arial"/>
        </w:rPr>
        <w:t>eport</w:t>
      </w:r>
      <w:r w:rsidR="003072A4">
        <w:rPr>
          <w:rFonts w:ascii="Arial" w:hAnsi="Arial" w:cs="Arial"/>
        </w:rPr>
        <w:t xml:space="preserve">.  </w:t>
      </w:r>
      <w:r w:rsidR="003072A4" w:rsidRPr="00C07229">
        <w:rPr>
          <w:rFonts w:ascii="Arial" w:hAnsi="Arial" w:cs="Arial"/>
        </w:rPr>
        <w:t>T</w:t>
      </w:r>
      <w:r w:rsidRPr="00C07229">
        <w:rPr>
          <w:rFonts w:ascii="Arial" w:hAnsi="Arial" w:cs="Arial"/>
        </w:rPr>
        <w:t>he regulation at 10 CFR 50.69(f)(3)</w:t>
      </w:r>
      <w:r w:rsidR="00C07229" w:rsidRPr="00C07229">
        <w:rPr>
          <w:rFonts w:ascii="Arial" w:hAnsi="Arial" w:cs="Arial"/>
        </w:rPr>
        <w:t xml:space="preserve"> specifies that for initial implementation of the </w:t>
      </w:r>
      <w:r w:rsidR="00D561A1">
        <w:rPr>
          <w:rFonts w:ascii="Arial" w:hAnsi="Arial" w:cs="Arial"/>
        </w:rPr>
        <w:t>regulation</w:t>
      </w:r>
      <w:r w:rsidR="00C07229" w:rsidRPr="00C07229">
        <w:rPr>
          <w:rFonts w:ascii="Arial" w:hAnsi="Arial" w:cs="Arial"/>
        </w:rPr>
        <w:t>, changes to the FSAR for implementation of this r</w:t>
      </w:r>
      <w:r w:rsidR="00D561A1">
        <w:rPr>
          <w:rFonts w:ascii="Arial" w:hAnsi="Arial" w:cs="Arial"/>
        </w:rPr>
        <w:t>egulation</w:t>
      </w:r>
      <w:r w:rsidR="00C07229" w:rsidRPr="00C07229">
        <w:rPr>
          <w:rFonts w:ascii="Arial" w:hAnsi="Arial" w:cs="Arial"/>
        </w:rPr>
        <w:t xml:space="preserve"> need not include a supporting § 50.59 evaluation of changes dire</w:t>
      </w:r>
      <w:r w:rsidR="00C07229">
        <w:rPr>
          <w:rFonts w:ascii="Arial" w:hAnsi="Arial" w:cs="Arial"/>
        </w:rPr>
        <w:t xml:space="preserve">ctly related to implementation.  </w:t>
      </w:r>
      <w:r w:rsidR="00C07229" w:rsidRPr="00C07229">
        <w:rPr>
          <w:rFonts w:ascii="Arial" w:hAnsi="Arial" w:cs="Arial"/>
        </w:rPr>
        <w:t>Future changes to the treatment processes and procedures for § 50.69 implementation may be made, provided the requirements of the r</w:t>
      </w:r>
      <w:r w:rsidR="00D561A1">
        <w:rPr>
          <w:rFonts w:ascii="Arial" w:hAnsi="Arial" w:cs="Arial"/>
        </w:rPr>
        <w:t>egulation</w:t>
      </w:r>
      <w:r w:rsidR="00C07229" w:rsidRPr="00C07229">
        <w:rPr>
          <w:rFonts w:ascii="Arial" w:hAnsi="Arial" w:cs="Arial"/>
        </w:rPr>
        <w:t xml:space="preserve"> and </w:t>
      </w:r>
      <w:r w:rsidR="00D561A1">
        <w:rPr>
          <w:rFonts w:ascii="Arial" w:hAnsi="Arial" w:cs="Arial"/>
        </w:rPr>
        <w:t xml:space="preserve">  </w:t>
      </w:r>
      <w:r w:rsidR="00C07229" w:rsidRPr="00C07229">
        <w:rPr>
          <w:rFonts w:ascii="Arial" w:hAnsi="Arial" w:cs="Arial"/>
        </w:rPr>
        <w:t>§ 50.59 continue to be met. While the licensee is to update its programs to reflect implementation of § 50.69, the Commission concluded that no additional review under § 50.59 is necessary for such changes to these parts of the FSAR that might occur</w:t>
      </w:r>
      <w:r w:rsidR="00C07229">
        <w:rPr>
          <w:rFonts w:ascii="Arial" w:hAnsi="Arial" w:cs="Arial"/>
        </w:rPr>
        <w:t xml:space="preserve">.  </w:t>
      </w:r>
      <w:r w:rsidR="00D561A1">
        <w:rPr>
          <w:rFonts w:ascii="Arial" w:hAnsi="Arial" w:cs="Arial"/>
        </w:rPr>
        <w:t xml:space="preserve">Title 10 CFR </w:t>
      </w:r>
      <w:r w:rsidR="00C07229" w:rsidRPr="00C07229">
        <w:rPr>
          <w:rFonts w:ascii="Arial" w:hAnsi="Arial" w:cs="Arial"/>
        </w:rPr>
        <w:t xml:space="preserve">50.69(f)(4) </w:t>
      </w:r>
      <w:r w:rsidR="00D561A1">
        <w:rPr>
          <w:rFonts w:ascii="Arial" w:hAnsi="Arial" w:cs="Arial"/>
        </w:rPr>
        <w:t xml:space="preserve">section </w:t>
      </w:r>
      <w:r w:rsidR="00C07229" w:rsidRPr="00C07229">
        <w:rPr>
          <w:rFonts w:ascii="Arial" w:hAnsi="Arial" w:cs="Arial"/>
        </w:rPr>
        <w:t>specifies that for initial implementation of th</w:t>
      </w:r>
      <w:r w:rsidR="00D561A1">
        <w:rPr>
          <w:rFonts w:ascii="Arial" w:hAnsi="Arial" w:cs="Arial"/>
        </w:rPr>
        <w:t>is regulation</w:t>
      </w:r>
      <w:r w:rsidR="00C07229" w:rsidRPr="00C07229">
        <w:rPr>
          <w:rFonts w:ascii="Arial" w:hAnsi="Arial" w:cs="Arial"/>
        </w:rPr>
        <w:t>, changes to the quality assurance plan directly related to implementation of this r</w:t>
      </w:r>
      <w:r w:rsidR="00D561A1">
        <w:rPr>
          <w:rFonts w:ascii="Arial" w:hAnsi="Arial" w:cs="Arial"/>
        </w:rPr>
        <w:t xml:space="preserve">egulation </w:t>
      </w:r>
      <w:r w:rsidR="00C07229" w:rsidRPr="00C07229">
        <w:rPr>
          <w:rFonts w:ascii="Arial" w:hAnsi="Arial" w:cs="Arial"/>
        </w:rPr>
        <w:t>need not be considered a reduction in commitment for the purposes of § 50.54(a). Future changes to the treatment</w:t>
      </w:r>
      <w:r w:rsidR="00C07229">
        <w:rPr>
          <w:rFonts w:ascii="Arial" w:hAnsi="Arial" w:cs="Arial"/>
        </w:rPr>
        <w:t xml:space="preserve"> </w:t>
      </w:r>
      <w:r w:rsidR="00C07229" w:rsidRPr="00C07229">
        <w:rPr>
          <w:rFonts w:ascii="Arial" w:hAnsi="Arial" w:cs="Arial"/>
        </w:rPr>
        <w:lastRenderedPageBreak/>
        <w:t>processes and procedures for § 50.69 implementation may also be made, provided the</w:t>
      </w:r>
      <w:r w:rsidR="00C07229">
        <w:rPr>
          <w:rFonts w:ascii="Arial" w:hAnsi="Arial" w:cs="Arial"/>
        </w:rPr>
        <w:t xml:space="preserve"> </w:t>
      </w:r>
      <w:r w:rsidR="00C07229" w:rsidRPr="00C07229">
        <w:rPr>
          <w:rFonts w:ascii="Arial" w:hAnsi="Arial" w:cs="Arial"/>
        </w:rPr>
        <w:t xml:space="preserve">requirements of the </w:t>
      </w:r>
      <w:r w:rsidR="00D561A1">
        <w:rPr>
          <w:rFonts w:ascii="Arial" w:hAnsi="Arial" w:cs="Arial"/>
        </w:rPr>
        <w:t xml:space="preserve">regulation </w:t>
      </w:r>
      <w:r w:rsidR="00C07229" w:rsidRPr="00C07229">
        <w:rPr>
          <w:rFonts w:ascii="Arial" w:hAnsi="Arial" w:cs="Arial"/>
        </w:rPr>
        <w:t>and</w:t>
      </w:r>
      <w:r w:rsidR="00C07229">
        <w:rPr>
          <w:rFonts w:ascii="Arial" w:hAnsi="Arial" w:cs="Arial"/>
        </w:rPr>
        <w:t xml:space="preserve"> § 50.54(a) continue to be met.  </w:t>
      </w:r>
      <w:r w:rsidR="00C07229" w:rsidRPr="00C07229">
        <w:rPr>
          <w:rFonts w:ascii="Arial" w:hAnsi="Arial" w:cs="Arial"/>
        </w:rPr>
        <w:t>While the licensee is to update its</w:t>
      </w:r>
      <w:r w:rsidR="00C07229">
        <w:rPr>
          <w:rFonts w:ascii="Arial" w:hAnsi="Arial" w:cs="Arial"/>
        </w:rPr>
        <w:t xml:space="preserve"> </w:t>
      </w:r>
      <w:r w:rsidR="00C07229" w:rsidRPr="00C07229">
        <w:rPr>
          <w:rFonts w:ascii="Arial" w:hAnsi="Arial" w:cs="Arial"/>
        </w:rPr>
        <w:t>programs to reflect implementation of § 50.69, the Commission concluded that no additional</w:t>
      </w:r>
      <w:r w:rsidR="00C07229">
        <w:rPr>
          <w:rFonts w:ascii="Arial" w:hAnsi="Arial" w:cs="Arial"/>
        </w:rPr>
        <w:t xml:space="preserve"> </w:t>
      </w:r>
      <w:r w:rsidR="00C07229" w:rsidRPr="00C07229">
        <w:rPr>
          <w:rFonts w:ascii="Arial" w:hAnsi="Arial" w:cs="Arial"/>
        </w:rPr>
        <w:t>NRC staff review under § 50.54(a) is necessary for changes to these parts of the QA plan</w:t>
      </w:r>
      <w:r w:rsidR="0007631B">
        <w:rPr>
          <w:rFonts w:ascii="Arial" w:hAnsi="Arial" w:cs="Arial"/>
        </w:rPr>
        <w:t xml:space="preserve">. </w:t>
      </w:r>
    </w:p>
    <w:p w:rsidR="00D561A1" w:rsidRDefault="00D561A1" w:rsidP="00924F3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jc w:val="both"/>
        <w:rPr>
          <w:rFonts w:ascii="Arial" w:hAnsi="Arial" w:cs="Arial"/>
        </w:rPr>
      </w:pPr>
    </w:p>
    <w:p w:rsidR="00924F38" w:rsidRDefault="008D411A" w:rsidP="00924F38">
      <w:pPr>
        <w:pStyle w:val="ListParagraph"/>
        <w:widowControl/>
        <w:numPr>
          <w:ilvl w:val="0"/>
          <w:numId w:val="6"/>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hanging="720"/>
        <w:jc w:val="both"/>
        <w:rPr>
          <w:rFonts w:ascii="Arial" w:hAnsi="Arial" w:cs="Arial"/>
        </w:rPr>
      </w:pPr>
      <w:r>
        <w:rPr>
          <w:rFonts w:ascii="Arial" w:hAnsi="Arial" w:cs="Arial"/>
        </w:rPr>
        <w:t xml:space="preserve">The </w:t>
      </w:r>
      <w:r w:rsidR="00BB2A2C">
        <w:rPr>
          <w:rFonts w:ascii="Arial" w:hAnsi="Arial" w:cs="Arial"/>
        </w:rPr>
        <w:t>procedure(s) contains r</w:t>
      </w:r>
      <w:r w:rsidR="00924F38">
        <w:rPr>
          <w:rFonts w:ascii="Arial" w:hAnsi="Arial" w:cs="Arial"/>
        </w:rPr>
        <w:t>equirements for reporting.</w:t>
      </w:r>
    </w:p>
    <w:p w:rsidR="00924F38" w:rsidRDefault="00924F38" w:rsidP="00924F3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924F38" w:rsidRDefault="00924F38" w:rsidP="00924F3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jc w:val="both"/>
        <w:rPr>
          <w:rFonts w:ascii="Arial" w:hAnsi="Arial" w:cs="Arial"/>
        </w:rPr>
      </w:pPr>
      <w:r>
        <w:rPr>
          <w:rFonts w:ascii="Arial" w:hAnsi="Arial" w:cs="Arial"/>
        </w:rPr>
        <w:t xml:space="preserve">The regulation at 10 CFR 50.69(g) requires the licensee to submit a Licensee Event Report (LER) under 10 CFR 50.73(b) for any event or condition that would have prevented RISC-1 or RISC-2 SSCs from performing a safety-significant function. The licensee’s plant procedures should ensure that the LER process and the corrective action program under 10 CFR 50.69 conform to this regulation.  For RISC-1 and </w:t>
      </w:r>
      <w:r w:rsidR="00BB2A2C">
        <w:rPr>
          <w:rFonts w:ascii="Arial" w:hAnsi="Arial" w:cs="Arial"/>
        </w:rPr>
        <w:t>RISC</w:t>
      </w:r>
      <w:r>
        <w:rPr>
          <w:rFonts w:ascii="Arial" w:hAnsi="Arial" w:cs="Arial"/>
        </w:rPr>
        <w:t>-2 SSCs confirm the licensee is implementing reporting requirements not required by 10 CFR 50.69(g), i.e. 10 CFR part 21, 50.72, and 50.73 reporting requirements.  Only RISC-3 and -4 SSCs are ex</w:t>
      </w:r>
      <w:r w:rsidR="00970485">
        <w:rPr>
          <w:rFonts w:ascii="Arial" w:hAnsi="Arial" w:cs="Arial"/>
        </w:rPr>
        <w:t xml:space="preserve">cluded </w:t>
      </w:r>
      <w:r>
        <w:rPr>
          <w:rFonts w:ascii="Arial" w:hAnsi="Arial" w:cs="Arial"/>
        </w:rPr>
        <w:t>from 10 CFR part 21, 50.72, and 50.73 reporting requirements.</w:t>
      </w:r>
    </w:p>
    <w:p w:rsidR="00924F38" w:rsidRDefault="00924F38" w:rsidP="00924F3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924F38" w:rsidRDefault="00924F38" w:rsidP="00924F3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r w:rsidRPr="00BB25F8">
        <w:rPr>
          <w:rFonts w:ascii="Arial" w:hAnsi="Arial" w:cs="Arial"/>
        </w:rPr>
        <w:t>02.0</w:t>
      </w:r>
      <w:r>
        <w:rPr>
          <w:rFonts w:ascii="Arial" w:hAnsi="Arial" w:cs="Arial"/>
        </w:rPr>
        <w:t>2</w:t>
      </w:r>
      <w:r w:rsidRPr="00BB25F8">
        <w:rPr>
          <w:rFonts w:ascii="Arial" w:hAnsi="Arial" w:cs="Arial"/>
        </w:rPr>
        <w:t xml:space="preserve">  </w:t>
      </w:r>
      <w:r>
        <w:rPr>
          <w:rFonts w:ascii="Arial" w:hAnsi="Arial" w:cs="Arial"/>
        </w:rPr>
        <w:tab/>
      </w:r>
      <w:r w:rsidRPr="00BB25F8">
        <w:rPr>
          <w:rFonts w:ascii="Arial" w:hAnsi="Arial" w:cs="Arial"/>
          <w:u w:val="single"/>
        </w:rPr>
        <w:t xml:space="preserve">Review of </w:t>
      </w:r>
      <w:r>
        <w:rPr>
          <w:rFonts w:ascii="Arial" w:hAnsi="Arial" w:cs="Arial"/>
          <w:u w:val="single"/>
        </w:rPr>
        <w:t xml:space="preserve">the </w:t>
      </w:r>
      <w:r w:rsidRPr="00BB25F8">
        <w:rPr>
          <w:rFonts w:ascii="Arial" w:hAnsi="Arial" w:cs="Arial"/>
          <w:u w:val="single"/>
        </w:rPr>
        <w:t xml:space="preserve">Licensee’s </w:t>
      </w:r>
      <w:r>
        <w:rPr>
          <w:rFonts w:ascii="Arial" w:hAnsi="Arial" w:cs="Arial"/>
          <w:u w:val="single"/>
        </w:rPr>
        <w:t>10 CFR </w:t>
      </w:r>
      <w:r w:rsidRPr="00BB25F8">
        <w:rPr>
          <w:rFonts w:ascii="Arial" w:hAnsi="Arial" w:cs="Arial"/>
          <w:u w:val="single"/>
        </w:rPr>
        <w:t>50.69 Program Implementation</w:t>
      </w:r>
      <w:r w:rsidRPr="00BB25F8">
        <w:rPr>
          <w:rFonts w:ascii="Arial" w:hAnsi="Arial" w:cs="Arial"/>
        </w:rPr>
        <w:t xml:space="preserve">. </w:t>
      </w:r>
      <w:r>
        <w:rPr>
          <w:rFonts w:ascii="Arial" w:hAnsi="Arial" w:cs="Arial"/>
        </w:rPr>
        <w:t>The inspector should s</w:t>
      </w:r>
      <w:r w:rsidRPr="00BB25F8">
        <w:rPr>
          <w:rFonts w:ascii="Arial" w:hAnsi="Arial" w:cs="Arial"/>
        </w:rPr>
        <w:t xml:space="preserve">ample one to five systems </w:t>
      </w:r>
      <w:r>
        <w:rPr>
          <w:rFonts w:ascii="Arial" w:hAnsi="Arial" w:cs="Arial"/>
        </w:rPr>
        <w:t>that</w:t>
      </w:r>
      <w:r w:rsidRPr="00BB25F8">
        <w:rPr>
          <w:rFonts w:ascii="Arial" w:hAnsi="Arial" w:cs="Arial"/>
        </w:rPr>
        <w:t xml:space="preserve"> </w:t>
      </w:r>
      <w:r>
        <w:rPr>
          <w:rFonts w:ascii="Arial" w:hAnsi="Arial" w:cs="Arial"/>
        </w:rPr>
        <w:t xml:space="preserve">the licensee </w:t>
      </w:r>
      <w:r w:rsidRPr="00BB25F8">
        <w:rPr>
          <w:rFonts w:ascii="Arial" w:hAnsi="Arial" w:cs="Arial"/>
        </w:rPr>
        <w:t xml:space="preserve">evaluated using </w:t>
      </w:r>
      <w:r>
        <w:rPr>
          <w:rFonts w:ascii="Arial" w:hAnsi="Arial" w:cs="Arial"/>
        </w:rPr>
        <w:t xml:space="preserve">its approved </w:t>
      </w:r>
      <w:r w:rsidRPr="00BB25F8">
        <w:rPr>
          <w:rFonts w:ascii="Arial" w:hAnsi="Arial" w:cs="Arial"/>
        </w:rPr>
        <w:t>10</w:t>
      </w:r>
      <w:r>
        <w:rPr>
          <w:rFonts w:ascii="Arial" w:hAnsi="Arial" w:cs="Arial"/>
        </w:rPr>
        <w:t> </w:t>
      </w:r>
      <w:r w:rsidRPr="00BB25F8">
        <w:rPr>
          <w:rFonts w:ascii="Arial" w:hAnsi="Arial" w:cs="Arial"/>
        </w:rPr>
        <w:t>CFR</w:t>
      </w:r>
      <w:r>
        <w:rPr>
          <w:rFonts w:ascii="Arial" w:hAnsi="Arial" w:cs="Arial"/>
        </w:rPr>
        <w:t> </w:t>
      </w:r>
      <w:r w:rsidRPr="00BB25F8">
        <w:rPr>
          <w:rFonts w:ascii="Arial" w:hAnsi="Arial" w:cs="Arial"/>
        </w:rPr>
        <w:t>50.69 categorization process</w:t>
      </w:r>
      <w:r>
        <w:rPr>
          <w:rFonts w:ascii="Arial" w:hAnsi="Arial" w:cs="Arial"/>
        </w:rPr>
        <w:t xml:space="preserve">. The inspector should verify the implementation of the </w:t>
      </w:r>
      <w:r w:rsidR="006D7F8A">
        <w:rPr>
          <w:rFonts w:ascii="Arial" w:hAnsi="Arial" w:cs="Arial"/>
        </w:rPr>
        <w:t xml:space="preserve">10 CFR 50.69 as </w:t>
      </w:r>
      <w:r>
        <w:rPr>
          <w:rFonts w:ascii="Arial" w:hAnsi="Arial" w:cs="Arial"/>
        </w:rPr>
        <w:t>follow</w:t>
      </w:r>
      <w:r w:rsidR="006D7F8A">
        <w:rPr>
          <w:rFonts w:ascii="Arial" w:hAnsi="Arial" w:cs="Arial"/>
        </w:rPr>
        <w:t>s:</w:t>
      </w:r>
    </w:p>
    <w:p w:rsidR="00924F38" w:rsidRDefault="00924F38" w:rsidP="00924F3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924F38" w:rsidRDefault="00924F38" w:rsidP="00924F38">
      <w:pPr>
        <w:pStyle w:val="ListParagraph"/>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A2E12">
        <w:rPr>
          <w:rFonts w:ascii="Arial" w:hAnsi="Arial" w:cs="Arial"/>
        </w:rPr>
        <w:t>SSCs</w:t>
      </w:r>
      <w:r w:rsidR="006D7F8A">
        <w:rPr>
          <w:rFonts w:ascii="Arial" w:hAnsi="Arial" w:cs="Arial"/>
        </w:rPr>
        <w:t xml:space="preserve"> were properly categorized</w:t>
      </w:r>
    </w:p>
    <w:p w:rsidR="00924F38" w:rsidRDefault="00924F38" w:rsidP="00924F38">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924F38" w:rsidRDefault="00924F38" w:rsidP="00924F38">
      <w:pPr>
        <w:spacing w:line="240" w:lineRule="atLeast"/>
        <w:ind w:left="720"/>
        <w:jc w:val="both"/>
        <w:rPr>
          <w:rFonts w:ascii="Arial" w:hAnsi="Arial" w:cs="Arial"/>
        </w:rPr>
      </w:pPr>
      <w:r>
        <w:rPr>
          <w:rFonts w:ascii="Arial" w:hAnsi="Arial" w:cs="Arial"/>
        </w:rPr>
        <w:t xml:space="preserve">The inspector should </w:t>
      </w:r>
      <w:r w:rsidR="007B1D4A">
        <w:rPr>
          <w:rFonts w:ascii="Arial" w:hAnsi="Arial" w:cs="Arial"/>
        </w:rPr>
        <w:t>confirm that</w:t>
      </w:r>
      <w:r>
        <w:rPr>
          <w:rFonts w:ascii="Arial" w:hAnsi="Arial" w:cs="Arial"/>
        </w:rPr>
        <w:t xml:space="preserve"> the licensee properly categorized key</w:t>
      </w:r>
      <w:r w:rsidRPr="00EA2E12">
        <w:rPr>
          <w:rFonts w:ascii="Arial" w:hAnsi="Arial" w:cs="Arial"/>
        </w:rPr>
        <w:t xml:space="preserve"> </w:t>
      </w:r>
      <w:r w:rsidR="007B1D4A">
        <w:rPr>
          <w:rFonts w:ascii="Arial" w:hAnsi="Arial" w:cs="Arial"/>
        </w:rPr>
        <w:t>SSCs</w:t>
      </w:r>
      <w:r w:rsidRPr="00EA2E12">
        <w:rPr>
          <w:rFonts w:ascii="Arial" w:hAnsi="Arial" w:cs="Arial"/>
        </w:rPr>
        <w:t xml:space="preserve"> </w:t>
      </w:r>
      <w:r>
        <w:rPr>
          <w:rFonts w:ascii="Arial" w:hAnsi="Arial" w:cs="Arial"/>
        </w:rPr>
        <w:t>that</w:t>
      </w:r>
      <w:r w:rsidRPr="00EA2E12">
        <w:rPr>
          <w:rFonts w:ascii="Arial" w:hAnsi="Arial" w:cs="Arial"/>
        </w:rPr>
        <w:t xml:space="preserve"> can affect the system safety </w:t>
      </w:r>
      <w:r w:rsidR="0036154B" w:rsidRPr="00EA2E12">
        <w:rPr>
          <w:rFonts w:ascii="Arial" w:hAnsi="Arial" w:cs="Arial"/>
        </w:rPr>
        <w:t>function</w:t>
      </w:r>
      <w:r w:rsidR="0036154B">
        <w:rPr>
          <w:rFonts w:ascii="Arial" w:hAnsi="Arial" w:cs="Arial"/>
        </w:rPr>
        <w:t>s</w:t>
      </w:r>
      <w:r w:rsidR="0036154B" w:rsidRPr="00EA2E12">
        <w:rPr>
          <w:rFonts w:ascii="Arial" w:hAnsi="Arial" w:cs="Arial"/>
        </w:rPr>
        <w:t xml:space="preserve">. </w:t>
      </w:r>
      <w:r>
        <w:rPr>
          <w:rFonts w:ascii="Arial" w:hAnsi="Arial" w:cs="Arial"/>
        </w:rPr>
        <w:t xml:space="preserve">The inspector should sample the basis for categorization of several SSCs (particularly RISC-3 SSCs). The licensee should have adequately documented the basis for its categorization. The inspector should forward, via regional management, concerns to the </w:t>
      </w:r>
      <w:r w:rsidR="006D7F8A">
        <w:rPr>
          <w:rFonts w:ascii="Arial" w:hAnsi="Arial" w:cs="Arial"/>
        </w:rPr>
        <w:t>Inspection Program Branch (</w:t>
      </w:r>
      <w:r>
        <w:rPr>
          <w:rFonts w:ascii="Arial" w:hAnsi="Arial" w:cs="Arial"/>
        </w:rPr>
        <w:t>IRIB</w:t>
      </w:r>
      <w:r w:rsidR="006D7F8A">
        <w:rPr>
          <w:rFonts w:ascii="Arial" w:hAnsi="Arial" w:cs="Arial"/>
        </w:rPr>
        <w:t>)</w:t>
      </w:r>
      <w:r>
        <w:rPr>
          <w:rFonts w:ascii="Arial" w:hAnsi="Arial" w:cs="Arial"/>
        </w:rPr>
        <w:t xml:space="preserve"> in NRR if he or she cannot resolve any aspects of the licensee’s categorization results during the inspection. </w:t>
      </w:r>
      <w:r w:rsidR="007B1D4A">
        <w:rPr>
          <w:rFonts w:ascii="Arial" w:hAnsi="Arial" w:cs="Arial"/>
        </w:rPr>
        <w:t xml:space="preserve"> </w:t>
      </w:r>
      <w:r>
        <w:rPr>
          <w:rFonts w:ascii="Arial" w:hAnsi="Arial" w:cs="Arial"/>
        </w:rPr>
        <w:t>For the sampled SSCs, the inspector should confirm that the licensee properly categorized the</w:t>
      </w:r>
      <w:r w:rsidR="007B1D4A">
        <w:rPr>
          <w:rFonts w:ascii="Arial" w:hAnsi="Arial" w:cs="Arial"/>
        </w:rPr>
        <w:t xml:space="preserve"> active and passive functions, and included consideration of initiating events not included in the PRA.  If SSCs are separated into subparts</w:t>
      </w:r>
      <w:r w:rsidR="005779CF">
        <w:rPr>
          <w:rFonts w:ascii="Arial" w:hAnsi="Arial" w:cs="Arial"/>
        </w:rPr>
        <w:t xml:space="preserve"> or portions, each portion should be properly categorized.</w:t>
      </w:r>
    </w:p>
    <w:p w:rsidR="005F7DC9" w:rsidRDefault="005F7DC9" w:rsidP="00924F38">
      <w:pPr>
        <w:spacing w:line="240" w:lineRule="atLeast"/>
        <w:ind w:left="720"/>
        <w:jc w:val="both"/>
        <w:rPr>
          <w:rFonts w:ascii="Arial" w:hAnsi="Arial" w:cs="Arial"/>
        </w:rPr>
      </w:pPr>
    </w:p>
    <w:p w:rsidR="00924F38" w:rsidRDefault="00AE68F5" w:rsidP="006D7F8A">
      <w:pPr>
        <w:spacing w:line="240" w:lineRule="atLeast"/>
        <w:ind w:left="720"/>
        <w:jc w:val="both"/>
        <w:rPr>
          <w:rFonts w:ascii="Arial" w:hAnsi="Arial" w:cs="Arial"/>
        </w:rPr>
      </w:pPr>
      <w:r>
        <w:rPr>
          <w:rFonts w:ascii="Arial" w:hAnsi="Arial" w:cs="Arial"/>
        </w:rPr>
        <w:t>The cornerstone of 10 CFR 50.69 is the establishment of a robust, risk-informed categorization process that provides high confidence that the safety significance of SSCs is corre</w:t>
      </w:r>
      <w:r w:rsidR="00970485">
        <w:rPr>
          <w:rFonts w:ascii="Arial" w:hAnsi="Arial" w:cs="Arial"/>
        </w:rPr>
        <w:t xml:space="preserve">ctly determined considering </w:t>
      </w:r>
      <w:r>
        <w:rPr>
          <w:rFonts w:ascii="Arial" w:hAnsi="Arial" w:cs="Arial"/>
        </w:rPr>
        <w:t>relevant information.  The process i</w:t>
      </w:r>
      <w:r w:rsidR="00970485">
        <w:rPr>
          <w:rFonts w:ascii="Arial" w:hAnsi="Arial" w:cs="Arial"/>
        </w:rPr>
        <w:t xml:space="preserve">s structured to ensure that </w:t>
      </w:r>
      <w:r>
        <w:rPr>
          <w:rFonts w:ascii="Arial" w:hAnsi="Arial" w:cs="Arial"/>
        </w:rPr>
        <w:t xml:space="preserve">relevant information pertaining to SSC safety significance is considered by a panel that has expertise and capabilities for making a sound decision regarding the SSC’s categorization, and that the assembled information is considered in a manner </w:t>
      </w:r>
      <w:r w:rsidR="00FA72B8">
        <w:rPr>
          <w:rFonts w:ascii="Arial" w:hAnsi="Arial" w:cs="Arial"/>
        </w:rPr>
        <w:t xml:space="preserve">consistent with the approved SER.  </w:t>
      </w:r>
      <w:r>
        <w:rPr>
          <w:rFonts w:ascii="Arial" w:hAnsi="Arial" w:cs="Arial"/>
        </w:rPr>
        <w:t xml:space="preserve">This process enables SSCs to be placed in the correct RISC category so that the appropriate treatment requirements will be applied commensurate with </w:t>
      </w:r>
      <w:r w:rsidR="00C36699">
        <w:rPr>
          <w:rFonts w:ascii="Arial" w:hAnsi="Arial" w:cs="Arial"/>
        </w:rPr>
        <w:t>the SSC’s safety significance.</w:t>
      </w:r>
    </w:p>
    <w:p w:rsidR="00C36699" w:rsidRDefault="00C36699" w:rsidP="006D7F8A">
      <w:pPr>
        <w:spacing w:line="240" w:lineRule="atLeast"/>
        <w:ind w:left="720"/>
        <w:jc w:val="both"/>
        <w:rPr>
          <w:rFonts w:ascii="Arial" w:hAnsi="Arial" w:cs="Arial"/>
        </w:rPr>
      </w:pPr>
    </w:p>
    <w:p w:rsidR="00385215" w:rsidRDefault="006D7F8A" w:rsidP="006D7F8A">
      <w:pPr>
        <w:pStyle w:val="ListParagraph"/>
        <w:widowControl/>
        <w:numPr>
          <w:ilvl w:val="0"/>
          <w:numId w:val="3"/>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r>
        <w:rPr>
          <w:rFonts w:ascii="Arial" w:hAnsi="Arial" w:cs="Arial"/>
        </w:rPr>
        <w:t>P</w:t>
      </w:r>
      <w:r w:rsidR="00385215" w:rsidRPr="00864DA2">
        <w:rPr>
          <w:rFonts w:ascii="Arial" w:hAnsi="Arial" w:cs="Arial"/>
        </w:rPr>
        <w:t xml:space="preserve">lant-specific PRA models </w:t>
      </w:r>
      <w:r w:rsidR="00385215">
        <w:rPr>
          <w:rFonts w:ascii="Arial" w:hAnsi="Arial" w:cs="Arial"/>
        </w:rPr>
        <w:t xml:space="preserve">of </w:t>
      </w:r>
      <w:r w:rsidR="00385215" w:rsidRPr="00864DA2">
        <w:rPr>
          <w:rFonts w:ascii="Arial" w:hAnsi="Arial" w:cs="Arial"/>
        </w:rPr>
        <w:t xml:space="preserve">severe accident scenarios </w:t>
      </w:r>
      <w:r w:rsidR="00F04ED5">
        <w:rPr>
          <w:rFonts w:ascii="Arial" w:hAnsi="Arial" w:cs="Arial"/>
        </w:rPr>
        <w:t xml:space="preserve">used </w:t>
      </w:r>
      <w:r w:rsidR="00C36699">
        <w:rPr>
          <w:rFonts w:ascii="Arial" w:hAnsi="Arial" w:cs="Arial"/>
        </w:rPr>
        <w:t xml:space="preserve">are </w:t>
      </w:r>
      <w:r w:rsidR="00385215">
        <w:rPr>
          <w:rFonts w:ascii="Arial" w:hAnsi="Arial" w:cs="Arial"/>
        </w:rPr>
        <w:t>maintained.</w:t>
      </w:r>
    </w:p>
    <w:p w:rsidR="00385215" w:rsidRDefault="00385215" w:rsidP="00385215">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540"/>
        <w:jc w:val="both"/>
        <w:rPr>
          <w:rFonts w:ascii="Arial" w:hAnsi="Arial" w:cs="Arial"/>
        </w:rPr>
      </w:pPr>
    </w:p>
    <w:p w:rsidR="00385215" w:rsidRDefault="00385215" w:rsidP="00385215">
      <w:pPr>
        <w:widowControl/>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jc w:val="both"/>
        <w:rPr>
          <w:rFonts w:ascii="Arial" w:hAnsi="Arial" w:cs="Arial"/>
        </w:rPr>
      </w:pPr>
      <w:r>
        <w:rPr>
          <w:rFonts w:ascii="Arial" w:hAnsi="Arial" w:cs="Arial"/>
        </w:rPr>
        <w:t>The regulation at 10 CFR 50.69(c)(1)(i) requires t</w:t>
      </w:r>
      <w:r w:rsidRPr="00864DA2">
        <w:rPr>
          <w:rFonts w:ascii="Arial" w:hAnsi="Arial" w:cs="Arial"/>
        </w:rPr>
        <w:t xml:space="preserve">he PRA </w:t>
      </w:r>
      <w:r>
        <w:rPr>
          <w:rFonts w:ascii="Arial" w:hAnsi="Arial" w:cs="Arial"/>
        </w:rPr>
        <w:t>to</w:t>
      </w:r>
      <w:r w:rsidRPr="00864DA2">
        <w:rPr>
          <w:rFonts w:ascii="Arial" w:hAnsi="Arial" w:cs="Arial"/>
        </w:rPr>
        <w:t xml:space="preserve"> be of sufficient quality and level of detail to support the categorization process.</w:t>
      </w:r>
      <w:r w:rsidR="003452B2">
        <w:rPr>
          <w:rFonts w:ascii="Arial" w:hAnsi="Arial" w:cs="Arial"/>
        </w:rPr>
        <w:t xml:space="preserve">  Additionally, 10 CFR 50.69 (e) requires feedback and process adjustments at least once every two refueling outages. </w:t>
      </w:r>
    </w:p>
    <w:p w:rsidR="00385215" w:rsidRDefault="00385215" w:rsidP="00385215">
      <w:pPr>
        <w:widowControl/>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jc w:val="both"/>
        <w:rPr>
          <w:rFonts w:ascii="Arial" w:hAnsi="Arial" w:cs="Arial"/>
        </w:rPr>
      </w:pPr>
    </w:p>
    <w:p w:rsidR="00385215" w:rsidRDefault="00385215" w:rsidP="00385215">
      <w:pPr>
        <w:widowControl/>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jc w:val="both"/>
        <w:rPr>
          <w:rFonts w:ascii="Arial" w:hAnsi="Arial" w:cs="Arial"/>
        </w:rPr>
      </w:pPr>
      <w:r>
        <w:rPr>
          <w:rFonts w:ascii="Arial" w:hAnsi="Arial" w:cs="Arial"/>
        </w:rPr>
        <w:t>The NRC’s review of the 10 CFR </w:t>
      </w:r>
      <w:r w:rsidRPr="00EC21D2">
        <w:rPr>
          <w:rFonts w:ascii="Arial" w:hAnsi="Arial" w:cs="Arial"/>
        </w:rPr>
        <w:t xml:space="preserve">50.69 submittal will determine whether </w:t>
      </w:r>
      <w:r>
        <w:rPr>
          <w:rFonts w:ascii="Arial" w:hAnsi="Arial" w:cs="Arial"/>
        </w:rPr>
        <w:t xml:space="preserve">the </w:t>
      </w:r>
      <w:r w:rsidRPr="00EC21D2">
        <w:rPr>
          <w:rFonts w:ascii="Arial" w:hAnsi="Arial" w:cs="Arial"/>
        </w:rPr>
        <w:t xml:space="preserve">requirements </w:t>
      </w:r>
      <w:r>
        <w:rPr>
          <w:rFonts w:ascii="Arial" w:hAnsi="Arial" w:cs="Arial"/>
        </w:rPr>
        <w:t xml:space="preserve">in the regulation </w:t>
      </w:r>
      <w:r w:rsidRPr="00EC21D2">
        <w:rPr>
          <w:rFonts w:ascii="Arial" w:hAnsi="Arial" w:cs="Arial"/>
        </w:rPr>
        <w:t xml:space="preserve">are satisfied and </w:t>
      </w:r>
      <w:r>
        <w:rPr>
          <w:rFonts w:ascii="Arial" w:hAnsi="Arial" w:cs="Arial"/>
        </w:rPr>
        <w:t xml:space="preserve">will determine if </w:t>
      </w:r>
      <w:r w:rsidRPr="00EC21D2">
        <w:rPr>
          <w:rFonts w:ascii="Arial" w:hAnsi="Arial" w:cs="Arial"/>
        </w:rPr>
        <w:t xml:space="preserve">the </w:t>
      </w:r>
      <w:r>
        <w:rPr>
          <w:rFonts w:ascii="Arial" w:hAnsi="Arial" w:cs="Arial"/>
        </w:rPr>
        <w:t xml:space="preserve">scope, level of detail, and technical </w:t>
      </w:r>
      <w:r w:rsidRPr="00EC21D2">
        <w:rPr>
          <w:rFonts w:ascii="Arial" w:hAnsi="Arial" w:cs="Arial"/>
        </w:rPr>
        <w:t>adequacy of the PRA</w:t>
      </w:r>
      <w:r>
        <w:rPr>
          <w:rFonts w:ascii="Arial" w:hAnsi="Arial" w:cs="Arial"/>
        </w:rPr>
        <w:t xml:space="preserve"> is sufficient to support the categorization process</w:t>
      </w:r>
      <w:r w:rsidRPr="00EC21D2">
        <w:rPr>
          <w:rFonts w:ascii="Arial" w:hAnsi="Arial" w:cs="Arial"/>
        </w:rPr>
        <w:t>.</w:t>
      </w:r>
      <w:r>
        <w:rPr>
          <w:rFonts w:ascii="Arial" w:hAnsi="Arial" w:cs="Arial"/>
        </w:rPr>
        <w:t xml:space="preserve">  The PRA </w:t>
      </w:r>
      <w:r w:rsidR="00AB655D">
        <w:rPr>
          <w:rFonts w:ascii="Arial" w:hAnsi="Arial" w:cs="Arial"/>
        </w:rPr>
        <w:t xml:space="preserve">should </w:t>
      </w:r>
      <w:r>
        <w:rPr>
          <w:rFonts w:ascii="Arial" w:hAnsi="Arial" w:cs="Arial"/>
        </w:rPr>
        <w:t xml:space="preserve">be maintained and upgraded, when appropriate, as described in the ASME/ANS PRA Standard endorsed by the latest revision of Regulatory Guide 1.200.  All aspects of the integrated, systemic process used to characterize SSC importance must reasonably reflect the current plant </w:t>
      </w:r>
      <w:r w:rsidR="00AB655D">
        <w:rPr>
          <w:rFonts w:ascii="Arial" w:hAnsi="Arial" w:cs="Arial"/>
        </w:rPr>
        <w:t xml:space="preserve">design, </w:t>
      </w:r>
      <w:r>
        <w:rPr>
          <w:rFonts w:ascii="Arial" w:hAnsi="Arial" w:cs="Arial"/>
        </w:rPr>
        <w:t>operating practices and applicable plant and industry operational experience.  Inspectors should verify that the PRA maintenance and upgrade procedures requirements are being accomplished by the licensee.</w:t>
      </w:r>
    </w:p>
    <w:p w:rsidR="00924F38" w:rsidRDefault="00924F38" w:rsidP="00924F3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jc w:val="both"/>
        <w:rPr>
          <w:rFonts w:ascii="Arial" w:hAnsi="Arial" w:cs="Arial"/>
        </w:rPr>
      </w:pPr>
    </w:p>
    <w:p w:rsidR="00924F38" w:rsidRDefault="00F04ED5" w:rsidP="00924F38">
      <w:pPr>
        <w:pStyle w:val="ListParagraph"/>
        <w:widowControl/>
        <w:numPr>
          <w:ilvl w:val="0"/>
          <w:numId w:val="3"/>
        </w:num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hanging="720"/>
        <w:jc w:val="both"/>
        <w:rPr>
          <w:rFonts w:ascii="Arial" w:hAnsi="Arial" w:cs="Arial"/>
        </w:rPr>
      </w:pPr>
      <w:r>
        <w:rPr>
          <w:rFonts w:ascii="Arial" w:hAnsi="Arial" w:cs="Arial"/>
        </w:rPr>
        <w:t xml:space="preserve">The licensee has </w:t>
      </w:r>
      <w:r w:rsidR="00446497">
        <w:rPr>
          <w:rFonts w:ascii="Arial" w:hAnsi="Arial" w:cs="Arial"/>
        </w:rPr>
        <w:t xml:space="preserve">properly implemented </w:t>
      </w:r>
      <w:r>
        <w:rPr>
          <w:rFonts w:ascii="Arial" w:hAnsi="Arial" w:cs="Arial"/>
        </w:rPr>
        <w:t>their i</w:t>
      </w:r>
      <w:r w:rsidR="00924F38">
        <w:rPr>
          <w:rFonts w:ascii="Arial" w:hAnsi="Arial" w:cs="Arial"/>
        </w:rPr>
        <w:t>ntegrated, systematic categorization process</w:t>
      </w:r>
      <w:r>
        <w:rPr>
          <w:rFonts w:ascii="Arial" w:hAnsi="Arial" w:cs="Arial"/>
        </w:rPr>
        <w:t>.</w:t>
      </w:r>
    </w:p>
    <w:p w:rsidR="00924F38" w:rsidRDefault="00924F38" w:rsidP="00924F38">
      <w:pPr>
        <w:pStyle w:val="ListParagraph"/>
        <w:widowControl/>
        <w:tabs>
          <w:tab w:val="left" w:pos="274"/>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924F38" w:rsidRDefault="00924F38" w:rsidP="00924F38">
      <w:pPr>
        <w:pStyle w:val="ListParagraph"/>
        <w:widowControl/>
        <w:tabs>
          <w:tab w:val="left" w:pos="274"/>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r>
        <w:rPr>
          <w:rFonts w:ascii="Arial" w:hAnsi="Arial" w:cs="Arial"/>
        </w:rPr>
        <w:t xml:space="preserve">For the sampled SSCs, the inspectors should </w:t>
      </w:r>
      <w:r w:rsidR="005779CF">
        <w:rPr>
          <w:rFonts w:ascii="Arial" w:hAnsi="Arial" w:cs="Arial"/>
        </w:rPr>
        <w:t xml:space="preserve">confirm </w:t>
      </w:r>
      <w:r w:rsidR="0036154B">
        <w:rPr>
          <w:rFonts w:ascii="Arial" w:hAnsi="Arial" w:cs="Arial"/>
        </w:rPr>
        <w:t>that the</w:t>
      </w:r>
      <w:r w:rsidR="00F04ED5">
        <w:rPr>
          <w:rFonts w:ascii="Arial" w:hAnsi="Arial" w:cs="Arial"/>
        </w:rPr>
        <w:t xml:space="preserve"> licensee has properly </w:t>
      </w:r>
      <w:r>
        <w:rPr>
          <w:rFonts w:ascii="Arial" w:hAnsi="Arial" w:cs="Arial"/>
        </w:rPr>
        <w:t>implement</w:t>
      </w:r>
      <w:r w:rsidR="00F04ED5">
        <w:rPr>
          <w:rFonts w:ascii="Arial" w:hAnsi="Arial" w:cs="Arial"/>
        </w:rPr>
        <w:t xml:space="preserve">ed </w:t>
      </w:r>
      <w:r>
        <w:rPr>
          <w:rFonts w:ascii="Arial" w:hAnsi="Arial" w:cs="Arial"/>
        </w:rPr>
        <w:t>the</w:t>
      </w:r>
      <w:r w:rsidR="00F04ED5">
        <w:rPr>
          <w:rFonts w:ascii="Arial" w:hAnsi="Arial" w:cs="Arial"/>
        </w:rPr>
        <w:t>ir</w:t>
      </w:r>
      <w:r>
        <w:rPr>
          <w:rFonts w:ascii="Arial" w:hAnsi="Arial" w:cs="Arial"/>
        </w:rPr>
        <w:t xml:space="preserve"> integrated, systematic process for determining the functional importance of the SSCs.  </w:t>
      </w:r>
    </w:p>
    <w:p w:rsidR="003F4CB0" w:rsidRDefault="003F4CB0" w:rsidP="00924F38">
      <w:pPr>
        <w:pStyle w:val="ListParagraph"/>
        <w:widowControl/>
        <w:tabs>
          <w:tab w:val="left" w:pos="274"/>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765937" w:rsidRDefault="00765937" w:rsidP="00765937">
      <w:pPr>
        <w:pStyle w:val="ListParagraph"/>
        <w:widowControl/>
        <w:tabs>
          <w:tab w:val="left" w:pos="274"/>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r>
        <w:rPr>
          <w:rFonts w:ascii="Arial" w:hAnsi="Arial" w:cs="Arial"/>
        </w:rPr>
        <w:t xml:space="preserve">Many SSCs in the plant will not be modeled explicitly in the PRA.  Therefore, the categorization process must determine the safety significance of these SSCs by other means.  Because importance measures are not available for use as screening, other criteria or considerations must be used by the integrated decision-making panel (IDP) to determine the significance.  Guidance on how these deliberations should be conducted is included in the NRC regulatory guidance </w:t>
      </w:r>
      <w:r w:rsidR="00F04ED5">
        <w:rPr>
          <w:rFonts w:ascii="Arial" w:hAnsi="Arial" w:cs="Arial"/>
        </w:rPr>
        <w:t xml:space="preserve">1.201 </w:t>
      </w:r>
      <w:r>
        <w:rPr>
          <w:rFonts w:ascii="Arial" w:hAnsi="Arial" w:cs="Arial"/>
        </w:rPr>
        <w:t>and in the industry guidance</w:t>
      </w:r>
      <w:r w:rsidR="00F04ED5">
        <w:rPr>
          <w:rFonts w:ascii="Arial" w:hAnsi="Arial" w:cs="Arial"/>
        </w:rPr>
        <w:t xml:space="preserve"> document, NEI 00-04</w:t>
      </w:r>
      <w:r>
        <w:rPr>
          <w:rFonts w:ascii="Arial" w:hAnsi="Arial" w:cs="Arial"/>
        </w:rPr>
        <w:t xml:space="preserve">.  </w:t>
      </w:r>
    </w:p>
    <w:p w:rsidR="00924F38" w:rsidRDefault="00924F38" w:rsidP="00924F3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jc w:val="both"/>
        <w:rPr>
          <w:rFonts w:ascii="Arial" w:hAnsi="Arial" w:cs="Arial"/>
        </w:rPr>
      </w:pPr>
    </w:p>
    <w:p w:rsidR="00924F38" w:rsidRDefault="00F04ED5" w:rsidP="00924F38">
      <w:pPr>
        <w:pStyle w:val="ListParagraph"/>
        <w:widowControl/>
        <w:numPr>
          <w:ilvl w:val="0"/>
          <w:numId w:val="3"/>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hanging="720"/>
        <w:jc w:val="both"/>
        <w:rPr>
          <w:rFonts w:ascii="Arial" w:hAnsi="Arial" w:cs="Arial"/>
        </w:rPr>
      </w:pPr>
      <w:r>
        <w:rPr>
          <w:rFonts w:ascii="Arial" w:hAnsi="Arial" w:cs="Arial"/>
        </w:rPr>
        <w:t>Defense-in-</w:t>
      </w:r>
      <w:r w:rsidR="00924F38">
        <w:rPr>
          <w:rFonts w:ascii="Arial" w:hAnsi="Arial" w:cs="Arial"/>
        </w:rPr>
        <w:t>depth</w:t>
      </w:r>
      <w:r>
        <w:rPr>
          <w:rFonts w:ascii="Arial" w:hAnsi="Arial" w:cs="Arial"/>
        </w:rPr>
        <w:t xml:space="preserve"> and safety margin </w:t>
      </w:r>
      <w:r w:rsidR="00446497">
        <w:rPr>
          <w:rFonts w:ascii="Arial" w:hAnsi="Arial" w:cs="Arial"/>
        </w:rPr>
        <w:t xml:space="preserve">were </w:t>
      </w:r>
      <w:r>
        <w:rPr>
          <w:rFonts w:ascii="Arial" w:hAnsi="Arial" w:cs="Arial"/>
        </w:rPr>
        <w:t>maintained</w:t>
      </w:r>
    </w:p>
    <w:p w:rsidR="00924F38" w:rsidRDefault="00924F38" w:rsidP="00924F38">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924F38" w:rsidRDefault="00924F38" w:rsidP="00924F38">
      <w:pPr>
        <w:pStyle w:val="ListParagraph"/>
        <w:spacing w:line="240" w:lineRule="atLeast"/>
        <w:jc w:val="both"/>
        <w:rPr>
          <w:rFonts w:ascii="Arial" w:hAnsi="Arial" w:cs="Arial"/>
        </w:rPr>
      </w:pPr>
      <w:r>
        <w:rPr>
          <w:rFonts w:ascii="Arial" w:hAnsi="Arial" w:cs="Arial"/>
        </w:rPr>
        <w:t>For the sampled SSCs, the inspec</w:t>
      </w:r>
      <w:r w:rsidR="00F04ED5">
        <w:rPr>
          <w:rFonts w:ascii="Arial" w:hAnsi="Arial" w:cs="Arial"/>
        </w:rPr>
        <w:t>tor should confirm that defense-in-</w:t>
      </w:r>
      <w:r>
        <w:rPr>
          <w:rFonts w:ascii="Arial" w:hAnsi="Arial" w:cs="Arial"/>
        </w:rPr>
        <w:t>depth is maintained where SSCs are categorized as RISC</w:t>
      </w:r>
      <w:r>
        <w:rPr>
          <w:rFonts w:ascii="Arial" w:hAnsi="Arial" w:cs="Arial"/>
        </w:rPr>
        <w:noBreakHyphen/>
        <w:t xml:space="preserve">3. For example, the </w:t>
      </w:r>
      <w:r w:rsidR="009921D9">
        <w:rPr>
          <w:rFonts w:ascii="Arial" w:hAnsi="Arial" w:cs="Arial"/>
        </w:rPr>
        <w:t xml:space="preserve">safety-related </w:t>
      </w:r>
      <w:r>
        <w:rPr>
          <w:rFonts w:ascii="Arial" w:hAnsi="Arial" w:cs="Arial"/>
        </w:rPr>
        <w:t xml:space="preserve">function of the containment and its systems must not be </w:t>
      </w:r>
      <w:r w:rsidR="00AB655D">
        <w:rPr>
          <w:rFonts w:ascii="Arial" w:hAnsi="Arial" w:cs="Arial"/>
        </w:rPr>
        <w:t xml:space="preserve">significantly </w:t>
      </w:r>
      <w:r>
        <w:rPr>
          <w:rFonts w:ascii="Arial" w:hAnsi="Arial" w:cs="Arial"/>
        </w:rPr>
        <w:t>degraded when SSCs are</w:t>
      </w:r>
      <w:r w:rsidR="00F94A22">
        <w:rPr>
          <w:rFonts w:ascii="Arial" w:hAnsi="Arial" w:cs="Arial"/>
        </w:rPr>
        <w:t xml:space="preserve"> moved to the RISC</w:t>
      </w:r>
      <w:r w:rsidR="00F94A22">
        <w:rPr>
          <w:rFonts w:ascii="Arial" w:hAnsi="Arial" w:cs="Arial"/>
        </w:rPr>
        <w:noBreakHyphen/>
        <w:t>3 category.</w:t>
      </w:r>
    </w:p>
    <w:p w:rsidR="003F087D" w:rsidRDefault="003F087D" w:rsidP="00924F38">
      <w:pPr>
        <w:pStyle w:val="ListParagraph"/>
        <w:spacing w:line="240" w:lineRule="atLeast"/>
        <w:jc w:val="both"/>
        <w:rPr>
          <w:rFonts w:ascii="Arial" w:hAnsi="Arial" w:cs="Arial"/>
        </w:rPr>
      </w:pPr>
    </w:p>
    <w:p w:rsidR="003F087D" w:rsidRDefault="009736F3" w:rsidP="003F087D">
      <w:pPr>
        <w:pStyle w:val="ListParagraph"/>
        <w:spacing w:line="240" w:lineRule="atLeast"/>
        <w:jc w:val="both"/>
        <w:rPr>
          <w:rFonts w:ascii="Arial" w:hAnsi="Arial" w:cs="Arial"/>
        </w:rPr>
      </w:pPr>
      <w:r>
        <w:rPr>
          <w:rFonts w:ascii="Arial" w:hAnsi="Arial" w:cs="Arial"/>
        </w:rPr>
        <w:t>T</w:t>
      </w:r>
      <w:r w:rsidR="003F087D">
        <w:rPr>
          <w:rFonts w:ascii="Arial" w:hAnsi="Arial" w:cs="Arial"/>
        </w:rPr>
        <w:t>he IDP must demonstrate that defense-in-depth is maintained</w:t>
      </w:r>
      <w:r w:rsidRPr="009736F3">
        <w:rPr>
          <w:rFonts w:ascii="Arial" w:hAnsi="Arial" w:cs="Arial"/>
        </w:rPr>
        <w:t xml:space="preserve"> </w:t>
      </w:r>
      <w:r>
        <w:rPr>
          <w:rFonts w:ascii="Arial" w:hAnsi="Arial" w:cs="Arial"/>
        </w:rPr>
        <w:t xml:space="preserve">when categorizing SSCs as low safety significant.  </w:t>
      </w:r>
      <w:r w:rsidR="003F087D">
        <w:rPr>
          <w:rFonts w:ascii="Arial" w:hAnsi="Arial" w:cs="Arial"/>
        </w:rPr>
        <w:t xml:space="preserve">Defense-in-depth is adequate if the overall redundancy and diversity among the plant’s systems and barriers is sufficient to ensure the risk acceptance guidelines are met, and that (1) reasonable balance is preserved among prevention of core damage, prevention of containment failure or bypass, and mitigation of consequences of an offsite release; (2) system redundancy, independence, and diversity is preserved commensurate with the expected frequency of challenges, consequences of failure of the system, and associated uncertainties in determining these parameters; (3) there is no over-reliance on programmatic activities and operator </w:t>
      </w:r>
      <w:r w:rsidR="003F087D">
        <w:rPr>
          <w:rFonts w:ascii="Arial" w:hAnsi="Arial" w:cs="Arial"/>
        </w:rPr>
        <w:lastRenderedPageBreak/>
        <w:t xml:space="preserve">actions to compensate for weaknesses in the plant design; and (4) potential for CCFs is taken into account.   </w:t>
      </w:r>
    </w:p>
    <w:p w:rsidR="003F087D" w:rsidRDefault="003F087D" w:rsidP="003F087D">
      <w:pPr>
        <w:pStyle w:val="ListParagraph"/>
        <w:spacing w:line="240" w:lineRule="atLeast"/>
        <w:jc w:val="both"/>
        <w:rPr>
          <w:rFonts w:ascii="Arial" w:hAnsi="Arial" w:cs="Arial"/>
        </w:rPr>
      </w:pPr>
    </w:p>
    <w:p w:rsidR="003F087D" w:rsidRDefault="006F2576" w:rsidP="003F087D">
      <w:pPr>
        <w:pStyle w:val="ListParagraph"/>
        <w:spacing w:line="240" w:lineRule="atLeast"/>
        <w:jc w:val="both"/>
        <w:rPr>
          <w:rFonts w:ascii="Arial" w:hAnsi="Arial" w:cs="Arial"/>
        </w:rPr>
      </w:pPr>
      <w:r>
        <w:rPr>
          <w:rFonts w:ascii="Arial" w:hAnsi="Arial" w:cs="Arial"/>
        </w:rPr>
        <w:t>T</w:t>
      </w:r>
      <w:r w:rsidR="003F087D">
        <w:rPr>
          <w:rFonts w:ascii="Arial" w:hAnsi="Arial" w:cs="Arial"/>
        </w:rPr>
        <w:t xml:space="preserve">he Commission’s position is that the containment and its systems are important in the preservation of defense-in-depth.  Therefore, a licensee should demonstrate that the function of the containment as a barrier is not significantly degraded when SSCs that support the functions are moved to RISC-3 (e.g., containment isolation or containment heat removal systems).  </w:t>
      </w:r>
    </w:p>
    <w:p w:rsidR="00924F38" w:rsidRDefault="00924F38" w:rsidP="00924F3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924F38" w:rsidRDefault="00924F38" w:rsidP="00924F38">
      <w:pPr>
        <w:pStyle w:val="ListParagraph"/>
        <w:widowControl/>
        <w:numPr>
          <w:ilvl w:val="0"/>
          <w:numId w:val="3"/>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hanging="720"/>
        <w:jc w:val="both"/>
        <w:rPr>
          <w:rFonts w:ascii="Arial" w:hAnsi="Arial" w:cs="Arial"/>
        </w:rPr>
      </w:pPr>
      <w:r>
        <w:rPr>
          <w:rFonts w:ascii="Arial" w:hAnsi="Arial" w:cs="Arial"/>
        </w:rPr>
        <w:t>RISC-3 SSC categorization</w:t>
      </w:r>
      <w:r w:rsidR="00C84145">
        <w:rPr>
          <w:rFonts w:ascii="Arial" w:hAnsi="Arial" w:cs="Arial"/>
        </w:rPr>
        <w:t xml:space="preserve"> evaluations</w:t>
      </w:r>
      <w:r w:rsidR="00446497">
        <w:rPr>
          <w:rFonts w:ascii="Arial" w:hAnsi="Arial" w:cs="Arial"/>
        </w:rPr>
        <w:t xml:space="preserve"> were properly performed</w:t>
      </w:r>
      <w:r>
        <w:rPr>
          <w:rFonts w:ascii="Arial" w:hAnsi="Arial" w:cs="Arial"/>
        </w:rPr>
        <w:t xml:space="preserve"> </w:t>
      </w:r>
    </w:p>
    <w:p w:rsidR="00924F38" w:rsidRDefault="00924F38" w:rsidP="00924F3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hanging="720"/>
        <w:jc w:val="both"/>
        <w:rPr>
          <w:rFonts w:ascii="Arial" w:hAnsi="Arial" w:cs="Arial"/>
        </w:rPr>
      </w:pPr>
      <w:r>
        <w:rPr>
          <w:rFonts w:ascii="Arial" w:hAnsi="Arial" w:cs="Arial"/>
        </w:rPr>
        <w:tab/>
      </w:r>
    </w:p>
    <w:p w:rsidR="00C06205" w:rsidRDefault="00924F38" w:rsidP="00C0620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hanging="720"/>
        <w:jc w:val="both"/>
        <w:rPr>
          <w:rFonts w:ascii="Arial" w:hAnsi="Arial" w:cs="Arial"/>
        </w:rPr>
      </w:pPr>
      <w:r>
        <w:rPr>
          <w:rFonts w:ascii="Arial" w:hAnsi="Arial" w:cs="Arial"/>
        </w:rPr>
        <w:tab/>
      </w:r>
      <w:r>
        <w:rPr>
          <w:rFonts w:ascii="Arial" w:hAnsi="Arial" w:cs="Arial"/>
        </w:rPr>
        <w:tab/>
        <w:t xml:space="preserve">For the sampled SSCs, the inspector should confirm that the licensee’s evaluation performed to satisfy 10 CFR 50.69(c)(1)(iv) demonstrates that </w:t>
      </w:r>
      <w:r w:rsidR="005779CF">
        <w:rPr>
          <w:rFonts w:ascii="Arial" w:hAnsi="Arial" w:cs="Arial"/>
        </w:rPr>
        <w:t xml:space="preserve">moderate variations in the failure probabilities </w:t>
      </w:r>
      <w:r w:rsidRPr="00EA2E12">
        <w:rPr>
          <w:rFonts w:ascii="Arial" w:hAnsi="Arial" w:cs="Arial"/>
        </w:rPr>
        <w:t xml:space="preserve">of </w:t>
      </w:r>
      <w:r w:rsidR="00F94A22">
        <w:rPr>
          <w:rFonts w:ascii="Arial" w:hAnsi="Arial" w:cs="Arial"/>
        </w:rPr>
        <w:t xml:space="preserve">PRA-modeled </w:t>
      </w:r>
      <w:r w:rsidRPr="00EA2E12">
        <w:rPr>
          <w:rFonts w:ascii="Arial" w:hAnsi="Arial" w:cs="Arial"/>
        </w:rPr>
        <w:t>components categorized as RISC</w:t>
      </w:r>
      <w:r>
        <w:rPr>
          <w:rFonts w:ascii="Arial" w:hAnsi="Arial" w:cs="Arial"/>
        </w:rPr>
        <w:noBreakHyphen/>
      </w:r>
      <w:r w:rsidRPr="00EA2E12">
        <w:rPr>
          <w:rFonts w:ascii="Arial" w:hAnsi="Arial" w:cs="Arial"/>
        </w:rPr>
        <w:t xml:space="preserve">3 will result in </w:t>
      </w:r>
      <w:r>
        <w:rPr>
          <w:rFonts w:ascii="Arial" w:hAnsi="Arial" w:cs="Arial"/>
        </w:rPr>
        <w:t xml:space="preserve">a </w:t>
      </w:r>
      <w:r w:rsidRPr="00EA2E12">
        <w:rPr>
          <w:rFonts w:ascii="Arial" w:hAnsi="Arial" w:cs="Arial"/>
        </w:rPr>
        <w:t xml:space="preserve">small change to core damage and large </w:t>
      </w:r>
      <w:r>
        <w:rPr>
          <w:rFonts w:ascii="Arial" w:hAnsi="Arial" w:cs="Arial"/>
        </w:rPr>
        <w:t xml:space="preserve">early </w:t>
      </w:r>
      <w:r w:rsidRPr="00EA2E12">
        <w:rPr>
          <w:rFonts w:ascii="Arial" w:hAnsi="Arial" w:cs="Arial"/>
        </w:rPr>
        <w:t>release frequency</w:t>
      </w:r>
      <w:r w:rsidR="00E41D86">
        <w:rPr>
          <w:rFonts w:ascii="Arial" w:hAnsi="Arial" w:cs="Arial"/>
        </w:rPr>
        <w:t>.</w:t>
      </w:r>
      <w:r w:rsidR="00C84145">
        <w:rPr>
          <w:rFonts w:ascii="Arial" w:hAnsi="Arial" w:cs="Arial"/>
        </w:rPr>
        <w:t xml:space="preserve">  A quantitative demonstration based on sensitivity studies is required each time the program is expanded to a new system.  </w:t>
      </w:r>
      <w:r w:rsidR="005779CF">
        <w:rPr>
          <w:rFonts w:ascii="Arial" w:hAnsi="Arial" w:cs="Arial"/>
        </w:rPr>
        <w:t xml:space="preserve">The methodology used to define moderate variations in the failure probabilities will be defined during the LAR review.  </w:t>
      </w:r>
      <w:r w:rsidR="00C84145">
        <w:rPr>
          <w:rFonts w:ascii="Arial" w:hAnsi="Arial" w:cs="Arial"/>
        </w:rPr>
        <w:t>The inspector should verify that these calculations are being performed before incorporating new SSCs into the program and that the correct (i.e., cumulative) results are being compared to the appropriate quantitative guidelines.</w:t>
      </w:r>
    </w:p>
    <w:p w:rsidR="00C06205" w:rsidRDefault="00C06205" w:rsidP="00C0620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hanging="720"/>
        <w:jc w:val="both"/>
        <w:rPr>
          <w:rFonts w:ascii="Arial" w:hAnsi="Arial" w:cs="Arial"/>
        </w:rPr>
      </w:pPr>
    </w:p>
    <w:p w:rsidR="00924F38" w:rsidRDefault="00C06205" w:rsidP="00C0620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hanging="720"/>
        <w:jc w:val="both"/>
        <w:rPr>
          <w:rFonts w:ascii="Arial" w:hAnsi="Arial" w:cs="Arial"/>
        </w:rPr>
      </w:pPr>
      <w:r>
        <w:rPr>
          <w:rFonts w:ascii="Arial" w:hAnsi="Arial" w:cs="Arial"/>
        </w:rPr>
        <w:tab/>
      </w:r>
      <w:r>
        <w:rPr>
          <w:rFonts w:ascii="Arial" w:hAnsi="Arial" w:cs="Arial"/>
        </w:rPr>
        <w:tab/>
        <w:t xml:space="preserve">The NRC recognizes that the reliability of RISC-3 SSCs could </w:t>
      </w:r>
      <w:r w:rsidR="00F94A22">
        <w:rPr>
          <w:rFonts w:ascii="Arial" w:hAnsi="Arial" w:cs="Arial"/>
        </w:rPr>
        <w:t xml:space="preserve">change </w:t>
      </w:r>
      <w:r>
        <w:rPr>
          <w:rFonts w:ascii="Arial" w:hAnsi="Arial" w:cs="Arial"/>
        </w:rPr>
        <w:t>due to the reduction in treatment applied to these SSCs as a result of 10 CFR 50.69 implementation.</w:t>
      </w:r>
    </w:p>
    <w:p w:rsidR="00C06205" w:rsidRDefault="00C06205" w:rsidP="00C0620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hanging="720"/>
        <w:jc w:val="both"/>
        <w:rPr>
          <w:rFonts w:ascii="Arial" w:hAnsi="Arial" w:cs="Arial"/>
        </w:rPr>
      </w:pPr>
    </w:p>
    <w:p w:rsidR="00C06205" w:rsidRDefault="00C06205" w:rsidP="00C0620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hanging="720"/>
        <w:jc w:val="both"/>
        <w:rPr>
          <w:rFonts w:ascii="Arial" w:hAnsi="Arial" w:cs="Arial"/>
        </w:rPr>
      </w:pPr>
      <w:r>
        <w:rPr>
          <w:rFonts w:ascii="Arial" w:hAnsi="Arial" w:cs="Arial"/>
        </w:rPr>
        <w:tab/>
      </w:r>
      <w:r>
        <w:rPr>
          <w:rFonts w:ascii="Arial" w:hAnsi="Arial" w:cs="Arial"/>
        </w:rPr>
        <w:tab/>
        <w:t xml:space="preserve">The NRC also recognized that it is difficult to establish a cause and effect related to specific changes in treatment and resultant changes in SSC reliability. As a result, the </w:t>
      </w:r>
      <w:r w:rsidR="00D561A1">
        <w:rPr>
          <w:rFonts w:ascii="Arial" w:hAnsi="Arial" w:cs="Arial"/>
        </w:rPr>
        <w:t xml:space="preserve">regulation </w:t>
      </w:r>
      <w:r>
        <w:rPr>
          <w:rFonts w:ascii="Arial" w:hAnsi="Arial" w:cs="Arial"/>
        </w:rPr>
        <w:t>was structured to contain:  (1) robust categorization and PRA requirements; (2) requirements to show that the implementation risk is small</w:t>
      </w:r>
      <w:r w:rsidR="00126F9C">
        <w:rPr>
          <w:rFonts w:ascii="Arial" w:hAnsi="Arial" w:cs="Arial"/>
        </w:rPr>
        <w:t xml:space="preserve"> even if the failure rate of SSCs subjected to reduced treatment increases moderately</w:t>
      </w:r>
      <w:r>
        <w:rPr>
          <w:rFonts w:ascii="Arial" w:hAnsi="Arial" w:cs="Arial"/>
        </w:rPr>
        <w:t xml:space="preserve">; (3) a provision to make it clear that the treatment applied to RISC-3 SSCs must be consistent with (i.e., maintain the validity of) the categorization </w:t>
      </w:r>
      <w:r w:rsidR="00F94A22">
        <w:rPr>
          <w:rFonts w:ascii="Arial" w:hAnsi="Arial" w:cs="Arial"/>
        </w:rPr>
        <w:t>basis</w:t>
      </w:r>
      <w:r>
        <w:rPr>
          <w:rFonts w:ascii="Arial" w:hAnsi="Arial" w:cs="Arial"/>
        </w:rPr>
        <w:t xml:space="preserve">; (4) feedback requirements of 10 CFR 50.69(e) to maintain the validity of the categorization </w:t>
      </w:r>
      <w:r w:rsidR="00F94A22">
        <w:rPr>
          <w:rFonts w:ascii="Arial" w:hAnsi="Arial" w:cs="Arial"/>
        </w:rPr>
        <w:t>basis</w:t>
      </w:r>
      <w:r>
        <w:rPr>
          <w:rFonts w:ascii="Arial" w:hAnsi="Arial" w:cs="Arial"/>
        </w:rPr>
        <w:t>; and (5) the high-level RISC-3 requirements designed to maintain</w:t>
      </w:r>
      <w:r w:rsidR="00F94A22">
        <w:rPr>
          <w:rFonts w:ascii="Arial" w:hAnsi="Arial" w:cs="Arial"/>
        </w:rPr>
        <w:t xml:space="preserve">, with reasonable confidence, </w:t>
      </w:r>
      <w:r>
        <w:rPr>
          <w:rFonts w:ascii="Arial" w:hAnsi="Arial" w:cs="Arial"/>
        </w:rPr>
        <w:t>RISC-3 design-basis functional capability.</w:t>
      </w:r>
    </w:p>
    <w:p w:rsidR="00C06205" w:rsidRDefault="00C06205" w:rsidP="00C0620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hanging="720"/>
        <w:jc w:val="both"/>
        <w:rPr>
          <w:rFonts w:ascii="Arial" w:hAnsi="Arial" w:cs="Arial"/>
        </w:rPr>
      </w:pPr>
    </w:p>
    <w:p w:rsidR="00C06205" w:rsidRDefault="00C06205" w:rsidP="00C0620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hanging="720"/>
        <w:jc w:val="both"/>
        <w:rPr>
          <w:rFonts w:ascii="Arial" w:hAnsi="Arial" w:cs="Arial"/>
        </w:rPr>
      </w:pPr>
      <w:r>
        <w:rPr>
          <w:rFonts w:ascii="Arial" w:hAnsi="Arial" w:cs="Arial"/>
        </w:rPr>
        <w:tab/>
      </w:r>
      <w:r>
        <w:rPr>
          <w:rFonts w:ascii="Arial" w:hAnsi="Arial" w:cs="Arial"/>
        </w:rPr>
        <w:tab/>
        <w:t xml:space="preserve">The evaluations performed to satisfy 50.69(c)(1)(iv) </w:t>
      </w:r>
      <w:r w:rsidR="00126F9C">
        <w:rPr>
          <w:rFonts w:ascii="Arial" w:hAnsi="Arial" w:cs="Arial"/>
        </w:rPr>
        <w:t xml:space="preserve">that sufficient safety margins are maintained </w:t>
      </w:r>
      <w:r>
        <w:rPr>
          <w:rFonts w:ascii="Arial" w:hAnsi="Arial" w:cs="Arial"/>
        </w:rPr>
        <w:t xml:space="preserve">must address potential impacts from known degradation mechanisms on both active and passive functions of SSCs.  The manner for addressing these potential impacts </w:t>
      </w:r>
      <w:r w:rsidR="00C84145">
        <w:rPr>
          <w:rFonts w:ascii="Arial" w:hAnsi="Arial" w:cs="Arial"/>
        </w:rPr>
        <w:t xml:space="preserve">during categorization </w:t>
      </w:r>
      <w:r>
        <w:rPr>
          <w:rFonts w:ascii="Arial" w:hAnsi="Arial" w:cs="Arial"/>
        </w:rPr>
        <w:t>may be either qualitative or quantitative, and may rely on the maintenance of current programs that address these degradation mechanisms (e.g., microbiologically-induced corrosion, flow-assisted corrosion) and/or may incorporate existing risk-informed approaches (e.g., risk-i</w:t>
      </w:r>
      <w:r w:rsidR="00C84145">
        <w:rPr>
          <w:rFonts w:ascii="Arial" w:hAnsi="Arial" w:cs="Arial"/>
        </w:rPr>
        <w:t xml:space="preserve">nformed </w:t>
      </w:r>
      <w:r w:rsidR="00631C90">
        <w:rPr>
          <w:rFonts w:ascii="Arial" w:hAnsi="Arial" w:cs="Arial"/>
        </w:rPr>
        <w:t>in-service</w:t>
      </w:r>
      <w:r w:rsidR="00C84145">
        <w:rPr>
          <w:rFonts w:ascii="Arial" w:hAnsi="Arial" w:cs="Arial"/>
        </w:rPr>
        <w:t xml:space="preserve"> inspection).</w:t>
      </w:r>
    </w:p>
    <w:p w:rsidR="00C06205" w:rsidRDefault="00C06205" w:rsidP="00C0620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1440" w:hanging="720"/>
        <w:jc w:val="both"/>
        <w:rPr>
          <w:rFonts w:ascii="Arial" w:hAnsi="Arial" w:cs="Arial"/>
        </w:rPr>
      </w:pPr>
    </w:p>
    <w:p w:rsidR="00924F38" w:rsidRDefault="00446497" w:rsidP="00924F38">
      <w:pPr>
        <w:pStyle w:val="ListParagraph"/>
        <w:widowControl/>
        <w:numPr>
          <w:ilvl w:val="0"/>
          <w:numId w:val="3"/>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hanging="720"/>
        <w:jc w:val="both"/>
        <w:rPr>
          <w:rFonts w:ascii="Arial" w:hAnsi="Arial" w:cs="Arial"/>
        </w:rPr>
      </w:pPr>
      <w:r>
        <w:rPr>
          <w:rFonts w:ascii="Arial" w:hAnsi="Arial" w:cs="Arial"/>
        </w:rPr>
        <w:t>E</w:t>
      </w:r>
      <w:r w:rsidR="00924F38" w:rsidRPr="00EA2E12">
        <w:rPr>
          <w:rFonts w:ascii="Arial" w:hAnsi="Arial" w:cs="Arial"/>
        </w:rPr>
        <w:t xml:space="preserve">ntire </w:t>
      </w:r>
      <w:r w:rsidR="00924F38">
        <w:rPr>
          <w:rFonts w:ascii="Arial" w:hAnsi="Arial" w:cs="Arial"/>
        </w:rPr>
        <w:t>s</w:t>
      </w:r>
      <w:r w:rsidR="00924F38" w:rsidRPr="00EA2E12">
        <w:rPr>
          <w:rFonts w:ascii="Arial" w:hAnsi="Arial" w:cs="Arial"/>
        </w:rPr>
        <w:t xml:space="preserve">ystems and </w:t>
      </w:r>
      <w:r w:rsidR="00924F38">
        <w:rPr>
          <w:rFonts w:ascii="Arial" w:hAnsi="Arial" w:cs="Arial"/>
        </w:rPr>
        <w:t>s</w:t>
      </w:r>
      <w:r w:rsidR="00924F38" w:rsidRPr="00EA2E12">
        <w:rPr>
          <w:rFonts w:ascii="Arial" w:hAnsi="Arial" w:cs="Arial"/>
        </w:rPr>
        <w:t>tructures</w:t>
      </w:r>
      <w:r>
        <w:rPr>
          <w:rFonts w:ascii="Arial" w:hAnsi="Arial" w:cs="Arial"/>
        </w:rPr>
        <w:t xml:space="preserve"> were evaluated</w:t>
      </w:r>
      <w:r w:rsidR="00924F38" w:rsidRPr="00EA2E12">
        <w:rPr>
          <w:rFonts w:ascii="Arial" w:hAnsi="Arial" w:cs="Arial"/>
        </w:rPr>
        <w:t xml:space="preserve"> </w:t>
      </w:r>
    </w:p>
    <w:p w:rsidR="00924F38" w:rsidRDefault="00924F38" w:rsidP="00924F38">
      <w:pPr>
        <w:pStyle w:val="ListParagraph"/>
        <w:spacing w:line="240" w:lineRule="atLeast"/>
        <w:rPr>
          <w:rFonts w:ascii="Arial" w:hAnsi="Arial" w:cs="Arial"/>
        </w:rPr>
      </w:pPr>
    </w:p>
    <w:p w:rsidR="00924F38" w:rsidRDefault="00924F38" w:rsidP="00924F38">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r>
        <w:rPr>
          <w:rFonts w:ascii="Arial" w:hAnsi="Arial" w:cs="Arial"/>
        </w:rPr>
        <w:lastRenderedPageBreak/>
        <w:t>For the sampled SSCs, the inspector should confirm that the licensee performed e</w:t>
      </w:r>
      <w:r w:rsidRPr="00066B80">
        <w:rPr>
          <w:rFonts w:ascii="Arial" w:hAnsi="Arial" w:cs="Arial"/>
        </w:rPr>
        <w:t>valuation</w:t>
      </w:r>
      <w:r>
        <w:rPr>
          <w:rFonts w:ascii="Arial" w:hAnsi="Arial" w:cs="Arial"/>
        </w:rPr>
        <w:t>s to categorize SSCs</w:t>
      </w:r>
      <w:r w:rsidRPr="00066B80">
        <w:rPr>
          <w:rFonts w:ascii="Arial" w:hAnsi="Arial" w:cs="Arial"/>
        </w:rPr>
        <w:t xml:space="preserve"> for entire systems and structures, </w:t>
      </w:r>
      <w:r w:rsidRPr="008D04EE">
        <w:rPr>
          <w:rFonts w:ascii="Arial" w:hAnsi="Arial" w:cs="Arial"/>
        </w:rPr>
        <w:t xml:space="preserve">not </w:t>
      </w:r>
      <w:r>
        <w:rPr>
          <w:rFonts w:ascii="Arial" w:hAnsi="Arial" w:cs="Arial"/>
        </w:rPr>
        <w:t xml:space="preserve">just </w:t>
      </w:r>
      <w:r w:rsidRPr="008D04EE">
        <w:rPr>
          <w:rFonts w:ascii="Arial" w:hAnsi="Arial" w:cs="Arial"/>
        </w:rPr>
        <w:t>for selected components within a system or structure.</w:t>
      </w:r>
      <w:r w:rsidR="00C06205">
        <w:rPr>
          <w:rFonts w:ascii="Arial" w:hAnsi="Arial" w:cs="Arial"/>
        </w:rPr>
        <w:t xml:space="preserve">  </w:t>
      </w:r>
    </w:p>
    <w:p w:rsidR="00B86BF3" w:rsidRDefault="00B86BF3" w:rsidP="00924F38">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B86BF3" w:rsidRDefault="00B86BF3" w:rsidP="00924F38">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r>
        <w:rPr>
          <w:rFonts w:ascii="Arial" w:hAnsi="Arial" w:cs="Arial"/>
        </w:rPr>
        <w:t xml:space="preserve">Licensee is allowed to implement 10 CFR 50.69 for a subset of the plant systems and structures (i.e., partial implementation) and to phase in implementation over time.  However, the implementation, including the categorization process, must address entire systems or structures; not selected components within a system or structure.  This required scope ensures that all </w:t>
      </w:r>
      <w:r w:rsidR="00F94A22">
        <w:rPr>
          <w:rFonts w:ascii="Arial" w:hAnsi="Arial" w:cs="Arial"/>
        </w:rPr>
        <w:t xml:space="preserve">system </w:t>
      </w:r>
      <w:r>
        <w:rPr>
          <w:rFonts w:ascii="Arial" w:hAnsi="Arial" w:cs="Arial"/>
        </w:rPr>
        <w:t xml:space="preserve">functions associated with a </w:t>
      </w:r>
      <w:r w:rsidR="00F94A22">
        <w:rPr>
          <w:rFonts w:ascii="Arial" w:hAnsi="Arial" w:cs="Arial"/>
        </w:rPr>
        <w:t xml:space="preserve">plant </w:t>
      </w:r>
      <w:r>
        <w:rPr>
          <w:rFonts w:ascii="Arial" w:hAnsi="Arial" w:cs="Arial"/>
        </w:rPr>
        <w:t>system or structure are properly identified and evaluated when determining the safety significance of individual components within a system or structure and that the entire set of components that comprise a system or structure are considered and addressed.</w:t>
      </w:r>
    </w:p>
    <w:p w:rsidR="00126F9C" w:rsidRDefault="00126F9C" w:rsidP="00924F38">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126F9C" w:rsidRDefault="00126F9C" w:rsidP="00924F38">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r>
        <w:rPr>
          <w:rFonts w:ascii="Arial" w:hAnsi="Arial" w:cs="Arial"/>
        </w:rPr>
        <w:t>System boundaries must be well defined and consistent with the categorization process.  For example, electrically powered components will normally interface with the electric power systems through an isolation breaker.  An isolation breaker may be a portion of the component</w:t>
      </w:r>
      <w:r w:rsidR="007B3196">
        <w:rPr>
          <w:rFonts w:ascii="Arial" w:hAnsi="Arial" w:cs="Arial"/>
        </w:rPr>
        <w:t xml:space="preserve"> or it may be a component in the electrical system.  The inspector should confirm that the interface is clearly defined so that all SSCs are assigned to a system.  For components modeled in a PRA, the PRA models should properly reflect the component boundaries and interfaces used in the categorization.</w:t>
      </w:r>
    </w:p>
    <w:p w:rsidR="00F94A22" w:rsidRDefault="00F94A22" w:rsidP="00F94A22">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924F38" w:rsidRDefault="00790C2B" w:rsidP="00924F38">
      <w:pPr>
        <w:pStyle w:val="ListParagraph"/>
        <w:widowControl/>
        <w:numPr>
          <w:ilvl w:val="0"/>
          <w:numId w:val="3"/>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hanging="720"/>
        <w:jc w:val="both"/>
        <w:rPr>
          <w:rFonts w:ascii="Arial" w:hAnsi="Arial" w:cs="Arial"/>
        </w:rPr>
      </w:pPr>
      <w:r>
        <w:rPr>
          <w:rFonts w:ascii="Arial" w:hAnsi="Arial" w:cs="Arial"/>
        </w:rPr>
        <w:t>Staffing of e</w:t>
      </w:r>
      <w:r w:rsidR="00924F38">
        <w:rPr>
          <w:rFonts w:ascii="Arial" w:hAnsi="Arial" w:cs="Arial"/>
        </w:rPr>
        <w:t>xpert panel</w:t>
      </w:r>
      <w:r>
        <w:rPr>
          <w:rFonts w:ascii="Arial" w:hAnsi="Arial" w:cs="Arial"/>
        </w:rPr>
        <w:t xml:space="preserve"> met requirements</w:t>
      </w:r>
    </w:p>
    <w:p w:rsidR="00924F38" w:rsidRDefault="00924F38" w:rsidP="00924F38">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924F38" w:rsidRDefault="00924F38" w:rsidP="00924F38">
      <w:pPr>
        <w:pStyle w:val="ListParagraph"/>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r>
        <w:rPr>
          <w:rFonts w:ascii="Arial" w:hAnsi="Arial" w:cs="Arial"/>
        </w:rPr>
        <w:t xml:space="preserve">The inspector should </w:t>
      </w:r>
      <w:r w:rsidR="001A5ED1">
        <w:rPr>
          <w:rFonts w:ascii="Arial" w:hAnsi="Arial" w:cs="Arial"/>
        </w:rPr>
        <w:t xml:space="preserve">confirm </w:t>
      </w:r>
      <w:r w:rsidR="0036154B">
        <w:rPr>
          <w:rFonts w:ascii="Arial" w:hAnsi="Arial" w:cs="Arial"/>
        </w:rPr>
        <w:t>that the</w:t>
      </w:r>
      <w:r>
        <w:rPr>
          <w:rFonts w:ascii="Arial" w:hAnsi="Arial" w:cs="Arial"/>
        </w:rPr>
        <w:t xml:space="preserve"> licensee’s </w:t>
      </w:r>
      <w:r w:rsidR="0036154B">
        <w:rPr>
          <w:rFonts w:ascii="Arial" w:hAnsi="Arial" w:cs="Arial"/>
        </w:rPr>
        <w:t>IDP panel</w:t>
      </w:r>
      <w:r>
        <w:rPr>
          <w:rFonts w:ascii="Arial" w:hAnsi="Arial" w:cs="Arial"/>
        </w:rPr>
        <w:t xml:space="preserve"> was staffed with members whose </w:t>
      </w:r>
      <w:r w:rsidR="00E212C5">
        <w:rPr>
          <w:rFonts w:ascii="Arial" w:hAnsi="Arial" w:cs="Arial"/>
        </w:rPr>
        <w:t xml:space="preserve">joint </w:t>
      </w:r>
      <w:r>
        <w:rPr>
          <w:rFonts w:ascii="Arial" w:hAnsi="Arial" w:cs="Arial"/>
        </w:rPr>
        <w:t>expertise includes, at a minimum, PRA, safety analysis, plant operation, design engineering, and system engineering.</w:t>
      </w:r>
    </w:p>
    <w:p w:rsidR="001E021B" w:rsidRDefault="001E021B" w:rsidP="00924F38">
      <w:pPr>
        <w:pStyle w:val="ListParagraph"/>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1E021B" w:rsidRDefault="001E021B" w:rsidP="001E021B">
      <w:pPr>
        <w:pStyle w:val="ListParagraph"/>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r>
        <w:rPr>
          <w:rFonts w:ascii="Arial" w:hAnsi="Arial" w:cs="Arial"/>
        </w:rPr>
        <w:t xml:space="preserve">The determination of safety significance of SSCs is to be performed as part of an integrated decision-making process that integrates both risk insights and traditional engineering insights.  The insights and varied experience of IDP members are relied on to ensure that the final result reflects a comprehensive and justifiable </w:t>
      </w:r>
      <w:r w:rsidR="004A4ADF">
        <w:rPr>
          <w:rFonts w:ascii="Arial" w:hAnsi="Arial" w:cs="Arial"/>
        </w:rPr>
        <w:t>judgment</w:t>
      </w:r>
      <w:r>
        <w:rPr>
          <w:rFonts w:ascii="Arial" w:hAnsi="Arial" w:cs="Arial"/>
        </w:rPr>
        <w:t xml:space="preserve">.  The IDP must be composed of experienced personnel who possess diverse knowledge and insights in plant design and operation, and who are capable in </w:t>
      </w:r>
      <w:r w:rsidR="00E212C5">
        <w:rPr>
          <w:rFonts w:ascii="Arial" w:hAnsi="Arial" w:cs="Arial"/>
        </w:rPr>
        <w:t xml:space="preserve">applying </w:t>
      </w:r>
      <w:r>
        <w:rPr>
          <w:rFonts w:ascii="Arial" w:hAnsi="Arial" w:cs="Arial"/>
        </w:rPr>
        <w:t xml:space="preserve">deterministic knowledge and risk insights in making SSC classifications.  At least three members of the IDP should have a minimum of 5 years experience at the plant, and there should be at least one member of the IDP who has worked on the modeling and updating of the plant-specific PRA for a minimum of 3 years.  The IDP should be trained in the specific technical aspects and requirements related to the categorization process.  The licensee (through the IDP) should document its decision criteria for categorizing SSCs as safety significant or low safety significant.  Decisions of the IDP should be arrived at by consensus.  If a resolution cannot be achieved concerning the safety significance of an SSC, then the SSC should be classified as safety significant.  </w:t>
      </w:r>
    </w:p>
    <w:p w:rsidR="00924F38" w:rsidRDefault="00924F38" w:rsidP="00924F3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924F38" w:rsidRDefault="00924F38" w:rsidP="00924F38">
      <w:pPr>
        <w:pStyle w:val="ListParagraph"/>
        <w:widowControl/>
        <w:numPr>
          <w:ilvl w:val="0"/>
          <w:numId w:val="3"/>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hanging="720"/>
        <w:jc w:val="both"/>
        <w:rPr>
          <w:rFonts w:ascii="Arial" w:hAnsi="Arial" w:cs="Arial"/>
        </w:rPr>
      </w:pPr>
      <w:r>
        <w:rPr>
          <w:rFonts w:ascii="Arial" w:hAnsi="Arial" w:cs="Arial"/>
        </w:rPr>
        <w:t>RISC-1 and RISC-2 SSC treatment</w:t>
      </w:r>
      <w:r w:rsidR="002E5CDC">
        <w:rPr>
          <w:rFonts w:ascii="Arial" w:hAnsi="Arial" w:cs="Arial"/>
        </w:rPr>
        <w:t xml:space="preserve"> is consistent with credit taken for the SSCs in the licensee’s PRA model</w:t>
      </w:r>
    </w:p>
    <w:p w:rsidR="00924F38" w:rsidRDefault="00924F38" w:rsidP="00924F38">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924F38" w:rsidRDefault="00924F38" w:rsidP="00924F3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jc w:val="both"/>
        <w:rPr>
          <w:rFonts w:ascii="Arial" w:hAnsi="Arial" w:cs="Arial"/>
        </w:rPr>
      </w:pPr>
      <w:r>
        <w:rPr>
          <w:rFonts w:ascii="Arial" w:hAnsi="Arial" w:cs="Arial"/>
        </w:rPr>
        <w:lastRenderedPageBreak/>
        <w:t xml:space="preserve">For the sampled SSCs, the inspector should </w:t>
      </w:r>
      <w:r w:rsidR="001A5ED1">
        <w:rPr>
          <w:rFonts w:ascii="Arial" w:hAnsi="Arial" w:cs="Arial"/>
        </w:rPr>
        <w:t xml:space="preserve">confirm that the licensee </w:t>
      </w:r>
      <w:r>
        <w:rPr>
          <w:rFonts w:ascii="Arial" w:hAnsi="Arial" w:cs="Arial"/>
        </w:rPr>
        <w:t>evaluate</w:t>
      </w:r>
      <w:r w:rsidR="001A5ED1">
        <w:rPr>
          <w:rFonts w:ascii="Arial" w:hAnsi="Arial" w:cs="Arial"/>
        </w:rPr>
        <w:t>d</w:t>
      </w:r>
      <w:r>
        <w:rPr>
          <w:rFonts w:ascii="Arial" w:hAnsi="Arial" w:cs="Arial"/>
        </w:rPr>
        <w:t xml:space="preserve"> the </w:t>
      </w:r>
      <w:r w:rsidRPr="00EA2E12">
        <w:rPr>
          <w:rFonts w:ascii="Arial" w:hAnsi="Arial" w:cs="Arial"/>
        </w:rPr>
        <w:t xml:space="preserve">treatment applied to RISC-1 and RISC-2 SSCs to support the credit taken for these </w:t>
      </w:r>
      <w:r w:rsidR="0036154B" w:rsidRPr="00EA2E12">
        <w:rPr>
          <w:rFonts w:ascii="Arial" w:hAnsi="Arial" w:cs="Arial"/>
        </w:rPr>
        <w:t>SSCs in</w:t>
      </w:r>
      <w:r w:rsidRPr="00EA2E12">
        <w:rPr>
          <w:rFonts w:ascii="Arial" w:hAnsi="Arial" w:cs="Arial"/>
        </w:rPr>
        <w:t xml:space="preserve"> </w:t>
      </w:r>
      <w:r>
        <w:rPr>
          <w:rFonts w:ascii="Arial" w:hAnsi="Arial" w:cs="Arial"/>
        </w:rPr>
        <w:t>its</w:t>
      </w:r>
      <w:r w:rsidRPr="00EA2E12">
        <w:rPr>
          <w:rFonts w:ascii="Arial" w:hAnsi="Arial" w:cs="Arial"/>
        </w:rPr>
        <w:t xml:space="preserve"> PRA model.</w:t>
      </w:r>
    </w:p>
    <w:p w:rsidR="001E021B" w:rsidRDefault="001E021B" w:rsidP="001E02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jc w:val="both"/>
        <w:rPr>
          <w:rFonts w:ascii="Arial" w:hAnsi="Arial" w:cs="Arial"/>
        </w:rPr>
      </w:pPr>
    </w:p>
    <w:p w:rsidR="001E021B" w:rsidRDefault="00E212C5" w:rsidP="001E02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jc w:val="both"/>
        <w:rPr>
          <w:rFonts w:ascii="Arial" w:hAnsi="Arial" w:cs="Arial"/>
        </w:rPr>
      </w:pPr>
      <w:r>
        <w:rPr>
          <w:rFonts w:ascii="Arial" w:hAnsi="Arial" w:cs="Arial"/>
        </w:rPr>
        <w:t>C</w:t>
      </w:r>
      <w:r w:rsidR="001E021B">
        <w:rPr>
          <w:rFonts w:ascii="Arial" w:hAnsi="Arial" w:cs="Arial"/>
        </w:rPr>
        <w:t xml:space="preserve">urrent regulatory requirements for special treatment of RISC-1 </w:t>
      </w:r>
      <w:r w:rsidR="001472FD">
        <w:rPr>
          <w:rFonts w:ascii="Arial" w:hAnsi="Arial" w:cs="Arial"/>
        </w:rPr>
        <w:t xml:space="preserve">SSCs are unaffected by implementation of 50.69 and must be retained.  The </w:t>
      </w:r>
      <w:r w:rsidR="004E3756">
        <w:rPr>
          <w:rFonts w:ascii="Arial" w:hAnsi="Arial" w:cs="Arial"/>
        </w:rPr>
        <w:t xml:space="preserve">current treatment of </w:t>
      </w:r>
      <w:r w:rsidR="001E021B">
        <w:rPr>
          <w:rFonts w:ascii="Arial" w:hAnsi="Arial" w:cs="Arial"/>
        </w:rPr>
        <w:t>RISC-2 SSCs</w:t>
      </w:r>
      <w:r w:rsidR="004E3756">
        <w:rPr>
          <w:rFonts w:ascii="Arial" w:hAnsi="Arial" w:cs="Arial"/>
        </w:rPr>
        <w:t xml:space="preserve"> which support the credit taken for the performance of design basis functions in the PRA</w:t>
      </w:r>
      <w:r w:rsidR="001472FD">
        <w:rPr>
          <w:rFonts w:ascii="Arial" w:hAnsi="Arial" w:cs="Arial"/>
        </w:rPr>
        <w:t xml:space="preserve"> should be maintained</w:t>
      </w:r>
      <w:r w:rsidR="001E021B">
        <w:rPr>
          <w:rFonts w:ascii="Arial" w:hAnsi="Arial" w:cs="Arial"/>
        </w:rPr>
        <w:t>.</w:t>
      </w:r>
      <w:r w:rsidR="004E3756">
        <w:rPr>
          <w:rFonts w:ascii="Arial" w:hAnsi="Arial" w:cs="Arial"/>
        </w:rPr>
        <w:t xml:space="preserve">  However, PRAs may credit RISC-1 and RISC-2 SSCs to perform functions beyond their design basis.</w:t>
      </w:r>
    </w:p>
    <w:p w:rsidR="001E021B" w:rsidRDefault="001E021B" w:rsidP="001E02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jc w:val="both"/>
        <w:rPr>
          <w:rFonts w:ascii="Arial" w:hAnsi="Arial" w:cs="Arial"/>
        </w:rPr>
      </w:pPr>
    </w:p>
    <w:p w:rsidR="001E021B" w:rsidRDefault="001E021B" w:rsidP="001E02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jc w:val="both"/>
        <w:rPr>
          <w:rFonts w:ascii="Arial" w:hAnsi="Arial" w:cs="Arial"/>
        </w:rPr>
      </w:pPr>
      <w:r>
        <w:rPr>
          <w:rFonts w:ascii="Arial" w:hAnsi="Arial" w:cs="Arial"/>
        </w:rPr>
        <w:t xml:space="preserve">For example, if a relief valve is credited with the capability to relieve water (as opposed to its design condition of steam), </w:t>
      </w:r>
      <w:r w:rsidR="004E3756">
        <w:rPr>
          <w:rFonts w:ascii="Arial" w:hAnsi="Arial" w:cs="Arial"/>
        </w:rPr>
        <w:t xml:space="preserve">the language in 10 CFR 50.69(d)(1) requires </w:t>
      </w:r>
      <w:r>
        <w:rPr>
          <w:rFonts w:ascii="Arial" w:hAnsi="Arial" w:cs="Arial"/>
        </w:rPr>
        <w:t xml:space="preserve">an evaluation </w:t>
      </w:r>
      <w:r w:rsidR="004E3756">
        <w:rPr>
          <w:rFonts w:ascii="Arial" w:hAnsi="Arial" w:cs="Arial"/>
        </w:rPr>
        <w:t xml:space="preserve">to determine </w:t>
      </w:r>
      <w:r>
        <w:rPr>
          <w:rFonts w:ascii="Arial" w:hAnsi="Arial" w:cs="Arial"/>
        </w:rPr>
        <w:t xml:space="preserve">whether the component </w:t>
      </w:r>
      <w:r w:rsidR="004E3756">
        <w:rPr>
          <w:rFonts w:ascii="Arial" w:hAnsi="Arial" w:cs="Arial"/>
        </w:rPr>
        <w:t xml:space="preserve">would </w:t>
      </w:r>
      <w:r>
        <w:rPr>
          <w:rFonts w:ascii="Arial" w:hAnsi="Arial" w:cs="Arial"/>
        </w:rPr>
        <w:t xml:space="preserve">be able to perform as assumed.  Because RISC-1 and RISC-2 SSCs are the safety significant SSCs and their performance as credited in the PRA is important to maintaining an </w:t>
      </w:r>
      <w:r w:rsidR="00220F0B">
        <w:rPr>
          <w:rFonts w:ascii="Arial" w:hAnsi="Arial" w:cs="Arial"/>
        </w:rPr>
        <w:t>acceptable level of plant risk,</w:t>
      </w:r>
      <w:r>
        <w:rPr>
          <w:rFonts w:ascii="Arial" w:hAnsi="Arial" w:cs="Arial"/>
        </w:rPr>
        <w:t xml:space="preserve"> it is a key and necessary part of 10 CFR 50.69 to ensure these SSCs can perform as credited in the PRA.  The requirements in 10 CFR 50.69(d)(1) do not extend special treatment requirements to RISC-1 </w:t>
      </w:r>
      <w:r w:rsidR="004D2D6C">
        <w:rPr>
          <w:rFonts w:ascii="Arial" w:hAnsi="Arial" w:cs="Arial"/>
        </w:rPr>
        <w:t xml:space="preserve">and RISC-2 SSCs </w:t>
      </w:r>
      <w:r>
        <w:rPr>
          <w:rFonts w:ascii="Arial" w:hAnsi="Arial" w:cs="Arial"/>
        </w:rPr>
        <w:t>beyond design-basis functions</w:t>
      </w:r>
      <w:r w:rsidR="007502E8">
        <w:rPr>
          <w:rFonts w:ascii="Arial" w:hAnsi="Arial" w:cs="Arial"/>
        </w:rPr>
        <w:t xml:space="preserve">, but the inspector should confirm that an evaluation of the SSCs ability to perform beyond design </w:t>
      </w:r>
      <w:r w:rsidR="00D340E5">
        <w:rPr>
          <w:rFonts w:ascii="Arial" w:hAnsi="Arial" w:cs="Arial"/>
        </w:rPr>
        <w:t xml:space="preserve">basis </w:t>
      </w:r>
      <w:r w:rsidR="007502E8">
        <w:rPr>
          <w:rFonts w:ascii="Arial" w:hAnsi="Arial" w:cs="Arial"/>
        </w:rPr>
        <w:t>functions to the extent credited in the PRA has been completed</w:t>
      </w:r>
      <w:r w:rsidR="00397512">
        <w:rPr>
          <w:rFonts w:ascii="Arial" w:hAnsi="Arial" w:cs="Arial"/>
        </w:rPr>
        <w:t xml:space="preserve"> and that treatment has been modified as appropriate</w:t>
      </w:r>
      <w:r w:rsidR="004D2D6C">
        <w:rPr>
          <w:rFonts w:ascii="Arial" w:hAnsi="Arial" w:cs="Arial"/>
        </w:rPr>
        <w:t>.</w:t>
      </w:r>
      <w:r>
        <w:rPr>
          <w:rFonts w:ascii="Arial" w:hAnsi="Arial" w:cs="Arial"/>
        </w:rPr>
        <w:t xml:space="preserve"> </w:t>
      </w:r>
    </w:p>
    <w:p w:rsidR="001E021B" w:rsidRDefault="001E021B" w:rsidP="00924F3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jc w:val="both"/>
        <w:rPr>
          <w:rFonts w:ascii="Arial" w:hAnsi="Arial" w:cs="Arial"/>
        </w:rPr>
      </w:pPr>
    </w:p>
    <w:p w:rsidR="00924F38" w:rsidRDefault="00924F38" w:rsidP="00924F38">
      <w:pPr>
        <w:pStyle w:val="ListParagraph"/>
        <w:widowControl/>
        <w:numPr>
          <w:ilvl w:val="0"/>
          <w:numId w:val="3"/>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hanging="720"/>
        <w:jc w:val="both"/>
        <w:rPr>
          <w:rFonts w:ascii="Arial" w:hAnsi="Arial" w:cs="Arial"/>
        </w:rPr>
      </w:pPr>
      <w:r>
        <w:rPr>
          <w:rFonts w:ascii="Arial" w:hAnsi="Arial" w:cs="Arial"/>
        </w:rPr>
        <w:t>RISC-3 SSC alternate treatment</w:t>
      </w:r>
      <w:r w:rsidRPr="00A51ACA">
        <w:rPr>
          <w:rFonts w:ascii="Arial" w:hAnsi="Arial" w:cs="Arial"/>
        </w:rPr>
        <w:t xml:space="preserve"> </w:t>
      </w:r>
    </w:p>
    <w:p w:rsidR="00924F38" w:rsidRDefault="00924F38" w:rsidP="00924F38">
      <w:pPr>
        <w:widowControl/>
        <w:tabs>
          <w:tab w:val="left" w:pos="274"/>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CA4DA7" w:rsidRDefault="00924F38" w:rsidP="00924F38">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hanging="720"/>
        <w:jc w:val="both"/>
        <w:rPr>
          <w:rFonts w:ascii="Arial" w:hAnsi="Arial" w:cs="Arial"/>
        </w:rPr>
      </w:pPr>
      <w:r>
        <w:rPr>
          <w:rFonts w:ascii="Arial" w:hAnsi="Arial" w:cs="Arial"/>
        </w:rPr>
        <w:tab/>
        <w:t xml:space="preserve">For the sampled SSCs, the inspector should </w:t>
      </w:r>
      <w:r w:rsidR="007502E8">
        <w:rPr>
          <w:rFonts w:ascii="Arial" w:hAnsi="Arial" w:cs="Arial"/>
        </w:rPr>
        <w:t xml:space="preserve">confirm that </w:t>
      </w:r>
      <w:r>
        <w:rPr>
          <w:rFonts w:ascii="Arial" w:hAnsi="Arial" w:cs="Arial"/>
        </w:rPr>
        <w:t xml:space="preserve">the </w:t>
      </w:r>
      <w:r w:rsidRPr="00EA2E12">
        <w:rPr>
          <w:rFonts w:ascii="Arial" w:hAnsi="Arial" w:cs="Arial"/>
        </w:rPr>
        <w:t>treatment applied to RISC-3 SSCs</w:t>
      </w:r>
      <w:r>
        <w:rPr>
          <w:rFonts w:ascii="Arial" w:hAnsi="Arial" w:cs="Arial"/>
        </w:rPr>
        <w:t xml:space="preserve"> provides reasonable confidence</w:t>
      </w:r>
      <w:r w:rsidRPr="00EA2E12">
        <w:rPr>
          <w:rFonts w:ascii="Arial" w:hAnsi="Arial" w:cs="Arial"/>
        </w:rPr>
        <w:t xml:space="preserve"> that these components will continue to be capable of performing their safety-related functions under </w:t>
      </w:r>
      <w:r w:rsidR="00AA57D6" w:rsidRPr="00EA2E12">
        <w:rPr>
          <w:rFonts w:ascii="Arial" w:hAnsi="Arial" w:cs="Arial"/>
        </w:rPr>
        <w:t>design</w:t>
      </w:r>
      <w:r w:rsidR="00AA57D6">
        <w:rPr>
          <w:rFonts w:ascii="Arial" w:hAnsi="Arial" w:cs="Arial"/>
        </w:rPr>
        <w:t xml:space="preserve"> basi</w:t>
      </w:r>
      <w:r w:rsidR="00AA57D6" w:rsidRPr="00EA2E12">
        <w:rPr>
          <w:rFonts w:ascii="Arial" w:hAnsi="Arial" w:cs="Arial"/>
        </w:rPr>
        <w:t>s</w:t>
      </w:r>
      <w:r w:rsidRPr="00EA2E12">
        <w:rPr>
          <w:rFonts w:ascii="Arial" w:hAnsi="Arial" w:cs="Arial"/>
        </w:rPr>
        <w:t xml:space="preserve"> conditions.</w:t>
      </w:r>
      <w:r>
        <w:rPr>
          <w:rFonts w:ascii="Arial" w:hAnsi="Arial" w:cs="Arial"/>
        </w:rPr>
        <w:t xml:space="preserve"> </w:t>
      </w:r>
      <w:r w:rsidR="00740990">
        <w:rPr>
          <w:rFonts w:ascii="Arial" w:hAnsi="Arial" w:cs="Arial"/>
        </w:rPr>
        <w:t xml:space="preserve">While RISC-3 SSCs may periodically fail, focus should be placed on those SSCs whose failure rate has </w:t>
      </w:r>
      <w:r w:rsidR="00397512">
        <w:rPr>
          <w:rFonts w:ascii="Arial" w:hAnsi="Arial" w:cs="Arial"/>
        </w:rPr>
        <w:t xml:space="preserve">substantively </w:t>
      </w:r>
      <w:r w:rsidR="00740990">
        <w:rPr>
          <w:rFonts w:ascii="Arial" w:hAnsi="Arial" w:cs="Arial"/>
        </w:rPr>
        <w:t xml:space="preserve">increased.  </w:t>
      </w:r>
      <w:r>
        <w:rPr>
          <w:rFonts w:ascii="Arial" w:hAnsi="Arial" w:cs="Arial"/>
        </w:rPr>
        <w:t>This evaluation should be performance-based, meaning that inspectors should r</w:t>
      </w:r>
      <w:r w:rsidR="00740990">
        <w:rPr>
          <w:rFonts w:ascii="Arial" w:hAnsi="Arial" w:cs="Arial"/>
        </w:rPr>
        <w:t xml:space="preserve">eview conditions in which SSCs’ </w:t>
      </w:r>
      <w:r>
        <w:rPr>
          <w:rFonts w:ascii="Arial" w:hAnsi="Arial" w:cs="Arial"/>
        </w:rPr>
        <w:t>design</w:t>
      </w:r>
      <w:r w:rsidR="00740990">
        <w:rPr>
          <w:rFonts w:ascii="Arial" w:hAnsi="Arial" w:cs="Arial"/>
        </w:rPr>
        <w:t xml:space="preserve"> </w:t>
      </w:r>
      <w:r>
        <w:rPr>
          <w:rFonts w:ascii="Arial" w:hAnsi="Arial" w:cs="Arial"/>
        </w:rPr>
        <w:t>functions were challenged and in those situations, determine whether licensee’s alternate treatment being applied to RISC-3 SSCs had a notable adverse impact on the identified deficient condition.  In these situations, inspectors should evaluate the adequacy of the licensee’s existing alternate treatment for RISC-3 components.</w:t>
      </w:r>
    </w:p>
    <w:p w:rsidR="00CA4DA7" w:rsidRDefault="00CA4DA7" w:rsidP="00924F38">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hanging="720"/>
        <w:jc w:val="both"/>
        <w:rPr>
          <w:rFonts w:ascii="Arial" w:hAnsi="Arial" w:cs="Arial"/>
        </w:rPr>
      </w:pPr>
    </w:p>
    <w:p w:rsidR="00924F38" w:rsidRDefault="00CA4DA7" w:rsidP="00924F38">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hanging="720"/>
        <w:jc w:val="both"/>
        <w:rPr>
          <w:rFonts w:ascii="Arial" w:hAnsi="Arial" w:cs="Arial"/>
        </w:rPr>
      </w:pPr>
      <w:r>
        <w:rPr>
          <w:rFonts w:ascii="Arial" w:hAnsi="Arial" w:cs="Arial"/>
        </w:rPr>
        <w:tab/>
        <w:t xml:space="preserve">In situations where there were no conditions identified in which SSCs’ design-related functions were challenged by RISC-3 SSC failures, select </w:t>
      </w:r>
      <w:r w:rsidR="00F32938">
        <w:rPr>
          <w:rFonts w:ascii="Arial" w:hAnsi="Arial" w:cs="Arial"/>
        </w:rPr>
        <w:t xml:space="preserve">one </w:t>
      </w:r>
      <w:r>
        <w:rPr>
          <w:rFonts w:ascii="Arial" w:hAnsi="Arial" w:cs="Arial"/>
        </w:rPr>
        <w:t xml:space="preserve">to </w:t>
      </w:r>
      <w:r w:rsidR="00F32938">
        <w:rPr>
          <w:rFonts w:ascii="Arial" w:hAnsi="Arial" w:cs="Arial"/>
        </w:rPr>
        <w:t>three</w:t>
      </w:r>
      <w:r>
        <w:rPr>
          <w:rFonts w:ascii="Arial" w:hAnsi="Arial" w:cs="Arial"/>
        </w:rPr>
        <w:t xml:space="preserve"> RISC-3 SSCs for each of the sampled systems, and verify that the licensee has implemented their established alternate treatment program for these RISC-3 SSCs</w:t>
      </w:r>
      <w:r w:rsidR="00740990">
        <w:rPr>
          <w:rFonts w:ascii="Arial" w:hAnsi="Arial" w:cs="Arial"/>
        </w:rPr>
        <w:t xml:space="preserve"> or has maintained the original special treatment requirements</w:t>
      </w:r>
      <w:r>
        <w:rPr>
          <w:rFonts w:ascii="Arial" w:hAnsi="Arial" w:cs="Arial"/>
        </w:rPr>
        <w:t xml:space="preserve">.  Document the results of this inspection activity in an inspection report scope section.    </w:t>
      </w:r>
      <w:r w:rsidR="00924F38">
        <w:rPr>
          <w:rFonts w:ascii="Arial" w:hAnsi="Arial" w:cs="Arial"/>
        </w:rPr>
        <w:t xml:space="preserve">  </w:t>
      </w:r>
    </w:p>
    <w:p w:rsidR="00924F38" w:rsidRDefault="00924F38" w:rsidP="00924F38">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hanging="720"/>
        <w:jc w:val="both"/>
        <w:rPr>
          <w:rFonts w:ascii="Arial" w:hAnsi="Arial" w:cs="Arial"/>
        </w:rPr>
      </w:pPr>
    </w:p>
    <w:p w:rsidR="00924F38" w:rsidRDefault="00924F38" w:rsidP="00924F38">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hanging="720"/>
        <w:jc w:val="both"/>
        <w:rPr>
          <w:rFonts w:ascii="Arial" w:hAnsi="Arial" w:cs="Arial"/>
        </w:rPr>
      </w:pPr>
      <w:r>
        <w:rPr>
          <w:rFonts w:ascii="Arial" w:hAnsi="Arial" w:cs="Arial"/>
        </w:rPr>
        <w:tab/>
        <w:t xml:space="preserve">Other aspects to inspect in this area include ensuring that: 1) </w:t>
      </w:r>
      <w:r w:rsidR="00740990">
        <w:rPr>
          <w:rFonts w:ascii="Arial" w:hAnsi="Arial" w:cs="Arial"/>
        </w:rPr>
        <w:t xml:space="preserve">RISC-3 </w:t>
      </w:r>
      <w:r w:rsidRPr="00EA2E12">
        <w:rPr>
          <w:rFonts w:ascii="Arial" w:hAnsi="Arial" w:cs="Arial"/>
        </w:rPr>
        <w:t xml:space="preserve">valves in the </w:t>
      </w:r>
      <w:r w:rsidR="00740990">
        <w:rPr>
          <w:rFonts w:ascii="Arial" w:hAnsi="Arial" w:cs="Arial"/>
        </w:rPr>
        <w:t xml:space="preserve">sampled </w:t>
      </w:r>
      <w:r w:rsidRPr="00EA2E12">
        <w:rPr>
          <w:rFonts w:ascii="Arial" w:hAnsi="Arial" w:cs="Arial"/>
        </w:rPr>
        <w:t>system are placed in their correct positions</w:t>
      </w:r>
      <w:r>
        <w:rPr>
          <w:rFonts w:ascii="Arial" w:hAnsi="Arial" w:cs="Arial"/>
        </w:rPr>
        <w:t xml:space="preserve">; 2) </w:t>
      </w:r>
      <w:r w:rsidRPr="00EA2E12">
        <w:rPr>
          <w:rFonts w:ascii="Arial" w:hAnsi="Arial" w:cs="Arial"/>
        </w:rPr>
        <w:t xml:space="preserve">inspection and testing and </w:t>
      </w:r>
      <w:r>
        <w:rPr>
          <w:rFonts w:ascii="Arial" w:hAnsi="Arial" w:cs="Arial"/>
        </w:rPr>
        <w:t xml:space="preserve">the </w:t>
      </w:r>
      <w:r w:rsidRPr="00EA2E12">
        <w:rPr>
          <w:rFonts w:ascii="Arial" w:hAnsi="Arial" w:cs="Arial"/>
        </w:rPr>
        <w:t xml:space="preserve">corrective action </w:t>
      </w:r>
      <w:r>
        <w:rPr>
          <w:rFonts w:ascii="Arial" w:hAnsi="Arial" w:cs="Arial"/>
        </w:rPr>
        <w:t xml:space="preserve">applied to RISC-3 SSCs are reasonable based on their low-risk; </w:t>
      </w:r>
      <w:r w:rsidR="00DD05B7">
        <w:rPr>
          <w:rFonts w:ascii="Arial" w:hAnsi="Arial" w:cs="Arial"/>
        </w:rPr>
        <w:t xml:space="preserve">3) extent of conditions review in cases where existing alternate treatment being applied to RISC-3 SSCs were found to be deficient and had a </w:t>
      </w:r>
      <w:r w:rsidR="00DD05B7">
        <w:rPr>
          <w:rFonts w:ascii="Arial" w:hAnsi="Arial" w:cs="Arial"/>
        </w:rPr>
        <w:lastRenderedPageBreak/>
        <w:t xml:space="preserve">notable adverse impact on the </w:t>
      </w:r>
      <w:r w:rsidR="00740990">
        <w:rPr>
          <w:rFonts w:ascii="Arial" w:hAnsi="Arial" w:cs="Arial"/>
        </w:rPr>
        <w:t xml:space="preserve">function </w:t>
      </w:r>
      <w:r w:rsidR="00DD05B7">
        <w:rPr>
          <w:rFonts w:ascii="Arial" w:hAnsi="Arial" w:cs="Arial"/>
        </w:rPr>
        <w:t>of the system; 4</w:t>
      </w:r>
      <w:r>
        <w:rPr>
          <w:rFonts w:ascii="Arial" w:hAnsi="Arial" w:cs="Arial"/>
        </w:rPr>
        <w:t xml:space="preserve">) </w:t>
      </w:r>
      <w:r w:rsidRPr="00EA2E12">
        <w:rPr>
          <w:rFonts w:ascii="Arial" w:hAnsi="Arial" w:cs="Arial"/>
        </w:rPr>
        <w:t xml:space="preserve">components </w:t>
      </w:r>
      <w:r>
        <w:rPr>
          <w:rFonts w:ascii="Arial" w:hAnsi="Arial" w:cs="Arial"/>
        </w:rPr>
        <w:t>that</w:t>
      </w:r>
      <w:r w:rsidRPr="00EA2E12">
        <w:rPr>
          <w:rFonts w:ascii="Arial" w:hAnsi="Arial" w:cs="Arial"/>
        </w:rPr>
        <w:t xml:space="preserve"> can be categorized as either RISC</w:t>
      </w:r>
      <w:r>
        <w:rPr>
          <w:rFonts w:ascii="Arial" w:hAnsi="Arial" w:cs="Arial"/>
        </w:rPr>
        <w:noBreakHyphen/>
      </w:r>
      <w:r w:rsidRPr="00EA2E12">
        <w:rPr>
          <w:rFonts w:ascii="Arial" w:hAnsi="Arial" w:cs="Arial"/>
        </w:rPr>
        <w:t>1 or RISC</w:t>
      </w:r>
      <w:r>
        <w:rPr>
          <w:rFonts w:ascii="Arial" w:hAnsi="Arial" w:cs="Arial"/>
        </w:rPr>
        <w:noBreakHyphen/>
      </w:r>
      <w:r w:rsidRPr="00EA2E12">
        <w:rPr>
          <w:rFonts w:ascii="Arial" w:hAnsi="Arial" w:cs="Arial"/>
        </w:rPr>
        <w:t xml:space="preserve">3 are </w:t>
      </w:r>
      <w:r>
        <w:rPr>
          <w:rFonts w:ascii="Arial" w:hAnsi="Arial" w:cs="Arial"/>
        </w:rPr>
        <w:t xml:space="preserve">properly </w:t>
      </w:r>
      <w:r w:rsidRPr="00EA2E12">
        <w:rPr>
          <w:rFonts w:ascii="Arial" w:hAnsi="Arial" w:cs="Arial"/>
        </w:rPr>
        <w:t xml:space="preserve">segregated in storage </w:t>
      </w:r>
      <w:r>
        <w:rPr>
          <w:rFonts w:ascii="Arial" w:hAnsi="Arial" w:cs="Arial"/>
        </w:rPr>
        <w:t>to minimize the</w:t>
      </w:r>
      <w:r w:rsidRPr="00EA2E12">
        <w:rPr>
          <w:rFonts w:ascii="Arial" w:hAnsi="Arial" w:cs="Arial"/>
        </w:rPr>
        <w:t xml:space="preserve"> potential for installation of a component categorized as RISC-3 into a RISC-1 application</w:t>
      </w:r>
      <w:r w:rsidR="00DD05B7">
        <w:rPr>
          <w:rFonts w:ascii="Arial" w:hAnsi="Arial" w:cs="Arial"/>
        </w:rPr>
        <w:t xml:space="preserve"> and 5</w:t>
      </w:r>
      <w:r>
        <w:rPr>
          <w:rFonts w:ascii="Arial" w:hAnsi="Arial" w:cs="Arial"/>
        </w:rPr>
        <w:t>) the licensee is identifying and scheduling d</w:t>
      </w:r>
      <w:r w:rsidRPr="00EA2E12">
        <w:rPr>
          <w:rFonts w:ascii="Arial" w:hAnsi="Arial" w:cs="Arial"/>
        </w:rPr>
        <w:t>eficient conditions</w:t>
      </w:r>
      <w:r>
        <w:rPr>
          <w:rFonts w:ascii="Arial" w:hAnsi="Arial" w:cs="Arial"/>
        </w:rPr>
        <w:t>,</w:t>
      </w:r>
      <w:r w:rsidRPr="00EA2E12">
        <w:rPr>
          <w:rFonts w:ascii="Arial" w:hAnsi="Arial" w:cs="Arial"/>
        </w:rPr>
        <w:t xml:space="preserve"> such as corrosion, missing fasteners, cracks, and degraded insulation</w:t>
      </w:r>
      <w:r>
        <w:rPr>
          <w:rFonts w:ascii="Arial" w:hAnsi="Arial" w:cs="Arial"/>
        </w:rPr>
        <w:t>,</w:t>
      </w:r>
      <w:r w:rsidRPr="00EA2E12">
        <w:rPr>
          <w:rFonts w:ascii="Arial" w:hAnsi="Arial" w:cs="Arial"/>
        </w:rPr>
        <w:t xml:space="preserve"> for repair.</w:t>
      </w:r>
    </w:p>
    <w:p w:rsidR="001E021B" w:rsidRDefault="001E021B" w:rsidP="00924F38">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hanging="720"/>
        <w:jc w:val="both"/>
        <w:rPr>
          <w:rFonts w:ascii="Arial" w:hAnsi="Arial" w:cs="Arial"/>
        </w:rPr>
      </w:pPr>
    </w:p>
    <w:p w:rsidR="001E021B" w:rsidRDefault="001E021B" w:rsidP="001E021B">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hanging="720"/>
        <w:jc w:val="both"/>
        <w:rPr>
          <w:rFonts w:ascii="Arial" w:hAnsi="Arial" w:cs="Arial"/>
        </w:rPr>
      </w:pPr>
      <w:r>
        <w:rPr>
          <w:rFonts w:ascii="Arial" w:hAnsi="Arial" w:cs="Arial"/>
        </w:rPr>
        <w:tab/>
        <w:t xml:space="preserve">Additional guidance is provided below in the area of alternate treatment for </w:t>
      </w:r>
    </w:p>
    <w:p w:rsidR="001E021B" w:rsidRDefault="001E021B" w:rsidP="001E021B">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hanging="720"/>
        <w:jc w:val="both"/>
        <w:rPr>
          <w:rFonts w:ascii="Arial" w:hAnsi="Arial" w:cs="Arial"/>
        </w:rPr>
      </w:pPr>
      <w:r>
        <w:rPr>
          <w:rFonts w:ascii="Arial" w:hAnsi="Arial" w:cs="Arial"/>
        </w:rPr>
        <w:tab/>
        <w:t xml:space="preserve">RISC- </w:t>
      </w:r>
      <w:r>
        <w:rPr>
          <w:rFonts w:ascii="Arial" w:hAnsi="Arial" w:cs="Arial"/>
        </w:rPr>
        <w:softHyphen/>
        <w:t>3 SSCs:</w:t>
      </w:r>
    </w:p>
    <w:p w:rsidR="001E021B" w:rsidRDefault="001E021B" w:rsidP="001E021B">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hanging="720"/>
        <w:jc w:val="both"/>
        <w:rPr>
          <w:rFonts w:ascii="Arial" w:hAnsi="Arial" w:cs="Arial"/>
        </w:rPr>
      </w:pPr>
    </w:p>
    <w:p w:rsidR="001E021B" w:rsidRDefault="00740990" w:rsidP="001E021B">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hanging="720"/>
        <w:jc w:val="both"/>
        <w:rPr>
          <w:rFonts w:ascii="Arial" w:hAnsi="Arial" w:cs="Arial"/>
        </w:rPr>
      </w:pPr>
      <w:r>
        <w:rPr>
          <w:rFonts w:ascii="Arial" w:hAnsi="Arial" w:cs="Arial"/>
        </w:rPr>
        <w:tab/>
        <w:t>F</w:t>
      </w:r>
      <w:r w:rsidR="001E021B">
        <w:rPr>
          <w:rFonts w:ascii="Arial" w:hAnsi="Arial" w:cs="Arial"/>
        </w:rPr>
        <w:t>racture toughness is an important material property that prevents premature failure of an SSC at abrupt geometry changes, or at small undetected flaws.  Adequate fracture toughness of SSCs is necessary to prevent common cause failures due to design-basis events, such as earthquakes.  Therefore, the Commission retained the fracture toughness requirements within the scope of repair and replacement of ASME components categorized as RISC-3 SSCs.</w:t>
      </w:r>
    </w:p>
    <w:p w:rsidR="001E021B" w:rsidRDefault="001E021B" w:rsidP="001E021B">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hanging="720"/>
        <w:jc w:val="both"/>
        <w:rPr>
          <w:rFonts w:ascii="Arial" w:hAnsi="Arial" w:cs="Arial"/>
        </w:rPr>
      </w:pPr>
    </w:p>
    <w:p w:rsidR="001E021B" w:rsidRDefault="006A5E9D" w:rsidP="001E021B">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hanging="720"/>
        <w:jc w:val="both"/>
        <w:rPr>
          <w:rFonts w:ascii="Arial" w:hAnsi="Arial" w:cs="Arial"/>
        </w:rPr>
      </w:pPr>
      <w:r>
        <w:rPr>
          <w:rFonts w:ascii="Arial" w:hAnsi="Arial" w:cs="Arial"/>
        </w:rPr>
        <w:tab/>
        <w:t>Title 10 CFR 50.69(d)(2</w:t>
      </w:r>
      <w:r w:rsidR="001E021B">
        <w:rPr>
          <w:rFonts w:ascii="Arial" w:hAnsi="Arial" w:cs="Arial"/>
        </w:rPr>
        <w:t>) explicitly requires that the treatment of SSCs to be consistent with the categorization process because the treatment practices for plant SSCs must support the capability credited in the categorization process for there to be reasonable confidence that any increase in risk remains small.</w:t>
      </w:r>
    </w:p>
    <w:p w:rsidR="001E021B" w:rsidRDefault="001E021B" w:rsidP="001E021B">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hanging="720"/>
        <w:jc w:val="both"/>
        <w:rPr>
          <w:rFonts w:ascii="Arial" w:hAnsi="Arial" w:cs="Arial"/>
        </w:rPr>
      </w:pPr>
    </w:p>
    <w:p w:rsidR="0031278C" w:rsidRDefault="001E021B" w:rsidP="0031278C">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hanging="720"/>
        <w:jc w:val="both"/>
        <w:rPr>
          <w:rFonts w:ascii="Arial" w:hAnsi="Arial" w:cs="Arial"/>
        </w:rPr>
      </w:pPr>
      <w:r>
        <w:rPr>
          <w:rFonts w:ascii="Arial" w:hAnsi="Arial" w:cs="Arial"/>
        </w:rPr>
        <w:tab/>
      </w:r>
      <w:r w:rsidR="00C216DC">
        <w:rPr>
          <w:rFonts w:ascii="Arial" w:hAnsi="Arial" w:cs="Arial"/>
        </w:rPr>
        <w:t>T</w:t>
      </w:r>
      <w:r>
        <w:rPr>
          <w:rFonts w:ascii="Arial" w:hAnsi="Arial" w:cs="Arial"/>
        </w:rPr>
        <w:t xml:space="preserve">he use of voluntary consensus standards </w:t>
      </w:r>
      <w:r w:rsidR="00C216DC">
        <w:rPr>
          <w:rFonts w:ascii="Arial" w:hAnsi="Arial" w:cs="Arial"/>
        </w:rPr>
        <w:t xml:space="preserve">is </w:t>
      </w:r>
      <w:r>
        <w:rPr>
          <w:rFonts w:ascii="Arial" w:hAnsi="Arial" w:cs="Arial"/>
        </w:rPr>
        <w:t xml:space="preserve">one effective means to establish treatment requirements for RISC-3 SSCs.  </w:t>
      </w:r>
      <w:r w:rsidR="0031278C">
        <w:rPr>
          <w:rFonts w:ascii="Arial" w:hAnsi="Arial" w:cs="Arial"/>
        </w:rPr>
        <w:t xml:space="preserve">However, </w:t>
      </w:r>
      <w:r>
        <w:rPr>
          <w:rFonts w:ascii="Arial" w:hAnsi="Arial" w:cs="Arial"/>
        </w:rPr>
        <w:t xml:space="preserve">exercising a pump or valve </w:t>
      </w:r>
      <w:r w:rsidR="00C216DC">
        <w:rPr>
          <w:rFonts w:ascii="Arial" w:hAnsi="Arial" w:cs="Arial"/>
        </w:rPr>
        <w:t xml:space="preserve">may not be </w:t>
      </w:r>
      <w:r w:rsidR="0031278C">
        <w:rPr>
          <w:rFonts w:ascii="Arial" w:hAnsi="Arial" w:cs="Arial"/>
        </w:rPr>
        <w:t xml:space="preserve">sufficient to ensure with reasonable confidence its design-basis capability.  </w:t>
      </w:r>
      <w:r>
        <w:rPr>
          <w:rFonts w:ascii="Arial" w:hAnsi="Arial" w:cs="Arial"/>
        </w:rPr>
        <w:t xml:space="preserve">In Commission paper SECY-00-0194, the NRC noted that a wide variation existed in industrial practices.  Therefore, certain industrial practices </w:t>
      </w:r>
      <w:r w:rsidR="00C216DC">
        <w:rPr>
          <w:rFonts w:ascii="Arial" w:hAnsi="Arial" w:cs="Arial"/>
        </w:rPr>
        <w:t xml:space="preserve">alone </w:t>
      </w:r>
      <w:r>
        <w:rPr>
          <w:rFonts w:ascii="Arial" w:hAnsi="Arial" w:cs="Arial"/>
        </w:rPr>
        <w:t xml:space="preserve">may not be sufficient to satisfy the treatment requirements for RISC-3 SSCs in 10 CFR 50.69.  As a result, the </w:t>
      </w:r>
      <w:r w:rsidR="0031278C">
        <w:rPr>
          <w:rFonts w:ascii="Arial" w:hAnsi="Arial" w:cs="Arial"/>
        </w:rPr>
        <w:t xml:space="preserve">Agency clarified Title </w:t>
      </w:r>
      <w:r>
        <w:rPr>
          <w:rFonts w:ascii="Arial" w:hAnsi="Arial" w:cs="Arial"/>
        </w:rPr>
        <w:t>10 CFR 50.69 to indicate that the treatment of RISC-3 SSCs must be consistent with the categorization process.  One way to achieve this consistency could be the application of consensus standards.  However, licensees must recognize that the application of such standards must meet the 10 CFR 50.69(d)(2) requirements to be acceptable.  The determination of consistency between treatment and</w:t>
      </w:r>
      <w:r>
        <w:rPr>
          <w:rFonts w:ascii="Arial" w:hAnsi="Arial" w:cs="Arial"/>
        </w:rPr>
        <w:tab/>
      </w:r>
      <w:r w:rsidR="0031278C">
        <w:rPr>
          <w:rFonts w:ascii="Arial" w:hAnsi="Arial" w:cs="Arial"/>
        </w:rPr>
        <w:t xml:space="preserve"> categorization</w:t>
      </w:r>
      <w:r w:rsidR="00C216DC">
        <w:rPr>
          <w:rFonts w:ascii="Arial" w:hAnsi="Arial" w:cs="Arial"/>
        </w:rPr>
        <w:t xml:space="preserve"> (e.g., assumed reliability levels)</w:t>
      </w:r>
      <w:r w:rsidR="0031278C">
        <w:rPr>
          <w:rFonts w:ascii="Arial" w:hAnsi="Arial" w:cs="Arial"/>
        </w:rPr>
        <w:t xml:space="preserve"> also includes consideration of applicable operational experience.</w:t>
      </w:r>
    </w:p>
    <w:p w:rsidR="0031278C" w:rsidRDefault="0031278C" w:rsidP="0031278C">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hanging="720"/>
        <w:jc w:val="both"/>
        <w:rPr>
          <w:rFonts w:ascii="Arial" w:hAnsi="Arial" w:cs="Arial"/>
        </w:rPr>
      </w:pPr>
    </w:p>
    <w:p w:rsidR="0031278C" w:rsidRDefault="0031278C" w:rsidP="0031278C">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hanging="720"/>
        <w:jc w:val="both"/>
        <w:rPr>
          <w:rFonts w:ascii="Arial" w:hAnsi="Arial" w:cs="Arial"/>
        </w:rPr>
      </w:pPr>
      <w:r>
        <w:rPr>
          <w:rFonts w:ascii="Arial" w:hAnsi="Arial" w:cs="Arial"/>
        </w:rPr>
        <w:tab/>
      </w:r>
      <w:r w:rsidR="00C216DC">
        <w:rPr>
          <w:rFonts w:ascii="Arial" w:hAnsi="Arial" w:cs="Arial"/>
        </w:rPr>
        <w:t xml:space="preserve">Although </w:t>
      </w:r>
      <w:r>
        <w:rPr>
          <w:rFonts w:ascii="Arial" w:hAnsi="Arial" w:cs="Arial"/>
        </w:rPr>
        <w:t>a specific list of design control attributes would not be included in 10 CFR 50.69 for RISC-3 SSCs</w:t>
      </w:r>
      <w:r w:rsidR="00C216DC">
        <w:rPr>
          <w:rFonts w:ascii="Arial" w:hAnsi="Arial" w:cs="Arial"/>
        </w:rPr>
        <w:t xml:space="preserve">, the </w:t>
      </w:r>
      <w:r w:rsidR="00D561A1">
        <w:rPr>
          <w:rFonts w:ascii="Arial" w:hAnsi="Arial" w:cs="Arial"/>
        </w:rPr>
        <w:t xml:space="preserve">regulation </w:t>
      </w:r>
      <w:r>
        <w:rPr>
          <w:rFonts w:ascii="Arial" w:hAnsi="Arial" w:cs="Arial"/>
        </w:rPr>
        <w:t xml:space="preserve">requires licensees to ensure with reasonable confidence that RISC-3 SSCs remain capable of performing their safety-related functions under design-basis conditions.  Title 10 CFR 50.69 </w:t>
      </w:r>
      <w:r w:rsidR="00C216DC">
        <w:rPr>
          <w:rFonts w:ascii="Arial" w:hAnsi="Arial" w:cs="Arial"/>
        </w:rPr>
        <w:t xml:space="preserve">does </w:t>
      </w:r>
      <w:r>
        <w:rPr>
          <w:rFonts w:ascii="Arial" w:hAnsi="Arial" w:cs="Arial"/>
        </w:rPr>
        <w:t>not chang</w:t>
      </w:r>
      <w:r w:rsidR="00C216DC">
        <w:rPr>
          <w:rFonts w:ascii="Arial" w:hAnsi="Arial" w:cs="Arial"/>
        </w:rPr>
        <w:t xml:space="preserve">e </w:t>
      </w:r>
      <w:r>
        <w:rPr>
          <w:rFonts w:ascii="Arial" w:hAnsi="Arial" w:cs="Arial"/>
        </w:rPr>
        <w:t xml:space="preserve">design-basis functional requirements, and 10 CFR 50.59 remains applicable to all changes to non-special treatment aspects of RISC-3 SSCs.  </w:t>
      </w:r>
    </w:p>
    <w:p w:rsidR="0031278C" w:rsidRDefault="0031278C" w:rsidP="0031278C">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hanging="720"/>
        <w:jc w:val="both"/>
        <w:rPr>
          <w:rFonts w:ascii="Arial" w:hAnsi="Arial" w:cs="Arial"/>
        </w:rPr>
      </w:pPr>
    </w:p>
    <w:p w:rsidR="0031278C" w:rsidRDefault="0031278C" w:rsidP="0031278C">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hanging="720"/>
        <w:jc w:val="both"/>
        <w:rPr>
          <w:rFonts w:ascii="Arial" w:hAnsi="Arial" w:cs="Arial"/>
        </w:rPr>
      </w:pPr>
      <w:r>
        <w:rPr>
          <w:rFonts w:ascii="Arial" w:hAnsi="Arial" w:cs="Arial"/>
        </w:rPr>
        <w:tab/>
        <w:t>Under 10 CFR 50.69, RISC-3 SSCs will be ex</w:t>
      </w:r>
      <w:r w:rsidR="00711550">
        <w:rPr>
          <w:rFonts w:ascii="Arial" w:hAnsi="Arial" w:cs="Arial"/>
        </w:rPr>
        <w:t xml:space="preserve">cluded </w:t>
      </w:r>
      <w:r>
        <w:rPr>
          <w:rFonts w:ascii="Arial" w:hAnsi="Arial" w:cs="Arial"/>
        </w:rPr>
        <w:t xml:space="preserve">from special treatment requirements for qualification methods for environmental conditions and effects, and seismic conditions.  Nevertheless, RISC-3 SSCs continue to be required to be capable of performing their safety-related functions under applicable environmental conditions and effects and seismic conditions, albeit at a lower </w:t>
      </w:r>
      <w:r>
        <w:rPr>
          <w:rFonts w:ascii="Arial" w:hAnsi="Arial" w:cs="Arial"/>
        </w:rPr>
        <w:lastRenderedPageBreak/>
        <w:t xml:space="preserve">level of confidence as compared to RISC-1 SSCs.  Therefore, a licensee implementing 10 CFR 50.69 must consider operating life (aging) and combinations of operating life parameters (synergistic effects) in the design of RISC-3 electrical equipment.  This is particularly important if the equipment contains materials which are known to be susceptible to significant degradation due to thermal, radiation, and/or wear (cyclic) aging including any known synergistic effects that could impair the ability of the equipment to meet its design-basis function.  </w:t>
      </w:r>
    </w:p>
    <w:p w:rsidR="0031278C" w:rsidRDefault="0031278C" w:rsidP="0031278C">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hanging="720"/>
        <w:jc w:val="both"/>
        <w:rPr>
          <w:rFonts w:ascii="Arial" w:hAnsi="Arial" w:cs="Arial"/>
        </w:rPr>
      </w:pPr>
    </w:p>
    <w:p w:rsidR="00AD1BDD" w:rsidRDefault="0031278C" w:rsidP="00AD1BDD">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hanging="720"/>
        <w:jc w:val="both"/>
        <w:rPr>
          <w:rFonts w:ascii="Arial" w:hAnsi="Arial" w:cs="Arial"/>
        </w:rPr>
      </w:pPr>
      <w:r>
        <w:rPr>
          <w:rFonts w:ascii="Arial" w:hAnsi="Arial" w:cs="Arial"/>
        </w:rPr>
        <w:tab/>
      </w:r>
      <w:r w:rsidR="000A2DC0">
        <w:rPr>
          <w:rFonts w:ascii="Arial" w:hAnsi="Arial" w:cs="Arial"/>
        </w:rPr>
        <w:t>T</w:t>
      </w:r>
      <w:r>
        <w:rPr>
          <w:rFonts w:ascii="Arial" w:hAnsi="Arial" w:cs="Arial"/>
        </w:rPr>
        <w:t xml:space="preserve">he </w:t>
      </w:r>
      <w:r w:rsidR="00AD1BDD">
        <w:rPr>
          <w:rFonts w:ascii="Arial" w:hAnsi="Arial" w:cs="Arial"/>
        </w:rPr>
        <w:t xml:space="preserve">Agency </w:t>
      </w:r>
      <w:r>
        <w:rPr>
          <w:rFonts w:ascii="Arial" w:hAnsi="Arial" w:cs="Arial"/>
        </w:rPr>
        <w:t>specified in 10 CFR 50.69(d)(2)(ii) that, for significant conditions adverse to quality associated with RISC-3 SSCs, measures shall be taken to provide reasonable confidence that the cause of the condition is determined and corrective action is</w:t>
      </w:r>
      <w:r w:rsidR="00AD1BDD">
        <w:rPr>
          <w:rFonts w:ascii="Arial" w:hAnsi="Arial" w:cs="Arial"/>
        </w:rPr>
        <w:t xml:space="preserve"> taken to preclude repetition.</w:t>
      </w:r>
    </w:p>
    <w:p w:rsidR="00AD1BDD" w:rsidRDefault="00AD1BDD" w:rsidP="00AD1BDD">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hanging="720"/>
        <w:jc w:val="both"/>
        <w:rPr>
          <w:rFonts w:ascii="Arial" w:hAnsi="Arial" w:cs="Arial"/>
        </w:rPr>
      </w:pPr>
    </w:p>
    <w:p w:rsidR="0031278C" w:rsidRDefault="00AD1BDD" w:rsidP="00AD1BDD">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hanging="720"/>
        <w:jc w:val="both"/>
        <w:rPr>
          <w:rFonts w:ascii="Arial" w:hAnsi="Arial" w:cs="Arial"/>
        </w:rPr>
      </w:pPr>
      <w:r>
        <w:rPr>
          <w:rFonts w:ascii="Arial" w:hAnsi="Arial" w:cs="Arial"/>
        </w:rPr>
        <w:tab/>
        <w:t xml:space="preserve">This </w:t>
      </w:r>
      <w:r w:rsidR="00D561A1">
        <w:rPr>
          <w:rFonts w:ascii="Arial" w:hAnsi="Arial" w:cs="Arial"/>
        </w:rPr>
        <w:t xml:space="preserve">regulation </w:t>
      </w:r>
      <w:r>
        <w:rPr>
          <w:rFonts w:ascii="Arial" w:hAnsi="Arial" w:cs="Arial"/>
        </w:rPr>
        <w:t xml:space="preserve">does not </w:t>
      </w:r>
      <w:r w:rsidR="0031278C">
        <w:rPr>
          <w:rFonts w:ascii="Arial" w:hAnsi="Arial" w:cs="Arial"/>
        </w:rPr>
        <w:t xml:space="preserve">alter the existing seismic design requirements for RISC-3 SSCs in any plant’s design basis.  In meeting 10 CFR 50.69, the licensee must have adequate technical bases to conclude that RISC-3 SSCs will perform their safety-related functions under seismic design-basis conditions, which includes the number and magnitude of earthquake events specified for the SSC design.  While the use of earthquake experience data is </w:t>
      </w:r>
      <w:r>
        <w:rPr>
          <w:rFonts w:ascii="Arial" w:hAnsi="Arial" w:cs="Arial"/>
        </w:rPr>
        <w:t xml:space="preserve">not prohibited by the </w:t>
      </w:r>
      <w:r w:rsidR="00D561A1">
        <w:rPr>
          <w:rFonts w:ascii="Arial" w:hAnsi="Arial" w:cs="Arial"/>
        </w:rPr>
        <w:t>regulation</w:t>
      </w:r>
      <w:r>
        <w:rPr>
          <w:rFonts w:ascii="Arial" w:hAnsi="Arial" w:cs="Arial"/>
        </w:rPr>
        <w:t xml:space="preserve">, the Agency </w:t>
      </w:r>
      <w:r w:rsidR="0031278C">
        <w:rPr>
          <w:rFonts w:ascii="Arial" w:hAnsi="Arial" w:cs="Arial"/>
        </w:rPr>
        <w:t>noted that it may be difficult for a licensee to show that experience data alone will satisfy the applicable design requirements of 10 CFR Part 100.</w:t>
      </w:r>
    </w:p>
    <w:p w:rsidR="00AD1BDD" w:rsidRDefault="00AD1BDD" w:rsidP="00AD1BDD">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hanging="720"/>
        <w:jc w:val="both"/>
        <w:rPr>
          <w:rFonts w:ascii="Arial" w:hAnsi="Arial" w:cs="Arial"/>
        </w:rPr>
      </w:pPr>
    </w:p>
    <w:p w:rsidR="000F68C1" w:rsidRDefault="000F68C1" w:rsidP="000F68C1">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jc w:val="both"/>
        <w:rPr>
          <w:rFonts w:ascii="Arial" w:hAnsi="Arial" w:cs="Arial"/>
        </w:rPr>
      </w:pPr>
      <w:r>
        <w:rPr>
          <w:rFonts w:ascii="Arial" w:hAnsi="Arial" w:cs="Arial"/>
        </w:rPr>
        <w:t xml:space="preserve">Section 50.69(d)(2) imposes requirements that are intended to maintain RISC-3 SSC design-basis capability.  Although individual RISC-3 SSCs are not significant contributors to plant safety, they do perform functions necessary to respond to certain design-basis events of the facility.  Thus, collectively, RISC-3 SSCs </w:t>
      </w:r>
      <w:r w:rsidR="000A2DC0">
        <w:rPr>
          <w:rFonts w:ascii="Arial" w:hAnsi="Arial" w:cs="Arial"/>
        </w:rPr>
        <w:t xml:space="preserve">can be safety significant </w:t>
      </w:r>
      <w:r>
        <w:rPr>
          <w:rFonts w:ascii="Arial" w:hAnsi="Arial" w:cs="Arial"/>
        </w:rPr>
        <w:t xml:space="preserve">and as such, it is important to maintain their design-basis functional capability.  </w:t>
      </w:r>
      <w:r w:rsidR="00D561A1">
        <w:rPr>
          <w:rFonts w:ascii="Arial" w:hAnsi="Arial" w:cs="Arial"/>
        </w:rPr>
        <w:t xml:space="preserve">In order to meet the regulatory </w:t>
      </w:r>
      <w:r>
        <w:rPr>
          <w:rFonts w:ascii="Arial" w:hAnsi="Arial" w:cs="Arial"/>
        </w:rPr>
        <w:t xml:space="preserve">requirements, licensees will need to obtain data or information sufficient to make a technical </w:t>
      </w:r>
      <w:r w:rsidR="004A4ADF">
        <w:rPr>
          <w:rFonts w:ascii="Arial" w:hAnsi="Arial" w:cs="Arial"/>
        </w:rPr>
        <w:t>judgment</w:t>
      </w:r>
      <w:r>
        <w:rPr>
          <w:rFonts w:ascii="Arial" w:hAnsi="Arial" w:cs="Arial"/>
        </w:rPr>
        <w:t xml:space="preserve"> that RISC-3 SSCs will remain capable of performing their safety-related functions</w:t>
      </w:r>
      <w:r w:rsidR="00D561A1">
        <w:rPr>
          <w:rFonts w:ascii="Arial" w:hAnsi="Arial" w:cs="Arial"/>
        </w:rPr>
        <w:t xml:space="preserve"> under design-basis </w:t>
      </w:r>
      <w:r>
        <w:rPr>
          <w:rFonts w:ascii="Arial" w:hAnsi="Arial" w:cs="Arial"/>
        </w:rPr>
        <w:t xml:space="preserve">conditions, and to restore equipment performance consistent with corrective action requirements included in the </w:t>
      </w:r>
      <w:r w:rsidR="00D561A1">
        <w:rPr>
          <w:rFonts w:ascii="Arial" w:hAnsi="Arial" w:cs="Arial"/>
        </w:rPr>
        <w:t>regulation</w:t>
      </w:r>
      <w:r>
        <w:rPr>
          <w:rFonts w:ascii="Arial" w:hAnsi="Arial" w:cs="Arial"/>
        </w:rPr>
        <w:t>.</w:t>
      </w:r>
    </w:p>
    <w:p w:rsidR="000F68C1" w:rsidRDefault="000F68C1" w:rsidP="000F68C1">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0F68C1" w:rsidRDefault="00251FB6" w:rsidP="000F68C1">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jc w:val="both"/>
        <w:rPr>
          <w:rFonts w:ascii="Arial" w:hAnsi="Arial" w:cs="Arial"/>
        </w:rPr>
      </w:pPr>
      <w:r>
        <w:rPr>
          <w:rFonts w:ascii="Arial" w:hAnsi="Arial" w:cs="Arial"/>
        </w:rPr>
        <w:t>A l</w:t>
      </w:r>
      <w:r w:rsidR="000F68C1">
        <w:rPr>
          <w:rFonts w:ascii="Arial" w:hAnsi="Arial" w:cs="Arial"/>
        </w:rPr>
        <w:t>icensee is required to provide a “reasonable confidence” level with regard to maintaining the capability of RISC-3 safety-related functions.  Although 50.69(b)(1) removes the environmental qualification requirements of 10 CFR 50.49</w:t>
      </w:r>
      <w:r>
        <w:rPr>
          <w:rFonts w:ascii="Arial" w:hAnsi="Arial" w:cs="Arial"/>
        </w:rPr>
        <w:t xml:space="preserve"> for RISC-3 SSCs, </w:t>
      </w:r>
      <w:r w:rsidR="000F68C1">
        <w:rPr>
          <w:rFonts w:ascii="Arial" w:hAnsi="Arial" w:cs="Arial"/>
        </w:rPr>
        <w:t xml:space="preserve">it does not eliminate the requirements in 10 CFR Part 50, Appendix A, that electric equipment important to safety be capable of performing their intended functions under the applicable environmental conditions.  For example, GDC 4 of 10 CFR Part 50, Appendix A, requires that SSCs important to safety be designed to accommodate the effects of, and to be compatible with, the environmental conditions and effects associated with normal operation, maintenance, testing, and postulated accidents.  To satisfy the provisions of GDC 4, the licensee must address environmental conditions such as temperature, pressure, humidity, chemical effects, radiation, and submergence; and environmental effects such as aging and synergisms.   </w:t>
      </w:r>
    </w:p>
    <w:p w:rsidR="000F68C1" w:rsidRDefault="000F68C1" w:rsidP="000F68C1">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0F68C1" w:rsidRDefault="000F68C1" w:rsidP="000F68C1">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jc w:val="both"/>
        <w:rPr>
          <w:rFonts w:ascii="Arial" w:hAnsi="Arial" w:cs="Arial"/>
        </w:rPr>
      </w:pPr>
      <w:r>
        <w:rPr>
          <w:rFonts w:ascii="Arial" w:hAnsi="Arial" w:cs="Arial"/>
        </w:rPr>
        <w:lastRenderedPageBreak/>
        <w:t xml:space="preserve">Under 10 CFR 50.69, RISC-3 SSCs would continue to be required to function under design-basis seismic conditions (such as design load combinations of normal and accident conditions with earthquake motions), </w:t>
      </w:r>
      <w:r w:rsidR="001E7921">
        <w:rPr>
          <w:rFonts w:ascii="Arial" w:hAnsi="Arial" w:cs="Arial"/>
        </w:rPr>
        <w:t>albeit at a lower level of confidence</w:t>
      </w:r>
      <w:r w:rsidR="00AF1C44">
        <w:rPr>
          <w:rFonts w:ascii="Arial" w:hAnsi="Arial" w:cs="Arial"/>
        </w:rPr>
        <w:t xml:space="preserve"> than for RISC-1 SSCs</w:t>
      </w:r>
      <w:r w:rsidR="001E7921">
        <w:rPr>
          <w:rFonts w:ascii="Arial" w:hAnsi="Arial" w:cs="Arial"/>
        </w:rPr>
        <w:t xml:space="preserve">, </w:t>
      </w:r>
      <w:r>
        <w:rPr>
          <w:rFonts w:ascii="Arial" w:hAnsi="Arial" w:cs="Arial"/>
        </w:rPr>
        <w:t xml:space="preserve">but would </w:t>
      </w:r>
      <w:r w:rsidR="00002DCB">
        <w:rPr>
          <w:rFonts w:ascii="Arial" w:hAnsi="Arial" w:cs="Arial"/>
        </w:rPr>
        <w:t>not be</w:t>
      </w:r>
      <w:r>
        <w:rPr>
          <w:rFonts w:ascii="Arial" w:hAnsi="Arial" w:cs="Arial"/>
        </w:rPr>
        <w:t xml:space="preserve"> required to be qualified by testing or specific engineering methods in accordance with the requirements stated in 10 CFR Part 100, Appendix A.  </w:t>
      </w:r>
    </w:p>
    <w:p w:rsidR="000F68C1" w:rsidRDefault="000F68C1" w:rsidP="000F68C1">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0F68C1" w:rsidRDefault="000F68C1" w:rsidP="000F68C1">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jc w:val="both"/>
        <w:rPr>
          <w:rFonts w:ascii="Arial" w:hAnsi="Arial" w:cs="Arial"/>
        </w:rPr>
      </w:pPr>
      <w:r>
        <w:rPr>
          <w:rFonts w:ascii="Arial" w:hAnsi="Arial" w:cs="Arial"/>
        </w:rPr>
        <w:t>In establishing treatment for RISC-3 SSCs, the licensee is responsible for addressing applicable vendor recommendations and operational experience such that the treatment established for RISC-3 SSCs provides reasonable confidence of design-basis capability.  The treatment applied to RISC-3 SSCs must also support the assumptions used in justifying removal of requirements applicable to those SSCs.  For examp</w:t>
      </w:r>
      <w:r w:rsidR="00E31D8D">
        <w:rPr>
          <w:rFonts w:ascii="Arial" w:hAnsi="Arial" w:cs="Arial"/>
        </w:rPr>
        <w:t xml:space="preserve">le, where a licensee intends, </w:t>
      </w:r>
      <w:r>
        <w:rPr>
          <w:rFonts w:ascii="Arial" w:hAnsi="Arial" w:cs="Arial"/>
        </w:rPr>
        <w:t>as part of implementing 10 CFR 50.69</w:t>
      </w:r>
      <w:r w:rsidR="00E31D8D">
        <w:rPr>
          <w:rFonts w:ascii="Arial" w:hAnsi="Arial" w:cs="Arial"/>
        </w:rPr>
        <w:t>,</w:t>
      </w:r>
      <w:r>
        <w:rPr>
          <w:rFonts w:ascii="Arial" w:hAnsi="Arial" w:cs="Arial"/>
        </w:rPr>
        <w:t xml:space="preserve"> to eliminate leakage testing require</w:t>
      </w:r>
      <w:r w:rsidR="00E31D8D">
        <w:rPr>
          <w:rFonts w:ascii="Arial" w:hAnsi="Arial" w:cs="Arial"/>
        </w:rPr>
        <w:t>d in 10 CFR Part 50, Appendix J</w:t>
      </w:r>
      <w:r>
        <w:rPr>
          <w:rFonts w:ascii="Arial" w:hAnsi="Arial" w:cs="Arial"/>
        </w:rPr>
        <w:t xml:space="preserve"> for containment isolation valves, the treatment applied to those valves must support the assumption that they are capable of closing under design-basis conditions.  </w:t>
      </w:r>
    </w:p>
    <w:p w:rsidR="000F68C1" w:rsidRDefault="000F68C1" w:rsidP="000F68C1">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jc w:val="both"/>
        <w:rPr>
          <w:rFonts w:ascii="Arial" w:hAnsi="Arial" w:cs="Arial"/>
        </w:rPr>
      </w:pPr>
    </w:p>
    <w:p w:rsidR="000F68C1" w:rsidRDefault="00251FB6" w:rsidP="000F68C1">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jc w:val="both"/>
        <w:rPr>
          <w:rFonts w:ascii="Arial" w:hAnsi="Arial" w:cs="Arial"/>
        </w:rPr>
      </w:pPr>
      <w:r w:rsidRPr="00871C95">
        <w:rPr>
          <w:rFonts w:ascii="Arial" w:hAnsi="Arial" w:cs="Arial"/>
        </w:rPr>
        <w:t>Some public comments on the proposed</w:t>
      </w:r>
      <w:r>
        <w:rPr>
          <w:rFonts w:ascii="Arial" w:hAnsi="Arial" w:cs="Arial"/>
        </w:rPr>
        <w:t xml:space="preserve"> 50.69 </w:t>
      </w:r>
      <w:r w:rsidRPr="00871C95">
        <w:rPr>
          <w:rFonts w:ascii="Arial" w:hAnsi="Arial" w:cs="Arial"/>
        </w:rPr>
        <w:t>rule suggested that a reference to general</w:t>
      </w:r>
      <w:r>
        <w:rPr>
          <w:rFonts w:ascii="Arial" w:hAnsi="Arial" w:cs="Arial"/>
        </w:rPr>
        <w:t xml:space="preserve"> </w:t>
      </w:r>
      <w:r w:rsidRPr="00871C95">
        <w:rPr>
          <w:rFonts w:ascii="Arial" w:hAnsi="Arial" w:cs="Arial"/>
        </w:rPr>
        <w:t>industrial practices would be sufficient to satisfy the requirements for the treatment for RISC-3</w:t>
      </w:r>
      <w:r>
        <w:rPr>
          <w:rFonts w:ascii="Arial" w:hAnsi="Arial" w:cs="Arial"/>
        </w:rPr>
        <w:t xml:space="preserve"> </w:t>
      </w:r>
      <w:r w:rsidRPr="00871C95">
        <w:rPr>
          <w:rFonts w:ascii="Arial" w:hAnsi="Arial" w:cs="Arial"/>
        </w:rPr>
        <w:t>SSCs. However, as described in NUREG/CR-6752, “A Comparative Analysis of Special</w:t>
      </w:r>
      <w:r>
        <w:rPr>
          <w:rFonts w:ascii="Arial" w:hAnsi="Arial" w:cs="Arial"/>
        </w:rPr>
        <w:t xml:space="preserve"> </w:t>
      </w:r>
      <w:r w:rsidRPr="00871C95">
        <w:rPr>
          <w:rFonts w:ascii="Arial" w:hAnsi="Arial" w:cs="Arial"/>
        </w:rPr>
        <w:t>Treatment Requirements for Systems, Structures, and Components (SSCs) of Nuclear Power</w:t>
      </w:r>
      <w:r>
        <w:rPr>
          <w:rFonts w:ascii="Arial" w:hAnsi="Arial" w:cs="Arial"/>
        </w:rPr>
        <w:t xml:space="preserve"> </w:t>
      </w:r>
      <w:r w:rsidRPr="00871C95">
        <w:rPr>
          <w:rFonts w:ascii="Arial" w:hAnsi="Arial" w:cs="Arial"/>
        </w:rPr>
        <w:t>Plants with Commercial Requirements of Non-Nuclear Power Plants,” significant variation exists</w:t>
      </w:r>
      <w:r>
        <w:rPr>
          <w:rFonts w:ascii="Arial" w:hAnsi="Arial" w:cs="Arial"/>
        </w:rPr>
        <w:t xml:space="preserve"> </w:t>
      </w:r>
      <w:r w:rsidRPr="00871C95">
        <w:rPr>
          <w:rFonts w:ascii="Arial" w:hAnsi="Arial" w:cs="Arial"/>
        </w:rPr>
        <w:t>in the application of industrial practices at nuclear power plants. Hence, a simple reference to</w:t>
      </w:r>
      <w:r>
        <w:rPr>
          <w:rFonts w:ascii="Arial" w:hAnsi="Arial" w:cs="Arial"/>
        </w:rPr>
        <w:t xml:space="preserve"> </w:t>
      </w:r>
      <w:r w:rsidRPr="00871C95">
        <w:rPr>
          <w:rFonts w:ascii="Arial" w:hAnsi="Arial" w:cs="Arial"/>
        </w:rPr>
        <w:t xml:space="preserve">these practices does not provide a basis to satisfy the rule’s requirements. </w:t>
      </w:r>
      <w:r w:rsidR="000F68C1">
        <w:rPr>
          <w:rFonts w:ascii="Arial" w:hAnsi="Arial" w:cs="Arial"/>
        </w:rPr>
        <w:t xml:space="preserve">The licensee must establish treatment that provides reasonable confidence that SSCs will perform their safety-related functions under design-basis conditions, and is consistent with the assumptions in the categorization </w:t>
      </w:r>
      <w:r w:rsidR="00912D6D">
        <w:rPr>
          <w:rFonts w:ascii="Arial" w:hAnsi="Arial" w:cs="Arial"/>
        </w:rPr>
        <w:t>basis</w:t>
      </w:r>
      <w:r w:rsidR="000F68C1">
        <w:rPr>
          <w:rFonts w:ascii="Arial" w:hAnsi="Arial" w:cs="Arial"/>
        </w:rPr>
        <w:t xml:space="preserve"> (e.g., reliability lev</w:t>
      </w:r>
      <w:r w:rsidR="00AB2CFC">
        <w:rPr>
          <w:rFonts w:ascii="Arial" w:hAnsi="Arial" w:cs="Arial"/>
        </w:rPr>
        <w:t>els</w:t>
      </w:r>
      <w:r w:rsidR="00912D6D">
        <w:rPr>
          <w:rFonts w:ascii="Arial" w:hAnsi="Arial" w:cs="Arial"/>
        </w:rPr>
        <w:t>, if applicable</w:t>
      </w:r>
      <w:r w:rsidR="00AB2CFC">
        <w:rPr>
          <w:rFonts w:ascii="Arial" w:hAnsi="Arial" w:cs="Arial"/>
        </w:rPr>
        <w:t xml:space="preserve">).  The licensee must </w:t>
      </w:r>
      <w:r w:rsidR="000F68C1">
        <w:rPr>
          <w:rFonts w:ascii="Arial" w:hAnsi="Arial" w:cs="Arial"/>
        </w:rPr>
        <w:t>establish treatment that provides this level of reliability or use consensus standards that provide a proven level of reliability based on experience.  In using consensus standards, the licensee must note that combining or omitting provisions of standards might result in ineffective implementation of 10 CFR 50.69 by causing RISC-3 SSCs to be incapable of performing their design-basis safety functions.  The NRC considers the ASME Code Cases endorsed in 10 CFR 50.55a and listed in RGs 1.84, 1.147, and 1.192 to be one acceptable method of establishing treatment of RISC-3 SSCs, where applicable, in that those  code cases adjust treatment based on the safety s</w:t>
      </w:r>
      <w:r w:rsidR="00912D6D">
        <w:rPr>
          <w:rFonts w:ascii="Arial" w:hAnsi="Arial" w:cs="Arial"/>
        </w:rPr>
        <w:t>ignificance of the components.</w:t>
      </w:r>
    </w:p>
    <w:p w:rsidR="000F68C1" w:rsidRDefault="000F68C1" w:rsidP="000F68C1">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0F68C1" w:rsidRDefault="000F68C1" w:rsidP="000F68C1">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jc w:val="both"/>
        <w:rPr>
          <w:rFonts w:ascii="Arial" w:hAnsi="Arial" w:cs="Arial"/>
        </w:rPr>
      </w:pPr>
      <w:r>
        <w:rPr>
          <w:rFonts w:ascii="Arial" w:hAnsi="Arial" w:cs="Arial"/>
        </w:rPr>
        <w:t>T</w:t>
      </w:r>
      <w:r w:rsidR="00D561A1">
        <w:rPr>
          <w:rFonts w:ascii="Arial" w:hAnsi="Arial" w:cs="Arial"/>
        </w:rPr>
        <w:t xml:space="preserve">he statement </w:t>
      </w:r>
      <w:r>
        <w:rPr>
          <w:rFonts w:ascii="Arial" w:hAnsi="Arial" w:cs="Arial"/>
        </w:rPr>
        <w:t xml:space="preserve">in 10 CFR 50.69(d)(2)(i) means that the licensee must implement periodic testing or inspection sufficient to provide reasonable confidence that RISC-3 pumps and valves will be capable of performing their safety-related functions under design-basis conditions.  To determine that the pump or valve will remain capable of performing its safety-related function, the licensee will need to obtain sufficient operational information or performance data to provide with reasonable confidence that the RISC-3 pumps and valves will be capable of performing their safety-related functions if called upon to function under operational or design-basis conditions over the interval between periodic testing </w:t>
      </w:r>
      <w:r>
        <w:rPr>
          <w:rFonts w:ascii="Arial" w:hAnsi="Arial" w:cs="Arial"/>
        </w:rPr>
        <w:lastRenderedPageBreak/>
        <w:t>or inspections.  In addition, the operational information and performance data must be sufficient to satisfy the requirements in 10 CFR 50.69 for identifying the need for corrective action and for feedback to the categoriz</w:t>
      </w:r>
      <w:r w:rsidR="00912D6D">
        <w:rPr>
          <w:rFonts w:ascii="Arial" w:hAnsi="Arial" w:cs="Arial"/>
        </w:rPr>
        <w:t xml:space="preserve">ation and treatment processes.  </w:t>
      </w:r>
      <w:r>
        <w:rPr>
          <w:rFonts w:ascii="Arial" w:hAnsi="Arial" w:cs="Arial"/>
        </w:rPr>
        <w:t xml:space="preserve">While 10 CFR 50.69 allows significant flexibility in verifying design-basis capability of RISC-3 SSCs, the licensee needs to consider the lessons learned over the last 20 years regarding SSC performance in establishing the treatment for RISC-3 SSCs.  For example, operating experience and research </w:t>
      </w:r>
      <w:r w:rsidR="00912D6D">
        <w:rPr>
          <w:rFonts w:ascii="Arial" w:hAnsi="Arial" w:cs="Arial"/>
        </w:rPr>
        <w:t xml:space="preserve">may </w:t>
      </w:r>
      <w:r>
        <w:rPr>
          <w:rFonts w:ascii="Arial" w:hAnsi="Arial" w:cs="Arial"/>
        </w:rPr>
        <w:t xml:space="preserve">not support an assumption that exercising a valve or pump will provide reasonable confidence of design-basis capability in that such exercising </w:t>
      </w:r>
      <w:r w:rsidR="00AC1C3E">
        <w:rPr>
          <w:rFonts w:ascii="Arial" w:hAnsi="Arial" w:cs="Arial"/>
        </w:rPr>
        <w:t xml:space="preserve">may </w:t>
      </w:r>
      <w:r>
        <w:rPr>
          <w:rFonts w:ascii="Arial" w:hAnsi="Arial" w:cs="Arial"/>
        </w:rPr>
        <w:t xml:space="preserve">not detect service-induced aging or degradation that could prevent the component from performing its design-basis functions in the future.  The licensee may develop the type and frequency of tests or inspections for RISC-3 pumps and valves provided they are sufficient to conclude that the pump or valve will perform its safety-related function throughout the service life.  The provisions for risk-informed inspection and testing in the applicable ASME Code Cases (as </w:t>
      </w:r>
      <w:r w:rsidR="00AC1C3E">
        <w:rPr>
          <w:rFonts w:ascii="Arial" w:hAnsi="Arial" w:cs="Arial"/>
        </w:rPr>
        <w:t xml:space="preserve">endorsed in </w:t>
      </w:r>
      <w:r>
        <w:rPr>
          <w:rFonts w:ascii="Arial" w:hAnsi="Arial" w:cs="Arial"/>
        </w:rPr>
        <w:t>10 CFR 50.55a</w:t>
      </w:r>
      <w:r w:rsidR="00AC1C3E">
        <w:rPr>
          <w:rFonts w:ascii="Arial" w:hAnsi="Arial" w:cs="Arial"/>
        </w:rPr>
        <w:t xml:space="preserve"> and listed in RGs 1.84, 1.147, and 1.192)</w:t>
      </w:r>
      <w:r>
        <w:rPr>
          <w:rFonts w:ascii="Arial" w:hAnsi="Arial" w:cs="Arial"/>
        </w:rPr>
        <w:t xml:space="preserve"> would constitute one effective approach for satisfying the 10 CFR 50.69 requirements.</w:t>
      </w:r>
    </w:p>
    <w:p w:rsidR="000F68C1" w:rsidRDefault="000F68C1" w:rsidP="000F68C1">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0F68C1" w:rsidRDefault="000F68C1" w:rsidP="000F68C1">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jc w:val="both"/>
        <w:rPr>
          <w:rFonts w:ascii="Arial" w:hAnsi="Arial" w:cs="Arial"/>
        </w:rPr>
      </w:pPr>
      <w:r>
        <w:rPr>
          <w:rFonts w:ascii="Arial" w:hAnsi="Arial" w:cs="Arial"/>
        </w:rPr>
        <w:t xml:space="preserve">Title 10 CFR 50.69(d)(2)(ii) requires that conditions that would prevent a RISC-3 SSC from performing its safety-related functions under design-basis conditions must be corrected in a timely manner.  In the case of significant conditions adverse to quality, the </w:t>
      </w:r>
      <w:r w:rsidR="00D561A1">
        <w:rPr>
          <w:rFonts w:ascii="Arial" w:hAnsi="Arial" w:cs="Arial"/>
        </w:rPr>
        <w:t xml:space="preserve">regulation </w:t>
      </w:r>
      <w:r>
        <w:rPr>
          <w:rFonts w:ascii="Arial" w:hAnsi="Arial" w:cs="Arial"/>
        </w:rPr>
        <w:t xml:space="preserve">requires that measures be taken to preclude repetition.  Significant conditions adverse to quality include common-cause concerns for multiple RISC-3 SSCs or concerns related to the validity of the categorization process or its results.  For example, if measuring and test equipment is found to be in error or defective, the licensee will be responsible for determining the functionality of safety-related SSCs checked using that equipment to prevent the occurrence of common-cause problems that might invalidate the categorization </w:t>
      </w:r>
      <w:r w:rsidR="00AC1C3E">
        <w:rPr>
          <w:rFonts w:ascii="Arial" w:hAnsi="Arial" w:cs="Arial"/>
        </w:rPr>
        <w:t xml:space="preserve">basis or </w:t>
      </w:r>
      <w:r>
        <w:rPr>
          <w:rFonts w:ascii="Arial" w:hAnsi="Arial" w:cs="Arial"/>
        </w:rPr>
        <w:t xml:space="preserve">assumptions.  Effective implementation of the corrective action process would include timely response to information from plant SSCs, overall plant operations, and industry generic activities that might reveal performance concerns for RISC-3 SSCs on both an individual and common cause basis.  </w:t>
      </w:r>
    </w:p>
    <w:p w:rsidR="000F68C1" w:rsidRDefault="000F68C1" w:rsidP="000F68C1">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jc w:val="both"/>
        <w:rPr>
          <w:rFonts w:ascii="Arial" w:hAnsi="Arial" w:cs="Arial"/>
        </w:rPr>
      </w:pPr>
    </w:p>
    <w:p w:rsidR="00924F38" w:rsidRDefault="00924F38" w:rsidP="00924F38">
      <w:pPr>
        <w:pStyle w:val="ListParagraph"/>
        <w:widowControl/>
        <w:numPr>
          <w:ilvl w:val="0"/>
          <w:numId w:val="3"/>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hanging="720"/>
        <w:jc w:val="both"/>
        <w:rPr>
          <w:rFonts w:ascii="Arial" w:hAnsi="Arial" w:cs="Arial"/>
        </w:rPr>
      </w:pPr>
      <w:r>
        <w:rPr>
          <w:rFonts w:ascii="Arial" w:hAnsi="Arial" w:cs="Arial"/>
        </w:rPr>
        <w:t>Feedback and process adjustments</w:t>
      </w:r>
    </w:p>
    <w:p w:rsidR="00924F38" w:rsidRDefault="00924F38" w:rsidP="00924F38">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924F38" w:rsidRDefault="00924F38" w:rsidP="00DB043B">
      <w:pPr>
        <w:pStyle w:val="ListParagraph"/>
        <w:spacing w:line="240" w:lineRule="atLeast"/>
        <w:jc w:val="both"/>
        <w:rPr>
          <w:rFonts w:ascii="Arial" w:hAnsi="Arial" w:cs="Arial"/>
        </w:rPr>
      </w:pPr>
      <w:r>
        <w:rPr>
          <w:rFonts w:ascii="Arial" w:hAnsi="Arial" w:cs="Arial"/>
        </w:rPr>
        <w:t>For the sampled SSCs, the inspector should confirm that the licensee is implementing the requirements for feedback and process adjustment in 10 CFR 50.69(e). In accordance with 10 CFR 50.69(e)(1), plant documentation should indicate that the licensee is reviewing changes to the plant, operational practices, and applicable industry operational experience at least every other refueling outage and is making updates to the PRA and SSC categorization as appropriate. In accordance with 10 CFR 50.69(e)(2), plant documentation should indicate that the licensee is monitoring the performance of RISC</w:t>
      </w:r>
      <w:r>
        <w:rPr>
          <w:rFonts w:ascii="Arial" w:hAnsi="Arial" w:cs="Arial"/>
        </w:rPr>
        <w:noBreakHyphen/>
        <w:t>1 and RISC</w:t>
      </w:r>
      <w:r>
        <w:rPr>
          <w:rFonts w:ascii="Arial" w:hAnsi="Arial" w:cs="Arial"/>
        </w:rPr>
        <w:noBreakHyphen/>
        <w:t>2 SSCs and is making adjustments as necessary to either the catego</w:t>
      </w:r>
      <w:r w:rsidR="00AC1C3E">
        <w:rPr>
          <w:rFonts w:ascii="Arial" w:hAnsi="Arial" w:cs="Arial"/>
        </w:rPr>
        <w:t xml:space="preserve">rization or treatment </w:t>
      </w:r>
      <w:r>
        <w:rPr>
          <w:rFonts w:ascii="Arial" w:hAnsi="Arial" w:cs="Arial"/>
        </w:rPr>
        <w:t xml:space="preserve">to ensure that the categorization </w:t>
      </w:r>
      <w:r w:rsidR="00AC1C3E">
        <w:rPr>
          <w:rFonts w:ascii="Arial" w:hAnsi="Arial" w:cs="Arial"/>
        </w:rPr>
        <w:t xml:space="preserve">basis </w:t>
      </w:r>
      <w:r>
        <w:rPr>
          <w:rFonts w:ascii="Arial" w:hAnsi="Arial" w:cs="Arial"/>
        </w:rPr>
        <w:t xml:space="preserve">remain valid. In accordance with 10 CFR 50.69(e)(3), plant documentation should indicate that the licensee is evaluating data collected in 10 CFR 50.69(d)(2)(i) for RISC-3 SSCs to determine whether any adverse changes in performance exist such that the SSC </w:t>
      </w:r>
      <w:r>
        <w:rPr>
          <w:rFonts w:ascii="Arial" w:hAnsi="Arial" w:cs="Arial"/>
        </w:rPr>
        <w:lastRenderedPageBreak/>
        <w:t xml:space="preserve">unreliability values </w:t>
      </w:r>
      <w:r w:rsidR="00AC1C3E">
        <w:rPr>
          <w:rFonts w:ascii="Arial" w:hAnsi="Arial" w:cs="Arial"/>
        </w:rPr>
        <w:t xml:space="preserve">for PRA modeled components </w:t>
      </w:r>
      <w:r>
        <w:rPr>
          <w:rFonts w:ascii="Arial" w:hAnsi="Arial" w:cs="Arial"/>
        </w:rPr>
        <w:t>approach or exceed the values used in the evaluations conducted to satisfy 10 CFR 50.69(c)(1)(iv) and that the licensee is making adjustments as necessary to the categorization or treatment processes to ensure that the categorization pr</w:t>
      </w:r>
      <w:r w:rsidR="00AC1C3E">
        <w:rPr>
          <w:rFonts w:ascii="Arial" w:hAnsi="Arial" w:cs="Arial"/>
        </w:rPr>
        <w:t xml:space="preserve">ocess and results remain valid.  Also, the licensee needs to provide </w:t>
      </w:r>
      <w:r w:rsidR="008D1600">
        <w:rPr>
          <w:rFonts w:ascii="Arial" w:hAnsi="Arial" w:cs="Arial"/>
        </w:rPr>
        <w:t xml:space="preserve">assurance that any adverse changes for </w:t>
      </w:r>
      <w:r w:rsidR="00002DCB">
        <w:rPr>
          <w:rFonts w:ascii="Arial" w:hAnsi="Arial" w:cs="Arial"/>
        </w:rPr>
        <w:t xml:space="preserve">SSCs </w:t>
      </w:r>
      <w:r w:rsidR="00AC1C3E">
        <w:rPr>
          <w:rFonts w:ascii="Arial" w:hAnsi="Arial" w:cs="Arial"/>
        </w:rPr>
        <w:t>not modeled in the PRA</w:t>
      </w:r>
      <w:r w:rsidR="00DD519F">
        <w:rPr>
          <w:rFonts w:ascii="Arial" w:hAnsi="Arial" w:cs="Arial"/>
        </w:rPr>
        <w:t xml:space="preserve"> are </w:t>
      </w:r>
      <w:r w:rsidR="008D1600">
        <w:rPr>
          <w:rFonts w:ascii="Arial" w:hAnsi="Arial" w:cs="Arial"/>
        </w:rPr>
        <w:t>addressed.  A</w:t>
      </w:r>
      <w:r>
        <w:rPr>
          <w:rFonts w:ascii="Arial" w:hAnsi="Arial" w:cs="Arial"/>
        </w:rPr>
        <w:t>s part of this evaluation, the inspector should review the licensee’s past audits and self-assessments performed on the implementation of the 10 CFR 50.69 program to ensure that it took adequate corrective actions from these audits.</w:t>
      </w:r>
    </w:p>
    <w:p w:rsidR="00DB043B" w:rsidRDefault="00DB043B" w:rsidP="00DB043B">
      <w:pPr>
        <w:pStyle w:val="ListParagraph"/>
        <w:spacing w:line="240" w:lineRule="atLeast"/>
        <w:jc w:val="both"/>
        <w:rPr>
          <w:rFonts w:ascii="Arial" w:hAnsi="Arial" w:cs="Arial"/>
        </w:rPr>
      </w:pPr>
    </w:p>
    <w:p w:rsidR="00DB043B" w:rsidRDefault="00DB043B" w:rsidP="00DB043B">
      <w:pPr>
        <w:pStyle w:val="ListParagraph"/>
        <w:spacing w:line="240" w:lineRule="atLeast"/>
        <w:jc w:val="both"/>
        <w:rPr>
          <w:rFonts w:ascii="Arial" w:hAnsi="Arial" w:cs="Arial"/>
        </w:rPr>
      </w:pPr>
      <w:r>
        <w:rPr>
          <w:rFonts w:ascii="Arial" w:hAnsi="Arial" w:cs="Arial"/>
        </w:rPr>
        <w:t xml:space="preserve">The </w:t>
      </w:r>
      <w:r w:rsidR="00D561A1">
        <w:rPr>
          <w:rFonts w:ascii="Arial" w:hAnsi="Arial" w:cs="Arial"/>
        </w:rPr>
        <w:t xml:space="preserve">regulation </w:t>
      </w:r>
      <w:r>
        <w:rPr>
          <w:rFonts w:ascii="Arial" w:hAnsi="Arial" w:cs="Arial"/>
        </w:rPr>
        <w:t>emphasizes the importance of applying operating experience in maintaining plant safety.  In particular, 10 CFR 50.69(e)(1) requires the feedback of plant operational experience in addition to the requirements to feed back performance data, plant changes, operational changes, and industry experience.  This plant operational information may be obtained from the corrective action program and processes, as well as other sources.</w:t>
      </w:r>
    </w:p>
    <w:p w:rsidR="00DB043B" w:rsidRDefault="00DB043B" w:rsidP="00DB043B">
      <w:pPr>
        <w:pStyle w:val="ListParagraph"/>
        <w:spacing w:line="240" w:lineRule="atLeast"/>
        <w:jc w:val="both"/>
        <w:rPr>
          <w:rFonts w:ascii="Arial" w:hAnsi="Arial" w:cs="Arial"/>
        </w:rPr>
      </w:pPr>
    </w:p>
    <w:p w:rsidR="00DB043B" w:rsidRDefault="00DB043B" w:rsidP="00DB043B">
      <w:pPr>
        <w:pStyle w:val="ListParagraph"/>
        <w:spacing w:line="240" w:lineRule="atLeast"/>
        <w:jc w:val="both"/>
        <w:rPr>
          <w:rFonts w:ascii="Arial" w:hAnsi="Arial" w:cs="Arial"/>
        </w:rPr>
      </w:pPr>
      <w:r>
        <w:rPr>
          <w:rFonts w:ascii="Arial" w:hAnsi="Arial" w:cs="Arial"/>
        </w:rPr>
        <w:t xml:space="preserve">The licensee must update the categorization or treatment processes in a timely manner without waiting for the two refueling outage schedule specified in 10 CFR 50.69(e)(1) if plant changes, operational practices, or operational experience would result in a significant adverse impact on plant safety or public health and safety.  In addition to the periodic updating of the quantitative reliability information, the feedback of plant operational experience is intended to include qualitative information on the performance of plant SSCs obtained through the corrective action program and processes as well as from applicable vendor recommendations and operational experience.  For example, lessons learned from operational experience might be described in NRC information notices or implemented in response to NRC bulletins or generic letters.  </w:t>
      </w:r>
    </w:p>
    <w:p w:rsidR="00DB043B" w:rsidRDefault="00DB043B" w:rsidP="00DB043B">
      <w:pPr>
        <w:pStyle w:val="ListParagraph"/>
        <w:spacing w:line="240" w:lineRule="atLeast"/>
        <w:jc w:val="both"/>
        <w:rPr>
          <w:rFonts w:ascii="Arial" w:hAnsi="Arial" w:cs="Arial"/>
        </w:rPr>
      </w:pPr>
    </w:p>
    <w:p w:rsidR="00DB043B" w:rsidRDefault="00DB043B" w:rsidP="00DB043B">
      <w:pPr>
        <w:pStyle w:val="ListParagraph"/>
        <w:spacing w:line="240" w:lineRule="atLeast"/>
        <w:jc w:val="both"/>
        <w:rPr>
          <w:rFonts w:ascii="Arial" w:hAnsi="Arial" w:cs="Arial"/>
        </w:rPr>
      </w:pPr>
      <w:r>
        <w:rPr>
          <w:rFonts w:ascii="Arial" w:hAnsi="Arial" w:cs="Arial"/>
        </w:rPr>
        <w:t>Title 10 CFR 50.69(e)(2) requires the licensee to monitor the performance of RISC-1 and RISC-2 SSCs, and make adjustments as necessary to either the categorization or treatment processes so the categorization process and results are maintained valid.  To meet this requirement, the licensee must monitor all unavailabilit</w:t>
      </w:r>
      <w:r w:rsidR="0036154B">
        <w:rPr>
          <w:rFonts w:ascii="Arial" w:hAnsi="Arial" w:cs="Arial"/>
        </w:rPr>
        <w:t>y situations a</w:t>
      </w:r>
      <w:r>
        <w:rPr>
          <w:rFonts w:ascii="Arial" w:hAnsi="Arial" w:cs="Arial"/>
        </w:rPr>
        <w:t xml:space="preserve">nd functional failures so they can determine when adjustments to the categorization or treatment processes are needed.  The licensee will also need to monitor SSCs that are credited in the PRA for performing beyond design-basis functions (if applicable) that are not necessarily included in the scope of an existing maintenance rule program.  </w:t>
      </w:r>
    </w:p>
    <w:p w:rsidR="00DB043B" w:rsidRDefault="00DB043B" w:rsidP="00DB043B">
      <w:pPr>
        <w:pStyle w:val="ListParagraph"/>
        <w:spacing w:line="240" w:lineRule="atLeast"/>
        <w:jc w:val="both"/>
        <w:rPr>
          <w:rFonts w:ascii="Arial" w:hAnsi="Arial" w:cs="Arial"/>
        </w:rPr>
      </w:pPr>
    </w:p>
    <w:p w:rsidR="00DB043B" w:rsidRDefault="00DB043B" w:rsidP="00DB043B">
      <w:pPr>
        <w:pStyle w:val="ListParagraph"/>
        <w:spacing w:line="240" w:lineRule="atLeast"/>
        <w:jc w:val="both"/>
        <w:rPr>
          <w:rFonts w:ascii="Arial" w:hAnsi="Arial" w:cs="Arial"/>
        </w:rPr>
      </w:pPr>
      <w:r>
        <w:rPr>
          <w:rFonts w:ascii="Arial" w:hAnsi="Arial" w:cs="Arial"/>
        </w:rPr>
        <w:t>Title 10 CFR 50.69(e)(3) requires the licensee to consider the performance data collected in 10 CFR 50.69(d)(2)(i) for RISC-3 SSCs to determine whether there are any adverse changes in performance such that the SSC unreliability values approach or exceed the values used in the evaluations conducted to meet 10 CFR 50.69(c)(iv) and to make adjustments as necessary to either the categorization or treatment processes so the categorization process and results are maintained valid.  Based on the review of this information, if SSC reliability degrades so as not to support the categorization process assumptions, the licensee must adjust the treatment to improve SSC reliability or make appropriate changes to the categorization of SSCs.</w:t>
      </w:r>
    </w:p>
    <w:p w:rsidR="00540E87" w:rsidRDefault="00540E87" w:rsidP="00540E87">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24F38" w:rsidRDefault="00924F38" w:rsidP="00924F38">
      <w:pPr>
        <w:pStyle w:val="ListParagraph"/>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t xml:space="preserve">Documentation </w:t>
      </w:r>
    </w:p>
    <w:p w:rsidR="00924F38" w:rsidRDefault="00924F38" w:rsidP="00924F38">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DB043B" w:rsidRDefault="00924F38" w:rsidP="00924F38">
      <w:pPr>
        <w:pStyle w:val="ListParagraph"/>
        <w:spacing w:line="240" w:lineRule="atLeast"/>
        <w:jc w:val="both"/>
        <w:rPr>
          <w:rFonts w:ascii="Arial" w:hAnsi="Arial" w:cs="Arial"/>
        </w:rPr>
      </w:pPr>
      <w:r>
        <w:rPr>
          <w:rFonts w:ascii="Arial" w:hAnsi="Arial" w:cs="Arial"/>
        </w:rPr>
        <w:t xml:space="preserve">For the sampled SSCs, the inspector should confirm that the licensee is implementing the requirements for program documentation, change control, and records in 10 CFR 50.69(f). </w:t>
      </w:r>
    </w:p>
    <w:p w:rsidR="00924F38" w:rsidRDefault="00924F38" w:rsidP="00924F38">
      <w:pPr>
        <w:pStyle w:val="ListParagraph"/>
        <w:spacing w:line="240" w:lineRule="atLeast"/>
        <w:jc w:val="both"/>
        <w:rPr>
          <w:rFonts w:ascii="Arial" w:hAnsi="Arial" w:cs="Arial"/>
        </w:rPr>
      </w:pPr>
      <w:r>
        <w:rPr>
          <w:rFonts w:ascii="Arial" w:hAnsi="Arial" w:cs="Arial"/>
        </w:rPr>
        <w:t xml:space="preserve"> </w:t>
      </w:r>
    </w:p>
    <w:p w:rsidR="00DB043B" w:rsidRDefault="00DB043B" w:rsidP="00DB043B">
      <w:pPr>
        <w:pStyle w:val="ListParagraph"/>
        <w:spacing w:line="240" w:lineRule="atLeast"/>
        <w:jc w:val="both"/>
        <w:rPr>
          <w:rFonts w:ascii="Arial" w:hAnsi="Arial" w:cs="Arial"/>
        </w:rPr>
      </w:pPr>
      <w:r>
        <w:rPr>
          <w:rFonts w:ascii="Arial" w:hAnsi="Arial" w:cs="Arial"/>
        </w:rPr>
        <w:t xml:space="preserve">The regulation states that existing information in the quality assurance plan or in the UFSAR may need to be revised to reflect the changes in treatment that are made as a result of implementation of 10 CFR 50.69.  Any revisions to these documents are to be submitted to the NRC in accordance with the existing requirements of 10 CFR 50.54(a)(2) and 50.71(e).  </w:t>
      </w:r>
    </w:p>
    <w:p w:rsidR="00DB043B" w:rsidRDefault="00DB043B" w:rsidP="00DB043B">
      <w:pPr>
        <w:pStyle w:val="ListParagraph"/>
        <w:spacing w:line="240" w:lineRule="atLeast"/>
        <w:jc w:val="both"/>
        <w:rPr>
          <w:rFonts w:ascii="Arial" w:hAnsi="Arial" w:cs="Arial"/>
        </w:rPr>
      </w:pPr>
    </w:p>
    <w:p w:rsidR="00924F38" w:rsidRDefault="00924F38" w:rsidP="00924F38">
      <w:pPr>
        <w:pStyle w:val="ListParagraph"/>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Reporting</w:t>
      </w:r>
    </w:p>
    <w:p w:rsidR="00924F38" w:rsidRDefault="00924F38" w:rsidP="00924F3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jc w:val="both"/>
        <w:rPr>
          <w:rFonts w:ascii="Arial" w:hAnsi="Arial" w:cs="Arial"/>
        </w:rPr>
      </w:pPr>
    </w:p>
    <w:p w:rsidR="00924F38" w:rsidRDefault="00924F38" w:rsidP="00924F3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jc w:val="both"/>
        <w:rPr>
          <w:rFonts w:ascii="Arial" w:hAnsi="Arial" w:cs="Arial"/>
        </w:rPr>
      </w:pPr>
      <w:r>
        <w:rPr>
          <w:rFonts w:ascii="Arial" w:hAnsi="Arial" w:cs="Arial"/>
        </w:rPr>
        <w:t xml:space="preserve">For the sampled SSCs, the inspector should confirm that the licensee is implementing the reporting requirements in 10 CFR 50.69(g). If necessary, the inspector should review licensee event reports for additional sampled SSCs to determine the implementation of this requirement.  For RISC-1 and -2 SSCs confirm the licensee is implementing reporting requirements not required by 10 CFR 50.69(g), i.e. 10 CFR part 21, 50.72, and 50.73 reporting requirements.  Only RISC-3 and -4 SSCs are </w:t>
      </w:r>
      <w:r w:rsidR="008D1600">
        <w:rPr>
          <w:rFonts w:ascii="Arial" w:hAnsi="Arial" w:cs="Arial"/>
        </w:rPr>
        <w:t xml:space="preserve">excluded </w:t>
      </w:r>
      <w:r>
        <w:rPr>
          <w:rFonts w:ascii="Arial" w:hAnsi="Arial" w:cs="Arial"/>
        </w:rPr>
        <w:t>from 10 CFR part 21, 50.72, and 50.73 reporting requirements.</w:t>
      </w:r>
    </w:p>
    <w:p w:rsidR="00DB043B" w:rsidRDefault="00DB043B" w:rsidP="00924F3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jc w:val="both"/>
        <w:rPr>
          <w:rFonts w:ascii="Arial" w:hAnsi="Arial" w:cs="Arial"/>
        </w:rPr>
      </w:pPr>
    </w:p>
    <w:p w:rsidR="00316FA1" w:rsidRDefault="00316FA1" w:rsidP="00316F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jc w:val="both"/>
        <w:rPr>
          <w:rFonts w:ascii="Arial" w:hAnsi="Arial" w:cs="Arial"/>
        </w:rPr>
      </w:pPr>
      <w:r>
        <w:rPr>
          <w:rFonts w:ascii="Arial" w:hAnsi="Arial" w:cs="Arial"/>
        </w:rPr>
        <w:t>Title 10 CFR 50.69(g) provides a new reporting requirement applicable to events or conditions that prevented, or would have prevented, a RISC-1 or RISC-2 SSC from performing a safety significant function.  Most events involving these SSCs will meet existing 10 CFR 50.72 and 73 reporting criteria.  However, it is possible for events and conditions to arise that impact whether RISC-1 or RISC-2 SSCs would perform beyond design-basis functions consistent with the performance capability credited in the categorization process.</w:t>
      </w:r>
    </w:p>
    <w:p w:rsidR="00DB043B" w:rsidRDefault="00DB043B" w:rsidP="00924F3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720"/>
        <w:jc w:val="both"/>
        <w:rPr>
          <w:rFonts w:ascii="Arial" w:hAnsi="Arial" w:cs="Arial"/>
        </w:rPr>
      </w:pPr>
    </w:p>
    <w:p w:rsidR="000E4E12" w:rsidRDefault="002A6667" w:rsidP="000E4E12">
      <w:pPr>
        <w:widowControl/>
        <w:spacing w:line="240" w:lineRule="atLeast"/>
        <w:jc w:val="both"/>
        <w:rPr>
          <w:rFonts w:ascii="Arial" w:hAnsi="Arial" w:cs="Arial"/>
        </w:rPr>
      </w:pPr>
      <w:r>
        <w:rPr>
          <w:rFonts w:ascii="Arial" w:hAnsi="Arial" w:cs="Arial"/>
        </w:rPr>
        <w:t>02.0</w:t>
      </w:r>
      <w:r w:rsidR="00924F38">
        <w:rPr>
          <w:rFonts w:ascii="Arial" w:hAnsi="Arial" w:cs="Arial"/>
        </w:rPr>
        <w:t>3</w:t>
      </w:r>
      <w:r>
        <w:rPr>
          <w:rFonts w:ascii="Arial" w:hAnsi="Arial" w:cs="Arial"/>
        </w:rPr>
        <w:t xml:space="preserve"> </w:t>
      </w:r>
      <w:r w:rsidR="000E4E12" w:rsidRPr="000E4E12">
        <w:rPr>
          <w:rFonts w:ascii="Arial" w:hAnsi="Arial"/>
          <w:u w:val="single"/>
        </w:rPr>
        <w:t>General Guidance</w:t>
      </w:r>
      <w:r w:rsidR="00D1536F">
        <w:rPr>
          <w:rFonts w:ascii="Arial" w:hAnsi="Arial" w:cs="Arial"/>
        </w:rPr>
        <w:t>.</w:t>
      </w:r>
      <w:r w:rsidR="00CE77F2">
        <w:rPr>
          <w:rFonts w:ascii="Arial" w:hAnsi="Arial" w:cs="Arial"/>
        </w:rPr>
        <w:t xml:space="preserve">  </w:t>
      </w:r>
      <w:r w:rsidRPr="002A6667">
        <w:rPr>
          <w:rFonts w:ascii="Arial" w:hAnsi="Arial" w:cs="Arial"/>
        </w:rPr>
        <w:t xml:space="preserve">The NRC has established a set of regulatory requirements for commercial nuclear reactors to ensure that a reactor facility does not impose an undue risk to </w:t>
      </w:r>
      <w:r w:rsidR="00A14838">
        <w:rPr>
          <w:rFonts w:ascii="Arial" w:hAnsi="Arial" w:cs="Arial"/>
        </w:rPr>
        <w:t xml:space="preserve">public </w:t>
      </w:r>
      <w:r w:rsidRPr="002A6667">
        <w:rPr>
          <w:rFonts w:ascii="Arial" w:hAnsi="Arial" w:cs="Arial"/>
        </w:rPr>
        <w:t xml:space="preserve">health and safety, thereby providing reasonable assurance of adequate protection to public health and safety. The </w:t>
      </w:r>
      <w:r w:rsidR="00A14838">
        <w:rPr>
          <w:rFonts w:ascii="Arial" w:hAnsi="Arial" w:cs="Arial"/>
        </w:rPr>
        <w:t xml:space="preserve">NRC </w:t>
      </w:r>
      <w:r w:rsidR="003C20CE">
        <w:rPr>
          <w:rFonts w:ascii="Arial" w:hAnsi="Arial" w:cs="Arial"/>
        </w:rPr>
        <w:t xml:space="preserve">mainly </w:t>
      </w:r>
      <w:r w:rsidR="00253A2C">
        <w:rPr>
          <w:rFonts w:ascii="Arial" w:hAnsi="Arial" w:cs="Arial"/>
        </w:rPr>
        <w:t>uses</w:t>
      </w:r>
      <w:r w:rsidR="00A14838">
        <w:rPr>
          <w:rFonts w:ascii="Arial" w:hAnsi="Arial" w:cs="Arial"/>
        </w:rPr>
        <w:t xml:space="preserve"> a “deterministic” approach as </w:t>
      </w:r>
      <w:r w:rsidR="003C20CE">
        <w:rPr>
          <w:rFonts w:ascii="Arial" w:hAnsi="Arial" w:cs="Arial"/>
        </w:rPr>
        <w:t>the</w:t>
      </w:r>
      <w:r w:rsidR="00A14838">
        <w:rPr>
          <w:rFonts w:ascii="Arial" w:hAnsi="Arial" w:cs="Arial"/>
        </w:rPr>
        <w:t xml:space="preserve"> basis for the </w:t>
      </w:r>
      <w:r w:rsidRPr="002A6667">
        <w:rPr>
          <w:rFonts w:ascii="Arial" w:hAnsi="Arial" w:cs="Arial"/>
        </w:rPr>
        <w:t xml:space="preserve">current body of </w:t>
      </w:r>
      <w:r w:rsidR="003C20CE">
        <w:rPr>
          <w:rFonts w:ascii="Arial" w:hAnsi="Arial" w:cs="Arial"/>
        </w:rPr>
        <w:t xml:space="preserve">its </w:t>
      </w:r>
      <w:r w:rsidRPr="002A6667">
        <w:rPr>
          <w:rFonts w:ascii="Arial" w:hAnsi="Arial" w:cs="Arial"/>
        </w:rPr>
        <w:t xml:space="preserve">regulations and their implementation.  </w:t>
      </w:r>
    </w:p>
    <w:p w:rsidR="000E4E12" w:rsidRDefault="000E4E12" w:rsidP="000E4E12">
      <w:pPr>
        <w:widowControl/>
        <w:spacing w:line="240" w:lineRule="atLeast"/>
        <w:jc w:val="both"/>
        <w:rPr>
          <w:rFonts w:ascii="Arial" w:hAnsi="Arial" w:cs="Arial"/>
        </w:rPr>
      </w:pPr>
    </w:p>
    <w:p w:rsidR="000E4E12" w:rsidRDefault="002A6667" w:rsidP="000E4E12">
      <w:pPr>
        <w:widowControl/>
        <w:spacing w:line="240" w:lineRule="atLeast"/>
        <w:jc w:val="both"/>
        <w:rPr>
          <w:rFonts w:ascii="Arial" w:hAnsi="Arial" w:cs="Arial"/>
        </w:rPr>
      </w:pPr>
      <w:r w:rsidRPr="002A6667">
        <w:rPr>
          <w:rFonts w:ascii="Arial" w:hAnsi="Arial" w:cs="Arial"/>
        </w:rPr>
        <w:t>This deterministic approach establishes requirements for engineering margin and quality assurance in design, manufactur</w:t>
      </w:r>
      <w:r w:rsidR="00036355">
        <w:rPr>
          <w:rFonts w:ascii="Arial" w:hAnsi="Arial" w:cs="Arial"/>
        </w:rPr>
        <w:t>ing</w:t>
      </w:r>
      <w:r w:rsidRPr="002A6667">
        <w:rPr>
          <w:rFonts w:ascii="Arial" w:hAnsi="Arial" w:cs="Arial"/>
        </w:rPr>
        <w:t>, and construction. In addition, it assumes that adverse conditions can exist (e.g., equipment failures and human errors) and establishes a specific set of design</w:t>
      </w:r>
      <w:r w:rsidR="00B83713">
        <w:rPr>
          <w:rFonts w:ascii="Arial" w:hAnsi="Arial" w:cs="Arial"/>
        </w:rPr>
        <w:t>-</w:t>
      </w:r>
      <w:r w:rsidRPr="002A6667">
        <w:rPr>
          <w:rFonts w:ascii="Arial" w:hAnsi="Arial" w:cs="Arial"/>
        </w:rPr>
        <w:t xml:space="preserve">basis events (DBEs). The deterministic approach contains implied elements of probability (qualitative risk considerations) from the selection of accidents to be analyzed (e.g., reactor vessel rupture is considered too improbable </w:t>
      </w:r>
      <w:r w:rsidR="00810BF1">
        <w:rPr>
          <w:rFonts w:ascii="Arial" w:hAnsi="Arial" w:cs="Arial"/>
        </w:rPr>
        <w:t>for inclusion</w:t>
      </w:r>
      <w:r w:rsidRPr="002A6667">
        <w:rPr>
          <w:rFonts w:ascii="Arial" w:hAnsi="Arial" w:cs="Arial"/>
        </w:rPr>
        <w:t xml:space="preserve">) to the system level requirements for emergency core cooling (e.g., safety train redundancy and protection against single failure). The deterministic approach then requires that the licensed facility include safety systems capable of preventing </w:t>
      </w:r>
      <w:r w:rsidR="00204BE1">
        <w:rPr>
          <w:rFonts w:ascii="Arial" w:hAnsi="Arial" w:cs="Arial"/>
        </w:rPr>
        <w:t>and/</w:t>
      </w:r>
      <w:r w:rsidRPr="002A6667">
        <w:rPr>
          <w:rFonts w:ascii="Arial" w:hAnsi="Arial" w:cs="Arial"/>
        </w:rPr>
        <w:t>or mitigating the consequences of those DBEs to protect public health and safety. Those SSCs necessary to defend against the DBEs are defined as “safety</w:t>
      </w:r>
      <w:r w:rsidR="003D47AC">
        <w:rPr>
          <w:rFonts w:ascii="Arial" w:hAnsi="Arial" w:cs="Arial"/>
        </w:rPr>
        <w:t xml:space="preserve"> </w:t>
      </w:r>
      <w:r w:rsidRPr="002A6667">
        <w:rPr>
          <w:rFonts w:ascii="Arial" w:hAnsi="Arial" w:cs="Arial"/>
        </w:rPr>
        <w:lastRenderedPageBreak/>
        <w:t xml:space="preserve">related,” and these SSCs are the subject of many regulatory requirements designed to ensure that they are of high quality and high reliability and </w:t>
      </w:r>
      <w:r w:rsidR="00B208B1">
        <w:rPr>
          <w:rFonts w:ascii="Arial" w:hAnsi="Arial" w:cs="Arial"/>
        </w:rPr>
        <w:t xml:space="preserve">that they </w:t>
      </w:r>
      <w:r w:rsidRPr="002A6667">
        <w:rPr>
          <w:rFonts w:ascii="Arial" w:hAnsi="Arial" w:cs="Arial"/>
        </w:rPr>
        <w:t>have the capability to perform during postulated design</w:t>
      </w:r>
      <w:r w:rsidR="00B208B1">
        <w:rPr>
          <w:rFonts w:ascii="Arial" w:hAnsi="Arial" w:cs="Arial"/>
        </w:rPr>
        <w:t>-</w:t>
      </w:r>
      <w:r w:rsidRPr="002A6667">
        <w:rPr>
          <w:rFonts w:ascii="Arial" w:hAnsi="Arial" w:cs="Arial"/>
        </w:rPr>
        <w:t>basis conditions. Typically, the regulations establish the scope of SSCs that receive special treatment using one of three different terms:</w:t>
      </w:r>
      <w:r w:rsidR="009221AD">
        <w:rPr>
          <w:rFonts w:ascii="Arial" w:hAnsi="Arial" w:cs="Arial"/>
        </w:rPr>
        <w:t xml:space="preserve"> “</w:t>
      </w:r>
      <w:r w:rsidRPr="002A6667">
        <w:rPr>
          <w:rFonts w:ascii="Arial" w:hAnsi="Arial" w:cs="Arial"/>
        </w:rPr>
        <w:t>safety</w:t>
      </w:r>
      <w:r w:rsidR="009221AD">
        <w:rPr>
          <w:rFonts w:ascii="Arial" w:hAnsi="Arial" w:cs="Arial"/>
        </w:rPr>
        <w:t xml:space="preserve"> </w:t>
      </w:r>
      <w:r w:rsidRPr="002A6667">
        <w:rPr>
          <w:rFonts w:ascii="Arial" w:hAnsi="Arial" w:cs="Arial"/>
        </w:rPr>
        <w:t>related,</w:t>
      </w:r>
      <w:r w:rsidR="009221AD">
        <w:rPr>
          <w:rFonts w:ascii="Arial" w:hAnsi="Arial" w:cs="Arial"/>
        </w:rPr>
        <w:t>”</w:t>
      </w:r>
      <w:r w:rsidRPr="002A6667">
        <w:rPr>
          <w:rFonts w:ascii="Arial" w:hAnsi="Arial" w:cs="Arial"/>
        </w:rPr>
        <w:t xml:space="preserve"> </w:t>
      </w:r>
      <w:r w:rsidR="009221AD">
        <w:rPr>
          <w:rFonts w:ascii="Arial" w:hAnsi="Arial" w:cs="Arial"/>
        </w:rPr>
        <w:t>“</w:t>
      </w:r>
      <w:r w:rsidRPr="002A6667">
        <w:rPr>
          <w:rFonts w:ascii="Arial" w:hAnsi="Arial" w:cs="Arial"/>
        </w:rPr>
        <w:t>important to safety,</w:t>
      </w:r>
      <w:r w:rsidR="009221AD">
        <w:rPr>
          <w:rFonts w:ascii="Arial" w:hAnsi="Arial" w:cs="Arial"/>
        </w:rPr>
        <w:t>”</w:t>
      </w:r>
      <w:r w:rsidRPr="002A6667">
        <w:rPr>
          <w:rFonts w:ascii="Arial" w:hAnsi="Arial" w:cs="Arial"/>
        </w:rPr>
        <w:t xml:space="preserve"> or </w:t>
      </w:r>
      <w:r w:rsidR="009221AD">
        <w:rPr>
          <w:rFonts w:ascii="Arial" w:hAnsi="Arial" w:cs="Arial"/>
        </w:rPr>
        <w:t>“</w:t>
      </w:r>
      <w:r w:rsidRPr="002A6667">
        <w:rPr>
          <w:rFonts w:ascii="Arial" w:hAnsi="Arial" w:cs="Arial"/>
        </w:rPr>
        <w:t>basic component.</w:t>
      </w:r>
      <w:r w:rsidR="009221AD">
        <w:rPr>
          <w:rFonts w:ascii="Arial" w:hAnsi="Arial" w:cs="Arial"/>
        </w:rPr>
        <w:t xml:space="preserve">” </w:t>
      </w:r>
      <w:r w:rsidRPr="002A6667">
        <w:rPr>
          <w:rFonts w:ascii="Arial" w:hAnsi="Arial" w:cs="Arial"/>
        </w:rPr>
        <w:t>The</w:t>
      </w:r>
      <w:r w:rsidR="009E0289">
        <w:rPr>
          <w:rFonts w:ascii="Arial" w:hAnsi="Arial" w:cs="Arial"/>
        </w:rPr>
        <w:t xml:space="preserve"> regulations define the</w:t>
      </w:r>
      <w:r w:rsidRPr="002A6667">
        <w:rPr>
          <w:rFonts w:ascii="Arial" w:hAnsi="Arial" w:cs="Arial"/>
        </w:rPr>
        <w:t xml:space="preserve"> terms </w:t>
      </w:r>
      <w:r w:rsidR="009221AD">
        <w:rPr>
          <w:rFonts w:ascii="Arial" w:hAnsi="Arial" w:cs="Arial"/>
        </w:rPr>
        <w:t>“</w:t>
      </w:r>
      <w:r w:rsidRPr="002A6667">
        <w:rPr>
          <w:rFonts w:ascii="Arial" w:hAnsi="Arial" w:cs="Arial"/>
        </w:rPr>
        <w:t>safety</w:t>
      </w:r>
      <w:r w:rsidR="009221AD">
        <w:rPr>
          <w:rFonts w:ascii="Arial" w:hAnsi="Arial" w:cs="Arial"/>
        </w:rPr>
        <w:t xml:space="preserve"> </w:t>
      </w:r>
      <w:r w:rsidRPr="002A6667">
        <w:rPr>
          <w:rFonts w:ascii="Arial" w:hAnsi="Arial" w:cs="Arial"/>
        </w:rPr>
        <w:t>related</w:t>
      </w:r>
      <w:r w:rsidR="009221AD">
        <w:rPr>
          <w:rFonts w:ascii="Arial" w:hAnsi="Arial" w:cs="Arial"/>
        </w:rPr>
        <w:t>”</w:t>
      </w:r>
      <w:r w:rsidRPr="002A6667">
        <w:rPr>
          <w:rFonts w:ascii="Arial" w:hAnsi="Arial" w:cs="Arial"/>
        </w:rPr>
        <w:t xml:space="preserve"> and </w:t>
      </w:r>
      <w:r w:rsidR="009221AD">
        <w:rPr>
          <w:rFonts w:ascii="Arial" w:hAnsi="Arial" w:cs="Arial"/>
        </w:rPr>
        <w:t>“</w:t>
      </w:r>
      <w:r w:rsidRPr="002A6667">
        <w:rPr>
          <w:rFonts w:ascii="Arial" w:hAnsi="Arial" w:cs="Arial"/>
        </w:rPr>
        <w:t>basic component</w:t>
      </w:r>
      <w:r w:rsidR="009E0289">
        <w:rPr>
          <w:rFonts w:ascii="Arial" w:hAnsi="Arial" w:cs="Arial"/>
        </w:rPr>
        <w:t>,</w:t>
      </w:r>
      <w:r w:rsidR="009221AD">
        <w:rPr>
          <w:rFonts w:ascii="Arial" w:hAnsi="Arial" w:cs="Arial"/>
        </w:rPr>
        <w:t>”</w:t>
      </w:r>
      <w:r w:rsidRPr="002A6667">
        <w:rPr>
          <w:rFonts w:ascii="Arial" w:hAnsi="Arial" w:cs="Arial"/>
        </w:rPr>
        <w:t xml:space="preserve"> </w:t>
      </w:r>
      <w:r w:rsidR="009221AD">
        <w:rPr>
          <w:rFonts w:ascii="Arial" w:hAnsi="Arial" w:cs="Arial"/>
        </w:rPr>
        <w:t>whereas</w:t>
      </w:r>
      <w:r w:rsidR="009221AD" w:rsidRPr="002A6667">
        <w:rPr>
          <w:rFonts w:ascii="Arial" w:hAnsi="Arial" w:cs="Arial"/>
        </w:rPr>
        <w:t xml:space="preserve"> </w:t>
      </w:r>
      <w:r w:rsidR="009221AD">
        <w:rPr>
          <w:rFonts w:ascii="Arial" w:hAnsi="Arial" w:cs="Arial"/>
        </w:rPr>
        <w:t>“</w:t>
      </w:r>
      <w:r w:rsidRPr="002A6667">
        <w:rPr>
          <w:rFonts w:ascii="Arial" w:hAnsi="Arial" w:cs="Arial"/>
        </w:rPr>
        <w:t>important to safety,</w:t>
      </w:r>
      <w:r w:rsidR="009221AD">
        <w:rPr>
          <w:rFonts w:ascii="Arial" w:hAnsi="Arial" w:cs="Arial"/>
        </w:rPr>
        <w:t>” which is</w:t>
      </w:r>
      <w:r w:rsidRPr="002A6667">
        <w:rPr>
          <w:rFonts w:ascii="Arial" w:hAnsi="Arial" w:cs="Arial"/>
        </w:rPr>
        <w:t xml:space="preserve"> used principally in the general design criteria of Appendix</w:t>
      </w:r>
      <w:r w:rsidR="009221AD">
        <w:rPr>
          <w:rFonts w:ascii="Arial" w:hAnsi="Arial" w:cs="Arial"/>
        </w:rPr>
        <w:t> </w:t>
      </w:r>
      <w:r w:rsidRPr="002A6667">
        <w:rPr>
          <w:rFonts w:ascii="Arial" w:hAnsi="Arial" w:cs="Arial"/>
        </w:rPr>
        <w:t>A</w:t>
      </w:r>
      <w:r w:rsidR="009221AD">
        <w:rPr>
          <w:rFonts w:ascii="Arial" w:hAnsi="Arial" w:cs="Arial"/>
        </w:rPr>
        <w:t xml:space="preserve">, “General Design Criteria for Nuclear Power Plants,” </w:t>
      </w:r>
      <w:r w:rsidRPr="002A6667">
        <w:rPr>
          <w:rFonts w:ascii="Arial" w:hAnsi="Arial" w:cs="Arial"/>
        </w:rPr>
        <w:t>to 10</w:t>
      </w:r>
      <w:r w:rsidR="009221AD">
        <w:rPr>
          <w:rFonts w:ascii="Arial" w:hAnsi="Arial" w:cs="Arial"/>
        </w:rPr>
        <w:t> </w:t>
      </w:r>
      <w:r w:rsidRPr="002A6667">
        <w:rPr>
          <w:rFonts w:ascii="Arial" w:hAnsi="Arial" w:cs="Arial"/>
        </w:rPr>
        <w:t>CFR</w:t>
      </w:r>
      <w:r w:rsidR="009221AD">
        <w:rPr>
          <w:rFonts w:ascii="Arial" w:hAnsi="Arial" w:cs="Arial"/>
        </w:rPr>
        <w:t> </w:t>
      </w:r>
      <w:r w:rsidRPr="002A6667">
        <w:rPr>
          <w:rFonts w:ascii="Arial" w:hAnsi="Arial" w:cs="Arial"/>
        </w:rPr>
        <w:t>Part</w:t>
      </w:r>
      <w:r w:rsidR="009221AD">
        <w:rPr>
          <w:rFonts w:ascii="Arial" w:hAnsi="Arial" w:cs="Arial"/>
        </w:rPr>
        <w:t> </w:t>
      </w:r>
      <w:r w:rsidRPr="002A6667">
        <w:rPr>
          <w:rFonts w:ascii="Arial" w:hAnsi="Arial" w:cs="Arial"/>
        </w:rPr>
        <w:t xml:space="preserve">50, </w:t>
      </w:r>
      <w:r w:rsidR="009221AD">
        <w:rPr>
          <w:rFonts w:ascii="Arial" w:hAnsi="Arial" w:cs="Arial"/>
        </w:rPr>
        <w:t>“Domestic Licensing of Production and Utilization Facilities,”</w:t>
      </w:r>
      <w:r w:rsidR="009221AD" w:rsidRPr="002A6667">
        <w:rPr>
          <w:rFonts w:ascii="Arial" w:hAnsi="Arial" w:cs="Arial"/>
        </w:rPr>
        <w:t xml:space="preserve"> </w:t>
      </w:r>
      <w:r w:rsidRPr="002A6667">
        <w:rPr>
          <w:rFonts w:ascii="Arial" w:hAnsi="Arial" w:cs="Arial"/>
        </w:rPr>
        <w:t>is not explicitly defined.</w:t>
      </w:r>
    </w:p>
    <w:p w:rsidR="000E4E12" w:rsidRDefault="000E4E12" w:rsidP="000E4E12">
      <w:pPr>
        <w:widowControl/>
        <w:spacing w:line="240" w:lineRule="atLeast"/>
        <w:jc w:val="both"/>
        <w:rPr>
          <w:rFonts w:ascii="Arial" w:hAnsi="Arial" w:cs="Arial"/>
        </w:rPr>
      </w:pPr>
    </w:p>
    <w:p w:rsidR="000E4E12" w:rsidRDefault="002A6667" w:rsidP="000E4E12">
      <w:pPr>
        <w:widowControl/>
        <w:spacing w:line="240" w:lineRule="atLeast"/>
        <w:jc w:val="both"/>
        <w:rPr>
          <w:rFonts w:ascii="Arial" w:hAnsi="Arial" w:cs="Arial"/>
        </w:rPr>
      </w:pPr>
      <w:r w:rsidRPr="002A6667">
        <w:rPr>
          <w:rFonts w:ascii="Arial" w:hAnsi="Arial" w:cs="Arial"/>
        </w:rPr>
        <w:t>These prescriptive requirements as to how licensees are to treat SSCs, especially those that are defined as “safety</w:t>
      </w:r>
      <w:r w:rsidR="009221AD">
        <w:rPr>
          <w:rFonts w:ascii="Arial" w:hAnsi="Arial" w:cs="Arial"/>
        </w:rPr>
        <w:t xml:space="preserve"> </w:t>
      </w:r>
      <w:r w:rsidRPr="002A6667">
        <w:rPr>
          <w:rFonts w:ascii="Arial" w:hAnsi="Arial" w:cs="Arial"/>
        </w:rPr>
        <w:t>related,” are referred to as “special treatment requirements.” The</w:t>
      </w:r>
      <w:r w:rsidR="009221AD">
        <w:rPr>
          <w:rFonts w:ascii="Arial" w:hAnsi="Arial" w:cs="Arial"/>
        </w:rPr>
        <w:t xml:space="preserve"> NRC developed these</w:t>
      </w:r>
      <w:r w:rsidRPr="002A6667">
        <w:rPr>
          <w:rFonts w:ascii="Arial" w:hAnsi="Arial" w:cs="Arial"/>
        </w:rPr>
        <w:t xml:space="preserve"> requirements to provide greater assurance that these SSCs would perform their functions under particular conditions (e.g., seismic events or harsh environments) with high quality and reliability for as long as they are part of the plant. These </w:t>
      </w:r>
      <w:r w:rsidR="009221AD">
        <w:rPr>
          <w:rFonts w:ascii="Arial" w:hAnsi="Arial" w:cs="Arial"/>
        </w:rPr>
        <w:t xml:space="preserve">requirements </w:t>
      </w:r>
      <w:r w:rsidRPr="002A6667">
        <w:rPr>
          <w:rFonts w:ascii="Arial" w:hAnsi="Arial" w:cs="Arial"/>
        </w:rPr>
        <w:t>include particular examination techniques, testing strategies, documentation requirements, personnel qualification requirements,</w:t>
      </w:r>
      <w:r w:rsidR="009221AD">
        <w:rPr>
          <w:rFonts w:ascii="Arial" w:hAnsi="Arial" w:cs="Arial"/>
        </w:rPr>
        <w:t xml:space="preserve"> </w:t>
      </w:r>
      <w:r w:rsidRPr="002A6667">
        <w:rPr>
          <w:rFonts w:ascii="Arial" w:hAnsi="Arial" w:cs="Arial"/>
        </w:rPr>
        <w:t>independent oversight, etc. In many instances, the</w:t>
      </w:r>
      <w:r w:rsidR="009921D9">
        <w:rPr>
          <w:rFonts w:ascii="Arial" w:hAnsi="Arial" w:cs="Arial"/>
        </w:rPr>
        <w:t xml:space="preserve"> NRC developed these </w:t>
      </w:r>
      <w:r w:rsidRPr="002A6667">
        <w:rPr>
          <w:rFonts w:ascii="Arial" w:hAnsi="Arial" w:cs="Arial"/>
        </w:rPr>
        <w:t xml:space="preserve">“special treatment” requirements as a means to gain assurance when more direct measures (e.g., testing under </w:t>
      </w:r>
      <w:r w:rsidR="00AA57D6" w:rsidRPr="002A6667">
        <w:rPr>
          <w:rFonts w:ascii="Arial" w:hAnsi="Arial" w:cs="Arial"/>
        </w:rPr>
        <w:t>design</w:t>
      </w:r>
      <w:r w:rsidR="00AA57D6">
        <w:rPr>
          <w:rFonts w:ascii="Arial" w:hAnsi="Arial" w:cs="Arial"/>
        </w:rPr>
        <w:t xml:space="preserve"> </w:t>
      </w:r>
      <w:r w:rsidR="00AA57D6" w:rsidRPr="002A6667">
        <w:rPr>
          <w:rFonts w:ascii="Arial" w:hAnsi="Arial" w:cs="Arial"/>
        </w:rPr>
        <w:t>basis</w:t>
      </w:r>
      <w:r w:rsidRPr="002A6667">
        <w:rPr>
          <w:rFonts w:ascii="Arial" w:hAnsi="Arial" w:cs="Arial"/>
        </w:rPr>
        <w:t xml:space="preserve"> conditions or routine operation) could not show that SSCs were functionally capable.</w:t>
      </w:r>
    </w:p>
    <w:p w:rsidR="000E4E12" w:rsidRDefault="000E4E12" w:rsidP="000E4E12">
      <w:pPr>
        <w:widowControl/>
        <w:spacing w:line="240" w:lineRule="atLeast"/>
        <w:jc w:val="both"/>
        <w:rPr>
          <w:rFonts w:ascii="Arial" w:hAnsi="Arial" w:cs="Arial"/>
        </w:rPr>
      </w:pPr>
    </w:p>
    <w:p w:rsidR="000E4E12" w:rsidRDefault="002A6667" w:rsidP="000E4E12">
      <w:pPr>
        <w:widowControl/>
        <w:spacing w:line="240" w:lineRule="atLeast"/>
        <w:jc w:val="both"/>
        <w:rPr>
          <w:rFonts w:ascii="Arial" w:hAnsi="Arial" w:cs="Arial"/>
        </w:rPr>
      </w:pPr>
      <w:r w:rsidRPr="002A6667">
        <w:rPr>
          <w:rFonts w:ascii="Arial" w:hAnsi="Arial" w:cs="Arial"/>
        </w:rPr>
        <w:t xml:space="preserve">Special treatment requirements are imposed on nuclear reactor applicants and licensees through numerous regulations that have been issued since the 1960s. These requirements specify different scopes of equipment for different special treatment requirements depending on the specific regulatory concern, but </w:t>
      </w:r>
      <w:r w:rsidR="00306022">
        <w:rPr>
          <w:rFonts w:ascii="Arial" w:hAnsi="Arial" w:cs="Arial"/>
        </w:rPr>
        <w:t xml:space="preserve">they </w:t>
      </w:r>
      <w:r w:rsidRPr="002A6667">
        <w:rPr>
          <w:rFonts w:ascii="Arial" w:hAnsi="Arial" w:cs="Arial"/>
        </w:rPr>
        <w:t>are derived from consideration of the deterministic DBEs.</w:t>
      </w:r>
      <w:r w:rsidR="004B54CD">
        <w:rPr>
          <w:rFonts w:ascii="Arial" w:hAnsi="Arial" w:cs="Arial"/>
        </w:rPr>
        <w:t xml:space="preserve"> </w:t>
      </w:r>
      <w:r w:rsidR="00613BFF">
        <w:rPr>
          <w:rFonts w:ascii="Arial" w:hAnsi="Arial" w:cs="Arial"/>
        </w:rPr>
        <w:t>Title 10 CFR 50.69 allows for determining the risk significance of SSCs through an approved categorization process and then establishing a risk-informed and performance-based treatment program commensurate with SSC safety significance.  Treatment programs established for RISC-3 SSCs should ensure that acceptable reliability and availability levels are established consistent with the station’s PRA</w:t>
      </w:r>
      <w:r w:rsidR="002422E1">
        <w:rPr>
          <w:rFonts w:ascii="Arial" w:hAnsi="Arial" w:cs="Arial"/>
        </w:rPr>
        <w:t xml:space="preserve">.  Licensees should be able to describe to inspectors the expected performance levels of RISC-3 SSCs and their associated basis.  </w:t>
      </w:r>
      <w:r w:rsidR="00613BFF">
        <w:rPr>
          <w:rFonts w:ascii="Arial" w:hAnsi="Arial" w:cs="Arial"/>
        </w:rPr>
        <w:t xml:space="preserve">  </w:t>
      </w:r>
      <w:r w:rsidRPr="002A6667">
        <w:rPr>
          <w:rFonts w:ascii="Arial" w:hAnsi="Arial" w:cs="Arial"/>
        </w:rPr>
        <w:t>Treatment for an SS</w:t>
      </w:r>
      <w:r w:rsidR="004B54CD">
        <w:rPr>
          <w:rFonts w:ascii="Arial" w:hAnsi="Arial" w:cs="Arial"/>
        </w:rPr>
        <w:t>C, as a general term</w:t>
      </w:r>
      <w:r w:rsidR="00306022">
        <w:rPr>
          <w:rFonts w:ascii="Arial" w:hAnsi="Arial" w:cs="Arial"/>
        </w:rPr>
        <w:t>,</w:t>
      </w:r>
      <w:r w:rsidR="004B54CD">
        <w:rPr>
          <w:rFonts w:ascii="Arial" w:hAnsi="Arial" w:cs="Arial"/>
        </w:rPr>
        <w:t xml:space="preserve"> </w:t>
      </w:r>
      <w:r w:rsidRPr="002A6667">
        <w:rPr>
          <w:rFonts w:ascii="Arial" w:hAnsi="Arial" w:cs="Arial"/>
        </w:rPr>
        <w:t xml:space="preserve">refers to activities, processes, and/or controls that </w:t>
      </w:r>
      <w:r w:rsidR="00306022">
        <w:rPr>
          <w:rFonts w:ascii="Arial" w:hAnsi="Arial" w:cs="Arial"/>
        </w:rPr>
        <w:t>the licensee</w:t>
      </w:r>
      <w:r w:rsidR="00306022" w:rsidRPr="002A6667">
        <w:rPr>
          <w:rFonts w:ascii="Arial" w:hAnsi="Arial" w:cs="Arial"/>
        </w:rPr>
        <w:t xml:space="preserve"> </w:t>
      </w:r>
      <w:r w:rsidRPr="002A6667">
        <w:rPr>
          <w:rFonts w:ascii="Arial" w:hAnsi="Arial" w:cs="Arial"/>
        </w:rPr>
        <w:t>perform</w:t>
      </w:r>
      <w:r w:rsidR="00306022">
        <w:rPr>
          <w:rFonts w:ascii="Arial" w:hAnsi="Arial" w:cs="Arial"/>
        </w:rPr>
        <w:t>s</w:t>
      </w:r>
      <w:r w:rsidRPr="002A6667">
        <w:rPr>
          <w:rFonts w:ascii="Arial" w:hAnsi="Arial" w:cs="Arial"/>
        </w:rPr>
        <w:t xml:space="preserve"> or use</w:t>
      </w:r>
      <w:r w:rsidR="00306022">
        <w:rPr>
          <w:rFonts w:ascii="Arial" w:hAnsi="Arial" w:cs="Arial"/>
        </w:rPr>
        <w:t>s</w:t>
      </w:r>
      <w:r w:rsidRPr="002A6667">
        <w:rPr>
          <w:rFonts w:ascii="Arial" w:hAnsi="Arial" w:cs="Arial"/>
        </w:rPr>
        <w:t xml:space="preserve"> in the design, installation, maintenance, and operation of SSCs as a means of:</w:t>
      </w:r>
      <w:r w:rsidR="00306022">
        <w:rPr>
          <w:rFonts w:ascii="Arial" w:hAnsi="Arial" w:cs="Arial"/>
        </w:rPr>
        <w:t xml:space="preserve"> </w:t>
      </w:r>
    </w:p>
    <w:p w:rsidR="002A6667" w:rsidRPr="002A6667" w:rsidRDefault="002A6667" w:rsidP="002A6667">
      <w:pPr>
        <w:widowControl/>
        <w:rPr>
          <w:rFonts w:ascii="Arial" w:hAnsi="Arial" w:cs="Arial"/>
        </w:rPr>
      </w:pPr>
    </w:p>
    <w:p w:rsidR="002A6667" w:rsidRPr="002A6667" w:rsidRDefault="002A6667" w:rsidP="003E2762">
      <w:pPr>
        <w:pStyle w:val="ListParagraph"/>
        <w:widowControl/>
        <w:numPr>
          <w:ilvl w:val="0"/>
          <w:numId w:val="7"/>
        </w:numPr>
        <w:jc w:val="both"/>
        <w:rPr>
          <w:rFonts w:ascii="Arial" w:hAnsi="Arial" w:cs="Arial"/>
        </w:rPr>
      </w:pPr>
      <w:r w:rsidRPr="002A6667">
        <w:rPr>
          <w:rFonts w:ascii="Arial" w:hAnsi="Arial" w:cs="Arial"/>
        </w:rPr>
        <w:t>Specifying and procuring SSCs that satisfy performance requirements;</w:t>
      </w:r>
    </w:p>
    <w:p w:rsidR="002A6667" w:rsidRPr="002A6667" w:rsidRDefault="002A6667" w:rsidP="003E2762">
      <w:pPr>
        <w:pStyle w:val="ListParagraph"/>
        <w:widowControl/>
        <w:numPr>
          <w:ilvl w:val="0"/>
          <w:numId w:val="7"/>
        </w:numPr>
        <w:jc w:val="both"/>
        <w:rPr>
          <w:rFonts w:ascii="Arial" w:hAnsi="Arial" w:cs="Arial"/>
        </w:rPr>
      </w:pPr>
      <w:r w:rsidRPr="002A6667">
        <w:rPr>
          <w:rFonts w:ascii="Arial" w:hAnsi="Arial" w:cs="Arial"/>
        </w:rPr>
        <w:t>Verifying over time that performance is maintained;</w:t>
      </w:r>
    </w:p>
    <w:p w:rsidR="003E2762" w:rsidRDefault="002A6667" w:rsidP="003E2762">
      <w:pPr>
        <w:pStyle w:val="ListParagraph"/>
        <w:widowControl/>
        <w:numPr>
          <w:ilvl w:val="0"/>
          <w:numId w:val="7"/>
        </w:numPr>
        <w:spacing w:line="240" w:lineRule="atLeast"/>
        <w:jc w:val="both"/>
        <w:rPr>
          <w:rFonts w:ascii="Arial" w:hAnsi="Arial" w:cs="Arial"/>
        </w:rPr>
      </w:pPr>
      <w:r w:rsidRPr="002A6667">
        <w:rPr>
          <w:rFonts w:ascii="Arial" w:hAnsi="Arial" w:cs="Arial"/>
        </w:rPr>
        <w:t>Controlling activities that could impact performance; and</w:t>
      </w:r>
      <w:r w:rsidR="003E2762">
        <w:rPr>
          <w:rFonts w:ascii="Arial" w:hAnsi="Arial" w:cs="Arial"/>
        </w:rPr>
        <w:t xml:space="preserve"> </w:t>
      </w:r>
    </w:p>
    <w:p w:rsidR="000E4E12" w:rsidRPr="003E2762" w:rsidRDefault="00306022" w:rsidP="003E2762">
      <w:pPr>
        <w:pStyle w:val="ListParagraph"/>
        <w:widowControl/>
        <w:spacing w:line="240" w:lineRule="atLeast"/>
        <w:ind w:left="0"/>
        <w:jc w:val="both"/>
        <w:rPr>
          <w:rFonts w:ascii="Arial" w:hAnsi="Arial" w:cs="Arial"/>
        </w:rPr>
      </w:pPr>
      <w:r w:rsidRPr="003E2762">
        <w:rPr>
          <w:rFonts w:ascii="Arial" w:hAnsi="Arial" w:cs="Arial"/>
        </w:rPr>
        <w:t>(4) </w:t>
      </w:r>
      <w:r w:rsidR="003E2762">
        <w:rPr>
          <w:rFonts w:ascii="Arial" w:hAnsi="Arial" w:cs="Arial"/>
        </w:rPr>
        <w:t>P</w:t>
      </w:r>
      <w:r w:rsidR="00D7590B" w:rsidRPr="003E2762">
        <w:rPr>
          <w:rFonts w:ascii="Arial" w:hAnsi="Arial" w:cs="Arial"/>
        </w:rPr>
        <w:t xml:space="preserve">roviding </w:t>
      </w:r>
      <w:r w:rsidRPr="003E2762">
        <w:rPr>
          <w:rFonts w:ascii="Arial" w:hAnsi="Arial" w:cs="Arial"/>
        </w:rPr>
        <w:t xml:space="preserve">the </w:t>
      </w:r>
      <w:r w:rsidR="00D7590B" w:rsidRPr="003E2762">
        <w:rPr>
          <w:rFonts w:ascii="Arial" w:hAnsi="Arial" w:cs="Arial"/>
        </w:rPr>
        <w:t>assessment and feedback of results to adjust activities as needed to meet desired outcomes.</w:t>
      </w:r>
    </w:p>
    <w:p w:rsidR="000E4E12" w:rsidRPr="003E2762" w:rsidRDefault="000E4E12" w:rsidP="000E4E12">
      <w:pPr>
        <w:pStyle w:val="ListParagraph"/>
        <w:widowControl/>
        <w:spacing w:line="240" w:lineRule="atLeast"/>
        <w:ind w:left="0"/>
        <w:jc w:val="both"/>
        <w:rPr>
          <w:rFonts w:ascii="Arial" w:hAnsi="Arial" w:cs="Arial"/>
        </w:rPr>
      </w:pPr>
    </w:p>
    <w:p w:rsidR="000E4E12" w:rsidRDefault="004B54CD" w:rsidP="000E4E12">
      <w:pPr>
        <w:widowControl/>
        <w:spacing w:line="240" w:lineRule="atLeast"/>
        <w:jc w:val="both"/>
        <w:rPr>
          <w:rFonts w:ascii="Arial" w:hAnsi="Arial" w:cs="Arial"/>
        </w:rPr>
      </w:pPr>
      <w:r w:rsidRPr="003E2762">
        <w:rPr>
          <w:rFonts w:ascii="Arial" w:hAnsi="Arial" w:cs="Arial"/>
        </w:rPr>
        <w:t>Treatment includes, but is not limited to, quality assura</w:t>
      </w:r>
      <w:r w:rsidRPr="004B54CD">
        <w:rPr>
          <w:rFonts w:ascii="Arial" w:hAnsi="Arial" w:cs="Arial"/>
        </w:rPr>
        <w:t xml:space="preserve">nce, testing, inspection, condition monitoring, assessment, evaluation, and resolution of deviations. The distinction between “treatment” and “special treatment” is the degree </w:t>
      </w:r>
      <w:r w:rsidR="00416733">
        <w:rPr>
          <w:rFonts w:ascii="Arial" w:hAnsi="Arial" w:cs="Arial"/>
        </w:rPr>
        <w:t>to which the</w:t>
      </w:r>
      <w:r w:rsidR="00416733" w:rsidRPr="004B54CD">
        <w:rPr>
          <w:rFonts w:ascii="Arial" w:hAnsi="Arial" w:cs="Arial"/>
        </w:rPr>
        <w:t xml:space="preserve"> </w:t>
      </w:r>
      <w:r w:rsidRPr="004B54CD">
        <w:rPr>
          <w:rFonts w:ascii="Arial" w:hAnsi="Arial" w:cs="Arial"/>
        </w:rPr>
        <w:t xml:space="preserve">NRC </w:t>
      </w:r>
      <w:r w:rsidR="00416733">
        <w:rPr>
          <w:rFonts w:ascii="Arial" w:hAnsi="Arial" w:cs="Arial"/>
        </w:rPr>
        <w:t>specifies</w:t>
      </w:r>
      <w:r w:rsidRPr="004B54CD">
        <w:rPr>
          <w:rFonts w:ascii="Arial" w:hAnsi="Arial" w:cs="Arial"/>
        </w:rPr>
        <w:t xml:space="preserve"> what </w:t>
      </w:r>
      <w:r w:rsidR="00416733">
        <w:rPr>
          <w:rFonts w:ascii="Arial" w:hAnsi="Arial" w:cs="Arial"/>
        </w:rPr>
        <w:t xml:space="preserve">the licensee </w:t>
      </w:r>
      <w:r w:rsidRPr="004B54CD">
        <w:rPr>
          <w:rFonts w:ascii="Arial" w:hAnsi="Arial" w:cs="Arial"/>
        </w:rPr>
        <w:t>must implement for particular SSCs or for particular conditions.</w:t>
      </w:r>
      <w:r w:rsidR="002422E1">
        <w:rPr>
          <w:rFonts w:ascii="Arial" w:hAnsi="Arial" w:cs="Arial"/>
        </w:rPr>
        <w:t xml:space="preserve">  In general, treatment is applied to balance-of-plant SSCs and special treatment is the </w:t>
      </w:r>
      <w:r w:rsidR="002422E1">
        <w:rPr>
          <w:rFonts w:ascii="Arial" w:hAnsi="Arial" w:cs="Arial"/>
        </w:rPr>
        <w:lastRenderedPageBreak/>
        <w:t>additional regulatory requirements imposed on safety-related SSCs prior to implementing a 50.69 approach.</w:t>
      </w:r>
    </w:p>
    <w:p w:rsidR="000E4E12" w:rsidRDefault="000E4E12" w:rsidP="000E4E12">
      <w:pPr>
        <w:widowControl/>
        <w:spacing w:line="240" w:lineRule="atLeast"/>
        <w:jc w:val="both"/>
        <w:rPr>
          <w:rFonts w:ascii="Arial" w:hAnsi="Arial" w:cs="Arial"/>
          <w:sz w:val="22"/>
          <w:szCs w:val="22"/>
        </w:rPr>
      </w:pPr>
    </w:p>
    <w:p w:rsidR="000E4E12" w:rsidRDefault="00292B50" w:rsidP="00255A04">
      <w:pPr>
        <w:widowControl/>
        <w:spacing w:line="240" w:lineRule="atLeast"/>
        <w:jc w:val="both"/>
        <w:rPr>
          <w:rFonts w:ascii="Arial" w:hAnsi="Arial" w:cs="Arial"/>
        </w:rPr>
      </w:pPr>
      <w:r w:rsidRPr="00292B50">
        <w:rPr>
          <w:rFonts w:ascii="Arial" w:hAnsi="Arial" w:cs="Arial"/>
        </w:rPr>
        <w:t>Section</w:t>
      </w:r>
      <w:r w:rsidR="00023D5F">
        <w:rPr>
          <w:rFonts w:ascii="Arial" w:hAnsi="Arial" w:cs="Arial"/>
        </w:rPr>
        <w:t> </w:t>
      </w:r>
      <w:r w:rsidRPr="00292B50">
        <w:rPr>
          <w:rFonts w:ascii="Arial" w:hAnsi="Arial" w:cs="Arial"/>
        </w:rPr>
        <w:t>50.69 represents an alternative set of requirements whereby a licensee or applicant may voluntarily categoriz</w:t>
      </w:r>
      <w:r w:rsidR="00023D5F">
        <w:rPr>
          <w:rFonts w:ascii="Arial" w:hAnsi="Arial" w:cs="Arial"/>
        </w:rPr>
        <w:t xml:space="preserve">e </w:t>
      </w:r>
      <w:r w:rsidRPr="00292B50">
        <w:rPr>
          <w:rFonts w:ascii="Arial" w:hAnsi="Arial" w:cs="Arial"/>
        </w:rPr>
        <w:t xml:space="preserve">its SSCs consistent with the requirements </w:t>
      </w:r>
      <w:r w:rsidR="00CE77F2" w:rsidRPr="00292B50">
        <w:rPr>
          <w:rFonts w:ascii="Arial" w:hAnsi="Arial" w:cs="Arial"/>
        </w:rPr>
        <w:t>in §</w:t>
      </w:r>
      <w:r w:rsidRPr="00292B50">
        <w:rPr>
          <w:rFonts w:ascii="Arial" w:hAnsi="Arial" w:cs="Arial"/>
        </w:rPr>
        <w:t>50.69(c), remove the special treatment requirements in §50.69(b) for SSCs that are determined to be of low individual safety significance</w:t>
      </w:r>
      <w:r w:rsidR="00DE24EE">
        <w:rPr>
          <w:rFonts w:ascii="Arial" w:hAnsi="Arial" w:cs="Arial"/>
        </w:rPr>
        <w:t xml:space="preserve"> (RISC-3 SSCs)</w:t>
      </w:r>
      <w:r w:rsidRPr="00292B50">
        <w:rPr>
          <w:rFonts w:ascii="Arial" w:hAnsi="Arial" w:cs="Arial"/>
        </w:rPr>
        <w:t xml:space="preserve">, and implement </w:t>
      </w:r>
      <w:r w:rsidR="00DE24EE">
        <w:rPr>
          <w:rFonts w:ascii="Arial" w:hAnsi="Arial" w:cs="Arial"/>
        </w:rPr>
        <w:t xml:space="preserve">instead </w:t>
      </w:r>
      <w:r w:rsidR="00023D5F">
        <w:rPr>
          <w:rFonts w:ascii="Arial" w:hAnsi="Arial" w:cs="Arial"/>
        </w:rPr>
        <w:t xml:space="preserve">the </w:t>
      </w:r>
      <w:r w:rsidRPr="00292B50">
        <w:rPr>
          <w:rFonts w:ascii="Arial" w:hAnsi="Arial" w:cs="Arial"/>
        </w:rPr>
        <w:t>alternative treatment requirements in §50.69(d)</w:t>
      </w:r>
      <w:r w:rsidR="00DE24EE">
        <w:rPr>
          <w:rFonts w:ascii="Arial" w:hAnsi="Arial" w:cs="Arial"/>
        </w:rPr>
        <w:t>(2) for RISC-3 SSCs</w:t>
      </w:r>
      <w:r w:rsidRPr="00292B50">
        <w:rPr>
          <w:rFonts w:ascii="Arial" w:hAnsi="Arial" w:cs="Arial"/>
        </w:rPr>
        <w:t xml:space="preserve">. The regulatory requirements </w:t>
      </w:r>
      <w:r w:rsidR="00C91A7D">
        <w:rPr>
          <w:rFonts w:ascii="Arial" w:hAnsi="Arial" w:cs="Arial"/>
        </w:rPr>
        <w:t xml:space="preserve">that have </w:t>
      </w:r>
      <w:r w:rsidRPr="00292B50">
        <w:rPr>
          <w:rFonts w:ascii="Arial" w:hAnsi="Arial" w:cs="Arial"/>
        </w:rPr>
        <w:t xml:space="preserve">not </w:t>
      </w:r>
      <w:r w:rsidR="00C91A7D">
        <w:rPr>
          <w:rFonts w:ascii="Arial" w:hAnsi="Arial" w:cs="Arial"/>
        </w:rPr>
        <w:t xml:space="preserve">been </w:t>
      </w:r>
      <w:r w:rsidRPr="00292B50">
        <w:rPr>
          <w:rFonts w:ascii="Arial" w:hAnsi="Arial" w:cs="Arial"/>
        </w:rPr>
        <w:t>removed by</w:t>
      </w:r>
      <w:r w:rsidR="00023D5F">
        <w:rPr>
          <w:rFonts w:ascii="Arial" w:hAnsi="Arial" w:cs="Arial"/>
        </w:rPr>
        <w:t xml:space="preserve"> </w:t>
      </w:r>
      <w:r w:rsidRPr="00292B50">
        <w:rPr>
          <w:rFonts w:ascii="Arial" w:hAnsi="Arial" w:cs="Arial"/>
        </w:rPr>
        <w:t xml:space="preserve">§50.69(b) </w:t>
      </w:r>
      <w:r w:rsidR="00023D5F">
        <w:rPr>
          <w:rFonts w:ascii="Arial" w:hAnsi="Arial" w:cs="Arial"/>
        </w:rPr>
        <w:t xml:space="preserve">and the requirements </w:t>
      </w:r>
      <w:r w:rsidRPr="00292B50">
        <w:rPr>
          <w:rFonts w:ascii="Arial" w:hAnsi="Arial" w:cs="Arial"/>
        </w:rPr>
        <w:t xml:space="preserve">specified </w:t>
      </w:r>
      <w:r w:rsidR="00023D5F">
        <w:rPr>
          <w:rFonts w:ascii="Arial" w:hAnsi="Arial" w:cs="Arial"/>
        </w:rPr>
        <w:t xml:space="preserve">in </w:t>
      </w:r>
      <w:r w:rsidRPr="00292B50">
        <w:rPr>
          <w:rFonts w:ascii="Arial" w:hAnsi="Arial" w:cs="Arial"/>
        </w:rPr>
        <w:t>§</w:t>
      </w:r>
      <w:r w:rsidR="00023D5F" w:rsidRPr="00292B50">
        <w:rPr>
          <w:rFonts w:ascii="Arial" w:hAnsi="Arial" w:cs="Arial"/>
        </w:rPr>
        <w:t>50.69</w:t>
      </w:r>
      <w:r w:rsidR="00023D5F">
        <w:rPr>
          <w:rFonts w:ascii="Arial" w:hAnsi="Arial" w:cs="Arial"/>
        </w:rPr>
        <w:t xml:space="preserve"> </w:t>
      </w:r>
      <w:r w:rsidR="00DE24EE">
        <w:rPr>
          <w:rFonts w:ascii="Arial" w:hAnsi="Arial" w:cs="Arial"/>
        </w:rPr>
        <w:t>continue to apply to RISC-3 SSCs</w:t>
      </w:r>
      <w:r w:rsidR="00DE24EE" w:rsidRPr="00292B50">
        <w:rPr>
          <w:rFonts w:ascii="Arial" w:hAnsi="Arial" w:cs="Arial"/>
        </w:rPr>
        <w:t xml:space="preserve">. </w:t>
      </w:r>
      <w:r w:rsidR="00DE24EE">
        <w:rPr>
          <w:rFonts w:ascii="Arial" w:hAnsi="Arial" w:cs="Arial"/>
        </w:rPr>
        <w:t xml:space="preserve">The alternative treatment requirements of </w:t>
      </w:r>
      <w:r w:rsidR="00DE24EE" w:rsidRPr="00292B50">
        <w:rPr>
          <w:rFonts w:ascii="Arial" w:hAnsi="Arial" w:cs="Arial"/>
        </w:rPr>
        <w:t>§50.69(d)</w:t>
      </w:r>
      <w:r w:rsidR="00DE24EE">
        <w:rPr>
          <w:rFonts w:ascii="Arial" w:hAnsi="Arial" w:cs="Arial"/>
        </w:rPr>
        <w:t xml:space="preserve">(1) also require that for SSCs that are determined to be of high individual safety significance (RISC-1 and RISC-2 SSCs) that the licensee ensure that the treatments currently being applied to these SSCs (including special treatments) are consistent with assumptions made in the categorization process regarding their assumed performance and make adjustments where necessary.  No reduction in special treatments is allowed for RISC-1 SSCs. </w:t>
      </w:r>
      <w:r w:rsidRPr="00292B50">
        <w:rPr>
          <w:rFonts w:ascii="Arial" w:hAnsi="Arial" w:cs="Arial"/>
        </w:rPr>
        <w:t xml:space="preserve"> The </w:t>
      </w:r>
      <w:r w:rsidR="00A648CA">
        <w:rPr>
          <w:rFonts w:ascii="Arial" w:hAnsi="Arial" w:cs="Arial"/>
        </w:rPr>
        <w:t>regulation</w:t>
      </w:r>
      <w:r w:rsidR="00A648CA" w:rsidRPr="00292B50">
        <w:rPr>
          <w:rFonts w:ascii="Arial" w:hAnsi="Arial" w:cs="Arial"/>
        </w:rPr>
        <w:t xml:space="preserve"> </w:t>
      </w:r>
      <w:r w:rsidRPr="00292B50">
        <w:rPr>
          <w:rFonts w:ascii="Arial" w:hAnsi="Arial" w:cs="Arial"/>
        </w:rPr>
        <w:t xml:space="preserve">contains requirements by which a licensee categorizes SSCs using a risk-informed process, adjusts treatment requirements consistent with the relative significance of the SSC, and manages the process over the lifetime of the plant. To implement these requirements, </w:t>
      </w:r>
      <w:r w:rsidR="00E85E8D">
        <w:rPr>
          <w:rFonts w:ascii="Arial" w:hAnsi="Arial" w:cs="Arial"/>
        </w:rPr>
        <w:t xml:space="preserve">the licensee must use </w:t>
      </w:r>
      <w:r w:rsidRPr="00292B50">
        <w:rPr>
          <w:rFonts w:ascii="Arial" w:hAnsi="Arial" w:cs="Arial"/>
        </w:rPr>
        <w:t xml:space="preserve">a risk-informed categorization process to determine the safety significance of SSCs and </w:t>
      </w:r>
      <w:r w:rsidR="00E85E8D">
        <w:rPr>
          <w:rFonts w:ascii="Arial" w:hAnsi="Arial" w:cs="Arial"/>
        </w:rPr>
        <w:t xml:space="preserve">to </w:t>
      </w:r>
      <w:r w:rsidRPr="00292B50">
        <w:rPr>
          <w:rFonts w:ascii="Arial" w:hAnsi="Arial" w:cs="Arial"/>
        </w:rPr>
        <w:t>place the SSCs into one of four RISC</w:t>
      </w:r>
      <w:r w:rsidR="00FD7B23">
        <w:rPr>
          <w:rFonts w:ascii="Arial" w:hAnsi="Arial" w:cs="Arial"/>
        </w:rPr>
        <w:t xml:space="preserve"> </w:t>
      </w:r>
      <w:r w:rsidRPr="00292B50">
        <w:rPr>
          <w:rFonts w:ascii="Arial" w:hAnsi="Arial" w:cs="Arial"/>
        </w:rPr>
        <w:t xml:space="preserve">categories. </w:t>
      </w:r>
      <w:r w:rsidR="000E5733">
        <w:rPr>
          <w:rFonts w:ascii="Arial" w:hAnsi="Arial" w:cs="Arial"/>
        </w:rPr>
        <w:t xml:space="preserve">The licensee must </w:t>
      </w:r>
      <w:r w:rsidR="002422E1">
        <w:rPr>
          <w:rFonts w:ascii="Arial" w:hAnsi="Arial" w:cs="Arial"/>
        </w:rPr>
        <w:t xml:space="preserve">implement </w:t>
      </w:r>
      <w:r w:rsidR="000E5733">
        <w:rPr>
          <w:rFonts w:ascii="Arial" w:hAnsi="Arial" w:cs="Arial"/>
        </w:rPr>
        <w:t>a</w:t>
      </w:r>
      <w:r w:rsidRPr="00292B50">
        <w:rPr>
          <w:rFonts w:ascii="Arial" w:hAnsi="Arial" w:cs="Arial"/>
        </w:rPr>
        <w:t>n integrated decision</w:t>
      </w:r>
      <w:r w:rsidR="00606A47">
        <w:rPr>
          <w:rFonts w:ascii="Arial" w:hAnsi="Arial" w:cs="Arial"/>
        </w:rPr>
        <w:t>-</w:t>
      </w:r>
      <w:r w:rsidRPr="00292B50">
        <w:rPr>
          <w:rFonts w:ascii="Arial" w:hAnsi="Arial" w:cs="Arial"/>
        </w:rPr>
        <w:t xml:space="preserve">making process </w:t>
      </w:r>
      <w:r w:rsidR="00257AFD">
        <w:rPr>
          <w:rFonts w:ascii="Arial" w:hAnsi="Arial" w:cs="Arial"/>
        </w:rPr>
        <w:t>that</w:t>
      </w:r>
      <w:r w:rsidR="00257AFD" w:rsidRPr="00292B50">
        <w:rPr>
          <w:rFonts w:ascii="Arial" w:hAnsi="Arial" w:cs="Arial"/>
        </w:rPr>
        <w:t xml:space="preserve"> </w:t>
      </w:r>
      <w:r w:rsidRPr="00292B50">
        <w:rPr>
          <w:rFonts w:ascii="Arial" w:hAnsi="Arial" w:cs="Arial"/>
        </w:rPr>
        <w:t>uses both risk insights and traditional engineering insights</w:t>
      </w:r>
      <w:r w:rsidR="00677211">
        <w:rPr>
          <w:rFonts w:ascii="Arial" w:hAnsi="Arial" w:cs="Arial"/>
        </w:rPr>
        <w:t xml:space="preserve"> </w:t>
      </w:r>
      <w:r w:rsidR="000E5733">
        <w:rPr>
          <w:rFonts w:ascii="Arial" w:hAnsi="Arial" w:cs="Arial"/>
        </w:rPr>
        <w:t>to determine</w:t>
      </w:r>
      <w:r w:rsidR="00677211">
        <w:rPr>
          <w:rFonts w:ascii="Arial" w:hAnsi="Arial" w:cs="Arial"/>
        </w:rPr>
        <w:t xml:space="preserve"> safety significance</w:t>
      </w:r>
      <w:r w:rsidRPr="00292B50">
        <w:rPr>
          <w:rFonts w:ascii="Arial" w:hAnsi="Arial" w:cs="Arial"/>
        </w:rPr>
        <w:t>. The safety functions include both the design</w:t>
      </w:r>
      <w:r w:rsidR="00A94392">
        <w:rPr>
          <w:rFonts w:ascii="Arial" w:hAnsi="Arial" w:cs="Arial"/>
        </w:rPr>
        <w:t>-</w:t>
      </w:r>
      <w:r w:rsidRPr="00292B50">
        <w:rPr>
          <w:rFonts w:ascii="Arial" w:hAnsi="Arial" w:cs="Arial"/>
        </w:rPr>
        <w:t>basis functions (derived from the “safety-related” definition, which includes external events)</w:t>
      </w:r>
      <w:r w:rsidR="00A94392">
        <w:rPr>
          <w:rFonts w:ascii="Arial" w:hAnsi="Arial" w:cs="Arial"/>
        </w:rPr>
        <w:t xml:space="preserve"> and</w:t>
      </w:r>
      <w:r w:rsidRPr="00292B50">
        <w:rPr>
          <w:rFonts w:ascii="Arial" w:hAnsi="Arial" w:cs="Arial"/>
        </w:rPr>
        <w:t xml:space="preserve"> functions credited for severe accidents (including external events). Treatment for the SSCs </w:t>
      </w:r>
      <w:r w:rsidR="00A94392">
        <w:rPr>
          <w:rFonts w:ascii="Arial" w:hAnsi="Arial" w:cs="Arial"/>
        </w:rPr>
        <w:t>must</w:t>
      </w:r>
      <w:r w:rsidRPr="00292B50">
        <w:rPr>
          <w:rFonts w:ascii="Arial" w:hAnsi="Arial" w:cs="Arial"/>
        </w:rPr>
        <w:t xml:space="preserve"> be applied as necessary to maintain functionality and reliability and is a function of the category into which the SSC is categorized. Finally, </w:t>
      </w:r>
      <w:r w:rsidR="002422E1">
        <w:rPr>
          <w:rFonts w:ascii="Arial" w:hAnsi="Arial" w:cs="Arial"/>
        </w:rPr>
        <w:t xml:space="preserve">periodic </w:t>
      </w:r>
      <w:r w:rsidRPr="00292B50">
        <w:rPr>
          <w:rFonts w:ascii="Arial" w:hAnsi="Arial" w:cs="Arial"/>
        </w:rPr>
        <w:t xml:space="preserve">assessment activities are conducted to make adjustments to the categorization and treatment processes as needed </w:t>
      </w:r>
      <w:r w:rsidR="008D4718">
        <w:rPr>
          <w:rFonts w:ascii="Arial" w:hAnsi="Arial" w:cs="Arial"/>
        </w:rPr>
        <w:t>to ensure</w:t>
      </w:r>
      <w:r w:rsidR="008D4718" w:rsidRPr="00292B50">
        <w:rPr>
          <w:rFonts w:ascii="Arial" w:hAnsi="Arial" w:cs="Arial"/>
        </w:rPr>
        <w:t xml:space="preserve"> </w:t>
      </w:r>
      <w:r w:rsidRPr="00292B50">
        <w:rPr>
          <w:rFonts w:ascii="Arial" w:hAnsi="Arial" w:cs="Arial"/>
        </w:rPr>
        <w:t xml:space="preserve">that SSCs continue to meet applicable requirements. The </w:t>
      </w:r>
      <w:r w:rsidR="0040025A">
        <w:rPr>
          <w:rFonts w:ascii="Arial" w:hAnsi="Arial" w:cs="Arial"/>
        </w:rPr>
        <w:t>regulation</w:t>
      </w:r>
      <w:r w:rsidR="0040025A" w:rsidRPr="00292B50">
        <w:rPr>
          <w:rFonts w:ascii="Arial" w:hAnsi="Arial" w:cs="Arial"/>
        </w:rPr>
        <w:t xml:space="preserve"> </w:t>
      </w:r>
      <w:r w:rsidRPr="00292B50">
        <w:rPr>
          <w:rFonts w:ascii="Arial" w:hAnsi="Arial" w:cs="Arial"/>
        </w:rPr>
        <w:t xml:space="preserve">contains requirements for obtaining prior NRC review and approval of the categorization process and for maintaining certain plant </w:t>
      </w:r>
      <w:r w:rsidR="00600ED9">
        <w:rPr>
          <w:rFonts w:ascii="Arial" w:hAnsi="Arial" w:cs="Arial"/>
        </w:rPr>
        <w:t>records and reports</w:t>
      </w:r>
      <w:r w:rsidR="00A94392">
        <w:rPr>
          <w:rFonts w:ascii="Arial" w:hAnsi="Arial" w:cs="Arial"/>
        </w:rPr>
        <w:t>.</w:t>
      </w:r>
    </w:p>
    <w:p w:rsidR="000E4E12" w:rsidRDefault="000E4E12" w:rsidP="000E4E1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600ED9" w:rsidRDefault="00BE00A2" w:rsidP="00CE77F2">
      <w:pPr>
        <w:widowControl/>
        <w:jc w:val="both"/>
        <w:rPr>
          <w:rFonts w:ascii="Arial" w:hAnsi="Arial" w:cs="Arial"/>
        </w:rPr>
      </w:pPr>
      <w:r>
        <w:rPr>
          <w:rFonts w:ascii="Arial" w:hAnsi="Arial" w:cs="Arial"/>
        </w:rPr>
        <w:t>Although</w:t>
      </w:r>
      <w:r w:rsidR="00600ED9" w:rsidRPr="00600ED9">
        <w:rPr>
          <w:rFonts w:ascii="Arial" w:hAnsi="Arial" w:cs="Arial"/>
        </w:rPr>
        <w:t xml:space="preserve"> </w:t>
      </w:r>
      <w:r>
        <w:rPr>
          <w:rFonts w:ascii="Arial" w:hAnsi="Arial" w:cs="Arial"/>
        </w:rPr>
        <w:t>the intent of 10 CFR </w:t>
      </w:r>
      <w:r w:rsidR="00600ED9">
        <w:rPr>
          <w:rFonts w:ascii="Arial" w:hAnsi="Arial" w:cs="Arial"/>
        </w:rPr>
        <w:t>50.69</w:t>
      </w:r>
      <w:r w:rsidRPr="00600ED9">
        <w:rPr>
          <w:rFonts w:ascii="Arial" w:hAnsi="Arial" w:cs="Arial"/>
        </w:rPr>
        <w:t xml:space="preserve"> </w:t>
      </w:r>
      <w:r>
        <w:rPr>
          <w:rFonts w:ascii="Arial" w:hAnsi="Arial" w:cs="Arial"/>
        </w:rPr>
        <w:t>is</w:t>
      </w:r>
      <w:r w:rsidRPr="00600ED9">
        <w:rPr>
          <w:rFonts w:ascii="Arial" w:hAnsi="Arial" w:cs="Arial"/>
        </w:rPr>
        <w:t xml:space="preserve"> </w:t>
      </w:r>
      <w:r w:rsidR="00600ED9" w:rsidRPr="00600ED9">
        <w:rPr>
          <w:rFonts w:ascii="Arial" w:hAnsi="Arial" w:cs="Arial"/>
        </w:rPr>
        <w:t xml:space="preserve">to ensure that the scope of </w:t>
      </w:r>
      <w:r>
        <w:rPr>
          <w:rFonts w:ascii="Arial" w:hAnsi="Arial" w:cs="Arial"/>
        </w:rPr>
        <w:t xml:space="preserve">the </w:t>
      </w:r>
      <w:r w:rsidR="00600ED9" w:rsidRPr="00600ED9">
        <w:rPr>
          <w:rFonts w:ascii="Arial" w:hAnsi="Arial" w:cs="Arial"/>
        </w:rPr>
        <w:t xml:space="preserve">special treatment requirements imposed on SSCs is risk-informed, </w:t>
      </w:r>
      <w:r>
        <w:rPr>
          <w:rFonts w:ascii="Arial" w:hAnsi="Arial" w:cs="Arial"/>
        </w:rPr>
        <w:t xml:space="preserve">it </w:t>
      </w:r>
      <w:r w:rsidR="00600ED9" w:rsidRPr="00600ED9">
        <w:rPr>
          <w:rFonts w:ascii="Arial" w:hAnsi="Arial" w:cs="Arial"/>
        </w:rPr>
        <w:t>is not to allow for the elimination of SSC functional requirements or to allow equipment that is required by the deterministic design basis to be removed from the facility (i.e., changes to the design of the facility must continue to meet the current requirements governing design change</w:t>
      </w:r>
      <w:r w:rsidR="00CE77F2">
        <w:rPr>
          <w:rFonts w:ascii="Arial" w:hAnsi="Arial" w:cs="Arial"/>
        </w:rPr>
        <w:t xml:space="preserve">, </w:t>
      </w:r>
      <w:r w:rsidR="00600ED9" w:rsidRPr="00600ED9">
        <w:rPr>
          <w:rFonts w:ascii="Arial" w:hAnsi="Arial" w:cs="Arial"/>
        </w:rPr>
        <w:t xml:space="preserve">most notably </w:t>
      </w:r>
      <w:r>
        <w:rPr>
          <w:rFonts w:ascii="Arial" w:hAnsi="Arial" w:cs="Arial"/>
        </w:rPr>
        <w:t>10 CFR </w:t>
      </w:r>
      <w:r w:rsidR="00600ED9" w:rsidRPr="00600ED9">
        <w:rPr>
          <w:rFonts w:ascii="Arial" w:hAnsi="Arial" w:cs="Arial"/>
        </w:rPr>
        <w:t>50.59</w:t>
      </w:r>
      <w:r w:rsidR="004D6219">
        <w:rPr>
          <w:rFonts w:ascii="Arial" w:hAnsi="Arial" w:cs="Arial"/>
        </w:rPr>
        <w:t>, “Changes, Tests, and Experiments”</w:t>
      </w:r>
      <w:r w:rsidR="00600ED9" w:rsidRPr="00600ED9">
        <w:rPr>
          <w:rFonts w:ascii="Arial" w:hAnsi="Arial" w:cs="Arial"/>
        </w:rPr>
        <w:t xml:space="preserve">). Instead, </w:t>
      </w:r>
      <w:r w:rsidR="00CE77F2" w:rsidRPr="00292B50">
        <w:rPr>
          <w:rFonts w:ascii="Arial" w:hAnsi="Arial" w:cs="Arial"/>
        </w:rPr>
        <w:t>§</w:t>
      </w:r>
      <w:r w:rsidR="00600ED9">
        <w:rPr>
          <w:rFonts w:ascii="Arial" w:hAnsi="Arial" w:cs="Arial"/>
        </w:rPr>
        <w:t xml:space="preserve">50.69 </w:t>
      </w:r>
      <w:r w:rsidR="00600ED9" w:rsidRPr="00600ED9">
        <w:rPr>
          <w:rFonts w:ascii="Arial" w:hAnsi="Arial" w:cs="Arial"/>
        </w:rPr>
        <w:t>should enable licensees and the staff to focus their resources on SSCs that make a significant contribution to plant safety by restructuring the regulations to allow an alternative risk-informed approach to special treatment. Conversely, for SSCs that do not significantly contribute to plant safety on an individual basis, this approach should allow an acceptable, though reduced, level of confidence (i.e., “reasonable confidence”) that these SSCs will s</w:t>
      </w:r>
      <w:r w:rsidR="00600ED9">
        <w:rPr>
          <w:rFonts w:ascii="Arial" w:hAnsi="Arial" w:cs="Arial"/>
        </w:rPr>
        <w:t>atisfy functional requirements.</w:t>
      </w:r>
    </w:p>
    <w:p w:rsidR="000E4E12" w:rsidRDefault="000E4E12" w:rsidP="000E4E12">
      <w:pPr>
        <w:widowControl/>
        <w:spacing w:line="240" w:lineRule="atLeast"/>
        <w:jc w:val="both"/>
        <w:rPr>
          <w:rFonts w:ascii="Arial" w:hAnsi="Arial" w:cs="Arial"/>
        </w:rPr>
      </w:pPr>
    </w:p>
    <w:p w:rsidR="000E4E12" w:rsidRDefault="002A6667" w:rsidP="000E4E1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r>
        <w:rPr>
          <w:rFonts w:ascii="Arial" w:hAnsi="Arial" w:cs="Arial"/>
        </w:rPr>
        <w:t>Before performing any phase of this procedure, the inspectors should develop an understanding of 10</w:t>
      </w:r>
      <w:r w:rsidR="008E1536">
        <w:rPr>
          <w:rFonts w:ascii="Arial" w:hAnsi="Arial" w:cs="Arial"/>
        </w:rPr>
        <w:t> </w:t>
      </w:r>
      <w:r>
        <w:rPr>
          <w:rFonts w:ascii="Arial" w:hAnsi="Arial" w:cs="Arial"/>
        </w:rPr>
        <w:t>CFR</w:t>
      </w:r>
      <w:r w:rsidR="008E1536">
        <w:rPr>
          <w:rFonts w:ascii="Arial" w:hAnsi="Arial" w:cs="Arial"/>
        </w:rPr>
        <w:t> </w:t>
      </w:r>
      <w:r>
        <w:rPr>
          <w:rFonts w:ascii="Arial" w:hAnsi="Arial" w:cs="Arial"/>
        </w:rPr>
        <w:t xml:space="preserve">50.69 and </w:t>
      </w:r>
      <w:r w:rsidR="008E1536">
        <w:rPr>
          <w:rFonts w:ascii="Arial" w:hAnsi="Arial" w:cs="Arial"/>
        </w:rPr>
        <w:t xml:space="preserve">the </w:t>
      </w:r>
      <w:r>
        <w:rPr>
          <w:rFonts w:ascii="Arial" w:hAnsi="Arial" w:cs="Arial"/>
        </w:rPr>
        <w:t xml:space="preserve">licensee’s </w:t>
      </w:r>
      <w:r w:rsidR="008E1536">
        <w:rPr>
          <w:rFonts w:ascii="Arial" w:hAnsi="Arial" w:cs="Arial"/>
        </w:rPr>
        <w:t>10 CFR </w:t>
      </w:r>
      <w:r>
        <w:rPr>
          <w:rFonts w:ascii="Arial" w:hAnsi="Arial" w:cs="Arial"/>
        </w:rPr>
        <w:t>50</w:t>
      </w:r>
      <w:r w:rsidR="00D64431">
        <w:rPr>
          <w:rFonts w:ascii="Arial" w:hAnsi="Arial" w:cs="Arial"/>
        </w:rPr>
        <w:t xml:space="preserve">.69 </w:t>
      </w:r>
      <w:r w:rsidR="002422E1">
        <w:rPr>
          <w:rFonts w:ascii="Arial" w:hAnsi="Arial" w:cs="Arial"/>
        </w:rPr>
        <w:t xml:space="preserve">alternate </w:t>
      </w:r>
      <w:r w:rsidR="00D64431">
        <w:rPr>
          <w:rFonts w:ascii="Arial" w:hAnsi="Arial" w:cs="Arial"/>
        </w:rPr>
        <w:t xml:space="preserve">treatment program. If the </w:t>
      </w:r>
      <w:r>
        <w:rPr>
          <w:rFonts w:ascii="Arial" w:hAnsi="Arial" w:cs="Arial"/>
        </w:rPr>
        <w:t>inspectors cannot resolve a</w:t>
      </w:r>
      <w:r w:rsidR="00D64431">
        <w:rPr>
          <w:rFonts w:ascii="Arial" w:hAnsi="Arial" w:cs="Arial"/>
        </w:rPr>
        <w:t xml:space="preserve">ny aspects of </w:t>
      </w:r>
      <w:r w:rsidR="00844895">
        <w:rPr>
          <w:rFonts w:ascii="Arial" w:hAnsi="Arial" w:cs="Arial"/>
        </w:rPr>
        <w:t xml:space="preserve">the </w:t>
      </w:r>
      <w:r w:rsidR="00D64431">
        <w:rPr>
          <w:rFonts w:ascii="Arial" w:hAnsi="Arial" w:cs="Arial"/>
        </w:rPr>
        <w:t xml:space="preserve">licensee’s interpretation of </w:t>
      </w:r>
      <w:r w:rsidR="00D64431">
        <w:rPr>
          <w:rFonts w:ascii="Arial" w:hAnsi="Arial" w:cs="Arial"/>
        </w:rPr>
        <w:lastRenderedPageBreak/>
        <w:t xml:space="preserve">or implementation of </w:t>
      </w:r>
      <w:r w:rsidR="00844895">
        <w:rPr>
          <w:rFonts w:ascii="Arial" w:hAnsi="Arial" w:cs="Arial"/>
        </w:rPr>
        <w:t>10 CFR </w:t>
      </w:r>
      <w:r w:rsidR="00D64431">
        <w:rPr>
          <w:rFonts w:ascii="Arial" w:hAnsi="Arial" w:cs="Arial"/>
        </w:rPr>
        <w:t>50.69 during the inspection, the</w:t>
      </w:r>
      <w:r w:rsidR="00941BD8">
        <w:rPr>
          <w:rFonts w:ascii="Arial" w:hAnsi="Arial" w:cs="Arial"/>
        </w:rPr>
        <w:t>y</w:t>
      </w:r>
      <w:r w:rsidR="00D64431">
        <w:rPr>
          <w:rFonts w:ascii="Arial" w:hAnsi="Arial" w:cs="Arial"/>
        </w:rPr>
        <w:t xml:space="preserve"> should forward, via regional management, their concern to the Inspection P</w:t>
      </w:r>
      <w:r w:rsidR="004803F9">
        <w:rPr>
          <w:rFonts w:ascii="Arial" w:hAnsi="Arial" w:cs="Arial"/>
        </w:rPr>
        <w:t xml:space="preserve">rogram Branch (IRIB) in </w:t>
      </w:r>
      <w:r w:rsidR="00030675">
        <w:rPr>
          <w:rFonts w:ascii="Arial" w:hAnsi="Arial" w:cs="Arial"/>
        </w:rPr>
        <w:t xml:space="preserve">the </w:t>
      </w:r>
      <w:r w:rsidR="006546C7">
        <w:rPr>
          <w:rFonts w:ascii="Arial" w:hAnsi="Arial" w:cs="Arial"/>
        </w:rPr>
        <w:t>Office of Nuclear Reactor Regulation (</w:t>
      </w:r>
      <w:r w:rsidR="004803F9">
        <w:rPr>
          <w:rFonts w:ascii="Arial" w:hAnsi="Arial" w:cs="Arial"/>
        </w:rPr>
        <w:t>NRR</w:t>
      </w:r>
      <w:r w:rsidR="006546C7">
        <w:rPr>
          <w:rFonts w:ascii="Arial" w:hAnsi="Arial" w:cs="Arial"/>
        </w:rPr>
        <w:t>)</w:t>
      </w:r>
      <w:r w:rsidR="004803F9">
        <w:rPr>
          <w:rFonts w:ascii="Arial" w:hAnsi="Arial" w:cs="Arial"/>
        </w:rPr>
        <w:t xml:space="preserve"> to </w:t>
      </w:r>
      <w:r w:rsidR="00D64431">
        <w:rPr>
          <w:rFonts w:ascii="Arial" w:hAnsi="Arial" w:cs="Arial"/>
        </w:rPr>
        <w:t xml:space="preserve">determine whether a resolution of their issue(s) should be resolved using the </w:t>
      </w:r>
      <w:r w:rsidR="00CE77F2">
        <w:rPr>
          <w:rFonts w:ascii="Arial" w:hAnsi="Arial" w:cs="Arial"/>
        </w:rPr>
        <w:t>T</w:t>
      </w:r>
      <w:r>
        <w:rPr>
          <w:rFonts w:ascii="Arial" w:hAnsi="Arial" w:cs="Arial"/>
        </w:rPr>
        <w:t xml:space="preserve">ask </w:t>
      </w:r>
      <w:r w:rsidR="00CE77F2">
        <w:rPr>
          <w:rFonts w:ascii="Arial" w:hAnsi="Arial" w:cs="Arial"/>
        </w:rPr>
        <w:t>I</w:t>
      </w:r>
      <w:r>
        <w:rPr>
          <w:rFonts w:ascii="Arial" w:hAnsi="Arial" w:cs="Arial"/>
        </w:rPr>
        <w:t xml:space="preserve">nterface </w:t>
      </w:r>
      <w:r w:rsidR="00CE77F2">
        <w:rPr>
          <w:rFonts w:ascii="Arial" w:hAnsi="Arial" w:cs="Arial"/>
        </w:rPr>
        <w:t>A</w:t>
      </w:r>
      <w:r>
        <w:rPr>
          <w:rFonts w:ascii="Arial" w:hAnsi="Arial" w:cs="Arial"/>
        </w:rPr>
        <w:t>greement</w:t>
      </w:r>
      <w:r w:rsidR="00CE77F2">
        <w:rPr>
          <w:rFonts w:ascii="Arial" w:hAnsi="Arial" w:cs="Arial"/>
        </w:rPr>
        <w:t xml:space="preserve"> (TIA)</w:t>
      </w:r>
      <w:r w:rsidR="00D64431">
        <w:rPr>
          <w:rFonts w:ascii="Arial" w:hAnsi="Arial" w:cs="Arial"/>
        </w:rPr>
        <w:t xml:space="preserve">.  </w:t>
      </w:r>
    </w:p>
    <w:p w:rsidR="000E4E12" w:rsidRDefault="000E4E12" w:rsidP="000E4E1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1440" w:hanging="1440"/>
        <w:jc w:val="both"/>
        <w:rPr>
          <w:rFonts w:ascii="Arial" w:hAnsi="Arial" w:cs="Arial"/>
        </w:rPr>
      </w:pPr>
    </w:p>
    <w:p w:rsidR="000E4E12" w:rsidRDefault="004C5877" w:rsidP="000E4E12">
      <w:pPr>
        <w:widowControl/>
        <w:spacing w:line="240" w:lineRule="atLeast"/>
        <w:jc w:val="both"/>
        <w:rPr>
          <w:rFonts w:ascii="Arial" w:hAnsi="Arial" w:cs="Arial"/>
        </w:rPr>
      </w:pPr>
      <w:r>
        <w:rPr>
          <w:rFonts w:ascii="Arial" w:hAnsi="Arial" w:cs="Arial"/>
        </w:rPr>
        <w:t>02.0</w:t>
      </w:r>
      <w:r w:rsidR="00924F38">
        <w:rPr>
          <w:rFonts w:ascii="Arial" w:hAnsi="Arial" w:cs="Arial"/>
        </w:rPr>
        <w:t>4</w:t>
      </w:r>
      <w:r>
        <w:rPr>
          <w:rFonts w:ascii="Arial" w:hAnsi="Arial" w:cs="Arial"/>
        </w:rPr>
        <w:t xml:space="preserve"> </w:t>
      </w:r>
      <w:r w:rsidR="000E4E12" w:rsidRPr="000E4E12">
        <w:rPr>
          <w:rFonts w:ascii="Arial" w:hAnsi="Arial"/>
          <w:u w:val="single"/>
        </w:rPr>
        <w:t>Advance Preparation</w:t>
      </w:r>
      <w:r>
        <w:rPr>
          <w:rFonts w:ascii="Arial" w:hAnsi="Arial" w:cs="Arial"/>
        </w:rPr>
        <w:t>. The team should become familiar with the following documents before starting their</w:t>
      </w:r>
      <w:r w:rsidR="006546C7">
        <w:rPr>
          <w:rFonts w:ascii="Arial" w:hAnsi="Arial" w:cs="Arial"/>
        </w:rPr>
        <w:t xml:space="preserve"> </w:t>
      </w:r>
      <w:r>
        <w:rPr>
          <w:rFonts w:ascii="Arial" w:hAnsi="Arial" w:cs="Arial"/>
        </w:rPr>
        <w:t xml:space="preserve">inspection of </w:t>
      </w:r>
      <w:r w:rsidR="006546C7">
        <w:rPr>
          <w:rFonts w:ascii="Arial" w:hAnsi="Arial" w:cs="Arial"/>
        </w:rPr>
        <w:t xml:space="preserve">the </w:t>
      </w:r>
      <w:r>
        <w:rPr>
          <w:rFonts w:ascii="Arial" w:hAnsi="Arial" w:cs="Arial"/>
        </w:rPr>
        <w:t>licens</w:t>
      </w:r>
      <w:r w:rsidR="00CD4371">
        <w:rPr>
          <w:rFonts w:ascii="Arial" w:hAnsi="Arial" w:cs="Arial"/>
        </w:rPr>
        <w:t>ee’s implementation of</w:t>
      </w:r>
      <w:r w:rsidR="006546C7">
        <w:rPr>
          <w:rFonts w:ascii="Arial" w:hAnsi="Arial" w:cs="Arial"/>
        </w:rPr>
        <w:t xml:space="preserve"> the </w:t>
      </w:r>
      <w:r w:rsidR="00CD4371">
        <w:rPr>
          <w:rFonts w:ascii="Arial" w:hAnsi="Arial" w:cs="Arial"/>
        </w:rPr>
        <w:t>10</w:t>
      </w:r>
      <w:r w:rsidR="006546C7">
        <w:rPr>
          <w:rFonts w:ascii="Arial" w:hAnsi="Arial" w:cs="Arial"/>
        </w:rPr>
        <w:t> </w:t>
      </w:r>
      <w:r w:rsidR="00CD4371">
        <w:rPr>
          <w:rFonts w:ascii="Arial" w:hAnsi="Arial" w:cs="Arial"/>
        </w:rPr>
        <w:t>CF</w:t>
      </w:r>
      <w:r>
        <w:rPr>
          <w:rFonts w:ascii="Arial" w:hAnsi="Arial" w:cs="Arial"/>
        </w:rPr>
        <w:t>R</w:t>
      </w:r>
      <w:r w:rsidR="006546C7">
        <w:rPr>
          <w:rFonts w:ascii="Arial" w:hAnsi="Arial" w:cs="Arial"/>
        </w:rPr>
        <w:t> </w:t>
      </w:r>
      <w:r w:rsidR="003269C7">
        <w:rPr>
          <w:rFonts w:ascii="Arial" w:hAnsi="Arial" w:cs="Arial"/>
        </w:rPr>
        <w:t>50.69</w:t>
      </w:r>
      <w:r>
        <w:rPr>
          <w:rFonts w:ascii="Arial" w:hAnsi="Arial" w:cs="Arial"/>
        </w:rPr>
        <w:t xml:space="preserve"> </w:t>
      </w:r>
      <w:r w:rsidR="00CD4371">
        <w:rPr>
          <w:rFonts w:ascii="Arial" w:hAnsi="Arial" w:cs="Arial"/>
        </w:rPr>
        <w:t>license amendment</w:t>
      </w:r>
      <w:r>
        <w:rPr>
          <w:rFonts w:ascii="Arial" w:hAnsi="Arial" w:cs="Arial"/>
        </w:rPr>
        <w:t xml:space="preserve">:  </w:t>
      </w:r>
    </w:p>
    <w:p w:rsidR="000E4E12" w:rsidRDefault="000E4E12" w:rsidP="000E4E12">
      <w:pPr>
        <w:widowControl/>
        <w:spacing w:line="240" w:lineRule="atLeast"/>
        <w:jc w:val="both"/>
        <w:rPr>
          <w:rFonts w:ascii="Arial" w:hAnsi="Arial" w:cs="Arial"/>
        </w:rPr>
      </w:pPr>
    </w:p>
    <w:p w:rsidR="003F7BAB" w:rsidRDefault="00933DAD" w:rsidP="003F7BAB">
      <w:pPr>
        <w:pStyle w:val="ListParagraph"/>
        <w:widowControl/>
        <w:numPr>
          <w:ilvl w:val="0"/>
          <w:numId w:val="5"/>
        </w:numPr>
        <w:spacing w:line="240" w:lineRule="atLeast"/>
        <w:ind w:hanging="720"/>
        <w:jc w:val="both"/>
        <w:rPr>
          <w:rFonts w:ascii="Arial" w:hAnsi="Arial" w:cs="Arial"/>
        </w:rPr>
      </w:pPr>
      <w:r>
        <w:rPr>
          <w:rFonts w:ascii="Arial" w:hAnsi="Arial" w:cs="Arial"/>
        </w:rPr>
        <w:t>Licensee’s 10</w:t>
      </w:r>
      <w:r w:rsidR="006546C7">
        <w:rPr>
          <w:rFonts w:ascii="Arial" w:hAnsi="Arial" w:cs="Arial"/>
        </w:rPr>
        <w:t> </w:t>
      </w:r>
      <w:r>
        <w:rPr>
          <w:rFonts w:ascii="Arial" w:hAnsi="Arial" w:cs="Arial"/>
        </w:rPr>
        <w:t>CFR</w:t>
      </w:r>
      <w:r w:rsidR="006546C7">
        <w:rPr>
          <w:rFonts w:ascii="Arial" w:hAnsi="Arial" w:cs="Arial"/>
        </w:rPr>
        <w:t> </w:t>
      </w:r>
      <w:r>
        <w:rPr>
          <w:rFonts w:ascii="Arial" w:hAnsi="Arial" w:cs="Arial"/>
        </w:rPr>
        <w:t xml:space="preserve">50.69 license </w:t>
      </w:r>
      <w:r w:rsidR="004A4ADF">
        <w:rPr>
          <w:rFonts w:ascii="Arial" w:hAnsi="Arial" w:cs="Arial"/>
        </w:rPr>
        <w:t>amendments</w:t>
      </w:r>
      <w:r w:rsidR="00827D77">
        <w:rPr>
          <w:rFonts w:ascii="Arial" w:hAnsi="Arial" w:cs="Arial"/>
        </w:rPr>
        <w:t xml:space="preserve"> and </w:t>
      </w:r>
      <w:r w:rsidR="006546C7">
        <w:rPr>
          <w:rFonts w:ascii="Arial" w:hAnsi="Arial" w:cs="Arial"/>
        </w:rPr>
        <w:t xml:space="preserve">the </w:t>
      </w:r>
      <w:r w:rsidR="00827D77">
        <w:rPr>
          <w:rFonts w:ascii="Arial" w:hAnsi="Arial" w:cs="Arial"/>
        </w:rPr>
        <w:t>NRC</w:t>
      </w:r>
      <w:r w:rsidR="006546C7">
        <w:rPr>
          <w:rFonts w:ascii="Arial" w:hAnsi="Arial" w:cs="Arial"/>
        </w:rPr>
        <w:t>’s</w:t>
      </w:r>
      <w:r w:rsidR="00827D77">
        <w:rPr>
          <w:rFonts w:ascii="Arial" w:hAnsi="Arial" w:cs="Arial"/>
        </w:rPr>
        <w:t xml:space="preserve"> safety evaluation o</w:t>
      </w:r>
      <w:r w:rsidR="00796E51">
        <w:rPr>
          <w:rFonts w:ascii="Arial" w:hAnsi="Arial" w:cs="Arial"/>
        </w:rPr>
        <w:t>f</w:t>
      </w:r>
      <w:r w:rsidR="00827D77">
        <w:rPr>
          <w:rFonts w:ascii="Arial" w:hAnsi="Arial" w:cs="Arial"/>
        </w:rPr>
        <w:t xml:space="preserve"> the license amendment applic</w:t>
      </w:r>
      <w:r w:rsidR="00BD3D9F">
        <w:rPr>
          <w:rFonts w:ascii="Arial" w:hAnsi="Arial" w:cs="Arial"/>
        </w:rPr>
        <w:t>a</w:t>
      </w:r>
      <w:r w:rsidR="00827D77">
        <w:rPr>
          <w:rFonts w:ascii="Arial" w:hAnsi="Arial" w:cs="Arial"/>
        </w:rPr>
        <w:t>tion</w:t>
      </w:r>
      <w:r w:rsidR="00E83710">
        <w:rPr>
          <w:rFonts w:ascii="Arial" w:hAnsi="Arial" w:cs="Arial"/>
        </w:rPr>
        <w:t>.</w:t>
      </w:r>
    </w:p>
    <w:p w:rsidR="000E4E12" w:rsidRDefault="003F7BAB" w:rsidP="003F7BAB">
      <w:pPr>
        <w:pStyle w:val="ListParagraph"/>
        <w:widowControl/>
        <w:spacing w:line="240" w:lineRule="atLeast"/>
        <w:jc w:val="both"/>
        <w:rPr>
          <w:rFonts w:ascii="Arial" w:hAnsi="Arial" w:cs="Arial"/>
        </w:rPr>
      </w:pPr>
      <w:r>
        <w:rPr>
          <w:rFonts w:ascii="Arial" w:hAnsi="Arial" w:cs="Arial"/>
        </w:rPr>
        <w:t xml:space="preserve"> </w:t>
      </w:r>
    </w:p>
    <w:p w:rsidR="00E83710" w:rsidRDefault="00E83710" w:rsidP="00E83710">
      <w:pPr>
        <w:pStyle w:val="ListParagraph"/>
        <w:widowControl/>
        <w:numPr>
          <w:ilvl w:val="0"/>
          <w:numId w:val="5"/>
        </w:numPr>
        <w:spacing w:line="240" w:lineRule="atLeast"/>
        <w:ind w:hanging="720"/>
        <w:jc w:val="both"/>
        <w:rPr>
          <w:rFonts w:ascii="Arial" w:hAnsi="Arial" w:cs="Arial"/>
        </w:rPr>
      </w:pPr>
      <w:r w:rsidRPr="000E4E12">
        <w:rPr>
          <w:rFonts w:ascii="Arial" w:hAnsi="Arial"/>
          <w:i/>
        </w:rPr>
        <w:t xml:space="preserve">Federal Register </w:t>
      </w:r>
      <w:r w:rsidRPr="00490800">
        <w:rPr>
          <w:rFonts w:ascii="Arial" w:hAnsi="Arial" w:cs="Arial"/>
        </w:rPr>
        <w:t xml:space="preserve">Notice </w:t>
      </w:r>
      <w:r>
        <w:rPr>
          <w:rFonts w:ascii="Arial" w:hAnsi="Arial" w:cs="Arial"/>
        </w:rPr>
        <w:t xml:space="preserve">(69 FR 68008, dated November 22, 2004) </w:t>
      </w:r>
      <w:r w:rsidRPr="00490800">
        <w:rPr>
          <w:rFonts w:ascii="Arial" w:hAnsi="Arial" w:cs="Arial"/>
        </w:rPr>
        <w:t>– Risk-Informed Categorization</w:t>
      </w:r>
      <w:r>
        <w:rPr>
          <w:rFonts w:ascii="Arial" w:hAnsi="Arial" w:cs="Arial"/>
        </w:rPr>
        <w:t xml:space="preserve"> and Treatment of Structures, Systems and Components for Nuclear Power Plants </w:t>
      </w:r>
      <w:r w:rsidRPr="00490800">
        <w:rPr>
          <w:rFonts w:ascii="Arial" w:hAnsi="Arial" w:cs="Arial"/>
        </w:rPr>
        <w:t>(</w:t>
      </w:r>
      <w:r>
        <w:rPr>
          <w:rFonts w:ascii="Arial" w:hAnsi="Arial" w:cs="Arial"/>
        </w:rPr>
        <w:t>Agencywide Documents Access and Management System (ADAMS) Accession No. </w:t>
      </w:r>
      <w:r w:rsidRPr="00490800">
        <w:rPr>
          <w:rFonts w:ascii="Arial" w:hAnsi="Arial" w:cs="Arial"/>
        </w:rPr>
        <w:t>ML042960073)</w:t>
      </w:r>
      <w:r>
        <w:rPr>
          <w:rFonts w:ascii="Arial" w:hAnsi="Arial" w:cs="Arial"/>
        </w:rPr>
        <w:t>.</w:t>
      </w:r>
    </w:p>
    <w:p w:rsidR="000E4E12" w:rsidRDefault="000E4E12" w:rsidP="000E4E12">
      <w:pPr>
        <w:pStyle w:val="ListParagraph"/>
        <w:spacing w:line="240" w:lineRule="atLeast"/>
        <w:ind w:hanging="720"/>
        <w:jc w:val="both"/>
        <w:rPr>
          <w:rFonts w:ascii="Arial" w:hAnsi="Arial" w:cs="Arial"/>
        </w:rPr>
      </w:pPr>
    </w:p>
    <w:p w:rsidR="000E4E12" w:rsidRDefault="00932D11" w:rsidP="000E4E12">
      <w:pPr>
        <w:pStyle w:val="ListParagraph"/>
        <w:widowControl/>
        <w:numPr>
          <w:ilvl w:val="0"/>
          <w:numId w:val="5"/>
        </w:numPr>
        <w:spacing w:line="240" w:lineRule="atLeast"/>
        <w:ind w:hanging="720"/>
        <w:jc w:val="both"/>
        <w:rPr>
          <w:rFonts w:ascii="Arial" w:hAnsi="Arial" w:cs="Arial"/>
        </w:rPr>
      </w:pPr>
      <w:r>
        <w:rPr>
          <w:rFonts w:ascii="Arial" w:hAnsi="Arial" w:cs="Arial"/>
        </w:rPr>
        <w:t>RG</w:t>
      </w:r>
      <w:r w:rsidR="00CD4371" w:rsidRPr="00490800">
        <w:rPr>
          <w:rFonts w:ascii="Arial" w:hAnsi="Arial" w:cs="Arial"/>
        </w:rPr>
        <w:t xml:space="preserve"> 1.201, “Guidelines for Categorizing Structures, Systems, and Components in Nuclear Power Plants </w:t>
      </w:r>
      <w:r w:rsidR="00532331">
        <w:rPr>
          <w:rFonts w:ascii="Arial" w:hAnsi="Arial" w:cs="Arial"/>
        </w:rPr>
        <w:t>a</w:t>
      </w:r>
      <w:r w:rsidR="00CD4371" w:rsidRPr="00490800">
        <w:rPr>
          <w:rFonts w:ascii="Arial" w:hAnsi="Arial" w:cs="Arial"/>
        </w:rPr>
        <w:t xml:space="preserve">ccording to </w:t>
      </w:r>
      <w:r w:rsidR="00CC5795">
        <w:rPr>
          <w:rFonts w:ascii="Arial" w:hAnsi="Arial" w:cs="Arial"/>
        </w:rPr>
        <w:t>T</w:t>
      </w:r>
      <w:r w:rsidR="00CD4371" w:rsidRPr="00490800">
        <w:rPr>
          <w:rFonts w:ascii="Arial" w:hAnsi="Arial" w:cs="Arial"/>
        </w:rPr>
        <w:t>heir Safety Significance” (</w:t>
      </w:r>
      <w:r w:rsidR="003F561A">
        <w:rPr>
          <w:rFonts w:ascii="Arial" w:hAnsi="Arial" w:cs="Arial"/>
        </w:rPr>
        <w:t>ADAMS Accession No.</w:t>
      </w:r>
      <w:r w:rsidR="00A44E4E">
        <w:rPr>
          <w:rFonts w:ascii="Arial" w:hAnsi="Arial" w:cs="Arial"/>
        </w:rPr>
        <w:t> </w:t>
      </w:r>
      <w:r w:rsidR="00CD4371" w:rsidRPr="00490800">
        <w:rPr>
          <w:rFonts w:ascii="Arial" w:hAnsi="Arial" w:cs="Arial"/>
        </w:rPr>
        <w:t>ML061090627)</w:t>
      </w:r>
      <w:r w:rsidR="00CC0384">
        <w:rPr>
          <w:rFonts w:ascii="Arial" w:hAnsi="Arial" w:cs="Arial"/>
        </w:rPr>
        <w:t>.</w:t>
      </w:r>
    </w:p>
    <w:p w:rsidR="000E4E12" w:rsidRDefault="000E4E12" w:rsidP="000E4E12">
      <w:pPr>
        <w:pStyle w:val="ListParagraph"/>
        <w:spacing w:line="240" w:lineRule="atLeast"/>
        <w:ind w:hanging="720"/>
        <w:jc w:val="both"/>
        <w:rPr>
          <w:rFonts w:ascii="Arial" w:hAnsi="Arial" w:cs="Arial"/>
        </w:rPr>
      </w:pPr>
    </w:p>
    <w:p w:rsidR="000E4E12" w:rsidRDefault="003B0273" w:rsidP="000E4E12">
      <w:pPr>
        <w:pStyle w:val="ListParagraph"/>
        <w:widowControl/>
        <w:numPr>
          <w:ilvl w:val="0"/>
          <w:numId w:val="5"/>
        </w:numPr>
        <w:spacing w:line="240" w:lineRule="atLeast"/>
        <w:ind w:hanging="720"/>
        <w:jc w:val="both"/>
        <w:rPr>
          <w:rFonts w:ascii="Arial" w:hAnsi="Arial" w:cs="Arial"/>
        </w:rPr>
      </w:pPr>
      <w:r>
        <w:rPr>
          <w:rFonts w:ascii="Arial" w:hAnsi="Arial" w:cs="Arial"/>
        </w:rPr>
        <w:t>Licensee’s procedures used to establish and to provide guidance on how to implement the risk-informed categorization and treatment of SSCs</w:t>
      </w:r>
      <w:r w:rsidR="00E83710">
        <w:rPr>
          <w:rFonts w:ascii="Arial" w:hAnsi="Arial" w:cs="Arial"/>
        </w:rPr>
        <w:t>.</w:t>
      </w:r>
    </w:p>
    <w:p w:rsidR="000E4E12" w:rsidRDefault="000E4E12" w:rsidP="000E4E1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144732" w:rsidRDefault="003D16E0" w:rsidP="001447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r>
        <w:rPr>
          <w:rFonts w:ascii="Arial" w:hAnsi="Arial" w:cs="Arial"/>
        </w:rPr>
        <w:t>In reviewing these documents, the inspector should become familiar with the plans and programs specified by the license</w:t>
      </w:r>
      <w:r w:rsidR="00933DAD">
        <w:rPr>
          <w:rFonts w:ascii="Arial" w:hAnsi="Arial" w:cs="Arial"/>
        </w:rPr>
        <w:t>e</w:t>
      </w:r>
      <w:r>
        <w:rPr>
          <w:rFonts w:ascii="Arial" w:hAnsi="Arial" w:cs="Arial"/>
        </w:rPr>
        <w:t xml:space="preserve"> in the license amendment application and relied on by the NRC staff in granting the license amendment in the safety evaluation report. For example, the inspector should understand the categorization process and the treatment programs for RISC-1, </w:t>
      </w:r>
      <w:r w:rsidR="00AC5E14">
        <w:rPr>
          <w:rFonts w:ascii="Arial" w:hAnsi="Arial" w:cs="Arial"/>
        </w:rPr>
        <w:t>RISC-</w:t>
      </w:r>
      <w:r>
        <w:rPr>
          <w:rFonts w:ascii="Arial" w:hAnsi="Arial" w:cs="Arial"/>
        </w:rPr>
        <w:t xml:space="preserve">2, </w:t>
      </w:r>
      <w:r w:rsidR="00AC5E14">
        <w:rPr>
          <w:rFonts w:ascii="Arial" w:hAnsi="Arial" w:cs="Arial"/>
        </w:rPr>
        <w:t>RISC-</w:t>
      </w:r>
      <w:r>
        <w:rPr>
          <w:rFonts w:ascii="Arial" w:hAnsi="Arial" w:cs="Arial"/>
        </w:rPr>
        <w:t xml:space="preserve">3, and </w:t>
      </w:r>
      <w:r w:rsidR="00AC5E14">
        <w:rPr>
          <w:rFonts w:ascii="Arial" w:hAnsi="Arial" w:cs="Arial"/>
        </w:rPr>
        <w:t>RISC-</w:t>
      </w:r>
      <w:r>
        <w:rPr>
          <w:rFonts w:ascii="Arial" w:hAnsi="Arial" w:cs="Arial"/>
        </w:rPr>
        <w:t xml:space="preserve">4 SSCs. The inspector should discuss the planned inspection with the cognizant </w:t>
      </w:r>
      <w:r w:rsidR="00671A8A">
        <w:rPr>
          <w:rFonts w:ascii="Arial" w:hAnsi="Arial" w:cs="Arial"/>
        </w:rPr>
        <w:t>NRC H</w:t>
      </w:r>
      <w:r>
        <w:rPr>
          <w:rFonts w:ascii="Arial" w:hAnsi="Arial" w:cs="Arial"/>
        </w:rPr>
        <w:t xml:space="preserve">eadquarters staff to identify any specific areas of inspection that might be warranted. </w:t>
      </w:r>
      <w:r w:rsidR="00671A8A">
        <w:rPr>
          <w:rFonts w:ascii="Arial" w:hAnsi="Arial" w:cs="Arial"/>
        </w:rPr>
        <w:t>The inspector should consider o</w:t>
      </w:r>
      <w:r w:rsidR="00423531">
        <w:rPr>
          <w:rFonts w:ascii="Arial" w:hAnsi="Arial" w:cs="Arial"/>
        </w:rPr>
        <w:t xml:space="preserve">ther documents as background information when preparing for this inspection. </w:t>
      </w:r>
      <w:r w:rsidR="00DC01E1">
        <w:rPr>
          <w:rFonts w:ascii="Arial" w:hAnsi="Arial" w:cs="Arial"/>
        </w:rPr>
        <w:t xml:space="preserve">For example, the NRC staff prepared a safety evaluation dated August 2001 on the request by the South Texas Project (STP) for exemption from certain special treatment requirements for safety-related SSCs with low safety significance. In addition, the </w:t>
      </w:r>
    </w:p>
    <w:p w:rsidR="00144732" w:rsidRDefault="00144732" w:rsidP="001447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r>
        <w:rPr>
          <w:rFonts w:ascii="Arial" w:hAnsi="Arial" w:cs="Arial"/>
        </w:rPr>
        <w:t xml:space="preserve">American Society of Mechanical Engineers (ASME) has prepared guidance for the treatment of low-risk safety-related pumps and valves in Part 29, “Alternative Treatment Requirements for RISC-3 Pumps and Valves,” of the ASME OM Standards and Guides for the ASME </w:t>
      </w:r>
      <w:r w:rsidRPr="0072043D">
        <w:rPr>
          <w:rFonts w:ascii="Arial" w:hAnsi="Arial" w:cs="Arial"/>
          <w:i/>
        </w:rPr>
        <w:t>Code for Operation and Maintenance of Nuclear Power Plants</w:t>
      </w:r>
      <w:r>
        <w:rPr>
          <w:rFonts w:ascii="Arial" w:hAnsi="Arial" w:cs="Arial"/>
        </w:rPr>
        <w:t xml:space="preserve"> (OM Code), although the NRC staff has not reviewed or accepted the ASME guidance at this time.</w:t>
      </w:r>
    </w:p>
    <w:p w:rsidR="000E4E12" w:rsidRDefault="000E4E12" w:rsidP="000E4E1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0E4E12" w:rsidRDefault="000E4E12" w:rsidP="000E4E1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0E4E12" w:rsidRDefault="00E52F1B" w:rsidP="000E4E1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r>
        <w:rPr>
          <w:rFonts w:ascii="Arial" w:hAnsi="Arial" w:cs="Arial"/>
        </w:rPr>
        <w:t>37060</w:t>
      </w:r>
      <w:r w:rsidR="0088188D">
        <w:rPr>
          <w:rFonts w:ascii="Arial" w:hAnsi="Arial" w:cs="Arial"/>
        </w:rPr>
        <w:t>-0</w:t>
      </w:r>
      <w:r w:rsidR="004846D1">
        <w:rPr>
          <w:rFonts w:ascii="Arial" w:hAnsi="Arial" w:cs="Arial"/>
        </w:rPr>
        <w:t>3</w:t>
      </w:r>
      <w:r w:rsidR="0088188D">
        <w:rPr>
          <w:rFonts w:ascii="Arial" w:hAnsi="Arial" w:cs="Arial"/>
        </w:rPr>
        <w:tab/>
      </w:r>
      <w:r w:rsidR="001F181F" w:rsidRPr="0031653A">
        <w:rPr>
          <w:rFonts w:ascii="Arial" w:hAnsi="Arial" w:cs="Arial"/>
        </w:rPr>
        <w:t>RESOURCE</w:t>
      </w:r>
      <w:r w:rsidR="0088188D">
        <w:rPr>
          <w:rFonts w:ascii="Arial" w:hAnsi="Arial" w:cs="Arial"/>
        </w:rPr>
        <w:t xml:space="preserve"> ESTIMATE</w:t>
      </w:r>
    </w:p>
    <w:p w:rsidR="000E4E12" w:rsidRDefault="000E4E12" w:rsidP="000E4E1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0E4E12" w:rsidRDefault="00540E87" w:rsidP="000E4E1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r>
        <w:rPr>
          <w:rFonts w:ascii="Arial" w:hAnsi="Arial" w:cs="Arial"/>
        </w:rPr>
        <w:t>A team leader and a</w:t>
      </w:r>
      <w:r w:rsidR="004846D1">
        <w:rPr>
          <w:rFonts w:ascii="Arial" w:hAnsi="Arial" w:cs="Arial"/>
        </w:rPr>
        <w:t xml:space="preserve"> three-member inspection team should conduct the </w:t>
      </w:r>
      <w:r w:rsidR="007B0A6C">
        <w:rPr>
          <w:rFonts w:ascii="Arial" w:hAnsi="Arial" w:cs="Arial"/>
        </w:rPr>
        <w:t xml:space="preserve">inspection activities prescribed </w:t>
      </w:r>
      <w:r w:rsidR="004846D1">
        <w:rPr>
          <w:rFonts w:ascii="Arial" w:hAnsi="Arial" w:cs="Arial"/>
        </w:rPr>
        <w:t xml:space="preserve">in </w:t>
      </w:r>
      <w:r w:rsidR="007B0A6C">
        <w:rPr>
          <w:rFonts w:ascii="Arial" w:hAnsi="Arial" w:cs="Arial"/>
        </w:rPr>
        <w:t>this IP</w:t>
      </w:r>
      <w:r w:rsidR="004846D1">
        <w:rPr>
          <w:rFonts w:ascii="Arial" w:hAnsi="Arial" w:cs="Arial"/>
        </w:rPr>
        <w:t xml:space="preserve">. Members of this team should </w:t>
      </w:r>
      <w:r w:rsidR="0062776D">
        <w:rPr>
          <w:rFonts w:ascii="Arial" w:hAnsi="Arial" w:cs="Arial"/>
        </w:rPr>
        <w:t>have</w:t>
      </w:r>
      <w:r w:rsidR="00EF55DD">
        <w:rPr>
          <w:rFonts w:ascii="Arial" w:hAnsi="Arial" w:cs="Arial"/>
        </w:rPr>
        <w:t xml:space="preserve"> the following background: (1) M</w:t>
      </w:r>
      <w:r w:rsidR="0095316D">
        <w:rPr>
          <w:rFonts w:ascii="Arial" w:hAnsi="Arial" w:cs="Arial"/>
        </w:rPr>
        <w:t>echanical</w:t>
      </w:r>
      <w:r w:rsidR="00EF55DD">
        <w:rPr>
          <w:rFonts w:ascii="Arial" w:hAnsi="Arial" w:cs="Arial"/>
        </w:rPr>
        <w:t>, (2)</w:t>
      </w:r>
      <w:r w:rsidR="0095316D">
        <w:rPr>
          <w:rFonts w:ascii="Arial" w:hAnsi="Arial" w:cs="Arial"/>
        </w:rPr>
        <w:t xml:space="preserve"> </w:t>
      </w:r>
      <w:r w:rsidR="00EF55DD">
        <w:rPr>
          <w:rFonts w:ascii="Arial" w:hAnsi="Arial" w:cs="Arial"/>
        </w:rPr>
        <w:t>E</w:t>
      </w:r>
      <w:r w:rsidR="0095316D">
        <w:rPr>
          <w:rFonts w:ascii="Arial" w:hAnsi="Arial" w:cs="Arial"/>
        </w:rPr>
        <w:t>lectrical</w:t>
      </w:r>
      <w:r w:rsidR="00EF55DD">
        <w:rPr>
          <w:rFonts w:ascii="Arial" w:hAnsi="Arial" w:cs="Arial"/>
        </w:rPr>
        <w:t>, and (3)</w:t>
      </w:r>
      <w:r w:rsidR="0095316D">
        <w:rPr>
          <w:rFonts w:ascii="Arial" w:hAnsi="Arial" w:cs="Arial"/>
        </w:rPr>
        <w:t xml:space="preserve"> </w:t>
      </w:r>
      <w:r w:rsidR="00EF55DD">
        <w:rPr>
          <w:rFonts w:ascii="Arial" w:hAnsi="Arial" w:cs="Arial"/>
        </w:rPr>
        <w:t>a</w:t>
      </w:r>
      <w:r w:rsidR="007B0A6C">
        <w:rPr>
          <w:rFonts w:ascii="Arial" w:hAnsi="Arial" w:cs="Arial"/>
        </w:rPr>
        <w:t xml:space="preserve"> </w:t>
      </w:r>
      <w:r w:rsidR="00EF55DD">
        <w:rPr>
          <w:rFonts w:ascii="Arial" w:hAnsi="Arial" w:cs="Arial"/>
        </w:rPr>
        <w:t>S</w:t>
      </w:r>
      <w:r w:rsidR="007B0A6C">
        <w:rPr>
          <w:rFonts w:ascii="Arial" w:hAnsi="Arial" w:cs="Arial"/>
        </w:rPr>
        <w:t xml:space="preserve">enior </w:t>
      </w:r>
      <w:r w:rsidR="00EF55DD">
        <w:rPr>
          <w:rFonts w:ascii="Arial" w:hAnsi="Arial" w:cs="Arial"/>
        </w:rPr>
        <w:t>R</w:t>
      </w:r>
      <w:r w:rsidR="007B0A6C">
        <w:rPr>
          <w:rFonts w:ascii="Arial" w:hAnsi="Arial" w:cs="Arial"/>
        </w:rPr>
        <w:t xml:space="preserve">eactor </w:t>
      </w:r>
      <w:r w:rsidR="00EF55DD">
        <w:rPr>
          <w:rFonts w:ascii="Arial" w:hAnsi="Arial" w:cs="Arial"/>
        </w:rPr>
        <w:t>A</w:t>
      </w:r>
      <w:r w:rsidR="007B0A6C">
        <w:rPr>
          <w:rFonts w:ascii="Arial" w:hAnsi="Arial" w:cs="Arial"/>
        </w:rPr>
        <w:t xml:space="preserve">nalyst. One </w:t>
      </w:r>
      <w:r>
        <w:rPr>
          <w:rFonts w:ascii="Arial" w:hAnsi="Arial" w:cs="Arial"/>
        </w:rPr>
        <w:lastRenderedPageBreak/>
        <w:t xml:space="preserve">member of the team </w:t>
      </w:r>
      <w:r w:rsidR="007B0A6C">
        <w:rPr>
          <w:rFonts w:ascii="Arial" w:hAnsi="Arial" w:cs="Arial"/>
        </w:rPr>
        <w:t xml:space="preserve">should have a reactor operational background for understanding the overall systems interaction and risk to safety.  </w:t>
      </w:r>
    </w:p>
    <w:p w:rsidR="000E4E12" w:rsidRDefault="000E4E12" w:rsidP="000E4E1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0E4E12" w:rsidRDefault="00A36FFE" w:rsidP="000E4E1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r w:rsidRPr="00CF6E54">
        <w:rPr>
          <w:rFonts w:ascii="Arial" w:hAnsi="Arial" w:cs="Arial"/>
        </w:rPr>
        <w:t xml:space="preserve">The </w:t>
      </w:r>
      <w:r w:rsidR="00064FCE">
        <w:rPr>
          <w:rFonts w:ascii="Arial" w:hAnsi="Arial" w:cs="Arial"/>
        </w:rPr>
        <w:t>time necessary</w:t>
      </w:r>
      <w:r w:rsidRPr="00CF6E54">
        <w:rPr>
          <w:rFonts w:ascii="Arial" w:hAnsi="Arial" w:cs="Arial"/>
        </w:rPr>
        <w:t xml:space="preserve"> to perform this </w:t>
      </w:r>
      <w:r w:rsidR="005B33A0">
        <w:rPr>
          <w:rFonts w:ascii="Arial" w:hAnsi="Arial" w:cs="Arial"/>
        </w:rPr>
        <w:t>IP</w:t>
      </w:r>
      <w:r w:rsidRPr="00CF6E54">
        <w:rPr>
          <w:rFonts w:ascii="Arial" w:hAnsi="Arial" w:cs="Arial"/>
        </w:rPr>
        <w:t xml:space="preserve"> is estimated </w:t>
      </w:r>
      <w:r w:rsidR="00064FCE">
        <w:rPr>
          <w:rFonts w:ascii="Arial" w:hAnsi="Arial" w:cs="Arial"/>
        </w:rPr>
        <w:t>at</w:t>
      </w:r>
      <w:r w:rsidRPr="00CF6E54">
        <w:rPr>
          <w:rFonts w:ascii="Arial" w:hAnsi="Arial" w:cs="Arial"/>
        </w:rPr>
        <w:t xml:space="preserve"> </w:t>
      </w:r>
      <w:r w:rsidR="007B0A6C">
        <w:rPr>
          <w:rFonts w:ascii="Arial" w:hAnsi="Arial" w:cs="Arial"/>
        </w:rPr>
        <w:t>40 to 80 hours</w:t>
      </w:r>
      <w:r w:rsidR="009D506C">
        <w:rPr>
          <w:rFonts w:ascii="Arial" w:hAnsi="Arial" w:cs="Arial"/>
        </w:rPr>
        <w:t xml:space="preserve"> per team member</w:t>
      </w:r>
      <w:r w:rsidR="00993E23">
        <w:rPr>
          <w:rFonts w:ascii="Arial" w:hAnsi="Arial" w:cs="Arial"/>
        </w:rPr>
        <w:t xml:space="preserve">.  This translates into about .45 FTE for each time this inspection is conducted (assuming a team leader with three inspectors; a week of prep; two weeks on site; followed by one week for inspection documentation).  </w:t>
      </w:r>
      <w:r w:rsidR="008262E6">
        <w:rPr>
          <w:rFonts w:ascii="Arial" w:hAnsi="Arial" w:cs="Arial"/>
        </w:rPr>
        <w:t>The inspection team should r</w:t>
      </w:r>
      <w:r w:rsidR="007B0A6C">
        <w:rPr>
          <w:rFonts w:ascii="Arial" w:hAnsi="Arial" w:cs="Arial"/>
        </w:rPr>
        <w:t xml:space="preserve">eview </w:t>
      </w:r>
      <w:r w:rsidR="00EB2804">
        <w:rPr>
          <w:rFonts w:ascii="Arial" w:hAnsi="Arial" w:cs="Arial"/>
        </w:rPr>
        <w:t xml:space="preserve">the </w:t>
      </w:r>
      <w:r w:rsidR="007B0A6C">
        <w:rPr>
          <w:rFonts w:ascii="Arial" w:hAnsi="Arial" w:cs="Arial"/>
        </w:rPr>
        <w:t xml:space="preserve">licensee’s program </w:t>
      </w:r>
      <w:r w:rsidR="00AE2420">
        <w:rPr>
          <w:rFonts w:ascii="Arial" w:hAnsi="Arial" w:cs="Arial"/>
        </w:rPr>
        <w:t xml:space="preserve">and its implementation for adequacy </w:t>
      </w:r>
      <w:r w:rsidR="007B0A6C">
        <w:rPr>
          <w:rFonts w:ascii="Arial" w:hAnsi="Arial" w:cs="Arial"/>
        </w:rPr>
        <w:t xml:space="preserve">after </w:t>
      </w:r>
      <w:r w:rsidR="00064FCE">
        <w:rPr>
          <w:rFonts w:ascii="Arial" w:hAnsi="Arial" w:cs="Arial"/>
        </w:rPr>
        <w:t xml:space="preserve">the </w:t>
      </w:r>
      <w:r w:rsidR="007B0A6C">
        <w:rPr>
          <w:rFonts w:ascii="Arial" w:hAnsi="Arial" w:cs="Arial"/>
        </w:rPr>
        <w:t xml:space="preserve">licensee has </w:t>
      </w:r>
      <w:r w:rsidR="00AE2420">
        <w:rPr>
          <w:rFonts w:ascii="Arial" w:hAnsi="Arial" w:cs="Arial"/>
        </w:rPr>
        <w:t xml:space="preserve">categorized at </w:t>
      </w:r>
      <w:r w:rsidR="007B0A6C">
        <w:rPr>
          <w:rFonts w:ascii="Arial" w:hAnsi="Arial" w:cs="Arial"/>
        </w:rPr>
        <w:t xml:space="preserve">least one system </w:t>
      </w:r>
      <w:r w:rsidR="00064FCE">
        <w:rPr>
          <w:rFonts w:ascii="Arial" w:hAnsi="Arial" w:cs="Arial"/>
        </w:rPr>
        <w:t xml:space="preserve">in accordance with </w:t>
      </w:r>
      <w:r w:rsidR="00AE2420">
        <w:rPr>
          <w:rFonts w:ascii="Arial" w:hAnsi="Arial" w:cs="Arial"/>
        </w:rPr>
        <w:t>10</w:t>
      </w:r>
      <w:r w:rsidR="00064FCE">
        <w:rPr>
          <w:rFonts w:ascii="Arial" w:hAnsi="Arial" w:cs="Arial"/>
        </w:rPr>
        <w:t> </w:t>
      </w:r>
      <w:r w:rsidR="00AE2420">
        <w:rPr>
          <w:rFonts w:ascii="Arial" w:hAnsi="Arial" w:cs="Arial"/>
        </w:rPr>
        <w:t>CFR</w:t>
      </w:r>
      <w:r w:rsidR="00064FCE">
        <w:rPr>
          <w:rFonts w:ascii="Arial" w:hAnsi="Arial" w:cs="Arial"/>
        </w:rPr>
        <w:t> </w:t>
      </w:r>
      <w:r w:rsidR="00AE2420">
        <w:rPr>
          <w:rFonts w:ascii="Arial" w:hAnsi="Arial" w:cs="Arial"/>
        </w:rPr>
        <w:t>50.69</w:t>
      </w:r>
      <w:r w:rsidR="002422E1">
        <w:rPr>
          <w:rFonts w:ascii="Arial" w:hAnsi="Arial" w:cs="Arial"/>
        </w:rPr>
        <w:t xml:space="preserve"> and has gained experience in implementing the program.  </w:t>
      </w:r>
      <w:r w:rsidR="00E9069F">
        <w:rPr>
          <w:rFonts w:ascii="Arial" w:hAnsi="Arial" w:cs="Arial"/>
        </w:rPr>
        <w:t>An inspection team should perform a</w:t>
      </w:r>
      <w:r w:rsidR="00AE2420">
        <w:rPr>
          <w:rFonts w:ascii="Arial" w:hAnsi="Arial" w:cs="Arial"/>
        </w:rPr>
        <w:t xml:space="preserve">dditional inspections to verify that </w:t>
      </w:r>
      <w:r w:rsidR="00EB2804">
        <w:rPr>
          <w:rFonts w:ascii="Arial" w:hAnsi="Arial" w:cs="Arial"/>
        </w:rPr>
        <w:t xml:space="preserve">the </w:t>
      </w:r>
      <w:r w:rsidR="00AE2420">
        <w:rPr>
          <w:rFonts w:ascii="Arial" w:hAnsi="Arial" w:cs="Arial"/>
        </w:rPr>
        <w:t>licensee continu</w:t>
      </w:r>
      <w:r w:rsidR="008262E6">
        <w:rPr>
          <w:rFonts w:ascii="Arial" w:hAnsi="Arial" w:cs="Arial"/>
        </w:rPr>
        <w:t>es</w:t>
      </w:r>
      <w:r w:rsidR="00AE2420">
        <w:rPr>
          <w:rFonts w:ascii="Arial" w:hAnsi="Arial" w:cs="Arial"/>
        </w:rPr>
        <w:t xml:space="preserve"> to properly implement </w:t>
      </w:r>
      <w:r w:rsidR="008262E6">
        <w:rPr>
          <w:rFonts w:ascii="Arial" w:hAnsi="Arial" w:cs="Arial"/>
        </w:rPr>
        <w:t>10 CFR </w:t>
      </w:r>
      <w:r w:rsidR="00AE2420">
        <w:rPr>
          <w:rFonts w:ascii="Arial" w:hAnsi="Arial" w:cs="Arial"/>
        </w:rPr>
        <w:t xml:space="preserve">50.69 based on </w:t>
      </w:r>
      <w:r w:rsidR="00E218ED">
        <w:rPr>
          <w:rFonts w:ascii="Arial" w:hAnsi="Arial" w:cs="Arial"/>
        </w:rPr>
        <w:t>(1) </w:t>
      </w:r>
      <w:r w:rsidR="008262E6">
        <w:rPr>
          <w:rFonts w:ascii="Arial" w:hAnsi="Arial" w:cs="Arial"/>
        </w:rPr>
        <w:t xml:space="preserve">an </w:t>
      </w:r>
      <w:r w:rsidR="00AE2420">
        <w:rPr>
          <w:rFonts w:ascii="Arial" w:hAnsi="Arial" w:cs="Arial"/>
        </w:rPr>
        <w:t xml:space="preserve">event(s) </w:t>
      </w:r>
      <w:r w:rsidR="008262E6">
        <w:rPr>
          <w:rFonts w:ascii="Arial" w:hAnsi="Arial" w:cs="Arial"/>
        </w:rPr>
        <w:t xml:space="preserve">that </w:t>
      </w:r>
      <w:r w:rsidR="00AE2420">
        <w:rPr>
          <w:rFonts w:ascii="Arial" w:hAnsi="Arial" w:cs="Arial"/>
        </w:rPr>
        <w:t xml:space="preserve">would indicate that </w:t>
      </w:r>
      <w:r w:rsidR="00E9069F">
        <w:rPr>
          <w:rFonts w:ascii="Arial" w:hAnsi="Arial" w:cs="Arial"/>
        </w:rPr>
        <w:t>the licensee</w:t>
      </w:r>
      <w:r w:rsidR="00C01E0F">
        <w:rPr>
          <w:rFonts w:ascii="Arial" w:hAnsi="Arial" w:cs="Arial"/>
        </w:rPr>
        <w:t>’s RISC-3 or RISC-4 components</w:t>
      </w:r>
      <w:r w:rsidR="00E9069F">
        <w:rPr>
          <w:rFonts w:ascii="Arial" w:hAnsi="Arial" w:cs="Arial"/>
        </w:rPr>
        <w:t xml:space="preserve"> may </w:t>
      </w:r>
      <w:r w:rsidR="00C01E0F">
        <w:rPr>
          <w:rFonts w:ascii="Arial" w:hAnsi="Arial" w:cs="Arial"/>
        </w:rPr>
        <w:t>be more safety-significant than assigned</w:t>
      </w:r>
      <w:r w:rsidR="00E9069F">
        <w:rPr>
          <w:rFonts w:ascii="Arial" w:hAnsi="Arial" w:cs="Arial"/>
        </w:rPr>
        <w:t>,</w:t>
      </w:r>
      <w:r w:rsidR="00AE2420">
        <w:rPr>
          <w:rFonts w:ascii="Arial" w:hAnsi="Arial" w:cs="Arial"/>
        </w:rPr>
        <w:t xml:space="preserve"> </w:t>
      </w:r>
      <w:r w:rsidR="00E9069F">
        <w:rPr>
          <w:rFonts w:ascii="Arial" w:hAnsi="Arial" w:cs="Arial"/>
        </w:rPr>
        <w:t>(2) whether</w:t>
      </w:r>
      <w:r w:rsidR="00AE2420">
        <w:rPr>
          <w:rFonts w:ascii="Arial" w:hAnsi="Arial" w:cs="Arial"/>
        </w:rPr>
        <w:t xml:space="preserve"> the alternative treatments applied to the components categorized as RISC-3 were not sufficient to preclude </w:t>
      </w:r>
      <w:r w:rsidR="00C01E0F">
        <w:rPr>
          <w:rFonts w:ascii="Arial" w:hAnsi="Arial" w:cs="Arial"/>
        </w:rPr>
        <w:t>degrading the reliability of the components beyond assumed in the change-in-risk sensitivity studies</w:t>
      </w:r>
      <w:r w:rsidR="00E9069F">
        <w:rPr>
          <w:rFonts w:ascii="Arial" w:hAnsi="Arial" w:cs="Arial"/>
        </w:rPr>
        <w:t>,</w:t>
      </w:r>
      <w:r w:rsidR="00AE2420">
        <w:rPr>
          <w:rFonts w:ascii="Arial" w:hAnsi="Arial" w:cs="Arial"/>
        </w:rPr>
        <w:t xml:space="preserve"> or </w:t>
      </w:r>
      <w:r w:rsidR="00E9069F">
        <w:rPr>
          <w:rFonts w:ascii="Arial" w:hAnsi="Arial" w:cs="Arial"/>
        </w:rPr>
        <w:t>(3)</w:t>
      </w:r>
      <w:r w:rsidR="00AE2420">
        <w:rPr>
          <w:rFonts w:ascii="Arial" w:hAnsi="Arial" w:cs="Arial"/>
        </w:rPr>
        <w:t xml:space="preserve"> the number of safety-related systems categorized under </w:t>
      </w:r>
      <w:r w:rsidR="008262E6">
        <w:rPr>
          <w:rFonts w:ascii="Arial" w:hAnsi="Arial" w:cs="Arial"/>
        </w:rPr>
        <w:t>10 CFR </w:t>
      </w:r>
      <w:r w:rsidR="00AE2420">
        <w:rPr>
          <w:rFonts w:ascii="Arial" w:hAnsi="Arial" w:cs="Arial"/>
        </w:rPr>
        <w:t xml:space="preserve">50.69 and the length of time since </w:t>
      </w:r>
      <w:r w:rsidR="00096995">
        <w:rPr>
          <w:rFonts w:ascii="Arial" w:hAnsi="Arial" w:cs="Arial"/>
        </w:rPr>
        <w:t>an inspection team</w:t>
      </w:r>
      <w:r w:rsidR="00AE2420">
        <w:rPr>
          <w:rFonts w:ascii="Arial" w:hAnsi="Arial" w:cs="Arial"/>
        </w:rPr>
        <w:t xml:space="preserve"> last inspected</w:t>
      </w:r>
      <w:r w:rsidR="00096995">
        <w:rPr>
          <w:rFonts w:ascii="Arial" w:hAnsi="Arial" w:cs="Arial"/>
        </w:rPr>
        <w:t xml:space="preserve"> this area</w:t>
      </w:r>
      <w:r w:rsidR="00AE2420">
        <w:rPr>
          <w:rFonts w:ascii="Arial" w:hAnsi="Arial" w:cs="Arial"/>
        </w:rPr>
        <w:t xml:space="preserve">.  </w:t>
      </w:r>
    </w:p>
    <w:p w:rsidR="000E4E12" w:rsidRDefault="000E4E12" w:rsidP="000E4E1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954B50" w:rsidRDefault="00954B50" w:rsidP="000E4E1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0E4E12" w:rsidRDefault="00061D80" w:rsidP="000E4E1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r>
        <w:rPr>
          <w:rFonts w:ascii="Arial" w:hAnsi="Arial" w:cs="Arial"/>
        </w:rPr>
        <w:t>37060-0</w:t>
      </w:r>
      <w:r w:rsidR="004846D1">
        <w:rPr>
          <w:rFonts w:ascii="Arial" w:hAnsi="Arial" w:cs="Arial"/>
        </w:rPr>
        <w:t>4</w:t>
      </w:r>
      <w:r>
        <w:rPr>
          <w:rFonts w:ascii="Arial" w:hAnsi="Arial" w:cs="Arial"/>
        </w:rPr>
        <w:tab/>
        <w:t>TRAINING</w:t>
      </w:r>
    </w:p>
    <w:p w:rsidR="000E4E12" w:rsidRDefault="000E4E12" w:rsidP="000E4E1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0E4E12" w:rsidRDefault="00400379" w:rsidP="000E4E1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r>
        <w:rPr>
          <w:rFonts w:ascii="Arial" w:hAnsi="Arial" w:cs="Arial"/>
        </w:rPr>
        <w:t>The t</w:t>
      </w:r>
      <w:r w:rsidR="00D502A4">
        <w:rPr>
          <w:rFonts w:ascii="Arial" w:hAnsi="Arial" w:cs="Arial"/>
        </w:rPr>
        <w:t xml:space="preserve">raining of NRC inspectors </w:t>
      </w:r>
      <w:r>
        <w:rPr>
          <w:rFonts w:ascii="Arial" w:hAnsi="Arial" w:cs="Arial"/>
        </w:rPr>
        <w:t xml:space="preserve">to </w:t>
      </w:r>
      <w:r w:rsidR="00D502A4">
        <w:rPr>
          <w:rFonts w:ascii="Arial" w:hAnsi="Arial" w:cs="Arial"/>
        </w:rPr>
        <w:t>evaluat</w:t>
      </w:r>
      <w:r>
        <w:rPr>
          <w:rFonts w:ascii="Arial" w:hAnsi="Arial" w:cs="Arial"/>
        </w:rPr>
        <w:t>e</w:t>
      </w:r>
      <w:r w:rsidR="00D502A4">
        <w:rPr>
          <w:rFonts w:ascii="Arial" w:hAnsi="Arial" w:cs="Arial"/>
        </w:rPr>
        <w:t xml:space="preserve"> the implementation of the </w:t>
      </w:r>
      <w:r w:rsidR="00454107">
        <w:rPr>
          <w:rFonts w:ascii="Arial" w:hAnsi="Arial" w:cs="Arial"/>
        </w:rPr>
        <w:t>regulation</w:t>
      </w:r>
      <w:r w:rsidR="00454107" w:rsidDel="00454107">
        <w:rPr>
          <w:rFonts w:ascii="Arial" w:hAnsi="Arial" w:cs="Arial"/>
        </w:rPr>
        <w:t xml:space="preserve"> </w:t>
      </w:r>
      <w:r w:rsidR="00D502A4">
        <w:rPr>
          <w:rFonts w:ascii="Arial" w:hAnsi="Arial" w:cs="Arial"/>
        </w:rPr>
        <w:t>will be</w:t>
      </w:r>
      <w:r w:rsidR="00181736">
        <w:rPr>
          <w:rFonts w:ascii="Arial" w:hAnsi="Arial" w:cs="Arial"/>
        </w:rPr>
        <w:t xml:space="preserve"> needed to ensure that inspectors can properly verify licensee’s implementation of the </w:t>
      </w:r>
      <w:r w:rsidR="00AF7AB6">
        <w:rPr>
          <w:rFonts w:ascii="Arial" w:hAnsi="Arial" w:cs="Arial"/>
        </w:rPr>
        <w:t>10</w:t>
      </w:r>
      <w:r>
        <w:rPr>
          <w:rFonts w:ascii="Arial" w:hAnsi="Arial" w:cs="Arial"/>
        </w:rPr>
        <w:t> </w:t>
      </w:r>
      <w:r w:rsidR="00AF7AB6">
        <w:rPr>
          <w:rFonts w:ascii="Arial" w:hAnsi="Arial" w:cs="Arial"/>
        </w:rPr>
        <w:t>CFR</w:t>
      </w:r>
      <w:r>
        <w:rPr>
          <w:rFonts w:ascii="Arial" w:hAnsi="Arial" w:cs="Arial"/>
        </w:rPr>
        <w:t> </w:t>
      </w:r>
      <w:r w:rsidR="00AF7AB6">
        <w:rPr>
          <w:rFonts w:ascii="Arial" w:hAnsi="Arial" w:cs="Arial"/>
        </w:rPr>
        <w:t>50.69</w:t>
      </w:r>
      <w:r w:rsidR="00181736">
        <w:rPr>
          <w:rFonts w:ascii="Arial" w:hAnsi="Arial" w:cs="Arial"/>
        </w:rPr>
        <w:t xml:space="preserve"> licensing amendment</w:t>
      </w:r>
      <w:r w:rsidR="00BA645F">
        <w:rPr>
          <w:rFonts w:ascii="Arial" w:hAnsi="Arial" w:cs="Arial"/>
        </w:rPr>
        <w:t xml:space="preserve">. </w:t>
      </w:r>
      <w:r w:rsidR="000C6355">
        <w:rPr>
          <w:rFonts w:ascii="Arial" w:hAnsi="Arial" w:cs="Arial"/>
        </w:rPr>
        <w:t xml:space="preserve">The NRC </w:t>
      </w:r>
      <w:r>
        <w:rPr>
          <w:rFonts w:ascii="Arial" w:hAnsi="Arial" w:cs="Arial"/>
        </w:rPr>
        <w:t>H</w:t>
      </w:r>
      <w:r w:rsidR="000C6355">
        <w:rPr>
          <w:rFonts w:ascii="Arial" w:hAnsi="Arial" w:cs="Arial"/>
        </w:rPr>
        <w:t xml:space="preserve">eadquarters staff will evaluate the description of </w:t>
      </w:r>
      <w:r w:rsidR="00BA645F">
        <w:rPr>
          <w:rFonts w:ascii="Arial" w:hAnsi="Arial" w:cs="Arial"/>
        </w:rPr>
        <w:t>the categorization</w:t>
      </w:r>
      <w:r w:rsidR="000C6355">
        <w:rPr>
          <w:rFonts w:ascii="Arial" w:hAnsi="Arial" w:cs="Arial"/>
        </w:rPr>
        <w:t xml:space="preserve"> </w:t>
      </w:r>
      <w:r w:rsidR="00B74D68">
        <w:rPr>
          <w:rFonts w:ascii="Arial" w:hAnsi="Arial" w:cs="Arial"/>
        </w:rPr>
        <w:t xml:space="preserve">and treatment (if submitted with the license amendment) </w:t>
      </w:r>
      <w:r w:rsidR="000C6355">
        <w:rPr>
          <w:rFonts w:ascii="Arial" w:hAnsi="Arial" w:cs="Arial"/>
        </w:rPr>
        <w:t>process</w:t>
      </w:r>
      <w:r w:rsidR="00B74D68">
        <w:rPr>
          <w:rFonts w:ascii="Arial" w:hAnsi="Arial" w:cs="Arial"/>
        </w:rPr>
        <w:t>es</w:t>
      </w:r>
      <w:r w:rsidR="000C6355">
        <w:rPr>
          <w:rFonts w:ascii="Arial" w:hAnsi="Arial" w:cs="Arial"/>
        </w:rPr>
        <w:t xml:space="preserve"> as part of the license amendment review and will document its findings in a safety evaluation report. The inspector will need to discuss the license amendment and the safety evaluation </w:t>
      </w:r>
      <w:r w:rsidR="00BA52CB">
        <w:rPr>
          <w:rFonts w:ascii="Arial" w:hAnsi="Arial" w:cs="Arial"/>
        </w:rPr>
        <w:t>report with</w:t>
      </w:r>
      <w:r w:rsidR="000C6355">
        <w:rPr>
          <w:rFonts w:ascii="Arial" w:hAnsi="Arial" w:cs="Arial"/>
        </w:rPr>
        <w:t xml:space="preserve"> cognizant NRC </w:t>
      </w:r>
      <w:r>
        <w:rPr>
          <w:rFonts w:ascii="Arial" w:hAnsi="Arial" w:cs="Arial"/>
        </w:rPr>
        <w:t>H</w:t>
      </w:r>
      <w:r w:rsidR="000C6355">
        <w:rPr>
          <w:rFonts w:ascii="Arial" w:hAnsi="Arial" w:cs="Arial"/>
        </w:rPr>
        <w:t>eadquarters staff to ensure that the inspection of a nuclear power plant implementing 10</w:t>
      </w:r>
      <w:r>
        <w:rPr>
          <w:rFonts w:ascii="Arial" w:hAnsi="Arial" w:cs="Arial"/>
        </w:rPr>
        <w:t> </w:t>
      </w:r>
      <w:r w:rsidR="000C6355">
        <w:rPr>
          <w:rFonts w:ascii="Arial" w:hAnsi="Arial" w:cs="Arial"/>
        </w:rPr>
        <w:t>CFR</w:t>
      </w:r>
      <w:r>
        <w:rPr>
          <w:rFonts w:ascii="Arial" w:hAnsi="Arial" w:cs="Arial"/>
        </w:rPr>
        <w:t> </w:t>
      </w:r>
      <w:r w:rsidR="000C6355">
        <w:rPr>
          <w:rFonts w:ascii="Arial" w:hAnsi="Arial" w:cs="Arial"/>
        </w:rPr>
        <w:t xml:space="preserve">50.69 is consistent with </w:t>
      </w:r>
      <w:r>
        <w:rPr>
          <w:rFonts w:ascii="Arial" w:hAnsi="Arial" w:cs="Arial"/>
        </w:rPr>
        <w:t xml:space="preserve">the </w:t>
      </w:r>
      <w:r w:rsidR="000C6355">
        <w:rPr>
          <w:rFonts w:ascii="Arial" w:hAnsi="Arial" w:cs="Arial"/>
        </w:rPr>
        <w:t>staff</w:t>
      </w:r>
      <w:r>
        <w:rPr>
          <w:rFonts w:ascii="Arial" w:hAnsi="Arial" w:cs="Arial"/>
        </w:rPr>
        <w:t>’s</w:t>
      </w:r>
      <w:r w:rsidR="000C6355">
        <w:rPr>
          <w:rFonts w:ascii="Arial" w:hAnsi="Arial" w:cs="Arial"/>
        </w:rPr>
        <w:t xml:space="preserve"> assumptions and findings in reaching a conclusion on the license amendment application. The interaction between the NRC </w:t>
      </w:r>
      <w:r>
        <w:rPr>
          <w:rFonts w:ascii="Arial" w:hAnsi="Arial" w:cs="Arial"/>
        </w:rPr>
        <w:t>H</w:t>
      </w:r>
      <w:r w:rsidR="000C6355">
        <w:rPr>
          <w:rFonts w:ascii="Arial" w:hAnsi="Arial" w:cs="Arial"/>
        </w:rPr>
        <w:t xml:space="preserve">eadquarters staff and inspectors may </w:t>
      </w:r>
      <w:r>
        <w:rPr>
          <w:rFonts w:ascii="Arial" w:hAnsi="Arial" w:cs="Arial"/>
        </w:rPr>
        <w:t>involve</w:t>
      </w:r>
      <w:r w:rsidR="000C6355">
        <w:rPr>
          <w:rFonts w:ascii="Arial" w:hAnsi="Arial" w:cs="Arial"/>
        </w:rPr>
        <w:t xml:space="preserve"> meetings or telephone conferences to discuss the overall objectives and requirements </w:t>
      </w:r>
      <w:r>
        <w:rPr>
          <w:rFonts w:ascii="Arial" w:hAnsi="Arial" w:cs="Arial"/>
        </w:rPr>
        <w:t xml:space="preserve">in </w:t>
      </w:r>
      <w:r w:rsidR="000C6355">
        <w:rPr>
          <w:rFonts w:ascii="Arial" w:hAnsi="Arial" w:cs="Arial"/>
        </w:rPr>
        <w:t>10</w:t>
      </w:r>
      <w:r>
        <w:rPr>
          <w:rFonts w:ascii="Arial" w:hAnsi="Arial" w:cs="Arial"/>
        </w:rPr>
        <w:t> </w:t>
      </w:r>
      <w:r w:rsidR="000C6355">
        <w:rPr>
          <w:rFonts w:ascii="Arial" w:hAnsi="Arial" w:cs="Arial"/>
        </w:rPr>
        <w:t>CFR</w:t>
      </w:r>
      <w:r>
        <w:rPr>
          <w:rFonts w:ascii="Arial" w:hAnsi="Arial" w:cs="Arial"/>
        </w:rPr>
        <w:t> </w:t>
      </w:r>
      <w:r w:rsidR="000C6355">
        <w:rPr>
          <w:rFonts w:ascii="Arial" w:hAnsi="Arial" w:cs="Arial"/>
        </w:rPr>
        <w:t>50.69 and the plant-specific license amendment and the applicable assumptions and findings.</w:t>
      </w:r>
    </w:p>
    <w:p w:rsidR="000E4E12" w:rsidRDefault="000E4E12" w:rsidP="000E4E1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0E4E12" w:rsidRDefault="000E4E12" w:rsidP="000E4E1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0E4E12" w:rsidRDefault="00E52F1B" w:rsidP="000E4E1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r>
        <w:rPr>
          <w:rFonts w:ascii="Arial" w:hAnsi="Arial" w:cs="Arial"/>
        </w:rPr>
        <w:t>37060</w:t>
      </w:r>
      <w:r w:rsidR="001F181F" w:rsidRPr="0031653A">
        <w:rPr>
          <w:rFonts w:ascii="Arial" w:hAnsi="Arial" w:cs="Arial"/>
        </w:rPr>
        <w:t>-</w:t>
      </w:r>
      <w:r w:rsidR="00061D80">
        <w:rPr>
          <w:rFonts w:ascii="Arial" w:hAnsi="Arial" w:cs="Arial"/>
        </w:rPr>
        <w:t>0</w:t>
      </w:r>
      <w:r w:rsidR="00F93BAA">
        <w:rPr>
          <w:rFonts w:ascii="Arial" w:hAnsi="Arial" w:cs="Arial"/>
        </w:rPr>
        <w:t>5</w:t>
      </w:r>
      <w:r w:rsidR="001F181F" w:rsidRPr="0031653A">
        <w:rPr>
          <w:rFonts w:ascii="Arial" w:hAnsi="Arial" w:cs="Arial"/>
        </w:rPr>
        <w:tab/>
      </w:r>
      <w:r w:rsidR="0088188D">
        <w:rPr>
          <w:rFonts w:ascii="Arial" w:hAnsi="Arial" w:cs="Arial"/>
        </w:rPr>
        <w:t>REFERENCES</w:t>
      </w:r>
    </w:p>
    <w:p w:rsidR="000E4E12" w:rsidRDefault="000E4E12" w:rsidP="000E4E1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88188D" w:rsidRDefault="00E36E6B" w:rsidP="00A069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t>NOTE:  Some references contain hyperlinks to the specific document.  These hyperlinks should be used with caution (the linked document should be verified to be the current version prior to use).</w:t>
      </w:r>
    </w:p>
    <w:p w:rsidR="00E36E6B" w:rsidRDefault="00E36E6B" w:rsidP="00A069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0E4E12" w:rsidRDefault="008E3097" w:rsidP="000E4E12">
      <w:pPr>
        <w:tabs>
          <w:tab w:val="left" w:pos="274"/>
          <w:tab w:val="left" w:pos="806"/>
          <w:tab w:val="left" w:pos="1440"/>
          <w:tab w:val="left" w:pos="2074"/>
          <w:tab w:val="left" w:pos="2707"/>
        </w:tabs>
        <w:spacing w:line="240" w:lineRule="atLeast"/>
        <w:jc w:val="both"/>
        <w:rPr>
          <w:rFonts w:ascii="Arial" w:hAnsi="Arial" w:cs="Arial"/>
        </w:rPr>
      </w:pPr>
      <w:hyperlink r:id="rId9" w:anchor="pagemode=bookmarks" w:history="1">
        <w:r w:rsidR="00CF647A" w:rsidRPr="00CF647A">
          <w:rPr>
            <w:rStyle w:val="Hyperlink"/>
            <w:rFonts w:ascii="Arial" w:hAnsi="Arial"/>
          </w:rPr>
          <w:t>SECY-04-0109</w:t>
        </w:r>
      </w:hyperlink>
      <w:r w:rsidR="00974B97">
        <w:t>,</w:t>
      </w:r>
      <w:r w:rsidR="00DC19EB" w:rsidRPr="00974B97">
        <w:rPr>
          <w:rFonts w:ascii="Arial" w:hAnsi="Arial" w:cs="Arial"/>
        </w:rPr>
        <w:t xml:space="preserve"> “Fina</w:t>
      </w:r>
      <w:r w:rsidR="00DC19EB">
        <w:rPr>
          <w:rFonts w:ascii="Arial" w:hAnsi="Arial" w:cs="Arial"/>
        </w:rPr>
        <w:t xml:space="preserve">l </w:t>
      </w:r>
      <w:r w:rsidR="00E915C3">
        <w:rPr>
          <w:rFonts w:ascii="Arial" w:hAnsi="Arial" w:cs="Arial"/>
        </w:rPr>
        <w:t>R</w:t>
      </w:r>
      <w:r w:rsidR="00DC19EB">
        <w:rPr>
          <w:rFonts w:ascii="Arial" w:hAnsi="Arial" w:cs="Arial"/>
        </w:rPr>
        <w:t xml:space="preserve">ulemaking </w:t>
      </w:r>
      <w:r w:rsidR="00E915C3">
        <w:rPr>
          <w:rFonts w:ascii="Arial" w:hAnsi="Arial" w:cs="Arial"/>
        </w:rPr>
        <w:t>T</w:t>
      </w:r>
      <w:r w:rsidR="00DC19EB">
        <w:rPr>
          <w:rFonts w:ascii="Arial" w:hAnsi="Arial" w:cs="Arial"/>
        </w:rPr>
        <w:t xml:space="preserve">o </w:t>
      </w:r>
      <w:r w:rsidR="00E915C3">
        <w:rPr>
          <w:rFonts w:ascii="Arial" w:hAnsi="Arial" w:cs="Arial"/>
        </w:rPr>
        <w:t>A</w:t>
      </w:r>
      <w:r w:rsidR="00DC19EB">
        <w:rPr>
          <w:rFonts w:ascii="Arial" w:hAnsi="Arial" w:cs="Arial"/>
        </w:rPr>
        <w:t xml:space="preserve">dd </w:t>
      </w:r>
      <w:r w:rsidR="00E915C3">
        <w:rPr>
          <w:rFonts w:ascii="Arial" w:hAnsi="Arial" w:cs="Arial"/>
        </w:rPr>
        <w:t>N</w:t>
      </w:r>
      <w:r w:rsidR="00DC19EB">
        <w:rPr>
          <w:rFonts w:ascii="Arial" w:hAnsi="Arial" w:cs="Arial"/>
        </w:rPr>
        <w:t xml:space="preserve">ew </w:t>
      </w:r>
      <w:r w:rsidR="00E915C3">
        <w:rPr>
          <w:rFonts w:ascii="Arial" w:hAnsi="Arial" w:cs="Arial"/>
        </w:rPr>
        <w:t>S</w:t>
      </w:r>
      <w:r w:rsidR="00DC19EB">
        <w:rPr>
          <w:rFonts w:ascii="Arial" w:hAnsi="Arial" w:cs="Arial"/>
        </w:rPr>
        <w:t>ection 10</w:t>
      </w:r>
      <w:r w:rsidR="00E915C3">
        <w:rPr>
          <w:rFonts w:ascii="Arial" w:hAnsi="Arial" w:cs="Arial"/>
        </w:rPr>
        <w:t> </w:t>
      </w:r>
      <w:r w:rsidR="00DC19EB">
        <w:rPr>
          <w:rFonts w:ascii="Arial" w:hAnsi="Arial" w:cs="Arial"/>
        </w:rPr>
        <w:t>CFR</w:t>
      </w:r>
      <w:r w:rsidR="00E915C3">
        <w:rPr>
          <w:rFonts w:ascii="Arial" w:hAnsi="Arial" w:cs="Arial"/>
        </w:rPr>
        <w:t> </w:t>
      </w:r>
      <w:r w:rsidR="00DC19EB">
        <w:rPr>
          <w:rFonts w:ascii="Arial" w:hAnsi="Arial" w:cs="Arial"/>
        </w:rPr>
        <w:t xml:space="preserve">50.69, </w:t>
      </w:r>
      <w:r w:rsidR="00CC2A45">
        <w:rPr>
          <w:rFonts w:ascii="Arial" w:hAnsi="Arial" w:cs="Arial"/>
        </w:rPr>
        <w:t>‘</w:t>
      </w:r>
      <w:r w:rsidR="00DC19EB">
        <w:rPr>
          <w:rFonts w:ascii="Arial" w:hAnsi="Arial" w:cs="Arial"/>
        </w:rPr>
        <w:t>Risk-</w:t>
      </w:r>
      <w:r w:rsidR="00E915C3">
        <w:rPr>
          <w:rFonts w:ascii="Arial" w:hAnsi="Arial" w:cs="Arial"/>
        </w:rPr>
        <w:t>I</w:t>
      </w:r>
      <w:r w:rsidR="00DC19EB">
        <w:rPr>
          <w:rFonts w:ascii="Arial" w:hAnsi="Arial" w:cs="Arial"/>
        </w:rPr>
        <w:t xml:space="preserve">nformed </w:t>
      </w:r>
      <w:r w:rsidR="00E915C3">
        <w:rPr>
          <w:rFonts w:ascii="Arial" w:hAnsi="Arial" w:cs="Arial"/>
        </w:rPr>
        <w:t>C</w:t>
      </w:r>
      <w:r w:rsidR="00DC19EB">
        <w:rPr>
          <w:rFonts w:ascii="Arial" w:hAnsi="Arial" w:cs="Arial"/>
        </w:rPr>
        <w:t xml:space="preserve">ategorization and </w:t>
      </w:r>
      <w:r w:rsidR="00E915C3">
        <w:rPr>
          <w:rFonts w:ascii="Arial" w:hAnsi="Arial" w:cs="Arial"/>
        </w:rPr>
        <w:t>T</w:t>
      </w:r>
      <w:r w:rsidR="00DC19EB">
        <w:rPr>
          <w:rFonts w:ascii="Arial" w:hAnsi="Arial" w:cs="Arial"/>
        </w:rPr>
        <w:t xml:space="preserve">reatment of </w:t>
      </w:r>
      <w:r w:rsidR="00E915C3">
        <w:rPr>
          <w:rFonts w:ascii="Arial" w:hAnsi="Arial" w:cs="Arial"/>
        </w:rPr>
        <w:t>S</w:t>
      </w:r>
      <w:r w:rsidR="00DC19EB">
        <w:rPr>
          <w:rFonts w:ascii="Arial" w:hAnsi="Arial" w:cs="Arial"/>
        </w:rPr>
        <w:t xml:space="preserve">tructures, </w:t>
      </w:r>
      <w:r w:rsidR="00E915C3">
        <w:rPr>
          <w:rFonts w:ascii="Arial" w:hAnsi="Arial" w:cs="Arial"/>
        </w:rPr>
        <w:t>S</w:t>
      </w:r>
      <w:r w:rsidR="00DC19EB">
        <w:rPr>
          <w:rFonts w:ascii="Arial" w:hAnsi="Arial" w:cs="Arial"/>
        </w:rPr>
        <w:t xml:space="preserve">ystems, and </w:t>
      </w:r>
      <w:r w:rsidR="00E915C3">
        <w:rPr>
          <w:rFonts w:ascii="Arial" w:hAnsi="Arial" w:cs="Arial"/>
        </w:rPr>
        <w:t>C</w:t>
      </w:r>
      <w:r w:rsidR="00DC19EB">
        <w:rPr>
          <w:rFonts w:ascii="Arial" w:hAnsi="Arial" w:cs="Arial"/>
        </w:rPr>
        <w:t xml:space="preserve">omponents for </w:t>
      </w:r>
      <w:r w:rsidR="00E915C3">
        <w:rPr>
          <w:rFonts w:ascii="Arial" w:hAnsi="Arial" w:cs="Arial"/>
        </w:rPr>
        <w:t>N</w:t>
      </w:r>
      <w:r w:rsidR="00DC19EB">
        <w:rPr>
          <w:rFonts w:ascii="Arial" w:hAnsi="Arial" w:cs="Arial"/>
        </w:rPr>
        <w:t xml:space="preserve">uclear </w:t>
      </w:r>
      <w:r w:rsidR="00E915C3">
        <w:rPr>
          <w:rFonts w:ascii="Arial" w:hAnsi="Arial" w:cs="Arial"/>
        </w:rPr>
        <w:t>P</w:t>
      </w:r>
      <w:r w:rsidR="00DC19EB">
        <w:rPr>
          <w:rFonts w:ascii="Arial" w:hAnsi="Arial" w:cs="Arial"/>
        </w:rPr>
        <w:t xml:space="preserve">ower </w:t>
      </w:r>
      <w:r w:rsidR="00E915C3">
        <w:rPr>
          <w:rFonts w:ascii="Arial" w:hAnsi="Arial" w:cs="Arial"/>
        </w:rPr>
        <w:t>R</w:t>
      </w:r>
      <w:r w:rsidR="00DC19EB">
        <w:rPr>
          <w:rFonts w:ascii="Arial" w:hAnsi="Arial" w:cs="Arial"/>
        </w:rPr>
        <w:t>eactors</w:t>
      </w:r>
      <w:r w:rsidR="00974B97">
        <w:rPr>
          <w:rFonts w:ascii="Arial" w:hAnsi="Arial" w:cs="Arial"/>
        </w:rPr>
        <w:t>,</w:t>
      </w:r>
      <w:r w:rsidR="00CC2A45">
        <w:rPr>
          <w:rFonts w:ascii="Arial" w:hAnsi="Arial" w:cs="Arial"/>
        </w:rPr>
        <w:t>’</w:t>
      </w:r>
      <w:r w:rsidR="00DC19EB">
        <w:rPr>
          <w:rFonts w:ascii="Arial" w:hAnsi="Arial" w:cs="Arial"/>
        </w:rPr>
        <w:t>”</w:t>
      </w:r>
      <w:r w:rsidR="00974B97">
        <w:rPr>
          <w:rFonts w:ascii="Arial" w:hAnsi="Arial" w:cs="Arial"/>
        </w:rPr>
        <w:t xml:space="preserve"> U.S. Nuclear Regulatory Commission, Washington, DC</w:t>
      </w:r>
      <w:r w:rsidR="00E915C3">
        <w:rPr>
          <w:rFonts w:ascii="Arial" w:hAnsi="Arial" w:cs="Arial"/>
        </w:rPr>
        <w:t>,</w:t>
      </w:r>
      <w:r w:rsidR="005447A5">
        <w:rPr>
          <w:rFonts w:ascii="Arial" w:hAnsi="Arial" w:cs="Arial"/>
        </w:rPr>
        <w:t xml:space="preserve"> June 30, 2004.</w:t>
      </w:r>
      <w:r w:rsidR="00E915C3">
        <w:rPr>
          <w:rFonts w:ascii="Arial" w:hAnsi="Arial" w:cs="Arial"/>
        </w:rPr>
        <w:t xml:space="preserve"> </w:t>
      </w:r>
    </w:p>
    <w:p w:rsidR="000E4E12" w:rsidRDefault="000E4E12" w:rsidP="000E4E12">
      <w:pPr>
        <w:tabs>
          <w:tab w:val="left" w:pos="274"/>
          <w:tab w:val="left" w:pos="806"/>
          <w:tab w:val="left" w:pos="1440"/>
          <w:tab w:val="left" w:pos="2074"/>
          <w:tab w:val="left" w:pos="2707"/>
        </w:tabs>
        <w:spacing w:line="240" w:lineRule="atLeast"/>
        <w:jc w:val="both"/>
        <w:rPr>
          <w:rFonts w:ascii="Arial" w:hAnsi="Arial" w:cs="Arial"/>
        </w:rPr>
      </w:pPr>
    </w:p>
    <w:p w:rsidR="000E4E12" w:rsidRDefault="008E3097">
      <w:pPr>
        <w:tabs>
          <w:tab w:val="left" w:pos="274"/>
          <w:tab w:val="left" w:pos="806"/>
          <w:tab w:val="left" w:pos="1440"/>
          <w:tab w:val="left" w:pos="2074"/>
          <w:tab w:val="left" w:pos="2707"/>
        </w:tabs>
        <w:spacing w:line="240" w:lineRule="atLeast"/>
        <w:jc w:val="both"/>
        <w:rPr>
          <w:rFonts w:ascii="Arial" w:hAnsi="Arial" w:cs="Arial"/>
        </w:rPr>
      </w:pPr>
      <w:hyperlink r:id="rId10" w:history="1">
        <w:r w:rsidR="00A55279" w:rsidRPr="007A5827">
          <w:rPr>
            <w:rStyle w:val="Hyperlink"/>
            <w:rFonts w:ascii="Arial" w:hAnsi="Arial" w:cs="Arial"/>
          </w:rPr>
          <w:t>69</w:t>
        </w:r>
        <w:r w:rsidR="00D15902">
          <w:rPr>
            <w:rStyle w:val="Hyperlink"/>
            <w:rFonts w:ascii="Arial" w:hAnsi="Arial" w:cs="Arial"/>
          </w:rPr>
          <w:t> </w:t>
        </w:r>
        <w:r w:rsidR="00727C5D">
          <w:rPr>
            <w:rStyle w:val="Hyperlink"/>
            <w:rFonts w:ascii="Arial" w:hAnsi="Arial" w:cs="Arial"/>
          </w:rPr>
          <w:t>FR</w:t>
        </w:r>
        <w:r w:rsidR="00D15902">
          <w:rPr>
            <w:rStyle w:val="Hyperlink"/>
            <w:rFonts w:ascii="Arial" w:hAnsi="Arial" w:cs="Arial"/>
          </w:rPr>
          <w:t> </w:t>
        </w:r>
        <w:r w:rsidR="00A55279" w:rsidRPr="00A641A2">
          <w:rPr>
            <w:rStyle w:val="Hyperlink"/>
            <w:rFonts w:ascii="Arial" w:hAnsi="Arial" w:cs="Arial"/>
          </w:rPr>
          <w:t>680</w:t>
        </w:r>
        <w:r w:rsidR="00916E4F">
          <w:rPr>
            <w:rStyle w:val="Hyperlink"/>
            <w:rFonts w:ascii="Arial" w:hAnsi="Arial" w:cs="Arial"/>
          </w:rPr>
          <w:t>08</w:t>
        </w:r>
      </w:hyperlink>
      <w:r w:rsidR="00727C5D">
        <w:t>,</w:t>
      </w:r>
      <w:r w:rsidR="00BC6E98">
        <w:rPr>
          <w:rFonts w:ascii="Arial" w:hAnsi="Arial" w:cs="Arial"/>
        </w:rPr>
        <w:t xml:space="preserve"> “Risk-</w:t>
      </w:r>
      <w:r w:rsidR="00581F83">
        <w:rPr>
          <w:rFonts w:ascii="Arial" w:hAnsi="Arial" w:cs="Arial"/>
        </w:rPr>
        <w:t>I</w:t>
      </w:r>
      <w:r w:rsidR="00BC6E98">
        <w:rPr>
          <w:rFonts w:ascii="Arial" w:hAnsi="Arial" w:cs="Arial"/>
        </w:rPr>
        <w:t xml:space="preserve">nformed </w:t>
      </w:r>
      <w:r w:rsidR="00581F83">
        <w:rPr>
          <w:rFonts w:ascii="Arial" w:hAnsi="Arial" w:cs="Arial"/>
        </w:rPr>
        <w:t>C</w:t>
      </w:r>
      <w:r w:rsidR="00BC6E98">
        <w:rPr>
          <w:rFonts w:ascii="Arial" w:hAnsi="Arial" w:cs="Arial"/>
        </w:rPr>
        <w:t xml:space="preserve">ategorization and </w:t>
      </w:r>
      <w:r w:rsidR="00581F83">
        <w:rPr>
          <w:rFonts w:ascii="Arial" w:hAnsi="Arial" w:cs="Arial"/>
        </w:rPr>
        <w:t>T</w:t>
      </w:r>
      <w:r w:rsidR="00BC6E98">
        <w:rPr>
          <w:rFonts w:ascii="Arial" w:hAnsi="Arial" w:cs="Arial"/>
        </w:rPr>
        <w:t xml:space="preserve">reatment of </w:t>
      </w:r>
      <w:r w:rsidR="00581F83">
        <w:rPr>
          <w:rFonts w:ascii="Arial" w:hAnsi="Arial" w:cs="Arial"/>
        </w:rPr>
        <w:t>S</w:t>
      </w:r>
      <w:r w:rsidR="00BC6E98">
        <w:rPr>
          <w:rFonts w:ascii="Arial" w:hAnsi="Arial" w:cs="Arial"/>
        </w:rPr>
        <w:t xml:space="preserve">tructures, </w:t>
      </w:r>
      <w:r w:rsidR="00581F83">
        <w:rPr>
          <w:rFonts w:ascii="Arial" w:hAnsi="Arial" w:cs="Arial"/>
        </w:rPr>
        <w:t>S</w:t>
      </w:r>
      <w:r w:rsidR="00BC6E98">
        <w:rPr>
          <w:rFonts w:ascii="Arial" w:hAnsi="Arial" w:cs="Arial"/>
        </w:rPr>
        <w:t xml:space="preserve">ystems, </w:t>
      </w:r>
      <w:r w:rsidR="00D15902">
        <w:rPr>
          <w:rFonts w:ascii="Arial" w:hAnsi="Arial" w:cs="Arial"/>
        </w:rPr>
        <w:t xml:space="preserve">and </w:t>
      </w:r>
      <w:r w:rsidR="00581F83">
        <w:rPr>
          <w:rFonts w:ascii="Arial" w:hAnsi="Arial" w:cs="Arial"/>
        </w:rPr>
        <w:t>C</w:t>
      </w:r>
      <w:r w:rsidR="00BC6E98">
        <w:rPr>
          <w:rFonts w:ascii="Arial" w:hAnsi="Arial" w:cs="Arial"/>
        </w:rPr>
        <w:t xml:space="preserve">omponents for </w:t>
      </w:r>
      <w:r w:rsidR="00581F83">
        <w:rPr>
          <w:rFonts w:ascii="Arial" w:hAnsi="Arial" w:cs="Arial"/>
        </w:rPr>
        <w:t>N</w:t>
      </w:r>
      <w:r w:rsidR="00BC6E98">
        <w:rPr>
          <w:rFonts w:ascii="Arial" w:hAnsi="Arial" w:cs="Arial"/>
        </w:rPr>
        <w:t xml:space="preserve">uclear </w:t>
      </w:r>
      <w:r w:rsidR="00581F83">
        <w:rPr>
          <w:rFonts w:ascii="Arial" w:hAnsi="Arial" w:cs="Arial"/>
        </w:rPr>
        <w:t>P</w:t>
      </w:r>
      <w:r w:rsidR="00BC6E98">
        <w:rPr>
          <w:rFonts w:ascii="Arial" w:hAnsi="Arial" w:cs="Arial"/>
        </w:rPr>
        <w:t xml:space="preserve">ower </w:t>
      </w:r>
      <w:r w:rsidR="00581F83">
        <w:rPr>
          <w:rFonts w:ascii="Arial" w:hAnsi="Arial" w:cs="Arial"/>
        </w:rPr>
        <w:t>R</w:t>
      </w:r>
      <w:r w:rsidR="00BC6E98">
        <w:rPr>
          <w:rFonts w:ascii="Arial" w:hAnsi="Arial" w:cs="Arial"/>
        </w:rPr>
        <w:t>eactors</w:t>
      </w:r>
      <w:r w:rsidR="00581F83">
        <w:rPr>
          <w:rFonts w:ascii="Arial" w:hAnsi="Arial" w:cs="Arial"/>
        </w:rPr>
        <w:t>,</w:t>
      </w:r>
      <w:r w:rsidR="00BC6E98">
        <w:rPr>
          <w:rFonts w:ascii="Arial" w:hAnsi="Arial" w:cs="Arial"/>
        </w:rPr>
        <w:t>”</w:t>
      </w:r>
      <w:r w:rsidR="00581F83">
        <w:rPr>
          <w:rFonts w:ascii="Arial" w:hAnsi="Arial" w:cs="Arial"/>
        </w:rPr>
        <w:t xml:space="preserve"> </w:t>
      </w:r>
      <w:r w:rsidR="00D7590B" w:rsidRPr="00D7590B">
        <w:rPr>
          <w:rFonts w:ascii="Arial" w:hAnsi="Arial" w:cs="Arial"/>
          <w:i/>
        </w:rPr>
        <w:t>Federal Register</w:t>
      </w:r>
      <w:r w:rsidR="00D15902">
        <w:rPr>
          <w:rFonts w:ascii="Arial" w:hAnsi="Arial" w:cs="Arial"/>
        </w:rPr>
        <w:t>, Volume</w:t>
      </w:r>
      <w:r w:rsidR="00581F83">
        <w:rPr>
          <w:rFonts w:ascii="Arial" w:hAnsi="Arial" w:cs="Arial"/>
        </w:rPr>
        <w:t xml:space="preserve"> 69, </w:t>
      </w:r>
      <w:r w:rsidR="00D15902">
        <w:rPr>
          <w:rFonts w:ascii="Arial" w:hAnsi="Arial" w:cs="Arial"/>
        </w:rPr>
        <w:t xml:space="preserve">Number 224, p. 68047, Washington, DC, </w:t>
      </w:r>
      <w:r w:rsidR="00B73829">
        <w:rPr>
          <w:rFonts w:ascii="Arial" w:hAnsi="Arial" w:cs="Arial"/>
        </w:rPr>
        <w:t>November 22, </w:t>
      </w:r>
      <w:r w:rsidR="00D15902">
        <w:rPr>
          <w:rFonts w:ascii="Arial" w:hAnsi="Arial" w:cs="Arial"/>
        </w:rPr>
        <w:t>2004.</w:t>
      </w:r>
    </w:p>
    <w:p w:rsidR="000E4E12" w:rsidRDefault="000E4E12" w:rsidP="000E4E12">
      <w:pPr>
        <w:tabs>
          <w:tab w:val="left" w:pos="274"/>
          <w:tab w:val="left" w:pos="806"/>
          <w:tab w:val="left" w:pos="1440"/>
          <w:tab w:val="left" w:pos="2074"/>
          <w:tab w:val="left" w:pos="2707"/>
        </w:tabs>
        <w:spacing w:line="240" w:lineRule="atLeast"/>
        <w:jc w:val="both"/>
        <w:rPr>
          <w:rFonts w:ascii="Arial" w:hAnsi="Arial" w:cs="Arial"/>
        </w:rPr>
      </w:pPr>
    </w:p>
    <w:p w:rsidR="000E4E12" w:rsidRDefault="008E3097" w:rsidP="000E4E12">
      <w:pPr>
        <w:tabs>
          <w:tab w:val="left" w:pos="274"/>
          <w:tab w:val="left" w:pos="806"/>
          <w:tab w:val="left" w:pos="1440"/>
          <w:tab w:val="left" w:pos="2074"/>
          <w:tab w:val="left" w:pos="2707"/>
        </w:tabs>
        <w:spacing w:line="240" w:lineRule="atLeast"/>
        <w:jc w:val="both"/>
        <w:rPr>
          <w:rFonts w:ascii="Arial" w:hAnsi="Arial" w:cs="Arial"/>
        </w:rPr>
      </w:pPr>
      <w:hyperlink r:id="rId11" w:history="1">
        <w:r w:rsidR="00E36E6B" w:rsidRPr="00BC6E98">
          <w:rPr>
            <w:rStyle w:val="Hyperlink"/>
            <w:rFonts w:ascii="Arial" w:hAnsi="Arial" w:cs="Arial"/>
          </w:rPr>
          <w:t xml:space="preserve">10 </w:t>
        </w:r>
        <w:r w:rsidR="00581F83">
          <w:rPr>
            <w:rStyle w:val="Hyperlink"/>
            <w:rFonts w:ascii="Arial" w:hAnsi="Arial" w:cs="Arial"/>
          </w:rPr>
          <w:t>CFR</w:t>
        </w:r>
        <w:r w:rsidR="00E36E6B" w:rsidRPr="00BC6E98">
          <w:rPr>
            <w:rStyle w:val="Hyperlink"/>
            <w:rFonts w:ascii="Arial" w:hAnsi="Arial" w:cs="Arial"/>
          </w:rPr>
          <w:t xml:space="preserve"> 50.69</w:t>
        </w:r>
        <w:r w:rsidR="00581F83">
          <w:rPr>
            <w:rStyle w:val="Hyperlink"/>
            <w:rFonts w:ascii="Arial" w:hAnsi="Arial" w:cs="Arial"/>
          </w:rPr>
          <w:t>,</w:t>
        </w:r>
        <w:r w:rsidR="00E36E6B" w:rsidRPr="00BC6E98">
          <w:rPr>
            <w:rStyle w:val="Hyperlink"/>
            <w:rFonts w:ascii="Arial" w:hAnsi="Arial" w:cs="Arial"/>
          </w:rPr>
          <w:t xml:space="preserve"> </w:t>
        </w:r>
      </w:hyperlink>
      <w:r w:rsidR="00E36E6B">
        <w:rPr>
          <w:rFonts w:ascii="Arial" w:hAnsi="Arial" w:cs="Arial"/>
        </w:rPr>
        <w:t>“Risk-</w:t>
      </w:r>
      <w:r w:rsidR="00727C5D">
        <w:rPr>
          <w:rFonts w:ascii="Arial" w:hAnsi="Arial" w:cs="Arial"/>
        </w:rPr>
        <w:t>I</w:t>
      </w:r>
      <w:r w:rsidR="00E36E6B">
        <w:rPr>
          <w:rFonts w:ascii="Arial" w:hAnsi="Arial" w:cs="Arial"/>
        </w:rPr>
        <w:t xml:space="preserve">nformed </w:t>
      </w:r>
      <w:r w:rsidR="00727C5D">
        <w:rPr>
          <w:rFonts w:ascii="Arial" w:hAnsi="Arial" w:cs="Arial"/>
        </w:rPr>
        <w:t>C</w:t>
      </w:r>
      <w:r w:rsidR="00E36E6B">
        <w:rPr>
          <w:rFonts w:ascii="Arial" w:hAnsi="Arial" w:cs="Arial"/>
        </w:rPr>
        <w:t xml:space="preserve">ategorization and </w:t>
      </w:r>
      <w:r w:rsidR="00727C5D">
        <w:rPr>
          <w:rFonts w:ascii="Arial" w:hAnsi="Arial" w:cs="Arial"/>
        </w:rPr>
        <w:t>T</w:t>
      </w:r>
      <w:r w:rsidR="00E36E6B">
        <w:rPr>
          <w:rFonts w:ascii="Arial" w:hAnsi="Arial" w:cs="Arial"/>
        </w:rPr>
        <w:t xml:space="preserve">reatment of </w:t>
      </w:r>
      <w:r w:rsidR="00727C5D">
        <w:rPr>
          <w:rFonts w:ascii="Arial" w:hAnsi="Arial" w:cs="Arial"/>
        </w:rPr>
        <w:t>S</w:t>
      </w:r>
      <w:r w:rsidR="00E36E6B">
        <w:rPr>
          <w:rFonts w:ascii="Arial" w:hAnsi="Arial" w:cs="Arial"/>
        </w:rPr>
        <w:t xml:space="preserve">tructures, </w:t>
      </w:r>
      <w:r w:rsidR="00727C5D">
        <w:rPr>
          <w:rFonts w:ascii="Arial" w:hAnsi="Arial" w:cs="Arial"/>
        </w:rPr>
        <w:t>S</w:t>
      </w:r>
      <w:r w:rsidR="00E36E6B">
        <w:rPr>
          <w:rFonts w:ascii="Arial" w:hAnsi="Arial" w:cs="Arial"/>
        </w:rPr>
        <w:t xml:space="preserve">ystems and </w:t>
      </w:r>
      <w:r w:rsidR="00727C5D">
        <w:rPr>
          <w:rFonts w:ascii="Arial" w:hAnsi="Arial" w:cs="Arial"/>
        </w:rPr>
        <w:t>C</w:t>
      </w:r>
      <w:r w:rsidR="00E36E6B">
        <w:rPr>
          <w:rFonts w:ascii="Arial" w:hAnsi="Arial" w:cs="Arial"/>
        </w:rPr>
        <w:t xml:space="preserve">omponents for </w:t>
      </w:r>
      <w:r w:rsidR="00727C5D">
        <w:rPr>
          <w:rFonts w:ascii="Arial" w:hAnsi="Arial" w:cs="Arial"/>
        </w:rPr>
        <w:t>N</w:t>
      </w:r>
      <w:r w:rsidR="00E36E6B">
        <w:rPr>
          <w:rFonts w:ascii="Arial" w:hAnsi="Arial" w:cs="Arial"/>
        </w:rPr>
        <w:t xml:space="preserve">uclear </w:t>
      </w:r>
      <w:r w:rsidR="00727C5D">
        <w:rPr>
          <w:rFonts w:ascii="Arial" w:hAnsi="Arial" w:cs="Arial"/>
        </w:rPr>
        <w:t>P</w:t>
      </w:r>
      <w:r w:rsidR="00E36E6B">
        <w:rPr>
          <w:rFonts w:ascii="Arial" w:hAnsi="Arial" w:cs="Arial"/>
        </w:rPr>
        <w:t xml:space="preserve">ower </w:t>
      </w:r>
      <w:r w:rsidR="00727C5D">
        <w:rPr>
          <w:rFonts w:ascii="Arial" w:hAnsi="Arial" w:cs="Arial"/>
        </w:rPr>
        <w:t>R</w:t>
      </w:r>
      <w:r w:rsidR="00E36E6B">
        <w:rPr>
          <w:rFonts w:ascii="Arial" w:hAnsi="Arial" w:cs="Arial"/>
        </w:rPr>
        <w:t>eactors</w:t>
      </w:r>
      <w:r w:rsidR="00727C5D">
        <w:rPr>
          <w:rFonts w:ascii="Arial" w:hAnsi="Arial" w:cs="Arial"/>
        </w:rPr>
        <w:t>,</w:t>
      </w:r>
      <w:r w:rsidR="00E36E6B">
        <w:rPr>
          <w:rFonts w:ascii="Arial" w:hAnsi="Arial" w:cs="Arial"/>
        </w:rPr>
        <w:t>”</w:t>
      </w:r>
      <w:r w:rsidR="00727C5D">
        <w:rPr>
          <w:rFonts w:ascii="Arial" w:hAnsi="Arial" w:cs="Arial"/>
        </w:rPr>
        <w:t xml:space="preserve"> U.S. Nuclear Regulatory Commission,</w:t>
      </w:r>
      <w:r w:rsidR="00974B97">
        <w:rPr>
          <w:rFonts w:ascii="Arial" w:hAnsi="Arial" w:cs="Arial"/>
        </w:rPr>
        <w:t xml:space="preserve"> Washington, DC.</w:t>
      </w:r>
      <w:r w:rsidR="00727C5D">
        <w:rPr>
          <w:rFonts w:ascii="Arial" w:hAnsi="Arial" w:cs="Arial"/>
        </w:rPr>
        <w:t xml:space="preserve"> </w:t>
      </w:r>
    </w:p>
    <w:p w:rsidR="000E4E12" w:rsidRDefault="000E4E12" w:rsidP="000E4E12">
      <w:pPr>
        <w:tabs>
          <w:tab w:val="left" w:pos="274"/>
          <w:tab w:val="left" w:pos="806"/>
          <w:tab w:val="left" w:pos="1440"/>
          <w:tab w:val="left" w:pos="2074"/>
          <w:tab w:val="left" w:pos="2707"/>
        </w:tabs>
        <w:spacing w:line="240" w:lineRule="atLeast"/>
        <w:jc w:val="both"/>
        <w:rPr>
          <w:rFonts w:ascii="Arial" w:hAnsi="Arial" w:cs="Arial"/>
        </w:rPr>
      </w:pPr>
    </w:p>
    <w:p w:rsidR="000E4E12" w:rsidRDefault="008E3097" w:rsidP="000E4E12">
      <w:pPr>
        <w:tabs>
          <w:tab w:val="left" w:pos="274"/>
          <w:tab w:val="left" w:pos="806"/>
          <w:tab w:val="left" w:pos="1440"/>
          <w:tab w:val="left" w:pos="2074"/>
          <w:tab w:val="left" w:pos="2707"/>
        </w:tabs>
        <w:spacing w:line="240" w:lineRule="atLeast"/>
        <w:jc w:val="both"/>
        <w:rPr>
          <w:rFonts w:ascii="Arial" w:hAnsi="Arial" w:cs="Arial"/>
        </w:rPr>
      </w:pPr>
      <w:hyperlink r:id="rId12" w:history="1">
        <w:r w:rsidR="00C94CD5">
          <w:rPr>
            <w:rStyle w:val="Hyperlink"/>
            <w:rFonts w:ascii="Arial" w:hAnsi="Arial" w:cs="Arial"/>
          </w:rPr>
          <w:t>RG</w:t>
        </w:r>
        <w:r w:rsidR="00C94CD5" w:rsidRPr="00944716">
          <w:rPr>
            <w:rStyle w:val="Hyperlink"/>
            <w:rFonts w:ascii="Arial" w:hAnsi="Arial" w:cs="Arial"/>
          </w:rPr>
          <w:t xml:space="preserve"> 1.200</w:t>
        </w:r>
      </w:hyperlink>
      <w:r w:rsidR="00727C5D">
        <w:t>,</w:t>
      </w:r>
      <w:r w:rsidR="0039642D" w:rsidRPr="00944716">
        <w:rPr>
          <w:rFonts w:ascii="Arial" w:hAnsi="Arial" w:cs="Arial"/>
        </w:rPr>
        <w:t xml:space="preserve"> </w:t>
      </w:r>
      <w:r w:rsidR="006E5733" w:rsidRPr="00944716">
        <w:rPr>
          <w:rFonts w:ascii="Arial" w:hAnsi="Arial" w:cs="Arial"/>
        </w:rPr>
        <w:t>“An Approach for Determining the Technical Adequacy of Probabilistic Risk Assessment Results for Risk-Informed Activities</w:t>
      </w:r>
      <w:r w:rsidR="00727C5D">
        <w:rPr>
          <w:rFonts w:ascii="Arial" w:hAnsi="Arial" w:cs="Arial"/>
        </w:rPr>
        <w:t>,</w:t>
      </w:r>
      <w:r w:rsidR="006E5733" w:rsidRPr="00944716">
        <w:rPr>
          <w:rFonts w:ascii="Arial" w:hAnsi="Arial" w:cs="Arial"/>
        </w:rPr>
        <w:t>”</w:t>
      </w:r>
      <w:r w:rsidR="00B723CC">
        <w:rPr>
          <w:rFonts w:ascii="Arial" w:hAnsi="Arial" w:cs="Arial"/>
        </w:rPr>
        <w:t xml:space="preserve"> </w:t>
      </w:r>
      <w:r w:rsidR="00835FC9">
        <w:rPr>
          <w:rFonts w:ascii="Arial" w:hAnsi="Arial" w:cs="Arial"/>
        </w:rPr>
        <w:t xml:space="preserve">U.S. Nuclear Regulatory Commission, Washington, DC. </w:t>
      </w:r>
      <w:r w:rsidR="0039642D" w:rsidRPr="00944716">
        <w:rPr>
          <w:rFonts w:ascii="Arial" w:hAnsi="Arial" w:cs="Arial"/>
        </w:rPr>
        <w:t>(</w:t>
      </w:r>
      <w:r w:rsidR="00E4689D">
        <w:rPr>
          <w:rFonts w:ascii="Arial" w:hAnsi="Arial" w:cs="Arial"/>
        </w:rPr>
        <w:t>ADAMS Accession No. </w:t>
      </w:r>
      <w:r w:rsidR="0039642D" w:rsidRPr="00944716">
        <w:rPr>
          <w:rFonts w:ascii="Arial" w:hAnsi="Arial" w:cs="Arial"/>
        </w:rPr>
        <w:t>ML090410014)</w:t>
      </w:r>
    </w:p>
    <w:p w:rsidR="000E4E12" w:rsidRDefault="000E4E12" w:rsidP="000E4E12">
      <w:pPr>
        <w:tabs>
          <w:tab w:val="left" w:pos="274"/>
          <w:tab w:val="left" w:pos="806"/>
          <w:tab w:val="left" w:pos="1440"/>
          <w:tab w:val="left" w:pos="2074"/>
          <w:tab w:val="left" w:pos="2707"/>
        </w:tabs>
        <w:spacing w:line="240" w:lineRule="atLeast"/>
        <w:jc w:val="both"/>
      </w:pPr>
    </w:p>
    <w:p w:rsidR="000E4E12" w:rsidRDefault="008E3097" w:rsidP="000E4E12">
      <w:pPr>
        <w:tabs>
          <w:tab w:val="left" w:pos="274"/>
          <w:tab w:val="left" w:pos="806"/>
          <w:tab w:val="left" w:pos="1440"/>
          <w:tab w:val="left" w:pos="2074"/>
          <w:tab w:val="left" w:pos="2707"/>
        </w:tabs>
        <w:spacing w:line="240" w:lineRule="atLeast"/>
        <w:jc w:val="both"/>
        <w:rPr>
          <w:rFonts w:ascii="Arial" w:hAnsi="Arial" w:cs="Arial"/>
        </w:rPr>
      </w:pPr>
      <w:hyperlink r:id="rId13" w:history="1">
        <w:r w:rsidR="00C94CD5">
          <w:rPr>
            <w:rStyle w:val="Hyperlink"/>
            <w:rFonts w:ascii="Arial" w:hAnsi="Arial" w:cs="Arial"/>
          </w:rPr>
          <w:t>RG</w:t>
        </w:r>
        <w:r w:rsidR="00C94CD5" w:rsidRPr="00BC6E98">
          <w:rPr>
            <w:rStyle w:val="Hyperlink"/>
            <w:rFonts w:ascii="Arial" w:hAnsi="Arial" w:cs="Arial"/>
          </w:rPr>
          <w:t xml:space="preserve"> 1.201</w:t>
        </w:r>
      </w:hyperlink>
      <w:r w:rsidR="00BC6E98">
        <w:rPr>
          <w:rFonts w:ascii="Arial" w:hAnsi="Arial" w:cs="Arial"/>
        </w:rPr>
        <w:t xml:space="preserve"> “Guidelines for </w:t>
      </w:r>
      <w:r w:rsidR="00E36E6B">
        <w:rPr>
          <w:rFonts w:ascii="Arial" w:hAnsi="Arial" w:cs="Arial"/>
        </w:rPr>
        <w:t xml:space="preserve">Categorizing Structures, Systems, and Components in Nuclear Power Plants </w:t>
      </w:r>
      <w:r w:rsidR="00DA29C8">
        <w:rPr>
          <w:rFonts w:ascii="Arial" w:hAnsi="Arial" w:cs="Arial"/>
        </w:rPr>
        <w:t>a</w:t>
      </w:r>
      <w:r w:rsidR="00E36E6B">
        <w:rPr>
          <w:rFonts w:ascii="Arial" w:hAnsi="Arial" w:cs="Arial"/>
        </w:rPr>
        <w:t xml:space="preserve">ccording to </w:t>
      </w:r>
      <w:r w:rsidR="00DA29C8">
        <w:rPr>
          <w:rFonts w:ascii="Arial" w:hAnsi="Arial" w:cs="Arial"/>
        </w:rPr>
        <w:t>T</w:t>
      </w:r>
      <w:r w:rsidR="00E36E6B">
        <w:rPr>
          <w:rFonts w:ascii="Arial" w:hAnsi="Arial" w:cs="Arial"/>
        </w:rPr>
        <w:t>heir Safety Significance</w:t>
      </w:r>
      <w:r w:rsidR="00835FC9">
        <w:rPr>
          <w:rFonts w:ascii="Arial" w:hAnsi="Arial" w:cs="Arial"/>
        </w:rPr>
        <w:t>,</w:t>
      </w:r>
      <w:r w:rsidR="00E36E6B">
        <w:rPr>
          <w:rFonts w:ascii="Arial" w:hAnsi="Arial" w:cs="Arial"/>
        </w:rPr>
        <w:t>”</w:t>
      </w:r>
      <w:r w:rsidR="00835FC9">
        <w:rPr>
          <w:rFonts w:ascii="Arial" w:hAnsi="Arial" w:cs="Arial"/>
        </w:rPr>
        <w:t xml:space="preserve"> U.S. Nuclear Regulatory Commission, Washington, DC.</w:t>
      </w:r>
      <w:r w:rsidR="002D28CB">
        <w:rPr>
          <w:rFonts w:ascii="Arial" w:hAnsi="Arial" w:cs="Arial"/>
        </w:rPr>
        <w:t xml:space="preserve"> (</w:t>
      </w:r>
      <w:r w:rsidR="008236D9">
        <w:rPr>
          <w:rFonts w:ascii="Arial" w:hAnsi="Arial" w:cs="Arial"/>
        </w:rPr>
        <w:t>ADAMS Accession No. </w:t>
      </w:r>
      <w:r w:rsidR="002D28CB">
        <w:rPr>
          <w:rFonts w:ascii="Arial" w:hAnsi="Arial" w:cs="Arial"/>
        </w:rPr>
        <w:t>ML061090627)</w:t>
      </w:r>
    </w:p>
    <w:p w:rsidR="000E4E12" w:rsidRDefault="000E4E12" w:rsidP="000E4E12">
      <w:pPr>
        <w:tabs>
          <w:tab w:val="left" w:pos="274"/>
          <w:tab w:val="left" w:pos="806"/>
          <w:tab w:val="left" w:pos="1440"/>
          <w:tab w:val="left" w:pos="2074"/>
          <w:tab w:val="left" w:pos="2707"/>
        </w:tabs>
        <w:spacing w:line="240" w:lineRule="atLeast"/>
        <w:jc w:val="both"/>
        <w:rPr>
          <w:rFonts w:ascii="Arial" w:hAnsi="Arial" w:cs="Arial"/>
        </w:rPr>
      </w:pPr>
    </w:p>
    <w:p w:rsidR="000E4E12" w:rsidRDefault="008E3097" w:rsidP="000E4E12">
      <w:pPr>
        <w:tabs>
          <w:tab w:val="left" w:pos="274"/>
          <w:tab w:val="left" w:pos="806"/>
          <w:tab w:val="left" w:pos="1440"/>
          <w:tab w:val="left" w:pos="2074"/>
          <w:tab w:val="left" w:pos="2707"/>
        </w:tabs>
        <w:spacing w:line="240" w:lineRule="atLeast"/>
        <w:jc w:val="both"/>
        <w:rPr>
          <w:rFonts w:ascii="Arial" w:hAnsi="Arial" w:cs="Arial"/>
        </w:rPr>
      </w:pPr>
      <w:hyperlink r:id="rId14" w:history="1">
        <w:r w:rsidR="00D1002F" w:rsidRPr="00D1002F">
          <w:rPr>
            <w:rStyle w:val="Hyperlink"/>
            <w:rFonts w:ascii="Arial" w:hAnsi="Arial" w:cs="Arial"/>
          </w:rPr>
          <w:t>COM-106</w:t>
        </w:r>
      </w:hyperlink>
      <w:r w:rsidR="00C94CD5">
        <w:t>,</w:t>
      </w:r>
      <w:r w:rsidR="00D1002F">
        <w:rPr>
          <w:rFonts w:ascii="Arial" w:hAnsi="Arial" w:cs="Arial"/>
        </w:rPr>
        <w:t xml:space="preserve"> “Control of Task Interface Agreements</w:t>
      </w:r>
      <w:r w:rsidR="00C94CD5">
        <w:rPr>
          <w:rFonts w:ascii="Arial" w:hAnsi="Arial" w:cs="Arial"/>
        </w:rPr>
        <w:t>,</w:t>
      </w:r>
      <w:r w:rsidR="00D1002F">
        <w:rPr>
          <w:rFonts w:ascii="Arial" w:hAnsi="Arial" w:cs="Arial"/>
        </w:rPr>
        <w:t>”</w:t>
      </w:r>
      <w:r w:rsidR="0094095B">
        <w:rPr>
          <w:rFonts w:ascii="Arial" w:hAnsi="Arial" w:cs="Arial"/>
        </w:rPr>
        <w:t xml:space="preserve"> U.S. Nuclear Regulatory Commission, Washington, DC, March 17, 2008</w:t>
      </w:r>
      <w:r w:rsidR="00374DA6">
        <w:rPr>
          <w:rFonts w:ascii="Arial" w:hAnsi="Arial" w:cs="Arial"/>
        </w:rPr>
        <w:t>.</w:t>
      </w:r>
      <w:r w:rsidR="00D1002F">
        <w:rPr>
          <w:rFonts w:ascii="Arial" w:hAnsi="Arial" w:cs="Arial"/>
        </w:rPr>
        <w:t xml:space="preserve"> (</w:t>
      </w:r>
      <w:r w:rsidR="008236D9">
        <w:rPr>
          <w:rFonts w:ascii="Arial" w:hAnsi="Arial" w:cs="Arial"/>
        </w:rPr>
        <w:t>ADAMS Accession No. </w:t>
      </w:r>
      <w:r w:rsidR="00D1002F">
        <w:rPr>
          <w:rFonts w:ascii="Arial" w:hAnsi="Arial" w:cs="Arial"/>
        </w:rPr>
        <w:t>ML073440014)</w:t>
      </w:r>
    </w:p>
    <w:p w:rsidR="000E4E12" w:rsidRDefault="000E4E12" w:rsidP="000E4E12">
      <w:pPr>
        <w:tabs>
          <w:tab w:val="left" w:pos="274"/>
          <w:tab w:val="left" w:pos="806"/>
          <w:tab w:val="left" w:pos="1440"/>
          <w:tab w:val="left" w:pos="2074"/>
          <w:tab w:val="left" w:pos="2707"/>
        </w:tabs>
        <w:spacing w:line="240" w:lineRule="atLeast"/>
        <w:jc w:val="both"/>
        <w:rPr>
          <w:rFonts w:ascii="Arial" w:hAnsi="Arial" w:cs="Arial"/>
        </w:rPr>
      </w:pPr>
    </w:p>
    <w:p w:rsidR="000E4E12" w:rsidRDefault="00D7590B" w:rsidP="000E4E12">
      <w:pPr>
        <w:tabs>
          <w:tab w:val="left" w:pos="274"/>
          <w:tab w:val="left" w:pos="806"/>
          <w:tab w:val="left" w:pos="1440"/>
          <w:tab w:val="left" w:pos="2074"/>
          <w:tab w:val="left" w:pos="2707"/>
        </w:tabs>
        <w:spacing w:line="240" w:lineRule="atLeast"/>
        <w:jc w:val="both"/>
        <w:rPr>
          <w:rFonts w:ascii="Arial" w:hAnsi="Arial" w:cs="Arial"/>
        </w:rPr>
      </w:pPr>
      <w:r w:rsidRPr="00CF647A">
        <w:rPr>
          <w:rFonts w:ascii="Arial" w:hAnsi="Arial" w:cs="Arial"/>
        </w:rPr>
        <w:t>NEI 00-04</w:t>
      </w:r>
      <w:r w:rsidRPr="00D7590B">
        <w:t>,</w:t>
      </w:r>
      <w:r w:rsidR="00BC6E98" w:rsidRPr="00D11321">
        <w:rPr>
          <w:rFonts w:ascii="Arial" w:hAnsi="Arial" w:cs="Arial"/>
        </w:rPr>
        <w:t xml:space="preserve"> </w:t>
      </w:r>
      <w:r w:rsidR="00E36E6B" w:rsidRPr="00D11321">
        <w:rPr>
          <w:rFonts w:ascii="Arial" w:hAnsi="Arial" w:cs="Arial"/>
        </w:rPr>
        <w:t>“10</w:t>
      </w:r>
      <w:r w:rsidR="00C94CD5" w:rsidRPr="00D11321">
        <w:rPr>
          <w:rFonts w:ascii="Arial" w:hAnsi="Arial" w:cs="Arial"/>
        </w:rPr>
        <w:t> </w:t>
      </w:r>
      <w:r w:rsidR="00E36E6B" w:rsidRPr="00D11321">
        <w:rPr>
          <w:rFonts w:ascii="Arial" w:hAnsi="Arial" w:cs="Arial"/>
        </w:rPr>
        <w:t>C</w:t>
      </w:r>
      <w:r w:rsidR="00D11321">
        <w:rPr>
          <w:rFonts w:ascii="Arial" w:hAnsi="Arial" w:cs="Arial"/>
        </w:rPr>
        <w:t>F</w:t>
      </w:r>
      <w:r w:rsidR="00E36E6B" w:rsidRPr="00D11321">
        <w:rPr>
          <w:rFonts w:ascii="Arial" w:hAnsi="Arial" w:cs="Arial"/>
        </w:rPr>
        <w:t>R</w:t>
      </w:r>
      <w:r w:rsidR="00C94CD5">
        <w:rPr>
          <w:rFonts w:ascii="Arial" w:hAnsi="Arial" w:cs="Arial"/>
        </w:rPr>
        <w:t> </w:t>
      </w:r>
      <w:r w:rsidR="00E36E6B">
        <w:rPr>
          <w:rFonts w:ascii="Arial" w:hAnsi="Arial" w:cs="Arial"/>
        </w:rPr>
        <w:t>50.69 SSC Categorization Guideline</w:t>
      </w:r>
      <w:r w:rsidR="00C94CD5">
        <w:rPr>
          <w:rFonts w:ascii="Arial" w:hAnsi="Arial" w:cs="Arial"/>
        </w:rPr>
        <w:t>,</w:t>
      </w:r>
      <w:r w:rsidR="00E36E6B">
        <w:rPr>
          <w:rFonts w:ascii="Arial" w:hAnsi="Arial" w:cs="Arial"/>
        </w:rPr>
        <w:t>”</w:t>
      </w:r>
      <w:r w:rsidR="00374DA6">
        <w:rPr>
          <w:rFonts w:ascii="Arial" w:hAnsi="Arial" w:cs="Arial"/>
        </w:rPr>
        <w:t xml:space="preserve"> Nuclear Energy Institute, Washington, DC,</w:t>
      </w:r>
      <w:r w:rsidR="0094095B">
        <w:rPr>
          <w:rFonts w:ascii="Arial" w:hAnsi="Arial" w:cs="Arial"/>
        </w:rPr>
        <w:t xml:space="preserve"> </w:t>
      </w:r>
      <w:r w:rsidR="00374DA6">
        <w:rPr>
          <w:rFonts w:ascii="Arial" w:hAnsi="Arial" w:cs="Arial"/>
        </w:rPr>
        <w:t>July 31, 2005.</w:t>
      </w:r>
      <w:r w:rsidR="002D28CB">
        <w:rPr>
          <w:rFonts w:ascii="Arial" w:hAnsi="Arial" w:cs="Arial"/>
        </w:rPr>
        <w:t xml:space="preserve"> (</w:t>
      </w:r>
      <w:r w:rsidR="008236D9">
        <w:rPr>
          <w:rFonts w:ascii="Arial" w:hAnsi="Arial" w:cs="Arial"/>
        </w:rPr>
        <w:t>ADAMS Accession No. </w:t>
      </w:r>
      <w:r w:rsidR="002D28CB">
        <w:rPr>
          <w:rFonts w:ascii="Arial" w:hAnsi="Arial" w:cs="Arial"/>
        </w:rPr>
        <w:t>ML052900163)</w:t>
      </w:r>
    </w:p>
    <w:p w:rsidR="000E4E12" w:rsidRDefault="000E4E12" w:rsidP="000E4E12">
      <w:pPr>
        <w:tabs>
          <w:tab w:val="left" w:pos="274"/>
          <w:tab w:val="left" w:pos="806"/>
          <w:tab w:val="left" w:pos="1440"/>
          <w:tab w:val="left" w:pos="2074"/>
          <w:tab w:val="left" w:pos="2707"/>
        </w:tabs>
        <w:spacing w:line="240" w:lineRule="atLeast"/>
        <w:jc w:val="both"/>
        <w:rPr>
          <w:rFonts w:ascii="Arial" w:hAnsi="Arial" w:cs="Arial"/>
        </w:rPr>
      </w:pPr>
    </w:p>
    <w:p w:rsidR="000E4E12" w:rsidRDefault="00A62101" w:rsidP="000E4E12">
      <w:pPr>
        <w:tabs>
          <w:tab w:val="left" w:pos="274"/>
          <w:tab w:val="left" w:pos="806"/>
          <w:tab w:val="left" w:pos="1440"/>
          <w:tab w:val="left" w:pos="2074"/>
          <w:tab w:val="left" w:pos="2707"/>
        </w:tabs>
        <w:spacing w:line="240" w:lineRule="atLeast"/>
        <w:jc w:val="both"/>
        <w:rPr>
          <w:rFonts w:ascii="Arial" w:hAnsi="Arial" w:cs="Arial"/>
        </w:rPr>
      </w:pPr>
      <w:r>
        <w:rPr>
          <w:rFonts w:ascii="Arial" w:hAnsi="Arial" w:cs="Arial"/>
        </w:rPr>
        <w:t>NRC Safety Evaluation</w:t>
      </w:r>
      <w:r w:rsidR="00C557D1">
        <w:rPr>
          <w:rFonts w:ascii="Arial" w:hAnsi="Arial" w:cs="Arial"/>
        </w:rPr>
        <w:t xml:space="preserve"> Report</w:t>
      </w:r>
      <w:r>
        <w:rPr>
          <w:rFonts w:ascii="Arial" w:hAnsi="Arial" w:cs="Arial"/>
        </w:rPr>
        <w:t xml:space="preserve"> on STP Exemption Request, August</w:t>
      </w:r>
      <w:r w:rsidR="002A7928">
        <w:rPr>
          <w:rFonts w:ascii="Arial" w:hAnsi="Arial" w:cs="Arial"/>
        </w:rPr>
        <w:t> </w:t>
      </w:r>
      <w:r>
        <w:rPr>
          <w:rFonts w:ascii="Arial" w:hAnsi="Arial" w:cs="Arial"/>
        </w:rPr>
        <w:t>3,</w:t>
      </w:r>
      <w:r w:rsidR="002A7928">
        <w:rPr>
          <w:rFonts w:ascii="Arial" w:hAnsi="Arial" w:cs="Arial"/>
        </w:rPr>
        <w:t> </w:t>
      </w:r>
      <w:r>
        <w:rPr>
          <w:rFonts w:ascii="Arial" w:hAnsi="Arial" w:cs="Arial"/>
        </w:rPr>
        <w:t>2001 (</w:t>
      </w:r>
      <w:r w:rsidR="008236D9">
        <w:rPr>
          <w:rFonts w:ascii="Arial" w:hAnsi="Arial" w:cs="Arial"/>
        </w:rPr>
        <w:t>ADAMS Accession Nos. </w:t>
      </w:r>
      <w:r>
        <w:rPr>
          <w:rFonts w:ascii="Arial" w:hAnsi="Arial" w:cs="Arial"/>
        </w:rPr>
        <w:t>ML011990368 and ML012040370).</w:t>
      </w:r>
    </w:p>
    <w:p w:rsidR="005F30D1" w:rsidRDefault="005F30D1" w:rsidP="000E4E12">
      <w:pPr>
        <w:tabs>
          <w:tab w:val="left" w:pos="274"/>
          <w:tab w:val="left" w:pos="806"/>
          <w:tab w:val="left" w:pos="1440"/>
          <w:tab w:val="left" w:pos="2074"/>
          <w:tab w:val="left" w:pos="2707"/>
        </w:tabs>
        <w:spacing w:line="240" w:lineRule="atLeast"/>
        <w:jc w:val="both"/>
        <w:rPr>
          <w:rFonts w:ascii="Arial" w:hAnsi="Arial" w:cs="Arial"/>
        </w:rPr>
      </w:pPr>
    </w:p>
    <w:p w:rsidR="005F30D1" w:rsidRPr="005F30D1" w:rsidRDefault="005F30D1" w:rsidP="005F30D1">
      <w:pPr>
        <w:tabs>
          <w:tab w:val="left" w:pos="274"/>
          <w:tab w:val="left" w:pos="806"/>
          <w:tab w:val="left" w:pos="1440"/>
          <w:tab w:val="left" w:pos="2074"/>
          <w:tab w:val="left" w:pos="2707"/>
        </w:tabs>
        <w:spacing w:line="240" w:lineRule="atLeast"/>
        <w:jc w:val="both"/>
        <w:rPr>
          <w:rFonts w:ascii="Arial" w:hAnsi="Arial" w:cs="Arial"/>
          <w:bCs/>
        </w:rPr>
      </w:pPr>
      <w:r w:rsidRPr="005F30D1">
        <w:rPr>
          <w:rFonts w:ascii="Arial" w:hAnsi="Arial" w:cs="Arial"/>
          <w:bCs/>
        </w:rPr>
        <w:t>WCAP-16308-NP-A, Revision 0, “Pressurized Water Reactor Owners Group 10 CFR 50.69</w:t>
      </w:r>
      <w:r>
        <w:rPr>
          <w:rFonts w:ascii="Arial" w:hAnsi="Arial" w:cs="Arial"/>
          <w:bCs/>
        </w:rPr>
        <w:t xml:space="preserve"> </w:t>
      </w:r>
      <w:r w:rsidRPr="005F30D1">
        <w:rPr>
          <w:rFonts w:ascii="Arial" w:hAnsi="Arial" w:cs="Arial"/>
          <w:bCs/>
        </w:rPr>
        <w:t>Pilot Program - Categorization Process - Wolf Creek Generating Station,” August 2009 (ML092430186).</w:t>
      </w:r>
    </w:p>
    <w:p w:rsidR="000E4E12" w:rsidRDefault="000E4E12" w:rsidP="000E4E1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5F30D1" w:rsidRDefault="005F30D1" w:rsidP="000E4E1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0E4E12" w:rsidRDefault="00E52F1B" w:rsidP="000E4E12">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ind w:left="1440" w:hanging="1440"/>
        <w:jc w:val="both"/>
        <w:rPr>
          <w:rFonts w:ascii="Arial" w:hAnsi="Arial" w:cs="Arial"/>
        </w:rPr>
      </w:pPr>
      <w:r>
        <w:rPr>
          <w:rFonts w:ascii="Arial" w:hAnsi="Arial" w:cs="Arial"/>
        </w:rPr>
        <w:t>37060</w:t>
      </w:r>
      <w:r w:rsidR="0088188D">
        <w:rPr>
          <w:rFonts w:ascii="Arial" w:hAnsi="Arial" w:cs="Arial"/>
        </w:rPr>
        <w:t>-0</w:t>
      </w:r>
      <w:r w:rsidR="00F93BAA">
        <w:rPr>
          <w:rFonts w:ascii="Arial" w:hAnsi="Arial" w:cs="Arial"/>
        </w:rPr>
        <w:t>6</w:t>
      </w:r>
      <w:r w:rsidR="0088188D">
        <w:rPr>
          <w:rFonts w:ascii="Arial" w:hAnsi="Arial" w:cs="Arial"/>
        </w:rPr>
        <w:tab/>
        <w:t>COMPLETION STATUS</w:t>
      </w:r>
    </w:p>
    <w:p w:rsidR="000E4E12" w:rsidRDefault="000E4E12" w:rsidP="000E4E12">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0E4E12" w:rsidRDefault="00686B61" w:rsidP="000E4E12">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r>
        <w:rPr>
          <w:rFonts w:ascii="Arial" w:hAnsi="Arial" w:cs="Arial"/>
        </w:rPr>
        <w:t xml:space="preserve">This </w:t>
      </w:r>
      <w:r w:rsidR="00A87FF1">
        <w:rPr>
          <w:rFonts w:ascii="Arial" w:hAnsi="Arial" w:cs="Arial"/>
        </w:rPr>
        <w:t>inspection procedure sh</w:t>
      </w:r>
      <w:r w:rsidR="005F30D1">
        <w:rPr>
          <w:rFonts w:ascii="Arial" w:hAnsi="Arial" w:cs="Arial"/>
        </w:rPr>
        <w:t xml:space="preserve">all </w:t>
      </w:r>
      <w:r>
        <w:rPr>
          <w:rFonts w:ascii="Arial" w:hAnsi="Arial" w:cs="Arial"/>
        </w:rPr>
        <w:t xml:space="preserve">be conducted to </w:t>
      </w:r>
      <w:r w:rsidR="00486F13">
        <w:rPr>
          <w:rFonts w:ascii="Arial" w:hAnsi="Arial" w:cs="Arial"/>
        </w:rPr>
        <w:t xml:space="preserve">demonstrate that the </w:t>
      </w:r>
      <w:r w:rsidR="005F382B">
        <w:rPr>
          <w:rFonts w:ascii="Arial" w:hAnsi="Arial" w:cs="Arial"/>
        </w:rPr>
        <w:t xml:space="preserve">licensee has satisfactorily implemented </w:t>
      </w:r>
      <w:r w:rsidR="000D7A9C">
        <w:rPr>
          <w:rFonts w:ascii="Arial" w:hAnsi="Arial" w:cs="Arial"/>
        </w:rPr>
        <w:t>10</w:t>
      </w:r>
      <w:r w:rsidR="00531E22">
        <w:rPr>
          <w:rFonts w:ascii="Arial" w:hAnsi="Arial" w:cs="Arial"/>
        </w:rPr>
        <w:t> </w:t>
      </w:r>
      <w:r w:rsidR="000D7A9C">
        <w:rPr>
          <w:rFonts w:ascii="Arial" w:hAnsi="Arial" w:cs="Arial"/>
        </w:rPr>
        <w:t>CFR</w:t>
      </w:r>
      <w:r w:rsidR="00531E22">
        <w:rPr>
          <w:rFonts w:ascii="Arial" w:hAnsi="Arial" w:cs="Arial"/>
        </w:rPr>
        <w:t> </w:t>
      </w:r>
      <w:r w:rsidR="000D7A9C">
        <w:rPr>
          <w:rFonts w:ascii="Arial" w:hAnsi="Arial" w:cs="Arial"/>
        </w:rPr>
        <w:t xml:space="preserve">50.69 </w:t>
      </w:r>
      <w:r w:rsidR="005F382B">
        <w:rPr>
          <w:rFonts w:ascii="Arial" w:hAnsi="Arial" w:cs="Arial"/>
        </w:rPr>
        <w:t xml:space="preserve">requirements.  </w:t>
      </w:r>
      <w:r w:rsidR="00366E26">
        <w:rPr>
          <w:rFonts w:ascii="Arial" w:hAnsi="Arial" w:cs="Arial"/>
        </w:rPr>
        <w:t>This inspection can be performed in phases or in its entirety after NRR approves the 10 CFR 50.69 license submittal for the facility.  S</w:t>
      </w:r>
      <w:r w:rsidR="00486F13">
        <w:rPr>
          <w:rFonts w:ascii="Arial" w:hAnsi="Arial" w:cs="Arial"/>
        </w:rPr>
        <w:t xml:space="preserve">atisfactory </w:t>
      </w:r>
      <w:r w:rsidR="005F382B">
        <w:rPr>
          <w:rFonts w:ascii="Arial" w:hAnsi="Arial" w:cs="Arial"/>
        </w:rPr>
        <w:t>completion of this inspection procedure is accomplished through performing all inspection requirements (performing the nominal number of samples where indicated (preferred) or the minimum number of samples in cases where nominal number of samples are not available) identified in section</w:t>
      </w:r>
      <w:r w:rsidR="00A87FF1">
        <w:rPr>
          <w:rFonts w:ascii="Arial" w:hAnsi="Arial" w:cs="Arial"/>
        </w:rPr>
        <w:t>s</w:t>
      </w:r>
      <w:r w:rsidR="005F382B">
        <w:rPr>
          <w:rFonts w:ascii="Arial" w:hAnsi="Arial" w:cs="Arial"/>
        </w:rPr>
        <w:t xml:space="preserve"> 02.01 and 02.02 of this inspection procedure.  It is ac</w:t>
      </w:r>
      <w:r w:rsidR="0056148E">
        <w:rPr>
          <w:rFonts w:ascii="Arial" w:hAnsi="Arial" w:cs="Arial"/>
        </w:rPr>
        <w:t>ceptable for regions to</w:t>
      </w:r>
      <w:r w:rsidR="0056148E" w:rsidRPr="0056148E">
        <w:rPr>
          <w:rFonts w:ascii="Arial" w:hAnsi="Arial" w:cs="Arial"/>
        </w:rPr>
        <w:t xml:space="preserve"> </w:t>
      </w:r>
      <w:r w:rsidR="0056148E">
        <w:rPr>
          <w:rFonts w:ascii="Arial" w:hAnsi="Arial" w:cs="Arial"/>
        </w:rPr>
        <w:t xml:space="preserve">inspect licensee’s implementation of the 10 CFR 50.69 program in phases (i.e., perform inspections of the licensee’s procedures which will be used to implement the 10 CFR 50.69 program followed by another inspection of the licensee’s implementation of their program).  Additionally, regions do not have to re-inspect licensee’s programs or implementation of their programs previously found to be acceptable.  </w:t>
      </w:r>
    </w:p>
    <w:p w:rsidR="000E4E12" w:rsidRDefault="000E4E12" w:rsidP="000E4E1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0E4E12" w:rsidRDefault="001F181F" w:rsidP="00EF39C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center"/>
        <w:outlineLvl w:val="0"/>
        <w:rPr>
          <w:rFonts w:ascii="Arial" w:hAnsi="Arial" w:cs="Arial"/>
        </w:rPr>
      </w:pPr>
      <w:r w:rsidRPr="0031653A">
        <w:rPr>
          <w:rFonts w:ascii="Arial" w:hAnsi="Arial" w:cs="Arial"/>
        </w:rPr>
        <w:t>END</w:t>
      </w:r>
    </w:p>
    <w:p w:rsidR="000E4E12" w:rsidRDefault="000E4E12" w:rsidP="000E4E1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0E4E12" w:rsidRDefault="000E4E12" w:rsidP="000E4E1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p>
    <w:p w:rsidR="000E4E12" w:rsidRDefault="0096042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r>
        <w:rPr>
          <w:rFonts w:ascii="Arial" w:hAnsi="Arial" w:cs="Arial"/>
        </w:rPr>
        <w:t>Attachment</w:t>
      </w:r>
      <w:r w:rsidR="00D15902">
        <w:rPr>
          <w:rFonts w:ascii="Arial" w:hAnsi="Arial" w:cs="Arial"/>
        </w:rPr>
        <w:t>:</w:t>
      </w:r>
    </w:p>
    <w:p w:rsidR="000E4E12" w:rsidRDefault="00D7590B" w:rsidP="000E4E1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r w:rsidRPr="00D7590B">
        <w:rPr>
          <w:rFonts w:ascii="Arial" w:hAnsi="Arial" w:cs="Arial"/>
        </w:rPr>
        <w:t>Revision History</w:t>
      </w:r>
      <w:r w:rsidR="002C7A42">
        <w:rPr>
          <w:rFonts w:ascii="Arial" w:hAnsi="Arial" w:cs="Arial"/>
        </w:rPr>
        <w:t xml:space="preserve"> for IP 37060</w:t>
      </w:r>
    </w:p>
    <w:p w:rsidR="00A0698A" w:rsidRDefault="00A0698A" w:rsidP="00DD197E">
      <w:pPr>
        <w:widowControl/>
        <w:spacing w:line="240" w:lineRule="atLeast"/>
        <w:rPr>
          <w:rFonts w:ascii="Arial" w:hAnsi="Arial" w:cs="Arial"/>
        </w:rPr>
        <w:sectPr w:rsidR="00A0698A" w:rsidSect="00696EBD">
          <w:footerReference w:type="default" r:id="rId15"/>
          <w:type w:val="continuous"/>
          <w:pgSz w:w="12240" w:h="15840"/>
          <w:pgMar w:top="1080" w:right="1440" w:bottom="720" w:left="1440" w:header="1080" w:footer="720" w:gutter="0"/>
          <w:pgNumType w:start="1"/>
          <w:cols w:space="720"/>
          <w:noEndnote/>
          <w:docGrid w:linePitch="326"/>
        </w:sectPr>
      </w:pPr>
    </w:p>
    <w:p w:rsidR="000E4E12" w:rsidRDefault="001F181F" w:rsidP="000E4E1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jc w:val="both"/>
        <w:rPr>
          <w:rFonts w:ascii="Arial" w:hAnsi="Arial" w:cs="Arial"/>
        </w:rPr>
      </w:pPr>
      <w:r w:rsidRPr="0031653A">
        <w:rPr>
          <w:rFonts w:ascii="Arial" w:hAnsi="Arial" w:cs="Arial"/>
          <w:u w:val="single"/>
        </w:rPr>
        <w:lastRenderedPageBreak/>
        <w:t xml:space="preserve">       </w:t>
      </w:r>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20" w:type="dxa"/>
          <w:right w:w="120" w:type="dxa"/>
        </w:tblCellMar>
        <w:tblLook w:val="0000"/>
      </w:tblPr>
      <w:tblGrid>
        <w:gridCol w:w="1800"/>
        <w:gridCol w:w="1530"/>
        <w:gridCol w:w="3690"/>
        <w:gridCol w:w="1260"/>
        <w:gridCol w:w="1620"/>
        <w:gridCol w:w="3060"/>
      </w:tblGrid>
      <w:tr w:rsidR="001F181F" w:rsidRPr="00076842" w:rsidTr="00395A92">
        <w:trPr>
          <w:cantSplit/>
          <w:trHeight w:val="1087"/>
        </w:trPr>
        <w:tc>
          <w:tcPr>
            <w:tcW w:w="1800" w:type="dxa"/>
          </w:tcPr>
          <w:p w:rsidR="000E4E12" w:rsidRPr="000E4E12" w:rsidRDefault="000E4E12" w:rsidP="000E4E12">
            <w:pPr>
              <w:spacing w:line="240" w:lineRule="atLeast"/>
              <w:rPr>
                <w:rFonts w:ascii="Arial" w:hAnsi="Arial"/>
                <w:b/>
              </w:rPr>
            </w:pPr>
          </w:p>
          <w:p w:rsidR="000E4E12" w:rsidRPr="000E4E12" w:rsidRDefault="000E4E12" w:rsidP="000E4E12">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atLeast"/>
              <w:rPr>
                <w:rFonts w:ascii="Arial" w:hAnsi="Arial"/>
                <w:b/>
              </w:rPr>
            </w:pPr>
            <w:r w:rsidRPr="000E4E12">
              <w:rPr>
                <w:rFonts w:ascii="Arial" w:hAnsi="Arial"/>
                <w:b/>
              </w:rPr>
              <w:t>Commitment Tracking Number</w:t>
            </w:r>
          </w:p>
        </w:tc>
        <w:tc>
          <w:tcPr>
            <w:tcW w:w="1530" w:type="dxa"/>
          </w:tcPr>
          <w:p w:rsidR="000E4E12" w:rsidRPr="000E4E12" w:rsidRDefault="000E4E12" w:rsidP="000E4E12">
            <w:pPr>
              <w:spacing w:line="240" w:lineRule="atLeast"/>
              <w:rPr>
                <w:rFonts w:ascii="Arial" w:hAnsi="Arial"/>
                <w:b/>
              </w:rPr>
            </w:pPr>
          </w:p>
          <w:p w:rsidR="000E4E12" w:rsidRPr="000E4E12" w:rsidRDefault="000E4E12" w:rsidP="000E4E12">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atLeast"/>
              <w:jc w:val="center"/>
              <w:rPr>
                <w:rFonts w:ascii="Arial" w:hAnsi="Arial"/>
                <w:b/>
              </w:rPr>
            </w:pPr>
            <w:r w:rsidRPr="000E4E12">
              <w:rPr>
                <w:rFonts w:ascii="Arial" w:hAnsi="Arial"/>
                <w:b/>
              </w:rPr>
              <w:t>Issue Date</w:t>
            </w:r>
          </w:p>
        </w:tc>
        <w:tc>
          <w:tcPr>
            <w:tcW w:w="3690" w:type="dxa"/>
          </w:tcPr>
          <w:p w:rsidR="000E4E12" w:rsidRPr="000E4E12" w:rsidRDefault="000E4E12" w:rsidP="000E4E12">
            <w:pPr>
              <w:spacing w:line="240" w:lineRule="atLeast"/>
              <w:rPr>
                <w:rFonts w:ascii="Arial" w:hAnsi="Arial"/>
                <w:b/>
              </w:rPr>
            </w:pPr>
          </w:p>
          <w:p w:rsidR="000E4E12" w:rsidRPr="000E4E12" w:rsidRDefault="000E4E12" w:rsidP="000E4E12">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atLeast"/>
              <w:jc w:val="center"/>
              <w:rPr>
                <w:rFonts w:ascii="Arial" w:hAnsi="Arial"/>
                <w:b/>
              </w:rPr>
            </w:pPr>
            <w:r w:rsidRPr="000E4E12">
              <w:rPr>
                <w:rFonts w:ascii="Arial" w:hAnsi="Arial"/>
                <w:b/>
              </w:rPr>
              <w:t>Description of Change</w:t>
            </w:r>
          </w:p>
        </w:tc>
        <w:tc>
          <w:tcPr>
            <w:tcW w:w="1260" w:type="dxa"/>
          </w:tcPr>
          <w:p w:rsidR="000E4E12" w:rsidRPr="000E4E12" w:rsidRDefault="000E4E12" w:rsidP="000E4E12">
            <w:pPr>
              <w:spacing w:line="240" w:lineRule="atLeast"/>
              <w:rPr>
                <w:rFonts w:ascii="Arial" w:hAnsi="Arial"/>
                <w:b/>
              </w:rPr>
            </w:pPr>
          </w:p>
          <w:p w:rsidR="000E4E12" w:rsidRPr="000E4E12" w:rsidRDefault="000E4E12" w:rsidP="000E4E12">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atLeast"/>
              <w:rPr>
                <w:rFonts w:ascii="Arial" w:hAnsi="Arial"/>
                <w:b/>
              </w:rPr>
            </w:pPr>
            <w:r w:rsidRPr="000E4E12">
              <w:rPr>
                <w:rFonts w:ascii="Arial" w:hAnsi="Arial"/>
                <w:b/>
              </w:rPr>
              <w:t>Training Needed</w:t>
            </w:r>
          </w:p>
        </w:tc>
        <w:tc>
          <w:tcPr>
            <w:tcW w:w="1620" w:type="dxa"/>
          </w:tcPr>
          <w:p w:rsidR="000E4E12" w:rsidRPr="000E4E12" w:rsidRDefault="000E4E12" w:rsidP="000E4E12">
            <w:pPr>
              <w:spacing w:line="240" w:lineRule="atLeast"/>
              <w:rPr>
                <w:rFonts w:ascii="Arial" w:hAnsi="Arial"/>
                <w:b/>
              </w:rPr>
            </w:pPr>
          </w:p>
          <w:p w:rsidR="000E4E12" w:rsidRPr="000E4E12" w:rsidRDefault="000E4E12" w:rsidP="000E4E12">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atLeast"/>
              <w:rPr>
                <w:rFonts w:ascii="Arial" w:hAnsi="Arial"/>
                <w:b/>
              </w:rPr>
            </w:pPr>
            <w:r w:rsidRPr="000E4E12">
              <w:rPr>
                <w:rFonts w:ascii="Arial" w:hAnsi="Arial"/>
                <w:b/>
              </w:rPr>
              <w:t>Training Completion Date</w:t>
            </w:r>
          </w:p>
        </w:tc>
        <w:tc>
          <w:tcPr>
            <w:tcW w:w="3060" w:type="dxa"/>
          </w:tcPr>
          <w:p w:rsidR="000E4E12" w:rsidRPr="000E4E12" w:rsidRDefault="000E4E12" w:rsidP="000E4E12">
            <w:pPr>
              <w:spacing w:line="240" w:lineRule="atLeast"/>
              <w:rPr>
                <w:rFonts w:ascii="Arial" w:hAnsi="Arial"/>
                <w:b/>
              </w:rPr>
            </w:pPr>
          </w:p>
          <w:p w:rsidR="000E4E12" w:rsidRPr="000E4E12" w:rsidRDefault="000E4E12" w:rsidP="000E4E12">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atLeast"/>
              <w:rPr>
                <w:rFonts w:ascii="Arial" w:eastAsiaTheme="majorEastAsia" w:hAnsi="Arial"/>
                <w:b/>
                <w:color w:val="4F81BD" w:themeColor="accent1"/>
              </w:rPr>
            </w:pPr>
            <w:r w:rsidRPr="000E4E12">
              <w:rPr>
                <w:rFonts w:ascii="Arial" w:hAnsi="Arial"/>
                <w:b/>
              </w:rPr>
              <w:t>Comment Resolution  Accession Number</w:t>
            </w:r>
          </w:p>
        </w:tc>
      </w:tr>
      <w:tr w:rsidR="001F181F" w:rsidRPr="0031653A" w:rsidTr="00395A92">
        <w:trPr>
          <w:cantSplit/>
        </w:trPr>
        <w:tc>
          <w:tcPr>
            <w:tcW w:w="1800" w:type="dxa"/>
          </w:tcPr>
          <w:p w:rsidR="000E4E12" w:rsidRPr="000E4E12" w:rsidRDefault="0015395B" w:rsidP="00B7769B">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exact"/>
              <w:jc w:val="center"/>
              <w:rPr>
                <w:rFonts w:ascii="Arial" w:eastAsiaTheme="majorEastAsia" w:hAnsi="Arial"/>
                <w:b/>
                <w:color w:val="4F81BD" w:themeColor="accent1"/>
              </w:rPr>
            </w:pPr>
            <w:r>
              <w:rPr>
                <w:rFonts w:ascii="Arial" w:hAnsi="Arial" w:cs="Arial"/>
              </w:rPr>
              <w:t>N</w:t>
            </w:r>
            <w:r w:rsidR="007E5B7D">
              <w:rPr>
                <w:rFonts w:ascii="Arial" w:hAnsi="Arial" w:cs="Arial"/>
              </w:rPr>
              <w:t>/</w:t>
            </w:r>
            <w:r>
              <w:rPr>
                <w:rFonts w:ascii="Arial" w:hAnsi="Arial" w:cs="Arial"/>
              </w:rPr>
              <w:t>A</w:t>
            </w:r>
          </w:p>
        </w:tc>
        <w:tc>
          <w:tcPr>
            <w:tcW w:w="1530" w:type="dxa"/>
          </w:tcPr>
          <w:p w:rsidR="000E4E12" w:rsidRPr="000E4E12" w:rsidRDefault="003870E5" w:rsidP="000E4E12">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atLeast"/>
              <w:rPr>
                <w:rFonts w:ascii="Arial" w:eastAsiaTheme="majorEastAsia" w:hAnsi="Arial"/>
                <w:b/>
                <w:color w:val="4F81BD" w:themeColor="accent1"/>
              </w:rPr>
            </w:pPr>
            <w:r>
              <w:rPr>
                <w:rFonts w:ascii="Arial" w:hAnsi="Arial" w:cs="Arial"/>
              </w:rPr>
              <w:t>09/14/11</w:t>
            </w:r>
          </w:p>
          <w:p w:rsidR="000E4E12" w:rsidRPr="000E4E12" w:rsidRDefault="003870E5" w:rsidP="000E4E12">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atLeast"/>
              <w:rPr>
                <w:rFonts w:ascii="Arial" w:eastAsiaTheme="majorEastAsia" w:hAnsi="Arial"/>
                <w:b/>
                <w:color w:val="4F81BD" w:themeColor="accent1"/>
              </w:rPr>
            </w:pPr>
            <w:r>
              <w:rPr>
                <w:rFonts w:ascii="Arial" w:hAnsi="Arial" w:cs="Arial"/>
              </w:rPr>
              <w:t>CN 11-016</w:t>
            </w:r>
          </w:p>
        </w:tc>
        <w:tc>
          <w:tcPr>
            <w:tcW w:w="3690" w:type="dxa"/>
          </w:tcPr>
          <w:p w:rsidR="000E4E12" w:rsidRPr="000E4E12" w:rsidRDefault="002D3690" w:rsidP="000E4E12">
            <w:pPr>
              <w:tabs>
                <w:tab w:val="left" w:pos="-1380"/>
                <w:tab w:val="left" w:pos="-720"/>
                <w:tab w:val="left" w:pos="0"/>
                <w:tab w:val="left" w:pos="720"/>
                <w:tab w:val="left" w:pos="1440"/>
                <w:tab w:val="left" w:pos="2160"/>
                <w:tab w:val="left" w:pos="2880"/>
              </w:tabs>
              <w:spacing w:after="120" w:line="240" w:lineRule="atLeast"/>
              <w:rPr>
                <w:rFonts w:ascii="Arial" w:eastAsiaTheme="majorEastAsia" w:hAnsi="Arial"/>
                <w:b/>
                <w:color w:val="4F81BD" w:themeColor="accent1"/>
              </w:rPr>
            </w:pPr>
            <w:r>
              <w:rPr>
                <w:rFonts w:ascii="Arial" w:hAnsi="Arial" w:cs="Arial"/>
              </w:rPr>
              <w:t xml:space="preserve">Reviewed commitments and found </w:t>
            </w:r>
            <w:r w:rsidR="002E287C">
              <w:rPr>
                <w:rFonts w:ascii="Arial" w:hAnsi="Arial" w:cs="Arial"/>
              </w:rPr>
              <w:t xml:space="preserve">none </w:t>
            </w:r>
            <w:r>
              <w:rPr>
                <w:rFonts w:ascii="Arial" w:hAnsi="Arial" w:cs="Arial"/>
              </w:rPr>
              <w:t>for 4 years.</w:t>
            </w:r>
          </w:p>
          <w:p w:rsidR="000E4E12" w:rsidRPr="000E4E12" w:rsidRDefault="00120982" w:rsidP="000E4E12">
            <w:pPr>
              <w:widowControl/>
              <w:spacing w:line="240" w:lineRule="atLeast"/>
              <w:rPr>
                <w:rFonts w:ascii="Arial" w:eastAsiaTheme="majorEastAsia" w:hAnsi="Arial"/>
                <w:b/>
                <w:color w:val="4F81BD" w:themeColor="accent1"/>
              </w:rPr>
            </w:pPr>
            <w:r>
              <w:rPr>
                <w:rFonts w:ascii="Arial" w:hAnsi="Arial" w:cs="Arial"/>
              </w:rPr>
              <w:t>Developed n</w:t>
            </w:r>
            <w:r w:rsidR="002D3690">
              <w:rPr>
                <w:rFonts w:ascii="Arial" w:hAnsi="Arial" w:cs="Arial"/>
              </w:rPr>
              <w:t>ew inspection procedure</w:t>
            </w:r>
            <w:r w:rsidR="002D3690" w:rsidRPr="00716927">
              <w:rPr>
                <w:rFonts w:ascii="Arial" w:hAnsi="Arial" w:cs="Arial"/>
              </w:rPr>
              <w:t xml:space="preserve"> to provide inspection guidance </w:t>
            </w:r>
            <w:r w:rsidR="00E0337D">
              <w:rPr>
                <w:rFonts w:ascii="Arial" w:hAnsi="Arial" w:cs="Arial"/>
              </w:rPr>
              <w:t>on</w:t>
            </w:r>
            <w:r w:rsidR="002D3690" w:rsidRPr="00716927">
              <w:rPr>
                <w:rFonts w:ascii="Arial" w:hAnsi="Arial" w:cs="Arial"/>
              </w:rPr>
              <w:t xml:space="preserve"> </w:t>
            </w:r>
            <w:r w:rsidR="002D3690">
              <w:rPr>
                <w:rFonts w:ascii="Arial" w:hAnsi="Arial" w:cs="Arial"/>
              </w:rPr>
              <w:t>10</w:t>
            </w:r>
            <w:r w:rsidR="002E287C">
              <w:rPr>
                <w:rFonts w:ascii="Arial" w:hAnsi="Arial" w:cs="Arial"/>
              </w:rPr>
              <w:t> </w:t>
            </w:r>
            <w:r w:rsidR="002D3690">
              <w:rPr>
                <w:rFonts w:ascii="Arial" w:hAnsi="Arial" w:cs="Arial"/>
              </w:rPr>
              <w:t>CFR</w:t>
            </w:r>
            <w:r w:rsidR="002E287C">
              <w:rPr>
                <w:rFonts w:ascii="Arial" w:hAnsi="Arial" w:cs="Arial"/>
              </w:rPr>
              <w:t> </w:t>
            </w:r>
            <w:r w:rsidR="002D3690">
              <w:rPr>
                <w:rFonts w:ascii="Arial" w:hAnsi="Arial" w:cs="Arial"/>
              </w:rPr>
              <w:t>50.69</w:t>
            </w:r>
            <w:r w:rsidR="002E287C">
              <w:rPr>
                <w:rFonts w:ascii="Arial" w:hAnsi="Arial" w:cs="Arial"/>
              </w:rPr>
              <w:t>, “</w:t>
            </w:r>
            <w:r w:rsidR="002D3690">
              <w:rPr>
                <w:rFonts w:ascii="Arial" w:hAnsi="Arial" w:cs="Arial"/>
              </w:rPr>
              <w:t xml:space="preserve">Risk-Informed </w:t>
            </w:r>
            <w:r w:rsidR="002E287C">
              <w:rPr>
                <w:rFonts w:ascii="Arial" w:hAnsi="Arial" w:cs="Arial"/>
              </w:rPr>
              <w:t>C</w:t>
            </w:r>
            <w:r w:rsidR="002D3690">
              <w:rPr>
                <w:rFonts w:ascii="Arial" w:hAnsi="Arial" w:cs="Arial"/>
              </w:rPr>
              <w:t xml:space="preserve">ategorization and </w:t>
            </w:r>
            <w:r w:rsidR="002E287C">
              <w:rPr>
                <w:rFonts w:ascii="Arial" w:hAnsi="Arial" w:cs="Arial"/>
              </w:rPr>
              <w:t>T</w:t>
            </w:r>
            <w:r w:rsidR="002D3690">
              <w:rPr>
                <w:rFonts w:ascii="Arial" w:hAnsi="Arial" w:cs="Arial"/>
              </w:rPr>
              <w:t xml:space="preserve">reatment of </w:t>
            </w:r>
            <w:r w:rsidR="002E287C">
              <w:rPr>
                <w:rFonts w:ascii="Arial" w:hAnsi="Arial" w:cs="Arial"/>
              </w:rPr>
              <w:t>S</w:t>
            </w:r>
            <w:r w:rsidR="002D3690">
              <w:rPr>
                <w:rFonts w:ascii="Arial" w:hAnsi="Arial" w:cs="Arial"/>
              </w:rPr>
              <w:t xml:space="preserve">tructures, </w:t>
            </w:r>
            <w:r w:rsidR="002E287C">
              <w:rPr>
                <w:rFonts w:ascii="Arial" w:hAnsi="Arial" w:cs="Arial"/>
              </w:rPr>
              <w:t>S</w:t>
            </w:r>
            <w:r w:rsidR="002D3690">
              <w:rPr>
                <w:rFonts w:ascii="Arial" w:hAnsi="Arial" w:cs="Arial"/>
              </w:rPr>
              <w:t>ystems</w:t>
            </w:r>
            <w:r w:rsidR="002E287C">
              <w:rPr>
                <w:rFonts w:ascii="Arial" w:hAnsi="Arial" w:cs="Arial"/>
              </w:rPr>
              <w:t>,</w:t>
            </w:r>
            <w:r w:rsidR="002D3690">
              <w:rPr>
                <w:rFonts w:ascii="Arial" w:hAnsi="Arial" w:cs="Arial"/>
              </w:rPr>
              <w:t xml:space="preserve"> and </w:t>
            </w:r>
            <w:r w:rsidR="002E287C">
              <w:rPr>
                <w:rFonts w:ascii="Arial" w:hAnsi="Arial" w:cs="Arial"/>
              </w:rPr>
              <w:t>C</w:t>
            </w:r>
            <w:r w:rsidR="002D3690">
              <w:rPr>
                <w:rFonts w:ascii="Arial" w:hAnsi="Arial" w:cs="Arial"/>
              </w:rPr>
              <w:t xml:space="preserve">omponents for </w:t>
            </w:r>
            <w:r w:rsidR="00E0337D">
              <w:rPr>
                <w:rFonts w:ascii="Arial" w:hAnsi="Arial" w:cs="Arial"/>
              </w:rPr>
              <w:t>N</w:t>
            </w:r>
            <w:r w:rsidR="002D3690">
              <w:rPr>
                <w:rFonts w:ascii="Arial" w:hAnsi="Arial" w:cs="Arial"/>
              </w:rPr>
              <w:t xml:space="preserve">uclear </w:t>
            </w:r>
            <w:r w:rsidR="00E0337D">
              <w:rPr>
                <w:rFonts w:ascii="Arial" w:hAnsi="Arial" w:cs="Arial"/>
              </w:rPr>
              <w:t>P</w:t>
            </w:r>
            <w:r w:rsidR="002D3690">
              <w:rPr>
                <w:rFonts w:ascii="Arial" w:hAnsi="Arial" w:cs="Arial"/>
              </w:rPr>
              <w:t xml:space="preserve">ower </w:t>
            </w:r>
            <w:r w:rsidR="00E0337D">
              <w:rPr>
                <w:rFonts w:ascii="Arial" w:hAnsi="Arial" w:cs="Arial"/>
              </w:rPr>
              <w:t>P</w:t>
            </w:r>
            <w:r w:rsidR="002D3690">
              <w:rPr>
                <w:rFonts w:ascii="Arial" w:hAnsi="Arial" w:cs="Arial"/>
              </w:rPr>
              <w:t>lants</w:t>
            </w:r>
            <w:r w:rsidR="005B548F">
              <w:rPr>
                <w:rFonts w:ascii="Arial" w:hAnsi="Arial" w:cs="Arial"/>
              </w:rPr>
              <w:t>.</w:t>
            </w:r>
            <w:r w:rsidR="00E0337D">
              <w:rPr>
                <w:rFonts w:ascii="Arial" w:hAnsi="Arial" w:cs="Arial"/>
              </w:rPr>
              <w:t>”</w:t>
            </w:r>
          </w:p>
        </w:tc>
        <w:tc>
          <w:tcPr>
            <w:tcW w:w="1260" w:type="dxa"/>
          </w:tcPr>
          <w:p w:rsidR="000E4E12" w:rsidRPr="000E4E12" w:rsidRDefault="002D3690" w:rsidP="00B7769B">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atLeast"/>
              <w:jc w:val="center"/>
              <w:rPr>
                <w:rFonts w:ascii="Arial" w:eastAsiaTheme="majorEastAsia" w:hAnsi="Arial"/>
                <w:b/>
                <w:color w:val="4F81BD" w:themeColor="accent1"/>
              </w:rPr>
            </w:pPr>
            <w:r>
              <w:rPr>
                <w:rFonts w:ascii="Arial" w:hAnsi="Arial" w:cs="Arial"/>
              </w:rPr>
              <w:t>Yes</w:t>
            </w:r>
          </w:p>
        </w:tc>
        <w:tc>
          <w:tcPr>
            <w:tcW w:w="1620" w:type="dxa"/>
          </w:tcPr>
          <w:p w:rsidR="000E4E12" w:rsidRPr="000E4E12" w:rsidRDefault="00094D77" w:rsidP="00B7769B">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exact"/>
              <w:jc w:val="center"/>
              <w:rPr>
                <w:rFonts w:ascii="Arial" w:eastAsiaTheme="majorEastAsia" w:hAnsi="Arial"/>
                <w:b/>
                <w:color w:val="4F81BD" w:themeColor="accent1"/>
              </w:rPr>
            </w:pPr>
            <w:r>
              <w:rPr>
                <w:rFonts w:ascii="Arial" w:hAnsi="Arial" w:cs="Arial"/>
              </w:rPr>
              <w:t>Inspector training required prior to using this new inspection procedure</w:t>
            </w:r>
          </w:p>
        </w:tc>
        <w:tc>
          <w:tcPr>
            <w:tcW w:w="3060" w:type="dxa"/>
          </w:tcPr>
          <w:p w:rsidR="000E4E12" w:rsidRPr="007D76C2" w:rsidRDefault="00BF4FC5" w:rsidP="000E4E12">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atLeast"/>
              <w:rPr>
                <w:rFonts w:ascii="Arial" w:hAnsi="Arial" w:cs="Arial"/>
              </w:rPr>
            </w:pPr>
            <w:r w:rsidRPr="00BF4FC5">
              <w:rPr>
                <w:rFonts w:ascii="Arial" w:hAnsi="Arial" w:cs="Arial"/>
                <w:bCs/>
              </w:rPr>
              <w:t>ML103081058</w:t>
            </w:r>
          </w:p>
        </w:tc>
      </w:tr>
    </w:tbl>
    <w:p w:rsidR="007166D0" w:rsidRDefault="007166D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tLeast"/>
        <w:jc w:val="center"/>
        <w:rPr>
          <w:rFonts w:ascii="Arial" w:hAnsi="Arial" w:cs="Arial"/>
          <w:sz w:val="20"/>
          <w:szCs w:val="20"/>
        </w:rPr>
      </w:pPr>
    </w:p>
    <w:sectPr w:rsidR="007166D0" w:rsidSect="00696EBD">
      <w:headerReference w:type="default" r:id="rId16"/>
      <w:footerReference w:type="default" r:id="rId17"/>
      <w:pgSz w:w="15840" w:h="12240" w:orient="landscape"/>
      <w:pgMar w:top="1080" w:right="1440" w:bottom="720" w:left="1440" w:header="72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17AB" w:rsidRDefault="00A017AB">
      <w:r>
        <w:separator/>
      </w:r>
    </w:p>
  </w:endnote>
  <w:endnote w:type="continuationSeparator" w:id="0">
    <w:p w:rsidR="00A017AB" w:rsidRDefault="00A017AB">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egoe Print">
    <w:altName w:val="Times New Roman"/>
    <w:charset w:val="00"/>
    <w:family w:val="auto"/>
    <w:pitch w:val="variable"/>
    <w:sig w:usb0="0000028F"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7AB" w:rsidRDefault="00A017AB">
    <w:pPr>
      <w:spacing w:line="84" w:lineRule="exact"/>
    </w:pPr>
  </w:p>
  <w:p w:rsidR="00A017AB" w:rsidRPr="005742B3" w:rsidRDefault="00A017AB">
    <w:pPr>
      <w:tabs>
        <w:tab w:val="center" w:pos="4680"/>
        <w:tab w:val="left" w:pos="5040"/>
        <w:tab w:val="left" w:pos="5640"/>
        <w:tab w:val="left" w:pos="6240"/>
        <w:tab w:val="left" w:pos="6840"/>
        <w:tab w:val="right" w:pos="9360"/>
      </w:tabs>
      <w:ind w:left="6840" w:hanging="6840"/>
      <w:rPr>
        <w:rFonts w:ascii="Arial" w:hAnsi="Arial" w:cs="Arial"/>
      </w:rPr>
    </w:pPr>
    <w:r w:rsidRPr="005742B3">
      <w:rPr>
        <w:rFonts w:ascii="Arial" w:hAnsi="Arial" w:cs="Arial"/>
      </w:rPr>
      <w:t xml:space="preserve">Issue Date: </w:t>
    </w:r>
    <w:r>
      <w:rPr>
        <w:rFonts w:ascii="Arial" w:hAnsi="Arial" w:cs="Arial"/>
      </w:rPr>
      <w:t>09/14/11</w:t>
    </w:r>
    <w:r w:rsidRPr="005742B3">
      <w:rPr>
        <w:rFonts w:ascii="Arial" w:hAnsi="Arial" w:cs="Arial"/>
      </w:rPr>
      <w:tab/>
    </w:r>
    <w:r w:rsidRPr="005742B3">
      <w:rPr>
        <w:rStyle w:val="PageNumber"/>
        <w:rFonts w:ascii="Arial" w:hAnsi="Arial" w:cs="Arial"/>
      </w:rPr>
      <w:fldChar w:fldCharType="begin"/>
    </w:r>
    <w:r w:rsidRPr="005742B3">
      <w:rPr>
        <w:rStyle w:val="PageNumber"/>
        <w:rFonts w:ascii="Arial" w:hAnsi="Arial" w:cs="Arial"/>
      </w:rPr>
      <w:instrText xml:space="preserve"> PAGE </w:instrText>
    </w:r>
    <w:r w:rsidRPr="005742B3">
      <w:rPr>
        <w:rStyle w:val="PageNumber"/>
        <w:rFonts w:ascii="Arial" w:hAnsi="Arial" w:cs="Arial"/>
      </w:rPr>
      <w:fldChar w:fldCharType="separate"/>
    </w:r>
    <w:r w:rsidR="00CC37CA">
      <w:rPr>
        <w:rStyle w:val="PageNumber"/>
        <w:rFonts w:ascii="Arial" w:hAnsi="Arial" w:cs="Arial"/>
        <w:noProof/>
      </w:rPr>
      <w:t>2</w:t>
    </w:r>
    <w:r w:rsidRPr="005742B3">
      <w:rPr>
        <w:rStyle w:val="PageNumber"/>
        <w:rFonts w:ascii="Arial" w:hAnsi="Arial" w:cs="Arial"/>
      </w:rPr>
      <w:fldChar w:fldCharType="end"/>
    </w:r>
    <w:r w:rsidRPr="005742B3">
      <w:rPr>
        <w:rFonts w:ascii="Arial" w:hAnsi="Arial" w:cs="Arial"/>
      </w:rPr>
      <w:tab/>
    </w:r>
    <w:r w:rsidRPr="005742B3">
      <w:rPr>
        <w:rFonts w:ascii="Arial" w:hAnsi="Arial" w:cs="Arial"/>
      </w:rPr>
      <w:tab/>
    </w:r>
    <w:r w:rsidRPr="005742B3">
      <w:rPr>
        <w:rFonts w:ascii="Arial" w:hAnsi="Arial" w:cs="Arial"/>
      </w:rPr>
      <w:tab/>
    </w:r>
    <w:r w:rsidRPr="005742B3">
      <w:rPr>
        <w:rFonts w:ascii="Arial" w:hAnsi="Arial" w:cs="Arial"/>
      </w:rPr>
      <w:tab/>
    </w:r>
    <w:r w:rsidRPr="005742B3">
      <w:rPr>
        <w:rFonts w:ascii="Arial" w:hAnsi="Arial" w:cs="Arial"/>
      </w:rPr>
      <w:tab/>
      <w:t>37060</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7AB" w:rsidRDefault="00A017AB">
    <w:pPr>
      <w:spacing w:line="84" w:lineRule="exact"/>
    </w:pPr>
  </w:p>
  <w:p w:rsidR="00A017AB" w:rsidRPr="004B5B81" w:rsidRDefault="00A017AB" w:rsidP="004B5B81">
    <w:pPr>
      <w:framePr w:w="12960" w:wrap="notBeside" w:vAnchor="text" w:hAnchor="text" w:x="1" w:y="1"/>
      <w:tabs>
        <w:tab w:val="center" w:pos="6480"/>
        <w:tab w:val="right" w:pos="12960"/>
      </w:tabs>
      <w:rPr>
        <w:rFonts w:ascii="Arial" w:hAnsi="Arial" w:cs="Arial"/>
      </w:rPr>
    </w:pPr>
    <w:r>
      <w:rPr>
        <w:rFonts w:ascii="Arial" w:hAnsi="Arial" w:cs="Arial"/>
      </w:rPr>
      <w:t>Issue Date: 09/14/11</w:t>
    </w:r>
    <w:r w:rsidRPr="004B5B81">
      <w:rPr>
        <w:rFonts w:ascii="Arial" w:hAnsi="Arial" w:cs="Arial"/>
      </w:rPr>
      <w:tab/>
    </w:r>
    <w:r>
      <w:rPr>
        <w:rFonts w:ascii="Arial" w:hAnsi="Arial" w:cs="Arial"/>
      </w:rPr>
      <w:t>1</w:t>
    </w:r>
    <w:r w:rsidRPr="004B5B81">
      <w:rPr>
        <w:rFonts w:ascii="Arial" w:hAnsi="Arial" w:cs="Arial"/>
      </w:rPr>
      <w:t>-</w:t>
    </w:r>
    <w:r w:rsidRPr="004B5B81">
      <w:rPr>
        <w:rStyle w:val="PageNumber"/>
        <w:rFonts w:ascii="Arial" w:hAnsi="Arial" w:cs="Arial"/>
      </w:rPr>
      <w:fldChar w:fldCharType="begin"/>
    </w:r>
    <w:r w:rsidRPr="004B5B81">
      <w:rPr>
        <w:rStyle w:val="PageNumber"/>
        <w:rFonts w:ascii="Arial" w:hAnsi="Arial" w:cs="Arial"/>
      </w:rPr>
      <w:instrText xml:space="preserve"> PAGE </w:instrText>
    </w:r>
    <w:r w:rsidRPr="004B5B81">
      <w:rPr>
        <w:rStyle w:val="PageNumber"/>
        <w:rFonts w:ascii="Arial" w:hAnsi="Arial" w:cs="Arial"/>
      </w:rPr>
      <w:fldChar w:fldCharType="separate"/>
    </w:r>
    <w:r w:rsidR="00CC37CA">
      <w:rPr>
        <w:rStyle w:val="PageNumber"/>
        <w:rFonts w:ascii="Arial" w:hAnsi="Arial" w:cs="Arial"/>
        <w:noProof/>
      </w:rPr>
      <w:t>1</w:t>
    </w:r>
    <w:r w:rsidRPr="004B5B81">
      <w:rPr>
        <w:rStyle w:val="PageNumber"/>
        <w:rFonts w:ascii="Arial" w:hAnsi="Arial" w:cs="Arial"/>
      </w:rPr>
      <w:fldChar w:fldCharType="end"/>
    </w:r>
    <w:r w:rsidRPr="004B5B81">
      <w:rPr>
        <w:rFonts w:ascii="Arial" w:hAnsi="Arial" w:cs="Arial"/>
      </w:rPr>
      <w:tab/>
    </w:r>
    <w:r>
      <w:rPr>
        <w:rFonts w:ascii="Arial" w:hAnsi="Arial" w:cs="Arial"/>
      </w:rPr>
      <w:t>37060</w:t>
    </w:r>
  </w:p>
  <w:p w:rsidR="00A017AB" w:rsidRDefault="00A017A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17AB" w:rsidRDefault="00A017AB">
      <w:r>
        <w:separator/>
      </w:r>
    </w:p>
  </w:footnote>
  <w:footnote w:type="continuationSeparator" w:id="0">
    <w:p w:rsidR="00A017AB" w:rsidRDefault="00A017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7AB" w:rsidRPr="0031653A" w:rsidRDefault="00A017AB" w:rsidP="000D7A9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exact"/>
      <w:jc w:val="center"/>
      <w:rPr>
        <w:rFonts w:ascii="Arial" w:hAnsi="Arial" w:cs="Arial"/>
      </w:rPr>
    </w:pPr>
    <w:r>
      <w:rPr>
        <w:rFonts w:ascii="Arial" w:hAnsi="Arial" w:cs="Arial"/>
      </w:rPr>
      <w:t>Attachment 1</w:t>
    </w:r>
  </w:p>
  <w:p w:rsidR="00A017AB" w:rsidRPr="0031653A" w:rsidRDefault="00A017AB" w:rsidP="000D7A9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exact"/>
      <w:jc w:val="center"/>
      <w:rPr>
        <w:rFonts w:ascii="Arial" w:hAnsi="Arial" w:cs="Arial"/>
      </w:rPr>
    </w:pPr>
  </w:p>
  <w:p w:rsidR="00A017AB" w:rsidRPr="0031653A" w:rsidRDefault="00A017AB" w:rsidP="000D7A9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exact"/>
      <w:jc w:val="center"/>
      <w:rPr>
        <w:rFonts w:ascii="Arial" w:hAnsi="Arial" w:cs="Arial"/>
      </w:rPr>
    </w:pPr>
    <w:r w:rsidRPr="0031653A">
      <w:rPr>
        <w:rFonts w:ascii="Arial" w:hAnsi="Arial" w:cs="Arial"/>
      </w:rPr>
      <w:t>Revision History For</w:t>
    </w:r>
    <w:r w:rsidRPr="0031653A">
      <w:rPr>
        <w:rFonts w:ascii="Arial" w:hAnsi="Arial" w:cs="Arial"/>
      </w:rPr>
      <w:fldChar w:fldCharType="begin"/>
    </w:r>
    <w:r w:rsidRPr="0031653A">
      <w:rPr>
        <w:rFonts w:ascii="Arial" w:hAnsi="Arial" w:cs="Arial"/>
      </w:rPr>
      <w:instrText>tc \l1 "APPENDIX ERevision History For</w:instrText>
    </w:r>
    <w:r w:rsidRPr="0031653A">
      <w:rPr>
        <w:rFonts w:ascii="Arial" w:hAnsi="Arial" w:cs="Arial"/>
      </w:rPr>
      <w:fldChar w:fldCharType="end"/>
    </w:r>
    <w:r>
      <w:rPr>
        <w:rFonts w:ascii="Arial" w:hAnsi="Arial" w:cs="Arial"/>
      </w:rPr>
      <w:t xml:space="preserve"> IP 37060</w:t>
    </w:r>
  </w:p>
  <w:p w:rsidR="00A017AB" w:rsidRPr="0031653A" w:rsidRDefault="00A017AB" w:rsidP="000D7A9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exact"/>
      <w:jc w:val="center"/>
      <w:rPr>
        <w:rFonts w:ascii="Arial" w:hAnsi="Arial" w:cs="Arial"/>
      </w:rPr>
    </w:pPr>
  </w:p>
  <w:p w:rsidR="00A017AB" w:rsidRDefault="00A017AB" w:rsidP="000D7A9C">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AutoList7"/>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nsid w:val="00000002"/>
    <w:multiLevelType w:val="multilevel"/>
    <w:tmpl w:val="00000000"/>
    <w:name w:val="AutoList9"/>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nsid w:val="00000003"/>
    <w:multiLevelType w:val="singleLevel"/>
    <w:tmpl w:val="00000000"/>
    <w:lvl w:ilvl="0">
      <w:start w:val="1"/>
      <w:numFmt w:val="lowerLetter"/>
      <w:pStyle w:val="Quicka"/>
      <w:lvlText w:val="%1."/>
      <w:lvlJc w:val="left"/>
      <w:pPr>
        <w:tabs>
          <w:tab w:val="num" w:pos="840"/>
        </w:tabs>
      </w:pPr>
      <w:rPr>
        <w:rFonts w:ascii="Arial" w:hAnsi="Arial" w:cs="Arial"/>
        <w:sz w:val="24"/>
        <w:szCs w:val="24"/>
      </w:rPr>
    </w:lvl>
  </w:abstractNum>
  <w:abstractNum w:abstractNumId="3">
    <w:nsid w:val="00000004"/>
    <w:multiLevelType w:val="multilevel"/>
    <w:tmpl w:val="00000000"/>
    <w:name w:val="AutoList3"/>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nsid w:val="00000005"/>
    <w:multiLevelType w:val="multilevel"/>
    <w:tmpl w:val="00000000"/>
    <w:name w:val="AutoList27"/>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5">
    <w:nsid w:val="00000006"/>
    <w:multiLevelType w:val="multilevel"/>
    <w:tmpl w:val="00000000"/>
    <w:name w:val="AutoList3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nsid w:val="00000007"/>
    <w:multiLevelType w:val="multilevel"/>
    <w:tmpl w:val="00000000"/>
    <w:name w:val="AutoList14"/>
    <w:lvl w:ilvl="0">
      <w:start w:val="1"/>
      <w:numFmt w:val="lowerLetter"/>
      <w:lvlText w:val="%1."/>
      <w:lvlJc w:val="left"/>
    </w:lvl>
    <w:lvl w:ilvl="1">
      <w:start w:val="1"/>
      <w:numFmt w:val="lowerRoman"/>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7">
    <w:nsid w:val="00000008"/>
    <w:multiLevelType w:val="multilevel"/>
    <w:tmpl w:val="00000000"/>
    <w:name w:val="Outline"/>
    <w:lvl w:ilvl="0">
      <w:start w:val="1"/>
      <w:numFmt w:val="upperRoman"/>
      <w:lvlText w:val="%1."/>
      <w:lvlJc w:val="left"/>
    </w:lvl>
    <w:lvl w:ilvl="1">
      <w:start w:val="1"/>
      <w:numFmt w:val="upperLetter"/>
      <w:lvlText w:val="%2."/>
      <w:lvlJc w:val="left"/>
    </w:lvl>
    <w:lvl w:ilvl="2">
      <w:start w:val="1"/>
      <w:numFmt w:val="decimal"/>
      <w:lvlText w:val="%3."/>
      <w:lvlJc w:val="left"/>
    </w:lvl>
    <w:lvl w:ilvl="3">
      <w:start w:val="1"/>
      <w:numFmt w:val="lowerLetter"/>
      <w:lvlText w:val="%4."/>
      <w:lvlJc w:val="left"/>
    </w:lvl>
    <w:lvl w:ilvl="4">
      <w:start w:val="1"/>
      <w:numFmt w:val="decimal"/>
      <w:lvlText w:val="(%5)"/>
      <w:lvlJc w:val="left"/>
    </w:lvl>
    <w:lvl w:ilvl="5">
      <w:start w:val="1"/>
      <w:numFmt w:val="lowerLetter"/>
      <w:lvlText w:val="(%6)"/>
      <w:lvlJc w:val="left"/>
    </w:lvl>
    <w:lvl w:ilvl="6">
      <w:start w:val="1"/>
      <w:numFmt w:val="lowerRoman"/>
      <w:lvlText w:val="%7)"/>
      <w:lvlJc w:val="left"/>
    </w:lvl>
    <w:lvl w:ilvl="7">
      <w:start w:val="1"/>
      <w:numFmt w:val="lowerLetter"/>
      <w:lvlText w:val="%8)"/>
      <w:lvlJc w:val="left"/>
    </w:lvl>
    <w:lvl w:ilvl="8">
      <w:numFmt w:val="decimal"/>
      <w:lvlText w:val=""/>
      <w:lvlJc w:val="left"/>
    </w:lvl>
  </w:abstractNum>
  <w:abstractNum w:abstractNumId="8">
    <w:nsid w:val="10D97ADF"/>
    <w:multiLevelType w:val="hybridMultilevel"/>
    <w:tmpl w:val="FE70A7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6C5728"/>
    <w:multiLevelType w:val="hybridMultilevel"/>
    <w:tmpl w:val="573C18FE"/>
    <w:lvl w:ilvl="0" w:tplc="E3A6D29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C5552D2"/>
    <w:multiLevelType w:val="hybridMultilevel"/>
    <w:tmpl w:val="25BC0C4E"/>
    <w:lvl w:ilvl="0" w:tplc="B1300F10">
      <w:start w:val="1"/>
      <w:numFmt w:val="decimal"/>
      <w:lvlText w:val="%1"/>
      <w:lvlJc w:val="left"/>
      <w:pPr>
        <w:ind w:left="810" w:hanging="555"/>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11">
    <w:nsid w:val="48B765CB"/>
    <w:multiLevelType w:val="hybridMultilevel"/>
    <w:tmpl w:val="8BA00B9C"/>
    <w:lvl w:ilvl="0" w:tplc="BE94E0CA">
      <w:start w:val="1"/>
      <w:numFmt w:val="lowerLetter"/>
      <w:lvlText w:val="%1."/>
      <w:lvlJc w:val="left"/>
      <w:pPr>
        <w:ind w:left="720" w:hanging="360"/>
      </w:pPr>
      <w:rPr>
        <w:rFonts w:ascii="Arial" w:eastAsia="Times New Roman"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9392E3E"/>
    <w:multiLevelType w:val="multilevel"/>
    <w:tmpl w:val="74B8420E"/>
    <w:lvl w:ilvl="0">
      <w:start w:val="1"/>
      <w:numFmt w:val="decimalZero"/>
      <w:lvlText w:val="%1"/>
      <w:lvlJc w:val="left"/>
      <w:pPr>
        <w:ind w:left="720" w:hanging="720"/>
      </w:pPr>
      <w:rPr>
        <w:rFonts w:hint="default"/>
      </w:rPr>
    </w:lvl>
    <w:lvl w:ilvl="1">
      <w:start w:val="1"/>
      <w:numFmt w:val="decimalZero"/>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5D606B0F"/>
    <w:multiLevelType w:val="hybridMultilevel"/>
    <w:tmpl w:val="8BA00B9C"/>
    <w:lvl w:ilvl="0" w:tplc="BE94E0CA">
      <w:start w:val="1"/>
      <w:numFmt w:val="lowerLetter"/>
      <w:lvlText w:val="%1."/>
      <w:lvlJc w:val="left"/>
      <w:pPr>
        <w:ind w:left="720" w:hanging="360"/>
      </w:pPr>
      <w:rPr>
        <w:rFonts w:ascii="Arial" w:eastAsia="Times New Roman"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66F0F4D"/>
    <w:multiLevelType w:val="hybridMultilevel"/>
    <w:tmpl w:val="82FA4046"/>
    <w:lvl w:ilvl="0" w:tplc="04090019">
      <w:start w:val="1"/>
      <w:numFmt w:val="lowerLetter"/>
      <w:lvlText w:val="%1."/>
      <w:lvlJc w:val="left"/>
      <w:pPr>
        <w:ind w:left="1088" w:hanging="360"/>
      </w:pPr>
    </w:lvl>
    <w:lvl w:ilvl="1" w:tplc="04090019">
      <w:start w:val="1"/>
      <w:numFmt w:val="lowerLetter"/>
      <w:lvlText w:val="%2."/>
      <w:lvlJc w:val="left"/>
      <w:pPr>
        <w:ind w:left="1988" w:hanging="360"/>
      </w:pPr>
    </w:lvl>
    <w:lvl w:ilvl="2" w:tplc="0409001B" w:tentative="1">
      <w:start w:val="1"/>
      <w:numFmt w:val="lowerRoman"/>
      <w:lvlText w:val="%3."/>
      <w:lvlJc w:val="right"/>
      <w:pPr>
        <w:ind w:left="2708" w:hanging="180"/>
      </w:pPr>
    </w:lvl>
    <w:lvl w:ilvl="3" w:tplc="0409000F" w:tentative="1">
      <w:start w:val="1"/>
      <w:numFmt w:val="decimal"/>
      <w:lvlText w:val="%4."/>
      <w:lvlJc w:val="left"/>
      <w:pPr>
        <w:ind w:left="3428" w:hanging="360"/>
      </w:pPr>
    </w:lvl>
    <w:lvl w:ilvl="4" w:tplc="04090019" w:tentative="1">
      <w:start w:val="1"/>
      <w:numFmt w:val="lowerLetter"/>
      <w:lvlText w:val="%5."/>
      <w:lvlJc w:val="left"/>
      <w:pPr>
        <w:ind w:left="4148" w:hanging="360"/>
      </w:pPr>
    </w:lvl>
    <w:lvl w:ilvl="5" w:tplc="0409001B" w:tentative="1">
      <w:start w:val="1"/>
      <w:numFmt w:val="lowerRoman"/>
      <w:lvlText w:val="%6."/>
      <w:lvlJc w:val="right"/>
      <w:pPr>
        <w:ind w:left="4868" w:hanging="180"/>
      </w:pPr>
    </w:lvl>
    <w:lvl w:ilvl="6" w:tplc="0409000F" w:tentative="1">
      <w:start w:val="1"/>
      <w:numFmt w:val="decimal"/>
      <w:lvlText w:val="%7."/>
      <w:lvlJc w:val="left"/>
      <w:pPr>
        <w:ind w:left="5588" w:hanging="360"/>
      </w:pPr>
    </w:lvl>
    <w:lvl w:ilvl="7" w:tplc="04090019" w:tentative="1">
      <w:start w:val="1"/>
      <w:numFmt w:val="lowerLetter"/>
      <w:lvlText w:val="%8."/>
      <w:lvlJc w:val="left"/>
      <w:pPr>
        <w:ind w:left="6308" w:hanging="360"/>
      </w:pPr>
    </w:lvl>
    <w:lvl w:ilvl="8" w:tplc="0409001B" w:tentative="1">
      <w:start w:val="1"/>
      <w:numFmt w:val="lowerRoman"/>
      <w:lvlText w:val="%9."/>
      <w:lvlJc w:val="right"/>
      <w:pPr>
        <w:ind w:left="7028" w:hanging="180"/>
      </w:pPr>
    </w:lvl>
  </w:abstractNum>
  <w:num w:numId="1">
    <w:abstractNumId w:val="2"/>
    <w:lvlOverride w:ilvl="0">
      <w:startOverride w:val="2"/>
      <w:lvl w:ilvl="0">
        <w:start w:val="2"/>
        <w:numFmt w:val="lowerLetter"/>
        <w:pStyle w:val="Quicka"/>
        <w:lvlText w:val="%1."/>
        <w:lvlJc w:val="left"/>
      </w:lvl>
    </w:lvlOverride>
  </w:num>
  <w:num w:numId="2">
    <w:abstractNumId w:val="10"/>
  </w:num>
  <w:num w:numId="3">
    <w:abstractNumId w:val="11"/>
  </w:num>
  <w:num w:numId="4">
    <w:abstractNumId w:val="12"/>
  </w:num>
  <w:num w:numId="5">
    <w:abstractNumId w:val="8"/>
  </w:num>
  <w:num w:numId="6">
    <w:abstractNumId w:val="14"/>
  </w:num>
  <w:num w:numId="7">
    <w:abstractNumId w:val="9"/>
  </w:num>
  <w:num w:numId="8">
    <w:abstractNumId w:val="1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4"/>
  <w:embedSystemFonts/>
  <w:bordersDoNotSurroundHeader/>
  <w:bordersDoNotSurroundFooter/>
  <w:proofState w:spelling="clean"/>
  <w:stylePaneFormatFilter w:val="3F01"/>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rsids>
    <w:rsidRoot w:val="001F181F"/>
    <w:rsid w:val="00000D23"/>
    <w:rsid w:val="00000E51"/>
    <w:rsid w:val="000020FB"/>
    <w:rsid w:val="00002DCB"/>
    <w:rsid w:val="0000339D"/>
    <w:rsid w:val="00003E97"/>
    <w:rsid w:val="000060AD"/>
    <w:rsid w:val="0001243E"/>
    <w:rsid w:val="00015051"/>
    <w:rsid w:val="00020A5E"/>
    <w:rsid w:val="0002101F"/>
    <w:rsid w:val="00021ACC"/>
    <w:rsid w:val="00023D5F"/>
    <w:rsid w:val="00030675"/>
    <w:rsid w:val="0003093F"/>
    <w:rsid w:val="000341B0"/>
    <w:rsid w:val="00034918"/>
    <w:rsid w:val="00036355"/>
    <w:rsid w:val="00042A71"/>
    <w:rsid w:val="00042F10"/>
    <w:rsid w:val="00043E07"/>
    <w:rsid w:val="0005146B"/>
    <w:rsid w:val="000517B8"/>
    <w:rsid w:val="00051F37"/>
    <w:rsid w:val="00052E77"/>
    <w:rsid w:val="0006024A"/>
    <w:rsid w:val="000605D5"/>
    <w:rsid w:val="00061D80"/>
    <w:rsid w:val="00064C87"/>
    <w:rsid w:val="00064FCE"/>
    <w:rsid w:val="00065811"/>
    <w:rsid w:val="00066B80"/>
    <w:rsid w:val="000734E5"/>
    <w:rsid w:val="0007631B"/>
    <w:rsid w:val="00076842"/>
    <w:rsid w:val="000778E6"/>
    <w:rsid w:val="00080135"/>
    <w:rsid w:val="0008324E"/>
    <w:rsid w:val="00083303"/>
    <w:rsid w:val="00083C1B"/>
    <w:rsid w:val="00085983"/>
    <w:rsid w:val="000864C4"/>
    <w:rsid w:val="000870F5"/>
    <w:rsid w:val="00087160"/>
    <w:rsid w:val="000905AD"/>
    <w:rsid w:val="00091212"/>
    <w:rsid w:val="000918E8"/>
    <w:rsid w:val="000936CF"/>
    <w:rsid w:val="00094D77"/>
    <w:rsid w:val="0009594D"/>
    <w:rsid w:val="00096995"/>
    <w:rsid w:val="000A16B3"/>
    <w:rsid w:val="000A28FC"/>
    <w:rsid w:val="000A2DC0"/>
    <w:rsid w:val="000A6FB8"/>
    <w:rsid w:val="000B2C42"/>
    <w:rsid w:val="000B4746"/>
    <w:rsid w:val="000B6AFC"/>
    <w:rsid w:val="000B6D6A"/>
    <w:rsid w:val="000C14E0"/>
    <w:rsid w:val="000C4D52"/>
    <w:rsid w:val="000C6355"/>
    <w:rsid w:val="000D2513"/>
    <w:rsid w:val="000D40FA"/>
    <w:rsid w:val="000D4454"/>
    <w:rsid w:val="000D522F"/>
    <w:rsid w:val="000D7307"/>
    <w:rsid w:val="000D7A9C"/>
    <w:rsid w:val="000E2A1C"/>
    <w:rsid w:val="000E4E12"/>
    <w:rsid w:val="000E5733"/>
    <w:rsid w:val="000F68C1"/>
    <w:rsid w:val="000F7124"/>
    <w:rsid w:val="000F767A"/>
    <w:rsid w:val="000F769F"/>
    <w:rsid w:val="000F773D"/>
    <w:rsid w:val="00105B9E"/>
    <w:rsid w:val="00111F0A"/>
    <w:rsid w:val="001130F0"/>
    <w:rsid w:val="0011583B"/>
    <w:rsid w:val="0011650A"/>
    <w:rsid w:val="0011728D"/>
    <w:rsid w:val="00120982"/>
    <w:rsid w:val="00121A36"/>
    <w:rsid w:val="00121D2E"/>
    <w:rsid w:val="00122F9D"/>
    <w:rsid w:val="00125302"/>
    <w:rsid w:val="001256AB"/>
    <w:rsid w:val="00126F9C"/>
    <w:rsid w:val="001301AB"/>
    <w:rsid w:val="00130876"/>
    <w:rsid w:val="00133BFC"/>
    <w:rsid w:val="001403C2"/>
    <w:rsid w:val="00144732"/>
    <w:rsid w:val="001472FD"/>
    <w:rsid w:val="00151550"/>
    <w:rsid w:val="001515B0"/>
    <w:rsid w:val="00152D9A"/>
    <w:rsid w:val="0015395B"/>
    <w:rsid w:val="00156EAA"/>
    <w:rsid w:val="00157846"/>
    <w:rsid w:val="00161761"/>
    <w:rsid w:val="00165528"/>
    <w:rsid w:val="00165ECC"/>
    <w:rsid w:val="00167144"/>
    <w:rsid w:val="001710DF"/>
    <w:rsid w:val="00171D5C"/>
    <w:rsid w:val="00172B4E"/>
    <w:rsid w:val="00172F63"/>
    <w:rsid w:val="00174A3D"/>
    <w:rsid w:val="00177EAD"/>
    <w:rsid w:val="00181736"/>
    <w:rsid w:val="001834DC"/>
    <w:rsid w:val="00192EC4"/>
    <w:rsid w:val="00193119"/>
    <w:rsid w:val="0019498D"/>
    <w:rsid w:val="0019651A"/>
    <w:rsid w:val="001A0A56"/>
    <w:rsid w:val="001A5ED1"/>
    <w:rsid w:val="001A61DF"/>
    <w:rsid w:val="001B1DAC"/>
    <w:rsid w:val="001B2921"/>
    <w:rsid w:val="001B3F70"/>
    <w:rsid w:val="001B4589"/>
    <w:rsid w:val="001C08E0"/>
    <w:rsid w:val="001C0960"/>
    <w:rsid w:val="001C18E0"/>
    <w:rsid w:val="001C2652"/>
    <w:rsid w:val="001C45EA"/>
    <w:rsid w:val="001D0D3F"/>
    <w:rsid w:val="001D22C8"/>
    <w:rsid w:val="001D2894"/>
    <w:rsid w:val="001D4DDC"/>
    <w:rsid w:val="001D675F"/>
    <w:rsid w:val="001E0219"/>
    <w:rsid w:val="001E021B"/>
    <w:rsid w:val="001E4489"/>
    <w:rsid w:val="001E5971"/>
    <w:rsid w:val="001E7921"/>
    <w:rsid w:val="001F0B81"/>
    <w:rsid w:val="001F181F"/>
    <w:rsid w:val="00201C70"/>
    <w:rsid w:val="00202451"/>
    <w:rsid w:val="00203B89"/>
    <w:rsid w:val="0020410F"/>
    <w:rsid w:val="00204BE1"/>
    <w:rsid w:val="00220E69"/>
    <w:rsid w:val="00220EB4"/>
    <w:rsid w:val="00220F0B"/>
    <w:rsid w:val="002311A4"/>
    <w:rsid w:val="00233E55"/>
    <w:rsid w:val="00234CE5"/>
    <w:rsid w:val="00234DC3"/>
    <w:rsid w:val="002363C2"/>
    <w:rsid w:val="00236AF9"/>
    <w:rsid w:val="00241C7E"/>
    <w:rsid w:val="002422E1"/>
    <w:rsid w:val="00242BEA"/>
    <w:rsid w:val="00243AFD"/>
    <w:rsid w:val="00251FB6"/>
    <w:rsid w:val="00253A2C"/>
    <w:rsid w:val="00254E61"/>
    <w:rsid w:val="00255A04"/>
    <w:rsid w:val="00257AFD"/>
    <w:rsid w:val="0026104D"/>
    <w:rsid w:val="00264803"/>
    <w:rsid w:val="002673F1"/>
    <w:rsid w:val="00270097"/>
    <w:rsid w:val="00271A51"/>
    <w:rsid w:val="00273EFF"/>
    <w:rsid w:val="00276AFB"/>
    <w:rsid w:val="00277A72"/>
    <w:rsid w:val="002800F6"/>
    <w:rsid w:val="0028039C"/>
    <w:rsid w:val="00282C6A"/>
    <w:rsid w:val="002830C4"/>
    <w:rsid w:val="00284F47"/>
    <w:rsid w:val="00292B50"/>
    <w:rsid w:val="00293A7E"/>
    <w:rsid w:val="00297803"/>
    <w:rsid w:val="00297A09"/>
    <w:rsid w:val="002A594E"/>
    <w:rsid w:val="002A6667"/>
    <w:rsid w:val="002A70CE"/>
    <w:rsid w:val="002A7928"/>
    <w:rsid w:val="002B16A6"/>
    <w:rsid w:val="002B481D"/>
    <w:rsid w:val="002B544A"/>
    <w:rsid w:val="002B63B2"/>
    <w:rsid w:val="002B6452"/>
    <w:rsid w:val="002C0635"/>
    <w:rsid w:val="002C0F1B"/>
    <w:rsid w:val="002C2147"/>
    <w:rsid w:val="002C3767"/>
    <w:rsid w:val="002C3B63"/>
    <w:rsid w:val="002C7A42"/>
    <w:rsid w:val="002D28CB"/>
    <w:rsid w:val="002D3690"/>
    <w:rsid w:val="002D70DD"/>
    <w:rsid w:val="002E16A6"/>
    <w:rsid w:val="002E2787"/>
    <w:rsid w:val="002E287C"/>
    <w:rsid w:val="002E3EFB"/>
    <w:rsid w:val="002E4605"/>
    <w:rsid w:val="002E4720"/>
    <w:rsid w:val="002E51D5"/>
    <w:rsid w:val="002E5CDC"/>
    <w:rsid w:val="002E67BE"/>
    <w:rsid w:val="002E7E03"/>
    <w:rsid w:val="002F0C4B"/>
    <w:rsid w:val="002F2047"/>
    <w:rsid w:val="002F3EEC"/>
    <w:rsid w:val="002F5734"/>
    <w:rsid w:val="002F61DB"/>
    <w:rsid w:val="002F7616"/>
    <w:rsid w:val="002F78E1"/>
    <w:rsid w:val="003038F2"/>
    <w:rsid w:val="003039DD"/>
    <w:rsid w:val="003041F5"/>
    <w:rsid w:val="003049C7"/>
    <w:rsid w:val="003053C2"/>
    <w:rsid w:val="0030588F"/>
    <w:rsid w:val="00306022"/>
    <w:rsid w:val="003063D9"/>
    <w:rsid w:val="003072A4"/>
    <w:rsid w:val="003073AD"/>
    <w:rsid w:val="003073F4"/>
    <w:rsid w:val="0031278C"/>
    <w:rsid w:val="0031653A"/>
    <w:rsid w:val="00316FA1"/>
    <w:rsid w:val="00317100"/>
    <w:rsid w:val="00322538"/>
    <w:rsid w:val="00322725"/>
    <w:rsid w:val="00324801"/>
    <w:rsid w:val="00325495"/>
    <w:rsid w:val="003269C7"/>
    <w:rsid w:val="0032770E"/>
    <w:rsid w:val="003305D6"/>
    <w:rsid w:val="00336ADC"/>
    <w:rsid w:val="003370A1"/>
    <w:rsid w:val="00337C0D"/>
    <w:rsid w:val="00341388"/>
    <w:rsid w:val="003416E2"/>
    <w:rsid w:val="003452B2"/>
    <w:rsid w:val="0034777A"/>
    <w:rsid w:val="00350249"/>
    <w:rsid w:val="00352605"/>
    <w:rsid w:val="00352734"/>
    <w:rsid w:val="00356E02"/>
    <w:rsid w:val="0036154B"/>
    <w:rsid w:val="00362873"/>
    <w:rsid w:val="00362B83"/>
    <w:rsid w:val="003647E2"/>
    <w:rsid w:val="0036522F"/>
    <w:rsid w:val="00366E26"/>
    <w:rsid w:val="003672BD"/>
    <w:rsid w:val="0037301C"/>
    <w:rsid w:val="00373090"/>
    <w:rsid w:val="00374DA6"/>
    <w:rsid w:val="00375034"/>
    <w:rsid w:val="003767DF"/>
    <w:rsid w:val="003809B8"/>
    <w:rsid w:val="00380D7C"/>
    <w:rsid w:val="003849B7"/>
    <w:rsid w:val="00385215"/>
    <w:rsid w:val="003866D2"/>
    <w:rsid w:val="003870E5"/>
    <w:rsid w:val="003903EE"/>
    <w:rsid w:val="00392C4B"/>
    <w:rsid w:val="0039426C"/>
    <w:rsid w:val="00394454"/>
    <w:rsid w:val="00395A92"/>
    <w:rsid w:val="0039642D"/>
    <w:rsid w:val="003970EB"/>
    <w:rsid w:val="00397512"/>
    <w:rsid w:val="00397B30"/>
    <w:rsid w:val="00397C6D"/>
    <w:rsid w:val="003A5580"/>
    <w:rsid w:val="003A73DD"/>
    <w:rsid w:val="003A742B"/>
    <w:rsid w:val="003B0273"/>
    <w:rsid w:val="003B4E9E"/>
    <w:rsid w:val="003B70FB"/>
    <w:rsid w:val="003C1226"/>
    <w:rsid w:val="003C20CE"/>
    <w:rsid w:val="003C26E1"/>
    <w:rsid w:val="003C5212"/>
    <w:rsid w:val="003D16E0"/>
    <w:rsid w:val="003D1959"/>
    <w:rsid w:val="003D47AC"/>
    <w:rsid w:val="003E0F52"/>
    <w:rsid w:val="003E2762"/>
    <w:rsid w:val="003E3177"/>
    <w:rsid w:val="003E5640"/>
    <w:rsid w:val="003E668D"/>
    <w:rsid w:val="003E7672"/>
    <w:rsid w:val="003F087D"/>
    <w:rsid w:val="003F0C5B"/>
    <w:rsid w:val="003F1DFB"/>
    <w:rsid w:val="003F3F1A"/>
    <w:rsid w:val="003F4CB0"/>
    <w:rsid w:val="003F561A"/>
    <w:rsid w:val="003F7BAB"/>
    <w:rsid w:val="0040025A"/>
    <w:rsid w:val="00400379"/>
    <w:rsid w:val="00402288"/>
    <w:rsid w:val="004042E3"/>
    <w:rsid w:val="00404F79"/>
    <w:rsid w:val="0040509D"/>
    <w:rsid w:val="00410E90"/>
    <w:rsid w:val="0041554A"/>
    <w:rsid w:val="00415C7E"/>
    <w:rsid w:val="00416733"/>
    <w:rsid w:val="0042290C"/>
    <w:rsid w:val="00423531"/>
    <w:rsid w:val="00426FA2"/>
    <w:rsid w:val="00427A44"/>
    <w:rsid w:val="0043550B"/>
    <w:rsid w:val="0043773B"/>
    <w:rsid w:val="0044262F"/>
    <w:rsid w:val="0044488C"/>
    <w:rsid w:val="00445A6F"/>
    <w:rsid w:val="00446497"/>
    <w:rsid w:val="00450D9C"/>
    <w:rsid w:val="00451BA5"/>
    <w:rsid w:val="0045386F"/>
    <w:rsid w:val="00453A60"/>
    <w:rsid w:val="00454107"/>
    <w:rsid w:val="0045512F"/>
    <w:rsid w:val="004608F6"/>
    <w:rsid w:val="00461A83"/>
    <w:rsid w:val="00462795"/>
    <w:rsid w:val="00464608"/>
    <w:rsid w:val="00466A91"/>
    <w:rsid w:val="00470C56"/>
    <w:rsid w:val="0047130A"/>
    <w:rsid w:val="0047217F"/>
    <w:rsid w:val="00475231"/>
    <w:rsid w:val="00476780"/>
    <w:rsid w:val="0048025D"/>
    <w:rsid w:val="004803F9"/>
    <w:rsid w:val="00481A88"/>
    <w:rsid w:val="004828AD"/>
    <w:rsid w:val="004830DA"/>
    <w:rsid w:val="00484698"/>
    <w:rsid w:val="004846D1"/>
    <w:rsid w:val="0048488E"/>
    <w:rsid w:val="0048555B"/>
    <w:rsid w:val="00485A57"/>
    <w:rsid w:val="00486F13"/>
    <w:rsid w:val="00487B1D"/>
    <w:rsid w:val="00490800"/>
    <w:rsid w:val="0049215F"/>
    <w:rsid w:val="00492796"/>
    <w:rsid w:val="004A4ADF"/>
    <w:rsid w:val="004A4AF1"/>
    <w:rsid w:val="004A679D"/>
    <w:rsid w:val="004A721E"/>
    <w:rsid w:val="004B3D76"/>
    <w:rsid w:val="004B50C9"/>
    <w:rsid w:val="004B54CD"/>
    <w:rsid w:val="004B5B81"/>
    <w:rsid w:val="004C0E1A"/>
    <w:rsid w:val="004C5877"/>
    <w:rsid w:val="004C75FA"/>
    <w:rsid w:val="004D2D6C"/>
    <w:rsid w:val="004D3883"/>
    <w:rsid w:val="004D6079"/>
    <w:rsid w:val="004D6219"/>
    <w:rsid w:val="004E11DB"/>
    <w:rsid w:val="004E3756"/>
    <w:rsid w:val="004E6A2C"/>
    <w:rsid w:val="004E6C9D"/>
    <w:rsid w:val="004F1FC9"/>
    <w:rsid w:val="004F3D31"/>
    <w:rsid w:val="004F4389"/>
    <w:rsid w:val="005025CA"/>
    <w:rsid w:val="00504A50"/>
    <w:rsid w:val="005051D4"/>
    <w:rsid w:val="00507511"/>
    <w:rsid w:val="00507B8E"/>
    <w:rsid w:val="00515958"/>
    <w:rsid w:val="005160EE"/>
    <w:rsid w:val="00516BD4"/>
    <w:rsid w:val="00524CBA"/>
    <w:rsid w:val="00524E69"/>
    <w:rsid w:val="00530874"/>
    <w:rsid w:val="00530FE7"/>
    <w:rsid w:val="00531E22"/>
    <w:rsid w:val="00531E65"/>
    <w:rsid w:val="00532331"/>
    <w:rsid w:val="0053371D"/>
    <w:rsid w:val="00533EC3"/>
    <w:rsid w:val="00534C0F"/>
    <w:rsid w:val="00540E87"/>
    <w:rsid w:val="00541325"/>
    <w:rsid w:val="005447A5"/>
    <w:rsid w:val="0055258F"/>
    <w:rsid w:val="005531F3"/>
    <w:rsid w:val="005539FF"/>
    <w:rsid w:val="00555403"/>
    <w:rsid w:val="00555A2C"/>
    <w:rsid w:val="005612E2"/>
    <w:rsid w:val="0056148E"/>
    <w:rsid w:val="00564270"/>
    <w:rsid w:val="005665B2"/>
    <w:rsid w:val="005676A5"/>
    <w:rsid w:val="00570431"/>
    <w:rsid w:val="0057053A"/>
    <w:rsid w:val="005742B3"/>
    <w:rsid w:val="00575BF8"/>
    <w:rsid w:val="005779CF"/>
    <w:rsid w:val="00581F83"/>
    <w:rsid w:val="00583725"/>
    <w:rsid w:val="0058735F"/>
    <w:rsid w:val="0059506E"/>
    <w:rsid w:val="00595CBE"/>
    <w:rsid w:val="005A6632"/>
    <w:rsid w:val="005A77C0"/>
    <w:rsid w:val="005B0BB6"/>
    <w:rsid w:val="005B1B15"/>
    <w:rsid w:val="005B33A0"/>
    <w:rsid w:val="005B4D01"/>
    <w:rsid w:val="005B548F"/>
    <w:rsid w:val="005B6013"/>
    <w:rsid w:val="005C2268"/>
    <w:rsid w:val="005C26FE"/>
    <w:rsid w:val="005C42F9"/>
    <w:rsid w:val="005C6228"/>
    <w:rsid w:val="005D16DB"/>
    <w:rsid w:val="005D2C81"/>
    <w:rsid w:val="005D4496"/>
    <w:rsid w:val="005D4CCD"/>
    <w:rsid w:val="005D5EAE"/>
    <w:rsid w:val="005D69A5"/>
    <w:rsid w:val="005E0D64"/>
    <w:rsid w:val="005E14AC"/>
    <w:rsid w:val="005E31F5"/>
    <w:rsid w:val="005E381D"/>
    <w:rsid w:val="005E4586"/>
    <w:rsid w:val="005E596F"/>
    <w:rsid w:val="005F2A40"/>
    <w:rsid w:val="005F30D1"/>
    <w:rsid w:val="005F36EF"/>
    <w:rsid w:val="005F382B"/>
    <w:rsid w:val="005F740C"/>
    <w:rsid w:val="005F7BBB"/>
    <w:rsid w:val="005F7DC9"/>
    <w:rsid w:val="00600ED9"/>
    <w:rsid w:val="00601950"/>
    <w:rsid w:val="00601D16"/>
    <w:rsid w:val="006033BD"/>
    <w:rsid w:val="00603C52"/>
    <w:rsid w:val="00604286"/>
    <w:rsid w:val="00606A47"/>
    <w:rsid w:val="00613BFF"/>
    <w:rsid w:val="006209AF"/>
    <w:rsid w:val="00621639"/>
    <w:rsid w:val="006259D9"/>
    <w:rsid w:val="0062776D"/>
    <w:rsid w:val="00630AC9"/>
    <w:rsid w:val="00631C90"/>
    <w:rsid w:val="00636FF5"/>
    <w:rsid w:val="00641065"/>
    <w:rsid w:val="00642AEE"/>
    <w:rsid w:val="00642EC1"/>
    <w:rsid w:val="006432B9"/>
    <w:rsid w:val="006459E5"/>
    <w:rsid w:val="006468B9"/>
    <w:rsid w:val="006500CE"/>
    <w:rsid w:val="0065174C"/>
    <w:rsid w:val="00651B0C"/>
    <w:rsid w:val="006539D3"/>
    <w:rsid w:val="006546C7"/>
    <w:rsid w:val="00656A2F"/>
    <w:rsid w:val="00657F72"/>
    <w:rsid w:val="00660570"/>
    <w:rsid w:val="00663421"/>
    <w:rsid w:val="006662C7"/>
    <w:rsid w:val="00666DBD"/>
    <w:rsid w:val="006703B9"/>
    <w:rsid w:val="00671A8A"/>
    <w:rsid w:val="006731BC"/>
    <w:rsid w:val="00677211"/>
    <w:rsid w:val="00683172"/>
    <w:rsid w:val="00684517"/>
    <w:rsid w:val="00686B61"/>
    <w:rsid w:val="006907E1"/>
    <w:rsid w:val="00690A82"/>
    <w:rsid w:val="00691C7C"/>
    <w:rsid w:val="00696EBD"/>
    <w:rsid w:val="006A0A66"/>
    <w:rsid w:val="006A16B2"/>
    <w:rsid w:val="006A177A"/>
    <w:rsid w:val="006A36AE"/>
    <w:rsid w:val="006A3E4D"/>
    <w:rsid w:val="006A5E9D"/>
    <w:rsid w:val="006A7FA4"/>
    <w:rsid w:val="006B0B24"/>
    <w:rsid w:val="006B2549"/>
    <w:rsid w:val="006B535F"/>
    <w:rsid w:val="006B6526"/>
    <w:rsid w:val="006C49C1"/>
    <w:rsid w:val="006D2D79"/>
    <w:rsid w:val="006D7F8A"/>
    <w:rsid w:val="006E048B"/>
    <w:rsid w:val="006E324D"/>
    <w:rsid w:val="006E3279"/>
    <w:rsid w:val="006E46B8"/>
    <w:rsid w:val="006E5733"/>
    <w:rsid w:val="006F00E0"/>
    <w:rsid w:val="006F2576"/>
    <w:rsid w:val="006F2C4D"/>
    <w:rsid w:val="006F4986"/>
    <w:rsid w:val="00703016"/>
    <w:rsid w:val="007033BE"/>
    <w:rsid w:val="00706274"/>
    <w:rsid w:val="00706717"/>
    <w:rsid w:val="00706B85"/>
    <w:rsid w:val="00711550"/>
    <w:rsid w:val="0071166B"/>
    <w:rsid w:val="00712B8A"/>
    <w:rsid w:val="007166D0"/>
    <w:rsid w:val="007167BD"/>
    <w:rsid w:val="007202B0"/>
    <w:rsid w:val="00727C5D"/>
    <w:rsid w:val="00730878"/>
    <w:rsid w:val="00730BA0"/>
    <w:rsid w:val="007318AC"/>
    <w:rsid w:val="00736613"/>
    <w:rsid w:val="00740990"/>
    <w:rsid w:val="007412DF"/>
    <w:rsid w:val="00741B3D"/>
    <w:rsid w:val="00741E91"/>
    <w:rsid w:val="00745886"/>
    <w:rsid w:val="00746457"/>
    <w:rsid w:val="007502E8"/>
    <w:rsid w:val="00761529"/>
    <w:rsid w:val="0076211E"/>
    <w:rsid w:val="00765937"/>
    <w:rsid w:val="00771AB2"/>
    <w:rsid w:val="00771BCA"/>
    <w:rsid w:val="00773ED4"/>
    <w:rsid w:val="00776307"/>
    <w:rsid w:val="00780D05"/>
    <w:rsid w:val="00780FD6"/>
    <w:rsid w:val="00781DD4"/>
    <w:rsid w:val="00781EB8"/>
    <w:rsid w:val="007828FF"/>
    <w:rsid w:val="0078337D"/>
    <w:rsid w:val="00785D96"/>
    <w:rsid w:val="00786436"/>
    <w:rsid w:val="00787D9A"/>
    <w:rsid w:val="007902F7"/>
    <w:rsid w:val="00790C2B"/>
    <w:rsid w:val="00792157"/>
    <w:rsid w:val="00796E51"/>
    <w:rsid w:val="007A37F9"/>
    <w:rsid w:val="007A3EE4"/>
    <w:rsid w:val="007A464B"/>
    <w:rsid w:val="007A5827"/>
    <w:rsid w:val="007A639E"/>
    <w:rsid w:val="007B0A6C"/>
    <w:rsid w:val="007B1D4A"/>
    <w:rsid w:val="007B2CFE"/>
    <w:rsid w:val="007B3196"/>
    <w:rsid w:val="007B5E04"/>
    <w:rsid w:val="007C2071"/>
    <w:rsid w:val="007C452C"/>
    <w:rsid w:val="007D06A5"/>
    <w:rsid w:val="007D06AB"/>
    <w:rsid w:val="007D3CC1"/>
    <w:rsid w:val="007D76C2"/>
    <w:rsid w:val="007D7721"/>
    <w:rsid w:val="007E00C0"/>
    <w:rsid w:val="007E1041"/>
    <w:rsid w:val="007E156B"/>
    <w:rsid w:val="007E5B7D"/>
    <w:rsid w:val="007E6204"/>
    <w:rsid w:val="007F0533"/>
    <w:rsid w:val="007F098B"/>
    <w:rsid w:val="007F55C4"/>
    <w:rsid w:val="007F5F6E"/>
    <w:rsid w:val="007F6075"/>
    <w:rsid w:val="00810B9F"/>
    <w:rsid w:val="00810BF1"/>
    <w:rsid w:val="00811DD8"/>
    <w:rsid w:val="0081257A"/>
    <w:rsid w:val="00812F7D"/>
    <w:rsid w:val="00813030"/>
    <w:rsid w:val="00813A05"/>
    <w:rsid w:val="00813BE1"/>
    <w:rsid w:val="00814A18"/>
    <w:rsid w:val="00816E46"/>
    <w:rsid w:val="00820644"/>
    <w:rsid w:val="00821FE2"/>
    <w:rsid w:val="00822982"/>
    <w:rsid w:val="008236D9"/>
    <w:rsid w:val="0082628B"/>
    <w:rsid w:val="008262E6"/>
    <w:rsid w:val="00827D77"/>
    <w:rsid w:val="00827E98"/>
    <w:rsid w:val="008306C1"/>
    <w:rsid w:val="00833460"/>
    <w:rsid w:val="0083554C"/>
    <w:rsid w:val="00835FC9"/>
    <w:rsid w:val="008424E4"/>
    <w:rsid w:val="00844895"/>
    <w:rsid w:val="0084570E"/>
    <w:rsid w:val="008465ED"/>
    <w:rsid w:val="00846BEA"/>
    <w:rsid w:val="00847C84"/>
    <w:rsid w:val="008513F3"/>
    <w:rsid w:val="008513F5"/>
    <w:rsid w:val="00851AC6"/>
    <w:rsid w:val="00851F21"/>
    <w:rsid w:val="00855027"/>
    <w:rsid w:val="008550E9"/>
    <w:rsid w:val="008553FD"/>
    <w:rsid w:val="00857663"/>
    <w:rsid w:val="0086029F"/>
    <w:rsid w:val="008609B4"/>
    <w:rsid w:val="00861A85"/>
    <w:rsid w:val="00862D7A"/>
    <w:rsid w:val="0086312D"/>
    <w:rsid w:val="00863585"/>
    <w:rsid w:val="008644A7"/>
    <w:rsid w:val="00864DA2"/>
    <w:rsid w:val="00870E10"/>
    <w:rsid w:val="008779BE"/>
    <w:rsid w:val="00880F86"/>
    <w:rsid w:val="0088188D"/>
    <w:rsid w:val="00886FC3"/>
    <w:rsid w:val="008871E6"/>
    <w:rsid w:val="00887598"/>
    <w:rsid w:val="008915E7"/>
    <w:rsid w:val="00892E3B"/>
    <w:rsid w:val="00893D7E"/>
    <w:rsid w:val="00897BEA"/>
    <w:rsid w:val="008A0856"/>
    <w:rsid w:val="008A2264"/>
    <w:rsid w:val="008A4685"/>
    <w:rsid w:val="008A5286"/>
    <w:rsid w:val="008C0DF6"/>
    <w:rsid w:val="008C58C4"/>
    <w:rsid w:val="008C6260"/>
    <w:rsid w:val="008C7D46"/>
    <w:rsid w:val="008D04EE"/>
    <w:rsid w:val="008D09D7"/>
    <w:rsid w:val="008D1600"/>
    <w:rsid w:val="008D411A"/>
    <w:rsid w:val="008D4718"/>
    <w:rsid w:val="008E1536"/>
    <w:rsid w:val="008E2C72"/>
    <w:rsid w:val="008E3097"/>
    <w:rsid w:val="008E3A98"/>
    <w:rsid w:val="008E5340"/>
    <w:rsid w:val="008E7F26"/>
    <w:rsid w:val="008F3E3A"/>
    <w:rsid w:val="008F4766"/>
    <w:rsid w:val="008F530C"/>
    <w:rsid w:val="008F7B22"/>
    <w:rsid w:val="00901C9D"/>
    <w:rsid w:val="00905B3E"/>
    <w:rsid w:val="00906BF1"/>
    <w:rsid w:val="00906E29"/>
    <w:rsid w:val="009102F4"/>
    <w:rsid w:val="00910911"/>
    <w:rsid w:val="00912D6D"/>
    <w:rsid w:val="0091698D"/>
    <w:rsid w:val="00916E4F"/>
    <w:rsid w:val="00917E92"/>
    <w:rsid w:val="009211C4"/>
    <w:rsid w:val="009221AD"/>
    <w:rsid w:val="00922F9F"/>
    <w:rsid w:val="00924F38"/>
    <w:rsid w:val="00926613"/>
    <w:rsid w:val="009277E6"/>
    <w:rsid w:val="009311C6"/>
    <w:rsid w:val="00932B30"/>
    <w:rsid w:val="00932D11"/>
    <w:rsid w:val="00933DAD"/>
    <w:rsid w:val="00935795"/>
    <w:rsid w:val="009362BE"/>
    <w:rsid w:val="009372DF"/>
    <w:rsid w:val="0094095B"/>
    <w:rsid w:val="00941BD8"/>
    <w:rsid w:val="00944716"/>
    <w:rsid w:val="0095316D"/>
    <w:rsid w:val="00954B50"/>
    <w:rsid w:val="00954FC6"/>
    <w:rsid w:val="009570F2"/>
    <w:rsid w:val="00957899"/>
    <w:rsid w:val="0096042F"/>
    <w:rsid w:val="00961A11"/>
    <w:rsid w:val="00962281"/>
    <w:rsid w:val="00964B76"/>
    <w:rsid w:val="00966B3E"/>
    <w:rsid w:val="00970485"/>
    <w:rsid w:val="009719A6"/>
    <w:rsid w:val="009727F5"/>
    <w:rsid w:val="00972C45"/>
    <w:rsid w:val="009736F3"/>
    <w:rsid w:val="00974B97"/>
    <w:rsid w:val="009767FA"/>
    <w:rsid w:val="00976AEA"/>
    <w:rsid w:val="009800A7"/>
    <w:rsid w:val="00981AA7"/>
    <w:rsid w:val="00983913"/>
    <w:rsid w:val="00984BAA"/>
    <w:rsid w:val="00985219"/>
    <w:rsid w:val="0099089B"/>
    <w:rsid w:val="00990A78"/>
    <w:rsid w:val="009921D9"/>
    <w:rsid w:val="009924F5"/>
    <w:rsid w:val="00993884"/>
    <w:rsid w:val="00993E23"/>
    <w:rsid w:val="0099636A"/>
    <w:rsid w:val="0099782F"/>
    <w:rsid w:val="009A2783"/>
    <w:rsid w:val="009A4674"/>
    <w:rsid w:val="009B334F"/>
    <w:rsid w:val="009B5774"/>
    <w:rsid w:val="009D506C"/>
    <w:rsid w:val="009E0289"/>
    <w:rsid w:val="009E0592"/>
    <w:rsid w:val="009E2382"/>
    <w:rsid w:val="009E3152"/>
    <w:rsid w:val="009E55B0"/>
    <w:rsid w:val="009E742B"/>
    <w:rsid w:val="009F03D4"/>
    <w:rsid w:val="009F73B0"/>
    <w:rsid w:val="00A017AB"/>
    <w:rsid w:val="00A0698A"/>
    <w:rsid w:val="00A073AB"/>
    <w:rsid w:val="00A12239"/>
    <w:rsid w:val="00A143B6"/>
    <w:rsid w:val="00A143E2"/>
    <w:rsid w:val="00A14838"/>
    <w:rsid w:val="00A163F1"/>
    <w:rsid w:val="00A16BBF"/>
    <w:rsid w:val="00A177D6"/>
    <w:rsid w:val="00A17E6B"/>
    <w:rsid w:val="00A2064C"/>
    <w:rsid w:val="00A25C47"/>
    <w:rsid w:val="00A26546"/>
    <w:rsid w:val="00A267A8"/>
    <w:rsid w:val="00A27748"/>
    <w:rsid w:val="00A36833"/>
    <w:rsid w:val="00A36FFE"/>
    <w:rsid w:val="00A403B7"/>
    <w:rsid w:val="00A41059"/>
    <w:rsid w:val="00A416FD"/>
    <w:rsid w:val="00A44E4E"/>
    <w:rsid w:val="00A44EA3"/>
    <w:rsid w:val="00A477C8"/>
    <w:rsid w:val="00A5139E"/>
    <w:rsid w:val="00A51ACA"/>
    <w:rsid w:val="00A5285D"/>
    <w:rsid w:val="00A55279"/>
    <w:rsid w:val="00A55847"/>
    <w:rsid w:val="00A61EF7"/>
    <w:rsid w:val="00A62101"/>
    <w:rsid w:val="00A641A2"/>
    <w:rsid w:val="00A64344"/>
    <w:rsid w:val="00A648CA"/>
    <w:rsid w:val="00A649DA"/>
    <w:rsid w:val="00A72AEF"/>
    <w:rsid w:val="00A72CD2"/>
    <w:rsid w:val="00A74170"/>
    <w:rsid w:val="00A7437F"/>
    <w:rsid w:val="00A75B8F"/>
    <w:rsid w:val="00A828B8"/>
    <w:rsid w:val="00A82EBD"/>
    <w:rsid w:val="00A83518"/>
    <w:rsid w:val="00A85887"/>
    <w:rsid w:val="00A87FF1"/>
    <w:rsid w:val="00A90AD0"/>
    <w:rsid w:val="00A90CB9"/>
    <w:rsid w:val="00A9338D"/>
    <w:rsid w:val="00A94392"/>
    <w:rsid w:val="00A95516"/>
    <w:rsid w:val="00AA1780"/>
    <w:rsid w:val="00AA239F"/>
    <w:rsid w:val="00AA3EC1"/>
    <w:rsid w:val="00AA57D6"/>
    <w:rsid w:val="00AB2CFC"/>
    <w:rsid w:val="00AB396C"/>
    <w:rsid w:val="00AB39A7"/>
    <w:rsid w:val="00AB655D"/>
    <w:rsid w:val="00AC103B"/>
    <w:rsid w:val="00AC1A1E"/>
    <w:rsid w:val="00AC1C3E"/>
    <w:rsid w:val="00AC2B9E"/>
    <w:rsid w:val="00AC5E14"/>
    <w:rsid w:val="00AC6F38"/>
    <w:rsid w:val="00AD0AD6"/>
    <w:rsid w:val="00AD1BDD"/>
    <w:rsid w:val="00AD22B7"/>
    <w:rsid w:val="00AD7510"/>
    <w:rsid w:val="00AE23B9"/>
    <w:rsid w:val="00AE23C2"/>
    <w:rsid w:val="00AE2420"/>
    <w:rsid w:val="00AE504E"/>
    <w:rsid w:val="00AE5598"/>
    <w:rsid w:val="00AE68F5"/>
    <w:rsid w:val="00AE7BCB"/>
    <w:rsid w:val="00AF03BF"/>
    <w:rsid w:val="00AF18C4"/>
    <w:rsid w:val="00AF1C44"/>
    <w:rsid w:val="00AF2512"/>
    <w:rsid w:val="00AF31C0"/>
    <w:rsid w:val="00AF5A9B"/>
    <w:rsid w:val="00AF7AB6"/>
    <w:rsid w:val="00B03C45"/>
    <w:rsid w:val="00B03EBF"/>
    <w:rsid w:val="00B1448E"/>
    <w:rsid w:val="00B20786"/>
    <w:rsid w:val="00B208B1"/>
    <w:rsid w:val="00B22379"/>
    <w:rsid w:val="00B226F8"/>
    <w:rsid w:val="00B22E3D"/>
    <w:rsid w:val="00B23EBD"/>
    <w:rsid w:val="00B32F29"/>
    <w:rsid w:val="00B357CD"/>
    <w:rsid w:val="00B40084"/>
    <w:rsid w:val="00B41ADB"/>
    <w:rsid w:val="00B422C4"/>
    <w:rsid w:val="00B42A1B"/>
    <w:rsid w:val="00B42E23"/>
    <w:rsid w:val="00B43D0A"/>
    <w:rsid w:val="00B535A8"/>
    <w:rsid w:val="00B57734"/>
    <w:rsid w:val="00B57CD8"/>
    <w:rsid w:val="00B60D2B"/>
    <w:rsid w:val="00B61AF5"/>
    <w:rsid w:val="00B668B1"/>
    <w:rsid w:val="00B67C71"/>
    <w:rsid w:val="00B7177F"/>
    <w:rsid w:val="00B723CC"/>
    <w:rsid w:val="00B72E1E"/>
    <w:rsid w:val="00B73829"/>
    <w:rsid w:val="00B73B2D"/>
    <w:rsid w:val="00B74D68"/>
    <w:rsid w:val="00B7769B"/>
    <w:rsid w:val="00B77DB9"/>
    <w:rsid w:val="00B8008B"/>
    <w:rsid w:val="00B80A8D"/>
    <w:rsid w:val="00B80B6E"/>
    <w:rsid w:val="00B811EE"/>
    <w:rsid w:val="00B83713"/>
    <w:rsid w:val="00B8447B"/>
    <w:rsid w:val="00B86BF3"/>
    <w:rsid w:val="00B90B04"/>
    <w:rsid w:val="00B92587"/>
    <w:rsid w:val="00B9283B"/>
    <w:rsid w:val="00B968B2"/>
    <w:rsid w:val="00BA06A1"/>
    <w:rsid w:val="00BA52CB"/>
    <w:rsid w:val="00BA645F"/>
    <w:rsid w:val="00BB0E03"/>
    <w:rsid w:val="00BB25F8"/>
    <w:rsid w:val="00BB2A2C"/>
    <w:rsid w:val="00BB2F42"/>
    <w:rsid w:val="00BB4D80"/>
    <w:rsid w:val="00BB50DB"/>
    <w:rsid w:val="00BB79C9"/>
    <w:rsid w:val="00BC3637"/>
    <w:rsid w:val="00BC6440"/>
    <w:rsid w:val="00BC6E98"/>
    <w:rsid w:val="00BC78A7"/>
    <w:rsid w:val="00BC7950"/>
    <w:rsid w:val="00BD370C"/>
    <w:rsid w:val="00BD3D9F"/>
    <w:rsid w:val="00BD7222"/>
    <w:rsid w:val="00BE00A2"/>
    <w:rsid w:val="00BE396A"/>
    <w:rsid w:val="00BE3A18"/>
    <w:rsid w:val="00BE3CE0"/>
    <w:rsid w:val="00BE4F27"/>
    <w:rsid w:val="00BF388F"/>
    <w:rsid w:val="00BF3A50"/>
    <w:rsid w:val="00BF44D8"/>
    <w:rsid w:val="00BF4C02"/>
    <w:rsid w:val="00BF4FC5"/>
    <w:rsid w:val="00BF5B7E"/>
    <w:rsid w:val="00C01E0F"/>
    <w:rsid w:val="00C03276"/>
    <w:rsid w:val="00C06205"/>
    <w:rsid w:val="00C07229"/>
    <w:rsid w:val="00C12135"/>
    <w:rsid w:val="00C2038E"/>
    <w:rsid w:val="00C216DC"/>
    <w:rsid w:val="00C21C76"/>
    <w:rsid w:val="00C24B29"/>
    <w:rsid w:val="00C27B79"/>
    <w:rsid w:val="00C3347E"/>
    <w:rsid w:val="00C36699"/>
    <w:rsid w:val="00C36B67"/>
    <w:rsid w:val="00C409DB"/>
    <w:rsid w:val="00C42E9F"/>
    <w:rsid w:val="00C43351"/>
    <w:rsid w:val="00C476F7"/>
    <w:rsid w:val="00C500E6"/>
    <w:rsid w:val="00C54C31"/>
    <w:rsid w:val="00C5536B"/>
    <w:rsid w:val="00C557D1"/>
    <w:rsid w:val="00C56745"/>
    <w:rsid w:val="00C62ECD"/>
    <w:rsid w:val="00C63BB9"/>
    <w:rsid w:val="00C63C38"/>
    <w:rsid w:val="00C7137F"/>
    <w:rsid w:val="00C71916"/>
    <w:rsid w:val="00C71B66"/>
    <w:rsid w:val="00C72FF8"/>
    <w:rsid w:val="00C763DA"/>
    <w:rsid w:val="00C84145"/>
    <w:rsid w:val="00C86549"/>
    <w:rsid w:val="00C86736"/>
    <w:rsid w:val="00C86A67"/>
    <w:rsid w:val="00C87FA8"/>
    <w:rsid w:val="00C91A7D"/>
    <w:rsid w:val="00C91BAC"/>
    <w:rsid w:val="00C91FC1"/>
    <w:rsid w:val="00C9329D"/>
    <w:rsid w:val="00C93C5B"/>
    <w:rsid w:val="00C94CD5"/>
    <w:rsid w:val="00C9520E"/>
    <w:rsid w:val="00C95649"/>
    <w:rsid w:val="00C97AB9"/>
    <w:rsid w:val="00CA4DA7"/>
    <w:rsid w:val="00CA6152"/>
    <w:rsid w:val="00CA79F4"/>
    <w:rsid w:val="00CB0FC5"/>
    <w:rsid w:val="00CB713B"/>
    <w:rsid w:val="00CB7916"/>
    <w:rsid w:val="00CC0384"/>
    <w:rsid w:val="00CC2A45"/>
    <w:rsid w:val="00CC37CA"/>
    <w:rsid w:val="00CC40BF"/>
    <w:rsid w:val="00CC5795"/>
    <w:rsid w:val="00CC580A"/>
    <w:rsid w:val="00CC5B78"/>
    <w:rsid w:val="00CC60EB"/>
    <w:rsid w:val="00CC7AA3"/>
    <w:rsid w:val="00CC7D13"/>
    <w:rsid w:val="00CD0B56"/>
    <w:rsid w:val="00CD4371"/>
    <w:rsid w:val="00CD4A67"/>
    <w:rsid w:val="00CE4B9F"/>
    <w:rsid w:val="00CE583A"/>
    <w:rsid w:val="00CE6B84"/>
    <w:rsid w:val="00CE77F2"/>
    <w:rsid w:val="00CF25A7"/>
    <w:rsid w:val="00CF2929"/>
    <w:rsid w:val="00CF647A"/>
    <w:rsid w:val="00D00939"/>
    <w:rsid w:val="00D03CD6"/>
    <w:rsid w:val="00D045A4"/>
    <w:rsid w:val="00D05770"/>
    <w:rsid w:val="00D077EA"/>
    <w:rsid w:val="00D1002F"/>
    <w:rsid w:val="00D11321"/>
    <w:rsid w:val="00D1536F"/>
    <w:rsid w:val="00D158E5"/>
    <w:rsid w:val="00D15902"/>
    <w:rsid w:val="00D15A1A"/>
    <w:rsid w:val="00D174B4"/>
    <w:rsid w:val="00D26128"/>
    <w:rsid w:val="00D271B0"/>
    <w:rsid w:val="00D300B2"/>
    <w:rsid w:val="00D308E4"/>
    <w:rsid w:val="00D33D2E"/>
    <w:rsid w:val="00D340E5"/>
    <w:rsid w:val="00D35875"/>
    <w:rsid w:val="00D37C4E"/>
    <w:rsid w:val="00D41044"/>
    <w:rsid w:val="00D41762"/>
    <w:rsid w:val="00D45A48"/>
    <w:rsid w:val="00D4699D"/>
    <w:rsid w:val="00D500DA"/>
    <w:rsid w:val="00D502A4"/>
    <w:rsid w:val="00D561A1"/>
    <w:rsid w:val="00D61024"/>
    <w:rsid w:val="00D62503"/>
    <w:rsid w:val="00D62FAB"/>
    <w:rsid w:val="00D64431"/>
    <w:rsid w:val="00D65263"/>
    <w:rsid w:val="00D66AE1"/>
    <w:rsid w:val="00D66BA1"/>
    <w:rsid w:val="00D67431"/>
    <w:rsid w:val="00D74040"/>
    <w:rsid w:val="00D74596"/>
    <w:rsid w:val="00D74F72"/>
    <w:rsid w:val="00D7590B"/>
    <w:rsid w:val="00D77519"/>
    <w:rsid w:val="00D80581"/>
    <w:rsid w:val="00D8416A"/>
    <w:rsid w:val="00D86F02"/>
    <w:rsid w:val="00D87B96"/>
    <w:rsid w:val="00D94A34"/>
    <w:rsid w:val="00D96E90"/>
    <w:rsid w:val="00D972CA"/>
    <w:rsid w:val="00D97A2F"/>
    <w:rsid w:val="00D97C94"/>
    <w:rsid w:val="00DA03CC"/>
    <w:rsid w:val="00DA221D"/>
    <w:rsid w:val="00DA2816"/>
    <w:rsid w:val="00DA29C8"/>
    <w:rsid w:val="00DA3A2C"/>
    <w:rsid w:val="00DA453F"/>
    <w:rsid w:val="00DA5030"/>
    <w:rsid w:val="00DA638A"/>
    <w:rsid w:val="00DB043B"/>
    <w:rsid w:val="00DB561B"/>
    <w:rsid w:val="00DB6EBE"/>
    <w:rsid w:val="00DB7E48"/>
    <w:rsid w:val="00DC01E1"/>
    <w:rsid w:val="00DC044A"/>
    <w:rsid w:val="00DC0705"/>
    <w:rsid w:val="00DC19EB"/>
    <w:rsid w:val="00DC2E4B"/>
    <w:rsid w:val="00DC3A65"/>
    <w:rsid w:val="00DD05B7"/>
    <w:rsid w:val="00DD197E"/>
    <w:rsid w:val="00DD19E3"/>
    <w:rsid w:val="00DD49C1"/>
    <w:rsid w:val="00DD519F"/>
    <w:rsid w:val="00DD586E"/>
    <w:rsid w:val="00DE10A0"/>
    <w:rsid w:val="00DE24EE"/>
    <w:rsid w:val="00DE2D16"/>
    <w:rsid w:val="00DE37E3"/>
    <w:rsid w:val="00DF44D9"/>
    <w:rsid w:val="00DF6701"/>
    <w:rsid w:val="00E0087F"/>
    <w:rsid w:val="00E022DB"/>
    <w:rsid w:val="00E0337D"/>
    <w:rsid w:val="00E033D8"/>
    <w:rsid w:val="00E03EDC"/>
    <w:rsid w:val="00E04F58"/>
    <w:rsid w:val="00E05613"/>
    <w:rsid w:val="00E114AE"/>
    <w:rsid w:val="00E12131"/>
    <w:rsid w:val="00E12390"/>
    <w:rsid w:val="00E16295"/>
    <w:rsid w:val="00E212C5"/>
    <w:rsid w:val="00E218ED"/>
    <w:rsid w:val="00E24933"/>
    <w:rsid w:val="00E26C97"/>
    <w:rsid w:val="00E2794D"/>
    <w:rsid w:val="00E31D8D"/>
    <w:rsid w:val="00E32DA5"/>
    <w:rsid w:val="00E34F7B"/>
    <w:rsid w:val="00E362CF"/>
    <w:rsid w:val="00E36E6B"/>
    <w:rsid w:val="00E37B13"/>
    <w:rsid w:val="00E41D86"/>
    <w:rsid w:val="00E434DC"/>
    <w:rsid w:val="00E434F0"/>
    <w:rsid w:val="00E4689D"/>
    <w:rsid w:val="00E505BE"/>
    <w:rsid w:val="00E52AA0"/>
    <w:rsid w:val="00E52F1B"/>
    <w:rsid w:val="00E61E06"/>
    <w:rsid w:val="00E6329B"/>
    <w:rsid w:val="00E63E7A"/>
    <w:rsid w:val="00E65F40"/>
    <w:rsid w:val="00E7356A"/>
    <w:rsid w:val="00E7432F"/>
    <w:rsid w:val="00E743C1"/>
    <w:rsid w:val="00E744C7"/>
    <w:rsid w:val="00E7682A"/>
    <w:rsid w:val="00E81355"/>
    <w:rsid w:val="00E81A74"/>
    <w:rsid w:val="00E83710"/>
    <w:rsid w:val="00E83716"/>
    <w:rsid w:val="00E84F87"/>
    <w:rsid w:val="00E85E8D"/>
    <w:rsid w:val="00E9069F"/>
    <w:rsid w:val="00E915C3"/>
    <w:rsid w:val="00E938BB"/>
    <w:rsid w:val="00EA05AD"/>
    <w:rsid w:val="00EA21A3"/>
    <w:rsid w:val="00EA2E12"/>
    <w:rsid w:val="00EA37F6"/>
    <w:rsid w:val="00EA5B01"/>
    <w:rsid w:val="00EA664F"/>
    <w:rsid w:val="00EB2804"/>
    <w:rsid w:val="00EB28A9"/>
    <w:rsid w:val="00EB3499"/>
    <w:rsid w:val="00EB4788"/>
    <w:rsid w:val="00EB5554"/>
    <w:rsid w:val="00EB5DCE"/>
    <w:rsid w:val="00EB7B12"/>
    <w:rsid w:val="00EC0E49"/>
    <w:rsid w:val="00EC21D2"/>
    <w:rsid w:val="00EC34A8"/>
    <w:rsid w:val="00EC5351"/>
    <w:rsid w:val="00ED3CD8"/>
    <w:rsid w:val="00EE4EBF"/>
    <w:rsid w:val="00EE758D"/>
    <w:rsid w:val="00EF033B"/>
    <w:rsid w:val="00EF39CC"/>
    <w:rsid w:val="00EF55DD"/>
    <w:rsid w:val="00EF6A8D"/>
    <w:rsid w:val="00EF7D07"/>
    <w:rsid w:val="00F000ED"/>
    <w:rsid w:val="00F04ED5"/>
    <w:rsid w:val="00F14A93"/>
    <w:rsid w:val="00F15792"/>
    <w:rsid w:val="00F1698C"/>
    <w:rsid w:val="00F2137B"/>
    <w:rsid w:val="00F23059"/>
    <w:rsid w:val="00F24F29"/>
    <w:rsid w:val="00F303ED"/>
    <w:rsid w:val="00F308B9"/>
    <w:rsid w:val="00F31842"/>
    <w:rsid w:val="00F31874"/>
    <w:rsid w:val="00F32938"/>
    <w:rsid w:val="00F35649"/>
    <w:rsid w:val="00F35F16"/>
    <w:rsid w:val="00F41E43"/>
    <w:rsid w:val="00F4688C"/>
    <w:rsid w:val="00F47773"/>
    <w:rsid w:val="00F520F0"/>
    <w:rsid w:val="00F52AA1"/>
    <w:rsid w:val="00F533E5"/>
    <w:rsid w:val="00F55232"/>
    <w:rsid w:val="00F5677D"/>
    <w:rsid w:val="00F6357F"/>
    <w:rsid w:val="00F652D5"/>
    <w:rsid w:val="00F67891"/>
    <w:rsid w:val="00F727B9"/>
    <w:rsid w:val="00F72DA3"/>
    <w:rsid w:val="00F80F01"/>
    <w:rsid w:val="00F81763"/>
    <w:rsid w:val="00F824A6"/>
    <w:rsid w:val="00F82503"/>
    <w:rsid w:val="00F82DB3"/>
    <w:rsid w:val="00F83A9D"/>
    <w:rsid w:val="00F84EC2"/>
    <w:rsid w:val="00F86323"/>
    <w:rsid w:val="00F90552"/>
    <w:rsid w:val="00F90CEA"/>
    <w:rsid w:val="00F93BAA"/>
    <w:rsid w:val="00F94A22"/>
    <w:rsid w:val="00FA1F40"/>
    <w:rsid w:val="00FA604F"/>
    <w:rsid w:val="00FA7251"/>
    <w:rsid w:val="00FA72B8"/>
    <w:rsid w:val="00FA7D47"/>
    <w:rsid w:val="00FB06B3"/>
    <w:rsid w:val="00FB69A5"/>
    <w:rsid w:val="00FB74A4"/>
    <w:rsid w:val="00FC44E6"/>
    <w:rsid w:val="00FC72B3"/>
    <w:rsid w:val="00FD0593"/>
    <w:rsid w:val="00FD30E3"/>
    <w:rsid w:val="00FD6CEA"/>
    <w:rsid w:val="00FD7B23"/>
    <w:rsid w:val="00FE0B15"/>
    <w:rsid w:val="00FE3606"/>
    <w:rsid w:val="00FE435D"/>
    <w:rsid w:val="00FF15AC"/>
    <w:rsid w:val="00FF2663"/>
    <w:rsid w:val="00FF4D24"/>
    <w:rsid w:val="00FF6F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90A82"/>
    <w:pPr>
      <w:widowControl w:val="0"/>
      <w:autoSpaceDE w:val="0"/>
      <w:autoSpaceDN w:val="0"/>
      <w:adjustRightInd w:val="0"/>
    </w:pPr>
    <w:rPr>
      <w:rFonts w:ascii="Segoe Print" w:hAnsi="Segoe Prin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690A82"/>
  </w:style>
  <w:style w:type="paragraph" w:customStyle="1" w:styleId="Level1">
    <w:name w:val="Level 1"/>
    <w:basedOn w:val="Normal"/>
    <w:rsid w:val="00690A82"/>
    <w:pPr>
      <w:ind w:left="840" w:hanging="600"/>
      <w:outlineLvl w:val="0"/>
    </w:pPr>
  </w:style>
  <w:style w:type="paragraph" w:customStyle="1" w:styleId="Level3">
    <w:name w:val="Level 3"/>
    <w:basedOn w:val="Normal"/>
    <w:rsid w:val="00690A82"/>
    <w:pPr>
      <w:ind w:left="1440" w:hanging="600"/>
      <w:outlineLvl w:val="2"/>
    </w:pPr>
  </w:style>
  <w:style w:type="paragraph" w:customStyle="1" w:styleId="Quicka">
    <w:name w:val="Quick a."/>
    <w:basedOn w:val="Normal"/>
    <w:rsid w:val="00690A82"/>
    <w:pPr>
      <w:numPr>
        <w:numId w:val="1"/>
      </w:numPr>
      <w:ind w:left="840" w:hanging="600"/>
    </w:pPr>
  </w:style>
  <w:style w:type="paragraph" w:customStyle="1" w:styleId="Level2">
    <w:name w:val="Level 2"/>
    <w:basedOn w:val="Normal"/>
    <w:rsid w:val="00690A82"/>
    <w:pPr>
      <w:ind w:left="840" w:hanging="600"/>
      <w:outlineLvl w:val="1"/>
    </w:pPr>
  </w:style>
  <w:style w:type="paragraph" w:styleId="Header">
    <w:name w:val="header"/>
    <w:basedOn w:val="Normal"/>
    <w:rsid w:val="0011650A"/>
    <w:pPr>
      <w:tabs>
        <w:tab w:val="center" w:pos="4320"/>
        <w:tab w:val="right" w:pos="8640"/>
      </w:tabs>
    </w:pPr>
  </w:style>
  <w:style w:type="paragraph" w:styleId="Footer">
    <w:name w:val="footer"/>
    <w:basedOn w:val="Normal"/>
    <w:rsid w:val="0011650A"/>
    <w:pPr>
      <w:tabs>
        <w:tab w:val="center" w:pos="4320"/>
        <w:tab w:val="right" w:pos="8640"/>
      </w:tabs>
    </w:pPr>
  </w:style>
  <w:style w:type="character" w:styleId="PageNumber">
    <w:name w:val="page number"/>
    <w:basedOn w:val="DefaultParagraphFont"/>
    <w:rsid w:val="00B80B6E"/>
  </w:style>
  <w:style w:type="paragraph" w:styleId="FootnoteText">
    <w:name w:val="footnote text"/>
    <w:basedOn w:val="Normal"/>
    <w:semiHidden/>
    <w:rsid w:val="00BB2F42"/>
    <w:rPr>
      <w:sz w:val="20"/>
      <w:szCs w:val="20"/>
    </w:rPr>
  </w:style>
  <w:style w:type="paragraph" w:styleId="ListParagraph">
    <w:name w:val="List Paragraph"/>
    <w:basedOn w:val="Normal"/>
    <w:uiPriority w:val="34"/>
    <w:qFormat/>
    <w:rsid w:val="0096042F"/>
    <w:pPr>
      <w:ind w:left="720"/>
      <w:contextualSpacing/>
    </w:pPr>
  </w:style>
  <w:style w:type="character" w:styleId="Hyperlink">
    <w:name w:val="Hyperlink"/>
    <w:basedOn w:val="DefaultParagraphFont"/>
    <w:rsid w:val="00BC6E98"/>
    <w:rPr>
      <w:color w:val="0000FF" w:themeColor="hyperlink"/>
      <w:u w:val="single"/>
    </w:rPr>
  </w:style>
  <w:style w:type="character" w:styleId="FollowedHyperlink">
    <w:name w:val="FollowedHyperlink"/>
    <w:basedOn w:val="DefaultParagraphFont"/>
    <w:rsid w:val="00BC6E98"/>
    <w:rPr>
      <w:color w:val="800080" w:themeColor="followedHyperlink"/>
      <w:u w:val="single"/>
    </w:rPr>
  </w:style>
  <w:style w:type="character" w:styleId="CommentReference">
    <w:name w:val="annotation reference"/>
    <w:basedOn w:val="DefaultParagraphFont"/>
    <w:rsid w:val="00297803"/>
    <w:rPr>
      <w:sz w:val="16"/>
      <w:szCs w:val="16"/>
    </w:rPr>
  </w:style>
  <w:style w:type="paragraph" w:styleId="CommentText">
    <w:name w:val="annotation text"/>
    <w:basedOn w:val="Normal"/>
    <w:link w:val="CommentTextChar"/>
    <w:rsid w:val="00297803"/>
    <w:rPr>
      <w:sz w:val="20"/>
      <w:szCs w:val="20"/>
    </w:rPr>
  </w:style>
  <w:style w:type="character" w:customStyle="1" w:styleId="CommentTextChar">
    <w:name w:val="Comment Text Char"/>
    <w:basedOn w:val="DefaultParagraphFont"/>
    <w:link w:val="CommentText"/>
    <w:rsid w:val="00297803"/>
    <w:rPr>
      <w:rFonts w:ascii="Segoe Print" w:hAnsi="Segoe Print"/>
    </w:rPr>
  </w:style>
  <w:style w:type="paragraph" w:styleId="CommentSubject">
    <w:name w:val="annotation subject"/>
    <w:basedOn w:val="CommentText"/>
    <w:next w:val="CommentText"/>
    <w:link w:val="CommentSubjectChar"/>
    <w:rsid w:val="00297803"/>
    <w:rPr>
      <w:b/>
      <w:bCs/>
    </w:rPr>
  </w:style>
  <w:style w:type="character" w:customStyle="1" w:styleId="CommentSubjectChar">
    <w:name w:val="Comment Subject Char"/>
    <w:basedOn w:val="CommentTextChar"/>
    <w:link w:val="CommentSubject"/>
    <w:rsid w:val="00297803"/>
    <w:rPr>
      <w:b/>
      <w:bCs/>
    </w:rPr>
  </w:style>
  <w:style w:type="paragraph" w:styleId="Revision">
    <w:name w:val="Revision"/>
    <w:hidden/>
    <w:uiPriority w:val="99"/>
    <w:semiHidden/>
    <w:rsid w:val="00297803"/>
    <w:rPr>
      <w:rFonts w:ascii="Segoe Print" w:hAnsi="Segoe Print"/>
      <w:sz w:val="24"/>
      <w:szCs w:val="24"/>
    </w:rPr>
  </w:style>
  <w:style w:type="paragraph" w:styleId="BalloonText">
    <w:name w:val="Balloon Text"/>
    <w:basedOn w:val="Normal"/>
    <w:link w:val="BalloonTextChar"/>
    <w:rsid w:val="00297803"/>
    <w:rPr>
      <w:rFonts w:ascii="Tahoma" w:hAnsi="Tahoma" w:cs="Tahoma"/>
      <w:sz w:val="16"/>
      <w:szCs w:val="16"/>
    </w:rPr>
  </w:style>
  <w:style w:type="character" w:customStyle="1" w:styleId="BalloonTextChar">
    <w:name w:val="Balloon Text Char"/>
    <w:basedOn w:val="DefaultParagraphFont"/>
    <w:link w:val="BalloonText"/>
    <w:rsid w:val="00297803"/>
    <w:rPr>
      <w:rFonts w:ascii="Tahoma" w:hAnsi="Tahoma" w:cs="Tahoma"/>
      <w:sz w:val="16"/>
      <w:szCs w:val="16"/>
    </w:rPr>
  </w:style>
  <w:style w:type="paragraph" w:styleId="NormalWeb">
    <w:name w:val="Normal (Web)"/>
    <w:basedOn w:val="Normal"/>
    <w:uiPriority w:val="99"/>
    <w:unhideWhenUsed/>
    <w:rsid w:val="00AC103B"/>
    <w:pPr>
      <w:widowControl/>
      <w:autoSpaceDE/>
      <w:autoSpaceDN/>
      <w:adjustRightInd/>
      <w:spacing w:before="100" w:beforeAutospacing="1" w:after="100" w:afterAutospacing="1"/>
    </w:pPr>
    <w:rPr>
      <w:rFonts w:ascii="Verdana" w:hAnsi="Verdana"/>
      <w:color w:val="000000"/>
      <w:sz w:val="18"/>
      <w:szCs w:val="18"/>
    </w:rPr>
  </w:style>
  <w:style w:type="paragraph" w:styleId="DocumentMap">
    <w:name w:val="Document Map"/>
    <w:basedOn w:val="Normal"/>
    <w:link w:val="DocumentMapChar"/>
    <w:rsid w:val="00EF39CC"/>
    <w:rPr>
      <w:rFonts w:ascii="Tahoma" w:hAnsi="Tahoma" w:cs="Tahoma"/>
      <w:sz w:val="16"/>
      <w:szCs w:val="16"/>
    </w:rPr>
  </w:style>
  <w:style w:type="character" w:customStyle="1" w:styleId="DocumentMapChar">
    <w:name w:val="Document Map Char"/>
    <w:basedOn w:val="DefaultParagraphFont"/>
    <w:link w:val="DocumentMap"/>
    <w:rsid w:val="00EF39C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4502535">
      <w:bodyDiv w:val="1"/>
      <w:marLeft w:val="0"/>
      <w:marRight w:val="0"/>
      <w:marTop w:val="0"/>
      <w:marBottom w:val="0"/>
      <w:divBdr>
        <w:top w:val="none" w:sz="0" w:space="0" w:color="auto"/>
        <w:left w:val="none" w:sz="0" w:space="0" w:color="auto"/>
        <w:bottom w:val="none" w:sz="0" w:space="0" w:color="auto"/>
        <w:right w:val="none" w:sz="0" w:space="0" w:color="auto"/>
      </w:divBdr>
    </w:div>
    <w:div w:id="988288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nrodrp.nrc.gov/idmws/ViewDocByAccession.asp?AccessionNumber=ML061090627"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nrodrp.nrc.gov/idmws/ViewDocByAccession.asp?AccessionNumber=ML090410014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rc.gov/reading-rm/doc-collections/cfr/part050/part050-0069.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edocket.access.gpo.gov/2004/pdf/04-25665.pdf"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nrc.gov/reading-rm/doc-collections/commission/secys/2004/secy2004-0109/2004-0109scy.pdf" TargetMode="External"/><Relationship Id="rId14" Type="http://schemas.openxmlformats.org/officeDocument/2006/relationships/hyperlink" Target="http://nrr10.nrc.gov/nrr-office/webapps/OI/docs/ML07344001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662A3-A020-41B9-BDEC-16C629143416}">
  <ds:schemaRefs>
    <ds:schemaRef ds:uri="http://schemas.openxmlformats.org/officeDocument/2006/bibliography"/>
  </ds:schemaRefs>
</ds:datastoreItem>
</file>

<file path=customXml/itemProps2.xml><?xml version="1.0" encoding="utf-8"?>
<ds:datastoreItem xmlns:ds="http://schemas.openxmlformats.org/officeDocument/2006/customXml" ds:itemID="{D966A32E-C70C-494C-AD33-CDD2EAB4A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22</Pages>
  <Words>9550</Words>
  <Characters>56771</Characters>
  <Application>Microsoft Office Word</Application>
  <DocSecurity>0</DocSecurity>
  <Lines>473</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Document Conversion</dc:creator>
  <cp:keywords/>
  <dc:description/>
  <cp:lastModifiedBy>cdd</cp:lastModifiedBy>
  <cp:revision>20</cp:revision>
  <cp:lastPrinted>2011-09-06T18:20:00Z</cp:lastPrinted>
  <dcterms:created xsi:type="dcterms:W3CDTF">2011-08-18T12:53:00Z</dcterms:created>
  <dcterms:modified xsi:type="dcterms:W3CDTF">2011-09-16T15:35:00Z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1245780176</vt:i4>
  </property>
</Properties>
</file>