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  <w:t>DIRS</w:t>
      </w:r>
    </w:p>
    <w:p w:rsidR="003C4073" w:rsidRDefault="00D21A5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D21A51">
        <w:rPr>
          <w:noProof/>
        </w:rPr>
        <w:pict>
          <v:line id="_x0000_s1027" style="position:absolute;z-index:251657216;mso-position-horizontal-relative:page;mso-position-vertical-relative:page" from="1in,81.75pt" to="540pt,81.75pt" strokecolor="#020000" strokeweight=".96pt">
            <w10:wrap anchorx="page" anchory="page"/>
          </v:line>
        </w:pict>
      </w:r>
    </w:p>
    <w:p w:rsidR="003C4073" w:rsidRPr="006A3D96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4410B3">
        <w:rPr>
          <w:rFonts w:ascii="Arial" w:hAnsi="Arial" w:cs="Arial"/>
          <w:sz w:val="24"/>
          <w:szCs w:val="24"/>
        </w:rPr>
        <w:t xml:space="preserve">Change Notice </w:t>
      </w:r>
      <w:r w:rsidR="006A3D96" w:rsidRPr="006A3D96">
        <w:rPr>
          <w:rFonts w:ascii="Arial" w:hAnsi="Arial" w:cs="Arial"/>
          <w:sz w:val="24"/>
          <w:szCs w:val="24"/>
        </w:rPr>
        <w:t>11-011</w:t>
      </w:r>
    </w:p>
    <w:p w:rsidR="003C4073" w:rsidRPr="00DF477A" w:rsidRDefault="00D21A51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" w:lineRule="exact"/>
        <w:rPr>
          <w:rFonts w:ascii="Arial" w:hAnsi="Arial" w:cs="Arial"/>
          <w:sz w:val="24"/>
          <w:szCs w:val="24"/>
        </w:rPr>
      </w:pPr>
      <w:r w:rsidRPr="00D21A51">
        <w:rPr>
          <w:noProof/>
        </w:rPr>
        <w:pict>
          <v:line id="_x0000_s1028" style="position:absolute;z-index:251658240;mso-position-horizontal-relative:margin" from="0,0" to="0,0" o:allowincell="f" strokecolor="#020000" strokeweight=".96pt">
            <w10:wrap anchorx="margin"/>
          </v:line>
        </w:pict>
      </w:r>
      <w:r w:rsidRPr="00D21A51">
        <w:rPr>
          <w:noProof/>
        </w:rPr>
        <w:pict>
          <v:line id="_x0000_s1029" style="position:absolute;z-index:251659264;mso-position-horizontal-relative:margin" from="0,0" to="0,0" o:allowincell="f" strokecolor="#020000" strokeweight=".96pt">
            <w10:wrap anchorx="margin"/>
          </v:line>
        </w:pict>
      </w:r>
    </w:p>
    <w:p w:rsidR="003C4073" w:rsidRDefault="00D21A51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D21A51">
        <w:rPr>
          <w:noProof/>
        </w:rPr>
        <w:pict>
          <v:line id="_x0000_s1026" style="position:absolute;z-index:251656192;mso-position-horizontal-relative:page;mso-position-vertical-relative:page" from="1in,102pt" to="540pt,102pt" strokecolor="#020000" strokeweight=".96pt">
            <w10:wrap anchorx="page" anchory="page"/>
          </v:line>
        </w:pict>
      </w:r>
    </w:p>
    <w:p w:rsidR="003C4073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DELETED: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TRANSMITTED:</w:t>
      </w:r>
    </w:p>
    <w:p w:rsidR="003C4073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Number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44A19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44A19" w:rsidRDefault="003C4073" w:rsidP="00E60DBC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3F84" w:rsidRDefault="003C3F84" w:rsidP="003C3F84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 w:rsidRPr="003C3F84">
        <w:rPr>
          <w:rFonts w:ascii="Arial" w:hAnsi="Arial" w:cs="Arial"/>
        </w:rPr>
        <w:t>IMC 0305</w:t>
      </w:r>
      <w:r w:rsidRPr="003C3F84">
        <w:rPr>
          <w:rFonts w:ascii="Arial" w:hAnsi="Arial" w:cs="Arial"/>
        </w:rPr>
        <w:tab/>
      </w:r>
      <w:r w:rsidRPr="003C3F84">
        <w:rPr>
          <w:rFonts w:ascii="Arial" w:hAnsi="Arial" w:cs="Arial"/>
        </w:rPr>
        <w:tab/>
        <w:t>12/24/09</w:t>
      </w:r>
      <w:r w:rsidRPr="003C3F84">
        <w:rPr>
          <w:rFonts w:ascii="Arial" w:hAnsi="Arial" w:cs="Arial"/>
        </w:rPr>
        <w:tab/>
        <w:t>IMC 0305</w:t>
      </w:r>
      <w:r>
        <w:rPr>
          <w:rFonts w:ascii="Arial" w:hAnsi="Arial" w:cs="Arial"/>
        </w:rPr>
        <w:tab/>
      </w:r>
      <w:r w:rsidR="006A3D96">
        <w:rPr>
          <w:rFonts w:ascii="Arial" w:hAnsi="Arial" w:cs="Arial"/>
        </w:rPr>
        <w:t>07/06/11</w:t>
      </w:r>
    </w:p>
    <w:p w:rsidR="00620865" w:rsidRDefault="003C3F84" w:rsidP="003C3F84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IMC 0609 App J</w:t>
      </w:r>
      <w:r>
        <w:rPr>
          <w:rFonts w:ascii="Arial" w:hAnsi="Arial" w:cs="Arial"/>
        </w:rPr>
        <w:tab/>
      </w:r>
      <w:r w:rsidRPr="003C3F84">
        <w:rPr>
          <w:rFonts w:ascii="Arial" w:hAnsi="Arial" w:cs="Arial"/>
        </w:rPr>
        <w:t>05/06/04</w:t>
      </w:r>
      <w:r>
        <w:rPr>
          <w:rFonts w:ascii="Arial" w:hAnsi="Arial" w:cs="Arial"/>
        </w:rPr>
        <w:tab/>
        <w:t>IMC 0609 App J</w:t>
      </w:r>
      <w:r>
        <w:rPr>
          <w:rFonts w:ascii="Arial" w:hAnsi="Arial" w:cs="Arial"/>
        </w:rPr>
        <w:tab/>
      </w:r>
      <w:r w:rsidR="006A3D96">
        <w:rPr>
          <w:rFonts w:ascii="Arial" w:hAnsi="Arial" w:cs="Arial"/>
        </w:rPr>
        <w:t>07/06/11</w:t>
      </w:r>
    </w:p>
    <w:p w:rsidR="00620865" w:rsidRDefault="00620865" w:rsidP="0062086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 w:rsidRPr="003C3F84">
        <w:rPr>
          <w:rFonts w:ascii="Arial" w:hAnsi="Arial" w:cs="Arial"/>
        </w:rPr>
        <w:t>IMC 0308 Att 3, App J</w:t>
      </w:r>
      <w:r>
        <w:rPr>
          <w:rFonts w:ascii="Arial" w:hAnsi="Arial" w:cs="Arial"/>
        </w:rPr>
        <w:tab/>
      </w:r>
      <w:r w:rsidRPr="003C3F84">
        <w:rPr>
          <w:rFonts w:ascii="Arial" w:hAnsi="Arial" w:cs="Arial"/>
        </w:rPr>
        <w:t>05/06/04</w:t>
      </w:r>
      <w:r>
        <w:rPr>
          <w:rFonts w:ascii="Arial" w:hAnsi="Arial" w:cs="Arial"/>
        </w:rPr>
        <w:tab/>
      </w:r>
      <w:r w:rsidRPr="003C3F84">
        <w:rPr>
          <w:rFonts w:ascii="Arial" w:hAnsi="Arial" w:cs="Arial"/>
        </w:rPr>
        <w:t>IMC 0308 Att 3, App J</w:t>
      </w:r>
      <w:r>
        <w:rPr>
          <w:rFonts w:ascii="Arial" w:hAnsi="Arial" w:cs="Arial"/>
        </w:rPr>
        <w:tab/>
      </w:r>
      <w:r w:rsidR="006A3D96">
        <w:rPr>
          <w:rFonts w:ascii="Arial" w:hAnsi="Arial" w:cs="Arial"/>
        </w:rPr>
        <w:t>07/06/11</w:t>
      </w:r>
    </w:p>
    <w:p w:rsidR="004C0B7B" w:rsidRDefault="004C0B7B" w:rsidP="0062086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35020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06/22/05</w:t>
      </w:r>
      <w:r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ab/>
        <w:t>_________</w:t>
      </w:r>
    </w:p>
    <w:p w:rsidR="00B97206" w:rsidRDefault="00B97206" w:rsidP="00B97206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35021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06/22/05</w:t>
      </w:r>
      <w:r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ab/>
        <w:t>_________</w:t>
      </w:r>
    </w:p>
    <w:p w:rsidR="00B97206" w:rsidRDefault="00B97206" w:rsidP="0062086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35029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06/22/05</w:t>
      </w:r>
      <w:r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ab/>
        <w:t>_________</w:t>
      </w:r>
    </w:p>
    <w:p w:rsidR="00B56B32" w:rsidRDefault="00B56B32" w:rsidP="0062086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35100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06/22/05</w:t>
      </w:r>
      <w:r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ab/>
        <w:t>_________</w:t>
      </w:r>
    </w:p>
    <w:p w:rsidR="00B56B32" w:rsidRDefault="00B56B32" w:rsidP="00620865">
      <w:pPr>
        <w:pStyle w:val="Level1"/>
        <w:numPr>
          <w:ilvl w:val="0"/>
          <w:numId w:val="3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 w:hanging="835"/>
        <w:rPr>
          <w:rFonts w:ascii="Arial" w:hAnsi="Arial" w:cs="Arial"/>
        </w:rPr>
      </w:pPr>
      <w:r>
        <w:rPr>
          <w:rFonts w:ascii="Arial" w:hAnsi="Arial" w:cs="Arial"/>
        </w:rPr>
        <w:t>IP 35753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10/03/07</w:t>
      </w:r>
      <w:r>
        <w:rPr>
          <w:rFonts w:ascii="Arial" w:hAnsi="Arial" w:cs="Arial"/>
        </w:rPr>
        <w:tab/>
        <w:t>_________</w:t>
      </w:r>
      <w:r>
        <w:rPr>
          <w:rFonts w:ascii="Arial" w:hAnsi="Arial" w:cs="Arial"/>
        </w:rPr>
        <w:tab/>
        <w:t>_________</w:t>
      </w:r>
    </w:p>
    <w:p w:rsidR="004410B3" w:rsidRDefault="003C3F84" w:rsidP="001D1282">
      <w:pPr>
        <w:pStyle w:val="Level1"/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100"/>
        </w:tabs>
        <w:spacing w:line="480" w:lineRule="auto"/>
        <w:ind w:left="835"/>
        <w:rPr>
          <w:rFonts w:ascii="Arial" w:hAnsi="Arial" w:cs="Arial"/>
        </w:rPr>
      </w:pPr>
      <w:r w:rsidRPr="003C3F84">
        <w:rPr>
          <w:rFonts w:ascii="Arial" w:hAnsi="Arial" w:cs="Arial"/>
        </w:rPr>
        <w:tab/>
      </w:r>
      <w:r w:rsidRPr="003C3F84">
        <w:rPr>
          <w:rFonts w:ascii="Arial" w:hAnsi="Arial" w:cs="Arial"/>
        </w:rPr>
        <w:tab/>
      </w:r>
    </w:p>
    <w:p w:rsidR="00524A5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TRAINING:</w:t>
      </w:r>
      <w:r w:rsidRPr="00F4507A">
        <w:rPr>
          <w:rFonts w:ascii="Arial" w:hAnsi="Arial" w:cs="Arial"/>
          <w:sz w:val="24"/>
          <w:szCs w:val="24"/>
        </w:rPr>
        <w:tab/>
      </w:r>
      <w:r w:rsidR="004B41A4">
        <w:rPr>
          <w:rFonts w:ascii="Arial" w:hAnsi="Arial" w:cs="Arial"/>
          <w:sz w:val="24"/>
          <w:szCs w:val="24"/>
        </w:rPr>
        <w:t>None</w:t>
      </w:r>
    </w:p>
    <w:p w:rsidR="00D57FCF" w:rsidRDefault="00D57FCF" w:rsidP="0094045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4410B3" w:rsidRDefault="004410B3" w:rsidP="004410B3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E318D9" w:rsidRDefault="003C4073" w:rsidP="00E318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  <w:r w:rsidRPr="00F4507A">
        <w:rPr>
          <w:rFonts w:ascii="Arial" w:hAnsi="Arial" w:cs="Arial"/>
          <w:sz w:val="24"/>
          <w:szCs w:val="24"/>
        </w:rPr>
        <w:t>REMARKS:</w:t>
      </w:r>
      <w:r w:rsidR="00BE10A7">
        <w:rPr>
          <w:rFonts w:ascii="Arial" w:hAnsi="Arial" w:cs="Arial"/>
          <w:sz w:val="24"/>
          <w:szCs w:val="24"/>
        </w:rPr>
        <w:tab/>
      </w:r>
      <w:r w:rsidR="00A13FA7" w:rsidRPr="00FF4F69">
        <w:rPr>
          <w:rFonts w:ascii="Arial" w:hAnsi="Arial"/>
          <w:sz w:val="24"/>
          <w:szCs w:val="24"/>
          <w:u w:val="single"/>
        </w:rPr>
        <w:t xml:space="preserve">IMC </w:t>
      </w:r>
      <w:r w:rsidR="003C3F84">
        <w:rPr>
          <w:rFonts w:ascii="Arial" w:hAnsi="Arial"/>
          <w:sz w:val="24"/>
          <w:szCs w:val="24"/>
          <w:u w:val="single"/>
        </w:rPr>
        <w:t>0305</w:t>
      </w:r>
      <w:r w:rsidR="00A13FA7" w:rsidRPr="00F06416">
        <w:rPr>
          <w:rFonts w:ascii="Arial" w:hAnsi="Arial"/>
          <w:sz w:val="24"/>
          <w:szCs w:val="24"/>
        </w:rPr>
        <w:t xml:space="preserve"> </w:t>
      </w:r>
      <w:r w:rsidR="00E318D9" w:rsidRPr="00E318D9">
        <w:rPr>
          <w:rFonts w:ascii="Arial" w:hAnsi="Arial" w:cs="Arial"/>
          <w:sz w:val="24"/>
          <w:szCs w:val="24"/>
        </w:rPr>
        <w:t>(Operating Reactor Assessment Program</w:t>
      </w:r>
      <w:r w:rsidR="00A13FA7" w:rsidRPr="00E318D9">
        <w:rPr>
          <w:rFonts w:ascii="Arial" w:hAnsi="Arial" w:cs="Arial"/>
          <w:sz w:val="24"/>
          <w:szCs w:val="24"/>
        </w:rPr>
        <w:t>)</w:t>
      </w:r>
      <w:r w:rsidR="007E2190" w:rsidRPr="00E318D9">
        <w:rPr>
          <w:rFonts w:ascii="Arial" w:hAnsi="Arial" w:cs="Arial"/>
          <w:sz w:val="24"/>
          <w:szCs w:val="24"/>
        </w:rPr>
        <w:t xml:space="preserve"> has been revised to </w:t>
      </w:r>
      <w:r w:rsidR="009F0CCC">
        <w:rPr>
          <w:rFonts w:ascii="Arial" w:hAnsi="Arial" w:cs="Arial"/>
          <w:sz w:val="24"/>
          <w:szCs w:val="24"/>
        </w:rPr>
        <w:t xml:space="preserve">clarify guidance on performance reviews, traditional enforcement followup, </w:t>
      </w:r>
      <w:r w:rsidR="00F84118">
        <w:rPr>
          <w:rFonts w:ascii="Arial" w:hAnsi="Arial" w:cs="Arial"/>
          <w:sz w:val="24"/>
          <w:szCs w:val="24"/>
        </w:rPr>
        <w:t xml:space="preserve"> </w:t>
      </w:r>
      <w:r w:rsidR="009F0CCC">
        <w:rPr>
          <w:rFonts w:ascii="Arial" w:hAnsi="Arial" w:cs="Arial"/>
          <w:sz w:val="24"/>
          <w:szCs w:val="24"/>
        </w:rPr>
        <w:t xml:space="preserve">substantive cross-cutting </w:t>
      </w:r>
      <w:r w:rsidR="00DE406C">
        <w:rPr>
          <w:rFonts w:ascii="Arial" w:hAnsi="Arial" w:cs="Arial"/>
          <w:sz w:val="24"/>
          <w:szCs w:val="24"/>
        </w:rPr>
        <w:t>issues,</w:t>
      </w:r>
      <w:r w:rsidR="00F84118">
        <w:rPr>
          <w:rFonts w:ascii="Arial" w:hAnsi="Arial" w:cs="Arial"/>
          <w:sz w:val="24"/>
          <w:szCs w:val="24"/>
        </w:rPr>
        <w:t xml:space="preserve"> and other program areas; update definitions; and  add examples.</w:t>
      </w:r>
      <w:r w:rsidR="00E318D9" w:rsidRPr="00E318D9">
        <w:rPr>
          <w:rFonts w:ascii="Arial" w:hAnsi="Arial" w:cs="Arial"/>
          <w:sz w:val="24"/>
          <w:szCs w:val="24"/>
        </w:rPr>
        <w:t xml:space="preserve"> </w:t>
      </w:r>
    </w:p>
    <w:p w:rsidR="00620865" w:rsidRDefault="00620865" w:rsidP="00E318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620865" w:rsidRPr="00620865" w:rsidRDefault="00620865" w:rsidP="00620865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620865">
        <w:rPr>
          <w:rFonts w:ascii="Arial" w:hAnsi="Arial" w:cs="Arial"/>
          <w:sz w:val="24"/>
          <w:szCs w:val="24"/>
          <w:u w:val="single"/>
        </w:rPr>
        <w:t>IMC 0609 Appendix J</w:t>
      </w:r>
      <w:r>
        <w:rPr>
          <w:rFonts w:ascii="Arial" w:hAnsi="Arial" w:cs="Arial"/>
          <w:sz w:val="24"/>
          <w:szCs w:val="24"/>
        </w:rPr>
        <w:t xml:space="preserve"> (</w:t>
      </w:r>
      <w:r w:rsidRPr="00620865">
        <w:rPr>
          <w:rFonts w:ascii="Arial" w:hAnsi="Arial" w:cs="Arial"/>
          <w:sz w:val="24"/>
          <w:szCs w:val="24"/>
        </w:rPr>
        <w:t xml:space="preserve">Technical Basis </w:t>
      </w:r>
      <w:r>
        <w:rPr>
          <w:rFonts w:ascii="Arial" w:hAnsi="Arial" w:cs="Arial"/>
          <w:sz w:val="24"/>
          <w:szCs w:val="24"/>
        </w:rPr>
        <w:t>f</w:t>
      </w:r>
      <w:r w:rsidRPr="00620865">
        <w:rPr>
          <w:rFonts w:ascii="Arial" w:hAnsi="Arial" w:cs="Arial"/>
          <w:sz w:val="24"/>
          <w:szCs w:val="24"/>
        </w:rPr>
        <w:t>or Steam Generator Tube Integrity Findings</w:t>
      </w:r>
      <w:r>
        <w:rPr>
          <w:rFonts w:ascii="Arial" w:hAnsi="Arial" w:cs="Arial"/>
          <w:sz w:val="24"/>
          <w:szCs w:val="24"/>
        </w:rPr>
        <w:t>) has been revised to</w:t>
      </w:r>
      <w:r w:rsidR="004E5FF1">
        <w:rPr>
          <w:rFonts w:ascii="Arial" w:hAnsi="Arial" w:cs="Arial"/>
          <w:sz w:val="24"/>
          <w:szCs w:val="24"/>
        </w:rPr>
        <w:t>: (</w:t>
      </w:r>
      <w:r w:rsidR="004E5FF1" w:rsidRPr="009C0CB3">
        <w:rPr>
          <w:rFonts w:ascii="Arial" w:hAnsi="Arial" w:cs="Arial"/>
          <w:sz w:val="24"/>
          <w:szCs w:val="24"/>
        </w:rPr>
        <w:t xml:space="preserve">1) </w:t>
      </w:r>
      <w:r w:rsidRPr="009C0CB3">
        <w:rPr>
          <w:rFonts w:ascii="Arial" w:hAnsi="Arial" w:cs="Arial"/>
          <w:sz w:val="24"/>
          <w:szCs w:val="24"/>
        </w:rPr>
        <w:t xml:space="preserve">remove guidance to open an unresolved item for </w:t>
      </w:r>
      <w:r w:rsidR="004E5FF1" w:rsidRPr="009C0CB3">
        <w:rPr>
          <w:rFonts w:ascii="Arial" w:hAnsi="Arial" w:cs="Arial"/>
          <w:sz w:val="24"/>
          <w:szCs w:val="24"/>
        </w:rPr>
        <w:t>an inservice inspection (ISI) p</w:t>
      </w:r>
      <w:r w:rsidRPr="009C0CB3">
        <w:rPr>
          <w:rFonts w:ascii="Arial" w:hAnsi="Arial" w:cs="Arial"/>
          <w:sz w:val="24"/>
          <w:szCs w:val="24"/>
        </w:rPr>
        <w:t xml:space="preserve">rogrammatic finding and </w:t>
      </w:r>
      <w:r w:rsidR="004E5FF1" w:rsidRPr="009C0CB3">
        <w:rPr>
          <w:rFonts w:ascii="Arial" w:hAnsi="Arial" w:cs="Arial"/>
          <w:sz w:val="24"/>
          <w:szCs w:val="24"/>
        </w:rPr>
        <w:t xml:space="preserve">(2) </w:t>
      </w:r>
      <w:r w:rsidRPr="009C0CB3">
        <w:rPr>
          <w:rFonts w:ascii="Arial" w:hAnsi="Arial" w:cs="Arial"/>
          <w:sz w:val="24"/>
          <w:szCs w:val="24"/>
        </w:rPr>
        <w:t>change</w:t>
      </w:r>
      <w:r w:rsidR="009C0CB3" w:rsidRPr="009C0CB3">
        <w:rPr>
          <w:rFonts w:ascii="Arial" w:hAnsi="Arial" w:cs="Arial"/>
          <w:sz w:val="24"/>
          <w:szCs w:val="24"/>
        </w:rPr>
        <w:t xml:space="preserve"> the </w:t>
      </w:r>
      <w:r w:rsidR="00DE406C" w:rsidRPr="009C0CB3">
        <w:rPr>
          <w:rFonts w:ascii="Arial" w:hAnsi="Arial" w:cs="Arial"/>
          <w:sz w:val="24"/>
          <w:szCs w:val="24"/>
        </w:rPr>
        <w:t>“</w:t>
      </w:r>
      <w:r w:rsidRPr="009C0CB3">
        <w:rPr>
          <w:rFonts w:ascii="Arial" w:hAnsi="Arial" w:cs="Arial"/>
          <w:sz w:val="24"/>
          <w:szCs w:val="24"/>
        </w:rPr>
        <w:t xml:space="preserve">to be determined” </w:t>
      </w:r>
      <w:r w:rsidR="009C0CB3" w:rsidRPr="009C0CB3">
        <w:rPr>
          <w:rFonts w:ascii="Arial" w:hAnsi="Arial" w:cs="Arial"/>
          <w:sz w:val="24"/>
          <w:szCs w:val="24"/>
        </w:rPr>
        <w:t xml:space="preserve">category </w:t>
      </w:r>
      <w:r w:rsidRPr="009C0CB3">
        <w:rPr>
          <w:rFonts w:ascii="Arial" w:hAnsi="Arial" w:cs="Arial"/>
          <w:sz w:val="24"/>
          <w:szCs w:val="24"/>
        </w:rPr>
        <w:t>to “</w:t>
      </w:r>
      <w:r w:rsidR="00DE406C" w:rsidRPr="009C0CB3">
        <w:rPr>
          <w:rFonts w:ascii="Arial" w:hAnsi="Arial" w:cs="Arial"/>
          <w:sz w:val="24"/>
          <w:szCs w:val="24"/>
        </w:rPr>
        <w:t xml:space="preserve">issues to </w:t>
      </w:r>
      <w:r w:rsidRPr="009C0CB3">
        <w:rPr>
          <w:rFonts w:ascii="Arial" w:hAnsi="Arial" w:cs="Arial"/>
          <w:sz w:val="24"/>
          <w:szCs w:val="24"/>
        </w:rPr>
        <w:t xml:space="preserve">assess in </w:t>
      </w:r>
      <w:r w:rsidR="001D1282">
        <w:rPr>
          <w:rFonts w:ascii="Arial" w:hAnsi="Arial" w:cs="Arial"/>
          <w:sz w:val="24"/>
          <w:szCs w:val="24"/>
        </w:rPr>
        <w:br/>
      </w:r>
      <w:r w:rsidRPr="009C0CB3">
        <w:rPr>
          <w:rFonts w:ascii="Arial" w:hAnsi="Arial" w:cs="Arial"/>
          <w:sz w:val="24"/>
          <w:szCs w:val="24"/>
        </w:rPr>
        <w:t>Phase 3</w:t>
      </w:r>
      <w:r w:rsidR="009C0CB3" w:rsidRPr="009C0CB3">
        <w:rPr>
          <w:rFonts w:ascii="Arial" w:hAnsi="Arial" w:cs="Arial"/>
          <w:sz w:val="24"/>
          <w:szCs w:val="24"/>
        </w:rPr>
        <w:t>” category</w:t>
      </w:r>
      <w:r w:rsidR="00871685">
        <w:rPr>
          <w:rFonts w:ascii="Arial" w:hAnsi="Arial" w:cs="Arial"/>
          <w:sz w:val="24"/>
          <w:szCs w:val="24"/>
        </w:rPr>
        <w:t xml:space="preserve">. </w:t>
      </w:r>
      <w:r w:rsidRPr="009C0CB3">
        <w:rPr>
          <w:rFonts w:ascii="Arial" w:hAnsi="Arial" w:cs="Arial"/>
          <w:sz w:val="24"/>
          <w:szCs w:val="24"/>
        </w:rPr>
        <w:t xml:space="preserve"> </w:t>
      </w:r>
      <w:r w:rsidR="00871685">
        <w:rPr>
          <w:rFonts w:ascii="Arial" w:hAnsi="Arial" w:cs="Arial"/>
          <w:sz w:val="24"/>
          <w:szCs w:val="24"/>
        </w:rPr>
        <w:t xml:space="preserve">The </w:t>
      </w:r>
      <w:r w:rsidRPr="009C0CB3">
        <w:rPr>
          <w:rFonts w:ascii="Arial" w:hAnsi="Arial" w:cs="Arial"/>
          <w:sz w:val="24"/>
          <w:szCs w:val="24"/>
        </w:rPr>
        <w:t xml:space="preserve">Phase 1 portion of the appendix </w:t>
      </w:r>
      <w:r w:rsidR="00871685">
        <w:rPr>
          <w:rFonts w:ascii="Arial" w:hAnsi="Arial" w:cs="Arial"/>
          <w:sz w:val="24"/>
          <w:szCs w:val="24"/>
        </w:rPr>
        <w:t>has been removed and will be relocated</w:t>
      </w:r>
      <w:r w:rsidRPr="009C0CB3">
        <w:rPr>
          <w:rFonts w:ascii="Arial" w:hAnsi="Arial" w:cs="Arial"/>
          <w:sz w:val="24"/>
          <w:szCs w:val="24"/>
        </w:rPr>
        <w:t xml:space="preserve"> to IMC</w:t>
      </w:r>
      <w:r w:rsidR="004E5FF1" w:rsidRPr="009C0CB3">
        <w:rPr>
          <w:rFonts w:ascii="Arial" w:hAnsi="Arial" w:cs="Arial"/>
          <w:sz w:val="24"/>
          <w:szCs w:val="24"/>
        </w:rPr>
        <w:t xml:space="preserve"> </w:t>
      </w:r>
      <w:r w:rsidR="00DE406C" w:rsidRPr="009C0CB3">
        <w:rPr>
          <w:rFonts w:ascii="Arial" w:hAnsi="Arial" w:cs="Arial"/>
          <w:sz w:val="24"/>
          <w:szCs w:val="24"/>
        </w:rPr>
        <w:t>0609 Attachment 4, “</w:t>
      </w:r>
      <w:r w:rsidR="009C0CB3" w:rsidRPr="009C0CB3">
        <w:rPr>
          <w:rFonts w:ascii="Arial" w:hAnsi="Arial" w:cs="Arial"/>
          <w:sz w:val="24"/>
          <w:szCs w:val="24"/>
        </w:rPr>
        <w:t>Phase 1 - Initial Screening and Characterization of Findings</w:t>
      </w:r>
      <w:r w:rsidR="001D1282">
        <w:rPr>
          <w:rFonts w:ascii="Arial" w:hAnsi="Arial" w:cs="Arial"/>
          <w:sz w:val="24"/>
          <w:szCs w:val="24"/>
        </w:rPr>
        <w:t>,</w:t>
      </w:r>
      <w:r w:rsidR="004D3E58">
        <w:rPr>
          <w:rFonts w:ascii="Arial" w:hAnsi="Arial" w:cs="Arial"/>
          <w:sz w:val="24"/>
          <w:szCs w:val="24"/>
        </w:rPr>
        <w:t>”</w:t>
      </w:r>
      <w:r w:rsidR="001D1282">
        <w:rPr>
          <w:rFonts w:ascii="Arial" w:hAnsi="Arial" w:cs="Arial"/>
          <w:sz w:val="24"/>
          <w:szCs w:val="24"/>
        </w:rPr>
        <w:t xml:space="preserve"> </w:t>
      </w:r>
      <w:r w:rsidR="004D3E58">
        <w:rPr>
          <w:rFonts w:ascii="Arial" w:hAnsi="Arial" w:cs="Arial"/>
          <w:sz w:val="24"/>
          <w:szCs w:val="24"/>
        </w:rPr>
        <w:t>to be issued at a later date</w:t>
      </w:r>
      <w:r w:rsidR="004E5FF1" w:rsidRPr="009C0C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</w:rPr>
        <w:t xml:space="preserve"> </w:t>
      </w:r>
    </w:p>
    <w:p w:rsidR="00E318D9" w:rsidRDefault="00E318D9" w:rsidP="00E318D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C937A4" w:rsidRDefault="00620865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620865">
        <w:rPr>
          <w:rFonts w:ascii="Arial" w:hAnsi="Arial" w:cs="Arial"/>
          <w:sz w:val="24"/>
          <w:szCs w:val="24"/>
          <w:u w:val="single"/>
        </w:rPr>
        <w:t>IMC 0308 Attachment 3, Appendix J</w:t>
      </w:r>
      <w:r>
        <w:rPr>
          <w:rFonts w:ascii="Arial" w:hAnsi="Arial" w:cs="Arial"/>
          <w:sz w:val="24"/>
          <w:szCs w:val="24"/>
        </w:rPr>
        <w:t xml:space="preserve"> </w:t>
      </w:r>
      <w:r w:rsidR="004D3E58">
        <w:rPr>
          <w:rFonts w:ascii="Arial" w:hAnsi="Arial" w:cs="Arial"/>
          <w:sz w:val="24"/>
          <w:szCs w:val="24"/>
        </w:rPr>
        <w:t>(</w:t>
      </w:r>
      <w:r w:rsidR="004D3E58" w:rsidRPr="004D3E58">
        <w:rPr>
          <w:rFonts w:ascii="Arial" w:hAnsi="Arial" w:cs="Arial"/>
          <w:sz w:val="24"/>
          <w:szCs w:val="24"/>
        </w:rPr>
        <w:t xml:space="preserve">Technical Basis </w:t>
      </w:r>
      <w:r w:rsidR="004D3E58">
        <w:rPr>
          <w:rFonts w:ascii="Arial" w:hAnsi="Arial" w:cs="Arial"/>
          <w:sz w:val="24"/>
          <w:szCs w:val="24"/>
        </w:rPr>
        <w:t>f</w:t>
      </w:r>
      <w:r w:rsidR="004D3E58" w:rsidRPr="004D3E58">
        <w:rPr>
          <w:rFonts w:ascii="Arial" w:hAnsi="Arial" w:cs="Arial"/>
          <w:sz w:val="24"/>
          <w:szCs w:val="24"/>
        </w:rPr>
        <w:t>or Steam Generator Tube Integrity Findings</w:t>
      </w:r>
      <w:r w:rsidR="004D3E58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has been revised to </w:t>
      </w:r>
      <w:r w:rsidRPr="004D3E58">
        <w:rPr>
          <w:rFonts w:ascii="Arial" w:hAnsi="Arial" w:cs="Arial"/>
          <w:sz w:val="24"/>
          <w:szCs w:val="24"/>
        </w:rPr>
        <w:t xml:space="preserve">support revisions </w:t>
      </w:r>
      <w:r w:rsidR="00871685" w:rsidRPr="004D3E58">
        <w:rPr>
          <w:rFonts w:ascii="Arial" w:hAnsi="Arial" w:cs="Arial"/>
          <w:sz w:val="24"/>
          <w:szCs w:val="24"/>
        </w:rPr>
        <w:t>in IMC 0609 Appendix J.</w:t>
      </w:r>
    </w:p>
    <w:p w:rsidR="004C0B7B" w:rsidRDefault="004C0B7B" w:rsidP="006A3D96">
      <w:pPr>
        <w:pStyle w:val="NormalWeb"/>
        <w:ind w:left="1440"/>
        <w:rPr>
          <w:rFonts w:ascii="Arial" w:hAnsi="Arial" w:cs="Arial"/>
          <w:sz w:val="24"/>
          <w:szCs w:val="24"/>
        </w:rPr>
      </w:pPr>
      <w:r w:rsidRPr="004C0B7B">
        <w:rPr>
          <w:rFonts w:ascii="Arial" w:hAnsi="Arial" w:cs="Arial"/>
          <w:sz w:val="24"/>
          <w:szCs w:val="24"/>
          <w:u w:val="single"/>
        </w:rPr>
        <w:t>IP 35020</w:t>
      </w:r>
      <w:r>
        <w:rPr>
          <w:rFonts w:ascii="Arial" w:hAnsi="Arial" w:cs="Arial"/>
          <w:sz w:val="24"/>
          <w:szCs w:val="24"/>
        </w:rPr>
        <w:t xml:space="preserve"> (</w:t>
      </w:r>
      <w:r w:rsidRPr="004C0B7B">
        <w:rPr>
          <w:rFonts w:ascii="Arial" w:hAnsi="Arial" w:cs="Arial"/>
          <w:sz w:val="24"/>
          <w:szCs w:val="24"/>
        </w:rPr>
        <w:t>Inspection of Applicant’s Surveillance of Contractor Quality Assurance (QA) Activities</w:t>
      </w:r>
      <w:r>
        <w:rPr>
          <w:rFonts w:ascii="Arial" w:hAnsi="Arial" w:cs="Arial"/>
          <w:sz w:val="24"/>
          <w:szCs w:val="24"/>
        </w:rPr>
        <w:t>) has been deleted because neither IMC 2502</w:t>
      </w:r>
      <w:r w:rsidR="006A3D96">
        <w:rPr>
          <w:rFonts w:ascii="Arial" w:hAnsi="Arial" w:cs="Arial"/>
          <w:sz w:val="24"/>
          <w:szCs w:val="24"/>
        </w:rPr>
        <w:t>, “</w:t>
      </w:r>
      <w:r w:rsidR="006A3D96" w:rsidRPr="006A3D96">
        <w:rPr>
          <w:rFonts w:ascii="Arial" w:hAnsi="Arial" w:cs="Arial"/>
          <w:sz w:val="24"/>
          <w:szCs w:val="24"/>
        </w:rPr>
        <w:t xml:space="preserve">Construction Inspection Program: Pre-Combined License (Pre-COL) </w:t>
      </w:r>
      <w:r w:rsidR="006A3D96" w:rsidRPr="006A3D96">
        <w:rPr>
          <w:rFonts w:ascii="Arial" w:hAnsi="Arial" w:cs="Arial"/>
          <w:sz w:val="24"/>
          <w:szCs w:val="24"/>
        </w:rPr>
        <w:lastRenderedPageBreak/>
        <w:t>Phase</w:t>
      </w:r>
      <w:r w:rsidR="006A3D96">
        <w:rPr>
          <w:rFonts w:ascii="Arial" w:hAnsi="Arial" w:cs="Arial"/>
          <w:sz w:val="24"/>
          <w:szCs w:val="24"/>
        </w:rPr>
        <w:t>,”</w:t>
      </w:r>
      <w:r>
        <w:rPr>
          <w:rFonts w:ascii="Arial" w:hAnsi="Arial" w:cs="Arial"/>
          <w:sz w:val="24"/>
          <w:szCs w:val="24"/>
        </w:rPr>
        <w:t xml:space="preserve"> nor IMC 2504</w:t>
      </w:r>
      <w:r w:rsidR="006A3D96">
        <w:rPr>
          <w:rFonts w:ascii="Arial" w:hAnsi="Arial" w:cs="Arial"/>
          <w:sz w:val="24"/>
          <w:szCs w:val="24"/>
        </w:rPr>
        <w:t>, “</w:t>
      </w:r>
      <w:r w:rsidR="006A3D96" w:rsidRPr="006A3D96">
        <w:rPr>
          <w:rFonts w:ascii="Arial" w:hAnsi="Arial" w:cs="Arial"/>
          <w:sz w:val="24"/>
          <w:szCs w:val="24"/>
        </w:rPr>
        <w:t xml:space="preserve">Construction Inspection Program </w:t>
      </w:r>
      <w:r w:rsidR="006A3D96" w:rsidRPr="006A3D96">
        <w:rPr>
          <w:rFonts w:ascii="Arial" w:hAnsi="Arial" w:cs="Arial"/>
          <w:sz w:val="24"/>
          <w:szCs w:val="24"/>
        </w:rPr>
        <w:noBreakHyphen/>
        <w:t xml:space="preserve"> Inspection of Construction and Operational Programs</w:t>
      </w:r>
      <w:r w:rsidR="00F231EA">
        <w:rPr>
          <w:rFonts w:ascii="Arial" w:hAnsi="Arial" w:cs="Arial"/>
          <w:sz w:val="24"/>
          <w:szCs w:val="24"/>
        </w:rPr>
        <w:t>,”</w:t>
      </w:r>
      <w:r>
        <w:rPr>
          <w:rFonts w:ascii="Arial" w:hAnsi="Arial" w:cs="Arial"/>
          <w:sz w:val="24"/>
          <w:szCs w:val="24"/>
        </w:rPr>
        <w:t xml:space="preserve"> cite </w:t>
      </w:r>
      <w:r w:rsidR="00B97206">
        <w:rPr>
          <w:rFonts w:ascii="Arial" w:hAnsi="Arial" w:cs="Arial"/>
          <w:sz w:val="24"/>
          <w:szCs w:val="24"/>
        </w:rPr>
        <w:t>IP 35020</w:t>
      </w:r>
      <w:r>
        <w:rPr>
          <w:rFonts w:ascii="Arial" w:hAnsi="Arial" w:cs="Arial"/>
          <w:sz w:val="24"/>
          <w:szCs w:val="24"/>
        </w:rPr>
        <w:t xml:space="preserve"> as an applicable inspection procedure</w:t>
      </w:r>
      <w:r w:rsidR="00B97206">
        <w:rPr>
          <w:rFonts w:ascii="Arial" w:hAnsi="Arial" w:cs="Arial"/>
          <w:sz w:val="24"/>
          <w:szCs w:val="24"/>
        </w:rPr>
        <w:t>.  Inspection of this topic is sufficiently covered under IP 35007, “</w:t>
      </w:r>
      <w:r w:rsidR="00B97206" w:rsidRPr="00B97206">
        <w:rPr>
          <w:rFonts w:ascii="Arial" w:hAnsi="Arial" w:cs="Arial"/>
          <w:sz w:val="24"/>
          <w:szCs w:val="24"/>
        </w:rPr>
        <w:t xml:space="preserve">Quality Assurance Program Implementation </w:t>
      </w:r>
      <w:proofErr w:type="gramStart"/>
      <w:r w:rsidR="00B97206" w:rsidRPr="00B97206">
        <w:rPr>
          <w:rFonts w:ascii="Arial" w:hAnsi="Arial" w:cs="Arial"/>
          <w:sz w:val="24"/>
          <w:szCs w:val="24"/>
        </w:rPr>
        <w:t>During</w:t>
      </w:r>
      <w:proofErr w:type="gramEnd"/>
      <w:r w:rsidR="00B97206" w:rsidRPr="00B97206">
        <w:rPr>
          <w:rFonts w:ascii="Arial" w:hAnsi="Arial" w:cs="Arial"/>
          <w:sz w:val="24"/>
          <w:szCs w:val="24"/>
        </w:rPr>
        <w:t xml:space="preserve"> Construction and Pre-Construction Activities</w:t>
      </w:r>
      <w:r w:rsidR="00B97206">
        <w:rPr>
          <w:rFonts w:ascii="Arial" w:hAnsi="Arial" w:cs="Arial"/>
          <w:sz w:val="24"/>
          <w:szCs w:val="24"/>
        </w:rPr>
        <w:t>.”</w:t>
      </w:r>
    </w:p>
    <w:p w:rsidR="00B97206" w:rsidRDefault="00B97206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B97206">
        <w:rPr>
          <w:rFonts w:ascii="Arial" w:hAnsi="Arial" w:cs="Arial"/>
          <w:sz w:val="24"/>
          <w:szCs w:val="24"/>
          <w:u w:val="single"/>
        </w:rPr>
        <w:t>IP 35021</w:t>
      </w:r>
      <w:r>
        <w:rPr>
          <w:rFonts w:ascii="Arial" w:hAnsi="Arial" w:cs="Arial"/>
          <w:sz w:val="24"/>
          <w:szCs w:val="24"/>
        </w:rPr>
        <w:t xml:space="preserve"> (</w:t>
      </w:r>
      <w:r w:rsidRPr="00B97206">
        <w:rPr>
          <w:rFonts w:ascii="Arial" w:hAnsi="Arial" w:cs="Arial"/>
          <w:sz w:val="24"/>
          <w:szCs w:val="24"/>
        </w:rPr>
        <w:t>Post-Docketing Implementation of Quality Assurance (QA) Activities Related to Design, Procurement and Construction</w:t>
      </w:r>
      <w:r>
        <w:rPr>
          <w:rFonts w:ascii="Arial" w:hAnsi="Arial" w:cs="Arial"/>
          <w:sz w:val="24"/>
          <w:szCs w:val="24"/>
        </w:rPr>
        <w:t>) has been deleted because its intended inspection activities (follow-on to IP 35017, “</w:t>
      </w:r>
      <w:r w:rsidRPr="00B97206">
        <w:rPr>
          <w:rFonts w:ascii="Arial" w:hAnsi="Arial" w:cs="Arial"/>
          <w:sz w:val="24"/>
          <w:szCs w:val="24"/>
        </w:rPr>
        <w:t>Quality Assurance Implementation Inspection</w:t>
      </w:r>
      <w:r>
        <w:rPr>
          <w:rFonts w:ascii="Arial" w:hAnsi="Arial" w:cs="Arial"/>
          <w:sz w:val="24"/>
          <w:szCs w:val="24"/>
        </w:rPr>
        <w:t>,”</w:t>
      </w:r>
      <w:r w:rsidR="00F231E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are included in the latest revision of IP 35017.</w:t>
      </w:r>
    </w:p>
    <w:p w:rsidR="00B97206" w:rsidRDefault="00B97206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</w:p>
    <w:p w:rsidR="00B97206" w:rsidRDefault="00B97206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B56B32">
        <w:rPr>
          <w:rFonts w:ascii="Arial" w:hAnsi="Arial" w:cs="Arial"/>
          <w:sz w:val="24"/>
          <w:szCs w:val="24"/>
          <w:u w:val="single"/>
        </w:rPr>
        <w:t>IP 35029</w:t>
      </w:r>
      <w:r>
        <w:rPr>
          <w:rFonts w:ascii="Arial" w:hAnsi="Arial" w:cs="Arial"/>
          <w:sz w:val="24"/>
          <w:szCs w:val="24"/>
        </w:rPr>
        <w:t xml:space="preserve"> (</w:t>
      </w:r>
      <w:r w:rsidRPr="00B97206">
        <w:rPr>
          <w:rFonts w:ascii="Arial" w:hAnsi="Arial" w:cs="Arial"/>
          <w:sz w:val="24"/>
          <w:szCs w:val="24"/>
        </w:rPr>
        <w:t>Pre-Combined License (COL) Quality Assurance (QA) Inspection of Site Limited Work Authorization (LWA) 1 &amp; 2 Activities</w:t>
      </w:r>
      <w:r w:rsidR="00B56B32">
        <w:rPr>
          <w:rFonts w:ascii="Arial" w:hAnsi="Arial" w:cs="Arial"/>
          <w:sz w:val="24"/>
          <w:szCs w:val="24"/>
        </w:rPr>
        <w:t>) has been delet</w:t>
      </w:r>
      <w:r>
        <w:rPr>
          <w:rFonts w:ascii="Arial" w:hAnsi="Arial" w:cs="Arial"/>
          <w:sz w:val="24"/>
          <w:szCs w:val="24"/>
        </w:rPr>
        <w:t xml:space="preserve">ed </w:t>
      </w:r>
      <w:r w:rsidR="00B56B32">
        <w:rPr>
          <w:rFonts w:ascii="Arial" w:hAnsi="Arial" w:cs="Arial"/>
          <w:sz w:val="24"/>
          <w:szCs w:val="24"/>
        </w:rPr>
        <w:t>because neither IMC 2502 nor IMC 2504 cite IP 3502</w:t>
      </w:r>
      <w:r w:rsidR="00F231EA">
        <w:rPr>
          <w:rFonts w:ascii="Arial" w:hAnsi="Arial" w:cs="Arial"/>
          <w:sz w:val="24"/>
          <w:szCs w:val="24"/>
        </w:rPr>
        <w:t>9</w:t>
      </w:r>
      <w:r w:rsidR="00B56B32">
        <w:rPr>
          <w:rFonts w:ascii="Arial" w:hAnsi="Arial" w:cs="Arial"/>
          <w:sz w:val="24"/>
          <w:szCs w:val="24"/>
        </w:rPr>
        <w:t xml:space="preserve"> as an applicable inspection procedure.  Inspection of this topic is sufficiently covered under IP 35007.</w:t>
      </w:r>
    </w:p>
    <w:p w:rsidR="00B56B32" w:rsidRDefault="00B56B32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</w:p>
    <w:p w:rsidR="00B56B32" w:rsidRDefault="00B56B32" w:rsidP="00B56B32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B56B32">
        <w:rPr>
          <w:rFonts w:ascii="Arial" w:hAnsi="Arial" w:cs="Arial"/>
          <w:sz w:val="24"/>
          <w:szCs w:val="24"/>
          <w:u w:val="single"/>
        </w:rPr>
        <w:t>IP 35100</w:t>
      </w:r>
      <w:r>
        <w:rPr>
          <w:rFonts w:ascii="Arial" w:hAnsi="Arial" w:cs="Arial"/>
          <w:sz w:val="24"/>
          <w:szCs w:val="24"/>
        </w:rPr>
        <w:t xml:space="preserve"> (</w:t>
      </w:r>
      <w:r w:rsidRPr="00B56B32">
        <w:rPr>
          <w:rFonts w:ascii="Arial" w:hAnsi="Arial" w:cs="Arial"/>
          <w:sz w:val="24"/>
          <w:szCs w:val="24"/>
        </w:rPr>
        <w:t>Review of the QA Manual</w:t>
      </w:r>
      <w:r>
        <w:rPr>
          <w:rFonts w:ascii="Arial" w:hAnsi="Arial" w:cs="Arial"/>
          <w:sz w:val="24"/>
          <w:szCs w:val="24"/>
        </w:rPr>
        <w:t>) has been deleted because neither IMC 2502 nor IMC 2504 cite IP 35</w:t>
      </w:r>
      <w:r w:rsidR="00F231EA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0 as an applicable inspection procedure.  Inspection of this topic is sufficiently covered under IP 35007.</w:t>
      </w:r>
    </w:p>
    <w:p w:rsidR="00B56B32" w:rsidRDefault="00B56B32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</w:p>
    <w:p w:rsidR="00B97206" w:rsidRDefault="00B56B32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  <w:r w:rsidRPr="00B56B32">
        <w:rPr>
          <w:rFonts w:ascii="Arial" w:hAnsi="Arial" w:cs="Arial"/>
          <w:sz w:val="24"/>
          <w:szCs w:val="24"/>
          <w:u w:val="single"/>
        </w:rPr>
        <w:t>IP 35753</w:t>
      </w:r>
      <w:r>
        <w:rPr>
          <w:rFonts w:ascii="Arial" w:hAnsi="Arial" w:cs="Arial"/>
          <w:sz w:val="24"/>
          <w:szCs w:val="24"/>
        </w:rPr>
        <w:t xml:space="preserve"> (</w:t>
      </w:r>
      <w:r w:rsidRPr="00B56B32">
        <w:rPr>
          <w:rFonts w:ascii="Arial" w:hAnsi="Arial" w:cs="Arial"/>
          <w:sz w:val="24"/>
          <w:szCs w:val="24"/>
        </w:rPr>
        <w:t>QA Program - Control of Tests &amp; Measuring and Test Equipment</w:t>
      </w:r>
      <w:r>
        <w:rPr>
          <w:rFonts w:ascii="Arial" w:hAnsi="Arial" w:cs="Arial"/>
          <w:sz w:val="24"/>
          <w:szCs w:val="24"/>
        </w:rPr>
        <w:t xml:space="preserve">) has been deleted because the program is covered under </w:t>
      </w:r>
      <w:r>
        <w:rPr>
          <w:rFonts w:ascii="Arial" w:hAnsi="Arial" w:cs="Arial"/>
          <w:sz w:val="24"/>
          <w:szCs w:val="24"/>
        </w:rPr>
        <w:br/>
        <w:t>IP 43002, “</w:t>
      </w:r>
      <w:r w:rsidRPr="00B56B32">
        <w:rPr>
          <w:rFonts w:ascii="Arial" w:hAnsi="Arial" w:cs="Arial"/>
          <w:sz w:val="24"/>
          <w:szCs w:val="24"/>
        </w:rPr>
        <w:t>Routine Inspections of Nuclear Vendors</w:t>
      </w:r>
      <w:r>
        <w:rPr>
          <w:rFonts w:ascii="Arial" w:hAnsi="Arial" w:cs="Arial"/>
          <w:sz w:val="24"/>
          <w:szCs w:val="24"/>
        </w:rPr>
        <w:t>,</w:t>
      </w:r>
      <w:proofErr w:type="gramStart"/>
      <w:r w:rsidRPr="00B56B32">
        <w:rPr>
          <w:rFonts w:ascii="Arial" w:hAnsi="Arial" w:cs="Arial"/>
          <w:sz w:val="24"/>
          <w:szCs w:val="24"/>
        </w:rPr>
        <w:t xml:space="preserve">” </w:t>
      </w:r>
      <w:r>
        <w:rPr>
          <w:rFonts w:ascii="Arial" w:hAnsi="Arial" w:cs="Arial"/>
          <w:sz w:val="24"/>
          <w:szCs w:val="24"/>
        </w:rPr>
        <w:t xml:space="preserve"> for</w:t>
      </w:r>
      <w:proofErr w:type="gramEnd"/>
      <w:r>
        <w:rPr>
          <w:rFonts w:ascii="Arial" w:hAnsi="Arial" w:cs="Arial"/>
          <w:sz w:val="24"/>
          <w:szCs w:val="24"/>
        </w:rPr>
        <w:t xml:space="preserve"> vendor inspections and IP 35007 for construction inspections.</w:t>
      </w:r>
    </w:p>
    <w:p w:rsidR="00B97206" w:rsidRPr="004D3E58" w:rsidRDefault="00B97206" w:rsidP="004D3E58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rPr>
          <w:rFonts w:ascii="Arial" w:hAnsi="Arial" w:cs="Arial"/>
          <w:sz w:val="24"/>
          <w:szCs w:val="24"/>
        </w:rPr>
      </w:pPr>
    </w:p>
    <w:p w:rsidR="004D3E58" w:rsidRDefault="004D3E58" w:rsidP="002A56B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6B03A8" w:rsidRDefault="006B03A8" w:rsidP="006B03A8">
      <w:pPr>
        <w:rPr>
          <w:rFonts w:ascii="Arial" w:hAnsi="Arial" w:cs="Arial"/>
          <w:sz w:val="24"/>
          <w:szCs w:val="24"/>
        </w:rPr>
      </w:pPr>
    </w:p>
    <w:p w:rsidR="003C4073" w:rsidRPr="001E11F2" w:rsidRDefault="00461FEE" w:rsidP="001F1A6A">
      <w:pPr>
        <w:jc w:val="center"/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1E11F2" w:rsidSect="0079396F">
      <w:footerReference w:type="even" r:id="rId8"/>
      <w:footerReference w:type="default" r:id="rId9"/>
      <w:footerReference w:type="first" r:id="rId10"/>
      <w:type w:val="continuous"/>
      <w:pgSz w:w="12240" w:h="15838" w:code="1"/>
      <w:pgMar w:top="1080" w:right="1440" w:bottom="720" w:left="1440" w:header="1195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182" w:rsidRDefault="00416182">
      <w:r>
        <w:separator/>
      </w:r>
    </w:p>
  </w:endnote>
  <w:endnote w:type="continuationSeparator" w:id="0">
    <w:p w:rsidR="00416182" w:rsidRDefault="00416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D21A5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D21A51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D21A5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D21A5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D21A51">
      <w:rPr>
        <w:rFonts w:ascii="Arial" w:hAnsi="Arial" w:cs="Arial"/>
        <w:sz w:val="24"/>
        <w:szCs w:val="24"/>
      </w:rPr>
      <w:fldChar w:fldCharType="separate"/>
    </w:r>
    <w:r w:rsidR="00F231EA">
      <w:rPr>
        <w:rFonts w:ascii="Arial" w:hAnsi="Arial" w:cs="Arial"/>
        <w:noProof/>
        <w:sz w:val="24"/>
        <w:szCs w:val="24"/>
      </w:rPr>
      <w:t>2</w:t>
    </w:r>
    <w:r w:rsidR="00D21A5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6A3D96" w:rsidRDefault="006A3D96" w:rsidP="006A3D96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6A3D96">
      <w:rPr>
        <w:rFonts w:ascii="Arial" w:hAnsi="Arial" w:cs="Arial"/>
        <w:sz w:val="24"/>
        <w:szCs w:val="24"/>
      </w:rPr>
      <w:t xml:space="preserve">Issue Date: </w:t>
    </w:r>
    <w:r>
      <w:rPr>
        <w:rFonts w:ascii="Arial" w:hAnsi="Arial" w:cs="Arial"/>
        <w:sz w:val="24"/>
        <w:szCs w:val="24"/>
      </w:rPr>
      <w:t>07/06/11</w:t>
    </w:r>
    <w:r w:rsidRPr="006A3D96">
      <w:rPr>
        <w:rFonts w:ascii="Arial" w:hAnsi="Arial" w:cs="Arial"/>
        <w:sz w:val="24"/>
        <w:szCs w:val="24"/>
      </w:rPr>
      <w:tab/>
    </w:r>
    <w:r w:rsidRPr="006A3D96">
      <w:rPr>
        <w:rFonts w:ascii="Arial" w:hAnsi="Arial" w:cs="Arial"/>
        <w:sz w:val="24"/>
        <w:szCs w:val="24"/>
      </w:rPr>
      <w:tab/>
      <w:t>11-011</w:t>
    </w:r>
  </w:p>
  <w:p w:rsidR="0073316F" w:rsidRDefault="0073316F" w:rsidP="006A3D96">
    <w:pPr>
      <w:tabs>
        <w:tab w:val="center" w:pos="4680"/>
        <w:tab w:val="right" w:pos="9360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16F" w:rsidRDefault="0073316F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D21A51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D21A51">
      <w:rPr>
        <w:rFonts w:ascii="Arial" w:hAnsi="Arial" w:cs="Arial"/>
        <w:sz w:val="24"/>
        <w:szCs w:val="24"/>
      </w:rPr>
      <w:fldChar w:fldCharType="separate"/>
    </w:r>
    <w:r w:rsidR="00F231EA">
      <w:rPr>
        <w:rFonts w:ascii="Arial" w:hAnsi="Arial" w:cs="Arial"/>
        <w:noProof/>
        <w:sz w:val="24"/>
        <w:szCs w:val="24"/>
      </w:rPr>
      <w:t>1</w:t>
    </w:r>
    <w:r w:rsidR="00D21A51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73316F" w:rsidRDefault="0073316F" w:rsidP="003E2EF7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 w:rsidRPr="006A3D96">
      <w:rPr>
        <w:rFonts w:ascii="Arial" w:hAnsi="Arial" w:cs="Arial"/>
        <w:sz w:val="24"/>
        <w:szCs w:val="24"/>
      </w:rPr>
      <w:t xml:space="preserve">Issue Date: </w:t>
    </w:r>
    <w:r w:rsidR="006A3D96">
      <w:rPr>
        <w:rFonts w:ascii="Arial" w:hAnsi="Arial" w:cs="Arial"/>
        <w:sz w:val="24"/>
        <w:szCs w:val="24"/>
      </w:rPr>
      <w:t>07/06/11</w:t>
    </w:r>
    <w:r w:rsidRPr="006A3D96">
      <w:rPr>
        <w:rFonts w:ascii="Arial" w:hAnsi="Arial" w:cs="Arial"/>
        <w:sz w:val="24"/>
        <w:szCs w:val="24"/>
      </w:rPr>
      <w:tab/>
    </w:r>
    <w:r w:rsidRPr="006A3D96">
      <w:rPr>
        <w:rFonts w:ascii="Arial" w:hAnsi="Arial" w:cs="Arial"/>
        <w:sz w:val="24"/>
        <w:szCs w:val="24"/>
      </w:rPr>
      <w:tab/>
    </w:r>
    <w:r w:rsidR="006A3D96" w:rsidRPr="006A3D96">
      <w:rPr>
        <w:rFonts w:ascii="Arial" w:hAnsi="Arial" w:cs="Arial"/>
        <w:sz w:val="24"/>
        <w:szCs w:val="24"/>
      </w:rPr>
      <w:t>11-011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182" w:rsidRDefault="00416182">
      <w:r>
        <w:separator/>
      </w:r>
    </w:p>
  </w:footnote>
  <w:footnote w:type="continuationSeparator" w:id="0">
    <w:p w:rsidR="00416182" w:rsidRDefault="004161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characterSpacingControl w:val="doNotCompress"/>
  <w:hdrShapeDefaults>
    <o:shapedefaults v:ext="edit" spidmax="40962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05D7B"/>
    <w:rsid w:val="00011166"/>
    <w:rsid w:val="00021A21"/>
    <w:rsid w:val="00021BE8"/>
    <w:rsid w:val="0002432B"/>
    <w:rsid w:val="00024488"/>
    <w:rsid w:val="00031427"/>
    <w:rsid w:val="00037810"/>
    <w:rsid w:val="0004105E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16DC"/>
    <w:rsid w:val="00073309"/>
    <w:rsid w:val="00073534"/>
    <w:rsid w:val="000750EA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5781"/>
    <w:rsid w:val="000B7BA9"/>
    <w:rsid w:val="000C37C8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F0BB7"/>
    <w:rsid w:val="000F0E7A"/>
    <w:rsid w:val="00104FD7"/>
    <w:rsid w:val="00106B1B"/>
    <w:rsid w:val="00111C0A"/>
    <w:rsid w:val="00113518"/>
    <w:rsid w:val="0011669F"/>
    <w:rsid w:val="00117941"/>
    <w:rsid w:val="00121D3B"/>
    <w:rsid w:val="00124CEB"/>
    <w:rsid w:val="00124E89"/>
    <w:rsid w:val="00133B6A"/>
    <w:rsid w:val="001342E8"/>
    <w:rsid w:val="00134FCB"/>
    <w:rsid w:val="00135066"/>
    <w:rsid w:val="00142C20"/>
    <w:rsid w:val="00145A1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C0CBE"/>
    <w:rsid w:val="001C103C"/>
    <w:rsid w:val="001C2FFB"/>
    <w:rsid w:val="001C4734"/>
    <w:rsid w:val="001C5265"/>
    <w:rsid w:val="001C69E9"/>
    <w:rsid w:val="001D1282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3F44"/>
    <w:rsid w:val="0023477F"/>
    <w:rsid w:val="00234F08"/>
    <w:rsid w:val="00235889"/>
    <w:rsid w:val="002412DA"/>
    <w:rsid w:val="002435F0"/>
    <w:rsid w:val="00244A8C"/>
    <w:rsid w:val="0025771D"/>
    <w:rsid w:val="00260A08"/>
    <w:rsid w:val="00260A27"/>
    <w:rsid w:val="00264CA5"/>
    <w:rsid w:val="002663F2"/>
    <w:rsid w:val="00281CA3"/>
    <w:rsid w:val="002835A3"/>
    <w:rsid w:val="00283D82"/>
    <w:rsid w:val="00287185"/>
    <w:rsid w:val="00287218"/>
    <w:rsid w:val="002876E1"/>
    <w:rsid w:val="00292D37"/>
    <w:rsid w:val="00293CB5"/>
    <w:rsid w:val="002974B4"/>
    <w:rsid w:val="002A0007"/>
    <w:rsid w:val="002A0163"/>
    <w:rsid w:val="002A172B"/>
    <w:rsid w:val="002A2F55"/>
    <w:rsid w:val="002A3CDF"/>
    <w:rsid w:val="002A56BD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5EA4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802"/>
    <w:rsid w:val="003172A9"/>
    <w:rsid w:val="00317D43"/>
    <w:rsid w:val="00322D93"/>
    <w:rsid w:val="00322F71"/>
    <w:rsid w:val="003256F6"/>
    <w:rsid w:val="00325E6B"/>
    <w:rsid w:val="00325F20"/>
    <w:rsid w:val="00327372"/>
    <w:rsid w:val="003274D2"/>
    <w:rsid w:val="003311E4"/>
    <w:rsid w:val="00333CA5"/>
    <w:rsid w:val="00346BBE"/>
    <w:rsid w:val="0035193D"/>
    <w:rsid w:val="00352BC8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74CA"/>
    <w:rsid w:val="00377E70"/>
    <w:rsid w:val="003821A6"/>
    <w:rsid w:val="00384E27"/>
    <w:rsid w:val="0038569C"/>
    <w:rsid w:val="00386567"/>
    <w:rsid w:val="0039020E"/>
    <w:rsid w:val="00391B13"/>
    <w:rsid w:val="00391CC1"/>
    <w:rsid w:val="00395281"/>
    <w:rsid w:val="00395B30"/>
    <w:rsid w:val="003A1EBA"/>
    <w:rsid w:val="003A4B38"/>
    <w:rsid w:val="003A56AA"/>
    <w:rsid w:val="003A6F7B"/>
    <w:rsid w:val="003B0D0A"/>
    <w:rsid w:val="003B0E60"/>
    <w:rsid w:val="003B4647"/>
    <w:rsid w:val="003B49E5"/>
    <w:rsid w:val="003C3F84"/>
    <w:rsid w:val="003C4073"/>
    <w:rsid w:val="003C419B"/>
    <w:rsid w:val="003C623B"/>
    <w:rsid w:val="003C7DA5"/>
    <w:rsid w:val="003D371C"/>
    <w:rsid w:val="003E0857"/>
    <w:rsid w:val="003E185A"/>
    <w:rsid w:val="003E2EF7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18E5"/>
    <w:rsid w:val="00405328"/>
    <w:rsid w:val="00406531"/>
    <w:rsid w:val="00410C55"/>
    <w:rsid w:val="004118D6"/>
    <w:rsid w:val="004128F3"/>
    <w:rsid w:val="00416182"/>
    <w:rsid w:val="00417525"/>
    <w:rsid w:val="00420815"/>
    <w:rsid w:val="0042530B"/>
    <w:rsid w:val="00425B04"/>
    <w:rsid w:val="00425D1B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10B3"/>
    <w:rsid w:val="00442B46"/>
    <w:rsid w:val="00450694"/>
    <w:rsid w:val="0045148E"/>
    <w:rsid w:val="00451BC8"/>
    <w:rsid w:val="004522C8"/>
    <w:rsid w:val="0045466D"/>
    <w:rsid w:val="004555DA"/>
    <w:rsid w:val="004557BF"/>
    <w:rsid w:val="0045724E"/>
    <w:rsid w:val="00460645"/>
    <w:rsid w:val="00460F31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671A"/>
    <w:rsid w:val="004871AD"/>
    <w:rsid w:val="0049006E"/>
    <w:rsid w:val="004906D4"/>
    <w:rsid w:val="00492E4D"/>
    <w:rsid w:val="00494686"/>
    <w:rsid w:val="00495AD0"/>
    <w:rsid w:val="004A6B43"/>
    <w:rsid w:val="004A75AE"/>
    <w:rsid w:val="004B41A4"/>
    <w:rsid w:val="004B463B"/>
    <w:rsid w:val="004B5196"/>
    <w:rsid w:val="004B56F1"/>
    <w:rsid w:val="004B6BA5"/>
    <w:rsid w:val="004C0B7B"/>
    <w:rsid w:val="004C10E8"/>
    <w:rsid w:val="004C2790"/>
    <w:rsid w:val="004C6E77"/>
    <w:rsid w:val="004D2431"/>
    <w:rsid w:val="004D37AD"/>
    <w:rsid w:val="004D3E58"/>
    <w:rsid w:val="004D43AA"/>
    <w:rsid w:val="004D5DE5"/>
    <w:rsid w:val="004D6913"/>
    <w:rsid w:val="004D6948"/>
    <w:rsid w:val="004D75E5"/>
    <w:rsid w:val="004E1CE5"/>
    <w:rsid w:val="004E2EBB"/>
    <w:rsid w:val="004E535A"/>
    <w:rsid w:val="004E5E37"/>
    <w:rsid w:val="004E5FF1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30CED"/>
    <w:rsid w:val="00533CF6"/>
    <w:rsid w:val="00533CFF"/>
    <w:rsid w:val="00535F78"/>
    <w:rsid w:val="005369B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5E9E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1950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E4E3C"/>
    <w:rsid w:val="005E7EC3"/>
    <w:rsid w:val="005F3B28"/>
    <w:rsid w:val="005F42D6"/>
    <w:rsid w:val="005F4674"/>
    <w:rsid w:val="005F4E52"/>
    <w:rsid w:val="005F4FC6"/>
    <w:rsid w:val="005F50C4"/>
    <w:rsid w:val="005F56ED"/>
    <w:rsid w:val="005F6F81"/>
    <w:rsid w:val="005F7D01"/>
    <w:rsid w:val="006026BD"/>
    <w:rsid w:val="00606DB3"/>
    <w:rsid w:val="00610A9D"/>
    <w:rsid w:val="00612AE0"/>
    <w:rsid w:val="00613411"/>
    <w:rsid w:val="006143E6"/>
    <w:rsid w:val="006152A3"/>
    <w:rsid w:val="00615483"/>
    <w:rsid w:val="00615E44"/>
    <w:rsid w:val="00617F1E"/>
    <w:rsid w:val="00620865"/>
    <w:rsid w:val="006208A1"/>
    <w:rsid w:val="006216A8"/>
    <w:rsid w:val="00622F0F"/>
    <w:rsid w:val="00627030"/>
    <w:rsid w:val="006309F8"/>
    <w:rsid w:val="00631B92"/>
    <w:rsid w:val="00633129"/>
    <w:rsid w:val="00636498"/>
    <w:rsid w:val="00642000"/>
    <w:rsid w:val="00643C8F"/>
    <w:rsid w:val="006452B0"/>
    <w:rsid w:val="00646C19"/>
    <w:rsid w:val="00650378"/>
    <w:rsid w:val="00652945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689"/>
    <w:rsid w:val="00697FD2"/>
    <w:rsid w:val="006A3D96"/>
    <w:rsid w:val="006A4774"/>
    <w:rsid w:val="006A5248"/>
    <w:rsid w:val="006A52E0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D4298"/>
    <w:rsid w:val="006D5100"/>
    <w:rsid w:val="006D5B4D"/>
    <w:rsid w:val="006E0B89"/>
    <w:rsid w:val="006F227E"/>
    <w:rsid w:val="006F269D"/>
    <w:rsid w:val="006F4DC2"/>
    <w:rsid w:val="006F6115"/>
    <w:rsid w:val="006F77F9"/>
    <w:rsid w:val="00700529"/>
    <w:rsid w:val="00700EAA"/>
    <w:rsid w:val="00702C16"/>
    <w:rsid w:val="00702D27"/>
    <w:rsid w:val="007030A6"/>
    <w:rsid w:val="00704894"/>
    <w:rsid w:val="00704A6C"/>
    <w:rsid w:val="0070718A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316F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5163"/>
    <w:rsid w:val="00780179"/>
    <w:rsid w:val="007810BF"/>
    <w:rsid w:val="007869F4"/>
    <w:rsid w:val="007871A4"/>
    <w:rsid w:val="00787C1E"/>
    <w:rsid w:val="00791173"/>
    <w:rsid w:val="0079396F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4550"/>
    <w:rsid w:val="007D7109"/>
    <w:rsid w:val="007E17C9"/>
    <w:rsid w:val="007E2190"/>
    <w:rsid w:val="007E65BA"/>
    <w:rsid w:val="007F0682"/>
    <w:rsid w:val="007F24CE"/>
    <w:rsid w:val="007F4C60"/>
    <w:rsid w:val="007F4F57"/>
    <w:rsid w:val="007F5BF1"/>
    <w:rsid w:val="007F7D27"/>
    <w:rsid w:val="0081080A"/>
    <w:rsid w:val="00821DC2"/>
    <w:rsid w:val="008229F5"/>
    <w:rsid w:val="0082637D"/>
    <w:rsid w:val="008263FF"/>
    <w:rsid w:val="008269EA"/>
    <w:rsid w:val="00827C30"/>
    <w:rsid w:val="00827EF2"/>
    <w:rsid w:val="00837258"/>
    <w:rsid w:val="00841568"/>
    <w:rsid w:val="00841F58"/>
    <w:rsid w:val="008421CD"/>
    <w:rsid w:val="00842E91"/>
    <w:rsid w:val="00843638"/>
    <w:rsid w:val="00843D1B"/>
    <w:rsid w:val="0084415E"/>
    <w:rsid w:val="008448C1"/>
    <w:rsid w:val="00846286"/>
    <w:rsid w:val="00846A13"/>
    <w:rsid w:val="00851E20"/>
    <w:rsid w:val="00854A47"/>
    <w:rsid w:val="00856AEC"/>
    <w:rsid w:val="008579C5"/>
    <w:rsid w:val="008636B5"/>
    <w:rsid w:val="00865445"/>
    <w:rsid w:val="00871685"/>
    <w:rsid w:val="008757E9"/>
    <w:rsid w:val="0087600A"/>
    <w:rsid w:val="008809E7"/>
    <w:rsid w:val="00881F02"/>
    <w:rsid w:val="008821BE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045B"/>
    <w:rsid w:val="00941548"/>
    <w:rsid w:val="00942055"/>
    <w:rsid w:val="009448F8"/>
    <w:rsid w:val="00944C18"/>
    <w:rsid w:val="00945740"/>
    <w:rsid w:val="00946608"/>
    <w:rsid w:val="009472CE"/>
    <w:rsid w:val="00951882"/>
    <w:rsid w:val="00951D13"/>
    <w:rsid w:val="00952FBE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0E86"/>
    <w:rsid w:val="00982B45"/>
    <w:rsid w:val="009830AD"/>
    <w:rsid w:val="00983868"/>
    <w:rsid w:val="00985528"/>
    <w:rsid w:val="00987F9E"/>
    <w:rsid w:val="00990106"/>
    <w:rsid w:val="009A3819"/>
    <w:rsid w:val="009A5846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0CB3"/>
    <w:rsid w:val="009C178D"/>
    <w:rsid w:val="009C2E7B"/>
    <w:rsid w:val="009C4944"/>
    <w:rsid w:val="009C4BAE"/>
    <w:rsid w:val="009C5FCE"/>
    <w:rsid w:val="009C6C63"/>
    <w:rsid w:val="009D750A"/>
    <w:rsid w:val="009D77A1"/>
    <w:rsid w:val="009E2D0C"/>
    <w:rsid w:val="009E6993"/>
    <w:rsid w:val="009E7A5A"/>
    <w:rsid w:val="009F0CCC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3FA7"/>
    <w:rsid w:val="00A15994"/>
    <w:rsid w:val="00A2273B"/>
    <w:rsid w:val="00A244EB"/>
    <w:rsid w:val="00A25C44"/>
    <w:rsid w:val="00A30E98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6B32"/>
    <w:rsid w:val="00B57456"/>
    <w:rsid w:val="00B574EA"/>
    <w:rsid w:val="00B5781C"/>
    <w:rsid w:val="00B61CAD"/>
    <w:rsid w:val="00B62118"/>
    <w:rsid w:val="00B64A94"/>
    <w:rsid w:val="00B64B3F"/>
    <w:rsid w:val="00B70338"/>
    <w:rsid w:val="00B718DE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206"/>
    <w:rsid w:val="00B97D1E"/>
    <w:rsid w:val="00BA518C"/>
    <w:rsid w:val="00BB1A09"/>
    <w:rsid w:val="00BB30DC"/>
    <w:rsid w:val="00BB364D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47"/>
    <w:rsid w:val="00C53E5B"/>
    <w:rsid w:val="00C54FBC"/>
    <w:rsid w:val="00C557B5"/>
    <w:rsid w:val="00C610E4"/>
    <w:rsid w:val="00C665BC"/>
    <w:rsid w:val="00C82798"/>
    <w:rsid w:val="00C839B4"/>
    <w:rsid w:val="00C84A06"/>
    <w:rsid w:val="00C925FD"/>
    <w:rsid w:val="00C937A4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E2CD4"/>
    <w:rsid w:val="00CE3134"/>
    <w:rsid w:val="00CE5C68"/>
    <w:rsid w:val="00CE5D42"/>
    <w:rsid w:val="00CE6E49"/>
    <w:rsid w:val="00CE749A"/>
    <w:rsid w:val="00CF0835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0D34"/>
    <w:rsid w:val="00D21A51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7D86"/>
    <w:rsid w:val="00D57FCF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411"/>
    <w:rsid w:val="00D815A8"/>
    <w:rsid w:val="00D8162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D6E36"/>
    <w:rsid w:val="00DE23F3"/>
    <w:rsid w:val="00DE406C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8D9"/>
    <w:rsid w:val="00E31FE6"/>
    <w:rsid w:val="00E3409E"/>
    <w:rsid w:val="00E353AA"/>
    <w:rsid w:val="00E44275"/>
    <w:rsid w:val="00E44965"/>
    <w:rsid w:val="00E4545E"/>
    <w:rsid w:val="00E46124"/>
    <w:rsid w:val="00E469CB"/>
    <w:rsid w:val="00E4793E"/>
    <w:rsid w:val="00E500D0"/>
    <w:rsid w:val="00E5093D"/>
    <w:rsid w:val="00E52692"/>
    <w:rsid w:val="00E55212"/>
    <w:rsid w:val="00E60DBC"/>
    <w:rsid w:val="00E62043"/>
    <w:rsid w:val="00E66FFD"/>
    <w:rsid w:val="00E73A02"/>
    <w:rsid w:val="00E7514F"/>
    <w:rsid w:val="00E763EB"/>
    <w:rsid w:val="00E764D7"/>
    <w:rsid w:val="00E76969"/>
    <w:rsid w:val="00E77C29"/>
    <w:rsid w:val="00E83B3B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4771"/>
    <w:rsid w:val="00F05275"/>
    <w:rsid w:val="00F06343"/>
    <w:rsid w:val="00F06416"/>
    <w:rsid w:val="00F06F36"/>
    <w:rsid w:val="00F07398"/>
    <w:rsid w:val="00F12F4F"/>
    <w:rsid w:val="00F13E83"/>
    <w:rsid w:val="00F13ECF"/>
    <w:rsid w:val="00F14270"/>
    <w:rsid w:val="00F21A77"/>
    <w:rsid w:val="00F231EA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192D"/>
    <w:rsid w:val="00F71962"/>
    <w:rsid w:val="00F71EB9"/>
    <w:rsid w:val="00F7516E"/>
    <w:rsid w:val="00F761DF"/>
    <w:rsid w:val="00F80970"/>
    <w:rsid w:val="00F80B27"/>
    <w:rsid w:val="00F84118"/>
    <w:rsid w:val="00F8671D"/>
    <w:rsid w:val="00F90B8A"/>
    <w:rsid w:val="00F922A0"/>
    <w:rsid w:val="00F94671"/>
    <w:rsid w:val="00F9479F"/>
    <w:rsid w:val="00F94D99"/>
    <w:rsid w:val="00F9772F"/>
    <w:rsid w:val="00F97C4A"/>
    <w:rsid w:val="00FA0523"/>
    <w:rsid w:val="00FA4D61"/>
    <w:rsid w:val="00FA609B"/>
    <w:rsid w:val="00FA61BB"/>
    <w:rsid w:val="00FA6B68"/>
    <w:rsid w:val="00FB0D61"/>
    <w:rsid w:val="00FB202C"/>
    <w:rsid w:val="00FB7A8A"/>
    <w:rsid w:val="00FC1265"/>
    <w:rsid w:val="00FC1408"/>
    <w:rsid w:val="00FC1934"/>
    <w:rsid w:val="00FC3276"/>
    <w:rsid w:val="00FC3A50"/>
    <w:rsid w:val="00FC4A21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F69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uiPriority w:val="99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3316F"/>
    <w:pPr>
      <w:widowControl w:val="0"/>
    </w:pPr>
    <w:rPr>
      <w:rFonts w:ascii="Arial" w:eastAsiaTheme="minorHAnsi" w:hAnsi="Arial" w:cstheme="minorBidi"/>
      <w:sz w:val="24"/>
      <w:szCs w:val="22"/>
    </w:rPr>
  </w:style>
  <w:style w:type="paragraph" w:customStyle="1" w:styleId="InspectionManual">
    <w:name w:val="Inspection Manual"/>
    <w:basedOn w:val="Normal"/>
    <w:link w:val="InspectionManualChar"/>
    <w:rsid w:val="00C53E47"/>
    <w:pPr>
      <w:autoSpaceDE/>
      <w:autoSpaceDN/>
      <w:adjustRightInd/>
      <w:ind w:firstLine="720"/>
      <w:jc w:val="center"/>
    </w:pPr>
    <w:rPr>
      <w:rFonts w:ascii="Arial" w:hAnsi="Arial"/>
      <w:b/>
      <w:sz w:val="38"/>
      <w:szCs w:val="24"/>
    </w:rPr>
  </w:style>
  <w:style w:type="character" w:customStyle="1" w:styleId="InspectionManualChar">
    <w:name w:val="Inspection Manual Char"/>
    <w:basedOn w:val="DefaultParagraphFont"/>
    <w:link w:val="InspectionManual"/>
    <w:rsid w:val="00C53E47"/>
    <w:rPr>
      <w:rFonts w:ascii="Arial" w:hAnsi="Arial"/>
      <w:b/>
      <w:sz w:val="3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8A994-7805-4311-A270-DB5AC3D4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ilc1</cp:lastModifiedBy>
  <cp:revision>2</cp:revision>
  <cp:lastPrinted>2011-05-10T20:24:00Z</cp:lastPrinted>
  <dcterms:created xsi:type="dcterms:W3CDTF">2011-07-07T12:19:00Z</dcterms:created>
  <dcterms:modified xsi:type="dcterms:W3CDTF">2011-07-07T12:19:00Z</dcterms:modified>
</cp:coreProperties>
</file>