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79D0A" w14:textId="57790D7F" w:rsidR="00F751BF" w:rsidRDefault="00F751BF" w:rsidP="009A0017">
      <w:pPr>
        <w:pStyle w:val="InspectionManual"/>
        <w:tabs>
          <w:tab w:val="center" w:pos="4680"/>
          <w:tab w:val="right" w:pos="9360"/>
        </w:tabs>
        <w:ind w:firstLine="0"/>
        <w:rPr>
          <w:rFonts w:cs="Arial"/>
          <w:b w:val="0"/>
          <w:sz w:val="20"/>
          <w:szCs w:val="20"/>
        </w:rPr>
      </w:pPr>
      <w:r>
        <w:rPr>
          <w:rFonts w:cs="Arial"/>
          <w:szCs w:val="38"/>
        </w:rPr>
        <w:tab/>
      </w:r>
      <w:r w:rsidRPr="00F75242">
        <w:rPr>
          <w:rStyle w:val="NRCINSPECTIONMANUALChar"/>
        </w:rPr>
        <w:t>NRC INSPECTION MANUAL</w:t>
      </w:r>
      <w:r>
        <w:rPr>
          <w:rFonts w:cs="Arial"/>
          <w:szCs w:val="38"/>
        </w:rPr>
        <w:tab/>
      </w:r>
      <w:r w:rsidR="00E157B6">
        <w:rPr>
          <w:rFonts w:cs="Arial"/>
          <w:b w:val="0"/>
          <w:bCs/>
          <w:sz w:val="20"/>
          <w:szCs w:val="20"/>
        </w:rPr>
        <w:t>NMSS/</w:t>
      </w:r>
      <w:r w:rsidR="002C3EB3">
        <w:rPr>
          <w:rFonts w:cs="Arial"/>
          <w:b w:val="0"/>
          <w:sz w:val="20"/>
          <w:szCs w:val="20"/>
        </w:rPr>
        <w:t>DFM</w:t>
      </w:r>
    </w:p>
    <w:p w14:paraId="2B5F0F6B" w14:textId="1DD7BBAF" w:rsidR="002B0A35" w:rsidRDefault="002B0A35" w:rsidP="006212FB">
      <w:pPr>
        <w:pStyle w:val="IMCIP"/>
      </w:pPr>
      <w:r>
        <w:t>INSPECTION MANUAL CHAPTER 2604</w:t>
      </w:r>
    </w:p>
    <w:p w14:paraId="6A15E803" w14:textId="77777777" w:rsidR="00D70FD5" w:rsidRDefault="00F751BF" w:rsidP="000C0E74">
      <w:pPr>
        <w:pStyle w:val="Title"/>
      </w:pPr>
      <w:r w:rsidRPr="00AE6869">
        <w:t>LICENSEE PERFORMANCE REVIE</w:t>
      </w:r>
      <w:r w:rsidR="00F40B69">
        <w:t>W</w:t>
      </w:r>
    </w:p>
    <w:p w14:paraId="29842615" w14:textId="6124DF2D" w:rsidR="006212FB" w:rsidRPr="006212FB" w:rsidRDefault="006212FB" w:rsidP="006212FB">
      <w:pPr>
        <w:pStyle w:val="EffectiveDate"/>
      </w:pPr>
      <w:r>
        <w:t>Effective Date:</w:t>
      </w:r>
      <w:r w:rsidR="003B556F">
        <w:t xml:space="preserve"> 06/24/2025</w:t>
      </w:r>
    </w:p>
    <w:p w14:paraId="79942B70" w14:textId="77777777" w:rsidR="00F40B69" w:rsidRDefault="00F40B69" w:rsidP="00F40B69">
      <w:pPr>
        <w:pStyle w:val="BodyText"/>
      </w:pPr>
    </w:p>
    <w:p w14:paraId="1775A613" w14:textId="4C52A118" w:rsidR="00F40B69" w:rsidRPr="00F40B69" w:rsidRDefault="00F40B69" w:rsidP="00F40B69">
      <w:pPr>
        <w:pStyle w:val="BodyText"/>
        <w:sectPr w:rsidR="00F40B69" w:rsidRPr="00F40B69" w:rsidSect="006D4C05">
          <w:headerReference w:type="default" r:id="rId11"/>
          <w:footerReference w:type="first" r:id="rId12"/>
          <w:type w:val="continuous"/>
          <w:pgSz w:w="12240" w:h="15840" w:code="1"/>
          <w:pgMar w:top="1440" w:right="1440" w:bottom="1440" w:left="1440" w:header="720" w:footer="720" w:gutter="0"/>
          <w:pgNumType w:fmt="lowerRoman" w:start="1"/>
          <w:cols w:space="720"/>
          <w:noEndnote/>
          <w:titlePg/>
          <w:docGrid w:linePitch="299"/>
        </w:sectPr>
      </w:pPr>
    </w:p>
    <w:bookmarkStart w:id="0" w:name="_Toc165868877" w:displacedByCustomXml="next"/>
    <w:bookmarkStart w:id="1" w:name="_Toc165869793" w:displacedByCustomXml="next"/>
    <w:bookmarkStart w:id="2" w:name="_Toc165879926" w:displacedByCustomXml="next"/>
    <w:bookmarkStart w:id="3" w:name="_Toc165974670" w:displacedByCustomXml="next"/>
    <w:bookmarkStart w:id="4" w:name="_Toc165975383" w:displacedByCustomXml="next"/>
    <w:bookmarkStart w:id="5" w:name="_Toc165976066" w:displacedByCustomXml="next"/>
    <w:bookmarkStart w:id="6" w:name="_Toc166397179" w:displacedByCustomXml="next"/>
    <w:bookmarkStart w:id="7" w:name="_Toc166397388" w:displacedByCustomXml="next"/>
    <w:bookmarkStart w:id="8" w:name="_Toc166397539" w:displacedByCustomXml="next"/>
    <w:bookmarkStart w:id="9" w:name="_Toc166398225" w:displacedByCustomXml="next"/>
    <w:bookmarkStart w:id="10" w:name="_Toc166398232" w:displacedByCustomXml="next"/>
    <w:bookmarkStart w:id="11" w:name="_Toc168308346" w:displacedByCustomXml="next"/>
    <w:bookmarkStart w:id="12" w:name="_Toc168308474" w:displacedByCustomXml="next"/>
    <w:sdt>
      <w:sdtPr>
        <w:rPr>
          <w:rFonts w:eastAsia="Times New Roman" w:cs="Times New Roman"/>
          <w:caps w:val="0"/>
          <w:szCs w:val="24"/>
        </w:rPr>
        <w:id w:val="1561753879"/>
        <w:docPartObj>
          <w:docPartGallery w:val="Table of Contents"/>
          <w:docPartUnique/>
        </w:docPartObj>
      </w:sdtPr>
      <w:sdtEndPr>
        <w:rPr>
          <w:rFonts w:cs="Arial"/>
          <w:b/>
          <w:bCs/>
          <w:noProof/>
        </w:rPr>
      </w:sdtEndPr>
      <w:sdtContent>
        <w:p w14:paraId="6ADFB898" w14:textId="0B9B6C1B" w:rsidR="006E337B" w:rsidRPr="00C10084" w:rsidRDefault="00137D12" w:rsidP="00DF1C14">
          <w:pPr>
            <w:pStyle w:val="TOCHeading"/>
            <w:spacing w:line="240" w:lineRule="auto"/>
          </w:pPr>
          <w:r>
            <w:t>TABLE OF CONTENTS</w:t>
          </w:r>
        </w:p>
        <w:p w14:paraId="7307C8CC" w14:textId="6F5646AE" w:rsidR="00550C75" w:rsidRDefault="006E337B">
          <w:pPr>
            <w:pStyle w:val="TOC1"/>
            <w:tabs>
              <w:tab w:val="left" w:pos="1100"/>
              <w:tab w:val="right" w:leader="dot" w:pos="9350"/>
            </w:tabs>
            <w:rPr>
              <w:rFonts w:asciiTheme="minorHAnsi" w:eastAsiaTheme="minorEastAsia" w:hAnsiTheme="minorHAnsi" w:cstheme="minorBidi"/>
              <w:noProof/>
              <w:kern w:val="2"/>
              <w:sz w:val="24"/>
              <w14:ligatures w14:val="standardContextual"/>
            </w:rPr>
          </w:pPr>
          <w:r w:rsidRPr="00E52F3A">
            <w:fldChar w:fldCharType="begin"/>
          </w:r>
          <w:r w:rsidRPr="00E52F3A">
            <w:instrText xml:space="preserve"> TOC \o "1-3" \h \z \u </w:instrText>
          </w:r>
          <w:r w:rsidRPr="00E52F3A">
            <w:fldChar w:fldCharType="separate"/>
          </w:r>
          <w:hyperlink w:anchor="_Toc201565084" w:history="1">
            <w:r w:rsidR="00550C75" w:rsidRPr="00310BF5">
              <w:rPr>
                <w:rStyle w:val="Hyperlink"/>
                <w:noProof/>
              </w:rPr>
              <w:t>2604-01</w:t>
            </w:r>
            <w:r w:rsidR="00550C75">
              <w:rPr>
                <w:rFonts w:asciiTheme="minorHAnsi" w:eastAsiaTheme="minorEastAsia" w:hAnsiTheme="minorHAnsi" w:cstheme="minorBidi"/>
                <w:noProof/>
                <w:kern w:val="2"/>
                <w:sz w:val="24"/>
                <w14:ligatures w14:val="standardContextual"/>
              </w:rPr>
              <w:tab/>
            </w:r>
            <w:r w:rsidR="00550C75" w:rsidRPr="00310BF5">
              <w:rPr>
                <w:rStyle w:val="Hyperlink"/>
                <w:noProof/>
              </w:rPr>
              <w:t>PURPOSE</w:t>
            </w:r>
            <w:r w:rsidR="00550C75">
              <w:rPr>
                <w:noProof/>
                <w:webHidden/>
              </w:rPr>
              <w:tab/>
            </w:r>
            <w:r w:rsidR="00550C75">
              <w:rPr>
                <w:noProof/>
                <w:webHidden/>
              </w:rPr>
              <w:fldChar w:fldCharType="begin"/>
            </w:r>
            <w:r w:rsidR="00550C75">
              <w:rPr>
                <w:noProof/>
                <w:webHidden/>
              </w:rPr>
              <w:instrText xml:space="preserve"> PAGEREF _Toc201565084 \h </w:instrText>
            </w:r>
            <w:r w:rsidR="00550C75">
              <w:rPr>
                <w:noProof/>
                <w:webHidden/>
              </w:rPr>
            </w:r>
            <w:r w:rsidR="00550C75">
              <w:rPr>
                <w:noProof/>
                <w:webHidden/>
              </w:rPr>
              <w:fldChar w:fldCharType="separate"/>
            </w:r>
            <w:r w:rsidR="001E6304">
              <w:rPr>
                <w:noProof/>
                <w:webHidden/>
              </w:rPr>
              <w:t>1</w:t>
            </w:r>
            <w:r w:rsidR="00550C75">
              <w:rPr>
                <w:noProof/>
                <w:webHidden/>
              </w:rPr>
              <w:fldChar w:fldCharType="end"/>
            </w:r>
          </w:hyperlink>
        </w:p>
        <w:p w14:paraId="0CAF3A51" w14:textId="1C4668C7" w:rsidR="00550C75" w:rsidRDefault="00550C75">
          <w:pPr>
            <w:pStyle w:val="TOC1"/>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85" w:history="1">
            <w:r w:rsidRPr="00310BF5">
              <w:rPr>
                <w:rStyle w:val="Hyperlink"/>
                <w:noProof/>
              </w:rPr>
              <w:t>2604-02</w:t>
            </w:r>
            <w:r>
              <w:rPr>
                <w:rFonts w:asciiTheme="minorHAnsi" w:eastAsiaTheme="minorEastAsia" w:hAnsiTheme="minorHAnsi" w:cstheme="minorBidi"/>
                <w:noProof/>
                <w:kern w:val="2"/>
                <w:sz w:val="24"/>
                <w14:ligatures w14:val="standardContextual"/>
              </w:rPr>
              <w:tab/>
            </w:r>
            <w:r w:rsidRPr="00310BF5">
              <w:rPr>
                <w:rStyle w:val="Hyperlink"/>
                <w:noProof/>
              </w:rPr>
              <w:t>OBJECTIVES</w:t>
            </w:r>
            <w:r>
              <w:rPr>
                <w:noProof/>
                <w:webHidden/>
              </w:rPr>
              <w:tab/>
            </w:r>
            <w:r>
              <w:rPr>
                <w:noProof/>
                <w:webHidden/>
              </w:rPr>
              <w:fldChar w:fldCharType="begin"/>
            </w:r>
            <w:r>
              <w:rPr>
                <w:noProof/>
                <w:webHidden/>
              </w:rPr>
              <w:instrText xml:space="preserve"> PAGEREF _Toc201565085 \h </w:instrText>
            </w:r>
            <w:r>
              <w:rPr>
                <w:noProof/>
                <w:webHidden/>
              </w:rPr>
            </w:r>
            <w:r>
              <w:rPr>
                <w:noProof/>
                <w:webHidden/>
              </w:rPr>
              <w:fldChar w:fldCharType="separate"/>
            </w:r>
            <w:r w:rsidR="001E6304">
              <w:rPr>
                <w:noProof/>
                <w:webHidden/>
              </w:rPr>
              <w:t>1</w:t>
            </w:r>
            <w:r>
              <w:rPr>
                <w:noProof/>
                <w:webHidden/>
              </w:rPr>
              <w:fldChar w:fldCharType="end"/>
            </w:r>
          </w:hyperlink>
        </w:p>
        <w:p w14:paraId="395CE0CF" w14:textId="0F72EFDB" w:rsidR="00550C75" w:rsidRDefault="00550C75">
          <w:pPr>
            <w:pStyle w:val="TOC1"/>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86" w:history="1">
            <w:r w:rsidRPr="00310BF5">
              <w:rPr>
                <w:rStyle w:val="Hyperlink"/>
                <w:noProof/>
              </w:rPr>
              <w:t>2604-03</w:t>
            </w:r>
            <w:r>
              <w:rPr>
                <w:rFonts w:asciiTheme="minorHAnsi" w:eastAsiaTheme="minorEastAsia" w:hAnsiTheme="minorHAnsi" w:cstheme="minorBidi"/>
                <w:noProof/>
                <w:kern w:val="2"/>
                <w:sz w:val="24"/>
                <w14:ligatures w14:val="standardContextual"/>
              </w:rPr>
              <w:tab/>
            </w:r>
            <w:r w:rsidRPr="00310BF5">
              <w:rPr>
                <w:rStyle w:val="Hyperlink"/>
                <w:noProof/>
              </w:rPr>
              <w:t>APPLICABILITY</w:t>
            </w:r>
            <w:r>
              <w:rPr>
                <w:noProof/>
                <w:webHidden/>
              </w:rPr>
              <w:tab/>
            </w:r>
            <w:r>
              <w:rPr>
                <w:noProof/>
                <w:webHidden/>
              </w:rPr>
              <w:fldChar w:fldCharType="begin"/>
            </w:r>
            <w:r>
              <w:rPr>
                <w:noProof/>
                <w:webHidden/>
              </w:rPr>
              <w:instrText xml:space="preserve"> PAGEREF _Toc201565086 \h </w:instrText>
            </w:r>
            <w:r>
              <w:rPr>
                <w:noProof/>
                <w:webHidden/>
              </w:rPr>
            </w:r>
            <w:r>
              <w:rPr>
                <w:noProof/>
                <w:webHidden/>
              </w:rPr>
              <w:fldChar w:fldCharType="separate"/>
            </w:r>
            <w:r w:rsidR="001E6304">
              <w:rPr>
                <w:noProof/>
                <w:webHidden/>
              </w:rPr>
              <w:t>1</w:t>
            </w:r>
            <w:r>
              <w:rPr>
                <w:noProof/>
                <w:webHidden/>
              </w:rPr>
              <w:fldChar w:fldCharType="end"/>
            </w:r>
          </w:hyperlink>
        </w:p>
        <w:p w14:paraId="3B29458F" w14:textId="071A990F" w:rsidR="00550C75" w:rsidRDefault="00550C75">
          <w:pPr>
            <w:pStyle w:val="TOC1"/>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87" w:history="1">
            <w:r w:rsidRPr="00310BF5">
              <w:rPr>
                <w:rStyle w:val="Hyperlink"/>
                <w:noProof/>
              </w:rPr>
              <w:t>2604-04</w:t>
            </w:r>
            <w:r>
              <w:rPr>
                <w:rFonts w:asciiTheme="minorHAnsi" w:eastAsiaTheme="minorEastAsia" w:hAnsiTheme="minorHAnsi" w:cstheme="minorBidi"/>
                <w:noProof/>
                <w:kern w:val="2"/>
                <w:sz w:val="24"/>
                <w14:ligatures w14:val="standardContextual"/>
              </w:rPr>
              <w:tab/>
            </w:r>
            <w:r w:rsidRPr="00310BF5">
              <w:rPr>
                <w:rStyle w:val="Hyperlink"/>
                <w:noProof/>
              </w:rPr>
              <w:t>DEFINITIONS</w:t>
            </w:r>
            <w:r>
              <w:rPr>
                <w:noProof/>
                <w:webHidden/>
              </w:rPr>
              <w:tab/>
            </w:r>
            <w:r>
              <w:rPr>
                <w:noProof/>
                <w:webHidden/>
              </w:rPr>
              <w:fldChar w:fldCharType="begin"/>
            </w:r>
            <w:r>
              <w:rPr>
                <w:noProof/>
                <w:webHidden/>
              </w:rPr>
              <w:instrText xml:space="preserve"> PAGEREF _Toc201565087 \h </w:instrText>
            </w:r>
            <w:r>
              <w:rPr>
                <w:noProof/>
                <w:webHidden/>
              </w:rPr>
            </w:r>
            <w:r>
              <w:rPr>
                <w:noProof/>
                <w:webHidden/>
              </w:rPr>
              <w:fldChar w:fldCharType="separate"/>
            </w:r>
            <w:r w:rsidR="001E6304">
              <w:rPr>
                <w:noProof/>
                <w:webHidden/>
              </w:rPr>
              <w:t>1</w:t>
            </w:r>
            <w:r>
              <w:rPr>
                <w:noProof/>
                <w:webHidden/>
              </w:rPr>
              <w:fldChar w:fldCharType="end"/>
            </w:r>
          </w:hyperlink>
        </w:p>
        <w:p w14:paraId="395E490E" w14:textId="076F691B"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88" w:history="1">
            <w:r w:rsidRPr="00310BF5">
              <w:rPr>
                <w:rStyle w:val="Hyperlink"/>
                <w:bCs/>
                <w:iCs/>
                <w:noProof/>
              </w:rPr>
              <w:t>04.01</w:t>
            </w:r>
            <w:r>
              <w:rPr>
                <w:rFonts w:asciiTheme="minorHAnsi" w:eastAsiaTheme="minorEastAsia" w:hAnsiTheme="minorHAnsi" w:cstheme="minorBidi"/>
                <w:noProof/>
                <w:kern w:val="2"/>
                <w:sz w:val="24"/>
                <w14:ligatures w14:val="standardContextual"/>
              </w:rPr>
              <w:tab/>
            </w:r>
            <w:r w:rsidRPr="00310BF5">
              <w:rPr>
                <w:rStyle w:val="Hyperlink"/>
                <w:bCs/>
                <w:iCs/>
                <w:noProof/>
              </w:rPr>
              <w:t>Area(s) Needing Improvement (ANI).</w:t>
            </w:r>
            <w:r>
              <w:rPr>
                <w:noProof/>
                <w:webHidden/>
              </w:rPr>
              <w:tab/>
            </w:r>
            <w:r>
              <w:rPr>
                <w:noProof/>
                <w:webHidden/>
              </w:rPr>
              <w:fldChar w:fldCharType="begin"/>
            </w:r>
            <w:r>
              <w:rPr>
                <w:noProof/>
                <w:webHidden/>
              </w:rPr>
              <w:instrText xml:space="preserve"> PAGEREF _Toc201565088 \h </w:instrText>
            </w:r>
            <w:r>
              <w:rPr>
                <w:noProof/>
                <w:webHidden/>
              </w:rPr>
            </w:r>
            <w:r>
              <w:rPr>
                <w:noProof/>
                <w:webHidden/>
              </w:rPr>
              <w:fldChar w:fldCharType="separate"/>
            </w:r>
            <w:r w:rsidR="001E6304">
              <w:rPr>
                <w:noProof/>
                <w:webHidden/>
              </w:rPr>
              <w:t>1</w:t>
            </w:r>
            <w:r>
              <w:rPr>
                <w:noProof/>
                <w:webHidden/>
              </w:rPr>
              <w:fldChar w:fldCharType="end"/>
            </w:r>
          </w:hyperlink>
        </w:p>
        <w:p w14:paraId="71256A36" w14:textId="5C6B6055"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89" w:history="1">
            <w:r w:rsidRPr="00310BF5">
              <w:rPr>
                <w:rStyle w:val="Hyperlink"/>
                <w:noProof/>
              </w:rPr>
              <w:t>04.02</w:t>
            </w:r>
            <w:r>
              <w:rPr>
                <w:rFonts w:asciiTheme="minorHAnsi" w:eastAsiaTheme="minorEastAsia" w:hAnsiTheme="minorHAnsi" w:cstheme="minorBidi"/>
                <w:noProof/>
                <w:kern w:val="2"/>
                <w:sz w:val="24"/>
                <w14:ligatures w14:val="standardContextual"/>
              </w:rPr>
              <w:tab/>
            </w:r>
            <w:r w:rsidRPr="00310BF5">
              <w:rPr>
                <w:rStyle w:val="Hyperlink"/>
                <w:noProof/>
              </w:rPr>
              <w:t>Assessm</w:t>
            </w:r>
            <w:r w:rsidRPr="00310BF5">
              <w:rPr>
                <w:rStyle w:val="Hyperlink"/>
                <w:rFonts w:ascii="ArialMT" w:hAnsi="ArialMT" w:cs="ArialMT"/>
                <w:noProof/>
              </w:rPr>
              <w:t>ent Period</w:t>
            </w:r>
            <w:r w:rsidRPr="00310BF5">
              <w:rPr>
                <w:rStyle w:val="Hyperlink"/>
                <w:noProof/>
              </w:rPr>
              <w:t>.</w:t>
            </w:r>
            <w:r>
              <w:rPr>
                <w:noProof/>
                <w:webHidden/>
              </w:rPr>
              <w:tab/>
            </w:r>
            <w:r>
              <w:rPr>
                <w:noProof/>
                <w:webHidden/>
              </w:rPr>
              <w:fldChar w:fldCharType="begin"/>
            </w:r>
            <w:r>
              <w:rPr>
                <w:noProof/>
                <w:webHidden/>
              </w:rPr>
              <w:instrText xml:space="preserve"> PAGEREF _Toc201565089 \h </w:instrText>
            </w:r>
            <w:r>
              <w:rPr>
                <w:noProof/>
                <w:webHidden/>
              </w:rPr>
            </w:r>
            <w:r>
              <w:rPr>
                <w:noProof/>
                <w:webHidden/>
              </w:rPr>
              <w:fldChar w:fldCharType="separate"/>
            </w:r>
            <w:r w:rsidR="001E6304">
              <w:rPr>
                <w:noProof/>
                <w:webHidden/>
              </w:rPr>
              <w:t>2</w:t>
            </w:r>
            <w:r>
              <w:rPr>
                <w:noProof/>
                <w:webHidden/>
              </w:rPr>
              <w:fldChar w:fldCharType="end"/>
            </w:r>
          </w:hyperlink>
        </w:p>
        <w:p w14:paraId="43688870" w14:textId="3AB1AB4B"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90" w:history="1">
            <w:r w:rsidRPr="00310BF5">
              <w:rPr>
                <w:rStyle w:val="Hyperlink"/>
                <w:noProof/>
              </w:rPr>
              <w:t>04.03</w:t>
            </w:r>
            <w:r>
              <w:rPr>
                <w:rFonts w:asciiTheme="minorHAnsi" w:eastAsiaTheme="minorEastAsia" w:hAnsiTheme="minorHAnsi" w:cstheme="minorBidi"/>
                <w:noProof/>
                <w:kern w:val="2"/>
                <w:sz w:val="24"/>
                <w14:ligatures w14:val="standardContextual"/>
              </w:rPr>
              <w:tab/>
            </w:r>
            <w:r w:rsidRPr="00310BF5">
              <w:rPr>
                <w:rStyle w:val="Hyperlink"/>
                <w:noProof/>
              </w:rPr>
              <w:t>Clean LPR.</w:t>
            </w:r>
            <w:r>
              <w:rPr>
                <w:noProof/>
                <w:webHidden/>
              </w:rPr>
              <w:tab/>
            </w:r>
            <w:r>
              <w:rPr>
                <w:noProof/>
                <w:webHidden/>
              </w:rPr>
              <w:fldChar w:fldCharType="begin"/>
            </w:r>
            <w:r>
              <w:rPr>
                <w:noProof/>
                <w:webHidden/>
              </w:rPr>
              <w:instrText xml:space="preserve"> PAGEREF _Toc201565090 \h </w:instrText>
            </w:r>
            <w:r>
              <w:rPr>
                <w:noProof/>
                <w:webHidden/>
              </w:rPr>
            </w:r>
            <w:r>
              <w:rPr>
                <w:noProof/>
                <w:webHidden/>
              </w:rPr>
              <w:fldChar w:fldCharType="separate"/>
            </w:r>
            <w:r w:rsidR="001E6304">
              <w:rPr>
                <w:noProof/>
                <w:webHidden/>
              </w:rPr>
              <w:t>2</w:t>
            </w:r>
            <w:r>
              <w:rPr>
                <w:noProof/>
                <w:webHidden/>
              </w:rPr>
              <w:fldChar w:fldCharType="end"/>
            </w:r>
          </w:hyperlink>
        </w:p>
        <w:p w14:paraId="1C46FD0B" w14:textId="5CA813C6"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91" w:history="1">
            <w:r w:rsidRPr="00310BF5">
              <w:rPr>
                <w:rStyle w:val="Hyperlink"/>
                <w:noProof/>
              </w:rPr>
              <w:t>04.04</w:t>
            </w:r>
            <w:r>
              <w:rPr>
                <w:rFonts w:asciiTheme="minorHAnsi" w:eastAsiaTheme="minorEastAsia" w:hAnsiTheme="minorHAnsi" w:cstheme="minorBidi"/>
                <w:noProof/>
                <w:kern w:val="2"/>
                <w:sz w:val="24"/>
                <w14:ligatures w14:val="standardContextual"/>
              </w:rPr>
              <w:tab/>
            </w:r>
            <w:r w:rsidRPr="00310BF5">
              <w:rPr>
                <w:rStyle w:val="Hyperlink"/>
                <w:noProof/>
              </w:rPr>
              <w:t>Cross-cutting Issue.</w:t>
            </w:r>
            <w:r>
              <w:rPr>
                <w:noProof/>
                <w:webHidden/>
              </w:rPr>
              <w:tab/>
            </w:r>
            <w:r>
              <w:rPr>
                <w:noProof/>
                <w:webHidden/>
              </w:rPr>
              <w:fldChar w:fldCharType="begin"/>
            </w:r>
            <w:r>
              <w:rPr>
                <w:noProof/>
                <w:webHidden/>
              </w:rPr>
              <w:instrText xml:space="preserve"> PAGEREF _Toc201565091 \h </w:instrText>
            </w:r>
            <w:r>
              <w:rPr>
                <w:noProof/>
                <w:webHidden/>
              </w:rPr>
            </w:r>
            <w:r>
              <w:rPr>
                <w:noProof/>
                <w:webHidden/>
              </w:rPr>
              <w:fldChar w:fldCharType="separate"/>
            </w:r>
            <w:r w:rsidR="001E6304">
              <w:rPr>
                <w:noProof/>
                <w:webHidden/>
              </w:rPr>
              <w:t>2</w:t>
            </w:r>
            <w:r>
              <w:rPr>
                <w:noProof/>
                <w:webHidden/>
              </w:rPr>
              <w:fldChar w:fldCharType="end"/>
            </w:r>
          </w:hyperlink>
        </w:p>
        <w:p w14:paraId="6A6645FE" w14:textId="4ED99666"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92" w:history="1">
            <w:r w:rsidRPr="00310BF5">
              <w:rPr>
                <w:rStyle w:val="Hyperlink"/>
                <w:noProof/>
              </w:rPr>
              <w:t>04.05</w:t>
            </w:r>
            <w:r>
              <w:rPr>
                <w:rFonts w:asciiTheme="minorHAnsi" w:eastAsiaTheme="minorEastAsia" w:hAnsiTheme="minorHAnsi" w:cstheme="minorBidi"/>
                <w:noProof/>
                <w:kern w:val="2"/>
                <w:sz w:val="24"/>
                <w14:ligatures w14:val="standardContextual"/>
              </w:rPr>
              <w:tab/>
            </w:r>
            <w:r w:rsidRPr="00310BF5">
              <w:rPr>
                <w:rStyle w:val="Hyperlink"/>
                <w:noProof/>
              </w:rPr>
              <w:t>Performance Areas.</w:t>
            </w:r>
            <w:r>
              <w:rPr>
                <w:noProof/>
                <w:webHidden/>
              </w:rPr>
              <w:tab/>
            </w:r>
            <w:r>
              <w:rPr>
                <w:noProof/>
                <w:webHidden/>
              </w:rPr>
              <w:fldChar w:fldCharType="begin"/>
            </w:r>
            <w:r>
              <w:rPr>
                <w:noProof/>
                <w:webHidden/>
              </w:rPr>
              <w:instrText xml:space="preserve"> PAGEREF _Toc201565092 \h </w:instrText>
            </w:r>
            <w:r>
              <w:rPr>
                <w:noProof/>
                <w:webHidden/>
              </w:rPr>
            </w:r>
            <w:r>
              <w:rPr>
                <w:noProof/>
                <w:webHidden/>
              </w:rPr>
              <w:fldChar w:fldCharType="separate"/>
            </w:r>
            <w:r w:rsidR="001E6304">
              <w:rPr>
                <w:noProof/>
                <w:webHidden/>
              </w:rPr>
              <w:t>2</w:t>
            </w:r>
            <w:r>
              <w:rPr>
                <w:noProof/>
                <w:webHidden/>
              </w:rPr>
              <w:fldChar w:fldCharType="end"/>
            </w:r>
          </w:hyperlink>
        </w:p>
        <w:p w14:paraId="7098078C" w14:textId="183920AB"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93" w:history="1">
            <w:r w:rsidRPr="00310BF5">
              <w:rPr>
                <w:rStyle w:val="Hyperlink"/>
                <w:noProof/>
              </w:rPr>
              <w:t>04.06</w:t>
            </w:r>
            <w:r>
              <w:rPr>
                <w:rFonts w:asciiTheme="minorHAnsi" w:eastAsiaTheme="minorEastAsia" w:hAnsiTheme="minorHAnsi" w:cstheme="minorBidi"/>
                <w:noProof/>
                <w:kern w:val="2"/>
                <w:sz w:val="24"/>
                <w14:ligatures w14:val="standardContextual"/>
              </w:rPr>
              <w:tab/>
            </w:r>
            <w:r w:rsidRPr="00310BF5">
              <w:rPr>
                <w:rStyle w:val="Hyperlink"/>
                <w:noProof/>
              </w:rPr>
              <w:t>Program Adjustment Reviews.</w:t>
            </w:r>
            <w:r>
              <w:rPr>
                <w:noProof/>
                <w:webHidden/>
              </w:rPr>
              <w:tab/>
            </w:r>
            <w:r>
              <w:rPr>
                <w:noProof/>
                <w:webHidden/>
              </w:rPr>
              <w:fldChar w:fldCharType="begin"/>
            </w:r>
            <w:r>
              <w:rPr>
                <w:noProof/>
                <w:webHidden/>
              </w:rPr>
              <w:instrText xml:space="preserve"> PAGEREF _Toc201565093 \h </w:instrText>
            </w:r>
            <w:r>
              <w:rPr>
                <w:noProof/>
                <w:webHidden/>
              </w:rPr>
            </w:r>
            <w:r>
              <w:rPr>
                <w:noProof/>
                <w:webHidden/>
              </w:rPr>
              <w:fldChar w:fldCharType="separate"/>
            </w:r>
            <w:r w:rsidR="001E6304">
              <w:rPr>
                <w:noProof/>
                <w:webHidden/>
              </w:rPr>
              <w:t>3</w:t>
            </w:r>
            <w:r>
              <w:rPr>
                <w:noProof/>
                <w:webHidden/>
              </w:rPr>
              <w:fldChar w:fldCharType="end"/>
            </w:r>
          </w:hyperlink>
        </w:p>
        <w:p w14:paraId="136683BE" w14:textId="3ACA9B85"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94" w:history="1">
            <w:r w:rsidRPr="00310BF5">
              <w:rPr>
                <w:rStyle w:val="Hyperlink"/>
                <w:noProof/>
              </w:rPr>
              <w:t>04.07</w:t>
            </w:r>
            <w:r>
              <w:rPr>
                <w:rFonts w:asciiTheme="minorHAnsi" w:eastAsiaTheme="minorEastAsia" w:hAnsiTheme="minorHAnsi" w:cstheme="minorBidi"/>
                <w:noProof/>
                <w:kern w:val="2"/>
                <w:sz w:val="24"/>
                <w14:ligatures w14:val="standardContextual"/>
              </w:rPr>
              <w:tab/>
            </w:r>
            <w:r w:rsidRPr="00310BF5">
              <w:rPr>
                <w:rStyle w:val="Hyperlink"/>
                <w:noProof/>
              </w:rPr>
              <w:t>Safety-significant.</w:t>
            </w:r>
            <w:r>
              <w:rPr>
                <w:noProof/>
                <w:webHidden/>
              </w:rPr>
              <w:tab/>
            </w:r>
            <w:r>
              <w:rPr>
                <w:noProof/>
                <w:webHidden/>
              </w:rPr>
              <w:fldChar w:fldCharType="begin"/>
            </w:r>
            <w:r>
              <w:rPr>
                <w:noProof/>
                <w:webHidden/>
              </w:rPr>
              <w:instrText xml:space="preserve"> PAGEREF _Toc201565094 \h </w:instrText>
            </w:r>
            <w:r>
              <w:rPr>
                <w:noProof/>
                <w:webHidden/>
              </w:rPr>
            </w:r>
            <w:r>
              <w:rPr>
                <w:noProof/>
                <w:webHidden/>
              </w:rPr>
              <w:fldChar w:fldCharType="separate"/>
            </w:r>
            <w:r w:rsidR="001E6304">
              <w:rPr>
                <w:noProof/>
                <w:webHidden/>
              </w:rPr>
              <w:t>3</w:t>
            </w:r>
            <w:r>
              <w:rPr>
                <w:noProof/>
                <w:webHidden/>
              </w:rPr>
              <w:fldChar w:fldCharType="end"/>
            </w:r>
          </w:hyperlink>
        </w:p>
        <w:p w14:paraId="5ED8C97E" w14:textId="3698866B"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95" w:history="1">
            <w:r w:rsidRPr="00310BF5">
              <w:rPr>
                <w:rStyle w:val="Hyperlink"/>
                <w:noProof/>
              </w:rPr>
              <w:t>04.08</w:t>
            </w:r>
            <w:r>
              <w:rPr>
                <w:rFonts w:asciiTheme="minorHAnsi" w:eastAsiaTheme="minorEastAsia" w:hAnsiTheme="minorHAnsi" w:cstheme="minorBidi"/>
                <w:noProof/>
                <w:kern w:val="2"/>
                <w:sz w:val="24"/>
                <w14:ligatures w14:val="standardContextual"/>
              </w:rPr>
              <w:tab/>
            </w:r>
            <w:r w:rsidRPr="00310BF5">
              <w:rPr>
                <w:rStyle w:val="Hyperlink"/>
                <w:noProof/>
              </w:rPr>
              <w:t>Security-significant.</w:t>
            </w:r>
            <w:r>
              <w:rPr>
                <w:noProof/>
                <w:webHidden/>
              </w:rPr>
              <w:tab/>
            </w:r>
            <w:r>
              <w:rPr>
                <w:noProof/>
                <w:webHidden/>
              </w:rPr>
              <w:fldChar w:fldCharType="begin"/>
            </w:r>
            <w:r>
              <w:rPr>
                <w:noProof/>
                <w:webHidden/>
              </w:rPr>
              <w:instrText xml:space="preserve"> PAGEREF _Toc201565095 \h </w:instrText>
            </w:r>
            <w:r>
              <w:rPr>
                <w:noProof/>
                <w:webHidden/>
              </w:rPr>
            </w:r>
            <w:r>
              <w:rPr>
                <w:noProof/>
                <w:webHidden/>
              </w:rPr>
              <w:fldChar w:fldCharType="separate"/>
            </w:r>
            <w:r w:rsidR="001E6304">
              <w:rPr>
                <w:noProof/>
                <w:webHidden/>
              </w:rPr>
              <w:t>3</w:t>
            </w:r>
            <w:r>
              <w:rPr>
                <w:noProof/>
                <w:webHidden/>
              </w:rPr>
              <w:fldChar w:fldCharType="end"/>
            </w:r>
          </w:hyperlink>
        </w:p>
        <w:p w14:paraId="3DB6CCD4" w14:textId="30F586E3" w:rsidR="00550C75" w:rsidRDefault="00550C75">
          <w:pPr>
            <w:pStyle w:val="TOC1"/>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96" w:history="1">
            <w:r w:rsidRPr="00310BF5">
              <w:rPr>
                <w:rStyle w:val="Hyperlink"/>
                <w:noProof/>
              </w:rPr>
              <w:t>2604-05</w:t>
            </w:r>
            <w:r>
              <w:rPr>
                <w:rFonts w:asciiTheme="minorHAnsi" w:eastAsiaTheme="minorEastAsia" w:hAnsiTheme="minorHAnsi" w:cstheme="minorBidi"/>
                <w:noProof/>
                <w:kern w:val="2"/>
                <w:sz w:val="24"/>
                <w14:ligatures w14:val="standardContextual"/>
              </w:rPr>
              <w:tab/>
            </w:r>
            <w:r w:rsidRPr="00310BF5">
              <w:rPr>
                <w:rStyle w:val="Hyperlink"/>
                <w:noProof/>
              </w:rPr>
              <w:t>RESPONSIBILITIES AND AUTHORITIES</w:t>
            </w:r>
            <w:r>
              <w:rPr>
                <w:noProof/>
                <w:webHidden/>
              </w:rPr>
              <w:tab/>
            </w:r>
            <w:r>
              <w:rPr>
                <w:noProof/>
                <w:webHidden/>
              </w:rPr>
              <w:fldChar w:fldCharType="begin"/>
            </w:r>
            <w:r>
              <w:rPr>
                <w:noProof/>
                <w:webHidden/>
              </w:rPr>
              <w:instrText xml:space="preserve"> PAGEREF _Toc201565096 \h </w:instrText>
            </w:r>
            <w:r>
              <w:rPr>
                <w:noProof/>
                <w:webHidden/>
              </w:rPr>
            </w:r>
            <w:r>
              <w:rPr>
                <w:noProof/>
                <w:webHidden/>
              </w:rPr>
              <w:fldChar w:fldCharType="separate"/>
            </w:r>
            <w:r w:rsidR="001E6304">
              <w:rPr>
                <w:noProof/>
                <w:webHidden/>
              </w:rPr>
              <w:t>3</w:t>
            </w:r>
            <w:r>
              <w:rPr>
                <w:noProof/>
                <w:webHidden/>
              </w:rPr>
              <w:fldChar w:fldCharType="end"/>
            </w:r>
          </w:hyperlink>
        </w:p>
        <w:p w14:paraId="28DCA3A1" w14:textId="1A637094"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97" w:history="1">
            <w:r w:rsidRPr="00310BF5">
              <w:rPr>
                <w:rStyle w:val="Hyperlink"/>
                <w:noProof/>
              </w:rPr>
              <w:t>05.01</w:t>
            </w:r>
            <w:r>
              <w:rPr>
                <w:rFonts w:asciiTheme="minorHAnsi" w:eastAsiaTheme="minorEastAsia" w:hAnsiTheme="minorHAnsi" w:cstheme="minorBidi"/>
                <w:noProof/>
                <w:kern w:val="2"/>
                <w:sz w:val="24"/>
                <w14:ligatures w14:val="standardContextual"/>
              </w:rPr>
              <w:tab/>
            </w:r>
            <w:r w:rsidRPr="00310BF5">
              <w:rPr>
                <w:rStyle w:val="Hyperlink"/>
                <w:noProof/>
              </w:rPr>
              <w:t>Director, Office of Nuclear Material Safety and Safeguards (NMSS).</w:t>
            </w:r>
            <w:r>
              <w:rPr>
                <w:noProof/>
                <w:webHidden/>
              </w:rPr>
              <w:tab/>
            </w:r>
            <w:r>
              <w:rPr>
                <w:noProof/>
                <w:webHidden/>
              </w:rPr>
              <w:fldChar w:fldCharType="begin"/>
            </w:r>
            <w:r>
              <w:rPr>
                <w:noProof/>
                <w:webHidden/>
              </w:rPr>
              <w:instrText xml:space="preserve"> PAGEREF _Toc201565097 \h </w:instrText>
            </w:r>
            <w:r>
              <w:rPr>
                <w:noProof/>
                <w:webHidden/>
              </w:rPr>
            </w:r>
            <w:r>
              <w:rPr>
                <w:noProof/>
                <w:webHidden/>
              </w:rPr>
              <w:fldChar w:fldCharType="separate"/>
            </w:r>
            <w:r w:rsidR="001E6304">
              <w:rPr>
                <w:noProof/>
                <w:webHidden/>
              </w:rPr>
              <w:t>3</w:t>
            </w:r>
            <w:r>
              <w:rPr>
                <w:noProof/>
                <w:webHidden/>
              </w:rPr>
              <w:fldChar w:fldCharType="end"/>
            </w:r>
          </w:hyperlink>
        </w:p>
        <w:p w14:paraId="337E1D53" w14:textId="55DC69D7"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98" w:history="1">
            <w:r w:rsidRPr="00310BF5">
              <w:rPr>
                <w:rStyle w:val="Hyperlink"/>
                <w:noProof/>
              </w:rPr>
              <w:t>05.02</w:t>
            </w:r>
            <w:r>
              <w:rPr>
                <w:rFonts w:asciiTheme="minorHAnsi" w:eastAsiaTheme="minorEastAsia" w:hAnsiTheme="minorHAnsi" w:cstheme="minorBidi"/>
                <w:noProof/>
                <w:kern w:val="2"/>
                <w:sz w:val="24"/>
                <w14:ligatures w14:val="standardContextual"/>
              </w:rPr>
              <w:tab/>
            </w:r>
            <w:r w:rsidRPr="00310BF5">
              <w:rPr>
                <w:rStyle w:val="Hyperlink"/>
                <w:noProof/>
              </w:rPr>
              <w:t>Regional Administrator, Region II.</w:t>
            </w:r>
            <w:r>
              <w:rPr>
                <w:noProof/>
                <w:webHidden/>
              </w:rPr>
              <w:tab/>
            </w:r>
            <w:r>
              <w:rPr>
                <w:noProof/>
                <w:webHidden/>
              </w:rPr>
              <w:fldChar w:fldCharType="begin"/>
            </w:r>
            <w:r>
              <w:rPr>
                <w:noProof/>
                <w:webHidden/>
              </w:rPr>
              <w:instrText xml:space="preserve"> PAGEREF _Toc201565098 \h </w:instrText>
            </w:r>
            <w:r>
              <w:rPr>
                <w:noProof/>
                <w:webHidden/>
              </w:rPr>
            </w:r>
            <w:r>
              <w:rPr>
                <w:noProof/>
                <w:webHidden/>
              </w:rPr>
              <w:fldChar w:fldCharType="separate"/>
            </w:r>
            <w:r w:rsidR="001E6304">
              <w:rPr>
                <w:noProof/>
                <w:webHidden/>
              </w:rPr>
              <w:t>3</w:t>
            </w:r>
            <w:r>
              <w:rPr>
                <w:noProof/>
                <w:webHidden/>
              </w:rPr>
              <w:fldChar w:fldCharType="end"/>
            </w:r>
          </w:hyperlink>
        </w:p>
        <w:p w14:paraId="0837B7B9" w14:textId="28B1D0AB"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099" w:history="1">
            <w:r w:rsidRPr="00310BF5">
              <w:rPr>
                <w:rStyle w:val="Hyperlink"/>
                <w:noProof/>
              </w:rPr>
              <w:t>05.03</w:t>
            </w:r>
            <w:r>
              <w:rPr>
                <w:rFonts w:asciiTheme="minorHAnsi" w:eastAsiaTheme="minorEastAsia" w:hAnsiTheme="minorHAnsi" w:cstheme="minorBidi"/>
                <w:noProof/>
                <w:kern w:val="2"/>
                <w:sz w:val="24"/>
                <w14:ligatures w14:val="standardContextual"/>
              </w:rPr>
              <w:tab/>
            </w:r>
            <w:r w:rsidRPr="00310BF5">
              <w:rPr>
                <w:rStyle w:val="Hyperlink"/>
                <w:noProof/>
              </w:rPr>
              <w:t>Director, Division of Fuel Management (DFM).</w:t>
            </w:r>
            <w:r>
              <w:rPr>
                <w:noProof/>
                <w:webHidden/>
              </w:rPr>
              <w:tab/>
            </w:r>
            <w:r>
              <w:rPr>
                <w:noProof/>
                <w:webHidden/>
              </w:rPr>
              <w:fldChar w:fldCharType="begin"/>
            </w:r>
            <w:r>
              <w:rPr>
                <w:noProof/>
                <w:webHidden/>
              </w:rPr>
              <w:instrText xml:space="preserve"> PAGEREF _Toc201565099 \h </w:instrText>
            </w:r>
            <w:r>
              <w:rPr>
                <w:noProof/>
                <w:webHidden/>
              </w:rPr>
            </w:r>
            <w:r>
              <w:rPr>
                <w:noProof/>
                <w:webHidden/>
              </w:rPr>
              <w:fldChar w:fldCharType="separate"/>
            </w:r>
            <w:r w:rsidR="001E6304">
              <w:rPr>
                <w:noProof/>
                <w:webHidden/>
              </w:rPr>
              <w:t>4</w:t>
            </w:r>
            <w:r>
              <w:rPr>
                <w:noProof/>
                <w:webHidden/>
              </w:rPr>
              <w:fldChar w:fldCharType="end"/>
            </w:r>
          </w:hyperlink>
        </w:p>
        <w:p w14:paraId="5C8FDB05" w14:textId="1836F514"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00" w:history="1">
            <w:r w:rsidRPr="00310BF5">
              <w:rPr>
                <w:rStyle w:val="Hyperlink"/>
                <w:noProof/>
              </w:rPr>
              <w:t>05.04</w:t>
            </w:r>
            <w:r>
              <w:rPr>
                <w:rFonts w:asciiTheme="minorHAnsi" w:eastAsiaTheme="minorEastAsia" w:hAnsiTheme="minorHAnsi" w:cstheme="minorBidi"/>
                <w:noProof/>
                <w:kern w:val="2"/>
                <w:sz w:val="24"/>
                <w14:ligatures w14:val="standardContextual"/>
              </w:rPr>
              <w:tab/>
            </w:r>
            <w:r w:rsidRPr="00310BF5">
              <w:rPr>
                <w:rStyle w:val="Hyperlink"/>
                <w:noProof/>
              </w:rPr>
              <w:t>Director, Office of Nuclear Security and Incident Response (NSIR).</w:t>
            </w:r>
            <w:r>
              <w:rPr>
                <w:noProof/>
                <w:webHidden/>
              </w:rPr>
              <w:tab/>
            </w:r>
            <w:r>
              <w:rPr>
                <w:noProof/>
                <w:webHidden/>
              </w:rPr>
              <w:fldChar w:fldCharType="begin"/>
            </w:r>
            <w:r>
              <w:rPr>
                <w:noProof/>
                <w:webHidden/>
              </w:rPr>
              <w:instrText xml:space="preserve"> PAGEREF _Toc201565100 \h </w:instrText>
            </w:r>
            <w:r>
              <w:rPr>
                <w:noProof/>
                <w:webHidden/>
              </w:rPr>
            </w:r>
            <w:r>
              <w:rPr>
                <w:noProof/>
                <w:webHidden/>
              </w:rPr>
              <w:fldChar w:fldCharType="separate"/>
            </w:r>
            <w:r w:rsidR="001E6304">
              <w:rPr>
                <w:noProof/>
                <w:webHidden/>
              </w:rPr>
              <w:t>4</w:t>
            </w:r>
            <w:r>
              <w:rPr>
                <w:noProof/>
                <w:webHidden/>
              </w:rPr>
              <w:fldChar w:fldCharType="end"/>
            </w:r>
          </w:hyperlink>
        </w:p>
        <w:p w14:paraId="15D22C1B" w14:textId="24701BC9"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01" w:history="1">
            <w:r w:rsidRPr="00310BF5">
              <w:rPr>
                <w:rStyle w:val="Hyperlink"/>
                <w:noProof/>
              </w:rPr>
              <w:t>05.05</w:t>
            </w:r>
            <w:r>
              <w:rPr>
                <w:rFonts w:asciiTheme="minorHAnsi" w:eastAsiaTheme="minorEastAsia" w:hAnsiTheme="minorHAnsi" w:cstheme="minorBidi"/>
                <w:noProof/>
                <w:kern w:val="2"/>
                <w:sz w:val="24"/>
                <w14:ligatures w14:val="standardContextual"/>
              </w:rPr>
              <w:tab/>
            </w:r>
            <w:r w:rsidRPr="00310BF5">
              <w:rPr>
                <w:rStyle w:val="Hyperlink"/>
                <w:noProof/>
              </w:rPr>
              <w:t xml:space="preserve">Director, Division of Fuels, </w:t>
            </w:r>
            <w:r w:rsidRPr="00310BF5">
              <w:rPr>
                <w:rStyle w:val="Hyperlink"/>
                <w:rFonts w:eastAsia="Yu Gothic Light"/>
                <w:noProof/>
              </w:rPr>
              <w:t>Radiological Safety, and Security (DFRSS)</w:t>
            </w:r>
            <w:r w:rsidRPr="00310BF5">
              <w:rPr>
                <w:rStyle w:val="Hyperlink"/>
                <w:noProof/>
              </w:rPr>
              <w:t>.</w:t>
            </w:r>
            <w:r>
              <w:rPr>
                <w:noProof/>
                <w:webHidden/>
              </w:rPr>
              <w:tab/>
            </w:r>
            <w:r>
              <w:rPr>
                <w:noProof/>
                <w:webHidden/>
              </w:rPr>
              <w:fldChar w:fldCharType="begin"/>
            </w:r>
            <w:r>
              <w:rPr>
                <w:noProof/>
                <w:webHidden/>
              </w:rPr>
              <w:instrText xml:space="preserve"> PAGEREF _Toc201565101 \h </w:instrText>
            </w:r>
            <w:r>
              <w:rPr>
                <w:noProof/>
                <w:webHidden/>
              </w:rPr>
            </w:r>
            <w:r>
              <w:rPr>
                <w:noProof/>
                <w:webHidden/>
              </w:rPr>
              <w:fldChar w:fldCharType="separate"/>
            </w:r>
            <w:r w:rsidR="001E6304">
              <w:rPr>
                <w:noProof/>
                <w:webHidden/>
              </w:rPr>
              <w:t>4</w:t>
            </w:r>
            <w:r>
              <w:rPr>
                <w:noProof/>
                <w:webHidden/>
              </w:rPr>
              <w:fldChar w:fldCharType="end"/>
            </w:r>
          </w:hyperlink>
        </w:p>
        <w:p w14:paraId="3AF2C0C1" w14:textId="5BEABE7E"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02" w:history="1">
            <w:r w:rsidRPr="00310BF5">
              <w:rPr>
                <w:rStyle w:val="Hyperlink"/>
                <w:noProof/>
              </w:rPr>
              <w:t>05.06</w:t>
            </w:r>
            <w:r>
              <w:rPr>
                <w:rFonts w:asciiTheme="minorHAnsi" w:eastAsiaTheme="minorEastAsia" w:hAnsiTheme="minorHAnsi" w:cstheme="minorBidi"/>
                <w:noProof/>
                <w:kern w:val="2"/>
                <w:sz w:val="24"/>
                <w14:ligatures w14:val="standardContextual"/>
              </w:rPr>
              <w:tab/>
            </w:r>
            <w:r w:rsidRPr="00310BF5">
              <w:rPr>
                <w:rStyle w:val="Hyperlink"/>
                <w:noProof/>
              </w:rPr>
              <w:t>Director, Division of Operating Reactor Safety (DORS).</w:t>
            </w:r>
            <w:r>
              <w:rPr>
                <w:noProof/>
                <w:webHidden/>
              </w:rPr>
              <w:tab/>
            </w:r>
            <w:r>
              <w:rPr>
                <w:noProof/>
                <w:webHidden/>
              </w:rPr>
              <w:fldChar w:fldCharType="begin"/>
            </w:r>
            <w:r>
              <w:rPr>
                <w:noProof/>
                <w:webHidden/>
              </w:rPr>
              <w:instrText xml:space="preserve"> PAGEREF _Toc201565102 \h </w:instrText>
            </w:r>
            <w:r>
              <w:rPr>
                <w:noProof/>
                <w:webHidden/>
              </w:rPr>
            </w:r>
            <w:r>
              <w:rPr>
                <w:noProof/>
                <w:webHidden/>
              </w:rPr>
              <w:fldChar w:fldCharType="separate"/>
            </w:r>
            <w:r w:rsidR="001E6304">
              <w:rPr>
                <w:noProof/>
                <w:webHidden/>
              </w:rPr>
              <w:t>5</w:t>
            </w:r>
            <w:r>
              <w:rPr>
                <w:noProof/>
                <w:webHidden/>
              </w:rPr>
              <w:fldChar w:fldCharType="end"/>
            </w:r>
          </w:hyperlink>
        </w:p>
        <w:p w14:paraId="0DD987C1" w14:textId="6B9740F1"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03" w:history="1">
            <w:r w:rsidRPr="00310BF5">
              <w:rPr>
                <w:rStyle w:val="Hyperlink"/>
                <w:noProof/>
              </w:rPr>
              <w:t>05.07</w:t>
            </w:r>
            <w:r>
              <w:rPr>
                <w:rFonts w:asciiTheme="minorHAnsi" w:eastAsiaTheme="minorEastAsia" w:hAnsiTheme="minorHAnsi" w:cstheme="minorBidi"/>
                <w:noProof/>
                <w:kern w:val="2"/>
                <w:sz w:val="24"/>
                <w14:ligatures w14:val="standardContextual"/>
              </w:rPr>
              <w:tab/>
            </w:r>
            <w:r w:rsidRPr="00310BF5">
              <w:rPr>
                <w:rStyle w:val="Hyperlink"/>
                <w:noProof/>
              </w:rPr>
              <w:t>Chief, Inspection and Oversight Branch (IOB).</w:t>
            </w:r>
            <w:r>
              <w:rPr>
                <w:noProof/>
                <w:webHidden/>
              </w:rPr>
              <w:tab/>
            </w:r>
            <w:r>
              <w:rPr>
                <w:noProof/>
                <w:webHidden/>
              </w:rPr>
              <w:fldChar w:fldCharType="begin"/>
            </w:r>
            <w:r>
              <w:rPr>
                <w:noProof/>
                <w:webHidden/>
              </w:rPr>
              <w:instrText xml:space="preserve"> PAGEREF _Toc201565103 \h </w:instrText>
            </w:r>
            <w:r>
              <w:rPr>
                <w:noProof/>
                <w:webHidden/>
              </w:rPr>
            </w:r>
            <w:r>
              <w:rPr>
                <w:noProof/>
                <w:webHidden/>
              </w:rPr>
              <w:fldChar w:fldCharType="separate"/>
            </w:r>
            <w:r w:rsidR="001E6304">
              <w:rPr>
                <w:noProof/>
                <w:webHidden/>
              </w:rPr>
              <w:t>5</w:t>
            </w:r>
            <w:r>
              <w:rPr>
                <w:noProof/>
                <w:webHidden/>
              </w:rPr>
              <w:fldChar w:fldCharType="end"/>
            </w:r>
          </w:hyperlink>
        </w:p>
        <w:p w14:paraId="6D39B035" w14:textId="257C7E79"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04" w:history="1">
            <w:r w:rsidRPr="00310BF5">
              <w:rPr>
                <w:rStyle w:val="Hyperlink"/>
                <w:noProof/>
              </w:rPr>
              <w:t>05.08</w:t>
            </w:r>
            <w:r>
              <w:rPr>
                <w:rFonts w:asciiTheme="minorHAnsi" w:eastAsiaTheme="minorEastAsia" w:hAnsiTheme="minorHAnsi" w:cstheme="minorBidi"/>
                <w:noProof/>
                <w:kern w:val="2"/>
                <w:sz w:val="24"/>
                <w14:ligatures w14:val="standardContextual"/>
              </w:rPr>
              <w:tab/>
            </w:r>
            <w:r w:rsidRPr="00310BF5">
              <w:rPr>
                <w:rStyle w:val="Hyperlink"/>
                <w:noProof/>
              </w:rPr>
              <w:t>Chief, Fuels Oversight Branch (FOB) 1 and 2, DFRSS.</w:t>
            </w:r>
            <w:r>
              <w:rPr>
                <w:noProof/>
                <w:webHidden/>
              </w:rPr>
              <w:tab/>
            </w:r>
            <w:r>
              <w:rPr>
                <w:noProof/>
                <w:webHidden/>
              </w:rPr>
              <w:fldChar w:fldCharType="begin"/>
            </w:r>
            <w:r>
              <w:rPr>
                <w:noProof/>
                <w:webHidden/>
              </w:rPr>
              <w:instrText xml:space="preserve"> PAGEREF _Toc201565104 \h </w:instrText>
            </w:r>
            <w:r>
              <w:rPr>
                <w:noProof/>
                <w:webHidden/>
              </w:rPr>
            </w:r>
            <w:r>
              <w:rPr>
                <w:noProof/>
                <w:webHidden/>
              </w:rPr>
              <w:fldChar w:fldCharType="separate"/>
            </w:r>
            <w:r w:rsidR="001E6304">
              <w:rPr>
                <w:noProof/>
                <w:webHidden/>
              </w:rPr>
              <w:t>5</w:t>
            </w:r>
            <w:r>
              <w:rPr>
                <w:noProof/>
                <w:webHidden/>
              </w:rPr>
              <w:fldChar w:fldCharType="end"/>
            </w:r>
          </w:hyperlink>
        </w:p>
        <w:p w14:paraId="5929CAD4" w14:textId="64C78B12"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05" w:history="1">
            <w:r w:rsidRPr="00310BF5">
              <w:rPr>
                <w:rStyle w:val="Hyperlink"/>
                <w:noProof/>
              </w:rPr>
              <w:t>05.09</w:t>
            </w:r>
            <w:r>
              <w:rPr>
                <w:rFonts w:asciiTheme="minorHAnsi" w:eastAsiaTheme="minorEastAsia" w:hAnsiTheme="minorHAnsi" w:cstheme="minorBidi"/>
                <w:noProof/>
                <w:kern w:val="2"/>
                <w:sz w:val="24"/>
                <w14:ligatures w14:val="standardContextual"/>
              </w:rPr>
              <w:tab/>
            </w:r>
            <w:r w:rsidRPr="00310BF5">
              <w:rPr>
                <w:rStyle w:val="Hyperlink"/>
                <w:noProof/>
              </w:rPr>
              <w:t>Chief, Engineering Branch 3, DORS.</w:t>
            </w:r>
            <w:r>
              <w:rPr>
                <w:noProof/>
                <w:webHidden/>
              </w:rPr>
              <w:tab/>
            </w:r>
            <w:r>
              <w:rPr>
                <w:noProof/>
                <w:webHidden/>
              </w:rPr>
              <w:fldChar w:fldCharType="begin"/>
            </w:r>
            <w:r>
              <w:rPr>
                <w:noProof/>
                <w:webHidden/>
              </w:rPr>
              <w:instrText xml:space="preserve"> PAGEREF _Toc201565105 \h </w:instrText>
            </w:r>
            <w:r>
              <w:rPr>
                <w:noProof/>
                <w:webHidden/>
              </w:rPr>
            </w:r>
            <w:r>
              <w:rPr>
                <w:noProof/>
                <w:webHidden/>
              </w:rPr>
              <w:fldChar w:fldCharType="separate"/>
            </w:r>
            <w:r w:rsidR="001E6304">
              <w:rPr>
                <w:noProof/>
                <w:webHidden/>
              </w:rPr>
              <w:t>6</w:t>
            </w:r>
            <w:r>
              <w:rPr>
                <w:noProof/>
                <w:webHidden/>
              </w:rPr>
              <w:fldChar w:fldCharType="end"/>
            </w:r>
          </w:hyperlink>
        </w:p>
        <w:p w14:paraId="3356FE4F" w14:textId="667DF247"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06" w:history="1">
            <w:r w:rsidRPr="00310BF5">
              <w:rPr>
                <w:rStyle w:val="Hyperlink"/>
                <w:noProof/>
              </w:rPr>
              <w:t>05.10</w:t>
            </w:r>
            <w:r>
              <w:rPr>
                <w:rFonts w:asciiTheme="minorHAnsi" w:eastAsiaTheme="minorEastAsia" w:hAnsiTheme="minorHAnsi" w:cstheme="minorBidi"/>
                <w:noProof/>
                <w:kern w:val="2"/>
                <w:sz w:val="24"/>
                <w14:ligatures w14:val="standardContextual"/>
              </w:rPr>
              <w:tab/>
            </w:r>
            <w:r w:rsidRPr="00310BF5">
              <w:rPr>
                <w:rStyle w:val="Hyperlink"/>
                <w:noProof/>
              </w:rPr>
              <w:t>Chief, Nuclear Security Branch (NSB), DFRSS.</w:t>
            </w:r>
            <w:r>
              <w:rPr>
                <w:noProof/>
                <w:webHidden/>
              </w:rPr>
              <w:tab/>
            </w:r>
            <w:r>
              <w:rPr>
                <w:noProof/>
                <w:webHidden/>
              </w:rPr>
              <w:fldChar w:fldCharType="begin"/>
            </w:r>
            <w:r>
              <w:rPr>
                <w:noProof/>
                <w:webHidden/>
              </w:rPr>
              <w:instrText xml:space="preserve"> PAGEREF _Toc201565106 \h </w:instrText>
            </w:r>
            <w:r>
              <w:rPr>
                <w:noProof/>
                <w:webHidden/>
              </w:rPr>
            </w:r>
            <w:r>
              <w:rPr>
                <w:noProof/>
                <w:webHidden/>
              </w:rPr>
              <w:fldChar w:fldCharType="separate"/>
            </w:r>
            <w:r w:rsidR="001E6304">
              <w:rPr>
                <w:noProof/>
                <w:webHidden/>
              </w:rPr>
              <w:t>6</w:t>
            </w:r>
            <w:r>
              <w:rPr>
                <w:noProof/>
                <w:webHidden/>
              </w:rPr>
              <w:fldChar w:fldCharType="end"/>
            </w:r>
          </w:hyperlink>
        </w:p>
        <w:p w14:paraId="2B66E7A1" w14:textId="7585B874"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07" w:history="1">
            <w:r w:rsidRPr="00310BF5">
              <w:rPr>
                <w:rStyle w:val="Hyperlink"/>
                <w:noProof/>
              </w:rPr>
              <w:t>05.11</w:t>
            </w:r>
            <w:r>
              <w:rPr>
                <w:rFonts w:asciiTheme="minorHAnsi" w:eastAsiaTheme="minorEastAsia" w:hAnsiTheme="minorHAnsi" w:cstheme="minorBidi"/>
                <w:noProof/>
                <w:kern w:val="2"/>
                <w:sz w:val="24"/>
                <w14:ligatures w14:val="standardContextual"/>
              </w:rPr>
              <w:tab/>
            </w:r>
            <w:r w:rsidRPr="00310BF5">
              <w:rPr>
                <w:rStyle w:val="Hyperlink"/>
                <w:noProof/>
              </w:rPr>
              <w:t>Chief, Fuel Facility Licensing Branch (FFLB), DFM.</w:t>
            </w:r>
            <w:r>
              <w:rPr>
                <w:noProof/>
                <w:webHidden/>
              </w:rPr>
              <w:tab/>
            </w:r>
            <w:r>
              <w:rPr>
                <w:noProof/>
                <w:webHidden/>
              </w:rPr>
              <w:fldChar w:fldCharType="begin"/>
            </w:r>
            <w:r>
              <w:rPr>
                <w:noProof/>
                <w:webHidden/>
              </w:rPr>
              <w:instrText xml:space="preserve"> PAGEREF _Toc201565107 \h </w:instrText>
            </w:r>
            <w:r>
              <w:rPr>
                <w:noProof/>
                <w:webHidden/>
              </w:rPr>
            </w:r>
            <w:r>
              <w:rPr>
                <w:noProof/>
                <w:webHidden/>
              </w:rPr>
              <w:fldChar w:fldCharType="separate"/>
            </w:r>
            <w:r w:rsidR="001E6304">
              <w:rPr>
                <w:noProof/>
                <w:webHidden/>
              </w:rPr>
              <w:t>6</w:t>
            </w:r>
            <w:r>
              <w:rPr>
                <w:noProof/>
                <w:webHidden/>
              </w:rPr>
              <w:fldChar w:fldCharType="end"/>
            </w:r>
          </w:hyperlink>
        </w:p>
        <w:p w14:paraId="25D0D78B" w14:textId="3FC42570"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08" w:history="1">
            <w:r w:rsidRPr="00310BF5">
              <w:rPr>
                <w:rStyle w:val="Hyperlink"/>
                <w:noProof/>
              </w:rPr>
              <w:t>05.12</w:t>
            </w:r>
            <w:r>
              <w:rPr>
                <w:rFonts w:asciiTheme="minorHAnsi" w:eastAsiaTheme="minorEastAsia" w:hAnsiTheme="minorHAnsi" w:cstheme="minorBidi"/>
                <w:noProof/>
                <w:kern w:val="2"/>
                <w:sz w:val="24"/>
                <w14:ligatures w14:val="standardContextual"/>
              </w:rPr>
              <w:tab/>
            </w:r>
            <w:r w:rsidRPr="00310BF5">
              <w:rPr>
                <w:rStyle w:val="Hyperlink"/>
                <w:noProof/>
              </w:rPr>
              <w:t>Chief, Material Control and Accounting Branch (MCAB), DFM.</w:t>
            </w:r>
            <w:r>
              <w:rPr>
                <w:noProof/>
                <w:webHidden/>
              </w:rPr>
              <w:tab/>
            </w:r>
            <w:r>
              <w:rPr>
                <w:noProof/>
                <w:webHidden/>
              </w:rPr>
              <w:fldChar w:fldCharType="begin"/>
            </w:r>
            <w:r>
              <w:rPr>
                <w:noProof/>
                <w:webHidden/>
              </w:rPr>
              <w:instrText xml:space="preserve"> PAGEREF _Toc201565108 \h </w:instrText>
            </w:r>
            <w:r>
              <w:rPr>
                <w:noProof/>
                <w:webHidden/>
              </w:rPr>
            </w:r>
            <w:r>
              <w:rPr>
                <w:noProof/>
                <w:webHidden/>
              </w:rPr>
              <w:fldChar w:fldCharType="separate"/>
            </w:r>
            <w:r w:rsidR="001E6304">
              <w:rPr>
                <w:noProof/>
                <w:webHidden/>
              </w:rPr>
              <w:t>6</w:t>
            </w:r>
            <w:r>
              <w:rPr>
                <w:noProof/>
                <w:webHidden/>
              </w:rPr>
              <w:fldChar w:fldCharType="end"/>
            </w:r>
          </w:hyperlink>
        </w:p>
        <w:p w14:paraId="57E9B0FB" w14:textId="52F8B99B"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09" w:history="1">
            <w:r w:rsidRPr="00310BF5">
              <w:rPr>
                <w:rStyle w:val="Hyperlink"/>
                <w:noProof/>
              </w:rPr>
              <w:t>05.13</w:t>
            </w:r>
            <w:r>
              <w:rPr>
                <w:rFonts w:asciiTheme="minorHAnsi" w:eastAsiaTheme="minorEastAsia" w:hAnsiTheme="minorHAnsi" w:cstheme="minorBidi"/>
                <w:noProof/>
                <w:kern w:val="2"/>
                <w:sz w:val="24"/>
                <w14:ligatures w14:val="standardContextual"/>
              </w:rPr>
              <w:tab/>
            </w:r>
            <w:r w:rsidRPr="00310BF5">
              <w:rPr>
                <w:rStyle w:val="Hyperlink"/>
                <w:noProof/>
              </w:rPr>
              <w:t>Chief, Cognizant Branch, NSIR.</w:t>
            </w:r>
            <w:r>
              <w:rPr>
                <w:noProof/>
                <w:webHidden/>
              </w:rPr>
              <w:tab/>
            </w:r>
            <w:r>
              <w:rPr>
                <w:noProof/>
                <w:webHidden/>
              </w:rPr>
              <w:fldChar w:fldCharType="begin"/>
            </w:r>
            <w:r>
              <w:rPr>
                <w:noProof/>
                <w:webHidden/>
              </w:rPr>
              <w:instrText xml:space="preserve"> PAGEREF _Toc201565109 \h </w:instrText>
            </w:r>
            <w:r>
              <w:rPr>
                <w:noProof/>
                <w:webHidden/>
              </w:rPr>
            </w:r>
            <w:r>
              <w:rPr>
                <w:noProof/>
                <w:webHidden/>
              </w:rPr>
              <w:fldChar w:fldCharType="separate"/>
            </w:r>
            <w:r w:rsidR="001E6304">
              <w:rPr>
                <w:noProof/>
                <w:webHidden/>
              </w:rPr>
              <w:t>6</w:t>
            </w:r>
            <w:r>
              <w:rPr>
                <w:noProof/>
                <w:webHidden/>
              </w:rPr>
              <w:fldChar w:fldCharType="end"/>
            </w:r>
          </w:hyperlink>
        </w:p>
        <w:p w14:paraId="3B3783F2" w14:textId="21AD49D4" w:rsidR="00550C75" w:rsidRDefault="00550C75">
          <w:pPr>
            <w:pStyle w:val="TOC1"/>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10" w:history="1">
            <w:r w:rsidRPr="00310BF5">
              <w:rPr>
                <w:rStyle w:val="Hyperlink"/>
                <w:noProof/>
              </w:rPr>
              <w:t>2604-06</w:t>
            </w:r>
            <w:r>
              <w:rPr>
                <w:rFonts w:asciiTheme="minorHAnsi" w:eastAsiaTheme="minorEastAsia" w:hAnsiTheme="minorHAnsi" w:cstheme="minorBidi"/>
                <w:noProof/>
                <w:kern w:val="2"/>
                <w:sz w:val="24"/>
                <w14:ligatures w14:val="standardContextual"/>
              </w:rPr>
              <w:tab/>
            </w:r>
            <w:r w:rsidRPr="00310BF5">
              <w:rPr>
                <w:rStyle w:val="Hyperlink"/>
                <w:noProof/>
              </w:rPr>
              <w:t>REQUIREMENTS</w:t>
            </w:r>
            <w:r>
              <w:rPr>
                <w:noProof/>
                <w:webHidden/>
              </w:rPr>
              <w:tab/>
            </w:r>
            <w:r>
              <w:rPr>
                <w:noProof/>
                <w:webHidden/>
              </w:rPr>
              <w:fldChar w:fldCharType="begin"/>
            </w:r>
            <w:r>
              <w:rPr>
                <w:noProof/>
                <w:webHidden/>
              </w:rPr>
              <w:instrText xml:space="preserve"> PAGEREF _Toc201565110 \h </w:instrText>
            </w:r>
            <w:r>
              <w:rPr>
                <w:noProof/>
                <w:webHidden/>
              </w:rPr>
            </w:r>
            <w:r>
              <w:rPr>
                <w:noProof/>
                <w:webHidden/>
              </w:rPr>
              <w:fldChar w:fldCharType="separate"/>
            </w:r>
            <w:r w:rsidR="001E6304">
              <w:rPr>
                <w:noProof/>
                <w:webHidden/>
              </w:rPr>
              <w:t>7</w:t>
            </w:r>
            <w:r>
              <w:rPr>
                <w:noProof/>
                <w:webHidden/>
              </w:rPr>
              <w:fldChar w:fldCharType="end"/>
            </w:r>
          </w:hyperlink>
        </w:p>
        <w:p w14:paraId="5BCDB0EE" w14:textId="6E159965"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11" w:history="1">
            <w:r w:rsidRPr="00310BF5">
              <w:rPr>
                <w:rStyle w:val="Hyperlink"/>
                <w:noProof/>
              </w:rPr>
              <w:t>06.01</w:t>
            </w:r>
            <w:r>
              <w:rPr>
                <w:rFonts w:asciiTheme="minorHAnsi" w:eastAsiaTheme="minorEastAsia" w:hAnsiTheme="minorHAnsi" w:cstheme="minorBidi"/>
                <w:noProof/>
                <w:kern w:val="2"/>
                <w:sz w:val="24"/>
                <w14:ligatures w14:val="standardContextual"/>
              </w:rPr>
              <w:tab/>
            </w:r>
            <w:r w:rsidRPr="00310BF5">
              <w:rPr>
                <w:rStyle w:val="Hyperlink"/>
                <w:noProof/>
              </w:rPr>
              <w:t>Process Overview.</w:t>
            </w:r>
            <w:r>
              <w:rPr>
                <w:noProof/>
                <w:webHidden/>
              </w:rPr>
              <w:tab/>
            </w:r>
            <w:r>
              <w:rPr>
                <w:noProof/>
                <w:webHidden/>
              </w:rPr>
              <w:fldChar w:fldCharType="begin"/>
            </w:r>
            <w:r>
              <w:rPr>
                <w:noProof/>
                <w:webHidden/>
              </w:rPr>
              <w:instrText xml:space="preserve"> PAGEREF _Toc201565111 \h </w:instrText>
            </w:r>
            <w:r>
              <w:rPr>
                <w:noProof/>
                <w:webHidden/>
              </w:rPr>
            </w:r>
            <w:r>
              <w:rPr>
                <w:noProof/>
                <w:webHidden/>
              </w:rPr>
              <w:fldChar w:fldCharType="separate"/>
            </w:r>
            <w:r w:rsidR="001E6304">
              <w:rPr>
                <w:noProof/>
                <w:webHidden/>
              </w:rPr>
              <w:t>7</w:t>
            </w:r>
            <w:r>
              <w:rPr>
                <w:noProof/>
                <w:webHidden/>
              </w:rPr>
              <w:fldChar w:fldCharType="end"/>
            </w:r>
          </w:hyperlink>
        </w:p>
        <w:p w14:paraId="7D098861" w14:textId="28A88603"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12" w:history="1">
            <w:r w:rsidRPr="00310BF5">
              <w:rPr>
                <w:rStyle w:val="Hyperlink"/>
                <w:noProof/>
              </w:rPr>
              <w:t>06.02</w:t>
            </w:r>
            <w:r>
              <w:rPr>
                <w:rFonts w:asciiTheme="minorHAnsi" w:eastAsiaTheme="minorEastAsia" w:hAnsiTheme="minorHAnsi" w:cstheme="minorBidi"/>
                <w:noProof/>
                <w:kern w:val="2"/>
                <w:sz w:val="24"/>
                <w14:ligatures w14:val="standardContextual"/>
              </w:rPr>
              <w:tab/>
            </w:r>
            <w:r w:rsidRPr="00310BF5">
              <w:rPr>
                <w:rStyle w:val="Hyperlink"/>
                <w:noProof/>
              </w:rPr>
              <w:t>Performance Review Scheduling.</w:t>
            </w:r>
            <w:r>
              <w:rPr>
                <w:noProof/>
                <w:webHidden/>
              </w:rPr>
              <w:tab/>
            </w:r>
            <w:r>
              <w:rPr>
                <w:noProof/>
                <w:webHidden/>
              </w:rPr>
              <w:fldChar w:fldCharType="begin"/>
            </w:r>
            <w:r>
              <w:rPr>
                <w:noProof/>
                <w:webHidden/>
              </w:rPr>
              <w:instrText xml:space="preserve"> PAGEREF _Toc201565112 \h </w:instrText>
            </w:r>
            <w:r>
              <w:rPr>
                <w:noProof/>
                <w:webHidden/>
              </w:rPr>
            </w:r>
            <w:r>
              <w:rPr>
                <w:noProof/>
                <w:webHidden/>
              </w:rPr>
              <w:fldChar w:fldCharType="separate"/>
            </w:r>
            <w:r w:rsidR="001E6304">
              <w:rPr>
                <w:noProof/>
                <w:webHidden/>
              </w:rPr>
              <w:t>7</w:t>
            </w:r>
            <w:r>
              <w:rPr>
                <w:noProof/>
                <w:webHidden/>
              </w:rPr>
              <w:fldChar w:fldCharType="end"/>
            </w:r>
          </w:hyperlink>
        </w:p>
        <w:p w14:paraId="71C1DCFC" w14:textId="3824FE4D"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13" w:history="1">
            <w:r w:rsidRPr="00310BF5">
              <w:rPr>
                <w:rStyle w:val="Hyperlink"/>
                <w:noProof/>
              </w:rPr>
              <w:t>06.03</w:t>
            </w:r>
            <w:r>
              <w:rPr>
                <w:rFonts w:asciiTheme="minorHAnsi" w:eastAsiaTheme="minorEastAsia" w:hAnsiTheme="minorHAnsi" w:cstheme="minorBidi"/>
                <w:noProof/>
                <w:kern w:val="2"/>
                <w:sz w:val="24"/>
                <w14:ligatures w14:val="standardContextual"/>
              </w:rPr>
              <w:tab/>
            </w:r>
            <w:r w:rsidRPr="00310BF5">
              <w:rPr>
                <w:rStyle w:val="Hyperlink"/>
                <w:noProof/>
              </w:rPr>
              <w:t>Program Description.</w:t>
            </w:r>
            <w:r>
              <w:rPr>
                <w:noProof/>
                <w:webHidden/>
              </w:rPr>
              <w:tab/>
            </w:r>
            <w:r>
              <w:rPr>
                <w:noProof/>
                <w:webHidden/>
              </w:rPr>
              <w:fldChar w:fldCharType="begin"/>
            </w:r>
            <w:r>
              <w:rPr>
                <w:noProof/>
                <w:webHidden/>
              </w:rPr>
              <w:instrText xml:space="preserve"> PAGEREF _Toc201565113 \h </w:instrText>
            </w:r>
            <w:r>
              <w:rPr>
                <w:noProof/>
                <w:webHidden/>
              </w:rPr>
            </w:r>
            <w:r>
              <w:rPr>
                <w:noProof/>
                <w:webHidden/>
              </w:rPr>
              <w:fldChar w:fldCharType="separate"/>
            </w:r>
            <w:r w:rsidR="001E6304">
              <w:rPr>
                <w:noProof/>
                <w:webHidden/>
              </w:rPr>
              <w:t>7</w:t>
            </w:r>
            <w:r>
              <w:rPr>
                <w:noProof/>
                <w:webHidden/>
              </w:rPr>
              <w:fldChar w:fldCharType="end"/>
            </w:r>
          </w:hyperlink>
        </w:p>
        <w:p w14:paraId="3547912E" w14:textId="74EFE8E6" w:rsidR="00550C75" w:rsidRDefault="00550C75">
          <w:pPr>
            <w:pStyle w:val="TOC2"/>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14" w:history="1">
            <w:r w:rsidRPr="00310BF5">
              <w:rPr>
                <w:rStyle w:val="Hyperlink"/>
                <w:noProof/>
              </w:rPr>
              <w:t>06.04</w:t>
            </w:r>
            <w:r>
              <w:rPr>
                <w:rFonts w:asciiTheme="minorHAnsi" w:eastAsiaTheme="minorEastAsia" w:hAnsiTheme="minorHAnsi" w:cstheme="minorBidi"/>
                <w:noProof/>
                <w:kern w:val="2"/>
                <w:sz w:val="24"/>
                <w14:ligatures w14:val="standardContextual"/>
              </w:rPr>
              <w:tab/>
            </w:r>
            <w:r w:rsidRPr="00310BF5">
              <w:rPr>
                <w:rStyle w:val="Hyperlink"/>
                <w:noProof/>
              </w:rPr>
              <w:t>Review Process.</w:t>
            </w:r>
            <w:r>
              <w:rPr>
                <w:noProof/>
                <w:webHidden/>
              </w:rPr>
              <w:tab/>
            </w:r>
            <w:r>
              <w:rPr>
                <w:noProof/>
                <w:webHidden/>
              </w:rPr>
              <w:fldChar w:fldCharType="begin"/>
            </w:r>
            <w:r>
              <w:rPr>
                <w:noProof/>
                <w:webHidden/>
              </w:rPr>
              <w:instrText xml:space="preserve"> PAGEREF _Toc201565114 \h </w:instrText>
            </w:r>
            <w:r>
              <w:rPr>
                <w:noProof/>
                <w:webHidden/>
              </w:rPr>
            </w:r>
            <w:r>
              <w:rPr>
                <w:noProof/>
                <w:webHidden/>
              </w:rPr>
              <w:fldChar w:fldCharType="separate"/>
            </w:r>
            <w:r w:rsidR="001E6304">
              <w:rPr>
                <w:noProof/>
                <w:webHidden/>
              </w:rPr>
              <w:t>12</w:t>
            </w:r>
            <w:r>
              <w:rPr>
                <w:noProof/>
                <w:webHidden/>
              </w:rPr>
              <w:fldChar w:fldCharType="end"/>
            </w:r>
          </w:hyperlink>
        </w:p>
        <w:p w14:paraId="15995F44" w14:textId="0E583FFC" w:rsidR="00550C75" w:rsidRDefault="00550C75">
          <w:pPr>
            <w:pStyle w:val="TOC1"/>
            <w:tabs>
              <w:tab w:val="left" w:pos="1100"/>
              <w:tab w:val="right" w:leader="dot" w:pos="9350"/>
            </w:tabs>
            <w:rPr>
              <w:rFonts w:asciiTheme="minorHAnsi" w:eastAsiaTheme="minorEastAsia" w:hAnsiTheme="minorHAnsi" w:cstheme="minorBidi"/>
              <w:noProof/>
              <w:kern w:val="2"/>
              <w:sz w:val="24"/>
              <w14:ligatures w14:val="standardContextual"/>
            </w:rPr>
          </w:pPr>
          <w:hyperlink w:anchor="_Toc201565115" w:history="1">
            <w:r w:rsidRPr="00310BF5">
              <w:rPr>
                <w:rStyle w:val="Hyperlink"/>
                <w:noProof/>
              </w:rPr>
              <w:t>2604-07</w:t>
            </w:r>
            <w:r>
              <w:rPr>
                <w:rFonts w:asciiTheme="minorHAnsi" w:eastAsiaTheme="minorEastAsia" w:hAnsiTheme="minorHAnsi" w:cstheme="minorBidi"/>
                <w:noProof/>
                <w:kern w:val="2"/>
                <w:sz w:val="24"/>
                <w14:ligatures w14:val="standardContextual"/>
              </w:rPr>
              <w:tab/>
            </w:r>
            <w:r w:rsidRPr="00310BF5">
              <w:rPr>
                <w:rStyle w:val="Hyperlink"/>
                <w:noProof/>
              </w:rPr>
              <w:t>REFERENCES</w:t>
            </w:r>
            <w:r>
              <w:rPr>
                <w:noProof/>
                <w:webHidden/>
              </w:rPr>
              <w:tab/>
            </w:r>
            <w:r>
              <w:rPr>
                <w:noProof/>
                <w:webHidden/>
              </w:rPr>
              <w:fldChar w:fldCharType="begin"/>
            </w:r>
            <w:r>
              <w:rPr>
                <w:noProof/>
                <w:webHidden/>
              </w:rPr>
              <w:instrText xml:space="preserve"> PAGEREF _Toc201565115 \h </w:instrText>
            </w:r>
            <w:r>
              <w:rPr>
                <w:noProof/>
                <w:webHidden/>
              </w:rPr>
            </w:r>
            <w:r>
              <w:rPr>
                <w:noProof/>
                <w:webHidden/>
              </w:rPr>
              <w:fldChar w:fldCharType="separate"/>
            </w:r>
            <w:r w:rsidR="001E6304">
              <w:rPr>
                <w:noProof/>
                <w:webHidden/>
              </w:rPr>
              <w:t>13</w:t>
            </w:r>
            <w:r>
              <w:rPr>
                <w:noProof/>
                <w:webHidden/>
              </w:rPr>
              <w:fldChar w:fldCharType="end"/>
            </w:r>
          </w:hyperlink>
        </w:p>
        <w:p w14:paraId="37E8671B" w14:textId="65BC7FA2" w:rsidR="00550C75" w:rsidRDefault="00550C75">
          <w:pPr>
            <w:pStyle w:val="TOC1"/>
            <w:tabs>
              <w:tab w:val="right" w:leader="dot" w:pos="9350"/>
            </w:tabs>
            <w:rPr>
              <w:rFonts w:asciiTheme="minorHAnsi" w:eastAsiaTheme="minorEastAsia" w:hAnsiTheme="minorHAnsi" w:cstheme="minorBidi"/>
              <w:noProof/>
              <w:kern w:val="2"/>
              <w:sz w:val="24"/>
              <w14:ligatures w14:val="standardContextual"/>
            </w:rPr>
          </w:pPr>
          <w:hyperlink w:anchor="_Toc201565116" w:history="1">
            <w:r w:rsidRPr="00310BF5">
              <w:rPr>
                <w:rStyle w:val="Hyperlink"/>
                <w:noProof/>
              </w:rPr>
              <w:t>Exhibit 1: Schedule for LPR Activities</w:t>
            </w:r>
            <w:r>
              <w:rPr>
                <w:noProof/>
                <w:webHidden/>
              </w:rPr>
              <w:tab/>
            </w:r>
            <w:r w:rsidR="00C35EB3">
              <w:rPr>
                <w:noProof/>
                <w:webHidden/>
              </w:rPr>
              <w:t>Ex1-</w:t>
            </w:r>
            <w:r>
              <w:rPr>
                <w:noProof/>
                <w:webHidden/>
              </w:rPr>
              <w:fldChar w:fldCharType="begin"/>
            </w:r>
            <w:r>
              <w:rPr>
                <w:noProof/>
                <w:webHidden/>
              </w:rPr>
              <w:instrText xml:space="preserve"> PAGEREF _Toc201565116 \h </w:instrText>
            </w:r>
            <w:r>
              <w:rPr>
                <w:noProof/>
                <w:webHidden/>
              </w:rPr>
            </w:r>
            <w:r>
              <w:rPr>
                <w:noProof/>
                <w:webHidden/>
              </w:rPr>
              <w:fldChar w:fldCharType="separate"/>
            </w:r>
            <w:r w:rsidR="001E6304">
              <w:rPr>
                <w:noProof/>
                <w:webHidden/>
              </w:rPr>
              <w:t>1</w:t>
            </w:r>
            <w:r>
              <w:rPr>
                <w:noProof/>
                <w:webHidden/>
              </w:rPr>
              <w:fldChar w:fldCharType="end"/>
            </w:r>
          </w:hyperlink>
        </w:p>
        <w:p w14:paraId="69C84183" w14:textId="49096DBC" w:rsidR="00550C75" w:rsidRDefault="00550C75">
          <w:pPr>
            <w:pStyle w:val="TOC1"/>
            <w:tabs>
              <w:tab w:val="right" w:leader="dot" w:pos="9350"/>
            </w:tabs>
            <w:rPr>
              <w:rFonts w:asciiTheme="minorHAnsi" w:eastAsiaTheme="minorEastAsia" w:hAnsiTheme="minorHAnsi" w:cstheme="minorBidi"/>
              <w:noProof/>
              <w:kern w:val="2"/>
              <w:sz w:val="24"/>
              <w14:ligatures w14:val="standardContextual"/>
            </w:rPr>
          </w:pPr>
          <w:hyperlink w:anchor="_Toc201565117" w:history="1">
            <w:r w:rsidRPr="00310BF5">
              <w:rPr>
                <w:rStyle w:val="Hyperlink"/>
                <w:noProof/>
              </w:rPr>
              <w:t>Exhibit 2:0 LPR Facility Assessment Package</w:t>
            </w:r>
            <w:r>
              <w:rPr>
                <w:noProof/>
                <w:webHidden/>
              </w:rPr>
              <w:tab/>
            </w:r>
            <w:r w:rsidR="00C35EB3">
              <w:rPr>
                <w:noProof/>
                <w:webHidden/>
              </w:rPr>
              <w:t>Ex2-</w:t>
            </w:r>
            <w:r>
              <w:rPr>
                <w:noProof/>
                <w:webHidden/>
              </w:rPr>
              <w:fldChar w:fldCharType="begin"/>
            </w:r>
            <w:r>
              <w:rPr>
                <w:noProof/>
                <w:webHidden/>
              </w:rPr>
              <w:instrText xml:space="preserve"> PAGEREF _Toc201565117 \h </w:instrText>
            </w:r>
            <w:r>
              <w:rPr>
                <w:noProof/>
                <w:webHidden/>
              </w:rPr>
            </w:r>
            <w:r>
              <w:rPr>
                <w:noProof/>
                <w:webHidden/>
              </w:rPr>
              <w:fldChar w:fldCharType="separate"/>
            </w:r>
            <w:r w:rsidR="001E6304">
              <w:rPr>
                <w:noProof/>
                <w:webHidden/>
              </w:rPr>
              <w:t>1</w:t>
            </w:r>
            <w:r>
              <w:rPr>
                <w:noProof/>
                <w:webHidden/>
              </w:rPr>
              <w:fldChar w:fldCharType="end"/>
            </w:r>
          </w:hyperlink>
        </w:p>
        <w:p w14:paraId="42861C1A" w14:textId="32ED5A2B" w:rsidR="00550C75" w:rsidRDefault="00550C75">
          <w:pPr>
            <w:pStyle w:val="TOC2"/>
            <w:tabs>
              <w:tab w:val="right" w:leader="dot" w:pos="9350"/>
            </w:tabs>
            <w:rPr>
              <w:rFonts w:asciiTheme="minorHAnsi" w:eastAsiaTheme="minorEastAsia" w:hAnsiTheme="minorHAnsi" w:cstheme="minorBidi"/>
              <w:noProof/>
              <w:kern w:val="2"/>
              <w:sz w:val="24"/>
              <w14:ligatures w14:val="standardContextual"/>
            </w:rPr>
          </w:pPr>
          <w:hyperlink w:anchor="_Toc201565118" w:history="1">
            <w:r w:rsidRPr="00310BF5">
              <w:rPr>
                <w:rStyle w:val="Hyperlink"/>
                <w:noProof/>
              </w:rPr>
              <w:t>Exhibit 2:1 LPR Facility Assessment Package</w:t>
            </w:r>
            <w:r>
              <w:rPr>
                <w:noProof/>
                <w:webHidden/>
              </w:rPr>
              <w:tab/>
            </w:r>
            <w:r w:rsidR="00C35EB3">
              <w:rPr>
                <w:noProof/>
                <w:webHidden/>
              </w:rPr>
              <w:t>Ex2-</w:t>
            </w:r>
            <w:r>
              <w:rPr>
                <w:noProof/>
                <w:webHidden/>
              </w:rPr>
              <w:fldChar w:fldCharType="begin"/>
            </w:r>
            <w:r>
              <w:rPr>
                <w:noProof/>
                <w:webHidden/>
              </w:rPr>
              <w:instrText xml:space="preserve"> PAGEREF _Toc201565118 \h </w:instrText>
            </w:r>
            <w:r>
              <w:rPr>
                <w:noProof/>
                <w:webHidden/>
              </w:rPr>
            </w:r>
            <w:r>
              <w:rPr>
                <w:noProof/>
                <w:webHidden/>
              </w:rPr>
              <w:fldChar w:fldCharType="separate"/>
            </w:r>
            <w:r w:rsidR="001E6304">
              <w:rPr>
                <w:noProof/>
                <w:webHidden/>
              </w:rPr>
              <w:t>2</w:t>
            </w:r>
            <w:r>
              <w:rPr>
                <w:noProof/>
                <w:webHidden/>
              </w:rPr>
              <w:fldChar w:fldCharType="end"/>
            </w:r>
          </w:hyperlink>
        </w:p>
        <w:p w14:paraId="2DF0DF4C" w14:textId="2C4CC6D3" w:rsidR="00550C75" w:rsidRDefault="00550C75">
          <w:pPr>
            <w:pStyle w:val="TOC2"/>
            <w:tabs>
              <w:tab w:val="right" w:leader="dot" w:pos="9350"/>
            </w:tabs>
            <w:rPr>
              <w:rFonts w:asciiTheme="minorHAnsi" w:eastAsiaTheme="minorEastAsia" w:hAnsiTheme="minorHAnsi" w:cstheme="minorBidi"/>
              <w:noProof/>
              <w:kern w:val="2"/>
              <w:sz w:val="24"/>
              <w14:ligatures w14:val="standardContextual"/>
            </w:rPr>
          </w:pPr>
          <w:hyperlink w:anchor="_Toc201565119" w:history="1">
            <w:r w:rsidRPr="00310BF5">
              <w:rPr>
                <w:rStyle w:val="Hyperlink"/>
                <w:noProof/>
              </w:rPr>
              <w:t>Exhibit 2.2: LPR Facility Assessment Package</w:t>
            </w:r>
            <w:r>
              <w:rPr>
                <w:noProof/>
                <w:webHidden/>
              </w:rPr>
              <w:tab/>
            </w:r>
            <w:r w:rsidR="00C35EB3">
              <w:rPr>
                <w:noProof/>
                <w:webHidden/>
              </w:rPr>
              <w:t>Ex2-</w:t>
            </w:r>
            <w:r>
              <w:rPr>
                <w:noProof/>
                <w:webHidden/>
              </w:rPr>
              <w:fldChar w:fldCharType="begin"/>
            </w:r>
            <w:r>
              <w:rPr>
                <w:noProof/>
                <w:webHidden/>
              </w:rPr>
              <w:instrText xml:space="preserve"> PAGEREF _Toc201565119 \h </w:instrText>
            </w:r>
            <w:r>
              <w:rPr>
                <w:noProof/>
                <w:webHidden/>
              </w:rPr>
            </w:r>
            <w:r>
              <w:rPr>
                <w:noProof/>
                <w:webHidden/>
              </w:rPr>
              <w:fldChar w:fldCharType="separate"/>
            </w:r>
            <w:r w:rsidR="001E6304">
              <w:rPr>
                <w:noProof/>
                <w:webHidden/>
              </w:rPr>
              <w:t>3</w:t>
            </w:r>
            <w:r>
              <w:rPr>
                <w:noProof/>
                <w:webHidden/>
              </w:rPr>
              <w:fldChar w:fldCharType="end"/>
            </w:r>
          </w:hyperlink>
        </w:p>
        <w:p w14:paraId="0CB335E3" w14:textId="4302F32A" w:rsidR="00550C75" w:rsidRDefault="00550C75">
          <w:pPr>
            <w:pStyle w:val="TOC1"/>
            <w:tabs>
              <w:tab w:val="right" w:leader="dot" w:pos="9350"/>
            </w:tabs>
            <w:rPr>
              <w:rFonts w:asciiTheme="minorHAnsi" w:eastAsiaTheme="minorEastAsia" w:hAnsiTheme="minorHAnsi" w:cstheme="minorBidi"/>
              <w:noProof/>
              <w:kern w:val="2"/>
              <w:sz w:val="24"/>
              <w14:ligatures w14:val="standardContextual"/>
            </w:rPr>
          </w:pPr>
          <w:hyperlink w:anchor="_Toc201565120" w:history="1">
            <w:r w:rsidRPr="00310BF5">
              <w:rPr>
                <w:rStyle w:val="Hyperlink"/>
                <w:noProof/>
              </w:rPr>
              <w:t>Exhibit 3.0: Inspection and Licensing Responsibilities During Assessment</w:t>
            </w:r>
            <w:r w:rsidR="00F64DE3">
              <w:rPr>
                <w:rStyle w:val="Hyperlink"/>
                <w:noProof/>
              </w:rPr>
              <w:t xml:space="preserve"> </w:t>
            </w:r>
            <w:r w:rsidRPr="00310BF5">
              <w:rPr>
                <w:rStyle w:val="Hyperlink"/>
                <w:noProof/>
              </w:rPr>
              <w:t xml:space="preserve">Period for </w:t>
            </w:r>
            <w:r w:rsidR="00DB405C">
              <w:rPr>
                <w:rStyle w:val="Hyperlink"/>
                <w:noProof/>
              </w:rPr>
              <w:br/>
            </w:r>
            <w:r w:rsidRPr="00310BF5">
              <w:rPr>
                <w:rStyle w:val="Hyperlink"/>
                <w:noProof/>
              </w:rPr>
              <w:t>Existing Licensee (IMC 2600)</w:t>
            </w:r>
            <w:r>
              <w:rPr>
                <w:noProof/>
                <w:webHidden/>
              </w:rPr>
              <w:tab/>
            </w:r>
            <w:r w:rsidR="00C35EB3">
              <w:rPr>
                <w:noProof/>
                <w:webHidden/>
              </w:rPr>
              <w:t>Ex3-</w:t>
            </w:r>
            <w:r>
              <w:rPr>
                <w:noProof/>
                <w:webHidden/>
              </w:rPr>
              <w:fldChar w:fldCharType="begin"/>
            </w:r>
            <w:r>
              <w:rPr>
                <w:noProof/>
                <w:webHidden/>
              </w:rPr>
              <w:instrText xml:space="preserve"> PAGEREF _Toc201565120 \h </w:instrText>
            </w:r>
            <w:r>
              <w:rPr>
                <w:noProof/>
                <w:webHidden/>
              </w:rPr>
            </w:r>
            <w:r>
              <w:rPr>
                <w:noProof/>
                <w:webHidden/>
              </w:rPr>
              <w:fldChar w:fldCharType="separate"/>
            </w:r>
            <w:r w:rsidR="001E6304">
              <w:rPr>
                <w:noProof/>
                <w:webHidden/>
              </w:rPr>
              <w:t>1</w:t>
            </w:r>
            <w:r>
              <w:rPr>
                <w:noProof/>
                <w:webHidden/>
              </w:rPr>
              <w:fldChar w:fldCharType="end"/>
            </w:r>
          </w:hyperlink>
        </w:p>
        <w:p w14:paraId="5226FFAF" w14:textId="5E88C048" w:rsidR="00550C75" w:rsidRDefault="00550C75">
          <w:pPr>
            <w:pStyle w:val="TOC2"/>
            <w:tabs>
              <w:tab w:val="right" w:leader="dot" w:pos="9350"/>
            </w:tabs>
            <w:rPr>
              <w:rFonts w:asciiTheme="minorHAnsi" w:eastAsiaTheme="minorEastAsia" w:hAnsiTheme="minorHAnsi" w:cstheme="minorBidi"/>
              <w:noProof/>
              <w:kern w:val="2"/>
              <w:sz w:val="24"/>
              <w14:ligatures w14:val="standardContextual"/>
            </w:rPr>
          </w:pPr>
          <w:hyperlink w:anchor="_Toc201565121" w:history="1">
            <w:r w:rsidRPr="00310BF5">
              <w:rPr>
                <w:rStyle w:val="Hyperlink"/>
                <w:noProof/>
              </w:rPr>
              <w:t xml:space="preserve">Exhibit 3.1: Inspection and Licensing Responsibilities During Assessment Period for </w:t>
            </w:r>
            <w:r w:rsidR="00DB405C">
              <w:rPr>
                <w:rStyle w:val="Hyperlink"/>
                <w:noProof/>
              </w:rPr>
              <w:br/>
            </w:r>
            <w:r w:rsidRPr="00310BF5">
              <w:rPr>
                <w:rStyle w:val="Hyperlink"/>
                <w:noProof/>
              </w:rPr>
              <w:t>Existing Licensee (IMC 2600)</w:t>
            </w:r>
            <w:r>
              <w:rPr>
                <w:noProof/>
                <w:webHidden/>
              </w:rPr>
              <w:tab/>
            </w:r>
            <w:r w:rsidR="00C35EB3">
              <w:rPr>
                <w:noProof/>
                <w:webHidden/>
              </w:rPr>
              <w:t>Ex3-</w:t>
            </w:r>
            <w:r>
              <w:rPr>
                <w:noProof/>
                <w:webHidden/>
              </w:rPr>
              <w:fldChar w:fldCharType="begin"/>
            </w:r>
            <w:r>
              <w:rPr>
                <w:noProof/>
                <w:webHidden/>
              </w:rPr>
              <w:instrText xml:space="preserve"> PAGEREF _Toc201565121 \h </w:instrText>
            </w:r>
            <w:r>
              <w:rPr>
                <w:noProof/>
                <w:webHidden/>
              </w:rPr>
            </w:r>
            <w:r>
              <w:rPr>
                <w:noProof/>
                <w:webHidden/>
              </w:rPr>
              <w:fldChar w:fldCharType="separate"/>
            </w:r>
            <w:r w:rsidR="001E6304">
              <w:rPr>
                <w:noProof/>
                <w:webHidden/>
              </w:rPr>
              <w:t>3</w:t>
            </w:r>
            <w:r>
              <w:rPr>
                <w:noProof/>
                <w:webHidden/>
              </w:rPr>
              <w:fldChar w:fldCharType="end"/>
            </w:r>
          </w:hyperlink>
        </w:p>
        <w:p w14:paraId="3D2BBB95" w14:textId="654D9178" w:rsidR="00550C75" w:rsidRDefault="00550C75">
          <w:pPr>
            <w:pStyle w:val="TOC2"/>
            <w:tabs>
              <w:tab w:val="right" w:leader="dot" w:pos="9350"/>
            </w:tabs>
            <w:rPr>
              <w:rFonts w:asciiTheme="minorHAnsi" w:eastAsiaTheme="minorEastAsia" w:hAnsiTheme="minorHAnsi" w:cstheme="minorBidi"/>
              <w:noProof/>
              <w:kern w:val="2"/>
              <w:sz w:val="24"/>
              <w14:ligatures w14:val="standardContextual"/>
            </w:rPr>
          </w:pPr>
          <w:hyperlink w:anchor="_Toc201565122" w:history="1">
            <w:r w:rsidRPr="00310BF5">
              <w:rPr>
                <w:rStyle w:val="Hyperlink"/>
                <w:noProof/>
              </w:rPr>
              <w:t>Exhibit 3.2: Inspection and Licensing Responsibilities During Assessment Period for Licensees under Construction or Performing Major Modifications</w:t>
            </w:r>
            <w:r>
              <w:rPr>
                <w:noProof/>
                <w:webHidden/>
              </w:rPr>
              <w:tab/>
            </w:r>
            <w:r w:rsidR="00C35EB3">
              <w:rPr>
                <w:noProof/>
                <w:webHidden/>
              </w:rPr>
              <w:t>Ex</w:t>
            </w:r>
            <w:r w:rsidR="00DB405C">
              <w:rPr>
                <w:noProof/>
                <w:webHidden/>
              </w:rPr>
              <w:t>3</w:t>
            </w:r>
            <w:r w:rsidR="00C35EB3">
              <w:rPr>
                <w:noProof/>
                <w:webHidden/>
              </w:rPr>
              <w:t>-</w:t>
            </w:r>
            <w:r>
              <w:rPr>
                <w:noProof/>
                <w:webHidden/>
              </w:rPr>
              <w:fldChar w:fldCharType="begin"/>
            </w:r>
            <w:r>
              <w:rPr>
                <w:noProof/>
                <w:webHidden/>
              </w:rPr>
              <w:instrText xml:space="preserve"> PAGEREF _Toc201565122 \h </w:instrText>
            </w:r>
            <w:r>
              <w:rPr>
                <w:noProof/>
                <w:webHidden/>
              </w:rPr>
            </w:r>
            <w:r>
              <w:rPr>
                <w:noProof/>
                <w:webHidden/>
              </w:rPr>
              <w:fldChar w:fldCharType="separate"/>
            </w:r>
            <w:r w:rsidR="001E6304">
              <w:rPr>
                <w:noProof/>
                <w:webHidden/>
              </w:rPr>
              <w:t>4</w:t>
            </w:r>
            <w:r>
              <w:rPr>
                <w:noProof/>
                <w:webHidden/>
              </w:rPr>
              <w:fldChar w:fldCharType="end"/>
            </w:r>
          </w:hyperlink>
        </w:p>
        <w:p w14:paraId="51C82941" w14:textId="08B9ED48" w:rsidR="00550C75" w:rsidRDefault="00550C75">
          <w:pPr>
            <w:pStyle w:val="TOC1"/>
            <w:tabs>
              <w:tab w:val="right" w:leader="dot" w:pos="9350"/>
            </w:tabs>
            <w:rPr>
              <w:rFonts w:asciiTheme="minorHAnsi" w:eastAsiaTheme="minorEastAsia" w:hAnsiTheme="minorHAnsi" w:cstheme="minorBidi"/>
              <w:noProof/>
              <w:kern w:val="2"/>
              <w:sz w:val="24"/>
              <w14:ligatures w14:val="standardContextual"/>
            </w:rPr>
          </w:pPr>
          <w:hyperlink w:anchor="_Toc201565123" w:history="1">
            <w:r w:rsidRPr="00310BF5">
              <w:rPr>
                <w:rStyle w:val="Hyperlink"/>
                <w:noProof/>
              </w:rPr>
              <w:t>Exhibit 4: LPR Enclosure Format</w:t>
            </w:r>
            <w:r>
              <w:rPr>
                <w:noProof/>
                <w:webHidden/>
              </w:rPr>
              <w:tab/>
            </w:r>
            <w:r w:rsidR="00DB405C">
              <w:rPr>
                <w:noProof/>
                <w:webHidden/>
              </w:rPr>
              <w:t>Ex4-</w:t>
            </w:r>
            <w:r>
              <w:rPr>
                <w:noProof/>
                <w:webHidden/>
              </w:rPr>
              <w:fldChar w:fldCharType="begin"/>
            </w:r>
            <w:r>
              <w:rPr>
                <w:noProof/>
                <w:webHidden/>
              </w:rPr>
              <w:instrText xml:space="preserve"> PAGEREF _Toc201565123 \h </w:instrText>
            </w:r>
            <w:r>
              <w:rPr>
                <w:noProof/>
                <w:webHidden/>
              </w:rPr>
            </w:r>
            <w:r>
              <w:rPr>
                <w:noProof/>
                <w:webHidden/>
              </w:rPr>
              <w:fldChar w:fldCharType="separate"/>
            </w:r>
            <w:r w:rsidR="001E6304">
              <w:rPr>
                <w:noProof/>
                <w:webHidden/>
              </w:rPr>
              <w:t>1</w:t>
            </w:r>
            <w:r>
              <w:rPr>
                <w:noProof/>
                <w:webHidden/>
              </w:rPr>
              <w:fldChar w:fldCharType="end"/>
            </w:r>
          </w:hyperlink>
        </w:p>
        <w:p w14:paraId="06E3928F" w14:textId="5F1BA2F0" w:rsidR="00550C75" w:rsidRDefault="00550C75">
          <w:pPr>
            <w:pStyle w:val="TOC1"/>
            <w:tabs>
              <w:tab w:val="right" w:leader="dot" w:pos="9350"/>
            </w:tabs>
            <w:rPr>
              <w:rFonts w:asciiTheme="minorHAnsi" w:eastAsiaTheme="minorEastAsia" w:hAnsiTheme="minorHAnsi" w:cstheme="minorBidi"/>
              <w:noProof/>
              <w:kern w:val="2"/>
              <w:sz w:val="24"/>
              <w14:ligatures w14:val="standardContextual"/>
            </w:rPr>
          </w:pPr>
          <w:hyperlink w:anchor="_Toc201565124" w:history="1">
            <w:r w:rsidRPr="00310BF5">
              <w:rPr>
                <w:rStyle w:val="Hyperlink"/>
                <w:noProof/>
              </w:rPr>
              <w:t>Attachment 1: Revision History for IMC 2604</w:t>
            </w:r>
            <w:r>
              <w:rPr>
                <w:noProof/>
                <w:webHidden/>
              </w:rPr>
              <w:tab/>
            </w:r>
            <w:r w:rsidR="00DB405C">
              <w:rPr>
                <w:noProof/>
                <w:webHidden/>
              </w:rPr>
              <w:t>Att1-</w:t>
            </w:r>
            <w:r>
              <w:rPr>
                <w:noProof/>
                <w:webHidden/>
              </w:rPr>
              <w:fldChar w:fldCharType="begin"/>
            </w:r>
            <w:r>
              <w:rPr>
                <w:noProof/>
                <w:webHidden/>
              </w:rPr>
              <w:instrText xml:space="preserve"> PAGEREF _Toc201565124 \h </w:instrText>
            </w:r>
            <w:r>
              <w:rPr>
                <w:noProof/>
                <w:webHidden/>
              </w:rPr>
            </w:r>
            <w:r>
              <w:rPr>
                <w:noProof/>
                <w:webHidden/>
              </w:rPr>
              <w:fldChar w:fldCharType="separate"/>
            </w:r>
            <w:r w:rsidR="001E6304">
              <w:rPr>
                <w:noProof/>
                <w:webHidden/>
              </w:rPr>
              <w:t>1</w:t>
            </w:r>
            <w:r>
              <w:rPr>
                <w:noProof/>
                <w:webHidden/>
              </w:rPr>
              <w:fldChar w:fldCharType="end"/>
            </w:r>
          </w:hyperlink>
        </w:p>
        <w:p w14:paraId="0A2F83FE" w14:textId="4EA76689" w:rsidR="00530435" w:rsidRPr="00EA52B0" w:rsidRDefault="006E337B" w:rsidP="00530435">
          <w:pPr>
            <w:rPr>
              <w:rFonts w:cs="Arial"/>
              <w:szCs w:val="22"/>
            </w:rPr>
          </w:pPr>
          <w:r w:rsidRPr="00E52F3A">
            <w:rPr>
              <w:rFonts w:cs="Arial"/>
              <w:b/>
              <w:bCs/>
              <w:noProof/>
              <w:szCs w:val="22"/>
            </w:rPr>
            <w:fldChar w:fldCharType="end"/>
          </w:r>
        </w:p>
      </w:sdtContent>
    </w:sdt>
    <w:p w14:paraId="4D979D3B" w14:textId="1FED2C55" w:rsidR="00530435" w:rsidRPr="00530435" w:rsidRDefault="00530435" w:rsidP="00530435">
      <w:pPr>
        <w:sectPr w:rsidR="00530435" w:rsidRPr="00530435" w:rsidSect="006D4C05">
          <w:footerReference w:type="first" r:id="rId13"/>
          <w:pgSz w:w="12240" w:h="15840" w:code="1"/>
          <w:pgMar w:top="1440" w:right="1440" w:bottom="1440" w:left="1440" w:header="720" w:footer="720" w:gutter="0"/>
          <w:pgNumType w:fmt="lowerRoman" w:start="1"/>
          <w:cols w:space="720"/>
          <w:noEndnote/>
          <w:titlePg/>
          <w:docGrid w:linePitch="299"/>
        </w:sectPr>
      </w:pPr>
    </w:p>
    <w:p w14:paraId="4D979D3C" w14:textId="5D832BB1" w:rsidR="00F751BF" w:rsidRPr="008771D4" w:rsidRDefault="00F751BF" w:rsidP="006840DE">
      <w:pPr>
        <w:pStyle w:val="Heading1"/>
        <w:spacing w:before="0"/>
        <w:rPr>
          <w:b/>
        </w:rPr>
      </w:pPr>
      <w:bookmarkStart w:id="13" w:name="_Toc335913790"/>
      <w:bookmarkStart w:id="14" w:name="_Toc201565084"/>
      <w:r w:rsidRPr="008771D4">
        <w:lastRenderedPageBreak/>
        <w:t>2604-01</w:t>
      </w:r>
      <w:r w:rsidRPr="008771D4">
        <w:tab/>
        <w:t>PURPOSE</w:t>
      </w:r>
      <w:bookmarkEnd w:id="12"/>
      <w:bookmarkEnd w:id="11"/>
      <w:bookmarkEnd w:id="10"/>
      <w:bookmarkEnd w:id="9"/>
      <w:bookmarkEnd w:id="8"/>
      <w:bookmarkEnd w:id="7"/>
      <w:bookmarkEnd w:id="6"/>
      <w:bookmarkEnd w:id="5"/>
      <w:bookmarkEnd w:id="4"/>
      <w:bookmarkEnd w:id="3"/>
      <w:bookmarkEnd w:id="2"/>
      <w:bookmarkEnd w:id="1"/>
      <w:bookmarkEnd w:id="0"/>
      <w:bookmarkEnd w:id="13"/>
      <w:bookmarkEnd w:id="14"/>
    </w:p>
    <w:p w14:paraId="4D979D3E" w14:textId="52E3A843" w:rsidR="00F751BF" w:rsidRPr="00760A8B" w:rsidRDefault="00F751BF" w:rsidP="00BA296F">
      <w:pPr>
        <w:pStyle w:val="BodyText"/>
      </w:pPr>
      <w:r w:rsidRPr="00760A8B">
        <w:t xml:space="preserve">This </w:t>
      </w:r>
      <w:r w:rsidRPr="00BA296F">
        <w:t>inspection</w:t>
      </w:r>
      <w:r w:rsidRPr="00760A8B">
        <w:t xml:space="preserve"> manual chapter provides guidance for reviewing licensee performance at fuel cycle facilities to assess adequate protection of public health and safety, the protection of the environment, and the common defense and security at the facility. This inspection manual chapter (IMC) should</w:t>
      </w:r>
      <w:ins w:id="15" w:author="Author">
        <w:r w:rsidR="00851068">
          <w:t>:</w:t>
        </w:r>
      </w:ins>
    </w:p>
    <w:p w14:paraId="4D979D40" w14:textId="00946227" w:rsidR="00F751BF" w:rsidRPr="0067675D" w:rsidRDefault="001A10C3" w:rsidP="0067675D">
      <w:pPr>
        <w:pStyle w:val="BodyText2"/>
      </w:pPr>
      <w:r w:rsidRPr="0067675D">
        <w:t>01.01</w:t>
      </w:r>
      <w:r w:rsidRPr="0067675D">
        <w:tab/>
      </w:r>
      <w:r w:rsidR="00F751BF" w:rsidRPr="0067675D">
        <w:t xml:space="preserve">Enable the staff to provide an overview of licensee performance to </w:t>
      </w:r>
      <w:r w:rsidR="00494E81" w:rsidRPr="0067675D">
        <w:t xml:space="preserve">the </w:t>
      </w:r>
      <w:r w:rsidR="00F751BF" w:rsidRPr="0067675D">
        <w:t>U.S. Nuclear Regulatory Commission (NRC) management in a clear and efficient manner.</w:t>
      </w:r>
    </w:p>
    <w:p w14:paraId="4D979D42" w14:textId="54BF300C" w:rsidR="00F751BF" w:rsidRPr="0067675D" w:rsidRDefault="001A10C3" w:rsidP="0067675D">
      <w:pPr>
        <w:pStyle w:val="BodyText2"/>
      </w:pPr>
      <w:r w:rsidRPr="0067675D">
        <w:t>01.02</w:t>
      </w:r>
      <w:r w:rsidRPr="0067675D">
        <w:tab/>
      </w:r>
      <w:r w:rsidR="00F751BF" w:rsidRPr="0067675D">
        <w:t>Describe the review process in an open and transparent manner to the licensee, public, and the NRC staff.</w:t>
      </w:r>
    </w:p>
    <w:p w14:paraId="4D979D44" w14:textId="64C5DCFB" w:rsidR="00F751BF" w:rsidRPr="0067675D" w:rsidRDefault="001A10C3" w:rsidP="0067675D">
      <w:pPr>
        <w:pStyle w:val="BodyText2"/>
      </w:pPr>
      <w:r w:rsidRPr="0067675D">
        <w:t>01.03</w:t>
      </w:r>
      <w:r w:rsidRPr="0067675D">
        <w:tab/>
      </w:r>
      <w:r w:rsidR="00F751BF" w:rsidRPr="0067675D">
        <w:t>Provide a basis for adjusting the fuel cycle facility inspection programs including areas such as focus, frequency, site-specific inspection</w:t>
      </w:r>
      <w:r w:rsidR="00072A73" w:rsidRPr="0067675D">
        <w:t>,</w:t>
      </w:r>
      <w:r w:rsidR="00F751BF" w:rsidRPr="0067675D">
        <w:t xml:space="preserve"> and licensing resources.</w:t>
      </w:r>
    </w:p>
    <w:p w14:paraId="4D979D47" w14:textId="2DF5C559" w:rsidR="00F751BF" w:rsidRPr="006840DE" w:rsidRDefault="00F751BF" w:rsidP="00A612EC">
      <w:pPr>
        <w:pStyle w:val="Heading1"/>
      </w:pPr>
      <w:bookmarkStart w:id="16" w:name="_Toc165879927"/>
      <w:bookmarkStart w:id="17" w:name="_Toc165974671"/>
      <w:bookmarkStart w:id="18" w:name="_Toc165975384"/>
      <w:bookmarkStart w:id="19" w:name="_Toc165976067"/>
      <w:bookmarkStart w:id="20" w:name="_Toc166397180"/>
      <w:bookmarkStart w:id="21" w:name="_Toc166397389"/>
      <w:bookmarkStart w:id="22" w:name="_Toc166397540"/>
      <w:bookmarkStart w:id="23" w:name="_Toc166398226"/>
      <w:bookmarkStart w:id="24" w:name="_Toc166398233"/>
      <w:bookmarkStart w:id="25" w:name="_Toc168308347"/>
      <w:bookmarkStart w:id="26" w:name="_Toc168308475"/>
      <w:bookmarkStart w:id="27" w:name="_Toc335913791"/>
      <w:bookmarkStart w:id="28" w:name="_Toc201565085"/>
      <w:r w:rsidRPr="006840DE">
        <w:t>2604-02</w:t>
      </w:r>
      <w:r w:rsidRPr="006840DE">
        <w:tab/>
        <w:t>OBJECTIVES</w:t>
      </w:r>
      <w:bookmarkEnd w:id="16"/>
      <w:bookmarkEnd w:id="17"/>
      <w:bookmarkEnd w:id="18"/>
      <w:bookmarkEnd w:id="19"/>
      <w:bookmarkEnd w:id="20"/>
      <w:bookmarkEnd w:id="21"/>
      <w:bookmarkEnd w:id="22"/>
      <w:bookmarkEnd w:id="23"/>
      <w:bookmarkEnd w:id="24"/>
      <w:bookmarkEnd w:id="25"/>
      <w:bookmarkEnd w:id="26"/>
      <w:bookmarkEnd w:id="27"/>
      <w:bookmarkEnd w:id="28"/>
    </w:p>
    <w:p w14:paraId="4D979D49" w14:textId="73E5652E" w:rsidR="00F751BF" w:rsidRPr="008771D4" w:rsidRDefault="001A10C3" w:rsidP="002955AC">
      <w:pPr>
        <w:pStyle w:val="BodyText2"/>
      </w:pPr>
      <w:r>
        <w:t>02.01</w:t>
      </w:r>
      <w:r>
        <w:tab/>
      </w:r>
      <w:r w:rsidR="00F751BF" w:rsidRPr="008771D4">
        <w:t xml:space="preserve">To describe the </w:t>
      </w:r>
      <w:r w:rsidR="00F751BF" w:rsidRPr="002955AC">
        <w:t>processes</w:t>
      </w:r>
      <w:r w:rsidR="00F751BF" w:rsidRPr="008771D4">
        <w:t xml:space="preserve"> for reviewing and </w:t>
      </w:r>
      <w:r w:rsidR="00F751BF" w:rsidRPr="003A26C7">
        <w:t>assessing</w:t>
      </w:r>
      <w:r w:rsidR="00F751BF" w:rsidRPr="008771D4">
        <w:t xml:space="preserve"> fuel cycle facility performance.</w:t>
      </w:r>
    </w:p>
    <w:p w14:paraId="4D979D4B" w14:textId="0D8AA24A" w:rsidR="00F751BF" w:rsidRPr="008771D4" w:rsidRDefault="00F751BF" w:rsidP="002955AC">
      <w:pPr>
        <w:pStyle w:val="BodyText2"/>
      </w:pPr>
      <w:r w:rsidRPr="008771D4">
        <w:t>02.02</w:t>
      </w:r>
      <w:r w:rsidRPr="008771D4">
        <w:tab/>
        <w:t>To ensure the consistency of the performance review process for all fuel cycle facilities.</w:t>
      </w:r>
    </w:p>
    <w:p w14:paraId="4D979D4D" w14:textId="635622B9" w:rsidR="00F751BF" w:rsidRPr="008771D4" w:rsidRDefault="00F751BF" w:rsidP="002955AC">
      <w:pPr>
        <w:pStyle w:val="BodyText2"/>
      </w:pPr>
      <w:r w:rsidRPr="008771D4">
        <w:t>02.03</w:t>
      </w:r>
      <w:r w:rsidRPr="008771D4">
        <w:tab/>
        <w:t>To ensure that the performance reviews are performed in a timely, effective, and efficient manner.</w:t>
      </w:r>
    </w:p>
    <w:p w14:paraId="4D979D4F" w14:textId="77777777" w:rsidR="00F751BF" w:rsidRPr="008771D4" w:rsidRDefault="00F751BF" w:rsidP="002955AC">
      <w:pPr>
        <w:pStyle w:val="BodyText2"/>
      </w:pPr>
      <w:r w:rsidRPr="008771D4">
        <w:t>02.04</w:t>
      </w:r>
      <w:r w:rsidRPr="008771D4">
        <w:tab/>
        <w:t>To ensure that the performance reviews are focused on determining whether safety and safeguards have been adequately maintained during the assessment period.</w:t>
      </w:r>
    </w:p>
    <w:p w14:paraId="4D979D52" w14:textId="77777777" w:rsidR="00F751BF" w:rsidRPr="008771D4" w:rsidRDefault="00F751BF" w:rsidP="006840DE">
      <w:pPr>
        <w:pStyle w:val="Heading1"/>
      </w:pPr>
      <w:bookmarkStart w:id="29" w:name="_Toc335913792"/>
      <w:bookmarkStart w:id="30" w:name="_Toc201565086"/>
      <w:r w:rsidRPr="008771D4">
        <w:t>2604-03</w:t>
      </w:r>
      <w:r w:rsidRPr="008771D4">
        <w:tab/>
        <w:t>APPLICABILITY</w:t>
      </w:r>
      <w:bookmarkEnd w:id="29"/>
      <w:bookmarkEnd w:id="30"/>
    </w:p>
    <w:p w14:paraId="579598DF" w14:textId="11831C82" w:rsidR="00517E0C" w:rsidRPr="008771D4" w:rsidRDefault="00517E0C" w:rsidP="00517E0C">
      <w:pPr>
        <w:pStyle w:val="BodyText"/>
      </w:pPr>
      <w:bookmarkStart w:id="31" w:name="_Toc165879928"/>
      <w:bookmarkStart w:id="32" w:name="_Toc165974672"/>
      <w:bookmarkStart w:id="33" w:name="_Toc165975385"/>
      <w:bookmarkStart w:id="34" w:name="_Toc165976068"/>
      <w:bookmarkStart w:id="35" w:name="_Toc166397181"/>
      <w:bookmarkStart w:id="36" w:name="_Toc166397390"/>
      <w:bookmarkStart w:id="37" w:name="_Toc166397541"/>
      <w:bookmarkStart w:id="38" w:name="_Toc166398227"/>
      <w:bookmarkStart w:id="39" w:name="_Toc166398234"/>
      <w:bookmarkStart w:id="40" w:name="_Toc168308348"/>
      <w:bookmarkStart w:id="41" w:name="_Toc168308476"/>
      <w:bookmarkStart w:id="42" w:name="_Toc335913793"/>
      <w:r w:rsidRPr="008771D4">
        <w:t>This guidance is applicable to</w:t>
      </w:r>
      <w:r w:rsidR="009C3B88">
        <w:t xml:space="preserve"> </w:t>
      </w:r>
      <w:r w:rsidRPr="008771D4">
        <w:t xml:space="preserve">operating fuel cycle facilities and </w:t>
      </w:r>
      <w:r w:rsidR="00593FA3">
        <w:t xml:space="preserve">to </w:t>
      </w:r>
      <w:r w:rsidRPr="008771D4">
        <w:t>the operating portion of fuel cycle facilities which have both construction and operation.</w:t>
      </w:r>
      <w:r w:rsidR="00F64DE3">
        <w:t xml:space="preserve"> </w:t>
      </w:r>
    </w:p>
    <w:p w14:paraId="4D979D58" w14:textId="58CF0CBD" w:rsidR="00F751BF" w:rsidRPr="008771D4" w:rsidRDefault="00F751BF" w:rsidP="006840DE">
      <w:pPr>
        <w:pStyle w:val="Heading1"/>
      </w:pPr>
      <w:bookmarkStart w:id="43" w:name="_Toc201565087"/>
      <w:r w:rsidRPr="008771D4">
        <w:t>2604-04</w:t>
      </w:r>
      <w:r w:rsidRPr="008771D4">
        <w:tab/>
        <w:t>DEFINITIONS</w:t>
      </w:r>
      <w:bookmarkEnd w:id="31"/>
      <w:bookmarkEnd w:id="32"/>
      <w:bookmarkEnd w:id="33"/>
      <w:bookmarkEnd w:id="34"/>
      <w:bookmarkEnd w:id="35"/>
      <w:bookmarkEnd w:id="36"/>
      <w:bookmarkEnd w:id="37"/>
      <w:bookmarkEnd w:id="38"/>
      <w:bookmarkEnd w:id="39"/>
      <w:bookmarkEnd w:id="40"/>
      <w:bookmarkEnd w:id="41"/>
      <w:bookmarkEnd w:id="42"/>
      <w:bookmarkEnd w:id="43"/>
    </w:p>
    <w:p w14:paraId="5B846549" w14:textId="62093A5B" w:rsidR="00F25B5C" w:rsidRPr="00590D82" w:rsidRDefault="00D80292" w:rsidP="00C95337">
      <w:pPr>
        <w:pStyle w:val="Heading2"/>
        <w:rPr>
          <w:rStyle w:val="Heading2Char"/>
          <w:bCs/>
          <w:iCs/>
        </w:rPr>
      </w:pPr>
      <w:bookmarkStart w:id="44" w:name="_Toc335913801"/>
      <w:bookmarkStart w:id="45" w:name="_Toc201565088"/>
      <w:bookmarkStart w:id="46" w:name="_Toc335913795"/>
      <w:r w:rsidRPr="00D80292">
        <w:rPr>
          <w:rStyle w:val="Heading2Char"/>
          <w:bCs/>
          <w:iCs/>
        </w:rPr>
        <w:t>04.01</w:t>
      </w:r>
      <w:r w:rsidRPr="00D80292">
        <w:rPr>
          <w:rStyle w:val="Heading2Char"/>
          <w:bCs/>
          <w:iCs/>
        </w:rPr>
        <w:tab/>
      </w:r>
      <w:r w:rsidR="00F25B5C" w:rsidRPr="00590D82">
        <w:rPr>
          <w:rStyle w:val="Heading2Char"/>
          <w:bCs/>
          <w:iCs/>
        </w:rPr>
        <w:t>Area</w:t>
      </w:r>
      <w:ins w:id="47" w:author="Author">
        <w:r w:rsidR="00922028">
          <w:rPr>
            <w:rStyle w:val="Heading2Char"/>
            <w:bCs/>
            <w:iCs/>
          </w:rPr>
          <w:t>(s)</w:t>
        </w:r>
      </w:ins>
      <w:r w:rsidR="00F25B5C" w:rsidRPr="00590D82">
        <w:rPr>
          <w:rStyle w:val="Heading2Char"/>
          <w:bCs/>
          <w:iCs/>
        </w:rPr>
        <w:t xml:space="preserve"> Needing Improvement</w:t>
      </w:r>
      <w:bookmarkEnd w:id="44"/>
      <w:r w:rsidR="00D5760D" w:rsidRPr="00590D82">
        <w:rPr>
          <w:rStyle w:val="Heading2Char"/>
          <w:bCs/>
          <w:iCs/>
        </w:rPr>
        <w:t xml:space="preserve"> (ANI)</w:t>
      </w:r>
      <w:r w:rsidR="00F25B5C" w:rsidRPr="00590D82">
        <w:rPr>
          <w:rStyle w:val="Heading2Char"/>
          <w:bCs/>
          <w:iCs/>
        </w:rPr>
        <w:t>.</w:t>
      </w:r>
      <w:bookmarkEnd w:id="45"/>
    </w:p>
    <w:p w14:paraId="716A1122" w14:textId="3EBF4891" w:rsidR="00F25B5C" w:rsidRPr="002234F2" w:rsidRDefault="00F25B5C" w:rsidP="00127C3D">
      <w:pPr>
        <w:pStyle w:val="BodyText"/>
      </w:pPr>
      <w:r w:rsidRPr="002234F2">
        <w:t xml:space="preserve">Performance </w:t>
      </w:r>
      <w:r w:rsidRPr="00B66500">
        <w:t>area</w:t>
      </w:r>
      <w:r w:rsidRPr="002234F2">
        <w:t xml:space="preserve"> with a single safety-significant or security-significant issue</w:t>
      </w:r>
      <w:ins w:id="48" w:author="Author">
        <w:r w:rsidR="00EE44E2">
          <w:t>.</w:t>
        </w:r>
      </w:ins>
    </w:p>
    <w:p w14:paraId="247297A7" w14:textId="4C5129B8" w:rsidR="00C41D9F" w:rsidRDefault="00F25B5C" w:rsidP="004519D1">
      <w:pPr>
        <w:pStyle w:val="BodyText"/>
        <w:rPr>
          <w:ins w:id="49" w:author="Author"/>
        </w:rPr>
      </w:pPr>
      <w:r w:rsidRPr="002234F2">
        <w:t>Whether an ANI exists should be determined by assessing the significance of the plant issues and/or cited violations with a common cause or theme which indicate a need for additional focus by the licensee or NRC.</w:t>
      </w:r>
      <w:r w:rsidR="00490BA6" w:rsidRPr="002234F2">
        <w:t xml:space="preserve"> </w:t>
      </w:r>
      <w:r w:rsidR="0073388D" w:rsidRPr="002234F2">
        <w:t>Therefore</w:t>
      </w:r>
      <w:r w:rsidR="00B145FA" w:rsidRPr="002234F2">
        <w:t>, t</w:t>
      </w:r>
      <w:r w:rsidR="00D543CC" w:rsidRPr="002234F2">
        <w:t xml:space="preserve">he existence of one of the examples </w:t>
      </w:r>
      <w:r w:rsidR="00D15967" w:rsidRPr="002234F2">
        <w:t>below</w:t>
      </w:r>
      <w:r w:rsidR="00D543CC" w:rsidRPr="002234F2">
        <w:t xml:space="preserve"> does </w:t>
      </w:r>
      <w:ins w:id="50" w:author="Author">
        <w:r w:rsidR="00935B2A">
          <w:t xml:space="preserve">not </w:t>
        </w:r>
      </w:ins>
      <w:r w:rsidR="00D543CC" w:rsidRPr="002234F2">
        <w:t>automatically result in an ANI.</w:t>
      </w:r>
      <w:r w:rsidR="00786A45" w:rsidRPr="002234F2">
        <w:t xml:space="preserve"> </w:t>
      </w:r>
      <w:r w:rsidR="000579C5" w:rsidRPr="002234F2">
        <w:t>The issue</w:t>
      </w:r>
      <w:r w:rsidR="00005EEC" w:rsidRPr="002234F2">
        <w:t xml:space="preserve"> </w:t>
      </w:r>
      <w:r w:rsidR="00722D6A" w:rsidRPr="002234F2">
        <w:t>will</w:t>
      </w:r>
      <w:r w:rsidR="00005EEC" w:rsidRPr="002234F2">
        <w:t xml:space="preserve"> </w:t>
      </w:r>
      <w:r w:rsidR="000579C5" w:rsidRPr="002234F2">
        <w:t>be evaluated by staff to determine if an ANI exists.</w:t>
      </w:r>
      <w:ins w:id="51" w:author="Author">
        <w:r w:rsidR="00C41D9F">
          <w:t xml:space="preserve"> </w:t>
        </w:r>
        <w:r w:rsidR="00855EE9">
          <w:t>(</w:t>
        </w:r>
        <w:r w:rsidR="00855EE9" w:rsidRPr="00855EE9">
          <w:t>A single</w:t>
        </w:r>
        <w:r w:rsidR="002566A5">
          <w:t>,</w:t>
        </w:r>
        <w:r w:rsidR="00855EE9" w:rsidRPr="00855EE9">
          <w:t xml:space="preserve"> licensee-identified Severity Level</w:t>
        </w:r>
      </w:ins>
      <w:r w:rsidR="00D52E3B">
        <w:t xml:space="preserve"> </w:t>
      </w:r>
      <w:ins w:id="52" w:author="Author">
        <w:r w:rsidR="00D52E3B">
          <w:t>(SL)-</w:t>
        </w:r>
        <w:r w:rsidR="00855EE9" w:rsidRPr="00855EE9">
          <w:t>III violation is not a “single safety-significant, or security-significant issue” in this context.)</w:t>
        </w:r>
      </w:ins>
    </w:p>
    <w:p w14:paraId="7729AB4A" w14:textId="3C602961" w:rsidR="00517E0C" w:rsidRDefault="00517E0C" w:rsidP="00517E0C">
      <w:pPr>
        <w:pStyle w:val="BodyText3"/>
        <w:ind w:left="0"/>
      </w:pPr>
      <w:ins w:id="53" w:author="Author">
        <w:r w:rsidRPr="00826F6A">
          <w:t>ANIs only apply to licensees with established licensing basis requirements.</w:t>
        </w:r>
      </w:ins>
      <w:r>
        <w:t xml:space="preserve"> </w:t>
      </w:r>
      <w:ins w:id="54" w:author="Author">
        <w:r w:rsidRPr="00826F6A">
          <w:t>ANIs do not apply to applicants constructing “at risk.”</w:t>
        </w:r>
      </w:ins>
      <w:r>
        <w:t xml:space="preserve"> </w:t>
      </w:r>
      <w:ins w:id="55" w:author="Author">
        <w:r>
          <w:t xml:space="preserve">Refer to </w:t>
        </w:r>
        <w:bookmarkStart w:id="56" w:name="_Hlk177320328"/>
        <w:r>
          <w:t>IMC 2694, “Fuel Cycle Facility Construction and Pre</w:t>
        </w:r>
        <w:r w:rsidR="007D7EAD">
          <w:noBreakHyphen/>
        </w:r>
        <w:r>
          <w:t xml:space="preserve">operational Readiness Review Inspection Program,” for additional </w:t>
        </w:r>
      </w:ins>
      <w:r w:rsidRPr="008771D4">
        <w:t xml:space="preserve">Licensee Performance Review (LPR) </w:t>
      </w:r>
      <w:ins w:id="57" w:author="Author">
        <w:r>
          <w:t>guidance for new construction for new licensees and applicants.</w:t>
        </w:r>
      </w:ins>
    </w:p>
    <w:bookmarkEnd w:id="56"/>
    <w:p w14:paraId="37F7DD48" w14:textId="6FB2B599" w:rsidR="00F25B5C" w:rsidRPr="00596FC0" w:rsidRDefault="00F25B5C" w:rsidP="006666FA">
      <w:pPr>
        <w:pStyle w:val="BodyText"/>
      </w:pPr>
      <w:r w:rsidRPr="00596FC0">
        <w:lastRenderedPageBreak/>
        <w:t>Examples:</w:t>
      </w:r>
    </w:p>
    <w:p w14:paraId="48649CF0" w14:textId="0A31A9F5" w:rsidR="00F25B5C" w:rsidRPr="008771D4" w:rsidRDefault="00F25B5C" w:rsidP="000F5152">
      <w:pPr>
        <w:pStyle w:val="BodyText"/>
        <w:numPr>
          <w:ilvl w:val="0"/>
          <w:numId w:val="7"/>
        </w:numPr>
      </w:pPr>
      <w:r w:rsidRPr="008771D4">
        <w:t>A single safety-significant issue</w:t>
      </w:r>
      <w:ins w:id="58" w:author="Author">
        <w:r w:rsidR="00066BB1">
          <w:t xml:space="preserve"> </w:t>
        </w:r>
        <w:r w:rsidR="001E4221">
          <w:t>(e.g., an SL</w:t>
        </w:r>
        <w:r w:rsidR="00866F7E">
          <w:noBreakHyphen/>
        </w:r>
        <w:r w:rsidR="001E4221">
          <w:t>II)</w:t>
        </w:r>
      </w:ins>
      <w:r w:rsidRPr="008771D4">
        <w:t xml:space="preserve"> in one or more performance areas.</w:t>
      </w:r>
    </w:p>
    <w:p w14:paraId="2D664884" w14:textId="6C5310A2" w:rsidR="00B331A8" w:rsidRDefault="00F25B5C" w:rsidP="000F5152">
      <w:pPr>
        <w:pStyle w:val="BodyText"/>
        <w:numPr>
          <w:ilvl w:val="0"/>
          <w:numId w:val="7"/>
        </w:numPr>
      </w:pPr>
      <w:r w:rsidRPr="008771D4">
        <w:t xml:space="preserve">A single security-significant issue </w:t>
      </w:r>
      <w:ins w:id="59" w:author="Author">
        <w:r w:rsidR="001E4221">
          <w:t>(e.g., an SL</w:t>
        </w:r>
        <w:r w:rsidR="00745311">
          <w:t>-</w:t>
        </w:r>
        <w:r w:rsidR="001E4221">
          <w:t xml:space="preserve">II) </w:t>
        </w:r>
      </w:ins>
      <w:r w:rsidRPr="008771D4">
        <w:t>in one or more performance areas.</w:t>
      </w:r>
    </w:p>
    <w:p w14:paraId="260EC650" w14:textId="1C49A286" w:rsidR="00B901F3" w:rsidRPr="008771D4" w:rsidRDefault="00B901F3" w:rsidP="000F5152">
      <w:pPr>
        <w:pStyle w:val="BodyText"/>
        <w:numPr>
          <w:ilvl w:val="0"/>
          <w:numId w:val="7"/>
        </w:numPr>
        <w:rPr>
          <w:ins w:id="60" w:author="Author"/>
        </w:rPr>
      </w:pPr>
      <w:ins w:id="61" w:author="Author">
        <w:r>
          <w:t>Multiple safety/security significant issues (e.g., two SL</w:t>
        </w:r>
        <w:r w:rsidR="00745311">
          <w:t>-</w:t>
        </w:r>
        <w:r>
          <w:t>III violations) in the same performance area.</w:t>
        </w:r>
      </w:ins>
    </w:p>
    <w:p w14:paraId="651FD6EF" w14:textId="03A4EC83" w:rsidR="00F25B5C" w:rsidRPr="008771D4" w:rsidRDefault="00D80292" w:rsidP="005F36D5">
      <w:pPr>
        <w:pStyle w:val="Heading2"/>
      </w:pPr>
      <w:bookmarkStart w:id="62" w:name="_Toc201565089"/>
      <w:bookmarkStart w:id="63" w:name="_Toc165868881"/>
      <w:bookmarkStart w:id="64" w:name="_Toc165869797"/>
      <w:bookmarkStart w:id="65" w:name="_Toc165879932"/>
      <w:bookmarkStart w:id="66" w:name="_Toc165974677"/>
      <w:bookmarkStart w:id="67" w:name="_Toc165975389"/>
      <w:bookmarkStart w:id="68" w:name="_Toc165976072"/>
      <w:bookmarkStart w:id="69" w:name="_Toc166397185"/>
      <w:bookmarkStart w:id="70" w:name="_Toc166397394"/>
      <w:bookmarkStart w:id="71" w:name="_Toc166397542"/>
      <w:bookmarkStart w:id="72" w:name="_Toc166398228"/>
      <w:bookmarkStart w:id="73" w:name="_Toc166398238"/>
      <w:bookmarkStart w:id="74" w:name="_Toc168308352"/>
      <w:bookmarkStart w:id="75" w:name="_Toc168308480"/>
      <w:bookmarkStart w:id="76" w:name="_Toc335913802"/>
      <w:r w:rsidRPr="005F36D5">
        <w:rPr>
          <w:rStyle w:val="Heading2Char"/>
        </w:rPr>
        <w:t>04.02</w:t>
      </w:r>
      <w:r w:rsidRPr="005F36D5">
        <w:rPr>
          <w:rStyle w:val="Heading2Char"/>
        </w:rPr>
        <w:tab/>
      </w:r>
      <w:r w:rsidR="00F25B5C" w:rsidRPr="008771D4">
        <w:rPr>
          <w:rStyle w:val="Heading2Char"/>
        </w:rPr>
        <w:t>Assessm</w:t>
      </w:r>
      <w:r w:rsidR="00F25B5C" w:rsidRPr="008771D4">
        <w:rPr>
          <w:rStyle w:val="Heading2Char"/>
          <w:rFonts w:ascii="ArialMT" w:hAnsi="ArialMT" w:cs="ArialMT"/>
        </w:rPr>
        <w:t>ent Period</w:t>
      </w:r>
      <w:r w:rsidR="00F25B5C" w:rsidRPr="008771D4">
        <w:t>.</w:t>
      </w:r>
      <w:bookmarkEnd w:id="62"/>
    </w:p>
    <w:p w14:paraId="2DD9CE1D" w14:textId="6D13BD3B" w:rsidR="00F25B5C" w:rsidRDefault="00F25B5C" w:rsidP="00571463">
      <w:pPr>
        <w:pStyle w:val="BodyText"/>
        <w:rPr>
          <w:ins w:id="77" w:author="Author"/>
        </w:rPr>
      </w:pPr>
      <w:r>
        <w:t xml:space="preserve">The assessment period </w:t>
      </w:r>
      <w:ins w:id="78" w:author="Author">
        <w:r w:rsidR="001E4221">
          <w:t>is normally</w:t>
        </w:r>
      </w:ins>
      <w:r w:rsidR="0038223C">
        <w:t xml:space="preserve"> </w:t>
      </w:r>
      <w:ins w:id="79" w:author="Author">
        <w:r w:rsidR="001E4221">
          <w:t xml:space="preserve">36 </w:t>
        </w:r>
      </w:ins>
      <w:r>
        <w:t>months for fuel cycle facilities</w:t>
      </w:r>
      <w:ins w:id="80" w:author="Author">
        <w:r w:rsidR="00BD7DFB">
          <w:t>.</w:t>
        </w:r>
      </w:ins>
      <w:r>
        <w:t xml:space="preserve"> </w:t>
      </w:r>
      <w:ins w:id="81" w:author="Author">
        <w:r w:rsidR="009F5B18">
          <w:t xml:space="preserve">In </w:t>
        </w:r>
      </w:ins>
      <w:r>
        <w:t>the following cases</w:t>
      </w:r>
      <w:ins w:id="82" w:author="Author">
        <w:r w:rsidR="00B27162">
          <w:t>,</w:t>
        </w:r>
      </w:ins>
      <w:r>
        <w:t xml:space="preserve"> the assessment period may be reduced to </w:t>
      </w:r>
      <w:ins w:id="83" w:author="Author">
        <w:r w:rsidR="009F5B18">
          <w:t xml:space="preserve">24 </w:t>
        </w:r>
        <w:r w:rsidR="0030569E">
          <w:t xml:space="preserve">or </w:t>
        </w:r>
      </w:ins>
      <w:r>
        <w:t>12 months</w:t>
      </w:r>
      <w:ins w:id="84" w:author="Author">
        <w:r w:rsidR="00517E0C">
          <w:t>:</w:t>
        </w:r>
      </w:ins>
    </w:p>
    <w:p w14:paraId="6995B24E" w14:textId="77777777" w:rsidR="00517E0C" w:rsidRDefault="00517E0C" w:rsidP="000F5152">
      <w:pPr>
        <w:pStyle w:val="BodyText"/>
        <w:numPr>
          <w:ilvl w:val="0"/>
          <w:numId w:val="28"/>
        </w:numPr>
        <w:rPr>
          <w:ins w:id="85" w:author="Author"/>
        </w:rPr>
      </w:pPr>
      <w:ins w:id="86" w:author="Author">
        <w:r w:rsidRPr="008771D4">
          <w:t>Those facilities with an ANI identified during the previous assessment period.</w:t>
        </w:r>
      </w:ins>
    </w:p>
    <w:p w14:paraId="6992C3FD" w14:textId="1021EC1F" w:rsidR="00267FA7" w:rsidRDefault="00267FA7" w:rsidP="000F5152">
      <w:pPr>
        <w:pStyle w:val="BodyText"/>
        <w:numPr>
          <w:ilvl w:val="0"/>
          <w:numId w:val="28"/>
        </w:numPr>
        <w:rPr>
          <w:ins w:id="87" w:author="Author"/>
        </w:rPr>
      </w:pPr>
      <w:ins w:id="88" w:author="Author">
        <w:r>
          <w:t>Those facilities that are concurrently operating and performing major modifications under an</w:t>
        </w:r>
        <w:r w:rsidR="0007337A">
          <w:t xml:space="preserve"> NRC license.</w:t>
        </w:r>
      </w:ins>
    </w:p>
    <w:p w14:paraId="3D62C830" w14:textId="543CE4F4" w:rsidR="00F941F5" w:rsidRPr="008771D4" w:rsidRDefault="00F941F5" w:rsidP="00F941F5">
      <w:pPr>
        <w:pStyle w:val="Heading2"/>
        <w:rPr>
          <w:ins w:id="89" w:author="Author"/>
          <w:rStyle w:val="Heading2Char"/>
        </w:rPr>
      </w:pPr>
      <w:bookmarkStart w:id="90" w:name="_Toc201565090"/>
      <w:ins w:id="91" w:author="Author">
        <w:r w:rsidRPr="005F36D5">
          <w:rPr>
            <w:rStyle w:val="Heading2Char"/>
          </w:rPr>
          <w:t>04.03</w:t>
        </w:r>
        <w:r w:rsidRPr="005F36D5">
          <w:rPr>
            <w:rStyle w:val="Heading2Char"/>
          </w:rPr>
          <w:tab/>
        </w:r>
        <w:r w:rsidRPr="008771D4">
          <w:rPr>
            <w:rStyle w:val="Heading2Char"/>
          </w:rPr>
          <w:t>C</w:t>
        </w:r>
        <w:r>
          <w:rPr>
            <w:rStyle w:val="Heading2Char"/>
          </w:rPr>
          <w:t>lean</w:t>
        </w:r>
        <w:r w:rsidRPr="008771D4">
          <w:rPr>
            <w:rStyle w:val="Heading2Char"/>
          </w:rPr>
          <w:t xml:space="preserve"> </w:t>
        </w:r>
        <w:r w:rsidRPr="008771D4">
          <w:t>LPR</w:t>
        </w:r>
        <w:r w:rsidRPr="008771D4">
          <w:rPr>
            <w:rStyle w:val="Heading2Char"/>
          </w:rPr>
          <w:t>.</w:t>
        </w:r>
        <w:bookmarkEnd w:id="90"/>
      </w:ins>
    </w:p>
    <w:p w14:paraId="11A6A591" w14:textId="7CA27C48" w:rsidR="00F941F5" w:rsidRDefault="00060535" w:rsidP="0007337A">
      <w:pPr>
        <w:pStyle w:val="BodyText"/>
        <w:rPr>
          <w:ins w:id="92" w:author="Author"/>
          <w:rStyle w:val="Heading2Char"/>
        </w:rPr>
      </w:pPr>
      <w:ins w:id="93" w:author="Author">
        <w:r w:rsidRPr="00060535">
          <w:rPr>
            <w:rFonts w:eastAsiaTheme="majorEastAsia" w:cstheme="majorBidi"/>
          </w:rPr>
          <w:t>A facility with no escalated enforcement actions, confirmatory orders, or similar issues during the assessment period is considered to have a "clean LPR." Facilities with a clean LPR follow an abbreviated review process based on their performance. This streamlined process does not include internal LPR meetings, and the LPR letter is signed out by the cognizant Branch Chief. A public LPR meeting is not held unless there is a compelling public benefit—for example, if a facility was recently affected by an earthquake that caused no violations but significantly raised public concern.</w:t>
        </w:r>
      </w:ins>
    </w:p>
    <w:p w14:paraId="46B473C4" w14:textId="77777777" w:rsidR="00347027" w:rsidRPr="008771D4" w:rsidRDefault="00347027" w:rsidP="00347027">
      <w:pPr>
        <w:pStyle w:val="Heading2"/>
        <w:rPr>
          <w:ins w:id="94" w:author="Author"/>
          <w:rStyle w:val="Heading2Char"/>
        </w:rPr>
      </w:pPr>
      <w:bookmarkStart w:id="95" w:name="_Toc201565091"/>
      <w:ins w:id="96" w:author="Author">
        <w:r w:rsidRPr="005F36D5">
          <w:rPr>
            <w:rStyle w:val="Heading2Char"/>
          </w:rPr>
          <w:t>04.0</w:t>
        </w:r>
        <w:r>
          <w:rPr>
            <w:rStyle w:val="Heading2Char"/>
          </w:rPr>
          <w:t>4</w:t>
        </w:r>
        <w:r w:rsidRPr="005F36D5">
          <w:rPr>
            <w:rStyle w:val="Heading2Char"/>
          </w:rPr>
          <w:tab/>
        </w:r>
        <w:r w:rsidRPr="008771D4">
          <w:rPr>
            <w:rStyle w:val="Heading2Char"/>
          </w:rPr>
          <w:t>Cross-cutting Issue.</w:t>
        </w:r>
        <w:bookmarkEnd w:id="95"/>
      </w:ins>
    </w:p>
    <w:p w14:paraId="4F6E11B7" w14:textId="704C2AFB" w:rsidR="00347027" w:rsidRDefault="00347027" w:rsidP="0007337A">
      <w:pPr>
        <w:pStyle w:val="BodyText"/>
      </w:pPr>
      <w:ins w:id="97" w:author="Author">
        <w:r w:rsidRPr="008771D4">
          <w:t>An assessment issue that extends across two or more performance areas and/or across two or more areas within a single performance area.</w:t>
        </w:r>
        <w:r w:rsidR="005B7786">
          <w:t xml:space="preserve"> </w:t>
        </w:r>
        <w:r w:rsidR="000573DA">
          <w:t>This will allow joint consideration of related issues between the construction side and the operating side for facilities performing major modifications.</w:t>
        </w:r>
      </w:ins>
    </w:p>
    <w:p w14:paraId="35DB407E" w14:textId="59AAE081" w:rsidR="00F25B5C" w:rsidRPr="00B66500" w:rsidRDefault="00D80292" w:rsidP="005F36D5">
      <w:pPr>
        <w:pStyle w:val="Heading2"/>
        <w:rPr>
          <w:bCs/>
          <w:iCs/>
        </w:rPr>
      </w:pPr>
      <w:bookmarkStart w:id="98" w:name="_Toc335913794"/>
      <w:bookmarkStart w:id="99" w:name="_Toc201565092"/>
      <w:r w:rsidRPr="005F36D5">
        <w:t>04.</w:t>
      </w:r>
      <w:ins w:id="100" w:author="Author">
        <w:r w:rsidR="00F941F5" w:rsidRPr="005F36D5">
          <w:t>0</w:t>
        </w:r>
        <w:r w:rsidR="00347027">
          <w:t>5</w:t>
        </w:r>
      </w:ins>
      <w:r w:rsidRPr="005F36D5">
        <w:tab/>
      </w:r>
      <w:r w:rsidR="00F25B5C" w:rsidRPr="008771D4">
        <w:t>Performance Areas</w:t>
      </w:r>
      <w:r w:rsidR="00F25B5C" w:rsidRPr="00B66500">
        <w:t>.</w:t>
      </w:r>
      <w:bookmarkEnd w:id="98"/>
      <w:bookmarkEnd w:id="99"/>
    </w:p>
    <w:p w14:paraId="0FCD4A80" w14:textId="3FBCA665" w:rsidR="00F25B5C" w:rsidRDefault="00F25B5C" w:rsidP="00AA239D">
      <w:pPr>
        <w:pStyle w:val="BodyText"/>
      </w:pPr>
      <w:r w:rsidRPr="008771D4">
        <w:t>A performance area relates to a technical discipline at the plant and may be comprised of one or more inspectable areas. The performance areas are evaluated during the LPR</w:t>
      </w:r>
      <w:r w:rsidR="00A45D00">
        <w:t xml:space="preserve"> </w:t>
      </w:r>
      <w:r w:rsidRPr="008771D4">
        <w:t xml:space="preserve">to identify ANIs. </w:t>
      </w:r>
      <w:ins w:id="101" w:author="Author">
        <w:r w:rsidR="00517E0C" w:rsidRPr="008771D4">
          <w:t>Each performance area is defined below</w:t>
        </w:r>
        <w:r w:rsidR="00517E0C">
          <w:t xml:space="preserve"> for existing licensees</w:t>
        </w:r>
        <w:r w:rsidR="00517E0C" w:rsidRPr="008771D4">
          <w:t>.</w:t>
        </w:r>
        <w:r w:rsidR="0015424C">
          <w:t xml:space="preserve"> </w:t>
        </w:r>
        <w:r w:rsidR="00517E0C">
          <w:t xml:space="preserve">For </w:t>
        </w:r>
        <w:r w:rsidR="00517E0C" w:rsidRPr="00926221">
          <w:t xml:space="preserve">Construction Performance Areas </w:t>
        </w:r>
        <w:r w:rsidR="00517E0C">
          <w:t>for new facilities under construction, refer to IMC 2694, Appendix B, “F</w:t>
        </w:r>
        <w:r w:rsidR="00517E0C" w:rsidRPr="00B2071E">
          <w:t>uel Facility Construction Inspection Program – Licensee Performance Review, Supplement for Inspection Manual Chapter (IMC) 2604</w:t>
        </w:r>
        <w:r w:rsidR="00517E0C">
          <w:t>.”</w:t>
        </w:r>
      </w:ins>
    </w:p>
    <w:p w14:paraId="5E54871F" w14:textId="721468CE" w:rsidR="00F25B5C" w:rsidRPr="00F57895" w:rsidRDefault="00F25B5C" w:rsidP="000F5152">
      <w:pPr>
        <w:pStyle w:val="BodyText"/>
        <w:numPr>
          <w:ilvl w:val="0"/>
          <w:numId w:val="26"/>
        </w:numPr>
      </w:pPr>
      <w:r w:rsidRPr="00F57895">
        <w:t xml:space="preserve">Safety Operations. The </w:t>
      </w:r>
      <w:r w:rsidRPr="00402833">
        <w:t>safety</w:t>
      </w:r>
      <w:r w:rsidRPr="00F57895">
        <w:t xml:space="preserve"> operations performance area includes the inspectable areas pertaining to plant operations, nuclear criticality safety, and fire protection.</w:t>
      </w:r>
    </w:p>
    <w:p w14:paraId="3C2EE385" w14:textId="4BAC4E42" w:rsidR="00F25B5C" w:rsidRPr="00F57895" w:rsidRDefault="00F25B5C" w:rsidP="000F5152">
      <w:pPr>
        <w:pStyle w:val="BodyText"/>
        <w:numPr>
          <w:ilvl w:val="0"/>
          <w:numId w:val="26"/>
        </w:numPr>
      </w:pPr>
      <w:r w:rsidRPr="00F57895">
        <w:t>Safeguards. The safeguards performance area includes the inspectable areas pertaining to material control and accounting (MC&amp;A), physical protection of special nuclear material, and classified material and information security</w:t>
      </w:r>
      <w:ins w:id="102" w:author="Author">
        <w:r w:rsidR="00FA11EC">
          <w:t xml:space="preserve"> (INFOSEC)</w:t>
        </w:r>
      </w:ins>
      <w:r w:rsidRPr="00F57895">
        <w:t>.</w:t>
      </w:r>
    </w:p>
    <w:p w14:paraId="0F5D6FD8" w14:textId="5D1B431F" w:rsidR="00F25B5C" w:rsidRDefault="00F25B5C" w:rsidP="000F5152">
      <w:pPr>
        <w:pStyle w:val="BodyText"/>
        <w:numPr>
          <w:ilvl w:val="0"/>
          <w:numId w:val="26"/>
        </w:numPr>
      </w:pPr>
      <w:r w:rsidRPr="00F57895">
        <w:lastRenderedPageBreak/>
        <w:t>Radiological Controls. The radiological controls performance area includes the inspectable areas pertaining to radiation protection</w:t>
      </w:r>
      <w:ins w:id="103" w:author="Author">
        <w:r w:rsidR="00BF722C">
          <w:t>,</w:t>
        </w:r>
      </w:ins>
      <w:r w:rsidR="00E5168E">
        <w:t xml:space="preserve"> </w:t>
      </w:r>
      <w:r w:rsidRPr="00F57895">
        <w:t>environmental protection</w:t>
      </w:r>
      <w:ins w:id="104" w:author="Author">
        <w:r w:rsidR="00BF722C">
          <w:t>, and transportation</w:t>
        </w:r>
      </w:ins>
      <w:r w:rsidR="00806063">
        <w:t>.</w:t>
      </w:r>
    </w:p>
    <w:p w14:paraId="267B5E0C" w14:textId="7FAAF244" w:rsidR="006B2D8F" w:rsidRDefault="006B2D8F" w:rsidP="000F5152">
      <w:pPr>
        <w:pStyle w:val="BodyText"/>
        <w:numPr>
          <w:ilvl w:val="0"/>
          <w:numId w:val="26"/>
        </w:numPr>
      </w:pPr>
      <w:ins w:id="105" w:author="Author">
        <w:r>
          <w:t>Facility Support</w:t>
        </w:r>
        <w:r w:rsidR="004E23E1">
          <w:t xml:space="preserve">. The facility support performance area includes the inspectable areas </w:t>
        </w:r>
        <w:r w:rsidR="00E43AE1">
          <w:t xml:space="preserve">pertaining to emergency preparedness, plant modifications (annual), plant </w:t>
        </w:r>
        <w:r w:rsidR="00831DC5">
          <w:t>modifications (triennial)</w:t>
        </w:r>
        <w:r w:rsidR="00BB2643">
          <w:t>, and</w:t>
        </w:r>
        <w:r w:rsidR="006874C6">
          <w:t xml:space="preserve"> the</w:t>
        </w:r>
        <w:r w:rsidR="00BB2643">
          <w:t xml:space="preserve"> corrective action program.</w:t>
        </w:r>
      </w:ins>
    </w:p>
    <w:p w14:paraId="7DED60EB" w14:textId="49120702" w:rsidR="00E5168E" w:rsidRDefault="00E5168E" w:rsidP="000F5152">
      <w:pPr>
        <w:pStyle w:val="BodyText"/>
        <w:numPr>
          <w:ilvl w:val="0"/>
          <w:numId w:val="26"/>
        </w:numPr>
        <w:rPr>
          <w:rFonts w:ascii="ArialMT" w:hAnsi="ArialMT" w:cs="ArialMT"/>
        </w:rPr>
      </w:pPr>
      <w:r>
        <w:t>Other Areas. This performance area is intended to include special issues that may arise on an occasional basis but are not</w:t>
      </w:r>
      <w:ins w:id="106" w:author="Author">
        <w:r w:rsidR="00DE0138">
          <w:t xml:space="preserve"> </w:t>
        </w:r>
        <w:r w:rsidR="005E1208">
          <w:t>routinely</w:t>
        </w:r>
      </w:ins>
      <w:r>
        <w:t xml:space="preserve"> included unless the significance</w:t>
      </w:r>
      <w:r w:rsidRPr="35661DB6">
        <w:rPr>
          <w:rFonts w:ascii="ArialMT" w:hAnsi="ArialMT" w:cs="ArialMT"/>
        </w:rPr>
        <w:t xml:space="preserve"> of the issue rises to a level that is perceived to affect the quality of licensee performance.</w:t>
      </w:r>
    </w:p>
    <w:p w14:paraId="42070F2E" w14:textId="1EAFEB67" w:rsidR="00F25B5C" w:rsidRPr="008771D4" w:rsidRDefault="00D80292" w:rsidP="005F36D5">
      <w:pPr>
        <w:pStyle w:val="Heading2"/>
      </w:pPr>
      <w:bookmarkStart w:id="107" w:name="_Toc335913796"/>
      <w:bookmarkStart w:id="108" w:name="_Toc201565093"/>
      <w:r w:rsidRPr="005F36D5">
        <w:rPr>
          <w:rStyle w:val="Heading2Char"/>
        </w:rPr>
        <w:t>04.</w:t>
      </w:r>
      <w:ins w:id="109" w:author="Author">
        <w:r w:rsidR="00574602" w:rsidRPr="005F36D5">
          <w:rPr>
            <w:rStyle w:val="Heading2Char"/>
          </w:rPr>
          <w:t>0</w:t>
        </w:r>
        <w:r w:rsidR="00574602">
          <w:rPr>
            <w:rStyle w:val="Heading2Char"/>
          </w:rPr>
          <w:t>6</w:t>
        </w:r>
      </w:ins>
      <w:r w:rsidRPr="005F36D5">
        <w:rPr>
          <w:rStyle w:val="Heading2Char"/>
        </w:rPr>
        <w:tab/>
      </w:r>
      <w:r w:rsidR="00F25B5C" w:rsidRPr="008771D4">
        <w:rPr>
          <w:rStyle w:val="Heading2Char"/>
        </w:rPr>
        <w:t xml:space="preserve">Program Adjustment </w:t>
      </w:r>
      <w:bookmarkEnd w:id="107"/>
      <w:r w:rsidR="00F25B5C" w:rsidRPr="008771D4">
        <w:rPr>
          <w:rStyle w:val="Heading2Char"/>
        </w:rPr>
        <w:t>Reviews.</w:t>
      </w:r>
      <w:bookmarkEnd w:id="108"/>
    </w:p>
    <w:p w14:paraId="71EF934B" w14:textId="473CB476" w:rsidR="00084492" w:rsidRPr="008771D4" w:rsidRDefault="00084492" w:rsidP="00084492">
      <w:pPr>
        <w:pStyle w:val="BodyText3"/>
        <w:rPr>
          <w:ins w:id="110" w:author="Author"/>
          <w:rFonts w:ascii="Times New Roman" w:hAnsi="Times New Roman"/>
        </w:rPr>
      </w:pPr>
      <w:ins w:id="111" w:author="Author">
        <w:r w:rsidRPr="0BA4B66A">
          <w:t xml:space="preserve">The Region may conduct </w:t>
        </w:r>
        <w:r>
          <w:t xml:space="preserve">program adjustment reviews to </w:t>
        </w:r>
        <w:r w:rsidRPr="0BA4B66A">
          <w:t>adjust</w:t>
        </w:r>
        <w:r>
          <w:t xml:space="preserve"> the inspection program</w:t>
        </w:r>
        <w:r w:rsidRPr="0BA4B66A">
          <w:t xml:space="preserve"> to address </w:t>
        </w:r>
        <w:r>
          <w:t xml:space="preserve">emergent </w:t>
        </w:r>
        <w:r w:rsidRPr="0BA4B66A">
          <w:t>plant performance</w:t>
        </w:r>
        <w:r>
          <w:t xml:space="preserve"> issues (e.g., following issuance of significant enforcement action)</w:t>
        </w:r>
        <w:r w:rsidRPr="0BA4B66A">
          <w:t>. Th</w:t>
        </w:r>
        <w:r>
          <w:t>e</w:t>
        </w:r>
        <w:r w:rsidRPr="0BA4B66A">
          <w:t xml:space="preserve"> </w:t>
        </w:r>
        <w:r>
          <w:t>p</w:t>
        </w:r>
        <w:r w:rsidRPr="0BA4B66A">
          <w:t xml:space="preserve">rogram </w:t>
        </w:r>
        <w:r>
          <w:t>a</w:t>
        </w:r>
        <w:r w:rsidRPr="0BA4B66A">
          <w:t xml:space="preserve">djustment </w:t>
        </w:r>
        <w:r>
          <w:t>r</w:t>
        </w:r>
        <w:r w:rsidRPr="0BA4B66A">
          <w:t>eview</w:t>
        </w:r>
        <w:r>
          <w:t>s</w:t>
        </w:r>
        <w:r w:rsidRPr="0BA4B66A">
          <w:t xml:space="preserve"> help to ensure that recommendations to the Director, Division of Fuel </w:t>
        </w:r>
        <w:r>
          <w:t>Management (DFM)</w:t>
        </w:r>
        <w:r w:rsidR="00BC454C">
          <w:t>,</w:t>
        </w:r>
        <w:r w:rsidRPr="0BA4B66A">
          <w:t xml:space="preserve"> for adjustments to the inspection program accurately reflect emergent licensee performance issues that may reveal themselves </w:t>
        </w:r>
        <w:r>
          <w:t>during</w:t>
        </w:r>
        <w:r w:rsidRPr="0BA4B66A">
          <w:t xml:space="preserve"> the </w:t>
        </w:r>
        <w:r>
          <w:t>current</w:t>
        </w:r>
        <w:r w:rsidRPr="0BA4B66A">
          <w:t xml:space="preserve"> performance assessment period. </w:t>
        </w:r>
        <w:r>
          <w:t>It is not the</w:t>
        </w:r>
        <w:r w:rsidRPr="0BA4B66A">
          <w:t xml:space="preserve"> goal of a </w:t>
        </w:r>
        <w:r w:rsidR="0010034B">
          <w:t>p</w:t>
        </w:r>
        <w:r w:rsidRPr="0BA4B66A">
          <w:t xml:space="preserve">rogram </w:t>
        </w:r>
        <w:r w:rsidR="0010034B">
          <w:t>a</w:t>
        </w:r>
        <w:r w:rsidRPr="0BA4B66A">
          <w:t xml:space="preserve">djustment </w:t>
        </w:r>
        <w:r w:rsidR="0010034B">
          <w:t>r</w:t>
        </w:r>
        <w:r w:rsidRPr="0BA4B66A">
          <w:t>eview to formally identify ANIs, as these are typically identified during the comprehensive LPR.</w:t>
        </w:r>
      </w:ins>
    </w:p>
    <w:p w14:paraId="1FB8187D" w14:textId="457B702D" w:rsidR="00F25B5C" w:rsidRPr="008771D4" w:rsidRDefault="00D80292" w:rsidP="005F36D5">
      <w:pPr>
        <w:pStyle w:val="Heading2"/>
        <w:rPr>
          <w:rStyle w:val="Heading2Char"/>
        </w:rPr>
      </w:pPr>
      <w:bookmarkStart w:id="112" w:name="_Toc335913797"/>
      <w:bookmarkStart w:id="113" w:name="_Toc201565094"/>
      <w:r w:rsidRPr="005F36D5">
        <w:rPr>
          <w:rStyle w:val="Heading2Char"/>
        </w:rPr>
        <w:t>04.0</w:t>
      </w:r>
      <w:ins w:id="114" w:author="Author">
        <w:r w:rsidR="00BC47CD">
          <w:rPr>
            <w:rStyle w:val="Heading2Char"/>
          </w:rPr>
          <w:t>7</w:t>
        </w:r>
      </w:ins>
      <w:r w:rsidR="005F36D5" w:rsidRPr="005F36D5">
        <w:rPr>
          <w:rStyle w:val="Heading2Char"/>
        </w:rPr>
        <w:tab/>
      </w:r>
      <w:r w:rsidR="00F25B5C" w:rsidRPr="008771D4">
        <w:rPr>
          <w:rStyle w:val="Heading2Char"/>
        </w:rPr>
        <w:t>Safety-significant</w:t>
      </w:r>
      <w:bookmarkEnd w:id="112"/>
      <w:r w:rsidR="00F25B5C" w:rsidRPr="008771D4">
        <w:rPr>
          <w:rStyle w:val="Heading2Char"/>
        </w:rPr>
        <w:t>.</w:t>
      </w:r>
      <w:bookmarkEnd w:id="113"/>
    </w:p>
    <w:p w14:paraId="59840063" w14:textId="21CC82D3" w:rsidR="00F25B5C" w:rsidRPr="008771D4" w:rsidRDefault="00F25B5C" w:rsidP="00AA239D">
      <w:pPr>
        <w:pStyle w:val="BodyText"/>
      </w:pPr>
      <w:r>
        <w:t>A term used in this IMC applicable to</w:t>
      </w:r>
      <w:r w:rsidR="00701D62">
        <w:t xml:space="preserve"> a</w:t>
      </w:r>
      <w:r>
        <w:t xml:space="preserve"> finding</w:t>
      </w:r>
      <w:ins w:id="115" w:author="Author">
        <w:r w:rsidR="3F0CFFFC">
          <w:t xml:space="preserve"> – whether self-revealing, identified through inspection, audit, damage assessment</w:t>
        </w:r>
        <w:r w:rsidR="00566F37">
          <w:t>,</w:t>
        </w:r>
        <w:r w:rsidR="3F0CFFFC">
          <w:t xml:space="preserve"> or other means – that degrades a </w:t>
        </w:r>
      </w:ins>
      <w:r>
        <w:t>safety</w:t>
      </w:r>
      <w:ins w:id="116" w:author="Author">
        <w:r w:rsidR="4F102EB3">
          <w:t xml:space="preserve"> measure or function and creates a vulnerability that meets the criteria for escalated enfor</w:t>
        </w:r>
        <w:r w:rsidR="50C6E1AD">
          <w:t>cement</w:t>
        </w:r>
      </w:ins>
      <w:r w:rsidR="00806063">
        <w:t>.</w:t>
      </w:r>
    </w:p>
    <w:p w14:paraId="45316F39" w14:textId="714340FE" w:rsidR="00F25B5C" w:rsidRPr="008771D4" w:rsidRDefault="005F36D5" w:rsidP="005F36D5">
      <w:pPr>
        <w:pStyle w:val="Heading2"/>
        <w:rPr>
          <w:rStyle w:val="Heading2Char"/>
        </w:rPr>
      </w:pPr>
      <w:bookmarkStart w:id="117" w:name="_Toc335913798"/>
      <w:bookmarkStart w:id="118" w:name="_Toc201565095"/>
      <w:r w:rsidRPr="005F36D5">
        <w:rPr>
          <w:rStyle w:val="Heading2Char"/>
        </w:rPr>
        <w:t>04.0</w:t>
      </w:r>
      <w:ins w:id="119" w:author="Author">
        <w:r w:rsidR="00BC47CD">
          <w:rPr>
            <w:rStyle w:val="Heading2Char"/>
          </w:rPr>
          <w:t>8</w:t>
        </w:r>
      </w:ins>
      <w:r w:rsidRPr="005F36D5">
        <w:rPr>
          <w:rStyle w:val="Heading2Char"/>
        </w:rPr>
        <w:tab/>
      </w:r>
      <w:r w:rsidR="00F25B5C" w:rsidRPr="008771D4">
        <w:rPr>
          <w:rStyle w:val="Heading2Char"/>
        </w:rPr>
        <w:t>Security-significant</w:t>
      </w:r>
      <w:bookmarkEnd w:id="117"/>
      <w:r w:rsidR="00F25B5C" w:rsidRPr="008771D4">
        <w:rPr>
          <w:rStyle w:val="Heading2Char"/>
        </w:rPr>
        <w:t>.</w:t>
      </w:r>
      <w:bookmarkEnd w:id="118"/>
    </w:p>
    <w:p w14:paraId="7AE9E86E" w14:textId="3F493C08" w:rsidR="00F25B5C" w:rsidRPr="008771D4" w:rsidRDefault="00F25B5C" w:rsidP="00AA239D">
      <w:pPr>
        <w:pStyle w:val="BodyText"/>
        <w:rPr>
          <w:rFonts w:cs="Times New Roman"/>
        </w:rPr>
      </w:pPr>
      <w:r w:rsidRPr="008771D4">
        <w:t>A term used in this IMC applicable to a finding – whether self-revealing, identified through inspection, audit, damage assessment</w:t>
      </w:r>
      <w:ins w:id="120" w:author="Author">
        <w:r w:rsidR="00566F37">
          <w:t>,</w:t>
        </w:r>
      </w:ins>
      <w:r w:rsidRPr="008771D4">
        <w:t xml:space="preserve"> or other means – that degrades a security measure or function and creates a vulnerability that meets the criteria for</w:t>
      </w:r>
      <w:r w:rsidR="00CD2024">
        <w:t xml:space="preserve"> e</w:t>
      </w:r>
      <w:r w:rsidR="00014C68">
        <w:t>scalated enforcement.</w:t>
      </w:r>
    </w:p>
    <w:p w14:paraId="7108A452" w14:textId="31D7C76C" w:rsidR="00F25B5C" w:rsidRPr="008771D4" w:rsidRDefault="00F25B5C" w:rsidP="00F348C0">
      <w:pPr>
        <w:pStyle w:val="Heading1"/>
      </w:pPr>
      <w:bookmarkStart w:id="121" w:name="_Toc201565096"/>
      <w:r w:rsidRPr="008771D4">
        <w:t>2604-0</w:t>
      </w:r>
      <w:r w:rsidR="008649AD">
        <w:t>5</w:t>
      </w:r>
      <w:r w:rsidRPr="008771D4">
        <w:tab/>
        <w:t>RESPONSIBILITIES AND AUTHORITIES</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121"/>
    </w:p>
    <w:p w14:paraId="4D979D93" w14:textId="587DEE17" w:rsidR="00F751BF" w:rsidRPr="008771D4" w:rsidRDefault="00F751BF" w:rsidP="006212FB">
      <w:pPr>
        <w:pStyle w:val="Heading2"/>
      </w:pPr>
      <w:bookmarkStart w:id="122" w:name="_Toc335913803"/>
      <w:bookmarkStart w:id="123" w:name="_Toc201565097"/>
      <w:bookmarkEnd w:id="46"/>
      <w:r w:rsidRPr="008771D4">
        <w:t>05.01</w:t>
      </w:r>
      <w:r w:rsidRPr="008771D4">
        <w:tab/>
        <w:t>Director, Office of Nuclear Material Safety and Safeguards (NMSS).</w:t>
      </w:r>
      <w:bookmarkEnd w:id="122"/>
      <w:bookmarkEnd w:id="123"/>
    </w:p>
    <w:p w14:paraId="4D979D95" w14:textId="53A3A99F" w:rsidR="00F751BF" w:rsidRPr="008771D4" w:rsidRDefault="00F751BF" w:rsidP="000F5152">
      <w:pPr>
        <w:pStyle w:val="BodyText"/>
        <w:numPr>
          <w:ilvl w:val="0"/>
          <w:numId w:val="6"/>
        </w:numPr>
      </w:pPr>
      <w:r w:rsidRPr="008771D4">
        <w:t>At the Director’s discretion, may request</w:t>
      </w:r>
      <w:ins w:id="124" w:author="Author">
        <w:r w:rsidR="00265D3A">
          <w:t xml:space="preserve"> a</w:t>
        </w:r>
      </w:ins>
      <w:r w:rsidRPr="008771D4">
        <w:t xml:space="preserve"> briefing</w:t>
      </w:r>
      <w:ins w:id="125" w:author="Author">
        <w:r w:rsidR="00265D3A">
          <w:t>(s)</w:t>
        </w:r>
      </w:ins>
      <w:r w:rsidRPr="008771D4">
        <w:t xml:space="preserve"> from staff on licensee performance if an ANI is identified.</w:t>
      </w:r>
    </w:p>
    <w:p w14:paraId="4D979D97" w14:textId="01EB67EF" w:rsidR="00F751BF" w:rsidRPr="008771D4" w:rsidRDefault="003A0489" w:rsidP="000F5152">
      <w:pPr>
        <w:pStyle w:val="BodyText"/>
        <w:numPr>
          <w:ilvl w:val="0"/>
          <w:numId w:val="6"/>
        </w:numPr>
      </w:pPr>
      <w:ins w:id="126" w:author="Author">
        <w:r w:rsidRPr="003A0489">
          <w:t xml:space="preserve">At the </w:t>
        </w:r>
        <w:r w:rsidR="00392DF0">
          <w:t xml:space="preserve">Director’s </w:t>
        </w:r>
        <w:r w:rsidRPr="003A0489">
          <w:t>discretion</w:t>
        </w:r>
        <w:r w:rsidR="00E26893">
          <w:t xml:space="preserve">, </w:t>
        </w:r>
        <w:r w:rsidRPr="003A0489">
          <w:t xml:space="preserve">may participate in LPR </w:t>
        </w:r>
        <w:r w:rsidR="002A0AA6">
          <w:t>p</w:t>
        </w:r>
        <w:r w:rsidRPr="003A0489">
          <w:t>ublic/</w:t>
        </w:r>
        <w:r w:rsidR="002A0AA6">
          <w:t>s</w:t>
        </w:r>
        <w:r w:rsidRPr="003A0489">
          <w:t>afeguards meetings for facilities with two or more ANIs or an ANI in the same performance area over two consecutive assessment periods.</w:t>
        </w:r>
      </w:ins>
    </w:p>
    <w:p w14:paraId="4D979D99" w14:textId="260F7D66" w:rsidR="00F751BF" w:rsidRPr="008771D4" w:rsidRDefault="00F751BF" w:rsidP="00D80292">
      <w:pPr>
        <w:pStyle w:val="Heading2"/>
      </w:pPr>
      <w:bookmarkStart w:id="127" w:name="_Toc335913804"/>
      <w:bookmarkStart w:id="128" w:name="_Toc201565098"/>
      <w:r w:rsidRPr="008771D4">
        <w:t>05.02</w:t>
      </w:r>
      <w:r w:rsidRPr="008771D4">
        <w:tab/>
        <w:t>Regional Administrator, Region II.</w:t>
      </w:r>
      <w:bookmarkEnd w:id="127"/>
      <w:bookmarkEnd w:id="128"/>
    </w:p>
    <w:p w14:paraId="4D979D9B" w14:textId="24B2BAAE" w:rsidR="00F751BF" w:rsidRPr="00A90883" w:rsidRDefault="00F751BF" w:rsidP="000F5152">
      <w:pPr>
        <w:pStyle w:val="BodyText"/>
        <w:numPr>
          <w:ilvl w:val="0"/>
          <w:numId w:val="19"/>
        </w:numPr>
      </w:pPr>
      <w:r w:rsidRPr="00A90883">
        <w:t>At the Regional Administrator’s discretion, may request</w:t>
      </w:r>
      <w:ins w:id="129" w:author="Author">
        <w:r w:rsidR="00267DBA">
          <w:t xml:space="preserve"> a</w:t>
        </w:r>
      </w:ins>
      <w:r w:rsidRPr="00A90883">
        <w:t xml:space="preserve"> briefing</w:t>
      </w:r>
      <w:ins w:id="130" w:author="Author">
        <w:r w:rsidR="00267DBA">
          <w:t>(s)</w:t>
        </w:r>
      </w:ins>
      <w:r w:rsidRPr="00A90883">
        <w:t xml:space="preserve"> from staff on licensee performance if an ANI is identified.</w:t>
      </w:r>
    </w:p>
    <w:p w14:paraId="4D979D9D" w14:textId="0941F3D0" w:rsidR="00F751BF" w:rsidRPr="00A90883" w:rsidRDefault="00F751BF" w:rsidP="000F5152">
      <w:pPr>
        <w:pStyle w:val="BodyText"/>
        <w:numPr>
          <w:ilvl w:val="0"/>
          <w:numId w:val="6"/>
        </w:numPr>
      </w:pPr>
      <w:r w:rsidRPr="00A90883">
        <w:lastRenderedPageBreak/>
        <w:t>At the Regional Administrator’s discretion</w:t>
      </w:r>
      <w:ins w:id="131" w:author="Author">
        <w:r w:rsidR="00B37406">
          <w:t xml:space="preserve">, </w:t>
        </w:r>
      </w:ins>
      <w:r w:rsidRPr="00A90883">
        <w:t xml:space="preserve">may meet with licensee senior management, after being briefed by NRC staff, to discuss </w:t>
      </w:r>
      <w:proofErr w:type="gramStart"/>
      <w:r w:rsidRPr="00A90883">
        <w:t>results</w:t>
      </w:r>
      <w:proofErr w:type="gramEnd"/>
      <w:r w:rsidRPr="00A90883">
        <w:t xml:space="preserve"> of the review.</w:t>
      </w:r>
    </w:p>
    <w:p w14:paraId="5885692D" w14:textId="5FBF68F5" w:rsidR="003A0489" w:rsidRPr="003A0489" w:rsidRDefault="00392DF0" w:rsidP="000F5152">
      <w:pPr>
        <w:pStyle w:val="BodyText"/>
        <w:numPr>
          <w:ilvl w:val="0"/>
          <w:numId w:val="6"/>
        </w:numPr>
        <w:rPr>
          <w:ins w:id="132" w:author="Author"/>
          <w:rFonts w:eastAsiaTheme="majorEastAsia" w:cstheme="majorBidi"/>
        </w:rPr>
      </w:pPr>
      <w:ins w:id="133" w:author="Author">
        <w:r>
          <w:t>T</w:t>
        </w:r>
      </w:ins>
      <w:r w:rsidR="00F751BF" w:rsidRPr="00A90883">
        <w:t>he Regional Administrator</w:t>
      </w:r>
      <w:r w:rsidR="005350CF">
        <w:t xml:space="preserve"> </w:t>
      </w:r>
      <w:ins w:id="134" w:author="Author">
        <w:r w:rsidR="00431093">
          <w:t>(or designee)</w:t>
        </w:r>
      </w:ins>
      <w:r w:rsidR="00806063">
        <w:t xml:space="preserve"> </w:t>
      </w:r>
      <w:ins w:id="135" w:author="Author">
        <w:r w:rsidR="0026053A">
          <w:t xml:space="preserve">may </w:t>
        </w:r>
        <w:r>
          <w:t>p</w:t>
        </w:r>
        <w:r w:rsidR="003A0489" w:rsidRPr="003A0489">
          <w:rPr>
            <w:rFonts w:eastAsiaTheme="majorEastAsia" w:cstheme="majorBidi"/>
          </w:rPr>
          <w:t xml:space="preserve">articipate in LPR </w:t>
        </w:r>
        <w:r w:rsidR="002A0AA6">
          <w:rPr>
            <w:rFonts w:eastAsiaTheme="majorEastAsia" w:cstheme="majorBidi"/>
          </w:rPr>
          <w:t>p</w:t>
        </w:r>
        <w:r w:rsidR="003A0489" w:rsidRPr="003A0489">
          <w:rPr>
            <w:rFonts w:eastAsiaTheme="majorEastAsia" w:cstheme="majorBidi"/>
          </w:rPr>
          <w:t>ublic/</w:t>
        </w:r>
        <w:r w:rsidR="002A0AA6">
          <w:rPr>
            <w:rFonts w:eastAsiaTheme="majorEastAsia" w:cstheme="majorBidi"/>
          </w:rPr>
          <w:t>s</w:t>
        </w:r>
        <w:r w:rsidR="003A0489" w:rsidRPr="003A0489">
          <w:rPr>
            <w:rFonts w:eastAsiaTheme="majorEastAsia" w:cstheme="majorBidi"/>
          </w:rPr>
          <w:t>afeguards meetings for facilities with two or more ANIs or an ANI in the same performance area over two consecutive assessment periods.</w:t>
        </w:r>
      </w:ins>
    </w:p>
    <w:p w14:paraId="4D979DA1" w14:textId="48EE4E62" w:rsidR="00F751BF" w:rsidRPr="008771D4" w:rsidRDefault="00F751BF" w:rsidP="00D80292">
      <w:pPr>
        <w:pStyle w:val="Heading2"/>
      </w:pPr>
      <w:bookmarkStart w:id="136" w:name="_Toc335913805"/>
      <w:bookmarkStart w:id="137" w:name="_Toc201565099"/>
      <w:r w:rsidRPr="008771D4">
        <w:t>05.03</w:t>
      </w:r>
      <w:r w:rsidRPr="008771D4">
        <w:tab/>
        <w:t xml:space="preserve">Director, Division of Fuel </w:t>
      </w:r>
      <w:r w:rsidR="00F57E77">
        <w:t>Management</w:t>
      </w:r>
      <w:r w:rsidRPr="008771D4">
        <w:t xml:space="preserve"> (</w:t>
      </w:r>
      <w:r w:rsidR="00F57E77">
        <w:t>DFM</w:t>
      </w:r>
      <w:r w:rsidRPr="008771D4">
        <w:t>).</w:t>
      </w:r>
      <w:bookmarkEnd w:id="136"/>
      <w:bookmarkEnd w:id="137"/>
    </w:p>
    <w:p w14:paraId="4D979DA3" w14:textId="77777777" w:rsidR="00F751BF" w:rsidRPr="00950E1F" w:rsidRDefault="00F751BF" w:rsidP="000F5152">
      <w:pPr>
        <w:pStyle w:val="BodyText"/>
        <w:numPr>
          <w:ilvl w:val="0"/>
          <w:numId w:val="18"/>
        </w:numPr>
      </w:pPr>
      <w:r w:rsidRPr="00950E1F">
        <w:t>Maintains this IMC by revising it periodically on behalf of NMSS (program</w:t>
      </w:r>
      <w:r w:rsidR="00494E81" w:rsidRPr="00950E1F">
        <w:t xml:space="preserve"> </w:t>
      </w:r>
      <w:r w:rsidRPr="00950E1F">
        <w:t>office).</w:t>
      </w:r>
    </w:p>
    <w:p w14:paraId="4D979DA5" w14:textId="7941D758" w:rsidR="00F751BF" w:rsidRPr="008771D4" w:rsidRDefault="00F751BF" w:rsidP="000F5152">
      <w:pPr>
        <w:pStyle w:val="BodyText"/>
        <w:numPr>
          <w:ilvl w:val="0"/>
          <w:numId w:val="6"/>
        </w:numPr>
      </w:pPr>
      <w:r w:rsidRPr="00950E1F">
        <w:t>Provides for the appropriate branch-level personnel to participate in licensee performance reviews</w:t>
      </w:r>
      <w:r w:rsidRPr="008771D4">
        <w:t xml:space="preserve"> of the fuel cycle facilities in coordination with the regional staff.</w:t>
      </w:r>
    </w:p>
    <w:p w14:paraId="4D979DA7" w14:textId="15DC9811" w:rsidR="00F751BF" w:rsidRPr="008771D4" w:rsidRDefault="00F751BF" w:rsidP="000F5152">
      <w:pPr>
        <w:pStyle w:val="BodyText"/>
        <w:numPr>
          <w:ilvl w:val="0"/>
          <w:numId w:val="6"/>
        </w:numPr>
      </w:pPr>
      <w:r w:rsidRPr="008771D4">
        <w:t>Coordinates with the Director, Office of Nuclear Security and Incident Response (NSIR) and the Director, Division of Fuel</w:t>
      </w:r>
      <w:ins w:id="138" w:author="Author">
        <w:r w:rsidR="00A60D5A">
          <w:t>s,</w:t>
        </w:r>
      </w:ins>
      <w:r w:rsidR="006C19DA">
        <w:t xml:space="preserve"> </w:t>
      </w:r>
      <w:ins w:id="139" w:author="Author">
        <w:r w:rsidR="00A60D5A" w:rsidRPr="007C4C8E">
          <w:rPr>
            <w:rFonts w:eastAsia="Yu Gothic Light"/>
          </w:rPr>
          <w:t xml:space="preserve">Radiological Safety, and Security (DFRSS) </w:t>
        </w:r>
      </w:ins>
      <w:r w:rsidRPr="008771D4">
        <w:t>in the event that technical expertise is required.</w:t>
      </w:r>
    </w:p>
    <w:p w14:paraId="4D979DA9" w14:textId="4785B8B9" w:rsidR="00F751BF" w:rsidRPr="008771D4" w:rsidRDefault="00F751BF" w:rsidP="000F5152">
      <w:pPr>
        <w:pStyle w:val="BodyText"/>
        <w:numPr>
          <w:ilvl w:val="0"/>
          <w:numId w:val="6"/>
        </w:numPr>
      </w:pPr>
      <w:r w:rsidRPr="008771D4">
        <w:t>Comments and concurs on</w:t>
      </w:r>
      <w:del w:id="140" w:author="Author">
        <w:r w:rsidRPr="008771D4" w:rsidDel="00CE4266">
          <w:delText xml:space="preserve"> </w:delText>
        </w:r>
      </w:del>
      <w:r w:rsidRPr="008771D4">
        <w:t xml:space="preserve">LPR </w:t>
      </w:r>
      <w:ins w:id="141" w:author="Author">
        <w:r w:rsidR="00B47B48">
          <w:t>l</w:t>
        </w:r>
      </w:ins>
      <w:r w:rsidRPr="008771D4">
        <w:t>etter</w:t>
      </w:r>
      <w:ins w:id="142" w:author="Author">
        <w:r w:rsidR="002D1429">
          <w:t xml:space="preserve">s </w:t>
        </w:r>
        <w:r w:rsidR="008365D5">
          <w:t xml:space="preserve">for facilities </w:t>
        </w:r>
        <w:r w:rsidR="002D1429">
          <w:t>with an ANI</w:t>
        </w:r>
      </w:ins>
      <w:r w:rsidRPr="008771D4">
        <w:t>.</w:t>
      </w:r>
    </w:p>
    <w:p w14:paraId="4D979DAB" w14:textId="700C79BB" w:rsidR="00F751BF" w:rsidRPr="00EF6ECE" w:rsidRDefault="00956DFD" w:rsidP="000F5152">
      <w:pPr>
        <w:pStyle w:val="BodyText"/>
        <w:numPr>
          <w:ilvl w:val="0"/>
          <w:numId w:val="6"/>
        </w:numPr>
      </w:pPr>
      <w:ins w:id="143" w:author="Author">
        <w:r w:rsidRPr="003A0489">
          <w:t xml:space="preserve">At the </w:t>
        </w:r>
        <w:r>
          <w:t xml:space="preserve">Director’s </w:t>
        </w:r>
        <w:r w:rsidRPr="003A0489">
          <w:t>discretion</w:t>
        </w:r>
        <w:r w:rsidR="00431093">
          <w:t>,</w:t>
        </w:r>
        <w:r w:rsidRPr="003A0489">
          <w:t xml:space="preserve"> may participate in LPR </w:t>
        </w:r>
        <w:r w:rsidR="00B47B48">
          <w:t>p</w:t>
        </w:r>
        <w:r w:rsidRPr="003A0489">
          <w:t>ublic/</w:t>
        </w:r>
        <w:r w:rsidR="00B47B48">
          <w:t>s</w:t>
        </w:r>
        <w:r w:rsidRPr="003A0489">
          <w:t>afeguards meetings for facilities with two or more ANIs or an ANI in the same performance area over two consecutive assessment periods.</w:t>
        </w:r>
      </w:ins>
    </w:p>
    <w:p w14:paraId="4D979DAD" w14:textId="77777777" w:rsidR="00F751BF" w:rsidRPr="008771D4" w:rsidRDefault="00F751BF" w:rsidP="000F5152">
      <w:pPr>
        <w:pStyle w:val="BodyText"/>
        <w:numPr>
          <w:ilvl w:val="0"/>
          <w:numId w:val="6"/>
        </w:numPr>
      </w:pPr>
      <w:r w:rsidRPr="008771D4">
        <w:t>Establishes and approves modifications to the LPR program.</w:t>
      </w:r>
    </w:p>
    <w:p w14:paraId="4D979DAF" w14:textId="77777777" w:rsidR="00F751BF" w:rsidRPr="008771D4" w:rsidRDefault="00F751BF" w:rsidP="000F5152">
      <w:pPr>
        <w:pStyle w:val="BodyText"/>
        <w:numPr>
          <w:ilvl w:val="0"/>
          <w:numId w:val="6"/>
        </w:numPr>
      </w:pPr>
      <w:r w:rsidRPr="008771D4">
        <w:t>Evaluates the effectiveness of the LPR process and provides guidance/direction in the implementation of the program and provides periodic updates as necessary.</w:t>
      </w:r>
    </w:p>
    <w:p w14:paraId="4D979DB1" w14:textId="6DEF51B0" w:rsidR="00F751BF" w:rsidRPr="008771D4" w:rsidRDefault="00F751BF" w:rsidP="00874257">
      <w:pPr>
        <w:pStyle w:val="Heading2"/>
      </w:pPr>
      <w:bookmarkStart w:id="144" w:name="_Toc335913806"/>
      <w:bookmarkStart w:id="145" w:name="_Toc201565100"/>
      <w:r w:rsidRPr="008771D4">
        <w:t>05.04</w:t>
      </w:r>
      <w:r w:rsidRPr="008771D4">
        <w:tab/>
        <w:t>Director, Office of Nuclear Security and Incident Response (NSIR).</w:t>
      </w:r>
      <w:bookmarkEnd w:id="144"/>
      <w:bookmarkEnd w:id="145"/>
    </w:p>
    <w:p w14:paraId="41B1CB6D" w14:textId="111DBD8F" w:rsidR="00822A17" w:rsidRDefault="00F751BF" w:rsidP="000F5152">
      <w:pPr>
        <w:pStyle w:val="BodyText"/>
        <w:numPr>
          <w:ilvl w:val="0"/>
          <w:numId w:val="29"/>
        </w:numPr>
      </w:pPr>
      <w:r w:rsidRPr="008771D4">
        <w:t xml:space="preserve">Provides support to NMSS in the event technical </w:t>
      </w:r>
      <w:r w:rsidR="0006150C">
        <w:t xml:space="preserve">security </w:t>
      </w:r>
      <w:r w:rsidRPr="008771D4">
        <w:t>expertise is required.</w:t>
      </w:r>
      <w:bookmarkStart w:id="146" w:name="_Toc335913807"/>
    </w:p>
    <w:p w14:paraId="4D979DB4" w14:textId="3CFDCABA" w:rsidR="00F751BF" w:rsidRPr="008771D4" w:rsidRDefault="00F751BF" w:rsidP="00874257">
      <w:pPr>
        <w:pStyle w:val="Heading2"/>
      </w:pPr>
      <w:bookmarkStart w:id="147" w:name="_Toc201565101"/>
      <w:r w:rsidRPr="00CC48F6">
        <w:t>05.05</w:t>
      </w:r>
      <w:r w:rsidRPr="00CC48F6">
        <w:tab/>
      </w:r>
      <w:r w:rsidRPr="008771D4">
        <w:t>Director, Division of Fuel</w:t>
      </w:r>
      <w:ins w:id="148" w:author="Author">
        <w:r w:rsidR="00A60D5A">
          <w:t xml:space="preserve">s, </w:t>
        </w:r>
        <w:r w:rsidR="00A60D5A" w:rsidRPr="007C4C8E">
          <w:rPr>
            <w:rFonts w:eastAsia="Yu Gothic Light"/>
          </w:rPr>
          <w:t>Radiological Safety, and Security (DFRSS)</w:t>
        </w:r>
      </w:ins>
      <w:r w:rsidRPr="008771D4">
        <w:t>.</w:t>
      </w:r>
      <w:bookmarkEnd w:id="146"/>
      <w:bookmarkEnd w:id="147"/>
    </w:p>
    <w:p w14:paraId="4D979DB6" w14:textId="7CA88049" w:rsidR="00F751BF" w:rsidRPr="008771D4" w:rsidRDefault="00F751BF" w:rsidP="000F5152">
      <w:pPr>
        <w:pStyle w:val="BodyText"/>
        <w:numPr>
          <w:ilvl w:val="0"/>
          <w:numId w:val="17"/>
        </w:numPr>
      </w:pPr>
      <w:r w:rsidRPr="008771D4">
        <w:t>Coordinates scheduling of licensee performance review activities in accordance with this IMC for operating fuel cycle facilities</w:t>
      </w:r>
      <w:ins w:id="149" w:author="Author">
        <w:r w:rsidRPr="008771D4">
          <w:t xml:space="preserve"> </w:t>
        </w:r>
        <w:r w:rsidR="00D8526D">
          <w:t>or for</w:t>
        </w:r>
        <w:r w:rsidR="00517E0C" w:rsidRPr="008771D4">
          <w:t xml:space="preserve"> </w:t>
        </w:r>
        <w:r w:rsidR="00517E0C">
          <w:t xml:space="preserve">the </w:t>
        </w:r>
        <w:r w:rsidR="00517E0C" w:rsidRPr="008771D4">
          <w:t>operating portion of the facilities which have both operation and construction</w:t>
        </w:r>
      </w:ins>
      <w:r w:rsidRPr="008771D4">
        <w:t>.</w:t>
      </w:r>
    </w:p>
    <w:p w14:paraId="4D979DB8" w14:textId="78F79D04" w:rsidR="00F751BF" w:rsidRPr="008771D4" w:rsidRDefault="00F751BF" w:rsidP="000F5152">
      <w:pPr>
        <w:pStyle w:val="BodyText"/>
        <w:numPr>
          <w:ilvl w:val="0"/>
          <w:numId w:val="6"/>
        </w:numPr>
      </w:pPr>
      <w:r w:rsidRPr="008771D4">
        <w:t>Leads and provides for the appropriate branch-level personnel to conduct licensee performance reviews of fuel cycle facilities.</w:t>
      </w:r>
    </w:p>
    <w:p w14:paraId="4D979DBA" w14:textId="7BCC6ABF" w:rsidR="00F751BF" w:rsidRPr="008771D4" w:rsidRDefault="00F751BF" w:rsidP="000F5152">
      <w:pPr>
        <w:pStyle w:val="BodyText"/>
        <w:numPr>
          <w:ilvl w:val="0"/>
          <w:numId w:val="6"/>
        </w:numPr>
      </w:pPr>
      <w:r w:rsidRPr="008771D4">
        <w:t xml:space="preserve">Signs and approves the final LPR </w:t>
      </w:r>
      <w:ins w:id="150" w:author="Author">
        <w:r w:rsidR="00983867">
          <w:t>l</w:t>
        </w:r>
      </w:ins>
      <w:r w:rsidRPr="008771D4">
        <w:t>etter for facilities</w:t>
      </w:r>
      <w:ins w:id="151" w:author="Author">
        <w:r w:rsidR="00E0146D">
          <w:t xml:space="preserve"> with an ANI</w:t>
        </w:r>
        <w:r w:rsidR="004D5F06">
          <w:t>.</w:t>
        </w:r>
      </w:ins>
    </w:p>
    <w:p w14:paraId="4D979DBC" w14:textId="48F94DA4" w:rsidR="00F751BF" w:rsidRPr="008771D4" w:rsidRDefault="000D418F" w:rsidP="000F5152">
      <w:pPr>
        <w:pStyle w:val="BodyText"/>
        <w:numPr>
          <w:ilvl w:val="0"/>
          <w:numId w:val="6"/>
        </w:numPr>
      </w:pPr>
      <w:ins w:id="152" w:author="Author">
        <w:r>
          <w:t>P</w:t>
        </w:r>
      </w:ins>
      <w:r w:rsidR="00F751BF" w:rsidRPr="008771D4">
        <w:t>articipates in</w:t>
      </w:r>
      <w:r w:rsidR="00745311">
        <w:t xml:space="preserve"> </w:t>
      </w:r>
      <w:r w:rsidR="00F751BF" w:rsidRPr="008771D4">
        <w:t xml:space="preserve">LPR </w:t>
      </w:r>
      <w:ins w:id="153" w:author="Author">
        <w:r w:rsidR="00983867">
          <w:t>p</w:t>
        </w:r>
        <w:r w:rsidR="00983867" w:rsidRPr="008771D4">
          <w:t>ublic</w:t>
        </w:r>
      </w:ins>
      <w:r w:rsidR="00F751BF" w:rsidRPr="008771D4">
        <w:t>/</w:t>
      </w:r>
      <w:ins w:id="154" w:author="Author">
        <w:r w:rsidR="00983867">
          <w:t>s</w:t>
        </w:r>
      </w:ins>
      <w:r w:rsidR="00F751BF" w:rsidRPr="008771D4">
        <w:t xml:space="preserve">afeguards </w:t>
      </w:r>
      <w:ins w:id="155" w:author="Author">
        <w:r w:rsidR="00983867">
          <w:t>m</w:t>
        </w:r>
      </w:ins>
      <w:r w:rsidR="00F751BF" w:rsidRPr="008771D4">
        <w:t xml:space="preserve">eetings for facilities with </w:t>
      </w:r>
      <w:ins w:id="156" w:author="Author">
        <w:r w:rsidR="002A0051">
          <w:t>o</w:t>
        </w:r>
        <w:r w:rsidR="007522EB">
          <w:t>ne</w:t>
        </w:r>
        <w:r w:rsidR="002A0051" w:rsidRPr="008771D4">
          <w:t xml:space="preserve"> </w:t>
        </w:r>
      </w:ins>
      <w:r w:rsidR="00F751BF" w:rsidRPr="008771D4">
        <w:t>or more ANIs.</w:t>
      </w:r>
    </w:p>
    <w:p w14:paraId="4D979DBE" w14:textId="5E9EAA1B" w:rsidR="00F751BF" w:rsidRPr="008771D4" w:rsidRDefault="00F751BF" w:rsidP="00874257">
      <w:pPr>
        <w:pStyle w:val="Heading2"/>
      </w:pPr>
      <w:bookmarkStart w:id="157" w:name="_Toc335913808"/>
      <w:bookmarkStart w:id="158" w:name="_Toc201565102"/>
      <w:bookmarkStart w:id="159" w:name="_Hlk78449005"/>
      <w:r w:rsidRPr="008771D4">
        <w:lastRenderedPageBreak/>
        <w:t>05.06</w:t>
      </w:r>
      <w:r w:rsidRPr="008771D4">
        <w:tab/>
        <w:t xml:space="preserve">Director, Division of </w:t>
      </w:r>
      <w:ins w:id="160" w:author="Author">
        <w:r w:rsidR="00A60D5A" w:rsidRPr="00680081">
          <w:t>Operating Reactor Safety (DORS)</w:t>
        </w:r>
      </w:ins>
      <w:r w:rsidR="00B85C27">
        <w:rPr>
          <w:rStyle w:val="FootnoteReference"/>
        </w:rPr>
        <w:footnoteReference w:id="2"/>
      </w:r>
      <w:r w:rsidRPr="008771D4">
        <w:t>.</w:t>
      </w:r>
      <w:bookmarkEnd w:id="157"/>
      <w:bookmarkEnd w:id="158"/>
    </w:p>
    <w:p w14:paraId="4D979DC0" w14:textId="1C3703CA" w:rsidR="00F751BF" w:rsidRPr="008771D4" w:rsidRDefault="00F751BF" w:rsidP="000F5152">
      <w:pPr>
        <w:pStyle w:val="BodyText"/>
        <w:numPr>
          <w:ilvl w:val="0"/>
          <w:numId w:val="16"/>
        </w:numPr>
      </w:pPr>
      <w:r w:rsidRPr="008771D4">
        <w:t xml:space="preserve">Coordinates scheduling of licensee assessment activities in accordance with </w:t>
      </w:r>
      <w:r w:rsidR="007A7019">
        <w:t>IMC 2694</w:t>
      </w:r>
      <w:ins w:id="162" w:author="Author">
        <w:r w:rsidR="004C5D9E">
          <w:t>,</w:t>
        </w:r>
      </w:ins>
      <w:r w:rsidRPr="008771D4">
        <w:t xml:space="preserve"> as applicable</w:t>
      </w:r>
      <w:ins w:id="163" w:author="Author">
        <w:r w:rsidR="004C5D9E">
          <w:t>,</w:t>
        </w:r>
      </w:ins>
      <w:r w:rsidRPr="008771D4">
        <w:t xml:space="preserve"> for the construction portion of the fuel cycle facilities that are in both operation and construction.</w:t>
      </w:r>
    </w:p>
    <w:p w14:paraId="4D979DC2" w14:textId="399B179A" w:rsidR="00F751BF" w:rsidRPr="008771D4" w:rsidRDefault="00F751BF" w:rsidP="000F5152">
      <w:pPr>
        <w:pStyle w:val="BodyText"/>
        <w:numPr>
          <w:ilvl w:val="0"/>
          <w:numId w:val="6"/>
        </w:numPr>
      </w:pPr>
      <w:r w:rsidRPr="008771D4">
        <w:t>Leads and provides for the appropriate branch-level personnel to conduct licensee performance reviews of applicable fuel cycle facilities for the construction portion.</w:t>
      </w:r>
    </w:p>
    <w:p w14:paraId="4D979DC4" w14:textId="0DE5469D" w:rsidR="00F751BF" w:rsidRPr="008771D4" w:rsidRDefault="00F751BF" w:rsidP="000F5152">
      <w:pPr>
        <w:pStyle w:val="BodyText"/>
        <w:numPr>
          <w:ilvl w:val="0"/>
          <w:numId w:val="6"/>
        </w:numPr>
      </w:pPr>
      <w:r w:rsidRPr="008771D4">
        <w:t>At the Director’s discretion, participates in the combined (</w:t>
      </w:r>
      <w:ins w:id="164" w:author="Author">
        <w:r w:rsidR="00A60D5A">
          <w:t>DFRSS</w:t>
        </w:r>
        <w:r w:rsidR="00A60D5A" w:rsidRPr="008771D4">
          <w:t xml:space="preserve"> </w:t>
        </w:r>
      </w:ins>
      <w:r w:rsidRPr="008771D4">
        <w:t xml:space="preserve">and </w:t>
      </w:r>
      <w:ins w:id="165" w:author="Author">
        <w:r w:rsidR="00A60D5A" w:rsidRPr="008771D4">
          <w:t>D</w:t>
        </w:r>
        <w:r w:rsidR="00A60D5A">
          <w:t>ORS</w:t>
        </w:r>
      </w:ins>
      <w:r w:rsidRPr="008771D4">
        <w:t xml:space="preserve">) LPR </w:t>
      </w:r>
      <w:ins w:id="166" w:author="Author">
        <w:r w:rsidR="00975ABE">
          <w:t>p</w:t>
        </w:r>
        <w:r w:rsidR="00975ABE" w:rsidRPr="008771D4">
          <w:t>ublic</w:t>
        </w:r>
      </w:ins>
      <w:r w:rsidRPr="008771D4">
        <w:t>/</w:t>
      </w:r>
      <w:ins w:id="167" w:author="Author">
        <w:r w:rsidR="00975ABE">
          <w:t>s</w:t>
        </w:r>
        <w:r w:rsidR="00975ABE" w:rsidRPr="008771D4">
          <w:t xml:space="preserve">afeguards </w:t>
        </w:r>
        <w:r w:rsidR="00975ABE">
          <w:t>m</w:t>
        </w:r>
        <w:r w:rsidR="00975ABE" w:rsidRPr="008771D4">
          <w:t>eetings</w:t>
        </w:r>
      </w:ins>
      <w:r w:rsidRPr="008771D4">
        <w:t>, if applicable, for subject facilities with one or more ANIs.</w:t>
      </w:r>
    </w:p>
    <w:p w14:paraId="4D979DC6" w14:textId="2FD2BC71" w:rsidR="00F751BF" w:rsidRPr="008771D4" w:rsidRDefault="00F751BF" w:rsidP="00874257">
      <w:pPr>
        <w:pStyle w:val="Heading2"/>
      </w:pPr>
      <w:bookmarkStart w:id="168" w:name="_Toc335913809"/>
      <w:bookmarkStart w:id="169" w:name="_Toc201565103"/>
      <w:bookmarkEnd w:id="159"/>
      <w:r w:rsidRPr="008771D4">
        <w:t>05.07</w:t>
      </w:r>
      <w:r w:rsidRPr="008771D4">
        <w:tab/>
        <w:t xml:space="preserve">Chief, </w:t>
      </w:r>
      <w:r w:rsidR="00ED51FB">
        <w:t>Inspect</w:t>
      </w:r>
      <w:r w:rsidR="009E1AEA">
        <w:t>ion and</w:t>
      </w:r>
      <w:r w:rsidR="00ED51FB" w:rsidRPr="008771D4">
        <w:t xml:space="preserve"> </w:t>
      </w:r>
      <w:r w:rsidR="00CA401B" w:rsidRPr="008771D4">
        <w:t>Oversight Branch (</w:t>
      </w:r>
      <w:r w:rsidR="009E1AEA">
        <w:t>I</w:t>
      </w:r>
      <w:r w:rsidR="009E1AEA" w:rsidRPr="008771D4">
        <w:t>O</w:t>
      </w:r>
      <w:r w:rsidR="009E1AEA">
        <w:t>B</w:t>
      </w:r>
      <w:r w:rsidR="00CA401B" w:rsidRPr="008771D4">
        <w:t>)</w:t>
      </w:r>
      <w:r w:rsidRPr="008771D4">
        <w:t>.</w:t>
      </w:r>
      <w:bookmarkEnd w:id="168"/>
      <w:bookmarkEnd w:id="169"/>
    </w:p>
    <w:p w14:paraId="4D979DC8" w14:textId="429418DC" w:rsidR="00F751BF" w:rsidRPr="008771D4" w:rsidRDefault="00F751BF" w:rsidP="000F5152">
      <w:pPr>
        <w:pStyle w:val="BodyText"/>
        <w:numPr>
          <w:ilvl w:val="0"/>
          <w:numId w:val="15"/>
        </w:numPr>
      </w:pPr>
      <w:r w:rsidRPr="008771D4">
        <w:t xml:space="preserve">Reviews the LPR program and recommends modifications to the program, as necessary, to the Director, </w:t>
      </w:r>
      <w:r w:rsidR="007A56DC">
        <w:t>DFM</w:t>
      </w:r>
      <w:r w:rsidRPr="008771D4">
        <w:t>.</w:t>
      </w:r>
    </w:p>
    <w:p w14:paraId="4D979DCA" w14:textId="64FDB4F4" w:rsidR="00F751BF" w:rsidRPr="008771D4" w:rsidRDefault="00F751BF" w:rsidP="000F5152">
      <w:pPr>
        <w:pStyle w:val="BodyText"/>
        <w:numPr>
          <w:ilvl w:val="0"/>
          <w:numId w:val="6"/>
        </w:numPr>
      </w:pPr>
      <w:r w:rsidRPr="008771D4">
        <w:t xml:space="preserve">Coordinates performance review input from </w:t>
      </w:r>
      <w:r w:rsidR="007A56DC">
        <w:t>DFM</w:t>
      </w:r>
      <w:r w:rsidR="007A56DC" w:rsidRPr="008771D4">
        <w:t xml:space="preserve"> </w:t>
      </w:r>
      <w:r w:rsidRPr="008771D4">
        <w:t xml:space="preserve">staff in response to the LPR </w:t>
      </w:r>
      <w:ins w:id="170" w:author="Author">
        <w:r w:rsidR="000E70EF">
          <w:t>f</w:t>
        </w:r>
        <w:r w:rsidR="000E70EF" w:rsidRPr="008771D4">
          <w:t xml:space="preserve">acility </w:t>
        </w:r>
        <w:r w:rsidR="000E70EF">
          <w:t>a</w:t>
        </w:r>
        <w:r w:rsidR="000E70EF" w:rsidRPr="008771D4">
          <w:t xml:space="preserve">ssessment </w:t>
        </w:r>
        <w:r w:rsidR="000E70EF">
          <w:t>p</w:t>
        </w:r>
        <w:r w:rsidR="000E70EF" w:rsidRPr="008771D4">
          <w:t xml:space="preserve">ackage </w:t>
        </w:r>
        <w:r w:rsidR="001B3548">
          <w:t xml:space="preserve">(for facilities without a clean LPR) </w:t>
        </w:r>
      </w:ins>
      <w:r w:rsidRPr="008771D4">
        <w:t xml:space="preserve">and assures staff involvement in the support of the LPR </w:t>
      </w:r>
      <w:ins w:id="171" w:author="Author">
        <w:r w:rsidR="000E70EF">
          <w:t>d</w:t>
        </w:r>
        <w:r w:rsidR="000E70EF" w:rsidRPr="008771D4">
          <w:t xml:space="preserve">evelopment </w:t>
        </w:r>
        <w:r w:rsidR="000E70EF">
          <w:t>m</w:t>
        </w:r>
        <w:r w:rsidR="000E70EF" w:rsidRPr="008771D4">
          <w:t>eeting</w:t>
        </w:r>
      </w:ins>
      <w:r w:rsidRPr="008771D4">
        <w:t>.</w:t>
      </w:r>
    </w:p>
    <w:p w14:paraId="4D979DCC" w14:textId="2763A856" w:rsidR="00F751BF" w:rsidRPr="008771D4" w:rsidRDefault="00F751BF" w:rsidP="000F5152">
      <w:pPr>
        <w:pStyle w:val="BodyText"/>
        <w:numPr>
          <w:ilvl w:val="0"/>
          <w:numId w:val="6"/>
        </w:numPr>
      </w:pPr>
      <w:r w:rsidRPr="008771D4">
        <w:t xml:space="preserve">Comments and concurs on the LPR </w:t>
      </w:r>
      <w:ins w:id="172" w:author="Author">
        <w:r w:rsidR="00413073">
          <w:t>l</w:t>
        </w:r>
        <w:r w:rsidR="00413073" w:rsidRPr="008771D4">
          <w:t>etter</w:t>
        </w:r>
        <w:r w:rsidR="00BC1CED">
          <w:t xml:space="preserve"> for facilities with an ANI</w:t>
        </w:r>
      </w:ins>
      <w:r w:rsidRPr="008771D4">
        <w:t>.</w:t>
      </w:r>
    </w:p>
    <w:p w14:paraId="4D979DCE" w14:textId="4E353418" w:rsidR="00F751BF" w:rsidRPr="008771D4" w:rsidRDefault="00F751BF" w:rsidP="000F5152">
      <w:pPr>
        <w:pStyle w:val="BodyText"/>
        <w:numPr>
          <w:ilvl w:val="0"/>
          <w:numId w:val="6"/>
        </w:numPr>
      </w:pPr>
      <w:r w:rsidRPr="008771D4">
        <w:t xml:space="preserve">Coordinates </w:t>
      </w:r>
      <w:r w:rsidR="007A56DC">
        <w:t>DFM</w:t>
      </w:r>
      <w:r w:rsidR="007A56DC" w:rsidRPr="008771D4">
        <w:t xml:space="preserve"> </w:t>
      </w:r>
      <w:r w:rsidRPr="008771D4">
        <w:t xml:space="preserve">participation in the LPR </w:t>
      </w:r>
      <w:ins w:id="173" w:author="Author">
        <w:r w:rsidR="00413073">
          <w:t>p</w:t>
        </w:r>
        <w:r w:rsidR="00413073" w:rsidRPr="008771D4">
          <w:t>ublic</w:t>
        </w:r>
      </w:ins>
      <w:r w:rsidRPr="008771D4">
        <w:t>/</w:t>
      </w:r>
      <w:ins w:id="174" w:author="Author">
        <w:r w:rsidR="00413073">
          <w:t>s</w:t>
        </w:r>
        <w:r w:rsidR="00413073" w:rsidRPr="008771D4">
          <w:t xml:space="preserve">afeguards </w:t>
        </w:r>
        <w:r w:rsidR="00413073">
          <w:t>m</w:t>
        </w:r>
        <w:r w:rsidR="00413073" w:rsidRPr="008771D4">
          <w:t xml:space="preserve">eetings </w:t>
        </w:r>
      </w:ins>
      <w:r w:rsidRPr="008771D4">
        <w:t>for the subject facility, if applicable.</w:t>
      </w:r>
    </w:p>
    <w:p w14:paraId="614E0258" w14:textId="77777777" w:rsidR="00E94AEC" w:rsidRDefault="00F751BF" w:rsidP="000F5152">
      <w:pPr>
        <w:pStyle w:val="BodyText"/>
        <w:numPr>
          <w:ilvl w:val="0"/>
          <w:numId w:val="6"/>
        </w:numPr>
      </w:pPr>
      <w:r w:rsidRPr="008771D4">
        <w:t>Maintains/updates this IMC by providing necessary staff.</w:t>
      </w:r>
    </w:p>
    <w:p w14:paraId="4D979DD1" w14:textId="3AD1E21E" w:rsidR="00F751BF" w:rsidRPr="008771D4" w:rsidRDefault="00F751BF" w:rsidP="00D80292">
      <w:pPr>
        <w:pStyle w:val="Heading2"/>
      </w:pPr>
      <w:bookmarkStart w:id="175" w:name="_Toc335913810"/>
      <w:bookmarkStart w:id="176" w:name="_Toc201565104"/>
      <w:r w:rsidRPr="008771D4">
        <w:t>05.08</w:t>
      </w:r>
      <w:r w:rsidRPr="008771D4">
        <w:tab/>
        <w:t xml:space="preserve">Chief, </w:t>
      </w:r>
      <w:ins w:id="177" w:author="Author">
        <w:r w:rsidR="00A60D5A">
          <w:t>Fuels Oversight</w:t>
        </w:r>
      </w:ins>
      <w:r w:rsidRPr="008771D4">
        <w:t xml:space="preserve"> Branch</w:t>
      </w:r>
      <w:r w:rsidR="00F36C97">
        <w:t xml:space="preserve"> (FOB</w:t>
      </w:r>
      <w:r w:rsidR="00E427C4">
        <w:t>)</w:t>
      </w:r>
      <w:r w:rsidR="00A653F4">
        <w:t xml:space="preserve"> </w:t>
      </w:r>
      <w:ins w:id="178" w:author="Author">
        <w:r w:rsidR="00A653F4">
          <w:t>1 and 2</w:t>
        </w:r>
      </w:ins>
      <w:r w:rsidRPr="008771D4">
        <w:t xml:space="preserve">, </w:t>
      </w:r>
      <w:ins w:id="179" w:author="Author">
        <w:r w:rsidR="00A60D5A">
          <w:t>DFRSS</w:t>
        </w:r>
      </w:ins>
      <w:r w:rsidRPr="008771D4">
        <w:t>.</w:t>
      </w:r>
      <w:bookmarkEnd w:id="175"/>
      <w:bookmarkEnd w:id="176"/>
    </w:p>
    <w:p w14:paraId="4D979DD3" w14:textId="7C14F97B" w:rsidR="00F751BF" w:rsidRPr="008771D4" w:rsidRDefault="00F751BF" w:rsidP="000F5152">
      <w:pPr>
        <w:pStyle w:val="BodyText"/>
        <w:numPr>
          <w:ilvl w:val="0"/>
          <w:numId w:val="14"/>
        </w:numPr>
      </w:pPr>
      <w:r w:rsidRPr="008771D4">
        <w:t>Coordinates licensee performance reviews in accordance with this IMC.</w:t>
      </w:r>
    </w:p>
    <w:p w14:paraId="4D979DD5" w14:textId="77777777" w:rsidR="00F751BF" w:rsidRPr="008771D4" w:rsidRDefault="00F751BF" w:rsidP="000F5152">
      <w:pPr>
        <w:pStyle w:val="BodyText"/>
        <w:numPr>
          <w:ilvl w:val="0"/>
          <w:numId w:val="6"/>
        </w:numPr>
      </w:pPr>
      <w:r w:rsidRPr="008771D4">
        <w:t>Delegates appropriate personnel to participate in the LPR for each facility.</w:t>
      </w:r>
    </w:p>
    <w:p w14:paraId="4D979DD7" w14:textId="3D6D41E6" w:rsidR="00F751BF" w:rsidRPr="008771D4" w:rsidRDefault="00F751BF" w:rsidP="000F5152">
      <w:pPr>
        <w:pStyle w:val="BodyText"/>
        <w:numPr>
          <w:ilvl w:val="0"/>
          <w:numId w:val="6"/>
        </w:numPr>
      </w:pPr>
      <w:r w:rsidRPr="008771D4">
        <w:t xml:space="preserve">Leads coordination with </w:t>
      </w:r>
      <w:ins w:id="180" w:author="Author">
        <w:r w:rsidR="00A60D5A" w:rsidRPr="008771D4">
          <w:t>D</w:t>
        </w:r>
        <w:r w:rsidR="00A60D5A">
          <w:t>ORS</w:t>
        </w:r>
        <w:r w:rsidR="00A60D5A" w:rsidRPr="008771D4">
          <w:t xml:space="preserve"> </w:t>
        </w:r>
      </w:ins>
      <w:r w:rsidRPr="008771D4">
        <w:t xml:space="preserve">regarding licensee performance assessment inputs for fuel facilities which were inspected by both </w:t>
      </w:r>
      <w:ins w:id="181" w:author="Author">
        <w:r w:rsidR="00A60D5A" w:rsidRPr="008771D4">
          <w:t>D</w:t>
        </w:r>
        <w:r w:rsidR="00A60D5A">
          <w:t>FRSS</w:t>
        </w:r>
        <w:r w:rsidR="00A60D5A" w:rsidRPr="008771D4">
          <w:t xml:space="preserve"> </w:t>
        </w:r>
      </w:ins>
      <w:r w:rsidRPr="008771D4">
        <w:t xml:space="preserve">and </w:t>
      </w:r>
      <w:ins w:id="182" w:author="Author">
        <w:r w:rsidR="00A60D5A" w:rsidRPr="008771D4">
          <w:t>D</w:t>
        </w:r>
        <w:r w:rsidR="00A60D5A">
          <w:t>ORS</w:t>
        </w:r>
        <w:r w:rsidR="00A60D5A" w:rsidRPr="008771D4">
          <w:t xml:space="preserve"> </w:t>
        </w:r>
      </w:ins>
      <w:r w:rsidRPr="008771D4">
        <w:t>during the assessment period.</w:t>
      </w:r>
    </w:p>
    <w:p w14:paraId="4D979DD9" w14:textId="65EAFFDD" w:rsidR="00F751BF" w:rsidRPr="008771D4" w:rsidRDefault="00EF1136" w:rsidP="000F5152">
      <w:pPr>
        <w:pStyle w:val="BodyText"/>
        <w:numPr>
          <w:ilvl w:val="0"/>
          <w:numId w:val="6"/>
        </w:numPr>
      </w:pPr>
      <w:ins w:id="183" w:author="Author">
        <w:r>
          <w:t>Assigns staff to develop</w:t>
        </w:r>
        <w:r w:rsidRPr="008771D4">
          <w:t xml:space="preserve"> </w:t>
        </w:r>
      </w:ins>
      <w:r w:rsidR="00F751BF" w:rsidRPr="008771D4">
        <w:t xml:space="preserve">the LPR </w:t>
      </w:r>
      <w:ins w:id="184" w:author="Author">
        <w:r w:rsidR="00A6482B">
          <w:t>l</w:t>
        </w:r>
        <w:r w:rsidR="00A6482B" w:rsidRPr="008771D4">
          <w:t xml:space="preserve">etter </w:t>
        </w:r>
      </w:ins>
      <w:r w:rsidR="00F751BF" w:rsidRPr="008771D4">
        <w:t>in accordance with this IMC.</w:t>
      </w:r>
    </w:p>
    <w:p w14:paraId="4D979DDB" w14:textId="4610A5A0" w:rsidR="00F751BF" w:rsidRDefault="00F751BF" w:rsidP="000F5152">
      <w:pPr>
        <w:pStyle w:val="BodyText"/>
        <w:numPr>
          <w:ilvl w:val="0"/>
          <w:numId w:val="6"/>
        </w:numPr>
      </w:pPr>
      <w:r w:rsidRPr="008771D4">
        <w:t xml:space="preserve">Leads the LPR </w:t>
      </w:r>
      <w:ins w:id="185" w:author="Author">
        <w:r w:rsidR="00A6482B">
          <w:t>p</w:t>
        </w:r>
        <w:r w:rsidR="00A6482B" w:rsidRPr="008771D4">
          <w:t>ublic</w:t>
        </w:r>
      </w:ins>
      <w:r w:rsidRPr="008771D4">
        <w:t>/</w:t>
      </w:r>
      <w:ins w:id="186" w:author="Author">
        <w:r w:rsidR="00A6482B">
          <w:t>s</w:t>
        </w:r>
        <w:r w:rsidR="00A6482B" w:rsidRPr="008771D4">
          <w:t xml:space="preserve">afeguards </w:t>
        </w:r>
      </w:ins>
      <w:r w:rsidRPr="008771D4">
        <w:t xml:space="preserve">meetings for subject facilities with one or more ANIs. May delegate the leadership of the LPR public or safeguards meetings for facilities with no ANI to </w:t>
      </w:r>
      <w:ins w:id="187" w:author="Author">
        <w:r w:rsidR="00A60D5A" w:rsidRPr="008771D4">
          <w:t>D</w:t>
        </w:r>
        <w:r w:rsidR="00A60D5A">
          <w:t>FRSS</w:t>
        </w:r>
        <w:r w:rsidR="00A60D5A" w:rsidRPr="008771D4">
          <w:t xml:space="preserve"> </w:t>
        </w:r>
      </w:ins>
      <w:r w:rsidRPr="008771D4">
        <w:t>staff.</w:t>
      </w:r>
    </w:p>
    <w:p w14:paraId="5D97A47F" w14:textId="746C7EDD" w:rsidR="00485A84" w:rsidRPr="008771D4" w:rsidRDefault="0046241C" w:rsidP="000F5152">
      <w:pPr>
        <w:pStyle w:val="BodyText"/>
        <w:numPr>
          <w:ilvl w:val="0"/>
          <w:numId w:val="6"/>
        </w:numPr>
      </w:pPr>
      <w:ins w:id="188" w:author="Author">
        <w:r>
          <w:t xml:space="preserve">Signs out the LPR </w:t>
        </w:r>
        <w:r w:rsidR="00EB5429">
          <w:t>l</w:t>
        </w:r>
        <w:r>
          <w:t>etter for facilities with a clean LPR and for facilities with no ANI.</w:t>
        </w:r>
      </w:ins>
    </w:p>
    <w:p w14:paraId="4D979DDD" w14:textId="1F6C77FD" w:rsidR="00F751BF" w:rsidRPr="008771D4" w:rsidRDefault="00F751BF" w:rsidP="000F5152">
      <w:pPr>
        <w:pStyle w:val="BodyText"/>
        <w:numPr>
          <w:ilvl w:val="0"/>
          <w:numId w:val="6"/>
        </w:numPr>
      </w:pPr>
      <w:r w:rsidRPr="008771D4">
        <w:t xml:space="preserve">Leads or delegates to </w:t>
      </w:r>
      <w:ins w:id="189" w:author="Author">
        <w:r w:rsidR="00A60D5A" w:rsidRPr="008771D4">
          <w:t>D</w:t>
        </w:r>
        <w:r w:rsidR="00A60D5A">
          <w:t>FRSS</w:t>
        </w:r>
        <w:r w:rsidR="00A60D5A" w:rsidRPr="008771D4">
          <w:t xml:space="preserve"> </w:t>
        </w:r>
      </w:ins>
      <w:r w:rsidRPr="008771D4">
        <w:t xml:space="preserve">staff the performance assessment </w:t>
      </w:r>
      <w:ins w:id="190" w:author="Author">
        <w:r w:rsidR="00A6482B">
          <w:t>p</w:t>
        </w:r>
        <w:r w:rsidR="00A6482B" w:rsidRPr="008771D4">
          <w:t>ublic</w:t>
        </w:r>
      </w:ins>
      <w:r w:rsidRPr="008771D4">
        <w:t>/</w:t>
      </w:r>
      <w:ins w:id="191" w:author="Author">
        <w:r w:rsidR="00A6482B">
          <w:t>s</w:t>
        </w:r>
        <w:r w:rsidR="00A6482B" w:rsidRPr="008771D4">
          <w:t xml:space="preserve">afeguards </w:t>
        </w:r>
      </w:ins>
      <w:r w:rsidRPr="008771D4">
        <w:t xml:space="preserve">meetings for the operation portion of the facilities that have both operation and construction. For facilities that are operating and constructing at the same time, it is </w:t>
      </w:r>
      <w:r w:rsidRPr="008771D4">
        <w:lastRenderedPageBreak/>
        <w:t xml:space="preserve">optional to have a combined </w:t>
      </w:r>
      <w:ins w:id="192" w:author="Author">
        <w:r w:rsidR="00A6482B">
          <w:t>p</w:t>
        </w:r>
        <w:r w:rsidR="00A6482B" w:rsidRPr="008771D4">
          <w:t>ublic</w:t>
        </w:r>
      </w:ins>
      <w:r w:rsidRPr="008771D4">
        <w:t>/</w:t>
      </w:r>
      <w:ins w:id="193" w:author="Author">
        <w:r w:rsidR="00A6482B">
          <w:t>s</w:t>
        </w:r>
        <w:r w:rsidR="00A6482B" w:rsidRPr="008771D4">
          <w:t xml:space="preserve">afeguards </w:t>
        </w:r>
      </w:ins>
      <w:r w:rsidRPr="008771D4">
        <w:t>(</w:t>
      </w:r>
      <w:ins w:id="194" w:author="Author">
        <w:r w:rsidR="00A60D5A" w:rsidRPr="008771D4">
          <w:t>D</w:t>
        </w:r>
        <w:r w:rsidR="00A60D5A">
          <w:t>FRSS</w:t>
        </w:r>
        <w:r w:rsidR="00A60D5A" w:rsidRPr="008771D4">
          <w:t xml:space="preserve"> </w:t>
        </w:r>
      </w:ins>
      <w:r w:rsidRPr="008771D4">
        <w:t xml:space="preserve">and </w:t>
      </w:r>
      <w:ins w:id="195" w:author="Author">
        <w:r w:rsidR="00A60D5A" w:rsidRPr="008771D4">
          <w:t>D</w:t>
        </w:r>
        <w:r w:rsidR="00A60D5A">
          <w:t>ORS</w:t>
        </w:r>
      </w:ins>
      <w:r w:rsidRPr="008771D4">
        <w:t xml:space="preserve">) </w:t>
      </w:r>
      <w:ins w:id="196" w:author="Author">
        <w:r w:rsidR="00115676">
          <w:t xml:space="preserve">LPR </w:t>
        </w:r>
      </w:ins>
      <w:r w:rsidRPr="008771D4">
        <w:t>meeting</w:t>
      </w:r>
      <w:r w:rsidR="00122828">
        <w:t xml:space="preserve"> by mutual coordination</w:t>
      </w:r>
      <w:r w:rsidR="00114EAF">
        <w:t>.</w:t>
      </w:r>
    </w:p>
    <w:p w14:paraId="4D979DDF" w14:textId="083BF703" w:rsidR="00F751BF" w:rsidRPr="008771D4" w:rsidRDefault="00F751BF" w:rsidP="000F5152">
      <w:pPr>
        <w:pStyle w:val="BodyText"/>
        <w:numPr>
          <w:ilvl w:val="0"/>
          <w:numId w:val="6"/>
        </w:numPr>
      </w:pPr>
      <w:r w:rsidRPr="008771D4">
        <w:t xml:space="preserve">Makes available to the public the Public Meeting Notification and the performance information presented by the licensee and the NRC at the public meeting in the </w:t>
      </w:r>
      <w:ins w:id="197" w:author="Author">
        <w:r w:rsidR="0070687D">
          <w:t>p</w:t>
        </w:r>
        <w:r w:rsidR="0070687D" w:rsidRPr="008771D4">
          <w:t xml:space="preserve">ublic </w:t>
        </w:r>
        <w:r w:rsidR="0070687D">
          <w:t>m</w:t>
        </w:r>
        <w:r w:rsidR="0070687D" w:rsidRPr="008771D4">
          <w:t xml:space="preserve">eeting </w:t>
        </w:r>
        <w:r w:rsidR="0070687D">
          <w:t>s</w:t>
        </w:r>
        <w:r w:rsidR="0070687D" w:rsidRPr="008771D4">
          <w:t>ummary</w:t>
        </w:r>
      </w:ins>
      <w:r w:rsidRPr="008771D4">
        <w:t>.</w:t>
      </w:r>
    </w:p>
    <w:p w14:paraId="4D979DE1" w14:textId="715B0A31" w:rsidR="00F751BF" w:rsidRPr="008771D4" w:rsidRDefault="00F751BF" w:rsidP="000F5152">
      <w:pPr>
        <w:pStyle w:val="BodyText"/>
        <w:numPr>
          <w:ilvl w:val="0"/>
          <w:numId w:val="6"/>
        </w:numPr>
      </w:pPr>
      <w:r w:rsidRPr="008771D4">
        <w:t xml:space="preserve">Recommends modifications to the </w:t>
      </w:r>
      <w:r w:rsidR="00114EAF">
        <w:t xml:space="preserve">inspection </w:t>
      </w:r>
      <w:r w:rsidRPr="008771D4">
        <w:t xml:space="preserve">program, as necessary, to the Chief, </w:t>
      </w:r>
      <w:r w:rsidR="001E4270">
        <w:t>Inspecti</w:t>
      </w:r>
      <w:r w:rsidR="003A62F1">
        <w:t>on and</w:t>
      </w:r>
      <w:r w:rsidR="001E4270" w:rsidRPr="008771D4">
        <w:t xml:space="preserve"> </w:t>
      </w:r>
      <w:r w:rsidR="00817E44" w:rsidRPr="008771D4">
        <w:t xml:space="preserve">Oversight </w:t>
      </w:r>
      <w:r w:rsidR="006266DD" w:rsidRPr="008771D4">
        <w:t>Branch</w:t>
      </w:r>
      <w:r w:rsidRPr="008771D4">
        <w:t>.</w:t>
      </w:r>
    </w:p>
    <w:p w14:paraId="4D979DE3" w14:textId="6A1C5ECC" w:rsidR="00F751BF" w:rsidRPr="008771D4" w:rsidRDefault="00F751BF" w:rsidP="00874257">
      <w:pPr>
        <w:pStyle w:val="Heading2"/>
      </w:pPr>
      <w:bookmarkStart w:id="198" w:name="_Toc335913811"/>
      <w:bookmarkStart w:id="199" w:name="_Toc201565105"/>
      <w:r w:rsidRPr="008771D4">
        <w:t>05.09</w:t>
      </w:r>
      <w:r w:rsidRPr="008771D4">
        <w:tab/>
        <w:t xml:space="preserve">Chief, </w:t>
      </w:r>
      <w:ins w:id="200" w:author="Author">
        <w:r w:rsidR="00596DB4">
          <w:t>Enginee</w:t>
        </w:r>
        <w:r w:rsidR="00536E64">
          <w:t>ring Branch 3</w:t>
        </w:r>
      </w:ins>
      <w:r w:rsidRPr="008771D4">
        <w:t>, D</w:t>
      </w:r>
      <w:ins w:id="201" w:author="Author">
        <w:r w:rsidR="00A60D5A">
          <w:t>ORS</w:t>
        </w:r>
      </w:ins>
      <w:r w:rsidRPr="008771D4">
        <w:t>.</w:t>
      </w:r>
      <w:bookmarkEnd w:id="198"/>
      <w:bookmarkEnd w:id="199"/>
    </w:p>
    <w:p w14:paraId="4D979DE5" w14:textId="3CEE3A5A" w:rsidR="00F751BF" w:rsidRPr="008771D4" w:rsidRDefault="00F751BF" w:rsidP="000F5152">
      <w:pPr>
        <w:pStyle w:val="BodyText"/>
        <w:numPr>
          <w:ilvl w:val="0"/>
          <w:numId w:val="13"/>
        </w:numPr>
      </w:pPr>
      <w:r w:rsidRPr="008771D4">
        <w:t xml:space="preserve">Compiles licensee performance assessment inputs in accordance with </w:t>
      </w:r>
      <w:r w:rsidR="00164ADD">
        <w:t xml:space="preserve">IMC </w:t>
      </w:r>
      <w:r w:rsidR="00CC34A9">
        <w:t>2694</w:t>
      </w:r>
      <w:r w:rsidRPr="008771D4">
        <w:t>, as applicable for the construction portion of the facilities that have both operation and construction.</w:t>
      </w:r>
    </w:p>
    <w:p w14:paraId="4D979DE7" w14:textId="77777777" w:rsidR="00F751BF" w:rsidRPr="008771D4" w:rsidRDefault="00F751BF" w:rsidP="000F5152">
      <w:pPr>
        <w:pStyle w:val="BodyText"/>
        <w:numPr>
          <w:ilvl w:val="0"/>
          <w:numId w:val="6"/>
        </w:numPr>
      </w:pPr>
      <w:r w:rsidRPr="008771D4">
        <w:t>Delegates appropriate personnel to participate in the performance assessment for each facility.</w:t>
      </w:r>
    </w:p>
    <w:p w14:paraId="4D979DE9" w14:textId="36C7BBEC" w:rsidR="00F751BF" w:rsidRPr="008771D4" w:rsidRDefault="00F751BF" w:rsidP="000F5152">
      <w:pPr>
        <w:pStyle w:val="BodyText"/>
        <w:numPr>
          <w:ilvl w:val="0"/>
          <w:numId w:val="6"/>
        </w:numPr>
      </w:pPr>
      <w:r w:rsidRPr="008771D4">
        <w:t xml:space="preserve">Leads or delegates to </w:t>
      </w:r>
      <w:ins w:id="202" w:author="Author">
        <w:r w:rsidR="00A60D5A" w:rsidRPr="008771D4">
          <w:t>D</w:t>
        </w:r>
        <w:r w:rsidR="00A60D5A">
          <w:t>ORS</w:t>
        </w:r>
        <w:r w:rsidR="00A60D5A" w:rsidRPr="008771D4">
          <w:t xml:space="preserve"> </w:t>
        </w:r>
      </w:ins>
      <w:r w:rsidRPr="008771D4">
        <w:t xml:space="preserve">staff the performance assessment </w:t>
      </w:r>
      <w:ins w:id="203" w:author="Author">
        <w:r w:rsidR="00F25193">
          <w:t>p</w:t>
        </w:r>
        <w:r w:rsidR="00F25193" w:rsidRPr="008771D4">
          <w:t>ublic</w:t>
        </w:r>
      </w:ins>
      <w:r w:rsidRPr="008771D4">
        <w:t>/</w:t>
      </w:r>
      <w:ins w:id="204" w:author="Author">
        <w:r w:rsidR="00F25193">
          <w:t>s</w:t>
        </w:r>
        <w:r w:rsidR="00F25193" w:rsidRPr="008771D4">
          <w:t xml:space="preserve">afeguards </w:t>
        </w:r>
      </w:ins>
      <w:r w:rsidRPr="008771D4">
        <w:t xml:space="preserve">meetings for the construction portion of the facilities that have both operation and construction. For facilities that are operating and constructing at the same time, it is optional to have a combined </w:t>
      </w:r>
      <w:ins w:id="205" w:author="Author">
        <w:r w:rsidR="0070687D">
          <w:t>p</w:t>
        </w:r>
        <w:r w:rsidR="0070687D" w:rsidRPr="008771D4">
          <w:t>ublic</w:t>
        </w:r>
      </w:ins>
      <w:r w:rsidRPr="008771D4">
        <w:t>/</w:t>
      </w:r>
      <w:ins w:id="206" w:author="Author">
        <w:r w:rsidR="0070687D">
          <w:t>s</w:t>
        </w:r>
        <w:r w:rsidR="0070687D" w:rsidRPr="008771D4">
          <w:t xml:space="preserve">afeguards </w:t>
        </w:r>
      </w:ins>
      <w:r w:rsidRPr="008771D4">
        <w:t>(</w:t>
      </w:r>
      <w:ins w:id="207" w:author="Author">
        <w:r w:rsidR="00A60D5A" w:rsidRPr="008771D4">
          <w:t>D</w:t>
        </w:r>
        <w:r w:rsidR="00A60D5A">
          <w:t>ORS</w:t>
        </w:r>
        <w:r w:rsidR="00A60D5A" w:rsidRPr="008771D4">
          <w:t xml:space="preserve"> </w:t>
        </w:r>
      </w:ins>
      <w:r w:rsidRPr="008771D4">
        <w:t xml:space="preserve">and </w:t>
      </w:r>
      <w:ins w:id="208" w:author="Author">
        <w:r w:rsidR="00A60D5A" w:rsidRPr="008771D4">
          <w:t>DF</w:t>
        </w:r>
        <w:r w:rsidR="00A60D5A">
          <w:t>RSS</w:t>
        </w:r>
      </w:ins>
      <w:r w:rsidRPr="008771D4">
        <w:t xml:space="preserve">) meeting by mutual coordination with </w:t>
      </w:r>
      <w:ins w:id="209" w:author="Author">
        <w:r w:rsidR="00585A86">
          <w:t>DFRSS</w:t>
        </w:r>
      </w:ins>
      <w:r w:rsidRPr="008771D4">
        <w:t>.</w:t>
      </w:r>
    </w:p>
    <w:p w14:paraId="4D979DEB" w14:textId="3FBE84AA" w:rsidR="00F751BF" w:rsidRPr="008771D4" w:rsidRDefault="00F751BF" w:rsidP="00874257">
      <w:pPr>
        <w:pStyle w:val="Heading2"/>
      </w:pPr>
      <w:bookmarkStart w:id="210" w:name="_Toc335913812"/>
      <w:bookmarkStart w:id="211" w:name="_Toc201565106"/>
      <w:r w:rsidRPr="008771D4">
        <w:t>05.10</w:t>
      </w:r>
      <w:r w:rsidRPr="008771D4">
        <w:tab/>
        <w:t xml:space="preserve">Chief, </w:t>
      </w:r>
      <w:ins w:id="212" w:author="Author">
        <w:r w:rsidR="007D39A5">
          <w:t xml:space="preserve">Nuclear </w:t>
        </w:r>
        <w:r w:rsidR="00974CAF">
          <w:t>Security</w:t>
        </w:r>
      </w:ins>
      <w:r w:rsidRPr="008771D4">
        <w:t xml:space="preserve"> </w:t>
      </w:r>
      <w:ins w:id="213" w:author="Author">
        <w:r w:rsidR="00781E2A" w:rsidRPr="008771D4">
          <w:t>Branch (</w:t>
        </w:r>
        <w:r w:rsidR="00974CAF">
          <w:t>N</w:t>
        </w:r>
      </w:ins>
      <w:r w:rsidRPr="008771D4">
        <w:t xml:space="preserve">SB), </w:t>
      </w:r>
      <w:ins w:id="214" w:author="Author">
        <w:r w:rsidR="00A60D5A">
          <w:t>DFRSS</w:t>
        </w:r>
      </w:ins>
      <w:r w:rsidRPr="008771D4">
        <w:t>.</w:t>
      </w:r>
      <w:bookmarkEnd w:id="210"/>
      <w:bookmarkEnd w:id="211"/>
    </w:p>
    <w:p w14:paraId="7B4E6999" w14:textId="77777777" w:rsidR="00E94AEC" w:rsidRDefault="00F751BF" w:rsidP="000F5152">
      <w:pPr>
        <w:pStyle w:val="BodyText"/>
        <w:numPr>
          <w:ilvl w:val="0"/>
          <w:numId w:val="9"/>
        </w:numPr>
      </w:pPr>
      <w:r w:rsidRPr="008771D4">
        <w:t>Coordinates staff involvement in the support of the Safeguards section of the LPR assessment.</w:t>
      </w:r>
    </w:p>
    <w:p w14:paraId="4D979DEE" w14:textId="2BC329BE" w:rsidR="00905DEC" w:rsidRDefault="00F751BF" w:rsidP="000F5152">
      <w:pPr>
        <w:pStyle w:val="BodyText"/>
        <w:numPr>
          <w:ilvl w:val="0"/>
          <w:numId w:val="6"/>
        </w:numPr>
      </w:pPr>
      <w:r w:rsidRPr="008771D4">
        <w:t xml:space="preserve">Concurs on the LPR </w:t>
      </w:r>
      <w:ins w:id="215" w:author="Author">
        <w:r w:rsidR="002F1D26">
          <w:t>s</w:t>
        </w:r>
        <w:r w:rsidR="002F1D26" w:rsidRPr="008771D4">
          <w:t xml:space="preserve">afeguard </w:t>
        </w:r>
        <w:r w:rsidR="002F1D26">
          <w:t>l</w:t>
        </w:r>
        <w:r w:rsidR="002F1D26" w:rsidRPr="008771D4">
          <w:t>etter</w:t>
        </w:r>
        <w:r w:rsidR="000820AF">
          <w:t xml:space="preserve">, </w:t>
        </w:r>
        <w:r w:rsidR="004F31B4">
          <w:t>if any</w:t>
        </w:r>
      </w:ins>
      <w:r w:rsidRPr="008771D4">
        <w:t>.</w:t>
      </w:r>
    </w:p>
    <w:p w14:paraId="4D979DF0" w14:textId="5D6DAF65" w:rsidR="00F751BF" w:rsidRPr="008771D4" w:rsidRDefault="00F751BF" w:rsidP="00874257">
      <w:pPr>
        <w:pStyle w:val="Heading2"/>
      </w:pPr>
      <w:bookmarkStart w:id="216" w:name="_Toc335913813"/>
      <w:bookmarkStart w:id="217" w:name="_Toc201565107"/>
      <w:r w:rsidRPr="008771D4">
        <w:t>05.11</w:t>
      </w:r>
      <w:r w:rsidRPr="008771D4">
        <w:tab/>
        <w:t xml:space="preserve">Chief, </w:t>
      </w:r>
      <w:ins w:id="218" w:author="Author">
        <w:r w:rsidR="00EB3CE9">
          <w:t>Fuel</w:t>
        </w:r>
        <w:r w:rsidR="00A53C74">
          <w:t xml:space="preserve"> Facility Licensing Branch (FFLB)</w:t>
        </w:r>
      </w:ins>
      <w:r w:rsidRPr="008771D4">
        <w:t xml:space="preserve">, </w:t>
      </w:r>
      <w:r w:rsidR="00305008">
        <w:t>DFM</w:t>
      </w:r>
      <w:r w:rsidRPr="008771D4">
        <w:t>.</w:t>
      </w:r>
      <w:bookmarkEnd w:id="216"/>
      <w:bookmarkEnd w:id="217"/>
    </w:p>
    <w:p w14:paraId="4D979DF2" w14:textId="53EE9620" w:rsidR="00F751BF" w:rsidRPr="008771D4" w:rsidRDefault="00F751BF" w:rsidP="000F5152">
      <w:pPr>
        <w:pStyle w:val="BodyText"/>
        <w:numPr>
          <w:ilvl w:val="0"/>
          <w:numId w:val="10"/>
        </w:numPr>
      </w:pPr>
      <w:r w:rsidRPr="008771D4">
        <w:t>Coordinates staff involvement in the licensing discussions related to the licensee performance review processes in accordance with this IMC.</w:t>
      </w:r>
    </w:p>
    <w:p w14:paraId="4D979DF4" w14:textId="6A334756" w:rsidR="00F751BF" w:rsidRPr="008771D4" w:rsidRDefault="00F751BF" w:rsidP="000F5152">
      <w:pPr>
        <w:pStyle w:val="BodyText"/>
        <w:numPr>
          <w:ilvl w:val="0"/>
          <w:numId w:val="6"/>
        </w:numPr>
      </w:pPr>
      <w:r w:rsidRPr="008771D4">
        <w:t xml:space="preserve">Comments and concurs on the LPR </w:t>
      </w:r>
      <w:ins w:id="219" w:author="Author">
        <w:r w:rsidR="00D7632C">
          <w:t>l</w:t>
        </w:r>
      </w:ins>
      <w:r w:rsidRPr="008771D4">
        <w:t>etter for licensing issues</w:t>
      </w:r>
      <w:ins w:id="220" w:author="Author">
        <w:r w:rsidR="002F1D26">
          <w:t>, as</w:t>
        </w:r>
        <w:r w:rsidR="006A53DA" w:rsidRPr="006A53DA">
          <w:t xml:space="preserve"> </w:t>
        </w:r>
        <w:r w:rsidR="006A53DA">
          <w:t>applicabl</w:t>
        </w:r>
        <w:r w:rsidR="0013744C">
          <w:t>e</w:t>
        </w:r>
      </w:ins>
      <w:r w:rsidRPr="008771D4">
        <w:t>.</w:t>
      </w:r>
    </w:p>
    <w:p w14:paraId="4D979DF6" w14:textId="3B07041E" w:rsidR="00F751BF" w:rsidRPr="008771D4" w:rsidRDefault="00F751BF" w:rsidP="00D80292">
      <w:pPr>
        <w:pStyle w:val="Heading2"/>
      </w:pPr>
      <w:bookmarkStart w:id="221" w:name="_Toc335913814"/>
      <w:bookmarkStart w:id="222" w:name="_Toc201565108"/>
      <w:r w:rsidRPr="008771D4">
        <w:t>05.12</w:t>
      </w:r>
      <w:r w:rsidRPr="008771D4">
        <w:tab/>
        <w:t xml:space="preserve">Chief, Material Control and Accounting Branch (MCAB), </w:t>
      </w:r>
      <w:r w:rsidR="00305008">
        <w:t>DFM</w:t>
      </w:r>
      <w:r w:rsidRPr="008771D4">
        <w:t>.</w:t>
      </w:r>
      <w:bookmarkEnd w:id="221"/>
      <w:bookmarkEnd w:id="222"/>
    </w:p>
    <w:p w14:paraId="4D979DF8" w14:textId="77777777" w:rsidR="00F751BF" w:rsidRPr="008771D4" w:rsidRDefault="00F751BF" w:rsidP="000F5152">
      <w:pPr>
        <w:pStyle w:val="BodyText"/>
        <w:numPr>
          <w:ilvl w:val="0"/>
          <w:numId w:val="11"/>
        </w:numPr>
      </w:pPr>
      <w:r w:rsidRPr="008771D4">
        <w:t>Coordinates staff involvement in the support of the Safeguards section of the LPR assessment.</w:t>
      </w:r>
    </w:p>
    <w:p w14:paraId="4D979DFA" w14:textId="284397DD" w:rsidR="00F751BF" w:rsidRPr="008771D4" w:rsidRDefault="00F751BF" w:rsidP="000F5152">
      <w:pPr>
        <w:pStyle w:val="BodyText"/>
        <w:numPr>
          <w:ilvl w:val="0"/>
          <w:numId w:val="6"/>
        </w:numPr>
      </w:pPr>
      <w:r w:rsidRPr="008771D4">
        <w:t xml:space="preserve">Concurs on the LPR </w:t>
      </w:r>
      <w:ins w:id="223" w:author="Author">
        <w:r w:rsidR="002E00F2">
          <w:t>s</w:t>
        </w:r>
      </w:ins>
      <w:r w:rsidRPr="008771D4">
        <w:t xml:space="preserve">afeguard </w:t>
      </w:r>
      <w:ins w:id="224" w:author="Author">
        <w:r w:rsidR="002E00F2">
          <w:t>l</w:t>
        </w:r>
        <w:r w:rsidR="002E00F2" w:rsidRPr="008771D4">
          <w:t>etter</w:t>
        </w:r>
        <w:r w:rsidR="00DC54E3">
          <w:t>, as applicable</w:t>
        </w:r>
      </w:ins>
      <w:r w:rsidRPr="008771D4">
        <w:t>.</w:t>
      </w:r>
    </w:p>
    <w:p w14:paraId="4D979DFC" w14:textId="37AB5E2F" w:rsidR="00EB7F41" w:rsidRPr="008771D4" w:rsidRDefault="00EB7F41" w:rsidP="00D80292">
      <w:pPr>
        <w:pStyle w:val="Heading2"/>
      </w:pPr>
      <w:bookmarkStart w:id="225" w:name="_Toc335913815"/>
      <w:bookmarkStart w:id="226" w:name="_Toc201565109"/>
      <w:r w:rsidRPr="008771D4">
        <w:t>05.13</w:t>
      </w:r>
      <w:r w:rsidRPr="008771D4">
        <w:tab/>
        <w:t xml:space="preserve">Chief, </w:t>
      </w:r>
      <w:r w:rsidR="00F14432" w:rsidRPr="008771D4">
        <w:t>Cognizant</w:t>
      </w:r>
      <w:r w:rsidRPr="008771D4">
        <w:t xml:space="preserve"> Branch</w:t>
      </w:r>
      <w:r w:rsidR="00F32AD3" w:rsidRPr="008771D4">
        <w:t xml:space="preserve">, </w:t>
      </w:r>
      <w:r w:rsidRPr="008771D4">
        <w:t>NSIR.</w:t>
      </w:r>
      <w:bookmarkEnd w:id="225"/>
      <w:bookmarkEnd w:id="226"/>
    </w:p>
    <w:p w14:paraId="4D979DFE" w14:textId="43941F91" w:rsidR="00EB7F41" w:rsidRPr="008771D4" w:rsidRDefault="00EB7F41" w:rsidP="000F5152">
      <w:pPr>
        <w:pStyle w:val="BodyText"/>
        <w:numPr>
          <w:ilvl w:val="0"/>
          <w:numId w:val="12"/>
        </w:numPr>
      </w:pPr>
      <w:r w:rsidRPr="008771D4">
        <w:t>Provides support to NMSS as requested by NMSS and/or the NSIR Office Director in the event technical security expertise is required.</w:t>
      </w:r>
    </w:p>
    <w:p w14:paraId="4D979E00" w14:textId="03021AB4" w:rsidR="00EB7F41" w:rsidRPr="008771D4" w:rsidRDefault="00EB7F41" w:rsidP="000F5152">
      <w:pPr>
        <w:pStyle w:val="BodyText"/>
        <w:numPr>
          <w:ilvl w:val="0"/>
          <w:numId w:val="12"/>
        </w:numPr>
      </w:pPr>
      <w:r w:rsidRPr="008771D4">
        <w:t>In coordination with NMSS, conducts program and document reviews with respect to security as it relates to this IMC.</w:t>
      </w:r>
    </w:p>
    <w:p w14:paraId="4D979E04" w14:textId="665FAA8F" w:rsidR="00F751BF" w:rsidRPr="008771D4" w:rsidRDefault="00F751BF" w:rsidP="003C7EA5">
      <w:pPr>
        <w:pStyle w:val="Heading1"/>
      </w:pPr>
      <w:bookmarkStart w:id="227" w:name="_Toc335913816"/>
      <w:bookmarkStart w:id="228" w:name="_Toc201565110"/>
      <w:r w:rsidRPr="008771D4">
        <w:lastRenderedPageBreak/>
        <w:t>2604-06</w:t>
      </w:r>
      <w:r w:rsidRPr="008771D4">
        <w:tab/>
        <w:t>REQUIREMENTS</w:t>
      </w:r>
      <w:bookmarkEnd w:id="227"/>
      <w:bookmarkEnd w:id="228"/>
    </w:p>
    <w:p w14:paraId="4D979E06" w14:textId="02C70D0A" w:rsidR="00F751BF" w:rsidRPr="008771D4" w:rsidRDefault="00F751BF" w:rsidP="003C7EA5">
      <w:pPr>
        <w:pStyle w:val="Heading2"/>
      </w:pPr>
      <w:bookmarkStart w:id="229" w:name="_Toc335913817"/>
      <w:bookmarkStart w:id="230" w:name="_Toc201565111"/>
      <w:r w:rsidRPr="008771D4">
        <w:t>06.01</w:t>
      </w:r>
      <w:r w:rsidRPr="008771D4">
        <w:tab/>
        <w:t>Process Overview.</w:t>
      </w:r>
      <w:bookmarkEnd w:id="229"/>
      <w:bookmarkEnd w:id="230"/>
    </w:p>
    <w:p w14:paraId="4D979E08" w14:textId="0F733605" w:rsidR="00F751BF" w:rsidRPr="008771D4" w:rsidRDefault="00F751BF" w:rsidP="00F77472">
      <w:pPr>
        <w:pStyle w:val="BodyText"/>
      </w:pPr>
      <w:r w:rsidRPr="008771D4">
        <w:t>The process described in this IMC is designed to provide an assessment of licensee performance during the assessment period to NRC management, licensee management, and the general public.</w:t>
      </w:r>
    </w:p>
    <w:p w14:paraId="11E60AE7" w14:textId="4D8E008E" w:rsidR="00353F4A" w:rsidRPr="008771D4" w:rsidRDefault="00F751BF" w:rsidP="003C7EA5">
      <w:pPr>
        <w:pStyle w:val="Heading2"/>
      </w:pPr>
      <w:bookmarkStart w:id="231" w:name="_Toc335913818"/>
      <w:bookmarkStart w:id="232" w:name="_Toc201565112"/>
      <w:r w:rsidRPr="00D80292">
        <w:t>06.02</w:t>
      </w:r>
      <w:r w:rsidRPr="00D80292">
        <w:tab/>
      </w:r>
      <w:r w:rsidRPr="008771D4">
        <w:t>Performance Review Scheduling.</w:t>
      </w:r>
      <w:bookmarkEnd w:id="231"/>
      <w:bookmarkEnd w:id="232"/>
    </w:p>
    <w:p w14:paraId="4D979E0C" w14:textId="5FF71FF4" w:rsidR="00F751BF" w:rsidRPr="008771D4" w:rsidRDefault="00F751BF" w:rsidP="000F5152">
      <w:pPr>
        <w:pStyle w:val="BodyText"/>
        <w:numPr>
          <w:ilvl w:val="0"/>
          <w:numId w:val="20"/>
        </w:numPr>
      </w:pPr>
      <w:r w:rsidRPr="008771D4">
        <w:t xml:space="preserve">The time to complete the LPR process should be approximately </w:t>
      </w:r>
      <w:r w:rsidR="00494E81" w:rsidRPr="008771D4">
        <w:t>8</w:t>
      </w:r>
      <w:r w:rsidR="001136E5">
        <w:t> </w:t>
      </w:r>
      <w:r w:rsidRPr="008771D4">
        <w:t xml:space="preserve">weeks from the time staff is initially notified to begin the assessment process until the LPR </w:t>
      </w:r>
      <w:ins w:id="233" w:author="Author">
        <w:r w:rsidR="00620326">
          <w:t>l</w:t>
        </w:r>
      </w:ins>
      <w:r w:rsidRPr="008771D4">
        <w:t>etter is transmitted to the licensee. An example of a generic schedule is provided in Exhibit 1, "Scheduling for LPR Activities."</w:t>
      </w:r>
    </w:p>
    <w:p w14:paraId="614B59AA" w14:textId="0E67C970" w:rsidR="00882FFE" w:rsidRDefault="00E07EE9" w:rsidP="000F5152">
      <w:pPr>
        <w:pStyle w:val="BodyText"/>
        <w:numPr>
          <w:ilvl w:val="0"/>
          <w:numId w:val="12"/>
        </w:numPr>
      </w:pPr>
      <w:ins w:id="234" w:author="Author">
        <w:r w:rsidRPr="00E07EE9">
          <w:t xml:space="preserve">For licensees with an LPR </w:t>
        </w:r>
        <w:r w:rsidR="0082502A">
          <w:t>p</w:t>
        </w:r>
        <w:r w:rsidR="0082502A" w:rsidRPr="008771D4">
          <w:t>ublic/</w:t>
        </w:r>
        <w:r w:rsidR="0082502A">
          <w:t>s</w:t>
        </w:r>
        <w:r w:rsidR="0082502A" w:rsidRPr="008771D4">
          <w:t>afeguards</w:t>
        </w:r>
        <w:r w:rsidR="0082502A">
          <w:t xml:space="preserve"> m</w:t>
        </w:r>
        <w:r w:rsidRPr="00E07EE9">
          <w:t xml:space="preserve">eeting, the LPR </w:t>
        </w:r>
        <w:r w:rsidR="0057202B">
          <w:t>l</w:t>
        </w:r>
        <w:r w:rsidRPr="00E07EE9">
          <w:t xml:space="preserve">etter should be sent to the licensee at least 30 days in advance of the </w:t>
        </w:r>
        <w:r w:rsidR="0082502A">
          <w:t>m</w:t>
        </w:r>
        <w:r w:rsidRPr="00E07EE9">
          <w:t>eeting.</w:t>
        </w:r>
        <w:r>
          <w:t xml:space="preserve"> </w:t>
        </w:r>
        <w:r w:rsidR="00D836C9" w:rsidRPr="00D836C9">
          <w:t xml:space="preserve">All </w:t>
        </w:r>
        <w:r w:rsidR="0082502A">
          <w:t>p</w:t>
        </w:r>
        <w:r w:rsidR="0082502A" w:rsidRPr="008771D4">
          <w:t>ublic/</w:t>
        </w:r>
        <w:r w:rsidR="0082502A">
          <w:t>s</w:t>
        </w:r>
        <w:r w:rsidR="0082502A" w:rsidRPr="008771D4">
          <w:t>afeguards</w:t>
        </w:r>
      </w:ins>
      <w:r w:rsidR="00185A43">
        <w:t xml:space="preserve"> </w:t>
      </w:r>
      <w:ins w:id="235" w:author="Author">
        <w:r w:rsidR="00D836C9" w:rsidRPr="00D836C9">
          <w:t xml:space="preserve">meetings should be held within the first </w:t>
        </w:r>
        <w:r w:rsidR="005A4D85">
          <w:t>6</w:t>
        </w:r>
      </w:ins>
      <w:r w:rsidR="001136E5">
        <w:t> </w:t>
      </w:r>
      <w:ins w:id="236" w:author="Author">
        <w:r w:rsidR="00D836C9" w:rsidRPr="00D836C9">
          <w:t>months of the calendar year to the extent possible</w:t>
        </w:r>
        <w:r w:rsidR="00D836C9">
          <w:t>.</w:t>
        </w:r>
      </w:ins>
    </w:p>
    <w:p w14:paraId="765E79B6" w14:textId="35EF34A5" w:rsidR="00185A43" w:rsidRDefault="00185A43" w:rsidP="000F5152">
      <w:pPr>
        <w:pStyle w:val="BodyText"/>
        <w:numPr>
          <w:ilvl w:val="0"/>
          <w:numId w:val="12"/>
        </w:numPr>
      </w:pPr>
      <w:ins w:id="237" w:author="Author">
        <w:r w:rsidRPr="005962CC">
          <w:t xml:space="preserve">For licensees without an LPR </w:t>
        </w:r>
        <w:r>
          <w:t>p</w:t>
        </w:r>
        <w:r w:rsidRPr="005962CC">
          <w:t>ublic</w:t>
        </w:r>
        <w:r>
          <w:t>/safeguards</w:t>
        </w:r>
        <w:r w:rsidRPr="005962CC">
          <w:t xml:space="preserve"> </w:t>
        </w:r>
        <w:r>
          <w:t>m</w:t>
        </w:r>
        <w:r w:rsidRPr="005962CC">
          <w:t xml:space="preserve">eeting, the LPR </w:t>
        </w:r>
        <w:r>
          <w:t>l</w:t>
        </w:r>
        <w:r w:rsidRPr="005962CC">
          <w:t>etter should be sent to the licensee approximately 8 weeks from the time staff is initially notified to begin the assessment process.</w:t>
        </w:r>
      </w:ins>
    </w:p>
    <w:p w14:paraId="4DE11230" w14:textId="7440BC4E" w:rsidR="00DB6F10" w:rsidRDefault="00F751BF" w:rsidP="000F5152">
      <w:pPr>
        <w:pStyle w:val="BodyText"/>
        <w:numPr>
          <w:ilvl w:val="0"/>
          <w:numId w:val="12"/>
        </w:numPr>
      </w:pPr>
      <w:r>
        <w:t xml:space="preserve">The </w:t>
      </w:r>
      <w:ins w:id="238" w:author="Author">
        <w:r w:rsidR="00F62091">
          <w:t>length</w:t>
        </w:r>
        <w:r w:rsidR="00125F59">
          <w:t xml:space="preserve"> of the </w:t>
        </w:r>
      </w:ins>
      <w:r>
        <w:t xml:space="preserve">assessment period for the LPR process is established by the NRC based on </w:t>
      </w:r>
      <w:ins w:id="239" w:author="Author">
        <w:r w:rsidR="00826A28">
          <w:t xml:space="preserve">Section </w:t>
        </w:r>
      </w:ins>
      <w:r>
        <w:t>04.02</w:t>
      </w:r>
      <w:ins w:id="240" w:author="Author">
        <w:r w:rsidR="00E0339C">
          <w:t xml:space="preserve"> </w:t>
        </w:r>
        <w:r w:rsidR="00123A3F">
          <w:t>and is published</w:t>
        </w:r>
        <w:r w:rsidR="00657B1D">
          <w:t xml:space="preserve"> in the </w:t>
        </w:r>
        <w:r w:rsidR="00A9674C">
          <w:t>L</w:t>
        </w:r>
        <w:r w:rsidR="00EB7A10">
          <w:t>PR</w:t>
        </w:r>
        <w:r w:rsidR="00A9674C">
          <w:t xml:space="preserve"> </w:t>
        </w:r>
        <w:r w:rsidR="0091355C">
          <w:t>l</w:t>
        </w:r>
        <w:r w:rsidR="00A9674C">
          <w:t>etter</w:t>
        </w:r>
      </w:ins>
      <w:r>
        <w:t xml:space="preserve">. </w:t>
      </w:r>
      <w:ins w:id="241" w:author="Author">
        <w:r w:rsidR="00C043BC">
          <w:t xml:space="preserve">DFRSS </w:t>
        </w:r>
      </w:ins>
      <w:r>
        <w:t>shall coordinate the scheduling of licensee performance reviews with the program office to minimize undue impacts on the workloads of the participating organizational units.</w:t>
      </w:r>
    </w:p>
    <w:p w14:paraId="4D979E11" w14:textId="4A6A0531" w:rsidR="00F751BF" w:rsidRPr="008771D4" w:rsidRDefault="00F751BF" w:rsidP="000F5152">
      <w:pPr>
        <w:pStyle w:val="BodyText"/>
        <w:numPr>
          <w:ilvl w:val="0"/>
          <w:numId w:val="12"/>
        </w:numPr>
      </w:pPr>
      <w:r w:rsidRPr="008771D4">
        <w:t>Program Adjustment Review.</w:t>
      </w:r>
      <w:r w:rsidR="00CF48A1">
        <w:t xml:space="preserve"> </w:t>
      </w:r>
      <w:ins w:id="242" w:author="Author">
        <w:r w:rsidR="00A60D5A" w:rsidRPr="008771D4">
          <w:t>D</w:t>
        </w:r>
        <w:r w:rsidR="00A60D5A">
          <w:t>FRSS</w:t>
        </w:r>
        <w:r w:rsidR="005516AB">
          <w:t xml:space="preserve"> </w:t>
        </w:r>
      </w:ins>
      <w:r w:rsidRPr="008771D4">
        <w:t xml:space="preserve">and/or </w:t>
      </w:r>
      <w:ins w:id="243" w:author="Author">
        <w:r w:rsidR="00A60D5A" w:rsidRPr="008771D4">
          <w:t>D</w:t>
        </w:r>
        <w:r w:rsidR="00A60D5A">
          <w:t>ORS</w:t>
        </w:r>
      </w:ins>
      <w:r w:rsidR="00B13951">
        <w:rPr>
          <w:rStyle w:val="FootnoteReference"/>
        </w:rPr>
        <w:footnoteReference w:id="3"/>
      </w:r>
      <w:r w:rsidRPr="008771D4">
        <w:t xml:space="preserve"> </w:t>
      </w:r>
      <w:r w:rsidR="002A0157" w:rsidRPr="008771D4">
        <w:t>may</w:t>
      </w:r>
      <w:r w:rsidRPr="008771D4">
        <w:t xml:space="preserve"> conduct Program Adjustment Reviews as defined in </w:t>
      </w:r>
      <w:ins w:id="244" w:author="Author">
        <w:r w:rsidR="007750C3">
          <w:t xml:space="preserve">Section </w:t>
        </w:r>
      </w:ins>
      <w:r w:rsidRPr="008771D4">
        <w:t>04.</w:t>
      </w:r>
      <w:ins w:id="245" w:author="Author">
        <w:r w:rsidR="0012570B">
          <w:t>0</w:t>
        </w:r>
        <w:r w:rsidR="00B90676">
          <w:t>6</w:t>
        </w:r>
      </w:ins>
      <w:r w:rsidRPr="008771D4">
        <w:t xml:space="preserve"> to recommend to the Director, </w:t>
      </w:r>
      <w:r w:rsidR="00513AF8">
        <w:t xml:space="preserve">DFM </w:t>
      </w:r>
      <w:r w:rsidRPr="008771D4">
        <w:t xml:space="preserve">adjustments to the inspection program as necessary for any emergent licensee issues </w:t>
      </w:r>
      <w:ins w:id="246" w:author="Author">
        <w:r w:rsidR="005929B7">
          <w:t>with</w:t>
        </w:r>
      </w:ins>
      <w:r w:rsidRPr="008771D4">
        <w:t>in the performance assessment period</w:t>
      </w:r>
      <w:ins w:id="247" w:author="Author">
        <w:r w:rsidR="002A0604">
          <w:t>.</w:t>
        </w:r>
      </w:ins>
    </w:p>
    <w:p w14:paraId="4D979E12" w14:textId="294BDB1B" w:rsidR="00F751BF" w:rsidRPr="008771D4" w:rsidRDefault="00F751BF" w:rsidP="00D80292">
      <w:pPr>
        <w:pStyle w:val="Heading2"/>
      </w:pPr>
      <w:bookmarkStart w:id="248" w:name="_Toc335913819"/>
      <w:bookmarkStart w:id="249" w:name="_Toc201565113"/>
      <w:r w:rsidRPr="008771D4">
        <w:t>06.03</w:t>
      </w:r>
      <w:r w:rsidRPr="008771D4">
        <w:tab/>
      </w:r>
      <w:r w:rsidRPr="00D80292">
        <w:t>Program</w:t>
      </w:r>
      <w:r w:rsidRPr="008771D4">
        <w:t xml:space="preserve"> Description.</w:t>
      </w:r>
      <w:bookmarkEnd w:id="248"/>
      <w:bookmarkEnd w:id="249"/>
    </w:p>
    <w:p w14:paraId="4D979E14" w14:textId="2C7D3ABC" w:rsidR="00F751BF" w:rsidRPr="008771D4" w:rsidRDefault="00A60D5A" w:rsidP="004004F0">
      <w:pPr>
        <w:pStyle w:val="BodyText"/>
        <w:numPr>
          <w:ilvl w:val="0"/>
          <w:numId w:val="21"/>
        </w:numPr>
        <w:tabs>
          <w:tab w:val="clear" w:pos="806"/>
        </w:tabs>
      </w:pPr>
      <w:ins w:id="250" w:author="Author">
        <w:r w:rsidRPr="008771D4">
          <w:t>DF</w:t>
        </w:r>
        <w:r>
          <w:t>RSS</w:t>
        </w:r>
        <w:r w:rsidRPr="008771D4">
          <w:t xml:space="preserve"> </w:t>
        </w:r>
      </w:ins>
      <w:r w:rsidR="00F751BF" w:rsidRPr="008771D4">
        <w:t xml:space="preserve">shall notify participants of the initiation of the LPR process. </w:t>
      </w:r>
      <w:ins w:id="251" w:author="Author">
        <w:r w:rsidR="003E19B5">
          <w:t xml:space="preserve">DFRSS </w:t>
        </w:r>
      </w:ins>
      <w:r w:rsidR="00F751BF" w:rsidRPr="008771D4">
        <w:t xml:space="preserve">shall communicate the </w:t>
      </w:r>
      <w:r w:rsidR="008137E3">
        <w:t>s</w:t>
      </w:r>
      <w:r w:rsidR="00F751BF" w:rsidRPr="008771D4">
        <w:t>chedule of LPR Activities, Part 1</w:t>
      </w:r>
      <w:r w:rsidR="00586874" w:rsidRPr="008771D4">
        <w:t>,</w:t>
      </w:r>
      <w:r w:rsidR="00F751BF" w:rsidRPr="008771D4">
        <w:t xml:space="preserve"> LPR Assessment to all applicable staff and management in </w:t>
      </w:r>
      <w:ins w:id="252" w:author="Author">
        <w:r w:rsidRPr="008771D4">
          <w:t>D</w:t>
        </w:r>
        <w:r>
          <w:t>FRSS</w:t>
        </w:r>
      </w:ins>
      <w:r w:rsidR="00F751BF" w:rsidRPr="008771D4">
        <w:t xml:space="preserve">, </w:t>
      </w:r>
      <w:r w:rsidR="00224915">
        <w:t>DFM</w:t>
      </w:r>
      <w:r w:rsidR="00F751BF" w:rsidRPr="008771D4">
        <w:t xml:space="preserve">, </w:t>
      </w:r>
      <w:ins w:id="253" w:author="Author">
        <w:r w:rsidR="00D12D7B">
          <w:t xml:space="preserve">and DORS </w:t>
        </w:r>
      </w:ins>
      <w:r w:rsidR="00F751BF" w:rsidRPr="008771D4">
        <w:t>with assigned due dates for each activity.</w:t>
      </w:r>
      <w:r w:rsidR="00F64DE3">
        <w:t xml:space="preserve"> </w:t>
      </w:r>
      <w:r w:rsidR="00F751BF" w:rsidRPr="008771D4">
        <w:t xml:space="preserve">Exhibit 1 provides an example of an LPR </w:t>
      </w:r>
      <w:ins w:id="254" w:author="Author">
        <w:r w:rsidR="00A64A0B">
          <w:t>s</w:t>
        </w:r>
      </w:ins>
      <w:r w:rsidR="00F751BF" w:rsidRPr="008771D4">
        <w:t>chedule.</w:t>
      </w:r>
    </w:p>
    <w:p w14:paraId="4D979E16" w14:textId="4EAF0DFE" w:rsidR="00F751BF" w:rsidRPr="008771D4" w:rsidRDefault="00F751BF" w:rsidP="004004F0">
      <w:pPr>
        <w:pStyle w:val="BodyText"/>
        <w:numPr>
          <w:ilvl w:val="0"/>
          <w:numId w:val="12"/>
        </w:numPr>
        <w:tabs>
          <w:tab w:val="clear" w:pos="806"/>
        </w:tabs>
      </w:pPr>
      <w:r w:rsidRPr="008771D4">
        <w:t xml:space="preserve">The </w:t>
      </w:r>
      <w:ins w:id="255" w:author="Author">
        <w:r w:rsidR="00A60D5A">
          <w:t>DFRSS</w:t>
        </w:r>
        <w:r w:rsidR="00A60D5A" w:rsidRPr="008771D4">
          <w:t xml:space="preserve"> </w:t>
        </w:r>
      </w:ins>
      <w:r w:rsidRPr="008771D4">
        <w:t xml:space="preserve">senior </w:t>
      </w:r>
      <w:ins w:id="256" w:author="Author">
        <w:r w:rsidR="003D3ADD">
          <w:t xml:space="preserve">project </w:t>
        </w:r>
      </w:ins>
      <w:r w:rsidRPr="008771D4">
        <w:t>inspector (S</w:t>
      </w:r>
      <w:ins w:id="257" w:author="Author">
        <w:r w:rsidR="003D3ADD">
          <w:t>P</w:t>
        </w:r>
      </w:ins>
      <w:r w:rsidRPr="008771D4">
        <w:t xml:space="preserve">I), with assistance from </w:t>
      </w:r>
      <w:r w:rsidR="00A15965">
        <w:t xml:space="preserve">DFM </w:t>
      </w:r>
      <w:r w:rsidRPr="008771D4">
        <w:t xml:space="preserve">counterparts, shall confirm all relevant inspection data is properly documented in Reactor </w:t>
      </w:r>
      <w:r w:rsidR="00381AB4">
        <w:t>Program</w:t>
      </w:r>
      <w:r w:rsidR="00381AB4" w:rsidRPr="008771D4">
        <w:t xml:space="preserve"> </w:t>
      </w:r>
      <w:r w:rsidRPr="008771D4">
        <w:t>System (RPS). The S</w:t>
      </w:r>
      <w:ins w:id="258" w:author="Author">
        <w:r w:rsidR="002134DD">
          <w:t>P</w:t>
        </w:r>
      </w:ins>
      <w:r w:rsidRPr="008771D4">
        <w:t xml:space="preserve">I shall conduct an inspection plan verification to ensure that the inspection plan for the calendar year is entered into </w:t>
      </w:r>
      <w:r w:rsidR="00A15965">
        <w:t>R</w:t>
      </w:r>
      <w:r w:rsidRPr="008771D4">
        <w:t>PS and is current.</w:t>
      </w:r>
    </w:p>
    <w:p w14:paraId="4D979E18" w14:textId="5ED0D627" w:rsidR="00F751BF" w:rsidRPr="008771D4" w:rsidRDefault="00F751BF" w:rsidP="004004F0">
      <w:pPr>
        <w:pStyle w:val="BodyText"/>
        <w:numPr>
          <w:ilvl w:val="0"/>
          <w:numId w:val="12"/>
        </w:numPr>
        <w:tabs>
          <w:tab w:val="clear" w:pos="806"/>
        </w:tabs>
      </w:pPr>
      <w:r w:rsidRPr="008771D4">
        <w:t xml:space="preserve">The applicable </w:t>
      </w:r>
      <w:ins w:id="259" w:author="Author">
        <w:r w:rsidR="00A60D5A" w:rsidRPr="008771D4">
          <w:t>D</w:t>
        </w:r>
        <w:r w:rsidR="00A60D5A">
          <w:t>FRSS</w:t>
        </w:r>
        <w:r w:rsidR="00A60D5A" w:rsidRPr="008771D4">
          <w:t xml:space="preserve"> </w:t>
        </w:r>
        <w:r w:rsidR="0042754C">
          <w:t xml:space="preserve">Fuels Oversight </w:t>
        </w:r>
      </w:ins>
      <w:r w:rsidRPr="008771D4">
        <w:t>Branch shall conduct the initial review of each fuel cycle licensee's performance.</w:t>
      </w:r>
      <w:r w:rsidR="004739CE">
        <w:t xml:space="preserve"> </w:t>
      </w:r>
      <w:r w:rsidRPr="008771D4">
        <w:t>The point</w:t>
      </w:r>
      <w:r w:rsidR="00F558AA">
        <w:t>s</w:t>
      </w:r>
      <w:r w:rsidRPr="008771D4">
        <w:t xml:space="preserve"> of contact for each facility’s LPR assessment should be designated by the</w:t>
      </w:r>
      <w:r w:rsidR="00DA0F47">
        <w:t xml:space="preserve"> </w:t>
      </w:r>
      <w:ins w:id="260" w:author="Author">
        <w:r w:rsidR="00A60D5A" w:rsidRPr="008771D4">
          <w:t>D</w:t>
        </w:r>
        <w:r w:rsidR="00A60D5A">
          <w:t>FRSS</w:t>
        </w:r>
        <w:r w:rsidR="00A60D5A" w:rsidRPr="008771D4">
          <w:t xml:space="preserve"> </w:t>
        </w:r>
      </w:ins>
      <w:r w:rsidRPr="008771D4">
        <w:t xml:space="preserve">Chief that has oversight responsibility for the fuel facility. The points of contact should begin compiling enforcement information applicable to the assessment period for each facility undergoing LPR </w:t>
      </w:r>
      <w:r w:rsidRPr="008771D4">
        <w:lastRenderedPageBreak/>
        <w:t xml:space="preserve">assessment. The points of contact should begin to develop the LPR </w:t>
      </w:r>
      <w:ins w:id="261" w:author="Author">
        <w:r w:rsidR="00204F78">
          <w:t>f</w:t>
        </w:r>
      </w:ins>
      <w:r w:rsidRPr="008771D4">
        <w:t xml:space="preserve">acility </w:t>
      </w:r>
      <w:ins w:id="262" w:author="Author">
        <w:r w:rsidR="00204F78">
          <w:t>a</w:t>
        </w:r>
      </w:ins>
      <w:r w:rsidRPr="008771D4">
        <w:t xml:space="preserve">ssessment </w:t>
      </w:r>
      <w:ins w:id="263" w:author="Author">
        <w:r w:rsidR="00204F78">
          <w:t>p</w:t>
        </w:r>
      </w:ins>
      <w:r w:rsidRPr="008771D4">
        <w:t>ackage, as presented in</w:t>
      </w:r>
      <w:r w:rsidR="00990288">
        <w:t xml:space="preserve"> Exhibit 2 and with guidance in Section 06.04, for each facility</w:t>
      </w:r>
      <w:r w:rsidR="007D0DAD">
        <w:t xml:space="preserve"> undergoing review.</w:t>
      </w:r>
    </w:p>
    <w:p w14:paraId="4D979E1A" w14:textId="5852B8DE" w:rsidR="00F751BF" w:rsidRPr="008771D4" w:rsidRDefault="00F751BF" w:rsidP="004004F0">
      <w:pPr>
        <w:pStyle w:val="BodyText"/>
        <w:ind w:left="806"/>
      </w:pPr>
      <w:r w:rsidRPr="008771D4">
        <w:t xml:space="preserve">Supporting references (e.g., inspection report numbers, event report numbers) and a succinct summary shall be specified for each issue in the LPR </w:t>
      </w:r>
      <w:ins w:id="264" w:author="Author">
        <w:r w:rsidR="00204F78">
          <w:t>f</w:t>
        </w:r>
      </w:ins>
      <w:r w:rsidRPr="008771D4">
        <w:t xml:space="preserve">acility </w:t>
      </w:r>
      <w:ins w:id="265" w:author="Author">
        <w:r w:rsidR="00204F78">
          <w:t>a</w:t>
        </w:r>
      </w:ins>
      <w:r w:rsidRPr="008771D4">
        <w:t xml:space="preserve">ssessment </w:t>
      </w:r>
      <w:ins w:id="266" w:author="Author">
        <w:r w:rsidR="00204F78">
          <w:t>p</w:t>
        </w:r>
      </w:ins>
      <w:r w:rsidRPr="008771D4">
        <w:t>ackage.</w:t>
      </w:r>
    </w:p>
    <w:p w14:paraId="4D979E1C" w14:textId="2285CFE5" w:rsidR="00F751BF" w:rsidRPr="008771D4" w:rsidRDefault="00F751BF" w:rsidP="004004F0">
      <w:pPr>
        <w:pStyle w:val="BodyText"/>
        <w:numPr>
          <w:ilvl w:val="0"/>
          <w:numId w:val="12"/>
        </w:numPr>
        <w:tabs>
          <w:tab w:val="clear" w:pos="806"/>
        </w:tabs>
      </w:pPr>
      <w:r w:rsidRPr="008771D4">
        <w:t>Outside of the LPR process, significant safety and safeguards performance issues should be identified and addressed in a timely manner through the normal inspection and enforcement process. Within the context of the LPR, if significant issues need to be addressed at a higher management level, then staff and Chiefs should recommend management involvement.</w:t>
      </w:r>
    </w:p>
    <w:p w14:paraId="4D979E1E" w14:textId="46929933" w:rsidR="00F751BF" w:rsidRPr="008771D4" w:rsidRDefault="00F751BF" w:rsidP="004004F0">
      <w:pPr>
        <w:pStyle w:val="BodyText"/>
        <w:numPr>
          <w:ilvl w:val="0"/>
          <w:numId w:val="12"/>
        </w:numPr>
        <w:tabs>
          <w:tab w:val="clear" w:pos="806"/>
        </w:tabs>
      </w:pPr>
      <w:r w:rsidRPr="008771D4">
        <w:t>The S</w:t>
      </w:r>
      <w:ins w:id="267" w:author="Author">
        <w:r w:rsidR="00C41919">
          <w:t>P</w:t>
        </w:r>
      </w:ins>
      <w:r w:rsidRPr="008771D4">
        <w:t xml:space="preserve">I shall evaluate the licensee’s performance in </w:t>
      </w:r>
      <w:r w:rsidR="00A14FE5">
        <w:t>regard</w:t>
      </w:r>
      <w:r w:rsidRPr="008771D4">
        <w:t xml:space="preserve"> to the Agency Action</w:t>
      </w:r>
      <w:r w:rsidR="00DF3060">
        <w:t xml:space="preserve"> </w:t>
      </w:r>
      <w:r w:rsidRPr="008771D4">
        <w:t xml:space="preserve">Review Meeting (AARM) evaluation criteria given in Management Directive (MD) 8.14, </w:t>
      </w:r>
      <w:ins w:id="268" w:author="Author">
        <w:r w:rsidR="004345F7">
          <w:t>“</w:t>
        </w:r>
      </w:ins>
      <w:r w:rsidRPr="008771D4">
        <w:t>Agency Action Review Meeting,</w:t>
      </w:r>
      <w:ins w:id="269" w:author="Author">
        <w:r w:rsidR="004345F7">
          <w:t>”</w:t>
        </w:r>
      </w:ins>
      <w:r w:rsidRPr="008771D4">
        <w:t xml:space="preserve"> </w:t>
      </w:r>
      <w:r w:rsidR="005C74ED">
        <w:t>S</w:t>
      </w:r>
      <w:r w:rsidRPr="008771D4">
        <w:t>ection F</w:t>
      </w:r>
      <w:r w:rsidR="000363B0">
        <w:t xml:space="preserve">. </w:t>
      </w:r>
      <w:ins w:id="270" w:author="Author">
        <w:r w:rsidR="00D31500">
          <w:t xml:space="preserve">The cognizant </w:t>
        </w:r>
        <w:r w:rsidR="00E806B7">
          <w:t>DFRSS</w:t>
        </w:r>
        <w:r w:rsidR="00E806B7" w:rsidRPr="008771D4">
          <w:t xml:space="preserve"> </w:t>
        </w:r>
        <w:r w:rsidR="002036B4">
          <w:t xml:space="preserve">Fuels Oversight </w:t>
        </w:r>
        <w:r w:rsidR="00EA3CFC">
          <w:t xml:space="preserve">Branch </w:t>
        </w:r>
      </w:ins>
      <w:r w:rsidRPr="008771D4">
        <w:t xml:space="preserve">Chief shall determine, in coordination with </w:t>
      </w:r>
      <w:r w:rsidR="00015131">
        <w:t>DFM,</w:t>
      </w:r>
      <w:r w:rsidRPr="008771D4">
        <w:t xml:space="preserve"> if it is appropriate to recommend the licensee for AARM. This information is not required to be entered into the LPR </w:t>
      </w:r>
      <w:ins w:id="271" w:author="Author">
        <w:r w:rsidR="00A54376">
          <w:t>f</w:t>
        </w:r>
      </w:ins>
      <w:r w:rsidRPr="008771D4">
        <w:t xml:space="preserve">acility </w:t>
      </w:r>
      <w:ins w:id="272" w:author="Author">
        <w:r w:rsidR="00A54376">
          <w:t>a</w:t>
        </w:r>
      </w:ins>
      <w:r w:rsidRPr="008771D4">
        <w:t xml:space="preserve">ssessment </w:t>
      </w:r>
      <w:ins w:id="273" w:author="Author">
        <w:r w:rsidR="00A54376">
          <w:t>p</w:t>
        </w:r>
      </w:ins>
      <w:r w:rsidRPr="008771D4">
        <w:t>ackage.</w:t>
      </w:r>
    </w:p>
    <w:p w14:paraId="4D979E20" w14:textId="2F720C26" w:rsidR="00F751BF" w:rsidRDefault="00134640" w:rsidP="004004F0">
      <w:pPr>
        <w:pStyle w:val="BodyText"/>
        <w:numPr>
          <w:ilvl w:val="0"/>
          <w:numId w:val="12"/>
        </w:numPr>
        <w:tabs>
          <w:tab w:val="clear" w:pos="806"/>
        </w:tabs>
      </w:pPr>
      <w:ins w:id="274" w:author="Author">
        <w:r>
          <w:t>For facilities without a clean LPR, t</w:t>
        </w:r>
        <w:r w:rsidRPr="008771D4">
          <w:t xml:space="preserve">he </w:t>
        </w:r>
      </w:ins>
      <w:r w:rsidR="00D925F6">
        <w:t>SPI</w:t>
      </w:r>
      <w:r w:rsidR="00F751BF" w:rsidRPr="008771D4">
        <w:t xml:space="preserve"> shall distribute the LPR </w:t>
      </w:r>
      <w:ins w:id="275" w:author="Author">
        <w:r w:rsidR="00204F78">
          <w:t>f</w:t>
        </w:r>
      </w:ins>
      <w:r w:rsidR="00F751BF" w:rsidRPr="008771D4">
        <w:t xml:space="preserve">acility </w:t>
      </w:r>
      <w:ins w:id="276" w:author="Author">
        <w:r w:rsidR="00204F78">
          <w:t>a</w:t>
        </w:r>
      </w:ins>
      <w:r w:rsidR="00F751BF" w:rsidRPr="008771D4">
        <w:t xml:space="preserve">ssessment </w:t>
      </w:r>
      <w:ins w:id="277" w:author="Author">
        <w:r w:rsidR="00204F78">
          <w:t>p</w:t>
        </w:r>
      </w:ins>
      <w:r w:rsidR="00F751BF" w:rsidRPr="008771D4">
        <w:t xml:space="preserve">ackage to the staff of </w:t>
      </w:r>
      <w:ins w:id="278" w:author="Author">
        <w:r w:rsidR="00E806B7">
          <w:t>DFRSS</w:t>
        </w:r>
      </w:ins>
      <w:r w:rsidR="00F751BF" w:rsidRPr="008771D4">
        <w:t xml:space="preserve">, </w:t>
      </w:r>
      <w:r w:rsidR="00A970B5">
        <w:t>DFM</w:t>
      </w:r>
      <w:r w:rsidR="00F751BF" w:rsidRPr="008771D4">
        <w:t xml:space="preserve">, </w:t>
      </w:r>
      <w:ins w:id="279" w:author="Author">
        <w:r w:rsidR="006670B7">
          <w:t xml:space="preserve">DORS, </w:t>
        </w:r>
        <w:r w:rsidR="00CB3828">
          <w:t xml:space="preserve">and </w:t>
        </w:r>
      </w:ins>
      <w:r w:rsidR="00780721">
        <w:t>NSIR</w:t>
      </w:r>
      <w:r w:rsidR="00F751BF" w:rsidRPr="008771D4">
        <w:t xml:space="preserve"> with inspection or licensing responsibilities at the applicable facility during the assessment period. The </w:t>
      </w:r>
      <w:r w:rsidR="007D2C45">
        <w:t>table</w:t>
      </w:r>
      <w:r w:rsidR="00F751BF" w:rsidRPr="008771D4">
        <w:t xml:space="preserve"> in Exhibit 3, “Inspection and Licensing Responsibility During Assessment Period,” should accompany the LPR </w:t>
      </w:r>
      <w:ins w:id="280" w:author="Author">
        <w:r w:rsidR="00AE7FC0">
          <w:t>f</w:t>
        </w:r>
      </w:ins>
      <w:r w:rsidR="00F751BF" w:rsidRPr="008771D4">
        <w:t xml:space="preserve">acility </w:t>
      </w:r>
      <w:ins w:id="281" w:author="Author">
        <w:r w:rsidR="00AE7FC0">
          <w:t>a</w:t>
        </w:r>
      </w:ins>
      <w:r w:rsidR="00F751BF" w:rsidRPr="008771D4">
        <w:t xml:space="preserve">ssessment </w:t>
      </w:r>
      <w:ins w:id="282" w:author="Author">
        <w:r w:rsidR="00AE7FC0">
          <w:t>p</w:t>
        </w:r>
      </w:ins>
      <w:r w:rsidR="00F751BF" w:rsidRPr="008771D4">
        <w:t xml:space="preserve">ackage for each facility and communicate to the </w:t>
      </w:r>
      <w:ins w:id="283" w:author="Author">
        <w:r w:rsidR="00E806B7" w:rsidRPr="008771D4">
          <w:t>D</w:t>
        </w:r>
        <w:r w:rsidR="00E806B7">
          <w:t>FRSS</w:t>
        </w:r>
      </w:ins>
      <w:r w:rsidR="00F751BF" w:rsidRPr="008771D4">
        <w:t xml:space="preserve"> </w:t>
      </w:r>
      <w:r w:rsidR="00A970B5">
        <w:t>DFM</w:t>
      </w:r>
      <w:r w:rsidR="00F751BF" w:rsidRPr="008771D4" w:rsidDel="003D37BB">
        <w:t xml:space="preserve">, </w:t>
      </w:r>
      <w:ins w:id="284" w:author="Author">
        <w:r w:rsidR="000862E2">
          <w:t xml:space="preserve">and </w:t>
        </w:r>
        <w:r w:rsidR="00554A1C">
          <w:t xml:space="preserve">DORS </w:t>
        </w:r>
      </w:ins>
      <w:r w:rsidR="00F751BF" w:rsidRPr="008771D4">
        <w:t xml:space="preserve">staff the areas to focus their review. The LPR </w:t>
      </w:r>
      <w:ins w:id="285" w:author="Author">
        <w:r w:rsidR="00E413AE">
          <w:t>f</w:t>
        </w:r>
      </w:ins>
      <w:r w:rsidR="00F751BF" w:rsidRPr="008771D4">
        <w:t xml:space="preserve">acility </w:t>
      </w:r>
      <w:ins w:id="286" w:author="Author">
        <w:r w:rsidR="00E413AE">
          <w:t>a</w:t>
        </w:r>
      </w:ins>
      <w:r w:rsidR="00F751BF" w:rsidRPr="008771D4">
        <w:t xml:space="preserve">ssessment </w:t>
      </w:r>
      <w:ins w:id="287" w:author="Author">
        <w:r w:rsidR="00E413AE">
          <w:t>p</w:t>
        </w:r>
      </w:ins>
      <w:r w:rsidR="00F751BF" w:rsidRPr="008771D4">
        <w:t xml:space="preserve">ackage shall also be distributed to the applicable Branch Chiefs in </w:t>
      </w:r>
      <w:ins w:id="288" w:author="Author">
        <w:r w:rsidR="00E806B7" w:rsidRPr="008771D4">
          <w:t>D</w:t>
        </w:r>
        <w:r w:rsidR="007B208B">
          <w:t>FRSS</w:t>
        </w:r>
      </w:ins>
      <w:r w:rsidR="003B3CF0">
        <w:t>,</w:t>
      </w:r>
      <w:r w:rsidR="001136E5">
        <w:t xml:space="preserve"> </w:t>
      </w:r>
      <w:r w:rsidR="00A970B5">
        <w:t>DFM</w:t>
      </w:r>
      <w:r w:rsidR="003B3CF0">
        <w:t xml:space="preserve">, </w:t>
      </w:r>
      <w:ins w:id="289" w:author="Author">
        <w:r w:rsidR="00665387">
          <w:t xml:space="preserve">and </w:t>
        </w:r>
        <w:r w:rsidR="00554A1C">
          <w:t>DORS</w:t>
        </w:r>
      </w:ins>
    </w:p>
    <w:p w14:paraId="3B6336E5" w14:textId="021621FD" w:rsidR="00072D55" w:rsidRDefault="00072D55" w:rsidP="004004F0">
      <w:pPr>
        <w:pStyle w:val="BodyText"/>
        <w:numPr>
          <w:ilvl w:val="0"/>
          <w:numId w:val="12"/>
        </w:numPr>
        <w:tabs>
          <w:tab w:val="clear" w:pos="806"/>
        </w:tabs>
      </w:pPr>
      <w:ins w:id="290" w:author="Author">
        <w:r>
          <w:t xml:space="preserve">However, for facilities with a clean LPR, the SPI shall meet with the cognizant DFRSS Chief to discuss the LPR </w:t>
        </w:r>
        <w:r w:rsidR="00DC5864">
          <w:t>a</w:t>
        </w:r>
        <w:r>
          <w:t xml:space="preserve">ssessment </w:t>
        </w:r>
        <w:r w:rsidR="00DC5864">
          <w:t>p</w:t>
        </w:r>
        <w:r>
          <w:t xml:space="preserve">ackage and obtain approval to issue the LPR </w:t>
        </w:r>
        <w:r w:rsidR="00DC5864">
          <w:t>l</w:t>
        </w:r>
        <w:r>
          <w:t xml:space="preserve">etter directly, with no further internal meetings or input required. There is also no need to distribute the LPR </w:t>
        </w:r>
        <w:r w:rsidR="00DC5864">
          <w:t>a</w:t>
        </w:r>
        <w:r>
          <w:t xml:space="preserve">ssessment </w:t>
        </w:r>
        <w:r w:rsidR="00DC5864">
          <w:t>p</w:t>
        </w:r>
        <w:r>
          <w:t xml:space="preserve">ackage. In such cases, the cognizant Chief </w:t>
        </w:r>
        <w:r w:rsidR="000A3154">
          <w:t xml:space="preserve">may </w:t>
        </w:r>
        <w:r>
          <w:t xml:space="preserve">then sign out the LPR </w:t>
        </w:r>
        <w:r w:rsidR="00DC5864">
          <w:t>l</w:t>
        </w:r>
        <w:r>
          <w:t>etter without any further concurrence needed. Additionally, in such cases</w:t>
        </w:r>
        <w:r w:rsidR="000A3154">
          <w:t>,</w:t>
        </w:r>
        <w:r>
          <w:t xml:space="preserve"> an LPR </w:t>
        </w:r>
        <w:r w:rsidR="00DC5864">
          <w:t>p</w:t>
        </w:r>
        <w:r>
          <w:t xml:space="preserve">ublic </w:t>
        </w:r>
        <w:r w:rsidR="00DC5864">
          <w:t>m</w:t>
        </w:r>
        <w:r>
          <w:t>eeting is not generally needed unless there is a compelling benefit to the public.</w:t>
        </w:r>
      </w:ins>
    </w:p>
    <w:p w14:paraId="4D979E22" w14:textId="7F99FB67" w:rsidR="00F751BF" w:rsidRPr="008771D4" w:rsidRDefault="00F751BF" w:rsidP="004004F0">
      <w:pPr>
        <w:pStyle w:val="BodyText"/>
        <w:numPr>
          <w:ilvl w:val="0"/>
          <w:numId w:val="12"/>
        </w:numPr>
        <w:tabs>
          <w:tab w:val="clear" w:pos="806"/>
        </w:tabs>
      </w:pPr>
      <w:r w:rsidRPr="008771D4">
        <w:t xml:space="preserve">The </w:t>
      </w:r>
      <w:ins w:id="291" w:author="Author">
        <w:r w:rsidR="009C0A8C">
          <w:t>remai</w:t>
        </w:r>
        <w:r w:rsidR="00EF17F0">
          <w:t xml:space="preserve">ning </w:t>
        </w:r>
      </w:ins>
      <w:r w:rsidRPr="008771D4">
        <w:t xml:space="preserve">LPR </w:t>
      </w:r>
      <w:ins w:id="292" w:author="Author">
        <w:r w:rsidR="00CA164E">
          <w:t>f</w:t>
        </w:r>
      </w:ins>
      <w:r w:rsidRPr="008771D4">
        <w:t xml:space="preserve">acility </w:t>
      </w:r>
      <w:ins w:id="293" w:author="Author">
        <w:r w:rsidR="00CA164E">
          <w:t>a</w:t>
        </w:r>
      </w:ins>
      <w:r w:rsidRPr="008771D4">
        <w:t xml:space="preserve">ssessment </w:t>
      </w:r>
      <w:ins w:id="294" w:author="Author">
        <w:r w:rsidR="00CA164E">
          <w:t>p</w:t>
        </w:r>
      </w:ins>
      <w:r w:rsidRPr="008771D4">
        <w:t>ackage</w:t>
      </w:r>
      <w:ins w:id="295" w:author="Author">
        <w:r w:rsidR="00DB6E9B">
          <w:t>s</w:t>
        </w:r>
      </w:ins>
      <w:r w:rsidRPr="008771D4">
        <w:t xml:space="preserve"> should be distributed to the applicable staff two business weeks prior to the scheduled LPR </w:t>
      </w:r>
      <w:ins w:id="296" w:author="Author">
        <w:r w:rsidR="00E413AE">
          <w:t>d</w:t>
        </w:r>
      </w:ins>
      <w:r w:rsidRPr="008771D4">
        <w:t xml:space="preserve">evelopment </w:t>
      </w:r>
      <w:ins w:id="297" w:author="Author">
        <w:r w:rsidR="00E413AE">
          <w:t>m</w:t>
        </w:r>
      </w:ins>
      <w:r w:rsidRPr="008771D4">
        <w:t>eeting.</w:t>
      </w:r>
    </w:p>
    <w:p w14:paraId="4D979E24" w14:textId="02A8FDD9" w:rsidR="00F751BF" w:rsidRPr="008771D4" w:rsidRDefault="00F751BF" w:rsidP="004004F0">
      <w:pPr>
        <w:pStyle w:val="BodyText"/>
        <w:numPr>
          <w:ilvl w:val="0"/>
          <w:numId w:val="12"/>
        </w:numPr>
        <w:tabs>
          <w:tab w:val="clear" w:pos="806"/>
        </w:tabs>
      </w:pPr>
      <w:r w:rsidRPr="008771D4">
        <w:t xml:space="preserve">Upon receipt of the LPR </w:t>
      </w:r>
      <w:ins w:id="298" w:author="Author">
        <w:r w:rsidR="00AA467F">
          <w:t>f</w:t>
        </w:r>
      </w:ins>
      <w:r w:rsidRPr="008771D4">
        <w:t xml:space="preserve">acility </w:t>
      </w:r>
      <w:ins w:id="299" w:author="Author">
        <w:r w:rsidR="00AA467F">
          <w:t>a</w:t>
        </w:r>
      </w:ins>
      <w:r w:rsidRPr="008771D4">
        <w:t xml:space="preserve">ssessment </w:t>
      </w:r>
      <w:ins w:id="300" w:author="Author">
        <w:r w:rsidR="00AA467F">
          <w:t>p</w:t>
        </w:r>
      </w:ins>
      <w:r w:rsidRPr="008771D4">
        <w:t xml:space="preserve">ackage, the </w:t>
      </w:r>
      <w:ins w:id="301" w:author="Author">
        <w:r w:rsidR="007B208B" w:rsidRPr="008771D4">
          <w:t>D</w:t>
        </w:r>
        <w:r w:rsidR="007B208B">
          <w:t>FRSS</w:t>
        </w:r>
      </w:ins>
      <w:r w:rsidR="000363B0">
        <w:t xml:space="preserve"> </w:t>
      </w:r>
      <w:r w:rsidRPr="008771D4">
        <w:t xml:space="preserve">and </w:t>
      </w:r>
      <w:r w:rsidR="006E740A">
        <w:t>DFM</w:t>
      </w:r>
      <w:r w:rsidR="006E740A" w:rsidRPr="008771D4">
        <w:t xml:space="preserve"> </w:t>
      </w:r>
      <w:r w:rsidRPr="008771D4">
        <w:t xml:space="preserve">inspection and licensing staff, for the facility being assessed, shall provide feedback to the </w:t>
      </w:r>
      <w:r w:rsidR="00D925F6">
        <w:t>SPI</w:t>
      </w:r>
      <w:r w:rsidRPr="008771D4">
        <w:t xml:space="preserve"> including input regarding the determination of an ANI.</w:t>
      </w:r>
    </w:p>
    <w:p w14:paraId="4D979E26" w14:textId="78B1671E" w:rsidR="00F751BF" w:rsidRPr="008771D4" w:rsidRDefault="00F751BF" w:rsidP="004004F0">
      <w:pPr>
        <w:pStyle w:val="BodyText"/>
        <w:numPr>
          <w:ilvl w:val="0"/>
          <w:numId w:val="12"/>
        </w:numPr>
        <w:tabs>
          <w:tab w:val="clear" w:pos="806"/>
        </w:tabs>
      </w:pPr>
      <w:r w:rsidRPr="008771D4">
        <w:t xml:space="preserve">The </w:t>
      </w:r>
      <w:r w:rsidR="00D925F6">
        <w:t>SPI</w:t>
      </w:r>
      <w:r w:rsidRPr="008771D4">
        <w:t xml:space="preserve"> should revise the LPR </w:t>
      </w:r>
      <w:ins w:id="302" w:author="Author">
        <w:r w:rsidR="00CA164E">
          <w:t>f</w:t>
        </w:r>
      </w:ins>
      <w:r w:rsidRPr="008771D4">
        <w:t xml:space="preserve">acility </w:t>
      </w:r>
      <w:ins w:id="303" w:author="Author">
        <w:r w:rsidR="00CA164E">
          <w:t>a</w:t>
        </w:r>
      </w:ins>
      <w:r w:rsidRPr="008771D4">
        <w:t xml:space="preserve">ssessment </w:t>
      </w:r>
      <w:ins w:id="304" w:author="Author">
        <w:r w:rsidR="00CA164E">
          <w:t>p</w:t>
        </w:r>
      </w:ins>
      <w:r w:rsidRPr="008771D4">
        <w:t>ackage to incorporate the assessment information collected from the staff.</w:t>
      </w:r>
      <w:r w:rsidR="000E6D07">
        <w:t xml:space="preserve"> </w:t>
      </w:r>
      <w:r w:rsidRPr="008771D4">
        <w:t xml:space="preserve">The </w:t>
      </w:r>
      <w:r w:rsidR="00D925F6">
        <w:t>SPI</w:t>
      </w:r>
      <w:r w:rsidRPr="008771D4">
        <w:t xml:space="preserve"> should distribute </w:t>
      </w:r>
      <w:ins w:id="305" w:author="Author">
        <w:r w:rsidR="0096031A">
          <w:t>any</w:t>
        </w:r>
        <w:r w:rsidR="0096031A" w:rsidRPr="008771D4">
          <w:t xml:space="preserve"> </w:t>
        </w:r>
      </w:ins>
      <w:r w:rsidRPr="008771D4">
        <w:t xml:space="preserve">revised LPR </w:t>
      </w:r>
      <w:ins w:id="306" w:author="Author">
        <w:r w:rsidR="00CA164E">
          <w:t>f</w:t>
        </w:r>
      </w:ins>
      <w:r w:rsidRPr="008771D4">
        <w:t xml:space="preserve">acility </w:t>
      </w:r>
      <w:ins w:id="307" w:author="Author">
        <w:r w:rsidR="00CA164E">
          <w:t>a</w:t>
        </w:r>
      </w:ins>
      <w:r w:rsidRPr="008771D4">
        <w:t xml:space="preserve">ssessment </w:t>
      </w:r>
      <w:ins w:id="308" w:author="Author">
        <w:r w:rsidR="00CA164E">
          <w:t>p</w:t>
        </w:r>
      </w:ins>
      <w:r w:rsidRPr="008771D4">
        <w:t xml:space="preserve">ackage for each facility to the Chief, </w:t>
      </w:r>
      <w:ins w:id="309" w:author="Author">
        <w:r w:rsidR="004E5D58">
          <w:t>NSB</w:t>
        </w:r>
        <w:r w:rsidR="00FE2ABE">
          <w:t>,</w:t>
        </w:r>
      </w:ins>
      <w:r w:rsidRPr="008771D4">
        <w:t xml:space="preserve"> </w:t>
      </w:r>
      <w:r w:rsidR="006E740A">
        <w:t>DFM</w:t>
      </w:r>
      <w:r w:rsidR="006E740A" w:rsidRPr="008771D4">
        <w:t xml:space="preserve"> </w:t>
      </w:r>
      <w:r w:rsidRPr="008771D4">
        <w:t xml:space="preserve">Project Manager, and Chiefs of the applicable </w:t>
      </w:r>
      <w:ins w:id="310" w:author="Author">
        <w:r w:rsidR="007B208B">
          <w:t>DFRSS</w:t>
        </w:r>
        <w:r w:rsidR="007B208B" w:rsidRPr="008771D4">
          <w:t xml:space="preserve"> </w:t>
        </w:r>
      </w:ins>
      <w:r w:rsidRPr="008771D4">
        <w:t xml:space="preserve">branch </w:t>
      </w:r>
      <w:ins w:id="311" w:author="Author">
        <w:r w:rsidR="00A7296F">
          <w:t xml:space="preserve">DORS </w:t>
        </w:r>
      </w:ins>
      <w:r w:rsidRPr="008771D4">
        <w:t xml:space="preserve">and </w:t>
      </w:r>
      <w:r w:rsidR="006E740A">
        <w:t xml:space="preserve">DFM </w:t>
      </w:r>
      <w:r w:rsidRPr="008771D4">
        <w:t xml:space="preserve">licensing and MC&amp;A branch, prior to the LPR </w:t>
      </w:r>
      <w:ins w:id="312" w:author="Author">
        <w:r w:rsidR="00AA467F">
          <w:t>d</w:t>
        </w:r>
      </w:ins>
      <w:r w:rsidRPr="008771D4">
        <w:t xml:space="preserve">evelopment </w:t>
      </w:r>
      <w:ins w:id="313" w:author="Author">
        <w:r w:rsidR="00AA467F">
          <w:t>m</w:t>
        </w:r>
      </w:ins>
      <w:r w:rsidRPr="008771D4">
        <w:t>eeting. Branch Chief</w:t>
      </w:r>
      <w:r w:rsidR="003C686E" w:rsidRPr="008771D4">
        <w:t xml:space="preserve"> alignment</w:t>
      </w:r>
      <w:r w:rsidRPr="008771D4">
        <w:t xml:space="preserve"> is not required prior to the LPR </w:t>
      </w:r>
      <w:ins w:id="314" w:author="Author">
        <w:r w:rsidR="00AA467F">
          <w:t>d</w:t>
        </w:r>
      </w:ins>
      <w:r w:rsidRPr="008771D4">
        <w:t xml:space="preserve">evelopment </w:t>
      </w:r>
      <w:ins w:id="315" w:author="Author">
        <w:r w:rsidR="00AA467F">
          <w:t>m</w:t>
        </w:r>
      </w:ins>
      <w:r w:rsidRPr="008771D4">
        <w:t>eeting.</w:t>
      </w:r>
    </w:p>
    <w:p w14:paraId="4D979E28" w14:textId="5D5072E7" w:rsidR="00F751BF" w:rsidRPr="008771D4" w:rsidRDefault="00F751BF" w:rsidP="004004F0">
      <w:pPr>
        <w:pStyle w:val="BodyText"/>
        <w:numPr>
          <w:ilvl w:val="0"/>
          <w:numId w:val="12"/>
        </w:numPr>
        <w:tabs>
          <w:tab w:val="clear" w:pos="806"/>
        </w:tabs>
      </w:pPr>
      <w:r w:rsidRPr="008771D4">
        <w:lastRenderedPageBreak/>
        <w:t>LPR Development Meeting.</w:t>
      </w:r>
      <w:r w:rsidR="005C74ED">
        <w:t xml:space="preserve"> </w:t>
      </w:r>
      <w:r w:rsidR="00BB4966">
        <w:t>T</w:t>
      </w:r>
      <w:r w:rsidRPr="008771D4">
        <w:t>he purpose of the</w:t>
      </w:r>
      <w:ins w:id="316" w:author="Author">
        <w:r w:rsidR="003F0F87">
          <w:t xml:space="preserve"> LPR </w:t>
        </w:r>
        <w:r w:rsidR="00A1285F">
          <w:t>d</w:t>
        </w:r>
        <w:r w:rsidR="003F0F87">
          <w:t>evelopment</w:t>
        </w:r>
      </w:ins>
      <w:r w:rsidRPr="008771D4">
        <w:t xml:space="preserve"> </w:t>
      </w:r>
      <w:ins w:id="317" w:author="Author">
        <w:r w:rsidR="00A1285F">
          <w:t>m</w:t>
        </w:r>
      </w:ins>
      <w:r w:rsidRPr="008771D4">
        <w:t>eeting is to develop and finalize the assessment and conclusions for the Licensee Performance Review.</w:t>
      </w:r>
      <w:ins w:id="318" w:author="Author">
        <w:r w:rsidR="00425854">
          <w:t xml:space="preserve"> </w:t>
        </w:r>
        <w:r w:rsidR="007B208B" w:rsidRPr="008771D4">
          <w:t>D</w:t>
        </w:r>
        <w:r w:rsidR="007B208B">
          <w:t>FRSS</w:t>
        </w:r>
        <w:r w:rsidR="007B208B" w:rsidRPr="008771D4">
          <w:t xml:space="preserve"> </w:t>
        </w:r>
      </w:ins>
      <w:r w:rsidRPr="008771D4">
        <w:t xml:space="preserve">shall coordinate the LPR </w:t>
      </w:r>
      <w:ins w:id="319" w:author="Author">
        <w:r w:rsidR="00A1285F">
          <w:t>d</w:t>
        </w:r>
      </w:ins>
      <w:r w:rsidRPr="008771D4">
        <w:t xml:space="preserve">evelopment </w:t>
      </w:r>
      <w:ins w:id="320" w:author="Author">
        <w:r w:rsidR="00A1285F">
          <w:t>m</w:t>
        </w:r>
      </w:ins>
      <w:r w:rsidRPr="008771D4">
        <w:t xml:space="preserve">eeting with an invitation to the appropriate staff and branch chiefs from </w:t>
      </w:r>
      <w:ins w:id="321" w:author="Author">
        <w:r w:rsidR="007B208B">
          <w:t>DFRSS</w:t>
        </w:r>
      </w:ins>
      <w:r w:rsidR="002F79D5">
        <w:t xml:space="preserve">, </w:t>
      </w:r>
      <w:ins w:id="322" w:author="Author">
        <w:r w:rsidR="00F53794">
          <w:t>DORS</w:t>
        </w:r>
        <w:r w:rsidRPr="008771D4" w:rsidDel="000F70E0">
          <w:t xml:space="preserve">, and </w:t>
        </w:r>
      </w:ins>
      <w:r w:rsidR="007C6F27">
        <w:t>DFM</w:t>
      </w:r>
      <w:r w:rsidR="002F79D5">
        <w:t xml:space="preserve">. </w:t>
      </w:r>
      <w:r w:rsidRPr="008771D4">
        <w:t xml:space="preserve">The revised LPR </w:t>
      </w:r>
      <w:ins w:id="323" w:author="Author">
        <w:r w:rsidR="00923643">
          <w:t>f</w:t>
        </w:r>
      </w:ins>
      <w:r w:rsidRPr="008771D4">
        <w:t xml:space="preserve">acility </w:t>
      </w:r>
      <w:ins w:id="324" w:author="Author">
        <w:r w:rsidR="00923643">
          <w:t>a</w:t>
        </w:r>
      </w:ins>
      <w:r w:rsidRPr="008771D4">
        <w:t xml:space="preserve">ssessment </w:t>
      </w:r>
      <w:ins w:id="325" w:author="Author">
        <w:r w:rsidR="00A1285F">
          <w:t>p</w:t>
        </w:r>
      </w:ins>
      <w:r w:rsidRPr="008771D4">
        <w:t xml:space="preserve">ackage and the draft LPR </w:t>
      </w:r>
      <w:ins w:id="326" w:author="Author">
        <w:r w:rsidR="00923643">
          <w:t>e</w:t>
        </w:r>
      </w:ins>
      <w:r w:rsidRPr="008771D4">
        <w:t>nclosure (provided in Exhibit 4, “LPR Enclosure Format”) should be distributed to meeting participants.</w:t>
      </w:r>
    </w:p>
    <w:p w14:paraId="4C7CBB3F" w14:textId="385244C4" w:rsidR="005468E1" w:rsidRDefault="00F751BF" w:rsidP="004004F0">
      <w:pPr>
        <w:pStyle w:val="BodyText"/>
        <w:ind w:left="806"/>
        <w:rPr>
          <w:ins w:id="327" w:author="Author"/>
        </w:rPr>
      </w:pPr>
      <w:r w:rsidRPr="008771D4">
        <w:t xml:space="preserve">The participants of the LPR </w:t>
      </w:r>
      <w:ins w:id="328" w:author="Author">
        <w:r w:rsidR="00923643">
          <w:t>d</w:t>
        </w:r>
      </w:ins>
      <w:r w:rsidRPr="008771D4">
        <w:t xml:space="preserve">evelopment </w:t>
      </w:r>
      <w:ins w:id="329" w:author="Author">
        <w:r w:rsidR="00923643">
          <w:t>m</w:t>
        </w:r>
      </w:ins>
      <w:r w:rsidRPr="008771D4">
        <w:t>eeting shall discuss facility activities and the quality of performance during the assessment period for each performance area. The participants may discuss a comparison of the current results to the previous LPR</w:t>
      </w:r>
      <w:ins w:id="330" w:author="Author">
        <w:r w:rsidR="00583CC2">
          <w:t xml:space="preserve"> </w:t>
        </w:r>
        <w:r w:rsidR="00B04291">
          <w:t>(e</w:t>
        </w:r>
        <w:r w:rsidR="00B04291" w:rsidRPr="008771D4">
          <w:t>.</w:t>
        </w:r>
        <w:r w:rsidR="00B04291">
          <w:t>g., has the licensee’s</w:t>
        </w:r>
        <w:r w:rsidR="00B04291" w:rsidRPr="008771D4">
          <w:t xml:space="preserve"> </w:t>
        </w:r>
        <w:r w:rsidR="00B04291">
          <w:t>performance noticeably declined).</w:t>
        </w:r>
        <w:r w:rsidR="00B04291" w:rsidRPr="008771D4">
          <w:t xml:space="preserve"> </w:t>
        </w:r>
        <w:r w:rsidR="00B04291">
          <w:t>If any</w:t>
        </w:r>
      </w:ins>
      <w:r w:rsidR="00C01C3A">
        <w:t xml:space="preserve"> </w:t>
      </w:r>
      <w:r w:rsidRPr="008771D4">
        <w:t xml:space="preserve">ANIs </w:t>
      </w:r>
      <w:ins w:id="331" w:author="Author">
        <w:r w:rsidR="00553A43">
          <w:t>are open, a discussion of what the licensee is doing and must still do to close out the ANI(s)</w:t>
        </w:r>
        <w:r w:rsidR="00553A43" w:rsidRPr="008771D4">
          <w:t xml:space="preserve"> </w:t>
        </w:r>
      </w:ins>
      <w:r w:rsidRPr="008771D4">
        <w:t>shall be included.</w:t>
      </w:r>
      <w:r w:rsidR="00F64DE3">
        <w:t xml:space="preserve"> </w:t>
      </w:r>
      <w:r w:rsidRPr="008771D4">
        <w:t xml:space="preserve">For each performance area, participants should evaluate licensee performance using the factors provided in </w:t>
      </w:r>
      <w:ins w:id="332" w:author="Author">
        <w:r w:rsidR="007C00D8">
          <w:t>S</w:t>
        </w:r>
      </w:ins>
      <w:r w:rsidRPr="008771D4">
        <w:t>ection 06.04. Discussion of performance should be supported by specific references to the licensing reviews or inspection findings distributed over the assessment period.</w:t>
      </w:r>
    </w:p>
    <w:p w14:paraId="4D979E2C" w14:textId="74DC4850" w:rsidR="00F751BF" w:rsidRPr="008771D4" w:rsidRDefault="00F751BF" w:rsidP="004004F0">
      <w:pPr>
        <w:pStyle w:val="BodyText"/>
        <w:ind w:left="806"/>
      </w:pPr>
      <w:r w:rsidRPr="008771D4">
        <w:t xml:space="preserve">Conclusions regarding licensee performance shall be reached by consensus of those in attendance. Where divergent opinions are expressed, and no clear consensus on a particular issue is reached, the diverging opinions should be summarized, documented, and presented together with the other results of the LPR </w:t>
      </w:r>
      <w:ins w:id="333" w:author="Author">
        <w:r w:rsidR="00923643">
          <w:t>d</w:t>
        </w:r>
      </w:ins>
      <w:r w:rsidRPr="008771D4">
        <w:t xml:space="preserve">evelopment </w:t>
      </w:r>
      <w:ins w:id="334" w:author="Author">
        <w:r w:rsidR="00923643">
          <w:t>m</w:t>
        </w:r>
      </w:ins>
      <w:r w:rsidRPr="008771D4">
        <w:t>eeting during subsequent management (Director) briefings</w:t>
      </w:r>
      <w:r w:rsidR="00BE539A" w:rsidRPr="008771D4">
        <w:t>.</w:t>
      </w:r>
    </w:p>
    <w:p w14:paraId="4D979E2E" w14:textId="19B8B2CA" w:rsidR="00F751BF" w:rsidRPr="008771D4" w:rsidRDefault="00F751BF" w:rsidP="004004F0">
      <w:pPr>
        <w:pStyle w:val="BodyText"/>
        <w:numPr>
          <w:ilvl w:val="0"/>
          <w:numId w:val="12"/>
        </w:numPr>
        <w:tabs>
          <w:tab w:val="clear" w:pos="806"/>
        </w:tabs>
      </w:pPr>
      <w:r w:rsidRPr="008771D4">
        <w:t xml:space="preserve">The </w:t>
      </w:r>
      <w:r w:rsidR="00D925F6">
        <w:t>SPI</w:t>
      </w:r>
      <w:r w:rsidRPr="008771D4">
        <w:t xml:space="preserve"> shall document the conclusion and recommendations reached at the LPR </w:t>
      </w:r>
      <w:ins w:id="335" w:author="Author">
        <w:r w:rsidR="00803E45">
          <w:t>d</w:t>
        </w:r>
        <w:r w:rsidR="00803E45" w:rsidRPr="008771D4">
          <w:t xml:space="preserve">evelopment </w:t>
        </w:r>
        <w:r w:rsidR="00803E45">
          <w:t>m</w:t>
        </w:r>
        <w:r w:rsidR="00803E45" w:rsidRPr="008771D4">
          <w:t>eeting</w:t>
        </w:r>
      </w:ins>
      <w:r w:rsidRPr="008771D4">
        <w:t>, relevant supporting data presented, and any other significant result of the review.</w:t>
      </w:r>
      <w:r w:rsidR="000E6D07">
        <w:t xml:space="preserve"> </w:t>
      </w:r>
      <w:r w:rsidRPr="008771D4">
        <w:t xml:space="preserve">The </w:t>
      </w:r>
      <w:r w:rsidR="00D925F6">
        <w:t>SPI</w:t>
      </w:r>
      <w:r w:rsidRPr="008771D4">
        <w:t xml:space="preserve"> should revise LPR </w:t>
      </w:r>
      <w:ins w:id="336" w:author="Author">
        <w:r w:rsidR="002B0756">
          <w:t>f</w:t>
        </w:r>
      </w:ins>
      <w:r w:rsidRPr="008771D4">
        <w:t xml:space="preserve">acility </w:t>
      </w:r>
      <w:ins w:id="337" w:author="Author">
        <w:r w:rsidR="002B0756">
          <w:t>a</w:t>
        </w:r>
      </w:ins>
      <w:r w:rsidRPr="008771D4">
        <w:t xml:space="preserve">ssessment </w:t>
      </w:r>
      <w:ins w:id="338" w:author="Author">
        <w:r w:rsidR="00755478">
          <w:t>p</w:t>
        </w:r>
        <w:r w:rsidR="00755478" w:rsidRPr="008771D4">
          <w:t xml:space="preserve">ackage </w:t>
        </w:r>
      </w:ins>
      <w:r w:rsidRPr="008771D4">
        <w:t xml:space="preserve">and </w:t>
      </w:r>
      <w:ins w:id="339" w:author="Author">
        <w:r w:rsidR="006B676F">
          <w:t xml:space="preserve">the draft </w:t>
        </w:r>
      </w:ins>
      <w:r w:rsidRPr="008771D4">
        <w:t>LPR</w:t>
      </w:r>
      <w:r w:rsidR="00C8542C">
        <w:t xml:space="preserve"> </w:t>
      </w:r>
      <w:ins w:id="340" w:author="Author">
        <w:r w:rsidR="00755478">
          <w:t>l</w:t>
        </w:r>
        <w:r w:rsidR="00755478" w:rsidRPr="008771D4">
          <w:t>etter</w:t>
        </w:r>
      </w:ins>
      <w:r w:rsidRPr="008771D4">
        <w:t>, based on the meeting results.</w:t>
      </w:r>
    </w:p>
    <w:p w14:paraId="6B0681EE" w14:textId="449429E7" w:rsidR="00905DEC" w:rsidRDefault="00F751BF" w:rsidP="004004F0">
      <w:pPr>
        <w:pStyle w:val="BodyText"/>
        <w:ind w:left="806"/>
        <w:rPr>
          <w:ins w:id="341" w:author="Author"/>
        </w:rPr>
      </w:pPr>
      <w:r w:rsidRPr="008771D4">
        <w:t xml:space="preserve">Emphasis should be placed </w:t>
      </w:r>
      <w:ins w:id="342" w:author="Author">
        <w:r w:rsidR="00811D26">
          <w:t xml:space="preserve">primarily </w:t>
        </w:r>
      </w:ins>
      <w:r w:rsidRPr="008771D4">
        <w:t>on safety</w:t>
      </w:r>
      <w:ins w:id="343" w:author="Author">
        <w:r w:rsidR="00EB1F04">
          <w:t xml:space="preserve"> and security</w:t>
        </w:r>
        <w:del w:id="344" w:author="Author">
          <w:r w:rsidR="00EB1F04">
            <w:delText>,</w:delText>
          </w:r>
        </w:del>
        <w:r w:rsidR="00EB1F04">
          <w:t xml:space="preserve"> with a secondary emphasis on efficient and reliable oversight that benefits society and the environment</w:t>
        </w:r>
      </w:ins>
      <w:r w:rsidRPr="008771D4">
        <w:t>.</w:t>
      </w:r>
      <w:r w:rsidR="000E6D07">
        <w:t xml:space="preserve"> </w:t>
      </w:r>
      <w:r w:rsidRPr="008771D4">
        <w:t xml:space="preserve">The results of the LPR </w:t>
      </w:r>
      <w:ins w:id="345" w:author="Author">
        <w:r w:rsidR="008D7A6F">
          <w:t>d</w:t>
        </w:r>
      </w:ins>
      <w:r w:rsidRPr="008771D4">
        <w:t xml:space="preserve">evelopment </w:t>
      </w:r>
      <w:ins w:id="346" w:author="Author">
        <w:r w:rsidR="008D7A6F">
          <w:t>m</w:t>
        </w:r>
      </w:ins>
      <w:r w:rsidRPr="008771D4">
        <w:t>eeting should be communicated in terms of ANIs for the safe and secure operation of the facility. Meeting results and conclusions should be limited to safety or safeguards issues</w:t>
      </w:r>
      <w:ins w:id="347" w:author="Author">
        <w:r w:rsidR="008B175C">
          <w:t>.</w:t>
        </w:r>
      </w:ins>
      <w:r w:rsidR="000E6D07">
        <w:t xml:space="preserve"> </w:t>
      </w:r>
      <w:ins w:id="348" w:author="Author">
        <w:r w:rsidR="00751F91">
          <w:t>M</w:t>
        </w:r>
      </w:ins>
      <w:r w:rsidRPr="008771D4">
        <w:t>inor issues will not be aggregated.</w:t>
      </w:r>
    </w:p>
    <w:p w14:paraId="4D979E31" w14:textId="75364C5C" w:rsidR="00F751BF" w:rsidRPr="008771D4" w:rsidRDefault="00F751BF" w:rsidP="004004F0">
      <w:pPr>
        <w:pStyle w:val="BodyText"/>
        <w:numPr>
          <w:ilvl w:val="0"/>
          <w:numId w:val="12"/>
        </w:numPr>
        <w:tabs>
          <w:tab w:val="clear" w:pos="806"/>
        </w:tabs>
      </w:pPr>
      <w:r w:rsidRPr="008771D4">
        <w:t xml:space="preserve">The </w:t>
      </w:r>
      <w:r w:rsidR="00D925F6">
        <w:t>SPI</w:t>
      </w:r>
      <w:r w:rsidRPr="008771D4">
        <w:t xml:space="preserve"> shall coordinate with staff, </w:t>
      </w:r>
      <w:r w:rsidR="003259C6">
        <w:t>DFM</w:t>
      </w:r>
      <w:r w:rsidRPr="008771D4">
        <w:t xml:space="preserve">, and licensee management in the scheduling of the LPR public meeting to develop a tentative LPR </w:t>
      </w:r>
      <w:ins w:id="349" w:author="Author">
        <w:r w:rsidR="008D7A6F">
          <w:t>p</w:t>
        </w:r>
      </w:ins>
      <w:r w:rsidRPr="008771D4">
        <w:t xml:space="preserve">ublic </w:t>
      </w:r>
      <w:ins w:id="350" w:author="Author">
        <w:r w:rsidR="008D7A6F">
          <w:t>m</w:t>
        </w:r>
      </w:ins>
      <w:r w:rsidRPr="008771D4">
        <w:t>eeting date</w:t>
      </w:r>
      <w:ins w:id="351" w:author="Author">
        <w:r w:rsidR="00724108">
          <w:t>, as</w:t>
        </w:r>
        <w:r w:rsidR="001874AA">
          <w:t xml:space="preserve"> needed</w:t>
        </w:r>
      </w:ins>
      <w:r w:rsidRPr="008771D4">
        <w:t>.</w:t>
      </w:r>
      <w:r w:rsidR="00DE10C7">
        <w:t xml:space="preserve"> </w:t>
      </w:r>
      <w:ins w:id="352" w:author="Author">
        <w:r w:rsidR="00776705">
          <w:t xml:space="preserve">Ensure the Office of the Regional Administrator </w:t>
        </w:r>
        <w:r w:rsidR="00764B37">
          <w:t xml:space="preserve">(ORA) </w:t>
        </w:r>
        <w:r w:rsidR="00776705">
          <w:t>is invited to the meeting</w:t>
        </w:r>
        <w:r w:rsidR="00192D50">
          <w:t xml:space="preserve"> if there is an ANI</w:t>
        </w:r>
        <w:r w:rsidR="00776705">
          <w:t>.</w:t>
        </w:r>
        <w:r w:rsidR="007F56BC">
          <w:t xml:space="preserve"> </w:t>
        </w:r>
        <w:r w:rsidR="00776705">
          <w:t xml:space="preserve">The LPR packages should be included in the meeting invitation or emailed separately to the participants. </w:t>
        </w:r>
      </w:ins>
      <w:r w:rsidR="00DE10C7">
        <w:t xml:space="preserve">LPR </w:t>
      </w:r>
      <w:ins w:id="353" w:author="Author">
        <w:r w:rsidR="008D7A6F">
          <w:t>p</w:t>
        </w:r>
      </w:ins>
      <w:r w:rsidR="00DE10C7">
        <w:t xml:space="preserve">ublic meetings should be held </w:t>
      </w:r>
      <w:ins w:id="354" w:author="Author">
        <w:r w:rsidR="001F6D34">
          <w:t>virtually unless there is a compelling ben</w:t>
        </w:r>
        <w:r w:rsidR="00E40502">
          <w:t xml:space="preserve">efit to the </w:t>
        </w:r>
        <w:r w:rsidR="00011195">
          <w:t>publi</w:t>
        </w:r>
        <w:r w:rsidR="00B659E5">
          <w:t>c to hold an in-person</w:t>
        </w:r>
        <w:r w:rsidR="0004693C">
          <w:t xml:space="preserve"> meeting.</w:t>
        </w:r>
      </w:ins>
      <w:r w:rsidR="00301DD1">
        <w:t xml:space="preserve"> </w:t>
      </w:r>
      <w:ins w:id="355" w:author="Author">
        <w:r w:rsidR="0004693C">
          <w:t>If in-person meetings are held</w:t>
        </w:r>
        <w:r w:rsidR="00CA0735">
          <w:t>,</w:t>
        </w:r>
        <w:r w:rsidR="0004693C">
          <w:t xml:space="preserve"> consider if a </w:t>
        </w:r>
        <w:r w:rsidR="005E4024">
          <w:t>hybrid meeting would be bene</w:t>
        </w:r>
        <w:r w:rsidR="00FE07E0">
          <w:t>f</w:t>
        </w:r>
        <w:r w:rsidR="005E4024">
          <w:t>icial.</w:t>
        </w:r>
      </w:ins>
    </w:p>
    <w:p w14:paraId="4D979E33" w14:textId="152BFE59" w:rsidR="00F751BF" w:rsidRPr="008771D4" w:rsidRDefault="00776705" w:rsidP="004004F0">
      <w:pPr>
        <w:pStyle w:val="BodyText"/>
        <w:numPr>
          <w:ilvl w:val="0"/>
          <w:numId w:val="12"/>
        </w:numPr>
        <w:tabs>
          <w:tab w:val="clear" w:pos="806"/>
        </w:tabs>
      </w:pPr>
      <w:ins w:id="356" w:author="Author">
        <w:r>
          <w:t xml:space="preserve">Division </w:t>
        </w:r>
      </w:ins>
      <w:r w:rsidR="00F751BF" w:rsidRPr="008771D4">
        <w:t xml:space="preserve">Director </w:t>
      </w:r>
      <w:ins w:id="357" w:author="Author">
        <w:r>
          <w:t>Meeting</w:t>
        </w:r>
      </w:ins>
      <w:r w:rsidR="00F751BF" w:rsidRPr="008771D4">
        <w:t xml:space="preserve">. The </w:t>
      </w:r>
      <w:ins w:id="358" w:author="Author">
        <w:r w:rsidR="007B208B" w:rsidRPr="008771D4">
          <w:t>D</w:t>
        </w:r>
        <w:r w:rsidR="007B208B">
          <w:t>FRSS</w:t>
        </w:r>
        <w:r w:rsidR="007B208B" w:rsidRPr="008771D4">
          <w:t xml:space="preserve"> </w:t>
        </w:r>
      </w:ins>
      <w:r w:rsidR="00F751BF" w:rsidRPr="008771D4">
        <w:t>chief with oversight of the facility</w:t>
      </w:r>
      <w:ins w:id="359" w:author="Author">
        <w:r>
          <w:t xml:space="preserve"> (or designee)</w:t>
        </w:r>
      </w:ins>
      <w:r w:rsidR="00F751BF" w:rsidRPr="008771D4">
        <w:t xml:space="preserve"> shall present the information, conclusions, and recommendations developed at the LPR</w:t>
      </w:r>
      <w:r w:rsidR="00827589">
        <w:t xml:space="preserve"> </w:t>
      </w:r>
      <w:ins w:id="360" w:author="Author">
        <w:r w:rsidR="00BC60B0">
          <w:t>d</w:t>
        </w:r>
        <w:r w:rsidR="00BC60B0" w:rsidRPr="008771D4">
          <w:t xml:space="preserve">evelopment </w:t>
        </w:r>
        <w:r w:rsidR="00BC60B0">
          <w:t>m</w:t>
        </w:r>
        <w:r w:rsidR="00BC60B0" w:rsidRPr="008771D4">
          <w:t xml:space="preserve">eeting </w:t>
        </w:r>
      </w:ins>
      <w:r w:rsidR="00F751BF" w:rsidRPr="008771D4">
        <w:t xml:space="preserve">to the Directors of </w:t>
      </w:r>
      <w:ins w:id="361" w:author="Author">
        <w:r w:rsidR="007B208B" w:rsidRPr="008771D4">
          <w:t>D</w:t>
        </w:r>
        <w:r w:rsidR="007B208B">
          <w:t>FRSS</w:t>
        </w:r>
        <w:r w:rsidR="00F51141">
          <w:t>,</w:t>
        </w:r>
        <w:r w:rsidR="007B208B" w:rsidRPr="008771D4">
          <w:t xml:space="preserve"> </w:t>
        </w:r>
        <w:r w:rsidR="00F51141">
          <w:t>DORS,</w:t>
        </w:r>
        <w:r w:rsidR="007B208B" w:rsidRPr="008771D4">
          <w:t xml:space="preserve"> </w:t>
        </w:r>
      </w:ins>
      <w:r w:rsidR="00F751BF" w:rsidRPr="008771D4">
        <w:t xml:space="preserve">and </w:t>
      </w:r>
      <w:r w:rsidR="003259C6">
        <w:t>DFM</w:t>
      </w:r>
      <w:r w:rsidR="00F751BF" w:rsidRPr="008771D4">
        <w:t xml:space="preserve">. </w:t>
      </w:r>
      <w:ins w:id="362" w:author="Author">
        <w:r w:rsidR="00B2652F">
          <w:rPr>
            <w:spacing w:val="-4"/>
          </w:rPr>
          <w:t xml:space="preserve">It is suggested that </w:t>
        </w:r>
        <w:r w:rsidR="00B2652F">
          <w:t>the</w:t>
        </w:r>
        <w:r w:rsidR="00B2652F">
          <w:rPr>
            <w:spacing w:val="-4"/>
          </w:rPr>
          <w:t xml:space="preserve"> </w:t>
        </w:r>
        <w:r w:rsidR="00B2652F">
          <w:t xml:space="preserve">DFRSS chief </w:t>
        </w:r>
        <w:r w:rsidR="00B2652F">
          <w:rPr>
            <w:spacing w:val="-2"/>
          </w:rPr>
          <w:t xml:space="preserve">(or designee) </w:t>
        </w:r>
        <w:r w:rsidR="00B2652F">
          <w:t>start the briefing with a short summary of what constitutes an ANI and the thresholds/criteria for considering a program adjustment.</w:t>
        </w:r>
        <w:r w:rsidR="00B2652F">
          <w:rPr>
            <w:spacing w:val="-4"/>
          </w:rPr>
          <w:t xml:space="preserve"> </w:t>
        </w:r>
      </w:ins>
      <w:r w:rsidR="00F751BF" w:rsidRPr="008771D4">
        <w:t xml:space="preserve">The </w:t>
      </w:r>
      <w:ins w:id="363" w:author="Author">
        <w:r w:rsidR="007B208B" w:rsidRPr="008771D4">
          <w:t>D</w:t>
        </w:r>
        <w:r w:rsidR="007B208B">
          <w:t>FRSS</w:t>
        </w:r>
        <w:r w:rsidR="007B208B" w:rsidRPr="008771D4">
          <w:t xml:space="preserve"> </w:t>
        </w:r>
      </w:ins>
      <w:r w:rsidR="00F751BF" w:rsidRPr="008771D4">
        <w:t xml:space="preserve">chief </w:t>
      </w:r>
      <w:ins w:id="364" w:author="Author">
        <w:r w:rsidR="00B2652F">
          <w:t xml:space="preserve">(or designee) </w:t>
        </w:r>
      </w:ins>
      <w:r w:rsidR="00F751BF" w:rsidRPr="008771D4">
        <w:t xml:space="preserve">should </w:t>
      </w:r>
      <w:ins w:id="365" w:author="Author">
        <w:r w:rsidR="00B2652F">
          <w:t xml:space="preserve">also </w:t>
        </w:r>
      </w:ins>
      <w:r w:rsidR="00F751BF" w:rsidRPr="008771D4">
        <w:t xml:space="preserve">present the draft LPR </w:t>
      </w:r>
      <w:ins w:id="366" w:author="Author">
        <w:r w:rsidR="000F07C2">
          <w:t>l</w:t>
        </w:r>
        <w:r w:rsidR="000E5AEA">
          <w:t xml:space="preserve">etter </w:t>
        </w:r>
        <w:r w:rsidR="00DB4096">
          <w:t xml:space="preserve">and </w:t>
        </w:r>
      </w:ins>
      <w:r w:rsidR="00F751BF" w:rsidRPr="008771D4">
        <w:t xml:space="preserve">the LPR </w:t>
      </w:r>
      <w:ins w:id="367" w:author="Author">
        <w:r w:rsidR="00BC60B0">
          <w:t>f</w:t>
        </w:r>
        <w:r w:rsidR="00BC60B0" w:rsidRPr="008771D4">
          <w:t xml:space="preserve">acility </w:t>
        </w:r>
        <w:r w:rsidR="00BC60B0">
          <w:t>a</w:t>
        </w:r>
        <w:r w:rsidR="00BC60B0" w:rsidRPr="008771D4">
          <w:t xml:space="preserve">ssessment </w:t>
        </w:r>
        <w:r w:rsidR="00BC60B0">
          <w:t>p</w:t>
        </w:r>
        <w:r w:rsidR="00BC60B0" w:rsidRPr="008771D4">
          <w:t>ackage</w:t>
        </w:r>
      </w:ins>
      <w:r w:rsidR="00F751BF" w:rsidRPr="008771D4">
        <w:t>, the tentatively scheduled LPR meeting dates, the proposed attendee list</w:t>
      </w:r>
      <w:ins w:id="368" w:author="Author">
        <w:r w:rsidR="00B2652F">
          <w:t>,</w:t>
        </w:r>
      </w:ins>
      <w:r w:rsidR="00F751BF" w:rsidRPr="008771D4">
        <w:t xml:space="preserve"> and the results of the AARM evaluation and recommendations.</w:t>
      </w:r>
    </w:p>
    <w:p w14:paraId="4D979E35" w14:textId="2045B7F7" w:rsidR="00F751BF" w:rsidRPr="008771D4" w:rsidRDefault="00F751BF" w:rsidP="004004F0">
      <w:pPr>
        <w:pStyle w:val="BodyText"/>
        <w:numPr>
          <w:ilvl w:val="0"/>
          <w:numId w:val="12"/>
        </w:numPr>
        <w:tabs>
          <w:tab w:val="clear" w:pos="806"/>
        </w:tabs>
      </w:pPr>
      <w:r w:rsidRPr="008771D4">
        <w:lastRenderedPageBreak/>
        <w:t xml:space="preserve">The </w:t>
      </w:r>
      <w:r w:rsidR="00D925F6">
        <w:t>SPI</w:t>
      </w:r>
      <w:r w:rsidRPr="008771D4">
        <w:t xml:space="preserve"> shall arrange a public and a closed meeting, if applicable, with licensee senior management and internal stakeholders in accordance with Management Directive 3.5</w:t>
      </w:r>
      <w:ins w:id="369" w:author="Author">
        <w:r w:rsidR="00784EAC">
          <w:t>,</w:t>
        </w:r>
      </w:ins>
      <w:r w:rsidRPr="008771D4">
        <w:t xml:space="preserve"> </w:t>
      </w:r>
      <w:r w:rsidR="00363015">
        <w:t>“</w:t>
      </w:r>
      <w:r w:rsidRPr="008771D4">
        <w:t>Attendance at NRC Staff-Sponsored Meetings.</w:t>
      </w:r>
      <w:r w:rsidR="00363015">
        <w:t>”</w:t>
      </w:r>
      <w:r w:rsidRPr="008771D4">
        <w:t xml:space="preserve"> The </w:t>
      </w:r>
      <w:r w:rsidR="00D925F6">
        <w:t>SPI</w:t>
      </w:r>
      <w:r w:rsidRPr="008771D4">
        <w:t xml:space="preserve"> shall finalize the LPR public meeting date and location and subsequently communicate to applicable staff and licensee management and issue the Public Meeting Notice in coordination with the regional Office of Public Affairs.</w:t>
      </w:r>
    </w:p>
    <w:p w14:paraId="4D979E37" w14:textId="4329C2E8" w:rsidR="00F751BF" w:rsidRPr="008771D4" w:rsidRDefault="00F751BF" w:rsidP="004004F0">
      <w:pPr>
        <w:pStyle w:val="BodyText"/>
        <w:numPr>
          <w:ilvl w:val="0"/>
          <w:numId w:val="12"/>
        </w:numPr>
        <w:tabs>
          <w:tab w:val="clear" w:pos="806"/>
        </w:tabs>
      </w:pPr>
      <w:r w:rsidRPr="008771D4">
        <w:t>The</w:t>
      </w:r>
      <w:r w:rsidR="007C00D8">
        <w:t xml:space="preserve"> </w:t>
      </w:r>
      <w:ins w:id="370" w:author="Author">
        <w:r w:rsidR="007B208B" w:rsidRPr="008771D4">
          <w:t>D</w:t>
        </w:r>
        <w:r w:rsidR="007B208B">
          <w:t>FRSS</w:t>
        </w:r>
        <w:r w:rsidR="007B208B" w:rsidRPr="008771D4">
          <w:t xml:space="preserve"> </w:t>
        </w:r>
      </w:ins>
      <w:r w:rsidRPr="008771D4">
        <w:t xml:space="preserve">Chief with oversight responsibility shall </w:t>
      </w:r>
      <w:r w:rsidR="00E73B3C" w:rsidRPr="008771D4">
        <w:t>designate</w:t>
      </w:r>
      <w:r w:rsidRPr="008771D4">
        <w:t xml:space="preserve"> </w:t>
      </w:r>
      <w:r w:rsidR="00E73B3C" w:rsidRPr="008771D4">
        <w:t>appropriate</w:t>
      </w:r>
      <w:r w:rsidRPr="008771D4">
        <w:t xml:space="preserve"> due dates and distribute the Schedule for LPR Activities, Part 2</w:t>
      </w:r>
      <w:r w:rsidR="005A0A6C">
        <w:t>,</w:t>
      </w:r>
      <w:r w:rsidRPr="008771D4">
        <w:t xml:space="preserve"> LPR Meeting in Exhibit 1 to applicable staff members.</w:t>
      </w:r>
    </w:p>
    <w:p w14:paraId="4D979E39" w14:textId="62DE02A1" w:rsidR="00F751BF" w:rsidRPr="008771D4" w:rsidRDefault="00F751BF" w:rsidP="004004F0">
      <w:pPr>
        <w:pStyle w:val="BodyText"/>
        <w:numPr>
          <w:ilvl w:val="0"/>
          <w:numId w:val="12"/>
        </w:numPr>
        <w:tabs>
          <w:tab w:val="clear" w:pos="806"/>
        </w:tabs>
      </w:pPr>
      <w:r w:rsidRPr="008771D4">
        <w:t xml:space="preserve">LPR Letter and Enclosure. The LPR </w:t>
      </w:r>
      <w:ins w:id="371" w:author="Author">
        <w:r w:rsidR="00451CC1">
          <w:t>l</w:t>
        </w:r>
        <w:r w:rsidR="00451CC1" w:rsidRPr="008771D4">
          <w:t xml:space="preserve">etter </w:t>
        </w:r>
      </w:ins>
      <w:r w:rsidRPr="008771D4">
        <w:t xml:space="preserve">shall </w:t>
      </w:r>
      <w:r w:rsidR="0029508D">
        <w:t xml:space="preserve">contain a </w:t>
      </w:r>
      <w:r w:rsidR="00772C4C">
        <w:t>description of NRC action during the review period</w:t>
      </w:r>
      <w:r w:rsidR="00816A84">
        <w:t xml:space="preserve"> (</w:t>
      </w:r>
      <w:r w:rsidR="00B2419A">
        <w:t>e.g.</w:t>
      </w:r>
      <w:r w:rsidR="00BB7F66">
        <w:t>,</w:t>
      </w:r>
      <w:r w:rsidR="00B2419A">
        <w:t xml:space="preserve"> </w:t>
      </w:r>
      <w:r w:rsidR="00CE7FB0">
        <w:t>number of violations, deficiencies, etc.</w:t>
      </w:r>
      <w:r w:rsidR="004F04B4">
        <w:t>,</w:t>
      </w:r>
      <w:r w:rsidR="00B2419A">
        <w:t xml:space="preserve"> for each performance area</w:t>
      </w:r>
      <w:r w:rsidR="00816A84">
        <w:t>)</w:t>
      </w:r>
      <w:r w:rsidR="00772C4C">
        <w:t xml:space="preserve"> and a summary of </w:t>
      </w:r>
      <w:r w:rsidR="004D1055">
        <w:t>the significant results of the review</w:t>
      </w:r>
      <w:r w:rsidR="00650A38">
        <w:t>. A</w:t>
      </w:r>
      <w:r w:rsidR="00650A38" w:rsidRPr="008771D4">
        <w:t xml:space="preserve">n </w:t>
      </w:r>
      <w:r w:rsidRPr="008771D4">
        <w:t>enclosure, in bullet-style format, that presents the more detailed results of the review</w:t>
      </w:r>
      <w:r w:rsidR="00650A38">
        <w:t xml:space="preserve"> shall be provided if an ANI is identified</w:t>
      </w:r>
      <w:r w:rsidRPr="008771D4">
        <w:t xml:space="preserve">. If an ANI is identified, then the references to specific enforcement items, supporting the results of the review, should be provided. The </w:t>
      </w:r>
      <w:r w:rsidR="00D925F6">
        <w:t>SPI</w:t>
      </w:r>
      <w:r w:rsidRPr="008771D4">
        <w:t xml:space="preserve"> should complete the enclosure to the LPR </w:t>
      </w:r>
      <w:ins w:id="372" w:author="Author">
        <w:r w:rsidR="00EB040E">
          <w:t>l</w:t>
        </w:r>
      </w:ins>
      <w:r w:rsidRPr="008771D4">
        <w:t xml:space="preserve">etter using the format provided in Exhibit 4. The LPR </w:t>
      </w:r>
      <w:ins w:id="373" w:author="Author">
        <w:r w:rsidR="00EB040E">
          <w:t>e</w:t>
        </w:r>
      </w:ins>
      <w:r w:rsidRPr="008771D4">
        <w:t xml:space="preserve">nclosure should separately address performance in each of the performance areas. A recommendation shall be included for the NRC to continue the current inspection </w:t>
      </w:r>
      <w:ins w:id="374" w:author="Author">
        <w:r w:rsidR="00C33326">
          <w:t xml:space="preserve">and </w:t>
        </w:r>
        <w:r w:rsidR="009E2984">
          <w:t xml:space="preserve">oversight </w:t>
        </w:r>
      </w:ins>
      <w:r w:rsidRPr="008771D4">
        <w:t>program for the facility or to modify it in a specified way</w:t>
      </w:r>
      <w:ins w:id="375" w:author="Author">
        <w:r w:rsidR="00923799">
          <w:t xml:space="preserve"> (e.g., add inspection hours to address an ANI, increase or decrease the length of the performance assessment period)</w:t>
        </w:r>
      </w:ins>
      <w:r w:rsidRPr="008771D4">
        <w:t>.</w:t>
      </w:r>
    </w:p>
    <w:p w14:paraId="4D979E3B" w14:textId="4E0DB7EA" w:rsidR="00F751BF" w:rsidRPr="008771D4" w:rsidRDefault="00F751BF" w:rsidP="004004F0">
      <w:pPr>
        <w:pStyle w:val="BodyText"/>
        <w:ind w:left="806"/>
      </w:pPr>
      <w:r w:rsidRPr="008771D4">
        <w:t xml:space="preserve">The LPR </w:t>
      </w:r>
      <w:ins w:id="376" w:author="Author">
        <w:r w:rsidR="00696006">
          <w:t>l</w:t>
        </w:r>
      </w:ins>
      <w:r w:rsidRPr="008771D4">
        <w:t xml:space="preserve">etter and </w:t>
      </w:r>
      <w:ins w:id="377" w:author="Author">
        <w:r w:rsidR="00696006">
          <w:t>e</w:t>
        </w:r>
      </w:ins>
      <w:r w:rsidRPr="008771D4">
        <w:t xml:space="preserve">nclosure should describe licensee performance areas that are candidates for changes in the NRC inspection and licensing programs, including possible changes in focus, emphasis, or inspection frequency. The LPR </w:t>
      </w:r>
      <w:ins w:id="378" w:author="Author">
        <w:r w:rsidR="00A219F9">
          <w:t>l</w:t>
        </w:r>
      </w:ins>
      <w:r w:rsidRPr="008771D4">
        <w:t xml:space="preserve">etter and </w:t>
      </w:r>
      <w:ins w:id="379" w:author="Author">
        <w:r w:rsidR="00A219F9">
          <w:t>e</w:t>
        </w:r>
      </w:ins>
      <w:r w:rsidRPr="008771D4">
        <w:t xml:space="preserve">nclosure should include specific steps that the licensee and NRC should take to remedy the ANI. The </w:t>
      </w:r>
      <w:ins w:id="380" w:author="Author">
        <w:r w:rsidR="007C3734">
          <w:t>l</w:t>
        </w:r>
      </w:ins>
      <w:r w:rsidRPr="008771D4">
        <w:t xml:space="preserve">etter may discuss overall history patterns in performance that may affect performance areas. The </w:t>
      </w:r>
      <w:ins w:id="381" w:author="Author">
        <w:r w:rsidR="00EB040E">
          <w:t>l</w:t>
        </w:r>
      </w:ins>
      <w:r w:rsidRPr="008771D4">
        <w:t>etter</w:t>
      </w:r>
      <w:ins w:id="382" w:author="Author">
        <w:r w:rsidR="00695100">
          <w:t xml:space="preserve"> ma</w:t>
        </w:r>
        <w:r w:rsidR="009433FE">
          <w:t>y refrain from making</w:t>
        </w:r>
      </w:ins>
      <w:r w:rsidR="002A277A">
        <w:t xml:space="preserve"> </w:t>
      </w:r>
      <w:r w:rsidRPr="008771D4">
        <w:t>specific changes</w:t>
      </w:r>
      <w:r w:rsidR="00464659">
        <w:t xml:space="preserve"> </w:t>
      </w:r>
      <w:ins w:id="383" w:author="Author">
        <w:r w:rsidR="004C4721">
          <w:t>to</w:t>
        </w:r>
        <w:r w:rsidR="004C4721" w:rsidRPr="008771D4">
          <w:t xml:space="preserve"> </w:t>
        </w:r>
      </w:ins>
      <w:r w:rsidRPr="008771D4">
        <w:t>the inspection program in quantitative terms, pending a broader consideration of safety risk and licensee performance at other facilities, and of overall use of NRC inspection, safeguards, and licensing resources.</w:t>
      </w:r>
    </w:p>
    <w:p w14:paraId="542B6C2A" w14:textId="691FF3FF" w:rsidR="00F45D6B" w:rsidRDefault="00F751BF" w:rsidP="004004F0">
      <w:pPr>
        <w:pStyle w:val="BodyText"/>
        <w:ind w:left="806"/>
      </w:pPr>
      <w:r w:rsidRPr="008771D4">
        <w:t xml:space="preserve">In the case that the LPR assessment includes security-related information, a separate LPR </w:t>
      </w:r>
      <w:ins w:id="384" w:author="Author">
        <w:r w:rsidR="00EB040E">
          <w:t>s</w:t>
        </w:r>
      </w:ins>
      <w:r w:rsidRPr="008771D4">
        <w:t xml:space="preserve">afeguards </w:t>
      </w:r>
      <w:ins w:id="385" w:author="Author">
        <w:r w:rsidR="00EB040E">
          <w:t>l</w:t>
        </w:r>
      </w:ins>
      <w:r w:rsidRPr="008771D4">
        <w:t xml:space="preserve">etter and </w:t>
      </w:r>
      <w:ins w:id="386" w:author="Author">
        <w:r w:rsidR="00EB040E">
          <w:t>e</w:t>
        </w:r>
      </w:ins>
      <w:r w:rsidRPr="008771D4">
        <w:t>nclosure should be composed to include all applicable information that is not appropriate for issuance on the public docket.</w:t>
      </w:r>
    </w:p>
    <w:p w14:paraId="4D979E40" w14:textId="42FCFE06" w:rsidR="00F751BF" w:rsidRPr="008771D4" w:rsidRDefault="00F751BF" w:rsidP="004004F0">
      <w:pPr>
        <w:pStyle w:val="BodyText"/>
        <w:ind w:left="806"/>
      </w:pPr>
      <w:r w:rsidRPr="008771D4">
        <w:t xml:space="preserve">For facilities that are in operation and construction at the same time, there will be </w:t>
      </w:r>
      <w:ins w:id="387" w:author="Author">
        <w:r w:rsidR="001712EE">
          <w:t>one</w:t>
        </w:r>
      </w:ins>
      <w:r w:rsidRPr="008771D4">
        <w:t xml:space="preserve"> letter</w:t>
      </w:r>
      <w:r w:rsidR="00EB336E">
        <w:t xml:space="preserve"> </w:t>
      </w:r>
      <w:ins w:id="388" w:author="Author">
        <w:r w:rsidR="008E308B">
          <w:t>that include</w:t>
        </w:r>
        <w:r w:rsidR="00262750">
          <w:t>s</w:t>
        </w:r>
        <w:r w:rsidR="008E308B">
          <w:t xml:space="preserve"> both </w:t>
        </w:r>
        <w:r w:rsidR="00262750">
          <w:t xml:space="preserve">the </w:t>
        </w:r>
        <w:r w:rsidR="008E308B">
          <w:t xml:space="preserve">operating portion </w:t>
        </w:r>
        <w:r w:rsidR="00F56E7C">
          <w:t xml:space="preserve">and </w:t>
        </w:r>
        <w:r w:rsidR="00262750">
          <w:t>the</w:t>
        </w:r>
        <w:r w:rsidR="00F56E7C">
          <w:t xml:space="preserve"> construction portion</w:t>
        </w:r>
      </w:ins>
      <w:r w:rsidRPr="008771D4">
        <w:t xml:space="preserve"> per the guidance provided in</w:t>
      </w:r>
      <w:ins w:id="389" w:author="Author">
        <w:r w:rsidR="00A02B33">
          <w:t xml:space="preserve"> </w:t>
        </w:r>
        <w:r w:rsidR="000F52CF">
          <w:t>IMC 2694</w:t>
        </w:r>
      </w:ins>
      <w:r w:rsidRPr="008771D4">
        <w:t>.</w:t>
      </w:r>
    </w:p>
    <w:p w14:paraId="4D979E42" w14:textId="0896B957" w:rsidR="00F751BF" w:rsidRPr="008771D4" w:rsidRDefault="00CA646E" w:rsidP="004004F0">
      <w:pPr>
        <w:pStyle w:val="BodyText"/>
        <w:numPr>
          <w:ilvl w:val="0"/>
          <w:numId w:val="12"/>
        </w:numPr>
        <w:tabs>
          <w:tab w:val="clear" w:pos="806"/>
        </w:tabs>
      </w:pPr>
      <w:r>
        <w:t>Clean LPR Letters and LPR Letters without an ANI shall be reviewed and signed out by the applicable FOB</w:t>
      </w:r>
      <w:r w:rsidR="00EB336E">
        <w:t xml:space="preserve"> </w:t>
      </w:r>
      <w:ins w:id="390" w:author="Author">
        <w:r>
          <w:t xml:space="preserve">DFRSS Chief. </w:t>
        </w:r>
      </w:ins>
      <w:r w:rsidR="00F751BF" w:rsidRPr="008771D4">
        <w:t>LPR</w:t>
      </w:r>
      <w:r w:rsidR="003A63A0">
        <w:t xml:space="preserve"> </w:t>
      </w:r>
      <w:ins w:id="391" w:author="Author">
        <w:r w:rsidR="00F44B67">
          <w:t>l</w:t>
        </w:r>
        <w:r w:rsidR="00F44B67" w:rsidRPr="008771D4">
          <w:t xml:space="preserve">etters </w:t>
        </w:r>
        <w:r w:rsidR="007F53A0">
          <w:t xml:space="preserve">with an ANI </w:t>
        </w:r>
      </w:ins>
      <w:r w:rsidR="00F751BF" w:rsidRPr="008771D4">
        <w:t>shall be reviewed and approved by the applicable</w:t>
      </w:r>
      <w:r w:rsidR="00B042B7">
        <w:t xml:space="preserve"> </w:t>
      </w:r>
      <w:ins w:id="392" w:author="Author">
        <w:r w:rsidR="007B208B" w:rsidRPr="008771D4">
          <w:t>D</w:t>
        </w:r>
        <w:r w:rsidR="007B208B">
          <w:t>FRSS</w:t>
        </w:r>
        <w:r w:rsidR="007B208B" w:rsidRPr="008771D4">
          <w:t xml:space="preserve"> </w:t>
        </w:r>
      </w:ins>
      <w:r w:rsidR="00F751BF" w:rsidRPr="008771D4">
        <w:t xml:space="preserve">Chief and signed by the Director, </w:t>
      </w:r>
      <w:ins w:id="393" w:author="Author">
        <w:r w:rsidR="007B208B" w:rsidRPr="008771D4">
          <w:t>D</w:t>
        </w:r>
        <w:r w:rsidR="007B208B">
          <w:t>FRSS</w:t>
        </w:r>
      </w:ins>
      <w:r w:rsidR="00F751BF" w:rsidRPr="008771D4">
        <w:t>.</w:t>
      </w:r>
      <w:r w:rsidR="00586874" w:rsidRPr="008771D4">
        <w:t xml:space="preserve"> </w:t>
      </w:r>
      <w:r w:rsidR="00F751BF" w:rsidRPr="008771D4">
        <w:t xml:space="preserve">The cognizant Branch Chiefs, </w:t>
      </w:r>
      <w:r w:rsidR="00047814">
        <w:t>DFM</w:t>
      </w:r>
      <w:r w:rsidR="00F751BF" w:rsidRPr="008771D4">
        <w:t xml:space="preserve">, shall provide official concurrence on the LPR </w:t>
      </w:r>
      <w:ins w:id="394" w:author="Author">
        <w:r w:rsidR="00EB040E">
          <w:t>l</w:t>
        </w:r>
      </w:ins>
      <w:r w:rsidR="00F751BF" w:rsidRPr="008771D4">
        <w:t>etters</w:t>
      </w:r>
      <w:ins w:id="395" w:author="Author">
        <w:r w:rsidR="003B187A">
          <w:t xml:space="preserve"> with an ANI</w:t>
        </w:r>
      </w:ins>
      <w:r w:rsidR="00F751BF" w:rsidRPr="008771D4">
        <w:t>. T</w:t>
      </w:r>
      <w:r w:rsidR="00713935">
        <w:t xml:space="preserve">he </w:t>
      </w:r>
      <w:ins w:id="396" w:author="Author">
        <w:r w:rsidR="003A4745">
          <w:t>NSB</w:t>
        </w:r>
      </w:ins>
      <w:r w:rsidR="00F751BF" w:rsidRPr="008771D4">
        <w:t xml:space="preserve"> Chief</w:t>
      </w:r>
      <w:r w:rsidR="00EB336E">
        <w:t xml:space="preserve"> </w:t>
      </w:r>
      <w:r w:rsidR="00F751BF" w:rsidRPr="008771D4">
        <w:t xml:space="preserve">and MCAB Chief </w:t>
      </w:r>
      <w:r w:rsidR="00C606E8" w:rsidRPr="008771D4">
        <w:t>sh</w:t>
      </w:r>
      <w:r w:rsidR="00C606E8">
        <w:t>all</w:t>
      </w:r>
      <w:r w:rsidR="00C606E8" w:rsidRPr="008771D4">
        <w:t xml:space="preserve"> </w:t>
      </w:r>
      <w:r w:rsidR="00F751BF" w:rsidRPr="008771D4">
        <w:t xml:space="preserve">provide concurrence on </w:t>
      </w:r>
      <w:ins w:id="397" w:author="Author">
        <w:r w:rsidR="001B3CEB">
          <w:t xml:space="preserve">applicable </w:t>
        </w:r>
      </w:ins>
      <w:r w:rsidR="00F751BF" w:rsidRPr="008771D4">
        <w:t xml:space="preserve">LPR </w:t>
      </w:r>
      <w:ins w:id="398" w:author="Author">
        <w:r w:rsidR="00EB040E">
          <w:t>s</w:t>
        </w:r>
      </w:ins>
      <w:r w:rsidR="00F751BF" w:rsidRPr="008771D4">
        <w:t xml:space="preserve">afeguards </w:t>
      </w:r>
      <w:ins w:id="399" w:author="Author">
        <w:r w:rsidR="00EB040E">
          <w:t>l</w:t>
        </w:r>
      </w:ins>
      <w:r w:rsidR="00F751BF" w:rsidRPr="008771D4">
        <w:t>etters.</w:t>
      </w:r>
      <w:r w:rsidR="00936F18">
        <w:t xml:space="preserve"> </w:t>
      </w:r>
      <w:ins w:id="400" w:author="Author">
        <w:r w:rsidR="00B2652F">
          <w:t>F</w:t>
        </w:r>
      </w:ins>
      <w:r w:rsidR="00936F18">
        <w:t xml:space="preserve">or LPR letters which contain an ANI, </w:t>
      </w:r>
      <w:r w:rsidR="00CE78F7">
        <w:t xml:space="preserve">the </w:t>
      </w:r>
      <w:r w:rsidR="00CE78F7" w:rsidRPr="00CE78F7">
        <w:t xml:space="preserve">DFM </w:t>
      </w:r>
      <w:r w:rsidR="00CE78F7">
        <w:t>Director shall</w:t>
      </w:r>
      <w:r w:rsidR="006F6F67">
        <w:t xml:space="preserve"> also</w:t>
      </w:r>
      <w:r w:rsidR="00CE78F7">
        <w:t xml:space="preserve"> provide concurrence.</w:t>
      </w:r>
    </w:p>
    <w:p w14:paraId="4D979E44" w14:textId="1809FF70" w:rsidR="00F751BF" w:rsidRPr="008771D4" w:rsidRDefault="00F751BF" w:rsidP="004004F0">
      <w:pPr>
        <w:pStyle w:val="BodyText"/>
        <w:numPr>
          <w:ilvl w:val="0"/>
          <w:numId w:val="12"/>
        </w:numPr>
        <w:tabs>
          <w:tab w:val="clear" w:pos="806"/>
        </w:tabs>
      </w:pPr>
      <w:r w:rsidRPr="008771D4">
        <w:lastRenderedPageBreak/>
        <w:t>Following</w:t>
      </w:r>
      <w:r w:rsidR="00EB336E">
        <w:t xml:space="preserve"> </w:t>
      </w:r>
      <w:ins w:id="401" w:author="Author">
        <w:r w:rsidR="003F0094">
          <w:t>signature</w:t>
        </w:r>
        <w:r w:rsidR="003F0094" w:rsidRPr="008771D4">
          <w:t xml:space="preserve"> </w:t>
        </w:r>
      </w:ins>
      <w:r w:rsidRPr="008771D4">
        <w:t xml:space="preserve">by the applicable </w:t>
      </w:r>
      <w:ins w:id="402" w:author="Author">
        <w:r w:rsidR="00EF4664">
          <w:t>manager</w:t>
        </w:r>
        <w:r w:rsidR="00801DD6">
          <w:t>s</w:t>
        </w:r>
      </w:ins>
      <w:r w:rsidRPr="008771D4">
        <w:t xml:space="preserve">, the LPR </w:t>
      </w:r>
      <w:ins w:id="403" w:author="Author">
        <w:r w:rsidR="00092053">
          <w:t>l</w:t>
        </w:r>
      </w:ins>
      <w:r w:rsidRPr="008771D4">
        <w:t>etters will be transmitted to the licensee's senior management and to the public</w:t>
      </w:r>
      <w:r w:rsidR="00586874" w:rsidRPr="008771D4">
        <w:t>,</w:t>
      </w:r>
      <w:r w:rsidRPr="008771D4">
        <w:t xml:space="preserve"> and the results of the review will be discussed at </w:t>
      </w:r>
      <w:ins w:id="404" w:author="Author">
        <w:r w:rsidR="00EF4664">
          <w:t>LPR public meetings</w:t>
        </w:r>
        <w:r w:rsidR="00EF4664" w:rsidRPr="008771D4">
          <w:t xml:space="preserve"> </w:t>
        </w:r>
      </w:ins>
      <w:r w:rsidRPr="008771D4">
        <w:t>with the licensee</w:t>
      </w:r>
      <w:ins w:id="405" w:author="Author">
        <w:r w:rsidR="00EF4664">
          <w:t>, as needed</w:t>
        </w:r>
      </w:ins>
      <w:r w:rsidRPr="008771D4">
        <w:t>.</w:t>
      </w:r>
    </w:p>
    <w:p w14:paraId="7376F2A3" w14:textId="2BE1D08C" w:rsidR="005F6D33" w:rsidRPr="00544F39" w:rsidRDefault="00F751BF" w:rsidP="004004F0">
      <w:pPr>
        <w:pStyle w:val="BodyText"/>
        <w:numPr>
          <w:ilvl w:val="0"/>
          <w:numId w:val="12"/>
        </w:numPr>
        <w:tabs>
          <w:tab w:val="clear" w:pos="806"/>
        </w:tabs>
      </w:pPr>
      <w:r w:rsidRPr="008771D4">
        <w:t xml:space="preserve">LPR Public Meeting. </w:t>
      </w:r>
      <w:r w:rsidR="00965C12" w:rsidRPr="00544F39">
        <w:t xml:space="preserve">The results of the LPR assessment shall be communicated to the </w:t>
      </w:r>
      <w:r w:rsidR="00377C81" w:rsidRPr="00544F39">
        <w:t xml:space="preserve">licensee senior management </w:t>
      </w:r>
      <w:r w:rsidR="00965C12" w:rsidRPr="00544F39">
        <w:t xml:space="preserve">in a public meeting. </w:t>
      </w:r>
      <w:ins w:id="406" w:author="Author">
        <w:r w:rsidR="000C7107">
          <w:t>(Unless the licensee had a clean LPR, in which case the agency may forego holding an LPR Public Meeting.)</w:t>
        </w:r>
        <w:r w:rsidR="000C7107" w:rsidRPr="00544F39">
          <w:t xml:space="preserve"> </w:t>
        </w:r>
      </w:ins>
      <w:r w:rsidR="00965C12" w:rsidRPr="00544F39">
        <w:t>The</w:t>
      </w:r>
      <w:ins w:id="407" w:author="Author">
        <w:r w:rsidR="00CB601D">
          <w:t xml:space="preserve"> L</w:t>
        </w:r>
        <w:r w:rsidR="00907FCA">
          <w:t>PR</w:t>
        </w:r>
        <w:del w:id="408" w:author="Author">
          <w:r w:rsidR="00907FCA" w:rsidDel="00C346FB">
            <w:delText xml:space="preserve"> </w:delText>
          </w:r>
        </w:del>
      </w:ins>
      <w:r w:rsidR="00965C12" w:rsidRPr="00544F39">
        <w:t>public meeting shall be in accordance with Management Directive (MD) 3.5</w:t>
      </w:r>
      <w:r w:rsidR="0032193B">
        <w:t>,</w:t>
      </w:r>
      <w:r w:rsidR="00965C12" w:rsidRPr="00544F39">
        <w:t xml:space="preserve"> “Attendance at NRC Staff-Sponsored Meetings.” Refer to region-specific guidance for LPR public meeting format and level of NRC participation.</w:t>
      </w:r>
    </w:p>
    <w:p w14:paraId="1E82591E" w14:textId="0A8FBA3D" w:rsidR="009A0810" w:rsidRDefault="009A0810" w:rsidP="004004F0">
      <w:pPr>
        <w:pStyle w:val="BodyText3"/>
        <w:ind w:left="806"/>
        <w:rPr>
          <w:ins w:id="409" w:author="Author"/>
        </w:rPr>
      </w:pPr>
      <w:ins w:id="410" w:author="Author">
        <w:r>
          <w:t xml:space="preserve">LPR </w:t>
        </w:r>
        <w:r w:rsidR="00D83413">
          <w:t>p</w:t>
        </w:r>
        <w:r>
          <w:t xml:space="preserve">ublic </w:t>
        </w:r>
        <w:r w:rsidR="00D83413">
          <w:t>m</w:t>
        </w:r>
        <w:r>
          <w:t>eeting</w:t>
        </w:r>
        <w:r w:rsidR="00D83413">
          <w:t>s</w:t>
        </w:r>
        <w:r>
          <w:t xml:space="preserve"> shall be held virtually unless there is a compelling benefit to the public to hold them in-person. If the meeting is held in-person, consider holding a hybrid meeting. NRC staff participation should be limited to avoid a real or perceived waste of public resources.</w:t>
        </w:r>
      </w:ins>
    </w:p>
    <w:p w14:paraId="19244EFB" w14:textId="30DFF0BB" w:rsidR="00905DEC" w:rsidRDefault="00F751BF" w:rsidP="004004F0">
      <w:pPr>
        <w:pStyle w:val="BodyText"/>
        <w:ind w:left="806"/>
      </w:pPr>
      <w:r w:rsidRPr="008771D4">
        <w:t xml:space="preserve">For facilities that are both constructing and operating at the same time, </w:t>
      </w:r>
      <w:ins w:id="411" w:author="Author">
        <w:r w:rsidR="007B208B" w:rsidRPr="008771D4">
          <w:t>D</w:t>
        </w:r>
        <w:r w:rsidR="007B208B">
          <w:t>FRSS</w:t>
        </w:r>
        <w:r w:rsidR="007B208B" w:rsidRPr="008771D4">
          <w:t xml:space="preserve"> </w:t>
        </w:r>
      </w:ins>
      <w:r w:rsidRPr="008771D4">
        <w:t xml:space="preserve">and </w:t>
      </w:r>
      <w:ins w:id="412" w:author="Author">
        <w:r w:rsidR="007B208B" w:rsidRPr="008771D4">
          <w:t>D</w:t>
        </w:r>
        <w:r w:rsidR="007B208B">
          <w:t>ORS</w:t>
        </w:r>
        <w:r w:rsidR="007B208B" w:rsidRPr="008771D4">
          <w:t xml:space="preserve"> </w:t>
        </w:r>
      </w:ins>
      <w:r w:rsidRPr="008771D4">
        <w:t xml:space="preserve">have the option of combining the </w:t>
      </w:r>
      <w:ins w:id="413" w:author="Author">
        <w:r w:rsidR="009A0810">
          <w:t>L</w:t>
        </w:r>
        <w:r w:rsidR="00C845BC">
          <w:t xml:space="preserve">PR </w:t>
        </w:r>
      </w:ins>
      <w:r w:rsidR="00613162" w:rsidRPr="008771D4">
        <w:t>public</w:t>
      </w:r>
      <w:ins w:id="414" w:author="Author">
        <w:r w:rsidR="00A81D09">
          <w:t>/safeguards</w:t>
        </w:r>
      </w:ins>
      <w:r w:rsidRPr="008771D4">
        <w:t xml:space="preserve"> meeting, by mutual coordination. The licensee</w:t>
      </w:r>
      <w:r w:rsidR="00586874" w:rsidRPr="008771D4">
        <w:t>’s</w:t>
      </w:r>
      <w:r w:rsidRPr="008771D4">
        <w:t xml:space="preserve"> performance assessment for the construction portion of such facilities shall follow guidance provided in </w:t>
      </w:r>
      <w:r w:rsidR="00E6350C">
        <w:t>IMC 2694</w:t>
      </w:r>
      <w:ins w:id="415" w:author="Author">
        <w:r w:rsidR="00425854">
          <w:t>,</w:t>
        </w:r>
      </w:ins>
      <w:r w:rsidRPr="008771D4">
        <w:t xml:space="preserve"> as applicable.</w:t>
      </w:r>
    </w:p>
    <w:p w14:paraId="4D979E60" w14:textId="121DD897" w:rsidR="00F751BF" w:rsidRPr="008771D4" w:rsidRDefault="00F751BF" w:rsidP="004004F0">
      <w:pPr>
        <w:pStyle w:val="BodyText"/>
        <w:numPr>
          <w:ilvl w:val="0"/>
          <w:numId w:val="12"/>
        </w:numPr>
        <w:tabs>
          <w:tab w:val="clear" w:pos="806"/>
        </w:tabs>
      </w:pPr>
      <w:r>
        <w:t>LPR Safeguards</w:t>
      </w:r>
      <w:r w:rsidR="00F22DF4">
        <w:t xml:space="preserve"> </w:t>
      </w:r>
      <w:r>
        <w:t>Meeti</w:t>
      </w:r>
      <w:r w:rsidR="00F22DF4">
        <w:t xml:space="preserve">ng. </w:t>
      </w:r>
      <w:r>
        <w:t>The results of the LPR assessment which contain security-related information shall be communicated to the licensee</w:t>
      </w:r>
      <w:r w:rsidR="00586874">
        <w:t>’s</w:t>
      </w:r>
      <w:r>
        <w:t xml:space="preserve"> senior management in a closed meeting. The level of NRC participation in the meeting should be a function of the number and significance of the ANIs. In the instance that there are no ANIs pertaining to the</w:t>
      </w:r>
      <w:r w:rsidR="00C660FD">
        <w:t xml:space="preserve"> </w:t>
      </w:r>
      <w:ins w:id="416" w:author="Author">
        <w:r w:rsidR="00427598">
          <w:t xml:space="preserve">safeguards </w:t>
        </w:r>
      </w:ins>
      <w:r>
        <w:t>performance area and the results of the LPR assessment can be clearly and efficiently communicated through the</w:t>
      </w:r>
      <w:ins w:id="417" w:author="Author">
        <w:r w:rsidR="00FF2F53">
          <w:t xml:space="preserve"> (public)</w:t>
        </w:r>
      </w:ins>
      <w:r>
        <w:t xml:space="preserve"> LPR </w:t>
      </w:r>
      <w:ins w:id="418" w:author="Author">
        <w:r w:rsidR="00092053">
          <w:t>l</w:t>
        </w:r>
      </w:ins>
      <w:r>
        <w:t xml:space="preserve">etter, the cognizant </w:t>
      </w:r>
      <w:ins w:id="419" w:author="Author">
        <w:r w:rsidR="0044190D">
          <w:t xml:space="preserve">DFRSS </w:t>
        </w:r>
      </w:ins>
      <w:r>
        <w:t>Chief should evaluate if a</w:t>
      </w:r>
      <w:r w:rsidR="00586874">
        <w:t>n</w:t>
      </w:r>
      <w:r>
        <w:t xml:space="preserve"> LPR </w:t>
      </w:r>
      <w:ins w:id="420" w:author="Author">
        <w:r w:rsidR="00092053">
          <w:t>s</w:t>
        </w:r>
      </w:ins>
      <w:r>
        <w:t xml:space="preserve">afeguards </w:t>
      </w:r>
      <w:ins w:id="421" w:author="Author">
        <w:r w:rsidR="00092053">
          <w:t>m</w:t>
        </w:r>
      </w:ins>
      <w:r>
        <w:t>eeting is necessary.</w:t>
      </w:r>
      <w:ins w:id="422" w:author="Author">
        <w:r w:rsidR="002E7558">
          <w:t xml:space="preserve"> </w:t>
        </w:r>
        <w:r w:rsidR="002E7558" w:rsidRPr="002E7558">
          <w:t xml:space="preserve">Such </w:t>
        </w:r>
      </w:ins>
      <w:r w:rsidR="002318BF">
        <w:t xml:space="preserve">a </w:t>
      </w:r>
      <w:ins w:id="423" w:author="Author">
        <w:r w:rsidR="002E7558" w:rsidRPr="002E7558">
          <w:t>meeting will not normally be held unless there is a compelling benefit to the public.</w:t>
        </w:r>
      </w:ins>
    </w:p>
    <w:p w14:paraId="4D979E62" w14:textId="6F4774D5" w:rsidR="00F751BF" w:rsidRPr="008771D4" w:rsidRDefault="00F751BF" w:rsidP="004004F0">
      <w:pPr>
        <w:pStyle w:val="BodyText"/>
        <w:numPr>
          <w:ilvl w:val="0"/>
          <w:numId w:val="12"/>
        </w:numPr>
        <w:tabs>
          <w:tab w:val="clear" w:pos="806"/>
        </w:tabs>
      </w:pPr>
      <w:r>
        <w:t xml:space="preserve">The </w:t>
      </w:r>
      <w:ins w:id="424" w:author="Author">
        <w:r w:rsidR="002E7558">
          <w:t xml:space="preserve">cognizant </w:t>
        </w:r>
        <w:r w:rsidR="007B208B">
          <w:t xml:space="preserve">DFRSS </w:t>
        </w:r>
      </w:ins>
      <w:r>
        <w:t>Chief shall issue a Public Meeting Summary after the LPR Meeting in accordance with MD 3.5.</w:t>
      </w:r>
    </w:p>
    <w:p w14:paraId="4D979E64" w14:textId="41213FB0" w:rsidR="00F751BF" w:rsidRPr="008771D4" w:rsidRDefault="00F751BF" w:rsidP="004004F0">
      <w:pPr>
        <w:pStyle w:val="BodyText"/>
        <w:numPr>
          <w:ilvl w:val="0"/>
          <w:numId w:val="12"/>
        </w:numPr>
        <w:tabs>
          <w:tab w:val="clear" w:pos="806"/>
        </w:tabs>
      </w:pPr>
      <w:r>
        <w:t xml:space="preserve">After the LPR Meeting, the results of the LPR assessment should be used to update the inspection and licensing program for the facility. The changes to the inspection and licensing program should focus on the most efficient use of NRC resources. The </w:t>
      </w:r>
      <w:ins w:id="425" w:author="Author">
        <w:r w:rsidR="007B208B">
          <w:t xml:space="preserve">DFRSS </w:t>
        </w:r>
      </w:ins>
      <w:r>
        <w:t xml:space="preserve">and </w:t>
      </w:r>
      <w:r w:rsidR="0058012C">
        <w:t xml:space="preserve">DFM </w:t>
      </w:r>
      <w:r>
        <w:t>branches shall incorporate program changes into the</w:t>
      </w:r>
      <w:r w:rsidR="00713935">
        <w:t xml:space="preserve"> </w:t>
      </w:r>
      <w:ins w:id="426" w:author="Author">
        <w:r w:rsidR="0078686A">
          <w:t xml:space="preserve">Principle </w:t>
        </w:r>
      </w:ins>
      <w:r>
        <w:t>Inspection Plan which is maintained in RPS.</w:t>
      </w:r>
    </w:p>
    <w:p w14:paraId="4D979E68" w14:textId="6675D87A" w:rsidR="00F751BF" w:rsidRPr="008771D4" w:rsidRDefault="00F751BF" w:rsidP="004004F0">
      <w:pPr>
        <w:pStyle w:val="BodyText"/>
        <w:numPr>
          <w:ilvl w:val="0"/>
          <w:numId w:val="12"/>
        </w:numPr>
        <w:tabs>
          <w:tab w:val="clear" w:pos="806"/>
        </w:tabs>
      </w:pPr>
      <w:r w:rsidRPr="00370443">
        <w:t>Closing out an ANI</w:t>
      </w:r>
      <w:r>
        <w:t>.</w:t>
      </w:r>
      <w:r w:rsidR="00370443">
        <w:t xml:space="preserve"> </w:t>
      </w:r>
      <w:r w:rsidR="0097401A">
        <w:t>ANIs will typically be inspected via a supplemental inspection and documented as closed in an associated inspection report</w:t>
      </w:r>
      <w:ins w:id="427" w:author="Author">
        <w:r w:rsidR="000D424F">
          <w:t xml:space="preserve"> (e.g., see “</w:t>
        </w:r>
        <w:r w:rsidR="000D424F" w:rsidRPr="00996D5A">
          <w:t>URENCO USA – I</w:t>
        </w:r>
        <w:r w:rsidR="00B6771D" w:rsidRPr="00996D5A">
          <w:t>ntegrated</w:t>
        </w:r>
        <w:r w:rsidR="000D424F" w:rsidRPr="00996D5A">
          <w:t xml:space="preserve"> I</w:t>
        </w:r>
        <w:r w:rsidR="00B6771D" w:rsidRPr="00996D5A">
          <w:t>nspection</w:t>
        </w:r>
        <w:r w:rsidR="000D424F" w:rsidRPr="00996D5A">
          <w:t xml:space="preserve"> R</w:t>
        </w:r>
        <w:r w:rsidR="00B6771D" w:rsidRPr="00996D5A">
          <w:t xml:space="preserve">eport </w:t>
        </w:r>
        <w:r w:rsidR="000D424F" w:rsidRPr="00996D5A">
          <w:t>07003103/2024004</w:t>
        </w:r>
        <w:r w:rsidR="000D424F">
          <w:t xml:space="preserve">,” dated </w:t>
        </w:r>
        <w:r w:rsidR="000D424F" w:rsidRPr="00990214">
          <w:t>January 21, 2025</w:t>
        </w:r>
        <w:r w:rsidR="000D424F">
          <w:t xml:space="preserve"> (</w:t>
        </w:r>
        <w:r w:rsidR="000D424F" w:rsidRPr="00F055E7">
          <w:fldChar w:fldCharType="begin"/>
        </w:r>
        <w:r w:rsidR="000D424F" w:rsidRPr="00F055E7">
          <w:instrText>HYPERLINK "https://adamsxt.nrc.gov/navigator/AdamsXT/content/downloadContent.faces?wId=1737493154501&amp;objectStoreName=Main%20Library&amp;ForceBrowserDownloadMgrPrompt=false&amp;vsId=%7b846FFF63-5598-CDD7-8A9A-948A54C00000%7d&amp;docId=%7bDF8F2AE5-7A2C-CACA-9EDC-948AA2F00001%7d&amp;theUser=ekw1"</w:instrText>
        </w:r>
        <w:r w:rsidR="000D424F" w:rsidRPr="00F055E7">
          <w:fldChar w:fldCharType="separate"/>
        </w:r>
        <w:r w:rsidR="000D424F" w:rsidRPr="00F055E7">
          <w:rPr>
            <w:rStyle w:val="Hyperlink"/>
            <w:rFonts w:cs="Arial"/>
            <w:u w:val="none"/>
          </w:rPr>
          <w:t>ML25021A215</w:t>
        </w:r>
        <w:r w:rsidR="000D424F" w:rsidRPr="00F055E7">
          <w:fldChar w:fldCharType="end"/>
        </w:r>
        <w:r w:rsidR="000D424F">
          <w:t>))</w:t>
        </w:r>
      </w:ins>
      <w:r w:rsidR="0097401A">
        <w:t xml:space="preserve">. </w:t>
      </w:r>
      <w:ins w:id="428" w:author="Author">
        <w:r w:rsidR="007B208B">
          <w:t>DFRSS</w:t>
        </w:r>
        <w:r w:rsidR="007B208B" w:rsidRPr="008771D4">
          <w:t xml:space="preserve"> </w:t>
        </w:r>
      </w:ins>
      <w:r w:rsidRPr="008771D4">
        <w:t xml:space="preserve">should verify that the licensee has taken actions to resolve the ANIs identified in the previous assessment period. If the licensee has taken adequate corrective actions or actions to prevent recurrence on the issue, then it should be recorded in the LPR </w:t>
      </w:r>
      <w:ins w:id="429" w:author="Author">
        <w:r w:rsidR="00573F6B">
          <w:t>a</w:t>
        </w:r>
      </w:ins>
      <w:r w:rsidRPr="008771D4">
        <w:t xml:space="preserve">ssessment </w:t>
      </w:r>
      <w:ins w:id="430" w:author="Author">
        <w:r w:rsidR="00573F6B">
          <w:t>p</w:t>
        </w:r>
      </w:ins>
      <w:r w:rsidRPr="008771D4">
        <w:t xml:space="preserve">ackage </w:t>
      </w:r>
      <w:ins w:id="431" w:author="Author">
        <w:r w:rsidR="00BC334A">
          <w:t xml:space="preserve">for that assessment </w:t>
        </w:r>
        <w:r w:rsidR="006338E8">
          <w:t>period</w:t>
        </w:r>
        <w:r w:rsidR="00815BD4">
          <w:t xml:space="preserve"> </w:t>
        </w:r>
      </w:ins>
      <w:r w:rsidRPr="008771D4">
        <w:t xml:space="preserve">as closed. </w:t>
      </w:r>
      <w:ins w:id="432" w:author="Author">
        <w:r w:rsidR="00815BD4" w:rsidRPr="008771D4">
          <w:t>Th</w:t>
        </w:r>
        <w:r w:rsidR="00815BD4">
          <w:t>e</w:t>
        </w:r>
        <w:r w:rsidR="00815BD4" w:rsidRPr="008771D4">
          <w:t xml:space="preserve"> </w:t>
        </w:r>
      </w:ins>
      <w:r w:rsidRPr="008771D4">
        <w:t xml:space="preserve">subject </w:t>
      </w:r>
      <w:ins w:id="433" w:author="Author">
        <w:r w:rsidR="00815BD4">
          <w:t xml:space="preserve">of what the license </w:t>
        </w:r>
      </w:ins>
      <w:r w:rsidRPr="008771D4">
        <w:t xml:space="preserve">should </w:t>
      </w:r>
      <w:ins w:id="434" w:author="Author">
        <w:r w:rsidR="00815BD4">
          <w:t>do for the ANI to be</w:t>
        </w:r>
        <w:r w:rsidR="007102A7">
          <w:t xml:space="preserve"> closed shall </w:t>
        </w:r>
      </w:ins>
      <w:r w:rsidRPr="008771D4">
        <w:t xml:space="preserve">be discussed in the LPR </w:t>
      </w:r>
      <w:ins w:id="435" w:author="Author">
        <w:r w:rsidR="00FD0E35">
          <w:t>d</w:t>
        </w:r>
      </w:ins>
      <w:r w:rsidRPr="008771D4">
        <w:t>evelopment meeting. There should be discussion in the current assessment period LPR</w:t>
      </w:r>
      <w:r w:rsidR="00E61253">
        <w:t xml:space="preserve"> </w:t>
      </w:r>
      <w:ins w:id="436" w:author="Author">
        <w:r w:rsidR="00067996">
          <w:t>l</w:t>
        </w:r>
        <w:r w:rsidR="00067996" w:rsidRPr="008771D4">
          <w:t xml:space="preserve">etter </w:t>
        </w:r>
      </w:ins>
      <w:r w:rsidRPr="008771D4">
        <w:t xml:space="preserve">on whether the licensee has either adequately resolved the issue or </w:t>
      </w:r>
      <w:ins w:id="437" w:author="Author">
        <w:r w:rsidR="007102A7">
          <w:t xml:space="preserve">that </w:t>
        </w:r>
      </w:ins>
      <w:r w:rsidRPr="008771D4">
        <w:t>it remains open awaiting action.</w:t>
      </w:r>
    </w:p>
    <w:p w14:paraId="4D979E6A" w14:textId="281723A2" w:rsidR="00F751BF" w:rsidRPr="008771D4" w:rsidRDefault="00F751BF" w:rsidP="006861BA">
      <w:pPr>
        <w:pStyle w:val="Heading2"/>
      </w:pPr>
      <w:bookmarkStart w:id="438" w:name="_Toc335913820"/>
      <w:bookmarkStart w:id="439" w:name="_Toc201565114"/>
      <w:r w:rsidRPr="006861BA">
        <w:lastRenderedPageBreak/>
        <w:t>06.04</w:t>
      </w:r>
      <w:r w:rsidRPr="006861BA">
        <w:tab/>
      </w:r>
      <w:r w:rsidRPr="008771D4">
        <w:t>Review Process.</w:t>
      </w:r>
      <w:bookmarkEnd w:id="438"/>
      <w:bookmarkEnd w:id="439"/>
    </w:p>
    <w:p w14:paraId="4D979E6C" w14:textId="5709B831" w:rsidR="00F751BF" w:rsidRPr="008771D4" w:rsidRDefault="00F751BF" w:rsidP="000F5152">
      <w:pPr>
        <w:pStyle w:val="BodyText"/>
        <w:numPr>
          <w:ilvl w:val="0"/>
          <w:numId w:val="25"/>
        </w:numPr>
      </w:pPr>
      <w:r w:rsidRPr="008771D4">
        <w:t xml:space="preserve">The </w:t>
      </w:r>
      <w:r w:rsidR="00D925F6">
        <w:t>SPI</w:t>
      </w:r>
      <w:r w:rsidRPr="008771D4">
        <w:t xml:space="preserve"> should collect information applicable to the facility’s assessment period</w:t>
      </w:r>
      <w:r w:rsidR="0015144F">
        <w:t xml:space="preserve">. </w:t>
      </w:r>
      <w:r w:rsidRPr="008771D4">
        <w:t xml:space="preserve">The </w:t>
      </w:r>
      <w:ins w:id="440" w:author="Author">
        <w:r w:rsidR="007B208B" w:rsidRPr="008771D4">
          <w:t>D</w:t>
        </w:r>
        <w:r w:rsidR="007B208B">
          <w:t>FRSS</w:t>
        </w:r>
        <w:r w:rsidR="007B208B" w:rsidRPr="008771D4">
          <w:t xml:space="preserve"> </w:t>
        </w:r>
      </w:ins>
      <w:r w:rsidRPr="008771D4">
        <w:t xml:space="preserve">staff should organize the information into the LPR </w:t>
      </w:r>
      <w:ins w:id="441" w:author="Author">
        <w:r w:rsidR="00FD0E35">
          <w:t>f</w:t>
        </w:r>
      </w:ins>
      <w:r w:rsidRPr="008771D4">
        <w:t xml:space="preserve">acility </w:t>
      </w:r>
      <w:ins w:id="442" w:author="Author">
        <w:r w:rsidR="00FD0E35">
          <w:t>a</w:t>
        </w:r>
      </w:ins>
      <w:r w:rsidRPr="008771D4">
        <w:t xml:space="preserve">ssessment </w:t>
      </w:r>
      <w:ins w:id="443" w:author="Author">
        <w:r w:rsidR="00FD0E35">
          <w:t>p</w:t>
        </w:r>
      </w:ins>
      <w:r w:rsidRPr="008771D4">
        <w:t xml:space="preserve">ackage provided in Exhibit 2. </w:t>
      </w:r>
      <w:ins w:id="444" w:author="Author">
        <w:r w:rsidR="00F27B20">
          <w:t xml:space="preserve">(If the package shows a clean LPR, proceed to brief the applicable DFRSS Chief so that the LPR </w:t>
        </w:r>
        <w:r w:rsidR="00C0132C">
          <w:t>l</w:t>
        </w:r>
        <w:r w:rsidR="00F27B20">
          <w:t>etter can be directly issued.)</w:t>
        </w:r>
        <w:r w:rsidR="00F27B20" w:rsidRPr="008771D4">
          <w:t xml:space="preserve"> </w:t>
        </w:r>
      </w:ins>
      <w:r w:rsidRPr="008771D4">
        <w:t>The information assembled should include:</w:t>
      </w:r>
    </w:p>
    <w:p w14:paraId="4D979E6E" w14:textId="50D9E85F" w:rsidR="00F751BF" w:rsidRPr="008771D4" w:rsidRDefault="00F751BF" w:rsidP="000F5152">
      <w:pPr>
        <w:pStyle w:val="BodyText"/>
        <w:numPr>
          <w:ilvl w:val="1"/>
          <w:numId w:val="8"/>
        </w:numPr>
      </w:pPr>
      <w:r w:rsidRPr="008771D4">
        <w:t>All enforcement actions issued during the assessment period:</w:t>
      </w:r>
    </w:p>
    <w:p w14:paraId="4D979E71" w14:textId="77777777" w:rsidR="00F751BF" w:rsidRPr="008771D4" w:rsidRDefault="00F751BF" w:rsidP="000F5152">
      <w:pPr>
        <w:pStyle w:val="BodyText"/>
        <w:numPr>
          <w:ilvl w:val="2"/>
          <w:numId w:val="8"/>
        </w:numPr>
      </w:pPr>
      <w:r w:rsidRPr="008771D4">
        <w:t>Escalated Enforcement</w:t>
      </w:r>
    </w:p>
    <w:p w14:paraId="4D979E73" w14:textId="77777777" w:rsidR="00F751BF" w:rsidRPr="008771D4" w:rsidRDefault="00F751BF" w:rsidP="000F5152">
      <w:pPr>
        <w:pStyle w:val="BodyText"/>
        <w:numPr>
          <w:ilvl w:val="2"/>
          <w:numId w:val="8"/>
        </w:numPr>
      </w:pPr>
      <w:r w:rsidRPr="008771D4">
        <w:t>Confirmatory Action Letter</w:t>
      </w:r>
    </w:p>
    <w:p w14:paraId="4D979E74" w14:textId="77777777" w:rsidR="00F751BF" w:rsidRPr="008771D4" w:rsidRDefault="00F751BF" w:rsidP="000F5152">
      <w:pPr>
        <w:pStyle w:val="BodyText"/>
        <w:numPr>
          <w:ilvl w:val="2"/>
          <w:numId w:val="8"/>
        </w:numPr>
      </w:pPr>
      <w:r w:rsidRPr="008771D4">
        <w:t>Confirmatory Order</w:t>
      </w:r>
    </w:p>
    <w:p w14:paraId="4D979E75" w14:textId="77777777" w:rsidR="00F751BF" w:rsidRDefault="00F751BF" w:rsidP="000F5152">
      <w:pPr>
        <w:pStyle w:val="BodyText"/>
        <w:numPr>
          <w:ilvl w:val="2"/>
          <w:numId w:val="8"/>
        </w:numPr>
        <w:rPr>
          <w:ins w:id="445" w:author="Author"/>
        </w:rPr>
      </w:pPr>
      <w:r w:rsidRPr="008771D4">
        <w:t>Notice of Deviation</w:t>
      </w:r>
    </w:p>
    <w:p w14:paraId="4D979E77" w14:textId="57124936" w:rsidR="00F751BF" w:rsidRPr="008771D4" w:rsidRDefault="001E5100" w:rsidP="000F5152">
      <w:pPr>
        <w:pStyle w:val="BodyText"/>
        <w:numPr>
          <w:ilvl w:val="1"/>
          <w:numId w:val="8"/>
        </w:numPr>
      </w:pPr>
      <w:r w:rsidRPr="008771D4">
        <w:t>Enforcement items not yet finalized by the end of the assessment period should</w:t>
      </w:r>
      <w:r w:rsidR="003C686E" w:rsidRPr="008771D4">
        <w:t xml:space="preserve"> </w:t>
      </w:r>
      <w:r w:rsidR="00F32AD3" w:rsidRPr="008771D4">
        <w:t>also be included for consideration.</w:t>
      </w:r>
      <w:r w:rsidR="00586874" w:rsidRPr="008771D4">
        <w:t xml:space="preserve"> </w:t>
      </w:r>
      <w:r w:rsidR="00F32AD3" w:rsidRPr="008771D4">
        <w:t xml:space="preserve">The enforcement items must be </w:t>
      </w:r>
      <w:r w:rsidRPr="008771D4">
        <w:t xml:space="preserve">issued </w:t>
      </w:r>
      <w:r w:rsidR="003C686E" w:rsidRPr="008771D4">
        <w:t xml:space="preserve">prior </w:t>
      </w:r>
      <w:r w:rsidR="00F32AD3" w:rsidRPr="008771D4">
        <w:t xml:space="preserve">to the issuance of the LPR </w:t>
      </w:r>
      <w:ins w:id="446" w:author="Author">
        <w:r w:rsidR="00F14DAD">
          <w:t>l</w:t>
        </w:r>
        <w:r w:rsidR="00F14DAD" w:rsidRPr="008771D4">
          <w:t xml:space="preserve">etter </w:t>
        </w:r>
      </w:ins>
      <w:r w:rsidR="00F32AD3" w:rsidRPr="008771D4">
        <w:t>to be included in the</w:t>
      </w:r>
      <w:r w:rsidR="00586874" w:rsidRPr="008771D4">
        <w:t xml:space="preserve"> </w:t>
      </w:r>
      <w:r w:rsidR="00F32AD3" w:rsidRPr="008771D4">
        <w:t>LPR.</w:t>
      </w:r>
    </w:p>
    <w:p w14:paraId="69E7B4AB" w14:textId="1D087A98" w:rsidR="00E85F9A" w:rsidRDefault="00E85F9A" w:rsidP="000F5152">
      <w:pPr>
        <w:pStyle w:val="BodyText"/>
        <w:numPr>
          <w:ilvl w:val="1"/>
          <w:numId w:val="8"/>
        </w:numPr>
      </w:pPr>
      <w:r w:rsidRPr="252BB232">
        <w:t>Information on prior assessment period ANI</w:t>
      </w:r>
      <w:ins w:id="447" w:author="Author">
        <w:r w:rsidR="007712FA">
          <w:t>(s)</w:t>
        </w:r>
      </w:ins>
      <w:r w:rsidRPr="252BB232">
        <w:t xml:space="preserve"> and what actions the licensee </w:t>
      </w:r>
      <w:ins w:id="448" w:author="Author">
        <w:r w:rsidR="007712FA" w:rsidRPr="252BB232">
          <w:t>t</w:t>
        </w:r>
        <w:r w:rsidR="007712FA">
          <w:t>ook</w:t>
        </w:r>
        <w:r w:rsidR="007712FA" w:rsidRPr="252BB232">
          <w:t xml:space="preserve"> </w:t>
        </w:r>
      </w:ins>
      <w:r w:rsidRPr="252BB232">
        <w:t>or is taking to address the</w:t>
      </w:r>
      <w:ins w:id="449" w:author="Author">
        <w:r w:rsidR="00C14E99">
          <w:t xml:space="preserve"> ANI(s)</w:t>
        </w:r>
      </w:ins>
      <w:r w:rsidRPr="252BB232">
        <w:t xml:space="preserve"> to decide if </w:t>
      </w:r>
      <w:r w:rsidR="005350CF">
        <w:t>the</w:t>
      </w:r>
      <w:ins w:id="450" w:author="Author">
        <w:r w:rsidR="00C14E99">
          <w:t xml:space="preserve"> ANI(s)</w:t>
        </w:r>
      </w:ins>
      <w:r w:rsidRPr="252BB232">
        <w:t xml:space="preserve"> are closed or remain open.</w:t>
      </w:r>
    </w:p>
    <w:p w14:paraId="78E0FFF3" w14:textId="2377FAA5" w:rsidR="00B3433A" w:rsidRDefault="00977AB6" w:rsidP="000F5152">
      <w:pPr>
        <w:pStyle w:val="BodyText"/>
        <w:numPr>
          <w:ilvl w:val="1"/>
          <w:numId w:val="8"/>
        </w:numPr>
        <w:rPr>
          <w:ins w:id="451" w:author="Author"/>
        </w:rPr>
      </w:pPr>
      <w:r>
        <w:t xml:space="preserve">The LPR </w:t>
      </w:r>
      <w:ins w:id="452" w:author="Author">
        <w:r>
          <w:t>f</w:t>
        </w:r>
        <w:r w:rsidRPr="0001010E">
          <w:t xml:space="preserve">acility </w:t>
        </w:r>
        <w:r>
          <w:t>a</w:t>
        </w:r>
        <w:r w:rsidRPr="0001010E">
          <w:t xml:space="preserve">ssessment </w:t>
        </w:r>
        <w:r>
          <w:t>p</w:t>
        </w:r>
        <w:r w:rsidRPr="0001010E">
          <w:t>ackage</w:t>
        </w:r>
      </w:ins>
      <w:r>
        <w:t xml:space="preserve"> shall not include Unresolved Items</w:t>
      </w:r>
      <w:ins w:id="453" w:author="Author">
        <w:r w:rsidR="006C3B88">
          <w:t>,</w:t>
        </w:r>
      </w:ins>
      <w:r w:rsidR="00015F38">
        <w:t xml:space="preserve"> </w:t>
      </w:r>
      <w:ins w:id="454" w:author="Author">
        <w:r w:rsidR="00015F38">
          <w:t>Written</w:t>
        </w:r>
      </w:ins>
      <w:r w:rsidR="00015F38">
        <w:t xml:space="preserve"> Event Reports, Di</w:t>
      </w:r>
      <w:r w:rsidR="003F2B83">
        <w:t>scretion</w:t>
      </w:r>
      <w:ins w:id="455" w:author="Author">
        <w:r w:rsidR="006C3B88">
          <w:t>,</w:t>
        </w:r>
      </w:ins>
      <w:r w:rsidR="003F2B83">
        <w:t xml:space="preserve"> or minor violations. The LPR </w:t>
      </w:r>
      <w:ins w:id="456" w:author="Author">
        <w:r w:rsidR="003F2B83">
          <w:t>f</w:t>
        </w:r>
        <w:r w:rsidR="003F2B83" w:rsidRPr="0001010E">
          <w:t xml:space="preserve">acility </w:t>
        </w:r>
        <w:r w:rsidR="003F2B83">
          <w:t>a</w:t>
        </w:r>
        <w:r w:rsidR="003F2B83" w:rsidRPr="0001010E">
          <w:t xml:space="preserve">ssessment </w:t>
        </w:r>
        <w:r w:rsidR="003F2B83">
          <w:t>p</w:t>
        </w:r>
        <w:r w:rsidR="003F2B83" w:rsidRPr="0001010E">
          <w:t>ackage</w:t>
        </w:r>
      </w:ins>
      <w:r w:rsidR="003F2B83">
        <w:t xml:space="preserve"> </w:t>
      </w:r>
      <w:r w:rsidR="000D25D5">
        <w:t>shall not include enforcement actions issued during the assessment period</w:t>
      </w:r>
      <w:r w:rsidR="00EA3392">
        <w:t xml:space="preserve"> </w:t>
      </w:r>
      <w:ins w:id="457" w:author="Author">
        <w:r w:rsidR="00EB3B2E">
          <w:t>if</w:t>
        </w:r>
      </w:ins>
      <w:r w:rsidR="00EA3392">
        <w:t xml:space="preserve"> </w:t>
      </w:r>
      <w:ins w:id="458" w:author="Author">
        <w:r w:rsidR="009C4F79">
          <w:t xml:space="preserve">the enforcement action </w:t>
        </w:r>
      </w:ins>
      <w:r w:rsidR="00EA3392">
        <w:t>was assessed as an exception, Section 06.03(</w:t>
      </w:r>
      <w:ins w:id="459" w:author="Author">
        <w:r w:rsidR="00112015">
          <w:t>x</w:t>
        </w:r>
      </w:ins>
      <w:r w:rsidR="004E46F9">
        <w:t>) or Section 06.04(a)</w:t>
      </w:r>
      <w:r w:rsidR="00D47517">
        <w:t>(2), during the last LPR.</w:t>
      </w:r>
    </w:p>
    <w:p w14:paraId="4D979E7E" w14:textId="6EF9B093" w:rsidR="00F751BF" w:rsidRDefault="00F751BF" w:rsidP="000F5152">
      <w:pPr>
        <w:pStyle w:val="BodyText"/>
        <w:numPr>
          <w:ilvl w:val="0"/>
          <w:numId w:val="25"/>
        </w:numPr>
      </w:pPr>
      <w:r w:rsidRPr="008771D4">
        <w:t>Area</w:t>
      </w:r>
      <w:ins w:id="460" w:author="Author">
        <w:r w:rsidR="00E54C59">
          <w:t>(s)</w:t>
        </w:r>
      </w:ins>
      <w:r w:rsidRPr="008771D4">
        <w:t xml:space="preserve"> Needing Improvement (ANI). The assessment of the ANI shall be conducted for each performance area of each fuel facility undergoing the licensee</w:t>
      </w:r>
      <w:r w:rsidR="00586874" w:rsidRPr="008771D4">
        <w:t>’s</w:t>
      </w:r>
      <w:r w:rsidRPr="008771D4">
        <w:t xml:space="preserve"> performance review for inspection activities.</w:t>
      </w:r>
      <w:r w:rsidR="00573F6B" w:rsidDel="000E2BE3">
        <w:t xml:space="preserve"> </w:t>
      </w:r>
      <w:r w:rsidRPr="008771D4">
        <w:t>The ANI assessment should evaluate the enforcement actions issued during the assessment period and determine if a trend exists in the licensee</w:t>
      </w:r>
      <w:r w:rsidR="00586874" w:rsidRPr="008771D4">
        <w:t>’s</w:t>
      </w:r>
      <w:r w:rsidRPr="008771D4">
        <w:t xml:space="preserve"> violations (for inspection). The assessment shall address performance in each of the performance areas as well as discuss overall history and patterns in performance that may affect multiple performance areas. The staff should maintain predictability and consistency of assigning issues to performance areas over the assessment period. The assessment of the ANI should address the definition of ANI provided in </w:t>
      </w:r>
      <w:ins w:id="461" w:author="Author">
        <w:r w:rsidR="00B66441">
          <w:t xml:space="preserve">Section </w:t>
        </w:r>
      </w:ins>
      <w:r w:rsidRPr="008771D4">
        <w:t>04.0</w:t>
      </w:r>
      <w:r w:rsidR="00947CE6">
        <w:t>1</w:t>
      </w:r>
      <w:r w:rsidRPr="008771D4">
        <w:t xml:space="preserve"> of this </w:t>
      </w:r>
      <w:r w:rsidR="00211E29" w:rsidRPr="008771D4">
        <w:t>IMC</w:t>
      </w:r>
      <w:r w:rsidR="00211E29">
        <w:t xml:space="preserve"> and</w:t>
      </w:r>
      <w:r w:rsidRPr="008771D4">
        <w:t xml:space="preserve"> identified ANI items should be discussed and agreed upon by consensus between </w:t>
      </w:r>
      <w:ins w:id="462" w:author="Author">
        <w:r w:rsidR="005516AB">
          <w:t>DFRSS</w:t>
        </w:r>
      </w:ins>
      <w:r w:rsidRPr="008771D4" w:rsidDel="000E2BE3">
        <w:t xml:space="preserve">, </w:t>
      </w:r>
      <w:ins w:id="463" w:author="Author">
        <w:r w:rsidR="00E247F1">
          <w:t>DORS</w:t>
        </w:r>
      </w:ins>
      <w:r w:rsidR="00EB7A10">
        <w:t>,</w:t>
      </w:r>
      <w:ins w:id="464" w:author="Author">
        <w:r w:rsidR="000E2BE3">
          <w:t xml:space="preserve"> and</w:t>
        </w:r>
        <w:r w:rsidR="000E2BE3" w:rsidRPr="008771D4">
          <w:t xml:space="preserve"> </w:t>
        </w:r>
      </w:ins>
      <w:r w:rsidR="0040100E">
        <w:t>DFM</w:t>
      </w:r>
      <w:r w:rsidR="001747A9">
        <w:t xml:space="preserve"> </w:t>
      </w:r>
      <w:r w:rsidRPr="008771D4">
        <w:t xml:space="preserve">as indicated in </w:t>
      </w:r>
      <w:ins w:id="465" w:author="Author">
        <w:r w:rsidR="00B66441">
          <w:t xml:space="preserve">Section </w:t>
        </w:r>
      </w:ins>
      <w:r w:rsidRPr="008771D4">
        <w:t>06.03 (j).</w:t>
      </w:r>
    </w:p>
    <w:p w14:paraId="4D979E80" w14:textId="1043D393" w:rsidR="00F751BF" w:rsidRDefault="00F751BF" w:rsidP="00CE2F3A">
      <w:pPr>
        <w:pStyle w:val="BodyText"/>
        <w:ind w:left="720"/>
      </w:pPr>
      <w:r w:rsidRPr="008771D4">
        <w:t xml:space="preserve">In </w:t>
      </w:r>
      <w:r w:rsidRPr="0074464D">
        <w:t>the</w:t>
      </w:r>
      <w:r w:rsidRPr="008771D4">
        <w:t xml:space="preserve"> identification of an ANI, the staff should evaluate the amount of inspection resources that should be recommended for the current or upcoming inspection schedule.</w:t>
      </w:r>
      <w:ins w:id="466" w:author="Author">
        <w:r w:rsidR="00573F6B">
          <w:t xml:space="preserve"> </w:t>
        </w:r>
      </w:ins>
      <w:r w:rsidRPr="008771D4">
        <w:t>Staff should discuss the types of inspections that may be necessary to address an ANI (i.e., additional hours to the inspection program, Problem Identification and Resolution (PI&amp;R), Safety Culture inspection, etc.). Staff should recommend changes to the NRC inspection</w:t>
      </w:r>
      <w:ins w:id="467" w:author="Author">
        <w:r w:rsidR="007712FA">
          <w:t xml:space="preserve"> and oversight</w:t>
        </w:r>
      </w:ins>
      <w:r w:rsidRPr="008771D4">
        <w:t xml:space="preserve"> program, as described in IMC 2600, </w:t>
      </w:r>
      <w:ins w:id="468" w:author="Author">
        <w:r w:rsidR="00517E0C">
          <w:t xml:space="preserve">and IMC 2694 for new licensees </w:t>
        </w:r>
      </w:ins>
      <w:r w:rsidRPr="008771D4">
        <w:t>including focus, inspection emphasis, resources, and inspection frequency</w:t>
      </w:r>
      <w:ins w:id="469" w:author="Author">
        <w:r w:rsidR="00137E66" w:rsidRPr="00137E66">
          <w:t xml:space="preserve"> </w:t>
        </w:r>
        <w:r w:rsidR="00137E66">
          <w:t>as well as any applicable adjustment to the LPR assessment period length</w:t>
        </w:r>
      </w:ins>
      <w:r w:rsidRPr="008771D4">
        <w:t>.</w:t>
      </w:r>
    </w:p>
    <w:p w14:paraId="4D979E82" w14:textId="2F52191F" w:rsidR="00F751BF" w:rsidRPr="008771D4" w:rsidRDefault="00465EDF" w:rsidP="000F5152">
      <w:pPr>
        <w:pStyle w:val="BodyText"/>
        <w:numPr>
          <w:ilvl w:val="0"/>
          <w:numId w:val="25"/>
        </w:numPr>
      </w:pPr>
      <w:r>
        <w:lastRenderedPageBreak/>
        <w:t xml:space="preserve">LPR </w:t>
      </w:r>
      <w:r w:rsidR="00F751BF">
        <w:t>Letter specifics. The staff shall specify, if applicable, if any significant changes to the planned inspection program, known at the time of issuance, should be included in the LPR letter.</w:t>
      </w:r>
      <w:r w:rsidR="00767C63">
        <w:t xml:space="preserve"> </w:t>
      </w:r>
      <w:r w:rsidR="00F751BF">
        <w:t>The letter should include significant enforcement follow-up or event follow-up.</w:t>
      </w:r>
      <w:r w:rsidR="00767C63">
        <w:t xml:space="preserve"> </w:t>
      </w:r>
      <w:r w:rsidR="00F751BF">
        <w:t>The letter should include planned supplemental inspections, as described by IMC 2600</w:t>
      </w:r>
      <w:ins w:id="470" w:author="Author">
        <w:r w:rsidR="00517E0C" w:rsidRPr="00517E0C">
          <w:t xml:space="preserve"> </w:t>
        </w:r>
        <w:r w:rsidR="00517E0C">
          <w:t>or IMC 2694, as applicable</w:t>
        </w:r>
      </w:ins>
      <w:r w:rsidR="00F751BF">
        <w:t>. The staff should include information pertaining to known generic safety issue inspections or program adjustments as described by IMC 2600</w:t>
      </w:r>
      <w:ins w:id="471" w:author="Author">
        <w:r w:rsidR="00517E0C" w:rsidRPr="00517E0C">
          <w:t xml:space="preserve"> </w:t>
        </w:r>
        <w:r w:rsidR="00517E0C">
          <w:t>or IMC 2694</w:t>
        </w:r>
      </w:ins>
      <w:r w:rsidR="00F751BF">
        <w:t>. If applicable, address the planned NRC response to a major challenge (i.e., strike preparations) for the licensee.</w:t>
      </w:r>
      <w:r w:rsidR="00767C63">
        <w:t xml:space="preserve"> </w:t>
      </w:r>
      <w:r w:rsidR="00F751BF">
        <w:t>The letter shall discuss closing out of any previous ANI, if applicable.</w:t>
      </w:r>
      <w:r w:rsidR="00586874">
        <w:t xml:space="preserve"> </w:t>
      </w:r>
      <w:r w:rsidR="00F751BF">
        <w:t>The letter shall include the length of the assessment period for the next LPR.</w:t>
      </w:r>
    </w:p>
    <w:p w14:paraId="15FEB559" w14:textId="03AB721A" w:rsidR="008E43A5" w:rsidRDefault="00F751BF" w:rsidP="00C17C8E">
      <w:pPr>
        <w:pStyle w:val="BodyText"/>
        <w:ind w:left="720"/>
        <w:rPr>
          <w:ins w:id="472" w:author="Author"/>
        </w:rPr>
      </w:pPr>
      <w:r w:rsidRPr="008771D4">
        <w:t xml:space="preserve">In the LPR </w:t>
      </w:r>
      <w:r w:rsidR="00364103">
        <w:t>l</w:t>
      </w:r>
      <w:r w:rsidR="00364103" w:rsidRPr="008771D4">
        <w:t>etter</w:t>
      </w:r>
      <w:r w:rsidR="00586874" w:rsidRPr="008771D4">
        <w:t>,</w:t>
      </w:r>
      <w:r w:rsidRPr="008771D4">
        <w:t xml:space="preserve"> the staff should include a reference to significant changes in the inspection program which may have occurred between the beginning of the current assessment period and the issuance of the LPR </w:t>
      </w:r>
      <w:r w:rsidR="00364103">
        <w:t>l</w:t>
      </w:r>
      <w:r w:rsidR="00364103" w:rsidRPr="008771D4">
        <w:t>etter</w:t>
      </w:r>
      <w:r w:rsidRPr="008771D4">
        <w:t>.</w:t>
      </w:r>
    </w:p>
    <w:p w14:paraId="4D979E85" w14:textId="2E77D917" w:rsidR="00F751BF" w:rsidRPr="008771D4" w:rsidDel="00204F78" w:rsidRDefault="00F751BF" w:rsidP="006840DE">
      <w:pPr>
        <w:pStyle w:val="Heading1"/>
      </w:pPr>
      <w:bookmarkStart w:id="473" w:name="_Toc335913821"/>
      <w:bookmarkStart w:id="474" w:name="_Toc201565115"/>
      <w:r w:rsidRPr="008771D4" w:rsidDel="00204F78">
        <w:t>2604-07</w:t>
      </w:r>
      <w:r w:rsidRPr="008771D4" w:rsidDel="00204F78">
        <w:tab/>
        <w:t>REFERENCES</w:t>
      </w:r>
      <w:bookmarkEnd w:id="473"/>
      <w:bookmarkEnd w:id="474"/>
    </w:p>
    <w:p w14:paraId="7871B392" w14:textId="77777777" w:rsidR="008B1843" w:rsidRPr="008771D4" w:rsidDel="00204F78" w:rsidRDefault="008B1843" w:rsidP="001747A9">
      <w:pPr>
        <w:pStyle w:val="BodyText2"/>
      </w:pPr>
      <w:r w:rsidRPr="00A12301" w:rsidDel="00204F78">
        <w:rPr>
          <w:i/>
          <w:iCs/>
        </w:rPr>
        <w:t>Code of Federal Regulations</w:t>
      </w:r>
      <w:r w:rsidRPr="008771D4" w:rsidDel="00204F78">
        <w:t xml:space="preserve">, Title 10, Appendix B to Part 50, “Quality Assurance Criteria for Nuclear Power Plants and Fuel Reprocessing Plants, </w:t>
      </w:r>
      <w:r w:rsidDel="00204F78">
        <w:t>S</w:t>
      </w:r>
      <w:r w:rsidRPr="008771D4" w:rsidDel="00204F78">
        <w:t>ection XVI”</w:t>
      </w:r>
    </w:p>
    <w:p w14:paraId="3D02E0AD" w14:textId="77777777" w:rsidR="008B1843" w:rsidRPr="008771D4" w:rsidDel="00204F78" w:rsidRDefault="008B1843" w:rsidP="001747A9">
      <w:pPr>
        <w:pStyle w:val="BodyText2"/>
      </w:pPr>
      <w:r w:rsidRPr="00A12301" w:rsidDel="00204F78">
        <w:rPr>
          <w:i/>
          <w:iCs/>
        </w:rPr>
        <w:t>Code of Federal Regulations</w:t>
      </w:r>
      <w:r w:rsidRPr="008771D4" w:rsidDel="00204F78">
        <w:t>, Title 10, Part 70, “Domestic Licensing of Special Nuclear Material”</w:t>
      </w:r>
    </w:p>
    <w:p w14:paraId="32721168" w14:textId="77777777" w:rsidR="008B1843" w:rsidRPr="008771D4" w:rsidDel="00204F78" w:rsidRDefault="008B1843" w:rsidP="001747A9">
      <w:pPr>
        <w:pStyle w:val="BodyText2"/>
      </w:pPr>
      <w:r w:rsidRPr="008771D4" w:rsidDel="00204F78">
        <w:t>Inspection Manual Chapter 2600, “Fuel Cycle Facility Operational Safety and Safeguards Inspection Program”</w:t>
      </w:r>
    </w:p>
    <w:p w14:paraId="5D12A456" w14:textId="77777777" w:rsidR="008B1843" w:rsidRPr="008771D4" w:rsidDel="00204F78" w:rsidRDefault="008B1843" w:rsidP="001747A9">
      <w:pPr>
        <w:pStyle w:val="BodyText2"/>
      </w:pPr>
      <w:r w:rsidRPr="008771D4" w:rsidDel="00204F78">
        <w:t>Inspection Manual Chapter 2694, “</w:t>
      </w:r>
      <w:r w:rsidDel="00204F78">
        <w:t>Fuel Cycle Facility Construction and Pre-Operational Readiness Review Inspection Programs</w:t>
      </w:r>
      <w:r w:rsidRPr="008771D4" w:rsidDel="00204F78">
        <w:t>”</w:t>
      </w:r>
    </w:p>
    <w:p w14:paraId="2F37641D" w14:textId="77777777" w:rsidR="008B1843" w:rsidRPr="008771D4" w:rsidDel="00204F78" w:rsidRDefault="008B1843" w:rsidP="001747A9">
      <w:pPr>
        <w:pStyle w:val="BodyText2"/>
      </w:pPr>
      <w:r w:rsidRPr="008771D4" w:rsidDel="00204F78">
        <w:t>Management Directive 3.5, “Attendance at NRC Staff Sponsored Meetings”</w:t>
      </w:r>
    </w:p>
    <w:p w14:paraId="7B088373" w14:textId="77777777" w:rsidR="008B1843" w:rsidRPr="008771D4" w:rsidDel="00204F78" w:rsidRDefault="008B1843" w:rsidP="001747A9">
      <w:pPr>
        <w:pStyle w:val="BodyText2"/>
      </w:pPr>
      <w:r w:rsidRPr="008771D4" w:rsidDel="00204F78">
        <w:t>Management Directive 8.14, “Agency Action Review Meeting”</w:t>
      </w:r>
    </w:p>
    <w:p w14:paraId="10A7C798" w14:textId="77777777" w:rsidR="008B1843" w:rsidRPr="008771D4" w:rsidDel="00204F78" w:rsidRDefault="008B1843" w:rsidP="001747A9">
      <w:pPr>
        <w:pStyle w:val="BodyText2"/>
      </w:pPr>
      <w:r w:rsidRPr="008771D4" w:rsidDel="00204F78">
        <w:t>NRC Enforcement Policy, Section 6.2, “Fuel Cycle Operations”</w:t>
      </w:r>
    </w:p>
    <w:p w14:paraId="4D979E99" w14:textId="6DC9B4D4" w:rsidR="00F751BF" w:rsidDel="00204F78" w:rsidRDefault="00F751BF" w:rsidP="00104FC2">
      <w:pPr>
        <w:pStyle w:val="END"/>
      </w:pPr>
      <w:r w:rsidRPr="008771D4" w:rsidDel="00204F78">
        <w:t>END</w:t>
      </w:r>
    </w:p>
    <w:p w14:paraId="4D979E9B" w14:textId="6E297D6C" w:rsidR="00F751BF" w:rsidRPr="008771D4" w:rsidDel="00204F78" w:rsidRDefault="00E23E44" w:rsidP="00D87CBD">
      <w:pPr>
        <w:pStyle w:val="BodyText2"/>
      </w:pPr>
      <w:bookmarkStart w:id="475" w:name="_Toc331754123"/>
      <w:r w:rsidDel="00204F78">
        <w:t xml:space="preserve">List of </w:t>
      </w:r>
      <w:r w:rsidR="00F751BF" w:rsidRPr="008771D4" w:rsidDel="00204F78">
        <w:t>Exhibits:</w:t>
      </w:r>
      <w:bookmarkEnd w:id="475"/>
    </w:p>
    <w:p w14:paraId="4D979E9C" w14:textId="58D6004D" w:rsidR="00F751BF" w:rsidRPr="008771D4" w:rsidDel="00204F78" w:rsidRDefault="00F751BF" w:rsidP="000F5152">
      <w:pPr>
        <w:pStyle w:val="BodyText2"/>
        <w:numPr>
          <w:ilvl w:val="1"/>
          <w:numId w:val="22"/>
        </w:numPr>
      </w:pPr>
      <w:bookmarkStart w:id="476" w:name="_Toc332185854"/>
      <w:bookmarkStart w:id="477" w:name="_Toc332186184"/>
      <w:r w:rsidRPr="008771D4" w:rsidDel="00204F78">
        <w:t>Schedule for LPR Activities</w:t>
      </w:r>
      <w:bookmarkEnd w:id="476"/>
      <w:bookmarkEnd w:id="477"/>
    </w:p>
    <w:p w14:paraId="4D979E9D" w14:textId="6C31BA5E" w:rsidR="00F751BF" w:rsidRPr="008771D4" w:rsidDel="00204F78" w:rsidRDefault="00F751BF" w:rsidP="000F5152">
      <w:pPr>
        <w:pStyle w:val="BodyText2"/>
        <w:numPr>
          <w:ilvl w:val="1"/>
          <w:numId w:val="22"/>
        </w:numPr>
      </w:pPr>
      <w:r w:rsidRPr="008771D4" w:rsidDel="00204F78">
        <w:t>LPR Facility Assessment Package</w:t>
      </w:r>
    </w:p>
    <w:p w14:paraId="4D979E9E" w14:textId="12163657" w:rsidR="00F751BF" w:rsidRPr="008771D4" w:rsidDel="00204F78" w:rsidRDefault="00767C63" w:rsidP="000F5152">
      <w:pPr>
        <w:pStyle w:val="BodyText2"/>
        <w:numPr>
          <w:ilvl w:val="1"/>
          <w:numId w:val="22"/>
        </w:numPr>
      </w:pPr>
      <w:ins w:id="478" w:author="Author">
        <w:r>
          <w:t xml:space="preserve"> I</w:t>
        </w:r>
      </w:ins>
      <w:r w:rsidR="00F751BF" w:rsidRPr="008771D4" w:rsidDel="00204F78">
        <w:t>nspection and Licensing Responsibilities during Assessment Period</w:t>
      </w:r>
      <w:ins w:id="479" w:author="Author">
        <w:r w:rsidR="0055459C">
          <w:t xml:space="preserve"> for Existing Licensee (IMC 2600)</w:t>
        </w:r>
      </w:ins>
    </w:p>
    <w:p w14:paraId="4D979E9F" w14:textId="5FC7469B" w:rsidR="00F751BF" w:rsidRPr="008771D4" w:rsidDel="00204F78" w:rsidRDefault="00F751BF" w:rsidP="000F5152">
      <w:pPr>
        <w:pStyle w:val="BodyText2"/>
        <w:numPr>
          <w:ilvl w:val="1"/>
          <w:numId w:val="22"/>
        </w:numPr>
      </w:pPr>
      <w:r w:rsidRPr="008771D4" w:rsidDel="00204F78">
        <w:t>LPR Enclosure Format</w:t>
      </w:r>
    </w:p>
    <w:p w14:paraId="4D979EA1" w14:textId="6AE4ABEC" w:rsidR="00F751BF" w:rsidRPr="008771D4" w:rsidDel="00204F78" w:rsidRDefault="00621D0F" w:rsidP="00621D0F">
      <w:pPr>
        <w:pStyle w:val="BodyText2"/>
      </w:pPr>
      <w:bookmarkStart w:id="480" w:name="_Toc332186188"/>
      <w:r w:rsidDel="00204F78">
        <w:t xml:space="preserve">List of </w:t>
      </w:r>
      <w:r w:rsidR="00F751BF" w:rsidRPr="008771D4" w:rsidDel="00204F78">
        <w:t>Attachment</w:t>
      </w:r>
      <w:ins w:id="481" w:author="Author">
        <w:r w:rsidR="00767C63">
          <w:t>s</w:t>
        </w:r>
      </w:ins>
      <w:r w:rsidR="00F751BF" w:rsidRPr="008771D4" w:rsidDel="00204F78">
        <w:t>:</w:t>
      </w:r>
      <w:bookmarkEnd w:id="480"/>
    </w:p>
    <w:p w14:paraId="4D979EA2" w14:textId="7FB94BF5" w:rsidR="00F751BF" w:rsidRPr="008771D4" w:rsidDel="00204F78" w:rsidRDefault="00F751BF" w:rsidP="000F5152">
      <w:pPr>
        <w:pStyle w:val="BodyText2"/>
        <w:numPr>
          <w:ilvl w:val="1"/>
          <w:numId w:val="30"/>
        </w:numPr>
      </w:pPr>
      <w:bookmarkStart w:id="482" w:name="_Toc331754129"/>
      <w:bookmarkStart w:id="483" w:name="_Toc332186189"/>
      <w:r w:rsidRPr="008771D4" w:rsidDel="00204F78">
        <w:t>Revision History for IMC 2604</w:t>
      </w:r>
      <w:bookmarkEnd w:id="482"/>
      <w:bookmarkEnd w:id="483"/>
    </w:p>
    <w:p w14:paraId="4D979EA4" w14:textId="66996777" w:rsidR="00F751BF" w:rsidRPr="008771D4" w:rsidDel="00204F78" w:rsidRDefault="00F751BF" w:rsidP="0066673F">
      <w:pPr>
        <w:pStyle w:val="BodyText"/>
        <w:sectPr w:rsidR="00F751BF" w:rsidRPr="008771D4" w:rsidDel="00204F78" w:rsidSect="006D4C05">
          <w:headerReference w:type="default" r:id="rId14"/>
          <w:footerReference w:type="default" r:id="rId15"/>
          <w:headerReference w:type="first" r:id="rId16"/>
          <w:pgSz w:w="12240" w:h="15840"/>
          <w:pgMar w:top="1440" w:right="1440" w:bottom="1440" w:left="1440" w:header="720" w:footer="720" w:gutter="0"/>
          <w:pgNumType w:start="1"/>
          <w:cols w:space="720"/>
          <w:docGrid w:linePitch="360"/>
        </w:sectPr>
      </w:pPr>
      <w:bookmarkStart w:id="484" w:name="_Toc166392890"/>
      <w:bookmarkStart w:id="485" w:name="_Toc166462813"/>
      <w:bookmarkStart w:id="486" w:name="_Toc168390786"/>
      <w:bookmarkStart w:id="487" w:name="_Toc168390861"/>
      <w:bookmarkStart w:id="488" w:name="_Toc168393146"/>
      <w:bookmarkStart w:id="489" w:name="_Toc168393299"/>
      <w:bookmarkStart w:id="490" w:name="_Toc168393404"/>
      <w:bookmarkStart w:id="491" w:name="_Toc168911238"/>
      <w:bookmarkStart w:id="492" w:name="_Toc168911467"/>
      <w:bookmarkStart w:id="493" w:name="_Toc192323324"/>
      <w:bookmarkStart w:id="494" w:name="_Toc193523661"/>
    </w:p>
    <w:p w14:paraId="4D979EA7" w14:textId="2A261D09" w:rsidR="00F751BF" w:rsidRPr="008771D4" w:rsidRDefault="00F751BF" w:rsidP="00B33E03">
      <w:pPr>
        <w:pStyle w:val="attachmenttitle"/>
      </w:pPr>
      <w:bookmarkStart w:id="495" w:name="_Toc335913822"/>
      <w:bookmarkStart w:id="496" w:name="_Toc201565116"/>
      <w:r w:rsidRPr="008771D4">
        <w:lastRenderedPageBreak/>
        <w:t>E</w:t>
      </w:r>
      <w:r w:rsidR="00F64FE4">
        <w:t>xhibit</w:t>
      </w:r>
      <w:r w:rsidRPr="008771D4">
        <w:t xml:space="preserve"> 1</w:t>
      </w:r>
      <w:bookmarkEnd w:id="495"/>
      <w:r w:rsidR="00C957D9">
        <w:t xml:space="preserve">: </w:t>
      </w:r>
      <w:r w:rsidRPr="008771D4">
        <w:t>S</w:t>
      </w:r>
      <w:r w:rsidR="00F64FE4">
        <w:t>chedule</w:t>
      </w:r>
      <w:r w:rsidRPr="008771D4">
        <w:t xml:space="preserve"> </w:t>
      </w:r>
      <w:r w:rsidR="00F64FE4">
        <w:t>for</w:t>
      </w:r>
      <w:r w:rsidRPr="008771D4">
        <w:t xml:space="preserve"> LPR A</w:t>
      </w:r>
      <w:r w:rsidR="00F64FE4">
        <w:t>ctivities</w:t>
      </w:r>
      <w:bookmarkEnd w:id="4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959"/>
        <w:gridCol w:w="4881"/>
      </w:tblGrid>
      <w:tr w:rsidR="00F751BF" w:rsidRPr="008771D4" w14:paraId="4D979EAB" w14:textId="77777777" w:rsidTr="009A59BE">
        <w:tc>
          <w:tcPr>
            <w:tcW w:w="9242" w:type="dxa"/>
            <w:gridSpan w:val="3"/>
            <w:tcMar>
              <w:top w:w="58" w:type="dxa"/>
              <w:left w:w="58" w:type="dxa"/>
              <w:bottom w:w="58" w:type="dxa"/>
              <w:right w:w="58" w:type="dxa"/>
            </w:tcMar>
            <w:vAlign w:val="center"/>
          </w:tcPr>
          <w:p w14:paraId="4D979EAA" w14:textId="77777777" w:rsidR="00F751BF" w:rsidRPr="00285E59" w:rsidRDefault="00F751BF" w:rsidP="00285E59">
            <w:pPr>
              <w:pStyle w:val="BodyText-table"/>
            </w:pPr>
            <w:r w:rsidRPr="00285E59">
              <w:t>Schedule, Part 1: LPR Assessment</w:t>
            </w:r>
          </w:p>
        </w:tc>
      </w:tr>
      <w:tr w:rsidR="00F751BF" w:rsidRPr="008771D4" w14:paraId="4D979EB3" w14:textId="77777777" w:rsidTr="009A59BE">
        <w:tc>
          <w:tcPr>
            <w:tcW w:w="2402" w:type="dxa"/>
            <w:tcMar>
              <w:top w:w="58" w:type="dxa"/>
              <w:left w:w="58" w:type="dxa"/>
              <w:bottom w:w="58" w:type="dxa"/>
              <w:right w:w="58" w:type="dxa"/>
            </w:tcMar>
            <w:vAlign w:val="center"/>
          </w:tcPr>
          <w:p w14:paraId="4D979EAC" w14:textId="77777777" w:rsidR="00F751BF" w:rsidRPr="00285E59" w:rsidRDefault="00F751BF" w:rsidP="00285E59">
            <w:pPr>
              <w:pStyle w:val="BodyText-table"/>
            </w:pPr>
            <w:r w:rsidRPr="00285E59">
              <w:t>Assigned</w:t>
            </w:r>
          </w:p>
          <w:p w14:paraId="4D979EAD" w14:textId="77777777" w:rsidR="00F751BF" w:rsidRPr="00285E59" w:rsidRDefault="00F751BF" w:rsidP="00285E59">
            <w:pPr>
              <w:pStyle w:val="BodyText-table"/>
            </w:pPr>
            <w:r w:rsidRPr="00285E59">
              <w:t>Due Date</w:t>
            </w:r>
          </w:p>
        </w:tc>
        <w:tc>
          <w:tcPr>
            <w:tcW w:w="1959" w:type="dxa"/>
            <w:tcMar>
              <w:top w:w="58" w:type="dxa"/>
              <w:left w:w="58" w:type="dxa"/>
              <w:bottom w:w="58" w:type="dxa"/>
              <w:right w:w="58" w:type="dxa"/>
            </w:tcMar>
            <w:vAlign w:val="center"/>
          </w:tcPr>
          <w:p w14:paraId="4D979EAE" w14:textId="77777777" w:rsidR="00F751BF" w:rsidRPr="00285E59" w:rsidRDefault="00F751BF" w:rsidP="00285E59">
            <w:pPr>
              <w:pStyle w:val="BodyText-table"/>
            </w:pPr>
            <w:r w:rsidRPr="00285E59">
              <w:t>Time Since</w:t>
            </w:r>
          </w:p>
          <w:p w14:paraId="4D979EAF" w14:textId="77777777" w:rsidR="00F751BF" w:rsidRPr="00285E59" w:rsidRDefault="00F751BF" w:rsidP="00285E59">
            <w:pPr>
              <w:pStyle w:val="BodyText-table"/>
            </w:pPr>
            <w:r w:rsidRPr="00285E59">
              <w:t>Review Initiated</w:t>
            </w:r>
          </w:p>
        </w:tc>
        <w:tc>
          <w:tcPr>
            <w:tcW w:w="4881" w:type="dxa"/>
            <w:tcMar>
              <w:top w:w="58" w:type="dxa"/>
              <w:left w:w="58" w:type="dxa"/>
              <w:bottom w:w="58" w:type="dxa"/>
              <w:right w:w="58" w:type="dxa"/>
            </w:tcMar>
          </w:tcPr>
          <w:p w14:paraId="4D979EB1" w14:textId="77777777" w:rsidR="00F751BF" w:rsidRPr="00285E59" w:rsidRDefault="00F751BF" w:rsidP="00285E59">
            <w:pPr>
              <w:pStyle w:val="BodyText-table"/>
            </w:pPr>
            <w:r w:rsidRPr="00285E59">
              <w:t>Task Description</w:t>
            </w:r>
          </w:p>
          <w:p w14:paraId="4D979EB2" w14:textId="77777777" w:rsidR="00F751BF" w:rsidRPr="00285E59" w:rsidRDefault="00F751BF" w:rsidP="00285E59">
            <w:pPr>
              <w:pStyle w:val="BodyText-table"/>
            </w:pPr>
          </w:p>
        </w:tc>
      </w:tr>
      <w:tr w:rsidR="00F751BF" w:rsidRPr="008771D4" w14:paraId="4D979EB9" w14:textId="77777777" w:rsidTr="009A59BE">
        <w:tc>
          <w:tcPr>
            <w:tcW w:w="2402" w:type="dxa"/>
            <w:tcMar>
              <w:top w:w="58" w:type="dxa"/>
              <w:left w:w="58" w:type="dxa"/>
              <w:bottom w:w="58" w:type="dxa"/>
              <w:right w:w="58" w:type="dxa"/>
            </w:tcMar>
            <w:vAlign w:val="center"/>
          </w:tcPr>
          <w:p w14:paraId="4D979EB4" w14:textId="77777777" w:rsidR="00F751BF" w:rsidRPr="00285E59" w:rsidRDefault="00F751BF" w:rsidP="00285E59">
            <w:pPr>
              <w:pStyle w:val="BodyText-table"/>
            </w:pPr>
          </w:p>
        </w:tc>
        <w:tc>
          <w:tcPr>
            <w:tcW w:w="1959" w:type="dxa"/>
            <w:tcMar>
              <w:top w:w="58" w:type="dxa"/>
              <w:left w:w="58" w:type="dxa"/>
              <w:bottom w:w="58" w:type="dxa"/>
              <w:right w:w="58" w:type="dxa"/>
            </w:tcMar>
            <w:vAlign w:val="center"/>
          </w:tcPr>
          <w:p w14:paraId="4D979EB5" w14:textId="5AFD562F" w:rsidR="00F751BF" w:rsidRPr="00285E59" w:rsidRDefault="00557284" w:rsidP="00285E59">
            <w:pPr>
              <w:pStyle w:val="BodyText-table"/>
            </w:pPr>
            <w:ins w:id="497" w:author="Author">
              <w:r w:rsidRPr="00285E59">
                <w:t>LPR assessment period ends for designated sites.</w:t>
              </w:r>
            </w:ins>
          </w:p>
        </w:tc>
        <w:tc>
          <w:tcPr>
            <w:tcW w:w="4881" w:type="dxa"/>
            <w:tcMar>
              <w:top w:w="58" w:type="dxa"/>
              <w:left w:w="58" w:type="dxa"/>
              <w:bottom w:w="58" w:type="dxa"/>
              <w:right w:w="58" w:type="dxa"/>
            </w:tcMar>
          </w:tcPr>
          <w:p w14:paraId="4D979EB8" w14:textId="4E7779CA" w:rsidR="00F751BF" w:rsidRPr="00285E59" w:rsidRDefault="003D0DB5" w:rsidP="009A59BE">
            <w:pPr>
              <w:pStyle w:val="BodyText-table"/>
            </w:pPr>
            <w:ins w:id="498" w:author="Author">
              <w:r w:rsidRPr="00285E59">
                <w:t xml:space="preserve">LPR </w:t>
              </w:r>
              <w:r w:rsidR="00E95114" w:rsidRPr="00285E59">
                <w:t>a</w:t>
              </w:r>
              <w:r w:rsidRPr="00285E59">
                <w:t>ssessment period ends for designated sites. Ensure LPR CAC (000221) for the docket numbers and inspection reports are populated.</w:t>
              </w:r>
            </w:ins>
          </w:p>
        </w:tc>
      </w:tr>
      <w:tr w:rsidR="00076809" w:rsidRPr="008771D4" w14:paraId="01370290" w14:textId="77777777" w:rsidTr="009A59BE">
        <w:trPr>
          <w:ins w:id="499" w:author="Author"/>
        </w:trPr>
        <w:tc>
          <w:tcPr>
            <w:tcW w:w="2402" w:type="dxa"/>
            <w:tcMar>
              <w:top w:w="58" w:type="dxa"/>
              <w:left w:w="58" w:type="dxa"/>
              <w:bottom w:w="58" w:type="dxa"/>
              <w:right w:w="58" w:type="dxa"/>
            </w:tcMar>
            <w:vAlign w:val="center"/>
          </w:tcPr>
          <w:p w14:paraId="25909BA7" w14:textId="77777777" w:rsidR="00076809" w:rsidRPr="00285E59" w:rsidRDefault="00076809" w:rsidP="00285E59">
            <w:pPr>
              <w:pStyle w:val="BodyText-table"/>
              <w:rPr>
                <w:ins w:id="500" w:author="Author"/>
              </w:rPr>
            </w:pPr>
          </w:p>
        </w:tc>
        <w:tc>
          <w:tcPr>
            <w:tcW w:w="1959" w:type="dxa"/>
            <w:tcMar>
              <w:top w:w="58" w:type="dxa"/>
              <w:left w:w="58" w:type="dxa"/>
              <w:bottom w:w="58" w:type="dxa"/>
              <w:right w:w="58" w:type="dxa"/>
            </w:tcMar>
            <w:vAlign w:val="center"/>
          </w:tcPr>
          <w:p w14:paraId="37B01A87" w14:textId="7EF62D5F" w:rsidR="00076809" w:rsidRPr="00285E59" w:rsidRDefault="00076809" w:rsidP="00285E59">
            <w:pPr>
              <w:pStyle w:val="BodyText-table"/>
              <w:rPr>
                <w:ins w:id="501" w:author="Author"/>
              </w:rPr>
            </w:pPr>
            <w:ins w:id="502" w:author="Author">
              <w:r w:rsidRPr="00285E59">
                <w:t>LPR Project Preparations</w:t>
              </w:r>
            </w:ins>
          </w:p>
        </w:tc>
        <w:tc>
          <w:tcPr>
            <w:tcW w:w="4881" w:type="dxa"/>
            <w:tcMar>
              <w:top w:w="58" w:type="dxa"/>
              <w:left w:w="58" w:type="dxa"/>
              <w:bottom w:w="58" w:type="dxa"/>
              <w:right w:w="58" w:type="dxa"/>
            </w:tcMar>
          </w:tcPr>
          <w:p w14:paraId="261C1FEA" w14:textId="3FF9DA48" w:rsidR="00371360" w:rsidRPr="00285E59" w:rsidRDefault="00371360" w:rsidP="00285E59">
            <w:pPr>
              <w:pStyle w:val="BodyText-table"/>
              <w:rPr>
                <w:ins w:id="503" w:author="Author"/>
              </w:rPr>
            </w:pPr>
            <w:ins w:id="504" w:author="Author">
              <w:r w:rsidRPr="00285E59">
                <w:t xml:space="preserve">The LPR Coordinator will complete the distribution of LPR schedule, Part 1, to </w:t>
              </w:r>
              <w:r w:rsidR="007B208B" w:rsidRPr="00285E59">
                <w:t>DFRSS</w:t>
              </w:r>
              <w:r w:rsidR="00CF3A82">
                <w:t xml:space="preserve"> Fuels Oversight Branches</w:t>
              </w:r>
              <w:del w:id="505" w:author="Author">
                <w:r w:rsidRPr="00285E59" w:rsidDel="007B208B">
                  <w:delText>,</w:delText>
                </w:r>
              </w:del>
              <w:r w:rsidRPr="00285E59">
                <w:t xml:space="preserve"> </w:t>
              </w:r>
              <w:r w:rsidR="00BE0A10">
                <w:t xml:space="preserve">DORS, </w:t>
              </w:r>
              <w:r w:rsidRPr="00285E59">
                <w:t xml:space="preserve">Division of Fuel Management (DFM), and </w:t>
              </w:r>
              <w:r w:rsidR="00CF3A82">
                <w:t xml:space="preserve">DFRSS </w:t>
              </w:r>
              <w:r w:rsidR="000B55F2" w:rsidRPr="00285E59">
                <w:t>Nuclear Security</w:t>
              </w:r>
              <w:r w:rsidRPr="00285E59">
                <w:t xml:space="preserve"> Branch (</w:t>
              </w:r>
              <w:r w:rsidR="000B55F2" w:rsidRPr="00285E59">
                <w:t>NSB</w:t>
              </w:r>
              <w:r w:rsidRPr="00285E59">
                <w:t>) staff.</w:t>
              </w:r>
            </w:ins>
          </w:p>
          <w:p w14:paraId="200127C8" w14:textId="77777777" w:rsidR="00371360" w:rsidRPr="00285E59" w:rsidRDefault="00371360" w:rsidP="00285E59">
            <w:pPr>
              <w:pStyle w:val="BodyText-table"/>
              <w:rPr>
                <w:ins w:id="506" w:author="Author"/>
              </w:rPr>
            </w:pPr>
          </w:p>
          <w:p w14:paraId="675FD9FA" w14:textId="1CFBCE0A" w:rsidR="00371360" w:rsidRPr="00285E59" w:rsidRDefault="00371360" w:rsidP="00285E59">
            <w:pPr>
              <w:pStyle w:val="BodyText-table"/>
              <w:rPr>
                <w:ins w:id="507" w:author="Author"/>
              </w:rPr>
            </w:pPr>
            <w:ins w:id="508" w:author="Author">
              <w:r w:rsidRPr="00285E59">
                <w:t xml:space="preserve">The Senior </w:t>
              </w:r>
              <w:r w:rsidR="00EE76F7">
                <w:t xml:space="preserve">Project </w:t>
              </w:r>
              <w:r w:rsidRPr="00285E59">
                <w:t>Inspector (S</w:t>
              </w:r>
            </w:ins>
            <w:r w:rsidR="00D925F6" w:rsidRPr="00285E59">
              <w:t>P</w:t>
            </w:r>
            <w:ins w:id="509" w:author="Author">
              <w:r w:rsidRPr="00285E59">
                <w:t>I), with assistance from DFM, will begin actions to confirm that all relevant inspection data is properly documented in the reactor program system (RPS).</w:t>
              </w:r>
            </w:ins>
          </w:p>
          <w:p w14:paraId="633A401B" w14:textId="77777777" w:rsidR="00371360" w:rsidRPr="00285E59" w:rsidRDefault="00371360" w:rsidP="00285E59">
            <w:pPr>
              <w:pStyle w:val="BodyText-table"/>
              <w:rPr>
                <w:ins w:id="510" w:author="Author"/>
              </w:rPr>
            </w:pPr>
          </w:p>
          <w:p w14:paraId="79F6841B" w14:textId="767AD0B3" w:rsidR="00076809" w:rsidRPr="00285E59" w:rsidRDefault="00371360" w:rsidP="00285E59">
            <w:pPr>
              <w:pStyle w:val="BodyText-table"/>
              <w:rPr>
                <w:ins w:id="511" w:author="Author"/>
              </w:rPr>
            </w:pPr>
            <w:ins w:id="512" w:author="Author">
              <w:r w:rsidRPr="00285E59">
                <w:t>The S</w:t>
              </w:r>
            </w:ins>
            <w:r w:rsidR="00D925F6" w:rsidRPr="00285E59">
              <w:t>P</w:t>
            </w:r>
            <w:ins w:id="513" w:author="Author">
              <w:r w:rsidRPr="00285E59">
                <w:t xml:space="preserve">I (LPR designated Lead for their facility) will begin to develop supporting information to create the LPR </w:t>
              </w:r>
              <w:r w:rsidR="00803E45" w:rsidRPr="00285E59">
                <w:t>f</w:t>
              </w:r>
              <w:r w:rsidRPr="00285E59">
                <w:t xml:space="preserve">acility </w:t>
              </w:r>
              <w:r w:rsidR="00803E45" w:rsidRPr="00285E59">
                <w:t>a</w:t>
              </w:r>
              <w:r w:rsidRPr="00285E59">
                <w:t xml:space="preserve">ssessment </w:t>
              </w:r>
              <w:r w:rsidR="00803E45" w:rsidRPr="00285E59">
                <w:t>p</w:t>
              </w:r>
              <w:r w:rsidRPr="00285E59">
                <w:t xml:space="preserve">ackage and LPR letters for each applicable facility involved in the LPR process. Reference IMC 2604 </w:t>
              </w:r>
              <w:r w:rsidR="00041E1D">
                <w:t xml:space="preserve">Section </w:t>
              </w:r>
              <w:r w:rsidRPr="00285E59">
                <w:t>06.03</w:t>
              </w:r>
              <w:r w:rsidR="00C704A2">
                <w:t xml:space="preserve"> </w:t>
              </w:r>
              <w:del w:id="514" w:author="Author">
                <w:r w:rsidRPr="00285E59">
                  <w:delText>.</w:delText>
                </w:r>
              </w:del>
            </w:ins>
            <w:del w:id="515" w:author="Author">
              <w:r w:rsidR="00156346" w:rsidRPr="00285E59">
                <w:delText xml:space="preserve"> </w:delText>
              </w:r>
            </w:del>
            <w:ins w:id="516" w:author="Author">
              <w:r w:rsidR="007A69EA" w:rsidRPr="00285E59">
                <w:t>e</w:t>
              </w:r>
              <w:r w:rsidR="00D22642" w:rsidRPr="00285E59">
                <w:t>/</w:t>
              </w:r>
              <w:r w:rsidRPr="00285E59">
                <w:t>f</w:t>
              </w:r>
              <w:r w:rsidR="00C704A2">
                <w:t>.</w:t>
              </w:r>
            </w:ins>
          </w:p>
        </w:tc>
      </w:tr>
      <w:tr w:rsidR="00076809" w:rsidRPr="008771D4" w14:paraId="099EB712" w14:textId="77777777" w:rsidTr="009A59BE">
        <w:trPr>
          <w:ins w:id="517" w:author="Author"/>
        </w:trPr>
        <w:tc>
          <w:tcPr>
            <w:tcW w:w="2402" w:type="dxa"/>
            <w:tcMar>
              <w:top w:w="58" w:type="dxa"/>
              <w:left w:w="58" w:type="dxa"/>
              <w:bottom w:w="58" w:type="dxa"/>
              <w:right w:w="58" w:type="dxa"/>
            </w:tcMar>
            <w:vAlign w:val="center"/>
          </w:tcPr>
          <w:p w14:paraId="6D561782" w14:textId="77777777" w:rsidR="00076809" w:rsidRPr="00285E59" w:rsidRDefault="00076809" w:rsidP="00285E59">
            <w:pPr>
              <w:pStyle w:val="BodyText-table"/>
              <w:rPr>
                <w:ins w:id="518" w:author="Author"/>
              </w:rPr>
            </w:pPr>
          </w:p>
        </w:tc>
        <w:tc>
          <w:tcPr>
            <w:tcW w:w="1959" w:type="dxa"/>
            <w:tcMar>
              <w:top w:w="58" w:type="dxa"/>
              <w:left w:w="58" w:type="dxa"/>
              <w:bottom w:w="58" w:type="dxa"/>
              <w:right w:w="58" w:type="dxa"/>
            </w:tcMar>
            <w:vAlign w:val="center"/>
          </w:tcPr>
          <w:p w14:paraId="75F8253B" w14:textId="446BC86B" w:rsidR="009874FB" w:rsidRPr="00285E59" w:rsidRDefault="009874FB" w:rsidP="008C753A">
            <w:pPr>
              <w:pStyle w:val="BodyText-table"/>
              <w:ind w:left="216" w:hanging="216"/>
              <w:rPr>
                <w:ins w:id="519" w:author="Author"/>
              </w:rPr>
            </w:pPr>
            <w:ins w:id="520" w:author="Author">
              <w:r w:rsidRPr="00285E59">
                <w:t>LPR Project Week</w:t>
              </w:r>
            </w:ins>
            <w:r w:rsidR="008C753A">
              <w:t> </w:t>
            </w:r>
            <w:ins w:id="521" w:author="Author">
              <w:r w:rsidRPr="00285E59">
                <w:t>1</w:t>
              </w:r>
            </w:ins>
          </w:p>
          <w:p w14:paraId="4BB94EEE" w14:textId="77777777" w:rsidR="009874FB" w:rsidRPr="00285E59" w:rsidRDefault="009874FB" w:rsidP="00285E59">
            <w:pPr>
              <w:pStyle w:val="BodyText-table"/>
              <w:rPr>
                <w:ins w:id="522" w:author="Author"/>
              </w:rPr>
            </w:pPr>
            <w:ins w:id="523" w:author="Author">
              <w:r w:rsidRPr="00285E59">
                <w:t>Milestone Meeting</w:t>
              </w:r>
            </w:ins>
          </w:p>
          <w:p w14:paraId="1AD0B84F" w14:textId="1F15DC1A" w:rsidR="00076809" w:rsidRPr="00285E59" w:rsidRDefault="009874FB" w:rsidP="00285E59">
            <w:pPr>
              <w:pStyle w:val="BodyText-table"/>
              <w:rPr>
                <w:ins w:id="524" w:author="Author"/>
              </w:rPr>
            </w:pPr>
            <w:ins w:id="525" w:author="Author">
              <w:r w:rsidRPr="00285E59">
                <w:t>Kickoff Meeting</w:t>
              </w:r>
            </w:ins>
          </w:p>
        </w:tc>
        <w:tc>
          <w:tcPr>
            <w:tcW w:w="4881" w:type="dxa"/>
            <w:tcMar>
              <w:top w:w="58" w:type="dxa"/>
              <w:left w:w="58" w:type="dxa"/>
              <w:bottom w:w="58" w:type="dxa"/>
              <w:right w:w="58" w:type="dxa"/>
            </w:tcMar>
          </w:tcPr>
          <w:p w14:paraId="543B7FB2" w14:textId="33258A9A" w:rsidR="00076809" w:rsidRPr="00285E59" w:rsidRDefault="00675226" w:rsidP="00285E59">
            <w:pPr>
              <w:pStyle w:val="BodyText-table"/>
              <w:rPr>
                <w:ins w:id="526" w:author="Author"/>
              </w:rPr>
            </w:pPr>
            <w:ins w:id="527" w:author="Author">
              <w:r w:rsidRPr="00285E59">
                <w:t>The LPR Coordinator will schedule and convene the LPR Kick-Off Meeting with relevant branch chiefs and staff from D</w:t>
              </w:r>
              <w:r w:rsidR="007B208B" w:rsidRPr="00285E59">
                <w:t>FRSS</w:t>
              </w:r>
              <w:r w:rsidRPr="00285E59">
                <w:t>, DFM</w:t>
              </w:r>
              <w:r w:rsidR="004147F5">
                <w:t>, DORS</w:t>
              </w:r>
              <w:r w:rsidR="00C51433">
                <w:t>,</w:t>
              </w:r>
              <w:r w:rsidRPr="00285E59">
                <w:t xml:space="preserve"> and others. Present SharePoint demo, LPR memo &amp; schedule, IMC 2604, &amp; discussions.</w:t>
              </w:r>
            </w:ins>
          </w:p>
        </w:tc>
      </w:tr>
      <w:tr w:rsidR="00076809" w:rsidRPr="008771D4" w14:paraId="78C68744" w14:textId="77777777" w:rsidTr="009A59BE">
        <w:trPr>
          <w:ins w:id="528" w:author="Author"/>
        </w:trPr>
        <w:tc>
          <w:tcPr>
            <w:tcW w:w="2402" w:type="dxa"/>
            <w:tcMar>
              <w:top w:w="58" w:type="dxa"/>
              <w:left w:w="58" w:type="dxa"/>
              <w:bottom w:w="58" w:type="dxa"/>
              <w:right w:w="58" w:type="dxa"/>
            </w:tcMar>
            <w:vAlign w:val="center"/>
          </w:tcPr>
          <w:p w14:paraId="5FF74BBA" w14:textId="77777777" w:rsidR="00076809" w:rsidRPr="00285E59" w:rsidRDefault="00076809" w:rsidP="00285E59">
            <w:pPr>
              <w:pStyle w:val="BodyText-table"/>
              <w:rPr>
                <w:ins w:id="529" w:author="Author"/>
              </w:rPr>
            </w:pPr>
          </w:p>
        </w:tc>
        <w:tc>
          <w:tcPr>
            <w:tcW w:w="1959" w:type="dxa"/>
            <w:tcMar>
              <w:top w:w="58" w:type="dxa"/>
              <w:left w:w="58" w:type="dxa"/>
              <w:bottom w:w="58" w:type="dxa"/>
              <w:right w:w="58" w:type="dxa"/>
            </w:tcMar>
            <w:vAlign w:val="center"/>
          </w:tcPr>
          <w:p w14:paraId="0237C233" w14:textId="3E270B05" w:rsidR="005F5DCF" w:rsidRPr="00285E59" w:rsidRDefault="005F5DCF" w:rsidP="008C753A">
            <w:pPr>
              <w:pStyle w:val="BodyText-table"/>
              <w:ind w:left="216" w:hanging="216"/>
              <w:rPr>
                <w:ins w:id="530" w:author="Author"/>
              </w:rPr>
            </w:pPr>
            <w:ins w:id="531" w:author="Author">
              <w:r w:rsidRPr="00285E59">
                <w:t>LPR Project Week</w:t>
              </w:r>
            </w:ins>
            <w:r w:rsidR="008C753A">
              <w:t> </w:t>
            </w:r>
            <w:ins w:id="532" w:author="Author">
              <w:r w:rsidRPr="00285E59">
                <w:t>2</w:t>
              </w:r>
            </w:ins>
          </w:p>
          <w:p w14:paraId="2D211748" w14:textId="3021D91F" w:rsidR="00076809" w:rsidRPr="00285E59" w:rsidRDefault="005F5DCF" w:rsidP="00285E59">
            <w:pPr>
              <w:pStyle w:val="BodyText-table"/>
              <w:rPr>
                <w:ins w:id="533" w:author="Author"/>
              </w:rPr>
            </w:pPr>
            <w:ins w:id="534" w:author="Author">
              <w:r w:rsidRPr="00285E59">
                <w:t>Milestone Deliverables</w:t>
              </w:r>
            </w:ins>
          </w:p>
        </w:tc>
        <w:tc>
          <w:tcPr>
            <w:tcW w:w="4881" w:type="dxa"/>
            <w:tcMar>
              <w:top w:w="58" w:type="dxa"/>
              <w:left w:w="58" w:type="dxa"/>
              <w:bottom w:w="58" w:type="dxa"/>
              <w:right w:w="58" w:type="dxa"/>
            </w:tcMar>
          </w:tcPr>
          <w:p w14:paraId="6986F088" w14:textId="138702FC" w:rsidR="00076809" w:rsidRPr="00285E59" w:rsidRDefault="00EE0DA6" w:rsidP="00285E59">
            <w:pPr>
              <w:pStyle w:val="BodyText-table"/>
              <w:rPr>
                <w:ins w:id="535" w:author="Author"/>
              </w:rPr>
            </w:pPr>
            <w:ins w:id="536" w:author="Author">
              <w:r w:rsidRPr="00285E59">
                <w:t>The S</w:t>
              </w:r>
            </w:ins>
            <w:r w:rsidR="00D925F6" w:rsidRPr="00285E59">
              <w:t>P</w:t>
            </w:r>
            <w:ins w:id="537" w:author="Author">
              <w:r w:rsidRPr="00285E59">
                <w:t xml:space="preserve">I LPR Leads distribute their LPR </w:t>
              </w:r>
              <w:r w:rsidR="006A6CF9">
                <w:t>f</w:t>
              </w:r>
              <w:r w:rsidRPr="00285E59">
                <w:t xml:space="preserve">acility </w:t>
              </w:r>
              <w:r w:rsidR="006A6CF9">
                <w:t>a</w:t>
              </w:r>
              <w:r w:rsidRPr="00285E59">
                <w:t xml:space="preserve">ssessment </w:t>
              </w:r>
              <w:r w:rsidR="006A6CF9">
                <w:t>p</w:t>
              </w:r>
              <w:r w:rsidRPr="00285E59">
                <w:t xml:space="preserve">ackages and LPR letters to </w:t>
              </w:r>
              <w:r w:rsidR="006A6CF9">
                <w:t>FOB</w:t>
              </w:r>
              <w:r w:rsidRPr="00285E59">
                <w:t xml:space="preserve">, </w:t>
              </w:r>
              <w:r w:rsidR="004147F5">
                <w:t xml:space="preserve">DORS, </w:t>
              </w:r>
              <w:r w:rsidRPr="00285E59">
                <w:t xml:space="preserve">DFM, and </w:t>
              </w:r>
              <w:r w:rsidR="000B55F2" w:rsidRPr="00285E59">
                <w:t>N</w:t>
              </w:r>
              <w:r w:rsidRPr="00285E59">
                <w:t xml:space="preserve">SB branch chiefs and staff, who had inspection and licensing responsibilities at the specific facilities during the assessment period. Reference IMC 2604 </w:t>
              </w:r>
              <w:r w:rsidR="00041E1D">
                <w:t xml:space="preserve">Section </w:t>
              </w:r>
              <w:r w:rsidRPr="00285E59">
                <w:t>06.03</w:t>
              </w:r>
            </w:ins>
            <w:r w:rsidR="009C3E6C">
              <w:t xml:space="preserve"> </w:t>
            </w:r>
            <w:ins w:id="538" w:author="Author">
              <w:r w:rsidR="009D6AA1" w:rsidRPr="00285E59">
                <w:t>f</w:t>
              </w:r>
            </w:ins>
            <w:r w:rsidR="009C3E6C">
              <w:t>.</w:t>
            </w:r>
          </w:p>
        </w:tc>
      </w:tr>
      <w:tr w:rsidR="00F751BF" w:rsidRPr="008771D4" w14:paraId="4D979EC3" w14:textId="77777777" w:rsidTr="009A59BE">
        <w:tc>
          <w:tcPr>
            <w:tcW w:w="2402" w:type="dxa"/>
            <w:tcMar>
              <w:top w:w="58" w:type="dxa"/>
              <w:left w:w="58" w:type="dxa"/>
              <w:bottom w:w="58" w:type="dxa"/>
              <w:right w:w="58" w:type="dxa"/>
            </w:tcMar>
            <w:vAlign w:val="center"/>
          </w:tcPr>
          <w:p w14:paraId="4D979EBA" w14:textId="77777777" w:rsidR="00F751BF" w:rsidRPr="00285E59" w:rsidRDefault="00F751BF" w:rsidP="00285E59">
            <w:pPr>
              <w:pStyle w:val="BodyText-table"/>
            </w:pPr>
          </w:p>
        </w:tc>
        <w:tc>
          <w:tcPr>
            <w:tcW w:w="1959" w:type="dxa"/>
            <w:tcMar>
              <w:top w:w="58" w:type="dxa"/>
              <w:left w:w="58" w:type="dxa"/>
              <w:bottom w:w="58" w:type="dxa"/>
              <w:right w:w="58" w:type="dxa"/>
            </w:tcMar>
            <w:vAlign w:val="center"/>
          </w:tcPr>
          <w:p w14:paraId="268639D3" w14:textId="45A21896" w:rsidR="00A778EE" w:rsidRPr="00285E59" w:rsidRDefault="00A778EE" w:rsidP="008C753A">
            <w:pPr>
              <w:pStyle w:val="BodyText-table"/>
              <w:ind w:left="216" w:hanging="216"/>
              <w:rPr>
                <w:ins w:id="539" w:author="Author"/>
              </w:rPr>
            </w:pPr>
            <w:ins w:id="540" w:author="Author">
              <w:r w:rsidRPr="00285E59">
                <w:t>LPR Project Week</w:t>
              </w:r>
            </w:ins>
            <w:r w:rsidR="008C753A">
              <w:t> </w:t>
            </w:r>
            <w:ins w:id="541" w:author="Author">
              <w:r w:rsidRPr="00285E59">
                <w:t>3</w:t>
              </w:r>
            </w:ins>
          </w:p>
          <w:p w14:paraId="4D979EBB" w14:textId="4C57D63D" w:rsidR="00F751BF" w:rsidRPr="00285E59" w:rsidRDefault="00A778EE" w:rsidP="00285E59">
            <w:pPr>
              <w:pStyle w:val="BodyText-table"/>
            </w:pPr>
            <w:ins w:id="542" w:author="Author">
              <w:r w:rsidRPr="00285E59">
                <w:t>Milestone Deliverables</w:t>
              </w:r>
              <w:r w:rsidRPr="00285E59" w:rsidDel="0067350E">
                <w:t xml:space="preserve"> </w:t>
              </w:r>
            </w:ins>
          </w:p>
        </w:tc>
        <w:tc>
          <w:tcPr>
            <w:tcW w:w="4881" w:type="dxa"/>
            <w:tcMar>
              <w:top w:w="58" w:type="dxa"/>
              <w:left w:w="58" w:type="dxa"/>
              <w:bottom w:w="58" w:type="dxa"/>
              <w:right w:w="58" w:type="dxa"/>
            </w:tcMar>
          </w:tcPr>
          <w:p w14:paraId="4D979EC2" w14:textId="68C825A2" w:rsidR="00F751BF" w:rsidRPr="00285E59" w:rsidRDefault="0083170D" w:rsidP="008C753A">
            <w:pPr>
              <w:pStyle w:val="BodyText-table"/>
            </w:pPr>
            <w:ins w:id="543" w:author="Author">
              <w:r w:rsidRPr="00285E59">
                <w:t xml:space="preserve">After reviewing the LPR </w:t>
              </w:r>
              <w:r w:rsidR="00E95114" w:rsidRPr="00285E59">
                <w:t>f</w:t>
              </w:r>
              <w:r w:rsidRPr="00285E59">
                <w:t xml:space="preserve">acility </w:t>
              </w:r>
              <w:r w:rsidR="00E95114" w:rsidRPr="00285E59">
                <w:t>a</w:t>
              </w:r>
              <w:r w:rsidRPr="00285E59">
                <w:t xml:space="preserve">ssessment </w:t>
              </w:r>
              <w:r w:rsidR="00C704A2">
                <w:t>p</w:t>
              </w:r>
              <w:r w:rsidRPr="00285E59">
                <w:t>ackages and letters, the staff and branch chiefs provide their inputs to the S</w:t>
              </w:r>
            </w:ins>
            <w:r w:rsidR="00D925F6" w:rsidRPr="00285E59">
              <w:t>P</w:t>
            </w:r>
            <w:ins w:id="544" w:author="Author">
              <w:r w:rsidRPr="00285E59">
                <w:t>I for each facility.</w:t>
              </w:r>
            </w:ins>
          </w:p>
        </w:tc>
      </w:tr>
      <w:tr w:rsidR="00F751BF" w:rsidRPr="008771D4" w14:paraId="4D979EC9" w14:textId="77777777" w:rsidTr="008C753A">
        <w:trPr>
          <w:cantSplit/>
        </w:trPr>
        <w:tc>
          <w:tcPr>
            <w:tcW w:w="2402" w:type="dxa"/>
            <w:tcMar>
              <w:top w:w="58" w:type="dxa"/>
              <w:left w:w="58" w:type="dxa"/>
              <w:bottom w:w="58" w:type="dxa"/>
              <w:right w:w="58" w:type="dxa"/>
            </w:tcMar>
            <w:vAlign w:val="center"/>
          </w:tcPr>
          <w:p w14:paraId="4D979EC4" w14:textId="77777777" w:rsidR="00F751BF" w:rsidRPr="00285E59" w:rsidRDefault="00F751BF" w:rsidP="00285E59">
            <w:pPr>
              <w:pStyle w:val="BodyText-table"/>
            </w:pPr>
          </w:p>
        </w:tc>
        <w:tc>
          <w:tcPr>
            <w:tcW w:w="1959" w:type="dxa"/>
            <w:tcMar>
              <w:top w:w="58" w:type="dxa"/>
              <w:left w:w="58" w:type="dxa"/>
              <w:bottom w:w="58" w:type="dxa"/>
              <w:right w:w="58" w:type="dxa"/>
            </w:tcMar>
            <w:vAlign w:val="center"/>
          </w:tcPr>
          <w:p w14:paraId="4D979EC5" w14:textId="7E229BA0" w:rsidR="00F751BF" w:rsidRPr="00285E59" w:rsidRDefault="00C704A2" w:rsidP="008C753A">
            <w:pPr>
              <w:pStyle w:val="BodyText-table"/>
              <w:ind w:left="216" w:hanging="216"/>
            </w:pPr>
            <w:ins w:id="545" w:author="Author">
              <w:r w:rsidRPr="00285E59">
                <w:t>LPR Project</w:t>
              </w:r>
            </w:ins>
            <w:r w:rsidR="008C753A">
              <w:t xml:space="preserve"> </w:t>
            </w:r>
            <w:r w:rsidR="00F751BF" w:rsidRPr="00285E59">
              <w:t>Week</w:t>
            </w:r>
            <w:r w:rsidR="008C753A">
              <w:t> </w:t>
            </w:r>
            <w:r w:rsidR="00F751BF" w:rsidRPr="00285E59">
              <w:t>4</w:t>
            </w:r>
            <w:ins w:id="546" w:author="Author">
              <w:r w:rsidR="00800DC7" w:rsidRPr="00285E59">
                <w:t xml:space="preserve"> Milestone Deliverables</w:t>
              </w:r>
            </w:ins>
          </w:p>
        </w:tc>
        <w:tc>
          <w:tcPr>
            <w:tcW w:w="4881" w:type="dxa"/>
            <w:tcMar>
              <w:top w:w="58" w:type="dxa"/>
              <w:left w:w="58" w:type="dxa"/>
              <w:bottom w:w="58" w:type="dxa"/>
              <w:right w:w="58" w:type="dxa"/>
            </w:tcMar>
          </w:tcPr>
          <w:p w14:paraId="4D979EC7" w14:textId="2474D0A2" w:rsidR="00F751BF" w:rsidRDefault="00F751BF" w:rsidP="00285E59">
            <w:pPr>
              <w:pStyle w:val="BodyText-table"/>
            </w:pPr>
            <w:r w:rsidRPr="00285E59">
              <w:t xml:space="preserve">Distribute the LPR </w:t>
            </w:r>
            <w:ins w:id="547" w:author="Author">
              <w:r w:rsidR="00E95114" w:rsidRPr="00285E59">
                <w:t xml:space="preserve">facility assessment </w:t>
              </w:r>
              <w:r w:rsidR="00220239">
                <w:t>p</w:t>
              </w:r>
            </w:ins>
            <w:r w:rsidRPr="00285E59">
              <w:t xml:space="preserve">ackages to the </w:t>
            </w:r>
            <w:ins w:id="548" w:author="Author">
              <w:r w:rsidR="009A5CA1">
                <w:t>FOB</w:t>
              </w:r>
            </w:ins>
            <w:r w:rsidRPr="00285E59">
              <w:t xml:space="preserve">, </w:t>
            </w:r>
            <w:ins w:id="549" w:author="Author">
              <w:r w:rsidR="00075D70">
                <w:t xml:space="preserve">DORS, </w:t>
              </w:r>
            </w:ins>
            <w:r w:rsidR="00827561" w:rsidRPr="00285E59">
              <w:t>DFM</w:t>
            </w:r>
            <w:r w:rsidRPr="00285E59">
              <w:t>,</w:t>
            </w:r>
            <w:r w:rsidR="00E05E00" w:rsidRPr="00285E59">
              <w:t xml:space="preserve"> </w:t>
            </w:r>
            <w:ins w:id="550" w:author="Author">
              <w:r w:rsidR="000B55F2" w:rsidRPr="00285E59">
                <w:t>N</w:t>
              </w:r>
            </w:ins>
            <w:r w:rsidRPr="00285E59">
              <w:t>SB branch chiefs and staff who had inspection and licensing responsibilities at the specific facilities during the assessment period.</w:t>
            </w:r>
          </w:p>
          <w:p w14:paraId="61D6FF09" w14:textId="77777777" w:rsidR="008C753A" w:rsidRPr="00285E59" w:rsidRDefault="008C753A" w:rsidP="00285E59">
            <w:pPr>
              <w:pStyle w:val="BodyText-table"/>
            </w:pPr>
          </w:p>
          <w:p w14:paraId="4D979EC8" w14:textId="121D454E" w:rsidR="00F751BF" w:rsidRPr="00285E59" w:rsidRDefault="00F814AA" w:rsidP="008C753A">
            <w:ins w:id="551" w:author="Author">
              <w:r>
                <w:rPr>
                  <w:rFonts w:cs="Arial"/>
                  <w:szCs w:val="22"/>
                </w:rPr>
                <w:t>If the facility had a clean LPR, skip directly to briefing the applicable DFRSS</w:t>
              </w:r>
              <w:r w:rsidRPr="008771D4">
                <w:rPr>
                  <w:rFonts w:cs="Arial"/>
                  <w:szCs w:val="22"/>
                </w:rPr>
                <w:t xml:space="preserve"> branch chief</w:t>
              </w:r>
              <w:r>
                <w:rPr>
                  <w:rFonts w:cs="Arial"/>
                  <w:szCs w:val="22"/>
                </w:rPr>
                <w:t xml:space="preserve"> and begin preparing the LPR </w:t>
              </w:r>
              <w:r w:rsidR="00697A4C">
                <w:rPr>
                  <w:rFonts w:cs="Arial"/>
                  <w:szCs w:val="22"/>
                </w:rPr>
                <w:t>l</w:t>
              </w:r>
              <w:r>
                <w:rPr>
                  <w:rFonts w:cs="Arial"/>
                  <w:szCs w:val="22"/>
                </w:rPr>
                <w:t>etter.</w:t>
              </w:r>
            </w:ins>
          </w:p>
        </w:tc>
      </w:tr>
      <w:tr w:rsidR="00F751BF" w:rsidRPr="008771D4" w14:paraId="4D979ECF" w14:textId="77777777" w:rsidTr="009A59BE">
        <w:tc>
          <w:tcPr>
            <w:tcW w:w="2402" w:type="dxa"/>
            <w:tcMar>
              <w:top w:w="58" w:type="dxa"/>
              <w:left w:w="58" w:type="dxa"/>
              <w:bottom w:w="58" w:type="dxa"/>
              <w:right w:w="58" w:type="dxa"/>
            </w:tcMar>
            <w:vAlign w:val="center"/>
          </w:tcPr>
          <w:p w14:paraId="4D979ECA" w14:textId="77777777" w:rsidR="00F751BF" w:rsidRPr="00285E59" w:rsidRDefault="00F751BF" w:rsidP="00285E59">
            <w:pPr>
              <w:pStyle w:val="BodyText-table"/>
            </w:pPr>
          </w:p>
        </w:tc>
        <w:tc>
          <w:tcPr>
            <w:tcW w:w="1959" w:type="dxa"/>
            <w:tcMar>
              <w:top w:w="58" w:type="dxa"/>
              <w:left w:w="58" w:type="dxa"/>
              <w:bottom w:w="58" w:type="dxa"/>
              <w:right w:w="58" w:type="dxa"/>
            </w:tcMar>
            <w:vAlign w:val="center"/>
          </w:tcPr>
          <w:p w14:paraId="4D979ECB" w14:textId="1DD4609B" w:rsidR="00F751BF" w:rsidRPr="00285E59" w:rsidRDefault="00C704A2" w:rsidP="008516A7">
            <w:pPr>
              <w:pStyle w:val="BodyText-table"/>
              <w:ind w:left="216" w:hanging="216"/>
            </w:pPr>
            <w:ins w:id="552" w:author="Author">
              <w:r w:rsidRPr="00285E59">
                <w:t xml:space="preserve">LPR Project </w:t>
              </w:r>
            </w:ins>
            <w:r w:rsidR="00F751BF" w:rsidRPr="00285E59">
              <w:t>Week</w:t>
            </w:r>
            <w:r w:rsidR="008516A7">
              <w:t> </w:t>
            </w:r>
            <w:r w:rsidR="00F751BF" w:rsidRPr="00285E59">
              <w:t>5</w:t>
            </w:r>
          </w:p>
        </w:tc>
        <w:tc>
          <w:tcPr>
            <w:tcW w:w="4881" w:type="dxa"/>
            <w:tcMar>
              <w:top w:w="58" w:type="dxa"/>
              <w:left w:w="58" w:type="dxa"/>
              <w:bottom w:w="58" w:type="dxa"/>
              <w:right w:w="58" w:type="dxa"/>
            </w:tcMar>
          </w:tcPr>
          <w:p w14:paraId="4D979ECE" w14:textId="0BD9A9C9" w:rsidR="00F751BF" w:rsidRPr="00285E59" w:rsidRDefault="00F751BF" w:rsidP="008C753A">
            <w:pPr>
              <w:pStyle w:val="BodyText-table"/>
            </w:pPr>
            <w:r w:rsidRPr="00285E59">
              <w:t xml:space="preserve">After reviewing the LPR </w:t>
            </w:r>
            <w:ins w:id="553" w:author="Author">
              <w:r w:rsidR="00E95114" w:rsidRPr="00285E59">
                <w:t>facility assessment packages</w:t>
              </w:r>
            </w:ins>
            <w:r w:rsidRPr="00285E59">
              <w:t xml:space="preserve">, the staff and branch chiefs should provide their inputs to the </w:t>
            </w:r>
            <w:ins w:id="554" w:author="Author">
              <w:r w:rsidR="007B208B" w:rsidRPr="00285E59">
                <w:t>DFRSS</w:t>
              </w:r>
              <w:r w:rsidR="00697A4C">
                <w:t>/FOB</w:t>
              </w:r>
              <w:r w:rsidR="007B208B" w:rsidRPr="00285E59">
                <w:t xml:space="preserve"> </w:t>
              </w:r>
            </w:ins>
            <w:r w:rsidRPr="00285E59">
              <w:t>point of contact (</w:t>
            </w:r>
            <w:r w:rsidR="00D925F6" w:rsidRPr="00285E59">
              <w:t>SPI</w:t>
            </w:r>
            <w:r w:rsidRPr="00285E59">
              <w:t>).</w:t>
            </w:r>
          </w:p>
        </w:tc>
      </w:tr>
      <w:tr w:rsidR="00F751BF" w:rsidRPr="008771D4" w14:paraId="4D979ED4" w14:textId="77777777" w:rsidTr="009A59BE">
        <w:tc>
          <w:tcPr>
            <w:tcW w:w="2402" w:type="dxa"/>
            <w:tcMar>
              <w:top w:w="58" w:type="dxa"/>
              <w:left w:w="58" w:type="dxa"/>
              <w:bottom w:w="58" w:type="dxa"/>
              <w:right w:w="58" w:type="dxa"/>
            </w:tcMar>
            <w:vAlign w:val="center"/>
          </w:tcPr>
          <w:p w14:paraId="4D979ED0" w14:textId="77777777" w:rsidR="00F751BF" w:rsidRPr="00285E59" w:rsidRDefault="00F751BF" w:rsidP="00285E59">
            <w:pPr>
              <w:pStyle w:val="BodyText-table"/>
            </w:pPr>
          </w:p>
        </w:tc>
        <w:tc>
          <w:tcPr>
            <w:tcW w:w="1959" w:type="dxa"/>
            <w:tcMar>
              <w:top w:w="58" w:type="dxa"/>
              <w:left w:w="58" w:type="dxa"/>
              <w:bottom w:w="58" w:type="dxa"/>
              <w:right w:w="58" w:type="dxa"/>
            </w:tcMar>
            <w:vAlign w:val="center"/>
          </w:tcPr>
          <w:p w14:paraId="4D979ED1" w14:textId="272FE537" w:rsidR="00F751BF" w:rsidRPr="00285E59" w:rsidRDefault="00220239" w:rsidP="008516A7">
            <w:pPr>
              <w:pStyle w:val="BodyText-table"/>
              <w:ind w:left="216" w:hanging="216"/>
            </w:pPr>
            <w:ins w:id="555" w:author="Author">
              <w:r w:rsidRPr="00285E59">
                <w:t xml:space="preserve">LPR Project </w:t>
              </w:r>
            </w:ins>
            <w:r w:rsidR="00F751BF" w:rsidRPr="00285E59">
              <w:t>Week</w:t>
            </w:r>
            <w:r w:rsidR="008516A7">
              <w:t> </w:t>
            </w:r>
            <w:r w:rsidR="00F751BF" w:rsidRPr="00285E59">
              <w:t>5</w:t>
            </w:r>
          </w:p>
        </w:tc>
        <w:tc>
          <w:tcPr>
            <w:tcW w:w="4881" w:type="dxa"/>
            <w:tcMar>
              <w:top w:w="58" w:type="dxa"/>
              <w:left w:w="58" w:type="dxa"/>
              <w:bottom w:w="58" w:type="dxa"/>
              <w:right w:w="58" w:type="dxa"/>
            </w:tcMar>
          </w:tcPr>
          <w:p w14:paraId="4D979ED3" w14:textId="7A743B4E" w:rsidR="00F751BF" w:rsidRPr="00285E59" w:rsidRDefault="00F751BF" w:rsidP="00285E59">
            <w:pPr>
              <w:pStyle w:val="BodyText-table"/>
            </w:pPr>
            <w:r w:rsidRPr="00285E59">
              <w:t xml:space="preserve">Distribute the revised LPR </w:t>
            </w:r>
            <w:ins w:id="556" w:author="Author">
              <w:r w:rsidR="00A34E41" w:rsidRPr="00285E59">
                <w:t xml:space="preserve">facility assessment package </w:t>
              </w:r>
            </w:ins>
            <w:r w:rsidRPr="00285E59">
              <w:t xml:space="preserve">to the relevant </w:t>
            </w:r>
            <w:ins w:id="557" w:author="Author">
              <w:r w:rsidR="00697A4C">
                <w:t>FOB</w:t>
              </w:r>
            </w:ins>
            <w:r w:rsidRPr="00285E59">
              <w:t xml:space="preserve">, </w:t>
            </w:r>
            <w:ins w:id="558" w:author="Author">
              <w:r w:rsidR="00075D70">
                <w:t xml:space="preserve">DORS, </w:t>
              </w:r>
            </w:ins>
            <w:r w:rsidR="00827561" w:rsidRPr="00285E59">
              <w:t>DFM</w:t>
            </w:r>
            <w:r w:rsidRPr="00285E59">
              <w:t>,</w:t>
            </w:r>
            <w:r w:rsidR="00E05E00" w:rsidRPr="00285E59">
              <w:t xml:space="preserve"> </w:t>
            </w:r>
            <w:ins w:id="559" w:author="Author">
              <w:r w:rsidR="00E104A5" w:rsidRPr="00285E59">
                <w:t>N</w:t>
              </w:r>
            </w:ins>
            <w:r w:rsidRPr="00285E59">
              <w:t xml:space="preserve">SB branch chiefs, </w:t>
            </w:r>
            <w:r w:rsidR="00827561" w:rsidRPr="00285E59">
              <w:t>DFM</w:t>
            </w:r>
            <w:r w:rsidRPr="00285E59">
              <w:t xml:space="preserve"> Project Manager, and</w:t>
            </w:r>
            <w:r w:rsidR="009C4A43" w:rsidRPr="00285E59">
              <w:t xml:space="preserve"> </w:t>
            </w:r>
            <w:r w:rsidRPr="00285E59">
              <w:t xml:space="preserve">Project Inspector before the LPR </w:t>
            </w:r>
            <w:ins w:id="560" w:author="Author">
              <w:r w:rsidR="00A34E41" w:rsidRPr="00285E59">
                <w:t>development meeting</w:t>
              </w:r>
            </w:ins>
            <w:r w:rsidRPr="00285E59">
              <w:t>.</w:t>
            </w:r>
          </w:p>
        </w:tc>
      </w:tr>
      <w:tr w:rsidR="00914E0F" w:rsidRPr="008771D4" w14:paraId="007634D1" w14:textId="77777777" w:rsidTr="009A59BE">
        <w:tc>
          <w:tcPr>
            <w:tcW w:w="2402" w:type="dxa"/>
            <w:tcMar>
              <w:top w:w="58" w:type="dxa"/>
              <w:left w:w="58" w:type="dxa"/>
              <w:bottom w:w="58" w:type="dxa"/>
              <w:right w:w="58" w:type="dxa"/>
            </w:tcMar>
            <w:vAlign w:val="center"/>
          </w:tcPr>
          <w:p w14:paraId="724624C4" w14:textId="77777777" w:rsidR="00914E0F" w:rsidRPr="00285E59" w:rsidRDefault="00914E0F" w:rsidP="00285E59">
            <w:pPr>
              <w:pStyle w:val="BodyText-table"/>
            </w:pPr>
          </w:p>
        </w:tc>
        <w:tc>
          <w:tcPr>
            <w:tcW w:w="1959" w:type="dxa"/>
            <w:tcMar>
              <w:top w:w="58" w:type="dxa"/>
              <w:left w:w="58" w:type="dxa"/>
              <w:bottom w:w="58" w:type="dxa"/>
              <w:right w:w="58" w:type="dxa"/>
            </w:tcMar>
            <w:vAlign w:val="center"/>
          </w:tcPr>
          <w:p w14:paraId="07FD64A6" w14:textId="681FE6EB" w:rsidR="00914E0F" w:rsidRPr="00285E59" w:rsidRDefault="00894EA1" w:rsidP="0064767F">
            <w:pPr>
              <w:pStyle w:val="BodyText-table"/>
              <w:ind w:left="216" w:hanging="216"/>
            </w:pPr>
            <w:ins w:id="561" w:author="Author">
              <w:r w:rsidRPr="00285E59">
                <w:t>LPR Project</w:t>
              </w:r>
            </w:ins>
            <w:r w:rsidR="0064767F">
              <w:t xml:space="preserve"> </w:t>
            </w:r>
            <w:r w:rsidR="00914E0F" w:rsidRPr="00285E59">
              <w:t>Week</w:t>
            </w:r>
            <w:r w:rsidR="0064767F">
              <w:t> </w:t>
            </w:r>
            <w:r w:rsidR="00914E0F" w:rsidRPr="00285E59">
              <w:t>6</w:t>
            </w:r>
          </w:p>
        </w:tc>
        <w:tc>
          <w:tcPr>
            <w:tcW w:w="4881" w:type="dxa"/>
            <w:tcMar>
              <w:top w:w="58" w:type="dxa"/>
              <w:left w:w="58" w:type="dxa"/>
              <w:bottom w:w="58" w:type="dxa"/>
              <w:right w:w="58" w:type="dxa"/>
            </w:tcMar>
          </w:tcPr>
          <w:p w14:paraId="1F0AE815" w14:textId="24D1A96A" w:rsidR="00914E0F" w:rsidRPr="00285E59" w:rsidRDefault="00914E0F" w:rsidP="00285E59">
            <w:pPr>
              <w:pStyle w:val="BodyText-table"/>
            </w:pPr>
            <w:r w:rsidRPr="00285E59">
              <w:t xml:space="preserve">LPR Development Meeting with relevant Branch Chiefs and relevant staff from </w:t>
            </w:r>
            <w:ins w:id="562" w:author="Author">
              <w:r w:rsidR="002233EF">
                <w:t>FOB</w:t>
              </w:r>
            </w:ins>
            <w:r w:rsidRPr="00285E59">
              <w:t xml:space="preserve">, </w:t>
            </w:r>
            <w:ins w:id="563" w:author="Author">
              <w:r w:rsidR="00075D70">
                <w:t xml:space="preserve">DORS, </w:t>
              </w:r>
            </w:ins>
            <w:r w:rsidRPr="00285E59">
              <w:t xml:space="preserve">DFM, and </w:t>
            </w:r>
            <w:ins w:id="564" w:author="Author">
              <w:r w:rsidR="000B55F2" w:rsidRPr="00285E59">
                <w:t>N</w:t>
              </w:r>
            </w:ins>
            <w:r w:rsidRPr="00285E59">
              <w:t xml:space="preserve">SB. (Revised LPR </w:t>
            </w:r>
            <w:ins w:id="565" w:author="Author">
              <w:r w:rsidR="00A34E41" w:rsidRPr="00285E59">
                <w:t>facility assessment package</w:t>
              </w:r>
            </w:ins>
            <w:r w:rsidRPr="00285E59">
              <w:t>, template in Exhibit 2, draft LPR Enclosure should be distributed to meeting participants.)</w:t>
            </w:r>
          </w:p>
        </w:tc>
      </w:tr>
      <w:tr w:rsidR="004A0538" w:rsidRPr="008771D4" w14:paraId="7719C554" w14:textId="77777777" w:rsidTr="009A59BE">
        <w:tc>
          <w:tcPr>
            <w:tcW w:w="2402" w:type="dxa"/>
            <w:tcMar>
              <w:top w:w="58" w:type="dxa"/>
              <w:left w:w="58" w:type="dxa"/>
              <w:bottom w:w="58" w:type="dxa"/>
              <w:right w:w="58" w:type="dxa"/>
            </w:tcMar>
            <w:vAlign w:val="center"/>
          </w:tcPr>
          <w:p w14:paraId="5FB2C644" w14:textId="77777777" w:rsidR="004A0538" w:rsidRPr="00285E59" w:rsidRDefault="004A0538" w:rsidP="00285E59">
            <w:pPr>
              <w:pStyle w:val="BodyText-table"/>
            </w:pPr>
          </w:p>
        </w:tc>
        <w:tc>
          <w:tcPr>
            <w:tcW w:w="1959" w:type="dxa"/>
            <w:tcMar>
              <w:top w:w="58" w:type="dxa"/>
              <w:left w:w="58" w:type="dxa"/>
              <w:bottom w:w="58" w:type="dxa"/>
              <w:right w:w="58" w:type="dxa"/>
            </w:tcMar>
            <w:vAlign w:val="center"/>
          </w:tcPr>
          <w:p w14:paraId="686D0607" w14:textId="7C61E3E1" w:rsidR="004A0538" w:rsidRPr="00285E59" w:rsidRDefault="00894EA1" w:rsidP="0064767F">
            <w:pPr>
              <w:pStyle w:val="BodyText-table"/>
              <w:ind w:left="216" w:hanging="216"/>
            </w:pPr>
            <w:ins w:id="566" w:author="Author">
              <w:r w:rsidRPr="00285E59">
                <w:t>LPR Project</w:t>
              </w:r>
            </w:ins>
            <w:r w:rsidR="0064767F">
              <w:t xml:space="preserve"> </w:t>
            </w:r>
            <w:r w:rsidR="004A0538" w:rsidRPr="00285E59">
              <w:t>Week</w:t>
            </w:r>
            <w:r w:rsidR="0064767F">
              <w:t> </w:t>
            </w:r>
            <w:r w:rsidR="004A0538" w:rsidRPr="00285E59">
              <w:t>7</w:t>
            </w:r>
          </w:p>
        </w:tc>
        <w:tc>
          <w:tcPr>
            <w:tcW w:w="4881" w:type="dxa"/>
            <w:tcMar>
              <w:top w:w="58" w:type="dxa"/>
              <w:left w:w="58" w:type="dxa"/>
              <w:bottom w:w="58" w:type="dxa"/>
              <w:right w:w="58" w:type="dxa"/>
            </w:tcMar>
          </w:tcPr>
          <w:p w14:paraId="398D26E4" w14:textId="50446687" w:rsidR="004A0538" w:rsidRPr="00285E59" w:rsidRDefault="00767C63" w:rsidP="008516A7">
            <w:pPr>
              <w:pStyle w:val="BodyText-table"/>
            </w:pPr>
            <w:ins w:id="567" w:author="Author">
              <w:r>
                <w:t xml:space="preserve">Division Directors Meeting: </w:t>
              </w:r>
            </w:ins>
            <w:r w:rsidR="00E434E8" w:rsidRPr="00285E59">
              <w:t xml:space="preserve">Brief </w:t>
            </w:r>
            <w:ins w:id="568" w:author="Author">
              <w:r w:rsidR="007B208B" w:rsidRPr="00285E59">
                <w:t xml:space="preserve">DFRSS </w:t>
              </w:r>
              <w:r w:rsidR="00FC2C9C">
                <w:t>DORS,</w:t>
              </w:r>
              <w:r w:rsidR="00495364">
                <w:t xml:space="preserve"> </w:t>
              </w:r>
            </w:ins>
            <w:r w:rsidR="00E434E8" w:rsidRPr="00285E59">
              <w:t>and DFM Directors on the LPR assessments and with recommendations for each site.</w:t>
            </w:r>
            <w:ins w:id="569" w:author="Author">
              <w:r>
                <w:t xml:space="preserve"> Invite ORA.</w:t>
              </w:r>
            </w:ins>
            <w:r w:rsidR="00301DD1">
              <w:t xml:space="preserve"> </w:t>
            </w:r>
            <w:ins w:id="570" w:author="Author">
              <w:r>
                <w:t>(Revised LPR facility assessment package, template in Exhibit 2, draft LPR Enclosure should be distributed to meeting participants.)</w:t>
              </w:r>
            </w:ins>
          </w:p>
        </w:tc>
      </w:tr>
      <w:tr w:rsidR="004A0538" w:rsidRPr="008771D4" w14:paraId="000E0BC3" w14:textId="77777777" w:rsidTr="009A59BE">
        <w:tc>
          <w:tcPr>
            <w:tcW w:w="2402" w:type="dxa"/>
            <w:tcMar>
              <w:top w:w="58" w:type="dxa"/>
              <w:left w:w="58" w:type="dxa"/>
              <w:bottom w:w="58" w:type="dxa"/>
              <w:right w:w="58" w:type="dxa"/>
            </w:tcMar>
            <w:vAlign w:val="center"/>
          </w:tcPr>
          <w:p w14:paraId="4CDE7D5E" w14:textId="77777777" w:rsidR="004A0538" w:rsidRPr="00285E59" w:rsidRDefault="004A0538" w:rsidP="00285E59">
            <w:pPr>
              <w:pStyle w:val="BodyText-table"/>
            </w:pPr>
          </w:p>
        </w:tc>
        <w:tc>
          <w:tcPr>
            <w:tcW w:w="1959" w:type="dxa"/>
            <w:tcMar>
              <w:top w:w="58" w:type="dxa"/>
              <w:left w:w="58" w:type="dxa"/>
              <w:bottom w:w="58" w:type="dxa"/>
              <w:right w:w="58" w:type="dxa"/>
            </w:tcMar>
            <w:vAlign w:val="center"/>
          </w:tcPr>
          <w:p w14:paraId="0E7C631B" w14:textId="378382FE" w:rsidR="004A0538" w:rsidRPr="00285E59" w:rsidRDefault="004B4392" w:rsidP="0064767F">
            <w:pPr>
              <w:pStyle w:val="BodyText-table"/>
              <w:ind w:left="216" w:hanging="216"/>
            </w:pPr>
            <w:ins w:id="571" w:author="Author">
              <w:r w:rsidRPr="00285E59">
                <w:t>LPR Project</w:t>
              </w:r>
            </w:ins>
            <w:r w:rsidR="0064767F">
              <w:t xml:space="preserve"> </w:t>
            </w:r>
            <w:r w:rsidR="00E434E8" w:rsidRPr="00285E59">
              <w:t>Week</w:t>
            </w:r>
            <w:r w:rsidR="0064767F">
              <w:t> </w:t>
            </w:r>
            <w:r w:rsidR="00E434E8" w:rsidRPr="00285E59">
              <w:t>7</w:t>
            </w:r>
          </w:p>
        </w:tc>
        <w:tc>
          <w:tcPr>
            <w:tcW w:w="4881" w:type="dxa"/>
            <w:tcMar>
              <w:top w:w="58" w:type="dxa"/>
              <w:left w:w="58" w:type="dxa"/>
              <w:bottom w:w="58" w:type="dxa"/>
              <w:right w:w="58" w:type="dxa"/>
            </w:tcMar>
          </w:tcPr>
          <w:p w14:paraId="54F2C21F" w14:textId="53F9A69D" w:rsidR="004A0538" w:rsidRPr="00285E59" w:rsidRDefault="00E434E8" w:rsidP="008516A7">
            <w:pPr>
              <w:pStyle w:val="BodyText-table"/>
            </w:pPr>
            <w:r w:rsidRPr="00285E59">
              <w:t>Schedule LPR public meetings for each site</w:t>
            </w:r>
            <w:ins w:id="572" w:author="Author">
              <w:r w:rsidR="00FF4CD4">
                <w:rPr>
                  <w:rFonts w:cs="Arial"/>
                </w:rPr>
                <w:t xml:space="preserve"> where a public meeting has been determined to be necessary or beneficial to the public</w:t>
              </w:r>
            </w:ins>
            <w:r w:rsidRPr="00285E59">
              <w:t xml:space="preserve"> and distribute Part 2 of LPR </w:t>
            </w:r>
            <w:ins w:id="573" w:author="Author">
              <w:r w:rsidR="00B5148A" w:rsidRPr="00285E59">
                <w:t>schedule</w:t>
              </w:r>
            </w:ins>
            <w:r w:rsidRPr="00285E59">
              <w:t>.</w:t>
            </w:r>
          </w:p>
        </w:tc>
      </w:tr>
      <w:tr w:rsidR="00E434E8" w:rsidRPr="008771D4" w14:paraId="057DBED8" w14:textId="77777777" w:rsidTr="009A59BE">
        <w:tc>
          <w:tcPr>
            <w:tcW w:w="2402" w:type="dxa"/>
            <w:tcMar>
              <w:top w:w="58" w:type="dxa"/>
              <w:left w:w="58" w:type="dxa"/>
              <w:bottom w:w="58" w:type="dxa"/>
              <w:right w:w="58" w:type="dxa"/>
            </w:tcMar>
            <w:vAlign w:val="center"/>
          </w:tcPr>
          <w:p w14:paraId="6A48AF26" w14:textId="77777777" w:rsidR="00E434E8" w:rsidRPr="00285E59" w:rsidRDefault="00E434E8" w:rsidP="00285E59">
            <w:pPr>
              <w:pStyle w:val="BodyText-table"/>
            </w:pPr>
          </w:p>
        </w:tc>
        <w:tc>
          <w:tcPr>
            <w:tcW w:w="1959" w:type="dxa"/>
            <w:tcMar>
              <w:top w:w="58" w:type="dxa"/>
              <w:left w:w="58" w:type="dxa"/>
              <w:bottom w:w="58" w:type="dxa"/>
              <w:right w:w="58" w:type="dxa"/>
            </w:tcMar>
            <w:vAlign w:val="center"/>
          </w:tcPr>
          <w:p w14:paraId="01742B63" w14:textId="038BD280" w:rsidR="00E434E8" w:rsidRPr="00285E59" w:rsidRDefault="004B4392" w:rsidP="0064767F">
            <w:pPr>
              <w:pStyle w:val="BodyText-table"/>
              <w:ind w:left="216" w:hanging="216"/>
            </w:pPr>
            <w:ins w:id="574" w:author="Author">
              <w:r w:rsidRPr="00285E59">
                <w:t>LPR Project</w:t>
              </w:r>
            </w:ins>
            <w:r w:rsidR="0064767F">
              <w:t xml:space="preserve"> </w:t>
            </w:r>
            <w:r w:rsidR="00E434E8" w:rsidRPr="00285E59">
              <w:t>Week</w:t>
            </w:r>
            <w:r w:rsidR="0064767F">
              <w:t> </w:t>
            </w:r>
            <w:r w:rsidR="00E434E8" w:rsidRPr="00285E59">
              <w:t>8</w:t>
            </w:r>
          </w:p>
        </w:tc>
        <w:tc>
          <w:tcPr>
            <w:tcW w:w="4881" w:type="dxa"/>
            <w:tcMar>
              <w:top w:w="58" w:type="dxa"/>
              <w:left w:w="58" w:type="dxa"/>
              <w:bottom w:w="58" w:type="dxa"/>
              <w:right w:w="58" w:type="dxa"/>
            </w:tcMar>
          </w:tcPr>
          <w:p w14:paraId="60B11BA0" w14:textId="7FBDB4DD" w:rsidR="00E434E8" w:rsidRPr="00285E59" w:rsidRDefault="00E434E8" w:rsidP="00285E59">
            <w:pPr>
              <w:pStyle w:val="BodyText-table"/>
            </w:pPr>
            <w:r w:rsidRPr="00285E59">
              <w:t xml:space="preserve">Issue LPR </w:t>
            </w:r>
            <w:ins w:id="575" w:author="Author">
              <w:r w:rsidR="00B5148A" w:rsidRPr="00285E59">
                <w:t xml:space="preserve">letters </w:t>
              </w:r>
            </w:ins>
            <w:r w:rsidRPr="00285E59">
              <w:t>to licensees and ensure RPS is updated to include any current changes to the NRC inspection program for each site.</w:t>
            </w:r>
          </w:p>
        </w:tc>
      </w:tr>
    </w:tbl>
    <w:p w14:paraId="4D979EF0" w14:textId="77777777" w:rsidR="00F751BF" w:rsidRDefault="00F751BF" w:rsidP="0064767F">
      <w:pPr>
        <w:pStyle w:val="BodyText"/>
      </w:pPr>
    </w:p>
    <w:p w14:paraId="76747DF4" w14:textId="12762021" w:rsidR="008B05C0" w:rsidRPr="008771D4" w:rsidRDefault="008B05C0" w:rsidP="00D209F1">
      <w:pPr>
        <w:pStyle w:val="BodyText"/>
      </w:pPr>
      <w:r w:rsidRPr="008771D4">
        <w:t xml:space="preserve">The LPR </w:t>
      </w:r>
      <w:ins w:id="576" w:author="Author">
        <w:r w:rsidR="00BC21B6">
          <w:t>p</w:t>
        </w:r>
        <w:r w:rsidR="00FF4CD4">
          <w:t xml:space="preserve">ublic </w:t>
        </w:r>
        <w:r w:rsidR="00B5148A">
          <w:t>m</w:t>
        </w:r>
        <w:r w:rsidR="00B5148A" w:rsidRPr="008771D4">
          <w:t xml:space="preserve">eetings </w:t>
        </w:r>
        <w:r w:rsidR="00196F3B">
          <w:t>(</w:t>
        </w:r>
      </w:ins>
      <w:r w:rsidRPr="008771D4">
        <w:t xml:space="preserve">and </w:t>
      </w:r>
      <w:ins w:id="577" w:author="Author">
        <w:r w:rsidR="00B5148A">
          <w:t>s</w:t>
        </w:r>
        <w:r w:rsidR="00B5148A" w:rsidRPr="008771D4">
          <w:t>afeguards</w:t>
        </w:r>
      </w:ins>
      <w:r w:rsidRPr="008771D4">
        <w:t>, if applicable</w:t>
      </w:r>
      <w:ins w:id="578" w:author="Author">
        <w:r w:rsidR="00BC21B6">
          <w:t>)</w:t>
        </w:r>
      </w:ins>
      <w:r w:rsidRPr="008771D4">
        <w:t xml:space="preserve">, </w:t>
      </w:r>
      <w:ins w:id="579" w:author="Author">
        <w:r>
          <w:t>should</w:t>
        </w:r>
      </w:ins>
      <w:r w:rsidRPr="008771D4">
        <w:t xml:space="preserve"> occur</w:t>
      </w:r>
      <w:r>
        <w:t xml:space="preserve"> </w:t>
      </w:r>
      <w:ins w:id="580" w:author="Author">
        <w:r>
          <w:t xml:space="preserve">within the first </w:t>
        </w:r>
        <w:r w:rsidR="0064767F">
          <w:t>6 </w:t>
        </w:r>
        <w:r>
          <w:t>months of the calendar year to the extent possible</w:t>
        </w:r>
        <w:r w:rsidR="0072400D">
          <w:t xml:space="preserve"> and in-person meetings should be scheduled to coincide with a scheduled </w:t>
        </w:r>
        <w:r w:rsidR="00AE3C52">
          <w:t xml:space="preserve">inspection </w:t>
        </w:r>
        <w:r w:rsidR="006040AE">
          <w:t xml:space="preserve">in order </w:t>
        </w:r>
        <w:r w:rsidR="00F032FA">
          <w:t xml:space="preserve">to </w:t>
        </w:r>
        <w:r w:rsidR="002E1226">
          <w:t>minimize</w:t>
        </w:r>
        <w:r w:rsidR="00513AE3">
          <w:t xml:space="preserve"> travel</w:t>
        </w:r>
        <w:r>
          <w:t>.</w:t>
        </w:r>
      </w:ins>
    </w:p>
    <w:p w14:paraId="22BA7034" w14:textId="77777777" w:rsidR="00414A5A" w:rsidRDefault="00414A5A" w:rsidP="009A0017">
      <w:pPr>
        <w:jc w:val="both"/>
        <w:rPr>
          <w:rFonts w:cs="Arial"/>
          <w:szCs w:val="22"/>
        </w:rPr>
        <w:sectPr w:rsidR="00414A5A" w:rsidSect="006D4C05">
          <w:headerReference w:type="default" r:id="rId17"/>
          <w:footerReference w:type="default" r:id="rId18"/>
          <w:headerReference w:type="first" r:id="rId19"/>
          <w:pgSz w:w="12240" w:h="15840"/>
          <w:pgMar w:top="1440" w:right="1440" w:bottom="1440" w:left="1440" w:header="720" w:footer="720" w:gutter="0"/>
          <w:pgNumType w:start="1"/>
          <w:cols w:space="720"/>
          <w:noEndnote/>
          <w:docGrid w:linePitch="326"/>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6704"/>
      </w:tblGrid>
      <w:tr w:rsidR="00F751BF" w:rsidRPr="008771D4" w14:paraId="4D979EF6" w14:textId="77777777" w:rsidTr="00B02638">
        <w:trPr>
          <w:trHeight w:val="1007"/>
          <w:jc w:val="center"/>
        </w:trPr>
        <w:tc>
          <w:tcPr>
            <w:tcW w:w="9350" w:type="dxa"/>
            <w:gridSpan w:val="2"/>
            <w:tcMar>
              <w:top w:w="58" w:type="dxa"/>
              <w:left w:w="58" w:type="dxa"/>
              <w:bottom w:w="58" w:type="dxa"/>
              <w:right w:w="58" w:type="dxa"/>
            </w:tcMar>
            <w:vAlign w:val="center"/>
          </w:tcPr>
          <w:p w14:paraId="4D979EF5" w14:textId="008E0F5E" w:rsidR="00F751BF" w:rsidRPr="005D2D01" w:rsidRDefault="00F751BF" w:rsidP="005D2D01">
            <w:pPr>
              <w:pStyle w:val="BodyText-table"/>
              <w:rPr>
                <w:b/>
                <w:u w:val="single"/>
              </w:rPr>
            </w:pPr>
            <w:r w:rsidRPr="005D2D01">
              <w:rPr>
                <w:u w:val="single"/>
              </w:rPr>
              <w:lastRenderedPageBreak/>
              <w:t>Schedule Part 2: LPR Public Meeting Preparation</w:t>
            </w:r>
          </w:p>
        </w:tc>
      </w:tr>
      <w:tr w:rsidR="00F751BF" w:rsidRPr="008771D4" w14:paraId="4D979EF9" w14:textId="77777777" w:rsidTr="00B02638">
        <w:trPr>
          <w:jc w:val="center"/>
        </w:trPr>
        <w:tc>
          <w:tcPr>
            <w:tcW w:w="2646" w:type="dxa"/>
            <w:tcMar>
              <w:top w:w="58" w:type="dxa"/>
              <w:left w:w="58" w:type="dxa"/>
              <w:bottom w:w="58" w:type="dxa"/>
              <w:right w:w="58" w:type="dxa"/>
            </w:tcMar>
            <w:vAlign w:val="center"/>
          </w:tcPr>
          <w:p w14:paraId="4D979EF7" w14:textId="77777777" w:rsidR="00F751BF" w:rsidRPr="008B6823" w:rsidRDefault="00F751BF" w:rsidP="00B02638">
            <w:pPr>
              <w:pStyle w:val="BodyText-table"/>
            </w:pPr>
            <w:r w:rsidRPr="008B6823">
              <w:t>Due Date</w:t>
            </w:r>
          </w:p>
        </w:tc>
        <w:tc>
          <w:tcPr>
            <w:tcW w:w="6704" w:type="dxa"/>
            <w:tcMar>
              <w:top w:w="58" w:type="dxa"/>
              <w:left w:w="58" w:type="dxa"/>
              <w:bottom w:w="58" w:type="dxa"/>
              <w:right w:w="58" w:type="dxa"/>
            </w:tcMar>
          </w:tcPr>
          <w:p w14:paraId="4D979EF8" w14:textId="77777777" w:rsidR="00F751BF" w:rsidRPr="008B6823" w:rsidRDefault="00F751BF" w:rsidP="00B02638">
            <w:pPr>
              <w:pStyle w:val="BodyText-table"/>
            </w:pPr>
            <w:r w:rsidRPr="008B6823">
              <w:t>Task Description</w:t>
            </w:r>
          </w:p>
        </w:tc>
      </w:tr>
      <w:tr w:rsidR="00F751BF" w:rsidRPr="008771D4" w14:paraId="4D979EFE" w14:textId="77777777" w:rsidTr="005D2D01">
        <w:trPr>
          <w:trHeight w:val="720"/>
          <w:jc w:val="center"/>
        </w:trPr>
        <w:tc>
          <w:tcPr>
            <w:tcW w:w="2646" w:type="dxa"/>
            <w:tcMar>
              <w:top w:w="58" w:type="dxa"/>
              <w:left w:w="58" w:type="dxa"/>
              <w:bottom w:w="58" w:type="dxa"/>
              <w:right w:w="58" w:type="dxa"/>
            </w:tcMar>
            <w:vAlign w:val="center"/>
          </w:tcPr>
          <w:p w14:paraId="4D979EFA" w14:textId="77777777" w:rsidR="00F751BF" w:rsidRPr="008771D4" w:rsidRDefault="00F751BF" w:rsidP="00285E59">
            <w:pPr>
              <w:pStyle w:val="BodyText"/>
            </w:pPr>
          </w:p>
        </w:tc>
        <w:tc>
          <w:tcPr>
            <w:tcW w:w="6704" w:type="dxa"/>
            <w:tcMar>
              <w:top w:w="58" w:type="dxa"/>
              <w:left w:w="58" w:type="dxa"/>
              <w:bottom w:w="58" w:type="dxa"/>
              <w:right w:w="58" w:type="dxa"/>
            </w:tcMar>
            <w:vAlign w:val="center"/>
          </w:tcPr>
          <w:p w14:paraId="4D979EFD" w14:textId="6201467C" w:rsidR="00F751BF" w:rsidRPr="008771D4" w:rsidRDefault="00F751BF" w:rsidP="00B02638">
            <w:pPr>
              <w:pStyle w:val="BodyText-table"/>
            </w:pPr>
            <w:r w:rsidRPr="008771D4">
              <w:t>Issue the Public Meeting Notice in accordance with MD 3.5.</w:t>
            </w:r>
          </w:p>
        </w:tc>
      </w:tr>
      <w:tr w:rsidR="00F751BF" w:rsidRPr="008771D4" w14:paraId="4D979F03" w14:textId="77777777" w:rsidTr="005D2D01">
        <w:trPr>
          <w:trHeight w:val="720"/>
          <w:jc w:val="center"/>
        </w:trPr>
        <w:tc>
          <w:tcPr>
            <w:tcW w:w="2646" w:type="dxa"/>
            <w:tcMar>
              <w:top w:w="58" w:type="dxa"/>
              <w:left w:w="58" w:type="dxa"/>
              <w:bottom w:w="58" w:type="dxa"/>
              <w:right w:w="58" w:type="dxa"/>
            </w:tcMar>
            <w:vAlign w:val="center"/>
          </w:tcPr>
          <w:p w14:paraId="4D979EFF" w14:textId="77777777" w:rsidR="00F751BF" w:rsidRPr="008771D4" w:rsidRDefault="00F751BF" w:rsidP="00285E59">
            <w:pPr>
              <w:pStyle w:val="BodyText"/>
            </w:pPr>
          </w:p>
        </w:tc>
        <w:tc>
          <w:tcPr>
            <w:tcW w:w="6704" w:type="dxa"/>
            <w:tcMar>
              <w:top w:w="58" w:type="dxa"/>
              <w:left w:w="58" w:type="dxa"/>
              <w:bottom w:w="58" w:type="dxa"/>
              <w:right w:w="58" w:type="dxa"/>
            </w:tcMar>
            <w:vAlign w:val="center"/>
          </w:tcPr>
          <w:p w14:paraId="4D979F02" w14:textId="5871C016" w:rsidR="00F751BF" w:rsidRPr="008771D4" w:rsidRDefault="00F751BF" w:rsidP="00B02638">
            <w:pPr>
              <w:pStyle w:val="BodyText-table"/>
            </w:pPr>
            <w:r w:rsidRPr="008771D4">
              <w:t>Complete briefing book, if required.</w:t>
            </w:r>
          </w:p>
        </w:tc>
      </w:tr>
      <w:tr w:rsidR="00F751BF" w:rsidRPr="008771D4" w14:paraId="4D979F08" w14:textId="77777777" w:rsidTr="005D2D01">
        <w:trPr>
          <w:trHeight w:val="720"/>
          <w:jc w:val="center"/>
        </w:trPr>
        <w:tc>
          <w:tcPr>
            <w:tcW w:w="2646" w:type="dxa"/>
            <w:tcMar>
              <w:top w:w="58" w:type="dxa"/>
              <w:left w:w="58" w:type="dxa"/>
              <w:bottom w:w="58" w:type="dxa"/>
              <w:right w:w="58" w:type="dxa"/>
            </w:tcMar>
            <w:vAlign w:val="center"/>
          </w:tcPr>
          <w:p w14:paraId="4D979F04" w14:textId="77777777" w:rsidR="00F751BF" w:rsidRPr="008771D4" w:rsidRDefault="00F751BF" w:rsidP="00285E59">
            <w:pPr>
              <w:pStyle w:val="BodyText"/>
            </w:pPr>
          </w:p>
        </w:tc>
        <w:tc>
          <w:tcPr>
            <w:tcW w:w="6704" w:type="dxa"/>
            <w:tcMar>
              <w:top w:w="58" w:type="dxa"/>
              <w:left w:w="58" w:type="dxa"/>
              <w:bottom w:w="58" w:type="dxa"/>
              <w:right w:w="58" w:type="dxa"/>
            </w:tcMar>
            <w:vAlign w:val="center"/>
          </w:tcPr>
          <w:p w14:paraId="4D979F07" w14:textId="1C3134E5" w:rsidR="00F751BF" w:rsidRPr="008771D4" w:rsidRDefault="00F751BF" w:rsidP="00B02638">
            <w:pPr>
              <w:pStyle w:val="BodyText-table"/>
            </w:pPr>
            <w:r w:rsidRPr="008771D4">
              <w:t xml:space="preserve">Submit LPR </w:t>
            </w:r>
            <w:ins w:id="581" w:author="Author">
              <w:r w:rsidR="00CC4A4C">
                <w:t>p</w:t>
              </w:r>
              <w:r w:rsidR="00CC4A4C" w:rsidRPr="008771D4">
                <w:t xml:space="preserve">ublic </w:t>
              </w:r>
              <w:r w:rsidR="00CC4A4C">
                <w:t>m</w:t>
              </w:r>
              <w:r w:rsidR="00CC4A4C" w:rsidRPr="008771D4">
                <w:t xml:space="preserve">eeting </w:t>
              </w:r>
            </w:ins>
            <w:r w:rsidRPr="008771D4">
              <w:t>briefing slides for Division Director or Senior Management review.</w:t>
            </w:r>
          </w:p>
        </w:tc>
      </w:tr>
      <w:tr w:rsidR="00F751BF" w:rsidRPr="008771D4" w14:paraId="4D979F0D" w14:textId="77777777" w:rsidTr="005D2D01">
        <w:trPr>
          <w:trHeight w:val="720"/>
          <w:jc w:val="center"/>
        </w:trPr>
        <w:tc>
          <w:tcPr>
            <w:tcW w:w="2646" w:type="dxa"/>
            <w:tcMar>
              <w:top w:w="58" w:type="dxa"/>
              <w:left w:w="58" w:type="dxa"/>
              <w:bottom w:w="58" w:type="dxa"/>
              <w:right w:w="58" w:type="dxa"/>
            </w:tcMar>
            <w:vAlign w:val="center"/>
          </w:tcPr>
          <w:p w14:paraId="4D979F09" w14:textId="77777777" w:rsidR="00F751BF" w:rsidRPr="008771D4" w:rsidRDefault="00F751BF" w:rsidP="00285E59">
            <w:pPr>
              <w:pStyle w:val="BodyText"/>
            </w:pPr>
          </w:p>
        </w:tc>
        <w:tc>
          <w:tcPr>
            <w:tcW w:w="6704" w:type="dxa"/>
            <w:tcMar>
              <w:top w:w="58" w:type="dxa"/>
              <w:left w:w="58" w:type="dxa"/>
              <w:bottom w:w="58" w:type="dxa"/>
              <w:right w:w="58" w:type="dxa"/>
            </w:tcMar>
            <w:vAlign w:val="center"/>
          </w:tcPr>
          <w:p w14:paraId="4D979F0C" w14:textId="43C858F3" w:rsidR="00F751BF" w:rsidRPr="008771D4" w:rsidRDefault="00F751BF" w:rsidP="00B02638">
            <w:pPr>
              <w:pStyle w:val="BodyText-table"/>
            </w:pPr>
            <w:r w:rsidRPr="008771D4">
              <w:t xml:space="preserve">Brief Division Director or Senior Management on LPR </w:t>
            </w:r>
            <w:ins w:id="582" w:author="Author">
              <w:r w:rsidR="00CC4A4C">
                <w:t>p</w:t>
              </w:r>
              <w:r w:rsidR="00CC4A4C" w:rsidRPr="008771D4">
                <w:t xml:space="preserve">ublic </w:t>
              </w:r>
              <w:r w:rsidR="00CC4A4C">
                <w:t>m</w:t>
              </w:r>
              <w:r w:rsidR="00CC4A4C" w:rsidRPr="008771D4">
                <w:t xml:space="preserve">eeting </w:t>
              </w:r>
            </w:ins>
            <w:r w:rsidRPr="008771D4">
              <w:t>presentation.</w:t>
            </w:r>
          </w:p>
        </w:tc>
      </w:tr>
      <w:tr w:rsidR="0098460D" w:rsidRPr="008771D4" w14:paraId="1F238E6D" w14:textId="77777777" w:rsidTr="005D2D01">
        <w:trPr>
          <w:trHeight w:val="720"/>
          <w:jc w:val="center"/>
        </w:trPr>
        <w:tc>
          <w:tcPr>
            <w:tcW w:w="2646" w:type="dxa"/>
            <w:tcMar>
              <w:top w:w="58" w:type="dxa"/>
              <w:left w:w="58" w:type="dxa"/>
              <w:bottom w:w="58" w:type="dxa"/>
              <w:right w:w="58" w:type="dxa"/>
            </w:tcMar>
            <w:vAlign w:val="center"/>
          </w:tcPr>
          <w:p w14:paraId="4F432D54" w14:textId="77777777" w:rsidR="0098460D" w:rsidRPr="008771D4" w:rsidRDefault="0098460D" w:rsidP="00285E59">
            <w:pPr>
              <w:pStyle w:val="BodyText"/>
            </w:pPr>
          </w:p>
        </w:tc>
        <w:tc>
          <w:tcPr>
            <w:tcW w:w="6704" w:type="dxa"/>
            <w:tcMar>
              <w:top w:w="58" w:type="dxa"/>
              <w:left w:w="58" w:type="dxa"/>
              <w:bottom w:w="58" w:type="dxa"/>
              <w:right w:w="58" w:type="dxa"/>
            </w:tcMar>
            <w:vAlign w:val="center"/>
          </w:tcPr>
          <w:p w14:paraId="5F2EBD5D" w14:textId="68F94D02" w:rsidR="0098460D" w:rsidRPr="008771D4" w:rsidRDefault="0098460D" w:rsidP="00B02638">
            <w:pPr>
              <w:pStyle w:val="BodyText-table"/>
            </w:pPr>
            <w:r w:rsidRPr="008771D4">
              <w:t xml:space="preserve">LPR </w:t>
            </w:r>
            <w:ins w:id="583" w:author="Author">
              <w:r w:rsidR="00CC4A4C">
                <w:t>p</w:t>
              </w:r>
              <w:r w:rsidR="00CC4A4C" w:rsidRPr="008771D4">
                <w:t xml:space="preserve">ublic </w:t>
              </w:r>
              <w:r w:rsidR="009B4F3F">
                <w:t>m</w:t>
              </w:r>
              <w:r w:rsidR="009B4F3F" w:rsidRPr="008771D4">
                <w:t>eeting</w:t>
              </w:r>
            </w:ins>
          </w:p>
        </w:tc>
      </w:tr>
      <w:tr w:rsidR="0098460D" w:rsidRPr="008771D4" w14:paraId="2E4D896C" w14:textId="77777777" w:rsidTr="005D2D01">
        <w:trPr>
          <w:trHeight w:val="720"/>
          <w:jc w:val="center"/>
        </w:trPr>
        <w:tc>
          <w:tcPr>
            <w:tcW w:w="2646" w:type="dxa"/>
            <w:tcMar>
              <w:top w:w="58" w:type="dxa"/>
              <w:left w:w="58" w:type="dxa"/>
              <w:bottom w:w="58" w:type="dxa"/>
              <w:right w:w="58" w:type="dxa"/>
            </w:tcMar>
            <w:vAlign w:val="center"/>
          </w:tcPr>
          <w:p w14:paraId="64E3B3F3" w14:textId="77777777" w:rsidR="0098460D" w:rsidRPr="008771D4" w:rsidRDefault="0098460D" w:rsidP="00285E59">
            <w:pPr>
              <w:pStyle w:val="BodyText"/>
            </w:pPr>
          </w:p>
        </w:tc>
        <w:tc>
          <w:tcPr>
            <w:tcW w:w="6704" w:type="dxa"/>
            <w:tcMar>
              <w:top w:w="58" w:type="dxa"/>
              <w:left w:w="58" w:type="dxa"/>
              <w:bottom w:w="58" w:type="dxa"/>
              <w:right w:w="58" w:type="dxa"/>
            </w:tcMar>
            <w:vAlign w:val="center"/>
          </w:tcPr>
          <w:p w14:paraId="0E7B6139" w14:textId="193CD36A" w:rsidR="0098460D" w:rsidRPr="008771D4" w:rsidRDefault="0098460D" w:rsidP="00B02638">
            <w:pPr>
              <w:pStyle w:val="BodyText-table"/>
            </w:pPr>
            <w:r w:rsidRPr="008771D4">
              <w:t xml:space="preserve">LPR </w:t>
            </w:r>
            <w:ins w:id="584" w:author="Author">
              <w:r w:rsidR="009B4F3F">
                <w:t>s</w:t>
              </w:r>
              <w:r w:rsidR="009B4F3F" w:rsidRPr="008771D4">
                <w:t xml:space="preserve">afeguards </w:t>
              </w:r>
              <w:r w:rsidR="009B4F3F">
                <w:t>m</w:t>
              </w:r>
              <w:r w:rsidR="009B4F3F" w:rsidRPr="008771D4">
                <w:t>eeting</w:t>
              </w:r>
            </w:ins>
          </w:p>
        </w:tc>
      </w:tr>
      <w:tr w:rsidR="0098460D" w:rsidRPr="008771D4" w14:paraId="74AB95C7" w14:textId="77777777" w:rsidTr="005D2D01">
        <w:trPr>
          <w:trHeight w:val="720"/>
          <w:jc w:val="center"/>
        </w:trPr>
        <w:tc>
          <w:tcPr>
            <w:tcW w:w="2646" w:type="dxa"/>
            <w:tcMar>
              <w:top w:w="58" w:type="dxa"/>
              <w:left w:w="58" w:type="dxa"/>
              <w:bottom w:w="58" w:type="dxa"/>
              <w:right w:w="58" w:type="dxa"/>
            </w:tcMar>
            <w:vAlign w:val="center"/>
          </w:tcPr>
          <w:p w14:paraId="744DE21E" w14:textId="77777777" w:rsidR="0098460D" w:rsidRPr="008771D4" w:rsidRDefault="0098460D" w:rsidP="00285E59">
            <w:pPr>
              <w:pStyle w:val="BodyText"/>
            </w:pPr>
          </w:p>
        </w:tc>
        <w:tc>
          <w:tcPr>
            <w:tcW w:w="6704" w:type="dxa"/>
            <w:tcMar>
              <w:top w:w="58" w:type="dxa"/>
              <w:left w:w="58" w:type="dxa"/>
              <w:bottom w:w="58" w:type="dxa"/>
              <w:right w:w="58" w:type="dxa"/>
            </w:tcMar>
            <w:vAlign w:val="center"/>
          </w:tcPr>
          <w:p w14:paraId="6AE8810C" w14:textId="2E3AAE84" w:rsidR="0098460D" w:rsidRPr="008771D4" w:rsidRDefault="0098460D" w:rsidP="00B02638">
            <w:pPr>
              <w:pStyle w:val="BodyText-table"/>
            </w:pPr>
            <w:r w:rsidRPr="008771D4">
              <w:t xml:space="preserve">Issue </w:t>
            </w:r>
            <w:ins w:id="585" w:author="Author">
              <w:r w:rsidR="009B4F3F">
                <w:t>p</w:t>
              </w:r>
            </w:ins>
            <w:r w:rsidRPr="008771D4">
              <w:t xml:space="preserve">ublic </w:t>
            </w:r>
            <w:ins w:id="586" w:author="Author">
              <w:r w:rsidR="009B4F3F">
                <w:t>m</w:t>
              </w:r>
              <w:r w:rsidR="009B4F3F" w:rsidRPr="008771D4">
                <w:t xml:space="preserve">eeting </w:t>
              </w:r>
              <w:r w:rsidR="009B4F3F">
                <w:t>s</w:t>
              </w:r>
              <w:r w:rsidR="009B4F3F" w:rsidRPr="008771D4">
                <w:t xml:space="preserve">ummary </w:t>
              </w:r>
            </w:ins>
            <w:r w:rsidRPr="008771D4">
              <w:t xml:space="preserve">after the LPR </w:t>
            </w:r>
            <w:ins w:id="587" w:author="Author">
              <w:r w:rsidR="009B4F3F">
                <w:t>p</w:t>
              </w:r>
              <w:r w:rsidR="009B4F3F" w:rsidRPr="008771D4">
                <w:t xml:space="preserve">ublic </w:t>
              </w:r>
              <w:r w:rsidR="009B4F3F">
                <w:t>m</w:t>
              </w:r>
              <w:r w:rsidR="009B4F3F" w:rsidRPr="008771D4">
                <w:t xml:space="preserve">eeting </w:t>
              </w:r>
            </w:ins>
            <w:r w:rsidRPr="008771D4">
              <w:t>in accordance with MD 3.5.</w:t>
            </w:r>
          </w:p>
        </w:tc>
      </w:tr>
    </w:tbl>
    <w:p w14:paraId="4D979F0E" w14:textId="77777777" w:rsidR="008E43A5" w:rsidRDefault="008E43A5">
      <w:pPr>
        <w:sectPr w:rsidR="008E43A5" w:rsidSect="006D4C05">
          <w:footerReference w:type="default" r:id="rId20"/>
          <w:pgSz w:w="12240" w:h="15840"/>
          <w:pgMar w:top="1440" w:right="1440" w:bottom="1440" w:left="1440" w:header="720" w:footer="720" w:gutter="0"/>
          <w:pgNumType w:start="1"/>
          <w:cols w:space="720"/>
          <w:noEndnote/>
          <w:docGrid w:linePitch="326"/>
        </w:sectPr>
      </w:pPr>
    </w:p>
    <w:p w14:paraId="4D979F23" w14:textId="5BBDA022" w:rsidR="00F751BF" w:rsidRPr="008771D4" w:rsidRDefault="00F751BF" w:rsidP="00B33E03">
      <w:pPr>
        <w:pStyle w:val="attachmenttitle"/>
      </w:pPr>
      <w:bookmarkStart w:id="588" w:name="_Toc335913823"/>
      <w:bookmarkStart w:id="589" w:name="_Toc201565117"/>
      <w:r w:rsidRPr="008771D4">
        <w:lastRenderedPageBreak/>
        <w:t>E</w:t>
      </w:r>
      <w:r w:rsidR="00A03F0D">
        <w:t>xhibit</w:t>
      </w:r>
      <w:r w:rsidRPr="008771D4">
        <w:t xml:space="preserve"> 2</w:t>
      </w:r>
      <w:bookmarkEnd w:id="588"/>
      <w:r w:rsidR="00A03F0D">
        <w:t>:</w:t>
      </w:r>
      <w:ins w:id="590" w:author="Author">
        <w:r w:rsidR="008A7BB6">
          <w:t>0</w:t>
        </w:r>
      </w:ins>
      <w:r w:rsidR="00A03F0D">
        <w:t xml:space="preserve"> </w:t>
      </w:r>
      <w:r w:rsidRPr="008771D4">
        <w:t>LPR F</w:t>
      </w:r>
      <w:r w:rsidR="00A03F0D">
        <w:t>acility</w:t>
      </w:r>
      <w:r w:rsidRPr="008771D4">
        <w:t xml:space="preserve"> A</w:t>
      </w:r>
      <w:r w:rsidR="00A03F0D">
        <w:t>ssessment</w:t>
      </w:r>
      <w:r w:rsidRPr="008771D4">
        <w:t xml:space="preserve"> P</w:t>
      </w:r>
      <w:r w:rsidR="00A03F0D">
        <w:t>ackage</w:t>
      </w:r>
      <w:bookmarkEnd w:id="589"/>
    </w:p>
    <w:p w14:paraId="4D979F25" w14:textId="394ADEBC" w:rsidR="00F751BF" w:rsidRPr="008771D4" w:rsidRDefault="00F751BF" w:rsidP="005E3648">
      <w:pPr>
        <w:pStyle w:val="BodyText"/>
        <w:spacing w:after="440"/>
      </w:pPr>
      <w:r w:rsidRPr="008771D4">
        <w:t>FACILITY:</w:t>
      </w:r>
    </w:p>
    <w:p w14:paraId="4D979F27" w14:textId="6EFC1C4A" w:rsidR="00F751BF" w:rsidRPr="008771D4" w:rsidRDefault="00F751BF" w:rsidP="005E3648">
      <w:pPr>
        <w:pStyle w:val="BodyText"/>
        <w:spacing w:after="440"/>
      </w:pPr>
      <w:r w:rsidRPr="008771D4">
        <w:t>ASSESSMENT PERIOD:</w:t>
      </w:r>
    </w:p>
    <w:p w14:paraId="4D979F29" w14:textId="72E4D3E3" w:rsidR="00F751BF" w:rsidRPr="008771D4" w:rsidRDefault="00F751BF" w:rsidP="005E3648">
      <w:pPr>
        <w:pStyle w:val="BodyText"/>
        <w:spacing w:after="440"/>
      </w:pPr>
      <w:r w:rsidRPr="008771D4">
        <w:t>LENGTH OF NEXT ASSESSMENT PERIOD:</w:t>
      </w:r>
    </w:p>
    <w:p w14:paraId="4D979F2B" w14:textId="4FA18DB2" w:rsidR="00F751BF" w:rsidRPr="008771D4" w:rsidRDefault="006D025D" w:rsidP="005E3648">
      <w:pPr>
        <w:pStyle w:val="BodyText"/>
        <w:spacing w:after="440"/>
      </w:pPr>
      <w:r>
        <w:t>LPR</w:t>
      </w:r>
      <w:r w:rsidRPr="008771D4">
        <w:t xml:space="preserve"> </w:t>
      </w:r>
      <w:r w:rsidR="00F751BF" w:rsidRPr="008771D4">
        <w:t>LETTER SPECIFICS:</w:t>
      </w:r>
    </w:p>
    <w:p w14:paraId="4D979F2D" w14:textId="58D6446F" w:rsidR="00F751BF" w:rsidRPr="008771D4" w:rsidRDefault="00F751BF" w:rsidP="005E3648">
      <w:pPr>
        <w:pStyle w:val="BodyText"/>
        <w:spacing w:after="440"/>
      </w:pPr>
      <w:r w:rsidRPr="008771D4">
        <w:t>POINT OF CONTACT:</w:t>
      </w:r>
    </w:p>
    <w:p w14:paraId="4D979F2F" w14:textId="7561AC7D" w:rsidR="00F751BF" w:rsidRDefault="00F751BF" w:rsidP="00D078D0">
      <w:pPr>
        <w:pStyle w:val="BodyText"/>
      </w:pPr>
      <w:r w:rsidRPr="008771D4">
        <w:t>Please review this information for the performance areas in which you inspected or licensed during the LPR assessment period. The lead responsible parties for each performance area are given in the chart below. Please verify that all applicable inspection report findings have been included and accurately characterized per the guidance given in Inspection Manual Chapter (IMC) 2604, “Licensee Performance Review</w:t>
      </w:r>
      <w:ins w:id="591" w:author="Author">
        <w:r w:rsidR="002D68AE">
          <w:t>,</w:t>
        </w:r>
      </w:ins>
      <w:r w:rsidRPr="008771D4">
        <w:t xml:space="preserve">” </w:t>
      </w:r>
      <w:ins w:id="592" w:author="Author">
        <w:r w:rsidR="002D68AE">
          <w:t xml:space="preserve">and IMC 2694, </w:t>
        </w:r>
        <w:r w:rsidR="002D68AE" w:rsidRPr="002F1656">
          <w:t xml:space="preserve">“Fuel Cycle Facility Construction and Pre-operational Readiness Review Inspection Program,” for additional LPR guidance for new construction for new licensees. </w:t>
        </w:r>
      </w:ins>
      <w:r w:rsidRPr="008771D4">
        <w:t>Comments should be returned to the designated contact no later than close of business on [date].</w:t>
      </w:r>
    </w:p>
    <w:p w14:paraId="4D979F31" w14:textId="3AED51F0" w:rsidR="00F751BF" w:rsidRDefault="00F751BF" w:rsidP="00D078D0">
      <w:pPr>
        <w:pStyle w:val="BodyText"/>
        <w:rPr>
          <w:ins w:id="593" w:author="Author"/>
        </w:rPr>
      </w:pPr>
      <w:r w:rsidRPr="008771D4">
        <w:t>Staff and branch chief-level management will meet on [dates] to finalize the licensee performance assessment. Participants should be prepared to discuss their assessments and recommendations for modifying the NRC inspection program at each facility.</w:t>
      </w:r>
    </w:p>
    <w:p w14:paraId="79D7DA5E" w14:textId="77777777" w:rsidR="002D68AE" w:rsidRPr="008771D4" w:rsidRDefault="002D68AE" w:rsidP="00A00701">
      <w:pPr>
        <w:pStyle w:val="BodyText"/>
        <w:rPr>
          <w:ins w:id="594" w:author="Author"/>
        </w:rPr>
      </w:pPr>
      <w:ins w:id="595" w:author="Author">
        <w:r>
          <w:t>Complete Exhibit 2.1 and/or Exhibit 2.2, as applicable.</w:t>
        </w:r>
      </w:ins>
    </w:p>
    <w:p w14:paraId="599AD5B2" w14:textId="77777777" w:rsidR="002D68AE" w:rsidRDefault="002D68AE" w:rsidP="00A00701">
      <w:pPr>
        <w:pStyle w:val="BodyText"/>
        <w:rPr>
          <w:ins w:id="596" w:author="Author"/>
        </w:rPr>
      </w:pPr>
      <w:ins w:id="597" w:author="Author">
        <w:r>
          <w:br w:type="page"/>
        </w:r>
      </w:ins>
    </w:p>
    <w:p w14:paraId="3F10A708" w14:textId="0126731D" w:rsidR="002D68AE" w:rsidRPr="008771D4" w:rsidRDefault="002D68AE" w:rsidP="00843BBE">
      <w:pPr>
        <w:pStyle w:val="attachmenttitle"/>
        <w:outlineLvl w:val="1"/>
        <w:rPr>
          <w:ins w:id="598" w:author="Author"/>
        </w:rPr>
      </w:pPr>
      <w:bookmarkStart w:id="599" w:name="_Toc201565118"/>
      <w:ins w:id="600" w:author="Author">
        <w:r w:rsidRPr="008771D4">
          <w:lastRenderedPageBreak/>
          <w:t>E</w:t>
        </w:r>
        <w:r>
          <w:t>xhibit</w:t>
        </w:r>
        <w:r w:rsidRPr="008771D4">
          <w:t xml:space="preserve"> 2</w:t>
        </w:r>
        <w:r>
          <w:t>:</w:t>
        </w:r>
        <w:r w:rsidR="008A7BB6">
          <w:t>1</w:t>
        </w:r>
        <w:r>
          <w:t xml:space="preserve"> </w:t>
        </w:r>
        <w:r w:rsidRPr="008771D4">
          <w:t>LPR F</w:t>
        </w:r>
        <w:r>
          <w:t>acility</w:t>
        </w:r>
        <w:r w:rsidRPr="008771D4">
          <w:t xml:space="preserve"> A</w:t>
        </w:r>
        <w:r>
          <w:t>ssessment</w:t>
        </w:r>
        <w:r w:rsidRPr="008771D4">
          <w:t xml:space="preserve"> P</w:t>
        </w:r>
        <w:r>
          <w:t>ackage</w:t>
        </w:r>
        <w:bookmarkEnd w:id="599"/>
      </w:ins>
    </w:p>
    <w:p w14:paraId="46438903" w14:textId="6A239DDC" w:rsidR="002D68AE" w:rsidRDefault="002D68AE" w:rsidP="005E3648">
      <w:pPr>
        <w:pStyle w:val="BodyText"/>
        <w:rPr>
          <w:ins w:id="601" w:author="Author"/>
        </w:rPr>
      </w:pPr>
      <w:ins w:id="602" w:author="Author">
        <w:r>
          <w:t>For operating facilities, including those performing major modifications, and those under the oversight program described in IMC 2600:</w:t>
        </w:r>
      </w:ins>
    </w:p>
    <w:p w14:paraId="2514392C" w14:textId="01CC4333" w:rsidR="002D68AE" w:rsidRDefault="002D68AE" w:rsidP="005E3648">
      <w:pPr>
        <w:pStyle w:val="BodyText3"/>
        <w:rPr>
          <w:ins w:id="603" w:author="Author"/>
        </w:rPr>
      </w:pPr>
      <w:ins w:id="604" w:author="Author">
        <w:r>
          <w:t>NOTE: For major modifications, staff may reference guidance from IMC 2694, Appendix</w:t>
        </w:r>
        <w:r w:rsidR="00380E36">
          <w:t> </w:t>
        </w:r>
        <w:r>
          <w:t>B:</w:t>
        </w:r>
        <w:r w:rsidRPr="0060033B">
          <w:t xml:space="preserve"> “Fuel Facility Construction Inspection Program – Licensee Performance Review, Supplement for Inspection Manual Chapter (IMC) 2604.”</w:t>
        </w:r>
        <w:r>
          <w:t xml:space="preserve"> Although this appendix does not apply to existing licensees that are performing major modifications, staff can reference this appendix as additional guidance when considering the LPR attributes for construction related activities. </w:t>
        </w:r>
      </w:ins>
    </w:p>
    <w:p w14:paraId="4D979F34" w14:textId="694C6DE7" w:rsidR="00F751BF" w:rsidRPr="008E43A5" w:rsidRDefault="00F751BF" w:rsidP="00281CBE">
      <w:pPr>
        <w:pStyle w:val="BodyText"/>
        <w:spacing w:before="440"/>
        <w:rPr>
          <w:bCs/>
          <w:u w:val="single"/>
        </w:rPr>
      </w:pPr>
      <w:r w:rsidRPr="008E43A5">
        <w:rPr>
          <w:bCs/>
          <w:u w:val="single"/>
        </w:rPr>
        <w:t>PERFORMANCE AREA: SAFETY OPERATIONS</w:t>
      </w:r>
    </w:p>
    <w:p w14:paraId="4D979F36" w14:textId="77777777" w:rsidR="00F751BF" w:rsidRPr="008771D4" w:rsidRDefault="00F751BF" w:rsidP="00FE7E67">
      <w:pPr>
        <w:pStyle w:val="BodyText"/>
        <w:spacing w:after="440"/>
      </w:pPr>
      <w:r w:rsidRPr="008771D4">
        <w:t>This area is comprised of plant operations, nuclear criticality safety, and fire protection.</w:t>
      </w:r>
    </w:p>
    <w:p w14:paraId="4D979F3C" w14:textId="77777777" w:rsidR="00F751BF" w:rsidRPr="008771D4" w:rsidRDefault="00F751BF" w:rsidP="00EA09DA">
      <w:pPr>
        <w:pStyle w:val="BodyText"/>
        <w:ind w:left="360"/>
        <w:rPr>
          <w:u w:val="single"/>
        </w:rPr>
      </w:pPr>
      <w:r w:rsidRPr="008771D4">
        <w:rPr>
          <w:u w:val="single"/>
        </w:rPr>
        <w:t>Notable Inspection Findings</w:t>
      </w:r>
    </w:p>
    <w:p w14:paraId="4D979F3E" w14:textId="02BE46D8" w:rsidR="00F751BF" w:rsidRPr="008771D4" w:rsidRDefault="00F751BF" w:rsidP="00BE5FC8">
      <w:pPr>
        <w:pStyle w:val="ListBullet2"/>
      </w:pPr>
      <w:r w:rsidRPr="00D209F1">
        <w:t>[Summarize findings that were issued during the assessment period. Include the</w:t>
      </w:r>
      <w:r w:rsidRPr="008771D4">
        <w:t xml:space="preserve"> actions that were identified or closed and those actions that remain open during the review period. This includes escalated enforcement, NOVs, Confirmatory Action Letters, and Confirmatory Orders. Briefly explain each finding with only a few sentences of detail, avoiding generalizations. Each finding should have its own bullet and reference. State “none” if not applicable.]</w:t>
      </w:r>
    </w:p>
    <w:p w14:paraId="4D979F40" w14:textId="1528B633" w:rsidR="00F751BF" w:rsidRPr="008771D4" w:rsidRDefault="00F751BF" w:rsidP="00EA09DA">
      <w:pPr>
        <w:pStyle w:val="BodyText"/>
        <w:ind w:left="360"/>
        <w:rPr>
          <w:u w:val="single"/>
        </w:rPr>
      </w:pPr>
      <w:r w:rsidRPr="008771D4">
        <w:rPr>
          <w:u w:val="single"/>
        </w:rPr>
        <w:t>Performance Analysis for Area Needing Improvement (ANI)</w:t>
      </w:r>
    </w:p>
    <w:p w14:paraId="4D979F42" w14:textId="3EE5B8A1" w:rsidR="00F751BF" w:rsidRPr="008771D4" w:rsidRDefault="00F751BF" w:rsidP="00C83CE5">
      <w:pPr>
        <w:pStyle w:val="BodyText"/>
        <w:ind w:left="360"/>
      </w:pPr>
      <w:r w:rsidRPr="008771D4">
        <w:t>[Identify whether performance warrants an identification of an ANI.</w:t>
      </w:r>
      <w:r w:rsidR="00FD0859">
        <w:t xml:space="preserve"> </w:t>
      </w:r>
      <w:r w:rsidRPr="008771D4">
        <w:t>Summarize performance concerns along with a basis for the conclusion.</w:t>
      </w:r>
      <w:r w:rsidR="00FD0859">
        <w:t xml:space="preserve"> </w:t>
      </w:r>
      <w:r w:rsidRPr="008771D4">
        <w:t>Justify why ANI is not warranted if multiple references are listed above.</w:t>
      </w:r>
      <w:ins w:id="605" w:author="Author">
        <w:r w:rsidRPr="008771D4">
          <w:t xml:space="preserve"> </w:t>
        </w:r>
      </w:ins>
      <w:r w:rsidRPr="008771D4">
        <w:t>Delete section if no inspection findings are listed above.]</w:t>
      </w:r>
    </w:p>
    <w:p w14:paraId="4D979F44" w14:textId="0EE7DBDC" w:rsidR="00F751BF" w:rsidRPr="008771D4" w:rsidRDefault="00F751BF" w:rsidP="00EA09DA">
      <w:pPr>
        <w:pStyle w:val="BodyText"/>
        <w:ind w:left="360"/>
        <w:rPr>
          <w:u w:val="single"/>
        </w:rPr>
      </w:pPr>
      <w:r w:rsidRPr="008771D4">
        <w:rPr>
          <w:u w:val="single"/>
        </w:rPr>
        <w:t>Inspection Effort Recommendation</w:t>
      </w:r>
    </w:p>
    <w:p w14:paraId="4D979F46" w14:textId="5B39EECD" w:rsidR="00F751BF" w:rsidRPr="008771D4" w:rsidRDefault="00F751BF" w:rsidP="00C83CE5">
      <w:pPr>
        <w:pStyle w:val="ListBullet2"/>
      </w:pPr>
      <w:r w:rsidRPr="008771D4">
        <w:t>[Provide an estimate of changes in NRC inspection effort (e.g. focus, emphasis, resources, frequency) for this performance area.</w:t>
      </w:r>
      <w:ins w:id="606" w:author="Author">
        <w:r w:rsidRPr="008771D4">
          <w:t xml:space="preserve"> </w:t>
        </w:r>
      </w:ins>
      <w:r w:rsidRPr="008771D4">
        <w:t>Delete section if not applicable.]</w:t>
      </w:r>
    </w:p>
    <w:p w14:paraId="4D979F48" w14:textId="2E4CC8BF" w:rsidR="00F751BF" w:rsidRPr="008771D4" w:rsidRDefault="00F751BF" w:rsidP="00C83CE5">
      <w:pPr>
        <w:pStyle w:val="ListBullet2"/>
      </w:pPr>
      <w:r w:rsidRPr="008771D4">
        <w:t>[Provide an estimate of resources necessary to address any ANIs.</w:t>
      </w:r>
      <w:ins w:id="607" w:author="Author">
        <w:r w:rsidRPr="008771D4">
          <w:t xml:space="preserve"> </w:t>
        </w:r>
      </w:ins>
      <w:r w:rsidRPr="008771D4">
        <w:t>Delete section if not applicable.]</w:t>
      </w:r>
    </w:p>
    <w:p w14:paraId="4D979F4A" w14:textId="77777777" w:rsidR="00F751BF" w:rsidRPr="008771D4" w:rsidRDefault="00F751BF" w:rsidP="00EA09DA">
      <w:pPr>
        <w:pStyle w:val="BodyText"/>
        <w:ind w:left="360"/>
        <w:rPr>
          <w:u w:val="single"/>
        </w:rPr>
      </w:pPr>
      <w:r w:rsidRPr="008771D4">
        <w:rPr>
          <w:u w:val="single"/>
        </w:rPr>
        <w:t>Results from previous Licensee Performance Reviews</w:t>
      </w:r>
    </w:p>
    <w:p w14:paraId="4D979F4C" w14:textId="0DE8D88D" w:rsidR="00F751BF" w:rsidRPr="008771D4" w:rsidRDefault="00F751BF" w:rsidP="00C83CE5">
      <w:pPr>
        <w:pStyle w:val="ListBullet2"/>
      </w:pPr>
      <w:r w:rsidRPr="008771D4">
        <w:t>[Briefly summarize results from last LPR letter. Discuss about prior review period ANI if any. Identify ANI and note what action licensee has taken or is taking to resolve the issue or prevent recurrence.</w:t>
      </w:r>
      <w:ins w:id="608" w:author="Author">
        <w:r w:rsidR="0029381F">
          <w:t xml:space="preserve"> </w:t>
        </w:r>
      </w:ins>
      <w:r w:rsidRPr="008771D4">
        <w:t>Delete section if an ANI or increased resources were not applicable.]</w:t>
      </w:r>
    </w:p>
    <w:p w14:paraId="4D979F4E" w14:textId="13FD947D" w:rsidR="00F751BF" w:rsidRPr="008E43A5" w:rsidRDefault="00F751BF" w:rsidP="00A51509">
      <w:pPr>
        <w:pStyle w:val="BodyText"/>
      </w:pPr>
      <w:r w:rsidRPr="008E43A5">
        <w:t>Repeat sections above for the Performance Areas of Safeguards, Radiological Controls, and Facility Support</w:t>
      </w:r>
      <w:ins w:id="609" w:author="Author">
        <w:r w:rsidR="003D48C2">
          <w:t>, and Other Areas</w:t>
        </w:r>
      </w:ins>
      <w:r w:rsidRPr="008E43A5">
        <w:t>.</w:t>
      </w:r>
    </w:p>
    <w:p w14:paraId="2C6A6787" w14:textId="77777777" w:rsidR="004634C1" w:rsidRPr="004634C1" w:rsidRDefault="004634C1" w:rsidP="004634C1"/>
    <w:p w14:paraId="367BBD0A" w14:textId="77777777" w:rsidR="00881D66" w:rsidRDefault="00881D66" w:rsidP="004634C1">
      <w:pPr>
        <w:sectPr w:rsidR="00881D66" w:rsidSect="006D4C05">
          <w:headerReference w:type="default" r:id="rId21"/>
          <w:footerReference w:type="default" r:id="rId22"/>
          <w:headerReference w:type="first" r:id="rId23"/>
          <w:pgSz w:w="12240" w:h="15840"/>
          <w:pgMar w:top="1440" w:right="1440" w:bottom="1440" w:left="1440" w:header="720" w:footer="720" w:gutter="0"/>
          <w:pgNumType w:start="1"/>
          <w:cols w:space="720"/>
          <w:docGrid w:linePitch="326"/>
        </w:sectPr>
      </w:pPr>
    </w:p>
    <w:p w14:paraId="626C1F0A" w14:textId="6D5B08AA" w:rsidR="00FF10C3" w:rsidRPr="008771D4" w:rsidRDefault="00FF10C3" w:rsidP="00843BBE">
      <w:pPr>
        <w:pStyle w:val="attachmenttitle"/>
        <w:outlineLvl w:val="1"/>
        <w:rPr>
          <w:ins w:id="610" w:author="Author"/>
        </w:rPr>
      </w:pPr>
      <w:bookmarkStart w:id="611" w:name="_Toc201565119"/>
      <w:bookmarkStart w:id="612" w:name="_Toc335913824"/>
      <w:ins w:id="613" w:author="Author">
        <w:r w:rsidRPr="008771D4">
          <w:lastRenderedPageBreak/>
          <w:t>E</w:t>
        </w:r>
        <w:r>
          <w:t>xhibit</w:t>
        </w:r>
        <w:r w:rsidRPr="008771D4">
          <w:t xml:space="preserve"> 2</w:t>
        </w:r>
        <w:r w:rsidR="008A7BB6">
          <w:t>.2</w:t>
        </w:r>
        <w:r>
          <w:t xml:space="preserve">: </w:t>
        </w:r>
        <w:r w:rsidRPr="008771D4">
          <w:t>LPR F</w:t>
        </w:r>
        <w:r>
          <w:t>acility</w:t>
        </w:r>
        <w:r w:rsidRPr="008771D4">
          <w:t xml:space="preserve"> A</w:t>
        </w:r>
        <w:r>
          <w:t>ssessment</w:t>
        </w:r>
        <w:r w:rsidRPr="008771D4">
          <w:t xml:space="preserve"> P</w:t>
        </w:r>
        <w:r>
          <w:t>ackage</w:t>
        </w:r>
        <w:bookmarkEnd w:id="611"/>
      </w:ins>
    </w:p>
    <w:p w14:paraId="0064D9EF" w14:textId="0481C3B0" w:rsidR="00FF10C3" w:rsidRDefault="009A6F5C" w:rsidP="000F5152">
      <w:pPr>
        <w:pStyle w:val="BodyText"/>
        <w:rPr>
          <w:ins w:id="614" w:author="Author"/>
        </w:rPr>
      </w:pPr>
      <w:ins w:id="615" w:author="Author">
        <w:r>
          <w:t>For existing licensees performing major modifications</w:t>
        </w:r>
        <w:r w:rsidR="008D4110">
          <w:t>;</w:t>
        </w:r>
        <w:r>
          <w:t xml:space="preserve"> and</w:t>
        </w:r>
        <w:r w:rsidR="008D4110">
          <w:t>,</w:t>
        </w:r>
        <w:r>
          <w:t xml:space="preserve"> for new licensees under construction</w:t>
        </w:r>
      </w:ins>
      <w:r w:rsidR="00F25A17">
        <w:t xml:space="preserve"> </w:t>
      </w:r>
      <w:ins w:id="616" w:author="Author">
        <w:r w:rsidR="00FF10C3">
          <w:t>and described in IMC 2694:</w:t>
        </w:r>
      </w:ins>
    </w:p>
    <w:p w14:paraId="5AEA22AD" w14:textId="0C05B24A" w:rsidR="00FF10C3" w:rsidRPr="008E43A5" w:rsidRDefault="00FF10C3" w:rsidP="000F5152">
      <w:pPr>
        <w:pStyle w:val="BodyText"/>
        <w:spacing w:before="440"/>
        <w:rPr>
          <w:ins w:id="617" w:author="Author"/>
          <w:bCs/>
          <w:u w:val="single"/>
        </w:rPr>
      </w:pPr>
      <w:ins w:id="618" w:author="Author">
        <w:r>
          <w:rPr>
            <w:bCs/>
            <w:u w:val="single"/>
          </w:rPr>
          <w:t>CONSTRUCTION</w:t>
        </w:r>
        <w:del w:id="619" w:author="Author">
          <w:r w:rsidDel="003E4D73">
            <w:rPr>
              <w:bCs/>
              <w:u w:val="single"/>
            </w:rPr>
            <w:delText xml:space="preserve"> </w:delText>
          </w:r>
        </w:del>
        <w:r w:rsidRPr="008E43A5">
          <w:rPr>
            <w:bCs/>
            <w:u w:val="single"/>
          </w:rPr>
          <w:t xml:space="preserve">PERFORMANCE AREA: </w:t>
        </w:r>
        <w:r>
          <w:rPr>
            <w:bCs/>
            <w:u w:val="single"/>
          </w:rPr>
          <w:t>MANAGEMENT MEASURES (MM</w:t>
        </w:r>
        <w:r w:rsidR="00220E0B">
          <w:rPr>
            <w:bCs/>
            <w:u w:val="single"/>
          </w:rPr>
          <w:t>)</w:t>
        </w:r>
      </w:ins>
    </w:p>
    <w:p w14:paraId="58F0DF2C" w14:textId="77777777" w:rsidR="00FF10C3" w:rsidRPr="008771D4" w:rsidRDefault="00FF10C3" w:rsidP="000F5152">
      <w:pPr>
        <w:pStyle w:val="BodyText"/>
        <w:rPr>
          <w:ins w:id="620" w:author="Author"/>
        </w:rPr>
      </w:pPr>
      <w:ins w:id="621" w:author="Author">
        <w:r w:rsidRPr="008771D4">
          <w:t xml:space="preserve">This area is comprised of </w:t>
        </w:r>
        <w:r w:rsidRPr="009C1DDF">
          <w:t xml:space="preserve">MM </w:t>
        </w:r>
        <w:r>
          <w:t>p</w:t>
        </w:r>
        <w:r w:rsidRPr="009C1DDF">
          <w:t xml:space="preserve">rogram/ </w:t>
        </w:r>
        <w:r>
          <w:t>q</w:t>
        </w:r>
        <w:r w:rsidRPr="009C1DDF">
          <w:t xml:space="preserve">uality </w:t>
        </w:r>
        <w:r>
          <w:t>a</w:t>
        </w:r>
        <w:r w:rsidRPr="009C1DDF">
          <w:t xml:space="preserve">ssurance (QA) </w:t>
        </w:r>
        <w:r>
          <w:t>p</w:t>
        </w:r>
        <w:r w:rsidRPr="009C1DDF">
          <w:t xml:space="preserve">rogram, as applicable, </w:t>
        </w:r>
        <w:r>
          <w:t>d</w:t>
        </w:r>
        <w:r w:rsidRPr="009C1DDF">
          <w:t xml:space="preserve">esign </w:t>
        </w:r>
        <w:r>
          <w:t>c</w:t>
        </w:r>
        <w:r w:rsidRPr="009C1DDF">
          <w:t xml:space="preserve">ontrol, </w:t>
        </w:r>
        <w:r>
          <w:t>c</w:t>
        </w:r>
        <w:r w:rsidRPr="009C1DDF">
          <w:t xml:space="preserve">ategorization of IROFS, </w:t>
        </w:r>
        <w:r>
          <w:t>c</w:t>
        </w:r>
        <w:r w:rsidRPr="009C1DDF">
          <w:t xml:space="preserve">onfiguration </w:t>
        </w:r>
        <w:r>
          <w:t>m</w:t>
        </w:r>
        <w:r w:rsidRPr="009C1DDF">
          <w:t xml:space="preserve">anagement, </w:t>
        </w:r>
        <w:r>
          <w:t>p</w:t>
        </w:r>
        <w:r w:rsidRPr="009C1DDF">
          <w:t xml:space="preserve">rocedures, </w:t>
        </w:r>
        <w:r>
          <w:t>a</w:t>
        </w:r>
        <w:r w:rsidRPr="009C1DDF">
          <w:t xml:space="preserve">udits and </w:t>
        </w:r>
        <w:r>
          <w:t>a</w:t>
        </w:r>
        <w:r w:rsidRPr="009C1DDF">
          <w:t xml:space="preserve">ssessments, and </w:t>
        </w:r>
        <w:r>
          <w:t>r</w:t>
        </w:r>
        <w:r w:rsidRPr="009C1DDF">
          <w:t xml:space="preserve">ecords </w:t>
        </w:r>
        <w:r>
          <w:t>m</w:t>
        </w:r>
        <w:r w:rsidRPr="009C1DDF">
          <w:t xml:space="preserve">anagement. </w:t>
        </w:r>
      </w:ins>
    </w:p>
    <w:p w14:paraId="5F4E8E1D" w14:textId="77777777" w:rsidR="00FF10C3" w:rsidRPr="008771D4" w:rsidRDefault="00FF10C3" w:rsidP="000F5152">
      <w:pPr>
        <w:pStyle w:val="BodyText"/>
        <w:ind w:left="360"/>
        <w:rPr>
          <w:ins w:id="622" w:author="Author"/>
          <w:u w:val="single"/>
        </w:rPr>
      </w:pPr>
      <w:ins w:id="623" w:author="Author">
        <w:r>
          <w:rPr>
            <w:u w:val="single"/>
          </w:rPr>
          <w:t xml:space="preserve">Construction </w:t>
        </w:r>
        <w:r w:rsidRPr="008771D4">
          <w:rPr>
            <w:u w:val="single"/>
          </w:rPr>
          <w:t xml:space="preserve">status </w:t>
        </w:r>
      </w:ins>
    </w:p>
    <w:p w14:paraId="48126574" w14:textId="748B3566" w:rsidR="00FF10C3" w:rsidRPr="008771D4" w:rsidRDefault="00FF10C3" w:rsidP="000F5152">
      <w:pPr>
        <w:pStyle w:val="ListBullet2"/>
        <w:rPr>
          <w:ins w:id="624" w:author="Author"/>
        </w:rPr>
      </w:pPr>
      <w:ins w:id="625" w:author="Author">
        <w:r w:rsidRPr="008771D4">
          <w:t xml:space="preserve">[Overall </w:t>
        </w:r>
        <w:r>
          <w:t xml:space="preserve">construction </w:t>
        </w:r>
        <w:r w:rsidRPr="008771D4">
          <w:t>status relative to the performance area if abnormal.</w:t>
        </w:r>
      </w:ins>
      <w:r w:rsidR="00301DD1">
        <w:t xml:space="preserve"> </w:t>
      </w:r>
      <w:ins w:id="626" w:author="Author">
        <w:r w:rsidRPr="008771D4">
          <w:t>Facility conditions that resulted in special or reactive inspections conducted during the review period</w:t>
        </w:r>
        <w:r>
          <w:t>, if applicable</w:t>
        </w:r>
        <w:r w:rsidRPr="008771D4">
          <w:t>. Provide bulleted summary with some detail.</w:t>
        </w:r>
      </w:ins>
      <w:r w:rsidR="00301DD1">
        <w:t xml:space="preserve"> </w:t>
      </w:r>
      <w:ins w:id="627" w:author="Author">
        <w:r w:rsidRPr="008771D4">
          <w:t>State “none” if not applicable.]</w:t>
        </w:r>
      </w:ins>
    </w:p>
    <w:p w14:paraId="04CAF5AD" w14:textId="77777777" w:rsidR="00FF10C3" w:rsidRPr="008771D4" w:rsidRDefault="00FF10C3" w:rsidP="000F5152">
      <w:pPr>
        <w:pStyle w:val="BodyText"/>
        <w:ind w:left="360"/>
        <w:rPr>
          <w:ins w:id="628" w:author="Author"/>
          <w:u w:val="single"/>
        </w:rPr>
      </w:pPr>
      <w:ins w:id="629" w:author="Author">
        <w:r w:rsidRPr="008771D4">
          <w:rPr>
            <w:u w:val="single"/>
          </w:rPr>
          <w:t>Notable Inspection Findings</w:t>
        </w:r>
      </w:ins>
    </w:p>
    <w:p w14:paraId="184AE845" w14:textId="0B03630A" w:rsidR="00FF10C3" w:rsidRPr="008771D4" w:rsidRDefault="00FF10C3" w:rsidP="000F5152">
      <w:pPr>
        <w:pStyle w:val="ListBullet2"/>
        <w:rPr>
          <w:ins w:id="630" w:author="Author"/>
        </w:rPr>
      </w:pPr>
      <w:ins w:id="631" w:author="Author">
        <w:r w:rsidRPr="008771D4">
          <w:t>[Summarize findings that were issued during the assessment period.</w:t>
        </w:r>
      </w:ins>
      <w:r w:rsidR="00301DD1">
        <w:t xml:space="preserve"> </w:t>
      </w:r>
      <w:ins w:id="632" w:author="Author">
        <w:r w:rsidRPr="008771D4">
          <w:t>Include the actions that were identified or closed and those actions that remain open during the review period.</w:t>
        </w:r>
      </w:ins>
      <w:r w:rsidR="00301DD1">
        <w:t xml:space="preserve"> </w:t>
      </w:r>
      <w:ins w:id="633" w:author="Author">
        <w:r w:rsidRPr="008771D4">
          <w:t>This includes escalated enforcement, NOVs, NCVs, Confirmatory Action Letters, and Confirmatory Orders.</w:t>
        </w:r>
      </w:ins>
      <w:r w:rsidR="00301DD1">
        <w:t xml:space="preserve"> </w:t>
      </w:r>
      <w:ins w:id="634" w:author="Author">
        <w:r w:rsidRPr="008771D4">
          <w:t>Briefly explain each finding with only a few sentences of detail, avoiding generalizations.</w:t>
        </w:r>
      </w:ins>
      <w:r w:rsidR="00301DD1">
        <w:t xml:space="preserve"> </w:t>
      </w:r>
      <w:ins w:id="635" w:author="Author">
        <w:r w:rsidRPr="008771D4">
          <w:t>Each finding should have its own bullet and reference.</w:t>
        </w:r>
      </w:ins>
      <w:r w:rsidR="00301DD1">
        <w:t xml:space="preserve"> </w:t>
      </w:r>
      <w:ins w:id="636" w:author="Author">
        <w:r w:rsidRPr="008771D4">
          <w:t>State “none” if not applicable.]</w:t>
        </w:r>
      </w:ins>
    </w:p>
    <w:p w14:paraId="0CBD4C1A" w14:textId="5231AB47" w:rsidR="00FF10C3" w:rsidRPr="008771D4" w:rsidRDefault="00FF10C3" w:rsidP="000F5152">
      <w:pPr>
        <w:pStyle w:val="BodyText"/>
        <w:ind w:left="360"/>
        <w:rPr>
          <w:ins w:id="637" w:author="Author"/>
          <w:u w:val="single"/>
        </w:rPr>
      </w:pPr>
      <w:ins w:id="638" w:author="Author">
        <w:r w:rsidRPr="008771D4">
          <w:rPr>
            <w:u w:val="single"/>
          </w:rPr>
          <w:t>Performance Analysis for Area Needing Improvement (ANI)</w:t>
        </w:r>
      </w:ins>
    </w:p>
    <w:p w14:paraId="5D786869" w14:textId="0DB6B70C" w:rsidR="00FF10C3" w:rsidRPr="002845BB" w:rsidRDefault="00FF10C3" w:rsidP="000F5152">
      <w:pPr>
        <w:pStyle w:val="ListBullet2"/>
        <w:rPr>
          <w:ins w:id="639" w:author="Author"/>
        </w:rPr>
      </w:pPr>
      <w:ins w:id="640" w:author="Author">
        <w:r w:rsidRPr="008771D4">
          <w:t>[Identify whether performance warrants an identification of an ANI.</w:t>
        </w:r>
      </w:ins>
      <w:r w:rsidR="00301DD1">
        <w:t xml:space="preserve"> </w:t>
      </w:r>
      <w:ins w:id="641" w:author="Author">
        <w:r w:rsidRPr="008771D4">
          <w:t>Summarize performance concerns along with a basis for the conclusion.</w:t>
        </w:r>
      </w:ins>
      <w:r w:rsidR="00301DD1">
        <w:t xml:space="preserve"> </w:t>
      </w:r>
      <w:ins w:id="642" w:author="Author">
        <w:r w:rsidRPr="008771D4">
          <w:t>Justify why ANI is not warranted if multiple references are listed above.</w:t>
        </w:r>
      </w:ins>
      <w:r w:rsidR="00301DD1">
        <w:t xml:space="preserve"> </w:t>
      </w:r>
      <w:ins w:id="643" w:author="Author">
        <w:r w:rsidRPr="008771D4">
          <w:t>Delete section if no inspection findings are listed above.</w:t>
        </w:r>
        <w:r>
          <w:t xml:space="preserve"> NOTE: ANIs do not apply to applicants that do not have an established licensing basis.</w:t>
        </w:r>
        <w:r w:rsidRPr="008771D4">
          <w:t>]</w:t>
        </w:r>
        <w:r>
          <w:t xml:space="preserve"> </w:t>
        </w:r>
      </w:ins>
    </w:p>
    <w:p w14:paraId="6F4A7EE0" w14:textId="64148670" w:rsidR="00FF10C3" w:rsidRPr="008771D4" w:rsidRDefault="00FF10C3" w:rsidP="000F5152">
      <w:pPr>
        <w:pStyle w:val="BodyText"/>
        <w:ind w:left="360"/>
        <w:rPr>
          <w:ins w:id="644" w:author="Author"/>
          <w:u w:val="single"/>
        </w:rPr>
      </w:pPr>
      <w:ins w:id="645" w:author="Author">
        <w:r w:rsidRPr="008771D4">
          <w:rPr>
            <w:u w:val="single"/>
          </w:rPr>
          <w:t xml:space="preserve">Inspection Effort Recommendation </w:t>
        </w:r>
      </w:ins>
    </w:p>
    <w:p w14:paraId="445EF9CF" w14:textId="61B9001B" w:rsidR="00FF10C3" w:rsidRPr="008771D4" w:rsidRDefault="00FF10C3" w:rsidP="000F5152">
      <w:pPr>
        <w:pStyle w:val="ListBullet2"/>
        <w:rPr>
          <w:ins w:id="646" w:author="Author"/>
        </w:rPr>
      </w:pPr>
      <w:ins w:id="647" w:author="Author">
        <w:r w:rsidRPr="008771D4">
          <w:t>[Provide an estimate of changes in NRC inspection effort (e.g. focus, emphasis, resources, frequency) for this performance area.</w:t>
        </w:r>
      </w:ins>
      <w:r w:rsidR="00301DD1">
        <w:t xml:space="preserve"> </w:t>
      </w:r>
      <w:ins w:id="648" w:author="Author">
        <w:r w:rsidRPr="008771D4">
          <w:t>Delete section if not applicable.]</w:t>
        </w:r>
      </w:ins>
    </w:p>
    <w:p w14:paraId="0AA25A69" w14:textId="1FE99DFA" w:rsidR="00FF10C3" w:rsidRPr="008771D4" w:rsidRDefault="00FF10C3" w:rsidP="000F5152">
      <w:pPr>
        <w:pStyle w:val="ListBullet2"/>
        <w:rPr>
          <w:ins w:id="649" w:author="Author"/>
        </w:rPr>
      </w:pPr>
      <w:ins w:id="650" w:author="Author">
        <w:r w:rsidRPr="008771D4">
          <w:t>[Provide an estimate of resources necessary to address any ANIs.</w:t>
        </w:r>
      </w:ins>
      <w:r w:rsidR="00301DD1">
        <w:t xml:space="preserve"> </w:t>
      </w:r>
      <w:ins w:id="651" w:author="Author">
        <w:r w:rsidRPr="008771D4">
          <w:t>Delete section if not applicable.]</w:t>
        </w:r>
      </w:ins>
    </w:p>
    <w:p w14:paraId="11732A51" w14:textId="77777777" w:rsidR="00FF10C3" w:rsidRPr="008771D4" w:rsidRDefault="00FF10C3" w:rsidP="000F5152">
      <w:pPr>
        <w:pStyle w:val="BodyText"/>
        <w:ind w:left="360"/>
        <w:rPr>
          <w:ins w:id="652" w:author="Author"/>
          <w:u w:val="single"/>
        </w:rPr>
      </w:pPr>
      <w:ins w:id="653" w:author="Author">
        <w:r w:rsidRPr="008771D4">
          <w:rPr>
            <w:u w:val="single"/>
          </w:rPr>
          <w:t>Results from previous Licensee Performance Reviews</w:t>
        </w:r>
      </w:ins>
    </w:p>
    <w:p w14:paraId="31955108" w14:textId="51010216" w:rsidR="00FF10C3" w:rsidRPr="008771D4" w:rsidRDefault="00FF10C3" w:rsidP="000F5152">
      <w:pPr>
        <w:pStyle w:val="ListBullet2"/>
        <w:rPr>
          <w:ins w:id="654" w:author="Author"/>
        </w:rPr>
      </w:pPr>
      <w:ins w:id="655" w:author="Author">
        <w:r w:rsidRPr="008771D4">
          <w:t>[Briefly summarize results from last LPR letter.</w:t>
        </w:r>
      </w:ins>
      <w:r w:rsidR="00301DD1">
        <w:t xml:space="preserve"> </w:t>
      </w:r>
      <w:ins w:id="656" w:author="Author">
        <w:r w:rsidRPr="008771D4">
          <w:t>Discuss about prior review period ANI if any.</w:t>
        </w:r>
      </w:ins>
      <w:r w:rsidR="00301DD1">
        <w:t xml:space="preserve"> </w:t>
      </w:r>
      <w:ins w:id="657" w:author="Author">
        <w:r w:rsidRPr="008771D4">
          <w:t>Identify ANI and note what action licensee has taken or is taking to resolve the issue or prevent recurrence.</w:t>
        </w:r>
      </w:ins>
      <w:r w:rsidR="00301DD1">
        <w:t xml:space="preserve"> </w:t>
      </w:r>
      <w:ins w:id="658" w:author="Author">
        <w:r w:rsidRPr="008771D4">
          <w:t xml:space="preserve">Delete section if an ANI or increased resources were not applicable.] </w:t>
        </w:r>
      </w:ins>
    </w:p>
    <w:p w14:paraId="4852733A" w14:textId="77777777" w:rsidR="00FF10C3" w:rsidRPr="008E43A5" w:rsidRDefault="00FF10C3" w:rsidP="00FF10C3">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ins w:id="659" w:author="Author"/>
          <w:rFonts w:cs="Arial"/>
          <w:bCs/>
          <w:szCs w:val="22"/>
          <w:u w:val="single"/>
        </w:rPr>
      </w:pPr>
      <w:ins w:id="660" w:author="Author">
        <w:r w:rsidRPr="008E43A5">
          <w:rPr>
            <w:rFonts w:cs="Arial"/>
            <w:bCs/>
            <w:szCs w:val="22"/>
            <w:u w:val="single"/>
          </w:rPr>
          <w:lastRenderedPageBreak/>
          <w:t xml:space="preserve">Repeat sections above for the </w:t>
        </w:r>
        <w:r>
          <w:rPr>
            <w:rFonts w:cs="Arial"/>
            <w:bCs/>
            <w:szCs w:val="22"/>
            <w:u w:val="single"/>
          </w:rPr>
          <w:t xml:space="preserve">Construction </w:t>
        </w:r>
        <w:r w:rsidRPr="008E43A5">
          <w:rPr>
            <w:rFonts w:cs="Arial"/>
            <w:bCs/>
            <w:szCs w:val="22"/>
            <w:u w:val="single"/>
          </w:rPr>
          <w:t xml:space="preserve">Performance Areas of </w:t>
        </w:r>
        <w:r w:rsidRPr="00287066">
          <w:rPr>
            <w:rFonts w:cs="Arial"/>
            <w:bCs/>
            <w:szCs w:val="22"/>
            <w:u w:val="single"/>
          </w:rPr>
          <w:t>Facility Construction and Pre-Operation</w:t>
        </w:r>
        <w:r>
          <w:rPr>
            <w:rFonts w:cs="Arial"/>
            <w:bCs/>
            <w:szCs w:val="22"/>
            <w:u w:val="single"/>
          </w:rPr>
          <w:t xml:space="preserve">, </w:t>
        </w:r>
        <w:r w:rsidRPr="008E43A5">
          <w:rPr>
            <w:rFonts w:cs="Arial"/>
            <w:bCs/>
            <w:szCs w:val="22"/>
            <w:u w:val="single"/>
          </w:rPr>
          <w:t>Facility Support</w:t>
        </w:r>
        <w:r>
          <w:rPr>
            <w:rFonts w:cs="Arial"/>
            <w:bCs/>
            <w:szCs w:val="22"/>
            <w:u w:val="single"/>
          </w:rPr>
          <w:t xml:space="preserve">, and </w:t>
        </w:r>
        <w:r w:rsidRPr="00267AED">
          <w:rPr>
            <w:rFonts w:cs="Arial"/>
            <w:bCs/>
            <w:szCs w:val="22"/>
            <w:u w:val="single"/>
          </w:rPr>
          <w:t>Safeguards and Security</w:t>
        </w:r>
        <w:r w:rsidRPr="008E43A5">
          <w:rPr>
            <w:rFonts w:cs="Arial"/>
            <w:bCs/>
            <w:szCs w:val="22"/>
            <w:u w:val="single"/>
          </w:rPr>
          <w:t>.</w:t>
        </w:r>
      </w:ins>
    </w:p>
    <w:p w14:paraId="190B2A5B" w14:textId="67911006" w:rsidR="00FF10C3" w:rsidRPr="008E43A5" w:rsidRDefault="00FF10C3" w:rsidP="000F5152">
      <w:pPr>
        <w:pStyle w:val="BodyText"/>
        <w:spacing w:before="440"/>
        <w:rPr>
          <w:ins w:id="661" w:author="Author"/>
          <w:bCs/>
          <w:u w:val="single"/>
        </w:rPr>
      </w:pPr>
      <w:ins w:id="662" w:author="Author">
        <w:r w:rsidRPr="008E43A5">
          <w:rPr>
            <w:bCs/>
            <w:u w:val="single"/>
          </w:rPr>
          <w:t>PERFORMANCE AREA: OTHER AREAS</w:t>
        </w:r>
      </w:ins>
    </w:p>
    <w:p w14:paraId="195C5B88" w14:textId="77777777" w:rsidR="00FF10C3" w:rsidRPr="008771D4" w:rsidRDefault="00FF10C3" w:rsidP="00F36C49">
      <w:pPr>
        <w:pStyle w:val="BodyText"/>
        <w:rPr>
          <w:ins w:id="663" w:author="Author"/>
        </w:rPr>
      </w:pPr>
      <w:ins w:id="664" w:author="Author">
        <w:r w:rsidRPr="008771D4">
          <w:t>This area is comprised of special issues.</w:t>
        </w:r>
      </w:ins>
    </w:p>
    <w:p w14:paraId="5EF9CE75" w14:textId="77777777" w:rsidR="00FF10C3" w:rsidRPr="008771D4" w:rsidRDefault="00FF10C3" w:rsidP="000F5152">
      <w:pPr>
        <w:pStyle w:val="BodyText"/>
        <w:ind w:left="360"/>
        <w:rPr>
          <w:ins w:id="665" w:author="Author"/>
          <w:u w:val="single"/>
        </w:rPr>
      </w:pPr>
      <w:ins w:id="666" w:author="Author">
        <w:r w:rsidRPr="008771D4">
          <w:rPr>
            <w:u w:val="single"/>
          </w:rPr>
          <w:t>Notable Issues</w:t>
        </w:r>
      </w:ins>
    </w:p>
    <w:p w14:paraId="307256C4" w14:textId="77777777" w:rsidR="00FF10C3" w:rsidRPr="008771D4" w:rsidRDefault="00FF10C3" w:rsidP="00594505">
      <w:pPr>
        <w:pStyle w:val="BodyText"/>
        <w:ind w:left="360"/>
        <w:rPr>
          <w:ins w:id="667" w:author="Author"/>
        </w:rPr>
      </w:pPr>
    </w:p>
    <w:p w14:paraId="586FB193" w14:textId="77777777" w:rsidR="00FF10C3" w:rsidRPr="008771D4" w:rsidRDefault="00FF10C3" w:rsidP="000F5152">
      <w:pPr>
        <w:pStyle w:val="BodyText"/>
        <w:ind w:left="360"/>
        <w:rPr>
          <w:ins w:id="668" w:author="Author"/>
        </w:rPr>
      </w:pPr>
      <w:ins w:id="669" w:author="Author">
        <w:r w:rsidRPr="008771D4">
          <w:rPr>
            <w:u w:val="single"/>
          </w:rPr>
          <w:t xml:space="preserve">Recommended Inspection Effort </w:t>
        </w:r>
      </w:ins>
    </w:p>
    <w:p w14:paraId="4FFC47A4" w14:textId="77777777" w:rsidR="00FF10C3" w:rsidRPr="008771D4" w:rsidRDefault="00FF10C3" w:rsidP="00594505">
      <w:pPr>
        <w:pStyle w:val="BodyText"/>
        <w:ind w:left="360"/>
        <w:rPr>
          <w:ins w:id="670" w:author="Author"/>
        </w:rPr>
      </w:pPr>
    </w:p>
    <w:p w14:paraId="0E78DA7E" w14:textId="77777777" w:rsidR="00FF10C3" w:rsidRPr="008771D4" w:rsidRDefault="00FF10C3" w:rsidP="000F5152">
      <w:pPr>
        <w:pStyle w:val="BodyText"/>
        <w:ind w:left="360"/>
        <w:rPr>
          <w:ins w:id="671" w:author="Author"/>
          <w:u w:val="single"/>
        </w:rPr>
      </w:pPr>
      <w:ins w:id="672" w:author="Author">
        <w:r w:rsidRPr="008771D4">
          <w:rPr>
            <w:u w:val="single"/>
          </w:rPr>
          <w:t>Results from previous Licensee Performance Reviews</w:t>
        </w:r>
      </w:ins>
    </w:p>
    <w:p w14:paraId="618E3367" w14:textId="63A6A933" w:rsidR="00FF10C3" w:rsidRPr="008771D4" w:rsidRDefault="00FF10C3" w:rsidP="00594505">
      <w:pPr>
        <w:pStyle w:val="BodyText"/>
        <w:ind w:left="360"/>
        <w:rPr>
          <w:ins w:id="673" w:author="Author"/>
          <w:u w:val="single"/>
        </w:rPr>
      </w:pPr>
      <w:ins w:id="674" w:author="Author">
        <w:r w:rsidRPr="008771D4">
          <w:t>[Include discussion on previous review period ANI if any.</w:t>
        </w:r>
      </w:ins>
      <w:r w:rsidR="00301DD1">
        <w:t xml:space="preserve"> </w:t>
      </w:r>
      <w:ins w:id="675" w:author="Author">
        <w:r w:rsidRPr="008771D4">
          <w:t>Indicate the ANI and how the licensee has taken action or is taking action to resolve the issue or to prevent recurrence.]</w:t>
        </w:r>
      </w:ins>
    </w:p>
    <w:p w14:paraId="1669C3FF" w14:textId="77777777" w:rsidR="001D4CB7" w:rsidRDefault="001D4CB7" w:rsidP="00594505">
      <w:pPr>
        <w:pStyle w:val="BodyText"/>
      </w:pPr>
    </w:p>
    <w:p w14:paraId="568FBA81" w14:textId="7833544E" w:rsidR="00AA5E36" w:rsidRDefault="00AA5E36" w:rsidP="00594505">
      <w:pPr>
        <w:pStyle w:val="BodyText"/>
        <w:sectPr w:rsidR="00AA5E36" w:rsidSect="00E42597">
          <w:headerReference w:type="default" r:id="rId24"/>
          <w:headerReference w:type="first" r:id="rId25"/>
          <w:pgSz w:w="12240" w:h="15840"/>
          <w:pgMar w:top="1440" w:right="1440" w:bottom="1440" w:left="1440" w:header="720" w:footer="720" w:gutter="0"/>
          <w:cols w:space="720"/>
          <w:docGrid w:linePitch="360"/>
        </w:sectPr>
      </w:pPr>
    </w:p>
    <w:p w14:paraId="1B1DB29D" w14:textId="4C628D1C" w:rsidR="00FF10C3" w:rsidRPr="008771D4" w:rsidRDefault="00F751BF" w:rsidP="00F803BA">
      <w:pPr>
        <w:pStyle w:val="attachmenttitle"/>
        <w:rPr>
          <w:ins w:id="676" w:author="Author"/>
        </w:rPr>
      </w:pPr>
      <w:bookmarkStart w:id="677" w:name="_Toc201565120"/>
      <w:r w:rsidRPr="008771D4">
        <w:lastRenderedPageBreak/>
        <w:t>E</w:t>
      </w:r>
      <w:r w:rsidR="009C2226">
        <w:t>xhibit</w:t>
      </w:r>
      <w:r w:rsidRPr="008771D4">
        <w:t xml:space="preserve"> 3</w:t>
      </w:r>
      <w:bookmarkEnd w:id="612"/>
      <w:r w:rsidR="00181505">
        <w:t>.0</w:t>
      </w:r>
      <w:r w:rsidR="00AF119B">
        <w:t>:</w:t>
      </w:r>
      <w:ins w:id="678" w:author="Author">
        <w:r w:rsidR="00AF119B">
          <w:t xml:space="preserve"> </w:t>
        </w:r>
      </w:ins>
      <w:r w:rsidR="00181505">
        <w:t>I</w:t>
      </w:r>
      <w:r w:rsidR="008404B8" w:rsidRPr="008771D4">
        <w:t xml:space="preserve">nspection </w:t>
      </w:r>
      <w:r w:rsidR="008404B8">
        <w:t>a</w:t>
      </w:r>
      <w:r w:rsidR="008404B8" w:rsidRPr="008771D4">
        <w:t>nd Licensing Responsibil</w:t>
      </w:r>
      <w:r w:rsidR="008404B8">
        <w:t>i</w:t>
      </w:r>
      <w:r w:rsidR="008404B8" w:rsidRPr="008771D4">
        <w:t>ties</w:t>
      </w:r>
      <w:r w:rsidR="008404B8">
        <w:t xml:space="preserve"> </w:t>
      </w:r>
      <w:r w:rsidR="008404B8" w:rsidRPr="008771D4">
        <w:t xml:space="preserve">During Assessment </w:t>
      </w:r>
      <w:r w:rsidR="00420374">
        <w:br/>
      </w:r>
      <w:ins w:id="679" w:author="Author">
        <w:r w:rsidR="00FF10C3" w:rsidRPr="008771D4">
          <w:t>Period</w:t>
        </w:r>
        <w:r w:rsidR="00FF10C3">
          <w:t xml:space="preserve"> for Existing Licensee (IMC 2600)</w:t>
        </w:r>
        <w:bookmarkEnd w:id="677"/>
      </w:ins>
    </w:p>
    <w:tbl>
      <w:tblPr>
        <w:tblW w:w="97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555"/>
        <w:gridCol w:w="3033"/>
        <w:gridCol w:w="3150"/>
      </w:tblGrid>
      <w:tr w:rsidR="00F751BF" w:rsidRPr="008771D4" w14:paraId="4D979F6E" w14:textId="77777777" w:rsidTr="007D5CD5">
        <w:trPr>
          <w:trHeight w:val="1347"/>
        </w:trPr>
        <w:tc>
          <w:tcPr>
            <w:tcW w:w="3555" w:type="dxa"/>
            <w:tcBorders>
              <w:top w:val="double" w:sz="4" w:space="0" w:color="auto"/>
            </w:tcBorders>
            <w:tcMar>
              <w:top w:w="58" w:type="dxa"/>
              <w:left w:w="58" w:type="dxa"/>
              <w:bottom w:w="58" w:type="dxa"/>
              <w:right w:w="58" w:type="dxa"/>
            </w:tcMar>
            <w:vAlign w:val="center"/>
          </w:tcPr>
          <w:p w14:paraId="4D979F65" w14:textId="77777777" w:rsidR="00F751BF" w:rsidRPr="009F65A2" w:rsidRDefault="00F751BF" w:rsidP="00492288">
            <w:pPr>
              <w:pStyle w:val="BodyText-table"/>
            </w:pPr>
            <w:r w:rsidRPr="009F65A2">
              <w:t>PERFORMANCE AREA</w:t>
            </w:r>
          </w:p>
        </w:tc>
        <w:tc>
          <w:tcPr>
            <w:tcW w:w="3033" w:type="dxa"/>
            <w:tcBorders>
              <w:top w:val="double" w:sz="4" w:space="0" w:color="auto"/>
            </w:tcBorders>
            <w:tcMar>
              <w:top w:w="58" w:type="dxa"/>
              <w:left w:w="58" w:type="dxa"/>
              <w:bottom w:w="58" w:type="dxa"/>
              <w:right w:w="58" w:type="dxa"/>
            </w:tcMar>
            <w:vAlign w:val="center"/>
          </w:tcPr>
          <w:p w14:paraId="4D979F69" w14:textId="39BECF52" w:rsidR="00F751BF" w:rsidRPr="008E43A5" w:rsidRDefault="00F751BF" w:rsidP="007332FF">
            <w:pPr>
              <w:pStyle w:val="BodyText-table"/>
            </w:pPr>
            <w:r w:rsidRPr="009F65A2">
              <w:t>LEAD RESPONSIBILITY (</w:t>
            </w:r>
            <w:r w:rsidR="00412125" w:rsidRPr="009F65A2">
              <w:t>DFM</w:t>
            </w:r>
            <w:r w:rsidRPr="009F65A2">
              <w:t>)</w:t>
            </w:r>
          </w:p>
        </w:tc>
        <w:tc>
          <w:tcPr>
            <w:tcW w:w="3150" w:type="dxa"/>
            <w:tcBorders>
              <w:top w:val="double" w:sz="4" w:space="0" w:color="auto"/>
            </w:tcBorders>
            <w:tcMar>
              <w:top w:w="58" w:type="dxa"/>
              <w:left w:w="58" w:type="dxa"/>
              <w:bottom w:w="58" w:type="dxa"/>
              <w:right w:w="58" w:type="dxa"/>
            </w:tcMar>
            <w:vAlign w:val="center"/>
          </w:tcPr>
          <w:p w14:paraId="4D979F6D" w14:textId="53640E8B" w:rsidR="00F751BF" w:rsidRPr="008E43A5" w:rsidRDefault="00F751BF" w:rsidP="007332FF">
            <w:pPr>
              <w:pStyle w:val="BodyText-table"/>
            </w:pPr>
            <w:r w:rsidRPr="009F65A2">
              <w:t>LEAD RESPONSIBILITY</w:t>
            </w:r>
            <w:r w:rsidR="00C716B3" w:rsidRPr="009F65A2">
              <w:t xml:space="preserve"> </w:t>
            </w:r>
            <w:r w:rsidRPr="009F65A2">
              <w:t>(RII)</w:t>
            </w:r>
          </w:p>
        </w:tc>
      </w:tr>
      <w:tr w:rsidR="00F751BF" w:rsidRPr="008771D4" w14:paraId="4D979F73" w14:textId="77777777" w:rsidTr="007D5CD5">
        <w:trPr>
          <w:trHeight w:val="432"/>
        </w:trPr>
        <w:tc>
          <w:tcPr>
            <w:tcW w:w="3555" w:type="dxa"/>
            <w:tcMar>
              <w:top w:w="58" w:type="dxa"/>
              <w:left w:w="58" w:type="dxa"/>
              <w:bottom w:w="58" w:type="dxa"/>
              <w:right w:w="58" w:type="dxa"/>
            </w:tcMar>
            <w:vAlign w:val="center"/>
          </w:tcPr>
          <w:p w14:paraId="4D979F6F" w14:textId="77777777" w:rsidR="00F751BF" w:rsidRPr="009F65A2" w:rsidRDefault="00F751BF" w:rsidP="00492288">
            <w:pPr>
              <w:pStyle w:val="BodyText-table"/>
            </w:pPr>
            <w:r w:rsidRPr="009F65A2">
              <w:t>Safety Operations</w:t>
            </w:r>
          </w:p>
        </w:tc>
        <w:tc>
          <w:tcPr>
            <w:tcW w:w="3033" w:type="dxa"/>
            <w:shd w:val="pct25" w:color="auto" w:fill="auto"/>
            <w:tcMar>
              <w:top w:w="58" w:type="dxa"/>
              <w:left w:w="58" w:type="dxa"/>
              <w:bottom w:w="58" w:type="dxa"/>
              <w:right w:w="58" w:type="dxa"/>
            </w:tcMar>
            <w:vAlign w:val="center"/>
          </w:tcPr>
          <w:p w14:paraId="4D979F71" w14:textId="77777777" w:rsidR="00F751BF" w:rsidRPr="008771D4" w:rsidRDefault="00F751BF" w:rsidP="00492288">
            <w:pPr>
              <w:pStyle w:val="BodyText-table"/>
            </w:pPr>
          </w:p>
        </w:tc>
        <w:tc>
          <w:tcPr>
            <w:tcW w:w="3150" w:type="dxa"/>
            <w:shd w:val="pct25" w:color="auto" w:fill="auto"/>
            <w:tcMar>
              <w:top w:w="58" w:type="dxa"/>
              <w:left w:w="58" w:type="dxa"/>
              <w:bottom w:w="58" w:type="dxa"/>
              <w:right w:w="58" w:type="dxa"/>
            </w:tcMar>
          </w:tcPr>
          <w:p w14:paraId="4D979F72" w14:textId="77777777" w:rsidR="00F751BF" w:rsidRPr="008771D4" w:rsidRDefault="00F751BF" w:rsidP="00492288">
            <w:pPr>
              <w:pStyle w:val="BodyText-table"/>
            </w:pPr>
          </w:p>
        </w:tc>
      </w:tr>
      <w:tr w:rsidR="00F751BF" w:rsidRPr="008771D4" w14:paraId="4D979F77" w14:textId="77777777" w:rsidTr="007D5CD5">
        <w:trPr>
          <w:trHeight w:val="720"/>
        </w:trPr>
        <w:tc>
          <w:tcPr>
            <w:tcW w:w="3555" w:type="dxa"/>
            <w:tcMar>
              <w:top w:w="58" w:type="dxa"/>
              <w:left w:w="58" w:type="dxa"/>
              <w:bottom w:w="58" w:type="dxa"/>
              <w:right w:w="58" w:type="dxa"/>
            </w:tcMar>
            <w:vAlign w:val="center"/>
          </w:tcPr>
          <w:p w14:paraId="4D979F74" w14:textId="5A765002" w:rsidR="00F751BF" w:rsidRPr="008771D4" w:rsidRDefault="00F751BF" w:rsidP="00CE6BD4">
            <w:pPr>
              <w:pStyle w:val="BodyText-table"/>
            </w:pPr>
            <w:r w:rsidRPr="008771D4">
              <w:t>Plant Operations</w:t>
            </w:r>
          </w:p>
        </w:tc>
        <w:tc>
          <w:tcPr>
            <w:tcW w:w="3033" w:type="dxa"/>
            <w:tcMar>
              <w:top w:w="58" w:type="dxa"/>
              <w:left w:w="58" w:type="dxa"/>
              <w:bottom w:w="58" w:type="dxa"/>
              <w:right w:w="58" w:type="dxa"/>
            </w:tcMar>
          </w:tcPr>
          <w:p w14:paraId="4D979F75" w14:textId="77777777" w:rsidR="00F751BF" w:rsidRPr="008771D4" w:rsidRDefault="00F751BF" w:rsidP="00DA52DB">
            <w:pPr>
              <w:pStyle w:val="BodyText-table"/>
            </w:pPr>
          </w:p>
        </w:tc>
        <w:tc>
          <w:tcPr>
            <w:tcW w:w="3150" w:type="dxa"/>
            <w:tcMar>
              <w:top w:w="58" w:type="dxa"/>
              <w:left w:w="58" w:type="dxa"/>
              <w:bottom w:w="58" w:type="dxa"/>
              <w:right w:w="58" w:type="dxa"/>
            </w:tcMar>
          </w:tcPr>
          <w:p w14:paraId="4D979F76" w14:textId="77777777" w:rsidR="00F751BF" w:rsidRPr="008771D4" w:rsidRDefault="00F751BF" w:rsidP="00DA52DB">
            <w:pPr>
              <w:pStyle w:val="BodyText-table"/>
            </w:pPr>
          </w:p>
        </w:tc>
      </w:tr>
      <w:tr w:rsidR="00F751BF" w:rsidRPr="008771D4" w14:paraId="4D979F7E" w14:textId="77777777" w:rsidTr="007D5CD5">
        <w:trPr>
          <w:trHeight w:val="720"/>
        </w:trPr>
        <w:tc>
          <w:tcPr>
            <w:tcW w:w="3555" w:type="dxa"/>
            <w:tcMar>
              <w:top w:w="58" w:type="dxa"/>
              <w:left w:w="58" w:type="dxa"/>
              <w:bottom w:w="58" w:type="dxa"/>
              <w:right w:w="58" w:type="dxa"/>
            </w:tcMar>
            <w:vAlign w:val="center"/>
          </w:tcPr>
          <w:p w14:paraId="4D979F7A" w14:textId="0EA9A03F" w:rsidR="00F751BF" w:rsidRPr="008771D4" w:rsidRDefault="00F751BF" w:rsidP="00F5717A">
            <w:pPr>
              <w:pStyle w:val="BodyText-table"/>
            </w:pPr>
            <w:r w:rsidRPr="008771D4">
              <w:t>Nuclear Criticality Safety</w:t>
            </w:r>
          </w:p>
        </w:tc>
        <w:tc>
          <w:tcPr>
            <w:tcW w:w="3033" w:type="dxa"/>
            <w:tcMar>
              <w:top w:w="58" w:type="dxa"/>
              <w:left w:w="58" w:type="dxa"/>
              <w:bottom w:w="58" w:type="dxa"/>
              <w:right w:w="58" w:type="dxa"/>
            </w:tcMar>
          </w:tcPr>
          <w:p w14:paraId="4D979F7C" w14:textId="77777777" w:rsidR="00F751BF" w:rsidRPr="008771D4" w:rsidRDefault="00F751BF" w:rsidP="00DA52DB">
            <w:pPr>
              <w:pStyle w:val="BodyText-table"/>
            </w:pPr>
          </w:p>
        </w:tc>
        <w:tc>
          <w:tcPr>
            <w:tcW w:w="3150" w:type="dxa"/>
            <w:tcMar>
              <w:top w:w="58" w:type="dxa"/>
              <w:left w:w="58" w:type="dxa"/>
              <w:bottom w:w="58" w:type="dxa"/>
              <w:right w:w="58" w:type="dxa"/>
            </w:tcMar>
          </w:tcPr>
          <w:p w14:paraId="4D979F7D" w14:textId="77777777" w:rsidR="00F751BF" w:rsidRPr="008771D4" w:rsidRDefault="00F751BF" w:rsidP="00DA52DB">
            <w:pPr>
              <w:pStyle w:val="BodyText-table"/>
            </w:pPr>
          </w:p>
        </w:tc>
      </w:tr>
      <w:tr w:rsidR="00F751BF" w:rsidRPr="008771D4" w14:paraId="4D979F85" w14:textId="77777777" w:rsidTr="007D5CD5">
        <w:trPr>
          <w:trHeight w:val="720"/>
        </w:trPr>
        <w:tc>
          <w:tcPr>
            <w:tcW w:w="3555" w:type="dxa"/>
            <w:tcMar>
              <w:top w:w="58" w:type="dxa"/>
              <w:left w:w="58" w:type="dxa"/>
              <w:bottom w:w="58" w:type="dxa"/>
              <w:right w:w="58" w:type="dxa"/>
            </w:tcMar>
            <w:vAlign w:val="center"/>
          </w:tcPr>
          <w:p w14:paraId="4D979F81" w14:textId="283DD28E" w:rsidR="00F751BF" w:rsidRPr="008771D4" w:rsidRDefault="00F751BF" w:rsidP="00F5717A">
            <w:pPr>
              <w:pStyle w:val="BodyText-table"/>
            </w:pPr>
            <w:r w:rsidRPr="008771D4">
              <w:t>Fire Protection</w:t>
            </w:r>
          </w:p>
        </w:tc>
        <w:tc>
          <w:tcPr>
            <w:tcW w:w="3033" w:type="dxa"/>
            <w:tcMar>
              <w:top w:w="58" w:type="dxa"/>
              <w:left w:w="58" w:type="dxa"/>
              <w:bottom w:w="58" w:type="dxa"/>
              <w:right w:w="58" w:type="dxa"/>
            </w:tcMar>
          </w:tcPr>
          <w:p w14:paraId="4D979F83" w14:textId="77777777" w:rsidR="00F751BF" w:rsidRPr="008771D4" w:rsidRDefault="00F751BF" w:rsidP="00DA52DB">
            <w:pPr>
              <w:pStyle w:val="BodyText-table"/>
            </w:pPr>
          </w:p>
        </w:tc>
        <w:tc>
          <w:tcPr>
            <w:tcW w:w="3150" w:type="dxa"/>
            <w:tcMar>
              <w:top w:w="58" w:type="dxa"/>
              <w:left w:w="58" w:type="dxa"/>
              <w:bottom w:w="58" w:type="dxa"/>
              <w:right w:w="58" w:type="dxa"/>
            </w:tcMar>
          </w:tcPr>
          <w:p w14:paraId="4D979F84" w14:textId="77777777" w:rsidR="00F751BF" w:rsidRPr="008771D4" w:rsidRDefault="00F751BF" w:rsidP="00DA52DB">
            <w:pPr>
              <w:pStyle w:val="BodyText-table"/>
            </w:pPr>
          </w:p>
        </w:tc>
      </w:tr>
      <w:tr w:rsidR="00F751BF" w:rsidRPr="008771D4" w14:paraId="4D979F88" w14:textId="77777777" w:rsidTr="007D5CD5">
        <w:tc>
          <w:tcPr>
            <w:tcW w:w="6588" w:type="dxa"/>
            <w:gridSpan w:val="2"/>
            <w:shd w:val="pct25" w:color="auto" w:fill="auto"/>
            <w:tcMar>
              <w:top w:w="58" w:type="dxa"/>
              <w:left w:w="58" w:type="dxa"/>
              <w:bottom w:w="58" w:type="dxa"/>
              <w:right w:w="58" w:type="dxa"/>
            </w:tcMar>
            <w:vAlign w:val="center"/>
          </w:tcPr>
          <w:p w14:paraId="4D979F86" w14:textId="77777777" w:rsidR="00F751BF" w:rsidRPr="008771D4" w:rsidRDefault="00F751BF" w:rsidP="00492288">
            <w:pPr>
              <w:pStyle w:val="BodyText-table"/>
            </w:pPr>
          </w:p>
        </w:tc>
        <w:tc>
          <w:tcPr>
            <w:tcW w:w="3150" w:type="dxa"/>
            <w:shd w:val="pct25" w:color="auto" w:fill="auto"/>
            <w:tcMar>
              <w:top w:w="58" w:type="dxa"/>
              <w:left w:w="58" w:type="dxa"/>
              <w:bottom w:w="58" w:type="dxa"/>
              <w:right w:w="58" w:type="dxa"/>
            </w:tcMar>
          </w:tcPr>
          <w:p w14:paraId="4D979F87" w14:textId="77777777" w:rsidR="00F751BF" w:rsidRPr="008771D4" w:rsidRDefault="00F751BF" w:rsidP="00492288">
            <w:pPr>
              <w:pStyle w:val="BodyText-table"/>
            </w:pPr>
          </w:p>
        </w:tc>
      </w:tr>
      <w:tr w:rsidR="00F751BF" w:rsidRPr="008771D4" w14:paraId="4D979F8C" w14:textId="77777777" w:rsidTr="007D5CD5">
        <w:trPr>
          <w:trHeight w:val="432"/>
        </w:trPr>
        <w:tc>
          <w:tcPr>
            <w:tcW w:w="3555" w:type="dxa"/>
            <w:tcMar>
              <w:top w:w="58" w:type="dxa"/>
              <w:left w:w="58" w:type="dxa"/>
              <w:bottom w:w="58" w:type="dxa"/>
              <w:right w:w="58" w:type="dxa"/>
            </w:tcMar>
            <w:vAlign w:val="center"/>
          </w:tcPr>
          <w:p w14:paraId="4D979F89" w14:textId="77777777" w:rsidR="00F751BF" w:rsidRPr="00E50FF5" w:rsidRDefault="00F751BF" w:rsidP="00492288">
            <w:pPr>
              <w:pStyle w:val="BodyText-table"/>
            </w:pPr>
            <w:r w:rsidRPr="00E50FF5">
              <w:t>Safeguards</w:t>
            </w:r>
          </w:p>
        </w:tc>
        <w:tc>
          <w:tcPr>
            <w:tcW w:w="3033" w:type="dxa"/>
            <w:shd w:val="pct25" w:color="auto" w:fill="auto"/>
            <w:tcMar>
              <w:top w:w="58" w:type="dxa"/>
              <w:left w:w="58" w:type="dxa"/>
              <w:bottom w:w="58" w:type="dxa"/>
              <w:right w:w="58" w:type="dxa"/>
            </w:tcMar>
            <w:vAlign w:val="center"/>
          </w:tcPr>
          <w:p w14:paraId="4D979F8A" w14:textId="77777777" w:rsidR="00F751BF" w:rsidRPr="008771D4" w:rsidRDefault="00F751BF" w:rsidP="00492288">
            <w:pPr>
              <w:pStyle w:val="BodyText-table"/>
            </w:pPr>
          </w:p>
        </w:tc>
        <w:tc>
          <w:tcPr>
            <w:tcW w:w="3150" w:type="dxa"/>
            <w:shd w:val="pct25" w:color="auto" w:fill="auto"/>
            <w:tcMar>
              <w:top w:w="58" w:type="dxa"/>
              <w:left w:w="58" w:type="dxa"/>
              <w:bottom w:w="58" w:type="dxa"/>
              <w:right w:w="58" w:type="dxa"/>
            </w:tcMar>
          </w:tcPr>
          <w:p w14:paraId="4D979F8B" w14:textId="77777777" w:rsidR="00F751BF" w:rsidRPr="008771D4" w:rsidRDefault="00F751BF" w:rsidP="00492288">
            <w:pPr>
              <w:pStyle w:val="BodyText-table"/>
            </w:pPr>
          </w:p>
        </w:tc>
      </w:tr>
      <w:tr w:rsidR="00F751BF" w:rsidRPr="008771D4" w14:paraId="4D979F93" w14:textId="77777777" w:rsidTr="007D5CD5">
        <w:trPr>
          <w:trHeight w:val="720"/>
        </w:trPr>
        <w:tc>
          <w:tcPr>
            <w:tcW w:w="3555" w:type="dxa"/>
            <w:tcMar>
              <w:top w:w="58" w:type="dxa"/>
              <w:left w:w="58" w:type="dxa"/>
              <w:bottom w:w="58" w:type="dxa"/>
              <w:right w:w="58" w:type="dxa"/>
            </w:tcMar>
            <w:vAlign w:val="center"/>
          </w:tcPr>
          <w:p w14:paraId="4D979F8F" w14:textId="26C61CE0" w:rsidR="00F751BF" w:rsidRPr="008771D4" w:rsidRDefault="00F751BF" w:rsidP="007332FF">
            <w:pPr>
              <w:pStyle w:val="BodyText-table"/>
            </w:pPr>
            <w:r w:rsidRPr="008771D4">
              <w:t>Material Control &amp; Accounting</w:t>
            </w:r>
          </w:p>
        </w:tc>
        <w:tc>
          <w:tcPr>
            <w:tcW w:w="3033" w:type="dxa"/>
            <w:tcMar>
              <w:top w:w="58" w:type="dxa"/>
              <w:left w:w="58" w:type="dxa"/>
              <w:bottom w:w="58" w:type="dxa"/>
              <w:right w:w="58" w:type="dxa"/>
            </w:tcMar>
          </w:tcPr>
          <w:p w14:paraId="4D979F91" w14:textId="77777777" w:rsidR="00F751BF" w:rsidRPr="008771D4" w:rsidRDefault="00F751BF" w:rsidP="00DA52DB">
            <w:pPr>
              <w:pStyle w:val="BodyText-table"/>
            </w:pPr>
          </w:p>
        </w:tc>
        <w:tc>
          <w:tcPr>
            <w:tcW w:w="3150" w:type="dxa"/>
            <w:tcMar>
              <w:top w:w="58" w:type="dxa"/>
              <w:left w:w="58" w:type="dxa"/>
              <w:bottom w:w="58" w:type="dxa"/>
              <w:right w:w="58" w:type="dxa"/>
            </w:tcMar>
          </w:tcPr>
          <w:p w14:paraId="4D979F92" w14:textId="77777777" w:rsidR="00F751BF" w:rsidRPr="008771D4" w:rsidRDefault="00F751BF" w:rsidP="00DA52DB">
            <w:pPr>
              <w:pStyle w:val="BodyText-table"/>
            </w:pPr>
          </w:p>
        </w:tc>
      </w:tr>
      <w:tr w:rsidR="00F751BF" w:rsidRPr="008771D4" w14:paraId="4D979F99" w14:textId="77777777" w:rsidTr="007D5CD5">
        <w:trPr>
          <w:trHeight w:val="720"/>
        </w:trPr>
        <w:tc>
          <w:tcPr>
            <w:tcW w:w="3555" w:type="dxa"/>
            <w:tcMar>
              <w:top w:w="58" w:type="dxa"/>
              <w:left w:w="58" w:type="dxa"/>
              <w:bottom w:w="58" w:type="dxa"/>
              <w:right w:w="58" w:type="dxa"/>
            </w:tcMar>
            <w:vAlign w:val="center"/>
          </w:tcPr>
          <w:p w14:paraId="4D979F96" w14:textId="048B0BAC" w:rsidR="00F751BF" w:rsidRPr="008771D4" w:rsidRDefault="00F751BF" w:rsidP="007332FF">
            <w:pPr>
              <w:pStyle w:val="BodyText-table"/>
            </w:pPr>
            <w:r w:rsidRPr="008771D4">
              <w:t>Physical Protection of SNM</w:t>
            </w:r>
          </w:p>
        </w:tc>
        <w:tc>
          <w:tcPr>
            <w:tcW w:w="3033" w:type="dxa"/>
            <w:tcMar>
              <w:top w:w="58" w:type="dxa"/>
              <w:left w:w="58" w:type="dxa"/>
              <w:bottom w:w="58" w:type="dxa"/>
              <w:right w:w="58" w:type="dxa"/>
            </w:tcMar>
          </w:tcPr>
          <w:p w14:paraId="4D979F97" w14:textId="77777777" w:rsidR="00F751BF" w:rsidRPr="008771D4" w:rsidRDefault="00F751BF" w:rsidP="00DA52DB">
            <w:pPr>
              <w:pStyle w:val="BodyText-table"/>
            </w:pPr>
          </w:p>
        </w:tc>
        <w:tc>
          <w:tcPr>
            <w:tcW w:w="3150" w:type="dxa"/>
            <w:tcMar>
              <w:top w:w="58" w:type="dxa"/>
              <w:left w:w="58" w:type="dxa"/>
              <w:bottom w:w="58" w:type="dxa"/>
              <w:right w:w="58" w:type="dxa"/>
            </w:tcMar>
          </w:tcPr>
          <w:p w14:paraId="4D979F98" w14:textId="77777777" w:rsidR="00F751BF" w:rsidRPr="008771D4" w:rsidRDefault="00F751BF" w:rsidP="00DA52DB">
            <w:pPr>
              <w:pStyle w:val="BodyText-table"/>
            </w:pPr>
          </w:p>
        </w:tc>
      </w:tr>
      <w:tr w:rsidR="00F751BF" w:rsidRPr="008771D4" w14:paraId="4D979F9F" w14:textId="77777777" w:rsidTr="007D5CD5">
        <w:trPr>
          <w:trHeight w:val="720"/>
        </w:trPr>
        <w:tc>
          <w:tcPr>
            <w:tcW w:w="3555" w:type="dxa"/>
            <w:tcMar>
              <w:top w:w="58" w:type="dxa"/>
              <w:left w:w="58" w:type="dxa"/>
              <w:bottom w:w="58" w:type="dxa"/>
              <w:right w:w="58" w:type="dxa"/>
            </w:tcMar>
            <w:vAlign w:val="center"/>
          </w:tcPr>
          <w:p w14:paraId="4D979F9C" w14:textId="7C234DCE" w:rsidR="00F751BF" w:rsidRPr="008771D4" w:rsidRDefault="00F751BF" w:rsidP="007332FF">
            <w:pPr>
              <w:pStyle w:val="BodyText-table"/>
            </w:pPr>
            <w:r w:rsidRPr="008771D4">
              <w:t>Classified Material and Information Security</w:t>
            </w:r>
          </w:p>
        </w:tc>
        <w:tc>
          <w:tcPr>
            <w:tcW w:w="3033" w:type="dxa"/>
            <w:tcMar>
              <w:top w:w="58" w:type="dxa"/>
              <w:left w:w="58" w:type="dxa"/>
              <w:bottom w:w="58" w:type="dxa"/>
              <w:right w:w="58" w:type="dxa"/>
            </w:tcMar>
          </w:tcPr>
          <w:p w14:paraId="4D979F9D" w14:textId="77777777" w:rsidR="00F751BF" w:rsidRPr="008771D4" w:rsidRDefault="00F751BF" w:rsidP="00DA52DB">
            <w:pPr>
              <w:pStyle w:val="BodyText-table"/>
            </w:pPr>
          </w:p>
        </w:tc>
        <w:tc>
          <w:tcPr>
            <w:tcW w:w="3150" w:type="dxa"/>
            <w:tcMar>
              <w:top w:w="58" w:type="dxa"/>
              <w:left w:w="58" w:type="dxa"/>
              <w:bottom w:w="58" w:type="dxa"/>
              <w:right w:w="58" w:type="dxa"/>
            </w:tcMar>
          </w:tcPr>
          <w:p w14:paraId="4D979F9E" w14:textId="77777777" w:rsidR="00F751BF" w:rsidRPr="008771D4" w:rsidRDefault="00F751BF" w:rsidP="00DA52DB">
            <w:pPr>
              <w:pStyle w:val="BodyText-table"/>
            </w:pPr>
          </w:p>
        </w:tc>
      </w:tr>
      <w:tr w:rsidR="00F751BF" w:rsidRPr="008771D4" w14:paraId="4D979FA2" w14:textId="77777777" w:rsidTr="007D5CD5">
        <w:tc>
          <w:tcPr>
            <w:tcW w:w="6588" w:type="dxa"/>
            <w:gridSpan w:val="2"/>
            <w:shd w:val="pct25" w:color="auto" w:fill="auto"/>
            <w:tcMar>
              <w:top w:w="58" w:type="dxa"/>
              <w:left w:w="58" w:type="dxa"/>
              <w:bottom w:w="58" w:type="dxa"/>
              <w:right w:w="58" w:type="dxa"/>
            </w:tcMar>
            <w:vAlign w:val="center"/>
          </w:tcPr>
          <w:p w14:paraId="4D979FA0" w14:textId="77777777" w:rsidR="00F751BF" w:rsidRPr="008771D4" w:rsidRDefault="00F751BF" w:rsidP="00492288">
            <w:pPr>
              <w:pStyle w:val="BodyText-table"/>
            </w:pPr>
          </w:p>
        </w:tc>
        <w:tc>
          <w:tcPr>
            <w:tcW w:w="3150" w:type="dxa"/>
            <w:shd w:val="pct25" w:color="auto" w:fill="auto"/>
            <w:tcMar>
              <w:top w:w="58" w:type="dxa"/>
              <w:left w:w="58" w:type="dxa"/>
              <w:bottom w:w="58" w:type="dxa"/>
              <w:right w:w="58" w:type="dxa"/>
            </w:tcMar>
          </w:tcPr>
          <w:p w14:paraId="4D979FA1" w14:textId="77777777" w:rsidR="00F751BF" w:rsidRPr="008771D4" w:rsidRDefault="00F751BF" w:rsidP="00492288">
            <w:pPr>
              <w:pStyle w:val="BodyText-table"/>
            </w:pPr>
          </w:p>
        </w:tc>
      </w:tr>
      <w:tr w:rsidR="00F751BF" w:rsidRPr="008771D4" w14:paraId="4D979FA6" w14:textId="77777777" w:rsidTr="007D5CD5">
        <w:trPr>
          <w:trHeight w:val="432"/>
        </w:trPr>
        <w:tc>
          <w:tcPr>
            <w:tcW w:w="3555" w:type="dxa"/>
            <w:tcMar>
              <w:top w:w="58" w:type="dxa"/>
              <w:left w:w="58" w:type="dxa"/>
              <w:bottom w:w="58" w:type="dxa"/>
              <w:right w:w="58" w:type="dxa"/>
            </w:tcMar>
            <w:vAlign w:val="center"/>
          </w:tcPr>
          <w:p w14:paraId="4D979FA3" w14:textId="77777777" w:rsidR="00F751BF" w:rsidRPr="00E50FF5" w:rsidRDefault="00F751BF" w:rsidP="00492288">
            <w:pPr>
              <w:pStyle w:val="BodyText-table"/>
            </w:pPr>
            <w:r w:rsidRPr="00E50FF5">
              <w:t>Radiological Controls</w:t>
            </w:r>
          </w:p>
        </w:tc>
        <w:tc>
          <w:tcPr>
            <w:tcW w:w="3033" w:type="dxa"/>
            <w:shd w:val="pct25" w:color="auto" w:fill="auto"/>
            <w:tcMar>
              <w:top w:w="58" w:type="dxa"/>
              <w:left w:w="58" w:type="dxa"/>
              <w:bottom w:w="58" w:type="dxa"/>
              <w:right w:w="58" w:type="dxa"/>
            </w:tcMar>
            <w:vAlign w:val="center"/>
          </w:tcPr>
          <w:p w14:paraId="4D979FA4" w14:textId="77777777" w:rsidR="00F751BF" w:rsidRPr="008771D4" w:rsidRDefault="00F751BF" w:rsidP="00492288">
            <w:pPr>
              <w:pStyle w:val="BodyText-table"/>
            </w:pPr>
          </w:p>
        </w:tc>
        <w:tc>
          <w:tcPr>
            <w:tcW w:w="3150" w:type="dxa"/>
            <w:shd w:val="pct25" w:color="auto" w:fill="auto"/>
            <w:tcMar>
              <w:top w:w="58" w:type="dxa"/>
              <w:left w:w="58" w:type="dxa"/>
              <w:bottom w:w="58" w:type="dxa"/>
              <w:right w:w="58" w:type="dxa"/>
            </w:tcMar>
          </w:tcPr>
          <w:p w14:paraId="4D979FA5" w14:textId="77777777" w:rsidR="00F751BF" w:rsidRPr="008771D4" w:rsidRDefault="00F751BF" w:rsidP="00492288">
            <w:pPr>
              <w:pStyle w:val="BodyText-table"/>
            </w:pPr>
          </w:p>
        </w:tc>
      </w:tr>
      <w:tr w:rsidR="00F751BF" w:rsidRPr="008771D4" w14:paraId="4D979FAC" w14:textId="77777777" w:rsidTr="007D5CD5">
        <w:trPr>
          <w:trHeight w:val="720"/>
        </w:trPr>
        <w:tc>
          <w:tcPr>
            <w:tcW w:w="3555" w:type="dxa"/>
            <w:tcMar>
              <w:top w:w="58" w:type="dxa"/>
              <w:left w:w="58" w:type="dxa"/>
              <w:bottom w:w="58" w:type="dxa"/>
              <w:right w:w="58" w:type="dxa"/>
            </w:tcMar>
            <w:vAlign w:val="center"/>
          </w:tcPr>
          <w:p w14:paraId="4D979FA9" w14:textId="52694F93" w:rsidR="00F751BF" w:rsidRPr="008771D4" w:rsidRDefault="00F751BF" w:rsidP="007332FF">
            <w:pPr>
              <w:pStyle w:val="BodyText-table"/>
            </w:pPr>
            <w:r w:rsidRPr="008771D4">
              <w:t>Radiation Protection</w:t>
            </w:r>
          </w:p>
        </w:tc>
        <w:tc>
          <w:tcPr>
            <w:tcW w:w="3033" w:type="dxa"/>
            <w:tcMar>
              <w:top w:w="58" w:type="dxa"/>
              <w:left w:w="58" w:type="dxa"/>
              <w:bottom w:w="58" w:type="dxa"/>
              <w:right w:w="58" w:type="dxa"/>
            </w:tcMar>
          </w:tcPr>
          <w:p w14:paraId="4D979FAA" w14:textId="77777777" w:rsidR="00F751BF" w:rsidRPr="008771D4" w:rsidRDefault="00F751BF" w:rsidP="00DA52DB">
            <w:pPr>
              <w:pStyle w:val="BodyText-table"/>
            </w:pPr>
          </w:p>
        </w:tc>
        <w:tc>
          <w:tcPr>
            <w:tcW w:w="3150" w:type="dxa"/>
            <w:tcMar>
              <w:top w:w="58" w:type="dxa"/>
              <w:left w:w="58" w:type="dxa"/>
              <w:bottom w:w="58" w:type="dxa"/>
              <w:right w:w="58" w:type="dxa"/>
            </w:tcMar>
          </w:tcPr>
          <w:p w14:paraId="4D979FAB" w14:textId="77777777" w:rsidR="00F751BF" w:rsidRPr="008771D4" w:rsidRDefault="00F751BF" w:rsidP="00DA52DB">
            <w:pPr>
              <w:pStyle w:val="BodyText-table"/>
            </w:pPr>
          </w:p>
        </w:tc>
      </w:tr>
      <w:tr w:rsidR="00F751BF" w:rsidRPr="008771D4" w14:paraId="4D979FB2" w14:textId="77777777" w:rsidTr="007D5CD5">
        <w:trPr>
          <w:trHeight w:val="720"/>
        </w:trPr>
        <w:tc>
          <w:tcPr>
            <w:tcW w:w="3555" w:type="dxa"/>
            <w:tcMar>
              <w:top w:w="58" w:type="dxa"/>
              <w:left w:w="58" w:type="dxa"/>
              <w:bottom w:w="58" w:type="dxa"/>
              <w:right w:w="58" w:type="dxa"/>
            </w:tcMar>
            <w:vAlign w:val="center"/>
          </w:tcPr>
          <w:p w14:paraId="4D979FAF" w14:textId="130421C2" w:rsidR="00F751BF" w:rsidRPr="008771D4" w:rsidRDefault="00F751BF" w:rsidP="007332FF">
            <w:pPr>
              <w:pStyle w:val="BodyText-table"/>
            </w:pPr>
            <w:r w:rsidRPr="008771D4">
              <w:t>Environmental Protection</w:t>
            </w:r>
          </w:p>
        </w:tc>
        <w:tc>
          <w:tcPr>
            <w:tcW w:w="3033" w:type="dxa"/>
            <w:tcMar>
              <w:top w:w="58" w:type="dxa"/>
              <w:left w:w="58" w:type="dxa"/>
              <w:bottom w:w="58" w:type="dxa"/>
              <w:right w:w="58" w:type="dxa"/>
            </w:tcMar>
          </w:tcPr>
          <w:p w14:paraId="4D979FB0" w14:textId="77777777" w:rsidR="00F751BF" w:rsidRPr="008771D4" w:rsidRDefault="00F751BF" w:rsidP="00DA52DB">
            <w:pPr>
              <w:pStyle w:val="BodyText-table"/>
            </w:pPr>
          </w:p>
        </w:tc>
        <w:tc>
          <w:tcPr>
            <w:tcW w:w="3150" w:type="dxa"/>
            <w:tcMar>
              <w:top w:w="58" w:type="dxa"/>
              <w:left w:w="58" w:type="dxa"/>
              <w:bottom w:w="58" w:type="dxa"/>
              <w:right w:w="58" w:type="dxa"/>
            </w:tcMar>
          </w:tcPr>
          <w:p w14:paraId="4D979FB1" w14:textId="77777777" w:rsidR="00F751BF" w:rsidRPr="008771D4" w:rsidRDefault="00F751BF" w:rsidP="00DA52DB">
            <w:pPr>
              <w:pStyle w:val="BodyText-table"/>
            </w:pPr>
          </w:p>
        </w:tc>
      </w:tr>
      <w:tr w:rsidR="00EB7690" w:rsidRPr="008771D4" w14:paraId="4A5E1B9C" w14:textId="77777777" w:rsidTr="007D5CD5">
        <w:trPr>
          <w:trHeight w:val="720"/>
        </w:trPr>
        <w:tc>
          <w:tcPr>
            <w:tcW w:w="3555" w:type="dxa"/>
            <w:tcBorders>
              <w:bottom w:val="double" w:sz="4" w:space="0" w:color="auto"/>
            </w:tcBorders>
            <w:tcMar>
              <w:top w:w="58" w:type="dxa"/>
              <w:left w:w="58" w:type="dxa"/>
              <w:bottom w:w="58" w:type="dxa"/>
              <w:right w:w="58" w:type="dxa"/>
            </w:tcMar>
            <w:vAlign w:val="center"/>
          </w:tcPr>
          <w:p w14:paraId="10FE67A8" w14:textId="17DCEA92" w:rsidR="00EB7690" w:rsidRPr="008771D4" w:rsidRDefault="00EB7690" w:rsidP="007332FF">
            <w:pPr>
              <w:pStyle w:val="BodyText-table"/>
            </w:pPr>
            <w:r w:rsidRPr="008771D4">
              <w:t>Transportation</w:t>
            </w:r>
          </w:p>
        </w:tc>
        <w:tc>
          <w:tcPr>
            <w:tcW w:w="3033" w:type="dxa"/>
            <w:tcBorders>
              <w:bottom w:val="double" w:sz="4" w:space="0" w:color="auto"/>
            </w:tcBorders>
            <w:tcMar>
              <w:top w:w="58" w:type="dxa"/>
              <w:left w:w="58" w:type="dxa"/>
              <w:bottom w:w="58" w:type="dxa"/>
              <w:right w:w="58" w:type="dxa"/>
            </w:tcMar>
          </w:tcPr>
          <w:p w14:paraId="0ADB4225" w14:textId="77777777" w:rsidR="00EB7690" w:rsidRPr="008771D4" w:rsidRDefault="00EB7690" w:rsidP="00DA52DB">
            <w:pPr>
              <w:pStyle w:val="BodyText-table"/>
            </w:pPr>
          </w:p>
        </w:tc>
        <w:tc>
          <w:tcPr>
            <w:tcW w:w="3150" w:type="dxa"/>
            <w:tcBorders>
              <w:bottom w:val="double" w:sz="4" w:space="0" w:color="auto"/>
            </w:tcBorders>
            <w:tcMar>
              <w:top w:w="58" w:type="dxa"/>
              <w:left w:w="58" w:type="dxa"/>
              <w:bottom w:w="58" w:type="dxa"/>
              <w:right w:w="58" w:type="dxa"/>
            </w:tcMar>
          </w:tcPr>
          <w:p w14:paraId="18853C11" w14:textId="77777777" w:rsidR="00EB7690" w:rsidRPr="008771D4" w:rsidRDefault="00EB7690" w:rsidP="00DA52DB">
            <w:pPr>
              <w:pStyle w:val="BodyText-table"/>
            </w:pPr>
          </w:p>
        </w:tc>
      </w:tr>
    </w:tbl>
    <w:p w14:paraId="582054A0" w14:textId="6B5B6F1D" w:rsidR="008E43A5" w:rsidRDefault="008E43A5" w:rsidP="007D5CD5">
      <w:pPr>
        <w:pStyle w:val="BodyText-table"/>
      </w:pPr>
    </w:p>
    <w:p w14:paraId="2DC2A871" w14:textId="3D22DAF7" w:rsidR="00A72FE6" w:rsidRDefault="00A72FE6" w:rsidP="009A0017">
      <w:pPr>
        <w:jc w:val="both"/>
        <w:rPr>
          <w:szCs w:val="22"/>
        </w:rPr>
      </w:pPr>
      <w:r>
        <w:rPr>
          <w:szCs w:val="22"/>
        </w:rPr>
        <w:br w:type="page"/>
      </w:r>
    </w:p>
    <w:tbl>
      <w:tblPr>
        <w:tblW w:w="97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555"/>
        <w:gridCol w:w="3033"/>
        <w:gridCol w:w="3150"/>
      </w:tblGrid>
      <w:tr w:rsidR="007D5CD5" w:rsidRPr="008771D4" w14:paraId="4D979FBC" w14:textId="77777777" w:rsidTr="007D5CD5">
        <w:trPr>
          <w:trHeight w:val="1347"/>
        </w:trPr>
        <w:tc>
          <w:tcPr>
            <w:tcW w:w="3555" w:type="dxa"/>
            <w:tcBorders>
              <w:top w:val="double" w:sz="4" w:space="0" w:color="auto"/>
            </w:tcBorders>
            <w:tcMar>
              <w:top w:w="58" w:type="dxa"/>
              <w:left w:w="58" w:type="dxa"/>
              <w:bottom w:w="58" w:type="dxa"/>
              <w:right w:w="58" w:type="dxa"/>
            </w:tcMar>
            <w:vAlign w:val="center"/>
          </w:tcPr>
          <w:p w14:paraId="4D979FB4" w14:textId="77777777" w:rsidR="007D5CD5" w:rsidRPr="008E43A5" w:rsidRDefault="007D5CD5" w:rsidP="007D5CD5">
            <w:pPr>
              <w:pStyle w:val="BodyText-table"/>
            </w:pPr>
            <w:r w:rsidRPr="008E43A5">
              <w:lastRenderedPageBreak/>
              <w:t>PERFORMANCE AREA</w:t>
            </w:r>
          </w:p>
        </w:tc>
        <w:tc>
          <w:tcPr>
            <w:tcW w:w="3033" w:type="dxa"/>
            <w:tcBorders>
              <w:top w:val="double" w:sz="4" w:space="0" w:color="auto"/>
            </w:tcBorders>
            <w:tcMar>
              <w:top w:w="58" w:type="dxa"/>
              <w:left w:w="58" w:type="dxa"/>
              <w:bottom w:w="58" w:type="dxa"/>
              <w:right w:w="58" w:type="dxa"/>
            </w:tcMar>
            <w:vAlign w:val="center"/>
          </w:tcPr>
          <w:p w14:paraId="4D979FB8" w14:textId="0CAD1E7E" w:rsidR="007D5CD5" w:rsidRPr="008E43A5" w:rsidRDefault="007D5CD5" w:rsidP="007D5CD5">
            <w:pPr>
              <w:pStyle w:val="BodyText-table"/>
            </w:pPr>
            <w:r w:rsidRPr="009F65A2">
              <w:t>LEAD RESPONSIBILITY (DFM)</w:t>
            </w:r>
          </w:p>
        </w:tc>
        <w:tc>
          <w:tcPr>
            <w:tcW w:w="3150" w:type="dxa"/>
            <w:tcBorders>
              <w:top w:val="double" w:sz="4" w:space="0" w:color="auto"/>
            </w:tcBorders>
            <w:tcMar>
              <w:top w:w="58" w:type="dxa"/>
              <w:left w:w="58" w:type="dxa"/>
              <w:bottom w:w="58" w:type="dxa"/>
              <w:right w:w="58" w:type="dxa"/>
            </w:tcMar>
            <w:vAlign w:val="center"/>
          </w:tcPr>
          <w:p w14:paraId="4D979FBB" w14:textId="2C918076" w:rsidR="007D5CD5" w:rsidRPr="008E43A5" w:rsidRDefault="007D5CD5" w:rsidP="007D5CD5">
            <w:pPr>
              <w:pStyle w:val="BodyText-table"/>
            </w:pPr>
            <w:r w:rsidRPr="009F65A2">
              <w:t>LEAD RESPONSIBILITY (RII)</w:t>
            </w:r>
          </w:p>
        </w:tc>
      </w:tr>
      <w:tr w:rsidR="00F751BF" w:rsidRPr="008771D4" w14:paraId="4D979FCB" w14:textId="77777777" w:rsidTr="007D5CD5">
        <w:tc>
          <w:tcPr>
            <w:tcW w:w="6588" w:type="dxa"/>
            <w:gridSpan w:val="2"/>
            <w:shd w:val="pct25" w:color="auto" w:fill="auto"/>
            <w:tcMar>
              <w:top w:w="58" w:type="dxa"/>
              <w:left w:w="58" w:type="dxa"/>
              <w:bottom w:w="58" w:type="dxa"/>
              <w:right w:w="58" w:type="dxa"/>
            </w:tcMar>
            <w:vAlign w:val="center"/>
          </w:tcPr>
          <w:p w14:paraId="4D979FC9" w14:textId="77777777" w:rsidR="00F751BF" w:rsidRPr="008771D4" w:rsidRDefault="00F751BF" w:rsidP="00492288">
            <w:pPr>
              <w:pStyle w:val="BodyText-table"/>
            </w:pPr>
          </w:p>
        </w:tc>
        <w:tc>
          <w:tcPr>
            <w:tcW w:w="3150" w:type="dxa"/>
            <w:shd w:val="pct25" w:color="auto" w:fill="auto"/>
            <w:tcMar>
              <w:top w:w="58" w:type="dxa"/>
              <w:left w:w="58" w:type="dxa"/>
              <w:bottom w:w="58" w:type="dxa"/>
              <w:right w:w="58" w:type="dxa"/>
            </w:tcMar>
          </w:tcPr>
          <w:p w14:paraId="4D979FCA" w14:textId="77777777" w:rsidR="00F751BF" w:rsidRPr="008771D4" w:rsidRDefault="00F751BF" w:rsidP="00492288">
            <w:pPr>
              <w:pStyle w:val="BodyText-table"/>
            </w:pPr>
          </w:p>
        </w:tc>
      </w:tr>
      <w:tr w:rsidR="00F751BF" w:rsidRPr="008771D4" w14:paraId="4D979FCF" w14:textId="77777777" w:rsidTr="007D5CD5">
        <w:trPr>
          <w:trHeight w:val="432"/>
        </w:trPr>
        <w:tc>
          <w:tcPr>
            <w:tcW w:w="3555" w:type="dxa"/>
            <w:tcMar>
              <w:top w:w="58" w:type="dxa"/>
              <w:left w:w="58" w:type="dxa"/>
              <w:bottom w:w="58" w:type="dxa"/>
              <w:right w:w="58" w:type="dxa"/>
            </w:tcMar>
            <w:vAlign w:val="center"/>
          </w:tcPr>
          <w:p w14:paraId="4D979FCC" w14:textId="77777777" w:rsidR="00F751BF" w:rsidRPr="007A45AE" w:rsidRDefault="00F751BF" w:rsidP="00492288">
            <w:pPr>
              <w:pStyle w:val="BodyText-table"/>
            </w:pPr>
            <w:r w:rsidRPr="007A45AE">
              <w:t>Facility Support</w:t>
            </w:r>
          </w:p>
        </w:tc>
        <w:tc>
          <w:tcPr>
            <w:tcW w:w="3033" w:type="dxa"/>
            <w:shd w:val="pct25" w:color="auto" w:fill="auto"/>
            <w:tcMar>
              <w:top w:w="58" w:type="dxa"/>
              <w:left w:w="58" w:type="dxa"/>
              <w:bottom w:w="58" w:type="dxa"/>
              <w:right w:w="58" w:type="dxa"/>
            </w:tcMar>
            <w:vAlign w:val="center"/>
          </w:tcPr>
          <w:p w14:paraId="4D979FCD" w14:textId="77777777" w:rsidR="00F751BF" w:rsidRPr="008771D4" w:rsidRDefault="00F751BF" w:rsidP="00492288">
            <w:pPr>
              <w:pStyle w:val="BodyText-table"/>
            </w:pPr>
          </w:p>
        </w:tc>
        <w:tc>
          <w:tcPr>
            <w:tcW w:w="3150" w:type="dxa"/>
            <w:shd w:val="pct25" w:color="auto" w:fill="auto"/>
            <w:tcMar>
              <w:top w:w="58" w:type="dxa"/>
              <w:left w:w="58" w:type="dxa"/>
              <w:bottom w:w="58" w:type="dxa"/>
              <w:right w:w="58" w:type="dxa"/>
            </w:tcMar>
          </w:tcPr>
          <w:p w14:paraId="4D979FCE" w14:textId="77777777" w:rsidR="00F751BF" w:rsidRPr="008771D4" w:rsidRDefault="00F751BF" w:rsidP="00492288">
            <w:pPr>
              <w:pStyle w:val="BodyText-table"/>
            </w:pPr>
          </w:p>
        </w:tc>
      </w:tr>
      <w:tr w:rsidR="00F751BF" w:rsidRPr="008771D4" w14:paraId="4D979FE7" w14:textId="77777777" w:rsidTr="007D5CD5">
        <w:trPr>
          <w:trHeight w:val="720"/>
        </w:trPr>
        <w:tc>
          <w:tcPr>
            <w:tcW w:w="3555" w:type="dxa"/>
            <w:tcMar>
              <w:top w:w="58" w:type="dxa"/>
              <w:left w:w="58" w:type="dxa"/>
              <w:bottom w:w="58" w:type="dxa"/>
              <w:right w:w="58" w:type="dxa"/>
            </w:tcMar>
            <w:vAlign w:val="center"/>
          </w:tcPr>
          <w:p w14:paraId="4D979FE4" w14:textId="516DDF45" w:rsidR="00F751BF" w:rsidRPr="008771D4" w:rsidRDefault="00F751BF" w:rsidP="007D5CD5">
            <w:pPr>
              <w:pStyle w:val="BodyText-table"/>
            </w:pPr>
            <w:r w:rsidRPr="008771D4">
              <w:t>Emergency Preparedness</w:t>
            </w:r>
          </w:p>
        </w:tc>
        <w:tc>
          <w:tcPr>
            <w:tcW w:w="3033" w:type="dxa"/>
            <w:tcMar>
              <w:top w:w="58" w:type="dxa"/>
              <w:left w:w="58" w:type="dxa"/>
              <w:bottom w:w="58" w:type="dxa"/>
              <w:right w:w="58" w:type="dxa"/>
            </w:tcMar>
          </w:tcPr>
          <w:p w14:paraId="4D979FE5" w14:textId="77777777" w:rsidR="00F751BF" w:rsidRPr="008771D4" w:rsidRDefault="00F751BF" w:rsidP="007D5CD5">
            <w:pPr>
              <w:pStyle w:val="BodyText-table"/>
            </w:pPr>
          </w:p>
        </w:tc>
        <w:tc>
          <w:tcPr>
            <w:tcW w:w="3150" w:type="dxa"/>
            <w:tcMar>
              <w:top w:w="58" w:type="dxa"/>
              <w:left w:w="58" w:type="dxa"/>
              <w:bottom w:w="58" w:type="dxa"/>
              <w:right w:w="58" w:type="dxa"/>
            </w:tcMar>
          </w:tcPr>
          <w:p w14:paraId="4D979FE6" w14:textId="77777777" w:rsidR="00F751BF" w:rsidRPr="008771D4" w:rsidRDefault="00F751BF" w:rsidP="007D5CD5">
            <w:pPr>
              <w:pStyle w:val="BodyText-table"/>
            </w:pPr>
          </w:p>
        </w:tc>
      </w:tr>
      <w:tr w:rsidR="00F751BF" w:rsidRPr="008771D4" w14:paraId="4D979FEB" w14:textId="77777777" w:rsidTr="007D5CD5">
        <w:trPr>
          <w:trHeight w:val="720"/>
        </w:trPr>
        <w:tc>
          <w:tcPr>
            <w:tcW w:w="3555" w:type="dxa"/>
            <w:tcMar>
              <w:top w:w="58" w:type="dxa"/>
              <w:left w:w="58" w:type="dxa"/>
              <w:bottom w:w="58" w:type="dxa"/>
              <w:right w:w="58" w:type="dxa"/>
            </w:tcMar>
            <w:vAlign w:val="center"/>
          </w:tcPr>
          <w:p w14:paraId="4D979FE8" w14:textId="0526370B" w:rsidR="00F751BF" w:rsidRPr="008771D4" w:rsidRDefault="00F751BF" w:rsidP="007D5CD5">
            <w:pPr>
              <w:pStyle w:val="BodyText-table"/>
            </w:pPr>
            <w:r w:rsidRPr="008771D4">
              <w:t>Plant Modifications</w:t>
            </w:r>
            <w:ins w:id="680" w:author="Author">
              <w:r w:rsidR="00191254">
                <w:t xml:space="preserve"> (both annual and triennial)</w:t>
              </w:r>
            </w:ins>
          </w:p>
        </w:tc>
        <w:tc>
          <w:tcPr>
            <w:tcW w:w="3033" w:type="dxa"/>
            <w:tcMar>
              <w:top w:w="58" w:type="dxa"/>
              <w:left w:w="58" w:type="dxa"/>
              <w:bottom w:w="58" w:type="dxa"/>
              <w:right w:w="58" w:type="dxa"/>
            </w:tcMar>
          </w:tcPr>
          <w:p w14:paraId="4D979FE9" w14:textId="77777777" w:rsidR="00F751BF" w:rsidRPr="008771D4" w:rsidRDefault="00F751BF" w:rsidP="007D5CD5">
            <w:pPr>
              <w:pStyle w:val="BodyText-table"/>
            </w:pPr>
          </w:p>
        </w:tc>
        <w:tc>
          <w:tcPr>
            <w:tcW w:w="3150" w:type="dxa"/>
            <w:tcMar>
              <w:top w:w="58" w:type="dxa"/>
              <w:left w:w="58" w:type="dxa"/>
              <w:bottom w:w="58" w:type="dxa"/>
              <w:right w:w="58" w:type="dxa"/>
            </w:tcMar>
          </w:tcPr>
          <w:p w14:paraId="4D979FEA" w14:textId="77777777" w:rsidR="00F751BF" w:rsidRPr="008771D4" w:rsidRDefault="00F751BF" w:rsidP="007D5CD5">
            <w:pPr>
              <w:pStyle w:val="BodyText-table"/>
            </w:pPr>
          </w:p>
        </w:tc>
      </w:tr>
      <w:tr w:rsidR="00F751BF" w:rsidRPr="008771D4" w14:paraId="4D979FEE" w14:textId="77777777" w:rsidTr="007D5CD5">
        <w:tc>
          <w:tcPr>
            <w:tcW w:w="6588" w:type="dxa"/>
            <w:gridSpan w:val="2"/>
            <w:shd w:val="pct25" w:color="auto" w:fill="auto"/>
            <w:tcMar>
              <w:top w:w="58" w:type="dxa"/>
              <w:left w:w="58" w:type="dxa"/>
              <w:bottom w:w="58" w:type="dxa"/>
              <w:right w:w="58" w:type="dxa"/>
            </w:tcMar>
            <w:vAlign w:val="center"/>
          </w:tcPr>
          <w:p w14:paraId="4D979FEC" w14:textId="77777777" w:rsidR="00F751BF" w:rsidRPr="008771D4" w:rsidRDefault="00F751BF" w:rsidP="00492288">
            <w:pPr>
              <w:pStyle w:val="BodyText-table"/>
            </w:pPr>
          </w:p>
        </w:tc>
        <w:tc>
          <w:tcPr>
            <w:tcW w:w="3150" w:type="dxa"/>
            <w:shd w:val="pct25" w:color="auto" w:fill="auto"/>
            <w:tcMar>
              <w:top w:w="58" w:type="dxa"/>
              <w:left w:w="58" w:type="dxa"/>
              <w:bottom w:w="58" w:type="dxa"/>
              <w:right w:w="58" w:type="dxa"/>
            </w:tcMar>
          </w:tcPr>
          <w:p w14:paraId="4D979FED" w14:textId="77777777" w:rsidR="00F751BF" w:rsidRPr="008771D4" w:rsidRDefault="00F751BF" w:rsidP="00492288">
            <w:pPr>
              <w:pStyle w:val="BodyText-table"/>
            </w:pPr>
          </w:p>
        </w:tc>
      </w:tr>
      <w:tr w:rsidR="00F751BF" w:rsidRPr="008771D4" w14:paraId="4D979FF2" w14:textId="77777777" w:rsidTr="007D5CD5">
        <w:trPr>
          <w:trHeight w:val="432"/>
        </w:trPr>
        <w:tc>
          <w:tcPr>
            <w:tcW w:w="3555" w:type="dxa"/>
            <w:tcMar>
              <w:top w:w="58" w:type="dxa"/>
              <w:left w:w="58" w:type="dxa"/>
              <w:bottom w:w="58" w:type="dxa"/>
              <w:right w:w="58" w:type="dxa"/>
            </w:tcMar>
            <w:vAlign w:val="center"/>
          </w:tcPr>
          <w:p w14:paraId="4D979FEF" w14:textId="58480D66" w:rsidR="00F751BF" w:rsidRPr="008E43A5" w:rsidRDefault="00F751BF" w:rsidP="007D5CD5">
            <w:pPr>
              <w:pStyle w:val="BodyText-table"/>
            </w:pPr>
            <w:r w:rsidRPr="007A45AE">
              <w:t>Other Areas</w:t>
            </w:r>
          </w:p>
        </w:tc>
        <w:tc>
          <w:tcPr>
            <w:tcW w:w="3033" w:type="dxa"/>
            <w:shd w:val="pct25" w:color="auto" w:fill="auto"/>
            <w:tcMar>
              <w:top w:w="58" w:type="dxa"/>
              <w:left w:w="58" w:type="dxa"/>
              <w:bottom w:w="58" w:type="dxa"/>
              <w:right w:w="58" w:type="dxa"/>
            </w:tcMar>
            <w:vAlign w:val="center"/>
          </w:tcPr>
          <w:p w14:paraId="4D979FF0" w14:textId="77777777" w:rsidR="00F751BF" w:rsidRPr="008771D4" w:rsidRDefault="00F751BF" w:rsidP="00492288">
            <w:pPr>
              <w:pStyle w:val="BodyText-table"/>
            </w:pPr>
          </w:p>
        </w:tc>
        <w:tc>
          <w:tcPr>
            <w:tcW w:w="3150" w:type="dxa"/>
            <w:shd w:val="pct25" w:color="auto" w:fill="auto"/>
            <w:tcMar>
              <w:top w:w="58" w:type="dxa"/>
              <w:left w:w="58" w:type="dxa"/>
              <w:bottom w:w="58" w:type="dxa"/>
              <w:right w:w="58" w:type="dxa"/>
            </w:tcMar>
          </w:tcPr>
          <w:p w14:paraId="4D979FF1" w14:textId="77777777" w:rsidR="00F751BF" w:rsidRPr="008771D4" w:rsidRDefault="00F751BF" w:rsidP="00492288">
            <w:pPr>
              <w:pStyle w:val="BodyText-table"/>
            </w:pPr>
          </w:p>
        </w:tc>
      </w:tr>
      <w:tr w:rsidR="00F751BF" w:rsidRPr="008771D4" w14:paraId="4D979FF8" w14:textId="77777777" w:rsidTr="007D5CD5">
        <w:trPr>
          <w:trHeight w:val="720"/>
        </w:trPr>
        <w:tc>
          <w:tcPr>
            <w:tcW w:w="3555" w:type="dxa"/>
            <w:tcBorders>
              <w:bottom w:val="double" w:sz="4" w:space="0" w:color="auto"/>
            </w:tcBorders>
            <w:tcMar>
              <w:top w:w="58" w:type="dxa"/>
              <w:left w:w="58" w:type="dxa"/>
              <w:bottom w:w="58" w:type="dxa"/>
              <w:right w:w="58" w:type="dxa"/>
            </w:tcMar>
            <w:vAlign w:val="center"/>
          </w:tcPr>
          <w:p w14:paraId="4D979FF5" w14:textId="57B15366" w:rsidR="00F751BF" w:rsidRPr="008771D4" w:rsidRDefault="00F751BF" w:rsidP="007D5CD5">
            <w:pPr>
              <w:pStyle w:val="BodyText-table"/>
            </w:pPr>
            <w:r w:rsidRPr="008771D4">
              <w:t>Licensing</w:t>
            </w:r>
          </w:p>
        </w:tc>
        <w:tc>
          <w:tcPr>
            <w:tcW w:w="3033" w:type="dxa"/>
            <w:tcBorders>
              <w:bottom w:val="double" w:sz="4" w:space="0" w:color="auto"/>
            </w:tcBorders>
            <w:tcMar>
              <w:top w:w="58" w:type="dxa"/>
              <w:left w:w="58" w:type="dxa"/>
              <w:bottom w:w="58" w:type="dxa"/>
              <w:right w:w="58" w:type="dxa"/>
            </w:tcMar>
          </w:tcPr>
          <w:p w14:paraId="4D979FF6" w14:textId="77777777" w:rsidR="00F751BF" w:rsidRPr="008771D4" w:rsidRDefault="00F751BF" w:rsidP="007D5CD5">
            <w:pPr>
              <w:pStyle w:val="BodyText-table"/>
            </w:pPr>
          </w:p>
        </w:tc>
        <w:tc>
          <w:tcPr>
            <w:tcW w:w="3150" w:type="dxa"/>
            <w:tcBorders>
              <w:bottom w:val="double" w:sz="4" w:space="0" w:color="auto"/>
            </w:tcBorders>
            <w:tcMar>
              <w:top w:w="58" w:type="dxa"/>
              <w:left w:w="58" w:type="dxa"/>
              <w:bottom w:w="58" w:type="dxa"/>
              <w:right w:w="58" w:type="dxa"/>
            </w:tcMar>
          </w:tcPr>
          <w:p w14:paraId="4D979FF7" w14:textId="77777777" w:rsidR="00F751BF" w:rsidRPr="008771D4" w:rsidRDefault="00F751BF" w:rsidP="007D5CD5">
            <w:pPr>
              <w:pStyle w:val="BodyText-table"/>
            </w:pPr>
          </w:p>
        </w:tc>
      </w:tr>
    </w:tbl>
    <w:p w14:paraId="4D979FF9" w14:textId="77777777" w:rsidR="00F751BF" w:rsidRDefault="00F751BF" w:rsidP="007D5CD5">
      <w:pPr>
        <w:pStyle w:val="BodyText"/>
        <w:rPr>
          <w:ins w:id="681" w:author="Author"/>
        </w:rPr>
      </w:pPr>
    </w:p>
    <w:p w14:paraId="547F8227" w14:textId="7FB1B4BA" w:rsidR="00FF10C3" w:rsidRDefault="00FF10C3" w:rsidP="007D5CD5">
      <w:pPr>
        <w:pStyle w:val="BodyText"/>
        <w:rPr>
          <w:ins w:id="682" w:author="Author"/>
        </w:rPr>
      </w:pPr>
      <w:ins w:id="683" w:author="Author">
        <w:r>
          <w:br w:type="page"/>
        </w:r>
      </w:ins>
    </w:p>
    <w:p w14:paraId="5F6F35AF" w14:textId="6F81837C" w:rsidR="00FF10C3" w:rsidRPr="00220E0B" w:rsidRDefault="00FF10C3" w:rsidP="00843BBE">
      <w:pPr>
        <w:pStyle w:val="attachmenttitle"/>
        <w:outlineLvl w:val="1"/>
      </w:pPr>
      <w:bookmarkStart w:id="684" w:name="_Toc201565121"/>
      <w:ins w:id="685" w:author="Author">
        <w:r w:rsidRPr="008771D4">
          <w:lastRenderedPageBreak/>
          <w:t>E</w:t>
        </w:r>
        <w:r>
          <w:t>xhibit</w:t>
        </w:r>
        <w:r w:rsidRPr="008771D4">
          <w:t xml:space="preserve"> 3</w:t>
        </w:r>
        <w:r>
          <w:t xml:space="preserve">.1: </w:t>
        </w:r>
        <w:r w:rsidRPr="008771D4">
          <w:t xml:space="preserve">Inspection </w:t>
        </w:r>
        <w:r>
          <w:t>a</w:t>
        </w:r>
        <w:r w:rsidRPr="008771D4">
          <w:t>nd Licensing Responsibil</w:t>
        </w:r>
        <w:r>
          <w:t>i</w:t>
        </w:r>
        <w:r w:rsidRPr="008771D4">
          <w:t>ties</w:t>
        </w:r>
        <w:r>
          <w:t xml:space="preserve"> </w:t>
        </w:r>
        <w:r w:rsidRPr="008771D4">
          <w:t>During Assessment Period</w:t>
        </w:r>
        <w:r>
          <w:t xml:space="preserve"> for Existing </w:t>
        </w:r>
        <w:r w:rsidRPr="007A45AE">
          <w:t>Licensee (IMC 2600)</w:t>
        </w:r>
      </w:ins>
      <w:bookmarkEnd w:id="684"/>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347"/>
        <w:gridCol w:w="4983"/>
      </w:tblGrid>
      <w:tr w:rsidR="00F751BF" w:rsidRPr="008771D4" w14:paraId="4D979FFC" w14:textId="77777777" w:rsidTr="00A55CF3">
        <w:trPr>
          <w:trHeight w:val="576"/>
        </w:trPr>
        <w:tc>
          <w:tcPr>
            <w:tcW w:w="4347" w:type="dxa"/>
            <w:tcBorders>
              <w:top w:val="double" w:sz="4" w:space="0" w:color="auto"/>
            </w:tcBorders>
            <w:shd w:val="clear" w:color="auto" w:fill="BFBFBF"/>
            <w:tcMar>
              <w:top w:w="58" w:type="dxa"/>
              <w:left w:w="58" w:type="dxa"/>
              <w:bottom w:w="58" w:type="dxa"/>
              <w:right w:w="58" w:type="dxa"/>
            </w:tcMar>
            <w:vAlign w:val="center"/>
          </w:tcPr>
          <w:p w14:paraId="4D979FFA" w14:textId="3E20F3B2" w:rsidR="00F751BF" w:rsidRPr="001C7EA3" w:rsidRDefault="00ED060B" w:rsidP="00492288">
            <w:pPr>
              <w:pStyle w:val="BodyText-table"/>
            </w:pPr>
            <w:ins w:id="686" w:author="Author">
              <w:r w:rsidRPr="001C7EA3">
                <w:t>Other Contacts</w:t>
              </w:r>
            </w:ins>
          </w:p>
        </w:tc>
        <w:tc>
          <w:tcPr>
            <w:tcW w:w="4983" w:type="dxa"/>
            <w:tcBorders>
              <w:top w:val="double" w:sz="4" w:space="0" w:color="auto"/>
            </w:tcBorders>
            <w:tcMar>
              <w:top w:w="58" w:type="dxa"/>
              <w:left w:w="58" w:type="dxa"/>
              <w:bottom w:w="58" w:type="dxa"/>
              <w:right w:w="58" w:type="dxa"/>
            </w:tcMar>
            <w:vAlign w:val="center"/>
          </w:tcPr>
          <w:p w14:paraId="4D979FFB" w14:textId="1E55300C" w:rsidR="00F751BF" w:rsidRPr="008E43A5" w:rsidRDefault="00F751BF" w:rsidP="00492288">
            <w:pPr>
              <w:pStyle w:val="BodyText-table"/>
              <w:rPr>
                <w:u w:val="single"/>
              </w:rPr>
            </w:pPr>
          </w:p>
        </w:tc>
      </w:tr>
      <w:tr w:rsidR="00F751BF" w:rsidRPr="008771D4" w14:paraId="4D97A001" w14:textId="77777777" w:rsidTr="00A55CF3">
        <w:trPr>
          <w:trHeight w:val="720"/>
        </w:trPr>
        <w:tc>
          <w:tcPr>
            <w:tcW w:w="4347" w:type="dxa"/>
            <w:tcMar>
              <w:top w:w="58" w:type="dxa"/>
              <w:left w:w="58" w:type="dxa"/>
              <w:bottom w:w="58" w:type="dxa"/>
              <w:right w:w="58" w:type="dxa"/>
            </w:tcMar>
            <w:vAlign w:val="center"/>
          </w:tcPr>
          <w:p w14:paraId="4D979FFF" w14:textId="2C9E49BD" w:rsidR="00F751BF" w:rsidRPr="008771D4" w:rsidRDefault="003B5C58" w:rsidP="007D5CD5">
            <w:pPr>
              <w:pStyle w:val="BodyText-table"/>
            </w:pPr>
            <w:ins w:id="687" w:author="Author">
              <w:r>
                <w:t xml:space="preserve">DFM </w:t>
              </w:r>
            </w:ins>
            <w:r w:rsidR="00F751BF" w:rsidRPr="008771D4">
              <w:t xml:space="preserve">Branch Chief, </w:t>
            </w:r>
            <w:ins w:id="688" w:author="Author">
              <w:r>
                <w:t>FFLB</w:t>
              </w:r>
            </w:ins>
          </w:p>
        </w:tc>
        <w:tc>
          <w:tcPr>
            <w:tcW w:w="4983" w:type="dxa"/>
            <w:tcMar>
              <w:top w:w="58" w:type="dxa"/>
              <w:left w:w="58" w:type="dxa"/>
              <w:bottom w:w="58" w:type="dxa"/>
              <w:right w:w="58" w:type="dxa"/>
            </w:tcMar>
          </w:tcPr>
          <w:p w14:paraId="4D97A000" w14:textId="77777777" w:rsidR="00F751BF" w:rsidRPr="008771D4" w:rsidRDefault="00F751BF" w:rsidP="007D5CD5">
            <w:pPr>
              <w:pStyle w:val="BodyText-table"/>
            </w:pPr>
          </w:p>
        </w:tc>
      </w:tr>
      <w:tr w:rsidR="00F751BF" w:rsidRPr="008771D4" w14:paraId="4D97A006" w14:textId="77777777" w:rsidTr="00A55CF3">
        <w:trPr>
          <w:trHeight w:val="720"/>
        </w:trPr>
        <w:tc>
          <w:tcPr>
            <w:tcW w:w="4347" w:type="dxa"/>
            <w:tcMar>
              <w:top w:w="58" w:type="dxa"/>
              <w:left w:w="58" w:type="dxa"/>
              <w:bottom w:w="58" w:type="dxa"/>
              <w:right w:w="58" w:type="dxa"/>
            </w:tcMar>
            <w:vAlign w:val="center"/>
          </w:tcPr>
          <w:p w14:paraId="4D97A004" w14:textId="308E4E7C" w:rsidR="00F751BF" w:rsidRPr="008771D4" w:rsidRDefault="003B5C58" w:rsidP="007D5CD5">
            <w:pPr>
              <w:pStyle w:val="BodyText-table"/>
            </w:pPr>
            <w:ins w:id="689" w:author="Author">
              <w:r>
                <w:t xml:space="preserve">DFM </w:t>
              </w:r>
            </w:ins>
            <w:r w:rsidR="00F751BF" w:rsidRPr="008771D4">
              <w:t xml:space="preserve">Branch Chief, </w:t>
            </w:r>
            <w:ins w:id="690" w:author="Author">
              <w:r>
                <w:t>IOB</w:t>
              </w:r>
            </w:ins>
          </w:p>
        </w:tc>
        <w:tc>
          <w:tcPr>
            <w:tcW w:w="4983" w:type="dxa"/>
            <w:tcMar>
              <w:top w:w="58" w:type="dxa"/>
              <w:left w:w="58" w:type="dxa"/>
              <w:bottom w:w="58" w:type="dxa"/>
              <w:right w:w="58" w:type="dxa"/>
            </w:tcMar>
          </w:tcPr>
          <w:p w14:paraId="4D97A005" w14:textId="77777777" w:rsidR="00F751BF" w:rsidRPr="008771D4" w:rsidRDefault="00F751BF" w:rsidP="007D5CD5">
            <w:pPr>
              <w:pStyle w:val="BodyText-table"/>
            </w:pPr>
          </w:p>
        </w:tc>
      </w:tr>
      <w:tr w:rsidR="003B5C58" w:rsidRPr="008771D4" w14:paraId="23C860C2" w14:textId="77777777" w:rsidTr="00A55CF3">
        <w:trPr>
          <w:trHeight w:val="720"/>
        </w:trPr>
        <w:tc>
          <w:tcPr>
            <w:tcW w:w="4347" w:type="dxa"/>
            <w:tcMar>
              <w:top w:w="58" w:type="dxa"/>
              <w:left w:w="58" w:type="dxa"/>
              <w:bottom w:w="58" w:type="dxa"/>
              <w:right w:w="58" w:type="dxa"/>
            </w:tcMar>
            <w:vAlign w:val="center"/>
          </w:tcPr>
          <w:p w14:paraId="226ACDB2" w14:textId="4AF1304A" w:rsidR="003B5C58" w:rsidRPr="008771D4" w:rsidRDefault="003B5C58" w:rsidP="00492288">
            <w:pPr>
              <w:pStyle w:val="BodyText-table"/>
            </w:pPr>
            <w:ins w:id="691" w:author="Author">
              <w:r>
                <w:t>DFM Branch Chief</w:t>
              </w:r>
              <w:r w:rsidR="002D5926">
                <w:t>, MCAB</w:t>
              </w:r>
            </w:ins>
          </w:p>
        </w:tc>
        <w:tc>
          <w:tcPr>
            <w:tcW w:w="4983" w:type="dxa"/>
            <w:tcMar>
              <w:top w:w="58" w:type="dxa"/>
              <w:left w:w="58" w:type="dxa"/>
              <w:bottom w:w="58" w:type="dxa"/>
              <w:right w:w="58" w:type="dxa"/>
            </w:tcMar>
          </w:tcPr>
          <w:p w14:paraId="7661DF81" w14:textId="77777777" w:rsidR="003B5C58" w:rsidRPr="008771D4" w:rsidRDefault="003B5C58" w:rsidP="007D5CD5">
            <w:pPr>
              <w:pStyle w:val="BodyText-table"/>
            </w:pPr>
          </w:p>
        </w:tc>
      </w:tr>
      <w:tr w:rsidR="003B5C58" w:rsidRPr="008771D4" w14:paraId="346FA12B" w14:textId="77777777" w:rsidTr="00A55CF3">
        <w:trPr>
          <w:trHeight w:val="720"/>
          <w:ins w:id="692" w:author="Author"/>
        </w:trPr>
        <w:tc>
          <w:tcPr>
            <w:tcW w:w="4347" w:type="dxa"/>
            <w:tcMar>
              <w:top w:w="58" w:type="dxa"/>
              <w:left w:w="58" w:type="dxa"/>
              <w:bottom w:w="58" w:type="dxa"/>
              <w:right w:w="58" w:type="dxa"/>
            </w:tcMar>
            <w:vAlign w:val="center"/>
          </w:tcPr>
          <w:p w14:paraId="7410D3AC" w14:textId="392C5686" w:rsidR="003B5C58" w:rsidRPr="008771D4" w:rsidRDefault="002D5926" w:rsidP="00492288">
            <w:pPr>
              <w:pStyle w:val="BodyText-table"/>
              <w:rPr>
                <w:ins w:id="693" w:author="Author"/>
              </w:rPr>
            </w:pPr>
            <w:ins w:id="694" w:author="Author">
              <w:r>
                <w:t>NSIR Branch Chief (if applicable)</w:t>
              </w:r>
            </w:ins>
          </w:p>
        </w:tc>
        <w:tc>
          <w:tcPr>
            <w:tcW w:w="4983" w:type="dxa"/>
            <w:tcMar>
              <w:top w:w="58" w:type="dxa"/>
              <w:left w:w="58" w:type="dxa"/>
              <w:bottom w:w="58" w:type="dxa"/>
              <w:right w:w="58" w:type="dxa"/>
            </w:tcMar>
          </w:tcPr>
          <w:p w14:paraId="44957328" w14:textId="77777777" w:rsidR="003B5C58" w:rsidRPr="008771D4" w:rsidRDefault="003B5C58" w:rsidP="007D5CD5">
            <w:pPr>
              <w:pStyle w:val="BodyText-table"/>
              <w:rPr>
                <w:ins w:id="695" w:author="Author"/>
              </w:rPr>
            </w:pPr>
          </w:p>
        </w:tc>
      </w:tr>
      <w:tr w:rsidR="003B5C58" w:rsidRPr="008771D4" w14:paraId="28C8D91B" w14:textId="77777777" w:rsidTr="00A55CF3">
        <w:trPr>
          <w:trHeight w:val="720"/>
          <w:ins w:id="696" w:author="Author"/>
        </w:trPr>
        <w:tc>
          <w:tcPr>
            <w:tcW w:w="4347" w:type="dxa"/>
            <w:tcMar>
              <w:top w:w="58" w:type="dxa"/>
              <w:left w:w="58" w:type="dxa"/>
              <w:bottom w:w="58" w:type="dxa"/>
              <w:right w:w="58" w:type="dxa"/>
            </w:tcMar>
            <w:vAlign w:val="center"/>
          </w:tcPr>
          <w:p w14:paraId="0D9FAE13" w14:textId="716DEBBC" w:rsidR="003B5C58" w:rsidRPr="008771D4" w:rsidRDefault="002D5926" w:rsidP="00492288">
            <w:pPr>
              <w:pStyle w:val="BodyText-table"/>
              <w:rPr>
                <w:ins w:id="697" w:author="Author"/>
              </w:rPr>
            </w:pPr>
            <w:ins w:id="698" w:author="Author">
              <w:r>
                <w:t>DFRSS Branch Chief</w:t>
              </w:r>
              <w:r w:rsidR="00D15B33">
                <w:t>, NSB</w:t>
              </w:r>
            </w:ins>
          </w:p>
        </w:tc>
        <w:tc>
          <w:tcPr>
            <w:tcW w:w="4983" w:type="dxa"/>
            <w:tcMar>
              <w:top w:w="58" w:type="dxa"/>
              <w:left w:w="58" w:type="dxa"/>
              <w:bottom w:w="58" w:type="dxa"/>
              <w:right w:w="58" w:type="dxa"/>
            </w:tcMar>
          </w:tcPr>
          <w:p w14:paraId="41E5D27D" w14:textId="77777777" w:rsidR="003B5C58" w:rsidRPr="008771D4" w:rsidRDefault="003B5C58" w:rsidP="007D5CD5">
            <w:pPr>
              <w:pStyle w:val="BodyText-table"/>
              <w:rPr>
                <w:ins w:id="699" w:author="Author"/>
              </w:rPr>
            </w:pPr>
          </w:p>
        </w:tc>
      </w:tr>
      <w:tr w:rsidR="00D15B33" w:rsidRPr="008771D4" w14:paraId="4F72793D" w14:textId="77777777" w:rsidTr="00A55CF3">
        <w:trPr>
          <w:trHeight w:val="720"/>
          <w:ins w:id="700" w:author="Author"/>
        </w:trPr>
        <w:tc>
          <w:tcPr>
            <w:tcW w:w="4347" w:type="dxa"/>
            <w:tcMar>
              <w:top w:w="58" w:type="dxa"/>
              <w:left w:w="58" w:type="dxa"/>
              <w:bottom w:w="58" w:type="dxa"/>
              <w:right w:w="58" w:type="dxa"/>
            </w:tcMar>
            <w:vAlign w:val="center"/>
          </w:tcPr>
          <w:p w14:paraId="4AF83D4A" w14:textId="77777777" w:rsidR="00DF02F3" w:rsidRDefault="00D15B33" w:rsidP="00492288">
            <w:pPr>
              <w:pStyle w:val="BodyText-table"/>
              <w:rPr>
                <w:ins w:id="701" w:author="Author"/>
              </w:rPr>
            </w:pPr>
            <w:ins w:id="702" w:author="Author">
              <w:r>
                <w:t>DORS Branch Chief</w:t>
              </w:r>
              <w:r w:rsidR="009B2A5A">
                <w:t xml:space="preserve">, </w:t>
              </w:r>
            </w:ins>
          </w:p>
          <w:p w14:paraId="2E34F93A" w14:textId="7CF480A5" w:rsidR="00D15B33" w:rsidRDefault="009B2A5A" w:rsidP="00492288">
            <w:pPr>
              <w:pStyle w:val="BodyText-table"/>
              <w:rPr>
                <w:ins w:id="703" w:author="Author"/>
              </w:rPr>
            </w:pPr>
            <w:ins w:id="704" w:author="Author">
              <w:r>
                <w:t>Engineer</w:t>
              </w:r>
              <w:r w:rsidR="0015159D">
                <w:t>ing Bra</w:t>
              </w:r>
              <w:r w:rsidR="00E95856">
                <w:t>nch 3</w:t>
              </w:r>
            </w:ins>
          </w:p>
        </w:tc>
        <w:tc>
          <w:tcPr>
            <w:tcW w:w="4983" w:type="dxa"/>
            <w:tcMar>
              <w:top w:w="58" w:type="dxa"/>
              <w:left w:w="58" w:type="dxa"/>
              <w:bottom w:w="58" w:type="dxa"/>
              <w:right w:w="58" w:type="dxa"/>
            </w:tcMar>
          </w:tcPr>
          <w:p w14:paraId="414A036E" w14:textId="77777777" w:rsidR="00D15B33" w:rsidRPr="008771D4" w:rsidRDefault="00D15B33" w:rsidP="007D5CD5">
            <w:pPr>
              <w:pStyle w:val="BodyText-table"/>
              <w:rPr>
                <w:ins w:id="705" w:author="Author"/>
              </w:rPr>
            </w:pPr>
          </w:p>
        </w:tc>
      </w:tr>
      <w:tr w:rsidR="00D15B33" w:rsidRPr="008771D4" w14:paraId="1DB56B35" w14:textId="77777777" w:rsidTr="00A55CF3">
        <w:trPr>
          <w:trHeight w:val="720"/>
          <w:ins w:id="706" w:author="Author"/>
        </w:trPr>
        <w:tc>
          <w:tcPr>
            <w:tcW w:w="4347" w:type="dxa"/>
            <w:tcMar>
              <w:top w:w="58" w:type="dxa"/>
              <w:left w:w="58" w:type="dxa"/>
              <w:bottom w:w="58" w:type="dxa"/>
              <w:right w:w="58" w:type="dxa"/>
            </w:tcMar>
            <w:vAlign w:val="center"/>
          </w:tcPr>
          <w:p w14:paraId="1EA88D1A" w14:textId="4394A445" w:rsidR="00D15B33" w:rsidRDefault="00B72A0B" w:rsidP="00492288">
            <w:pPr>
              <w:pStyle w:val="BodyText-table"/>
              <w:rPr>
                <w:ins w:id="707" w:author="Author"/>
              </w:rPr>
            </w:pPr>
            <w:ins w:id="708" w:author="Author">
              <w:r>
                <w:t>DFRSS Branch Chief</w:t>
              </w:r>
              <w:r w:rsidR="0061520D">
                <w:t>,</w:t>
              </w:r>
              <w:r w:rsidR="00E95856">
                <w:t xml:space="preserve"> </w:t>
              </w:r>
              <w:r w:rsidR="0061520D">
                <w:t>Fuels Oversight Branch 1 and 2</w:t>
              </w:r>
            </w:ins>
          </w:p>
        </w:tc>
        <w:tc>
          <w:tcPr>
            <w:tcW w:w="4983" w:type="dxa"/>
            <w:tcMar>
              <w:top w:w="58" w:type="dxa"/>
              <w:left w:w="58" w:type="dxa"/>
              <w:bottom w:w="58" w:type="dxa"/>
              <w:right w:w="58" w:type="dxa"/>
            </w:tcMar>
          </w:tcPr>
          <w:p w14:paraId="4339DBE3" w14:textId="77777777" w:rsidR="00D15B33" w:rsidRPr="008771D4" w:rsidRDefault="00D15B33" w:rsidP="007D5CD5">
            <w:pPr>
              <w:pStyle w:val="BodyText-table"/>
              <w:rPr>
                <w:ins w:id="709" w:author="Author"/>
              </w:rPr>
            </w:pPr>
          </w:p>
        </w:tc>
      </w:tr>
      <w:tr w:rsidR="008E7F2A" w:rsidRPr="008771D4" w14:paraId="13261955" w14:textId="77777777" w:rsidTr="00A55CF3">
        <w:trPr>
          <w:trHeight w:val="720"/>
          <w:ins w:id="710" w:author="Author"/>
        </w:trPr>
        <w:tc>
          <w:tcPr>
            <w:tcW w:w="4347" w:type="dxa"/>
            <w:tcMar>
              <w:top w:w="58" w:type="dxa"/>
              <w:left w:w="58" w:type="dxa"/>
              <w:bottom w:w="58" w:type="dxa"/>
              <w:right w:w="58" w:type="dxa"/>
            </w:tcMar>
            <w:vAlign w:val="center"/>
          </w:tcPr>
          <w:p w14:paraId="5985CD36" w14:textId="14B51FE9" w:rsidR="008E7F2A" w:rsidRDefault="008E7F2A" w:rsidP="00492288">
            <w:pPr>
              <w:pStyle w:val="BodyText-table"/>
              <w:rPr>
                <w:ins w:id="711" w:author="Author"/>
              </w:rPr>
            </w:pPr>
            <w:ins w:id="712" w:author="Author">
              <w:r>
                <w:t>DFRSS</w:t>
              </w:r>
              <w:r w:rsidR="009919F0">
                <w:t>, SFFPI</w:t>
              </w:r>
            </w:ins>
          </w:p>
        </w:tc>
        <w:tc>
          <w:tcPr>
            <w:tcW w:w="4983" w:type="dxa"/>
            <w:tcMar>
              <w:top w:w="58" w:type="dxa"/>
              <w:left w:w="58" w:type="dxa"/>
              <w:bottom w:w="58" w:type="dxa"/>
              <w:right w:w="58" w:type="dxa"/>
            </w:tcMar>
          </w:tcPr>
          <w:p w14:paraId="7D1E6C1A" w14:textId="77777777" w:rsidR="008E7F2A" w:rsidRPr="008771D4" w:rsidRDefault="008E7F2A" w:rsidP="007D5CD5">
            <w:pPr>
              <w:pStyle w:val="BodyText-table"/>
              <w:rPr>
                <w:ins w:id="713" w:author="Author"/>
              </w:rPr>
            </w:pPr>
          </w:p>
        </w:tc>
      </w:tr>
    </w:tbl>
    <w:p w14:paraId="044C1AD2" w14:textId="77777777" w:rsidR="00E94AEC" w:rsidRDefault="00E94AEC"/>
    <w:p w14:paraId="00513085" w14:textId="77777777" w:rsidR="0007160C" w:rsidRDefault="0007160C">
      <w:pPr>
        <w:sectPr w:rsidR="0007160C" w:rsidSect="00AA5E36">
          <w:footerReference w:type="default" r:id="rId26"/>
          <w:pgSz w:w="12240" w:h="15840"/>
          <w:pgMar w:top="1440" w:right="1440" w:bottom="1440" w:left="1440" w:header="720" w:footer="720" w:gutter="0"/>
          <w:pgNumType w:start="1"/>
          <w:cols w:space="720"/>
          <w:docGrid w:linePitch="360"/>
        </w:sectPr>
      </w:pPr>
    </w:p>
    <w:p w14:paraId="436B0884" w14:textId="23BB5D2E" w:rsidR="00FF10C3" w:rsidRPr="008771D4" w:rsidRDefault="00FF10C3" w:rsidP="00843BBE">
      <w:pPr>
        <w:pStyle w:val="attachmenttitle"/>
        <w:outlineLvl w:val="1"/>
        <w:rPr>
          <w:ins w:id="714" w:author="Author"/>
        </w:rPr>
      </w:pPr>
      <w:bookmarkStart w:id="715" w:name="_Toc201565122"/>
      <w:ins w:id="716" w:author="Author">
        <w:r w:rsidRPr="008771D4">
          <w:lastRenderedPageBreak/>
          <w:t>E</w:t>
        </w:r>
        <w:r>
          <w:t>xhibit</w:t>
        </w:r>
        <w:r w:rsidRPr="008771D4">
          <w:t xml:space="preserve"> 3</w:t>
        </w:r>
        <w:r>
          <w:t xml:space="preserve">.2: </w:t>
        </w:r>
        <w:bookmarkStart w:id="717" w:name="_Hlk177325673"/>
        <w:r w:rsidRPr="008771D4">
          <w:t xml:space="preserve">Inspection </w:t>
        </w:r>
        <w:r>
          <w:t>a</w:t>
        </w:r>
        <w:r w:rsidRPr="008771D4">
          <w:t>nd Licensing Responsibil</w:t>
        </w:r>
        <w:r>
          <w:t>i</w:t>
        </w:r>
        <w:r w:rsidRPr="008771D4">
          <w:t>ties</w:t>
        </w:r>
        <w:r>
          <w:t xml:space="preserve"> </w:t>
        </w:r>
        <w:r w:rsidRPr="008771D4">
          <w:t>During Assessment Period</w:t>
        </w:r>
        <w:r>
          <w:t xml:space="preserve"> </w:t>
        </w:r>
        <w:r w:rsidR="00A063F2">
          <w:t>for Licensees under Construction or Performing Major Modifications</w:t>
        </w:r>
        <w:bookmarkEnd w:id="715"/>
        <w:r w:rsidR="001221CA">
          <w:t xml:space="preserve"> </w:t>
        </w:r>
      </w:ins>
    </w:p>
    <w:tbl>
      <w:tblPr>
        <w:tblW w:w="97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555"/>
        <w:gridCol w:w="3033"/>
        <w:gridCol w:w="3150"/>
      </w:tblGrid>
      <w:tr w:rsidR="00FF10C3" w:rsidRPr="008771D4" w14:paraId="1C9109A4" w14:textId="77777777">
        <w:trPr>
          <w:trHeight w:val="1347"/>
          <w:ins w:id="718" w:author="Author"/>
        </w:trPr>
        <w:tc>
          <w:tcPr>
            <w:tcW w:w="3555" w:type="dxa"/>
            <w:tcBorders>
              <w:top w:val="double" w:sz="4" w:space="0" w:color="auto"/>
            </w:tcBorders>
            <w:vAlign w:val="center"/>
          </w:tcPr>
          <w:bookmarkEnd w:id="717"/>
          <w:p w14:paraId="7C3290C2" w14:textId="77777777" w:rsidR="00FF10C3" w:rsidRPr="008E43A5" w:rsidRDefault="00FF10C3" w:rsidP="007A45AE">
            <w:pPr>
              <w:pStyle w:val="BodyText-table"/>
              <w:rPr>
                <w:ins w:id="719" w:author="Author"/>
              </w:rPr>
            </w:pPr>
            <w:ins w:id="720" w:author="Author">
              <w:r w:rsidRPr="008E43A5">
                <w:t>PERFORMANCE AREA</w:t>
              </w:r>
            </w:ins>
          </w:p>
        </w:tc>
        <w:tc>
          <w:tcPr>
            <w:tcW w:w="3033" w:type="dxa"/>
            <w:tcBorders>
              <w:top w:val="double" w:sz="4" w:space="0" w:color="auto"/>
            </w:tcBorders>
            <w:vAlign w:val="center"/>
          </w:tcPr>
          <w:p w14:paraId="3AE85664" w14:textId="77777777" w:rsidR="00FF10C3" w:rsidRPr="008E43A5" w:rsidRDefault="00FF10C3" w:rsidP="007A45AE">
            <w:pPr>
              <w:pStyle w:val="BodyText-table"/>
              <w:rPr>
                <w:ins w:id="721" w:author="Author"/>
              </w:rPr>
            </w:pPr>
          </w:p>
          <w:p w14:paraId="7E47142A" w14:textId="77777777" w:rsidR="00FF10C3" w:rsidRPr="008E43A5" w:rsidRDefault="00FF10C3" w:rsidP="007A45AE">
            <w:pPr>
              <w:pStyle w:val="BodyText-table"/>
              <w:rPr>
                <w:ins w:id="722" w:author="Author"/>
              </w:rPr>
            </w:pPr>
          </w:p>
          <w:p w14:paraId="07DD874C" w14:textId="77777777" w:rsidR="00FF10C3" w:rsidRPr="008E43A5" w:rsidRDefault="00FF10C3" w:rsidP="007A45AE">
            <w:pPr>
              <w:pStyle w:val="BodyText-table"/>
              <w:rPr>
                <w:ins w:id="723" w:author="Author"/>
              </w:rPr>
            </w:pPr>
            <w:ins w:id="724" w:author="Author">
              <w:r w:rsidRPr="008E43A5">
                <w:t>LEAD RESPONSIBILITY (</w:t>
              </w:r>
              <w:r>
                <w:t>DFM</w:t>
              </w:r>
              <w:r w:rsidRPr="008E43A5">
                <w:t>)</w:t>
              </w:r>
            </w:ins>
          </w:p>
          <w:p w14:paraId="589C21C9" w14:textId="77777777" w:rsidR="00FF10C3" w:rsidRPr="008E43A5" w:rsidRDefault="00FF10C3" w:rsidP="007A45AE">
            <w:pPr>
              <w:pStyle w:val="BodyText-table"/>
              <w:rPr>
                <w:ins w:id="725" w:author="Author"/>
              </w:rPr>
            </w:pPr>
          </w:p>
        </w:tc>
        <w:tc>
          <w:tcPr>
            <w:tcW w:w="3150" w:type="dxa"/>
            <w:tcBorders>
              <w:top w:val="double" w:sz="4" w:space="0" w:color="auto"/>
            </w:tcBorders>
          </w:tcPr>
          <w:p w14:paraId="78C8F82E" w14:textId="77777777" w:rsidR="00FF10C3" w:rsidRPr="008E43A5" w:rsidRDefault="00FF10C3" w:rsidP="007A45AE">
            <w:pPr>
              <w:pStyle w:val="BodyText-table"/>
              <w:rPr>
                <w:ins w:id="726" w:author="Author"/>
              </w:rPr>
            </w:pPr>
          </w:p>
          <w:p w14:paraId="50E5E695" w14:textId="77777777" w:rsidR="00FF10C3" w:rsidRPr="008E43A5" w:rsidRDefault="00FF10C3" w:rsidP="007A45AE">
            <w:pPr>
              <w:pStyle w:val="BodyText-table"/>
              <w:rPr>
                <w:ins w:id="727" w:author="Author"/>
              </w:rPr>
            </w:pPr>
          </w:p>
          <w:p w14:paraId="1ECBD54C" w14:textId="77777777" w:rsidR="00FF10C3" w:rsidRPr="008E43A5" w:rsidRDefault="00FF10C3" w:rsidP="007A45AE">
            <w:pPr>
              <w:pStyle w:val="BodyText-table"/>
              <w:rPr>
                <w:ins w:id="728" w:author="Author"/>
              </w:rPr>
            </w:pPr>
            <w:ins w:id="729" w:author="Author">
              <w:r w:rsidRPr="008E43A5">
                <w:t>LEAD RESPONSIBILITY</w:t>
              </w:r>
            </w:ins>
          </w:p>
          <w:p w14:paraId="0CC27F0F" w14:textId="77777777" w:rsidR="00FF10C3" w:rsidRPr="008E43A5" w:rsidRDefault="00FF10C3" w:rsidP="007A45AE">
            <w:pPr>
              <w:pStyle w:val="BodyText-table"/>
              <w:rPr>
                <w:ins w:id="730" w:author="Author"/>
              </w:rPr>
            </w:pPr>
            <w:ins w:id="731" w:author="Author">
              <w:r w:rsidRPr="008E43A5">
                <w:t xml:space="preserve"> (RII)</w:t>
              </w:r>
            </w:ins>
          </w:p>
        </w:tc>
      </w:tr>
      <w:tr w:rsidR="00FF10C3" w:rsidRPr="008771D4" w14:paraId="11CCE90F" w14:textId="77777777">
        <w:trPr>
          <w:ins w:id="732" w:author="Author"/>
        </w:trPr>
        <w:tc>
          <w:tcPr>
            <w:tcW w:w="3555" w:type="dxa"/>
            <w:vAlign w:val="center"/>
          </w:tcPr>
          <w:p w14:paraId="032B8BFC" w14:textId="16A4E20D" w:rsidR="00FF10C3" w:rsidRPr="008E43A5" w:rsidRDefault="00FF10C3" w:rsidP="007A45AE">
            <w:pPr>
              <w:pStyle w:val="BodyText-table"/>
              <w:rPr>
                <w:ins w:id="733" w:author="Author"/>
              </w:rPr>
            </w:pPr>
            <w:ins w:id="734" w:author="Author">
              <w:r w:rsidRPr="00CA10A9">
                <w:t>Management Measures (MMs)</w:t>
              </w:r>
            </w:ins>
          </w:p>
        </w:tc>
        <w:tc>
          <w:tcPr>
            <w:tcW w:w="3033" w:type="dxa"/>
            <w:shd w:val="pct25" w:color="auto" w:fill="auto"/>
            <w:vAlign w:val="center"/>
          </w:tcPr>
          <w:p w14:paraId="38A5E6E3" w14:textId="77777777" w:rsidR="00FF10C3" w:rsidRPr="008771D4" w:rsidRDefault="00FF10C3" w:rsidP="007A45AE">
            <w:pPr>
              <w:pStyle w:val="BodyText-table"/>
              <w:rPr>
                <w:ins w:id="735" w:author="Author"/>
              </w:rPr>
            </w:pPr>
          </w:p>
          <w:p w14:paraId="4F976FFA" w14:textId="77777777" w:rsidR="00FF10C3" w:rsidRPr="008771D4" w:rsidRDefault="00FF10C3" w:rsidP="007A45AE">
            <w:pPr>
              <w:pStyle w:val="BodyText-table"/>
              <w:rPr>
                <w:ins w:id="736" w:author="Author"/>
              </w:rPr>
            </w:pPr>
          </w:p>
        </w:tc>
        <w:tc>
          <w:tcPr>
            <w:tcW w:w="3150" w:type="dxa"/>
            <w:shd w:val="pct25" w:color="auto" w:fill="auto"/>
          </w:tcPr>
          <w:p w14:paraId="7FAFAEAC" w14:textId="77777777" w:rsidR="00FF10C3" w:rsidRPr="008771D4" w:rsidRDefault="00FF10C3" w:rsidP="007A45AE">
            <w:pPr>
              <w:pStyle w:val="BodyText-table"/>
              <w:rPr>
                <w:ins w:id="737" w:author="Author"/>
              </w:rPr>
            </w:pPr>
          </w:p>
        </w:tc>
      </w:tr>
      <w:tr w:rsidR="00FF10C3" w:rsidRPr="008771D4" w14:paraId="3F4B81D3" w14:textId="77777777">
        <w:trPr>
          <w:trHeight w:val="413"/>
          <w:ins w:id="738" w:author="Author"/>
        </w:trPr>
        <w:tc>
          <w:tcPr>
            <w:tcW w:w="3555" w:type="dxa"/>
            <w:vAlign w:val="center"/>
          </w:tcPr>
          <w:p w14:paraId="7D159F90" w14:textId="77777777" w:rsidR="00FF10C3" w:rsidRPr="008E1A9C" w:rsidRDefault="00FF10C3" w:rsidP="007A45AE">
            <w:pPr>
              <w:pStyle w:val="BodyText-table"/>
              <w:rPr>
                <w:ins w:id="739" w:author="Author"/>
              </w:rPr>
            </w:pPr>
            <w:ins w:id="740" w:author="Author">
              <w:r w:rsidRPr="008E1A9C">
                <w:t>MM Program/ Quality Assurance (QA) Program, if applicable</w:t>
              </w:r>
            </w:ins>
          </w:p>
          <w:p w14:paraId="41976394" w14:textId="77777777" w:rsidR="00FF10C3" w:rsidRPr="008E1A9C" w:rsidRDefault="00FF10C3" w:rsidP="007A45AE">
            <w:pPr>
              <w:pStyle w:val="BodyText-table"/>
              <w:rPr>
                <w:ins w:id="741" w:author="Author"/>
              </w:rPr>
            </w:pPr>
          </w:p>
        </w:tc>
        <w:tc>
          <w:tcPr>
            <w:tcW w:w="3033" w:type="dxa"/>
            <w:vAlign w:val="center"/>
          </w:tcPr>
          <w:p w14:paraId="67D3FFCD" w14:textId="77777777" w:rsidR="00FF10C3" w:rsidRPr="008E1A9C" w:rsidRDefault="00FF10C3" w:rsidP="007A45AE">
            <w:pPr>
              <w:pStyle w:val="BodyText-table"/>
              <w:rPr>
                <w:ins w:id="742" w:author="Author"/>
              </w:rPr>
            </w:pPr>
          </w:p>
        </w:tc>
        <w:tc>
          <w:tcPr>
            <w:tcW w:w="3150" w:type="dxa"/>
            <w:vAlign w:val="center"/>
          </w:tcPr>
          <w:p w14:paraId="4B094FE9" w14:textId="77777777" w:rsidR="00FF10C3" w:rsidRPr="008E1A9C" w:rsidRDefault="00FF10C3" w:rsidP="007A45AE">
            <w:pPr>
              <w:pStyle w:val="BodyText-table"/>
              <w:rPr>
                <w:ins w:id="743" w:author="Author"/>
              </w:rPr>
            </w:pPr>
          </w:p>
        </w:tc>
      </w:tr>
      <w:tr w:rsidR="00FF10C3" w:rsidRPr="008771D4" w14:paraId="67E208AB" w14:textId="77777777">
        <w:trPr>
          <w:ins w:id="744" w:author="Author"/>
        </w:trPr>
        <w:tc>
          <w:tcPr>
            <w:tcW w:w="3555" w:type="dxa"/>
            <w:vAlign w:val="center"/>
          </w:tcPr>
          <w:p w14:paraId="4EC04FDF" w14:textId="77777777" w:rsidR="00FF10C3" w:rsidRPr="008E1A9C" w:rsidRDefault="00FF10C3" w:rsidP="007A45AE">
            <w:pPr>
              <w:pStyle w:val="BodyText-table"/>
              <w:rPr>
                <w:ins w:id="745" w:author="Author"/>
              </w:rPr>
            </w:pPr>
            <w:ins w:id="746" w:author="Author">
              <w:r w:rsidRPr="008E1A9C">
                <w:t xml:space="preserve">Design Control </w:t>
              </w:r>
            </w:ins>
          </w:p>
          <w:p w14:paraId="42C4FE25" w14:textId="77777777" w:rsidR="00FF10C3" w:rsidRPr="008E1A9C" w:rsidRDefault="00FF10C3" w:rsidP="007A45AE">
            <w:pPr>
              <w:pStyle w:val="BodyText-table"/>
              <w:rPr>
                <w:ins w:id="747" w:author="Author"/>
              </w:rPr>
            </w:pPr>
          </w:p>
        </w:tc>
        <w:tc>
          <w:tcPr>
            <w:tcW w:w="3033" w:type="dxa"/>
            <w:vAlign w:val="center"/>
          </w:tcPr>
          <w:p w14:paraId="1A56AD02" w14:textId="77777777" w:rsidR="00FF10C3" w:rsidRPr="008E1A9C" w:rsidRDefault="00FF10C3" w:rsidP="007A45AE">
            <w:pPr>
              <w:pStyle w:val="BodyText-table"/>
              <w:rPr>
                <w:ins w:id="748" w:author="Author"/>
              </w:rPr>
            </w:pPr>
          </w:p>
          <w:p w14:paraId="0A37D7DB" w14:textId="77777777" w:rsidR="00FF10C3" w:rsidRPr="008E1A9C" w:rsidRDefault="00FF10C3" w:rsidP="007A45AE">
            <w:pPr>
              <w:pStyle w:val="BodyText-table"/>
              <w:rPr>
                <w:ins w:id="749" w:author="Author"/>
              </w:rPr>
            </w:pPr>
          </w:p>
        </w:tc>
        <w:tc>
          <w:tcPr>
            <w:tcW w:w="3150" w:type="dxa"/>
            <w:vAlign w:val="center"/>
          </w:tcPr>
          <w:p w14:paraId="1B60B3E5" w14:textId="77777777" w:rsidR="00FF10C3" w:rsidRPr="008E1A9C" w:rsidRDefault="00FF10C3" w:rsidP="007A45AE">
            <w:pPr>
              <w:pStyle w:val="BodyText-table"/>
              <w:rPr>
                <w:ins w:id="750" w:author="Author"/>
              </w:rPr>
            </w:pPr>
          </w:p>
        </w:tc>
      </w:tr>
      <w:tr w:rsidR="00FF10C3" w:rsidRPr="008771D4" w14:paraId="12FA15C5" w14:textId="77777777">
        <w:trPr>
          <w:ins w:id="751" w:author="Author"/>
        </w:trPr>
        <w:tc>
          <w:tcPr>
            <w:tcW w:w="3555" w:type="dxa"/>
            <w:vAlign w:val="center"/>
          </w:tcPr>
          <w:p w14:paraId="657375F7" w14:textId="77777777" w:rsidR="00FF10C3" w:rsidRPr="008E1A9C" w:rsidRDefault="00FF10C3" w:rsidP="007A45AE">
            <w:pPr>
              <w:pStyle w:val="BodyText-table"/>
              <w:rPr>
                <w:ins w:id="752" w:author="Author"/>
              </w:rPr>
            </w:pPr>
            <w:ins w:id="753" w:author="Author">
              <w:r w:rsidRPr="008E1A9C">
                <w:t xml:space="preserve">Categorization of IROFS </w:t>
              </w:r>
            </w:ins>
          </w:p>
          <w:p w14:paraId="19816983" w14:textId="77777777" w:rsidR="00FF10C3" w:rsidRPr="008E1A9C" w:rsidRDefault="00FF10C3" w:rsidP="007A45AE">
            <w:pPr>
              <w:pStyle w:val="BodyText-table"/>
              <w:rPr>
                <w:ins w:id="754" w:author="Author"/>
              </w:rPr>
            </w:pPr>
          </w:p>
        </w:tc>
        <w:tc>
          <w:tcPr>
            <w:tcW w:w="3033" w:type="dxa"/>
            <w:vAlign w:val="center"/>
          </w:tcPr>
          <w:p w14:paraId="14B985D5" w14:textId="77777777" w:rsidR="00FF10C3" w:rsidRPr="008E1A9C" w:rsidRDefault="00FF10C3" w:rsidP="007A45AE">
            <w:pPr>
              <w:pStyle w:val="BodyText-table"/>
              <w:rPr>
                <w:ins w:id="755" w:author="Author"/>
              </w:rPr>
            </w:pPr>
          </w:p>
          <w:p w14:paraId="2C4FFB8C" w14:textId="77777777" w:rsidR="00FF10C3" w:rsidRPr="008E1A9C" w:rsidRDefault="00FF10C3" w:rsidP="007A45AE">
            <w:pPr>
              <w:pStyle w:val="BodyText-table"/>
              <w:rPr>
                <w:ins w:id="756" w:author="Author"/>
              </w:rPr>
            </w:pPr>
          </w:p>
        </w:tc>
        <w:tc>
          <w:tcPr>
            <w:tcW w:w="3150" w:type="dxa"/>
            <w:vAlign w:val="center"/>
          </w:tcPr>
          <w:p w14:paraId="1371E20F" w14:textId="77777777" w:rsidR="00FF10C3" w:rsidRPr="008E1A9C" w:rsidRDefault="00FF10C3" w:rsidP="007A45AE">
            <w:pPr>
              <w:pStyle w:val="BodyText-table"/>
              <w:rPr>
                <w:ins w:id="757" w:author="Author"/>
              </w:rPr>
            </w:pPr>
          </w:p>
        </w:tc>
      </w:tr>
      <w:tr w:rsidR="00FF10C3" w:rsidRPr="008771D4" w14:paraId="65968F1D" w14:textId="77777777">
        <w:trPr>
          <w:ins w:id="758" w:author="Author"/>
        </w:trPr>
        <w:tc>
          <w:tcPr>
            <w:tcW w:w="3555" w:type="dxa"/>
            <w:vAlign w:val="center"/>
          </w:tcPr>
          <w:p w14:paraId="1F21E283" w14:textId="77777777" w:rsidR="00FF10C3" w:rsidRPr="008E1A9C" w:rsidRDefault="00FF10C3" w:rsidP="007A45AE">
            <w:pPr>
              <w:pStyle w:val="BodyText-table"/>
              <w:rPr>
                <w:ins w:id="759" w:author="Author"/>
              </w:rPr>
            </w:pPr>
            <w:ins w:id="760" w:author="Author">
              <w:r w:rsidRPr="008E1A9C">
                <w:t>Configuration Management</w:t>
              </w:r>
            </w:ins>
          </w:p>
          <w:p w14:paraId="71FB7B0D" w14:textId="77777777" w:rsidR="00FF10C3" w:rsidRPr="008E1A9C" w:rsidRDefault="00FF10C3" w:rsidP="007A45AE">
            <w:pPr>
              <w:pStyle w:val="BodyText-table"/>
              <w:rPr>
                <w:ins w:id="761" w:author="Author"/>
              </w:rPr>
            </w:pPr>
          </w:p>
        </w:tc>
        <w:tc>
          <w:tcPr>
            <w:tcW w:w="3033" w:type="dxa"/>
            <w:vAlign w:val="center"/>
          </w:tcPr>
          <w:p w14:paraId="57AC9C28" w14:textId="77777777" w:rsidR="00FF10C3" w:rsidRPr="008E1A9C" w:rsidRDefault="00FF10C3" w:rsidP="007A45AE">
            <w:pPr>
              <w:pStyle w:val="BodyText-table"/>
              <w:rPr>
                <w:ins w:id="762" w:author="Author"/>
              </w:rPr>
            </w:pPr>
          </w:p>
        </w:tc>
        <w:tc>
          <w:tcPr>
            <w:tcW w:w="3150" w:type="dxa"/>
            <w:vAlign w:val="center"/>
          </w:tcPr>
          <w:p w14:paraId="13EF7CE1" w14:textId="77777777" w:rsidR="00FF10C3" w:rsidRPr="008E1A9C" w:rsidRDefault="00FF10C3" w:rsidP="007A45AE">
            <w:pPr>
              <w:pStyle w:val="BodyText-table"/>
              <w:rPr>
                <w:ins w:id="763" w:author="Author"/>
              </w:rPr>
            </w:pPr>
          </w:p>
        </w:tc>
      </w:tr>
      <w:tr w:rsidR="00FF10C3" w:rsidRPr="008771D4" w14:paraId="1F041614" w14:textId="77777777">
        <w:trPr>
          <w:ins w:id="764" w:author="Author"/>
        </w:trPr>
        <w:tc>
          <w:tcPr>
            <w:tcW w:w="3555" w:type="dxa"/>
            <w:vAlign w:val="center"/>
          </w:tcPr>
          <w:p w14:paraId="5BFD4165" w14:textId="77777777" w:rsidR="00FF10C3" w:rsidRPr="008E1A9C" w:rsidRDefault="00FF10C3" w:rsidP="007A45AE">
            <w:pPr>
              <w:pStyle w:val="BodyText-table"/>
              <w:rPr>
                <w:ins w:id="765" w:author="Author"/>
              </w:rPr>
            </w:pPr>
            <w:ins w:id="766" w:author="Author">
              <w:r w:rsidRPr="008E1A9C">
                <w:t>Procedures</w:t>
              </w:r>
            </w:ins>
          </w:p>
          <w:p w14:paraId="1DC2B52E" w14:textId="77777777" w:rsidR="00FF10C3" w:rsidRPr="008E1A9C" w:rsidRDefault="00FF10C3" w:rsidP="007A45AE">
            <w:pPr>
              <w:pStyle w:val="BodyText-table"/>
              <w:rPr>
                <w:ins w:id="767" w:author="Author"/>
              </w:rPr>
            </w:pPr>
          </w:p>
        </w:tc>
        <w:tc>
          <w:tcPr>
            <w:tcW w:w="3033" w:type="dxa"/>
            <w:vAlign w:val="center"/>
          </w:tcPr>
          <w:p w14:paraId="51AD785B" w14:textId="77777777" w:rsidR="00FF10C3" w:rsidRPr="008E1A9C" w:rsidRDefault="00FF10C3" w:rsidP="007A45AE">
            <w:pPr>
              <w:pStyle w:val="BodyText-table"/>
              <w:rPr>
                <w:ins w:id="768" w:author="Author"/>
              </w:rPr>
            </w:pPr>
          </w:p>
        </w:tc>
        <w:tc>
          <w:tcPr>
            <w:tcW w:w="3150" w:type="dxa"/>
            <w:vAlign w:val="center"/>
          </w:tcPr>
          <w:p w14:paraId="06EF2250" w14:textId="77777777" w:rsidR="00FF10C3" w:rsidRPr="008E1A9C" w:rsidRDefault="00FF10C3" w:rsidP="007A45AE">
            <w:pPr>
              <w:pStyle w:val="BodyText-table"/>
              <w:rPr>
                <w:ins w:id="769" w:author="Author"/>
              </w:rPr>
            </w:pPr>
          </w:p>
        </w:tc>
      </w:tr>
      <w:tr w:rsidR="00FF10C3" w:rsidRPr="008771D4" w14:paraId="3B6DB83F" w14:textId="77777777">
        <w:trPr>
          <w:ins w:id="770" w:author="Author"/>
        </w:trPr>
        <w:tc>
          <w:tcPr>
            <w:tcW w:w="3555" w:type="dxa"/>
            <w:vAlign w:val="center"/>
          </w:tcPr>
          <w:p w14:paraId="7ACFCDE3" w14:textId="77777777" w:rsidR="00FF10C3" w:rsidRPr="008E1A9C" w:rsidRDefault="00FF10C3" w:rsidP="007A45AE">
            <w:pPr>
              <w:pStyle w:val="BodyText-table"/>
              <w:rPr>
                <w:ins w:id="771" w:author="Author"/>
              </w:rPr>
            </w:pPr>
            <w:ins w:id="772" w:author="Author">
              <w:r w:rsidRPr="008E1A9C">
                <w:t>Audits and Assessments</w:t>
              </w:r>
            </w:ins>
          </w:p>
          <w:p w14:paraId="111A6864" w14:textId="77777777" w:rsidR="00FF10C3" w:rsidRPr="008E1A9C" w:rsidRDefault="00FF10C3" w:rsidP="007A45AE">
            <w:pPr>
              <w:pStyle w:val="BodyText-table"/>
              <w:rPr>
                <w:ins w:id="773" w:author="Author"/>
              </w:rPr>
            </w:pPr>
          </w:p>
        </w:tc>
        <w:tc>
          <w:tcPr>
            <w:tcW w:w="3033" w:type="dxa"/>
            <w:vAlign w:val="center"/>
          </w:tcPr>
          <w:p w14:paraId="3D237F99" w14:textId="77777777" w:rsidR="00FF10C3" w:rsidRPr="008E1A9C" w:rsidRDefault="00FF10C3" w:rsidP="007A45AE">
            <w:pPr>
              <w:pStyle w:val="BodyText-table"/>
              <w:rPr>
                <w:ins w:id="774" w:author="Author"/>
              </w:rPr>
            </w:pPr>
          </w:p>
        </w:tc>
        <w:tc>
          <w:tcPr>
            <w:tcW w:w="3150" w:type="dxa"/>
            <w:vAlign w:val="center"/>
          </w:tcPr>
          <w:p w14:paraId="15E2DE10" w14:textId="77777777" w:rsidR="00FF10C3" w:rsidRPr="008E1A9C" w:rsidRDefault="00FF10C3" w:rsidP="007A45AE">
            <w:pPr>
              <w:pStyle w:val="BodyText-table"/>
              <w:rPr>
                <w:ins w:id="775" w:author="Author"/>
              </w:rPr>
            </w:pPr>
          </w:p>
        </w:tc>
      </w:tr>
      <w:tr w:rsidR="00FF10C3" w:rsidRPr="008771D4" w14:paraId="21763D33" w14:textId="77777777">
        <w:trPr>
          <w:ins w:id="776" w:author="Author"/>
        </w:trPr>
        <w:tc>
          <w:tcPr>
            <w:tcW w:w="3555" w:type="dxa"/>
            <w:vAlign w:val="center"/>
          </w:tcPr>
          <w:p w14:paraId="7B4217B5" w14:textId="77777777" w:rsidR="00FF10C3" w:rsidRPr="008E1A9C" w:rsidRDefault="00FF10C3" w:rsidP="007A45AE">
            <w:pPr>
              <w:pStyle w:val="BodyText-table"/>
              <w:rPr>
                <w:ins w:id="777" w:author="Author"/>
              </w:rPr>
            </w:pPr>
            <w:ins w:id="778" w:author="Author">
              <w:r w:rsidRPr="008E1A9C">
                <w:t>Records Management</w:t>
              </w:r>
            </w:ins>
          </w:p>
          <w:p w14:paraId="31947E41" w14:textId="77777777" w:rsidR="00FF10C3" w:rsidRPr="008E1A9C" w:rsidRDefault="00FF10C3" w:rsidP="007A45AE">
            <w:pPr>
              <w:pStyle w:val="BodyText-table"/>
              <w:rPr>
                <w:ins w:id="779" w:author="Author"/>
              </w:rPr>
            </w:pPr>
          </w:p>
        </w:tc>
        <w:tc>
          <w:tcPr>
            <w:tcW w:w="3033" w:type="dxa"/>
            <w:vAlign w:val="center"/>
          </w:tcPr>
          <w:p w14:paraId="28BC5510" w14:textId="77777777" w:rsidR="00FF10C3" w:rsidRPr="008E1A9C" w:rsidRDefault="00FF10C3" w:rsidP="007A45AE">
            <w:pPr>
              <w:pStyle w:val="BodyText-table"/>
              <w:rPr>
                <w:ins w:id="780" w:author="Author"/>
              </w:rPr>
            </w:pPr>
          </w:p>
        </w:tc>
        <w:tc>
          <w:tcPr>
            <w:tcW w:w="3150" w:type="dxa"/>
            <w:vAlign w:val="center"/>
          </w:tcPr>
          <w:p w14:paraId="5C180B4C" w14:textId="77777777" w:rsidR="00FF10C3" w:rsidRPr="008E1A9C" w:rsidRDefault="00FF10C3" w:rsidP="007A45AE">
            <w:pPr>
              <w:pStyle w:val="BodyText-table"/>
              <w:rPr>
                <w:ins w:id="781" w:author="Author"/>
              </w:rPr>
            </w:pPr>
          </w:p>
        </w:tc>
      </w:tr>
      <w:tr w:rsidR="00FF10C3" w:rsidRPr="008771D4" w14:paraId="347A63E0" w14:textId="77777777">
        <w:trPr>
          <w:ins w:id="782" w:author="Author"/>
        </w:trPr>
        <w:tc>
          <w:tcPr>
            <w:tcW w:w="6588" w:type="dxa"/>
            <w:gridSpan w:val="2"/>
            <w:shd w:val="pct25" w:color="auto" w:fill="auto"/>
            <w:vAlign w:val="center"/>
          </w:tcPr>
          <w:p w14:paraId="50169828" w14:textId="77777777" w:rsidR="00FF10C3" w:rsidRPr="008E1A9C" w:rsidRDefault="00FF10C3" w:rsidP="007A45AE">
            <w:pPr>
              <w:pStyle w:val="BodyText-table"/>
              <w:rPr>
                <w:ins w:id="783" w:author="Author"/>
              </w:rPr>
            </w:pPr>
          </w:p>
        </w:tc>
        <w:tc>
          <w:tcPr>
            <w:tcW w:w="3150" w:type="dxa"/>
            <w:shd w:val="pct25" w:color="auto" w:fill="auto"/>
            <w:vAlign w:val="center"/>
          </w:tcPr>
          <w:p w14:paraId="0DD80D14" w14:textId="77777777" w:rsidR="00FF10C3" w:rsidRPr="008E1A9C" w:rsidRDefault="00FF10C3" w:rsidP="007A45AE">
            <w:pPr>
              <w:pStyle w:val="BodyText-table"/>
              <w:rPr>
                <w:ins w:id="784" w:author="Author"/>
              </w:rPr>
            </w:pPr>
          </w:p>
        </w:tc>
      </w:tr>
      <w:tr w:rsidR="00FF10C3" w:rsidRPr="008771D4" w14:paraId="2103CABB" w14:textId="77777777">
        <w:trPr>
          <w:trHeight w:val="548"/>
          <w:ins w:id="785" w:author="Author"/>
        </w:trPr>
        <w:tc>
          <w:tcPr>
            <w:tcW w:w="3555" w:type="dxa"/>
            <w:vAlign w:val="center"/>
          </w:tcPr>
          <w:p w14:paraId="56565746" w14:textId="77777777" w:rsidR="00FF10C3" w:rsidRPr="008E1A9C" w:rsidRDefault="00FF10C3" w:rsidP="007A45AE">
            <w:pPr>
              <w:pStyle w:val="BodyText-table"/>
              <w:rPr>
                <w:ins w:id="786" w:author="Author"/>
              </w:rPr>
            </w:pPr>
            <w:ins w:id="787" w:author="Author">
              <w:r w:rsidRPr="008E1A9C">
                <w:t>Facility Construction and Pre-Operation</w:t>
              </w:r>
            </w:ins>
          </w:p>
          <w:p w14:paraId="495EFC89" w14:textId="77777777" w:rsidR="00FF10C3" w:rsidRPr="008E1A9C" w:rsidRDefault="00FF10C3" w:rsidP="007A45AE">
            <w:pPr>
              <w:pStyle w:val="BodyText-table"/>
              <w:rPr>
                <w:ins w:id="788" w:author="Author"/>
              </w:rPr>
            </w:pPr>
          </w:p>
        </w:tc>
        <w:tc>
          <w:tcPr>
            <w:tcW w:w="3033" w:type="dxa"/>
            <w:shd w:val="pct25" w:color="auto" w:fill="auto"/>
            <w:vAlign w:val="center"/>
          </w:tcPr>
          <w:p w14:paraId="5C0AE105" w14:textId="77777777" w:rsidR="00FF10C3" w:rsidRPr="008E1A9C" w:rsidRDefault="00FF10C3" w:rsidP="007A45AE">
            <w:pPr>
              <w:pStyle w:val="BodyText-table"/>
              <w:rPr>
                <w:ins w:id="789" w:author="Author"/>
              </w:rPr>
            </w:pPr>
          </w:p>
        </w:tc>
        <w:tc>
          <w:tcPr>
            <w:tcW w:w="3150" w:type="dxa"/>
            <w:shd w:val="pct25" w:color="auto" w:fill="auto"/>
            <w:vAlign w:val="center"/>
          </w:tcPr>
          <w:p w14:paraId="28676112" w14:textId="77777777" w:rsidR="00FF10C3" w:rsidRPr="008E1A9C" w:rsidRDefault="00FF10C3" w:rsidP="007A45AE">
            <w:pPr>
              <w:pStyle w:val="BodyText-table"/>
              <w:rPr>
                <w:ins w:id="790" w:author="Author"/>
              </w:rPr>
            </w:pPr>
          </w:p>
        </w:tc>
      </w:tr>
      <w:tr w:rsidR="00FF10C3" w:rsidRPr="008771D4" w14:paraId="6837D947" w14:textId="77777777">
        <w:trPr>
          <w:ins w:id="791" w:author="Author"/>
        </w:trPr>
        <w:tc>
          <w:tcPr>
            <w:tcW w:w="3555" w:type="dxa"/>
            <w:vAlign w:val="center"/>
          </w:tcPr>
          <w:p w14:paraId="29851D95" w14:textId="77777777" w:rsidR="00FF10C3" w:rsidRDefault="00FF10C3" w:rsidP="007A45AE">
            <w:pPr>
              <w:pStyle w:val="BodyText-table"/>
              <w:rPr>
                <w:ins w:id="792" w:author="Author"/>
              </w:rPr>
            </w:pPr>
            <w:ins w:id="793" w:author="Author">
              <w:r w:rsidRPr="008E1A9C">
                <w:t xml:space="preserve">Construction Activities </w:t>
              </w:r>
            </w:ins>
          </w:p>
          <w:p w14:paraId="72CCB910" w14:textId="77777777" w:rsidR="00FF10C3" w:rsidRPr="008E1A9C" w:rsidRDefault="00FF10C3" w:rsidP="007A45AE">
            <w:pPr>
              <w:pStyle w:val="BodyText-table"/>
              <w:rPr>
                <w:ins w:id="794" w:author="Author"/>
              </w:rPr>
            </w:pPr>
          </w:p>
        </w:tc>
        <w:tc>
          <w:tcPr>
            <w:tcW w:w="3033" w:type="dxa"/>
            <w:vAlign w:val="center"/>
          </w:tcPr>
          <w:p w14:paraId="32E49625" w14:textId="77777777" w:rsidR="00FF10C3" w:rsidRPr="008E1A9C" w:rsidRDefault="00FF10C3" w:rsidP="007A45AE">
            <w:pPr>
              <w:pStyle w:val="BodyText-table"/>
              <w:rPr>
                <w:ins w:id="795" w:author="Author"/>
              </w:rPr>
            </w:pPr>
          </w:p>
          <w:p w14:paraId="0660E2AF" w14:textId="77777777" w:rsidR="00FF10C3" w:rsidRPr="008E1A9C" w:rsidRDefault="00FF10C3" w:rsidP="007A45AE">
            <w:pPr>
              <w:pStyle w:val="BodyText-table"/>
              <w:rPr>
                <w:ins w:id="796" w:author="Author"/>
              </w:rPr>
            </w:pPr>
          </w:p>
        </w:tc>
        <w:tc>
          <w:tcPr>
            <w:tcW w:w="3150" w:type="dxa"/>
            <w:vAlign w:val="center"/>
          </w:tcPr>
          <w:p w14:paraId="4DE513DD" w14:textId="77777777" w:rsidR="00FF10C3" w:rsidRPr="008E1A9C" w:rsidRDefault="00FF10C3" w:rsidP="007A45AE">
            <w:pPr>
              <w:pStyle w:val="BodyText-table"/>
              <w:rPr>
                <w:ins w:id="797" w:author="Author"/>
              </w:rPr>
            </w:pPr>
          </w:p>
        </w:tc>
      </w:tr>
      <w:tr w:rsidR="00FF10C3" w:rsidRPr="008771D4" w14:paraId="1988A301" w14:textId="77777777">
        <w:trPr>
          <w:ins w:id="798" w:author="Author"/>
        </w:trPr>
        <w:tc>
          <w:tcPr>
            <w:tcW w:w="3555" w:type="dxa"/>
            <w:vAlign w:val="center"/>
          </w:tcPr>
          <w:p w14:paraId="41976A62" w14:textId="77777777" w:rsidR="00FF10C3" w:rsidRDefault="00FF10C3" w:rsidP="007A45AE">
            <w:pPr>
              <w:pStyle w:val="BodyText-table"/>
              <w:rPr>
                <w:ins w:id="799" w:author="Author"/>
              </w:rPr>
            </w:pPr>
            <w:ins w:id="800" w:author="Author">
              <w:r w:rsidRPr="008E1A9C">
                <w:t xml:space="preserve">Pre-Operational Activities </w:t>
              </w:r>
            </w:ins>
          </w:p>
          <w:p w14:paraId="68D91986" w14:textId="77777777" w:rsidR="00FF10C3" w:rsidRPr="008E1A9C" w:rsidRDefault="00FF10C3" w:rsidP="007A45AE">
            <w:pPr>
              <w:pStyle w:val="BodyText-table"/>
              <w:rPr>
                <w:ins w:id="801" w:author="Author"/>
              </w:rPr>
            </w:pPr>
          </w:p>
        </w:tc>
        <w:tc>
          <w:tcPr>
            <w:tcW w:w="3033" w:type="dxa"/>
            <w:vAlign w:val="center"/>
          </w:tcPr>
          <w:p w14:paraId="6BB52768" w14:textId="77777777" w:rsidR="00FF10C3" w:rsidRPr="008E1A9C" w:rsidRDefault="00FF10C3" w:rsidP="007A45AE">
            <w:pPr>
              <w:pStyle w:val="BodyText-table"/>
              <w:rPr>
                <w:ins w:id="802" w:author="Author"/>
              </w:rPr>
            </w:pPr>
          </w:p>
        </w:tc>
        <w:tc>
          <w:tcPr>
            <w:tcW w:w="3150" w:type="dxa"/>
            <w:vAlign w:val="center"/>
          </w:tcPr>
          <w:p w14:paraId="1FB5B90B" w14:textId="77777777" w:rsidR="00FF10C3" w:rsidRPr="008E1A9C" w:rsidRDefault="00FF10C3" w:rsidP="007A45AE">
            <w:pPr>
              <w:pStyle w:val="BodyText-table"/>
              <w:rPr>
                <w:ins w:id="803" w:author="Author"/>
              </w:rPr>
            </w:pPr>
          </w:p>
        </w:tc>
      </w:tr>
      <w:tr w:rsidR="00FF10C3" w:rsidRPr="008771D4" w14:paraId="561A5363" w14:textId="77777777">
        <w:trPr>
          <w:ins w:id="804" w:author="Author"/>
        </w:trPr>
        <w:tc>
          <w:tcPr>
            <w:tcW w:w="3555" w:type="dxa"/>
            <w:vAlign w:val="center"/>
          </w:tcPr>
          <w:p w14:paraId="29E22632" w14:textId="77777777" w:rsidR="00FF10C3" w:rsidRPr="008E1A9C" w:rsidRDefault="00FF10C3" w:rsidP="007A45AE">
            <w:pPr>
              <w:pStyle w:val="BodyText-table"/>
              <w:rPr>
                <w:ins w:id="805" w:author="Author"/>
              </w:rPr>
            </w:pPr>
            <w:ins w:id="806" w:author="Author">
              <w:r w:rsidRPr="008E1A9C">
                <w:t>Classified Material and Information Security</w:t>
              </w:r>
            </w:ins>
          </w:p>
          <w:p w14:paraId="63E014EB" w14:textId="77777777" w:rsidR="00FF10C3" w:rsidRPr="008E1A9C" w:rsidRDefault="00FF10C3" w:rsidP="007A45AE">
            <w:pPr>
              <w:pStyle w:val="BodyText-table"/>
              <w:rPr>
                <w:ins w:id="807" w:author="Author"/>
              </w:rPr>
            </w:pPr>
          </w:p>
        </w:tc>
        <w:tc>
          <w:tcPr>
            <w:tcW w:w="3033" w:type="dxa"/>
            <w:vAlign w:val="center"/>
          </w:tcPr>
          <w:p w14:paraId="268F6386" w14:textId="77777777" w:rsidR="00FF10C3" w:rsidRPr="008E1A9C" w:rsidRDefault="00FF10C3" w:rsidP="007A45AE">
            <w:pPr>
              <w:pStyle w:val="BodyText-table"/>
              <w:rPr>
                <w:ins w:id="808" w:author="Author"/>
              </w:rPr>
            </w:pPr>
          </w:p>
        </w:tc>
        <w:tc>
          <w:tcPr>
            <w:tcW w:w="3150" w:type="dxa"/>
            <w:vAlign w:val="center"/>
          </w:tcPr>
          <w:p w14:paraId="65E9D196" w14:textId="77777777" w:rsidR="00FF10C3" w:rsidRPr="008E1A9C" w:rsidRDefault="00FF10C3" w:rsidP="007A45AE">
            <w:pPr>
              <w:pStyle w:val="BodyText-table"/>
              <w:rPr>
                <w:ins w:id="809" w:author="Author"/>
              </w:rPr>
            </w:pPr>
          </w:p>
        </w:tc>
      </w:tr>
      <w:tr w:rsidR="00FF10C3" w:rsidRPr="008771D4" w14:paraId="06979806" w14:textId="77777777" w:rsidTr="007A45AE">
        <w:trPr>
          <w:ins w:id="810" w:author="Author"/>
        </w:trPr>
        <w:tc>
          <w:tcPr>
            <w:tcW w:w="3555" w:type="dxa"/>
            <w:vAlign w:val="center"/>
          </w:tcPr>
          <w:p w14:paraId="4AFDEC62" w14:textId="77777777" w:rsidR="00FF10C3" w:rsidRPr="008E1A9C" w:rsidRDefault="00FF10C3" w:rsidP="007A45AE">
            <w:pPr>
              <w:pStyle w:val="BodyText-table"/>
              <w:rPr>
                <w:ins w:id="811" w:author="Author"/>
              </w:rPr>
            </w:pPr>
            <w:bookmarkStart w:id="812" w:name="_Hlk177325591"/>
          </w:p>
        </w:tc>
        <w:tc>
          <w:tcPr>
            <w:tcW w:w="3033" w:type="dxa"/>
            <w:vAlign w:val="center"/>
          </w:tcPr>
          <w:p w14:paraId="0A624944" w14:textId="77777777" w:rsidR="00FF10C3" w:rsidRPr="008E1A9C" w:rsidRDefault="00FF10C3" w:rsidP="007A45AE">
            <w:pPr>
              <w:pStyle w:val="BodyText-table"/>
              <w:rPr>
                <w:ins w:id="813" w:author="Author"/>
              </w:rPr>
            </w:pPr>
          </w:p>
        </w:tc>
        <w:tc>
          <w:tcPr>
            <w:tcW w:w="3150" w:type="dxa"/>
          </w:tcPr>
          <w:p w14:paraId="77A16B20" w14:textId="77777777" w:rsidR="00FF10C3" w:rsidRPr="008E1A9C" w:rsidRDefault="00FF10C3" w:rsidP="007A45AE">
            <w:pPr>
              <w:pStyle w:val="BodyText-table"/>
              <w:rPr>
                <w:ins w:id="814" w:author="Author"/>
              </w:rPr>
            </w:pPr>
          </w:p>
        </w:tc>
      </w:tr>
      <w:bookmarkEnd w:id="812"/>
      <w:tr w:rsidR="00FF10C3" w:rsidRPr="008771D4" w14:paraId="4ECABDC8" w14:textId="77777777" w:rsidTr="007A45AE">
        <w:trPr>
          <w:ins w:id="815" w:author="Author"/>
        </w:trPr>
        <w:tc>
          <w:tcPr>
            <w:tcW w:w="3555" w:type="dxa"/>
            <w:vAlign w:val="center"/>
          </w:tcPr>
          <w:p w14:paraId="00AFD927" w14:textId="77777777" w:rsidR="00FF10C3" w:rsidRPr="008E1A9C" w:rsidRDefault="00FF10C3" w:rsidP="007A45AE">
            <w:pPr>
              <w:pStyle w:val="BodyText-table"/>
              <w:rPr>
                <w:ins w:id="816" w:author="Author"/>
              </w:rPr>
            </w:pPr>
            <w:ins w:id="817" w:author="Author">
              <w:r w:rsidRPr="008E1A9C">
                <w:t>Facility Support</w:t>
              </w:r>
            </w:ins>
          </w:p>
          <w:p w14:paraId="752A5EC5" w14:textId="77777777" w:rsidR="00FF10C3" w:rsidRPr="008E1A9C" w:rsidRDefault="00FF10C3" w:rsidP="007A45AE">
            <w:pPr>
              <w:pStyle w:val="BodyText-table"/>
              <w:rPr>
                <w:ins w:id="818" w:author="Author"/>
              </w:rPr>
            </w:pPr>
          </w:p>
        </w:tc>
        <w:tc>
          <w:tcPr>
            <w:tcW w:w="3033" w:type="dxa"/>
            <w:vAlign w:val="center"/>
          </w:tcPr>
          <w:p w14:paraId="75828ED8" w14:textId="77777777" w:rsidR="00FF10C3" w:rsidRPr="008E1A9C" w:rsidRDefault="00FF10C3" w:rsidP="007A45AE">
            <w:pPr>
              <w:pStyle w:val="BodyText-table"/>
              <w:rPr>
                <w:ins w:id="819" w:author="Author"/>
              </w:rPr>
            </w:pPr>
          </w:p>
        </w:tc>
        <w:tc>
          <w:tcPr>
            <w:tcW w:w="3150" w:type="dxa"/>
          </w:tcPr>
          <w:p w14:paraId="2CAEF3C6" w14:textId="77777777" w:rsidR="00FF10C3" w:rsidRPr="008E1A9C" w:rsidRDefault="00FF10C3" w:rsidP="007A45AE">
            <w:pPr>
              <w:pStyle w:val="BodyText-table"/>
              <w:rPr>
                <w:ins w:id="820" w:author="Author"/>
              </w:rPr>
            </w:pPr>
          </w:p>
        </w:tc>
      </w:tr>
      <w:tr w:rsidR="00FF10C3" w:rsidRPr="008771D4" w14:paraId="607DEE18" w14:textId="77777777">
        <w:trPr>
          <w:ins w:id="821" w:author="Author"/>
        </w:trPr>
        <w:tc>
          <w:tcPr>
            <w:tcW w:w="3555" w:type="dxa"/>
            <w:vAlign w:val="center"/>
          </w:tcPr>
          <w:p w14:paraId="52DF8D1A" w14:textId="77777777" w:rsidR="00FF10C3" w:rsidRDefault="00FF10C3" w:rsidP="007A45AE">
            <w:pPr>
              <w:pStyle w:val="BodyText-table"/>
              <w:rPr>
                <w:ins w:id="822" w:author="Author"/>
              </w:rPr>
            </w:pPr>
            <w:ins w:id="823" w:author="Author">
              <w:r w:rsidRPr="008E1A9C">
                <w:t xml:space="preserve">Training and Qualification of Plant Personnel </w:t>
              </w:r>
            </w:ins>
          </w:p>
          <w:p w14:paraId="65350A6A" w14:textId="77777777" w:rsidR="00FF10C3" w:rsidRPr="008E1A9C" w:rsidRDefault="00FF10C3" w:rsidP="007A45AE">
            <w:pPr>
              <w:pStyle w:val="BodyText-table"/>
              <w:rPr>
                <w:ins w:id="824" w:author="Author"/>
              </w:rPr>
            </w:pPr>
          </w:p>
        </w:tc>
        <w:tc>
          <w:tcPr>
            <w:tcW w:w="3033" w:type="dxa"/>
            <w:vAlign w:val="center"/>
          </w:tcPr>
          <w:p w14:paraId="3EDD7AE5" w14:textId="77777777" w:rsidR="00FF10C3" w:rsidRPr="008E1A9C" w:rsidRDefault="00FF10C3" w:rsidP="007A45AE">
            <w:pPr>
              <w:pStyle w:val="BodyText-table"/>
              <w:rPr>
                <w:ins w:id="825" w:author="Author"/>
              </w:rPr>
            </w:pPr>
          </w:p>
        </w:tc>
        <w:tc>
          <w:tcPr>
            <w:tcW w:w="3150" w:type="dxa"/>
            <w:vAlign w:val="center"/>
          </w:tcPr>
          <w:p w14:paraId="51C07CBB" w14:textId="77777777" w:rsidR="00FF10C3" w:rsidRPr="008E1A9C" w:rsidRDefault="00FF10C3" w:rsidP="007A45AE">
            <w:pPr>
              <w:pStyle w:val="BodyText-table"/>
              <w:rPr>
                <w:ins w:id="826" w:author="Author"/>
              </w:rPr>
            </w:pPr>
          </w:p>
        </w:tc>
      </w:tr>
      <w:tr w:rsidR="00FF10C3" w:rsidRPr="008771D4" w14:paraId="760ABD68" w14:textId="77777777">
        <w:trPr>
          <w:ins w:id="827" w:author="Author"/>
        </w:trPr>
        <w:tc>
          <w:tcPr>
            <w:tcW w:w="3555" w:type="dxa"/>
            <w:vAlign w:val="center"/>
          </w:tcPr>
          <w:p w14:paraId="5A23F897" w14:textId="77777777" w:rsidR="00FF10C3" w:rsidRDefault="00FF10C3" w:rsidP="007A45AE">
            <w:pPr>
              <w:pStyle w:val="BodyText-table"/>
              <w:rPr>
                <w:ins w:id="828" w:author="Author"/>
              </w:rPr>
            </w:pPr>
            <w:ins w:id="829" w:author="Author">
              <w:r w:rsidRPr="008E1A9C">
                <w:t>Emergency Preparedness</w:t>
              </w:r>
            </w:ins>
          </w:p>
          <w:p w14:paraId="3104ABF2" w14:textId="77777777" w:rsidR="00FF10C3" w:rsidRPr="008E1A9C" w:rsidRDefault="00FF10C3" w:rsidP="007A45AE">
            <w:pPr>
              <w:pStyle w:val="BodyText-table"/>
              <w:rPr>
                <w:ins w:id="830" w:author="Author"/>
              </w:rPr>
            </w:pPr>
            <w:ins w:id="831" w:author="Author">
              <w:r w:rsidRPr="008E1A9C">
                <w:t xml:space="preserve"> </w:t>
              </w:r>
            </w:ins>
          </w:p>
        </w:tc>
        <w:tc>
          <w:tcPr>
            <w:tcW w:w="3033" w:type="dxa"/>
            <w:vAlign w:val="center"/>
          </w:tcPr>
          <w:p w14:paraId="1B453CC1" w14:textId="77777777" w:rsidR="00FF10C3" w:rsidRPr="008E1A9C" w:rsidRDefault="00FF10C3" w:rsidP="007A45AE">
            <w:pPr>
              <w:pStyle w:val="BodyText-table"/>
              <w:rPr>
                <w:ins w:id="832" w:author="Author"/>
              </w:rPr>
            </w:pPr>
          </w:p>
        </w:tc>
        <w:tc>
          <w:tcPr>
            <w:tcW w:w="3150" w:type="dxa"/>
            <w:vAlign w:val="center"/>
          </w:tcPr>
          <w:p w14:paraId="4A3889C9" w14:textId="77777777" w:rsidR="00FF10C3" w:rsidRPr="008E1A9C" w:rsidRDefault="00FF10C3" w:rsidP="007A45AE">
            <w:pPr>
              <w:pStyle w:val="BodyText-table"/>
              <w:rPr>
                <w:ins w:id="833" w:author="Author"/>
              </w:rPr>
            </w:pPr>
          </w:p>
        </w:tc>
      </w:tr>
      <w:tr w:rsidR="00FF10C3" w:rsidRPr="008771D4" w14:paraId="3DDDB83D" w14:textId="77777777">
        <w:trPr>
          <w:ins w:id="834" w:author="Author"/>
        </w:trPr>
        <w:tc>
          <w:tcPr>
            <w:tcW w:w="3555" w:type="dxa"/>
            <w:vAlign w:val="center"/>
          </w:tcPr>
          <w:p w14:paraId="1511335F" w14:textId="77777777" w:rsidR="00FF10C3" w:rsidRDefault="00FF10C3" w:rsidP="007A45AE">
            <w:pPr>
              <w:pStyle w:val="BodyText-table"/>
              <w:rPr>
                <w:ins w:id="835" w:author="Author"/>
              </w:rPr>
            </w:pPr>
            <w:ins w:id="836" w:author="Author">
              <w:r w:rsidRPr="008E1A9C">
                <w:t xml:space="preserve">Maintenance </w:t>
              </w:r>
            </w:ins>
          </w:p>
          <w:p w14:paraId="4FEC8F43" w14:textId="77777777" w:rsidR="00FF10C3" w:rsidRPr="008E1A9C" w:rsidRDefault="00FF10C3" w:rsidP="007A45AE">
            <w:pPr>
              <w:pStyle w:val="BodyText-table"/>
              <w:rPr>
                <w:ins w:id="837" w:author="Author"/>
              </w:rPr>
            </w:pPr>
          </w:p>
        </w:tc>
        <w:tc>
          <w:tcPr>
            <w:tcW w:w="3033" w:type="dxa"/>
            <w:vAlign w:val="center"/>
          </w:tcPr>
          <w:p w14:paraId="4140EFAE" w14:textId="77777777" w:rsidR="00FF10C3" w:rsidRPr="008E1A9C" w:rsidRDefault="00FF10C3" w:rsidP="007A45AE">
            <w:pPr>
              <w:pStyle w:val="BodyText-table"/>
              <w:rPr>
                <w:ins w:id="838" w:author="Author"/>
              </w:rPr>
            </w:pPr>
          </w:p>
        </w:tc>
        <w:tc>
          <w:tcPr>
            <w:tcW w:w="3150" w:type="dxa"/>
            <w:vAlign w:val="center"/>
          </w:tcPr>
          <w:p w14:paraId="7337C717" w14:textId="77777777" w:rsidR="00FF10C3" w:rsidRPr="008E1A9C" w:rsidRDefault="00FF10C3" w:rsidP="007A45AE">
            <w:pPr>
              <w:pStyle w:val="BodyText-table"/>
              <w:rPr>
                <w:ins w:id="839" w:author="Author"/>
              </w:rPr>
            </w:pPr>
          </w:p>
        </w:tc>
      </w:tr>
      <w:tr w:rsidR="00FF10C3" w:rsidRPr="008771D4" w14:paraId="646A9DFC" w14:textId="77777777" w:rsidTr="007A45AE">
        <w:trPr>
          <w:ins w:id="840" w:author="Author"/>
        </w:trPr>
        <w:tc>
          <w:tcPr>
            <w:tcW w:w="3555" w:type="dxa"/>
            <w:vAlign w:val="center"/>
          </w:tcPr>
          <w:p w14:paraId="7DF1D1CD" w14:textId="77777777" w:rsidR="00FF10C3" w:rsidRPr="008771D4" w:rsidRDefault="00FF10C3" w:rsidP="007A45AE">
            <w:pPr>
              <w:pStyle w:val="BodyText-table"/>
              <w:rPr>
                <w:ins w:id="841" w:author="Author"/>
              </w:rPr>
            </w:pPr>
          </w:p>
        </w:tc>
        <w:tc>
          <w:tcPr>
            <w:tcW w:w="3033" w:type="dxa"/>
            <w:vAlign w:val="center"/>
          </w:tcPr>
          <w:p w14:paraId="410A96EA" w14:textId="77777777" w:rsidR="00FF10C3" w:rsidRPr="008771D4" w:rsidRDefault="00FF10C3" w:rsidP="007A45AE">
            <w:pPr>
              <w:pStyle w:val="BodyText-table"/>
              <w:rPr>
                <w:ins w:id="842" w:author="Author"/>
              </w:rPr>
            </w:pPr>
          </w:p>
        </w:tc>
        <w:tc>
          <w:tcPr>
            <w:tcW w:w="3150" w:type="dxa"/>
          </w:tcPr>
          <w:p w14:paraId="4E4C6925" w14:textId="77777777" w:rsidR="00FF10C3" w:rsidRPr="008771D4" w:rsidRDefault="00FF10C3" w:rsidP="007A45AE">
            <w:pPr>
              <w:pStyle w:val="BodyText-table"/>
              <w:rPr>
                <w:ins w:id="843" w:author="Author"/>
              </w:rPr>
            </w:pPr>
          </w:p>
        </w:tc>
      </w:tr>
      <w:tr w:rsidR="00FF10C3" w:rsidRPr="008771D4" w14:paraId="3789960E" w14:textId="77777777" w:rsidTr="007A45AE">
        <w:trPr>
          <w:ins w:id="844" w:author="Author"/>
        </w:trPr>
        <w:tc>
          <w:tcPr>
            <w:tcW w:w="3555" w:type="dxa"/>
            <w:vAlign w:val="center"/>
          </w:tcPr>
          <w:p w14:paraId="693BBBD0" w14:textId="77777777" w:rsidR="00FF10C3" w:rsidRDefault="00FF10C3" w:rsidP="007A45AE">
            <w:pPr>
              <w:pStyle w:val="BodyText-table"/>
              <w:rPr>
                <w:ins w:id="845" w:author="Author"/>
              </w:rPr>
            </w:pPr>
            <w:ins w:id="846" w:author="Author">
              <w:r w:rsidRPr="00130525">
                <w:t>Safeguards and Security</w:t>
              </w:r>
              <w:r w:rsidRPr="008771D4">
                <w:t xml:space="preserve"> </w:t>
              </w:r>
            </w:ins>
          </w:p>
          <w:p w14:paraId="33A110A7" w14:textId="77777777" w:rsidR="00FF10C3" w:rsidRPr="008771D4" w:rsidRDefault="00FF10C3" w:rsidP="007A45AE">
            <w:pPr>
              <w:pStyle w:val="BodyText-table"/>
              <w:rPr>
                <w:ins w:id="847" w:author="Author"/>
              </w:rPr>
            </w:pPr>
          </w:p>
        </w:tc>
        <w:tc>
          <w:tcPr>
            <w:tcW w:w="3033" w:type="dxa"/>
            <w:vAlign w:val="center"/>
          </w:tcPr>
          <w:p w14:paraId="45089455" w14:textId="77777777" w:rsidR="00FF10C3" w:rsidRPr="008771D4" w:rsidRDefault="00FF10C3" w:rsidP="007A45AE">
            <w:pPr>
              <w:pStyle w:val="BodyText-table"/>
              <w:rPr>
                <w:ins w:id="848" w:author="Author"/>
              </w:rPr>
            </w:pPr>
          </w:p>
        </w:tc>
        <w:tc>
          <w:tcPr>
            <w:tcW w:w="3150" w:type="dxa"/>
          </w:tcPr>
          <w:p w14:paraId="752F6D86" w14:textId="77777777" w:rsidR="00FF10C3" w:rsidRPr="008771D4" w:rsidRDefault="00FF10C3" w:rsidP="007A45AE">
            <w:pPr>
              <w:pStyle w:val="BodyText-table"/>
              <w:rPr>
                <w:ins w:id="849" w:author="Author"/>
              </w:rPr>
            </w:pPr>
          </w:p>
        </w:tc>
      </w:tr>
    </w:tbl>
    <w:p w14:paraId="344E71FA" w14:textId="3A6259CD" w:rsidR="00FF10C3" w:rsidRDefault="00FF10C3" w:rsidP="00FF10C3">
      <w:pPr>
        <w:jc w:val="center"/>
        <w:rPr>
          <w:ins w:id="850" w:author="Author"/>
          <w:szCs w:val="22"/>
        </w:rPr>
      </w:pPr>
      <w:ins w:id="851" w:author="Author">
        <w:r w:rsidRPr="00DD014E">
          <w:rPr>
            <w:szCs w:val="22"/>
          </w:rPr>
          <w:lastRenderedPageBreak/>
          <w:t>Exhibit 3.</w:t>
        </w:r>
        <w:r>
          <w:rPr>
            <w:szCs w:val="22"/>
          </w:rPr>
          <w:t>2</w:t>
        </w:r>
        <w:r w:rsidRPr="00DD014E">
          <w:rPr>
            <w:szCs w:val="22"/>
          </w:rPr>
          <w:t>:</w:t>
        </w:r>
      </w:ins>
      <w:r w:rsidR="00301DD1">
        <w:rPr>
          <w:szCs w:val="22"/>
        </w:rPr>
        <w:t xml:space="preserve"> </w:t>
      </w:r>
      <w:ins w:id="852" w:author="Author">
        <w:r w:rsidRPr="000E2B03">
          <w:rPr>
            <w:szCs w:val="22"/>
          </w:rPr>
          <w:t>Inspection and Licensing Responsibilities During Assessment Period for New Licensees and Applicants (IMC 2694)</w:t>
        </w:r>
      </w:ins>
    </w:p>
    <w:p w14:paraId="407743F6" w14:textId="77777777" w:rsidR="00FF10C3" w:rsidRDefault="00FF10C3" w:rsidP="00FF10C3">
      <w:pPr>
        <w:jc w:val="both"/>
        <w:rPr>
          <w:ins w:id="853" w:author="Author"/>
          <w:szCs w:val="22"/>
        </w:rPr>
      </w:pPr>
    </w:p>
    <w:tbl>
      <w:tblPr>
        <w:tblW w:w="97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555"/>
        <w:gridCol w:w="3033"/>
        <w:gridCol w:w="3150"/>
      </w:tblGrid>
      <w:tr w:rsidR="00FF10C3" w:rsidRPr="008771D4" w14:paraId="1D9EBC60" w14:textId="77777777">
        <w:trPr>
          <w:trHeight w:val="1347"/>
          <w:ins w:id="854" w:author="Author"/>
        </w:trPr>
        <w:tc>
          <w:tcPr>
            <w:tcW w:w="3555" w:type="dxa"/>
            <w:tcBorders>
              <w:top w:val="double" w:sz="4" w:space="0" w:color="auto"/>
            </w:tcBorders>
            <w:vAlign w:val="center"/>
          </w:tcPr>
          <w:p w14:paraId="3A76FA6D" w14:textId="77777777" w:rsidR="00FF10C3" w:rsidRPr="008E43A5" w:rsidRDefault="00FF10C3">
            <w:pPr>
              <w:rPr>
                <w:ins w:id="855" w:author="Author"/>
                <w:rFonts w:cs="Arial"/>
                <w:szCs w:val="22"/>
                <w:u w:val="single"/>
              </w:rPr>
            </w:pPr>
            <w:ins w:id="856" w:author="Author">
              <w:r w:rsidRPr="008E43A5">
                <w:rPr>
                  <w:rFonts w:cs="Arial"/>
                  <w:szCs w:val="22"/>
                  <w:u w:val="single"/>
                </w:rPr>
                <w:t>PERFORMANCE AREA</w:t>
              </w:r>
            </w:ins>
          </w:p>
        </w:tc>
        <w:tc>
          <w:tcPr>
            <w:tcW w:w="3033" w:type="dxa"/>
            <w:tcBorders>
              <w:top w:val="double" w:sz="4" w:space="0" w:color="auto"/>
            </w:tcBorders>
            <w:vAlign w:val="center"/>
          </w:tcPr>
          <w:p w14:paraId="0171FB12" w14:textId="77777777" w:rsidR="00FF10C3" w:rsidRPr="008E43A5" w:rsidRDefault="00FF10C3">
            <w:pPr>
              <w:rPr>
                <w:ins w:id="857" w:author="Author"/>
                <w:rFonts w:cs="Arial"/>
                <w:szCs w:val="22"/>
                <w:u w:val="single"/>
              </w:rPr>
            </w:pPr>
          </w:p>
          <w:p w14:paraId="0CB9A25B" w14:textId="77777777" w:rsidR="00FF10C3" w:rsidRPr="008E43A5" w:rsidRDefault="00FF10C3">
            <w:pPr>
              <w:rPr>
                <w:ins w:id="858" w:author="Author"/>
                <w:rFonts w:cs="Arial"/>
                <w:szCs w:val="22"/>
                <w:u w:val="single"/>
              </w:rPr>
            </w:pPr>
          </w:p>
          <w:p w14:paraId="4896351B" w14:textId="77777777" w:rsidR="00FF10C3" w:rsidRPr="008E43A5" w:rsidRDefault="00FF10C3">
            <w:pPr>
              <w:rPr>
                <w:ins w:id="859" w:author="Author"/>
                <w:rFonts w:cs="Arial"/>
                <w:szCs w:val="22"/>
                <w:u w:val="single"/>
              </w:rPr>
            </w:pPr>
            <w:ins w:id="860" w:author="Author">
              <w:r w:rsidRPr="008E43A5">
                <w:rPr>
                  <w:rFonts w:cs="Arial"/>
                  <w:szCs w:val="22"/>
                  <w:u w:val="single"/>
                </w:rPr>
                <w:t>LEAD RESPONSIBILITY (</w:t>
              </w:r>
              <w:r>
                <w:rPr>
                  <w:rFonts w:cs="Arial"/>
                  <w:szCs w:val="22"/>
                  <w:u w:val="single"/>
                </w:rPr>
                <w:t>DFM</w:t>
              </w:r>
              <w:r w:rsidRPr="008E43A5">
                <w:rPr>
                  <w:rFonts w:cs="Arial"/>
                  <w:szCs w:val="22"/>
                  <w:u w:val="single"/>
                </w:rPr>
                <w:t>)</w:t>
              </w:r>
            </w:ins>
          </w:p>
          <w:p w14:paraId="45802D0E" w14:textId="77777777" w:rsidR="00FF10C3" w:rsidRPr="008E43A5" w:rsidRDefault="00FF10C3">
            <w:pPr>
              <w:rPr>
                <w:ins w:id="861" w:author="Author"/>
                <w:rFonts w:cs="Arial"/>
                <w:szCs w:val="22"/>
                <w:u w:val="single"/>
              </w:rPr>
            </w:pPr>
          </w:p>
        </w:tc>
        <w:tc>
          <w:tcPr>
            <w:tcW w:w="3150" w:type="dxa"/>
            <w:tcBorders>
              <w:top w:val="double" w:sz="4" w:space="0" w:color="auto"/>
            </w:tcBorders>
          </w:tcPr>
          <w:p w14:paraId="614D44F4" w14:textId="77777777" w:rsidR="00FF10C3" w:rsidRPr="008E43A5" w:rsidRDefault="00FF10C3">
            <w:pPr>
              <w:rPr>
                <w:ins w:id="862" w:author="Author"/>
                <w:rFonts w:cs="Arial"/>
                <w:szCs w:val="22"/>
                <w:u w:val="single"/>
              </w:rPr>
            </w:pPr>
          </w:p>
          <w:p w14:paraId="6C5B40CB" w14:textId="77777777" w:rsidR="00FF10C3" w:rsidRPr="008E43A5" w:rsidRDefault="00FF10C3">
            <w:pPr>
              <w:rPr>
                <w:ins w:id="863" w:author="Author"/>
                <w:rFonts w:cs="Arial"/>
                <w:szCs w:val="22"/>
                <w:u w:val="single"/>
              </w:rPr>
            </w:pPr>
          </w:p>
          <w:p w14:paraId="03D1AB21" w14:textId="77777777" w:rsidR="00FF10C3" w:rsidRPr="008E43A5" w:rsidRDefault="00FF10C3">
            <w:pPr>
              <w:rPr>
                <w:ins w:id="864" w:author="Author"/>
                <w:rFonts w:cs="Arial"/>
                <w:szCs w:val="22"/>
                <w:u w:val="single"/>
              </w:rPr>
            </w:pPr>
            <w:ins w:id="865" w:author="Author">
              <w:r w:rsidRPr="008E43A5">
                <w:rPr>
                  <w:rFonts w:cs="Arial"/>
                  <w:szCs w:val="22"/>
                  <w:u w:val="single"/>
                </w:rPr>
                <w:t>LEAD RESPONSIBILITY (RII)</w:t>
              </w:r>
            </w:ins>
          </w:p>
        </w:tc>
      </w:tr>
      <w:tr w:rsidR="00FF10C3" w:rsidRPr="008771D4" w14:paraId="11A7341B" w14:textId="77777777">
        <w:trPr>
          <w:ins w:id="866" w:author="Author"/>
        </w:trPr>
        <w:tc>
          <w:tcPr>
            <w:tcW w:w="6588" w:type="dxa"/>
            <w:gridSpan w:val="2"/>
            <w:shd w:val="pct25" w:color="auto" w:fill="auto"/>
            <w:vAlign w:val="center"/>
          </w:tcPr>
          <w:p w14:paraId="6DAD68DE" w14:textId="77777777" w:rsidR="00FF10C3" w:rsidRPr="008771D4" w:rsidRDefault="00FF10C3">
            <w:pPr>
              <w:jc w:val="both"/>
              <w:rPr>
                <w:ins w:id="867" w:author="Author"/>
                <w:rFonts w:cs="Arial"/>
                <w:szCs w:val="22"/>
              </w:rPr>
            </w:pPr>
          </w:p>
        </w:tc>
        <w:tc>
          <w:tcPr>
            <w:tcW w:w="3150" w:type="dxa"/>
            <w:shd w:val="pct25" w:color="auto" w:fill="auto"/>
          </w:tcPr>
          <w:p w14:paraId="309CFD1E" w14:textId="77777777" w:rsidR="00FF10C3" w:rsidRPr="008771D4" w:rsidRDefault="00FF10C3">
            <w:pPr>
              <w:jc w:val="both"/>
              <w:rPr>
                <w:ins w:id="868" w:author="Author"/>
                <w:rFonts w:cs="Arial"/>
                <w:szCs w:val="22"/>
              </w:rPr>
            </w:pPr>
          </w:p>
        </w:tc>
      </w:tr>
      <w:tr w:rsidR="00FF10C3" w:rsidRPr="008771D4" w14:paraId="6D1AE7D7" w14:textId="77777777">
        <w:trPr>
          <w:trHeight w:val="440"/>
          <w:ins w:id="869" w:author="Author"/>
        </w:trPr>
        <w:tc>
          <w:tcPr>
            <w:tcW w:w="3555" w:type="dxa"/>
            <w:vAlign w:val="center"/>
          </w:tcPr>
          <w:p w14:paraId="568698DE" w14:textId="77777777" w:rsidR="00FF10C3" w:rsidRPr="008E43A5" w:rsidRDefault="00FF10C3">
            <w:pPr>
              <w:jc w:val="both"/>
              <w:rPr>
                <w:ins w:id="870" w:author="Author"/>
                <w:rFonts w:cs="Arial"/>
                <w:szCs w:val="22"/>
                <w:u w:val="single"/>
              </w:rPr>
            </w:pPr>
            <w:ins w:id="871" w:author="Author">
              <w:r w:rsidRPr="008E43A5">
                <w:rPr>
                  <w:rFonts w:cs="Arial"/>
                  <w:szCs w:val="22"/>
                  <w:u w:val="single"/>
                </w:rPr>
                <w:t>Other Areas</w:t>
              </w:r>
            </w:ins>
          </w:p>
        </w:tc>
        <w:tc>
          <w:tcPr>
            <w:tcW w:w="3033" w:type="dxa"/>
            <w:shd w:val="pct25" w:color="auto" w:fill="auto"/>
            <w:vAlign w:val="center"/>
          </w:tcPr>
          <w:p w14:paraId="04A36B2C" w14:textId="77777777" w:rsidR="00FF10C3" w:rsidRPr="008771D4" w:rsidRDefault="00FF10C3">
            <w:pPr>
              <w:jc w:val="both"/>
              <w:rPr>
                <w:ins w:id="872" w:author="Author"/>
                <w:rFonts w:cs="Arial"/>
                <w:szCs w:val="22"/>
              </w:rPr>
            </w:pPr>
          </w:p>
        </w:tc>
        <w:tc>
          <w:tcPr>
            <w:tcW w:w="3150" w:type="dxa"/>
            <w:shd w:val="pct25" w:color="auto" w:fill="auto"/>
          </w:tcPr>
          <w:p w14:paraId="0C532764" w14:textId="77777777" w:rsidR="00FF10C3" w:rsidRPr="008771D4" w:rsidRDefault="00FF10C3">
            <w:pPr>
              <w:jc w:val="both"/>
              <w:rPr>
                <w:ins w:id="873" w:author="Author"/>
                <w:rFonts w:cs="Arial"/>
                <w:szCs w:val="22"/>
              </w:rPr>
            </w:pPr>
          </w:p>
        </w:tc>
      </w:tr>
      <w:tr w:rsidR="00FF10C3" w:rsidRPr="008771D4" w14:paraId="225A613E" w14:textId="77777777">
        <w:trPr>
          <w:ins w:id="874" w:author="Author"/>
        </w:trPr>
        <w:tc>
          <w:tcPr>
            <w:tcW w:w="3555" w:type="dxa"/>
            <w:tcBorders>
              <w:bottom w:val="double" w:sz="4" w:space="0" w:color="auto"/>
            </w:tcBorders>
            <w:vAlign w:val="center"/>
          </w:tcPr>
          <w:p w14:paraId="3C3D0C01" w14:textId="77777777" w:rsidR="00FF10C3" w:rsidRPr="008771D4" w:rsidRDefault="00FF10C3">
            <w:pPr>
              <w:jc w:val="both"/>
              <w:rPr>
                <w:ins w:id="875" w:author="Author"/>
                <w:rFonts w:cs="Arial"/>
                <w:szCs w:val="22"/>
              </w:rPr>
            </w:pPr>
          </w:p>
          <w:p w14:paraId="0D026798" w14:textId="77777777" w:rsidR="00FF10C3" w:rsidRPr="008771D4" w:rsidRDefault="00FF10C3">
            <w:pPr>
              <w:jc w:val="both"/>
              <w:rPr>
                <w:ins w:id="876" w:author="Author"/>
                <w:rFonts w:cs="Arial"/>
                <w:szCs w:val="22"/>
              </w:rPr>
            </w:pPr>
            <w:ins w:id="877" w:author="Author">
              <w:r w:rsidRPr="008771D4">
                <w:rPr>
                  <w:rFonts w:cs="Arial"/>
                  <w:szCs w:val="22"/>
                </w:rPr>
                <w:t>Licensing</w:t>
              </w:r>
            </w:ins>
          </w:p>
          <w:p w14:paraId="304CF4E8" w14:textId="77777777" w:rsidR="00FF10C3" w:rsidRPr="008771D4" w:rsidRDefault="00FF10C3">
            <w:pPr>
              <w:jc w:val="both"/>
              <w:rPr>
                <w:ins w:id="878" w:author="Author"/>
                <w:rFonts w:cs="Arial"/>
                <w:szCs w:val="22"/>
              </w:rPr>
            </w:pPr>
          </w:p>
        </w:tc>
        <w:tc>
          <w:tcPr>
            <w:tcW w:w="3033" w:type="dxa"/>
            <w:tcBorders>
              <w:bottom w:val="double" w:sz="4" w:space="0" w:color="auto"/>
            </w:tcBorders>
            <w:vAlign w:val="center"/>
          </w:tcPr>
          <w:p w14:paraId="135C3516" w14:textId="77777777" w:rsidR="00FF10C3" w:rsidRPr="008771D4" w:rsidRDefault="00FF10C3">
            <w:pPr>
              <w:jc w:val="both"/>
              <w:rPr>
                <w:ins w:id="879" w:author="Author"/>
                <w:rFonts w:cs="Arial"/>
                <w:szCs w:val="22"/>
              </w:rPr>
            </w:pPr>
          </w:p>
        </w:tc>
        <w:tc>
          <w:tcPr>
            <w:tcW w:w="3150" w:type="dxa"/>
            <w:tcBorders>
              <w:bottom w:val="double" w:sz="4" w:space="0" w:color="auto"/>
            </w:tcBorders>
          </w:tcPr>
          <w:p w14:paraId="536D476F" w14:textId="77777777" w:rsidR="00FF10C3" w:rsidRPr="008771D4" w:rsidRDefault="00FF10C3">
            <w:pPr>
              <w:jc w:val="both"/>
              <w:rPr>
                <w:ins w:id="880" w:author="Author"/>
                <w:rFonts w:cs="Arial"/>
                <w:szCs w:val="22"/>
              </w:rPr>
            </w:pPr>
          </w:p>
        </w:tc>
      </w:tr>
    </w:tbl>
    <w:p w14:paraId="474E60CD" w14:textId="77777777" w:rsidR="00FF10C3" w:rsidRPr="008771D4" w:rsidRDefault="00FF10C3" w:rsidP="00FF10C3">
      <w:pPr>
        <w:jc w:val="both"/>
        <w:rPr>
          <w:ins w:id="881" w:author="Author"/>
          <w:rFonts w:cs="Arial"/>
          <w:szCs w:val="22"/>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347"/>
        <w:gridCol w:w="4983"/>
      </w:tblGrid>
      <w:tr w:rsidR="00FF10C3" w:rsidRPr="008771D4" w14:paraId="6CE9897F" w14:textId="77777777">
        <w:trPr>
          <w:trHeight w:val="618"/>
          <w:ins w:id="882" w:author="Author"/>
        </w:trPr>
        <w:tc>
          <w:tcPr>
            <w:tcW w:w="4347" w:type="dxa"/>
            <w:tcBorders>
              <w:top w:val="double" w:sz="4" w:space="0" w:color="auto"/>
            </w:tcBorders>
            <w:shd w:val="clear" w:color="auto" w:fill="BFBFBF"/>
            <w:vAlign w:val="center"/>
          </w:tcPr>
          <w:p w14:paraId="24E475FD" w14:textId="77777777" w:rsidR="00FF10C3" w:rsidRPr="008771D4" w:rsidRDefault="00FF10C3">
            <w:pPr>
              <w:jc w:val="both"/>
              <w:rPr>
                <w:ins w:id="883" w:author="Author"/>
                <w:rFonts w:cs="Arial"/>
                <w:b/>
                <w:szCs w:val="22"/>
              </w:rPr>
            </w:pPr>
          </w:p>
        </w:tc>
        <w:tc>
          <w:tcPr>
            <w:tcW w:w="4983" w:type="dxa"/>
            <w:tcBorders>
              <w:top w:val="double" w:sz="4" w:space="0" w:color="auto"/>
            </w:tcBorders>
            <w:vAlign w:val="center"/>
          </w:tcPr>
          <w:p w14:paraId="6B8F20C8" w14:textId="77777777" w:rsidR="00FF10C3" w:rsidRPr="008E43A5" w:rsidRDefault="00FF10C3">
            <w:pPr>
              <w:jc w:val="both"/>
              <w:rPr>
                <w:ins w:id="884" w:author="Author"/>
                <w:rFonts w:cs="Arial"/>
                <w:szCs w:val="22"/>
                <w:u w:val="single"/>
              </w:rPr>
            </w:pPr>
            <w:ins w:id="885" w:author="Author">
              <w:r w:rsidRPr="008E43A5">
                <w:rPr>
                  <w:rFonts w:cs="Arial"/>
                  <w:szCs w:val="22"/>
                  <w:u w:val="single"/>
                </w:rPr>
                <w:t>MANAGEMENT</w:t>
              </w:r>
            </w:ins>
          </w:p>
        </w:tc>
      </w:tr>
      <w:tr w:rsidR="00FF10C3" w:rsidRPr="008771D4" w14:paraId="161273E0" w14:textId="77777777">
        <w:trPr>
          <w:trHeight w:val="710"/>
          <w:ins w:id="886" w:author="Author"/>
        </w:trPr>
        <w:tc>
          <w:tcPr>
            <w:tcW w:w="4347" w:type="dxa"/>
            <w:vAlign w:val="center"/>
          </w:tcPr>
          <w:p w14:paraId="564CBC41" w14:textId="77777777" w:rsidR="00FF10C3" w:rsidRPr="008771D4" w:rsidRDefault="00FF10C3">
            <w:pPr>
              <w:rPr>
                <w:ins w:id="887" w:author="Author"/>
                <w:rFonts w:cs="Arial"/>
                <w:szCs w:val="22"/>
              </w:rPr>
            </w:pPr>
          </w:p>
          <w:p w14:paraId="58DEF1D6" w14:textId="77777777" w:rsidR="00FF10C3" w:rsidRPr="008771D4" w:rsidRDefault="00FF10C3">
            <w:pPr>
              <w:rPr>
                <w:ins w:id="888" w:author="Author"/>
                <w:rFonts w:cs="Arial"/>
                <w:szCs w:val="22"/>
              </w:rPr>
            </w:pPr>
            <w:ins w:id="889" w:author="Author">
              <w:r w:rsidRPr="008771D4">
                <w:rPr>
                  <w:rFonts w:cs="Arial"/>
                  <w:szCs w:val="22"/>
                </w:rPr>
                <w:t xml:space="preserve">Branch Chief, </w:t>
              </w:r>
              <w:r>
                <w:rPr>
                  <w:rFonts w:cs="Arial"/>
                  <w:szCs w:val="22"/>
                </w:rPr>
                <w:t>DFM</w:t>
              </w:r>
              <w:r w:rsidRPr="008771D4">
                <w:rPr>
                  <w:rFonts w:cs="Arial"/>
                  <w:szCs w:val="22"/>
                </w:rPr>
                <w:t xml:space="preserve"> Licensing Branch</w:t>
              </w:r>
            </w:ins>
          </w:p>
          <w:p w14:paraId="7BF091FB" w14:textId="77777777" w:rsidR="00FF10C3" w:rsidRPr="008771D4" w:rsidRDefault="00FF10C3">
            <w:pPr>
              <w:rPr>
                <w:ins w:id="890" w:author="Author"/>
                <w:rFonts w:cs="Arial"/>
                <w:szCs w:val="22"/>
              </w:rPr>
            </w:pPr>
          </w:p>
        </w:tc>
        <w:tc>
          <w:tcPr>
            <w:tcW w:w="4983" w:type="dxa"/>
            <w:vAlign w:val="center"/>
          </w:tcPr>
          <w:p w14:paraId="571D31F5" w14:textId="77777777" w:rsidR="00FF10C3" w:rsidRPr="008771D4" w:rsidRDefault="00FF10C3">
            <w:pPr>
              <w:jc w:val="both"/>
              <w:rPr>
                <w:ins w:id="891" w:author="Author"/>
                <w:rFonts w:cs="Arial"/>
                <w:szCs w:val="22"/>
              </w:rPr>
            </w:pPr>
          </w:p>
        </w:tc>
      </w:tr>
      <w:tr w:rsidR="00FF10C3" w:rsidRPr="008771D4" w14:paraId="0F884C78" w14:textId="77777777">
        <w:trPr>
          <w:trHeight w:val="575"/>
          <w:ins w:id="892" w:author="Author"/>
        </w:trPr>
        <w:tc>
          <w:tcPr>
            <w:tcW w:w="4347" w:type="dxa"/>
            <w:vAlign w:val="center"/>
          </w:tcPr>
          <w:p w14:paraId="5CF4131E" w14:textId="77777777" w:rsidR="00FF10C3" w:rsidRPr="008771D4" w:rsidRDefault="00FF10C3">
            <w:pPr>
              <w:jc w:val="both"/>
              <w:rPr>
                <w:ins w:id="893" w:author="Author"/>
                <w:rFonts w:cs="Arial"/>
                <w:szCs w:val="22"/>
              </w:rPr>
            </w:pPr>
          </w:p>
          <w:p w14:paraId="1A8E4F53" w14:textId="77777777" w:rsidR="00FF10C3" w:rsidRPr="008771D4" w:rsidRDefault="00FF10C3">
            <w:pPr>
              <w:rPr>
                <w:ins w:id="894" w:author="Author"/>
                <w:rFonts w:cs="Arial"/>
                <w:szCs w:val="22"/>
              </w:rPr>
            </w:pPr>
            <w:ins w:id="895" w:author="Author">
              <w:r w:rsidRPr="008771D4">
                <w:rPr>
                  <w:rFonts w:cs="Arial"/>
                  <w:szCs w:val="22"/>
                </w:rPr>
                <w:t xml:space="preserve">Branch Chief, </w:t>
              </w:r>
              <w:r>
                <w:rPr>
                  <w:rFonts w:cs="Arial"/>
                  <w:szCs w:val="22"/>
                </w:rPr>
                <w:t>DFM</w:t>
              </w:r>
              <w:r w:rsidRPr="008771D4">
                <w:rPr>
                  <w:rFonts w:cs="Arial"/>
                  <w:szCs w:val="22"/>
                </w:rPr>
                <w:t xml:space="preserve"> Program Support Branch</w:t>
              </w:r>
            </w:ins>
          </w:p>
          <w:p w14:paraId="6085EC6E" w14:textId="77777777" w:rsidR="00FF10C3" w:rsidRPr="008771D4" w:rsidRDefault="00FF10C3">
            <w:pPr>
              <w:jc w:val="both"/>
              <w:rPr>
                <w:ins w:id="896" w:author="Author"/>
                <w:rFonts w:cs="Arial"/>
                <w:szCs w:val="22"/>
              </w:rPr>
            </w:pPr>
          </w:p>
        </w:tc>
        <w:tc>
          <w:tcPr>
            <w:tcW w:w="4983" w:type="dxa"/>
            <w:vAlign w:val="center"/>
          </w:tcPr>
          <w:p w14:paraId="0CCC2A88" w14:textId="77777777" w:rsidR="00FF10C3" w:rsidRPr="008771D4" w:rsidRDefault="00FF10C3">
            <w:pPr>
              <w:jc w:val="both"/>
              <w:rPr>
                <w:ins w:id="897" w:author="Author"/>
                <w:rFonts w:cs="Arial"/>
                <w:szCs w:val="22"/>
              </w:rPr>
            </w:pPr>
          </w:p>
        </w:tc>
      </w:tr>
      <w:tr w:rsidR="00FF10C3" w:rsidRPr="008771D4" w14:paraId="5B04DC04" w14:textId="77777777">
        <w:trPr>
          <w:trHeight w:val="629"/>
          <w:ins w:id="898" w:author="Author"/>
        </w:trPr>
        <w:tc>
          <w:tcPr>
            <w:tcW w:w="4347" w:type="dxa"/>
            <w:vAlign w:val="center"/>
          </w:tcPr>
          <w:p w14:paraId="7AEA5FBF" w14:textId="77777777" w:rsidR="00FF10C3" w:rsidRPr="008771D4" w:rsidRDefault="00FF10C3">
            <w:pPr>
              <w:rPr>
                <w:ins w:id="899" w:author="Author"/>
                <w:rFonts w:cs="Arial"/>
                <w:szCs w:val="22"/>
              </w:rPr>
            </w:pPr>
          </w:p>
          <w:p w14:paraId="0C681F85" w14:textId="77777777" w:rsidR="00FF10C3" w:rsidRPr="008771D4" w:rsidRDefault="00FF10C3">
            <w:pPr>
              <w:rPr>
                <w:ins w:id="900" w:author="Author"/>
                <w:rFonts w:cs="Arial"/>
                <w:szCs w:val="22"/>
              </w:rPr>
            </w:pPr>
            <w:ins w:id="901" w:author="Author">
              <w:r w:rsidRPr="008771D4">
                <w:rPr>
                  <w:rFonts w:cs="Arial"/>
                  <w:szCs w:val="22"/>
                </w:rPr>
                <w:t>MC&amp;A Branch Chief, if applicable</w:t>
              </w:r>
            </w:ins>
          </w:p>
          <w:p w14:paraId="118DF1FC" w14:textId="77777777" w:rsidR="00FF10C3" w:rsidRPr="008771D4" w:rsidRDefault="00FF10C3">
            <w:pPr>
              <w:rPr>
                <w:ins w:id="902" w:author="Author"/>
                <w:rFonts w:cs="Arial"/>
                <w:szCs w:val="22"/>
              </w:rPr>
            </w:pPr>
          </w:p>
        </w:tc>
        <w:tc>
          <w:tcPr>
            <w:tcW w:w="4983" w:type="dxa"/>
            <w:vAlign w:val="center"/>
          </w:tcPr>
          <w:p w14:paraId="0D88FAA9" w14:textId="77777777" w:rsidR="00FF10C3" w:rsidRPr="008771D4" w:rsidRDefault="00FF10C3">
            <w:pPr>
              <w:jc w:val="both"/>
              <w:rPr>
                <w:ins w:id="903" w:author="Author"/>
                <w:rFonts w:cs="Arial"/>
                <w:szCs w:val="22"/>
              </w:rPr>
            </w:pPr>
          </w:p>
        </w:tc>
      </w:tr>
      <w:tr w:rsidR="00FF10C3" w:rsidRPr="008771D4" w14:paraId="2505D879" w14:textId="77777777">
        <w:trPr>
          <w:trHeight w:val="683"/>
          <w:ins w:id="904" w:author="Author"/>
        </w:trPr>
        <w:tc>
          <w:tcPr>
            <w:tcW w:w="4347" w:type="dxa"/>
            <w:vAlign w:val="center"/>
          </w:tcPr>
          <w:p w14:paraId="64796F40" w14:textId="77777777" w:rsidR="00FF10C3" w:rsidRPr="008771D4" w:rsidRDefault="00FF10C3">
            <w:pPr>
              <w:rPr>
                <w:ins w:id="905" w:author="Author"/>
                <w:rFonts w:cs="Arial"/>
                <w:szCs w:val="22"/>
              </w:rPr>
            </w:pPr>
            <w:ins w:id="906" w:author="Author">
              <w:r>
                <w:rPr>
                  <w:rFonts w:cs="Arial"/>
                  <w:szCs w:val="22"/>
                </w:rPr>
                <w:t>DORS</w:t>
              </w:r>
              <w:r w:rsidRPr="008771D4">
                <w:rPr>
                  <w:rFonts w:cs="Arial"/>
                  <w:szCs w:val="22"/>
                </w:rPr>
                <w:t xml:space="preserve"> Branch Chief, if applicable</w:t>
              </w:r>
            </w:ins>
          </w:p>
        </w:tc>
        <w:tc>
          <w:tcPr>
            <w:tcW w:w="4983" w:type="dxa"/>
            <w:vAlign w:val="center"/>
          </w:tcPr>
          <w:p w14:paraId="21ADD660" w14:textId="77777777" w:rsidR="00FF10C3" w:rsidRPr="008771D4" w:rsidRDefault="00FF10C3">
            <w:pPr>
              <w:jc w:val="both"/>
              <w:rPr>
                <w:ins w:id="907" w:author="Author"/>
                <w:rFonts w:cs="Arial"/>
                <w:szCs w:val="22"/>
              </w:rPr>
            </w:pPr>
          </w:p>
        </w:tc>
      </w:tr>
      <w:tr w:rsidR="00FF10C3" w:rsidRPr="008771D4" w14:paraId="28D8042E" w14:textId="77777777">
        <w:trPr>
          <w:trHeight w:val="503"/>
          <w:ins w:id="908" w:author="Author"/>
        </w:trPr>
        <w:tc>
          <w:tcPr>
            <w:tcW w:w="4347" w:type="dxa"/>
            <w:vAlign w:val="center"/>
          </w:tcPr>
          <w:p w14:paraId="6C4E6B40" w14:textId="77777777" w:rsidR="00FF10C3" w:rsidRPr="008771D4" w:rsidRDefault="00FF10C3">
            <w:pPr>
              <w:rPr>
                <w:ins w:id="909" w:author="Author"/>
                <w:rFonts w:cs="Arial"/>
                <w:szCs w:val="22"/>
              </w:rPr>
            </w:pPr>
          </w:p>
          <w:p w14:paraId="17757987" w14:textId="77777777" w:rsidR="00FF10C3" w:rsidRPr="008771D4" w:rsidRDefault="00FF10C3">
            <w:pPr>
              <w:rPr>
                <w:ins w:id="910" w:author="Author"/>
                <w:rFonts w:cs="Arial"/>
                <w:szCs w:val="22"/>
              </w:rPr>
            </w:pPr>
            <w:ins w:id="911" w:author="Author">
              <w:r>
                <w:rPr>
                  <w:rFonts w:cs="Arial"/>
                  <w:szCs w:val="22"/>
                </w:rPr>
                <w:t>DFRSS</w:t>
              </w:r>
              <w:r w:rsidRPr="008771D4">
                <w:rPr>
                  <w:rFonts w:cs="Arial"/>
                  <w:szCs w:val="22"/>
                </w:rPr>
                <w:t xml:space="preserve"> Branch Chief</w:t>
              </w:r>
            </w:ins>
          </w:p>
          <w:p w14:paraId="10C3EC83" w14:textId="77777777" w:rsidR="00FF10C3" w:rsidRPr="008771D4" w:rsidRDefault="00FF10C3">
            <w:pPr>
              <w:rPr>
                <w:ins w:id="912" w:author="Author"/>
                <w:rFonts w:cs="Arial"/>
                <w:szCs w:val="22"/>
              </w:rPr>
            </w:pPr>
          </w:p>
        </w:tc>
        <w:tc>
          <w:tcPr>
            <w:tcW w:w="4983" w:type="dxa"/>
            <w:vAlign w:val="center"/>
          </w:tcPr>
          <w:p w14:paraId="47552778" w14:textId="77777777" w:rsidR="00FF10C3" w:rsidRPr="008771D4" w:rsidRDefault="00FF10C3">
            <w:pPr>
              <w:jc w:val="both"/>
              <w:rPr>
                <w:ins w:id="913" w:author="Author"/>
                <w:rFonts w:cs="Arial"/>
                <w:szCs w:val="22"/>
              </w:rPr>
            </w:pPr>
          </w:p>
        </w:tc>
      </w:tr>
      <w:tr w:rsidR="00FF10C3" w:rsidRPr="008771D4" w14:paraId="6F836962" w14:textId="77777777">
        <w:trPr>
          <w:ins w:id="914" w:author="Author"/>
        </w:trPr>
        <w:tc>
          <w:tcPr>
            <w:tcW w:w="4347" w:type="dxa"/>
            <w:vAlign w:val="center"/>
          </w:tcPr>
          <w:p w14:paraId="02252D89" w14:textId="77777777" w:rsidR="00FF10C3" w:rsidRPr="008771D4" w:rsidRDefault="00FF10C3">
            <w:pPr>
              <w:rPr>
                <w:ins w:id="915" w:author="Author"/>
                <w:rFonts w:cs="Arial"/>
                <w:szCs w:val="22"/>
              </w:rPr>
            </w:pPr>
          </w:p>
          <w:p w14:paraId="6750858F" w14:textId="77777777" w:rsidR="00FF10C3" w:rsidRPr="008771D4" w:rsidRDefault="00FF10C3">
            <w:pPr>
              <w:rPr>
                <w:ins w:id="916" w:author="Author"/>
                <w:rFonts w:cs="Arial"/>
                <w:szCs w:val="22"/>
              </w:rPr>
            </w:pPr>
            <w:ins w:id="917" w:author="Author">
              <w:r>
                <w:rPr>
                  <w:rFonts w:cs="Arial"/>
                  <w:szCs w:val="22"/>
                </w:rPr>
                <w:t>NSB</w:t>
              </w:r>
              <w:r w:rsidRPr="008771D4">
                <w:rPr>
                  <w:rFonts w:cs="Arial"/>
                  <w:szCs w:val="22"/>
                </w:rPr>
                <w:t xml:space="preserve"> Branch Chief, if applicable</w:t>
              </w:r>
            </w:ins>
          </w:p>
          <w:p w14:paraId="17209FE9" w14:textId="77777777" w:rsidR="00FF10C3" w:rsidRPr="008771D4" w:rsidRDefault="00FF10C3">
            <w:pPr>
              <w:rPr>
                <w:ins w:id="918" w:author="Author"/>
                <w:rFonts w:cs="Arial"/>
                <w:szCs w:val="22"/>
              </w:rPr>
            </w:pPr>
          </w:p>
        </w:tc>
        <w:tc>
          <w:tcPr>
            <w:tcW w:w="4983" w:type="dxa"/>
            <w:vAlign w:val="center"/>
          </w:tcPr>
          <w:p w14:paraId="59A379C5" w14:textId="77777777" w:rsidR="00FF10C3" w:rsidRPr="008771D4" w:rsidRDefault="00FF10C3">
            <w:pPr>
              <w:jc w:val="both"/>
              <w:rPr>
                <w:ins w:id="919" w:author="Author"/>
                <w:rFonts w:cs="Arial"/>
                <w:szCs w:val="22"/>
              </w:rPr>
            </w:pPr>
          </w:p>
        </w:tc>
      </w:tr>
      <w:tr w:rsidR="00FF10C3" w:rsidRPr="008771D4" w14:paraId="2AE49A26" w14:textId="77777777">
        <w:trPr>
          <w:trHeight w:val="584"/>
          <w:ins w:id="920" w:author="Author"/>
        </w:trPr>
        <w:tc>
          <w:tcPr>
            <w:tcW w:w="4347" w:type="dxa"/>
            <w:tcBorders>
              <w:bottom w:val="double" w:sz="4" w:space="0" w:color="auto"/>
            </w:tcBorders>
            <w:shd w:val="clear" w:color="auto" w:fill="auto"/>
            <w:vAlign w:val="center"/>
          </w:tcPr>
          <w:p w14:paraId="1F6EC73F" w14:textId="77777777" w:rsidR="00FF10C3" w:rsidRPr="008771D4" w:rsidRDefault="00FF10C3">
            <w:pPr>
              <w:rPr>
                <w:ins w:id="921" w:author="Author"/>
                <w:rFonts w:cs="Arial"/>
                <w:szCs w:val="22"/>
              </w:rPr>
            </w:pPr>
            <w:ins w:id="922" w:author="Author">
              <w:r w:rsidRPr="008771D4">
                <w:rPr>
                  <w:rFonts w:cs="Arial"/>
                  <w:szCs w:val="22"/>
                </w:rPr>
                <w:t>NSIR, Cognizant Branch Chief, if applicable</w:t>
              </w:r>
            </w:ins>
          </w:p>
        </w:tc>
        <w:tc>
          <w:tcPr>
            <w:tcW w:w="4983" w:type="dxa"/>
            <w:tcBorders>
              <w:bottom w:val="double" w:sz="4" w:space="0" w:color="auto"/>
            </w:tcBorders>
            <w:shd w:val="clear" w:color="auto" w:fill="auto"/>
            <w:vAlign w:val="center"/>
          </w:tcPr>
          <w:p w14:paraId="77DE6C10" w14:textId="77777777" w:rsidR="00FF10C3" w:rsidRPr="008771D4" w:rsidRDefault="00FF10C3">
            <w:pPr>
              <w:jc w:val="both"/>
              <w:rPr>
                <w:ins w:id="923" w:author="Author"/>
                <w:rFonts w:cs="Arial"/>
                <w:szCs w:val="22"/>
              </w:rPr>
            </w:pPr>
          </w:p>
        </w:tc>
      </w:tr>
    </w:tbl>
    <w:p w14:paraId="1EFA72DB" w14:textId="77777777" w:rsidR="00FF10C3" w:rsidRPr="008771D4" w:rsidRDefault="00FF10C3" w:rsidP="00FF10C3">
      <w:pPr>
        <w:jc w:val="both"/>
        <w:rPr>
          <w:ins w:id="924" w:author="Author"/>
          <w:szCs w:val="22"/>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353"/>
        <w:gridCol w:w="4977"/>
      </w:tblGrid>
      <w:tr w:rsidR="00FF10C3" w:rsidRPr="008771D4" w14:paraId="134C7AA1" w14:textId="77777777">
        <w:trPr>
          <w:trHeight w:val="618"/>
          <w:ins w:id="925" w:author="Author"/>
        </w:trPr>
        <w:tc>
          <w:tcPr>
            <w:tcW w:w="4469" w:type="dxa"/>
            <w:tcBorders>
              <w:top w:val="double" w:sz="4" w:space="0" w:color="auto"/>
            </w:tcBorders>
            <w:shd w:val="clear" w:color="auto" w:fill="BFBFBF"/>
            <w:vAlign w:val="center"/>
          </w:tcPr>
          <w:p w14:paraId="0915073D" w14:textId="77777777" w:rsidR="00FF10C3" w:rsidRPr="008771D4" w:rsidRDefault="00FF10C3">
            <w:pPr>
              <w:jc w:val="both"/>
              <w:rPr>
                <w:ins w:id="926" w:author="Author"/>
                <w:rFonts w:cs="Arial"/>
                <w:b/>
                <w:szCs w:val="22"/>
              </w:rPr>
            </w:pPr>
          </w:p>
        </w:tc>
        <w:tc>
          <w:tcPr>
            <w:tcW w:w="5107" w:type="dxa"/>
            <w:tcBorders>
              <w:top w:val="double" w:sz="4" w:space="0" w:color="auto"/>
            </w:tcBorders>
            <w:vAlign w:val="center"/>
          </w:tcPr>
          <w:p w14:paraId="06C3742C" w14:textId="77777777" w:rsidR="00FF10C3" w:rsidRPr="008E43A5" w:rsidRDefault="00FF10C3">
            <w:pPr>
              <w:jc w:val="both"/>
              <w:rPr>
                <w:ins w:id="927" w:author="Author"/>
                <w:rFonts w:cs="Arial"/>
                <w:szCs w:val="22"/>
                <w:u w:val="single"/>
              </w:rPr>
            </w:pPr>
            <w:ins w:id="928" w:author="Author">
              <w:r w:rsidRPr="008E43A5">
                <w:rPr>
                  <w:rFonts w:cs="Arial"/>
                  <w:szCs w:val="22"/>
                  <w:u w:val="single"/>
                </w:rPr>
                <w:t>OTHER CONTACTS</w:t>
              </w:r>
            </w:ins>
          </w:p>
        </w:tc>
      </w:tr>
      <w:tr w:rsidR="00FF10C3" w:rsidRPr="008771D4" w14:paraId="153F9217" w14:textId="77777777">
        <w:trPr>
          <w:trHeight w:val="710"/>
          <w:ins w:id="929" w:author="Author"/>
        </w:trPr>
        <w:tc>
          <w:tcPr>
            <w:tcW w:w="4469" w:type="dxa"/>
            <w:vAlign w:val="center"/>
          </w:tcPr>
          <w:p w14:paraId="78092044" w14:textId="77777777" w:rsidR="00FF10C3" w:rsidRPr="008771D4" w:rsidRDefault="00FF10C3">
            <w:pPr>
              <w:jc w:val="both"/>
              <w:rPr>
                <w:ins w:id="930" w:author="Author"/>
                <w:rFonts w:cs="Arial"/>
                <w:szCs w:val="22"/>
              </w:rPr>
            </w:pPr>
          </w:p>
          <w:p w14:paraId="1127D03C" w14:textId="541F30FA" w:rsidR="00FF10C3" w:rsidRPr="008771D4" w:rsidRDefault="00FF10C3">
            <w:pPr>
              <w:jc w:val="both"/>
              <w:rPr>
                <w:ins w:id="931" w:author="Author"/>
                <w:rFonts w:cs="Arial"/>
                <w:szCs w:val="22"/>
              </w:rPr>
            </w:pPr>
            <w:ins w:id="932" w:author="Author">
              <w:r>
                <w:rPr>
                  <w:rFonts w:cs="Arial"/>
                  <w:szCs w:val="22"/>
                </w:rPr>
                <w:t>DFRSS</w:t>
              </w:r>
              <w:r w:rsidRPr="008771D4">
                <w:rPr>
                  <w:rFonts w:cs="Arial"/>
                  <w:szCs w:val="22"/>
                </w:rPr>
                <w:t xml:space="preserve"> Senior inspector</w:t>
              </w:r>
            </w:ins>
          </w:p>
          <w:p w14:paraId="3F6C4744" w14:textId="77777777" w:rsidR="00FF10C3" w:rsidRPr="008771D4" w:rsidRDefault="00FF10C3">
            <w:pPr>
              <w:jc w:val="both"/>
              <w:rPr>
                <w:ins w:id="933" w:author="Author"/>
                <w:rFonts w:cs="Arial"/>
                <w:szCs w:val="22"/>
              </w:rPr>
            </w:pPr>
          </w:p>
        </w:tc>
        <w:tc>
          <w:tcPr>
            <w:tcW w:w="5107" w:type="dxa"/>
            <w:vAlign w:val="center"/>
          </w:tcPr>
          <w:p w14:paraId="37F6E1C2" w14:textId="77777777" w:rsidR="00FF10C3" w:rsidRPr="008771D4" w:rsidRDefault="00FF10C3">
            <w:pPr>
              <w:jc w:val="both"/>
              <w:rPr>
                <w:ins w:id="934" w:author="Author"/>
                <w:rFonts w:cs="Arial"/>
                <w:szCs w:val="22"/>
              </w:rPr>
            </w:pPr>
          </w:p>
        </w:tc>
      </w:tr>
      <w:tr w:rsidR="00FF10C3" w:rsidRPr="008771D4" w14:paraId="7A48546F" w14:textId="77777777">
        <w:trPr>
          <w:trHeight w:val="575"/>
          <w:ins w:id="935" w:author="Author"/>
        </w:trPr>
        <w:tc>
          <w:tcPr>
            <w:tcW w:w="4469" w:type="dxa"/>
            <w:tcBorders>
              <w:bottom w:val="double" w:sz="4" w:space="0" w:color="auto"/>
            </w:tcBorders>
            <w:vAlign w:val="center"/>
          </w:tcPr>
          <w:p w14:paraId="42D44230" w14:textId="77777777" w:rsidR="00FF10C3" w:rsidRPr="008771D4" w:rsidRDefault="00FF10C3">
            <w:pPr>
              <w:jc w:val="both"/>
              <w:rPr>
                <w:ins w:id="936" w:author="Author"/>
                <w:rFonts w:cs="Arial"/>
                <w:szCs w:val="22"/>
              </w:rPr>
            </w:pPr>
            <w:ins w:id="937" w:author="Author">
              <w:r w:rsidRPr="008771D4">
                <w:rPr>
                  <w:rFonts w:cs="Arial"/>
                  <w:szCs w:val="22"/>
                </w:rPr>
                <w:t>NSIR, Technical Contact, if applicable</w:t>
              </w:r>
            </w:ins>
          </w:p>
          <w:p w14:paraId="63FC105D" w14:textId="77777777" w:rsidR="00FF10C3" w:rsidRPr="008771D4" w:rsidRDefault="00FF10C3">
            <w:pPr>
              <w:jc w:val="both"/>
              <w:rPr>
                <w:ins w:id="938" w:author="Author"/>
                <w:rFonts w:cs="Arial"/>
                <w:szCs w:val="22"/>
              </w:rPr>
            </w:pPr>
          </w:p>
        </w:tc>
        <w:tc>
          <w:tcPr>
            <w:tcW w:w="5107" w:type="dxa"/>
            <w:tcBorders>
              <w:bottom w:val="double" w:sz="4" w:space="0" w:color="auto"/>
            </w:tcBorders>
            <w:vAlign w:val="center"/>
          </w:tcPr>
          <w:p w14:paraId="580CB353" w14:textId="77777777" w:rsidR="00FF10C3" w:rsidRPr="008771D4" w:rsidRDefault="00FF10C3">
            <w:pPr>
              <w:jc w:val="both"/>
              <w:rPr>
                <w:ins w:id="939" w:author="Author"/>
                <w:rFonts w:cs="Arial"/>
                <w:szCs w:val="22"/>
              </w:rPr>
            </w:pPr>
          </w:p>
        </w:tc>
      </w:tr>
    </w:tbl>
    <w:p w14:paraId="0AB169FE" w14:textId="77777777" w:rsidR="00424758" w:rsidRDefault="00424758">
      <w:pPr>
        <w:sectPr w:rsidR="00424758" w:rsidSect="00F52296">
          <w:pgSz w:w="12240" w:h="15840"/>
          <w:pgMar w:top="1440" w:right="1440" w:bottom="1440" w:left="1440" w:header="720" w:footer="720" w:gutter="0"/>
          <w:cols w:space="720"/>
          <w:docGrid w:linePitch="360"/>
        </w:sectPr>
      </w:pPr>
    </w:p>
    <w:p w14:paraId="4D97A031" w14:textId="608798E2" w:rsidR="00F751BF" w:rsidRPr="00F348C0" w:rsidRDefault="00F751BF" w:rsidP="00F803BA">
      <w:pPr>
        <w:pStyle w:val="attachmenttitle"/>
      </w:pPr>
      <w:bookmarkStart w:id="940" w:name="_Toc335913825"/>
      <w:bookmarkStart w:id="941" w:name="_Toc201565123"/>
      <w:r w:rsidRPr="00F348C0">
        <w:lastRenderedPageBreak/>
        <w:t>E</w:t>
      </w:r>
      <w:r w:rsidR="00FF1772">
        <w:t>xhibit</w:t>
      </w:r>
      <w:r w:rsidRPr="00F348C0">
        <w:t xml:space="preserve"> 4</w:t>
      </w:r>
      <w:bookmarkEnd w:id="940"/>
      <w:r w:rsidR="00FF1772">
        <w:t xml:space="preserve">: </w:t>
      </w:r>
      <w:r w:rsidRPr="00F348C0">
        <w:t xml:space="preserve">LPR </w:t>
      </w:r>
      <w:r w:rsidR="00D612E3" w:rsidRPr="00F348C0">
        <w:t>Enclosure Format</w:t>
      </w:r>
      <w:bookmarkEnd w:id="941"/>
    </w:p>
    <w:p w14:paraId="4D97A033" w14:textId="2FA78D9F" w:rsidR="00F751BF" w:rsidRPr="008771D4" w:rsidRDefault="00F751BF" w:rsidP="00C07D11">
      <w:pPr>
        <w:pStyle w:val="BodyText"/>
      </w:pPr>
      <w:r w:rsidRPr="008771D4">
        <w:t>The standardized format should be used as an enclosure to the LPR Public Letter</w:t>
      </w:r>
      <w:r w:rsidR="008505BB">
        <w:t xml:space="preserve"> </w:t>
      </w:r>
      <w:r w:rsidR="00DB7DD8">
        <w:t>if an ANI has been identified</w:t>
      </w:r>
      <w:r w:rsidRPr="008771D4">
        <w:t>. A similar format should be used for the Safeguards Performance Area in the Non-Public Letter. The information provided should describe NRC action during the review period, e.g.</w:t>
      </w:r>
      <w:ins w:id="942" w:author="Author">
        <w:r w:rsidR="0054671C">
          <w:t>,</w:t>
        </w:r>
      </w:ins>
      <w:r w:rsidRPr="008771D4">
        <w:t xml:space="preserve"> number of violations, deficiencies</w:t>
      </w:r>
      <w:ins w:id="943" w:author="Author">
        <w:r w:rsidR="0054671C">
          <w:t>,</w:t>
        </w:r>
      </w:ins>
      <w:r w:rsidRPr="008771D4">
        <w:t xml:space="preserve"> etc. for each performance area. In the identification of an Area Needing Improvement (ANI), the description should be clearly communicated in the enclosure with a list of the enforcement items and their descriptions used in the determination. A formatting example of an ANI is provided in the Safety Operations Performance Area. Formatting examples of a Performance Area without an ANI is provided in Radiological Controls, Facility Support and Other Areas.</w:t>
      </w:r>
      <w:ins w:id="944" w:author="Author">
        <w:r w:rsidR="00FF10C3" w:rsidRPr="00FF10C3">
          <w:t xml:space="preserve"> </w:t>
        </w:r>
        <w:r w:rsidR="00FF10C3">
          <w:t>This exhibit applies to LPRs conducted for existing licensees, assessed using IMC 2600, and new licensees, assessed using IMC 2600 with additional guidance provided in IMC 2694, Appendix B.</w:t>
        </w:r>
      </w:ins>
    </w:p>
    <w:p w14:paraId="4D97A038" w14:textId="0ADB16BE" w:rsidR="00F751BF" w:rsidRPr="008E43A5" w:rsidRDefault="00F751BF" w:rsidP="00D9183E">
      <w:pPr>
        <w:pStyle w:val="BodyText"/>
        <w:spacing w:before="440"/>
      </w:pPr>
      <w:r w:rsidRPr="008E43A5">
        <w:t xml:space="preserve">LICENSEE PERFORMANCE REVIEW FOR </w:t>
      </w:r>
      <w:r w:rsidR="00C07D11">
        <w:br/>
      </w:r>
      <w:r w:rsidRPr="008E43A5">
        <w:t>[FACILITY NAME]</w:t>
      </w:r>
      <w:r w:rsidR="00C07D11">
        <w:br/>
      </w:r>
      <w:r w:rsidRPr="008E43A5">
        <w:t>ASSESSMENT PERIOD: [Date] to [Date]</w:t>
      </w:r>
    </w:p>
    <w:p w14:paraId="4D97A03A" w14:textId="77777777" w:rsidR="00F751BF" w:rsidRPr="008771D4" w:rsidRDefault="00F751BF" w:rsidP="00736878">
      <w:pPr>
        <w:pStyle w:val="BodyText"/>
      </w:pPr>
      <w:r w:rsidRPr="008771D4">
        <w:t>The following is a summary of the performance of [Facility Name] in the conduct of NRC licensed activities.</w:t>
      </w:r>
    </w:p>
    <w:p w14:paraId="4D97A03C" w14:textId="12043AC3" w:rsidR="00F751BF" w:rsidRPr="008E43A5" w:rsidRDefault="00F751BF" w:rsidP="005720A8">
      <w:pPr>
        <w:pStyle w:val="BodyText"/>
        <w:spacing w:before="440"/>
      </w:pPr>
      <w:r w:rsidRPr="008E43A5">
        <w:t>PERFORMANCE AREA: SAFETY OPERATIONS</w:t>
      </w:r>
    </w:p>
    <w:p w14:paraId="4D97A03D" w14:textId="77777777" w:rsidR="00F751BF" w:rsidRPr="008771D4" w:rsidRDefault="00F751BF" w:rsidP="00736878">
      <w:pPr>
        <w:pStyle w:val="BodyText"/>
        <w:rPr>
          <w:b/>
        </w:rPr>
      </w:pPr>
      <w:r w:rsidRPr="008771D4">
        <w:t>This area is comprised of plant operations, nuclear criticality safety and fire safety.</w:t>
      </w:r>
    </w:p>
    <w:p w14:paraId="4D97A03F" w14:textId="2F0C326A" w:rsidR="00F751BF" w:rsidRPr="008771D4" w:rsidRDefault="00F751BF" w:rsidP="00736878">
      <w:pPr>
        <w:pStyle w:val="BodyText"/>
        <w:rPr>
          <w:u w:val="single"/>
        </w:rPr>
      </w:pPr>
      <w:r w:rsidRPr="008771D4">
        <w:t>During the Licensee Performance Review (LPR) assessment period, the following enforcement items were issued in the area of Safety Operations:</w:t>
      </w:r>
    </w:p>
    <w:p w14:paraId="4D97A041" w14:textId="3DAA2DA6" w:rsidR="00F751BF" w:rsidRPr="008771D4" w:rsidRDefault="00F751BF" w:rsidP="006B7EBE">
      <w:pPr>
        <w:pStyle w:val="ListBullet2"/>
      </w:pPr>
      <w:r w:rsidRPr="008771D4">
        <w:t>The [licensee/ NRC] identified a failure to [specifics]. [Short summary] This finding was tracked as Severity Level III Violation [XX-XXX/201X-XXX-0X].</w:t>
      </w:r>
    </w:p>
    <w:p w14:paraId="4D97A043" w14:textId="312B1045" w:rsidR="00F751BF" w:rsidRPr="008771D4" w:rsidRDefault="00F751BF" w:rsidP="006B7EBE">
      <w:pPr>
        <w:pStyle w:val="ListBullet2"/>
        <w:rPr>
          <w:rFonts w:cs="Arial"/>
        </w:rPr>
      </w:pPr>
      <w:r w:rsidRPr="005B2C0D">
        <w:t>The</w:t>
      </w:r>
      <w:r w:rsidRPr="008771D4">
        <w:rPr>
          <w:rFonts w:cs="Arial"/>
        </w:rPr>
        <w:t xml:space="preserve"> [licensee/ NRC] identified a failure to [specifics]. [Short summary] This finding was tracked as Severity Level IV Violation [XX-XXX/201X-XXX-0X].</w:t>
      </w:r>
    </w:p>
    <w:p w14:paraId="4D97A045" w14:textId="39DA1043" w:rsidR="00F751BF" w:rsidRPr="008771D4" w:rsidRDefault="00F751BF" w:rsidP="006B7EBE">
      <w:pPr>
        <w:pStyle w:val="ListBullet2"/>
        <w:rPr>
          <w:rFonts w:cs="Arial"/>
          <w:b/>
        </w:rPr>
      </w:pPr>
      <w:r w:rsidRPr="008771D4">
        <w:rPr>
          <w:rFonts w:cs="Arial"/>
        </w:rPr>
        <w:t>The [licensee/ NRC] identified a failure to [specifics]. [Short summary] This finding was tracked as Non-Cited Violation [XX-XXX/201X-XXX-0X].</w:t>
      </w:r>
    </w:p>
    <w:p w14:paraId="4D97A047" w14:textId="528316CE" w:rsidR="00F751BF" w:rsidRPr="005B2C0D" w:rsidRDefault="00F751BF" w:rsidP="002244CD">
      <w:pPr>
        <w:pStyle w:val="BodyText"/>
        <w:ind w:left="360"/>
        <w:rPr>
          <w:u w:val="single"/>
        </w:rPr>
      </w:pPr>
      <w:r w:rsidRPr="005B2C0D">
        <w:rPr>
          <w:u w:val="single"/>
        </w:rPr>
        <w:t>Program Areas Needing Improvement</w:t>
      </w:r>
    </w:p>
    <w:p w14:paraId="4D97A049" w14:textId="01F6C90E" w:rsidR="00F751BF" w:rsidRPr="008771D4" w:rsidRDefault="00F751BF" w:rsidP="005720A8">
      <w:pPr>
        <w:pStyle w:val="ListBullet2"/>
      </w:pPr>
      <w:r w:rsidRPr="008771D4">
        <w:t>An Area Needing Improvement was identified in Safety Operations, due to a safety significant issue [specifics].</w:t>
      </w:r>
    </w:p>
    <w:p w14:paraId="4D97A04B" w14:textId="72C1EE29" w:rsidR="00F751BF" w:rsidRPr="008771D4" w:rsidRDefault="00F751BF" w:rsidP="002244CD">
      <w:pPr>
        <w:pStyle w:val="BodyText"/>
        <w:ind w:left="360"/>
      </w:pPr>
      <w:r w:rsidRPr="008771D4">
        <w:rPr>
          <w:u w:val="single"/>
        </w:rPr>
        <w:t>Recommended NRC Inspection Effort</w:t>
      </w:r>
    </w:p>
    <w:p w14:paraId="0AB86050" w14:textId="0E719D7A" w:rsidR="008E43A5" w:rsidRDefault="00F751BF" w:rsidP="005720A8">
      <w:pPr>
        <w:pStyle w:val="ListBullet2"/>
      </w:pPr>
      <w:r w:rsidRPr="008771D4">
        <w:t>The core inspection program will be adjusted to [specifics].</w:t>
      </w:r>
    </w:p>
    <w:p w14:paraId="4D97A04E" w14:textId="7DAEBE37" w:rsidR="00F751BF" w:rsidRPr="00BB79F6" w:rsidRDefault="00F751BF" w:rsidP="005720A8">
      <w:pPr>
        <w:pStyle w:val="BodyText"/>
        <w:spacing w:before="440"/>
        <w:rPr>
          <w:u w:val="single"/>
        </w:rPr>
      </w:pPr>
      <w:r w:rsidRPr="00BB79F6">
        <w:rPr>
          <w:u w:val="single"/>
        </w:rPr>
        <w:t>PERFORMANCE AREA: RADIOLOGICAL CONTROLS</w:t>
      </w:r>
    </w:p>
    <w:p w14:paraId="4D97A050" w14:textId="77777777" w:rsidR="00F751BF" w:rsidRPr="008771D4" w:rsidRDefault="00F751BF" w:rsidP="00AD5BE7">
      <w:pPr>
        <w:pStyle w:val="BodyText"/>
      </w:pPr>
      <w:r w:rsidRPr="008771D4">
        <w:t>This area is comprised of radiation protection, environmental protection, waste management, and transportation.</w:t>
      </w:r>
    </w:p>
    <w:p w14:paraId="4D97A052" w14:textId="14DA9D93" w:rsidR="00F751BF" w:rsidRPr="00AD5BE7" w:rsidRDefault="00F751BF" w:rsidP="002244CD">
      <w:pPr>
        <w:pStyle w:val="BodyText"/>
        <w:ind w:left="360"/>
        <w:rPr>
          <w:u w:val="single"/>
        </w:rPr>
      </w:pPr>
      <w:r w:rsidRPr="00AD5BE7">
        <w:rPr>
          <w:u w:val="single"/>
        </w:rPr>
        <w:lastRenderedPageBreak/>
        <w:t>Program Areas Needing Improvement</w:t>
      </w:r>
    </w:p>
    <w:p w14:paraId="4D97A054" w14:textId="77777777" w:rsidR="00F751BF" w:rsidRPr="008771D4" w:rsidRDefault="00F751BF" w:rsidP="00E20C1A">
      <w:pPr>
        <w:pStyle w:val="ListBullet2"/>
      </w:pPr>
      <w:r w:rsidRPr="008771D4">
        <w:t xml:space="preserve">No specific Area Needing Improvement </w:t>
      </w:r>
      <w:r w:rsidR="00CE7137" w:rsidRPr="008771D4">
        <w:t>was</w:t>
      </w:r>
      <w:r w:rsidRPr="008771D4">
        <w:t xml:space="preserve"> identified in Radiological Controls.</w:t>
      </w:r>
    </w:p>
    <w:p w14:paraId="4D97A056" w14:textId="21DBBB7D" w:rsidR="00F751BF" w:rsidRPr="00AD5BE7" w:rsidRDefault="00F751BF" w:rsidP="002244CD">
      <w:pPr>
        <w:pStyle w:val="BodyText"/>
        <w:ind w:left="360"/>
        <w:rPr>
          <w:u w:val="single"/>
        </w:rPr>
      </w:pPr>
      <w:r w:rsidRPr="00AD5BE7">
        <w:rPr>
          <w:u w:val="single"/>
        </w:rPr>
        <w:t>Recommended NRC Inspection Effort</w:t>
      </w:r>
    </w:p>
    <w:p w14:paraId="4D97A058" w14:textId="77777777" w:rsidR="00F751BF" w:rsidRPr="008771D4" w:rsidRDefault="00F751BF" w:rsidP="00E20C1A">
      <w:pPr>
        <w:pStyle w:val="ListBullet2"/>
      </w:pPr>
      <w:r w:rsidRPr="008771D4">
        <w:t>Maintain the core inspection effort in Radiological Controls.</w:t>
      </w:r>
    </w:p>
    <w:p w14:paraId="4D97A05A" w14:textId="33C4490E" w:rsidR="00F751BF" w:rsidRPr="008E43A5" w:rsidRDefault="00F751BF" w:rsidP="00105B5E">
      <w:pPr>
        <w:pStyle w:val="BodyText"/>
        <w:spacing w:before="440"/>
        <w:rPr>
          <w:u w:val="single"/>
        </w:rPr>
      </w:pPr>
      <w:r w:rsidRPr="008E43A5">
        <w:rPr>
          <w:u w:val="single"/>
        </w:rPr>
        <w:t>PERFORMANCE AREA: FACILITY SUPPORT</w:t>
      </w:r>
    </w:p>
    <w:p w14:paraId="4D97A05C" w14:textId="4C3CDCD0" w:rsidR="00F751BF" w:rsidRPr="008771D4" w:rsidRDefault="00F751BF" w:rsidP="00BB79F6">
      <w:pPr>
        <w:pStyle w:val="BodyText"/>
      </w:pPr>
      <w:r w:rsidRPr="008771D4">
        <w:t>This area is comprised of maintenance and surveillance of safety controls, management organization and controls, operator training, emergency preparedness, emergency exercise evaluation, and permanent plant modifications</w:t>
      </w:r>
      <w:r w:rsidR="004516A6">
        <w:t>.</w:t>
      </w:r>
    </w:p>
    <w:p w14:paraId="4D97A05E" w14:textId="760F21C7" w:rsidR="00F751BF" w:rsidRPr="008771D4" w:rsidRDefault="00F751BF" w:rsidP="002244CD">
      <w:pPr>
        <w:pStyle w:val="BodyText"/>
        <w:ind w:left="360"/>
      </w:pPr>
      <w:r w:rsidRPr="008771D4">
        <w:rPr>
          <w:u w:val="single"/>
        </w:rPr>
        <w:t>Program Areas Needing Improvement</w:t>
      </w:r>
    </w:p>
    <w:p w14:paraId="4D97A060" w14:textId="77777777" w:rsidR="00F751BF" w:rsidRPr="008771D4" w:rsidRDefault="00F751BF" w:rsidP="000F5152">
      <w:pPr>
        <w:pStyle w:val="ListParagraph"/>
        <w:numPr>
          <w:ilvl w:val="0"/>
          <w:numId w:val="2"/>
        </w:numPr>
      </w:pPr>
      <w:r w:rsidRPr="008771D4">
        <w:t xml:space="preserve">No specific Area Needing Improvement </w:t>
      </w:r>
      <w:r w:rsidR="00CE7137" w:rsidRPr="008771D4">
        <w:t>was</w:t>
      </w:r>
      <w:r w:rsidRPr="008771D4">
        <w:t xml:space="preserve"> identified in Facility Support.</w:t>
      </w:r>
    </w:p>
    <w:p w14:paraId="4D97A062" w14:textId="3D8FC049" w:rsidR="00F751BF" w:rsidRPr="008771D4" w:rsidRDefault="00F751BF" w:rsidP="002244CD">
      <w:pPr>
        <w:pStyle w:val="BodyText"/>
        <w:ind w:left="360"/>
        <w:rPr>
          <w:bCs/>
          <w:color w:val="000000"/>
          <w:u w:val="single"/>
        </w:rPr>
      </w:pPr>
      <w:r w:rsidRPr="008771D4">
        <w:rPr>
          <w:bCs/>
          <w:color w:val="000000"/>
          <w:u w:val="single"/>
        </w:rPr>
        <w:t>Recommended NRC Inspection Effort</w:t>
      </w:r>
    </w:p>
    <w:p w14:paraId="4D97A064" w14:textId="77777777" w:rsidR="00F751BF" w:rsidRPr="008E43A5" w:rsidRDefault="00F751BF" w:rsidP="000F5152">
      <w:pPr>
        <w:pStyle w:val="ListParagraph"/>
        <w:numPr>
          <w:ilvl w:val="0"/>
          <w:numId w:val="2"/>
        </w:numPr>
      </w:pPr>
      <w:r w:rsidRPr="008E43A5">
        <w:t>Maintain the core inspection effort in Facility Support.</w:t>
      </w:r>
    </w:p>
    <w:p w14:paraId="4D97A066" w14:textId="0C336858" w:rsidR="00F751BF" w:rsidRPr="008E43A5" w:rsidRDefault="00F751BF" w:rsidP="00105B5E">
      <w:pPr>
        <w:pStyle w:val="BodyText"/>
        <w:spacing w:before="440"/>
        <w:rPr>
          <w:u w:val="single"/>
        </w:rPr>
      </w:pPr>
      <w:r w:rsidRPr="008E43A5">
        <w:rPr>
          <w:u w:val="single"/>
        </w:rPr>
        <w:t>PERFORMANCE AREA: OTHER AREAS</w:t>
      </w:r>
    </w:p>
    <w:p w14:paraId="4D97A068" w14:textId="77777777" w:rsidR="00F751BF" w:rsidRPr="008771D4" w:rsidRDefault="00F751BF" w:rsidP="00BB79F6">
      <w:pPr>
        <w:pStyle w:val="BodyText"/>
      </w:pPr>
      <w:r w:rsidRPr="008771D4">
        <w:t>This area is comprised of special issues.</w:t>
      </w:r>
    </w:p>
    <w:p w14:paraId="4D97A06A" w14:textId="30DA42C9" w:rsidR="00F751BF" w:rsidRPr="008771D4" w:rsidRDefault="00F751BF" w:rsidP="002244CD">
      <w:pPr>
        <w:pStyle w:val="BodyText"/>
        <w:ind w:left="360"/>
      </w:pPr>
      <w:r w:rsidRPr="008771D4">
        <w:rPr>
          <w:u w:val="single"/>
        </w:rPr>
        <w:t>Program Areas Needing Improvement</w:t>
      </w:r>
    </w:p>
    <w:p w14:paraId="4D97A06C" w14:textId="0362A231" w:rsidR="00F751BF" w:rsidRPr="008771D4" w:rsidRDefault="00F751BF" w:rsidP="000F5152">
      <w:pPr>
        <w:pStyle w:val="BodyText"/>
        <w:numPr>
          <w:ilvl w:val="0"/>
          <w:numId w:val="2"/>
        </w:numPr>
      </w:pPr>
      <w:r w:rsidRPr="008771D4">
        <w:t xml:space="preserve">No specific Area Needing Improvement </w:t>
      </w:r>
      <w:r w:rsidR="00CE7137" w:rsidRPr="008771D4">
        <w:t>was</w:t>
      </w:r>
      <w:r w:rsidRPr="008771D4">
        <w:t xml:space="preserve"> identified in Other Areas.</w:t>
      </w:r>
    </w:p>
    <w:p w14:paraId="4D97A06E" w14:textId="77777777" w:rsidR="00F751BF" w:rsidRPr="008771D4" w:rsidRDefault="00F751BF" w:rsidP="002244CD">
      <w:pPr>
        <w:pStyle w:val="BodyText"/>
        <w:ind w:left="360"/>
      </w:pPr>
      <w:r w:rsidRPr="008771D4">
        <w:rPr>
          <w:u w:val="single"/>
        </w:rPr>
        <w:t xml:space="preserve">Recommended NRC </w:t>
      </w:r>
      <w:r w:rsidR="0064316D" w:rsidRPr="008771D4">
        <w:rPr>
          <w:u w:val="single"/>
        </w:rPr>
        <w:t xml:space="preserve">Inspection </w:t>
      </w:r>
      <w:r w:rsidRPr="008771D4">
        <w:rPr>
          <w:u w:val="single"/>
        </w:rPr>
        <w:t>Effort</w:t>
      </w:r>
    </w:p>
    <w:p w14:paraId="4D97A070" w14:textId="7BB7E460" w:rsidR="00F751BF" w:rsidRPr="008771D4" w:rsidRDefault="00F751BF" w:rsidP="000F5152">
      <w:pPr>
        <w:pStyle w:val="ListParagraph"/>
        <w:numPr>
          <w:ilvl w:val="0"/>
          <w:numId w:val="2"/>
        </w:numPr>
      </w:pPr>
      <w:r w:rsidRPr="008771D4">
        <w:t xml:space="preserve">Maintain the current </w:t>
      </w:r>
      <w:r w:rsidR="008A7EE3" w:rsidRPr="008771D4">
        <w:t>inspection</w:t>
      </w:r>
      <w:r w:rsidRPr="008771D4">
        <w:t xml:space="preserve"> effort.</w:t>
      </w:r>
    </w:p>
    <w:p w14:paraId="4D97A074" w14:textId="3EA9A81B" w:rsidR="00F751BF" w:rsidRPr="008771D4" w:rsidRDefault="00F751BF" w:rsidP="002244CD">
      <w:pPr>
        <w:pStyle w:val="BodyText"/>
      </w:pPr>
    </w:p>
    <w:p w14:paraId="4D97A075" w14:textId="77777777" w:rsidR="00F751BF" w:rsidRPr="008771D4" w:rsidRDefault="00F751BF" w:rsidP="009A0017">
      <w:pPr>
        <w:ind w:left="3630" w:hanging="3630"/>
        <w:jc w:val="both"/>
        <w:rPr>
          <w:szCs w:val="22"/>
        </w:rPr>
        <w:sectPr w:rsidR="00F751BF" w:rsidRPr="008771D4" w:rsidSect="00424758">
          <w:footerReference w:type="default" r:id="rId27"/>
          <w:pgSz w:w="12240" w:h="15840"/>
          <w:pgMar w:top="1440" w:right="1440" w:bottom="1440" w:left="1440" w:header="720" w:footer="720" w:gutter="0"/>
          <w:pgNumType w:start="1"/>
          <w:cols w:space="720"/>
          <w:docGrid w:linePitch="360"/>
        </w:sectPr>
      </w:pPr>
    </w:p>
    <w:p w14:paraId="4D97A076" w14:textId="6B64A5B2" w:rsidR="00F751BF" w:rsidRPr="008771D4" w:rsidRDefault="00F751BF" w:rsidP="009263EA">
      <w:pPr>
        <w:pStyle w:val="attachmenttitle"/>
      </w:pPr>
      <w:bookmarkStart w:id="945" w:name="_Toc335913826"/>
      <w:bookmarkStart w:id="946" w:name="_Toc201565124"/>
      <w:r w:rsidRPr="008771D4">
        <w:lastRenderedPageBreak/>
        <w:t>Attachment 1</w:t>
      </w:r>
      <w:r w:rsidR="00286607">
        <w:t xml:space="preserve">: </w:t>
      </w:r>
      <w:r w:rsidRPr="008771D4">
        <w:t xml:space="preserve">Revision History </w:t>
      </w:r>
      <w:bookmarkEnd w:id="484"/>
      <w:bookmarkEnd w:id="485"/>
      <w:bookmarkEnd w:id="486"/>
      <w:bookmarkEnd w:id="487"/>
      <w:bookmarkEnd w:id="488"/>
      <w:bookmarkEnd w:id="489"/>
      <w:bookmarkEnd w:id="490"/>
      <w:bookmarkEnd w:id="491"/>
      <w:bookmarkEnd w:id="492"/>
      <w:bookmarkEnd w:id="493"/>
      <w:bookmarkEnd w:id="494"/>
      <w:r w:rsidRPr="008771D4">
        <w:t>for IMC 2604</w:t>
      </w:r>
      <w:bookmarkEnd w:id="945"/>
      <w:bookmarkEnd w:id="946"/>
    </w:p>
    <w:tbl>
      <w:tblPr>
        <w:tblW w:w="0" w:type="auto"/>
        <w:tblLayout w:type="fixed"/>
        <w:tblCellMar>
          <w:left w:w="120" w:type="dxa"/>
          <w:right w:w="120" w:type="dxa"/>
        </w:tblCellMar>
        <w:tblLook w:val="0000" w:firstRow="0" w:lastRow="0" w:firstColumn="0" w:lastColumn="0" w:noHBand="0" w:noVBand="0"/>
      </w:tblPr>
      <w:tblGrid>
        <w:gridCol w:w="1522"/>
        <w:gridCol w:w="1710"/>
        <w:gridCol w:w="5130"/>
        <w:gridCol w:w="1710"/>
        <w:gridCol w:w="2258"/>
      </w:tblGrid>
      <w:tr w:rsidR="00F751BF" w:rsidRPr="008771D4" w14:paraId="4D97A080" w14:textId="77777777" w:rsidTr="00753862">
        <w:trPr>
          <w:tblHeader/>
        </w:trPr>
        <w:tc>
          <w:tcPr>
            <w:tcW w:w="152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79" w14:textId="77777777" w:rsidR="00F751BF" w:rsidRPr="008771D4" w:rsidRDefault="00F751BF" w:rsidP="002842CC">
            <w:pPr>
              <w:pStyle w:val="BodyText-table"/>
            </w:pPr>
            <w:r w:rsidRPr="008771D4">
              <w:t>Commitment Tracking Number</w:t>
            </w:r>
          </w:p>
        </w:tc>
        <w:tc>
          <w:tcPr>
            <w:tcW w:w="171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7A" w14:textId="4040E7EB" w:rsidR="00F751BF" w:rsidRPr="008771D4" w:rsidRDefault="00F751BF" w:rsidP="002842CC">
            <w:pPr>
              <w:pStyle w:val="BodyText-table"/>
            </w:pPr>
            <w:r w:rsidRPr="008771D4">
              <w:t>Accession Number</w:t>
            </w:r>
          </w:p>
          <w:p w14:paraId="4D97A07B" w14:textId="77777777" w:rsidR="00F751BF" w:rsidRPr="008771D4" w:rsidRDefault="00F751BF" w:rsidP="002842CC">
            <w:pPr>
              <w:pStyle w:val="BodyText-table"/>
            </w:pPr>
            <w:r w:rsidRPr="008771D4">
              <w:t>Issue Date</w:t>
            </w:r>
          </w:p>
          <w:p w14:paraId="4D97A07C" w14:textId="77777777" w:rsidR="00F751BF" w:rsidRPr="008771D4" w:rsidRDefault="00F751BF" w:rsidP="002842CC">
            <w:pPr>
              <w:pStyle w:val="BodyText-table"/>
            </w:pPr>
            <w:r w:rsidRPr="008771D4">
              <w:t>Change Notice</w:t>
            </w:r>
          </w:p>
        </w:tc>
        <w:tc>
          <w:tcPr>
            <w:tcW w:w="51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7D" w14:textId="77777777" w:rsidR="00F751BF" w:rsidRPr="008771D4" w:rsidRDefault="00F751BF" w:rsidP="002842CC">
            <w:pPr>
              <w:pStyle w:val="BodyText-table"/>
            </w:pPr>
            <w:r w:rsidRPr="008771D4">
              <w:t>Description of Change</w:t>
            </w:r>
          </w:p>
        </w:tc>
        <w:tc>
          <w:tcPr>
            <w:tcW w:w="171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7E" w14:textId="77777777" w:rsidR="00F751BF" w:rsidRPr="008771D4" w:rsidRDefault="00F751BF" w:rsidP="002842CC">
            <w:pPr>
              <w:pStyle w:val="BodyText-table"/>
            </w:pPr>
            <w:r w:rsidRPr="008771D4">
              <w:t>Description of Training Required and Completion Date</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7F" w14:textId="77777777" w:rsidR="00F751BF" w:rsidRPr="008771D4" w:rsidRDefault="00F751BF" w:rsidP="002842CC">
            <w:pPr>
              <w:pStyle w:val="BodyText-table"/>
            </w:pPr>
            <w:r w:rsidRPr="008771D4">
              <w:t>Comment and Feedback Resolution Accession Number</w:t>
            </w:r>
            <w:r w:rsidR="0068728A" w:rsidRPr="008771D4">
              <w:t xml:space="preserve"> (Pre-Decisional, Non-Public Information)</w:t>
            </w:r>
          </w:p>
        </w:tc>
      </w:tr>
      <w:tr w:rsidR="00F751BF" w:rsidRPr="008771D4" w14:paraId="4D97A088" w14:textId="77777777" w:rsidTr="00753862">
        <w:tc>
          <w:tcPr>
            <w:tcW w:w="152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81" w14:textId="77777777" w:rsidR="00F751BF" w:rsidRPr="008771D4" w:rsidRDefault="00F751BF" w:rsidP="002842CC">
            <w:pPr>
              <w:pStyle w:val="BodyText-table"/>
            </w:pPr>
            <w:r w:rsidRPr="008771D4">
              <w:t>N/A</w:t>
            </w:r>
          </w:p>
        </w:tc>
        <w:tc>
          <w:tcPr>
            <w:tcW w:w="171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82" w14:textId="77777777" w:rsidR="00F751BF" w:rsidRPr="008771D4" w:rsidRDefault="00F751BF" w:rsidP="002842CC">
            <w:pPr>
              <w:pStyle w:val="BodyText-table"/>
            </w:pPr>
            <w:r w:rsidRPr="008771D4">
              <w:t>ML12220A027</w:t>
            </w:r>
          </w:p>
          <w:p w14:paraId="4D97A083" w14:textId="77777777" w:rsidR="001D4CB9" w:rsidRPr="008771D4" w:rsidRDefault="001D4CB9" w:rsidP="002842CC">
            <w:pPr>
              <w:pStyle w:val="BodyText-table"/>
            </w:pPr>
            <w:r w:rsidRPr="008771D4">
              <w:t>10/11/12</w:t>
            </w:r>
          </w:p>
          <w:p w14:paraId="4D97A084" w14:textId="77777777" w:rsidR="00F751BF" w:rsidRPr="008771D4" w:rsidRDefault="00F751BF" w:rsidP="002842CC">
            <w:pPr>
              <w:pStyle w:val="BodyText-table"/>
            </w:pPr>
            <w:r w:rsidRPr="008771D4">
              <w:t xml:space="preserve">CN </w:t>
            </w:r>
            <w:r w:rsidR="001D4CB9" w:rsidRPr="008771D4">
              <w:t>12-023</w:t>
            </w:r>
          </w:p>
        </w:tc>
        <w:tc>
          <w:tcPr>
            <w:tcW w:w="51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85" w14:textId="0F35910F" w:rsidR="00F751BF" w:rsidRPr="008771D4" w:rsidRDefault="00F751BF" w:rsidP="002842CC">
            <w:pPr>
              <w:pStyle w:val="BodyText-table"/>
            </w:pPr>
            <w:r w:rsidRPr="008771D4">
              <w:t>Complete re</w:t>
            </w:r>
            <w:r w:rsidR="006E7F68" w:rsidRPr="008771D4">
              <w:t>-</w:t>
            </w:r>
            <w:r w:rsidRPr="008771D4">
              <w:t>write of document to align with IMC 040</w:t>
            </w:r>
            <w:r w:rsidR="006E7F68" w:rsidRPr="008771D4">
              <w:t xml:space="preserve"> and</w:t>
            </w:r>
            <w:r w:rsidRPr="008771D4">
              <w:t xml:space="preserve"> </w:t>
            </w:r>
            <w:r w:rsidR="006E7F68" w:rsidRPr="008771D4">
              <w:t>to incorporate</w:t>
            </w:r>
            <w:r w:rsidRPr="008771D4">
              <w:t xml:space="preserve"> feedback from NMSS and R-II</w:t>
            </w:r>
            <w:r w:rsidR="006E7F68" w:rsidRPr="008771D4">
              <w:t xml:space="preserve">. Provided revised guidance </w:t>
            </w:r>
            <w:r w:rsidRPr="008771D4">
              <w:t>to clarify roles and responsibilities</w:t>
            </w:r>
            <w:r w:rsidR="006E7F68" w:rsidRPr="008771D4">
              <w:t>, to</w:t>
            </w:r>
            <w:r w:rsidRPr="008771D4">
              <w:t xml:space="preserve"> update definition of ANI, to modify the </w:t>
            </w:r>
            <w:r w:rsidR="006E7F68" w:rsidRPr="008771D4">
              <w:t xml:space="preserve">Exhibits </w:t>
            </w:r>
            <w:r w:rsidRPr="008771D4">
              <w:t xml:space="preserve">and the description of the </w:t>
            </w:r>
            <w:r w:rsidR="006E7F68" w:rsidRPr="008771D4">
              <w:t xml:space="preserve">LPR </w:t>
            </w:r>
            <w:r w:rsidRPr="008771D4">
              <w:t xml:space="preserve">process. Added guidance for facilities that are operating and constructing at the same time. </w:t>
            </w:r>
            <w:r w:rsidR="006E7F68" w:rsidRPr="008771D4">
              <w:t>Added this revision history page.</w:t>
            </w:r>
          </w:p>
        </w:tc>
        <w:tc>
          <w:tcPr>
            <w:tcW w:w="171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86" w14:textId="77777777" w:rsidR="00F751BF" w:rsidRPr="008771D4" w:rsidRDefault="00277BD2" w:rsidP="002842CC">
            <w:pPr>
              <w:pStyle w:val="BodyText-table"/>
            </w:pPr>
            <w:r w:rsidRPr="008771D4">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87" w14:textId="77777777" w:rsidR="00F751BF" w:rsidRPr="008771D4" w:rsidRDefault="008A7EE3" w:rsidP="002842CC">
            <w:pPr>
              <w:pStyle w:val="BodyText-table"/>
            </w:pPr>
            <w:r w:rsidRPr="008771D4">
              <w:t>ML12244A189</w:t>
            </w:r>
          </w:p>
        </w:tc>
      </w:tr>
      <w:tr w:rsidR="00F751BF" w:rsidRPr="008771D4" w14:paraId="4D97A090" w14:textId="77777777" w:rsidTr="00753862">
        <w:tc>
          <w:tcPr>
            <w:tcW w:w="152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89" w14:textId="77777777" w:rsidR="00F751BF" w:rsidRPr="008771D4" w:rsidRDefault="009E77A0" w:rsidP="002842CC">
            <w:pPr>
              <w:pStyle w:val="BodyText-table"/>
            </w:pPr>
            <w:r w:rsidRPr="008771D4">
              <w:t>N/A</w:t>
            </w:r>
          </w:p>
        </w:tc>
        <w:tc>
          <w:tcPr>
            <w:tcW w:w="171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8A" w14:textId="77777777" w:rsidR="0068728A" w:rsidRPr="008771D4" w:rsidRDefault="0068728A" w:rsidP="002842CC">
            <w:pPr>
              <w:pStyle w:val="BodyText-table"/>
            </w:pPr>
            <w:r w:rsidRPr="008771D4">
              <w:t>ML16160A413</w:t>
            </w:r>
          </w:p>
          <w:p w14:paraId="4D97A08B" w14:textId="77777777" w:rsidR="00F751BF" w:rsidRPr="008771D4" w:rsidRDefault="008E43A5" w:rsidP="002842CC">
            <w:pPr>
              <w:pStyle w:val="BodyText-table"/>
            </w:pPr>
            <w:r>
              <w:t>09/20/16</w:t>
            </w:r>
          </w:p>
          <w:p w14:paraId="4D97A08C" w14:textId="77777777" w:rsidR="0068728A" w:rsidRPr="008771D4" w:rsidRDefault="0068728A" w:rsidP="002842CC">
            <w:pPr>
              <w:pStyle w:val="BodyText-table"/>
            </w:pPr>
            <w:r w:rsidRPr="008771D4">
              <w:t xml:space="preserve">CN </w:t>
            </w:r>
            <w:r w:rsidR="008E43A5">
              <w:t>16-023</w:t>
            </w:r>
          </w:p>
        </w:tc>
        <w:tc>
          <w:tcPr>
            <w:tcW w:w="51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8D" w14:textId="77777777" w:rsidR="00F751BF" w:rsidRPr="008771D4" w:rsidRDefault="007334A5" w:rsidP="002842CC">
            <w:pPr>
              <w:pStyle w:val="BodyText-table"/>
            </w:pPr>
            <w:r w:rsidRPr="008771D4">
              <w:t xml:space="preserve">Added the option to conduct LPR public meetings remotely (e.g.., via Webinar) to facilitate participation and improve efficiency. </w:t>
            </w:r>
          </w:p>
        </w:tc>
        <w:tc>
          <w:tcPr>
            <w:tcW w:w="171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8E" w14:textId="77777777" w:rsidR="00F751BF" w:rsidRPr="008771D4" w:rsidRDefault="007334A5" w:rsidP="002842CC">
            <w:pPr>
              <w:pStyle w:val="BodyText-table"/>
            </w:pPr>
            <w:r w:rsidRPr="008771D4">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8F" w14:textId="77777777" w:rsidR="00F751BF" w:rsidRPr="008771D4" w:rsidRDefault="0068728A" w:rsidP="002842CC">
            <w:pPr>
              <w:pStyle w:val="BodyText-table"/>
            </w:pPr>
            <w:r w:rsidRPr="008771D4">
              <w:t>ML16232A192</w:t>
            </w:r>
          </w:p>
        </w:tc>
      </w:tr>
      <w:tr w:rsidR="00F751BF" w:rsidRPr="008771D4" w14:paraId="4D97A096" w14:textId="77777777" w:rsidTr="00753862">
        <w:tc>
          <w:tcPr>
            <w:tcW w:w="152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91" w14:textId="47C5CD35" w:rsidR="00F751BF" w:rsidRPr="008771D4" w:rsidRDefault="008E3715" w:rsidP="002842CC">
            <w:pPr>
              <w:pStyle w:val="BodyText-table"/>
            </w:pPr>
            <w:r>
              <w:t>N/A</w:t>
            </w:r>
          </w:p>
        </w:tc>
        <w:tc>
          <w:tcPr>
            <w:tcW w:w="171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043DAC6" w14:textId="77777777" w:rsidR="00C15F21" w:rsidRDefault="00C15F21" w:rsidP="002842CC">
            <w:pPr>
              <w:pStyle w:val="BodyText-table"/>
              <w:rPr>
                <w:u w:val="single"/>
              </w:rPr>
            </w:pPr>
            <w:r w:rsidRPr="00C15F21">
              <w:t>ML22007A216</w:t>
            </w:r>
          </w:p>
          <w:p w14:paraId="35946F3B" w14:textId="11505A55" w:rsidR="008E3715" w:rsidRDefault="00726069" w:rsidP="002842CC">
            <w:pPr>
              <w:pStyle w:val="BodyText-table"/>
            </w:pPr>
            <w:r>
              <w:t>01/31/22</w:t>
            </w:r>
          </w:p>
          <w:p w14:paraId="4D97A092" w14:textId="20D4DD02" w:rsidR="005D35B9" w:rsidRPr="008771D4" w:rsidRDefault="005D35B9" w:rsidP="002842CC">
            <w:pPr>
              <w:pStyle w:val="BodyText-table"/>
            </w:pPr>
            <w:r>
              <w:t>CN 2</w:t>
            </w:r>
            <w:r w:rsidR="00D275C6">
              <w:t>2</w:t>
            </w:r>
            <w:r>
              <w:t>-</w:t>
            </w:r>
            <w:r w:rsidR="00726069">
              <w:t>002</w:t>
            </w:r>
          </w:p>
        </w:tc>
        <w:tc>
          <w:tcPr>
            <w:tcW w:w="51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93" w14:textId="15456198" w:rsidR="00F751BF" w:rsidRPr="008771D4" w:rsidRDefault="00D2650D" w:rsidP="002842CC">
            <w:pPr>
              <w:pStyle w:val="BodyText-table"/>
            </w:pPr>
            <w:r>
              <w:t>This revisio</w:t>
            </w:r>
            <w:r w:rsidR="00DC1C7A">
              <w:t xml:space="preserve">n </w:t>
            </w:r>
            <w:r w:rsidR="00D77310">
              <w:t xml:space="preserve">updates </w:t>
            </w:r>
            <w:r w:rsidR="005F520A" w:rsidRPr="005F520A">
              <w:t>the LPR public meeting guidance</w:t>
            </w:r>
            <w:r w:rsidR="001A082E">
              <w:t xml:space="preserve"> </w:t>
            </w:r>
            <w:r w:rsidR="008626B8">
              <w:t xml:space="preserve">to be consistent with </w:t>
            </w:r>
            <w:r w:rsidR="00D120CD">
              <w:t>MD 3.</w:t>
            </w:r>
            <w:r w:rsidR="00BF524C">
              <w:t>5</w:t>
            </w:r>
            <w:r w:rsidR="005723FF">
              <w:t xml:space="preserve"> </w:t>
            </w:r>
            <w:r w:rsidR="00476F51">
              <w:t xml:space="preserve">and provides </w:t>
            </w:r>
            <w:r w:rsidR="00F01920">
              <w:t xml:space="preserve">additional </w:t>
            </w:r>
            <w:r w:rsidR="00476F51">
              <w:t xml:space="preserve">clarification on the LPR letter. </w:t>
            </w:r>
            <w:r w:rsidR="00BF524C">
              <w:t>Organization</w:t>
            </w:r>
            <w:r w:rsidR="001A082E">
              <w:t xml:space="preserve"> names</w:t>
            </w:r>
            <w:r w:rsidR="00BF524C">
              <w:t xml:space="preserve"> have also been updated</w:t>
            </w:r>
            <w:r w:rsidR="001A082E">
              <w:t>.</w:t>
            </w:r>
          </w:p>
        </w:tc>
        <w:tc>
          <w:tcPr>
            <w:tcW w:w="171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94" w14:textId="37510B35" w:rsidR="00F751BF" w:rsidRPr="008771D4" w:rsidRDefault="001A082E" w:rsidP="002842CC">
            <w:pPr>
              <w:pStyle w:val="BodyText-table"/>
            </w:pPr>
            <w:r>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D97A095" w14:textId="5F0E2D6F" w:rsidR="00F751BF" w:rsidRPr="008771D4" w:rsidRDefault="001A082E" w:rsidP="002842CC">
            <w:pPr>
              <w:pStyle w:val="BodyText-table"/>
            </w:pPr>
            <w:r>
              <w:t>N/A</w:t>
            </w:r>
          </w:p>
        </w:tc>
      </w:tr>
      <w:tr w:rsidR="000D19A1" w:rsidRPr="008771D4" w14:paraId="122CDB5E" w14:textId="77777777" w:rsidTr="00753862">
        <w:tc>
          <w:tcPr>
            <w:tcW w:w="152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F915979" w14:textId="5F4ABC3B" w:rsidR="000D19A1" w:rsidRDefault="000D19A1" w:rsidP="002842CC">
            <w:pPr>
              <w:pStyle w:val="BodyText-table"/>
            </w:pPr>
            <w:r>
              <w:t>N</w:t>
            </w:r>
            <w:r w:rsidR="00993814">
              <w:t>/</w:t>
            </w:r>
            <w:r>
              <w:t>A</w:t>
            </w:r>
          </w:p>
        </w:tc>
        <w:tc>
          <w:tcPr>
            <w:tcW w:w="171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FFD50EF" w14:textId="77777777" w:rsidR="000D19A1" w:rsidRDefault="00D77957" w:rsidP="002842CC">
            <w:pPr>
              <w:pStyle w:val="BodyText-table"/>
            </w:pPr>
            <w:r>
              <w:t>ML24</w:t>
            </w:r>
            <w:r w:rsidR="00F10FD6">
              <w:t>218A104</w:t>
            </w:r>
          </w:p>
          <w:p w14:paraId="7F82EA44" w14:textId="36FC5331" w:rsidR="002842CC" w:rsidRDefault="00057528" w:rsidP="002842CC">
            <w:pPr>
              <w:pStyle w:val="BodyText-table"/>
            </w:pPr>
            <w:r>
              <w:t>06/24/25</w:t>
            </w:r>
          </w:p>
          <w:p w14:paraId="76225271" w14:textId="306ED931" w:rsidR="002842CC" w:rsidRPr="00C15F21" w:rsidRDefault="002842CC" w:rsidP="002842CC">
            <w:pPr>
              <w:pStyle w:val="BodyText-table"/>
            </w:pPr>
            <w:r>
              <w:t xml:space="preserve">CN </w:t>
            </w:r>
            <w:r w:rsidR="00057528">
              <w:t>25-020</w:t>
            </w:r>
          </w:p>
        </w:tc>
        <w:tc>
          <w:tcPr>
            <w:tcW w:w="51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DC1B0F0" w14:textId="18735A40" w:rsidR="000D19A1" w:rsidRDefault="00993814" w:rsidP="002842CC">
            <w:pPr>
              <w:pStyle w:val="BodyText-table"/>
            </w:pPr>
            <w:r w:rsidRPr="00993814">
              <w:t xml:space="preserve">This revision </w:t>
            </w:r>
            <w:r w:rsidR="001337E6">
              <w:t xml:space="preserve">corrects typographical errors, </w:t>
            </w:r>
            <w:r w:rsidR="000C6C11">
              <w:t>revises</w:t>
            </w:r>
            <w:r w:rsidRPr="00993814">
              <w:t xml:space="preserve"> the LPR</w:t>
            </w:r>
            <w:r w:rsidR="001337E6">
              <w:t xml:space="preserve"> schedule</w:t>
            </w:r>
            <w:r w:rsidR="000C6C11">
              <w:t xml:space="preserve"> for greater detail, </w:t>
            </w:r>
            <w:r w:rsidR="00571614">
              <w:t xml:space="preserve">adds guidance on the LPR </w:t>
            </w:r>
            <w:r w:rsidR="00346F82">
              <w:t>kick off</w:t>
            </w:r>
            <w:r w:rsidR="00571614">
              <w:t xml:space="preserve"> meeting, </w:t>
            </w:r>
            <w:r w:rsidR="00CA3B12">
              <w:t>and other improvements.</w:t>
            </w:r>
            <w:r w:rsidR="00FF10C3" w:rsidRPr="00226AD0">
              <w:rPr>
                <w:rFonts w:eastAsia="Calibri" w:cs="Arial"/>
              </w:rPr>
              <w:t xml:space="preserve"> Revision made to incorporate revised construction guidance under IMC 2694, including LPR guidance in IMC 2694,</w:t>
            </w:r>
            <w:r w:rsidR="00301DD1">
              <w:rPr>
                <w:rFonts w:eastAsia="Calibri" w:cs="Arial"/>
              </w:rPr>
              <w:t xml:space="preserve"> </w:t>
            </w:r>
            <w:r w:rsidR="00DF665C" w:rsidRPr="00DF665C">
              <w:rPr>
                <w:rFonts w:eastAsia="Calibri" w:cs="Arial"/>
              </w:rPr>
              <w:t>Appendix</w:t>
            </w:r>
            <w:r w:rsidR="002842CC">
              <w:rPr>
                <w:rFonts w:eastAsia="Calibri" w:cs="Arial"/>
              </w:rPr>
              <w:t> </w:t>
            </w:r>
            <w:r w:rsidR="00DF665C" w:rsidRPr="00DF665C">
              <w:rPr>
                <w:rFonts w:eastAsia="Calibri" w:cs="Arial"/>
              </w:rPr>
              <w:t>B, and to update IMC for RII reorganization.</w:t>
            </w:r>
          </w:p>
        </w:tc>
        <w:tc>
          <w:tcPr>
            <w:tcW w:w="171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AADB2A4" w14:textId="5B22B165" w:rsidR="000D19A1" w:rsidRDefault="00CA3B12" w:rsidP="002842CC">
            <w:pPr>
              <w:pStyle w:val="BodyText-table"/>
            </w:pPr>
            <w:r>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4AB140B" w14:textId="289B9214" w:rsidR="00714A02" w:rsidRDefault="00D77957" w:rsidP="002842CC">
            <w:pPr>
              <w:pStyle w:val="BodyText-table"/>
            </w:pPr>
            <w:r>
              <w:t>N/A</w:t>
            </w:r>
          </w:p>
        </w:tc>
      </w:tr>
    </w:tbl>
    <w:p w14:paraId="4D97A098" w14:textId="19BBAC8A" w:rsidR="00F751BF" w:rsidRPr="008771D4" w:rsidRDefault="00F751BF" w:rsidP="00280FD2">
      <w:pPr>
        <w:jc w:val="both"/>
        <w:rPr>
          <w:rFonts w:cs="Arial"/>
          <w:szCs w:val="22"/>
        </w:rPr>
      </w:pPr>
    </w:p>
    <w:sectPr w:rsidR="00F751BF" w:rsidRPr="008771D4" w:rsidSect="00F70FD5">
      <w:footerReference w:type="default" r:id="rId28"/>
      <w:headerReference w:type="first" r:id="rId2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7F0F1" w14:textId="77777777" w:rsidR="00170841" w:rsidRDefault="00170841">
      <w:r>
        <w:separator/>
      </w:r>
    </w:p>
  </w:endnote>
  <w:endnote w:type="continuationSeparator" w:id="0">
    <w:p w14:paraId="3F268909" w14:textId="77777777" w:rsidR="00170841" w:rsidRDefault="00170841">
      <w:r>
        <w:continuationSeparator/>
      </w:r>
    </w:p>
  </w:endnote>
  <w:endnote w:type="continuationNotice" w:id="1">
    <w:p w14:paraId="4BF84769" w14:textId="77777777" w:rsidR="00170841" w:rsidRDefault="001708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HIBI C+ Kaufmann BT">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7A0A8" w14:textId="464F1A11" w:rsidR="00F348C0" w:rsidRPr="0089340D" w:rsidRDefault="00F348C0" w:rsidP="00065B2D">
    <w:pPr>
      <w:pStyle w:val="Footer"/>
      <w:tabs>
        <w:tab w:val="right" w:pos="4680"/>
      </w:tabs>
    </w:pPr>
    <w:r w:rsidRPr="0089340D">
      <w:t>Issue Date:</w:t>
    </w:r>
    <w:r w:rsidR="00301DD1">
      <w:t xml:space="preserve"> </w:t>
    </w:r>
    <w:r w:rsidRPr="0089340D">
      <w:tab/>
    </w:r>
    <w:r w:rsidRPr="0089340D">
      <w:rPr>
        <w:rStyle w:val="PageNumber"/>
      </w:rPr>
      <w:fldChar w:fldCharType="begin"/>
    </w:r>
    <w:r w:rsidRPr="0089340D">
      <w:rPr>
        <w:rStyle w:val="PageNumber"/>
      </w:rPr>
      <w:instrText xml:space="preserve"> PAGE </w:instrText>
    </w:r>
    <w:r w:rsidRPr="0089340D">
      <w:rPr>
        <w:rStyle w:val="PageNumber"/>
      </w:rPr>
      <w:fldChar w:fldCharType="separate"/>
    </w:r>
    <w:r>
      <w:rPr>
        <w:rStyle w:val="PageNumber"/>
        <w:noProof/>
      </w:rPr>
      <w:t>i</w:t>
    </w:r>
    <w:r w:rsidRPr="0089340D">
      <w:rPr>
        <w:rStyle w:val="PageNumber"/>
      </w:rPr>
      <w:fldChar w:fldCharType="end"/>
    </w:r>
    <w:r w:rsidRPr="0089340D">
      <w:tab/>
    </w:r>
    <w:r>
      <w:t>2604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EAC69" w14:textId="653DBBD5" w:rsidR="00761AF6" w:rsidRPr="0089340D" w:rsidRDefault="00761AF6" w:rsidP="00065B2D">
    <w:pPr>
      <w:pStyle w:val="Footer"/>
      <w:tabs>
        <w:tab w:val="right" w:pos="4680"/>
      </w:tabs>
    </w:pPr>
    <w:r w:rsidRPr="0089340D">
      <w:t>Issue Date:</w:t>
    </w:r>
    <w:r w:rsidR="00301DD1">
      <w:t xml:space="preserve"> </w:t>
    </w:r>
    <w:r w:rsidR="003B556F">
      <w:t>06/24/25</w:t>
    </w:r>
    <w:r w:rsidRPr="0089340D">
      <w:tab/>
    </w:r>
    <w:r w:rsidRPr="0089340D">
      <w:rPr>
        <w:rStyle w:val="PageNumber"/>
      </w:rPr>
      <w:fldChar w:fldCharType="begin"/>
    </w:r>
    <w:r w:rsidRPr="0089340D">
      <w:rPr>
        <w:rStyle w:val="PageNumber"/>
      </w:rPr>
      <w:instrText xml:space="preserve"> PAGE </w:instrText>
    </w:r>
    <w:r w:rsidRPr="0089340D">
      <w:rPr>
        <w:rStyle w:val="PageNumber"/>
      </w:rPr>
      <w:fldChar w:fldCharType="separate"/>
    </w:r>
    <w:r>
      <w:rPr>
        <w:rStyle w:val="PageNumber"/>
        <w:noProof/>
      </w:rPr>
      <w:t>i</w:t>
    </w:r>
    <w:r w:rsidRPr="0089340D">
      <w:rPr>
        <w:rStyle w:val="PageNumber"/>
      </w:rPr>
      <w:fldChar w:fldCharType="end"/>
    </w:r>
    <w:r w:rsidRPr="0089340D">
      <w:tab/>
    </w:r>
    <w:r>
      <w:t>2604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7A0A9" w14:textId="65E38A4E" w:rsidR="00F348C0" w:rsidRPr="0089340D" w:rsidRDefault="00F348C0" w:rsidP="00FB7BDF">
    <w:pPr>
      <w:pStyle w:val="Footer"/>
      <w:ind w:right="360"/>
    </w:pPr>
    <w:r w:rsidRPr="0089340D">
      <w:t>Issue Date:</w:t>
    </w:r>
    <w:r w:rsidR="003B556F">
      <w:t xml:space="preserve"> 06/24/25</w:t>
    </w:r>
    <w:r w:rsidRPr="0089340D">
      <w:tab/>
    </w:r>
    <w:r w:rsidRPr="0089340D">
      <w:rPr>
        <w:rStyle w:val="PageNumber"/>
      </w:rPr>
      <w:fldChar w:fldCharType="begin"/>
    </w:r>
    <w:r w:rsidRPr="0089340D">
      <w:rPr>
        <w:rStyle w:val="PageNumber"/>
      </w:rPr>
      <w:instrText xml:space="preserve"> PAGE </w:instrText>
    </w:r>
    <w:r w:rsidRPr="0089340D">
      <w:rPr>
        <w:rStyle w:val="PageNumber"/>
      </w:rPr>
      <w:fldChar w:fldCharType="separate"/>
    </w:r>
    <w:r>
      <w:rPr>
        <w:rStyle w:val="PageNumber"/>
        <w:noProof/>
      </w:rPr>
      <w:t>11</w:t>
    </w:r>
    <w:r w:rsidRPr="0089340D">
      <w:rPr>
        <w:rStyle w:val="PageNumber"/>
      </w:rPr>
      <w:fldChar w:fldCharType="end"/>
    </w:r>
    <w:r w:rsidRPr="0089340D">
      <w:tab/>
    </w:r>
    <w:r>
      <w:t>2604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BE223" w14:textId="090F79EB" w:rsidR="001A7148" w:rsidRPr="0089340D" w:rsidRDefault="001A7148" w:rsidP="00FB7BDF">
    <w:pPr>
      <w:pStyle w:val="Footer"/>
      <w:ind w:right="360"/>
    </w:pPr>
    <w:r w:rsidRPr="0089340D">
      <w:t xml:space="preserve">Issue Date: </w:t>
    </w:r>
    <w:r w:rsidR="00057528">
      <w:t>06/24/25</w:t>
    </w:r>
    <w:r w:rsidRPr="0089340D">
      <w:tab/>
    </w:r>
    <w:r>
      <w:t>E1-</w:t>
    </w:r>
    <w:r w:rsidRPr="0089340D">
      <w:rPr>
        <w:rStyle w:val="PageNumber"/>
      </w:rPr>
      <w:fldChar w:fldCharType="begin"/>
    </w:r>
    <w:r w:rsidRPr="0089340D">
      <w:rPr>
        <w:rStyle w:val="PageNumber"/>
      </w:rPr>
      <w:instrText xml:space="preserve"> PAGE </w:instrText>
    </w:r>
    <w:r w:rsidRPr="0089340D">
      <w:rPr>
        <w:rStyle w:val="PageNumber"/>
      </w:rPr>
      <w:fldChar w:fldCharType="separate"/>
    </w:r>
    <w:r>
      <w:rPr>
        <w:rStyle w:val="PageNumber"/>
        <w:noProof/>
      </w:rPr>
      <w:t>11</w:t>
    </w:r>
    <w:r w:rsidRPr="0089340D">
      <w:rPr>
        <w:rStyle w:val="PageNumber"/>
      </w:rPr>
      <w:fldChar w:fldCharType="end"/>
    </w:r>
    <w:r w:rsidRPr="0089340D">
      <w:tab/>
    </w:r>
    <w:r>
      <w:t>2604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B1B95" w14:textId="694B4E80" w:rsidR="001A0822" w:rsidRPr="0089340D" w:rsidRDefault="001A0822" w:rsidP="00FB7BDF">
    <w:pPr>
      <w:pStyle w:val="Footer"/>
      <w:ind w:right="360"/>
    </w:pPr>
    <w:r w:rsidRPr="0089340D">
      <w:t>Issue Date:</w:t>
    </w:r>
    <w:r w:rsidR="00301DD1">
      <w:t xml:space="preserve"> </w:t>
    </w:r>
    <w:r w:rsidR="00057528">
      <w:t>06/24/25</w:t>
    </w:r>
    <w:r w:rsidRPr="0089340D">
      <w:tab/>
    </w:r>
    <w:r>
      <w:t>E1-</w:t>
    </w:r>
    <w:r>
      <w:rPr>
        <w:rStyle w:val="PageNumber"/>
      </w:rPr>
      <w:t>3</w:t>
    </w:r>
    <w:r w:rsidRPr="0089340D">
      <w:tab/>
    </w:r>
    <w:r>
      <w:t>2604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7A0AD" w14:textId="252A7806" w:rsidR="00F348C0" w:rsidRPr="00254835" w:rsidRDefault="00F348C0" w:rsidP="003D59E3">
    <w:pPr>
      <w:pStyle w:val="Footer"/>
    </w:pPr>
    <w:r w:rsidRPr="0089340D">
      <w:t xml:space="preserve">Issue Date: </w:t>
    </w:r>
    <w:r w:rsidR="00057528">
      <w:t>06/24/25</w:t>
    </w:r>
    <w:r w:rsidRPr="0089340D">
      <w:tab/>
    </w:r>
    <w:r>
      <w:t>E2-</w:t>
    </w:r>
    <w:r w:rsidRPr="00A723E9">
      <w:fldChar w:fldCharType="begin"/>
    </w:r>
    <w:r w:rsidRPr="00A723E9">
      <w:instrText xml:space="preserve"> PAGE   \* MERGEFORMAT </w:instrText>
    </w:r>
    <w:r w:rsidRPr="00A723E9">
      <w:fldChar w:fldCharType="separate"/>
    </w:r>
    <w:r>
      <w:rPr>
        <w:noProof/>
      </w:rPr>
      <w:t>2</w:t>
    </w:r>
    <w:r w:rsidRPr="00A723E9">
      <w:fldChar w:fldCharType="end"/>
    </w:r>
    <w:r w:rsidRPr="0089340D">
      <w:tab/>
    </w:r>
    <w:r>
      <w:t>2604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F9A3E" w14:textId="0B43052E" w:rsidR="00AA5E36" w:rsidRPr="00254835" w:rsidRDefault="00AA5E36" w:rsidP="003D59E3">
    <w:pPr>
      <w:pStyle w:val="Footer"/>
    </w:pPr>
    <w:r w:rsidRPr="0089340D">
      <w:t xml:space="preserve">Issue Date: </w:t>
    </w:r>
    <w:r w:rsidR="00057528">
      <w:t>06/24/25</w:t>
    </w:r>
    <w:r w:rsidRPr="0089340D">
      <w:tab/>
    </w:r>
    <w:r>
      <w:t>E3-</w:t>
    </w:r>
    <w:r w:rsidRPr="00A723E9">
      <w:fldChar w:fldCharType="begin"/>
    </w:r>
    <w:r w:rsidRPr="00A723E9">
      <w:instrText xml:space="preserve"> PAGE   \* MERGEFORMAT </w:instrText>
    </w:r>
    <w:r w:rsidRPr="00A723E9">
      <w:fldChar w:fldCharType="separate"/>
    </w:r>
    <w:r>
      <w:rPr>
        <w:noProof/>
      </w:rPr>
      <w:t>2</w:t>
    </w:r>
    <w:r w:rsidRPr="00A723E9">
      <w:fldChar w:fldCharType="end"/>
    </w:r>
    <w:r w:rsidRPr="0089340D">
      <w:tab/>
    </w:r>
    <w:r>
      <w:t>2604</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C6CB3" w14:textId="4B22A5E4" w:rsidR="00424758" w:rsidRPr="00254835" w:rsidRDefault="00424758" w:rsidP="003D59E3">
    <w:pPr>
      <w:pStyle w:val="Footer"/>
    </w:pPr>
    <w:r w:rsidRPr="0089340D">
      <w:t xml:space="preserve">Issue Date: </w:t>
    </w:r>
    <w:r w:rsidR="00057528">
      <w:t>06/24/25</w:t>
    </w:r>
    <w:r w:rsidRPr="0089340D">
      <w:tab/>
    </w:r>
    <w:r>
      <w:t>E4-</w:t>
    </w:r>
    <w:r w:rsidRPr="00A723E9">
      <w:fldChar w:fldCharType="begin"/>
    </w:r>
    <w:r w:rsidRPr="00A723E9">
      <w:instrText xml:space="preserve"> PAGE   \* MERGEFORMAT </w:instrText>
    </w:r>
    <w:r w:rsidRPr="00A723E9">
      <w:fldChar w:fldCharType="separate"/>
    </w:r>
    <w:r>
      <w:rPr>
        <w:noProof/>
      </w:rPr>
      <w:t>2</w:t>
    </w:r>
    <w:r w:rsidRPr="00A723E9">
      <w:fldChar w:fldCharType="end"/>
    </w:r>
    <w:r w:rsidRPr="0089340D">
      <w:tab/>
    </w:r>
    <w:r>
      <w:t>2604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7A0B0" w14:textId="4C35E86E" w:rsidR="00F348C0" w:rsidRPr="00401D64" w:rsidRDefault="00F348C0" w:rsidP="003D59E3">
    <w:pPr>
      <w:pStyle w:val="Footer"/>
      <w:tabs>
        <w:tab w:val="center" w:pos="6480"/>
        <w:tab w:val="right" w:pos="12600"/>
      </w:tabs>
      <w:ind w:right="360"/>
    </w:pPr>
    <w:r>
      <w:t xml:space="preserve">Issue Date: </w:t>
    </w:r>
    <w:r w:rsidR="00057528">
      <w:t>06/24/25</w:t>
    </w:r>
    <w:r w:rsidRPr="002813F4">
      <w:ptab w:relativeTo="margin" w:alignment="center" w:leader="none"/>
    </w:r>
    <w:r>
      <w:t>Att1-</w:t>
    </w:r>
    <w:r w:rsidRPr="002813F4">
      <w:fldChar w:fldCharType="begin"/>
    </w:r>
    <w:r w:rsidRPr="002813F4">
      <w:instrText xml:space="preserve"> PAGE   \* MERGEFORMAT </w:instrText>
    </w:r>
    <w:r w:rsidRPr="002813F4">
      <w:fldChar w:fldCharType="separate"/>
    </w:r>
    <w:r>
      <w:rPr>
        <w:noProof/>
      </w:rPr>
      <w:t>1</w:t>
    </w:r>
    <w:r w:rsidRPr="002813F4">
      <w:rPr>
        <w:noProof/>
      </w:rPr>
      <w:fldChar w:fldCharType="end"/>
    </w:r>
    <w:r w:rsidRPr="002813F4">
      <w:ptab w:relativeTo="margin" w:alignment="right" w:leader="none"/>
    </w:r>
    <w:r>
      <w:t>2604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B9913" w14:textId="77777777" w:rsidR="00170841" w:rsidRDefault="00170841">
      <w:r>
        <w:separator/>
      </w:r>
    </w:p>
  </w:footnote>
  <w:footnote w:type="continuationSeparator" w:id="0">
    <w:p w14:paraId="1320910B" w14:textId="77777777" w:rsidR="00170841" w:rsidRDefault="00170841">
      <w:r>
        <w:continuationSeparator/>
      </w:r>
    </w:p>
  </w:footnote>
  <w:footnote w:type="continuationNotice" w:id="1">
    <w:p w14:paraId="4FE2195A" w14:textId="77777777" w:rsidR="00170841" w:rsidRDefault="00170841"/>
  </w:footnote>
  <w:footnote w:id="2">
    <w:p w14:paraId="3814D637" w14:textId="05131156" w:rsidR="00B85C27" w:rsidRDefault="00B85C27">
      <w:pPr>
        <w:pStyle w:val="FootnoteText"/>
      </w:pPr>
      <w:r>
        <w:rPr>
          <w:rStyle w:val="FootnoteReference"/>
        </w:rPr>
        <w:footnoteRef/>
      </w:r>
      <w:r>
        <w:t xml:space="preserve"> </w:t>
      </w:r>
      <w:r w:rsidR="00BC17BF">
        <w:t xml:space="preserve">These requirements are to be implemented only </w:t>
      </w:r>
      <w:r w:rsidR="000F1F5E">
        <w:t xml:space="preserve">when </w:t>
      </w:r>
      <w:ins w:id="161" w:author="Author">
        <w:r w:rsidR="000F1F5E">
          <w:t>DORS</w:t>
        </w:r>
      </w:ins>
      <w:r w:rsidR="000F1F5E">
        <w:t xml:space="preserve"> has been designated as the lead entity responsible for construction inspection </w:t>
      </w:r>
      <w:r w:rsidR="008371B9">
        <w:t>of a specified fuel cycle facility.</w:t>
      </w:r>
    </w:p>
  </w:footnote>
  <w:footnote w:id="3">
    <w:p w14:paraId="23F763A1" w14:textId="06EFEA7C" w:rsidR="00B13951" w:rsidRDefault="00B13951">
      <w:pPr>
        <w:pStyle w:val="FootnoteText"/>
      </w:pPr>
      <w:r>
        <w:rPr>
          <w:rStyle w:val="FootnoteReference"/>
        </w:rPr>
        <w:footnoteRef/>
      </w:r>
      <w:r>
        <w:t xml:space="preserve"> </w:t>
      </w:r>
      <w:r w:rsidR="00F81315">
        <w:t>If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0F348C0" w14:paraId="619C1C8D" w14:textId="77777777" w:rsidTr="0081669D">
      <w:tc>
        <w:tcPr>
          <w:tcW w:w="3120" w:type="dxa"/>
        </w:tcPr>
        <w:p w14:paraId="74F39AEF" w14:textId="4D337EB1" w:rsidR="00F348C0" w:rsidRDefault="00F348C0" w:rsidP="0081669D">
          <w:pPr>
            <w:pStyle w:val="Header"/>
            <w:ind w:left="-115"/>
            <w:rPr>
              <w:szCs w:val="22"/>
            </w:rPr>
          </w:pPr>
        </w:p>
      </w:tc>
      <w:tc>
        <w:tcPr>
          <w:tcW w:w="3120" w:type="dxa"/>
        </w:tcPr>
        <w:p w14:paraId="3963B808" w14:textId="2396F6DB" w:rsidR="00F348C0" w:rsidRDefault="00F348C0" w:rsidP="0081669D">
          <w:pPr>
            <w:pStyle w:val="Header"/>
            <w:jc w:val="center"/>
            <w:rPr>
              <w:szCs w:val="22"/>
            </w:rPr>
          </w:pPr>
        </w:p>
      </w:tc>
      <w:tc>
        <w:tcPr>
          <w:tcW w:w="3120" w:type="dxa"/>
        </w:tcPr>
        <w:p w14:paraId="5A7F9820" w14:textId="38CA5C17" w:rsidR="00F348C0" w:rsidRDefault="00F348C0" w:rsidP="0081669D">
          <w:pPr>
            <w:pStyle w:val="Header"/>
            <w:ind w:right="-115"/>
            <w:jc w:val="right"/>
            <w:rPr>
              <w:szCs w:val="22"/>
            </w:rPr>
          </w:pPr>
        </w:p>
      </w:tc>
    </w:tr>
  </w:tbl>
  <w:p w14:paraId="75D69917" w14:textId="32F9BC04" w:rsidR="00F348C0" w:rsidRDefault="00F348C0" w:rsidP="0081669D">
    <w:pPr>
      <w:pStyle w:val="Header"/>
      <w:rPr>
        <w:szCs w:val="2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00F348C0" w14:paraId="7E68E014" w14:textId="77777777" w:rsidTr="0081669D">
      <w:tc>
        <w:tcPr>
          <w:tcW w:w="4320" w:type="dxa"/>
        </w:tcPr>
        <w:p w14:paraId="0CDBD86A" w14:textId="57A2DA4A" w:rsidR="00F348C0" w:rsidRDefault="00F348C0" w:rsidP="0081669D">
          <w:pPr>
            <w:pStyle w:val="Header"/>
            <w:ind w:left="-115"/>
            <w:rPr>
              <w:szCs w:val="22"/>
            </w:rPr>
          </w:pPr>
        </w:p>
      </w:tc>
      <w:tc>
        <w:tcPr>
          <w:tcW w:w="4320" w:type="dxa"/>
        </w:tcPr>
        <w:p w14:paraId="683591C6" w14:textId="659810A1" w:rsidR="00F348C0" w:rsidRDefault="00F348C0" w:rsidP="0081669D">
          <w:pPr>
            <w:pStyle w:val="Header"/>
            <w:jc w:val="center"/>
            <w:rPr>
              <w:szCs w:val="22"/>
            </w:rPr>
          </w:pPr>
        </w:p>
      </w:tc>
      <w:tc>
        <w:tcPr>
          <w:tcW w:w="4320" w:type="dxa"/>
        </w:tcPr>
        <w:p w14:paraId="3A77EFC2" w14:textId="6BEAC5DE" w:rsidR="00F348C0" w:rsidRDefault="00F348C0" w:rsidP="0081669D">
          <w:pPr>
            <w:pStyle w:val="Header"/>
            <w:ind w:right="-115"/>
            <w:jc w:val="right"/>
            <w:rPr>
              <w:szCs w:val="22"/>
            </w:rPr>
          </w:pPr>
        </w:p>
      </w:tc>
    </w:tr>
  </w:tbl>
  <w:p w14:paraId="0AC36CBD" w14:textId="6E138FB8" w:rsidR="00F348C0" w:rsidRDefault="00F348C0" w:rsidP="0081669D">
    <w:pPr>
      <w:pStyle w:val="Heade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74BBF" w14:textId="2AA4059A" w:rsidR="00F348C0" w:rsidRDefault="00F348C0" w:rsidP="0017646F">
    <w:pPr>
      <w:pStyle w:val="Header"/>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0F348C0" w14:paraId="52C33439" w14:textId="77777777" w:rsidTr="0081669D">
      <w:tc>
        <w:tcPr>
          <w:tcW w:w="3120" w:type="dxa"/>
        </w:tcPr>
        <w:p w14:paraId="04D8BB66" w14:textId="2AFDE5FA" w:rsidR="00F348C0" w:rsidRDefault="00F348C0" w:rsidP="0081669D">
          <w:pPr>
            <w:pStyle w:val="Header"/>
            <w:ind w:left="-115"/>
            <w:rPr>
              <w:szCs w:val="22"/>
            </w:rPr>
          </w:pPr>
        </w:p>
      </w:tc>
      <w:tc>
        <w:tcPr>
          <w:tcW w:w="3120" w:type="dxa"/>
        </w:tcPr>
        <w:p w14:paraId="253F19A1" w14:textId="03F6D2F3" w:rsidR="00F348C0" w:rsidRDefault="00F348C0" w:rsidP="0081669D">
          <w:pPr>
            <w:pStyle w:val="Header"/>
            <w:jc w:val="center"/>
            <w:rPr>
              <w:szCs w:val="22"/>
            </w:rPr>
          </w:pPr>
        </w:p>
      </w:tc>
      <w:tc>
        <w:tcPr>
          <w:tcW w:w="3120" w:type="dxa"/>
        </w:tcPr>
        <w:p w14:paraId="4A54F5C4" w14:textId="45C7DC4F" w:rsidR="00F348C0" w:rsidRDefault="00F348C0" w:rsidP="0081669D">
          <w:pPr>
            <w:pStyle w:val="Header"/>
            <w:ind w:right="-115"/>
            <w:jc w:val="right"/>
            <w:rPr>
              <w:szCs w:val="22"/>
            </w:rPr>
          </w:pPr>
        </w:p>
      </w:tc>
    </w:tr>
  </w:tbl>
  <w:p w14:paraId="053C9E68" w14:textId="0861DDC7" w:rsidR="00F348C0" w:rsidRDefault="00F348C0" w:rsidP="0081669D">
    <w:pPr>
      <w:pStyle w:val="Header"/>
      <w:rPr>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87654" w14:textId="17F1B465" w:rsidR="00F348C0" w:rsidRDefault="00F348C0" w:rsidP="00B3161C">
    <w:pPr>
      <w:pStyle w:val="Header"/>
      <w:rPr>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0F348C0" w14:paraId="434BFFCE" w14:textId="77777777" w:rsidTr="0081669D">
      <w:tc>
        <w:tcPr>
          <w:tcW w:w="3120" w:type="dxa"/>
        </w:tcPr>
        <w:p w14:paraId="6C89473B" w14:textId="45B5BDD5" w:rsidR="00F348C0" w:rsidRDefault="00F348C0" w:rsidP="0081669D">
          <w:pPr>
            <w:pStyle w:val="Header"/>
            <w:ind w:left="-115"/>
            <w:rPr>
              <w:szCs w:val="22"/>
            </w:rPr>
          </w:pPr>
        </w:p>
      </w:tc>
      <w:tc>
        <w:tcPr>
          <w:tcW w:w="3120" w:type="dxa"/>
        </w:tcPr>
        <w:p w14:paraId="39481393" w14:textId="6158BEDA" w:rsidR="00F348C0" w:rsidRDefault="00F348C0" w:rsidP="0081669D">
          <w:pPr>
            <w:pStyle w:val="Header"/>
            <w:jc w:val="center"/>
            <w:rPr>
              <w:szCs w:val="22"/>
            </w:rPr>
          </w:pPr>
        </w:p>
      </w:tc>
      <w:tc>
        <w:tcPr>
          <w:tcW w:w="3120" w:type="dxa"/>
        </w:tcPr>
        <w:p w14:paraId="1854CEC0" w14:textId="6678DFCE" w:rsidR="00F348C0" w:rsidRDefault="00F348C0" w:rsidP="0081669D">
          <w:pPr>
            <w:pStyle w:val="Header"/>
            <w:ind w:right="-115"/>
            <w:jc w:val="right"/>
            <w:rPr>
              <w:szCs w:val="22"/>
            </w:rPr>
          </w:pPr>
        </w:p>
      </w:tc>
    </w:tr>
  </w:tbl>
  <w:p w14:paraId="2507B063" w14:textId="6235596B" w:rsidR="00F348C0" w:rsidRDefault="00F348C0" w:rsidP="0081669D">
    <w:pPr>
      <w:pStyle w:val="Header"/>
      <w:rPr>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7A0AC" w14:textId="77777777" w:rsidR="00F348C0" w:rsidRDefault="00F348C0" w:rsidP="006A6D0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0F348C0" w14:paraId="5BDD9F4B" w14:textId="77777777" w:rsidTr="0081669D">
      <w:tc>
        <w:tcPr>
          <w:tcW w:w="3120" w:type="dxa"/>
        </w:tcPr>
        <w:p w14:paraId="500EE845" w14:textId="64231DE0" w:rsidR="00F348C0" w:rsidRDefault="00F348C0" w:rsidP="0081669D">
          <w:pPr>
            <w:pStyle w:val="Header"/>
            <w:ind w:left="-115"/>
            <w:rPr>
              <w:szCs w:val="22"/>
            </w:rPr>
          </w:pPr>
        </w:p>
      </w:tc>
      <w:tc>
        <w:tcPr>
          <w:tcW w:w="3120" w:type="dxa"/>
        </w:tcPr>
        <w:p w14:paraId="0AE91242" w14:textId="03F10D8F" w:rsidR="00F348C0" w:rsidRDefault="00F348C0" w:rsidP="0081669D">
          <w:pPr>
            <w:pStyle w:val="Header"/>
            <w:jc w:val="center"/>
            <w:rPr>
              <w:szCs w:val="22"/>
            </w:rPr>
          </w:pPr>
        </w:p>
      </w:tc>
      <w:tc>
        <w:tcPr>
          <w:tcW w:w="3120" w:type="dxa"/>
        </w:tcPr>
        <w:p w14:paraId="3DB61F6D" w14:textId="63674DAE" w:rsidR="00F348C0" w:rsidRDefault="00F348C0" w:rsidP="0081669D">
          <w:pPr>
            <w:pStyle w:val="Header"/>
            <w:ind w:right="-115"/>
            <w:jc w:val="right"/>
            <w:rPr>
              <w:szCs w:val="22"/>
            </w:rPr>
          </w:pPr>
        </w:p>
      </w:tc>
    </w:tr>
  </w:tbl>
  <w:p w14:paraId="662698EC" w14:textId="68F626FB" w:rsidR="00F348C0" w:rsidRDefault="00F348C0" w:rsidP="0081669D">
    <w:pPr>
      <w:pStyle w:val="Header"/>
      <w:rPr>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224A7" w14:textId="77777777" w:rsidR="0074770B" w:rsidRDefault="0074770B" w:rsidP="006A6D0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0F348C0" w14:paraId="1FC67747" w14:textId="77777777" w:rsidTr="0081669D">
      <w:tc>
        <w:tcPr>
          <w:tcW w:w="3120" w:type="dxa"/>
        </w:tcPr>
        <w:p w14:paraId="4E5F0B7A" w14:textId="14B4068B" w:rsidR="00F348C0" w:rsidRDefault="00F348C0" w:rsidP="0081669D">
          <w:pPr>
            <w:pStyle w:val="Header"/>
            <w:ind w:left="-115"/>
            <w:rPr>
              <w:szCs w:val="22"/>
            </w:rPr>
          </w:pPr>
        </w:p>
      </w:tc>
      <w:tc>
        <w:tcPr>
          <w:tcW w:w="3120" w:type="dxa"/>
        </w:tcPr>
        <w:p w14:paraId="3B93987F" w14:textId="42A8F7D3" w:rsidR="00F348C0" w:rsidRDefault="00F348C0" w:rsidP="0081669D">
          <w:pPr>
            <w:pStyle w:val="Header"/>
            <w:jc w:val="center"/>
            <w:rPr>
              <w:szCs w:val="22"/>
            </w:rPr>
          </w:pPr>
        </w:p>
      </w:tc>
      <w:tc>
        <w:tcPr>
          <w:tcW w:w="3120" w:type="dxa"/>
        </w:tcPr>
        <w:p w14:paraId="5FD7249D" w14:textId="1F2FC128" w:rsidR="00F348C0" w:rsidRDefault="00F348C0" w:rsidP="0081669D">
          <w:pPr>
            <w:pStyle w:val="Header"/>
            <w:ind w:right="-115"/>
            <w:jc w:val="right"/>
            <w:rPr>
              <w:szCs w:val="22"/>
            </w:rPr>
          </w:pPr>
        </w:p>
      </w:tc>
    </w:tr>
  </w:tbl>
  <w:p w14:paraId="497CB2A9" w14:textId="323537F3" w:rsidR="00F348C0" w:rsidRDefault="00F348C0" w:rsidP="0081669D">
    <w:pPr>
      <w:pStyle w:val="Heade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5CE48B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143274E"/>
    <w:multiLevelType w:val="hybridMultilevel"/>
    <w:tmpl w:val="31D4E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6673C"/>
    <w:multiLevelType w:val="hybridMultilevel"/>
    <w:tmpl w:val="AECEC8C4"/>
    <w:lvl w:ilvl="0" w:tplc="BBE6E080">
      <w:start w:val="1"/>
      <w:numFmt w:val="lowerLetter"/>
      <w:pStyle w:val="List"/>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EC36E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F6A169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30"/>
        </w:tabs>
        <w:ind w:left="153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62376D6"/>
    <w:multiLevelType w:val="hybridMultilevel"/>
    <w:tmpl w:val="A23C7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79B3F1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19D31E4"/>
    <w:multiLevelType w:val="hybridMultilevel"/>
    <w:tmpl w:val="6736DE04"/>
    <w:lvl w:ilvl="0" w:tplc="04090011">
      <w:start w:val="1"/>
      <w:numFmt w:val="decimal"/>
      <w:lvlText w:val="%1)"/>
      <w:lvlJc w:val="left"/>
      <w:pPr>
        <w:ind w:left="994" w:hanging="360"/>
      </w:pPr>
      <w:rPr>
        <w:rFonts w:cs="Times New Roman"/>
      </w:rPr>
    </w:lvl>
    <w:lvl w:ilvl="1" w:tplc="04090019" w:tentative="1">
      <w:start w:val="1"/>
      <w:numFmt w:val="lowerLetter"/>
      <w:lvlText w:val="%2."/>
      <w:lvlJc w:val="left"/>
      <w:pPr>
        <w:ind w:left="1714" w:hanging="360"/>
      </w:pPr>
      <w:rPr>
        <w:rFonts w:cs="Times New Roman"/>
      </w:rPr>
    </w:lvl>
    <w:lvl w:ilvl="2" w:tplc="E8C22002">
      <w:start w:val="1"/>
      <w:numFmt w:val="lowerLetter"/>
      <w:pStyle w:val="ListParagraph3"/>
      <w:lvlText w:val="(%3)"/>
      <w:lvlJc w:val="left"/>
      <w:pPr>
        <w:ind w:left="2434" w:hanging="180"/>
      </w:pPr>
      <w:rPr>
        <w:rFonts w:cs="Times New Roman" w:hint="default"/>
      </w:rPr>
    </w:lvl>
    <w:lvl w:ilvl="3" w:tplc="0409000F" w:tentative="1">
      <w:start w:val="1"/>
      <w:numFmt w:val="decimal"/>
      <w:lvlText w:val="%4."/>
      <w:lvlJc w:val="left"/>
      <w:pPr>
        <w:ind w:left="3154" w:hanging="360"/>
      </w:pPr>
      <w:rPr>
        <w:rFonts w:cs="Times New Roman"/>
      </w:rPr>
    </w:lvl>
    <w:lvl w:ilvl="4" w:tplc="04090019" w:tentative="1">
      <w:start w:val="1"/>
      <w:numFmt w:val="lowerLetter"/>
      <w:lvlText w:val="%5."/>
      <w:lvlJc w:val="left"/>
      <w:pPr>
        <w:ind w:left="3874" w:hanging="360"/>
      </w:pPr>
      <w:rPr>
        <w:rFonts w:cs="Times New Roman"/>
      </w:rPr>
    </w:lvl>
    <w:lvl w:ilvl="5" w:tplc="0409001B" w:tentative="1">
      <w:start w:val="1"/>
      <w:numFmt w:val="lowerRoman"/>
      <w:lvlText w:val="%6."/>
      <w:lvlJc w:val="right"/>
      <w:pPr>
        <w:ind w:left="4594" w:hanging="180"/>
      </w:pPr>
      <w:rPr>
        <w:rFonts w:cs="Times New Roman"/>
      </w:rPr>
    </w:lvl>
    <w:lvl w:ilvl="6" w:tplc="0409000F" w:tentative="1">
      <w:start w:val="1"/>
      <w:numFmt w:val="decimal"/>
      <w:lvlText w:val="%7."/>
      <w:lvlJc w:val="left"/>
      <w:pPr>
        <w:ind w:left="5314" w:hanging="360"/>
      </w:pPr>
      <w:rPr>
        <w:rFonts w:cs="Times New Roman"/>
      </w:rPr>
    </w:lvl>
    <w:lvl w:ilvl="7" w:tplc="04090019" w:tentative="1">
      <w:start w:val="1"/>
      <w:numFmt w:val="lowerLetter"/>
      <w:lvlText w:val="%8."/>
      <w:lvlJc w:val="left"/>
      <w:pPr>
        <w:ind w:left="6034" w:hanging="360"/>
      </w:pPr>
      <w:rPr>
        <w:rFonts w:cs="Times New Roman"/>
      </w:rPr>
    </w:lvl>
    <w:lvl w:ilvl="8" w:tplc="0409001B" w:tentative="1">
      <w:start w:val="1"/>
      <w:numFmt w:val="lowerRoman"/>
      <w:lvlText w:val="%9."/>
      <w:lvlJc w:val="right"/>
      <w:pPr>
        <w:ind w:left="6754" w:hanging="180"/>
      </w:pPr>
      <w:rPr>
        <w:rFonts w:cs="Times New Roman"/>
      </w:rPr>
    </w:lvl>
  </w:abstractNum>
  <w:abstractNum w:abstractNumId="10" w15:restartNumberingAfterBreak="0">
    <w:nsid w:val="23E115D0"/>
    <w:multiLevelType w:val="hybridMultilevel"/>
    <w:tmpl w:val="90767292"/>
    <w:lvl w:ilvl="0" w:tplc="0409000F">
      <w:start w:val="1"/>
      <w:numFmt w:val="decimal"/>
      <w:pStyle w:val="MyHeaderHide"/>
      <w:lvlText w:val="%1."/>
      <w:lvlJc w:val="left"/>
      <w:pPr>
        <w:ind w:left="1166" w:hanging="360"/>
      </w:pPr>
      <w:rPr>
        <w:rFonts w:cs="Times New Roman"/>
      </w:rPr>
    </w:lvl>
    <w:lvl w:ilvl="1" w:tplc="04090019" w:tentative="1">
      <w:start w:val="1"/>
      <w:numFmt w:val="lowerLetter"/>
      <w:lvlText w:val="%2."/>
      <w:lvlJc w:val="left"/>
      <w:pPr>
        <w:ind w:left="1886" w:hanging="360"/>
      </w:pPr>
      <w:rPr>
        <w:rFonts w:cs="Times New Roman"/>
      </w:rPr>
    </w:lvl>
    <w:lvl w:ilvl="2" w:tplc="0409001B" w:tentative="1">
      <w:start w:val="1"/>
      <w:numFmt w:val="lowerRoman"/>
      <w:lvlText w:val="%3."/>
      <w:lvlJc w:val="right"/>
      <w:pPr>
        <w:ind w:left="2606" w:hanging="180"/>
      </w:pPr>
      <w:rPr>
        <w:rFonts w:cs="Times New Roman"/>
      </w:rPr>
    </w:lvl>
    <w:lvl w:ilvl="3" w:tplc="0409000F" w:tentative="1">
      <w:start w:val="1"/>
      <w:numFmt w:val="decimal"/>
      <w:lvlText w:val="%4."/>
      <w:lvlJc w:val="left"/>
      <w:pPr>
        <w:ind w:left="3326" w:hanging="360"/>
      </w:pPr>
      <w:rPr>
        <w:rFonts w:cs="Times New Roman"/>
      </w:rPr>
    </w:lvl>
    <w:lvl w:ilvl="4" w:tplc="04090019" w:tentative="1">
      <w:start w:val="1"/>
      <w:numFmt w:val="lowerLetter"/>
      <w:lvlText w:val="%5."/>
      <w:lvlJc w:val="left"/>
      <w:pPr>
        <w:ind w:left="4046" w:hanging="360"/>
      </w:pPr>
      <w:rPr>
        <w:rFonts w:cs="Times New Roman"/>
      </w:rPr>
    </w:lvl>
    <w:lvl w:ilvl="5" w:tplc="0409001B" w:tentative="1">
      <w:start w:val="1"/>
      <w:numFmt w:val="lowerRoman"/>
      <w:lvlText w:val="%6."/>
      <w:lvlJc w:val="right"/>
      <w:pPr>
        <w:ind w:left="4766" w:hanging="180"/>
      </w:pPr>
      <w:rPr>
        <w:rFonts w:cs="Times New Roman"/>
      </w:rPr>
    </w:lvl>
    <w:lvl w:ilvl="6" w:tplc="0409000F" w:tentative="1">
      <w:start w:val="1"/>
      <w:numFmt w:val="decimal"/>
      <w:lvlText w:val="%7."/>
      <w:lvlJc w:val="left"/>
      <w:pPr>
        <w:ind w:left="5486" w:hanging="360"/>
      </w:pPr>
      <w:rPr>
        <w:rFonts w:cs="Times New Roman"/>
      </w:rPr>
    </w:lvl>
    <w:lvl w:ilvl="7" w:tplc="04090019" w:tentative="1">
      <w:start w:val="1"/>
      <w:numFmt w:val="lowerLetter"/>
      <w:lvlText w:val="%8."/>
      <w:lvlJc w:val="left"/>
      <w:pPr>
        <w:ind w:left="6206" w:hanging="360"/>
      </w:pPr>
      <w:rPr>
        <w:rFonts w:cs="Times New Roman"/>
      </w:rPr>
    </w:lvl>
    <w:lvl w:ilvl="8" w:tplc="0409001B" w:tentative="1">
      <w:start w:val="1"/>
      <w:numFmt w:val="lowerRoman"/>
      <w:lvlText w:val="%9."/>
      <w:lvlJc w:val="right"/>
      <w:pPr>
        <w:ind w:left="6926" w:hanging="180"/>
      </w:pPr>
      <w:rPr>
        <w:rFonts w:cs="Times New Roman"/>
      </w:rPr>
    </w:lvl>
  </w:abstractNum>
  <w:abstractNum w:abstractNumId="11" w15:restartNumberingAfterBreak="0">
    <w:nsid w:val="35D15FC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57FA57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62FD48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76532AF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7B606BD1"/>
    <w:multiLevelType w:val="hybridMultilevel"/>
    <w:tmpl w:val="C70C9F04"/>
    <w:lvl w:ilvl="0" w:tplc="D244382A">
      <w:start w:val="1"/>
      <w:numFmt w:val="decimal"/>
      <w:pStyle w:val="ListParagraph2"/>
      <w:lvlText w:val="%1."/>
      <w:lvlJc w:val="left"/>
      <w:pPr>
        <w:ind w:left="1260" w:hanging="360"/>
      </w:pPr>
    </w:lvl>
    <w:lvl w:ilvl="1" w:tplc="04090019">
      <w:start w:val="1"/>
      <w:numFmt w:val="lowerLetter"/>
      <w:lvlText w:val="%2."/>
      <w:lvlJc w:val="left"/>
      <w:pPr>
        <w:ind w:left="1980" w:hanging="360"/>
      </w:pPr>
      <w:rPr>
        <w:rFonts w:cs="Times New Roman"/>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num w:numId="1" w16cid:durableId="1705786842">
    <w:abstractNumId w:val="10"/>
  </w:num>
  <w:num w:numId="2" w16cid:durableId="1037698185">
    <w:abstractNumId w:val="3"/>
  </w:num>
  <w:num w:numId="3" w16cid:durableId="1424952386">
    <w:abstractNumId w:val="16"/>
  </w:num>
  <w:num w:numId="4" w16cid:durableId="547380156">
    <w:abstractNumId w:val="9"/>
  </w:num>
  <w:num w:numId="5" w16cid:durableId="992173054">
    <w:abstractNumId w:val="4"/>
  </w:num>
  <w:num w:numId="6" w16cid:durableId="2115205811">
    <w:abstractNumId w:val="13"/>
  </w:num>
  <w:num w:numId="7" w16cid:durableId="1584416396">
    <w:abstractNumId w:val="11"/>
  </w:num>
  <w:num w:numId="8" w16cid:durableId="1537308277">
    <w:abstractNumId w:val="6"/>
  </w:num>
  <w:num w:numId="9" w16cid:durableId="738614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85823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4908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18590431">
    <w:abstractNumId w:val="13"/>
  </w:num>
  <w:num w:numId="13" w16cid:durableId="8886091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6818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237287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16818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89613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12222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28179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392514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59085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574425">
    <w:abstractNumId w:val="12"/>
  </w:num>
  <w:num w:numId="23" w16cid:durableId="388916140">
    <w:abstractNumId w:val="1"/>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16cid:durableId="253249992">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5" w16cid:durableId="1810321819">
    <w:abstractNumId w:val="15"/>
  </w:num>
  <w:num w:numId="26" w16cid:durableId="1642538386">
    <w:abstractNumId w:val="5"/>
  </w:num>
  <w:num w:numId="27" w16cid:durableId="1875799858">
    <w:abstractNumId w:val="7"/>
  </w:num>
  <w:num w:numId="28" w16cid:durableId="1040983428">
    <w:abstractNumId w:val="14"/>
  </w:num>
  <w:num w:numId="29" w16cid:durableId="1260018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64169921">
    <w:abstractNumId w:val="8"/>
  </w:num>
  <w:num w:numId="31" w16cid:durableId="737095903">
    <w:abstractNumId w:val="0"/>
  </w:num>
  <w:num w:numId="32" w16cid:durableId="1909076018">
    <w:abstractNumId w:val="0"/>
  </w:num>
  <w:num w:numId="33" w16cid:durableId="1933659355">
    <w:abstractNumId w:val="0"/>
  </w:num>
  <w:num w:numId="34" w16cid:durableId="1870606677">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9D1"/>
    <w:rsid w:val="00000BC0"/>
    <w:rsid w:val="00000F21"/>
    <w:rsid w:val="000016A9"/>
    <w:rsid w:val="00002306"/>
    <w:rsid w:val="00002A00"/>
    <w:rsid w:val="00002D39"/>
    <w:rsid w:val="0000316D"/>
    <w:rsid w:val="0000370B"/>
    <w:rsid w:val="0000372F"/>
    <w:rsid w:val="00003A9D"/>
    <w:rsid w:val="00004543"/>
    <w:rsid w:val="000047CC"/>
    <w:rsid w:val="0000583A"/>
    <w:rsid w:val="000058D6"/>
    <w:rsid w:val="00005E4F"/>
    <w:rsid w:val="00005EEC"/>
    <w:rsid w:val="00006282"/>
    <w:rsid w:val="000064D3"/>
    <w:rsid w:val="00006686"/>
    <w:rsid w:val="0000779C"/>
    <w:rsid w:val="0001010E"/>
    <w:rsid w:val="00010466"/>
    <w:rsid w:val="00010869"/>
    <w:rsid w:val="00011195"/>
    <w:rsid w:val="00011289"/>
    <w:rsid w:val="000114F5"/>
    <w:rsid w:val="00012959"/>
    <w:rsid w:val="00012E74"/>
    <w:rsid w:val="000138AC"/>
    <w:rsid w:val="00014199"/>
    <w:rsid w:val="0001456D"/>
    <w:rsid w:val="00014C68"/>
    <w:rsid w:val="00015131"/>
    <w:rsid w:val="0001525A"/>
    <w:rsid w:val="000152E4"/>
    <w:rsid w:val="0001543B"/>
    <w:rsid w:val="0001551D"/>
    <w:rsid w:val="00015B1F"/>
    <w:rsid w:val="00015F38"/>
    <w:rsid w:val="000166E3"/>
    <w:rsid w:val="00016AD1"/>
    <w:rsid w:val="000203DF"/>
    <w:rsid w:val="00021668"/>
    <w:rsid w:val="00022BB2"/>
    <w:rsid w:val="00023431"/>
    <w:rsid w:val="00023623"/>
    <w:rsid w:val="00023FAB"/>
    <w:rsid w:val="000242AC"/>
    <w:rsid w:val="000248C6"/>
    <w:rsid w:val="000249E7"/>
    <w:rsid w:val="00024FB1"/>
    <w:rsid w:val="00025A18"/>
    <w:rsid w:val="00025B93"/>
    <w:rsid w:val="0002620D"/>
    <w:rsid w:val="00027534"/>
    <w:rsid w:val="00027972"/>
    <w:rsid w:val="0002799C"/>
    <w:rsid w:val="00027C86"/>
    <w:rsid w:val="00027DE5"/>
    <w:rsid w:val="000307A4"/>
    <w:rsid w:val="00030926"/>
    <w:rsid w:val="00030DDC"/>
    <w:rsid w:val="00031180"/>
    <w:rsid w:val="000317A3"/>
    <w:rsid w:val="000320A2"/>
    <w:rsid w:val="00032198"/>
    <w:rsid w:val="000323EF"/>
    <w:rsid w:val="0003266D"/>
    <w:rsid w:val="00032736"/>
    <w:rsid w:val="00033F46"/>
    <w:rsid w:val="00035120"/>
    <w:rsid w:val="00035BB3"/>
    <w:rsid w:val="000363B0"/>
    <w:rsid w:val="000363B8"/>
    <w:rsid w:val="00036655"/>
    <w:rsid w:val="00036CE0"/>
    <w:rsid w:val="00037719"/>
    <w:rsid w:val="00037A69"/>
    <w:rsid w:val="00037F28"/>
    <w:rsid w:val="00040638"/>
    <w:rsid w:val="000408F2"/>
    <w:rsid w:val="00040C5B"/>
    <w:rsid w:val="0004163F"/>
    <w:rsid w:val="00041AC9"/>
    <w:rsid w:val="00041BAC"/>
    <w:rsid w:val="00041DAD"/>
    <w:rsid w:val="00041DCC"/>
    <w:rsid w:val="00041E1D"/>
    <w:rsid w:val="0004206D"/>
    <w:rsid w:val="0004228C"/>
    <w:rsid w:val="00042ADA"/>
    <w:rsid w:val="00042D76"/>
    <w:rsid w:val="000437CA"/>
    <w:rsid w:val="00043AD5"/>
    <w:rsid w:val="000442C8"/>
    <w:rsid w:val="00044D60"/>
    <w:rsid w:val="000458E4"/>
    <w:rsid w:val="00045998"/>
    <w:rsid w:val="00045A9E"/>
    <w:rsid w:val="0004693C"/>
    <w:rsid w:val="00046EF1"/>
    <w:rsid w:val="00047814"/>
    <w:rsid w:val="00050668"/>
    <w:rsid w:val="000514A9"/>
    <w:rsid w:val="000529F5"/>
    <w:rsid w:val="000542C5"/>
    <w:rsid w:val="000547FF"/>
    <w:rsid w:val="000552BB"/>
    <w:rsid w:val="0005582A"/>
    <w:rsid w:val="000562CB"/>
    <w:rsid w:val="0005688A"/>
    <w:rsid w:val="000568FF"/>
    <w:rsid w:val="00056B55"/>
    <w:rsid w:val="000573DA"/>
    <w:rsid w:val="00057528"/>
    <w:rsid w:val="000579C5"/>
    <w:rsid w:val="00060535"/>
    <w:rsid w:val="00060BEE"/>
    <w:rsid w:val="0006150C"/>
    <w:rsid w:val="00061BCE"/>
    <w:rsid w:val="00062D0D"/>
    <w:rsid w:val="000630CE"/>
    <w:rsid w:val="0006387D"/>
    <w:rsid w:val="00064917"/>
    <w:rsid w:val="00065795"/>
    <w:rsid w:val="000657AC"/>
    <w:rsid w:val="00065B2D"/>
    <w:rsid w:val="000662B7"/>
    <w:rsid w:val="000664AF"/>
    <w:rsid w:val="00066BB1"/>
    <w:rsid w:val="00066FF4"/>
    <w:rsid w:val="00067163"/>
    <w:rsid w:val="00067996"/>
    <w:rsid w:val="0007058E"/>
    <w:rsid w:val="0007109C"/>
    <w:rsid w:val="000714E0"/>
    <w:rsid w:val="0007160C"/>
    <w:rsid w:val="00071884"/>
    <w:rsid w:val="000723B2"/>
    <w:rsid w:val="00072450"/>
    <w:rsid w:val="00072A73"/>
    <w:rsid w:val="00072AEB"/>
    <w:rsid w:val="00072D55"/>
    <w:rsid w:val="000730E9"/>
    <w:rsid w:val="000730EF"/>
    <w:rsid w:val="0007337A"/>
    <w:rsid w:val="00073C57"/>
    <w:rsid w:val="00074DD3"/>
    <w:rsid w:val="0007511F"/>
    <w:rsid w:val="000751D2"/>
    <w:rsid w:val="00075D70"/>
    <w:rsid w:val="00075F44"/>
    <w:rsid w:val="000762DF"/>
    <w:rsid w:val="00076809"/>
    <w:rsid w:val="00076BE3"/>
    <w:rsid w:val="0007735A"/>
    <w:rsid w:val="00077594"/>
    <w:rsid w:val="0007771F"/>
    <w:rsid w:val="00081388"/>
    <w:rsid w:val="000818B5"/>
    <w:rsid w:val="00081A35"/>
    <w:rsid w:val="000820AF"/>
    <w:rsid w:val="00082491"/>
    <w:rsid w:val="00082E3A"/>
    <w:rsid w:val="00084492"/>
    <w:rsid w:val="0008470C"/>
    <w:rsid w:val="00085967"/>
    <w:rsid w:val="00085E3E"/>
    <w:rsid w:val="00086294"/>
    <w:rsid w:val="000862E2"/>
    <w:rsid w:val="000864CF"/>
    <w:rsid w:val="00086836"/>
    <w:rsid w:val="00086A58"/>
    <w:rsid w:val="00087A35"/>
    <w:rsid w:val="00087D61"/>
    <w:rsid w:val="0009146C"/>
    <w:rsid w:val="00091655"/>
    <w:rsid w:val="00092053"/>
    <w:rsid w:val="000929FD"/>
    <w:rsid w:val="0009396A"/>
    <w:rsid w:val="00093AEB"/>
    <w:rsid w:val="000963EB"/>
    <w:rsid w:val="00096E6F"/>
    <w:rsid w:val="000A0074"/>
    <w:rsid w:val="000A05C4"/>
    <w:rsid w:val="000A0F14"/>
    <w:rsid w:val="000A101D"/>
    <w:rsid w:val="000A2057"/>
    <w:rsid w:val="000A2387"/>
    <w:rsid w:val="000A24DB"/>
    <w:rsid w:val="000A29A0"/>
    <w:rsid w:val="000A2E5F"/>
    <w:rsid w:val="000A3154"/>
    <w:rsid w:val="000A40E0"/>
    <w:rsid w:val="000A416E"/>
    <w:rsid w:val="000A4E9C"/>
    <w:rsid w:val="000A5DAA"/>
    <w:rsid w:val="000A704B"/>
    <w:rsid w:val="000A7FE6"/>
    <w:rsid w:val="000B0C88"/>
    <w:rsid w:val="000B290A"/>
    <w:rsid w:val="000B2D58"/>
    <w:rsid w:val="000B3BB4"/>
    <w:rsid w:val="000B4114"/>
    <w:rsid w:val="000B45C4"/>
    <w:rsid w:val="000B4A41"/>
    <w:rsid w:val="000B4C94"/>
    <w:rsid w:val="000B4E36"/>
    <w:rsid w:val="000B55F2"/>
    <w:rsid w:val="000B5950"/>
    <w:rsid w:val="000B5A19"/>
    <w:rsid w:val="000B5CF6"/>
    <w:rsid w:val="000B5DB9"/>
    <w:rsid w:val="000B66B9"/>
    <w:rsid w:val="000B66CB"/>
    <w:rsid w:val="000B7086"/>
    <w:rsid w:val="000B7CA9"/>
    <w:rsid w:val="000C087F"/>
    <w:rsid w:val="000C0AF9"/>
    <w:rsid w:val="000C0E74"/>
    <w:rsid w:val="000C1E24"/>
    <w:rsid w:val="000C2915"/>
    <w:rsid w:val="000C3555"/>
    <w:rsid w:val="000C459B"/>
    <w:rsid w:val="000C49D9"/>
    <w:rsid w:val="000C4EEE"/>
    <w:rsid w:val="000C5E69"/>
    <w:rsid w:val="000C680F"/>
    <w:rsid w:val="000C6B2C"/>
    <w:rsid w:val="000C6C11"/>
    <w:rsid w:val="000C7107"/>
    <w:rsid w:val="000C72B7"/>
    <w:rsid w:val="000C7B15"/>
    <w:rsid w:val="000C7C3C"/>
    <w:rsid w:val="000C7ECF"/>
    <w:rsid w:val="000D0099"/>
    <w:rsid w:val="000D0AA3"/>
    <w:rsid w:val="000D0B45"/>
    <w:rsid w:val="000D112D"/>
    <w:rsid w:val="000D15B2"/>
    <w:rsid w:val="000D193F"/>
    <w:rsid w:val="000D19A1"/>
    <w:rsid w:val="000D25D5"/>
    <w:rsid w:val="000D265B"/>
    <w:rsid w:val="000D286E"/>
    <w:rsid w:val="000D3233"/>
    <w:rsid w:val="000D418F"/>
    <w:rsid w:val="000D424F"/>
    <w:rsid w:val="000D495F"/>
    <w:rsid w:val="000D507E"/>
    <w:rsid w:val="000D5361"/>
    <w:rsid w:val="000D5585"/>
    <w:rsid w:val="000D6307"/>
    <w:rsid w:val="000D6809"/>
    <w:rsid w:val="000D7391"/>
    <w:rsid w:val="000D771A"/>
    <w:rsid w:val="000D774B"/>
    <w:rsid w:val="000D7807"/>
    <w:rsid w:val="000D78CA"/>
    <w:rsid w:val="000D7DC1"/>
    <w:rsid w:val="000E008C"/>
    <w:rsid w:val="000E01AD"/>
    <w:rsid w:val="000E0592"/>
    <w:rsid w:val="000E2604"/>
    <w:rsid w:val="000E2BE3"/>
    <w:rsid w:val="000E542E"/>
    <w:rsid w:val="000E54CB"/>
    <w:rsid w:val="000E5AEA"/>
    <w:rsid w:val="000E5DCC"/>
    <w:rsid w:val="000E5E4E"/>
    <w:rsid w:val="000E6D07"/>
    <w:rsid w:val="000E7006"/>
    <w:rsid w:val="000E7067"/>
    <w:rsid w:val="000E70EF"/>
    <w:rsid w:val="000E719C"/>
    <w:rsid w:val="000F07B4"/>
    <w:rsid w:val="000F07C2"/>
    <w:rsid w:val="000F1DC8"/>
    <w:rsid w:val="000F1F5E"/>
    <w:rsid w:val="000F3564"/>
    <w:rsid w:val="000F3CD6"/>
    <w:rsid w:val="000F3E96"/>
    <w:rsid w:val="000F3F8D"/>
    <w:rsid w:val="000F44AF"/>
    <w:rsid w:val="000F4812"/>
    <w:rsid w:val="000F4A5B"/>
    <w:rsid w:val="000F4CCE"/>
    <w:rsid w:val="000F5152"/>
    <w:rsid w:val="000F52CF"/>
    <w:rsid w:val="000F70E0"/>
    <w:rsid w:val="000F7178"/>
    <w:rsid w:val="000F775E"/>
    <w:rsid w:val="000F7A43"/>
    <w:rsid w:val="000F7C1E"/>
    <w:rsid w:val="000F7D03"/>
    <w:rsid w:val="0010034B"/>
    <w:rsid w:val="0010076A"/>
    <w:rsid w:val="00101306"/>
    <w:rsid w:val="00101506"/>
    <w:rsid w:val="00101842"/>
    <w:rsid w:val="0010290E"/>
    <w:rsid w:val="00102B3C"/>
    <w:rsid w:val="00102E10"/>
    <w:rsid w:val="00103454"/>
    <w:rsid w:val="00103841"/>
    <w:rsid w:val="00103BF2"/>
    <w:rsid w:val="00104616"/>
    <w:rsid w:val="00104683"/>
    <w:rsid w:val="00104826"/>
    <w:rsid w:val="00104FC2"/>
    <w:rsid w:val="00104FF2"/>
    <w:rsid w:val="0010539B"/>
    <w:rsid w:val="001055AD"/>
    <w:rsid w:val="00105711"/>
    <w:rsid w:val="00105B5E"/>
    <w:rsid w:val="0010696A"/>
    <w:rsid w:val="00106E13"/>
    <w:rsid w:val="001102D6"/>
    <w:rsid w:val="001107EA"/>
    <w:rsid w:val="00110ABA"/>
    <w:rsid w:val="0011163D"/>
    <w:rsid w:val="001116E7"/>
    <w:rsid w:val="00111C0A"/>
    <w:rsid w:val="00111E59"/>
    <w:rsid w:val="00112015"/>
    <w:rsid w:val="00112800"/>
    <w:rsid w:val="0011313F"/>
    <w:rsid w:val="00113436"/>
    <w:rsid w:val="001136E5"/>
    <w:rsid w:val="001146AD"/>
    <w:rsid w:val="00114EAF"/>
    <w:rsid w:val="00115676"/>
    <w:rsid w:val="00116356"/>
    <w:rsid w:val="00116464"/>
    <w:rsid w:val="0011692A"/>
    <w:rsid w:val="0012019D"/>
    <w:rsid w:val="001216F3"/>
    <w:rsid w:val="00121B16"/>
    <w:rsid w:val="00121F63"/>
    <w:rsid w:val="00122157"/>
    <w:rsid w:val="001221CA"/>
    <w:rsid w:val="00122828"/>
    <w:rsid w:val="001228DA"/>
    <w:rsid w:val="00123A3F"/>
    <w:rsid w:val="00123C5D"/>
    <w:rsid w:val="00123D4C"/>
    <w:rsid w:val="00124E5D"/>
    <w:rsid w:val="0012570B"/>
    <w:rsid w:val="00125ABF"/>
    <w:rsid w:val="00125B53"/>
    <w:rsid w:val="00125F59"/>
    <w:rsid w:val="00126132"/>
    <w:rsid w:val="001261E7"/>
    <w:rsid w:val="001262CA"/>
    <w:rsid w:val="001269E5"/>
    <w:rsid w:val="00127172"/>
    <w:rsid w:val="00127242"/>
    <w:rsid w:val="00127C3D"/>
    <w:rsid w:val="00130D70"/>
    <w:rsid w:val="0013153F"/>
    <w:rsid w:val="00132283"/>
    <w:rsid w:val="001323D7"/>
    <w:rsid w:val="00132891"/>
    <w:rsid w:val="00133628"/>
    <w:rsid w:val="0013374C"/>
    <w:rsid w:val="001337E6"/>
    <w:rsid w:val="00133DD6"/>
    <w:rsid w:val="00134370"/>
    <w:rsid w:val="00134640"/>
    <w:rsid w:val="00134A03"/>
    <w:rsid w:val="00134A3F"/>
    <w:rsid w:val="00134A9E"/>
    <w:rsid w:val="00135470"/>
    <w:rsid w:val="00136475"/>
    <w:rsid w:val="00136D71"/>
    <w:rsid w:val="0013744C"/>
    <w:rsid w:val="00137D12"/>
    <w:rsid w:val="00137E66"/>
    <w:rsid w:val="001402A7"/>
    <w:rsid w:val="00140535"/>
    <w:rsid w:val="00140F7B"/>
    <w:rsid w:val="0014127A"/>
    <w:rsid w:val="00142197"/>
    <w:rsid w:val="001422A6"/>
    <w:rsid w:val="00142B25"/>
    <w:rsid w:val="00142CA1"/>
    <w:rsid w:val="00142CD1"/>
    <w:rsid w:val="00142EFF"/>
    <w:rsid w:val="00143698"/>
    <w:rsid w:val="001453E1"/>
    <w:rsid w:val="00145C42"/>
    <w:rsid w:val="00146005"/>
    <w:rsid w:val="001460DA"/>
    <w:rsid w:val="00146E28"/>
    <w:rsid w:val="001478E4"/>
    <w:rsid w:val="00150293"/>
    <w:rsid w:val="001504A6"/>
    <w:rsid w:val="001507A9"/>
    <w:rsid w:val="00150FF0"/>
    <w:rsid w:val="0015116E"/>
    <w:rsid w:val="0015144F"/>
    <w:rsid w:val="0015159D"/>
    <w:rsid w:val="00151FCB"/>
    <w:rsid w:val="0015243B"/>
    <w:rsid w:val="00152813"/>
    <w:rsid w:val="00153C2C"/>
    <w:rsid w:val="0015424C"/>
    <w:rsid w:val="0015459F"/>
    <w:rsid w:val="00154692"/>
    <w:rsid w:val="001551B2"/>
    <w:rsid w:val="001555B9"/>
    <w:rsid w:val="001557A5"/>
    <w:rsid w:val="00156346"/>
    <w:rsid w:val="001564D0"/>
    <w:rsid w:val="00156A5A"/>
    <w:rsid w:val="00157773"/>
    <w:rsid w:val="00157AC3"/>
    <w:rsid w:val="00157D93"/>
    <w:rsid w:val="00157E11"/>
    <w:rsid w:val="00157ECD"/>
    <w:rsid w:val="0016077A"/>
    <w:rsid w:val="001608A0"/>
    <w:rsid w:val="00160A19"/>
    <w:rsid w:val="001613AA"/>
    <w:rsid w:val="00161F85"/>
    <w:rsid w:val="0016355D"/>
    <w:rsid w:val="001636D1"/>
    <w:rsid w:val="00163879"/>
    <w:rsid w:val="00164039"/>
    <w:rsid w:val="001643AA"/>
    <w:rsid w:val="00164ADD"/>
    <w:rsid w:val="00167A83"/>
    <w:rsid w:val="0017042A"/>
    <w:rsid w:val="00170841"/>
    <w:rsid w:val="001709FB"/>
    <w:rsid w:val="00170B4E"/>
    <w:rsid w:val="0017109B"/>
    <w:rsid w:val="001712EE"/>
    <w:rsid w:val="00171334"/>
    <w:rsid w:val="00171476"/>
    <w:rsid w:val="00171743"/>
    <w:rsid w:val="001717FE"/>
    <w:rsid w:val="00171C25"/>
    <w:rsid w:val="00171E86"/>
    <w:rsid w:val="00172BBB"/>
    <w:rsid w:val="00173065"/>
    <w:rsid w:val="00173296"/>
    <w:rsid w:val="001738AF"/>
    <w:rsid w:val="001747A9"/>
    <w:rsid w:val="00174CC8"/>
    <w:rsid w:val="001754D0"/>
    <w:rsid w:val="00175655"/>
    <w:rsid w:val="00175A0B"/>
    <w:rsid w:val="00175EE8"/>
    <w:rsid w:val="0017646F"/>
    <w:rsid w:val="00176A7F"/>
    <w:rsid w:val="00176F06"/>
    <w:rsid w:val="001777FE"/>
    <w:rsid w:val="00177F05"/>
    <w:rsid w:val="00181505"/>
    <w:rsid w:val="001815E2"/>
    <w:rsid w:val="00182541"/>
    <w:rsid w:val="00182A9E"/>
    <w:rsid w:val="00184291"/>
    <w:rsid w:val="001842B3"/>
    <w:rsid w:val="001858D0"/>
    <w:rsid w:val="00185A43"/>
    <w:rsid w:val="00185BB9"/>
    <w:rsid w:val="00186193"/>
    <w:rsid w:val="0018639B"/>
    <w:rsid w:val="00186468"/>
    <w:rsid w:val="00186B84"/>
    <w:rsid w:val="001874AA"/>
    <w:rsid w:val="0019014D"/>
    <w:rsid w:val="001911FC"/>
    <w:rsid w:val="00191254"/>
    <w:rsid w:val="00192451"/>
    <w:rsid w:val="0019288F"/>
    <w:rsid w:val="00192D50"/>
    <w:rsid w:val="001935AC"/>
    <w:rsid w:val="00193D83"/>
    <w:rsid w:val="00193F53"/>
    <w:rsid w:val="00193FF2"/>
    <w:rsid w:val="0019405F"/>
    <w:rsid w:val="00194121"/>
    <w:rsid w:val="001967BD"/>
    <w:rsid w:val="00196E7F"/>
    <w:rsid w:val="00196F3B"/>
    <w:rsid w:val="001971F7"/>
    <w:rsid w:val="0019730E"/>
    <w:rsid w:val="001977DE"/>
    <w:rsid w:val="00197C0A"/>
    <w:rsid w:val="00197C39"/>
    <w:rsid w:val="001A020F"/>
    <w:rsid w:val="001A050B"/>
    <w:rsid w:val="001A0822"/>
    <w:rsid w:val="001A082E"/>
    <w:rsid w:val="001A087B"/>
    <w:rsid w:val="001A0B60"/>
    <w:rsid w:val="001A10C3"/>
    <w:rsid w:val="001A15DC"/>
    <w:rsid w:val="001A1BDD"/>
    <w:rsid w:val="001A1C12"/>
    <w:rsid w:val="001A1CE6"/>
    <w:rsid w:val="001A1EDB"/>
    <w:rsid w:val="001A24EB"/>
    <w:rsid w:val="001A2646"/>
    <w:rsid w:val="001A5269"/>
    <w:rsid w:val="001A5952"/>
    <w:rsid w:val="001A6FB8"/>
    <w:rsid w:val="001A7148"/>
    <w:rsid w:val="001A739D"/>
    <w:rsid w:val="001A798E"/>
    <w:rsid w:val="001A7E9A"/>
    <w:rsid w:val="001B0846"/>
    <w:rsid w:val="001B0B5F"/>
    <w:rsid w:val="001B0BD0"/>
    <w:rsid w:val="001B0D01"/>
    <w:rsid w:val="001B139F"/>
    <w:rsid w:val="001B178F"/>
    <w:rsid w:val="001B2040"/>
    <w:rsid w:val="001B2D64"/>
    <w:rsid w:val="001B2FB3"/>
    <w:rsid w:val="001B3548"/>
    <w:rsid w:val="001B3B21"/>
    <w:rsid w:val="001B3CEB"/>
    <w:rsid w:val="001B3E86"/>
    <w:rsid w:val="001B4F60"/>
    <w:rsid w:val="001B4FDF"/>
    <w:rsid w:val="001B529F"/>
    <w:rsid w:val="001B533A"/>
    <w:rsid w:val="001B537D"/>
    <w:rsid w:val="001B5562"/>
    <w:rsid w:val="001B6AC8"/>
    <w:rsid w:val="001B7FE6"/>
    <w:rsid w:val="001C09EC"/>
    <w:rsid w:val="001C09F3"/>
    <w:rsid w:val="001C1304"/>
    <w:rsid w:val="001C15BF"/>
    <w:rsid w:val="001C2A6C"/>
    <w:rsid w:val="001C2CC0"/>
    <w:rsid w:val="001C2F14"/>
    <w:rsid w:val="001C42F0"/>
    <w:rsid w:val="001C44B1"/>
    <w:rsid w:val="001C4CCB"/>
    <w:rsid w:val="001C4FD5"/>
    <w:rsid w:val="001C53AB"/>
    <w:rsid w:val="001C5D98"/>
    <w:rsid w:val="001C7799"/>
    <w:rsid w:val="001C7917"/>
    <w:rsid w:val="001C7B89"/>
    <w:rsid w:val="001C7EA3"/>
    <w:rsid w:val="001D036A"/>
    <w:rsid w:val="001D0794"/>
    <w:rsid w:val="001D0F88"/>
    <w:rsid w:val="001D18FE"/>
    <w:rsid w:val="001D1FD4"/>
    <w:rsid w:val="001D34FF"/>
    <w:rsid w:val="001D39CA"/>
    <w:rsid w:val="001D3E62"/>
    <w:rsid w:val="001D4023"/>
    <w:rsid w:val="001D4660"/>
    <w:rsid w:val="001D47A5"/>
    <w:rsid w:val="001D4A65"/>
    <w:rsid w:val="001D4CB7"/>
    <w:rsid w:val="001D4CB9"/>
    <w:rsid w:val="001D4CC4"/>
    <w:rsid w:val="001D658B"/>
    <w:rsid w:val="001D6BCE"/>
    <w:rsid w:val="001D74AE"/>
    <w:rsid w:val="001E04EF"/>
    <w:rsid w:val="001E05C0"/>
    <w:rsid w:val="001E0DFA"/>
    <w:rsid w:val="001E0EE6"/>
    <w:rsid w:val="001E116D"/>
    <w:rsid w:val="001E1237"/>
    <w:rsid w:val="001E132C"/>
    <w:rsid w:val="001E1CFC"/>
    <w:rsid w:val="001E2626"/>
    <w:rsid w:val="001E2DF5"/>
    <w:rsid w:val="001E3446"/>
    <w:rsid w:val="001E3978"/>
    <w:rsid w:val="001E4052"/>
    <w:rsid w:val="001E4221"/>
    <w:rsid w:val="001E4270"/>
    <w:rsid w:val="001E453E"/>
    <w:rsid w:val="001E5100"/>
    <w:rsid w:val="001E56D0"/>
    <w:rsid w:val="001E598E"/>
    <w:rsid w:val="001E5CE1"/>
    <w:rsid w:val="001E6304"/>
    <w:rsid w:val="001E6E18"/>
    <w:rsid w:val="001E6FA9"/>
    <w:rsid w:val="001E6FDD"/>
    <w:rsid w:val="001E7B64"/>
    <w:rsid w:val="001E7C7D"/>
    <w:rsid w:val="001E7DA4"/>
    <w:rsid w:val="001F0470"/>
    <w:rsid w:val="001F0976"/>
    <w:rsid w:val="001F1539"/>
    <w:rsid w:val="001F3253"/>
    <w:rsid w:val="001F34F8"/>
    <w:rsid w:val="001F3A91"/>
    <w:rsid w:val="001F4E89"/>
    <w:rsid w:val="001F5FC5"/>
    <w:rsid w:val="001F6652"/>
    <w:rsid w:val="001F6D34"/>
    <w:rsid w:val="001F7092"/>
    <w:rsid w:val="001F736B"/>
    <w:rsid w:val="001F73A8"/>
    <w:rsid w:val="001F7A26"/>
    <w:rsid w:val="00200684"/>
    <w:rsid w:val="002018AA"/>
    <w:rsid w:val="00201CB3"/>
    <w:rsid w:val="00202F3E"/>
    <w:rsid w:val="002036B4"/>
    <w:rsid w:val="00203E26"/>
    <w:rsid w:val="0020430E"/>
    <w:rsid w:val="002043FC"/>
    <w:rsid w:val="002047B5"/>
    <w:rsid w:val="00204CEB"/>
    <w:rsid w:val="00204F78"/>
    <w:rsid w:val="00205A80"/>
    <w:rsid w:val="00205B78"/>
    <w:rsid w:val="00205CEB"/>
    <w:rsid w:val="0020729E"/>
    <w:rsid w:val="002073BA"/>
    <w:rsid w:val="00207CCE"/>
    <w:rsid w:val="00207DA2"/>
    <w:rsid w:val="00210041"/>
    <w:rsid w:val="002107FA"/>
    <w:rsid w:val="00210C8E"/>
    <w:rsid w:val="002119F6"/>
    <w:rsid w:val="00211E29"/>
    <w:rsid w:val="00212158"/>
    <w:rsid w:val="002131A9"/>
    <w:rsid w:val="002132C7"/>
    <w:rsid w:val="00213463"/>
    <w:rsid w:val="002134DD"/>
    <w:rsid w:val="0021357B"/>
    <w:rsid w:val="0021365B"/>
    <w:rsid w:val="00213F66"/>
    <w:rsid w:val="00214070"/>
    <w:rsid w:val="00214A6F"/>
    <w:rsid w:val="00214CD6"/>
    <w:rsid w:val="00214FDD"/>
    <w:rsid w:val="00215F6F"/>
    <w:rsid w:val="00215F76"/>
    <w:rsid w:val="00217413"/>
    <w:rsid w:val="002176AC"/>
    <w:rsid w:val="00220239"/>
    <w:rsid w:val="00220E0B"/>
    <w:rsid w:val="00220E26"/>
    <w:rsid w:val="00220EF0"/>
    <w:rsid w:val="0022195D"/>
    <w:rsid w:val="00221B72"/>
    <w:rsid w:val="00221E23"/>
    <w:rsid w:val="002220A8"/>
    <w:rsid w:val="002220FB"/>
    <w:rsid w:val="002223AD"/>
    <w:rsid w:val="00222EA0"/>
    <w:rsid w:val="002233EF"/>
    <w:rsid w:val="002234F2"/>
    <w:rsid w:val="00223F4E"/>
    <w:rsid w:val="002244CD"/>
    <w:rsid w:val="00224915"/>
    <w:rsid w:val="00225AD7"/>
    <w:rsid w:val="00225B8A"/>
    <w:rsid w:val="00226C05"/>
    <w:rsid w:val="00227EBE"/>
    <w:rsid w:val="00227F11"/>
    <w:rsid w:val="0023021D"/>
    <w:rsid w:val="00230278"/>
    <w:rsid w:val="002311BC"/>
    <w:rsid w:val="002311D2"/>
    <w:rsid w:val="0023157E"/>
    <w:rsid w:val="002318BF"/>
    <w:rsid w:val="002323D3"/>
    <w:rsid w:val="00233296"/>
    <w:rsid w:val="0023349A"/>
    <w:rsid w:val="00233CE6"/>
    <w:rsid w:val="00234A53"/>
    <w:rsid w:val="00234A54"/>
    <w:rsid w:val="00235D0A"/>
    <w:rsid w:val="00235D97"/>
    <w:rsid w:val="0023678B"/>
    <w:rsid w:val="00236BBB"/>
    <w:rsid w:val="00240082"/>
    <w:rsid w:val="0024017B"/>
    <w:rsid w:val="002402A2"/>
    <w:rsid w:val="00240688"/>
    <w:rsid w:val="0024078A"/>
    <w:rsid w:val="00240B49"/>
    <w:rsid w:val="0024152E"/>
    <w:rsid w:val="0024187C"/>
    <w:rsid w:val="00241D0C"/>
    <w:rsid w:val="00242161"/>
    <w:rsid w:val="002421D5"/>
    <w:rsid w:val="0024223D"/>
    <w:rsid w:val="002422A4"/>
    <w:rsid w:val="00242686"/>
    <w:rsid w:val="00243277"/>
    <w:rsid w:val="00243AD1"/>
    <w:rsid w:val="00244FCE"/>
    <w:rsid w:val="0024565A"/>
    <w:rsid w:val="002460F0"/>
    <w:rsid w:val="0024631A"/>
    <w:rsid w:val="00246F38"/>
    <w:rsid w:val="0024773B"/>
    <w:rsid w:val="00247785"/>
    <w:rsid w:val="00247D06"/>
    <w:rsid w:val="00247E44"/>
    <w:rsid w:val="0025020C"/>
    <w:rsid w:val="00250773"/>
    <w:rsid w:val="00250F64"/>
    <w:rsid w:val="00251415"/>
    <w:rsid w:val="00252041"/>
    <w:rsid w:val="00253214"/>
    <w:rsid w:val="00253EFB"/>
    <w:rsid w:val="00254835"/>
    <w:rsid w:val="00254D65"/>
    <w:rsid w:val="00254EAF"/>
    <w:rsid w:val="00255A95"/>
    <w:rsid w:val="002566A5"/>
    <w:rsid w:val="002569FD"/>
    <w:rsid w:val="00256C73"/>
    <w:rsid w:val="002573F0"/>
    <w:rsid w:val="0025795B"/>
    <w:rsid w:val="00257E7A"/>
    <w:rsid w:val="0026053A"/>
    <w:rsid w:val="00260BF7"/>
    <w:rsid w:val="0026125D"/>
    <w:rsid w:val="00261C7C"/>
    <w:rsid w:val="00261D5B"/>
    <w:rsid w:val="0026209F"/>
    <w:rsid w:val="00262750"/>
    <w:rsid w:val="0026367F"/>
    <w:rsid w:val="0026490B"/>
    <w:rsid w:val="00264A73"/>
    <w:rsid w:val="00265329"/>
    <w:rsid w:val="00265D3A"/>
    <w:rsid w:val="00266E8E"/>
    <w:rsid w:val="00267110"/>
    <w:rsid w:val="0026760A"/>
    <w:rsid w:val="002676B8"/>
    <w:rsid w:val="00267A2C"/>
    <w:rsid w:val="00267DBA"/>
    <w:rsid w:val="00267FA7"/>
    <w:rsid w:val="0027035E"/>
    <w:rsid w:val="00270C03"/>
    <w:rsid w:val="0027103B"/>
    <w:rsid w:val="00271D29"/>
    <w:rsid w:val="00272343"/>
    <w:rsid w:val="00272F3E"/>
    <w:rsid w:val="002734F8"/>
    <w:rsid w:val="002743FE"/>
    <w:rsid w:val="00274F85"/>
    <w:rsid w:val="00275F76"/>
    <w:rsid w:val="00276141"/>
    <w:rsid w:val="00276243"/>
    <w:rsid w:val="00276B8E"/>
    <w:rsid w:val="00276EA2"/>
    <w:rsid w:val="00276EB6"/>
    <w:rsid w:val="00277AB4"/>
    <w:rsid w:val="00277BD2"/>
    <w:rsid w:val="002801EF"/>
    <w:rsid w:val="00280291"/>
    <w:rsid w:val="002804B9"/>
    <w:rsid w:val="0028075A"/>
    <w:rsid w:val="002807BD"/>
    <w:rsid w:val="00280FD2"/>
    <w:rsid w:val="002813F4"/>
    <w:rsid w:val="00281CBE"/>
    <w:rsid w:val="002829F0"/>
    <w:rsid w:val="00282C05"/>
    <w:rsid w:val="0028409B"/>
    <w:rsid w:val="002841C0"/>
    <w:rsid w:val="002842CC"/>
    <w:rsid w:val="002845A1"/>
    <w:rsid w:val="002850B7"/>
    <w:rsid w:val="002859B8"/>
    <w:rsid w:val="00285E59"/>
    <w:rsid w:val="0028600A"/>
    <w:rsid w:val="00286607"/>
    <w:rsid w:val="0028672A"/>
    <w:rsid w:val="0029048E"/>
    <w:rsid w:val="00290E82"/>
    <w:rsid w:val="002913F2"/>
    <w:rsid w:val="00292DA1"/>
    <w:rsid w:val="00293217"/>
    <w:rsid w:val="002933D1"/>
    <w:rsid w:val="00293647"/>
    <w:rsid w:val="0029381F"/>
    <w:rsid w:val="0029398A"/>
    <w:rsid w:val="002939BD"/>
    <w:rsid w:val="00294360"/>
    <w:rsid w:val="0029508D"/>
    <w:rsid w:val="0029522F"/>
    <w:rsid w:val="0029529C"/>
    <w:rsid w:val="002955AC"/>
    <w:rsid w:val="00295719"/>
    <w:rsid w:val="002959BF"/>
    <w:rsid w:val="002964AD"/>
    <w:rsid w:val="0029714D"/>
    <w:rsid w:val="00297B88"/>
    <w:rsid w:val="002A0051"/>
    <w:rsid w:val="002A0157"/>
    <w:rsid w:val="002A0604"/>
    <w:rsid w:val="002A08F1"/>
    <w:rsid w:val="002A0AA6"/>
    <w:rsid w:val="002A0B63"/>
    <w:rsid w:val="002A1619"/>
    <w:rsid w:val="002A2188"/>
    <w:rsid w:val="002A277A"/>
    <w:rsid w:val="002A37D4"/>
    <w:rsid w:val="002A3F63"/>
    <w:rsid w:val="002A443F"/>
    <w:rsid w:val="002A4960"/>
    <w:rsid w:val="002A4EA5"/>
    <w:rsid w:val="002A53AC"/>
    <w:rsid w:val="002A58F1"/>
    <w:rsid w:val="002A59CC"/>
    <w:rsid w:val="002A5CB6"/>
    <w:rsid w:val="002A7340"/>
    <w:rsid w:val="002A7C17"/>
    <w:rsid w:val="002B0756"/>
    <w:rsid w:val="002B0A35"/>
    <w:rsid w:val="002B1492"/>
    <w:rsid w:val="002B2A3F"/>
    <w:rsid w:val="002B2C49"/>
    <w:rsid w:val="002B2CB8"/>
    <w:rsid w:val="002B309D"/>
    <w:rsid w:val="002B3370"/>
    <w:rsid w:val="002B498F"/>
    <w:rsid w:val="002B4C9B"/>
    <w:rsid w:val="002B60C1"/>
    <w:rsid w:val="002B7875"/>
    <w:rsid w:val="002B7E60"/>
    <w:rsid w:val="002C096C"/>
    <w:rsid w:val="002C1244"/>
    <w:rsid w:val="002C1519"/>
    <w:rsid w:val="002C1A52"/>
    <w:rsid w:val="002C257B"/>
    <w:rsid w:val="002C25B0"/>
    <w:rsid w:val="002C2978"/>
    <w:rsid w:val="002C2C05"/>
    <w:rsid w:val="002C3EB3"/>
    <w:rsid w:val="002C48A1"/>
    <w:rsid w:val="002C5EFD"/>
    <w:rsid w:val="002C6657"/>
    <w:rsid w:val="002D1429"/>
    <w:rsid w:val="002D17DE"/>
    <w:rsid w:val="002D1DE3"/>
    <w:rsid w:val="002D1EA7"/>
    <w:rsid w:val="002D1FF4"/>
    <w:rsid w:val="002D2C70"/>
    <w:rsid w:val="002D3446"/>
    <w:rsid w:val="002D391B"/>
    <w:rsid w:val="002D444A"/>
    <w:rsid w:val="002D45FB"/>
    <w:rsid w:val="002D48CA"/>
    <w:rsid w:val="002D53BF"/>
    <w:rsid w:val="002D544D"/>
    <w:rsid w:val="002D5763"/>
    <w:rsid w:val="002D5926"/>
    <w:rsid w:val="002D5A7B"/>
    <w:rsid w:val="002D68AE"/>
    <w:rsid w:val="002D69DD"/>
    <w:rsid w:val="002D6B6F"/>
    <w:rsid w:val="002D7179"/>
    <w:rsid w:val="002E00F2"/>
    <w:rsid w:val="002E0B64"/>
    <w:rsid w:val="002E1226"/>
    <w:rsid w:val="002E1C6A"/>
    <w:rsid w:val="002E1DF1"/>
    <w:rsid w:val="002E26D9"/>
    <w:rsid w:val="002E3BA4"/>
    <w:rsid w:val="002E44D6"/>
    <w:rsid w:val="002E4B61"/>
    <w:rsid w:val="002E4B86"/>
    <w:rsid w:val="002E4E27"/>
    <w:rsid w:val="002E4F26"/>
    <w:rsid w:val="002E4F8B"/>
    <w:rsid w:val="002E4FD6"/>
    <w:rsid w:val="002E56FF"/>
    <w:rsid w:val="002E621C"/>
    <w:rsid w:val="002E6ADA"/>
    <w:rsid w:val="002E6F29"/>
    <w:rsid w:val="002E7084"/>
    <w:rsid w:val="002E7241"/>
    <w:rsid w:val="002E74F0"/>
    <w:rsid w:val="002E7558"/>
    <w:rsid w:val="002E7573"/>
    <w:rsid w:val="002F0054"/>
    <w:rsid w:val="002F06EA"/>
    <w:rsid w:val="002F0F94"/>
    <w:rsid w:val="002F10E0"/>
    <w:rsid w:val="002F13D9"/>
    <w:rsid w:val="002F1944"/>
    <w:rsid w:val="002F1C48"/>
    <w:rsid w:val="002F1D26"/>
    <w:rsid w:val="002F25CA"/>
    <w:rsid w:val="002F26E6"/>
    <w:rsid w:val="002F318A"/>
    <w:rsid w:val="002F3E95"/>
    <w:rsid w:val="002F46BC"/>
    <w:rsid w:val="002F5385"/>
    <w:rsid w:val="002F5630"/>
    <w:rsid w:val="002F5E7D"/>
    <w:rsid w:val="002F6527"/>
    <w:rsid w:val="002F66AF"/>
    <w:rsid w:val="002F6822"/>
    <w:rsid w:val="002F6E5D"/>
    <w:rsid w:val="002F79D5"/>
    <w:rsid w:val="003001E9"/>
    <w:rsid w:val="00300240"/>
    <w:rsid w:val="0030055C"/>
    <w:rsid w:val="00300C03"/>
    <w:rsid w:val="00300D68"/>
    <w:rsid w:val="00301DD1"/>
    <w:rsid w:val="00302C1A"/>
    <w:rsid w:val="0030385D"/>
    <w:rsid w:val="00303981"/>
    <w:rsid w:val="00304B8F"/>
    <w:rsid w:val="00304C70"/>
    <w:rsid w:val="00305008"/>
    <w:rsid w:val="00305240"/>
    <w:rsid w:val="0030548A"/>
    <w:rsid w:val="0030569E"/>
    <w:rsid w:val="00305D97"/>
    <w:rsid w:val="00306790"/>
    <w:rsid w:val="00306C0E"/>
    <w:rsid w:val="00306C80"/>
    <w:rsid w:val="00307991"/>
    <w:rsid w:val="0031046F"/>
    <w:rsid w:val="00310E7A"/>
    <w:rsid w:val="00311157"/>
    <w:rsid w:val="0031118A"/>
    <w:rsid w:val="003116CF"/>
    <w:rsid w:val="00312100"/>
    <w:rsid w:val="003126EF"/>
    <w:rsid w:val="00312913"/>
    <w:rsid w:val="003133FB"/>
    <w:rsid w:val="00313ACA"/>
    <w:rsid w:val="003140CB"/>
    <w:rsid w:val="003148D4"/>
    <w:rsid w:val="00314967"/>
    <w:rsid w:val="00314989"/>
    <w:rsid w:val="00314FD7"/>
    <w:rsid w:val="00315981"/>
    <w:rsid w:val="00315F76"/>
    <w:rsid w:val="0031616A"/>
    <w:rsid w:val="0031621B"/>
    <w:rsid w:val="00316C9F"/>
    <w:rsid w:val="00316E12"/>
    <w:rsid w:val="003174A3"/>
    <w:rsid w:val="00320115"/>
    <w:rsid w:val="0032012F"/>
    <w:rsid w:val="00320A7C"/>
    <w:rsid w:val="00320AA0"/>
    <w:rsid w:val="0032193B"/>
    <w:rsid w:val="00322A3E"/>
    <w:rsid w:val="003230D6"/>
    <w:rsid w:val="003253CF"/>
    <w:rsid w:val="0032548C"/>
    <w:rsid w:val="003259C6"/>
    <w:rsid w:val="00326140"/>
    <w:rsid w:val="003261A4"/>
    <w:rsid w:val="0032623E"/>
    <w:rsid w:val="00326712"/>
    <w:rsid w:val="00326EDA"/>
    <w:rsid w:val="00327523"/>
    <w:rsid w:val="00327CDD"/>
    <w:rsid w:val="00330982"/>
    <w:rsid w:val="00331014"/>
    <w:rsid w:val="00331B5B"/>
    <w:rsid w:val="00331CD2"/>
    <w:rsid w:val="003328C0"/>
    <w:rsid w:val="00332DB9"/>
    <w:rsid w:val="0033344D"/>
    <w:rsid w:val="0033385E"/>
    <w:rsid w:val="003338FA"/>
    <w:rsid w:val="00334073"/>
    <w:rsid w:val="00335153"/>
    <w:rsid w:val="00335462"/>
    <w:rsid w:val="003357D6"/>
    <w:rsid w:val="003365E7"/>
    <w:rsid w:val="003370B2"/>
    <w:rsid w:val="00340826"/>
    <w:rsid w:val="00340CEA"/>
    <w:rsid w:val="00341FBF"/>
    <w:rsid w:val="00342744"/>
    <w:rsid w:val="00342AAE"/>
    <w:rsid w:val="00342D8A"/>
    <w:rsid w:val="00342E0B"/>
    <w:rsid w:val="003432E2"/>
    <w:rsid w:val="00343EF2"/>
    <w:rsid w:val="00344F5D"/>
    <w:rsid w:val="00345346"/>
    <w:rsid w:val="003459E4"/>
    <w:rsid w:val="00345B3C"/>
    <w:rsid w:val="003468BC"/>
    <w:rsid w:val="00346F82"/>
    <w:rsid w:val="00347027"/>
    <w:rsid w:val="003472B5"/>
    <w:rsid w:val="003477A4"/>
    <w:rsid w:val="00347B31"/>
    <w:rsid w:val="003501D0"/>
    <w:rsid w:val="00350798"/>
    <w:rsid w:val="00350839"/>
    <w:rsid w:val="00351027"/>
    <w:rsid w:val="0035157B"/>
    <w:rsid w:val="00351644"/>
    <w:rsid w:val="00351C65"/>
    <w:rsid w:val="003520DA"/>
    <w:rsid w:val="00352846"/>
    <w:rsid w:val="00353739"/>
    <w:rsid w:val="00353DC1"/>
    <w:rsid w:val="00353F4A"/>
    <w:rsid w:val="003542D6"/>
    <w:rsid w:val="00354481"/>
    <w:rsid w:val="003544ED"/>
    <w:rsid w:val="00355523"/>
    <w:rsid w:val="00355A6A"/>
    <w:rsid w:val="00356003"/>
    <w:rsid w:val="00356063"/>
    <w:rsid w:val="00356670"/>
    <w:rsid w:val="003568C9"/>
    <w:rsid w:val="00356B0E"/>
    <w:rsid w:val="0035715D"/>
    <w:rsid w:val="0035786D"/>
    <w:rsid w:val="00357B0D"/>
    <w:rsid w:val="00357C25"/>
    <w:rsid w:val="00357D4D"/>
    <w:rsid w:val="003600E0"/>
    <w:rsid w:val="00360E6F"/>
    <w:rsid w:val="0036115A"/>
    <w:rsid w:val="00363015"/>
    <w:rsid w:val="00363507"/>
    <w:rsid w:val="00363B7C"/>
    <w:rsid w:val="00363E69"/>
    <w:rsid w:val="00364103"/>
    <w:rsid w:val="0036515C"/>
    <w:rsid w:val="00365460"/>
    <w:rsid w:val="00366122"/>
    <w:rsid w:val="00366202"/>
    <w:rsid w:val="00367346"/>
    <w:rsid w:val="003700B5"/>
    <w:rsid w:val="003702BC"/>
    <w:rsid w:val="00370443"/>
    <w:rsid w:val="00370D79"/>
    <w:rsid w:val="00371360"/>
    <w:rsid w:val="003731ED"/>
    <w:rsid w:val="0037372D"/>
    <w:rsid w:val="003739C0"/>
    <w:rsid w:val="0037453F"/>
    <w:rsid w:val="00374C4C"/>
    <w:rsid w:val="00375C65"/>
    <w:rsid w:val="00376A18"/>
    <w:rsid w:val="00377C81"/>
    <w:rsid w:val="00380DB5"/>
    <w:rsid w:val="00380E36"/>
    <w:rsid w:val="00381AB4"/>
    <w:rsid w:val="0038223C"/>
    <w:rsid w:val="003822D8"/>
    <w:rsid w:val="0038238F"/>
    <w:rsid w:val="00382C6A"/>
    <w:rsid w:val="00383930"/>
    <w:rsid w:val="003849B0"/>
    <w:rsid w:val="003849F8"/>
    <w:rsid w:val="00384EBC"/>
    <w:rsid w:val="00384ED9"/>
    <w:rsid w:val="003853EF"/>
    <w:rsid w:val="00385771"/>
    <w:rsid w:val="00390E61"/>
    <w:rsid w:val="00390F0E"/>
    <w:rsid w:val="00391B4B"/>
    <w:rsid w:val="00391CC1"/>
    <w:rsid w:val="00392CE6"/>
    <w:rsid w:val="00392DF0"/>
    <w:rsid w:val="00393F17"/>
    <w:rsid w:val="00394503"/>
    <w:rsid w:val="00394732"/>
    <w:rsid w:val="00394A0F"/>
    <w:rsid w:val="00395330"/>
    <w:rsid w:val="0039600E"/>
    <w:rsid w:val="0039633F"/>
    <w:rsid w:val="00396827"/>
    <w:rsid w:val="003973C2"/>
    <w:rsid w:val="003974BB"/>
    <w:rsid w:val="003976DB"/>
    <w:rsid w:val="003A006B"/>
    <w:rsid w:val="003A0489"/>
    <w:rsid w:val="003A1C3F"/>
    <w:rsid w:val="003A21E0"/>
    <w:rsid w:val="003A23FD"/>
    <w:rsid w:val="003A26C7"/>
    <w:rsid w:val="003A2A52"/>
    <w:rsid w:val="003A2D83"/>
    <w:rsid w:val="003A2F0A"/>
    <w:rsid w:val="003A3432"/>
    <w:rsid w:val="003A429A"/>
    <w:rsid w:val="003A4745"/>
    <w:rsid w:val="003A553D"/>
    <w:rsid w:val="003A62F1"/>
    <w:rsid w:val="003A63A0"/>
    <w:rsid w:val="003A68E4"/>
    <w:rsid w:val="003A69B0"/>
    <w:rsid w:val="003A723E"/>
    <w:rsid w:val="003A7593"/>
    <w:rsid w:val="003A7C6E"/>
    <w:rsid w:val="003A7E97"/>
    <w:rsid w:val="003B00ED"/>
    <w:rsid w:val="003B031A"/>
    <w:rsid w:val="003B1167"/>
    <w:rsid w:val="003B1598"/>
    <w:rsid w:val="003B185D"/>
    <w:rsid w:val="003B187A"/>
    <w:rsid w:val="003B1E5D"/>
    <w:rsid w:val="003B1FFB"/>
    <w:rsid w:val="003B2637"/>
    <w:rsid w:val="003B2FF9"/>
    <w:rsid w:val="003B3342"/>
    <w:rsid w:val="003B3520"/>
    <w:rsid w:val="003B3B46"/>
    <w:rsid w:val="003B3CF0"/>
    <w:rsid w:val="003B489C"/>
    <w:rsid w:val="003B556F"/>
    <w:rsid w:val="003B5C58"/>
    <w:rsid w:val="003B6200"/>
    <w:rsid w:val="003B621A"/>
    <w:rsid w:val="003B6761"/>
    <w:rsid w:val="003B6B2A"/>
    <w:rsid w:val="003B6D11"/>
    <w:rsid w:val="003B7EE4"/>
    <w:rsid w:val="003C000F"/>
    <w:rsid w:val="003C2132"/>
    <w:rsid w:val="003C242D"/>
    <w:rsid w:val="003C2B43"/>
    <w:rsid w:val="003C2F43"/>
    <w:rsid w:val="003C2F98"/>
    <w:rsid w:val="003C3693"/>
    <w:rsid w:val="003C39FE"/>
    <w:rsid w:val="003C3C58"/>
    <w:rsid w:val="003C46B8"/>
    <w:rsid w:val="003C5514"/>
    <w:rsid w:val="003C5E50"/>
    <w:rsid w:val="003C60AF"/>
    <w:rsid w:val="003C686E"/>
    <w:rsid w:val="003C6F2E"/>
    <w:rsid w:val="003C73A1"/>
    <w:rsid w:val="003C7C20"/>
    <w:rsid w:val="003C7EA5"/>
    <w:rsid w:val="003D00D7"/>
    <w:rsid w:val="003D04F4"/>
    <w:rsid w:val="003D0541"/>
    <w:rsid w:val="003D092F"/>
    <w:rsid w:val="003D0DB5"/>
    <w:rsid w:val="003D37BB"/>
    <w:rsid w:val="003D3921"/>
    <w:rsid w:val="003D3AC0"/>
    <w:rsid w:val="003D3ADD"/>
    <w:rsid w:val="003D3B6F"/>
    <w:rsid w:val="003D3F95"/>
    <w:rsid w:val="003D48C2"/>
    <w:rsid w:val="003D4A6B"/>
    <w:rsid w:val="003D4E0F"/>
    <w:rsid w:val="003D4E78"/>
    <w:rsid w:val="003D547D"/>
    <w:rsid w:val="003D59E3"/>
    <w:rsid w:val="003D5B50"/>
    <w:rsid w:val="003D5E63"/>
    <w:rsid w:val="003D6449"/>
    <w:rsid w:val="003D67F3"/>
    <w:rsid w:val="003D68CD"/>
    <w:rsid w:val="003D6CD1"/>
    <w:rsid w:val="003D7025"/>
    <w:rsid w:val="003D7402"/>
    <w:rsid w:val="003D7576"/>
    <w:rsid w:val="003D798F"/>
    <w:rsid w:val="003E0646"/>
    <w:rsid w:val="003E0DB7"/>
    <w:rsid w:val="003E0E7E"/>
    <w:rsid w:val="003E1146"/>
    <w:rsid w:val="003E17CC"/>
    <w:rsid w:val="003E19B5"/>
    <w:rsid w:val="003E1EB6"/>
    <w:rsid w:val="003E22F1"/>
    <w:rsid w:val="003E3218"/>
    <w:rsid w:val="003E3785"/>
    <w:rsid w:val="003E3B48"/>
    <w:rsid w:val="003E3E58"/>
    <w:rsid w:val="003E400D"/>
    <w:rsid w:val="003E44EF"/>
    <w:rsid w:val="003E4608"/>
    <w:rsid w:val="003E4A54"/>
    <w:rsid w:val="003E4B49"/>
    <w:rsid w:val="003E4D73"/>
    <w:rsid w:val="003E4DE0"/>
    <w:rsid w:val="003E5FFB"/>
    <w:rsid w:val="003E6360"/>
    <w:rsid w:val="003E681A"/>
    <w:rsid w:val="003F0032"/>
    <w:rsid w:val="003F0094"/>
    <w:rsid w:val="003F0F0D"/>
    <w:rsid w:val="003F0F87"/>
    <w:rsid w:val="003F0F91"/>
    <w:rsid w:val="003F13BB"/>
    <w:rsid w:val="003F2B83"/>
    <w:rsid w:val="003F34FE"/>
    <w:rsid w:val="003F35F0"/>
    <w:rsid w:val="003F3AF3"/>
    <w:rsid w:val="003F3CA9"/>
    <w:rsid w:val="003F44B3"/>
    <w:rsid w:val="003F6261"/>
    <w:rsid w:val="003F67BF"/>
    <w:rsid w:val="003F7074"/>
    <w:rsid w:val="003F74C1"/>
    <w:rsid w:val="003F75CE"/>
    <w:rsid w:val="004004F0"/>
    <w:rsid w:val="0040067E"/>
    <w:rsid w:val="004006E9"/>
    <w:rsid w:val="0040100E"/>
    <w:rsid w:val="00401D64"/>
    <w:rsid w:val="00402833"/>
    <w:rsid w:val="00403103"/>
    <w:rsid w:val="004031F5"/>
    <w:rsid w:val="00403DC9"/>
    <w:rsid w:val="004042FB"/>
    <w:rsid w:val="00405146"/>
    <w:rsid w:val="00405840"/>
    <w:rsid w:val="00406329"/>
    <w:rsid w:val="004066E2"/>
    <w:rsid w:val="00406E5C"/>
    <w:rsid w:val="00407565"/>
    <w:rsid w:val="00407A00"/>
    <w:rsid w:val="00407BDC"/>
    <w:rsid w:val="0041151F"/>
    <w:rsid w:val="00412125"/>
    <w:rsid w:val="00412223"/>
    <w:rsid w:val="00413073"/>
    <w:rsid w:val="00413155"/>
    <w:rsid w:val="00413B41"/>
    <w:rsid w:val="00413D5F"/>
    <w:rsid w:val="004147F5"/>
    <w:rsid w:val="00414A5A"/>
    <w:rsid w:val="00414F46"/>
    <w:rsid w:val="00415ED8"/>
    <w:rsid w:val="00415FAC"/>
    <w:rsid w:val="00416C42"/>
    <w:rsid w:val="0041717C"/>
    <w:rsid w:val="00417B76"/>
    <w:rsid w:val="00420137"/>
    <w:rsid w:val="00420272"/>
    <w:rsid w:val="00420374"/>
    <w:rsid w:val="00420527"/>
    <w:rsid w:val="00421C3F"/>
    <w:rsid w:val="004230B2"/>
    <w:rsid w:val="004234DF"/>
    <w:rsid w:val="00424285"/>
    <w:rsid w:val="00424758"/>
    <w:rsid w:val="00424E89"/>
    <w:rsid w:val="00425854"/>
    <w:rsid w:val="004264B3"/>
    <w:rsid w:val="00427099"/>
    <w:rsid w:val="00427197"/>
    <w:rsid w:val="0042754C"/>
    <w:rsid w:val="00427598"/>
    <w:rsid w:val="00427864"/>
    <w:rsid w:val="004304DE"/>
    <w:rsid w:val="004307CC"/>
    <w:rsid w:val="004307FB"/>
    <w:rsid w:val="00430B40"/>
    <w:rsid w:val="00430D3F"/>
    <w:rsid w:val="00430D9D"/>
    <w:rsid w:val="00431093"/>
    <w:rsid w:val="004320F5"/>
    <w:rsid w:val="004322FA"/>
    <w:rsid w:val="00432661"/>
    <w:rsid w:val="00432791"/>
    <w:rsid w:val="00432E4F"/>
    <w:rsid w:val="004331B7"/>
    <w:rsid w:val="0043388C"/>
    <w:rsid w:val="00433D86"/>
    <w:rsid w:val="00433FFA"/>
    <w:rsid w:val="00434563"/>
    <w:rsid w:val="004345F7"/>
    <w:rsid w:val="00434A60"/>
    <w:rsid w:val="00434E49"/>
    <w:rsid w:val="00434F8A"/>
    <w:rsid w:val="00435CFA"/>
    <w:rsid w:val="00435EE2"/>
    <w:rsid w:val="00436F9F"/>
    <w:rsid w:val="0043777E"/>
    <w:rsid w:val="00437AE9"/>
    <w:rsid w:val="004401A9"/>
    <w:rsid w:val="00440A7C"/>
    <w:rsid w:val="004415F5"/>
    <w:rsid w:val="0044190D"/>
    <w:rsid w:val="00441AD0"/>
    <w:rsid w:val="00442474"/>
    <w:rsid w:val="00442A7F"/>
    <w:rsid w:val="00442B82"/>
    <w:rsid w:val="00443169"/>
    <w:rsid w:val="004431F2"/>
    <w:rsid w:val="004434B1"/>
    <w:rsid w:val="004455D1"/>
    <w:rsid w:val="0044578A"/>
    <w:rsid w:val="0044618F"/>
    <w:rsid w:val="004465D6"/>
    <w:rsid w:val="0044676A"/>
    <w:rsid w:val="004467D1"/>
    <w:rsid w:val="00446EE0"/>
    <w:rsid w:val="00447F45"/>
    <w:rsid w:val="00447FBD"/>
    <w:rsid w:val="00447FE9"/>
    <w:rsid w:val="004507BA"/>
    <w:rsid w:val="004516A6"/>
    <w:rsid w:val="004519D1"/>
    <w:rsid w:val="00451A19"/>
    <w:rsid w:val="00451B08"/>
    <w:rsid w:val="00451CC1"/>
    <w:rsid w:val="00452459"/>
    <w:rsid w:val="004529FE"/>
    <w:rsid w:val="00452F90"/>
    <w:rsid w:val="004548BA"/>
    <w:rsid w:val="0045523C"/>
    <w:rsid w:val="00455E5D"/>
    <w:rsid w:val="00455EC3"/>
    <w:rsid w:val="00456754"/>
    <w:rsid w:val="00456F85"/>
    <w:rsid w:val="0045735A"/>
    <w:rsid w:val="00457567"/>
    <w:rsid w:val="0046057D"/>
    <w:rsid w:val="00460BDA"/>
    <w:rsid w:val="0046134C"/>
    <w:rsid w:val="004614CD"/>
    <w:rsid w:val="0046198B"/>
    <w:rsid w:val="0046241C"/>
    <w:rsid w:val="00462C7B"/>
    <w:rsid w:val="00462F0C"/>
    <w:rsid w:val="00463146"/>
    <w:rsid w:val="004631F5"/>
    <w:rsid w:val="004634C1"/>
    <w:rsid w:val="00464659"/>
    <w:rsid w:val="00464765"/>
    <w:rsid w:val="00465A16"/>
    <w:rsid w:val="00465DBB"/>
    <w:rsid w:val="00465EDF"/>
    <w:rsid w:val="0046671D"/>
    <w:rsid w:val="004669E7"/>
    <w:rsid w:val="00466F4F"/>
    <w:rsid w:val="004672D9"/>
    <w:rsid w:val="00467C2A"/>
    <w:rsid w:val="004716DC"/>
    <w:rsid w:val="0047236C"/>
    <w:rsid w:val="004723A2"/>
    <w:rsid w:val="00472CCD"/>
    <w:rsid w:val="004737AF"/>
    <w:rsid w:val="004739CE"/>
    <w:rsid w:val="00474213"/>
    <w:rsid w:val="004744B2"/>
    <w:rsid w:val="004746B7"/>
    <w:rsid w:val="00474814"/>
    <w:rsid w:val="00474E04"/>
    <w:rsid w:val="004751A7"/>
    <w:rsid w:val="004754AE"/>
    <w:rsid w:val="00475A40"/>
    <w:rsid w:val="00475C4F"/>
    <w:rsid w:val="00475F8D"/>
    <w:rsid w:val="004760E5"/>
    <w:rsid w:val="004761C3"/>
    <w:rsid w:val="00476A6B"/>
    <w:rsid w:val="00476F51"/>
    <w:rsid w:val="004774B4"/>
    <w:rsid w:val="0047770C"/>
    <w:rsid w:val="00481A29"/>
    <w:rsid w:val="00481DB1"/>
    <w:rsid w:val="004825D5"/>
    <w:rsid w:val="00482FF9"/>
    <w:rsid w:val="0048322D"/>
    <w:rsid w:val="00483464"/>
    <w:rsid w:val="004835DB"/>
    <w:rsid w:val="00483A1B"/>
    <w:rsid w:val="00484867"/>
    <w:rsid w:val="004850D9"/>
    <w:rsid w:val="00485498"/>
    <w:rsid w:val="00485A84"/>
    <w:rsid w:val="00485B03"/>
    <w:rsid w:val="004866E6"/>
    <w:rsid w:val="0048701F"/>
    <w:rsid w:val="004873AF"/>
    <w:rsid w:val="00487581"/>
    <w:rsid w:val="00487672"/>
    <w:rsid w:val="00490A5F"/>
    <w:rsid w:val="00490BA6"/>
    <w:rsid w:val="00490E2E"/>
    <w:rsid w:val="00491207"/>
    <w:rsid w:val="00492288"/>
    <w:rsid w:val="0049236E"/>
    <w:rsid w:val="0049321D"/>
    <w:rsid w:val="00493DBD"/>
    <w:rsid w:val="00494BA2"/>
    <w:rsid w:val="00494C6D"/>
    <w:rsid w:val="00494E81"/>
    <w:rsid w:val="00495015"/>
    <w:rsid w:val="00495364"/>
    <w:rsid w:val="0049536C"/>
    <w:rsid w:val="00495553"/>
    <w:rsid w:val="0049669C"/>
    <w:rsid w:val="00497563"/>
    <w:rsid w:val="004A02F9"/>
    <w:rsid w:val="004A0538"/>
    <w:rsid w:val="004A0E79"/>
    <w:rsid w:val="004A0ECE"/>
    <w:rsid w:val="004A1098"/>
    <w:rsid w:val="004A1376"/>
    <w:rsid w:val="004A22D6"/>
    <w:rsid w:val="004A235C"/>
    <w:rsid w:val="004A256C"/>
    <w:rsid w:val="004A265F"/>
    <w:rsid w:val="004A2ACE"/>
    <w:rsid w:val="004A338F"/>
    <w:rsid w:val="004A3698"/>
    <w:rsid w:val="004A48FE"/>
    <w:rsid w:val="004A4A09"/>
    <w:rsid w:val="004A52EE"/>
    <w:rsid w:val="004A5372"/>
    <w:rsid w:val="004A5845"/>
    <w:rsid w:val="004A6A85"/>
    <w:rsid w:val="004A6B43"/>
    <w:rsid w:val="004A7BE0"/>
    <w:rsid w:val="004B023E"/>
    <w:rsid w:val="004B0F3B"/>
    <w:rsid w:val="004B13AB"/>
    <w:rsid w:val="004B175D"/>
    <w:rsid w:val="004B1EBA"/>
    <w:rsid w:val="004B2816"/>
    <w:rsid w:val="004B295C"/>
    <w:rsid w:val="004B35BD"/>
    <w:rsid w:val="004B4392"/>
    <w:rsid w:val="004B479A"/>
    <w:rsid w:val="004B4C64"/>
    <w:rsid w:val="004B50C0"/>
    <w:rsid w:val="004B5F79"/>
    <w:rsid w:val="004B6212"/>
    <w:rsid w:val="004B6670"/>
    <w:rsid w:val="004B71B3"/>
    <w:rsid w:val="004B7661"/>
    <w:rsid w:val="004C0BAB"/>
    <w:rsid w:val="004C0F9C"/>
    <w:rsid w:val="004C1189"/>
    <w:rsid w:val="004C2410"/>
    <w:rsid w:val="004C2C7D"/>
    <w:rsid w:val="004C2DDC"/>
    <w:rsid w:val="004C2EC9"/>
    <w:rsid w:val="004C36E9"/>
    <w:rsid w:val="004C42DD"/>
    <w:rsid w:val="004C467F"/>
    <w:rsid w:val="004C4721"/>
    <w:rsid w:val="004C49FC"/>
    <w:rsid w:val="004C4B25"/>
    <w:rsid w:val="004C4C6B"/>
    <w:rsid w:val="004C5D9E"/>
    <w:rsid w:val="004C6B2C"/>
    <w:rsid w:val="004C6C21"/>
    <w:rsid w:val="004C70DA"/>
    <w:rsid w:val="004C7454"/>
    <w:rsid w:val="004C7615"/>
    <w:rsid w:val="004C78EC"/>
    <w:rsid w:val="004C7A2D"/>
    <w:rsid w:val="004C7A43"/>
    <w:rsid w:val="004C7D59"/>
    <w:rsid w:val="004D0768"/>
    <w:rsid w:val="004D07BC"/>
    <w:rsid w:val="004D1055"/>
    <w:rsid w:val="004D176B"/>
    <w:rsid w:val="004D2AD2"/>
    <w:rsid w:val="004D31D3"/>
    <w:rsid w:val="004D4244"/>
    <w:rsid w:val="004D4258"/>
    <w:rsid w:val="004D4796"/>
    <w:rsid w:val="004D5C4B"/>
    <w:rsid w:val="004D5DB7"/>
    <w:rsid w:val="004D5F06"/>
    <w:rsid w:val="004D6F00"/>
    <w:rsid w:val="004E01BF"/>
    <w:rsid w:val="004E0AB8"/>
    <w:rsid w:val="004E13F4"/>
    <w:rsid w:val="004E1478"/>
    <w:rsid w:val="004E2259"/>
    <w:rsid w:val="004E23E1"/>
    <w:rsid w:val="004E2E99"/>
    <w:rsid w:val="004E3CAE"/>
    <w:rsid w:val="004E46F9"/>
    <w:rsid w:val="004E4CEF"/>
    <w:rsid w:val="004E4FBC"/>
    <w:rsid w:val="004E5CCB"/>
    <w:rsid w:val="004E5D58"/>
    <w:rsid w:val="004E6172"/>
    <w:rsid w:val="004E64BE"/>
    <w:rsid w:val="004E73D0"/>
    <w:rsid w:val="004E7C3F"/>
    <w:rsid w:val="004E7F3B"/>
    <w:rsid w:val="004F04B4"/>
    <w:rsid w:val="004F1036"/>
    <w:rsid w:val="004F12FB"/>
    <w:rsid w:val="004F13C3"/>
    <w:rsid w:val="004F1AEF"/>
    <w:rsid w:val="004F1E49"/>
    <w:rsid w:val="004F2029"/>
    <w:rsid w:val="004F2E48"/>
    <w:rsid w:val="004F2F88"/>
    <w:rsid w:val="004F313F"/>
    <w:rsid w:val="004F31B4"/>
    <w:rsid w:val="004F3980"/>
    <w:rsid w:val="004F3A81"/>
    <w:rsid w:val="004F43D5"/>
    <w:rsid w:val="004F4A58"/>
    <w:rsid w:val="004F4F64"/>
    <w:rsid w:val="004F520A"/>
    <w:rsid w:val="004F66BB"/>
    <w:rsid w:val="004F6B3D"/>
    <w:rsid w:val="004F6B46"/>
    <w:rsid w:val="004F6F10"/>
    <w:rsid w:val="004F7754"/>
    <w:rsid w:val="0050018F"/>
    <w:rsid w:val="005003EF"/>
    <w:rsid w:val="005016DF"/>
    <w:rsid w:val="00501B85"/>
    <w:rsid w:val="00501D39"/>
    <w:rsid w:val="00501E4E"/>
    <w:rsid w:val="005020BB"/>
    <w:rsid w:val="00502826"/>
    <w:rsid w:val="00502F58"/>
    <w:rsid w:val="00503107"/>
    <w:rsid w:val="00503DE6"/>
    <w:rsid w:val="0050401A"/>
    <w:rsid w:val="00504387"/>
    <w:rsid w:val="0050444C"/>
    <w:rsid w:val="00504CDD"/>
    <w:rsid w:val="00505CA6"/>
    <w:rsid w:val="0050665D"/>
    <w:rsid w:val="0050667C"/>
    <w:rsid w:val="00507587"/>
    <w:rsid w:val="00507D22"/>
    <w:rsid w:val="00510859"/>
    <w:rsid w:val="00510E52"/>
    <w:rsid w:val="00510EFB"/>
    <w:rsid w:val="005114A9"/>
    <w:rsid w:val="00511931"/>
    <w:rsid w:val="00512DA3"/>
    <w:rsid w:val="00513480"/>
    <w:rsid w:val="00513AE3"/>
    <w:rsid w:val="00513AF8"/>
    <w:rsid w:val="0051514F"/>
    <w:rsid w:val="00515B44"/>
    <w:rsid w:val="005160CB"/>
    <w:rsid w:val="005170C0"/>
    <w:rsid w:val="005171A5"/>
    <w:rsid w:val="005171D3"/>
    <w:rsid w:val="00517D1B"/>
    <w:rsid w:val="00517E0C"/>
    <w:rsid w:val="00520EB5"/>
    <w:rsid w:val="00520ED7"/>
    <w:rsid w:val="005227BD"/>
    <w:rsid w:val="00522B8B"/>
    <w:rsid w:val="00522BCD"/>
    <w:rsid w:val="005233F3"/>
    <w:rsid w:val="005242FF"/>
    <w:rsid w:val="00524A35"/>
    <w:rsid w:val="0052557B"/>
    <w:rsid w:val="00525895"/>
    <w:rsid w:val="00525C06"/>
    <w:rsid w:val="00526551"/>
    <w:rsid w:val="00526606"/>
    <w:rsid w:val="00527B71"/>
    <w:rsid w:val="00530071"/>
    <w:rsid w:val="00530393"/>
    <w:rsid w:val="00530435"/>
    <w:rsid w:val="005304B1"/>
    <w:rsid w:val="00531096"/>
    <w:rsid w:val="00531DFE"/>
    <w:rsid w:val="00533416"/>
    <w:rsid w:val="005340F4"/>
    <w:rsid w:val="005343F9"/>
    <w:rsid w:val="0053490A"/>
    <w:rsid w:val="0053506E"/>
    <w:rsid w:val="005350CF"/>
    <w:rsid w:val="005351B7"/>
    <w:rsid w:val="00535A67"/>
    <w:rsid w:val="005365D1"/>
    <w:rsid w:val="00536E64"/>
    <w:rsid w:val="00536F9D"/>
    <w:rsid w:val="00537BA4"/>
    <w:rsid w:val="0054101B"/>
    <w:rsid w:val="0054187A"/>
    <w:rsid w:val="00541CA0"/>
    <w:rsid w:val="00541DFA"/>
    <w:rsid w:val="00542393"/>
    <w:rsid w:val="00542BB5"/>
    <w:rsid w:val="00542D1A"/>
    <w:rsid w:val="00542D1C"/>
    <w:rsid w:val="00544733"/>
    <w:rsid w:val="00544909"/>
    <w:rsid w:val="00544B02"/>
    <w:rsid w:val="00544F39"/>
    <w:rsid w:val="005456D5"/>
    <w:rsid w:val="00545BA6"/>
    <w:rsid w:val="0054671C"/>
    <w:rsid w:val="005468E1"/>
    <w:rsid w:val="005468F6"/>
    <w:rsid w:val="00546F2B"/>
    <w:rsid w:val="005472F8"/>
    <w:rsid w:val="0055072F"/>
    <w:rsid w:val="0055094D"/>
    <w:rsid w:val="00550C75"/>
    <w:rsid w:val="00551057"/>
    <w:rsid w:val="005512FC"/>
    <w:rsid w:val="00551360"/>
    <w:rsid w:val="005516AB"/>
    <w:rsid w:val="00551D68"/>
    <w:rsid w:val="00552E30"/>
    <w:rsid w:val="00553A43"/>
    <w:rsid w:val="00553FEA"/>
    <w:rsid w:val="0055440A"/>
    <w:rsid w:val="0055459C"/>
    <w:rsid w:val="00554A1C"/>
    <w:rsid w:val="005563D3"/>
    <w:rsid w:val="00556BE0"/>
    <w:rsid w:val="00556CD3"/>
    <w:rsid w:val="00556E50"/>
    <w:rsid w:val="00557284"/>
    <w:rsid w:val="00557432"/>
    <w:rsid w:val="00560904"/>
    <w:rsid w:val="00560DF2"/>
    <w:rsid w:val="00560E2C"/>
    <w:rsid w:val="00560EB5"/>
    <w:rsid w:val="00561072"/>
    <w:rsid w:val="005617FC"/>
    <w:rsid w:val="0056327D"/>
    <w:rsid w:val="005636BF"/>
    <w:rsid w:val="00564EE3"/>
    <w:rsid w:val="00565B87"/>
    <w:rsid w:val="00565BFF"/>
    <w:rsid w:val="00566565"/>
    <w:rsid w:val="00566F37"/>
    <w:rsid w:val="00570489"/>
    <w:rsid w:val="0057055C"/>
    <w:rsid w:val="00571372"/>
    <w:rsid w:val="00571463"/>
    <w:rsid w:val="00571614"/>
    <w:rsid w:val="0057182A"/>
    <w:rsid w:val="00571BE3"/>
    <w:rsid w:val="0057202B"/>
    <w:rsid w:val="005720A8"/>
    <w:rsid w:val="005723FF"/>
    <w:rsid w:val="00572585"/>
    <w:rsid w:val="00573B01"/>
    <w:rsid w:val="00573F6B"/>
    <w:rsid w:val="00574602"/>
    <w:rsid w:val="00574950"/>
    <w:rsid w:val="00575326"/>
    <w:rsid w:val="0057549A"/>
    <w:rsid w:val="00575995"/>
    <w:rsid w:val="00575BBE"/>
    <w:rsid w:val="00576B16"/>
    <w:rsid w:val="00576DB2"/>
    <w:rsid w:val="0057729D"/>
    <w:rsid w:val="005773C1"/>
    <w:rsid w:val="00577AB0"/>
    <w:rsid w:val="0058012C"/>
    <w:rsid w:val="005801C5"/>
    <w:rsid w:val="005807AF"/>
    <w:rsid w:val="0058168A"/>
    <w:rsid w:val="0058258E"/>
    <w:rsid w:val="0058272E"/>
    <w:rsid w:val="00583576"/>
    <w:rsid w:val="00583CC2"/>
    <w:rsid w:val="005844AA"/>
    <w:rsid w:val="00584E16"/>
    <w:rsid w:val="005856E2"/>
    <w:rsid w:val="00585A86"/>
    <w:rsid w:val="00585C2F"/>
    <w:rsid w:val="00586270"/>
    <w:rsid w:val="00586874"/>
    <w:rsid w:val="005869CB"/>
    <w:rsid w:val="00586F00"/>
    <w:rsid w:val="00587356"/>
    <w:rsid w:val="005905E4"/>
    <w:rsid w:val="0059072F"/>
    <w:rsid w:val="00590774"/>
    <w:rsid w:val="00590D82"/>
    <w:rsid w:val="005914FA"/>
    <w:rsid w:val="00592166"/>
    <w:rsid w:val="00592683"/>
    <w:rsid w:val="005927B0"/>
    <w:rsid w:val="005929B7"/>
    <w:rsid w:val="00592EE0"/>
    <w:rsid w:val="0059370F"/>
    <w:rsid w:val="00593FA3"/>
    <w:rsid w:val="00593FCB"/>
    <w:rsid w:val="00594505"/>
    <w:rsid w:val="00594C16"/>
    <w:rsid w:val="00595242"/>
    <w:rsid w:val="00595716"/>
    <w:rsid w:val="00595B5C"/>
    <w:rsid w:val="00596048"/>
    <w:rsid w:val="005962CC"/>
    <w:rsid w:val="0059643E"/>
    <w:rsid w:val="005967F5"/>
    <w:rsid w:val="00596CB2"/>
    <w:rsid w:val="00596DB4"/>
    <w:rsid w:val="00596FC0"/>
    <w:rsid w:val="0059714E"/>
    <w:rsid w:val="0059791A"/>
    <w:rsid w:val="005A0A6C"/>
    <w:rsid w:val="005A12B6"/>
    <w:rsid w:val="005A1543"/>
    <w:rsid w:val="005A237C"/>
    <w:rsid w:val="005A2595"/>
    <w:rsid w:val="005A2645"/>
    <w:rsid w:val="005A2978"/>
    <w:rsid w:val="005A2A26"/>
    <w:rsid w:val="005A3032"/>
    <w:rsid w:val="005A42AF"/>
    <w:rsid w:val="005A432E"/>
    <w:rsid w:val="005A4D85"/>
    <w:rsid w:val="005A4E4D"/>
    <w:rsid w:val="005A65F4"/>
    <w:rsid w:val="005A6CBB"/>
    <w:rsid w:val="005A7178"/>
    <w:rsid w:val="005A75D4"/>
    <w:rsid w:val="005A7731"/>
    <w:rsid w:val="005A7AF4"/>
    <w:rsid w:val="005A7D4E"/>
    <w:rsid w:val="005A7F5B"/>
    <w:rsid w:val="005B08F2"/>
    <w:rsid w:val="005B1134"/>
    <w:rsid w:val="005B1561"/>
    <w:rsid w:val="005B19CE"/>
    <w:rsid w:val="005B1E0D"/>
    <w:rsid w:val="005B27C5"/>
    <w:rsid w:val="005B2B2A"/>
    <w:rsid w:val="005B2C0D"/>
    <w:rsid w:val="005B3DC2"/>
    <w:rsid w:val="005B412E"/>
    <w:rsid w:val="005B4274"/>
    <w:rsid w:val="005B4920"/>
    <w:rsid w:val="005B4B27"/>
    <w:rsid w:val="005B4C3D"/>
    <w:rsid w:val="005B55FF"/>
    <w:rsid w:val="005B5F6E"/>
    <w:rsid w:val="005B62C3"/>
    <w:rsid w:val="005B6526"/>
    <w:rsid w:val="005B73D3"/>
    <w:rsid w:val="005B73D4"/>
    <w:rsid w:val="005B7786"/>
    <w:rsid w:val="005B7E2F"/>
    <w:rsid w:val="005C1260"/>
    <w:rsid w:val="005C13D3"/>
    <w:rsid w:val="005C1668"/>
    <w:rsid w:val="005C1935"/>
    <w:rsid w:val="005C1F5C"/>
    <w:rsid w:val="005C308A"/>
    <w:rsid w:val="005C3431"/>
    <w:rsid w:val="005C345F"/>
    <w:rsid w:val="005C3CCC"/>
    <w:rsid w:val="005C3FAE"/>
    <w:rsid w:val="005C45E0"/>
    <w:rsid w:val="005C4BB6"/>
    <w:rsid w:val="005C4E71"/>
    <w:rsid w:val="005C536D"/>
    <w:rsid w:val="005C54E7"/>
    <w:rsid w:val="005C5F10"/>
    <w:rsid w:val="005C6180"/>
    <w:rsid w:val="005C63BA"/>
    <w:rsid w:val="005C64B5"/>
    <w:rsid w:val="005C69C8"/>
    <w:rsid w:val="005C74ED"/>
    <w:rsid w:val="005D0E77"/>
    <w:rsid w:val="005D1A24"/>
    <w:rsid w:val="005D2739"/>
    <w:rsid w:val="005D28D4"/>
    <w:rsid w:val="005D2D01"/>
    <w:rsid w:val="005D35B9"/>
    <w:rsid w:val="005D3C5F"/>
    <w:rsid w:val="005D3DAD"/>
    <w:rsid w:val="005D3E6C"/>
    <w:rsid w:val="005D4B36"/>
    <w:rsid w:val="005D53F4"/>
    <w:rsid w:val="005D5FA6"/>
    <w:rsid w:val="005D600B"/>
    <w:rsid w:val="005D606A"/>
    <w:rsid w:val="005D622F"/>
    <w:rsid w:val="005D6399"/>
    <w:rsid w:val="005D66A1"/>
    <w:rsid w:val="005E0510"/>
    <w:rsid w:val="005E0544"/>
    <w:rsid w:val="005E0572"/>
    <w:rsid w:val="005E0819"/>
    <w:rsid w:val="005E09B9"/>
    <w:rsid w:val="005E0CAB"/>
    <w:rsid w:val="005E1191"/>
    <w:rsid w:val="005E1208"/>
    <w:rsid w:val="005E1552"/>
    <w:rsid w:val="005E2A1E"/>
    <w:rsid w:val="005E3426"/>
    <w:rsid w:val="005E3648"/>
    <w:rsid w:val="005E3C28"/>
    <w:rsid w:val="005E3F2E"/>
    <w:rsid w:val="005E4024"/>
    <w:rsid w:val="005E411C"/>
    <w:rsid w:val="005E454A"/>
    <w:rsid w:val="005E4579"/>
    <w:rsid w:val="005E5085"/>
    <w:rsid w:val="005E5B0D"/>
    <w:rsid w:val="005E5D16"/>
    <w:rsid w:val="005E60C4"/>
    <w:rsid w:val="005E6860"/>
    <w:rsid w:val="005E694F"/>
    <w:rsid w:val="005E7383"/>
    <w:rsid w:val="005E7CEF"/>
    <w:rsid w:val="005F079A"/>
    <w:rsid w:val="005F11E6"/>
    <w:rsid w:val="005F1E7E"/>
    <w:rsid w:val="005F2525"/>
    <w:rsid w:val="005F36D5"/>
    <w:rsid w:val="005F4376"/>
    <w:rsid w:val="005F444E"/>
    <w:rsid w:val="005F48B0"/>
    <w:rsid w:val="005F4C9E"/>
    <w:rsid w:val="005F4CD4"/>
    <w:rsid w:val="005F4CF5"/>
    <w:rsid w:val="005F520A"/>
    <w:rsid w:val="005F5611"/>
    <w:rsid w:val="005F5DCF"/>
    <w:rsid w:val="005F60F9"/>
    <w:rsid w:val="005F6750"/>
    <w:rsid w:val="005F6D33"/>
    <w:rsid w:val="005F752C"/>
    <w:rsid w:val="005F7F91"/>
    <w:rsid w:val="006002B8"/>
    <w:rsid w:val="006008B7"/>
    <w:rsid w:val="00600B2A"/>
    <w:rsid w:val="006019B5"/>
    <w:rsid w:val="00602684"/>
    <w:rsid w:val="00602B15"/>
    <w:rsid w:val="006040AE"/>
    <w:rsid w:val="00604915"/>
    <w:rsid w:val="00604D07"/>
    <w:rsid w:val="00605024"/>
    <w:rsid w:val="00605346"/>
    <w:rsid w:val="0060555E"/>
    <w:rsid w:val="00605A24"/>
    <w:rsid w:val="0060692E"/>
    <w:rsid w:val="00606C0D"/>
    <w:rsid w:val="00606E9C"/>
    <w:rsid w:val="0060708A"/>
    <w:rsid w:val="00607394"/>
    <w:rsid w:val="0061010C"/>
    <w:rsid w:val="006115C4"/>
    <w:rsid w:val="006115D1"/>
    <w:rsid w:val="0061165C"/>
    <w:rsid w:val="00611A4B"/>
    <w:rsid w:val="00611ABE"/>
    <w:rsid w:val="00612591"/>
    <w:rsid w:val="00613162"/>
    <w:rsid w:val="00613EE6"/>
    <w:rsid w:val="006147F2"/>
    <w:rsid w:val="0061485A"/>
    <w:rsid w:val="006149E3"/>
    <w:rsid w:val="00614AFB"/>
    <w:rsid w:val="00614B6A"/>
    <w:rsid w:val="00614BF7"/>
    <w:rsid w:val="0061520D"/>
    <w:rsid w:val="00616BED"/>
    <w:rsid w:val="00617E8F"/>
    <w:rsid w:val="00620326"/>
    <w:rsid w:val="006204BE"/>
    <w:rsid w:val="0062069D"/>
    <w:rsid w:val="006207AC"/>
    <w:rsid w:val="006212FB"/>
    <w:rsid w:val="00621D0F"/>
    <w:rsid w:val="00622B84"/>
    <w:rsid w:val="00622C10"/>
    <w:rsid w:val="00622E40"/>
    <w:rsid w:val="00622EF7"/>
    <w:rsid w:val="006233E1"/>
    <w:rsid w:val="0062478F"/>
    <w:rsid w:val="00624A7D"/>
    <w:rsid w:val="00624B96"/>
    <w:rsid w:val="00625A9F"/>
    <w:rsid w:val="006264AD"/>
    <w:rsid w:val="0062656C"/>
    <w:rsid w:val="006266DD"/>
    <w:rsid w:val="00626A68"/>
    <w:rsid w:val="00626AF0"/>
    <w:rsid w:val="00630292"/>
    <w:rsid w:val="0063078B"/>
    <w:rsid w:val="006310A3"/>
    <w:rsid w:val="006314B3"/>
    <w:rsid w:val="0063152D"/>
    <w:rsid w:val="00631A80"/>
    <w:rsid w:val="0063273F"/>
    <w:rsid w:val="0063284B"/>
    <w:rsid w:val="006329AB"/>
    <w:rsid w:val="0063309D"/>
    <w:rsid w:val="00633799"/>
    <w:rsid w:val="006338E8"/>
    <w:rsid w:val="00633B57"/>
    <w:rsid w:val="0063463E"/>
    <w:rsid w:val="00634905"/>
    <w:rsid w:val="00634E08"/>
    <w:rsid w:val="00636712"/>
    <w:rsid w:val="00637AB2"/>
    <w:rsid w:val="00637B1E"/>
    <w:rsid w:val="006408CF"/>
    <w:rsid w:val="00640A7C"/>
    <w:rsid w:val="006419EE"/>
    <w:rsid w:val="0064244D"/>
    <w:rsid w:val="0064316D"/>
    <w:rsid w:val="0064356A"/>
    <w:rsid w:val="00643914"/>
    <w:rsid w:val="00643BE2"/>
    <w:rsid w:val="00644769"/>
    <w:rsid w:val="00644A1B"/>
    <w:rsid w:val="0064562F"/>
    <w:rsid w:val="006457F4"/>
    <w:rsid w:val="00646695"/>
    <w:rsid w:val="0064767F"/>
    <w:rsid w:val="006477AF"/>
    <w:rsid w:val="00647A5D"/>
    <w:rsid w:val="0065024B"/>
    <w:rsid w:val="006504B8"/>
    <w:rsid w:val="00650A38"/>
    <w:rsid w:val="0065228D"/>
    <w:rsid w:val="006524BE"/>
    <w:rsid w:val="00652DF2"/>
    <w:rsid w:val="00655757"/>
    <w:rsid w:val="00655906"/>
    <w:rsid w:val="00655DBB"/>
    <w:rsid w:val="00656D10"/>
    <w:rsid w:val="00657B1D"/>
    <w:rsid w:val="00657BD1"/>
    <w:rsid w:val="00660450"/>
    <w:rsid w:val="006618E9"/>
    <w:rsid w:val="006625BF"/>
    <w:rsid w:val="00662630"/>
    <w:rsid w:val="00662AC4"/>
    <w:rsid w:val="00662C23"/>
    <w:rsid w:val="00662F16"/>
    <w:rsid w:val="00663478"/>
    <w:rsid w:val="00663E15"/>
    <w:rsid w:val="006642A4"/>
    <w:rsid w:val="006642ED"/>
    <w:rsid w:val="006644A3"/>
    <w:rsid w:val="00664AE4"/>
    <w:rsid w:val="00664C0F"/>
    <w:rsid w:val="00664E70"/>
    <w:rsid w:val="00664FCF"/>
    <w:rsid w:val="00665387"/>
    <w:rsid w:val="006658E0"/>
    <w:rsid w:val="006666FA"/>
    <w:rsid w:val="0066673F"/>
    <w:rsid w:val="00667010"/>
    <w:rsid w:val="006670B7"/>
    <w:rsid w:val="0066778E"/>
    <w:rsid w:val="00667C7E"/>
    <w:rsid w:val="00670905"/>
    <w:rsid w:val="006722BA"/>
    <w:rsid w:val="00672F7B"/>
    <w:rsid w:val="00673309"/>
    <w:rsid w:val="0067350E"/>
    <w:rsid w:val="00673796"/>
    <w:rsid w:val="00674EB2"/>
    <w:rsid w:val="00675226"/>
    <w:rsid w:val="0067541D"/>
    <w:rsid w:val="00675EBF"/>
    <w:rsid w:val="006763D8"/>
    <w:rsid w:val="0067675D"/>
    <w:rsid w:val="00677C4F"/>
    <w:rsid w:val="00677CA3"/>
    <w:rsid w:val="00677F6C"/>
    <w:rsid w:val="00680294"/>
    <w:rsid w:val="006803A7"/>
    <w:rsid w:val="0068046A"/>
    <w:rsid w:val="00681233"/>
    <w:rsid w:val="0068136C"/>
    <w:rsid w:val="00682211"/>
    <w:rsid w:val="006824DB"/>
    <w:rsid w:val="006829F9"/>
    <w:rsid w:val="00682A4A"/>
    <w:rsid w:val="00682E70"/>
    <w:rsid w:val="006835CD"/>
    <w:rsid w:val="00683C48"/>
    <w:rsid w:val="00683CD6"/>
    <w:rsid w:val="00683DF5"/>
    <w:rsid w:val="00683ECF"/>
    <w:rsid w:val="006840DE"/>
    <w:rsid w:val="006843D9"/>
    <w:rsid w:val="00684BD3"/>
    <w:rsid w:val="00685CD8"/>
    <w:rsid w:val="006861BA"/>
    <w:rsid w:val="00686FA4"/>
    <w:rsid w:val="0068728A"/>
    <w:rsid w:val="006872BB"/>
    <w:rsid w:val="006874C6"/>
    <w:rsid w:val="00687574"/>
    <w:rsid w:val="00687B0D"/>
    <w:rsid w:val="00690517"/>
    <w:rsid w:val="0069136B"/>
    <w:rsid w:val="00691E74"/>
    <w:rsid w:val="00691E8D"/>
    <w:rsid w:val="006921EB"/>
    <w:rsid w:val="00692464"/>
    <w:rsid w:val="00693B00"/>
    <w:rsid w:val="00693B04"/>
    <w:rsid w:val="00693D32"/>
    <w:rsid w:val="00693E88"/>
    <w:rsid w:val="00694532"/>
    <w:rsid w:val="006949CE"/>
    <w:rsid w:val="00695100"/>
    <w:rsid w:val="00695AC1"/>
    <w:rsid w:val="00695D39"/>
    <w:rsid w:val="00696006"/>
    <w:rsid w:val="00696CC7"/>
    <w:rsid w:val="00696CEE"/>
    <w:rsid w:val="00697A4C"/>
    <w:rsid w:val="00697ACA"/>
    <w:rsid w:val="006A03E9"/>
    <w:rsid w:val="006A063A"/>
    <w:rsid w:val="006A0ED9"/>
    <w:rsid w:val="006A10AF"/>
    <w:rsid w:val="006A17D9"/>
    <w:rsid w:val="006A1B70"/>
    <w:rsid w:val="006A1F37"/>
    <w:rsid w:val="006A20CA"/>
    <w:rsid w:val="006A26DD"/>
    <w:rsid w:val="006A37B0"/>
    <w:rsid w:val="006A37F8"/>
    <w:rsid w:val="006A3C93"/>
    <w:rsid w:val="006A40CE"/>
    <w:rsid w:val="006A47B8"/>
    <w:rsid w:val="006A4B94"/>
    <w:rsid w:val="006A4BCB"/>
    <w:rsid w:val="006A4E68"/>
    <w:rsid w:val="006A53DA"/>
    <w:rsid w:val="006A586F"/>
    <w:rsid w:val="006A5930"/>
    <w:rsid w:val="006A5EAC"/>
    <w:rsid w:val="006A60F7"/>
    <w:rsid w:val="006A63D9"/>
    <w:rsid w:val="006A681D"/>
    <w:rsid w:val="006A6CF9"/>
    <w:rsid w:val="006A6D03"/>
    <w:rsid w:val="006A7948"/>
    <w:rsid w:val="006A799D"/>
    <w:rsid w:val="006A7F20"/>
    <w:rsid w:val="006B0041"/>
    <w:rsid w:val="006B0885"/>
    <w:rsid w:val="006B1203"/>
    <w:rsid w:val="006B130F"/>
    <w:rsid w:val="006B1366"/>
    <w:rsid w:val="006B1600"/>
    <w:rsid w:val="006B1E88"/>
    <w:rsid w:val="006B2A22"/>
    <w:rsid w:val="006B2D8F"/>
    <w:rsid w:val="006B3674"/>
    <w:rsid w:val="006B3680"/>
    <w:rsid w:val="006B3D4F"/>
    <w:rsid w:val="006B40BC"/>
    <w:rsid w:val="006B40F4"/>
    <w:rsid w:val="006B45FB"/>
    <w:rsid w:val="006B4751"/>
    <w:rsid w:val="006B4FEA"/>
    <w:rsid w:val="006B676F"/>
    <w:rsid w:val="006B6B49"/>
    <w:rsid w:val="006B6DC0"/>
    <w:rsid w:val="006B6DD9"/>
    <w:rsid w:val="006B6DF3"/>
    <w:rsid w:val="006B7512"/>
    <w:rsid w:val="006B7ABA"/>
    <w:rsid w:val="006B7C35"/>
    <w:rsid w:val="006B7EBE"/>
    <w:rsid w:val="006C0CAC"/>
    <w:rsid w:val="006C189A"/>
    <w:rsid w:val="006C19DA"/>
    <w:rsid w:val="006C26F0"/>
    <w:rsid w:val="006C3369"/>
    <w:rsid w:val="006C3A8D"/>
    <w:rsid w:val="006C3B88"/>
    <w:rsid w:val="006C41E6"/>
    <w:rsid w:val="006C4A5B"/>
    <w:rsid w:val="006C5F93"/>
    <w:rsid w:val="006C615F"/>
    <w:rsid w:val="006C63F0"/>
    <w:rsid w:val="006C6CFC"/>
    <w:rsid w:val="006C7595"/>
    <w:rsid w:val="006C7885"/>
    <w:rsid w:val="006C7BF6"/>
    <w:rsid w:val="006C7D10"/>
    <w:rsid w:val="006D021D"/>
    <w:rsid w:val="006D025D"/>
    <w:rsid w:val="006D0319"/>
    <w:rsid w:val="006D2AB0"/>
    <w:rsid w:val="006D2C6C"/>
    <w:rsid w:val="006D360C"/>
    <w:rsid w:val="006D3E2D"/>
    <w:rsid w:val="006D4BE8"/>
    <w:rsid w:val="006D4C05"/>
    <w:rsid w:val="006D513B"/>
    <w:rsid w:val="006D515A"/>
    <w:rsid w:val="006D589E"/>
    <w:rsid w:val="006D5912"/>
    <w:rsid w:val="006D5B64"/>
    <w:rsid w:val="006D5E01"/>
    <w:rsid w:val="006D6C08"/>
    <w:rsid w:val="006D7259"/>
    <w:rsid w:val="006D7314"/>
    <w:rsid w:val="006D75ED"/>
    <w:rsid w:val="006E051A"/>
    <w:rsid w:val="006E09B5"/>
    <w:rsid w:val="006E0ED6"/>
    <w:rsid w:val="006E12E7"/>
    <w:rsid w:val="006E1473"/>
    <w:rsid w:val="006E1CAD"/>
    <w:rsid w:val="006E1D47"/>
    <w:rsid w:val="006E1E97"/>
    <w:rsid w:val="006E2778"/>
    <w:rsid w:val="006E2E72"/>
    <w:rsid w:val="006E337B"/>
    <w:rsid w:val="006E3E49"/>
    <w:rsid w:val="006E3F48"/>
    <w:rsid w:val="006E6881"/>
    <w:rsid w:val="006E740A"/>
    <w:rsid w:val="006E7DAA"/>
    <w:rsid w:val="006E7F68"/>
    <w:rsid w:val="006F046B"/>
    <w:rsid w:val="006F07D1"/>
    <w:rsid w:val="006F15FD"/>
    <w:rsid w:val="006F16D7"/>
    <w:rsid w:val="006F1983"/>
    <w:rsid w:val="006F1D37"/>
    <w:rsid w:val="006F1EEA"/>
    <w:rsid w:val="006F24EA"/>
    <w:rsid w:val="006F31E1"/>
    <w:rsid w:val="006F34EA"/>
    <w:rsid w:val="006F3AB2"/>
    <w:rsid w:val="006F3D9A"/>
    <w:rsid w:val="006F492A"/>
    <w:rsid w:val="006F5186"/>
    <w:rsid w:val="006F5B1A"/>
    <w:rsid w:val="006F64B7"/>
    <w:rsid w:val="006F651C"/>
    <w:rsid w:val="006F6C87"/>
    <w:rsid w:val="006F6F67"/>
    <w:rsid w:val="006F7820"/>
    <w:rsid w:val="006F7E02"/>
    <w:rsid w:val="00700800"/>
    <w:rsid w:val="00700856"/>
    <w:rsid w:val="00701974"/>
    <w:rsid w:val="00701995"/>
    <w:rsid w:val="00701D62"/>
    <w:rsid w:val="0070351A"/>
    <w:rsid w:val="007039B2"/>
    <w:rsid w:val="00703A2C"/>
    <w:rsid w:val="007040FD"/>
    <w:rsid w:val="0070451E"/>
    <w:rsid w:val="0070653A"/>
    <w:rsid w:val="0070687D"/>
    <w:rsid w:val="00707267"/>
    <w:rsid w:val="0070749F"/>
    <w:rsid w:val="007075A0"/>
    <w:rsid w:val="007102A7"/>
    <w:rsid w:val="00710B7F"/>
    <w:rsid w:val="007113A2"/>
    <w:rsid w:val="0071148D"/>
    <w:rsid w:val="00711A6E"/>
    <w:rsid w:val="00711AEA"/>
    <w:rsid w:val="00711B1B"/>
    <w:rsid w:val="0071229F"/>
    <w:rsid w:val="007127B5"/>
    <w:rsid w:val="00712D39"/>
    <w:rsid w:val="00713207"/>
    <w:rsid w:val="00713935"/>
    <w:rsid w:val="00713C7C"/>
    <w:rsid w:val="00714A02"/>
    <w:rsid w:val="00714A2B"/>
    <w:rsid w:val="00714C01"/>
    <w:rsid w:val="00714DBF"/>
    <w:rsid w:val="00714E11"/>
    <w:rsid w:val="00714F2C"/>
    <w:rsid w:val="00714F62"/>
    <w:rsid w:val="007154B8"/>
    <w:rsid w:val="00715597"/>
    <w:rsid w:val="00715708"/>
    <w:rsid w:val="00720056"/>
    <w:rsid w:val="00720678"/>
    <w:rsid w:val="00720711"/>
    <w:rsid w:val="00720DD7"/>
    <w:rsid w:val="00720FFF"/>
    <w:rsid w:val="0072188C"/>
    <w:rsid w:val="00721F51"/>
    <w:rsid w:val="00722D6A"/>
    <w:rsid w:val="00723170"/>
    <w:rsid w:val="0072355B"/>
    <w:rsid w:val="007235E9"/>
    <w:rsid w:val="007236B9"/>
    <w:rsid w:val="00723F0B"/>
    <w:rsid w:val="0072400D"/>
    <w:rsid w:val="00724108"/>
    <w:rsid w:val="00724833"/>
    <w:rsid w:val="0072546C"/>
    <w:rsid w:val="007256CE"/>
    <w:rsid w:val="0072576D"/>
    <w:rsid w:val="00725C97"/>
    <w:rsid w:val="00726069"/>
    <w:rsid w:val="007260B9"/>
    <w:rsid w:val="0072637E"/>
    <w:rsid w:val="00726872"/>
    <w:rsid w:val="00726B0D"/>
    <w:rsid w:val="007270EF"/>
    <w:rsid w:val="00727224"/>
    <w:rsid w:val="00727375"/>
    <w:rsid w:val="007273D0"/>
    <w:rsid w:val="00727E42"/>
    <w:rsid w:val="007311EA"/>
    <w:rsid w:val="00731657"/>
    <w:rsid w:val="00731EDF"/>
    <w:rsid w:val="00732080"/>
    <w:rsid w:val="0073238B"/>
    <w:rsid w:val="00732ABE"/>
    <w:rsid w:val="007332FF"/>
    <w:rsid w:val="007334A5"/>
    <w:rsid w:val="00733850"/>
    <w:rsid w:val="0073388D"/>
    <w:rsid w:val="00734F83"/>
    <w:rsid w:val="0073539C"/>
    <w:rsid w:val="007359AB"/>
    <w:rsid w:val="00736878"/>
    <w:rsid w:val="00736A23"/>
    <w:rsid w:val="00736A2B"/>
    <w:rsid w:val="007379D4"/>
    <w:rsid w:val="007406D6"/>
    <w:rsid w:val="007408A8"/>
    <w:rsid w:val="00740A62"/>
    <w:rsid w:val="00740EC8"/>
    <w:rsid w:val="00741044"/>
    <w:rsid w:val="00741752"/>
    <w:rsid w:val="007418C4"/>
    <w:rsid w:val="00742017"/>
    <w:rsid w:val="0074259B"/>
    <w:rsid w:val="00742770"/>
    <w:rsid w:val="0074303C"/>
    <w:rsid w:val="00743B56"/>
    <w:rsid w:val="007440E4"/>
    <w:rsid w:val="007441BE"/>
    <w:rsid w:val="0074464D"/>
    <w:rsid w:val="00744FD0"/>
    <w:rsid w:val="00745311"/>
    <w:rsid w:val="00746147"/>
    <w:rsid w:val="00746267"/>
    <w:rsid w:val="007463BA"/>
    <w:rsid w:val="00747417"/>
    <w:rsid w:val="0074770B"/>
    <w:rsid w:val="00750F77"/>
    <w:rsid w:val="007511A2"/>
    <w:rsid w:val="00751C6C"/>
    <w:rsid w:val="00751F91"/>
    <w:rsid w:val="00752153"/>
    <w:rsid w:val="007522EB"/>
    <w:rsid w:val="0075282B"/>
    <w:rsid w:val="0075283E"/>
    <w:rsid w:val="00752CFC"/>
    <w:rsid w:val="00752D43"/>
    <w:rsid w:val="00753862"/>
    <w:rsid w:val="00753CC9"/>
    <w:rsid w:val="00753DC0"/>
    <w:rsid w:val="00755478"/>
    <w:rsid w:val="00755968"/>
    <w:rsid w:val="00755B56"/>
    <w:rsid w:val="00755C8A"/>
    <w:rsid w:val="00755D7B"/>
    <w:rsid w:val="00755F71"/>
    <w:rsid w:val="007578C0"/>
    <w:rsid w:val="00760A8B"/>
    <w:rsid w:val="00760F66"/>
    <w:rsid w:val="00761263"/>
    <w:rsid w:val="0076155A"/>
    <w:rsid w:val="00761AF6"/>
    <w:rsid w:val="007625DE"/>
    <w:rsid w:val="00762A8E"/>
    <w:rsid w:val="00762B84"/>
    <w:rsid w:val="007635EF"/>
    <w:rsid w:val="00763B8C"/>
    <w:rsid w:val="00763F47"/>
    <w:rsid w:val="007645E7"/>
    <w:rsid w:val="007647AC"/>
    <w:rsid w:val="00764B37"/>
    <w:rsid w:val="00765F5A"/>
    <w:rsid w:val="00766004"/>
    <w:rsid w:val="0076601F"/>
    <w:rsid w:val="007675EE"/>
    <w:rsid w:val="00767A76"/>
    <w:rsid w:val="00767C63"/>
    <w:rsid w:val="00770B84"/>
    <w:rsid w:val="00770C66"/>
    <w:rsid w:val="007712FA"/>
    <w:rsid w:val="00771A2A"/>
    <w:rsid w:val="00771FF0"/>
    <w:rsid w:val="00772B78"/>
    <w:rsid w:val="00772C4C"/>
    <w:rsid w:val="007731A8"/>
    <w:rsid w:val="00774402"/>
    <w:rsid w:val="0077479A"/>
    <w:rsid w:val="007750C3"/>
    <w:rsid w:val="007751B4"/>
    <w:rsid w:val="00775827"/>
    <w:rsid w:val="00776705"/>
    <w:rsid w:val="00776821"/>
    <w:rsid w:val="00776D5E"/>
    <w:rsid w:val="007773A5"/>
    <w:rsid w:val="00777729"/>
    <w:rsid w:val="00777921"/>
    <w:rsid w:val="00777CBE"/>
    <w:rsid w:val="00780721"/>
    <w:rsid w:val="00781481"/>
    <w:rsid w:val="0078196D"/>
    <w:rsid w:val="00781E2A"/>
    <w:rsid w:val="00782489"/>
    <w:rsid w:val="00783FEE"/>
    <w:rsid w:val="0078456B"/>
    <w:rsid w:val="00784876"/>
    <w:rsid w:val="00784E29"/>
    <w:rsid w:val="00784EAC"/>
    <w:rsid w:val="00785A33"/>
    <w:rsid w:val="00785F1F"/>
    <w:rsid w:val="0078657C"/>
    <w:rsid w:val="0078686A"/>
    <w:rsid w:val="00786A45"/>
    <w:rsid w:val="00786B4E"/>
    <w:rsid w:val="007873B6"/>
    <w:rsid w:val="00790DEE"/>
    <w:rsid w:val="00791A33"/>
    <w:rsid w:val="00791BAC"/>
    <w:rsid w:val="00792613"/>
    <w:rsid w:val="00792971"/>
    <w:rsid w:val="007931E6"/>
    <w:rsid w:val="007947DE"/>
    <w:rsid w:val="0079514C"/>
    <w:rsid w:val="007952F9"/>
    <w:rsid w:val="0079607C"/>
    <w:rsid w:val="00796A04"/>
    <w:rsid w:val="0079719A"/>
    <w:rsid w:val="00797627"/>
    <w:rsid w:val="0079769A"/>
    <w:rsid w:val="007977ED"/>
    <w:rsid w:val="00797D82"/>
    <w:rsid w:val="007A0E54"/>
    <w:rsid w:val="007A358B"/>
    <w:rsid w:val="007A3B1F"/>
    <w:rsid w:val="007A45AE"/>
    <w:rsid w:val="007A51FE"/>
    <w:rsid w:val="007A5456"/>
    <w:rsid w:val="007A56DC"/>
    <w:rsid w:val="007A67FD"/>
    <w:rsid w:val="007A69EA"/>
    <w:rsid w:val="007A6C27"/>
    <w:rsid w:val="007A6CCE"/>
    <w:rsid w:val="007A7019"/>
    <w:rsid w:val="007A7585"/>
    <w:rsid w:val="007A7D23"/>
    <w:rsid w:val="007B018B"/>
    <w:rsid w:val="007B01E9"/>
    <w:rsid w:val="007B208B"/>
    <w:rsid w:val="007B2E07"/>
    <w:rsid w:val="007B3A53"/>
    <w:rsid w:val="007B3C0F"/>
    <w:rsid w:val="007B44BD"/>
    <w:rsid w:val="007B495F"/>
    <w:rsid w:val="007B4D60"/>
    <w:rsid w:val="007B5498"/>
    <w:rsid w:val="007B6CEE"/>
    <w:rsid w:val="007C00D8"/>
    <w:rsid w:val="007C1F6A"/>
    <w:rsid w:val="007C359D"/>
    <w:rsid w:val="007C3734"/>
    <w:rsid w:val="007C4006"/>
    <w:rsid w:val="007C437B"/>
    <w:rsid w:val="007C4BE2"/>
    <w:rsid w:val="007C4F10"/>
    <w:rsid w:val="007C52A7"/>
    <w:rsid w:val="007C5B83"/>
    <w:rsid w:val="007C6611"/>
    <w:rsid w:val="007C69EB"/>
    <w:rsid w:val="007C6BAB"/>
    <w:rsid w:val="007C6F27"/>
    <w:rsid w:val="007D055B"/>
    <w:rsid w:val="007D06B2"/>
    <w:rsid w:val="007D0A74"/>
    <w:rsid w:val="007D0DAD"/>
    <w:rsid w:val="007D0FC0"/>
    <w:rsid w:val="007D1B4E"/>
    <w:rsid w:val="007D28A6"/>
    <w:rsid w:val="007D2C45"/>
    <w:rsid w:val="007D3964"/>
    <w:rsid w:val="007D39A5"/>
    <w:rsid w:val="007D3CDD"/>
    <w:rsid w:val="007D534A"/>
    <w:rsid w:val="007D5CD5"/>
    <w:rsid w:val="007D6E2B"/>
    <w:rsid w:val="007D73BE"/>
    <w:rsid w:val="007D74E0"/>
    <w:rsid w:val="007D74E5"/>
    <w:rsid w:val="007D756B"/>
    <w:rsid w:val="007D7EAD"/>
    <w:rsid w:val="007D7EBC"/>
    <w:rsid w:val="007E006E"/>
    <w:rsid w:val="007E0262"/>
    <w:rsid w:val="007E07B0"/>
    <w:rsid w:val="007E14FA"/>
    <w:rsid w:val="007E152C"/>
    <w:rsid w:val="007E1EF1"/>
    <w:rsid w:val="007E3185"/>
    <w:rsid w:val="007E3286"/>
    <w:rsid w:val="007E418E"/>
    <w:rsid w:val="007E58C5"/>
    <w:rsid w:val="007E643F"/>
    <w:rsid w:val="007E6CA8"/>
    <w:rsid w:val="007E6F70"/>
    <w:rsid w:val="007F0D9B"/>
    <w:rsid w:val="007F0FCB"/>
    <w:rsid w:val="007F1614"/>
    <w:rsid w:val="007F1BC2"/>
    <w:rsid w:val="007F1D56"/>
    <w:rsid w:val="007F1FA7"/>
    <w:rsid w:val="007F286E"/>
    <w:rsid w:val="007F2BA2"/>
    <w:rsid w:val="007F31D9"/>
    <w:rsid w:val="007F52CE"/>
    <w:rsid w:val="007F53A0"/>
    <w:rsid w:val="007F56BC"/>
    <w:rsid w:val="007F65AA"/>
    <w:rsid w:val="007F6860"/>
    <w:rsid w:val="007F69FD"/>
    <w:rsid w:val="007F7421"/>
    <w:rsid w:val="007F7968"/>
    <w:rsid w:val="007F7BFA"/>
    <w:rsid w:val="00800025"/>
    <w:rsid w:val="00800083"/>
    <w:rsid w:val="00800947"/>
    <w:rsid w:val="00800C35"/>
    <w:rsid w:val="00800CB2"/>
    <w:rsid w:val="00800DC7"/>
    <w:rsid w:val="00801DD6"/>
    <w:rsid w:val="00802346"/>
    <w:rsid w:val="00802984"/>
    <w:rsid w:val="00803118"/>
    <w:rsid w:val="00803E45"/>
    <w:rsid w:val="00805A5B"/>
    <w:rsid w:val="00806063"/>
    <w:rsid w:val="0080647A"/>
    <w:rsid w:val="00806631"/>
    <w:rsid w:val="00806823"/>
    <w:rsid w:val="008068F0"/>
    <w:rsid w:val="00807910"/>
    <w:rsid w:val="00810393"/>
    <w:rsid w:val="008107EF"/>
    <w:rsid w:val="00810D23"/>
    <w:rsid w:val="00811005"/>
    <w:rsid w:val="008118C1"/>
    <w:rsid w:val="00811D26"/>
    <w:rsid w:val="00812588"/>
    <w:rsid w:val="00812EB6"/>
    <w:rsid w:val="0081305A"/>
    <w:rsid w:val="008137E3"/>
    <w:rsid w:val="008140F3"/>
    <w:rsid w:val="00814858"/>
    <w:rsid w:val="008150EE"/>
    <w:rsid w:val="00815507"/>
    <w:rsid w:val="00815BD4"/>
    <w:rsid w:val="0081669D"/>
    <w:rsid w:val="008166C6"/>
    <w:rsid w:val="0081672B"/>
    <w:rsid w:val="00816A84"/>
    <w:rsid w:val="00816CA1"/>
    <w:rsid w:val="00816D6D"/>
    <w:rsid w:val="0081763D"/>
    <w:rsid w:val="00817715"/>
    <w:rsid w:val="00817E44"/>
    <w:rsid w:val="008203DD"/>
    <w:rsid w:val="008208F8"/>
    <w:rsid w:val="008211A9"/>
    <w:rsid w:val="00821316"/>
    <w:rsid w:val="00821461"/>
    <w:rsid w:val="00821D36"/>
    <w:rsid w:val="008229A9"/>
    <w:rsid w:val="008229C6"/>
    <w:rsid w:val="00822A17"/>
    <w:rsid w:val="00822CBC"/>
    <w:rsid w:val="0082367C"/>
    <w:rsid w:val="00823BBF"/>
    <w:rsid w:val="00823E3B"/>
    <w:rsid w:val="008240A2"/>
    <w:rsid w:val="008240EB"/>
    <w:rsid w:val="00824715"/>
    <w:rsid w:val="00824A2A"/>
    <w:rsid w:val="0082502A"/>
    <w:rsid w:val="008250C6"/>
    <w:rsid w:val="00825195"/>
    <w:rsid w:val="00825CFC"/>
    <w:rsid w:val="008261EE"/>
    <w:rsid w:val="00826A28"/>
    <w:rsid w:val="00826EAC"/>
    <w:rsid w:val="0082749C"/>
    <w:rsid w:val="00827561"/>
    <w:rsid w:val="00827589"/>
    <w:rsid w:val="00827DC3"/>
    <w:rsid w:val="00827EE6"/>
    <w:rsid w:val="00830216"/>
    <w:rsid w:val="00830F1F"/>
    <w:rsid w:val="00831437"/>
    <w:rsid w:val="0083170D"/>
    <w:rsid w:val="00831B1D"/>
    <w:rsid w:val="00831DC5"/>
    <w:rsid w:val="00831F56"/>
    <w:rsid w:val="00832033"/>
    <w:rsid w:val="00832A62"/>
    <w:rsid w:val="00834A86"/>
    <w:rsid w:val="00835A49"/>
    <w:rsid w:val="00835CA9"/>
    <w:rsid w:val="00835EC9"/>
    <w:rsid w:val="0083610D"/>
    <w:rsid w:val="00836178"/>
    <w:rsid w:val="008362AD"/>
    <w:rsid w:val="008363C9"/>
    <w:rsid w:val="008365D5"/>
    <w:rsid w:val="008366DE"/>
    <w:rsid w:val="00836940"/>
    <w:rsid w:val="00836EC3"/>
    <w:rsid w:val="008371B9"/>
    <w:rsid w:val="008401F5"/>
    <w:rsid w:val="008404AD"/>
    <w:rsid w:val="008404B8"/>
    <w:rsid w:val="00840597"/>
    <w:rsid w:val="00840619"/>
    <w:rsid w:val="00840802"/>
    <w:rsid w:val="0084080D"/>
    <w:rsid w:val="00840EA6"/>
    <w:rsid w:val="00841007"/>
    <w:rsid w:val="00842A7E"/>
    <w:rsid w:val="00842A8C"/>
    <w:rsid w:val="00842BF4"/>
    <w:rsid w:val="0084323C"/>
    <w:rsid w:val="00843344"/>
    <w:rsid w:val="00843BBE"/>
    <w:rsid w:val="00843E7D"/>
    <w:rsid w:val="00845787"/>
    <w:rsid w:val="0084614D"/>
    <w:rsid w:val="008465FF"/>
    <w:rsid w:val="00846B82"/>
    <w:rsid w:val="00846D88"/>
    <w:rsid w:val="00846EF1"/>
    <w:rsid w:val="00846F4A"/>
    <w:rsid w:val="008479B1"/>
    <w:rsid w:val="00847CBA"/>
    <w:rsid w:val="00847E84"/>
    <w:rsid w:val="008505BB"/>
    <w:rsid w:val="00850D23"/>
    <w:rsid w:val="00850D67"/>
    <w:rsid w:val="00851068"/>
    <w:rsid w:val="008516A7"/>
    <w:rsid w:val="00851B4B"/>
    <w:rsid w:val="00852031"/>
    <w:rsid w:val="008524C6"/>
    <w:rsid w:val="008527ED"/>
    <w:rsid w:val="00852FFD"/>
    <w:rsid w:val="00853731"/>
    <w:rsid w:val="00853A84"/>
    <w:rsid w:val="00853C47"/>
    <w:rsid w:val="00853E59"/>
    <w:rsid w:val="00853E78"/>
    <w:rsid w:val="00854C75"/>
    <w:rsid w:val="00854D5E"/>
    <w:rsid w:val="0085567E"/>
    <w:rsid w:val="00855EE9"/>
    <w:rsid w:val="00856AD3"/>
    <w:rsid w:val="00856D74"/>
    <w:rsid w:val="00857CC9"/>
    <w:rsid w:val="008604F7"/>
    <w:rsid w:val="008612CE"/>
    <w:rsid w:val="00861918"/>
    <w:rsid w:val="00861D13"/>
    <w:rsid w:val="00861DE5"/>
    <w:rsid w:val="00861E89"/>
    <w:rsid w:val="00861F94"/>
    <w:rsid w:val="00862018"/>
    <w:rsid w:val="008622B7"/>
    <w:rsid w:val="008626B8"/>
    <w:rsid w:val="00862C7E"/>
    <w:rsid w:val="00862E01"/>
    <w:rsid w:val="008636B5"/>
    <w:rsid w:val="00863981"/>
    <w:rsid w:val="00863A50"/>
    <w:rsid w:val="008643C9"/>
    <w:rsid w:val="00864702"/>
    <w:rsid w:val="00864779"/>
    <w:rsid w:val="0086478B"/>
    <w:rsid w:val="008649AD"/>
    <w:rsid w:val="00864A4C"/>
    <w:rsid w:val="00864E32"/>
    <w:rsid w:val="00866F7E"/>
    <w:rsid w:val="00867E7F"/>
    <w:rsid w:val="00871A80"/>
    <w:rsid w:val="00871C0C"/>
    <w:rsid w:val="00872BE3"/>
    <w:rsid w:val="00872C37"/>
    <w:rsid w:val="00872DD4"/>
    <w:rsid w:val="00873790"/>
    <w:rsid w:val="00874257"/>
    <w:rsid w:val="00874836"/>
    <w:rsid w:val="008754ED"/>
    <w:rsid w:val="00875ADD"/>
    <w:rsid w:val="0087653C"/>
    <w:rsid w:val="008766DA"/>
    <w:rsid w:val="008767A0"/>
    <w:rsid w:val="00876C3C"/>
    <w:rsid w:val="008771D4"/>
    <w:rsid w:val="0087756E"/>
    <w:rsid w:val="0088057F"/>
    <w:rsid w:val="008807E3"/>
    <w:rsid w:val="008809D1"/>
    <w:rsid w:val="00881D66"/>
    <w:rsid w:val="00881DD8"/>
    <w:rsid w:val="00882482"/>
    <w:rsid w:val="00882A82"/>
    <w:rsid w:val="00882FFE"/>
    <w:rsid w:val="00883281"/>
    <w:rsid w:val="008840D2"/>
    <w:rsid w:val="0088439D"/>
    <w:rsid w:val="008849D8"/>
    <w:rsid w:val="00884E14"/>
    <w:rsid w:val="008851C3"/>
    <w:rsid w:val="0088530F"/>
    <w:rsid w:val="008860FE"/>
    <w:rsid w:val="00886275"/>
    <w:rsid w:val="00886ACB"/>
    <w:rsid w:val="00886CF6"/>
    <w:rsid w:val="008871E7"/>
    <w:rsid w:val="0089058E"/>
    <w:rsid w:val="0089093C"/>
    <w:rsid w:val="008909EA"/>
    <w:rsid w:val="00890F73"/>
    <w:rsid w:val="00891705"/>
    <w:rsid w:val="0089179B"/>
    <w:rsid w:val="00891A68"/>
    <w:rsid w:val="00892295"/>
    <w:rsid w:val="00892C5D"/>
    <w:rsid w:val="00892D31"/>
    <w:rsid w:val="00893370"/>
    <w:rsid w:val="0089340D"/>
    <w:rsid w:val="00893F2E"/>
    <w:rsid w:val="008941F7"/>
    <w:rsid w:val="00894EA1"/>
    <w:rsid w:val="008958DD"/>
    <w:rsid w:val="00897554"/>
    <w:rsid w:val="008977E7"/>
    <w:rsid w:val="008979AB"/>
    <w:rsid w:val="008A053A"/>
    <w:rsid w:val="008A0B1A"/>
    <w:rsid w:val="008A0FC6"/>
    <w:rsid w:val="008A1BF4"/>
    <w:rsid w:val="008A1D0D"/>
    <w:rsid w:val="008A1DF9"/>
    <w:rsid w:val="008A3882"/>
    <w:rsid w:val="008A3D55"/>
    <w:rsid w:val="008A4D19"/>
    <w:rsid w:val="008A50C9"/>
    <w:rsid w:val="008A5207"/>
    <w:rsid w:val="008A5C42"/>
    <w:rsid w:val="008A750F"/>
    <w:rsid w:val="008A7B48"/>
    <w:rsid w:val="008A7B63"/>
    <w:rsid w:val="008A7BB6"/>
    <w:rsid w:val="008A7D20"/>
    <w:rsid w:val="008A7EE3"/>
    <w:rsid w:val="008B00E8"/>
    <w:rsid w:val="008B01C2"/>
    <w:rsid w:val="008B05C0"/>
    <w:rsid w:val="008B175C"/>
    <w:rsid w:val="008B1843"/>
    <w:rsid w:val="008B1A9B"/>
    <w:rsid w:val="008B2447"/>
    <w:rsid w:val="008B2F87"/>
    <w:rsid w:val="008B41B2"/>
    <w:rsid w:val="008B41BB"/>
    <w:rsid w:val="008B5D83"/>
    <w:rsid w:val="008B5DE9"/>
    <w:rsid w:val="008B6823"/>
    <w:rsid w:val="008B6DBC"/>
    <w:rsid w:val="008B6DC5"/>
    <w:rsid w:val="008B738D"/>
    <w:rsid w:val="008C0906"/>
    <w:rsid w:val="008C0A00"/>
    <w:rsid w:val="008C0B10"/>
    <w:rsid w:val="008C1169"/>
    <w:rsid w:val="008C152E"/>
    <w:rsid w:val="008C24FE"/>
    <w:rsid w:val="008C2702"/>
    <w:rsid w:val="008C27CD"/>
    <w:rsid w:val="008C2DD2"/>
    <w:rsid w:val="008C322A"/>
    <w:rsid w:val="008C4923"/>
    <w:rsid w:val="008C4D28"/>
    <w:rsid w:val="008C5865"/>
    <w:rsid w:val="008C73CE"/>
    <w:rsid w:val="008C753A"/>
    <w:rsid w:val="008C7799"/>
    <w:rsid w:val="008C77A3"/>
    <w:rsid w:val="008C77A8"/>
    <w:rsid w:val="008D0E38"/>
    <w:rsid w:val="008D1148"/>
    <w:rsid w:val="008D195C"/>
    <w:rsid w:val="008D26A6"/>
    <w:rsid w:val="008D4110"/>
    <w:rsid w:val="008D42A0"/>
    <w:rsid w:val="008D4773"/>
    <w:rsid w:val="008D5293"/>
    <w:rsid w:val="008D5405"/>
    <w:rsid w:val="008D54E2"/>
    <w:rsid w:val="008D6729"/>
    <w:rsid w:val="008D6ABD"/>
    <w:rsid w:val="008D6BF9"/>
    <w:rsid w:val="008D7600"/>
    <w:rsid w:val="008D7A6F"/>
    <w:rsid w:val="008D7AF1"/>
    <w:rsid w:val="008D7BB7"/>
    <w:rsid w:val="008E0549"/>
    <w:rsid w:val="008E10E9"/>
    <w:rsid w:val="008E12B6"/>
    <w:rsid w:val="008E1A01"/>
    <w:rsid w:val="008E2510"/>
    <w:rsid w:val="008E2CC2"/>
    <w:rsid w:val="008E2F94"/>
    <w:rsid w:val="008E308B"/>
    <w:rsid w:val="008E338E"/>
    <w:rsid w:val="008E3715"/>
    <w:rsid w:val="008E3D45"/>
    <w:rsid w:val="008E43A5"/>
    <w:rsid w:val="008E4CB1"/>
    <w:rsid w:val="008E4E00"/>
    <w:rsid w:val="008E4FB4"/>
    <w:rsid w:val="008E5115"/>
    <w:rsid w:val="008E559D"/>
    <w:rsid w:val="008E58AE"/>
    <w:rsid w:val="008E5CA4"/>
    <w:rsid w:val="008E6265"/>
    <w:rsid w:val="008E6645"/>
    <w:rsid w:val="008E67C2"/>
    <w:rsid w:val="008E6807"/>
    <w:rsid w:val="008E6B02"/>
    <w:rsid w:val="008E6B7D"/>
    <w:rsid w:val="008E6DE6"/>
    <w:rsid w:val="008E72DC"/>
    <w:rsid w:val="008E7F2A"/>
    <w:rsid w:val="008F034C"/>
    <w:rsid w:val="008F09A9"/>
    <w:rsid w:val="008F1344"/>
    <w:rsid w:val="008F17C3"/>
    <w:rsid w:val="008F1C9E"/>
    <w:rsid w:val="008F22FB"/>
    <w:rsid w:val="008F255C"/>
    <w:rsid w:val="008F40BD"/>
    <w:rsid w:val="008F4AB2"/>
    <w:rsid w:val="008F560C"/>
    <w:rsid w:val="008F6408"/>
    <w:rsid w:val="008F68C1"/>
    <w:rsid w:val="008F6A26"/>
    <w:rsid w:val="008F6B8D"/>
    <w:rsid w:val="008F6C88"/>
    <w:rsid w:val="008F7608"/>
    <w:rsid w:val="009012B2"/>
    <w:rsid w:val="009012DE"/>
    <w:rsid w:val="00901A7C"/>
    <w:rsid w:val="00901AC3"/>
    <w:rsid w:val="00901B8B"/>
    <w:rsid w:val="00902E29"/>
    <w:rsid w:val="009030EA"/>
    <w:rsid w:val="00903CB1"/>
    <w:rsid w:val="0090460C"/>
    <w:rsid w:val="0090495D"/>
    <w:rsid w:val="00904C6B"/>
    <w:rsid w:val="009051E6"/>
    <w:rsid w:val="00905AE7"/>
    <w:rsid w:val="00905DEC"/>
    <w:rsid w:val="00905F0C"/>
    <w:rsid w:val="00906E24"/>
    <w:rsid w:val="00907247"/>
    <w:rsid w:val="009075E5"/>
    <w:rsid w:val="009079CE"/>
    <w:rsid w:val="00907BE8"/>
    <w:rsid w:val="00907FCA"/>
    <w:rsid w:val="009100FA"/>
    <w:rsid w:val="009104D3"/>
    <w:rsid w:val="00911C26"/>
    <w:rsid w:val="009123D8"/>
    <w:rsid w:val="00912651"/>
    <w:rsid w:val="00912A36"/>
    <w:rsid w:val="00912B57"/>
    <w:rsid w:val="00912BDF"/>
    <w:rsid w:val="00912EC9"/>
    <w:rsid w:val="009134AD"/>
    <w:rsid w:val="0091355C"/>
    <w:rsid w:val="00913689"/>
    <w:rsid w:val="00913A53"/>
    <w:rsid w:val="00913E91"/>
    <w:rsid w:val="00913F5D"/>
    <w:rsid w:val="00914445"/>
    <w:rsid w:val="009145BA"/>
    <w:rsid w:val="00914E0F"/>
    <w:rsid w:val="009159F7"/>
    <w:rsid w:val="0091605D"/>
    <w:rsid w:val="0091622A"/>
    <w:rsid w:val="00916C3A"/>
    <w:rsid w:val="00916DBF"/>
    <w:rsid w:val="009170FC"/>
    <w:rsid w:val="0091774D"/>
    <w:rsid w:val="00917AE8"/>
    <w:rsid w:val="00921679"/>
    <w:rsid w:val="00921718"/>
    <w:rsid w:val="00922028"/>
    <w:rsid w:val="00922775"/>
    <w:rsid w:val="00922934"/>
    <w:rsid w:val="00922B3C"/>
    <w:rsid w:val="00923643"/>
    <w:rsid w:val="00923799"/>
    <w:rsid w:val="00923D1F"/>
    <w:rsid w:val="00924749"/>
    <w:rsid w:val="009248D6"/>
    <w:rsid w:val="00924FA5"/>
    <w:rsid w:val="009263EA"/>
    <w:rsid w:val="009266AC"/>
    <w:rsid w:val="0092744C"/>
    <w:rsid w:val="00927D43"/>
    <w:rsid w:val="00930872"/>
    <w:rsid w:val="00930AB9"/>
    <w:rsid w:val="00930C15"/>
    <w:rsid w:val="009315B5"/>
    <w:rsid w:val="00931A9C"/>
    <w:rsid w:val="00932910"/>
    <w:rsid w:val="00932A9E"/>
    <w:rsid w:val="00932C2B"/>
    <w:rsid w:val="00933714"/>
    <w:rsid w:val="009337D3"/>
    <w:rsid w:val="00934596"/>
    <w:rsid w:val="00935141"/>
    <w:rsid w:val="00935B2A"/>
    <w:rsid w:val="009365C6"/>
    <w:rsid w:val="00936AF0"/>
    <w:rsid w:val="00936F18"/>
    <w:rsid w:val="00936FF1"/>
    <w:rsid w:val="009370EB"/>
    <w:rsid w:val="009373C6"/>
    <w:rsid w:val="00937544"/>
    <w:rsid w:val="0093773E"/>
    <w:rsid w:val="009413C7"/>
    <w:rsid w:val="00941AA5"/>
    <w:rsid w:val="0094277E"/>
    <w:rsid w:val="0094318F"/>
    <w:rsid w:val="009431AE"/>
    <w:rsid w:val="009433FE"/>
    <w:rsid w:val="00943EFB"/>
    <w:rsid w:val="009440A4"/>
    <w:rsid w:val="00944D27"/>
    <w:rsid w:val="009464A1"/>
    <w:rsid w:val="00947C5E"/>
    <w:rsid w:val="00947CE6"/>
    <w:rsid w:val="009509D1"/>
    <w:rsid w:val="00950D42"/>
    <w:rsid w:val="00950E1F"/>
    <w:rsid w:val="00951693"/>
    <w:rsid w:val="0095173D"/>
    <w:rsid w:val="009519AB"/>
    <w:rsid w:val="00953A15"/>
    <w:rsid w:val="00953A49"/>
    <w:rsid w:val="00953C0F"/>
    <w:rsid w:val="0095559D"/>
    <w:rsid w:val="00955F21"/>
    <w:rsid w:val="009560F2"/>
    <w:rsid w:val="00956DFD"/>
    <w:rsid w:val="0095719C"/>
    <w:rsid w:val="009571A0"/>
    <w:rsid w:val="0096031A"/>
    <w:rsid w:val="00960A89"/>
    <w:rsid w:val="00960CAE"/>
    <w:rsid w:val="0096117A"/>
    <w:rsid w:val="0096197C"/>
    <w:rsid w:val="00961DA3"/>
    <w:rsid w:val="00961E06"/>
    <w:rsid w:val="00962042"/>
    <w:rsid w:val="0096235B"/>
    <w:rsid w:val="009627E3"/>
    <w:rsid w:val="009629DC"/>
    <w:rsid w:val="00963228"/>
    <w:rsid w:val="009632B6"/>
    <w:rsid w:val="009635CC"/>
    <w:rsid w:val="00964139"/>
    <w:rsid w:val="00964562"/>
    <w:rsid w:val="0096495D"/>
    <w:rsid w:val="00965101"/>
    <w:rsid w:val="00965436"/>
    <w:rsid w:val="00965BBA"/>
    <w:rsid w:val="00965C12"/>
    <w:rsid w:val="009668C8"/>
    <w:rsid w:val="0096795E"/>
    <w:rsid w:val="009679C5"/>
    <w:rsid w:val="00967A17"/>
    <w:rsid w:val="00967F43"/>
    <w:rsid w:val="009701A9"/>
    <w:rsid w:val="00970759"/>
    <w:rsid w:val="00970C8C"/>
    <w:rsid w:val="009711A0"/>
    <w:rsid w:val="0097153A"/>
    <w:rsid w:val="009715DD"/>
    <w:rsid w:val="0097242B"/>
    <w:rsid w:val="00972ACB"/>
    <w:rsid w:val="00972B7A"/>
    <w:rsid w:val="00972BBA"/>
    <w:rsid w:val="00972C2B"/>
    <w:rsid w:val="009733C5"/>
    <w:rsid w:val="0097356B"/>
    <w:rsid w:val="00973E15"/>
    <w:rsid w:val="00973F7D"/>
    <w:rsid w:val="0097401A"/>
    <w:rsid w:val="009741C8"/>
    <w:rsid w:val="0097467D"/>
    <w:rsid w:val="009749F6"/>
    <w:rsid w:val="00974CAF"/>
    <w:rsid w:val="0097584E"/>
    <w:rsid w:val="00975ABE"/>
    <w:rsid w:val="00976647"/>
    <w:rsid w:val="00977107"/>
    <w:rsid w:val="00977109"/>
    <w:rsid w:val="009775F8"/>
    <w:rsid w:val="00977AB6"/>
    <w:rsid w:val="00980285"/>
    <w:rsid w:val="0098041A"/>
    <w:rsid w:val="0098068F"/>
    <w:rsid w:val="00980CF6"/>
    <w:rsid w:val="00980D2C"/>
    <w:rsid w:val="00981551"/>
    <w:rsid w:val="00981712"/>
    <w:rsid w:val="00981E31"/>
    <w:rsid w:val="00982DB3"/>
    <w:rsid w:val="00983146"/>
    <w:rsid w:val="00983519"/>
    <w:rsid w:val="00983867"/>
    <w:rsid w:val="0098460D"/>
    <w:rsid w:val="0098479F"/>
    <w:rsid w:val="0098488D"/>
    <w:rsid w:val="009848BD"/>
    <w:rsid w:val="009867D2"/>
    <w:rsid w:val="00987209"/>
    <w:rsid w:val="0098731C"/>
    <w:rsid w:val="009874FB"/>
    <w:rsid w:val="009878AD"/>
    <w:rsid w:val="009878F7"/>
    <w:rsid w:val="00987A78"/>
    <w:rsid w:val="00987D92"/>
    <w:rsid w:val="00990288"/>
    <w:rsid w:val="00991041"/>
    <w:rsid w:val="009919F0"/>
    <w:rsid w:val="00991DA2"/>
    <w:rsid w:val="009934D9"/>
    <w:rsid w:val="00993814"/>
    <w:rsid w:val="0099412C"/>
    <w:rsid w:val="009945C5"/>
    <w:rsid w:val="00995028"/>
    <w:rsid w:val="009957C6"/>
    <w:rsid w:val="00997105"/>
    <w:rsid w:val="0099725C"/>
    <w:rsid w:val="0099751B"/>
    <w:rsid w:val="00997FE0"/>
    <w:rsid w:val="009A0017"/>
    <w:rsid w:val="009A05B7"/>
    <w:rsid w:val="009A0810"/>
    <w:rsid w:val="009A0B31"/>
    <w:rsid w:val="009A0B5E"/>
    <w:rsid w:val="009A0F5F"/>
    <w:rsid w:val="009A29AA"/>
    <w:rsid w:val="009A2C73"/>
    <w:rsid w:val="009A3819"/>
    <w:rsid w:val="009A4130"/>
    <w:rsid w:val="009A448B"/>
    <w:rsid w:val="009A4A83"/>
    <w:rsid w:val="009A58BE"/>
    <w:rsid w:val="009A59BE"/>
    <w:rsid w:val="009A5BB0"/>
    <w:rsid w:val="009A5CA1"/>
    <w:rsid w:val="009A61B1"/>
    <w:rsid w:val="009A647A"/>
    <w:rsid w:val="009A6937"/>
    <w:rsid w:val="009A6D2A"/>
    <w:rsid w:val="009A6F5C"/>
    <w:rsid w:val="009A7089"/>
    <w:rsid w:val="009A74F1"/>
    <w:rsid w:val="009A7614"/>
    <w:rsid w:val="009B0408"/>
    <w:rsid w:val="009B184F"/>
    <w:rsid w:val="009B18DF"/>
    <w:rsid w:val="009B2184"/>
    <w:rsid w:val="009B2A5A"/>
    <w:rsid w:val="009B2A5D"/>
    <w:rsid w:val="009B2BEB"/>
    <w:rsid w:val="009B3DE9"/>
    <w:rsid w:val="009B47F6"/>
    <w:rsid w:val="009B4F3F"/>
    <w:rsid w:val="009B5643"/>
    <w:rsid w:val="009B58D3"/>
    <w:rsid w:val="009B6463"/>
    <w:rsid w:val="009B65D8"/>
    <w:rsid w:val="009B6ACF"/>
    <w:rsid w:val="009B746D"/>
    <w:rsid w:val="009C096D"/>
    <w:rsid w:val="009C0A8C"/>
    <w:rsid w:val="009C0D0C"/>
    <w:rsid w:val="009C1136"/>
    <w:rsid w:val="009C1AE2"/>
    <w:rsid w:val="009C1C08"/>
    <w:rsid w:val="009C2226"/>
    <w:rsid w:val="009C25E0"/>
    <w:rsid w:val="009C2B0C"/>
    <w:rsid w:val="009C3534"/>
    <w:rsid w:val="009C36A1"/>
    <w:rsid w:val="009C3B88"/>
    <w:rsid w:val="009C3E6C"/>
    <w:rsid w:val="009C4282"/>
    <w:rsid w:val="009C45F2"/>
    <w:rsid w:val="009C466F"/>
    <w:rsid w:val="009C46FB"/>
    <w:rsid w:val="009C4A43"/>
    <w:rsid w:val="009C4F79"/>
    <w:rsid w:val="009C500C"/>
    <w:rsid w:val="009C6C64"/>
    <w:rsid w:val="009C7A31"/>
    <w:rsid w:val="009C7ABD"/>
    <w:rsid w:val="009D0A13"/>
    <w:rsid w:val="009D1078"/>
    <w:rsid w:val="009D1DF7"/>
    <w:rsid w:val="009D1F85"/>
    <w:rsid w:val="009D2A41"/>
    <w:rsid w:val="009D2ED9"/>
    <w:rsid w:val="009D38A0"/>
    <w:rsid w:val="009D436B"/>
    <w:rsid w:val="009D46A3"/>
    <w:rsid w:val="009D488D"/>
    <w:rsid w:val="009D4AB3"/>
    <w:rsid w:val="009D4AD4"/>
    <w:rsid w:val="009D4CB2"/>
    <w:rsid w:val="009D4CF7"/>
    <w:rsid w:val="009D5AE7"/>
    <w:rsid w:val="009D63A6"/>
    <w:rsid w:val="009D6AA1"/>
    <w:rsid w:val="009D6C9C"/>
    <w:rsid w:val="009D7610"/>
    <w:rsid w:val="009D7632"/>
    <w:rsid w:val="009D7B56"/>
    <w:rsid w:val="009D7C43"/>
    <w:rsid w:val="009D7EE0"/>
    <w:rsid w:val="009E0878"/>
    <w:rsid w:val="009E160E"/>
    <w:rsid w:val="009E1AEA"/>
    <w:rsid w:val="009E2270"/>
    <w:rsid w:val="009E2332"/>
    <w:rsid w:val="009E23E5"/>
    <w:rsid w:val="009E264B"/>
    <w:rsid w:val="009E273B"/>
    <w:rsid w:val="009E2984"/>
    <w:rsid w:val="009E35B8"/>
    <w:rsid w:val="009E5826"/>
    <w:rsid w:val="009E5A84"/>
    <w:rsid w:val="009E5F34"/>
    <w:rsid w:val="009E60E8"/>
    <w:rsid w:val="009E618F"/>
    <w:rsid w:val="009E6B73"/>
    <w:rsid w:val="009E6DE2"/>
    <w:rsid w:val="009E7440"/>
    <w:rsid w:val="009E77A0"/>
    <w:rsid w:val="009F0C9A"/>
    <w:rsid w:val="009F1743"/>
    <w:rsid w:val="009F2230"/>
    <w:rsid w:val="009F33E2"/>
    <w:rsid w:val="009F48BA"/>
    <w:rsid w:val="009F50B8"/>
    <w:rsid w:val="009F5B18"/>
    <w:rsid w:val="009F6391"/>
    <w:rsid w:val="009F65A2"/>
    <w:rsid w:val="009F672B"/>
    <w:rsid w:val="009F6BF8"/>
    <w:rsid w:val="009F7616"/>
    <w:rsid w:val="009F7B5F"/>
    <w:rsid w:val="009F7DB1"/>
    <w:rsid w:val="009F7E53"/>
    <w:rsid w:val="00A00043"/>
    <w:rsid w:val="00A00554"/>
    <w:rsid w:val="00A00701"/>
    <w:rsid w:val="00A0085F"/>
    <w:rsid w:val="00A01014"/>
    <w:rsid w:val="00A014F3"/>
    <w:rsid w:val="00A015D8"/>
    <w:rsid w:val="00A01F0A"/>
    <w:rsid w:val="00A02444"/>
    <w:rsid w:val="00A02452"/>
    <w:rsid w:val="00A02B33"/>
    <w:rsid w:val="00A0336B"/>
    <w:rsid w:val="00A03F0D"/>
    <w:rsid w:val="00A05476"/>
    <w:rsid w:val="00A05667"/>
    <w:rsid w:val="00A063F2"/>
    <w:rsid w:val="00A06984"/>
    <w:rsid w:val="00A069C1"/>
    <w:rsid w:val="00A06B01"/>
    <w:rsid w:val="00A06E54"/>
    <w:rsid w:val="00A06F5B"/>
    <w:rsid w:val="00A072A4"/>
    <w:rsid w:val="00A10CBD"/>
    <w:rsid w:val="00A10ED7"/>
    <w:rsid w:val="00A114A6"/>
    <w:rsid w:val="00A12301"/>
    <w:rsid w:val="00A1248A"/>
    <w:rsid w:val="00A1285F"/>
    <w:rsid w:val="00A12993"/>
    <w:rsid w:val="00A135DD"/>
    <w:rsid w:val="00A14141"/>
    <w:rsid w:val="00A14FE5"/>
    <w:rsid w:val="00A15859"/>
    <w:rsid w:val="00A15965"/>
    <w:rsid w:val="00A15F7D"/>
    <w:rsid w:val="00A17BAF"/>
    <w:rsid w:val="00A2007B"/>
    <w:rsid w:val="00A21931"/>
    <w:rsid w:val="00A2198F"/>
    <w:rsid w:val="00A219F9"/>
    <w:rsid w:val="00A220ED"/>
    <w:rsid w:val="00A23A3F"/>
    <w:rsid w:val="00A243E9"/>
    <w:rsid w:val="00A24649"/>
    <w:rsid w:val="00A24679"/>
    <w:rsid w:val="00A24D93"/>
    <w:rsid w:val="00A24E14"/>
    <w:rsid w:val="00A27DA5"/>
    <w:rsid w:val="00A30255"/>
    <w:rsid w:val="00A306FC"/>
    <w:rsid w:val="00A309FF"/>
    <w:rsid w:val="00A30AF3"/>
    <w:rsid w:val="00A31B6E"/>
    <w:rsid w:val="00A3215C"/>
    <w:rsid w:val="00A326F2"/>
    <w:rsid w:val="00A32C9A"/>
    <w:rsid w:val="00A33422"/>
    <w:rsid w:val="00A349F5"/>
    <w:rsid w:val="00A34B63"/>
    <w:rsid w:val="00A34E41"/>
    <w:rsid w:val="00A36AE6"/>
    <w:rsid w:val="00A36BF9"/>
    <w:rsid w:val="00A37E64"/>
    <w:rsid w:val="00A37F97"/>
    <w:rsid w:val="00A40074"/>
    <w:rsid w:val="00A40601"/>
    <w:rsid w:val="00A40CA4"/>
    <w:rsid w:val="00A40E02"/>
    <w:rsid w:val="00A40EAC"/>
    <w:rsid w:val="00A40F12"/>
    <w:rsid w:val="00A41CBE"/>
    <w:rsid w:val="00A4201D"/>
    <w:rsid w:val="00A422D9"/>
    <w:rsid w:val="00A42552"/>
    <w:rsid w:val="00A42DD3"/>
    <w:rsid w:val="00A43930"/>
    <w:rsid w:val="00A44407"/>
    <w:rsid w:val="00A4498F"/>
    <w:rsid w:val="00A44C40"/>
    <w:rsid w:val="00A45D00"/>
    <w:rsid w:val="00A46047"/>
    <w:rsid w:val="00A4697E"/>
    <w:rsid w:val="00A46C49"/>
    <w:rsid w:val="00A47146"/>
    <w:rsid w:val="00A4736C"/>
    <w:rsid w:val="00A475DD"/>
    <w:rsid w:val="00A47675"/>
    <w:rsid w:val="00A478DB"/>
    <w:rsid w:val="00A503B9"/>
    <w:rsid w:val="00A511FF"/>
    <w:rsid w:val="00A512F1"/>
    <w:rsid w:val="00A51509"/>
    <w:rsid w:val="00A5198D"/>
    <w:rsid w:val="00A51B56"/>
    <w:rsid w:val="00A51D63"/>
    <w:rsid w:val="00A52645"/>
    <w:rsid w:val="00A52ABD"/>
    <w:rsid w:val="00A5369B"/>
    <w:rsid w:val="00A53C74"/>
    <w:rsid w:val="00A53D0D"/>
    <w:rsid w:val="00A54376"/>
    <w:rsid w:val="00A54E8B"/>
    <w:rsid w:val="00A55CF3"/>
    <w:rsid w:val="00A56FC7"/>
    <w:rsid w:val="00A571E4"/>
    <w:rsid w:val="00A5760C"/>
    <w:rsid w:val="00A579B8"/>
    <w:rsid w:val="00A60012"/>
    <w:rsid w:val="00A6050C"/>
    <w:rsid w:val="00A60D5A"/>
    <w:rsid w:val="00A60E8C"/>
    <w:rsid w:val="00A612EC"/>
    <w:rsid w:val="00A63594"/>
    <w:rsid w:val="00A6375A"/>
    <w:rsid w:val="00A63BE1"/>
    <w:rsid w:val="00A63D8C"/>
    <w:rsid w:val="00A6482B"/>
    <w:rsid w:val="00A64A0B"/>
    <w:rsid w:val="00A65323"/>
    <w:rsid w:val="00A653F4"/>
    <w:rsid w:val="00A65C55"/>
    <w:rsid w:val="00A65F62"/>
    <w:rsid w:val="00A6686E"/>
    <w:rsid w:val="00A70CA8"/>
    <w:rsid w:val="00A70D16"/>
    <w:rsid w:val="00A71104"/>
    <w:rsid w:val="00A71ED9"/>
    <w:rsid w:val="00A723E9"/>
    <w:rsid w:val="00A72473"/>
    <w:rsid w:val="00A7296F"/>
    <w:rsid w:val="00A72FE6"/>
    <w:rsid w:val="00A73EDD"/>
    <w:rsid w:val="00A74272"/>
    <w:rsid w:val="00A74D56"/>
    <w:rsid w:val="00A7510A"/>
    <w:rsid w:val="00A761A7"/>
    <w:rsid w:val="00A76334"/>
    <w:rsid w:val="00A769EB"/>
    <w:rsid w:val="00A76A3D"/>
    <w:rsid w:val="00A76DD9"/>
    <w:rsid w:val="00A76FE7"/>
    <w:rsid w:val="00A776DD"/>
    <w:rsid w:val="00A778EE"/>
    <w:rsid w:val="00A77A58"/>
    <w:rsid w:val="00A77C88"/>
    <w:rsid w:val="00A8062B"/>
    <w:rsid w:val="00A80910"/>
    <w:rsid w:val="00A80E53"/>
    <w:rsid w:val="00A81955"/>
    <w:rsid w:val="00A81A80"/>
    <w:rsid w:val="00A81A99"/>
    <w:rsid w:val="00A81D09"/>
    <w:rsid w:val="00A81EF0"/>
    <w:rsid w:val="00A81F8D"/>
    <w:rsid w:val="00A82556"/>
    <w:rsid w:val="00A82909"/>
    <w:rsid w:val="00A82C77"/>
    <w:rsid w:val="00A82D37"/>
    <w:rsid w:val="00A835B2"/>
    <w:rsid w:val="00A83B54"/>
    <w:rsid w:val="00A83D15"/>
    <w:rsid w:val="00A8411C"/>
    <w:rsid w:val="00A8432D"/>
    <w:rsid w:val="00A849D0"/>
    <w:rsid w:val="00A856AF"/>
    <w:rsid w:val="00A86009"/>
    <w:rsid w:val="00A8673D"/>
    <w:rsid w:val="00A8729D"/>
    <w:rsid w:val="00A876B6"/>
    <w:rsid w:val="00A877EC"/>
    <w:rsid w:val="00A8799F"/>
    <w:rsid w:val="00A87B37"/>
    <w:rsid w:val="00A87FFB"/>
    <w:rsid w:val="00A9029D"/>
    <w:rsid w:val="00A90418"/>
    <w:rsid w:val="00A904FA"/>
    <w:rsid w:val="00A90883"/>
    <w:rsid w:val="00A9097E"/>
    <w:rsid w:val="00A918B3"/>
    <w:rsid w:val="00A91FEE"/>
    <w:rsid w:val="00A91FF9"/>
    <w:rsid w:val="00A927CA"/>
    <w:rsid w:val="00A929B4"/>
    <w:rsid w:val="00A92A54"/>
    <w:rsid w:val="00A92F0F"/>
    <w:rsid w:val="00A930EF"/>
    <w:rsid w:val="00A9328D"/>
    <w:rsid w:val="00A93372"/>
    <w:rsid w:val="00A93B67"/>
    <w:rsid w:val="00A93B9E"/>
    <w:rsid w:val="00A93BD9"/>
    <w:rsid w:val="00A93EE2"/>
    <w:rsid w:val="00A942CD"/>
    <w:rsid w:val="00A945C3"/>
    <w:rsid w:val="00A947BB"/>
    <w:rsid w:val="00A95129"/>
    <w:rsid w:val="00A9532A"/>
    <w:rsid w:val="00A9562E"/>
    <w:rsid w:val="00A96544"/>
    <w:rsid w:val="00A9674C"/>
    <w:rsid w:val="00A96F74"/>
    <w:rsid w:val="00A970B5"/>
    <w:rsid w:val="00A97155"/>
    <w:rsid w:val="00A97422"/>
    <w:rsid w:val="00A97AD5"/>
    <w:rsid w:val="00A97E6C"/>
    <w:rsid w:val="00AA13F1"/>
    <w:rsid w:val="00AA1E60"/>
    <w:rsid w:val="00AA221E"/>
    <w:rsid w:val="00AA239D"/>
    <w:rsid w:val="00AA24DA"/>
    <w:rsid w:val="00AA2FD1"/>
    <w:rsid w:val="00AA3A17"/>
    <w:rsid w:val="00AA467F"/>
    <w:rsid w:val="00AA4C0C"/>
    <w:rsid w:val="00AA591C"/>
    <w:rsid w:val="00AA5E36"/>
    <w:rsid w:val="00AA6542"/>
    <w:rsid w:val="00AA68D8"/>
    <w:rsid w:val="00AA6BF7"/>
    <w:rsid w:val="00AA6F1F"/>
    <w:rsid w:val="00AA7567"/>
    <w:rsid w:val="00AA7621"/>
    <w:rsid w:val="00AB01CA"/>
    <w:rsid w:val="00AB0DB4"/>
    <w:rsid w:val="00AB0F3C"/>
    <w:rsid w:val="00AB0F87"/>
    <w:rsid w:val="00AB121C"/>
    <w:rsid w:val="00AB155F"/>
    <w:rsid w:val="00AB1C47"/>
    <w:rsid w:val="00AB1CB5"/>
    <w:rsid w:val="00AB203F"/>
    <w:rsid w:val="00AB22EB"/>
    <w:rsid w:val="00AB24E3"/>
    <w:rsid w:val="00AB2A14"/>
    <w:rsid w:val="00AB2C26"/>
    <w:rsid w:val="00AB443F"/>
    <w:rsid w:val="00AB4499"/>
    <w:rsid w:val="00AB48A0"/>
    <w:rsid w:val="00AB49EE"/>
    <w:rsid w:val="00AB50BB"/>
    <w:rsid w:val="00AB511E"/>
    <w:rsid w:val="00AB5B9B"/>
    <w:rsid w:val="00AB738E"/>
    <w:rsid w:val="00AB7D25"/>
    <w:rsid w:val="00AC0586"/>
    <w:rsid w:val="00AC1332"/>
    <w:rsid w:val="00AC1CD3"/>
    <w:rsid w:val="00AC285A"/>
    <w:rsid w:val="00AC3010"/>
    <w:rsid w:val="00AC3065"/>
    <w:rsid w:val="00AC3669"/>
    <w:rsid w:val="00AC40F6"/>
    <w:rsid w:val="00AC4400"/>
    <w:rsid w:val="00AC50FB"/>
    <w:rsid w:val="00AC5316"/>
    <w:rsid w:val="00AC5419"/>
    <w:rsid w:val="00AC5762"/>
    <w:rsid w:val="00AC6796"/>
    <w:rsid w:val="00AC79C2"/>
    <w:rsid w:val="00AD152B"/>
    <w:rsid w:val="00AD1C79"/>
    <w:rsid w:val="00AD2052"/>
    <w:rsid w:val="00AD205C"/>
    <w:rsid w:val="00AD2283"/>
    <w:rsid w:val="00AD2294"/>
    <w:rsid w:val="00AD270B"/>
    <w:rsid w:val="00AD36A8"/>
    <w:rsid w:val="00AD3826"/>
    <w:rsid w:val="00AD3EA8"/>
    <w:rsid w:val="00AD4E7E"/>
    <w:rsid w:val="00AD5928"/>
    <w:rsid w:val="00AD5BE7"/>
    <w:rsid w:val="00AD71DE"/>
    <w:rsid w:val="00AD76F8"/>
    <w:rsid w:val="00AD778D"/>
    <w:rsid w:val="00AE0562"/>
    <w:rsid w:val="00AE0D75"/>
    <w:rsid w:val="00AE12F5"/>
    <w:rsid w:val="00AE1CCD"/>
    <w:rsid w:val="00AE1F85"/>
    <w:rsid w:val="00AE272A"/>
    <w:rsid w:val="00AE2B6A"/>
    <w:rsid w:val="00AE3178"/>
    <w:rsid w:val="00AE3C52"/>
    <w:rsid w:val="00AE3EE0"/>
    <w:rsid w:val="00AE42DA"/>
    <w:rsid w:val="00AE4D12"/>
    <w:rsid w:val="00AE4D5F"/>
    <w:rsid w:val="00AE5149"/>
    <w:rsid w:val="00AE52F8"/>
    <w:rsid w:val="00AE54F9"/>
    <w:rsid w:val="00AE5BAC"/>
    <w:rsid w:val="00AE5F8B"/>
    <w:rsid w:val="00AE61BE"/>
    <w:rsid w:val="00AE62B0"/>
    <w:rsid w:val="00AE6869"/>
    <w:rsid w:val="00AE6A99"/>
    <w:rsid w:val="00AE6BE9"/>
    <w:rsid w:val="00AE7898"/>
    <w:rsid w:val="00AE7DE9"/>
    <w:rsid w:val="00AE7E50"/>
    <w:rsid w:val="00AE7FC0"/>
    <w:rsid w:val="00AF0021"/>
    <w:rsid w:val="00AF05BA"/>
    <w:rsid w:val="00AF06A8"/>
    <w:rsid w:val="00AF08D0"/>
    <w:rsid w:val="00AF119B"/>
    <w:rsid w:val="00AF397D"/>
    <w:rsid w:val="00AF3C70"/>
    <w:rsid w:val="00AF3DAB"/>
    <w:rsid w:val="00AF4571"/>
    <w:rsid w:val="00AF488B"/>
    <w:rsid w:val="00AF4A60"/>
    <w:rsid w:val="00AF5C04"/>
    <w:rsid w:val="00AF64B8"/>
    <w:rsid w:val="00AF6724"/>
    <w:rsid w:val="00AF697B"/>
    <w:rsid w:val="00AF7294"/>
    <w:rsid w:val="00AF72D8"/>
    <w:rsid w:val="00AF7B99"/>
    <w:rsid w:val="00AF7F1E"/>
    <w:rsid w:val="00AF7F65"/>
    <w:rsid w:val="00B01475"/>
    <w:rsid w:val="00B02638"/>
    <w:rsid w:val="00B036A5"/>
    <w:rsid w:val="00B03766"/>
    <w:rsid w:val="00B038F5"/>
    <w:rsid w:val="00B040BD"/>
    <w:rsid w:val="00B04291"/>
    <w:rsid w:val="00B042B7"/>
    <w:rsid w:val="00B04591"/>
    <w:rsid w:val="00B04CB7"/>
    <w:rsid w:val="00B04FDA"/>
    <w:rsid w:val="00B051B1"/>
    <w:rsid w:val="00B0574E"/>
    <w:rsid w:val="00B05928"/>
    <w:rsid w:val="00B06210"/>
    <w:rsid w:val="00B062F4"/>
    <w:rsid w:val="00B06D26"/>
    <w:rsid w:val="00B101F7"/>
    <w:rsid w:val="00B105C4"/>
    <w:rsid w:val="00B10A8F"/>
    <w:rsid w:val="00B115EA"/>
    <w:rsid w:val="00B11C7C"/>
    <w:rsid w:val="00B120CB"/>
    <w:rsid w:val="00B127B4"/>
    <w:rsid w:val="00B1288A"/>
    <w:rsid w:val="00B1297E"/>
    <w:rsid w:val="00B130A4"/>
    <w:rsid w:val="00B13951"/>
    <w:rsid w:val="00B145FA"/>
    <w:rsid w:val="00B1494E"/>
    <w:rsid w:val="00B14B53"/>
    <w:rsid w:val="00B15ACB"/>
    <w:rsid w:val="00B1619D"/>
    <w:rsid w:val="00B16B05"/>
    <w:rsid w:val="00B16BD4"/>
    <w:rsid w:val="00B16CF3"/>
    <w:rsid w:val="00B179CE"/>
    <w:rsid w:val="00B20764"/>
    <w:rsid w:val="00B211E5"/>
    <w:rsid w:val="00B2289F"/>
    <w:rsid w:val="00B23339"/>
    <w:rsid w:val="00B239AC"/>
    <w:rsid w:val="00B2419A"/>
    <w:rsid w:val="00B24A2C"/>
    <w:rsid w:val="00B24AFC"/>
    <w:rsid w:val="00B25A01"/>
    <w:rsid w:val="00B2652F"/>
    <w:rsid w:val="00B26ACE"/>
    <w:rsid w:val="00B26AE2"/>
    <w:rsid w:val="00B27162"/>
    <w:rsid w:val="00B30737"/>
    <w:rsid w:val="00B3153D"/>
    <w:rsid w:val="00B3161C"/>
    <w:rsid w:val="00B31E26"/>
    <w:rsid w:val="00B325E1"/>
    <w:rsid w:val="00B331A8"/>
    <w:rsid w:val="00B33B85"/>
    <w:rsid w:val="00B33C3E"/>
    <w:rsid w:val="00B33E03"/>
    <w:rsid w:val="00B33F31"/>
    <w:rsid w:val="00B34004"/>
    <w:rsid w:val="00B3433A"/>
    <w:rsid w:val="00B34585"/>
    <w:rsid w:val="00B34642"/>
    <w:rsid w:val="00B349BE"/>
    <w:rsid w:val="00B349BF"/>
    <w:rsid w:val="00B34D9C"/>
    <w:rsid w:val="00B352CE"/>
    <w:rsid w:val="00B35DC6"/>
    <w:rsid w:val="00B35EEA"/>
    <w:rsid w:val="00B366C7"/>
    <w:rsid w:val="00B36FBC"/>
    <w:rsid w:val="00B37406"/>
    <w:rsid w:val="00B37848"/>
    <w:rsid w:val="00B37DE8"/>
    <w:rsid w:val="00B40862"/>
    <w:rsid w:val="00B40AA9"/>
    <w:rsid w:val="00B41BEB"/>
    <w:rsid w:val="00B41C9D"/>
    <w:rsid w:val="00B426AA"/>
    <w:rsid w:val="00B429C5"/>
    <w:rsid w:val="00B42CAD"/>
    <w:rsid w:val="00B433A5"/>
    <w:rsid w:val="00B450F5"/>
    <w:rsid w:val="00B45587"/>
    <w:rsid w:val="00B45CEF"/>
    <w:rsid w:val="00B462AC"/>
    <w:rsid w:val="00B46ECC"/>
    <w:rsid w:val="00B47340"/>
    <w:rsid w:val="00B47408"/>
    <w:rsid w:val="00B47B48"/>
    <w:rsid w:val="00B47FBC"/>
    <w:rsid w:val="00B5046D"/>
    <w:rsid w:val="00B5053C"/>
    <w:rsid w:val="00B50AF1"/>
    <w:rsid w:val="00B50CBE"/>
    <w:rsid w:val="00B512D7"/>
    <w:rsid w:val="00B5148A"/>
    <w:rsid w:val="00B52734"/>
    <w:rsid w:val="00B52750"/>
    <w:rsid w:val="00B53822"/>
    <w:rsid w:val="00B54FBD"/>
    <w:rsid w:val="00B5548D"/>
    <w:rsid w:val="00B55CB7"/>
    <w:rsid w:val="00B564CF"/>
    <w:rsid w:val="00B565B4"/>
    <w:rsid w:val="00B56E3D"/>
    <w:rsid w:val="00B577A3"/>
    <w:rsid w:val="00B57D14"/>
    <w:rsid w:val="00B600BA"/>
    <w:rsid w:val="00B605F5"/>
    <w:rsid w:val="00B60FC4"/>
    <w:rsid w:val="00B62543"/>
    <w:rsid w:val="00B631CA"/>
    <w:rsid w:val="00B63515"/>
    <w:rsid w:val="00B638BA"/>
    <w:rsid w:val="00B643D8"/>
    <w:rsid w:val="00B653D3"/>
    <w:rsid w:val="00B659E5"/>
    <w:rsid w:val="00B663B1"/>
    <w:rsid w:val="00B66441"/>
    <w:rsid w:val="00B66500"/>
    <w:rsid w:val="00B6771D"/>
    <w:rsid w:val="00B71591"/>
    <w:rsid w:val="00B71D04"/>
    <w:rsid w:val="00B7213A"/>
    <w:rsid w:val="00B728F4"/>
    <w:rsid w:val="00B72A0B"/>
    <w:rsid w:val="00B73442"/>
    <w:rsid w:val="00B74D3A"/>
    <w:rsid w:val="00B74E6F"/>
    <w:rsid w:val="00B758D2"/>
    <w:rsid w:val="00B75BD2"/>
    <w:rsid w:val="00B7608A"/>
    <w:rsid w:val="00B76149"/>
    <w:rsid w:val="00B76710"/>
    <w:rsid w:val="00B768AD"/>
    <w:rsid w:val="00B76FFC"/>
    <w:rsid w:val="00B77606"/>
    <w:rsid w:val="00B809A7"/>
    <w:rsid w:val="00B80A26"/>
    <w:rsid w:val="00B8165B"/>
    <w:rsid w:val="00B830B3"/>
    <w:rsid w:val="00B8377B"/>
    <w:rsid w:val="00B83ED1"/>
    <w:rsid w:val="00B8421A"/>
    <w:rsid w:val="00B84E97"/>
    <w:rsid w:val="00B8547A"/>
    <w:rsid w:val="00B85786"/>
    <w:rsid w:val="00B857AC"/>
    <w:rsid w:val="00B85A0A"/>
    <w:rsid w:val="00B85C27"/>
    <w:rsid w:val="00B85C31"/>
    <w:rsid w:val="00B85F07"/>
    <w:rsid w:val="00B85F8B"/>
    <w:rsid w:val="00B86632"/>
    <w:rsid w:val="00B8699F"/>
    <w:rsid w:val="00B86AF9"/>
    <w:rsid w:val="00B86BAB"/>
    <w:rsid w:val="00B875A5"/>
    <w:rsid w:val="00B901F3"/>
    <w:rsid w:val="00B9028A"/>
    <w:rsid w:val="00B90676"/>
    <w:rsid w:val="00B91CD7"/>
    <w:rsid w:val="00B9215C"/>
    <w:rsid w:val="00B925E1"/>
    <w:rsid w:val="00B92888"/>
    <w:rsid w:val="00B93495"/>
    <w:rsid w:val="00B93BAE"/>
    <w:rsid w:val="00B93C4B"/>
    <w:rsid w:val="00B94BC3"/>
    <w:rsid w:val="00B95296"/>
    <w:rsid w:val="00B95DE5"/>
    <w:rsid w:val="00B96C6F"/>
    <w:rsid w:val="00B97821"/>
    <w:rsid w:val="00B979E7"/>
    <w:rsid w:val="00BA0333"/>
    <w:rsid w:val="00BA0378"/>
    <w:rsid w:val="00BA0425"/>
    <w:rsid w:val="00BA05B7"/>
    <w:rsid w:val="00BA13C3"/>
    <w:rsid w:val="00BA296F"/>
    <w:rsid w:val="00BA2B6D"/>
    <w:rsid w:val="00BA4047"/>
    <w:rsid w:val="00BA4385"/>
    <w:rsid w:val="00BA5167"/>
    <w:rsid w:val="00BA51BD"/>
    <w:rsid w:val="00BA5886"/>
    <w:rsid w:val="00BA63BA"/>
    <w:rsid w:val="00BA63F6"/>
    <w:rsid w:val="00BA7B2B"/>
    <w:rsid w:val="00BB1202"/>
    <w:rsid w:val="00BB142D"/>
    <w:rsid w:val="00BB18F8"/>
    <w:rsid w:val="00BB1923"/>
    <w:rsid w:val="00BB1ED1"/>
    <w:rsid w:val="00BB223E"/>
    <w:rsid w:val="00BB22DD"/>
    <w:rsid w:val="00BB22FA"/>
    <w:rsid w:val="00BB2643"/>
    <w:rsid w:val="00BB30FB"/>
    <w:rsid w:val="00BB347E"/>
    <w:rsid w:val="00BB38E9"/>
    <w:rsid w:val="00BB4347"/>
    <w:rsid w:val="00BB48D3"/>
    <w:rsid w:val="00BB4966"/>
    <w:rsid w:val="00BB4EFA"/>
    <w:rsid w:val="00BB5DEF"/>
    <w:rsid w:val="00BB5F51"/>
    <w:rsid w:val="00BB6538"/>
    <w:rsid w:val="00BB6A1A"/>
    <w:rsid w:val="00BB708C"/>
    <w:rsid w:val="00BB718E"/>
    <w:rsid w:val="00BB726E"/>
    <w:rsid w:val="00BB76F7"/>
    <w:rsid w:val="00BB7718"/>
    <w:rsid w:val="00BB79F6"/>
    <w:rsid w:val="00BB7E23"/>
    <w:rsid w:val="00BB7F66"/>
    <w:rsid w:val="00BB7FDF"/>
    <w:rsid w:val="00BC0169"/>
    <w:rsid w:val="00BC0AE1"/>
    <w:rsid w:val="00BC0C76"/>
    <w:rsid w:val="00BC1387"/>
    <w:rsid w:val="00BC17BF"/>
    <w:rsid w:val="00BC1CED"/>
    <w:rsid w:val="00BC21B2"/>
    <w:rsid w:val="00BC21B6"/>
    <w:rsid w:val="00BC2240"/>
    <w:rsid w:val="00BC250F"/>
    <w:rsid w:val="00BC2CA1"/>
    <w:rsid w:val="00BC310F"/>
    <w:rsid w:val="00BC334A"/>
    <w:rsid w:val="00BC3744"/>
    <w:rsid w:val="00BC3A49"/>
    <w:rsid w:val="00BC3DC2"/>
    <w:rsid w:val="00BC43C3"/>
    <w:rsid w:val="00BC454C"/>
    <w:rsid w:val="00BC47CD"/>
    <w:rsid w:val="00BC6040"/>
    <w:rsid w:val="00BC60B0"/>
    <w:rsid w:val="00BC63EF"/>
    <w:rsid w:val="00BC668C"/>
    <w:rsid w:val="00BC6F1C"/>
    <w:rsid w:val="00BC724C"/>
    <w:rsid w:val="00BC7CE0"/>
    <w:rsid w:val="00BD044B"/>
    <w:rsid w:val="00BD0FCD"/>
    <w:rsid w:val="00BD1181"/>
    <w:rsid w:val="00BD13FE"/>
    <w:rsid w:val="00BD2603"/>
    <w:rsid w:val="00BD2DD8"/>
    <w:rsid w:val="00BD3732"/>
    <w:rsid w:val="00BD3754"/>
    <w:rsid w:val="00BD3BE6"/>
    <w:rsid w:val="00BD446E"/>
    <w:rsid w:val="00BD474D"/>
    <w:rsid w:val="00BD55CC"/>
    <w:rsid w:val="00BD60E1"/>
    <w:rsid w:val="00BD6106"/>
    <w:rsid w:val="00BD6871"/>
    <w:rsid w:val="00BD68BB"/>
    <w:rsid w:val="00BD69A4"/>
    <w:rsid w:val="00BD7552"/>
    <w:rsid w:val="00BD7A32"/>
    <w:rsid w:val="00BD7DFB"/>
    <w:rsid w:val="00BE0A10"/>
    <w:rsid w:val="00BE0DB0"/>
    <w:rsid w:val="00BE2400"/>
    <w:rsid w:val="00BE2745"/>
    <w:rsid w:val="00BE3B25"/>
    <w:rsid w:val="00BE3E91"/>
    <w:rsid w:val="00BE4119"/>
    <w:rsid w:val="00BE4383"/>
    <w:rsid w:val="00BE539A"/>
    <w:rsid w:val="00BE5C8B"/>
    <w:rsid w:val="00BE5FC8"/>
    <w:rsid w:val="00BE65DE"/>
    <w:rsid w:val="00BE6784"/>
    <w:rsid w:val="00BE75E1"/>
    <w:rsid w:val="00BF046C"/>
    <w:rsid w:val="00BF0928"/>
    <w:rsid w:val="00BF0FD8"/>
    <w:rsid w:val="00BF114B"/>
    <w:rsid w:val="00BF1437"/>
    <w:rsid w:val="00BF178B"/>
    <w:rsid w:val="00BF1B40"/>
    <w:rsid w:val="00BF2E7D"/>
    <w:rsid w:val="00BF3399"/>
    <w:rsid w:val="00BF45CB"/>
    <w:rsid w:val="00BF45CE"/>
    <w:rsid w:val="00BF524C"/>
    <w:rsid w:val="00BF5849"/>
    <w:rsid w:val="00BF5A3B"/>
    <w:rsid w:val="00BF5DEF"/>
    <w:rsid w:val="00BF63D7"/>
    <w:rsid w:val="00BF722C"/>
    <w:rsid w:val="00BF76CD"/>
    <w:rsid w:val="00BF7E5F"/>
    <w:rsid w:val="00C0119B"/>
    <w:rsid w:val="00C0132C"/>
    <w:rsid w:val="00C01C3A"/>
    <w:rsid w:val="00C025BE"/>
    <w:rsid w:val="00C026F6"/>
    <w:rsid w:val="00C02F21"/>
    <w:rsid w:val="00C031FD"/>
    <w:rsid w:val="00C034D2"/>
    <w:rsid w:val="00C036F1"/>
    <w:rsid w:val="00C0396C"/>
    <w:rsid w:val="00C03F12"/>
    <w:rsid w:val="00C043BC"/>
    <w:rsid w:val="00C04843"/>
    <w:rsid w:val="00C04AEA"/>
    <w:rsid w:val="00C04B07"/>
    <w:rsid w:val="00C04E53"/>
    <w:rsid w:val="00C0683F"/>
    <w:rsid w:val="00C06E8C"/>
    <w:rsid w:val="00C07D11"/>
    <w:rsid w:val="00C07D82"/>
    <w:rsid w:val="00C10084"/>
    <w:rsid w:val="00C106C0"/>
    <w:rsid w:val="00C106CA"/>
    <w:rsid w:val="00C10A74"/>
    <w:rsid w:val="00C10A9F"/>
    <w:rsid w:val="00C10B7A"/>
    <w:rsid w:val="00C10BED"/>
    <w:rsid w:val="00C11044"/>
    <w:rsid w:val="00C11311"/>
    <w:rsid w:val="00C11C27"/>
    <w:rsid w:val="00C12FBC"/>
    <w:rsid w:val="00C148C3"/>
    <w:rsid w:val="00C14ABB"/>
    <w:rsid w:val="00C14B85"/>
    <w:rsid w:val="00C14E99"/>
    <w:rsid w:val="00C1501B"/>
    <w:rsid w:val="00C155F2"/>
    <w:rsid w:val="00C1563C"/>
    <w:rsid w:val="00C15F21"/>
    <w:rsid w:val="00C16685"/>
    <w:rsid w:val="00C16720"/>
    <w:rsid w:val="00C168F2"/>
    <w:rsid w:val="00C16A45"/>
    <w:rsid w:val="00C1756F"/>
    <w:rsid w:val="00C17698"/>
    <w:rsid w:val="00C17C8E"/>
    <w:rsid w:val="00C17CD5"/>
    <w:rsid w:val="00C204D4"/>
    <w:rsid w:val="00C20BE7"/>
    <w:rsid w:val="00C2123E"/>
    <w:rsid w:val="00C219C6"/>
    <w:rsid w:val="00C21BE4"/>
    <w:rsid w:val="00C22224"/>
    <w:rsid w:val="00C22897"/>
    <w:rsid w:val="00C22BF6"/>
    <w:rsid w:val="00C246C5"/>
    <w:rsid w:val="00C24858"/>
    <w:rsid w:val="00C24948"/>
    <w:rsid w:val="00C24CF5"/>
    <w:rsid w:val="00C25C95"/>
    <w:rsid w:val="00C2628C"/>
    <w:rsid w:val="00C27DEC"/>
    <w:rsid w:val="00C303DD"/>
    <w:rsid w:val="00C3082F"/>
    <w:rsid w:val="00C30B43"/>
    <w:rsid w:val="00C311CA"/>
    <w:rsid w:val="00C31A0D"/>
    <w:rsid w:val="00C31C17"/>
    <w:rsid w:val="00C32A70"/>
    <w:rsid w:val="00C33326"/>
    <w:rsid w:val="00C33C85"/>
    <w:rsid w:val="00C34501"/>
    <w:rsid w:val="00C346FB"/>
    <w:rsid w:val="00C347BB"/>
    <w:rsid w:val="00C34AC8"/>
    <w:rsid w:val="00C34F12"/>
    <w:rsid w:val="00C35999"/>
    <w:rsid w:val="00C35EB3"/>
    <w:rsid w:val="00C363BD"/>
    <w:rsid w:val="00C3668F"/>
    <w:rsid w:val="00C369EC"/>
    <w:rsid w:val="00C373B1"/>
    <w:rsid w:val="00C40738"/>
    <w:rsid w:val="00C410B4"/>
    <w:rsid w:val="00C41457"/>
    <w:rsid w:val="00C41919"/>
    <w:rsid w:val="00C41BA4"/>
    <w:rsid w:val="00C41D9F"/>
    <w:rsid w:val="00C41F04"/>
    <w:rsid w:val="00C42400"/>
    <w:rsid w:val="00C42FA5"/>
    <w:rsid w:val="00C436B7"/>
    <w:rsid w:val="00C4487D"/>
    <w:rsid w:val="00C45885"/>
    <w:rsid w:val="00C45A6C"/>
    <w:rsid w:val="00C45C81"/>
    <w:rsid w:val="00C4647E"/>
    <w:rsid w:val="00C473BC"/>
    <w:rsid w:val="00C47A22"/>
    <w:rsid w:val="00C47B43"/>
    <w:rsid w:val="00C500EB"/>
    <w:rsid w:val="00C504BA"/>
    <w:rsid w:val="00C5118F"/>
    <w:rsid w:val="00C51433"/>
    <w:rsid w:val="00C51A83"/>
    <w:rsid w:val="00C51B83"/>
    <w:rsid w:val="00C520D4"/>
    <w:rsid w:val="00C52D5D"/>
    <w:rsid w:val="00C52F30"/>
    <w:rsid w:val="00C533A3"/>
    <w:rsid w:val="00C53439"/>
    <w:rsid w:val="00C53525"/>
    <w:rsid w:val="00C53545"/>
    <w:rsid w:val="00C53B5B"/>
    <w:rsid w:val="00C5416A"/>
    <w:rsid w:val="00C54807"/>
    <w:rsid w:val="00C548B3"/>
    <w:rsid w:val="00C552D5"/>
    <w:rsid w:val="00C55498"/>
    <w:rsid w:val="00C55F02"/>
    <w:rsid w:val="00C56A9A"/>
    <w:rsid w:val="00C56C4C"/>
    <w:rsid w:val="00C56FB8"/>
    <w:rsid w:val="00C57AD6"/>
    <w:rsid w:val="00C606E5"/>
    <w:rsid w:val="00C606E8"/>
    <w:rsid w:val="00C60AE7"/>
    <w:rsid w:val="00C61022"/>
    <w:rsid w:val="00C6136D"/>
    <w:rsid w:val="00C61688"/>
    <w:rsid w:val="00C623BC"/>
    <w:rsid w:val="00C6275B"/>
    <w:rsid w:val="00C629BB"/>
    <w:rsid w:val="00C635C5"/>
    <w:rsid w:val="00C63954"/>
    <w:rsid w:val="00C64337"/>
    <w:rsid w:val="00C6488F"/>
    <w:rsid w:val="00C648E7"/>
    <w:rsid w:val="00C6518A"/>
    <w:rsid w:val="00C652F1"/>
    <w:rsid w:val="00C65541"/>
    <w:rsid w:val="00C659CB"/>
    <w:rsid w:val="00C660FD"/>
    <w:rsid w:val="00C66341"/>
    <w:rsid w:val="00C6684B"/>
    <w:rsid w:val="00C670FD"/>
    <w:rsid w:val="00C67128"/>
    <w:rsid w:val="00C67CE1"/>
    <w:rsid w:val="00C704A2"/>
    <w:rsid w:val="00C706C0"/>
    <w:rsid w:val="00C714D5"/>
    <w:rsid w:val="00C716B3"/>
    <w:rsid w:val="00C71C10"/>
    <w:rsid w:val="00C71C43"/>
    <w:rsid w:val="00C71E7E"/>
    <w:rsid w:val="00C7234F"/>
    <w:rsid w:val="00C726F9"/>
    <w:rsid w:val="00C733FF"/>
    <w:rsid w:val="00C734D3"/>
    <w:rsid w:val="00C735AB"/>
    <w:rsid w:val="00C73CD5"/>
    <w:rsid w:val="00C745E3"/>
    <w:rsid w:val="00C74ADC"/>
    <w:rsid w:val="00C74B60"/>
    <w:rsid w:val="00C75014"/>
    <w:rsid w:val="00C75024"/>
    <w:rsid w:val="00C755DB"/>
    <w:rsid w:val="00C7662D"/>
    <w:rsid w:val="00C766D8"/>
    <w:rsid w:val="00C76AEC"/>
    <w:rsid w:val="00C771B5"/>
    <w:rsid w:val="00C7784A"/>
    <w:rsid w:val="00C77B89"/>
    <w:rsid w:val="00C8012F"/>
    <w:rsid w:val="00C80526"/>
    <w:rsid w:val="00C813FD"/>
    <w:rsid w:val="00C81D66"/>
    <w:rsid w:val="00C82434"/>
    <w:rsid w:val="00C829AF"/>
    <w:rsid w:val="00C82D21"/>
    <w:rsid w:val="00C83344"/>
    <w:rsid w:val="00C83CE5"/>
    <w:rsid w:val="00C842E4"/>
    <w:rsid w:val="00C845BC"/>
    <w:rsid w:val="00C8542C"/>
    <w:rsid w:val="00C8584D"/>
    <w:rsid w:val="00C85C22"/>
    <w:rsid w:val="00C85D77"/>
    <w:rsid w:val="00C85E5B"/>
    <w:rsid w:val="00C8610E"/>
    <w:rsid w:val="00C866B4"/>
    <w:rsid w:val="00C86BFB"/>
    <w:rsid w:val="00C86F68"/>
    <w:rsid w:val="00C87441"/>
    <w:rsid w:val="00C90B41"/>
    <w:rsid w:val="00C9198E"/>
    <w:rsid w:val="00C9233F"/>
    <w:rsid w:val="00C926F7"/>
    <w:rsid w:val="00C92C19"/>
    <w:rsid w:val="00C9351C"/>
    <w:rsid w:val="00C942ED"/>
    <w:rsid w:val="00C944AE"/>
    <w:rsid w:val="00C946EE"/>
    <w:rsid w:val="00C94A82"/>
    <w:rsid w:val="00C94E48"/>
    <w:rsid w:val="00C95337"/>
    <w:rsid w:val="00C957D9"/>
    <w:rsid w:val="00C965C2"/>
    <w:rsid w:val="00C96D3B"/>
    <w:rsid w:val="00C96FC3"/>
    <w:rsid w:val="00C970E9"/>
    <w:rsid w:val="00C97239"/>
    <w:rsid w:val="00C9746B"/>
    <w:rsid w:val="00C977E9"/>
    <w:rsid w:val="00C97B61"/>
    <w:rsid w:val="00CA0735"/>
    <w:rsid w:val="00CA07A7"/>
    <w:rsid w:val="00CA0F54"/>
    <w:rsid w:val="00CA1409"/>
    <w:rsid w:val="00CA164E"/>
    <w:rsid w:val="00CA229B"/>
    <w:rsid w:val="00CA29B4"/>
    <w:rsid w:val="00CA2E19"/>
    <w:rsid w:val="00CA3B12"/>
    <w:rsid w:val="00CA401B"/>
    <w:rsid w:val="00CA4F16"/>
    <w:rsid w:val="00CA4F73"/>
    <w:rsid w:val="00CA50D9"/>
    <w:rsid w:val="00CA52E4"/>
    <w:rsid w:val="00CA55DE"/>
    <w:rsid w:val="00CA5788"/>
    <w:rsid w:val="00CA5E1B"/>
    <w:rsid w:val="00CA5EDF"/>
    <w:rsid w:val="00CA646E"/>
    <w:rsid w:val="00CA6C7C"/>
    <w:rsid w:val="00CA6CE2"/>
    <w:rsid w:val="00CA70D0"/>
    <w:rsid w:val="00CA7386"/>
    <w:rsid w:val="00CB06B5"/>
    <w:rsid w:val="00CB1797"/>
    <w:rsid w:val="00CB205C"/>
    <w:rsid w:val="00CB280D"/>
    <w:rsid w:val="00CB2831"/>
    <w:rsid w:val="00CB3706"/>
    <w:rsid w:val="00CB3828"/>
    <w:rsid w:val="00CB3918"/>
    <w:rsid w:val="00CB5392"/>
    <w:rsid w:val="00CB601D"/>
    <w:rsid w:val="00CB6905"/>
    <w:rsid w:val="00CB697E"/>
    <w:rsid w:val="00CB7576"/>
    <w:rsid w:val="00CB7F9B"/>
    <w:rsid w:val="00CC028E"/>
    <w:rsid w:val="00CC03C7"/>
    <w:rsid w:val="00CC086D"/>
    <w:rsid w:val="00CC11D1"/>
    <w:rsid w:val="00CC29EF"/>
    <w:rsid w:val="00CC34A9"/>
    <w:rsid w:val="00CC3A28"/>
    <w:rsid w:val="00CC3C6E"/>
    <w:rsid w:val="00CC4582"/>
    <w:rsid w:val="00CC48F6"/>
    <w:rsid w:val="00CC4A4C"/>
    <w:rsid w:val="00CC4D3E"/>
    <w:rsid w:val="00CC5636"/>
    <w:rsid w:val="00CC6224"/>
    <w:rsid w:val="00CC66F6"/>
    <w:rsid w:val="00CC74E5"/>
    <w:rsid w:val="00CD040F"/>
    <w:rsid w:val="00CD0C4B"/>
    <w:rsid w:val="00CD2024"/>
    <w:rsid w:val="00CD485F"/>
    <w:rsid w:val="00CD52AB"/>
    <w:rsid w:val="00CD5372"/>
    <w:rsid w:val="00CD5E31"/>
    <w:rsid w:val="00CD6471"/>
    <w:rsid w:val="00CD6FB8"/>
    <w:rsid w:val="00CD764C"/>
    <w:rsid w:val="00CE03D2"/>
    <w:rsid w:val="00CE19BD"/>
    <w:rsid w:val="00CE2F3A"/>
    <w:rsid w:val="00CE346D"/>
    <w:rsid w:val="00CE353B"/>
    <w:rsid w:val="00CE3B5E"/>
    <w:rsid w:val="00CE4266"/>
    <w:rsid w:val="00CE4C78"/>
    <w:rsid w:val="00CE6391"/>
    <w:rsid w:val="00CE6BD4"/>
    <w:rsid w:val="00CE7137"/>
    <w:rsid w:val="00CE78F7"/>
    <w:rsid w:val="00CE7FB0"/>
    <w:rsid w:val="00CF067B"/>
    <w:rsid w:val="00CF10DB"/>
    <w:rsid w:val="00CF195B"/>
    <w:rsid w:val="00CF2194"/>
    <w:rsid w:val="00CF2308"/>
    <w:rsid w:val="00CF239E"/>
    <w:rsid w:val="00CF2B64"/>
    <w:rsid w:val="00CF323E"/>
    <w:rsid w:val="00CF3A82"/>
    <w:rsid w:val="00CF41BC"/>
    <w:rsid w:val="00CF42A4"/>
    <w:rsid w:val="00CF48A1"/>
    <w:rsid w:val="00CF56AC"/>
    <w:rsid w:val="00CF625E"/>
    <w:rsid w:val="00CF62E5"/>
    <w:rsid w:val="00CF6898"/>
    <w:rsid w:val="00CF6E4B"/>
    <w:rsid w:val="00D00DF6"/>
    <w:rsid w:val="00D00DFD"/>
    <w:rsid w:val="00D016F8"/>
    <w:rsid w:val="00D01876"/>
    <w:rsid w:val="00D02031"/>
    <w:rsid w:val="00D021D6"/>
    <w:rsid w:val="00D022CB"/>
    <w:rsid w:val="00D02329"/>
    <w:rsid w:val="00D024BD"/>
    <w:rsid w:val="00D0432B"/>
    <w:rsid w:val="00D046CF"/>
    <w:rsid w:val="00D04E11"/>
    <w:rsid w:val="00D04E12"/>
    <w:rsid w:val="00D05B9C"/>
    <w:rsid w:val="00D05CC9"/>
    <w:rsid w:val="00D05EEF"/>
    <w:rsid w:val="00D0618C"/>
    <w:rsid w:val="00D069A6"/>
    <w:rsid w:val="00D06A90"/>
    <w:rsid w:val="00D072E3"/>
    <w:rsid w:val="00D07506"/>
    <w:rsid w:val="00D078D0"/>
    <w:rsid w:val="00D115D8"/>
    <w:rsid w:val="00D11BC1"/>
    <w:rsid w:val="00D11D89"/>
    <w:rsid w:val="00D11F94"/>
    <w:rsid w:val="00D120CD"/>
    <w:rsid w:val="00D12D7B"/>
    <w:rsid w:val="00D12E7D"/>
    <w:rsid w:val="00D13443"/>
    <w:rsid w:val="00D13835"/>
    <w:rsid w:val="00D14339"/>
    <w:rsid w:val="00D1550A"/>
    <w:rsid w:val="00D15967"/>
    <w:rsid w:val="00D15B33"/>
    <w:rsid w:val="00D16490"/>
    <w:rsid w:val="00D169D1"/>
    <w:rsid w:val="00D16A40"/>
    <w:rsid w:val="00D176B3"/>
    <w:rsid w:val="00D209F1"/>
    <w:rsid w:val="00D20D33"/>
    <w:rsid w:val="00D21225"/>
    <w:rsid w:val="00D219BD"/>
    <w:rsid w:val="00D219F0"/>
    <w:rsid w:val="00D22642"/>
    <w:rsid w:val="00D227D6"/>
    <w:rsid w:val="00D23841"/>
    <w:rsid w:val="00D23979"/>
    <w:rsid w:val="00D25C81"/>
    <w:rsid w:val="00D25D35"/>
    <w:rsid w:val="00D2647A"/>
    <w:rsid w:val="00D2650D"/>
    <w:rsid w:val="00D26705"/>
    <w:rsid w:val="00D275C6"/>
    <w:rsid w:val="00D30949"/>
    <w:rsid w:val="00D30DFA"/>
    <w:rsid w:val="00D30E0F"/>
    <w:rsid w:val="00D30E72"/>
    <w:rsid w:val="00D30FED"/>
    <w:rsid w:val="00D31500"/>
    <w:rsid w:val="00D319B8"/>
    <w:rsid w:val="00D32DC0"/>
    <w:rsid w:val="00D33994"/>
    <w:rsid w:val="00D33AD4"/>
    <w:rsid w:val="00D34009"/>
    <w:rsid w:val="00D340AC"/>
    <w:rsid w:val="00D369B3"/>
    <w:rsid w:val="00D36C6D"/>
    <w:rsid w:val="00D37E71"/>
    <w:rsid w:val="00D37FFB"/>
    <w:rsid w:val="00D40858"/>
    <w:rsid w:val="00D409BF"/>
    <w:rsid w:val="00D40DA2"/>
    <w:rsid w:val="00D41261"/>
    <w:rsid w:val="00D41F79"/>
    <w:rsid w:val="00D431F0"/>
    <w:rsid w:val="00D43587"/>
    <w:rsid w:val="00D436BE"/>
    <w:rsid w:val="00D44652"/>
    <w:rsid w:val="00D44982"/>
    <w:rsid w:val="00D45164"/>
    <w:rsid w:val="00D45554"/>
    <w:rsid w:val="00D45FB7"/>
    <w:rsid w:val="00D46D98"/>
    <w:rsid w:val="00D46ECD"/>
    <w:rsid w:val="00D473AF"/>
    <w:rsid w:val="00D47517"/>
    <w:rsid w:val="00D475BA"/>
    <w:rsid w:val="00D476F6"/>
    <w:rsid w:val="00D50375"/>
    <w:rsid w:val="00D508E9"/>
    <w:rsid w:val="00D50A43"/>
    <w:rsid w:val="00D5168C"/>
    <w:rsid w:val="00D527CC"/>
    <w:rsid w:val="00D52C2D"/>
    <w:rsid w:val="00D52E3B"/>
    <w:rsid w:val="00D537FF"/>
    <w:rsid w:val="00D543CC"/>
    <w:rsid w:val="00D544EB"/>
    <w:rsid w:val="00D5469F"/>
    <w:rsid w:val="00D5561E"/>
    <w:rsid w:val="00D55FA2"/>
    <w:rsid w:val="00D5760D"/>
    <w:rsid w:val="00D601DB"/>
    <w:rsid w:val="00D60831"/>
    <w:rsid w:val="00D609FE"/>
    <w:rsid w:val="00D60CB7"/>
    <w:rsid w:val="00D612E3"/>
    <w:rsid w:val="00D61988"/>
    <w:rsid w:val="00D61B30"/>
    <w:rsid w:val="00D61E6A"/>
    <w:rsid w:val="00D62181"/>
    <w:rsid w:val="00D6233D"/>
    <w:rsid w:val="00D62FCA"/>
    <w:rsid w:val="00D63163"/>
    <w:rsid w:val="00D63249"/>
    <w:rsid w:val="00D63303"/>
    <w:rsid w:val="00D63B47"/>
    <w:rsid w:val="00D64412"/>
    <w:rsid w:val="00D6470A"/>
    <w:rsid w:val="00D6498B"/>
    <w:rsid w:val="00D6532A"/>
    <w:rsid w:val="00D65997"/>
    <w:rsid w:val="00D66B73"/>
    <w:rsid w:val="00D6743A"/>
    <w:rsid w:val="00D678F1"/>
    <w:rsid w:val="00D67D72"/>
    <w:rsid w:val="00D70FD5"/>
    <w:rsid w:val="00D71D1E"/>
    <w:rsid w:val="00D71FDE"/>
    <w:rsid w:val="00D72198"/>
    <w:rsid w:val="00D73937"/>
    <w:rsid w:val="00D73BD4"/>
    <w:rsid w:val="00D74AF4"/>
    <w:rsid w:val="00D75598"/>
    <w:rsid w:val="00D7632C"/>
    <w:rsid w:val="00D76546"/>
    <w:rsid w:val="00D767F9"/>
    <w:rsid w:val="00D76CE1"/>
    <w:rsid w:val="00D77310"/>
    <w:rsid w:val="00D77883"/>
    <w:rsid w:val="00D77957"/>
    <w:rsid w:val="00D77C54"/>
    <w:rsid w:val="00D77F57"/>
    <w:rsid w:val="00D80292"/>
    <w:rsid w:val="00D808A9"/>
    <w:rsid w:val="00D814AC"/>
    <w:rsid w:val="00D81503"/>
    <w:rsid w:val="00D81B89"/>
    <w:rsid w:val="00D830F7"/>
    <w:rsid w:val="00D83413"/>
    <w:rsid w:val="00D836C9"/>
    <w:rsid w:val="00D83896"/>
    <w:rsid w:val="00D838AB"/>
    <w:rsid w:val="00D84430"/>
    <w:rsid w:val="00D8446F"/>
    <w:rsid w:val="00D8526D"/>
    <w:rsid w:val="00D8534C"/>
    <w:rsid w:val="00D8582E"/>
    <w:rsid w:val="00D861E4"/>
    <w:rsid w:val="00D8679C"/>
    <w:rsid w:val="00D868FC"/>
    <w:rsid w:val="00D873CA"/>
    <w:rsid w:val="00D87CBD"/>
    <w:rsid w:val="00D87DB5"/>
    <w:rsid w:val="00D90AEA"/>
    <w:rsid w:val="00D910F4"/>
    <w:rsid w:val="00D91240"/>
    <w:rsid w:val="00D91472"/>
    <w:rsid w:val="00D9183E"/>
    <w:rsid w:val="00D91E75"/>
    <w:rsid w:val="00D92038"/>
    <w:rsid w:val="00D925F6"/>
    <w:rsid w:val="00D92E4F"/>
    <w:rsid w:val="00D932A5"/>
    <w:rsid w:val="00D94A79"/>
    <w:rsid w:val="00D96047"/>
    <w:rsid w:val="00D96719"/>
    <w:rsid w:val="00D97A17"/>
    <w:rsid w:val="00D97AC6"/>
    <w:rsid w:val="00D97CA9"/>
    <w:rsid w:val="00DA007B"/>
    <w:rsid w:val="00DA0F47"/>
    <w:rsid w:val="00DA1018"/>
    <w:rsid w:val="00DA1CA2"/>
    <w:rsid w:val="00DA28C1"/>
    <w:rsid w:val="00DA3403"/>
    <w:rsid w:val="00DA3760"/>
    <w:rsid w:val="00DA42F6"/>
    <w:rsid w:val="00DA4977"/>
    <w:rsid w:val="00DA4E29"/>
    <w:rsid w:val="00DA5003"/>
    <w:rsid w:val="00DA52DB"/>
    <w:rsid w:val="00DA539C"/>
    <w:rsid w:val="00DA5BEA"/>
    <w:rsid w:val="00DA5F0B"/>
    <w:rsid w:val="00DA6440"/>
    <w:rsid w:val="00DA6853"/>
    <w:rsid w:val="00DA6F19"/>
    <w:rsid w:val="00DB0B67"/>
    <w:rsid w:val="00DB26DE"/>
    <w:rsid w:val="00DB29C7"/>
    <w:rsid w:val="00DB3457"/>
    <w:rsid w:val="00DB405C"/>
    <w:rsid w:val="00DB4096"/>
    <w:rsid w:val="00DB4DE3"/>
    <w:rsid w:val="00DB60E3"/>
    <w:rsid w:val="00DB637C"/>
    <w:rsid w:val="00DB6688"/>
    <w:rsid w:val="00DB66ED"/>
    <w:rsid w:val="00DB683B"/>
    <w:rsid w:val="00DB6B64"/>
    <w:rsid w:val="00DB6E9B"/>
    <w:rsid w:val="00DB6F10"/>
    <w:rsid w:val="00DB7181"/>
    <w:rsid w:val="00DB7DD8"/>
    <w:rsid w:val="00DC0322"/>
    <w:rsid w:val="00DC1285"/>
    <w:rsid w:val="00DC17A3"/>
    <w:rsid w:val="00DC19EC"/>
    <w:rsid w:val="00DC1C7A"/>
    <w:rsid w:val="00DC2FF1"/>
    <w:rsid w:val="00DC316A"/>
    <w:rsid w:val="00DC37DB"/>
    <w:rsid w:val="00DC4033"/>
    <w:rsid w:val="00DC54E3"/>
    <w:rsid w:val="00DC5747"/>
    <w:rsid w:val="00DC5864"/>
    <w:rsid w:val="00DC6C45"/>
    <w:rsid w:val="00DC7049"/>
    <w:rsid w:val="00DC7127"/>
    <w:rsid w:val="00DC780D"/>
    <w:rsid w:val="00DC7A38"/>
    <w:rsid w:val="00DD0A1F"/>
    <w:rsid w:val="00DD0DDB"/>
    <w:rsid w:val="00DD1CCC"/>
    <w:rsid w:val="00DD1F0A"/>
    <w:rsid w:val="00DD22D0"/>
    <w:rsid w:val="00DD2D41"/>
    <w:rsid w:val="00DD44D0"/>
    <w:rsid w:val="00DD457D"/>
    <w:rsid w:val="00DD4684"/>
    <w:rsid w:val="00DD56A5"/>
    <w:rsid w:val="00DD6017"/>
    <w:rsid w:val="00DD776A"/>
    <w:rsid w:val="00DE0138"/>
    <w:rsid w:val="00DE0187"/>
    <w:rsid w:val="00DE055F"/>
    <w:rsid w:val="00DE10C7"/>
    <w:rsid w:val="00DE149F"/>
    <w:rsid w:val="00DE1CB6"/>
    <w:rsid w:val="00DE2048"/>
    <w:rsid w:val="00DE2090"/>
    <w:rsid w:val="00DE2377"/>
    <w:rsid w:val="00DE2638"/>
    <w:rsid w:val="00DE286D"/>
    <w:rsid w:val="00DE29AF"/>
    <w:rsid w:val="00DE3140"/>
    <w:rsid w:val="00DE31F9"/>
    <w:rsid w:val="00DE4BAC"/>
    <w:rsid w:val="00DE4F10"/>
    <w:rsid w:val="00DE5041"/>
    <w:rsid w:val="00DE5699"/>
    <w:rsid w:val="00DE74D2"/>
    <w:rsid w:val="00DE783E"/>
    <w:rsid w:val="00DF02F3"/>
    <w:rsid w:val="00DF05DD"/>
    <w:rsid w:val="00DF077D"/>
    <w:rsid w:val="00DF0863"/>
    <w:rsid w:val="00DF0D0B"/>
    <w:rsid w:val="00DF1BAF"/>
    <w:rsid w:val="00DF1C14"/>
    <w:rsid w:val="00DF1C5B"/>
    <w:rsid w:val="00DF29B6"/>
    <w:rsid w:val="00DF3060"/>
    <w:rsid w:val="00DF30E7"/>
    <w:rsid w:val="00DF34BC"/>
    <w:rsid w:val="00DF4303"/>
    <w:rsid w:val="00DF487C"/>
    <w:rsid w:val="00DF513C"/>
    <w:rsid w:val="00DF51A1"/>
    <w:rsid w:val="00DF566C"/>
    <w:rsid w:val="00DF64BA"/>
    <w:rsid w:val="00DF665C"/>
    <w:rsid w:val="00DF6914"/>
    <w:rsid w:val="00DF6B9C"/>
    <w:rsid w:val="00E0022A"/>
    <w:rsid w:val="00E00299"/>
    <w:rsid w:val="00E00761"/>
    <w:rsid w:val="00E00CF4"/>
    <w:rsid w:val="00E00D72"/>
    <w:rsid w:val="00E0146D"/>
    <w:rsid w:val="00E0257E"/>
    <w:rsid w:val="00E02909"/>
    <w:rsid w:val="00E02E50"/>
    <w:rsid w:val="00E0339C"/>
    <w:rsid w:val="00E035A7"/>
    <w:rsid w:val="00E0387C"/>
    <w:rsid w:val="00E03F08"/>
    <w:rsid w:val="00E03FD6"/>
    <w:rsid w:val="00E04091"/>
    <w:rsid w:val="00E042B3"/>
    <w:rsid w:val="00E04567"/>
    <w:rsid w:val="00E05174"/>
    <w:rsid w:val="00E0557A"/>
    <w:rsid w:val="00E057FE"/>
    <w:rsid w:val="00E05E00"/>
    <w:rsid w:val="00E065D3"/>
    <w:rsid w:val="00E068E6"/>
    <w:rsid w:val="00E06999"/>
    <w:rsid w:val="00E07191"/>
    <w:rsid w:val="00E07B27"/>
    <w:rsid w:val="00E07EE9"/>
    <w:rsid w:val="00E10123"/>
    <w:rsid w:val="00E1027B"/>
    <w:rsid w:val="00E104A5"/>
    <w:rsid w:val="00E107E5"/>
    <w:rsid w:val="00E1082E"/>
    <w:rsid w:val="00E10853"/>
    <w:rsid w:val="00E10D59"/>
    <w:rsid w:val="00E10E6A"/>
    <w:rsid w:val="00E110B9"/>
    <w:rsid w:val="00E111D8"/>
    <w:rsid w:val="00E11E7C"/>
    <w:rsid w:val="00E12297"/>
    <w:rsid w:val="00E13344"/>
    <w:rsid w:val="00E13B4A"/>
    <w:rsid w:val="00E14425"/>
    <w:rsid w:val="00E14996"/>
    <w:rsid w:val="00E14C95"/>
    <w:rsid w:val="00E15421"/>
    <w:rsid w:val="00E157B6"/>
    <w:rsid w:val="00E15AF7"/>
    <w:rsid w:val="00E161A8"/>
    <w:rsid w:val="00E161AF"/>
    <w:rsid w:val="00E1658A"/>
    <w:rsid w:val="00E16736"/>
    <w:rsid w:val="00E16D06"/>
    <w:rsid w:val="00E16F5A"/>
    <w:rsid w:val="00E1705A"/>
    <w:rsid w:val="00E179BD"/>
    <w:rsid w:val="00E205AC"/>
    <w:rsid w:val="00E20C1A"/>
    <w:rsid w:val="00E20C76"/>
    <w:rsid w:val="00E213FF"/>
    <w:rsid w:val="00E21453"/>
    <w:rsid w:val="00E22111"/>
    <w:rsid w:val="00E22A6C"/>
    <w:rsid w:val="00E22BE8"/>
    <w:rsid w:val="00E22D90"/>
    <w:rsid w:val="00E22FDF"/>
    <w:rsid w:val="00E238FC"/>
    <w:rsid w:val="00E23E44"/>
    <w:rsid w:val="00E247F1"/>
    <w:rsid w:val="00E2494F"/>
    <w:rsid w:val="00E24A2F"/>
    <w:rsid w:val="00E24AB7"/>
    <w:rsid w:val="00E258D3"/>
    <w:rsid w:val="00E258D5"/>
    <w:rsid w:val="00E25C69"/>
    <w:rsid w:val="00E26305"/>
    <w:rsid w:val="00E26893"/>
    <w:rsid w:val="00E26A8A"/>
    <w:rsid w:val="00E26D17"/>
    <w:rsid w:val="00E2743A"/>
    <w:rsid w:val="00E27BC3"/>
    <w:rsid w:val="00E3010F"/>
    <w:rsid w:val="00E30696"/>
    <w:rsid w:val="00E30BE8"/>
    <w:rsid w:val="00E30DD2"/>
    <w:rsid w:val="00E30F63"/>
    <w:rsid w:val="00E3110A"/>
    <w:rsid w:val="00E315B6"/>
    <w:rsid w:val="00E31CC2"/>
    <w:rsid w:val="00E322C8"/>
    <w:rsid w:val="00E3255B"/>
    <w:rsid w:val="00E32DF0"/>
    <w:rsid w:val="00E335EE"/>
    <w:rsid w:val="00E33CBC"/>
    <w:rsid w:val="00E34BC1"/>
    <w:rsid w:val="00E35F29"/>
    <w:rsid w:val="00E365B9"/>
    <w:rsid w:val="00E36982"/>
    <w:rsid w:val="00E36B40"/>
    <w:rsid w:val="00E37250"/>
    <w:rsid w:val="00E378AB"/>
    <w:rsid w:val="00E37DCF"/>
    <w:rsid w:val="00E4001B"/>
    <w:rsid w:val="00E40502"/>
    <w:rsid w:val="00E409A7"/>
    <w:rsid w:val="00E40A26"/>
    <w:rsid w:val="00E40B2C"/>
    <w:rsid w:val="00E412D4"/>
    <w:rsid w:val="00E413AE"/>
    <w:rsid w:val="00E41A88"/>
    <w:rsid w:val="00E41DA8"/>
    <w:rsid w:val="00E42597"/>
    <w:rsid w:val="00E427C4"/>
    <w:rsid w:val="00E434E8"/>
    <w:rsid w:val="00E43A90"/>
    <w:rsid w:val="00E43AE1"/>
    <w:rsid w:val="00E43E96"/>
    <w:rsid w:val="00E44202"/>
    <w:rsid w:val="00E44554"/>
    <w:rsid w:val="00E44762"/>
    <w:rsid w:val="00E451D2"/>
    <w:rsid w:val="00E456D9"/>
    <w:rsid w:val="00E458E6"/>
    <w:rsid w:val="00E45CAA"/>
    <w:rsid w:val="00E463F3"/>
    <w:rsid w:val="00E46989"/>
    <w:rsid w:val="00E47378"/>
    <w:rsid w:val="00E47A0A"/>
    <w:rsid w:val="00E504BE"/>
    <w:rsid w:val="00E50FF5"/>
    <w:rsid w:val="00E5168E"/>
    <w:rsid w:val="00E51969"/>
    <w:rsid w:val="00E52F3A"/>
    <w:rsid w:val="00E533E4"/>
    <w:rsid w:val="00E53C84"/>
    <w:rsid w:val="00E546ED"/>
    <w:rsid w:val="00E54C59"/>
    <w:rsid w:val="00E551C5"/>
    <w:rsid w:val="00E5762F"/>
    <w:rsid w:val="00E60391"/>
    <w:rsid w:val="00E6096B"/>
    <w:rsid w:val="00E60B95"/>
    <w:rsid w:val="00E61253"/>
    <w:rsid w:val="00E613C6"/>
    <w:rsid w:val="00E61443"/>
    <w:rsid w:val="00E62BE1"/>
    <w:rsid w:val="00E62BF5"/>
    <w:rsid w:val="00E62DA3"/>
    <w:rsid w:val="00E6350C"/>
    <w:rsid w:val="00E63674"/>
    <w:rsid w:val="00E64822"/>
    <w:rsid w:val="00E64D44"/>
    <w:rsid w:val="00E652DF"/>
    <w:rsid w:val="00E654E5"/>
    <w:rsid w:val="00E655AD"/>
    <w:rsid w:val="00E65735"/>
    <w:rsid w:val="00E657C6"/>
    <w:rsid w:val="00E66081"/>
    <w:rsid w:val="00E6622E"/>
    <w:rsid w:val="00E66D3F"/>
    <w:rsid w:val="00E66DAF"/>
    <w:rsid w:val="00E66EB5"/>
    <w:rsid w:val="00E67609"/>
    <w:rsid w:val="00E6768F"/>
    <w:rsid w:val="00E67A14"/>
    <w:rsid w:val="00E70AAB"/>
    <w:rsid w:val="00E722F8"/>
    <w:rsid w:val="00E72CE0"/>
    <w:rsid w:val="00E72F1D"/>
    <w:rsid w:val="00E72FFD"/>
    <w:rsid w:val="00E735BC"/>
    <w:rsid w:val="00E73B3C"/>
    <w:rsid w:val="00E73C64"/>
    <w:rsid w:val="00E74AA3"/>
    <w:rsid w:val="00E74B7C"/>
    <w:rsid w:val="00E74FB3"/>
    <w:rsid w:val="00E757F5"/>
    <w:rsid w:val="00E75EA8"/>
    <w:rsid w:val="00E779A4"/>
    <w:rsid w:val="00E8029E"/>
    <w:rsid w:val="00E806B7"/>
    <w:rsid w:val="00E807C8"/>
    <w:rsid w:val="00E81BA9"/>
    <w:rsid w:val="00E81BE7"/>
    <w:rsid w:val="00E81CA2"/>
    <w:rsid w:val="00E82460"/>
    <w:rsid w:val="00E82ABE"/>
    <w:rsid w:val="00E83046"/>
    <w:rsid w:val="00E8394E"/>
    <w:rsid w:val="00E8431E"/>
    <w:rsid w:val="00E84694"/>
    <w:rsid w:val="00E84AF0"/>
    <w:rsid w:val="00E84C23"/>
    <w:rsid w:val="00E84C64"/>
    <w:rsid w:val="00E852A8"/>
    <w:rsid w:val="00E85335"/>
    <w:rsid w:val="00E85F9A"/>
    <w:rsid w:val="00E87853"/>
    <w:rsid w:val="00E90DDB"/>
    <w:rsid w:val="00E91696"/>
    <w:rsid w:val="00E93424"/>
    <w:rsid w:val="00E935AC"/>
    <w:rsid w:val="00E93E13"/>
    <w:rsid w:val="00E9497C"/>
    <w:rsid w:val="00E94AEC"/>
    <w:rsid w:val="00E94C5D"/>
    <w:rsid w:val="00E94D57"/>
    <w:rsid w:val="00E950EF"/>
    <w:rsid w:val="00E95114"/>
    <w:rsid w:val="00E95856"/>
    <w:rsid w:val="00E961C4"/>
    <w:rsid w:val="00E97110"/>
    <w:rsid w:val="00E971BE"/>
    <w:rsid w:val="00E97B7D"/>
    <w:rsid w:val="00EA061C"/>
    <w:rsid w:val="00EA09DA"/>
    <w:rsid w:val="00EA0B24"/>
    <w:rsid w:val="00EA0D85"/>
    <w:rsid w:val="00EA0DEC"/>
    <w:rsid w:val="00EA26DA"/>
    <w:rsid w:val="00EA3247"/>
    <w:rsid w:val="00EA3392"/>
    <w:rsid w:val="00EA3703"/>
    <w:rsid w:val="00EA3CFC"/>
    <w:rsid w:val="00EA3E84"/>
    <w:rsid w:val="00EA5294"/>
    <w:rsid w:val="00EA52B0"/>
    <w:rsid w:val="00EA5702"/>
    <w:rsid w:val="00EA7F07"/>
    <w:rsid w:val="00EB02BC"/>
    <w:rsid w:val="00EB040E"/>
    <w:rsid w:val="00EB056C"/>
    <w:rsid w:val="00EB15D5"/>
    <w:rsid w:val="00EB1D29"/>
    <w:rsid w:val="00EB1F04"/>
    <w:rsid w:val="00EB336E"/>
    <w:rsid w:val="00EB386B"/>
    <w:rsid w:val="00EB3B2E"/>
    <w:rsid w:val="00EB3CE9"/>
    <w:rsid w:val="00EB3F42"/>
    <w:rsid w:val="00EB4F1A"/>
    <w:rsid w:val="00EB5429"/>
    <w:rsid w:val="00EB5A95"/>
    <w:rsid w:val="00EB652A"/>
    <w:rsid w:val="00EB67B3"/>
    <w:rsid w:val="00EB7690"/>
    <w:rsid w:val="00EB7A10"/>
    <w:rsid w:val="00EB7F41"/>
    <w:rsid w:val="00EC003E"/>
    <w:rsid w:val="00EC0376"/>
    <w:rsid w:val="00EC03DA"/>
    <w:rsid w:val="00EC09AE"/>
    <w:rsid w:val="00EC0CEA"/>
    <w:rsid w:val="00EC12B9"/>
    <w:rsid w:val="00EC141C"/>
    <w:rsid w:val="00EC251D"/>
    <w:rsid w:val="00EC2C61"/>
    <w:rsid w:val="00EC2D34"/>
    <w:rsid w:val="00EC3799"/>
    <w:rsid w:val="00EC4A29"/>
    <w:rsid w:val="00EC5160"/>
    <w:rsid w:val="00EC52DE"/>
    <w:rsid w:val="00EC53B1"/>
    <w:rsid w:val="00EC6917"/>
    <w:rsid w:val="00EC793C"/>
    <w:rsid w:val="00EC7D61"/>
    <w:rsid w:val="00ED060B"/>
    <w:rsid w:val="00ED076D"/>
    <w:rsid w:val="00ED1EAA"/>
    <w:rsid w:val="00ED1FDC"/>
    <w:rsid w:val="00ED2EEE"/>
    <w:rsid w:val="00ED392B"/>
    <w:rsid w:val="00ED3C15"/>
    <w:rsid w:val="00ED3D4E"/>
    <w:rsid w:val="00ED46FB"/>
    <w:rsid w:val="00ED48DE"/>
    <w:rsid w:val="00ED51FB"/>
    <w:rsid w:val="00ED5282"/>
    <w:rsid w:val="00ED5BE3"/>
    <w:rsid w:val="00ED79E3"/>
    <w:rsid w:val="00ED7CFE"/>
    <w:rsid w:val="00EE0DA6"/>
    <w:rsid w:val="00EE10CB"/>
    <w:rsid w:val="00EE18FB"/>
    <w:rsid w:val="00EE19BF"/>
    <w:rsid w:val="00EE263D"/>
    <w:rsid w:val="00EE2F80"/>
    <w:rsid w:val="00EE30C9"/>
    <w:rsid w:val="00EE31AF"/>
    <w:rsid w:val="00EE3817"/>
    <w:rsid w:val="00EE3886"/>
    <w:rsid w:val="00EE3BCF"/>
    <w:rsid w:val="00EE3C3B"/>
    <w:rsid w:val="00EE3DF0"/>
    <w:rsid w:val="00EE3E5A"/>
    <w:rsid w:val="00EE3E65"/>
    <w:rsid w:val="00EE44E2"/>
    <w:rsid w:val="00EE44FF"/>
    <w:rsid w:val="00EE5005"/>
    <w:rsid w:val="00EE550B"/>
    <w:rsid w:val="00EE5B2C"/>
    <w:rsid w:val="00EE63DD"/>
    <w:rsid w:val="00EE6629"/>
    <w:rsid w:val="00EE693C"/>
    <w:rsid w:val="00EE6A83"/>
    <w:rsid w:val="00EE76F7"/>
    <w:rsid w:val="00EE7733"/>
    <w:rsid w:val="00EE78D4"/>
    <w:rsid w:val="00EE7CCF"/>
    <w:rsid w:val="00EE7D5B"/>
    <w:rsid w:val="00EF0C56"/>
    <w:rsid w:val="00EF0F0D"/>
    <w:rsid w:val="00EF1136"/>
    <w:rsid w:val="00EF138A"/>
    <w:rsid w:val="00EF17F0"/>
    <w:rsid w:val="00EF371D"/>
    <w:rsid w:val="00EF3727"/>
    <w:rsid w:val="00EF448E"/>
    <w:rsid w:val="00EF4664"/>
    <w:rsid w:val="00EF54DD"/>
    <w:rsid w:val="00EF5E50"/>
    <w:rsid w:val="00EF68F3"/>
    <w:rsid w:val="00EF6ECE"/>
    <w:rsid w:val="00EF7375"/>
    <w:rsid w:val="00EF772B"/>
    <w:rsid w:val="00F00AE0"/>
    <w:rsid w:val="00F014EB"/>
    <w:rsid w:val="00F016BC"/>
    <w:rsid w:val="00F01862"/>
    <w:rsid w:val="00F01920"/>
    <w:rsid w:val="00F01D0A"/>
    <w:rsid w:val="00F01E46"/>
    <w:rsid w:val="00F01FD9"/>
    <w:rsid w:val="00F0221C"/>
    <w:rsid w:val="00F022E4"/>
    <w:rsid w:val="00F02850"/>
    <w:rsid w:val="00F031D5"/>
    <w:rsid w:val="00F032FA"/>
    <w:rsid w:val="00F0382D"/>
    <w:rsid w:val="00F04323"/>
    <w:rsid w:val="00F043EA"/>
    <w:rsid w:val="00F04694"/>
    <w:rsid w:val="00F04762"/>
    <w:rsid w:val="00F04940"/>
    <w:rsid w:val="00F04B98"/>
    <w:rsid w:val="00F054F6"/>
    <w:rsid w:val="00F055E7"/>
    <w:rsid w:val="00F06040"/>
    <w:rsid w:val="00F06511"/>
    <w:rsid w:val="00F06796"/>
    <w:rsid w:val="00F06BFF"/>
    <w:rsid w:val="00F06F36"/>
    <w:rsid w:val="00F07CA0"/>
    <w:rsid w:val="00F07CEF"/>
    <w:rsid w:val="00F102B8"/>
    <w:rsid w:val="00F1030A"/>
    <w:rsid w:val="00F10D39"/>
    <w:rsid w:val="00F10FD6"/>
    <w:rsid w:val="00F121E8"/>
    <w:rsid w:val="00F124A1"/>
    <w:rsid w:val="00F13542"/>
    <w:rsid w:val="00F13AC6"/>
    <w:rsid w:val="00F13E85"/>
    <w:rsid w:val="00F140AC"/>
    <w:rsid w:val="00F14432"/>
    <w:rsid w:val="00F14DAD"/>
    <w:rsid w:val="00F15533"/>
    <w:rsid w:val="00F1571E"/>
    <w:rsid w:val="00F15D68"/>
    <w:rsid w:val="00F167F5"/>
    <w:rsid w:val="00F16B2F"/>
    <w:rsid w:val="00F16CB2"/>
    <w:rsid w:val="00F16FBC"/>
    <w:rsid w:val="00F177FC"/>
    <w:rsid w:val="00F20078"/>
    <w:rsid w:val="00F2128B"/>
    <w:rsid w:val="00F217C2"/>
    <w:rsid w:val="00F22178"/>
    <w:rsid w:val="00F22AED"/>
    <w:rsid w:val="00F22C54"/>
    <w:rsid w:val="00F22DF4"/>
    <w:rsid w:val="00F231B9"/>
    <w:rsid w:val="00F23D65"/>
    <w:rsid w:val="00F248F4"/>
    <w:rsid w:val="00F25193"/>
    <w:rsid w:val="00F25A17"/>
    <w:rsid w:val="00F25B5C"/>
    <w:rsid w:val="00F27409"/>
    <w:rsid w:val="00F27B20"/>
    <w:rsid w:val="00F27DDA"/>
    <w:rsid w:val="00F27E05"/>
    <w:rsid w:val="00F27E4B"/>
    <w:rsid w:val="00F309DE"/>
    <w:rsid w:val="00F3124E"/>
    <w:rsid w:val="00F31912"/>
    <w:rsid w:val="00F32024"/>
    <w:rsid w:val="00F32AD3"/>
    <w:rsid w:val="00F32F5A"/>
    <w:rsid w:val="00F33966"/>
    <w:rsid w:val="00F348C0"/>
    <w:rsid w:val="00F349D1"/>
    <w:rsid w:val="00F34E51"/>
    <w:rsid w:val="00F35448"/>
    <w:rsid w:val="00F360B2"/>
    <w:rsid w:val="00F36C49"/>
    <w:rsid w:val="00F36C97"/>
    <w:rsid w:val="00F36E22"/>
    <w:rsid w:val="00F40577"/>
    <w:rsid w:val="00F407D5"/>
    <w:rsid w:val="00F40B69"/>
    <w:rsid w:val="00F41F07"/>
    <w:rsid w:val="00F4251C"/>
    <w:rsid w:val="00F42658"/>
    <w:rsid w:val="00F42682"/>
    <w:rsid w:val="00F42D91"/>
    <w:rsid w:val="00F443D7"/>
    <w:rsid w:val="00F44B67"/>
    <w:rsid w:val="00F45D6B"/>
    <w:rsid w:val="00F45F04"/>
    <w:rsid w:val="00F469E7"/>
    <w:rsid w:val="00F46E08"/>
    <w:rsid w:val="00F473B3"/>
    <w:rsid w:val="00F475C4"/>
    <w:rsid w:val="00F47756"/>
    <w:rsid w:val="00F47DED"/>
    <w:rsid w:val="00F50B2D"/>
    <w:rsid w:val="00F51141"/>
    <w:rsid w:val="00F52296"/>
    <w:rsid w:val="00F52C0E"/>
    <w:rsid w:val="00F532D1"/>
    <w:rsid w:val="00F53794"/>
    <w:rsid w:val="00F545FB"/>
    <w:rsid w:val="00F54AF9"/>
    <w:rsid w:val="00F54DDF"/>
    <w:rsid w:val="00F5558B"/>
    <w:rsid w:val="00F55602"/>
    <w:rsid w:val="00F558AA"/>
    <w:rsid w:val="00F55994"/>
    <w:rsid w:val="00F5626F"/>
    <w:rsid w:val="00F566C0"/>
    <w:rsid w:val="00F567C6"/>
    <w:rsid w:val="00F56840"/>
    <w:rsid w:val="00F56B31"/>
    <w:rsid w:val="00F56E7C"/>
    <w:rsid w:val="00F5717A"/>
    <w:rsid w:val="00F57895"/>
    <w:rsid w:val="00F57E77"/>
    <w:rsid w:val="00F602F7"/>
    <w:rsid w:val="00F606B7"/>
    <w:rsid w:val="00F60C60"/>
    <w:rsid w:val="00F617B1"/>
    <w:rsid w:val="00F61A21"/>
    <w:rsid w:val="00F61AFE"/>
    <w:rsid w:val="00F62091"/>
    <w:rsid w:val="00F62215"/>
    <w:rsid w:val="00F62A83"/>
    <w:rsid w:val="00F63979"/>
    <w:rsid w:val="00F63AE5"/>
    <w:rsid w:val="00F64673"/>
    <w:rsid w:val="00F64847"/>
    <w:rsid w:val="00F64DE3"/>
    <w:rsid w:val="00F64FE4"/>
    <w:rsid w:val="00F6547E"/>
    <w:rsid w:val="00F67B6A"/>
    <w:rsid w:val="00F7059D"/>
    <w:rsid w:val="00F70A2A"/>
    <w:rsid w:val="00F70E13"/>
    <w:rsid w:val="00F70FD5"/>
    <w:rsid w:val="00F71BBA"/>
    <w:rsid w:val="00F7318E"/>
    <w:rsid w:val="00F73A1C"/>
    <w:rsid w:val="00F73E53"/>
    <w:rsid w:val="00F74EAC"/>
    <w:rsid w:val="00F751BF"/>
    <w:rsid w:val="00F7521F"/>
    <w:rsid w:val="00F75242"/>
    <w:rsid w:val="00F755CF"/>
    <w:rsid w:val="00F75A78"/>
    <w:rsid w:val="00F75F58"/>
    <w:rsid w:val="00F763D6"/>
    <w:rsid w:val="00F76B1C"/>
    <w:rsid w:val="00F76EB8"/>
    <w:rsid w:val="00F76F92"/>
    <w:rsid w:val="00F77472"/>
    <w:rsid w:val="00F803BA"/>
    <w:rsid w:val="00F80964"/>
    <w:rsid w:val="00F80B4B"/>
    <w:rsid w:val="00F810E7"/>
    <w:rsid w:val="00F812A5"/>
    <w:rsid w:val="00F81315"/>
    <w:rsid w:val="00F814AA"/>
    <w:rsid w:val="00F83368"/>
    <w:rsid w:val="00F83AFE"/>
    <w:rsid w:val="00F83BC2"/>
    <w:rsid w:val="00F8570B"/>
    <w:rsid w:val="00F85BBF"/>
    <w:rsid w:val="00F85EBD"/>
    <w:rsid w:val="00F86956"/>
    <w:rsid w:val="00F87027"/>
    <w:rsid w:val="00F875A9"/>
    <w:rsid w:val="00F9038E"/>
    <w:rsid w:val="00F905D8"/>
    <w:rsid w:val="00F90734"/>
    <w:rsid w:val="00F909FB"/>
    <w:rsid w:val="00F91382"/>
    <w:rsid w:val="00F91B5F"/>
    <w:rsid w:val="00F92D9C"/>
    <w:rsid w:val="00F931FB"/>
    <w:rsid w:val="00F93250"/>
    <w:rsid w:val="00F93DBF"/>
    <w:rsid w:val="00F93EA2"/>
    <w:rsid w:val="00F941F5"/>
    <w:rsid w:val="00F94361"/>
    <w:rsid w:val="00F952E8"/>
    <w:rsid w:val="00F958B1"/>
    <w:rsid w:val="00F97FE8"/>
    <w:rsid w:val="00FA0F72"/>
    <w:rsid w:val="00FA11EC"/>
    <w:rsid w:val="00FA32D1"/>
    <w:rsid w:val="00FA342E"/>
    <w:rsid w:val="00FA3EA5"/>
    <w:rsid w:val="00FA4623"/>
    <w:rsid w:val="00FA4B26"/>
    <w:rsid w:val="00FA591C"/>
    <w:rsid w:val="00FA5FCC"/>
    <w:rsid w:val="00FA653C"/>
    <w:rsid w:val="00FA7397"/>
    <w:rsid w:val="00FA749A"/>
    <w:rsid w:val="00FA7883"/>
    <w:rsid w:val="00FA78D6"/>
    <w:rsid w:val="00FA7E98"/>
    <w:rsid w:val="00FA7F3C"/>
    <w:rsid w:val="00FB0854"/>
    <w:rsid w:val="00FB1A32"/>
    <w:rsid w:val="00FB2F33"/>
    <w:rsid w:val="00FB31BF"/>
    <w:rsid w:val="00FB4DDD"/>
    <w:rsid w:val="00FB57DF"/>
    <w:rsid w:val="00FB5EBE"/>
    <w:rsid w:val="00FB6A8F"/>
    <w:rsid w:val="00FB7A40"/>
    <w:rsid w:val="00FB7BD4"/>
    <w:rsid w:val="00FB7BDF"/>
    <w:rsid w:val="00FC02BF"/>
    <w:rsid w:val="00FC04F3"/>
    <w:rsid w:val="00FC0E49"/>
    <w:rsid w:val="00FC0E59"/>
    <w:rsid w:val="00FC222D"/>
    <w:rsid w:val="00FC239F"/>
    <w:rsid w:val="00FC24FF"/>
    <w:rsid w:val="00FC26C7"/>
    <w:rsid w:val="00FC2C9C"/>
    <w:rsid w:val="00FC2D3A"/>
    <w:rsid w:val="00FC40E6"/>
    <w:rsid w:val="00FC430A"/>
    <w:rsid w:val="00FC4579"/>
    <w:rsid w:val="00FC4634"/>
    <w:rsid w:val="00FC53AC"/>
    <w:rsid w:val="00FC60B5"/>
    <w:rsid w:val="00FC6AAB"/>
    <w:rsid w:val="00FC6AF9"/>
    <w:rsid w:val="00FC6FE5"/>
    <w:rsid w:val="00FC7EBB"/>
    <w:rsid w:val="00FD0859"/>
    <w:rsid w:val="00FD0E35"/>
    <w:rsid w:val="00FD201B"/>
    <w:rsid w:val="00FD2F5D"/>
    <w:rsid w:val="00FD35C7"/>
    <w:rsid w:val="00FD3708"/>
    <w:rsid w:val="00FD3DA6"/>
    <w:rsid w:val="00FD59C1"/>
    <w:rsid w:val="00FD5B79"/>
    <w:rsid w:val="00FD6B6B"/>
    <w:rsid w:val="00FD6F5B"/>
    <w:rsid w:val="00FD7ACD"/>
    <w:rsid w:val="00FE0294"/>
    <w:rsid w:val="00FE0472"/>
    <w:rsid w:val="00FE0589"/>
    <w:rsid w:val="00FE07E0"/>
    <w:rsid w:val="00FE1406"/>
    <w:rsid w:val="00FE1AFD"/>
    <w:rsid w:val="00FE1C0F"/>
    <w:rsid w:val="00FE2252"/>
    <w:rsid w:val="00FE2413"/>
    <w:rsid w:val="00FE2633"/>
    <w:rsid w:val="00FE2ABE"/>
    <w:rsid w:val="00FE2F31"/>
    <w:rsid w:val="00FE3C22"/>
    <w:rsid w:val="00FE3D8E"/>
    <w:rsid w:val="00FE483C"/>
    <w:rsid w:val="00FE760B"/>
    <w:rsid w:val="00FE7E67"/>
    <w:rsid w:val="00FE7F91"/>
    <w:rsid w:val="00FF03BF"/>
    <w:rsid w:val="00FF0961"/>
    <w:rsid w:val="00FF0DA3"/>
    <w:rsid w:val="00FF10C3"/>
    <w:rsid w:val="00FF1772"/>
    <w:rsid w:val="00FF185C"/>
    <w:rsid w:val="00FF1869"/>
    <w:rsid w:val="00FF189D"/>
    <w:rsid w:val="00FF2483"/>
    <w:rsid w:val="00FF2516"/>
    <w:rsid w:val="00FF295A"/>
    <w:rsid w:val="00FF2AA7"/>
    <w:rsid w:val="00FF2F53"/>
    <w:rsid w:val="00FF3595"/>
    <w:rsid w:val="00FF38A3"/>
    <w:rsid w:val="00FF3E5C"/>
    <w:rsid w:val="00FF471F"/>
    <w:rsid w:val="00FF4CD4"/>
    <w:rsid w:val="00FF5B6B"/>
    <w:rsid w:val="00FF5CC5"/>
    <w:rsid w:val="00FF5DFC"/>
    <w:rsid w:val="00FF6272"/>
    <w:rsid w:val="00FF6B2D"/>
    <w:rsid w:val="00FF6FF0"/>
    <w:rsid w:val="00FF7298"/>
    <w:rsid w:val="00FF7955"/>
    <w:rsid w:val="00FF7DD7"/>
    <w:rsid w:val="00FF7F83"/>
    <w:rsid w:val="0BA4B66A"/>
    <w:rsid w:val="1DB7BE92"/>
    <w:rsid w:val="1E061DD2"/>
    <w:rsid w:val="1E76C94E"/>
    <w:rsid w:val="252BB232"/>
    <w:rsid w:val="35661DB6"/>
    <w:rsid w:val="3F0CFFFC"/>
    <w:rsid w:val="45E609C2"/>
    <w:rsid w:val="4D8F40EB"/>
    <w:rsid w:val="4F102EB3"/>
    <w:rsid w:val="50C6E1AD"/>
    <w:rsid w:val="5D0E2B10"/>
    <w:rsid w:val="621AB68C"/>
    <w:rsid w:val="662AF711"/>
    <w:rsid w:val="6826E191"/>
    <w:rsid w:val="6B5E8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979D0A"/>
  <w15:docId w15:val="{FB844254-2E5B-4D9C-8857-7492EBC32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5152"/>
    <w:rPr>
      <w:rFonts w:ascii="Arial" w:hAnsi="Arial"/>
      <w:sz w:val="22"/>
      <w:szCs w:val="24"/>
    </w:rPr>
  </w:style>
  <w:style w:type="paragraph" w:styleId="Heading1">
    <w:name w:val="heading 1"/>
    <w:next w:val="BodyText"/>
    <w:link w:val="Heading1Char"/>
    <w:qFormat/>
    <w:rsid w:val="00EF138A"/>
    <w:pPr>
      <w:keepNext/>
      <w:keepLines/>
      <w:widowControl w:val="0"/>
      <w:autoSpaceDE w:val="0"/>
      <w:autoSpaceDN w:val="0"/>
      <w:adjustRightInd w:val="0"/>
      <w:spacing w:before="440" w:after="220"/>
      <w:ind w:left="360" w:hanging="360"/>
      <w:outlineLvl w:val="0"/>
    </w:pPr>
    <w:rPr>
      <w:rFonts w:ascii="Arial" w:eastAsiaTheme="majorEastAsia" w:hAnsi="Arial" w:cstheme="majorBidi"/>
      <w:sz w:val="22"/>
      <w:szCs w:val="22"/>
    </w:rPr>
  </w:style>
  <w:style w:type="paragraph" w:styleId="Heading2">
    <w:name w:val="heading 2"/>
    <w:basedOn w:val="BodyText"/>
    <w:next w:val="BodyText"/>
    <w:link w:val="Heading2Char"/>
    <w:qFormat/>
    <w:rsid w:val="00EF138A"/>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EF138A"/>
    <w:pPr>
      <w:outlineLvl w:val="2"/>
    </w:pPr>
  </w:style>
  <w:style w:type="paragraph" w:styleId="Heading4">
    <w:name w:val="heading 4"/>
    <w:next w:val="BodyText"/>
    <w:link w:val="Heading4Char"/>
    <w:uiPriority w:val="9"/>
    <w:unhideWhenUsed/>
    <w:qFormat/>
    <w:rsid w:val="00EF138A"/>
    <w:pPr>
      <w:keepNext/>
      <w:keepLines/>
      <w:spacing w:after="220"/>
      <w:outlineLvl w:val="3"/>
    </w:pPr>
    <w:rPr>
      <w:rFonts w:asciiTheme="majorHAnsi" w:eastAsiaTheme="majorEastAsia" w:hAnsiTheme="majorHAnsi" w:cstheme="majorBidi"/>
      <w:iCs/>
      <w:sz w:val="22"/>
      <w:szCs w:val="22"/>
    </w:rPr>
  </w:style>
  <w:style w:type="paragraph" w:styleId="Heading5">
    <w:name w:val="heading 5"/>
    <w:basedOn w:val="Normal"/>
    <w:next w:val="Normal"/>
    <w:link w:val="Heading5Char"/>
    <w:uiPriority w:val="9"/>
    <w:rsid w:val="0069246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10D39"/>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F10D3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F138A"/>
    <w:rPr>
      <w:rFonts w:ascii="Arial" w:eastAsiaTheme="majorEastAsia" w:hAnsi="Arial" w:cstheme="majorBidi"/>
      <w:sz w:val="22"/>
      <w:szCs w:val="22"/>
    </w:rPr>
  </w:style>
  <w:style w:type="character" w:customStyle="1" w:styleId="Heading2Char">
    <w:name w:val="Heading 2 Char"/>
    <w:basedOn w:val="DefaultParagraphFont"/>
    <w:link w:val="Heading2"/>
    <w:locked/>
    <w:rsid w:val="00EF138A"/>
    <w:rPr>
      <w:rFonts w:ascii="Arial" w:eastAsiaTheme="majorEastAsia" w:hAnsi="Arial" w:cstheme="majorBidi"/>
      <w:sz w:val="22"/>
      <w:szCs w:val="22"/>
    </w:rPr>
  </w:style>
  <w:style w:type="character" w:customStyle="1" w:styleId="Heading3Char">
    <w:name w:val="Heading 3 Char"/>
    <w:basedOn w:val="DefaultParagraphFont"/>
    <w:link w:val="Heading3"/>
    <w:locked/>
    <w:rsid w:val="00EF138A"/>
    <w:rPr>
      <w:rFonts w:ascii="Arial" w:eastAsiaTheme="majorEastAsia" w:hAnsi="Arial" w:cstheme="majorBidi"/>
      <w:sz w:val="22"/>
      <w:szCs w:val="22"/>
    </w:rPr>
  </w:style>
  <w:style w:type="character" w:customStyle="1" w:styleId="Heading4Char">
    <w:name w:val="Heading 4 Char"/>
    <w:basedOn w:val="DefaultParagraphFont"/>
    <w:link w:val="Heading4"/>
    <w:uiPriority w:val="9"/>
    <w:locked/>
    <w:rsid w:val="00EF138A"/>
    <w:rPr>
      <w:rFonts w:asciiTheme="majorHAnsi" w:eastAsiaTheme="majorEastAsia" w:hAnsiTheme="majorHAnsi" w:cstheme="majorBidi"/>
      <w:iCs/>
      <w:sz w:val="22"/>
      <w:szCs w:val="22"/>
    </w:rPr>
  </w:style>
  <w:style w:type="character" w:customStyle="1" w:styleId="Heading5Char">
    <w:name w:val="Heading 5 Char"/>
    <w:basedOn w:val="DefaultParagraphFont"/>
    <w:link w:val="Heading5"/>
    <w:uiPriority w:val="9"/>
    <w:locked/>
    <w:rsid w:val="00692464"/>
    <w:rPr>
      <w:rFonts w:ascii="Arial" w:hAnsi="Arial" w:cs="Times New Roman"/>
      <w:b/>
      <w:bCs/>
      <w:i/>
      <w:iCs/>
      <w:sz w:val="26"/>
      <w:szCs w:val="26"/>
      <w:lang w:val="en-US" w:eastAsia="en-US" w:bidi="ar-SA"/>
    </w:rPr>
  </w:style>
  <w:style w:type="character" w:customStyle="1" w:styleId="Heading6Char">
    <w:name w:val="Heading 6 Char"/>
    <w:basedOn w:val="DefaultParagraphFont"/>
    <w:link w:val="Heading6"/>
    <w:uiPriority w:val="9"/>
    <w:semiHidden/>
    <w:locked/>
    <w:rsid w:val="00F10D39"/>
    <w:rPr>
      <w:rFonts w:ascii="Cambria" w:hAnsi="Cambria" w:cs="Times New Roman"/>
      <w:i/>
      <w:iCs/>
      <w:color w:val="243F60"/>
      <w:sz w:val="24"/>
      <w:szCs w:val="24"/>
    </w:rPr>
  </w:style>
  <w:style w:type="character" w:customStyle="1" w:styleId="Heading7Char">
    <w:name w:val="Heading 7 Char"/>
    <w:basedOn w:val="DefaultParagraphFont"/>
    <w:link w:val="Heading7"/>
    <w:uiPriority w:val="9"/>
    <w:semiHidden/>
    <w:locked/>
    <w:rsid w:val="00F10D39"/>
    <w:rPr>
      <w:rFonts w:ascii="Cambria" w:hAnsi="Cambria" w:cs="Times New Roman"/>
      <w:i/>
      <w:iCs/>
      <w:color w:val="404040"/>
      <w:sz w:val="24"/>
      <w:szCs w:val="24"/>
    </w:rPr>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locked/>
    <w:rsid w:val="009B0408"/>
    <w:rPr>
      <w:rFonts w:ascii="Arial" w:hAnsi="Arial" w:cs="Times New Roman"/>
      <w:b/>
      <w:sz w:val="24"/>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locked/>
    <w:rsid w:val="00BF0FD8"/>
    <w:rPr>
      <w:rFonts w:ascii="Arial" w:hAnsi="Arial" w:cs="Times New Roman"/>
      <w:lang w:val="en-US" w:eastAsia="en-US" w:bidi="ar-SA"/>
    </w:rPr>
  </w:style>
  <w:style w:type="paragraph" w:styleId="BlockText">
    <w:name w:val="Block Text"/>
    <w:basedOn w:val="Normal"/>
    <w:uiPriority w:val="99"/>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locked/>
    <w:rsid w:val="002B60C1"/>
    <w:rPr>
      <w:rFonts w:ascii="Arial" w:hAnsi="Arial" w:cs="Arial"/>
      <w:sz w:val="24"/>
      <w:szCs w:val="24"/>
      <w:lang w:val="en-US" w:eastAsia="en-US" w:bidi="ar-SA"/>
    </w:rPr>
  </w:style>
  <w:style w:type="paragraph" w:styleId="Footer">
    <w:name w:val="footer"/>
    <w:link w:val="FooterChar"/>
    <w:uiPriority w:val="99"/>
    <w:unhideWhenUsed/>
    <w:rsid w:val="002842CC"/>
    <w:pPr>
      <w:tabs>
        <w:tab w:val="center" w:pos="4680"/>
        <w:tab w:val="right" w:pos="9360"/>
      </w:tabs>
    </w:pPr>
    <w:rPr>
      <w:rFonts w:ascii="Arial" w:eastAsiaTheme="minorHAnsi" w:hAnsi="Arial" w:cs="Arial"/>
      <w:sz w:val="22"/>
      <w:szCs w:val="22"/>
    </w:rPr>
  </w:style>
  <w:style w:type="character" w:customStyle="1" w:styleId="FooterChar">
    <w:name w:val="Footer Char"/>
    <w:basedOn w:val="DefaultParagraphFont"/>
    <w:link w:val="Footer"/>
    <w:uiPriority w:val="99"/>
    <w:locked/>
    <w:rsid w:val="002842CC"/>
    <w:rPr>
      <w:rFonts w:ascii="Arial" w:eastAsiaTheme="minorHAnsi" w:hAnsi="Arial" w:cs="Arial"/>
      <w:sz w:val="22"/>
      <w:szCs w:val="22"/>
    </w:r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FC53AC"/>
    <w:pPr>
      <w:ind w:left="440"/>
    </w:pPr>
    <w:rPr>
      <w:i/>
      <w:iCs/>
      <w:sz w:val="24"/>
      <w:szCs w:val="20"/>
    </w:rPr>
  </w:style>
  <w:style w:type="paragraph" w:styleId="TOC1">
    <w:name w:val="toc 1"/>
    <w:next w:val="Normal"/>
    <w:autoRedefine/>
    <w:uiPriority w:val="39"/>
    <w:unhideWhenUsed/>
    <w:rsid w:val="00EF138A"/>
    <w:pPr>
      <w:spacing w:after="100"/>
      <w:contextualSpacing/>
    </w:pPr>
    <w:rPr>
      <w:rFonts w:ascii="Arial" w:hAnsi="Arial"/>
      <w:sz w:val="22"/>
      <w:szCs w:val="24"/>
    </w:rPr>
  </w:style>
  <w:style w:type="character" w:customStyle="1" w:styleId="Header02Char">
    <w:name w:val="Header 02 Char"/>
    <w:basedOn w:val="DefaultParagraphFont"/>
    <w:link w:val="Header02"/>
    <w:locked/>
    <w:rsid w:val="006F7820"/>
    <w:rPr>
      <w:rFonts w:ascii="Arial" w:hAnsi="Arial" w:cs="Arial"/>
      <w:sz w:val="24"/>
      <w:szCs w:val="24"/>
      <w:u w:val="single"/>
      <w:lang w:val="en-US" w:eastAsia="en-US" w:bidi="ar-SA"/>
    </w:rPr>
  </w:style>
  <w:style w:type="paragraph" w:styleId="TOC2">
    <w:name w:val="toc 2"/>
    <w:basedOn w:val="Normal"/>
    <w:next w:val="Normal"/>
    <w:autoRedefine/>
    <w:uiPriority w:val="39"/>
    <w:unhideWhenUsed/>
    <w:rsid w:val="00EF138A"/>
    <w:pPr>
      <w:spacing w:after="100"/>
      <w:ind w:left="216"/>
      <w:contextualSpacing/>
    </w:p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rsid w:val="00EF138A"/>
  </w:style>
  <w:style w:type="character" w:styleId="Hyperlink">
    <w:name w:val="Hyperlink"/>
    <w:basedOn w:val="DefaultParagraphFont"/>
    <w:uiPriority w:val="99"/>
    <w:rsid w:val="000E542E"/>
    <w:rPr>
      <w:rFonts w:cs="Times New Roman"/>
      <w:color w:val="0000FF"/>
      <w:u w:val="single"/>
    </w:rPr>
  </w:style>
  <w:style w:type="paragraph" w:customStyle="1" w:styleId="AppendixTitle">
    <w:name w:val="Appendix Title"/>
    <w:basedOn w:val="Normal"/>
    <w:rsid w:val="003849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sz w:val="24"/>
      <w:lang w:val="en-CA"/>
    </w:rPr>
  </w:style>
  <w:style w:type="paragraph" w:styleId="Header">
    <w:name w:val="header"/>
    <w:basedOn w:val="Normal"/>
    <w:link w:val="HeaderChar"/>
    <w:rsid w:val="00EF138A"/>
    <w:pPr>
      <w:tabs>
        <w:tab w:val="center" w:pos="4320"/>
        <w:tab w:val="right" w:pos="8640"/>
      </w:tabs>
    </w:pPr>
  </w:style>
  <w:style w:type="character" w:customStyle="1" w:styleId="HeaderChar">
    <w:name w:val="Header Char"/>
    <w:basedOn w:val="DefaultParagraphFont"/>
    <w:link w:val="Header"/>
    <w:locked/>
    <w:rsid w:val="00EF138A"/>
    <w:rPr>
      <w:rFonts w:ascii="Arial" w:hAnsi="Arial"/>
      <w:sz w:val="22"/>
      <w:szCs w:val="24"/>
    </w:rPr>
  </w:style>
  <w:style w:type="character" w:styleId="FollowedHyperlink">
    <w:name w:val="FollowedHyperlink"/>
    <w:basedOn w:val="DefaultParagraphFont"/>
    <w:uiPriority w:val="99"/>
    <w:rsid w:val="00FE483C"/>
    <w:rPr>
      <w:rFonts w:cs="Times New Roman"/>
      <w:color w:val="800080"/>
      <w:u w:val="single"/>
    </w:rPr>
  </w:style>
  <w:style w:type="paragraph" w:styleId="Caption">
    <w:name w:val="caption"/>
    <w:basedOn w:val="Normal"/>
    <w:next w:val="Normal"/>
    <w:uiPriority w:val="35"/>
    <w:rsid w:val="00D45164"/>
    <w:rPr>
      <w:b/>
      <w:bCs/>
      <w:sz w:val="20"/>
      <w:szCs w:val="20"/>
    </w:rPr>
  </w:style>
  <w:style w:type="paragraph" w:styleId="TableofFigures">
    <w:name w:val="table of figures"/>
    <w:basedOn w:val="Normal"/>
    <w:next w:val="Normal"/>
    <w:autoRedefine/>
    <w:uiPriority w:val="99"/>
    <w:semiHidden/>
    <w:rsid w:val="00800025"/>
    <w:rPr>
      <w:sz w:val="24"/>
    </w:rPr>
  </w:style>
  <w:style w:type="character" w:styleId="LineNumber">
    <w:name w:val="line number"/>
    <w:basedOn w:val="DefaultParagraphFont"/>
    <w:uiPriority w:val="99"/>
    <w:rsid w:val="00C246C5"/>
    <w:rPr>
      <w:rFonts w:cs="Times New Roman"/>
    </w:rPr>
  </w:style>
  <w:style w:type="paragraph" w:styleId="BodyText">
    <w:name w:val="Body Text"/>
    <w:link w:val="BodyTextChar"/>
    <w:rsid w:val="00EF138A"/>
    <w:pPr>
      <w:spacing w:after="220"/>
    </w:pPr>
    <w:rPr>
      <w:rFonts w:ascii="Arial" w:eastAsiaTheme="minorHAnsi" w:hAnsi="Arial" w:cs="Arial"/>
      <w:sz w:val="22"/>
      <w:szCs w:val="22"/>
    </w:rPr>
  </w:style>
  <w:style w:type="character" w:customStyle="1" w:styleId="BodyTextChar">
    <w:name w:val="Body Text Char"/>
    <w:basedOn w:val="DefaultParagraphFont"/>
    <w:link w:val="BodyText"/>
    <w:locked/>
    <w:rsid w:val="00EF138A"/>
    <w:rPr>
      <w:rFonts w:ascii="Arial" w:eastAsiaTheme="minorHAnsi" w:hAnsi="Arial" w:cs="Arial"/>
      <w:sz w:val="22"/>
      <w:szCs w:val="22"/>
    </w:rPr>
  </w:style>
  <w:style w:type="paragraph" w:styleId="BalloonText">
    <w:name w:val="Balloon Text"/>
    <w:basedOn w:val="Normal"/>
    <w:link w:val="BalloonTextChar"/>
    <w:uiPriority w:val="99"/>
    <w:semiHidden/>
    <w:rsid w:val="00221B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1E5D"/>
    <w:rPr>
      <w:rFonts w:cs="Times New Roman"/>
      <w:sz w:val="2"/>
    </w:rPr>
  </w:style>
  <w:style w:type="paragraph" w:customStyle="1" w:styleId="Subsection">
    <w:name w:val="Subsection"/>
    <w:basedOn w:val="Normal"/>
    <w:link w:val="SubsectionChar"/>
    <w:rsid w:val="00600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sz w:val="24"/>
    </w:rPr>
  </w:style>
  <w:style w:type="character" w:customStyle="1" w:styleId="SubsectionChar">
    <w:name w:val="Subsection Char"/>
    <w:basedOn w:val="DefaultParagraphFont"/>
    <w:link w:val="Subsection"/>
    <w:locked/>
    <w:rsid w:val="00600B2A"/>
    <w:rPr>
      <w:rFonts w:ascii="Arial" w:hAnsi="Arial" w:cs="Times New Roman"/>
      <w:sz w:val="24"/>
      <w:szCs w:val="24"/>
      <w:lang w:val="en-US" w:eastAsia="en-US" w:bidi="ar-SA"/>
    </w:rPr>
  </w:style>
  <w:style w:type="character" w:styleId="HTMLAcronym">
    <w:name w:val="HTML Acronym"/>
    <w:basedOn w:val="DefaultParagraphFont"/>
    <w:uiPriority w:val="99"/>
    <w:rsid w:val="003973C2"/>
    <w:rPr>
      <w:rFonts w:cs="Times New Roman"/>
    </w:rPr>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uiPriority w:val="99"/>
    <w:semiHidden/>
    <w:rsid w:val="004D4258"/>
    <w:rPr>
      <w:rFonts w:cs="Times New Roman"/>
      <w:sz w:val="16"/>
      <w:szCs w:val="16"/>
    </w:rPr>
  </w:style>
  <w:style w:type="paragraph" w:styleId="CommentText">
    <w:name w:val="annotation text"/>
    <w:basedOn w:val="Normal"/>
    <w:link w:val="CommentTextChar"/>
    <w:uiPriority w:val="99"/>
    <w:semiHidden/>
    <w:rsid w:val="004D4258"/>
    <w:rPr>
      <w:sz w:val="20"/>
      <w:szCs w:val="20"/>
    </w:rPr>
  </w:style>
  <w:style w:type="character" w:customStyle="1" w:styleId="CommentTextChar">
    <w:name w:val="Comment Text Char"/>
    <w:basedOn w:val="DefaultParagraphFont"/>
    <w:link w:val="CommentText"/>
    <w:uiPriority w:val="99"/>
    <w:semiHidden/>
    <w:locked/>
    <w:rsid w:val="008E67C2"/>
    <w:rPr>
      <w:rFonts w:ascii="Arial" w:hAnsi="Arial" w:cs="Times New Roman"/>
    </w:rPr>
  </w:style>
  <w:style w:type="paragraph" w:styleId="CommentSubject">
    <w:name w:val="annotation subject"/>
    <w:basedOn w:val="CommentText"/>
    <w:next w:val="CommentText"/>
    <w:link w:val="CommentSubjectChar"/>
    <w:uiPriority w:val="99"/>
    <w:semiHidden/>
    <w:rsid w:val="004D4258"/>
    <w:rPr>
      <w:b/>
      <w:bCs/>
    </w:rPr>
  </w:style>
  <w:style w:type="character" w:customStyle="1" w:styleId="CommentSubjectChar">
    <w:name w:val="Comment Subject Char"/>
    <w:basedOn w:val="CommentTextChar"/>
    <w:link w:val="CommentSubject"/>
    <w:uiPriority w:val="99"/>
    <w:semiHidden/>
    <w:locked/>
    <w:rsid w:val="003B1E5D"/>
    <w:rPr>
      <w:rFonts w:ascii="Arial" w:hAnsi="Arial" w:cs="Times New Roman"/>
      <w:b/>
      <w:bCs/>
    </w:rPr>
  </w:style>
  <w:style w:type="table" w:styleId="TableGrid">
    <w:name w:val="Table Grid"/>
    <w:basedOn w:val="TableNormal"/>
    <w:uiPriority w:val="59"/>
    <w:rsid w:val="00711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uiPriority w:val="20"/>
    <w:rsid w:val="00A8432D"/>
    <w:rPr>
      <w:rFonts w:cs="Times New Roman"/>
      <w:b/>
      <w:bCs/>
    </w:rPr>
  </w:style>
  <w:style w:type="paragraph" w:styleId="ListParagraph">
    <w:name w:val="List Paragraph"/>
    <w:basedOn w:val="MyHeaderHide"/>
    <w:uiPriority w:val="34"/>
    <w:qFormat/>
    <w:rsid w:val="00A90883"/>
    <w:pPr>
      <w:spacing w:after="220"/>
      <w:ind w:left="720"/>
      <w:jc w:val="left"/>
    </w:pPr>
  </w:style>
  <w:style w:type="paragraph" w:styleId="Revision">
    <w:name w:val="Revision"/>
    <w:hidden/>
    <w:uiPriority w:val="99"/>
    <w:semiHidden/>
    <w:rsid w:val="006D2C6C"/>
    <w:rPr>
      <w:rFonts w:ascii="Arial" w:hAnsi="Arial"/>
      <w:sz w:val="22"/>
      <w:szCs w:val="24"/>
    </w:rPr>
  </w:style>
  <w:style w:type="paragraph" w:styleId="DocumentMap">
    <w:name w:val="Document Map"/>
    <w:basedOn w:val="Normal"/>
    <w:link w:val="DocumentMapChar"/>
    <w:uiPriority w:val="99"/>
    <w:rsid w:val="00BD13FE"/>
    <w:rPr>
      <w:rFonts w:ascii="Tahoma" w:hAnsi="Tahoma" w:cs="Tahoma"/>
      <w:sz w:val="16"/>
      <w:szCs w:val="16"/>
    </w:rPr>
  </w:style>
  <w:style w:type="character" w:customStyle="1" w:styleId="DocumentMapChar">
    <w:name w:val="Document Map Char"/>
    <w:basedOn w:val="DefaultParagraphFont"/>
    <w:link w:val="DocumentMap"/>
    <w:uiPriority w:val="99"/>
    <w:locked/>
    <w:rsid w:val="00BD13FE"/>
    <w:rPr>
      <w:rFonts w:ascii="Tahoma" w:hAnsi="Tahoma" w:cs="Tahoma"/>
      <w:sz w:val="16"/>
      <w:szCs w:val="16"/>
    </w:rPr>
  </w:style>
  <w:style w:type="paragraph" w:customStyle="1" w:styleId="Default">
    <w:name w:val="Default"/>
    <w:rsid w:val="00891705"/>
    <w:pPr>
      <w:widowControl w:val="0"/>
      <w:autoSpaceDE w:val="0"/>
      <w:autoSpaceDN w:val="0"/>
      <w:adjustRightInd w:val="0"/>
    </w:pPr>
    <w:rPr>
      <w:rFonts w:ascii="GHIBI C+ Kaufmann BT" w:hAnsi="GHIBI C+ Kaufmann BT" w:cs="GHIBI C+ Kaufmann BT"/>
      <w:color w:val="000000"/>
      <w:sz w:val="24"/>
      <w:szCs w:val="24"/>
    </w:rPr>
  </w:style>
  <w:style w:type="paragraph" w:styleId="TOCHeading">
    <w:name w:val="TOC Heading"/>
    <w:basedOn w:val="Heading1"/>
    <w:next w:val="Normal"/>
    <w:uiPriority w:val="39"/>
    <w:unhideWhenUsed/>
    <w:qFormat/>
    <w:rsid w:val="00EF138A"/>
    <w:pPr>
      <w:widowControl/>
      <w:autoSpaceDE/>
      <w:autoSpaceDN/>
      <w:adjustRightInd/>
      <w:spacing w:before="0" w:line="259" w:lineRule="auto"/>
      <w:ind w:left="0" w:firstLine="0"/>
      <w:jc w:val="center"/>
      <w:outlineLvl w:val="9"/>
    </w:pPr>
    <w:rPr>
      <w:caps/>
      <w:szCs w:val="32"/>
    </w:rPr>
  </w:style>
  <w:style w:type="paragraph" w:customStyle="1" w:styleId="MyHeaderHide">
    <w:name w:val="My Header Hide"/>
    <w:basedOn w:val="Header01"/>
    <w:rsid w:val="004F12FB"/>
    <w:pPr>
      <w:numPr>
        <w:numId w:val="1"/>
      </w:numPr>
      <w:tabs>
        <w:tab w:val="left" w:pos="3240"/>
        <w:tab w:val="left" w:pos="3874"/>
        <w:tab w:val="left" w:pos="4507"/>
        <w:tab w:val="left" w:pos="5040"/>
        <w:tab w:val="left" w:pos="5674"/>
        <w:tab w:val="left" w:pos="6307"/>
        <w:tab w:val="left" w:pos="6926"/>
        <w:tab w:val="left" w:pos="7474"/>
        <w:tab w:val="left" w:pos="8107"/>
        <w:tab w:val="left" w:pos="8726"/>
      </w:tabs>
      <w:jc w:val="both"/>
      <w:outlineLvl w:val="9"/>
    </w:pPr>
    <w:rPr>
      <w:sz w:val="22"/>
      <w:szCs w:val="22"/>
    </w:rPr>
  </w:style>
  <w:style w:type="paragraph" w:customStyle="1" w:styleId="CM7">
    <w:name w:val="CM7"/>
    <w:basedOn w:val="Default"/>
    <w:next w:val="Default"/>
    <w:uiPriority w:val="99"/>
    <w:rsid w:val="000723B2"/>
    <w:rPr>
      <w:rFonts w:cs="Times New Roman"/>
      <w:color w:val="auto"/>
    </w:rPr>
  </w:style>
  <w:style w:type="paragraph" w:customStyle="1" w:styleId="CM8">
    <w:name w:val="CM8"/>
    <w:basedOn w:val="Default"/>
    <w:next w:val="Default"/>
    <w:uiPriority w:val="99"/>
    <w:rsid w:val="000723B2"/>
    <w:rPr>
      <w:rFonts w:cs="Times New Roman"/>
      <w:color w:val="auto"/>
    </w:rPr>
  </w:style>
  <w:style w:type="paragraph" w:customStyle="1" w:styleId="CM5">
    <w:name w:val="CM5"/>
    <w:basedOn w:val="Default"/>
    <w:next w:val="Default"/>
    <w:uiPriority w:val="99"/>
    <w:rsid w:val="000723B2"/>
    <w:pPr>
      <w:spacing w:line="276" w:lineRule="atLeast"/>
    </w:pPr>
    <w:rPr>
      <w:rFonts w:cs="Times New Roman"/>
      <w:color w:val="auto"/>
    </w:rPr>
  </w:style>
  <w:style w:type="paragraph" w:customStyle="1" w:styleId="CM6">
    <w:name w:val="CM6"/>
    <w:basedOn w:val="Default"/>
    <w:next w:val="Default"/>
    <w:uiPriority w:val="99"/>
    <w:rsid w:val="000723B2"/>
    <w:pPr>
      <w:spacing w:line="553" w:lineRule="atLeast"/>
    </w:pPr>
    <w:rPr>
      <w:rFonts w:cs="Times New Roman"/>
      <w:color w:val="auto"/>
    </w:rPr>
  </w:style>
  <w:style w:type="paragraph" w:customStyle="1" w:styleId="Level1">
    <w:name w:val="Level 1"/>
    <w:rsid w:val="00BD2DD8"/>
    <w:pPr>
      <w:autoSpaceDE w:val="0"/>
      <w:autoSpaceDN w:val="0"/>
      <w:adjustRightInd w:val="0"/>
      <w:ind w:left="720"/>
    </w:pPr>
    <w:rPr>
      <w:sz w:val="24"/>
      <w:szCs w:val="24"/>
    </w:rPr>
  </w:style>
  <w:style w:type="paragraph" w:styleId="FootnoteText">
    <w:name w:val="footnote text"/>
    <w:basedOn w:val="Normal"/>
    <w:link w:val="FootnoteTextChar"/>
    <w:uiPriority w:val="99"/>
    <w:unhideWhenUsed/>
    <w:rsid w:val="00824A2A"/>
    <w:rPr>
      <w:rFonts w:cs="Arial"/>
      <w:sz w:val="20"/>
      <w:szCs w:val="20"/>
    </w:rPr>
  </w:style>
  <w:style w:type="character" w:customStyle="1" w:styleId="FootnoteTextChar">
    <w:name w:val="Footnote Text Char"/>
    <w:basedOn w:val="DefaultParagraphFont"/>
    <w:link w:val="FootnoteText"/>
    <w:uiPriority w:val="99"/>
    <w:locked/>
    <w:rsid w:val="00824A2A"/>
    <w:rPr>
      <w:rFonts w:ascii="Arial" w:hAnsi="Arial" w:cs="Arial"/>
    </w:rPr>
  </w:style>
  <w:style w:type="character" w:styleId="FootnoteReference">
    <w:name w:val="footnote reference"/>
    <w:basedOn w:val="DefaultParagraphFont"/>
    <w:uiPriority w:val="99"/>
    <w:unhideWhenUsed/>
    <w:rsid w:val="00824A2A"/>
    <w:rPr>
      <w:rFonts w:cs="Times New Roman"/>
      <w:vertAlign w:val="superscript"/>
    </w:rPr>
  </w:style>
  <w:style w:type="character" w:styleId="UnresolvedMention">
    <w:name w:val="Unresolved Mention"/>
    <w:basedOn w:val="DefaultParagraphFont"/>
    <w:uiPriority w:val="99"/>
    <w:unhideWhenUsed/>
    <w:rsid w:val="00C22897"/>
    <w:rPr>
      <w:color w:val="605E5C"/>
      <w:shd w:val="clear" w:color="auto" w:fill="E1DFDD"/>
    </w:rPr>
  </w:style>
  <w:style w:type="character" w:styleId="Mention">
    <w:name w:val="Mention"/>
    <w:basedOn w:val="DefaultParagraphFont"/>
    <w:uiPriority w:val="99"/>
    <w:unhideWhenUsed/>
    <w:rsid w:val="00C22897"/>
    <w:rPr>
      <w:color w:val="2B579A"/>
      <w:shd w:val="clear" w:color="auto" w:fill="E1DFDD"/>
    </w:rPr>
  </w:style>
  <w:style w:type="paragraph" w:styleId="Title">
    <w:name w:val="Title"/>
    <w:next w:val="BodyText"/>
    <w:link w:val="TitleChar"/>
    <w:qFormat/>
    <w:rsid w:val="00EF138A"/>
    <w:pPr>
      <w:spacing w:before="220" w:after="220"/>
      <w:jc w:val="center"/>
    </w:pPr>
    <w:rPr>
      <w:rFonts w:ascii="Arial" w:hAnsi="Arial" w:cs="Arial"/>
      <w:sz w:val="22"/>
      <w:szCs w:val="22"/>
    </w:rPr>
  </w:style>
  <w:style w:type="character" w:customStyle="1" w:styleId="TitleChar">
    <w:name w:val="Title Char"/>
    <w:basedOn w:val="DefaultParagraphFont"/>
    <w:link w:val="Title"/>
    <w:rsid w:val="00EF138A"/>
    <w:rPr>
      <w:rFonts w:ascii="Arial" w:hAnsi="Arial" w:cs="Arial"/>
      <w:sz w:val="22"/>
      <w:szCs w:val="22"/>
    </w:rPr>
  </w:style>
  <w:style w:type="paragraph" w:styleId="BodyText2">
    <w:name w:val="Body Text 2"/>
    <w:link w:val="BodyText2Char"/>
    <w:rsid w:val="00EF138A"/>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EF138A"/>
    <w:rPr>
      <w:rFonts w:ascii="Arial" w:eastAsiaTheme="majorEastAsia" w:hAnsi="Arial" w:cstheme="majorBidi"/>
      <w:sz w:val="22"/>
      <w:szCs w:val="22"/>
    </w:rPr>
  </w:style>
  <w:style w:type="paragraph" w:styleId="BodyText3">
    <w:name w:val="Body Text 3"/>
    <w:basedOn w:val="BodyText"/>
    <w:link w:val="BodyText3Char"/>
    <w:rsid w:val="00EF138A"/>
    <w:pPr>
      <w:ind w:left="720"/>
    </w:pPr>
    <w:rPr>
      <w:rFonts w:eastAsiaTheme="majorEastAsia" w:cstheme="majorBidi"/>
    </w:rPr>
  </w:style>
  <w:style w:type="character" w:customStyle="1" w:styleId="BodyText3Char">
    <w:name w:val="Body Text 3 Char"/>
    <w:basedOn w:val="DefaultParagraphFont"/>
    <w:link w:val="BodyText3"/>
    <w:rsid w:val="00EF138A"/>
    <w:rPr>
      <w:rFonts w:ascii="Arial" w:eastAsiaTheme="majorEastAsia" w:hAnsi="Arial" w:cstheme="majorBidi"/>
      <w:sz w:val="22"/>
      <w:szCs w:val="22"/>
    </w:rPr>
  </w:style>
  <w:style w:type="paragraph" w:styleId="Closing">
    <w:name w:val="Closing"/>
    <w:basedOn w:val="Normal"/>
    <w:link w:val="ClosingChar"/>
    <w:unhideWhenUsed/>
    <w:rsid w:val="00BC7CE0"/>
    <w:pPr>
      <w:ind w:left="4320"/>
    </w:pPr>
  </w:style>
  <w:style w:type="character" w:customStyle="1" w:styleId="ClosingChar">
    <w:name w:val="Closing Char"/>
    <w:basedOn w:val="DefaultParagraphFont"/>
    <w:link w:val="Closing"/>
    <w:rsid w:val="00BC7CE0"/>
    <w:rPr>
      <w:rFonts w:ascii="Arial" w:hAnsi="Arial"/>
      <w:sz w:val="22"/>
      <w:szCs w:val="24"/>
    </w:rPr>
  </w:style>
  <w:style w:type="paragraph" w:styleId="List">
    <w:name w:val="List"/>
    <w:basedOn w:val="BodyText3"/>
    <w:unhideWhenUsed/>
    <w:rsid w:val="00B450F5"/>
    <w:pPr>
      <w:numPr>
        <w:numId w:val="5"/>
      </w:numPr>
      <w:tabs>
        <w:tab w:val="left" w:pos="720"/>
      </w:tabs>
    </w:pPr>
  </w:style>
  <w:style w:type="paragraph" w:customStyle="1" w:styleId="ListParagraph2">
    <w:name w:val="List Paragraph 2"/>
    <w:basedOn w:val="Lettered"/>
    <w:qFormat/>
    <w:rsid w:val="005C1260"/>
    <w:pPr>
      <w:numPr>
        <w:numId w:val="3"/>
      </w:numPr>
      <w:spacing w:after="220"/>
      <w:ind w:left="1080"/>
      <w:jc w:val="left"/>
    </w:pPr>
    <w:rPr>
      <w:sz w:val="22"/>
      <w:szCs w:val="22"/>
    </w:rPr>
  </w:style>
  <w:style w:type="paragraph" w:customStyle="1" w:styleId="ListParagraph3">
    <w:name w:val="List Paragraph 3"/>
    <w:basedOn w:val="Lettered"/>
    <w:qFormat/>
    <w:rsid w:val="00B03766"/>
    <w:pPr>
      <w:numPr>
        <w:ilvl w:val="2"/>
        <w:numId w:val="4"/>
      </w:numPr>
      <w:spacing w:after="220"/>
      <w:ind w:left="1440" w:hanging="360"/>
      <w:jc w:val="left"/>
    </w:pPr>
    <w:rPr>
      <w:sz w:val="22"/>
      <w:szCs w:val="22"/>
    </w:rPr>
  </w:style>
  <w:style w:type="paragraph" w:styleId="IntenseQuote">
    <w:name w:val="Intense Quote"/>
    <w:next w:val="Normal"/>
    <w:link w:val="IntenseQuoteChar"/>
    <w:uiPriority w:val="30"/>
    <w:rsid w:val="002B0A35"/>
    <w:pPr>
      <w:pBdr>
        <w:top w:val="single" w:sz="8" w:space="3" w:color="auto"/>
        <w:bottom w:val="single" w:sz="8" w:space="3" w:color="auto"/>
      </w:pBdr>
      <w:spacing w:before="60" w:after="60"/>
      <w:jc w:val="center"/>
    </w:pPr>
    <w:rPr>
      <w:rFonts w:ascii="Arial" w:hAnsi="Arial"/>
      <w:iCs/>
      <w:sz w:val="22"/>
      <w:szCs w:val="24"/>
    </w:rPr>
  </w:style>
  <w:style w:type="character" w:customStyle="1" w:styleId="IntenseQuoteChar">
    <w:name w:val="Intense Quote Char"/>
    <w:basedOn w:val="DefaultParagraphFont"/>
    <w:link w:val="IntenseQuote"/>
    <w:uiPriority w:val="30"/>
    <w:rsid w:val="002B0A35"/>
    <w:rPr>
      <w:rFonts w:ascii="Arial" w:hAnsi="Arial"/>
      <w:iCs/>
      <w:sz w:val="22"/>
      <w:szCs w:val="24"/>
    </w:rPr>
  </w:style>
  <w:style w:type="paragraph" w:customStyle="1" w:styleId="Applicability">
    <w:name w:val="Applicability"/>
    <w:basedOn w:val="BodyText"/>
    <w:qFormat/>
    <w:rsid w:val="00352846"/>
    <w:pPr>
      <w:spacing w:before="440"/>
      <w:ind w:left="2160" w:hanging="2160"/>
    </w:pPr>
  </w:style>
  <w:style w:type="paragraph" w:customStyle="1" w:styleId="attachmenttitle">
    <w:name w:val="attachment title"/>
    <w:next w:val="BodyText"/>
    <w:qFormat/>
    <w:rsid w:val="00EF138A"/>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EF138A"/>
    <w:rPr>
      <w:rFonts w:ascii="Arial" w:eastAsiaTheme="minorHAnsi" w:hAnsi="Arial" w:cstheme="minorBidi"/>
      <w:sz w:val="22"/>
      <w:szCs w:val="22"/>
    </w:rPr>
  </w:style>
  <w:style w:type="paragraph" w:customStyle="1" w:styleId="EffectiveDate">
    <w:name w:val="Effective Date"/>
    <w:next w:val="BodyText"/>
    <w:qFormat/>
    <w:rsid w:val="00EF138A"/>
    <w:pPr>
      <w:spacing w:before="220" w:after="440"/>
      <w:jc w:val="center"/>
    </w:pPr>
    <w:rPr>
      <w:rFonts w:ascii="Arial" w:hAnsi="Arial" w:cs="Arial"/>
      <w:sz w:val="22"/>
      <w:szCs w:val="22"/>
    </w:rPr>
  </w:style>
  <w:style w:type="paragraph" w:customStyle="1" w:styleId="END">
    <w:name w:val="END"/>
    <w:next w:val="BodyText"/>
    <w:qFormat/>
    <w:rsid w:val="00EF138A"/>
    <w:pPr>
      <w:autoSpaceDE w:val="0"/>
      <w:autoSpaceDN w:val="0"/>
      <w:adjustRightInd w:val="0"/>
      <w:spacing w:before="440" w:after="440"/>
      <w:jc w:val="center"/>
    </w:pPr>
    <w:rPr>
      <w:rFonts w:ascii="Arial" w:hAnsi="Arial" w:cs="Arial"/>
      <w:sz w:val="22"/>
      <w:szCs w:val="22"/>
    </w:rPr>
  </w:style>
  <w:style w:type="paragraph" w:customStyle="1" w:styleId="IMCIP">
    <w:name w:val="IMC/IP #"/>
    <w:next w:val="Title"/>
    <w:rsid w:val="00EF138A"/>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Level2">
    <w:name w:val="Level 2"/>
    <w:basedOn w:val="Normal"/>
    <w:rsid w:val="00EF138A"/>
    <w:pPr>
      <w:numPr>
        <w:ilvl w:val="1"/>
        <w:numId w:val="23"/>
      </w:numPr>
      <w:outlineLvl w:val="1"/>
    </w:pPr>
  </w:style>
  <w:style w:type="paragraph" w:customStyle="1" w:styleId="Level3">
    <w:name w:val="Level 3"/>
    <w:basedOn w:val="Normal"/>
    <w:rsid w:val="00EF138A"/>
    <w:pPr>
      <w:numPr>
        <w:ilvl w:val="2"/>
        <w:numId w:val="24"/>
      </w:numPr>
      <w:outlineLvl w:val="2"/>
    </w:pPr>
  </w:style>
  <w:style w:type="paragraph" w:customStyle="1" w:styleId="Lista">
    <w:name w:val="List (a)"/>
    <w:qFormat/>
    <w:rsid w:val="00EF138A"/>
    <w:pPr>
      <w:numPr>
        <w:ilvl w:val="2"/>
        <w:numId w:val="12"/>
      </w:numPr>
      <w:spacing w:after="220"/>
    </w:pPr>
    <w:rPr>
      <w:rFonts w:ascii="Arial" w:hAnsi="Arial" w:cs="Arial"/>
      <w:sz w:val="22"/>
      <w:szCs w:val="22"/>
    </w:rPr>
  </w:style>
  <w:style w:type="paragraph" w:customStyle="1" w:styleId="Lista0">
    <w:name w:val="List a"/>
    <w:basedOn w:val="BodyText"/>
    <w:rsid w:val="00EF138A"/>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EF138A"/>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EF138A"/>
    <w:rPr>
      <w:rFonts w:ascii="Arial" w:eastAsiaTheme="minorHAnsi" w:hAnsi="Arial" w:cs="Arial"/>
      <w:szCs w:val="22"/>
    </w:rPr>
  </w:style>
  <w:style w:type="paragraph" w:customStyle="1" w:styleId="Requirement">
    <w:name w:val="Requirement"/>
    <w:basedOn w:val="BodyText3"/>
    <w:qFormat/>
    <w:rsid w:val="00352846"/>
    <w:pPr>
      <w:keepNext/>
    </w:pPr>
    <w:rPr>
      <w:b/>
      <w:bCs/>
    </w:rPr>
  </w:style>
  <w:style w:type="paragraph" w:customStyle="1" w:styleId="SpecificGuidance">
    <w:name w:val="Specific Guidance"/>
    <w:basedOn w:val="BodyText3"/>
    <w:qFormat/>
    <w:rsid w:val="00352846"/>
    <w:pPr>
      <w:keepNext/>
    </w:pPr>
    <w:rPr>
      <w:u w:val="single"/>
    </w:rPr>
  </w:style>
  <w:style w:type="paragraph" w:styleId="EndnoteText">
    <w:name w:val="endnote text"/>
    <w:basedOn w:val="Normal"/>
    <w:link w:val="EndnoteTextChar"/>
    <w:semiHidden/>
    <w:unhideWhenUsed/>
    <w:rsid w:val="007D39A5"/>
    <w:rPr>
      <w:sz w:val="20"/>
      <w:szCs w:val="20"/>
    </w:rPr>
  </w:style>
  <w:style w:type="character" w:customStyle="1" w:styleId="EndnoteTextChar">
    <w:name w:val="Endnote Text Char"/>
    <w:basedOn w:val="DefaultParagraphFont"/>
    <w:link w:val="EndnoteText"/>
    <w:semiHidden/>
    <w:rsid w:val="007D39A5"/>
    <w:rPr>
      <w:rFonts w:ascii="Arial" w:hAnsi="Arial"/>
    </w:rPr>
  </w:style>
  <w:style w:type="character" w:styleId="EndnoteReference">
    <w:name w:val="endnote reference"/>
    <w:basedOn w:val="DefaultParagraphFont"/>
    <w:semiHidden/>
    <w:unhideWhenUsed/>
    <w:rsid w:val="007D39A5"/>
    <w:rPr>
      <w:vertAlign w:val="superscript"/>
    </w:rPr>
  </w:style>
  <w:style w:type="table" w:customStyle="1" w:styleId="IM">
    <w:name w:val="IM"/>
    <w:basedOn w:val="TableNormal"/>
    <w:uiPriority w:val="99"/>
    <w:rsid w:val="00EF138A"/>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ListBullet2">
    <w:name w:val="List Bullet 2"/>
    <w:basedOn w:val="Normal"/>
    <w:unhideWhenUsed/>
    <w:rsid w:val="00BE5FC8"/>
    <w:pPr>
      <w:numPr>
        <w:numId w:val="31"/>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91037">
      <w:marLeft w:val="0"/>
      <w:marRight w:val="0"/>
      <w:marTop w:val="0"/>
      <w:marBottom w:val="0"/>
      <w:divBdr>
        <w:top w:val="none" w:sz="0" w:space="0" w:color="auto"/>
        <w:left w:val="none" w:sz="0" w:space="0" w:color="auto"/>
        <w:bottom w:val="none" w:sz="0" w:space="0" w:color="auto"/>
        <w:right w:val="none" w:sz="0" w:space="0" w:color="auto"/>
      </w:divBdr>
    </w:div>
    <w:div w:id="96291039">
      <w:marLeft w:val="0"/>
      <w:marRight w:val="0"/>
      <w:marTop w:val="0"/>
      <w:marBottom w:val="0"/>
      <w:divBdr>
        <w:top w:val="none" w:sz="0" w:space="0" w:color="auto"/>
        <w:left w:val="none" w:sz="0" w:space="0" w:color="auto"/>
        <w:bottom w:val="none" w:sz="0" w:space="0" w:color="auto"/>
        <w:right w:val="none" w:sz="0" w:space="0" w:color="auto"/>
      </w:divBdr>
    </w:div>
    <w:div w:id="96291041">
      <w:marLeft w:val="0"/>
      <w:marRight w:val="0"/>
      <w:marTop w:val="0"/>
      <w:marBottom w:val="0"/>
      <w:divBdr>
        <w:top w:val="none" w:sz="0" w:space="0" w:color="auto"/>
        <w:left w:val="none" w:sz="0" w:space="0" w:color="auto"/>
        <w:bottom w:val="none" w:sz="0" w:space="0" w:color="auto"/>
        <w:right w:val="none" w:sz="0" w:space="0" w:color="auto"/>
      </w:divBdr>
    </w:div>
    <w:div w:id="96291042">
      <w:marLeft w:val="0"/>
      <w:marRight w:val="0"/>
      <w:marTop w:val="0"/>
      <w:marBottom w:val="0"/>
      <w:divBdr>
        <w:top w:val="none" w:sz="0" w:space="0" w:color="auto"/>
        <w:left w:val="none" w:sz="0" w:space="0" w:color="auto"/>
        <w:bottom w:val="none" w:sz="0" w:space="0" w:color="auto"/>
        <w:right w:val="none" w:sz="0" w:space="0" w:color="auto"/>
      </w:divBdr>
    </w:div>
    <w:div w:id="96291045">
      <w:marLeft w:val="0"/>
      <w:marRight w:val="0"/>
      <w:marTop w:val="0"/>
      <w:marBottom w:val="0"/>
      <w:divBdr>
        <w:top w:val="none" w:sz="0" w:space="0" w:color="auto"/>
        <w:left w:val="none" w:sz="0" w:space="0" w:color="auto"/>
        <w:bottom w:val="none" w:sz="0" w:space="0" w:color="auto"/>
        <w:right w:val="none" w:sz="0" w:space="0" w:color="auto"/>
      </w:divBdr>
      <w:divsChild>
        <w:div w:id="96291038">
          <w:marLeft w:val="0"/>
          <w:marRight w:val="0"/>
          <w:marTop w:val="0"/>
          <w:marBottom w:val="0"/>
          <w:divBdr>
            <w:top w:val="none" w:sz="0" w:space="0" w:color="auto"/>
            <w:left w:val="none" w:sz="0" w:space="0" w:color="auto"/>
            <w:bottom w:val="none" w:sz="0" w:space="0" w:color="auto"/>
            <w:right w:val="none" w:sz="0" w:space="0" w:color="auto"/>
          </w:divBdr>
          <w:divsChild>
            <w:div w:id="96291046">
              <w:marLeft w:val="0"/>
              <w:marRight w:val="0"/>
              <w:marTop w:val="0"/>
              <w:marBottom w:val="0"/>
              <w:divBdr>
                <w:top w:val="none" w:sz="0" w:space="0" w:color="auto"/>
                <w:left w:val="none" w:sz="0" w:space="0" w:color="auto"/>
                <w:bottom w:val="none" w:sz="0" w:space="0" w:color="auto"/>
                <w:right w:val="none" w:sz="0" w:space="0" w:color="auto"/>
              </w:divBdr>
              <w:divsChild>
                <w:div w:id="96291044">
                  <w:marLeft w:val="0"/>
                  <w:marRight w:val="0"/>
                  <w:marTop w:val="0"/>
                  <w:marBottom w:val="0"/>
                  <w:divBdr>
                    <w:top w:val="none" w:sz="0" w:space="0" w:color="auto"/>
                    <w:left w:val="none" w:sz="0" w:space="0" w:color="auto"/>
                    <w:bottom w:val="none" w:sz="0" w:space="0" w:color="auto"/>
                    <w:right w:val="none" w:sz="0" w:space="0" w:color="auto"/>
                  </w:divBdr>
                  <w:divsChild>
                    <w:div w:id="96291040">
                      <w:marLeft w:val="0"/>
                      <w:marRight w:val="0"/>
                      <w:marTop w:val="0"/>
                      <w:marBottom w:val="0"/>
                      <w:divBdr>
                        <w:top w:val="none" w:sz="0" w:space="0" w:color="auto"/>
                        <w:left w:val="none" w:sz="0" w:space="0" w:color="auto"/>
                        <w:bottom w:val="none" w:sz="0" w:space="0" w:color="auto"/>
                        <w:right w:val="none" w:sz="0" w:space="0" w:color="auto"/>
                      </w:divBdr>
                      <w:divsChild>
                        <w:div w:id="9629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291047">
      <w:marLeft w:val="0"/>
      <w:marRight w:val="0"/>
      <w:marTop w:val="0"/>
      <w:marBottom w:val="0"/>
      <w:divBdr>
        <w:top w:val="none" w:sz="0" w:space="0" w:color="auto"/>
        <w:left w:val="none" w:sz="0" w:space="0" w:color="auto"/>
        <w:bottom w:val="none" w:sz="0" w:space="0" w:color="auto"/>
        <w:right w:val="none" w:sz="0" w:space="0" w:color="auto"/>
      </w:divBdr>
    </w:div>
    <w:div w:id="96291048">
      <w:marLeft w:val="0"/>
      <w:marRight w:val="0"/>
      <w:marTop w:val="0"/>
      <w:marBottom w:val="0"/>
      <w:divBdr>
        <w:top w:val="none" w:sz="0" w:space="0" w:color="auto"/>
        <w:left w:val="none" w:sz="0" w:space="0" w:color="auto"/>
        <w:bottom w:val="none" w:sz="0" w:space="0" w:color="auto"/>
        <w:right w:val="none" w:sz="0" w:space="0" w:color="auto"/>
      </w:divBdr>
    </w:div>
    <w:div w:id="96291049">
      <w:marLeft w:val="0"/>
      <w:marRight w:val="0"/>
      <w:marTop w:val="0"/>
      <w:marBottom w:val="0"/>
      <w:divBdr>
        <w:top w:val="none" w:sz="0" w:space="0" w:color="auto"/>
        <w:left w:val="none" w:sz="0" w:space="0" w:color="auto"/>
        <w:bottom w:val="none" w:sz="0" w:space="0" w:color="auto"/>
        <w:right w:val="none" w:sz="0" w:space="0" w:color="auto"/>
      </w:divBdr>
    </w:div>
    <w:div w:id="96291050">
      <w:marLeft w:val="0"/>
      <w:marRight w:val="0"/>
      <w:marTop w:val="0"/>
      <w:marBottom w:val="0"/>
      <w:divBdr>
        <w:top w:val="none" w:sz="0" w:space="0" w:color="auto"/>
        <w:left w:val="none" w:sz="0" w:space="0" w:color="auto"/>
        <w:bottom w:val="none" w:sz="0" w:space="0" w:color="auto"/>
        <w:right w:val="none" w:sz="0" w:space="0" w:color="auto"/>
      </w:divBdr>
    </w:div>
    <w:div w:id="174731305">
      <w:bodyDiv w:val="1"/>
      <w:marLeft w:val="0"/>
      <w:marRight w:val="0"/>
      <w:marTop w:val="0"/>
      <w:marBottom w:val="0"/>
      <w:divBdr>
        <w:top w:val="none" w:sz="0" w:space="0" w:color="auto"/>
        <w:left w:val="none" w:sz="0" w:space="0" w:color="auto"/>
        <w:bottom w:val="none" w:sz="0" w:space="0" w:color="auto"/>
        <w:right w:val="none" w:sz="0" w:space="0" w:color="auto"/>
      </w:divBdr>
    </w:div>
    <w:div w:id="649097012">
      <w:bodyDiv w:val="1"/>
      <w:marLeft w:val="0"/>
      <w:marRight w:val="0"/>
      <w:marTop w:val="0"/>
      <w:marBottom w:val="0"/>
      <w:divBdr>
        <w:top w:val="none" w:sz="0" w:space="0" w:color="auto"/>
        <w:left w:val="none" w:sz="0" w:space="0" w:color="auto"/>
        <w:bottom w:val="none" w:sz="0" w:space="0" w:color="auto"/>
        <w:right w:val="none" w:sz="0" w:space="0" w:color="auto"/>
      </w:divBdr>
    </w:div>
    <w:div w:id="1586835958">
      <w:bodyDiv w:val="1"/>
      <w:marLeft w:val="0"/>
      <w:marRight w:val="0"/>
      <w:marTop w:val="0"/>
      <w:marBottom w:val="0"/>
      <w:divBdr>
        <w:top w:val="none" w:sz="0" w:space="0" w:color="auto"/>
        <w:left w:val="none" w:sz="0" w:space="0" w:color="auto"/>
        <w:bottom w:val="none" w:sz="0" w:space="0" w:color="auto"/>
        <w:right w:val="none" w:sz="0" w:space="0" w:color="auto"/>
      </w:divBdr>
    </w:div>
    <w:div w:id="1672292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SharedWithUsers xmlns="4ebc427b-1bcf-4856-a750-efc6bf2bcca6">
      <UserInfo>
        <DisplayName>SharingLinks.eca459af-d666-41fe-9780-80323299c68f.OrganizationEdit.52a12068-1121-4c07-9fed-da4880d150c6</DisplayName>
        <AccountId>1255</AccountId>
        <AccountType/>
      </UserInfo>
      <UserInfo>
        <DisplayName>Gray, Valerie</DisplayName>
        <AccountId>276</AccountId>
        <AccountType/>
      </UserInfo>
      <UserInfo>
        <DisplayName>Elaine Nowaczek-Foreman</DisplayName>
        <AccountId>61</AccountId>
        <AccountType/>
      </UserInfo>
      <UserInfo>
        <DisplayName>Tom Stephen</DisplayName>
        <AccountId>1465</AccountId>
        <AccountType/>
      </UserInfo>
      <UserInfo>
        <DisplayName>John Thomas</DisplayName>
        <AccountId>64</AccountId>
        <AccountType/>
      </UserInfo>
      <UserInfo>
        <DisplayName>Barr, Cynthia</DisplayName>
        <AccountId>1027</AccountId>
        <AccountType/>
      </UserInfo>
      <UserInfo>
        <DisplayName>Jack Parrott</DisplayName>
        <AccountId>38</AccountId>
        <AccountType/>
      </UserInfo>
      <UserInfo>
        <DisplayName>Paul Startz</DisplayName>
        <AccountId>614</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EDADFB-870A-48BC-8A2F-59EACA3AC1BC}">
  <ds:schemaRefs>
    <ds:schemaRef ds:uri="http://schemas.openxmlformats.org/officeDocument/2006/bibliography"/>
  </ds:schemaRefs>
</ds:datastoreItem>
</file>

<file path=customXml/itemProps2.xml><?xml version="1.0" encoding="utf-8"?>
<ds:datastoreItem xmlns:ds="http://schemas.openxmlformats.org/officeDocument/2006/customXml" ds:itemID="{44277E55-1EA6-400C-B1AB-E353BBD02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81E8D2-C729-469C-BE68-366F3A18734C}">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4.xml><?xml version="1.0" encoding="utf-8"?>
<ds:datastoreItem xmlns:ds="http://schemas.openxmlformats.org/officeDocument/2006/customXml" ds:itemID="{01A7D2DD-A135-40F2-8CF8-D4616D833570}">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30</Pages>
  <Words>8522</Words>
  <Characters>48577</Characters>
  <Application>Microsoft Office Word</Application>
  <DocSecurity>2</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2025-06-23T21:20:00Z</dcterms:created>
  <dcterms:modified xsi:type="dcterms:W3CDTF">2025-06-23T21:21:00Z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94f64d52-0730-43b1-9715-b1bde02080bc</vt:lpwstr>
  </property>
</Properties>
</file>