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77A42B" w14:textId="07120B3B" w:rsidR="00556F14" w:rsidRPr="00A825F0" w:rsidRDefault="00556F14" w:rsidP="00E91727">
      <w:pPr>
        <w:pStyle w:val="NRCINSPECTIONMANUAL"/>
      </w:pPr>
      <w:bookmarkStart w:id="0" w:name="_Hlk167425622"/>
      <w:r w:rsidRPr="00A825F0">
        <w:tab/>
      </w:r>
      <w:r w:rsidRPr="00A825F0">
        <w:rPr>
          <w:b/>
          <w:bCs/>
          <w:sz w:val="38"/>
          <w:szCs w:val="38"/>
        </w:rPr>
        <w:t>NRC INSPECTION MANUAL</w:t>
      </w:r>
      <w:r w:rsidRPr="00A825F0">
        <w:tab/>
      </w:r>
      <w:r w:rsidR="00A15208" w:rsidRPr="00A825F0">
        <w:t>IRAB</w:t>
      </w:r>
    </w:p>
    <w:p w14:paraId="3DEA87AE" w14:textId="58464651" w:rsidR="00556F14" w:rsidRPr="00A825F0" w:rsidRDefault="00B67B63" w:rsidP="00E91727">
      <w:pPr>
        <w:pStyle w:val="IMCIP"/>
      </w:pPr>
      <w:r w:rsidRPr="00A825F0">
        <w:t xml:space="preserve">INSPECTION </w:t>
      </w:r>
      <w:r w:rsidR="00556F14" w:rsidRPr="00A825F0">
        <w:t xml:space="preserve">MANUAL CHAPTER 0609 </w:t>
      </w:r>
      <w:r w:rsidR="00556F14" w:rsidRPr="00A825F0">
        <w:fldChar w:fldCharType="begin"/>
      </w:r>
      <w:r w:rsidR="00556F14" w:rsidRPr="00A825F0">
        <w:instrText xml:space="preserve"> SEQ CHAPTER \h \r 1</w:instrText>
      </w:r>
      <w:r w:rsidR="00556F14" w:rsidRPr="00A825F0">
        <w:fldChar w:fldCharType="end"/>
      </w:r>
      <w:r w:rsidR="00556F14" w:rsidRPr="00A825F0">
        <w:t>ATTACHMENT 4</w:t>
      </w:r>
    </w:p>
    <w:p w14:paraId="11494C3B" w14:textId="7E5F0A45" w:rsidR="00B67B63" w:rsidRPr="00A825F0" w:rsidRDefault="00B67B63" w:rsidP="00473139">
      <w:pPr>
        <w:pStyle w:val="Title"/>
      </w:pPr>
      <w:r w:rsidRPr="00A825F0">
        <w:t>INITI</w:t>
      </w:r>
      <w:r w:rsidR="002C66D7" w:rsidRPr="00A825F0">
        <w:t>AL CHARACTERIZATION OF FINDINGS</w:t>
      </w:r>
    </w:p>
    <w:p w14:paraId="56F3D6EB" w14:textId="56C5F782" w:rsidR="000D683C" w:rsidRPr="00A825F0" w:rsidRDefault="00131D86" w:rsidP="00473139">
      <w:pPr>
        <w:pStyle w:val="EffectiveDate"/>
      </w:pPr>
      <w:r w:rsidRPr="00A825F0">
        <w:t>Effective Date:</w:t>
      </w:r>
      <w:r w:rsidR="004263DF">
        <w:t xml:space="preserve"> </w:t>
      </w:r>
      <w:r w:rsidR="000839FD">
        <w:t>10/25/2024</w:t>
      </w:r>
    </w:p>
    <w:p w14:paraId="19774E8D" w14:textId="7965912D" w:rsidR="008C42CD" w:rsidRPr="00A825F0" w:rsidRDefault="000D683C" w:rsidP="00473139">
      <w:pPr>
        <w:pStyle w:val="Heading1"/>
        <w:rPr>
          <w:rFonts w:cs="Arial"/>
        </w:rPr>
      </w:pPr>
      <w:r w:rsidRPr="00A825F0">
        <w:rPr>
          <w:rFonts w:cs="Arial"/>
        </w:rPr>
        <w:t>0609.0</w:t>
      </w:r>
      <w:r w:rsidR="00B67B63" w:rsidRPr="00A825F0">
        <w:rPr>
          <w:rFonts w:cs="Arial"/>
        </w:rPr>
        <w:t>4-01</w:t>
      </w:r>
      <w:r w:rsidR="008C42CD" w:rsidRPr="00A825F0">
        <w:rPr>
          <w:rFonts w:cs="Arial"/>
        </w:rPr>
        <w:tab/>
      </w:r>
      <w:r w:rsidR="00C32015" w:rsidRPr="00A825F0">
        <w:rPr>
          <w:rFonts w:cs="Arial"/>
        </w:rPr>
        <w:t>PURPOSE</w:t>
      </w:r>
    </w:p>
    <w:p w14:paraId="402EF215" w14:textId="254F092E" w:rsidR="008C42CD" w:rsidRPr="00A825F0" w:rsidRDefault="008C42CD" w:rsidP="00363C8B">
      <w:pPr>
        <w:pStyle w:val="BodyText"/>
      </w:pPr>
      <w:r w:rsidRPr="00A825F0">
        <w:t xml:space="preserve">The </w:t>
      </w:r>
      <w:r w:rsidR="00EC6469" w:rsidRPr="00A825F0">
        <w:t>framework described in this a</w:t>
      </w:r>
      <w:r w:rsidR="00910AE8" w:rsidRPr="00A825F0">
        <w:t>ttachment to</w:t>
      </w:r>
      <w:r w:rsidRPr="00A825F0">
        <w:t xml:space="preserve"> the Significance Determination Process (SDP) is designed to provide </w:t>
      </w:r>
      <w:r w:rsidR="00910AE8" w:rsidRPr="00A825F0">
        <w:t xml:space="preserve">guidance to </w:t>
      </w:r>
      <w:r w:rsidRPr="00A825F0">
        <w:t xml:space="preserve">NRC inspectors and management for use in the initial characterization of </w:t>
      </w:r>
      <w:r w:rsidR="00BA5365" w:rsidRPr="00A825F0">
        <w:t>safety</w:t>
      </w:r>
      <w:r w:rsidR="008A5E8B" w:rsidRPr="00A825F0">
        <w:t xml:space="preserve"> </w:t>
      </w:r>
      <w:r w:rsidR="00BA5365" w:rsidRPr="00A825F0">
        <w:t>or security</w:t>
      </w:r>
      <w:r w:rsidR="008A5E8B" w:rsidRPr="00A825F0">
        <w:t xml:space="preserve"> </w:t>
      </w:r>
      <w:r w:rsidR="00F12A8B" w:rsidRPr="00A825F0">
        <w:t xml:space="preserve">findings </w:t>
      </w:r>
      <w:r w:rsidRPr="00A825F0">
        <w:t>within the seven safety cornerstones</w:t>
      </w:r>
      <w:r w:rsidR="00782BB2" w:rsidRPr="00A825F0">
        <w:t xml:space="preserve"> of the Reactor Oversight Process (ROP)</w:t>
      </w:r>
      <w:r w:rsidRPr="00A825F0">
        <w:t>.</w:t>
      </w:r>
      <w:r w:rsidR="00D13537" w:rsidRPr="00A825F0">
        <w:t xml:space="preserve"> The initial characterization of findings is designed to perform three functions:</w:t>
      </w:r>
    </w:p>
    <w:p w14:paraId="7C29B60E" w14:textId="743F2E47" w:rsidR="00D13537" w:rsidRPr="00A825F0" w:rsidRDefault="00EB1538" w:rsidP="00C205C1">
      <w:pPr>
        <w:pStyle w:val="BodyText"/>
        <w:numPr>
          <w:ilvl w:val="0"/>
          <w:numId w:val="31"/>
        </w:numPr>
      </w:pPr>
      <w:r w:rsidRPr="00A825F0">
        <w:t>Provide an opportunity to the inspector to document all applicable information regarding the finding, and its associated impact on safety or security, in a consolidated format (Table 1).</w:t>
      </w:r>
    </w:p>
    <w:p w14:paraId="6E0028EB" w14:textId="51FCA382" w:rsidR="00EB1538" w:rsidRPr="00A825F0" w:rsidRDefault="00EB1538" w:rsidP="00C205C1">
      <w:pPr>
        <w:pStyle w:val="BodyText"/>
        <w:numPr>
          <w:ilvl w:val="0"/>
          <w:numId w:val="31"/>
        </w:numPr>
      </w:pPr>
      <w:r w:rsidRPr="00A825F0">
        <w:t>Support the identification of safety cornerstone(s) affected by the degraded condition or programmatic weakness resulting from the finding (Table 2).</w:t>
      </w:r>
    </w:p>
    <w:p w14:paraId="1D07B136" w14:textId="798098D7" w:rsidR="00EB1538" w:rsidRPr="00A825F0" w:rsidRDefault="00EB1538" w:rsidP="00C205C1">
      <w:pPr>
        <w:pStyle w:val="BodyText"/>
        <w:numPr>
          <w:ilvl w:val="0"/>
          <w:numId w:val="31"/>
        </w:numPr>
      </w:pPr>
      <w:r w:rsidRPr="00A825F0">
        <w:t xml:space="preserve">Direct the inspector to the appropriate SDP appendix of </w:t>
      </w:r>
      <w:r w:rsidR="00450D95" w:rsidRPr="00A825F0">
        <w:t>Inspection Manual Chapter (</w:t>
      </w:r>
      <w:r w:rsidRPr="00A825F0">
        <w:t>IMC</w:t>
      </w:r>
      <w:r w:rsidR="00450D95" w:rsidRPr="00A825F0">
        <w:t>)</w:t>
      </w:r>
      <w:r w:rsidRPr="00A825F0">
        <w:t xml:space="preserve"> 0609 for further evaluation (Table 3).</w:t>
      </w:r>
    </w:p>
    <w:p w14:paraId="3E6F7153" w14:textId="66E3DD19" w:rsidR="008C561E" w:rsidRPr="00A825F0" w:rsidRDefault="000D683C" w:rsidP="004A052D">
      <w:pPr>
        <w:pStyle w:val="Heading1"/>
        <w:rPr>
          <w:rFonts w:cs="Arial"/>
        </w:rPr>
      </w:pPr>
      <w:r w:rsidRPr="00A825F0">
        <w:rPr>
          <w:rFonts w:cs="Arial"/>
        </w:rPr>
        <w:t>0609.04</w:t>
      </w:r>
      <w:r w:rsidR="00B67B63" w:rsidRPr="00A825F0">
        <w:rPr>
          <w:rFonts w:cs="Arial"/>
        </w:rPr>
        <w:t>-0</w:t>
      </w:r>
      <w:r w:rsidR="00EB1538" w:rsidRPr="00A825F0">
        <w:rPr>
          <w:rFonts w:cs="Arial"/>
        </w:rPr>
        <w:t>2</w:t>
      </w:r>
      <w:r w:rsidR="008A5E8B" w:rsidRPr="00A825F0">
        <w:rPr>
          <w:rFonts w:cs="Arial"/>
        </w:rPr>
        <w:tab/>
        <w:t>GUIDANCE</w:t>
      </w:r>
    </w:p>
    <w:p w14:paraId="39A45DAA" w14:textId="641FEE6B" w:rsidR="00EB1538" w:rsidRPr="00A825F0" w:rsidRDefault="00EB1538" w:rsidP="004A052D">
      <w:pPr>
        <w:pStyle w:val="BodyText"/>
      </w:pPr>
      <w:r w:rsidRPr="00A825F0">
        <w:t xml:space="preserve">Each finding entering the SDP, regardless of the cornerstone under which it is identified, is </w:t>
      </w:r>
      <w:proofErr w:type="gramStart"/>
      <w:r w:rsidRPr="00A825F0">
        <w:t>by definition a</w:t>
      </w:r>
      <w:proofErr w:type="gramEnd"/>
      <w:r w:rsidRPr="00A825F0">
        <w:t xml:space="preserve"> performance deficiency that is “more than minor” as prescribed in </w:t>
      </w:r>
      <w:r w:rsidR="00450D95" w:rsidRPr="00A825F0">
        <w:t>IMC</w:t>
      </w:r>
      <w:r w:rsidRPr="00A825F0">
        <w:t xml:space="preserve"> 0612</w:t>
      </w:r>
      <w:r w:rsidR="00450D95" w:rsidRPr="00A825F0">
        <w:t xml:space="preserve">. </w:t>
      </w:r>
      <w:r w:rsidRPr="00A825F0">
        <w:t>Performance deficiencies that are determined to be “minor” are not findings</w:t>
      </w:r>
      <w:r w:rsidR="002C66D7" w:rsidRPr="00A825F0">
        <w:t>,</w:t>
      </w:r>
      <w:r w:rsidRPr="00A825F0">
        <w:t xml:space="preserve"> and therefore</w:t>
      </w:r>
      <w:r w:rsidR="002C66D7" w:rsidRPr="00A825F0">
        <w:t>,</w:t>
      </w:r>
      <w:r w:rsidRPr="00A825F0">
        <w:t xml:space="preserve"> not subjected to the SDP.</w:t>
      </w:r>
    </w:p>
    <w:p w14:paraId="4F759C53" w14:textId="007BA2B9" w:rsidR="008A5E8B" w:rsidRPr="00A825F0" w:rsidRDefault="00EB1538" w:rsidP="00A825F0">
      <w:pPr>
        <w:pStyle w:val="Heading2"/>
        <w:rPr>
          <w:rFonts w:cs="Arial"/>
        </w:rPr>
      </w:pPr>
      <w:r w:rsidRPr="00A825F0">
        <w:rPr>
          <w:rFonts w:cs="Arial"/>
        </w:rPr>
        <w:t>02.01</w:t>
      </w:r>
      <w:r w:rsidRPr="00A825F0">
        <w:rPr>
          <w:rFonts w:cs="Arial"/>
        </w:rPr>
        <w:tab/>
      </w:r>
      <w:r w:rsidR="00791C35" w:rsidRPr="00A825F0">
        <w:rPr>
          <w:rFonts w:cs="Arial"/>
          <w:u w:val="single"/>
        </w:rPr>
        <w:t xml:space="preserve">Finding </w:t>
      </w:r>
      <w:r w:rsidR="00782BB2" w:rsidRPr="00A825F0">
        <w:rPr>
          <w:rFonts w:cs="Arial"/>
          <w:u w:val="single"/>
        </w:rPr>
        <w:t xml:space="preserve">Consolidated Information </w:t>
      </w:r>
      <w:r w:rsidR="00791C35" w:rsidRPr="00A825F0">
        <w:rPr>
          <w:rFonts w:cs="Arial"/>
          <w:u w:val="single"/>
        </w:rPr>
        <w:t>Sheet</w:t>
      </w:r>
      <w:r w:rsidR="00782BB2" w:rsidRPr="00A825F0">
        <w:rPr>
          <w:rFonts w:cs="Arial"/>
        </w:rPr>
        <w:t xml:space="preserve"> (Table 1)</w:t>
      </w:r>
    </w:p>
    <w:p w14:paraId="4F9F243D" w14:textId="380A79DE" w:rsidR="00F267C2" w:rsidRPr="00A825F0" w:rsidRDefault="00782BB2" w:rsidP="00A825F0">
      <w:pPr>
        <w:pStyle w:val="BodyText"/>
      </w:pPr>
      <w:r w:rsidRPr="00A825F0">
        <w:t xml:space="preserve">The objective of Table 1 is to provide the </w:t>
      </w:r>
      <w:r w:rsidR="00262104" w:rsidRPr="00A825F0">
        <w:t>inspector</w:t>
      </w:r>
      <w:r w:rsidRPr="00A825F0">
        <w:t xml:space="preserve"> and management the opportunity to document </w:t>
      </w:r>
      <w:r w:rsidR="00524639" w:rsidRPr="00A825F0">
        <w:t xml:space="preserve">and review </w:t>
      </w:r>
      <w:r w:rsidRPr="00A825F0">
        <w:t xml:space="preserve">all the supporting information pertaining to a finding in a concise format. Below are detailed descriptions of the </w:t>
      </w:r>
      <w:r w:rsidR="00F267C2" w:rsidRPr="00A825F0">
        <w:t>table sections to facilitate documentation:</w:t>
      </w:r>
    </w:p>
    <w:p w14:paraId="4A859B84" w14:textId="22039B3B" w:rsidR="00340A65" w:rsidRPr="00A825F0" w:rsidRDefault="00791C35" w:rsidP="00C205C1">
      <w:pPr>
        <w:pStyle w:val="BodyText"/>
        <w:numPr>
          <w:ilvl w:val="0"/>
          <w:numId w:val="32"/>
        </w:numPr>
      </w:pPr>
      <w:r w:rsidRPr="00E57965">
        <w:rPr>
          <w:u w:val="single"/>
        </w:rPr>
        <w:t>Clearly Articulated Finding</w:t>
      </w:r>
      <w:r w:rsidR="002A162D">
        <w:t>.</w:t>
      </w:r>
      <w:r w:rsidRPr="00A825F0">
        <w:t xml:space="preserve"> Describe the identified performance deficiency and</w:t>
      </w:r>
      <w:r w:rsidR="00524639" w:rsidRPr="00A825F0">
        <w:t xml:space="preserve"> the “more than minor” determination</w:t>
      </w:r>
      <w:r w:rsidR="005034D6" w:rsidRPr="00A825F0">
        <w:t xml:space="preserve"> in accordance with </w:t>
      </w:r>
      <w:r w:rsidR="00B5118E" w:rsidRPr="00A825F0">
        <w:t xml:space="preserve">applicable </w:t>
      </w:r>
      <w:r w:rsidR="005034D6" w:rsidRPr="00A825F0">
        <w:t xml:space="preserve">IMC 0612 </w:t>
      </w:r>
      <w:r w:rsidR="00B5118E" w:rsidRPr="00A825F0">
        <w:t>guidance</w:t>
      </w:r>
      <w:r w:rsidR="005034D6" w:rsidRPr="00A825F0">
        <w:t>.</w:t>
      </w:r>
      <w:r w:rsidR="0076510C" w:rsidRPr="00A825F0">
        <w:t xml:space="preserve"> </w:t>
      </w:r>
      <w:r w:rsidR="0057515E" w:rsidRPr="00A825F0">
        <w:t>Each finding is treated independently in the SDP.</w:t>
      </w:r>
    </w:p>
    <w:p w14:paraId="30F1A9CA" w14:textId="401B55D9" w:rsidR="00340A65" w:rsidRPr="00A825F0" w:rsidRDefault="00524639" w:rsidP="00C205C1">
      <w:pPr>
        <w:pStyle w:val="BodyText"/>
        <w:numPr>
          <w:ilvl w:val="0"/>
          <w:numId w:val="32"/>
        </w:numPr>
      </w:pPr>
      <w:r w:rsidRPr="00E57965">
        <w:rPr>
          <w:u w:val="single"/>
        </w:rPr>
        <w:t xml:space="preserve">Factual Description of </w:t>
      </w:r>
      <w:r w:rsidR="00C0616D" w:rsidRPr="00E57965">
        <w:rPr>
          <w:u w:val="single"/>
        </w:rPr>
        <w:t xml:space="preserve">Degraded </w:t>
      </w:r>
      <w:r w:rsidRPr="00E57965">
        <w:rPr>
          <w:u w:val="single"/>
        </w:rPr>
        <w:t>Condition or Programmatic Weakness</w:t>
      </w:r>
      <w:r w:rsidR="002A162D">
        <w:t>.</w:t>
      </w:r>
      <w:r w:rsidRPr="00A825F0">
        <w:t xml:space="preserve"> </w:t>
      </w:r>
      <w:r w:rsidR="005034D6" w:rsidRPr="00A825F0">
        <w:t xml:space="preserve">State the facts pertaining to the </w:t>
      </w:r>
      <w:r w:rsidR="00C0616D" w:rsidRPr="00A825F0">
        <w:t xml:space="preserve">degraded </w:t>
      </w:r>
      <w:r w:rsidR="005034D6" w:rsidRPr="00A825F0">
        <w:t>condition or programmatic weakness without any hypothetical situations</w:t>
      </w:r>
      <w:r w:rsidR="00943C75" w:rsidRPr="00A825F0">
        <w:t>, failures,</w:t>
      </w:r>
      <w:r w:rsidR="005034D6" w:rsidRPr="00A825F0">
        <w:t xml:space="preserve"> or occurrences.</w:t>
      </w:r>
      <w:r w:rsidR="009A0C7B" w:rsidRPr="00A825F0">
        <w:t xml:space="preserve"> For conditions that involve</w:t>
      </w:r>
      <w:r w:rsidR="00943C75" w:rsidRPr="00A825F0">
        <w:t xml:space="preserve"> degraded equipment, include the affected system(s), structure(s), component(s)</w:t>
      </w:r>
      <w:r w:rsidR="00A37A0C" w:rsidRPr="00A825F0">
        <w:t xml:space="preserve"> (SSCs)</w:t>
      </w:r>
      <w:r w:rsidR="00943C75" w:rsidRPr="00A825F0">
        <w:t>, and/or train(s)</w:t>
      </w:r>
      <w:r w:rsidR="0072454D" w:rsidRPr="00A825F0">
        <w:t xml:space="preserve">, to include </w:t>
      </w:r>
      <w:r w:rsidR="00943C75" w:rsidRPr="00A825F0">
        <w:t>the</w:t>
      </w:r>
      <w:r w:rsidR="0072454D" w:rsidRPr="00A825F0">
        <w:t xml:space="preserve">ir </w:t>
      </w:r>
      <w:r w:rsidR="009A0C7B" w:rsidRPr="00A825F0">
        <w:t>associated function(s)</w:t>
      </w:r>
      <w:r w:rsidR="0072454D" w:rsidRPr="00A825F0">
        <w:t>, and how they</w:t>
      </w:r>
      <w:r w:rsidR="009A0C7B" w:rsidRPr="00A825F0">
        <w:t xml:space="preserve"> impacted safety or security</w:t>
      </w:r>
      <w:r w:rsidR="00943C75" w:rsidRPr="00A825F0">
        <w:t xml:space="preserve">. </w:t>
      </w:r>
      <w:r w:rsidR="007C065F" w:rsidRPr="00A825F0">
        <w:t xml:space="preserve">The Initiating Events, Mitigating Systems, and Barrier Integrity cornerstones primarily deal </w:t>
      </w:r>
      <w:r w:rsidR="007C065F" w:rsidRPr="00A825F0">
        <w:lastRenderedPageBreak/>
        <w:t xml:space="preserve">with degraded conditions. </w:t>
      </w:r>
      <w:r w:rsidR="00943C75" w:rsidRPr="00A825F0">
        <w:t xml:space="preserve">For </w:t>
      </w:r>
      <w:r w:rsidR="00DF1C8A" w:rsidRPr="00A825F0">
        <w:t>a programmatic weakness</w:t>
      </w:r>
      <w:r w:rsidR="005C025F" w:rsidRPr="00A825F0">
        <w:t>,</w:t>
      </w:r>
      <w:r w:rsidR="00943C75" w:rsidRPr="00A825F0">
        <w:t xml:space="preserve"> include the affected program(s) and describe how the programmatic weakness</w:t>
      </w:r>
      <w:r w:rsidR="009A0C7B" w:rsidRPr="00A825F0">
        <w:t xml:space="preserve"> impacted safety or security.</w:t>
      </w:r>
      <w:r w:rsidR="0072454D" w:rsidRPr="00A825F0">
        <w:t xml:space="preserve"> Other pertinent information </w:t>
      </w:r>
      <w:r w:rsidR="00DF1C8A" w:rsidRPr="00A825F0">
        <w:t>to consider</w:t>
      </w:r>
      <w:r w:rsidR="0072454D" w:rsidRPr="00A825F0">
        <w:t xml:space="preserve"> </w:t>
      </w:r>
      <w:r w:rsidR="007E2C86" w:rsidRPr="00A825F0">
        <w:t xml:space="preserve">are </w:t>
      </w:r>
      <w:r w:rsidR="0072454D" w:rsidRPr="00A825F0">
        <w:t xml:space="preserve">root/apparent/proximate cause evaluations, extent of condition assessments, interdependencies with </w:t>
      </w:r>
      <w:r w:rsidR="000133C0" w:rsidRPr="00A825F0">
        <w:t>other</w:t>
      </w:r>
      <w:r w:rsidR="0072454D" w:rsidRPr="00A825F0">
        <w:t xml:space="preserve"> systems</w:t>
      </w:r>
      <w:r w:rsidR="00EC6469" w:rsidRPr="00A825F0">
        <w:t>,</w:t>
      </w:r>
      <w:r w:rsidR="007E2C86" w:rsidRPr="00A825F0">
        <w:t xml:space="preserve"> perspectives from the licensee, </w:t>
      </w:r>
      <w:r w:rsidR="0072454D" w:rsidRPr="00A825F0">
        <w:t xml:space="preserve">and the duration of the </w:t>
      </w:r>
      <w:r w:rsidR="007E2C86" w:rsidRPr="00A825F0">
        <w:t xml:space="preserve">degraded </w:t>
      </w:r>
      <w:r w:rsidR="0072454D" w:rsidRPr="00A825F0">
        <w:t>condition or programmatic weakness (i.e., exposure time).</w:t>
      </w:r>
    </w:p>
    <w:p w14:paraId="237DED20" w14:textId="18DA25BE" w:rsidR="00340A65" w:rsidRPr="00A825F0" w:rsidRDefault="005034D6" w:rsidP="00C205C1">
      <w:pPr>
        <w:pStyle w:val="BodyText"/>
        <w:numPr>
          <w:ilvl w:val="0"/>
          <w:numId w:val="32"/>
        </w:numPr>
      </w:pPr>
      <w:r w:rsidRPr="00E57965">
        <w:rPr>
          <w:u w:val="single"/>
        </w:rPr>
        <w:t xml:space="preserve">Logical </w:t>
      </w:r>
      <w:r w:rsidR="005C025F" w:rsidRPr="00E57965">
        <w:rPr>
          <w:u w:val="single"/>
        </w:rPr>
        <w:t>L</w:t>
      </w:r>
      <w:r w:rsidRPr="00E57965">
        <w:rPr>
          <w:u w:val="single"/>
        </w:rPr>
        <w:t>ink(s) that Connect</w:t>
      </w:r>
      <w:r w:rsidR="00DF1C8A" w:rsidRPr="00E57965">
        <w:rPr>
          <w:u w:val="single"/>
        </w:rPr>
        <w:t>(s)</w:t>
      </w:r>
      <w:r w:rsidRPr="00E57965">
        <w:rPr>
          <w:u w:val="single"/>
        </w:rPr>
        <w:t xml:space="preserve"> the</w:t>
      </w:r>
      <w:r w:rsidR="00524639" w:rsidRPr="00E57965">
        <w:rPr>
          <w:u w:val="single"/>
        </w:rPr>
        <w:t xml:space="preserve"> Finding to </w:t>
      </w:r>
      <w:r w:rsidRPr="00E57965">
        <w:rPr>
          <w:u w:val="single"/>
        </w:rPr>
        <w:t xml:space="preserve">the </w:t>
      </w:r>
      <w:r w:rsidR="00085792" w:rsidRPr="00E57965">
        <w:rPr>
          <w:u w:val="single"/>
        </w:rPr>
        <w:t xml:space="preserve">Degraded </w:t>
      </w:r>
      <w:r w:rsidR="00524639" w:rsidRPr="00E57965">
        <w:rPr>
          <w:u w:val="single"/>
        </w:rPr>
        <w:t>Condition or Programmatic Weakness</w:t>
      </w:r>
      <w:r w:rsidR="002A162D">
        <w:t>.</w:t>
      </w:r>
      <w:r w:rsidR="00524639" w:rsidRPr="00A825F0">
        <w:t xml:space="preserve"> </w:t>
      </w:r>
      <w:r w:rsidR="00047A77" w:rsidRPr="00A825F0">
        <w:t xml:space="preserve">Clearly articulate the nexus </w:t>
      </w:r>
      <w:r w:rsidR="00783CE0" w:rsidRPr="00A825F0">
        <w:t xml:space="preserve">(i.e., logical link(s)) </w:t>
      </w:r>
      <w:r w:rsidR="00047A77" w:rsidRPr="00A825F0">
        <w:t xml:space="preserve">between the inspection finding and the degraded condition or programmatic weakness. </w:t>
      </w:r>
      <w:r w:rsidR="00783CE0" w:rsidRPr="00A825F0">
        <w:t xml:space="preserve">The finding </w:t>
      </w:r>
      <w:r w:rsidR="0076510C" w:rsidRPr="00A825F0">
        <w:t>should most often be identified as the proximate cause</w:t>
      </w:r>
      <w:r w:rsidR="00783CE0" w:rsidRPr="00A825F0">
        <w:t xml:space="preserve"> of the degraded condition or programmatic weakness</w:t>
      </w:r>
      <w:r w:rsidR="0076510C" w:rsidRPr="00A825F0">
        <w:t>. The determination of cause need not be based on a rigorous root cause evaluation, but rather on a reasonable assess</w:t>
      </w:r>
      <w:r w:rsidR="002C66D7" w:rsidRPr="00A825F0">
        <w:t xml:space="preserve">ment and judgment of the staff. </w:t>
      </w:r>
      <w:r w:rsidR="0057515E" w:rsidRPr="00A825F0">
        <w:t>If the proximate cause of multiple degraded conditions or programmatic weaknesses is the same, there may be just one independent finding provided that the finding is not defined at a level assoc</w:t>
      </w:r>
      <w:r w:rsidR="007E2C86" w:rsidRPr="00A825F0">
        <w:t>iated with a cross-cutting area as defined in IMC</w:t>
      </w:r>
      <w:r w:rsidR="005C025F" w:rsidRPr="00A825F0">
        <w:t> </w:t>
      </w:r>
      <w:r w:rsidR="007E2C86" w:rsidRPr="00A825F0">
        <w:t>0310</w:t>
      </w:r>
      <w:r w:rsidR="0057515E" w:rsidRPr="00A825F0">
        <w:t>.</w:t>
      </w:r>
    </w:p>
    <w:p w14:paraId="7FE9E8D6" w14:textId="4EB65C68" w:rsidR="00340A65" w:rsidRPr="00A825F0" w:rsidRDefault="00340A65" w:rsidP="00C205C1">
      <w:pPr>
        <w:pStyle w:val="BodyText"/>
        <w:numPr>
          <w:ilvl w:val="0"/>
          <w:numId w:val="32"/>
        </w:numPr>
      </w:pPr>
      <w:r w:rsidRPr="002A162D">
        <w:rPr>
          <w:u w:val="single"/>
        </w:rPr>
        <w:t>Supporting Documentation and References</w:t>
      </w:r>
      <w:r w:rsidR="002A162D">
        <w:t xml:space="preserve">. </w:t>
      </w:r>
      <w:r w:rsidRPr="00A825F0">
        <w:t>List the documents used during the inspection process. Examples include, but are not limited to, inspection procedures, plant status, licensee event reports, and condition reports.</w:t>
      </w:r>
    </w:p>
    <w:p w14:paraId="33B3F2D1" w14:textId="0ADC2469" w:rsidR="00340A65" w:rsidRPr="00A825F0" w:rsidRDefault="00340A65" w:rsidP="00B70935">
      <w:pPr>
        <w:pStyle w:val="BodyText3"/>
      </w:pPr>
      <w:r w:rsidRPr="00A825F0">
        <w:t>NOTE: If Table 1 is used to document information pertaining to a security finding, then the table will have to be properly labeled as Safeguards or Official Use Only - Security Related Information.</w:t>
      </w:r>
    </w:p>
    <w:p w14:paraId="055B9795" w14:textId="04C59EFB" w:rsidR="00CD0663" w:rsidRPr="00A825F0" w:rsidRDefault="00EB1538" w:rsidP="00951A69">
      <w:pPr>
        <w:pStyle w:val="Heading2"/>
      </w:pPr>
      <w:r w:rsidRPr="00A825F0">
        <w:t>02.02</w:t>
      </w:r>
      <w:r w:rsidRPr="00A825F0">
        <w:tab/>
      </w:r>
      <w:bookmarkStart w:id="1" w:name="_Hlk129163448"/>
      <w:r w:rsidR="00CD0663" w:rsidRPr="00951A69">
        <w:rPr>
          <w:u w:val="single"/>
        </w:rPr>
        <w:t xml:space="preserve">Cornerstones </w:t>
      </w:r>
      <w:r w:rsidR="00352553" w:rsidRPr="00951A69">
        <w:rPr>
          <w:u w:val="single"/>
        </w:rPr>
        <w:t>Affected by</w:t>
      </w:r>
      <w:r w:rsidR="00CD0663" w:rsidRPr="00951A69">
        <w:rPr>
          <w:u w:val="single"/>
        </w:rPr>
        <w:t xml:space="preserve"> Degraded Condition or Programmatic Weakness</w:t>
      </w:r>
      <w:bookmarkEnd w:id="1"/>
      <w:r w:rsidR="00CD0663" w:rsidRPr="00A825F0">
        <w:t xml:space="preserve"> (Table 2)</w:t>
      </w:r>
    </w:p>
    <w:p w14:paraId="2668E4B0" w14:textId="58212414" w:rsidR="00CD0663" w:rsidRPr="00A825F0" w:rsidRDefault="00CD0663" w:rsidP="00430035">
      <w:pPr>
        <w:pStyle w:val="BodyText3"/>
      </w:pPr>
      <w:r w:rsidRPr="00A825F0">
        <w:t>The objective of Table 2 is to support the identification of safety cornerstones affected by the degraded condition or programmatic weakne</w:t>
      </w:r>
      <w:r w:rsidR="007B2E1C" w:rsidRPr="00A825F0">
        <w:t>ss resulting from the finding.</w:t>
      </w:r>
      <w:r w:rsidR="001A3E81" w:rsidRPr="00A825F0">
        <w:t xml:space="preserve"> </w:t>
      </w:r>
      <w:r w:rsidR="007B2E1C" w:rsidRPr="00A825F0">
        <w:t>The affected cornerston</w:t>
      </w:r>
      <w:r w:rsidR="002E2B51" w:rsidRPr="00A825F0">
        <w:t>e</w:t>
      </w:r>
      <w:r w:rsidR="007B2E1C" w:rsidRPr="00A825F0">
        <w:t xml:space="preserve">s may already have been identified previously (e.g., scope of the inspection procedure, </w:t>
      </w:r>
      <w:r w:rsidR="00262104" w:rsidRPr="00A825F0">
        <w:t>inspector</w:t>
      </w:r>
      <w:r w:rsidR="001A3E81" w:rsidRPr="00A825F0">
        <w:t xml:space="preserve"> experience and knowledge of the ROP); however, Table</w:t>
      </w:r>
      <w:r w:rsidR="00430035">
        <w:t> </w:t>
      </w:r>
      <w:r w:rsidR="001A3E81" w:rsidRPr="00A825F0">
        <w:t xml:space="preserve">2 helps to support this determination. Below </w:t>
      </w:r>
      <w:r w:rsidR="003D0F36" w:rsidRPr="00A825F0">
        <w:t>is</w:t>
      </w:r>
      <w:r w:rsidR="001A3E81" w:rsidRPr="00A825F0">
        <w:t xml:space="preserve"> </w:t>
      </w:r>
      <w:r w:rsidR="00A37A0C" w:rsidRPr="00A825F0">
        <w:t xml:space="preserve">a </w:t>
      </w:r>
      <w:r w:rsidR="001A3E81" w:rsidRPr="00A825F0">
        <w:t>de</w:t>
      </w:r>
      <w:r w:rsidR="003D0F36" w:rsidRPr="00A825F0">
        <w:t>scription</w:t>
      </w:r>
      <w:r w:rsidR="001A3E81" w:rsidRPr="00A825F0">
        <w:t xml:space="preserve"> to facilitate </w:t>
      </w:r>
      <w:r w:rsidR="003D0F36" w:rsidRPr="00A825F0">
        <w:t>filling out Table</w:t>
      </w:r>
      <w:r w:rsidR="00430035">
        <w:t> </w:t>
      </w:r>
      <w:r w:rsidR="003D0F36" w:rsidRPr="00A825F0">
        <w:t>2</w:t>
      </w:r>
      <w:r w:rsidR="001A3E81" w:rsidRPr="00A825F0">
        <w:t>:</w:t>
      </w:r>
    </w:p>
    <w:p w14:paraId="7F10E2A7" w14:textId="0B64EBAA" w:rsidR="00604D39" w:rsidRPr="00A825F0" w:rsidRDefault="0009039F" w:rsidP="00C205C1">
      <w:pPr>
        <w:pStyle w:val="BodyText"/>
        <w:numPr>
          <w:ilvl w:val="0"/>
          <w:numId w:val="33"/>
        </w:numPr>
      </w:pPr>
      <w:r w:rsidRPr="00A825F0">
        <w:t>Read through the degraded conditions and programmatic weakness</w:t>
      </w:r>
      <w:r w:rsidR="00A37A0C" w:rsidRPr="00A825F0">
        <w:t>es</w:t>
      </w:r>
      <w:r w:rsidRPr="00A825F0">
        <w:t xml:space="preserve"> listed in all seven cornerstones and check all that are applicable. For the degraded conditions, many of the options </w:t>
      </w:r>
      <w:r w:rsidR="00604D39" w:rsidRPr="00A825F0">
        <w:t>are associated</w:t>
      </w:r>
      <w:r w:rsidRPr="00A825F0">
        <w:t xml:space="preserve"> with </w:t>
      </w:r>
      <w:r w:rsidR="00A37A0C" w:rsidRPr="00A825F0">
        <w:t>SSCs</w:t>
      </w:r>
      <w:r w:rsidRPr="00A825F0">
        <w:t xml:space="preserve"> and events.</w:t>
      </w:r>
    </w:p>
    <w:p w14:paraId="745A2FA3" w14:textId="03837CC6" w:rsidR="00604D39" w:rsidRPr="00A825F0" w:rsidRDefault="003D0F36" w:rsidP="00C205C1">
      <w:pPr>
        <w:pStyle w:val="BodyText"/>
        <w:numPr>
          <w:ilvl w:val="0"/>
          <w:numId w:val="33"/>
        </w:numPr>
      </w:pPr>
      <w:r w:rsidRPr="00A825F0">
        <w:t>Review all the checked boxes and determine which cornerstone(s) are affected by the degraded condition or programmatic weakness.</w:t>
      </w:r>
    </w:p>
    <w:p w14:paraId="058DC43F" w14:textId="1E3C03E9" w:rsidR="00833BAE" w:rsidRPr="00A825F0" w:rsidRDefault="00EB1538" w:rsidP="00951A69">
      <w:pPr>
        <w:pStyle w:val="Heading2"/>
      </w:pPr>
      <w:r w:rsidRPr="00A825F0">
        <w:t>02.03</w:t>
      </w:r>
      <w:r w:rsidRPr="00A825F0">
        <w:tab/>
      </w:r>
      <w:r w:rsidR="00833BAE" w:rsidRPr="00951A69">
        <w:rPr>
          <w:u w:val="single"/>
        </w:rPr>
        <w:t>SDP Appendix Router</w:t>
      </w:r>
      <w:r w:rsidR="009F5A60" w:rsidRPr="00A825F0">
        <w:t xml:space="preserve"> (Table 3)</w:t>
      </w:r>
    </w:p>
    <w:p w14:paraId="36AB1A61" w14:textId="729F5AB5" w:rsidR="009662A0" w:rsidRPr="00A825F0" w:rsidRDefault="00FD0BFC" w:rsidP="00483E7C">
      <w:pPr>
        <w:pStyle w:val="BodyText3"/>
      </w:pPr>
      <w:r w:rsidRPr="00A825F0">
        <w:t>Typically, one affected cornerstone is identified in Table 2. The inspector should use the SDP Appendix Router (Table 3) to determine the appropriate SDP appendix for further evaluation of the finding. If more than one cornerstone is affected, and Table 3 results in direction to one (or multiple) SDP appendices, the inspector and management need to ultimately identify one cornerstone based on reasonable judgment of the situation.</w:t>
      </w:r>
      <w:r w:rsidR="00A37A0C" w:rsidRPr="00A825F0">
        <w:t xml:space="preserve"> If the finding progresses to a detailed risk evaluation</w:t>
      </w:r>
      <w:r w:rsidR="00262104" w:rsidRPr="00A825F0">
        <w:t xml:space="preserve">, the inspector, </w:t>
      </w:r>
      <w:r w:rsidR="005C025F" w:rsidRPr="00A825F0">
        <w:t>Senior Reactor Analyst (</w:t>
      </w:r>
      <w:r w:rsidR="00262104" w:rsidRPr="00A825F0">
        <w:t>SRA</w:t>
      </w:r>
      <w:r w:rsidR="005C025F" w:rsidRPr="00A825F0">
        <w:t>)</w:t>
      </w:r>
      <w:r w:rsidR="00262104" w:rsidRPr="00A825F0">
        <w:t>, and management</w:t>
      </w:r>
      <w:r w:rsidR="00E4160D" w:rsidRPr="00A825F0">
        <w:t xml:space="preserve"> should </w:t>
      </w:r>
      <w:r w:rsidRPr="00A825F0">
        <w:t>confirm</w:t>
      </w:r>
      <w:r w:rsidR="00E4160D" w:rsidRPr="00A825F0">
        <w:t xml:space="preserve"> the identified cornerstone based on the </w:t>
      </w:r>
      <w:r w:rsidR="00262104" w:rsidRPr="00A825F0">
        <w:t xml:space="preserve">proportional contribution from each cornerstone to </w:t>
      </w:r>
      <w:r w:rsidR="00115E90" w:rsidRPr="00A825F0">
        <w:t>the total risk estimation</w:t>
      </w:r>
      <w:r w:rsidR="00262104" w:rsidRPr="00A825F0">
        <w:t>.</w:t>
      </w:r>
    </w:p>
    <w:p w14:paraId="28CB371D" w14:textId="494F2EB5" w:rsidR="006D0736" w:rsidRPr="00A825F0" w:rsidRDefault="006D0736" w:rsidP="00951A69">
      <w:pPr>
        <w:pStyle w:val="BodyText3"/>
      </w:pPr>
      <w:r w:rsidRPr="00A825F0">
        <w:lastRenderedPageBreak/>
        <w:t>NOTE: If the SDP Appendix Router directs the user to a particular append</w:t>
      </w:r>
      <w:r w:rsidR="00FD0BFC" w:rsidRPr="00A825F0">
        <w:t xml:space="preserve">ix, and upon </w:t>
      </w:r>
      <w:r w:rsidR="001523B8" w:rsidRPr="00A825F0">
        <w:t>further evaluation</w:t>
      </w:r>
      <w:r w:rsidRPr="00A825F0">
        <w:t xml:space="preserve"> that SDP appendix is not capable of evaluating the finding and associated degraded condition or programmatic weakness, the </w:t>
      </w:r>
      <w:r w:rsidR="001523B8" w:rsidRPr="00A825F0">
        <w:t>inspection staff and</w:t>
      </w:r>
      <w:r w:rsidR="00696D94" w:rsidRPr="00A825F0">
        <w:t xml:space="preserve"> applicable </w:t>
      </w:r>
      <w:r w:rsidR="001523B8" w:rsidRPr="00A825F0">
        <w:t>SRA</w:t>
      </w:r>
      <w:r w:rsidRPr="00A825F0">
        <w:t>, with suppor</w:t>
      </w:r>
      <w:r w:rsidR="00EC6469" w:rsidRPr="00A825F0">
        <w:t>t from management, should</w:t>
      </w:r>
      <w:r w:rsidRPr="00A825F0">
        <w:t xml:space="preserve"> determine if </w:t>
      </w:r>
      <w:r w:rsidR="00683B54" w:rsidRPr="00A825F0">
        <w:t>IMC 0609</w:t>
      </w:r>
      <w:r w:rsidR="00783CE0" w:rsidRPr="00A825F0">
        <w:t xml:space="preserve">, </w:t>
      </w:r>
      <w:r w:rsidRPr="00A825F0">
        <w:t>Appendix</w:t>
      </w:r>
      <w:r w:rsidR="00951A69">
        <w:t> </w:t>
      </w:r>
      <w:r w:rsidRPr="00A825F0">
        <w:t>M is an appropriate tool.</w:t>
      </w:r>
      <w:r w:rsidR="00006EC8" w:rsidRPr="00A825F0">
        <w:t xml:space="preserve"> A planning Significance and Enforcement Review Panel (SERP) is required before transitioning to Appendix</w:t>
      </w:r>
      <w:r w:rsidR="00951A69">
        <w:t> </w:t>
      </w:r>
      <w:r w:rsidR="00006EC8" w:rsidRPr="00A825F0">
        <w:t xml:space="preserve">M other </w:t>
      </w:r>
      <w:r w:rsidR="000F20A2" w:rsidRPr="00A825F0">
        <w:t xml:space="preserve">than </w:t>
      </w:r>
      <w:r w:rsidR="00006EC8" w:rsidRPr="00A825F0">
        <w:t xml:space="preserve">when directed </w:t>
      </w:r>
      <w:r w:rsidR="000F20A2" w:rsidRPr="00A825F0">
        <w:t xml:space="preserve">explicitly </w:t>
      </w:r>
      <w:r w:rsidR="00006EC8" w:rsidRPr="00A825F0">
        <w:t>by procedure. Refer t</w:t>
      </w:r>
      <w:r w:rsidR="000C4A4B" w:rsidRPr="00A825F0">
        <w:t>o IMC 0609, Attachment</w:t>
      </w:r>
      <w:r w:rsidR="00951A69">
        <w:t> 1</w:t>
      </w:r>
      <w:r w:rsidR="000C4A4B" w:rsidRPr="00A825F0">
        <w:t xml:space="preserve"> </w:t>
      </w:r>
      <w:r w:rsidR="00006EC8" w:rsidRPr="00A825F0">
        <w:t>for additional guidance.</w:t>
      </w:r>
    </w:p>
    <w:p w14:paraId="796AA943" w14:textId="5F986183" w:rsidR="00753BA5" w:rsidRPr="00A825F0" w:rsidRDefault="000D683C" w:rsidP="00830E4E">
      <w:pPr>
        <w:pStyle w:val="Heading1"/>
      </w:pPr>
      <w:r w:rsidRPr="00A825F0">
        <w:t>0609.0</w:t>
      </w:r>
      <w:r w:rsidR="00AE2321" w:rsidRPr="00A825F0">
        <w:t>4-0</w:t>
      </w:r>
      <w:r w:rsidR="00EB1538" w:rsidRPr="00A825F0">
        <w:t>3</w:t>
      </w:r>
      <w:r w:rsidR="00753BA5" w:rsidRPr="00A825F0">
        <w:tab/>
        <w:t>REFERENCES</w:t>
      </w:r>
    </w:p>
    <w:p w14:paraId="3FB49927" w14:textId="77777777" w:rsidR="00BE5F58" w:rsidRPr="00A825F0" w:rsidRDefault="00BE5F58" w:rsidP="00B02B6D">
      <w:pPr>
        <w:pStyle w:val="BodyText2"/>
      </w:pPr>
      <w:r w:rsidRPr="00A825F0">
        <w:t>IMC 0310, “Aspects Within The Cross-Cutting Areas”</w:t>
      </w:r>
    </w:p>
    <w:p w14:paraId="0E643447" w14:textId="77777777" w:rsidR="00BE5F58" w:rsidRPr="00A825F0" w:rsidRDefault="00BE5F58" w:rsidP="00B02B6D">
      <w:pPr>
        <w:pStyle w:val="BodyText2"/>
        <w:rPr>
          <w:rFonts w:cs="Arial"/>
        </w:rPr>
      </w:pPr>
      <w:r w:rsidRPr="00A825F0">
        <w:rPr>
          <w:rFonts w:cs="Arial"/>
        </w:rPr>
        <w:t>IMC 0609, Appendix A, “The Significance Determination Process for Findings At-Power”</w:t>
      </w:r>
    </w:p>
    <w:p w14:paraId="353649BB" w14:textId="77777777" w:rsidR="00BE5F58" w:rsidRPr="00A825F0" w:rsidRDefault="00BE5F58" w:rsidP="00B02B6D">
      <w:pPr>
        <w:pStyle w:val="BodyText2"/>
      </w:pPr>
      <w:r w:rsidRPr="00A825F0">
        <w:t>IMC 0609, Appendix B, “Emergency Preparedness SDP”</w:t>
      </w:r>
    </w:p>
    <w:p w14:paraId="7EB75EC6" w14:textId="77777777" w:rsidR="00BE5F58" w:rsidRPr="00A825F0" w:rsidRDefault="00BE5F58" w:rsidP="00B02B6D">
      <w:pPr>
        <w:pStyle w:val="BodyText2"/>
      </w:pPr>
      <w:r w:rsidRPr="00A825F0">
        <w:t>IMC 0609, Appendix C, “Occupational Radiation Safety SDP”</w:t>
      </w:r>
    </w:p>
    <w:p w14:paraId="5BBBDBF2" w14:textId="77777777" w:rsidR="00BE5F58" w:rsidRPr="00A825F0" w:rsidRDefault="00BE5F58" w:rsidP="00B02B6D">
      <w:pPr>
        <w:pStyle w:val="BodyText2"/>
      </w:pPr>
      <w:r w:rsidRPr="00A825F0">
        <w:t>IMC 0609, Appendix D, “Public Radiation Safety SDP”</w:t>
      </w:r>
    </w:p>
    <w:p w14:paraId="50F1C33B" w14:textId="28DDA4A0" w:rsidR="00BE5F58" w:rsidRPr="00A825F0" w:rsidRDefault="00BE5F58" w:rsidP="00B02B6D">
      <w:pPr>
        <w:pStyle w:val="BodyText2"/>
      </w:pPr>
      <w:r w:rsidRPr="00A825F0">
        <w:t>IMC 0609, Appendix E, “Security SDP for Power Reactors”</w:t>
      </w:r>
    </w:p>
    <w:p w14:paraId="65DB92FC" w14:textId="2BFF866C" w:rsidR="00BE5F58" w:rsidRPr="00A825F0" w:rsidRDefault="00BE5F58" w:rsidP="00B02B6D">
      <w:pPr>
        <w:pStyle w:val="BodyText2"/>
      </w:pPr>
      <w:r w:rsidRPr="00A825F0">
        <w:t xml:space="preserve">IMC 0609, Appendix F, “Fire Protection </w:t>
      </w:r>
      <w:r w:rsidR="004B19FF">
        <w:t>SDP</w:t>
      </w:r>
      <w:r w:rsidRPr="00A825F0">
        <w:t>”</w:t>
      </w:r>
    </w:p>
    <w:p w14:paraId="33A2C49C" w14:textId="77777777" w:rsidR="00BE5F58" w:rsidRPr="00A825F0" w:rsidRDefault="00BE5F58" w:rsidP="00B02B6D">
      <w:pPr>
        <w:pStyle w:val="BodyText2"/>
      </w:pPr>
      <w:r w:rsidRPr="00A825F0">
        <w:t>IMC 0609, Appendix G, “Shutdown Operations SDP”</w:t>
      </w:r>
    </w:p>
    <w:p w14:paraId="065D6034" w14:textId="56C7F265" w:rsidR="00BE5F58" w:rsidRPr="00A825F0" w:rsidRDefault="00BE5F58" w:rsidP="00B02B6D">
      <w:pPr>
        <w:pStyle w:val="BodyText2"/>
      </w:pPr>
      <w:r w:rsidRPr="00A825F0">
        <w:t xml:space="preserve">IMC 0609, Appendix I, “Licensed Operator Requalification </w:t>
      </w:r>
      <w:r w:rsidR="009D5E65">
        <w:t xml:space="preserve">Program </w:t>
      </w:r>
      <w:r w:rsidRPr="00A825F0">
        <w:t>SDP”</w:t>
      </w:r>
    </w:p>
    <w:p w14:paraId="474061F6" w14:textId="77777777" w:rsidR="00BE5F58" w:rsidRPr="00A825F0" w:rsidRDefault="00BE5F58" w:rsidP="00B02B6D">
      <w:pPr>
        <w:pStyle w:val="BodyText2"/>
      </w:pPr>
      <w:r w:rsidRPr="00A825F0">
        <w:t>IMC 0609, Appendix K, “Maintenance Risk Assessment and Risk Management SDP”</w:t>
      </w:r>
    </w:p>
    <w:p w14:paraId="0BFB079E" w14:textId="57579C8B" w:rsidR="00BE5F58" w:rsidRPr="00A825F0" w:rsidRDefault="00BE5F58" w:rsidP="00B02B6D">
      <w:pPr>
        <w:pStyle w:val="BodyText2"/>
      </w:pPr>
      <w:r w:rsidRPr="00A825F0">
        <w:t>IMC 0609, Appendix L, “</w:t>
      </w:r>
      <w:ins w:id="2" w:author="Author">
        <w:r w:rsidR="00762875" w:rsidRPr="00762875">
          <w:t xml:space="preserve">Extensive Damage Mitigation Guidelines </w:t>
        </w:r>
        <w:r w:rsidR="00762875">
          <w:t>SDP</w:t>
        </w:r>
      </w:ins>
      <w:r w:rsidRPr="00A825F0">
        <w:t>”</w:t>
      </w:r>
    </w:p>
    <w:p w14:paraId="385FE56E" w14:textId="77777777" w:rsidR="00BE5F58" w:rsidRPr="00A825F0" w:rsidRDefault="00BE5F58" w:rsidP="00B02B6D">
      <w:pPr>
        <w:pStyle w:val="BodyText2"/>
      </w:pPr>
      <w:r w:rsidRPr="00A825F0">
        <w:t>IMC 0609, Appendix M, “Significance Determination Process Using Qualitative Criteria”</w:t>
      </w:r>
    </w:p>
    <w:p w14:paraId="51F18D2B" w14:textId="0E792BB9" w:rsidR="00BE5F58" w:rsidRPr="00A825F0" w:rsidRDefault="00BE5F58" w:rsidP="00B02B6D">
      <w:pPr>
        <w:pStyle w:val="BodyText2"/>
      </w:pPr>
      <w:r w:rsidRPr="00A825F0">
        <w:t xml:space="preserve">IMC 0609, Attachment 1, “Significance and Enforcement Review Panel </w:t>
      </w:r>
      <w:ins w:id="3" w:author="Author">
        <w:r w:rsidR="00817F92">
          <w:t xml:space="preserve">(SERP) </w:t>
        </w:r>
      </w:ins>
      <w:r w:rsidRPr="00A825F0">
        <w:t>Process”</w:t>
      </w:r>
    </w:p>
    <w:p w14:paraId="3AC18D27" w14:textId="77777777" w:rsidR="00BE5F58" w:rsidRPr="00A825F0" w:rsidRDefault="00BE5F58" w:rsidP="00B02B6D">
      <w:pPr>
        <w:pStyle w:val="BodyText2"/>
      </w:pPr>
      <w:r w:rsidRPr="00A825F0">
        <w:t>IMC 0612, “Issue Screening”</w:t>
      </w:r>
    </w:p>
    <w:p w14:paraId="0B0C1600" w14:textId="20F9152C" w:rsidR="000F20A2" w:rsidRDefault="000F20A2" w:rsidP="00B02B6D">
      <w:pPr>
        <w:pStyle w:val="END"/>
      </w:pPr>
      <w:r w:rsidRPr="00A825F0">
        <w:t>END</w:t>
      </w:r>
    </w:p>
    <w:p w14:paraId="66724F71" w14:textId="44AC7113" w:rsidR="00324D60" w:rsidRDefault="00830E4E" w:rsidP="00324D60">
      <w:pPr>
        <w:pStyle w:val="BodyText2"/>
        <w:rPr>
          <w:ins w:id="4" w:author="Author"/>
        </w:rPr>
      </w:pPr>
      <w:ins w:id="5" w:author="Author">
        <w:r>
          <w:t>List of Tables:</w:t>
        </w:r>
        <w:r w:rsidR="00324D60">
          <w:br/>
          <w:t>Table 1: Finding Consolidated Information Sheet</w:t>
        </w:r>
        <w:r w:rsidR="00C4063F">
          <w:br/>
          <w:t xml:space="preserve">Table 2: </w:t>
        </w:r>
        <w:r w:rsidR="00C4063F" w:rsidRPr="00C4063F">
          <w:t>Cornerstones Affected by Degraded Condition or Programmatic Weakness</w:t>
        </w:r>
        <w:r w:rsidR="00C4063F">
          <w:br/>
          <w:t>Table 3: SDP Appendix Router</w:t>
        </w:r>
      </w:ins>
    </w:p>
    <w:p w14:paraId="501BFC87" w14:textId="39F8277A" w:rsidR="00D60BA8" w:rsidRPr="00830E4E" w:rsidRDefault="00C176C5" w:rsidP="00324D60">
      <w:pPr>
        <w:pStyle w:val="BodyText2"/>
      </w:pPr>
      <w:ins w:id="6" w:author="Author">
        <w:r>
          <w:t>List of Attachments:</w:t>
        </w:r>
        <w:r>
          <w:br/>
          <w:t>Attachment 1: Revision History for IMC 0609 Attachment 4</w:t>
        </w:r>
      </w:ins>
    </w:p>
    <w:tbl>
      <w:tblPr>
        <w:tblW w:w="9360" w:type="dxa"/>
        <w:tblLayout w:type="fixed"/>
        <w:tblCellMar>
          <w:left w:w="100" w:type="dxa"/>
          <w:right w:w="100" w:type="dxa"/>
        </w:tblCellMar>
        <w:tblLook w:val="0000" w:firstRow="0" w:lastRow="0" w:firstColumn="0" w:lastColumn="0" w:noHBand="0" w:noVBand="0"/>
      </w:tblPr>
      <w:tblGrid>
        <w:gridCol w:w="9360"/>
      </w:tblGrid>
      <w:tr w:rsidR="00A825F0" w:rsidRPr="002F35D5" w14:paraId="295E7820" w14:textId="77777777" w:rsidTr="00D60BA8">
        <w:trPr>
          <w:cantSplit/>
        </w:trPr>
        <w:tc>
          <w:tcPr>
            <w:tcW w:w="9360" w:type="dxa"/>
            <w:tcBorders>
              <w:top w:val="single" w:sz="6" w:space="0" w:color="000000"/>
              <w:left w:val="single" w:sz="6" w:space="0" w:color="000000"/>
              <w:bottom w:val="single" w:sz="6" w:space="0" w:color="000000"/>
              <w:right w:val="single" w:sz="6" w:space="0" w:color="000000"/>
            </w:tcBorders>
          </w:tcPr>
          <w:p w14:paraId="0276F9EC" w14:textId="4AC6B84A" w:rsidR="00581EC0" w:rsidRPr="002F35D5" w:rsidRDefault="00E94F3C" w:rsidP="0076426F">
            <w:pPr>
              <w:pStyle w:val="BodyText-table"/>
              <w:pageBreakBefore/>
            </w:pPr>
            <w:r w:rsidRPr="002F35D5">
              <w:lastRenderedPageBreak/>
              <w:br w:type="page"/>
            </w:r>
            <w:r w:rsidR="00581EC0" w:rsidRPr="002F35D5">
              <w:fldChar w:fldCharType="begin"/>
            </w:r>
            <w:r w:rsidR="00581EC0" w:rsidRPr="002F35D5">
              <w:instrText xml:space="preserve"> SEQ CHAPTER \h \r 1</w:instrText>
            </w:r>
            <w:r w:rsidR="00581EC0" w:rsidRPr="002F35D5">
              <w:fldChar w:fldCharType="end"/>
            </w:r>
            <w:r w:rsidR="00CC081A" w:rsidRPr="002F35D5">
              <w:t>Table 1</w:t>
            </w:r>
            <w:r w:rsidR="004B7C2B">
              <w:t xml:space="preserve"> – </w:t>
            </w:r>
            <w:r w:rsidR="007D3722" w:rsidRPr="002F35D5">
              <w:t>FINDING CONSOLIDATED INFORMATION SHEET</w:t>
            </w:r>
          </w:p>
        </w:tc>
      </w:tr>
      <w:tr w:rsidR="00A825F0" w:rsidRPr="002F35D5" w14:paraId="54CD2CC3" w14:textId="77777777" w:rsidTr="00D60BA8">
        <w:trPr>
          <w:cantSplit/>
          <w:trHeight w:val="1883"/>
        </w:trPr>
        <w:tc>
          <w:tcPr>
            <w:tcW w:w="9360" w:type="dxa"/>
            <w:tcBorders>
              <w:top w:val="single" w:sz="6" w:space="0" w:color="000000"/>
              <w:left w:val="single" w:sz="6" w:space="0" w:color="000000"/>
              <w:right w:val="single" w:sz="6" w:space="0" w:color="000000"/>
            </w:tcBorders>
          </w:tcPr>
          <w:p w14:paraId="4C8CE8D6" w14:textId="77777777" w:rsidR="007D3722" w:rsidRPr="002F35D5" w:rsidRDefault="007D3722" w:rsidP="00D60BA8">
            <w:pPr>
              <w:pStyle w:val="BodyText-table"/>
            </w:pPr>
            <w:r w:rsidRPr="002F35D5">
              <w:t>Clearly Articulated Finding:</w:t>
            </w:r>
          </w:p>
        </w:tc>
      </w:tr>
      <w:tr w:rsidR="00A825F0" w:rsidRPr="002F35D5" w14:paraId="1C2A69D0" w14:textId="77777777" w:rsidTr="00D60BA8">
        <w:trPr>
          <w:cantSplit/>
          <w:trHeight w:val="3683"/>
        </w:trPr>
        <w:tc>
          <w:tcPr>
            <w:tcW w:w="9360" w:type="dxa"/>
            <w:tcBorders>
              <w:top w:val="single" w:sz="6" w:space="0" w:color="000000"/>
              <w:left w:val="single" w:sz="6" w:space="0" w:color="000000"/>
              <w:bottom w:val="single" w:sz="6" w:space="0" w:color="000000"/>
              <w:right w:val="single" w:sz="6" w:space="0" w:color="000000"/>
            </w:tcBorders>
          </w:tcPr>
          <w:p w14:paraId="5E3B1891" w14:textId="77777777" w:rsidR="007D3722" w:rsidRPr="002F35D5" w:rsidRDefault="007D3722" w:rsidP="00D60BA8">
            <w:pPr>
              <w:pStyle w:val="BodyText-table"/>
            </w:pPr>
            <w:r w:rsidRPr="002F35D5">
              <w:t>Factual Description of Degraded Condition or Programmatic Weakness:</w:t>
            </w:r>
          </w:p>
        </w:tc>
      </w:tr>
      <w:tr w:rsidR="00A825F0" w:rsidRPr="002F35D5" w14:paraId="458FCFC4" w14:textId="77777777" w:rsidTr="00D60BA8">
        <w:trPr>
          <w:cantSplit/>
          <w:trHeight w:val="3547"/>
        </w:trPr>
        <w:tc>
          <w:tcPr>
            <w:tcW w:w="9360" w:type="dxa"/>
            <w:tcBorders>
              <w:top w:val="single" w:sz="6" w:space="0" w:color="000000"/>
              <w:left w:val="single" w:sz="6" w:space="0" w:color="000000"/>
              <w:bottom w:val="single" w:sz="6" w:space="0" w:color="000000"/>
              <w:right w:val="single" w:sz="6" w:space="0" w:color="000000"/>
            </w:tcBorders>
          </w:tcPr>
          <w:p w14:paraId="222A2310" w14:textId="77777777" w:rsidR="007D0FD5" w:rsidRPr="002F35D5" w:rsidRDefault="007D0FD5" w:rsidP="00D60BA8">
            <w:pPr>
              <w:pStyle w:val="BodyText-table"/>
            </w:pPr>
            <w:r w:rsidRPr="002F35D5">
              <w:t>Logical link(s) that Connect(s) the Finding to the Degraded Condition or Programmatic Weakness:</w:t>
            </w:r>
          </w:p>
        </w:tc>
      </w:tr>
      <w:tr w:rsidR="00A825F0" w:rsidRPr="002F35D5" w14:paraId="6B57916F" w14:textId="77777777" w:rsidTr="00D60BA8">
        <w:trPr>
          <w:cantSplit/>
          <w:trHeight w:val="2685"/>
        </w:trPr>
        <w:tc>
          <w:tcPr>
            <w:tcW w:w="9360" w:type="dxa"/>
            <w:tcBorders>
              <w:top w:val="single" w:sz="6" w:space="0" w:color="000000"/>
              <w:left w:val="single" w:sz="6" w:space="0" w:color="000000"/>
              <w:bottom w:val="single" w:sz="4" w:space="0" w:color="auto"/>
              <w:right w:val="single" w:sz="6" w:space="0" w:color="000000"/>
            </w:tcBorders>
          </w:tcPr>
          <w:p w14:paraId="4C9781B3" w14:textId="038542DF" w:rsidR="00C554A2" w:rsidRPr="002F35D5" w:rsidRDefault="00C554A2" w:rsidP="00D60BA8">
            <w:pPr>
              <w:pStyle w:val="BodyText-table"/>
            </w:pPr>
            <w:r w:rsidRPr="002F35D5">
              <w:t>Supporting Documentation and References:</w:t>
            </w:r>
          </w:p>
        </w:tc>
      </w:tr>
    </w:tbl>
    <w:p w14:paraId="39225976" w14:textId="77777777" w:rsidR="00581EC0" w:rsidRPr="00A825F0" w:rsidRDefault="00581EC0" w:rsidP="001825B7">
      <w:pPr>
        <w:pStyle w:val="BodyText"/>
        <w:sectPr w:rsidR="00581EC0" w:rsidRPr="00A825F0" w:rsidSect="00A10530">
          <w:footerReference w:type="default" r:id="rId11"/>
          <w:footerReference w:type="first" r:id="rId12"/>
          <w:pgSz w:w="12240" w:h="15840" w:code="1"/>
          <w:pgMar w:top="1440" w:right="1440" w:bottom="1440" w:left="1440" w:header="720" w:footer="720" w:gutter="0"/>
          <w:cols w:space="720"/>
          <w:docGrid w:linePitch="326"/>
        </w:sectPr>
      </w:pPr>
    </w:p>
    <w:tbl>
      <w:tblPr>
        <w:tblW w:w="12952" w:type="dxa"/>
        <w:tblInd w:w="-3" w:type="dxa"/>
        <w:tblLayout w:type="fixed"/>
        <w:tblCellMar>
          <w:top w:w="29" w:type="dxa"/>
          <w:left w:w="29" w:type="dxa"/>
          <w:bottom w:w="29" w:type="dxa"/>
          <w:right w:w="29" w:type="dxa"/>
        </w:tblCellMar>
        <w:tblLook w:val="0000" w:firstRow="0" w:lastRow="0" w:firstColumn="0" w:lastColumn="0" w:noHBand="0" w:noVBand="0"/>
      </w:tblPr>
      <w:tblGrid>
        <w:gridCol w:w="2785"/>
        <w:gridCol w:w="1282"/>
        <w:gridCol w:w="2678"/>
        <w:gridCol w:w="1914"/>
        <w:gridCol w:w="4293"/>
      </w:tblGrid>
      <w:tr w:rsidR="00A825F0" w:rsidRPr="00A825F0" w14:paraId="37653D9B" w14:textId="77777777" w:rsidTr="00D96CEA">
        <w:tc>
          <w:tcPr>
            <w:tcW w:w="12952" w:type="dxa"/>
            <w:gridSpan w:val="5"/>
            <w:tcBorders>
              <w:top w:val="single" w:sz="6" w:space="0" w:color="000000"/>
              <w:left w:val="single" w:sz="6" w:space="0" w:color="000000"/>
              <w:bottom w:val="nil"/>
              <w:right w:val="single" w:sz="6" w:space="0" w:color="000000"/>
            </w:tcBorders>
            <w:tcMar>
              <w:top w:w="58" w:type="dxa"/>
              <w:bottom w:w="58" w:type="dxa"/>
            </w:tcMar>
          </w:tcPr>
          <w:p w14:paraId="1A9DEBA1" w14:textId="0B6FF193" w:rsidR="008F38FC" w:rsidRPr="00A825F0" w:rsidRDefault="008F38FC" w:rsidP="00A833B7">
            <w:pPr>
              <w:pStyle w:val="BodyText-table"/>
            </w:pPr>
            <w:r w:rsidRPr="00A825F0">
              <w:lastRenderedPageBreak/>
              <w:fldChar w:fldCharType="begin"/>
            </w:r>
            <w:r w:rsidRPr="00A825F0">
              <w:instrText xml:space="preserve"> SEQ CHAPTER \h \r 1</w:instrText>
            </w:r>
            <w:r w:rsidRPr="00A825F0">
              <w:fldChar w:fldCharType="end"/>
            </w:r>
            <w:r w:rsidRPr="00A825F0">
              <w:t>Table 2</w:t>
            </w:r>
            <w:r w:rsidR="004B7C2B">
              <w:t xml:space="preserve"> – </w:t>
            </w:r>
            <w:r w:rsidRPr="00A825F0">
              <w:t xml:space="preserve">CORNERSTONES </w:t>
            </w:r>
            <w:r w:rsidR="00352553" w:rsidRPr="00A825F0">
              <w:t>AFFECTED BY</w:t>
            </w:r>
            <w:r w:rsidR="001A3E81" w:rsidRPr="00A825F0">
              <w:t xml:space="preserve"> DEGRADED</w:t>
            </w:r>
            <w:r w:rsidRPr="00A825F0">
              <w:t xml:space="preserve"> </w:t>
            </w:r>
            <w:r w:rsidR="001A3E81" w:rsidRPr="00A825F0">
              <w:t>CONDITION OR PROGRAMMATIC WEAKNESS</w:t>
            </w:r>
            <w:r w:rsidR="004B7C2B">
              <w:br/>
            </w:r>
            <w:r w:rsidRPr="00A825F0">
              <w:t>(</w:t>
            </w:r>
            <w:r w:rsidRPr="00A825F0">
              <w:rPr>
                <w:rFonts w:ascii="Segoe UI Symbol" w:hAnsi="Segoe UI Symbol" w:cs="Segoe UI Symbol"/>
              </w:rPr>
              <w:t>✔</w:t>
            </w:r>
            <w:r w:rsidRPr="00A825F0">
              <w:t>) Check the appropriate boxes</w:t>
            </w:r>
          </w:p>
        </w:tc>
      </w:tr>
      <w:tr w:rsidR="00A825F0" w:rsidRPr="007E57D7" w14:paraId="4D297FD3" w14:textId="77777777" w:rsidTr="004B7C2B">
        <w:trPr>
          <w:trHeight w:val="521"/>
        </w:trPr>
        <w:tc>
          <w:tcPr>
            <w:tcW w:w="2785" w:type="dxa"/>
            <w:tcBorders>
              <w:top w:val="single" w:sz="6" w:space="0" w:color="000000"/>
              <w:left w:val="single" w:sz="6" w:space="0" w:color="000000"/>
              <w:bottom w:val="single" w:sz="6" w:space="0" w:color="000000"/>
              <w:right w:val="nil"/>
            </w:tcBorders>
            <w:tcMar>
              <w:top w:w="58" w:type="dxa"/>
              <w:bottom w:w="58" w:type="dxa"/>
            </w:tcMar>
          </w:tcPr>
          <w:p w14:paraId="0F41A849" w14:textId="44B89256" w:rsidR="008F38FC" w:rsidRPr="007E57D7" w:rsidRDefault="008F38FC" w:rsidP="00026D2C">
            <w:pPr>
              <w:pStyle w:val="BodyText-table"/>
              <w:jc w:val="center"/>
            </w:pPr>
            <w:r w:rsidRPr="007E57D7">
              <w:t>INITIATING EVENTS</w:t>
            </w:r>
            <w:r w:rsidR="00705E64" w:rsidRPr="007E57D7">
              <w:br/>
            </w:r>
            <w:r w:rsidRPr="007E57D7">
              <w:t>CORNERSTONE</w:t>
            </w:r>
          </w:p>
        </w:tc>
        <w:tc>
          <w:tcPr>
            <w:tcW w:w="3960" w:type="dxa"/>
            <w:gridSpan w:val="2"/>
            <w:tcBorders>
              <w:top w:val="single" w:sz="6" w:space="0" w:color="000000"/>
              <w:left w:val="single" w:sz="6" w:space="0" w:color="000000"/>
              <w:bottom w:val="single" w:sz="6" w:space="0" w:color="000000"/>
              <w:right w:val="nil"/>
            </w:tcBorders>
            <w:tcMar>
              <w:top w:w="58" w:type="dxa"/>
              <w:bottom w:w="58" w:type="dxa"/>
            </w:tcMar>
          </w:tcPr>
          <w:p w14:paraId="410BC1BF" w14:textId="2221832D" w:rsidR="008F38FC" w:rsidRPr="007E57D7" w:rsidRDefault="008F38FC" w:rsidP="00026D2C">
            <w:pPr>
              <w:pStyle w:val="BodyText-table"/>
              <w:jc w:val="center"/>
            </w:pPr>
            <w:r w:rsidRPr="007E57D7">
              <w:t>MITIG</w:t>
            </w:r>
            <w:r w:rsidR="00696D94" w:rsidRPr="007E57D7">
              <w:t>ATING</w:t>
            </w:r>
            <w:r w:rsidRPr="007E57D7">
              <w:t xml:space="preserve"> SYSTEMS</w:t>
            </w:r>
            <w:r w:rsidR="00705E64" w:rsidRPr="007E57D7">
              <w:br/>
            </w:r>
            <w:r w:rsidRPr="007E57D7">
              <w:t>CORNERSTONE</w:t>
            </w:r>
          </w:p>
        </w:tc>
        <w:tc>
          <w:tcPr>
            <w:tcW w:w="6207" w:type="dxa"/>
            <w:gridSpan w:val="2"/>
            <w:tcBorders>
              <w:top w:val="single" w:sz="6" w:space="0" w:color="000000"/>
              <w:left w:val="single" w:sz="6" w:space="0" w:color="000000"/>
              <w:bottom w:val="single" w:sz="6" w:space="0" w:color="000000"/>
              <w:right w:val="single" w:sz="6" w:space="0" w:color="000000"/>
            </w:tcBorders>
            <w:tcMar>
              <w:top w:w="58" w:type="dxa"/>
              <w:bottom w:w="58" w:type="dxa"/>
            </w:tcMar>
          </w:tcPr>
          <w:p w14:paraId="61F3484C" w14:textId="24F300A5" w:rsidR="008F38FC" w:rsidRPr="007E57D7" w:rsidRDefault="008F38FC" w:rsidP="00026D2C">
            <w:pPr>
              <w:pStyle w:val="BodyText-table"/>
              <w:jc w:val="center"/>
            </w:pPr>
            <w:r w:rsidRPr="007E57D7">
              <w:t xml:space="preserve">BARRIER </w:t>
            </w:r>
            <w:r w:rsidR="00C93FA5" w:rsidRPr="007E57D7">
              <w:t>INTEGRITY</w:t>
            </w:r>
            <w:r w:rsidR="00705E64" w:rsidRPr="007E57D7">
              <w:br/>
            </w:r>
            <w:r w:rsidRPr="007E57D7">
              <w:t>CORNERSTONE</w:t>
            </w:r>
          </w:p>
        </w:tc>
      </w:tr>
      <w:tr w:rsidR="00D836B9" w:rsidRPr="00A825F0" w14:paraId="3E24E01D" w14:textId="77777777" w:rsidTr="004B7C2B">
        <w:trPr>
          <w:trHeight w:val="521"/>
        </w:trPr>
        <w:tc>
          <w:tcPr>
            <w:tcW w:w="2785" w:type="dxa"/>
            <w:tcBorders>
              <w:top w:val="single" w:sz="6" w:space="0" w:color="000000"/>
              <w:left w:val="single" w:sz="6" w:space="0" w:color="000000"/>
              <w:bottom w:val="single" w:sz="6" w:space="0" w:color="000000"/>
              <w:right w:val="nil"/>
            </w:tcBorders>
            <w:tcMar>
              <w:top w:w="58" w:type="dxa"/>
              <w:bottom w:w="58" w:type="dxa"/>
            </w:tcMar>
          </w:tcPr>
          <w:p w14:paraId="6D42AD98" w14:textId="77777777" w:rsidR="00D836B9" w:rsidRPr="00A825F0" w:rsidRDefault="00D836B9" w:rsidP="00F42FBE">
            <w:pPr>
              <w:pStyle w:val="BodyText-table"/>
              <w:spacing w:after="60"/>
              <w:ind w:left="216" w:hanging="216"/>
            </w:pPr>
            <w:r w:rsidRPr="00A825F0">
              <w:rPr>
                <w:rFonts w:ascii="Segoe UI Symbol" w:hAnsi="Segoe UI Symbol" w:cs="Segoe UI Symbol"/>
              </w:rPr>
              <w:t>❐</w:t>
            </w:r>
            <w:r w:rsidRPr="00A825F0">
              <w:tab/>
              <w:t>A. Primary System LOCA initiator contributor (e.g., RCS leakage from pressurizer heater sleeves, RPV piping penetrations, CRDM nozzles, PORVs, SRVs, ISLOCA issues, etc.)</w:t>
            </w:r>
          </w:p>
          <w:p w14:paraId="320A9602" w14:textId="77777777" w:rsidR="00D836B9" w:rsidRPr="00A825F0" w:rsidRDefault="00D836B9" w:rsidP="00F42FBE">
            <w:pPr>
              <w:pStyle w:val="BodyText-table"/>
              <w:spacing w:after="60"/>
              <w:ind w:left="216" w:hanging="216"/>
            </w:pPr>
            <w:r w:rsidRPr="00A825F0">
              <w:rPr>
                <w:rFonts w:ascii="Segoe UI Symbol" w:hAnsi="Segoe UI Symbol" w:cs="Segoe UI Symbol"/>
              </w:rPr>
              <w:t>❐</w:t>
            </w:r>
            <w:r w:rsidRPr="00A825F0">
              <w:tab/>
              <w:t>B. Transient initiator contributor (e.g., reactor/turbine trip, loss of offsite power, main steam/feedwater piping degradations, internal fires or flooding, etc.)</w:t>
            </w:r>
          </w:p>
          <w:p w14:paraId="5B2992E2" w14:textId="77777777" w:rsidR="00D836B9" w:rsidRPr="00A825F0" w:rsidRDefault="00D836B9" w:rsidP="00F42FBE">
            <w:pPr>
              <w:pStyle w:val="BodyText-table"/>
              <w:spacing w:after="60"/>
              <w:ind w:left="216" w:hanging="216"/>
            </w:pPr>
            <w:r w:rsidRPr="00A825F0">
              <w:rPr>
                <w:rFonts w:ascii="Segoe UI Symbol" w:hAnsi="Segoe UI Symbol" w:cs="Segoe UI Symbol"/>
              </w:rPr>
              <w:t>❐</w:t>
            </w:r>
            <w:r w:rsidRPr="00A825F0">
              <w:tab/>
              <w:t>C. Support System initiator contributor (loss of service water, loss of instrument air, DC power, etc.)</w:t>
            </w:r>
          </w:p>
          <w:p w14:paraId="64F4BEDE" w14:textId="77777777" w:rsidR="00D836B9" w:rsidRPr="00A825F0" w:rsidRDefault="00D836B9" w:rsidP="00F42FBE">
            <w:pPr>
              <w:pStyle w:val="BodyText-table"/>
              <w:spacing w:after="60"/>
              <w:ind w:left="216" w:hanging="216"/>
            </w:pPr>
            <w:r w:rsidRPr="00A825F0">
              <w:rPr>
                <w:rFonts w:ascii="Segoe UI Symbol" w:hAnsi="Segoe UI Symbol" w:cs="Segoe UI Symbol"/>
              </w:rPr>
              <w:t>❐</w:t>
            </w:r>
            <w:r w:rsidRPr="00A825F0">
              <w:tab/>
              <w:t>D. Steam Generator Tube Rupture (SGTR)</w:t>
            </w:r>
          </w:p>
          <w:p w14:paraId="5F013AD2" w14:textId="1C4B3187" w:rsidR="00D836B9" w:rsidRPr="00A825F0" w:rsidRDefault="00D836B9" w:rsidP="00F4648D">
            <w:pPr>
              <w:pStyle w:val="BodyText-table"/>
              <w:spacing w:after="120"/>
              <w:ind w:left="216" w:hanging="216"/>
            </w:pPr>
            <w:r w:rsidRPr="00A825F0">
              <w:rPr>
                <w:rFonts w:ascii="Segoe UI Symbol" w:hAnsi="Segoe UI Symbol" w:cs="Segoe UI Symbol"/>
              </w:rPr>
              <w:t>❐</w:t>
            </w:r>
            <w:r w:rsidRPr="00A825F0">
              <w:tab/>
              <w:t>E. External Event initiators (limited to fire and internal flooding)</w:t>
            </w:r>
          </w:p>
        </w:tc>
        <w:tc>
          <w:tcPr>
            <w:tcW w:w="3960" w:type="dxa"/>
            <w:gridSpan w:val="2"/>
            <w:tcBorders>
              <w:top w:val="single" w:sz="6" w:space="0" w:color="000000"/>
              <w:left w:val="single" w:sz="6" w:space="0" w:color="000000"/>
              <w:bottom w:val="single" w:sz="6" w:space="0" w:color="000000"/>
              <w:right w:val="nil"/>
            </w:tcBorders>
            <w:tcMar>
              <w:top w:w="58" w:type="dxa"/>
              <w:bottom w:w="58" w:type="dxa"/>
            </w:tcMar>
          </w:tcPr>
          <w:p w14:paraId="23687A6B" w14:textId="77777777" w:rsidR="00D836B9" w:rsidRPr="00A825F0" w:rsidRDefault="00D836B9" w:rsidP="00C84167">
            <w:pPr>
              <w:pStyle w:val="BodyText-table"/>
              <w:spacing w:after="60"/>
              <w:ind w:left="216" w:hanging="216"/>
            </w:pPr>
            <w:r w:rsidRPr="00A825F0">
              <w:rPr>
                <w:rFonts w:ascii="Segoe UI Symbol" w:hAnsi="Segoe UI Symbol" w:cs="Segoe UI Symbol"/>
              </w:rPr>
              <w:t>❒</w:t>
            </w:r>
            <w:r w:rsidRPr="00A825F0">
              <w:tab/>
              <w:t>A. Mitigating Systems and PRA Functionality</w:t>
            </w:r>
          </w:p>
          <w:p w14:paraId="7A2D2EA3" w14:textId="77777777" w:rsidR="00D836B9" w:rsidRPr="00A825F0" w:rsidRDefault="00D836B9" w:rsidP="00C84167">
            <w:pPr>
              <w:pStyle w:val="BodyText-table"/>
              <w:spacing w:after="60"/>
              <w:ind w:left="432" w:hanging="216"/>
            </w:pPr>
            <w:r w:rsidRPr="00A825F0">
              <w:rPr>
                <w:rFonts w:ascii="Segoe UI Symbol" w:hAnsi="Segoe UI Symbol" w:cs="Segoe UI Symbol"/>
              </w:rPr>
              <w:t>❒</w:t>
            </w:r>
            <w:r w:rsidRPr="00A825F0">
              <w:tab/>
              <w:t>Core Decay Heat Removal Degraded</w:t>
            </w:r>
          </w:p>
          <w:p w14:paraId="32632644" w14:textId="77777777" w:rsidR="00D836B9" w:rsidRPr="00A825F0" w:rsidRDefault="00D836B9" w:rsidP="00C84167">
            <w:pPr>
              <w:pStyle w:val="BodyText-table"/>
              <w:spacing w:after="60"/>
              <w:ind w:left="432" w:hanging="216"/>
            </w:pPr>
            <w:r w:rsidRPr="00A825F0">
              <w:rPr>
                <w:rFonts w:ascii="Segoe UI Symbol" w:hAnsi="Segoe UI Symbol" w:cs="Segoe UI Symbol"/>
              </w:rPr>
              <w:t>❒</w:t>
            </w:r>
            <w:r w:rsidRPr="00A825F0">
              <w:tab/>
              <w:t>Short Term Heat Removal Degraded</w:t>
            </w:r>
          </w:p>
          <w:p w14:paraId="20BFCCB5" w14:textId="77777777" w:rsidR="00D836B9" w:rsidRPr="00A825F0" w:rsidRDefault="00D836B9" w:rsidP="004B7C2B">
            <w:pPr>
              <w:pStyle w:val="BodyText-table"/>
              <w:spacing w:after="60"/>
              <w:ind w:left="648" w:hanging="216"/>
            </w:pPr>
            <w:r w:rsidRPr="00A825F0">
              <w:rPr>
                <w:rFonts w:ascii="Segoe UI Symbol" w:hAnsi="Segoe UI Symbol" w:cs="Segoe UI Symbol"/>
              </w:rPr>
              <w:t>❐</w:t>
            </w:r>
            <w:r w:rsidRPr="00A825F0">
              <w:tab/>
              <w:t>Primary (e.g., Safety Injection–PWR only; main feedwater, HPCI, and RCIC - BWR only)</w:t>
            </w:r>
          </w:p>
          <w:p w14:paraId="791CF299" w14:textId="77777777" w:rsidR="00D836B9" w:rsidRPr="00A825F0" w:rsidRDefault="00D836B9" w:rsidP="00D836B9">
            <w:pPr>
              <w:pStyle w:val="BodyText-table"/>
              <w:ind w:left="648"/>
            </w:pPr>
            <w:r w:rsidRPr="00A825F0">
              <w:t>High Pressure–Both Types</w:t>
            </w:r>
          </w:p>
          <w:p w14:paraId="6693D649" w14:textId="77777777" w:rsidR="00D836B9" w:rsidRDefault="00D836B9" w:rsidP="004B7C2B">
            <w:pPr>
              <w:pStyle w:val="BodyText-table"/>
              <w:spacing w:after="60"/>
              <w:ind w:left="648"/>
            </w:pPr>
            <w:r w:rsidRPr="00A825F0">
              <w:t>Low Pressure–Both Types</w:t>
            </w:r>
          </w:p>
          <w:p w14:paraId="50908E5A" w14:textId="77777777" w:rsidR="00D836B9" w:rsidRPr="00A825F0" w:rsidRDefault="00D836B9" w:rsidP="004B7C2B">
            <w:pPr>
              <w:pStyle w:val="BodyText-table"/>
              <w:spacing w:after="60"/>
              <w:ind w:left="648" w:hanging="216"/>
            </w:pPr>
            <w:r w:rsidRPr="00A825F0">
              <w:rPr>
                <w:rFonts w:ascii="Segoe UI Symbol" w:hAnsi="Segoe UI Symbol" w:cs="Segoe UI Symbol"/>
              </w:rPr>
              <w:t>❒</w:t>
            </w:r>
            <w:r w:rsidRPr="00A825F0">
              <w:tab/>
              <w:t>Secondary - PWR only (e.g. AFW, main feedwater, ADVs)</w:t>
            </w:r>
          </w:p>
          <w:p w14:paraId="54B1F8BF" w14:textId="77777777" w:rsidR="00D836B9" w:rsidRPr="00A825F0" w:rsidRDefault="00D836B9" w:rsidP="00C84167">
            <w:pPr>
              <w:pStyle w:val="BodyText-table"/>
              <w:spacing w:after="60"/>
              <w:ind w:left="432" w:hanging="216"/>
            </w:pPr>
            <w:r w:rsidRPr="00A825F0">
              <w:rPr>
                <w:rFonts w:ascii="Segoe UI Symbol" w:hAnsi="Segoe UI Symbol" w:cs="Segoe UI Symbol"/>
              </w:rPr>
              <w:t>❒</w:t>
            </w:r>
            <w:r w:rsidRPr="00A825F0">
              <w:tab/>
              <w:t>Long Term Heat Removal Degraded (e.g., ECCS sump recirculation, suppression pool)</w:t>
            </w:r>
          </w:p>
          <w:p w14:paraId="4AA0A05C" w14:textId="3960B4B8" w:rsidR="00D836B9" w:rsidRPr="00A825F0" w:rsidRDefault="00D836B9" w:rsidP="00C84167">
            <w:pPr>
              <w:pStyle w:val="BodyText-table"/>
              <w:spacing w:after="60"/>
              <w:ind w:left="216" w:hanging="216"/>
            </w:pPr>
            <w:r w:rsidRPr="00A825F0">
              <w:rPr>
                <w:rFonts w:ascii="Segoe UI Symbol" w:hAnsi="Segoe UI Symbol" w:cs="Segoe UI Symbol"/>
              </w:rPr>
              <w:t>❒</w:t>
            </w:r>
            <w:r w:rsidRPr="00A825F0">
              <w:tab/>
              <w:t>B. External Event Mitigating Systems (Seismic/ Flood/Severe Weather Protection Degraded)</w:t>
            </w:r>
          </w:p>
          <w:p w14:paraId="0F34D59F" w14:textId="77777777" w:rsidR="00D836B9" w:rsidRPr="00A825F0" w:rsidRDefault="00D836B9" w:rsidP="00C84167">
            <w:pPr>
              <w:pStyle w:val="BodyText-table"/>
              <w:spacing w:after="60"/>
              <w:ind w:left="216" w:hanging="216"/>
            </w:pPr>
            <w:r w:rsidRPr="00A825F0">
              <w:rPr>
                <w:rFonts w:ascii="Segoe UI Symbol" w:hAnsi="Segoe UI Symbol" w:cs="Segoe UI Symbol"/>
              </w:rPr>
              <w:t>❒</w:t>
            </w:r>
            <w:r w:rsidRPr="00A825F0">
              <w:tab/>
              <w:t>C. Reactor Protection System (RPS)</w:t>
            </w:r>
          </w:p>
          <w:p w14:paraId="78F3F353" w14:textId="77777777" w:rsidR="00D836B9" w:rsidRPr="00A825F0" w:rsidRDefault="00D836B9" w:rsidP="00C84167">
            <w:pPr>
              <w:pStyle w:val="BodyText-table"/>
              <w:spacing w:after="60"/>
              <w:ind w:left="216" w:hanging="216"/>
            </w:pPr>
            <w:r w:rsidRPr="00A825F0">
              <w:rPr>
                <w:rFonts w:ascii="Segoe UI Symbol" w:hAnsi="Segoe UI Symbol" w:cs="Segoe UI Symbol"/>
              </w:rPr>
              <w:t>❒</w:t>
            </w:r>
            <w:r w:rsidRPr="00A825F0">
              <w:tab/>
              <w:t>D. Fire Brigade</w:t>
            </w:r>
          </w:p>
          <w:p w14:paraId="4D3A84CC" w14:textId="347F5C30" w:rsidR="00D836B9" w:rsidRPr="00A825F0" w:rsidRDefault="00D836B9" w:rsidP="00BD7C66">
            <w:pPr>
              <w:pStyle w:val="BodyText-table"/>
              <w:ind w:left="216" w:hanging="216"/>
            </w:pPr>
            <w:r w:rsidRPr="00A825F0">
              <w:rPr>
                <w:rFonts w:ascii="Segoe UI Symbol" w:hAnsi="Segoe UI Symbol" w:cs="Segoe UI Symbol"/>
              </w:rPr>
              <w:t>❒</w:t>
            </w:r>
            <w:r w:rsidR="00D23AB5">
              <w:rPr>
                <w:rFonts w:ascii="Segoe UI Symbol" w:hAnsi="Segoe UI Symbol" w:cs="Segoe UI Symbol"/>
              </w:rPr>
              <w:t xml:space="preserve"> </w:t>
            </w:r>
            <w:r w:rsidRPr="00A825F0">
              <w:t>E. Flexible Coping Strategies (FLEX)</w:t>
            </w:r>
          </w:p>
        </w:tc>
        <w:tc>
          <w:tcPr>
            <w:tcW w:w="6207" w:type="dxa"/>
            <w:gridSpan w:val="2"/>
            <w:tcBorders>
              <w:top w:val="single" w:sz="6" w:space="0" w:color="000000"/>
              <w:left w:val="single" w:sz="6" w:space="0" w:color="000000"/>
              <w:bottom w:val="single" w:sz="6" w:space="0" w:color="000000"/>
              <w:right w:val="single" w:sz="6" w:space="0" w:color="000000"/>
            </w:tcBorders>
            <w:tcMar>
              <w:top w:w="58" w:type="dxa"/>
              <w:bottom w:w="58" w:type="dxa"/>
            </w:tcMar>
          </w:tcPr>
          <w:p w14:paraId="490ECD00" w14:textId="77777777" w:rsidR="00D836B9" w:rsidRPr="00A825F0" w:rsidRDefault="00D836B9" w:rsidP="00F42FBE">
            <w:pPr>
              <w:pStyle w:val="BodyText-table"/>
              <w:spacing w:after="60"/>
              <w:ind w:left="216" w:hanging="216"/>
            </w:pPr>
            <w:r w:rsidRPr="00A825F0">
              <w:rPr>
                <w:rFonts w:ascii="Segoe UI Symbol" w:hAnsi="Segoe UI Symbol" w:cs="Segoe UI Symbol"/>
              </w:rPr>
              <w:t>❒</w:t>
            </w:r>
            <w:r w:rsidRPr="00A825F0">
              <w:tab/>
              <w:t>A. Fuel Cladding Integrity</w:t>
            </w:r>
          </w:p>
          <w:p w14:paraId="57DB5B3B" w14:textId="77777777" w:rsidR="00D836B9" w:rsidRPr="00A825F0" w:rsidRDefault="00D836B9" w:rsidP="00F42FBE">
            <w:pPr>
              <w:pStyle w:val="BodyText-table"/>
              <w:spacing w:after="60"/>
              <w:ind w:left="432" w:hanging="216"/>
            </w:pPr>
            <w:r w:rsidRPr="00A825F0">
              <w:rPr>
                <w:rFonts w:ascii="Segoe UI Symbol" w:hAnsi="Segoe UI Symbol" w:cs="Segoe UI Symbol"/>
              </w:rPr>
              <w:t>❒</w:t>
            </w:r>
            <w:r w:rsidRPr="00A825F0">
              <w:tab/>
              <w:t xml:space="preserve">Reactivity Management (e.g., exceed licensed power limit, command and control, uncontrolled control rod movement, inadvertent RCS dilution or </w:t>
            </w:r>
            <w:proofErr w:type="gramStart"/>
            <w:r w:rsidRPr="00A825F0">
              <w:t>cold water</w:t>
            </w:r>
            <w:proofErr w:type="gramEnd"/>
            <w:r w:rsidRPr="00A825F0">
              <w:t xml:space="preserve"> injection)</w:t>
            </w:r>
          </w:p>
          <w:p w14:paraId="1547C54C" w14:textId="77777777" w:rsidR="00D836B9" w:rsidRPr="00A825F0" w:rsidRDefault="00D836B9" w:rsidP="00F42FBE">
            <w:pPr>
              <w:pStyle w:val="BodyText-table"/>
              <w:spacing w:after="60"/>
              <w:ind w:left="432" w:hanging="216"/>
            </w:pPr>
            <w:r w:rsidRPr="00A825F0">
              <w:rPr>
                <w:rFonts w:ascii="Segoe UI Symbol" w:hAnsi="Segoe UI Symbol" w:cs="Segoe UI Symbol"/>
              </w:rPr>
              <w:t>❒</w:t>
            </w:r>
            <w:r w:rsidRPr="00A825F0">
              <w:tab/>
              <w:t>Mismanagement of foreign material exclusion program (e.g. loose parts)</w:t>
            </w:r>
          </w:p>
          <w:p w14:paraId="7D68A66F" w14:textId="77777777" w:rsidR="00D836B9" w:rsidRPr="00A825F0" w:rsidRDefault="00D836B9" w:rsidP="00F42FBE">
            <w:pPr>
              <w:pStyle w:val="BodyText-table"/>
              <w:spacing w:after="60"/>
              <w:ind w:left="216" w:hanging="216"/>
            </w:pPr>
            <w:r w:rsidRPr="00A825F0">
              <w:rPr>
                <w:rFonts w:ascii="Segoe UI Symbol" w:hAnsi="Segoe UI Symbol" w:cs="Segoe UI Symbol"/>
              </w:rPr>
              <w:t>❒</w:t>
            </w:r>
            <w:r w:rsidRPr="00A825F0">
              <w:tab/>
              <w:t>B. RCS Boundary as a mitigator following plant upset (e.g., pressurized thermal shock)</w:t>
            </w:r>
          </w:p>
          <w:p w14:paraId="32C5E883" w14:textId="77777777" w:rsidR="00D836B9" w:rsidRPr="00A825F0" w:rsidRDefault="00D836B9" w:rsidP="00151E4B">
            <w:pPr>
              <w:pStyle w:val="BodyText-table"/>
              <w:spacing w:after="120"/>
            </w:pPr>
            <w:r w:rsidRPr="00A825F0">
              <w:t>Note: All other RCS boundary issues, such as leaks, will be considered under the Initiating Events Cornerstone.</w:t>
            </w:r>
          </w:p>
          <w:p w14:paraId="6D75AA8D" w14:textId="77777777" w:rsidR="00D836B9" w:rsidRPr="00A825F0" w:rsidRDefault="00D836B9" w:rsidP="00F42FBE">
            <w:pPr>
              <w:pStyle w:val="BodyText-table"/>
              <w:spacing w:after="60"/>
              <w:ind w:left="216" w:hanging="216"/>
            </w:pPr>
            <w:r w:rsidRPr="00A825F0">
              <w:rPr>
                <w:rFonts w:ascii="Segoe UI Symbol" w:hAnsi="Segoe UI Symbol" w:cs="Segoe UI Symbol"/>
              </w:rPr>
              <w:t>❒</w:t>
            </w:r>
            <w:r w:rsidRPr="00A825F0">
              <w:tab/>
              <w:t>C. Reactor Containment / Drywell Barrier Degraded</w:t>
            </w:r>
          </w:p>
          <w:p w14:paraId="561CCF91" w14:textId="77777777" w:rsidR="00D836B9" w:rsidRPr="00A825F0" w:rsidRDefault="00D836B9" w:rsidP="00F42FBE">
            <w:pPr>
              <w:pStyle w:val="BodyText-table"/>
              <w:spacing w:after="60"/>
              <w:ind w:left="432" w:hanging="216"/>
            </w:pPr>
            <w:r w:rsidRPr="00A825F0">
              <w:rPr>
                <w:rFonts w:ascii="Segoe UI Symbol" w:hAnsi="Segoe UI Symbol" w:cs="Segoe UI Symbol"/>
              </w:rPr>
              <w:t>❒</w:t>
            </w:r>
            <w:r w:rsidRPr="00A825F0">
              <w:tab/>
              <w:t>Actual Breach or Bypass (e.g., leakage past penetration seals, isolation valves that can contribute to ISLOCA, vent and purge system. Failure of SSCs critical to suppression pool integrity)</w:t>
            </w:r>
          </w:p>
          <w:p w14:paraId="2A53E0B1" w14:textId="77777777" w:rsidR="00D836B9" w:rsidRPr="00A825F0" w:rsidRDefault="00D836B9" w:rsidP="00F42FBE">
            <w:pPr>
              <w:pStyle w:val="BodyText-table"/>
              <w:spacing w:after="60"/>
              <w:ind w:left="432" w:hanging="216"/>
            </w:pPr>
            <w:r w:rsidRPr="00A825F0">
              <w:rPr>
                <w:rFonts w:ascii="Segoe UI Symbol" w:hAnsi="Segoe UI Symbol" w:cs="Segoe UI Symbol"/>
              </w:rPr>
              <w:t>❒</w:t>
            </w:r>
            <w:r w:rsidRPr="00A825F0">
              <w:tab/>
              <w:t>Heat Removal, Hydrogen or Pressure Control Systems Degraded</w:t>
            </w:r>
          </w:p>
          <w:p w14:paraId="6EDFB92B" w14:textId="77777777" w:rsidR="00D836B9" w:rsidRPr="00A825F0" w:rsidRDefault="00D836B9" w:rsidP="00F42FBE">
            <w:pPr>
              <w:pStyle w:val="BodyText-table"/>
              <w:spacing w:after="60"/>
              <w:ind w:left="216" w:hanging="216"/>
            </w:pPr>
            <w:r w:rsidRPr="00A825F0">
              <w:rPr>
                <w:rFonts w:ascii="Segoe UI Symbol" w:hAnsi="Segoe UI Symbol" w:cs="Segoe UI Symbol"/>
              </w:rPr>
              <w:t>❒</w:t>
            </w:r>
            <w:r w:rsidRPr="00A825F0">
              <w:tab/>
              <w:t>D. Control Room, Auxiliary, Reactor, or Spent Fuel Building Barrier Degraded</w:t>
            </w:r>
          </w:p>
          <w:p w14:paraId="17CFA2C8" w14:textId="77777777" w:rsidR="00D836B9" w:rsidRPr="00A825F0" w:rsidRDefault="00D836B9" w:rsidP="00F42FBE">
            <w:pPr>
              <w:pStyle w:val="BodyText-table"/>
              <w:spacing w:after="60"/>
              <w:ind w:left="216" w:hanging="216"/>
            </w:pPr>
            <w:r w:rsidRPr="00A825F0">
              <w:rPr>
                <w:rFonts w:ascii="Segoe UI Symbol" w:hAnsi="Segoe UI Symbol" w:cs="Segoe UI Symbol"/>
              </w:rPr>
              <w:t>❒</w:t>
            </w:r>
            <w:r w:rsidRPr="00A825F0">
              <w:tab/>
              <w:t>E. Spent Fuel Pool (SFP)</w:t>
            </w:r>
          </w:p>
          <w:p w14:paraId="13A48563" w14:textId="77777777" w:rsidR="00D836B9" w:rsidRPr="00A825F0" w:rsidRDefault="00D836B9" w:rsidP="00F42FBE">
            <w:pPr>
              <w:pStyle w:val="BodyText-table"/>
              <w:spacing w:after="60"/>
              <w:ind w:left="432" w:hanging="216"/>
            </w:pPr>
            <w:r w:rsidRPr="00A825F0">
              <w:rPr>
                <w:rFonts w:ascii="Segoe UI Symbol" w:hAnsi="Segoe UI Symbol" w:cs="Segoe UI Symbol"/>
              </w:rPr>
              <w:t>❒</w:t>
            </w:r>
            <w:r w:rsidRPr="00A825F0">
              <w:tab/>
              <w:t>Maintaining subcritical conditions</w:t>
            </w:r>
          </w:p>
          <w:p w14:paraId="59055F46" w14:textId="299DD951" w:rsidR="00D836B9" w:rsidRPr="00A825F0" w:rsidRDefault="00D836B9" w:rsidP="00F42FBE">
            <w:pPr>
              <w:pStyle w:val="BodyText-table"/>
              <w:spacing w:after="60"/>
              <w:ind w:left="432" w:hanging="216"/>
            </w:pPr>
            <w:r w:rsidRPr="00A825F0">
              <w:rPr>
                <w:rFonts w:ascii="Segoe UI Symbol" w:hAnsi="Segoe UI Symbol" w:cs="Segoe UI Symbol"/>
              </w:rPr>
              <w:t>❒</w:t>
            </w:r>
            <w:r w:rsidRPr="00A825F0">
              <w:tab/>
              <w:t>Spent Fuel Pool Water Inventory and/or Temperature (i.e., cooling)</w:t>
            </w:r>
          </w:p>
        </w:tc>
      </w:tr>
      <w:tr w:rsidR="00D836B9" w:rsidRPr="00A825F0" w14:paraId="7A1554A3" w14:textId="77777777" w:rsidTr="00D96CEA">
        <w:tc>
          <w:tcPr>
            <w:tcW w:w="4067" w:type="dxa"/>
            <w:gridSpan w:val="2"/>
            <w:tcBorders>
              <w:top w:val="single" w:sz="4" w:space="0" w:color="auto"/>
              <w:left w:val="single" w:sz="6" w:space="0" w:color="000000"/>
              <w:bottom w:val="nil"/>
              <w:right w:val="nil"/>
            </w:tcBorders>
            <w:tcMar>
              <w:top w:w="58" w:type="dxa"/>
              <w:bottom w:w="58" w:type="dxa"/>
            </w:tcMar>
          </w:tcPr>
          <w:p w14:paraId="039A39D6" w14:textId="1F615750" w:rsidR="00D836B9" w:rsidRPr="00A825F0" w:rsidRDefault="00D836B9" w:rsidP="00026D2C">
            <w:pPr>
              <w:pageBreakBefore/>
              <w:jc w:val="center"/>
            </w:pPr>
            <w:r w:rsidRPr="00A825F0">
              <w:lastRenderedPageBreak/>
              <w:t>EMERGENCY PREPAREDNESS</w:t>
            </w:r>
            <w:r>
              <w:t xml:space="preserve"> </w:t>
            </w:r>
            <w:r w:rsidRPr="00A825F0">
              <w:t>CORNERSTONE</w:t>
            </w:r>
          </w:p>
        </w:tc>
        <w:tc>
          <w:tcPr>
            <w:tcW w:w="4592" w:type="dxa"/>
            <w:gridSpan w:val="2"/>
            <w:tcBorders>
              <w:top w:val="single" w:sz="4" w:space="0" w:color="auto"/>
              <w:left w:val="single" w:sz="6" w:space="0" w:color="000000"/>
              <w:bottom w:val="nil"/>
              <w:right w:val="nil"/>
            </w:tcBorders>
            <w:tcMar>
              <w:top w:w="58" w:type="dxa"/>
              <w:bottom w:w="58" w:type="dxa"/>
            </w:tcMar>
          </w:tcPr>
          <w:p w14:paraId="54F0DCF7" w14:textId="147CF6AE" w:rsidR="00D836B9" w:rsidRPr="00A825F0" w:rsidRDefault="00D836B9" w:rsidP="00026D2C">
            <w:pPr>
              <w:jc w:val="center"/>
            </w:pPr>
            <w:r w:rsidRPr="00A825F0">
              <w:t>OCCUPATIONAL RADIATION</w:t>
            </w:r>
            <w:r>
              <w:t xml:space="preserve"> </w:t>
            </w:r>
            <w:r w:rsidRPr="00A825F0">
              <w:t>SAFETY CORNERSTONE</w:t>
            </w:r>
          </w:p>
        </w:tc>
        <w:tc>
          <w:tcPr>
            <w:tcW w:w="4293" w:type="dxa"/>
            <w:tcBorders>
              <w:top w:val="single" w:sz="4" w:space="0" w:color="auto"/>
              <w:left w:val="single" w:sz="6" w:space="0" w:color="000000"/>
              <w:bottom w:val="nil"/>
              <w:right w:val="single" w:sz="6" w:space="0" w:color="000000"/>
            </w:tcBorders>
            <w:tcMar>
              <w:top w:w="58" w:type="dxa"/>
              <w:bottom w:w="58" w:type="dxa"/>
            </w:tcMar>
          </w:tcPr>
          <w:p w14:paraId="0CD59DD9" w14:textId="587377D4" w:rsidR="00D836B9" w:rsidRPr="00A825F0" w:rsidRDefault="00D836B9" w:rsidP="00026D2C">
            <w:pPr>
              <w:jc w:val="center"/>
            </w:pPr>
            <w:r w:rsidRPr="00A825F0">
              <w:t>PUBLIC RADIATION</w:t>
            </w:r>
            <w:r>
              <w:t xml:space="preserve"> </w:t>
            </w:r>
            <w:r w:rsidRPr="00A825F0">
              <w:t>SAFETY</w:t>
            </w:r>
            <w:r>
              <w:t xml:space="preserve"> </w:t>
            </w:r>
            <w:r w:rsidRPr="00A825F0">
              <w:t>CORNERSTONE</w:t>
            </w:r>
          </w:p>
        </w:tc>
      </w:tr>
      <w:tr w:rsidR="00D836B9" w:rsidRPr="00A825F0" w14:paraId="496FFF62" w14:textId="77777777" w:rsidTr="00D96CEA">
        <w:trPr>
          <w:trHeight w:val="2987"/>
        </w:trPr>
        <w:tc>
          <w:tcPr>
            <w:tcW w:w="4067" w:type="dxa"/>
            <w:gridSpan w:val="2"/>
            <w:tcBorders>
              <w:top w:val="single" w:sz="6" w:space="0" w:color="000000"/>
              <w:left w:val="single" w:sz="6" w:space="0" w:color="000000"/>
              <w:bottom w:val="nil"/>
              <w:right w:val="nil"/>
            </w:tcBorders>
            <w:tcMar>
              <w:top w:w="58" w:type="dxa"/>
              <w:bottom w:w="58" w:type="dxa"/>
            </w:tcMar>
          </w:tcPr>
          <w:p w14:paraId="1F5CE402" w14:textId="77777777" w:rsidR="00D836B9" w:rsidRPr="00A825F0" w:rsidRDefault="00D836B9" w:rsidP="00D836B9">
            <w:pPr>
              <w:pStyle w:val="BodyText-table"/>
              <w:spacing w:after="220"/>
              <w:ind w:left="216" w:hanging="216"/>
            </w:pPr>
            <w:r w:rsidRPr="00A825F0">
              <w:rPr>
                <w:rFonts w:ascii="Segoe UI Symbol" w:hAnsi="Segoe UI Symbol" w:cs="Segoe UI Symbol"/>
              </w:rPr>
              <w:t>❐</w:t>
            </w:r>
            <w:r w:rsidRPr="00A825F0">
              <w:tab/>
              <w:t>Failure to Comply with a Planning Standard or Risk-Significant Planning Standard</w:t>
            </w:r>
          </w:p>
          <w:p w14:paraId="2EA30E75" w14:textId="77777777" w:rsidR="00D836B9" w:rsidRPr="00A825F0" w:rsidRDefault="00D836B9" w:rsidP="00D836B9">
            <w:pPr>
              <w:pStyle w:val="BodyText-table"/>
              <w:spacing w:after="220"/>
              <w:ind w:left="216" w:hanging="216"/>
            </w:pPr>
            <w:r w:rsidRPr="00A825F0">
              <w:rPr>
                <w:rFonts w:ascii="Segoe UI Symbol" w:hAnsi="Segoe UI Symbol" w:cs="Segoe UI Symbol"/>
              </w:rPr>
              <w:t>❐</w:t>
            </w:r>
            <w:r w:rsidRPr="00A825F0">
              <w:tab/>
              <w:t>Actual Event Implementation Problem</w:t>
            </w:r>
          </w:p>
        </w:tc>
        <w:tc>
          <w:tcPr>
            <w:tcW w:w="4592" w:type="dxa"/>
            <w:gridSpan w:val="2"/>
            <w:tcBorders>
              <w:top w:val="single" w:sz="6" w:space="0" w:color="000000"/>
              <w:left w:val="single" w:sz="6" w:space="0" w:color="000000"/>
              <w:bottom w:val="nil"/>
              <w:right w:val="nil"/>
            </w:tcBorders>
            <w:tcMar>
              <w:top w:w="58" w:type="dxa"/>
              <w:bottom w:w="58" w:type="dxa"/>
            </w:tcMar>
          </w:tcPr>
          <w:p w14:paraId="406E7665" w14:textId="77777777" w:rsidR="00D836B9" w:rsidRPr="00A825F0" w:rsidRDefault="00D836B9" w:rsidP="00D836B9">
            <w:pPr>
              <w:pStyle w:val="BodyText-table"/>
              <w:spacing w:after="220"/>
              <w:ind w:left="216" w:hanging="216"/>
            </w:pPr>
            <w:r w:rsidRPr="00A825F0">
              <w:rPr>
                <w:rFonts w:ascii="Segoe UI Symbol" w:hAnsi="Segoe UI Symbol" w:cs="Segoe UI Symbol"/>
              </w:rPr>
              <w:t>❐</w:t>
            </w:r>
            <w:r w:rsidRPr="00A825F0">
              <w:tab/>
              <w:t>ALARA Planning or Work Controls</w:t>
            </w:r>
          </w:p>
          <w:p w14:paraId="49EB40CF" w14:textId="77777777" w:rsidR="00D836B9" w:rsidRPr="00A825F0" w:rsidRDefault="00D836B9" w:rsidP="00D836B9">
            <w:pPr>
              <w:pStyle w:val="BodyText-table"/>
              <w:spacing w:after="220"/>
              <w:ind w:left="216" w:hanging="216"/>
            </w:pPr>
            <w:r w:rsidRPr="00A825F0">
              <w:rPr>
                <w:rFonts w:ascii="Segoe UI Symbol" w:hAnsi="Segoe UI Symbol" w:cs="Segoe UI Symbol"/>
              </w:rPr>
              <w:t>❐</w:t>
            </w:r>
            <w:r w:rsidRPr="00A825F0">
              <w:tab/>
              <w:t>Exposure or Over-exposure problem</w:t>
            </w:r>
          </w:p>
          <w:p w14:paraId="779A16F2" w14:textId="77777777" w:rsidR="00D836B9" w:rsidRPr="00A825F0" w:rsidRDefault="00D836B9" w:rsidP="00D836B9">
            <w:pPr>
              <w:pStyle w:val="BodyText-table"/>
              <w:spacing w:after="220"/>
              <w:ind w:left="216" w:hanging="216"/>
            </w:pPr>
            <w:r w:rsidRPr="00A825F0">
              <w:rPr>
                <w:rFonts w:ascii="Segoe UI Symbol" w:hAnsi="Segoe UI Symbol" w:cs="Segoe UI Symbol"/>
              </w:rPr>
              <w:t>❐</w:t>
            </w:r>
            <w:r w:rsidRPr="00A825F0">
              <w:tab/>
              <w:t>Ability to Assess Dose Compromised</w:t>
            </w:r>
          </w:p>
        </w:tc>
        <w:tc>
          <w:tcPr>
            <w:tcW w:w="4293" w:type="dxa"/>
            <w:tcBorders>
              <w:top w:val="single" w:sz="6" w:space="0" w:color="000000"/>
              <w:left w:val="single" w:sz="6" w:space="0" w:color="000000"/>
              <w:bottom w:val="nil"/>
              <w:right w:val="single" w:sz="6" w:space="0" w:color="000000"/>
            </w:tcBorders>
            <w:tcMar>
              <w:top w:w="58" w:type="dxa"/>
              <w:bottom w:w="58" w:type="dxa"/>
            </w:tcMar>
          </w:tcPr>
          <w:p w14:paraId="6D6F32E7" w14:textId="77777777" w:rsidR="00D836B9" w:rsidRPr="00A825F0" w:rsidRDefault="00D836B9" w:rsidP="00D836B9">
            <w:pPr>
              <w:pStyle w:val="BodyText-table"/>
              <w:spacing w:after="220"/>
              <w:ind w:left="216" w:hanging="216"/>
            </w:pPr>
            <w:r w:rsidRPr="00A825F0">
              <w:rPr>
                <w:rFonts w:ascii="Segoe UI Symbol" w:hAnsi="Segoe UI Symbol" w:cs="Segoe UI Symbol"/>
              </w:rPr>
              <w:t>❐</w:t>
            </w:r>
            <w:r w:rsidRPr="00A825F0">
              <w:tab/>
              <w:t>Radioactive Effluent Release Program</w:t>
            </w:r>
          </w:p>
          <w:p w14:paraId="5E8BA4B3" w14:textId="77777777" w:rsidR="00D836B9" w:rsidRPr="00A825F0" w:rsidRDefault="00D836B9" w:rsidP="00D836B9">
            <w:pPr>
              <w:pStyle w:val="BodyText-table"/>
              <w:spacing w:after="220"/>
              <w:ind w:left="216" w:hanging="216"/>
            </w:pPr>
            <w:r w:rsidRPr="00A825F0">
              <w:rPr>
                <w:rFonts w:ascii="Segoe UI Symbol" w:hAnsi="Segoe UI Symbol" w:cs="Segoe UI Symbol"/>
              </w:rPr>
              <w:t>❐</w:t>
            </w:r>
            <w:r w:rsidRPr="00A825F0">
              <w:tab/>
              <w:t>Radioactive Environmental Monitoring Program</w:t>
            </w:r>
          </w:p>
          <w:p w14:paraId="0B3EFD2E" w14:textId="77777777" w:rsidR="00D836B9" w:rsidRPr="00A825F0" w:rsidRDefault="00D836B9" w:rsidP="00D836B9">
            <w:pPr>
              <w:pStyle w:val="BodyText-table"/>
              <w:spacing w:after="220"/>
              <w:ind w:left="216" w:hanging="216"/>
            </w:pPr>
            <w:r w:rsidRPr="00A825F0">
              <w:rPr>
                <w:rFonts w:ascii="Segoe UI Symbol" w:hAnsi="Segoe UI Symbol" w:cs="Segoe UI Symbol"/>
              </w:rPr>
              <w:t>❐</w:t>
            </w:r>
            <w:r w:rsidRPr="00A825F0">
              <w:tab/>
              <w:t>Radioactive Material Control Program</w:t>
            </w:r>
          </w:p>
          <w:p w14:paraId="702B5530" w14:textId="77777777" w:rsidR="00D836B9" w:rsidRPr="00A825F0" w:rsidRDefault="00D836B9" w:rsidP="00D836B9">
            <w:pPr>
              <w:pStyle w:val="BodyText-table"/>
              <w:spacing w:after="220"/>
              <w:ind w:left="216" w:hanging="216"/>
            </w:pPr>
            <w:r w:rsidRPr="00A825F0">
              <w:rPr>
                <w:rFonts w:ascii="Segoe UI Symbol" w:hAnsi="Segoe UI Symbol" w:cs="Segoe UI Symbol"/>
              </w:rPr>
              <w:t>❐</w:t>
            </w:r>
            <w:r w:rsidRPr="00A825F0">
              <w:tab/>
              <w:t>Transportation or Part 61</w:t>
            </w:r>
          </w:p>
        </w:tc>
      </w:tr>
      <w:tr w:rsidR="00D836B9" w:rsidRPr="00A825F0" w14:paraId="6E0A0879" w14:textId="77777777" w:rsidTr="00D96CEA">
        <w:tc>
          <w:tcPr>
            <w:tcW w:w="4067" w:type="dxa"/>
            <w:gridSpan w:val="2"/>
            <w:tcBorders>
              <w:top w:val="single" w:sz="6" w:space="0" w:color="000000"/>
              <w:left w:val="single" w:sz="6" w:space="0" w:color="000000"/>
              <w:bottom w:val="nil"/>
              <w:right w:val="nil"/>
            </w:tcBorders>
            <w:tcMar>
              <w:top w:w="58" w:type="dxa"/>
              <w:bottom w:w="58" w:type="dxa"/>
            </w:tcMar>
          </w:tcPr>
          <w:p w14:paraId="68A530A2" w14:textId="7570CFA2" w:rsidR="00D836B9" w:rsidRPr="00A825F0" w:rsidRDefault="00D836B9" w:rsidP="00B47BD6">
            <w:pPr>
              <w:jc w:val="center"/>
            </w:pPr>
            <w:r w:rsidRPr="00A825F0">
              <w:t>SECURITY</w:t>
            </w:r>
            <w:r>
              <w:br/>
            </w:r>
            <w:r w:rsidRPr="00A825F0">
              <w:t>CORNERSTONE</w:t>
            </w:r>
          </w:p>
        </w:tc>
        <w:tc>
          <w:tcPr>
            <w:tcW w:w="8885" w:type="dxa"/>
            <w:gridSpan w:val="3"/>
            <w:vMerge w:val="restart"/>
            <w:tcBorders>
              <w:top w:val="single" w:sz="6" w:space="0" w:color="000000"/>
              <w:left w:val="single" w:sz="6" w:space="0" w:color="000000"/>
              <w:right w:val="single" w:sz="6" w:space="0" w:color="000000"/>
            </w:tcBorders>
            <w:tcMar>
              <w:top w:w="58" w:type="dxa"/>
              <w:bottom w:w="58" w:type="dxa"/>
            </w:tcMar>
          </w:tcPr>
          <w:p w14:paraId="2447B57B" w14:textId="77777777" w:rsidR="00D836B9" w:rsidRPr="00A825F0" w:rsidRDefault="00D836B9" w:rsidP="00D836B9"/>
        </w:tc>
      </w:tr>
      <w:tr w:rsidR="00D836B9" w:rsidRPr="00A825F0" w14:paraId="4715B861" w14:textId="77777777" w:rsidTr="00D96CEA">
        <w:trPr>
          <w:trHeight w:val="1151"/>
        </w:trPr>
        <w:tc>
          <w:tcPr>
            <w:tcW w:w="4067" w:type="dxa"/>
            <w:gridSpan w:val="2"/>
            <w:tcBorders>
              <w:top w:val="single" w:sz="6" w:space="0" w:color="000000"/>
              <w:left w:val="single" w:sz="6" w:space="0" w:color="000000"/>
              <w:bottom w:val="single" w:sz="6" w:space="0" w:color="000000"/>
              <w:right w:val="nil"/>
            </w:tcBorders>
            <w:tcMar>
              <w:top w:w="58" w:type="dxa"/>
              <w:bottom w:w="58" w:type="dxa"/>
            </w:tcMar>
          </w:tcPr>
          <w:p w14:paraId="11F3ED2A" w14:textId="097E1BEC" w:rsidR="00D836B9" w:rsidRPr="00A825F0" w:rsidRDefault="00D836B9" w:rsidP="00D836B9">
            <w:pPr>
              <w:pStyle w:val="BodyText-table"/>
              <w:spacing w:after="220"/>
              <w:ind w:left="216" w:hanging="216"/>
            </w:pPr>
            <w:r w:rsidRPr="00A825F0">
              <w:rPr>
                <w:rFonts w:ascii="Segoe UI Symbol" w:hAnsi="Segoe UI Symbol" w:cs="Segoe UI Symbol"/>
              </w:rPr>
              <w:t>❐</w:t>
            </w:r>
            <w:r w:rsidRPr="00A825F0">
              <w:tab/>
              <w:t>Findings identified under the IMC</w:t>
            </w:r>
            <w:r w:rsidR="007E57D7">
              <w:t> </w:t>
            </w:r>
            <w:r w:rsidRPr="00A825F0">
              <w:t>2201, Security and Safeguards Inspection Program</w:t>
            </w:r>
          </w:p>
        </w:tc>
        <w:tc>
          <w:tcPr>
            <w:tcW w:w="8885" w:type="dxa"/>
            <w:gridSpan w:val="3"/>
            <w:vMerge/>
            <w:tcBorders>
              <w:left w:val="single" w:sz="6" w:space="0" w:color="000000"/>
              <w:bottom w:val="single" w:sz="6" w:space="0" w:color="000000"/>
              <w:right w:val="single" w:sz="6" w:space="0" w:color="000000"/>
            </w:tcBorders>
            <w:tcMar>
              <w:top w:w="58" w:type="dxa"/>
              <w:bottom w:w="58" w:type="dxa"/>
            </w:tcMar>
          </w:tcPr>
          <w:p w14:paraId="55DE2A9D" w14:textId="77777777" w:rsidR="00D836B9" w:rsidRPr="00A825F0" w:rsidRDefault="00D836B9" w:rsidP="00D836B9"/>
        </w:tc>
      </w:tr>
    </w:tbl>
    <w:p w14:paraId="78E4CAD7" w14:textId="77777777" w:rsidR="008B058F" w:rsidRDefault="008B058F">
      <w:pPr>
        <w:sectPr w:rsidR="008B058F" w:rsidSect="004F549A">
          <w:pgSz w:w="15840" w:h="12240" w:orient="landscape"/>
          <w:pgMar w:top="1440" w:right="1440" w:bottom="1440" w:left="1440" w:header="720" w:footer="720" w:gutter="0"/>
          <w:cols w:space="720"/>
          <w:noEndnote/>
          <w:docGrid w:linePitch="299"/>
        </w:sect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4A0" w:firstRow="1" w:lastRow="0" w:firstColumn="1" w:lastColumn="0" w:noHBand="0" w:noVBand="1"/>
      </w:tblPr>
      <w:tblGrid>
        <w:gridCol w:w="9360"/>
      </w:tblGrid>
      <w:tr w:rsidR="00D836B9" w:rsidRPr="00A825F0" w14:paraId="4BE95C73" w14:textId="77777777" w:rsidTr="008B058F">
        <w:trPr>
          <w:trHeight w:val="131"/>
        </w:trPr>
        <w:tc>
          <w:tcPr>
            <w:tcW w:w="12960" w:type="dxa"/>
            <w:tcMar>
              <w:top w:w="43" w:type="dxa"/>
              <w:left w:w="115" w:type="dxa"/>
              <w:bottom w:w="58" w:type="dxa"/>
              <w:right w:w="115" w:type="dxa"/>
            </w:tcMar>
          </w:tcPr>
          <w:p w14:paraId="4EE54087" w14:textId="03803545" w:rsidR="00D836B9" w:rsidRPr="00A825F0" w:rsidRDefault="00D836B9" w:rsidP="00D836B9">
            <w:pPr>
              <w:pStyle w:val="BodyText-table"/>
              <w:pageBreakBefore/>
            </w:pPr>
            <w:r w:rsidRPr="00A825F0">
              <w:lastRenderedPageBreak/>
              <w:br w:type="page"/>
            </w:r>
            <w:r w:rsidRPr="00A825F0">
              <w:fldChar w:fldCharType="begin"/>
            </w:r>
            <w:r w:rsidRPr="00A825F0">
              <w:instrText xml:space="preserve"> SEQ CHAPTER \h \r 1</w:instrText>
            </w:r>
            <w:r w:rsidRPr="00A825F0">
              <w:fldChar w:fldCharType="end"/>
            </w:r>
            <w:r w:rsidRPr="00A825F0">
              <w:t>Table 3 – SDP APPENDIX ROUTER</w:t>
            </w:r>
          </w:p>
        </w:tc>
      </w:tr>
      <w:tr w:rsidR="00D836B9" w:rsidRPr="00A825F0" w14:paraId="3571957C" w14:textId="77777777" w:rsidTr="008B058F">
        <w:trPr>
          <w:trHeight w:val="3247"/>
        </w:trPr>
        <w:tc>
          <w:tcPr>
            <w:tcW w:w="12960" w:type="dxa"/>
            <w:tcMar>
              <w:top w:w="43" w:type="dxa"/>
              <w:left w:w="115" w:type="dxa"/>
              <w:bottom w:w="58" w:type="dxa"/>
              <w:right w:w="115" w:type="dxa"/>
            </w:tcMar>
          </w:tcPr>
          <w:p w14:paraId="7418D346" w14:textId="4F8F8A96" w:rsidR="00D836B9" w:rsidRPr="00A825F0" w:rsidRDefault="00D836B9" w:rsidP="00D836B9">
            <w:pPr>
              <w:pStyle w:val="BodyText"/>
            </w:pPr>
            <w:r w:rsidRPr="00A825F0">
              <w:t>If the finding and associated degraded condition or programmatic weakness is in the licensee’s:</w:t>
            </w:r>
          </w:p>
          <w:p w14:paraId="55AE818C" w14:textId="765E13F8" w:rsidR="00D836B9" w:rsidRPr="00A825F0" w:rsidRDefault="00D836B9" w:rsidP="00D836B9">
            <w:pPr>
              <w:pStyle w:val="BodyText"/>
            </w:pPr>
            <w:r w:rsidRPr="00A825F0">
              <w:t>1.</w:t>
            </w:r>
            <w:r w:rsidRPr="00A825F0">
              <w:tab/>
              <w:t>Emergency Preparedness cornerstone, STOP. Go to IMC 0609, Appendix B.</w:t>
            </w:r>
          </w:p>
          <w:p w14:paraId="59770BAD" w14:textId="1231047D" w:rsidR="00D836B9" w:rsidRPr="00A825F0" w:rsidRDefault="00D836B9" w:rsidP="00D836B9">
            <w:pPr>
              <w:pStyle w:val="BodyText"/>
            </w:pPr>
            <w:r w:rsidRPr="00A825F0">
              <w:t>2.</w:t>
            </w:r>
            <w:r w:rsidRPr="00A825F0">
              <w:tab/>
              <w:t>Occupational Radiation Safety cornerstone, STOP. Go to IMC 0609, Appendix C.</w:t>
            </w:r>
          </w:p>
          <w:p w14:paraId="128DA7B6" w14:textId="7D85D864" w:rsidR="00D836B9" w:rsidRPr="00A825F0" w:rsidRDefault="00D836B9" w:rsidP="00D836B9">
            <w:pPr>
              <w:pStyle w:val="BodyText"/>
            </w:pPr>
            <w:r w:rsidRPr="00A825F0">
              <w:t>3.</w:t>
            </w:r>
            <w:r w:rsidRPr="00A825F0">
              <w:tab/>
              <w:t>Public Radiation Safety cornerstone, STOP. Go to IMC 0609, Appendix D.</w:t>
            </w:r>
          </w:p>
          <w:p w14:paraId="29D6C237" w14:textId="12CB823F" w:rsidR="00D836B9" w:rsidRPr="00A825F0" w:rsidRDefault="00D836B9" w:rsidP="00D836B9">
            <w:pPr>
              <w:pStyle w:val="BodyText"/>
            </w:pPr>
            <w:r w:rsidRPr="00A825F0">
              <w:t>4.</w:t>
            </w:r>
            <w:r w:rsidRPr="00A825F0">
              <w:tab/>
              <w:t>Security cornerstone, STOP. Go to IMC 0609, Appendix E.</w:t>
            </w:r>
          </w:p>
          <w:p w14:paraId="2EE58023" w14:textId="2CFFD627" w:rsidR="00D836B9" w:rsidRPr="00A825F0" w:rsidRDefault="00D836B9" w:rsidP="00D836B9">
            <w:pPr>
              <w:pStyle w:val="BodyText-table"/>
            </w:pPr>
            <w:r w:rsidRPr="00A825F0">
              <w:t>5.</w:t>
            </w:r>
            <w:r w:rsidRPr="00A825F0">
              <w:tab/>
              <w:t>Initiating Events, Mitigating Systems, or Barrier Integrity cornerstones, CONTINUE below.</w:t>
            </w:r>
          </w:p>
        </w:tc>
      </w:tr>
      <w:tr w:rsidR="00D836B9" w:rsidRPr="00A825F0" w14:paraId="2C5A7384" w14:textId="77777777" w:rsidTr="008B058F">
        <w:trPr>
          <w:trHeight w:val="2852"/>
        </w:trPr>
        <w:tc>
          <w:tcPr>
            <w:tcW w:w="12960" w:type="dxa"/>
            <w:tcMar>
              <w:top w:w="43" w:type="dxa"/>
              <w:left w:w="115" w:type="dxa"/>
              <w:bottom w:w="58" w:type="dxa"/>
              <w:right w:w="115" w:type="dxa"/>
            </w:tcMar>
          </w:tcPr>
          <w:p w14:paraId="7E654E0F" w14:textId="376ABFDC" w:rsidR="00D836B9" w:rsidRPr="00A825F0" w:rsidRDefault="00D836B9" w:rsidP="00D836B9">
            <w:pPr>
              <w:pStyle w:val="BodyText"/>
            </w:pPr>
            <w:r w:rsidRPr="00A825F0">
              <w:t xml:space="preserve">Read sections A </w:t>
            </w:r>
            <w:ins w:id="7" w:author="Author">
              <w:r>
                <w:t>through</w:t>
              </w:r>
            </w:ins>
            <w:r w:rsidRPr="00A825F0">
              <w:t xml:space="preserve"> </w:t>
            </w:r>
            <w:ins w:id="8" w:author="Author">
              <w:r>
                <w:t>F</w:t>
              </w:r>
            </w:ins>
            <w:r w:rsidRPr="00A825F0">
              <w:t xml:space="preserve"> and answer the YES or NO questions. If NO is answered to all the questions in sections A </w:t>
            </w:r>
            <w:ins w:id="9" w:author="Author">
              <w:r>
                <w:t>through</w:t>
              </w:r>
            </w:ins>
            <w:r w:rsidRPr="00A825F0">
              <w:t xml:space="preserve"> </w:t>
            </w:r>
            <w:ins w:id="10" w:author="Author">
              <w:r>
                <w:t>F</w:t>
              </w:r>
            </w:ins>
            <w:r w:rsidRPr="00A825F0">
              <w:t xml:space="preserve">, the user is directed to </w:t>
            </w:r>
            <w:ins w:id="11" w:author="Author">
              <w:r>
                <w:t xml:space="preserve">IMC 0609, </w:t>
              </w:r>
            </w:ins>
            <w:r w:rsidRPr="00A825F0">
              <w:t>Appendix A.</w:t>
            </w:r>
          </w:p>
          <w:p w14:paraId="0F707E81" w14:textId="3A6EE563" w:rsidR="00D836B9" w:rsidRPr="00A825F0" w:rsidRDefault="00D836B9" w:rsidP="00D836B9">
            <w:pPr>
              <w:pStyle w:val="Heading2"/>
            </w:pPr>
            <w:r>
              <w:t xml:space="preserve">A. </w:t>
            </w:r>
            <w:r w:rsidRPr="006669F5">
              <w:rPr>
                <w:u w:val="single"/>
              </w:rPr>
              <w:t>Shutdown, Refueling, and Forced Outages:</w:t>
            </w:r>
          </w:p>
          <w:p w14:paraId="63574785" w14:textId="4B62EB25" w:rsidR="00D836B9" w:rsidRPr="006669F5" w:rsidRDefault="00D836B9" w:rsidP="00D836B9">
            <w:pPr>
              <w:pStyle w:val="BodyText"/>
            </w:pPr>
            <w:r>
              <w:t xml:space="preserve">1. </w:t>
            </w:r>
            <w:r w:rsidRPr="00A825F0">
              <w:t>Does the finding pertain to operations, an event, or degraded condition while the reactor vessel is defueled, relate to fuel handling issues, or involve spent fuel pool issues?</w:t>
            </w:r>
          </w:p>
          <w:p w14:paraId="626741D3" w14:textId="38163987" w:rsidR="00D836B9" w:rsidRPr="00A825F0" w:rsidRDefault="00D836B9" w:rsidP="00D836B9">
            <w:pPr>
              <w:pStyle w:val="BodyText3"/>
            </w:pPr>
            <w:r w:rsidRPr="00A825F0">
              <w:t xml:space="preserve">a. If YES </w:t>
            </w:r>
            <w:r w:rsidRPr="00A825F0">
              <w:rPr>
                <w:rFonts w:ascii="Segoe UI Symbol" w:hAnsi="Segoe UI Symbol" w:cs="Segoe UI Symbol"/>
              </w:rPr>
              <w:t>➛</w:t>
            </w:r>
            <w:r w:rsidRPr="00A825F0">
              <w:t xml:space="preserve"> STOP. Go to IMC 0609, Appendix A.</w:t>
            </w:r>
          </w:p>
          <w:p w14:paraId="47D63C8F" w14:textId="47A9CB9B" w:rsidR="00D836B9" w:rsidRPr="00A825F0" w:rsidRDefault="00D836B9" w:rsidP="00D836B9">
            <w:pPr>
              <w:pStyle w:val="BodyText3"/>
            </w:pPr>
            <w:r w:rsidRPr="00A825F0">
              <w:t>b. If NO, Continue.</w:t>
            </w:r>
          </w:p>
          <w:p w14:paraId="265FA4FE" w14:textId="57F4D1CC" w:rsidR="00D836B9" w:rsidRPr="00A825F0" w:rsidRDefault="00D836B9" w:rsidP="00D836B9">
            <w:pPr>
              <w:pStyle w:val="BodyText"/>
            </w:pPr>
            <w:r>
              <w:t xml:space="preserve">2. </w:t>
            </w:r>
            <w:r w:rsidRPr="00A825F0">
              <w:t>Does the finding pertain to operations, an event, or a degraded condition while the plant was shut</w:t>
            </w:r>
            <w:r>
              <w:t xml:space="preserve"> down </w:t>
            </w:r>
            <w:r w:rsidRPr="00A825F0">
              <w:t>?</w:t>
            </w:r>
          </w:p>
          <w:p w14:paraId="3E49586D" w14:textId="766A3EA8" w:rsidR="00D836B9" w:rsidRPr="00A825F0" w:rsidRDefault="00D836B9" w:rsidP="00D836B9">
            <w:pPr>
              <w:pStyle w:val="BodyText3"/>
            </w:pPr>
            <w:r w:rsidRPr="00A825F0">
              <w:t>NOTE: Appendix G is applicable during refueling, forced, and maintenance outages starting when the licensee has met the entry conditions for the system used to remove residual heat and ends when this system has been secured during plant heat-up.</w:t>
            </w:r>
          </w:p>
          <w:p w14:paraId="7BECEBA3" w14:textId="2B57F1AE" w:rsidR="00D836B9" w:rsidRPr="00A825F0" w:rsidRDefault="00D836B9" w:rsidP="00D836B9">
            <w:pPr>
              <w:pStyle w:val="BodyText3"/>
            </w:pPr>
            <w:r w:rsidRPr="00A825F0">
              <w:t xml:space="preserve">a. If YES </w:t>
            </w:r>
            <w:r w:rsidRPr="00A825F0">
              <w:rPr>
                <w:rFonts w:ascii="Segoe UI Symbol" w:hAnsi="Segoe UI Symbol" w:cs="Segoe UI Symbol"/>
              </w:rPr>
              <w:t>➛</w:t>
            </w:r>
            <w:r w:rsidRPr="00A825F0">
              <w:t xml:space="preserve"> STOP. Go to IMC 0609, Appendix G.</w:t>
            </w:r>
          </w:p>
          <w:p w14:paraId="102AC4D9" w14:textId="67DF67B1" w:rsidR="00D836B9" w:rsidRPr="00A825F0" w:rsidRDefault="00D836B9" w:rsidP="00D836B9">
            <w:pPr>
              <w:pStyle w:val="BodyText3"/>
            </w:pPr>
            <w:r w:rsidRPr="00A825F0">
              <w:t>b. If NO, Continue.</w:t>
            </w:r>
          </w:p>
          <w:p w14:paraId="3109C547" w14:textId="0099D615" w:rsidR="00D836B9" w:rsidRPr="00A825F0" w:rsidRDefault="00D836B9" w:rsidP="00D836B9">
            <w:pPr>
              <w:pStyle w:val="Heading2"/>
            </w:pPr>
            <w:r>
              <w:t xml:space="preserve">B. </w:t>
            </w:r>
            <w:r w:rsidRPr="003E6C79">
              <w:rPr>
                <w:u w:val="single"/>
              </w:rPr>
              <w:t>Licensed Operator Requalification:</w:t>
            </w:r>
          </w:p>
          <w:p w14:paraId="0468A09D" w14:textId="14AEB8C6" w:rsidR="00D836B9" w:rsidRPr="00A825F0" w:rsidRDefault="00D836B9" w:rsidP="00D836B9">
            <w:pPr>
              <w:pStyle w:val="BodyText"/>
            </w:pPr>
            <w:r w:rsidRPr="00A825F0">
              <w:t>Does the finding involve the operator licensing requalification program or simulator fidelity?</w:t>
            </w:r>
          </w:p>
          <w:p w14:paraId="6E758AE0" w14:textId="0193042E" w:rsidR="00D836B9" w:rsidRPr="00A825F0" w:rsidRDefault="00D836B9" w:rsidP="00D836B9">
            <w:pPr>
              <w:pStyle w:val="BodyText3"/>
            </w:pPr>
            <w:r w:rsidRPr="00A825F0">
              <w:t xml:space="preserve">a. If YES </w:t>
            </w:r>
            <w:r w:rsidRPr="00A825F0">
              <w:rPr>
                <w:rFonts w:ascii="Segoe UI Symbol" w:hAnsi="Segoe UI Symbol" w:cs="Segoe UI Symbol"/>
              </w:rPr>
              <w:t>➛</w:t>
            </w:r>
            <w:r w:rsidRPr="00A825F0">
              <w:t xml:space="preserve"> STOP. Go to IMC 0609, Appendix I.</w:t>
            </w:r>
          </w:p>
          <w:p w14:paraId="7A220996" w14:textId="00141C6A" w:rsidR="00D836B9" w:rsidRPr="00A825F0" w:rsidRDefault="00D836B9" w:rsidP="00D836B9">
            <w:pPr>
              <w:pStyle w:val="BodyText3"/>
            </w:pPr>
            <w:r w:rsidRPr="00A825F0">
              <w:t>b. If NO, Continue.</w:t>
            </w:r>
          </w:p>
          <w:p w14:paraId="7E2C0753" w14:textId="77777777" w:rsidR="00D836B9" w:rsidRDefault="00D836B9" w:rsidP="00D836B9">
            <w:pPr>
              <w:pStyle w:val="BodyText-table"/>
            </w:pPr>
          </w:p>
          <w:p w14:paraId="7FE024BC" w14:textId="77777777" w:rsidR="00D836B9" w:rsidRDefault="00D836B9" w:rsidP="00D836B9">
            <w:pPr>
              <w:pStyle w:val="BodyText-table"/>
            </w:pPr>
          </w:p>
          <w:p w14:paraId="5025232A" w14:textId="77777777" w:rsidR="00D836B9" w:rsidRDefault="00D836B9" w:rsidP="00D836B9">
            <w:pPr>
              <w:pStyle w:val="BodyText-table"/>
            </w:pPr>
          </w:p>
          <w:p w14:paraId="3E82513F" w14:textId="77777777" w:rsidR="00D836B9" w:rsidRDefault="00D836B9" w:rsidP="00D836B9">
            <w:pPr>
              <w:pStyle w:val="BodyText-table"/>
            </w:pPr>
          </w:p>
          <w:p w14:paraId="7711F222" w14:textId="77777777" w:rsidR="00D836B9" w:rsidRPr="00A825F0" w:rsidRDefault="00D836B9" w:rsidP="00D836B9">
            <w:pPr>
              <w:pStyle w:val="BodyText-table"/>
            </w:pPr>
          </w:p>
          <w:p w14:paraId="5C2C4199" w14:textId="77777777" w:rsidR="00D836B9" w:rsidRPr="00A825F0" w:rsidRDefault="00D836B9" w:rsidP="00D836B9">
            <w:pPr>
              <w:pStyle w:val="BodyText-table"/>
            </w:pPr>
          </w:p>
          <w:p w14:paraId="50E3AF16" w14:textId="1E92B31D" w:rsidR="00D836B9" w:rsidRPr="00A825F0" w:rsidRDefault="00D836B9" w:rsidP="00D836B9">
            <w:pPr>
              <w:pStyle w:val="BodyText"/>
            </w:pPr>
            <w:r>
              <w:lastRenderedPageBreak/>
              <w:t xml:space="preserve">C. </w:t>
            </w:r>
            <w:r w:rsidRPr="00D91EE3">
              <w:rPr>
                <w:u w:val="single"/>
              </w:rPr>
              <w:t>Maintenance Rule Risk Assessments:</w:t>
            </w:r>
          </w:p>
          <w:p w14:paraId="0262AAD7" w14:textId="4E4210A2" w:rsidR="00D836B9" w:rsidRPr="00A825F0" w:rsidRDefault="00D836B9" w:rsidP="00D836B9">
            <w:pPr>
              <w:pStyle w:val="BodyText"/>
            </w:pPr>
            <w:r w:rsidRPr="00A825F0">
              <w:t>Does the finding involve the licensee’s assessment and management of risk associated with performing maintenance activities under all plant (operating or shutdown) conditions in accordance 10 CFR 50.65(a)(4) and the Baseline Inspection Procedure (IP) 71111.13, “Maintenance Risk Assessment and Emergent Work Control”?</w:t>
            </w:r>
          </w:p>
          <w:p w14:paraId="2F72FFC8" w14:textId="5769F3C1" w:rsidR="00D836B9" w:rsidRPr="00A825F0" w:rsidRDefault="00D836B9" w:rsidP="00D836B9">
            <w:pPr>
              <w:pStyle w:val="BodyText3"/>
            </w:pPr>
            <w:r w:rsidRPr="00A825F0">
              <w:t xml:space="preserve">a. If YES </w:t>
            </w:r>
            <w:r w:rsidRPr="00A825F0">
              <w:rPr>
                <w:rFonts w:ascii="Segoe UI Symbol" w:hAnsi="Segoe UI Symbol" w:cs="Segoe UI Symbol"/>
              </w:rPr>
              <w:t>➛</w:t>
            </w:r>
            <w:r w:rsidRPr="00A825F0">
              <w:t xml:space="preserve"> STOP. Go to IMC 0609, Appendix K.</w:t>
            </w:r>
          </w:p>
          <w:p w14:paraId="3D4A9C1A" w14:textId="16B91772" w:rsidR="00D836B9" w:rsidRPr="00A825F0" w:rsidRDefault="00D836B9" w:rsidP="00D836B9">
            <w:pPr>
              <w:pStyle w:val="BodyText3"/>
            </w:pPr>
            <w:r w:rsidRPr="00A825F0">
              <w:t>b. If NO, Continue.</w:t>
            </w:r>
          </w:p>
          <w:p w14:paraId="6D4040A4" w14:textId="06BCFE7F" w:rsidR="00D836B9" w:rsidRDefault="00D836B9" w:rsidP="00D836B9">
            <w:pPr>
              <w:pStyle w:val="Heading2"/>
              <w:rPr>
                <w:ins w:id="12" w:author="Author"/>
                <w:u w:val="single"/>
              </w:rPr>
            </w:pPr>
            <w:ins w:id="13" w:author="Author">
              <w:r>
                <w:t xml:space="preserve">D. </w:t>
              </w:r>
              <w:r w:rsidRPr="00F43ED0">
                <w:rPr>
                  <w:u w:val="single"/>
                </w:rPr>
                <w:t>PRA Configuration Risk Associated with RICT, 10 CFR</w:t>
              </w:r>
              <w:r>
                <w:rPr>
                  <w:u w:val="single"/>
                </w:rPr>
                <w:t xml:space="preserve"> </w:t>
              </w:r>
              <w:r w:rsidRPr="00F43ED0">
                <w:rPr>
                  <w:u w:val="single"/>
                </w:rPr>
                <w:t>50.69, or NFPA 805:</w:t>
              </w:r>
            </w:ins>
          </w:p>
          <w:p w14:paraId="6988526D" w14:textId="5B065B1E" w:rsidR="00D836B9" w:rsidRDefault="00D836B9" w:rsidP="00D836B9">
            <w:pPr>
              <w:pStyle w:val="BodyText"/>
            </w:pPr>
            <w:ins w:id="14" w:author="Author">
              <w:r w:rsidRPr="00AE1658">
                <w:t xml:space="preserve">Is the finding associated with the underestimation of PRA configuration risk associated with </w:t>
              </w:r>
              <w:r>
                <w:t>Risk Informed Completion Times (</w:t>
              </w:r>
              <w:r w:rsidRPr="00AE1658">
                <w:t>RICT</w:t>
              </w:r>
              <w:r>
                <w:t>)</w:t>
              </w:r>
              <w:r w:rsidRPr="00AE1658">
                <w:t xml:space="preserve">, 10 CFR 50.69, or </w:t>
              </w:r>
              <w:r w:rsidRPr="003F024D">
                <w:t xml:space="preserve">National Fire Protection Association </w:t>
              </w:r>
              <w:r>
                <w:t>(</w:t>
              </w:r>
              <w:r w:rsidRPr="00AE1658">
                <w:t>NFPA</w:t>
              </w:r>
              <w:r>
                <w:t>)</w:t>
              </w:r>
              <w:r w:rsidRPr="00AE1658">
                <w:t xml:space="preserve"> 805 for issues not directly associated with degradation of plant equipment or other physical conditions in the plant that resulted in the need to invoke the licensee risk-informed program?</w:t>
              </w:r>
            </w:ins>
          </w:p>
          <w:p w14:paraId="3EC2E12E" w14:textId="44C0F8C1" w:rsidR="00D836B9" w:rsidRDefault="00D836B9" w:rsidP="00D836B9">
            <w:pPr>
              <w:pStyle w:val="BodyText3"/>
              <w:rPr>
                <w:ins w:id="15" w:author="Author"/>
                <w:rFonts w:eastAsia="MS Gothic"/>
              </w:rPr>
            </w:pPr>
            <w:ins w:id="16" w:author="Author">
              <w:r w:rsidRPr="00AE1658">
                <w:t xml:space="preserve">a. If YES </w:t>
              </w:r>
              <w:r w:rsidRPr="00AE1658">
                <w:rPr>
                  <w:rFonts w:ascii="Segoe UI Symbol" w:eastAsia="MS Gothic" w:hAnsi="Segoe UI Symbol" w:cs="Segoe UI Symbol"/>
                </w:rPr>
                <w:t>➛</w:t>
              </w:r>
              <w:r w:rsidRPr="00AE1658">
                <w:rPr>
                  <w:rFonts w:eastAsia="MS Gothic"/>
                </w:rPr>
                <w:t xml:space="preserve"> STOP. Go to</w:t>
              </w:r>
              <w:r w:rsidRPr="00AE1658">
                <w:rPr>
                  <w:rFonts w:eastAsia="MS Gothic"/>
                  <w:b/>
                </w:rPr>
                <w:t xml:space="preserve"> </w:t>
              </w:r>
              <w:r w:rsidRPr="00AE1658">
                <w:rPr>
                  <w:rFonts w:eastAsia="MS Gothic"/>
                </w:rPr>
                <w:t>IMC 0609, Appendix K.</w:t>
              </w:r>
            </w:ins>
          </w:p>
          <w:p w14:paraId="1028E6A9" w14:textId="3A13D590" w:rsidR="00D836B9" w:rsidRPr="00FF1E2B" w:rsidRDefault="00D836B9" w:rsidP="00D836B9">
            <w:pPr>
              <w:pStyle w:val="BodyText3"/>
            </w:pPr>
            <w:ins w:id="17" w:author="Author">
              <w:r w:rsidRPr="00AE1658">
                <w:rPr>
                  <w:bCs/>
                </w:rPr>
                <w:t xml:space="preserve">b. </w:t>
              </w:r>
              <w:r w:rsidRPr="00AE1658">
                <w:t>If NO, Continue.</w:t>
              </w:r>
            </w:ins>
          </w:p>
          <w:p w14:paraId="05A39D0F" w14:textId="154F23C1" w:rsidR="00D836B9" w:rsidRPr="00A825F0" w:rsidRDefault="00D836B9" w:rsidP="00D836B9">
            <w:pPr>
              <w:pStyle w:val="Heading2"/>
            </w:pPr>
            <w:ins w:id="18" w:author="Author">
              <w:r>
                <w:t>E</w:t>
              </w:r>
            </w:ins>
            <w:r>
              <w:t xml:space="preserve">. </w:t>
            </w:r>
            <w:r w:rsidRPr="00D91EE3">
              <w:rPr>
                <w:u w:val="single"/>
              </w:rPr>
              <w:t>10 CFR 50.54(</w:t>
            </w:r>
            <w:proofErr w:type="spellStart"/>
            <w:r w:rsidRPr="00D91EE3">
              <w:rPr>
                <w:u w:val="single"/>
              </w:rPr>
              <w:t>hh</w:t>
            </w:r>
            <w:proofErr w:type="spellEnd"/>
            <w:r w:rsidRPr="00D91EE3">
              <w:rPr>
                <w:u w:val="single"/>
              </w:rPr>
              <w:t>)(2) Mitigating Strategies:</w:t>
            </w:r>
          </w:p>
          <w:p w14:paraId="005A2243" w14:textId="08D8AD7C" w:rsidR="00D836B9" w:rsidRPr="00A825F0" w:rsidRDefault="00D836B9" w:rsidP="00D836B9">
            <w:pPr>
              <w:pStyle w:val="BodyText"/>
            </w:pPr>
            <w:r w:rsidRPr="00A825F0">
              <w:fldChar w:fldCharType="begin"/>
            </w:r>
            <w:r w:rsidRPr="00A825F0">
              <w:instrText xml:space="preserve"> SEQ CHAPTER \h \r 1</w:instrText>
            </w:r>
            <w:r w:rsidRPr="00A825F0">
              <w:fldChar w:fldCharType="end"/>
            </w:r>
            <w:r w:rsidRPr="00A825F0">
              <w:t>Is the finding associated with the mitigating strategies to maintain or restore core cooling, containment, and spent fuel pool cooling?</w:t>
            </w:r>
          </w:p>
          <w:p w14:paraId="7F64A0BD" w14:textId="6CB01AA7" w:rsidR="00D836B9" w:rsidRPr="00A825F0" w:rsidRDefault="00D836B9" w:rsidP="00D836B9">
            <w:pPr>
              <w:pStyle w:val="BodyText3"/>
            </w:pPr>
            <w:r w:rsidRPr="00A825F0">
              <w:t xml:space="preserve">a. </w:t>
            </w:r>
            <w:r w:rsidRPr="00A825F0">
              <w:fldChar w:fldCharType="begin"/>
            </w:r>
            <w:r w:rsidRPr="00A825F0">
              <w:instrText xml:space="preserve"> SEQ CHAPTER \h \r 1</w:instrText>
            </w:r>
            <w:r w:rsidRPr="00A825F0">
              <w:fldChar w:fldCharType="end"/>
            </w:r>
            <w:r w:rsidRPr="00A825F0">
              <w:t xml:space="preserve">If YES </w:t>
            </w:r>
            <w:r w:rsidRPr="00A825F0">
              <w:rPr>
                <w:rFonts w:ascii="Segoe UI Symbol" w:hAnsi="Segoe UI Symbol" w:cs="Segoe UI Symbol"/>
              </w:rPr>
              <w:t>➛</w:t>
            </w:r>
            <w:r w:rsidRPr="00A825F0">
              <w:t xml:space="preserve"> STOP. Go to IMC 0609, Appendix L.</w:t>
            </w:r>
          </w:p>
          <w:p w14:paraId="49E62C65" w14:textId="3AFB7593" w:rsidR="00D836B9" w:rsidRPr="00A825F0" w:rsidRDefault="00D836B9" w:rsidP="00D836B9">
            <w:pPr>
              <w:pStyle w:val="BodyText3"/>
            </w:pPr>
            <w:r w:rsidRPr="00A825F0">
              <w:t>b. If NO, Continue.</w:t>
            </w:r>
          </w:p>
          <w:p w14:paraId="610DC23F" w14:textId="181B6BDF" w:rsidR="00D836B9" w:rsidRPr="00A825F0" w:rsidRDefault="00D836B9" w:rsidP="00D836B9">
            <w:pPr>
              <w:pStyle w:val="Heading2"/>
              <w:ind w:left="0" w:firstLine="0"/>
            </w:pPr>
            <w:ins w:id="19" w:author="Author">
              <w:r>
                <w:t>F</w:t>
              </w:r>
            </w:ins>
            <w:r w:rsidRPr="00A825F0">
              <w:t xml:space="preserve">. </w:t>
            </w:r>
            <w:r w:rsidRPr="00FB511F">
              <w:rPr>
                <w:u w:val="single"/>
              </w:rPr>
              <w:t>Fire Protection:</w:t>
            </w:r>
          </w:p>
          <w:p w14:paraId="5B4D84DA" w14:textId="62CCC3A5" w:rsidR="00D836B9" w:rsidRPr="00A825F0" w:rsidRDefault="00D836B9" w:rsidP="00D836B9">
            <w:pPr>
              <w:pStyle w:val="BodyText"/>
            </w:pPr>
            <w:r>
              <w:t xml:space="preserve">1. </w:t>
            </w:r>
            <w:r w:rsidRPr="00A825F0">
              <w:t>Does the finding involve discrepancies with the fire brigade?</w:t>
            </w:r>
          </w:p>
          <w:p w14:paraId="267A53D8" w14:textId="484B01B9" w:rsidR="00D836B9" w:rsidRPr="00A825F0" w:rsidRDefault="00D836B9" w:rsidP="00D836B9">
            <w:pPr>
              <w:pStyle w:val="BodyText3"/>
            </w:pPr>
            <w:r w:rsidRPr="00A825F0">
              <w:t xml:space="preserve">a. </w:t>
            </w:r>
            <w:r w:rsidRPr="00A825F0">
              <w:fldChar w:fldCharType="begin"/>
            </w:r>
            <w:r w:rsidRPr="00A825F0">
              <w:instrText xml:space="preserve"> SEQ CHAPTER \h \r 1</w:instrText>
            </w:r>
            <w:r w:rsidRPr="00A825F0">
              <w:fldChar w:fldCharType="end"/>
            </w:r>
            <w:r w:rsidRPr="00A825F0">
              <w:t xml:space="preserve">If YES </w:t>
            </w:r>
            <w:r w:rsidRPr="00A825F0">
              <w:rPr>
                <w:rFonts w:ascii="Segoe UI Symbol" w:hAnsi="Segoe UI Symbol" w:cs="Segoe UI Symbol"/>
              </w:rPr>
              <w:t>➛</w:t>
            </w:r>
            <w:r w:rsidRPr="00A825F0">
              <w:t xml:space="preserve"> STOP. Go to IMC 0609, Appendix A.</w:t>
            </w:r>
          </w:p>
          <w:p w14:paraId="1F7675EC" w14:textId="008DF6F2" w:rsidR="00D836B9" w:rsidRPr="00A825F0" w:rsidRDefault="00D836B9" w:rsidP="00D836B9">
            <w:pPr>
              <w:pStyle w:val="BodyText3"/>
            </w:pPr>
            <w:r w:rsidRPr="00A825F0">
              <w:t>b. If NO, Continue.</w:t>
            </w:r>
          </w:p>
          <w:p w14:paraId="1359BD70" w14:textId="61474222" w:rsidR="00D836B9" w:rsidRPr="00A825F0" w:rsidRDefault="00D836B9" w:rsidP="00D836B9">
            <w:pPr>
              <w:pStyle w:val="BodyText"/>
            </w:pPr>
            <w:r>
              <w:t xml:space="preserve">2. </w:t>
            </w:r>
            <w:r w:rsidRPr="00A825F0">
              <w:fldChar w:fldCharType="begin"/>
            </w:r>
            <w:r w:rsidRPr="00A825F0">
              <w:instrText xml:space="preserve"> SEQ CHAPTER \h \r 1</w:instrText>
            </w:r>
            <w:r w:rsidRPr="00A825F0">
              <w:fldChar w:fldCharType="end"/>
            </w:r>
            <w:r w:rsidRPr="00A825F0">
              <w:t>Does the finding involve: (1) A failure to adequately implement fire prevention and administrative controls for transient combustible materials, transient ignition sources, or hot work activities? (2) Fixed fire protection systems or the ability to confine a fire? (3) Or affect the ability to reach and maintain safe shutdown conditions in case of a fire?</w:t>
            </w:r>
          </w:p>
          <w:p w14:paraId="493B38EC" w14:textId="55CD29F4" w:rsidR="00D836B9" w:rsidRPr="00A825F0" w:rsidRDefault="00D836B9" w:rsidP="00D836B9">
            <w:pPr>
              <w:pStyle w:val="BodyText3"/>
            </w:pPr>
            <w:r w:rsidRPr="00A825F0">
              <w:t xml:space="preserve">a. </w:t>
            </w:r>
            <w:r w:rsidRPr="00A825F0">
              <w:fldChar w:fldCharType="begin"/>
            </w:r>
            <w:r w:rsidRPr="00A825F0">
              <w:instrText xml:space="preserve"> SEQ CHAPTER \h \r 1</w:instrText>
            </w:r>
            <w:r w:rsidRPr="00A825F0">
              <w:fldChar w:fldCharType="end"/>
            </w:r>
            <w:r w:rsidRPr="00A825F0">
              <w:t xml:space="preserve">If YES </w:t>
            </w:r>
            <w:r w:rsidRPr="00A825F0">
              <w:rPr>
                <w:rFonts w:ascii="Segoe UI Symbol" w:hAnsi="Segoe UI Symbol" w:cs="Segoe UI Symbol"/>
              </w:rPr>
              <w:t>➛</w:t>
            </w:r>
            <w:r w:rsidRPr="00A825F0">
              <w:t xml:space="preserve"> STOP. Go to IMC 0609, Appendix F.</w:t>
            </w:r>
          </w:p>
          <w:p w14:paraId="245A040F" w14:textId="3E0954C7" w:rsidR="00D836B9" w:rsidRPr="00A825F0" w:rsidRDefault="00D836B9" w:rsidP="00D836B9">
            <w:pPr>
              <w:pStyle w:val="BodyText3"/>
            </w:pPr>
            <w:r w:rsidRPr="00A825F0">
              <w:t xml:space="preserve">b. If NO </w:t>
            </w:r>
            <w:r w:rsidRPr="00A825F0">
              <w:rPr>
                <w:rFonts w:ascii="Segoe UI Symbol" w:hAnsi="Segoe UI Symbol" w:cs="Segoe UI Symbol"/>
              </w:rPr>
              <w:t>➛</w:t>
            </w:r>
            <w:r w:rsidRPr="00A825F0">
              <w:t xml:space="preserve"> STOP. Go to IMC 0609, Appendix A.</w:t>
            </w:r>
          </w:p>
        </w:tc>
      </w:tr>
    </w:tbl>
    <w:p w14:paraId="4240089B" w14:textId="7BB28AB3" w:rsidR="007013C4" w:rsidRPr="00A825F0" w:rsidRDefault="007013C4" w:rsidP="001825B7">
      <w:pPr>
        <w:pStyle w:val="BodyText"/>
        <w:sectPr w:rsidR="007013C4" w:rsidRPr="00A825F0" w:rsidSect="008B058F">
          <w:pgSz w:w="12240" w:h="15840"/>
          <w:pgMar w:top="1440" w:right="1440" w:bottom="1440" w:left="1440" w:header="720" w:footer="720" w:gutter="0"/>
          <w:cols w:space="720"/>
          <w:noEndnote/>
          <w:docGrid w:linePitch="299"/>
        </w:sectPr>
      </w:pPr>
    </w:p>
    <w:p w14:paraId="19DB62EA" w14:textId="377E3B71" w:rsidR="00FD0256" w:rsidRDefault="005F6C2D" w:rsidP="00EE7CC4">
      <w:pPr>
        <w:pStyle w:val="attachmenttitle"/>
      </w:pPr>
      <w:r>
        <w:lastRenderedPageBreak/>
        <w:t>Attachment 1: Revision History for IMC 0609 Attachment 4</w:t>
      </w:r>
    </w:p>
    <w:tbl>
      <w:tblPr>
        <w:tblStyle w:val="IM"/>
        <w:tblW w:w="12960" w:type="dxa"/>
        <w:tblLayout w:type="fixed"/>
        <w:tblLook w:val="04A0" w:firstRow="1" w:lastRow="0" w:firstColumn="1" w:lastColumn="0" w:noHBand="0" w:noVBand="1"/>
      </w:tblPr>
      <w:tblGrid>
        <w:gridCol w:w="1431"/>
        <w:gridCol w:w="1714"/>
        <w:gridCol w:w="5490"/>
        <w:gridCol w:w="1980"/>
        <w:gridCol w:w="2345"/>
      </w:tblGrid>
      <w:tr w:rsidR="00D23B2A" w:rsidRPr="00BD7C66" w14:paraId="00BFF0DB" w14:textId="77777777" w:rsidTr="00C57B9F">
        <w:tc>
          <w:tcPr>
            <w:tcW w:w="1431" w:type="dxa"/>
            <w:hideMark/>
          </w:tcPr>
          <w:p w14:paraId="053C52B6" w14:textId="77777777" w:rsidR="00D23B2A" w:rsidRDefault="00D23B2A">
            <w:pPr>
              <w:pStyle w:val="BodyText-table"/>
            </w:pPr>
            <w:r>
              <w:t>Commitment Tracking Number</w:t>
            </w:r>
          </w:p>
        </w:tc>
        <w:tc>
          <w:tcPr>
            <w:tcW w:w="1714" w:type="dxa"/>
            <w:hideMark/>
          </w:tcPr>
          <w:p w14:paraId="763DD054" w14:textId="77777777" w:rsidR="00D23B2A" w:rsidRDefault="00D23B2A">
            <w:pPr>
              <w:pStyle w:val="BodyText-table"/>
            </w:pPr>
            <w:r>
              <w:t>Accession Number</w:t>
            </w:r>
          </w:p>
          <w:p w14:paraId="3C6E19E8" w14:textId="77777777" w:rsidR="00D23B2A" w:rsidRDefault="00D23B2A">
            <w:pPr>
              <w:pStyle w:val="BodyText-table"/>
            </w:pPr>
            <w:r>
              <w:t>Issue Date</w:t>
            </w:r>
          </w:p>
          <w:p w14:paraId="66E4A8A1" w14:textId="77777777" w:rsidR="00D23B2A" w:rsidRDefault="00D23B2A">
            <w:pPr>
              <w:pStyle w:val="BodyText-table"/>
            </w:pPr>
            <w:r>
              <w:t>Change Notice</w:t>
            </w:r>
          </w:p>
        </w:tc>
        <w:tc>
          <w:tcPr>
            <w:tcW w:w="5490" w:type="dxa"/>
          </w:tcPr>
          <w:p w14:paraId="6D261009" w14:textId="77777777" w:rsidR="00D23B2A" w:rsidRDefault="00D23B2A">
            <w:pPr>
              <w:pStyle w:val="BodyText-table"/>
            </w:pPr>
            <w:r>
              <w:t>Description of Change</w:t>
            </w:r>
          </w:p>
          <w:p w14:paraId="68422A85" w14:textId="77777777" w:rsidR="00D23B2A" w:rsidRDefault="00D23B2A">
            <w:pPr>
              <w:pStyle w:val="BodyText-table"/>
            </w:pPr>
          </w:p>
        </w:tc>
        <w:tc>
          <w:tcPr>
            <w:tcW w:w="1980" w:type="dxa"/>
            <w:hideMark/>
          </w:tcPr>
          <w:p w14:paraId="4D6616E5" w14:textId="77777777" w:rsidR="00D23B2A" w:rsidRDefault="00D23B2A">
            <w:pPr>
              <w:pStyle w:val="BodyText-table"/>
            </w:pPr>
            <w:r>
              <w:t>Description of Training Required and Completion Date</w:t>
            </w:r>
          </w:p>
        </w:tc>
        <w:tc>
          <w:tcPr>
            <w:tcW w:w="2345" w:type="dxa"/>
            <w:hideMark/>
          </w:tcPr>
          <w:p w14:paraId="60891C37" w14:textId="77777777" w:rsidR="00D23B2A" w:rsidRDefault="00D23B2A">
            <w:pPr>
              <w:pStyle w:val="BodyText-table"/>
            </w:pPr>
            <w:r>
              <w:t>Comment Resolution and Closed Feedback Form Accession Number</w:t>
            </w:r>
          </w:p>
          <w:p w14:paraId="070C5FB2" w14:textId="77777777" w:rsidR="00D23B2A" w:rsidRPr="008F399E" w:rsidRDefault="00D23B2A">
            <w:pPr>
              <w:pStyle w:val="BodyText-table"/>
              <w:rPr>
                <w:lang w:val="fr-CA"/>
              </w:rPr>
            </w:pPr>
            <w:r w:rsidRPr="008F399E">
              <w:rPr>
                <w:lang w:val="fr-CA"/>
              </w:rPr>
              <w:t>(Pre-</w:t>
            </w:r>
            <w:proofErr w:type="spellStart"/>
            <w:r w:rsidRPr="008F399E">
              <w:rPr>
                <w:lang w:val="fr-CA"/>
              </w:rPr>
              <w:t>Decisional</w:t>
            </w:r>
            <w:proofErr w:type="spellEnd"/>
            <w:r w:rsidRPr="008F399E">
              <w:rPr>
                <w:lang w:val="fr-CA"/>
              </w:rPr>
              <w:t>, Non-Public Information)</w:t>
            </w:r>
          </w:p>
        </w:tc>
      </w:tr>
      <w:tr w:rsidR="00D23B2A" w14:paraId="4DBF9FE3" w14:textId="77777777" w:rsidTr="00C57B9F">
        <w:trPr>
          <w:tblHeader w:val="0"/>
        </w:trPr>
        <w:tc>
          <w:tcPr>
            <w:tcW w:w="1431" w:type="dxa"/>
            <w:hideMark/>
          </w:tcPr>
          <w:p w14:paraId="5E87B615" w14:textId="77777777" w:rsidR="00D23B2A" w:rsidRDefault="00D23B2A">
            <w:pPr>
              <w:pStyle w:val="BodyText-table"/>
            </w:pPr>
            <w:r>
              <w:t>N/A</w:t>
            </w:r>
          </w:p>
        </w:tc>
        <w:tc>
          <w:tcPr>
            <w:tcW w:w="1714" w:type="dxa"/>
            <w:hideMark/>
          </w:tcPr>
          <w:p w14:paraId="17612A23" w14:textId="77777777" w:rsidR="00D23B2A" w:rsidRDefault="00D23B2A">
            <w:pPr>
              <w:pStyle w:val="BodyText-table"/>
            </w:pPr>
            <w:r>
              <w:t>ML063060347</w:t>
            </w:r>
          </w:p>
          <w:p w14:paraId="059A2BE1" w14:textId="77777777" w:rsidR="00D23B2A" w:rsidRDefault="00D23B2A">
            <w:pPr>
              <w:pStyle w:val="BodyText-table"/>
            </w:pPr>
            <w:r>
              <w:t>01/10/08</w:t>
            </w:r>
          </w:p>
          <w:p w14:paraId="0691FBD5" w14:textId="77777777" w:rsidR="00D23B2A" w:rsidRDefault="00D23B2A">
            <w:pPr>
              <w:pStyle w:val="BodyText-table"/>
            </w:pPr>
            <w:r>
              <w:t>CN 08-002</w:t>
            </w:r>
          </w:p>
        </w:tc>
        <w:tc>
          <w:tcPr>
            <w:tcW w:w="5490" w:type="dxa"/>
            <w:hideMark/>
          </w:tcPr>
          <w:p w14:paraId="2976CA7C" w14:textId="77777777" w:rsidR="00D23B2A" w:rsidRDefault="00D23B2A">
            <w:pPr>
              <w:pStyle w:val="BodyText-table"/>
            </w:pPr>
            <w:r>
              <w:t>Revision History reviewed for last four years.</w:t>
            </w:r>
          </w:p>
          <w:p w14:paraId="4D42C20D" w14:textId="339EBCD2" w:rsidR="00D23B2A" w:rsidRDefault="00D23B2A">
            <w:pPr>
              <w:pStyle w:val="BodyText-table"/>
            </w:pPr>
            <w:r>
              <w:t>IMC0609 Attachment 4 has been created to remove Phase 1 - Characterization and Initial Screening of Findings of the significance determination process (SDP) from IMC0609 Appendix A.</w:t>
            </w:r>
          </w:p>
        </w:tc>
        <w:tc>
          <w:tcPr>
            <w:tcW w:w="1980" w:type="dxa"/>
            <w:hideMark/>
          </w:tcPr>
          <w:p w14:paraId="151B3FBF" w14:textId="77777777" w:rsidR="00D23B2A" w:rsidRDefault="00D23B2A">
            <w:pPr>
              <w:pStyle w:val="BodyText-table"/>
            </w:pPr>
            <w:r>
              <w:t>NO</w:t>
            </w:r>
          </w:p>
        </w:tc>
        <w:tc>
          <w:tcPr>
            <w:tcW w:w="2345" w:type="dxa"/>
            <w:hideMark/>
          </w:tcPr>
          <w:p w14:paraId="51693FC1" w14:textId="77777777" w:rsidR="00D23B2A" w:rsidRDefault="00D23B2A">
            <w:pPr>
              <w:pStyle w:val="BodyText-table"/>
            </w:pPr>
            <w:r>
              <w:t>ML073460588</w:t>
            </w:r>
          </w:p>
        </w:tc>
      </w:tr>
      <w:tr w:rsidR="00D23B2A" w14:paraId="3B9DB9CD" w14:textId="77777777" w:rsidTr="00C57B9F">
        <w:trPr>
          <w:tblHeader w:val="0"/>
        </w:trPr>
        <w:tc>
          <w:tcPr>
            <w:tcW w:w="1431" w:type="dxa"/>
            <w:hideMark/>
          </w:tcPr>
          <w:p w14:paraId="4B6599F6" w14:textId="77777777" w:rsidR="00D23B2A" w:rsidRDefault="00D23B2A">
            <w:pPr>
              <w:pStyle w:val="BodyText-table"/>
            </w:pPr>
            <w:r>
              <w:t>N/A</w:t>
            </w:r>
          </w:p>
        </w:tc>
        <w:tc>
          <w:tcPr>
            <w:tcW w:w="1714" w:type="dxa"/>
            <w:hideMark/>
          </w:tcPr>
          <w:p w14:paraId="13D04BAF" w14:textId="77777777" w:rsidR="00D23B2A" w:rsidRDefault="00D23B2A">
            <w:pPr>
              <w:pStyle w:val="BodyText-table"/>
            </w:pPr>
            <w:r>
              <w:t>ML101400531</w:t>
            </w:r>
          </w:p>
          <w:p w14:paraId="38F43FD5" w14:textId="77777777" w:rsidR="00D23B2A" w:rsidRDefault="00D23B2A">
            <w:pPr>
              <w:pStyle w:val="BodyText-table"/>
            </w:pPr>
            <w:r>
              <w:t>06/19/12</w:t>
            </w:r>
          </w:p>
          <w:p w14:paraId="0D419E42" w14:textId="77777777" w:rsidR="00D23B2A" w:rsidRDefault="00D23B2A">
            <w:pPr>
              <w:pStyle w:val="BodyText-table"/>
            </w:pPr>
            <w:r>
              <w:t>CN 12-010</w:t>
            </w:r>
          </w:p>
        </w:tc>
        <w:tc>
          <w:tcPr>
            <w:tcW w:w="5490" w:type="dxa"/>
            <w:hideMark/>
          </w:tcPr>
          <w:p w14:paraId="2960EF38" w14:textId="31DBFDE8" w:rsidR="00D23B2A" w:rsidRDefault="00D23B2A">
            <w:pPr>
              <w:pStyle w:val="BodyText-table"/>
            </w:pPr>
            <w:r>
              <w:t>Removed the Phase 1 screening criteria pertaining to the Initiating Events, Mitigating Systems, and Barrier Integrity cornerstones and placed the screening criteria in IMC 0609, Appendix A. Revised Table 1 so it is applicable to all cornerstones. Updated Table 2 to add some more items to the Reactor Safety Performance area. Revised Table 3 to clarify which SDP appendices are applicable given the cornerstones of interest and details of the finding. Incorporated feedback from ROPFF 0609.04-1458, 0609.04-1372, and 0609.04-1678. This is a complete reissue no red line.</w:t>
            </w:r>
          </w:p>
        </w:tc>
        <w:tc>
          <w:tcPr>
            <w:tcW w:w="1980" w:type="dxa"/>
            <w:hideMark/>
          </w:tcPr>
          <w:p w14:paraId="06C5F563" w14:textId="77777777" w:rsidR="00D23B2A" w:rsidRDefault="00D23B2A">
            <w:pPr>
              <w:pStyle w:val="BodyText-table"/>
            </w:pPr>
            <w:r>
              <w:t>Senior Reactor Analysts and headquarters staff provided detailed instructor-led training to resident inspectors, region-based inspectors, and other regional staff. June 2012</w:t>
            </w:r>
          </w:p>
        </w:tc>
        <w:tc>
          <w:tcPr>
            <w:tcW w:w="2345" w:type="dxa"/>
          </w:tcPr>
          <w:p w14:paraId="736399B9" w14:textId="77777777" w:rsidR="00D23B2A" w:rsidRDefault="0048677D">
            <w:pPr>
              <w:pStyle w:val="BodyText-table"/>
            </w:pPr>
            <w:hyperlink r:id="rId13" w:history="1">
              <w:r w:rsidR="00D23B2A">
                <w:rPr>
                  <w:rStyle w:val="Hyperlink"/>
                </w:rPr>
                <w:t>ML110240265</w:t>
              </w:r>
            </w:hyperlink>
          </w:p>
          <w:p w14:paraId="4F0D4857" w14:textId="77777777" w:rsidR="00D23B2A" w:rsidRDefault="00D23B2A">
            <w:pPr>
              <w:pStyle w:val="BodyText-table"/>
            </w:pPr>
          </w:p>
          <w:p w14:paraId="4B9D0E71" w14:textId="77777777" w:rsidR="00D23B2A" w:rsidRDefault="00D23B2A">
            <w:pPr>
              <w:pStyle w:val="BodyText-table"/>
            </w:pPr>
            <w:r>
              <w:t>Closed FBF:</w:t>
            </w:r>
          </w:p>
          <w:p w14:paraId="633FE0E9" w14:textId="77777777" w:rsidR="00D23B2A" w:rsidRDefault="00D23B2A">
            <w:pPr>
              <w:pStyle w:val="BodyText-table"/>
            </w:pPr>
            <w:r>
              <w:t>0609.04-1372</w:t>
            </w:r>
          </w:p>
          <w:p w14:paraId="24A43F03" w14:textId="77777777" w:rsidR="00D23B2A" w:rsidRDefault="00D23B2A">
            <w:pPr>
              <w:pStyle w:val="BodyText-table"/>
            </w:pPr>
            <w:r>
              <w:t>ML12171A239</w:t>
            </w:r>
          </w:p>
          <w:p w14:paraId="4C120CF0" w14:textId="77777777" w:rsidR="00D23B2A" w:rsidRDefault="00D23B2A">
            <w:pPr>
              <w:pStyle w:val="BodyText-table"/>
            </w:pPr>
            <w:r>
              <w:t>0609.04-1678</w:t>
            </w:r>
          </w:p>
          <w:p w14:paraId="6B872B87" w14:textId="77777777" w:rsidR="00D23B2A" w:rsidRDefault="00D23B2A">
            <w:pPr>
              <w:pStyle w:val="BodyText-table"/>
            </w:pPr>
            <w:r>
              <w:t>ML12171A241</w:t>
            </w:r>
          </w:p>
        </w:tc>
      </w:tr>
      <w:tr w:rsidR="00D23B2A" w14:paraId="6CA24352" w14:textId="77777777" w:rsidTr="00C57B9F">
        <w:trPr>
          <w:tblHeader w:val="0"/>
        </w:trPr>
        <w:tc>
          <w:tcPr>
            <w:tcW w:w="1431" w:type="dxa"/>
            <w:hideMark/>
          </w:tcPr>
          <w:p w14:paraId="2CEDCCB5" w14:textId="77777777" w:rsidR="00D23B2A" w:rsidRDefault="00D23B2A">
            <w:pPr>
              <w:pStyle w:val="BodyText-table"/>
            </w:pPr>
            <w:r>
              <w:t>N/A</w:t>
            </w:r>
          </w:p>
        </w:tc>
        <w:tc>
          <w:tcPr>
            <w:tcW w:w="1714" w:type="dxa"/>
            <w:hideMark/>
          </w:tcPr>
          <w:p w14:paraId="39D3106C" w14:textId="77777777" w:rsidR="00D23B2A" w:rsidRDefault="0048677D">
            <w:pPr>
              <w:pStyle w:val="BodyText-table"/>
            </w:pPr>
            <w:hyperlink r:id="rId14" w:history="1">
              <w:r w:rsidR="00D23B2A">
                <w:rPr>
                  <w:rStyle w:val="Hyperlink"/>
                </w:rPr>
                <w:t>ML16056A317</w:t>
              </w:r>
            </w:hyperlink>
          </w:p>
          <w:p w14:paraId="7129E2D0" w14:textId="77777777" w:rsidR="00D23B2A" w:rsidRDefault="00D23B2A">
            <w:pPr>
              <w:pStyle w:val="BodyText-table"/>
            </w:pPr>
            <w:r>
              <w:t>10/07/16</w:t>
            </w:r>
          </w:p>
          <w:p w14:paraId="6EEF2EC2" w14:textId="77777777" w:rsidR="00D23B2A" w:rsidRDefault="00D23B2A">
            <w:pPr>
              <w:pStyle w:val="BodyText-table"/>
            </w:pPr>
            <w:r>
              <w:t>CN 16-026</w:t>
            </w:r>
          </w:p>
        </w:tc>
        <w:tc>
          <w:tcPr>
            <w:tcW w:w="5490" w:type="dxa"/>
            <w:hideMark/>
          </w:tcPr>
          <w:p w14:paraId="68E1C993" w14:textId="77777777" w:rsidR="00D23B2A" w:rsidRDefault="00D23B2A">
            <w:pPr>
              <w:pStyle w:val="BodyText-table"/>
            </w:pPr>
            <w:r>
              <w:t>Table 3, SDP Appendix Router was revised to accommodate SDP IMC 0609, Appendix O, “Significance Determination Process for Mitigating Strategies and Spent Fuel Pool Instrumentation” (Orders EA-12-049 and EA-12-051).</w:t>
            </w:r>
          </w:p>
        </w:tc>
        <w:tc>
          <w:tcPr>
            <w:tcW w:w="1980" w:type="dxa"/>
            <w:hideMark/>
          </w:tcPr>
          <w:p w14:paraId="38FF0B68" w14:textId="77777777" w:rsidR="00D23B2A" w:rsidRDefault="00D23B2A">
            <w:pPr>
              <w:pStyle w:val="BodyText-table"/>
            </w:pPr>
            <w:r>
              <w:t>No training is required.</w:t>
            </w:r>
          </w:p>
        </w:tc>
        <w:tc>
          <w:tcPr>
            <w:tcW w:w="2345" w:type="dxa"/>
            <w:hideMark/>
          </w:tcPr>
          <w:p w14:paraId="2B656A0D" w14:textId="77777777" w:rsidR="00D23B2A" w:rsidRDefault="0048677D">
            <w:pPr>
              <w:pStyle w:val="BodyText-table"/>
            </w:pPr>
            <w:hyperlink r:id="rId15" w:history="1">
              <w:r w:rsidR="00D23B2A">
                <w:rPr>
                  <w:rStyle w:val="Hyperlink"/>
                </w:rPr>
                <w:t>ML16060A285</w:t>
              </w:r>
            </w:hyperlink>
          </w:p>
        </w:tc>
      </w:tr>
      <w:tr w:rsidR="00D23B2A" w14:paraId="364FBCC1" w14:textId="77777777" w:rsidTr="00C57B9F">
        <w:trPr>
          <w:tblHeader w:val="0"/>
        </w:trPr>
        <w:tc>
          <w:tcPr>
            <w:tcW w:w="1431" w:type="dxa"/>
            <w:hideMark/>
          </w:tcPr>
          <w:p w14:paraId="27FD8F63" w14:textId="77777777" w:rsidR="00D23B2A" w:rsidRDefault="00D23B2A">
            <w:pPr>
              <w:pStyle w:val="BodyText-table"/>
            </w:pPr>
            <w:r>
              <w:t>N/A</w:t>
            </w:r>
          </w:p>
        </w:tc>
        <w:tc>
          <w:tcPr>
            <w:tcW w:w="1714" w:type="dxa"/>
            <w:hideMark/>
          </w:tcPr>
          <w:p w14:paraId="45728056" w14:textId="77777777" w:rsidR="00D23B2A" w:rsidRDefault="00D23B2A">
            <w:pPr>
              <w:pStyle w:val="BodyText-table"/>
            </w:pPr>
            <w:r>
              <w:t>ML19198A195</w:t>
            </w:r>
          </w:p>
          <w:p w14:paraId="54B245FF" w14:textId="77777777" w:rsidR="00D23B2A" w:rsidRDefault="00D23B2A">
            <w:pPr>
              <w:pStyle w:val="BodyText-table"/>
            </w:pPr>
            <w:r>
              <w:t>7/17/19</w:t>
            </w:r>
          </w:p>
        </w:tc>
        <w:tc>
          <w:tcPr>
            <w:tcW w:w="5490" w:type="dxa"/>
            <w:hideMark/>
          </w:tcPr>
          <w:p w14:paraId="563430E9" w14:textId="77777777" w:rsidR="00D23B2A" w:rsidRDefault="00D23B2A">
            <w:pPr>
              <w:pStyle w:val="BodyText-table"/>
            </w:pPr>
            <w:r>
              <w:t>Made draft publicly available to discuss at the July 31, 2019, ROP monthly public meeting.</w:t>
            </w:r>
          </w:p>
        </w:tc>
        <w:tc>
          <w:tcPr>
            <w:tcW w:w="1980" w:type="dxa"/>
            <w:hideMark/>
          </w:tcPr>
          <w:p w14:paraId="2B453C5A" w14:textId="77777777" w:rsidR="00D23B2A" w:rsidRDefault="00D23B2A">
            <w:pPr>
              <w:pStyle w:val="BodyText-table"/>
            </w:pPr>
            <w:r>
              <w:t>N/A</w:t>
            </w:r>
          </w:p>
        </w:tc>
        <w:tc>
          <w:tcPr>
            <w:tcW w:w="2345" w:type="dxa"/>
            <w:hideMark/>
          </w:tcPr>
          <w:p w14:paraId="1A291D24" w14:textId="77777777" w:rsidR="00D23B2A" w:rsidRDefault="00D23B2A">
            <w:pPr>
              <w:pStyle w:val="BodyText-table"/>
            </w:pPr>
            <w:r>
              <w:t>N/A</w:t>
            </w:r>
          </w:p>
        </w:tc>
      </w:tr>
      <w:tr w:rsidR="00D23B2A" w14:paraId="67AA7537" w14:textId="77777777" w:rsidTr="00C57B9F">
        <w:trPr>
          <w:tblHeader w:val="0"/>
        </w:trPr>
        <w:tc>
          <w:tcPr>
            <w:tcW w:w="1431" w:type="dxa"/>
            <w:hideMark/>
          </w:tcPr>
          <w:p w14:paraId="2C090750" w14:textId="77777777" w:rsidR="00D23B2A" w:rsidRDefault="00D23B2A">
            <w:pPr>
              <w:pStyle w:val="BodyText-table"/>
            </w:pPr>
            <w:r>
              <w:lastRenderedPageBreak/>
              <w:t>N/A</w:t>
            </w:r>
          </w:p>
        </w:tc>
        <w:tc>
          <w:tcPr>
            <w:tcW w:w="1714" w:type="dxa"/>
            <w:hideMark/>
          </w:tcPr>
          <w:p w14:paraId="716A61AD" w14:textId="77777777" w:rsidR="00D23B2A" w:rsidRDefault="00D23B2A">
            <w:pPr>
              <w:pStyle w:val="BodyText-table"/>
            </w:pPr>
            <w:r>
              <w:t>ML19011A326</w:t>
            </w:r>
          </w:p>
          <w:p w14:paraId="19320CFB" w14:textId="77777777" w:rsidR="00D23B2A" w:rsidRDefault="00D23B2A">
            <w:pPr>
              <w:pStyle w:val="BodyText-table"/>
            </w:pPr>
            <w:r>
              <w:t>12/13/19</w:t>
            </w:r>
          </w:p>
          <w:p w14:paraId="3028B8A6" w14:textId="77777777" w:rsidR="00D23B2A" w:rsidRDefault="00D23B2A">
            <w:pPr>
              <w:pStyle w:val="BodyText-table"/>
            </w:pPr>
            <w:r>
              <w:t>CN 19-040</w:t>
            </w:r>
          </w:p>
        </w:tc>
        <w:tc>
          <w:tcPr>
            <w:tcW w:w="5490" w:type="dxa"/>
            <w:hideMark/>
          </w:tcPr>
          <w:p w14:paraId="25408C60" w14:textId="33022DC3" w:rsidR="00D23B2A" w:rsidRDefault="00D23B2A">
            <w:pPr>
              <w:pStyle w:val="BodyText-table"/>
            </w:pPr>
            <w:r>
              <w:t xml:space="preserve">Revised document to reflect retirement of IMC 0609 Appendix O, “Significance Determination Process for Mitigating Strategies and Spent Fuel Pool Instrumentation” and to align with changes to IMC 0609 Appendix A (ROPFF 0609.04-2295). Table 2 was modified to include support system initiators (ROPFF 0609.04-2289) and move reactivity management issues to the barrier integrity cornerstone (ROPFFs 0609.04-2133 and 0609.04-2201). Table 3 was modified to direct users to IMC 0609 Appendix A for spent fuel pool issues during shutdown (ROPFF 0609.04-2084). Document was reviewed and minor changes were made to allow for use with new reactor designs (AP1000). In accordance with Management Directive 8.13 and COMSECY-16-0022, the Commission was notified of the described changes via SECY-19-0037, “Reactor Oversight Process Self-Assessment for Calendar Year 2018,” (ML19042A100). The Commission was also notified of the revisions in a Commissioner Assistants’ Note (ML19302F254). </w:t>
            </w:r>
          </w:p>
        </w:tc>
        <w:tc>
          <w:tcPr>
            <w:tcW w:w="1980" w:type="dxa"/>
            <w:hideMark/>
          </w:tcPr>
          <w:p w14:paraId="38561112" w14:textId="77777777" w:rsidR="00D23B2A" w:rsidRDefault="00D23B2A">
            <w:pPr>
              <w:pStyle w:val="BodyText-table"/>
            </w:pPr>
            <w:r>
              <w:t>No training is required.</w:t>
            </w:r>
          </w:p>
        </w:tc>
        <w:tc>
          <w:tcPr>
            <w:tcW w:w="2345" w:type="dxa"/>
          </w:tcPr>
          <w:p w14:paraId="58D9C358" w14:textId="77777777" w:rsidR="00D23B2A" w:rsidRDefault="00D23B2A">
            <w:pPr>
              <w:pStyle w:val="BodyText-table"/>
            </w:pPr>
            <w:r>
              <w:t>ML19014A064</w:t>
            </w:r>
          </w:p>
          <w:p w14:paraId="3527DEB6" w14:textId="77777777" w:rsidR="00D23B2A" w:rsidRDefault="00D23B2A">
            <w:pPr>
              <w:pStyle w:val="BodyText-table"/>
            </w:pPr>
          </w:p>
          <w:p w14:paraId="5597BA7E" w14:textId="77777777" w:rsidR="00D23B2A" w:rsidRDefault="00D23B2A">
            <w:pPr>
              <w:pStyle w:val="BodyText-table"/>
            </w:pPr>
            <w:r>
              <w:t>Closed FBFs:</w:t>
            </w:r>
          </w:p>
          <w:p w14:paraId="38DA4D77" w14:textId="77777777" w:rsidR="00D23B2A" w:rsidRDefault="00D23B2A">
            <w:pPr>
              <w:pStyle w:val="BodyText-table"/>
            </w:pPr>
            <w:r>
              <w:t>0609.04-2084</w:t>
            </w:r>
          </w:p>
          <w:p w14:paraId="29DA91F8" w14:textId="77777777" w:rsidR="00D23B2A" w:rsidRDefault="00D23B2A">
            <w:pPr>
              <w:pStyle w:val="BodyText-table"/>
            </w:pPr>
            <w:r>
              <w:t>ML19014A099</w:t>
            </w:r>
          </w:p>
          <w:p w14:paraId="411E925D" w14:textId="77777777" w:rsidR="00D23B2A" w:rsidRDefault="00D23B2A">
            <w:pPr>
              <w:pStyle w:val="BodyText-table"/>
            </w:pPr>
            <w:r>
              <w:t>0609.04-2295</w:t>
            </w:r>
          </w:p>
          <w:p w14:paraId="4CE1C743" w14:textId="77777777" w:rsidR="00D23B2A" w:rsidRDefault="00D23B2A">
            <w:pPr>
              <w:pStyle w:val="BodyText-table"/>
            </w:pPr>
            <w:r>
              <w:t>ML19014A103</w:t>
            </w:r>
          </w:p>
          <w:p w14:paraId="0CA62824" w14:textId="77777777" w:rsidR="00D23B2A" w:rsidRDefault="00D23B2A">
            <w:pPr>
              <w:pStyle w:val="BodyText-table"/>
            </w:pPr>
            <w:r>
              <w:t>0609.04-2133</w:t>
            </w:r>
          </w:p>
          <w:p w14:paraId="5D5E958A" w14:textId="77777777" w:rsidR="00D23B2A" w:rsidRDefault="00D23B2A">
            <w:pPr>
              <w:pStyle w:val="BodyText-table"/>
            </w:pPr>
            <w:r>
              <w:t>ML19014A100</w:t>
            </w:r>
          </w:p>
          <w:p w14:paraId="109BAC46" w14:textId="77777777" w:rsidR="00D23B2A" w:rsidRDefault="00D23B2A">
            <w:pPr>
              <w:pStyle w:val="BodyText-table"/>
            </w:pPr>
            <w:r>
              <w:t>0609.04-2201</w:t>
            </w:r>
          </w:p>
          <w:p w14:paraId="3F2CA470" w14:textId="77777777" w:rsidR="00D23B2A" w:rsidRDefault="00D23B2A">
            <w:pPr>
              <w:pStyle w:val="BodyText-table"/>
            </w:pPr>
            <w:r>
              <w:t>ML19014A101</w:t>
            </w:r>
          </w:p>
          <w:p w14:paraId="2EAD4091" w14:textId="77777777" w:rsidR="00D23B2A" w:rsidRDefault="00D23B2A">
            <w:pPr>
              <w:pStyle w:val="BodyText-table"/>
            </w:pPr>
            <w:r>
              <w:t>0609.04-2289</w:t>
            </w:r>
          </w:p>
          <w:p w14:paraId="4792D963" w14:textId="77777777" w:rsidR="00D23B2A" w:rsidRDefault="00D23B2A">
            <w:pPr>
              <w:pStyle w:val="BodyText-table"/>
            </w:pPr>
            <w:r>
              <w:t>ML19064A974</w:t>
            </w:r>
          </w:p>
        </w:tc>
      </w:tr>
      <w:tr w:rsidR="00D23B2A" w14:paraId="52796408" w14:textId="77777777" w:rsidTr="00C57B9F">
        <w:trPr>
          <w:tblHeader w:val="0"/>
        </w:trPr>
        <w:tc>
          <w:tcPr>
            <w:tcW w:w="1431" w:type="dxa"/>
            <w:hideMark/>
          </w:tcPr>
          <w:p w14:paraId="115FBF69" w14:textId="77777777" w:rsidR="00D23B2A" w:rsidRDefault="00D23B2A">
            <w:pPr>
              <w:pStyle w:val="BodyText-table"/>
            </w:pPr>
            <w:r>
              <w:t>N/A</w:t>
            </w:r>
          </w:p>
        </w:tc>
        <w:tc>
          <w:tcPr>
            <w:tcW w:w="1714" w:type="dxa"/>
            <w:hideMark/>
          </w:tcPr>
          <w:p w14:paraId="213EDF5C" w14:textId="132A37FB" w:rsidR="00D23B2A" w:rsidRDefault="00D23B2A">
            <w:pPr>
              <w:pStyle w:val="BodyText-table"/>
            </w:pPr>
            <w:r>
              <w:t>ML</w:t>
            </w:r>
            <w:r w:rsidR="00EA4139">
              <w:t>24155A201</w:t>
            </w:r>
          </w:p>
          <w:p w14:paraId="040B9974" w14:textId="79A7035E" w:rsidR="00D23B2A" w:rsidRDefault="000839FD">
            <w:pPr>
              <w:pStyle w:val="BodyText-table"/>
            </w:pPr>
            <w:r>
              <w:t>10/25/24</w:t>
            </w:r>
          </w:p>
          <w:p w14:paraId="4C0AA020" w14:textId="3A6743A1" w:rsidR="00D23B2A" w:rsidRDefault="00D23B2A">
            <w:pPr>
              <w:pStyle w:val="BodyText-table"/>
            </w:pPr>
            <w:r>
              <w:t xml:space="preserve">CN </w:t>
            </w:r>
            <w:r w:rsidR="00EA4139">
              <w:t>24-</w:t>
            </w:r>
            <w:r w:rsidR="000839FD">
              <w:t>031</w:t>
            </w:r>
          </w:p>
        </w:tc>
        <w:tc>
          <w:tcPr>
            <w:tcW w:w="5490" w:type="dxa"/>
            <w:hideMark/>
          </w:tcPr>
          <w:p w14:paraId="4EADD32D" w14:textId="0B93A0D8" w:rsidR="00D23B2A" w:rsidRDefault="001D6C94">
            <w:pPr>
              <w:pStyle w:val="BodyText-table"/>
            </w:pPr>
            <w:r>
              <w:t>A</w:t>
            </w:r>
            <w:r w:rsidR="00262857">
              <w:t>dd</w:t>
            </w:r>
            <w:r>
              <w:t>ed</w:t>
            </w:r>
            <w:r w:rsidR="00262857">
              <w:t xml:space="preserve"> direction to Appendix K </w:t>
            </w:r>
            <w:r w:rsidR="00FF0E35">
              <w:t>for PRA</w:t>
            </w:r>
            <w:r w:rsidR="00D23B2A">
              <w:t xml:space="preserve"> </w:t>
            </w:r>
            <w:r>
              <w:t>configuration control issues. U</w:t>
            </w:r>
            <w:r w:rsidR="00D23B2A">
              <w:t>pdate</w:t>
            </w:r>
            <w:r>
              <w:t>d</w:t>
            </w:r>
            <w:r w:rsidR="00D23B2A">
              <w:t xml:space="preserve"> document styles consistent with IMC 0040 guidance and reset the 5-year review requirement. No open feedback forms to address.</w:t>
            </w:r>
          </w:p>
        </w:tc>
        <w:tc>
          <w:tcPr>
            <w:tcW w:w="1980" w:type="dxa"/>
            <w:hideMark/>
          </w:tcPr>
          <w:p w14:paraId="7D8B403B" w14:textId="77777777" w:rsidR="00D23B2A" w:rsidRDefault="00D23B2A">
            <w:pPr>
              <w:pStyle w:val="BodyText-table"/>
            </w:pPr>
            <w:r>
              <w:t>No training is required.</w:t>
            </w:r>
          </w:p>
        </w:tc>
        <w:tc>
          <w:tcPr>
            <w:tcW w:w="2345" w:type="dxa"/>
            <w:hideMark/>
          </w:tcPr>
          <w:p w14:paraId="622C244C" w14:textId="07DBEA03" w:rsidR="00D23B2A" w:rsidRDefault="00D23B2A">
            <w:pPr>
              <w:pStyle w:val="BodyText-table"/>
            </w:pPr>
            <w:r>
              <w:t>ML</w:t>
            </w:r>
            <w:r w:rsidR="0041436D">
              <w:t>24156A091</w:t>
            </w:r>
          </w:p>
        </w:tc>
      </w:tr>
      <w:bookmarkEnd w:id="0"/>
    </w:tbl>
    <w:p w14:paraId="00BB211E" w14:textId="77777777" w:rsidR="005F6C2D" w:rsidRPr="005F6C2D" w:rsidRDefault="005F6C2D" w:rsidP="005F6C2D">
      <w:pPr>
        <w:pStyle w:val="BodyText"/>
      </w:pPr>
    </w:p>
    <w:sectPr w:rsidR="005F6C2D" w:rsidRPr="005F6C2D" w:rsidSect="009F61EE">
      <w:footerReference w:type="default" r:id="rId16"/>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951EE8" w14:textId="77777777" w:rsidR="004831AC" w:rsidRDefault="004831AC">
      <w:r>
        <w:separator/>
      </w:r>
    </w:p>
  </w:endnote>
  <w:endnote w:type="continuationSeparator" w:id="0">
    <w:p w14:paraId="39E14CE0" w14:textId="77777777" w:rsidR="004831AC" w:rsidRDefault="004831AC">
      <w:r>
        <w:continuationSeparator/>
      </w:r>
    </w:p>
  </w:endnote>
  <w:endnote w:type="continuationNotice" w:id="1">
    <w:p w14:paraId="260DC2A4" w14:textId="77777777" w:rsidR="000F1668" w:rsidRDefault="000F1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44DA79" w14:textId="68A08046" w:rsidR="00E47BB2" w:rsidRDefault="00E47BB2" w:rsidP="00830E4E">
    <w:pPr>
      <w:pStyle w:val="Footer"/>
    </w:pPr>
    <w:r w:rsidRPr="00473F4E">
      <w:t>Issue Date:</w:t>
    </w:r>
    <w:r w:rsidR="000839FD">
      <w:t xml:space="preserve"> 10/25/24</w:t>
    </w:r>
    <w:r w:rsidRPr="00473F4E">
      <w:tab/>
    </w:r>
    <w:r w:rsidRPr="00473F4E">
      <w:fldChar w:fldCharType="begin"/>
    </w:r>
    <w:r w:rsidRPr="00473F4E">
      <w:instrText xml:space="preserve"> PAGE </w:instrText>
    </w:r>
    <w:r w:rsidRPr="00473F4E">
      <w:fldChar w:fldCharType="separate"/>
    </w:r>
    <w:r w:rsidR="00771A84">
      <w:rPr>
        <w:noProof/>
      </w:rPr>
      <w:t>4</w:t>
    </w:r>
    <w:r w:rsidRPr="00473F4E">
      <w:fldChar w:fldCharType="end"/>
    </w:r>
    <w:r w:rsidRPr="00473F4E">
      <w:tab/>
      <w:t>0609</w:t>
    </w:r>
    <w:r w:rsidR="00C176C5">
      <w:t xml:space="preserve"> </w:t>
    </w:r>
    <w:proofErr w:type="spellStart"/>
    <w:r w:rsidR="00C176C5">
      <w:t>Att</w:t>
    </w:r>
    <w:proofErr w:type="spellEnd"/>
    <w:r w:rsidR="00C176C5">
      <w:t xml:space="preserve"> 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72358" w14:textId="75190C32" w:rsidR="00AE2321" w:rsidRPr="00473F4E" w:rsidRDefault="00AE2321" w:rsidP="00473139">
    <w:pPr>
      <w:pStyle w:val="Footer"/>
    </w:pPr>
    <w:r w:rsidRPr="00473F4E">
      <w:t>Issue Date:</w:t>
    </w:r>
    <w:r w:rsidRPr="00473F4E">
      <w:tab/>
    </w:r>
    <w:r w:rsidRPr="00473F4E">
      <w:fldChar w:fldCharType="begin"/>
    </w:r>
    <w:r w:rsidRPr="00473F4E">
      <w:instrText xml:space="preserve"> PAGE </w:instrText>
    </w:r>
    <w:r w:rsidRPr="00473F4E">
      <w:fldChar w:fldCharType="separate"/>
    </w:r>
    <w:r w:rsidR="00771A84">
      <w:rPr>
        <w:noProof/>
      </w:rPr>
      <w:t>5</w:t>
    </w:r>
    <w:r w:rsidRPr="00473F4E">
      <w:fldChar w:fldCharType="end"/>
    </w:r>
    <w:r w:rsidRPr="00473F4E">
      <w:tab/>
      <w:t>0609</w:t>
    </w:r>
    <w:r w:rsidR="00473139">
      <w:t xml:space="preserve"> </w:t>
    </w:r>
    <w:proofErr w:type="spellStart"/>
    <w:r w:rsidR="00473139">
      <w:t>Att</w:t>
    </w:r>
    <w:proofErr w:type="spellEnd"/>
    <w:r w:rsidR="00473139">
      <w:t xml:space="preserve"> 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980FF" w14:textId="785C5422" w:rsidR="00C606D6" w:rsidRPr="00136CA6" w:rsidRDefault="00136CA6" w:rsidP="00136CA6">
    <w:pPr>
      <w:pStyle w:val="Footer"/>
    </w:pPr>
    <w:r>
      <w:t>Issue Date:</w:t>
    </w:r>
    <w:r w:rsidR="000839FD">
      <w:t xml:space="preserve"> 10/25/24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FD0256">
      <w:t>0609 Att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3DB91A" w14:textId="77777777" w:rsidR="004831AC" w:rsidRDefault="004831AC">
      <w:r>
        <w:separator/>
      </w:r>
    </w:p>
  </w:footnote>
  <w:footnote w:type="continuationSeparator" w:id="0">
    <w:p w14:paraId="2DE5C271" w14:textId="77777777" w:rsidR="004831AC" w:rsidRDefault="004831AC">
      <w:r>
        <w:continuationSeparator/>
      </w:r>
    </w:p>
  </w:footnote>
  <w:footnote w:type="continuationNotice" w:id="1">
    <w:p w14:paraId="44D7FCEB" w14:textId="77777777" w:rsidR="000F1668" w:rsidRDefault="000F166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CDE0B7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034304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DCC24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4FA4B1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6AE6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84AE19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632E7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304085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93E369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8A31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C70503"/>
    <w:multiLevelType w:val="multilevel"/>
    <w:tmpl w:val="869A34E6"/>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1" w15:restartNumberingAfterBreak="0">
    <w:nsid w:val="11D30F77"/>
    <w:multiLevelType w:val="multilevel"/>
    <w:tmpl w:val="DB3C1176"/>
    <w:lvl w:ilvl="0">
      <w:start w:val="1"/>
      <w:numFmt w:val="decimal"/>
      <w:lvlText w:val="(%1)"/>
      <w:lvlJc w:val="left"/>
      <w:pPr>
        <w:tabs>
          <w:tab w:val="num" w:pos="1440"/>
        </w:tabs>
        <w:ind w:left="1440" w:hanging="634"/>
      </w:pPr>
      <w:rPr>
        <w:rFonts w:ascii="Arial" w:hAnsi="Arial" w:hint="default"/>
        <w:b w:val="0"/>
        <w:i w:val="0"/>
        <w:sz w:val="24"/>
        <w:szCs w:val="24"/>
      </w:rPr>
    </w:lvl>
    <w:lvl w:ilvl="1">
      <w:start w:val="1"/>
      <w:numFmt w:val="lowerLetter"/>
      <w:lvlText w:val="(%2)"/>
      <w:lvlJc w:val="left"/>
      <w:pPr>
        <w:tabs>
          <w:tab w:val="num" w:pos="2074"/>
        </w:tabs>
        <w:ind w:left="2074" w:hanging="634"/>
      </w:pPr>
      <w:rPr>
        <w:rFonts w:ascii="Arial" w:hAnsi="Arial" w:hint="default"/>
        <w:b w:val="0"/>
        <w:i w:val="0"/>
        <w:sz w:val="24"/>
        <w:szCs w:val="24"/>
      </w:rPr>
    </w:lvl>
    <w:lvl w:ilvl="2">
      <w:start w:val="1"/>
      <w:numFmt w:val="none"/>
      <w:lvlText w:val="%3"/>
      <w:lvlJc w:val="left"/>
      <w:pPr>
        <w:tabs>
          <w:tab w:val="num" w:pos="1440"/>
        </w:tabs>
        <w:ind w:left="1440" w:hanging="360"/>
      </w:pPr>
      <w:rPr>
        <w:rFonts w:ascii="Arial" w:hAnsi="Arial" w:hint="default"/>
        <w:b w:val="0"/>
        <w:i w:val="0"/>
        <w:sz w:val="22"/>
        <w:szCs w:val="22"/>
      </w:rPr>
    </w:lvl>
    <w:lvl w:ilvl="3">
      <w:start w:val="1"/>
      <w:numFmt w:val="none"/>
      <w:lvlText w:val="%4"/>
      <w:lvlJc w:val="left"/>
      <w:pPr>
        <w:tabs>
          <w:tab w:val="num" w:pos="1800"/>
        </w:tabs>
        <w:ind w:left="1800" w:hanging="360"/>
      </w:pPr>
      <w:rPr>
        <w:rFonts w:ascii="Arial" w:hAnsi="Arial" w:hint="default"/>
        <w:b w:val="0"/>
        <w:i w:val="0"/>
        <w:sz w:val="22"/>
        <w:szCs w:val="22"/>
      </w:rPr>
    </w:lvl>
    <w:lvl w:ilvl="4">
      <w:start w:val="1"/>
      <w:numFmt w:val="none"/>
      <w:lvlText w:val="%5"/>
      <w:lvlJc w:val="left"/>
      <w:pPr>
        <w:tabs>
          <w:tab w:val="num" w:pos="2160"/>
        </w:tabs>
        <w:ind w:left="2160" w:hanging="360"/>
      </w:pPr>
      <w:rPr>
        <w:rFonts w:hint="default"/>
      </w:rPr>
    </w:lvl>
    <w:lvl w:ilvl="5">
      <w:start w:val="1"/>
      <w:numFmt w:val="none"/>
      <w:lvlText w:val=""/>
      <w:lvlJc w:val="left"/>
      <w:pPr>
        <w:tabs>
          <w:tab w:val="num" w:pos="4320"/>
        </w:tabs>
        <w:ind w:left="3960" w:firstLine="0"/>
      </w:pPr>
      <w:rPr>
        <w:rFonts w:hint="default"/>
      </w:rPr>
    </w:lvl>
    <w:lvl w:ilvl="6">
      <w:start w:val="1"/>
      <w:numFmt w:val="none"/>
      <w:lvlText w:val=""/>
      <w:lvlJc w:val="left"/>
      <w:pPr>
        <w:tabs>
          <w:tab w:val="num" w:pos="5040"/>
        </w:tabs>
        <w:ind w:left="4680" w:firstLine="0"/>
      </w:pPr>
      <w:rPr>
        <w:rFonts w:hint="default"/>
      </w:rPr>
    </w:lvl>
    <w:lvl w:ilvl="7">
      <w:start w:val="1"/>
      <w:numFmt w:val="none"/>
      <w:lvlText w:val=""/>
      <w:lvlJc w:val="left"/>
      <w:pPr>
        <w:tabs>
          <w:tab w:val="num" w:pos="5760"/>
        </w:tabs>
        <w:ind w:left="5400" w:firstLine="0"/>
      </w:pPr>
      <w:rPr>
        <w:rFonts w:hint="default"/>
      </w:rPr>
    </w:lvl>
    <w:lvl w:ilvl="8">
      <w:start w:val="1"/>
      <w:numFmt w:val="none"/>
      <w:lvlText w:val=""/>
      <w:lvlJc w:val="left"/>
      <w:pPr>
        <w:tabs>
          <w:tab w:val="num" w:pos="10440"/>
        </w:tabs>
        <w:ind w:left="10440" w:hanging="4320"/>
      </w:pPr>
      <w:rPr>
        <w:rFonts w:hint="default"/>
      </w:rPr>
    </w:lvl>
  </w:abstractNum>
  <w:abstractNum w:abstractNumId="12" w15:restartNumberingAfterBreak="0">
    <w:nsid w:val="15C548BD"/>
    <w:multiLevelType w:val="hybridMultilevel"/>
    <w:tmpl w:val="C9987E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9206B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21463CC5"/>
    <w:multiLevelType w:val="multilevel"/>
    <w:tmpl w:val="869A34E6"/>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5" w15:restartNumberingAfterBreak="0">
    <w:nsid w:val="267466FC"/>
    <w:multiLevelType w:val="hybridMultilevel"/>
    <w:tmpl w:val="6368E7B0"/>
    <w:lvl w:ilvl="0" w:tplc="1B18EEC2">
      <w:start w:val="3"/>
      <w:numFmt w:val="decimal"/>
      <w:lvlText w:val="%1."/>
      <w:lvlJc w:val="left"/>
      <w:pPr>
        <w:tabs>
          <w:tab w:val="num" w:pos="360"/>
        </w:tabs>
        <w:ind w:left="360" w:hanging="360"/>
      </w:pPr>
      <w:rPr>
        <w:rFonts w:ascii="Arial" w:hAnsi="Arial" w:hint="default"/>
        <w:b w:val="0"/>
        <w:i w:val="0"/>
        <w:sz w:val="18"/>
        <w:szCs w:val="18"/>
        <w:vertAlign w:val="baseline"/>
      </w:rPr>
    </w:lvl>
    <w:lvl w:ilvl="1" w:tplc="E0CC9E80">
      <w:start w:val="1"/>
      <w:numFmt w:val="bullet"/>
      <w:lvlText w:val="□"/>
      <w:lvlJc w:val="left"/>
      <w:pPr>
        <w:ind w:left="720" w:hanging="360"/>
      </w:pPr>
      <w:rPr>
        <w:rFonts w:ascii="Courier New" w:hAnsi="Courier New" w:hint="default"/>
        <w:b w:val="0"/>
        <w:i w:val="0"/>
        <w:sz w:val="18"/>
        <w:szCs w:val="18"/>
      </w:rPr>
    </w:lvl>
    <w:lvl w:ilvl="2" w:tplc="FC6A2638">
      <w:start w:val="2"/>
      <w:numFmt w:val="upperLetter"/>
      <w:lvlText w:val="%3."/>
      <w:lvlJc w:val="left"/>
      <w:pPr>
        <w:ind w:left="72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391DCD"/>
    <w:multiLevelType w:val="hybridMultilevel"/>
    <w:tmpl w:val="826AC6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BE20A0"/>
    <w:multiLevelType w:val="hybridMultilevel"/>
    <w:tmpl w:val="51E2BC06"/>
    <w:lvl w:ilvl="0" w:tplc="E17AC09E">
      <w:start w:val="3"/>
      <w:numFmt w:val="upperLetter"/>
      <w:lvlText w:val="%1."/>
      <w:lvlJc w:val="left"/>
      <w:pPr>
        <w:ind w:left="705" w:hanging="360"/>
      </w:pPr>
      <w:rPr>
        <w:rFonts w:hint="default"/>
      </w:rPr>
    </w:lvl>
    <w:lvl w:ilvl="1" w:tplc="04090019">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8" w15:restartNumberingAfterBreak="0">
    <w:nsid w:val="30672579"/>
    <w:multiLevelType w:val="hybridMultilevel"/>
    <w:tmpl w:val="9878E220"/>
    <w:lvl w:ilvl="0" w:tplc="04090019">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35A4039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0" w15:restartNumberingAfterBreak="0">
    <w:nsid w:val="38460425"/>
    <w:multiLevelType w:val="hybridMultilevel"/>
    <w:tmpl w:val="4DC29C62"/>
    <w:lvl w:ilvl="0" w:tplc="F89059BC">
      <w:start w:val="1"/>
      <w:numFmt w:val="decimal"/>
      <w:lvlText w:val="%1."/>
      <w:lvlJc w:val="left"/>
      <w:pPr>
        <w:tabs>
          <w:tab w:val="num" w:pos="360"/>
        </w:tabs>
        <w:ind w:left="360" w:hanging="360"/>
      </w:pPr>
      <w:rPr>
        <w:rFonts w:ascii="Arial" w:hAnsi="Arial" w:hint="default"/>
        <w:b w:val="0"/>
        <w:i w:val="0"/>
        <w:sz w:val="22"/>
        <w:szCs w:val="22"/>
      </w:rPr>
    </w:lvl>
    <w:lvl w:ilvl="1" w:tplc="9528BC90">
      <w:start w:val="1"/>
      <w:numFmt w:val="bullet"/>
      <w:lvlText w:val="□"/>
      <w:lvlJc w:val="left"/>
      <w:pPr>
        <w:tabs>
          <w:tab w:val="num" w:pos="900"/>
        </w:tabs>
        <w:ind w:left="900" w:hanging="360"/>
      </w:pPr>
      <w:rPr>
        <w:rFonts w:ascii="Courier New" w:hAnsi="Courier New" w:hint="default"/>
        <w:b w:val="0"/>
        <w:i w:val="0"/>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97C19B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42F7406B"/>
    <w:multiLevelType w:val="hybridMultilevel"/>
    <w:tmpl w:val="4DC29C62"/>
    <w:lvl w:ilvl="0" w:tplc="F89059BC">
      <w:start w:val="1"/>
      <w:numFmt w:val="decimal"/>
      <w:lvlText w:val="%1."/>
      <w:lvlJc w:val="left"/>
      <w:pPr>
        <w:tabs>
          <w:tab w:val="num" w:pos="360"/>
        </w:tabs>
        <w:ind w:left="360" w:hanging="360"/>
      </w:pPr>
      <w:rPr>
        <w:rFonts w:ascii="Arial" w:hAnsi="Arial" w:hint="default"/>
        <w:b w:val="0"/>
        <w:i w:val="0"/>
        <w:sz w:val="22"/>
        <w:szCs w:val="22"/>
      </w:rPr>
    </w:lvl>
    <w:lvl w:ilvl="1" w:tplc="9528BC90">
      <w:start w:val="1"/>
      <w:numFmt w:val="bullet"/>
      <w:lvlText w:val="□"/>
      <w:lvlJc w:val="left"/>
      <w:pPr>
        <w:tabs>
          <w:tab w:val="num" w:pos="900"/>
        </w:tabs>
        <w:ind w:left="900" w:hanging="360"/>
      </w:pPr>
      <w:rPr>
        <w:rFonts w:ascii="Courier New" w:hAnsi="Courier New" w:hint="default"/>
        <w:b w:val="0"/>
        <w:i w:val="0"/>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0653C1"/>
    <w:multiLevelType w:val="multilevel"/>
    <w:tmpl w:val="869A34E6"/>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4" w15:restartNumberingAfterBreak="0">
    <w:nsid w:val="4D77185C"/>
    <w:multiLevelType w:val="hybridMultilevel"/>
    <w:tmpl w:val="82383270"/>
    <w:lvl w:ilvl="0" w:tplc="04090019">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15:restartNumberingAfterBreak="0">
    <w:nsid w:val="55EF74DC"/>
    <w:multiLevelType w:val="hybridMultilevel"/>
    <w:tmpl w:val="E1680210"/>
    <w:lvl w:ilvl="0" w:tplc="5ECA027E">
      <w:start w:val="1"/>
      <w:numFmt w:val="upperLetter"/>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26" w15:restartNumberingAfterBreak="0">
    <w:nsid w:val="584B0783"/>
    <w:multiLevelType w:val="hybridMultilevel"/>
    <w:tmpl w:val="DC3EF1A2"/>
    <w:lvl w:ilvl="0" w:tplc="F62A41E8">
      <w:start w:val="1"/>
      <w:numFmt w:val="decimal"/>
      <w:lvlText w:val="%1."/>
      <w:lvlJc w:val="left"/>
      <w:pPr>
        <w:tabs>
          <w:tab w:val="num" w:pos="504"/>
        </w:tabs>
        <w:ind w:left="706" w:hanging="361"/>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7BC6569"/>
    <w:multiLevelType w:val="hybridMultilevel"/>
    <w:tmpl w:val="593CAF8C"/>
    <w:lvl w:ilvl="0" w:tplc="4AB20446">
      <w:start w:val="1"/>
      <w:numFmt w:val="bullet"/>
      <w:lvlText w:val="□"/>
      <w:lvlJc w:val="left"/>
      <w:pPr>
        <w:tabs>
          <w:tab w:val="num" w:pos="720"/>
        </w:tabs>
        <w:ind w:left="720" w:hanging="360"/>
      </w:pPr>
      <w:rPr>
        <w:rFonts w:ascii="Courier New" w:hAnsi="Courier New" w:hint="default"/>
        <w:sz w:val="1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40347140">
    <w:abstractNumId w:val="11"/>
  </w:num>
  <w:num w:numId="2" w16cid:durableId="509026103">
    <w:abstractNumId w:val="20"/>
  </w:num>
  <w:num w:numId="3" w16cid:durableId="2115125559">
    <w:abstractNumId w:val="24"/>
  </w:num>
  <w:num w:numId="4" w16cid:durableId="15205338">
    <w:abstractNumId w:val="15"/>
  </w:num>
  <w:num w:numId="5" w16cid:durableId="340206477">
    <w:abstractNumId w:val="25"/>
  </w:num>
  <w:num w:numId="6" w16cid:durableId="2019849988">
    <w:abstractNumId w:val="17"/>
  </w:num>
  <w:num w:numId="7" w16cid:durableId="1707753683">
    <w:abstractNumId w:val="18"/>
  </w:num>
  <w:num w:numId="8" w16cid:durableId="1895308405">
    <w:abstractNumId w:val="22"/>
  </w:num>
  <w:num w:numId="9" w16cid:durableId="1916012672">
    <w:abstractNumId w:val="26"/>
  </w:num>
  <w:num w:numId="10" w16cid:durableId="520902275">
    <w:abstractNumId w:val="27"/>
  </w:num>
  <w:num w:numId="11" w16cid:durableId="1781417592">
    <w:abstractNumId w:val="16"/>
  </w:num>
  <w:num w:numId="12" w16cid:durableId="1905334820">
    <w:abstractNumId w:val="10"/>
  </w:num>
  <w:num w:numId="13" w16cid:durableId="1769690406">
    <w:abstractNumId w:val="23"/>
  </w:num>
  <w:num w:numId="14" w16cid:durableId="439685508">
    <w:abstractNumId w:val="14"/>
  </w:num>
  <w:num w:numId="15" w16cid:durableId="643893210">
    <w:abstractNumId w:val="12"/>
  </w:num>
  <w:num w:numId="16" w16cid:durableId="752507680">
    <w:abstractNumId w:val="9"/>
  </w:num>
  <w:num w:numId="17" w16cid:durableId="1950549941">
    <w:abstractNumId w:val="7"/>
  </w:num>
  <w:num w:numId="18" w16cid:durableId="763695663">
    <w:abstractNumId w:val="6"/>
  </w:num>
  <w:num w:numId="19" w16cid:durableId="1241334826">
    <w:abstractNumId w:val="5"/>
  </w:num>
  <w:num w:numId="20" w16cid:durableId="2080245023">
    <w:abstractNumId w:val="4"/>
  </w:num>
  <w:num w:numId="21" w16cid:durableId="981426416">
    <w:abstractNumId w:val="8"/>
  </w:num>
  <w:num w:numId="22" w16cid:durableId="1579441917">
    <w:abstractNumId w:val="3"/>
  </w:num>
  <w:num w:numId="23" w16cid:durableId="1223323026">
    <w:abstractNumId w:val="2"/>
  </w:num>
  <w:num w:numId="24" w16cid:durableId="1888949106">
    <w:abstractNumId w:val="1"/>
  </w:num>
  <w:num w:numId="25" w16cid:durableId="359084818">
    <w:abstractNumId w:val="0"/>
  </w:num>
  <w:num w:numId="26" w16cid:durableId="1881823472">
    <w:abstractNumId w:val="8"/>
  </w:num>
  <w:num w:numId="27" w16cid:durableId="2140997282">
    <w:abstractNumId w:val="3"/>
  </w:num>
  <w:num w:numId="28" w16cid:durableId="891963714">
    <w:abstractNumId w:val="2"/>
  </w:num>
  <w:num w:numId="29" w16cid:durableId="685137426">
    <w:abstractNumId w:val="1"/>
  </w:num>
  <w:num w:numId="30" w16cid:durableId="1115757300">
    <w:abstractNumId w:val="0"/>
  </w:num>
  <w:num w:numId="31" w16cid:durableId="1301349653">
    <w:abstractNumId w:val="19"/>
  </w:num>
  <w:num w:numId="32" w16cid:durableId="1648128738">
    <w:abstractNumId w:val="13"/>
  </w:num>
  <w:num w:numId="33" w16cid:durableId="1448887013">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36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2CD"/>
    <w:rsid w:val="00006EC8"/>
    <w:rsid w:val="000133C0"/>
    <w:rsid w:val="000254BD"/>
    <w:rsid w:val="00026D2C"/>
    <w:rsid w:val="00030CE1"/>
    <w:rsid w:val="00035D27"/>
    <w:rsid w:val="00036590"/>
    <w:rsid w:val="000467FC"/>
    <w:rsid w:val="00047A77"/>
    <w:rsid w:val="00050154"/>
    <w:rsid w:val="000509B9"/>
    <w:rsid w:val="00053D30"/>
    <w:rsid w:val="000639CC"/>
    <w:rsid w:val="000650BF"/>
    <w:rsid w:val="00071379"/>
    <w:rsid w:val="000775DC"/>
    <w:rsid w:val="000839FD"/>
    <w:rsid w:val="00085792"/>
    <w:rsid w:val="0009039F"/>
    <w:rsid w:val="00095505"/>
    <w:rsid w:val="000961EF"/>
    <w:rsid w:val="000C4A4B"/>
    <w:rsid w:val="000C6C15"/>
    <w:rsid w:val="000D5B76"/>
    <w:rsid w:val="000D683C"/>
    <w:rsid w:val="000D6D9F"/>
    <w:rsid w:val="000E1276"/>
    <w:rsid w:val="000E7E35"/>
    <w:rsid w:val="000F1668"/>
    <w:rsid w:val="000F20A2"/>
    <w:rsid w:val="000F658A"/>
    <w:rsid w:val="001017AC"/>
    <w:rsid w:val="00115E90"/>
    <w:rsid w:val="001215F9"/>
    <w:rsid w:val="001252D5"/>
    <w:rsid w:val="001278FE"/>
    <w:rsid w:val="00131D86"/>
    <w:rsid w:val="00132006"/>
    <w:rsid w:val="00132A45"/>
    <w:rsid w:val="00134CDB"/>
    <w:rsid w:val="00136CA6"/>
    <w:rsid w:val="0013720A"/>
    <w:rsid w:val="00141D7F"/>
    <w:rsid w:val="00151E4B"/>
    <w:rsid w:val="001523B8"/>
    <w:rsid w:val="00160A82"/>
    <w:rsid w:val="0016594B"/>
    <w:rsid w:val="00167D7E"/>
    <w:rsid w:val="00167DF6"/>
    <w:rsid w:val="001726F0"/>
    <w:rsid w:val="00181BF9"/>
    <w:rsid w:val="001825B7"/>
    <w:rsid w:val="00182B5B"/>
    <w:rsid w:val="0018386E"/>
    <w:rsid w:val="00190F66"/>
    <w:rsid w:val="00193609"/>
    <w:rsid w:val="001A3E81"/>
    <w:rsid w:val="001B2FA4"/>
    <w:rsid w:val="001B4F80"/>
    <w:rsid w:val="001B7A95"/>
    <w:rsid w:val="001D5368"/>
    <w:rsid w:val="001D6C94"/>
    <w:rsid w:val="001D762A"/>
    <w:rsid w:val="001D7C41"/>
    <w:rsid w:val="001E4690"/>
    <w:rsid w:val="001E79A1"/>
    <w:rsid w:val="001E7F9F"/>
    <w:rsid w:val="001F425D"/>
    <w:rsid w:val="001F5403"/>
    <w:rsid w:val="00200AD4"/>
    <w:rsid w:val="0020131A"/>
    <w:rsid w:val="00203381"/>
    <w:rsid w:val="002065E7"/>
    <w:rsid w:val="00207F08"/>
    <w:rsid w:val="0021311F"/>
    <w:rsid w:val="00215B71"/>
    <w:rsid w:val="002162B9"/>
    <w:rsid w:val="00216D15"/>
    <w:rsid w:val="00225624"/>
    <w:rsid w:val="00231710"/>
    <w:rsid w:val="002326C3"/>
    <w:rsid w:val="00232F8C"/>
    <w:rsid w:val="00236856"/>
    <w:rsid w:val="00244F4A"/>
    <w:rsid w:val="00247F82"/>
    <w:rsid w:val="002525BD"/>
    <w:rsid w:val="00252EDD"/>
    <w:rsid w:val="00254981"/>
    <w:rsid w:val="00262104"/>
    <w:rsid w:val="00262857"/>
    <w:rsid w:val="002653DD"/>
    <w:rsid w:val="0026702B"/>
    <w:rsid w:val="00267536"/>
    <w:rsid w:val="00267CC3"/>
    <w:rsid w:val="00274440"/>
    <w:rsid w:val="00281376"/>
    <w:rsid w:val="002861C6"/>
    <w:rsid w:val="00291955"/>
    <w:rsid w:val="00294DD5"/>
    <w:rsid w:val="002A162D"/>
    <w:rsid w:val="002A1FEC"/>
    <w:rsid w:val="002A20F4"/>
    <w:rsid w:val="002A783F"/>
    <w:rsid w:val="002B06C7"/>
    <w:rsid w:val="002C0702"/>
    <w:rsid w:val="002C4B77"/>
    <w:rsid w:val="002C66D7"/>
    <w:rsid w:val="002C771E"/>
    <w:rsid w:val="002D0C0A"/>
    <w:rsid w:val="002D1E97"/>
    <w:rsid w:val="002E06A1"/>
    <w:rsid w:val="002E2B51"/>
    <w:rsid w:val="002F35D5"/>
    <w:rsid w:val="00305E2F"/>
    <w:rsid w:val="00310EA6"/>
    <w:rsid w:val="00324D60"/>
    <w:rsid w:val="003370CA"/>
    <w:rsid w:val="003374F5"/>
    <w:rsid w:val="00340A65"/>
    <w:rsid w:val="003455C4"/>
    <w:rsid w:val="00352553"/>
    <w:rsid w:val="0036281D"/>
    <w:rsid w:val="00363C8B"/>
    <w:rsid w:val="0037599B"/>
    <w:rsid w:val="0038092E"/>
    <w:rsid w:val="00392521"/>
    <w:rsid w:val="00393D65"/>
    <w:rsid w:val="003A59A6"/>
    <w:rsid w:val="003A6CE8"/>
    <w:rsid w:val="003B09B7"/>
    <w:rsid w:val="003C2B75"/>
    <w:rsid w:val="003D0F36"/>
    <w:rsid w:val="003E2E6A"/>
    <w:rsid w:val="003E6C79"/>
    <w:rsid w:val="003F024D"/>
    <w:rsid w:val="003F03E1"/>
    <w:rsid w:val="003F211B"/>
    <w:rsid w:val="003F3F90"/>
    <w:rsid w:val="003F4055"/>
    <w:rsid w:val="0040688B"/>
    <w:rsid w:val="004073AA"/>
    <w:rsid w:val="004079B9"/>
    <w:rsid w:val="0041187B"/>
    <w:rsid w:val="004120F5"/>
    <w:rsid w:val="0041436D"/>
    <w:rsid w:val="004231EB"/>
    <w:rsid w:val="00426082"/>
    <w:rsid w:val="004263DF"/>
    <w:rsid w:val="004278AD"/>
    <w:rsid w:val="00430035"/>
    <w:rsid w:val="00433520"/>
    <w:rsid w:val="00433A19"/>
    <w:rsid w:val="00440035"/>
    <w:rsid w:val="00442D3D"/>
    <w:rsid w:val="0044363F"/>
    <w:rsid w:val="00450D95"/>
    <w:rsid w:val="0045303B"/>
    <w:rsid w:val="00454039"/>
    <w:rsid w:val="00456CAD"/>
    <w:rsid w:val="0046552B"/>
    <w:rsid w:val="00473139"/>
    <w:rsid w:val="00473F4E"/>
    <w:rsid w:val="00474DC6"/>
    <w:rsid w:val="004818C4"/>
    <w:rsid w:val="004831AC"/>
    <w:rsid w:val="00483E7C"/>
    <w:rsid w:val="00486AB0"/>
    <w:rsid w:val="00487C18"/>
    <w:rsid w:val="00487D41"/>
    <w:rsid w:val="0049788F"/>
    <w:rsid w:val="004A052D"/>
    <w:rsid w:val="004A3283"/>
    <w:rsid w:val="004A59DE"/>
    <w:rsid w:val="004B19FF"/>
    <w:rsid w:val="004B6D33"/>
    <w:rsid w:val="004B7C2B"/>
    <w:rsid w:val="004D2428"/>
    <w:rsid w:val="004E3C64"/>
    <w:rsid w:val="004E698F"/>
    <w:rsid w:val="004F549A"/>
    <w:rsid w:val="005000D4"/>
    <w:rsid w:val="005034D6"/>
    <w:rsid w:val="005070B6"/>
    <w:rsid w:val="00524639"/>
    <w:rsid w:val="0053153F"/>
    <w:rsid w:val="00554663"/>
    <w:rsid w:val="00556F14"/>
    <w:rsid w:val="00564922"/>
    <w:rsid w:val="005655D9"/>
    <w:rsid w:val="00570C56"/>
    <w:rsid w:val="00574BD5"/>
    <w:rsid w:val="0057515E"/>
    <w:rsid w:val="00581EC0"/>
    <w:rsid w:val="00585E91"/>
    <w:rsid w:val="00593316"/>
    <w:rsid w:val="00595D2A"/>
    <w:rsid w:val="005B5706"/>
    <w:rsid w:val="005C025F"/>
    <w:rsid w:val="005C4876"/>
    <w:rsid w:val="005D1445"/>
    <w:rsid w:val="005D785F"/>
    <w:rsid w:val="005E0CA8"/>
    <w:rsid w:val="005F2704"/>
    <w:rsid w:val="005F3DA2"/>
    <w:rsid w:val="005F6C2D"/>
    <w:rsid w:val="006038FC"/>
    <w:rsid w:val="00604D39"/>
    <w:rsid w:val="00610E5F"/>
    <w:rsid w:val="00624C37"/>
    <w:rsid w:val="00631E18"/>
    <w:rsid w:val="006322A1"/>
    <w:rsid w:val="006329A4"/>
    <w:rsid w:val="0064040E"/>
    <w:rsid w:val="006459D0"/>
    <w:rsid w:val="006540CF"/>
    <w:rsid w:val="006568DA"/>
    <w:rsid w:val="006654E3"/>
    <w:rsid w:val="006669F5"/>
    <w:rsid w:val="0066727A"/>
    <w:rsid w:val="00671683"/>
    <w:rsid w:val="00683B54"/>
    <w:rsid w:val="00692D24"/>
    <w:rsid w:val="00696D94"/>
    <w:rsid w:val="006A5BED"/>
    <w:rsid w:val="006B46A9"/>
    <w:rsid w:val="006C1F3A"/>
    <w:rsid w:val="006D0736"/>
    <w:rsid w:val="006D1434"/>
    <w:rsid w:val="006D373F"/>
    <w:rsid w:val="006D6715"/>
    <w:rsid w:val="006E143E"/>
    <w:rsid w:val="006F0864"/>
    <w:rsid w:val="006F0A2E"/>
    <w:rsid w:val="007012A1"/>
    <w:rsid w:val="007013C4"/>
    <w:rsid w:val="00703AFB"/>
    <w:rsid w:val="007046B6"/>
    <w:rsid w:val="007046CA"/>
    <w:rsid w:val="00705E64"/>
    <w:rsid w:val="007118FD"/>
    <w:rsid w:val="007225CF"/>
    <w:rsid w:val="0072454D"/>
    <w:rsid w:val="007339C4"/>
    <w:rsid w:val="00737D27"/>
    <w:rsid w:val="00745F4C"/>
    <w:rsid w:val="0074618C"/>
    <w:rsid w:val="0074661E"/>
    <w:rsid w:val="00753BA5"/>
    <w:rsid w:val="00755E6D"/>
    <w:rsid w:val="0076140D"/>
    <w:rsid w:val="00762875"/>
    <w:rsid w:val="0076426F"/>
    <w:rsid w:val="0076510C"/>
    <w:rsid w:val="007714A8"/>
    <w:rsid w:val="00771A84"/>
    <w:rsid w:val="00771C88"/>
    <w:rsid w:val="00773D74"/>
    <w:rsid w:val="00780E8B"/>
    <w:rsid w:val="00782935"/>
    <w:rsid w:val="00782BB2"/>
    <w:rsid w:val="00783CE0"/>
    <w:rsid w:val="007847E0"/>
    <w:rsid w:val="00785F3B"/>
    <w:rsid w:val="00787D0D"/>
    <w:rsid w:val="00791C35"/>
    <w:rsid w:val="007966F4"/>
    <w:rsid w:val="007A4A3B"/>
    <w:rsid w:val="007A576C"/>
    <w:rsid w:val="007A73B3"/>
    <w:rsid w:val="007A7A95"/>
    <w:rsid w:val="007B2E1C"/>
    <w:rsid w:val="007B68AA"/>
    <w:rsid w:val="007B6BB2"/>
    <w:rsid w:val="007C065F"/>
    <w:rsid w:val="007D0FD5"/>
    <w:rsid w:val="007D3722"/>
    <w:rsid w:val="007D4022"/>
    <w:rsid w:val="007E2C86"/>
    <w:rsid w:val="007E57D7"/>
    <w:rsid w:val="007E5C55"/>
    <w:rsid w:val="007E7988"/>
    <w:rsid w:val="007F6864"/>
    <w:rsid w:val="007F747F"/>
    <w:rsid w:val="008105EC"/>
    <w:rsid w:val="00812F4A"/>
    <w:rsid w:val="00813E78"/>
    <w:rsid w:val="00817F92"/>
    <w:rsid w:val="008279D6"/>
    <w:rsid w:val="00827CC0"/>
    <w:rsid w:val="0083003A"/>
    <w:rsid w:val="00830E4E"/>
    <w:rsid w:val="00831606"/>
    <w:rsid w:val="00833BAE"/>
    <w:rsid w:val="0084713C"/>
    <w:rsid w:val="00861216"/>
    <w:rsid w:val="00862CC9"/>
    <w:rsid w:val="00863078"/>
    <w:rsid w:val="00866AB2"/>
    <w:rsid w:val="0087563F"/>
    <w:rsid w:val="00876C41"/>
    <w:rsid w:val="0089120E"/>
    <w:rsid w:val="00892334"/>
    <w:rsid w:val="008935B1"/>
    <w:rsid w:val="00896365"/>
    <w:rsid w:val="008A5DAF"/>
    <w:rsid w:val="008A5E8B"/>
    <w:rsid w:val="008B058F"/>
    <w:rsid w:val="008B24CD"/>
    <w:rsid w:val="008C42CD"/>
    <w:rsid w:val="008C4FCC"/>
    <w:rsid w:val="008C561E"/>
    <w:rsid w:val="008D4674"/>
    <w:rsid w:val="008D5173"/>
    <w:rsid w:val="008E3B00"/>
    <w:rsid w:val="008E644E"/>
    <w:rsid w:val="008F38FC"/>
    <w:rsid w:val="008F399E"/>
    <w:rsid w:val="008F5E9D"/>
    <w:rsid w:val="0090371D"/>
    <w:rsid w:val="009106D5"/>
    <w:rsid w:val="00910AE8"/>
    <w:rsid w:val="00920CFB"/>
    <w:rsid w:val="009248EF"/>
    <w:rsid w:val="009352A3"/>
    <w:rsid w:val="009417F6"/>
    <w:rsid w:val="00941927"/>
    <w:rsid w:val="00943C75"/>
    <w:rsid w:val="00944463"/>
    <w:rsid w:val="00947C29"/>
    <w:rsid w:val="00947EF1"/>
    <w:rsid w:val="00951A69"/>
    <w:rsid w:val="00964C8B"/>
    <w:rsid w:val="009662A0"/>
    <w:rsid w:val="009668F9"/>
    <w:rsid w:val="009705D4"/>
    <w:rsid w:val="00975392"/>
    <w:rsid w:val="0097592E"/>
    <w:rsid w:val="00976751"/>
    <w:rsid w:val="0097733D"/>
    <w:rsid w:val="00981D90"/>
    <w:rsid w:val="009843AD"/>
    <w:rsid w:val="009A0C7B"/>
    <w:rsid w:val="009A2E2B"/>
    <w:rsid w:val="009A5986"/>
    <w:rsid w:val="009D1905"/>
    <w:rsid w:val="009D4443"/>
    <w:rsid w:val="009D5108"/>
    <w:rsid w:val="009D5E65"/>
    <w:rsid w:val="009E1C89"/>
    <w:rsid w:val="009E2FD6"/>
    <w:rsid w:val="009F5A60"/>
    <w:rsid w:val="009F61EE"/>
    <w:rsid w:val="00A039B7"/>
    <w:rsid w:val="00A10530"/>
    <w:rsid w:val="00A107CD"/>
    <w:rsid w:val="00A15208"/>
    <w:rsid w:val="00A17BA4"/>
    <w:rsid w:val="00A26D7A"/>
    <w:rsid w:val="00A30CB0"/>
    <w:rsid w:val="00A30CEA"/>
    <w:rsid w:val="00A37A0C"/>
    <w:rsid w:val="00A46855"/>
    <w:rsid w:val="00A525BF"/>
    <w:rsid w:val="00A555EE"/>
    <w:rsid w:val="00A614C2"/>
    <w:rsid w:val="00A62817"/>
    <w:rsid w:val="00A80368"/>
    <w:rsid w:val="00A825F0"/>
    <w:rsid w:val="00A82C66"/>
    <w:rsid w:val="00A833B7"/>
    <w:rsid w:val="00A8739B"/>
    <w:rsid w:val="00A8796B"/>
    <w:rsid w:val="00A90225"/>
    <w:rsid w:val="00A909ED"/>
    <w:rsid w:val="00A91973"/>
    <w:rsid w:val="00A920C8"/>
    <w:rsid w:val="00A9429F"/>
    <w:rsid w:val="00A97527"/>
    <w:rsid w:val="00A97D73"/>
    <w:rsid w:val="00AA02D6"/>
    <w:rsid w:val="00AA09BB"/>
    <w:rsid w:val="00AA162D"/>
    <w:rsid w:val="00AB31E3"/>
    <w:rsid w:val="00AB41E2"/>
    <w:rsid w:val="00AB62E7"/>
    <w:rsid w:val="00AC1CF2"/>
    <w:rsid w:val="00AD37F0"/>
    <w:rsid w:val="00AD4E2B"/>
    <w:rsid w:val="00AE209A"/>
    <w:rsid w:val="00AE2321"/>
    <w:rsid w:val="00AE47B3"/>
    <w:rsid w:val="00AF07F2"/>
    <w:rsid w:val="00AF3DEB"/>
    <w:rsid w:val="00AF7C3B"/>
    <w:rsid w:val="00B02B6D"/>
    <w:rsid w:val="00B0301C"/>
    <w:rsid w:val="00B06ED0"/>
    <w:rsid w:val="00B10E64"/>
    <w:rsid w:val="00B12860"/>
    <w:rsid w:val="00B175C4"/>
    <w:rsid w:val="00B1787B"/>
    <w:rsid w:val="00B17A4C"/>
    <w:rsid w:val="00B25740"/>
    <w:rsid w:val="00B26114"/>
    <w:rsid w:val="00B4017F"/>
    <w:rsid w:val="00B42705"/>
    <w:rsid w:val="00B461BA"/>
    <w:rsid w:val="00B47BD6"/>
    <w:rsid w:val="00B5118E"/>
    <w:rsid w:val="00B55408"/>
    <w:rsid w:val="00B65F19"/>
    <w:rsid w:val="00B67B63"/>
    <w:rsid w:val="00B70935"/>
    <w:rsid w:val="00B8135B"/>
    <w:rsid w:val="00B86544"/>
    <w:rsid w:val="00B9092A"/>
    <w:rsid w:val="00B91639"/>
    <w:rsid w:val="00B96DDC"/>
    <w:rsid w:val="00BA0392"/>
    <w:rsid w:val="00BA1796"/>
    <w:rsid w:val="00BA5365"/>
    <w:rsid w:val="00BA7167"/>
    <w:rsid w:val="00BB0162"/>
    <w:rsid w:val="00BB2EEA"/>
    <w:rsid w:val="00BC21FF"/>
    <w:rsid w:val="00BC2FAF"/>
    <w:rsid w:val="00BC376F"/>
    <w:rsid w:val="00BC7875"/>
    <w:rsid w:val="00BD09CF"/>
    <w:rsid w:val="00BD1B4C"/>
    <w:rsid w:val="00BD7C66"/>
    <w:rsid w:val="00BE5983"/>
    <w:rsid w:val="00BE5F58"/>
    <w:rsid w:val="00C014C5"/>
    <w:rsid w:val="00C0616D"/>
    <w:rsid w:val="00C14494"/>
    <w:rsid w:val="00C16855"/>
    <w:rsid w:val="00C176C5"/>
    <w:rsid w:val="00C205C1"/>
    <w:rsid w:val="00C20801"/>
    <w:rsid w:val="00C20C4D"/>
    <w:rsid w:val="00C21BE0"/>
    <w:rsid w:val="00C23161"/>
    <w:rsid w:val="00C302BD"/>
    <w:rsid w:val="00C32015"/>
    <w:rsid w:val="00C33A1A"/>
    <w:rsid w:val="00C4063F"/>
    <w:rsid w:val="00C554A2"/>
    <w:rsid w:val="00C56A90"/>
    <w:rsid w:val="00C57B9F"/>
    <w:rsid w:val="00C606D6"/>
    <w:rsid w:val="00C619D0"/>
    <w:rsid w:val="00C72EE9"/>
    <w:rsid w:val="00C8388A"/>
    <w:rsid w:val="00C84167"/>
    <w:rsid w:val="00C86574"/>
    <w:rsid w:val="00C8679E"/>
    <w:rsid w:val="00C92C61"/>
    <w:rsid w:val="00C9317B"/>
    <w:rsid w:val="00C93FA5"/>
    <w:rsid w:val="00C958E7"/>
    <w:rsid w:val="00C968A0"/>
    <w:rsid w:val="00CA10E5"/>
    <w:rsid w:val="00CA228F"/>
    <w:rsid w:val="00CA67A0"/>
    <w:rsid w:val="00CB127D"/>
    <w:rsid w:val="00CB7808"/>
    <w:rsid w:val="00CC081A"/>
    <w:rsid w:val="00CC4109"/>
    <w:rsid w:val="00CC4264"/>
    <w:rsid w:val="00CC4712"/>
    <w:rsid w:val="00CC76E7"/>
    <w:rsid w:val="00CD0663"/>
    <w:rsid w:val="00CD0CBF"/>
    <w:rsid w:val="00CD419C"/>
    <w:rsid w:val="00CE0DDE"/>
    <w:rsid w:val="00CE63CD"/>
    <w:rsid w:val="00CF2349"/>
    <w:rsid w:val="00D13537"/>
    <w:rsid w:val="00D17760"/>
    <w:rsid w:val="00D2041D"/>
    <w:rsid w:val="00D23057"/>
    <w:rsid w:val="00D23AB5"/>
    <w:rsid w:val="00D23B2A"/>
    <w:rsid w:val="00D2411F"/>
    <w:rsid w:val="00D255FE"/>
    <w:rsid w:val="00D333BD"/>
    <w:rsid w:val="00D3399D"/>
    <w:rsid w:val="00D35D5E"/>
    <w:rsid w:val="00D471D3"/>
    <w:rsid w:val="00D47409"/>
    <w:rsid w:val="00D50231"/>
    <w:rsid w:val="00D53BB9"/>
    <w:rsid w:val="00D60AB8"/>
    <w:rsid w:val="00D60BA8"/>
    <w:rsid w:val="00D652BD"/>
    <w:rsid w:val="00D70A3D"/>
    <w:rsid w:val="00D71DCD"/>
    <w:rsid w:val="00D836B9"/>
    <w:rsid w:val="00D85BAD"/>
    <w:rsid w:val="00D85FD3"/>
    <w:rsid w:val="00D8765B"/>
    <w:rsid w:val="00D91EE3"/>
    <w:rsid w:val="00D9420C"/>
    <w:rsid w:val="00D96CEA"/>
    <w:rsid w:val="00DA714A"/>
    <w:rsid w:val="00DD393C"/>
    <w:rsid w:val="00DE4A99"/>
    <w:rsid w:val="00DE68FD"/>
    <w:rsid w:val="00DF1C8A"/>
    <w:rsid w:val="00DF20AE"/>
    <w:rsid w:val="00DF25C7"/>
    <w:rsid w:val="00DF6240"/>
    <w:rsid w:val="00E037B7"/>
    <w:rsid w:val="00E0402A"/>
    <w:rsid w:val="00E230C8"/>
    <w:rsid w:val="00E25AD6"/>
    <w:rsid w:val="00E4160D"/>
    <w:rsid w:val="00E42BEF"/>
    <w:rsid w:val="00E46AE2"/>
    <w:rsid w:val="00E47BB2"/>
    <w:rsid w:val="00E50F5B"/>
    <w:rsid w:val="00E5362B"/>
    <w:rsid w:val="00E5591E"/>
    <w:rsid w:val="00E5594E"/>
    <w:rsid w:val="00E5653B"/>
    <w:rsid w:val="00E57965"/>
    <w:rsid w:val="00E64383"/>
    <w:rsid w:val="00E83E33"/>
    <w:rsid w:val="00E8550C"/>
    <w:rsid w:val="00E91727"/>
    <w:rsid w:val="00E91C5D"/>
    <w:rsid w:val="00E92554"/>
    <w:rsid w:val="00E92B19"/>
    <w:rsid w:val="00E93985"/>
    <w:rsid w:val="00E941F2"/>
    <w:rsid w:val="00E94D0B"/>
    <w:rsid w:val="00E94F3C"/>
    <w:rsid w:val="00E95390"/>
    <w:rsid w:val="00EA4139"/>
    <w:rsid w:val="00EA7C6D"/>
    <w:rsid w:val="00EB06D3"/>
    <w:rsid w:val="00EB1538"/>
    <w:rsid w:val="00EB2E6F"/>
    <w:rsid w:val="00EC6469"/>
    <w:rsid w:val="00EC6DC7"/>
    <w:rsid w:val="00ED067A"/>
    <w:rsid w:val="00ED0F21"/>
    <w:rsid w:val="00EE1F89"/>
    <w:rsid w:val="00EE2BEC"/>
    <w:rsid w:val="00EE46EC"/>
    <w:rsid w:val="00EE78E5"/>
    <w:rsid w:val="00EE7CC4"/>
    <w:rsid w:val="00EF0FEB"/>
    <w:rsid w:val="00EF2002"/>
    <w:rsid w:val="00EF6C01"/>
    <w:rsid w:val="00F01196"/>
    <w:rsid w:val="00F01519"/>
    <w:rsid w:val="00F10999"/>
    <w:rsid w:val="00F12A8B"/>
    <w:rsid w:val="00F152F8"/>
    <w:rsid w:val="00F21A75"/>
    <w:rsid w:val="00F267C2"/>
    <w:rsid w:val="00F30273"/>
    <w:rsid w:val="00F35375"/>
    <w:rsid w:val="00F372CF"/>
    <w:rsid w:val="00F402A5"/>
    <w:rsid w:val="00F42FBE"/>
    <w:rsid w:val="00F43ED0"/>
    <w:rsid w:val="00F44B2D"/>
    <w:rsid w:val="00F4648D"/>
    <w:rsid w:val="00F611F2"/>
    <w:rsid w:val="00F6383A"/>
    <w:rsid w:val="00F64C99"/>
    <w:rsid w:val="00F67960"/>
    <w:rsid w:val="00F67DFA"/>
    <w:rsid w:val="00F70729"/>
    <w:rsid w:val="00F81709"/>
    <w:rsid w:val="00F82B24"/>
    <w:rsid w:val="00F82DC0"/>
    <w:rsid w:val="00F86302"/>
    <w:rsid w:val="00F9120C"/>
    <w:rsid w:val="00F95E4E"/>
    <w:rsid w:val="00FA1C3F"/>
    <w:rsid w:val="00FA4C52"/>
    <w:rsid w:val="00FA6703"/>
    <w:rsid w:val="00FA6B84"/>
    <w:rsid w:val="00FA7F33"/>
    <w:rsid w:val="00FB1137"/>
    <w:rsid w:val="00FB511F"/>
    <w:rsid w:val="00FB6892"/>
    <w:rsid w:val="00FC4A5A"/>
    <w:rsid w:val="00FD0256"/>
    <w:rsid w:val="00FD0BFC"/>
    <w:rsid w:val="00FD705E"/>
    <w:rsid w:val="00FE1AA1"/>
    <w:rsid w:val="00FF0B6A"/>
    <w:rsid w:val="00FF0E35"/>
    <w:rsid w:val="00FF1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CFB3ABF"/>
  <w15:chartTrackingRefBased/>
  <w15:docId w15:val="{752CE672-EC76-4F6C-B5A6-EF0B853F9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0035"/>
    <w:pPr>
      <w:widowControl w:val="0"/>
      <w:autoSpaceDE w:val="0"/>
      <w:autoSpaceDN w:val="0"/>
      <w:adjustRightInd w:val="0"/>
    </w:pPr>
    <w:rPr>
      <w:rFonts w:eastAsiaTheme="minorHAnsi"/>
      <w:sz w:val="22"/>
      <w:szCs w:val="22"/>
    </w:rPr>
  </w:style>
  <w:style w:type="paragraph" w:styleId="Heading1">
    <w:name w:val="heading 1"/>
    <w:next w:val="BodyText"/>
    <w:link w:val="Heading1Char"/>
    <w:qFormat/>
    <w:rsid w:val="00473139"/>
    <w:pPr>
      <w:keepNext/>
      <w:keepLines/>
      <w:widowControl w:val="0"/>
      <w:autoSpaceDE w:val="0"/>
      <w:autoSpaceDN w:val="0"/>
      <w:adjustRightInd w:val="0"/>
      <w:spacing w:before="440" w:after="220"/>
      <w:ind w:left="1296" w:hanging="1296"/>
      <w:outlineLvl w:val="0"/>
    </w:pPr>
    <w:rPr>
      <w:rFonts w:eastAsiaTheme="majorEastAsia" w:cstheme="majorBidi"/>
      <w:caps/>
      <w:sz w:val="22"/>
      <w:szCs w:val="22"/>
    </w:rPr>
  </w:style>
  <w:style w:type="paragraph" w:styleId="Heading2">
    <w:name w:val="heading 2"/>
    <w:basedOn w:val="BodyText"/>
    <w:next w:val="BodyText"/>
    <w:link w:val="Heading2Char"/>
    <w:qFormat/>
    <w:rsid w:val="00E91727"/>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E91727"/>
    <w:pPr>
      <w:outlineLvl w:val="2"/>
    </w:pPr>
  </w:style>
  <w:style w:type="paragraph" w:styleId="Heading4">
    <w:name w:val="heading 4"/>
    <w:next w:val="BodyText"/>
    <w:link w:val="Heading4Char"/>
    <w:uiPriority w:val="9"/>
    <w:semiHidden/>
    <w:unhideWhenUsed/>
    <w:qFormat/>
    <w:rsid w:val="00E91727"/>
    <w:pPr>
      <w:keepNext/>
      <w:keepLines/>
      <w:spacing w:after="220"/>
      <w:outlineLvl w:val="3"/>
    </w:pPr>
    <w:rPr>
      <w:rFonts w:asciiTheme="majorHAnsi" w:eastAsiaTheme="majorEastAsia" w:hAnsiTheme="majorHAnsi" w:cstheme="majorBid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E91727"/>
    <w:pPr>
      <w:spacing w:after="220"/>
    </w:pPr>
    <w:rPr>
      <w:rFonts w:eastAsiaTheme="minorHAnsi"/>
      <w:sz w:val="22"/>
      <w:szCs w:val="22"/>
    </w:rPr>
  </w:style>
  <w:style w:type="character" w:customStyle="1" w:styleId="BodyTextChar">
    <w:name w:val="Body Text Char"/>
    <w:basedOn w:val="DefaultParagraphFont"/>
    <w:link w:val="BodyText"/>
    <w:rsid w:val="00E91727"/>
    <w:rPr>
      <w:rFonts w:eastAsiaTheme="minorHAnsi"/>
      <w:sz w:val="22"/>
      <w:szCs w:val="22"/>
    </w:rPr>
  </w:style>
  <w:style w:type="paragraph" w:customStyle="1" w:styleId="Applicability">
    <w:name w:val="Applicability"/>
    <w:basedOn w:val="BodyText"/>
    <w:qFormat/>
    <w:rsid w:val="00E91727"/>
    <w:pPr>
      <w:spacing w:before="440"/>
      <w:ind w:left="2160" w:hanging="2160"/>
    </w:pPr>
  </w:style>
  <w:style w:type="paragraph" w:customStyle="1" w:styleId="attachmenttitle">
    <w:name w:val="attachment title"/>
    <w:next w:val="BodyText"/>
    <w:qFormat/>
    <w:rsid w:val="00E91727"/>
    <w:pPr>
      <w:keepNext/>
      <w:keepLines/>
      <w:widowControl w:val="0"/>
      <w:spacing w:after="220"/>
      <w:jc w:val="center"/>
      <w:outlineLvl w:val="0"/>
    </w:pPr>
    <w:rPr>
      <w:sz w:val="22"/>
      <w:szCs w:val="22"/>
    </w:rPr>
  </w:style>
  <w:style w:type="paragraph" w:customStyle="1" w:styleId="BodyText-table">
    <w:name w:val="Body Text - table"/>
    <w:qFormat/>
    <w:rsid w:val="00E91727"/>
    <w:rPr>
      <w:rFonts w:eastAsiaTheme="minorHAnsi" w:cstheme="minorBidi"/>
      <w:sz w:val="22"/>
      <w:szCs w:val="22"/>
    </w:rPr>
  </w:style>
  <w:style w:type="paragraph" w:styleId="BodyText2">
    <w:name w:val="Body Text 2"/>
    <w:link w:val="BodyText2Char"/>
    <w:rsid w:val="00E91727"/>
    <w:pPr>
      <w:spacing w:after="220"/>
      <w:ind w:left="720" w:hanging="720"/>
    </w:pPr>
    <w:rPr>
      <w:rFonts w:eastAsiaTheme="majorEastAsia" w:cstheme="majorBidi"/>
      <w:sz w:val="22"/>
      <w:szCs w:val="22"/>
    </w:rPr>
  </w:style>
  <w:style w:type="character" w:customStyle="1" w:styleId="BodyText2Char">
    <w:name w:val="Body Text 2 Char"/>
    <w:basedOn w:val="DefaultParagraphFont"/>
    <w:link w:val="BodyText2"/>
    <w:rsid w:val="00E91727"/>
    <w:rPr>
      <w:rFonts w:eastAsiaTheme="majorEastAsia" w:cstheme="majorBidi"/>
      <w:sz w:val="22"/>
      <w:szCs w:val="22"/>
    </w:rPr>
  </w:style>
  <w:style w:type="paragraph" w:styleId="BodyText3">
    <w:name w:val="Body Text 3"/>
    <w:basedOn w:val="BodyText"/>
    <w:link w:val="BodyText3Char"/>
    <w:rsid w:val="00E91727"/>
    <w:pPr>
      <w:ind w:left="720"/>
    </w:pPr>
    <w:rPr>
      <w:rFonts w:eastAsiaTheme="majorEastAsia" w:cstheme="majorBidi"/>
    </w:rPr>
  </w:style>
  <w:style w:type="character" w:customStyle="1" w:styleId="BodyText3Char">
    <w:name w:val="Body Text 3 Char"/>
    <w:basedOn w:val="DefaultParagraphFont"/>
    <w:link w:val="BodyText3"/>
    <w:rsid w:val="00E91727"/>
    <w:rPr>
      <w:rFonts w:eastAsiaTheme="majorEastAsia" w:cstheme="majorBidi"/>
      <w:sz w:val="22"/>
      <w:szCs w:val="22"/>
    </w:rPr>
  </w:style>
  <w:style w:type="character" w:customStyle="1" w:styleId="Commitment">
    <w:name w:val="Commitment"/>
    <w:basedOn w:val="BodyTextChar"/>
    <w:uiPriority w:val="1"/>
    <w:qFormat/>
    <w:rsid w:val="00E91727"/>
    <w:rPr>
      <w:rFonts w:ascii="Arial" w:eastAsiaTheme="minorHAnsi" w:hAnsi="Arial" w:cs="Arial"/>
      <w:i/>
      <w:iCs/>
      <w:sz w:val="22"/>
      <w:szCs w:val="22"/>
    </w:rPr>
  </w:style>
  <w:style w:type="paragraph" w:customStyle="1" w:styleId="CornerstoneBases">
    <w:name w:val="Cornerstone / Bases"/>
    <w:basedOn w:val="BodyText"/>
    <w:qFormat/>
    <w:rsid w:val="00E91727"/>
    <w:pPr>
      <w:ind w:left="2160" w:hanging="2160"/>
    </w:pPr>
  </w:style>
  <w:style w:type="paragraph" w:customStyle="1" w:styleId="EffectiveDate">
    <w:name w:val="Effective Date"/>
    <w:next w:val="BodyText"/>
    <w:qFormat/>
    <w:rsid w:val="00E91727"/>
    <w:pPr>
      <w:spacing w:before="220" w:after="440"/>
      <w:jc w:val="center"/>
    </w:pPr>
    <w:rPr>
      <w:sz w:val="22"/>
      <w:szCs w:val="22"/>
    </w:rPr>
  </w:style>
  <w:style w:type="paragraph" w:customStyle="1" w:styleId="END">
    <w:name w:val="END"/>
    <w:next w:val="BodyText"/>
    <w:qFormat/>
    <w:rsid w:val="00E91727"/>
    <w:pPr>
      <w:autoSpaceDE w:val="0"/>
      <w:autoSpaceDN w:val="0"/>
      <w:adjustRightInd w:val="0"/>
      <w:spacing w:before="440" w:after="440"/>
      <w:jc w:val="center"/>
    </w:pPr>
    <w:rPr>
      <w:sz w:val="22"/>
      <w:szCs w:val="22"/>
    </w:rPr>
  </w:style>
  <w:style w:type="paragraph" w:styleId="Footer">
    <w:name w:val="footer"/>
    <w:link w:val="FooterChar"/>
    <w:uiPriority w:val="99"/>
    <w:unhideWhenUsed/>
    <w:rsid w:val="00473139"/>
    <w:pPr>
      <w:tabs>
        <w:tab w:val="center" w:pos="4680"/>
        <w:tab w:val="right" w:pos="9360"/>
      </w:tabs>
    </w:pPr>
    <w:rPr>
      <w:rFonts w:eastAsiaTheme="minorHAnsi"/>
      <w:sz w:val="22"/>
      <w:szCs w:val="22"/>
    </w:rPr>
  </w:style>
  <w:style w:type="character" w:customStyle="1" w:styleId="Heading1Char">
    <w:name w:val="Heading 1 Char"/>
    <w:basedOn w:val="DefaultParagraphFont"/>
    <w:link w:val="Heading1"/>
    <w:rsid w:val="00473139"/>
    <w:rPr>
      <w:rFonts w:eastAsiaTheme="majorEastAsia" w:cstheme="majorBidi"/>
      <w:caps/>
      <w:sz w:val="22"/>
      <w:szCs w:val="22"/>
    </w:rPr>
  </w:style>
  <w:style w:type="paragraph" w:styleId="Revision">
    <w:name w:val="Revision"/>
    <w:hidden/>
    <w:uiPriority w:val="99"/>
    <w:semiHidden/>
    <w:rsid w:val="00FA6B84"/>
    <w:rPr>
      <w:sz w:val="22"/>
      <w:szCs w:val="22"/>
    </w:rPr>
  </w:style>
  <w:style w:type="character" w:customStyle="1" w:styleId="FooterChar">
    <w:name w:val="Footer Char"/>
    <w:basedOn w:val="DefaultParagraphFont"/>
    <w:link w:val="Footer"/>
    <w:uiPriority w:val="99"/>
    <w:rsid w:val="00473139"/>
    <w:rPr>
      <w:rFonts w:eastAsiaTheme="minorHAnsi"/>
      <w:sz w:val="22"/>
      <w:szCs w:val="22"/>
    </w:rPr>
  </w:style>
  <w:style w:type="paragraph" w:styleId="Header">
    <w:name w:val="header"/>
    <w:basedOn w:val="Normal"/>
    <w:link w:val="HeaderChar"/>
    <w:unhideWhenUsed/>
    <w:rsid w:val="00E91727"/>
    <w:pPr>
      <w:tabs>
        <w:tab w:val="center" w:pos="4680"/>
        <w:tab w:val="right" w:pos="9360"/>
      </w:tabs>
    </w:pPr>
  </w:style>
  <w:style w:type="character" w:customStyle="1" w:styleId="HeaderChar">
    <w:name w:val="Header Char"/>
    <w:basedOn w:val="DefaultParagraphFont"/>
    <w:link w:val="Header"/>
    <w:rsid w:val="00E91727"/>
    <w:rPr>
      <w:rFonts w:eastAsiaTheme="minorHAnsi"/>
      <w:sz w:val="22"/>
      <w:szCs w:val="22"/>
    </w:rPr>
  </w:style>
  <w:style w:type="character" w:customStyle="1" w:styleId="Heading2Char">
    <w:name w:val="Heading 2 Char"/>
    <w:basedOn w:val="DefaultParagraphFont"/>
    <w:link w:val="Heading2"/>
    <w:rsid w:val="00E91727"/>
    <w:rPr>
      <w:rFonts w:eastAsiaTheme="majorEastAsia" w:cstheme="majorBidi"/>
      <w:sz w:val="22"/>
      <w:szCs w:val="22"/>
    </w:rPr>
  </w:style>
  <w:style w:type="character" w:customStyle="1" w:styleId="Heading3Char">
    <w:name w:val="Heading 3 Char"/>
    <w:basedOn w:val="DefaultParagraphFont"/>
    <w:link w:val="Heading3"/>
    <w:rsid w:val="00E91727"/>
    <w:rPr>
      <w:rFonts w:eastAsiaTheme="majorEastAsia" w:cstheme="majorBidi"/>
      <w:sz w:val="22"/>
      <w:szCs w:val="22"/>
    </w:rPr>
  </w:style>
  <w:style w:type="character" w:customStyle="1" w:styleId="Heading4Char">
    <w:name w:val="Heading 4 Char"/>
    <w:basedOn w:val="DefaultParagraphFont"/>
    <w:link w:val="Heading4"/>
    <w:uiPriority w:val="9"/>
    <w:semiHidden/>
    <w:rsid w:val="00E91727"/>
    <w:rPr>
      <w:rFonts w:asciiTheme="majorHAnsi" w:eastAsiaTheme="majorEastAsia" w:hAnsiTheme="majorHAnsi" w:cstheme="majorBidi"/>
      <w:iCs/>
      <w:sz w:val="22"/>
      <w:szCs w:val="22"/>
    </w:rPr>
  </w:style>
  <w:style w:type="table" w:customStyle="1" w:styleId="IM">
    <w:name w:val="IM"/>
    <w:basedOn w:val="TableNormal"/>
    <w:uiPriority w:val="99"/>
    <w:rsid w:val="0074661E"/>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E91727"/>
    <w:rPr>
      <w:rFonts w:eastAsia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E91727"/>
    <w:pPr>
      <w:widowControl w:val="0"/>
      <w:pBdr>
        <w:top w:val="single" w:sz="8" w:space="3" w:color="auto"/>
        <w:bottom w:val="single" w:sz="8" w:space="3" w:color="auto"/>
      </w:pBdr>
      <w:spacing w:after="220"/>
      <w:jc w:val="center"/>
    </w:pPr>
    <w:rPr>
      <w:rFonts w:eastAsiaTheme="minorHAnsi"/>
      <w:iCs/>
      <w:caps/>
      <w:sz w:val="22"/>
      <w:szCs w:val="22"/>
    </w:rPr>
  </w:style>
  <w:style w:type="paragraph" w:styleId="Title">
    <w:name w:val="Title"/>
    <w:next w:val="BodyText"/>
    <w:link w:val="TitleChar"/>
    <w:qFormat/>
    <w:rsid w:val="00E91727"/>
    <w:pPr>
      <w:spacing w:before="220" w:after="220"/>
      <w:jc w:val="center"/>
    </w:pPr>
    <w:rPr>
      <w:sz w:val="22"/>
      <w:szCs w:val="22"/>
    </w:rPr>
  </w:style>
  <w:style w:type="character" w:customStyle="1" w:styleId="TitleChar">
    <w:name w:val="Title Char"/>
    <w:basedOn w:val="DefaultParagraphFont"/>
    <w:link w:val="Title"/>
    <w:rsid w:val="00E91727"/>
    <w:rPr>
      <w:sz w:val="22"/>
      <w:szCs w:val="22"/>
    </w:rPr>
  </w:style>
  <w:style w:type="paragraph" w:customStyle="1" w:styleId="Lista">
    <w:name w:val="List a"/>
    <w:basedOn w:val="BodyText"/>
    <w:rsid w:val="00E91727"/>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E91727"/>
    <w:pPr>
      <w:tabs>
        <w:tab w:val="center" w:pos="4680"/>
        <w:tab w:val="right" w:pos="9360"/>
      </w:tabs>
      <w:spacing w:after="220"/>
    </w:pPr>
    <w:rPr>
      <w:rFonts w:eastAsiaTheme="minorHAnsi"/>
      <w:szCs w:val="22"/>
    </w:rPr>
  </w:style>
  <w:style w:type="character" w:customStyle="1" w:styleId="NRCINSPECTIONMANUALChar">
    <w:name w:val="NRC INSPECTION MANUAL Char"/>
    <w:basedOn w:val="DefaultParagraphFont"/>
    <w:link w:val="NRCINSPECTIONMANUAL"/>
    <w:rsid w:val="00E91727"/>
    <w:rPr>
      <w:rFonts w:eastAsiaTheme="minorHAnsi"/>
      <w:szCs w:val="22"/>
    </w:rPr>
  </w:style>
  <w:style w:type="paragraph" w:customStyle="1" w:styleId="Requirement">
    <w:name w:val="Requirement"/>
    <w:basedOn w:val="BodyText3"/>
    <w:qFormat/>
    <w:rsid w:val="00E91727"/>
    <w:pPr>
      <w:keepNext/>
    </w:pPr>
    <w:rPr>
      <w:b/>
      <w:bCs/>
    </w:rPr>
  </w:style>
  <w:style w:type="paragraph" w:customStyle="1" w:styleId="SpecificGuidance">
    <w:name w:val="Specific Guidance"/>
    <w:basedOn w:val="BodyText3"/>
    <w:qFormat/>
    <w:rsid w:val="00E91727"/>
    <w:pPr>
      <w:keepNext/>
    </w:pPr>
    <w:rPr>
      <w:u w:val="single"/>
    </w:rPr>
  </w:style>
  <w:style w:type="table" w:styleId="TableGrid">
    <w:name w:val="Table Grid"/>
    <w:basedOn w:val="TableNormal"/>
    <w:uiPriority w:val="39"/>
    <w:rsid w:val="00E9172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352A3"/>
    <w:rPr>
      <w:color w:val="605E5C"/>
      <w:shd w:val="clear" w:color="auto" w:fill="E1DFDD"/>
    </w:rPr>
  </w:style>
  <w:style w:type="character" w:styleId="Hyperlink">
    <w:name w:val="Hyperlink"/>
    <w:basedOn w:val="DefaultParagraphFont"/>
    <w:uiPriority w:val="99"/>
    <w:unhideWhenUsed/>
    <w:rsid w:val="00D23B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761111">
      <w:bodyDiv w:val="1"/>
      <w:marLeft w:val="0"/>
      <w:marRight w:val="0"/>
      <w:marTop w:val="0"/>
      <w:marBottom w:val="0"/>
      <w:divBdr>
        <w:top w:val="none" w:sz="0" w:space="0" w:color="auto"/>
        <w:left w:val="none" w:sz="0" w:space="0" w:color="auto"/>
        <w:bottom w:val="none" w:sz="0" w:space="0" w:color="auto"/>
        <w:right w:val="none" w:sz="0" w:space="0" w:color="auto"/>
      </w:divBdr>
    </w:div>
    <w:div w:id="1371685629">
      <w:bodyDiv w:val="1"/>
      <w:marLeft w:val="0"/>
      <w:marRight w:val="0"/>
      <w:marTop w:val="0"/>
      <w:marBottom w:val="0"/>
      <w:divBdr>
        <w:top w:val="none" w:sz="0" w:space="0" w:color="auto"/>
        <w:left w:val="none" w:sz="0" w:space="0" w:color="auto"/>
        <w:bottom w:val="none" w:sz="0" w:space="0" w:color="auto"/>
        <w:right w:val="none" w:sz="0" w:space="0" w:color="auto"/>
      </w:divBdr>
    </w:div>
    <w:div w:id="162183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rodrp.nrc.gov/idmws/ViewDocByAccession.asp?AccessionNumber=ML11024026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adamsxt.nrc.gov/AdamsXT/content/downloadContent.faces?objectStoreName=MainLibrary&amp;vsId=%7b3B795B37-A843-4366-9E00-238137C9B0AB%7d&amp;ForceBrowserDownloadMgrPrompt=fals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damsxt.nrc.gov/AdamsXT/content/downloadContent.faces?objectStoreName=MainLibrary&amp;vsId=%7bC675C682-B1B8-466A-A422-0251B09981DD%7d&amp;ForceBrowserDownloadMgrPrompt=fal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83ABA2-B14B-4A97-8E74-FFD42E8A7B9C}">
  <ds:schemaRefs>
    <ds:schemaRef ds:uri="http://schemas.openxmlformats.org/officeDocument/2006/bibliography"/>
  </ds:schemaRefs>
</ds:datastoreItem>
</file>

<file path=customXml/itemProps2.xml><?xml version="1.0" encoding="utf-8"?>
<ds:datastoreItem xmlns:ds="http://schemas.openxmlformats.org/officeDocument/2006/customXml" ds:itemID="{9C3D50B6-5CF0-4E8E-8B27-539C6C5C064E}">
  <ds:schemaRefs>
    <ds:schemaRef ds:uri="http://purl.org/dc/elements/1.1/"/>
    <ds:schemaRef ds:uri="bd536709-b854-4f3b-a247-393f1123cff3"/>
    <ds:schemaRef ds:uri="http://schemas.openxmlformats.org/package/2006/metadata/core-properties"/>
    <ds:schemaRef ds:uri="http://purl.org/dc/terms/"/>
    <ds:schemaRef ds:uri="4ebc427b-1bcf-4856-a750-efc6bf2bcca6"/>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38D5DC0B-62C6-4AA4-959D-717731056D42}">
  <ds:schemaRefs>
    <ds:schemaRef ds:uri="http://schemas.microsoft.com/sharepoint/v3/contenttype/forms"/>
  </ds:schemaRefs>
</ds:datastoreItem>
</file>

<file path=customXml/itemProps4.xml><?xml version="1.0" encoding="utf-8"?>
<ds:datastoreItem xmlns:ds="http://schemas.openxmlformats.org/officeDocument/2006/customXml" ds:itemID="{565DBEF5-2FD1-4C43-831F-3186C9BD38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10</Pages>
  <Words>2520</Words>
  <Characters>15368</Characters>
  <Application>Microsoft Office Word</Application>
  <DocSecurity>2</DocSecurity>
  <PresentationFormat/>
  <Lines>128</Lines>
  <Paragraphs>35</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17853</CharactersWithSpaces>
  <SharedDoc>false</SharedDoc>
  <HyperlinkBase/>
  <HLinks>
    <vt:vector size="36" baseType="variant">
      <vt:variant>
        <vt:i4>2162736</vt:i4>
      </vt:variant>
      <vt:variant>
        <vt:i4>35</vt:i4>
      </vt:variant>
      <vt:variant>
        <vt:i4>0</vt:i4>
      </vt:variant>
      <vt:variant>
        <vt:i4>5</vt:i4>
      </vt:variant>
      <vt:variant>
        <vt:lpwstr>https://nrodrp.nrc.gov/idmws/ViewDocByAccession.asp?AccessionNumber=ML110240265</vt:lpwstr>
      </vt:variant>
      <vt:variant>
        <vt:lpwstr/>
      </vt:variant>
      <vt:variant>
        <vt:i4>7471168</vt:i4>
      </vt:variant>
      <vt:variant>
        <vt:i4>32</vt:i4>
      </vt:variant>
      <vt:variant>
        <vt:i4>0</vt:i4>
      </vt:variant>
      <vt:variant>
        <vt:i4>5</vt:i4>
      </vt:variant>
      <vt:variant>
        <vt:lpwstr>https://adamsxt.nrc.gov/WorkplaceXT/operations/ShowLink.jsp?windowId=_1.T1380597c8d6</vt:lpwstr>
      </vt:variant>
      <vt:variant>
        <vt:lpwstr/>
      </vt:variant>
      <vt:variant>
        <vt:i4>7405690</vt:i4>
      </vt:variant>
      <vt:variant>
        <vt:i4>29</vt:i4>
      </vt:variant>
      <vt:variant>
        <vt:i4>0</vt:i4>
      </vt:variant>
      <vt:variant>
        <vt:i4>5</vt:i4>
      </vt:variant>
      <vt:variant>
        <vt:lpwstr>https://adamsxt.nrc.gov/WorkplaceXT/getContent?id=release&amp;vsId=%7BB0EBEF95-1031-49D8-AE30-4CB24D0C6F47%7D&amp;objectStoreName=Main.__.Library&amp;objectType=document</vt:lpwstr>
      </vt:variant>
      <vt:variant>
        <vt:lpwstr/>
      </vt:variant>
      <vt:variant>
        <vt:i4>3080247</vt:i4>
      </vt:variant>
      <vt:variant>
        <vt:i4>26</vt:i4>
      </vt:variant>
      <vt:variant>
        <vt:i4>0</vt:i4>
      </vt:variant>
      <vt:variant>
        <vt:i4>5</vt:i4>
      </vt:variant>
      <vt:variant>
        <vt:lpwstr>https://nrodrp.nrc.gov/idmws/ViewDocByAccession.asp?AccessionNumber=ML073460588</vt:lpwstr>
      </vt:variant>
      <vt:variant>
        <vt:lpwstr/>
      </vt:variant>
      <vt:variant>
        <vt:i4>7602299</vt:i4>
      </vt:variant>
      <vt:variant>
        <vt:i4>23</vt:i4>
      </vt:variant>
      <vt:variant>
        <vt:i4>0</vt:i4>
      </vt:variant>
      <vt:variant>
        <vt:i4>5</vt:i4>
      </vt:variant>
      <vt:variant>
        <vt:lpwstr>http://pbadupws.nrc.gov/docs/ML0735/ML073531868.pdf</vt:lpwstr>
      </vt:variant>
      <vt:variant>
        <vt:lpwstr/>
      </vt:variant>
      <vt:variant>
        <vt:i4>3080296</vt:i4>
      </vt:variant>
      <vt:variant>
        <vt:i4>20</vt:i4>
      </vt:variant>
      <vt:variant>
        <vt:i4>0</vt:i4>
      </vt:variant>
      <vt:variant>
        <vt:i4>5</vt:i4>
      </vt:variant>
      <vt:variant>
        <vt:lpwstr>http://adamswebsearch2.nrc.gov/idmws/ViewDocByAccession.asp?AccessionNumber=ML063060347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2024-10-24T16:32:00Z</dcterms:created>
  <dcterms:modified xsi:type="dcterms:W3CDTF">2024-10-24T16:33:00Z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
  </property>
</Properties>
</file>