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48879B" w14:textId="2BE57813" w:rsidR="00FE2E44" w:rsidRPr="00E13626" w:rsidRDefault="00FE2E44" w:rsidP="00C416A9">
      <w:pPr>
        <w:pStyle w:val="NRCINSPECTIONMANUAL"/>
        <w:rPr>
          <w:b/>
          <w:bCs/>
          <w:sz w:val="38"/>
          <w:szCs w:val="38"/>
        </w:rPr>
      </w:pPr>
      <w:r w:rsidRPr="00E13626">
        <w:tab/>
      </w:r>
      <w:r w:rsidRPr="00E13626">
        <w:rPr>
          <w:b/>
          <w:bCs/>
          <w:sz w:val="38"/>
          <w:szCs w:val="38"/>
        </w:rPr>
        <w:t>NRC INSPECTION MANUAL</w:t>
      </w:r>
      <w:r w:rsidRPr="00E13626">
        <w:rPr>
          <w:b/>
          <w:bCs/>
          <w:sz w:val="38"/>
          <w:szCs w:val="38"/>
        </w:rPr>
        <w:tab/>
      </w:r>
      <w:r w:rsidR="00C416A9" w:rsidRPr="00E13626">
        <w:rPr>
          <w:szCs w:val="20"/>
        </w:rPr>
        <w:t>UNPO</w:t>
      </w:r>
    </w:p>
    <w:p w14:paraId="1D87393A" w14:textId="2686DF54" w:rsidR="004C1383" w:rsidRPr="00E13626" w:rsidRDefault="000749AF" w:rsidP="00C416A9">
      <w:pPr>
        <w:pStyle w:val="IMCIP"/>
      </w:pPr>
      <w:r w:rsidRPr="00E13626">
        <w:t>I</w:t>
      </w:r>
      <w:r w:rsidR="006542D2" w:rsidRPr="00E13626">
        <w:t xml:space="preserve">NSPECTION </w:t>
      </w:r>
      <w:r w:rsidR="004C1383" w:rsidRPr="00E13626">
        <w:t>MANUAL CHAPTER 0615</w:t>
      </w:r>
    </w:p>
    <w:p w14:paraId="11016BA2" w14:textId="65C0135B" w:rsidR="00C416A9" w:rsidRPr="00E13626" w:rsidRDefault="00B94A6D" w:rsidP="00E93A85">
      <w:pPr>
        <w:pStyle w:val="Title"/>
      </w:pPr>
      <w:ins w:id="0" w:author="Author">
        <w:r w:rsidRPr="00E13626">
          <w:t xml:space="preserve">NON-POWER PRODUCTION AND UTILIZATION </w:t>
        </w:r>
        <w:r w:rsidR="00AB1767" w:rsidRPr="00E13626">
          <w:t>FACILITY</w:t>
        </w:r>
      </w:ins>
      <w:r w:rsidR="00FE2E44" w:rsidRPr="00E13626">
        <w:t xml:space="preserve"> INSPECTION REPORTS</w:t>
      </w:r>
    </w:p>
    <w:p w14:paraId="020E5402" w14:textId="77777777" w:rsidR="00E93A85" w:rsidRPr="00DA1FDE" w:rsidRDefault="00E93A85" w:rsidP="007C4252">
      <w:pPr>
        <w:pStyle w:val="BodyText"/>
      </w:pPr>
    </w:p>
    <w:p w14:paraId="626B9AFE" w14:textId="77777777" w:rsidR="0058237B" w:rsidRPr="00E13626" w:rsidRDefault="0058237B">
      <w:pPr>
        <w:pStyle w:val="TOCHeading"/>
        <w:rPr>
          <w:rFonts w:cs="Arial"/>
        </w:rPr>
        <w:sectPr w:rsidR="0058237B" w:rsidRPr="00E13626" w:rsidSect="00C323F0">
          <w:type w:val="continuous"/>
          <w:pgSz w:w="12240" w:h="15840"/>
          <w:pgMar w:top="1440" w:right="1440" w:bottom="1440" w:left="1440" w:header="720" w:footer="720" w:gutter="0"/>
          <w:cols w:space="720"/>
          <w:noEndnote/>
          <w:docGrid w:linePitch="326"/>
        </w:sectPr>
      </w:pPr>
    </w:p>
    <w:p w14:paraId="0394D9CD" w14:textId="77777777" w:rsidR="00C416A9" w:rsidRPr="00E13626" w:rsidRDefault="00C416A9">
      <w:pPr>
        <w:pStyle w:val="TOCHeading"/>
        <w:rPr>
          <w:rFonts w:cs="Arial"/>
        </w:rPr>
      </w:pPr>
      <w:r w:rsidRPr="00E13626">
        <w:rPr>
          <w:rFonts w:cs="Arial"/>
        </w:rPr>
        <w:lastRenderedPageBreak/>
        <w:t>Table of Contents</w:t>
      </w:r>
    </w:p>
    <w:p w14:paraId="58CF7BC1" w14:textId="2F8101F7" w:rsidR="006A0C54" w:rsidRDefault="00C416A9">
      <w:pPr>
        <w:pStyle w:val="TOC1"/>
        <w:rPr>
          <w:rFonts w:asciiTheme="minorHAnsi" w:eastAsiaTheme="minorEastAsia" w:hAnsiTheme="minorHAnsi" w:cstheme="minorBidi"/>
          <w:noProof/>
          <w:kern w:val="2"/>
          <w:szCs w:val="22"/>
          <w14:ligatures w14:val="standardContextual"/>
        </w:rPr>
      </w:pPr>
      <w:r w:rsidRPr="00940FA4">
        <w:fldChar w:fldCharType="begin"/>
      </w:r>
      <w:r w:rsidRPr="00E13626">
        <w:instrText xml:space="preserve"> TOC \o "1-3" \h \z \u </w:instrText>
      </w:r>
      <w:r w:rsidRPr="00940FA4">
        <w:fldChar w:fldCharType="separate"/>
      </w:r>
      <w:hyperlink w:anchor="_Toc159579389" w:history="1">
        <w:r w:rsidR="006A0C54" w:rsidRPr="001F13A9">
          <w:rPr>
            <w:rStyle w:val="Hyperlink"/>
            <w:rFonts w:cs="Arial"/>
            <w:noProof/>
          </w:rPr>
          <w:t>0615-01</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PURPOSE</w:t>
        </w:r>
        <w:r w:rsidR="006A0C54">
          <w:rPr>
            <w:noProof/>
            <w:webHidden/>
          </w:rPr>
          <w:tab/>
        </w:r>
        <w:r w:rsidR="006A0C54">
          <w:rPr>
            <w:noProof/>
            <w:webHidden/>
          </w:rPr>
          <w:fldChar w:fldCharType="begin"/>
        </w:r>
        <w:r w:rsidR="006A0C54">
          <w:rPr>
            <w:noProof/>
            <w:webHidden/>
          </w:rPr>
          <w:instrText xml:space="preserve"> PAGEREF _Toc159579389 \h </w:instrText>
        </w:r>
        <w:r w:rsidR="006A0C54">
          <w:rPr>
            <w:noProof/>
            <w:webHidden/>
          </w:rPr>
        </w:r>
        <w:r w:rsidR="006A0C54">
          <w:rPr>
            <w:noProof/>
            <w:webHidden/>
          </w:rPr>
          <w:fldChar w:fldCharType="separate"/>
        </w:r>
        <w:r w:rsidR="009B6D3F">
          <w:rPr>
            <w:noProof/>
            <w:webHidden/>
          </w:rPr>
          <w:t>1</w:t>
        </w:r>
        <w:r w:rsidR="006A0C54">
          <w:rPr>
            <w:noProof/>
            <w:webHidden/>
          </w:rPr>
          <w:fldChar w:fldCharType="end"/>
        </w:r>
      </w:hyperlink>
    </w:p>
    <w:p w14:paraId="2ACB80A5" w14:textId="2BA789A0" w:rsidR="006A0C54" w:rsidRDefault="001F0B32">
      <w:pPr>
        <w:pStyle w:val="TOC1"/>
        <w:rPr>
          <w:rFonts w:asciiTheme="minorHAnsi" w:eastAsiaTheme="minorEastAsia" w:hAnsiTheme="minorHAnsi" w:cstheme="minorBidi"/>
          <w:noProof/>
          <w:kern w:val="2"/>
          <w:szCs w:val="22"/>
          <w14:ligatures w14:val="standardContextual"/>
        </w:rPr>
      </w:pPr>
      <w:hyperlink w:anchor="_Toc159579390" w:history="1">
        <w:r w:rsidR="006A0C54" w:rsidRPr="001F13A9">
          <w:rPr>
            <w:rStyle w:val="Hyperlink"/>
            <w:noProof/>
          </w:rPr>
          <w:t>0615-02</w:t>
        </w:r>
        <w:r w:rsidR="006A0C54">
          <w:rPr>
            <w:rFonts w:asciiTheme="minorHAnsi" w:eastAsiaTheme="minorEastAsia" w:hAnsiTheme="minorHAnsi" w:cstheme="minorBidi"/>
            <w:noProof/>
            <w:kern w:val="2"/>
            <w:szCs w:val="22"/>
            <w14:ligatures w14:val="standardContextual"/>
          </w:rPr>
          <w:tab/>
        </w:r>
        <w:r w:rsidR="006A0C54" w:rsidRPr="001F13A9">
          <w:rPr>
            <w:rStyle w:val="Hyperlink"/>
            <w:noProof/>
          </w:rPr>
          <w:t>OBJECTIVES</w:t>
        </w:r>
        <w:r w:rsidR="006A0C54">
          <w:rPr>
            <w:noProof/>
            <w:webHidden/>
          </w:rPr>
          <w:tab/>
        </w:r>
        <w:r w:rsidR="006A0C54">
          <w:rPr>
            <w:noProof/>
            <w:webHidden/>
          </w:rPr>
          <w:fldChar w:fldCharType="begin"/>
        </w:r>
        <w:r w:rsidR="006A0C54">
          <w:rPr>
            <w:noProof/>
            <w:webHidden/>
          </w:rPr>
          <w:instrText xml:space="preserve"> PAGEREF _Toc159579390 \h </w:instrText>
        </w:r>
        <w:r w:rsidR="006A0C54">
          <w:rPr>
            <w:noProof/>
            <w:webHidden/>
          </w:rPr>
        </w:r>
        <w:r w:rsidR="006A0C54">
          <w:rPr>
            <w:noProof/>
            <w:webHidden/>
          </w:rPr>
          <w:fldChar w:fldCharType="separate"/>
        </w:r>
        <w:r w:rsidR="009B6D3F">
          <w:rPr>
            <w:noProof/>
            <w:webHidden/>
          </w:rPr>
          <w:t>1</w:t>
        </w:r>
        <w:r w:rsidR="006A0C54">
          <w:rPr>
            <w:noProof/>
            <w:webHidden/>
          </w:rPr>
          <w:fldChar w:fldCharType="end"/>
        </w:r>
      </w:hyperlink>
    </w:p>
    <w:p w14:paraId="5C12F223" w14:textId="1CFB9FC1" w:rsidR="006A0C54" w:rsidRDefault="001F0B32">
      <w:pPr>
        <w:pStyle w:val="TOC1"/>
        <w:rPr>
          <w:rFonts w:asciiTheme="minorHAnsi" w:eastAsiaTheme="minorEastAsia" w:hAnsiTheme="minorHAnsi" w:cstheme="minorBidi"/>
          <w:noProof/>
          <w:kern w:val="2"/>
          <w:szCs w:val="22"/>
          <w14:ligatures w14:val="standardContextual"/>
        </w:rPr>
      </w:pPr>
      <w:hyperlink w:anchor="_Toc159579391" w:history="1">
        <w:r w:rsidR="006A0C54" w:rsidRPr="001F13A9">
          <w:rPr>
            <w:rStyle w:val="Hyperlink"/>
            <w:noProof/>
          </w:rPr>
          <w:t>0615-03</w:t>
        </w:r>
        <w:r w:rsidR="006A0C54">
          <w:rPr>
            <w:rFonts w:asciiTheme="minorHAnsi" w:eastAsiaTheme="minorEastAsia" w:hAnsiTheme="minorHAnsi" w:cstheme="minorBidi"/>
            <w:noProof/>
            <w:kern w:val="2"/>
            <w:szCs w:val="22"/>
            <w14:ligatures w14:val="standardContextual"/>
          </w:rPr>
          <w:tab/>
        </w:r>
        <w:r w:rsidR="006A0C54" w:rsidRPr="001F13A9">
          <w:rPr>
            <w:rStyle w:val="Hyperlink"/>
            <w:noProof/>
          </w:rPr>
          <w:t>DEFINITIONS</w:t>
        </w:r>
        <w:r w:rsidR="006A0C54">
          <w:rPr>
            <w:noProof/>
            <w:webHidden/>
          </w:rPr>
          <w:tab/>
        </w:r>
        <w:r w:rsidR="006A0C54">
          <w:rPr>
            <w:noProof/>
            <w:webHidden/>
          </w:rPr>
          <w:fldChar w:fldCharType="begin"/>
        </w:r>
        <w:r w:rsidR="006A0C54">
          <w:rPr>
            <w:noProof/>
            <w:webHidden/>
          </w:rPr>
          <w:instrText xml:space="preserve"> PAGEREF _Toc159579391 \h </w:instrText>
        </w:r>
        <w:r w:rsidR="006A0C54">
          <w:rPr>
            <w:noProof/>
            <w:webHidden/>
          </w:rPr>
        </w:r>
        <w:r w:rsidR="006A0C54">
          <w:rPr>
            <w:noProof/>
            <w:webHidden/>
          </w:rPr>
          <w:fldChar w:fldCharType="separate"/>
        </w:r>
        <w:r w:rsidR="009B6D3F">
          <w:rPr>
            <w:noProof/>
            <w:webHidden/>
          </w:rPr>
          <w:t>1</w:t>
        </w:r>
        <w:r w:rsidR="006A0C54">
          <w:rPr>
            <w:noProof/>
            <w:webHidden/>
          </w:rPr>
          <w:fldChar w:fldCharType="end"/>
        </w:r>
      </w:hyperlink>
    </w:p>
    <w:p w14:paraId="5DE00B65" w14:textId="4D257428" w:rsidR="006A0C54" w:rsidRDefault="001F0B32">
      <w:pPr>
        <w:pStyle w:val="TOC1"/>
        <w:rPr>
          <w:rFonts w:asciiTheme="minorHAnsi" w:eastAsiaTheme="minorEastAsia" w:hAnsiTheme="minorHAnsi" w:cstheme="minorBidi"/>
          <w:noProof/>
          <w:kern w:val="2"/>
          <w:szCs w:val="22"/>
          <w14:ligatures w14:val="standardContextual"/>
        </w:rPr>
      </w:pPr>
      <w:hyperlink w:anchor="_Toc159579392" w:history="1">
        <w:r w:rsidR="006A0C54" w:rsidRPr="001F13A9">
          <w:rPr>
            <w:rStyle w:val="Hyperlink"/>
            <w:rFonts w:cs="Arial"/>
            <w:noProof/>
          </w:rPr>
          <w:t>0615-04</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RESPONSIBILITIES</w:t>
        </w:r>
        <w:r w:rsidR="006A0C54">
          <w:rPr>
            <w:noProof/>
            <w:webHidden/>
          </w:rPr>
          <w:tab/>
        </w:r>
        <w:r w:rsidR="006A0C54">
          <w:rPr>
            <w:noProof/>
            <w:webHidden/>
          </w:rPr>
          <w:fldChar w:fldCharType="begin"/>
        </w:r>
        <w:r w:rsidR="006A0C54">
          <w:rPr>
            <w:noProof/>
            <w:webHidden/>
          </w:rPr>
          <w:instrText xml:space="preserve"> PAGEREF _Toc159579392 \h </w:instrText>
        </w:r>
        <w:r w:rsidR="006A0C54">
          <w:rPr>
            <w:noProof/>
            <w:webHidden/>
          </w:rPr>
        </w:r>
        <w:r w:rsidR="006A0C54">
          <w:rPr>
            <w:noProof/>
            <w:webHidden/>
          </w:rPr>
          <w:fldChar w:fldCharType="separate"/>
        </w:r>
        <w:r w:rsidR="009B6D3F">
          <w:rPr>
            <w:noProof/>
            <w:webHidden/>
          </w:rPr>
          <w:t>2</w:t>
        </w:r>
        <w:r w:rsidR="006A0C54">
          <w:rPr>
            <w:noProof/>
            <w:webHidden/>
          </w:rPr>
          <w:fldChar w:fldCharType="end"/>
        </w:r>
      </w:hyperlink>
    </w:p>
    <w:p w14:paraId="772203FF" w14:textId="03F28476" w:rsidR="006A0C54" w:rsidRDefault="001F0B32">
      <w:pPr>
        <w:pStyle w:val="TOC1"/>
        <w:rPr>
          <w:rFonts w:asciiTheme="minorHAnsi" w:eastAsiaTheme="minorEastAsia" w:hAnsiTheme="minorHAnsi" w:cstheme="minorBidi"/>
          <w:noProof/>
          <w:kern w:val="2"/>
          <w:szCs w:val="22"/>
          <w14:ligatures w14:val="standardContextual"/>
        </w:rPr>
      </w:pPr>
      <w:hyperlink w:anchor="_Toc159579393" w:history="1">
        <w:r w:rsidR="006A0C54" w:rsidRPr="001F13A9">
          <w:rPr>
            <w:rStyle w:val="Hyperlink"/>
            <w:rFonts w:cs="Arial"/>
            <w:noProof/>
          </w:rPr>
          <w:t>0615-05</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INSPECTION RESULTS</w:t>
        </w:r>
        <w:r w:rsidR="006A0C54">
          <w:rPr>
            <w:noProof/>
            <w:webHidden/>
          </w:rPr>
          <w:tab/>
        </w:r>
        <w:r w:rsidR="006A0C54">
          <w:rPr>
            <w:noProof/>
            <w:webHidden/>
          </w:rPr>
          <w:fldChar w:fldCharType="begin"/>
        </w:r>
        <w:r w:rsidR="006A0C54">
          <w:rPr>
            <w:noProof/>
            <w:webHidden/>
          </w:rPr>
          <w:instrText xml:space="preserve"> PAGEREF _Toc159579393 \h </w:instrText>
        </w:r>
        <w:r w:rsidR="006A0C54">
          <w:rPr>
            <w:noProof/>
            <w:webHidden/>
          </w:rPr>
        </w:r>
        <w:r w:rsidR="006A0C54">
          <w:rPr>
            <w:noProof/>
            <w:webHidden/>
          </w:rPr>
          <w:fldChar w:fldCharType="separate"/>
        </w:r>
        <w:r w:rsidR="009B6D3F">
          <w:rPr>
            <w:noProof/>
            <w:webHidden/>
          </w:rPr>
          <w:t>3</w:t>
        </w:r>
        <w:r w:rsidR="006A0C54">
          <w:rPr>
            <w:noProof/>
            <w:webHidden/>
          </w:rPr>
          <w:fldChar w:fldCharType="end"/>
        </w:r>
      </w:hyperlink>
    </w:p>
    <w:p w14:paraId="6F003376" w14:textId="18370386" w:rsidR="006A0C54" w:rsidRDefault="001F0B32">
      <w:pPr>
        <w:pStyle w:val="TOC1"/>
        <w:rPr>
          <w:rFonts w:asciiTheme="minorHAnsi" w:eastAsiaTheme="minorEastAsia" w:hAnsiTheme="minorHAnsi" w:cstheme="minorBidi"/>
          <w:noProof/>
          <w:kern w:val="2"/>
          <w:szCs w:val="22"/>
          <w14:ligatures w14:val="standardContextual"/>
        </w:rPr>
      </w:pPr>
      <w:hyperlink w:anchor="_Toc159579394" w:history="1">
        <w:r w:rsidR="006A0C54" w:rsidRPr="001F13A9">
          <w:rPr>
            <w:rStyle w:val="Hyperlink"/>
            <w:rFonts w:cs="Arial"/>
            <w:noProof/>
          </w:rPr>
          <w:t>0615-06</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DOCUMENTING VIOLATIONS USING THE FOUR-PART FORMAT</w:t>
        </w:r>
        <w:r w:rsidR="006A0C54">
          <w:rPr>
            <w:noProof/>
            <w:webHidden/>
          </w:rPr>
          <w:tab/>
        </w:r>
        <w:r w:rsidR="006A0C54">
          <w:rPr>
            <w:noProof/>
            <w:webHidden/>
          </w:rPr>
          <w:fldChar w:fldCharType="begin"/>
        </w:r>
        <w:r w:rsidR="006A0C54">
          <w:rPr>
            <w:noProof/>
            <w:webHidden/>
          </w:rPr>
          <w:instrText xml:space="preserve"> PAGEREF _Toc159579394 \h </w:instrText>
        </w:r>
        <w:r w:rsidR="006A0C54">
          <w:rPr>
            <w:noProof/>
            <w:webHidden/>
          </w:rPr>
        </w:r>
        <w:r w:rsidR="006A0C54">
          <w:rPr>
            <w:noProof/>
            <w:webHidden/>
          </w:rPr>
          <w:fldChar w:fldCharType="separate"/>
        </w:r>
        <w:r w:rsidR="009B6D3F">
          <w:rPr>
            <w:noProof/>
            <w:webHidden/>
          </w:rPr>
          <w:t>5</w:t>
        </w:r>
        <w:r w:rsidR="006A0C54">
          <w:rPr>
            <w:noProof/>
            <w:webHidden/>
          </w:rPr>
          <w:fldChar w:fldCharType="end"/>
        </w:r>
      </w:hyperlink>
    </w:p>
    <w:p w14:paraId="75C3305F" w14:textId="324A453D" w:rsidR="006A0C54" w:rsidRDefault="001F0B32">
      <w:pPr>
        <w:pStyle w:val="TOC1"/>
        <w:rPr>
          <w:rFonts w:asciiTheme="minorHAnsi" w:eastAsiaTheme="minorEastAsia" w:hAnsiTheme="minorHAnsi" w:cstheme="minorBidi"/>
          <w:noProof/>
          <w:kern w:val="2"/>
          <w:szCs w:val="22"/>
          <w14:ligatures w14:val="standardContextual"/>
        </w:rPr>
      </w:pPr>
      <w:hyperlink w:anchor="_Toc159579395" w:history="1">
        <w:r w:rsidR="006A0C54" w:rsidRPr="001F13A9">
          <w:rPr>
            <w:rStyle w:val="Hyperlink"/>
            <w:rFonts w:cs="Arial"/>
            <w:noProof/>
          </w:rPr>
          <w:t>0615-07</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UNRESOLVED ITEMS (URIs)</w:t>
        </w:r>
        <w:r w:rsidR="006A0C54">
          <w:rPr>
            <w:noProof/>
            <w:webHidden/>
          </w:rPr>
          <w:tab/>
        </w:r>
        <w:r w:rsidR="006A0C54">
          <w:rPr>
            <w:noProof/>
            <w:webHidden/>
          </w:rPr>
          <w:fldChar w:fldCharType="begin"/>
        </w:r>
        <w:r w:rsidR="006A0C54">
          <w:rPr>
            <w:noProof/>
            <w:webHidden/>
          </w:rPr>
          <w:instrText xml:space="preserve"> PAGEREF _Toc159579395 \h </w:instrText>
        </w:r>
        <w:r w:rsidR="006A0C54">
          <w:rPr>
            <w:noProof/>
            <w:webHidden/>
          </w:rPr>
        </w:r>
        <w:r w:rsidR="006A0C54">
          <w:rPr>
            <w:noProof/>
            <w:webHidden/>
          </w:rPr>
          <w:fldChar w:fldCharType="separate"/>
        </w:r>
        <w:r w:rsidR="009B6D3F">
          <w:rPr>
            <w:noProof/>
            <w:webHidden/>
          </w:rPr>
          <w:t>8</w:t>
        </w:r>
        <w:r w:rsidR="006A0C54">
          <w:rPr>
            <w:noProof/>
            <w:webHidden/>
          </w:rPr>
          <w:fldChar w:fldCharType="end"/>
        </w:r>
      </w:hyperlink>
    </w:p>
    <w:p w14:paraId="5C23AC1D" w14:textId="7E78AD47" w:rsidR="006A0C54" w:rsidRDefault="001F0B32">
      <w:pPr>
        <w:pStyle w:val="TOC1"/>
        <w:rPr>
          <w:rFonts w:asciiTheme="minorHAnsi" w:eastAsiaTheme="minorEastAsia" w:hAnsiTheme="minorHAnsi" w:cstheme="minorBidi"/>
          <w:noProof/>
          <w:kern w:val="2"/>
          <w:szCs w:val="22"/>
          <w14:ligatures w14:val="standardContextual"/>
        </w:rPr>
      </w:pPr>
      <w:hyperlink w:anchor="_Toc159579396" w:history="1">
        <w:r w:rsidR="006A0C54" w:rsidRPr="001F13A9">
          <w:rPr>
            <w:rStyle w:val="Hyperlink"/>
            <w:rFonts w:cs="Arial"/>
            <w:noProof/>
          </w:rPr>
          <w:t>0615-08</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DISCUSSED OPEN ITEMS</w:t>
        </w:r>
        <w:r w:rsidR="006A0C54">
          <w:rPr>
            <w:noProof/>
            <w:webHidden/>
          </w:rPr>
          <w:tab/>
        </w:r>
        <w:r w:rsidR="006A0C54">
          <w:rPr>
            <w:noProof/>
            <w:webHidden/>
          </w:rPr>
          <w:fldChar w:fldCharType="begin"/>
        </w:r>
        <w:r w:rsidR="006A0C54">
          <w:rPr>
            <w:noProof/>
            <w:webHidden/>
          </w:rPr>
          <w:instrText xml:space="preserve"> PAGEREF _Toc159579396 \h </w:instrText>
        </w:r>
        <w:r w:rsidR="006A0C54">
          <w:rPr>
            <w:noProof/>
            <w:webHidden/>
          </w:rPr>
        </w:r>
        <w:r w:rsidR="006A0C54">
          <w:rPr>
            <w:noProof/>
            <w:webHidden/>
          </w:rPr>
          <w:fldChar w:fldCharType="separate"/>
        </w:r>
        <w:r w:rsidR="009B6D3F">
          <w:rPr>
            <w:noProof/>
            <w:webHidden/>
          </w:rPr>
          <w:t>10</w:t>
        </w:r>
        <w:r w:rsidR="006A0C54">
          <w:rPr>
            <w:noProof/>
            <w:webHidden/>
          </w:rPr>
          <w:fldChar w:fldCharType="end"/>
        </w:r>
      </w:hyperlink>
    </w:p>
    <w:p w14:paraId="5F8EBB43" w14:textId="6AD62701" w:rsidR="006A0C54" w:rsidRDefault="001F0B32">
      <w:pPr>
        <w:pStyle w:val="TOC1"/>
        <w:rPr>
          <w:rFonts w:asciiTheme="minorHAnsi" w:eastAsiaTheme="minorEastAsia" w:hAnsiTheme="minorHAnsi" w:cstheme="minorBidi"/>
          <w:noProof/>
          <w:kern w:val="2"/>
          <w:szCs w:val="22"/>
          <w14:ligatures w14:val="standardContextual"/>
        </w:rPr>
      </w:pPr>
      <w:hyperlink w:anchor="_Toc159579397" w:history="1">
        <w:r w:rsidR="006A0C54" w:rsidRPr="001F13A9">
          <w:rPr>
            <w:rStyle w:val="Hyperlink"/>
            <w:rFonts w:cs="Arial"/>
            <w:noProof/>
          </w:rPr>
          <w:t>0615-09</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CLOSURE OF EVENT NOTIFICATIONS</w:t>
        </w:r>
        <w:r w:rsidR="006A0C54">
          <w:rPr>
            <w:noProof/>
            <w:webHidden/>
          </w:rPr>
          <w:tab/>
        </w:r>
        <w:r w:rsidR="006A0C54">
          <w:rPr>
            <w:noProof/>
            <w:webHidden/>
          </w:rPr>
          <w:fldChar w:fldCharType="begin"/>
        </w:r>
        <w:r w:rsidR="006A0C54">
          <w:rPr>
            <w:noProof/>
            <w:webHidden/>
          </w:rPr>
          <w:instrText xml:space="preserve"> PAGEREF _Toc159579397 \h </w:instrText>
        </w:r>
        <w:r w:rsidR="006A0C54">
          <w:rPr>
            <w:noProof/>
            <w:webHidden/>
          </w:rPr>
        </w:r>
        <w:r w:rsidR="006A0C54">
          <w:rPr>
            <w:noProof/>
            <w:webHidden/>
          </w:rPr>
          <w:fldChar w:fldCharType="separate"/>
        </w:r>
        <w:r w:rsidR="009B6D3F">
          <w:rPr>
            <w:noProof/>
            <w:webHidden/>
          </w:rPr>
          <w:t>11</w:t>
        </w:r>
        <w:r w:rsidR="006A0C54">
          <w:rPr>
            <w:noProof/>
            <w:webHidden/>
          </w:rPr>
          <w:fldChar w:fldCharType="end"/>
        </w:r>
      </w:hyperlink>
    </w:p>
    <w:p w14:paraId="01B2D44F" w14:textId="766C1137" w:rsidR="006A0C54" w:rsidRDefault="001F0B32">
      <w:pPr>
        <w:pStyle w:val="TOC1"/>
        <w:rPr>
          <w:rFonts w:asciiTheme="minorHAnsi" w:eastAsiaTheme="minorEastAsia" w:hAnsiTheme="minorHAnsi" w:cstheme="minorBidi"/>
          <w:noProof/>
          <w:kern w:val="2"/>
          <w:szCs w:val="22"/>
          <w14:ligatures w14:val="standardContextual"/>
        </w:rPr>
      </w:pPr>
      <w:hyperlink w:anchor="_Toc159579398" w:history="1">
        <w:r w:rsidR="006A0C54" w:rsidRPr="001F13A9">
          <w:rPr>
            <w:rStyle w:val="Hyperlink"/>
            <w:rFonts w:cs="Arial"/>
            <w:noProof/>
          </w:rPr>
          <w:t>0615-10</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CLOSURE OF CITED VIOLATIONS</w:t>
        </w:r>
        <w:r w:rsidR="006A0C54">
          <w:rPr>
            <w:noProof/>
            <w:webHidden/>
          </w:rPr>
          <w:tab/>
        </w:r>
        <w:r w:rsidR="006A0C54">
          <w:rPr>
            <w:noProof/>
            <w:webHidden/>
          </w:rPr>
          <w:fldChar w:fldCharType="begin"/>
        </w:r>
        <w:r w:rsidR="006A0C54">
          <w:rPr>
            <w:noProof/>
            <w:webHidden/>
          </w:rPr>
          <w:instrText xml:space="preserve"> PAGEREF _Toc159579398 \h </w:instrText>
        </w:r>
        <w:r w:rsidR="006A0C54">
          <w:rPr>
            <w:noProof/>
            <w:webHidden/>
          </w:rPr>
        </w:r>
        <w:r w:rsidR="006A0C54">
          <w:rPr>
            <w:noProof/>
            <w:webHidden/>
          </w:rPr>
          <w:fldChar w:fldCharType="separate"/>
        </w:r>
        <w:r w:rsidR="009B6D3F">
          <w:rPr>
            <w:noProof/>
            <w:webHidden/>
          </w:rPr>
          <w:t>11</w:t>
        </w:r>
        <w:r w:rsidR="006A0C54">
          <w:rPr>
            <w:noProof/>
            <w:webHidden/>
          </w:rPr>
          <w:fldChar w:fldCharType="end"/>
        </w:r>
      </w:hyperlink>
    </w:p>
    <w:p w14:paraId="44877B71" w14:textId="0B06E02B" w:rsidR="006A0C54" w:rsidRDefault="001F0B32">
      <w:pPr>
        <w:pStyle w:val="TOC1"/>
        <w:rPr>
          <w:rFonts w:asciiTheme="minorHAnsi" w:eastAsiaTheme="minorEastAsia" w:hAnsiTheme="minorHAnsi" w:cstheme="minorBidi"/>
          <w:noProof/>
          <w:kern w:val="2"/>
          <w:szCs w:val="22"/>
          <w14:ligatures w14:val="standardContextual"/>
        </w:rPr>
      </w:pPr>
      <w:hyperlink w:anchor="_Toc159579399" w:history="1">
        <w:r w:rsidR="006A0C54" w:rsidRPr="001F13A9">
          <w:rPr>
            <w:rStyle w:val="Hyperlink"/>
            <w:rFonts w:cs="Arial"/>
            <w:noProof/>
          </w:rPr>
          <w:t>0615-11</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VIOLATIONS WARANTING ENFORCEMENT DISCRETION</w:t>
        </w:r>
        <w:r w:rsidR="006A0C54">
          <w:rPr>
            <w:noProof/>
            <w:webHidden/>
          </w:rPr>
          <w:tab/>
        </w:r>
        <w:r w:rsidR="006A0C54">
          <w:rPr>
            <w:noProof/>
            <w:webHidden/>
          </w:rPr>
          <w:fldChar w:fldCharType="begin"/>
        </w:r>
        <w:r w:rsidR="006A0C54">
          <w:rPr>
            <w:noProof/>
            <w:webHidden/>
          </w:rPr>
          <w:instrText xml:space="preserve"> PAGEREF _Toc159579399 \h </w:instrText>
        </w:r>
        <w:r w:rsidR="006A0C54">
          <w:rPr>
            <w:noProof/>
            <w:webHidden/>
          </w:rPr>
        </w:r>
        <w:r w:rsidR="006A0C54">
          <w:rPr>
            <w:noProof/>
            <w:webHidden/>
          </w:rPr>
          <w:fldChar w:fldCharType="separate"/>
        </w:r>
        <w:r w:rsidR="009B6D3F">
          <w:rPr>
            <w:noProof/>
            <w:webHidden/>
          </w:rPr>
          <w:t>12</w:t>
        </w:r>
        <w:r w:rsidR="006A0C54">
          <w:rPr>
            <w:noProof/>
            <w:webHidden/>
          </w:rPr>
          <w:fldChar w:fldCharType="end"/>
        </w:r>
      </w:hyperlink>
    </w:p>
    <w:p w14:paraId="1C97865B" w14:textId="23B0889C" w:rsidR="006A0C54" w:rsidRDefault="001F0B32">
      <w:pPr>
        <w:pStyle w:val="TOC1"/>
        <w:rPr>
          <w:rFonts w:asciiTheme="minorHAnsi" w:eastAsiaTheme="minorEastAsia" w:hAnsiTheme="minorHAnsi" w:cstheme="minorBidi"/>
          <w:noProof/>
          <w:kern w:val="2"/>
          <w:szCs w:val="22"/>
          <w14:ligatures w14:val="standardContextual"/>
        </w:rPr>
      </w:pPr>
      <w:hyperlink w:anchor="_Toc159579400" w:history="1">
        <w:r w:rsidR="006A0C54" w:rsidRPr="001F13A9">
          <w:rPr>
            <w:rStyle w:val="Hyperlink"/>
            <w:rFonts w:cs="Arial"/>
            <w:noProof/>
          </w:rPr>
          <w:t>0615-12</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NON-CITED VIOLATIONS (NCVs)</w:t>
        </w:r>
        <w:r w:rsidR="006A0C54">
          <w:rPr>
            <w:noProof/>
            <w:webHidden/>
          </w:rPr>
          <w:tab/>
        </w:r>
        <w:r w:rsidR="006A0C54">
          <w:rPr>
            <w:noProof/>
            <w:webHidden/>
          </w:rPr>
          <w:fldChar w:fldCharType="begin"/>
        </w:r>
        <w:r w:rsidR="006A0C54">
          <w:rPr>
            <w:noProof/>
            <w:webHidden/>
          </w:rPr>
          <w:instrText xml:space="preserve"> PAGEREF _Toc159579400 \h </w:instrText>
        </w:r>
        <w:r w:rsidR="006A0C54">
          <w:rPr>
            <w:noProof/>
            <w:webHidden/>
          </w:rPr>
        </w:r>
        <w:r w:rsidR="006A0C54">
          <w:rPr>
            <w:noProof/>
            <w:webHidden/>
          </w:rPr>
          <w:fldChar w:fldCharType="separate"/>
        </w:r>
        <w:r w:rsidR="009B6D3F">
          <w:rPr>
            <w:noProof/>
            <w:webHidden/>
          </w:rPr>
          <w:t>13</w:t>
        </w:r>
        <w:r w:rsidR="006A0C54">
          <w:rPr>
            <w:noProof/>
            <w:webHidden/>
          </w:rPr>
          <w:fldChar w:fldCharType="end"/>
        </w:r>
      </w:hyperlink>
    </w:p>
    <w:p w14:paraId="7C0A158A" w14:textId="2813C258" w:rsidR="006A0C54" w:rsidRDefault="001F0B32">
      <w:pPr>
        <w:pStyle w:val="TOC1"/>
        <w:rPr>
          <w:rFonts w:asciiTheme="minorHAnsi" w:eastAsiaTheme="minorEastAsia" w:hAnsiTheme="minorHAnsi" w:cstheme="minorBidi"/>
          <w:noProof/>
          <w:kern w:val="2"/>
          <w:szCs w:val="22"/>
          <w14:ligatures w14:val="standardContextual"/>
        </w:rPr>
      </w:pPr>
      <w:hyperlink w:anchor="_Toc159579401" w:history="1">
        <w:r w:rsidR="006A0C54" w:rsidRPr="001F13A9">
          <w:rPr>
            <w:rStyle w:val="Hyperlink"/>
            <w:rFonts w:cs="Arial"/>
            <w:noProof/>
          </w:rPr>
          <w:t>0615-13</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MINOR VIOLATIONS</w:t>
        </w:r>
        <w:r w:rsidR="006A0C54">
          <w:rPr>
            <w:noProof/>
            <w:webHidden/>
          </w:rPr>
          <w:tab/>
        </w:r>
        <w:r w:rsidR="006A0C54">
          <w:rPr>
            <w:noProof/>
            <w:webHidden/>
          </w:rPr>
          <w:fldChar w:fldCharType="begin"/>
        </w:r>
        <w:r w:rsidR="006A0C54">
          <w:rPr>
            <w:noProof/>
            <w:webHidden/>
          </w:rPr>
          <w:instrText xml:space="preserve"> PAGEREF _Toc159579401 \h </w:instrText>
        </w:r>
        <w:r w:rsidR="006A0C54">
          <w:rPr>
            <w:noProof/>
            <w:webHidden/>
          </w:rPr>
        </w:r>
        <w:r w:rsidR="006A0C54">
          <w:rPr>
            <w:noProof/>
            <w:webHidden/>
          </w:rPr>
          <w:fldChar w:fldCharType="separate"/>
        </w:r>
        <w:r w:rsidR="009B6D3F">
          <w:rPr>
            <w:noProof/>
            <w:webHidden/>
          </w:rPr>
          <w:t>13</w:t>
        </w:r>
        <w:r w:rsidR="006A0C54">
          <w:rPr>
            <w:noProof/>
            <w:webHidden/>
          </w:rPr>
          <w:fldChar w:fldCharType="end"/>
        </w:r>
      </w:hyperlink>
    </w:p>
    <w:p w14:paraId="29E95016" w14:textId="19D1AF1C" w:rsidR="006A0C54" w:rsidRDefault="001F0B32">
      <w:pPr>
        <w:pStyle w:val="TOC1"/>
        <w:rPr>
          <w:rFonts w:asciiTheme="minorHAnsi" w:eastAsiaTheme="minorEastAsia" w:hAnsiTheme="minorHAnsi" w:cstheme="minorBidi"/>
          <w:noProof/>
          <w:kern w:val="2"/>
          <w:szCs w:val="22"/>
          <w14:ligatures w14:val="standardContextual"/>
        </w:rPr>
      </w:pPr>
      <w:hyperlink w:anchor="_Toc159579402" w:history="1">
        <w:r w:rsidR="006A0C54" w:rsidRPr="001F13A9">
          <w:rPr>
            <w:rStyle w:val="Hyperlink"/>
            <w:rFonts w:cs="Arial"/>
            <w:noProof/>
          </w:rPr>
          <w:t>0615-14</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OTHER GUIDANCE</w:t>
        </w:r>
        <w:r w:rsidR="006A0C54">
          <w:rPr>
            <w:noProof/>
            <w:webHidden/>
          </w:rPr>
          <w:tab/>
        </w:r>
        <w:r w:rsidR="006A0C54">
          <w:rPr>
            <w:noProof/>
            <w:webHidden/>
          </w:rPr>
          <w:fldChar w:fldCharType="begin"/>
        </w:r>
        <w:r w:rsidR="006A0C54">
          <w:rPr>
            <w:noProof/>
            <w:webHidden/>
          </w:rPr>
          <w:instrText xml:space="preserve"> PAGEREF _Toc159579402 \h </w:instrText>
        </w:r>
        <w:r w:rsidR="006A0C54">
          <w:rPr>
            <w:noProof/>
            <w:webHidden/>
          </w:rPr>
        </w:r>
        <w:r w:rsidR="006A0C54">
          <w:rPr>
            <w:noProof/>
            <w:webHidden/>
          </w:rPr>
          <w:fldChar w:fldCharType="separate"/>
        </w:r>
        <w:r w:rsidR="009B6D3F">
          <w:rPr>
            <w:noProof/>
            <w:webHidden/>
          </w:rPr>
          <w:t>15</w:t>
        </w:r>
        <w:r w:rsidR="006A0C54">
          <w:rPr>
            <w:noProof/>
            <w:webHidden/>
          </w:rPr>
          <w:fldChar w:fldCharType="end"/>
        </w:r>
      </w:hyperlink>
    </w:p>
    <w:p w14:paraId="76B226B1" w14:textId="1A890289" w:rsidR="006A0C54" w:rsidRDefault="001F0B32">
      <w:pPr>
        <w:pStyle w:val="TOC1"/>
        <w:rPr>
          <w:rFonts w:asciiTheme="minorHAnsi" w:eastAsiaTheme="minorEastAsia" w:hAnsiTheme="minorHAnsi" w:cstheme="minorBidi"/>
          <w:noProof/>
          <w:kern w:val="2"/>
          <w:szCs w:val="22"/>
          <w14:ligatures w14:val="standardContextual"/>
        </w:rPr>
      </w:pPr>
      <w:hyperlink w:anchor="_Toc159579403" w:history="1">
        <w:r w:rsidR="006A0C54" w:rsidRPr="001F13A9">
          <w:rPr>
            <w:rStyle w:val="Hyperlink"/>
            <w:rFonts w:cs="Arial"/>
            <w:noProof/>
          </w:rPr>
          <w:t>0615-15</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COMPILING INSPECTION REPORTS</w:t>
        </w:r>
        <w:r w:rsidR="006A0C54">
          <w:rPr>
            <w:noProof/>
            <w:webHidden/>
          </w:rPr>
          <w:tab/>
        </w:r>
        <w:r w:rsidR="006A0C54">
          <w:rPr>
            <w:noProof/>
            <w:webHidden/>
          </w:rPr>
          <w:fldChar w:fldCharType="begin"/>
        </w:r>
        <w:r w:rsidR="006A0C54">
          <w:rPr>
            <w:noProof/>
            <w:webHidden/>
          </w:rPr>
          <w:instrText xml:space="preserve"> PAGEREF _Toc159579403 \h </w:instrText>
        </w:r>
        <w:r w:rsidR="006A0C54">
          <w:rPr>
            <w:noProof/>
            <w:webHidden/>
          </w:rPr>
        </w:r>
        <w:r w:rsidR="006A0C54">
          <w:rPr>
            <w:noProof/>
            <w:webHidden/>
          </w:rPr>
          <w:fldChar w:fldCharType="separate"/>
        </w:r>
        <w:r w:rsidR="009B6D3F">
          <w:rPr>
            <w:noProof/>
            <w:webHidden/>
          </w:rPr>
          <w:t>17</w:t>
        </w:r>
        <w:r w:rsidR="006A0C54">
          <w:rPr>
            <w:noProof/>
            <w:webHidden/>
          </w:rPr>
          <w:fldChar w:fldCharType="end"/>
        </w:r>
      </w:hyperlink>
    </w:p>
    <w:p w14:paraId="2B83582D" w14:textId="6041D4AF" w:rsidR="006A0C54" w:rsidRDefault="001F0B32">
      <w:pPr>
        <w:pStyle w:val="TOC2"/>
        <w:rPr>
          <w:rFonts w:asciiTheme="minorHAnsi" w:eastAsiaTheme="minorEastAsia" w:hAnsiTheme="minorHAnsi" w:cstheme="minorBidi"/>
          <w:noProof/>
          <w:kern w:val="2"/>
          <w:szCs w:val="22"/>
          <w14:ligatures w14:val="standardContextual"/>
        </w:rPr>
      </w:pPr>
      <w:hyperlink w:anchor="_Toc159579404" w:history="1">
        <w:r w:rsidR="006A0C54" w:rsidRPr="001F13A9">
          <w:rPr>
            <w:rStyle w:val="Hyperlink"/>
            <w:rFonts w:cs="Arial"/>
            <w:noProof/>
          </w:rPr>
          <w:t>15.01</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Cover Letter</w:t>
        </w:r>
        <w:r w:rsidR="006A0C54">
          <w:rPr>
            <w:noProof/>
            <w:webHidden/>
          </w:rPr>
          <w:tab/>
        </w:r>
        <w:r w:rsidR="006A0C54">
          <w:rPr>
            <w:noProof/>
            <w:webHidden/>
          </w:rPr>
          <w:fldChar w:fldCharType="begin"/>
        </w:r>
        <w:r w:rsidR="006A0C54">
          <w:rPr>
            <w:noProof/>
            <w:webHidden/>
          </w:rPr>
          <w:instrText xml:space="preserve"> PAGEREF _Toc159579404 \h </w:instrText>
        </w:r>
        <w:r w:rsidR="006A0C54">
          <w:rPr>
            <w:noProof/>
            <w:webHidden/>
          </w:rPr>
        </w:r>
        <w:r w:rsidR="006A0C54">
          <w:rPr>
            <w:noProof/>
            <w:webHidden/>
          </w:rPr>
          <w:fldChar w:fldCharType="separate"/>
        </w:r>
        <w:r w:rsidR="009B6D3F">
          <w:rPr>
            <w:noProof/>
            <w:webHidden/>
          </w:rPr>
          <w:t>18</w:t>
        </w:r>
        <w:r w:rsidR="006A0C54">
          <w:rPr>
            <w:noProof/>
            <w:webHidden/>
          </w:rPr>
          <w:fldChar w:fldCharType="end"/>
        </w:r>
      </w:hyperlink>
    </w:p>
    <w:p w14:paraId="68DA8432" w14:textId="21FA4527" w:rsidR="006A0C54" w:rsidRDefault="001F0B32">
      <w:pPr>
        <w:pStyle w:val="TOC2"/>
        <w:rPr>
          <w:rFonts w:asciiTheme="minorHAnsi" w:eastAsiaTheme="minorEastAsia" w:hAnsiTheme="minorHAnsi" w:cstheme="minorBidi"/>
          <w:noProof/>
          <w:kern w:val="2"/>
          <w:szCs w:val="22"/>
          <w14:ligatures w14:val="standardContextual"/>
        </w:rPr>
      </w:pPr>
      <w:hyperlink w:anchor="_Toc159579405" w:history="1">
        <w:r w:rsidR="006A0C54" w:rsidRPr="001F13A9">
          <w:rPr>
            <w:rStyle w:val="Hyperlink"/>
            <w:rFonts w:cs="Arial"/>
            <w:noProof/>
          </w:rPr>
          <w:t>15.02</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Cover Page</w:t>
        </w:r>
        <w:r w:rsidR="006A0C54">
          <w:rPr>
            <w:noProof/>
            <w:webHidden/>
          </w:rPr>
          <w:tab/>
        </w:r>
        <w:r w:rsidR="006A0C54">
          <w:rPr>
            <w:noProof/>
            <w:webHidden/>
          </w:rPr>
          <w:fldChar w:fldCharType="begin"/>
        </w:r>
        <w:r w:rsidR="006A0C54">
          <w:rPr>
            <w:noProof/>
            <w:webHidden/>
          </w:rPr>
          <w:instrText xml:space="preserve"> PAGEREF _Toc159579405 \h </w:instrText>
        </w:r>
        <w:r w:rsidR="006A0C54">
          <w:rPr>
            <w:noProof/>
            <w:webHidden/>
          </w:rPr>
        </w:r>
        <w:r w:rsidR="006A0C54">
          <w:rPr>
            <w:noProof/>
            <w:webHidden/>
          </w:rPr>
          <w:fldChar w:fldCharType="separate"/>
        </w:r>
        <w:r w:rsidR="009B6D3F">
          <w:rPr>
            <w:noProof/>
            <w:webHidden/>
          </w:rPr>
          <w:t>20</w:t>
        </w:r>
        <w:r w:rsidR="006A0C54">
          <w:rPr>
            <w:noProof/>
            <w:webHidden/>
          </w:rPr>
          <w:fldChar w:fldCharType="end"/>
        </w:r>
      </w:hyperlink>
    </w:p>
    <w:p w14:paraId="220E67CE" w14:textId="1F655292" w:rsidR="006A0C54" w:rsidRDefault="001F0B32">
      <w:pPr>
        <w:pStyle w:val="TOC2"/>
        <w:rPr>
          <w:rFonts w:asciiTheme="minorHAnsi" w:eastAsiaTheme="minorEastAsia" w:hAnsiTheme="minorHAnsi" w:cstheme="minorBidi"/>
          <w:noProof/>
          <w:kern w:val="2"/>
          <w:szCs w:val="22"/>
          <w14:ligatures w14:val="standardContextual"/>
        </w:rPr>
      </w:pPr>
      <w:hyperlink w:anchor="_Toc159579406" w:history="1">
        <w:r w:rsidR="006A0C54" w:rsidRPr="001F13A9">
          <w:rPr>
            <w:rStyle w:val="Hyperlink"/>
            <w:rFonts w:cs="Arial"/>
            <w:noProof/>
          </w:rPr>
          <w:t>15.03</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Summary</w:t>
        </w:r>
        <w:r w:rsidR="006A0C54">
          <w:rPr>
            <w:noProof/>
            <w:webHidden/>
          </w:rPr>
          <w:tab/>
        </w:r>
        <w:r w:rsidR="006A0C54">
          <w:rPr>
            <w:noProof/>
            <w:webHidden/>
          </w:rPr>
          <w:fldChar w:fldCharType="begin"/>
        </w:r>
        <w:r w:rsidR="006A0C54">
          <w:rPr>
            <w:noProof/>
            <w:webHidden/>
          </w:rPr>
          <w:instrText xml:space="preserve"> PAGEREF _Toc159579406 \h </w:instrText>
        </w:r>
        <w:r w:rsidR="006A0C54">
          <w:rPr>
            <w:noProof/>
            <w:webHidden/>
          </w:rPr>
        </w:r>
        <w:r w:rsidR="006A0C54">
          <w:rPr>
            <w:noProof/>
            <w:webHidden/>
          </w:rPr>
          <w:fldChar w:fldCharType="separate"/>
        </w:r>
        <w:r w:rsidR="009B6D3F">
          <w:rPr>
            <w:noProof/>
            <w:webHidden/>
          </w:rPr>
          <w:t>20</w:t>
        </w:r>
        <w:r w:rsidR="006A0C54">
          <w:rPr>
            <w:noProof/>
            <w:webHidden/>
          </w:rPr>
          <w:fldChar w:fldCharType="end"/>
        </w:r>
      </w:hyperlink>
    </w:p>
    <w:p w14:paraId="1DB1040F" w14:textId="3F576ABB" w:rsidR="006A0C54" w:rsidRDefault="001F0B32">
      <w:pPr>
        <w:pStyle w:val="TOC2"/>
        <w:rPr>
          <w:rFonts w:asciiTheme="minorHAnsi" w:eastAsiaTheme="minorEastAsia" w:hAnsiTheme="minorHAnsi" w:cstheme="minorBidi"/>
          <w:noProof/>
          <w:kern w:val="2"/>
          <w:szCs w:val="22"/>
          <w14:ligatures w14:val="standardContextual"/>
        </w:rPr>
      </w:pPr>
      <w:hyperlink w:anchor="_Toc159579407" w:history="1">
        <w:r w:rsidR="006A0C54" w:rsidRPr="001F13A9">
          <w:rPr>
            <w:rStyle w:val="Hyperlink"/>
            <w:rFonts w:cs="Arial"/>
            <w:noProof/>
          </w:rPr>
          <w:t>15.04</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Table of Contents</w:t>
        </w:r>
        <w:r w:rsidR="006A0C54">
          <w:rPr>
            <w:noProof/>
            <w:webHidden/>
          </w:rPr>
          <w:tab/>
        </w:r>
        <w:r w:rsidR="006A0C54">
          <w:rPr>
            <w:noProof/>
            <w:webHidden/>
          </w:rPr>
          <w:fldChar w:fldCharType="begin"/>
        </w:r>
        <w:r w:rsidR="006A0C54">
          <w:rPr>
            <w:noProof/>
            <w:webHidden/>
          </w:rPr>
          <w:instrText xml:space="preserve"> PAGEREF _Toc159579407 \h </w:instrText>
        </w:r>
        <w:r w:rsidR="006A0C54">
          <w:rPr>
            <w:noProof/>
            <w:webHidden/>
          </w:rPr>
        </w:r>
        <w:r w:rsidR="006A0C54">
          <w:rPr>
            <w:noProof/>
            <w:webHidden/>
          </w:rPr>
          <w:fldChar w:fldCharType="separate"/>
        </w:r>
        <w:r w:rsidR="009B6D3F">
          <w:rPr>
            <w:noProof/>
            <w:webHidden/>
          </w:rPr>
          <w:t>20</w:t>
        </w:r>
        <w:r w:rsidR="006A0C54">
          <w:rPr>
            <w:noProof/>
            <w:webHidden/>
          </w:rPr>
          <w:fldChar w:fldCharType="end"/>
        </w:r>
      </w:hyperlink>
    </w:p>
    <w:p w14:paraId="2AF56C19" w14:textId="654F571C" w:rsidR="006A0C54" w:rsidRDefault="001F0B32">
      <w:pPr>
        <w:pStyle w:val="TOC2"/>
        <w:rPr>
          <w:rFonts w:asciiTheme="minorHAnsi" w:eastAsiaTheme="minorEastAsia" w:hAnsiTheme="minorHAnsi" w:cstheme="minorBidi"/>
          <w:noProof/>
          <w:kern w:val="2"/>
          <w:szCs w:val="22"/>
          <w14:ligatures w14:val="standardContextual"/>
        </w:rPr>
      </w:pPr>
      <w:hyperlink w:anchor="_Toc159579408" w:history="1">
        <w:r w:rsidR="006A0C54" w:rsidRPr="001F13A9">
          <w:rPr>
            <w:rStyle w:val="Hyperlink"/>
            <w:rFonts w:cs="Arial"/>
            <w:noProof/>
          </w:rPr>
          <w:t>15.05</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Plant Status</w:t>
        </w:r>
        <w:r w:rsidR="006A0C54">
          <w:rPr>
            <w:noProof/>
            <w:webHidden/>
          </w:rPr>
          <w:tab/>
        </w:r>
        <w:r w:rsidR="006A0C54">
          <w:rPr>
            <w:noProof/>
            <w:webHidden/>
          </w:rPr>
          <w:fldChar w:fldCharType="begin"/>
        </w:r>
        <w:r w:rsidR="006A0C54">
          <w:rPr>
            <w:noProof/>
            <w:webHidden/>
          </w:rPr>
          <w:instrText xml:space="preserve"> PAGEREF _Toc159579408 \h </w:instrText>
        </w:r>
        <w:r w:rsidR="006A0C54">
          <w:rPr>
            <w:noProof/>
            <w:webHidden/>
          </w:rPr>
        </w:r>
        <w:r w:rsidR="006A0C54">
          <w:rPr>
            <w:noProof/>
            <w:webHidden/>
          </w:rPr>
          <w:fldChar w:fldCharType="separate"/>
        </w:r>
        <w:r w:rsidR="009B6D3F">
          <w:rPr>
            <w:noProof/>
            <w:webHidden/>
          </w:rPr>
          <w:t>21</w:t>
        </w:r>
        <w:r w:rsidR="006A0C54">
          <w:rPr>
            <w:noProof/>
            <w:webHidden/>
          </w:rPr>
          <w:fldChar w:fldCharType="end"/>
        </w:r>
      </w:hyperlink>
    </w:p>
    <w:p w14:paraId="2440BAD9" w14:textId="000E49F2" w:rsidR="006A0C54" w:rsidRDefault="001F0B32">
      <w:pPr>
        <w:pStyle w:val="TOC2"/>
        <w:rPr>
          <w:rFonts w:asciiTheme="minorHAnsi" w:eastAsiaTheme="minorEastAsia" w:hAnsiTheme="minorHAnsi" w:cstheme="minorBidi"/>
          <w:noProof/>
          <w:kern w:val="2"/>
          <w:szCs w:val="22"/>
          <w14:ligatures w14:val="standardContextual"/>
        </w:rPr>
      </w:pPr>
      <w:hyperlink w:anchor="_Toc159579409" w:history="1">
        <w:r w:rsidR="006A0C54" w:rsidRPr="001F13A9">
          <w:rPr>
            <w:rStyle w:val="Hyperlink"/>
            <w:rFonts w:cs="Arial"/>
            <w:noProof/>
          </w:rPr>
          <w:t>15.06</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Inspection Scopes</w:t>
        </w:r>
        <w:r w:rsidR="006A0C54">
          <w:rPr>
            <w:noProof/>
            <w:webHidden/>
          </w:rPr>
          <w:tab/>
        </w:r>
        <w:r w:rsidR="006A0C54">
          <w:rPr>
            <w:noProof/>
            <w:webHidden/>
          </w:rPr>
          <w:fldChar w:fldCharType="begin"/>
        </w:r>
        <w:r w:rsidR="006A0C54">
          <w:rPr>
            <w:noProof/>
            <w:webHidden/>
          </w:rPr>
          <w:instrText xml:space="preserve"> PAGEREF _Toc159579409 \h </w:instrText>
        </w:r>
        <w:r w:rsidR="006A0C54">
          <w:rPr>
            <w:noProof/>
            <w:webHidden/>
          </w:rPr>
        </w:r>
        <w:r w:rsidR="006A0C54">
          <w:rPr>
            <w:noProof/>
            <w:webHidden/>
          </w:rPr>
          <w:fldChar w:fldCharType="separate"/>
        </w:r>
        <w:r w:rsidR="009B6D3F">
          <w:rPr>
            <w:noProof/>
            <w:webHidden/>
          </w:rPr>
          <w:t>21</w:t>
        </w:r>
        <w:r w:rsidR="006A0C54">
          <w:rPr>
            <w:noProof/>
            <w:webHidden/>
          </w:rPr>
          <w:fldChar w:fldCharType="end"/>
        </w:r>
      </w:hyperlink>
    </w:p>
    <w:p w14:paraId="624CE069" w14:textId="4F8EEFC9" w:rsidR="006A0C54" w:rsidRDefault="001F0B32">
      <w:pPr>
        <w:pStyle w:val="TOC2"/>
        <w:rPr>
          <w:rFonts w:asciiTheme="minorHAnsi" w:eastAsiaTheme="minorEastAsia" w:hAnsiTheme="minorHAnsi" w:cstheme="minorBidi"/>
          <w:noProof/>
          <w:kern w:val="2"/>
          <w:szCs w:val="22"/>
          <w14:ligatures w14:val="standardContextual"/>
        </w:rPr>
      </w:pPr>
      <w:hyperlink w:anchor="_Toc159579410" w:history="1">
        <w:r w:rsidR="006A0C54" w:rsidRPr="001F13A9">
          <w:rPr>
            <w:rStyle w:val="Hyperlink"/>
            <w:rFonts w:cs="Arial"/>
            <w:noProof/>
          </w:rPr>
          <w:t>15.07</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Inspection Results</w:t>
        </w:r>
        <w:r w:rsidR="006A0C54">
          <w:rPr>
            <w:noProof/>
            <w:webHidden/>
          </w:rPr>
          <w:tab/>
        </w:r>
        <w:r w:rsidR="006A0C54">
          <w:rPr>
            <w:noProof/>
            <w:webHidden/>
          </w:rPr>
          <w:fldChar w:fldCharType="begin"/>
        </w:r>
        <w:r w:rsidR="006A0C54">
          <w:rPr>
            <w:noProof/>
            <w:webHidden/>
          </w:rPr>
          <w:instrText xml:space="preserve"> PAGEREF _Toc159579410 \h </w:instrText>
        </w:r>
        <w:r w:rsidR="006A0C54">
          <w:rPr>
            <w:noProof/>
            <w:webHidden/>
          </w:rPr>
        </w:r>
        <w:r w:rsidR="006A0C54">
          <w:rPr>
            <w:noProof/>
            <w:webHidden/>
          </w:rPr>
          <w:fldChar w:fldCharType="separate"/>
        </w:r>
        <w:r w:rsidR="009B6D3F">
          <w:rPr>
            <w:noProof/>
            <w:webHidden/>
          </w:rPr>
          <w:t>22</w:t>
        </w:r>
        <w:r w:rsidR="006A0C54">
          <w:rPr>
            <w:noProof/>
            <w:webHidden/>
          </w:rPr>
          <w:fldChar w:fldCharType="end"/>
        </w:r>
      </w:hyperlink>
    </w:p>
    <w:p w14:paraId="3A4A0438" w14:textId="2874B209" w:rsidR="006A0C54" w:rsidRDefault="001F0B32">
      <w:pPr>
        <w:pStyle w:val="TOC2"/>
        <w:rPr>
          <w:rFonts w:asciiTheme="minorHAnsi" w:eastAsiaTheme="minorEastAsia" w:hAnsiTheme="minorHAnsi" w:cstheme="minorBidi"/>
          <w:noProof/>
          <w:kern w:val="2"/>
          <w:szCs w:val="22"/>
          <w14:ligatures w14:val="standardContextual"/>
        </w:rPr>
      </w:pPr>
      <w:hyperlink w:anchor="_Toc159579411" w:history="1">
        <w:r w:rsidR="006A0C54" w:rsidRPr="001F13A9">
          <w:rPr>
            <w:rStyle w:val="Hyperlink"/>
            <w:rFonts w:cs="Arial"/>
            <w:noProof/>
          </w:rPr>
          <w:t>15.08</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Exit Meetings and Debriefs</w:t>
        </w:r>
        <w:r w:rsidR="006A0C54">
          <w:rPr>
            <w:noProof/>
            <w:webHidden/>
          </w:rPr>
          <w:tab/>
        </w:r>
        <w:r w:rsidR="006A0C54">
          <w:rPr>
            <w:noProof/>
            <w:webHidden/>
          </w:rPr>
          <w:fldChar w:fldCharType="begin"/>
        </w:r>
        <w:r w:rsidR="006A0C54">
          <w:rPr>
            <w:noProof/>
            <w:webHidden/>
          </w:rPr>
          <w:instrText xml:space="preserve"> PAGEREF _Toc159579411 \h </w:instrText>
        </w:r>
        <w:r w:rsidR="006A0C54">
          <w:rPr>
            <w:noProof/>
            <w:webHidden/>
          </w:rPr>
        </w:r>
        <w:r w:rsidR="006A0C54">
          <w:rPr>
            <w:noProof/>
            <w:webHidden/>
          </w:rPr>
          <w:fldChar w:fldCharType="separate"/>
        </w:r>
        <w:r w:rsidR="009B6D3F">
          <w:rPr>
            <w:noProof/>
            <w:webHidden/>
          </w:rPr>
          <w:t>22</w:t>
        </w:r>
        <w:r w:rsidR="006A0C54">
          <w:rPr>
            <w:noProof/>
            <w:webHidden/>
          </w:rPr>
          <w:fldChar w:fldCharType="end"/>
        </w:r>
      </w:hyperlink>
    </w:p>
    <w:p w14:paraId="4490BDA6" w14:textId="42DB3818" w:rsidR="006A0C54" w:rsidRDefault="001F0B32">
      <w:pPr>
        <w:pStyle w:val="TOC2"/>
        <w:rPr>
          <w:rFonts w:asciiTheme="minorHAnsi" w:eastAsiaTheme="minorEastAsia" w:hAnsiTheme="minorHAnsi" w:cstheme="minorBidi"/>
          <w:noProof/>
          <w:kern w:val="2"/>
          <w:szCs w:val="22"/>
          <w14:ligatures w14:val="standardContextual"/>
        </w:rPr>
      </w:pPr>
      <w:hyperlink w:anchor="_Toc159579412" w:history="1">
        <w:r w:rsidR="006A0C54" w:rsidRPr="001F13A9">
          <w:rPr>
            <w:rStyle w:val="Hyperlink"/>
            <w:rFonts w:cs="Arial"/>
            <w:noProof/>
          </w:rPr>
          <w:t>15.09</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Third-Party Reviews</w:t>
        </w:r>
        <w:r w:rsidR="006A0C54">
          <w:rPr>
            <w:noProof/>
            <w:webHidden/>
          </w:rPr>
          <w:tab/>
        </w:r>
        <w:r w:rsidR="006A0C54">
          <w:rPr>
            <w:noProof/>
            <w:webHidden/>
          </w:rPr>
          <w:fldChar w:fldCharType="begin"/>
        </w:r>
        <w:r w:rsidR="006A0C54">
          <w:rPr>
            <w:noProof/>
            <w:webHidden/>
          </w:rPr>
          <w:instrText xml:space="preserve"> PAGEREF _Toc159579412 \h </w:instrText>
        </w:r>
        <w:r w:rsidR="006A0C54">
          <w:rPr>
            <w:noProof/>
            <w:webHidden/>
          </w:rPr>
        </w:r>
        <w:r w:rsidR="006A0C54">
          <w:rPr>
            <w:noProof/>
            <w:webHidden/>
          </w:rPr>
          <w:fldChar w:fldCharType="separate"/>
        </w:r>
        <w:r w:rsidR="009B6D3F">
          <w:rPr>
            <w:noProof/>
            <w:webHidden/>
          </w:rPr>
          <w:t>23</w:t>
        </w:r>
        <w:r w:rsidR="006A0C54">
          <w:rPr>
            <w:noProof/>
            <w:webHidden/>
          </w:rPr>
          <w:fldChar w:fldCharType="end"/>
        </w:r>
      </w:hyperlink>
    </w:p>
    <w:p w14:paraId="7FC852F5" w14:textId="016A2B83" w:rsidR="006A0C54" w:rsidRDefault="001F0B32">
      <w:pPr>
        <w:pStyle w:val="TOC2"/>
        <w:rPr>
          <w:rFonts w:asciiTheme="minorHAnsi" w:eastAsiaTheme="minorEastAsia" w:hAnsiTheme="minorHAnsi" w:cstheme="minorBidi"/>
          <w:noProof/>
          <w:kern w:val="2"/>
          <w:szCs w:val="22"/>
          <w14:ligatures w14:val="standardContextual"/>
        </w:rPr>
      </w:pPr>
      <w:hyperlink w:anchor="_Toc159579413" w:history="1">
        <w:r w:rsidR="006A0C54" w:rsidRPr="001F13A9">
          <w:rPr>
            <w:rStyle w:val="Hyperlink"/>
            <w:rFonts w:cs="Arial"/>
            <w:noProof/>
          </w:rPr>
          <w:t>15.10</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Documents Reviewed</w:t>
        </w:r>
        <w:r w:rsidR="006A0C54">
          <w:rPr>
            <w:noProof/>
            <w:webHidden/>
          </w:rPr>
          <w:tab/>
        </w:r>
        <w:r w:rsidR="006A0C54">
          <w:rPr>
            <w:noProof/>
            <w:webHidden/>
          </w:rPr>
          <w:fldChar w:fldCharType="begin"/>
        </w:r>
        <w:r w:rsidR="006A0C54">
          <w:rPr>
            <w:noProof/>
            <w:webHidden/>
          </w:rPr>
          <w:instrText xml:space="preserve"> PAGEREF _Toc159579413 \h </w:instrText>
        </w:r>
        <w:r w:rsidR="006A0C54">
          <w:rPr>
            <w:noProof/>
            <w:webHidden/>
          </w:rPr>
        </w:r>
        <w:r w:rsidR="006A0C54">
          <w:rPr>
            <w:noProof/>
            <w:webHidden/>
          </w:rPr>
          <w:fldChar w:fldCharType="separate"/>
        </w:r>
        <w:r w:rsidR="009B6D3F">
          <w:rPr>
            <w:noProof/>
            <w:webHidden/>
          </w:rPr>
          <w:t>23</w:t>
        </w:r>
        <w:r w:rsidR="006A0C54">
          <w:rPr>
            <w:noProof/>
            <w:webHidden/>
          </w:rPr>
          <w:fldChar w:fldCharType="end"/>
        </w:r>
      </w:hyperlink>
    </w:p>
    <w:p w14:paraId="4323700C" w14:textId="53595AF0" w:rsidR="006A0C54" w:rsidRDefault="001F0B32">
      <w:pPr>
        <w:pStyle w:val="TOC2"/>
        <w:rPr>
          <w:rFonts w:asciiTheme="minorHAnsi" w:eastAsiaTheme="minorEastAsia" w:hAnsiTheme="minorHAnsi" w:cstheme="minorBidi"/>
          <w:noProof/>
          <w:kern w:val="2"/>
          <w:szCs w:val="22"/>
          <w14:ligatures w14:val="standardContextual"/>
        </w:rPr>
      </w:pPr>
      <w:hyperlink w:anchor="_Toc159579414" w:history="1">
        <w:r w:rsidR="006A0C54" w:rsidRPr="001F13A9">
          <w:rPr>
            <w:rStyle w:val="Hyperlink"/>
            <w:rFonts w:cs="Arial"/>
            <w:noProof/>
          </w:rPr>
          <w:t>15.11</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Report Attachments</w:t>
        </w:r>
        <w:r w:rsidR="006A0C54">
          <w:rPr>
            <w:noProof/>
            <w:webHidden/>
          </w:rPr>
          <w:tab/>
        </w:r>
        <w:r w:rsidR="006A0C54">
          <w:rPr>
            <w:noProof/>
            <w:webHidden/>
          </w:rPr>
          <w:fldChar w:fldCharType="begin"/>
        </w:r>
        <w:r w:rsidR="006A0C54">
          <w:rPr>
            <w:noProof/>
            <w:webHidden/>
          </w:rPr>
          <w:instrText xml:space="preserve"> PAGEREF _Toc159579414 \h </w:instrText>
        </w:r>
        <w:r w:rsidR="006A0C54">
          <w:rPr>
            <w:noProof/>
            <w:webHidden/>
          </w:rPr>
        </w:r>
        <w:r w:rsidR="006A0C54">
          <w:rPr>
            <w:noProof/>
            <w:webHidden/>
          </w:rPr>
          <w:fldChar w:fldCharType="separate"/>
        </w:r>
        <w:r w:rsidR="009B6D3F">
          <w:rPr>
            <w:noProof/>
            <w:webHidden/>
          </w:rPr>
          <w:t>23</w:t>
        </w:r>
        <w:r w:rsidR="006A0C54">
          <w:rPr>
            <w:noProof/>
            <w:webHidden/>
          </w:rPr>
          <w:fldChar w:fldCharType="end"/>
        </w:r>
      </w:hyperlink>
    </w:p>
    <w:p w14:paraId="418E5DB1" w14:textId="4A244CCF" w:rsidR="006A0C54" w:rsidRDefault="001F0B32">
      <w:pPr>
        <w:pStyle w:val="TOC2"/>
        <w:rPr>
          <w:rFonts w:asciiTheme="minorHAnsi" w:eastAsiaTheme="minorEastAsia" w:hAnsiTheme="minorHAnsi" w:cstheme="minorBidi"/>
          <w:noProof/>
          <w:kern w:val="2"/>
          <w:szCs w:val="22"/>
          <w14:ligatures w14:val="standardContextual"/>
        </w:rPr>
      </w:pPr>
      <w:hyperlink w:anchor="_Toc159579415" w:history="1">
        <w:r w:rsidR="006A0C54" w:rsidRPr="001F13A9">
          <w:rPr>
            <w:rStyle w:val="Hyperlink"/>
            <w:rFonts w:cs="Arial"/>
            <w:noProof/>
          </w:rPr>
          <w:t>15.12</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List of Acronyms</w:t>
        </w:r>
        <w:r w:rsidR="006A0C54">
          <w:rPr>
            <w:noProof/>
            <w:webHidden/>
          </w:rPr>
          <w:tab/>
        </w:r>
        <w:r w:rsidR="006A0C54">
          <w:rPr>
            <w:noProof/>
            <w:webHidden/>
          </w:rPr>
          <w:fldChar w:fldCharType="begin"/>
        </w:r>
        <w:r w:rsidR="006A0C54">
          <w:rPr>
            <w:noProof/>
            <w:webHidden/>
          </w:rPr>
          <w:instrText xml:space="preserve"> PAGEREF _Toc159579415 \h </w:instrText>
        </w:r>
        <w:r w:rsidR="006A0C54">
          <w:rPr>
            <w:noProof/>
            <w:webHidden/>
          </w:rPr>
        </w:r>
        <w:r w:rsidR="006A0C54">
          <w:rPr>
            <w:noProof/>
            <w:webHidden/>
          </w:rPr>
          <w:fldChar w:fldCharType="separate"/>
        </w:r>
        <w:r w:rsidR="009B6D3F">
          <w:rPr>
            <w:noProof/>
            <w:webHidden/>
          </w:rPr>
          <w:t>23</w:t>
        </w:r>
        <w:r w:rsidR="006A0C54">
          <w:rPr>
            <w:noProof/>
            <w:webHidden/>
          </w:rPr>
          <w:fldChar w:fldCharType="end"/>
        </w:r>
      </w:hyperlink>
    </w:p>
    <w:p w14:paraId="0DAD2745" w14:textId="33BC9FEB" w:rsidR="006A0C54" w:rsidRDefault="001F0B32">
      <w:pPr>
        <w:pStyle w:val="TOC2"/>
        <w:rPr>
          <w:rFonts w:asciiTheme="minorHAnsi" w:eastAsiaTheme="minorEastAsia" w:hAnsiTheme="minorHAnsi" w:cstheme="minorBidi"/>
          <w:noProof/>
          <w:kern w:val="2"/>
          <w:szCs w:val="22"/>
          <w14:ligatures w14:val="standardContextual"/>
        </w:rPr>
      </w:pPr>
      <w:hyperlink w:anchor="_Toc159579416" w:history="1">
        <w:r w:rsidR="006A0C54" w:rsidRPr="001F13A9">
          <w:rPr>
            <w:rStyle w:val="Hyperlink"/>
            <w:rFonts w:cs="Arial"/>
            <w:noProof/>
          </w:rPr>
          <w:t>15.13</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Cover Letter Enclosures</w:t>
        </w:r>
        <w:r w:rsidR="006A0C54">
          <w:rPr>
            <w:noProof/>
            <w:webHidden/>
          </w:rPr>
          <w:tab/>
        </w:r>
        <w:r w:rsidR="006A0C54">
          <w:rPr>
            <w:noProof/>
            <w:webHidden/>
          </w:rPr>
          <w:fldChar w:fldCharType="begin"/>
        </w:r>
        <w:r w:rsidR="006A0C54">
          <w:rPr>
            <w:noProof/>
            <w:webHidden/>
          </w:rPr>
          <w:instrText xml:space="preserve"> PAGEREF _Toc159579416 \h </w:instrText>
        </w:r>
        <w:r w:rsidR="006A0C54">
          <w:rPr>
            <w:noProof/>
            <w:webHidden/>
          </w:rPr>
        </w:r>
        <w:r w:rsidR="006A0C54">
          <w:rPr>
            <w:noProof/>
            <w:webHidden/>
          </w:rPr>
          <w:fldChar w:fldCharType="separate"/>
        </w:r>
        <w:r w:rsidR="009B6D3F">
          <w:rPr>
            <w:noProof/>
            <w:webHidden/>
          </w:rPr>
          <w:t>23</w:t>
        </w:r>
        <w:r w:rsidR="006A0C54">
          <w:rPr>
            <w:noProof/>
            <w:webHidden/>
          </w:rPr>
          <w:fldChar w:fldCharType="end"/>
        </w:r>
      </w:hyperlink>
    </w:p>
    <w:p w14:paraId="46C83EFC" w14:textId="1DA44347" w:rsidR="006A0C54" w:rsidRDefault="001F0B32">
      <w:pPr>
        <w:pStyle w:val="TOC1"/>
        <w:rPr>
          <w:rFonts w:asciiTheme="minorHAnsi" w:eastAsiaTheme="minorEastAsia" w:hAnsiTheme="minorHAnsi" w:cstheme="minorBidi"/>
          <w:noProof/>
          <w:kern w:val="2"/>
          <w:szCs w:val="22"/>
          <w14:ligatures w14:val="standardContextual"/>
        </w:rPr>
      </w:pPr>
      <w:hyperlink w:anchor="_Toc159579417" w:history="1">
        <w:r w:rsidR="006A0C54" w:rsidRPr="001F13A9">
          <w:rPr>
            <w:rStyle w:val="Hyperlink"/>
            <w:rFonts w:cs="Arial"/>
            <w:noProof/>
          </w:rPr>
          <w:t>0615-16</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INSPECTION REPORT ADMINISTRATION</w:t>
        </w:r>
        <w:r w:rsidR="006A0C54">
          <w:rPr>
            <w:noProof/>
            <w:webHidden/>
          </w:rPr>
          <w:tab/>
        </w:r>
        <w:r w:rsidR="006A0C54">
          <w:rPr>
            <w:noProof/>
            <w:webHidden/>
          </w:rPr>
          <w:fldChar w:fldCharType="begin"/>
        </w:r>
        <w:r w:rsidR="006A0C54">
          <w:rPr>
            <w:noProof/>
            <w:webHidden/>
          </w:rPr>
          <w:instrText xml:space="preserve"> PAGEREF _Toc159579417 \h </w:instrText>
        </w:r>
        <w:r w:rsidR="006A0C54">
          <w:rPr>
            <w:noProof/>
            <w:webHidden/>
          </w:rPr>
        </w:r>
        <w:r w:rsidR="006A0C54">
          <w:rPr>
            <w:noProof/>
            <w:webHidden/>
          </w:rPr>
          <w:fldChar w:fldCharType="separate"/>
        </w:r>
        <w:r w:rsidR="009B6D3F">
          <w:rPr>
            <w:noProof/>
            <w:webHidden/>
          </w:rPr>
          <w:t>23</w:t>
        </w:r>
        <w:r w:rsidR="006A0C54">
          <w:rPr>
            <w:noProof/>
            <w:webHidden/>
          </w:rPr>
          <w:fldChar w:fldCharType="end"/>
        </w:r>
      </w:hyperlink>
    </w:p>
    <w:p w14:paraId="0B2516E0" w14:textId="735B4E2F" w:rsidR="006A0C54" w:rsidRDefault="001F0B32">
      <w:pPr>
        <w:pStyle w:val="TOC1"/>
        <w:rPr>
          <w:rFonts w:asciiTheme="minorHAnsi" w:eastAsiaTheme="minorEastAsia" w:hAnsiTheme="minorHAnsi" w:cstheme="minorBidi"/>
          <w:noProof/>
          <w:kern w:val="2"/>
          <w:szCs w:val="22"/>
          <w14:ligatures w14:val="standardContextual"/>
        </w:rPr>
      </w:pPr>
      <w:hyperlink w:anchor="_Toc159579418" w:history="1">
        <w:r w:rsidR="006A0C54" w:rsidRPr="001F13A9">
          <w:rPr>
            <w:rStyle w:val="Hyperlink"/>
            <w:rFonts w:cs="Arial"/>
            <w:noProof/>
          </w:rPr>
          <w:t>0615-17</w:t>
        </w:r>
        <w:r w:rsidR="006A0C54">
          <w:rPr>
            <w:rFonts w:asciiTheme="minorHAnsi" w:eastAsiaTheme="minorEastAsia" w:hAnsiTheme="minorHAnsi" w:cstheme="minorBidi"/>
            <w:noProof/>
            <w:kern w:val="2"/>
            <w:szCs w:val="22"/>
            <w14:ligatures w14:val="standardContextual"/>
          </w:rPr>
          <w:tab/>
        </w:r>
        <w:r w:rsidR="006A0C54" w:rsidRPr="001F13A9">
          <w:rPr>
            <w:rStyle w:val="Hyperlink"/>
            <w:rFonts w:cs="Arial"/>
            <w:noProof/>
          </w:rPr>
          <w:t>RELEASE AND DISCLOSURE OF INSPECTION REPORTS</w:t>
        </w:r>
        <w:r w:rsidR="006A0C54">
          <w:rPr>
            <w:noProof/>
            <w:webHidden/>
          </w:rPr>
          <w:tab/>
        </w:r>
        <w:r w:rsidR="006A0C54">
          <w:rPr>
            <w:noProof/>
            <w:webHidden/>
          </w:rPr>
          <w:fldChar w:fldCharType="begin"/>
        </w:r>
        <w:r w:rsidR="006A0C54">
          <w:rPr>
            <w:noProof/>
            <w:webHidden/>
          </w:rPr>
          <w:instrText xml:space="preserve"> PAGEREF _Toc159579418 \h </w:instrText>
        </w:r>
        <w:r w:rsidR="006A0C54">
          <w:rPr>
            <w:noProof/>
            <w:webHidden/>
          </w:rPr>
        </w:r>
        <w:r w:rsidR="006A0C54">
          <w:rPr>
            <w:noProof/>
            <w:webHidden/>
          </w:rPr>
          <w:fldChar w:fldCharType="separate"/>
        </w:r>
        <w:r w:rsidR="009B6D3F">
          <w:rPr>
            <w:noProof/>
            <w:webHidden/>
          </w:rPr>
          <w:t>24</w:t>
        </w:r>
        <w:r w:rsidR="006A0C54">
          <w:rPr>
            <w:noProof/>
            <w:webHidden/>
          </w:rPr>
          <w:fldChar w:fldCharType="end"/>
        </w:r>
      </w:hyperlink>
    </w:p>
    <w:p w14:paraId="28EB543C" w14:textId="13E6A4FB" w:rsidR="006A0C54" w:rsidRDefault="001F0B32">
      <w:pPr>
        <w:pStyle w:val="TOC1"/>
        <w:rPr>
          <w:rFonts w:asciiTheme="minorHAnsi" w:eastAsiaTheme="minorEastAsia" w:hAnsiTheme="minorHAnsi" w:cstheme="minorBidi"/>
          <w:noProof/>
          <w:kern w:val="2"/>
          <w:szCs w:val="22"/>
          <w14:ligatures w14:val="standardContextual"/>
        </w:rPr>
      </w:pPr>
      <w:hyperlink w:anchor="_Toc159579419" w:history="1">
        <w:r w:rsidR="006A0C54" w:rsidRPr="001F13A9">
          <w:rPr>
            <w:rStyle w:val="Hyperlink"/>
            <w:noProof/>
          </w:rPr>
          <w:t>Attachment 1: Revision History for IMC 0615</w:t>
        </w:r>
        <w:r w:rsidR="006A0C54">
          <w:rPr>
            <w:noProof/>
            <w:webHidden/>
          </w:rPr>
          <w:tab/>
        </w:r>
        <w:r w:rsidR="00F065DB">
          <w:rPr>
            <w:noProof/>
            <w:webHidden/>
          </w:rPr>
          <w:t>Att1-</w:t>
        </w:r>
        <w:r w:rsidR="006A0C54">
          <w:rPr>
            <w:noProof/>
            <w:webHidden/>
          </w:rPr>
          <w:fldChar w:fldCharType="begin"/>
        </w:r>
        <w:r w:rsidR="006A0C54">
          <w:rPr>
            <w:noProof/>
            <w:webHidden/>
          </w:rPr>
          <w:instrText xml:space="preserve"> PAGEREF _Toc159579419 \h </w:instrText>
        </w:r>
        <w:r w:rsidR="006A0C54">
          <w:rPr>
            <w:noProof/>
            <w:webHidden/>
          </w:rPr>
        </w:r>
        <w:r w:rsidR="006A0C54">
          <w:rPr>
            <w:noProof/>
            <w:webHidden/>
          </w:rPr>
          <w:fldChar w:fldCharType="separate"/>
        </w:r>
        <w:r w:rsidR="009B6D3F">
          <w:rPr>
            <w:noProof/>
            <w:webHidden/>
          </w:rPr>
          <w:t>1</w:t>
        </w:r>
        <w:r w:rsidR="006A0C54">
          <w:rPr>
            <w:noProof/>
            <w:webHidden/>
          </w:rPr>
          <w:fldChar w:fldCharType="end"/>
        </w:r>
      </w:hyperlink>
    </w:p>
    <w:p w14:paraId="007434E4" w14:textId="670B58DD" w:rsidR="00C416A9" w:rsidRPr="00940FA4" w:rsidRDefault="00C416A9" w:rsidP="007C4252">
      <w:pPr>
        <w:pStyle w:val="BodyText"/>
      </w:pPr>
      <w:r w:rsidRPr="00940FA4">
        <w:rPr>
          <w:noProof/>
        </w:rPr>
        <w:fldChar w:fldCharType="end"/>
      </w:r>
    </w:p>
    <w:p w14:paraId="323D57EE" w14:textId="77777777" w:rsidR="00CF03E6" w:rsidRPr="00E13626" w:rsidRDefault="00CF03E6" w:rsidP="00C416A9">
      <w:pPr>
        <w:pStyle w:val="BodyText"/>
        <w:sectPr w:rsidR="00CF03E6" w:rsidRPr="00E13626" w:rsidSect="00C323F0">
          <w:headerReference w:type="default" r:id="rId8"/>
          <w:footerReference w:type="default" r:id="rId9"/>
          <w:pgSz w:w="12240" w:h="15840"/>
          <w:pgMar w:top="1440" w:right="1440" w:bottom="1440" w:left="1440" w:header="720" w:footer="720" w:gutter="0"/>
          <w:pgNumType w:fmt="lowerRoman" w:start="1"/>
          <w:cols w:space="720"/>
          <w:noEndnote/>
          <w:docGrid w:linePitch="326"/>
        </w:sectPr>
      </w:pPr>
    </w:p>
    <w:p w14:paraId="66AD6B9D" w14:textId="57170E92" w:rsidR="00FE2E44" w:rsidRPr="00E13626" w:rsidRDefault="00FE2E44" w:rsidP="007D7FAA">
      <w:pPr>
        <w:pStyle w:val="Heading1"/>
        <w:ind w:left="0" w:firstLine="0"/>
        <w:rPr>
          <w:rFonts w:cs="Arial"/>
        </w:rPr>
      </w:pPr>
      <w:bookmarkStart w:id="1" w:name="_Toc159579389"/>
      <w:r w:rsidRPr="00E13626">
        <w:rPr>
          <w:rFonts w:cs="Arial"/>
        </w:rPr>
        <w:lastRenderedPageBreak/>
        <w:t>0615-01</w:t>
      </w:r>
      <w:r w:rsidRPr="00E13626">
        <w:rPr>
          <w:rFonts w:cs="Arial"/>
        </w:rPr>
        <w:tab/>
        <w:t>PURPOSE</w:t>
      </w:r>
      <w:bookmarkEnd w:id="1"/>
    </w:p>
    <w:p w14:paraId="74A94A61" w14:textId="10F7387C" w:rsidR="009428D8" w:rsidRPr="00E13626" w:rsidRDefault="00096CAF" w:rsidP="0007307D">
      <w:pPr>
        <w:pStyle w:val="BodyText2"/>
        <w:rPr>
          <w:ins w:id="2" w:author="Author"/>
          <w:rFonts w:cs="Arial"/>
        </w:rPr>
      </w:pPr>
      <w:ins w:id="3" w:author="Author">
        <w:r>
          <w:rPr>
            <w:rFonts w:cs="Arial"/>
          </w:rPr>
          <w:t>01.01</w:t>
        </w:r>
      </w:ins>
      <w:r w:rsidR="00BC429B" w:rsidRPr="00E13626">
        <w:rPr>
          <w:rFonts w:cs="Arial"/>
        </w:rPr>
        <w:tab/>
      </w:r>
      <w:r w:rsidR="00FE2E44" w:rsidRPr="00E13626">
        <w:rPr>
          <w:rFonts w:cs="Arial"/>
        </w:rPr>
        <w:t xml:space="preserve">To provide guidance on </w:t>
      </w:r>
      <w:ins w:id="4" w:author="Author">
        <w:r w:rsidR="00CF4230" w:rsidRPr="00E13626">
          <w:rPr>
            <w:rFonts w:cs="Arial"/>
          </w:rPr>
          <w:t>non</w:t>
        </w:r>
        <w:r w:rsidR="00C66F79" w:rsidRPr="00E13626">
          <w:rPr>
            <w:rFonts w:cs="Arial"/>
          </w:rPr>
          <w:t xml:space="preserve">-power </w:t>
        </w:r>
        <w:r w:rsidR="004F37FF" w:rsidRPr="00E13626">
          <w:rPr>
            <w:rFonts w:cs="Arial"/>
          </w:rPr>
          <w:t>production and utilization facility</w:t>
        </w:r>
      </w:ins>
      <w:r w:rsidR="00FE2E44" w:rsidRPr="00E13626">
        <w:rPr>
          <w:rFonts w:cs="Arial"/>
        </w:rPr>
        <w:t xml:space="preserve"> </w:t>
      </w:r>
      <w:ins w:id="5" w:author="Author">
        <w:r w:rsidR="008E2EB5" w:rsidRPr="00E13626">
          <w:rPr>
            <w:rFonts w:cs="Arial"/>
          </w:rPr>
          <w:t>(NPU</w:t>
        </w:r>
        <w:r w:rsidR="003800FA" w:rsidRPr="00E13626">
          <w:rPr>
            <w:rFonts w:cs="Arial"/>
          </w:rPr>
          <w:t xml:space="preserve">F) </w:t>
        </w:r>
      </w:ins>
      <w:r w:rsidR="00FE2E44" w:rsidRPr="00E13626">
        <w:rPr>
          <w:rFonts w:cs="Arial"/>
        </w:rPr>
        <w:t>inspection report content, format, and style.</w:t>
      </w:r>
    </w:p>
    <w:p w14:paraId="108E3CB3" w14:textId="5E3F9C81" w:rsidR="00476910" w:rsidRPr="00E13626" w:rsidRDefault="00096CAF" w:rsidP="004B39E1">
      <w:pPr>
        <w:pStyle w:val="BodyText2"/>
        <w:rPr>
          <w:ins w:id="6" w:author="Author"/>
          <w:rFonts w:cs="Arial"/>
        </w:rPr>
      </w:pPr>
      <w:ins w:id="7" w:author="Author">
        <w:r>
          <w:rPr>
            <w:rFonts w:cs="Arial"/>
          </w:rPr>
          <w:t>01.02</w:t>
        </w:r>
      </w:ins>
      <w:r w:rsidR="003304AD" w:rsidRPr="00E13626">
        <w:rPr>
          <w:rFonts w:cs="Arial"/>
        </w:rPr>
        <w:tab/>
      </w:r>
      <w:ins w:id="8" w:author="Author">
        <w:r w:rsidR="00E825A5" w:rsidRPr="00E13626">
          <w:rPr>
            <w:rFonts w:cs="Arial"/>
          </w:rPr>
          <w:t>To p</w:t>
        </w:r>
        <w:r w:rsidR="0052357F" w:rsidRPr="00E13626">
          <w:rPr>
            <w:rFonts w:cs="Arial"/>
          </w:rPr>
          <w:t xml:space="preserve">rovide </w:t>
        </w:r>
        <w:r w:rsidR="008E2EB5" w:rsidRPr="00E13626">
          <w:rPr>
            <w:rFonts w:cs="Arial"/>
          </w:rPr>
          <w:t>guidance</w:t>
        </w:r>
        <w:r w:rsidR="000C5F64" w:rsidRPr="00E13626">
          <w:rPr>
            <w:rFonts w:cs="Arial"/>
          </w:rPr>
          <w:t xml:space="preserve"> for documenting</w:t>
        </w:r>
        <w:r w:rsidR="00741B74">
          <w:rPr>
            <w:rFonts w:cs="Arial"/>
          </w:rPr>
          <w:t xml:space="preserve"> and </w:t>
        </w:r>
      </w:ins>
      <w:r w:rsidR="00CB17EC">
        <w:rPr>
          <w:rFonts w:cs="Arial"/>
        </w:rPr>
        <w:t>dispositioning</w:t>
      </w:r>
      <w:ins w:id="9" w:author="Author">
        <w:r w:rsidR="000C5F64" w:rsidRPr="00E13626">
          <w:rPr>
            <w:rFonts w:cs="Arial"/>
          </w:rPr>
          <w:t xml:space="preserve"> </w:t>
        </w:r>
        <w:r w:rsidR="7146C35C" w:rsidRPr="00E13626">
          <w:rPr>
            <w:rFonts w:cs="Arial"/>
          </w:rPr>
          <w:t>NPUF inspection</w:t>
        </w:r>
        <w:r w:rsidR="00925BED">
          <w:rPr>
            <w:rFonts w:cs="Arial"/>
          </w:rPr>
          <w:t xml:space="preserve"> conclusions</w:t>
        </w:r>
        <w:r w:rsidR="7146C35C" w:rsidRPr="00E13626">
          <w:rPr>
            <w:rFonts w:cs="Arial"/>
          </w:rPr>
          <w:t xml:space="preserve"> and </w:t>
        </w:r>
        <w:proofErr w:type="spellStart"/>
        <w:r w:rsidR="00925BED">
          <w:rPr>
            <w:rFonts w:cs="Arial"/>
          </w:rPr>
          <w:t>noncompliance</w:t>
        </w:r>
        <w:r w:rsidR="00B26B8C">
          <w:rPr>
            <w:rFonts w:cs="Arial"/>
          </w:rPr>
          <w:t>s</w:t>
        </w:r>
        <w:proofErr w:type="spellEnd"/>
        <w:r w:rsidR="00925BED">
          <w:rPr>
            <w:rFonts w:cs="Arial"/>
          </w:rPr>
          <w:t xml:space="preserve">. </w:t>
        </w:r>
      </w:ins>
    </w:p>
    <w:p w14:paraId="45EB098D" w14:textId="4B88172E" w:rsidR="00FE2E44" w:rsidRPr="00E13626" w:rsidRDefault="00FE2E44" w:rsidP="008F2BD5">
      <w:pPr>
        <w:pStyle w:val="Heading1"/>
      </w:pPr>
      <w:bookmarkStart w:id="10" w:name="_Toc159579390"/>
      <w:r w:rsidRPr="00E13626">
        <w:t>0615-02</w:t>
      </w:r>
      <w:r w:rsidRPr="00E13626">
        <w:tab/>
        <w:t>OBJECTIVES</w:t>
      </w:r>
      <w:bookmarkEnd w:id="10"/>
    </w:p>
    <w:p w14:paraId="266D99BE" w14:textId="764F7D46" w:rsidR="00FE2E44" w:rsidRPr="00E13626" w:rsidRDefault="00FE2E44" w:rsidP="00217C07">
      <w:pPr>
        <w:pStyle w:val="BodyText2"/>
        <w:rPr>
          <w:rFonts w:cs="Arial"/>
        </w:rPr>
      </w:pPr>
      <w:r w:rsidRPr="00E13626">
        <w:rPr>
          <w:rFonts w:cs="Arial"/>
        </w:rPr>
        <w:t>02.01</w:t>
      </w:r>
      <w:r w:rsidRPr="00E13626">
        <w:rPr>
          <w:rFonts w:cs="Arial"/>
        </w:rPr>
        <w:tab/>
        <w:t xml:space="preserve">Clearly </w:t>
      </w:r>
      <w:ins w:id="11" w:author="Author">
        <w:r w:rsidR="044625DE" w:rsidRPr="00E13626">
          <w:rPr>
            <w:rFonts w:cs="Arial"/>
          </w:rPr>
          <w:t xml:space="preserve">and precisely </w:t>
        </w:r>
        <w:r w:rsidR="290E4FBE" w:rsidRPr="00E13626">
          <w:rPr>
            <w:rFonts w:cs="Arial"/>
          </w:rPr>
          <w:t>document</w:t>
        </w:r>
      </w:ins>
      <w:r w:rsidRPr="00E13626">
        <w:rPr>
          <w:rFonts w:cs="Arial"/>
        </w:rPr>
        <w:t xml:space="preserve"> significant </w:t>
      </w:r>
      <w:ins w:id="12" w:author="Author">
        <w:r w:rsidR="22A7B95A" w:rsidRPr="00E13626">
          <w:rPr>
            <w:rFonts w:cs="Arial"/>
          </w:rPr>
          <w:t xml:space="preserve">NRC </w:t>
        </w:r>
      </w:ins>
      <w:r w:rsidRPr="00E13626">
        <w:rPr>
          <w:rFonts w:cs="Arial"/>
        </w:rPr>
        <w:t xml:space="preserve">inspection results </w:t>
      </w:r>
      <w:ins w:id="13" w:author="Author">
        <w:r w:rsidR="00BB76CF" w:rsidRPr="00E13626">
          <w:rPr>
            <w:rFonts w:cs="Arial"/>
          </w:rPr>
          <w:t xml:space="preserve">in a consistent manner </w:t>
        </w:r>
      </w:ins>
      <w:r w:rsidRPr="00E13626">
        <w:rPr>
          <w:rFonts w:cs="Arial"/>
        </w:rPr>
        <w:t>to licensees, NRC staff, and the public.</w:t>
      </w:r>
    </w:p>
    <w:p w14:paraId="543D0A8C" w14:textId="3DA51EEF" w:rsidR="00FE2E44" w:rsidRPr="00E13626" w:rsidRDefault="00FE2E44" w:rsidP="00217C07">
      <w:pPr>
        <w:pStyle w:val="BodyText2"/>
        <w:rPr>
          <w:rFonts w:cs="Arial"/>
        </w:rPr>
      </w:pPr>
      <w:r w:rsidRPr="00E13626">
        <w:rPr>
          <w:rFonts w:cs="Arial"/>
        </w:rPr>
        <w:t>02.02</w:t>
      </w:r>
      <w:r w:rsidRPr="00E13626">
        <w:rPr>
          <w:rFonts w:cs="Arial"/>
        </w:rPr>
        <w:tab/>
        <w:t>Provide conclusions</w:t>
      </w:r>
      <w:ins w:id="14" w:author="Author">
        <w:r w:rsidR="00BF1F97" w:rsidRPr="00E13626">
          <w:rPr>
            <w:rFonts w:cs="Arial"/>
          </w:rPr>
          <w:t xml:space="preserve"> about</w:t>
        </w:r>
        <w:r w:rsidR="00730766" w:rsidRPr="00E13626">
          <w:rPr>
            <w:rFonts w:cs="Arial"/>
          </w:rPr>
          <w:t xml:space="preserve"> th</w:t>
        </w:r>
        <w:r w:rsidR="00A32D4B" w:rsidRPr="00E13626">
          <w:rPr>
            <w:rFonts w:cs="Arial"/>
          </w:rPr>
          <w:t>e</w:t>
        </w:r>
        <w:r w:rsidR="002D2A9B" w:rsidRPr="00E13626">
          <w:rPr>
            <w:rFonts w:cs="Arial"/>
          </w:rPr>
          <w:t xml:space="preserve"> </w:t>
        </w:r>
        <w:r w:rsidR="00E67D8C" w:rsidRPr="00E13626">
          <w:rPr>
            <w:rFonts w:cs="Arial"/>
          </w:rPr>
          <w:t>inspected</w:t>
        </w:r>
      </w:ins>
      <w:r w:rsidRPr="00E13626">
        <w:rPr>
          <w:rFonts w:cs="Arial"/>
        </w:rPr>
        <w:t xml:space="preserve"> pro</w:t>
      </w:r>
      <w:r w:rsidR="00860028" w:rsidRPr="00E13626">
        <w:rPr>
          <w:rFonts w:cs="Arial"/>
        </w:rPr>
        <w:t>grams or activities</w:t>
      </w:r>
      <w:r w:rsidR="008E64C9">
        <w:rPr>
          <w:rFonts w:cs="Arial"/>
        </w:rPr>
        <w:t xml:space="preserve"> </w:t>
      </w:r>
      <w:ins w:id="15" w:author="Author">
        <w:r w:rsidR="216A3DD1" w:rsidRPr="00E13626">
          <w:rPr>
            <w:rFonts w:cs="Arial"/>
          </w:rPr>
          <w:t>regarding their compliance with regulatory requirements</w:t>
        </w:r>
      </w:ins>
      <w:r w:rsidR="00860028" w:rsidRPr="00E13626">
        <w:rPr>
          <w:rFonts w:cs="Arial"/>
        </w:rPr>
        <w:t xml:space="preserve">. </w:t>
      </w:r>
      <w:r w:rsidRPr="00E13626">
        <w:rPr>
          <w:rFonts w:cs="Arial"/>
        </w:rPr>
        <w:t>The depth and scope of the conclusions should be commensurate with the depth and scope of the inspection.</w:t>
      </w:r>
    </w:p>
    <w:p w14:paraId="2935204D" w14:textId="144F0151" w:rsidR="00FE2E44" w:rsidRPr="00E13626" w:rsidRDefault="00FE2E44" w:rsidP="00217C07">
      <w:pPr>
        <w:pStyle w:val="BodyText2"/>
        <w:rPr>
          <w:rFonts w:cs="Arial"/>
        </w:rPr>
      </w:pPr>
      <w:r w:rsidRPr="00E13626">
        <w:rPr>
          <w:rFonts w:cs="Arial"/>
        </w:rPr>
        <w:t>02.03</w:t>
      </w:r>
      <w:r w:rsidRPr="00E13626">
        <w:rPr>
          <w:rFonts w:cs="Arial"/>
        </w:rPr>
        <w:tab/>
      </w:r>
      <w:ins w:id="16" w:author="Author">
        <w:r w:rsidR="00476910" w:rsidRPr="00E13626">
          <w:rPr>
            <w:rFonts w:cs="Arial"/>
          </w:rPr>
          <w:t>Document the basis for the determination</w:t>
        </w:r>
        <w:r w:rsidR="001C13AA" w:rsidRPr="00E13626">
          <w:rPr>
            <w:rFonts w:cs="Arial"/>
          </w:rPr>
          <w:t xml:space="preserve"> of any significan</w:t>
        </w:r>
        <w:r w:rsidR="00BE7FD3" w:rsidRPr="00E13626">
          <w:rPr>
            <w:rFonts w:cs="Arial"/>
          </w:rPr>
          <w:t>t</w:t>
        </w:r>
        <w:r w:rsidR="001C13AA" w:rsidRPr="00E13626">
          <w:rPr>
            <w:rFonts w:cs="Arial"/>
          </w:rPr>
          <w:t xml:space="preserve"> enforcement action</w:t>
        </w:r>
        <w:r w:rsidR="00A83A1A" w:rsidRPr="00E13626">
          <w:rPr>
            <w:rFonts w:cs="Arial"/>
          </w:rPr>
          <w:t xml:space="preserve"> (EA)</w:t>
        </w:r>
        <w:r w:rsidR="001C13AA" w:rsidRPr="00E13626">
          <w:rPr>
            <w:rFonts w:cs="Arial"/>
          </w:rPr>
          <w:t>, as appropriate.</w:t>
        </w:r>
      </w:ins>
    </w:p>
    <w:p w14:paraId="3997992F" w14:textId="22ED6FBB" w:rsidR="007577DE" w:rsidRDefault="00FE2E44" w:rsidP="00940FA4">
      <w:pPr>
        <w:pStyle w:val="Heading1"/>
      </w:pPr>
      <w:bookmarkStart w:id="17" w:name="_Toc159579391"/>
      <w:r w:rsidRPr="00E13626">
        <w:t>0615-03</w:t>
      </w:r>
      <w:r w:rsidRPr="00E13626">
        <w:tab/>
        <w:t>DEFINITIONS</w:t>
      </w:r>
      <w:bookmarkEnd w:id="17"/>
    </w:p>
    <w:p w14:paraId="11D9A016" w14:textId="7BB204B1" w:rsidR="00D9482A" w:rsidRPr="00E13626" w:rsidRDefault="00FE2E44" w:rsidP="0035744E">
      <w:pPr>
        <w:pStyle w:val="BodyText2"/>
        <w:rPr>
          <w:rFonts w:cs="Arial"/>
        </w:rPr>
      </w:pPr>
      <w:r w:rsidRPr="00E13626">
        <w:rPr>
          <w:rFonts w:cs="Arial"/>
        </w:rPr>
        <w:t>03.0</w:t>
      </w:r>
      <w:r w:rsidR="008E74FF">
        <w:rPr>
          <w:rFonts w:cs="Arial"/>
        </w:rPr>
        <w:t>1</w:t>
      </w:r>
      <w:r w:rsidR="00B6413C" w:rsidRPr="00E13626">
        <w:rPr>
          <w:rFonts w:cs="Arial"/>
        </w:rPr>
        <w:tab/>
      </w:r>
      <w:r w:rsidRPr="00E13626">
        <w:rPr>
          <w:rFonts w:cs="Arial"/>
        </w:rPr>
        <w:t>Closed Item</w:t>
      </w:r>
    </w:p>
    <w:p w14:paraId="48C3C07C" w14:textId="3FB820D6" w:rsidR="00FE2E44" w:rsidRPr="00E13626" w:rsidRDefault="00FE2E44" w:rsidP="00D9482A">
      <w:pPr>
        <w:pStyle w:val="BodyText3"/>
        <w:rPr>
          <w:rFonts w:cs="Arial"/>
        </w:rPr>
      </w:pPr>
      <w:r w:rsidRPr="00E13626">
        <w:rPr>
          <w:rFonts w:cs="Arial"/>
        </w:rPr>
        <w:t xml:space="preserve">A matter </w:t>
      </w:r>
      <w:ins w:id="18" w:author="Author">
        <w:r w:rsidR="70A80D03" w:rsidRPr="00E13626">
          <w:rPr>
            <w:rFonts w:cs="Arial"/>
          </w:rPr>
          <w:t>documented</w:t>
        </w:r>
        <w:r w:rsidR="4B7CFFEF" w:rsidRPr="00E13626">
          <w:rPr>
            <w:rFonts w:cs="Arial"/>
          </w:rPr>
          <w:t xml:space="preserve"> in an inspection report</w:t>
        </w:r>
        <w:r w:rsidR="70A80D03" w:rsidRPr="00E13626">
          <w:rPr>
            <w:rFonts w:cs="Arial"/>
          </w:rPr>
          <w:t xml:space="preserve"> as an open it</w:t>
        </w:r>
        <w:r w:rsidR="4357497D" w:rsidRPr="00E13626">
          <w:rPr>
            <w:rFonts w:cs="Arial"/>
          </w:rPr>
          <w:t>em</w:t>
        </w:r>
        <w:r w:rsidR="218EE97B" w:rsidRPr="00E13626">
          <w:rPr>
            <w:rFonts w:cs="Arial"/>
          </w:rPr>
          <w:t xml:space="preserve"> associated with</w:t>
        </w:r>
      </w:ins>
      <w:r w:rsidRPr="00E13626">
        <w:rPr>
          <w:rFonts w:cs="Arial"/>
        </w:rPr>
        <w:t xml:space="preserve"> a </w:t>
      </w:r>
      <w:ins w:id="19" w:author="Author">
        <w:r w:rsidR="00A5699B" w:rsidRPr="00E13626">
          <w:rPr>
            <w:rFonts w:cs="Arial"/>
          </w:rPr>
          <w:t>violation</w:t>
        </w:r>
      </w:ins>
      <w:r w:rsidRPr="00E13626">
        <w:rPr>
          <w:rFonts w:cs="Arial"/>
        </w:rPr>
        <w:t>, a</w:t>
      </w:r>
      <w:ins w:id="20" w:author="Author">
        <w:r w:rsidR="00D01706" w:rsidRPr="00E13626">
          <w:rPr>
            <w:rFonts w:cs="Arial"/>
          </w:rPr>
          <w:t>n</w:t>
        </w:r>
      </w:ins>
      <w:r w:rsidRPr="00E13626">
        <w:rPr>
          <w:rFonts w:cs="Arial"/>
        </w:rPr>
        <w:t xml:space="preserve"> event </w:t>
      </w:r>
      <w:ins w:id="21" w:author="Author">
        <w:r w:rsidR="003059E6" w:rsidRPr="00E13626">
          <w:rPr>
            <w:rFonts w:cs="Arial"/>
          </w:rPr>
          <w:t>notification</w:t>
        </w:r>
      </w:ins>
      <w:r w:rsidRPr="00E13626">
        <w:rPr>
          <w:rFonts w:cs="Arial"/>
        </w:rPr>
        <w:t>,</w:t>
      </w:r>
      <w:r w:rsidR="0053301A" w:rsidRPr="00E13626">
        <w:rPr>
          <w:rFonts w:cs="Arial"/>
        </w:rPr>
        <w:t xml:space="preserve"> </w:t>
      </w:r>
      <w:r w:rsidRPr="00E13626">
        <w:rPr>
          <w:rFonts w:cs="Arial"/>
        </w:rPr>
        <w:t>an unresolved item</w:t>
      </w:r>
      <w:ins w:id="22" w:author="Author">
        <w:r w:rsidR="00462923">
          <w:rPr>
            <w:rFonts w:cs="Arial"/>
          </w:rPr>
          <w:t xml:space="preserve">, or a </w:t>
        </w:r>
        <w:r w:rsidR="000D1853">
          <w:rPr>
            <w:rFonts w:cs="Arial"/>
          </w:rPr>
          <w:t xml:space="preserve">10 CFR </w:t>
        </w:r>
        <w:r w:rsidR="00462923">
          <w:rPr>
            <w:rFonts w:cs="Arial"/>
          </w:rPr>
          <w:t>Part 21 report</w:t>
        </w:r>
      </w:ins>
      <w:r w:rsidRPr="00E13626">
        <w:rPr>
          <w:rFonts w:cs="Arial"/>
        </w:rPr>
        <w:t xml:space="preserve"> </w:t>
      </w:r>
      <w:ins w:id="23" w:author="Author">
        <w:r w:rsidR="4E857188" w:rsidRPr="00E13626">
          <w:rPr>
            <w:rFonts w:cs="Arial"/>
          </w:rPr>
          <w:t xml:space="preserve">for </w:t>
        </w:r>
      </w:ins>
      <w:r w:rsidRPr="00E13626">
        <w:rPr>
          <w:rFonts w:cs="Arial"/>
        </w:rPr>
        <w:t xml:space="preserve">which the </w:t>
      </w:r>
      <w:ins w:id="24" w:author="Author">
        <w:r w:rsidR="24A4DAD8" w:rsidRPr="00E13626">
          <w:rPr>
            <w:rFonts w:cs="Arial"/>
          </w:rPr>
          <w:t>matter</w:t>
        </w:r>
      </w:ins>
      <w:r w:rsidRPr="00E13626">
        <w:rPr>
          <w:rFonts w:cs="Arial"/>
        </w:rPr>
        <w:t xml:space="preserve"> has been satisfactorily </w:t>
      </w:r>
      <w:ins w:id="25" w:author="Author">
        <w:r w:rsidR="05AC4F28" w:rsidRPr="00E13626">
          <w:rPr>
            <w:rFonts w:cs="Arial"/>
          </w:rPr>
          <w:t xml:space="preserve">corrected and </w:t>
        </w:r>
      </w:ins>
      <w:r w:rsidRPr="00E13626">
        <w:rPr>
          <w:rFonts w:cs="Arial"/>
        </w:rPr>
        <w:t xml:space="preserve">resolved, based on </w:t>
      </w:r>
      <w:ins w:id="26" w:author="Author">
        <w:r w:rsidR="684CCA34" w:rsidRPr="00E13626">
          <w:rPr>
            <w:rFonts w:cs="Arial"/>
          </w:rPr>
          <w:t>an assessment of the matter</w:t>
        </w:r>
      </w:ins>
      <w:r w:rsidRPr="00E13626">
        <w:rPr>
          <w:rFonts w:cs="Arial"/>
        </w:rPr>
        <w:t xml:space="preserve"> during inspection.</w:t>
      </w:r>
    </w:p>
    <w:p w14:paraId="68FF51D4" w14:textId="6811E574" w:rsidR="00D9482A" w:rsidRPr="00E13626" w:rsidRDefault="00FE2E44" w:rsidP="002B1ADD">
      <w:pPr>
        <w:pStyle w:val="BodyText2"/>
        <w:rPr>
          <w:rFonts w:cs="Arial"/>
        </w:rPr>
      </w:pPr>
      <w:r w:rsidRPr="00E13626">
        <w:rPr>
          <w:rFonts w:cs="Arial"/>
        </w:rPr>
        <w:t>03.0</w:t>
      </w:r>
      <w:r w:rsidR="008E74FF">
        <w:rPr>
          <w:rFonts w:cs="Arial"/>
        </w:rPr>
        <w:t>2</w:t>
      </w:r>
      <w:r w:rsidR="00B6413C" w:rsidRPr="00E13626">
        <w:rPr>
          <w:rFonts w:cs="Arial"/>
        </w:rPr>
        <w:tab/>
      </w:r>
      <w:r w:rsidRPr="00E13626">
        <w:rPr>
          <w:rFonts w:cs="Arial"/>
        </w:rPr>
        <w:t>Conclusion</w:t>
      </w:r>
    </w:p>
    <w:p w14:paraId="03D5E95E" w14:textId="15C0354F" w:rsidR="00FE2E44" w:rsidRPr="00E13626" w:rsidRDefault="00D86D2F" w:rsidP="00D9482A">
      <w:pPr>
        <w:pStyle w:val="BodyText3"/>
        <w:rPr>
          <w:rFonts w:cs="Arial"/>
        </w:rPr>
      </w:pPr>
      <w:ins w:id="27" w:author="Author">
        <w:r w:rsidRPr="00E13626">
          <w:rPr>
            <w:rFonts w:cs="Arial"/>
          </w:rPr>
          <w:t>A</w:t>
        </w:r>
      </w:ins>
      <w:r w:rsidR="00FE2E44" w:rsidRPr="00E13626">
        <w:rPr>
          <w:rFonts w:cs="Arial"/>
        </w:rPr>
        <w:t xml:space="preserve">n assessment that relates </w:t>
      </w:r>
      <w:ins w:id="28" w:author="Author">
        <w:r w:rsidR="00C87359" w:rsidRPr="00E13626">
          <w:rPr>
            <w:rFonts w:cs="Arial"/>
          </w:rPr>
          <w:t>inspection results</w:t>
        </w:r>
      </w:ins>
      <w:r w:rsidR="00FE2E44" w:rsidRPr="00E13626">
        <w:rPr>
          <w:rFonts w:cs="Arial"/>
        </w:rPr>
        <w:t xml:space="preserve"> to the broader context of a licensee program</w:t>
      </w:r>
      <w:ins w:id="29" w:author="Author">
        <w:r w:rsidR="2A07A0C3" w:rsidRPr="00E13626">
          <w:rPr>
            <w:rFonts w:cs="Arial"/>
          </w:rPr>
          <w:t xml:space="preserve"> or activities</w:t>
        </w:r>
      </w:ins>
      <w:r w:rsidR="00FE2E44" w:rsidRPr="00E13626">
        <w:rPr>
          <w:rFonts w:cs="Arial"/>
        </w:rPr>
        <w:t>.</w:t>
      </w:r>
    </w:p>
    <w:p w14:paraId="5AC3E317" w14:textId="3A6D20E8" w:rsidR="0085751D" w:rsidRPr="00E13626" w:rsidRDefault="00FE2E44" w:rsidP="003B4509">
      <w:pPr>
        <w:pStyle w:val="BodyText2"/>
        <w:rPr>
          <w:rFonts w:cs="Arial"/>
        </w:rPr>
      </w:pPr>
      <w:r w:rsidRPr="00E13626">
        <w:rPr>
          <w:rFonts w:cs="Arial"/>
        </w:rPr>
        <w:t>03.</w:t>
      </w:r>
      <w:r w:rsidR="002D1250">
        <w:rPr>
          <w:rFonts w:cs="Arial"/>
        </w:rPr>
        <w:t>03</w:t>
      </w:r>
      <w:r w:rsidRPr="00E13626">
        <w:rPr>
          <w:rFonts w:cs="Arial"/>
        </w:rPr>
        <w:tab/>
        <w:t>Open Ite</w:t>
      </w:r>
      <w:r w:rsidR="00313F1A" w:rsidRPr="00E13626">
        <w:rPr>
          <w:rFonts w:cs="Arial"/>
        </w:rPr>
        <w:t>m</w:t>
      </w:r>
    </w:p>
    <w:p w14:paraId="256C8BF2" w14:textId="5C520966" w:rsidR="00FE2E44" w:rsidRPr="00E13626" w:rsidRDefault="00FE2E44" w:rsidP="00A34002">
      <w:pPr>
        <w:pStyle w:val="BodyText3"/>
        <w:rPr>
          <w:rFonts w:cs="Arial"/>
        </w:rPr>
      </w:pPr>
      <w:r w:rsidRPr="00E13626">
        <w:rPr>
          <w:rFonts w:cs="Arial"/>
        </w:rPr>
        <w:t xml:space="preserve">A matter that requires further inspection. The reason for requiring further inspection may be that </w:t>
      </w:r>
      <w:ins w:id="30" w:author="Author">
        <w:r w:rsidR="008A0771">
          <w:rPr>
            <w:rFonts w:cs="Arial"/>
          </w:rPr>
          <w:t>corrective actions are not completed</w:t>
        </w:r>
        <w:r w:rsidR="00B8728E">
          <w:rPr>
            <w:rFonts w:cs="Arial"/>
          </w:rPr>
          <w:t>,</w:t>
        </w:r>
        <w:r w:rsidR="008A0771">
          <w:rPr>
            <w:rFonts w:cs="Arial"/>
          </w:rPr>
          <w:t xml:space="preserve"> or </w:t>
        </w:r>
      </w:ins>
      <w:r w:rsidRPr="00E13626">
        <w:rPr>
          <w:rFonts w:cs="Arial"/>
        </w:rPr>
        <w:t xml:space="preserve">the matter has been identified as a noncompliance, unresolved item, </w:t>
      </w:r>
      <w:ins w:id="31" w:author="Author">
        <w:r w:rsidR="00ED32CF" w:rsidRPr="00E13626">
          <w:rPr>
            <w:rFonts w:cs="Arial"/>
          </w:rPr>
          <w:t>event notification</w:t>
        </w:r>
      </w:ins>
      <w:r w:rsidRPr="00E13626">
        <w:rPr>
          <w:rFonts w:cs="Arial"/>
        </w:rPr>
        <w:t>,</w:t>
      </w:r>
      <w:ins w:id="32" w:author="Author">
        <w:r w:rsidR="002C7E3F">
          <w:rPr>
            <w:rFonts w:cs="Arial"/>
          </w:rPr>
          <w:t xml:space="preserve"> violation,</w:t>
        </w:r>
      </w:ins>
      <w:r w:rsidRPr="00E13626">
        <w:rPr>
          <w:rFonts w:cs="Arial"/>
        </w:rPr>
        <w:t xml:space="preserve"> or </w:t>
      </w:r>
      <w:ins w:id="33" w:author="Author">
        <w:r w:rsidR="0029144A">
          <w:rPr>
            <w:rFonts w:cs="Arial"/>
          </w:rPr>
          <w:t xml:space="preserve">10 CFR </w:t>
        </w:r>
      </w:ins>
      <w:r w:rsidRPr="00E13626">
        <w:rPr>
          <w:rFonts w:cs="Arial"/>
        </w:rPr>
        <w:t>Part 21 report.</w:t>
      </w:r>
    </w:p>
    <w:p w14:paraId="7E579E13" w14:textId="1939ADAC" w:rsidR="0085751D" w:rsidRPr="00E13626" w:rsidRDefault="00FE2E44" w:rsidP="008F2BD5">
      <w:pPr>
        <w:pStyle w:val="BodyText2"/>
      </w:pPr>
      <w:r w:rsidRPr="00E13626">
        <w:t>03.</w:t>
      </w:r>
      <w:r w:rsidR="005610AA">
        <w:t>04</w:t>
      </w:r>
      <w:r w:rsidR="00B6413C" w:rsidRPr="00E13626">
        <w:tab/>
      </w:r>
      <w:r w:rsidRPr="00E13626">
        <w:t>Unresolved Item</w:t>
      </w:r>
    </w:p>
    <w:p w14:paraId="09EC65C3" w14:textId="73DE47E8" w:rsidR="00FE2E44" w:rsidRPr="00E13626" w:rsidRDefault="00152D49" w:rsidP="00A34002">
      <w:pPr>
        <w:pStyle w:val="BodyText3"/>
        <w:rPr>
          <w:rFonts w:cs="Arial"/>
        </w:rPr>
      </w:pPr>
      <w:ins w:id="34" w:author="Author">
        <w:r w:rsidRPr="00E13626">
          <w:rPr>
            <w:rFonts w:cs="Arial"/>
          </w:rPr>
          <w:t>An issue</w:t>
        </w:r>
        <w:r w:rsidR="00D07EA8" w:rsidRPr="00E13626">
          <w:rPr>
            <w:rFonts w:cs="Arial"/>
          </w:rPr>
          <w:t xml:space="preserve"> of concern</w:t>
        </w:r>
        <w:r w:rsidRPr="00E13626">
          <w:rPr>
            <w:rFonts w:cs="Arial"/>
          </w:rPr>
          <w:t xml:space="preserve"> associated with an inspection activity that r</w:t>
        </w:r>
        <w:r w:rsidR="00035947" w:rsidRPr="00E13626">
          <w:rPr>
            <w:rFonts w:cs="Arial"/>
          </w:rPr>
          <w:t>equires more information to determine if it</w:t>
        </w:r>
        <w:r w:rsidR="00152F27">
          <w:rPr>
            <w:rFonts w:cs="Arial"/>
          </w:rPr>
          <w:t xml:space="preserve"> is acceptable,</w:t>
        </w:r>
        <w:r w:rsidR="00035947" w:rsidRPr="00E13626">
          <w:rPr>
            <w:rFonts w:cs="Arial"/>
          </w:rPr>
          <w:t xml:space="preserve"> constitutes a noncompliance</w:t>
        </w:r>
        <w:r w:rsidR="00152F27">
          <w:rPr>
            <w:rFonts w:cs="Arial"/>
          </w:rPr>
          <w:t>, or violation</w:t>
        </w:r>
        <w:r w:rsidR="00035947" w:rsidRPr="00E13626">
          <w:rPr>
            <w:rFonts w:cs="Arial"/>
          </w:rPr>
          <w:t>.</w:t>
        </w:r>
        <w:r w:rsidR="00152F27">
          <w:rPr>
            <w:rFonts w:cs="Arial"/>
          </w:rPr>
          <w:t xml:space="preserve"> The issue may require additional information from the licensee or cannot be resolved without additional guidance or clarification/interpretation of the existing guidance.</w:t>
        </w:r>
      </w:ins>
    </w:p>
    <w:p w14:paraId="10437A8C" w14:textId="2D493F21" w:rsidR="00FE2E44" w:rsidRPr="00E13626" w:rsidRDefault="00FE2E44" w:rsidP="004D24A4">
      <w:pPr>
        <w:pStyle w:val="Heading1"/>
        <w:rPr>
          <w:rFonts w:cs="Arial"/>
        </w:rPr>
      </w:pPr>
      <w:bookmarkStart w:id="35" w:name="_Toc159579392"/>
      <w:r w:rsidRPr="00E13626">
        <w:rPr>
          <w:rFonts w:cs="Arial"/>
        </w:rPr>
        <w:lastRenderedPageBreak/>
        <w:t>0615-04</w:t>
      </w:r>
      <w:r w:rsidRPr="00E13626">
        <w:rPr>
          <w:rFonts w:cs="Arial"/>
        </w:rPr>
        <w:tab/>
        <w:t>RESPONSIBILITIES</w:t>
      </w:r>
      <w:bookmarkEnd w:id="35"/>
    </w:p>
    <w:p w14:paraId="2E463CF1" w14:textId="77777777" w:rsidR="00CB5442" w:rsidRPr="00E13626" w:rsidRDefault="00FE2E44" w:rsidP="002C1DD4">
      <w:pPr>
        <w:pStyle w:val="BodyText2"/>
      </w:pPr>
      <w:r w:rsidRPr="00E13626">
        <w:t>04.01</w:t>
      </w:r>
      <w:r w:rsidRPr="00E13626">
        <w:tab/>
        <w:t>General Responsibilities</w:t>
      </w:r>
    </w:p>
    <w:p w14:paraId="12E04D49" w14:textId="301605E9" w:rsidR="00FE2E44" w:rsidRPr="00E13626" w:rsidRDefault="00FE2E44" w:rsidP="00CB5442">
      <w:pPr>
        <w:pStyle w:val="BodyText3"/>
        <w:rPr>
          <w:rFonts w:cs="Arial"/>
        </w:rPr>
      </w:pPr>
      <w:r w:rsidRPr="00E13626">
        <w:rPr>
          <w:rFonts w:cs="Arial"/>
        </w:rPr>
        <w:t xml:space="preserve">Each inspection </w:t>
      </w:r>
      <w:ins w:id="36" w:author="Author">
        <w:r w:rsidR="00F572CC" w:rsidRPr="00E13626">
          <w:rPr>
            <w:rFonts w:cs="Arial"/>
          </w:rPr>
          <w:t>shall be documented in a report consisting of a cover letter, inspection report enclosure, and attachments.</w:t>
        </w:r>
      </w:ins>
    </w:p>
    <w:p w14:paraId="497C98EC" w14:textId="5E683192" w:rsidR="00802D35" w:rsidRPr="00E13626" w:rsidRDefault="00FE2E44" w:rsidP="00B4414B">
      <w:pPr>
        <w:pStyle w:val="BodyText2"/>
      </w:pPr>
      <w:r w:rsidRPr="00E13626">
        <w:t>04.0</w:t>
      </w:r>
      <w:ins w:id="37" w:author="Author">
        <w:r w:rsidR="00C5726A">
          <w:t>2</w:t>
        </w:r>
      </w:ins>
      <w:r w:rsidRPr="00E13626">
        <w:tab/>
      </w:r>
      <w:ins w:id="38" w:author="Author">
        <w:r w:rsidR="6F961300" w:rsidRPr="00E13626">
          <w:t xml:space="preserve">Division Director or responsible NPUF </w:t>
        </w:r>
        <w:r w:rsidR="00DE5589" w:rsidRPr="00E13626">
          <w:t xml:space="preserve">Branch </w:t>
        </w:r>
      </w:ins>
      <w:r w:rsidRPr="00E13626">
        <w:t>Chief</w:t>
      </w:r>
    </w:p>
    <w:p w14:paraId="5E246F54" w14:textId="6AF87E3B" w:rsidR="0034496F" w:rsidRPr="00E13626" w:rsidRDefault="619816A3" w:rsidP="00940FA4">
      <w:pPr>
        <w:pStyle w:val="BodyText3"/>
        <w:numPr>
          <w:ilvl w:val="0"/>
          <w:numId w:val="55"/>
        </w:numPr>
        <w:rPr>
          <w:rFonts w:cs="Arial"/>
        </w:rPr>
      </w:pPr>
      <w:ins w:id="39" w:author="Author">
        <w:r w:rsidRPr="00E13626">
          <w:rPr>
            <w:rFonts w:cs="Arial"/>
          </w:rPr>
          <w:t>R</w:t>
        </w:r>
      </w:ins>
      <w:r w:rsidR="00FE2E44" w:rsidRPr="00E13626">
        <w:rPr>
          <w:rFonts w:cs="Arial"/>
        </w:rPr>
        <w:t xml:space="preserve">eview each inspection report to ensure that </w:t>
      </w:r>
      <w:ins w:id="40" w:author="Author">
        <w:r w:rsidR="37EE879D" w:rsidRPr="00E13626">
          <w:rPr>
            <w:rFonts w:cs="Arial"/>
          </w:rPr>
          <w:t>it</w:t>
        </w:r>
      </w:ins>
      <w:r w:rsidR="00FE2E44" w:rsidRPr="00E13626">
        <w:rPr>
          <w:rFonts w:cs="Arial"/>
        </w:rPr>
        <w:t xml:space="preserve"> follows the guidance given in this document.</w:t>
      </w:r>
    </w:p>
    <w:p w14:paraId="3D68AEB8" w14:textId="7946F5C7" w:rsidR="00802D35" w:rsidRPr="00E13626" w:rsidRDefault="008A5360" w:rsidP="00595AC4">
      <w:pPr>
        <w:pStyle w:val="BodyText3"/>
        <w:numPr>
          <w:ilvl w:val="0"/>
          <w:numId w:val="55"/>
        </w:numPr>
        <w:rPr>
          <w:rFonts w:cs="Arial"/>
        </w:rPr>
      </w:pPr>
      <w:r>
        <w:rPr>
          <w:rFonts w:cs="Arial"/>
        </w:rPr>
        <w:t>E</w:t>
      </w:r>
      <w:r w:rsidR="00903D5F" w:rsidRPr="00E13626">
        <w:rPr>
          <w:rFonts w:cs="Arial"/>
        </w:rPr>
        <w:t xml:space="preserve">nsure inspection </w:t>
      </w:r>
      <w:proofErr w:type="spellStart"/>
      <w:r w:rsidR="00544A53" w:rsidRPr="00E13626">
        <w:rPr>
          <w:rFonts w:cs="Arial"/>
        </w:rPr>
        <w:t>noncompliances</w:t>
      </w:r>
      <w:proofErr w:type="spellEnd"/>
      <w:r w:rsidR="00903D5F" w:rsidRPr="00E13626">
        <w:rPr>
          <w:rFonts w:cs="Arial"/>
        </w:rPr>
        <w:t xml:space="preserve"> are consistent with NRC policies and technical requirements</w:t>
      </w:r>
      <w:r w:rsidR="0038186C" w:rsidRPr="00E13626">
        <w:rPr>
          <w:rFonts w:cs="Arial"/>
        </w:rPr>
        <w:t>,</w:t>
      </w:r>
      <w:ins w:id="41" w:author="Author">
        <w:r w:rsidR="00903D5F" w:rsidRPr="00E13626">
          <w:rPr>
            <w:rFonts w:cs="Arial"/>
          </w:rPr>
          <w:t xml:space="preserve"> enforcement-related violations are addressed in accordance with the NRC Enforcement Policy and the NRC Enforcement Manual</w:t>
        </w:r>
        <w:r w:rsidR="00AE6E62">
          <w:rPr>
            <w:rFonts w:cs="Arial"/>
          </w:rPr>
          <w:t>,</w:t>
        </w:r>
        <w:r w:rsidR="00903D5F" w:rsidRPr="00E13626">
          <w:rPr>
            <w:rFonts w:cs="Arial"/>
          </w:rPr>
          <w:t xml:space="preserve"> and conclusions are logically drawn and sufficiently supported by observations and </w:t>
        </w:r>
        <w:proofErr w:type="spellStart"/>
        <w:r w:rsidR="00054FCF" w:rsidRPr="00E13626">
          <w:rPr>
            <w:rFonts w:cs="Arial"/>
          </w:rPr>
          <w:t>noncompliances</w:t>
        </w:r>
        <w:proofErr w:type="spellEnd"/>
        <w:r w:rsidR="00903D5F" w:rsidRPr="00E13626">
          <w:rPr>
            <w:rFonts w:cs="Arial"/>
          </w:rPr>
          <w:t>.</w:t>
        </w:r>
      </w:ins>
    </w:p>
    <w:p w14:paraId="483D5F80" w14:textId="7AF6A103" w:rsidR="00802D35" w:rsidRPr="00E13626" w:rsidRDefault="008A5360" w:rsidP="00595AC4">
      <w:pPr>
        <w:pStyle w:val="BodyText3"/>
        <w:numPr>
          <w:ilvl w:val="0"/>
          <w:numId w:val="55"/>
        </w:numPr>
        <w:rPr>
          <w:rFonts w:cs="Arial"/>
        </w:rPr>
      </w:pPr>
      <w:ins w:id="42" w:author="Author">
        <w:r>
          <w:rPr>
            <w:rFonts w:cs="Arial"/>
          </w:rPr>
          <w:t>E</w:t>
        </w:r>
        <w:r w:rsidR="0045365C" w:rsidRPr="00E13626">
          <w:rPr>
            <w:rFonts w:cs="Arial"/>
          </w:rPr>
          <w:t>nsure that inspectors’ and reviewers’ concurrences are maintained on record</w:t>
        </w:r>
        <w:r w:rsidR="006143DF" w:rsidRPr="00E13626">
          <w:rPr>
            <w:rFonts w:cs="Arial"/>
          </w:rPr>
          <w:t xml:space="preserve">. </w:t>
        </w:r>
        <w:r w:rsidR="0055283E">
          <w:rPr>
            <w:rFonts w:cs="Arial"/>
          </w:rPr>
          <w:t>E</w:t>
        </w:r>
        <w:r w:rsidR="006143DF" w:rsidRPr="00E13626">
          <w:rPr>
            <w:rFonts w:cs="Arial"/>
          </w:rPr>
          <w:t>nsure continued inspector concurrence when substantive changes are made to the report as originally submitted</w:t>
        </w:r>
        <w:r w:rsidR="00E77C33" w:rsidRPr="00E13626">
          <w:rPr>
            <w:rFonts w:cs="Arial"/>
          </w:rPr>
          <w:t>, and mediate disagreements that occur during the review process. As a minimum, substantial changes should be discussed with the i</w:t>
        </w:r>
        <w:r w:rsidR="00BD6027" w:rsidRPr="00E13626">
          <w:rPr>
            <w:rFonts w:cs="Arial"/>
          </w:rPr>
          <w:t>nspector or inspectors involved to ensure continued concurrence, and disagreements that cannot be adequately resolved should be documented using the process described in Management Directive 10.158, “NRC Non-Concurrence Process.”</w:t>
        </w:r>
      </w:ins>
    </w:p>
    <w:p w14:paraId="1E1467BB" w14:textId="20073B13" w:rsidR="00802D35" w:rsidRPr="00E13626" w:rsidRDefault="001B4936" w:rsidP="00595AC4">
      <w:pPr>
        <w:pStyle w:val="BodyText3"/>
        <w:numPr>
          <w:ilvl w:val="0"/>
          <w:numId w:val="55"/>
        </w:numPr>
        <w:rPr>
          <w:rFonts w:cs="Arial"/>
        </w:rPr>
      </w:pPr>
      <w:ins w:id="43" w:author="Author">
        <w:r>
          <w:rPr>
            <w:rFonts w:cs="Arial"/>
          </w:rPr>
          <w:t>E</w:t>
        </w:r>
        <w:r w:rsidR="00B44D90">
          <w:rPr>
            <w:rFonts w:cs="Arial"/>
          </w:rPr>
          <w:t>nsur</w:t>
        </w:r>
        <w:r>
          <w:rPr>
            <w:rFonts w:cs="Arial"/>
          </w:rPr>
          <w:t>e</w:t>
        </w:r>
      </w:ins>
      <w:r w:rsidR="00FE2E44" w:rsidRPr="00E13626">
        <w:rPr>
          <w:rFonts w:cs="Arial"/>
        </w:rPr>
        <w:t xml:space="preserve"> the report </w:t>
      </w:r>
      <w:ins w:id="44" w:author="Author">
        <w:r w:rsidR="00B44D90">
          <w:rPr>
            <w:rFonts w:cs="Arial"/>
          </w:rPr>
          <w:t xml:space="preserve">is issued </w:t>
        </w:r>
      </w:ins>
      <w:r w:rsidR="00FE2E44" w:rsidRPr="00E13626">
        <w:rPr>
          <w:rFonts w:cs="Arial"/>
        </w:rPr>
        <w:t>to the licensee</w:t>
      </w:r>
      <w:ins w:id="45" w:author="Author">
        <w:r w:rsidR="00331A1D" w:rsidRPr="00E13626">
          <w:rPr>
            <w:rFonts w:cs="Arial"/>
          </w:rPr>
          <w:t xml:space="preserve"> in a timely manner</w:t>
        </w:r>
      </w:ins>
      <w:r w:rsidR="00FE2E44" w:rsidRPr="00E13626">
        <w:rPr>
          <w:rFonts w:cs="Arial"/>
        </w:rPr>
        <w:t>.</w:t>
      </w:r>
      <w:del w:id="46" w:author="Author">
        <w:r w:rsidR="00FE2E44" w:rsidRPr="00E13626" w:rsidDel="005132D2">
          <w:rPr>
            <w:rFonts w:cs="Arial"/>
          </w:rPr>
          <w:delText xml:space="preserve"> </w:delText>
        </w:r>
      </w:del>
    </w:p>
    <w:p w14:paraId="0C5F16F5" w14:textId="139CC2CC" w:rsidR="00FE2E44" w:rsidRPr="00E13626" w:rsidRDefault="00726EA0" w:rsidP="00595AC4">
      <w:pPr>
        <w:pStyle w:val="BodyText3"/>
        <w:numPr>
          <w:ilvl w:val="0"/>
          <w:numId w:val="55"/>
        </w:numPr>
        <w:rPr>
          <w:rFonts w:cs="Arial"/>
        </w:rPr>
      </w:pPr>
      <w:ins w:id="47" w:author="Author">
        <w:r>
          <w:rPr>
            <w:rFonts w:cs="Arial"/>
          </w:rPr>
          <w:t>Provide</w:t>
        </w:r>
      </w:ins>
      <w:r w:rsidR="00FE2E44" w:rsidRPr="00E13626">
        <w:rPr>
          <w:rFonts w:cs="Arial"/>
        </w:rPr>
        <w:t xml:space="preserve"> interpretations of the information contained in this document and for answering questions related to the guidance.</w:t>
      </w:r>
    </w:p>
    <w:p w14:paraId="25814AAF" w14:textId="71BF2A69" w:rsidR="00802D35" w:rsidRPr="00E13626" w:rsidRDefault="00FE2E44" w:rsidP="00B4414B">
      <w:pPr>
        <w:pStyle w:val="BodyText2"/>
      </w:pPr>
      <w:r w:rsidRPr="00E13626">
        <w:t>04.0</w:t>
      </w:r>
      <w:ins w:id="48" w:author="Author">
        <w:r w:rsidR="006D2A3A">
          <w:t>3</w:t>
        </w:r>
      </w:ins>
      <w:r w:rsidRPr="00E13626">
        <w:tab/>
        <w:t>Inspectors</w:t>
      </w:r>
    </w:p>
    <w:p w14:paraId="60D2BA5A" w14:textId="17583C3C" w:rsidR="00802D35" w:rsidRPr="00E13626" w:rsidRDefault="00033915" w:rsidP="00286CBC">
      <w:pPr>
        <w:pStyle w:val="BodyText3"/>
        <w:numPr>
          <w:ilvl w:val="0"/>
          <w:numId w:val="57"/>
        </w:numPr>
        <w:rPr>
          <w:rFonts w:cs="Arial"/>
        </w:rPr>
      </w:pPr>
      <w:ins w:id="49" w:author="Author">
        <w:r>
          <w:rPr>
            <w:rFonts w:cs="Arial"/>
          </w:rPr>
          <w:t>P</w:t>
        </w:r>
      </w:ins>
      <w:r w:rsidR="00FE2E44" w:rsidRPr="00E13626">
        <w:rPr>
          <w:rFonts w:cs="Arial"/>
        </w:rPr>
        <w:t xml:space="preserve">repare </w:t>
      </w:r>
      <w:ins w:id="50" w:author="Author">
        <w:r w:rsidR="00213964">
          <w:rPr>
            <w:rFonts w:cs="Arial"/>
          </w:rPr>
          <w:t>NPUF</w:t>
        </w:r>
      </w:ins>
      <w:r w:rsidR="00FE2E44" w:rsidRPr="00E13626">
        <w:rPr>
          <w:rFonts w:cs="Arial"/>
        </w:rPr>
        <w:t xml:space="preserve"> inspection reports in accordance with the guidance provided in this document, including report </w:t>
      </w:r>
      <w:r w:rsidR="00207FB7" w:rsidRPr="00E13626">
        <w:rPr>
          <w:rFonts w:cs="Arial"/>
        </w:rPr>
        <w:t>timeliness</w:t>
      </w:r>
      <w:r w:rsidR="00FE2E44" w:rsidRPr="00E13626">
        <w:rPr>
          <w:rFonts w:cs="Arial"/>
        </w:rPr>
        <w:t>.</w:t>
      </w:r>
    </w:p>
    <w:p w14:paraId="2D352C49" w14:textId="3AFDFE23" w:rsidR="00802D35" w:rsidRPr="00E13626" w:rsidRDefault="00FE2E44" w:rsidP="00286CBC">
      <w:pPr>
        <w:pStyle w:val="BodyText3"/>
        <w:numPr>
          <w:ilvl w:val="0"/>
          <w:numId w:val="57"/>
        </w:numPr>
        <w:rPr>
          <w:rFonts w:cs="Arial"/>
        </w:rPr>
      </w:pPr>
      <w:r w:rsidRPr="00E13626">
        <w:rPr>
          <w:rFonts w:cs="Arial"/>
        </w:rPr>
        <w:t xml:space="preserve"> </w:t>
      </w:r>
      <w:ins w:id="51" w:author="Author">
        <w:r w:rsidR="000847A9">
          <w:rPr>
            <w:rFonts w:cs="Arial"/>
          </w:rPr>
          <w:t>Ensure</w:t>
        </w:r>
      </w:ins>
      <w:r w:rsidRPr="00E13626">
        <w:rPr>
          <w:rFonts w:cs="Arial"/>
        </w:rPr>
        <w:t xml:space="preserve"> that the inspection report is accurate, that referenced material is correctly characterized</w:t>
      </w:r>
      <w:ins w:id="52" w:author="Author">
        <w:r w:rsidR="00924759" w:rsidRPr="00E13626">
          <w:rPr>
            <w:rFonts w:cs="Arial"/>
          </w:rPr>
          <w:t xml:space="preserve">, and </w:t>
        </w:r>
        <w:r w:rsidR="002B7C1D" w:rsidRPr="00E13626">
          <w:rPr>
            <w:rFonts w:cs="Arial"/>
          </w:rPr>
          <w:t xml:space="preserve">that the scope and depth of conclusions are adequately supported by documented observations and </w:t>
        </w:r>
        <w:proofErr w:type="spellStart"/>
        <w:r w:rsidR="002B7C1D" w:rsidRPr="00E13626">
          <w:rPr>
            <w:rFonts w:cs="Arial"/>
          </w:rPr>
          <w:t>noncompliances</w:t>
        </w:r>
      </w:ins>
      <w:proofErr w:type="spellEnd"/>
      <w:r w:rsidRPr="00E13626">
        <w:rPr>
          <w:rFonts w:cs="Arial"/>
        </w:rPr>
        <w:t>.</w:t>
      </w:r>
    </w:p>
    <w:p w14:paraId="0F3B85FE" w14:textId="4AA2ED94" w:rsidR="00802D35" w:rsidRPr="00E13626" w:rsidRDefault="00EC5754" w:rsidP="00286CBC">
      <w:pPr>
        <w:pStyle w:val="BodyText3"/>
        <w:numPr>
          <w:ilvl w:val="0"/>
          <w:numId w:val="57"/>
        </w:numPr>
        <w:rPr>
          <w:rFonts w:cs="Arial"/>
        </w:rPr>
      </w:pPr>
      <w:ins w:id="53" w:author="Author">
        <w:r>
          <w:rPr>
            <w:rFonts w:cs="Arial"/>
          </w:rPr>
          <w:t>E</w:t>
        </w:r>
      </w:ins>
      <w:r w:rsidR="00FE2E44" w:rsidRPr="00E13626">
        <w:rPr>
          <w:rFonts w:cs="Arial"/>
        </w:rPr>
        <w:t xml:space="preserve">nsure </w:t>
      </w:r>
      <w:ins w:id="54" w:author="Author">
        <w:r w:rsidR="00344BB4" w:rsidRPr="00E13626">
          <w:rPr>
            <w:rFonts w:cs="Arial"/>
          </w:rPr>
          <w:t xml:space="preserve">that </w:t>
        </w:r>
        <w:r w:rsidR="00B57D06" w:rsidRPr="00E13626">
          <w:rPr>
            <w:rFonts w:cs="Arial"/>
          </w:rPr>
          <w:t>inspection reports communicate regulatory determinations or actions established in accordance with approved processes</w:t>
        </w:r>
        <w:r w:rsidR="008D45C2">
          <w:rPr>
            <w:rFonts w:cs="Arial"/>
          </w:rPr>
          <w:t xml:space="preserve"> (section 0615-14.06</w:t>
        </w:r>
        <w:r w:rsidR="003C2B07">
          <w:rPr>
            <w:rFonts w:cs="Arial"/>
          </w:rPr>
          <w:t>)</w:t>
        </w:r>
        <w:r w:rsidR="00B57D06" w:rsidRPr="00E13626">
          <w:rPr>
            <w:rFonts w:cs="Arial"/>
          </w:rPr>
          <w:t>.</w:t>
        </w:r>
      </w:ins>
    </w:p>
    <w:p w14:paraId="34D64898" w14:textId="02F296D0" w:rsidR="00FE2E44" w:rsidRDefault="003446FC" w:rsidP="00DF006F">
      <w:pPr>
        <w:pStyle w:val="BodyText3"/>
        <w:numPr>
          <w:ilvl w:val="0"/>
          <w:numId w:val="57"/>
        </w:numPr>
        <w:rPr>
          <w:ins w:id="55" w:author="Author"/>
          <w:rFonts w:cs="Arial"/>
        </w:rPr>
      </w:pPr>
      <w:ins w:id="56" w:author="Author">
        <w:r>
          <w:rPr>
            <w:rFonts w:cs="Arial"/>
          </w:rPr>
          <w:t>Ensure</w:t>
        </w:r>
      </w:ins>
      <w:r w:rsidR="00FE2E44" w:rsidRPr="00E13626">
        <w:rPr>
          <w:rFonts w:cs="Arial"/>
        </w:rPr>
        <w:t xml:space="preserve"> that the content, tone and focus of the inspection report, as issued, is consistent with the content and tone of the exit meeting presentation or that the licensee is appropriately informed of changes after the exit meeting.</w:t>
      </w:r>
    </w:p>
    <w:p w14:paraId="5A8566B8" w14:textId="77777777" w:rsidR="005553B7" w:rsidRPr="005553B7" w:rsidRDefault="005553B7" w:rsidP="005553B7">
      <w:pPr>
        <w:pStyle w:val="ListParagraph"/>
        <w:numPr>
          <w:ilvl w:val="0"/>
          <w:numId w:val="57"/>
        </w:numPr>
        <w:rPr>
          <w:ins w:id="57" w:author="Author"/>
          <w:rFonts w:ascii="Arial" w:hAnsi="Arial" w:cs="Arial"/>
          <w:sz w:val="22"/>
          <w:szCs w:val="22"/>
        </w:rPr>
      </w:pPr>
      <w:ins w:id="58" w:author="Author">
        <w:r w:rsidRPr="005553B7">
          <w:rPr>
            <w:rFonts w:ascii="Arial" w:hAnsi="Arial" w:cs="Arial"/>
            <w:sz w:val="22"/>
            <w:szCs w:val="22"/>
          </w:rPr>
          <w:t xml:space="preserve">Ensure inspection </w:t>
        </w:r>
        <w:proofErr w:type="spellStart"/>
        <w:r w:rsidRPr="005553B7">
          <w:rPr>
            <w:rFonts w:ascii="Arial" w:hAnsi="Arial" w:cs="Arial"/>
            <w:sz w:val="22"/>
            <w:szCs w:val="22"/>
          </w:rPr>
          <w:t>noncompliances</w:t>
        </w:r>
        <w:proofErr w:type="spellEnd"/>
        <w:r w:rsidRPr="005553B7">
          <w:rPr>
            <w:rFonts w:ascii="Arial" w:hAnsi="Arial" w:cs="Arial"/>
            <w:sz w:val="22"/>
            <w:szCs w:val="22"/>
          </w:rPr>
          <w:t xml:space="preserve"> are documented in accordance with NRC policies and technical requirements, enforcement-related violations are documented in accordance with the NRC Enforcement Policy and the NRC Enforcement Manual, and conclusions are logically drawn and sufficiently supported by observations and </w:t>
        </w:r>
        <w:proofErr w:type="spellStart"/>
        <w:r w:rsidRPr="005553B7">
          <w:rPr>
            <w:rFonts w:ascii="Arial" w:hAnsi="Arial" w:cs="Arial"/>
            <w:sz w:val="22"/>
            <w:szCs w:val="22"/>
          </w:rPr>
          <w:t>noncompliances</w:t>
        </w:r>
        <w:proofErr w:type="spellEnd"/>
        <w:r w:rsidRPr="005553B7">
          <w:rPr>
            <w:rFonts w:ascii="Arial" w:hAnsi="Arial" w:cs="Arial"/>
            <w:sz w:val="22"/>
            <w:szCs w:val="22"/>
          </w:rPr>
          <w:t>.</w:t>
        </w:r>
      </w:ins>
    </w:p>
    <w:p w14:paraId="3B372087" w14:textId="4BC1311D" w:rsidR="00CD29B2" w:rsidRPr="00E13626" w:rsidRDefault="00D77252" w:rsidP="00940FA4">
      <w:pPr>
        <w:pStyle w:val="Heading1"/>
        <w:rPr>
          <w:ins w:id="59" w:author="Author"/>
          <w:rFonts w:cs="Arial"/>
        </w:rPr>
      </w:pPr>
      <w:bookmarkStart w:id="60" w:name="_Toc159579393"/>
      <w:ins w:id="61" w:author="Author">
        <w:r w:rsidRPr="00E13626">
          <w:rPr>
            <w:rFonts w:cs="Arial"/>
          </w:rPr>
          <w:lastRenderedPageBreak/>
          <w:t>061</w:t>
        </w:r>
        <w:r w:rsidR="004C246E" w:rsidRPr="00E13626">
          <w:rPr>
            <w:rFonts w:cs="Arial"/>
          </w:rPr>
          <w:t>5</w:t>
        </w:r>
        <w:r w:rsidRPr="00E13626">
          <w:rPr>
            <w:rFonts w:cs="Arial"/>
          </w:rPr>
          <w:t>-</w:t>
        </w:r>
        <w:r w:rsidR="00476FD3">
          <w:rPr>
            <w:rFonts w:cs="Arial"/>
          </w:rPr>
          <w:t>05</w:t>
        </w:r>
        <w:r w:rsidRPr="00E13626">
          <w:rPr>
            <w:rFonts w:cs="Arial"/>
          </w:rPr>
          <w:tab/>
          <w:t>INSPEC</w:t>
        </w:r>
        <w:r w:rsidR="004C6631" w:rsidRPr="00E13626">
          <w:rPr>
            <w:rFonts w:cs="Arial"/>
          </w:rPr>
          <w:t>TION RESULTS</w:t>
        </w:r>
        <w:bookmarkEnd w:id="60"/>
      </w:ins>
    </w:p>
    <w:p w14:paraId="42D5F4E6" w14:textId="61739265" w:rsidR="007C36D8" w:rsidRPr="00E13626" w:rsidRDefault="00476FD3" w:rsidP="00DB4D32">
      <w:pPr>
        <w:pStyle w:val="BodyText2"/>
        <w:keepNext/>
        <w:rPr>
          <w:rFonts w:cs="Arial"/>
        </w:rPr>
      </w:pPr>
      <w:ins w:id="62" w:author="Author">
        <w:r>
          <w:t>05</w:t>
        </w:r>
        <w:r w:rsidR="007352B4" w:rsidRPr="00E13626">
          <w:rPr>
            <w:rFonts w:cs="Arial"/>
          </w:rPr>
          <w:t>.01</w:t>
        </w:r>
        <w:r w:rsidR="007352B4" w:rsidRPr="00E13626">
          <w:rPr>
            <w:rFonts w:cs="Arial"/>
          </w:rPr>
          <w:tab/>
          <w:t>Types of Noncompliance</w:t>
        </w:r>
      </w:ins>
    </w:p>
    <w:p w14:paraId="4A3CCE79" w14:textId="6354A47D" w:rsidR="00645544" w:rsidRPr="00E13626" w:rsidRDefault="001411BD" w:rsidP="007C36D8">
      <w:pPr>
        <w:pStyle w:val="BodyText3"/>
        <w:rPr>
          <w:rFonts w:cs="Arial"/>
        </w:rPr>
      </w:pPr>
      <w:ins w:id="63" w:author="Author">
        <w:r w:rsidRPr="00E13626">
          <w:rPr>
            <w:rFonts w:cs="Arial"/>
          </w:rPr>
          <w:t xml:space="preserve">The manner of documenting a noncompliance in the inspection report depends on how that noncompliance will be dispositioned. A noncompliance may be addressed as a minor violation, a non-escalated enforcement action (i.e., a cited </w:t>
        </w:r>
        <w:r w:rsidR="00A7108F">
          <w:rPr>
            <w:rFonts w:cs="Arial"/>
          </w:rPr>
          <w:t>Severity Level (</w:t>
        </w:r>
        <w:r w:rsidRPr="00E13626">
          <w:rPr>
            <w:rFonts w:cs="Arial"/>
          </w:rPr>
          <w:t>SL</w:t>
        </w:r>
        <w:r w:rsidR="00A7108F">
          <w:rPr>
            <w:rFonts w:cs="Arial"/>
          </w:rPr>
          <w:t>)</w:t>
        </w:r>
        <w:r w:rsidRPr="00E13626">
          <w:rPr>
            <w:rFonts w:cs="Arial"/>
          </w:rPr>
          <w:t>-IV violation or NCV, a deviation, or a nonconformance), an apparent violation (AV), or as an escalated enforcement action (i.e., a SL-I, II, or III violation).</w:t>
        </w:r>
      </w:ins>
    </w:p>
    <w:p w14:paraId="267409B0" w14:textId="40FB362C" w:rsidR="003D6767" w:rsidRDefault="001411BD" w:rsidP="00DD0B65">
      <w:pPr>
        <w:pStyle w:val="BodyText3"/>
        <w:rPr>
          <w:ins w:id="64" w:author="Author"/>
          <w:rFonts w:cs="Arial"/>
        </w:rPr>
      </w:pPr>
      <w:ins w:id="65" w:author="Author">
        <w:r w:rsidRPr="00E13626">
          <w:rPr>
            <w:rFonts w:cs="Arial"/>
          </w:rPr>
          <w:t>Note</w:t>
        </w:r>
        <w:r w:rsidR="003D6767">
          <w:rPr>
            <w:rFonts w:cs="Arial"/>
          </w:rPr>
          <w:t>:</w:t>
        </w:r>
        <w:r w:rsidRPr="00E13626">
          <w:rPr>
            <w:rFonts w:cs="Arial"/>
          </w:rPr>
          <w:t xml:space="preserve"> </w:t>
        </w:r>
        <w:r w:rsidR="003D6767">
          <w:rPr>
            <w:rFonts w:cs="Arial"/>
          </w:rPr>
          <w:t>I</w:t>
        </w:r>
        <w:r w:rsidRPr="00E13626">
          <w:rPr>
            <w:rFonts w:cs="Arial"/>
          </w:rPr>
          <w:t>f an issue is described in an inspection report in sufficient detail to conclude that a noncompliance has occurred, then that issue must be dispositioned as a violation, an apparent violation, or an NCV (for violations); or a Notice of Deviation or Nonconformance may be issued (for deviations and nonconformances).</w:t>
        </w:r>
        <w:r w:rsidR="00A920CA" w:rsidRPr="00E13626">
          <w:rPr>
            <w:rFonts w:cs="Arial"/>
          </w:rPr>
          <w:t xml:space="preserve"> </w:t>
        </w:r>
        <w:r w:rsidRPr="00E13626">
          <w:rPr>
            <w:rFonts w:cs="Arial"/>
          </w:rPr>
          <w:t xml:space="preserve"> </w:t>
        </w:r>
        <w:r w:rsidR="0097593F">
          <w:rPr>
            <w:rFonts w:cs="Arial"/>
          </w:rPr>
          <w:t>D</w:t>
        </w:r>
        <w:r w:rsidRPr="00E13626">
          <w:rPr>
            <w:rFonts w:cs="Arial"/>
          </w:rPr>
          <w:t>ocument</w:t>
        </w:r>
        <w:r w:rsidR="0097593F">
          <w:rPr>
            <w:rFonts w:cs="Arial"/>
          </w:rPr>
          <w:t>ing</w:t>
        </w:r>
        <w:r w:rsidRPr="00E13626">
          <w:rPr>
            <w:rFonts w:cs="Arial"/>
          </w:rPr>
          <w:t xml:space="preserve"> a noncompliance as a “weakness,” “licensee failure,” “observed discrepancy,” or similar characterization without dispositioning it, is inappropriate. If a violation</w:t>
        </w:r>
        <w:r w:rsidRPr="00E13626" w:rsidDel="00AD478F">
          <w:rPr>
            <w:rFonts w:cs="Arial"/>
          </w:rPr>
          <w:t xml:space="preserve"> </w:t>
        </w:r>
        <w:r w:rsidRPr="00E13626">
          <w:rPr>
            <w:rFonts w:cs="Arial"/>
          </w:rPr>
          <w:t xml:space="preserve">has not occurred, to avoid any confusion, it may be appropriate in certain situations to include a statement such as, “this issue does not constitute a violation of NRC requirements.” If it cannot be determined if a noncompliance exists due to insufficient information from either the licensee or NRC, it may be treated as a URI. </w:t>
        </w:r>
      </w:ins>
    </w:p>
    <w:p w14:paraId="42B2EFA3" w14:textId="0EE73D0D" w:rsidR="001411BD" w:rsidRPr="00E13626" w:rsidRDefault="001411BD" w:rsidP="00DD0B65">
      <w:pPr>
        <w:pStyle w:val="BodyText3"/>
        <w:rPr>
          <w:ins w:id="66" w:author="Author"/>
          <w:rFonts w:cs="Arial"/>
        </w:rPr>
      </w:pPr>
      <w:ins w:id="67" w:author="Author">
        <w:r w:rsidRPr="00E13626">
          <w:rPr>
            <w:rFonts w:cs="Arial"/>
          </w:rPr>
          <w:t>Note</w:t>
        </w:r>
        <w:r w:rsidR="003D6767">
          <w:rPr>
            <w:rFonts w:cs="Arial"/>
          </w:rPr>
          <w:t>:</w:t>
        </w:r>
        <w:r w:rsidRPr="00E13626">
          <w:rPr>
            <w:rFonts w:cs="Arial"/>
          </w:rPr>
          <w:t xml:space="preserve"> </w:t>
        </w:r>
        <w:r w:rsidR="003D6767">
          <w:rPr>
            <w:rFonts w:cs="Arial"/>
          </w:rPr>
          <w:t>M</w:t>
        </w:r>
        <w:r w:rsidRPr="00E13626">
          <w:rPr>
            <w:rFonts w:cs="Arial"/>
          </w:rPr>
          <w:t>inor violations are not normally documented in inspection reports (See 061</w:t>
        </w:r>
        <w:r w:rsidR="004C246E" w:rsidRPr="00E13626">
          <w:rPr>
            <w:rFonts w:cs="Arial"/>
          </w:rPr>
          <w:t>5</w:t>
        </w:r>
        <w:r w:rsidRPr="00E13626">
          <w:rPr>
            <w:rFonts w:cs="Arial"/>
          </w:rPr>
          <w:t>-</w:t>
        </w:r>
        <w:r w:rsidR="7665B36F" w:rsidRPr="00E13626">
          <w:rPr>
            <w:rFonts w:cs="Arial"/>
          </w:rPr>
          <w:t>13</w:t>
        </w:r>
        <w:r w:rsidRPr="00E13626">
          <w:rPr>
            <w:rFonts w:cs="Arial"/>
          </w:rPr>
          <w:t>, “Minor Violations”).</w:t>
        </w:r>
      </w:ins>
    </w:p>
    <w:p w14:paraId="426B8C6E" w14:textId="35D9E8CF" w:rsidR="00AE6BCE" w:rsidRPr="00E13626" w:rsidRDefault="001411BD" w:rsidP="007C36D8">
      <w:pPr>
        <w:pStyle w:val="BodyText3"/>
        <w:numPr>
          <w:ilvl w:val="0"/>
          <w:numId w:val="59"/>
        </w:numPr>
        <w:rPr>
          <w:ins w:id="68" w:author="Author"/>
          <w:rFonts w:cs="Arial"/>
        </w:rPr>
      </w:pPr>
      <w:ins w:id="69" w:author="Author">
        <w:r w:rsidRPr="00E13626">
          <w:rPr>
            <w:rFonts w:cs="Arial"/>
          </w:rPr>
          <w:t>Non-Escalated Enforcement Actions</w:t>
        </w:r>
      </w:ins>
    </w:p>
    <w:p w14:paraId="5F180825" w14:textId="52916B06" w:rsidR="00AE6BCE" w:rsidRPr="00E13626" w:rsidRDefault="001411BD" w:rsidP="0D566358">
      <w:pPr>
        <w:pStyle w:val="BodyText3"/>
        <w:spacing w:line="259" w:lineRule="auto"/>
        <w:rPr>
          <w:ins w:id="70" w:author="Author"/>
          <w:rFonts w:cs="Arial"/>
        </w:rPr>
      </w:pPr>
      <w:ins w:id="71" w:author="Author">
        <w:r w:rsidRPr="00E13626">
          <w:rPr>
            <w:rFonts w:cs="Arial"/>
          </w:rPr>
          <w:t>Most violations of low significance (i.e., more than minor concerns) fall into the SL-IV category. If at the time of issuing the inspection report a violation has been categorized at SL-IV, then an NOV is generally sent out with the inspection report, as a “non-escalated” EA. The cover letter for reports that include non-escalated EAs should follow the appropriate NRC Enforcement Manual guidance.</w:t>
        </w:r>
      </w:ins>
    </w:p>
    <w:p w14:paraId="7933B71A" w14:textId="41904141" w:rsidR="00AE6BCE" w:rsidRPr="00E13626" w:rsidRDefault="001411BD" w:rsidP="0D566358">
      <w:pPr>
        <w:pStyle w:val="BodyText3"/>
        <w:spacing w:line="259" w:lineRule="auto"/>
        <w:rPr>
          <w:ins w:id="72" w:author="Author"/>
          <w:rFonts w:cs="Arial"/>
        </w:rPr>
      </w:pPr>
      <w:ins w:id="73" w:author="Author">
        <w:r w:rsidRPr="00E13626">
          <w:rPr>
            <w:rFonts w:cs="Arial"/>
          </w:rPr>
          <w:t>Whether an NOV accompanies the report or is issued later, the designation of SL is made in the NOV itself. However, to substantiate the significance of the violation, the four-part format (</w:t>
        </w:r>
        <w:r w:rsidR="009345CA">
          <w:rPr>
            <w:rFonts w:cs="Arial"/>
          </w:rPr>
          <w:t>s</w:t>
        </w:r>
        <w:r w:rsidRPr="00E13626">
          <w:rPr>
            <w:rFonts w:cs="Arial"/>
          </w:rPr>
          <w:t>ection 061</w:t>
        </w:r>
        <w:r w:rsidR="002056FA">
          <w:rPr>
            <w:rFonts w:cs="Arial"/>
          </w:rPr>
          <w:t>5</w:t>
        </w:r>
        <w:r w:rsidRPr="00E13626">
          <w:rPr>
            <w:rFonts w:cs="Arial"/>
          </w:rPr>
          <w:t>-</w:t>
        </w:r>
        <w:r w:rsidR="002056FA">
          <w:rPr>
            <w:rFonts w:cs="Arial"/>
          </w:rPr>
          <w:t>06</w:t>
        </w:r>
        <w:r w:rsidR="00F45CCE">
          <w:rPr>
            <w:rFonts w:cs="Arial"/>
          </w:rPr>
          <w:t>, “Documenting Violations Using the Four-Part Format”</w:t>
        </w:r>
        <w:r w:rsidRPr="00E13626">
          <w:rPr>
            <w:rFonts w:cs="Arial"/>
          </w:rPr>
          <w:t>) should contain the logic for determining the significance</w:t>
        </w:r>
        <w:r w:rsidRPr="00E13626" w:rsidDel="00D72EC3">
          <w:rPr>
            <w:rFonts w:cs="Arial"/>
          </w:rPr>
          <w:t xml:space="preserve"> </w:t>
        </w:r>
        <w:r w:rsidRPr="00E13626">
          <w:rPr>
            <w:rFonts w:cs="Arial"/>
          </w:rPr>
          <w:t>with possible reference to a specific NRC Enforcement Policy violation example, if applicable.</w:t>
        </w:r>
      </w:ins>
    </w:p>
    <w:p w14:paraId="71ABCD59" w14:textId="00E47D29" w:rsidR="001411BD" w:rsidRPr="00E13626" w:rsidRDefault="001411BD" w:rsidP="00CD3678">
      <w:pPr>
        <w:pStyle w:val="BodyText3"/>
        <w:rPr>
          <w:ins w:id="74" w:author="Author"/>
          <w:rFonts w:cs="Arial"/>
        </w:rPr>
      </w:pPr>
      <w:ins w:id="75" w:author="Author">
        <w:r w:rsidRPr="00E13626">
          <w:rPr>
            <w:rFonts w:cs="Arial"/>
          </w:rPr>
          <w:t xml:space="preserve">Deviations and nonconformances are also considered non-escalated enforcement actions. When a licensee fails to meet a regulatory commitment or to conform to the provisions of an applicable code or industry standard, the failure may result in a Notice of Deviation. When a vendor or certificate holder fails to meet a </w:t>
        </w:r>
        <w:proofErr w:type="gramStart"/>
        <w:r w:rsidRPr="00E13626">
          <w:rPr>
            <w:rFonts w:cs="Arial"/>
          </w:rPr>
          <w:t>contract</w:t>
        </w:r>
        <w:proofErr w:type="gramEnd"/>
        <w:r w:rsidRPr="00E13626">
          <w:rPr>
            <w:rFonts w:cs="Arial"/>
          </w:rPr>
          <w:t xml:space="preserve"> requirement related to NRC activities, the failure may result in a Notice of Nonconformance.</w:t>
        </w:r>
        <w:r w:rsidR="00B669A4" w:rsidRPr="00E13626">
          <w:rPr>
            <w:rFonts w:cs="Arial"/>
          </w:rPr>
          <w:t xml:space="preserve"> </w:t>
        </w:r>
        <w:r w:rsidRPr="00E13626">
          <w:rPr>
            <w:rFonts w:cs="Arial"/>
          </w:rPr>
          <w:t>For specific guidance on documenting deviations and nonconformances, see</w:t>
        </w:r>
        <w:r w:rsidR="00B178EC">
          <w:rPr>
            <w:rFonts w:cs="Arial"/>
          </w:rPr>
          <w:t xml:space="preserve"> the</w:t>
        </w:r>
        <w:r w:rsidRPr="00E13626">
          <w:rPr>
            <w:rFonts w:cs="Arial"/>
          </w:rPr>
          <w:t xml:space="preserve"> NRC Enforcement Manual</w:t>
        </w:r>
        <w:r w:rsidR="00B178EC">
          <w:rPr>
            <w:rFonts w:cs="Arial"/>
          </w:rPr>
          <w:t>.</w:t>
        </w:r>
      </w:ins>
    </w:p>
    <w:p w14:paraId="2AD957E2" w14:textId="1E3D3DAD" w:rsidR="001411BD" w:rsidRPr="00E13626" w:rsidRDefault="001411BD" w:rsidP="007C36D8">
      <w:pPr>
        <w:pStyle w:val="BodyText3"/>
        <w:numPr>
          <w:ilvl w:val="0"/>
          <w:numId w:val="59"/>
        </w:numPr>
        <w:rPr>
          <w:ins w:id="76" w:author="Author"/>
          <w:rFonts w:cs="Arial"/>
        </w:rPr>
      </w:pPr>
      <w:ins w:id="77" w:author="Author">
        <w:r w:rsidRPr="00E13626">
          <w:rPr>
            <w:rFonts w:cs="Arial"/>
          </w:rPr>
          <w:t>Non-Cited Violations</w:t>
        </w:r>
      </w:ins>
    </w:p>
    <w:p w14:paraId="1B0FEBFE" w14:textId="255EA3B4" w:rsidR="00805C21" w:rsidRPr="00E13626" w:rsidRDefault="001411BD" w:rsidP="00805C21">
      <w:pPr>
        <w:pStyle w:val="BodyText3"/>
        <w:spacing w:line="259" w:lineRule="auto"/>
        <w:rPr>
          <w:ins w:id="78" w:author="Author"/>
          <w:rFonts w:cs="Arial"/>
        </w:rPr>
      </w:pPr>
      <w:ins w:id="79" w:author="Author">
        <w:r w:rsidRPr="00E13626">
          <w:rPr>
            <w:rFonts w:cs="Arial"/>
          </w:rPr>
          <w:t>The criteria for dispositioning a violation as a</w:t>
        </w:r>
        <w:r w:rsidR="00E86D2F">
          <w:rPr>
            <w:rFonts w:cs="Arial"/>
          </w:rPr>
          <w:t>n</w:t>
        </w:r>
        <w:r w:rsidRPr="00E13626">
          <w:rPr>
            <w:rFonts w:cs="Arial"/>
          </w:rPr>
          <w:t xml:space="preserve"> NCV is laid out in the NRC Enforcement Policy. SL-IV violations at facilities that meet the NCV criteria should be dispositioned </w:t>
        </w:r>
        <w:r w:rsidRPr="00E13626">
          <w:rPr>
            <w:rFonts w:cs="Arial"/>
          </w:rPr>
          <w:lastRenderedPageBreak/>
          <w:t xml:space="preserve">with minimal documentation, as described in </w:t>
        </w:r>
        <w:r w:rsidR="00F51D1E">
          <w:rPr>
            <w:rFonts w:cs="Arial"/>
          </w:rPr>
          <w:t>s</w:t>
        </w:r>
        <w:r w:rsidRPr="00E13626">
          <w:rPr>
            <w:rFonts w:cs="Arial"/>
          </w:rPr>
          <w:t>ection 061</w:t>
        </w:r>
        <w:r w:rsidR="003A38FE">
          <w:rPr>
            <w:rFonts w:cs="Arial"/>
          </w:rPr>
          <w:t>5</w:t>
        </w:r>
        <w:r w:rsidRPr="00E13626">
          <w:rPr>
            <w:rFonts w:cs="Arial"/>
          </w:rPr>
          <w:t>-1</w:t>
        </w:r>
        <w:r w:rsidR="294389A1" w:rsidRPr="00E13626">
          <w:rPr>
            <w:rFonts w:cs="Arial"/>
          </w:rPr>
          <w:t>2</w:t>
        </w:r>
        <w:r w:rsidR="00F45CCE">
          <w:rPr>
            <w:rFonts w:cs="Arial"/>
          </w:rPr>
          <w:t>, “</w:t>
        </w:r>
        <w:r w:rsidR="00724DF9">
          <w:rPr>
            <w:rFonts w:cs="Arial"/>
          </w:rPr>
          <w:t>Non-Cited Violations (NCVs)</w:t>
        </w:r>
        <w:r w:rsidRPr="00E13626">
          <w:rPr>
            <w:rFonts w:cs="Arial"/>
          </w:rPr>
          <w:t>.</w:t>
        </w:r>
        <w:r w:rsidR="00724DF9">
          <w:rPr>
            <w:rFonts w:cs="Arial"/>
          </w:rPr>
          <w:t>”</w:t>
        </w:r>
      </w:ins>
    </w:p>
    <w:p w14:paraId="6512BCA6" w14:textId="77777777" w:rsidR="00805C21" w:rsidRPr="00805C21" w:rsidRDefault="00805C21" w:rsidP="00805C21">
      <w:pPr>
        <w:pStyle w:val="BodyText3"/>
        <w:keepNext/>
        <w:numPr>
          <w:ilvl w:val="0"/>
          <w:numId w:val="59"/>
        </w:numPr>
        <w:rPr>
          <w:ins w:id="80" w:author="Author"/>
          <w:rFonts w:cs="Arial"/>
        </w:rPr>
      </w:pPr>
      <w:ins w:id="81" w:author="Author">
        <w:r w:rsidRPr="00805C21">
          <w:rPr>
            <w:rFonts w:cs="Arial"/>
          </w:rPr>
          <w:t>Potential Escalated Enforcement Actions</w:t>
        </w:r>
      </w:ins>
    </w:p>
    <w:p w14:paraId="1ADC12A9" w14:textId="77777777" w:rsidR="00805C21" w:rsidRPr="00805C21" w:rsidRDefault="00805C21" w:rsidP="00805C21">
      <w:pPr>
        <w:pStyle w:val="BodyText3"/>
        <w:keepNext/>
        <w:rPr>
          <w:ins w:id="82" w:author="Author"/>
          <w:rFonts w:cs="Arial"/>
        </w:rPr>
      </w:pPr>
      <w:ins w:id="83" w:author="Author">
        <w:r w:rsidRPr="00805C21">
          <w:rPr>
            <w:rFonts w:cs="Arial"/>
          </w:rPr>
          <w:t>When an issue is being considered for escalated EA, the inspection report should refer to the potential violation as an “apparent violation.” The report should not include any speculation on the SL of such violations nor on expected NRC enforcement sanctions. Potential EAs, by their nature, require further agency deliberation (and, usually, additional licensee input at an enforcement panel) to determine the appropriate SL and NRC action.</w:t>
        </w:r>
      </w:ins>
    </w:p>
    <w:p w14:paraId="07C49585" w14:textId="77777777" w:rsidR="00805C21" w:rsidRPr="00805C21" w:rsidRDefault="00805C21" w:rsidP="00805C21">
      <w:pPr>
        <w:pStyle w:val="BodyText3"/>
        <w:keepNext/>
        <w:rPr>
          <w:ins w:id="84" w:author="Author"/>
          <w:rFonts w:cs="Arial"/>
        </w:rPr>
      </w:pPr>
      <w:ins w:id="85" w:author="Author">
        <w:r w:rsidRPr="00805C21">
          <w:rPr>
            <w:rFonts w:cs="Arial"/>
          </w:rPr>
          <w:t xml:space="preserve">Similarly, reports that discuss apparent violations should be carefully constructed to avoid making explicit conclusions (i.e., final judgments) about the safety or safeguards significance of the issue. The report should include any available details that demonstrate safety or safeguards significance, or that would help in making such a decision and should also describe any corrective actions taken or planned by the licensee. However, because a potential escalated enforcement action automatically entails further evaluative steps, neither the inspection report </w:t>
        </w:r>
        <w:proofErr w:type="gramStart"/>
        <w:r w:rsidRPr="00805C21">
          <w:rPr>
            <w:rFonts w:cs="Arial"/>
          </w:rPr>
          <w:t>details</w:t>
        </w:r>
        <w:proofErr w:type="gramEnd"/>
        <w:r w:rsidRPr="00805C21">
          <w:rPr>
            <w:rFonts w:cs="Arial"/>
          </w:rPr>
          <w:t xml:space="preserve"> nor the accompanying cover letter should present a final judgment on the issue.</w:t>
        </w:r>
      </w:ins>
    </w:p>
    <w:p w14:paraId="247B6D63" w14:textId="3CF63200" w:rsidR="004D1933" w:rsidRPr="00E13626" w:rsidRDefault="00476FD3" w:rsidP="00B8438D">
      <w:pPr>
        <w:pStyle w:val="BodyText2"/>
        <w:rPr>
          <w:rFonts w:cs="Arial"/>
        </w:rPr>
      </w:pPr>
      <w:bookmarkStart w:id="86" w:name="_Toc67401602"/>
      <w:ins w:id="87" w:author="Author">
        <w:r>
          <w:rPr>
            <w:rFonts w:cs="Arial"/>
            <w:bCs/>
          </w:rPr>
          <w:t>05</w:t>
        </w:r>
        <w:r w:rsidR="001411BD" w:rsidRPr="00E13626">
          <w:rPr>
            <w:rFonts w:cs="Arial"/>
            <w:bCs/>
          </w:rPr>
          <w:t>.02</w:t>
        </w:r>
        <w:r w:rsidR="001411BD" w:rsidRPr="00E13626">
          <w:rPr>
            <w:rFonts w:cs="Arial"/>
            <w:bCs/>
          </w:rPr>
          <w:tab/>
          <w:t>Supporting Details and Discussions of Safety or Safeguards Significance</w:t>
        </w:r>
      </w:ins>
      <w:bookmarkEnd w:id="86"/>
    </w:p>
    <w:p w14:paraId="6FB6F754" w14:textId="25411ACE" w:rsidR="001411BD" w:rsidRPr="00E13626" w:rsidRDefault="001411BD" w:rsidP="004D1933">
      <w:pPr>
        <w:pStyle w:val="BodyText3"/>
        <w:rPr>
          <w:ins w:id="88" w:author="Author"/>
          <w:rFonts w:cs="Arial"/>
        </w:rPr>
      </w:pPr>
      <w:ins w:id="89" w:author="Author">
        <w:r w:rsidRPr="00E13626">
          <w:rPr>
            <w:rFonts w:cs="Arial"/>
          </w:rPr>
          <w:t>The discussion of violations must be sufficiently detailed to substantiate any NRC safety, safeguards, and regulatory concerns and to support any EA the NRC may choose to issue. The degree of detail necessary to support an EA is a function of the significance and complexity of the violation. At a minimum, for a violation, the report should state:</w:t>
        </w:r>
      </w:ins>
    </w:p>
    <w:p w14:paraId="54812897" w14:textId="0D37977B" w:rsidR="001411BD" w:rsidRPr="00E13626" w:rsidRDefault="001411BD" w:rsidP="005E0F32">
      <w:pPr>
        <w:pStyle w:val="ListBullet3"/>
        <w:rPr>
          <w:ins w:id="90" w:author="Author"/>
        </w:rPr>
      </w:pPr>
      <w:ins w:id="91" w:author="Author">
        <w:r w:rsidRPr="00E13626">
          <w:t>What requirement was violated</w:t>
        </w:r>
      </w:ins>
      <w:r w:rsidR="00357CAB" w:rsidRPr="00E13626">
        <w:t>.</w:t>
      </w:r>
    </w:p>
    <w:p w14:paraId="4A67322F" w14:textId="0CC8A1C5" w:rsidR="001411BD" w:rsidRPr="00E13626" w:rsidRDefault="001411BD" w:rsidP="005E0F32">
      <w:pPr>
        <w:pStyle w:val="ListBullet3"/>
        <w:rPr>
          <w:ins w:id="92" w:author="Author"/>
        </w:rPr>
      </w:pPr>
      <w:ins w:id="93" w:author="Author">
        <w:r w:rsidRPr="00E13626">
          <w:t>How the violation occurred</w:t>
        </w:r>
      </w:ins>
      <w:r w:rsidR="00357CAB" w:rsidRPr="00E13626">
        <w:t>.</w:t>
      </w:r>
    </w:p>
    <w:p w14:paraId="4FECA4C3" w14:textId="72802675" w:rsidR="001411BD" w:rsidRPr="00E13626" w:rsidRDefault="001411BD" w:rsidP="005E0F32">
      <w:pPr>
        <w:pStyle w:val="ListBullet3"/>
        <w:rPr>
          <w:ins w:id="94" w:author="Author"/>
        </w:rPr>
      </w:pPr>
      <w:ins w:id="95" w:author="Author">
        <w:r w:rsidRPr="00E13626">
          <w:t>When the violation occurred and how long it existed</w:t>
        </w:r>
      </w:ins>
      <w:r w:rsidR="00357CAB" w:rsidRPr="00E13626">
        <w:t>.</w:t>
      </w:r>
    </w:p>
    <w:p w14:paraId="0C8B9566" w14:textId="36212FDB" w:rsidR="001411BD" w:rsidRPr="00E13626" w:rsidRDefault="001411BD" w:rsidP="005E0F32">
      <w:pPr>
        <w:pStyle w:val="ListBullet3"/>
        <w:rPr>
          <w:ins w:id="96" w:author="Author"/>
        </w:rPr>
      </w:pPr>
      <w:ins w:id="97" w:author="Author">
        <w:r w:rsidRPr="00E13626">
          <w:t>Who identified it, and when</w:t>
        </w:r>
      </w:ins>
      <w:r w:rsidR="00357CAB" w:rsidRPr="00E13626">
        <w:t>.</w:t>
      </w:r>
    </w:p>
    <w:p w14:paraId="3026DB3B" w14:textId="27E91358" w:rsidR="001411BD" w:rsidRPr="00E13626" w:rsidRDefault="001411BD" w:rsidP="005E0F32">
      <w:pPr>
        <w:pStyle w:val="ListBullet3"/>
        <w:rPr>
          <w:ins w:id="98" w:author="Author"/>
        </w:rPr>
      </w:pPr>
      <w:ins w:id="99" w:author="Author">
        <w:r w:rsidRPr="00E13626">
          <w:t>Any actual or potential safety consequence</w:t>
        </w:r>
      </w:ins>
      <w:r w:rsidR="00357CAB" w:rsidRPr="00E13626">
        <w:t>.</w:t>
      </w:r>
    </w:p>
    <w:p w14:paraId="0BBAA2C3" w14:textId="1CE2EFDC" w:rsidR="001411BD" w:rsidRPr="00E13626" w:rsidRDefault="001411BD" w:rsidP="005E0F32">
      <w:pPr>
        <w:pStyle w:val="ListBullet3"/>
        <w:rPr>
          <w:ins w:id="100" w:author="Author"/>
        </w:rPr>
      </w:pPr>
      <w:ins w:id="101" w:author="Author">
        <w:r w:rsidRPr="00E13626">
          <w:t>The root cause (if identified);</w:t>
        </w:r>
        <w:r w:rsidRPr="00E13626" w:rsidDel="00E94039">
          <w:t xml:space="preserve"> </w:t>
        </w:r>
        <w:r w:rsidRPr="00E13626">
          <w:t xml:space="preserve">Whether the violation </w:t>
        </w:r>
        <w:r w:rsidR="00771FEA">
          <w:t>is</w:t>
        </w:r>
        <w:r w:rsidRPr="00E13626">
          <w:t xml:space="preserve"> isolated or </w:t>
        </w:r>
        <w:r w:rsidR="00A7108F">
          <w:t>programmatic.</w:t>
        </w:r>
      </w:ins>
    </w:p>
    <w:p w14:paraId="11508E26" w14:textId="196E39A0" w:rsidR="001411BD" w:rsidRPr="00E13626" w:rsidRDefault="001411BD" w:rsidP="005E0F32">
      <w:pPr>
        <w:pStyle w:val="ListBullet3"/>
        <w:rPr>
          <w:ins w:id="102" w:author="Author"/>
        </w:rPr>
      </w:pPr>
      <w:ins w:id="103" w:author="Author">
        <w:r w:rsidRPr="00E13626">
          <w:t>What corrective actions have been taken or planned</w:t>
        </w:r>
      </w:ins>
      <w:r w:rsidR="00357CAB" w:rsidRPr="00E13626">
        <w:t>.</w:t>
      </w:r>
    </w:p>
    <w:p w14:paraId="32382408" w14:textId="3386FE64" w:rsidR="001411BD" w:rsidRPr="00E13626" w:rsidRDefault="001411BD" w:rsidP="005E0F32">
      <w:pPr>
        <w:pStyle w:val="ListBullet3"/>
        <w:rPr>
          <w:ins w:id="104" w:author="Author"/>
        </w:rPr>
      </w:pPr>
      <w:ins w:id="105" w:author="Author">
        <w:r w:rsidRPr="00E13626">
          <w:t>Who was involved with the violation (i.e., management, operators, technicians)</w:t>
        </w:r>
      </w:ins>
      <w:r w:rsidR="00357CAB" w:rsidRPr="00E13626">
        <w:t>.</w:t>
      </w:r>
    </w:p>
    <w:p w14:paraId="405560D6" w14:textId="0ECA7112" w:rsidR="001411BD" w:rsidRPr="00E13626" w:rsidRDefault="001411BD" w:rsidP="00050343">
      <w:pPr>
        <w:pStyle w:val="BodyText3"/>
        <w:rPr>
          <w:ins w:id="106" w:author="Author"/>
          <w:rFonts w:cs="Arial"/>
        </w:rPr>
      </w:pPr>
      <w:ins w:id="107" w:author="Author">
        <w:r w:rsidRPr="00E13626">
          <w:rPr>
            <w:rFonts w:cs="Arial"/>
          </w:rPr>
          <w:t>Although supporting details clearly assist in determining the safety or safeguards significance of violations, inspectors should be cautious in making direct statements regarding safety or safeguards significance in the inspection report details. Violation SLs, as described in the NRC Enforcement Policy,</w:t>
        </w:r>
        <w:r w:rsidR="004C7AB9">
          <w:rPr>
            <w:rFonts w:cs="Arial"/>
          </w:rPr>
          <w:t xml:space="preserve"> </w:t>
        </w:r>
        <w:r w:rsidRPr="00E13626">
          <w:rPr>
            <w:rFonts w:cs="Arial"/>
          </w:rPr>
          <w:t xml:space="preserve">are based on the degree of safety or safeguards significance involved. In assessing the significance of a violation, the NRC considers four specific issues: (1) actual safety or safeguards consequences; (2) potential safety or safeguards consequences, including the consideration of risk information; (3) potential for impacting the NRC’s ability to perform its regulatory </w:t>
        </w:r>
        <w:r w:rsidRPr="00E13626">
          <w:rPr>
            <w:rFonts w:cs="Arial"/>
          </w:rPr>
          <w:lastRenderedPageBreak/>
          <w:t xml:space="preserve">function; and (4) any willful aspects of the violation. As a result, if an inspection report refers to a violation as being “of low safety or safeguards significance” (the meaning of which could be interpreted as implying that the violation did not result in any </w:t>
        </w:r>
        <w:r w:rsidRPr="00E13626">
          <w:rPr>
            <w:rFonts w:cs="Arial"/>
            <w:u w:val="single"/>
          </w:rPr>
          <w:t>actual</w:t>
        </w:r>
        <w:r w:rsidRPr="00E13626">
          <w:rPr>
            <w:rFonts w:cs="Arial"/>
          </w:rPr>
          <w:t xml:space="preserve"> adverse impact on equipment or personnel), the writer may have inadvertently made it difficult for the NRC to subsequently decide that the </w:t>
        </w:r>
        <w:r w:rsidRPr="00E13626">
          <w:rPr>
            <w:rFonts w:cs="Arial"/>
            <w:u w:val="single"/>
          </w:rPr>
          <w:t>potential</w:t>
        </w:r>
        <w:r w:rsidRPr="00E13626">
          <w:rPr>
            <w:rFonts w:cs="Arial"/>
          </w:rPr>
          <w:t xml:space="preserve"> for an adverse impact or the </w:t>
        </w:r>
        <w:r w:rsidRPr="00E13626">
          <w:rPr>
            <w:rFonts w:cs="Arial"/>
            <w:u w:val="single"/>
          </w:rPr>
          <w:t>regulatory</w:t>
        </w:r>
        <w:r w:rsidRPr="00E13626">
          <w:rPr>
            <w:rFonts w:cs="Arial"/>
          </w:rPr>
          <w:t xml:space="preserve"> significance of the violation warrants issuance of a SL-III violation. Therefore, when characterizing the safety or safeguards significance of a violation, the inspector should address both the actual and potential safety or safeguards and regulatory consequences.</w:t>
        </w:r>
      </w:ins>
    </w:p>
    <w:p w14:paraId="66F521D0" w14:textId="58F40F65" w:rsidR="004D1933" w:rsidRPr="00E13626" w:rsidRDefault="001411BD" w:rsidP="005A6BD2">
      <w:pPr>
        <w:pStyle w:val="BodyText2"/>
        <w:rPr>
          <w:rFonts w:cs="Arial"/>
        </w:rPr>
      </w:pPr>
      <w:bookmarkStart w:id="108" w:name="_Toc67401603"/>
      <w:ins w:id="109" w:author="Author">
        <w:r w:rsidRPr="00E13626">
          <w:rPr>
            <w:rFonts w:cs="Arial"/>
            <w:bCs/>
          </w:rPr>
          <w:t>0</w:t>
        </w:r>
        <w:r w:rsidR="00476FD3">
          <w:rPr>
            <w:rFonts w:cs="Arial"/>
            <w:bCs/>
          </w:rPr>
          <w:t>5</w:t>
        </w:r>
        <w:r w:rsidRPr="00E13626">
          <w:rPr>
            <w:rFonts w:cs="Arial"/>
            <w:bCs/>
          </w:rPr>
          <w:t>.03</w:t>
        </w:r>
        <w:r w:rsidRPr="00E13626">
          <w:rPr>
            <w:rFonts w:cs="Arial"/>
            <w:bCs/>
          </w:rPr>
          <w:tab/>
          <w:t>Violations Involving Willfulness</w:t>
        </w:r>
      </w:ins>
      <w:bookmarkEnd w:id="108"/>
    </w:p>
    <w:p w14:paraId="50C8DE98" w14:textId="5048E213" w:rsidR="001411BD" w:rsidRPr="00E13626" w:rsidRDefault="001411BD" w:rsidP="004D1933">
      <w:pPr>
        <w:pStyle w:val="BodyText3"/>
        <w:rPr>
          <w:ins w:id="110" w:author="Author"/>
          <w:rFonts w:cs="Arial"/>
        </w:rPr>
      </w:pPr>
      <w:ins w:id="111" w:author="Author">
        <w:r w:rsidRPr="00E13626">
          <w:rPr>
            <w:rFonts w:cs="Arial"/>
          </w:rPr>
          <w:t>Inspection reports should neither speculate nor reach conclusions about the intent behind a violation, such as whether it was deliberate, willful, or due to careless disregard. As with any observation, the report discussion should include relevant details on the circumstances of the violation without making a conclusion about the intent of the violator.</w:t>
        </w:r>
      </w:ins>
    </w:p>
    <w:p w14:paraId="1B8BA73F" w14:textId="6F5129B1" w:rsidR="001411BD" w:rsidRPr="00E13626" w:rsidRDefault="009E259E" w:rsidP="005A6BD2">
      <w:pPr>
        <w:pStyle w:val="BodyText3"/>
        <w:rPr>
          <w:ins w:id="112" w:author="Author"/>
          <w:rFonts w:cs="Arial"/>
        </w:rPr>
      </w:pPr>
      <w:ins w:id="113" w:author="Author">
        <w:r w:rsidRPr="00E13626">
          <w:rPr>
            <w:rFonts w:cs="Arial"/>
          </w:rPr>
          <w:t>For example,</w:t>
        </w:r>
      </w:ins>
      <w:r w:rsidR="004D1933" w:rsidRPr="00E13626">
        <w:rPr>
          <w:rFonts w:cs="Arial"/>
        </w:rPr>
        <w:t xml:space="preserve"> </w:t>
      </w:r>
      <w:ins w:id="114" w:author="Author">
        <w:r w:rsidR="001411BD" w:rsidRPr="00E13626">
          <w:rPr>
            <w:rFonts w:cs="Arial"/>
          </w:rPr>
          <w:t>“The technician failed to follow established sampling procedures,</w:t>
        </w:r>
        <w:r w:rsidR="00683821" w:rsidRPr="00E13626">
          <w:rPr>
            <w:rFonts w:cs="Arial"/>
          </w:rPr>
          <w:t xml:space="preserve"> </w:t>
        </w:r>
        <w:r w:rsidR="001411BD" w:rsidRPr="00E13626">
          <w:rPr>
            <w:rFonts w:cs="Arial"/>
          </w:rPr>
          <w:t xml:space="preserve">although he had informed the inspectors earlier that he had been properly trained on the use of the proper tools and technique;” </w:t>
        </w:r>
        <w:r w:rsidR="001411BD" w:rsidRPr="00E13626">
          <w:rPr>
            <w:rFonts w:cs="Arial"/>
            <w:u w:val="single"/>
          </w:rPr>
          <w:t>not</w:t>
        </w:r>
        <w:r w:rsidR="001411BD" w:rsidRPr="00E13626">
          <w:rPr>
            <w:rFonts w:cs="Arial"/>
          </w:rPr>
          <w:t>, “The technician deliberately failed to take quality assurance (QA) samples using established procedures.”</w:t>
        </w:r>
      </w:ins>
    </w:p>
    <w:p w14:paraId="112308BD" w14:textId="3BC3B688" w:rsidR="00C41B2F" w:rsidRPr="00E13626" w:rsidRDefault="001411BD" w:rsidP="00E407A2">
      <w:pPr>
        <w:pStyle w:val="BodyText3"/>
        <w:rPr>
          <w:ins w:id="115" w:author="Author"/>
          <w:rFonts w:cs="Arial"/>
        </w:rPr>
      </w:pPr>
      <w:ins w:id="116" w:author="Author">
        <w:r w:rsidRPr="00E13626">
          <w:rPr>
            <w:rFonts w:cs="Arial"/>
          </w:rPr>
          <w:t>Conclusions about the willfulness of a violation are agency decisions and are normally not made until after the Office of Investigation (OI) has completed an investigation. A premature or inaccurate discussion of the willfulness of an apparent violation in the inspection report could result in later conflicts based on additional input and review. Inspection reports that include potentially willful violations are to be coordinated with OI and the Office of Enforcement (OE).</w:t>
        </w:r>
      </w:ins>
    </w:p>
    <w:p w14:paraId="724A7A51" w14:textId="5DA6FD90" w:rsidR="00367E06" w:rsidRPr="00E13626" w:rsidRDefault="00C3185E" w:rsidP="00084BAA">
      <w:pPr>
        <w:pStyle w:val="Heading1"/>
        <w:rPr>
          <w:ins w:id="117" w:author="Author"/>
          <w:rFonts w:cs="Arial"/>
        </w:rPr>
      </w:pPr>
      <w:bookmarkStart w:id="118" w:name="_Toc159579394"/>
      <w:ins w:id="119" w:author="Author">
        <w:r w:rsidRPr="00E13626">
          <w:rPr>
            <w:rFonts w:cs="Arial"/>
          </w:rPr>
          <w:t>061</w:t>
        </w:r>
        <w:r w:rsidR="00476FD3">
          <w:rPr>
            <w:rFonts w:cs="Arial"/>
          </w:rPr>
          <w:t>5</w:t>
        </w:r>
        <w:r w:rsidR="00BB686C" w:rsidRPr="00E13626">
          <w:rPr>
            <w:rFonts w:cs="Arial"/>
          </w:rPr>
          <w:t>-0</w:t>
        </w:r>
        <w:r w:rsidR="00476FD3">
          <w:rPr>
            <w:rFonts w:cs="Arial"/>
          </w:rPr>
          <w:t>6</w:t>
        </w:r>
        <w:r w:rsidR="00BB686C" w:rsidRPr="00E13626">
          <w:rPr>
            <w:rFonts w:cs="Arial"/>
          </w:rPr>
          <w:tab/>
        </w:r>
        <w:r w:rsidR="00367E06" w:rsidRPr="00E13626">
          <w:rPr>
            <w:rFonts w:cs="Arial"/>
          </w:rPr>
          <w:t>DOCUMENTING VIOLATIONS USING THE FOUR-PART FORMAT</w:t>
        </w:r>
        <w:bookmarkEnd w:id="118"/>
      </w:ins>
    </w:p>
    <w:p w14:paraId="71558098" w14:textId="12806359" w:rsidR="00367E06" w:rsidRPr="00E13626" w:rsidRDefault="00C05F1F" w:rsidP="00940FA4">
      <w:pPr>
        <w:pStyle w:val="BodyText"/>
        <w:rPr>
          <w:ins w:id="120" w:author="Author"/>
        </w:rPr>
      </w:pPr>
      <w:ins w:id="121" w:author="Author">
        <w:r w:rsidRPr="00E13626">
          <w:t>The four-part format should be used for documenting more</w:t>
        </w:r>
        <w:r w:rsidR="00476FD3">
          <w:t xml:space="preserve"> than minor</w:t>
        </w:r>
        <w:r w:rsidRPr="00E13626">
          <w:t xml:space="preserve"> violations and is organized as</w:t>
        </w:r>
        <w:r w:rsidR="00306E16" w:rsidRPr="00E13626">
          <w:t xml:space="preserve"> follows:</w:t>
        </w:r>
      </w:ins>
    </w:p>
    <w:p w14:paraId="1BEADBFF" w14:textId="24EDBFEF" w:rsidR="00306E16" w:rsidRPr="00E13626" w:rsidRDefault="00306E16" w:rsidP="00940FA4">
      <w:pPr>
        <w:pStyle w:val="BodyText3"/>
        <w:numPr>
          <w:ilvl w:val="0"/>
          <w:numId w:val="8"/>
        </w:numPr>
        <w:rPr>
          <w:ins w:id="122" w:author="Author"/>
          <w:rFonts w:cs="Arial"/>
        </w:rPr>
      </w:pPr>
      <w:ins w:id="123" w:author="Author">
        <w:r w:rsidRPr="00E13626">
          <w:rPr>
            <w:rFonts w:cs="Arial"/>
          </w:rPr>
          <w:t>Introduction</w:t>
        </w:r>
      </w:ins>
    </w:p>
    <w:p w14:paraId="4A81D741" w14:textId="064FC6D8" w:rsidR="00306E16" w:rsidRPr="00E13626" w:rsidRDefault="00306E16" w:rsidP="00940FA4">
      <w:pPr>
        <w:pStyle w:val="BodyText3"/>
        <w:numPr>
          <w:ilvl w:val="0"/>
          <w:numId w:val="8"/>
        </w:numPr>
        <w:rPr>
          <w:ins w:id="124" w:author="Author"/>
          <w:rFonts w:cs="Arial"/>
        </w:rPr>
      </w:pPr>
      <w:ins w:id="125" w:author="Author">
        <w:r w:rsidRPr="00E13626">
          <w:rPr>
            <w:rFonts w:cs="Arial"/>
          </w:rPr>
          <w:t>Description</w:t>
        </w:r>
      </w:ins>
    </w:p>
    <w:p w14:paraId="3D8BFE26" w14:textId="32C876AE" w:rsidR="00306E16" w:rsidRPr="00E13626" w:rsidRDefault="00306E16" w:rsidP="00940FA4">
      <w:pPr>
        <w:pStyle w:val="BodyText3"/>
        <w:numPr>
          <w:ilvl w:val="0"/>
          <w:numId w:val="8"/>
        </w:numPr>
        <w:rPr>
          <w:ins w:id="126" w:author="Author"/>
          <w:rFonts w:cs="Arial"/>
        </w:rPr>
      </w:pPr>
      <w:ins w:id="127" w:author="Author">
        <w:r w:rsidRPr="00E13626">
          <w:rPr>
            <w:rFonts w:cs="Arial"/>
          </w:rPr>
          <w:t>Analysis</w:t>
        </w:r>
      </w:ins>
    </w:p>
    <w:p w14:paraId="5EF1C7E0" w14:textId="2EFE8F95" w:rsidR="00306E16" w:rsidRPr="00E13626" w:rsidRDefault="00306E16" w:rsidP="008D166A">
      <w:pPr>
        <w:pStyle w:val="BodyText3"/>
        <w:numPr>
          <w:ilvl w:val="0"/>
          <w:numId w:val="8"/>
        </w:numPr>
        <w:rPr>
          <w:ins w:id="128" w:author="Author"/>
          <w:rFonts w:cs="Arial"/>
        </w:rPr>
      </w:pPr>
      <w:ins w:id="129" w:author="Author">
        <w:r w:rsidRPr="00E13626">
          <w:rPr>
            <w:rFonts w:cs="Arial"/>
          </w:rPr>
          <w:t>Enforcement</w:t>
        </w:r>
      </w:ins>
    </w:p>
    <w:p w14:paraId="23E5E6B9" w14:textId="68D00E73" w:rsidR="007A02AA" w:rsidRPr="00E13626" w:rsidRDefault="00C3683E" w:rsidP="008D166A">
      <w:pPr>
        <w:pStyle w:val="BodyText"/>
        <w:rPr>
          <w:ins w:id="130" w:author="Author"/>
        </w:rPr>
      </w:pPr>
      <w:ins w:id="131" w:author="Author">
        <w:r w:rsidRPr="00E13626">
          <w:t xml:space="preserve">The following table should be used to document traditional enforcement violations, including </w:t>
        </w:r>
        <w:r w:rsidR="00E6082C" w:rsidRPr="00E13626">
          <w:t>S</w:t>
        </w:r>
        <w:r w:rsidRPr="00E13626">
          <w:t xml:space="preserve">everity </w:t>
        </w:r>
        <w:r w:rsidR="00E6082C" w:rsidRPr="00E13626">
          <w:t>L</w:t>
        </w:r>
        <w:r w:rsidRPr="00E13626">
          <w:t>evel I through IV</w:t>
        </w:r>
        <w:r w:rsidR="00ED3CAA" w:rsidRPr="00E13626">
          <w:t xml:space="preserve"> NOVs and apparent violations. Note: </w:t>
        </w:r>
        <w:r w:rsidR="004D1B92">
          <w:t>T</w:t>
        </w:r>
        <w:r w:rsidR="00ED3CAA" w:rsidRPr="00E13626">
          <w:t xml:space="preserve">he table for NCVs is covered in </w:t>
        </w:r>
        <w:r w:rsidR="00CC5231">
          <w:t>s</w:t>
        </w:r>
        <w:r w:rsidR="007A02AA" w:rsidRPr="00E13626">
          <w:t xml:space="preserve">ection </w:t>
        </w:r>
        <w:r w:rsidR="1643236E" w:rsidRPr="00E13626">
          <w:t>0615-12</w:t>
        </w:r>
        <w:r w:rsidR="00034B52">
          <w:t>, “Non-Cited Violations (NCVs)</w:t>
        </w:r>
        <w:r w:rsidR="007A02AA" w:rsidRPr="00E13626">
          <w:t>.</w:t>
        </w:r>
        <w:r w:rsidR="00724DF9">
          <w:t>”</w:t>
        </w:r>
      </w:ins>
    </w:p>
    <w:p w14:paraId="1A21DF76" w14:textId="2F86415E" w:rsidR="008D1E15" w:rsidRPr="00E13626" w:rsidRDefault="007A02AA" w:rsidP="00413C1D">
      <w:pPr>
        <w:pStyle w:val="BodyText"/>
        <w:pageBreakBefore/>
        <w:jc w:val="center"/>
        <w:rPr>
          <w:ins w:id="132" w:author="Author"/>
        </w:rPr>
      </w:pPr>
      <w:ins w:id="133" w:author="Author">
        <w:r w:rsidRPr="00E13626">
          <w:lastRenderedPageBreak/>
          <w:t xml:space="preserve">Table 1: Traditional </w:t>
        </w:r>
        <w:r w:rsidR="0035159C" w:rsidRPr="00E13626">
          <w:t>Enforcement Violation</w:t>
        </w:r>
      </w:ins>
    </w:p>
    <w:tbl>
      <w:tblPr>
        <w:tblW w:w="9360" w:type="dxa"/>
        <w:tblInd w:w="8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4657"/>
        <w:gridCol w:w="4703"/>
      </w:tblGrid>
      <w:tr w:rsidR="00121941" w:rsidRPr="00E13626" w14:paraId="1EB81156" w14:textId="77777777" w:rsidTr="00121941">
        <w:trPr>
          <w:ins w:id="134" w:author="Author"/>
        </w:trPr>
        <w:tc>
          <w:tcPr>
            <w:tcW w:w="93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57B855C" w14:textId="27631CC2" w:rsidR="00A44E97" w:rsidRPr="00E13626" w:rsidRDefault="00A44E97" w:rsidP="00B90474">
            <w:pPr>
              <w:pStyle w:val="BodyText"/>
              <w:rPr>
                <w:ins w:id="135" w:author="Author"/>
              </w:rPr>
            </w:pPr>
            <w:ins w:id="136" w:author="Author">
              <w:r w:rsidRPr="00E13626">
                <w:t>[</w:t>
              </w:r>
              <w:r w:rsidR="00B6294D" w:rsidRPr="00E13626">
                <w:t>0</w:t>
              </w:r>
              <w:r w:rsidR="00476FD3">
                <w:t>6</w:t>
              </w:r>
              <w:r w:rsidR="00B6294D" w:rsidRPr="00E13626">
                <w:t>.0</w:t>
              </w:r>
              <w:r w:rsidR="006F4E51" w:rsidRPr="00E13626">
                <w:t xml:space="preserve">1a - </w:t>
              </w:r>
              <w:r w:rsidRPr="00E13626">
                <w:t>Violation Title]</w:t>
              </w:r>
            </w:ins>
          </w:p>
        </w:tc>
      </w:tr>
      <w:tr w:rsidR="00121941" w:rsidRPr="00E13626" w14:paraId="0BC2517A" w14:textId="77777777" w:rsidTr="00121941">
        <w:trPr>
          <w:ins w:id="137" w:author="Author"/>
        </w:trPr>
        <w:tc>
          <w:tcPr>
            <w:tcW w:w="4657" w:type="dxa"/>
            <w:tcBorders>
              <w:top w:val="single" w:sz="4" w:space="0" w:color="auto"/>
              <w:left w:val="single" w:sz="4" w:space="0" w:color="auto"/>
              <w:bottom w:val="single" w:sz="4" w:space="0" w:color="auto"/>
              <w:right w:val="single" w:sz="4" w:space="0" w:color="auto"/>
            </w:tcBorders>
            <w:shd w:val="clear" w:color="auto" w:fill="auto"/>
            <w:hideMark/>
          </w:tcPr>
          <w:p w14:paraId="167DCDE9" w14:textId="77777777" w:rsidR="00A44E97" w:rsidRPr="00E13626" w:rsidRDefault="00A44E97" w:rsidP="00B90474">
            <w:pPr>
              <w:pStyle w:val="BodyText"/>
              <w:rPr>
                <w:ins w:id="138" w:author="Author"/>
              </w:rPr>
            </w:pPr>
            <w:ins w:id="139" w:author="Author">
              <w:r w:rsidRPr="00E13626">
                <w:t>Severity</w:t>
              </w:r>
            </w:ins>
          </w:p>
        </w:tc>
        <w:tc>
          <w:tcPr>
            <w:tcW w:w="4703" w:type="dxa"/>
            <w:tcBorders>
              <w:top w:val="single" w:sz="4" w:space="0" w:color="auto"/>
              <w:left w:val="single" w:sz="4" w:space="0" w:color="auto"/>
              <w:bottom w:val="single" w:sz="4" w:space="0" w:color="auto"/>
              <w:right w:val="single" w:sz="4" w:space="0" w:color="auto"/>
            </w:tcBorders>
            <w:shd w:val="clear" w:color="auto" w:fill="auto"/>
            <w:hideMark/>
          </w:tcPr>
          <w:p w14:paraId="735129ED" w14:textId="77777777" w:rsidR="00A44E97" w:rsidRPr="00E13626" w:rsidRDefault="00A44E97" w:rsidP="00B90474">
            <w:pPr>
              <w:pStyle w:val="BodyText"/>
              <w:rPr>
                <w:ins w:id="140" w:author="Author"/>
              </w:rPr>
            </w:pPr>
            <w:ins w:id="141" w:author="Author">
              <w:r w:rsidRPr="00E13626">
                <w:t>Report Section</w:t>
              </w:r>
            </w:ins>
          </w:p>
        </w:tc>
      </w:tr>
      <w:tr w:rsidR="00121941" w:rsidRPr="00E13626" w14:paraId="3CFE728E" w14:textId="77777777" w:rsidTr="00121941">
        <w:trPr>
          <w:ins w:id="142" w:author="Author"/>
        </w:trPr>
        <w:tc>
          <w:tcPr>
            <w:tcW w:w="4657" w:type="dxa"/>
            <w:tcBorders>
              <w:top w:val="single" w:sz="4" w:space="0" w:color="auto"/>
              <w:left w:val="single" w:sz="4" w:space="0" w:color="auto"/>
              <w:bottom w:val="single" w:sz="4" w:space="0" w:color="auto"/>
              <w:right w:val="single" w:sz="4" w:space="0" w:color="auto"/>
            </w:tcBorders>
            <w:shd w:val="clear" w:color="auto" w:fill="auto"/>
            <w:hideMark/>
          </w:tcPr>
          <w:p w14:paraId="38BC69D9" w14:textId="77777777" w:rsidR="00A44E97" w:rsidRPr="00E13626" w:rsidRDefault="00A44E97" w:rsidP="00B90474">
            <w:pPr>
              <w:pStyle w:val="BodyText"/>
              <w:rPr>
                <w:ins w:id="143" w:author="Author"/>
              </w:rPr>
            </w:pPr>
            <w:ins w:id="144" w:author="Author">
              <w:r w:rsidRPr="00E13626">
                <w:t>Severity Level [X]</w:t>
              </w:r>
            </w:ins>
          </w:p>
          <w:p w14:paraId="2F3569F9" w14:textId="77777777" w:rsidR="00A44E97" w:rsidRPr="00E13626" w:rsidRDefault="00A44E97" w:rsidP="00B90474">
            <w:pPr>
              <w:pStyle w:val="BodyText"/>
              <w:rPr>
                <w:ins w:id="145" w:author="Author"/>
              </w:rPr>
            </w:pPr>
            <w:ins w:id="146" w:author="Author">
              <w:r w:rsidRPr="00E13626">
                <w:t>NCV/NOV [Tracking Number]</w:t>
              </w:r>
            </w:ins>
          </w:p>
          <w:p w14:paraId="2F2F3B84" w14:textId="77777777" w:rsidR="00A44E97" w:rsidRPr="00E13626" w:rsidRDefault="00A44E97" w:rsidP="00B90474">
            <w:pPr>
              <w:pStyle w:val="BodyText"/>
              <w:rPr>
                <w:ins w:id="147" w:author="Author"/>
                <w:rFonts w:eastAsia="Arial"/>
              </w:rPr>
            </w:pPr>
            <w:ins w:id="148" w:author="Author">
              <w:r w:rsidRPr="00E13626">
                <w:rPr>
                  <w:rFonts w:eastAsia="Arial"/>
                </w:rPr>
                <w:t>Open/Closed</w:t>
              </w:r>
            </w:ins>
          </w:p>
          <w:p w14:paraId="420B0A6C" w14:textId="77777777" w:rsidR="00A44E97" w:rsidRPr="00E13626" w:rsidRDefault="00A44E97" w:rsidP="00B90474">
            <w:pPr>
              <w:pStyle w:val="BodyText"/>
              <w:rPr>
                <w:ins w:id="149" w:author="Author"/>
                <w:rFonts w:eastAsia="Arial"/>
              </w:rPr>
            </w:pPr>
            <w:ins w:id="150" w:author="Author">
              <w:r w:rsidRPr="00E13626">
                <w:rPr>
                  <w:rFonts w:eastAsia="Arial"/>
                </w:rPr>
                <w:t>EA-YY-XXX</w:t>
              </w:r>
            </w:ins>
          </w:p>
        </w:tc>
        <w:tc>
          <w:tcPr>
            <w:tcW w:w="4703" w:type="dxa"/>
            <w:tcBorders>
              <w:top w:val="single" w:sz="4" w:space="0" w:color="auto"/>
              <w:left w:val="single" w:sz="4" w:space="0" w:color="auto"/>
              <w:bottom w:val="single" w:sz="4" w:space="0" w:color="auto"/>
              <w:right w:val="single" w:sz="4" w:space="0" w:color="auto"/>
            </w:tcBorders>
            <w:shd w:val="clear" w:color="auto" w:fill="auto"/>
            <w:hideMark/>
          </w:tcPr>
          <w:p w14:paraId="3C9BB869" w14:textId="77777777" w:rsidR="00A44E97" w:rsidRPr="00E13626" w:rsidRDefault="00A44E97" w:rsidP="00B90474">
            <w:pPr>
              <w:pStyle w:val="BodyText"/>
              <w:rPr>
                <w:ins w:id="151" w:author="Author"/>
              </w:rPr>
            </w:pPr>
            <w:ins w:id="152" w:author="Author">
              <w:r w:rsidRPr="00E13626">
                <w:t>[IP Number]</w:t>
              </w:r>
            </w:ins>
          </w:p>
        </w:tc>
      </w:tr>
      <w:tr w:rsidR="00121941" w:rsidRPr="00E13626" w14:paraId="3C1FCEF1" w14:textId="77777777" w:rsidTr="00121941">
        <w:trPr>
          <w:ins w:id="153" w:author="Author"/>
        </w:trPr>
        <w:tc>
          <w:tcPr>
            <w:tcW w:w="93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2972F10" w14:textId="6792296F" w:rsidR="00A44E97" w:rsidRPr="00E13626" w:rsidRDefault="00A44E97" w:rsidP="00CC5231">
            <w:pPr>
              <w:pStyle w:val="BodyText-table"/>
              <w:rPr>
                <w:ins w:id="154" w:author="Author"/>
              </w:rPr>
            </w:pPr>
            <w:ins w:id="155" w:author="Author">
              <w:r w:rsidRPr="00E13626">
                <w:t>[0</w:t>
              </w:r>
              <w:r w:rsidR="00476FD3">
                <w:t>6</w:t>
              </w:r>
              <w:r w:rsidRPr="00E13626">
                <w:t>.0</w:t>
              </w:r>
              <w:r w:rsidR="006F4E51" w:rsidRPr="00E13626">
                <w:t>1b</w:t>
              </w:r>
              <w:r w:rsidRPr="00E13626">
                <w:t xml:space="preserve"> – Introduction]</w:t>
              </w:r>
            </w:ins>
          </w:p>
          <w:p w14:paraId="0CF55DE5" w14:textId="77777777" w:rsidR="00A44E97" w:rsidRPr="00E13626" w:rsidRDefault="00A44E97" w:rsidP="00B90474">
            <w:pPr>
              <w:pStyle w:val="BodyText"/>
              <w:rPr>
                <w:ins w:id="156" w:author="Author"/>
                <w:rFonts w:eastAsia="Arial"/>
                <w:bCs/>
              </w:rPr>
            </w:pPr>
          </w:p>
        </w:tc>
      </w:tr>
      <w:tr w:rsidR="00121941" w:rsidRPr="00E13626" w14:paraId="4D8E4D20" w14:textId="77777777" w:rsidTr="00121941">
        <w:trPr>
          <w:ins w:id="157" w:author="Author"/>
        </w:trPr>
        <w:tc>
          <w:tcPr>
            <w:tcW w:w="9360" w:type="dxa"/>
            <w:gridSpan w:val="2"/>
            <w:tcBorders>
              <w:top w:val="single" w:sz="4" w:space="0" w:color="auto"/>
              <w:left w:val="single" w:sz="4" w:space="0" w:color="auto"/>
              <w:bottom w:val="single" w:sz="4" w:space="0" w:color="auto"/>
              <w:right w:val="single" w:sz="4" w:space="0" w:color="auto"/>
            </w:tcBorders>
            <w:shd w:val="clear" w:color="auto" w:fill="auto"/>
          </w:tcPr>
          <w:p w14:paraId="21E64F47" w14:textId="5E5453B4" w:rsidR="00A44E97" w:rsidRPr="00E13626" w:rsidRDefault="00A44E97" w:rsidP="00CC5231">
            <w:pPr>
              <w:pStyle w:val="BodyText-table"/>
              <w:rPr>
                <w:rFonts w:eastAsia="Arial"/>
              </w:rPr>
            </w:pPr>
            <w:ins w:id="158" w:author="Author">
              <w:r w:rsidRPr="00E13626">
                <w:t>Description</w:t>
              </w:r>
              <w:r w:rsidRPr="00E13626">
                <w:rPr>
                  <w:rFonts w:eastAsia="Arial"/>
                </w:rPr>
                <w:t>: [0</w:t>
              </w:r>
              <w:r w:rsidR="00476FD3">
                <w:rPr>
                  <w:rFonts w:eastAsia="Arial"/>
                </w:rPr>
                <w:t>6</w:t>
              </w:r>
              <w:r w:rsidRPr="00E13626">
                <w:rPr>
                  <w:rFonts w:eastAsia="Arial"/>
                </w:rPr>
                <w:t>.02</w:t>
              </w:r>
              <w:r w:rsidR="006D1FEF">
                <w:rPr>
                  <w:rFonts w:eastAsia="Arial"/>
                </w:rPr>
                <w:t>a</w:t>
              </w:r>
              <w:r w:rsidRPr="00E13626">
                <w:rPr>
                  <w:rFonts w:eastAsia="Arial"/>
                </w:rPr>
                <w:t xml:space="preserve"> – Description]</w:t>
              </w:r>
            </w:ins>
          </w:p>
          <w:p w14:paraId="54ACE966" w14:textId="77777777" w:rsidR="0071601F" w:rsidRPr="00E13626" w:rsidRDefault="0071601F" w:rsidP="00B90474">
            <w:pPr>
              <w:pStyle w:val="BodyText"/>
              <w:rPr>
                <w:ins w:id="159" w:author="Author"/>
                <w:rFonts w:eastAsia="Arial"/>
              </w:rPr>
            </w:pPr>
          </w:p>
          <w:p w14:paraId="1B3D7C60" w14:textId="7CCEE99C" w:rsidR="00A44E97" w:rsidRPr="00E13626" w:rsidRDefault="00A44E97" w:rsidP="00CC5231">
            <w:pPr>
              <w:pStyle w:val="BodyText-table"/>
              <w:rPr>
                <w:del w:id="160" w:author="Author"/>
                <w:rFonts w:eastAsia="Arial"/>
              </w:rPr>
            </w:pPr>
            <w:ins w:id="161" w:author="Author">
              <w:r w:rsidRPr="00E13626">
                <w:rPr>
                  <w:rFonts w:eastAsia="Arial"/>
                </w:rPr>
                <w:t>Corrective Actions: [0</w:t>
              </w:r>
              <w:r w:rsidR="00476FD3">
                <w:rPr>
                  <w:rFonts w:eastAsia="Arial"/>
                </w:rPr>
                <w:t>6</w:t>
              </w:r>
              <w:r w:rsidRPr="00E13626">
                <w:rPr>
                  <w:rFonts w:eastAsia="Arial"/>
                </w:rPr>
                <w:t>.02</w:t>
              </w:r>
              <w:r w:rsidR="006D1FEF">
                <w:rPr>
                  <w:rFonts w:eastAsia="Arial"/>
                </w:rPr>
                <w:t>b</w:t>
              </w:r>
              <w:r w:rsidRPr="00E13626">
                <w:rPr>
                  <w:rFonts w:eastAsia="Arial"/>
                </w:rPr>
                <w:t xml:space="preserve"> – Corrective Actions]</w:t>
              </w:r>
            </w:ins>
          </w:p>
          <w:p w14:paraId="2C40D092" w14:textId="7044D21C" w:rsidR="009679F1" w:rsidRPr="00E13626" w:rsidRDefault="009679F1" w:rsidP="00B90474">
            <w:pPr>
              <w:pStyle w:val="BodyText"/>
              <w:rPr>
                <w:ins w:id="162" w:author="Author"/>
                <w:rFonts w:eastAsia="Arial"/>
              </w:rPr>
            </w:pPr>
          </w:p>
        </w:tc>
      </w:tr>
      <w:tr w:rsidR="00121941" w:rsidRPr="00E13626" w14:paraId="5D19349C" w14:textId="77777777" w:rsidTr="00121941">
        <w:trPr>
          <w:ins w:id="163" w:author="Author"/>
        </w:trPr>
        <w:tc>
          <w:tcPr>
            <w:tcW w:w="93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E2A0E6F" w14:textId="556C344B" w:rsidR="000E54EB" w:rsidRPr="00E13626" w:rsidRDefault="00A44E97" w:rsidP="00CC5231">
            <w:pPr>
              <w:pStyle w:val="BodyText-table"/>
            </w:pPr>
            <w:ins w:id="164" w:author="Author">
              <w:r w:rsidRPr="00E13626">
                <w:rPr>
                  <w:u w:val="single"/>
                </w:rPr>
                <w:t>Analysis:</w:t>
              </w:r>
              <w:r w:rsidRPr="00E13626">
                <w:t xml:space="preserve"> [0</w:t>
              </w:r>
              <w:r w:rsidR="00476FD3">
                <w:t>6</w:t>
              </w:r>
              <w:r w:rsidRPr="00E13626">
                <w:t>.03 – Analysis]</w:t>
              </w:r>
            </w:ins>
          </w:p>
          <w:p w14:paraId="2AD8E014" w14:textId="48A4324A" w:rsidR="009679F1" w:rsidRPr="00E13626" w:rsidRDefault="009679F1" w:rsidP="00B90474">
            <w:pPr>
              <w:pStyle w:val="BodyText"/>
              <w:rPr>
                <w:ins w:id="165" w:author="Author"/>
              </w:rPr>
            </w:pPr>
          </w:p>
        </w:tc>
      </w:tr>
      <w:tr w:rsidR="00121941" w:rsidRPr="00E13626" w14:paraId="2464C32C" w14:textId="77777777" w:rsidTr="00121941">
        <w:trPr>
          <w:ins w:id="166" w:author="Author"/>
        </w:trPr>
        <w:tc>
          <w:tcPr>
            <w:tcW w:w="9360" w:type="dxa"/>
            <w:gridSpan w:val="2"/>
            <w:tcBorders>
              <w:top w:val="single" w:sz="4" w:space="0" w:color="auto"/>
              <w:left w:val="single" w:sz="4" w:space="0" w:color="auto"/>
              <w:bottom w:val="single" w:sz="4" w:space="0" w:color="auto"/>
              <w:right w:val="single" w:sz="4" w:space="0" w:color="auto"/>
            </w:tcBorders>
            <w:shd w:val="clear" w:color="auto" w:fill="auto"/>
          </w:tcPr>
          <w:p w14:paraId="2B041A3E" w14:textId="4419B59D" w:rsidR="00A44E97" w:rsidRPr="00E13626" w:rsidRDefault="00A44E97" w:rsidP="00CC5231">
            <w:pPr>
              <w:pStyle w:val="BodyText-table"/>
              <w:rPr>
                <w:ins w:id="167" w:author="Author"/>
                <w:rFonts w:eastAsia="Arial"/>
              </w:rPr>
            </w:pPr>
            <w:ins w:id="168" w:author="Author">
              <w:r w:rsidRPr="00E13626">
                <w:t>Enforcement</w:t>
              </w:r>
              <w:r w:rsidRPr="00E13626">
                <w:rPr>
                  <w:rFonts w:eastAsia="Arial"/>
                </w:rPr>
                <w:t>:</w:t>
              </w:r>
            </w:ins>
          </w:p>
          <w:p w14:paraId="576F80A2" w14:textId="77777777" w:rsidR="00A44E97" w:rsidRPr="00E13626" w:rsidRDefault="00A44E97" w:rsidP="00B90474">
            <w:pPr>
              <w:pStyle w:val="BodyText"/>
              <w:rPr>
                <w:ins w:id="169" w:author="Author"/>
                <w:rFonts w:eastAsia="Arial"/>
              </w:rPr>
            </w:pPr>
          </w:p>
          <w:p w14:paraId="6BA6A4F6" w14:textId="0C753232" w:rsidR="00A44E97" w:rsidRPr="00E13626" w:rsidRDefault="00A44E97" w:rsidP="00CC5231">
            <w:pPr>
              <w:pStyle w:val="BodyText-table"/>
              <w:rPr>
                <w:ins w:id="170" w:author="Author"/>
                <w:rFonts w:eastAsia="Arial"/>
              </w:rPr>
            </w:pPr>
            <w:ins w:id="171" w:author="Author">
              <w:r w:rsidRPr="00E13626">
                <w:rPr>
                  <w:rFonts w:eastAsia="Arial"/>
                </w:rPr>
                <w:t>Severity: [0</w:t>
              </w:r>
              <w:r w:rsidR="00476FD3">
                <w:rPr>
                  <w:rFonts w:eastAsia="Arial"/>
                </w:rPr>
                <w:t>6</w:t>
              </w:r>
              <w:r w:rsidRPr="00E13626">
                <w:rPr>
                  <w:rFonts w:eastAsia="Arial"/>
                </w:rPr>
                <w:t>.0</w:t>
              </w:r>
              <w:r w:rsidR="00476FD3">
                <w:rPr>
                  <w:rFonts w:eastAsia="Arial"/>
                </w:rPr>
                <w:t>4</w:t>
              </w:r>
              <w:r w:rsidRPr="00E13626">
                <w:rPr>
                  <w:rFonts w:eastAsia="Arial"/>
                </w:rPr>
                <w:t>a – Severity Level]</w:t>
              </w:r>
            </w:ins>
          </w:p>
          <w:p w14:paraId="73135099" w14:textId="77777777" w:rsidR="00A44E97" w:rsidRPr="00E13626" w:rsidRDefault="00A44E97" w:rsidP="00B90474">
            <w:pPr>
              <w:pStyle w:val="BodyText"/>
              <w:rPr>
                <w:ins w:id="172" w:author="Author"/>
                <w:rFonts w:eastAsia="Arial"/>
              </w:rPr>
            </w:pPr>
          </w:p>
          <w:p w14:paraId="4707F8B0" w14:textId="6B3687D5" w:rsidR="00A44E97" w:rsidRPr="00E13626" w:rsidRDefault="00A44E97" w:rsidP="00CC5231">
            <w:pPr>
              <w:pStyle w:val="BodyText-table"/>
              <w:rPr>
                <w:ins w:id="173" w:author="Author"/>
                <w:rFonts w:eastAsia="Arial"/>
              </w:rPr>
            </w:pPr>
            <w:ins w:id="174" w:author="Author">
              <w:r w:rsidRPr="00E13626">
                <w:t>Violation: [</w:t>
              </w:r>
              <w:r w:rsidRPr="00E13626">
                <w:rPr>
                  <w:rFonts w:eastAsia="Arial"/>
                </w:rPr>
                <w:t>0</w:t>
              </w:r>
              <w:r w:rsidR="00476FD3">
                <w:rPr>
                  <w:rFonts w:eastAsia="Arial"/>
                </w:rPr>
                <w:t>6</w:t>
              </w:r>
              <w:r w:rsidRPr="00E13626">
                <w:rPr>
                  <w:rFonts w:eastAsia="Arial"/>
                </w:rPr>
                <w:t>.0</w:t>
              </w:r>
              <w:r w:rsidR="00476FD3">
                <w:rPr>
                  <w:rFonts w:eastAsia="Arial"/>
                </w:rPr>
                <w:t>4</w:t>
              </w:r>
              <w:r w:rsidRPr="00E13626">
                <w:rPr>
                  <w:rFonts w:eastAsia="Arial"/>
                </w:rPr>
                <w:t xml:space="preserve">b – </w:t>
              </w:r>
              <w:r w:rsidRPr="00E13626">
                <w:t>Violation</w:t>
              </w:r>
              <w:r w:rsidRPr="00E13626">
                <w:rPr>
                  <w:rFonts w:eastAsia="Arial"/>
                </w:rPr>
                <w:t>]</w:t>
              </w:r>
            </w:ins>
          </w:p>
          <w:p w14:paraId="17DC6290" w14:textId="77777777" w:rsidR="00A44E97" w:rsidRPr="00E13626" w:rsidRDefault="00A44E97" w:rsidP="00B90474">
            <w:pPr>
              <w:pStyle w:val="BodyText"/>
              <w:rPr>
                <w:ins w:id="175" w:author="Author"/>
                <w:rFonts w:eastAsia="Arial"/>
              </w:rPr>
            </w:pPr>
          </w:p>
          <w:p w14:paraId="7CBDF3FE" w14:textId="4A2A83EF" w:rsidR="00A44E97" w:rsidRPr="00E13626" w:rsidRDefault="00A44E97" w:rsidP="00CC5231">
            <w:pPr>
              <w:pStyle w:val="BodyText-table"/>
              <w:rPr>
                <w:ins w:id="176" w:author="Author"/>
                <w:rFonts w:eastAsia="Arial"/>
              </w:rPr>
            </w:pPr>
            <w:ins w:id="177" w:author="Author">
              <w:r w:rsidRPr="00E13626">
                <w:t>Enforcement</w:t>
              </w:r>
              <w:r w:rsidRPr="00E13626">
                <w:rPr>
                  <w:rFonts w:eastAsia="Arial"/>
                </w:rPr>
                <w:t xml:space="preserve"> Action: [</w:t>
              </w:r>
              <w:r w:rsidRPr="00E13626">
                <w:t>0</w:t>
              </w:r>
              <w:r w:rsidR="00476FD3">
                <w:t>6</w:t>
              </w:r>
              <w:r w:rsidRPr="00E13626">
                <w:rPr>
                  <w:rFonts w:eastAsia="Arial"/>
                </w:rPr>
                <w:t>.04c – Enforcement Action]</w:t>
              </w:r>
            </w:ins>
          </w:p>
          <w:p w14:paraId="1E4654A1" w14:textId="77777777" w:rsidR="00A44E97" w:rsidRPr="00E13626" w:rsidRDefault="00A44E97" w:rsidP="00B90474">
            <w:pPr>
              <w:pStyle w:val="BodyText"/>
              <w:rPr>
                <w:ins w:id="178" w:author="Author"/>
                <w:rFonts w:eastAsia="Arial"/>
              </w:rPr>
            </w:pPr>
          </w:p>
          <w:p w14:paraId="3731B19E" w14:textId="31F71884" w:rsidR="00A44E97" w:rsidRPr="00E13626" w:rsidRDefault="00A44E97" w:rsidP="00CC5231">
            <w:pPr>
              <w:pStyle w:val="BodyText-table"/>
              <w:rPr>
                <w:rFonts w:eastAsia="Arial"/>
              </w:rPr>
            </w:pPr>
            <w:ins w:id="179" w:author="Author">
              <w:r w:rsidRPr="00E13626">
                <w:rPr>
                  <w:rFonts w:eastAsia="Arial"/>
                </w:rPr>
                <w:t>[0</w:t>
              </w:r>
              <w:r w:rsidR="00476FD3">
                <w:rPr>
                  <w:rFonts w:eastAsia="Arial"/>
                </w:rPr>
                <w:t>6</w:t>
              </w:r>
              <w:r w:rsidRPr="00E13626">
                <w:rPr>
                  <w:rFonts w:eastAsia="Arial"/>
                </w:rPr>
                <w:t xml:space="preserve">.05 – Unresolved </w:t>
              </w:r>
              <w:r w:rsidRPr="00E13626">
                <w:t>Item</w:t>
              </w:r>
              <w:r w:rsidRPr="00E13626">
                <w:rPr>
                  <w:rFonts w:eastAsia="Arial"/>
                </w:rPr>
                <w:t xml:space="preserve"> Closure]</w:t>
              </w:r>
            </w:ins>
          </w:p>
          <w:p w14:paraId="513975B0" w14:textId="3E0A9638" w:rsidR="009679F1" w:rsidRPr="00E13626" w:rsidRDefault="009679F1" w:rsidP="00B90474">
            <w:pPr>
              <w:pStyle w:val="BodyText"/>
              <w:rPr>
                <w:ins w:id="180" w:author="Author"/>
                <w:rFonts w:eastAsia="Arial"/>
              </w:rPr>
            </w:pPr>
          </w:p>
        </w:tc>
      </w:tr>
    </w:tbl>
    <w:p w14:paraId="569183B4" w14:textId="054B6ED2" w:rsidR="008D1E15" w:rsidRPr="00E13626" w:rsidRDefault="008D1E15" w:rsidP="00B81B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1" w:author="Author"/>
          <w:rFonts w:ascii="Arial" w:hAnsi="Arial" w:cs="Arial"/>
        </w:rPr>
      </w:pPr>
    </w:p>
    <w:p w14:paraId="144F8F16" w14:textId="451F6CAD" w:rsidR="005E273D" w:rsidRPr="00E13626" w:rsidRDefault="007C45CD" w:rsidP="00A96338">
      <w:pPr>
        <w:pStyle w:val="BodyText2"/>
        <w:rPr>
          <w:ins w:id="182" w:author="Author"/>
          <w:rFonts w:cs="Arial"/>
        </w:rPr>
      </w:pPr>
      <w:ins w:id="183" w:author="Author">
        <w:r w:rsidRPr="00E13626">
          <w:rPr>
            <w:rFonts w:cs="Arial"/>
          </w:rPr>
          <w:t>0</w:t>
        </w:r>
        <w:r w:rsidR="00BF39E8">
          <w:rPr>
            <w:rFonts w:cs="Arial"/>
          </w:rPr>
          <w:t>6</w:t>
        </w:r>
        <w:r w:rsidRPr="00E13626">
          <w:rPr>
            <w:rFonts w:cs="Arial"/>
          </w:rPr>
          <w:t>.01</w:t>
        </w:r>
        <w:r w:rsidR="00566464" w:rsidRPr="00E13626">
          <w:rPr>
            <w:rFonts w:cs="Arial"/>
          </w:rPr>
          <w:tab/>
          <w:t>Title and Introduction</w:t>
        </w:r>
      </w:ins>
    </w:p>
    <w:p w14:paraId="66265B35" w14:textId="7795BCA1" w:rsidR="00B81BA9" w:rsidRPr="00E13626" w:rsidRDefault="005E273D" w:rsidP="008F33A5">
      <w:pPr>
        <w:pStyle w:val="BodyText3"/>
        <w:numPr>
          <w:ilvl w:val="0"/>
          <w:numId w:val="62"/>
        </w:numPr>
        <w:rPr>
          <w:rFonts w:cs="Arial"/>
        </w:rPr>
      </w:pPr>
      <w:ins w:id="184" w:author="Author">
        <w:r w:rsidRPr="00E13626">
          <w:rPr>
            <w:rFonts w:cs="Arial"/>
          </w:rPr>
          <w:t>Title</w:t>
        </w:r>
      </w:ins>
    </w:p>
    <w:p w14:paraId="5BA7271C" w14:textId="425586EF" w:rsidR="005000FF" w:rsidRPr="00E13626" w:rsidRDefault="005E273D" w:rsidP="00B81BA9">
      <w:pPr>
        <w:pStyle w:val="BodyText3"/>
        <w:rPr>
          <w:ins w:id="185" w:author="Author"/>
          <w:rFonts w:cs="Arial"/>
        </w:rPr>
      </w:pPr>
      <w:ins w:id="186" w:author="Author">
        <w:r w:rsidRPr="00E13626">
          <w:rPr>
            <w:rFonts w:cs="Arial"/>
          </w:rPr>
          <w:t>Provide a title that describe</w:t>
        </w:r>
        <w:r w:rsidR="000A75C2" w:rsidRPr="00E13626">
          <w:rPr>
            <w:rFonts w:cs="Arial"/>
          </w:rPr>
          <w:t>s</w:t>
        </w:r>
        <w:r w:rsidRPr="00E13626">
          <w:rPr>
            <w:rFonts w:cs="Arial"/>
          </w:rPr>
          <w:t xml:space="preserve"> the violation</w:t>
        </w:r>
        <w:r w:rsidR="000A75C2" w:rsidRPr="00E13626">
          <w:rPr>
            <w:rFonts w:cs="Arial"/>
          </w:rPr>
          <w:t>.</w:t>
        </w:r>
      </w:ins>
    </w:p>
    <w:p w14:paraId="0B3C29E2" w14:textId="77777777" w:rsidR="00B81BA9" w:rsidRPr="00E13626" w:rsidRDefault="005000FF" w:rsidP="008F33A5">
      <w:pPr>
        <w:pStyle w:val="BodyText3"/>
        <w:numPr>
          <w:ilvl w:val="0"/>
          <w:numId w:val="62"/>
        </w:numPr>
        <w:rPr>
          <w:rFonts w:cs="Arial"/>
        </w:rPr>
      </w:pPr>
      <w:ins w:id="187" w:author="Author">
        <w:r w:rsidRPr="00E13626">
          <w:rPr>
            <w:rFonts w:cs="Arial"/>
          </w:rPr>
          <w:t>Introduction</w:t>
        </w:r>
      </w:ins>
    </w:p>
    <w:p w14:paraId="5B87E71D" w14:textId="231F84F3" w:rsidR="004141AB" w:rsidRPr="00E13626" w:rsidRDefault="00C77761" w:rsidP="00B81BA9">
      <w:pPr>
        <w:pStyle w:val="BodyText3"/>
        <w:rPr>
          <w:ins w:id="188" w:author="Author"/>
          <w:rFonts w:cs="Arial"/>
        </w:rPr>
      </w:pPr>
      <w:ins w:id="189" w:author="Author">
        <w:r w:rsidRPr="00E13626">
          <w:rPr>
            <w:rFonts w:cs="Arial"/>
          </w:rPr>
          <w:t xml:space="preserve">The introduction should be one or two sentences that provide a brief discussion of the violation. </w:t>
        </w:r>
        <w:r w:rsidR="007050C1" w:rsidRPr="00E13626">
          <w:rPr>
            <w:rFonts w:cs="Arial"/>
          </w:rPr>
          <w:t>This section does not need to stand alone because the description that follows will provide the supporting details. The introduction should include:</w:t>
        </w:r>
      </w:ins>
    </w:p>
    <w:p w14:paraId="2F73DF38" w14:textId="15A4F85C" w:rsidR="00690D98" w:rsidRPr="00E13626" w:rsidRDefault="004141AB" w:rsidP="00940FA4">
      <w:pPr>
        <w:pStyle w:val="BodyText3"/>
        <w:numPr>
          <w:ilvl w:val="1"/>
          <w:numId w:val="29"/>
        </w:numPr>
        <w:rPr>
          <w:ins w:id="190" w:author="Author"/>
          <w:rFonts w:cs="Arial"/>
        </w:rPr>
      </w:pPr>
      <w:ins w:id="191" w:author="Author">
        <w:r w:rsidRPr="00E13626">
          <w:rPr>
            <w:rFonts w:cs="Arial"/>
          </w:rPr>
          <w:t>The SL (or identification as an AV)</w:t>
        </w:r>
      </w:ins>
      <w:r w:rsidR="005C6DE1" w:rsidRPr="00E13626">
        <w:rPr>
          <w:rFonts w:cs="Arial"/>
        </w:rPr>
        <w:t>.</w:t>
      </w:r>
    </w:p>
    <w:p w14:paraId="430B6C7F" w14:textId="6147E83A" w:rsidR="00690D98" w:rsidRPr="00E13626" w:rsidRDefault="00A67415" w:rsidP="00940FA4">
      <w:pPr>
        <w:pStyle w:val="BodyText3"/>
        <w:numPr>
          <w:ilvl w:val="1"/>
          <w:numId w:val="29"/>
        </w:numPr>
        <w:rPr>
          <w:ins w:id="192" w:author="Author"/>
          <w:rFonts w:cs="Arial"/>
        </w:rPr>
      </w:pPr>
      <w:ins w:id="193" w:author="Author">
        <w:r w:rsidRPr="00E13626">
          <w:rPr>
            <w:rFonts w:cs="Arial"/>
          </w:rPr>
          <w:lastRenderedPageBreak/>
          <w:t>The identification credit</w:t>
        </w:r>
        <w:r w:rsidR="00864F0D" w:rsidRPr="00E13626">
          <w:rPr>
            <w:rFonts w:cs="Arial"/>
          </w:rPr>
          <w:t xml:space="preserve"> (self</w:t>
        </w:r>
        <w:r w:rsidR="00903BE8">
          <w:rPr>
            <w:rFonts w:cs="Arial"/>
          </w:rPr>
          <w:t>-</w:t>
        </w:r>
        <w:r w:rsidR="00864F0D" w:rsidRPr="00E13626">
          <w:rPr>
            <w:rFonts w:cs="Arial"/>
          </w:rPr>
          <w:t>revealing, NRC</w:t>
        </w:r>
        <w:r w:rsidR="00C4710F">
          <w:rPr>
            <w:rFonts w:cs="Arial"/>
          </w:rPr>
          <w:t>-identified</w:t>
        </w:r>
        <w:r w:rsidR="00864F0D" w:rsidRPr="00E13626">
          <w:rPr>
            <w:rFonts w:cs="Arial"/>
          </w:rPr>
          <w:t>, or licensee</w:t>
        </w:r>
        <w:r w:rsidR="00C4710F">
          <w:rPr>
            <w:rFonts w:cs="Arial"/>
          </w:rPr>
          <w:t>-identified</w:t>
        </w:r>
        <w:r w:rsidR="00864F0D" w:rsidRPr="00E13626">
          <w:rPr>
            <w:rFonts w:cs="Arial"/>
          </w:rPr>
          <w:t xml:space="preserve">). Note: </w:t>
        </w:r>
        <w:r w:rsidR="00201955">
          <w:rPr>
            <w:rFonts w:cs="Arial"/>
          </w:rPr>
          <w:t>T</w:t>
        </w:r>
        <w:r w:rsidR="00864F0D" w:rsidRPr="00E13626">
          <w:rPr>
            <w:rFonts w:cs="Arial"/>
          </w:rPr>
          <w:t>his is not</w:t>
        </w:r>
        <w:r w:rsidR="00DB608C" w:rsidRPr="00E13626">
          <w:rPr>
            <w:rFonts w:cs="Arial"/>
          </w:rPr>
          <w:t xml:space="preserve"> </w:t>
        </w:r>
        <w:r w:rsidR="00864F0D" w:rsidRPr="00E13626">
          <w:rPr>
            <w:rFonts w:cs="Arial"/>
          </w:rPr>
          <w:t>appropriate for AVs.</w:t>
        </w:r>
      </w:ins>
    </w:p>
    <w:p w14:paraId="6407D1CB" w14:textId="702E9A67" w:rsidR="00BA48E7" w:rsidRPr="00E13626" w:rsidRDefault="00864F0D" w:rsidP="008D3D8E">
      <w:pPr>
        <w:pStyle w:val="BodyText3"/>
        <w:numPr>
          <w:ilvl w:val="1"/>
          <w:numId w:val="29"/>
        </w:numPr>
        <w:rPr>
          <w:ins w:id="194" w:author="Author"/>
          <w:rFonts w:cs="Arial"/>
        </w:rPr>
      </w:pPr>
      <w:ins w:id="195" w:author="Author">
        <w:r w:rsidRPr="00E13626">
          <w:rPr>
            <w:rFonts w:cs="Arial"/>
          </w:rPr>
          <w:t>The violation and whether it is an NOV or AV.</w:t>
        </w:r>
      </w:ins>
    </w:p>
    <w:p w14:paraId="076858AF" w14:textId="41DCECF8" w:rsidR="00921BC6" w:rsidRPr="00E13626" w:rsidRDefault="00AA6BC8" w:rsidP="004E4FC0">
      <w:pPr>
        <w:pStyle w:val="BodyText2"/>
        <w:rPr>
          <w:rFonts w:cs="Arial"/>
        </w:rPr>
      </w:pPr>
      <w:ins w:id="196" w:author="Author">
        <w:r w:rsidRPr="00E13626">
          <w:rPr>
            <w:rFonts w:cs="Arial"/>
          </w:rPr>
          <w:t>0</w:t>
        </w:r>
        <w:r w:rsidR="00BF39E8">
          <w:rPr>
            <w:rFonts w:cs="Arial"/>
          </w:rPr>
          <w:t>6</w:t>
        </w:r>
        <w:r w:rsidRPr="00E13626">
          <w:rPr>
            <w:rFonts w:cs="Arial"/>
          </w:rPr>
          <w:t>.0</w:t>
        </w:r>
        <w:r w:rsidR="00CC49F4" w:rsidRPr="00E13626">
          <w:rPr>
            <w:rFonts w:cs="Arial"/>
          </w:rPr>
          <w:t>2</w:t>
        </w:r>
        <w:r w:rsidR="00224989" w:rsidRPr="00E13626">
          <w:rPr>
            <w:rFonts w:cs="Arial"/>
          </w:rPr>
          <w:tab/>
          <w:t>Description</w:t>
        </w:r>
        <w:r w:rsidR="006D1FEF">
          <w:rPr>
            <w:rFonts w:cs="Arial"/>
          </w:rPr>
          <w:t xml:space="preserve"> and Corrective Actions</w:t>
        </w:r>
      </w:ins>
    </w:p>
    <w:p w14:paraId="2B47DE51" w14:textId="2868D8DE" w:rsidR="008A04BA" w:rsidRPr="00E13626" w:rsidRDefault="00047659" w:rsidP="006429A9">
      <w:pPr>
        <w:pStyle w:val="BodyText3"/>
        <w:numPr>
          <w:ilvl w:val="0"/>
          <w:numId w:val="32"/>
        </w:numPr>
        <w:rPr>
          <w:ins w:id="197" w:author="Author"/>
          <w:rFonts w:cs="Arial"/>
        </w:rPr>
      </w:pPr>
      <w:ins w:id="198" w:author="Author">
        <w:r w:rsidRPr="00E13626">
          <w:rPr>
            <w:rFonts w:cs="Arial"/>
          </w:rPr>
          <w:t xml:space="preserve">Describe the circumstances associated with the violation </w:t>
        </w:r>
        <w:r w:rsidR="009E3330" w:rsidRPr="00E13626">
          <w:rPr>
            <w:rFonts w:cs="Arial"/>
          </w:rPr>
          <w:t>and</w:t>
        </w:r>
        <w:r w:rsidRPr="00E13626">
          <w:rPr>
            <w:rFonts w:cs="Arial"/>
          </w:rPr>
          <w:t xml:space="preserve"> include the information that is both nec</w:t>
        </w:r>
        <w:r w:rsidR="00B9748A" w:rsidRPr="00E13626">
          <w:rPr>
            <w:rFonts w:cs="Arial"/>
          </w:rPr>
          <w:t>essary and sufficient to support the determinations describe</w:t>
        </w:r>
        <w:r w:rsidR="00DA66B1" w:rsidRPr="00E13626">
          <w:rPr>
            <w:rFonts w:cs="Arial"/>
          </w:rPr>
          <w:t>d</w:t>
        </w:r>
        <w:r w:rsidR="00B9748A" w:rsidRPr="00E13626">
          <w:rPr>
            <w:rFonts w:cs="Arial"/>
          </w:rPr>
          <w:t xml:space="preserve"> in the enforcement section</w:t>
        </w:r>
        <w:r w:rsidR="00DC6351" w:rsidRPr="00E13626">
          <w:rPr>
            <w:rFonts w:cs="Arial"/>
          </w:rPr>
          <w:t xml:space="preserve"> and to enable an informed, independent reader to understand the actual or potential impact to safety or security. Most </w:t>
        </w:r>
        <w:r w:rsidR="00E87B03" w:rsidRPr="00E13626">
          <w:rPr>
            <w:rFonts w:cs="Arial"/>
          </w:rPr>
          <w:t>violation</w:t>
        </w:r>
        <w:r w:rsidR="00DC6351" w:rsidRPr="00E13626">
          <w:rPr>
            <w:rFonts w:cs="Arial"/>
          </w:rPr>
          <w:t>s can be described in less th</w:t>
        </w:r>
        <w:r w:rsidR="00CF5E80" w:rsidRPr="00E13626">
          <w:rPr>
            <w:rFonts w:cs="Arial"/>
          </w:rPr>
          <w:t>a</w:t>
        </w:r>
        <w:r w:rsidR="00DC6351" w:rsidRPr="00E13626">
          <w:rPr>
            <w:rFonts w:cs="Arial"/>
          </w:rPr>
          <w:t>n one page and should rarely exceed two pages</w:t>
        </w:r>
        <w:r w:rsidR="00CF5E80" w:rsidRPr="00E13626">
          <w:rPr>
            <w:rFonts w:cs="Arial"/>
          </w:rPr>
          <w:t>. Violations based on more-complex circumstances may merit more discussion.</w:t>
        </w:r>
      </w:ins>
    </w:p>
    <w:p w14:paraId="5D769138" w14:textId="59548EB2" w:rsidR="00E87B03" w:rsidRPr="00E13626" w:rsidRDefault="008A04BA" w:rsidP="004E4FC0">
      <w:pPr>
        <w:pStyle w:val="BodyText3"/>
        <w:rPr>
          <w:ins w:id="199" w:author="Author"/>
          <w:rFonts w:cs="Arial"/>
        </w:rPr>
      </w:pPr>
      <w:ins w:id="200" w:author="Author">
        <w:r w:rsidRPr="00E13626">
          <w:rPr>
            <w:rFonts w:cs="Arial"/>
          </w:rPr>
          <w:t xml:space="preserve">Include the approximate dates the NRC and licensee became aware of the problem. Also include </w:t>
        </w:r>
        <w:r w:rsidR="00503E55" w:rsidRPr="00E13626">
          <w:rPr>
            <w:rFonts w:cs="Arial"/>
          </w:rPr>
          <w:t>references to any other documented inspection activities or docketed correspondence associated with the violation.</w:t>
        </w:r>
      </w:ins>
    </w:p>
    <w:p w14:paraId="7F794D01" w14:textId="57A80321" w:rsidR="00AA6BC8" w:rsidRPr="00E13626" w:rsidRDefault="00E87B03" w:rsidP="004E4FC0">
      <w:pPr>
        <w:pStyle w:val="BodyText3"/>
        <w:rPr>
          <w:ins w:id="201" w:author="Author"/>
          <w:rFonts w:cs="Arial"/>
        </w:rPr>
      </w:pPr>
      <w:ins w:id="202" w:author="Author">
        <w:r w:rsidRPr="00E13626">
          <w:rPr>
            <w:rFonts w:cs="Arial"/>
          </w:rPr>
          <w:t xml:space="preserve">For </w:t>
        </w:r>
        <w:r w:rsidR="0033709A" w:rsidRPr="00E13626">
          <w:rPr>
            <w:rFonts w:cs="Arial"/>
          </w:rPr>
          <w:t xml:space="preserve">violations determined to be NRC-identified because the inspector identified a </w:t>
        </w:r>
        <w:r w:rsidR="00EB52C1" w:rsidRPr="00E13626">
          <w:rPr>
            <w:rFonts w:cs="Arial"/>
          </w:rPr>
          <w:t>previously unknown weakness in the licensee’s classification, evaluation, or corrective action</w:t>
        </w:r>
        <w:r w:rsidR="001B2C35" w:rsidRPr="00E13626">
          <w:rPr>
            <w:rFonts w:cs="Arial"/>
          </w:rPr>
          <w:t>s, include evidence that the licensee had identified the issue but failed to properly classify, evaluate, or correct the problem.</w:t>
        </w:r>
      </w:ins>
    </w:p>
    <w:p w14:paraId="61D2CED7" w14:textId="2489541A" w:rsidR="00AB502F" w:rsidRPr="00E13626" w:rsidRDefault="00AB502F" w:rsidP="00513E66">
      <w:pPr>
        <w:pStyle w:val="BodyText3"/>
        <w:numPr>
          <w:ilvl w:val="0"/>
          <w:numId w:val="32"/>
        </w:numPr>
        <w:rPr>
          <w:ins w:id="203" w:author="Author"/>
          <w:rFonts w:cs="Arial"/>
        </w:rPr>
      </w:pPr>
      <w:ins w:id="204" w:author="Author">
        <w:r w:rsidRPr="00E13626">
          <w:rPr>
            <w:rFonts w:cs="Arial"/>
          </w:rPr>
          <w:t>Corrective actions taken to restore compliance or ensure adequate safety. If the planned corrective action is still being evaluated, a sentence stating why continued noncompliance does not present an immediate safety or security concern.</w:t>
        </w:r>
      </w:ins>
    </w:p>
    <w:p w14:paraId="180E843F" w14:textId="20922DAD" w:rsidR="004A4B3C" w:rsidRPr="00E13626" w:rsidRDefault="00AA6BC8" w:rsidP="00ED5E5B">
      <w:pPr>
        <w:pStyle w:val="BodyText2"/>
        <w:keepNext/>
        <w:rPr>
          <w:rFonts w:cs="Arial"/>
        </w:rPr>
      </w:pPr>
      <w:ins w:id="205" w:author="Author">
        <w:r w:rsidRPr="00E13626">
          <w:rPr>
            <w:rFonts w:cs="Arial"/>
          </w:rPr>
          <w:t>0</w:t>
        </w:r>
        <w:r w:rsidR="00BF39E8">
          <w:rPr>
            <w:rFonts w:cs="Arial"/>
          </w:rPr>
          <w:t>6</w:t>
        </w:r>
        <w:r w:rsidRPr="00E13626">
          <w:rPr>
            <w:rFonts w:cs="Arial"/>
          </w:rPr>
          <w:t>.0</w:t>
        </w:r>
        <w:r w:rsidR="00CC49F4" w:rsidRPr="00E13626">
          <w:rPr>
            <w:rFonts w:cs="Arial"/>
          </w:rPr>
          <w:t>3</w:t>
        </w:r>
        <w:r w:rsidR="00A61E9F" w:rsidRPr="00E13626">
          <w:rPr>
            <w:rFonts w:cs="Arial"/>
          </w:rPr>
          <w:tab/>
          <w:t>Analysis</w:t>
        </w:r>
      </w:ins>
    </w:p>
    <w:p w14:paraId="0AC2738C" w14:textId="67E443DF" w:rsidR="00B21A74" w:rsidRPr="00E13626" w:rsidRDefault="00B21A74" w:rsidP="004A4B3C">
      <w:pPr>
        <w:pStyle w:val="BodyText3"/>
        <w:rPr>
          <w:ins w:id="206" w:author="Author"/>
          <w:rFonts w:cs="Arial"/>
        </w:rPr>
      </w:pPr>
      <w:ins w:id="207" w:author="Author">
        <w:r w:rsidRPr="00E13626">
          <w:rPr>
            <w:rFonts w:cs="Arial"/>
          </w:rPr>
          <w:t>The level of detail must allow a knowledgeable reader to reconstruct the decision logic used to arrive at the conclusion. The analysis must include the following as applicable:</w:t>
        </w:r>
      </w:ins>
    </w:p>
    <w:p w14:paraId="05D4878B" w14:textId="4F2F537F" w:rsidR="007340EA" w:rsidRPr="00E13626" w:rsidRDefault="00B21A74" w:rsidP="00AA0593">
      <w:pPr>
        <w:pStyle w:val="BodyText3"/>
        <w:numPr>
          <w:ilvl w:val="0"/>
          <w:numId w:val="33"/>
        </w:numPr>
        <w:rPr>
          <w:ins w:id="208" w:author="Author"/>
          <w:rFonts w:cs="Arial"/>
        </w:rPr>
      </w:pPr>
      <w:ins w:id="209" w:author="Author">
        <w:r w:rsidRPr="00E13626">
          <w:rPr>
            <w:rFonts w:cs="Arial"/>
          </w:rPr>
          <w:t xml:space="preserve">Examples in NRC Enforcement Policy </w:t>
        </w:r>
        <w:r w:rsidR="00F51D1E">
          <w:rPr>
            <w:rFonts w:cs="Arial"/>
          </w:rPr>
          <w:t>s</w:t>
        </w:r>
        <w:r w:rsidRPr="00E13626">
          <w:rPr>
            <w:rFonts w:cs="Arial"/>
          </w:rPr>
          <w:t>ection 6.0, “Violation Examples,” aligning with SL-</w:t>
        </w:r>
        <w:r w:rsidR="00384FE3">
          <w:rPr>
            <w:rFonts w:cs="Arial"/>
          </w:rPr>
          <w:t>I</w:t>
        </w:r>
        <w:r w:rsidRPr="00E13626">
          <w:rPr>
            <w:rFonts w:cs="Arial"/>
          </w:rPr>
          <w:t xml:space="preserve"> through SL-IV violations, if applicable.</w:t>
        </w:r>
      </w:ins>
    </w:p>
    <w:p w14:paraId="016CF29C" w14:textId="6B11D66D" w:rsidR="00AA6BC8" w:rsidRPr="00E13626" w:rsidRDefault="007340EA" w:rsidP="00940FA4">
      <w:pPr>
        <w:pStyle w:val="BodyText3"/>
        <w:numPr>
          <w:ilvl w:val="0"/>
          <w:numId w:val="33"/>
        </w:numPr>
        <w:rPr>
          <w:ins w:id="210" w:author="Author"/>
          <w:rFonts w:cs="Arial"/>
        </w:rPr>
      </w:pPr>
      <w:ins w:id="211" w:author="Author">
        <w:r w:rsidRPr="00E13626">
          <w:rPr>
            <w:rFonts w:cs="Arial"/>
          </w:rPr>
          <w:t>Actual and potential safety or security significance, including a discussion of the safety margin and duration of the violation, as well as the regulatory consequences.</w:t>
        </w:r>
      </w:ins>
    </w:p>
    <w:p w14:paraId="0949A229" w14:textId="4C05D9D6" w:rsidR="004A4B3C" w:rsidRPr="00E13626" w:rsidRDefault="00AA6BC8" w:rsidP="000520D6">
      <w:pPr>
        <w:pStyle w:val="BodyText2"/>
        <w:rPr>
          <w:rFonts w:cs="Arial"/>
        </w:rPr>
      </w:pPr>
      <w:ins w:id="212" w:author="Author">
        <w:r w:rsidRPr="00E13626">
          <w:rPr>
            <w:rFonts w:cs="Arial"/>
          </w:rPr>
          <w:t>0</w:t>
        </w:r>
        <w:r w:rsidR="00BF39E8">
          <w:rPr>
            <w:rFonts w:cs="Arial"/>
          </w:rPr>
          <w:t>6</w:t>
        </w:r>
        <w:r w:rsidRPr="00E13626">
          <w:rPr>
            <w:rFonts w:cs="Arial"/>
          </w:rPr>
          <w:t>.0</w:t>
        </w:r>
        <w:r w:rsidR="00CC49F4" w:rsidRPr="00E13626">
          <w:rPr>
            <w:rFonts w:cs="Arial"/>
          </w:rPr>
          <w:t>4</w:t>
        </w:r>
        <w:r w:rsidR="0091381A" w:rsidRPr="00E13626">
          <w:rPr>
            <w:rFonts w:cs="Arial"/>
          </w:rPr>
          <w:tab/>
          <w:t>Enforcement</w:t>
        </w:r>
      </w:ins>
    </w:p>
    <w:p w14:paraId="4E8E04DD" w14:textId="4EAA0E60" w:rsidR="00691C23" w:rsidRPr="00E13626" w:rsidRDefault="0091381A" w:rsidP="004A4B3C">
      <w:pPr>
        <w:pStyle w:val="BodyText3"/>
        <w:rPr>
          <w:ins w:id="213" w:author="Author"/>
          <w:rFonts w:cs="Arial"/>
        </w:rPr>
      </w:pPr>
      <w:ins w:id="214" w:author="Author">
        <w:r w:rsidRPr="00E13626">
          <w:rPr>
            <w:rFonts w:cs="Arial"/>
          </w:rPr>
          <w:t>Violations are documented in accordance with the NRC Enforcement Policy.</w:t>
        </w:r>
        <w:r w:rsidR="00F411B9" w:rsidRPr="00E13626">
          <w:rPr>
            <w:rFonts w:cs="Arial"/>
          </w:rPr>
          <w:t xml:space="preserve"> The enforcement section must in</w:t>
        </w:r>
        <w:r w:rsidR="00881069" w:rsidRPr="00E13626">
          <w:rPr>
            <w:rFonts w:cs="Arial"/>
          </w:rPr>
          <w:t>c</w:t>
        </w:r>
        <w:r w:rsidR="00F411B9" w:rsidRPr="00E13626">
          <w:rPr>
            <w:rFonts w:cs="Arial"/>
          </w:rPr>
          <w:t>lu</w:t>
        </w:r>
        <w:r w:rsidR="00881069" w:rsidRPr="00E13626">
          <w:rPr>
            <w:rFonts w:cs="Arial"/>
          </w:rPr>
          <w:t>d</w:t>
        </w:r>
        <w:r w:rsidR="00F411B9" w:rsidRPr="00E13626">
          <w:rPr>
            <w:rFonts w:cs="Arial"/>
          </w:rPr>
          <w:t>e the following for violations which do not receive enforcement discretion (except as noted below).</w:t>
        </w:r>
      </w:ins>
    </w:p>
    <w:p w14:paraId="1FDA793B" w14:textId="01345651" w:rsidR="007B35E7" w:rsidRPr="00E13626" w:rsidRDefault="00666CD4" w:rsidP="00940FA4">
      <w:pPr>
        <w:pStyle w:val="BodyText3"/>
        <w:numPr>
          <w:ilvl w:val="0"/>
          <w:numId w:val="34"/>
        </w:numPr>
        <w:rPr>
          <w:ins w:id="215" w:author="Author"/>
          <w:rFonts w:cs="Arial"/>
        </w:rPr>
      </w:pPr>
      <w:ins w:id="216" w:author="Author">
        <w:r w:rsidRPr="00E13626">
          <w:rPr>
            <w:rFonts w:cs="Arial"/>
          </w:rPr>
          <w:t>Describe the logic used to determine the SL of the violation and the resulting SL. Include reference to Enforcement Policy examples. For AVs, indicate the NRC has not made an enforcement decision</w:t>
        </w:r>
        <w:r w:rsidR="007B35E7" w:rsidRPr="00E13626">
          <w:rPr>
            <w:rFonts w:cs="Arial"/>
          </w:rPr>
          <w:t>.</w:t>
        </w:r>
      </w:ins>
    </w:p>
    <w:p w14:paraId="0FACF9BD" w14:textId="17E698CC" w:rsidR="001A7645" w:rsidRPr="00E13626" w:rsidRDefault="007B35E7" w:rsidP="000520D6">
      <w:pPr>
        <w:pStyle w:val="BodyText3"/>
        <w:numPr>
          <w:ilvl w:val="0"/>
          <w:numId w:val="34"/>
        </w:numPr>
        <w:rPr>
          <w:ins w:id="217" w:author="Author"/>
          <w:rFonts w:cs="Arial"/>
        </w:rPr>
      </w:pPr>
      <w:ins w:id="218" w:author="Author">
        <w:r w:rsidRPr="00E13626">
          <w:rPr>
            <w:rFonts w:cs="Arial"/>
          </w:rPr>
          <w:t>Document the disposition of violations as follows:</w:t>
        </w:r>
      </w:ins>
    </w:p>
    <w:p w14:paraId="16F04F90" w14:textId="2B9EDDDA" w:rsidR="00760BEC" w:rsidRPr="00E13626" w:rsidRDefault="007B35E7" w:rsidP="00940FA4">
      <w:pPr>
        <w:pStyle w:val="BodyText3"/>
        <w:numPr>
          <w:ilvl w:val="1"/>
          <w:numId w:val="34"/>
        </w:numPr>
        <w:rPr>
          <w:ins w:id="219" w:author="Author"/>
          <w:rFonts w:cs="Arial"/>
        </w:rPr>
      </w:pPr>
      <w:ins w:id="220" w:author="Author">
        <w:r w:rsidRPr="00E13626">
          <w:rPr>
            <w:rFonts w:cs="Arial"/>
          </w:rPr>
          <w:t>Describe what requirement</w:t>
        </w:r>
        <w:r w:rsidR="00A22CB6" w:rsidRPr="00E13626">
          <w:rPr>
            <w:rFonts w:cs="Arial"/>
          </w:rPr>
          <w:t xml:space="preserve"> was violated and how it was violated (this requires a “contrary to” statement consistent with guidance in the Enforcement Manual, using language that is parallel to that of the requirement</w:t>
        </w:r>
        <w:r w:rsidR="00384FE3">
          <w:rPr>
            <w:rFonts w:cs="Arial"/>
          </w:rPr>
          <w:t>)</w:t>
        </w:r>
        <w:r w:rsidR="00A22CB6" w:rsidRPr="00E13626">
          <w:rPr>
            <w:rFonts w:cs="Arial"/>
          </w:rPr>
          <w:t>.</w:t>
        </w:r>
      </w:ins>
    </w:p>
    <w:p w14:paraId="541C982F" w14:textId="77777777" w:rsidR="005669AA" w:rsidRPr="005669AA" w:rsidRDefault="005669AA" w:rsidP="005669AA">
      <w:pPr>
        <w:pStyle w:val="BodyText3"/>
        <w:numPr>
          <w:ilvl w:val="1"/>
          <w:numId w:val="34"/>
        </w:numPr>
        <w:rPr>
          <w:ins w:id="221" w:author="Author"/>
          <w:rFonts w:cs="Arial"/>
        </w:rPr>
      </w:pPr>
      <w:ins w:id="222" w:author="Author">
        <w:r w:rsidRPr="005669AA">
          <w:rPr>
            <w:rFonts w:cs="Arial"/>
          </w:rPr>
          <w:lastRenderedPageBreak/>
          <w:t>Describe when the violation occurred and how long it existed (Use bracketing dates or date and duration. Indicate when estimated or ongoing at time of the exit meeting).</w:t>
        </w:r>
      </w:ins>
    </w:p>
    <w:p w14:paraId="68073364" w14:textId="77777777" w:rsidR="005669AA" w:rsidRPr="005669AA" w:rsidRDefault="005669AA" w:rsidP="00AD0C27">
      <w:pPr>
        <w:pStyle w:val="BodyText3"/>
        <w:ind w:left="1080"/>
        <w:rPr>
          <w:ins w:id="223" w:author="Author"/>
          <w:rFonts w:cs="Arial"/>
        </w:rPr>
      </w:pPr>
      <w:ins w:id="224" w:author="Author">
        <w:r w:rsidRPr="005669AA">
          <w:rPr>
            <w:rFonts w:cs="Arial"/>
          </w:rPr>
          <w:t>Use the following format, unless directed otherwise by the Enforcement Manual:</w:t>
        </w:r>
      </w:ins>
    </w:p>
    <w:p w14:paraId="774B67E1" w14:textId="77777777" w:rsidR="005669AA" w:rsidRPr="005669AA" w:rsidRDefault="005669AA" w:rsidP="00AD0C27">
      <w:pPr>
        <w:pStyle w:val="BodyText3"/>
        <w:ind w:left="1080"/>
        <w:rPr>
          <w:ins w:id="225" w:author="Author"/>
          <w:rFonts w:cs="Arial"/>
        </w:rPr>
      </w:pPr>
      <w:ins w:id="226" w:author="Author">
        <w:r w:rsidRPr="005669AA">
          <w:rPr>
            <w:rFonts w:cs="Arial"/>
          </w:rPr>
          <w:t>[Requirement violated] requires [Requirement].</w:t>
        </w:r>
      </w:ins>
    </w:p>
    <w:p w14:paraId="22DD19CD" w14:textId="77777777" w:rsidR="005669AA" w:rsidRPr="005669AA" w:rsidRDefault="005669AA" w:rsidP="00AD0C27">
      <w:pPr>
        <w:pStyle w:val="BodyText3"/>
        <w:ind w:left="1080"/>
        <w:rPr>
          <w:ins w:id="227" w:author="Author"/>
          <w:rFonts w:cs="Arial"/>
        </w:rPr>
      </w:pPr>
      <w:ins w:id="228" w:author="Author">
        <w:r w:rsidRPr="005669AA">
          <w:rPr>
            <w:rFonts w:cs="Arial"/>
          </w:rPr>
          <w:t>Contrary to the above, [When the violation occurred and how long it existed. (e.g., from January 1, 1234, to December 31, 1234)], the licensee [what the licensee did contrary to the requirement].</w:t>
        </w:r>
      </w:ins>
    </w:p>
    <w:p w14:paraId="37FB1FFC" w14:textId="306F9455" w:rsidR="00B309D8" w:rsidRPr="00E13626" w:rsidRDefault="006F6E5D" w:rsidP="00940FA4">
      <w:pPr>
        <w:pStyle w:val="BodyText3"/>
        <w:numPr>
          <w:ilvl w:val="0"/>
          <w:numId w:val="34"/>
        </w:numPr>
        <w:rPr>
          <w:ins w:id="229" w:author="Author"/>
          <w:rFonts w:cs="Arial"/>
        </w:rPr>
      </w:pPr>
      <w:ins w:id="230" w:author="Author">
        <w:r w:rsidRPr="00E13626">
          <w:rPr>
            <w:rFonts w:cs="Arial"/>
          </w:rPr>
          <w:t xml:space="preserve">For AVs, and NOVs, provide a statement </w:t>
        </w:r>
        <w:proofErr w:type="gramStart"/>
        <w:r w:rsidRPr="00E13626">
          <w:rPr>
            <w:rFonts w:cs="Arial"/>
          </w:rPr>
          <w:t>similar to</w:t>
        </w:r>
        <w:proofErr w:type="gramEnd"/>
        <w:r w:rsidR="00760BEC" w:rsidRPr="00E13626">
          <w:rPr>
            <w:rFonts w:cs="Arial"/>
          </w:rPr>
          <w:t>:</w:t>
        </w:r>
      </w:ins>
    </w:p>
    <w:p w14:paraId="060A4C23" w14:textId="5A42CF87" w:rsidR="00B309D8" w:rsidRPr="00E13626" w:rsidRDefault="00B309D8" w:rsidP="00940FA4">
      <w:pPr>
        <w:pStyle w:val="BodyText3"/>
        <w:numPr>
          <w:ilvl w:val="1"/>
          <w:numId w:val="34"/>
        </w:numPr>
        <w:rPr>
          <w:ins w:id="231" w:author="Author"/>
          <w:rFonts w:cs="Arial"/>
        </w:rPr>
      </w:pPr>
      <w:ins w:id="232" w:author="Author">
        <w:r w:rsidRPr="00E13626">
          <w:rPr>
            <w:rFonts w:cs="Arial"/>
          </w:rPr>
          <w:t>AVs: “This violation is being treated as an apparent violation (AV) pending a final significance (enforcement) determination.”</w:t>
        </w:r>
      </w:ins>
    </w:p>
    <w:p w14:paraId="00C386D0" w14:textId="713FE0BB" w:rsidR="00AA6BC8" w:rsidRPr="00E13626" w:rsidRDefault="00B309D8" w:rsidP="00E945F9">
      <w:pPr>
        <w:pStyle w:val="BodyText3"/>
        <w:numPr>
          <w:ilvl w:val="1"/>
          <w:numId w:val="34"/>
        </w:numPr>
        <w:rPr>
          <w:ins w:id="233" w:author="Author"/>
          <w:rFonts w:cs="Arial"/>
        </w:rPr>
      </w:pPr>
      <w:ins w:id="234" w:author="Author">
        <w:r w:rsidRPr="00E13626">
          <w:rPr>
            <w:rFonts w:cs="Arial"/>
          </w:rPr>
          <w:t xml:space="preserve">NOVs: </w:t>
        </w:r>
        <w:r w:rsidR="23DD12B0" w:rsidRPr="00E13626">
          <w:rPr>
            <w:rFonts w:cs="Arial"/>
          </w:rPr>
          <w:t>“This violation is being cited because [reason], consistent with section 2.3.2 of the Enforcement Policy.</w:t>
        </w:r>
        <w:r w:rsidR="7607E9E1" w:rsidRPr="00E13626">
          <w:rPr>
            <w:rFonts w:cs="Arial"/>
          </w:rPr>
          <w:t>”</w:t>
        </w:r>
      </w:ins>
    </w:p>
    <w:p w14:paraId="78C4B8DF" w14:textId="14EB1C64" w:rsidR="00194541" w:rsidRPr="00E13626" w:rsidRDefault="00CC49F4" w:rsidP="00B26F3E">
      <w:pPr>
        <w:pStyle w:val="BodyText2"/>
        <w:rPr>
          <w:rFonts w:cs="Arial"/>
        </w:rPr>
      </w:pPr>
      <w:ins w:id="235" w:author="Author">
        <w:r w:rsidRPr="00E13626">
          <w:rPr>
            <w:rFonts w:cs="Arial"/>
          </w:rPr>
          <w:t>0</w:t>
        </w:r>
        <w:r w:rsidR="00BF39E8">
          <w:rPr>
            <w:rFonts w:cs="Arial"/>
          </w:rPr>
          <w:t>6</w:t>
        </w:r>
        <w:r w:rsidRPr="00E13626">
          <w:rPr>
            <w:rFonts w:cs="Arial"/>
          </w:rPr>
          <w:t>.05</w:t>
        </w:r>
        <w:r w:rsidR="00557B4C" w:rsidRPr="00E13626">
          <w:rPr>
            <w:rFonts w:cs="Arial"/>
          </w:rPr>
          <w:tab/>
          <w:t>Unresolved Item Closure</w:t>
        </w:r>
      </w:ins>
    </w:p>
    <w:p w14:paraId="36004337" w14:textId="047A055A" w:rsidR="00DA51F1" w:rsidRPr="00E13626" w:rsidRDefault="00557B4C" w:rsidP="00194541">
      <w:pPr>
        <w:pStyle w:val="BodyText3"/>
        <w:rPr>
          <w:ins w:id="236" w:author="Author"/>
          <w:rFonts w:cs="Arial"/>
        </w:rPr>
      </w:pPr>
      <w:ins w:id="237" w:author="Author">
        <w:r w:rsidRPr="00E13626">
          <w:rPr>
            <w:rFonts w:cs="Arial"/>
          </w:rPr>
          <w:t>If the</w:t>
        </w:r>
        <w:r w:rsidR="000D4842">
          <w:rPr>
            <w:rFonts w:cs="Arial"/>
          </w:rPr>
          <w:t xml:space="preserve"> assessment of a</w:t>
        </w:r>
        <w:r w:rsidRPr="00E13626">
          <w:rPr>
            <w:rFonts w:cs="Arial"/>
          </w:rPr>
          <w:t xml:space="preserve"> violation results in a URI closure, include a reference to URI [Docket Number(s)</w:t>
        </w:r>
        <w:r w:rsidR="00107D76">
          <w:rPr>
            <w:rFonts w:cs="Arial"/>
          </w:rPr>
          <w:t>]</w:t>
        </w:r>
        <w:proofErr w:type="gramStart"/>
        <w:r w:rsidR="00B52FB3" w:rsidRPr="00E13626">
          <w:rPr>
            <w:rFonts w:cs="Arial"/>
          </w:rPr>
          <w:t>/[</w:t>
        </w:r>
        <w:proofErr w:type="gramEnd"/>
        <w:r w:rsidR="00B52FB3" w:rsidRPr="00E13626">
          <w:rPr>
            <w:rFonts w:cs="Arial"/>
          </w:rPr>
          <w:t xml:space="preserve">Report Number]-[Unique Sequential Integer] being closed. (e.g., “This closes </w:t>
        </w:r>
        <w:r w:rsidR="007D7E87" w:rsidRPr="00E13626">
          <w:rPr>
            <w:rFonts w:cs="Arial"/>
          </w:rPr>
          <w:t>URI 0</w:t>
        </w:r>
        <w:r w:rsidR="004C63BA">
          <w:rPr>
            <w:rFonts w:cs="Arial"/>
          </w:rPr>
          <w:t>5</w:t>
        </w:r>
        <w:r w:rsidR="007D7E87" w:rsidRPr="00E13626">
          <w:rPr>
            <w:rFonts w:cs="Arial"/>
          </w:rPr>
          <w:t>001234/2022001-01.”).</w:t>
        </w:r>
      </w:ins>
    </w:p>
    <w:p w14:paraId="2D305C69" w14:textId="0F59C76B" w:rsidR="00B75BF6" w:rsidRPr="00E13626" w:rsidRDefault="00DA51F1" w:rsidP="00775737">
      <w:pPr>
        <w:pStyle w:val="Heading1"/>
        <w:rPr>
          <w:ins w:id="238" w:author="Author"/>
          <w:rFonts w:cs="Arial"/>
        </w:rPr>
      </w:pPr>
      <w:bookmarkStart w:id="239" w:name="_Toc159579395"/>
      <w:ins w:id="240" w:author="Author">
        <w:r w:rsidRPr="00E13626">
          <w:rPr>
            <w:rFonts w:cs="Arial"/>
          </w:rPr>
          <w:t>0615-</w:t>
        </w:r>
        <w:r w:rsidR="00BF39E8">
          <w:rPr>
            <w:rFonts w:cs="Arial"/>
          </w:rPr>
          <w:t>07</w:t>
        </w:r>
        <w:r w:rsidRPr="00E13626">
          <w:rPr>
            <w:rFonts w:cs="Arial"/>
          </w:rPr>
          <w:tab/>
        </w:r>
        <w:r w:rsidR="00336436" w:rsidRPr="00E13626">
          <w:rPr>
            <w:rFonts w:cs="Arial"/>
          </w:rPr>
          <w:t>UNRESOLVED ITEMS</w:t>
        </w:r>
        <w:r w:rsidR="00BB0762" w:rsidRPr="00E13626">
          <w:rPr>
            <w:rFonts w:cs="Arial"/>
          </w:rPr>
          <w:t xml:space="preserve"> (URIs)</w:t>
        </w:r>
        <w:bookmarkEnd w:id="239"/>
      </w:ins>
    </w:p>
    <w:p w14:paraId="03E5BFDE" w14:textId="57FDD18D" w:rsidR="000851B1" w:rsidRPr="00E13626" w:rsidRDefault="004539E2" w:rsidP="00775737">
      <w:pPr>
        <w:pStyle w:val="BodyText2"/>
        <w:rPr>
          <w:rFonts w:cs="Arial"/>
        </w:rPr>
      </w:pPr>
      <w:ins w:id="241" w:author="Author">
        <w:r w:rsidRPr="00E13626">
          <w:rPr>
            <w:rFonts w:cs="Arial"/>
          </w:rPr>
          <w:t>0</w:t>
        </w:r>
        <w:r w:rsidR="00BF39E8">
          <w:rPr>
            <w:rFonts w:cs="Arial"/>
          </w:rPr>
          <w:t>7</w:t>
        </w:r>
        <w:r w:rsidRPr="00E13626">
          <w:rPr>
            <w:rFonts w:cs="Arial"/>
          </w:rPr>
          <w:t>.01</w:t>
        </w:r>
        <w:r w:rsidR="00D45C99" w:rsidRPr="00E13626">
          <w:rPr>
            <w:rFonts w:cs="Arial"/>
          </w:rPr>
          <w:tab/>
          <w:t>Opening</w:t>
        </w:r>
      </w:ins>
    </w:p>
    <w:p w14:paraId="443F09FC" w14:textId="4701AFF5" w:rsidR="005F49A5" w:rsidRPr="00E13626" w:rsidRDefault="005F49A5" w:rsidP="000851B1">
      <w:pPr>
        <w:pStyle w:val="BodyText3"/>
        <w:rPr>
          <w:ins w:id="242" w:author="Author"/>
          <w:rFonts w:cs="Arial"/>
        </w:rPr>
      </w:pPr>
      <w:ins w:id="243" w:author="Author">
        <w:r w:rsidRPr="00E13626">
          <w:rPr>
            <w:rFonts w:cs="Arial"/>
          </w:rPr>
          <w:t>An inspector should open a URI when a</w:t>
        </w:r>
        <w:r w:rsidR="006B5CC5">
          <w:rPr>
            <w:rFonts w:cs="Arial"/>
          </w:rPr>
          <w:t>n</w:t>
        </w:r>
        <w:r w:rsidR="00487035">
          <w:rPr>
            <w:rFonts w:cs="Arial"/>
          </w:rPr>
          <w:t xml:space="preserve"> </w:t>
        </w:r>
        <w:r w:rsidR="00D3158C">
          <w:rPr>
            <w:rFonts w:cs="Arial"/>
          </w:rPr>
          <w:t>issue of concern</w:t>
        </w:r>
        <w:r w:rsidRPr="00E13626">
          <w:rPr>
            <w:rFonts w:cs="Arial"/>
          </w:rPr>
          <w:t xml:space="preserve"> is identified but more information is required to determine if the </w:t>
        </w:r>
        <w:r w:rsidR="004810A0">
          <w:rPr>
            <w:rFonts w:cs="Arial"/>
          </w:rPr>
          <w:t>issue of concern</w:t>
        </w:r>
        <w:r w:rsidRPr="00E13626">
          <w:rPr>
            <w:rFonts w:cs="Arial"/>
          </w:rPr>
          <w:t xml:space="preserve"> is a noncompliance.</w:t>
        </w:r>
      </w:ins>
    </w:p>
    <w:p w14:paraId="586B050E" w14:textId="014EFF67" w:rsidR="005F49A5" w:rsidRPr="00E13626" w:rsidRDefault="005F49A5" w:rsidP="00775737">
      <w:pPr>
        <w:pStyle w:val="BodyText3"/>
        <w:rPr>
          <w:ins w:id="244" w:author="Author"/>
          <w:rFonts w:cs="Arial"/>
        </w:rPr>
      </w:pPr>
      <w:ins w:id="245" w:author="Author">
        <w:r w:rsidRPr="00E13626">
          <w:rPr>
            <w:rFonts w:cs="Arial"/>
          </w:rPr>
          <w:t>A URI cannot be used to determine the significance of a violation (except when more information is needed to determine if a violation is minor or more than minor), to track completion of licensee’s actions associated with a violation or an inspection question, or to determine if enforcement discretion should be granted for a violation. The action of documenting URIs is a commitment of future resources.</w:t>
        </w:r>
        <w:r w:rsidR="00101A71" w:rsidRPr="00E13626">
          <w:rPr>
            <w:rFonts w:cs="Arial"/>
          </w:rPr>
          <w:t xml:space="preserve"> Do not document URIs in the </w:t>
        </w:r>
        <w:r w:rsidR="00107D76">
          <w:rPr>
            <w:rFonts w:cs="Arial"/>
          </w:rPr>
          <w:t>L</w:t>
        </w:r>
        <w:r w:rsidR="00101A71" w:rsidRPr="00E13626">
          <w:rPr>
            <w:rFonts w:cs="Arial"/>
          </w:rPr>
          <w:t xml:space="preserve">ist of </w:t>
        </w:r>
        <w:r w:rsidR="00107D76">
          <w:rPr>
            <w:rFonts w:cs="Arial"/>
          </w:rPr>
          <w:t>v</w:t>
        </w:r>
        <w:r w:rsidR="00FC3E45" w:rsidRPr="00E13626">
          <w:rPr>
            <w:rFonts w:cs="Arial"/>
          </w:rPr>
          <w:t>iolations</w:t>
        </w:r>
        <w:r w:rsidR="00101A71" w:rsidRPr="00E13626">
          <w:rPr>
            <w:rFonts w:cs="Arial"/>
          </w:rPr>
          <w:t xml:space="preserve"> section or in the inspection report cover letter.</w:t>
        </w:r>
      </w:ins>
    </w:p>
    <w:p w14:paraId="715F4EE1" w14:textId="388DF2AF" w:rsidR="00336436" w:rsidRPr="00E13626" w:rsidRDefault="005F49A5" w:rsidP="00775737">
      <w:pPr>
        <w:pStyle w:val="BodyText3"/>
        <w:rPr>
          <w:ins w:id="246" w:author="Author"/>
          <w:rFonts w:cs="Arial"/>
        </w:rPr>
      </w:pPr>
      <w:ins w:id="247" w:author="Author">
        <w:r w:rsidRPr="00E13626">
          <w:rPr>
            <w:rFonts w:cs="Arial"/>
          </w:rPr>
          <w:t>The URI should be documented using the format shown in the table below.</w:t>
        </w:r>
      </w:ins>
    </w:p>
    <w:p w14:paraId="42A05166" w14:textId="77777777" w:rsidR="00FF5C6C" w:rsidRDefault="00FF5C6C" w:rsidP="00FF5C6C">
      <w:pPr>
        <w:pStyle w:val="BodyText"/>
      </w:pPr>
      <w:r>
        <w:br w:type="page"/>
      </w:r>
    </w:p>
    <w:p w14:paraId="435F6B9D" w14:textId="1E4E730C" w:rsidR="00D76D2A" w:rsidRPr="00E13626" w:rsidRDefault="00D76D2A" w:rsidP="00413C1D">
      <w:pPr>
        <w:pStyle w:val="BodyText"/>
        <w:keepNext/>
        <w:jc w:val="center"/>
        <w:rPr>
          <w:ins w:id="248" w:author="Author"/>
        </w:rPr>
      </w:pPr>
      <w:ins w:id="249" w:author="Author">
        <w:r w:rsidRPr="00E13626">
          <w:lastRenderedPageBreak/>
          <w:t>Table 2: Open Unresolved Item</w:t>
        </w:r>
      </w:ins>
    </w:p>
    <w:tbl>
      <w:tblPr>
        <w:tblW w:w="933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0"/>
        <w:gridCol w:w="6122"/>
        <w:gridCol w:w="1289"/>
      </w:tblGrid>
      <w:tr w:rsidR="008C3D37" w:rsidRPr="00E13626" w14:paraId="6F624950" w14:textId="77777777" w:rsidTr="003726E1">
        <w:trPr>
          <w:cantSplit/>
          <w:ins w:id="250" w:author="Author"/>
        </w:trPr>
        <w:tc>
          <w:tcPr>
            <w:tcW w:w="1907" w:type="dxa"/>
            <w:tcBorders>
              <w:top w:val="single" w:sz="4" w:space="0" w:color="auto"/>
              <w:left w:val="single" w:sz="4" w:space="0" w:color="auto"/>
              <w:bottom w:val="single" w:sz="4" w:space="0" w:color="auto"/>
              <w:right w:val="single" w:sz="4" w:space="0" w:color="auto"/>
            </w:tcBorders>
            <w:shd w:val="clear" w:color="auto" w:fill="auto"/>
            <w:hideMark/>
          </w:tcPr>
          <w:p w14:paraId="3EB03250" w14:textId="77777777" w:rsidR="00D76D2A" w:rsidRPr="00E13626" w:rsidRDefault="00D76D2A" w:rsidP="006348B1">
            <w:pPr>
              <w:pStyle w:val="BodyText"/>
              <w:rPr>
                <w:ins w:id="251" w:author="Author"/>
              </w:rPr>
            </w:pPr>
            <w:ins w:id="252" w:author="Author">
              <w:r w:rsidRPr="00E13626">
                <w:t>Unresolved Item</w:t>
              </w:r>
            </w:ins>
          </w:p>
          <w:p w14:paraId="0886FD75" w14:textId="77777777" w:rsidR="00D76D2A" w:rsidRPr="00E13626" w:rsidRDefault="00D76D2A" w:rsidP="0092523F">
            <w:pPr>
              <w:pStyle w:val="BodyText"/>
              <w:keepNext/>
              <w:rPr>
                <w:ins w:id="253" w:author="Author"/>
              </w:rPr>
            </w:pPr>
            <w:ins w:id="254" w:author="Author">
              <w:r w:rsidRPr="00E13626">
                <w:t>(Open)</w:t>
              </w:r>
            </w:ins>
          </w:p>
        </w:tc>
        <w:tc>
          <w:tcPr>
            <w:tcW w:w="6079" w:type="dxa"/>
            <w:tcBorders>
              <w:top w:val="single" w:sz="4" w:space="0" w:color="auto"/>
              <w:left w:val="single" w:sz="4" w:space="0" w:color="auto"/>
              <w:bottom w:val="single" w:sz="4" w:space="0" w:color="auto"/>
              <w:right w:val="single" w:sz="4" w:space="0" w:color="auto"/>
            </w:tcBorders>
            <w:shd w:val="clear" w:color="auto" w:fill="auto"/>
            <w:hideMark/>
          </w:tcPr>
          <w:p w14:paraId="1230C647" w14:textId="19721593" w:rsidR="00D76D2A" w:rsidRPr="00E13626" w:rsidRDefault="00D76D2A" w:rsidP="006348B1">
            <w:pPr>
              <w:pStyle w:val="BodyText"/>
              <w:rPr>
                <w:ins w:id="255" w:author="Author"/>
              </w:rPr>
            </w:pPr>
            <w:ins w:id="256" w:author="Author">
              <w:r w:rsidRPr="00E13626">
                <w:t>[</w:t>
              </w:r>
              <w:r w:rsidR="00662BC4" w:rsidRPr="00E13626">
                <w:t>0</w:t>
              </w:r>
              <w:r w:rsidR="00D85EA1">
                <w:t>7</w:t>
              </w:r>
              <w:r w:rsidR="00662BC4" w:rsidRPr="00E13626">
                <w:t>.0</w:t>
              </w:r>
              <w:r w:rsidR="008A42D6" w:rsidRPr="00E13626">
                <w:t>2</w:t>
              </w:r>
              <w:r w:rsidR="00662BC4" w:rsidRPr="00E13626">
                <w:t xml:space="preserve">a - </w:t>
              </w:r>
              <w:r w:rsidRPr="00E13626">
                <w:t>Title</w:t>
              </w:r>
              <w:r w:rsidR="00415926" w:rsidRPr="00E13626">
                <w:t xml:space="preserve"> and </w:t>
              </w:r>
              <w:r w:rsidRPr="00E13626">
                <w:t>Tracking Number]</w:t>
              </w:r>
            </w:ins>
          </w:p>
        </w:tc>
        <w:tc>
          <w:tcPr>
            <w:tcW w:w="1280" w:type="dxa"/>
            <w:tcBorders>
              <w:top w:val="single" w:sz="4" w:space="0" w:color="auto"/>
              <w:left w:val="single" w:sz="4" w:space="0" w:color="auto"/>
              <w:bottom w:val="single" w:sz="4" w:space="0" w:color="auto"/>
              <w:right w:val="single" w:sz="4" w:space="0" w:color="auto"/>
            </w:tcBorders>
            <w:shd w:val="clear" w:color="auto" w:fill="auto"/>
            <w:hideMark/>
          </w:tcPr>
          <w:p w14:paraId="74334EC8" w14:textId="25D804E4" w:rsidR="00D76D2A" w:rsidRPr="00E13626" w:rsidRDefault="00662BC4" w:rsidP="006348B1">
            <w:pPr>
              <w:pStyle w:val="BodyText"/>
              <w:rPr>
                <w:ins w:id="257" w:author="Author"/>
              </w:rPr>
            </w:pPr>
            <w:ins w:id="258" w:author="Author">
              <w:r w:rsidRPr="00E13626">
                <w:t>[</w:t>
              </w:r>
              <w:r w:rsidR="00D85EA1">
                <w:t>IP</w:t>
              </w:r>
            </w:ins>
            <w:r w:rsidR="00571F1E" w:rsidRPr="00E13626">
              <w:t xml:space="preserve"> </w:t>
            </w:r>
            <w:ins w:id="259" w:author="Author">
              <w:r w:rsidR="00D85EA1">
                <w:t>Number</w:t>
              </w:r>
              <w:r w:rsidRPr="00E13626">
                <w:t>]</w:t>
              </w:r>
            </w:ins>
          </w:p>
        </w:tc>
      </w:tr>
      <w:tr w:rsidR="008C3D37" w:rsidRPr="00E13626" w14:paraId="1A42C0A8" w14:textId="77777777" w:rsidTr="003726E1">
        <w:trPr>
          <w:cantSplit/>
          <w:ins w:id="260" w:author="Author"/>
        </w:trPr>
        <w:tc>
          <w:tcPr>
            <w:tcW w:w="9266" w:type="dxa"/>
            <w:gridSpan w:val="3"/>
            <w:tcBorders>
              <w:top w:val="single" w:sz="4" w:space="0" w:color="auto"/>
              <w:left w:val="single" w:sz="4" w:space="0" w:color="auto"/>
              <w:bottom w:val="nil"/>
              <w:right w:val="single" w:sz="4" w:space="0" w:color="auto"/>
            </w:tcBorders>
            <w:shd w:val="clear" w:color="auto" w:fill="auto"/>
          </w:tcPr>
          <w:p w14:paraId="28A3693E" w14:textId="2C16884C" w:rsidR="00D76D2A" w:rsidRPr="00E13626" w:rsidRDefault="00D76D2A" w:rsidP="0092523F">
            <w:pPr>
              <w:pStyle w:val="BodyText-table"/>
              <w:keepNext/>
              <w:rPr>
                <w:ins w:id="261" w:author="Author"/>
              </w:rPr>
            </w:pPr>
            <w:ins w:id="262" w:author="Author">
              <w:r w:rsidRPr="00E13626">
                <w:t>Description</w:t>
              </w:r>
              <w:r w:rsidRPr="00DC3811">
                <w:t>:</w:t>
              </w:r>
              <w:r w:rsidRPr="00E13626">
                <w:t xml:space="preserve"> [0</w:t>
              </w:r>
              <w:r w:rsidR="00D85EA1">
                <w:t>7</w:t>
              </w:r>
              <w:r w:rsidRPr="00E13626">
                <w:t>.0</w:t>
              </w:r>
              <w:r w:rsidR="008A42D6" w:rsidRPr="00E13626">
                <w:t>2</w:t>
              </w:r>
              <w:r w:rsidR="004D782C" w:rsidRPr="00E13626">
                <w:t>b</w:t>
              </w:r>
              <w:r w:rsidRPr="00E13626">
                <w:t xml:space="preserve"> – Description]</w:t>
              </w:r>
            </w:ins>
          </w:p>
          <w:p w14:paraId="200927A6" w14:textId="77777777" w:rsidR="00D76D2A" w:rsidRPr="00E13626" w:rsidRDefault="00D76D2A" w:rsidP="006348B1">
            <w:pPr>
              <w:pStyle w:val="BodyText"/>
              <w:rPr>
                <w:ins w:id="263" w:author="Author"/>
              </w:rPr>
            </w:pPr>
          </w:p>
        </w:tc>
      </w:tr>
      <w:tr w:rsidR="008C3D37" w:rsidRPr="00E13626" w14:paraId="6FD30A93" w14:textId="77777777" w:rsidTr="003726E1">
        <w:trPr>
          <w:cantSplit/>
          <w:ins w:id="264" w:author="Author"/>
        </w:trPr>
        <w:tc>
          <w:tcPr>
            <w:tcW w:w="9266" w:type="dxa"/>
            <w:gridSpan w:val="3"/>
            <w:tcBorders>
              <w:top w:val="nil"/>
              <w:left w:val="single" w:sz="4" w:space="0" w:color="auto"/>
              <w:bottom w:val="nil"/>
              <w:right w:val="single" w:sz="4" w:space="0" w:color="auto"/>
            </w:tcBorders>
            <w:shd w:val="clear" w:color="auto" w:fill="auto"/>
          </w:tcPr>
          <w:p w14:paraId="0DE5AD19" w14:textId="40C26EA0" w:rsidR="00D76D2A" w:rsidRPr="00E13626" w:rsidRDefault="00D76D2A" w:rsidP="00CC5231">
            <w:pPr>
              <w:pStyle w:val="BodyText-table"/>
              <w:rPr>
                <w:ins w:id="265" w:author="Author"/>
              </w:rPr>
            </w:pPr>
            <w:ins w:id="266" w:author="Author">
              <w:r w:rsidRPr="00E13626">
                <w:t>Planned Closure Actions: [0</w:t>
              </w:r>
              <w:r w:rsidR="00D85EA1">
                <w:t>7</w:t>
              </w:r>
              <w:r w:rsidRPr="00E13626">
                <w:t>.0</w:t>
              </w:r>
              <w:r w:rsidR="004D782C" w:rsidRPr="00E13626">
                <w:t>2c</w:t>
              </w:r>
              <w:r w:rsidRPr="00E13626">
                <w:t xml:space="preserve"> – Planned Closure Actions]</w:t>
              </w:r>
            </w:ins>
          </w:p>
          <w:p w14:paraId="3F2E572C" w14:textId="77777777" w:rsidR="00D76D2A" w:rsidRPr="00E13626" w:rsidRDefault="00D76D2A" w:rsidP="006348B1">
            <w:pPr>
              <w:pStyle w:val="BodyText"/>
              <w:rPr>
                <w:ins w:id="267" w:author="Author"/>
              </w:rPr>
            </w:pPr>
          </w:p>
        </w:tc>
      </w:tr>
      <w:tr w:rsidR="008C3D37" w:rsidRPr="00E13626" w14:paraId="7A48EDA3" w14:textId="77777777" w:rsidTr="003726E1">
        <w:trPr>
          <w:cantSplit/>
          <w:ins w:id="268" w:author="Author"/>
        </w:trPr>
        <w:tc>
          <w:tcPr>
            <w:tcW w:w="9266" w:type="dxa"/>
            <w:gridSpan w:val="3"/>
            <w:tcBorders>
              <w:top w:val="nil"/>
              <w:left w:val="single" w:sz="4" w:space="0" w:color="auto"/>
              <w:bottom w:val="nil"/>
              <w:right w:val="single" w:sz="4" w:space="0" w:color="auto"/>
            </w:tcBorders>
            <w:shd w:val="clear" w:color="auto" w:fill="auto"/>
          </w:tcPr>
          <w:p w14:paraId="372DFCD3" w14:textId="7884C9DA" w:rsidR="00D76D2A" w:rsidRPr="00E13626" w:rsidRDefault="00D76D2A" w:rsidP="00CC5231">
            <w:pPr>
              <w:pStyle w:val="BodyText-table"/>
              <w:rPr>
                <w:ins w:id="269" w:author="Author"/>
              </w:rPr>
            </w:pPr>
            <w:ins w:id="270" w:author="Author">
              <w:r w:rsidRPr="00E13626">
                <w:t>Licensee Actions: [0</w:t>
              </w:r>
              <w:r w:rsidR="00D85EA1">
                <w:t>7</w:t>
              </w:r>
              <w:r w:rsidRPr="00E13626">
                <w:t>.0</w:t>
              </w:r>
              <w:r w:rsidR="004D782C" w:rsidRPr="00E13626">
                <w:t>2d</w:t>
              </w:r>
              <w:r w:rsidRPr="00E13626">
                <w:rPr>
                  <w:b/>
                  <w:bCs/>
                </w:rPr>
                <w:t xml:space="preserve"> </w:t>
              </w:r>
              <w:r w:rsidRPr="00E13626">
                <w:t>–</w:t>
              </w:r>
              <w:r w:rsidRPr="00E13626">
                <w:rPr>
                  <w:b/>
                  <w:bCs/>
                </w:rPr>
                <w:t xml:space="preserve"> </w:t>
              </w:r>
              <w:r w:rsidRPr="00E13626">
                <w:t>Licensee Actions]</w:t>
              </w:r>
            </w:ins>
          </w:p>
        </w:tc>
      </w:tr>
      <w:tr w:rsidR="008C3D37" w:rsidRPr="00E13626" w14:paraId="2F97F13A" w14:textId="77777777" w:rsidTr="003726E1">
        <w:trPr>
          <w:cantSplit/>
          <w:trHeight w:val="477"/>
          <w:ins w:id="271" w:author="Author"/>
        </w:trPr>
        <w:tc>
          <w:tcPr>
            <w:tcW w:w="9266" w:type="dxa"/>
            <w:gridSpan w:val="3"/>
            <w:tcBorders>
              <w:top w:val="nil"/>
              <w:left w:val="single" w:sz="4" w:space="0" w:color="auto"/>
              <w:bottom w:val="single" w:sz="4" w:space="0" w:color="auto"/>
              <w:right w:val="single" w:sz="4" w:space="0" w:color="auto"/>
            </w:tcBorders>
            <w:shd w:val="clear" w:color="auto" w:fill="auto"/>
          </w:tcPr>
          <w:p w14:paraId="5AD16EE3" w14:textId="1CED5F4E" w:rsidR="00D76D2A" w:rsidRPr="00E13626" w:rsidRDefault="00D76D2A" w:rsidP="006348B1">
            <w:pPr>
              <w:pStyle w:val="BodyText"/>
              <w:rPr>
                <w:ins w:id="272" w:author="Author"/>
              </w:rPr>
            </w:pPr>
          </w:p>
        </w:tc>
      </w:tr>
    </w:tbl>
    <w:p w14:paraId="3E36929A" w14:textId="6C13DCFE" w:rsidR="00336436" w:rsidRPr="00E13626" w:rsidRDefault="00336436" w:rsidP="00D54FC5">
      <w:pPr>
        <w:pStyle w:val="BodyText"/>
        <w:rPr>
          <w:ins w:id="273" w:author="Author"/>
        </w:rPr>
      </w:pPr>
    </w:p>
    <w:p w14:paraId="316B9EDF" w14:textId="6F1F321E" w:rsidR="002F3BB6" w:rsidRPr="00E13626" w:rsidRDefault="007D1BFF" w:rsidP="00AB64F1">
      <w:pPr>
        <w:pStyle w:val="BodyText3"/>
        <w:rPr>
          <w:ins w:id="274" w:author="Author"/>
          <w:rFonts w:cs="Arial"/>
        </w:rPr>
      </w:pPr>
      <w:ins w:id="275" w:author="Author">
        <w:r w:rsidRPr="00E13626">
          <w:rPr>
            <w:rFonts w:cs="Arial"/>
          </w:rPr>
          <w:t>Use the following table to document URI closures associated with no violation determination</w:t>
        </w:r>
        <w:r w:rsidR="000E709D" w:rsidRPr="00E13626">
          <w:rPr>
            <w:rFonts w:cs="Arial"/>
          </w:rPr>
          <w:t xml:space="preserve">. </w:t>
        </w:r>
        <w:r w:rsidR="00341D98" w:rsidRPr="00E13626">
          <w:rPr>
            <w:rFonts w:cs="Arial"/>
          </w:rPr>
          <w:t>Do not use the table to document other outcomes of the URI</w:t>
        </w:r>
        <w:r w:rsidR="002D26F3" w:rsidRPr="00E13626">
          <w:rPr>
            <w:rFonts w:cs="Arial"/>
          </w:rPr>
          <w:t xml:space="preserve"> because the URI’s closure basis will be captured in the respective write</w:t>
        </w:r>
        <w:r w:rsidR="00107D76">
          <w:rPr>
            <w:rFonts w:cs="Arial"/>
          </w:rPr>
          <w:t>-up</w:t>
        </w:r>
        <w:r w:rsidR="002D26F3" w:rsidRPr="00E13626">
          <w:rPr>
            <w:rFonts w:cs="Arial"/>
          </w:rPr>
          <w:t xml:space="preserve">. </w:t>
        </w:r>
        <w:r w:rsidR="00347D9D" w:rsidRPr="00E13626">
          <w:rPr>
            <w:rFonts w:cs="Arial"/>
          </w:rPr>
          <w:t>Document the URI closure in the results section of the report under the inspectable area associated with the sample or inspection activity that resulted in the opening of the URI. Otherwise, such as in cases where the URI was opened during a reactive inspection, document the closure under the inspectable area associated with the sample or inspection activity used to inspect the URI.</w:t>
        </w:r>
      </w:ins>
    </w:p>
    <w:p w14:paraId="60E4A048" w14:textId="5C4574B6" w:rsidR="002F3BB6" w:rsidRPr="00E13626" w:rsidRDefault="002F3BB6" w:rsidP="00413C1D">
      <w:pPr>
        <w:pStyle w:val="BodyText"/>
        <w:keepNext/>
        <w:jc w:val="center"/>
        <w:rPr>
          <w:ins w:id="276" w:author="Author"/>
        </w:rPr>
      </w:pPr>
      <w:ins w:id="277" w:author="Author">
        <w:r w:rsidRPr="00E13626">
          <w:t xml:space="preserve">Table </w:t>
        </w:r>
        <w:r w:rsidR="00C214B0">
          <w:t xml:space="preserve">3: </w:t>
        </w:r>
        <w:r w:rsidRPr="00E13626">
          <w:t>Closed Unresolved Item</w:t>
        </w:r>
      </w:ins>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5"/>
        <w:gridCol w:w="5850"/>
        <w:gridCol w:w="1463"/>
      </w:tblGrid>
      <w:tr w:rsidR="008C3D37" w:rsidRPr="00E13626" w14:paraId="2FCD2CAF" w14:textId="77777777" w:rsidTr="008C3D37">
        <w:trPr>
          <w:ins w:id="278" w:author="Author"/>
        </w:trPr>
        <w:tc>
          <w:tcPr>
            <w:tcW w:w="2065" w:type="dxa"/>
            <w:shd w:val="clear" w:color="auto" w:fill="auto"/>
          </w:tcPr>
          <w:p w14:paraId="3DE5D2FB" w14:textId="77777777" w:rsidR="002F3BB6" w:rsidRPr="00E13626" w:rsidRDefault="002F3BB6" w:rsidP="006348B1">
            <w:pPr>
              <w:pStyle w:val="BodyText"/>
              <w:rPr>
                <w:ins w:id="279" w:author="Author"/>
              </w:rPr>
            </w:pPr>
            <w:ins w:id="280" w:author="Author">
              <w:r w:rsidRPr="00E13626">
                <w:t>Unresolved Item</w:t>
              </w:r>
            </w:ins>
          </w:p>
          <w:p w14:paraId="34DBC572" w14:textId="77777777" w:rsidR="002F3BB6" w:rsidRPr="00E13626" w:rsidRDefault="002F3BB6" w:rsidP="006348B1">
            <w:pPr>
              <w:pStyle w:val="BodyText"/>
              <w:rPr>
                <w:ins w:id="281" w:author="Author"/>
              </w:rPr>
            </w:pPr>
            <w:ins w:id="282" w:author="Author">
              <w:r w:rsidRPr="00E13626">
                <w:t>(Closed)</w:t>
              </w:r>
            </w:ins>
          </w:p>
        </w:tc>
        <w:tc>
          <w:tcPr>
            <w:tcW w:w="5850" w:type="dxa"/>
            <w:shd w:val="clear" w:color="auto" w:fill="auto"/>
          </w:tcPr>
          <w:p w14:paraId="6E326D38" w14:textId="21ED95C7" w:rsidR="002F3BB6" w:rsidRPr="00E13626" w:rsidRDefault="002F3BB6" w:rsidP="006348B1">
            <w:pPr>
              <w:pStyle w:val="BodyText"/>
              <w:rPr>
                <w:ins w:id="283" w:author="Author"/>
              </w:rPr>
            </w:pPr>
            <w:ins w:id="284" w:author="Author">
              <w:r w:rsidRPr="00E13626">
                <w:t>[0</w:t>
              </w:r>
              <w:r w:rsidR="00C214B0">
                <w:t>7</w:t>
              </w:r>
              <w:r w:rsidRPr="00E13626">
                <w:t>.0</w:t>
              </w:r>
              <w:r w:rsidR="007149E7" w:rsidRPr="00E13626">
                <w:t>2</w:t>
              </w:r>
              <w:r w:rsidRPr="00E13626">
                <w:t>a –Title and Tracking]</w:t>
              </w:r>
            </w:ins>
          </w:p>
        </w:tc>
        <w:tc>
          <w:tcPr>
            <w:tcW w:w="1463" w:type="dxa"/>
            <w:shd w:val="clear" w:color="auto" w:fill="auto"/>
          </w:tcPr>
          <w:p w14:paraId="1F94F023" w14:textId="77ED7C15" w:rsidR="002F3BB6" w:rsidRPr="00E13626" w:rsidRDefault="002F3BB6" w:rsidP="006348B1">
            <w:pPr>
              <w:pStyle w:val="BodyText"/>
              <w:rPr>
                <w:ins w:id="285" w:author="Author"/>
              </w:rPr>
            </w:pPr>
            <w:ins w:id="286" w:author="Author">
              <w:r w:rsidRPr="00E13626">
                <w:t>[</w:t>
              </w:r>
              <w:r w:rsidR="00C214B0">
                <w:t>IP</w:t>
              </w:r>
            </w:ins>
            <w:r w:rsidR="007A2FCD" w:rsidRPr="00E13626">
              <w:t xml:space="preserve"> </w:t>
            </w:r>
            <w:ins w:id="287" w:author="Author">
              <w:r w:rsidR="00C214B0">
                <w:t>Number</w:t>
              </w:r>
              <w:r w:rsidRPr="00E13626">
                <w:t>]</w:t>
              </w:r>
            </w:ins>
          </w:p>
        </w:tc>
      </w:tr>
      <w:tr w:rsidR="008C3D37" w:rsidRPr="00E13626" w14:paraId="77E19928" w14:textId="77777777" w:rsidTr="008C3D37">
        <w:trPr>
          <w:trHeight w:val="872"/>
          <w:ins w:id="288" w:author="Author"/>
        </w:trPr>
        <w:tc>
          <w:tcPr>
            <w:tcW w:w="9378" w:type="dxa"/>
            <w:gridSpan w:val="3"/>
            <w:shd w:val="clear" w:color="auto" w:fill="auto"/>
          </w:tcPr>
          <w:p w14:paraId="50AD1E88" w14:textId="530DE7FB" w:rsidR="00E26071" w:rsidRPr="00E13626" w:rsidRDefault="002F3BB6" w:rsidP="00CC5231">
            <w:pPr>
              <w:pStyle w:val="BodyText-table"/>
            </w:pPr>
            <w:ins w:id="289" w:author="Author">
              <w:r w:rsidRPr="00E13626">
                <w:rPr>
                  <w:u w:val="single"/>
                </w:rPr>
                <w:t>Description</w:t>
              </w:r>
              <w:r w:rsidRPr="00E13626">
                <w:t>: [0</w:t>
              </w:r>
              <w:r w:rsidR="00C214B0">
                <w:t>7</w:t>
              </w:r>
              <w:r w:rsidRPr="00E13626">
                <w:t>.0</w:t>
              </w:r>
              <w:r w:rsidR="007149E7" w:rsidRPr="00E13626">
                <w:t>2</w:t>
              </w:r>
              <w:r w:rsidRPr="00E13626">
                <w:t>b - Description]</w:t>
              </w:r>
            </w:ins>
          </w:p>
          <w:p w14:paraId="4627973B" w14:textId="3A5E59F0" w:rsidR="00687BB2" w:rsidRPr="00E13626" w:rsidRDefault="00687BB2" w:rsidP="006348B1">
            <w:pPr>
              <w:pStyle w:val="BodyText"/>
              <w:rPr>
                <w:ins w:id="290" w:author="Author"/>
              </w:rPr>
            </w:pPr>
          </w:p>
        </w:tc>
      </w:tr>
    </w:tbl>
    <w:p w14:paraId="32486BBB" w14:textId="77777777" w:rsidR="002F3BB6" w:rsidRPr="00E13626" w:rsidRDefault="002F3BB6" w:rsidP="00D54FC5">
      <w:pPr>
        <w:pStyle w:val="BodyText"/>
        <w:rPr>
          <w:ins w:id="291" w:author="Author"/>
        </w:rPr>
      </w:pPr>
    </w:p>
    <w:p w14:paraId="4759720E" w14:textId="0D4CADA2" w:rsidR="008B4128" w:rsidRPr="00E13626" w:rsidRDefault="008B4128" w:rsidP="00816245">
      <w:pPr>
        <w:pStyle w:val="BodyText2"/>
        <w:rPr>
          <w:ins w:id="292" w:author="Author"/>
          <w:rFonts w:cs="Arial"/>
        </w:rPr>
      </w:pPr>
      <w:ins w:id="293" w:author="Author">
        <w:r w:rsidRPr="00E13626">
          <w:rPr>
            <w:rFonts w:cs="Arial"/>
          </w:rPr>
          <w:t>0</w:t>
        </w:r>
        <w:r w:rsidR="00C214B0">
          <w:rPr>
            <w:rFonts w:cs="Arial"/>
          </w:rPr>
          <w:t>7</w:t>
        </w:r>
        <w:r w:rsidRPr="00E13626">
          <w:rPr>
            <w:rFonts w:cs="Arial"/>
          </w:rPr>
          <w:t>.02</w:t>
        </w:r>
        <w:r w:rsidRPr="00E13626">
          <w:rPr>
            <w:rFonts w:cs="Arial"/>
          </w:rPr>
          <w:tab/>
          <w:t>Unresolved Item</w:t>
        </w:r>
      </w:ins>
    </w:p>
    <w:p w14:paraId="2067D3BC" w14:textId="46D0FC53" w:rsidR="00C80E2A" w:rsidRPr="00E13626" w:rsidRDefault="008F77EE" w:rsidP="00D54FC5">
      <w:pPr>
        <w:pStyle w:val="BodyText3"/>
        <w:numPr>
          <w:ilvl w:val="0"/>
          <w:numId w:val="35"/>
        </w:numPr>
        <w:rPr>
          <w:ins w:id="294" w:author="Author"/>
          <w:rFonts w:cs="Arial"/>
        </w:rPr>
      </w:pPr>
      <w:ins w:id="295" w:author="Author">
        <w:r w:rsidRPr="00E13626">
          <w:rPr>
            <w:rFonts w:cs="Arial"/>
          </w:rPr>
          <w:t>Title and Tracking</w:t>
        </w:r>
      </w:ins>
    </w:p>
    <w:p w14:paraId="534DF8AB" w14:textId="64225E67" w:rsidR="00C80E2A" w:rsidRPr="00E13626" w:rsidRDefault="00C80E2A" w:rsidP="00D54FC5">
      <w:pPr>
        <w:pStyle w:val="BodyText3"/>
        <w:spacing w:line="259" w:lineRule="auto"/>
        <w:rPr>
          <w:ins w:id="296" w:author="Author"/>
          <w:rFonts w:cs="Arial"/>
        </w:rPr>
      </w:pPr>
      <w:ins w:id="297" w:author="Author">
        <w:r w:rsidRPr="00E13626">
          <w:rPr>
            <w:rFonts w:cs="Arial"/>
          </w:rPr>
          <w:t>Provide a title for the URI. The title should describe the issue of concer</w:t>
        </w:r>
        <w:r w:rsidR="00C214B0">
          <w:rPr>
            <w:rFonts w:cs="Arial"/>
          </w:rPr>
          <w:t>n</w:t>
        </w:r>
        <w:r w:rsidRPr="00E13626">
          <w:rPr>
            <w:rFonts w:cs="Arial"/>
          </w:rPr>
          <w:t xml:space="preserve"> on line one. On line two, enter URI followed by the [Docket Number(s)]</w:t>
        </w:r>
        <w:proofErr w:type="gramStart"/>
        <w:r w:rsidRPr="00E13626">
          <w:rPr>
            <w:rFonts w:cs="Arial"/>
          </w:rPr>
          <w:t>/[</w:t>
        </w:r>
        <w:proofErr w:type="gramEnd"/>
        <w:r w:rsidRPr="00E13626">
          <w:rPr>
            <w:rFonts w:cs="Arial"/>
          </w:rPr>
          <w:t>Report Number]-[Unique Sequential Integer]</w:t>
        </w:r>
        <w:r w:rsidR="00EC2D2A">
          <w:rPr>
            <w:rFonts w:cs="Arial"/>
          </w:rPr>
          <w:t>.</w:t>
        </w:r>
      </w:ins>
    </w:p>
    <w:p w14:paraId="13E1C409" w14:textId="7D5A0971" w:rsidR="000635FE" w:rsidRPr="00E13626" w:rsidRDefault="000635FE" w:rsidP="00D54FC5">
      <w:pPr>
        <w:pStyle w:val="BodyText3"/>
        <w:numPr>
          <w:ilvl w:val="0"/>
          <w:numId w:val="35"/>
        </w:numPr>
        <w:rPr>
          <w:ins w:id="298" w:author="Author"/>
          <w:rFonts w:cs="Arial"/>
        </w:rPr>
      </w:pPr>
      <w:ins w:id="299" w:author="Author">
        <w:r w:rsidRPr="00E13626">
          <w:rPr>
            <w:rFonts w:cs="Arial"/>
          </w:rPr>
          <w:t>Description</w:t>
        </w:r>
      </w:ins>
    </w:p>
    <w:p w14:paraId="0B0B50AD" w14:textId="27963172" w:rsidR="000635FE" w:rsidRPr="00E13626" w:rsidRDefault="000635FE" w:rsidP="00D54FC5">
      <w:pPr>
        <w:pStyle w:val="BodyText3"/>
        <w:numPr>
          <w:ilvl w:val="1"/>
          <w:numId w:val="35"/>
        </w:numPr>
        <w:rPr>
          <w:ins w:id="300" w:author="Author"/>
          <w:rFonts w:cs="Arial"/>
        </w:rPr>
      </w:pPr>
      <w:ins w:id="301" w:author="Author">
        <w:r w:rsidRPr="00E13626">
          <w:rPr>
            <w:rFonts w:cs="Arial"/>
          </w:rPr>
          <w:t>When opening a URI, clearly state that an URI was identified, and describe the issue with sufficient detail so that another inspector could complete the inspection and documentation effort. Indicate whether the issue of concern was, in part, determined to be</w:t>
        </w:r>
        <w:r w:rsidR="00972198" w:rsidRPr="00E13626">
          <w:rPr>
            <w:rFonts w:cs="Arial"/>
          </w:rPr>
          <w:t xml:space="preserve"> a</w:t>
        </w:r>
        <w:r w:rsidRPr="00E13626">
          <w:rPr>
            <w:rFonts w:cs="Arial"/>
          </w:rPr>
          <w:t xml:space="preserve"> violation and indicate what additional information is needed to make the violation</w:t>
        </w:r>
        <w:r w:rsidR="00972198" w:rsidRPr="00E13626">
          <w:rPr>
            <w:rFonts w:cs="Arial"/>
          </w:rPr>
          <w:t>.</w:t>
        </w:r>
      </w:ins>
    </w:p>
    <w:p w14:paraId="09D97C20" w14:textId="77777777" w:rsidR="00E51479" w:rsidRPr="00E51479" w:rsidRDefault="00E51479" w:rsidP="00E51479">
      <w:pPr>
        <w:pStyle w:val="BodyText3"/>
        <w:numPr>
          <w:ilvl w:val="1"/>
          <w:numId w:val="35"/>
        </w:numPr>
        <w:rPr>
          <w:ins w:id="302" w:author="Author"/>
          <w:rFonts w:cs="Arial"/>
        </w:rPr>
      </w:pPr>
      <w:ins w:id="303" w:author="Author">
        <w:r w:rsidRPr="00E51479">
          <w:rPr>
            <w:rFonts w:cs="Arial"/>
          </w:rPr>
          <w:lastRenderedPageBreak/>
          <w:t>When closing a URI, the level of detail devoted to closing URIs depends on the nature and significance of the additional information identified.</w:t>
        </w:r>
      </w:ins>
    </w:p>
    <w:p w14:paraId="777B91B1" w14:textId="77777777" w:rsidR="00E51479" w:rsidRPr="00E51479" w:rsidRDefault="00E51479" w:rsidP="00E51479">
      <w:pPr>
        <w:pStyle w:val="BodyText3"/>
        <w:ind w:left="1080"/>
        <w:rPr>
          <w:ins w:id="304" w:author="Author"/>
          <w:rFonts w:cs="Arial"/>
        </w:rPr>
      </w:pPr>
      <w:ins w:id="305" w:author="Author">
        <w:r w:rsidRPr="00E51479">
          <w:rPr>
            <w:rFonts w:cs="Arial"/>
          </w:rPr>
          <w:t>In the first paragraph, summarize the topic, inspector follow-up actions, and describe any licensee actions.</w:t>
        </w:r>
      </w:ins>
    </w:p>
    <w:p w14:paraId="5A912ABC" w14:textId="77777777" w:rsidR="00E51479" w:rsidRPr="00E51479" w:rsidRDefault="00E51479" w:rsidP="00E51479">
      <w:pPr>
        <w:pStyle w:val="BodyText3"/>
        <w:ind w:left="1080"/>
        <w:rPr>
          <w:ins w:id="306" w:author="Author"/>
          <w:rFonts w:cs="Arial"/>
        </w:rPr>
      </w:pPr>
      <w:ins w:id="307" w:author="Author">
        <w:r w:rsidRPr="00E51479">
          <w:rPr>
            <w:rFonts w:cs="Arial"/>
          </w:rPr>
          <w:t>In the second paragraph, include why the issue was or was not a violation (e.g., not reasonably within the licensee ability to foresee and correct or not a violation or licensee standard). Caution should be used when describing why a violation did not exist.</w:t>
        </w:r>
      </w:ins>
    </w:p>
    <w:p w14:paraId="0E215CD2" w14:textId="77777777" w:rsidR="00E51479" w:rsidRPr="00E51479" w:rsidRDefault="00E51479" w:rsidP="00E51479">
      <w:pPr>
        <w:pStyle w:val="BodyText3"/>
        <w:ind w:left="1080"/>
        <w:rPr>
          <w:ins w:id="308" w:author="Author"/>
          <w:rFonts w:cs="Arial"/>
        </w:rPr>
      </w:pPr>
      <w:ins w:id="309" w:author="Author">
        <w:r w:rsidRPr="00E51479">
          <w:rPr>
            <w:rFonts w:cs="Arial"/>
          </w:rPr>
          <w:t>If resolution to a URI was based on discussions between inspector(s) and Nuclear Reactor Regulation (NRR) technical staff, concisely document the details of these discussions. Additionally, branch chiefs of the inspector(s) and technical staff who were involved in these discussions should concur on the inspection report.</w:t>
        </w:r>
      </w:ins>
    </w:p>
    <w:p w14:paraId="35A0557F" w14:textId="77777777" w:rsidR="003A02B4" w:rsidRPr="00E13626" w:rsidRDefault="000635FE">
      <w:pPr>
        <w:pStyle w:val="BodyText3"/>
        <w:numPr>
          <w:ilvl w:val="0"/>
          <w:numId w:val="35"/>
        </w:numPr>
        <w:rPr>
          <w:ins w:id="310" w:author="Author"/>
          <w:rFonts w:cs="Arial"/>
        </w:rPr>
      </w:pPr>
      <w:ins w:id="311" w:author="Author">
        <w:r w:rsidRPr="00E13626">
          <w:rPr>
            <w:rFonts w:cs="Arial"/>
          </w:rPr>
          <w:t>Planned Closure Actions</w:t>
        </w:r>
      </w:ins>
    </w:p>
    <w:p w14:paraId="4CBF1FE8" w14:textId="1BCD36B4" w:rsidR="000635FE" w:rsidRPr="00E13626" w:rsidRDefault="000635FE" w:rsidP="00D54FC5">
      <w:pPr>
        <w:pStyle w:val="BodyText3"/>
        <w:rPr>
          <w:ins w:id="312" w:author="Author"/>
          <w:rFonts w:cs="Arial"/>
        </w:rPr>
      </w:pPr>
      <w:ins w:id="313" w:author="Author">
        <w:r w:rsidRPr="00E13626">
          <w:rPr>
            <w:rFonts w:cs="Arial"/>
          </w:rPr>
          <w:t xml:space="preserve">Identify the specific licensee or NRC actions needed to determine whether the issue of concern is a </w:t>
        </w:r>
        <w:r w:rsidR="007149E7" w:rsidRPr="00E13626">
          <w:rPr>
            <w:rFonts w:cs="Arial"/>
          </w:rPr>
          <w:t>violation.</w:t>
        </w:r>
      </w:ins>
    </w:p>
    <w:p w14:paraId="1771F714" w14:textId="167F7177" w:rsidR="00924511" w:rsidRPr="00E13626" w:rsidRDefault="000635FE" w:rsidP="00B6154A">
      <w:pPr>
        <w:pStyle w:val="BodyText3"/>
        <w:numPr>
          <w:ilvl w:val="0"/>
          <w:numId w:val="35"/>
        </w:numPr>
        <w:rPr>
          <w:ins w:id="314" w:author="Author"/>
          <w:rFonts w:cs="Arial"/>
        </w:rPr>
      </w:pPr>
      <w:ins w:id="315" w:author="Author">
        <w:r w:rsidRPr="00E13626">
          <w:rPr>
            <w:rFonts w:cs="Arial"/>
          </w:rPr>
          <w:t>Licensee Actions</w:t>
        </w:r>
      </w:ins>
    </w:p>
    <w:p w14:paraId="10689852" w14:textId="294D5992" w:rsidR="008B4128" w:rsidRPr="00E13626" w:rsidRDefault="000635FE" w:rsidP="00D54FC5">
      <w:pPr>
        <w:pStyle w:val="BodyText3"/>
        <w:rPr>
          <w:ins w:id="316" w:author="Author"/>
          <w:rFonts w:cs="Arial"/>
        </w:rPr>
      </w:pPr>
      <w:ins w:id="317" w:author="Author">
        <w:r w:rsidRPr="00E13626">
          <w:rPr>
            <w:rFonts w:cs="Arial"/>
          </w:rPr>
          <w:t>Describe any corrective actions taken to eliminate any perceived immediate safety or security concerns.</w:t>
        </w:r>
      </w:ins>
    </w:p>
    <w:p w14:paraId="244C8C3C" w14:textId="7D325904" w:rsidR="00FC3E45" w:rsidRPr="00E13626" w:rsidRDefault="00FC3E45" w:rsidP="00782C97">
      <w:pPr>
        <w:pStyle w:val="Heading1"/>
        <w:rPr>
          <w:ins w:id="318" w:author="Author"/>
          <w:rFonts w:cs="Arial"/>
        </w:rPr>
      </w:pPr>
      <w:bookmarkStart w:id="319" w:name="_Toc159579396"/>
      <w:ins w:id="320" w:author="Author">
        <w:r w:rsidRPr="00E13626">
          <w:rPr>
            <w:rFonts w:cs="Arial"/>
          </w:rPr>
          <w:t>0615-</w:t>
        </w:r>
        <w:r w:rsidR="00932987">
          <w:rPr>
            <w:rFonts w:cs="Arial"/>
          </w:rPr>
          <w:t>08</w:t>
        </w:r>
        <w:r w:rsidRPr="00E13626">
          <w:rPr>
            <w:rFonts w:cs="Arial"/>
          </w:rPr>
          <w:tab/>
          <w:t>DISCUSSED OPEN ITEMS</w:t>
        </w:r>
        <w:bookmarkEnd w:id="319"/>
      </w:ins>
    </w:p>
    <w:p w14:paraId="721C3334" w14:textId="28283A9C" w:rsidR="00D42262" w:rsidRPr="00E13626" w:rsidRDefault="00FC3E45" w:rsidP="00782C97">
      <w:pPr>
        <w:pStyle w:val="BodyText"/>
        <w:rPr>
          <w:ins w:id="321" w:author="Author"/>
        </w:rPr>
      </w:pPr>
      <w:ins w:id="322" w:author="Author">
        <w:r w:rsidRPr="00E13626">
          <w:t xml:space="preserve">Use the following table to document </w:t>
        </w:r>
        <w:r w:rsidR="00D42262" w:rsidRPr="00E13626">
          <w:t>open items being discussed.</w:t>
        </w:r>
      </w:ins>
    </w:p>
    <w:p w14:paraId="7A203B60" w14:textId="0324AE2C" w:rsidR="00C946DF" w:rsidRPr="00E13626" w:rsidRDefault="00C946DF" w:rsidP="00413C1D">
      <w:pPr>
        <w:pStyle w:val="BodyText"/>
        <w:keepNext/>
        <w:jc w:val="center"/>
        <w:rPr>
          <w:ins w:id="323" w:author="Author"/>
        </w:rPr>
      </w:pPr>
      <w:ins w:id="324" w:author="Author">
        <w:r w:rsidRPr="00E13626">
          <w:t xml:space="preserve">Table </w:t>
        </w:r>
        <w:r w:rsidR="00932987">
          <w:t>4</w:t>
        </w:r>
        <w:r w:rsidRPr="00E13626">
          <w:t>: Discussed Item</w:t>
        </w:r>
      </w:ins>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5"/>
        <w:gridCol w:w="5670"/>
        <w:gridCol w:w="1463"/>
      </w:tblGrid>
      <w:tr w:rsidR="00A64E9C" w:rsidRPr="00E13626" w14:paraId="2C7A34B7" w14:textId="77777777" w:rsidTr="00A64E9C">
        <w:trPr>
          <w:ins w:id="325" w:author="Author"/>
        </w:trPr>
        <w:tc>
          <w:tcPr>
            <w:tcW w:w="2245" w:type="dxa"/>
            <w:shd w:val="clear" w:color="auto" w:fill="auto"/>
          </w:tcPr>
          <w:p w14:paraId="4192C5CA" w14:textId="129ADFE3" w:rsidR="00C946DF" w:rsidRPr="00E13626" w:rsidRDefault="00C946DF" w:rsidP="00687BB2">
            <w:pPr>
              <w:pStyle w:val="BodyText"/>
              <w:rPr>
                <w:ins w:id="326" w:author="Author"/>
              </w:rPr>
            </w:pPr>
            <w:ins w:id="327" w:author="Author">
              <w:r w:rsidRPr="00E13626">
                <w:t>[0</w:t>
              </w:r>
              <w:r w:rsidR="00932987">
                <w:t>8</w:t>
              </w:r>
              <w:r w:rsidRPr="00E13626">
                <w:t>a – Item Type]</w:t>
              </w:r>
            </w:ins>
          </w:p>
          <w:p w14:paraId="36BAB039" w14:textId="77777777" w:rsidR="00C946DF" w:rsidRPr="00E13626" w:rsidRDefault="00C946DF" w:rsidP="00687BB2">
            <w:pPr>
              <w:pStyle w:val="BodyText"/>
              <w:rPr>
                <w:ins w:id="328" w:author="Author"/>
              </w:rPr>
            </w:pPr>
            <w:ins w:id="329" w:author="Author">
              <w:r w:rsidRPr="00E13626">
                <w:t>(Discussed)</w:t>
              </w:r>
            </w:ins>
          </w:p>
        </w:tc>
        <w:tc>
          <w:tcPr>
            <w:tcW w:w="5670" w:type="dxa"/>
            <w:shd w:val="clear" w:color="auto" w:fill="auto"/>
          </w:tcPr>
          <w:p w14:paraId="33074C61" w14:textId="3042330B" w:rsidR="00C946DF" w:rsidRPr="00E13626" w:rsidRDefault="00C946DF" w:rsidP="00687BB2">
            <w:pPr>
              <w:pStyle w:val="BodyText"/>
              <w:rPr>
                <w:ins w:id="330" w:author="Author"/>
              </w:rPr>
            </w:pPr>
            <w:ins w:id="331" w:author="Author">
              <w:r w:rsidRPr="00E13626">
                <w:t>[0</w:t>
              </w:r>
              <w:r w:rsidR="00932987">
                <w:t>8</w:t>
              </w:r>
              <w:r w:rsidRPr="00E13626">
                <w:t>b – Title and Tracking]</w:t>
              </w:r>
            </w:ins>
          </w:p>
        </w:tc>
        <w:tc>
          <w:tcPr>
            <w:tcW w:w="1463" w:type="dxa"/>
            <w:shd w:val="clear" w:color="auto" w:fill="auto"/>
          </w:tcPr>
          <w:p w14:paraId="3A09FEA1" w14:textId="77777777" w:rsidR="00C946DF" w:rsidRPr="00E13626" w:rsidRDefault="00C946DF" w:rsidP="00687BB2">
            <w:pPr>
              <w:pStyle w:val="BodyText"/>
              <w:rPr>
                <w:ins w:id="332" w:author="Author"/>
              </w:rPr>
            </w:pPr>
            <w:ins w:id="333" w:author="Author">
              <w:r w:rsidRPr="00E13626">
                <w:t>[IP Number]</w:t>
              </w:r>
            </w:ins>
          </w:p>
        </w:tc>
      </w:tr>
      <w:tr w:rsidR="00A64E9C" w:rsidRPr="00E13626" w14:paraId="2CD98DD0" w14:textId="77777777" w:rsidTr="00A64E9C">
        <w:trPr>
          <w:trHeight w:val="70"/>
          <w:ins w:id="334" w:author="Author"/>
        </w:trPr>
        <w:tc>
          <w:tcPr>
            <w:tcW w:w="9378" w:type="dxa"/>
            <w:gridSpan w:val="3"/>
            <w:shd w:val="clear" w:color="auto" w:fill="auto"/>
          </w:tcPr>
          <w:p w14:paraId="67451C3B" w14:textId="0F6F851F" w:rsidR="00C946DF" w:rsidRPr="00E13626" w:rsidRDefault="00C946DF" w:rsidP="00CC5231">
            <w:pPr>
              <w:pStyle w:val="BodyText-table"/>
              <w:rPr>
                <w:ins w:id="335" w:author="Author"/>
              </w:rPr>
            </w:pPr>
            <w:ins w:id="336" w:author="Author">
              <w:r w:rsidRPr="00E13626">
                <w:t>Discussion: [0</w:t>
              </w:r>
              <w:r w:rsidR="00932987">
                <w:t>8</w:t>
              </w:r>
              <w:r w:rsidRPr="00E13626">
                <w:t>c – Discussion]</w:t>
              </w:r>
            </w:ins>
          </w:p>
          <w:p w14:paraId="6158F5C6" w14:textId="77777777" w:rsidR="00C946DF" w:rsidRPr="00E13626" w:rsidRDefault="00C946DF" w:rsidP="00687BB2">
            <w:pPr>
              <w:pStyle w:val="BodyText"/>
              <w:rPr>
                <w:ins w:id="337" w:author="Author"/>
                <w:u w:val="single"/>
              </w:rPr>
            </w:pPr>
          </w:p>
        </w:tc>
      </w:tr>
    </w:tbl>
    <w:p w14:paraId="47A2CDF0" w14:textId="77777777" w:rsidR="00D42262" w:rsidRPr="00E13626" w:rsidRDefault="00D42262" w:rsidP="00527BEE">
      <w:pPr>
        <w:pStyle w:val="BodyText-table"/>
        <w:rPr>
          <w:ins w:id="338" w:author="Author"/>
        </w:rPr>
      </w:pPr>
    </w:p>
    <w:p w14:paraId="20B5DB73" w14:textId="386C3EF4" w:rsidR="009D3268" w:rsidRPr="00E13626" w:rsidRDefault="004B33E5" w:rsidP="001F554B">
      <w:pPr>
        <w:pStyle w:val="BodyText"/>
        <w:rPr>
          <w:ins w:id="339" w:author="Author"/>
          <w:color w:val="000000"/>
        </w:rPr>
      </w:pPr>
      <w:ins w:id="340" w:author="Author">
        <w:r w:rsidRPr="00E13626">
          <w:t>Open items such as unresolved items, apparent violations, and notices of violations requiring a response were assigned an open tracking status in a previously issued inspection report. Document discussed open items in the results section of the report under the inspection procedure associated with the sample or inspection activity that resulted in the opening of the item.</w:t>
        </w:r>
      </w:ins>
    </w:p>
    <w:p w14:paraId="1B5B68E6" w14:textId="1BC2F952" w:rsidR="003353DA" w:rsidRPr="00E13626" w:rsidRDefault="009D3268" w:rsidP="00782C97">
      <w:pPr>
        <w:pStyle w:val="BodyText"/>
        <w:numPr>
          <w:ilvl w:val="0"/>
          <w:numId w:val="37"/>
        </w:numPr>
        <w:rPr>
          <w:ins w:id="341" w:author="Author"/>
        </w:rPr>
      </w:pPr>
      <w:ins w:id="342" w:author="Author">
        <w:r w:rsidRPr="00E13626">
          <w:t>Item Type</w:t>
        </w:r>
      </w:ins>
    </w:p>
    <w:p w14:paraId="4154E255" w14:textId="2BB7F760" w:rsidR="009D3268" w:rsidRPr="00E13626" w:rsidRDefault="009D3268" w:rsidP="00D54FC5">
      <w:pPr>
        <w:pStyle w:val="BodyText3"/>
        <w:rPr>
          <w:ins w:id="343" w:author="Author"/>
        </w:rPr>
      </w:pPr>
      <w:ins w:id="344" w:author="Author">
        <w:r w:rsidRPr="00E13626">
          <w:rPr>
            <w:rFonts w:cs="Arial"/>
          </w:rPr>
          <w:t>Describe the item type (e.g., “Unresolved Item”).</w:t>
        </w:r>
      </w:ins>
    </w:p>
    <w:p w14:paraId="6B2FC2E6" w14:textId="77777777" w:rsidR="00E51479" w:rsidRDefault="00E51479" w:rsidP="00E51479">
      <w:pPr>
        <w:pStyle w:val="BodyText"/>
        <w:keepNext/>
        <w:numPr>
          <w:ilvl w:val="0"/>
          <w:numId w:val="37"/>
        </w:numPr>
        <w:rPr>
          <w:ins w:id="345" w:author="Author"/>
        </w:rPr>
      </w:pPr>
      <w:ins w:id="346" w:author="Author">
        <w:r>
          <w:lastRenderedPageBreak/>
          <w:t>Title and Tracking</w:t>
        </w:r>
      </w:ins>
    </w:p>
    <w:p w14:paraId="2254D211" w14:textId="77777777" w:rsidR="00E51479" w:rsidRDefault="00E51479" w:rsidP="005B0E1D">
      <w:pPr>
        <w:pStyle w:val="BodyText"/>
        <w:keepNext/>
        <w:ind w:left="720"/>
        <w:rPr>
          <w:ins w:id="347" w:author="Author"/>
        </w:rPr>
      </w:pPr>
      <w:ins w:id="348" w:author="Author">
        <w:r>
          <w:t>Enter the previously used title and tracking number assigned when the item was opened in a prior report.</w:t>
        </w:r>
      </w:ins>
    </w:p>
    <w:p w14:paraId="2B0B87DB" w14:textId="77777777" w:rsidR="00E51479" w:rsidRDefault="00E51479" w:rsidP="00E51479">
      <w:pPr>
        <w:pStyle w:val="BodyText"/>
        <w:keepNext/>
        <w:numPr>
          <w:ilvl w:val="0"/>
          <w:numId w:val="37"/>
        </w:numPr>
        <w:rPr>
          <w:ins w:id="349" w:author="Author"/>
        </w:rPr>
      </w:pPr>
      <w:ins w:id="350" w:author="Author">
        <w:r>
          <w:t>Discussion</w:t>
        </w:r>
      </w:ins>
    </w:p>
    <w:p w14:paraId="0085C616" w14:textId="047FC2A3" w:rsidR="00C3185E" w:rsidRPr="005B0E1D" w:rsidRDefault="00E51479" w:rsidP="005B0E1D">
      <w:pPr>
        <w:pStyle w:val="BodyText"/>
        <w:keepNext/>
        <w:ind w:left="720"/>
        <w:rPr>
          <w:ins w:id="351" w:author="Author"/>
        </w:rPr>
      </w:pPr>
      <w:ins w:id="352" w:author="Author">
        <w:r>
          <w:t>Capture follow up actions, pertinent facts gathered, and observations which may support a future disposition of the item.</w:t>
        </w:r>
      </w:ins>
    </w:p>
    <w:p w14:paraId="5D4A2A32" w14:textId="59521270" w:rsidR="00E4652C" w:rsidRPr="00E13626" w:rsidRDefault="00483F6C" w:rsidP="00174F1E">
      <w:pPr>
        <w:pStyle w:val="Heading1"/>
        <w:rPr>
          <w:ins w:id="353" w:author="Author"/>
          <w:rFonts w:cs="Arial"/>
        </w:rPr>
      </w:pPr>
      <w:bookmarkStart w:id="354" w:name="_Toc159579397"/>
      <w:ins w:id="355" w:author="Author">
        <w:r w:rsidRPr="00E13626">
          <w:rPr>
            <w:rFonts w:cs="Arial"/>
          </w:rPr>
          <w:t>0615-</w:t>
        </w:r>
        <w:r w:rsidR="00932987">
          <w:rPr>
            <w:rFonts w:cs="Arial"/>
          </w:rPr>
          <w:t>09</w:t>
        </w:r>
        <w:r w:rsidRPr="00E13626">
          <w:rPr>
            <w:rFonts w:cs="Arial"/>
          </w:rPr>
          <w:tab/>
          <w:t xml:space="preserve">CLOSURE OF EVENT </w:t>
        </w:r>
        <w:r w:rsidR="00D56E49" w:rsidRPr="00E13626">
          <w:rPr>
            <w:rFonts w:cs="Arial"/>
          </w:rPr>
          <w:t>NOTIFICATION</w:t>
        </w:r>
        <w:r w:rsidRPr="00E13626">
          <w:rPr>
            <w:rFonts w:cs="Arial"/>
          </w:rPr>
          <w:t>S</w:t>
        </w:r>
        <w:bookmarkEnd w:id="354"/>
      </w:ins>
    </w:p>
    <w:p w14:paraId="16756FF2" w14:textId="768AC56A" w:rsidR="00473682" w:rsidRPr="00E13626" w:rsidRDefault="00031CD1" w:rsidP="00174F1E">
      <w:pPr>
        <w:pStyle w:val="BodyText"/>
        <w:rPr>
          <w:ins w:id="356" w:author="Author"/>
        </w:rPr>
      </w:pPr>
      <w:ins w:id="357" w:author="Author">
        <w:r w:rsidRPr="00E13626">
          <w:t>Licensee event</w:t>
        </w:r>
        <w:r w:rsidR="00D56E49" w:rsidRPr="00E13626">
          <w:t>s</w:t>
        </w:r>
        <w:r w:rsidR="00963947" w:rsidRPr="00E13626">
          <w:t xml:space="preserve"> are submitted by</w:t>
        </w:r>
        <w:r w:rsidRPr="00E13626">
          <w:t xml:space="preserve"> the</w:t>
        </w:r>
        <w:r w:rsidR="00963947" w:rsidRPr="00E13626">
          <w:t xml:space="preserve"> licensee and reviewed </w:t>
        </w:r>
        <w:r w:rsidR="006B092E" w:rsidRPr="00E13626">
          <w:t xml:space="preserve">and inspected </w:t>
        </w:r>
        <w:r w:rsidR="00710D95" w:rsidRPr="00E13626">
          <w:t>using IP 92701, “</w:t>
        </w:r>
        <w:proofErr w:type="spellStart"/>
        <w:r w:rsidR="00710D95" w:rsidRPr="00E13626">
          <w:t>Followup</w:t>
        </w:r>
        <w:proofErr w:type="spellEnd"/>
        <w:r w:rsidR="00710D95" w:rsidRPr="00E13626">
          <w:t>,” or by an associated inspection procedure.</w:t>
        </w:r>
        <w:r w:rsidR="00473682" w:rsidRPr="00E13626">
          <w:t xml:space="preserve"> Inspectors review these </w:t>
        </w:r>
        <w:r w:rsidR="00D56E49" w:rsidRPr="00E13626">
          <w:t>reported events</w:t>
        </w:r>
        <w:r w:rsidR="00473682" w:rsidRPr="00E13626">
          <w:t xml:space="preserve"> and document their review and closure.</w:t>
        </w:r>
      </w:ins>
    </w:p>
    <w:p w14:paraId="0F13CA69" w14:textId="5C637AD2" w:rsidR="00F773F2" w:rsidRPr="007B0DDC" w:rsidRDefault="00EA6525" w:rsidP="00174F1E">
      <w:pPr>
        <w:pStyle w:val="BodyText"/>
        <w:rPr>
          <w:ins w:id="358" w:author="Author"/>
          <w:sz w:val="24"/>
          <w:szCs w:val="24"/>
        </w:rPr>
      </w:pPr>
      <w:ins w:id="359" w:author="Author">
        <w:r w:rsidRPr="00E13626">
          <w:t xml:space="preserve">In general, </w:t>
        </w:r>
        <w:r w:rsidR="00D56E49" w:rsidRPr="00E13626">
          <w:t>event</w:t>
        </w:r>
        <w:r w:rsidRPr="00E13626">
          <w:t xml:space="preserve"> reviews should have a brief description of the event and reference the docketed </w:t>
        </w:r>
        <w:r w:rsidR="00D56E49" w:rsidRPr="00E13626">
          <w:t>notification</w:t>
        </w:r>
        <w:r w:rsidR="0052249F" w:rsidRPr="00E13626">
          <w:t xml:space="preserve"> number</w:t>
        </w:r>
        <w:r w:rsidRPr="00E13626">
          <w:t xml:space="preserve">. If a </w:t>
        </w:r>
        <w:r w:rsidR="00FA5F5E" w:rsidRPr="00E13626">
          <w:t xml:space="preserve">review is already documented in a separate NRC </w:t>
        </w:r>
        <w:r w:rsidR="00F06179" w:rsidRPr="00E13626">
          <w:t>correspondence,</w:t>
        </w:r>
        <w:r w:rsidR="00FA5F5E" w:rsidRPr="00E13626">
          <w:t xml:space="preserve"> then close the event with a brief statement in an inspection report referencing the separate correspondence. In</w:t>
        </w:r>
        <w:r w:rsidR="00F06179" w:rsidRPr="00E13626">
          <w:t xml:space="preserve"> addition, document closure of the event as follows:</w:t>
        </w:r>
      </w:ins>
    </w:p>
    <w:p w14:paraId="42E00F26" w14:textId="77777777" w:rsidR="00AA1FE7" w:rsidRPr="00E13626" w:rsidRDefault="00F773F2" w:rsidP="008A76E1">
      <w:pPr>
        <w:pStyle w:val="BodyText"/>
        <w:numPr>
          <w:ilvl w:val="0"/>
          <w:numId w:val="38"/>
        </w:numPr>
      </w:pPr>
      <w:ins w:id="360" w:author="Author">
        <w:r w:rsidRPr="00E13626">
          <w:t>No Violations</w:t>
        </w:r>
      </w:ins>
    </w:p>
    <w:p w14:paraId="5525D7DD" w14:textId="7BB2E3FA" w:rsidR="00F773F2" w:rsidRPr="00E13626" w:rsidRDefault="00F773F2" w:rsidP="00AA1FE7">
      <w:pPr>
        <w:pStyle w:val="BodyText3"/>
        <w:rPr>
          <w:ins w:id="361" w:author="Author"/>
          <w:rFonts w:cs="Arial"/>
        </w:rPr>
      </w:pPr>
      <w:ins w:id="362" w:author="Author">
        <w:r w:rsidRPr="00E13626">
          <w:rPr>
            <w:rFonts w:cs="Arial"/>
          </w:rPr>
          <w:t xml:space="preserve">Include a statement </w:t>
        </w:r>
        <w:proofErr w:type="gramStart"/>
        <w:r w:rsidRPr="00E13626">
          <w:rPr>
            <w:rFonts w:cs="Arial"/>
          </w:rPr>
          <w:t>similar to</w:t>
        </w:r>
        <w:proofErr w:type="gramEnd"/>
        <w:r w:rsidRPr="00E13626">
          <w:rPr>
            <w:rFonts w:cs="Arial"/>
          </w:rPr>
          <w:t xml:space="preserve"> “The Event Report was reviewed. No violations of NRC requirements were identified."</w:t>
        </w:r>
      </w:ins>
    </w:p>
    <w:p w14:paraId="19733C5F" w14:textId="77777777" w:rsidR="00AA1FE7" w:rsidRPr="00E13626" w:rsidRDefault="00F773F2" w:rsidP="00830D7D">
      <w:pPr>
        <w:pStyle w:val="BodyText"/>
        <w:numPr>
          <w:ilvl w:val="0"/>
          <w:numId w:val="38"/>
        </w:numPr>
      </w:pPr>
      <w:ins w:id="363" w:author="Author">
        <w:r w:rsidRPr="00E13626">
          <w:t>Minor Violations</w:t>
        </w:r>
      </w:ins>
    </w:p>
    <w:p w14:paraId="03E56332" w14:textId="5A50917B" w:rsidR="00F773F2" w:rsidRPr="00E13626" w:rsidRDefault="00F773F2" w:rsidP="00AA1FE7">
      <w:pPr>
        <w:pStyle w:val="BodyText3"/>
        <w:rPr>
          <w:ins w:id="364" w:author="Author"/>
          <w:rFonts w:cs="Arial"/>
        </w:rPr>
      </w:pPr>
      <w:ins w:id="365" w:author="Author">
        <w:r w:rsidRPr="00E13626">
          <w:rPr>
            <w:rFonts w:cs="Arial"/>
          </w:rPr>
          <w:t xml:space="preserve">Document as specified in </w:t>
        </w:r>
        <w:r w:rsidR="006C77D6">
          <w:rPr>
            <w:rFonts w:cs="Arial"/>
          </w:rPr>
          <w:t>s</w:t>
        </w:r>
        <w:r w:rsidRPr="00E13626">
          <w:rPr>
            <w:rFonts w:cs="Arial"/>
          </w:rPr>
          <w:t>ection 061</w:t>
        </w:r>
        <w:r w:rsidR="00C04883" w:rsidRPr="00E13626">
          <w:rPr>
            <w:rFonts w:cs="Arial"/>
          </w:rPr>
          <w:t>5</w:t>
        </w:r>
        <w:r w:rsidRPr="00E13626">
          <w:rPr>
            <w:rFonts w:cs="Arial"/>
          </w:rPr>
          <w:t>-</w:t>
        </w:r>
        <w:r w:rsidR="00663C0C" w:rsidRPr="00E13626">
          <w:rPr>
            <w:rFonts w:cs="Arial"/>
          </w:rPr>
          <w:t>13</w:t>
        </w:r>
        <w:r w:rsidRPr="00E13626">
          <w:rPr>
            <w:rFonts w:cs="Arial"/>
          </w:rPr>
          <w:t>, “Minor Violations</w:t>
        </w:r>
        <w:r w:rsidR="000A682B" w:rsidRPr="00E13626">
          <w:rPr>
            <w:rFonts w:cs="Arial"/>
          </w:rPr>
          <w:t>,</w:t>
        </w:r>
        <w:r w:rsidRPr="00E13626">
          <w:rPr>
            <w:rFonts w:cs="Arial"/>
          </w:rPr>
          <w:t>”</w:t>
        </w:r>
        <w:r w:rsidR="000A682B" w:rsidRPr="00E13626">
          <w:rPr>
            <w:rFonts w:cs="Arial"/>
          </w:rPr>
          <w:t xml:space="preserve"> in accordance with </w:t>
        </w:r>
        <w:r w:rsidR="0052005B" w:rsidRPr="00E13626">
          <w:rPr>
            <w:rFonts w:cs="Arial"/>
          </w:rPr>
          <w:t>the NRC Enforcement Policy.</w:t>
        </w:r>
      </w:ins>
    </w:p>
    <w:p w14:paraId="67C11478" w14:textId="77777777" w:rsidR="00AA1FE7" w:rsidRPr="00E13626" w:rsidRDefault="00714851" w:rsidP="00830D7D">
      <w:pPr>
        <w:pStyle w:val="BodyText"/>
        <w:numPr>
          <w:ilvl w:val="0"/>
          <w:numId w:val="38"/>
        </w:numPr>
      </w:pPr>
      <w:ins w:id="366" w:author="Author">
        <w:r w:rsidRPr="00E13626">
          <w:t>Non-Cited</w:t>
        </w:r>
        <w:r w:rsidR="00F773F2" w:rsidRPr="00E13626">
          <w:t xml:space="preserve"> Violations</w:t>
        </w:r>
      </w:ins>
    </w:p>
    <w:p w14:paraId="3401CF22" w14:textId="68A42006" w:rsidR="00F773F2" w:rsidRPr="00E13626" w:rsidRDefault="00F773F2" w:rsidP="00AA1FE7">
      <w:pPr>
        <w:pStyle w:val="BodyText3"/>
        <w:rPr>
          <w:ins w:id="367" w:author="Author"/>
          <w:rFonts w:cs="Arial"/>
        </w:rPr>
      </w:pPr>
      <w:ins w:id="368" w:author="Author">
        <w:r w:rsidRPr="00E13626">
          <w:rPr>
            <w:rFonts w:cs="Arial"/>
          </w:rPr>
          <w:t xml:space="preserve">The safety significance and enforcement should be discussed per </w:t>
        </w:r>
        <w:r w:rsidR="006C77D6">
          <w:rPr>
            <w:rFonts w:cs="Arial"/>
          </w:rPr>
          <w:t>s</w:t>
        </w:r>
        <w:r w:rsidRPr="00E13626">
          <w:rPr>
            <w:rFonts w:cs="Arial"/>
          </w:rPr>
          <w:t>ection 061</w:t>
        </w:r>
        <w:r w:rsidR="00CE5C34" w:rsidRPr="00E13626">
          <w:rPr>
            <w:rFonts w:cs="Arial"/>
          </w:rPr>
          <w:t>5</w:t>
        </w:r>
        <w:r w:rsidRPr="00E13626">
          <w:rPr>
            <w:rFonts w:cs="Arial"/>
          </w:rPr>
          <w:t>-</w:t>
        </w:r>
        <w:r w:rsidR="00663C0C" w:rsidRPr="00E13626">
          <w:rPr>
            <w:rFonts w:cs="Arial"/>
          </w:rPr>
          <w:t>12</w:t>
        </w:r>
        <w:r w:rsidRPr="00E13626">
          <w:rPr>
            <w:rFonts w:cs="Arial"/>
          </w:rPr>
          <w:t xml:space="preserve">, </w:t>
        </w:r>
        <w:r w:rsidR="00714851" w:rsidRPr="00E13626">
          <w:rPr>
            <w:rFonts w:cs="Arial"/>
          </w:rPr>
          <w:t>“Non-Cited</w:t>
        </w:r>
        <w:r w:rsidRPr="00E13626">
          <w:rPr>
            <w:rFonts w:cs="Arial"/>
          </w:rPr>
          <w:t xml:space="preserve"> Violations</w:t>
        </w:r>
        <w:r w:rsidR="00714851" w:rsidRPr="00E13626">
          <w:rPr>
            <w:rFonts w:cs="Arial"/>
          </w:rPr>
          <w:t xml:space="preserve"> (NCVs).</w:t>
        </w:r>
        <w:r w:rsidRPr="00E13626">
          <w:rPr>
            <w:rFonts w:cs="Arial"/>
          </w:rPr>
          <w:t>”</w:t>
        </w:r>
      </w:ins>
    </w:p>
    <w:p w14:paraId="2A4234FD" w14:textId="77777777" w:rsidR="00AA1FE7" w:rsidRPr="00E13626" w:rsidRDefault="00F773F2" w:rsidP="00830D7D">
      <w:pPr>
        <w:pStyle w:val="BodyText"/>
        <w:numPr>
          <w:ilvl w:val="0"/>
          <w:numId w:val="38"/>
        </w:numPr>
      </w:pPr>
      <w:ins w:id="369" w:author="Author">
        <w:r w:rsidRPr="007B0DDC">
          <w:t>Violations</w:t>
        </w:r>
      </w:ins>
    </w:p>
    <w:p w14:paraId="79EB0CBF" w14:textId="2ACC0FE7" w:rsidR="00483F6C" w:rsidRPr="00E13626" w:rsidRDefault="00F773F2" w:rsidP="00AA1FE7">
      <w:pPr>
        <w:pStyle w:val="BodyText3"/>
        <w:rPr>
          <w:ins w:id="370" w:author="Author"/>
          <w:rFonts w:cs="Arial"/>
        </w:rPr>
      </w:pPr>
      <w:ins w:id="371" w:author="Author">
        <w:r w:rsidRPr="007B0DDC">
          <w:rPr>
            <w:rFonts w:cs="Arial"/>
          </w:rPr>
          <w:t>NRC-Identified or Identified Through an Event Violations should us</w:t>
        </w:r>
        <w:r w:rsidR="008A1A8C" w:rsidRPr="00E13626">
          <w:rPr>
            <w:rFonts w:cs="Arial"/>
          </w:rPr>
          <w:t xml:space="preserve">e </w:t>
        </w:r>
        <w:r w:rsidR="006C77D6">
          <w:rPr>
            <w:rFonts w:cs="Arial"/>
          </w:rPr>
          <w:t>s</w:t>
        </w:r>
        <w:r w:rsidRPr="007B0DDC">
          <w:rPr>
            <w:rFonts w:cs="Arial"/>
          </w:rPr>
          <w:t>ection 061</w:t>
        </w:r>
        <w:r w:rsidR="008A1A8C" w:rsidRPr="00E13626">
          <w:rPr>
            <w:rFonts w:cs="Arial"/>
          </w:rPr>
          <w:t>5</w:t>
        </w:r>
        <w:r w:rsidRPr="007B0DDC">
          <w:rPr>
            <w:rFonts w:cs="Arial"/>
          </w:rPr>
          <w:t>-</w:t>
        </w:r>
        <w:r w:rsidR="00663C0C" w:rsidRPr="00E13626">
          <w:rPr>
            <w:rFonts w:cs="Arial"/>
          </w:rPr>
          <w:t>06</w:t>
        </w:r>
        <w:r w:rsidRPr="007B0DDC">
          <w:rPr>
            <w:rFonts w:cs="Arial"/>
          </w:rPr>
          <w:t>, “Documenting Violations</w:t>
        </w:r>
        <w:r w:rsidRPr="007B0DDC" w:rsidDel="00D26BD8">
          <w:rPr>
            <w:rFonts w:cs="Arial"/>
          </w:rPr>
          <w:t xml:space="preserve"> </w:t>
        </w:r>
        <w:r w:rsidRPr="007B0DDC">
          <w:rPr>
            <w:rFonts w:cs="Arial"/>
          </w:rPr>
          <w:t>Using the Four-Part Format,” if not previously documented.</w:t>
        </w:r>
      </w:ins>
    </w:p>
    <w:p w14:paraId="5CE873C7" w14:textId="17215359" w:rsidR="00E4652C" w:rsidRPr="00E13626" w:rsidRDefault="00643BFF" w:rsidP="00673CEF">
      <w:pPr>
        <w:pStyle w:val="Heading1"/>
        <w:rPr>
          <w:ins w:id="372" w:author="Author"/>
          <w:rFonts w:cs="Arial"/>
        </w:rPr>
      </w:pPr>
      <w:bookmarkStart w:id="373" w:name="_Toc159579398"/>
      <w:ins w:id="374" w:author="Author">
        <w:r w:rsidRPr="00E13626">
          <w:rPr>
            <w:rFonts w:cs="Arial"/>
          </w:rPr>
          <w:t>0615-</w:t>
        </w:r>
        <w:r w:rsidR="00932987">
          <w:rPr>
            <w:rFonts w:cs="Arial"/>
          </w:rPr>
          <w:t>10</w:t>
        </w:r>
        <w:r w:rsidRPr="00E13626">
          <w:rPr>
            <w:rFonts w:cs="Arial"/>
          </w:rPr>
          <w:tab/>
          <w:t>C</w:t>
        </w:r>
        <w:r w:rsidR="00184D3A" w:rsidRPr="00E13626">
          <w:rPr>
            <w:rFonts w:cs="Arial"/>
          </w:rPr>
          <w:t>LOSURE OF CITED VIOLATIONS</w:t>
        </w:r>
        <w:bookmarkEnd w:id="373"/>
      </w:ins>
    </w:p>
    <w:p w14:paraId="1422DF45" w14:textId="04B6F4EF" w:rsidR="00E4652C" w:rsidRPr="00E13626" w:rsidRDefault="00FC4F08" w:rsidP="001F554B">
      <w:pPr>
        <w:pStyle w:val="BodyText"/>
        <w:rPr>
          <w:ins w:id="375" w:author="Author"/>
        </w:rPr>
      </w:pPr>
      <w:ins w:id="376" w:author="Author">
        <w:r w:rsidRPr="00E13626">
          <w:t>After receipt of the licensee’s response to an NOV and completion of any necessary inspections, document the closure of cited violations under the inspection procedure used to review and close the NOV. The level of detail required to document closure of cited violations depends on the extent of corrective actions conducted by the licensee. In general, the write-up must summarize the inspector's follow-up actions to evaluate the adequacy of any licensee actions and provide enough detail to justify closing the violation.</w:t>
        </w:r>
      </w:ins>
    </w:p>
    <w:p w14:paraId="4D4CC1D0" w14:textId="68843ADD" w:rsidR="00184D3A" w:rsidRPr="007B0DDC" w:rsidRDefault="002C443C" w:rsidP="00673CEF">
      <w:pPr>
        <w:pStyle w:val="BodyText"/>
        <w:rPr>
          <w:ins w:id="377" w:author="Author"/>
          <w:highlight w:val="yellow"/>
        </w:rPr>
      </w:pPr>
      <w:ins w:id="378" w:author="Author">
        <w:r w:rsidRPr="00E13626">
          <w:lastRenderedPageBreak/>
          <w:t>For</w:t>
        </w:r>
        <w:r w:rsidR="009074EB" w:rsidRPr="00E13626">
          <w:t xml:space="preserve"> </w:t>
        </w:r>
        <w:r w:rsidRPr="00E13626">
          <w:t xml:space="preserve">example: </w:t>
        </w:r>
        <w:r w:rsidR="009074EB" w:rsidRPr="00E13626">
          <w:t>“The inspectors reviewed the licensee’s response to NOV [Docket Number(s)]</w:t>
        </w:r>
        <w:proofErr w:type="gramStart"/>
        <w:r w:rsidR="009074EB" w:rsidRPr="00E13626">
          <w:t>/[</w:t>
        </w:r>
        <w:proofErr w:type="gramEnd"/>
        <w:r w:rsidR="009074EB" w:rsidRPr="00E13626">
          <w:t>Report Number]-[Unique Sequential Integer] and determined that the reason, corrective actions taken and planned to address recurrence, and the date when full compliance will be/was achieved for this violation is adequately addressed and captured on the docket.”</w:t>
        </w:r>
      </w:ins>
    </w:p>
    <w:p w14:paraId="7535E692" w14:textId="6EB6C3C1" w:rsidR="00236637" w:rsidRPr="00E13626" w:rsidRDefault="00184D3A" w:rsidP="00033FAC">
      <w:pPr>
        <w:pStyle w:val="Heading1"/>
        <w:rPr>
          <w:ins w:id="379" w:author="Author"/>
          <w:rFonts w:cs="Arial"/>
        </w:rPr>
      </w:pPr>
      <w:bookmarkStart w:id="380" w:name="_Toc159579399"/>
      <w:ins w:id="381" w:author="Author">
        <w:r w:rsidRPr="00E13626">
          <w:rPr>
            <w:rFonts w:cs="Arial"/>
          </w:rPr>
          <w:t>0615-</w:t>
        </w:r>
        <w:r w:rsidR="00391360">
          <w:rPr>
            <w:rFonts w:cs="Arial"/>
          </w:rPr>
          <w:t>11</w:t>
        </w:r>
        <w:r w:rsidRPr="00E13626">
          <w:rPr>
            <w:rFonts w:cs="Arial"/>
          </w:rPr>
          <w:tab/>
          <w:t>VIOLATIONS WARANTING ENFORCEMENT DISCRETION</w:t>
        </w:r>
        <w:bookmarkEnd w:id="380"/>
      </w:ins>
    </w:p>
    <w:p w14:paraId="12E2E9F7" w14:textId="08199AD6" w:rsidR="00514F74" w:rsidRPr="00E13626" w:rsidRDefault="002E422C" w:rsidP="005B41AB">
      <w:pPr>
        <w:pStyle w:val="BodyText"/>
        <w:rPr>
          <w:ins w:id="382" w:author="Author"/>
        </w:rPr>
      </w:pPr>
      <w:ins w:id="383" w:author="Author">
        <w:r w:rsidRPr="00E13626">
          <w:t xml:space="preserve">Bring violations that may warrant enforcement discretion to the attention of the </w:t>
        </w:r>
        <w:r w:rsidR="00B45F6C" w:rsidRPr="00E13626">
          <w:t>NR</w:t>
        </w:r>
        <w:r w:rsidRPr="00E13626">
          <w:t xml:space="preserve">R Enforcement Coordinator. Default to any overriding directions found in an Interim Enforcement Policy, an Enforcement Guidance Memorandum, or the Enforcement Manual. </w:t>
        </w:r>
        <w:r w:rsidR="005C2F93" w:rsidRPr="005C2F93">
          <w:t>Use of enforcement discretion also requires coordination with the Office of Enforcement. This includes the pathway to reach the decision and concurrence review on the final report.</w:t>
        </w:r>
        <w:r w:rsidR="006059F6">
          <w:t xml:space="preserve"> </w:t>
        </w:r>
        <w:r w:rsidRPr="00E13626">
          <w:t>Unless otherwise directed, document violations receiving enforcement discretion in the results section of the report under the applicable inspectable area. Use the following table to document violations receiving enforcement discretion.</w:t>
        </w:r>
      </w:ins>
    </w:p>
    <w:p w14:paraId="3C52ED20" w14:textId="793832EF" w:rsidR="00514F74" w:rsidRPr="00E13626" w:rsidRDefault="00514F74" w:rsidP="00413C1D">
      <w:pPr>
        <w:pStyle w:val="BodyText"/>
        <w:keepNext/>
        <w:jc w:val="center"/>
        <w:rPr>
          <w:ins w:id="384" w:author="Author"/>
        </w:rPr>
      </w:pPr>
      <w:ins w:id="385" w:author="Author">
        <w:r w:rsidRPr="00E13626">
          <w:t xml:space="preserve">Table </w:t>
        </w:r>
        <w:r w:rsidR="00391360">
          <w:t>5:</w:t>
        </w:r>
        <w:r w:rsidRPr="00E13626">
          <w:t xml:space="preserve"> Enforcement Discretion</w:t>
        </w:r>
      </w:ins>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5"/>
        <w:gridCol w:w="5850"/>
        <w:gridCol w:w="1463"/>
      </w:tblGrid>
      <w:tr w:rsidR="008C3D37" w:rsidRPr="00E13626" w14:paraId="675F9CA0" w14:textId="77777777" w:rsidTr="008C3D37">
        <w:trPr>
          <w:ins w:id="386" w:author="Author"/>
        </w:trPr>
        <w:tc>
          <w:tcPr>
            <w:tcW w:w="2065" w:type="dxa"/>
            <w:shd w:val="clear" w:color="auto" w:fill="auto"/>
          </w:tcPr>
          <w:p w14:paraId="545FC49B" w14:textId="77777777" w:rsidR="00514F74" w:rsidRPr="00E13626" w:rsidRDefault="00514F74" w:rsidP="00687BB2">
            <w:pPr>
              <w:pStyle w:val="BodyText"/>
              <w:rPr>
                <w:ins w:id="387" w:author="Author"/>
              </w:rPr>
            </w:pPr>
            <w:ins w:id="388" w:author="Author">
              <w:r w:rsidRPr="00E13626">
                <w:t>Enforcement Discretion</w:t>
              </w:r>
            </w:ins>
          </w:p>
        </w:tc>
        <w:tc>
          <w:tcPr>
            <w:tcW w:w="5850" w:type="dxa"/>
            <w:shd w:val="clear" w:color="auto" w:fill="auto"/>
          </w:tcPr>
          <w:p w14:paraId="7906624B" w14:textId="77777777" w:rsidR="00514F74" w:rsidRPr="00E13626" w:rsidRDefault="00514F74" w:rsidP="00687BB2">
            <w:pPr>
              <w:pStyle w:val="BodyText"/>
              <w:rPr>
                <w:ins w:id="389" w:author="Author"/>
              </w:rPr>
            </w:pPr>
            <w:ins w:id="390" w:author="Author">
              <w:r w:rsidRPr="00E13626">
                <w:t>[11.01 - Enforcement Action]</w:t>
              </w:r>
            </w:ins>
          </w:p>
        </w:tc>
        <w:tc>
          <w:tcPr>
            <w:tcW w:w="1463" w:type="dxa"/>
            <w:shd w:val="clear" w:color="auto" w:fill="auto"/>
          </w:tcPr>
          <w:p w14:paraId="04F5DE59" w14:textId="560A5C22" w:rsidR="00514F74" w:rsidRPr="00E13626" w:rsidRDefault="00514F74" w:rsidP="00687BB2">
            <w:pPr>
              <w:pStyle w:val="BodyText"/>
              <w:rPr>
                <w:ins w:id="391" w:author="Author"/>
              </w:rPr>
            </w:pPr>
            <w:ins w:id="392" w:author="Author">
              <w:r w:rsidRPr="00E13626">
                <w:t>[</w:t>
              </w:r>
              <w:r w:rsidR="06D73400" w:rsidRPr="00E13626">
                <w:t>IP Number]</w:t>
              </w:r>
            </w:ins>
          </w:p>
        </w:tc>
      </w:tr>
      <w:tr w:rsidR="008C3D37" w:rsidRPr="00E13626" w14:paraId="4923F81D" w14:textId="77777777" w:rsidTr="008C3D37">
        <w:trPr>
          <w:trHeight w:val="1493"/>
          <w:ins w:id="393" w:author="Author"/>
        </w:trPr>
        <w:tc>
          <w:tcPr>
            <w:tcW w:w="9378" w:type="dxa"/>
            <w:gridSpan w:val="3"/>
            <w:shd w:val="clear" w:color="auto" w:fill="auto"/>
          </w:tcPr>
          <w:p w14:paraId="14C88565" w14:textId="7A91922D" w:rsidR="00514F74" w:rsidRPr="00E13626" w:rsidRDefault="00514F74" w:rsidP="00CC5231">
            <w:pPr>
              <w:pStyle w:val="BodyText-table"/>
            </w:pPr>
            <w:ins w:id="394" w:author="Author">
              <w:r w:rsidRPr="00E13626">
                <w:rPr>
                  <w:u w:val="single"/>
                </w:rPr>
                <w:t>Description</w:t>
              </w:r>
              <w:r w:rsidRPr="00E13626">
                <w:t>: [0</w:t>
              </w:r>
              <w:r w:rsidR="46EC15C1" w:rsidRPr="00E13626">
                <w:t>6</w:t>
              </w:r>
              <w:r w:rsidRPr="00E13626">
                <w:t>.02</w:t>
              </w:r>
              <w:r w:rsidR="00C17CFD">
                <w:t>a</w:t>
              </w:r>
              <w:r w:rsidRPr="00E13626">
                <w:t xml:space="preserve"> - Description]</w:t>
              </w:r>
            </w:ins>
          </w:p>
          <w:p w14:paraId="59BC0B76" w14:textId="77777777" w:rsidR="00262751" w:rsidRPr="00E13626" w:rsidRDefault="00262751" w:rsidP="00687BB2">
            <w:pPr>
              <w:pStyle w:val="BodyText"/>
              <w:rPr>
                <w:ins w:id="395" w:author="Author"/>
              </w:rPr>
            </w:pPr>
          </w:p>
          <w:p w14:paraId="5FFCD827" w14:textId="10289F1E" w:rsidR="008877DD" w:rsidRPr="00E13626" w:rsidRDefault="00514F74" w:rsidP="00CC5231">
            <w:pPr>
              <w:pStyle w:val="BodyText-table"/>
              <w:rPr>
                <w:ins w:id="396" w:author="Author"/>
              </w:rPr>
            </w:pPr>
            <w:ins w:id="397" w:author="Author">
              <w:r w:rsidRPr="00E13626">
                <w:t>Corrective Actions: [0</w:t>
              </w:r>
              <w:r w:rsidR="1D606ACD" w:rsidRPr="00E13626">
                <w:t>6</w:t>
              </w:r>
              <w:r w:rsidRPr="00E13626">
                <w:t>.02</w:t>
              </w:r>
              <w:r w:rsidR="00C17CFD">
                <w:t>b</w:t>
              </w:r>
              <w:r w:rsidRPr="00E13626">
                <w:t xml:space="preserve"> - Corrective Actions]</w:t>
              </w:r>
            </w:ins>
          </w:p>
          <w:p w14:paraId="38D11BCA" w14:textId="77777777" w:rsidR="00514F74" w:rsidRPr="00E13626" w:rsidRDefault="00514F74" w:rsidP="00687BB2">
            <w:pPr>
              <w:pStyle w:val="BodyText"/>
              <w:rPr>
                <w:ins w:id="398" w:author="Author"/>
                <w:u w:val="single"/>
              </w:rPr>
            </w:pPr>
          </w:p>
        </w:tc>
      </w:tr>
      <w:tr w:rsidR="008C3D37" w:rsidRPr="00E13626" w14:paraId="4A246048" w14:textId="77777777" w:rsidTr="008C3D37">
        <w:trPr>
          <w:trHeight w:val="440"/>
          <w:ins w:id="399" w:author="Author"/>
        </w:trPr>
        <w:tc>
          <w:tcPr>
            <w:tcW w:w="9378" w:type="dxa"/>
            <w:gridSpan w:val="3"/>
            <w:shd w:val="clear" w:color="auto" w:fill="auto"/>
          </w:tcPr>
          <w:p w14:paraId="03F24150" w14:textId="77777777" w:rsidR="00514F74" w:rsidRPr="00E13626" w:rsidRDefault="00514F74" w:rsidP="00CC5231">
            <w:pPr>
              <w:pStyle w:val="BodyText-table"/>
              <w:rPr>
                <w:ins w:id="400" w:author="Author"/>
                <w:u w:val="single"/>
              </w:rPr>
            </w:pPr>
            <w:ins w:id="401" w:author="Author">
              <w:r w:rsidRPr="00E13626">
                <w:rPr>
                  <w:u w:val="single"/>
                </w:rPr>
                <w:t>Enforcement</w:t>
              </w:r>
              <w:r w:rsidRPr="00E13626">
                <w:t>:</w:t>
              </w:r>
            </w:ins>
          </w:p>
          <w:p w14:paraId="7FC04631" w14:textId="77777777" w:rsidR="00514F74" w:rsidRPr="00E13626" w:rsidRDefault="00514F74" w:rsidP="00687BB2">
            <w:pPr>
              <w:pStyle w:val="BodyText"/>
              <w:rPr>
                <w:ins w:id="402" w:author="Author"/>
                <w:u w:val="single"/>
              </w:rPr>
            </w:pPr>
          </w:p>
          <w:p w14:paraId="0E51C57B" w14:textId="13FD07FE" w:rsidR="00514F74" w:rsidRPr="00E13626" w:rsidRDefault="00514F74" w:rsidP="00CC5231">
            <w:pPr>
              <w:pStyle w:val="BodyText-table"/>
              <w:rPr>
                <w:ins w:id="403" w:author="Author"/>
                <w:i/>
              </w:rPr>
            </w:pPr>
            <w:ins w:id="404" w:author="Author">
              <w:r w:rsidRPr="00E13626">
                <w:t>Severity/Significance: [0</w:t>
              </w:r>
              <w:r w:rsidR="275F3981" w:rsidRPr="00E13626">
                <w:t>6</w:t>
              </w:r>
              <w:r w:rsidRPr="00E13626">
                <w:t>.04a - Severity]</w:t>
              </w:r>
            </w:ins>
          </w:p>
          <w:p w14:paraId="7211C6F0" w14:textId="77777777" w:rsidR="00514F74" w:rsidRPr="00E13626" w:rsidRDefault="00514F74" w:rsidP="00687BB2">
            <w:pPr>
              <w:pStyle w:val="BodyText"/>
              <w:rPr>
                <w:ins w:id="405" w:author="Author"/>
              </w:rPr>
            </w:pPr>
          </w:p>
          <w:p w14:paraId="2F09DB6D" w14:textId="6D285651" w:rsidR="00514F74" w:rsidRPr="00E13626" w:rsidRDefault="00514F74" w:rsidP="00CC5231">
            <w:pPr>
              <w:pStyle w:val="BodyText-table"/>
              <w:rPr>
                <w:ins w:id="406" w:author="Author"/>
              </w:rPr>
            </w:pPr>
            <w:ins w:id="407" w:author="Author">
              <w:r w:rsidRPr="00E13626">
                <w:t>Violation: [0</w:t>
              </w:r>
              <w:r w:rsidR="7223EC66" w:rsidRPr="00E13626">
                <w:t>6</w:t>
              </w:r>
              <w:r w:rsidRPr="00E13626">
                <w:t>.04b - Violation]</w:t>
              </w:r>
            </w:ins>
          </w:p>
          <w:p w14:paraId="2833B05A" w14:textId="77777777" w:rsidR="00514F74" w:rsidRPr="00E13626" w:rsidRDefault="00514F74" w:rsidP="00687BB2">
            <w:pPr>
              <w:pStyle w:val="BodyText"/>
              <w:rPr>
                <w:ins w:id="408" w:author="Author"/>
              </w:rPr>
            </w:pPr>
          </w:p>
          <w:p w14:paraId="63E7FF5D" w14:textId="3F84405C" w:rsidR="00514F74" w:rsidRPr="00E13626" w:rsidRDefault="00514F74" w:rsidP="00CC5231">
            <w:pPr>
              <w:pStyle w:val="BodyText-table"/>
              <w:rPr>
                <w:i/>
              </w:rPr>
            </w:pPr>
            <w:ins w:id="409" w:author="Author">
              <w:r w:rsidRPr="00E13626">
                <w:t>Discretion Basis: [11.02 - Discretion]</w:t>
              </w:r>
            </w:ins>
          </w:p>
          <w:p w14:paraId="52728E14" w14:textId="77777777" w:rsidR="00D87EE5" w:rsidRPr="00E13626" w:rsidRDefault="00D87EE5" w:rsidP="00687BB2">
            <w:pPr>
              <w:pStyle w:val="BodyText"/>
              <w:rPr>
                <w:ins w:id="410" w:author="Author"/>
              </w:rPr>
            </w:pPr>
          </w:p>
          <w:p w14:paraId="563C8DAB" w14:textId="77777777" w:rsidR="00514F74" w:rsidRPr="00E13626" w:rsidRDefault="00514F74" w:rsidP="00CC5231">
            <w:pPr>
              <w:pStyle w:val="BodyText-table"/>
              <w:rPr>
                <w:ins w:id="411" w:author="Author"/>
              </w:rPr>
            </w:pPr>
            <w:ins w:id="412" w:author="Author">
              <w:r w:rsidRPr="00E13626">
                <w:t>[11.03 - Unresolved Item Closure]</w:t>
              </w:r>
            </w:ins>
          </w:p>
          <w:p w14:paraId="6C13AEC3" w14:textId="77777777" w:rsidR="00514F74" w:rsidRPr="00E13626" w:rsidRDefault="00514F74" w:rsidP="00687BB2">
            <w:pPr>
              <w:pStyle w:val="BodyText"/>
              <w:rPr>
                <w:ins w:id="413" w:author="Author"/>
                <w:u w:val="single"/>
              </w:rPr>
            </w:pPr>
          </w:p>
        </w:tc>
      </w:tr>
    </w:tbl>
    <w:p w14:paraId="6E803B5C" w14:textId="3EFDA8A4" w:rsidR="00514F74" w:rsidRPr="00E13626" w:rsidRDefault="00514F74" w:rsidP="00514F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414" w:author="Author"/>
          <w:rFonts w:ascii="Arial" w:hAnsi="Arial" w:cs="Arial"/>
          <w:highlight w:val="yellow"/>
        </w:rPr>
      </w:pPr>
    </w:p>
    <w:p w14:paraId="5EA461D0" w14:textId="77777777" w:rsidR="00D77ABB" w:rsidRPr="00E13626" w:rsidRDefault="00D6259C" w:rsidP="000530D4">
      <w:pPr>
        <w:pStyle w:val="BodyText2"/>
        <w:rPr>
          <w:rFonts w:cs="Arial"/>
        </w:rPr>
      </w:pPr>
      <w:ins w:id="415" w:author="Author">
        <w:r w:rsidRPr="00E13626">
          <w:rPr>
            <w:rFonts w:cs="Arial"/>
          </w:rPr>
          <w:t>11.01</w:t>
        </w:r>
        <w:r w:rsidRPr="00E13626">
          <w:rPr>
            <w:rFonts w:cs="Arial"/>
          </w:rPr>
          <w:tab/>
          <w:t>Enforcement Action</w:t>
        </w:r>
      </w:ins>
    </w:p>
    <w:p w14:paraId="784D85B7" w14:textId="13898278" w:rsidR="00D6259C" w:rsidRPr="00E13626" w:rsidRDefault="00D6259C" w:rsidP="00D77ABB">
      <w:pPr>
        <w:pStyle w:val="BodyText3"/>
        <w:rPr>
          <w:ins w:id="416" w:author="Author"/>
          <w:rFonts w:cs="Arial"/>
        </w:rPr>
      </w:pPr>
      <w:ins w:id="417" w:author="Author">
        <w:r w:rsidRPr="00E13626">
          <w:rPr>
            <w:rFonts w:cs="Arial"/>
          </w:rPr>
          <w:t>Identify the Enforcement Action Number and provide a title with a reference to any applicable Enforcement Guidance Memorandum (EGM).</w:t>
        </w:r>
      </w:ins>
    </w:p>
    <w:p w14:paraId="1EF77491" w14:textId="77777777" w:rsidR="00D77ABB" w:rsidRPr="00E13626" w:rsidRDefault="00D6259C" w:rsidP="009B6D3F">
      <w:pPr>
        <w:pStyle w:val="BodyText2"/>
        <w:keepNext/>
        <w:rPr>
          <w:rFonts w:cs="Arial"/>
        </w:rPr>
      </w:pPr>
      <w:ins w:id="418" w:author="Author">
        <w:r w:rsidRPr="00E13626">
          <w:rPr>
            <w:rFonts w:cs="Arial"/>
          </w:rPr>
          <w:lastRenderedPageBreak/>
          <w:t>11.02</w:t>
        </w:r>
        <w:r w:rsidRPr="00E13626">
          <w:rPr>
            <w:rFonts w:cs="Arial"/>
          </w:rPr>
          <w:tab/>
          <w:t>Discretion</w:t>
        </w:r>
      </w:ins>
    </w:p>
    <w:p w14:paraId="625486AF" w14:textId="15E8DE64" w:rsidR="00D6259C" w:rsidRPr="00E13626" w:rsidRDefault="00D6259C" w:rsidP="00D77ABB">
      <w:pPr>
        <w:pStyle w:val="BodyText3"/>
        <w:rPr>
          <w:ins w:id="419" w:author="Author"/>
          <w:rFonts w:cs="Arial"/>
        </w:rPr>
      </w:pPr>
      <w:ins w:id="420" w:author="Author">
        <w:r w:rsidRPr="00E13626">
          <w:rPr>
            <w:rFonts w:cs="Arial"/>
          </w:rPr>
          <w:t>State why enforcement discretion is being granted. Include an appropriate statement such as:</w:t>
        </w:r>
      </w:ins>
    </w:p>
    <w:p w14:paraId="5CDB951D" w14:textId="3654C6EF" w:rsidR="00D6259C" w:rsidRPr="00E13626" w:rsidRDefault="00D6259C" w:rsidP="000530D4">
      <w:pPr>
        <w:pStyle w:val="BodyText3"/>
        <w:rPr>
          <w:ins w:id="421" w:author="Author"/>
          <w:rFonts w:cs="Arial"/>
        </w:rPr>
      </w:pPr>
      <w:ins w:id="422" w:author="Author">
        <w:r w:rsidRPr="00E13626">
          <w:rPr>
            <w:rFonts w:cs="Arial"/>
          </w:rPr>
          <w:t xml:space="preserve">“The NRC exercised enforcement discretion in accordance with </w:t>
        </w:r>
        <w:r w:rsidR="00354FB6">
          <w:rPr>
            <w:rFonts w:cs="Arial"/>
          </w:rPr>
          <w:t>s</w:t>
        </w:r>
        <w:r w:rsidRPr="00E13626">
          <w:rPr>
            <w:rFonts w:cs="Arial"/>
          </w:rPr>
          <w:t>ection [</w:t>
        </w:r>
        <w:proofErr w:type="gramStart"/>
        <w:r w:rsidRPr="00E13626">
          <w:rPr>
            <w:rFonts w:cs="Arial"/>
          </w:rPr>
          <w:t>#.#</w:t>
        </w:r>
        <w:proofErr w:type="gramEnd"/>
        <w:r w:rsidRPr="00E13626">
          <w:rPr>
            <w:rFonts w:cs="Arial"/>
          </w:rPr>
          <w:t>] of the Enforcement Policy because [reason].”</w:t>
        </w:r>
      </w:ins>
    </w:p>
    <w:p w14:paraId="282089C7" w14:textId="2B27C827" w:rsidR="00390ABD" w:rsidRPr="00E13626" w:rsidRDefault="00390ABD" w:rsidP="000530D4">
      <w:pPr>
        <w:pStyle w:val="BodyText3"/>
        <w:rPr>
          <w:ins w:id="423" w:author="Author"/>
          <w:rFonts w:cs="Arial"/>
        </w:rPr>
      </w:pPr>
      <w:ins w:id="424" w:author="Author">
        <w:r w:rsidRPr="00E13626">
          <w:rPr>
            <w:rFonts w:cs="Arial"/>
          </w:rPr>
          <w:t xml:space="preserve">Note: Violations must be assigned an EA number, which can be obtained through the </w:t>
        </w:r>
        <w:r w:rsidR="004041D0" w:rsidRPr="00E13626">
          <w:rPr>
            <w:rFonts w:cs="Arial"/>
          </w:rPr>
          <w:t>NRR</w:t>
        </w:r>
        <w:r w:rsidRPr="00E13626">
          <w:rPr>
            <w:rFonts w:cs="Arial"/>
          </w:rPr>
          <w:t xml:space="preserve"> Enforcement Coordinator. The cover letter must contain the required language for exercising enforcement discretion.</w:t>
        </w:r>
      </w:ins>
    </w:p>
    <w:p w14:paraId="3DDA204B" w14:textId="77777777" w:rsidR="00D77ABB" w:rsidRPr="00E13626" w:rsidRDefault="00D6259C" w:rsidP="000530D4">
      <w:pPr>
        <w:pStyle w:val="BodyText2"/>
        <w:rPr>
          <w:rFonts w:cs="Arial"/>
        </w:rPr>
      </w:pPr>
      <w:ins w:id="425" w:author="Author">
        <w:r w:rsidRPr="00E13626">
          <w:rPr>
            <w:rFonts w:cs="Arial"/>
          </w:rPr>
          <w:t>11.03</w:t>
        </w:r>
        <w:r w:rsidRPr="00E13626">
          <w:rPr>
            <w:rFonts w:cs="Arial"/>
          </w:rPr>
          <w:tab/>
          <w:t>Unresolved Item Closure</w:t>
        </w:r>
      </w:ins>
    </w:p>
    <w:p w14:paraId="169C2476" w14:textId="2ADB49B4" w:rsidR="00184D3A" w:rsidRPr="007B0DDC" w:rsidRDefault="00D6259C" w:rsidP="00D77ABB">
      <w:pPr>
        <w:pStyle w:val="BodyText3"/>
        <w:rPr>
          <w:ins w:id="426" w:author="Author"/>
          <w:rFonts w:cs="Arial"/>
          <w:highlight w:val="yellow"/>
        </w:rPr>
      </w:pPr>
      <w:ins w:id="427" w:author="Author">
        <w:r w:rsidRPr="00E13626">
          <w:rPr>
            <w:rFonts w:cs="Arial"/>
          </w:rPr>
          <w:t>If the granting of enforcement discretion results in a URI closure, include a reference to URI [Docket Number(s)]</w:t>
        </w:r>
        <w:proofErr w:type="gramStart"/>
        <w:r w:rsidRPr="00E13626">
          <w:rPr>
            <w:rFonts w:cs="Arial"/>
          </w:rPr>
          <w:t>/[</w:t>
        </w:r>
        <w:proofErr w:type="gramEnd"/>
        <w:r w:rsidRPr="00E13626">
          <w:rPr>
            <w:rFonts w:cs="Arial"/>
          </w:rPr>
          <w:t>Report Number]-[Unique Sequential Integer] being closed. (e.g., “This closes URI 050000123/2014007-01.”).</w:t>
        </w:r>
      </w:ins>
    </w:p>
    <w:p w14:paraId="440BC611" w14:textId="51AA730D" w:rsidR="00983530" w:rsidRPr="00E13626" w:rsidRDefault="00184D3A" w:rsidP="007B0DDC">
      <w:pPr>
        <w:pStyle w:val="Heading1"/>
        <w:rPr>
          <w:ins w:id="428" w:author="Author"/>
          <w:rFonts w:cs="Arial"/>
        </w:rPr>
      </w:pPr>
      <w:bookmarkStart w:id="429" w:name="_Toc159579400"/>
      <w:ins w:id="430" w:author="Author">
        <w:r w:rsidRPr="00E13626">
          <w:rPr>
            <w:rFonts w:cs="Arial"/>
          </w:rPr>
          <w:t>0615-</w:t>
        </w:r>
        <w:r w:rsidR="00183030">
          <w:rPr>
            <w:rFonts w:cs="Arial"/>
          </w:rPr>
          <w:t>12</w:t>
        </w:r>
        <w:r w:rsidRPr="00E13626">
          <w:rPr>
            <w:rFonts w:cs="Arial"/>
          </w:rPr>
          <w:tab/>
        </w:r>
        <w:r w:rsidR="00D50AF1" w:rsidRPr="00E13626">
          <w:rPr>
            <w:rFonts w:cs="Arial"/>
          </w:rPr>
          <w:t>NON</w:t>
        </w:r>
      </w:ins>
      <w:r w:rsidR="00D47283" w:rsidRPr="00E13626">
        <w:rPr>
          <w:rFonts w:cs="Arial"/>
        </w:rPr>
        <w:t>-</w:t>
      </w:r>
      <w:ins w:id="431" w:author="Author">
        <w:r w:rsidR="00D50AF1" w:rsidRPr="00E13626">
          <w:rPr>
            <w:rFonts w:cs="Arial"/>
          </w:rPr>
          <w:t>CITED VIOLATIONS (NCV</w:t>
        </w:r>
        <w:r w:rsidR="00183030">
          <w:rPr>
            <w:rFonts w:cs="Arial"/>
          </w:rPr>
          <w:t>S</w:t>
        </w:r>
        <w:r w:rsidR="00D50AF1" w:rsidRPr="00E13626">
          <w:rPr>
            <w:rFonts w:cs="Arial"/>
          </w:rPr>
          <w:t>)</w:t>
        </w:r>
        <w:bookmarkEnd w:id="429"/>
      </w:ins>
    </w:p>
    <w:p w14:paraId="22379995" w14:textId="67C2AA57" w:rsidR="00A53AB2" w:rsidRPr="00E13626" w:rsidRDefault="00235AE7" w:rsidP="0065289F">
      <w:pPr>
        <w:pStyle w:val="BodyText"/>
        <w:rPr>
          <w:ins w:id="432" w:author="Author"/>
        </w:rPr>
      </w:pPr>
      <w:ins w:id="433" w:author="Author">
        <w:r w:rsidRPr="007B0DDC">
          <w:t>Violations which meet the re</w:t>
        </w:r>
        <w:r w:rsidRPr="00E13626">
          <w:t xml:space="preserve">quirements for an NCV in accordance with the </w:t>
        </w:r>
        <w:r w:rsidR="00C96798" w:rsidRPr="00E13626">
          <w:t xml:space="preserve">NRC </w:t>
        </w:r>
        <w:r w:rsidRPr="00E13626">
          <w:t>Enforcement Policy</w:t>
        </w:r>
        <w:r w:rsidR="00C96798" w:rsidRPr="00E13626">
          <w:t xml:space="preserve"> and the NRC Enforcement Manual</w:t>
        </w:r>
        <w:r w:rsidRPr="00E13626">
          <w:t xml:space="preserve"> should receive minimal documentation</w:t>
        </w:r>
        <w:r w:rsidR="00BF0F3B" w:rsidRPr="00E13626">
          <w:t>.</w:t>
        </w:r>
      </w:ins>
    </w:p>
    <w:p w14:paraId="73006265" w14:textId="195432AB" w:rsidR="00A53AB2" w:rsidRPr="00E13626" w:rsidRDefault="00A53AB2" w:rsidP="0065289F">
      <w:pPr>
        <w:pStyle w:val="BodyText"/>
        <w:rPr>
          <w:ins w:id="434" w:author="Author"/>
        </w:rPr>
      </w:pPr>
      <w:ins w:id="435" w:author="Author">
        <w:r w:rsidRPr="00E13626">
          <w:t xml:space="preserve">All other non-minor violations must be documented in accordance with the appropriate </w:t>
        </w:r>
        <w:r w:rsidR="00354FB6">
          <w:t>s</w:t>
        </w:r>
        <w:r w:rsidRPr="00E13626">
          <w:t>ection.</w:t>
        </w:r>
      </w:ins>
    </w:p>
    <w:p w14:paraId="23220760" w14:textId="4AED8341" w:rsidR="00BD5920" w:rsidRPr="00E13626" w:rsidRDefault="00A53AB2" w:rsidP="0065289F">
      <w:pPr>
        <w:pStyle w:val="BodyText"/>
        <w:rPr>
          <w:ins w:id="436" w:author="Author"/>
        </w:rPr>
      </w:pPr>
      <w:ins w:id="437" w:author="Author">
        <w:r w:rsidRPr="00E13626">
          <w:t xml:space="preserve">Document </w:t>
        </w:r>
        <w:r w:rsidR="00C3669C" w:rsidRPr="00E13626">
          <w:t>non</w:t>
        </w:r>
        <w:r w:rsidR="00034A7D">
          <w:t>-</w:t>
        </w:r>
        <w:r w:rsidR="00C3669C" w:rsidRPr="00E13626">
          <w:t xml:space="preserve">cited </w:t>
        </w:r>
        <w:r w:rsidRPr="00E13626">
          <w:t>violations in the results section of the report under the inspectable area associated with the sample or inspection activity.</w:t>
        </w:r>
        <w:r w:rsidR="00BD5920" w:rsidRPr="00E13626">
          <w:t xml:space="preserve"> Use the following table to document NCVs.</w:t>
        </w:r>
      </w:ins>
    </w:p>
    <w:p w14:paraId="496C700F" w14:textId="25D70A14" w:rsidR="00D96871" w:rsidRPr="00E13626" w:rsidRDefault="00D96871" w:rsidP="00413C1D">
      <w:pPr>
        <w:pStyle w:val="BodyText"/>
        <w:keepNext/>
        <w:jc w:val="center"/>
        <w:rPr>
          <w:ins w:id="438" w:author="Author"/>
        </w:rPr>
      </w:pPr>
      <w:ins w:id="439" w:author="Author">
        <w:r w:rsidRPr="00E13626">
          <w:t>Table</w:t>
        </w:r>
        <w:r w:rsidR="00183030">
          <w:t xml:space="preserve"> 6:</w:t>
        </w:r>
        <w:r w:rsidRPr="00E13626">
          <w:t xml:space="preserve"> Non-Cited Violation</w:t>
        </w:r>
      </w:ins>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10"/>
        <w:gridCol w:w="1350"/>
      </w:tblGrid>
      <w:tr w:rsidR="008C3D37" w:rsidRPr="00E13626" w14:paraId="14B0970B" w14:textId="77777777" w:rsidTr="008C3D37">
        <w:trPr>
          <w:ins w:id="440" w:author="Author"/>
        </w:trPr>
        <w:tc>
          <w:tcPr>
            <w:tcW w:w="8010" w:type="dxa"/>
            <w:shd w:val="clear" w:color="auto" w:fill="auto"/>
          </w:tcPr>
          <w:p w14:paraId="6013D0C8" w14:textId="635E9730" w:rsidR="00D96871" w:rsidRPr="00E13626" w:rsidRDefault="00D96871" w:rsidP="00687BB2">
            <w:pPr>
              <w:pStyle w:val="BodyText"/>
              <w:rPr>
                <w:ins w:id="441" w:author="Author"/>
              </w:rPr>
            </w:pPr>
            <w:ins w:id="442" w:author="Author">
              <w:r w:rsidRPr="00E13626">
                <w:t>Non-Cited Violation</w:t>
              </w:r>
            </w:ins>
          </w:p>
        </w:tc>
        <w:tc>
          <w:tcPr>
            <w:tcW w:w="1350" w:type="dxa"/>
            <w:shd w:val="clear" w:color="auto" w:fill="auto"/>
          </w:tcPr>
          <w:p w14:paraId="733D609F" w14:textId="390DD659" w:rsidR="00D96871" w:rsidRPr="00E13626" w:rsidRDefault="00D96871" w:rsidP="00687BB2">
            <w:pPr>
              <w:pStyle w:val="BodyText"/>
              <w:rPr>
                <w:ins w:id="443" w:author="Author"/>
              </w:rPr>
            </w:pPr>
            <w:ins w:id="444" w:author="Author">
              <w:r w:rsidRPr="00E13626">
                <w:t>[</w:t>
              </w:r>
              <w:r w:rsidR="712C2BA0" w:rsidRPr="00E13626">
                <w:t>IP Number</w:t>
              </w:r>
              <w:r w:rsidRPr="00E13626">
                <w:t>]</w:t>
              </w:r>
            </w:ins>
          </w:p>
        </w:tc>
      </w:tr>
      <w:tr w:rsidR="008C3D37" w:rsidRPr="00E13626" w14:paraId="5B8F6AE1" w14:textId="77777777" w:rsidTr="0D566358">
        <w:trPr>
          <w:ins w:id="445" w:author="Author"/>
        </w:trPr>
        <w:tc>
          <w:tcPr>
            <w:tcW w:w="9360" w:type="dxa"/>
            <w:gridSpan w:val="2"/>
            <w:tcBorders>
              <w:bottom w:val="single" w:sz="4" w:space="0" w:color="auto"/>
            </w:tcBorders>
            <w:shd w:val="clear" w:color="auto" w:fill="FFFFFF" w:themeFill="background1"/>
          </w:tcPr>
          <w:p w14:paraId="559F4E65" w14:textId="56711575" w:rsidR="00D96871" w:rsidRPr="00E13626" w:rsidRDefault="00D96871" w:rsidP="00687BB2">
            <w:pPr>
              <w:pStyle w:val="BodyText"/>
              <w:rPr>
                <w:ins w:id="446" w:author="Author"/>
              </w:rPr>
            </w:pPr>
            <w:ins w:id="447" w:author="Author">
              <w:r w:rsidRPr="00E13626">
                <w:t>This violation of very low safety significan</w:t>
              </w:r>
              <w:r w:rsidR="662DA7BB" w:rsidRPr="00E13626">
                <w:t>ce</w:t>
              </w:r>
              <w:r w:rsidRPr="00E13626">
                <w:t xml:space="preserve"> was identified by the licensee and </w:t>
              </w:r>
              <w:r w:rsidR="00E4077A">
                <w:t>[</w:t>
              </w:r>
              <w:r w:rsidRPr="00E13626">
                <w:t xml:space="preserve">has been </w:t>
              </w:r>
              <w:r w:rsidR="005372C0">
                <w:t xml:space="preserve">corrected or committed to </w:t>
              </w:r>
              <w:r w:rsidR="00877222">
                <w:t>being corrected within a</w:t>
              </w:r>
              <w:r w:rsidR="005372C0">
                <w:t xml:space="preserve"> reasonable </w:t>
              </w:r>
              <w:proofErr w:type="gramStart"/>
              <w:r w:rsidR="005372C0">
                <w:t>period of time</w:t>
              </w:r>
              <w:proofErr w:type="gramEnd"/>
              <w:r w:rsidR="00071084">
                <w:t>]</w:t>
              </w:r>
              <w:r w:rsidRPr="00E13626">
                <w:t xml:space="preserve"> and is being treated as a non-cited violation, consistent with </w:t>
              </w:r>
              <w:r w:rsidR="00354FB6">
                <w:t>s</w:t>
              </w:r>
              <w:r w:rsidRPr="00E13626">
                <w:t>ection 2.3.2</w:t>
              </w:r>
              <w:r w:rsidR="007F331B">
                <w:t>(b)</w:t>
              </w:r>
              <w:r w:rsidRPr="00E13626">
                <w:t xml:space="preserve"> of the Enforcement Policy.</w:t>
              </w:r>
            </w:ins>
          </w:p>
        </w:tc>
      </w:tr>
      <w:tr w:rsidR="008C3D37" w:rsidRPr="00E13626" w14:paraId="1889CB86" w14:textId="77777777" w:rsidTr="008C3D37">
        <w:trPr>
          <w:trHeight w:val="260"/>
          <w:ins w:id="448" w:author="Author"/>
        </w:trPr>
        <w:tc>
          <w:tcPr>
            <w:tcW w:w="9360" w:type="dxa"/>
            <w:gridSpan w:val="2"/>
            <w:tcBorders>
              <w:top w:val="single" w:sz="4" w:space="0" w:color="auto"/>
              <w:left w:val="single" w:sz="4" w:space="0" w:color="auto"/>
              <w:right w:val="single" w:sz="4" w:space="0" w:color="auto"/>
            </w:tcBorders>
            <w:shd w:val="clear" w:color="auto" w:fill="auto"/>
          </w:tcPr>
          <w:p w14:paraId="11E089BB" w14:textId="39A73B9C" w:rsidR="00D96871" w:rsidRPr="00E13626" w:rsidRDefault="00D96871" w:rsidP="00CC5231">
            <w:pPr>
              <w:pStyle w:val="BodyText-table"/>
              <w:rPr>
                <w:ins w:id="449" w:author="Author"/>
              </w:rPr>
            </w:pPr>
            <w:ins w:id="450" w:author="Author">
              <w:r w:rsidRPr="00E13626">
                <w:t>Violation: [0</w:t>
              </w:r>
              <w:r w:rsidR="00E58CE0" w:rsidRPr="00E13626">
                <w:t>6</w:t>
              </w:r>
              <w:r w:rsidRPr="00E13626">
                <w:t>.04b - Violation]</w:t>
              </w:r>
            </w:ins>
          </w:p>
          <w:p w14:paraId="2E395A9B" w14:textId="5D0EA3EC" w:rsidR="0D566358" w:rsidRPr="00E13626" w:rsidRDefault="0D566358" w:rsidP="00687BB2">
            <w:pPr>
              <w:pStyle w:val="BodyText"/>
              <w:rPr>
                <w:ins w:id="451" w:author="Author"/>
              </w:rPr>
            </w:pPr>
          </w:p>
          <w:p w14:paraId="6E1072B8" w14:textId="49968A5C" w:rsidR="00D96871" w:rsidRPr="00E13626" w:rsidRDefault="00D96871" w:rsidP="00CC5231">
            <w:pPr>
              <w:pStyle w:val="BodyText-table"/>
              <w:rPr>
                <w:ins w:id="452" w:author="Author"/>
              </w:rPr>
            </w:pPr>
            <w:ins w:id="453" w:author="Author">
              <w:r w:rsidRPr="00E13626">
                <w:t>[0</w:t>
              </w:r>
              <w:r w:rsidR="6529812B" w:rsidRPr="00E13626">
                <w:t>6</w:t>
              </w:r>
              <w:r w:rsidRPr="00E13626">
                <w:t>.05 - Unresolved Item Closure]</w:t>
              </w:r>
            </w:ins>
          </w:p>
          <w:p w14:paraId="080DE7FF" w14:textId="77777777" w:rsidR="00D96871" w:rsidRPr="00E13626" w:rsidRDefault="00D96871" w:rsidP="00687BB2">
            <w:pPr>
              <w:pStyle w:val="BodyText"/>
              <w:rPr>
                <w:ins w:id="454" w:author="Author"/>
              </w:rPr>
            </w:pPr>
          </w:p>
        </w:tc>
      </w:tr>
    </w:tbl>
    <w:p w14:paraId="1E7E206B" w14:textId="6B596529" w:rsidR="00D50AF1" w:rsidRPr="007B0DDC" w:rsidRDefault="00D50AF1" w:rsidP="0065289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55" w:author="Author"/>
          <w:rFonts w:ascii="Arial" w:hAnsi="Arial" w:cs="Arial"/>
          <w:highlight w:val="yellow"/>
        </w:rPr>
      </w:pPr>
    </w:p>
    <w:p w14:paraId="5E4DFFCA" w14:textId="34354ABA" w:rsidR="00BB0DFC" w:rsidRPr="00E13626" w:rsidRDefault="00D50AF1" w:rsidP="005F7A36">
      <w:pPr>
        <w:pStyle w:val="Heading1"/>
        <w:rPr>
          <w:ins w:id="456" w:author="Author"/>
          <w:rFonts w:cs="Arial"/>
        </w:rPr>
      </w:pPr>
      <w:bookmarkStart w:id="457" w:name="_Toc159579401"/>
      <w:ins w:id="458" w:author="Author">
        <w:r w:rsidRPr="00E13626">
          <w:rPr>
            <w:rFonts w:cs="Arial"/>
          </w:rPr>
          <w:t>0615-</w:t>
        </w:r>
        <w:r w:rsidR="00183030">
          <w:rPr>
            <w:rFonts w:cs="Arial"/>
          </w:rPr>
          <w:t>13</w:t>
        </w:r>
        <w:r w:rsidRPr="00E13626">
          <w:rPr>
            <w:rFonts w:cs="Arial"/>
          </w:rPr>
          <w:tab/>
        </w:r>
        <w:r w:rsidR="009929A2" w:rsidRPr="00E13626">
          <w:rPr>
            <w:rFonts w:cs="Arial"/>
          </w:rPr>
          <w:t>MINOR VIOLATIONS</w:t>
        </w:r>
        <w:bookmarkEnd w:id="457"/>
      </w:ins>
    </w:p>
    <w:p w14:paraId="61FD9BC2" w14:textId="1085D301" w:rsidR="00BC5B5F" w:rsidRPr="00E13626" w:rsidRDefault="002F60D6" w:rsidP="007B0DDC">
      <w:pPr>
        <w:pStyle w:val="BodyText"/>
        <w:rPr>
          <w:ins w:id="459" w:author="Author"/>
        </w:rPr>
      </w:pPr>
      <w:ins w:id="460" w:author="Author">
        <w:r w:rsidRPr="00AB46E1">
          <w:t>Minor violations should only be documented when it becomes necessary to capture a</w:t>
        </w:r>
        <w:r w:rsidRPr="00E13626">
          <w:t xml:space="preserve"> required inspection activity or conclusion for the record</w:t>
        </w:r>
      </w:ins>
      <w:r w:rsidR="002B2BEE" w:rsidRPr="00E13626">
        <w:t xml:space="preserve"> </w:t>
      </w:r>
      <w:ins w:id="461" w:author="Author">
        <w:r w:rsidR="002B2BEE" w:rsidRPr="00E13626">
          <w:t>where it would be obvious to a member of the public that a violation is involved</w:t>
        </w:r>
        <w:r w:rsidR="00054483" w:rsidRPr="00E13626">
          <w:t>,</w:t>
        </w:r>
        <w:r w:rsidRPr="00E13626">
          <w:t xml:space="preserve"> such as closing out a written event </w:t>
        </w:r>
        <w:r w:rsidR="00C20259" w:rsidRPr="00E13626">
          <w:t>notification</w:t>
        </w:r>
        <w:r w:rsidRPr="00E13626">
          <w:t xml:space="preserve"> or URI. </w:t>
        </w:r>
        <w:r w:rsidR="008F189C" w:rsidRPr="00E13626">
          <w:t xml:space="preserve">Documentation, in this case, helps to provide public confidence that the agency has </w:t>
        </w:r>
        <w:r w:rsidR="008F189C" w:rsidRPr="00E13626">
          <w:lastRenderedPageBreak/>
          <w:t>dispositioned the violation.</w:t>
        </w:r>
        <w:r w:rsidRPr="00E13626">
          <w:t xml:space="preserve"> When a minor violation is documented, sufficient detail must be provided to allow an informed, independent reader to understand the basis for the minor determination (</w:t>
        </w:r>
        <w:r w:rsidR="00346F1E">
          <w:t>s</w:t>
        </w:r>
        <w:r w:rsidRPr="00E13626">
          <w:t xml:space="preserve">ee the NRC Enforcement Manual </w:t>
        </w:r>
        <w:r w:rsidR="00354FB6">
          <w:t>s</w:t>
        </w:r>
        <w:r w:rsidRPr="00E13626">
          <w:t>ection for more information). Minor violations should not be included in the List of Violations section or Additional Tracking Items section of the report. Document minor violations in the results section of the report under the applicable inspectable area, when necessary. For minor violations, document using the following table:</w:t>
        </w:r>
      </w:ins>
    </w:p>
    <w:p w14:paraId="5BAF16F5" w14:textId="4F51B4E9" w:rsidR="00BC5B5F" w:rsidRPr="00E13626" w:rsidRDefault="00BC5B5F" w:rsidP="00413C1D">
      <w:pPr>
        <w:pStyle w:val="BodyText"/>
        <w:keepNext/>
        <w:jc w:val="center"/>
        <w:rPr>
          <w:ins w:id="462" w:author="Author"/>
        </w:rPr>
      </w:pPr>
      <w:ins w:id="463" w:author="Author">
        <w:r w:rsidRPr="00E13626">
          <w:t xml:space="preserve">Table </w:t>
        </w:r>
        <w:r w:rsidR="00FD10B8" w:rsidRPr="00E13626">
          <w:t>7</w:t>
        </w:r>
        <w:r w:rsidRPr="00E13626">
          <w:t>: Minor Violation</w:t>
        </w:r>
      </w:ins>
    </w:p>
    <w:tbl>
      <w:tblPr>
        <w:tblW w:w="933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33"/>
        <w:gridCol w:w="1198"/>
      </w:tblGrid>
      <w:tr w:rsidR="008C3D37" w:rsidRPr="00E13626" w14:paraId="3A2F0856" w14:textId="77777777" w:rsidTr="008C3D37">
        <w:trPr>
          <w:ins w:id="464" w:author="Author"/>
        </w:trPr>
        <w:tc>
          <w:tcPr>
            <w:tcW w:w="8076" w:type="dxa"/>
            <w:shd w:val="clear" w:color="auto" w:fill="auto"/>
          </w:tcPr>
          <w:p w14:paraId="6710A0C0" w14:textId="77777777" w:rsidR="00BC5B5F" w:rsidRPr="00E13626" w:rsidRDefault="00BC5B5F" w:rsidP="003F2BE6">
            <w:pPr>
              <w:pStyle w:val="BodyText"/>
              <w:rPr>
                <w:ins w:id="465" w:author="Author"/>
              </w:rPr>
            </w:pPr>
            <w:ins w:id="466" w:author="Author">
              <w:r w:rsidRPr="00E13626">
                <w:t>Minor Violation</w:t>
              </w:r>
            </w:ins>
          </w:p>
        </w:tc>
        <w:tc>
          <w:tcPr>
            <w:tcW w:w="1190" w:type="dxa"/>
            <w:shd w:val="clear" w:color="auto" w:fill="auto"/>
          </w:tcPr>
          <w:p w14:paraId="03F3C73C" w14:textId="77777777" w:rsidR="00BC5B5F" w:rsidRPr="00E13626" w:rsidRDefault="00BC5B5F" w:rsidP="003F2BE6">
            <w:pPr>
              <w:pStyle w:val="BodyText"/>
              <w:rPr>
                <w:ins w:id="467" w:author="Author"/>
              </w:rPr>
            </w:pPr>
            <w:ins w:id="468" w:author="Author">
              <w:r w:rsidRPr="00E13626">
                <w:t>[IP Number]</w:t>
              </w:r>
            </w:ins>
          </w:p>
        </w:tc>
      </w:tr>
      <w:tr w:rsidR="008C3D37" w:rsidRPr="00E13626" w14:paraId="325573E6" w14:textId="77777777" w:rsidTr="008C3D37">
        <w:trPr>
          <w:trHeight w:val="350"/>
          <w:ins w:id="469" w:author="Author"/>
        </w:trPr>
        <w:tc>
          <w:tcPr>
            <w:tcW w:w="9266" w:type="dxa"/>
            <w:gridSpan w:val="2"/>
            <w:shd w:val="clear" w:color="auto" w:fill="auto"/>
          </w:tcPr>
          <w:p w14:paraId="395FA648" w14:textId="0D2F3703" w:rsidR="00BC5B5F" w:rsidRPr="00E13626" w:rsidRDefault="00BC5B5F" w:rsidP="00CC5231">
            <w:pPr>
              <w:pStyle w:val="BodyText-table"/>
              <w:rPr>
                <w:ins w:id="470" w:author="Author"/>
              </w:rPr>
            </w:pPr>
            <w:ins w:id="471" w:author="Author">
              <w:r w:rsidRPr="00E13626">
                <w:t>Minor Violation: [</w:t>
              </w:r>
              <w:r w:rsidR="00183030">
                <w:t>13.</w:t>
              </w:r>
              <w:r w:rsidRPr="00E13626">
                <w:t>a – Minor Issue Description]</w:t>
              </w:r>
            </w:ins>
          </w:p>
          <w:p w14:paraId="257AE63C" w14:textId="77777777" w:rsidR="00BC5B5F" w:rsidRPr="00E13626" w:rsidRDefault="00BC5B5F" w:rsidP="003F2BE6">
            <w:pPr>
              <w:pStyle w:val="BodyText"/>
              <w:rPr>
                <w:ins w:id="472" w:author="Author"/>
              </w:rPr>
            </w:pPr>
          </w:p>
          <w:p w14:paraId="76DF499C" w14:textId="09542602" w:rsidR="00BC5B5F" w:rsidRPr="00E13626" w:rsidRDefault="00BC5B5F" w:rsidP="00CC5231">
            <w:pPr>
              <w:pStyle w:val="BodyText-table"/>
              <w:rPr>
                <w:ins w:id="473" w:author="Author"/>
              </w:rPr>
            </w:pPr>
            <w:ins w:id="474" w:author="Author">
              <w:r w:rsidRPr="00E13626">
                <w:t>Screening: [</w:t>
              </w:r>
              <w:r w:rsidR="00183030">
                <w:t>13.</w:t>
              </w:r>
              <w:r w:rsidRPr="00E13626">
                <w:t>b – Minor/More than Minor Screening Text]</w:t>
              </w:r>
            </w:ins>
          </w:p>
          <w:p w14:paraId="6F17E041" w14:textId="77777777" w:rsidR="00BC5B5F" w:rsidRPr="00E13626" w:rsidRDefault="00BC5B5F" w:rsidP="003F2BE6">
            <w:pPr>
              <w:pStyle w:val="BodyText"/>
              <w:rPr>
                <w:ins w:id="475" w:author="Author"/>
              </w:rPr>
            </w:pPr>
          </w:p>
          <w:p w14:paraId="0202FDC0" w14:textId="5802860D" w:rsidR="00BC5B5F" w:rsidRPr="00E13626" w:rsidRDefault="00BC5B5F" w:rsidP="00CC5231">
            <w:pPr>
              <w:pStyle w:val="BodyText-table"/>
              <w:rPr>
                <w:ins w:id="476" w:author="Author"/>
              </w:rPr>
            </w:pPr>
            <w:ins w:id="477" w:author="Author">
              <w:r w:rsidRPr="00E13626">
                <w:t>Enforcement: [</w:t>
              </w:r>
              <w:r w:rsidR="00183030">
                <w:t>13.</w:t>
              </w:r>
              <w:r w:rsidRPr="00E13626">
                <w:t>c – Enforcement]</w:t>
              </w:r>
            </w:ins>
          </w:p>
          <w:p w14:paraId="47CD6406" w14:textId="77777777" w:rsidR="00BC5B5F" w:rsidRPr="00E13626" w:rsidRDefault="00BC5B5F" w:rsidP="003F2BE6">
            <w:pPr>
              <w:pStyle w:val="BodyText"/>
              <w:rPr>
                <w:ins w:id="478" w:author="Author"/>
              </w:rPr>
            </w:pPr>
          </w:p>
          <w:p w14:paraId="2D8319A4" w14:textId="15382383" w:rsidR="00BC5B5F" w:rsidRPr="00E13626" w:rsidRDefault="00BC5B5F" w:rsidP="00CC5231">
            <w:pPr>
              <w:pStyle w:val="BodyText-table"/>
              <w:rPr>
                <w:ins w:id="479" w:author="Author"/>
              </w:rPr>
            </w:pPr>
            <w:ins w:id="480" w:author="Author">
              <w:r w:rsidRPr="00E13626">
                <w:t>[</w:t>
              </w:r>
              <w:r w:rsidR="00183030">
                <w:t>13</w:t>
              </w:r>
              <w:r w:rsidRPr="00E13626">
                <w:t>.d – Unresolved Item Closure]</w:t>
              </w:r>
            </w:ins>
          </w:p>
          <w:p w14:paraId="197B82CB" w14:textId="77777777" w:rsidR="00BC5B5F" w:rsidRPr="00E13626" w:rsidRDefault="00BC5B5F" w:rsidP="003F2BE6">
            <w:pPr>
              <w:pStyle w:val="BodyText"/>
              <w:rPr>
                <w:ins w:id="481" w:author="Author"/>
                <w:u w:val="single"/>
              </w:rPr>
            </w:pPr>
          </w:p>
        </w:tc>
      </w:tr>
    </w:tbl>
    <w:p w14:paraId="2248021F" w14:textId="152FAF90" w:rsidR="00BC5B5F" w:rsidRPr="00E13626" w:rsidRDefault="00BC5B5F" w:rsidP="00BC5B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482" w:author="Author"/>
          <w:rFonts w:ascii="Arial" w:hAnsi="Arial" w:cs="Arial"/>
        </w:rPr>
      </w:pPr>
    </w:p>
    <w:p w14:paraId="20D60FA9" w14:textId="77777777" w:rsidR="00262558" w:rsidRPr="00E13626" w:rsidRDefault="00F15A7F" w:rsidP="008168A1">
      <w:pPr>
        <w:pStyle w:val="BodyText2"/>
        <w:numPr>
          <w:ilvl w:val="0"/>
          <w:numId w:val="40"/>
        </w:numPr>
        <w:rPr>
          <w:rFonts w:cs="Arial"/>
        </w:rPr>
      </w:pPr>
      <w:ins w:id="483" w:author="Author">
        <w:r w:rsidRPr="00E13626">
          <w:rPr>
            <w:rFonts w:cs="Arial"/>
          </w:rPr>
          <w:t>Minor Issue Description</w:t>
        </w:r>
      </w:ins>
    </w:p>
    <w:p w14:paraId="41BEE361" w14:textId="1D5F016C" w:rsidR="00F15A7F" w:rsidRPr="00E13626" w:rsidRDefault="00F15A7F" w:rsidP="00262558">
      <w:pPr>
        <w:pStyle w:val="BodyText3"/>
        <w:rPr>
          <w:ins w:id="484" w:author="Author"/>
          <w:rFonts w:cs="Arial"/>
        </w:rPr>
      </w:pPr>
      <w:ins w:id="485" w:author="Author">
        <w:r w:rsidRPr="00E13626">
          <w:rPr>
            <w:rFonts w:cs="Arial"/>
          </w:rPr>
          <w:t>Briefly describe the minor violation.</w:t>
        </w:r>
      </w:ins>
    </w:p>
    <w:p w14:paraId="17A67CE9" w14:textId="77777777" w:rsidR="00262558" w:rsidRPr="00E13626" w:rsidRDefault="00F15A7F" w:rsidP="008168A1">
      <w:pPr>
        <w:pStyle w:val="BodyText2"/>
        <w:numPr>
          <w:ilvl w:val="0"/>
          <w:numId w:val="40"/>
        </w:numPr>
        <w:rPr>
          <w:rFonts w:cs="Arial"/>
        </w:rPr>
      </w:pPr>
      <w:ins w:id="486" w:author="Author">
        <w:r w:rsidRPr="00E13626">
          <w:rPr>
            <w:rFonts w:cs="Arial"/>
          </w:rPr>
          <w:t>Minor/More than Minor Screening</w:t>
        </w:r>
      </w:ins>
    </w:p>
    <w:p w14:paraId="6B632302" w14:textId="29359398" w:rsidR="00F15A7F" w:rsidRPr="00E13626" w:rsidRDefault="00F15A7F" w:rsidP="00262558">
      <w:pPr>
        <w:pStyle w:val="BodyText3"/>
        <w:rPr>
          <w:ins w:id="487" w:author="Author"/>
          <w:rFonts w:cs="Arial"/>
        </w:rPr>
      </w:pPr>
      <w:ins w:id="488" w:author="Author">
        <w:r w:rsidRPr="00E13626">
          <w:rPr>
            <w:rFonts w:cs="Arial"/>
          </w:rPr>
          <w:t>State the reason why the violation is minor in accordance the NRC Enforcement Policy as applicable.</w:t>
        </w:r>
      </w:ins>
    </w:p>
    <w:p w14:paraId="1B8557E5" w14:textId="77777777" w:rsidR="00262558" w:rsidRPr="00E13626" w:rsidRDefault="00F15A7F" w:rsidP="008168A1">
      <w:pPr>
        <w:pStyle w:val="BodyText2"/>
        <w:numPr>
          <w:ilvl w:val="0"/>
          <w:numId w:val="40"/>
        </w:numPr>
        <w:rPr>
          <w:rFonts w:cs="Arial"/>
        </w:rPr>
      </w:pPr>
      <w:ins w:id="489" w:author="Author">
        <w:r w:rsidRPr="00E13626">
          <w:rPr>
            <w:rFonts w:cs="Arial"/>
          </w:rPr>
          <w:t>Enforcement</w:t>
        </w:r>
      </w:ins>
    </w:p>
    <w:p w14:paraId="04D86BC9" w14:textId="3732A005" w:rsidR="00F15A7F" w:rsidRPr="00E13626" w:rsidRDefault="00F15A7F" w:rsidP="00262558">
      <w:pPr>
        <w:pStyle w:val="BodyText3"/>
        <w:rPr>
          <w:ins w:id="490" w:author="Author"/>
          <w:rFonts w:cs="Arial"/>
        </w:rPr>
      </w:pPr>
      <w:ins w:id="491" w:author="Author">
        <w:r w:rsidRPr="00E13626">
          <w:rPr>
            <w:rFonts w:cs="Arial"/>
          </w:rPr>
          <w:t xml:space="preserve">State that the licensee has taken actions to restore compliance and include a statement </w:t>
        </w:r>
        <w:proofErr w:type="gramStart"/>
        <w:r w:rsidRPr="00E13626">
          <w:rPr>
            <w:rFonts w:cs="Arial"/>
          </w:rPr>
          <w:t>similar to</w:t>
        </w:r>
        <w:proofErr w:type="gramEnd"/>
        <w:r w:rsidRPr="00E13626">
          <w:rPr>
            <w:rFonts w:cs="Arial"/>
          </w:rPr>
          <w:t xml:space="preserve"> the following: “This failure to comply with [requirement] constitutes a minor violation that is not subject to enforcement action in accordance with the NRC Enforcement Policy.”</w:t>
        </w:r>
      </w:ins>
    </w:p>
    <w:p w14:paraId="5814D8F6" w14:textId="77777777" w:rsidR="00262558" w:rsidRPr="00E13626" w:rsidRDefault="00F15A7F" w:rsidP="008168A1">
      <w:pPr>
        <w:pStyle w:val="BodyText2"/>
        <w:numPr>
          <w:ilvl w:val="0"/>
          <w:numId w:val="40"/>
        </w:numPr>
        <w:rPr>
          <w:rFonts w:cs="Arial"/>
        </w:rPr>
      </w:pPr>
      <w:ins w:id="492" w:author="Author">
        <w:r w:rsidRPr="00E13626">
          <w:rPr>
            <w:rFonts w:cs="Arial"/>
          </w:rPr>
          <w:t>Unresolved Item Closure</w:t>
        </w:r>
      </w:ins>
    </w:p>
    <w:p w14:paraId="58D77972" w14:textId="490B139E" w:rsidR="00483F6C" w:rsidRPr="00E13626" w:rsidRDefault="00F15A7F" w:rsidP="00262558">
      <w:pPr>
        <w:pStyle w:val="BodyText3"/>
        <w:rPr>
          <w:ins w:id="493" w:author="Author"/>
          <w:rFonts w:cs="Arial"/>
        </w:rPr>
      </w:pPr>
      <w:ins w:id="494" w:author="Author">
        <w:r w:rsidRPr="00E13626">
          <w:rPr>
            <w:rFonts w:cs="Arial"/>
          </w:rPr>
          <w:t>If the minor violation results in a URI closure, include a reference to URI [Docket Number(s)]</w:t>
        </w:r>
        <w:proofErr w:type="gramStart"/>
        <w:r w:rsidRPr="00E13626">
          <w:rPr>
            <w:rFonts w:cs="Arial"/>
          </w:rPr>
          <w:t>/[</w:t>
        </w:r>
        <w:proofErr w:type="gramEnd"/>
        <w:r w:rsidRPr="00E13626">
          <w:rPr>
            <w:rFonts w:cs="Arial"/>
          </w:rPr>
          <w:t>Report Number]-[Unique Sequential Integer] being closed. (e.g., “This closes URI 07001234/2020001-01.”).</w:t>
        </w:r>
      </w:ins>
    </w:p>
    <w:p w14:paraId="1B668357" w14:textId="7AE28A05" w:rsidR="00516C09" w:rsidRPr="00E13626" w:rsidRDefault="00516C09" w:rsidP="00EC48E4">
      <w:pPr>
        <w:pStyle w:val="Heading1"/>
        <w:rPr>
          <w:ins w:id="495" w:author="Author"/>
          <w:rFonts w:cs="Arial"/>
        </w:rPr>
      </w:pPr>
      <w:bookmarkStart w:id="496" w:name="_Toc159579402"/>
      <w:ins w:id="497" w:author="Author">
        <w:r w:rsidRPr="00E13626">
          <w:rPr>
            <w:rFonts w:cs="Arial"/>
          </w:rPr>
          <w:lastRenderedPageBreak/>
          <w:t>0615-</w:t>
        </w:r>
        <w:r w:rsidR="00FC6CF2">
          <w:rPr>
            <w:rFonts w:cs="Arial"/>
          </w:rPr>
          <w:t>14</w:t>
        </w:r>
        <w:r w:rsidRPr="00E13626">
          <w:rPr>
            <w:rFonts w:cs="Arial"/>
          </w:rPr>
          <w:tab/>
          <w:t>OTHER GUIDANCE</w:t>
        </w:r>
        <w:bookmarkEnd w:id="496"/>
      </w:ins>
    </w:p>
    <w:p w14:paraId="2F9F84DC" w14:textId="62DF1573" w:rsidR="000B1E3B" w:rsidRPr="00E13626" w:rsidRDefault="00FC6CF2" w:rsidP="009B6D3F">
      <w:pPr>
        <w:pStyle w:val="BodyText2"/>
        <w:keepNext/>
      </w:pPr>
      <w:ins w:id="498" w:author="Author">
        <w:r>
          <w:t>14</w:t>
        </w:r>
        <w:r w:rsidR="00156739" w:rsidRPr="00E13626">
          <w:t>.01</w:t>
        </w:r>
        <w:r w:rsidR="00156739" w:rsidRPr="00E13626">
          <w:tab/>
          <w:t>Treatment of Third-Party Reviews</w:t>
        </w:r>
      </w:ins>
    </w:p>
    <w:p w14:paraId="6B2E4ADA" w14:textId="419A3387" w:rsidR="00714243" w:rsidRPr="00E13626" w:rsidRDefault="00156739" w:rsidP="000B1E3B">
      <w:pPr>
        <w:pStyle w:val="BodyText3"/>
        <w:rPr>
          <w:ins w:id="499" w:author="Author"/>
          <w:rFonts w:cs="Arial"/>
        </w:rPr>
      </w:pPr>
      <w:ins w:id="500" w:author="Author">
        <w:r w:rsidRPr="00E13626">
          <w:rPr>
            <w:rFonts w:cs="Arial"/>
          </w:rPr>
          <w:t xml:space="preserve">Detailed NRC reviews of National Organization of Test, Research and Training Reactor (TRTR) evaluations, reports, </w:t>
        </w:r>
        <w:r w:rsidR="00773B4F" w:rsidRPr="00E13626">
          <w:rPr>
            <w:rFonts w:cs="Arial"/>
          </w:rPr>
          <w:t>issues of concern</w:t>
        </w:r>
        <w:r w:rsidRPr="00E13626">
          <w:rPr>
            <w:rFonts w:cs="Arial"/>
          </w:rPr>
          <w:t>, recommendations, and corrective actions, or other third</w:t>
        </w:r>
        <w:r w:rsidR="00FC6CF2">
          <w:rPr>
            <w:rFonts w:cs="Arial"/>
          </w:rPr>
          <w:t>-party</w:t>
        </w:r>
        <w:r w:rsidRPr="00E13626">
          <w:rPr>
            <w:rFonts w:cs="Arial"/>
          </w:rPr>
          <w:t xml:space="preserve"> reviews with similar information are not referenced in NRC inspection reports, tracking tools, or other Agency documents unless the issue is of such safety significance that no other reasonable alternative is acceptable. TRTR </w:t>
        </w:r>
        <w:r w:rsidR="008C2162" w:rsidRPr="00E13626">
          <w:rPr>
            <w:rFonts w:cs="Arial"/>
          </w:rPr>
          <w:t>observations</w:t>
        </w:r>
        <w:r w:rsidRPr="00E13626">
          <w:rPr>
            <w:rFonts w:cs="Arial"/>
          </w:rPr>
          <w:t>, recommendations and associated licensee corrective actions are not normally tracked by the NRC. If a</w:t>
        </w:r>
        <w:r w:rsidR="008C2162" w:rsidRPr="00E13626">
          <w:rPr>
            <w:rFonts w:cs="Arial"/>
          </w:rPr>
          <w:t>n observation</w:t>
        </w:r>
        <w:r w:rsidRPr="00E13626">
          <w:rPr>
            <w:rFonts w:cs="Arial"/>
          </w:rPr>
          <w:t xml:space="preserve"> warrants tracking, it should be independently evaluated, documented, and tracked as an NRC </w:t>
        </w:r>
        <w:r w:rsidR="008C2162" w:rsidRPr="00E13626">
          <w:rPr>
            <w:rFonts w:cs="Arial"/>
          </w:rPr>
          <w:t>observation</w:t>
        </w:r>
        <w:r w:rsidRPr="00E13626">
          <w:rPr>
            <w:rFonts w:cs="Arial"/>
          </w:rPr>
          <w:t>. Include a short statement in the inspection report to document that a review of a specified TRTR evaluation or report was completed. Do not include a recounting or listing of TRTR findings or reference a final TRTR conclusions when documenting an TRTR evaluation or accreditation report review. Discuss the specifics of any significant differences between NRC and TRTR perceptions with management.</w:t>
        </w:r>
      </w:ins>
    </w:p>
    <w:p w14:paraId="47422E38" w14:textId="42FC9656" w:rsidR="000B1E3B" w:rsidRPr="00E13626" w:rsidRDefault="00FC6CF2" w:rsidP="006A0C54">
      <w:pPr>
        <w:pStyle w:val="BodyText2"/>
      </w:pPr>
      <w:ins w:id="501" w:author="Author">
        <w:r>
          <w:t>14</w:t>
        </w:r>
        <w:r w:rsidR="00B24CDE" w:rsidRPr="00E13626">
          <w:t>.02</w:t>
        </w:r>
        <w:r w:rsidR="00B24CDE" w:rsidRPr="00E13626">
          <w:tab/>
          <w:t>Treatment of Sensitive Unclassified Non-Safeguards Information (SUNSI)</w:t>
        </w:r>
      </w:ins>
    </w:p>
    <w:p w14:paraId="60D4A59E" w14:textId="26668D29" w:rsidR="00F832B4" w:rsidRPr="00E13626" w:rsidRDefault="00E23B4D" w:rsidP="00B066CA">
      <w:pPr>
        <w:pStyle w:val="BodyText3"/>
        <w:rPr>
          <w:ins w:id="502" w:author="Author"/>
          <w:rFonts w:cs="Arial"/>
        </w:rPr>
      </w:pPr>
      <w:ins w:id="503" w:author="Author">
        <w:r w:rsidRPr="00E13626">
          <w:rPr>
            <w:rFonts w:cs="Arial"/>
          </w:rPr>
          <w:t xml:space="preserve">SUNSI must not be made publicly available and must be segregated from other portions of the report, which are </w:t>
        </w:r>
        <w:r w:rsidR="00401436" w:rsidRPr="00E13626">
          <w:rPr>
            <w:rFonts w:cs="Arial"/>
          </w:rPr>
          <w:t>to be made publicly available. This can typically be accomplished by creating and referencing a separate report enclosure</w:t>
        </w:r>
        <w:r w:rsidR="00CC3EDC" w:rsidRPr="00E13626">
          <w:rPr>
            <w:rFonts w:cs="Arial"/>
          </w:rPr>
          <w:t>, which can be profiled in Agencywide Documents Access and Manag</w:t>
        </w:r>
        <w:r w:rsidR="00EC2214" w:rsidRPr="00E13626">
          <w:rPr>
            <w:rFonts w:cs="Arial"/>
          </w:rPr>
          <w:t>e</w:t>
        </w:r>
        <w:r w:rsidR="00CC3EDC" w:rsidRPr="00E13626">
          <w:rPr>
            <w:rFonts w:cs="Arial"/>
          </w:rPr>
          <w:t xml:space="preserve">ment System (ADAMS) as “Non-Publicly Available.” </w:t>
        </w:r>
        <w:r w:rsidR="00A425A2" w:rsidRPr="00E13626">
          <w:rPr>
            <w:rFonts w:cs="Arial"/>
          </w:rPr>
          <w:t>The documents containing SUNSI must be marked in accordance with Management Directive 12.6, “NRC Sensitive Unclassified Information Security Program.”</w:t>
        </w:r>
      </w:ins>
    </w:p>
    <w:p w14:paraId="67F4C251" w14:textId="3131307A" w:rsidR="00B066CA" w:rsidRPr="00E13626" w:rsidRDefault="00FC6CF2" w:rsidP="006A0C54">
      <w:pPr>
        <w:pStyle w:val="BodyText2"/>
        <w:rPr>
          <w:rFonts w:cs="Arial"/>
        </w:rPr>
      </w:pPr>
      <w:ins w:id="504" w:author="Author">
        <w:r>
          <w:rPr>
            <w:rFonts w:cs="Arial"/>
          </w:rPr>
          <w:t>14</w:t>
        </w:r>
        <w:r w:rsidR="004E39C4" w:rsidRPr="00E13626">
          <w:rPr>
            <w:rFonts w:cs="Arial"/>
          </w:rPr>
          <w:t>.03</w:t>
        </w:r>
        <w:r w:rsidR="004E39C4" w:rsidRPr="00E13626">
          <w:rPr>
            <w:rFonts w:cs="Arial"/>
          </w:rPr>
          <w:tab/>
        </w:r>
        <w:r w:rsidR="00006980" w:rsidRPr="007B0DDC">
          <w:t>Amending Inspection Reports</w:t>
        </w:r>
      </w:ins>
    </w:p>
    <w:p w14:paraId="4F1D0D5C" w14:textId="77777777" w:rsidR="00A33A00" w:rsidRDefault="00006980" w:rsidP="00B066CA">
      <w:pPr>
        <w:pStyle w:val="BodyText3"/>
        <w:rPr>
          <w:ins w:id="505" w:author="Author"/>
          <w:rFonts w:cs="Arial"/>
        </w:rPr>
      </w:pPr>
      <w:ins w:id="506" w:author="Author">
        <w:r w:rsidRPr="00E13626">
          <w:rPr>
            <w:rFonts w:cs="Arial"/>
          </w:rPr>
          <w:t xml:space="preserve">When it becomes necessary to correct an issued report, the previously issued report should generally be revised and reissued in its entirety under the same inspection report number. The revised report would receive a new and unique ADAMS accession number and should include an appropriate cover letter explaining why the report is being reissued. </w:t>
        </w:r>
      </w:ins>
    </w:p>
    <w:p w14:paraId="228A0B62" w14:textId="53F101FF" w:rsidR="00006980" w:rsidRPr="00E13626" w:rsidRDefault="00006980" w:rsidP="00B066CA">
      <w:pPr>
        <w:pStyle w:val="BodyText3"/>
        <w:rPr>
          <w:ins w:id="507" w:author="Author"/>
          <w:rFonts w:cs="Arial"/>
        </w:rPr>
      </w:pPr>
      <w:ins w:id="508" w:author="Author">
        <w:r w:rsidRPr="00E13626">
          <w:rPr>
            <w:rFonts w:cs="Arial"/>
          </w:rPr>
          <w:t>Note</w:t>
        </w:r>
        <w:r w:rsidR="00A33A00">
          <w:rPr>
            <w:rFonts w:cs="Arial"/>
          </w:rPr>
          <w:t>:</w:t>
        </w:r>
        <w:r w:rsidRPr="00E13626">
          <w:rPr>
            <w:rFonts w:cs="Arial"/>
          </w:rPr>
          <w:t xml:space="preserve"> </w:t>
        </w:r>
        <w:r w:rsidR="00C63F6F">
          <w:rPr>
            <w:rFonts w:cs="Arial"/>
          </w:rPr>
          <w:t>A</w:t>
        </w:r>
        <w:r w:rsidRPr="00E13626">
          <w:rPr>
            <w:rFonts w:cs="Arial"/>
          </w:rPr>
          <w:t xml:space="preserve"> revised inspection report must not be used to document new violations or inspection activities which occurred after the initial report was issued. </w:t>
        </w:r>
        <w:r w:rsidR="009E5290">
          <w:rPr>
            <w:rFonts w:cs="Arial"/>
          </w:rPr>
          <w:t>D</w:t>
        </w:r>
        <w:r w:rsidRPr="00E13626">
          <w:rPr>
            <w:rFonts w:cs="Arial"/>
          </w:rPr>
          <w:t>epending on the nature of the correction, it may be more appropriate to discuss the change in a future report, rather than</w:t>
        </w:r>
        <w:r w:rsidR="004722DC">
          <w:rPr>
            <w:rFonts w:cs="Arial"/>
          </w:rPr>
          <w:t xml:space="preserve"> to</w:t>
        </w:r>
        <w:r w:rsidRPr="00E13626">
          <w:rPr>
            <w:rFonts w:cs="Arial"/>
          </w:rPr>
          <w:t xml:space="preserve"> reissue a complete report.</w:t>
        </w:r>
      </w:ins>
    </w:p>
    <w:p w14:paraId="339197AB" w14:textId="699644A8" w:rsidR="0055484E" w:rsidRPr="00E13626" w:rsidRDefault="00FC6CF2" w:rsidP="006A0C54">
      <w:pPr>
        <w:pStyle w:val="BodyText2"/>
      </w:pPr>
      <w:ins w:id="509" w:author="Author">
        <w:r>
          <w:t>14</w:t>
        </w:r>
        <w:r w:rsidR="00006980" w:rsidRPr="00E13626">
          <w:t>.04</w:t>
        </w:r>
        <w:r w:rsidR="00006980" w:rsidRPr="00E13626">
          <w:tab/>
          <w:t xml:space="preserve">Plain </w:t>
        </w:r>
        <w:r>
          <w:t>Language</w:t>
        </w:r>
      </w:ins>
    </w:p>
    <w:p w14:paraId="7A5670E8" w14:textId="1E2CB111" w:rsidR="00116693" w:rsidRPr="00E13626" w:rsidRDefault="00AA02F3" w:rsidP="0055484E">
      <w:pPr>
        <w:pStyle w:val="BodyText3"/>
        <w:rPr>
          <w:ins w:id="510" w:author="Author"/>
          <w:rFonts w:cs="Arial"/>
        </w:rPr>
      </w:pPr>
      <w:ins w:id="511" w:author="Author">
        <w:r w:rsidRPr="00E13626">
          <w:rPr>
            <w:rFonts w:cs="Arial"/>
          </w:rPr>
          <w:t>Use plain language in inspection reports. For additional direction, refer to NUREG-1379, “NRC Editorial Style Guide.”</w:t>
        </w:r>
      </w:ins>
    </w:p>
    <w:p w14:paraId="6E562F0C" w14:textId="77777777" w:rsidR="00C24728" w:rsidRPr="00E13626" w:rsidRDefault="00116693" w:rsidP="0089690F">
      <w:pPr>
        <w:pStyle w:val="BodyText2"/>
        <w:numPr>
          <w:ilvl w:val="0"/>
          <w:numId w:val="41"/>
        </w:numPr>
        <w:rPr>
          <w:rFonts w:cs="Arial"/>
        </w:rPr>
      </w:pPr>
      <w:ins w:id="512" w:author="Author">
        <w:r w:rsidRPr="00E13626">
          <w:rPr>
            <w:rFonts w:cs="Arial"/>
            <w:u w:val="single"/>
          </w:rPr>
          <w:t>Grammatical Person, Tense, and Voice</w:t>
        </w:r>
      </w:ins>
    </w:p>
    <w:p w14:paraId="156FAAE6" w14:textId="057277DF" w:rsidR="0089690F" w:rsidRPr="00E13626" w:rsidRDefault="00116693" w:rsidP="00C24728">
      <w:pPr>
        <w:pStyle w:val="BodyText3"/>
        <w:rPr>
          <w:rFonts w:cs="Arial"/>
        </w:rPr>
      </w:pPr>
      <w:ins w:id="513" w:author="Author">
        <w:r w:rsidRPr="00E13626">
          <w:rPr>
            <w:rFonts w:cs="Arial"/>
          </w:rPr>
          <w:t xml:space="preserve">Always write in the third person. For example, </w:t>
        </w:r>
        <w:r w:rsidR="00525499">
          <w:rPr>
            <w:rFonts w:cs="Arial"/>
          </w:rPr>
          <w:t>“</w:t>
        </w:r>
        <w:r w:rsidRPr="00E13626">
          <w:rPr>
            <w:rFonts w:cs="Arial"/>
          </w:rPr>
          <w:t>The inspector watched the operator startup the reactor.</w:t>
        </w:r>
        <w:r w:rsidR="0081204B">
          <w:rPr>
            <w:rFonts w:cs="Arial"/>
          </w:rPr>
          <w:t>”</w:t>
        </w:r>
      </w:ins>
    </w:p>
    <w:p w14:paraId="5B5270FA" w14:textId="398BEBDF" w:rsidR="0089690F" w:rsidRPr="00E13626" w:rsidRDefault="00116693" w:rsidP="00117105">
      <w:pPr>
        <w:pStyle w:val="BodyText3"/>
        <w:rPr>
          <w:rFonts w:cs="Arial"/>
        </w:rPr>
      </w:pPr>
      <w:ins w:id="514" w:author="Author">
        <w:r w:rsidRPr="00E13626">
          <w:rPr>
            <w:rFonts w:cs="Arial"/>
          </w:rPr>
          <w:lastRenderedPageBreak/>
          <w:t xml:space="preserve">In general, use the past or past perfect tense. For example, </w:t>
        </w:r>
        <w:r w:rsidR="00525499">
          <w:rPr>
            <w:rFonts w:cs="Arial"/>
          </w:rPr>
          <w:t>“</w:t>
        </w:r>
        <w:r w:rsidRPr="00E13626">
          <w:rPr>
            <w:rFonts w:cs="Arial"/>
          </w:rPr>
          <w:t>The facility director stated that the safety review committee met quarterly.</w:t>
        </w:r>
        <w:r w:rsidR="0081204B">
          <w:rPr>
            <w:rFonts w:cs="Arial"/>
          </w:rPr>
          <w:t>”</w:t>
        </w:r>
        <w:r w:rsidRPr="00E13626">
          <w:rPr>
            <w:rFonts w:cs="Arial"/>
          </w:rPr>
          <w:t xml:space="preserve"> As a rule of thumb, use the past tense (e.g., </w:t>
        </w:r>
        <w:r w:rsidR="007C6DE4">
          <w:rPr>
            <w:rFonts w:cs="Arial"/>
          </w:rPr>
          <w:t>“</w:t>
        </w:r>
        <w:r w:rsidRPr="00E13626">
          <w:rPr>
            <w:rFonts w:cs="Arial"/>
          </w:rPr>
          <w:t>the pump cavitated</w:t>
        </w:r>
        <w:r w:rsidR="007C6DE4">
          <w:rPr>
            <w:rFonts w:cs="Arial"/>
          </w:rPr>
          <w:t>…</w:t>
        </w:r>
        <w:r w:rsidR="0081204B">
          <w:rPr>
            <w:rFonts w:cs="Arial"/>
          </w:rPr>
          <w:t>”</w:t>
        </w:r>
        <w:r w:rsidRPr="00E13626">
          <w:rPr>
            <w:rFonts w:cs="Arial"/>
          </w:rPr>
          <w:t xml:space="preserve"> OR </w:t>
        </w:r>
        <w:r w:rsidR="007C6DE4">
          <w:rPr>
            <w:rFonts w:cs="Arial"/>
          </w:rPr>
          <w:t>“</w:t>
        </w:r>
        <w:r w:rsidRPr="00E13626">
          <w:rPr>
            <w:rFonts w:cs="Arial"/>
          </w:rPr>
          <w:t>the pump was cavitating</w:t>
        </w:r>
        <w:r w:rsidR="0081204B">
          <w:rPr>
            <w:rFonts w:cs="Arial"/>
          </w:rPr>
          <w:t>…”</w:t>
        </w:r>
        <w:r w:rsidRPr="00E13626">
          <w:rPr>
            <w:rFonts w:cs="Arial"/>
          </w:rPr>
          <w:t xml:space="preserve">) when writing about events that occurred during the inspection. Use the past perfect tense (e.g., </w:t>
        </w:r>
        <w:r w:rsidR="00525499">
          <w:rPr>
            <w:rFonts w:cs="Arial"/>
          </w:rPr>
          <w:t>“</w:t>
        </w:r>
        <w:r w:rsidRPr="00E13626">
          <w:rPr>
            <w:rFonts w:cs="Arial"/>
          </w:rPr>
          <w:t>the pump had cavitated</w:t>
        </w:r>
        <w:r w:rsidR="007C6DE4">
          <w:rPr>
            <w:rFonts w:cs="Arial"/>
          </w:rPr>
          <w:t>…”</w:t>
        </w:r>
        <w:r w:rsidRPr="00E13626">
          <w:rPr>
            <w:rFonts w:cs="Arial"/>
          </w:rPr>
          <w:t xml:space="preserve"> OR </w:t>
        </w:r>
        <w:r w:rsidR="007C6DE4">
          <w:rPr>
            <w:rFonts w:cs="Arial"/>
          </w:rPr>
          <w:t>“</w:t>
        </w:r>
        <w:r w:rsidRPr="00E13626">
          <w:rPr>
            <w:rFonts w:cs="Arial"/>
          </w:rPr>
          <w:t>the pump had been cavitating</w:t>
        </w:r>
        <w:r w:rsidR="005E2F5A">
          <w:rPr>
            <w:rFonts w:cs="Arial"/>
          </w:rPr>
          <w:t>…”</w:t>
        </w:r>
        <w:r w:rsidRPr="00E13626">
          <w:rPr>
            <w:rFonts w:cs="Arial"/>
          </w:rPr>
          <w:t xml:space="preserve">) when writing about events that occurred before the inspection. </w:t>
        </w:r>
        <w:r w:rsidR="00CC5B72" w:rsidRPr="00E13626">
          <w:rPr>
            <w:rFonts w:cs="Arial"/>
          </w:rPr>
          <w:t>However, w</w:t>
        </w:r>
        <w:r w:rsidRPr="00E13626">
          <w:rPr>
            <w:rFonts w:cs="Arial"/>
          </w:rPr>
          <w:t xml:space="preserve">hen quoting or paraphrasing existing documents, the present tense may be used (e.g., </w:t>
        </w:r>
        <w:r w:rsidR="005E2F5A">
          <w:rPr>
            <w:rFonts w:cs="Arial"/>
          </w:rPr>
          <w:t>“</w:t>
        </w:r>
        <w:r w:rsidRPr="00E13626">
          <w:rPr>
            <w:rFonts w:cs="Arial"/>
          </w:rPr>
          <w:t>10 CFR 50.71 states</w:t>
        </w:r>
        <w:r w:rsidR="005E2F5A">
          <w:rPr>
            <w:rFonts w:cs="Arial"/>
          </w:rPr>
          <w:t>…”</w:t>
        </w:r>
        <w:r w:rsidRPr="00E13626">
          <w:rPr>
            <w:rFonts w:cs="Arial"/>
          </w:rPr>
          <w:t>). When quoting a licensee document, give the date and/or revision number of the document from which the quote was taken).</w:t>
        </w:r>
      </w:ins>
    </w:p>
    <w:p w14:paraId="1ABD8651" w14:textId="699BB802" w:rsidR="00116693" w:rsidRPr="00E13626" w:rsidRDefault="00116693" w:rsidP="007B0DDC">
      <w:pPr>
        <w:pStyle w:val="BodyText3"/>
        <w:rPr>
          <w:ins w:id="515" w:author="Author"/>
          <w:rFonts w:cs="Arial"/>
        </w:rPr>
      </w:pPr>
      <w:ins w:id="516" w:author="Author">
        <w:r w:rsidRPr="00E13626">
          <w:rPr>
            <w:rFonts w:cs="Arial"/>
          </w:rPr>
          <w:t xml:space="preserve">Use predominately active voice (subject-verb-object). For example, </w:t>
        </w:r>
        <w:r w:rsidR="005E2F5A">
          <w:rPr>
            <w:rFonts w:cs="Arial"/>
          </w:rPr>
          <w:t>“</w:t>
        </w:r>
        <w:r w:rsidRPr="00E13626">
          <w:rPr>
            <w:rFonts w:cs="Arial"/>
          </w:rPr>
          <w:t>The operator reported that pool water level was rising.</w:t>
        </w:r>
        <w:r w:rsidR="005E2F5A">
          <w:rPr>
            <w:rFonts w:cs="Arial"/>
          </w:rPr>
          <w:t>”</w:t>
        </w:r>
        <w:r w:rsidRPr="00E13626">
          <w:rPr>
            <w:rFonts w:cs="Arial"/>
          </w:rPr>
          <w:t xml:space="preserve"> The inspection report should clearly identify the subject, or the performer of the action, which could be important in evaluating the significance of the observation.</w:t>
        </w:r>
      </w:ins>
    </w:p>
    <w:p w14:paraId="3187800A" w14:textId="77777777" w:rsidR="00C24728" w:rsidRPr="00E13626" w:rsidRDefault="00116693">
      <w:pPr>
        <w:pStyle w:val="BodyText2"/>
        <w:numPr>
          <w:ilvl w:val="0"/>
          <w:numId w:val="41"/>
        </w:numPr>
        <w:rPr>
          <w:rFonts w:cs="Arial"/>
        </w:rPr>
      </w:pPr>
      <w:ins w:id="517" w:author="Author">
        <w:r w:rsidRPr="00E13626">
          <w:rPr>
            <w:rFonts w:cs="Arial"/>
            <w:u w:val="single"/>
          </w:rPr>
          <w:t>Words or Phrases with Unspecific Connotations or Hidden Implications</w:t>
        </w:r>
      </w:ins>
    </w:p>
    <w:p w14:paraId="6FD1E07A" w14:textId="0AD567BC" w:rsidR="00116693" w:rsidRPr="00E13626" w:rsidRDefault="00116693" w:rsidP="00C24728">
      <w:pPr>
        <w:pStyle w:val="BodyText3"/>
        <w:rPr>
          <w:ins w:id="518" w:author="Author"/>
          <w:rFonts w:cs="Arial"/>
        </w:rPr>
      </w:pPr>
      <w:ins w:id="519" w:author="Author">
        <w:r w:rsidRPr="00E13626">
          <w:rPr>
            <w:rFonts w:cs="Arial"/>
          </w:rPr>
          <w:t xml:space="preserve">Avoid words or phrases that have unspecific connotations or hidden implications, such that a reader might misconstrue the meaning. Avoid words and phrases which are imprecise, e.g., wonderful or awful. These words and others are imprecise and unsupported. A more concrete description, detailing those aspects and attributes of the </w:t>
        </w:r>
        <w:r w:rsidR="00930D67" w:rsidRPr="00E13626">
          <w:rPr>
            <w:rFonts w:cs="Arial"/>
          </w:rPr>
          <w:t>issue</w:t>
        </w:r>
        <w:r w:rsidRPr="00E13626">
          <w:rPr>
            <w:rFonts w:cs="Arial"/>
          </w:rPr>
          <w:t xml:space="preserve"> are more appropriate. For example, a program exceeded or failed to meet requirements or standards on timeliness.</w:t>
        </w:r>
      </w:ins>
    </w:p>
    <w:p w14:paraId="7E99A09A" w14:textId="77777777" w:rsidR="00C24728" w:rsidRPr="00E13626" w:rsidRDefault="00116693" w:rsidP="0089690F">
      <w:pPr>
        <w:pStyle w:val="BodyText2"/>
        <w:numPr>
          <w:ilvl w:val="0"/>
          <w:numId w:val="41"/>
        </w:numPr>
        <w:rPr>
          <w:rFonts w:cs="Arial"/>
        </w:rPr>
      </w:pPr>
      <w:ins w:id="520" w:author="Author">
        <w:r w:rsidRPr="00E13626">
          <w:rPr>
            <w:rFonts w:cs="Arial"/>
            <w:u w:val="single"/>
          </w:rPr>
          <w:t>Technical, Legal, and Local Jargon</w:t>
        </w:r>
      </w:ins>
    </w:p>
    <w:p w14:paraId="5644D71D" w14:textId="2EA411CC" w:rsidR="00296F41" w:rsidRPr="00E13626" w:rsidRDefault="00116693" w:rsidP="00C24728">
      <w:pPr>
        <w:pStyle w:val="BodyText3"/>
        <w:rPr>
          <w:ins w:id="521" w:author="Author"/>
          <w:rFonts w:cs="Arial"/>
        </w:rPr>
      </w:pPr>
      <w:ins w:id="522" w:author="Author">
        <w:r w:rsidRPr="00E13626">
          <w:rPr>
            <w:rFonts w:cs="Arial"/>
          </w:rPr>
          <w:t xml:space="preserve">Because of the specialized technical and legal aspects of NRC regulation, inspectors must maintain sensitivity to the use of specialized vocabulary in inspection reports. The use of technical and legal jargon is expected and necessary; however, inspectors should avoid the use of </w:t>
        </w:r>
        <w:r w:rsidR="00542546">
          <w:rPr>
            <w:rFonts w:cs="Arial"/>
          </w:rPr>
          <w:t>“</w:t>
        </w:r>
        <w:r w:rsidRPr="00E13626">
          <w:rPr>
            <w:rFonts w:cs="Arial"/>
          </w:rPr>
          <w:t>local jargon,</w:t>
        </w:r>
        <w:r w:rsidR="00542546">
          <w:rPr>
            <w:rFonts w:cs="Arial"/>
          </w:rPr>
          <w:t>”</w:t>
        </w:r>
        <w:r w:rsidRPr="00E13626">
          <w:rPr>
            <w:rFonts w:cs="Arial"/>
          </w:rPr>
          <w:t xml:space="preserve"> terms or phrases that have specific meaning for a particular facility or are not widely understood. Examples include terms and phrases such as </w:t>
        </w:r>
        <w:r w:rsidR="00542546">
          <w:rPr>
            <w:rFonts w:cs="Arial"/>
          </w:rPr>
          <w:t>“</w:t>
        </w:r>
        <w:r w:rsidRPr="00E13626">
          <w:rPr>
            <w:rFonts w:cs="Arial"/>
          </w:rPr>
          <w:t>tailgate</w:t>
        </w:r>
        <w:r w:rsidR="00542546">
          <w:rPr>
            <w:rFonts w:cs="Arial"/>
          </w:rPr>
          <w:t>”</w:t>
        </w:r>
        <w:r w:rsidRPr="00E13626">
          <w:rPr>
            <w:rFonts w:cs="Arial"/>
          </w:rPr>
          <w:t xml:space="preserve"> (when used to refer to an informal meeting), </w:t>
        </w:r>
        <w:r w:rsidR="00542546">
          <w:rPr>
            <w:rFonts w:cs="Arial"/>
          </w:rPr>
          <w:t>“</w:t>
        </w:r>
        <w:r w:rsidRPr="00E13626">
          <w:rPr>
            <w:rFonts w:cs="Arial"/>
          </w:rPr>
          <w:t>work-around,</w:t>
        </w:r>
        <w:r w:rsidR="00542546">
          <w:rPr>
            <w:rFonts w:cs="Arial"/>
          </w:rPr>
          <w:t>”</w:t>
        </w:r>
        <w:r w:rsidRPr="00E13626">
          <w:rPr>
            <w:rFonts w:cs="Arial"/>
          </w:rPr>
          <w:t xml:space="preserve"> and </w:t>
        </w:r>
        <w:r w:rsidR="00542546">
          <w:rPr>
            <w:rFonts w:cs="Arial"/>
          </w:rPr>
          <w:t>“</w:t>
        </w:r>
        <w:r w:rsidRPr="00E13626">
          <w:rPr>
            <w:rFonts w:cs="Arial"/>
          </w:rPr>
          <w:t>command and control.</w:t>
        </w:r>
        <w:r w:rsidR="00542546">
          <w:rPr>
            <w:rFonts w:cs="Arial"/>
          </w:rPr>
          <w:t>”</w:t>
        </w:r>
        <w:r w:rsidRPr="00E13626">
          <w:rPr>
            <w:rFonts w:cs="Arial"/>
          </w:rPr>
          <w:t xml:space="preserve"> Because these labels are used routinely by a localized group, inspectors may become accustomed to their use and assume that they have a consistent, widely understood meaning. To reduce the potential for </w:t>
        </w:r>
        <w:r w:rsidR="00C35EE8" w:rsidRPr="00E13626">
          <w:rPr>
            <w:rFonts w:cs="Arial"/>
          </w:rPr>
          <w:t>miscommunication</w:t>
        </w:r>
        <w:r w:rsidRPr="00E13626">
          <w:rPr>
            <w:rFonts w:cs="Arial"/>
          </w:rPr>
          <w:t xml:space="preserve">, inspectors should define such terms and phrases whenever used or, if possible, use an alternate word that has a clear, dictionary-defined meaning. For example, consider the following usage of the term </w:t>
        </w:r>
        <w:r w:rsidR="00542546">
          <w:rPr>
            <w:rFonts w:cs="Arial"/>
          </w:rPr>
          <w:t>“</w:t>
        </w:r>
        <w:r w:rsidRPr="00E13626">
          <w:rPr>
            <w:rFonts w:cs="Arial"/>
          </w:rPr>
          <w:t>work-around</w:t>
        </w:r>
        <w:r w:rsidR="00542546">
          <w:rPr>
            <w:rFonts w:cs="Arial"/>
          </w:rPr>
          <w:t>”</w:t>
        </w:r>
        <w:r w:rsidRPr="00E13626">
          <w:rPr>
            <w:rFonts w:cs="Arial"/>
          </w:rPr>
          <w:t>: “The licensee</w:t>
        </w:r>
        <w:r w:rsidR="00425405">
          <w:rPr>
            <w:rFonts w:cs="Arial"/>
          </w:rPr>
          <w:t>’</w:t>
        </w:r>
        <w:r w:rsidRPr="00E13626">
          <w:rPr>
            <w:rFonts w:cs="Arial"/>
          </w:rPr>
          <w:t xml:space="preserve">s failure to resolve longstanding concerns has contributed to an excessive reliance on an operator </w:t>
        </w:r>
        <w:r w:rsidR="00425405">
          <w:rPr>
            <w:rFonts w:cs="Arial"/>
          </w:rPr>
          <w:t>“</w:t>
        </w:r>
        <w:r w:rsidRPr="00E13626">
          <w:rPr>
            <w:rFonts w:cs="Arial"/>
          </w:rPr>
          <w:t xml:space="preserve">work-around. </w:t>
        </w:r>
        <w:r w:rsidR="00425405">
          <w:rPr>
            <w:rFonts w:cs="Arial"/>
          </w:rPr>
          <w:t>“</w:t>
        </w:r>
        <w:r w:rsidRPr="00E13626">
          <w:rPr>
            <w:rFonts w:cs="Arial"/>
          </w:rPr>
          <w:t xml:space="preserve">The term </w:t>
        </w:r>
        <w:r w:rsidR="00425405">
          <w:rPr>
            <w:rFonts w:cs="Arial"/>
          </w:rPr>
          <w:t>“</w:t>
        </w:r>
        <w:r w:rsidRPr="00E13626">
          <w:rPr>
            <w:rFonts w:cs="Arial"/>
          </w:rPr>
          <w:t>work-around,</w:t>
        </w:r>
        <w:r w:rsidR="00425405">
          <w:rPr>
            <w:rFonts w:cs="Arial"/>
          </w:rPr>
          <w:t>”</w:t>
        </w:r>
        <w:r w:rsidRPr="00E13626">
          <w:rPr>
            <w:rFonts w:cs="Arial"/>
          </w:rPr>
          <w:t xml:space="preserve"> as used in this report, refers to non-routine actions performed by the operating crew to compensate for equipment not functioning as designed.” In this case, the inspector chose to use local jargon by including the term </w:t>
        </w:r>
        <w:r w:rsidR="00425405">
          <w:rPr>
            <w:rFonts w:cs="Arial"/>
          </w:rPr>
          <w:t>“</w:t>
        </w:r>
        <w:r w:rsidRPr="00E13626">
          <w:rPr>
            <w:rFonts w:cs="Arial"/>
          </w:rPr>
          <w:t>work-around.</w:t>
        </w:r>
        <w:r w:rsidR="00425405">
          <w:rPr>
            <w:rFonts w:cs="Arial"/>
          </w:rPr>
          <w:t>”</w:t>
        </w:r>
        <w:r w:rsidRPr="00E13626">
          <w:rPr>
            <w:rFonts w:cs="Arial"/>
          </w:rPr>
          <w:t xml:space="preserve"> By defining the term immediately after its initial use in the report, however, the inspector avoided the possibility of vagueness or an incorrect interpretation for a reader not familiar with the term. As an alternative, the inspector may choose not to use the term at all: </w:t>
        </w:r>
        <w:r w:rsidR="00425405">
          <w:rPr>
            <w:rFonts w:cs="Arial"/>
          </w:rPr>
          <w:t>“</w:t>
        </w:r>
        <w:r w:rsidRPr="00E13626">
          <w:rPr>
            <w:rFonts w:cs="Arial"/>
          </w:rPr>
          <w:t>The licensee</w:t>
        </w:r>
        <w:r w:rsidR="00425405">
          <w:rPr>
            <w:rFonts w:cs="Arial"/>
          </w:rPr>
          <w:t>’</w:t>
        </w:r>
        <w:r w:rsidRPr="00E13626">
          <w:rPr>
            <w:rFonts w:cs="Arial"/>
          </w:rPr>
          <w:t>s failure to resolve longstanding concerns has contributed to an excessive reliance on the performance of non-routine actions by the operators, to bypass or compensate for equipment not functioning as designed.</w:t>
        </w:r>
        <w:r w:rsidR="00425405">
          <w:rPr>
            <w:rFonts w:cs="Arial"/>
          </w:rPr>
          <w:t>”</w:t>
        </w:r>
      </w:ins>
    </w:p>
    <w:p w14:paraId="1A741303" w14:textId="68668C14" w:rsidR="000F7E9B" w:rsidRPr="00E13626" w:rsidRDefault="00FC6CF2" w:rsidP="009B6D3F">
      <w:pPr>
        <w:pStyle w:val="BodyText2"/>
        <w:keepNext/>
      </w:pPr>
      <w:ins w:id="523" w:author="Author">
        <w:r>
          <w:lastRenderedPageBreak/>
          <w:t>14</w:t>
        </w:r>
        <w:r w:rsidR="00296F41" w:rsidRPr="00E13626">
          <w:t>.05</w:t>
        </w:r>
        <w:r w:rsidR="00ED1851" w:rsidRPr="00E13626">
          <w:tab/>
          <w:t>Graphics/Visual Aids</w:t>
        </w:r>
      </w:ins>
    </w:p>
    <w:p w14:paraId="5E8B185A" w14:textId="2F79E2DB" w:rsidR="000B050E" w:rsidRPr="00E13626" w:rsidRDefault="00FB136C" w:rsidP="000F7E9B">
      <w:pPr>
        <w:pStyle w:val="BodyText3"/>
        <w:rPr>
          <w:ins w:id="524" w:author="Author"/>
          <w:rFonts w:cs="Arial"/>
        </w:rPr>
      </w:pPr>
      <w:ins w:id="525" w:author="Author">
        <w:r w:rsidRPr="007B0DDC">
          <w:rPr>
            <w:rFonts w:cs="Arial"/>
          </w:rPr>
          <w:t>Use graphics (drawings, diagrams, photographs, or photocopies) if their inclusion will simplify describing a complex condition that would otherwise require substantially more text. Photographs of plant areas or equipment or photocopies of technical or vendor manual pages must be handled in accordance with IMC 0620, “Inspection Documents and Records.” When including graphics, the following should be considered:</w:t>
        </w:r>
      </w:ins>
    </w:p>
    <w:p w14:paraId="24862C60" w14:textId="428C61E4" w:rsidR="000B050E" w:rsidRPr="00E13626" w:rsidRDefault="00FB136C" w:rsidP="007B0DDC">
      <w:pPr>
        <w:pStyle w:val="BodyText2"/>
        <w:numPr>
          <w:ilvl w:val="0"/>
          <w:numId w:val="42"/>
        </w:numPr>
        <w:rPr>
          <w:ins w:id="526" w:author="Author"/>
          <w:rFonts w:cs="Arial"/>
        </w:rPr>
      </w:pPr>
      <w:ins w:id="527" w:author="Author">
        <w:r w:rsidRPr="007B0DDC">
          <w:rPr>
            <w:rFonts w:cs="Arial"/>
          </w:rPr>
          <w:t>Format as a jpeg and adjust size (height, width, and resolution) so as not to significantly increase overall file size.</w:t>
        </w:r>
      </w:ins>
    </w:p>
    <w:p w14:paraId="03F62B5D" w14:textId="1E94450B" w:rsidR="000B050E" w:rsidRPr="00E13626" w:rsidRDefault="00FB136C" w:rsidP="007B0DDC">
      <w:pPr>
        <w:pStyle w:val="BodyText2"/>
        <w:numPr>
          <w:ilvl w:val="0"/>
          <w:numId w:val="42"/>
        </w:numPr>
        <w:rPr>
          <w:ins w:id="528" w:author="Author"/>
          <w:rFonts w:cs="Arial"/>
          <w:color w:val="000000"/>
        </w:rPr>
      </w:pPr>
      <w:ins w:id="529" w:author="Author">
        <w:r w:rsidRPr="00E13626">
          <w:rPr>
            <w:rFonts w:cs="Arial"/>
            <w:color w:val="000000"/>
          </w:rPr>
          <w:t>Locate on less than ½ page or put in an attachment.</w:t>
        </w:r>
      </w:ins>
    </w:p>
    <w:p w14:paraId="548902C2" w14:textId="392968F9" w:rsidR="000B050E" w:rsidRPr="00E13626" w:rsidRDefault="00FB136C" w:rsidP="007B0DDC">
      <w:pPr>
        <w:pStyle w:val="BodyText2"/>
        <w:numPr>
          <w:ilvl w:val="0"/>
          <w:numId w:val="42"/>
        </w:numPr>
        <w:rPr>
          <w:ins w:id="530" w:author="Author"/>
          <w:rFonts w:cs="Arial"/>
          <w:color w:val="000000"/>
        </w:rPr>
      </w:pPr>
      <w:ins w:id="531" w:author="Author">
        <w:r w:rsidRPr="00E13626">
          <w:rPr>
            <w:rFonts w:cs="Arial"/>
            <w:color w:val="000000"/>
          </w:rPr>
          <w:t>Center on page and left/right indented from the text.</w:t>
        </w:r>
      </w:ins>
    </w:p>
    <w:p w14:paraId="3E7679AE" w14:textId="04ACF838" w:rsidR="00296F41" w:rsidRPr="00E13626" w:rsidRDefault="00FB136C" w:rsidP="0089690F">
      <w:pPr>
        <w:pStyle w:val="BodyText2"/>
        <w:numPr>
          <w:ilvl w:val="0"/>
          <w:numId w:val="42"/>
        </w:numPr>
        <w:rPr>
          <w:ins w:id="532" w:author="Author"/>
          <w:rFonts w:cs="Arial"/>
          <w:color w:val="000000"/>
        </w:rPr>
      </w:pPr>
      <w:ins w:id="533" w:author="Author">
        <w:r w:rsidRPr="00E13626">
          <w:rPr>
            <w:rFonts w:cs="Arial"/>
            <w:color w:val="000000"/>
          </w:rPr>
          <w:t>Include a unique identifier (Figure/Diagram/Photograph X) with a descriptive title (e.g., Breaker Trip Latch Alignment).</w:t>
        </w:r>
      </w:ins>
    </w:p>
    <w:p w14:paraId="5F55FF99" w14:textId="613A106F" w:rsidR="000F7E9B" w:rsidRPr="00E13626" w:rsidRDefault="00FC6CF2" w:rsidP="006A0C54">
      <w:pPr>
        <w:pStyle w:val="BodyText2"/>
      </w:pPr>
      <w:ins w:id="534" w:author="Author">
        <w:r>
          <w:t>14</w:t>
        </w:r>
        <w:r w:rsidR="00E76422" w:rsidRPr="00E13626">
          <w:t>.06</w:t>
        </w:r>
        <w:r w:rsidR="00E76422" w:rsidRPr="00E13626">
          <w:tab/>
          <w:t xml:space="preserve">Caution Regarding the </w:t>
        </w:r>
        <w:r w:rsidR="009F4B46" w:rsidRPr="00E13626">
          <w:t>Creation</w:t>
        </w:r>
        <w:r w:rsidR="00E76422" w:rsidRPr="00E13626">
          <w:t xml:space="preserve"> of Staff Positions</w:t>
        </w:r>
      </w:ins>
    </w:p>
    <w:p w14:paraId="67CD7B91" w14:textId="7200B609" w:rsidR="0089690F" w:rsidRPr="00E13626" w:rsidRDefault="00C77C23" w:rsidP="000F7E9B">
      <w:pPr>
        <w:pStyle w:val="BodyText3"/>
        <w:rPr>
          <w:rFonts w:cs="Arial"/>
        </w:rPr>
      </w:pPr>
      <w:ins w:id="535" w:author="Author">
        <w:r w:rsidRPr="00E13626">
          <w:rPr>
            <w:rFonts w:cs="Arial"/>
          </w:rPr>
          <w:t xml:space="preserve">The statement “No violations of more than minor significance were identified,” does not create a staff position. This language acknowledges the possibility that </w:t>
        </w:r>
        <w:proofErr w:type="spellStart"/>
        <w:r w:rsidRPr="00E13626">
          <w:rPr>
            <w:rFonts w:cs="Arial"/>
          </w:rPr>
          <w:t>noncompliances</w:t>
        </w:r>
        <w:proofErr w:type="spellEnd"/>
        <w:r w:rsidRPr="00E13626">
          <w:rPr>
            <w:rFonts w:cs="Arial"/>
          </w:rPr>
          <w:t xml:space="preserve"> existed but were not documented in the report (e.g., because the inspectors did not discover them or because any identified </w:t>
        </w:r>
        <w:proofErr w:type="spellStart"/>
        <w:r w:rsidRPr="00E13626">
          <w:rPr>
            <w:rFonts w:cs="Arial"/>
          </w:rPr>
          <w:t>noncompliances</w:t>
        </w:r>
        <w:proofErr w:type="spellEnd"/>
        <w:r w:rsidRPr="00E13626">
          <w:rPr>
            <w:rFonts w:cs="Arial"/>
          </w:rPr>
          <w:t xml:space="preserve"> were found to be minor).</w:t>
        </w:r>
      </w:ins>
    </w:p>
    <w:p w14:paraId="6BD48A95" w14:textId="7AEF93E8" w:rsidR="00C77C23" w:rsidRPr="00E13626" w:rsidRDefault="00C77C23" w:rsidP="00BB357B">
      <w:pPr>
        <w:pStyle w:val="BodyText3"/>
        <w:rPr>
          <w:ins w:id="536" w:author="Author"/>
          <w:rFonts w:cs="Arial"/>
        </w:rPr>
      </w:pPr>
      <w:ins w:id="537" w:author="Author">
        <w:r w:rsidRPr="00E13626">
          <w:rPr>
            <w:rFonts w:cs="Arial"/>
          </w:rPr>
          <w:t>However, if the inspection report states, “The licensee complied with [Requirement X],” as related to an issue of concern, that language would constitute a staff position. If the NRC subsequently determined there is a noncompliance with “Requirement X” related to the issue of concern, then the NRC may need to consider that discovery a change in staff position subject to the backfitting provisions.</w:t>
        </w:r>
      </w:ins>
    </w:p>
    <w:p w14:paraId="78EDA9F2" w14:textId="6A689FDD" w:rsidR="004A06CA" w:rsidRPr="00E13626" w:rsidRDefault="00C77C23" w:rsidP="00BB357B">
      <w:pPr>
        <w:pStyle w:val="BodyText3"/>
        <w:rPr>
          <w:ins w:id="538" w:author="Author"/>
          <w:rFonts w:cs="Arial"/>
        </w:rPr>
      </w:pPr>
      <w:ins w:id="539" w:author="Author">
        <w:r w:rsidRPr="00E13626">
          <w:rPr>
            <w:rFonts w:cs="Arial"/>
          </w:rPr>
          <w:t>As such, the staff must exercise caution and avoid creating staff positions by not documenting statements about the adequacy of the licensing basis or statements about licensee compliance (some exceptions may apply depending on the type of inspection).</w:t>
        </w:r>
      </w:ins>
    </w:p>
    <w:p w14:paraId="0CC43354" w14:textId="7540F5EE" w:rsidR="00FE2E44" w:rsidRPr="00E13626" w:rsidRDefault="00FE2E44" w:rsidP="007B0DDC">
      <w:pPr>
        <w:pStyle w:val="Heading1"/>
        <w:rPr>
          <w:rFonts w:cs="Arial"/>
        </w:rPr>
      </w:pPr>
      <w:bookmarkStart w:id="540" w:name="_Toc159579403"/>
      <w:r w:rsidRPr="00E13626">
        <w:rPr>
          <w:rFonts w:cs="Arial"/>
        </w:rPr>
        <w:t>0615-</w:t>
      </w:r>
      <w:ins w:id="541" w:author="Author">
        <w:r w:rsidR="00E5286E">
          <w:rPr>
            <w:rFonts w:cs="Arial"/>
          </w:rPr>
          <w:t>1</w:t>
        </w:r>
      </w:ins>
      <w:r w:rsidRPr="00E13626">
        <w:rPr>
          <w:rFonts w:cs="Arial"/>
        </w:rPr>
        <w:t>5</w:t>
      </w:r>
      <w:r w:rsidRPr="00E13626">
        <w:rPr>
          <w:rFonts w:cs="Arial"/>
        </w:rPr>
        <w:tab/>
      </w:r>
      <w:ins w:id="542" w:author="Author">
        <w:r w:rsidR="00707CDC" w:rsidRPr="00E13626">
          <w:rPr>
            <w:rFonts w:cs="Arial"/>
          </w:rPr>
          <w:t xml:space="preserve">COMPILING </w:t>
        </w:r>
      </w:ins>
      <w:r w:rsidRPr="00E13626">
        <w:rPr>
          <w:rFonts w:cs="Arial"/>
        </w:rPr>
        <w:t>INSPECTION REPORTS</w:t>
      </w:r>
      <w:bookmarkEnd w:id="540"/>
    </w:p>
    <w:p w14:paraId="5E1E8DA7" w14:textId="473F6EFA" w:rsidR="003707CB" w:rsidRPr="00E13626" w:rsidRDefault="003707CB" w:rsidP="007B0DDC">
      <w:pPr>
        <w:pStyle w:val="BodyText"/>
        <w:rPr>
          <w:ins w:id="543" w:author="Author"/>
        </w:rPr>
      </w:pPr>
      <w:ins w:id="544" w:author="Author">
        <w:r w:rsidRPr="00E13626">
          <w:t xml:space="preserve">Inspection results shall be reported to the licensee by issuance of an inspection report consisting of a cover letter signed by the cognizant </w:t>
        </w:r>
        <w:r w:rsidR="002C7290">
          <w:t>branch chief</w:t>
        </w:r>
        <w:r w:rsidRPr="00E13626">
          <w:t>, Division Director, or other designee, depending on the significance of any violations, an NOV if applicable, an inspection cover sheet, and report details.</w:t>
        </w:r>
      </w:ins>
    </w:p>
    <w:p w14:paraId="22F0DAAB" w14:textId="2E5A3CF7" w:rsidR="00FE2E44" w:rsidRPr="00E13626" w:rsidRDefault="003707CB" w:rsidP="007B0DDC">
      <w:pPr>
        <w:pStyle w:val="BodyText"/>
      </w:pPr>
      <w:ins w:id="545" w:author="Author">
        <w:r w:rsidRPr="00E13626">
          <w:t xml:space="preserve">The NRC Inspection Report is the document that states the official Agency position on the inspection scope, any </w:t>
        </w:r>
        <w:proofErr w:type="spellStart"/>
        <w:r w:rsidRPr="00E13626">
          <w:t>noncompliances</w:t>
        </w:r>
        <w:proofErr w:type="spellEnd"/>
        <w:r w:rsidRPr="00E13626">
          <w:t>, and/or URIs noted by the inspectors, and any conclusions that were reached relating to the inspection. All enforcement, routine and escalated, and all other Agency actions that may result from an inspection (such as Orders), will be based upon the associated inspection report. Inspection reports must be clear, accurate, consistent, and complete.</w:t>
        </w:r>
        <w:r w:rsidR="00840F76" w:rsidRPr="00E13626">
          <w:t xml:space="preserve"> </w:t>
        </w:r>
      </w:ins>
      <w:r w:rsidR="00FE2E44" w:rsidRPr="00E13626">
        <w:t xml:space="preserve">Inspectors may use previously issued </w:t>
      </w:r>
      <w:ins w:id="546" w:author="Author">
        <w:r w:rsidR="00213964">
          <w:t>NPUF</w:t>
        </w:r>
      </w:ins>
      <w:r w:rsidR="00FE2E44" w:rsidRPr="00E13626">
        <w:t xml:space="preserve"> inspection reports for examples and guidance.</w:t>
      </w:r>
    </w:p>
    <w:p w14:paraId="77F62AE7" w14:textId="05851ECB" w:rsidR="006C2D60" w:rsidRPr="00E13626" w:rsidRDefault="00FF7FA9" w:rsidP="006C2D60">
      <w:pPr>
        <w:pStyle w:val="Heading2"/>
        <w:rPr>
          <w:rFonts w:cs="Arial"/>
        </w:rPr>
      </w:pPr>
      <w:bookmarkStart w:id="547" w:name="_Toc159579404"/>
      <w:ins w:id="548" w:author="Author">
        <w:r>
          <w:rPr>
            <w:rFonts w:cs="Arial"/>
          </w:rPr>
          <w:lastRenderedPageBreak/>
          <w:t>1</w:t>
        </w:r>
      </w:ins>
      <w:r w:rsidR="00FE2E44" w:rsidRPr="00E13626">
        <w:rPr>
          <w:rFonts w:cs="Arial"/>
        </w:rPr>
        <w:t>5.01</w:t>
      </w:r>
      <w:r w:rsidR="00FE2E44" w:rsidRPr="00E13626">
        <w:rPr>
          <w:rFonts w:cs="Arial"/>
        </w:rPr>
        <w:tab/>
        <w:t>Cover Letter</w:t>
      </w:r>
      <w:bookmarkEnd w:id="547"/>
    </w:p>
    <w:p w14:paraId="73C6638A" w14:textId="6D3921BC" w:rsidR="005D7483" w:rsidRPr="00E13626" w:rsidRDefault="00FE2E44" w:rsidP="006C2D60">
      <w:pPr>
        <w:pStyle w:val="BodyText3"/>
        <w:rPr>
          <w:ins w:id="549" w:author="Author"/>
          <w:rFonts w:cs="Arial"/>
        </w:rPr>
      </w:pPr>
      <w:r w:rsidRPr="00E13626">
        <w:rPr>
          <w:rFonts w:cs="Arial"/>
        </w:rPr>
        <w:t xml:space="preserve">Inspection reports are transmitted using a cover letter </w:t>
      </w:r>
      <w:ins w:id="550" w:author="Author">
        <w:r w:rsidR="0095385F" w:rsidRPr="00E13626">
          <w:rPr>
            <w:rFonts w:cs="Arial"/>
          </w:rPr>
          <w:t>to communicate the overall inspection results</w:t>
        </w:r>
        <w:r w:rsidR="006E5389" w:rsidRPr="00E13626">
          <w:rPr>
            <w:rFonts w:cs="Arial"/>
          </w:rPr>
          <w:t xml:space="preserve"> to the licensee</w:t>
        </w:r>
        <w:r w:rsidR="00407821" w:rsidRPr="00E13626">
          <w:rPr>
            <w:rFonts w:cs="Arial"/>
          </w:rPr>
          <w:t>.</w:t>
        </w:r>
      </w:ins>
      <w:r w:rsidRPr="00E13626">
        <w:rPr>
          <w:rFonts w:cs="Arial"/>
        </w:rPr>
        <w:t xml:space="preserve"> Cover letter content varies somewhat depending on </w:t>
      </w:r>
      <w:proofErr w:type="gramStart"/>
      <w:r w:rsidRPr="00E13626">
        <w:rPr>
          <w:rFonts w:cs="Arial"/>
        </w:rPr>
        <w:t>whether or not</w:t>
      </w:r>
      <w:proofErr w:type="gramEnd"/>
      <w:r w:rsidRPr="00E13626">
        <w:rPr>
          <w:rFonts w:cs="Arial"/>
        </w:rPr>
        <w:t xml:space="preserve"> the inspection identified a noncompliance. In general, however, every cover letter uses the same basic structure.</w:t>
      </w:r>
    </w:p>
    <w:p w14:paraId="7A91BD73" w14:textId="77777777" w:rsidR="00557789" w:rsidRPr="00E13626" w:rsidRDefault="005D7483" w:rsidP="006C2D60">
      <w:pPr>
        <w:pStyle w:val="BodyText3"/>
        <w:numPr>
          <w:ilvl w:val="0"/>
          <w:numId w:val="43"/>
        </w:numPr>
        <w:rPr>
          <w:rFonts w:cs="Arial"/>
        </w:rPr>
      </w:pPr>
      <w:ins w:id="551" w:author="Author">
        <w:r w:rsidRPr="00E13626">
          <w:rPr>
            <w:rFonts w:cs="Arial"/>
          </w:rPr>
          <w:t>Cover Letter Content</w:t>
        </w:r>
      </w:ins>
    </w:p>
    <w:p w14:paraId="1BD53FFC" w14:textId="13BA2ED0" w:rsidR="006C73F8" w:rsidRPr="00E13626" w:rsidRDefault="00EF2ECE" w:rsidP="00557789">
      <w:pPr>
        <w:pStyle w:val="BodyText3"/>
        <w:rPr>
          <w:rFonts w:cs="Arial"/>
        </w:rPr>
      </w:pPr>
      <w:ins w:id="552" w:author="Author">
        <w:r w:rsidRPr="00E13626">
          <w:rPr>
            <w:rFonts w:cs="Arial"/>
          </w:rPr>
          <w:t xml:space="preserve">In general, </w:t>
        </w:r>
        <w:r w:rsidR="007D70D4" w:rsidRPr="00E13626">
          <w:rPr>
            <w:rFonts w:cs="Arial"/>
          </w:rPr>
          <w:t xml:space="preserve">every cover letter is based on a standard letter from </w:t>
        </w:r>
        <w:r w:rsidR="00B44799">
          <w:rPr>
            <w:rFonts w:cs="Arial"/>
          </w:rPr>
          <w:t xml:space="preserve">Appendix B of the </w:t>
        </w:r>
        <w:r w:rsidR="007D70D4" w:rsidRPr="00E13626">
          <w:rPr>
            <w:rFonts w:cs="Arial"/>
          </w:rPr>
          <w:t>NRC Enforcement Manual</w:t>
        </w:r>
        <w:r w:rsidR="00EB151E" w:rsidRPr="00E13626">
          <w:rPr>
            <w:rFonts w:cs="Arial"/>
          </w:rPr>
          <w:t xml:space="preserve"> and has the same basic structure as follows:</w:t>
        </w:r>
      </w:ins>
    </w:p>
    <w:p w14:paraId="16D19636" w14:textId="79DFDAAE" w:rsidR="006C73F8" w:rsidRPr="00E13626" w:rsidRDefault="001A12E0" w:rsidP="00B05270">
      <w:pPr>
        <w:pStyle w:val="BodyText3"/>
        <w:rPr>
          <w:rFonts w:cs="Arial"/>
        </w:rPr>
      </w:pPr>
      <w:ins w:id="553" w:author="Author">
        <w:r w:rsidRPr="00E13626">
          <w:rPr>
            <w:rFonts w:cs="Arial"/>
          </w:rPr>
          <w:t>Addresses, Date, and Salutation.</w:t>
        </w:r>
        <w:r w:rsidR="003555BD" w:rsidRPr="00E13626">
          <w:rPr>
            <w:rFonts w:cs="Arial"/>
          </w:rPr>
          <w:t xml:space="preserve"> </w:t>
        </w:r>
        <w:r w:rsidRPr="00E13626">
          <w:rPr>
            <w:rFonts w:cs="Arial"/>
          </w:rPr>
          <w:t>At the top of the first page, the cover letter begins with the NRC seal and address followed by the date on which the report cover letter is signed and the report is issued.</w:t>
        </w:r>
      </w:ins>
    </w:p>
    <w:p w14:paraId="4212EAAF" w14:textId="3343E1A5" w:rsidR="006C73F8" w:rsidRPr="00E13626" w:rsidRDefault="00C91AEF" w:rsidP="00B05270">
      <w:pPr>
        <w:pStyle w:val="BodyText3"/>
        <w:rPr>
          <w:rFonts w:cs="Arial"/>
        </w:rPr>
      </w:pPr>
      <w:ins w:id="554" w:author="Author">
        <w:r w:rsidRPr="00E13626">
          <w:rPr>
            <w:rFonts w:cs="Arial"/>
          </w:rPr>
          <w:t>For cover letters transmitting report details with violations</w:t>
        </w:r>
        <w:r w:rsidR="004442F6" w:rsidRPr="00E13626">
          <w:rPr>
            <w:rFonts w:cs="Arial"/>
          </w:rPr>
          <w:t xml:space="preserve"> assigned an EA number</w:t>
        </w:r>
        <w:r w:rsidR="00AC51A3" w:rsidRPr="00E13626">
          <w:rPr>
            <w:rFonts w:cs="Arial"/>
          </w:rPr>
          <w:t xml:space="preserve">, </w:t>
        </w:r>
        <w:r w:rsidR="00782065" w:rsidRPr="00E13626">
          <w:rPr>
            <w:rFonts w:cs="Arial"/>
          </w:rPr>
          <w:t xml:space="preserve">the </w:t>
        </w:r>
        <w:r w:rsidR="00AC51A3" w:rsidRPr="00E13626">
          <w:rPr>
            <w:rFonts w:cs="Arial"/>
          </w:rPr>
          <w:t>EA number should</w:t>
        </w:r>
        <w:r w:rsidR="007974EA" w:rsidRPr="00E13626">
          <w:rPr>
            <w:rFonts w:cs="Arial"/>
          </w:rPr>
          <w:t xml:space="preserve"> be placed in the upper left-hand corner above the principal addressee’s name. </w:t>
        </w:r>
        <w:r w:rsidR="00782065" w:rsidRPr="00E13626">
          <w:rPr>
            <w:rFonts w:cs="Arial"/>
          </w:rPr>
          <w:t>T</w:t>
        </w:r>
        <w:r w:rsidR="007974EA" w:rsidRPr="00E13626">
          <w:rPr>
            <w:rFonts w:cs="Arial"/>
          </w:rPr>
          <w:t xml:space="preserve">he EA number should be placed into </w:t>
        </w:r>
        <w:r w:rsidR="00FA2D2F" w:rsidRPr="00E13626">
          <w:rPr>
            <w:rFonts w:cs="Arial"/>
          </w:rPr>
          <w:t xml:space="preserve">the </w:t>
        </w:r>
        <w:r w:rsidR="007974EA" w:rsidRPr="00E13626">
          <w:rPr>
            <w:rFonts w:cs="Arial"/>
          </w:rPr>
          <w:t xml:space="preserve">ADAMS </w:t>
        </w:r>
        <w:r w:rsidR="00FA2D2F" w:rsidRPr="00E13626">
          <w:rPr>
            <w:rFonts w:cs="Arial"/>
          </w:rPr>
          <w:t>profile of the document for the case/reference number.</w:t>
        </w:r>
      </w:ins>
    </w:p>
    <w:p w14:paraId="5F32FB29" w14:textId="0FE43D5E" w:rsidR="00C91AEF" w:rsidRPr="00E13626" w:rsidRDefault="008B75CE" w:rsidP="00B05270">
      <w:pPr>
        <w:pStyle w:val="BodyText3"/>
        <w:rPr>
          <w:ins w:id="555" w:author="Author"/>
          <w:rFonts w:cs="Arial"/>
        </w:rPr>
      </w:pPr>
      <w:ins w:id="556" w:author="Author">
        <w:r w:rsidRPr="00E13626">
          <w:rPr>
            <w:rFonts w:cs="Arial"/>
          </w:rPr>
          <w:t xml:space="preserve">The name and title of the principal addressee is placed at least four lines below </w:t>
        </w:r>
        <w:r w:rsidR="00912F8E" w:rsidRPr="00E13626">
          <w:rPr>
            <w:rFonts w:cs="Arial"/>
          </w:rPr>
          <w:t>the letterhead, followed by the licensee’s name and address. Note that the salutation is placed after the subject line.</w:t>
        </w:r>
      </w:ins>
    </w:p>
    <w:p w14:paraId="23E575A7" w14:textId="77777777" w:rsidR="00276FE3" w:rsidRPr="00E13626" w:rsidRDefault="00584922" w:rsidP="006C2D60">
      <w:pPr>
        <w:pStyle w:val="BodyText3"/>
        <w:numPr>
          <w:ilvl w:val="0"/>
          <w:numId w:val="43"/>
        </w:numPr>
        <w:rPr>
          <w:rFonts w:cs="Arial"/>
        </w:rPr>
      </w:pPr>
      <w:ins w:id="557" w:author="Author">
        <w:r w:rsidRPr="00E13626">
          <w:rPr>
            <w:rFonts w:cs="Arial"/>
          </w:rPr>
          <w:t>Subject Line</w:t>
        </w:r>
      </w:ins>
    </w:p>
    <w:p w14:paraId="702E1C11" w14:textId="299DC042" w:rsidR="00956475" w:rsidRPr="00E13626" w:rsidRDefault="00584922" w:rsidP="00276FE3">
      <w:pPr>
        <w:pStyle w:val="BodyText3"/>
        <w:rPr>
          <w:ins w:id="558" w:author="Author"/>
          <w:rFonts w:cs="Arial"/>
        </w:rPr>
      </w:pPr>
      <w:ins w:id="559" w:author="Author">
        <w:r w:rsidRPr="00E13626">
          <w:rPr>
            <w:rFonts w:cs="Arial"/>
          </w:rPr>
          <w:t>The subject line of the letter should state the facility name</w:t>
        </w:r>
        <w:r w:rsidR="00760F76" w:rsidRPr="00E13626">
          <w:rPr>
            <w:rFonts w:cs="Arial"/>
          </w:rPr>
          <w:t xml:space="preserve">, the </w:t>
        </w:r>
        <w:r w:rsidR="00CD2BC4" w:rsidRPr="00E13626">
          <w:rPr>
            <w:rFonts w:cs="Arial"/>
          </w:rPr>
          <w:t>inspection subject</w:t>
        </w:r>
        <w:r w:rsidR="008E2BF7" w:rsidRPr="00E13626">
          <w:rPr>
            <w:rFonts w:cs="Arial"/>
          </w:rPr>
          <w:t xml:space="preserve">, the </w:t>
        </w:r>
        <w:r w:rsidR="00760F76" w:rsidRPr="00E13626">
          <w:rPr>
            <w:rFonts w:cs="Arial"/>
          </w:rPr>
          <w:t>docket</w:t>
        </w:r>
        <w:r w:rsidR="00170B7B" w:rsidRPr="00E13626">
          <w:rPr>
            <w:rFonts w:cs="Arial"/>
          </w:rPr>
          <w:t xml:space="preserve">, and </w:t>
        </w:r>
        <w:r w:rsidR="008E2BF7" w:rsidRPr="00E13626">
          <w:rPr>
            <w:rFonts w:cs="Arial"/>
          </w:rPr>
          <w:t>report number</w:t>
        </w:r>
        <w:r w:rsidR="00A26927" w:rsidRPr="00E13626">
          <w:rPr>
            <w:rFonts w:cs="Arial"/>
          </w:rPr>
          <w:t xml:space="preserve"> (</w:t>
        </w:r>
        <w:r w:rsidR="00180154" w:rsidRPr="00E13626">
          <w:rPr>
            <w:rFonts w:cs="Arial"/>
          </w:rPr>
          <w:t>e.g.,</w:t>
        </w:r>
        <w:r w:rsidR="00064947" w:rsidRPr="00E13626">
          <w:rPr>
            <w:rFonts w:cs="Arial"/>
          </w:rPr>
          <w:t xml:space="preserve"> UNIVERSITY OF </w:t>
        </w:r>
        <w:r w:rsidR="006B1BE4" w:rsidRPr="00E13626">
          <w:rPr>
            <w:rFonts w:cs="Arial"/>
          </w:rPr>
          <w:t xml:space="preserve">ABC </w:t>
        </w:r>
        <w:r w:rsidR="00180154" w:rsidRPr="00E13626">
          <w:rPr>
            <w:rFonts w:cs="Arial"/>
          </w:rPr>
          <w:t>- U.S.</w:t>
        </w:r>
        <w:r w:rsidR="00D570CD" w:rsidRPr="00E13626">
          <w:rPr>
            <w:rFonts w:cs="Arial"/>
          </w:rPr>
          <w:t xml:space="preserve"> </w:t>
        </w:r>
        <w:r w:rsidR="00235C02" w:rsidRPr="00E13626">
          <w:rPr>
            <w:rFonts w:cs="Arial"/>
          </w:rPr>
          <w:t>N</w:t>
        </w:r>
        <w:r w:rsidR="00541A79" w:rsidRPr="00E13626">
          <w:rPr>
            <w:rFonts w:cs="Arial"/>
          </w:rPr>
          <w:t>UCLEAR REGULATORY COMMISSION</w:t>
        </w:r>
        <w:r w:rsidR="00235C02" w:rsidRPr="00E13626">
          <w:rPr>
            <w:rFonts w:cs="Arial"/>
          </w:rPr>
          <w:t xml:space="preserve"> SAFETY INSPECTION REPORT</w:t>
        </w:r>
        <w:r w:rsidR="00683623" w:rsidRPr="00E13626">
          <w:rPr>
            <w:rFonts w:cs="Arial"/>
          </w:rPr>
          <w:t xml:space="preserve"> NO. 012345678/</w:t>
        </w:r>
        <w:r w:rsidR="006B1BE4" w:rsidRPr="00E13626">
          <w:rPr>
            <w:rFonts w:cs="Arial"/>
          </w:rPr>
          <w:t>2099</w:t>
        </w:r>
        <w:r w:rsidR="00180154" w:rsidRPr="00E13626">
          <w:rPr>
            <w:rFonts w:cs="Arial"/>
          </w:rPr>
          <w:t>01</w:t>
        </w:r>
        <w:r w:rsidR="00235C02" w:rsidRPr="00E13626">
          <w:rPr>
            <w:rFonts w:cs="Arial"/>
          </w:rPr>
          <w:t xml:space="preserve">). </w:t>
        </w:r>
        <w:r w:rsidR="00180154" w:rsidRPr="00E13626">
          <w:rPr>
            <w:rFonts w:cs="Arial"/>
          </w:rPr>
          <w:t xml:space="preserve">The words “NOTICE OF VIOLATION” </w:t>
        </w:r>
        <w:r w:rsidR="00605393" w:rsidRPr="00E13626">
          <w:rPr>
            <w:rFonts w:cs="Arial"/>
          </w:rPr>
          <w:t xml:space="preserve">(or “NOTICE OF DEVIATION,” etc.) should be included if such a notice accompanies the inspection report. The entire </w:t>
        </w:r>
        <w:r w:rsidR="00D90D83" w:rsidRPr="00E13626">
          <w:rPr>
            <w:rFonts w:cs="Arial"/>
          </w:rPr>
          <w:t>subject line shall be capitalized.</w:t>
        </w:r>
      </w:ins>
    </w:p>
    <w:p w14:paraId="1011029A" w14:textId="77777777" w:rsidR="00276FE3" w:rsidRPr="00E13626" w:rsidRDefault="008F6C98" w:rsidP="006C2D60">
      <w:pPr>
        <w:pStyle w:val="BodyText3"/>
        <w:numPr>
          <w:ilvl w:val="0"/>
          <w:numId w:val="43"/>
        </w:numPr>
        <w:rPr>
          <w:rFonts w:cs="Arial"/>
        </w:rPr>
      </w:pPr>
      <w:ins w:id="560" w:author="Author">
        <w:r w:rsidRPr="00E13626">
          <w:rPr>
            <w:rFonts w:cs="Arial"/>
          </w:rPr>
          <w:t>Body</w:t>
        </w:r>
        <w:r w:rsidR="008461EF" w:rsidRPr="00E13626">
          <w:rPr>
            <w:rFonts w:cs="Arial"/>
          </w:rPr>
          <w:t xml:space="preserve"> Paragraphs</w:t>
        </w:r>
      </w:ins>
    </w:p>
    <w:p w14:paraId="25EF60A5" w14:textId="579A1C8D" w:rsidR="006C73F8" w:rsidRPr="00E13626" w:rsidRDefault="008461EF" w:rsidP="00276FE3">
      <w:pPr>
        <w:pStyle w:val="BodyText3"/>
        <w:rPr>
          <w:rFonts w:cs="Arial"/>
        </w:rPr>
      </w:pPr>
      <w:ins w:id="561" w:author="Author">
        <w:r w:rsidRPr="00E13626">
          <w:rPr>
            <w:rFonts w:cs="Arial"/>
          </w:rPr>
          <w:t>The first two paragraphs of the cover letter should give a brief introduction, including the type of inspection report</w:t>
        </w:r>
        <w:r w:rsidR="000D5A14" w:rsidRPr="00E13626">
          <w:rPr>
            <w:rFonts w:cs="Arial"/>
          </w:rPr>
          <w:t>.</w:t>
        </w:r>
        <w:r w:rsidR="001C4684" w:rsidRPr="00E13626">
          <w:rPr>
            <w:rFonts w:cs="Arial"/>
          </w:rPr>
          <w:t xml:space="preserve"> The cover letter is written to transmit the inspection report to the licensee’s management, and to deliver the “big picture” message regarding the inspection. Because it is the highest-level document, it does not need to (and normally will not) detail all the items inspected</w:t>
        </w:r>
        <w:r w:rsidR="0073081C">
          <w:rPr>
            <w:rFonts w:cs="Arial"/>
          </w:rPr>
          <w:t>,</w:t>
        </w:r>
        <w:r w:rsidR="001C4684" w:rsidRPr="00E13626">
          <w:rPr>
            <w:rFonts w:cs="Arial"/>
          </w:rPr>
          <w:t xml:space="preserve"> and the inspection procedures used. It will note the areas covered by the inspection. The cover letter must never contain any significant information which is not also contained in the summary and supported in the report details.</w:t>
        </w:r>
      </w:ins>
    </w:p>
    <w:p w14:paraId="5D6511D7" w14:textId="4EECF191" w:rsidR="00CB70AF" w:rsidRPr="00E13626" w:rsidRDefault="003F1915" w:rsidP="00B05270">
      <w:pPr>
        <w:pStyle w:val="BodyText3"/>
        <w:rPr>
          <w:rFonts w:cs="Arial"/>
        </w:rPr>
      </w:pPr>
      <w:ins w:id="562" w:author="Author">
        <w:r w:rsidRPr="00E13626">
          <w:rPr>
            <w:rFonts w:cs="Arial"/>
          </w:rPr>
          <w:t>The cover letter must always be consistent with the inspection report. In addition, it must be consistent with the information which the inspector conveyed to licensee managers at the exit meeting. If the inspector’s understanding of the facts or the significance of the violations changes after the exit meeting, the NRC shall call the licensee and re-exit. The re-exit should be documented in the cover letter. There should never be any surprises in a cover letter to anyone who was present at the exit meeting.</w:t>
        </w:r>
      </w:ins>
    </w:p>
    <w:p w14:paraId="77FF6111" w14:textId="67194C10" w:rsidR="00CB70AF" w:rsidRPr="00E13626" w:rsidRDefault="00402BB5" w:rsidP="00B05270">
      <w:pPr>
        <w:pStyle w:val="BodyText3"/>
        <w:rPr>
          <w:rFonts w:cs="Arial"/>
        </w:rPr>
      </w:pPr>
      <w:ins w:id="563" w:author="Author">
        <w:r w:rsidRPr="00E13626">
          <w:rPr>
            <w:rFonts w:cs="Arial"/>
          </w:rPr>
          <w:lastRenderedPageBreak/>
          <w:t>T</w:t>
        </w:r>
        <w:r w:rsidR="003F1915" w:rsidRPr="00E13626">
          <w:rPr>
            <w:rFonts w:cs="Arial"/>
          </w:rPr>
          <w:t>he cover letter usually should not contain recommendations. There should not be any statements to the effect, “The licensee needs to...” or, “The licensee should....” If the licensee is not meeting safety or regulatory requirements, the statements should clearly show those facts. If the NRC believes that a licensee cannot ensure the safety of its activities, then an Order or some similar official action may be appropriate. Guiding licensee decision-making using a cover letter to an inspection report is not the appropriate method for accomplishing this type of action.</w:t>
        </w:r>
      </w:ins>
    </w:p>
    <w:p w14:paraId="75122C58" w14:textId="06EC03F0" w:rsidR="00CB70AF" w:rsidRPr="00E13626" w:rsidRDefault="00690513" w:rsidP="00B05270">
      <w:pPr>
        <w:pStyle w:val="BodyText3"/>
        <w:rPr>
          <w:rFonts w:cs="Arial"/>
        </w:rPr>
      </w:pPr>
      <w:ins w:id="564" w:author="Author">
        <w:r w:rsidRPr="00E13626">
          <w:rPr>
            <w:rFonts w:cs="Arial"/>
          </w:rPr>
          <w:t>The content of a publicly-available cover letter to a non-public inspection report and NOV should be limited. The cover letter should closely follow the template provided in the Enforcement Manual. The number and SL of the violations identified should be stated, if the violations are NCVs or SL-IV violations. The number of violations pertaining to escalated enforcement should also be stated; however, the specific severity level should not be given. In all cases, the content of the violations shall be withheld, and the NOV shall not be included on the public docket. The specific regulation that the licensee was in violation of should not be specified. The type of inspection (Material Control and Accounting (MC&amp;A), physical security</w:t>
        </w:r>
        <w:r w:rsidR="00B20168" w:rsidRPr="00E13626">
          <w:rPr>
            <w:rFonts w:cs="Arial"/>
          </w:rPr>
          <w:t>,</w:t>
        </w:r>
        <w:r w:rsidRPr="00E13626">
          <w:rPr>
            <w:rFonts w:cs="Arial"/>
          </w:rPr>
          <w:t xml:space="preserve"> etc.) should not be specified in the publicly-available cover letter.</w:t>
        </w:r>
      </w:ins>
    </w:p>
    <w:p w14:paraId="4D65E230" w14:textId="09D6995C" w:rsidR="00CB70AF" w:rsidRPr="00E13626" w:rsidRDefault="00690513" w:rsidP="00B05270">
      <w:pPr>
        <w:pStyle w:val="BodyText3"/>
        <w:rPr>
          <w:rFonts w:cs="Arial"/>
        </w:rPr>
      </w:pPr>
      <w:ins w:id="565" w:author="Author">
        <w:r w:rsidRPr="00E13626">
          <w:rPr>
            <w:rFonts w:cs="Arial"/>
          </w:rPr>
          <w:t xml:space="preserve">A publicly-available cover letter should accompany all security and safeguards related inspection reports that include enforcement information, including but not limited </w:t>
        </w:r>
        <w:proofErr w:type="gramStart"/>
        <w:r w:rsidRPr="00E13626">
          <w:rPr>
            <w:rFonts w:cs="Arial"/>
          </w:rPr>
          <w:t>to:</w:t>
        </w:r>
        <w:proofErr w:type="gramEnd"/>
        <w:r w:rsidRPr="00E13626">
          <w:rPr>
            <w:rFonts w:cs="Arial"/>
          </w:rPr>
          <w:t xml:space="preserve"> choice letters, conference letters, </w:t>
        </w:r>
        <w:proofErr w:type="spellStart"/>
        <w:r w:rsidRPr="00E13626">
          <w:rPr>
            <w:rFonts w:cs="Arial"/>
          </w:rPr>
          <w:t>predecisional</w:t>
        </w:r>
        <w:proofErr w:type="spellEnd"/>
        <w:r w:rsidRPr="00E13626">
          <w:rPr>
            <w:rFonts w:cs="Arial"/>
          </w:rPr>
          <w:t xml:space="preserve"> enforcement letters, and final determination letters. In the instance that a security or safeguards</w:t>
        </w:r>
        <w:r w:rsidR="00B5046D">
          <w:rPr>
            <w:rFonts w:cs="Arial"/>
          </w:rPr>
          <w:t xml:space="preserve"> related</w:t>
        </w:r>
        <w:r w:rsidRPr="00E13626">
          <w:rPr>
            <w:rFonts w:cs="Arial"/>
          </w:rPr>
          <w:t xml:space="preserve"> inspection report does not contain a NOV, the publicly-available cover letter should clearly state this.</w:t>
        </w:r>
      </w:ins>
    </w:p>
    <w:p w14:paraId="1078C128" w14:textId="1CBC2234" w:rsidR="000D5A14" w:rsidRPr="00E13626" w:rsidRDefault="00690513" w:rsidP="00B05270">
      <w:pPr>
        <w:pStyle w:val="BodyText3"/>
        <w:rPr>
          <w:ins w:id="566" w:author="Author"/>
          <w:rFonts w:cs="Arial"/>
        </w:rPr>
      </w:pPr>
      <w:ins w:id="567" w:author="Author">
        <w:r w:rsidRPr="00E13626">
          <w:rPr>
            <w:rFonts w:cs="Arial"/>
          </w:rPr>
          <w:t>However, in rare and exceptional instances, the NRC may choose not to release a cover letter or enforcement document with security-related violations when the information could potentially increase the security risk of a licensee or when another Federal agency requests the NRC not to issue any public notifications regarding a specific event. On a case-by-case basis, NRC senior management from the office issuing the cover letter of an enforcement document, the Office of Nuclear Security and Incident Response (NSIR), OE, the Office of the General Counsel (OGC) and OI (for cases involving OI reports) will determine when withholding a cover letter of an enforcement document is appropriate after reviewing specific circumstances of the case.</w:t>
        </w:r>
      </w:ins>
    </w:p>
    <w:p w14:paraId="537B4B56" w14:textId="77777777" w:rsidR="00557789" w:rsidRPr="00E13626" w:rsidRDefault="00E81857" w:rsidP="006C2D60">
      <w:pPr>
        <w:pStyle w:val="BodyText3"/>
        <w:numPr>
          <w:ilvl w:val="0"/>
          <w:numId w:val="43"/>
        </w:numPr>
        <w:rPr>
          <w:rFonts w:cs="Arial"/>
        </w:rPr>
      </w:pPr>
      <w:ins w:id="568" w:author="Author">
        <w:r w:rsidRPr="00E13626">
          <w:rPr>
            <w:rFonts w:cs="Arial"/>
          </w:rPr>
          <w:t>Closing</w:t>
        </w:r>
      </w:ins>
    </w:p>
    <w:p w14:paraId="691F6CC1" w14:textId="089E54B5" w:rsidR="00744ECA" w:rsidRPr="00E13626" w:rsidRDefault="00E81857" w:rsidP="00557789">
      <w:pPr>
        <w:pStyle w:val="BodyText3"/>
        <w:rPr>
          <w:ins w:id="569" w:author="Author"/>
          <w:rFonts w:cs="Arial"/>
        </w:rPr>
      </w:pPr>
      <w:ins w:id="570" w:author="Author">
        <w:r w:rsidRPr="00E13626">
          <w:rPr>
            <w:rFonts w:cs="Arial"/>
          </w:rPr>
          <w:t>The final paragraph consists of standard legal language that varies depending on whether enforcement action is involved.</w:t>
        </w:r>
        <w:r w:rsidR="00A2382B" w:rsidRPr="00E13626">
          <w:rPr>
            <w:rFonts w:cs="Arial"/>
          </w:rPr>
          <w:t xml:space="preserve"> The final paragraph is followed by the signature of the appropriate </w:t>
        </w:r>
        <w:r w:rsidR="004D41A0" w:rsidRPr="00E13626">
          <w:rPr>
            <w:rFonts w:cs="Arial"/>
          </w:rPr>
          <w:t>NRC official followed by the docket number(s), licensee</w:t>
        </w:r>
        <w:r w:rsidR="00B56CE2" w:rsidRPr="00E13626">
          <w:rPr>
            <w:rFonts w:cs="Arial"/>
          </w:rPr>
          <w:t xml:space="preserve"> number(s), enclosure(s), and cc: list.</w:t>
        </w:r>
        <w:r w:rsidR="00864688" w:rsidRPr="00E13626">
          <w:rPr>
            <w:rFonts w:cs="Arial"/>
          </w:rPr>
          <w:t xml:space="preserve"> The distribution list is then on the concurrence page</w:t>
        </w:r>
        <w:r w:rsidR="002B7A0D">
          <w:rPr>
            <w:rFonts w:cs="Arial"/>
          </w:rPr>
          <w:t>.</w:t>
        </w:r>
      </w:ins>
    </w:p>
    <w:p w14:paraId="639DC594" w14:textId="77777777" w:rsidR="00557789" w:rsidRPr="00E13626" w:rsidRDefault="00E238C2" w:rsidP="00BB7373">
      <w:pPr>
        <w:pStyle w:val="BodyText3"/>
        <w:numPr>
          <w:ilvl w:val="0"/>
          <w:numId w:val="43"/>
        </w:numPr>
        <w:rPr>
          <w:rFonts w:cs="Arial"/>
        </w:rPr>
      </w:pPr>
      <w:ins w:id="571" w:author="Author">
        <w:r w:rsidRPr="00E13626">
          <w:rPr>
            <w:rFonts w:cs="Arial"/>
          </w:rPr>
          <w:t>NOV (If Applicable)</w:t>
        </w:r>
      </w:ins>
    </w:p>
    <w:p w14:paraId="00770FAB" w14:textId="4E0B49A4" w:rsidR="007D4AA8" w:rsidRPr="00E13626" w:rsidRDefault="00E238C2" w:rsidP="00557789">
      <w:pPr>
        <w:pStyle w:val="BodyText3"/>
        <w:rPr>
          <w:rFonts w:cs="Arial"/>
        </w:rPr>
      </w:pPr>
      <w:ins w:id="572" w:author="Author">
        <w:r w:rsidRPr="00E13626">
          <w:rPr>
            <w:rFonts w:cs="Arial"/>
          </w:rPr>
          <w:t>Licensees are officially notified that they have failed to meet regulatory requirements when NRC issues an NOV. An NOV may be sent to licensees as part of a package of documents which also includes a cover letter and associated inspection report. An NOV may be sent with a cover letter which refers to an inspection report that was distributed previously. An NOV should not be sent to the licensee in advance of the inspection report.</w:t>
        </w:r>
      </w:ins>
    </w:p>
    <w:p w14:paraId="70802692" w14:textId="2214E95A" w:rsidR="007D4AA8" w:rsidRPr="00E13626" w:rsidRDefault="00E238C2" w:rsidP="00B05270">
      <w:pPr>
        <w:pStyle w:val="BodyText3"/>
        <w:rPr>
          <w:rFonts w:cs="Arial"/>
        </w:rPr>
      </w:pPr>
      <w:ins w:id="573" w:author="Author">
        <w:r w:rsidRPr="00E13626">
          <w:rPr>
            <w:rFonts w:cs="Arial"/>
          </w:rPr>
          <w:lastRenderedPageBreak/>
          <w:t>Every NOV must be clear, so that there is little doubt that the licensee (or other interested reader) can understand the basis for the violation. The licensee may not agree with the NRC basis, but they must understand the NRC position.</w:t>
        </w:r>
      </w:ins>
    </w:p>
    <w:p w14:paraId="122F2510" w14:textId="7582E833" w:rsidR="00FE2E44" w:rsidRPr="00E13626" w:rsidRDefault="00E238C2" w:rsidP="00B05270">
      <w:pPr>
        <w:pStyle w:val="BodyText3"/>
        <w:rPr>
          <w:rFonts w:cs="Arial"/>
        </w:rPr>
      </w:pPr>
      <w:ins w:id="574" w:author="Author">
        <w:r w:rsidRPr="00E13626">
          <w:rPr>
            <w:rFonts w:cs="Arial"/>
          </w:rPr>
          <w:t>Every NOV must clearly state what requirement was not met. That may mean that the date and revision number of the applicable document will need to be provided. Then, a clear statement of what happened (including when and for how long, if the timing is important) will be provided. The intention is that any interested reader will be able to clearly see and understand what the requirement was and how it was not met. For additional guidance on documenting violations, refer to the NRC Enforcement Manual.</w:t>
        </w:r>
        <w:r w:rsidR="00482173">
          <w:rPr>
            <w:rFonts w:cs="Arial"/>
          </w:rPr>
          <w:t xml:space="preserve"> </w:t>
        </w:r>
        <w:r w:rsidRPr="00E13626">
          <w:rPr>
            <w:rFonts w:cs="Arial"/>
          </w:rPr>
          <w:t>The NOV should be an enclosure to the cover letter.</w:t>
        </w:r>
      </w:ins>
    </w:p>
    <w:p w14:paraId="62FE7E9E" w14:textId="0A6C58A1" w:rsidR="00BB7373" w:rsidRPr="00E13626" w:rsidRDefault="00FF7FA9" w:rsidP="00BB7373">
      <w:pPr>
        <w:pStyle w:val="Heading2"/>
        <w:rPr>
          <w:rFonts w:cs="Arial"/>
        </w:rPr>
      </w:pPr>
      <w:bookmarkStart w:id="575" w:name="_Toc159579405"/>
      <w:ins w:id="576" w:author="Author">
        <w:r>
          <w:rPr>
            <w:rFonts w:cs="Arial"/>
          </w:rPr>
          <w:t>1</w:t>
        </w:r>
      </w:ins>
      <w:r w:rsidR="00FE2E44" w:rsidRPr="00E13626">
        <w:rPr>
          <w:rFonts w:cs="Arial"/>
        </w:rPr>
        <w:t>5.02</w:t>
      </w:r>
      <w:r w:rsidR="00FE2E44" w:rsidRPr="00E13626">
        <w:rPr>
          <w:rFonts w:cs="Arial"/>
        </w:rPr>
        <w:tab/>
        <w:t>Cover Page</w:t>
      </w:r>
      <w:bookmarkEnd w:id="575"/>
    </w:p>
    <w:p w14:paraId="5E400350" w14:textId="5C5BDEEA" w:rsidR="00FE2E44" w:rsidRPr="00E13626" w:rsidRDefault="00FE2E44" w:rsidP="007B0DDC">
      <w:pPr>
        <w:pStyle w:val="BodyText3"/>
        <w:rPr>
          <w:rFonts w:cs="Arial"/>
        </w:rPr>
      </w:pPr>
      <w:r w:rsidRPr="00E13626">
        <w:rPr>
          <w:rFonts w:cs="Arial"/>
        </w:rPr>
        <w:t>The report cover page provides a quick glance summary of information about the inspection.</w:t>
      </w:r>
      <w:ins w:id="577" w:author="Author">
        <w:r w:rsidR="008825A5" w:rsidRPr="00E13626">
          <w:rPr>
            <w:rFonts w:cs="Arial"/>
          </w:rPr>
          <w:t xml:space="preserve"> It contains </w:t>
        </w:r>
        <w:r w:rsidR="00246EB6" w:rsidRPr="00E13626">
          <w:rPr>
            <w:rFonts w:cs="Arial"/>
          </w:rPr>
          <w:t xml:space="preserve">the docket number, license number, report number, </w:t>
        </w:r>
        <w:r w:rsidR="00483511" w:rsidRPr="00E13626">
          <w:rPr>
            <w:rFonts w:cs="Arial"/>
          </w:rPr>
          <w:t xml:space="preserve">licensee, facility name, </w:t>
        </w:r>
        <w:r w:rsidR="00B0214C" w:rsidRPr="00E13626">
          <w:rPr>
            <w:rFonts w:cs="Arial"/>
          </w:rPr>
          <w:t>location, dates of inspection, names</w:t>
        </w:r>
        <w:r w:rsidR="0011430B" w:rsidRPr="00E13626">
          <w:rPr>
            <w:rFonts w:cs="Arial"/>
          </w:rPr>
          <w:t xml:space="preserve"> of</w:t>
        </w:r>
        <w:r w:rsidR="00B0214C" w:rsidRPr="00E13626">
          <w:rPr>
            <w:rFonts w:cs="Arial"/>
          </w:rPr>
          <w:t xml:space="preserve"> </w:t>
        </w:r>
        <w:r w:rsidR="00A95E86" w:rsidRPr="00E13626">
          <w:rPr>
            <w:rFonts w:cs="Arial"/>
          </w:rPr>
          <w:t xml:space="preserve">inspectors and accompaniments, </w:t>
        </w:r>
        <w:r w:rsidR="0011430B" w:rsidRPr="00E13626">
          <w:rPr>
            <w:rFonts w:cs="Arial"/>
          </w:rPr>
          <w:t>and name and title of approving NRC manager.</w:t>
        </w:r>
      </w:ins>
    </w:p>
    <w:p w14:paraId="1AE66A6C" w14:textId="294EE434" w:rsidR="00BB7373" w:rsidRPr="00E13626" w:rsidRDefault="00FF7FA9" w:rsidP="00BB7373">
      <w:pPr>
        <w:pStyle w:val="Heading2"/>
        <w:rPr>
          <w:rFonts w:cs="Arial"/>
        </w:rPr>
      </w:pPr>
      <w:bookmarkStart w:id="578" w:name="_Toc159579406"/>
      <w:ins w:id="579" w:author="Author">
        <w:r>
          <w:rPr>
            <w:rFonts w:cs="Arial"/>
          </w:rPr>
          <w:t>1</w:t>
        </w:r>
      </w:ins>
      <w:r w:rsidR="00FE2E44" w:rsidRPr="00E13626">
        <w:rPr>
          <w:rFonts w:cs="Arial"/>
        </w:rPr>
        <w:t>5.03</w:t>
      </w:r>
      <w:r w:rsidR="00FE2E44" w:rsidRPr="00E13626">
        <w:rPr>
          <w:rFonts w:cs="Arial"/>
        </w:rPr>
        <w:tab/>
        <w:t>Summary</w:t>
      </w:r>
      <w:bookmarkEnd w:id="578"/>
    </w:p>
    <w:p w14:paraId="1FAB3A02" w14:textId="1BC217AB" w:rsidR="00A034F9" w:rsidRPr="00E13626" w:rsidRDefault="00FE2E44" w:rsidP="00ED3A2C">
      <w:pPr>
        <w:pStyle w:val="BodyText3"/>
        <w:rPr>
          <w:rFonts w:cs="Arial"/>
        </w:rPr>
      </w:pPr>
      <w:r w:rsidRPr="00E13626">
        <w:rPr>
          <w:rFonts w:cs="Arial"/>
        </w:rPr>
        <w:t xml:space="preserve">The summary should </w:t>
      </w:r>
      <w:ins w:id="580" w:author="Author">
        <w:r w:rsidR="003B322D" w:rsidRPr="00E13626">
          <w:rPr>
            <w:rFonts w:cs="Arial"/>
          </w:rPr>
          <w:t>include a paragraph</w:t>
        </w:r>
      </w:ins>
      <w:r w:rsidRPr="00E13626">
        <w:rPr>
          <w:rFonts w:cs="Arial"/>
        </w:rPr>
        <w:t xml:space="preserve"> that covers the type of inspection,</w:t>
      </w:r>
      <w:ins w:id="581" w:author="Author">
        <w:r w:rsidR="00A53040" w:rsidRPr="00E13626">
          <w:rPr>
            <w:rFonts w:cs="Arial"/>
          </w:rPr>
          <w:t xml:space="preserve"> and</w:t>
        </w:r>
      </w:ins>
      <w:r w:rsidRPr="00E13626">
        <w:rPr>
          <w:rFonts w:cs="Arial"/>
        </w:rPr>
        <w:t xml:space="preserve"> a summary</w:t>
      </w:r>
      <w:ins w:id="582" w:author="Author">
        <w:r w:rsidR="00A53040" w:rsidRPr="00E13626">
          <w:rPr>
            <w:rFonts w:cs="Arial"/>
          </w:rPr>
          <w:t xml:space="preserve"> sentence</w:t>
        </w:r>
      </w:ins>
      <w:r w:rsidRPr="00E13626">
        <w:rPr>
          <w:rFonts w:cs="Arial"/>
        </w:rPr>
        <w:t xml:space="preserve"> of the overall regulatory conclusion on facility safety and compliance</w:t>
      </w:r>
      <w:ins w:id="583" w:author="Author">
        <w:r w:rsidR="00497D4E" w:rsidRPr="00E13626">
          <w:rPr>
            <w:rFonts w:cs="Arial"/>
          </w:rPr>
          <w:t>.</w:t>
        </w:r>
        <w:r w:rsidR="007A6482" w:rsidRPr="00E13626">
          <w:rPr>
            <w:rFonts w:cs="Arial"/>
          </w:rPr>
          <w:t xml:space="preserve"> Include a paragraph </w:t>
        </w:r>
        <w:proofErr w:type="gramStart"/>
        <w:r w:rsidR="007A6482" w:rsidRPr="00E13626">
          <w:rPr>
            <w:rFonts w:cs="Arial"/>
          </w:rPr>
          <w:t>similar to</w:t>
        </w:r>
        <w:proofErr w:type="gramEnd"/>
        <w:r w:rsidR="007A6482" w:rsidRPr="00E13626">
          <w:rPr>
            <w:rFonts w:cs="Arial"/>
          </w:rPr>
          <w:t xml:space="preserve"> the following</w:t>
        </w:r>
        <w:r w:rsidR="004B6190" w:rsidRPr="00E13626">
          <w:rPr>
            <w:rFonts w:cs="Arial"/>
          </w:rPr>
          <w:t>:</w:t>
        </w:r>
      </w:ins>
    </w:p>
    <w:p w14:paraId="6D16EA70" w14:textId="3D22E5A5" w:rsidR="00721E9A" w:rsidRPr="00E13626" w:rsidRDefault="004B6190" w:rsidP="00ED3A2C">
      <w:pPr>
        <w:pStyle w:val="BodyText3"/>
        <w:rPr>
          <w:ins w:id="584" w:author="Author"/>
          <w:rFonts w:cs="Arial"/>
        </w:rPr>
      </w:pPr>
      <w:ins w:id="585" w:author="Author">
        <w:r w:rsidRPr="00E13626">
          <w:rPr>
            <w:rFonts w:cs="Arial"/>
          </w:rPr>
          <w:t>“</w:t>
        </w:r>
        <w:r w:rsidR="00CE1E9F" w:rsidRPr="00E13626">
          <w:rPr>
            <w:rFonts w:cs="Arial"/>
          </w:rPr>
          <w:t xml:space="preserve">The U.S. Nuclear Regulatory Commission (NRC) continued monitoring </w:t>
        </w:r>
        <w:r w:rsidR="0013151A" w:rsidRPr="00E13626">
          <w:rPr>
            <w:rFonts w:cs="Arial"/>
          </w:rPr>
          <w:t xml:space="preserve">the licensee’s performance by conducting </w:t>
        </w:r>
        <w:r w:rsidR="00AA5BDA" w:rsidRPr="00E13626">
          <w:rPr>
            <w:rFonts w:cs="Arial"/>
          </w:rPr>
          <w:t xml:space="preserve">a(n) </w:t>
        </w:r>
        <w:r w:rsidR="00B56AD8" w:rsidRPr="00E13626">
          <w:rPr>
            <w:rFonts w:cs="Arial"/>
          </w:rPr>
          <w:t>[</w:t>
        </w:r>
        <w:r w:rsidR="00A1252E" w:rsidRPr="00E13626">
          <w:rPr>
            <w:rFonts w:cs="Arial"/>
          </w:rPr>
          <w:t xml:space="preserve">integrated] inspection </w:t>
        </w:r>
        <w:r w:rsidR="0071053F" w:rsidRPr="00E13626">
          <w:rPr>
            <w:rFonts w:cs="Arial"/>
          </w:rPr>
          <w:t xml:space="preserve">at [Site Name], in accordance with the research and test reactor inspection </w:t>
        </w:r>
        <w:r w:rsidR="00C530CB" w:rsidRPr="00E13626">
          <w:rPr>
            <w:rFonts w:cs="Arial"/>
          </w:rPr>
          <w:t xml:space="preserve">program. this is the NRC’s program for overseeing the safe operation of research and </w:t>
        </w:r>
        <w:r w:rsidR="0027674B" w:rsidRPr="00E13626">
          <w:rPr>
            <w:rFonts w:cs="Arial"/>
          </w:rPr>
          <w:t xml:space="preserve">test reactor facilities. </w:t>
        </w:r>
        <w:r w:rsidR="00CA0FD1" w:rsidRPr="00E13626">
          <w:rPr>
            <w:rFonts w:cs="Arial"/>
          </w:rPr>
          <w:t>For more information r</w:t>
        </w:r>
        <w:r w:rsidR="0027674B" w:rsidRPr="00E13626">
          <w:rPr>
            <w:rFonts w:cs="Arial"/>
          </w:rPr>
          <w:t>efer to</w:t>
        </w:r>
        <w:r w:rsidR="00CA0FD1" w:rsidRPr="00E13626">
          <w:rPr>
            <w:rFonts w:cs="Arial"/>
          </w:rPr>
          <w:t xml:space="preserve"> https://www.nrc.gov/reactors/non-power.html.</w:t>
        </w:r>
        <w:r w:rsidR="00D43885" w:rsidRPr="00E13626">
          <w:rPr>
            <w:rFonts w:cs="Arial"/>
          </w:rPr>
          <w:t>”</w:t>
        </w:r>
      </w:ins>
    </w:p>
    <w:p w14:paraId="69AE6E2F" w14:textId="77777777" w:rsidR="005342E0" w:rsidRPr="00E13626" w:rsidRDefault="00056867" w:rsidP="00BB7373">
      <w:pPr>
        <w:pStyle w:val="BodyText3"/>
        <w:numPr>
          <w:ilvl w:val="0"/>
          <w:numId w:val="44"/>
        </w:numPr>
        <w:rPr>
          <w:rFonts w:cs="Arial"/>
        </w:rPr>
      </w:pPr>
      <w:ins w:id="586" w:author="Author">
        <w:r w:rsidRPr="00E13626">
          <w:rPr>
            <w:rFonts w:cs="Arial"/>
          </w:rPr>
          <w:t>List of Violations</w:t>
        </w:r>
      </w:ins>
    </w:p>
    <w:p w14:paraId="76ED12F2" w14:textId="4BFABF22" w:rsidR="00721E9A" w:rsidRPr="00E13626" w:rsidRDefault="00056867" w:rsidP="005342E0">
      <w:pPr>
        <w:pStyle w:val="BodyText3"/>
        <w:rPr>
          <w:ins w:id="587" w:author="Author"/>
          <w:rFonts w:cs="Arial"/>
        </w:rPr>
      </w:pPr>
      <w:ins w:id="588" w:author="Author">
        <w:r w:rsidRPr="00E13626">
          <w:rPr>
            <w:rFonts w:cs="Arial"/>
          </w:rPr>
          <w:t xml:space="preserve">Copy the violation headers from the writeups done for </w:t>
        </w:r>
        <w:r w:rsidR="00354FB6">
          <w:rPr>
            <w:rFonts w:cs="Arial"/>
          </w:rPr>
          <w:t>s</w:t>
        </w:r>
        <w:r w:rsidRPr="00E13626">
          <w:rPr>
            <w:rFonts w:cs="Arial"/>
          </w:rPr>
          <w:t>ection 0615-</w:t>
        </w:r>
        <w:r w:rsidR="00BB6BC1">
          <w:rPr>
            <w:rFonts w:cs="Arial"/>
          </w:rPr>
          <w:t>06</w:t>
        </w:r>
        <w:r w:rsidRPr="00E13626">
          <w:rPr>
            <w:rFonts w:cs="Arial"/>
          </w:rPr>
          <w:t xml:space="preserve">, “Documenting </w:t>
        </w:r>
        <w:r w:rsidR="006B2155" w:rsidRPr="00E13626">
          <w:rPr>
            <w:rFonts w:cs="Arial"/>
          </w:rPr>
          <w:t>Violations</w:t>
        </w:r>
        <w:r w:rsidRPr="00E13626">
          <w:rPr>
            <w:rFonts w:cs="Arial"/>
          </w:rPr>
          <w:t xml:space="preserve"> Using the Four</w:t>
        </w:r>
        <w:r w:rsidR="007D16E7" w:rsidRPr="00E13626">
          <w:rPr>
            <w:rFonts w:cs="Arial"/>
          </w:rPr>
          <w:t>-</w:t>
        </w:r>
        <w:r w:rsidRPr="00E13626">
          <w:rPr>
            <w:rFonts w:cs="Arial"/>
          </w:rPr>
          <w:t xml:space="preserve">Part </w:t>
        </w:r>
        <w:r w:rsidR="00EC544A" w:rsidRPr="00E13626">
          <w:rPr>
            <w:rFonts w:cs="Arial"/>
          </w:rPr>
          <w:t>Format</w:t>
        </w:r>
        <w:r w:rsidR="006B2155" w:rsidRPr="00E13626">
          <w:rPr>
            <w:rFonts w:cs="Arial"/>
          </w:rPr>
          <w:t xml:space="preserve">,” and </w:t>
        </w:r>
        <w:r w:rsidR="008E7A06">
          <w:rPr>
            <w:rFonts w:cs="Arial"/>
          </w:rPr>
          <w:t>s</w:t>
        </w:r>
        <w:r w:rsidR="006B2155" w:rsidRPr="00E13626">
          <w:rPr>
            <w:rFonts w:cs="Arial"/>
          </w:rPr>
          <w:t>ection 0615</w:t>
        </w:r>
        <w:r w:rsidR="007D16E7" w:rsidRPr="00E13626">
          <w:rPr>
            <w:rFonts w:cs="Arial"/>
          </w:rPr>
          <w:t>-12</w:t>
        </w:r>
        <w:r w:rsidR="006B2155" w:rsidRPr="00E13626">
          <w:rPr>
            <w:rFonts w:cs="Arial"/>
          </w:rPr>
          <w:t>, “Non-Cited Violations</w:t>
        </w:r>
        <w:r w:rsidR="00F45CCE">
          <w:rPr>
            <w:rFonts w:cs="Arial"/>
          </w:rPr>
          <w:t xml:space="preserve"> (NCVs)</w:t>
        </w:r>
        <w:r w:rsidR="004E6C17" w:rsidRPr="00E13626">
          <w:rPr>
            <w:rFonts w:cs="Arial"/>
          </w:rPr>
          <w:t>.” Organize the violation headers by the order th</w:t>
        </w:r>
        <w:r w:rsidR="00F0749B" w:rsidRPr="00E13626">
          <w:rPr>
            <w:rFonts w:cs="Arial"/>
          </w:rPr>
          <w:t>e</w:t>
        </w:r>
        <w:r w:rsidR="004E6C17" w:rsidRPr="00E13626">
          <w:rPr>
            <w:rFonts w:cs="Arial"/>
          </w:rPr>
          <w:t xml:space="preserve">y appear in the report. If no violations were identified, include a statement </w:t>
        </w:r>
        <w:proofErr w:type="gramStart"/>
        <w:r w:rsidR="004E6C17" w:rsidRPr="00E13626">
          <w:rPr>
            <w:rFonts w:cs="Arial"/>
          </w:rPr>
          <w:t>similar to</w:t>
        </w:r>
        <w:proofErr w:type="gramEnd"/>
        <w:r w:rsidR="004E6C17" w:rsidRPr="00E13626">
          <w:rPr>
            <w:rFonts w:cs="Arial"/>
          </w:rPr>
          <w:t xml:space="preserve"> </w:t>
        </w:r>
        <w:r w:rsidR="00B75404" w:rsidRPr="00E13626">
          <w:rPr>
            <w:rFonts w:cs="Arial"/>
          </w:rPr>
          <w:t>“No violations of more than minor significance were identified.”</w:t>
        </w:r>
      </w:ins>
    </w:p>
    <w:p w14:paraId="1FC9C227" w14:textId="77777777" w:rsidR="005342E0" w:rsidRPr="00E13626" w:rsidRDefault="00B75404">
      <w:pPr>
        <w:pStyle w:val="BodyText3"/>
        <w:numPr>
          <w:ilvl w:val="0"/>
          <w:numId w:val="44"/>
        </w:numPr>
        <w:rPr>
          <w:rFonts w:cs="Arial"/>
        </w:rPr>
      </w:pPr>
      <w:ins w:id="589" w:author="Author">
        <w:r w:rsidRPr="00E13626">
          <w:rPr>
            <w:rFonts w:cs="Arial"/>
          </w:rPr>
          <w:t>Additional Tracking Items</w:t>
        </w:r>
      </w:ins>
    </w:p>
    <w:p w14:paraId="224A4A67" w14:textId="360CB007" w:rsidR="00FE2E44" w:rsidRPr="00E13626" w:rsidRDefault="00B75404" w:rsidP="005342E0">
      <w:pPr>
        <w:pStyle w:val="BodyText3"/>
        <w:rPr>
          <w:rFonts w:cs="Arial"/>
        </w:rPr>
      </w:pPr>
      <w:ins w:id="590" w:author="Author">
        <w:r w:rsidRPr="00E13626">
          <w:rPr>
            <w:rFonts w:cs="Arial"/>
          </w:rPr>
          <w:t xml:space="preserve">Include a list of items opened, closed, and discussed which are not directly covered in the list of </w:t>
        </w:r>
        <w:r w:rsidR="004D423D" w:rsidRPr="00E13626">
          <w:rPr>
            <w:rFonts w:cs="Arial"/>
          </w:rPr>
          <w:t>violations</w:t>
        </w:r>
        <w:r w:rsidRPr="00E13626">
          <w:rPr>
            <w:rFonts w:cs="Arial"/>
          </w:rPr>
          <w:t xml:space="preserve"> above. </w:t>
        </w:r>
        <w:r w:rsidR="004D423D" w:rsidRPr="00E13626">
          <w:rPr>
            <w:rFonts w:cs="Arial"/>
          </w:rPr>
          <w:t>For each listed item, include the item type, tracking number, title, status (</w:t>
        </w:r>
        <w:r w:rsidR="00057BDA" w:rsidRPr="00E13626">
          <w:rPr>
            <w:rFonts w:cs="Arial"/>
          </w:rPr>
          <w:t>i.e., Open, Closed, or Discussed), and a reference to the appropriate section.</w:t>
        </w:r>
      </w:ins>
    </w:p>
    <w:p w14:paraId="7DEDC8A3" w14:textId="500C4C51" w:rsidR="00ED3A2C" w:rsidRPr="00E13626" w:rsidRDefault="00FF7FA9" w:rsidP="00E92A69">
      <w:pPr>
        <w:pStyle w:val="Heading2"/>
        <w:rPr>
          <w:rFonts w:cs="Arial"/>
        </w:rPr>
      </w:pPr>
      <w:bookmarkStart w:id="591" w:name="_Toc159579407"/>
      <w:ins w:id="592" w:author="Author">
        <w:r>
          <w:rPr>
            <w:rFonts w:cs="Arial"/>
          </w:rPr>
          <w:t>1</w:t>
        </w:r>
      </w:ins>
      <w:r w:rsidR="00FE2E44" w:rsidRPr="00E13626">
        <w:rPr>
          <w:rFonts w:cs="Arial"/>
        </w:rPr>
        <w:t>5.04</w:t>
      </w:r>
      <w:r w:rsidR="00FE2E44" w:rsidRPr="00E13626">
        <w:rPr>
          <w:rFonts w:cs="Arial"/>
        </w:rPr>
        <w:tab/>
        <w:t>Table of Contents</w:t>
      </w:r>
      <w:bookmarkEnd w:id="591"/>
    </w:p>
    <w:p w14:paraId="1F3DF647" w14:textId="40823AA7" w:rsidR="00FE2E44" w:rsidRPr="00E13626" w:rsidRDefault="00FE2E44" w:rsidP="007B0DDC">
      <w:pPr>
        <w:pStyle w:val="BodyText3"/>
        <w:rPr>
          <w:rFonts w:cs="Arial"/>
        </w:rPr>
      </w:pPr>
      <w:r w:rsidRPr="00E13626">
        <w:rPr>
          <w:rFonts w:cs="Arial"/>
        </w:rPr>
        <w:t>For reports of significant length (i.e., in which the report details section exceeds 20 pages), the inspector should consider including a table of contents as an aid to clarity.</w:t>
      </w:r>
    </w:p>
    <w:p w14:paraId="2ADE01E5" w14:textId="4DAC76BC" w:rsidR="00ED33E9" w:rsidRPr="00E13626" w:rsidRDefault="00FF7FA9" w:rsidP="00ED33E9">
      <w:pPr>
        <w:pStyle w:val="Heading2"/>
        <w:rPr>
          <w:rFonts w:cs="Arial"/>
        </w:rPr>
      </w:pPr>
      <w:bookmarkStart w:id="593" w:name="_Toc159579408"/>
      <w:ins w:id="594" w:author="Author">
        <w:r>
          <w:rPr>
            <w:rFonts w:cs="Arial"/>
          </w:rPr>
          <w:lastRenderedPageBreak/>
          <w:t>1</w:t>
        </w:r>
      </w:ins>
      <w:r w:rsidR="00B2714A">
        <w:rPr>
          <w:rFonts w:cs="Arial"/>
        </w:rPr>
        <w:t>5.05</w:t>
      </w:r>
      <w:ins w:id="595" w:author="Author">
        <w:r w:rsidR="00531FD4" w:rsidRPr="00E13626">
          <w:rPr>
            <w:rFonts w:cs="Arial"/>
          </w:rPr>
          <w:tab/>
        </w:r>
        <w:r w:rsidR="00C3119F">
          <w:rPr>
            <w:rFonts w:cs="Arial"/>
          </w:rPr>
          <w:t>Facility</w:t>
        </w:r>
        <w:r w:rsidR="00531FD4" w:rsidRPr="00E13626">
          <w:rPr>
            <w:rFonts w:cs="Arial"/>
          </w:rPr>
          <w:t xml:space="preserve"> Status</w:t>
        </w:r>
      </w:ins>
      <w:bookmarkEnd w:id="593"/>
    </w:p>
    <w:p w14:paraId="23144147" w14:textId="24389FB4" w:rsidR="00A23816" w:rsidRPr="00E13626" w:rsidRDefault="00531FD4" w:rsidP="000010D3">
      <w:pPr>
        <w:pStyle w:val="BodyText3"/>
        <w:rPr>
          <w:ins w:id="596" w:author="Author"/>
          <w:rFonts w:cs="Arial"/>
        </w:rPr>
      </w:pPr>
      <w:ins w:id="597" w:author="Author">
        <w:r w:rsidRPr="00E13626">
          <w:rPr>
            <w:rFonts w:cs="Arial"/>
          </w:rPr>
          <w:t>Include a</w:t>
        </w:r>
        <w:r w:rsidR="00E03AEF" w:rsidRPr="00E13626">
          <w:rPr>
            <w:rFonts w:cs="Arial"/>
          </w:rPr>
          <w:t xml:space="preserve"> </w:t>
        </w:r>
        <w:r w:rsidR="00811863" w:rsidRPr="00E13626">
          <w:rPr>
            <w:rFonts w:cs="Arial"/>
          </w:rPr>
          <w:t xml:space="preserve">Summary of </w:t>
        </w:r>
        <w:r w:rsidR="00C3119F">
          <w:rPr>
            <w:rFonts w:cs="Arial"/>
          </w:rPr>
          <w:t>Facility</w:t>
        </w:r>
        <w:r w:rsidR="00811863" w:rsidRPr="00E13626">
          <w:rPr>
            <w:rFonts w:cs="Arial"/>
          </w:rPr>
          <w:t xml:space="preserve"> Status section, if appropriate. Briefly describe </w:t>
        </w:r>
        <w:r w:rsidR="00E71773" w:rsidRPr="00E13626">
          <w:rPr>
            <w:rFonts w:cs="Arial"/>
          </w:rPr>
          <w:t xml:space="preserve">the overall operations at the facility and plant status for the report period. </w:t>
        </w:r>
        <w:r w:rsidR="00773A8A" w:rsidRPr="00E13626">
          <w:rPr>
            <w:rFonts w:cs="Arial"/>
          </w:rPr>
          <w:t>An example of plant status would be the normal ongoing activities</w:t>
        </w:r>
        <w:r w:rsidR="00672786" w:rsidRPr="00E13626">
          <w:rPr>
            <w:rFonts w:cs="Arial"/>
          </w:rPr>
          <w:t xml:space="preserve"> or a list of degraded conditions which significantly affected operations.</w:t>
        </w:r>
        <w:r w:rsidR="00F602B8" w:rsidRPr="00E13626">
          <w:rPr>
            <w:rFonts w:cs="Arial"/>
          </w:rPr>
          <w:t xml:space="preserve"> Describe any shutdowns or significant changes if applicable.</w:t>
        </w:r>
      </w:ins>
    </w:p>
    <w:p w14:paraId="7754F027" w14:textId="79846C09" w:rsidR="00ED33E9" w:rsidRPr="00E13626" w:rsidRDefault="000A06B5" w:rsidP="00ED33E9">
      <w:pPr>
        <w:pStyle w:val="Heading2"/>
        <w:rPr>
          <w:rFonts w:cs="Arial"/>
        </w:rPr>
      </w:pPr>
      <w:bookmarkStart w:id="598" w:name="_Toc159579409"/>
      <w:ins w:id="599" w:author="Author">
        <w:r>
          <w:rPr>
            <w:rFonts w:cs="Arial"/>
          </w:rPr>
          <w:t>15.06</w:t>
        </w:r>
      </w:ins>
      <w:r w:rsidR="00FE2E44" w:rsidRPr="00E13626">
        <w:rPr>
          <w:rFonts w:cs="Arial"/>
        </w:rPr>
        <w:tab/>
      </w:r>
      <w:ins w:id="600" w:author="Author">
        <w:r w:rsidR="00022BED" w:rsidRPr="00E13626">
          <w:rPr>
            <w:rFonts w:cs="Arial"/>
          </w:rPr>
          <w:t>Inspection Scope</w:t>
        </w:r>
        <w:r w:rsidR="00376851" w:rsidRPr="00E13626">
          <w:rPr>
            <w:rFonts w:cs="Arial"/>
          </w:rPr>
          <w:t>s</w:t>
        </w:r>
      </w:ins>
      <w:bookmarkEnd w:id="598"/>
    </w:p>
    <w:p w14:paraId="717DD335" w14:textId="7A814A87" w:rsidR="003D20D5" w:rsidRPr="00E13626" w:rsidRDefault="003D20D5" w:rsidP="00A912FF">
      <w:pPr>
        <w:pStyle w:val="BodyText3"/>
        <w:rPr>
          <w:ins w:id="601" w:author="Author"/>
          <w:rFonts w:cs="Arial"/>
        </w:rPr>
      </w:pPr>
      <w:ins w:id="602" w:author="Author">
        <w:r w:rsidRPr="00E13626">
          <w:rPr>
            <w:rFonts w:cs="Arial"/>
          </w:rPr>
          <w:t xml:space="preserve">This section details the specific items such as equipment or programs that were inspected and the regulatory standards that were used to determine if the licensee </w:t>
        </w:r>
        <w:proofErr w:type="gramStart"/>
        <w:r w:rsidRPr="00E13626">
          <w:rPr>
            <w:rFonts w:cs="Arial"/>
          </w:rPr>
          <w:t>was in compliance</w:t>
        </w:r>
        <w:proofErr w:type="gramEnd"/>
        <w:r w:rsidRPr="00E13626">
          <w:rPr>
            <w:rFonts w:cs="Arial"/>
          </w:rPr>
          <w:t xml:space="preserve">. In most cases, the approach that should be used in writing the </w:t>
        </w:r>
        <w:r w:rsidR="002C7817">
          <w:rPr>
            <w:rFonts w:cs="Arial"/>
          </w:rPr>
          <w:t>s</w:t>
        </w:r>
        <w:r w:rsidRPr="00E13626">
          <w:rPr>
            <w:rFonts w:cs="Arial"/>
          </w:rPr>
          <w:t xml:space="preserve">cope should be consistent with the </w:t>
        </w:r>
        <w:r w:rsidR="002C7817">
          <w:rPr>
            <w:rFonts w:cs="Arial"/>
          </w:rPr>
          <w:t>i</w:t>
        </w:r>
        <w:r w:rsidRPr="00E13626">
          <w:rPr>
            <w:rFonts w:cs="Arial"/>
          </w:rPr>
          <w:t xml:space="preserve">nspection </w:t>
        </w:r>
        <w:r w:rsidR="002C7817">
          <w:rPr>
            <w:rFonts w:cs="Arial"/>
          </w:rPr>
          <w:t>p</w:t>
        </w:r>
        <w:r w:rsidRPr="00E13626">
          <w:rPr>
            <w:rFonts w:cs="Arial"/>
          </w:rPr>
          <w:t xml:space="preserve">rocedure used in performing the inspection. When describing the </w:t>
        </w:r>
        <w:r w:rsidR="002C7817">
          <w:rPr>
            <w:rFonts w:cs="Arial"/>
          </w:rPr>
          <w:t>s</w:t>
        </w:r>
        <w:r w:rsidRPr="00E13626">
          <w:rPr>
            <w:rFonts w:cs="Arial"/>
          </w:rPr>
          <w:t xml:space="preserve">cope, it is acceptable to state either what the inspector(s) did, or what the inspection accomplished. That is, a </w:t>
        </w:r>
        <w:r w:rsidR="002C7817">
          <w:rPr>
            <w:rFonts w:cs="Arial"/>
          </w:rPr>
          <w:t>s</w:t>
        </w:r>
        <w:r w:rsidRPr="00E13626">
          <w:rPr>
            <w:rFonts w:cs="Arial"/>
          </w:rPr>
          <w:t xml:space="preserve">cope section could be phrased, “This inspection included a review (or observation, or evaluation, etc.) of....” or it could be written as, “The inspectors reviewed (observed, evaluated) the....” The </w:t>
        </w:r>
        <w:r w:rsidR="002C7817">
          <w:rPr>
            <w:rFonts w:cs="Arial"/>
          </w:rPr>
          <w:t>s</w:t>
        </w:r>
        <w:r w:rsidRPr="00E13626">
          <w:rPr>
            <w:rFonts w:cs="Arial"/>
          </w:rPr>
          <w:t>cope statements should also describe why certain items were inspected. For example, “...to determine compliance with....”</w:t>
        </w:r>
      </w:ins>
    </w:p>
    <w:p w14:paraId="68B9856E" w14:textId="04ADE23F" w:rsidR="00D3788C" w:rsidRPr="00E13626" w:rsidRDefault="003D20D5" w:rsidP="007B0DDC">
      <w:pPr>
        <w:pStyle w:val="BodyText3"/>
        <w:rPr>
          <w:rFonts w:cs="Arial"/>
        </w:rPr>
      </w:pPr>
      <w:ins w:id="603" w:author="Author">
        <w:r w:rsidRPr="00E13626">
          <w:rPr>
            <w:rFonts w:cs="Arial"/>
          </w:rPr>
          <w:t xml:space="preserve">There should always be a readily identifiable connection between the stated </w:t>
        </w:r>
        <w:r w:rsidR="002C7817">
          <w:rPr>
            <w:rFonts w:cs="Arial"/>
          </w:rPr>
          <w:t>s</w:t>
        </w:r>
        <w:r w:rsidRPr="00E13626">
          <w:rPr>
            <w:rFonts w:cs="Arial"/>
          </w:rPr>
          <w:t xml:space="preserve">cope and the items that the inspector reviewed. Thus, if the </w:t>
        </w:r>
        <w:r w:rsidR="002C7817">
          <w:rPr>
            <w:rFonts w:cs="Arial"/>
          </w:rPr>
          <w:t>s</w:t>
        </w:r>
        <w:r w:rsidRPr="00E13626">
          <w:rPr>
            <w:rFonts w:cs="Arial"/>
          </w:rPr>
          <w:t>cope was to review personnel dosimetry records, the inspector should not include issues associated with packaging and shipping problems. The scope may, when germane to the inspection, include (1) how the inspection was conducted (i.e., the methods of inspection), (2) what was inspected, (3) approximately when each activity was performed, (4) where the inspection took place (i.e., what room(s) or buildings) and (5) the inspection objectives and/or criteria for determining whether the licensee is in compliance.</w:t>
        </w:r>
      </w:ins>
    </w:p>
    <w:p w14:paraId="66427611" w14:textId="77777777" w:rsidR="00F34BC9" w:rsidRPr="00E13626" w:rsidRDefault="00E45DFF" w:rsidP="00426777">
      <w:pPr>
        <w:pStyle w:val="BodyText3"/>
        <w:numPr>
          <w:ilvl w:val="0"/>
          <w:numId w:val="45"/>
        </w:numPr>
        <w:rPr>
          <w:rFonts w:cs="Arial"/>
        </w:rPr>
      </w:pPr>
      <w:ins w:id="604" w:author="Author">
        <w:r w:rsidRPr="00E13626">
          <w:rPr>
            <w:rFonts w:cs="Arial"/>
          </w:rPr>
          <w:t>Scope Paragraph</w:t>
        </w:r>
      </w:ins>
    </w:p>
    <w:p w14:paraId="256C7F25" w14:textId="1A082EC5" w:rsidR="00D16DD4" w:rsidRPr="00E13626" w:rsidRDefault="00E45DFF" w:rsidP="00F34BC9">
      <w:pPr>
        <w:pStyle w:val="BodyText3"/>
        <w:rPr>
          <w:rFonts w:cs="Arial"/>
        </w:rPr>
      </w:pPr>
      <w:ins w:id="605" w:author="Author">
        <w:r w:rsidRPr="00E13626">
          <w:rPr>
            <w:rFonts w:cs="Arial"/>
          </w:rPr>
          <w:t xml:space="preserve">Include a paragraph </w:t>
        </w:r>
        <w:proofErr w:type="gramStart"/>
        <w:r w:rsidRPr="00E13626">
          <w:rPr>
            <w:rFonts w:cs="Arial"/>
          </w:rPr>
          <w:t>similar to</w:t>
        </w:r>
        <w:proofErr w:type="gramEnd"/>
        <w:r w:rsidRPr="00E13626">
          <w:rPr>
            <w:rFonts w:cs="Arial"/>
          </w:rPr>
          <w:t xml:space="preserve"> the following once at the beginning of the scope section.</w:t>
        </w:r>
      </w:ins>
    </w:p>
    <w:p w14:paraId="7C918116" w14:textId="4808BAF9" w:rsidR="00E15835" w:rsidRPr="00E13626" w:rsidRDefault="00E45DFF" w:rsidP="00D22146">
      <w:pPr>
        <w:pStyle w:val="BodyText3"/>
        <w:rPr>
          <w:ins w:id="606" w:author="Author"/>
          <w:rFonts w:cs="Arial"/>
        </w:rPr>
      </w:pPr>
      <w:ins w:id="607" w:author="Author">
        <w:r w:rsidRPr="00E13626">
          <w:rPr>
            <w:rFonts w:cs="Arial"/>
          </w:rPr>
          <w:t>“Inspections were conducted using the appropriate portions of the inspection procedures (IPs) in effect a</w:t>
        </w:r>
        <w:r w:rsidR="0018354C" w:rsidRPr="00E13626">
          <w:rPr>
            <w:rFonts w:cs="Arial"/>
          </w:rPr>
          <w:t>t</w:t>
        </w:r>
        <w:r w:rsidRPr="00E13626">
          <w:rPr>
            <w:rFonts w:cs="Arial"/>
          </w:rPr>
          <w:t xml:space="preserve"> the beginning of the inspection unless otherwise noted. Currently approved IPs with their attached revision histories are located on the public </w:t>
        </w:r>
        <w:r w:rsidR="00525267" w:rsidRPr="00E13626">
          <w:rPr>
            <w:rFonts w:cs="Arial"/>
          </w:rPr>
          <w:t>website</w:t>
        </w:r>
        <w:r w:rsidR="006169B7" w:rsidRPr="00E13626">
          <w:rPr>
            <w:rFonts w:cs="Arial"/>
          </w:rPr>
          <w:t xml:space="preserve"> at </w:t>
        </w:r>
        <w:r w:rsidR="007C588C" w:rsidRPr="00E13626">
          <w:rPr>
            <w:rFonts w:cs="Arial"/>
          </w:rPr>
          <w:fldChar w:fldCharType="begin"/>
        </w:r>
        <w:r w:rsidR="007C588C" w:rsidRPr="00E13626">
          <w:rPr>
            <w:rFonts w:cs="Arial"/>
          </w:rPr>
          <w:instrText xml:space="preserve"> HYPERLINK "https://www.nrc.gov/reading-rm/doc-collections/insp-manual/inspection-procedure/index.html" </w:instrText>
        </w:r>
        <w:r w:rsidR="007C588C" w:rsidRPr="00E13626">
          <w:rPr>
            <w:rFonts w:cs="Arial"/>
          </w:rPr>
        </w:r>
        <w:r w:rsidR="007C588C" w:rsidRPr="00E13626">
          <w:rPr>
            <w:rFonts w:cs="Arial"/>
          </w:rPr>
          <w:fldChar w:fldCharType="separate"/>
        </w:r>
        <w:r w:rsidR="00EA463D" w:rsidRPr="00E13626">
          <w:rPr>
            <w:rStyle w:val="Hyperlink"/>
            <w:rFonts w:cs="Arial"/>
          </w:rPr>
          <w:t>https://www.nrc.gov/reading-rm/doc-collections/insp-manual/inspection-procedure/index.html</w:t>
        </w:r>
        <w:r w:rsidR="007C588C" w:rsidRPr="00E13626">
          <w:rPr>
            <w:rFonts w:cs="Arial"/>
          </w:rPr>
          <w:fldChar w:fldCharType="end"/>
        </w:r>
        <w:r w:rsidR="00525267" w:rsidRPr="00E13626">
          <w:rPr>
            <w:rFonts w:cs="Arial"/>
          </w:rPr>
          <w:t xml:space="preserve">. </w:t>
        </w:r>
        <w:r w:rsidR="00DB3C57" w:rsidRPr="00E13626">
          <w:rPr>
            <w:rFonts w:cs="Arial"/>
          </w:rPr>
          <w:t xml:space="preserve">Inspections were </w:t>
        </w:r>
        <w:r w:rsidR="00A03556" w:rsidRPr="00E13626">
          <w:rPr>
            <w:rFonts w:cs="Arial"/>
          </w:rPr>
          <w:t xml:space="preserve">declared complete when the IP requirements most appropriate to the inspection activity were met consistent with Inspection Manual Chapter </w:t>
        </w:r>
        <w:r w:rsidR="00393328" w:rsidRPr="00E13626">
          <w:rPr>
            <w:rFonts w:cs="Arial"/>
          </w:rPr>
          <w:t>(IMC)</w:t>
        </w:r>
        <w:r w:rsidR="00383555" w:rsidRPr="00E13626">
          <w:rPr>
            <w:rFonts w:cs="Arial"/>
          </w:rPr>
          <w:t xml:space="preserve"> 2545, “Research and Test Reactor Inspection Program.”</w:t>
        </w:r>
        <w:r w:rsidR="006F5236" w:rsidRPr="00E13626">
          <w:rPr>
            <w:rFonts w:cs="Arial"/>
          </w:rPr>
          <w:t xml:space="preserve"> The inspectors reviewed selected procedures and records, observed activities, and interviewed </w:t>
        </w:r>
        <w:r w:rsidR="00F719D8" w:rsidRPr="00E13626">
          <w:rPr>
            <w:rFonts w:cs="Arial"/>
          </w:rPr>
          <w:t>personnel to assess licensee performance and compliance with Commission rules and regulations</w:t>
        </w:r>
        <w:r w:rsidR="00E77F04" w:rsidRPr="00E13626">
          <w:rPr>
            <w:rFonts w:cs="Arial"/>
          </w:rPr>
          <w:t>, li</w:t>
        </w:r>
        <w:r w:rsidR="00F719D8" w:rsidRPr="00E13626">
          <w:rPr>
            <w:rFonts w:cs="Arial"/>
          </w:rPr>
          <w:t>censee conditions, site procedures, and standards.</w:t>
        </w:r>
        <w:r w:rsidR="008E33D2" w:rsidRPr="00E13626">
          <w:rPr>
            <w:rFonts w:cs="Arial"/>
          </w:rPr>
          <w:t>”</w:t>
        </w:r>
      </w:ins>
    </w:p>
    <w:p w14:paraId="621229EA" w14:textId="77777777" w:rsidR="00F34BC9" w:rsidRPr="00E13626" w:rsidRDefault="006E2F57" w:rsidP="009B4FA5">
      <w:pPr>
        <w:pStyle w:val="BodyText3"/>
        <w:numPr>
          <w:ilvl w:val="0"/>
          <w:numId w:val="45"/>
        </w:numPr>
        <w:rPr>
          <w:rFonts w:cs="Arial"/>
        </w:rPr>
      </w:pPr>
      <w:ins w:id="608" w:author="Author">
        <w:r w:rsidRPr="00E13626">
          <w:rPr>
            <w:rFonts w:cs="Arial"/>
          </w:rPr>
          <w:t>Individual Inspection Scopes</w:t>
        </w:r>
      </w:ins>
    </w:p>
    <w:p w14:paraId="70FAE8A7" w14:textId="25D4717A" w:rsidR="009B4FA5" w:rsidRPr="00E13626" w:rsidRDefault="002F5C25" w:rsidP="00F34BC9">
      <w:pPr>
        <w:pStyle w:val="BodyText3"/>
        <w:rPr>
          <w:rFonts w:cs="Arial"/>
        </w:rPr>
      </w:pPr>
      <w:ins w:id="609" w:author="Author">
        <w:r w:rsidRPr="00E13626">
          <w:rPr>
            <w:rFonts w:cs="Arial"/>
          </w:rPr>
          <w:t xml:space="preserve">Following the general scope paragraph, </w:t>
        </w:r>
        <w:r w:rsidR="007545F2" w:rsidRPr="00E13626">
          <w:rPr>
            <w:rFonts w:cs="Arial"/>
          </w:rPr>
          <w:t xml:space="preserve">for inspection </w:t>
        </w:r>
        <w:r w:rsidR="00657FAA" w:rsidRPr="00E13626">
          <w:rPr>
            <w:rFonts w:cs="Arial"/>
          </w:rPr>
          <w:t>activities performed, identify the inspection procedure</w:t>
        </w:r>
        <w:r w:rsidR="00484638" w:rsidRPr="00E13626">
          <w:rPr>
            <w:rFonts w:cs="Arial"/>
          </w:rPr>
          <w:t xml:space="preserve"> and title, then include a scope section about the specific inspection procedure </w:t>
        </w:r>
        <w:r w:rsidR="003F1BF2" w:rsidRPr="00E13626">
          <w:rPr>
            <w:rFonts w:cs="Arial"/>
          </w:rPr>
          <w:t>section. An example is shown below.</w:t>
        </w:r>
      </w:ins>
    </w:p>
    <w:p w14:paraId="40FF533D" w14:textId="66AF5FCB" w:rsidR="00817DD6" w:rsidRPr="00E13626" w:rsidRDefault="000C2083" w:rsidP="00D22146">
      <w:pPr>
        <w:pStyle w:val="BodyText3"/>
        <w:rPr>
          <w:rFonts w:cs="Arial"/>
        </w:rPr>
      </w:pPr>
      <w:ins w:id="610" w:author="Author">
        <w:r w:rsidRPr="00E13626">
          <w:rPr>
            <w:rFonts w:cs="Arial"/>
          </w:rPr>
          <w:t xml:space="preserve">69001 – Class II </w:t>
        </w:r>
        <w:r w:rsidR="00DE0A82" w:rsidRPr="00E13626">
          <w:rPr>
            <w:rFonts w:cs="Arial"/>
          </w:rPr>
          <w:t>Research and Test</w:t>
        </w:r>
        <w:r w:rsidRPr="00E13626">
          <w:rPr>
            <w:rFonts w:cs="Arial"/>
          </w:rPr>
          <w:t xml:space="preserve"> Reactors</w:t>
        </w:r>
      </w:ins>
    </w:p>
    <w:p w14:paraId="69EC3BA2" w14:textId="0867EE32" w:rsidR="00817DD6" w:rsidRPr="00E13626" w:rsidRDefault="007C41BE" w:rsidP="00D22146">
      <w:pPr>
        <w:pStyle w:val="BodyText3"/>
        <w:rPr>
          <w:rFonts w:cs="Arial"/>
        </w:rPr>
      </w:pPr>
      <w:ins w:id="611" w:author="Author">
        <w:r w:rsidRPr="00E13626">
          <w:rPr>
            <w:rFonts w:cs="Arial"/>
          </w:rPr>
          <w:lastRenderedPageBreak/>
          <w:t xml:space="preserve">This </w:t>
        </w:r>
        <w:r w:rsidR="00AA1E5B" w:rsidRPr="00E13626">
          <w:rPr>
            <w:rFonts w:cs="Arial"/>
          </w:rPr>
          <w:t>is the scope text for IP 69001</w:t>
        </w:r>
        <w:r w:rsidR="00C23A7C" w:rsidRPr="00E13626">
          <w:rPr>
            <w:rFonts w:cs="Arial"/>
          </w:rPr>
          <w:t>.</w:t>
        </w:r>
        <w:r w:rsidR="00450810" w:rsidRPr="00E13626">
          <w:rPr>
            <w:rFonts w:cs="Arial"/>
          </w:rPr>
          <w:t xml:space="preserve"> Note: When the inspector is present during a significant facility event or an unusual evolution, more detail may be appropriate concerning which portions of the event or evolution were </w:t>
        </w:r>
        <w:proofErr w:type="gramStart"/>
        <w:r w:rsidR="00450810" w:rsidRPr="00E13626">
          <w:rPr>
            <w:rFonts w:cs="Arial"/>
          </w:rPr>
          <w:t>actually observed</w:t>
        </w:r>
        <w:proofErr w:type="gramEnd"/>
        <w:r w:rsidR="00450810" w:rsidRPr="00E13626">
          <w:rPr>
            <w:rFonts w:cs="Arial"/>
          </w:rPr>
          <w:t xml:space="preserve">. For inspections of significant facility modifications, strong emphasis is generally given to quality verification of newly installed or re-worked components or systems. In such cases, the description of inspection activities should be very detailed about what the inspector actually examined (e.g., a listing of welds </w:t>
        </w:r>
        <w:proofErr w:type="gramStart"/>
        <w:r w:rsidR="00450810" w:rsidRPr="00E13626">
          <w:rPr>
            <w:rFonts w:cs="Arial"/>
          </w:rPr>
          <w:t>observed</w:t>
        </w:r>
        <w:proofErr w:type="gramEnd"/>
        <w:r w:rsidR="00450810" w:rsidRPr="00E13626">
          <w:rPr>
            <w:rFonts w:cs="Arial"/>
          </w:rPr>
          <w:t xml:space="preserve"> or radiographs reviewed).</w:t>
        </w:r>
      </w:ins>
    </w:p>
    <w:p w14:paraId="346240DE" w14:textId="77777777" w:rsidR="00817DD6" w:rsidRPr="00E13626" w:rsidRDefault="00C23A7C" w:rsidP="00D22146">
      <w:pPr>
        <w:pStyle w:val="BodyText3"/>
        <w:rPr>
          <w:rFonts w:cs="Arial"/>
        </w:rPr>
      </w:pPr>
      <w:ins w:id="612" w:author="Author">
        <w:r w:rsidRPr="00E13626">
          <w:rPr>
            <w:rFonts w:cs="Arial"/>
          </w:rPr>
          <w:t>Organization and Staffing (IP Section 02.01)</w:t>
        </w:r>
      </w:ins>
    </w:p>
    <w:p w14:paraId="4A56D1D1" w14:textId="4A349D7F" w:rsidR="00426777" w:rsidRPr="00E13626" w:rsidRDefault="00C20688" w:rsidP="00D22146">
      <w:pPr>
        <w:pStyle w:val="BodyText3"/>
        <w:rPr>
          <w:rFonts w:cs="Arial"/>
        </w:rPr>
      </w:pPr>
      <w:ins w:id="613" w:author="Author">
        <w:r w:rsidRPr="00E13626">
          <w:rPr>
            <w:rFonts w:cs="Arial"/>
          </w:rPr>
          <w:t xml:space="preserve">This is the scope text for the respective IP </w:t>
        </w:r>
        <w:r w:rsidR="000D17BB">
          <w:rPr>
            <w:rFonts w:cs="Arial"/>
          </w:rPr>
          <w:t>se</w:t>
        </w:r>
        <w:r w:rsidRPr="00E13626">
          <w:rPr>
            <w:rFonts w:cs="Arial"/>
          </w:rPr>
          <w:t xml:space="preserve">ction. </w:t>
        </w:r>
        <w:r w:rsidR="00C45EC1" w:rsidRPr="00E13626">
          <w:rPr>
            <w:rFonts w:cs="Arial"/>
          </w:rPr>
          <w:t>Specifically, the inspection inclu</w:t>
        </w:r>
        <w:r w:rsidR="00FD4016" w:rsidRPr="00E13626">
          <w:rPr>
            <w:rFonts w:cs="Arial"/>
          </w:rPr>
          <w:t>ded a review of the following</w:t>
        </w:r>
        <w:r w:rsidR="00C67C1D" w:rsidRPr="00E13626">
          <w:rPr>
            <w:rFonts w:cs="Arial"/>
          </w:rPr>
          <w:t>:</w:t>
        </w:r>
      </w:ins>
    </w:p>
    <w:p w14:paraId="705B0E9A" w14:textId="7D3EE7A4" w:rsidR="009B4FA5" w:rsidRPr="00E13626" w:rsidRDefault="00EB0BBF" w:rsidP="001A226D">
      <w:pPr>
        <w:pStyle w:val="BodyText3"/>
        <w:numPr>
          <w:ilvl w:val="0"/>
          <w:numId w:val="61"/>
        </w:numPr>
        <w:rPr>
          <w:rFonts w:cs="Arial"/>
        </w:rPr>
      </w:pPr>
      <w:ins w:id="614" w:author="Author">
        <w:r w:rsidRPr="00E13626">
          <w:rPr>
            <w:rFonts w:cs="Arial"/>
          </w:rPr>
          <w:t>[list of observations, logs, etc.]</w:t>
        </w:r>
      </w:ins>
    </w:p>
    <w:p w14:paraId="26B2C738" w14:textId="47338243" w:rsidR="009B4FA5" w:rsidRPr="00E13626" w:rsidRDefault="006103E5" w:rsidP="00D22146">
      <w:pPr>
        <w:pStyle w:val="BodyText3"/>
        <w:rPr>
          <w:rFonts w:cs="Arial"/>
        </w:rPr>
      </w:pPr>
      <w:ins w:id="615" w:author="Author">
        <w:r w:rsidRPr="00E13626">
          <w:rPr>
            <w:rFonts w:cs="Arial"/>
          </w:rPr>
          <w:t xml:space="preserve">All inspection scopes shall be listed under the IP that was used to conduct the review. The scope should </w:t>
        </w:r>
        <w:r w:rsidR="002D776A" w:rsidRPr="00E13626">
          <w:rPr>
            <w:rFonts w:cs="Arial"/>
          </w:rPr>
          <w:t>focus on activities conducted to follow</w:t>
        </w:r>
      </w:ins>
      <w:r w:rsidR="000D08C9" w:rsidRPr="00E13626">
        <w:rPr>
          <w:rFonts w:cs="Arial"/>
        </w:rPr>
        <w:t xml:space="preserve"> </w:t>
      </w:r>
      <w:ins w:id="616" w:author="Author">
        <w:r w:rsidR="002D776A" w:rsidRPr="00E13626">
          <w:rPr>
            <w:rFonts w:cs="Arial"/>
          </w:rPr>
          <w:t xml:space="preserve">up on the issue, but it should not mention any opinions about the adequacy </w:t>
        </w:r>
        <w:r w:rsidR="002104DD" w:rsidRPr="00E13626">
          <w:rPr>
            <w:rFonts w:cs="Arial"/>
          </w:rPr>
          <w:t>of licensee actions.</w:t>
        </w:r>
        <w:r w:rsidR="00572618" w:rsidRPr="00E13626">
          <w:rPr>
            <w:rFonts w:cs="Arial"/>
          </w:rPr>
          <w:t xml:space="preserve"> For follow-up on previously identified issues, inspectors should typically use the IP</w:t>
        </w:r>
        <w:r w:rsidR="00002CE3">
          <w:rPr>
            <w:rFonts w:cs="Arial"/>
          </w:rPr>
          <w:t xml:space="preserve"> in</w:t>
        </w:r>
        <w:r w:rsidR="00572618" w:rsidRPr="00E13626">
          <w:rPr>
            <w:rFonts w:cs="Arial"/>
          </w:rPr>
          <w:t xml:space="preserve"> which the item was originally opened. For event follow-up, the inspectors should use the IP most closely related to the event </w:t>
        </w:r>
        <w:r w:rsidR="007001AE" w:rsidRPr="00E13626">
          <w:rPr>
            <w:rFonts w:cs="Arial"/>
          </w:rPr>
          <w:t>or IP</w:t>
        </w:r>
        <w:r w:rsidR="002E253D" w:rsidRPr="00E13626">
          <w:rPr>
            <w:rFonts w:cs="Arial"/>
          </w:rPr>
          <w:t xml:space="preserve"> 92701 “</w:t>
        </w:r>
        <w:proofErr w:type="spellStart"/>
        <w:r w:rsidR="002E253D" w:rsidRPr="00E13626">
          <w:rPr>
            <w:rFonts w:cs="Arial"/>
          </w:rPr>
          <w:t>Followup</w:t>
        </w:r>
        <w:proofErr w:type="spellEnd"/>
        <w:r w:rsidR="002E253D" w:rsidRPr="00E13626">
          <w:rPr>
            <w:rFonts w:cs="Arial"/>
          </w:rPr>
          <w:t>.”</w:t>
        </w:r>
      </w:ins>
    </w:p>
    <w:p w14:paraId="2002071C" w14:textId="54A3B064" w:rsidR="001A7815" w:rsidRPr="00E13626" w:rsidRDefault="00EE7A8D" w:rsidP="00D22146">
      <w:pPr>
        <w:pStyle w:val="BodyText3"/>
        <w:rPr>
          <w:ins w:id="617" w:author="Author"/>
          <w:rFonts w:cs="Arial"/>
        </w:rPr>
      </w:pPr>
      <w:ins w:id="618" w:author="Author">
        <w:r w:rsidRPr="00E13626">
          <w:rPr>
            <w:rFonts w:cs="Arial"/>
          </w:rPr>
          <w:t>If the inspection activities were conducted at a location other than the facility, (e.g., an evaluation of emergency or security services), then identify where the inspection took place.</w:t>
        </w:r>
      </w:ins>
    </w:p>
    <w:p w14:paraId="097687E3" w14:textId="74EA7FFE" w:rsidR="00C5673E" w:rsidRPr="00E13626" w:rsidRDefault="000A06B5" w:rsidP="008202DD">
      <w:pPr>
        <w:pStyle w:val="Heading2"/>
        <w:rPr>
          <w:rFonts w:cs="Arial"/>
        </w:rPr>
      </w:pPr>
      <w:bookmarkStart w:id="619" w:name="_Toc159579410"/>
      <w:ins w:id="620" w:author="Author">
        <w:r>
          <w:rPr>
            <w:rFonts w:cs="Arial"/>
          </w:rPr>
          <w:t>15.07</w:t>
        </w:r>
      </w:ins>
      <w:r w:rsidR="00B2514F" w:rsidRPr="00E13626">
        <w:rPr>
          <w:rFonts w:cs="Arial"/>
        </w:rPr>
        <w:tab/>
      </w:r>
      <w:ins w:id="621" w:author="Author">
        <w:r w:rsidR="001D5A0B" w:rsidRPr="00E13626">
          <w:rPr>
            <w:rFonts w:cs="Arial"/>
          </w:rPr>
          <w:t>Inspection Results</w:t>
        </w:r>
      </w:ins>
      <w:bookmarkEnd w:id="619"/>
    </w:p>
    <w:p w14:paraId="3BEF932E" w14:textId="26AD3EDF" w:rsidR="00F24BC0" w:rsidRPr="00E13626" w:rsidRDefault="001D5A0B" w:rsidP="00F24BC0">
      <w:pPr>
        <w:pStyle w:val="BodyText3"/>
        <w:rPr>
          <w:rFonts w:cs="Arial"/>
        </w:rPr>
      </w:pPr>
      <w:ins w:id="622" w:author="Author">
        <w:r w:rsidRPr="00E13626">
          <w:rPr>
            <w:rFonts w:cs="Arial"/>
          </w:rPr>
          <w:t xml:space="preserve">Organize the inspection results </w:t>
        </w:r>
        <w:r w:rsidR="00E80C59" w:rsidRPr="00E13626">
          <w:rPr>
            <w:rFonts w:cs="Arial"/>
          </w:rPr>
          <w:t xml:space="preserve">grouped by IP, </w:t>
        </w:r>
        <w:r w:rsidR="00C928E7" w:rsidRPr="00E13626">
          <w:rPr>
            <w:rFonts w:cs="Arial"/>
          </w:rPr>
          <w:t>applicable IP section</w:t>
        </w:r>
        <w:r w:rsidR="0052142D">
          <w:rPr>
            <w:rFonts w:cs="Arial"/>
          </w:rPr>
          <w:t>, and finally by the order</w:t>
        </w:r>
        <w:r w:rsidR="009211E7">
          <w:rPr>
            <w:rFonts w:cs="Arial"/>
          </w:rPr>
          <w:t xml:space="preserve"> of the table used in this IMC to document the results.</w:t>
        </w:r>
        <w:r w:rsidR="00DF6F1A" w:rsidRPr="00E13626">
          <w:rPr>
            <w:rFonts w:cs="Arial"/>
          </w:rPr>
          <w:t xml:space="preserve"> When there </w:t>
        </w:r>
        <w:r w:rsidR="00CC65C6" w:rsidRPr="00E13626">
          <w:rPr>
            <w:rFonts w:cs="Arial"/>
          </w:rPr>
          <w:t xml:space="preserve">are </w:t>
        </w:r>
        <w:r w:rsidR="00DF6F1A" w:rsidRPr="00E13626">
          <w:rPr>
            <w:rFonts w:cs="Arial"/>
          </w:rPr>
          <w:t>no inspection results in the report, include</w:t>
        </w:r>
        <w:r w:rsidR="00387218" w:rsidRPr="00E13626">
          <w:rPr>
            <w:rFonts w:cs="Arial"/>
          </w:rPr>
          <w:t xml:space="preserve"> a statement </w:t>
        </w:r>
        <w:proofErr w:type="gramStart"/>
        <w:r w:rsidR="00387218" w:rsidRPr="00E13626">
          <w:rPr>
            <w:rFonts w:cs="Arial"/>
          </w:rPr>
          <w:t>similar to</w:t>
        </w:r>
        <w:proofErr w:type="gramEnd"/>
        <w:r w:rsidR="00387218" w:rsidRPr="00E13626">
          <w:rPr>
            <w:rFonts w:cs="Arial"/>
          </w:rPr>
          <w:t>, “No violations of more than minor significance were identified.</w:t>
        </w:r>
        <w:r w:rsidR="00CC65C6" w:rsidRPr="00E13626">
          <w:rPr>
            <w:rFonts w:cs="Arial"/>
          </w:rPr>
          <w:t>”</w:t>
        </w:r>
      </w:ins>
    </w:p>
    <w:p w14:paraId="3B2B00A5" w14:textId="2A3F2B1C" w:rsidR="00F24BC0" w:rsidRPr="00E13626" w:rsidRDefault="000A06B5" w:rsidP="00F24BC0">
      <w:pPr>
        <w:pStyle w:val="Heading2"/>
        <w:rPr>
          <w:rFonts w:cs="Arial"/>
        </w:rPr>
      </w:pPr>
      <w:bookmarkStart w:id="623" w:name="_Toc159579411"/>
      <w:ins w:id="624" w:author="Author">
        <w:r>
          <w:rPr>
            <w:rFonts w:cs="Arial"/>
          </w:rPr>
          <w:t>1</w:t>
        </w:r>
        <w:r w:rsidR="0092490B" w:rsidRPr="00E13626">
          <w:rPr>
            <w:rFonts w:cs="Arial"/>
          </w:rPr>
          <w:t>5.08</w:t>
        </w:r>
        <w:r w:rsidR="006E7D64">
          <w:rPr>
            <w:rFonts w:cs="Arial"/>
          </w:rPr>
          <w:tab/>
        </w:r>
        <w:r w:rsidR="0092490B" w:rsidRPr="00E13626">
          <w:rPr>
            <w:rFonts w:cs="Arial"/>
          </w:rPr>
          <w:t>Exit Meetings and Debriefs</w:t>
        </w:r>
      </w:ins>
      <w:bookmarkEnd w:id="623"/>
    </w:p>
    <w:p w14:paraId="28377DE5" w14:textId="0B43E57C" w:rsidR="00F24BC0" w:rsidRPr="00E13626" w:rsidRDefault="00530B54" w:rsidP="00F24BC0">
      <w:pPr>
        <w:pStyle w:val="BodyText3"/>
        <w:rPr>
          <w:rFonts w:cs="Arial"/>
        </w:rPr>
      </w:pPr>
      <w:ins w:id="625" w:author="Author">
        <w:r w:rsidRPr="00E13626">
          <w:rPr>
            <w:rFonts w:cs="Arial"/>
          </w:rPr>
          <w:t>This section briefly summarizes the exit meeting(s)</w:t>
        </w:r>
        <w:r w:rsidR="0064314D" w:rsidRPr="00E13626">
          <w:rPr>
            <w:rFonts w:cs="Arial"/>
          </w:rPr>
          <w:t>, which is/are also described in the first paragraph of the cover letter and identifies the most senior principal manager who attended the meeting(s).</w:t>
        </w:r>
      </w:ins>
    </w:p>
    <w:p w14:paraId="789B9B12" w14:textId="77777777" w:rsidR="00F24BC0" w:rsidRPr="00E13626" w:rsidRDefault="00381DDA" w:rsidP="00F24BC0">
      <w:pPr>
        <w:pStyle w:val="BodyText3"/>
        <w:rPr>
          <w:rFonts w:cs="Arial"/>
        </w:rPr>
      </w:pPr>
      <w:ins w:id="626" w:author="Author">
        <w:r w:rsidRPr="00E13626">
          <w:rPr>
            <w:rFonts w:cs="Arial"/>
          </w:rPr>
          <w:t>At the exit meeting, the inspectors should verify that the information the inspector reviewed during the inspection, if intended to be included in the report, is not proprietary</w:t>
        </w:r>
        <w:r w:rsidR="006613AD" w:rsidRPr="00E13626">
          <w:rPr>
            <w:rFonts w:cs="Arial"/>
          </w:rPr>
          <w:t xml:space="preserve">. </w:t>
        </w:r>
        <w:r w:rsidR="00074820" w:rsidRPr="00E13626">
          <w:rPr>
            <w:rFonts w:cs="Arial"/>
          </w:rPr>
          <w:t xml:space="preserve">If the licensee does not identify any material as being proprietary the </w:t>
        </w:r>
        <w:r w:rsidR="002D1EA8" w:rsidRPr="00E13626">
          <w:rPr>
            <w:rFonts w:cs="Arial"/>
          </w:rPr>
          <w:t>Exit Meetings and Debriefs section should include a sentence to that effect.</w:t>
        </w:r>
      </w:ins>
    </w:p>
    <w:p w14:paraId="62CE5776" w14:textId="5783B3DB" w:rsidR="001D4F62" w:rsidRPr="00E13626" w:rsidRDefault="0072244E" w:rsidP="00F24BC0">
      <w:pPr>
        <w:pStyle w:val="BodyText3"/>
        <w:rPr>
          <w:ins w:id="627" w:author="Author"/>
          <w:rFonts w:cs="Arial"/>
        </w:rPr>
      </w:pPr>
      <w:ins w:id="628" w:author="Author">
        <w:r w:rsidRPr="00E13626">
          <w:rPr>
            <w:rFonts w:cs="Arial"/>
          </w:rPr>
          <w:t xml:space="preserve">If the NRC’s position on an inspection </w:t>
        </w:r>
        <w:r w:rsidR="00946CD5" w:rsidRPr="00E13626">
          <w:rPr>
            <w:rFonts w:cs="Arial"/>
          </w:rPr>
          <w:t>issue</w:t>
        </w:r>
        <w:r w:rsidRPr="00E13626">
          <w:rPr>
            <w:rFonts w:cs="Arial"/>
          </w:rPr>
          <w:t xml:space="preserve"> changes after the exit meeting, conduct an additional exit meeting to discuss th</w:t>
        </w:r>
        <w:r w:rsidR="000B4F87" w:rsidRPr="00E13626">
          <w:rPr>
            <w:rFonts w:cs="Arial"/>
          </w:rPr>
          <w:t xml:space="preserve">e change with the licensee. Do not </w:t>
        </w:r>
        <w:r w:rsidR="00D851F9" w:rsidRPr="00E13626">
          <w:rPr>
            <w:rFonts w:cs="Arial"/>
          </w:rPr>
          <w:t>accept any oral statements made by the licensee as commitments. If the licensee disagrees with a</w:t>
        </w:r>
        <w:r w:rsidR="00946CD5" w:rsidRPr="00E13626">
          <w:rPr>
            <w:rFonts w:cs="Arial"/>
          </w:rPr>
          <w:t xml:space="preserve"> violation, this position may be characterized by the licensee in its formal response to the inspection report.</w:t>
        </w:r>
      </w:ins>
    </w:p>
    <w:p w14:paraId="6C4196CC" w14:textId="39E0AF09" w:rsidR="00B12596" w:rsidRPr="00E13626" w:rsidRDefault="000A06B5" w:rsidP="00B12596">
      <w:pPr>
        <w:pStyle w:val="Heading2"/>
        <w:rPr>
          <w:rFonts w:cs="Arial"/>
        </w:rPr>
      </w:pPr>
      <w:bookmarkStart w:id="629" w:name="_Toc159579412"/>
      <w:ins w:id="630" w:author="Author">
        <w:r>
          <w:rPr>
            <w:rFonts w:cs="Arial"/>
          </w:rPr>
          <w:lastRenderedPageBreak/>
          <w:t>1</w:t>
        </w:r>
        <w:r w:rsidR="001D4F62" w:rsidRPr="00E13626">
          <w:rPr>
            <w:rFonts w:cs="Arial"/>
          </w:rPr>
          <w:t>5.0</w:t>
        </w:r>
        <w:r w:rsidR="00685E0E" w:rsidRPr="00E13626">
          <w:rPr>
            <w:rFonts w:cs="Arial"/>
          </w:rPr>
          <w:t>9</w:t>
        </w:r>
        <w:r w:rsidR="006E7D64">
          <w:rPr>
            <w:rFonts w:cs="Arial"/>
          </w:rPr>
          <w:tab/>
        </w:r>
        <w:r w:rsidR="00685E0E" w:rsidRPr="00E13626">
          <w:rPr>
            <w:rFonts w:cs="Arial"/>
          </w:rPr>
          <w:t>Third</w:t>
        </w:r>
        <w:r w:rsidR="006B1B07">
          <w:rPr>
            <w:rFonts w:cs="Arial"/>
          </w:rPr>
          <w:t>-Party</w:t>
        </w:r>
        <w:r w:rsidR="00685E0E" w:rsidRPr="00E13626">
          <w:rPr>
            <w:rFonts w:cs="Arial"/>
          </w:rPr>
          <w:t xml:space="preserve"> Reviews</w:t>
        </w:r>
      </w:ins>
      <w:bookmarkEnd w:id="629"/>
    </w:p>
    <w:p w14:paraId="6FCA4575" w14:textId="73B80832" w:rsidR="00344503" w:rsidRPr="00E13626" w:rsidRDefault="00685E0E" w:rsidP="00B12596">
      <w:pPr>
        <w:pStyle w:val="BodyText3"/>
        <w:rPr>
          <w:ins w:id="631" w:author="Author"/>
          <w:rFonts w:cs="Arial"/>
        </w:rPr>
      </w:pPr>
      <w:ins w:id="632" w:author="Author">
        <w:r w:rsidRPr="00E13626">
          <w:rPr>
            <w:rFonts w:cs="Arial"/>
          </w:rPr>
          <w:t>In rare circum</w:t>
        </w:r>
        <w:r w:rsidR="005E47D1" w:rsidRPr="00E13626">
          <w:rPr>
            <w:rFonts w:cs="Arial"/>
          </w:rPr>
          <w:t xml:space="preserve">stances, it may be necessary to document the completion of third-party reviews in this section of a report. </w:t>
        </w:r>
        <w:r w:rsidR="00344503" w:rsidRPr="00E13626">
          <w:rPr>
            <w:rFonts w:cs="Arial"/>
          </w:rPr>
          <w:t>Omit this report section when there are no reviews.</w:t>
        </w:r>
      </w:ins>
    </w:p>
    <w:p w14:paraId="07309D71" w14:textId="7B6C5425" w:rsidR="00B12596" w:rsidRPr="00E13626" w:rsidRDefault="000A06B5" w:rsidP="00B12596">
      <w:pPr>
        <w:pStyle w:val="Heading2"/>
        <w:rPr>
          <w:rFonts w:cs="Arial"/>
        </w:rPr>
      </w:pPr>
      <w:bookmarkStart w:id="633" w:name="_Toc159579413"/>
      <w:ins w:id="634" w:author="Author">
        <w:r>
          <w:rPr>
            <w:rFonts w:cs="Arial"/>
          </w:rPr>
          <w:t>1</w:t>
        </w:r>
        <w:r w:rsidR="00344503" w:rsidRPr="00E13626">
          <w:rPr>
            <w:rFonts w:cs="Arial"/>
          </w:rPr>
          <w:t>5.10</w:t>
        </w:r>
        <w:r w:rsidR="006E7D64">
          <w:rPr>
            <w:rFonts w:cs="Arial"/>
          </w:rPr>
          <w:tab/>
        </w:r>
        <w:r w:rsidR="00344503" w:rsidRPr="00E13626">
          <w:rPr>
            <w:rFonts w:cs="Arial"/>
          </w:rPr>
          <w:t>Documents Reviewed</w:t>
        </w:r>
      </w:ins>
      <w:bookmarkEnd w:id="633"/>
    </w:p>
    <w:p w14:paraId="18BA1429" w14:textId="345ACDA2" w:rsidR="003B43C9" w:rsidRPr="00E13626" w:rsidRDefault="0084360A" w:rsidP="00B12596">
      <w:pPr>
        <w:pStyle w:val="BodyText3"/>
        <w:rPr>
          <w:ins w:id="635" w:author="Author"/>
          <w:rFonts w:cs="Arial"/>
        </w:rPr>
      </w:pPr>
      <w:ins w:id="636" w:author="Author">
        <w:r w:rsidRPr="0084360A">
          <w:rPr>
            <w:rFonts w:cs="Arial"/>
          </w:rPr>
          <w:t>List critically reviewed documents in support of future inspection activities or that support NRC determinations</w:t>
        </w:r>
        <w:r w:rsidR="00D1327B">
          <w:rPr>
            <w:rFonts w:cs="Arial"/>
          </w:rPr>
          <w:t xml:space="preserve">. </w:t>
        </w:r>
        <w:r w:rsidR="00EF28D3" w:rsidRPr="00E13626">
          <w:rPr>
            <w:rFonts w:cs="Arial"/>
          </w:rPr>
          <w:t>The list need not include thos</w:t>
        </w:r>
        <w:r w:rsidR="00AA2D7F" w:rsidRPr="00E13626">
          <w:rPr>
            <w:rFonts w:cs="Arial"/>
          </w:rPr>
          <w:t>e</w:t>
        </w:r>
        <w:r w:rsidR="00EF28D3" w:rsidRPr="00E13626">
          <w:rPr>
            <w:rFonts w:cs="Arial"/>
          </w:rPr>
          <w:t xml:space="preserve"> </w:t>
        </w:r>
        <w:r w:rsidR="00AA2D7F" w:rsidRPr="00E13626">
          <w:rPr>
            <w:rFonts w:cs="Arial"/>
          </w:rPr>
          <w:t>reviewed documents and records already identified in the body of the report</w:t>
        </w:r>
        <w:r w:rsidR="005B13BA" w:rsidRPr="00E13626">
          <w:rPr>
            <w:rFonts w:cs="Arial"/>
          </w:rPr>
          <w:t xml:space="preserve">. </w:t>
        </w:r>
        <w:r w:rsidR="008E5637" w:rsidRPr="00E13626">
          <w:rPr>
            <w:rFonts w:cs="Arial"/>
          </w:rPr>
          <w:t>The level of detail for listed documents must be sufficient to allow the NRC to retrieve the document for the licensee in the foreseeable future. Therefore, a unique identifier, which may include the tracking number, title, revision, and/or date, must be provided for each document referenced.</w:t>
        </w:r>
      </w:ins>
    </w:p>
    <w:p w14:paraId="0EC76638" w14:textId="1FAA6804" w:rsidR="00B12596" w:rsidRPr="00E13626" w:rsidRDefault="000A06B5" w:rsidP="00B12596">
      <w:pPr>
        <w:pStyle w:val="Heading2"/>
        <w:rPr>
          <w:rFonts w:cs="Arial"/>
        </w:rPr>
      </w:pPr>
      <w:bookmarkStart w:id="637" w:name="_Toc159579414"/>
      <w:ins w:id="638" w:author="Author">
        <w:r>
          <w:rPr>
            <w:rFonts w:cs="Arial"/>
          </w:rPr>
          <w:t>1</w:t>
        </w:r>
        <w:r w:rsidR="00F8237F" w:rsidRPr="00E13626">
          <w:rPr>
            <w:rFonts w:cs="Arial"/>
          </w:rPr>
          <w:t>5.11</w:t>
        </w:r>
        <w:r w:rsidR="006E7D64">
          <w:rPr>
            <w:rFonts w:cs="Arial"/>
          </w:rPr>
          <w:tab/>
        </w:r>
        <w:r w:rsidR="00F8237F" w:rsidRPr="00E13626">
          <w:rPr>
            <w:rFonts w:cs="Arial"/>
          </w:rPr>
          <w:t>Report Attachments</w:t>
        </w:r>
      </w:ins>
      <w:bookmarkEnd w:id="637"/>
    </w:p>
    <w:p w14:paraId="4B98D951" w14:textId="46F7079F" w:rsidR="00627355" w:rsidRPr="00E13626" w:rsidRDefault="00F8237F" w:rsidP="00B12596">
      <w:pPr>
        <w:pStyle w:val="BodyText3"/>
        <w:rPr>
          <w:ins w:id="639" w:author="Author"/>
          <w:rFonts w:cs="Arial"/>
        </w:rPr>
      </w:pPr>
      <w:ins w:id="640" w:author="Author">
        <w:r w:rsidRPr="00E13626">
          <w:rPr>
            <w:rFonts w:cs="Arial"/>
          </w:rPr>
          <w:t xml:space="preserve">If applicable, </w:t>
        </w:r>
        <w:r w:rsidR="00FC63B8" w:rsidRPr="00E13626">
          <w:rPr>
            <w:rFonts w:cs="Arial"/>
          </w:rPr>
          <w:t>attachments</w:t>
        </w:r>
        <w:r w:rsidRPr="00E13626">
          <w:rPr>
            <w:rFonts w:cs="Arial"/>
          </w:rPr>
          <w:t xml:space="preserve"> (</w:t>
        </w:r>
        <w:proofErr w:type="spellStart"/>
        <w:r w:rsidRPr="00E13626">
          <w:rPr>
            <w:rFonts w:cs="Arial"/>
          </w:rPr>
          <w:t>e.g</w:t>
        </w:r>
        <w:proofErr w:type="spellEnd"/>
        <w:r w:rsidRPr="00E13626">
          <w:rPr>
            <w:rFonts w:cs="Arial"/>
          </w:rPr>
          <w:t>, escalated enforcement supporting details) may be references and added to the end of the inspection report.</w:t>
        </w:r>
        <w:r w:rsidR="00FC63B8" w:rsidRPr="00E13626">
          <w:rPr>
            <w:rFonts w:cs="Arial"/>
          </w:rPr>
          <w:t xml:space="preserve"> The </w:t>
        </w:r>
        <w:r w:rsidR="00627355" w:rsidRPr="00E13626">
          <w:rPr>
            <w:rFonts w:cs="Arial"/>
          </w:rPr>
          <w:t>attachments</w:t>
        </w:r>
        <w:r w:rsidR="00FC63B8" w:rsidRPr="00E13626">
          <w:rPr>
            <w:rFonts w:cs="Arial"/>
          </w:rPr>
          <w:t xml:space="preserve"> may be combined into a single attachment entitled “Supplemental Information</w:t>
        </w:r>
        <w:r w:rsidR="00627355" w:rsidRPr="00E13626">
          <w:rPr>
            <w:rFonts w:cs="Arial"/>
          </w:rPr>
          <w:t>” if desired.</w:t>
        </w:r>
      </w:ins>
    </w:p>
    <w:p w14:paraId="6CCD80DC" w14:textId="099C0383" w:rsidR="008D6CCF" w:rsidRPr="00E13626" w:rsidRDefault="00413B92" w:rsidP="00B12596">
      <w:pPr>
        <w:pStyle w:val="Heading2"/>
        <w:rPr>
          <w:ins w:id="641" w:author="Author"/>
          <w:rFonts w:cs="Arial"/>
        </w:rPr>
      </w:pPr>
      <w:bookmarkStart w:id="642" w:name="_Toc159579415"/>
      <w:ins w:id="643" w:author="Author">
        <w:r w:rsidRPr="00E13626">
          <w:rPr>
            <w:rFonts w:cs="Arial"/>
          </w:rPr>
          <w:t>15.12</w:t>
        </w:r>
        <w:r w:rsidR="006E7D64">
          <w:rPr>
            <w:rFonts w:cs="Arial"/>
          </w:rPr>
          <w:tab/>
        </w:r>
        <w:r w:rsidRPr="00E13626">
          <w:rPr>
            <w:rFonts w:cs="Arial"/>
          </w:rPr>
          <w:t>List of Acronyms</w:t>
        </w:r>
        <w:bookmarkEnd w:id="642"/>
      </w:ins>
    </w:p>
    <w:p w14:paraId="15BC5F94" w14:textId="76E804FE" w:rsidR="001C71EE" w:rsidRPr="00E13626" w:rsidRDefault="001C71EE" w:rsidP="007B0DDC">
      <w:pPr>
        <w:pStyle w:val="BodyText3"/>
        <w:rPr>
          <w:rFonts w:cs="Arial"/>
        </w:rPr>
      </w:pPr>
      <w:ins w:id="644" w:author="Author">
        <w:r w:rsidRPr="00E13626">
          <w:rPr>
            <w:rFonts w:cs="Arial"/>
          </w:rPr>
          <w:t xml:space="preserve">If applicable, </w:t>
        </w:r>
        <w:r w:rsidR="0014417F" w:rsidRPr="00E13626">
          <w:rPr>
            <w:rFonts w:cs="Arial"/>
          </w:rPr>
          <w:t>acronyms should be spelled out when first used in inspection report text</w:t>
        </w:r>
        <w:r w:rsidR="00BB6FB2" w:rsidRPr="00E13626">
          <w:rPr>
            <w:rFonts w:cs="Arial"/>
          </w:rPr>
          <w:t>. A list of acronyms should be included in the inspection report referenced, when the report section is 20 pages or longer.</w:t>
        </w:r>
        <w:r w:rsidR="007D7DE1" w:rsidRPr="00E13626">
          <w:rPr>
            <w:rFonts w:cs="Arial"/>
          </w:rPr>
          <w:t xml:space="preserve"> When referenced, the list of acronyms should be made publicly available for publicly available reports.</w:t>
        </w:r>
      </w:ins>
    </w:p>
    <w:p w14:paraId="21C4D573" w14:textId="4F50AD65" w:rsidR="00B12596" w:rsidRPr="00E13626" w:rsidRDefault="000A06B5" w:rsidP="00B12596">
      <w:pPr>
        <w:pStyle w:val="Heading2"/>
        <w:rPr>
          <w:rFonts w:cs="Arial"/>
        </w:rPr>
      </w:pPr>
      <w:bookmarkStart w:id="645" w:name="_Toc159579416"/>
      <w:ins w:id="646" w:author="Author">
        <w:r>
          <w:rPr>
            <w:rFonts w:cs="Arial"/>
          </w:rPr>
          <w:t>1</w:t>
        </w:r>
        <w:r w:rsidR="00627355" w:rsidRPr="00E13626">
          <w:rPr>
            <w:rFonts w:cs="Arial"/>
          </w:rPr>
          <w:t>5.1</w:t>
        </w:r>
        <w:r w:rsidR="00DE0EB8" w:rsidRPr="00E13626">
          <w:rPr>
            <w:rFonts w:cs="Arial"/>
          </w:rPr>
          <w:t>3</w:t>
        </w:r>
        <w:r w:rsidR="006E7D64">
          <w:rPr>
            <w:rFonts w:cs="Arial"/>
          </w:rPr>
          <w:tab/>
        </w:r>
        <w:r w:rsidR="00627355" w:rsidRPr="00E13626">
          <w:rPr>
            <w:rFonts w:cs="Arial"/>
          </w:rPr>
          <w:t>Cover Letter Enclosures</w:t>
        </w:r>
      </w:ins>
      <w:bookmarkEnd w:id="645"/>
    </w:p>
    <w:p w14:paraId="2BD31BDC" w14:textId="07A31B98" w:rsidR="00B12596" w:rsidRPr="00E13626" w:rsidRDefault="00627355" w:rsidP="00B12596">
      <w:pPr>
        <w:pStyle w:val="BodyText3"/>
        <w:rPr>
          <w:rFonts w:cs="Arial"/>
        </w:rPr>
      </w:pPr>
      <w:ins w:id="647" w:author="Author">
        <w:r w:rsidRPr="00E13626">
          <w:rPr>
            <w:rFonts w:cs="Arial"/>
          </w:rPr>
          <w:t xml:space="preserve">The inspection report, starting with </w:t>
        </w:r>
        <w:r w:rsidR="00C938EF" w:rsidRPr="00E13626">
          <w:rPr>
            <w:rFonts w:cs="Arial"/>
          </w:rPr>
          <w:t>t</w:t>
        </w:r>
        <w:r w:rsidRPr="00E13626">
          <w:rPr>
            <w:rFonts w:cs="Arial"/>
          </w:rPr>
          <w:t>he cover page, is typically cov</w:t>
        </w:r>
        <w:r w:rsidR="0099749B" w:rsidRPr="00E13626">
          <w:rPr>
            <w:rFonts w:cs="Arial"/>
          </w:rPr>
          <w:t>er letter Enclosure 1. An additional cover letter enclosure ma</w:t>
        </w:r>
        <w:r w:rsidR="0014661B" w:rsidRPr="00E13626">
          <w:rPr>
            <w:rFonts w:cs="Arial"/>
          </w:rPr>
          <w:t>y</w:t>
        </w:r>
        <w:r w:rsidR="0099749B" w:rsidRPr="00E13626">
          <w:rPr>
            <w:rFonts w:cs="Arial"/>
          </w:rPr>
          <w:t xml:space="preserve"> be necessary to communicate an NO</w:t>
        </w:r>
        <w:r w:rsidR="00C938EF" w:rsidRPr="00E13626">
          <w:rPr>
            <w:rFonts w:cs="Arial"/>
          </w:rPr>
          <w:t>V.</w:t>
        </w:r>
      </w:ins>
    </w:p>
    <w:p w14:paraId="7F9C0A22" w14:textId="3EA0CDBD" w:rsidR="00FE2E44" w:rsidRPr="00E13626" w:rsidRDefault="00FE2E44" w:rsidP="00746420">
      <w:pPr>
        <w:pStyle w:val="Heading1"/>
        <w:rPr>
          <w:rFonts w:cs="Arial"/>
        </w:rPr>
      </w:pPr>
      <w:bookmarkStart w:id="648" w:name="_Toc159579417"/>
      <w:r w:rsidRPr="00E13626">
        <w:rPr>
          <w:rFonts w:cs="Arial"/>
        </w:rPr>
        <w:t>0615-</w:t>
      </w:r>
      <w:r w:rsidR="00084BAA" w:rsidRPr="00E13626">
        <w:rPr>
          <w:rFonts w:cs="Arial"/>
        </w:rPr>
        <w:t>1</w:t>
      </w:r>
      <w:r w:rsidRPr="00E13626">
        <w:rPr>
          <w:rFonts w:cs="Arial"/>
        </w:rPr>
        <w:t>6</w:t>
      </w:r>
      <w:r w:rsidRPr="00E13626">
        <w:rPr>
          <w:rFonts w:cs="Arial"/>
        </w:rPr>
        <w:tab/>
        <w:t>INSPECTION REPORT ADMINISTRATION</w:t>
      </w:r>
      <w:bookmarkEnd w:id="648"/>
    </w:p>
    <w:p w14:paraId="4211F956" w14:textId="0DCF4042" w:rsidR="009F5A39" w:rsidRPr="00E13626" w:rsidRDefault="002C7817" w:rsidP="001E6D9C">
      <w:pPr>
        <w:pStyle w:val="BodyText2"/>
      </w:pPr>
      <w:ins w:id="649" w:author="Author">
        <w:r>
          <w:t>16.01</w:t>
        </w:r>
      </w:ins>
      <w:r w:rsidR="00F94DE5" w:rsidRPr="00E13626">
        <w:tab/>
      </w:r>
      <w:r w:rsidR="00FE2E44" w:rsidRPr="00E13626">
        <w:t>Report Timeliness</w:t>
      </w:r>
    </w:p>
    <w:p w14:paraId="1B13BFBF" w14:textId="77777777" w:rsidR="00E60906" w:rsidRPr="00E13626" w:rsidRDefault="00FE2E44" w:rsidP="00F94DE5">
      <w:pPr>
        <w:pStyle w:val="BodyText3"/>
        <w:numPr>
          <w:ilvl w:val="0"/>
          <w:numId w:val="50"/>
        </w:numPr>
        <w:rPr>
          <w:rFonts w:cs="Arial"/>
        </w:rPr>
      </w:pPr>
      <w:r w:rsidRPr="00E13626">
        <w:rPr>
          <w:rFonts w:cs="Arial"/>
          <w:u w:val="single"/>
        </w:rPr>
        <w:t>Timeliness</w:t>
      </w:r>
    </w:p>
    <w:p w14:paraId="13765733" w14:textId="0A4747CA" w:rsidR="00F94DE5" w:rsidRPr="00E13626" w:rsidRDefault="00FE2E44" w:rsidP="00E60906">
      <w:pPr>
        <w:pStyle w:val="BodyText3"/>
        <w:rPr>
          <w:rFonts w:cs="Arial"/>
        </w:rPr>
      </w:pPr>
      <w:r w:rsidRPr="00E13626">
        <w:rPr>
          <w:rFonts w:cs="Arial"/>
        </w:rPr>
        <w:t xml:space="preserve">Routine inspection reports should be issued no later than 45 calendar days after inspection completion. Reactive </w:t>
      </w:r>
      <w:ins w:id="650" w:author="Author">
        <w:r w:rsidR="00EE744B" w:rsidRPr="00E13626">
          <w:rPr>
            <w:rFonts w:cs="Arial"/>
          </w:rPr>
          <w:t xml:space="preserve">and supplemental </w:t>
        </w:r>
      </w:ins>
      <w:r w:rsidRPr="00E13626">
        <w:rPr>
          <w:rFonts w:cs="Arial"/>
        </w:rPr>
        <w:t>inspection reports should be issued no later than 30 calendar days after inspection completion. Inspection completion is the day of the exit meeting. Timeliness goals should be accelerated for inspection reports covering potential escalated enforcement actions. For specific enforcement timeliness goals, see the NRC Enforcement Manual.</w:t>
      </w:r>
    </w:p>
    <w:p w14:paraId="32B3B26E" w14:textId="6C54D309" w:rsidR="009F5A39" w:rsidRPr="00E13626" w:rsidRDefault="005C576C" w:rsidP="00623190">
      <w:pPr>
        <w:pStyle w:val="BodyText3"/>
        <w:rPr>
          <w:rFonts w:cs="Arial"/>
        </w:rPr>
      </w:pPr>
      <w:ins w:id="651" w:author="Author">
        <w:r w:rsidRPr="00E13626">
          <w:rPr>
            <w:rFonts w:cs="Arial"/>
          </w:rPr>
          <w:t xml:space="preserve">Note: Certain situations may arise where multiple inspections </w:t>
        </w:r>
        <w:r w:rsidR="00403536" w:rsidRPr="00E13626">
          <w:rPr>
            <w:rFonts w:cs="Arial"/>
          </w:rPr>
          <w:t>may compile into a single inspection report over a predetermined time frame</w:t>
        </w:r>
        <w:r w:rsidR="00142332" w:rsidRPr="00E13626">
          <w:rPr>
            <w:rFonts w:cs="Arial"/>
          </w:rPr>
          <w:t>.</w:t>
        </w:r>
        <w:r w:rsidR="001E7021" w:rsidRPr="00E13626">
          <w:rPr>
            <w:rFonts w:cs="Arial"/>
          </w:rPr>
          <w:t xml:space="preserve"> </w:t>
        </w:r>
        <w:r w:rsidR="00142332" w:rsidRPr="00E13626">
          <w:rPr>
            <w:rFonts w:cs="Arial"/>
          </w:rPr>
          <w:t>If</w:t>
        </w:r>
        <w:r w:rsidR="001E7021" w:rsidRPr="00E13626">
          <w:rPr>
            <w:rFonts w:cs="Arial"/>
          </w:rPr>
          <w:t xml:space="preserve"> there is a significant or immediate health and safety issue</w:t>
        </w:r>
        <w:r w:rsidR="00E76FA1">
          <w:rPr>
            <w:rFonts w:cs="Arial"/>
          </w:rPr>
          <w:t>,</w:t>
        </w:r>
        <w:r w:rsidR="001E7021" w:rsidRPr="00E13626">
          <w:rPr>
            <w:rFonts w:cs="Arial"/>
          </w:rPr>
          <w:t xml:space="preserve"> </w:t>
        </w:r>
        <w:r w:rsidR="00142332" w:rsidRPr="00E13626">
          <w:rPr>
            <w:rFonts w:cs="Arial"/>
          </w:rPr>
          <w:t>the need for an expedited inspection report may be considered</w:t>
        </w:r>
        <w:r w:rsidR="00403536" w:rsidRPr="00E13626">
          <w:rPr>
            <w:rFonts w:cs="Arial"/>
          </w:rPr>
          <w:t>.</w:t>
        </w:r>
      </w:ins>
    </w:p>
    <w:p w14:paraId="075CAA41" w14:textId="0E11E0EE" w:rsidR="00623190" w:rsidRPr="00E13626" w:rsidRDefault="00142332" w:rsidP="009B6D3F">
      <w:pPr>
        <w:pStyle w:val="BodyText3"/>
        <w:keepNext/>
        <w:numPr>
          <w:ilvl w:val="0"/>
          <w:numId w:val="50"/>
        </w:numPr>
        <w:rPr>
          <w:rFonts w:cs="Arial"/>
        </w:rPr>
      </w:pPr>
      <w:ins w:id="652" w:author="Author">
        <w:r w:rsidRPr="00E13626">
          <w:rPr>
            <w:rFonts w:cs="Arial"/>
            <w:u w:val="single"/>
          </w:rPr>
          <w:lastRenderedPageBreak/>
          <w:t>Submitting to Document Processing Center</w:t>
        </w:r>
      </w:ins>
    </w:p>
    <w:p w14:paraId="14D8A555" w14:textId="0C5AEB20" w:rsidR="00FE2E44" w:rsidRPr="00E13626" w:rsidRDefault="0064086B" w:rsidP="0072171E">
      <w:pPr>
        <w:pStyle w:val="BodyText3"/>
        <w:rPr>
          <w:rFonts w:cs="Arial"/>
        </w:rPr>
      </w:pPr>
      <w:ins w:id="653" w:author="Author">
        <w:r>
          <w:rPr>
            <w:rFonts w:cs="Arial"/>
          </w:rPr>
          <w:t>S</w:t>
        </w:r>
        <w:r w:rsidR="00564BCB" w:rsidRPr="00E13626">
          <w:rPr>
            <w:rFonts w:cs="Arial"/>
          </w:rPr>
          <w:t>ubmit approved and finalized inspection reports in their native application to the Document Processing Center to be declared as an Official Agency Record</w:t>
        </w:r>
        <w:r w:rsidR="001E1963" w:rsidRPr="00E13626">
          <w:rPr>
            <w:rFonts w:cs="Arial"/>
          </w:rPr>
          <w:t xml:space="preserve"> and be routed through concurrence appropriately.</w:t>
        </w:r>
      </w:ins>
    </w:p>
    <w:p w14:paraId="6B35ED99" w14:textId="0D9C6260" w:rsidR="00FE2E44" w:rsidRPr="00E13626" w:rsidRDefault="00C56E81" w:rsidP="00DF127C">
      <w:pPr>
        <w:pStyle w:val="BodyText2"/>
        <w:rPr>
          <w:rFonts w:cs="Arial"/>
        </w:rPr>
      </w:pPr>
      <w:bookmarkStart w:id="654" w:name="_Toc159579418"/>
      <w:r w:rsidRPr="00E13626">
        <w:rPr>
          <w:rFonts w:cs="Arial"/>
        </w:rPr>
        <w:t>0615-17</w:t>
      </w:r>
      <w:r w:rsidRPr="00E13626">
        <w:rPr>
          <w:rFonts w:cs="Arial"/>
        </w:rPr>
        <w:tab/>
      </w:r>
      <w:r w:rsidR="00FE2E44" w:rsidRPr="00E13626">
        <w:rPr>
          <w:rFonts w:cs="Arial"/>
        </w:rPr>
        <w:t>RELEASE AND DISCLOSURE OF INSPECTION REPORTS</w:t>
      </w:r>
      <w:bookmarkEnd w:id="654"/>
    </w:p>
    <w:p w14:paraId="3135B501" w14:textId="540CF6F5" w:rsidR="006B08D5" w:rsidRPr="00E13626" w:rsidRDefault="009350DD" w:rsidP="006E7D64">
      <w:pPr>
        <w:pStyle w:val="BodyText2"/>
      </w:pPr>
      <w:ins w:id="655" w:author="Author">
        <w:r>
          <w:t>17.01</w:t>
        </w:r>
      </w:ins>
      <w:r w:rsidR="006B08D5" w:rsidRPr="00E13626">
        <w:tab/>
      </w:r>
      <w:r w:rsidR="00FE2E44" w:rsidRPr="00E13626">
        <w:t>General Public Disclosure and Exemptions</w:t>
      </w:r>
    </w:p>
    <w:p w14:paraId="1BD308E9" w14:textId="0E4F8158" w:rsidR="00FE2E44" w:rsidRPr="00E13626" w:rsidRDefault="00FE2E44" w:rsidP="006B08D5">
      <w:pPr>
        <w:pStyle w:val="BodyText3"/>
        <w:rPr>
          <w:ins w:id="656" w:author="Author"/>
          <w:rFonts w:cs="Arial"/>
        </w:rPr>
      </w:pPr>
      <w:r w:rsidRPr="00E13626">
        <w:rPr>
          <w:rFonts w:cs="Arial"/>
        </w:rPr>
        <w:t xml:space="preserve">Except for report enclosures containing exempt information, all final inspection reports will be disclosed routinely to the public. </w:t>
      </w:r>
      <w:ins w:id="657" w:author="Author">
        <w:r w:rsidR="009C51B3" w:rsidRPr="00E13626">
          <w:rPr>
            <w:rFonts w:cs="Arial"/>
          </w:rPr>
          <w:t>Information that should not appear in an inspection report is described in 10 CFR 2.390 and 9.17. MD 8.8</w:t>
        </w:r>
        <w:r w:rsidR="00550F28" w:rsidRPr="00E13626">
          <w:rPr>
            <w:rFonts w:cs="Arial"/>
          </w:rPr>
          <w:t>. “</w:t>
        </w:r>
        <w:r w:rsidR="006D4EA8" w:rsidRPr="00E13626">
          <w:rPr>
            <w:rFonts w:cs="Arial"/>
          </w:rPr>
          <w:t>Management</w:t>
        </w:r>
        <w:r w:rsidR="00550F28" w:rsidRPr="00E13626">
          <w:rPr>
            <w:rFonts w:cs="Arial"/>
          </w:rPr>
          <w:t xml:space="preserve"> of Allegations,” addresses the </w:t>
        </w:r>
        <w:proofErr w:type="gramStart"/>
        <w:r w:rsidR="00550F28" w:rsidRPr="00E13626">
          <w:rPr>
            <w:rFonts w:cs="Arial"/>
          </w:rPr>
          <w:t>manner in which</w:t>
        </w:r>
        <w:proofErr w:type="gramEnd"/>
        <w:r w:rsidR="00550F28" w:rsidRPr="00E13626">
          <w:rPr>
            <w:rFonts w:cs="Arial"/>
          </w:rPr>
          <w:t xml:space="preserve"> an inspection report may be used to document allegation follow up activities.</w:t>
        </w:r>
      </w:ins>
      <w:r w:rsidRPr="00E13626">
        <w:rPr>
          <w:rFonts w:cs="Arial"/>
        </w:rPr>
        <w:t xml:space="preserve"> IMC 0620, "Inspection Documents and Records," gives guidance on acquiring and controlling NRC records, including inspection-related documents. Safeguards information or related sensitive information should not be released per current Agency policy. Any questions regarding this policy should be referred to the program office.</w:t>
      </w:r>
    </w:p>
    <w:p w14:paraId="22FF8D16" w14:textId="34AF70A9" w:rsidR="00567E97" w:rsidRPr="00E13626" w:rsidRDefault="00AA2B3B" w:rsidP="00FB40D3">
      <w:pPr>
        <w:pStyle w:val="BodyText3"/>
        <w:rPr>
          <w:rFonts w:cs="Arial"/>
        </w:rPr>
      </w:pPr>
      <w:ins w:id="658" w:author="Author">
        <w:r w:rsidRPr="00E13626">
          <w:rPr>
            <w:rFonts w:cs="Arial"/>
          </w:rPr>
          <w:t xml:space="preserve">Inspection reports containing “Official Use Only- Security Related Information” will not be disclosed </w:t>
        </w:r>
        <w:r w:rsidR="006008E0" w:rsidRPr="00E13626">
          <w:rPr>
            <w:rFonts w:cs="Arial"/>
          </w:rPr>
          <w:t xml:space="preserve">to the public. The number and severity of violations contained within these </w:t>
        </w:r>
        <w:r w:rsidR="002B0B4D" w:rsidRPr="00E13626">
          <w:rPr>
            <w:rFonts w:cs="Arial"/>
          </w:rPr>
          <w:t>reports,</w:t>
        </w:r>
        <w:r w:rsidR="006008E0" w:rsidRPr="00E13626">
          <w:rPr>
            <w:rFonts w:cs="Arial"/>
          </w:rPr>
          <w:t xml:space="preserve"> however, will be stated in a </w:t>
        </w:r>
        <w:r w:rsidR="002B0B4D" w:rsidRPr="00E13626">
          <w:rPr>
            <w:rFonts w:cs="Arial"/>
          </w:rPr>
          <w:t>publicly</w:t>
        </w:r>
        <w:r w:rsidR="00E60193">
          <w:rPr>
            <w:rFonts w:cs="Arial"/>
          </w:rPr>
          <w:t>-available</w:t>
        </w:r>
        <w:r w:rsidR="006008E0" w:rsidRPr="00E13626">
          <w:rPr>
            <w:rFonts w:cs="Arial"/>
          </w:rPr>
          <w:t xml:space="preserve"> </w:t>
        </w:r>
        <w:r w:rsidR="00F34476" w:rsidRPr="00E13626">
          <w:rPr>
            <w:rFonts w:cs="Arial"/>
          </w:rPr>
          <w:t xml:space="preserve">cover letter. If the severity level of the violation is an NCV or Severity Level IV violation, then the specific level should be listed. If the severity level of the violation </w:t>
        </w:r>
        <w:r w:rsidR="007327DF" w:rsidRPr="00E13626">
          <w:rPr>
            <w:rFonts w:cs="Arial"/>
          </w:rPr>
          <w:t>is Severity Level I – III, then the publicly- available cover le</w:t>
        </w:r>
        <w:r w:rsidR="008B35B2" w:rsidRPr="00E13626">
          <w:rPr>
            <w:rFonts w:cs="Arial"/>
          </w:rPr>
          <w:t>t</w:t>
        </w:r>
        <w:r w:rsidR="007327DF" w:rsidRPr="00E13626">
          <w:rPr>
            <w:rFonts w:cs="Arial"/>
          </w:rPr>
          <w:t>ter should only state that the violation is escalated enforcement. The content behind these violations shall not be discussed on the public docket or in public meetings.</w:t>
        </w:r>
      </w:ins>
    </w:p>
    <w:p w14:paraId="628ABF1E" w14:textId="708F82C7" w:rsidR="006B08D5" w:rsidRPr="00E13626" w:rsidRDefault="009350DD" w:rsidP="006E7D64">
      <w:pPr>
        <w:pStyle w:val="BodyText2"/>
      </w:pPr>
      <w:ins w:id="659" w:author="Author">
        <w:r>
          <w:t>17.02</w:t>
        </w:r>
      </w:ins>
      <w:r w:rsidR="00FB40D3" w:rsidRPr="00E13626">
        <w:tab/>
      </w:r>
      <w:r w:rsidR="00FE2E44" w:rsidRPr="00E13626">
        <w:t>Release of Investigation-Related Information</w:t>
      </w:r>
    </w:p>
    <w:p w14:paraId="184B41A6" w14:textId="79D7E97D" w:rsidR="00FE2E44" w:rsidRPr="00E13626" w:rsidRDefault="00FE2E44" w:rsidP="00FB40D3">
      <w:pPr>
        <w:pStyle w:val="BodyText3"/>
        <w:rPr>
          <w:rFonts w:cs="Arial"/>
        </w:rPr>
      </w:pPr>
      <w:r w:rsidRPr="00E13626">
        <w:rPr>
          <w:rFonts w:cs="Arial"/>
        </w:rPr>
        <w:t xml:space="preserve">When an inspector accompanies an investigator on an investigation, the inspector must not release either the investigation report </w:t>
      </w:r>
      <w:proofErr w:type="gramStart"/>
      <w:ins w:id="660" w:author="Author">
        <w:r w:rsidR="000010F7" w:rsidRPr="00E13626">
          <w:rPr>
            <w:rFonts w:cs="Arial"/>
          </w:rPr>
          <w:t>n</w:t>
        </w:r>
      </w:ins>
      <w:r w:rsidRPr="00E13626">
        <w:rPr>
          <w:rFonts w:cs="Arial"/>
        </w:rPr>
        <w:t>or</w:t>
      </w:r>
      <w:proofErr w:type="gramEnd"/>
      <w:r w:rsidRPr="00E13626">
        <w:rPr>
          <w:rFonts w:cs="Arial"/>
        </w:rPr>
        <w:t xml:space="preserve"> </w:t>
      </w:r>
      <w:ins w:id="661" w:author="Author">
        <w:r w:rsidR="005B63C6" w:rsidRPr="00E13626">
          <w:rPr>
            <w:rFonts w:cs="Arial"/>
          </w:rPr>
          <w:t>their</w:t>
        </w:r>
      </w:ins>
      <w:r w:rsidRPr="00E13626">
        <w:rPr>
          <w:rFonts w:cs="Arial"/>
        </w:rPr>
        <w:t xml:space="preserve"> individual input to the investigation report. This information is exempt from disclosure by 10 CFR 9.</w:t>
      </w:r>
      <w:ins w:id="662" w:author="Author">
        <w:r w:rsidR="00A775E6" w:rsidRPr="00E13626">
          <w:rPr>
            <w:rFonts w:cs="Arial"/>
          </w:rPr>
          <w:t>17</w:t>
        </w:r>
      </w:ins>
      <w:r w:rsidRPr="00E13626">
        <w:rPr>
          <w:rFonts w:cs="Arial"/>
        </w:rPr>
        <w:t xml:space="preserve"> and must not be circulated outside the NRC without specific approval of the Chairman (refer to OI Policy Statement 23).</w:t>
      </w:r>
    </w:p>
    <w:p w14:paraId="079F5157" w14:textId="0F2503C1" w:rsidR="00FE2E44" w:rsidRPr="00E13626" w:rsidRDefault="00FE2E44" w:rsidP="00DF127C">
      <w:pPr>
        <w:pStyle w:val="END"/>
      </w:pPr>
      <w:r w:rsidRPr="00E13626">
        <w:t>END</w:t>
      </w:r>
    </w:p>
    <w:p w14:paraId="28C7B6B4" w14:textId="71AF3101" w:rsidR="00BE1988" w:rsidRPr="00E13626" w:rsidRDefault="00BE1988">
      <w:pPr>
        <w:widowControl/>
        <w:autoSpaceDE/>
        <w:autoSpaceDN/>
        <w:adjustRightInd/>
        <w:rPr>
          <w:rFonts w:ascii="Arial" w:hAnsi="Arial" w:cs="Arial"/>
          <w:sz w:val="22"/>
          <w:szCs w:val="22"/>
        </w:rPr>
      </w:pPr>
    </w:p>
    <w:p w14:paraId="266EADEC" w14:textId="77777777" w:rsidR="00576612" w:rsidRPr="00E13626" w:rsidRDefault="00576612" w:rsidP="00963849">
      <w:pPr>
        <w:pStyle w:val="BodyText"/>
        <w:jc w:val="center"/>
        <w:sectPr w:rsidR="00576612" w:rsidRPr="00E13626" w:rsidSect="00C323F0">
          <w:headerReference w:type="default" r:id="rId10"/>
          <w:footerReference w:type="default" r:id="rId11"/>
          <w:pgSz w:w="12240" w:h="15840"/>
          <w:pgMar w:top="1440" w:right="1440" w:bottom="1440" w:left="1440" w:header="720" w:footer="720" w:gutter="0"/>
          <w:pgNumType w:start="1"/>
          <w:cols w:space="720"/>
          <w:noEndnote/>
          <w:docGrid w:linePitch="326"/>
        </w:sectPr>
      </w:pPr>
    </w:p>
    <w:p w14:paraId="51B0EB09" w14:textId="746BD8B7" w:rsidR="00963849" w:rsidRPr="00E13626" w:rsidRDefault="00963849" w:rsidP="008F4021">
      <w:pPr>
        <w:pStyle w:val="attachmenttitle"/>
      </w:pPr>
      <w:bookmarkStart w:id="663" w:name="_Toc159579419"/>
      <w:r w:rsidRPr="00E13626">
        <w:lastRenderedPageBreak/>
        <w:t xml:space="preserve">Attachment 1: Revision History for </w:t>
      </w:r>
      <w:r w:rsidR="00E65F35" w:rsidRPr="00E13626">
        <w:t xml:space="preserve">IMC </w:t>
      </w:r>
      <w:r w:rsidR="00271E6D" w:rsidRPr="00E13626">
        <w:t>0615</w:t>
      </w:r>
      <w:bookmarkEnd w:id="663"/>
    </w:p>
    <w:tbl>
      <w:tblPr>
        <w:tblStyle w:val="IMHx"/>
        <w:tblW w:w="12960" w:type="dxa"/>
        <w:tblLook w:val="04A0" w:firstRow="1" w:lastRow="0" w:firstColumn="1" w:lastColumn="0" w:noHBand="0" w:noVBand="1"/>
      </w:tblPr>
      <w:tblGrid>
        <w:gridCol w:w="1435"/>
        <w:gridCol w:w="1710"/>
        <w:gridCol w:w="5587"/>
        <w:gridCol w:w="1801"/>
        <w:gridCol w:w="2427"/>
      </w:tblGrid>
      <w:tr w:rsidR="00963849" w:rsidRPr="00E13626" w14:paraId="70A395BC" w14:textId="77777777" w:rsidTr="005C6D3A">
        <w:tc>
          <w:tcPr>
            <w:tcW w:w="1435" w:type="dxa"/>
          </w:tcPr>
          <w:p w14:paraId="0B359F99" w14:textId="77777777" w:rsidR="00963849" w:rsidRPr="00E13626" w:rsidRDefault="00963849" w:rsidP="00C46237">
            <w:pPr>
              <w:pStyle w:val="BodyText-table"/>
            </w:pPr>
            <w:r w:rsidRPr="00E13626">
              <w:t>Commitment Tracking Number</w:t>
            </w:r>
          </w:p>
        </w:tc>
        <w:tc>
          <w:tcPr>
            <w:tcW w:w="1710" w:type="dxa"/>
          </w:tcPr>
          <w:p w14:paraId="23387691" w14:textId="77777777" w:rsidR="00963849" w:rsidRPr="00E13626" w:rsidRDefault="00963849" w:rsidP="00C46237">
            <w:pPr>
              <w:pStyle w:val="BodyText-table"/>
            </w:pPr>
            <w:r w:rsidRPr="00E13626">
              <w:t>Accession Number</w:t>
            </w:r>
          </w:p>
          <w:p w14:paraId="4829652D" w14:textId="77777777" w:rsidR="00963849" w:rsidRPr="00E13626" w:rsidRDefault="00963849" w:rsidP="00C46237">
            <w:pPr>
              <w:pStyle w:val="BodyText-table"/>
            </w:pPr>
            <w:r w:rsidRPr="00E13626">
              <w:t>Issue Date</w:t>
            </w:r>
          </w:p>
          <w:p w14:paraId="771B5AA4" w14:textId="77777777" w:rsidR="00963849" w:rsidRPr="00E13626" w:rsidRDefault="00963849" w:rsidP="00C46237">
            <w:pPr>
              <w:pStyle w:val="BodyText-table"/>
            </w:pPr>
            <w:r w:rsidRPr="00E13626">
              <w:t>Change Notice</w:t>
            </w:r>
          </w:p>
        </w:tc>
        <w:tc>
          <w:tcPr>
            <w:tcW w:w="5587" w:type="dxa"/>
          </w:tcPr>
          <w:p w14:paraId="6F7149F9" w14:textId="77777777" w:rsidR="00963849" w:rsidRPr="00E13626" w:rsidRDefault="00963849" w:rsidP="00C46237">
            <w:pPr>
              <w:pStyle w:val="BodyText-table"/>
            </w:pPr>
            <w:r w:rsidRPr="00E13626">
              <w:t>Description of Change</w:t>
            </w:r>
          </w:p>
        </w:tc>
        <w:tc>
          <w:tcPr>
            <w:tcW w:w="1801" w:type="dxa"/>
          </w:tcPr>
          <w:p w14:paraId="682FD429" w14:textId="77777777" w:rsidR="00963849" w:rsidRPr="00E13626" w:rsidRDefault="00963849" w:rsidP="00C46237">
            <w:pPr>
              <w:pStyle w:val="BodyText-table"/>
            </w:pPr>
            <w:r w:rsidRPr="00E13626">
              <w:t>Description of Training Required and Completion Date</w:t>
            </w:r>
          </w:p>
        </w:tc>
        <w:tc>
          <w:tcPr>
            <w:tcW w:w="2427" w:type="dxa"/>
          </w:tcPr>
          <w:p w14:paraId="0DEB08BB" w14:textId="77777777" w:rsidR="00963849" w:rsidRPr="00E13626" w:rsidRDefault="00963849" w:rsidP="00C46237">
            <w:pPr>
              <w:pStyle w:val="BodyText-table"/>
              <w:rPr>
                <w:rFonts w:cs="Arial"/>
              </w:rPr>
            </w:pPr>
            <w:r w:rsidRPr="00E13626">
              <w:rPr>
                <w:rFonts w:cs="Arial"/>
              </w:rPr>
              <w:t>Comment Resolution and Closed Feedback Form Accession Number</w:t>
            </w:r>
          </w:p>
          <w:p w14:paraId="0CBAADA0" w14:textId="77777777" w:rsidR="00963849" w:rsidRPr="00E13626" w:rsidRDefault="00963849" w:rsidP="00C46237">
            <w:pPr>
              <w:pStyle w:val="BodyText-table"/>
              <w:rPr>
                <w:rFonts w:cs="Arial"/>
              </w:rPr>
            </w:pPr>
            <w:r w:rsidRPr="00E13626">
              <w:rPr>
                <w:rFonts w:cs="Arial"/>
              </w:rPr>
              <w:t>(Pre-Decisional Non-Public Information)</w:t>
            </w:r>
          </w:p>
        </w:tc>
      </w:tr>
      <w:tr w:rsidR="001C0C4E" w:rsidRPr="00E13626" w14:paraId="36EA8574" w14:textId="77777777" w:rsidTr="005C6D3A">
        <w:trPr>
          <w:tblHeader w:val="0"/>
        </w:trPr>
        <w:tc>
          <w:tcPr>
            <w:tcW w:w="1435" w:type="dxa"/>
          </w:tcPr>
          <w:p w14:paraId="009D1850" w14:textId="77777777" w:rsidR="001C0C4E" w:rsidRPr="00E13626" w:rsidRDefault="001C0C4E" w:rsidP="00C46237">
            <w:pPr>
              <w:pStyle w:val="BodyText-table"/>
            </w:pPr>
          </w:p>
        </w:tc>
        <w:tc>
          <w:tcPr>
            <w:tcW w:w="1710" w:type="dxa"/>
          </w:tcPr>
          <w:p w14:paraId="3D61FE40" w14:textId="77777777" w:rsidR="001C0C4E" w:rsidRDefault="001C0C4E" w:rsidP="00C46237">
            <w:pPr>
              <w:pStyle w:val="BodyText-table"/>
            </w:pPr>
            <w:r>
              <w:t>ML0418</w:t>
            </w:r>
            <w:r w:rsidR="00983924">
              <w:t>10390</w:t>
            </w:r>
          </w:p>
          <w:p w14:paraId="1028EFC9" w14:textId="77777777" w:rsidR="00983924" w:rsidRDefault="00983924" w:rsidP="00C46237">
            <w:pPr>
              <w:pStyle w:val="BodyText-table"/>
            </w:pPr>
            <w:r>
              <w:t>06/23/04</w:t>
            </w:r>
          </w:p>
          <w:p w14:paraId="25BA6E03" w14:textId="3AAB0E9D" w:rsidR="00983924" w:rsidRPr="00E13626" w:rsidRDefault="00983924" w:rsidP="00C46237">
            <w:pPr>
              <w:pStyle w:val="BodyText-table"/>
            </w:pPr>
            <w:r>
              <w:t>CN 04-018</w:t>
            </w:r>
          </w:p>
        </w:tc>
        <w:tc>
          <w:tcPr>
            <w:tcW w:w="5587" w:type="dxa"/>
          </w:tcPr>
          <w:p w14:paraId="7C1B1E5D" w14:textId="6A511A86" w:rsidR="001C0C4E" w:rsidRPr="0030115D" w:rsidRDefault="0054298F" w:rsidP="0054298F">
            <w:pPr>
              <w:pStyle w:val="BodyText-table"/>
            </w:pPr>
            <w:r w:rsidRPr="0054298F">
              <w:t>Issued</w:t>
            </w:r>
            <w:r>
              <w:t xml:space="preserve"> </w:t>
            </w:r>
            <w:r w:rsidRPr="0054298F">
              <w:t>to provide appropriate guidance for research and test reactor inspection</w:t>
            </w:r>
            <w:r>
              <w:t xml:space="preserve"> </w:t>
            </w:r>
            <w:r w:rsidRPr="0054298F">
              <w:t>reports.</w:t>
            </w:r>
          </w:p>
        </w:tc>
        <w:tc>
          <w:tcPr>
            <w:tcW w:w="1801" w:type="dxa"/>
          </w:tcPr>
          <w:p w14:paraId="3768C0BF" w14:textId="0D485D4C" w:rsidR="001C0C4E" w:rsidRDefault="00FB0FA9" w:rsidP="00C46237">
            <w:pPr>
              <w:pStyle w:val="BodyText-table"/>
            </w:pPr>
            <w:r>
              <w:t>N/A</w:t>
            </w:r>
          </w:p>
        </w:tc>
        <w:tc>
          <w:tcPr>
            <w:tcW w:w="2427" w:type="dxa"/>
          </w:tcPr>
          <w:p w14:paraId="48B73148" w14:textId="10767EBE" w:rsidR="001C0C4E" w:rsidRPr="00E13626" w:rsidRDefault="00FB0FA9" w:rsidP="00C46237">
            <w:pPr>
              <w:pStyle w:val="BodyText-table"/>
              <w:rPr>
                <w:rFonts w:cs="Arial"/>
              </w:rPr>
            </w:pPr>
            <w:r>
              <w:rPr>
                <w:rFonts w:cs="Arial"/>
              </w:rPr>
              <w:t>N/A</w:t>
            </w:r>
          </w:p>
        </w:tc>
      </w:tr>
      <w:tr w:rsidR="00963849" w:rsidRPr="00E13626" w14:paraId="2A16C045" w14:textId="77777777" w:rsidTr="005C6D3A">
        <w:trPr>
          <w:tblHeader w:val="0"/>
        </w:trPr>
        <w:tc>
          <w:tcPr>
            <w:tcW w:w="1435" w:type="dxa"/>
          </w:tcPr>
          <w:p w14:paraId="4EB4397E" w14:textId="77777777" w:rsidR="00963849" w:rsidRPr="00E13626" w:rsidRDefault="00963849" w:rsidP="00C46237">
            <w:pPr>
              <w:pStyle w:val="BodyText-table"/>
            </w:pPr>
          </w:p>
        </w:tc>
        <w:tc>
          <w:tcPr>
            <w:tcW w:w="1710" w:type="dxa"/>
          </w:tcPr>
          <w:p w14:paraId="26072C5B" w14:textId="77777777" w:rsidR="00963849" w:rsidRDefault="00DF1769" w:rsidP="00C46237">
            <w:pPr>
              <w:pStyle w:val="BodyText-table"/>
            </w:pPr>
            <w:r>
              <w:t>ML24101A105</w:t>
            </w:r>
          </w:p>
          <w:p w14:paraId="3B9F5DBE" w14:textId="4DDC5779" w:rsidR="00DF1769" w:rsidRDefault="009B6D3F" w:rsidP="00C46237">
            <w:pPr>
              <w:pStyle w:val="BodyText-table"/>
            </w:pPr>
            <w:r>
              <w:rPr>
                <w:rFonts w:cs="Arial"/>
              </w:rPr>
              <w:t>10/17/24</w:t>
            </w:r>
          </w:p>
          <w:p w14:paraId="730E7BB3" w14:textId="5898C832" w:rsidR="00DF1769" w:rsidRPr="00E13626" w:rsidRDefault="00DF1769" w:rsidP="00C46237">
            <w:pPr>
              <w:pStyle w:val="BodyText-table"/>
            </w:pPr>
            <w:r>
              <w:t xml:space="preserve">CN </w:t>
            </w:r>
            <w:r w:rsidR="009B6D3F">
              <w:t>24-029</w:t>
            </w:r>
          </w:p>
        </w:tc>
        <w:tc>
          <w:tcPr>
            <w:tcW w:w="5587" w:type="dxa"/>
          </w:tcPr>
          <w:p w14:paraId="0DAC7592" w14:textId="12FE73D8" w:rsidR="00963849" w:rsidRPr="00E13626" w:rsidRDefault="0030115D" w:rsidP="00C46237">
            <w:pPr>
              <w:pStyle w:val="BodyText-table"/>
            </w:pPr>
            <w:r w:rsidRPr="0030115D">
              <w:t xml:space="preserve">Revised to update organization changes, include additional definitions, and to reflect new </w:t>
            </w:r>
            <w:r w:rsidR="00D14641">
              <w:t>streamlined report format.</w:t>
            </w:r>
          </w:p>
        </w:tc>
        <w:tc>
          <w:tcPr>
            <w:tcW w:w="1801" w:type="dxa"/>
          </w:tcPr>
          <w:p w14:paraId="2C27191D" w14:textId="6F847861" w:rsidR="00963849" w:rsidRPr="00E13626" w:rsidRDefault="009A5A1C" w:rsidP="00C46237">
            <w:pPr>
              <w:pStyle w:val="BodyText-table"/>
            </w:pPr>
            <w:r>
              <w:t>N/A</w:t>
            </w:r>
          </w:p>
        </w:tc>
        <w:tc>
          <w:tcPr>
            <w:tcW w:w="2427" w:type="dxa"/>
          </w:tcPr>
          <w:p w14:paraId="72FB346A" w14:textId="5217D3A5" w:rsidR="00963849" w:rsidRPr="00E13626" w:rsidRDefault="005E706B" w:rsidP="00C46237">
            <w:pPr>
              <w:pStyle w:val="BodyText-table"/>
              <w:rPr>
                <w:rFonts w:cs="Arial"/>
              </w:rPr>
            </w:pPr>
            <w:r>
              <w:rPr>
                <w:rFonts w:cs="Arial"/>
              </w:rPr>
              <w:t>ML24120A186</w:t>
            </w:r>
          </w:p>
        </w:tc>
      </w:tr>
    </w:tbl>
    <w:p w14:paraId="1D3D9D4F" w14:textId="77777777" w:rsidR="00963849" w:rsidRPr="00E13626" w:rsidRDefault="00963849" w:rsidP="00963849">
      <w:pPr>
        <w:rPr>
          <w:rFonts w:ascii="Arial" w:eastAsiaTheme="minorHAnsi" w:hAnsi="Arial" w:cs="Arial"/>
          <w:sz w:val="22"/>
          <w:szCs w:val="22"/>
        </w:rPr>
      </w:pPr>
    </w:p>
    <w:p w14:paraId="2C8562ED" w14:textId="77777777" w:rsidR="00963849" w:rsidRPr="00E13626" w:rsidRDefault="00963849" w:rsidP="005531D1">
      <w:pPr>
        <w:pStyle w:val="END"/>
      </w:pPr>
    </w:p>
    <w:sectPr w:rsidR="00963849" w:rsidRPr="00E13626" w:rsidSect="00C323F0">
      <w:headerReference w:type="default" r:id="rId12"/>
      <w:footerReference w:type="default" r:id="rId13"/>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534FE7" w14:textId="77777777" w:rsidR="00B2204A" w:rsidRDefault="00B2204A">
      <w:r>
        <w:separator/>
      </w:r>
    </w:p>
  </w:endnote>
  <w:endnote w:type="continuationSeparator" w:id="0">
    <w:p w14:paraId="4614281B" w14:textId="77777777" w:rsidR="00B2204A" w:rsidRDefault="00B2204A">
      <w:r>
        <w:continuationSeparator/>
      </w:r>
    </w:p>
  </w:endnote>
  <w:endnote w:type="continuationNotice" w:id="1">
    <w:p w14:paraId="3054D9FB" w14:textId="77777777" w:rsidR="00B2204A" w:rsidRDefault="00B220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DB689" w14:textId="48300E1D" w:rsidR="00463D48" w:rsidRDefault="00463D48">
    <w:pPr>
      <w:tabs>
        <w:tab w:val="center" w:pos="4680"/>
        <w:tab w:val="right" w:pos="9360"/>
      </w:tabs>
      <w:rPr>
        <w:rFonts w:ascii="Arial" w:hAnsi="Arial" w:cs="Arial"/>
        <w:sz w:val="22"/>
        <w:szCs w:val="22"/>
      </w:rPr>
    </w:pPr>
    <w:r>
      <w:rPr>
        <w:rFonts w:ascii="Arial" w:hAnsi="Arial" w:cs="Arial"/>
      </w:rPr>
      <w:t xml:space="preserve">Issue Date: </w:t>
    </w:r>
    <w:r w:rsidR="009B6D3F">
      <w:rPr>
        <w:rFonts w:ascii="Arial" w:hAnsi="Arial" w:cs="Arial"/>
      </w:rPr>
      <w:t>10/17/24</w:t>
    </w:r>
    <w:r>
      <w:rPr>
        <w:rFonts w:ascii="Arial" w:hAnsi="Arial" w:cs="Arial"/>
      </w:rPr>
      <w:tab/>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16</w:t>
    </w:r>
    <w:r>
      <w:rPr>
        <w:rFonts w:ascii="Arial" w:hAnsi="Arial" w:cs="Arial"/>
      </w:rPr>
      <w:fldChar w:fldCharType="end"/>
    </w:r>
    <w:r>
      <w:rPr>
        <w:rFonts w:ascii="Arial" w:hAnsi="Arial" w:cs="Arial"/>
      </w:rPr>
      <w:tab/>
      <w:t>0615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9F9BA" w14:textId="7321AEB0" w:rsidR="00537433" w:rsidRPr="00C46237" w:rsidRDefault="00C46237" w:rsidP="00C46237">
    <w:pPr>
      <w:pStyle w:val="Footer"/>
    </w:pPr>
    <w:r>
      <w:t xml:space="preserve">Issue Date: </w:t>
    </w:r>
    <w:r w:rsidR="009B6D3F">
      <w:rPr>
        <w:rFonts w:cs="Arial"/>
      </w:rPr>
      <w:t>10/17/24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0615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0190C" w14:textId="6E379816" w:rsidR="00C46237" w:rsidRPr="00C46237" w:rsidRDefault="00C46237" w:rsidP="00C46237">
    <w:pPr>
      <w:pStyle w:val="Footer"/>
    </w:pPr>
    <w:r>
      <w:t xml:space="preserve">Issue Date: </w:t>
    </w:r>
    <w:r w:rsidR="009B6D3F">
      <w:rPr>
        <w:rFonts w:cs="Arial"/>
      </w:rPr>
      <w:t>10/17/24</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0615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C32555" w14:textId="77777777" w:rsidR="00B2204A" w:rsidRDefault="00B2204A">
      <w:r>
        <w:separator/>
      </w:r>
    </w:p>
  </w:footnote>
  <w:footnote w:type="continuationSeparator" w:id="0">
    <w:p w14:paraId="40A813EA" w14:textId="77777777" w:rsidR="00B2204A" w:rsidRDefault="00B2204A">
      <w:r>
        <w:continuationSeparator/>
      </w:r>
    </w:p>
  </w:footnote>
  <w:footnote w:type="continuationNotice" w:id="1">
    <w:p w14:paraId="205D7759" w14:textId="77777777" w:rsidR="00B2204A" w:rsidRDefault="00B220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CAD18" w14:textId="7F1807EC" w:rsidR="008801A8" w:rsidRDefault="008801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1CA8E" w14:textId="4E4D75F1" w:rsidR="008801A8" w:rsidRDefault="008801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30D0D" w14:textId="44607A6F" w:rsidR="008801A8" w:rsidRPr="00C46237" w:rsidRDefault="008801A8" w:rsidP="00C462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4A003D02"/>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38648F8"/>
    <w:multiLevelType w:val="hybridMultilevel"/>
    <w:tmpl w:val="ACFA5DF0"/>
    <w:lvl w:ilvl="0" w:tplc="4C7ECC60">
      <w:start w:val="1"/>
      <w:numFmt w:val="lowerLetter"/>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EE2D01"/>
    <w:multiLevelType w:val="hybridMultilevel"/>
    <w:tmpl w:val="49CC9CA2"/>
    <w:lvl w:ilvl="0" w:tplc="2EFE10AE">
      <w:start w:val="1"/>
      <w:numFmt w:val="lowerLetter"/>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3" w15:restartNumberingAfterBreak="0">
    <w:nsid w:val="075B683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76B3FA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8C9334F"/>
    <w:multiLevelType w:val="multilevel"/>
    <w:tmpl w:val="38CE8ECE"/>
    <w:lvl w:ilvl="0">
      <w:start w:val="5"/>
      <w:numFmt w:val="decimalZero"/>
      <w:lvlText w:val="%1"/>
      <w:lvlJc w:val="left"/>
      <w:pPr>
        <w:ind w:left="590" w:hanging="590"/>
      </w:pPr>
      <w:rPr>
        <w:rFonts w:hint="default"/>
      </w:rPr>
    </w:lvl>
    <w:lvl w:ilvl="1">
      <w:start w:val="7"/>
      <w:numFmt w:val="decimalZero"/>
      <w:lvlText w:val="%1.%2"/>
      <w:lvlJc w:val="left"/>
      <w:pPr>
        <w:ind w:left="590" w:hanging="5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5F6A74"/>
    <w:multiLevelType w:val="hybridMultilevel"/>
    <w:tmpl w:val="86D084B2"/>
    <w:lvl w:ilvl="0" w:tplc="04090001">
      <w:start w:val="1"/>
      <w:numFmt w:val="bullet"/>
      <w:lvlText w:val=""/>
      <w:lvlJc w:val="left"/>
      <w:pPr>
        <w:ind w:left="2780" w:hanging="360"/>
      </w:pPr>
      <w:rPr>
        <w:rFonts w:ascii="Symbol" w:hAnsi="Symbol" w:hint="default"/>
      </w:rPr>
    </w:lvl>
    <w:lvl w:ilvl="1" w:tplc="04090003" w:tentative="1">
      <w:start w:val="1"/>
      <w:numFmt w:val="bullet"/>
      <w:lvlText w:val="o"/>
      <w:lvlJc w:val="left"/>
      <w:pPr>
        <w:ind w:left="3500" w:hanging="360"/>
      </w:pPr>
      <w:rPr>
        <w:rFonts w:ascii="Courier New" w:hAnsi="Courier New" w:cs="Courier New" w:hint="default"/>
      </w:rPr>
    </w:lvl>
    <w:lvl w:ilvl="2" w:tplc="04090005" w:tentative="1">
      <w:start w:val="1"/>
      <w:numFmt w:val="bullet"/>
      <w:lvlText w:val=""/>
      <w:lvlJc w:val="left"/>
      <w:pPr>
        <w:ind w:left="4220" w:hanging="360"/>
      </w:pPr>
      <w:rPr>
        <w:rFonts w:ascii="Wingdings" w:hAnsi="Wingdings" w:hint="default"/>
      </w:rPr>
    </w:lvl>
    <w:lvl w:ilvl="3" w:tplc="04090001" w:tentative="1">
      <w:start w:val="1"/>
      <w:numFmt w:val="bullet"/>
      <w:lvlText w:val=""/>
      <w:lvlJc w:val="left"/>
      <w:pPr>
        <w:ind w:left="4940" w:hanging="360"/>
      </w:pPr>
      <w:rPr>
        <w:rFonts w:ascii="Symbol" w:hAnsi="Symbol" w:hint="default"/>
      </w:rPr>
    </w:lvl>
    <w:lvl w:ilvl="4" w:tplc="04090003" w:tentative="1">
      <w:start w:val="1"/>
      <w:numFmt w:val="bullet"/>
      <w:lvlText w:val="o"/>
      <w:lvlJc w:val="left"/>
      <w:pPr>
        <w:ind w:left="5660" w:hanging="360"/>
      </w:pPr>
      <w:rPr>
        <w:rFonts w:ascii="Courier New" w:hAnsi="Courier New" w:cs="Courier New" w:hint="default"/>
      </w:rPr>
    </w:lvl>
    <w:lvl w:ilvl="5" w:tplc="04090005" w:tentative="1">
      <w:start w:val="1"/>
      <w:numFmt w:val="bullet"/>
      <w:lvlText w:val=""/>
      <w:lvlJc w:val="left"/>
      <w:pPr>
        <w:ind w:left="6380" w:hanging="360"/>
      </w:pPr>
      <w:rPr>
        <w:rFonts w:ascii="Wingdings" w:hAnsi="Wingdings" w:hint="default"/>
      </w:rPr>
    </w:lvl>
    <w:lvl w:ilvl="6" w:tplc="04090001" w:tentative="1">
      <w:start w:val="1"/>
      <w:numFmt w:val="bullet"/>
      <w:lvlText w:val=""/>
      <w:lvlJc w:val="left"/>
      <w:pPr>
        <w:ind w:left="7100" w:hanging="360"/>
      </w:pPr>
      <w:rPr>
        <w:rFonts w:ascii="Symbol" w:hAnsi="Symbol" w:hint="default"/>
      </w:rPr>
    </w:lvl>
    <w:lvl w:ilvl="7" w:tplc="04090003" w:tentative="1">
      <w:start w:val="1"/>
      <w:numFmt w:val="bullet"/>
      <w:lvlText w:val="o"/>
      <w:lvlJc w:val="left"/>
      <w:pPr>
        <w:ind w:left="7820" w:hanging="360"/>
      </w:pPr>
      <w:rPr>
        <w:rFonts w:ascii="Courier New" w:hAnsi="Courier New" w:cs="Courier New" w:hint="default"/>
      </w:rPr>
    </w:lvl>
    <w:lvl w:ilvl="8" w:tplc="04090005" w:tentative="1">
      <w:start w:val="1"/>
      <w:numFmt w:val="bullet"/>
      <w:lvlText w:val=""/>
      <w:lvlJc w:val="left"/>
      <w:pPr>
        <w:ind w:left="8540" w:hanging="360"/>
      </w:pPr>
      <w:rPr>
        <w:rFonts w:ascii="Wingdings" w:hAnsi="Wingdings" w:hint="default"/>
      </w:rPr>
    </w:lvl>
  </w:abstractNum>
  <w:abstractNum w:abstractNumId="7" w15:restartNumberingAfterBreak="0">
    <w:nsid w:val="0BEE5202"/>
    <w:multiLevelType w:val="multilevel"/>
    <w:tmpl w:val="76C03334"/>
    <w:lvl w:ilvl="0">
      <w:start w:val="1"/>
      <w:numFmt w:val="lowerLetter"/>
      <w:lvlText w:val="%1."/>
      <w:lvlJc w:val="left"/>
      <w:pPr>
        <w:tabs>
          <w:tab w:val="num" w:pos="720"/>
        </w:tabs>
        <w:ind w:left="720" w:hanging="360"/>
      </w:pPr>
      <w:rPr>
        <w:rFonts w:hint="default"/>
        <w:b w:val="0"/>
        <w:i w:val="0"/>
        <w:sz w:val="24"/>
        <w:szCs w:val="24"/>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0CFC4498"/>
    <w:multiLevelType w:val="multilevel"/>
    <w:tmpl w:val="96D4C7BA"/>
    <w:lvl w:ilvl="0">
      <w:start w:val="17"/>
      <w:numFmt w:val="decimal"/>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2A0DF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0F1B2724"/>
    <w:multiLevelType w:val="hybridMultilevel"/>
    <w:tmpl w:val="756C4C04"/>
    <w:lvl w:ilvl="0" w:tplc="FFFFFFFF">
      <w:start w:val="1"/>
      <w:numFmt w:val="lowerLetter"/>
      <w:lvlText w:val="%1."/>
      <w:lvlJc w:val="left"/>
      <w:pPr>
        <w:ind w:left="1570" w:hanging="360"/>
      </w:pPr>
    </w:lvl>
    <w:lvl w:ilvl="1" w:tplc="FFFFFFFF">
      <w:start w:val="1"/>
      <w:numFmt w:val="lowerRoman"/>
      <w:lvlText w:val="%2."/>
      <w:lvlJc w:val="right"/>
      <w:pPr>
        <w:ind w:left="2290" w:hanging="360"/>
      </w:pPr>
    </w:lvl>
    <w:lvl w:ilvl="2" w:tplc="FFFFFFFF" w:tentative="1">
      <w:start w:val="1"/>
      <w:numFmt w:val="lowerRoman"/>
      <w:lvlText w:val="%3."/>
      <w:lvlJc w:val="right"/>
      <w:pPr>
        <w:ind w:left="3010" w:hanging="180"/>
      </w:pPr>
    </w:lvl>
    <w:lvl w:ilvl="3" w:tplc="FFFFFFFF" w:tentative="1">
      <w:start w:val="1"/>
      <w:numFmt w:val="decimal"/>
      <w:lvlText w:val="%4."/>
      <w:lvlJc w:val="left"/>
      <w:pPr>
        <w:ind w:left="3730" w:hanging="360"/>
      </w:pPr>
    </w:lvl>
    <w:lvl w:ilvl="4" w:tplc="FFFFFFFF" w:tentative="1">
      <w:start w:val="1"/>
      <w:numFmt w:val="lowerLetter"/>
      <w:lvlText w:val="%5."/>
      <w:lvlJc w:val="left"/>
      <w:pPr>
        <w:ind w:left="4450" w:hanging="360"/>
      </w:pPr>
    </w:lvl>
    <w:lvl w:ilvl="5" w:tplc="FFFFFFFF" w:tentative="1">
      <w:start w:val="1"/>
      <w:numFmt w:val="lowerRoman"/>
      <w:lvlText w:val="%6."/>
      <w:lvlJc w:val="right"/>
      <w:pPr>
        <w:ind w:left="5170" w:hanging="180"/>
      </w:pPr>
    </w:lvl>
    <w:lvl w:ilvl="6" w:tplc="FFFFFFFF" w:tentative="1">
      <w:start w:val="1"/>
      <w:numFmt w:val="decimal"/>
      <w:lvlText w:val="%7."/>
      <w:lvlJc w:val="left"/>
      <w:pPr>
        <w:ind w:left="5890" w:hanging="360"/>
      </w:pPr>
    </w:lvl>
    <w:lvl w:ilvl="7" w:tplc="FFFFFFFF" w:tentative="1">
      <w:start w:val="1"/>
      <w:numFmt w:val="lowerLetter"/>
      <w:lvlText w:val="%8."/>
      <w:lvlJc w:val="left"/>
      <w:pPr>
        <w:ind w:left="6610" w:hanging="360"/>
      </w:pPr>
    </w:lvl>
    <w:lvl w:ilvl="8" w:tplc="FFFFFFFF" w:tentative="1">
      <w:start w:val="1"/>
      <w:numFmt w:val="lowerRoman"/>
      <w:lvlText w:val="%9."/>
      <w:lvlJc w:val="right"/>
      <w:pPr>
        <w:ind w:left="7330" w:hanging="180"/>
      </w:pPr>
    </w:lvl>
  </w:abstractNum>
  <w:abstractNum w:abstractNumId="11" w15:restartNumberingAfterBreak="0">
    <w:nsid w:val="0F3C3553"/>
    <w:multiLevelType w:val="multilevel"/>
    <w:tmpl w:val="F91AE606"/>
    <w:lvl w:ilvl="0">
      <w:start w:val="17"/>
      <w:numFmt w:val="decimal"/>
      <w:lvlText w:val="%1"/>
      <w:lvlJc w:val="left"/>
      <w:pPr>
        <w:ind w:left="590" w:hanging="590"/>
      </w:pPr>
      <w:rPr>
        <w:rFonts w:hint="default"/>
        <w:u w:val="single"/>
      </w:rPr>
    </w:lvl>
    <w:lvl w:ilvl="1">
      <w:start w:val="2"/>
      <w:numFmt w:val="decimalZero"/>
      <w:lvlText w:val="%1.%2"/>
      <w:lvlJc w:val="left"/>
      <w:pPr>
        <w:ind w:left="1396" w:hanging="590"/>
      </w:pPr>
      <w:rPr>
        <w:rFonts w:hint="default"/>
        <w:u w:val="single"/>
      </w:rPr>
    </w:lvl>
    <w:lvl w:ilvl="2">
      <w:start w:val="1"/>
      <w:numFmt w:val="decimal"/>
      <w:lvlText w:val="%1.%2.%3"/>
      <w:lvlJc w:val="left"/>
      <w:pPr>
        <w:ind w:left="2332" w:hanging="720"/>
      </w:pPr>
      <w:rPr>
        <w:rFonts w:hint="default"/>
        <w:u w:val="single"/>
      </w:rPr>
    </w:lvl>
    <w:lvl w:ilvl="3">
      <w:start w:val="1"/>
      <w:numFmt w:val="decimal"/>
      <w:lvlText w:val="%1.%2.%3.%4"/>
      <w:lvlJc w:val="left"/>
      <w:pPr>
        <w:ind w:left="3498" w:hanging="1080"/>
      </w:pPr>
      <w:rPr>
        <w:rFonts w:hint="default"/>
        <w:u w:val="single"/>
      </w:rPr>
    </w:lvl>
    <w:lvl w:ilvl="4">
      <w:start w:val="1"/>
      <w:numFmt w:val="decimal"/>
      <w:lvlText w:val="%1.%2.%3.%4.%5"/>
      <w:lvlJc w:val="left"/>
      <w:pPr>
        <w:ind w:left="4304" w:hanging="1080"/>
      </w:pPr>
      <w:rPr>
        <w:rFonts w:hint="default"/>
        <w:u w:val="single"/>
      </w:rPr>
    </w:lvl>
    <w:lvl w:ilvl="5">
      <w:start w:val="1"/>
      <w:numFmt w:val="decimal"/>
      <w:lvlText w:val="%1.%2.%3.%4.%5.%6"/>
      <w:lvlJc w:val="left"/>
      <w:pPr>
        <w:ind w:left="5470" w:hanging="1440"/>
      </w:pPr>
      <w:rPr>
        <w:rFonts w:hint="default"/>
        <w:u w:val="single"/>
      </w:rPr>
    </w:lvl>
    <w:lvl w:ilvl="6">
      <w:start w:val="1"/>
      <w:numFmt w:val="decimal"/>
      <w:lvlText w:val="%1.%2.%3.%4.%5.%6.%7"/>
      <w:lvlJc w:val="left"/>
      <w:pPr>
        <w:ind w:left="6276" w:hanging="1440"/>
      </w:pPr>
      <w:rPr>
        <w:rFonts w:hint="default"/>
        <w:u w:val="single"/>
      </w:rPr>
    </w:lvl>
    <w:lvl w:ilvl="7">
      <w:start w:val="1"/>
      <w:numFmt w:val="decimal"/>
      <w:lvlText w:val="%1.%2.%3.%4.%5.%6.%7.%8"/>
      <w:lvlJc w:val="left"/>
      <w:pPr>
        <w:ind w:left="7442" w:hanging="1800"/>
      </w:pPr>
      <w:rPr>
        <w:rFonts w:hint="default"/>
        <w:u w:val="single"/>
      </w:rPr>
    </w:lvl>
    <w:lvl w:ilvl="8">
      <w:start w:val="1"/>
      <w:numFmt w:val="decimal"/>
      <w:lvlText w:val="%1.%2.%3.%4.%5.%6.%7.%8.%9"/>
      <w:lvlJc w:val="left"/>
      <w:pPr>
        <w:ind w:left="8248" w:hanging="1800"/>
      </w:pPr>
      <w:rPr>
        <w:rFonts w:hint="default"/>
        <w:u w:val="single"/>
      </w:rPr>
    </w:lvl>
  </w:abstractNum>
  <w:abstractNum w:abstractNumId="12" w15:restartNumberingAfterBreak="0">
    <w:nsid w:val="103855D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118146B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13961C0D"/>
    <w:multiLevelType w:val="hybridMultilevel"/>
    <w:tmpl w:val="6B30AB10"/>
    <w:lvl w:ilvl="0" w:tplc="62E8BDF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9D36E2"/>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6" w15:restartNumberingAfterBreak="0">
    <w:nsid w:val="1FA82401"/>
    <w:multiLevelType w:val="hybridMultilevel"/>
    <w:tmpl w:val="13CE469C"/>
    <w:lvl w:ilvl="0" w:tplc="04090019">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7" w15:restartNumberingAfterBreak="0">
    <w:nsid w:val="2052148B"/>
    <w:multiLevelType w:val="multilevel"/>
    <w:tmpl w:val="85A21E7A"/>
    <w:lvl w:ilvl="0">
      <w:start w:val="5"/>
      <w:numFmt w:val="decimalZero"/>
      <w:lvlText w:val="%1"/>
      <w:lvlJc w:val="left"/>
      <w:pPr>
        <w:ind w:left="590" w:hanging="590"/>
      </w:pPr>
      <w:rPr>
        <w:rFonts w:hint="default"/>
      </w:rPr>
    </w:lvl>
    <w:lvl w:ilvl="1">
      <w:start w:val="7"/>
      <w:numFmt w:val="decimalZero"/>
      <w:lvlText w:val="%1.%2"/>
      <w:lvlJc w:val="left"/>
      <w:pPr>
        <w:ind w:left="590" w:hanging="5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0841A8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20EE1522"/>
    <w:multiLevelType w:val="hybridMultilevel"/>
    <w:tmpl w:val="F8F8CCF8"/>
    <w:lvl w:ilvl="0" w:tplc="FFFFFFFF">
      <w:start w:val="1"/>
      <w:numFmt w:val="lowerLetter"/>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20" w15:restartNumberingAfterBreak="0">
    <w:nsid w:val="25672A68"/>
    <w:multiLevelType w:val="multilevel"/>
    <w:tmpl w:val="76C03334"/>
    <w:lvl w:ilvl="0">
      <w:start w:val="1"/>
      <w:numFmt w:val="lowerLetter"/>
      <w:lvlText w:val="%1."/>
      <w:lvlJc w:val="left"/>
      <w:pPr>
        <w:tabs>
          <w:tab w:val="num" w:pos="720"/>
        </w:tabs>
        <w:ind w:left="720" w:hanging="360"/>
      </w:pPr>
      <w:rPr>
        <w:rFonts w:hint="default"/>
        <w:b w:val="0"/>
        <w:i w:val="0"/>
        <w:sz w:val="24"/>
        <w:szCs w:val="24"/>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2884175E"/>
    <w:multiLevelType w:val="hybridMultilevel"/>
    <w:tmpl w:val="2AD21C16"/>
    <w:lvl w:ilvl="0" w:tplc="04090001">
      <w:start w:val="1"/>
      <w:numFmt w:val="bullet"/>
      <w:lvlText w:val=""/>
      <w:lvlJc w:val="left"/>
      <w:pPr>
        <w:ind w:left="1526" w:hanging="360"/>
      </w:pPr>
      <w:rPr>
        <w:rFonts w:ascii="Symbol" w:hAnsi="Symbol"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22" w15:restartNumberingAfterBreak="0">
    <w:nsid w:val="2B482AF0"/>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3" w15:restartNumberingAfterBreak="0">
    <w:nsid w:val="2B78473B"/>
    <w:multiLevelType w:val="hybridMultilevel"/>
    <w:tmpl w:val="F8F8CCF8"/>
    <w:lvl w:ilvl="0" w:tplc="04090019">
      <w:start w:val="1"/>
      <w:numFmt w:val="lowerLetter"/>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4" w15:restartNumberingAfterBreak="0">
    <w:nsid w:val="2BBA2C15"/>
    <w:multiLevelType w:val="multilevel"/>
    <w:tmpl w:val="C27A6E7E"/>
    <w:lvl w:ilvl="0">
      <w:start w:val="17"/>
      <w:numFmt w:val="decimal"/>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C2E218D"/>
    <w:multiLevelType w:val="hybridMultilevel"/>
    <w:tmpl w:val="89AAE3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EB76473"/>
    <w:multiLevelType w:val="hybridMultilevel"/>
    <w:tmpl w:val="0E54F6C0"/>
    <w:lvl w:ilvl="0" w:tplc="753030F8">
      <w:start w:val="1"/>
      <w:numFmt w:val="lowerLetter"/>
      <w:lvlText w:val="%1."/>
      <w:lvlJc w:val="left"/>
      <w:pPr>
        <w:ind w:left="1210" w:hanging="4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39633E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364F42D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368430AD"/>
    <w:multiLevelType w:val="hybridMultilevel"/>
    <w:tmpl w:val="584E287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3873462F"/>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1" w15:restartNumberingAfterBreak="0">
    <w:nsid w:val="388C0DF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38AD081D"/>
    <w:multiLevelType w:val="hybridMultilevel"/>
    <w:tmpl w:val="537C1DA2"/>
    <w:lvl w:ilvl="0" w:tplc="2D068A8A">
      <w:start w:val="1"/>
      <w:numFmt w:val="lowerLetter"/>
      <w:lvlText w:val="%1."/>
      <w:lvlJc w:val="lef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3" w15:restartNumberingAfterBreak="0">
    <w:nsid w:val="3C9560B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3E1C78F3"/>
    <w:multiLevelType w:val="hybridMultilevel"/>
    <w:tmpl w:val="64AEFA4E"/>
    <w:lvl w:ilvl="0" w:tplc="058ACB0E">
      <w:start w:val="1"/>
      <w:numFmt w:val="lowerLetter"/>
      <w:lvlText w:val="%1."/>
      <w:lvlJc w:val="left"/>
      <w:pPr>
        <w:ind w:left="1210" w:hanging="4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3EE21C50"/>
    <w:multiLevelType w:val="hybridMultilevel"/>
    <w:tmpl w:val="C9C8A1DA"/>
    <w:lvl w:ilvl="0" w:tplc="32A2E842">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6" w15:restartNumberingAfterBreak="0">
    <w:nsid w:val="416B6A07"/>
    <w:multiLevelType w:val="hybridMultilevel"/>
    <w:tmpl w:val="A998E0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A810B7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4C8E287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9" w15:restartNumberingAfterBreak="0">
    <w:nsid w:val="52317218"/>
    <w:multiLevelType w:val="hybridMultilevel"/>
    <w:tmpl w:val="D87A4AEC"/>
    <w:lvl w:ilvl="0" w:tplc="767618C6">
      <w:start w:val="1"/>
      <w:numFmt w:val="lowerLetter"/>
      <w:lvlText w:val="%1."/>
      <w:lvlJc w:val="left"/>
      <w:pPr>
        <w:ind w:left="1210" w:hanging="4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4FF7083"/>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1" w15:restartNumberingAfterBreak="0">
    <w:nsid w:val="55EC069C"/>
    <w:multiLevelType w:val="hybridMultilevel"/>
    <w:tmpl w:val="CE1E0C24"/>
    <w:lvl w:ilvl="0" w:tplc="77B00DD4">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2" w15:restartNumberingAfterBreak="0">
    <w:nsid w:val="598E7801"/>
    <w:multiLevelType w:val="hybridMultilevel"/>
    <w:tmpl w:val="0BF04B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3" w15:restartNumberingAfterBreak="0">
    <w:nsid w:val="5BAC1C5E"/>
    <w:multiLevelType w:val="multilevel"/>
    <w:tmpl w:val="E8F80216"/>
    <w:lvl w:ilvl="0">
      <w:start w:val="615"/>
      <w:numFmt w:val="decimalZero"/>
      <w:lvlText w:val="%1"/>
      <w:lvlJc w:val="left"/>
      <w:pPr>
        <w:ind w:left="790" w:hanging="790"/>
      </w:pPr>
      <w:rPr>
        <w:rFonts w:hint="default"/>
      </w:rPr>
    </w:lvl>
    <w:lvl w:ilvl="1">
      <w:start w:val="17"/>
      <w:numFmt w:val="decimal"/>
      <w:lvlText w:val="%1-%2"/>
      <w:lvlJc w:val="left"/>
      <w:pPr>
        <w:ind w:left="790" w:hanging="790"/>
      </w:pPr>
      <w:rPr>
        <w:rFonts w:hint="default"/>
      </w:rPr>
    </w:lvl>
    <w:lvl w:ilvl="2">
      <w:start w:val="1"/>
      <w:numFmt w:val="decimal"/>
      <w:lvlText w:val="%1-%2.%3"/>
      <w:lvlJc w:val="left"/>
      <w:pPr>
        <w:ind w:left="790" w:hanging="79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F4B07D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5" w15:restartNumberingAfterBreak="0">
    <w:nsid w:val="5FB5668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6" w15:restartNumberingAfterBreak="0">
    <w:nsid w:val="6181632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7" w15:restartNumberingAfterBreak="0">
    <w:nsid w:val="629A7050"/>
    <w:multiLevelType w:val="hybridMultilevel"/>
    <w:tmpl w:val="06008C3E"/>
    <w:lvl w:ilvl="0" w:tplc="4D680A86">
      <w:start w:val="1"/>
      <w:numFmt w:val="lowerLetter"/>
      <w:lvlText w:val="%1."/>
      <w:lvlJc w:val="lef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8" w15:restartNumberingAfterBreak="0">
    <w:nsid w:val="631030E9"/>
    <w:multiLevelType w:val="multilevel"/>
    <w:tmpl w:val="76C03334"/>
    <w:lvl w:ilvl="0">
      <w:start w:val="1"/>
      <w:numFmt w:val="lowerLetter"/>
      <w:lvlText w:val="%1."/>
      <w:lvlJc w:val="left"/>
      <w:pPr>
        <w:tabs>
          <w:tab w:val="num" w:pos="720"/>
        </w:tabs>
        <w:ind w:left="720" w:hanging="360"/>
      </w:pPr>
      <w:rPr>
        <w:rFonts w:hint="default"/>
        <w:b w:val="0"/>
        <w:i w:val="0"/>
        <w:sz w:val="24"/>
        <w:szCs w:val="24"/>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9" w15:restartNumberingAfterBreak="0">
    <w:nsid w:val="64706C5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0" w15:restartNumberingAfterBreak="0">
    <w:nsid w:val="6B3A512D"/>
    <w:multiLevelType w:val="hybridMultilevel"/>
    <w:tmpl w:val="37844934"/>
    <w:lvl w:ilvl="0" w:tplc="0F06948C">
      <w:start w:val="1"/>
      <w:numFmt w:val="lowerLetter"/>
      <w:lvlText w:val="%1."/>
      <w:lvlJc w:val="left"/>
      <w:pPr>
        <w:ind w:left="1210" w:hanging="4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6BEE6814"/>
    <w:multiLevelType w:val="hybridMultilevel"/>
    <w:tmpl w:val="539E2DEC"/>
    <w:lvl w:ilvl="0" w:tplc="FFFFFFFF">
      <w:start w:val="1"/>
      <w:numFmt w:val="lowerLetter"/>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52" w15:restartNumberingAfterBreak="0">
    <w:nsid w:val="6EB73086"/>
    <w:multiLevelType w:val="hybridMultilevel"/>
    <w:tmpl w:val="C8CA7E14"/>
    <w:lvl w:ilvl="0" w:tplc="C0A86A26">
      <w:start w:val="1"/>
      <w:numFmt w:val="lowerLetter"/>
      <w:lvlText w:val="%1."/>
      <w:lvlJc w:val="left"/>
      <w:pPr>
        <w:ind w:left="1210" w:hanging="4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F3B73D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4" w15:restartNumberingAfterBreak="0">
    <w:nsid w:val="700D747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5" w15:restartNumberingAfterBreak="0">
    <w:nsid w:val="71BC0F51"/>
    <w:multiLevelType w:val="hybridMultilevel"/>
    <w:tmpl w:val="A7EED360"/>
    <w:lvl w:ilvl="0" w:tplc="04090019">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6" w15:restartNumberingAfterBreak="0">
    <w:nsid w:val="71C13C74"/>
    <w:multiLevelType w:val="multilevel"/>
    <w:tmpl w:val="DC902214"/>
    <w:lvl w:ilvl="0">
      <w:start w:val="1"/>
      <w:numFmt w:val="decimalZero"/>
      <w:lvlText w:val="%1"/>
      <w:lvlJc w:val="left"/>
      <w:pPr>
        <w:ind w:left="810" w:hanging="810"/>
      </w:pPr>
      <w:rPr>
        <w:rFonts w:hint="default"/>
      </w:rPr>
    </w:lvl>
    <w:lvl w:ilvl="1">
      <w:start w:val="1"/>
      <w:numFmt w:val="decimalZero"/>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28D4C4D"/>
    <w:multiLevelType w:val="multilevel"/>
    <w:tmpl w:val="FB4AD7BA"/>
    <w:lvl w:ilvl="0">
      <w:start w:val="6"/>
      <w:numFmt w:val="decimalZero"/>
      <w:lvlText w:val="%1"/>
      <w:lvlJc w:val="left"/>
      <w:pPr>
        <w:ind w:left="590" w:hanging="590"/>
      </w:pPr>
      <w:rPr>
        <w:rFonts w:hint="default"/>
      </w:rPr>
    </w:lvl>
    <w:lvl w:ilvl="1">
      <w:start w:val="2"/>
      <w:numFmt w:val="decimalZero"/>
      <w:lvlText w:val="%1.%2"/>
      <w:lvlJc w:val="left"/>
      <w:pPr>
        <w:ind w:left="590" w:hanging="5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3205868"/>
    <w:multiLevelType w:val="multilevel"/>
    <w:tmpl w:val="C23877A4"/>
    <w:lvl w:ilvl="0">
      <w:start w:val="5"/>
      <w:numFmt w:val="decimalZero"/>
      <w:lvlText w:val="%1"/>
      <w:lvlJc w:val="left"/>
      <w:pPr>
        <w:ind w:left="590" w:hanging="590"/>
      </w:pPr>
      <w:rPr>
        <w:rFonts w:hint="default"/>
      </w:rPr>
    </w:lvl>
    <w:lvl w:ilvl="1">
      <w:start w:val="7"/>
      <w:numFmt w:val="decimalZero"/>
      <w:lvlText w:val="%1.%2"/>
      <w:lvlJc w:val="left"/>
      <w:pPr>
        <w:ind w:left="590" w:hanging="5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663067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0" w15:restartNumberingAfterBreak="0">
    <w:nsid w:val="768B0E2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1" w15:restartNumberingAfterBreak="0">
    <w:nsid w:val="78825635"/>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62" w15:restartNumberingAfterBreak="0">
    <w:nsid w:val="7A346AD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7E5C6248"/>
    <w:multiLevelType w:val="hybridMultilevel"/>
    <w:tmpl w:val="614C1E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9445998">
    <w:abstractNumId w:val="40"/>
  </w:num>
  <w:num w:numId="2" w16cid:durableId="1459832962">
    <w:abstractNumId w:val="22"/>
  </w:num>
  <w:num w:numId="3" w16cid:durableId="2052414347">
    <w:abstractNumId w:val="48"/>
  </w:num>
  <w:num w:numId="4" w16cid:durableId="734159629">
    <w:abstractNumId w:val="61"/>
  </w:num>
  <w:num w:numId="5" w16cid:durableId="678386242">
    <w:abstractNumId w:val="15"/>
  </w:num>
  <w:num w:numId="6" w16cid:durableId="1345091925">
    <w:abstractNumId w:val="30"/>
  </w:num>
  <w:num w:numId="7" w16cid:durableId="1437750645">
    <w:abstractNumId w:val="56"/>
  </w:num>
  <w:num w:numId="8" w16cid:durableId="752043385">
    <w:abstractNumId w:val="4"/>
  </w:num>
  <w:num w:numId="9" w16cid:durableId="1521703461">
    <w:abstractNumId w:val="32"/>
  </w:num>
  <w:num w:numId="10" w16cid:durableId="1857574380">
    <w:abstractNumId w:val="2"/>
  </w:num>
  <w:num w:numId="11" w16cid:durableId="1638753404">
    <w:abstractNumId w:val="47"/>
  </w:num>
  <w:num w:numId="12" w16cid:durableId="879898345">
    <w:abstractNumId w:val="1"/>
  </w:num>
  <w:num w:numId="13" w16cid:durableId="1797093185">
    <w:abstractNumId w:val="55"/>
  </w:num>
  <w:num w:numId="14" w16cid:durableId="1938051081">
    <w:abstractNumId w:val="14"/>
  </w:num>
  <w:num w:numId="15" w16cid:durableId="1718313285">
    <w:abstractNumId w:val="16"/>
  </w:num>
  <w:num w:numId="16" w16cid:durableId="2140562749">
    <w:abstractNumId w:val="29"/>
  </w:num>
  <w:num w:numId="17" w16cid:durableId="1980304952">
    <w:abstractNumId w:val="23"/>
  </w:num>
  <w:num w:numId="18" w16cid:durableId="1584417732">
    <w:abstractNumId w:val="57"/>
  </w:num>
  <w:num w:numId="19" w16cid:durableId="1456949970">
    <w:abstractNumId w:val="35"/>
  </w:num>
  <w:num w:numId="20" w16cid:durableId="2131512666">
    <w:abstractNumId w:val="41"/>
  </w:num>
  <w:num w:numId="21" w16cid:durableId="244918658">
    <w:abstractNumId w:val="21"/>
  </w:num>
  <w:num w:numId="22" w16cid:durableId="1423718061">
    <w:abstractNumId w:val="36"/>
  </w:num>
  <w:num w:numId="23" w16cid:durableId="115607821">
    <w:abstractNumId w:val="51"/>
  </w:num>
  <w:num w:numId="24" w16cid:durableId="824902475">
    <w:abstractNumId w:val="63"/>
  </w:num>
  <w:num w:numId="25" w16cid:durableId="1717192000">
    <w:abstractNumId w:val="19"/>
  </w:num>
  <w:num w:numId="26" w16cid:durableId="1251503312">
    <w:abstractNumId w:val="17"/>
  </w:num>
  <w:num w:numId="27" w16cid:durableId="4477900">
    <w:abstractNumId w:val="62"/>
  </w:num>
  <w:num w:numId="28" w16cid:durableId="1911454225">
    <w:abstractNumId w:val="31"/>
  </w:num>
  <w:num w:numId="29" w16cid:durableId="756944351">
    <w:abstractNumId w:val="49"/>
  </w:num>
  <w:num w:numId="30" w16cid:durableId="714475755">
    <w:abstractNumId w:val="38"/>
  </w:num>
  <w:num w:numId="31" w16cid:durableId="998118378">
    <w:abstractNumId w:val="26"/>
  </w:num>
  <w:num w:numId="32" w16cid:durableId="1347638484">
    <w:abstractNumId w:val="9"/>
  </w:num>
  <w:num w:numId="33" w16cid:durableId="553005175">
    <w:abstractNumId w:val="54"/>
  </w:num>
  <w:num w:numId="34" w16cid:durableId="132063057">
    <w:abstractNumId w:val="12"/>
  </w:num>
  <w:num w:numId="35" w16cid:durableId="544676775">
    <w:abstractNumId w:val="3"/>
  </w:num>
  <w:num w:numId="36" w16cid:durableId="1273897317">
    <w:abstractNumId w:val="10"/>
  </w:num>
  <w:num w:numId="37" w16cid:durableId="1427455541">
    <w:abstractNumId w:val="46"/>
  </w:num>
  <w:num w:numId="38" w16cid:durableId="1194730286">
    <w:abstractNumId w:val="33"/>
  </w:num>
  <w:num w:numId="39" w16cid:durableId="1823305677">
    <w:abstractNumId w:val="52"/>
  </w:num>
  <w:num w:numId="40" w16cid:durableId="196815255">
    <w:abstractNumId w:val="53"/>
  </w:num>
  <w:num w:numId="41" w16cid:durableId="1408922171">
    <w:abstractNumId w:val="60"/>
  </w:num>
  <w:num w:numId="42" w16cid:durableId="212010821">
    <w:abstractNumId w:val="45"/>
  </w:num>
  <w:num w:numId="43" w16cid:durableId="1760131902">
    <w:abstractNumId w:val="28"/>
  </w:num>
  <w:num w:numId="44" w16cid:durableId="1931812703">
    <w:abstractNumId w:val="59"/>
  </w:num>
  <w:num w:numId="45" w16cid:durableId="770974830">
    <w:abstractNumId w:val="18"/>
  </w:num>
  <w:num w:numId="46" w16cid:durableId="661467884">
    <w:abstractNumId w:val="58"/>
  </w:num>
  <w:num w:numId="47" w16cid:durableId="1798601824">
    <w:abstractNumId w:val="5"/>
  </w:num>
  <w:num w:numId="48" w16cid:durableId="1835299540">
    <w:abstractNumId w:val="6"/>
  </w:num>
  <w:num w:numId="49" w16cid:durableId="1089741371">
    <w:abstractNumId w:val="42"/>
  </w:num>
  <w:num w:numId="50" w16cid:durableId="1004865911">
    <w:abstractNumId w:val="13"/>
  </w:num>
  <w:num w:numId="51" w16cid:durableId="862940805">
    <w:abstractNumId w:val="43"/>
  </w:num>
  <w:num w:numId="52" w16cid:durableId="74711495">
    <w:abstractNumId w:val="11"/>
  </w:num>
  <w:num w:numId="53" w16cid:durableId="834957620">
    <w:abstractNumId w:val="24"/>
  </w:num>
  <w:num w:numId="54" w16cid:durableId="1729960541">
    <w:abstractNumId w:val="8"/>
  </w:num>
  <w:num w:numId="55" w16cid:durableId="1103456848">
    <w:abstractNumId w:val="44"/>
  </w:num>
  <w:num w:numId="56" w16cid:durableId="1408964048">
    <w:abstractNumId w:val="34"/>
  </w:num>
  <w:num w:numId="57" w16cid:durableId="87118494">
    <w:abstractNumId w:val="27"/>
  </w:num>
  <w:num w:numId="58" w16cid:durableId="369257937">
    <w:abstractNumId w:val="39"/>
  </w:num>
  <w:num w:numId="59" w16cid:durableId="496117427">
    <w:abstractNumId w:val="37"/>
  </w:num>
  <w:num w:numId="60" w16cid:durableId="134565072">
    <w:abstractNumId w:val="50"/>
  </w:num>
  <w:num w:numId="61" w16cid:durableId="1926498398">
    <w:abstractNumId w:val="25"/>
  </w:num>
  <w:num w:numId="62" w16cid:durableId="729184897">
    <w:abstractNumId w:val="7"/>
  </w:num>
  <w:num w:numId="63" w16cid:durableId="605965731">
    <w:abstractNumId w:val="0"/>
  </w:num>
  <w:num w:numId="64" w16cid:durableId="1413351024">
    <w:abstractNumId w:val="2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3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E44"/>
    <w:rsid w:val="00000A06"/>
    <w:rsid w:val="00000E81"/>
    <w:rsid w:val="000010D3"/>
    <w:rsid w:val="000010F7"/>
    <w:rsid w:val="00002A37"/>
    <w:rsid w:val="00002CE3"/>
    <w:rsid w:val="000036DB"/>
    <w:rsid w:val="00005C67"/>
    <w:rsid w:val="00005C9B"/>
    <w:rsid w:val="00006980"/>
    <w:rsid w:val="0001145C"/>
    <w:rsid w:val="00011C93"/>
    <w:rsid w:val="000120C4"/>
    <w:rsid w:val="000132CF"/>
    <w:rsid w:val="00013A91"/>
    <w:rsid w:val="00015E9C"/>
    <w:rsid w:val="0002228F"/>
    <w:rsid w:val="00022BED"/>
    <w:rsid w:val="00024589"/>
    <w:rsid w:val="0002704B"/>
    <w:rsid w:val="00031CD1"/>
    <w:rsid w:val="00033787"/>
    <w:rsid w:val="00033915"/>
    <w:rsid w:val="00033C4D"/>
    <w:rsid w:val="00033C9D"/>
    <w:rsid w:val="00033FAC"/>
    <w:rsid w:val="00034348"/>
    <w:rsid w:val="00034A7D"/>
    <w:rsid w:val="00034B52"/>
    <w:rsid w:val="00035947"/>
    <w:rsid w:val="0003632F"/>
    <w:rsid w:val="000413A8"/>
    <w:rsid w:val="00042854"/>
    <w:rsid w:val="00047659"/>
    <w:rsid w:val="00050343"/>
    <w:rsid w:val="000520D6"/>
    <w:rsid w:val="000530D4"/>
    <w:rsid w:val="00054483"/>
    <w:rsid w:val="00054905"/>
    <w:rsid w:val="00054FCF"/>
    <w:rsid w:val="000567BD"/>
    <w:rsid w:val="00056867"/>
    <w:rsid w:val="00057BDA"/>
    <w:rsid w:val="0006334B"/>
    <w:rsid w:val="000635FE"/>
    <w:rsid w:val="000646F1"/>
    <w:rsid w:val="00064947"/>
    <w:rsid w:val="00064A0C"/>
    <w:rsid w:val="00065EF9"/>
    <w:rsid w:val="00070888"/>
    <w:rsid w:val="00071084"/>
    <w:rsid w:val="0007307D"/>
    <w:rsid w:val="00074820"/>
    <w:rsid w:val="000749AF"/>
    <w:rsid w:val="000764C5"/>
    <w:rsid w:val="0007798F"/>
    <w:rsid w:val="00077F1D"/>
    <w:rsid w:val="000812AA"/>
    <w:rsid w:val="00083D37"/>
    <w:rsid w:val="000847A9"/>
    <w:rsid w:val="00084BAA"/>
    <w:rsid w:val="000851B1"/>
    <w:rsid w:val="00095BC8"/>
    <w:rsid w:val="00096CAF"/>
    <w:rsid w:val="00096E3D"/>
    <w:rsid w:val="00096EF1"/>
    <w:rsid w:val="000A06B5"/>
    <w:rsid w:val="000A576B"/>
    <w:rsid w:val="000A682B"/>
    <w:rsid w:val="000A6992"/>
    <w:rsid w:val="000A75C2"/>
    <w:rsid w:val="000B050E"/>
    <w:rsid w:val="000B0C59"/>
    <w:rsid w:val="000B18AD"/>
    <w:rsid w:val="000B1E3B"/>
    <w:rsid w:val="000B4F87"/>
    <w:rsid w:val="000C163C"/>
    <w:rsid w:val="000C2083"/>
    <w:rsid w:val="000C4211"/>
    <w:rsid w:val="000C533A"/>
    <w:rsid w:val="000C5F64"/>
    <w:rsid w:val="000D003A"/>
    <w:rsid w:val="000D08C9"/>
    <w:rsid w:val="000D1271"/>
    <w:rsid w:val="000D17BB"/>
    <w:rsid w:val="000D1853"/>
    <w:rsid w:val="000D2F67"/>
    <w:rsid w:val="000D4842"/>
    <w:rsid w:val="000D5A14"/>
    <w:rsid w:val="000E2589"/>
    <w:rsid w:val="000E54EB"/>
    <w:rsid w:val="000E709D"/>
    <w:rsid w:val="000E749F"/>
    <w:rsid w:val="000E7E8C"/>
    <w:rsid w:val="000F36BB"/>
    <w:rsid w:val="000F554E"/>
    <w:rsid w:val="000F55CE"/>
    <w:rsid w:val="000F5C2A"/>
    <w:rsid w:val="000F74FF"/>
    <w:rsid w:val="000F7E9B"/>
    <w:rsid w:val="00100367"/>
    <w:rsid w:val="001012B2"/>
    <w:rsid w:val="00101A71"/>
    <w:rsid w:val="00101FE8"/>
    <w:rsid w:val="00105C29"/>
    <w:rsid w:val="00107D76"/>
    <w:rsid w:val="001103FB"/>
    <w:rsid w:val="00112954"/>
    <w:rsid w:val="0011430B"/>
    <w:rsid w:val="00116693"/>
    <w:rsid w:val="00117105"/>
    <w:rsid w:val="00120A40"/>
    <w:rsid w:val="00120AF1"/>
    <w:rsid w:val="0012172A"/>
    <w:rsid w:val="001217BF"/>
    <w:rsid w:val="00121941"/>
    <w:rsid w:val="00121AC8"/>
    <w:rsid w:val="0012453E"/>
    <w:rsid w:val="00130494"/>
    <w:rsid w:val="0013151A"/>
    <w:rsid w:val="0013594C"/>
    <w:rsid w:val="00135F55"/>
    <w:rsid w:val="00136008"/>
    <w:rsid w:val="001411BD"/>
    <w:rsid w:val="001420AB"/>
    <w:rsid w:val="00142332"/>
    <w:rsid w:val="00143D11"/>
    <w:rsid w:val="0014417F"/>
    <w:rsid w:val="00145EC5"/>
    <w:rsid w:val="0014661B"/>
    <w:rsid w:val="00146FBC"/>
    <w:rsid w:val="00151983"/>
    <w:rsid w:val="00152D49"/>
    <w:rsid w:val="00152F27"/>
    <w:rsid w:val="001530DF"/>
    <w:rsid w:val="001552B3"/>
    <w:rsid w:val="00156739"/>
    <w:rsid w:val="00156A2C"/>
    <w:rsid w:val="00160162"/>
    <w:rsid w:val="00166145"/>
    <w:rsid w:val="00167F10"/>
    <w:rsid w:val="00170876"/>
    <w:rsid w:val="00170B7B"/>
    <w:rsid w:val="001712FE"/>
    <w:rsid w:val="001733F2"/>
    <w:rsid w:val="00174F1E"/>
    <w:rsid w:val="00176093"/>
    <w:rsid w:val="00176B13"/>
    <w:rsid w:val="001773AE"/>
    <w:rsid w:val="00180154"/>
    <w:rsid w:val="00180354"/>
    <w:rsid w:val="001827B7"/>
    <w:rsid w:val="00182CC8"/>
    <w:rsid w:val="00183030"/>
    <w:rsid w:val="0018354C"/>
    <w:rsid w:val="00183B6F"/>
    <w:rsid w:val="00184D3A"/>
    <w:rsid w:val="00186207"/>
    <w:rsid w:val="0018653B"/>
    <w:rsid w:val="001869E9"/>
    <w:rsid w:val="001916F7"/>
    <w:rsid w:val="00194541"/>
    <w:rsid w:val="001A00E3"/>
    <w:rsid w:val="001A12E0"/>
    <w:rsid w:val="001A226D"/>
    <w:rsid w:val="001A50DA"/>
    <w:rsid w:val="001A6292"/>
    <w:rsid w:val="001A7645"/>
    <w:rsid w:val="001A7815"/>
    <w:rsid w:val="001B178C"/>
    <w:rsid w:val="001B2134"/>
    <w:rsid w:val="001B2C35"/>
    <w:rsid w:val="001B3FA2"/>
    <w:rsid w:val="001B4694"/>
    <w:rsid w:val="001B4936"/>
    <w:rsid w:val="001C068F"/>
    <w:rsid w:val="001C0C4E"/>
    <w:rsid w:val="001C13AA"/>
    <w:rsid w:val="001C1BD1"/>
    <w:rsid w:val="001C1DA2"/>
    <w:rsid w:val="001C4592"/>
    <w:rsid w:val="001C4684"/>
    <w:rsid w:val="001C65B1"/>
    <w:rsid w:val="001C692D"/>
    <w:rsid w:val="001C71EE"/>
    <w:rsid w:val="001C7E0C"/>
    <w:rsid w:val="001D468B"/>
    <w:rsid w:val="001D4F62"/>
    <w:rsid w:val="001D5A0B"/>
    <w:rsid w:val="001D5FC2"/>
    <w:rsid w:val="001E04BD"/>
    <w:rsid w:val="001E1963"/>
    <w:rsid w:val="001E3712"/>
    <w:rsid w:val="001E6D9C"/>
    <w:rsid w:val="001E7021"/>
    <w:rsid w:val="001F0B32"/>
    <w:rsid w:val="001F2AA5"/>
    <w:rsid w:val="001F2C53"/>
    <w:rsid w:val="001F4146"/>
    <w:rsid w:val="001F45E8"/>
    <w:rsid w:val="001F554B"/>
    <w:rsid w:val="0020033D"/>
    <w:rsid w:val="00201955"/>
    <w:rsid w:val="00201B36"/>
    <w:rsid w:val="00203A4D"/>
    <w:rsid w:val="002056FA"/>
    <w:rsid w:val="00205B7C"/>
    <w:rsid w:val="00206123"/>
    <w:rsid w:val="00207099"/>
    <w:rsid w:val="00207FB7"/>
    <w:rsid w:val="002104DD"/>
    <w:rsid w:val="00212255"/>
    <w:rsid w:val="00213964"/>
    <w:rsid w:val="00216E0A"/>
    <w:rsid w:val="00217C07"/>
    <w:rsid w:val="00217EFB"/>
    <w:rsid w:val="00222C9B"/>
    <w:rsid w:val="00224989"/>
    <w:rsid w:val="00224E0E"/>
    <w:rsid w:val="00225203"/>
    <w:rsid w:val="00227ABD"/>
    <w:rsid w:val="0023238B"/>
    <w:rsid w:val="002333EC"/>
    <w:rsid w:val="00234432"/>
    <w:rsid w:val="0023447E"/>
    <w:rsid w:val="00235AE7"/>
    <w:rsid w:val="00235C02"/>
    <w:rsid w:val="00236637"/>
    <w:rsid w:val="00244E6E"/>
    <w:rsid w:val="00244EEC"/>
    <w:rsid w:val="00244FA7"/>
    <w:rsid w:val="00246582"/>
    <w:rsid w:val="00246EB6"/>
    <w:rsid w:val="00250316"/>
    <w:rsid w:val="00250938"/>
    <w:rsid w:val="002515B3"/>
    <w:rsid w:val="0025306C"/>
    <w:rsid w:val="00261BA1"/>
    <w:rsid w:val="00261BB8"/>
    <w:rsid w:val="00262558"/>
    <w:rsid w:val="00262751"/>
    <w:rsid w:val="002656E9"/>
    <w:rsid w:val="00271DF6"/>
    <w:rsid w:val="00271E6D"/>
    <w:rsid w:val="0027674B"/>
    <w:rsid w:val="00276FE3"/>
    <w:rsid w:val="00277B44"/>
    <w:rsid w:val="00281877"/>
    <w:rsid w:val="00282165"/>
    <w:rsid w:val="00282AEB"/>
    <w:rsid w:val="00286CBC"/>
    <w:rsid w:val="0029144A"/>
    <w:rsid w:val="00294266"/>
    <w:rsid w:val="002955CF"/>
    <w:rsid w:val="00295DC9"/>
    <w:rsid w:val="0029683A"/>
    <w:rsid w:val="00296B60"/>
    <w:rsid w:val="00296F41"/>
    <w:rsid w:val="002A0A48"/>
    <w:rsid w:val="002A3A4E"/>
    <w:rsid w:val="002A4D93"/>
    <w:rsid w:val="002B0377"/>
    <w:rsid w:val="002B0B4D"/>
    <w:rsid w:val="002B1ADD"/>
    <w:rsid w:val="002B2BEE"/>
    <w:rsid w:val="002B7A0D"/>
    <w:rsid w:val="002B7C1D"/>
    <w:rsid w:val="002C0307"/>
    <w:rsid w:val="002C036F"/>
    <w:rsid w:val="002C1345"/>
    <w:rsid w:val="002C1C5E"/>
    <w:rsid w:val="002C1DD4"/>
    <w:rsid w:val="002C2AEA"/>
    <w:rsid w:val="002C440A"/>
    <w:rsid w:val="002C443C"/>
    <w:rsid w:val="002C4E6D"/>
    <w:rsid w:val="002C5EF3"/>
    <w:rsid w:val="002C7290"/>
    <w:rsid w:val="002C7817"/>
    <w:rsid w:val="002C7E3F"/>
    <w:rsid w:val="002D1250"/>
    <w:rsid w:val="002D1EA8"/>
    <w:rsid w:val="002D22AC"/>
    <w:rsid w:val="002D26F3"/>
    <w:rsid w:val="002D2A9B"/>
    <w:rsid w:val="002D3B4E"/>
    <w:rsid w:val="002D42F0"/>
    <w:rsid w:val="002D71EC"/>
    <w:rsid w:val="002D776A"/>
    <w:rsid w:val="002E253D"/>
    <w:rsid w:val="002E422C"/>
    <w:rsid w:val="002E7FC3"/>
    <w:rsid w:val="002F08E2"/>
    <w:rsid w:val="002F109D"/>
    <w:rsid w:val="002F14E5"/>
    <w:rsid w:val="002F3BB6"/>
    <w:rsid w:val="002F5C25"/>
    <w:rsid w:val="002F60D6"/>
    <w:rsid w:val="002F6354"/>
    <w:rsid w:val="002F6901"/>
    <w:rsid w:val="0030009F"/>
    <w:rsid w:val="00300A73"/>
    <w:rsid w:val="0030115D"/>
    <w:rsid w:val="00304ABD"/>
    <w:rsid w:val="003059E6"/>
    <w:rsid w:val="00306E16"/>
    <w:rsid w:val="00310D19"/>
    <w:rsid w:val="00313F1A"/>
    <w:rsid w:val="0032252B"/>
    <w:rsid w:val="00323383"/>
    <w:rsid w:val="003304AD"/>
    <w:rsid w:val="00331A1D"/>
    <w:rsid w:val="00332898"/>
    <w:rsid w:val="003337D7"/>
    <w:rsid w:val="003353DA"/>
    <w:rsid w:val="003357E8"/>
    <w:rsid w:val="00335B52"/>
    <w:rsid w:val="00336436"/>
    <w:rsid w:val="0033709A"/>
    <w:rsid w:val="0034014B"/>
    <w:rsid w:val="00341D98"/>
    <w:rsid w:val="00341EA2"/>
    <w:rsid w:val="00342B30"/>
    <w:rsid w:val="00344503"/>
    <w:rsid w:val="003446FC"/>
    <w:rsid w:val="0034496F"/>
    <w:rsid w:val="00344BB4"/>
    <w:rsid w:val="00345ECF"/>
    <w:rsid w:val="00346F1E"/>
    <w:rsid w:val="00347D9D"/>
    <w:rsid w:val="0035159C"/>
    <w:rsid w:val="00352E65"/>
    <w:rsid w:val="00353F5F"/>
    <w:rsid w:val="00354FB6"/>
    <w:rsid w:val="003555BD"/>
    <w:rsid w:val="00356BD9"/>
    <w:rsid w:val="0035744E"/>
    <w:rsid w:val="00357CAB"/>
    <w:rsid w:val="00362AAE"/>
    <w:rsid w:val="00363670"/>
    <w:rsid w:val="00364E03"/>
    <w:rsid w:val="00365C1F"/>
    <w:rsid w:val="00365D29"/>
    <w:rsid w:val="003667B0"/>
    <w:rsid w:val="003670A1"/>
    <w:rsid w:val="00367E06"/>
    <w:rsid w:val="003707CB"/>
    <w:rsid w:val="003726E1"/>
    <w:rsid w:val="003743C3"/>
    <w:rsid w:val="00376851"/>
    <w:rsid w:val="00376C06"/>
    <w:rsid w:val="003800FA"/>
    <w:rsid w:val="0038186C"/>
    <w:rsid w:val="00381DDA"/>
    <w:rsid w:val="00383555"/>
    <w:rsid w:val="00384FE3"/>
    <w:rsid w:val="00387218"/>
    <w:rsid w:val="00387B82"/>
    <w:rsid w:val="00390427"/>
    <w:rsid w:val="00390ABD"/>
    <w:rsid w:val="00391360"/>
    <w:rsid w:val="00393328"/>
    <w:rsid w:val="003A02B4"/>
    <w:rsid w:val="003A0728"/>
    <w:rsid w:val="003A125D"/>
    <w:rsid w:val="003A16E0"/>
    <w:rsid w:val="003A2EAC"/>
    <w:rsid w:val="003A38FE"/>
    <w:rsid w:val="003A44E3"/>
    <w:rsid w:val="003A4A7E"/>
    <w:rsid w:val="003B1661"/>
    <w:rsid w:val="003B3201"/>
    <w:rsid w:val="003B322D"/>
    <w:rsid w:val="003B402B"/>
    <w:rsid w:val="003B43C9"/>
    <w:rsid w:val="003B4509"/>
    <w:rsid w:val="003B7012"/>
    <w:rsid w:val="003C2B07"/>
    <w:rsid w:val="003C4651"/>
    <w:rsid w:val="003C5906"/>
    <w:rsid w:val="003C620F"/>
    <w:rsid w:val="003D1BAB"/>
    <w:rsid w:val="003D20D5"/>
    <w:rsid w:val="003D38C0"/>
    <w:rsid w:val="003D3E80"/>
    <w:rsid w:val="003D42D9"/>
    <w:rsid w:val="003D6767"/>
    <w:rsid w:val="003E48D1"/>
    <w:rsid w:val="003E51D4"/>
    <w:rsid w:val="003E674D"/>
    <w:rsid w:val="003E6800"/>
    <w:rsid w:val="003F1915"/>
    <w:rsid w:val="003F1BF2"/>
    <w:rsid w:val="003F2BE6"/>
    <w:rsid w:val="003F300E"/>
    <w:rsid w:val="003F46AF"/>
    <w:rsid w:val="00401436"/>
    <w:rsid w:val="004024A2"/>
    <w:rsid w:val="00402BB5"/>
    <w:rsid w:val="00403536"/>
    <w:rsid w:val="004041D0"/>
    <w:rsid w:val="00407821"/>
    <w:rsid w:val="00407BB7"/>
    <w:rsid w:val="00407BE0"/>
    <w:rsid w:val="0041079C"/>
    <w:rsid w:val="00412E27"/>
    <w:rsid w:val="00413B92"/>
    <w:rsid w:val="00413C1D"/>
    <w:rsid w:val="004141AB"/>
    <w:rsid w:val="00415926"/>
    <w:rsid w:val="00422B4C"/>
    <w:rsid w:val="00425405"/>
    <w:rsid w:val="004256B0"/>
    <w:rsid w:val="004257F4"/>
    <w:rsid w:val="00426662"/>
    <w:rsid w:val="00426777"/>
    <w:rsid w:val="004349FA"/>
    <w:rsid w:val="00434D60"/>
    <w:rsid w:val="004371E1"/>
    <w:rsid w:val="0044088B"/>
    <w:rsid w:val="00441F49"/>
    <w:rsid w:val="00443E3B"/>
    <w:rsid w:val="004442F6"/>
    <w:rsid w:val="00444753"/>
    <w:rsid w:val="004451BD"/>
    <w:rsid w:val="00446057"/>
    <w:rsid w:val="00447644"/>
    <w:rsid w:val="00447845"/>
    <w:rsid w:val="00450810"/>
    <w:rsid w:val="00450C54"/>
    <w:rsid w:val="0045365C"/>
    <w:rsid w:val="004539E2"/>
    <w:rsid w:val="004605D1"/>
    <w:rsid w:val="00462923"/>
    <w:rsid w:val="004636E2"/>
    <w:rsid w:val="004638B2"/>
    <w:rsid w:val="00463D48"/>
    <w:rsid w:val="00464C8A"/>
    <w:rsid w:val="004722DC"/>
    <w:rsid w:val="004730AF"/>
    <w:rsid w:val="00473682"/>
    <w:rsid w:val="00475DFB"/>
    <w:rsid w:val="00476910"/>
    <w:rsid w:val="00476FD3"/>
    <w:rsid w:val="004809E8"/>
    <w:rsid w:val="004810A0"/>
    <w:rsid w:val="00482173"/>
    <w:rsid w:val="00483511"/>
    <w:rsid w:val="00483F6C"/>
    <w:rsid w:val="00484638"/>
    <w:rsid w:val="00487035"/>
    <w:rsid w:val="00493F29"/>
    <w:rsid w:val="00495252"/>
    <w:rsid w:val="004957C8"/>
    <w:rsid w:val="00497D4E"/>
    <w:rsid w:val="004A06CA"/>
    <w:rsid w:val="004A0A0A"/>
    <w:rsid w:val="004A2EE5"/>
    <w:rsid w:val="004A4B3C"/>
    <w:rsid w:val="004A57AF"/>
    <w:rsid w:val="004A5D84"/>
    <w:rsid w:val="004A7298"/>
    <w:rsid w:val="004A7438"/>
    <w:rsid w:val="004A7EE9"/>
    <w:rsid w:val="004B1FC6"/>
    <w:rsid w:val="004B2477"/>
    <w:rsid w:val="004B24DF"/>
    <w:rsid w:val="004B33E5"/>
    <w:rsid w:val="004B39E1"/>
    <w:rsid w:val="004B512B"/>
    <w:rsid w:val="004B6190"/>
    <w:rsid w:val="004C1383"/>
    <w:rsid w:val="004C246E"/>
    <w:rsid w:val="004C63BA"/>
    <w:rsid w:val="004C6631"/>
    <w:rsid w:val="004C7AB9"/>
    <w:rsid w:val="004D1933"/>
    <w:rsid w:val="004D1B92"/>
    <w:rsid w:val="004D24A4"/>
    <w:rsid w:val="004D3782"/>
    <w:rsid w:val="004D41A0"/>
    <w:rsid w:val="004D423D"/>
    <w:rsid w:val="004D7547"/>
    <w:rsid w:val="004D782C"/>
    <w:rsid w:val="004E2BF3"/>
    <w:rsid w:val="004E2FF6"/>
    <w:rsid w:val="004E39C4"/>
    <w:rsid w:val="004E4FC0"/>
    <w:rsid w:val="004E5911"/>
    <w:rsid w:val="004E6C17"/>
    <w:rsid w:val="004F0AE9"/>
    <w:rsid w:val="004F37FF"/>
    <w:rsid w:val="004F46C6"/>
    <w:rsid w:val="005000FF"/>
    <w:rsid w:val="0050083B"/>
    <w:rsid w:val="00502B93"/>
    <w:rsid w:val="00503E55"/>
    <w:rsid w:val="00505813"/>
    <w:rsid w:val="005069B3"/>
    <w:rsid w:val="00507E95"/>
    <w:rsid w:val="0051011D"/>
    <w:rsid w:val="00511C78"/>
    <w:rsid w:val="005124B0"/>
    <w:rsid w:val="00513006"/>
    <w:rsid w:val="005132D2"/>
    <w:rsid w:val="00513E66"/>
    <w:rsid w:val="00514F74"/>
    <w:rsid w:val="005154D4"/>
    <w:rsid w:val="00516C09"/>
    <w:rsid w:val="0051760E"/>
    <w:rsid w:val="0052005B"/>
    <w:rsid w:val="005202FF"/>
    <w:rsid w:val="0052142D"/>
    <w:rsid w:val="0052249F"/>
    <w:rsid w:val="005234CA"/>
    <w:rsid w:val="0052357F"/>
    <w:rsid w:val="00525267"/>
    <w:rsid w:val="00525499"/>
    <w:rsid w:val="0052648C"/>
    <w:rsid w:val="00527BEE"/>
    <w:rsid w:val="00530B54"/>
    <w:rsid w:val="00531FD4"/>
    <w:rsid w:val="0053301A"/>
    <w:rsid w:val="00533662"/>
    <w:rsid w:val="005342E0"/>
    <w:rsid w:val="00534DC8"/>
    <w:rsid w:val="00535013"/>
    <w:rsid w:val="00535248"/>
    <w:rsid w:val="005372C0"/>
    <w:rsid w:val="00537433"/>
    <w:rsid w:val="00537A1C"/>
    <w:rsid w:val="00541A79"/>
    <w:rsid w:val="00542546"/>
    <w:rsid w:val="0054298F"/>
    <w:rsid w:val="00543F7C"/>
    <w:rsid w:val="00544A53"/>
    <w:rsid w:val="00544AC8"/>
    <w:rsid w:val="00550F28"/>
    <w:rsid w:val="0055283E"/>
    <w:rsid w:val="005531D1"/>
    <w:rsid w:val="005541AD"/>
    <w:rsid w:val="0055484E"/>
    <w:rsid w:val="005553B7"/>
    <w:rsid w:val="00556C28"/>
    <w:rsid w:val="00557685"/>
    <w:rsid w:val="00557789"/>
    <w:rsid w:val="00557B4C"/>
    <w:rsid w:val="005610AA"/>
    <w:rsid w:val="00561674"/>
    <w:rsid w:val="00562FAA"/>
    <w:rsid w:val="00563A51"/>
    <w:rsid w:val="00564BCB"/>
    <w:rsid w:val="00564FDB"/>
    <w:rsid w:val="00566464"/>
    <w:rsid w:val="005669AA"/>
    <w:rsid w:val="005673CE"/>
    <w:rsid w:val="00567E97"/>
    <w:rsid w:val="00570100"/>
    <w:rsid w:val="005703EF"/>
    <w:rsid w:val="00571F1E"/>
    <w:rsid w:val="00572456"/>
    <w:rsid w:val="00572618"/>
    <w:rsid w:val="00573702"/>
    <w:rsid w:val="00576612"/>
    <w:rsid w:val="00581220"/>
    <w:rsid w:val="0058237B"/>
    <w:rsid w:val="00582B4F"/>
    <w:rsid w:val="005848A5"/>
    <w:rsid w:val="00584922"/>
    <w:rsid w:val="005858FD"/>
    <w:rsid w:val="00586045"/>
    <w:rsid w:val="0058624F"/>
    <w:rsid w:val="00587938"/>
    <w:rsid w:val="00591E95"/>
    <w:rsid w:val="00592329"/>
    <w:rsid w:val="00592EA7"/>
    <w:rsid w:val="005939D8"/>
    <w:rsid w:val="00595AC4"/>
    <w:rsid w:val="00596675"/>
    <w:rsid w:val="005A2B31"/>
    <w:rsid w:val="005A2E4D"/>
    <w:rsid w:val="005A3CD3"/>
    <w:rsid w:val="005A6BD2"/>
    <w:rsid w:val="005B0E1D"/>
    <w:rsid w:val="005B13BA"/>
    <w:rsid w:val="005B1CFA"/>
    <w:rsid w:val="005B2C9B"/>
    <w:rsid w:val="005B3DEB"/>
    <w:rsid w:val="005B3E4E"/>
    <w:rsid w:val="005B41AB"/>
    <w:rsid w:val="005B63C6"/>
    <w:rsid w:val="005B644F"/>
    <w:rsid w:val="005B7DC1"/>
    <w:rsid w:val="005C1E77"/>
    <w:rsid w:val="005C2F93"/>
    <w:rsid w:val="005C576C"/>
    <w:rsid w:val="005C63E7"/>
    <w:rsid w:val="005C6923"/>
    <w:rsid w:val="005C6D3A"/>
    <w:rsid w:val="005C6DE1"/>
    <w:rsid w:val="005C6EAE"/>
    <w:rsid w:val="005C74BF"/>
    <w:rsid w:val="005D12E9"/>
    <w:rsid w:val="005D5F5D"/>
    <w:rsid w:val="005D7483"/>
    <w:rsid w:val="005E04C3"/>
    <w:rsid w:val="005E0F32"/>
    <w:rsid w:val="005E273D"/>
    <w:rsid w:val="005E2F5A"/>
    <w:rsid w:val="005E47D1"/>
    <w:rsid w:val="005E560E"/>
    <w:rsid w:val="005E6A38"/>
    <w:rsid w:val="005E706B"/>
    <w:rsid w:val="005F06D7"/>
    <w:rsid w:val="005F119C"/>
    <w:rsid w:val="005F139A"/>
    <w:rsid w:val="005F1491"/>
    <w:rsid w:val="005F36B4"/>
    <w:rsid w:val="005F4423"/>
    <w:rsid w:val="005F4795"/>
    <w:rsid w:val="005F487C"/>
    <w:rsid w:val="005F49A5"/>
    <w:rsid w:val="005F65BB"/>
    <w:rsid w:val="005F7A36"/>
    <w:rsid w:val="006000B7"/>
    <w:rsid w:val="006008E0"/>
    <w:rsid w:val="00602DCF"/>
    <w:rsid w:val="0060384F"/>
    <w:rsid w:val="00605393"/>
    <w:rsid w:val="006059F6"/>
    <w:rsid w:val="00606217"/>
    <w:rsid w:val="00607CE2"/>
    <w:rsid w:val="00607DB2"/>
    <w:rsid w:val="006103E5"/>
    <w:rsid w:val="0061143C"/>
    <w:rsid w:val="00611A11"/>
    <w:rsid w:val="00612EA0"/>
    <w:rsid w:val="006143DF"/>
    <w:rsid w:val="00615BED"/>
    <w:rsid w:val="006160B5"/>
    <w:rsid w:val="006161E4"/>
    <w:rsid w:val="006169B7"/>
    <w:rsid w:val="00622401"/>
    <w:rsid w:val="00623190"/>
    <w:rsid w:val="00627355"/>
    <w:rsid w:val="006309E3"/>
    <w:rsid w:val="00633EC5"/>
    <w:rsid w:val="006348B1"/>
    <w:rsid w:val="0064086B"/>
    <w:rsid w:val="006429A9"/>
    <w:rsid w:val="0064314D"/>
    <w:rsid w:val="00643586"/>
    <w:rsid w:val="00643BFF"/>
    <w:rsid w:val="00644289"/>
    <w:rsid w:val="00645544"/>
    <w:rsid w:val="00646050"/>
    <w:rsid w:val="0065289F"/>
    <w:rsid w:val="00652E24"/>
    <w:rsid w:val="00653993"/>
    <w:rsid w:val="00653B75"/>
    <w:rsid w:val="006542D2"/>
    <w:rsid w:val="0065599A"/>
    <w:rsid w:val="006570B1"/>
    <w:rsid w:val="00657FAA"/>
    <w:rsid w:val="006613AD"/>
    <w:rsid w:val="00662BC4"/>
    <w:rsid w:val="006632E3"/>
    <w:rsid w:val="00663C0C"/>
    <w:rsid w:val="00666CD4"/>
    <w:rsid w:val="00672786"/>
    <w:rsid w:val="00673CEF"/>
    <w:rsid w:val="0067772E"/>
    <w:rsid w:val="00681822"/>
    <w:rsid w:val="006821D0"/>
    <w:rsid w:val="00683623"/>
    <w:rsid w:val="00683821"/>
    <w:rsid w:val="00683E53"/>
    <w:rsid w:val="00685096"/>
    <w:rsid w:val="00685E0E"/>
    <w:rsid w:val="00687B4B"/>
    <w:rsid w:val="00687BB2"/>
    <w:rsid w:val="00690513"/>
    <w:rsid w:val="006906DE"/>
    <w:rsid w:val="00690D98"/>
    <w:rsid w:val="00691C23"/>
    <w:rsid w:val="00691E0D"/>
    <w:rsid w:val="00692CC7"/>
    <w:rsid w:val="006957E6"/>
    <w:rsid w:val="006A0C54"/>
    <w:rsid w:val="006A4166"/>
    <w:rsid w:val="006A4DCA"/>
    <w:rsid w:val="006A78C6"/>
    <w:rsid w:val="006B02CB"/>
    <w:rsid w:val="006B08D5"/>
    <w:rsid w:val="006B092E"/>
    <w:rsid w:val="006B1B07"/>
    <w:rsid w:val="006B1BE4"/>
    <w:rsid w:val="006B1EFF"/>
    <w:rsid w:val="006B2155"/>
    <w:rsid w:val="006B3677"/>
    <w:rsid w:val="006B5CC5"/>
    <w:rsid w:val="006B6E01"/>
    <w:rsid w:val="006B6FE6"/>
    <w:rsid w:val="006B7ACD"/>
    <w:rsid w:val="006C05B0"/>
    <w:rsid w:val="006C2D60"/>
    <w:rsid w:val="006C564D"/>
    <w:rsid w:val="006C5EB6"/>
    <w:rsid w:val="006C73E9"/>
    <w:rsid w:val="006C73F8"/>
    <w:rsid w:val="006C77D6"/>
    <w:rsid w:val="006D1EA2"/>
    <w:rsid w:val="006D1FEF"/>
    <w:rsid w:val="006D2A3A"/>
    <w:rsid w:val="006D33A9"/>
    <w:rsid w:val="006D4857"/>
    <w:rsid w:val="006D4EA8"/>
    <w:rsid w:val="006D6031"/>
    <w:rsid w:val="006D7CFB"/>
    <w:rsid w:val="006E2334"/>
    <w:rsid w:val="006E2F57"/>
    <w:rsid w:val="006E5034"/>
    <w:rsid w:val="006E5389"/>
    <w:rsid w:val="006E600E"/>
    <w:rsid w:val="006E6556"/>
    <w:rsid w:val="006E72C3"/>
    <w:rsid w:val="006E7D64"/>
    <w:rsid w:val="006F12D9"/>
    <w:rsid w:val="006F168B"/>
    <w:rsid w:val="006F4E51"/>
    <w:rsid w:val="006F5236"/>
    <w:rsid w:val="006F5B49"/>
    <w:rsid w:val="006F6E5D"/>
    <w:rsid w:val="006F73A6"/>
    <w:rsid w:val="007001AE"/>
    <w:rsid w:val="00700514"/>
    <w:rsid w:val="00701F1F"/>
    <w:rsid w:val="007050C1"/>
    <w:rsid w:val="00707CDC"/>
    <w:rsid w:val="0071044E"/>
    <w:rsid w:val="0071053F"/>
    <w:rsid w:val="00710D95"/>
    <w:rsid w:val="007114E0"/>
    <w:rsid w:val="0071277D"/>
    <w:rsid w:val="00714243"/>
    <w:rsid w:val="00714851"/>
    <w:rsid w:val="007149E7"/>
    <w:rsid w:val="00714F88"/>
    <w:rsid w:val="0071601F"/>
    <w:rsid w:val="0072171E"/>
    <w:rsid w:val="0072187B"/>
    <w:rsid w:val="00721E9A"/>
    <w:rsid w:val="0072244E"/>
    <w:rsid w:val="00722F26"/>
    <w:rsid w:val="00723A67"/>
    <w:rsid w:val="00724236"/>
    <w:rsid w:val="00724DF9"/>
    <w:rsid w:val="00726EA0"/>
    <w:rsid w:val="00730766"/>
    <w:rsid w:val="0073081C"/>
    <w:rsid w:val="007327DF"/>
    <w:rsid w:val="007340EA"/>
    <w:rsid w:val="007352B4"/>
    <w:rsid w:val="00735914"/>
    <w:rsid w:val="00737B25"/>
    <w:rsid w:val="00737FDB"/>
    <w:rsid w:val="00740F58"/>
    <w:rsid w:val="007415CD"/>
    <w:rsid w:val="007418AB"/>
    <w:rsid w:val="00741B74"/>
    <w:rsid w:val="0074263B"/>
    <w:rsid w:val="0074473B"/>
    <w:rsid w:val="00744A57"/>
    <w:rsid w:val="00744ECA"/>
    <w:rsid w:val="00746420"/>
    <w:rsid w:val="00747575"/>
    <w:rsid w:val="007478A4"/>
    <w:rsid w:val="00750FF3"/>
    <w:rsid w:val="007545F2"/>
    <w:rsid w:val="007551EB"/>
    <w:rsid w:val="007577DE"/>
    <w:rsid w:val="00760BEC"/>
    <w:rsid w:val="00760F76"/>
    <w:rsid w:val="0076153E"/>
    <w:rsid w:val="00762955"/>
    <w:rsid w:val="00763190"/>
    <w:rsid w:val="00763D08"/>
    <w:rsid w:val="00764232"/>
    <w:rsid w:val="00770D0F"/>
    <w:rsid w:val="00771FEA"/>
    <w:rsid w:val="00773795"/>
    <w:rsid w:val="00773A8A"/>
    <w:rsid w:val="00773B4F"/>
    <w:rsid w:val="00775737"/>
    <w:rsid w:val="00776F76"/>
    <w:rsid w:val="00777847"/>
    <w:rsid w:val="00781BD6"/>
    <w:rsid w:val="00782065"/>
    <w:rsid w:val="00782C97"/>
    <w:rsid w:val="007866A0"/>
    <w:rsid w:val="007866FE"/>
    <w:rsid w:val="00786B47"/>
    <w:rsid w:val="00794CFC"/>
    <w:rsid w:val="007974EA"/>
    <w:rsid w:val="007A02AA"/>
    <w:rsid w:val="007A2FCD"/>
    <w:rsid w:val="007A4616"/>
    <w:rsid w:val="007A4C87"/>
    <w:rsid w:val="007A61B0"/>
    <w:rsid w:val="007A6482"/>
    <w:rsid w:val="007B0DDC"/>
    <w:rsid w:val="007B269B"/>
    <w:rsid w:val="007B2D9B"/>
    <w:rsid w:val="007B35E7"/>
    <w:rsid w:val="007B40D9"/>
    <w:rsid w:val="007B5783"/>
    <w:rsid w:val="007B664C"/>
    <w:rsid w:val="007B7323"/>
    <w:rsid w:val="007C108B"/>
    <w:rsid w:val="007C2B5E"/>
    <w:rsid w:val="007C36D8"/>
    <w:rsid w:val="007C3D64"/>
    <w:rsid w:val="007C41BE"/>
    <w:rsid w:val="007C4252"/>
    <w:rsid w:val="007C45CD"/>
    <w:rsid w:val="007C588C"/>
    <w:rsid w:val="007C6DE4"/>
    <w:rsid w:val="007C75A6"/>
    <w:rsid w:val="007D14C2"/>
    <w:rsid w:val="007D16E7"/>
    <w:rsid w:val="007D1BFF"/>
    <w:rsid w:val="007D3193"/>
    <w:rsid w:val="007D4AA8"/>
    <w:rsid w:val="007D60C5"/>
    <w:rsid w:val="007D70D4"/>
    <w:rsid w:val="007D7573"/>
    <w:rsid w:val="007D76C0"/>
    <w:rsid w:val="007D7DE1"/>
    <w:rsid w:val="007D7E87"/>
    <w:rsid w:val="007D7FAA"/>
    <w:rsid w:val="007E1D28"/>
    <w:rsid w:val="007E376D"/>
    <w:rsid w:val="007E58A3"/>
    <w:rsid w:val="007F331B"/>
    <w:rsid w:val="007F514A"/>
    <w:rsid w:val="00800B19"/>
    <w:rsid w:val="00802D35"/>
    <w:rsid w:val="00805C21"/>
    <w:rsid w:val="008064B3"/>
    <w:rsid w:val="00806C78"/>
    <w:rsid w:val="00811863"/>
    <w:rsid w:val="00811AD6"/>
    <w:rsid w:val="00811C28"/>
    <w:rsid w:val="0081204B"/>
    <w:rsid w:val="00812BA5"/>
    <w:rsid w:val="008139D8"/>
    <w:rsid w:val="008145AD"/>
    <w:rsid w:val="00816245"/>
    <w:rsid w:val="008168A1"/>
    <w:rsid w:val="00817DD6"/>
    <w:rsid w:val="008202DD"/>
    <w:rsid w:val="00823940"/>
    <w:rsid w:val="0082489D"/>
    <w:rsid w:val="00830D7D"/>
    <w:rsid w:val="00833E3C"/>
    <w:rsid w:val="00835CB5"/>
    <w:rsid w:val="00840F76"/>
    <w:rsid w:val="00841984"/>
    <w:rsid w:val="00843323"/>
    <w:rsid w:val="0084360A"/>
    <w:rsid w:val="00844201"/>
    <w:rsid w:val="008458CB"/>
    <w:rsid w:val="008461EF"/>
    <w:rsid w:val="0085751D"/>
    <w:rsid w:val="00860028"/>
    <w:rsid w:val="00862A98"/>
    <w:rsid w:val="00864688"/>
    <w:rsid w:val="00864F0D"/>
    <w:rsid w:val="0087041D"/>
    <w:rsid w:val="00873762"/>
    <w:rsid w:val="008746B1"/>
    <w:rsid w:val="00875202"/>
    <w:rsid w:val="00877222"/>
    <w:rsid w:val="00877564"/>
    <w:rsid w:val="008801A8"/>
    <w:rsid w:val="00881069"/>
    <w:rsid w:val="008817DA"/>
    <w:rsid w:val="00881817"/>
    <w:rsid w:val="008825A5"/>
    <w:rsid w:val="00884A05"/>
    <w:rsid w:val="00885FAA"/>
    <w:rsid w:val="008877DD"/>
    <w:rsid w:val="00892FF4"/>
    <w:rsid w:val="0089690F"/>
    <w:rsid w:val="008A04BA"/>
    <w:rsid w:val="008A0756"/>
    <w:rsid w:val="008A0771"/>
    <w:rsid w:val="008A0A37"/>
    <w:rsid w:val="008A1A8C"/>
    <w:rsid w:val="008A42D6"/>
    <w:rsid w:val="008A5360"/>
    <w:rsid w:val="008A76E1"/>
    <w:rsid w:val="008B0B26"/>
    <w:rsid w:val="008B35B2"/>
    <w:rsid w:val="008B3759"/>
    <w:rsid w:val="008B377F"/>
    <w:rsid w:val="008B4128"/>
    <w:rsid w:val="008B74B2"/>
    <w:rsid w:val="008B75CE"/>
    <w:rsid w:val="008B77C2"/>
    <w:rsid w:val="008C2162"/>
    <w:rsid w:val="008C2C66"/>
    <w:rsid w:val="008C2DF6"/>
    <w:rsid w:val="008C3D37"/>
    <w:rsid w:val="008C50CA"/>
    <w:rsid w:val="008D166A"/>
    <w:rsid w:val="008D1E15"/>
    <w:rsid w:val="008D2DB8"/>
    <w:rsid w:val="008D3D8E"/>
    <w:rsid w:val="008D45C2"/>
    <w:rsid w:val="008D4C08"/>
    <w:rsid w:val="008D4C3D"/>
    <w:rsid w:val="008D676C"/>
    <w:rsid w:val="008D6CCF"/>
    <w:rsid w:val="008E09B3"/>
    <w:rsid w:val="008E1601"/>
    <w:rsid w:val="008E2BF7"/>
    <w:rsid w:val="008E2EB5"/>
    <w:rsid w:val="008E33D2"/>
    <w:rsid w:val="008E5637"/>
    <w:rsid w:val="008E5F70"/>
    <w:rsid w:val="008E64C9"/>
    <w:rsid w:val="008E7445"/>
    <w:rsid w:val="008E74FF"/>
    <w:rsid w:val="008E7A06"/>
    <w:rsid w:val="008E7AAB"/>
    <w:rsid w:val="008F1570"/>
    <w:rsid w:val="008F189C"/>
    <w:rsid w:val="008F2BD5"/>
    <w:rsid w:val="008F2C7A"/>
    <w:rsid w:val="008F33A5"/>
    <w:rsid w:val="008F4021"/>
    <w:rsid w:val="008F4922"/>
    <w:rsid w:val="008F65F8"/>
    <w:rsid w:val="008F6C98"/>
    <w:rsid w:val="008F77EE"/>
    <w:rsid w:val="00900437"/>
    <w:rsid w:val="009004DF"/>
    <w:rsid w:val="009011DC"/>
    <w:rsid w:val="009019B6"/>
    <w:rsid w:val="00901C7C"/>
    <w:rsid w:val="00903BE8"/>
    <w:rsid w:val="00903D5F"/>
    <w:rsid w:val="00906C11"/>
    <w:rsid w:val="009074EB"/>
    <w:rsid w:val="00911A0A"/>
    <w:rsid w:val="00911E94"/>
    <w:rsid w:val="00912F8E"/>
    <w:rsid w:val="0091381A"/>
    <w:rsid w:val="0091478F"/>
    <w:rsid w:val="00915975"/>
    <w:rsid w:val="009211E7"/>
    <w:rsid w:val="00921BC6"/>
    <w:rsid w:val="009236F5"/>
    <w:rsid w:val="00924511"/>
    <w:rsid w:val="00924759"/>
    <w:rsid w:val="0092490B"/>
    <w:rsid w:val="0092523F"/>
    <w:rsid w:val="00925BED"/>
    <w:rsid w:val="009269E3"/>
    <w:rsid w:val="00930D67"/>
    <w:rsid w:val="00932987"/>
    <w:rsid w:val="009345CA"/>
    <w:rsid w:val="009350DD"/>
    <w:rsid w:val="00935274"/>
    <w:rsid w:val="00940FA4"/>
    <w:rsid w:val="009428D8"/>
    <w:rsid w:val="00943263"/>
    <w:rsid w:val="00944465"/>
    <w:rsid w:val="009449F8"/>
    <w:rsid w:val="0094644A"/>
    <w:rsid w:val="00946CD5"/>
    <w:rsid w:val="009477CB"/>
    <w:rsid w:val="00950F77"/>
    <w:rsid w:val="00951F34"/>
    <w:rsid w:val="00953328"/>
    <w:rsid w:val="0095385F"/>
    <w:rsid w:val="00954002"/>
    <w:rsid w:val="00956475"/>
    <w:rsid w:val="0095679A"/>
    <w:rsid w:val="0095742C"/>
    <w:rsid w:val="00960FA9"/>
    <w:rsid w:val="00963849"/>
    <w:rsid w:val="00963947"/>
    <w:rsid w:val="00963F1A"/>
    <w:rsid w:val="009641D2"/>
    <w:rsid w:val="009679F1"/>
    <w:rsid w:val="009700F1"/>
    <w:rsid w:val="00972198"/>
    <w:rsid w:val="00972220"/>
    <w:rsid w:val="00973CDC"/>
    <w:rsid w:val="009758C5"/>
    <w:rsid w:val="0097593F"/>
    <w:rsid w:val="00976773"/>
    <w:rsid w:val="00976F89"/>
    <w:rsid w:val="00983530"/>
    <w:rsid w:val="00983924"/>
    <w:rsid w:val="00984FCF"/>
    <w:rsid w:val="00985977"/>
    <w:rsid w:val="00985AEA"/>
    <w:rsid w:val="009909ED"/>
    <w:rsid w:val="00991A60"/>
    <w:rsid w:val="009929A2"/>
    <w:rsid w:val="009930C8"/>
    <w:rsid w:val="0099451B"/>
    <w:rsid w:val="00995E1A"/>
    <w:rsid w:val="0099749B"/>
    <w:rsid w:val="009A443B"/>
    <w:rsid w:val="009A5A1C"/>
    <w:rsid w:val="009A6E50"/>
    <w:rsid w:val="009A6F27"/>
    <w:rsid w:val="009B2370"/>
    <w:rsid w:val="009B2ED2"/>
    <w:rsid w:val="009B4FA5"/>
    <w:rsid w:val="009B5C86"/>
    <w:rsid w:val="009B60D3"/>
    <w:rsid w:val="009B6D3F"/>
    <w:rsid w:val="009B7DFD"/>
    <w:rsid w:val="009C0F2F"/>
    <w:rsid w:val="009C1D3C"/>
    <w:rsid w:val="009C4AEB"/>
    <w:rsid w:val="009C51B3"/>
    <w:rsid w:val="009C5357"/>
    <w:rsid w:val="009C5973"/>
    <w:rsid w:val="009C5C74"/>
    <w:rsid w:val="009D1E98"/>
    <w:rsid w:val="009D30D3"/>
    <w:rsid w:val="009D3268"/>
    <w:rsid w:val="009D4872"/>
    <w:rsid w:val="009D7AF7"/>
    <w:rsid w:val="009E1B70"/>
    <w:rsid w:val="009E259E"/>
    <w:rsid w:val="009E27EE"/>
    <w:rsid w:val="009E3330"/>
    <w:rsid w:val="009E5290"/>
    <w:rsid w:val="009F4A71"/>
    <w:rsid w:val="009F4B46"/>
    <w:rsid w:val="009F585F"/>
    <w:rsid w:val="009F5A39"/>
    <w:rsid w:val="00A03189"/>
    <w:rsid w:val="00A033F0"/>
    <w:rsid w:val="00A034F9"/>
    <w:rsid w:val="00A03556"/>
    <w:rsid w:val="00A03A55"/>
    <w:rsid w:val="00A04447"/>
    <w:rsid w:val="00A06B97"/>
    <w:rsid w:val="00A1252E"/>
    <w:rsid w:val="00A12CDF"/>
    <w:rsid w:val="00A13289"/>
    <w:rsid w:val="00A135BE"/>
    <w:rsid w:val="00A2116F"/>
    <w:rsid w:val="00A22CB6"/>
    <w:rsid w:val="00A23378"/>
    <w:rsid w:val="00A23816"/>
    <w:rsid w:val="00A2382B"/>
    <w:rsid w:val="00A26927"/>
    <w:rsid w:val="00A26D5D"/>
    <w:rsid w:val="00A2749F"/>
    <w:rsid w:val="00A30AA9"/>
    <w:rsid w:val="00A32D4B"/>
    <w:rsid w:val="00A33A00"/>
    <w:rsid w:val="00A34002"/>
    <w:rsid w:val="00A36716"/>
    <w:rsid w:val="00A40525"/>
    <w:rsid w:val="00A425A2"/>
    <w:rsid w:val="00A42FB0"/>
    <w:rsid w:val="00A431B5"/>
    <w:rsid w:val="00A44E97"/>
    <w:rsid w:val="00A50E8D"/>
    <w:rsid w:val="00A53040"/>
    <w:rsid w:val="00A53AB2"/>
    <w:rsid w:val="00A53FF5"/>
    <w:rsid w:val="00A54387"/>
    <w:rsid w:val="00A5699B"/>
    <w:rsid w:val="00A57632"/>
    <w:rsid w:val="00A6149B"/>
    <w:rsid w:val="00A61874"/>
    <w:rsid w:val="00A61E9F"/>
    <w:rsid w:val="00A63454"/>
    <w:rsid w:val="00A63891"/>
    <w:rsid w:val="00A64E9C"/>
    <w:rsid w:val="00A65983"/>
    <w:rsid w:val="00A67415"/>
    <w:rsid w:val="00A67EE7"/>
    <w:rsid w:val="00A7108F"/>
    <w:rsid w:val="00A71A52"/>
    <w:rsid w:val="00A725FD"/>
    <w:rsid w:val="00A76FC4"/>
    <w:rsid w:val="00A775E6"/>
    <w:rsid w:val="00A83A1A"/>
    <w:rsid w:val="00A875A1"/>
    <w:rsid w:val="00A90114"/>
    <w:rsid w:val="00A912FF"/>
    <w:rsid w:val="00A918AB"/>
    <w:rsid w:val="00A91FB6"/>
    <w:rsid w:val="00A920CA"/>
    <w:rsid w:val="00A94491"/>
    <w:rsid w:val="00A95E86"/>
    <w:rsid w:val="00A96338"/>
    <w:rsid w:val="00AA02F3"/>
    <w:rsid w:val="00AA0593"/>
    <w:rsid w:val="00AA1E5B"/>
    <w:rsid w:val="00AA1FE7"/>
    <w:rsid w:val="00AA2896"/>
    <w:rsid w:val="00AA2B3B"/>
    <w:rsid w:val="00AA2D7F"/>
    <w:rsid w:val="00AA5BDA"/>
    <w:rsid w:val="00AA6BC8"/>
    <w:rsid w:val="00AA6D0D"/>
    <w:rsid w:val="00AB1767"/>
    <w:rsid w:val="00AB1791"/>
    <w:rsid w:val="00AB46E1"/>
    <w:rsid w:val="00AB502F"/>
    <w:rsid w:val="00AB64F1"/>
    <w:rsid w:val="00AC04A6"/>
    <w:rsid w:val="00AC1BAB"/>
    <w:rsid w:val="00AC420A"/>
    <w:rsid w:val="00AC51A3"/>
    <w:rsid w:val="00AC523B"/>
    <w:rsid w:val="00AD0C27"/>
    <w:rsid w:val="00AD13FE"/>
    <w:rsid w:val="00AD4D4F"/>
    <w:rsid w:val="00AD79C0"/>
    <w:rsid w:val="00AE5D77"/>
    <w:rsid w:val="00AE6BCE"/>
    <w:rsid w:val="00AE6E62"/>
    <w:rsid w:val="00AE74D6"/>
    <w:rsid w:val="00AF02F9"/>
    <w:rsid w:val="00AF21FC"/>
    <w:rsid w:val="00AF2779"/>
    <w:rsid w:val="00AF2D99"/>
    <w:rsid w:val="00AF5D9B"/>
    <w:rsid w:val="00AF6C83"/>
    <w:rsid w:val="00B004CF"/>
    <w:rsid w:val="00B005D1"/>
    <w:rsid w:val="00B00D21"/>
    <w:rsid w:val="00B0214C"/>
    <w:rsid w:val="00B0268B"/>
    <w:rsid w:val="00B02DF1"/>
    <w:rsid w:val="00B035B7"/>
    <w:rsid w:val="00B0451D"/>
    <w:rsid w:val="00B05270"/>
    <w:rsid w:val="00B06221"/>
    <w:rsid w:val="00B066CA"/>
    <w:rsid w:val="00B101D8"/>
    <w:rsid w:val="00B12596"/>
    <w:rsid w:val="00B12BE8"/>
    <w:rsid w:val="00B178EC"/>
    <w:rsid w:val="00B17D6F"/>
    <w:rsid w:val="00B20084"/>
    <w:rsid w:val="00B20168"/>
    <w:rsid w:val="00B20CC5"/>
    <w:rsid w:val="00B21A74"/>
    <w:rsid w:val="00B2204A"/>
    <w:rsid w:val="00B2428D"/>
    <w:rsid w:val="00B24CDE"/>
    <w:rsid w:val="00B2514F"/>
    <w:rsid w:val="00B25478"/>
    <w:rsid w:val="00B26B8C"/>
    <w:rsid w:val="00B26F3E"/>
    <w:rsid w:val="00B2714A"/>
    <w:rsid w:val="00B309D8"/>
    <w:rsid w:val="00B34A1B"/>
    <w:rsid w:val="00B34DD8"/>
    <w:rsid w:val="00B407BB"/>
    <w:rsid w:val="00B4097F"/>
    <w:rsid w:val="00B419C1"/>
    <w:rsid w:val="00B4278E"/>
    <w:rsid w:val="00B4414B"/>
    <w:rsid w:val="00B44799"/>
    <w:rsid w:val="00B44D90"/>
    <w:rsid w:val="00B45328"/>
    <w:rsid w:val="00B45F6C"/>
    <w:rsid w:val="00B47F58"/>
    <w:rsid w:val="00B5046D"/>
    <w:rsid w:val="00B51150"/>
    <w:rsid w:val="00B52FB3"/>
    <w:rsid w:val="00B53920"/>
    <w:rsid w:val="00B56AD8"/>
    <w:rsid w:val="00B56CE2"/>
    <w:rsid w:val="00B57D06"/>
    <w:rsid w:val="00B608F7"/>
    <w:rsid w:val="00B6154A"/>
    <w:rsid w:val="00B61D08"/>
    <w:rsid w:val="00B6294D"/>
    <w:rsid w:val="00B6413C"/>
    <w:rsid w:val="00B647E3"/>
    <w:rsid w:val="00B65D14"/>
    <w:rsid w:val="00B669A4"/>
    <w:rsid w:val="00B70408"/>
    <w:rsid w:val="00B7076B"/>
    <w:rsid w:val="00B70A87"/>
    <w:rsid w:val="00B72D71"/>
    <w:rsid w:val="00B73448"/>
    <w:rsid w:val="00B75404"/>
    <w:rsid w:val="00B75BF6"/>
    <w:rsid w:val="00B763A7"/>
    <w:rsid w:val="00B80AC3"/>
    <w:rsid w:val="00B81BA9"/>
    <w:rsid w:val="00B82622"/>
    <w:rsid w:val="00B8438D"/>
    <w:rsid w:val="00B85F95"/>
    <w:rsid w:val="00B8728E"/>
    <w:rsid w:val="00B90474"/>
    <w:rsid w:val="00B90C3D"/>
    <w:rsid w:val="00B91936"/>
    <w:rsid w:val="00B93CF3"/>
    <w:rsid w:val="00B94A6D"/>
    <w:rsid w:val="00B9616B"/>
    <w:rsid w:val="00B9748A"/>
    <w:rsid w:val="00BA1836"/>
    <w:rsid w:val="00BA1B02"/>
    <w:rsid w:val="00BA2010"/>
    <w:rsid w:val="00BA2FCF"/>
    <w:rsid w:val="00BA3E19"/>
    <w:rsid w:val="00BA48E7"/>
    <w:rsid w:val="00BA51A6"/>
    <w:rsid w:val="00BA5BB1"/>
    <w:rsid w:val="00BB0762"/>
    <w:rsid w:val="00BB0DFC"/>
    <w:rsid w:val="00BB26D6"/>
    <w:rsid w:val="00BB357B"/>
    <w:rsid w:val="00BB37B1"/>
    <w:rsid w:val="00BB3937"/>
    <w:rsid w:val="00BB421C"/>
    <w:rsid w:val="00BB44D6"/>
    <w:rsid w:val="00BB686C"/>
    <w:rsid w:val="00BB6BC1"/>
    <w:rsid w:val="00BB6FB2"/>
    <w:rsid w:val="00BB7373"/>
    <w:rsid w:val="00BB76CF"/>
    <w:rsid w:val="00BC1434"/>
    <w:rsid w:val="00BC2474"/>
    <w:rsid w:val="00BC429B"/>
    <w:rsid w:val="00BC5B5F"/>
    <w:rsid w:val="00BD232F"/>
    <w:rsid w:val="00BD4051"/>
    <w:rsid w:val="00BD46A6"/>
    <w:rsid w:val="00BD5920"/>
    <w:rsid w:val="00BD6027"/>
    <w:rsid w:val="00BD6A25"/>
    <w:rsid w:val="00BE03D8"/>
    <w:rsid w:val="00BE08AB"/>
    <w:rsid w:val="00BE1988"/>
    <w:rsid w:val="00BE29E6"/>
    <w:rsid w:val="00BE4579"/>
    <w:rsid w:val="00BE7FD3"/>
    <w:rsid w:val="00BF0F3B"/>
    <w:rsid w:val="00BF1D0F"/>
    <w:rsid w:val="00BF1F97"/>
    <w:rsid w:val="00BF39E8"/>
    <w:rsid w:val="00BF3F44"/>
    <w:rsid w:val="00BF5E54"/>
    <w:rsid w:val="00BF6D6D"/>
    <w:rsid w:val="00C0130B"/>
    <w:rsid w:val="00C04883"/>
    <w:rsid w:val="00C04EDD"/>
    <w:rsid w:val="00C05C4B"/>
    <w:rsid w:val="00C05F1F"/>
    <w:rsid w:val="00C064E5"/>
    <w:rsid w:val="00C132F0"/>
    <w:rsid w:val="00C16E08"/>
    <w:rsid w:val="00C16FD9"/>
    <w:rsid w:val="00C17CFD"/>
    <w:rsid w:val="00C20259"/>
    <w:rsid w:val="00C20688"/>
    <w:rsid w:val="00C20AD7"/>
    <w:rsid w:val="00C20D70"/>
    <w:rsid w:val="00C214B0"/>
    <w:rsid w:val="00C221C3"/>
    <w:rsid w:val="00C2391D"/>
    <w:rsid w:val="00C23A7C"/>
    <w:rsid w:val="00C24728"/>
    <w:rsid w:val="00C25FA7"/>
    <w:rsid w:val="00C26E49"/>
    <w:rsid w:val="00C27B3C"/>
    <w:rsid w:val="00C3119F"/>
    <w:rsid w:val="00C3185E"/>
    <w:rsid w:val="00C321BC"/>
    <w:rsid w:val="00C323F0"/>
    <w:rsid w:val="00C35EE8"/>
    <w:rsid w:val="00C3669C"/>
    <w:rsid w:val="00C3683E"/>
    <w:rsid w:val="00C40E28"/>
    <w:rsid w:val="00C416A9"/>
    <w:rsid w:val="00C41B2F"/>
    <w:rsid w:val="00C42062"/>
    <w:rsid w:val="00C42121"/>
    <w:rsid w:val="00C45EC1"/>
    <w:rsid w:val="00C46237"/>
    <w:rsid w:val="00C4710F"/>
    <w:rsid w:val="00C51975"/>
    <w:rsid w:val="00C52700"/>
    <w:rsid w:val="00C530CB"/>
    <w:rsid w:val="00C53739"/>
    <w:rsid w:val="00C53C1F"/>
    <w:rsid w:val="00C54B2C"/>
    <w:rsid w:val="00C54FF3"/>
    <w:rsid w:val="00C56383"/>
    <w:rsid w:val="00C5673E"/>
    <w:rsid w:val="00C56E81"/>
    <w:rsid w:val="00C5726A"/>
    <w:rsid w:val="00C5741D"/>
    <w:rsid w:val="00C62E8D"/>
    <w:rsid w:val="00C63F6F"/>
    <w:rsid w:val="00C66F79"/>
    <w:rsid w:val="00C67C1D"/>
    <w:rsid w:val="00C702F2"/>
    <w:rsid w:val="00C70DAE"/>
    <w:rsid w:val="00C77761"/>
    <w:rsid w:val="00C77C23"/>
    <w:rsid w:val="00C80E2A"/>
    <w:rsid w:val="00C813C6"/>
    <w:rsid w:val="00C87359"/>
    <w:rsid w:val="00C875E2"/>
    <w:rsid w:val="00C90194"/>
    <w:rsid w:val="00C91AEF"/>
    <w:rsid w:val="00C928E7"/>
    <w:rsid w:val="00C93728"/>
    <w:rsid w:val="00C938EF"/>
    <w:rsid w:val="00C946DF"/>
    <w:rsid w:val="00C95E3A"/>
    <w:rsid w:val="00C96798"/>
    <w:rsid w:val="00CA0FB0"/>
    <w:rsid w:val="00CA0FD1"/>
    <w:rsid w:val="00CA13CF"/>
    <w:rsid w:val="00CA3F6C"/>
    <w:rsid w:val="00CA416A"/>
    <w:rsid w:val="00CA5030"/>
    <w:rsid w:val="00CA5122"/>
    <w:rsid w:val="00CA5230"/>
    <w:rsid w:val="00CA7C16"/>
    <w:rsid w:val="00CA7DEB"/>
    <w:rsid w:val="00CB0CDC"/>
    <w:rsid w:val="00CB17EC"/>
    <w:rsid w:val="00CB2D98"/>
    <w:rsid w:val="00CB3081"/>
    <w:rsid w:val="00CB37C9"/>
    <w:rsid w:val="00CB493B"/>
    <w:rsid w:val="00CB5442"/>
    <w:rsid w:val="00CB5630"/>
    <w:rsid w:val="00CB70AF"/>
    <w:rsid w:val="00CB76BA"/>
    <w:rsid w:val="00CB76D1"/>
    <w:rsid w:val="00CC3166"/>
    <w:rsid w:val="00CC33D0"/>
    <w:rsid w:val="00CC3499"/>
    <w:rsid w:val="00CC3EDC"/>
    <w:rsid w:val="00CC49F4"/>
    <w:rsid w:val="00CC5231"/>
    <w:rsid w:val="00CC5B72"/>
    <w:rsid w:val="00CC65C6"/>
    <w:rsid w:val="00CD107A"/>
    <w:rsid w:val="00CD1EA2"/>
    <w:rsid w:val="00CD29B2"/>
    <w:rsid w:val="00CD2BC4"/>
    <w:rsid w:val="00CD3678"/>
    <w:rsid w:val="00CD6DDF"/>
    <w:rsid w:val="00CD7F61"/>
    <w:rsid w:val="00CE109D"/>
    <w:rsid w:val="00CE1E9F"/>
    <w:rsid w:val="00CE3870"/>
    <w:rsid w:val="00CE5C34"/>
    <w:rsid w:val="00CE6319"/>
    <w:rsid w:val="00CF03E6"/>
    <w:rsid w:val="00CF0B44"/>
    <w:rsid w:val="00CF308F"/>
    <w:rsid w:val="00CF3A20"/>
    <w:rsid w:val="00CF3B7E"/>
    <w:rsid w:val="00CF40ED"/>
    <w:rsid w:val="00CF4230"/>
    <w:rsid w:val="00CF5E80"/>
    <w:rsid w:val="00CF76E0"/>
    <w:rsid w:val="00D00585"/>
    <w:rsid w:val="00D006C2"/>
    <w:rsid w:val="00D01706"/>
    <w:rsid w:val="00D07EA8"/>
    <w:rsid w:val="00D10E86"/>
    <w:rsid w:val="00D10ED9"/>
    <w:rsid w:val="00D1327B"/>
    <w:rsid w:val="00D14641"/>
    <w:rsid w:val="00D1512A"/>
    <w:rsid w:val="00D16DD4"/>
    <w:rsid w:val="00D22146"/>
    <w:rsid w:val="00D222CA"/>
    <w:rsid w:val="00D2379E"/>
    <w:rsid w:val="00D26229"/>
    <w:rsid w:val="00D3158C"/>
    <w:rsid w:val="00D3169F"/>
    <w:rsid w:val="00D330DC"/>
    <w:rsid w:val="00D33F86"/>
    <w:rsid w:val="00D354CD"/>
    <w:rsid w:val="00D354E2"/>
    <w:rsid w:val="00D359AF"/>
    <w:rsid w:val="00D36298"/>
    <w:rsid w:val="00D362EE"/>
    <w:rsid w:val="00D36362"/>
    <w:rsid w:val="00D3788C"/>
    <w:rsid w:val="00D41FAE"/>
    <w:rsid w:val="00D42262"/>
    <w:rsid w:val="00D43885"/>
    <w:rsid w:val="00D43DD3"/>
    <w:rsid w:val="00D44059"/>
    <w:rsid w:val="00D448F0"/>
    <w:rsid w:val="00D45B25"/>
    <w:rsid w:val="00D45C99"/>
    <w:rsid w:val="00D47283"/>
    <w:rsid w:val="00D50AF1"/>
    <w:rsid w:val="00D52961"/>
    <w:rsid w:val="00D52FD1"/>
    <w:rsid w:val="00D53C06"/>
    <w:rsid w:val="00D54FC5"/>
    <w:rsid w:val="00D565FE"/>
    <w:rsid w:val="00D56E49"/>
    <w:rsid w:val="00D570CD"/>
    <w:rsid w:val="00D579C5"/>
    <w:rsid w:val="00D60AB6"/>
    <w:rsid w:val="00D6259C"/>
    <w:rsid w:val="00D63B39"/>
    <w:rsid w:val="00D644A6"/>
    <w:rsid w:val="00D67A55"/>
    <w:rsid w:val="00D70C1C"/>
    <w:rsid w:val="00D720AB"/>
    <w:rsid w:val="00D73F0E"/>
    <w:rsid w:val="00D75812"/>
    <w:rsid w:val="00D76D2A"/>
    <w:rsid w:val="00D77252"/>
    <w:rsid w:val="00D77ABB"/>
    <w:rsid w:val="00D8019B"/>
    <w:rsid w:val="00D806AE"/>
    <w:rsid w:val="00D80BEC"/>
    <w:rsid w:val="00D82AB6"/>
    <w:rsid w:val="00D851F9"/>
    <w:rsid w:val="00D85EA1"/>
    <w:rsid w:val="00D86D2F"/>
    <w:rsid w:val="00D87CA8"/>
    <w:rsid w:val="00D87DF4"/>
    <w:rsid w:val="00D87EE5"/>
    <w:rsid w:val="00D90D83"/>
    <w:rsid w:val="00D92BEB"/>
    <w:rsid w:val="00D9482A"/>
    <w:rsid w:val="00D9557E"/>
    <w:rsid w:val="00D96871"/>
    <w:rsid w:val="00D96C74"/>
    <w:rsid w:val="00D96E59"/>
    <w:rsid w:val="00DA0678"/>
    <w:rsid w:val="00DA1FDE"/>
    <w:rsid w:val="00DA1FF3"/>
    <w:rsid w:val="00DA4533"/>
    <w:rsid w:val="00DA51F1"/>
    <w:rsid w:val="00DA6277"/>
    <w:rsid w:val="00DA66B1"/>
    <w:rsid w:val="00DA6FC1"/>
    <w:rsid w:val="00DB1270"/>
    <w:rsid w:val="00DB13E3"/>
    <w:rsid w:val="00DB25FD"/>
    <w:rsid w:val="00DB3956"/>
    <w:rsid w:val="00DB3C57"/>
    <w:rsid w:val="00DB4D32"/>
    <w:rsid w:val="00DB608C"/>
    <w:rsid w:val="00DC22C7"/>
    <w:rsid w:val="00DC2575"/>
    <w:rsid w:val="00DC3811"/>
    <w:rsid w:val="00DC5317"/>
    <w:rsid w:val="00DC6351"/>
    <w:rsid w:val="00DC6D10"/>
    <w:rsid w:val="00DD0B65"/>
    <w:rsid w:val="00DD3023"/>
    <w:rsid w:val="00DD5478"/>
    <w:rsid w:val="00DD7057"/>
    <w:rsid w:val="00DE0A82"/>
    <w:rsid w:val="00DE0EB8"/>
    <w:rsid w:val="00DE4C1C"/>
    <w:rsid w:val="00DE5589"/>
    <w:rsid w:val="00DE5728"/>
    <w:rsid w:val="00DF006F"/>
    <w:rsid w:val="00DF019C"/>
    <w:rsid w:val="00DF0305"/>
    <w:rsid w:val="00DF127C"/>
    <w:rsid w:val="00DF1769"/>
    <w:rsid w:val="00DF3EBB"/>
    <w:rsid w:val="00DF6F1A"/>
    <w:rsid w:val="00E0053C"/>
    <w:rsid w:val="00E03AEF"/>
    <w:rsid w:val="00E12006"/>
    <w:rsid w:val="00E13626"/>
    <w:rsid w:val="00E15835"/>
    <w:rsid w:val="00E209F2"/>
    <w:rsid w:val="00E20FAE"/>
    <w:rsid w:val="00E221CC"/>
    <w:rsid w:val="00E2238E"/>
    <w:rsid w:val="00E238C2"/>
    <w:rsid w:val="00E23B4D"/>
    <w:rsid w:val="00E26071"/>
    <w:rsid w:val="00E26A27"/>
    <w:rsid w:val="00E26C16"/>
    <w:rsid w:val="00E31099"/>
    <w:rsid w:val="00E31468"/>
    <w:rsid w:val="00E31B9F"/>
    <w:rsid w:val="00E32C5E"/>
    <w:rsid w:val="00E33CA9"/>
    <w:rsid w:val="00E36B37"/>
    <w:rsid w:val="00E3778B"/>
    <w:rsid w:val="00E404FD"/>
    <w:rsid w:val="00E4077A"/>
    <w:rsid w:val="00E407A2"/>
    <w:rsid w:val="00E418B3"/>
    <w:rsid w:val="00E44DF3"/>
    <w:rsid w:val="00E4503F"/>
    <w:rsid w:val="00E45DFF"/>
    <w:rsid w:val="00E4652C"/>
    <w:rsid w:val="00E504B4"/>
    <w:rsid w:val="00E5067E"/>
    <w:rsid w:val="00E51479"/>
    <w:rsid w:val="00E5286E"/>
    <w:rsid w:val="00E54ABF"/>
    <w:rsid w:val="00E55B62"/>
    <w:rsid w:val="00E57C76"/>
    <w:rsid w:val="00E57FBA"/>
    <w:rsid w:val="00E58CE0"/>
    <w:rsid w:val="00E60193"/>
    <w:rsid w:val="00E6082C"/>
    <w:rsid w:val="00E60906"/>
    <w:rsid w:val="00E65F35"/>
    <w:rsid w:val="00E67D42"/>
    <w:rsid w:val="00E67D8C"/>
    <w:rsid w:val="00E71773"/>
    <w:rsid w:val="00E744BC"/>
    <w:rsid w:val="00E76422"/>
    <w:rsid w:val="00E76517"/>
    <w:rsid w:val="00E7698A"/>
    <w:rsid w:val="00E76FA1"/>
    <w:rsid w:val="00E77C33"/>
    <w:rsid w:val="00E77F04"/>
    <w:rsid w:val="00E80C59"/>
    <w:rsid w:val="00E81857"/>
    <w:rsid w:val="00E820AD"/>
    <w:rsid w:val="00E825A5"/>
    <w:rsid w:val="00E86D2F"/>
    <w:rsid w:val="00E874A1"/>
    <w:rsid w:val="00E87B03"/>
    <w:rsid w:val="00E9153F"/>
    <w:rsid w:val="00E91703"/>
    <w:rsid w:val="00E922B6"/>
    <w:rsid w:val="00E92A69"/>
    <w:rsid w:val="00E93A85"/>
    <w:rsid w:val="00E945F9"/>
    <w:rsid w:val="00E95CFC"/>
    <w:rsid w:val="00EA1A68"/>
    <w:rsid w:val="00EA381D"/>
    <w:rsid w:val="00EA463D"/>
    <w:rsid w:val="00EA4C3E"/>
    <w:rsid w:val="00EA6525"/>
    <w:rsid w:val="00EB02F0"/>
    <w:rsid w:val="00EB0BBF"/>
    <w:rsid w:val="00EB151E"/>
    <w:rsid w:val="00EB164B"/>
    <w:rsid w:val="00EB18EE"/>
    <w:rsid w:val="00EB52C1"/>
    <w:rsid w:val="00EB7380"/>
    <w:rsid w:val="00EC0196"/>
    <w:rsid w:val="00EC2144"/>
    <w:rsid w:val="00EC2214"/>
    <w:rsid w:val="00EC2D2A"/>
    <w:rsid w:val="00EC3E34"/>
    <w:rsid w:val="00EC4692"/>
    <w:rsid w:val="00EC48E4"/>
    <w:rsid w:val="00EC4E4F"/>
    <w:rsid w:val="00EC5178"/>
    <w:rsid w:val="00EC544A"/>
    <w:rsid w:val="00EC5754"/>
    <w:rsid w:val="00EC6920"/>
    <w:rsid w:val="00EC6E82"/>
    <w:rsid w:val="00EC77B5"/>
    <w:rsid w:val="00ED04F7"/>
    <w:rsid w:val="00ED170F"/>
    <w:rsid w:val="00ED1851"/>
    <w:rsid w:val="00ED18D8"/>
    <w:rsid w:val="00ED2C81"/>
    <w:rsid w:val="00ED32CF"/>
    <w:rsid w:val="00ED33E9"/>
    <w:rsid w:val="00ED3A2C"/>
    <w:rsid w:val="00ED3CAA"/>
    <w:rsid w:val="00ED5AC8"/>
    <w:rsid w:val="00ED5E5B"/>
    <w:rsid w:val="00EE23A5"/>
    <w:rsid w:val="00EE2AF0"/>
    <w:rsid w:val="00EE6F66"/>
    <w:rsid w:val="00EE744B"/>
    <w:rsid w:val="00EE7A8D"/>
    <w:rsid w:val="00EE7F51"/>
    <w:rsid w:val="00EF0F26"/>
    <w:rsid w:val="00EF28D3"/>
    <w:rsid w:val="00EF2ECE"/>
    <w:rsid w:val="00EF36EE"/>
    <w:rsid w:val="00EF5D87"/>
    <w:rsid w:val="00EF67EC"/>
    <w:rsid w:val="00EF6C57"/>
    <w:rsid w:val="00EF6FBA"/>
    <w:rsid w:val="00EF73D6"/>
    <w:rsid w:val="00F016C5"/>
    <w:rsid w:val="00F04E3E"/>
    <w:rsid w:val="00F0615E"/>
    <w:rsid w:val="00F06179"/>
    <w:rsid w:val="00F065DB"/>
    <w:rsid w:val="00F0749B"/>
    <w:rsid w:val="00F12D56"/>
    <w:rsid w:val="00F147D8"/>
    <w:rsid w:val="00F15A7F"/>
    <w:rsid w:val="00F24BC0"/>
    <w:rsid w:val="00F30092"/>
    <w:rsid w:val="00F31776"/>
    <w:rsid w:val="00F31A81"/>
    <w:rsid w:val="00F34476"/>
    <w:rsid w:val="00F34BC9"/>
    <w:rsid w:val="00F35319"/>
    <w:rsid w:val="00F3542E"/>
    <w:rsid w:val="00F411B9"/>
    <w:rsid w:val="00F4166D"/>
    <w:rsid w:val="00F41AAB"/>
    <w:rsid w:val="00F44757"/>
    <w:rsid w:val="00F45CCE"/>
    <w:rsid w:val="00F45E05"/>
    <w:rsid w:val="00F51D1E"/>
    <w:rsid w:val="00F51FF1"/>
    <w:rsid w:val="00F5359F"/>
    <w:rsid w:val="00F54626"/>
    <w:rsid w:val="00F56D58"/>
    <w:rsid w:val="00F56E34"/>
    <w:rsid w:val="00F572CC"/>
    <w:rsid w:val="00F602B8"/>
    <w:rsid w:val="00F6581D"/>
    <w:rsid w:val="00F70BB1"/>
    <w:rsid w:val="00F719D8"/>
    <w:rsid w:val="00F773F2"/>
    <w:rsid w:val="00F8237F"/>
    <w:rsid w:val="00F832B4"/>
    <w:rsid w:val="00F84833"/>
    <w:rsid w:val="00F87D33"/>
    <w:rsid w:val="00F901CA"/>
    <w:rsid w:val="00F92799"/>
    <w:rsid w:val="00F94DE5"/>
    <w:rsid w:val="00F95F2A"/>
    <w:rsid w:val="00FA2D2F"/>
    <w:rsid w:val="00FA5F5E"/>
    <w:rsid w:val="00FB0FA9"/>
    <w:rsid w:val="00FB136C"/>
    <w:rsid w:val="00FB1C7E"/>
    <w:rsid w:val="00FB40D3"/>
    <w:rsid w:val="00FC3E45"/>
    <w:rsid w:val="00FC4F08"/>
    <w:rsid w:val="00FC63B8"/>
    <w:rsid w:val="00FC6CF2"/>
    <w:rsid w:val="00FC7AFC"/>
    <w:rsid w:val="00FD10B8"/>
    <w:rsid w:val="00FD4016"/>
    <w:rsid w:val="00FD65CE"/>
    <w:rsid w:val="00FE2E44"/>
    <w:rsid w:val="00FE3B97"/>
    <w:rsid w:val="00FE53B7"/>
    <w:rsid w:val="00FE7F1E"/>
    <w:rsid w:val="00FF0E0E"/>
    <w:rsid w:val="00FF5C6C"/>
    <w:rsid w:val="00FF6FB9"/>
    <w:rsid w:val="00FF7FA9"/>
    <w:rsid w:val="0300D31F"/>
    <w:rsid w:val="044625DE"/>
    <w:rsid w:val="057D7D59"/>
    <w:rsid w:val="059B51F3"/>
    <w:rsid w:val="05AC4F28"/>
    <w:rsid w:val="06D0BBFE"/>
    <w:rsid w:val="06D73400"/>
    <w:rsid w:val="0702871A"/>
    <w:rsid w:val="07B66FA8"/>
    <w:rsid w:val="09C7CAE7"/>
    <w:rsid w:val="0D566358"/>
    <w:rsid w:val="0DCD863E"/>
    <w:rsid w:val="0F250B59"/>
    <w:rsid w:val="0F95955A"/>
    <w:rsid w:val="0FF471F9"/>
    <w:rsid w:val="12CD361C"/>
    <w:rsid w:val="1469067D"/>
    <w:rsid w:val="1643236E"/>
    <w:rsid w:val="16C13BB9"/>
    <w:rsid w:val="16F73722"/>
    <w:rsid w:val="196362CC"/>
    <w:rsid w:val="1A2CA19A"/>
    <w:rsid w:val="1A833A93"/>
    <w:rsid w:val="1BF3DD77"/>
    <w:rsid w:val="1D606ACD"/>
    <w:rsid w:val="1E21E523"/>
    <w:rsid w:val="202958C6"/>
    <w:rsid w:val="214EE253"/>
    <w:rsid w:val="216A3DD1"/>
    <w:rsid w:val="218EE97B"/>
    <w:rsid w:val="21A7A10F"/>
    <w:rsid w:val="2201917B"/>
    <w:rsid w:val="224DA949"/>
    <w:rsid w:val="22738A5E"/>
    <w:rsid w:val="22A7B95A"/>
    <w:rsid w:val="2386305A"/>
    <w:rsid w:val="239D61DC"/>
    <w:rsid w:val="23C3BA79"/>
    <w:rsid w:val="23DD12B0"/>
    <w:rsid w:val="24A4DAD8"/>
    <w:rsid w:val="255F8ADA"/>
    <w:rsid w:val="270B244A"/>
    <w:rsid w:val="2749F4A1"/>
    <w:rsid w:val="275F3981"/>
    <w:rsid w:val="27B19823"/>
    <w:rsid w:val="290E4FBE"/>
    <w:rsid w:val="294389A1"/>
    <w:rsid w:val="29ACE280"/>
    <w:rsid w:val="2A07A0C3"/>
    <w:rsid w:val="2A3B15EA"/>
    <w:rsid w:val="2AD72C8A"/>
    <w:rsid w:val="2CB980FC"/>
    <w:rsid w:val="2D73E785"/>
    <w:rsid w:val="2E86F8F8"/>
    <w:rsid w:val="318ED7C8"/>
    <w:rsid w:val="31A527F9"/>
    <w:rsid w:val="3243FDC9"/>
    <w:rsid w:val="34FB4F50"/>
    <w:rsid w:val="3659DF17"/>
    <w:rsid w:val="36723D2B"/>
    <w:rsid w:val="37EE879D"/>
    <w:rsid w:val="383C6CCF"/>
    <w:rsid w:val="3DFBE07E"/>
    <w:rsid w:val="3E01A7AC"/>
    <w:rsid w:val="3EFC7821"/>
    <w:rsid w:val="40196BD2"/>
    <w:rsid w:val="420A7A89"/>
    <w:rsid w:val="4259EDB9"/>
    <w:rsid w:val="425AD691"/>
    <w:rsid w:val="4262FE9C"/>
    <w:rsid w:val="43195E17"/>
    <w:rsid w:val="432117C5"/>
    <w:rsid w:val="4357497D"/>
    <w:rsid w:val="44D70A66"/>
    <w:rsid w:val="46E68CDB"/>
    <w:rsid w:val="46EC15C1"/>
    <w:rsid w:val="499DD78A"/>
    <w:rsid w:val="49D7B8BC"/>
    <w:rsid w:val="4A4744B5"/>
    <w:rsid w:val="4B3CAFE0"/>
    <w:rsid w:val="4B5B0C2F"/>
    <w:rsid w:val="4B7CFFEF"/>
    <w:rsid w:val="4C1D7838"/>
    <w:rsid w:val="4D691719"/>
    <w:rsid w:val="4E857188"/>
    <w:rsid w:val="4EA4BB46"/>
    <w:rsid w:val="4ED5DD78"/>
    <w:rsid w:val="503B6306"/>
    <w:rsid w:val="509935F5"/>
    <w:rsid w:val="50B659D2"/>
    <w:rsid w:val="510E4089"/>
    <w:rsid w:val="515DE8E8"/>
    <w:rsid w:val="534DE5DB"/>
    <w:rsid w:val="5355A926"/>
    <w:rsid w:val="535BDE41"/>
    <w:rsid w:val="54E8ADF3"/>
    <w:rsid w:val="5654A337"/>
    <w:rsid w:val="574DA6DC"/>
    <w:rsid w:val="586DA24F"/>
    <w:rsid w:val="58A11016"/>
    <w:rsid w:val="58C12AC8"/>
    <w:rsid w:val="59CD1BE9"/>
    <w:rsid w:val="5F39C530"/>
    <w:rsid w:val="5FF8D892"/>
    <w:rsid w:val="610723F9"/>
    <w:rsid w:val="614A19B8"/>
    <w:rsid w:val="619816A3"/>
    <w:rsid w:val="61F544B7"/>
    <w:rsid w:val="62133C0E"/>
    <w:rsid w:val="62F55E88"/>
    <w:rsid w:val="63AE399E"/>
    <w:rsid w:val="63DB6AB4"/>
    <w:rsid w:val="643C6DFF"/>
    <w:rsid w:val="64B289E1"/>
    <w:rsid w:val="6529812B"/>
    <w:rsid w:val="662DA7BB"/>
    <w:rsid w:val="66BE1914"/>
    <w:rsid w:val="66DF55C0"/>
    <w:rsid w:val="66E6720F"/>
    <w:rsid w:val="684CCA34"/>
    <w:rsid w:val="692CCFC0"/>
    <w:rsid w:val="693C5BEC"/>
    <w:rsid w:val="6967E0EB"/>
    <w:rsid w:val="6B03B14C"/>
    <w:rsid w:val="6B4DFA78"/>
    <w:rsid w:val="6BCFDDBA"/>
    <w:rsid w:val="6C0DB42E"/>
    <w:rsid w:val="6C3707EF"/>
    <w:rsid w:val="6C3A88DE"/>
    <w:rsid w:val="6D834F7B"/>
    <w:rsid w:val="6F2B475D"/>
    <w:rsid w:val="6F67A2A0"/>
    <w:rsid w:val="6F961300"/>
    <w:rsid w:val="708FC51E"/>
    <w:rsid w:val="70A80D03"/>
    <w:rsid w:val="712C2BA0"/>
    <w:rsid w:val="714291E3"/>
    <w:rsid w:val="7146C35C"/>
    <w:rsid w:val="71680655"/>
    <w:rsid w:val="7223EC66"/>
    <w:rsid w:val="74F20575"/>
    <w:rsid w:val="7607E9E1"/>
    <w:rsid w:val="7665B36F"/>
    <w:rsid w:val="774BDF84"/>
    <w:rsid w:val="781AC2EE"/>
    <w:rsid w:val="7878C462"/>
    <w:rsid w:val="79733BF2"/>
    <w:rsid w:val="79B75C9D"/>
    <w:rsid w:val="7A499CA8"/>
    <w:rsid w:val="7CAADCB4"/>
    <w:rsid w:val="7E3270EB"/>
    <w:rsid w:val="7EE00DFF"/>
    <w:rsid w:val="7F1CBFB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B20D043"/>
  <w15:chartTrackingRefBased/>
  <w15:docId w15:val="{86224148-224B-4B85-96DD-A8C3EA715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0756"/>
    <w:pPr>
      <w:widowControl w:val="0"/>
      <w:autoSpaceDE w:val="0"/>
      <w:autoSpaceDN w:val="0"/>
      <w:adjustRightInd w:val="0"/>
    </w:pPr>
    <w:rPr>
      <w:sz w:val="24"/>
      <w:szCs w:val="24"/>
    </w:rPr>
  </w:style>
  <w:style w:type="paragraph" w:styleId="Heading1">
    <w:name w:val="heading 1"/>
    <w:next w:val="BodyText"/>
    <w:link w:val="Heading1Char"/>
    <w:qFormat/>
    <w:rsid w:val="00C416A9"/>
    <w:pPr>
      <w:keepNext/>
      <w:keepLines/>
      <w:widowControl w:val="0"/>
      <w:autoSpaceDE w:val="0"/>
      <w:autoSpaceDN w:val="0"/>
      <w:adjustRightInd w:val="0"/>
      <w:spacing w:before="440" w:after="220"/>
      <w:ind w:left="360" w:hanging="360"/>
      <w:outlineLvl w:val="0"/>
    </w:pPr>
    <w:rPr>
      <w:rFonts w:ascii="Arial" w:hAnsi="Arial"/>
      <w:caps/>
      <w:sz w:val="22"/>
      <w:szCs w:val="22"/>
    </w:rPr>
  </w:style>
  <w:style w:type="paragraph" w:styleId="Heading2">
    <w:name w:val="heading 2"/>
    <w:basedOn w:val="BodyText"/>
    <w:next w:val="Normal"/>
    <w:link w:val="Heading2Char"/>
    <w:qFormat/>
    <w:rsid w:val="00C416A9"/>
    <w:pPr>
      <w:keepNext/>
      <w:ind w:left="720" w:hanging="720"/>
      <w:outlineLvl w:val="1"/>
    </w:pPr>
    <w:rPr>
      <w:rFonts w:eastAsia="Times New Roman" w:cs="Times New Roman"/>
    </w:rPr>
  </w:style>
  <w:style w:type="paragraph" w:styleId="Heading3">
    <w:name w:val="heading 3"/>
    <w:basedOn w:val="BodyText3"/>
    <w:next w:val="Normal"/>
    <w:link w:val="Heading3Char"/>
    <w:unhideWhenUsed/>
    <w:qFormat/>
    <w:rsid w:val="00C416A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rsid w:val="00C46237"/>
    <w:pPr>
      <w:tabs>
        <w:tab w:val="center" w:pos="4320"/>
        <w:tab w:val="right" w:pos="8640"/>
      </w:tabs>
    </w:pPr>
    <w:rPr>
      <w:rFonts w:ascii="Arial" w:hAnsi="Arial"/>
      <w:sz w:val="22"/>
    </w:rPr>
  </w:style>
  <w:style w:type="paragraph" w:styleId="Footer">
    <w:name w:val="footer"/>
    <w:basedOn w:val="Normal"/>
    <w:rsid w:val="00C46237"/>
    <w:pPr>
      <w:tabs>
        <w:tab w:val="center" w:pos="4320"/>
        <w:tab w:val="right" w:pos="8640"/>
      </w:tabs>
    </w:pPr>
    <w:rPr>
      <w:rFonts w:ascii="Arial" w:hAnsi="Arial"/>
      <w:sz w:val="22"/>
    </w:rPr>
  </w:style>
  <w:style w:type="paragraph" w:styleId="Revision">
    <w:name w:val="Revision"/>
    <w:hidden/>
    <w:uiPriority w:val="99"/>
    <w:semiHidden/>
    <w:rsid w:val="000749AF"/>
    <w:rPr>
      <w:sz w:val="24"/>
      <w:szCs w:val="24"/>
    </w:rPr>
  </w:style>
  <w:style w:type="table" w:customStyle="1" w:styleId="TableGrid1">
    <w:name w:val="Table Grid1"/>
    <w:basedOn w:val="TableNormal"/>
    <w:uiPriority w:val="59"/>
    <w:rsid w:val="00A44E97"/>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D76D2A"/>
    <w:rPr>
      <w:rFonts w:ascii="Arial"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C416A9"/>
    <w:rPr>
      <w:rFonts w:ascii="Arial" w:hAnsi="Arial"/>
      <w:sz w:val="22"/>
      <w:szCs w:val="22"/>
    </w:rPr>
  </w:style>
  <w:style w:type="paragraph" w:styleId="BodyText">
    <w:name w:val="Body Text"/>
    <w:link w:val="BodyTextChar"/>
    <w:rsid w:val="00C416A9"/>
    <w:pPr>
      <w:spacing w:after="220"/>
    </w:pPr>
    <w:rPr>
      <w:rFonts w:ascii="Arial" w:eastAsia="Calibri" w:hAnsi="Arial" w:cs="Arial"/>
      <w:sz w:val="22"/>
      <w:szCs w:val="22"/>
    </w:rPr>
  </w:style>
  <w:style w:type="character" w:customStyle="1" w:styleId="BodyTextChar">
    <w:name w:val="Body Text Char"/>
    <w:link w:val="BodyText"/>
    <w:rsid w:val="00C416A9"/>
    <w:rPr>
      <w:rFonts w:ascii="Arial" w:eastAsia="Calibri" w:hAnsi="Arial" w:cs="Arial"/>
      <w:sz w:val="22"/>
      <w:szCs w:val="22"/>
    </w:rPr>
  </w:style>
  <w:style w:type="paragraph" w:customStyle="1" w:styleId="Applicability">
    <w:name w:val="Applicability"/>
    <w:basedOn w:val="BodyText"/>
    <w:qFormat/>
    <w:rsid w:val="00C416A9"/>
    <w:pPr>
      <w:spacing w:before="440"/>
      <w:ind w:left="2160" w:hanging="2160"/>
    </w:pPr>
  </w:style>
  <w:style w:type="character" w:customStyle="1" w:styleId="Heading1Char">
    <w:name w:val="Heading 1 Char"/>
    <w:link w:val="Heading1"/>
    <w:rsid w:val="00C416A9"/>
    <w:rPr>
      <w:rFonts w:ascii="Arial" w:hAnsi="Arial"/>
      <w:caps/>
      <w:sz w:val="22"/>
      <w:szCs w:val="22"/>
    </w:rPr>
  </w:style>
  <w:style w:type="paragraph" w:styleId="ListBullet3">
    <w:name w:val="List Bullet 3"/>
    <w:basedOn w:val="Normal"/>
    <w:rsid w:val="008A0756"/>
    <w:pPr>
      <w:numPr>
        <w:numId w:val="63"/>
      </w:numPr>
      <w:spacing w:after="220"/>
    </w:pPr>
    <w:rPr>
      <w:rFonts w:ascii="Arial" w:hAnsi="Arial"/>
      <w:sz w:val="22"/>
    </w:rPr>
  </w:style>
  <w:style w:type="paragraph" w:customStyle="1" w:styleId="BodyText-table">
    <w:name w:val="Body Text - table"/>
    <w:qFormat/>
    <w:rsid w:val="00C416A9"/>
    <w:rPr>
      <w:rFonts w:ascii="Arial" w:eastAsia="Calibri" w:hAnsi="Arial"/>
      <w:sz w:val="22"/>
      <w:szCs w:val="22"/>
    </w:rPr>
  </w:style>
  <w:style w:type="paragraph" w:styleId="BodyText2">
    <w:name w:val="Body Text 2"/>
    <w:link w:val="BodyText2Char"/>
    <w:rsid w:val="00C416A9"/>
    <w:pPr>
      <w:spacing w:after="220"/>
      <w:ind w:left="720" w:hanging="720"/>
    </w:pPr>
    <w:rPr>
      <w:rFonts w:ascii="Arial" w:hAnsi="Arial"/>
      <w:sz w:val="22"/>
      <w:szCs w:val="22"/>
    </w:rPr>
  </w:style>
  <w:style w:type="character" w:customStyle="1" w:styleId="BodyText2Char">
    <w:name w:val="Body Text 2 Char"/>
    <w:link w:val="BodyText2"/>
    <w:rsid w:val="00C416A9"/>
    <w:rPr>
      <w:rFonts w:ascii="Arial" w:hAnsi="Arial"/>
      <w:sz w:val="22"/>
      <w:szCs w:val="22"/>
    </w:rPr>
  </w:style>
  <w:style w:type="paragraph" w:styleId="BodyText3">
    <w:name w:val="Body Text 3"/>
    <w:basedOn w:val="BodyText"/>
    <w:link w:val="BodyText3Char"/>
    <w:rsid w:val="00C416A9"/>
    <w:pPr>
      <w:ind w:left="720"/>
    </w:pPr>
    <w:rPr>
      <w:rFonts w:eastAsia="Times New Roman" w:cs="Times New Roman"/>
    </w:rPr>
  </w:style>
  <w:style w:type="character" w:customStyle="1" w:styleId="BodyText3Char">
    <w:name w:val="Body Text 3 Char"/>
    <w:link w:val="BodyText3"/>
    <w:rsid w:val="00C416A9"/>
    <w:rPr>
      <w:rFonts w:ascii="Arial" w:hAnsi="Arial"/>
      <w:sz w:val="22"/>
      <w:szCs w:val="22"/>
    </w:rPr>
  </w:style>
  <w:style w:type="character" w:customStyle="1" w:styleId="Commitment">
    <w:name w:val="Commitment"/>
    <w:uiPriority w:val="1"/>
    <w:qFormat/>
    <w:rsid w:val="00C416A9"/>
    <w:rPr>
      <w:i/>
      <w:iCs/>
    </w:rPr>
  </w:style>
  <w:style w:type="paragraph" w:customStyle="1" w:styleId="CornerstoneBases">
    <w:name w:val="Cornerstone / Bases"/>
    <w:basedOn w:val="BodyText"/>
    <w:qFormat/>
    <w:rsid w:val="00C416A9"/>
    <w:pPr>
      <w:ind w:left="2160" w:hanging="2160"/>
    </w:pPr>
  </w:style>
  <w:style w:type="paragraph" w:customStyle="1" w:styleId="EffectiveDate">
    <w:name w:val="Effective Date"/>
    <w:next w:val="BodyText"/>
    <w:qFormat/>
    <w:rsid w:val="00C416A9"/>
    <w:pPr>
      <w:spacing w:before="220" w:after="440"/>
      <w:jc w:val="center"/>
    </w:pPr>
    <w:rPr>
      <w:rFonts w:ascii="Arial" w:hAnsi="Arial" w:cs="Arial"/>
      <w:sz w:val="22"/>
      <w:szCs w:val="22"/>
    </w:rPr>
  </w:style>
  <w:style w:type="paragraph" w:styleId="Title">
    <w:name w:val="Title"/>
    <w:basedOn w:val="Normal"/>
    <w:next w:val="Normal"/>
    <w:link w:val="TitleChar"/>
    <w:qFormat/>
    <w:rsid w:val="00C416A9"/>
    <w:pPr>
      <w:widowControl/>
      <w:spacing w:before="220" w:after="220"/>
      <w:jc w:val="center"/>
    </w:pPr>
    <w:rPr>
      <w:rFonts w:ascii="Arial" w:hAnsi="Arial" w:cs="Arial"/>
      <w:sz w:val="22"/>
      <w:szCs w:val="22"/>
    </w:rPr>
  </w:style>
  <w:style w:type="character" w:customStyle="1" w:styleId="TitleChar">
    <w:name w:val="Title Char"/>
    <w:link w:val="Title"/>
    <w:rsid w:val="00C416A9"/>
    <w:rPr>
      <w:rFonts w:ascii="Arial" w:hAnsi="Arial" w:cs="Arial"/>
      <w:sz w:val="22"/>
      <w:szCs w:val="22"/>
    </w:rPr>
  </w:style>
  <w:style w:type="paragraph" w:customStyle="1" w:styleId="END">
    <w:name w:val="END"/>
    <w:basedOn w:val="Title"/>
    <w:qFormat/>
    <w:rsid w:val="00C416A9"/>
    <w:pPr>
      <w:spacing w:before="440" w:after="440"/>
    </w:pPr>
  </w:style>
  <w:style w:type="character" w:customStyle="1" w:styleId="Heading3Char">
    <w:name w:val="Heading 3 Char"/>
    <w:link w:val="Heading3"/>
    <w:rsid w:val="00C416A9"/>
    <w:rPr>
      <w:rFonts w:ascii="Arial" w:hAnsi="Arial"/>
      <w:sz w:val="22"/>
      <w:szCs w:val="22"/>
    </w:rPr>
  </w:style>
  <w:style w:type="paragraph" w:customStyle="1" w:styleId="IMCIP">
    <w:name w:val="IMC/IP #"/>
    <w:rsid w:val="00C416A9"/>
    <w:pPr>
      <w:widowControl w:val="0"/>
      <w:pBdr>
        <w:top w:val="single" w:sz="8" w:space="3" w:color="auto"/>
        <w:bottom w:val="single" w:sz="8" w:space="3" w:color="auto"/>
      </w:pBdr>
      <w:spacing w:after="220"/>
      <w:jc w:val="center"/>
    </w:pPr>
    <w:rPr>
      <w:rFonts w:ascii="Arial" w:eastAsia="Calibri" w:hAnsi="Arial" w:cs="Arial"/>
      <w:iCs/>
      <w:caps/>
      <w:sz w:val="22"/>
      <w:szCs w:val="22"/>
    </w:rPr>
  </w:style>
  <w:style w:type="paragraph" w:customStyle="1" w:styleId="NRCINSPECTIONMANUAL">
    <w:name w:val="NRC INSPECTION MANUAL"/>
    <w:next w:val="BodyText"/>
    <w:link w:val="NRCINSPECTIONMANUALChar"/>
    <w:qFormat/>
    <w:rsid w:val="00C416A9"/>
    <w:pPr>
      <w:tabs>
        <w:tab w:val="center" w:pos="4680"/>
        <w:tab w:val="right" w:pos="9360"/>
      </w:tabs>
      <w:spacing w:after="220"/>
    </w:pPr>
    <w:rPr>
      <w:rFonts w:ascii="Arial" w:eastAsia="Calibri" w:hAnsi="Arial" w:cs="Arial"/>
      <w:szCs w:val="22"/>
    </w:rPr>
  </w:style>
  <w:style w:type="character" w:customStyle="1" w:styleId="NRCINSPECTIONMANUALChar">
    <w:name w:val="NRC INSPECTION MANUAL Char"/>
    <w:link w:val="NRCINSPECTIONMANUAL"/>
    <w:rsid w:val="00C416A9"/>
    <w:rPr>
      <w:rFonts w:ascii="Arial" w:eastAsia="Calibri" w:hAnsi="Arial" w:cs="Arial"/>
      <w:szCs w:val="22"/>
    </w:rPr>
  </w:style>
  <w:style w:type="paragraph" w:customStyle="1" w:styleId="Requirement">
    <w:name w:val="Requirement"/>
    <w:basedOn w:val="BodyText3"/>
    <w:qFormat/>
    <w:rsid w:val="00C416A9"/>
    <w:pPr>
      <w:keepNext/>
    </w:pPr>
    <w:rPr>
      <w:b/>
      <w:bCs/>
    </w:rPr>
  </w:style>
  <w:style w:type="paragraph" w:customStyle="1" w:styleId="SpecificGuidance">
    <w:name w:val="Specific Guidance"/>
    <w:basedOn w:val="BodyText3"/>
    <w:qFormat/>
    <w:rsid w:val="00C416A9"/>
    <w:pPr>
      <w:keepNext/>
    </w:pPr>
    <w:rPr>
      <w:u w:val="single"/>
    </w:rPr>
  </w:style>
  <w:style w:type="paragraph" w:styleId="TOCHeading">
    <w:name w:val="TOC Heading"/>
    <w:basedOn w:val="Heading1"/>
    <w:next w:val="Normal"/>
    <w:uiPriority w:val="39"/>
    <w:unhideWhenUsed/>
    <w:qFormat/>
    <w:rsid w:val="00C46237"/>
    <w:pPr>
      <w:widowControl/>
      <w:autoSpaceDE/>
      <w:autoSpaceDN/>
      <w:adjustRightInd/>
      <w:spacing w:before="0" w:after="240" w:line="259" w:lineRule="auto"/>
      <w:ind w:left="0" w:firstLine="0"/>
      <w:jc w:val="center"/>
      <w:outlineLvl w:val="9"/>
    </w:pPr>
    <w:rPr>
      <w:szCs w:val="32"/>
    </w:rPr>
  </w:style>
  <w:style w:type="paragraph" w:styleId="TOC1">
    <w:name w:val="toc 1"/>
    <w:basedOn w:val="Normal"/>
    <w:next w:val="Normal"/>
    <w:autoRedefine/>
    <w:uiPriority w:val="39"/>
    <w:rsid w:val="00C46237"/>
    <w:pPr>
      <w:tabs>
        <w:tab w:val="left" w:pos="1100"/>
        <w:tab w:val="right" w:leader="dot" w:pos="9350"/>
      </w:tabs>
      <w:spacing w:after="120"/>
      <w:contextualSpacing/>
    </w:pPr>
    <w:rPr>
      <w:rFonts w:ascii="Arial" w:hAnsi="Arial"/>
      <w:sz w:val="22"/>
    </w:rPr>
  </w:style>
  <w:style w:type="character" w:styleId="Hyperlink">
    <w:name w:val="Hyperlink"/>
    <w:uiPriority w:val="99"/>
    <w:unhideWhenUsed/>
    <w:rsid w:val="00C416A9"/>
    <w:rPr>
      <w:color w:val="0563C1"/>
      <w:u w:val="single"/>
    </w:rPr>
  </w:style>
  <w:style w:type="paragraph" w:styleId="TOC2">
    <w:name w:val="toc 2"/>
    <w:basedOn w:val="Normal"/>
    <w:next w:val="Normal"/>
    <w:autoRedefine/>
    <w:uiPriority w:val="39"/>
    <w:rsid w:val="00C46237"/>
    <w:pPr>
      <w:tabs>
        <w:tab w:val="left" w:pos="1100"/>
        <w:tab w:val="right" w:leader="dot" w:pos="9350"/>
      </w:tabs>
      <w:spacing w:after="120"/>
      <w:ind w:left="245"/>
      <w:contextualSpacing/>
    </w:pPr>
    <w:rPr>
      <w:rFonts w:ascii="Arial" w:hAnsi="Arial"/>
      <w:sz w:val="22"/>
    </w:rPr>
  </w:style>
  <w:style w:type="table" w:customStyle="1" w:styleId="IMHx">
    <w:name w:val="IM Hx"/>
    <w:basedOn w:val="TableNormal"/>
    <w:uiPriority w:val="99"/>
    <w:rsid w:val="00963849"/>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character" w:styleId="UnresolvedMention">
    <w:name w:val="Unresolved Mention"/>
    <w:basedOn w:val="DefaultParagraphFont"/>
    <w:uiPriority w:val="99"/>
    <w:semiHidden/>
    <w:unhideWhenUsed/>
    <w:rsid w:val="007C588C"/>
    <w:rPr>
      <w:color w:val="605E5C"/>
      <w:shd w:val="clear" w:color="auto" w:fill="E1DFDD"/>
    </w:rPr>
  </w:style>
  <w:style w:type="character" w:styleId="FollowedHyperlink">
    <w:name w:val="FollowedHyperlink"/>
    <w:basedOn w:val="DefaultParagraphFont"/>
    <w:rsid w:val="007C588C"/>
    <w:rPr>
      <w:color w:val="954F72" w:themeColor="followedHyperlink"/>
      <w:u w:val="single"/>
    </w:rPr>
  </w:style>
  <w:style w:type="paragraph" w:customStyle="1" w:styleId="attachmenttitle">
    <w:name w:val="attachment title"/>
    <w:next w:val="BodyText"/>
    <w:qFormat/>
    <w:rsid w:val="008F4021"/>
    <w:pPr>
      <w:keepNext/>
      <w:keepLines/>
      <w:widowControl w:val="0"/>
      <w:spacing w:after="220"/>
      <w:jc w:val="center"/>
      <w:outlineLvl w:val="0"/>
    </w:pPr>
    <w:rPr>
      <w:rFonts w:ascii="Arial" w:hAnsi="Arial" w:cs="Arial"/>
      <w:sz w:val="22"/>
      <w:szCs w:val="22"/>
    </w:rPr>
  </w:style>
  <w:style w:type="paragraph" w:styleId="ListParagraph">
    <w:name w:val="List Paragraph"/>
    <w:basedOn w:val="Normal"/>
    <w:uiPriority w:val="34"/>
    <w:qFormat/>
    <w:rsid w:val="005553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48D297133BB2448B5E640CF874CA5CF" ma:contentTypeVersion="4" ma:contentTypeDescription="Create a new document." ma:contentTypeScope="" ma:versionID="8ac64a920f7719af4828cbf51b266ca6">
  <xsd:schema xmlns:xsd="http://www.w3.org/2001/XMLSchema" xmlns:xs="http://www.w3.org/2001/XMLSchema" xmlns:p="http://schemas.microsoft.com/office/2006/metadata/properties" xmlns:ns2="2b749c77-5474-4b1e-a201-9be78951dbdd" targetNamespace="http://schemas.microsoft.com/office/2006/metadata/properties" ma:root="true" ma:fieldsID="63158137b0927442c313fa8d1957526d" ns2:_="">
    <xsd:import namespace="2b749c77-5474-4b1e-a201-9be78951db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749c77-5474-4b1e-a201-9be78951d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72CD86-F83D-4E9B-BE96-1A5C90950B15}">
  <ds:schemaRefs>
    <ds:schemaRef ds:uri="http://schemas.openxmlformats.org/officeDocument/2006/bibliography"/>
  </ds:schemaRefs>
</ds:datastoreItem>
</file>

<file path=customXml/itemProps2.xml><?xml version="1.0" encoding="utf-8"?>
<ds:datastoreItem xmlns:ds="http://schemas.openxmlformats.org/officeDocument/2006/customXml" ds:itemID="{DB84EE0F-D829-4FD5-9B27-AE2EEF6394D9}"/>
</file>

<file path=customXml/itemProps3.xml><?xml version="1.0" encoding="utf-8"?>
<ds:datastoreItem xmlns:ds="http://schemas.openxmlformats.org/officeDocument/2006/customXml" ds:itemID="{5B818128-EB8F-4F93-AA30-DF175B81B9A4}"/>
</file>

<file path=customXml/itemProps4.xml><?xml version="1.0" encoding="utf-8"?>
<ds:datastoreItem xmlns:ds="http://schemas.openxmlformats.org/officeDocument/2006/customXml" ds:itemID="{F2FE4037-B6BD-4222-82F1-23794D8AC035}"/>
</file>

<file path=docMetadata/LabelInfo.xml><?xml version="1.0" encoding="utf-8"?>
<clbl:labelList xmlns:clbl="http://schemas.microsoft.com/office/2020/mipLabelMetadata">
  <clbl:label id="{fb74f9b6-60a9-4243-a26a-1dfd9303d70f}" enabled="1" method="Standard" siteId="{e8d01475-c3b5-436a-a065-5def4c64f52e}" removed="0"/>
</clbl:labelList>
</file>

<file path=docProps/app.xml><?xml version="1.0" encoding="utf-8"?>
<Properties xmlns="http://schemas.openxmlformats.org/officeDocument/2006/extended-properties" xmlns:vt="http://schemas.openxmlformats.org/officeDocument/2006/docPropsVTypes">
  <Template>@IP 00000 Template (4)</Template>
  <TotalTime>2</TotalTime>
  <Pages>27</Pages>
  <Words>8906</Words>
  <Characters>50768</Characters>
  <Application>Microsoft Office Word</Application>
  <DocSecurity>2</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2024-10-17T17:43:00Z</dcterms:created>
  <dcterms:modified xsi:type="dcterms:W3CDTF">2024-10-17T17:45:00Z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0x010100348D297133BB2448B5E640CF874CA5CF</vt:lpwstr>
  </property>
  <property fmtid="{D5CDD505-2E9C-101B-9397-08002B2CF9AE}" pid="3" name="Order">
    <vt:r8>88000</vt:r8>
  </property>
  <property fmtid="{D5CDD505-2E9C-101B-9397-08002B2CF9AE}" pid="4" name="MediaServiceImageTags">
    <vt:lpwstr/>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dlc_DocIdItemGuid">
    <vt:lpwstr>5e3c8a6a-f075-4e80-ae8e-fbda6c3b5754</vt:lpwstr>
  </property>
  <property fmtid="{D5CDD505-2E9C-101B-9397-08002B2CF9AE}" pid="11" name="_ExtendedDescription">
    <vt:lpwstr/>
  </property>
  <property fmtid="{D5CDD505-2E9C-101B-9397-08002B2CF9AE}" pid="12" name="TriggerFlowInfo">
    <vt:lpwstr/>
  </property>
  <property fmtid="{D5CDD505-2E9C-101B-9397-08002B2CF9AE}" pid="13" name="xd_Signature">
    <vt:bool>false</vt:bool>
  </property>
  <property fmtid="{D5CDD505-2E9C-101B-9397-08002B2CF9AE}" pid="14" name="SharedWithUsers">
    <vt:lpwstr>61;#Reynoso, John;#62;#Greg Warnick;#30;#Craig Bassett;#122;#Kevin Roche;#25;#Michael Takacs;#143;#Travis Tate;#210;#Andrew Waugh;#272;#Juan Arellano;#220;#Amy Beasten</vt:lpwstr>
  </property>
</Properties>
</file>