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F70748" w14:textId="4CF535FE" w:rsidR="0041007C" w:rsidRPr="00203B12" w:rsidRDefault="0041007C" w:rsidP="008C1AE0">
      <w:pPr>
        <w:pStyle w:val="NRCINSPECTIONMANUAL"/>
      </w:pPr>
      <w:r w:rsidRPr="00203B12">
        <w:tab/>
      </w:r>
      <w:r w:rsidRPr="00052D61">
        <w:rPr>
          <w:b/>
          <w:bCs/>
          <w:sz w:val="38"/>
          <w:szCs w:val="38"/>
        </w:rPr>
        <w:t>NRC INSPECTION MANUAL</w:t>
      </w:r>
      <w:r w:rsidRPr="00203B12">
        <w:tab/>
      </w:r>
      <w:r w:rsidR="00E63D2F">
        <w:t>NMSS</w:t>
      </w:r>
      <w:r w:rsidR="00B00637">
        <w:t>/DFM</w:t>
      </w:r>
    </w:p>
    <w:p w14:paraId="54F07CA1" w14:textId="67091384" w:rsidR="008C1AE0" w:rsidRDefault="008216C8" w:rsidP="00C72785">
      <w:pPr>
        <w:pStyle w:val="IMCIP"/>
      </w:pPr>
      <w:r>
        <w:rPr>
          <w:color w:val="000000"/>
        </w:rPr>
        <w:t>I</w:t>
      </w:r>
      <w:r w:rsidR="00C116D8">
        <w:rPr>
          <w:color w:val="000000"/>
        </w:rPr>
        <w:t xml:space="preserve">NSPECTION </w:t>
      </w:r>
      <w:r>
        <w:rPr>
          <w:color w:val="000000"/>
        </w:rPr>
        <w:t>M</w:t>
      </w:r>
      <w:r w:rsidR="00C116D8">
        <w:rPr>
          <w:color w:val="000000"/>
        </w:rPr>
        <w:t xml:space="preserve">ANUAL </w:t>
      </w:r>
      <w:r>
        <w:rPr>
          <w:color w:val="000000"/>
        </w:rPr>
        <w:t>C</w:t>
      </w:r>
      <w:r w:rsidR="00C116D8">
        <w:rPr>
          <w:color w:val="000000"/>
        </w:rPr>
        <w:t>HAPTER</w:t>
      </w:r>
      <w:r>
        <w:rPr>
          <w:color w:val="000000"/>
        </w:rPr>
        <w:t xml:space="preserve"> 1246, </w:t>
      </w:r>
      <w:r w:rsidR="00A33038" w:rsidRPr="00BE254E">
        <w:t>A</w:t>
      </w:r>
      <w:r w:rsidR="00A33038">
        <w:t>PPENDIX</w:t>
      </w:r>
      <w:r w:rsidR="00A33038" w:rsidRPr="00BE254E">
        <w:t xml:space="preserve"> </w:t>
      </w:r>
      <w:r w:rsidRPr="00BE254E">
        <w:t>B3</w:t>
      </w:r>
    </w:p>
    <w:p w14:paraId="3871DCCD" w14:textId="0D1285AC" w:rsidR="008216C8" w:rsidRDefault="00392C70" w:rsidP="007E2D8C">
      <w:pPr>
        <w:pStyle w:val="Title"/>
        <w:rPr>
          <w:color w:val="000000"/>
        </w:rPr>
      </w:pPr>
      <w:r>
        <w:t>T</w:t>
      </w:r>
      <w:r w:rsidR="008216C8" w:rsidRPr="00BE254E">
        <w:t>RAINING REQUIREMENTS AND</w:t>
      </w:r>
      <w:r w:rsidR="008216C8">
        <w:rPr>
          <w:color w:val="1F497D"/>
        </w:rPr>
        <w:t xml:space="preserve"> </w:t>
      </w:r>
      <w:r w:rsidR="008216C8" w:rsidRPr="00447FC8">
        <w:t xml:space="preserve">QUALIFICATION </w:t>
      </w:r>
      <w:r w:rsidR="008216C8" w:rsidRPr="00D35DE2">
        <w:rPr>
          <w:color w:val="000000"/>
        </w:rPr>
        <w:t>JOURNAL</w:t>
      </w:r>
      <w:r w:rsidR="00BF3ECF" w:rsidRPr="00BF3ECF">
        <w:rPr>
          <w:color w:val="000000"/>
          <w:sz w:val="24"/>
          <w:szCs w:val="24"/>
        </w:rPr>
        <w:t xml:space="preserve"> </w:t>
      </w:r>
      <w:r w:rsidR="008216C8" w:rsidRPr="00447FC8">
        <w:t>FOR</w:t>
      </w:r>
      <w:r w:rsidR="007E2D8C">
        <w:br/>
      </w:r>
      <w:r w:rsidR="008216C8">
        <w:rPr>
          <w:color w:val="000000"/>
        </w:rPr>
        <w:t xml:space="preserve">INDEPENDENT </w:t>
      </w:r>
      <w:r w:rsidR="008216C8" w:rsidRPr="00447FC8">
        <w:rPr>
          <w:color w:val="000000"/>
        </w:rPr>
        <w:t xml:space="preserve">SPENT FUEL STORAGE </w:t>
      </w:r>
      <w:r w:rsidR="008216C8">
        <w:rPr>
          <w:color w:val="000000"/>
        </w:rPr>
        <w:t>INSTALLATION</w:t>
      </w:r>
      <w:r w:rsidR="008216C8" w:rsidRPr="00447FC8">
        <w:rPr>
          <w:color w:val="000000"/>
        </w:rPr>
        <w:t xml:space="preserve"> </w:t>
      </w:r>
      <w:r w:rsidR="008216C8" w:rsidRPr="00D35DE2">
        <w:rPr>
          <w:color w:val="000000"/>
        </w:rPr>
        <w:t>INSPECTOR</w:t>
      </w:r>
    </w:p>
    <w:p w14:paraId="19B1A835" w14:textId="77777777" w:rsidR="00660E42" w:rsidRDefault="00660E42" w:rsidP="00660E42">
      <w:pPr>
        <w:pStyle w:val="BodyText"/>
        <w:sectPr w:rsidR="00660E42" w:rsidSect="00F1173A">
          <w:type w:val="continuous"/>
          <w:pgSz w:w="12240" w:h="15840"/>
          <w:pgMar w:top="1440" w:right="1440" w:bottom="1440" w:left="1440" w:header="720" w:footer="720" w:gutter="0"/>
          <w:cols w:space="720"/>
          <w:noEndnote/>
          <w:docGrid w:linePitch="326"/>
        </w:sectPr>
      </w:pPr>
    </w:p>
    <w:sdt>
      <w:sdtPr>
        <w:rPr>
          <w:rFonts w:eastAsiaTheme="minorHAnsi" w:cs="Arial"/>
          <w:caps w:val="0"/>
          <w:szCs w:val="22"/>
        </w:rPr>
        <w:id w:val="1949510888"/>
        <w:docPartObj>
          <w:docPartGallery w:val="Table of Contents"/>
          <w:docPartUnique/>
        </w:docPartObj>
      </w:sdtPr>
      <w:sdtEndPr>
        <w:rPr>
          <w:b/>
          <w:bCs/>
          <w:noProof/>
        </w:rPr>
      </w:sdtEndPr>
      <w:sdtContent>
        <w:p w14:paraId="58F6F5BA" w14:textId="3487000F" w:rsidR="00556985" w:rsidRDefault="00556985">
          <w:pPr>
            <w:pStyle w:val="TOCHeading"/>
          </w:pPr>
          <w:r>
            <w:t>Table of Contents</w:t>
          </w:r>
        </w:p>
        <w:p w14:paraId="1D2ADA63" w14:textId="72250B5D" w:rsidR="0010531B" w:rsidRDefault="00556985">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"1-3" \h \z \u </w:instrText>
          </w:r>
          <w:r>
            <w:fldChar w:fldCharType="separate"/>
          </w:r>
          <w:hyperlink w:anchor="_Toc178081620" w:history="1">
            <w:r w:rsidR="0010531B" w:rsidRPr="0041420A">
              <w:rPr>
                <w:rStyle w:val="Hyperlink"/>
                <w:noProof/>
              </w:rPr>
              <w:t>INTRODUCTION</w:t>
            </w:r>
            <w:r w:rsidR="0010531B">
              <w:rPr>
                <w:noProof/>
                <w:webHidden/>
              </w:rPr>
              <w:tab/>
            </w:r>
            <w:r w:rsidR="0010531B">
              <w:rPr>
                <w:noProof/>
                <w:webHidden/>
              </w:rPr>
              <w:fldChar w:fldCharType="begin"/>
            </w:r>
            <w:r w:rsidR="0010531B">
              <w:rPr>
                <w:noProof/>
                <w:webHidden/>
              </w:rPr>
              <w:instrText xml:space="preserve"> PAGEREF _Toc178081620 \h </w:instrText>
            </w:r>
            <w:r w:rsidR="0010531B">
              <w:rPr>
                <w:noProof/>
                <w:webHidden/>
              </w:rPr>
            </w:r>
            <w:r w:rsidR="0010531B">
              <w:rPr>
                <w:noProof/>
                <w:webHidden/>
              </w:rPr>
              <w:fldChar w:fldCharType="separate"/>
            </w:r>
            <w:r w:rsidR="00C14D36">
              <w:rPr>
                <w:noProof/>
                <w:webHidden/>
              </w:rPr>
              <w:t>1</w:t>
            </w:r>
            <w:r w:rsidR="0010531B">
              <w:rPr>
                <w:noProof/>
                <w:webHidden/>
              </w:rPr>
              <w:fldChar w:fldCharType="end"/>
            </w:r>
          </w:hyperlink>
        </w:p>
        <w:p w14:paraId="1008BE84" w14:textId="7A15A0E8"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21" w:history="1">
            <w:r w:rsidR="0010531B" w:rsidRPr="0041420A">
              <w:rPr>
                <w:rStyle w:val="Hyperlink"/>
                <w:noProof/>
              </w:rPr>
              <w:t>PROGRAM ORGANIZATION</w:t>
            </w:r>
            <w:r w:rsidR="0010531B">
              <w:rPr>
                <w:noProof/>
                <w:webHidden/>
              </w:rPr>
              <w:tab/>
            </w:r>
            <w:r w:rsidR="0010531B">
              <w:rPr>
                <w:noProof/>
                <w:webHidden/>
              </w:rPr>
              <w:fldChar w:fldCharType="begin"/>
            </w:r>
            <w:r w:rsidR="0010531B">
              <w:rPr>
                <w:noProof/>
                <w:webHidden/>
              </w:rPr>
              <w:instrText xml:space="preserve"> PAGEREF _Toc178081621 \h </w:instrText>
            </w:r>
            <w:r w:rsidR="0010531B">
              <w:rPr>
                <w:noProof/>
                <w:webHidden/>
              </w:rPr>
            </w:r>
            <w:r w:rsidR="0010531B">
              <w:rPr>
                <w:noProof/>
                <w:webHidden/>
              </w:rPr>
              <w:fldChar w:fldCharType="separate"/>
            </w:r>
            <w:r w:rsidR="00C14D36">
              <w:rPr>
                <w:noProof/>
                <w:webHidden/>
              </w:rPr>
              <w:t>2</w:t>
            </w:r>
            <w:r w:rsidR="0010531B">
              <w:rPr>
                <w:noProof/>
                <w:webHidden/>
              </w:rPr>
              <w:fldChar w:fldCharType="end"/>
            </w:r>
          </w:hyperlink>
        </w:p>
        <w:p w14:paraId="3A818A6C" w14:textId="3C43403C"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22" w:history="1">
            <w:r w:rsidR="0010531B" w:rsidRPr="0041420A">
              <w:rPr>
                <w:rStyle w:val="Hyperlink"/>
                <w:noProof/>
              </w:rPr>
              <w:t>IMC 1245 APPENDICES C1,C2 OR C3 CROSS QUALIFICATION</w:t>
            </w:r>
            <w:r w:rsidR="0010531B">
              <w:rPr>
                <w:noProof/>
                <w:webHidden/>
              </w:rPr>
              <w:tab/>
            </w:r>
            <w:r w:rsidR="0010531B">
              <w:rPr>
                <w:noProof/>
                <w:webHidden/>
              </w:rPr>
              <w:fldChar w:fldCharType="begin"/>
            </w:r>
            <w:r w:rsidR="0010531B">
              <w:rPr>
                <w:noProof/>
                <w:webHidden/>
              </w:rPr>
              <w:instrText xml:space="preserve"> PAGEREF _Toc178081622 \h </w:instrText>
            </w:r>
            <w:r w:rsidR="0010531B">
              <w:rPr>
                <w:noProof/>
                <w:webHidden/>
              </w:rPr>
            </w:r>
            <w:r w:rsidR="0010531B">
              <w:rPr>
                <w:noProof/>
                <w:webHidden/>
              </w:rPr>
              <w:fldChar w:fldCharType="separate"/>
            </w:r>
            <w:r w:rsidR="00C14D36">
              <w:rPr>
                <w:noProof/>
                <w:webHidden/>
              </w:rPr>
              <w:t>2</w:t>
            </w:r>
            <w:r w:rsidR="0010531B">
              <w:rPr>
                <w:noProof/>
                <w:webHidden/>
              </w:rPr>
              <w:fldChar w:fldCharType="end"/>
            </w:r>
          </w:hyperlink>
        </w:p>
        <w:p w14:paraId="16A81B1E" w14:textId="4339B4FE"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23" w:history="1">
            <w:r w:rsidR="0010531B" w:rsidRPr="0041420A">
              <w:rPr>
                <w:rStyle w:val="Hyperlink"/>
                <w:noProof/>
              </w:rPr>
              <w:t>DISCUSSION</w:t>
            </w:r>
            <w:r w:rsidR="0010531B">
              <w:rPr>
                <w:noProof/>
                <w:webHidden/>
              </w:rPr>
              <w:tab/>
            </w:r>
            <w:r w:rsidR="0010531B">
              <w:rPr>
                <w:noProof/>
                <w:webHidden/>
              </w:rPr>
              <w:fldChar w:fldCharType="begin"/>
            </w:r>
            <w:r w:rsidR="0010531B">
              <w:rPr>
                <w:noProof/>
                <w:webHidden/>
              </w:rPr>
              <w:instrText xml:space="preserve"> PAGEREF _Toc178081623 \h </w:instrText>
            </w:r>
            <w:r w:rsidR="0010531B">
              <w:rPr>
                <w:noProof/>
                <w:webHidden/>
              </w:rPr>
            </w:r>
            <w:r w:rsidR="0010531B">
              <w:rPr>
                <w:noProof/>
                <w:webHidden/>
              </w:rPr>
              <w:fldChar w:fldCharType="separate"/>
            </w:r>
            <w:r w:rsidR="00C14D36">
              <w:rPr>
                <w:noProof/>
                <w:webHidden/>
              </w:rPr>
              <w:t>5</w:t>
            </w:r>
            <w:r w:rsidR="0010531B">
              <w:rPr>
                <w:noProof/>
                <w:webHidden/>
              </w:rPr>
              <w:fldChar w:fldCharType="end"/>
            </w:r>
          </w:hyperlink>
        </w:p>
        <w:p w14:paraId="4A25051F" w14:textId="2B0F2474"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24" w:history="1">
            <w:r w:rsidR="0010531B" w:rsidRPr="0041420A">
              <w:rPr>
                <w:rStyle w:val="Hyperlink"/>
                <w:noProof/>
              </w:rPr>
              <w:t>QUALIFICATION BOARD CERTIFICATION</w:t>
            </w:r>
            <w:r w:rsidR="0010531B">
              <w:rPr>
                <w:noProof/>
                <w:webHidden/>
              </w:rPr>
              <w:tab/>
            </w:r>
            <w:r w:rsidR="0010531B">
              <w:rPr>
                <w:noProof/>
                <w:webHidden/>
              </w:rPr>
              <w:fldChar w:fldCharType="begin"/>
            </w:r>
            <w:r w:rsidR="0010531B">
              <w:rPr>
                <w:noProof/>
                <w:webHidden/>
              </w:rPr>
              <w:instrText xml:space="preserve"> PAGEREF _Toc178081624 \h </w:instrText>
            </w:r>
            <w:r w:rsidR="0010531B">
              <w:rPr>
                <w:noProof/>
                <w:webHidden/>
              </w:rPr>
            </w:r>
            <w:r w:rsidR="0010531B">
              <w:rPr>
                <w:noProof/>
                <w:webHidden/>
              </w:rPr>
              <w:fldChar w:fldCharType="separate"/>
            </w:r>
            <w:r w:rsidR="00C14D36">
              <w:rPr>
                <w:noProof/>
                <w:webHidden/>
              </w:rPr>
              <w:t>6</w:t>
            </w:r>
            <w:r w:rsidR="0010531B">
              <w:rPr>
                <w:noProof/>
                <w:webHidden/>
              </w:rPr>
              <w:fldChar w:fldCharType="end"/>
            </w:r>
          </w:hyperlink>
        </w:p>
        <w:p w14:paraId="09424B16" w14:textId="00A2E517"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25" w:history="1">
            <w:r w:rsidR="0010531B" w:rsidRPr="0041420A">
              <w:rPr>
                <w:rStyle w:val="Hyperlink"/>
                <w:noProof/>
              </w:rPr>
              <w:t>Part A: Basic-Level Training and Qualification Journal</w:t>
            </w:r>
            <w:r w:rsidR="0010531B">
              <w:rPr>
                <w:noProof/>
                <w:webHidden/>
              </w:rPr>
              <w:tab/>
            </w:r>
            <w:r w:rsidR="0010531B">
              <w:rPr>
                <w:noProof/>
                <w:webHidden/>
              </w:rPr>
              <w:fldChar w:fldCharType="begin"/>
            </w:r>
            <w:r w:rsidR="0010531B">
              <w:rPr>
                <w:noProof/>
                <w:webHidden/>
              </w:rPr>
              <w:instrText xml:space="preserve"> PAGEREF _Toc178081625 \h </w:instrText>
            </w:r>
            <w:r w:rsidR="0010531B">
              <w:rPr>
                <w:noProof/>
                <w:webHidden/>
              </w:rPr>
            </w:r>
            <w:r w:rsidR="0010531B">
              <w:rPr>
                <w:noProof/>
                <w:webHidden/>
              </w:rPr>
              <w:fldChar w:fldCharType="separate"/>
            </w:r>
            <w:r w:rsidR="00C14D36">
              <w:rPr>
                <w:noProof/>
                <w:webHidden/>
              </w:rPr>
              <w:t>8</w:t>
            </w:r>
            <w:r w:rsidR="0010531B">
              <w:rPr>
                <w:noProof/>
                <w:webHidden/>
              </w:rPr>
              <w:fldChar w:fldCharType="end"/>
            </w:r>
          </w:hyperlink>
        </w:p>
        <w:p w14:paraId="4F472FC8" w14:textId="7DDCEDC8"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26" w:history="1">
            <w:r w:rsidR="0010531B" w:rsidRPr="0041420A">
              <w:rPr>
                <w:rStyle w:val="Hyperlink"/>
                <w:noProof/>
              </w:rPr>
              <w:t>PART I. BASIC-LEVEL TRAINING AND INDIVIDUAL STUDY ACTIVITIES</w:t>
            </w:r>
            <w:r w:rsidR="0010531B">
              <w:rPr>
                <w:noProof/>
                <w:webHidden/>
              </w:rPr>
              <w:tab/>
            </w:r>
            <w:r w:rsidR="0010531B">
              <w:rPr>
                <w:noProof/>
                <w:webHidden/>
              </w:rPr>
              <w:fldChar w:fldCharType="begin"/>
            </w:r>
            <w:r w:rsidR="0010531B">
              <w:rPr>
                <w:noProof/>
                <w:webHidden/>
              </w:rPr>
              <w:instrText xml:space="preserve"> PAGEREF _Toc178081626 \h </w:instrText>
            </w:r>
            <w:r w:rsidR="0010531B">
              <w:rPr>
                <w:noProof/>
                <w:webHidden/>
              </w:rPr>
            </w:r>
            <w:r w:rsidR="0010531B">
              <w:rPr>
                <w:noProof/>
                <w:webHidden/>
              </w:rPr>
              <w:fldChar w:fldCharType="separate"/>
            </w:r>
            <w:r w:rsidR="00C14D36">
              <w:rPr>
                <w:noProof/>
                <w:webHidden/>
              </w:rPr>
              <w:t>9</w:t>
            </w:r>
            <w:r w:rsidR="0010531B">
              <w:rPr>
                <w:noProof/>
                <w:webHidden/>
              </w:rPr>
              <w:fldChar w:fldCharType="end"/>
            </w:r>
          </w:hyperlink>
        </w:p>
        <w:p w14:paraId="7900EC9C" w14:textId="7E3502AA"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27" w:history="1">
            <w:r w:rsidR="0010531B" w:rsidRPr="0041420A">
              <w:rPr>
                <w:rStyle w:val="Hyperlink"/>
                <w:noProof/>
              </w:rPr>
              <w:t>Basic-Level Training Courses</w:t>
            </w:r>
            <w:r w:rsidR="0010531B">
              <w:rPr>
                <w:noProof/>
                <w:webHidden/>
              </w:rPr>
              <w:tab/>
            </w:r>
            <w:r w:rsidR="0010531B">
              <w:rPr>
                <w:noProof/>
                <w:webHidden/>
              </w:rPr>
              <w:fldChar w:fldCharType="begin"/>
            </w:r>
            <w:r w:rsidR="0010531B">
              <w:rPr>
                <w:noProof/>
                <w:webHidden/>
              </w:rPr>
              <w:instrText xml:space="preserve"> PAGEREF _Toc178081627 \h </w:instrText>
            </w:r>
            <w:r w:rsidR="0010531B">
              <w:rPr>
                <w:noProof/>
                <w:webHidden/>
              </w:rPr>
            </w:r>
            <w:r w:rsidR="0010531B">
              <w:rPr>
                <w:noProof/>
                <w:webHidden/>
              </w:rPr>
              <w:fldChar w:fldCharType="separate"/>
            </w:r>
            <w:r w:rsidR="00C14D36">
              <w:rPr>
                <w:noProof/>
                <w:webHidden/>
              </w:rPr>
              <w:t>9</w:t>
            </w:r>
            <w:r w:rsidR="0010531B">
              <w:rPr>
                <w:noProof/>
                <w:webHidden/>
              </w:rPr>
              <w:fldChar w:fldCharType="end"/>
            </w:r>
          </w:hyperlink>
        </w:p>
        <w:p w14:paraId="33821E86" w14:textId="3C7F1A4D"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28" w:history="1">
            <w:r w:rsidR="0010531B" w:rsidRPr="0041420A">
              <w:rPr>
                <w:rStyle w:val="Hyperlink"/>
                <w:noProof/>
              </w:rPr>
              <w:t>Basic-Level Individual Study Activities</w:t>
            </w:r>
            <w:r w:rsidR="0010531B">
              <w:rPr>
                <w:noProof/>
                <w:webHidden/>
              </w:rPr>
              <w:tab/>
            </w:r>
            <w:r w:rsidR="0010531B">
              <w:rPr>
                <w:noProof/>
                <w:webHidden/>
              </w:rPr>
              <w:fldChar w:fldCharType="begin"/>
            </w:r>
            <w:r w:rsidR="0010531B">
              <w:rPr>
                <w:noProof/>
                <w:webHidden/>
              </w:rPr>
              <w:instrText xml:space="preserve"> PAGEREF _Toc178081628 \h </w:instrText>
            </w:r>
            <w:r w:rsidR="0010531B">
              <w:rPr>
                <w:noProof/>
                <w:webHidden/>
              </w:rPr>
            </w:r>
            <w:r w:rsidR="0010531B">
              <w:rPr>
                <w:noProof/>
                <w:webHidden/>
              </w:rPr>
              <w:fldChar w:fldCharType="separate"/>
            </w:r>
            <w:r w:rsidR="00C14D36">
              <w:rPr>
                <w:noProof/>
                <w:webHidden/>
              </w:rPr>
              <w:t>9</w:t>
            </w:r>
            <w:r w:rsidR="0010531B">
              <w:rPr>
                <w:noProof/>
                <w:webHidden/>
              </w:rPr>
              <w:fldChar w:fldCharType="end"/>
            </w:r>
          </w:hyperlink>
        </w:p>
        <w:p w14:paraId="21D9CC47" w14:textId="778F9D86"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29" w:history="1">
            <w:r w:rsidR="0010531B" w:rsidRPr="0041420A">
              <w:rPr>
                <w:rStyle w:val="Hyperlink"/>
                <w:noProof/>
              </w:rPr>
              <w:t>(ISA-1) History and Organization of the U.S. Nuclear Regulatory Commission</w:t>
            </w:r>
            <w:r w:rsidR="0010531B">
              <w:rPr>
                <w:noProof/>
                <w:webHidden/>
              </w:rPr>
              <w:tab/>
            </w:r>
            <w:r w:rsidR="0010531B">
              <w:rPr>
                <w:noProof/>
                <w:webHidden/>
              </w:rPr>
              <w:fldChar w:fldCharType="begin"/>
            </w:r>
            <w:r w:rsidR="0010531B">
              <w:rPr>
                <w:noProof/>
                <w:webHidden/>
              </w:rPr>
              <w:instrText xml:space="preserve"> PAGEREF _Toc178081629 \h </w:instrText>
            </w:r>
            <w:r w:rsidR="0010531B">
              <w:rPr>
                <w:noProof/>
                <w:webHidden/>
              </w:rPr>
            </w:r>
            <w:r w:rsidR="0010531B">
              <w:rPr>
                <w:noProof/>
                <w:webHidden/>
              </w:rPr>
              <w:fldChar w:fldCharType="separate"/>
            </w:r>
            <w:r w:rsidR="00C14D36">
              <w:rPr>
                <w:noProof/>
                <w:webHidden/>
              </w:rPr>
              <w:t>11</w:t>
            </w:r>
            <w:r w:rsidR="0010531B">
              <w:rPr>
                <w:noProof/>
                <w:webHidden/>
              </w:rPr>
              <w:fldChar w:fldCharType="end"/>
            </w:r>
          </w:hyperlink>
        </w:p>
        <w:p w14:paraId="3B7E9237" w14:textId="097803A5"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30" w:history="1">
            <w:r w:rsidR="0010531B" w:rsidRPr="0041420A">
              <w:rPr>
                <w:rStyle w:val="Hyperlink"/>
                <w:noProof/>
              </w:rPr>
              <w:t>(ISA-2) Inspector Objectivity, Protocol, and Professional Conduct</w:t>
            </w:r>
            <w:r w:rsidR="0010531B">
              <w:rPr>
                <w:noProof/>
                <w:webHidden/>
              </w:rPr>
              <w:tab/>
            </w:r>
            <w:r w:rsidR="0010531B">
              <w:rPr>
                <w:noProof/>
                <w:webHidden/>
              </w:rPr>
              <w:fldChar w:fldCharType="begin"/>
            </w:r>
            <w:r w:rsidR="0010531B">
              <w:rPr>
                <w:noProof/>
                <w:webHidden/>
              </w:rPr>
              <w:instrText xml:space="preserve"> PAGEREF _Toc178081630 \h </w:instrText>
            </w:r>
            <w:r w:rsidR="0010531B">
              <w:rPr>
                <w:noProof/>
                <w:webHidden/>
              </w:rPr>
            </w:r>
            <w:r w:rsidR="0010531B">
              <w:rPr>
                <w:noProof/>
                <w:webHidden/>
              </w:rPr>
              <w:fldChar w:fldCharType="separate"/>
            </w:r>
            <w:r w:rsidR="00C14D36">
              <w:rPr>
                <w:noProof/>
                <w:webHidden/>
              </w:rPr>
              <w:t>13</w:t>
            </w:r>
            <w:r w:rsidR="0010531B">
              <w:rPr>
                <w:noProof/>
                <w:webHidden/>
              </w:rPr>
              <w:fldChar w:fldCharType="end"/>
            </w:r>
          </w:hyperlink>
        </w:p>
        <w:p w14:paraId="01BC1A55" w14:textId="1F6F87B8"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31" w:history="1">
            <w:r w:rsidR="0010531B" w:rsidRPr="0041420A">
              <w:rPr>
                <w:rStyle w:val="Hyperlink"/>
                <w:noProof/>
              </w:rPr>
              <w:t>(ISA-3) Fitness-for-Duty Rule</w:t>
            </w:r>
            <w:r w:rsidR="0010531B">
              <w:rPr>
                <w:noProof/>
                <w:webHidden/>
              </w:rPr>
              <w:tab/>
            </w:r>
            <w:r w:rsidR="0010531B">
              <w:rPr>
                <w:noProof/>
                <w:webHidden/>
              </w:rPr>
              <w:fldChar w:fldCharType="begin"/>
            </w:r>
            <w:r w:rsidR="0010531B">
              <w:rPr>
                <w:noProof/>
                <w:webHidden/>
              </w:rPr>
              <w:instrText xml:space="preserve"> PAGEREF _Toc178081631 \h </w:instrText>
            </w:r>
            <w:r w:rsidR="0010531B">
              <w:rPr>
                <w:noProof/>
                <w:webHidden/>
              </w:rPr>
            </w:r>
            <w:r w:rsidR="0010531B">
              <w:rPr>
                <w:noProof/>
                <w:webHidden/>
              </w:rPr>
              <w:fldChar w:fldCharType="separate"/>
            </w:r>
            <w:r w:rsidR="00C14D36">
              <w:rPr>
                <w:noProof/>
                <w:webHidden/>
              </w:rPr>
              <w:t>16</w:t>
            </w:r>
            <w:r w:rsidR="0010531B">
              <w:rPr>
                <w:noProof/>
                <w:webHidden/>
              </w:rPr>
              <w:fldChar w:fldCharType="end"/>
            </w:r>
          </w:hyperlink>
        </w:p>
        <w:p w14:paraId="284AD3E5" w14:textId="4A2E64BA"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32" w:history="1">
            <w:r w:rsidR="0010531B" w:rsidRPr="0041420A">
              <w:rPr>
                <w:rStyle w:val="Hyperlink"/>
                <w:noProof/>
              </w:rPr>
              <w:t>(ISA-4) Allegations</w:t>
            </w:r>
            <w:r w:rsidR="0010531B">
              <w:rPr>
                <w:noProof/>
                <w:webHidden/>
              </w:rPr>
              <w:tab/>
            </w:r>
            <w:r w:rsidR="0010531B">
              <w:rPr>
                <w:noProof/>
                <w:webHidden/>
              </w:rPr>
              <w:fldChar w:fldCharType="begin"/>
            </w:r>
            <w:r w:rsidR="0010531B">
              <w:rPr>
                <w:noProof/>
                <w:webHidden/>
              </w:rPr>
              <w:instrText xml:space="preserve"> PAGEREF _Toc178081632 \h </w:instrText>
            </w:r>
            <w:r w:rsidR="0010531B">
              <w:rPr>
                <w:noProof/>
                <w:webHidden/>
              </w:rPr>
            </w:r>
            <w:r w:rsidR="0010531B">
              <w:rPr>
                <w:noProof/>
                <w:webHidden/>
              </w:rPr>
              <w:fldChar w:fldCharType="separate"/>
            </w:r>
            <w:r w:rsidR="00C14D36">
              <w:rPr>
                <w:noProof/>
                <w:webHidden/>
              </w:rPr>
              <w:t>18</w:t>
            </w:r>
            <w:r w:rsidR="0010531B">
              <w:rPr>
                <w:noProof/>
                <w:webHidden/>
              </w:rPr>
              <w:fldChar w:fldCharType="end"/>
            </w:r>
          </w:hyperlink>
        </w:p>
        <w:p w14:paraId="59AFC7B1" w14:textId="70EBF2B4"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33" w:history="1">
            <w:r w:rsidR="0010531B" w:rsidRPr="0041420A">
              <w:rPr>
                <w:rStyle w:val="Hyperlink"/>
                <w:noProof/>
              </w:rPr>
              <w:t>(ISA-5) NRC’s Response to an Incident at a Nuclear Facility</w:t>
            </w:r>
            <w:r w:rsidR="0010531B">
              <w:rPr>
                <w:noProof/>
                <w:webHidden/>
              </w:rPr>
              <w:tab/>
            </w:r>
            <w:r w:rsidR="0010531B">
              <w:rPr>
                <w:noProof/>
                <w:webHidden/>
              </w:rPr>
              <w:fldChar w:fldCharType="begin"/>
            </w:r>
            <w:r w:rsidR="0010531B">
              <w:rPr>
                <w:noProof/>
                <w:webHidden/>
              </w:rPr>
              <w:instrText xml:space="preserve"> PAGEREF _Toc178081633 \h </w:instrText>
            </w:r>
            <w:r w:rsidR="0010531B">
              <w:rPr>
                <w:noProof/>
                <w:webHidden/>
              </w:rPr>
            </w:r>
            <w:r w:rsidR="0010531B">
              <w:rPr>
                <w:noProof/>
                <w:webHidden/>
              </w:rPr>
              <w:fldChar w:fldCharType="separate"/>
            </w:r>
            <w:r w:rsidR="00C14D36">
              <w:rPr>
                <w:noProof/>
                <w:webHidden/>
              </w:rPr>
              <w:t>21</w:t>
            </w:r>
            <w:r w:rsidR="0010531B">
              <w:rPr>
                <w:noProof/>
                <w:webHidden/>
              </w:rPr>
              <w:fldChar w:fldCharType="end"/>
            </w:r>
          </w:hyperlink>
        </w:p>
        <w:p w14:paraId="478CB76E" w14:textId="32BB3F21"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34" w:history="1">
            <w:r w:rsidR="0010531B" w:rsidRPr="0041420A">
              <w:rPr>
                <w:rStyle w:val="Hyperlink"/>
                <w:noProof/>
              </w:rPr>
              <w:t>(ISA-6) Enforcement Program</w:t>
            </w:r>
            <w:r w:rsidR="0010531B">
              <w:rPr>
                <w:noProof/>
                <w:webHidden/>
              </w:rPr>
              <w:tab/>
            </w:r>
            <w:r w:rsidR="0010531B">
              <w:rPr>
                <w:noProof/>
                <w:webHidden/>
              </w:rPr>
              <w:fldChar w:fldCharType="begin"/>
            </w:r>
            <w:r w:rsidR="0010531B">
              <w:rPr>
                <w:noProof/>
                <w:webHidden/>
              </w:rPr>
              <w:instrText xml:space="preserve"> PAGEREF _Toc178081634 \h </w:instrText>
            </w:r>
            <w:r w:rsidR="0010531B">
              <w:rPr>
                <w:noProof/>
                <w:webHidden/>
              </w:rPr>
            </w:r>
            <w:r w:rsidR="0010531B">
              <w:rPr>
                <w:noProof/>
                <w:webHidden/>
              </w:rPr>
              <w:fldChar w:fldCharType="separate"/>
            </w:r>
            <w:r w:rsidR="00C14D36">
              <w:rPr>
                <w:noProof/>
                <w:webHidden/>
              </w:rPr>
              <w:t>23</w:t>
            </w:r>
            <w:r w:rsidR="0010531B">
              <w:rPr>
                <w:noProof/>
                <w:webHidden/>
              </w:rPr>
              <w:fldChar w:fldCharType="end"/>
            </w:r>
          </w:hyperlink>
        </w:p>
        <w:p w14:paraId="7C65C08A" w14:textId="148C7242"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35" w:history="1">
            <w:r w:rsidR="0010531B" w:rsidRPr="0041420A">
              <w:rPr>
                <w:rStyle w:val="Hyperlink"/>
                <w:noProof/>
              </w:rPr>
              <w:t>(ISA-7) Office of Investigations</w:t>
            </w:r>
            <w:r w:rsidR="0010531B">
              <w:rPr>
                <w:noProof/>
                <w:webHidden/>
              </w:rPr>
              <w:tab/>
            </w:r>
            <w:r w:rsidR="0010531B">
              <w:rPr>
                <w:noProof/>
                <w:webHidden/>
              </w:rPr>
              <w:fldChar w:fldCharType="begin"/>
            </w:r>
            <w:r w:rsidR="0010531B">
              <w:rPr>
                <w:noProof/>
                <w:webHidden/>
              </w:rPr>
              <w:instrText xml:space="preserve"> PAGEREF _Toc178081635 \h </w:instrText>
            </w:r>
            <w:r w:rsidR="0010531B">
              <w:rPr>
                <w:noProof/>
                <w:webHidden/>
              </w:rPr>
            </w:r>
            <w:r w:rsidR="0010531B">
              <w:rPr>
                <w:noProof/>
                <w:webHidden/>
              </w:rPr>
              <w:fldChar w:fldCharType="separate"/>
            </w:r>
            <w:r w:rsidR="00C14D36">
              <w:rPr>
                <w:noProof/>
                <w:webHidden/>
              </w:rPr>
              <w:t>25</w:t>
            </w:r>
            <w:r w:rsidR="0010531B">
              <w:rPr>
                <w:noProof/>
                <w:webHidden/>
              </w:rPr>
              <w:fldChar w:fldCharType="end"/>
            </w:r>
          </w:hyperlink>
        </w:p>
        <w:p w14:paraId="66985635" w14:textId="6A829B1F"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36" w:history="1">
            <w:r w:rsidR="0010531B" w:rsidRPr="0041420A">
              <w:rPr>
                <w:rStyle w:val="Hyperlink"/>
                <w:noProof/>
              </w:rPr>
              <w:t>(ISA-8) Understanding How the Commission Operates</w:t>
            </w:r>
            <w:r w:rsidR="0010531B">
              <w:rPr>
                <w:noProof/>
                <w:webHidden/>
              </w:rPr>
              <w:tab/>
            </w:r>
            <w:r w:rsidR="0010531B">
              <w:rPr>
                <w:noProof/>
                <w:webHidden/>
              </w:rPr>
              <w:fldChar w:fldCharType="begin"/>
            </w:r>
            <w:r w:rsidR="0010531B">
              <w:rPr>
                <w:noProof/>
                <w:webHidden/>
              </w:rPr>
              <w:instrText xml:space="preserve"> PAGEREF _Toc178081636 \h </w:instrText>
            </w:r>
            <w:r w:rsidR="0010531B">
              <w:rPr>
                <w:noProof/>
                <w:webHidden/>
              </w:rPr>
            </w:r>
            <w:r w:rsidR="0010531B">
              <w:rPr>
                <w:noProof/>
                <w:webHidden/>
              </w:rPr>
              <w:fldChar w:fldCharType="separate"/>
            </w:r>
            <w:r w:rsidR="00C14D36">
              <w:rPr>
                <w:noProof/>
                <w:webHidden/>
              </w:rPr>
              <w:t>27</w:t>
            </w:r>
            <w:r w:rsidR="0010531B">
              <w:rPr>
                <w:noProof/>
                <w:webHidden/>
              </w:rPr>
              <w:fldChar w:fldCharType="end"/>
            </w:r>
          </w:hyperlink>
        </w:p>
        <w:p w14:paraId="7D3014A1" w14:textId="5D4D8060"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37" w:history="1">
            <w:r w:rsidR="0010531B" w:rsidRPr="0041420A">
              <w:rPr>
                <w:rStyle w:val="Hyperlink"/>
                <w:noProof/>
              </w:rPr>
              <w:t>(ISA-9) Organization and Content of the NRC Inspection Manual</w:t>
            </w:r>
            <w:r w:rsidR="0010531B">
              <w:rPr>
                <w:noProof/>
                <w:webHidden/>
              </w:rPr>
              <w:tab/>
            </w:r>
            <w:r w:rsidR="0010531B">
              <w:rPr>
                <w:noProof/>
                <w:webHidden/>
              </w:rPr>
              <w:fldChar w:fldCharType="begin"/>
            </w:r>
            <w:r w:rsidR="0010531B">
              <w:rPr>
                <w:noProof/>
                <w:webHidden/>
              </w:rPr>
              <w:instrText xml:space="preserve"> PAGEREF _Toc178081637 \h </w:instrText>
            </w:r>
            <w:r w:rsidR="0010531B">
              <w:rPr>
                <w:noProof/>
                <w:webHidden/>
              </w:rPr>
            </w:r>
            <w:r w:rsidR="0010531B">
              <w:rPr>
                <w:noProof/>
                <w:webHidden/>
              </w:rPr>
              <w:fldChar w:fldCharType="separate"/>
            </w:r>
            <w:r w:rsidR="00C14D36">
              <w:rPr>
                <w:noProof/>
                <w:webHidden/>
              </w:rPr>
              <w:t>28</w:t>
            </w:r>
            <w:r w:rsidR="0010531B">
              <w:rPr>
                <w:noProof/>
                <w:webHidden/>
              </w:rPr>
              <w:fldChar w:fldCharType="end"/>
            </w:r>
          </w:hyperlink>
        </w:p>
        <w:p w14:paraId="38945B7A" w14:textId="75BF83DF"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38" w:history="1">
            <w:r w:rsidR="0010531B" w:rsidRPr="0041420A">
              <w:rPr>
                <w:rStyle w:val="Hyperlink"/>
                <w:noProof/>
              </w:rPr>
              <w:t>(ISA-10) Federal, Tribal, and State Government Relations</w:t>
            </w:r>
            <w:r w:rsidR="0010531B">
              <w:rPr>
                <w:noProof/>
                <w:webHidden/>
              </w:rPr>
              <w:tab/>
            </w:r>
            <w:r w:rsidR="0010531B">
              <w:rPr>
                <w:noProof/>
                <w:webHidden/>
              </w:rPr>
              <w:fldChar w:fldCharType="begin"/>
            </w:r>
            <w:r w:rsidR="0010531B">
              <w:rPr>
                <w:noProof/>
                <w:webHidden/>
              </w:rPr>
              <w:instrText xml:space="preserve"> PAGEREF _Toc178081638 \h </w:instrText>
            </w:r>
            <w:r w:rsidR="0010531B">
              <w:rPr>
                <w:noProof/>
                <w:webHidden/>
              </w:rPr>
            </w:r>
            <w:r w:rsidR="0010531B">
              <w:rPr>
                <w:noProof/>
                <w:webHidden/>
              </w:rPr>
              <w:fldChar w:fldCharType="separate"/>
            </w:r>
            <w:r w:rsidR="00C14D36">
              <w:rPr>
                <w:noProof/>
                <w:webHidden/>
              </w:rPr>
              <w:t>30</w:t>
            </w:r>
            <w:r w:rsidR="0010531B">
              <w:rPr>
                <w:noProof/>
                <w:webHidden/>
              </w:rPr>
              <w:fldChar w:fldCharType="end"/>
            </w:r>
          </w:hyperlink>
        </w:p>
        <w:p w14:paraId="2E861BE2" w14:textId="15739B8C"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39" w:history="1">
            <w:r w:rsidR="0010531B" w:rsidRPr="0041420A">
              <w:rPr>
                <w:rStyle w:val="Hyperlink"/>
                <w:noProof/>
              </w:rPr>
              <w:t>(ISA-11) Interaction with the Public</w:t>
            </w:r>
            <w:r w:rsidR="0010531B">
              <w:rPr>
                <w:noProof/>
                <w:webHidden/>
              </w:rPr>
              <w:tab/>
            </w:r>
            <w:r w:rsidR="0010531B">
              <w:rPr>
                <w:noProof/>
                <w:webHidden/>
              </w:rPr>
              <w:fldChar w:fldCharType="begin"/>
            </w:r>
            <w:r w:rsidR="0010531B">
              <w:rPr>
                <w:noProof/>
                <w:webHidden/>
              </w:rPr>
              <w:instrText xml:space="preserve"> PAGEREF _Toc178081639 \h </w:instrText>
            </w:r>
            <w:r w:rsidR="0010531B">
              <w:rPr>
                <w:noProof/>
                <w:webHidden/>
              </w:rPr>
            </w:r>
            <w:r w:rsidR="0010531B">
              <w:rPr>
                <w:noProof/>
                <w:webHidden/>
              </w:rPr>
              <w:fldChar w:fldCharType="separate"/>
            </w:r>
            <w:r w:rsidR="00C14D36">
              <w:rPr>
                <w:noProof/>
                <w:webHidden/>
              </w:rPr>
              <w:t>32</w:t>
            </w:r>
            <w:r w:rsidR="0010531B">
              <w:rPr>
                <w:noProof/>
                <w:webHidden/>
              </w:rPr>
              <w:fldChar w:fldCharType="end"/>
            </w:r>
          </w:hyperlink>
        </w:p>
        <w:p w14:paraId="69E8684B" w14:textId="15419982"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40" w:history="1">
            <w:r w:rsidR="0010531B" w:rsidRPr="0041420A">
              <w:rPr>
                <w:rStyle w:val="Hyperlink"/>
                <w:noProof/>
              </w:rPr>
              <w:t>(ISA-12) Contacts with the Media</w:t>
            </w:r>
            <w:r w:rsidR="0010531B">
              <w:rPr>
                <w:noProof/>
                <w:webHidden/>
              </w:rPr>
              <w:tab/>
            </w:r>
            <w:r w:rsidR="0010531B">
              <w:rPr>
                <w:noProof/>
                <w:webHidden/>
              </w:rPr>
              <w:fldChar w:fldCharType="begin"/>
            </w:r>
            <w:r w:rsidR="0010531B">
              <w:rPr>
                <w:noProof/>
                <w:webHidden/>
              </w:rPr>
              <w:instrText xml:space="preserve"> PAGEREF _Toc178081640 \h </w:instrText>
            </w:r>
            <w:r w:rsidR="0010531B">
              <w:rPr>
                <w:noProof/>
                <w:webHidden/>
              </w:rPr>
            </w:r>
            <w:r w:rsidR="0010531B">
              <w:rPr>
                <w:noProof/>
                <w:webHidden/>
              </w:rPr>
              <w:fldChar w:fldCharType="separate"/>
            </w:r>
            <w:r w:rsidR="00C14D36">
              <w:rPr>
                <w:noProof/>
                <w:webHidden/>
              </w:rPr>
              <w:t>35</w:t>
            </w:r>
            <w:r w:rsidR="0010531B">
              <w:rPr>
                <w:noProof/>
                <w:webHidden/>
              </w:rPr>
              <w:fldChar w:fldCharType="end"/>
            </w:r>
          </w:hyperlink>
        </w:p>
        <w:p w14:paraId="13F5F21F" w14:textId="1CB419EF"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41" w:history="1">
            <w:r w:rsidR="0010531B" w:rsidRPr="0041420A">
              <w:rPr>
                <w:rStyle w:val="Hyperlink"/>
                <w:noProof/>
              </w:rPr>
              <w:t>(ISA-13) The Freedom of Information Act and the Privacy Act</w:t>
            </w:r>
            <w:r w:rsidR="0010531B">
              <w:rPr>
                <w:noProof/>
                <w:webHidden/>
              </w:rPr>
              <w:tab/>
            </w:r>
            <w:r w:rsidR="0010531B">
              <w:rPr>
                <w:noProof/>
                <w:webHidden/>
              </w:rPr>
              <w:fldChar w:fldCharType="begin"/>
            </w:r>
            <w:r w:rsidR="0010531B">
              <w:rPr>
                <w:noProof/>
                <w:webHidden/>
              </w:rPr>
              <w:instrText xml:space="preserve"> PAGEREF _Toc178081641 \h </w:instrText>
            </w:r>
            <w:r w:rsidR="0010531B">
              <w:rPr>
                <w:noProof/>
                <w:webHidden/>
              </w:rPr>
            </w:r>
            <w:r w:rsidR="0010531B">
              <w:rPr>
                <w:noProof/>
                <w:webHidden/>
              </w:rPr>
              <w:fldChar w:fldCharType="separate"/>
            </w:r>
            <w:r w:rsidR="00C14D36">
              <w:rPr>
                <w:noProof/>
                <w:webHidden/>
              </w:rPr>
              <w:t>37</w:t>
            </w:r>
            <w:r w:rsidR="0010531B">
              <w:rPr>
                <w:noProof/>
                <w:webHidden/>
              </w:rPr>
              <w:fldChar w:fldCharType="end"/>
            </w:r>
          </w:hyperlink>
        </w:p>
        <w:p w14:paraId="5D563FD0" w14:textId="17670B7D"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42" w:history="1">
            <w:r w:rsidR="0010531B" w:rsidRPr="0041420A">
              <w:rPr>
                <w:rStyle w:val="Hyperlink"/>
                <w:noProof/>
              </w:rPr>
              <w:t>(ISA-14) Entrance and Exit Meetings</w:t>
            </w:r>
            <w:r w:rsidR="0010531B">
              <w:rPr>
                <w:noProof/>
                <w:webHidden/>
              </w:rPr>
              <w:tab/>
            </w:r>
            <w:r w:rsidR="0010531B">
              <w:rPr>
                <w:noProof/>
                <w:webHidden/>
              </w:rPr>
              <w:fldChar w:fldCharType="begin"/>
            </w:r>
            <w:r w:rsidR="0010531B">
              <w:rPr>
                <w:noProof/>
                <w:webHidden/>
              </w:rPr>
              <w:instrText xml:space="preserve"> PAGEREF _Toc178081642 \h </w:instrText>
            </w:r>
            <w:r w:rsidR="0010531B">
              <w:rPr>
                <w:noProof/>
                <w:webHidden/>
              </w:rPr>
            </w:r>
            <w:r w:rsidR="0010531B">
              <w:rPr>
                <w:noProof/>
                <w:webHidden/>
              </w:rPr>
              <w:fldChar w:fldCharType="separate"/>
            </w:r>
            <w:r w:rsidR="00C14D36">
              <w:rPr>
                <w:noProof/>
                <w:webHidden/>
              </w:rPr>
              <w:t>39</w:t>
            </w:r>
            <w:r w:rsidR="0010531B">
              <w:rPr>
                <w:noProof/>
                <w:webHidden/>
              </w:rPr>
              <w:fldChar w:fldCharType="end"/>
            </w:r>
          </w:hyperlink>
        </w:p>
        <w:p w14:paraId="50DB0360" w14:textId="3A3AFD2A"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43" w:history="1">
            <w:r w:rsidR="0010531B" w:rsidRPr="0041420A">
              <w:rPr>
                <w:rStyle w:val="Hyperlink"/>
                <w:noProof/>
              </w:rPr>
              <w:t>(ISA-15) Documenting Inspection Findings</w:t>
            </w:r>
            <w:r w:rsidR="0010531B">
              <w:rPr>
                <w:noProof/>
                <w:webHidden/>
              </w:rPr>
              <w:tab/>
            </w:r>
            <w:r w:rsidR="0010531B">
              <w:rPr>
                <w:noProof/>
                <w:webHidden/>
              </w:rPr>
              <w:fldChar w:fldCharType="begin"/>
            </w:r>
            <w:r w:rsidR="0010531B">
              <w:rPr>
                <w:noProof/>
                <w:webHidden/>
              </w:rPr>
              <w:instrText xml:space="preserve"> PAGEREF _Toc178081643 \h </w:instrText>
            </w:r>
            <w:r w:rsidR="0010531B">
              <w:rPr>
                <w:noProof/>
                <w:webHidden/>
              </w:rPr>
            </w:r>
            <w:r w:rsidR="0010531B">
              <w:rPr>
                <w:noProof/>
                <w:webHidden/>
              </w:rPr>
              <w:fldChar w:fldCharType="separate"/>
            </w:r>
            <w:r w:rsidR="00C14D36">
              <w:rPr>
                <w:noProof/>
                <w:webHidden/>
              </w:rPr>
              <w:t>41</w:t>
            </w:r>
            <w:r w:rsidR="0010531B">
              <w:rPr>
                <w:noProof/>
                <w:webHidden/>
              </w:rPr>
              <w:fldChar w:fldCharType="end"/>
            </w:r>
          </w:hyperlink>
        </w:p>
        <w:p w14:paraId="7D1D5A87" w14:textId="13E53431"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44" w:history="1">
            <w:r w:rsidR="0010531B" w:rsidRPr="0041420A">
              <w:rPr>
                <w:rStyle w:val="Hyperlink"/>
                <w:noProof/>
              </w:rPr>
              <w:t>(ISA-16) Environment for Raising Concerns &amp; Ways to Raise Differing Views</w:t>
            </w:r>
            <w:r w:rsidR="0010531B">
              <w:rPr>
                <w:noProof/>
                <w:webHidden/>
              </w:rPr>
              <w:tab/>
            </w:r>
            <w:r w:rsidR="0010531B">
              <w:rPr>
                <w:noProof/>
                <w:webHidden/>
              </w:rPr>
              <w:fldChar w:fldCharType="begin"/>
            </w:r>
            <w:r w:rsidR="0010531B">
              <w:rPr>
                <w:noProof/>
                <w:webHidden/>
              </w:rPr>
              <w:instrText xml:space="preserve"> PAGEREF _Toc178081644 \h </w:instrText>
            </w:r>
            <w:r w:rsidR="0010531B">
              <w:rPr>
                <w:noProof/>
                <w:webHidden/>
              </w:rPr>
            </w:r>
            <w:r w:rsidR="0010531B">
              <w:rPr>
                <w:noProof/>
                <w:webHidden/>
              </w:rPr>
              <w:fldChar w:fldCharType="separate"/>
            </w:r>
            <w:r w:rsidR="00C14D36">
              <w:rPr>
                <w:noProof/>
                <w:webHidden/>
              </w:rPr>
              <w:t>43</w:t>
            </w:r>
            <w:r w:rsidR="0010531B">
              <w:rPr>
                <w:noProof/>
                <w:webHidden/>
              </w:rPr>
              <w:fldChar w:fldCharType="end"/>
            </w:r>
          </w:hyperlink>
        </w:p>
        <w:p w14:paraId="6A26F962" w14:textId="376918C3"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45" w:history="1">
            <w:r w:rsidR="0010531B" w:rsidRPr="0041420A">
              <w:rPr>
                <w:rStyle w:val="Hyperlink"/>
                <w:noProof/>
              </w:rPr>
              <w:t>(ISA-17) Overview of 10 CFR </w:t>
            </w:r>
            <w:r w:rsidR="0010531B" w:rsidRPr="0041420A">
              <w:rPr>
                <w:rStyle w:val="Hyperlink"/>
                <w:rFonts w:eastAsia="Times New Roman"/>
                <w:noProof/>
              </w:rPr>
              <w:t>Part </w:t>
            </w:r>
            <w:r w:rsidR="0010531B" w:rsidRPr="0041420A">
              <w:rPr>
                <w:rStyle w:val="Hyperlink"/>
                <w:noProof/>
              </w:rPr>
              <w:t>72</w:t>
            </w:r>
            <w:r w:rsidR="0010531B">
              <w:rPr>
                <w:noProof/>
                <w:webHidden/>
              </w:rPr>
              <w:tab/>
            </w:r>
            <w:r w:rsidR="0010531B">
              <w:rPr>
                <w:noProof/>
                <w:webHidden/>
              </w:rPr>
              <w:fldChar w:fldCharType="begin"/>
            </w:r>
            <w:r w:rsidR="0010531B">
              <w:rPr>
                <w:noProof/>
                <w:webHidden/>
              </w:rPr>
              <w:instrText xml:space="preserve"> PAGEREF _Toc178081645 \h </w:instrText>
            </w:r>
            <w:r w:rsidR="0010531B">
              <w:rPr>
                <w:noProof/>
                <w:webHidden/>
              </w:rPr>
            </w:r>
            <w:r w:rsidR="0010531B">
              <w:rPr>
                <w:noProof/>
                <w:webHidden/>
              </w:rPr>
              <w:fldChar w:fldCharType="separate"/>
            </w:r>
            <w:r w:rsidR="00C14D36">
              <w:rPr>
                <w:noProof/>
                <w:webHidden/>
              </w:rPr>
              <w:t>45</w:t>
            </w:r>
            <w:r w:rsidR="0010531B">
              <w:rPr>
                <w:noProof/>
                <w:webHidden/>
              </w:rPr>
              <w:fldChar w:fldCharType="end"/>
            </w:r>
          </w:hyperlink>
        </w:p>
        <w:p w14:paraId="743A06AE" w14:textId="58BAD9B3"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46" w:history="1">
            <w:r w:rsidR="0010531B" w:rsidRPr="0041420A">
              <w:rPr>
                <w:rStyle w:val="Hyperlink"/>
                <w:noProof/>
              </w:rPr>
              <w:t>(ISA-18) Overview of 10 CFR Part 19 and 10 CFR Part 20</w:t>
            </w:r>
            <w:r w:rsidR="0010531B">
              <w:rPr>
                <w:noProof/>
                <w:webHidden/>
              </w:rPr>
              <w:tab/>
            </w:r>
            <w:r w:rsidR="0010531B">
              <w:rPr>
                <w:noProof/>
                <w:webHidden/>
              </w:rPr>
              <w:fldChar w:fldCharType="begin"/>
            </w:r>
            <w:r w:rsidR="0010531B">
              <w:rPr>
                <w:noProof/>
                <w:webHidden/>
              </w:rPr>
              <w:instrText xml:space="preserve"> PAGEREF _Toc178081646 \h </w:instrText>
            </w:r>
            <w:r w:rsidR="0010531B">
              <w:rPr>
                <w:noProof/>
                <w:webHidden/>
              </w:rPr>
            </w:r>
            <w:r w:rsidR="0010531B">
              <w:rPr>
                <w:noProof/>
                <w:webHidden/>
              </w:rPr>
              <w:fldChar w:fldCharType="separate"/>
            </w:r>
            <w:r w:rsidR="00C14D36">
              <w:rPr>
                <w:noProof/>
                <w:webHidden/>
              </w:rPr>
              <w:t>46</w:t>
            </w:r>
            <w:r w:rsidR="0010531B">
              <w:rPr>
                <w:noProof/>
                <w:webHidden/>
              </w:rPr>
              <w:fldChar w:fldCharType="end"/>
            </w:r>
          </w:hyperlink>
        </w:p>
        <w:p w14:paraId="711F387E" w14:textId="144B2E73"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47" w:history="1">
            <w:r w:rsidR="0010531B" w:rsidRPr="0041420A">
              <w:rPr>
                <w:rStyle w:val="Hyperlink"/>
                <w:noProof/>
              </w:rPr>
              <w:t>(ISA-19) NRC Safety Culture Program</w:t>
            </w:r>
            <w:r w:rsidR="0010531B">
              <w:rPr>
                <w:noProof/>
                <w:webHidden/>
              </w:rPr>
              <w:tab/>
            </w:r>
            <w:r w:rsidR="0010531B">
              <w:rPr>
                <w:noProof/>
                <w:webHidden/>
              </w:rPr>
              <w:fldChar w:fldCharType="begin"/>
            </w:r>
            <w:r w:rsidR="0010531B">
              <w:rPr>
                <w:noProof/>
                <w:webHidden/>
              </w:rPr>
              <w:instrText xml:space="preserve"> PAGEREF _Toc178081647 \h </w:instrText>
            </w:r>
            <w:r w:rsidR="0010531B">
              <w:rPr>
                <w:noProof/>
                <w:webHidden/>
              </w:rPr>
            </w:r>
            <w:r w:rsidR="0010531B">
              <w:rPr>
                <w:noProof/>
                <w:webHidden/>
              </w:rPr>
              <w:fldChar w:fldCharType="separate"/>
            </w:r>
            <w:r w:rsidR="00C14D36">
              <w:rPr>
                <w:noProof/>
                <w:webHidden/>
              </w:rPr>
              <w:t>48</w:t>
            </w:r>
            <w:r w:rsidR="0010531B">
              <w:rPr>
                <w:noProof/>
                <w:webHidden/>
              </w:rPr>
              <w:fldChar w:fldCharType="end"/>
            </w:r>
          </w:hyperlink>
        </w:p>
        <w:p w14:paraId="55C74092" w14:textId="532EB914"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48" w:history="1">
            <w:r w:rsidR="0010531B" w:rsidRPr="0041420A">
              <w:rPr>
                <w:rStyle w:val="Hyperlink"/>
                <w:noProof/>
              </w:rPr>
              <w:t>PART II. BASIC-LEVEL ON-THE-JOB ACTIVITIES</w:t>
            </w:r>
            <w:r w:rsidR="0010531B">
              <w:rPr>
                <w:noProof/>
                <w:webHidden/>
              </w:rPr>
              <w:tab/>
            </w:r>
            <w:r w:rsidR="0010531B">
              <w:rPr>
                <w:noProof/>
                <w:webHidden/>
              </w:rPr>
              <w:fldChar w:fldCharType="begin"/>
            </w:r>
            <w:r w:rsidR="0010531B">
              <w:rPr>
                <w:noProof/>
                <w:webHidden/>
              </w:rPr>
              <w:instrText xml:space="preserve"> PAGEREF _Toc178081648 \h </w:instrText>
            </w:r>
            <w:r w:rsidR="0010531B">
              <w:rPr>
                <w:noProof/>
                <w:webHidden/>
              </w:rPr>
            </w:r>
            <w:r w:rsidR="0010531B">
              <w:rPr>
                <w:noProof/>
                <w:webHidden/>
              </w:rPr>
              <w:fldChar w:fldCharType="separate"/>
            </w:r>
            <w:r w:rsidR="00C14D36">
              <w:rPr>
                <w:noProof/>
                <w:webHidden/>
              </w:rPr>
              <w:t>50</w:t>
            </w:r>
            <w:r w:rsidR="0010531B">
              <w:rPr>
                <w:noProof/>
                <w:webHidden/>
              </w:rPr>
              <w:fldChar w:fldCharType="end"/>
            </w:r>
          </w:hyperlink>
        </w:p>
        <w:p w14:paraId="5804F22F" w14:textId="27B30849"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49" w:history="1">
            <w:r w:rsidR="0010531B" w:rsidRPr="0041420A">
              <w:rPr>
                <w:rStyle w:val="Hyperlink"/>
                <w:noProof/>
              </w:rPr>
              <w:t>Basic-Level On-the-Job Activity</w:t>
            </w:r>
            <w:r w:rsidR="0010531B">
              <w:rPr>
                <w:noProof/>
                <w:webHidden/>
              </w:rPr>
              <w:tab/>
            </w:r>
            <w:r w:rsidR="0010531B">
              <w:rPr>
                <w:noProof/>
                <w:webHidden/>
              </w:rPr>
              <w:fldChar w:fldCharType="begin"/>
            </w:r>
            <w:r w:rsidR="0010531B">
              <w:rPr>
                <w:noProof/>
                <w:webHidden/>
              </w:rPr>
              <w:instrText xml:space="preserve"> PAGEREF _Toc178081649 \h </w:instrText>
            </w:r>
            <w:r w:rsidR="0010531B">
              <w:rPr>
                <w:noProof/>
                <w:webHidden/>
              </w:rPr>
            </w:r>
            <w:r w:rsidR="0010531B">
              <w:rPr>
                <w:noProof/>
                <w:webHidden/>
              </w:rPr>
              <w:fldChar w:fldCharType="separate"/>
            </w:r>
            <w:r w:rsidR="00C14D36">
              <w:rPr>
                <w:noProof/>
                <w:webHidden/>
              </w:rPr>
              <w:t>51</w:t>
            </w:r>
            <w:r w:rsidR="0010531B">
              <w:rPr>
                <w:noProof/>
                <w:webHidden/>
              </w:rPr>
              <w:fldChar w:fldCharType="end"/>
            </w:r>
          </w:hyperlink>
        </w:p>
        <w:p w14:paraId="50CBEA69" w14:textId="16D33964"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50" w:history="1">
            <w:r w:rsidR="0010531B" w:rsidRPr="0041420A">
              <w:rPr>
                <w:rStyle w:val="Hyperlink"/>
                <w:noProof/>
              </w:rPr>
              <w:t>(OJT-1) Facility Familiarization Tour with a Qualified Inspector</w:t>
            </w:r>
            <w:r w:rsidR="0010531B">
              <w:rPr>
                <w:noProof/>
                <w:webHidden/>
              </w:rPr>
              <w:tab/>
            </w:r>
            <w:r w:rsidR="0010531B">
              <w:rPr>
                <w:noProof/>
                <w:webHidden/>
              </w:rPr>
              <w:fldChar w:fldCharType="begin"/>
            </w:r>
            <w:r w:rsidR="0010531B">
              <w:rPr>
                <w:noProof/>
                <w:webHidden/>
              </w:rPr>
              <w:instrText xml:space="preserve"> PAGEREF _Toc178081650 \h </w:instrText>
            </w:r>
            <w:r w:rsidR="0010531B">
              <w:rPr>
                <w:noProof/>
                <w:webHidden/>
              </w:rPr>
            </w:r>
            <w:r w:rsidR="0010531B">
              <w:rPr>
                <w:noProof/>
                <w:webHidden/>
              </w:rPr>
              <w:fldChar w:fldCharType="separate"/>
            </w:r>
            <w:r w:rsidR="00C14D36">
              <w:rPr>
                <w:noProof/>
                <w:webHidden/>
              </w:rPr>
              <w:t>52</w:t>
            </w:r>
            <w:r w:rsidR="0010531B">
              <w:rPr>
                <w:noProof/>
                <w:webHidden/>
              </w:rPr>
              <w:fldChar w:fldCharType="end"/>
            </w:r>
          </w:hyperlink>
        </w:p>
        <w:p w14:paraId="39ECA938" w14:textId="3D9E3A69"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51" w:history="1">
            <w:r w:rsidR="0010531B" w:rsidRPr="0041420A">
              <w:rPr>
                <w:rStyle w:val="Hyperlink"/>
                <w:noProof/>
              </w:rPr>
              <w:t xml:space="preserve">(OJT-2) Documenting Inspection Findings </w:t>
            </w:r>
            <w:r w:rsidR="0010531B" w:rsidRPr="0041420A">
              <w:rPr>
                <w:rStyle w:val="Hyperlink"/>
                <w:rFonts w:eastAsia="Times New Roman"/>
                <w:noProof/>
              </w:rPr>
              <w:t>Activity</w:t>
            </w:r>
            <w:r w:rsidR="0010531B">
              <w:rPr>
                <w:noProof/>
                <w:webHidden/>
              </w:rPr>
              <w:tab/>
            </w:r>
            <w:r w:rsidR="0010531B">
              <w:rPr>
                <w:noProof/>
                <w:webHidden/>
              </w:rPr>
              <w:fldChar w:fldCharType="begin"/>
            </w:r>
            <w:r w:rsidR="0010531B">
              <w:rPr>
                <w:noProof/>
                <w:webHidden/>
              </w:rPr>
              <w:instrText xml:space="preserve"> PAGEREF _Toc178081651 \h </w:instrText>
            </w:r>
            <w:r w:rsidR="0010531B">
              <w:rPr>
                <w:noProof/>
                <w:webHidden/>
              </w:rPr>
            </w:r>
            <w:r w:rsidR="0010531B">
              <w:rPr>
                <w:noProof/>
                <w:webHidden/>
              </w:rPr>
              <w:fldChar w:fldCharType="separate"/>
            </w:r>
            <w:r w:rsidR="00C14D36">
              <w:rPr>
                <w:noProof/>
                <w:webHidden/>
              </w:rPr>
              <w:t>54</w:t>
            </w:r>
            <w:r w:rsidR="0010531B">
              <w:rPr>
                <w:noProof/>
                <w:webHidden/>
              </w:rPr>
              <w:fldChar w:fldCharType="end"/>
            </w:r>
          </w:hyperlink>
        </w:p>
        <w:p w14:paraId="47249279" w14:textId="482DD343" w:rsidR="0010531B" w:rsidRDefault="0000000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78081652" w:history="1">
            <w:r w:rsidR="0010531B" w:rsidRPr="0041420A">
              <w:rPr>
                <w:rStyle w:val="Hyperlink"/>
                <w:noProof/>
              </w:rPr>
              <w:t>Form A-1: Basic-Level Signature Card and Certification</w:t>
            </w:r>
            <w:r w:rsidR="0010531B">
              <w:rPr>
                <w:noProof/>
                <w:webHidden/>
              </w:rPr>
              <w:tab/>
            </w:r>
            <w:r w:rsidR="0010531B">
              <w:rPr>
                <w:noProof/>
                <w:webHidden/>
              </w:rPr>
              <w:fldChar w:fldCharType="begin"/>
            </w:r>
            <w:r w:rsidR="0010531B">
              <w:rPr>
                <w:noProof/>
                <w:webHidden/>
              </w:rPr>
              <w:instrText xml:space="preserve"> PAGEREF _Toc178081652 \h </w:instrText>
            </w:r>
            <w:r w:rsidR="0010531B">
              <w:rPr>
                <w:noProof/>
                <w:webHidden/>
              </w:rPr>
            </w:r>
            <w:r w:rsidR="0010531B">
              <w:rPr>
                <w:noProof/>
                <w:webHidden/>
              </w:rPr>
              <w:fldChar w:fldCharType="separate"/>
            </w:r>
            <w:r w:rsidR="00C14D36">
              <w:rPr>
                <w:noProof/>
                <w:webHidden/>
              </w:rPr>
              <w:t>56</w:t>
            </w:r>
            <w:r w:rsidR="0010531B">
              <w:rPr>
                <w:noProof/>
                <w:webHidden/>
              </w:rPr>
              <w:fldChar w:fldCharType="end"/>
            </w:r>
          </w:hyperlink>
        </w:p>
        <w:p w14:paraId="61141096" w14:textId="6270F561" w:rsidR="0010531B" w:rsidRDefault="0000000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78081653" w:history="1">
            <w:r w:rsidR="0010531B" w:rsidRPr="0041420A">
              <w:rPr>
                <w:rStyle w:val="Hyperlink"/>
                <w:noProof/>
              </w:rPr>
              <w:t>Form A-2. Basic-Level Equivalency Justification</w:t>
            </w:r>
            <w:r w:rsidR="0010531B">
              <w:rPr>
                <w:noProof/>
                <w:webHidden/>
              </w:rPr>
              <w:tab/>
            </w:r>
            <w:r w:rsidR="0010531B">
              <w:rPr>
                <w:noProof/>
                <w:webHidden/>
              </w:rPr>
              <w:fldChar w:fldCharType="begin"/>
            </w:r>
            <w:r w:rsidR="0010531B">
              <w:rPr>
                <w:noProof/>
                <w:webHidden/>
              </w:rPr>
              <w:instrText xml:space="preserve"> PAGEREF _Toc178081653 \h </w:instrText>
            </w:r>
            <w:r w:rsidR="0010531B">
              <w:rPr>
                <w:noProof/>
                <w:webHidden/>
              </w:rPr>
            </w:r>
            <w:r w:rsidR="0010531B">
              <w:rPr>
                <w:noProof/>
                <w:webHidden/>
              </w:rPr>
              <w:fldChar w:fldCharType="separate"/>
            </w:r>
            <w:r w:rsidR="00C14D36">
              <w:rPr>
                <w:noProof/>
                <w:webHidden/>
              </w:rPr>
              <w:t>58</w:t>
            </w:r>
            <w:r w:rsidR="0010531B">
              <w:rPr>
                <w:noProof/>
                <w:webHidden/>
              </w:rPr>
              <w:fldChar w:fldCharType="end"/>
            </w:r>
          </w:hyperlink>
        </w:p>
        <w:p w14:paraId="59CD2228" w14:textId="2324F557" w:rsidR="0010531B" w:rsidRDefault="0000000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78081654" w:history="1">
            <w:r w:rsidR="0010531B" w:rsidRPr="0041420A">
              <w:rPr>
                <w:rStyle w:val="Hyperlink"/>
                <w:noProof/>
              </w:rPr>
              <w:t>Form A-3. Certificate for Basic Qualification for a Safety Inspector of Independent Spent Fuel Storage Installations</w:t>
            </w:r>
            <w:r w:rsidR="0010531B">
              <w:rPr>
                <w:noProof/>
                <w:webHidden/>
              </w:rPr>
              <w:tab/>
            </w:r>
            <w:r w:rsidR="0010531B">
              <w:rPr>
                <w:noProof/>
                <w:webHidden/>
              </w:rPr>
              <w:fldChar w:fldCharType="begin"/>
            </w:r>
            <w:r w:rsidR="0010531B">
              <w:rPr>
                <w:noProof/>
                <w:webHidden/>
              </w:rPr>
              <w:instrText xml:space="preserve"> PAGEREF _Toc178081654 \h </w:instrText>
            </w:r>
            <w:r w:rsidR="0010531B">
              <w:rPr>
                <w:noProof/>
                <w:webHidden/>
              </w:rPr>
            </w:r>
            <w:r w:rsidR="0010531B">
              <w:rPr>
                <w:noProof/>
                <w:webHidden/>
              </w:rPr>
              <w:fldChar w:fldCharType="separate"/>
            </w:r>
            <w:r w:rsidR="00C14D36">
              <w:rPr>
                <w:noProof/>
                <w:webHidden/>
              </w:rPr>
              <w:t>60</w:t>
            </w:r>
            <w:r w:rsidR="0010531B">
              <w:rPr>
                <w:noProof/>
                <w:webHidden/>
              </w:rPr>
              <w:fldChar w:fldCharType="end"/>
            </w:r>
          </w:hyperlink>
        </w:p>
        <w:p w14:paraId="2DA4464D" w14:textId="530946B1"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55" w:history="1">
            <w:r w:rsidR="0010531B" w:rsidRPr="0041420A">
              <w:rPr>
                <w:rStyle w:val="Hyperlink"/>
                <w:noProof/>
              </w:rPr>
              <w:t>Part B: Technical-Proficiency Level Training and Qualification Journal</w:t>
            </w:r>
            <w:r w:rsidR="0010531B">
              <w:rPr>
                <w:noProof/>
                <w:webHidden/>
              </w:rPr>
              <w:tab/>
            </w:r>
            <w:r w:rsidR="0010531B">
              <w:rPr>
                <w:noProof/>
                <w:webHidden/>
              </w:rPr>
              <w:fldChar w:fldCharType="begin"/>
            </w:r>
            <w:r w:rsidR="0010531B">
              <w:rPr>
                <w:noProof/>
                <w:webHidden/>
              </w:rPr>
              <w:instrText xml:space="preserve"> PAGEREF _Toc178081655 \h </w:instrText>
            </w:r>
            <w:r w:rsidR="0010531B">
              <w:rPr>
                <w:noProof/>
                <w:webHidden/>
              </w:rPr>
            </w:r>
            <w:r w:rsidR="0010531B">
              <w:rPr>
                <w:noProof/>
                <w:webHidden/>
              </w:rPr>
              <w:fldChar w:fldCharType="separate"/>
            </w:r>
            <w:r w:rsidR="00C14D36">
              <w:rPr>
                <w:noProof/>
                <w:webHidden/>
              </w:rPr>
              <w:t>61</w:t>
            </w:r>
            <w:r w:rsidR="0010531B">
              <w:rPr>
                <w:noProof/>
                <w:webHidden/>
              </w:rPr>
              <w:fldChar w:fldCharType="end"/>
            </w:r>
          </w:hyperlink>
        </w:p>
        <w:p w14:paraId="1229D5C9" w14:textId="69F5B294"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56" w:history="1">
            <w:r w:rsidR="0010531B" w:rsidRPr="0041420A">
              <w:rPr>
                <w:rStyle w:val="Hyperlink"/>
                <w:noProof/>
                <w:spacing w:val="-2"/>
              </w:rPr>
              <w:t>PART I. TECHNICAL</w:t>
            </w:r>
            <w:r w:rsidR="0010531B" w:rsidRPr="0041420A">
              <w:rPr>
                <w:rStyle w:val="Hyperlink"/>
                <w:noProof/>
                <w:spacing w:val="-2"/>
              </w:rPr>
              <w:noBreakHyphen/>
              <w:t xml:space="preserve">PROFICIENCY LEVEL TRAINING </w:t>
            </w:r>
            <w:r w:rsidR="00C46C67">
              <w:rPr>
                <w:rStyle w:val="Hyperlink"/>
                <w:noProof/>
                <w:spacing w:val="-2"/>
              </w:rPr>
              <w:t>&amp;</w:t>
            </w:r>
            <w:r w:rsidR="0010531B" w:rsidRPr="0041420A">
              <w:rPr>
                <w:rStyle w:val="Hyperlink"/>
                <w:noProof/>
                <w:spacing w:val="-2"/>
              </w:rPr>
              <w:t xml:space="preserve"> INDIVIDUAL STUDY ACTIVITIES</w:t>
            </w:r>
            <w:r w:rsidR="0010531B">
              <w:rPr>
                <w:noProof/>
                <w:webHidden/>
              </w:rPr>
              <w:tab/>
            </w:r>
            <w:r w:rsidR="0010531B">
              <w:rPr>
                <w:noProof/>
                <w:webHidden/>
              </w:rPr>
              <w:fldChar w:fldCharType="begin"/>
            </w:r>
            <w:r w:rsidR="0010531B">
              <w:rPr>
                <w:noProof/>
                <w:webHidden/>
              </w:rPr>
              <w:instrText xml:space="preserve"> PAGEREF _Toc178081656 \h </w:instrText>
            </w:r>
            <w:r w:rsidR="0010531B">
              <w:rPr>
                <w:noProof/>
                <w:webHidden/>
              </w:rPr>
            </w:r>
            <w:r w:rsidR="0010531B">
              <w:rPr>
                <w:noProof/>
                <w:webHidden/>
              </w:rPr>
              <w:fldChar w:fldCharType="separate"/>
            </w:r>
            <w:r w:rsidR="00C14D36">
              <w:rPr>
                <w:noProof/>
                <w:webHidden/>
              </w:rPr>
              <w:t>62</w:t>
            </w:r>
            <w:r w:rsidR="0010531B">
              <w:rPr>
                <w:noProof/>
                <w:webHidden/>
              </w:rPr>
              <w:fldChar w:fldCharType="end"/>
            </w:r>
          </w:hyperlink>
        </w:p>
        <w:p w14:paraId="69FB4361" w14:textId="652452FB"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57" w:history="1">
            <w:r w:rsidR="0010531B" w:rsidRPr="0041420A">
              <w:rPr>
                <w:rStyle w:val="Hyperlink"/>
                <w:noProof/>
              </w:rPr>
              <w:t>Technical-Proficiency Level Training Courses</w:t>
            </w:r>
            <w:r w:rsidR="0010531B">
              <w:rPr>
                <w:noProof/>
                <w:webHidden/>
              </w:rPr>
              <w:tab/>
            </w:r>
            <w:r w:rsidR="0010531B">
              <w:rPr>
                <w:noProof/>
                <w:webHidden/>
              </w:rPr>
              <w:fldChar w:fldCharType="begin"/>
            </w:r>
            <w:r w:rsidR="0010531B">
              <w:rPr>
                <w:noProof/>
                <w:webHidden/>
              </w:rPr>
              <w:instrText xml:space="preserve"> PAGEREF _Toc178081657 \h </w:instrText>
            </w:r>
            <w:r w:rsidR="0010531B">
              <w:rPr>
                <w:noProof/>
                <w:webHidden/>
              </w:rPr>
            </w:r>
            <w:r w:rsidR="0010531B">
              <w:rPr>
                <w:noProof/>
                <w:webHidden/>
              </w:rPr>
              <w:fldChar w:fldCharType="separate"/>
            </w:r>
            <w:r w:rsidR="00C14D36">
              <w:rPr>
                <w:noProof/>
                <w:webHidden/>
              </w:rPr>
              <w:t>62</w:t>
            </w:r>
            <w:r w:rsidR="0010531B">
              <w:rPr>
                <w:noProof/>
                <w:webHidden/>
              </w:rPr>
              <w:fldChar w:fldCharType="end"/>
            </w:r>
          </w:hyperlink>
        </w:p>
        <w:p w14:paraId="6754C564" w14:textId="6314FC20"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58" w:history="1">
            <w:r w:rsidR="0010531B" w:rsidRPr="0041420A">
              <w:rPr>
                <w:rStyle w:val="Hyperlink"/>
                <w:noProof/>
              </w:rPr>
              <w:t>Technical-Proficiency Level Individual Study Activities</w:t>
            </w:r>
            <w:r w:rsidR="0010531B">
              <w:rPr>
                <w:noProof/>
                <w:webHidden/>
              </w:rPr>
              <w:tab/>
            </w:r>
            <w:r w:rsidR="0010531B">
              <w:rPr>
                <w:noProof/>
                <w:webHidden/>
              </w:rPr>
              <w:fldChar w:fldCharType="begin"/>
            </w:r>
            <w:r w:rsidR="0010531B">
              <w:rPr>
                <w:noProof/>
                <w:webHidden/>
              </w:rPr>
              <w:instrText xml:space="preserve"> PAGEREF _Toc178081658 \h </w:instrText>
            </w:r>
            <w:r w:rsidR="0010531B">
              <w:rPr>
                <w:noProof/>
                <w:webHidden/>
              </w:rPr>
            </w:r>
            <w:r w:rsidR="0010531B">
              <w:rPr>
                <w:noProof/>
                <w:webHidden/>
              </w:rPr>
              <w:fldChar w:fldCharType="separate"/>
            </w:r>
            <w:r w:rsidR="00C14D36">
              <w:rPr>
                <w:noProof/>
                <w:webHidden/>
              </w:rPr>
              <w:t>62</w:t>
            </w:r>
            <w:r w:rsidR="0010531B">
              <w:rPr>
                <w:noProof/>
                <w:webHidden/>
              </w:rPr>
              <w:fldChar w:fldCharType="end"/>
            </w:r>
          </w:hyperlink>
        </w:p>
        <w:p w14:paraId="3A256F69" w14:textId="4CC7475E"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59" w:history="1">
            <w:r w:rsidR="0010531B" w:rsidRPr="0041420A">
              <w:rPr>
                <w:rStyle w:val="Hyperlink"/>
                <w:noProof/>
              </w:rPr>
              <w:t>(ISA-Technical-1) ISFSI Inspection Procedures</w:t>
            </w:r>
            <w:r w:rsidR="0010531B">
              <w:rPr>
                <w:noProof/>
                <w:webHidden/>
              </w:rPr>
              <w:tab/>
            </w:r>
            <w:r w:rsidR="0010531B">
              <w:rPr>
                <w:noProof/>
                <w:webHidden/>
              </w:rPr>
              <w:fldChar w:fldCharType="begin"/>
            </w:r>
            <w:r w:rsidR="0010531B">
              <w:rPr>
                <w:noProof/>
                <w:webHidden/>
              </w:rPr>
              <w:instrText xml:space="preserve"> PAGEREF _Toc178081659 \h </w:instrText>
            </w:r>
            <w:r w:rsidR="0010531B">
              <w:rPr>
                <w:noProof/>
                <w:webHidden/>
              </w:rPr>
            </w:r>
            <w:r w:rsidR="0010531B">
              <w:rPr>
                <w:noProof/>
                <w:webHidden/>
              </w:rPr>
              <w:fldChar w:fldCharType="separate"/>
            </w:r>
            <w:r w:rsidR="00C14D36">
              <w:rPr>
                <w:noProof/>
                <w:webHidden/>
              </w:rPr>
              <w:t>67</w:t>
            </w:r>
            <w:r w:rsidR="0010531B">
              <w:rPr>
                <w:noProof/>
                <w:webHidden/>
              </w:rPr>
              <w:fldChar w:fldCharType="end"/>
            </w:r>
          </w:hyperlink>
        </w:p>
        <w:p w14:paraId="492FE011" w14:textId="79DA9D2D"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60" w:history="1">
            <w:r w:rsidR="0010531B" w:rsidRPr="0041420A">
              <w:rPr>
                <w:rStyle w:val="Hyperlink"/>
                <w:noProof/>
              </w:rPr>
              <w:t>(ISA-Technical-2) Quality Assurance Program</w:t>
            </w:r>
            <w:r w:rsidR="0010531B">
              <w:rPr>
                <w:noProof/>
                <w:webHidden/>
              </w:rPr>
              <w:tab/>
            </w:r>
            <w:r w:rsidR="0010531B">
              <w:rPr>
                <w:noProof/>
                <w:webHidden/>
              </w:rPr>
              <w:fldChar w:fldCharType="begin"/>
            </w:r>
            <w:r w:rsidR="0010531B">
              <w:rPr>
                <w:noProof/>
                <w:webHidden/>
              </w:rPr>
              <w:instrText xml:space="preserve"> PAGEREF _Toc178081660 \h </w:instrText>
            </w:r>
            <w:r w:rsidR="0010531B">
              <w:rPr>
                <w:noProof/>
                <w:webHidden/>
              </w:rPr>
            </w:r>
            <w:r w:rsidR="0010531B">
              <w:rPr>
                <w:noProof/>
                <w:webHidden/>
              </w:rPr>
              <w:fldChar w:fldCharType="separate"/>
            </w:r>
            <w:r w:rsidR="00C14D36">
              <w:rPr>
                <w:noProof/>
                <w:webHidden/>
              </w:rPr>
              <w:t>69</w:t>
            </w:r>
            <w:r w:rsidR="0010531B">
              <w:rPr>
                <w:noProof/>
                <w:webHidden/>
              </w:rPr>
              <w:fldChar w:fldCharType="end"/>
            </w:r>
          </w:hyperlink>
        </w:p>
        <w:p w14:paraId="4CB3CC9C" w14:textId="52BC5F29"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61" w:history="1">
            <w:r w:rsidR="0010531B" w:rsidRPr="0041420A">
              <w:rPr>
                <w:rStyle w:val="Hyperlink"/>
                <w:noProof/>
              </w:rPr>
              <w:t>(ISA-Technical-3) Problem Identification and Resolution</w:t>
            </w:r>
            <w:r w:rsidR="0010531B">
              <w:rPr>
                <w:noProof/>
                <w:webHidden/>
              </w:rPr>
              <w:tab/>
            </w:r>
            <w:r w:rsidR="0010531B">
              <w:rPr>
                <w:noProof/>
                <w:webHidden/>
              </w:rPr>
              <w:fldChar w:fldCharType="begin"/>
            </w:r>
            <w:r w:rsidR="0010531B">
              <w:rPr>
                <w:noProof/>
                <w:webHidden/>
              </w:rPr>
              <w:instrText xml:space="preserve"> PAGEREF _Toc178081661 \h </w:instrText>
            </w:r>
            <w:r w:rsidR="0010531B">
              <w:rPr>
                <w:noProof/>
                <w:webHidden/>
              </w:rPr>
            </w:r>
            <w:r w:rsidR="0010531B">
              <w:rPr>
                <w:noProof/>
                <w:webHidden/>
              </w:rPr>
              <w:fldChar w:fldCharType="separate"/>
            </w:r>
            <w:r w:rsidR="00C14D36">
              <w:rPr>
                <w:noProof/>
                <w:webHidden/>
              </w:rPr>
              <w:t>71</w:t>
            </w:r>
            <w:r w:rsidR="0010531B">
              <w:rPr>
                <w:noProof/>
                <w:webHidden/>
              </w:rPr>
              <w:fldChar w:fldCharType="end"/>
            </w:r>
          </w:hyperlink>
        </w:p>
        <w:p w14:paraId="28BD4DBF" w14:textId="0B3E320C"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62" w:history="1">
            <w:r w:rsidR="0010531B" w:rsidRPr="0041420A">
              <w:rPr>
                <w:rStyle w:val="Hyperlink"/>
                <w:noProof/>
              </w:rPr>
              <w:t xml:space="preserve">(ISA-Technical-4) ISFSI </w:t>
            </w:r>
            <w:r w:rsidR="0010531B" w:rsidRPr="0041420A">
              <w:rPr>
                <w:rStyle w:val="Hyperlink"/>
                <w:rFonts w:eastAsia="Times New Roman"/>
                <w:noProof/>
              </w:rPr>
              <w:t>Licensing</w:t>
            </w:r>
            <w:r w:rsidR="0010531B">
              <w:rPr>
                <w:noProof/>
                <w:webHidden/>
              </w:rPr>
              <w:tab/>
            </w:r>
            <w:r w:rsidR="0010531B">
              <w:rPr>
                <w:noProof/>
                <w:webHidden/>
              </w:rPr>
              <w:fldChar w:fldCharType="begin"/>
            </w:r>
            <w:r w:rsidR="0010531B">
              <w:rPr>
                <w:noProof/>
                <w:webHidden/>
              </w:rPr>
              <w:instrText xml:space="preserve"> PAGEREF _Toc178081662 \h </w:instrText>
            </w:r>
            <w:r w:rsidR="0010531B">
              <w:rPr>
                <w:noProof/>
                <w:webHidden/>
              </w:rPr>
            </w:r>
            <w:r w:rsidR="0010531B">
              <w:rPr>
                <w:noProof/>
                <w:webHidden/>
              </w:rPr>
              <w:fldChar w:fldCharType="separate"/>
            </w:r>
            <w:r w:rsidR="00C14D36">
              <w:rPr>
                <w:noProof/>
                <w:webHidden/>
              </w:rPr>
              <w:t>72</w:t>
            </w:r>
            <w:r w:rsidR="0010531B">
              <w:rPr>
                <w:noProof/>
                <w:webHidden/>
              </w:rPr>
              <w:fldChar w:fldCharType="end"/>
            </w:r>
          </w:hyperlink>
        </w:p>
        <w:p w14:paraId="015C6066" w14:textId="2F11478C"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63" w:history="1">
            <w:r w:rsidR="0010531B" w:rsidRPr="0041420A">
              <w:rPr>
                <w:rStyle w:val="Hyperlink"/>
                <w:noProof/>
              </w:rPr>
              <w:t>(ISA-Technical-5) ISFSI Control of Heavy Loads</w:t>
            </w:r>
            <w:r w:rsidR="0010531B">
              <w:rPr>
                <w:noProof/>
                <w:webHidden/>
              </w:rPr>
              <w:tab/>
            </w:r>
            <w:r w:rsidR="0010531B">
              <w:rPr>
                <w:noProof/>
                <w:webHidden/>
              </w:rPr>
              <w:fldChar w:fldCharType="begin"/>
            </w:r>
            <w:r w:rsidR="0010531B">
              <w:rPr>
                <w:noProof/>
                <w:webHidden/>
              </w:rPr>
              <w:instrText xml:space="preserve"> PAGEREF _Toc178081663 \h </w:instrText>
            </w:r>
            <w:r w:rsidR="0010531B">
              <w:rPr>
                <w:noProof/>
                <w:webHidden/>
              </w:rPr>
            </w:r>
            <w:r w:rsidR="0010531B">
              <w:rPr>
                <w:noProof/>
                <w:webHidden/>
              </w:rPr>
              <w:fldChar w:fldCharType="separate"/>
            </w:r>
            <w:r w:rsidR="00C14D36">
              <w:rPr>
                <w:noProof/>
                <w:webHidden/>
              </w:rPr>
              <w:t>74</w:t>
            </w:r>
            <w:r w:rsidR="0010531B">
              <w:rPr>
                <w:noProof/>
                <w:webHidden/>
              </w:rPr>
              <w:fldChar w:fldCharType="end"/>
            </w:r>
          </w:hyperlink>
        </w:p>
        <w:p w14:paraId="4FEACB85" w14:textId="4B12CBF0"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64" w:history="1">
            <w:r w:rsidR="0010531B" w:rsidRPr="0041420A">
              <w:rPr>
                <w:rStyle w:val="Hyperlink"/>
                <w:noProof/>
              </w:rPr>
              <w:t>(ISA-Technical-6) ISFSI Canister Processing</w:t>
            </w:r>
            <w:r w:rsidR="0010531B">
              <w:rPr>
                <w:noProof/>
                <w:webHidden/>
              </w:rPr>
              <w:tab/>
            </w:r>
            <w:r w:rsidR="0010531B">
              <w:rPr>
                <w:noProof/>
                <w:webHidden/>
              </w:rPr>
              <w:fldChar w:fldCharType="begin"/>
            </w:r>
            <w:r w:rsidR="0010531B">
              <w:rPr>
                <w:noProof/>
                <w:webHidden/>
              </w:rPr>
              <w:instrText xml:space="preserve"> PAGEREF _Toc178081664 \h </w:instrText>
            </w:r>
            <w:r w:rsidR="0010531B">
              <w:rPr>
                <w:noProof/>
                <w:webHidden/>
              </w:rPr>
            </w:r>
            <w:r w:rsidR="0010531B">
              <w:rPr>
                <w:noProof/>
                <w:webHidden/>
              </w:rPr>
              <w:fldChar w:fldCharType="separate"/>
            </w:r>
            <w:r w:rsidR="00C14D36">
              <w:rPr>
                <w:noProof/>
                <w:webHidden/>
              </w:rPr>
              <w:t>77</w:t>
            </w:r>
            <w:r w:rsidR="0010531B">
              <w:rPr>
                <w:noProof/>
                <w:webHidden/>
              </w:rPr>
              <w:fldChar w:fldCharType="end"/>
            </w:r>
          </w:hyperlink>
        </w:p>
        <w:p w14:paraId="7D8E9C6F" w14:textId="726FCCB1"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65" w:history="1">
            <w:r w:rsidR="0010531B" w:rsidRPr="0041420A">
              <w:rPr>
                <w:rStyle w:val="Hyperlink"/>
                <w:noProof/>
              </w:rPr>
              <w:t>(ISA-Technical-7) ISFSI Pad Construction and Design</w:t>
            </w:r>
            <w:r w:rsidR="0010531B">
              <w:rPr>
                <w:noProof/>
                <w:webHidden/>
              </w:rPr>
              <w:tab/>
            </w:r>
            <w:r w:rsidR="0010531B">
              <w:rPr>
                <w:noProof/>
                <w:webHidden/>
              </w:rPr>
              <w:fldChar w:fldCharType="begin"/>
            </w:r>
            <w:r w:rsidR="0010531B">
              <w:rPr>
                <w:noProof/>
                <w:webHidden/>
              </w:rPr>
              <w:instrText xml:space="preserve"> PAGEREF _Toc178081665 \h </w:instrText>
            </w:r>
            <w:r w:rsidR="0010531B">
              <w:rPr>
                <w:noProof/>
                <w:webHidden/>
              </w:rPr>
            </w:r>
            <w:r w:rsidR="0010531B">
              <w:rPr>
                <w:noProof/>
                <w:webHidden/>
              </w:rPr>
              <w:fldChar w:fldCharType="separate"/>
            </w:r>
            <w:r w:rsidR="00C14D36">
              <w:rPr>
                <w:noProof/>
                <w:webHidden/>
              </w:rPr>
              <w:t>79</w:t>
            </w:r>
            <w:r w:rsidR="0010531B">
              <w:rPr>
                <w:noProof/>
                <w:webHidden/>
              </w:rPr>
              <w:fldChar w:fldCharType="end"/>
            </w:r>
          </w:hyperlink>
        </w:p>
        <w:p w14:paraId="631441F0" w14:textId="15B10357"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66" w:history="1">
            <w:r w:rsidR="0010531B" w:rsidRPr="0041420A">
              <w:rPr>
                <w:rStyle w:val="Hyperlink"/>
                <w:noProof/>
              </w:rPr>
              <w:t>(ISA-Technical-8) Radiation Protection</w:t>
            </w:r>
            <w:r w:rsidR="0010531B">
              <w:rPr>
                <w:noProof/>
                <w:webHidden/>
              </w:rPr>
              <w:tab/>
            </w:r>
            <w:r w:rsidR="0010531B">
              <w:rPr>
                <w:noProof/>
                <w:webHidden/>
              </w:rPr>
              <w:fldChar w:fldCharType="begin"/>
            </w:r>
            <w:r w:rsidR="0010531B">
              <w:rPr>
                <w:noProof/>
                <w:webHidden/>
              </w:rPr>
              <w:instrText xml:space="preserve"> PAGEREF _Toc178081666 \h </w:instrText>
            </w:r>
            <w:r w:rsidR="0010531B">
              <w:rPr>
                <w:noProof/>
                <w:webHidden/>
              </w:rPr>
            </w:r>
            <w:r w:rsidR="0010531B">
              <w:rPr>
                <w:noProof/>
                <w:webHidden/>
              </w:rPr>
              <w:fldChar w:fldCharType="separate"/>
            </w:r>
            <w:r w:rsidR="00C14D36">
              <w:rPr>
                <w:noProof/>
                <w:webHidden/>
              </w:rPr>
              <w:t>81</w:t>
            </w:r>
            <w:r w:rsidR="0010531B">
              <w:rPr>
                <w:noProof/>
                <w:webHidden/>
              </w:rPr>
              <w:fldChar w:fldCharType="end"/>
            </w:r>
          </w:hyperlink>
        </w:p>
        <w:p w14:paraId="1B327885" w14:textId="6085239A"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67" w:history="1">
            <w:r w:rsidR="0010531B" w:rsidRPr="0041420A">
              <w:rPr>
                <w:rStyle w:val="Hyperlink"/>
                <w:noProof/>
              </w:rPr>
              <w:t>(ISA-Technical-9) ISFSI Canister Sealing</w:t>
            </w:r>
            <w:r w:rsidR="0010531B">
              <w:rPr>
                <w:noProof/>
                <w:webHidden/>
              </w:rPr>
              <w:tab/>
            </w:r>
            <w:r w:rsidR="0010531B">
              <w:rPr>
                <w:noProof/>
                <w:webHidden/>
              </w:rPr>
              <w:fldChar w:fldCharType="begin"/>
            </w:r>
            <w:r w:rsidR="0010531B">
              <w:rPr>
                <w:noProof/>
                <w:webHidden/>
              </w:rPr>
              <w:instrText xml:space="preserve"> PAGEREF _Toc178081667 \h </w:instrText>
            </w:r>
            <w:r w:rsidR="0010531B">
              <w:rPr>
                <w:noProof/>
                <w:webHidden/>
              </w:rPr>
            </w:r>
            <w:r w:rsidR="0010531B">
              <w:rPr>
                <w:noProof/>
                <w:webHidden/>
              </w:rPr>
              <w:fldChar w:fldCharType="separate"/>
            </w:r>
            <w:r w:rsidR="00C14D36">
              <w:rPr>
                <w:noProof/>
                <w:webHidden/>
              </w:rPr>
              <w:t>83</w:t>
            </w:r>
            <w:r w:rsidR="0010531B">
              <w:rPr>
                <w:noProof/>
                <w:webHidden/>
              </w:rPr>
              <w:fldChar w:fldCharType="end"/>
            </w:r>
          </w:hyperlink>
        </w:p>
        <w:p w14:paraId="7A46421B" w14:textId="7FEE2877"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68" w:history="1">
            <w:r w:rsidR="0010531B" w:rsidRPr="0041420A">
              <w:rPr>
                <w:rStyle w:val="Hyperlink"/>
                <w:noProof/>
              </w:rPr>
              <w:t>(ISA-Technical-10) ISFSI Fuel Selection</w:t>
            </w:r>
            <w:r w:rsidR="0010531B">
              <w:rPr>
                <w:noProof/>
                <w:webHidden/>
              </w:rPr>
              <w:tab/>
            </w:r>
            <w:r w:rsidR="0010531B">
              <w:rPr>
                <w:noProof/>
                <w:webHidden/>
              </w:rPr>
              <w:fldChar w:fldCharType="begin"/>
            </w:r>
            <w:r w:rsidR="0010531B">
              <w:rPr>
                <w:noProof/>
                <w:webHidden/>
              </w:rPr>
              <w:instrText xml:space="preserve"> PAGEREF _Toc178081668 \h </w:instrText>
            </w:r>
            <w:r w:rsidR="0010531B">
              <w:rPr>
                <w:noProof/>
                <w:webHidden/>
              </w:rPr>
            </w:r>
            <w:r w:rsidR="0010531B">
              <w:rPr>
                <w:noProof/>
                <w:webHidden/>
              </w:rPr>
              <w:fldChar w:fldCharType="separate"/>
            </w:r>
            <w:r w:rsidR="00C14D36">
              <w:rPr>
                <w:noProof/>
                <w:webHidden/>
              </w:rPr>
              <w:t>85</w:t>
            </w:r>
            <w:r w:rsidR="0010531B">
              <w:rPr>
                <w:noProof/>
                <w:webHidden/>
              </w:rPr>
              <w:fldChar w:fldCharType="end"/>
            </w:r>
          </w:hyperlink>
        </w:p>
        <w:p w14:paraId="7463040F" w14:textId="37A1CFB8"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69" w:history="1">
            <w:r w:rsidR="0010531B" w:rsidRPr="0041420A">
              <w:rPr>
                <w:rStyle w:val="Hyperlink"/>
                <w:noProof/>
              </w:rPr>
              <w:t>(ISA-Technical-11) 10 CFR 72.48</w:t>
            </w:r>
            <w:r w:rsidR="0010531B">
              <w:rPr>
                <w:noProof/>
                <w:webHidden/>
              </w:rPr>
              <w:tab/>
            </w:r>
            <w:r w:rsidR="0010531B">
              <w:rPr>
                <w:noProof/>
                <w:webHidden/>
              </w:rPr>
              <w:fldChar w:fldCharType="begin"/>
            </w:r>
            <w:r w:rsidR="0010531B">
              <w:rPr>
                <w:noProof/>
                <w:webHidden/>
              </w:rPr>
              <w:instrText xml:space="preserve"> PAGEREF _Toc178081669 \h </w:instrText>
            </w:r>
            <w:r w:rsidR="0010531B">
              <w:rPr>
                <w:noProof/>
                <w:webHidden/>
              </w:rPr>
            </w:r>
            <w:r w:rsidR="0010531B">
              <w:rPr>
                <w:noProof/>
                <w:webHidden/>
              </w:rPr>
              <w:fldChar w:fldCharType="separate"/>
            </w:r>
            <w:r w:rsidR="00C14D36">
              <w:rPr>
                <w:noProof/>
                <w:webHidden/>
              </w:rPr>
              <w:t>87</w:t>
            </w:r>
            <w:r w:rsidR="0010531B">
              <w:rPr>
                <w:noProof/>
                <w:webHidden/>
              </w:rPr>
              <w:fldChar w:fldCharType="end"/>
            </w:r>
          </w:hyperlink>
        </w:p>
        <w:p w14:paraId="159FB634" w14:textId="7B9867E0"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70" w:history="1">
            <w:r w:rsidR="0010531B" w:rsidRPr="0041420A">
              <w:rPr>
                <w:rStyle w:val="Hyperlink"/>
                <w:noProof/>
              </w:rPr>
              <w:t>(ISA-Technical-12) Counterfeit, Fraudulent, and Suspect Items</w:t>
            </w:r>
            <w:r w:rsidR="0010531B">
              <w:rPr>
                <w:noProof/>
                <w:webHidden/>
              </w:rPr>
              <w:tab/>
            </w:r>
            <w:r w:rsidR="0010531B">
              <w:rPr>
                <w:noProof/>
                <w:webHidden/>
              </w:rPr>
              <w:fldChar w:fldCharType="begin"/>
            </w:r>
            <w:r w:rsidR="0010531B">
              <w:rPr>
                <w:noProof/>
                <w:webHidden/>
              </w:rPr>
              <w:instrText xml:space="preserve"> PAGEREF _Toc178081670 \h </w:instrText>
            </w:r>
            <w:r w:rsidR="0010531B">
              <w:rPr>
                <w:noProof/>
                <w:webHidden/>
              </w:rPr>
            </w:r>
            <w:r w:rsidR="0010531B">
              <w:rPr>
                <w:noProof/>
                <w:webHidden/>
              </w:rPr>
              <w:fldChar w:fldCharType="separate"/>
            </w:r>
            <w:r w:rsidR="00C14D36">
              <w:rPr>
                <w:noProof/>
                <w:webHidden/>
              </w:rPr>
              <w:t>89</w:t>
            </w:r>
            <w:r w:rsidR="0010531B">
              <w:rPr>
                <w:noProof/>
                <w:webHidden/>
              </w:rPr>
              <w:fldChar w:fldCharType="end"/>
            </w:r>
          </w:hyperlink>
        </w:p>
        <w:p w14:paraId="2B1D9B05" w14:textId="2BECEB80"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71" w:history="1">
            <w:r w:rsidR="0010531B" w:rsidRPr="0041420A">
              <w:rPr>
                <w:rStyle w:val="Hyperlink"/>
                <w:noProof/>
              </w:rPr>
              <w:t>PART II. TECHNICAL-LEVEL ON-THE-JOB ACTIVITIES</w:t>
            </w:r>
            <w:r w:rsidR="0010531B">
              <w:rPr>
                <w:noProof/>
                <w:webHidden/>
              </w:rPr>
              <w:tab/>
            </w:r>
            <w:r w:rsidR="0010531B">
              <w:rPr>
                <w:noProof/>
                <w:webHidden/>
              </w:rPr>
              <w:fldChar w:fldCharType="begin"/>
            </w:r>
            <w:r w:rsidR="0010531B">
              <w:rPr>
                <w:noProof/>
                <w:webHidden/>
              </w:rPr>
              <w:instrText xml:space="preserve"> PAGEREF _Toc178081671 \h </w:instrText>
            </w:r>
            <w:r w:rsidR="0010531B">
              <w:rPr>
                <w:noProof/>
                <w:webHidden/>
              </w:rPr>
            </w:r>
            <w:r w:rsidR="0010531B">
              <w:rPr>
                <w:noProof/>
                <w:webHidden/>
              </w:rPr>
              <w:fldChar w:fldCharType="separate"/>
            </w:r>
            <w:r w:rsidR="00C14D36">
              <w:rPr>
                <w:noProof/>
                <w:webHidden/>
              </w:rPr>
              <w:t>91</w:t>
            </w:r>
            <w:r w:rsidR="0010531B">
              <w:rPr>
                <w:noProof/>
                <w:webHidden/>
              </w:rPr>
              <w:fldChar w:fldCharType="end"/>
            </w:r>
          </w:hyperlink>
        </w:p>
        <w:p w14:paraId="29D0D626" w14:textId="7A7F52EE" w:rsidR="0010531B" w:rsidRDefault="00000000">
          <w:pPr>
            <w:pStyle w:val="TOC2"/>
            <w:rPr>
              <w:rFonts w:asciiTheme="minorHAnsi" w:eastAsiaTheme="minorEastAsia" w:hAnsiTheme="minorHAnsi" w:cstheme="minorBidi"/>
              <w:noProof/>
              <w:kern w:val="2"/>
              <w:sz w:val="24"/>
              <w:szCs w:val="24"/>
              <w14:ligatures w14:val="standardContextual"/>
            </w:rPr>
          </w:pPr>
          <w:hyperlink w:anchor="_Toc178081672" w:history="1">
            <w:r w:rsidR="0010531B" w:rsidRPr="0041420A">
              <w:rPr>
                <w:rStyle w:val="Hyperlink"/>
                <w:noProof/>
              </w:rPr>
              <w:t>(OJT</w:t>
            </w:r>
            <w:r w:rsidR="0010531B" w:rsidRPr="0041420A">
              <w:rPr>
                <w:rStyle w:val="Hyperlink"/>
                <w:noProof/>
              </w:rPr>
              <w:noBreakHyphen/>
              <w:t xml:space="preserve">1, </w:t>
            </w:r>
            <w:r w:rsidR="0010531B" w:rsidRPr="0041420A">
              <w:rPr>
                <w:rStyle w:val="Hyperlink"/>
                <w:noProof/>
              </w:rPr>
              <w:noBreakHyphen/>
              <w:t xml:space="preserve">2,-3, and </w:t>
            </w:r>
            <w:r w:rsidR="0010531B" w:rsidRPr="0041420A">
              <w:rPr>
                <w:rStyle w:val="Hyperlink"/>
                <w:noProof/>
              </w:rPr>
              <w:noBreakHyphen/>
              <w:t>4) Inspection Activities</w:t>
            </w:r>
            <w:r w:rsidR="0010531B">
              <w:rPr>
                <w:noProof/>
                <w:webHidden/>
              </w:rPr>
              <w:tab/>
            </w:r>
            <w:r w:rsidR="0010531B">
              <w:rPr>
                <w:noProof/>
                <w:webHidden/>
              </w:rPr>
              <w:fldChar w:fldCharType="begin"/>
            </w:r>
            <w:r w:rsidR="0010531B">
              <w:rPr>
                <w:noProof/>
                <w:webHidden/>
              </w:rPr>
              <w:instrText xml:space="preserve"> PAGEREF _Toc178081672 \h </w:instrText>
            </w:r>
            <w:r w:rsidR="0010531B">
              <w:rPr>
                <w:noProof/>
                <w:webHidden/>
              </w:rPr>
            </w:r>
            <w:r w:rsidR="0010531B">
              <w:rPr>
                <w:noProof/>
                <w:webHidden/>
              </w:rPr>
              <w:fldChar w:fldCharType="separate"/>
            </w:r>
            <w:r w:rsidR="00C14D36">
              <w:rPr>
                <w:noProof/>
                <w:webHidden/>
              </w:rPr>
              <w:t>92</w:t>
            </w:r>
            <w:r w:rsidR="0010531B">
              <w:rPr>
                <w:noProof/>
                <w:webHidden/>
              </w:rPr>
              <w:fldChar w:fldCharType="end"/>
            </w:r>
          </w:hyperlink>
        </w:p>
        <w:p w14:paraId="4BB446A5" w14:textId="4AB6E583" w:rsidR="0010531B" w:rsidRDefault="0000000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78081673" w:history="1">
            <w:r w:rsidR="0010531B" w:rsidRPr="0041420A">
              <w:rPr>
                <w:rStyle w:val="Hyperlink"/>
                <w:noProof/>
              </w:rPr>
              <w:t>Form B-1: Technical-Proficiency Level Signature Card and Certification</w:t>
            </w:r>
            <w:r w:rsidR="0010531B">
              <w:rPr>
                <w:noProof/>
                <w:webHidden/>
              </w:rPr>
              <w:tab/>
            </w:r>
            <w:r w:rsidR="0010531B">
              <w:rPr>
                <w:noProof/>
                <w:webHidden/>
              </w:rPr>
              <w:fldChar w:fldCharType="begin"/>
            </w:r>
            <w:r w:rsidR="0010531B">
              <w:rPr>
                <w:noProof/>
                <w:webHidden/>
              </w:rPr>
              <w:instrText xml:space="preserve"> PAGEREF _Toc178081673 \h </w:instrText>
            </w:r>
            <w:r w:rsidR="0010531B">
              <w:rPr>
                <w:noProof/>
                <w:webHidden/>
              </w:rPr>
            </w:r>
            <w:r w:rsidR="0010531B">
              <w:rPr>
                <w:noProof/>
                <w:webHidden/>
              </w:rPr>
              <w:fldChar w:fldCharType="separate"/>
            </w:r>
            <w:r w:rsidR="00C14D36">
              <w:rPr>
                <w:noProof/>
                <w:webHidden/>
              </w:rPr>
              <w:t>95</w:t>
            </w:r>
            <w:r w:rsidR="0010531B">
              <w:rPr>
                <w:noProof/>
                <w:webHidden/>
              </w:rPr>
              <w:fldChar w:fldCharType="end"/>
            </w:r>
          </w:hyperlink>
        </w:p>
        <w:p w14:paraId="5E0715C9" w14:textId="10D885AE" w:rsidR="0010531B" w:rsidRDefault="00000000">
          <w:pPr>
            <w:pStyle w:val="TOC3"/>
            <w:tabs>
              <w:tab w:val="right" w:leader="dot" w:pos="9350"/>
            </w:tabs>
            <w:rPr>
              <w:rFonts w:asciiTheme="minorHAnsi" w:eastAsiaTheme="minorEastAsia" w:hAnsiTheme="minorHAnsi" w:cstheme="minorBidi"/>
              <w:noProof/>
              <w:kern w:val="2"/>
              <w:sz w:val="24"/>
              <w:szCs w:val="24"/>
              <w14:ligatures w14:val="standardContextual"/>
            </w:rPr>
          </w:pPr>
          <w:hyperlink w:anchor="_Toc178081674" w:history="1">
            <w:r w:rsidR="0010531B" w:rsidRPr="0041420A">
              <w:rPr>
                <w:rStyle w:val="Hyperlink"/>
                <w:noProof/>
              </w:rPr>
              <w:t>Form B-2: Technical-Proficiency-Level Equivalency Justification</w:t>
            </w:r>
            <w:r w:rsidR="0010531B">
              <w:rPr>
                <w:noProof/>
                <w:webHidden/>
              </w:rPr>
              <w:tab/>
            </w:r>
            <w:r w:rsidR="0010531B">
              <w:rPr>
                <w:noProof/>
                <w:webHidden/>
              </w:rPr>
              <w:fldChar w:fldCharType="begin"/>
            </w:r>
            <w:r w:rsidR="0010531B">
              <w:rPr>
                <w:noProof/>
                <w:webHidden/>
              </w:rPr>
              <w:instrText xml:space="preserve"> PAGEREF _Toc178081674 \h </w:instrText>
            </w:r>
            <w:r w:rsidR="0010531B">
              <w:rPr>
                <w:noProof/>
                <w:webHidden/>
              </w:rPr>
            </w:r>
            <w:r w:rsidR="0010531B">
              <w:rPr>
                <w:noProof/>
                <w:webHidden/>
              </w:rPr>
              <w:fldChar w:fldCharType="separate"/>
            </w:r>
            <w:r w:rsidR="00C14D36">
              <w:rPr>
                <w:noProof/>
                <w:webHidden/>
              </w:rPr>
              <w:t>97</w:t>
            </w:r>
            <w:r w:rsidR="0010531B">
              <w:rPr>
                <w:noProof/>
                <w:webHidden/>
              </w:rPr>
              <w:fldChar w:fldCharType="end"/>
            </w:r>
          </w:hyperlink>
        </w:p>
        <w:p w14:paraId="50DBA4CC" w14:textId="52DF650B" w:rsidR="0010531B" w:rsidRDefault="00000000">
          <w:pPr>
            <w:pStyle w:val="TOC1"/>
            <w:rPr>
              <w:rFonts w:asciiTheme="minorHAnsi" w:eastAsiaTheme="minorEastAsia" w:hAnsiTheme="minorHAnsi" w:cstheme="minorBidi"/>
              <w:noProof/>
              <w:kern w:val="2"/>
              <w:sz w:val="24"/>
              <w:szCs w:val="24"/>
              <w14:ligatures w14:val="standardContextual"/>
            </w:rPr>
          </w:pPr>
          <w:hyperlink w:anchor="_Toc178081675" w:history="1">
            <w:r w:rsidR="0010531B" w:rsidRPr="0041420A">
              <w:rPr>
                <w:rStyle w:val="Hyperlink"/>
                <w:noProof/>
              </w:rPr>
              <w:t>Revision History for IMC 1246, Appendix B3</w:t>
            </w:r>
            <w:r w:rsidR="0010531B">
              <w:rPr>
                <w:noProof/>
                <w:webHidden/>
              </w:rPr>
              <w:tab/>
            </w:r>
            <w:r w:rsidR="00C46C67">
              <w:rPr>
                <w:noProof/>
                <w:webHidden/>
              </w:rPr>
              <w:t>Att1-</w:t>
            </w:r>
            <w:r w:rsidR="0010531B">
              <w:rPr>
                <w:noProof/>
                <w:webHidden/>
              </w:rPr>
              <w:fldChar w:fldCharType="begin"/>
            </w:r>
            <w:r w:rsidR="0010531B">
              <w:rPr>
                <w:noProof/>
                <w:webHidden/>
              </w:rPr>
              <w:instrText xml:space="preserve"> PAGEREF _Toc178081675 \h </w:instrText>
            </w:r>
            <w:r w:rsidR="0010531B">
              <w:rPr>
                <w:noProof/>
                <w:webHidden/>
              </w:rPr>
            </w:r>
            <w:r w:rsidR="0010531B">
              <w:rPr>
                <w:noProof/>
                <w:webHidden/>
              </w:rPr>
              <w:fldChar w:fldCharType="separate"/>
            </w:r>
            <w:r w:rsidR="00C14D36">
              <w:rPr>
                <w:noProof/>
                <w:webHidden/>
              </w:rPr>
              <w:t>1</w:t>
            </w:r>
            <w:r w:rsidR="0010531B">
              <w:rPr>
                <w:noProof/>
                <w:webHidden/>
              </w:rPr>
              <w:fldChar w:fldCharType="end"/>
            </w:r>
          </w:hyperlink>
        </w:p>
        <w:p w14:paraId="153DD40A" w14:textId="154E0BB7" w:rsidR="00556985" w:rsidRDefault="00556985">
          <w:r>
            <w:rPr>
              <w:b/>
              <w:bCs/>
              <w:noProof/>
            </w:rPr>
            <w:fldChar w:fldCharType="end"/>
          </w:r>
        </w:p>
      </w:sdtContent>
    </w:sdt>
    <w:p w14:paraId="1D15CD17" w14:textId="77777777" w:rsidR="00660E42" w:rsidRDefault="00660E42" w:rsidP="00F1173A">
      <w:pPr>
        <w:pStyle w:val="BodyText"/>
        <w:sectPr w:rsidR="00660E42" w:rsidSect="00EE7927">
          <w:footerReference w:type="default" r:id="rId11"/>
          <w:pgSz w:w="12240" w:h="15840"/>
          <w:pgMar w:top="1440" w:right="1440" w:bottom="1440" w:left="1440" w:header="720" w:footer="720" w:gutter="0"/>
          <w:pgNumType w:fmt="lowerRoman" w:start="1"/>
          <w:cols w:space="720"/>
          <w:noEndnote/>
          <w:docGrid w:linePitch="326"/>
        </w:sectPr>
      </w:pPr>
    </w:p>
    <w:p w14:paraId="4296B290" w14:textId="5E01534C" w:rsidR="00F1173A" w:rsidRDefault="0060538F" w:rsidP="00AE36AE">
      <w:pPr>
        <w:pStyle w:val="Heading1"/>
        <w:spacing w:before="0"/>
      </w:pPr>
      <w:bookmarkStart w:id="0" w:name="_Toc138859144"/>
      <w:bookmarkStart w:id="1" w:name="_Toc152321910"/>
      <w:bookmarkStart w:id="2" w:name="_Toc152570738"/>
      <w:bookmarkStart w:id="3" w:name="_Toc178081620"/>
      <w:r w:rsidRPr="00896E09">
        <w:rPr>
          <w:caps w:val="0"/>
        </w:rPr>
        <w:lastRenderedPageBreak/>
        <w:t>INTRODUCTION</w:t>
      </w:r>
      <w:bookmarkEnd w:id="0"/>
      <w:bookmarkEnd w:id="1"/>
      <w:bookmarkEnd w:id="2"/>
      <w:bookmarkEnd w:id="3"/>
    </w:p>
    <w:p w14:paraId="7269EC90" w14:textId="5EE9D86E" w:rsidR="00F1173A" w:rsidRDefault="008216C8" w:rsidP="00A3063E">
      <w:pPr>
        <w:pStyle w:val="BodyText"/>
      </w:pPr>
      <w:r w:rsidRPr="00896E09">
        <w:t>The U.S. Nuclear Regulatory Commission (NRC) inspector qualification program requires</w:t>
      </w:r>
      <w:r>
        <w:t xml:space="preserve"> </w:t>
      </w:r>
      <w:r w:rsidRPr="00896E09">
        <w:t>complet</w:t>
      </w:r>
      <w:r>
        <w:t>ion</w:t>
      </w:r>
      <w:r w:rsidRPr="00896E09">
        <w:t xml:space="preserve"> of activities designed to </w:t>
      </w:r>
      <w:r>
        <w:t xml:space="preserve">develop or enhance </w:t>
      </w:r>
      <w:r w:rsidRPr="00896E09">
        <w:t>skill</w:t>
      </w:r>
      <w:r>
        <w:t>s</w:t>
      </w:r>
      <w:r w:rsidRPr="00896E09">
        <w:t xml:space="preserve"> </w:t>
      </w:r>
      <w:r w:rsidR="00A33038">
        <w:t xml:space="preserve">relevant </w:t>
      </w:r>
      <w:r w:rsidRPr="00896E09">
        <w:t>to perform</w:t>
      </w:r>
      <w:r w:rsidR="00A33038">
        <w:t>ing</w:t>
      </w:r>
      <w:r w:rsidRPr="00896E09">
        <w:t xml:space="preserve"> the job of an inspector. </w:t>
      </w:r>
      <w:r w:rsidR="00EC1872">
        <w:t xml:space="preserve">Candidate inspectors </w:t>
      </w:r>
      <w:r>
        <w:t xml:space="preserve">should complete the </w:t>
      </w:r>
      <w:r w:rsidRPr="00896E09">
        <w:t>qualification process</w:t>
      </w:r>
      <w:r>
        <w:t xml:space="preserve"> and </w:t>
      </w:r>
      <w:r w:rsidRPr="00896E09">
        <w:t xml:space="preserve">demonstrate </w:t>
      </w:r>
      <w:r w:rsidR="001128E5">
        <w:t xml:space="preserve">the </w:t>
      </w:r>
      <w:r w:rsidRPr="00896E09">
        <w:t xml:space="preserve">competencies </w:t>
      </w:r>
      <w:r w:rsidR="001128E5">
        <w:t xml:space="preserve">of </w:t>
      </w:r>
      <w:r>
        <w:t>an</w:t>
      </w:r>
      <w:r w:rsidRPr="000A5419">
        <w:t xml:space="preserve"> </w:t>
      </w:r>
      <w:r w:rsidR="00A33038">
        <w:t>i</w:t>
      </w:r>
      <w:r w:rsidRPr="00896E09">
        <w:t xml:space="preserve">ndependent </w:t>
      </w:r>
      <w:r w:rsidR="00A33038">
        <w:t>s</w:t>
      </w:r>
      <w:r w:rsidRPr="00896E09">
        <w:t xml:space="preserve">pent </w:t>
      </w:r>
      <w:r w:rsidR="00A33038">
        <w:t>f</w:t>
      </w:r>
      <w:r w:rsidRPr="00896E09">
        <w:t xml:space="preserve">uel </w:t>
      </w:r>
      <w:r w:rsidR="00A33038">
        <w:t>s</w:t>
      </w:r>
      <w:r w:rsidRPr="00896E09">
        <w:t xml:space="preserve">torage </w:t>
      </w:r>
      <w:r w:rsidR="00A33038">
        <w:t>i</w:t>
      </w:r>
      <w:r w:rsidRPr="00896E09">
        <w:t>nstallation (ISFSI) inspector.</w:t>
      </w:r>
    </w:p>
    <w:p w14:paraId="514D9B18" w14:textId="6FA87147" w:rsidR="00F1173A" w:rsidRDefault="008216C8" w:rsidP="00AF1C5A">
      <w:pPr>
        <w:pStyle w:val="BodyText"/>
      </w:pPr>
      <w:r w:rsidRPr="00896E09">
        <w:t xml:space="preserve">This </w:t>
      </w:r>
      <w:r w:rsidR="00850A65" w:rsidRPr="00896E09">
        <w:t xml:space="preserve">ISFSI Qualification Journal </w:t>
      </w:r>
      <w:r w:rsidR="00850A65">
        <w:t xml:space="preserve">of the </w:t>
      </w:r>
      <w:r w:rsidR="00AF43C9">
        <w:t xml:space="preserve">Office of </w:t>
      </w:r>
      <w:r w:rsidRPr="00896E09">
        <w:t>Nuclear Material Safety and Safeguards (NMSS)</w:t>
      </w:r>
      <w:r w:rsidR="00AF43C9">
        <w:t>,</w:t>
      </w:r>
      <w:r w:rsidRPr="00896E09">
        <w:t xml:space="preserve"> Division of </w:t>
      </w:r>
      <w:r w:rsidR="00DC6D7D">
        <w:t>Fuel Management</w:t>
      </w:r>
      <w:r w:rsidRPr="00896E09">
        <w:t xml:space="preserve"> (</w:t>
      </w:r>
      <w:r w:rsidR="00DC6D7D">
        <w:t>DFM</w:t>
      </w:r>
      <w:r w:rsidRPr="00896E09">
        <w:t>)</w:t>
      </w:r>
      <w:r w:rsidR="00AF43C9">
        <w:t>,</w:t>
      </w:r>
      <w:r w:rsidRPr="00896E09">
        <w:t xml:space="preserve"> implements the NRC Inspection Manual Chapter (IMC) 1246, </w:t>
      </w:r>
      <w:r w:rsidR="00963E36">
        <w:t>“</w:t>
      </w:r>
      <w:r w:rsidR="00963E36" w:rsidRPr="00963E36">
        <w:t>Formal Qualification Programs in the Nuclear Material Safety and Safeguards Program Area</w:t>
      </w:r>
      <w:r w:rsidR="00963E36">
        <w:t xml:space="preserve">,” </w:t>
      </w:r>
      <w:r w:rsidR="00724BA7">
        <w:t>a</w:t>
      </w:r>
      <w:r w:rsidR="00401A4E">
        <w:t>ppendix B</w:t>
      </w:r>
      <w:r>
        <w:t xml:space="preserve">3, </w:t>
      </w:r>
      <w:r w:rsidRPr="00896E09">
        <w:t xml:space="preserve">by establishing the minimum training requirements for </w:t>
      </w:r>
      <w:r w:rsidR="00963E36">
        <w:t xml:space="preserve">a </w:t>
      </w:r>
      <w:r>
        <w:t xml:space="preserve">staff </w:t>
      </w:r>
      <w:r w:rsidR="00850A65">
        <w:t xml:space="preserve">member </w:t>
      </w:r>
      <w:r>
        <w:t>qualifying as an</w:t>
      </w:r>
      <w:r w:rsidRPr="00896E09">
        <w:t xml:space="preserve"> ISFSI </w:t>
      </w:r>
      <w:r w:rsidRPr="00DF750E">
        <w:t>inspector</w:t>
      </w:r>
      <w:r w:rsidR="003B7642" w:rsidRPr="00DF750E">
        <w:t xml:space="preserve">. </w:t>
      </w:r>
      <w:r w:rsidR="005E2B27">
        <w:t xml:space="preserve">This qualification journal is managed by </w:t>
      </w:r>
      <w:r w:rsidR="00E879F3">
        <w:t>the Inspection and Oversight Branch (IOB) of the DFM</w:t>
      </w:r>
      <w:r w:rsidR="00B97B0A">
        <w:t xml:space="preserve"> within the NMSS</w:t>
      </w:r>
      <w:r w:rsidR="005E2B27">
        <w:t>.</w:t>
      </w:r>
    </w:p>
    <w:p w14:paraId="0671D98A" w14:textId="77777777" w:rsidR="00F1173A" w:rsidRDefault="008216C8" w:rsidP="00AF1C5A">
      <w:pPr>
        <w:pStyle w:val="BodyText"/>
      </w:pPr>
      <w:r w:rsidRPr="00896E09">
        <w:t>A</w:t>
      </w:r>
      <w:r>
        <w:t xml:space="preserve"> staff member completing this </w:t>
      </w:r>
      <w:r w:rsidR="00AE40C9">
        <w:t>Q</w:t>
      </w:r>
      <w:r>
        <w:t xml:space="preserve">ualification </w:t>
      </w:r>
      <w:r w:rsidR="00AE40C9">
        <w:t>J</w:t>
      </w:r>
      <w:r>
        <w:t>ournal should be able to understand the following</w:t>
      </w:r>
      <w:r w:rsidRPr="00896E09">
        <w:t>:</w:t>
      </w:r>
    </w:p>
    <w:p w14:paraId="552B057D" w14:textId="42D10A32" w:rsidR="00AE40C9" w:rsidRDefault="00D73677" w:rsidP="00414DB6">
      <w:pPr>
        <w:pStyle w:val="BodyText"/>
        <w:numPr>
          <w:ilvl w:val="0"/>
          <w:numId w:val="36"/>
        </w:numPr>
      </w:pPr>
      <w:r>
        <w:t>T</w:t>
      </w:r>
      <w:r w:rsidR="008216C8" w:rsidRPr="00896E09">
        <w:t xml:space="preserve">he NRC organizational structure and </w:t>
      </w:r>
      <w:r w:rsidR="008216C8">
        <w:t xml:space="preserve">regulatory </w:t>
      </w:r>
      <w:r w:rsidR="008216C8" w:rsidRPr="00896E09">
        <w:t>objectives</w:t>
      </w:r>
      <w:r w:rsidR="00AE40C9">
        <w:t>,</w:t>
      </w:r>
      <w:r w:rsidR="008216C8">
        <w:t xml:space="preserve"> as well as </w:t>
      </w:r>
      <w:r w:rsidR="008216C8" w:rsidRPr="000A5419">
        <w:t>the basis for the authority of the agency</w:t>
      </w:r>
    </w:p>
    <w:p w14:paraId="01989D43" w14:textId="3496E5F8" w:rsidR="008216C8" w:rsidRDefault="00D73677" w:rsidP="00414DB6">
      <w:pPr>
        <w:pStyle w:val="BodyText"/>
        <w:numPr>
          <w:ilvl w:val="0"/>
          <w:numId w:val="36"/>
        </w:numPr>
      </w:pPr>
      <w:r>
        <w:t>T</w:t>
      </w:r>
      <w:r w:rsidR="008216C8" w:rsidRPr="000A5419">
        <w:t xml:space="preserve">he technology and </w:t>
      </w:r>
      <w:r w:rsidR="008216C8">
        <w:t xml:space="preserve">application of </w:t>
      </w:r>
      <w:r w:rsidR="008216C8" w:rsidRPr="000A5419">
        <w:t>concepts in various technical areas related to the design, construction,</w:t>
      </w:r>
      <w:r w:rsidR="008216C8" w:rsidRPr="00896E09">
        <w:t xml:space="preserve"> and operation of an </w:t>
      </w:r>
      <w:r w:rsidR="008216C8">
        <w:t>I</w:t>
      </w:r>
      <w:r w:rsidR="008216C8" w:rsidRPr="00896E09">
        <w:t>SFSI to allow the NRC to carry out its overall responsibilities in the following way:</w:t>
      </w:r>
    </w:p>
    <w:p w14:paraId="56D5D08E" w14:textId="77777777" w:rsidR="008216C8" w:rsidRDefault="008216C8" w:rsidP="00414DB6">
      <w:pPr>
        <w:pStyle w:val="BodyText"/>
        <w:numPr>
          <w:ilvl w:val="1"/>
          <w:numId w:val="36"/>
        </w:numPr>
      </w:pPr>
      <w:r w:rsidRPr="00896E09">
        <w:t>Understand science and engineering fundamentals</w:t>
      </w:r>
      <w:r>
        <w:t xml:space="preserve"> related to</w:t>
      </w:r>
      <w:r w:rsidRPr="00896E09">
        <w:t xml:space="preserve"> basic ISFSI design and operations</w:t>
      </w:r>
      <w:r>
        <w:t xml:space="preserve"> to</w:t>
      </w:r>
      <w:r w:rsidRPr="00896E09">
        <w:t xml:space="preserve"> protect</w:t>
      </w:r>
      <w:r>
        <w:t xml:space="preserve"> the</w:t>
      </w:r>
      <w:r w:rsidRPr="00896E09">
        <w:t xml:space="preserve"> public health and safety</w:t>
      </w:r>
      <w:r>
        <w:t xml:space="preserve"> and the environment</w:t>
      </w:r>
      <w:r w:rsidRPr="00896E09">
        <w:t>.</w:t>
      </w:r>
    </w:p>
    <w:p w14:paraId="63AEC0C9" w14:textId="77777777" w:rsidR="008216C8" w:rsidRDefault="008216C8" w:rsidP="00414DB6">
      <w:pPr>
        <w:pStyle w:val="BodyText"/>
        <w:numPr>
          <w:ilvl w:val="1"/>
          <w:numId w:val="36"/>
        </w:numPr>
      </w:pPr>
      <w:r w:rsidRPr="00896E09">
        <w:t>Use technical knowledge of ISFSI design, construction, and operation to identify, address, and resolve regulatory issues.</w:t>
      </w:r>
    </w:p>
    <w:p w14:paraId="6468EC41" w14:textId="767239D2" w:rsidR="008216C8" w:rsidRPr="00521A1E" w:rsidRDefault="00D73677" w:rsidP="00414DB6">
      <w:pPr>
        <w:pStyle w:val="BodyText"/>
        <w:numPr>
          <w:ilvl w:val="0"/>
          <w:numId w:val="36"/>
        </w:numPr>
      </w:pPr>
      <w:r>
        <w:t>T</w:t>
      </w:r>
      <w:r w:rsidR="008216C8" w:rsidRPr="00521A1E">
        <w:t>he techniques and skills needed to collect, analyze, and integrate information using a safety focus to develop a supportable regulatory conclusion by doing the following:</w:t>
      </w:r>
    </w:p>
    <w:p w14:paraId="283C5D92" w14:textId="77777777" w:rsidR="008216C8" w:rsidRDefault="008216C8" w:rsidP="00414DB6">
      <w:pPr>
        <w:pStyle w:val="BodyText"/>
        <w:numPr>
          <w:ilvl w:val="1"/>
          <w:numId w:val="36"/>
        </w:numPr>
      </w:pPr>
      <w:r w:rsidRPr="000A5419">
        <w:t>Independently gather information through objective review, observation, and open communications.</w:t>
      </w:r>
    </w:p>
    <w:p w14:paraId="2EDE695B" w14:textId="77777777" w:rsidR="008216C8" w:rsidRDefault="008216C8" w:rsidP="00414DB6">
      <w:pPr>
        <w:pStyle w:val="BodyText"/>
        <w:numPr>
          <w:ilvl w:val="1"/>
          <w:numId w:val="36"/>
        </w:numPr>
      </w:pPr>
      <w:r w:rsidRPr="000A5419">
        <w:t xml:space="preserve">Determine the acceptability of information by comparing to established </w:t>
      </w:r>
      <w:r>
        <w:t xml:space="preserve">regulatory </w:t>
      </w:r>
      <w:r w:rsidRPr="000A5419">
        <w:t>criteria.</w:t>
      </w:r>
    </w:p>
    <w:p w14:paraId="257C8E32" w14:textId="77777777" w:rsidR="008216C8" w:rsidRDefault="008216C8" w:rsidP="00414DB6">
      <w:pPr>
        <w:pStyle w:val="BodyText"/>
        <w:numPr>
          <w:ilvl w:val="1"/>
          <w:numId w:val="36"/>
        </w:numPr>
      </w:pPr>
      <w:r w:rsidRPr="000A5419">
        <w:t xml:space="preserve">Respond to events or conditions involving </w:t>
      </w:r>
      <w:r w:rsidR="00850A65">
        <w:t xml:space="preserve">a </w:t>
      </w:r>
      <w:r w:rsidRPr="000A5419">
        <w:t>potential or actual adverse safety</w:t>
      </w:r>
      <w:r w:rsidRPr="00896E09">
        <w:t xml:space="preserve"> consequence.</w:t>
      </w:r>
    </w:p>
    <w:p w14:paraId="3667C83D" w14:textId="77777777" w:rsidR="008216C8" w:rsidRDefault="008216C8" w:rsidP="00414DB6">
      <w:pPr>
        <w:pStyle w:val="BodyText"/>
        <w:numPr>
          <w:ilvl w:val="1"/>
          <w:numId w:val="36"/>
        </w:numPr>
      </w:pPr>
      <w:r w:rsidRPr="00896E09">
        <w:t>Approach problems objectively, gather and integrate information, and develop a comprehensive understanding before reaching a conclusion.</w:t>
      </w:r>
    </w:p>
    <w:p w14:paraId="4679AF37" w14:textId="77777777" w:rsidR="008216C8" w:rsidRDefault="008216C8" w:rsidP="00414DB6">
      <w:pPr>
        <w:pStyle w:val="BodyText"/>
        <w:numPr>
          <w:ilvl w:val="1"/>
          <w:numId w:val="36"/>
        </w:numPr>
      </w:pPr>
      <w:r w:rsidRPr="00896E09">
        <w:t>Objectively analyze and integrate information using a safety focus to identify the appropriate regulatory conclusion and regulatory response.</w:t>
      </w:r>
    </w:p>
    <w:p w14:paraId="2795887A" w14:textId="6A18B1F3" w:rsidR="00F1173A" w:rsidRDefault="008216C8" w:rsidP="00AF1C5A">
      <w:pPr>
        <w:pStyle w:val="BodyText"/>
      </w:pPr>
      <w:r w:rsidRPr="009E3659">
        <w:t>The qualifying individual</w:t>
      </w:r>
      <w:r>
        <w:t xml:space="preserve"> should also be able to </w:t>
      </w:r>
      <w:r w:rsidRPr="00521A1E">
        <w:t>develop personal and interpersonal skills necessary to carry out assigned regulatory activities, either individually or as part of a team. The required training should prepare the staff to</w:t>
      </w:r>
      <w:r>
        <w:t xml:space="preserve"> </w:t>
      </w:r>
      <w:r w:rsidRPr="009E3659">
        <w:t>clearly</w:t>
      </w:r>
      <w:r w:rsidRPr="009E3659" w:rsidDel="009E3659">
        <w:t xml:space="preserve"> </w:t>
      </w:r>
      <w:r>
        <w:t>e</w:t>
      </w:r>
      <w:r w:rsidRPr="009E3659">
        <w:t xml:space="preserve">xpress ideas </w:t>
      </w:r>
      <w:r>
        <w:t>or thoughts, but also to carefully listen</w:t>
      </w:r>
      <w:r w:rsidR="00AF43C9">
        <w:t>,</w:t>
      </w:r>
      <w:r>
        <w:t xml:space="preserve"> speak</w:t>
      </w:r>
      <w:r w:rsidR="00AF43C9">
        <w:t>,</w:t>
      </w:r>
      <w:r>
        <w:t xml:space="preserve"> and write with </w:t>
      </w:r>
      <w:r w:rsidR="00850A65">
        <w:t xml:space="preserve">an </w:t>
      </w:r>
      <w:r>
        <w:t>appropriate safety focus and context. The staff should be able to work collaboratively with others or independently during difficult or challenging situations in order to achieve a common goal, the safe operation of an ISFSI</w:t>
      </w:r>
      <w:r w:rsidRPr="009E3659">
        <w:t>.</w:t>
      </w:r>
    </w:p>
    <w:p w14:paraId="6FA49ECD" w14:textId="0CE0ED02" w:rsidR="00F1173A" w:rsidRPr="00605EAD" w:rsidRDefault="0060538F" w:rsidP="00605EAD">
      <w:pPr>
        <w:pStyle w:val="Heading1"/>
      </w:pPr>
      <w:bookmarkStart w:id="4" w:name="_Toc138859145"/>
      <w:bookmarkStart w:id="5" w:name="_Toc152321911"/>
      <w:bookmarkStart w:id="6" w:name="_Toc152570739"/>
      <w:bookmarkStart w:id="7" w:name="_Toc178081621"/>
      <w:r w:rsidRPr="00605EAD">
        <w:rPr>
          <w:caps w:val="0"/>
        </w:rPr>
        <w:t>PROGRAM ORGANIZATION</w:t>
      </w:r>
      <w:bookmarkEnd w:id="4"/>
      <w:bookmarkEnd w:id="5"/>
      <w:bookmarkEnd w:id="6"/>
      <w:bookmarkEnd w:id="7"/>
    </w:p>
    <w:p w14:paraId="442A2A6C" w14:textId="2EF47BD4" w:rsidR="00F1173A" w:rsidRDefault="008216C8" w:rsidP="00AF1C5A">
      <w:pPr>
        <w:pStyle w:val="BodyText"/>
      </w:pPr>
      <w:r w:rsidRPr="00896E09">
        <w:t>The ISFSI Inspector Qualification Journal establishes the minimum training requirements consistent with IMC</w:t>
      </w:r>
      <w:r w:rsidR="00850A65">
        <w:t> </w:t>
      </w:r>
      <w:r w:rsidRPr="00896E09">
        <w:t xml:space="preserve">1246. The </w:t>
      </w:r>
      <w:r w:rsidR="00DC004E">
        <w:t>Q</w:t>
      </w:r>
      <w:r w:rsidRPr="00896E09">
        <w:t xml:space="preserve">ualification </w:t>
      </w:r>
      <w:r w:rsidR="00DC004E">
        <w:t>J</w:t>
      </w:r>
      <w:r w:rsidRPr="00896E09">
        <w:t xml:space="preserve">ournal must provide traceable documentation to show that </w:t>
      </w:r>
      <w:r w:rsidR="00963E36" w:rsidRPr="00896E09">
        <w:t xml:space="preserve">each ISFSI inspector </w:t>
      </w:r>
      <w:r w:rsidR="00963E36">
        <w:t xml:space="preserve">has met </w:t>
      </w:r>
      <w:r w:rsidRPr="00896E09">
        <w:t xml:space="preserve">minimum requirements. The employee’s supervisor has the discretion to modify the requirements, as needed, based on the employee’s previous experience, education, and course availability. The employee’s supervisor may add, delete, or substitute with other material for </w:t>
      </w:r>
      <w:r>
        <w:t xml:space="preserve">training </w:t>
      </w:r>
      <w:r w:rsidRPr="00896E09">
        <w:t xml:space="preserve">course(s) that will not be available during the qualification period. For exceptions to the </w:t>
      </w:r>
      <w:r>
        <w:t>ISFSI inspector</w:t>
      </w:r>
      <w:r w:rsidRPr="00896E09">
        <w:t xml:space="preserve"> qualification process (e.g., grandfathering and individuals qualified under other NRC </w:t>
      </w:r>
      <w:r w:rsidR="00C156A9">
        <w:t>offices/</w:t>
      </w:r>
      <w:r w:rsidRPr="00896E09">
        <w:t xml:space="preserve">divisions), refer to </w:t>
      </w:r>
      <w:r w:rsidR="00732321">
        <w:t>s</w:t>
      </w:r>
      <w:r w:rsidRPr="00896E09">
        <w:t>ection</w:t>
      </w:r>
      <w:r w:rsidR="00963E36">
        <w:t> </w:t>
      </w:r>
      <w:r w:rsidR="00DE45E6">
        <w:t>8, “Exceptions,”</w:t>
      </w:r>
      <w:r w:rsidR="00261295">
        <w:t xml:space="preserve"> of </w:t>
      </w:r>
      <w:r w:rsidRPr="00896E09">
        <w:t>IMC</w:t>
      </w:r>
      <w:r w:rsidR="00963E36">
        <w:t> </w:t>
      </w:r>
      <w:r w:rsidRPr="00896E09">
        <w:t>1246</w:t>
      </w:r>
      <w:r w:rsidR="00602A87">
        <w:t xml:space="preserve"> </w:t>
      </w:r>
      <w:r w:rsidR="00DF6694">
        <w:t>and</w:t>
      </w:r>
      <w:r w:rsidR="00261295">
        <w:t xml:space="preserve"> Forms A</w:t>
      </w:r>
      <w:r w:rsidR="002C46DF">
        <w:noBreakHyphen/>
      </w:r>
      <w:r w:rsidR="00261295">
        <w:t>2 and B</w:t>
      </w:r>
      <w:r w:rsidR="002C46DF">
        <w:noBreakHyphen/>
      </w:r>
      <w:r w:rsidR="00261295">
        <w:t xml:space="preserve">2 of this </w:t>
      </w:r>
      <w:r w:rsidR="00FF3A10">
        <w:t xml:space="preserve">appendix for </w:t>
      </w:r>
      <w:r w:rsidR="00EC449E">
        <w:t>equivalency justifications to each Training/ISA/OJT</w:t>
      </w:r>
      <w:r w:rsidRPr="00BE254E">
        <w:t>. In addition, the journal also contains form</w:t>
      </w:r>
      <w:r w:rsidR="006018CA">
        <w:t>s</w:t>
      </w:r>
      <w:r w:rsidRPr="00BE254E">
        <w:t xml:space="preserve"> that the</w:t>
      </w:r>
      <w:r w:rsidR="006018CA">
        <w:t xml:space="preserve"> candidate</w:t>
      </w:r>
      <w:r w:rsidRPr="00BE254E">
        <w:t xml:space="preserve"> inspector </w:t>
      </w:r>
      <w:r w:rsidR="00963E36">
        <w:t>wi</w:t>
      </w:r>
      <w:r w:rsidR="00963E36" w:rsidRPr="00BE254E">
        <w:t xml:space="preserve">ll </w:t>
      </w:r>
      <w:r w:rsidRPr="00BE254E">
        <w:t>complete to document the justification for accepting equivalent training or experience as a means of meeting an inspector qualification requirement.</w:t>
      </w:r>
      <w:r w:rsidR="009E60BD">
        <w:t xml:space="preserve"> </w:t>
      </w:r>
      <w:r w:rsidR="009E60BD">
        <w:rPr>
          <w:rFonts w:eastAsia="Times New Roman"/>
        </w:rPr>
        <w:t>The next section describes a streamlined process for the cross qualification of certain qualified inspectors under the Office of Nuclear Reactor Regulation (NRR).</w:t>
      </w:r>
    </w:p>
    <w:p w14:paraId="17697C4E" w14:textId="6E230300" w:rsidR="00F1173A" w:rsidRDefault="008216C8" w:rsidP="00AF1C5A">
      <w:pPr>
        <w:pStyle w:val="BodyText"/>
      </w:pPr>
      <w:r w:rsidRPr="00896E09">
        <w:t xml:space="preserve">The inspector qualification process </w:t>
      </w:r>
      <w:r>
        <w:t xml:space="preserve">is divided </w:t>
      </w:r>
      <w:r w:rsidR="00963E36">
        <w:t xml:space="preserve">into </w:t>
      </w:r>
      <w:r>
        <w:t xml:space="preserve">two levels: </w:t>
      </w:r>
      <w:r w:rsidR="00963E36">
        <w:t>(</w:t>
      </w:r>
      <w:r>
        <w:t xml:space="preserve">1) Basic </w:t>
      </w:r>
      <w:r w:rsidR="00963E36">
        <w:t>L</w:t>
      </w:r>
      <w:r>
        <w:t xml:space="preserve">evel and </w:t>
      </w:r>
      <w:r w:rsidR="00963E36">
        <w:t>(</w:t>
      </w:r>
      <w:r>
        <w:t>2)</w:t>
      </w:r>
      <w:r w:rsidR="00963E36">
        <w:t> </w:t>
      </w:r>
      <w:r>
        <w:t>Technical Proficiency Level</w:t>
      </w:r>
      <w:r w:rsidRPr="00896E09">
        <w:t>. The Basic</w:t>
      </w:r>
      <w:r w:rsidR="002C46DF">
        <w:noBreakHyphen/>
      </w:r>
      <w:r w:rsidR="00963E36">
        <w:t>L</w:t>
      </w:r>
      <w:r w:rsidRPr="00896E09">
        <w:t xml:space="preserve">evel activities are designed to help </w:t>
      </w:r>
      <w:r>
        <w:t xml:space="preserve">the </w:t>
      </w:r>
      <w:r w:rsidR="00AF43C9">
        <w:t xml:space="preserve">candidate inspector </w:t>
      </w:r>
      <w:r w:rsidRPr="00896E09">
        <w:t xml:space="preserve">develop awareness of the </w:t>
      </w:r>
      <w:r w:rsidR="00963E36">
        <w:t>a</w:t>
      </w:r>
      <w:r>
        <w:t>gency’s</w:t>
      </w:r>
      <w:r w:rsidRPr="00896E09">
        <w:t xml:space="preserve"> </w:t>
      </w:r>
      <w:r>
        <w:t>and inspector’s</w:t>
      </w:r>
      <w:r w:rsidRPr="00896E09">
        <w:t xml:space="preserve"> role</w:t>
      </w:r>
      <w:r w:rsidR="00602A87">
        <w:t>s</w:t>
      </w:r>
      <w:r w:rsidRPr="00896E09">
        <w:t>.</w:t>
      </w:r>
      <w:r>
        <w:t xml:space="preserve"> </w:t>
      </w:r>
      <w:r w:rsidRPr="00896E09">
        <w:t>Successfully completing the basic</w:t>
      </w:r>
      <w:r w:rsidR="002C46DF">
        <w:noBreakHyphen/>
      </w:r>
      <w:r w:rsidRPr="00896E09">
        <w:t xml:space="preserve">level work will provide </w:t>
      </w:r>
      <w:r>
        <w:t xml:space="preserve">the </w:t>
      </w:r>
      <w:r w:rsidR="00AF43C9">
        <w:t>candidate</w:t>
      </w:r>
      <w:r w:rsidR="00AF43C9" w:rsidRPr="00896E09">
        <w:t xml:space="preserve"> </w:t>
      </w:r>
      <w:r w:rsidRPr="00896E09">
        <w:t xml:space="preserve">with a context for meaningful learning during onsite work and a foundation for </w:t>
      </w:r>
      <w:r w:rsidR="00BA2906" w:rsidRPr="00896E09">
        <w:t>in</w:t>
      </w:r>
      <w:r w:rsidR="002C46DF">
        <w:noBreakHyphen/>
      </w:r>
      <w:r w:rsidR="00BA2906" w:rsidRPr="00896E09">
        <w:t>depth</w:t>
      </w:r>
      <w:r w:rsidRPr="00896E09">
        <w:t xml:space="preserve"> learning at the</w:t>
      </w:r>
      <w:r w:rsidRPr="00D22CC6">
        <w:t xml:space="preserve"> </w:t>
      </w:r>
      <w:r>
        <w:t>Technical Proficiency</w:t>
      </w:r>
      <w:r w:rsidRPr="00896E09">
        <w:t xml:space="preserve"> </w:t>
      </w:r>
      <w:r>
        <w:t>L</w:t>
      </w:r>
      <w:r w:rsidRPr="00896E09">
        <w:t>evel.</w:t>
      </w:r>
      <w:r>
        <w:t xml:space="preserve"> </w:t>
      </w:r>
      <w:r w:rsidRPr="00896E09">
        <w:t xml:space="preserve">The Technical Proficiency activities are designed to develop </w:t>
      </w:r>
      <w:r>
        <w:t xml:space="preserve">the </w:t>
      </w:r>
      <w:r w:rsidRPr="00896E09">
        <w:t xml:space="preserve">technical expertise </w:t>
      </w:r>
      <w:r>
        <w:t>through t</w:t>
      </w:r>
      <w:r w:rsidRPr="00896E09">
        <w:t xml:space="preserve">he review of ISFSI design, construction, and operational activities. These two levels </w:t>
      </w:r>
      <w:r w:rsidR="00AF43C9">
        <w:t xml:space="preserve">of </w:t>
      </w:r>
      <w:r w:rsidRPr="00896E09">
        <w:t>the ISFSI Inspector Qualification Journal consist of a series of independent study activities (ISAs) and on</w:t>
      </w:r>
      <w:r w:rsidR="002C46DF">
        <w:noBreakHyphen/>
      </w:r>
      <w:r w:rsidRPr="00896E09">
        <w:t>the</w:t>
      </w:r>
      <w:r w:rsidR="002C46DF">
        <w:noBreakHyphen/>
      </w:r>
      <w:r w:rsidRPr="00896E09">
        <w:t>job training (OJT) activities.</w:t>
      </w:r>
      <w:r w:rsidR="003630B8">
        <w:t xml:space="preserve"> </w:t>
      </w:r>
      <w:r w:rsidRPr="00896E09">
        <w:t>Each ISA and OJT is used to document task completion, as indicated by the appropriate signature block(s).</w:t>
      </w:r>
    </w:p>
    <w:p w14:paraId="36A68314" w14:textId="2E769A22" w:rsidR="003D6ADD" w:rsidRDefault="003A7AD1" w:rsidP="002C46DF">
      <w:pPr>
        <w:pStyle w:val="BodyText"/>
        <w:spacing w:before="240"/>
      </w:pPr>
      <w:r>
        <w:t>With a Basic Inspector Certification,</w:t>
      </w:r>
      <w:r w:rsidR="00DD5F56">
        <w:t xml:space="preserve"> received by completing Part A of this qualification,</w:t>
      </w:r>
      <w:r>
        <w:t xml:space="preserve"> </w:t>
      </w:r>
      <w:r w:rsidR="00166B93">
        <w:t>the individual may be assigned to perform limited scope inspection activities under an appropriate degree of detailed supervision</w:t>
      </w:r>
      <w:r w:rsidR="00C7445D">
        <w:t xml:space="preserve"> so that all recently acquired skill sets can be applied.</w:t>
      </w:r>
      <w:r w:rsidR="00475FD4">
        <w:t xml:space="preserve"> </w:t>
      </w:r>
      <w:r w:rsidR="276CF55A" w:rsidRPr="027EABB0">
        <w:t xml:space="preserve">The scope of </w:t>
      </w:r>
      <w:r w:rsidR="004C38DD">
        <w:t>the</w:t>
      </w:r>
      <w:r w:rsidR="276CF55A" w:rsidRPr="027EABB0">
        <w:t xml:space="preserve"> assigned inspection activities will be controlled by </w:t>
      </w:r>
      <w:r w:rsidR="00625EEB">
        <w:t>the individual</w:t>
      </w:r>
      <w:r w:rsidR="00E02696">
        <w:t>’</w:t>
      </w:r>
      <w:r w:rsidR="00625EEB">
        <w:t xml:space="preserve">s </w:t>
      </w:r>
      <w:r w:rsidR="276CF55A" w:rsidRPr="4F90EA52">
        <w:t xml:space="preserve">immediate supervisor. </w:t>
      </w:r>
      <w:r w:rsidR="00CC2047">
        <w:t>A Basic qualified individual can be asked to conduct inspection activities, but will not be expected to independently reach conclusions, describe official agency positions on evolving issues, or act as an official agency spokesperson.</w:t>
      </w:r>
      <w:r w:rsidR="00086261">
        <w:t xml:space="preserve"> The emphasis in the inspector qualification program is to develop competencies so inspectors can evaluate information, analyze </w:t>
      </w:r>
      <w:r w:rsidR="006D7654">
        <w:t>data,</w:t>
      </w:r>
      <w:r w:rsidR="00086261">
        <w:t xml:space="preserve"> and apply NRC rules and regulations efficiently and effectively. </w:t>
      </w:r>
      <w:r w:rsidR="008D67F2">
        <w:t xml:space="preserve">Time may be charged to the licensee for work performed </w:t>
      </w:r>
      <w:r w:rsidR="008D67F2" w:rsidRPr="00AD0527">
        <w:t xml:space="preserve">by the </w:t>
      </w:r>
      <w:r w:rsidR="008F4B78" w:rsidRPr="00AD0527">
        <w:t>individual.</w:t>
      </w:r>
      <w:r w:rsidR="003D6ADD">
        <w:t xml:space="preserve"> In addition, for loading campaign inspections</w:t>
      </w:r>
      <w:r w:rsidR="00F27131">
        <w:t xml:space="preserve"> performed </w:t>
      </w:r>
      <w:r w:rsidR="00CD6DEB">
        <w:t>using IP</w:t>
      </w:r>
      <w:r w:rsidR="00496AF0">
        <w:t> </w:t>
      </w:r>
      <w:r w:rsidR="00CD6DEB">
        <w:t>60855</w:t>
      </w:r>
      <w:r w:rsidR="003D6ADD">
        <w:t xml:space="preserve">, the provision </w:t>
      </w:r>
      <w:r w:rsidR="00DF4AF7">
        <w:t>in</w:t>
      </w:r>
      <w:r w:rsidR="003D6ADD">
        <w:t xml:space="preserve"> IMC 1246 </w:t>
      </w:r>
      <w:r w:rsidR="004A30E4">
        <w:t>that states</w:t>
      </w:r>
      <w:r w:rsidR="003D6ADD">
        <w:t>, “staff undergoing qualification may perform activities under the discretion of a qualified staff member in their specified area,” means that the qualified staff member must be on</w:t>
      </w:r>
      <w:r w:rsidR="002C46DF">
        <w:noBreakHyphen/>
      </w:r>
      <w:r w:rsidR="003D6ADD">
        <w:t xml:space="preserve">site during the inspection period to oversee inspectors that are not yet </w:t>
      </w:r>
      <w:r w:rsidR="00B45B81" w:rsidRPr="00B45B81">
        <w:t>qualified under Part A of this journal or partial or full qualification of the cross</w:t>
      </w:r>
      <w:r w:rsidR="00496AF0">
        <w:noBreakHyphen/>
      </w:r>
      <w:r w:rsidR="00B45B81" w:rsidRPr="00B45B81">
        <w:t>qualification process described below.</w:t>
      </w:r>
    </w:p>
    <w:p w14:paraId="1F2ECA7B" w14:textId="7997BF9F" w:rsidR="005738DC" w:rsidRPr="008E7EAA" w:rsidRDefault="008E7EAA" w:rsidP="008E7EAA">
      <w:pPr>
        <w:pStyle w:val="Heading1"/>
      </w:pPr>
      <w:bookmarkStart w:id="8" w:name="_Toc152321912"/>
      <w:bookmarkStart w:id="9" w:name="_Toc152570740"/>
      <w:bookmarkStart w:id="10" w:name="_Toc178081622"/>
      <w:r w:rsidRPr="008E7EAA">
        <w:rPr>
          <w:caps w:val="0"/>
        </w:rPr>
        <w:t>IMC 1245 APPENDICES C1</w:t>
      </w:r>
      <w:ins w:id="11" w:author="Author">
        <w:r w:rsidR="00952633">
          <w:rPr>
            <w:caps w:val="0"/>
          </w:rPr>
          <w:t>,</w:t>
        </w:r>
      </w:ins>
      <w:r w:rsidR="0010531B" w:rsidRPr="008E7EAA">
        <w:rPr>
          <w:caps w:val="0"/>
        </w:rPr>
        <w:t xml:space="preserve"> </w:t>
      </w:r>
      <w:r w:rsidRPr="008E7EAA">
        <w:rPr>
          <w:caps w:val="0"/>
        </w:rPr>
        <w:t>C2</w:t>
      </w:r>
      <w:ins w:id="12" w:author="Author">
        <w:r w:rsidR="00952633">
          <w:rPr>
            <w:caps w:val="0"/>
          </w:rPr>
          <w:t xml:space="preserve"> OR C3</w:t>
        </w:r>
      </w:ins>
      <w:r w:rsidRPr="008E7EAA">
        <w:rPr>
          <w:caps w:val="0"/>
        </w:rPr>
        <w:t xml:space="preserve"> CROSS QUALIFICATION</w:t>
      </w:r>
      <w:bookmarkEnd w:id="8"/>
      <w:bookmarkEnd w:id="9"/>
      <w:bookmarkEnd w:id="10"/>
    </w:p>
    <w:p w14:paraId="566FD9B2" w14:textId="6E3D34D5" w:rsidR="005738DC" w:rsidRDefault="005738DC" w:rsidP="005738DC">
      <w:pPr>
        <w:pStyle w:val="BodyText"/>
      </w:pPr>
      <w:r w:rsidRPr="008952D3">
        <w:rPr>
          <w:rFonts w:eastAsia="Times New Roman"/>
        </w:rPr>
        <w:t>Individuals</w:t>
      </w:r>
      <w:r w:rsidRPr="00F120EC">
        <w:rPr>
          <w:rFonts w:eastAsia="Times New Roman"/>
          <w:sz w:val="24"/>
          <w:szCs w:val="24"/>
        </w:rPr>
        <w:t xml:space="preserve"> </w:t>
      </w:r>
      <w:r>
        <w:t xml:space="preserve">qualified under IMC 1245 Appendix C1, “Reactor Operations Inspector Technical Proficiency Training and Qualification Journal,” or IMC 1245 Appendix C2, “Reactor Engineering Inspector Technical Proficiency Training and Qualification Journal” </w:t>
      </w:r>
      <w:ins w:id="13" w:author="Author">
        <w:r w:rsidR="00952633">
          <w:t xml:space="preserve">or IMC 1245 Appendix C3 “Health Physics Inspector Technical Proficiency Training and Qualification Journal,” </w:t>
        </w:r>
      </w:ins>
      <w:r>
        <w:t xml:space="preserve">may become either a partial qualified or fully qualified inspector under IMC 1246, Appendix </w:t>
      </w:r>
      <w:r w:rsidR="00602A87">
        <w:t>B3</w:t>
      </w:r>
      <w:r>
        <w:t>, “Training Requirements and Qualification Journal for Spent Fuel Storage and Transportation Inspector,” by meeting the below training requirements in Table 1, “</w:t>
      </w:r>
      <w:r w:rsidRPr="00D76ED8">
        <w:t>IMC 1245 Appendices C1</w:t>
      </w:r>
      <w:ins w:id="14" w:author="Author">
        <w:r w:rsidR="00952633">
          <w:t>,</w:t>
        </w:r>
      </w:ins>
      <w:r w:rsidR="0010531B" w:rsidRPr="00D76ED8">
        <w:t xml:space="preserve"> </w:t>
      </w:r>
      <w:r w:rsidRPr="00D76ED8">
        <w:t>C2</w:t>
      </w:r>
      <w:ins w:id="15" w:author="Author">
        <w:r w:rsidR="00952633">
          <w:t>, or C3</w:t>
        </w:r>
      </w:ins>
      <w:del w:id="16" w:author="Author">
        <w:r w:rsidRPr="00D76ED8" w:rsidDel="00952633">
          <w:delText xml:space="preserve"> </w:delText>
        </w:r>
      </w:del>
      <w:r w:rsidRPr="00D76ED8">
        <w:t>Cross Qualification Requirements”</w:t>
      </w:r>
      <w:r>
        <w:t>. The left column in Table 1 represents the minimum training requirements for IMC 1245 Appendices C1</w:t>
      </w:r>
      <w:ins w:id="17" w:author="Author">
        <w:r w:rsidR="00952633">
          <w:t>,</w:t>
        </w:r>
      </w:ins>
      <w:r w:rsidR="0010531B">
        <w:t xml:space="preserve"> </w:t>
      </w:r>
      <w:r>
        <w:t>C2</w:t>
      </w:r>
      <w:ins w:id="18" w:author="Author">
        <w:r w:rsidR="00952633">
          <w:t>, or C3</w:t>
        </w:r>
      </w:ins>
      <w:r>
        <w:t xml:space="preserve"> inspectors to become partially qualified under IMC 1246, Appendix </w:t>
      </w:r>
      <w:r w:rsidR="00602A87">
        <w:t>B3</w:t>
      </w:r>
      <w:r>
        <w:t xml:space="preserve"> to conduct independent inspections under IP 60855, “Operation of an ISFSI.” The right column represents the additional training requirements for IMC 1245 Appendices C1</w:t>
      </w:r>
      <w:ins w:id="19" w:author="Author">
        <w:r w:rsidR="00952633">
          <w:t>,</w:t>
        </w:r>
      </w:ins>
      <w:r w:rsidR="0010531B">
        <w:t xml:space="preserve"> </w:t>
      </w:r>
      <w:r>
        <w:t>C2</w:t>
      </w:r>
      <w:ins w:id="20" w:author="Author">
        <w:r w:rsidR="00952633">
          <w:t>, or C3</w:t>
        </w:r>
      </w:ins>
      <w:r>
        <w:t xml:space="preserve"> inspectors to become fully qualified under IMC 1246 Appendix </w:t>
      </w:r>
      <w:r w:rsidR="00602A87">
        <w:t>B3</w:t>
      </w:r>
      <w:r>
        <w:t xml:space="preserve"> to independently conduct all ISFSI inspection procedures. IMC 1245 Appendices C1</w:t>
      </w:r>
      <w:ins w:id="21" w:author="Author">
        <w:r w:rsidR="00952633">
          <w:t>,</w:t>
        </w:r>
      </w:ins>
      <w:r w:rsidR="0010531B">
        <w:t xml:space="preserve"> </w:t>
      </w:r>
      <w:r>
        <w:t>C2</w:t>
      </w:r>
      <w:ins w:id="22" w:author="Author">
        <w:r w:rsidR="00952633">
          <w:t>, or C3</w:t>
        </w:r>
      </w:ins>
      <w:r>
        <w:t xml:space="preserve"> inspectors are considered to have equivalent training for all items not listed in the table below. Full or partial qualification should also be indicated in the signature block</w:t>
      </w:r>
      <w:r w:rsidR="0035692D">
        <w:t xml:space="preserve"> as directed</w:t>
      </w:r>
      <w:r>
        <w:t xml:space="preserve"> </w:t>
      </w:r>
      <w:r w:rsidR="000C6F67">
        <w:t>for Form</w:t>
      </w:r>
      <w:r w:rsidR="00315751">
        <w:t>s</w:t>
      </w:r>
      <w:r w:rsidR="000C6F67">
        <w:t xml:space="preserve"> B</w:t>
      </w:r>
      <w:r w:rsidR="002C46DF">
        <w:noBreakHyphen/>
      </w:r>
      <w:r w:rsidR="000C6F67">
        <w:t>1</w:t>
      </w:r>
      <w:r w:rsidR="00315751">
        <w:t xml:space="preserve"> and </w:t>
      </w:r>
      <w:r w:rsidR="000C6F67">
        <w:t>B</w:t>
      </w:r>
      <w:r w:rsidR="002C46DF">
        <w:noBreakHyphen/>
      </w:r>
      <w:r w:rsidR="000C6F67">
        <w:t xml:space="preserve">2 </w:t>
      </w:r>
      <w:r w:rsidR="00315751">
        <w:t xml:space="preserve">(if necessary) </w:t>
      </w:r>
      <w:r>
        <w:t>for completion of qualification activities.</w:t>
      </w:r>
    </w:p>
    <w:p w14:paraId="1BFF74E8" w14:textId="5D03AFDB" w:rsidR="005738DC" w:rsidRPr="0021240F" w:rsidRDefault="005738DC" w:rsidP="00395064">
      <w:pPr>
        <w:pStyle w:val="BodyText"/>
        <w:keepNext/>
        <w:jc w:val="center"/>
      </w:pPr>
      <w:r w:rsidRPr="0021240F">
        <w:t>Table 1</w:t>
      </w:r>
      <w:r w:rsidR="001F4E52" w:rsidRPr="0021240F">
        <w:t xml:space="preserve">: </w:t>
      </w:r>
      <w:r w:rsidRPr="0021240F">
        <w:t>IMC 1245 Appendices C1</w:t>
      </w:r>
      <w:ins w:id="23" w:author="Author">
        <w:r w:rsidR="00952633">
          <w:t xml:space="preserve">, </w:t>
        </w:r>
      </w:ins>
      <w:r w:rsidRPr="0021240F">
        <w:t>C2</w:t>
      </w:r>
      <w:ins w:id="24" w:author="Author">
        <w:r w:rsidR="00952633">
          <w:t>, or C3</w:t>
        </w:r>
      </w:ins>
      <w:r w:rsidRPr="0021240F">
        <w:t xml:space="preserve"> Cross Qualification Requirements</w:t>
      </w:r>
    </w:p>
    <w:tbl>
      <w:tblPr>
        <w:tblStyle w:val="IM"/>
        <w:tblW w:w="0" w:type="auto"/>
        <w:tblLook w:val="04A0" w:firstRow="1" w:lastRow="0" w:firstColumn="1" w:lastColumn="0" w:noHBand="0" w:noVBand="1"/>
      </w:tblPr>
      <w:tblGrid>
        <w:gridCol w:w="4675"/>
        <w:gridCol w:w="4675"/>
      </w:tblGrid>
      <w:tr w:rsidR="005738DC" w14:paraId="370801DC" w14:textId="77777777">
        <w:tc>
          <w:tcPr>
            <w:tcW w:w="9350" w:type="dxa"/>
            <w:gridSpan w:val="2"/>
          </w:tcPr>
          <w:p w14:paraId="295EDB18" w14:textId="2C8CC87F" w:rsidR="005738DC" w:rsidRDefault="005738DC">
            <w:pPr>
              <w:jc w:val="center"/>
            </w:pPr>
            <w:r>
              <w:t xml:space="preserve">1246 Appendix </w:t>
            </w:r>
            <w:r w:rsidR="00602A87">
              <w:t>B3</w:t>
            </w:r>
            <w:r>
              <w:t xml:space="preserve"> </w:t>
            </w:r>
            <w:r w:rsidR="009716EC">
              <w:t xml:space="preserve">Basic-Level and </w:t>
            </w:r>
            <w:r>
              <w:t>Technical Proficiency</w:t>
            </w:r>
            <w:r w:rsidR="009716EC">
              <w:t xml:space="preserve"> Level Qualification</w:t>
            </w:r>
          </w:p>
        </w:tc>
      </w:tr>
      <w:tr w:rsidR="005738DC" w14:paraId="349B3C35" w14:textId="77777777">
        <w:tc>
          <w:tcPr>
            <w:tcW w:w="4675" w:type="dxa"/>
          </w:tcPr>
          <w:p w14:paraId="493C1C1B" w14:textId="77777777" w:rsidR="005738DC" w:rsidRPr="00602A87" w:rsidRDefault="005738DC">
            <w:pPr>
              <w:jc w:val="both"/>
            </w:pPr>
            <w:r w:rsidRPr="00602A87">
              <w:t>Partial Qualification</w:t>
            </w:r>
          </w:p>
        </w:tc>
        <w:tc>
          <w:tcPr>
            <w:tcW w:w="4675" w:type="dxa"/>
          </w:tcPr>
          <w:p w14:paraId="220F00B7" w14:textId="77777777" w:rsidR="005738DC" w:rsidRDefault="005738DC">
            <w:pPr>
              <w:jc w:val="both"/>
            </w:pPr>
            <w:r>
              <w:t>Full Qualification</w:t>
            </w:r>
          </w:p>
        </w:tc>
      </w:tr>
      <w:tr w:rsidR="005738DC" w14:paraId="30B57605" w14:textId="77777777">
        <w:tc>
          <w:tcPr>
            <w:tcW w:w="9350" w:type="dxa"/>
            <w:gridSpan w:val="2"/>
          </w:tcPr>
          <w:p w14:paraId="42617AEC" w14:textId="2FF475BF" w:rsidR="005738DC" w:rsidRDefault="005738DC">
            <w:pPr>
              <w:jc w:val="center"/>
            </w:pPr>
            <w:r>
              <w:t>Part A</w:t>
            </w:r>
            <w:r w:rsidR="002C46DF">
              <w:noBreakHyphen/>
            </w:r>
            <w:r w:rsidR="00A05547">
              <w:t>1</w:t>
            </w:r>
            <w:r>
              <w:t xml:space="preserve"> Individual Study Activities</w:t>
            </w:r>
          </w:p>
        </w:tc>
      </w:tr>
      <w:tr w:rsidR="005738DC" w14:paraId="088EFE8E" w14:textId="77777777">
        <w:tc>
          <w:tcPr>
            <w:tcW w:w="4675" w:type="dxa"/>
          </w:tcPr>
          <w:p w14:paraId="3C7D5FD4" w14:textId="76C2CA3C" w:rsidR="005738DC" w:rsidRDefault="005738DC">
            <w:pPr>
              <w:jc w:val="both"/>
            </w:pPr>
            <w:r>
              <w:t>(ISA</w:t>
            </w:r>
            <w:r w:rsidR="002C46DF">
              <w:noBreakHyphen/>
            </w:r>
            <w:r>
              <w:t>17) Overview of 10 CFR Part 71 and 72</w:t>
            </w:r>
          </w:p>
        </w:tc>
        <w:tc>
          <w:tcPr>
            <w:tcW w:w="4675" w:type="dxa"/>
          </w:tcPr>
          <w:p w14:paraId="30D222D4" w14:textId="77777777" w:rsidR="005738DC" w:rsidRDefault="005738DC">
            <w:pPr>
              <w:jc w:val="both"/>
            </w:pPr>
          </w:p>
        </w:tc>
      </w:tr>
      <w:tr w:rsidR="005738DC" w14:paraId="4B1C0F83" w14:textId="77777777">
        <w:tc>
          <w:tcPr>
            <w:tcW w:w="9350" w:type="dxa"/>
            <w:gridSpan w:val="2"/>
          </w:tcPr>
          <w:p w14:paraId="70C83166" w14:textId="4850A6BC" w:rsidR="005738DC" w:rsidRDefault="00C90E8F">
            <w:pPr>
              <w:jc w:val="center"/>
            </w:pPr>
            <w:r>
              <w:t xml:space="preserve">Technical Proficiency Level </w:t>
            </w:r>
            <w:r w:rsidR="005738DC">
              <w:t>Training Courses</w:t>
            </w:r>
          </w:p>
        </w:tc>
      </w:tr>
      <w:tr w:rsidR="005738DC" w14:paraId="74F57287" w14:textId="77777777">
        <w:tc>
          <w:tcPr>
            <w:tcW w:w="4675" w:type="dxa"/>
          </w:tcPr>
          <w:p w14:paraId="0E8BFF5E" w14:textId="465E8914" w:rsidR="005738DC" w:rsidRDefault="005738DC">
            <w:pPr>
              <w:jc w:val="both"/>
            </w:pPr>
            <w:r>
              <w:t>Crane Technology (SF</w:t>
            </w:r>
            <w:r w:rsidR="002C46DF">
              <w:noBreakHyphen/>
            </w:r>
            <w:r>
              <w:t>182)</w:t>
            </w:r>
          </w:p>
        </w:tc>
        <w:tc>
          <w:tcPr>
            <w:tcW w:w="4675" w:type="dxa"/>
          </w:tcPr>
          <w:p w14:paraId="2BD06668" w14:textId="77777777" w:rsidR="005738DC" w:rsidRDefault="005738DC">
            <w:pPr>
              <w:jc w:val="both"/>
            </w:pPr>
          </w:p>
        </w:tc>
      </w:tr>
      <w:tr w:rsidR="005738DC" w14:paraId="7F11496F" w14:textId="77777777">
        <w:tc>
          <w:tcPr>
            <w:tcW w:w="4675" w:type="dxa"/>
          </w:tcPr>
          <w:p w14:paraId="0737A194" w14:textId="77777777" w:rsidR="005738DC" w:rsidRDefault="005738DC">
            <w:pPr>
              <w:jc w:val="both"/>
            </w:pPr>
          </w:p>
        </w:tc>
        <w:tc>
          <w:tcPr>
            <w:tcW w:w="4675" w:type="dxa"/>
          </w:tcPr>
          <w:p w14:paraId="7C3E5A0B" w14:textId="60BF8F5E" w:rsidR="005738DC" w:rsidRDefault="005738DC" w:rsidP="002C46DF">
            <w:r>
              <w:t>Introductory Health Physics</w:t>
            </w:r>
            <w:r w:rsidR="00DE6324">
              <w:t xml:space="preserve"> (H</w:t>
            </w:r>
            <w:r w:rsidR="00DE6324">
              <w:noBreakHyphen/>
              <w:t>117S)</w:t>
            </w:r>
            <w:r>
              <w:t xml:space="preserve"> or</w:t>
            </w:r>
            <w:r w:rsidR="00DE6324">
              <w:t xml:space="preserve"> </w:t>
            </w:r>
            <w:r>
              <w:t>Fundamental Health Physics</w:t>
            </w:r>
            <w:r w:rsidR="00DE6324">
              <w:t xml:space="preserve"> (H</w:t>
            </w:r>
            <w:r w:rsidR="00DE6324">
              <w:noBreakHyphen/>
              <w:t>122S/122L)</w:t>
            </w:r>
            <w:ins w:id="25" w:author="Author">
              <w:r w:rsidR="009F2FD0">
                <w:t>*</w:t>
              </w:r>
            </w:ins>
          </w:p>
        </w:tc>
      </w:tr>
      <w:tr w:rsidR="005738DC" w14:paraId="474AC84E" w14:textId="77777777">
        <w:tc>
          <w:tcPr>
            <w:tcW w:w="4675" w:type="dxa"/>
          </w:tcPr>
          <w:p w14:paraId="553B27D3" w14:textId="77777777" w:rsidR="005738DC" w:rsidRDefault="005738DC">
            <w:pPr>
              <w:jc w:val="both"/>
            </w:pPr>
          </w:p>
        </w:tc>
        <w:tc>
          <w:tcPr>
            <w:tcW w:w="4675" w:type="dxa"/>
          </w:tcPr>
          <w:p w14:paraId="5973B745" w14:textId="6EA61FB0" w:rsidR="005738DC" w:rsidRDefault="005738DC" w:rsidP="002C46DF">
            <w:r>
              <w:t>Concrete Technology and/or Codes Course (E</w:t>
            </w:r>
            <w:r w:rsidR="002C46DF">
              <w:noBreakHyphen/>
            </w:r>
            <w:r>
              <w:t>117)</w:t>
            </w:r>
          </w:p>
        </w:tc>
      </w:tr>
      <w:tr w:rsidR="005738DC" w14:paraId="032293FC" w14:textId="77777777">
        <w:tc>
          <w:tcPr>
            <w:tcW w:w="4675" w:type="dxa"/>
          </w:tcPr>
          <w:p w14:paraId="1AF323F1" w14:textId="77777777" w:rsidR="005738DC" w:rsidRDefault="005738DC">
            <w:pPr>
              <w:jc w:val="both"/>
            </w:pPr>
            <w:r>
              <w:t>Welding Technology and/or Codes Course</w:t>
            </w:r>
          </w:p>
        </w:tc>
        <w:tc>
          <w:tcPr>
            <w:tcW w:w="4675" w:type="dxa"/>
          </w:tcPr>
          <w:p w14:paraId="7CB69297" w14:textId="77777777" w:rsidR="005738DC" w:rsidRDefault="005738DC">
            <w:pPr>
              <w:jc w:val="both"/>
            </w:pPr>
          </w:p>
        </w:tc>
      </w:tr>
      <w:tr w:rsidR="005738DC" w14:paraId="23514D56" w14:textId="77777777">
        <w:tc>
          <w:tcPr>
            <w:tcW w:w="4675" w:type="dxa"/>
          </w:tcPr>
          <w:p w14:paraId="6093D807" w14:textId="742E4DA3" w:rsidR="005738DC" w:rsidRDefault="005738DC">
            <w:pPr>
              <w:jc w:val="both"/>
            </w:pPr>
            <w:r>
              <w:t>NDE Technology and/or Codes Course (E</w:t>
            </w:r>
            <w:r w:rsidR="002C46DF">
              <w:noBreakHyphen/>
            </w:r>
            <w:r>
              <w:t>306)</w:t>
            </w:r>
          </w:p>
        </w:tc>
        <w:tc>
          <w:tcPr>
            <w:tcW w:w="4675" w:type="dxa"/>
          </w:tcPr>
          <w:p w14:paraId="22D36834" w14:textId="77777777" w:rsidR="005738DC" w:rsidRDefault="005738DC">
            <w:pPr>
              <w:jc w:val="both"/>
            </w:pPr>
          </w:p>
        </w:tc>
      </w:tr>
      <w:tr w:rsidR="005738DC" w14:paraId="1FF02E4C" w14:textId="77777777">
        <w:tc>
          <w:tcPr>
            <w:tcW w:w="4675" w:type="dxa"/>
          </w:tcPr>
          <w:p w14:paraId="0110A9CC" w14:textId="303AB3D0" w:rsidR="005738DC" w:rsidRDefault="005738DC" w:rsidP="002C46DF">
            <w:r>
              <w:t>Independent Spent Fuel Storage Installations Self</w:t>
            </w:r>
            <w:r w:rsidR="002C46DF">
              <w:noBreakHyphen/>
            </w:r>
            <w:r>
              <w:t>Study Course (F</w:t>
            </w:r>
            <w:r w:rsidR="002C46DF">
              <w:noBreakHyphen/>
            </w:r>
            <w:r>
              <w:t>220S)</w:t>
            </w:r>
          </w:p>
        </w:tc>
        <w:tc>
          <w:tcPr>
            <w:tcW w:w="4675" w:type="dxa"/>
          </w:tcPr>
          <w:p w14:paraId="774EAA82" w14:textId="77777777" w:rsidR="005738DC" w:rsidRDefault="005738DC">
            <w:pPr>
              <w:jc w:val="both"/>
            </w:pPr>
          </w:p>
        </w:tc>
      </w:tr>
      <w:tr w:rsidR="005738DC" w14:paraId="400EFC48" w14:textId="77777777">
        <w:tc>
          <w:tcPr>
            <w:tcW w:w="9350" w:type="dxa"/>
            <w:gridSpan w:val="2"/>
          </w:tcPr>
          <w:p w14:paraId="5C2CDC5E" w14:textId="5919642B" w:rsidR="005738DC" w:rsidRDefault="005738DC">
            <w:pPr>
              <w:jc w:val="center"/>
            </w:pPr>
            <w:r>
              <w:t>Part B</w:t>
            </w:r>
            <w:r w:rsidR="002C46DF">
              <w:noBreakHyphen/>
            </w:r>
            <w:r w:rsidR="00244306">
              <w:t>1</w:t>
            </w:r>
            <w:r>
              <w:t xml:space="preserve"> Individual Study Activities</w:t>
            </w:r>
          </w:p>
        </w:tc>
      </w:tr>
      <w:tr w:rsidR="005738DC" w14:paraId="6D5736EE" w14:textId="77777777">
        <w:tc>
          <w:tcPr>
            <w:tcW w:w="4675" w:type="dxa"/>
          </w:tcPr>
          <w:p w14:paraId="19F132D8" w14:textId="74D4332D" w:rsidR="005738DC" w:rsidRDefault="005738DC" w:rsidP="002C46DF">
            <w:r>
              <w:t>(ISA–Technical</w:t>
            </w:r>
            <w:r w:rsidR="002C46DF">
              <w:noBreakHyphen/>
            </w:r>
            <w:r>
              <w:t>1) ISFSI Inspection Procedures</w:t>
            </w:r>
          </w:p>
        </w:tc>
        <w:tc>
          <w:tcPr>
            <w:tcW w:w="4675" w:type="dxa"/>
          </w:tcPr>
          <w:p w14:paraId="55385665" w14:textId="77777777" w:rsidR="005738DC" w:rsidRDefault="005738DC">
            <w:pPr>
              <w:jc w:val="both"/>
            </w:pPr>
          </w:p>
        </w:tc>
      </w:tr>
      <w:tr w:rsidR="005738DC" w14:paraId="1E6A5644" w14:textId="77777777">
        <w:tc>
          <w:tcPr>
            <w:tcW w:w="4675" w:type="dxa"/>
          </w:tcPr>
          <w:p w14:paraId="45E34B49" w14:textId="77777777" w:rsidR="005738DC" w:rsidRDefault="005738DC" w:rsidP="002C46DF"/>
        </w:tc>
        <w:tc>
          <w:tcPr>
            <w:tcW w:w="4675" w:type="dxa"/>
          </w:tcPr>
          <w:p w14:paraId="3BCC0F0E" w14:textId="2B311F3F" w:rsidR="005738DC" w:rsidRDefault="005738DC">
            <w:pPr>
              <w:jc w:val="both"/>
            </w:pPr>
            <w:r>
              <w:t>(ISA</w:t>
            </w:r>
            <w:r w:rsidR="002C46DF">
              <w:noBreakHyphen/>
            </w:r>
            <w:r>
              <w:t>Technical</w:t>
            </w:r>
            <w:r w:rsidR="002C46DF">
              <w:noBreakHyphen/>
            </w:r>
            <w:r>
              <w:t>4) ISFSI Licensing</w:t>
            </w:r>
          </w:p>
        </w:tc>
      </w:tr>
      <w:tr w:rsidR="005738DC" w14:paraId="7AEBE6D9" w14:textId="77777777">
        <w:tc>
          <w:tcPr>
            <w:tcW w:w="4675" w:type="dxa"/>
          </w:tcPr>
          <w:p w14:paraId="707C41CC" w14:textId="58F7A618" w:rsidR="005738DC" w:rsidRDefault="005738DC" w:rsidP="002C46DF">
            <w:r>
              <w:t>(ISA</w:t>
            </w:r>
            <w:r w:rsidR="002C46DF">
              <w:noBreakHyphen/>
            </w:r>
            <w:r>
              <w:t>Technical</w:t>
            </w:r>
            <w:r w:rsidR="002C46DF">
              <w:noBreakHyphen/>
            </w:r>
            <w:r>
              <w:t>5) ISFSI Control of Heavy Loads</w:t>
            </w:r>
          </w:p>
        </w:tc>
        <w:tc>
          <w:tcPr>
            <w:tcW w:w="4675" w:type="dxa"/>
          </w:tcPr>
          <w:p w14:paraId="69F519CE" w14:textId="77777777" w:rsidR="005738DC" w:rsidRDefault="005738DC">
            <w:pPr>
              <w:jc w:val="both"/>
            </w:pPr>
          </w:p>
        </w:tc>
      </w:tr>
      <w:tr w:rsidR="005738DC" w14:paraId="6B3D6BD9" w14:textId="77777777">
        <w:tc>
          <w:tcPr>
            <w:tcW w:w="4675" w:type="dxa"/>
          </w:tcPr>
          <w:p w14:paraId="47040C11" w14:textId="54D06D95" w:rsidR="005738DC" w:rsidRDefault="005738DC" w:rsidP="002C46DF">
            <w:r>
              <w:t>(ISA</w:t>
            </w:r>
            <w:r w:rsidR="002C46DF">
              <w:noBreakHyphen/>
            </w:r>
            <w:r>
              <w:t>Technical</w:t>
            </w:r>
            <w:r w:rsidR="002C46DF">
              <w:noBreakHyphen/>
            </w:r>
            <w:r>
              <w:t>6) ISFSI Canister Processing</w:t>
            </w:r>
          </w:p>
        </w:tc>
        <w:tc>
          <w:tcPr>
            <w:tcW w:w="4675" w:type="dxa"/>
          </w:tcPr>
          <w:p w14:paraId="014FBE1F" w14:textId="77777777" w:rsidR="005738DC" w:rsidRDefault="005738DC">
            <w:pPr>
              <w:jc w:val="both"/>
            </w:pPr>
          </w:p>
        </w:tc>
      </w:tr>
      <w:tr w:rsidR="005738DC" w14:paraId="15131CBC" w14:textId="77777777">
        <w:tc>
          <w:tcPr>
            <w:tcW w:w="4675" w:type="dxa"/>
          </w:tcPr>
          <w:p w14:paraId="2E5F53B4" w14:textId="77777777" w:rsidR="005738DC" w:rsidRDefault="005738DC" w:rsidP="002C46DF"/>
        </w:tc>
        <w:tc>
          <w:tcPr>
            <w:tcW w:w="4675" w:type="dxa"/>
          </w:tcPr>
          <w:p w14:paraId="1A1AE6C0" w14:textId="658EF2BD" w:rsidR="005738DC" w:rsidRDefault="005738DC">
            <w:pPr>
              <w:jc w:val="both"/>
            </w:pPr>
            <w:r>
              <w:t>(ISA</w:t>
            </w:r>
            <w:r w:rsidR="002C46DF">
              <w:noBreakHyphen/>
            </w:r>
            <w:r>
              <w:t>Technical</w:t>
            </w:r>
            <w:r w:rsidR="002C46DF">
              <w:noBreakHyphen/>
            </w:r>
            <w:r>
              <w:t>7) ISFSI Pad Construction and Design</w:t>
            </w:r>
          </w:p>
        </w:tc>
      </w:tr>
      <w:tr w:rsidR="005738DC" w14:paraId="7C8D99EC" w14:textId="77777777">
        <w:tc>
          <w:tcPr>
            <w:tcW w:w="4675" w:type="dxa"/>
          </w:tcPr>
          <w:p w14:paraId="194208A1" w14:textId="3704F0FC" w:rsidR="005738DC" w:rsidRDefault="005738DC" w:rsidP="002C46DF">
            <w:r>
              <w:t>(ISA</w:t>
            </w:r>
            <w:r w:rsidR="002C46DF">
              <w:noBreakHyphen/>
            </w:r>
            <w:r>
              <w:t>Technical</w:t>
            </w:r>
            <w:r w:rsidR="002C46DF">
              <w:noBreakHyphen/>
            </w:r>
            <w:r>
              <w:t>8) Radiation Protection</w:t>
            </w:r>
          </w:p>
        </w:tc>
        <w:tc>
          <w:tcPr>
            <w:tcW w:w="4675" w:type="dxa"/>
          </w:tcPr>
          <w:p w14:paraId="1551C209" w14:textId="77777777" w:rsidR="005738DC" w:rsidRDefault="005738DC">
            <w:pPr>
              <w:jc w:val="both"/>
            </w:pPr>
          </w:p>
        </w:tc>
      </w:tr>
      <w:tr w:rsidR="005738DC" w14:paraId="25F908FB" w14:textId="77777777">
        <w:tc>
          <w:tcPr>
            <w:tcW w:w="4675" w:type="dxa"/>
          </w:tcPr>
          <w:p w14:paraId="5F56FDF3" w14:textId="597118FC" w:rsidR="005738DC" w:rsidRDefault="005738DC" w:rsidP="002C46DF">
            <w:r>
              <w:t>(ISA</w:t>
            </w:r>
            <w:r w:rsidR="002C46DF">
              <w:noBreakHyphen/>
            </w:r>
            <w:r>
              <w:t>Technical</w:t>
            </w:r>
            <w:r w:rsidR="002C46DF">
              <w:noBreakHyphen/>
            </w:r>
            <w:r>
              <w:t>9) ISFSI Canister Sealing</w:t>
            </w:r>
          </w:p>
        </w:tc>
        <w:tc>
          <w:tcPr>
            <w:tcW w:w="4675" w:type="dxa"/>
          </w:tcPr>
          <w:p w14:paraId="27594000" w14:textId="77777777" w:rsidR="005738DC" w:rsidRDefault="005738DC">
            <w:pPr>
              <w:jc w:val="both"/>
            </w:pPr>
          </w:p>
        </w:tc>
      </w:tr>
      <w:tr w:rsidR="005738DC" w14:paraId="2A5D372E" w14:textId="77777777">
        <w:tc>
          <w:tcPr>
            <w:tcW w:w="4675" w:type="dxa"/>
          </w:tcPr>
          <w:p w14:paraId="5DDA5BE0" w14:textId="23560B88" w:rsidR="005738DC" w:rsidRDefault="005738DC" w:rsidP="002C46DF">
            <w:r>
              <w:t>(ISA</w:t>
            </w:r>
            <w:r w:rsidR="002C46DF">
              <w:noBreakHyphen/>
            </w:r>
            <w:r>
              <w:t>Technial</w:t>
            </w:r>
            <w:r w:rsidR="002C46DF">
              <w:noBreakHyphen/>
            </w:r>
            <w:r>
              <w:t>10) ISFSI Fuel Selection</w:t>
            </w:r>
          </w:p>
        </w:tc>
        <w:tc>
          <w:tcPr>
            <w:tcW w:w="4675" w:type="dxa"/>
          </w:tcPr>
          <w:p w14:paraId="1D038049" w14:textId="77777777" w:rsidR="005738DC" w:rsidRDefault="005738DC">
            <w:pPr>
              <w:jc w:val="both"/>
            </w:pPr>
          </w:p>
        </w:tc>
      </w:tr>
      <w:tr w:rsidR="00952633" w14:paraId="599B5B7D" w14:textId="77777777">
        <w:tc>
          <w:tcPr>
            <w:tcW w:w="4675" w:type="dxa"/>
          </w:tcPr>
          <w:p w14:paraId="551A9E33" w14:textId="1C577FF4" w:rsidR="00952633" w:rsidRDefault="00952633" w:rsidP="00952633">
            <w:pPr>
              <w:jc w:val="both"/>
            </w:pPr>
            <w:ins w:id="26" w:author="Author">
              <w:r>
                <w:rPr>
                  <w:sz w:val="20"/>
                </w:rPr>
                <w:t>(ISA-Technical -11) 10 CFR 72.48**</w:t>
              </w:r>
            </w:ins>
          </w:p>
        </w:tc>
        <w:tc>
          <w:tcPr>
            <w:tcW w:w="4675" w:type="dxa"/>
          </w:tcPr>
          <w:p w14:paraId="7933F718" w14:textId="324A5388" w:rsidR="00952633" w:rsidRDefault="00952633" w:rsidP="00952633">
            <w:pPr>
              <w:jc w:val="both"/>
            </w:pPr>
            <w:r>
              <w:t>(ISA</w:t>
            </w:r>
            <w:r>
              <w:noBreakHyphen/>
              <w:t>Technical</w:t>
            </w:r>
            <w:r>
              <w:noBreakHyphen/>
              <w:t>11) 10 CFR 72.48</w:t>
            </w:r>
          </w:p>
        </w:tc>
      </w:tr>
      <w:tr w:rsidR="00952633" w14:paraId="189A7421" w14:textId="77777777">
        <w:tc>
          <w:tcPr>
            <w:tcW w:w="9350" w:type="dxa"/>
            <w:gridSpan w:val="2"/>
          </w:tcPr>
          <w:p w14:paraId="3811A958" w14:textId="3E24B8B6" w:rsidR="00952633" w:rsidRDefault="00952633" w:rsidP="00952633">
            <w:pPr>
              <w:jc w:val="center"/>
            </w:pPr>
            <w:r>
              <w:t>Part B</w:t>
            </w:r>
            <w:r>
              <w:noBreakHyphen/>
              <w:t>2 On</w:t>
            </w:r>
            <w:r>
              <w:noBreakHyphen/>
              <w:t>the</w:t>
            </w:r>
            <w:r>
              <w:noBreakHyphen/>
              <w:t>Job Training Activities</w:t>
            </w:r>
          </w:p>
        </w:tc>
      </w:tr>
      <w:tr w:rsidR="00952633" w14:paraId="6A8A5C0A" w14:textId="77777777">
        <w:tc>
          <w:tcPr>
            <w:tcW w:w="4675" w:type="dxa"/>
          </w:tcPr>
          <w:p w14:paraId="7865E3B0" w14:textId="77777777" w:rsidR="00952633" w:rsidRDefault="00952633" w:rsidP="00952633">
            <w:pPr>
              <w:jc w:val="both"/>
            </w:pPr>
          </w:p>
        </w:tc>
        <w:tc>
          <w:tcPr>
            <w:tcW w:w="4675" w:type="dxa"/>
          </w:tcPr>
          <w:p w14:paraId="77DCBEA3" w14:textId="5932D68F" w:rsidR="00952633" w:rsidRDefault="00952633" w:rsidP="00952633">
            <w:pPr>
              <w:jc w:val="both"/>
            </w:pPr>
            <w:r>
              <w:t>(OJT</w:t>
            </w:r>
            <w:r>
              <w:noBreakHyphen/>
              <w:t>1) ISFSI Pad Inspection Accompaniment</w:t>
            </w:r>
          </w:p>
        </w:tc>
      </w:tr>
      <w:tr w:rsidR="00952633" w14:paraId="2382BF52" w14:textId="77777777">
        <w:tc>
          <w:tcPr>
            <w:tcW w:w="4675" w:type="dxa"/>
          </w:tcPr>
          <w:p w14:paraId="58F9C9F7" w14:textId="77777777" w:rsidR="00952633" w:rsidRDefault="00952633" w:rsidP="00952633">
            <w:pPr>
              <w:jc w:val="both"/>
            </w:pPr>
          </w:p>
        </w:tc>
        <w:tc>
          <w:tcPr>
            <w:tcW w:w="4675" w:type="dxa"/>
          </w:tcPr>
          <w:p w14:paraId="01C5FCE0" w14:textId="48DCFEDF" w:rsidR="00952633" w:rsidRDefault="00952633" w:rsidP="00952633">
            <w:r>
              <w:t>(OJT</w:t>
            </w:r>
            <w:r>
              <w:noBreakHyphen/>
              <w:t>2) ISFSI Preoperational Testing Accompaniment</w:t>
            </w:r>
          </w:p>
        </w:tc>
      </w:tr>
      <w:tr w:rsidR="00952633" w14:paraId="1644C8B6" w14:textId="77777777">
        <w:tc>
          <w:tcPr>
            <w:tcW w:w="4675" w:type="dxa"/>
          </w:tcPr>
          <w:p w14:paraId="69F26B21" w14:textId="77777777" w:rsidR="00952633" w:rsidRDefault="00952633" w:rsidP="00952633"/>
        </w:tc>
        <w:tc>
          <w:tcPr>
            <w:tcW w:w="4675" w:type="dxa"/>
          </w:tcPr>
          <w:p w14:paraId="1404C6A1" w14:textId="3A3166F1" w:rsidR="00952633" w:rsidRDefault="00952633" w:rsidP="00952633">
            <w:pPr>
              <w:jc w:val="both"/>
            </w:pPr>
            <w:r>
              <w:t>(OJT</w:t>
            </w:r>
            <w:r>
              <w:noBreakHyphen/>
              <w:t xml:space="preserve">3) ISFSI 72.212 Review </w:t>
            </w:r>
            <w:r w:rsidRPr="00CE6D7E">
              <w:rPr>
                <w:rFonts w:eastAsia="Times New Roman"/>
              </w:rPr>
              <w:t>Accompaniment</w:t>
            </w:r>
          </w:p>
        </w:tc>
      </w:tr>
      <w:tr w:rsidR="00952633" w14:paraId="18772FAD" w14:textId="77777777">
        <w:tc>
          <w:tcPr>
            <w:tcW w:w="4675" w:type="dxa"/>
          </w:tcPr>
          <w:p w14:paraId="67D4A6C3" w14:textId="04503760" w:rsidR="00952633" w:rsidRDefault="00952633" w:rsidP="00952633">
            <w:pPr>
              <w:jc w:val="both"/>
            </w:pPr>
            <w:r>
              <w:t>(OJT</w:t>
            </w:r>
            <w:r>
              <w:noBreakHyphen/>
              <w:t>4) ISFSI Operational Accompaniment</w:t>
            </w:r>
          </w:p>
        </w:tc>
        <w:tc>
          <w:tcPr>
            <w:tcW w:w="4675" w:type="dxa"/>
          </w:tcPr>
          <w:p w14:paraId="640E6CF7" w14:textId="77777777" w:rsidR="00952633" w:rsidRDefault="00952633" w:rsidP="00952633">
            <w:pPr>
              <w:jc w:val="both"/>
            </w:pPr>
          </w:p>
        </w:tc>
      </w:tr>
    </w:tbl>
    <w:p w14:paraId="7A957072" w14:textId="77777777" w:rsidR="00952633" w:rsidRPr="00952633" w:rsidRDefault="00952633" w:rsidP="009526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7" w:author="Author"/>
          <w:rFonts w:eastAsia="Times New Roman"/>
        </w:rPr>
      </w:pPr>
      <w:ins w:id="28" w:author="Author">
        <w:r w:rsidRPr="00952633">
          <w:t>* Not required for IMC 1245 C3 qualified inspectors.</w:t>
        </w:r>
      </w:ins>
    </w:p>
    <w:p w14:paraId="5207D13B" w14:textId="77777777" w:rsidR="00952633" w:rsidRPr="00952633" w:rsidRDefault="00952633" w:rsidP="0095263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9" w:author="Author"/>
        </w:rPr>
      </w:pPr>
      <w:ins w:id="30" w:author="Author">
        <w:r w:rsidRPr="00952633">
          <w:t>** Not required for IMC 1245 C1 or C2 qualified inspectors</w:t>
        </w:r>
      </w:ins>
    </w:p>
    <w:p w14:paraId="2F6CC190" w14:textId="77777777" w:rsidR="005738DC" w:rsidRPr="00896E09" w:rsidRDefault="005738DC" w:rsidP="00395064">
      <w:pPr>
        <w:pStyle w:val="BodyText"/>
      </w:pPr>
    </w:p>
    <w:p w14:paraId="7A4A7040" w14:textId="063E1D76" w:rsidR="005738DC" w:rsidRDefault="005738DC" w:rsidP="00EF11A2">
      <w:pPr>
        <w:pStyle w:val="BodyText"/>
        <w:spacing w:before="240"/>
      </w:pPr>
      <w:r>
        <w:t>As with all qualifications, regional management can formally determine and document if equivalencies or waivers are appropriate for the given individual by following guidance in IMC</w:t>
      </w:r>
      <w:r w:rsidR="00EF11A2">
        <w:t> </w:t>
      </w:r>
      <w:r>
        <w:t>1246, however, modules found in Training Course F</w:t>
      </w:r>
      <w:r w:rsidR="002C46DF">
        <w:noBreakHyphen/>
      </w:r>
      <w:r>
        <w:t xml:space="preserve">220S, “ISFSI Inspector Training,” by themselves are not equivalent to completing the individual study activities listed in </w:t>
      </w:r>
      <w:r w:rsidR="00E46EA6">
        <w:t>t</w:t>
      </w:r>
      <w:r>
        <w:t>able 1.</w:t>
      </w:r>
    </w:p>
    <w:p w14:paraId="1557C27C" w14:textId="6717D042" w:rsidR="00F1173A" w:rsidRPr="00605EAD" w:rsidRDefault="0060538F" w:rsidP="00EF11A2">
      <w:pPr>
        <w:pStyle w:val="Heading1"/>
        <w:spacing w:before="240"/>
      </w:pPr>
      <w:bookmarkStart w:id="31" w:name="_Toc138859146"/>
      <w:bookmarkStart w:id="32" w:name="_Toc152321913"/>
      <w:bookmarkStart w:id="33" w:name="_Toc152570741"/>
      <w:bookmarkStart w:id="34" w:name="_Toc178081623"/>
      <w:r w:rsidRPr="00605EAD">
        <w:rPr>
          <w:caps w:val="0"/>
        </w:rPr>
        <w:t>DISCUSSION</w:t>
      </w:r>
      <w:bookmarkEnd w:id="31"/>
      <w:bookmarkEnd w:id="32"/>
      <w:bookmarkEnd w:id="33"/>
      <w:bookmarkEnd w:id="34"/>
    </w:p>
    <w:p w14:paraId="5A65A154" w14:textId="710A5512" w:rsidR="00F1173A" w:rsidRDefault="008216C8" w:rsidP="00AF1C5A">
      <w:pPr>
        <w:pStyle w:val="BodyText"/>
      </w:pPr>
      <w:r w:rsidRPr="00896E09">
        <w:t>This</w:t>
      </w:r>
      <w:r w:rsidR="006D77B0">
        <w:t xml:space="preserve"> </w:t>
      </w:r>
      <w:r w:rsidR="00D91348">
        <w:t>DFM</w:t>
      </w:r>
      <w:r w:rsidR="00D91348" w:rsidRPr="00896E09">
        <w:t xml:space="preserve"> </w:t>
      </w:r>
      <w:r w:rsidRPr="00896E09">
        <w:t xml:space="preserve">Qualification Journal contains a qualification summary sheet and signature cards. The supervisor should discuss the scope of this </w:t>
      </w:r>
      <w:r w:rsidR="00AF43C9">
        <w:t>r</w:t>
      </w:r>
      <w:r w:rsidRPr="00896E09">
        <w:t xml:space="preserve">egional ISFSI Inspector Qualification Journal and expected knowledge level, as described later in this journal, with the inspector in training before </w:t>
      </w:r>
      <w:r w:rsidR="00411516" w:rsidRPr="00E27500">
        <w:rPr>
          <w:rFonts w:eastAsia="Times New Roman"/>
        </w:rPr>
        <w:t>the candidate</w:t>
      </w:r>
      <w:r w:rsidRPr="00C73847">
        <w:rPr>
          <w:rFonts w:eastAsia="Times New Roman"/>
          <w:sz w:val="24"/>
          <w:szCs w:val="24"/>
        </w:rPr>
        <w:t xml:space="preserve"> </w:t>
      </w:r>
      <w:r w:rsidRPr="00896E09">
        <w:t xml:space="preserve">starts the qualification process. </w:t>
      </w:r>
      <w:r w:rsidR="003857AF">
        <w:t xml:space="preserve">Usually, the candidate’s immediate supervisor signs the material completed during the qualification process. The candidate’s supervisor may also delegate this responsibility to a qualified inspector as needed. </w:t>
      </w:r>
      <w:r w:rsidRPr="00896E09">
        <w:t xml:space="preserve">The inspector in training is expected to complete all ISAs and OJTs. At the supervisor’s discretion, requirements may be deleted or added, depending on the </w:t>
      </w:r>
      <w:r w:rsidR="00AF43C9">
        <w:t>candidate inspector’s</w:t>
      </w:r>
      <w:r w:rsidRPr="00896E09">
        <w:t xml:space="preserve"> previous experience, and shall be documented in the form found in </w:t>
      </w:r>
      <w:r w:rsidR="00B97DB8">
        <w:t>Forms A</w:t>
      </w:r>
      <w:r w:rsidR="002C46DF">
        <w:noBreakHyphen/>
      </w:r>
      <w:r w:rsidR="00B97DB8">
        <w:t>2 and B</w:t>
      </w:r>
      <w:r w:rsidR="002C46DF">
        <w:noBreakHyphen/>
      </w:r>
      <w:r w:rsidR="00B97DB8">
        <w:t xml:space="preserve">2 </w:t>
      </w:r>
      <w:r w:rsidRPr="00896E09">
        <w:t xml:space="preserve">to this </w:t>
      </w:r>
      <w:r w:rsidR="00DE3559">
        <w:t>Q</w:t>
      </w:r>
      <w:r w:rsidR="00DE3559" w:rsidRPr="00896E09">
        <w:t xml:space="preserve">ualification </w:t>
      </w:r>
      <w:r w:rsidR="00DE3559">
        <w:t>J</w:t>
      </w:r>
      <w:r w:rsidRPr="00896E09">
        <w:t>ournal.</w:t>
      </w:r>
    </w:p>
    <w:p w14:paraId="02AA432D" w14:textId="63BD5C02" w:rsidR="00F1173A" w:rsidRDefault="008216C8" w:rsidP="00AF1C5A">
      <w:pPr>
        <w:pStyle w:val="BodyText"/>
      </w:pPr>
      <w:r w:rsidRPr="00896E09">
        <w:t xml:space="preserve">The inspector in training is expected to use the current version or revision of each document cited in this Qualification Journal. Most of the documentation is readily available </w:t>
      </w:r>
      <w:r w:rsidR="00DE3559" w:rsidRPr="00896E09">
        <w:t xml:space="preserve">on </w:t>
      </w:r>
      <w:r w:rsidRPr="00896E09">
        <w:t>either the (1)</w:t>
      </w:r>
      <w:r w:rsidR="00566B28">
        <w:t> </w:t>
      </w:r>
      <w:r w:rsidRPr="00896E09">
        <w:t xml:space="preserve">NRC’s internal </w:t>
      </w:r>
      <w:r w:rsidR="00DE3559">
        <w:t>W</w:t>
      </w:r>
      <w:r w:rsidRPr="00896E09">
        <w:t>eb site</w:t>
      </w:r>
      <w:r w:rsidR="00DE3559">
        <w:t>,</w:t>
      </w:r>
      <w:r w:rsidRPr="00896E09">
        <w:t xml:space="preserve"> (2) NRC’s Agencywide Documents Access and Management System (ADAMS)</w:t>
      </w:r>
      <w:r w:rsidR="00DE3559">
        <w:t>,</w:t>
      </w:r>
      <w:r w:rsidRPr="00896E09">
        <w:t xml:space="preserve"> or (3) </w:t>
      </w:r>
      <w:r w:rsidR="00DE3559">
        <w:t>r</w:t>
      </w:r>
      <w:r w:rsidRPr="00896E09">
        <w:t>egional library.</w:t>
      </w:r>
    </w:p>
    <w:p w14:paraId="7711E61C" w14:textId="1DF4184E" w:rsidR="00F1173A" w:rsidRDefault="00DE3559" w:rsidP="00AF1C5A">
      <w:pPr>
        <w:pStyle w:val="BodyText"/>
      </w:pPr>
      <w:r>
        <w:t>S</w:t>
      </w:r>
      <w:r w:rsidR="008216C8" w:rsidRPr="00896E09">
        <w:t>ome of the required formal training courses may not be</w:t>
      </w:r>
      <w:r w:rsidR="008216C8">
        <w:t xml:space="preserve"> </w:t>
      </w:r>
      <w:r w:rsidR="008216C8" w:rsidRPr="00896E09">
        <w:t>immediately available. The supervisor may substitute an alternative course, or substitute another method to meet the requirement, or delete the requirement altogether.</w:t>
      </w:r>
      <w:r w:rsidR="008216C8">
        <w:t xml:space="preserve"> </w:t>
      </w:r>
      <w:r w:rsidR="008216C8" w:rsidRPr="00896E09">
        <w:t xml:space="preserve">Any such change should be documented in this Qualification Journal and justified in the form found in </w:t>
      </w:r>
      <w:r w:rsidR="00BB02D4">
        <w:t>Forms A</w:t>
      </w:r>
      <w:r w:rsidR="002C46DF">
        <w:noBreakHyphen/>
      </w:r>
      <w:r w:rsidR="00BB02D4">
        <w:t>2 and B</w:t>
      </w:r>
      <w:r w:rsidR="002C46DF">
        <w:noBreakHyphen/>
      </w:r>
      <w:r w:rsidR="00BB02D4">
        <w:t>2 to this Qualification Journal</w:t>
      </w:r>
      <w:r w:rsidR="008216C8" w:rsidRPr="00896E09">
        <w:t>.</w:t>
      </w:r>
    </w:p>
    <w:p w14:paraId="4CDA24CD" w14:textId="522CD47E" w:rsidR="008216C8" w:rsidRDefault="008216C8" w:rsidP="00AF1C5A">
      <w:pPr>
        <w:pStyle w:val="BodyText"/>
      </w:pPr>
      <w:r w:rsidRPr="00896E09">
        <w:t>The time necessary to complete this</w:t>
      </w:r>
      <w:r w:rsidR="00575E75">
        <w:t xml:space="preserve"> </w:t>
      </w:r>
      <w:r w:rsidR="00D91348">
        <w:t>DFM</w:t>
      </w:r>
      <w:r w:rsidR="00D91348" w:rsidRPr="00896E09">
        <w:t xml:space="preserve"> </w:t>
      </w:r>
      <w:r w:rsidRPr="00896E09">
        <w:t xml:space="preserve">Qualification Journal will vary, depending on the </w:t>
      </w:r>
      <w:r w:rsidR="003857AF">
        <w:t xml:space="preserve">candidate’s </w:t>
      </w:r>
      <w:r w:rsidRPr="00896E09">
        <w:t>previous experience and education,</w:t>
      </w:r>
      <w:r w:rsidR="00585D1D" w:rsidRPr="00774299">
        <w:rPr>
          <w:rFonts w:eastAsia="Times New Roman"/>
        </w:rPr>
        <w:t xml:space="preserve"> </w:t>
      </w:r>
      <w:r w:rsidRPr="00774299">
        <w:rPr>
          <w:rFonts w:eastAsia="Times New Roman"/>
        </w:rPr>
        <w:t xml:space="preserve">but </w:t>
      </w:r>
      <w:r w:rsidR="00DE3559" w:rsidRPr="00774299">
        <w:rPr>
          <w:rFonts w:eastAsia="Times New Roman"/>
        </w:rPr>
        <w:t xml:space="preserve">management expects completion </w:t>
      </w:r>
      <w:r w:rsidRPr="00774299">
        <w:rPr>
          <w:rFonts w:eastAsia="Times New Roman"/>
        </w:rPr>
        <w:t>within 24</w:t>
      </w:r>
      <w:r w:rsidR="00DE3559" w:rsidRPr="00774299">
        <w:rPr>
          <w:rFonts w:eastAsia="Times New Roman"/>
        </w:rPr>
        <w:t> </w:t>
      </w:r>
      <w:r w:rsidRPr="00774299">
        <w:rPr>
          <w:rFonts w:eastAsia="Times New Roman"/>
        </w:rPr>
        <w:t>months.</w:t>
      </w:r>
      <w:r>
        <w:t xml:space="preserve"> </w:t>
      </w:r>
      <w:r w:rsidRPr="00896E09">
        <w:t xml:space="preserve">However, the availability of required training courses and the </w:t>
      </w:r>
      <w:r w:rsidR="00B97DB8">
        <w:t>candidate</w:t>
      </w:r>
      <w:r w:rsidR="00B97DB8" w:rsidRPr="00896E09">
        <w:t xml:space="preserve"> </w:t>
      </w:r>
      <w:r w:rsidR="00956596">
        <w:t>inspector’s</w:t>
      </w:r>
      <w:r w:rsidRPr="00896E09">
        <w:t xml:space="preserve"> assigned workload may also prolong the time period, which should be approved by the </w:t>
      </w:r>
      <w:r w:rsidR="003857AF">
        <w:t xml:space="preserve">candidate’s </w:t>
      </w:r>
      <w:r w:rsidRPr="00896E09">
        <w:t>immediate supervisor.</w:t>
      </w:r>
    </w:p>
    <w:p w14:paraId="67C2BD8A" w14:textId="77777777" w:rsidR="008216C8" w:rsidRPr="00447FC8" w:rsidRDefault="008216C8" w:rsidP="00AC6A4D">
      <w:pPr>
        <w:pStyle w:val="attachmenttitle"/>
        <w:rPr>
          <w:b/>
          <w:bCs/>
        </w:rPr>
      </w:pPr>
      <w:r>
        <w:br w:type="page"/>
      </w:r>
      <w:bookmarkStart w:id="35" w:name="_Toc178081624"/>
      <w:r w:rsidRPr="00447FC8">
        <w:t>QUALIFICATION BOARD CERTIFICATION</w:t>
      </w:r>
      <w:bookmarkEnd w:id="35"/>
    </w:p>
    <w:p w14:paraId="4AAAA890" w14:textId="35F4DF3F" w:rsidR="00F1173A" w:rsidRDefault="008216C8" w:rsidP="00AF1C5A">
      <w:pPr>
        <w:pStyle w:val="BodyText"/>
      </w:pPr>
      <w:r w:rsidRPr="00447FC8">
        <w:t xml:space="preserve">IMC </w:t>
      </w:r>
      <w:r w:rsidR="004A0109" w:rsidRPr="00447FC8">
        <w:t>1246</w:t>
      </w:r>
      <w:r w:rsidR="00DE3559" w:rsidRPr="00447FC8">
        <w:t xml:space="preserve"> </w:t>
      </w:r>
      <w:r w:rsidRPr="00447FC8">
        <w:t xml:space="preserve">provides guidance </w:t>
      </w:r>
      <w:r w:rsidR="00DE3559">
        <w:t xml:space="preserve">for </w:t>
      </w:r>
      <w:r w:rsidR="00DE3559" w:rsidRPr="00447FC8">
        <w:t xml:space="preserve">Board members </w:t>
      </w:r>
      <w:r w:rsidR="00DE3559">
        <w:t>to use in</w:t>
      </w:r>
      <w:r w:rsidR="00DE3559" w:rsidRPr="00447FC8">
        <w:t xml:space="preserve"> </w:t>
      </w:r>
      <w:r w:rsidRPr="00447FC8">
        <w:t>conduct</w:t>
      </w:r>
      <w:r w:rsidR="00DE3559">
        <w:t>ing</w:t>
      </w:r>
      <w:r w:rsidRPr="00447FC8">
        <w:t xml:space="preserve"> the </w:t>
      </w:r>
      <w:r w:rsidR="00DE3559">
        <w:t>o</w:t>
      </w:r>
      <w:r w:rsidRPr="00447FC8">
        <w:t xml:space="preserve">ral </w:t>
      </w:r>
      <w:r w:rsidR="00DE3559">
        <w:t>q</w:t>
      </w:r>
      <w:r w:rsidRPr="00447FC8">
        <w:t>ualification. Additional guidance provided below</w:t>
      </w:r>
      <w:r w:rsidR="00DE3559">
        <w:t xml:space="preserve"> explains how to</w:t>
      </w:r>
      <w:r w:rsidRPr="00447FC8">
        <w:t xml:space="preserve"> document possible Board outcomes.</w:t>
      </w:r>
    </w:p>
    <w:p w14:paraId="2EE4091E" w14:textId="77777777" w:rsidR="00F1173A" w:rsidRDefault="008216C8" w:rsidP="00AF1C5A">
      <w:pPr>
        <w:pStyle w:val="BodyText"/>
      </w:pPr>
      <w:r>
        <w:t>Upon approval from the Division Director, the oral board may be waived based on previous qualification.</w:t>
      </w:r>
    </w:p>
    <w:p w14:paraId="5E7FE798" w14:textId="77777777" w:rsidR="00F1173A" w:rsidRDefault="008216C8" w:rsidP="00AF1C5A">
      <w:pPr>
        <w:pStyle w:val="BodyText"/>
      </w:pPr>
      <w:r w:rsidRPr="00447FC8">
        <w:rPr>
          <w:u w:val="single"/>
        </w:rPr>
        <w:t>Board Recommendations</w:t>
      </w:r>
    </w:p>
    <w:p w14:paraId="41A81418" w14:textId="77777777" w:rsidR="00F1173A" w:rsidRDefault="008216C8" w:rsidP="00AF1C5A">
      <w:pPr>
        <w:pStyle w:val="BodyText"/>
      </w:pPr>
      <w:r w:rsidRPr="00447FC8">
        <w:t xml:space="preserve">The Board will document the results of its assessment, in writing, to the </w:t>
      </w:r>
      <w:r w:rsidR="00DE3559">
        <w:t>D</w:t>
      </w:r>
      <w:r w:rsidRPr="00447FC8">
        <w:t xml:space="preserve">ivision </w:t>
      </w:r>
      <w:r w:rsidR="00DE3559">
        <w:t>D</w:t>
      </w:r>
      <w:r w:rsidRPr="00447FC8">
        <w:t>irector, each time a Board examines an individual, as follows:</w:t>
      </w:r>
    </w:p>
    <w:p w14:paraId="1705398E" w14:textId="1E473097" w:rsidR="008216C8" w:rsidRPr="00B227F3" w:rsidRDefault="008216C8" w:rsidP="008669BB">
      <w:pPr>
        <w:pStyle w:val="BodyText"/>
        <w:numPr>
          <w:ilvl w:val="1"/>
          <w:numId w:val="6"/>
        </w:numPr>
      </w:pPr>
      <w:r w:rsidRPr="00B227F3">
        <w:t>If the Board</w:t>
      </w:r>
      <w:r w:rsidR="00DE3559" w:rsidRPr="00B227F3">
        <w:t>’</w:t>
      </w:r>
      <w:r w:rsidRPr="00B227F3">
        <w:t xml:space="preserve">s assessment is favorable, the recommendation will be to grant Full Qualification. Any areas where additional review </w:t>
      </w:r>
      <w:r w:rsidR="00DE3559" w:rsidRPr="00B227F3">
        <w:t xml:space="preserve">is </w:t>
      </w:r>
      <w:r w:rsidRPr="00B227F3">
        <w:t xml:space="preserve">required (lookup items) must be completed by the individual and verified by an assigned member of the </w:t>
      </w:r>
      <w:r w:rsidR="00097E30" w:rsidRPr="00B227F3">
        <w:t>Board before</w:t>
      </w:r>
      <w:r w:rsidRPr="00B227F3">
        <w:t xml:space="preserve"> </w:t>
      </w:r>
      <w:r w:rsidR="00DE3559" w:rsidRPr="00B227F3">
        <w:t xml:space="preserve">the Board forwards its </w:t>
      </w:r>
      <w:r w:rsidRPr="00B227F3">
        <w:t xml:space="preserve">decision to the </w:t>
      </w:r>
      <w:r w:rsidR="00DE3559" w:rsidRPr="00B227F3">
        <w:t>D</w:t>
      </w:r>
      <w:r w:rsidRPr="00B227F3">
        <w:t xml:space="preserve">ivision </w:t>
      </w:r>
      <w:r w:rsidR="00DE3559" w:rsidRPr="00B227F3">
        <w:t>D</w:t>
      </w:r>
      <w:r w:rsidRPr="00B227F3">
        <w:t>irector.</w:t>
      </w:r>
    </w:p>
    <w:p w14:paraId="7A05A2E2" w14:textId="413BFC10" w:rsidR="008216C8" w:rsidRPr="00447FC8" w:rsidRDefault="008216C8" w:rsidP="008669BB">
      <w:pPr>
        <w:pStyle w:val="BodyText"/>
        <w:numPr>
          <w:ilvl w:val="1"/>
          <w:numId w:val="6"/>
        </w:numPr>
      </w:pPr>
      <w:r w:rsidRPr="00447FC8">
        <w:t>If the Board has identified areas of weakness requiring formal remediation, the Board will identify the areas for improvement in writing and recommend that the individual appear before a Board for reexamination when the remediation activities are complete. The Board and the individual</w:t>
      </w:r>
      <w:r w:rsidR="00DE3559">
        <w:t>’</w:t>
      </w:r>
      <w:r w:rsidRPr="00447FC8">
        <w:t>s supervisor will agree on a schedule for reexamination.</w:t>
      </w:r>
    </w:p>
    <w:p w14:paraId="42BAD54C" w14:textId="357CC905" w:rsidR="008216C8" w:rsidRPr="00447FC8" w:rsidRDefault="008216C8" w:rsidP="008669BB">
      <w:pPr>
        <w:pStyle w:val="BodyText"/>
        <w:numPr>
          <w:ilvl w:val="1"/>
          <w:numId w:val="6"/>
        </w:numPr>
      </w:pPr>
      <w:r w:rsidRPr="00447FC8">
        <w:t>If the Board has identified performance deficiencies that could not be (in the Board</w:t>
      </w:r>
      <w:r w:rsidR="00DE3559">
        <w:t>’</w:t>
      </w:r>
      <w:r w:rsidRPr="00447FC8">
        <w:t>s opinion)</w:t>
      </w:r>
      <w:r w:rsidR="00DE0418">
        <w:t>,</w:t>
      </w:r>
      <w:r w:rsidRPr="00447FC8">
        <w:t xml:space="preserve"> or cannot likely be</w:t>
      </w:r>
      <w:r w:rsidR="00DE3559">
        <w:t>,</w:t>
      </w:r>
      <w:r w:rsidRPr="00447FC8">
        <w:t xml:space="preserve"> successfully addressed with a thorough remediation effort, the Board will document the full scope of the deficiencies and recommend that the individual not be remediated or reexamined.</w:t>
      </w:r>
    </w:p>
    <w:p w14:paraId="48EFAA57" w14:textId="0E25414A" w:rsidR="008216C8" w:rsidRPr="00447FC8" w:rsidRDefault="008216C8" w:rsidP="008669BB">
      <w:pPr>
        <w:pStyle w:val="BodyText"/>
        <w:numPr>
          <w:ilvl w:val="1"/>
          <w:numId w:val="6"/>
        </w:numPr>
      </w:pPr>
      <w:r w:rsidRPr="00447FC8">
        <w:t>A copy of each Qualification Board</w:t>
      </w:r>
      <w:r w:rsidR="00DE3559">
        <w:t>’</w:t>
      </w:r>
      <w:r w:rsidRPr="00447FC8">
        <w:t>s results, identifying any weaknesses and deficiencies, will be placed in the individual</w:t>
      </w:r>
      <w:r w:rsidR="00DE3559">
        <w:t>’</w:t>
      </w:r>
      <w:r w:rsidRPr="00447FC8">
        <w:t xml:space="preserve">s personnel file. The </w:t>
      </w:r>
      <w:r w:rsidR="0080323C">
        <w:t xml:space="preserve">individual </w:t>
      </w:r>
      <w:r w:rsidRPr="00447FC8">
        <w:t>will receive a copy of the Board</w:t>
      </w:r>
      <w:r w:rsidR="00DE3559">
        <w:t>’</w:t>
      </w:r>
      <w:r w:rsidRPr="00447FC8">
        <w:t>s findings and recommendation.</w:t>
      </w:r>
    </w:p>
    <w:p w14:paraId="4E38080B" w14:textId="4778B911" w:rsidR="00F1173A" w:rsidRDefault="008216C8" w:rsidP="00AF1C5A">
      <w:pPr>
        <w:pStyle w:val="BodyText"/>
        <w:rPr>
          <w:strike/>
        </w:rPr>
      </w:pPr>
      <w:r w:rsidRPr="00447FC8">
        <w:t>Reexamination Board: A Reexamination Board must include at least one individual from the original Board. The Board questioning during reexamination will focus on the areas of identified weakness.</w:t>
      </w:r>
    </w:p>
    <w:p w14:paraId="244E9296" w14:textId="099D46E5" w:rsidR="00F1173A" w:rsidRDefault="008216C8" w:rsidP="00AF1C5A">
      <w:pPr>
        <w:pStyle w:val="BodyText"/>
      </w:pPr>
      <w:r w:rsidRPr="00447FC8">
        <w:t>Board Documentation: The Board</w:t>
      </w:r>
      <w:r w:rsidR="00892392">
        <w:t>’</w:t>
      </w:r>
      <w:r w:rsidRPr="00447FC8">
        <w:t xml:space="preserve">s decisions are forwarded to the </w:t>
      </w:r>
      <w:r>
        <w:t>D</w:t>
      </w:r>
      <w:r w:rsidRPr="00447FC8">
        <w:t xml:space="preserve">ivision </w:t>
      </w:r>
      <w:r>
        <w:t>D</w:t>
      </w:r>
      <w:r w:rsidRPr="00447FC8">
        <w:t>irector for information. The form on the following page shall be used to document the Board</w:t>
      </w:r>
      <w:r w:rsidR="00892392">
        <w:t>’</w:t>
      </w:r>
      <w:r w:rsidRPr="00447FC8">
        <w:t>s decision.</w:t>
      </w:r>
    </w:p>
    <w:p w14:paraId="48949088" w14:textId="77777777"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447FC8">
        <w:br w:type="page"/>
        <w:t>RESULT OF QUALIFICATION BOARD</w:t>
      </w:r>
    </w:p>
    <w:p w14:paraId="06799AD6"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t>FOR INSPECTOR</w:t>
      </w:r>
    </w:p>
    <w:p w14:paraId="0235A6AA"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5F476D98"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47FC8">
        <w:t>Date of Oral Board: ________________</w:t>
      </w:r>
    </w:p>
    <w:p w14:paraId="52445602"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2A469E3"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187EF72B"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47FC8">
        <w:t>Successful or Unsuccessful (circle outcome) Completion of Oral Board:</w:t>
      </w:r>
    </w:p>
    <w:p w14:paraId="59DCEDF5"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BA1B8D5"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________________________</w:t>
      </w:r>
      <w:r w:rsidRPr="00447FC8">
        <w:tab/>
      </w:r>
      <w:r w:rsidRPr="00447FC8">
        <w:tab/>
        <w:t>______________</w:t>
      </w:r>
    </w:p>
    <w:p w14:paraId="563C7B46"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Chairperson</w:t>
      </w:r>
      <w:r w:rsidRPr="00447FC8">
        <w:tab/>
      </w:r>
      <w:r w:rsidRPr="00447FC8">
        <w:tab/>
      </w:r>
      <w:r w:rsidRPr="00447FC8">
        <w:tab/>
      </w:r>
      <w:r w:rsidRPr="00447FC8">
        <w:tab/>
      </w:r>
      <w:r w:rsidRPr="00447FC8">
        <w:tab/>
        <w:t>Date</w:t>
      </w:r>
      <w:r w:rsidRPr="00447FC8">
        <w:tab/>
      </w:r>
    </w:p>
    <w:p w14:paraId="69521999"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0DACF560"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________________________</w:t>
      </w:r>
      <w:r w:rsidRPr="00447FC8">
        <w:tab/>
      </w:r>
      <w:r w:rsidRPr="00447FC8">
        <w:tab/>
        <w:t>______________</w:t>
      </w:r>
    </w:p>
    <w:p w14:paraId="3F4E21D7"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Member</w:t>
      </w:r>
      <w:r w:rsidRPr="00447FC8">
        <w:tab/>
      </w:r>
      <w:r w:rsidRPr="00447FC8">
        <w:tab/>
      </w:r>
      <w:r w:rsidRPr="00447FC8">
        <w:tab/>
      </w:r>
      <w:r w:rsidRPr="00447FC8">
        <w:tab/>
      </w:r>
      <w:r w:rsidRPr="00447FC8">
        <w:tab/>
        <w:t>Date</w:t>
      </w:r>
    </w:p>
    <w:p w14:paraId="33751743"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E0A3D3B"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________________________</w:t>
      </w:r>
      <w:r w:rsidRPr="00447FC8">
        <w:tab/>
      </w:r>
      <w:r w:rsidRPr="00447FC8">
        <w:tab/>
        <w:t>______________</w:t>
      </w:r>
    </w:p>
    <w:p w14:paraId="59DBDCBE"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Member</w:t>
      </w:r>
      <w:r w:rsidRPr="00447FC8">
        <w:tab/>
      </w:r>
      <w:r w:rsidRPr="00447FC8">
        <w:tab/>
      </w:r>
      <w:r w:rsidRPr="00447FC8">
        <w:tab/>
      </w:r>
      <w:r w:rsidRPr="00447FC8">
        <w:tab/>
      </w:r>
      <w:r w:rsidRPr="00447FC8">
        <w:tab/>
        <w:t>Date</w:t>
      </w:r>
    </w:p>
    <w:p w14:paraId="62B05CD5"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22E6423B"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768785A8"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47FC8">
        <w:t>Qualification Completion Certification Memo Issued:</w:t>
      </w:r>
    </w:p>
    <w:p w14:paraId="481F6F06"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78F30FB8"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_____________________</w:t>
      </w:r>
      <w:r w:rsidRPr="00447FC8">
        <w:tab/>
      </w:r>
      <w:r w:rsidRPr="00447FC8">
        <w:tab/>
        <w:t>______________</w:t>
      </w:r>
    </w:p>
    <w:p w14:paraId="1FAEFE2E"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Supervisor</w:t>
      </w:r>
      <w:r w:rsidRPr="00447FC8">
        <w:tab/>
      </w:r>
      <w:r w:rsidRPr="00447FC8">
        <w:tab/>
      </w:r>
      <w:r w:rsidRPr="00447FC8">
        <w:tab/>
      </w:r>
      <w:r w:rsidRPr="00447FC8">
        <w:tab/>
      </w:r>
      <w:r w:rsidRPr="00447FC8">
        <w:tab/>
        <w:t>Date</w:t>
      </w:r>
    </w:p>
    <w:p w14:paraId="1759F9C3"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71CF7984" w14:textId="77777777"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3F75A853" w14:textId="77777777"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Qualification Completion Certificate Issued/Ordered:</w:t>
      </w:r>
    </w:p>
    <w:p w14:paraId="1FC75D3C" w14:textId="77777777" w:rsidR="008216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14:paraId="3E507B8C" w14:textId="77777777" w:rsidR="008216C8" w:rsidRPr="00447FC8" w:rsidRDefault="008216C8" w:rsidP="008216C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_____________________</w:t>
      </w:r>
      <w:r w:rsidRPr="00447FC8">
        <w:tab/>
      </w:r>
      <w:r w:rsidRPr="00447FC8">
        <w:tab/>
        <w:t>______________</w:t>
      </w:r>
    </w:p>
    <w:p w14:paraId="0836CA7B" w14:textId="77777777" w:rsidR="00BD485B" w:rsidRDefault="008216C8" w:rsidP="00BB3D6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pPr>
      <w:r w:rsidRPr="00447FC8">
        <w:t>Supervisor</w:t>
      </w:r>
      <w:r w:rsidRPr="00447FC8">
        <w:tab/>
      </w:r>
      <w:r w:rsidRPr="00447FC8">
        <w:tab/>
      </w:r>
      <w:r w:rsidRPr="00447FC8">
        <w:tab/>
      </w:r>
      <w:r w:rsidRPr="00447FC8">
        <w:tab/>
      </w:r>
      <w:r w:rsidRPr="00447FC8">
        <w:tab/>
        <w:t>Date</w:t>
      </w:r>
      <w:bookmarkStart w:id="36" w:name="_Toc138859147"/>
      <w:bookmarkStart w:id="37" w:name="_Toc152321914"/>
      <w:bookmarkStart w:id="38" w:name="_Toc152570742"/>
    </w:p>
    <w:p w14:paraId="39028968" w14:textId="77777777" w:rsidR="00BD485B" w:rsidRDefault="00BD485B" w:rsidP="00660E42">
      <w:pPr>
        <w:pStyle w:val="BodyText"/>
        <w:sectPr w:rsidR="00BD485B" w:rsidSect="00EE7927">
          <w:footerReference w:type="default" r:id="rId12"/>
          <w:pgSz w:w="12240" w:h="15840"/>
          <w:pgMar w:top="1440" w:right="1440" w:bottom="1440" w:left="1440" w:header="720" w:footer="720" w:gutter="0"/>
          <w:pgNumType w:start="1"/>
          <w:cols w:space="720"/>
          <w:noEndnote/>
          <w:docGrid w:linePitch="326"/>
        </w:sectPr>
      </w:pPr>
    </w:p>
    <w:p w14:paraId="1FC69BB6" w14:textId="1C767A19" w:rsidR="00825C3C" w:rsidRDefault="007372C1" w:rsidP="00BD485B">
      <w:pPr>
        <w:pStyle w:val="SectionTitlePage"/>
      </w:pPr>
      <w:bookmarkStart w:id="39" w:name="_Toc178081625"/>
      <w:r w:rsidRPr="007E0DFA">
        <w:t>Part</w:t>
      </w:r>
      <w:r w:rsidR="00825C3C" w:rsidRPr="007E0DFA">
        <w:t xml:space="preserve"> A</w:t>
      </w:r>
      <w:r w:rsidR="005E33B0" w:rsidRPr="007E0DFA">
        <w:t xml:space="preserve">: </w:t>
      </w:r>
      <w:r w:rsidR="00825C3C" w:rsidRPr="007E0DFA">
        <w:t>Basic</w:t>
      </w:r>
      <w:r w:rsidR="00050107">
        <w:t>-</w:t>
      </w:r>
      <w:r w:rsidR="00825C3C" w:rsidRPr="007E0DFA">
        <w:t>Level Training and Qualification Journal</w:t>
      </w:r>
      <w:bookmarkEnd w:id="36"/>
      <w:bookmarkEnd w:id="37"/>
      <w:bookmarkEnd w:id="38"/>
      <w:bookmarkEnd w:id="39"/>
    </w:p>
    <w:p w14:paraId="0C7ACB17" w14:textId="77777777" w:rsidR="00BB3D6C" w:rsidRDefault="00BB3D6C" w:rsidP="00660E42">
      <w:pPr>
        <w:pStyle w:val="BodyText"/>
        <w:sectPr w:rsidR="00BB3D6C" w:rsidSect="00660E42">
          <w:pgSz w:w="12240" w:h="15840" w:code="1"/>
          <w:pgMar w:top="1440" w:right="1440" w:bottom="1440" w:left="1440" w:header="720" w:footer="720" w:gutter="0"/>
          <w:cols w:space="720"/>
          <w:vAlign w:val="center"/>
          <w:noEndnote/>
          <w:docGrid w:linePitch="326"/>
        </w:sectPr>
      </w:pPr>
    </w:p>
    <w:p w14:paraId="52D6AC43" w14:textId="768C93BA" w:rsidR="00F1173A" w:rsidRDefault="00067706" w:rsidP="00F50394">
      <w:pPr>
        <w:pStyle w:val="Heading1"/>
      </w:pPr>
      <w:bookmarkStart w:id="40" w:name="_Toc138859148"/>
      <w:bookmarkStart w:id="41" w:name="_Toc152321915"/>
      <w:bookmarkStart w:id="42" w:name="_Toc152570743"/>
      <w:bookmarkStart w:id="43" w:name="_Toc178081626"/>
      <w:r>
        <w:rPr>
          <w:caps w:val="0"/>
        </w:rPr>
        <w:t xml:space="preserve">PART I. </w:t>
      </w:r>
      <w:r w:rsidRPr="00896E09">
        <w:rPr>
          <w:caps w:val="0"/>
        </w:rPr>
        <w:t>BASIC</w:t>
      </w:r>
      <w:r>
        <w:rPr>
          <w:caps w:val="0"/>
        </w:rPr>
        <w:t>-</w:t>
      </w:r>
      <w:r w:rsidRPr="00896E09">
        <w:rPr>
          <w:caps w:val="0"/>
        </w:rPr>
        <w:t xml:space="preserve">LEVEL </w:t>
      </w:r>
      <w:r>
        <w:rPr>
          <w:caps w:val="0"/>
        </w:rPr>
        <w:t xml:space="preserve">TRAINING AND </w:t>
      </w:r>
      <w:r w:rsidRPr="00896E09">
        <w:rPr>
          <w:caps w:val="0"/>
        </w:rPr>
        <w:t>INDIVIDUAL STUDY ACTIVITIES</w:t>
      </w:r>
      <w:bookmarkEnd w:id="40"/>
      <w:bookmarkEnd w:id="41"/>
      <w:bookmarkEnd w:id="42"/>
      <w:bookmarkEnd w:id="43"/>
    </w:p>
    <w:p w14:paraId="2959323F" w14:textId="124D66EE" w:rsidR="00ED6CC0" w:rsidRPr="00295702" w:rsidRDefault="00295702" w:rsidP="009D2401">
      <w:pPr>
        <w:pStyle w:val="BodyText"/>
        <w:outlineLvl w:val="1"/>
        <w:rPr>
          <w:u w:val="single"/>
        </w:rPr>
      </w:pPr>
      <w:bookmarkStart w:id="44" w:name="_Toc178081627"/>
      <w:r w:rsidRPr="00295702">
        <w:rPr>
          <w:u w:val="single"/>
        </w:rPr>
        <w:t>Basic-Level Training Courses</w:t>
      </w:r>
      <w:bookmarkEnd w:id="44"/>
    </w:p>
    <w:p w14:paraId="5DE973FA" w14:textId="44E1A10A" w:rsidR="00ED6CC0" w:rsidRDefault="00651406" w:rsidP="00ED6CC0">
      <w:pPr>
        <w:pStyle w:val="BodyText"/>
      </w:pPr>
      <w:r>
        <w:t xml:space="preserve">The following courses </w:t>
      </w:r>
      <w:r w:rsidR="00AD1666">
        <w:t>can</w:t>
      </w:r>
      <w:r>
        <w:t xml:space="preserve"> be taken in any order</w:t>
      </w:r>
      <w:r w:rsidR="00ED6CC0">
        <w:t>.</w:t>
      </w:r>
      <w:r w:rsidR="00613644">
        <w:t xml:space="preserve"> </w:t>
      </w:r>
      <w:r w:rsidR="00613644" w:rsidRPr="00321ADB">
        <w:t>Technical</w:t>
      </w:r>
      <w:r w:rsidR="00613644">
        <w:t>-Profi</w:t>
      </w:r>
      <w:r w:rsidR="00D03785">
        <w:t>ciency Level</w:t>
      </w:r>
      <w:r w:rsidR="00613644" w:rsidRPr="00321ADB">
        <w:t xml:space="preserve"> training may be started at this level, provided that the training does not require the successful completion of the Basic</w:t>
      </w:r>
      <w:r w:rsidR="00D03785">
        <w:t>-</w:t>
      </w:r>
      <w:r w:rsidR="00613644" w:rsidRPr="00321ADB">
        <w:t>Level as a prerequisite.</w:t>
      </w:r>
    </w:p>
    <w:p w14:paraId="60131689" w14:textId="77777777" w:rsidR="00ED6CC0" w:rsidRPr="00521A1E" w:rsidRDefault="00ED6CC0" w:rsidP="00ED6CC0">
      <w:pPr>
        <w:pStyle w:val="BodyTextbox"/>
      </w:pPr>
      <w:r w:rsidRPr="00521A1E">
        <w:t>Note: Before signing up for any training cou</w:t>
      </w:r>
      <w:r>
        <w:t>rse,</w:t>
      </w:r>
      <w:r>
        <w:br/>
        <w:t xml:space="preserve">you should verify that you have </w:t>
      </w:r>
      <w:r w:rsidRPr="00521A1E">
        <w:t xml:space="preserve">met </w:t>
      </w:r>
      <w:r>
        <w:t xml:space="preserve">the </w:t>
      </w:r>
      <w:r w:rsidRPr="00521A1E">
        <w:t>prerequisites.</w:t>
      </w:r>
    </w:p>
    <w:p w14:paraId="4023C030" w14:textId="7013D166" w:rsidR="00651406" w:rsidRDefault="006803D7" w:rsidP="00414DB6">
      <w:pPr>
        <w:pStyle w:val="ListBullet2"/>
        <w:numPr>
          <w:ilvl w:val="0"/>
          <w:numId w:val="34"/>
        </w:numPr>
        <w:tabs>
          <w:tab w:val="num" w:pos="720"/>
        </w:tabs>
      </w:pPr>
      <w:r w:rsidRPr="0065714A">
        <w:t>Site Access Training Self-Study Course (Web-based, course H-100S in the Talent Management System (TMS))</w:t>
      </w:r>
    </w:p>
    <w:p w14:paraId="54D54D20" w14:textId="21811902" w:rsidR="006803D7" w:rsidRDefault="006C5F59" w:rsidP="00414DB6">
      <w:pPr>
        <w:pStyle w:val="ListBullet2"/>
        <w:numPr>
          <w:ilvl w:val="0"/>
          <w:numId w:val="34"/>
        </w:numPr>
        <w:tabs>
          <w:tab w:val="num" w:pos="720"/>
        </w:tabs>
      </w:pPr>
      <w:r>
        <w:t>The NRC: An Agency Overview (Web-based course in TMS)</w:t>
      </w:r>
    </w:p>
    <w:p w14:paraId="15CBBD33" w14:textId="64BDC8E0" w:rsidR="00744D1F" w:rsidRDefault="00036CCA" w:rsidP="00414DB6">
      <w:pPr>
        <w:pStyle w:val="ListBullet2"/>
        <w:numPr>
          <w:ilvl w:val="0"/>
          <w:numId w:val="34"/>
        </w:numPr>
        <w:tabs>
          <w:tab w:val="num" w:pos="720"/>
        </w:tabs>
      </w:pPr>
      <w:r w:rsidRPr="00521A1E">
        <w:t>G</w:t>
      </w:r>
      <w:r>
        <w:noBreakHyphen/>
      </w:r>
      <w:r w:rsidRPr="00521A1E">
        <w:t>10</w:t>
      </w:r>
      <w:r>
        <w:t>5,</w:t>
      </w:r>
      <w:r w:rsidRPr="00521A1E">
        <w:t xml:space="preserve"> </w:t>
      </w:r>
      <w:r>
        <w:t>Conducting Reactor Inspections (instructor-led, course in TMS)</w:t>
      </w:r>
    </w:p>
    <w:p w14:paraId="052C17BC" w14:textId="735DC5D1" w:rsidR="00036CCA" w:rsidRPr="00181AD7" w:rsidRDefault="005E34BB" w:rsidP="00414DB6">
      <w:pPr>
        <w:pStyle w:val="ListBullet2"/>
        <w:numPr>
          <w:ilvl w:val="0"/>
          <w:numId w:val="34"/>
        </w:numPr>
        <w:tabs>
          <w:tab w:val="num" w:pos="720"/>
        </w:tabs>
      </w:pPr>
      <w:r w:rsidRPr="00521A1E">
        <w:rPr>
          <w:color w:val="000000"/>
        </w:rPr>
        <w:t xml:space="preserve">Gathering Information </w:t>
      </w:r>
      <w:r>
        <w:rPr>
          <w:color w:val="000000"/>
        </w:rPr>
        <w:t xml:space="preserve">for Inspectors </w:t>
      </w:r>
      <w:r w:rsidRPr="00521A1E" w:rsidDel="00762928">
        <w:rPr>
          <w:color w:val="000000"/>
        </w:rPr>
        <w:t>T</w:t>
      </w:r>
      <w:r w:rsidRPr="00521A1E">
        <w:rPr>
          <w:color w:val="000000"/>
        </w:rPr>
        <w:t>hrough Interviews</w:t>
      </w:r>
      <w:r>
        <w:rPr>
          <w:color w:val="000000"/>
        </w:rPr>
        <w:t xml:space="preserve"> </w:t>
      </w:r>
      <w:r>
        <w:t>(instructor-led, course in TMS)</w:t>
      </w:r>
    </w:p>
    <w:p w14:paraId="338BD648" w14:textId="0E0F021D" w:rsidR="005E34BB" w:rsidRDefault="005E34BB" w:rsidP="00414DB6">
      <w:pPr>
        <w:pStyle w:val="ListBullet2"/>
        <w:numPr>
          <w:ilvl w:val="0"/>
          <w:numId w:val="34"/>
        </w:numPr>
        <w:tabs>
          <w:tab w:val="num" w:pos="720"/>
        </w:tabs>
      </w:pPr>
      <w:r w:rsidRPr="00521A1E">
        <w:t>Effective Communication</w:t>
      </w:r>
      <w:r>
        <w:t>s for NRC Inspectors (instructor-led, course in TMS)</w:t>
      </w:r>
    </w:p>
    <w:p w14:paraId="7DA35914" w14:textId="245E773D" w:rsidR="005E34BB" w:rsidRDefault="005E34BB" w:rsidP="00414DB6">
      <w:pPr>
        <w:pStyle w:val="ListBullet2"/>
        <w:numPr>
          <w:ilvl w:val="0"/>
          <w:numId w:val="34"/>
        </w:numPr>
        <w:tabs>
          <w:tab w:val="num" w:pos="720"/>
        </w:tabs>
      </w:pPr>
      <w:r w:rsidRPr="00521A1E">
        <w:t>Media Training</w:t>
      </w:r>
      <w:r>
        <w:t xml:space="preserve"> Workshop (instructor-led, course in TMS)</w:t>
      </w:r>
    </w:p>
    <w:p w14:paraId="26337F44" w14:textId="76968E33" w:rsidR="005E34BB" w:rsidRPr="00181AD7" w:rsidRDefault="005E34BB" w:rsidP="00414DB6">
      <w:pPr>
        <w:pStyle w:val="ListBullet2"/>
        <w:numPr>
          <w:ilvl w:val="0"/>
          <w:numId w:val="34"/>
        </w:numPr>
        <w:tabs>
          <w:tab w:val="num" w:pos="720"/>
        </w:tabs>
      </w:pPr>
      <w:r w:rsidRPr="00521A1E">
        <w:t>Industrial Safety/OSHA</w:t>
      </w:r>
      <w:r>
        <w:t xml:space="preserve"> – </w:t>
      </w:r>
      <w:r>
        <w:rPr>
          <w:i/>
          <w:iCs/>
        </w:rPr>
        <w:t>Course Title Subject to Change</w:t>
      </w:r>
    </w:p>
    <w:p w14:paraId="610DBDA1" w14:textId="61E4694A" w:rsidR="005E34BB" w:rsidRDefault="005E34BB" w:rsidP="00414DB6">
      <w:pPr>
        <w:pStyle w:val="ListBullet2"/>
        <w:numPr>
          <w:ilvl w:val="0"/>
          <w:numId w:val="34"/>
        </w:numPr>
        <w:tabs>
          <w:tab w:val="num" w:pos="720"/>
        </w:tabs>
      </w:pPr>
      <w:r>
        <w:t>G</w:t>
      </w:r>
      <w:r>
        <w:noBreakHyphen/>
        <w:t>205, Root Cause/Incident Investigation Workshop (instructor-led, course in TMS)</w:t>
      </w:r>
    </w:p>
    <w:p w14:paraId="57546201" w14:textId="15B84A9A" w:rsidR="00ED6CC0" w:rsidRPr="00907B07" w:rsidRDefault="00907B07" w:rsidP="004C5535">
      <w:pPr>
        <w:pStyle w:val="BodyText"/>
        <w:outlineLvl w:val="1"/>
        <w:rPr>
          <w:u w:val="single"/>
        </w:rPr>
      </w:pPr>
      <w:bookmarkStart w:id="45" w:name="_Toc178081628"/>
      <w:r w:rsidRPr="00907B07">
        <w:rPr>
          <w:u w:val="single"/>
        </w:rPr>
        <w:t>Basic-Level Individual Study Activities</w:t>
      </w:r>
      <w:bookmarkEnd w:id="45"/>
    </w:p>
    <w:p w14:paraId="5B6D52DD" w14:textId="49FFCBD7" w:rsidR="00F1173A" w:rsidRDefault="008216C8" w:rsidP="000342E2">
      <w:pPr>
        <w:pStyle w:val="BodyText"/>
      </w:pPr>
      <w:r w:rsidRPr="00896E09">
        <w:t xml:space="preserve">The </w:t>
      </w:r>
      <w:r w:rsidRPr="00C44528">
        <w:t>individual study activities</w:t>
      </w:r>
      <w:r w:rsidRPr="00896E09">
        <w:t xml:space="preserve"> </w:t>
      </w:r>
      <w:r w:rsidR="00252DD2" w:rsidRPr="00C44528">
        <w:t>(ISAs)</w:t>
      </w:r>
      <w:r w:rsidR="00252DD2">
        <w:t xml:space="preserve"> </w:t>
      </w:r>
      <w:r w:rsidRPr="00896E09">
        <w:t xml:space="preserve">are designed to direct and focus your efforts as you begin reviewing documents that will be important to the performance of your job. Each study activity begins with a </w:t>
      </w:r>
      <w:r w:rsidRPr="00331CA0">
        <w:t>purpose</w:t>
      </w:r>
      <w:r w:rsidRPr="00896E09">
        <w:rPr>
          <w:b/>
          <w:bCs/>
        </w:rPr>
        <w:t xml:space="preserve"> </w:t>
      </w:r>
      <w:r w:rsidRPr="00896E09">
        <w:t xml:space="preserve">statement </w:t>
      </w:r>
      <w:r w:rsidR="00892392">
        <w:t>explaining</w:t>
      </w:r>
      <w:r w:rsidRPr="00896E09">
        <w:t xml:space="preserve"> why the activity is important and how it relates to the job of an inspector.</w:t>
      </w:r>
      <w:r>
        <w:t xml:space="preserve"> </w:t>
      </w:r>
      <w:r w:rsidRPr="00896E09">
        <w:t xml:space="preserve">The </w:t>
      </w:r>
      <w:r w:rsidRPr="00331CA0">
        <w:t>level of effort</w:t>
      </w:r>
      <w:r w:rsidRPr="00896E09">
        <w:rPr>
          <w:b/>
          <w:bCs/>
        </w:rPr>
        <w:t xml:space="preserve"> </w:t>
      </w:r>
      <w:r w:rsidRPr="00896E09">
        <w:t xml:space="preserve">has been noted so that </w:t>
      </w:r>
      <w:r w:rsidR="00C44528">
        <w:t>you have</w:t>
      </w:r>
      <w:r w:rsidRPr="00896E09">
        <w:t xml:space="preserve"> an idea of how much effort should be expended in completing the activity. (</w:t>
      </w:r>
      <w:r>
        <w:t>The amount of t</w:t>
      </w:r>
      <w:r w:rsidRPr="00896E09">
        <w:t xml:space="preserve">ime </w:t>
      </w:r>
      <w:r>
        <w:t>is an</w:t>
      </w:r>
      <w:r w:rsidRPr="00896E09">
        <w:t xml:space="preserve"> estimate.) The </w:t>
      </w:r>
      <w:r w:rsidRPr="00331CA0">
        <w:t xml:space="preserve">evaluation criteria </w:t>
      </w:r>
      <w:r w:rsidRPr="00896E09">
        <w:t xml:space="preserve">are listed up front </w:t>
      </w:r>
      <w:r>
        <w:t xml:space="preserve">to allow </w:t>
      </w:r>
      <w:r w:rsidR="00C44528">
        <w:t>you</w:t>
      </w:r>
      <w:r>
        <w:t xml:space="preserve"> to</w:t>
      </w:r>
      <w:r w:rsidRPr="00896E09">
        <w:t xml:space="preserve"> review them first and better understand </w:t>
      </w:r>
      <w:r>
        <w:t>the expectations</w:t>
      </w:r>
      <w:r w:rsidRPr="00896E09">
        <w:t xml:space="preserve"> </w:t>
      </w:r>
      <w:r>
        <w:t>when</w:t>
      </w:r>
      <w:r w:rsidRPr="00896E09">
        <w:t xml:space="preserve"> </w:t>
      </w:r>
      <w:r w:rsidR="00C44528">
        <w:t xml:space="preserve">you are </w:t>
      </w:r>
      <w:r w:rsidRPr="00896E09">
        <w:t>completing the activity.</w:t>
      </w:r>
      <w:r>
        <w:t xml:space="preserve"> The </w:t>
      </w:r>
      <w:r w:rsidRPr="00896E09">
        <w:t xml:space="preserve">evaluation criteria </w:t>
      </w:r>
      <w:r>
        <w:t>should</w:t>
      </w:r>
      <w:r w:rsidRPr="00896E09">
        <w:t xml:space="preserve"> help </w:t>
      </w:r>
      <w:r w:rsidR="00C44528">
        <w:t>you</w:t>
      </w:r>
      <w:r>
        <w:t xml:space="preserve"> to</w:t>
      </w:r>
      <w:r w:rsidRPr="00896E09">
        <w:t xml:space="preserve"> focus on </w:t>
      </w:r>
      <w:r>
        <w:t>the relevant information</w:t>
      </w:r>
      <w:r w:rsidRPr="00896E09">
        <w:t xml:space="preserve">. The </w:t>
      </w:r>
      <w:r w:rsidRPr="00331CA0">
        <w:t xml:space="preserve">tasks </w:t>
      </w:r>
      <w:r w:rsidRPr="00896E09">
        <w:t xml:space="preserve">outline the </w:t>
      </w:r>
      <w:r>
        <w:t>process</w:t>
      </w:r>
      <w:r w:rsidRPr="00896E09">
        <w:t xml:space="preserve"> to successfully </w:t>
      </w:r>
      <w:r>
        <w:t>understand the information required to complete the ISA</w:t>
      </w:r>
      <w:r w:rsidRPr="00896E09">
        <w:t>.</w:t>
      </w:r>
    </w:p>
    <w:p w14:paraId="300AC0E9" w14:textId="77777777" w:rsidR="00F1173A" w:rsidRDefault="008216C8" w:rsidP="0079140E">
      <w:pPr>
        <w:pStyle w:val="BodyText"/>
      </w:pPr>
      <w:r w:rsidRPr="00896E09">
        <w:t>The following general guidance applies as you complete the various study activities:</w:t>
      </w:r>
    </w:p>
    <w:p w14:paraId="222A504A" w14:textId="2A2E7CBC" w:rsidR="00F1173A" w:rsidRDefault="00892392" w:rsidP="00642696">
      <w:pPr>
        <w:pStyle w:val="ListBullet2"/>
      </w:pPr>
      <w:r>
        <w:t>Complete</w:t>
      </w:r>
      <w:r w:rsidR="00252DD2">
        <w:t xml:space="preserve"> t</w:t>
      </w:r>
      <w:r w:rsidR="008216C8" w:rsidRPr="00896E09">
        <w:t xml:space="preserve">he first two </w:t>
      </w:r>
      <w:r w:rsidR="008216C8">
        <w:t>ISAs</w:t>
      </w:r>
      <w:r w:rsidR="008216C8" w:rsidRPr="00896E09">
        <w:t xml:space="preserve"> first. Becoming familiar with the agency and </w:t>
      </w:r>
      <w:r w:rsidR="008216C8">
        <w:t xml:space="preserve">the </w:t>
      </w:r>
      <w:r w:rsidR="008216C8" w:rsidRPr="00896E09">
        <w:t xml:space="preserve">overall role </w:t>
      </w:r>
      <w:r w:rsidR="008216C8">
        <w:t>of</w:t>
      </w:r>
      <w:r w:rsidR="008216C8" w:rsidRPr="00896E09">
        <w:t xml:space="preserve"> an inspector is important for successfully completing the remaining activities. </w:t>
      </w:r>
      <w:r>
        <w:t>You</w:t>
      </w:r>
      <w:r w:rsidR="008216C8" w:rsidRPr="00896E09">
        <w:t xml:space="preserve"> should also become familiar with the content of the remaining activities</w:t>
      </w:r>
      <w:r w:rsidR="008216C8">
        <w:t xml:space="preserve">, which </w:t>
      </w:r>
      <w:r>
        <w:t xml:space="preserve">will </w:t>
      </w:r>
      <w:r w:rsidR="008216C8">
        <w:t xml:space="preserve">allow </w:t>
      </w:r>
      <w:r>
        <w:t xml:space="preserve">you </w:t>
      </w:r>
      <w:r w:rsidR="008216C8">
        <w:t>to</w:t>
      </w:r>
      <w:r w:rsidR="008216C8" w:rsidRPr="00896E09">
        <w:t xml:space="preserve"> complete the activities as opportunities arise.</w:t>
      </w:r>
    </w:p>
    <w:p w14:paraId="067EC595" w14:textId="40E2DB80" w:rsidR="00F1173A" w:rsidRDefault="00892392" w:rsidP="0077142B">
      <w:pPr>
        <w:pStyle w:val="ListBullet2"/>
      </w:pPr>
      <w:r>
        <w:t>Your</w:t>
      </w:r>
      <w:r w:rsidRPr="00896E09">
        <w:t xml:space="preserve"> </w:t>
      </w:r>
      <w:r w:rsidR="008216C8">
        <w:t xml:space="preserve">immediate </w:t>
      </w:r>
      <w:r w:rsidR="008216C8" w:rsidRPr="00896E09">
        <w:t xml:space="preserve">supervisor </w:t>
      </w:r>
      <w:r w:rsidR="008216C8">
        <w:t xml:space="preserve">or a qualified inspector, as designated by </w:t>
      </w:r>
      <w:r>
        <w:t xml:space="preserve">your </w:t>
      </w:r>
      <w:r w:rsidR="008216C8">
        <w:t xml:space="preserve">immediate supervisor, </w:t>
      </w:r>
      <w:r w:rsidR="008216C8" w:rsidRPr="00896E09">
        <w:t xml:space="preserve">will act as a resource </w:t>
      </w:r>
      <w:r w:rsidR="008216C8">
        <w:t>to</w:t>
      </w:r>
      <w:r w:rsidR="008216C8" w:rsidRPr="00896E09">
        <w:t xml:space="preserve"> </w:t>
      </w:r>
      <w:r>
        <w:t xml:space="preserve">assist you in </w:t>
      </w:r>
      <w:r w:rsidR="008216C8" w:rsidRPr="00896E09">
        <w:t>complet</w:t>
      </w:r>
      <w:r>
        <w:t>ing</w:t>
      </w:r>
      <w:r w:rsidR="008216C8" w:rsidRPr="00896E09">
        <w:t xml:space="preserve"> each activity</w:t>
      </w:r>
      <w:r w:rsidR="00B9755C">
        <w:t xml:space="preserve"> and signing off the qualification journal requirements as you complete the material</w:t>
      </w:r>
      <w:r w:rsidR="008216C8" w:rsidRPr="00896E09">
        <w:t xml:space="preserve">. </w:t>
      </w:r>
      <w:r>
        <w:t>You</w:t>
      </w:r>
      <w:r w:rsidR="008216C8">
        <w:t xml:space="preserve"> should d</w:t>
      </w:r>
      <w:r w:rsidR="008216C8" w:rsidRPr="00896E09">
        <w:t xml:space="preserve">iscuss </w:t>
      </w:r>
      <w:r w:rsidR="008216C8">
        <w:t xml:space="preserve">the material in the ISA with </w:t>
      </w:r>
      <w:r>
        <w:t xml:space="preserve">your </w:t>
      </w:r>
      <w:r w:rsidR="008216C8">
        <w:t>immediate</w:t>
      </w:r>
      <w:r w:rsidR="008216C8" w:rsidRPr="00896E09">
        <w:t xml:space="preserve"> supervisor or designated resource.</w:t>
      </w:r>
    </w:p>
    <w:p w14:paraId="0BE1EB3F" w14:textId="37A760DE" w:rsidR="00F1173A" w:rsidRDefault="008216C8" w:rsidP="0077142B">
      <w:pPr>
        <w:pStyle w:val="ListBullet2"/>
      </w:pPr>
      <w:r w:rsidRPr="00896E09">
        <w:t xml:space="preserve">You are responsible for keeping track of </w:t>
      </w:r>
      <w:r w:rsidR="00892392">
        <w:t>the</w:t>
      </w:r>
      <w:r w:rsidR="00892392" w:rsidRPr="00896E09">
        <w:t xml:space="preserve"> </w:t>
      </w:r>
      <w:r w:rsidRPr="00896E09">
        <w:t>tasks you have completed. Be sure to complete all the tasks in each activity before meeting with your supervisor or designee for evaluation.</w:t>
      </w:r>
    </w:p>
    <w:p w14:paraId="19B43D04" w14:textId="3E7ACEE0" w:rsidR="00F1173A" w:rsidRDefault="008216C8" w:rsidP="004B644E">
      <w:pPr>
        <w:pStyle w:val="JournalTOPIC"/>
      </w:pPr>
      <w:bookmarkStart w:id="46" w:name="_Toc138859149"/>
      <w:bookmarkStart w:id="47" w:name="_Toc152321916"/>
      <w:bookmarkStart w:id="48" w:name="_Toc152570744"/>
      <w:bookmarkStart w:id="49" w:name="_Toc178081629"/>
      <w:r w:rsidRPr="00290470">
        <w:t>(ISA</w:t>
      </w:r>
      <w:r w:rsidR="000A14ED">
        <w:t>-</w:t>
      </w:r>
      <w:r w:rsidRPr="00290470">
        <w:t>1) History and Organization of the U.S. Nuclear Regulatory Commission</w:t>
      </w:r>
      <w:bookmarkEnd w:id="46"/>
      <w:bookmarkEnd w:id="47"/>
      <w:bookmarkEnd w:id="48"/>
      <w:bookmarkEnd w:id="49"/>
    </w:p>
    <w:p w14:paraId="24BFBE04" w14:textId="77777777" w:rsidR="005C6448" w:rsidRDefault="008216C8" w:rsidP="005C6448">
      <w:pPr>
        <w:pStyle w:val="JOURNALHeading2"/>
      </w:pPr>
      <w:r>
        <w:t>PURPOSE:</w:t>
      </w:r>
    </w:p>
    <w:p w14:paraId="1AA917CF" w14:textId="441C5905" w:rsidR="008216C8" w:rsidRPr="00290470" w:rsidRDefault="008216C8" w:rsidP="00EF11A2">
      <w:pPr>
        <w:pStyle w:val="BodyText"/>
        <w:spacing w:before="240"/>
      </w:pPr>
      <w:r w:rsidRPr="00290470">
        <w:t xml:space="preserve">The purpose of this activity is to familiarize </w:t>
      </w:r>
      <w:r w:rsidR="00C44528">
        <w:t>you</w:t>
      </w:r>
      <w:r w:rsidRPr="00290470">
        <w:t xml:space="preserve"> with the regulatory history of the commercial nuclear industry and the evolution of the regulatory framework under which </w:t>
      </w:r>
      <w:r w:rsidR="00C44528">
        <w:t xml:space="preserve">the </w:t>
      </w:r>
      <w:r w:rsidR="00C44528" w:rsidRPr="00290470">
        <w:t xml:space="preserve">staff </w:t>
      </w:r>
      <w:r w:rsidR="00C44528">
        <w:t xml:space="preserve">of </w:t>
      </w:r>
      <w:r w:rsidRPr="00290470">
        <w:t>today</w:t>
      </w:r>
      <w:r w:rsidR="00892392">
        <w:t>’</w:t>
      </w:r>
      <w:r w:rsidRPr="00290470">
        <w:t xml:space="preserve">s </w:t>
      </w:r>
      <w:r w:rsidR="00C44528">
        <w:t>U.S. Nuclear Regulatory Commission (</w:t>
      </w:r>
      <w:r w:rsidRPr="00290470">
        <w:t>NRC</w:t>
      </w:r>
      <w:r w:rsidR="00C44528">
        <w:t>)</w:t>
      </w:r>
      <w:r w:rsidRPr="00290470">
        <w:t xml:space="preserve"> functions. During this activity</w:t>
      </w:r>
      <w:r w:rsidR="00892392">
        <w:t>,</w:t>
      </w:r>
      <w:r w:rsidRPr="00290470">
        <w:t xml:space="preserve"> </w:t>
      </w:r>
      <w:r w:rsidR="00C44528">
        <w:t>you</w:t>
      </w:r>
      <w:r w:rsidRPr="00290470">
        <w:t xml:space="preserve"> will review the organization of the agency and its staff and the relationships between the major offices.</w:t>
      </w:r>
    </w:p>
    <w:p w14:paraId="466016F1" w14:textId="1F740D07" w:rsidR="008216C8" w:rsidRPr="00C15E0E" w:rsidRDefault="008216C8" w:rsidP="00EF11A2">
      <w:pPr>
        <w:pStyle w:val="JOURNALHeading2"/>
        <w:spacing w:before="0"/>
      </w:pPr>
      <w:r w:rsidRPr="00C15E0E">
        <w:t>COMPETENCY AREA:</w:t>
      </w:r>
      <w:r w:rsidRPr="00C15E0E">
        <w:tab/>
      </w:r>
      <w:r w:rsidRPr="00290470">
        <w:t>REGULATORY FRAMEWORK</w:t>
      </w:r>
    </w:p>
    <w:p w14:paraId="179AC6AD" w14:textId="44C5E12C" w:rsidR="008216C8" w:rsidRPr="00290470" w:rsidRDefault="008216C8" w:rsidP="00EF11A2">
      <w:pPr>
        <w:pStyle w:val="JOURNALHeading2"/>
        <w:spacing w:before="0"/>
      </w:pPr>
      <w:r w:rsidRPr="00020A82">
        <w:t>LEVEL OF EFFORT:</w:t>
      </w:r>
      <w:r w:rsidRPr="00290470">
        <w:tab/>
        <w:t>8 hours</w:t>
      </w:r>
    </w:p>
    <w:p w14:paraId="6B39235A" w14:textId="77777777" w:rsidR="00617BD8" w:rsidRPr="00617BD8" w:rsidRDefault="00617BD8" w:rsidP="00EF11A2">
      <w:pPr>
        <w:pStyle w:val="JOURNALHeading2"/>
        <w:spacing w:before="0"/>
      </w:pPr>
      <w:r w:rsidRPr="00617BD8">
        <w:t>REFERENCES:</w:t>
      </w:r>
    </w:p>
    <w:p w14:paraId="3AA8F6EB" w14:textId="534B1AA8" w:rsidR="008216C8" w:rsidRPr="00290470" w:rsidRDefault="008216C8" w:rsidP="00414DB6">
      <w:pPr>
        <w:pStyle w:val="ListBullet2"/>
        <w:numPr>
          <w:ilvl w:val="0"/>
          <w:numId w:val="39"/>
        </w:numPr>
      </w:pPr>
      <w:r w:rsidRPr="00290470">
        <w:t xml:space="preserve">Title 10 of the </w:t>
      </w:r>
      <w:r w:rsidRPr="00892392">
        <w:t>Code of Federal Regulations</w:t>
      </w:r>
      <w:r w:rsidRPr="00290470">
        <w:t xml:space="preserve"> (</w:t>
      </w:r>
      <w:r w:rsidR="00892392">
        <w:t>10 </w:t>
      </w:r>
      <w:r w:rsidRPr="00290470">
        <w:t>CFR)</w:t>
      </w:r>
    </w:p>
    <w:p w14:paraId="75B40CA3" w14:textId="3F2F440E" w:rsidR="008216C8" w:rsidRPr="00290470" w:rsidRDefault="008216C8" w:rsidP="00414DB6">
      <w:pPr>
        <w:pStyle w:val="ListBullet2"/>
        <w:numPr>
          <w:ilvl w:val="0"/>
          <w:numId w:val="39"/>
        </w:numPr>
      </w:pPr>
      <w:r w:rsidRPr="00290470">
        <w:t>NUREG</w:t>
      </w:r>
      <w:r w:rsidR="002C46DF">
        <w:noBreakHyphen/>
      </w:r>
      <w:r w:rsidRPr="00290470">
        <w:t xml:space="preserve">1350, </w:t>
      </w:r>
      <w:r w:rsidR="00892392">
        <w:t>“</w:t>
      </w:r>
      <w:r w:rsidRPr="00290470">
        <w:t>Information Digest</w:t>
      </w:r>
      <w:r w:rsidR="00892392" w:rsidRPr="00290470">
        <w:t>,</w:t>
      </w:r>
      <w:r w:rsidR="00892392">
        <w:t>”</w:t>
      </w:r>
      <w:r w:rsidR="00892392" w:rsidRPr="00290470">
        <w:t xml:space="preserve"> </w:t>
      </w:r>
      <w:r w:rsidR="0029230E">
        <w:t xml:space="preserve">(NUREGS are in the Document Collections section of the NRC Library on the public Web page, select the latest </w:t>
      </w:r>
      <w:r w:rsidR="00A16A4C">
        <w:t>edition)</w:t>
      </w:r>
    </w:p>
    <w:p w14:paraId="41249AC1" w14:textId="61C14776" w:rsidR="007D4350" w:rsidRDefault="008216C8" w:rsidP="00414DB6">
      <w:pPr>
        <w:pStyle w:val="ListBullet2"/>
        <w:numPr>
          <w:ilvl w:val="0"/>
          <w:numId w:val="39"/>
        </w:numPr>
      </w:pPr>
      <w:r w:rsidRPr="00290470">
        <w:t>NUREG/BR</w:t>
      </w:r>
      <w:r w:rsidR="002C46DF">
        <w:noBreakHyphen/>
      </w:r>
      <w:r w:rsidRPr="00290470">
        <w:t xml:space="preserve">0175, </w:t>
      </w:r>
      <w:r w:rsidR="00216408">
        <w:t>“</w:t>
      </w:r>
      <w:r w:rsidRPr="00290470">
        <w:t>A Short History of Nuclear Regulations</w:t>
      </w:r>
      <w:r w:rsidR="00216408" w:rsidRPr="00290470">
        <w:t>,</w:t>
      </w:r>
      <w:r w:rsidR="00216408">
        <w:t>”</w:t>
      </w:r>
      <w:r w:rsidR="00216408" w:rsidRPr="00290470">
        <w:t xml:space="preserve"> </w:t>
      </w:r>
      <w:r w:rsidRPr="00290470">
        <w:t>Revision</w:t>
      </w:r>
      <w:r w:rsidR="00216408">
        <w:t> </w:t>
      </w:r>
      <w:r w:rsidR="004F047A">
        <w:t>2</w:t>
      </w:r>
      <w:r w:rsidRPr="00290470">
        <w:t>,</w:t>
      </w:r>
      <w:r w:rsidRPr="00290470" w:rsidDel="00755433">
        <w:t xml:space="preserve"> </w:t>
      </w:r>
      <w:r w:rsidR="00755433">
        <w:t>October</w:t>
      </w:r>
      <w:r w:rsidR="00755433" w:rsidRPr="00290470">
        <w:t xml:space="preserve"> </w:t>
      </w:r>
      <w:r w:rsidRPr="00290470">
        <w:t>20</w:t>
      </w:r>
      <w:r w:rsidR="004F047A">
        <w:t>1</w:t>
      </w:r>
      <w:r w:rsidRPr="00290470" w:rsidDel="004F047A">
        <w:t>0</w:t>
      </w:r>
    </w:p>
    <w:p w14:paraId="22A1E932" w14:textId="6C442E43" w:rsidR="008216C8" w:rsidRPr="005E47ED" w:rsidRDefault="007D4350" w:rsidP="00414DB6">
      <w:pPr>
        <w:pStyle w:val="ListBullet2"/>
        <w:numPr>
          <w:ilvl w:val="0"/>
          <w:numId w:val="39"/>
        </w:numPr>
        <w:rPr>
          <w:rStyle w:val="Hypertext"/>
          <w:color w:val="auto"/>
          <w:u w:val="none"/>
        </w:rPr>
      </w:pPr>
      <w:r>
        <w:t>NRC External Web</w:t>
      </w:r>
      <w:r w:rsidR="00DE4B2B">
        <w:t>page: About NRC</w:t>
      </w:r>
      <w:r w:rsidR="008216C8" w:rsidRPr="00290470">
        <w:t xml:space="preserve"> </w:t>
      </w:r>
      <w:r w:rsidR="00C44528">
        <w:t>(</w:t>
      </w:r>
      <w:hyperlink r:id="rId13" w:history="1">
        <w:r w:rsidR="0092007D" w:rsidRPr="00A976CD">
          <w:rPr>
            <w:rStyle w:val="Hyperlink"/>
          </w:rPr>
          <w:t>https://www.nrc.gov/about</w:t>
        </w:r>
        <w:r w:rsidR="002C46DF">
          <w:rPr>
            <w:rStyle w:val="Hyperlink"/>
          </w:rPr>
          <w:noBreakHyphen/>
        </w:r>
        <w:r w:rsidR="0092007D" w:rsidRPr="00A976CD">
          <w:rPr>
            <w:rStyle w:val="Hyperlink"/>
          </w:rPr>
          <w:t>nrc.html</w:t>
        </w:r>
      </w:hyperlink>
      <w:r w:rsidR="00DE4B2B" w:rsidRPr="005E47ED">
        <w:rPr>
          <w:rStyle w:val="Hyperlink"/>
          <w:color w:val="auto"/>
          <w:u w:val="none"/>
        </w:rPr>
        <w:t>)</w:t>
      </w:r>
    </w:p>
    <w:p w14:paraId="3DF87F15" w14:textId="3C9D31EB" w:rsidR="003E58B0" w:rsidRPr="00557BB8" w:rsidRDefault="00445B66" w:rsidP="00414DB6">
      <w:pPr>
        <w:pStyle w:val="ListBullet2"/>
        <w:numPr>
          <w:ilvl w:val="0"/>
          <w:numId w:val="39"/>
        </w:numPr>
      </w:pPr>
      <w:r>
        <w:t>Talent Management System (</w:t>
      </w:r>
      <w:r w:rsidR="003E58B0">
        <w:t>TMS</w:t>
      </w:r>
      <w:r>
        <w:t>)</w:t>
      </w:r>
      <w:r w:rsidR="003E58B0">
        <w:t xml:space="preserve"> Course: “The NRC: An Agency Overview”</w:t>
      </w:r>
    </w:p>
    <w:p w14:paraId="70C8F879" w14:textId="09659B6E" w:rsidR="00020A82" w:rsidRPr="00020A82" w:rsidRDefault="008216C8" w:rsidP="00EF11A2">
      <w:pPr>
        <w:pStyle w:val="JOURNALHeading2"/>
        <w:spacing w:before="240"/>
      </w:pPr>
      <w:r w:rsidRPr="00020A82">
        <w:t>EVALUATION CRITERIA:</w:t>
      </w:r>
    </w:p>
    <w:p w14:paraId="6E73CCCE" w14:textId="01ABE2DA" w:rsidR="008216C8" w:rsidRPr="00290470" w:rsidRDefault="008216C8" w:rsidP="0092007D">
      <w:pPr>
        <w:pStyle w:val="BodyText2"/>
      </w:pPr>
      <w:r w:rsidRPr="00290470">
        <w:t xml:space="preserve">Upon completion of this activity, </w:t>
      </w:r>
      <w:r w:rsidR="00A9293E">
        <w:t>you</w:t>
      </w:r>
      <w:r w:rsidRPr="00290470">
        <w:t xml:space="preserve"> will be asked to demonstrate </w:t>
      </w:r>
      <w:r w:rsidR="00216408">
        <w:t>an</w:t>
      </w:r>
      <w:r w:rsidR="00216408" w:rsidRPr="00290470">
        <w:t xml:space="preserve"> </w:t>
      </w:r>
      <w:r w:rsidRPr="00290470">
        <w:t>understanding of the agency</w:t>
      </w:r>
      <w:r w:rsidR="00216408">
        <w:t>’</w:t>
      </w:r>
      <w:r w:rsidRPr="00290470">
        <w:t>s regulatory history and development of the commercial applications of nuclear energy by successfully doing the following:</w:t>
      </w:r>
    </w:p>
    <w:p w14:paraId="6477C4CB" w14:textId="77777777" w:rsidR="008216C8" w:rsidRPr="00006DD0" w:rsidRDefault="008216C8" w:rsidP="00414DB6">
      <w:pPr>
        <w:pStyle w:val="ListBullet2"/>
        <w:numPr>
          <w:ilvl w:val="0"/>
          <w:numId w:val="39"/>
        </w:numPr>
      </w:pPr>
      <w:r w:rsidRPr="00006DD0">
        <w:t>Discuss the purpose of the Atomic Energy Act of 1954, as amended.</w:t>
      </w:r>
    </w:p>
    <w:p w14:paraId="72EF9D78" w14:textId="3C25CEC1" w:rsidR="008216C8" w:rsidRPr="00006DD0" w:rsidRDefault="008216C8" w:rsidP="00414DB6">
      <w:pPr>
        <w:pStyle w:val="ListBullet2"/>
        <w:numPr>
          <w:ilvl w:val="0"/>
          <w:numId w:val="39"/>
        </w:numPr>
      </w:pPr>
      <w:r w:rsidRPr="00006DD0">
        <w:t>Discuss the major regulatory impacts of the Energy Reorganization Act of 1974, as amended.</w:t>
      </w:r>
    </w:p>
    <w:p w14:paraId="52EE4391" w14:textId="77777777" w:rsidR="008216C8" w:rsidRPr="00006DD0" w:rsidRDefault="008216C8" w:rsidP="00414DB6">
      <w:pPr>
        <w:pStyle w:val="ListBullet2"/>
        <w:numPr>
          <w:ilvl w:val="0"/>
          <w:numId w:val="39"/>
        </w:numPr>
      </w:pPr>
      <w:r w:rsidRPr="00006DD0">
        <w:t>Outline the major offices</w:t>
      </w:r>
      <w:r>
        <w:t xml:space="preserve"> (and regions)</w:t>
      </w:r>
      <w:r w:rsidRPr="00006DD0">
        <w:t xml:space="preserve"> and briefly describe the functioning of the Commission, the Office of the Inspector General, Office of the Secretary, the Atomic Safety and Licensing Board, the Advisory Committee on Reactor Safeguards, and Commission staff and program offices, including the Chief Financial Officer and Executive Director for Operations.</w:t>
      </w:r>
    </w:p>
    <w:p w14:paraId="1CF518D0" w14:textId="489B2262" w:rsidR="008216C8" w:rsidRPr="00006DD0" w:rsidRDefault="008216C8" w:rsidP="00414DB6">
      <w:pPr>
        <w:pStyle w:val="ListBullet2"/>
        <w:numPr>
          <w:ilvl w:val="0"/>
          <w:numId w:val="39"/>
        </w:numPr>
      </w:pPr>
      <w:r w:rsidRPr="00006DD0">
        <w:t xml:space="preserve">Describe </w:t>
      </w:r>
      <w:r>
        <w:t>the</w:t>
      </w:r>
      <w:r w:rsidRPr="00006DD0">
        <w:t xml:space="preserve"> </w:t>
      </w:r>
      <w:r w:rsidR="00765DDE">
        <w:t>R</w:t>
      </w:r>
      <w:r w:rsidRPr="00006DD0">
        <w:t>egion</w:t>
      </w:r>
      <w:r>
        <w:t>s’</w:t>
      </w:r>
      <w:r w:rsidRPr="00006DD0">
        <w:t xml:space="preserve"> </w:t>
      </w:r>
      <w:r>
        <w:t>and</w:t>
      </w:r>
      <w:r w:rsidRPr="00006DD0">
        <w:t xml:space="preserve"> office</w:t>
      </w:r>
      <w:r w:rsidR="00216408">
        <w:t>s’</w:t>
      </w:r>
      <w:r w:rsidRPr="00006DD0">
        <w:t xml:space="preserve"> organization</w:t>
      </w:r>
      <w:r>
        <w:t>, as well as</w:t>
      </w:r>
      <w:r w:rsidRPr="00006DD0">
        <w:t xml:space="preserve"> key management positions.</w:t>
      </w:r>
    </w:p>
    <w:p w14:paraId="177C0710" w14:textId="77777777" w:rsidR="008216C8" w:rsidRDefault="008216C8" w:rsidP="00414DB6">
      <w:pPr>
        <w:pStyle w:val="ListBullet2"/>
        <w:numPr>
          <w:ilvl w:val="0"/>
          <w:numId w:val="39"/>
        </w:numPr>
      </w:pPr>
      <w:r w:rsidRPr="00006DD0">
        <w:t>Discuss the relationship between</w:t>
      </w:r>
      <w:r>
        <w:t xml:space="preserve"> </w:t>
      </w:r>
      <w:r w:rsidR="00216408">
        <w:t xml:space="preserve">the </w:t>
      </w:r>
      <w:r>
        <w:t xml:space="preserve">NRC and the </w:t>
      </w:r>
      <w:r w:rsidR="00216408">
        <w:t xml:space="preserve">U.S. </w:t>
      </w:r>
      <w:r>
        <w:t>Department of Energy (DOE).</w:t>
      </w:r>
    </w:p>
    <w:p w14:paraId="68215031" w14:textId="0295D9D0" w:rsidR="0031131E" w:rsidRDefault="0031131E" w:rsidP="00414DB6">
      <w:pPr>
        <w:pStyle w:val="ListBullet2"/>
        <w:numPr>
          <w:ilvl w:val="0"/>
          <w:numId w:val="39"/>
        </w:numPr>
      </w:pPr>
      <w:r>
        <w:t xml:space="preserve">Describe the organization and the function and types of issues that each branch deals </w:t>
      </w:r>
      <w:r w:rsidR="00DE3704">
        <w:t>within</w:t>
      </w:r>
      <w:r>
        <w:t xml:space="preserve"> the Division of</w:t>
      </w:r>
      <w:r w:rsidR="00D9063A">
        <w:t xml:space="preserve"> </w:t>
      </w:r>
      <w:r>
        <w:t xml:space="preserve">Fuel </w:t>
      </w:r>
      <w:r w:rsidR="00D91348">
        <w:t>Management</w:t>
      </w:r>
      <w:r>
        <w:t xml:space="preserve"> (</w:t>
      </w:r>
      <w:r w:rsidR="00D91348">
        <w:t>DFM</w:t>
      </w:r>
      <w:r>
        <w:t>).</w:t>
      </w:r>
    </w:p>
    <w:p w14:paraId="07AE189F" w14:textId="77777777" w:rsidR="00020A82" w:rsidRPr="00020A82" w:rsidRDefault="008216C8" w:rsidP="00020A82">
      <w:pPr>
        <w:pStyle w:val="JOURNALHeading2"/>
      </w:pPr>
      <w:r w:rsidRPr="00020A82">
        <w:t>TASKS:</w:t>
      </w:r>
    </w:p>
    <w:p w14:paraId="007C62C1" w14:textId="074C6851" w:rsidR="008216C8" w:rsidRDefault="008216C8" w:rsidP="00414DB6">
      <w:pPr>
        <w:pStyle w:val="ListBullet2"/>
        <w:numPr>
          <w:ilvl w:val="0"/>
          <w:numId w:val="39"/>
        </w:numPr>
      </w:pPr>
      <w:r w:rsidRPr="00006DD0">
        <w:t xml:space="preserve">Obtain paper </w:t>
      </w:r>
      <w:r>
        <w:t xml:space="preserve">or electronic </w:t>
      </w:r>
      <w:r w:rsidR="00216408">
        <w:t xml:space="preserve">copies </w:t>
      </w:r>
      <w:r w:rsidRPr="00006DD0">
        <w:t>of the above</w:t>
      </w:r>
      <w:r w:rsidR="002C46DF">
        <w:noBreakHyphen/>
      </w:r>
      <w:r w:rsidR="00216408">
        <w:t>list</w:t>
      </w:r>
      <w:r w:rsidR="00216408" w:rsidRPr="00006DD0">
        <w:t xml:space="preserve">ed </w:t>
      </w:r>
      <w:r w:rsidRPr="00006DD0">
        <w:t>reference material for pers</w:t>
      </w:r>
      <w:r>
        <w:t xml:space="preserve">onal use and future reference. </w:t>
      </w:r>
      <w:r w:rsidRPr="00006DD0">
        <w:t>Some documents may be available through the regional public affairs office. You can find electronic copies of documents on the NRC external Web site in the Electronic Reading Room.</w:t>
      </w:r>
    </w:p>
    <w:p w14:paraId="7C46775C" w14:textId="77777777" w:rsidR="008216C8" w:rsidRPr="00D81D16" w:rsidRDefault="008216C8" w:rsidP="00414DB6">
      <w:pPr>
        <w:pStyle w:val="ListBullet2"/>
        <w:numPr>
          <w:ilvl w:val="0"/>
          <w:numId w:val="39"/>
        </w:numPr>
      </w:pPr>
      <w:r w:rsidRPr="00D81D16">
        <w:t xml:space="preserve">Review the reference material to gain an understanding of the </w:t>
      </w:r>
      <w:r>
        <w:t>items</w:t>
      </w:r>
      <w:r w:rsidRPr="00D81D16">
        <w:t xml:space="preserve"> discussed in the evaluation criteria.</w:t>
      </w:r>
    </w:p>
    <w:p w14:paraId="4F15492F" w14:textId="1179A71F" w:rsidR="008216C8" w:rsidRPr="00D81D16" w:rsidRDefault="008216C8" w:rsidP="00414DB6">
      <w:pPr>
        <w:pStyle w:val="ListBullet2"/>
        <w:numPr>
          <w:ilvl w:val="0"/>
          <w:numId w:val="39"/>
        </w:numPr>
      </w:pPr>
      <w:r w:rsidRPr="00D81D16">
        <w:t>Review and discuss the evaluation criteria with your supervisor</w:t>
      </w:r>
      <w:r w:rsidR="0031131E">
        <w:t xml:space="preserve"> or designee</w:t>
      </w:r>
      <w:r w:rsidRPr="00D81D16">
        <w:t>.</w:t>
      </w:r>
    </w:p>
    <w:p w14:paraId="2A502E05" w14:textId="312DF28E" w:rsidR="008216C8" w:rsidRDefault="00751333" w:rsidP="00EF11A2">
      <w:pPr>
        <w:pStyle w:val="JOURNALHeading2"/>
        <w:spacing w:before="240"/>
      </w:pPr>
      <w:r w:rsidRPr="00751333">
        <w:t>DOCUMENTATION:</w:t>
      </w:r>
      <w:r w:rsidRPr="00751333">
        <w:tab/>
      </w:r>
      <w:r w:rsidR="00252DD2">
        <w:rPr>
          <w:bCs w:val="0"/>
        </w:rPr>
        <w:t>You</w:t>
      </w:r>
      <w:r w:rsidR="008216C8" w:rsidRPr="00256A59">
        <w:rPr>
          <w:bCs w:val="0"/>
        </w:rPr>
        <w:t xml:space="preserve"> should</w:t>
      </w:r>
      <w:r w:rsidR="008216C8">
        <w:rPr>
          <w:b/>
          <w:bCs w:val="0"/>
        </w:rPr>
        <w:t xml:space="preserve"> </w:t>
      </w:r>
      <w:r w:rsidR="008216C8">
        <w:t>o</w:t>
      </w:r>
      <w:r w:rsidR="008216C8" w:rsidRPr="00CD76D7">
        <w:t xml:space="preserve">btain </w:t>
      </w:r>
      <w:r w:rsidR="00252DD2">
        <w:t>your</w:t>
      </w:r>
      <w:r w:rsidR="008216C8" w:rsidRPr="00CD76D7">
        <w:t xml:space="preserve"> </w:t>
      </w:r>
      <w:r w:rsidR="008216C8">
        <w:t xml:space="preserve">immediate </w:t>
      </w:r>
      <w:r w:rsidR="008216C8" w:rsidRPr="00CD76D7">
        <w:t>supervisor</w:t>
      </w:r>
      <w:r w:rsidR="00216408">
        <w:t>’</w:t>
      </w:r>
      <w:r w:rsidR="008216C8" w:rsidRPr="00CD76D7">
        <w:t xml:space="preserve">s </w:t>
      </w:r>
      <w:r w:rsidR="0004023B">
        <w:t xml:space="preserve">or designee’s </w:t>
      </w:r>
      <w:r w:rsidR="008216C8" w:rsidRPr="00CD76D7">
        <w:t xml:space="preserve">signature </w:t>
      </w:r>
      <w:r w:rsidR="008216C8" w:rsidRPr="00290470">
        <w:t>in the line item for Basic</w:t>
      </w:r>
      <w:r w:rsidR="002C46DF">
        <w:noBreakHyphen/>
      </w:r>
      <w:r w:rsidR="008216C8" w:rsidRPr="00290470">
        <w:t>Level Certification Signature Card Item ISA</w:t>
      </w:r>
      <w:r w:rsidR="002C46DF">
        <w:noBreakHyphen/>
      </w:r>
      <w:r w:rsidR="008216C8" w:rsidRPr="00290470">
        <w:t>1.</w:t>
      </w:r>
    </w:p>
    <w:p w14:paraId="250C5C6D" w14:textId="47B1FF89" w:rsidR="008216C8" w:rsidRPr="00CD76D7" w:rsidRDefault="008216C8" w:rsidP="00A3316B">
      <w:pPr>
        <w:pStyle w:val="JournalTOPIC"/>
      </w:pPr>
      <w:bookmarkStart w:id="50" w:name="_Toc138859150"/>
      <w:bookmarkStart w:id="51" w:name="_Toc152321917"/>
      <w:bookmarkStart w:id="52" w:name="_Toc152570745"/>
      <w:bookmarkStart w:id="53" w:name="_Toc178081630"/>
      <w:r w:rsidRPr="00CD76D7">
        <w:t>(ISA</w:t>
      </w:r>
      <w:r w:rsidR="000A14ED">
        <w:t>-</w:t>
      </w:r>
      <w:r w:rsidRPr="00CD76D7">
        <w:t>2) Inspector Objectivity, Protocol, and Professional Conduct</w:t>
      </w:r>
      <w:bookmarkEnd w:id="50"/>
      <w:bookmarkEnd w:id="51"/>
      <w:bookmarkEnd w:id="52"/>
      <w:bookmarkEnd w:id="53"/>
    </w:p>
    <w:p w14:paraId="2E671CBA" w14:textId="77777777" w:rsidR="00871234" w:rsidRPr="00871234" w:rsidRDefault="00871234" w:rsidP="00871234">
      <w:pPr>
        <w:pStyle w:val="JOURNALHeading2"/>
      </w:pPr>
      <w:r w:rsidRPr="00871234">
        <w:t>PURPOSE:</w:t>
      </w:r>
    </w:p>
    <w:p w14:paraId="22973D47" w14:textId="030CFE0C" w:rsidR="008216C8" w:rsidRPr="00CD76D7" w:rsidRDefault="008216C8" w:rsidP="00EF11A2">
      <w:pPr>
        <w:pStyle w:val="BodyText"/>
        <w:spacing w:before="240"/>
      </w:pPr>
      <w:r w:rsidRPr="00CD76D7">
        <w:t>The purpose of this activity is to acquaint you with the NRC</w:t>
      </w:r>
      <w:r w:rsidR="00216408">
        <w:t>’</w:t>
      </w:r>
      <w:r w:rsidRPr="00CD76D7">
        <w:t>s expectations of inspector conduct and protocol. Professionalism is essential to the agency</w:t>
      </w:r>
      <w:r w:rsidR="00216408">
        <w:t>’</w:t>
      </w:r>
      <w:r w:rsidRPr="00CD76D7">
        <w:t xml:space="preserve">s ability to fulfill its goals of protecting public health and safety. Inspector conduct is a vital component of </w:t>
      </w:r>
      <w:r w:rsidR="00216408">
        <w:t xml:space="preserve">the </w:t>
      </w:r>
      <w:r w:rsidRPr="00CD76D7">
        <w:t>NRC</w:t>
      </w:r>
      <w:r w:rsidR="00216408">
        <w:t>’</w:t>
      </w:r>
      <w:r w:rsidRPr="00CD76D7">
        <w:t>s credibility as an effective regulator.</w:t>
      </w:r>
      <w:r w:rsidRPr="00CD76D7" w:rsidDel="006301F1">
        <w:t xml:space="preserve"> </w:t>
      </w:r>
      <w:r w:rsidRPr="00CD76D7">
        <w:t xml:space="preserve">As a qualified inspector, </w:t>
      </w:r>
      <w:r w:rsidR="00216408">
        <w:t>you</w:t>
      </w:r>
      <w:r w:rsidRPr="00CD76D7">
        <w:t xml:space="preserve"> will often be representing the agency in interactions with licensee management and workers, local officials, media, and the public. This </w:t>
      </w:r>
      <w:r w:rsidR="00216408">
        <w:t>ISA</w:t>
      </w:r>
      <w:r w:rsidRPr="00CD76D7">
        <w:t xml:space="preserve"> will help </w:t>
      </w:r>
      <w:r w:rsidR="00216408">
        <w:t>you</w:t>
      </w:r>
      <w:r w:rsidRPr="00CD76D7">
        <w:t xml:space="preserve"> </w:t>
      </w:r>
      <w:r>
        <w:t xml:space="preserve">to </w:t>
      </w:r>
      <w:r w:rsidRPr="00CD76D7">
        <w:t xml:space="preserve">understand NRC procedures, policies, and expectations related to inspector conduct. This activity will also help </w:t>
      </w:r>
      <w:r w:rsidR="00216408">
        <w:t>you</w:t>
      </w:r>
      <w:r>
        <w:t xml:space="preserve"> to</w:t>
      </w:r>
      <w:r w:rsidRPr="00CD76D7">
        <w:t xml:space="preserve"> develop the professional conduct that </w:t>
      </w:r>
      <w:r w:rsidR="00216408">
        <w:t>you</w:t>
      </w:r>
      <w:r>
        <w:t xml:space="preserve"> </w:t>
      </w:r>
      <w:r w:rsidRPr="00CD76D7">
        <w:t>will need to be an effective NRC inspector.</w:t>
      </w:r>
    </w:p>
    <w:p w14:paraId="3D539E66" w14:textId="3F135520" w:rsidR="008216C8" w:rsidRPr="00617BD8" w:rsidRDefault="00871234" w:rsidP="00EF11A2">
      <w:pPr>
        <w:pStyle w:val="JOURNALHeading2"/>
        <w:spacing w:before="240"/>
        <w:rPr>
          <w:b/>
          <w:bCs w:val="0"/>
        </w:rPr>
      </w:pPr>
      <w:r w:rsidRPr="00871234">
        <w:rPr>
          <w:bCs w:val="0"/>
        </w:rPr>
        <w:t>COMPETENCY AREA:</w:t>
      </w:r>
      <w:r w:rsidR="008216C8" w:rsidRPr="00CD76D7">
        <w:rPr>
          <w:b/>
        </w:rPr>
        <w:tab/>
      </w:r>
      <w:r w:rsidR="008216C8" w:rsidRPr="00CD76D7">
        <w:t>INSPECTION</w:t>
      </w:r>
      <w:r w:rsidR="00B308C2">
        <w:br/>
      </w:r>
      <w:r w:rsidR="008216C8" w:rsidRPr="00CD76D7">
        <w:t>SELF</w:t>
      </w:r>
      <w:r w:rsidR="002C46DF">
        <w:noBreakHyphen/>
      </w:r>
      <w:r w:rsidR="008216C8" w:rsidRPr="00CD76D7">
        <w:t>MANAGEMENT</w:t>
      </w:r>
    </w:p>
    <w:p w14:paraId="6325A8DD" w14:textId="0EFB3F16" w:rsidR="008216C8" w:rsidRPr="00CD76D7" w:rsidRDefault="00617BD8" w:rsidP="00EF11A2">
      <w:pPr>
        <w:pStyle w:val="JOURNALHeading2"/>
        <w:spacing w:before="240"/>
      </w:pPr>
      <w:r w:rsidRPr="00617BD8">
        <w:rPr>
          <w:bCs w:val="0"/>
        </w:rPr>
        <w:t>LEVEL OF EFFORT:</w:t>
      </w:r>
      <w:r w:rsidR="008216C8" w:rsidRPr="00CD76D7">
        <w:tab/>
        <w:t>8 hours</w:t>
      </w:r>
    </w:p>
    <w:p w14:paraId="48900894" w14:textId="77777777" w:rsidR="00617BD8" w:rsidRPr="00617BD8" w:rsidRDefault="00617BD8" w:rsidP="00EF11A2">
      <w:pPr>
        <w:pStyle w:val="JOURNALHeading2"/>
        <w:spacing w:before="240"/>
      </w:pPr>
      <w:r w:rsidRPr="00617BD8">
        <w:t>REFERENCES:</w:t>
      </w:r>
    </w:p>
    <w:p w14:paraId="50692108" w14:textId="128AB9E8" w:rsidR="008216C8" w:rsidRPr="00CD76D7" w:rsidRDefault="008216C8" w:rsidP="00414DB6">
      <w:pPr>
        <w:pStyle w:val="ListBullet2"/>
        <w:numPr>
          <w:ilvl w:val="0"/>
          <w:numId w:val="39"/>
        </w:numPr>
      </w:pPr>
      <w:r w:rsidRPr="00CD76D7">
        <w:t xml:space="preserve">NRC Inspection Manual Chapter (IMC) 0102, </w:t>
      </w:r>
      <w:r w:rsidR="00216408">
        <w:t>“</w:t>
      </w:r>
      <w:r w:rsidRPr="00CD76D7">
        <w:t>Oversight and Objectivity of Inspectors and Examiners at Reactor Facilities</w:t>
      </w:r>
      <w:r w:rsidR="00216408">
        <w:t>”</w:t>
      </w:r>
    </w:p>
    <w:p w14:paraId="5EA3D46D" w14:textId="2CF839F7" w:rsidR="00B5133F" w:rsidRDefault="00BF631B" w:rsidP="00414DB6">
      <w:pPr>
        <w:pStyle w:val="ListBullet2"/>
        <w:numPr>
          <w:ilvl w:val="0"/>
          <w:numId w:val="39"/>
        </w:numPr>
      </w:pPr>
      <w:r>
        <w:t>TMS Training: Ethics Training for New NRC Employees</w:t>
      </w:r>
    </w:p>
    <w:p w14:paraId="638C3AB6" w14:textId="4DA07B4E" w:rsidR="008216C8" w:rsidRPr="00CD76D7" w:rsidRDefault="00216408" w:rsidP="00414DB6">
      <w:pPr>
        <w:pStyle w:val="ListBullet2"/>
        <w:numPr>
          <w:ilvl w:val="0"/>
          <w:numId w:val="39"/>
        </w:numPr>
      </w:pPr>
      <w:r>
        <w:t>Management Directive (</w:t>
      </w:r>
      <w:r w:rsidR="008216C8" w:rsidRPr="00CD76D7">
        <w:t>MD</w:t>
      </w:r>
      <w:r>
        <w:t>)</w:t>
      </w:r>
      <w:r w:rsidR="008216C8" w:rsidRPr="00CD76D7">
        <w:t xml:space="preserve"> 7.5, </w:t>
      </w:r>
      <w:r>
        <w:t>“</w:t>
      </w:r>
      <w:r w:rsidR="008216C8" w:rsidRPr="00CD76D7">
        <w:t>Ethics Counseling and Training</w:t>
      </w:r>
      <w:r>
        <w:t>”</w:t>
      </w:r>
    </w:p>
    <w:p w14:paraId="683B1CC5" w14:textId="0ACA55C8" w:rsidR="008216C8" w:rsidRDefault="008216C8" w:rsidP="00414DB6">
      <w:pPr>
        <w:pStyle w:val="ListBullet2"/>
        <w:numPr>
          <w:ilvl w:val="0"/>
          <w:numId w:val="39"/>
        </w:numPr>
      </w:pPr>
      <w:r w:rsidRPr="00CD76D7">
        <w:t xml:space="preserve">IMC 1201, </w:t>
      </w:r>
      <w:r w:rsidR="00216408">
        <w:t>“</w:t>
      </w:r>
      <w:r w:rsidRPr="00CD76D7">
        <w:t>Conduct of Employees</w:t>
      </w:r>
      <w:r w:rsidR="00216408">
        <w:t>”</w:t>
      </w:r>
    </w:p>
    <w:p w14:paraId="0F499288" w14:textId="2A6B1328" w:rsidR="001D612B" w:rsidRDefault="001D612B" w:rsidP="00414DB6">
      <w:pPr>
        <w:pStyle w:val="ListBullet2"/>
        <w:numPr>
          <w:ilvl w:val="0"/>
          <w:numId w:val="39"/>
        </w:numPr>
      </w:pPr>
      <w:r>
        <w:t>IMC</w:t>
      </w:r>
      <w:r w:rsidR="00577BDE">
        <w:t xml:space="preserve"> 2515 </w:t>
      </w:r>
      <w:r w:rsidR="00250423">
        <w:t>s</w:t>
      </w:r>
      <w:r w:rsidR="00577BDE">
        <w:t>ection 12.06, “Witnessing Uns</w:t>
      </w:r>
      <w:r w:rsidR="00790203">
        <w:t>a</w:t>
      </w:r>
      <w:r w:rsidR="00577BDE">
        <w:t>fe Situations”</w:t>
      </w:r>
    </w:p>
    <w:p w14:paraId="68331D80" w14:textId="415441F6" w:rsidR="00A76B7B" w:rsidRDefault="004C7E44" w:rsidP="00414DB6">
      <w:pPr>
        <w:pStyle w:val="ListBullet2"/>
        <w:numPr>
          <w:ilvl w:val="0"/>
          <w:numId w:val="39"/>
        </w:numPr>
      </w:pPr>
      <w:r>
        <w:t>MD 8.17 “Licensee Complaints Against NRC Employees”</w:t>
      </w:r>
    </w:p>
    <w:p w14:paraId="0340A022" w14:textId="4350D34B" w:rsidR="00E51B0A" w:rsidRPr="00557BB8" w:rsidRDefault="00E51B0A" w:rsidP="00414DB6">
      <w:pPr>
        <w:pStyle w:val="ListBullet2"/>
        <w:numPr>
          <w:ilvl w:val="0"/>
          <w:numId w:val="39"/>
        </w:numPr>
      </w:pPr>
      <w:r w:rsidRPr="00E51B0A">
        <w:t>The Ethics page of OGC’s Internal Website (</w:t>
      </w:r>
      <w:hyperlink r:id="rId14" w:history="1">
        <w:r w:rsidR="009960B1" w:rsidRPr="004F2F00">
          <w:t>https://intranet.nrc.gov/ogc/nrc</w:t>
        </w:r>
        <w:r w:rsidR="002C46DF" w:rsidRPr="004F2F00">
          <w:noBreakHyphen/>
        </w:r>
        <w:r w:rsidR="009960B1" w:rsidRPr="004F2F00">
          <w:t>ethics</w:t>
        </w:r>
      </w:hyperlink>
      <w:r w:rsidR="009960B1">
        <w:t>)</w:t>
      </w:r>
    </w:p>
    <w:p w14:paraId="46A917AB" w14:textId="77777777" w:rsidR="008216C8" w:rsidRPr="00CD76D7" w:rsidRDefault="008216C8" w:rsidP="00414DB6">
      <w:pPr>
        <w:pStyle w:val="ListBullet2"/>
        <w:numPr>
          <w:ilvl w:val="0"/>
          <w:numId w:val="39"/>
        </w:numPr>
      </w:pPr>
      <w:r w:rsidRPr="00CD76D7">
        <w:t>Regional or office guidance related to inspector/employee conduct</w:t>
      </w:r>
    </w:p>
    <w:p w14:paraId="68AD0F8B" w14:textId="77777777" w:rsidR="00751333" w:rsidRPr="00751333" w:rsidRDefault="00751333" w:rsidP="00EF11A2">
      <w:pPr>
        <w:pStyle w:val="JOURNALHeading2"/>
        <w:spacing w:before="240"/>
      </w:pPr>
      <w:r w:rsidRPr="00751333">
        <w:rPr>
          <w:bCs w:val="0"/>
        </w:rPr>
        <w:t>EVALUATION CRITERIA:</w:t>
      </w:r>
    </w:p>
    <w:p w14:paraId="6F195206" w14:textId="44B04AE0" w:rsidR="008216C8" w:rsidRPr="00CD76D7" w:rsidRDefault="008216C8" w:rsidP="00A50E4B">
      <w:pPr>
        <w:pStyle w:val="BodyText2"/>
        <w:rPr>
          <w:b/>
          <w:bCs/>
        </w:rPr>
      </w:pPr>
      <w:r w:rsidRPr="00CD76D7">
        <w:t xml:space="preserve">Upon completion of the tasks in this activity, </w:t>
      </w:r>
      <w:r w:rsidR="00216408">
        <w:t>you</w:t>
      </w:r>
      <w:r w:rsidRPr="00CD76D7">
        <w:t xml:space="preserve"> will be asked to demonstrate </w:t>
      </w:r>
      <w:r w:rsidR="00216408">
        <w:t>your</w:t>
      </w:r>
      <w:r w:rsidR="00216408" w:rsidRPr="00CD76D7">
        <w:t xml:space="preserve"> </w:t>
      </w:r>
      <w:r w:rsidRPr="00CD76D7">
        <w:t>understanding of proper NRC inspector conduct during inspections at nuclear facilities by successfully addressing the following:</w:t>
      </w:r>
    </w:p>
    <w:p w14:paraId="1969D4C5" w14:textId="14EA9595" w:rsidR="008216C8" w:rsidRPr="00CD76D7" w:rsidRDefault="008216C8" w:rsidP="00414DB6">
      <w:pPr>
        <w:pStyle w:val="BodyText"/>
        <w:numPr>
          <w:ilvl w:val="0"/>
          <w:numId w:val="18"/>
        </w:numPr>
      </w:pPr>
      <w:r w:rsidRPr="00CD76D7">
        <w:t xml:space="preserve">What </w:t>
      </w:r>
      <w:r w:rsidR="00216408">
        <w:t>is</w:t>
      </w:r>
      <w:r w:rsidRPr="00CD76D7">
        <w:t xml:space="preserve"> </w:t>
      </w:r>
      <w:r w:rsidR="00216408" w:rsidRPr="00CD76D7">
        <w:t>expect</w:t>
      </w:r>
      <w:r w:rsidR="00216408">
        <w:t>ed</w:t>
      </w:r>
      <w:r w:rsidR="00216408" w:rsidRPr="00CD76D7">
        <w:t xml:space="preserve"> </w:t>
      </w:r>
      <w:r w:rsidRPr="00CD76D7">
        <w:t>of NRC employees regarding:</w:t>
      </w:r>
    </w:p>
    <w:p w14:paraId="0C1438C6" w14:textId="0694DDF9" w:rsidR="008216C8" w:rsidRPr="00CD76D7" w:rsidRDefault="003A2765" w:rsidP="00414DB6">
      <w:pPr>
        <w:pStyle w:val="BodyText"/>
        <w:numPr>
          <w:ilvl w:val="1"/>
          <w:numId w:val="7"/>
        </w:numPr>
        <w:contextualSpacing/>
      </w:pPr>
      <w:r>
        <w:t>A</w:t>
      </w:r>
      <w:r w:rsidR="008216C8" w:rsidRPr="00CD76D7">
        <w:t>lcohol and illegal drugs?</w:t>
      </w:r>
    </w:p>
    <w:p w14:paraId="7ED2C809" w14:textId="335FCCDB" w:rsidR="008216C8" w:rsidRPr="00CD76D7" w:rsidRDefault="003A2765" w:rsidP="00414DB6">
      <w:pPr>
        <w:pStyle w:val="BodyText"/>
        <w:numPr>
          <w:ilvl w:val="1"/>
          <w:numId w:val="7"/>
        </w:numPr>
        <w:contextualSpacing/>
      </w:pPr>
      <w:r>
        <w:t>O</w:t>
      </w:r>
      <w:r w:rsidR="008216C8" w:rsidRPr="00CD76D7">
        <w:t>fficial business and personal relationships?</w:t>
      </w:r>
    </w:p>
    <w:p w14:paraId="775105BD" w14:textId="2DE66FF0" w:rsidR="008216C8" w:rsidRPr="00CD76D7" w:rsidRDefault="003A2765" w:rsidP="00414DB6">
      <w:pPr>
        <w:pStyle w:val="BodyText"/>
        <w:numPr>
          <w:ilvl w:val="1"/>
          <w:numId w:val="7"/>
        </w:numPr>
        <w:contextualSpacing/>
      </w:pPr>
      <w:r>
        <w:t>B</w:t>
      </w:r>
      <w:r w:rsidR="008216C8" w:rsidRPr="00CD76D7">
        <w:t>usiness partnerships with licensees?</w:t>
      </w:r>
    </w:p>
    <w:p w14:paraId="7A562941" w14:textId="292E568C" w:rsidR="008216C8" w:rsidRPr="00CD76D7" w:rsidRDefault="003A2765" w:rsidP="00414DB6">
      <w:pPr>
        <w:pStyle w:val="BodyText"/>
        <w:numPr>
          <w:ilvl w:val="1"/>
          <w:numId w:val="7"/>
        </w:numPr>
      </w:pPr>
      <w:r>
        <w:t>W</w:t>
      </w:r>
      <w:r w:rsidR="008216C8" w:rsidRPr="00CD76D7">
        <w:t>ork habits and professional demeanor?</w:t>
      </w:r>
    </w:p>
    <w:p w14:paraId="12A48678" w14:textId="77777777" w:rsidR="008216C8" w:rsidRPr="00CD76D7" w:rsidRDefault="008216C8" w:rsidP="00414DB6">
      <w:pPr>
        <w:pStyle w:val="BodyText"/>
        <w:numPr>
          <w:ilvl w:val="0"/>
          <w:numId w:val="18"/>
        </w:numPr>
      </w:pPr>
      <w:r w:rsidRPr="00CD76D7">
        <w:t xml:space="preserve">Describe the restrictions regarding the following specific employee activities </w:t>
      </w:r>
      <w:r w:rsidR="00216408">
        <w:t>that</w:t>
      </w:r>
      <w:r w:rsidR="00216408" w:rsidRPr="00CD76D7">
        <w:t xml:space="preserve"> </w:t>
      </w:r>
      <w:r w:rsidRPr="00CD76D7">
        <w:t>could result in a loss of impartiality (or the perception thereof):</w:t>
      </w:r>
    </w:p>
    <w:p w14:paraId="4CC76F47" w14:textId="2D99A508" w:rsidR="008216C8" w:rsidRPr="00CD76D7" w:rsidRDefault="003A2765" w:rsidP="00414DB6">
      <w:pPr>
        <w:pStyle w:val="BodyText"/>
        <w:numPr>
          <w:ilvl w:val="1"/>
          <w:numId w:val="28"/>
        </w:numPr>
        <w:spacing w:after="0"/>
      </w:pPr>
      <w:r>
        <w:t>A</w:t>
      </w:r>
      <w:r w:rsidR="008216C8" w:rsidRPr="00CD76D7">
        <w:t>ccepting transportation from a licensee</w:t>
      </w:r>
    </w:p>
    <w:p w14:paraId="1A04CDCA" w14:textId="57C81060" w:rsidR="008216C8" w:rsidRPr="00CD76D7" w:rsidRDefault="003A2765" w:rsidP="00414DB6">
      <w:pPr>
        <w:pStyle w:val="BodyText"/>
        <w:numPr>
          <w:ilvl w:val="1"/>
          <w:numId w:val="28"/>
        </w:numPr>
        <w:spacing w:after="0"/>
      </w:pPr>
      <w:r>
        <w:t>A</w:t>
      </w:r>
      <w:r w:rsidR="008216C8" w:rsidRPr="00CD76D7">
        <w:t>ttending social functions essentially limited to licensee and contractor attendance</w:t>
      </w:r>
    </w:p>
    <w:p w14:paraId="45576D70" w14:textId="0F7A92EA" w:rsidR="008216C8" w:rsidRPr="00CD76D7" w:rsidRDefault="003A2765" w:rsidP="00414DB6">
      <w:pPr>
        <w:pStyle w:val="BodyText"/>
        <w:numPr>
          <w:ilvl w:val="1"/>
          <w:numId w:val="28"/>
        </w:numPr>
        <w:spacing w:after="0"/>
      </w:pPr>
      <w:r>
        <w:t>C</w:t>
      </w:r>
      <w:r w:rsidR="008216C8" w:rsidRPr="00CD76D7">
        <w:t>offee clubs, cafeterias, credit unions</w:t>
      </w:r>
    </w:p>
    <w:p w14:paraId="460E3E39" w14:textId="256FFE88" w:rsidR="008216C8" w:rsidRPr="00CD76D7" w:rsidRDefault="003A2765" w:rsidP="00414DB6">
      <w:pPr>
        <w:pStyle w:val="BodyText"/>
        <w:numPr>
          <w:ilvl w:val="1"/>
          <w:numId w:val="28"/>
        </w:numPr>
        <w:spacing w:after="0"/>
      </w:pPr>
      <w:r>
        <w:t>P</w:t>
      </w:r>
      <w:r w:rsidR="008216C8" w:rsidRPr="00CD76D7">
        <w:t>roperty and neighborhood relationships</w:t>
      </w:r>
    </w:p>
    <w:p w14:paraId="2B75F710" w14:textId="7773C12E" w:rsidR="008216C8" w:rsidRPr="009E352C" w:rsidRDefault="003A2765" w:rsidP="00414DB6">
      <w:pPr>
        <w:pStyle w:val="BodyText"/>
        <w:numPr>
          <w:ilvl w:val="1"/>
          <w:numId w:val="28"/>
        </w:numPr>
        <w:spacing w:after="0"/>
      </w:pPr>
      <w:r>
        <w:t>C</w:t>
      </w:r>
      <w:r w:rsidR="008216C8" w:rsidRPr="00CD76D7">
        <w:t>ommunity activities</w:t>
      </w:r>
    </w:p>
    <w:p w14:paraId="6793D8EF" w14:textId="06793DE3" w:rsidR="008216C8" w:rsidRDefault="003A2765" w:rsidP="00414DB6">
      <w:pPr>
        <w:pStyle w:val="BodyText"/>
        <w:numPr>
          <w:ilvl w:val="1"/>
          <w:numId w:val="28"/>
        </w:numPr>
        <w:spacing w:after="0"/>
      </w:pPr>
      <w:r>
        <w:t>E</w:t>
      </w:r>
      <w:r w:rsidR="008216C8">
        <w:t>mployment of spouse and children</w:t>
      </w:r>
    </w:p>
    <w:p w14:paraId="1D91E54F" w14:textId="77777777" w:rsidR="00EF11A2" w:rsidRPr="009E352C" w:rsidRDefault="00EF11A2" w:rsidP="00EF11A2">
      <w:pPr>
        <w:pStyle w:val="BodyText"/>
        <w:spacing w:after="0"/>
        <w:ind w:left="1440"/>
      </w:pPr>
    </w:p>
    <w:p w14:paraId="56E48232" w14:textId="43B072F0" w:rsidR="008216C8" w:rsidRPr="00521A1E" w:rsidRDefault="008216C8" w:rsidP="00414DB6">
      <w:pPr>
        <w:pStyle w:val="BodyText"/>
        <w:numPr>
          <w:ilvl w:val="0"/>
          <w:numId w:val="18"/>
        </w:numPr>
      </w:pPr>
      <w:r w:rsidRPr="00521A1E">
        <w:t>Explain the Office of Government Ethics (</w:t>
      </w:r>
      <w:hyperlink r:id="rId15" w:history="1">
        <w:r w:rsidR="008205FB" w:rsidRPr="00161184">
          <w:rPr>
            <w:rStyle w:val="Hyperlink"/>
          </w:rPr>
          <w:t>https://www.oge.gov</w:t>
        </w:r>
      </w:hyperlink>
      <w:r w:rsidRPr="00521A1E">
        <w:t>)</w:t>
      </w:r>
      <w:r>
        <w:t xml:space="preserve"> </w:t>
      </w:r>
      <w:r w:rsidRPr="00521A1E">
        <w:t>standards of ethical conduct for the following areas as applicable to NRC inspectors:</w:t>
      </w:r>
    </w:p>
    <w:p w14:paraId="17639D9F" w14:textId="5207B8B0" w:rsidR="008216C8" w:rsidRPr="00CD76D7" w:rsidRDefault="003A2765" w:rsidP="00414DB6">
      <w:pPr>
        <w:pStyle w:val="BodyText"/>
        <w:numPr>
          <w:ilvl w:val="1"/>
          <w:numId w:val="40"/>
        </w:numPr>
        <w:spacing w:after="0"/>
      </w:pPr>
      <w:r>
        <w:t>G</w:t>
      </w:r>
      <w:r w:rsidR="008216C8" w:rsidRPr="00CD76D7">
        <w:t>ifts from outside sources</w:t>
      </w:r>
    </w:p>
    <w:p w14:paraId="63A28DFD" w14:textId="025E9FB9" w:rsidR="008216C8" w:rsidRPr="00CD76D7" w:rsidRDefault="003A2765" w:rsidP="00414DB6">
      <w:pPr>
        <w:pStyle w:val="BodyText"/>
        <w:numPr>
          <w:ilvl w:val="1"/>
          <w:numId w:val="40"/>
        </w:numPr>
        <w:spacing w:after="0"/>
      </w:pPr>
      <w:r>
        <w:t>G</w:t>
      </w:r>
      <w:r w:rsidR="008216C8" w:rsidRPr="00CD76D7">
        <w:t>ifts between employees</w:t>
      </w:r>
    </w:p>
    <w:p w14:paraId="6E2E09B6" w14:textId="7447EF40" w:rsidR="008216C8" w:rsidRPr="00CD76D7" w:rsidRDefault="003A2765" w:rsidP="00414DB6">
      <w:pPr>
        <w:pStyle w:val="BodyText"/>
        <w:numPr>
          <w:ilvl w:val="1"/>
          <w:numId w:val="40"/>
        </w:numPr>
        <w:spacing w:after="0"/>
      </w:pPr>
      <w:r>
        <w:t>C</w:t>
      </w:r>
      <w:r w:rsidR="008216C8" w:rsidRPr="00CD76D7">
        <w:t>onflicting financial interests</w:t>
      </w:r>
    </w:p>
    <w:p w14:paraId="77376D0C" w14:textId="7EF4A02D" w:rsidR="008216C8" w:rsidRPr="00CD76D7" w:rsidRDefault="003A2765" w:rsidP="00414DB6">
      <w:pPr>
        <w:pStyle w:val="BodyText"/>
        <w:numPr>
          <w:ilvl w:val="1"/>
          <w:numId w:val="40"/>
        </w:numPr>
        <w:spacing w:after="0"/>
      </w:pPr>
      <w:r>
        <w:t>I</w:t>
      </w:r>
      <w:r w:rsidR="008216C8" w:rsidRPr="00CD76D7">
        <w:t>mpartiality in performing official duties</w:t>
      </w:r>
    </w:p>
    <w:p w14:paraId="245F4EC9" w14:textId="4444B0B4" w:rsidR="008216C8" w:rsidRPr="00CD76D7" w:rsidRDefault="003A2765" w:rsidP="00414DB6">
      <w:pPr>
        <w:pStyle w:val="BodyText"/>
        <w:numPr>
          <w:ilvl w:val="1"/>
          <w:numId w:val="40"/>
        </w:numPr>
        <w:spacing w:after="0"/>
      </w:pPr>
      <w:r>
        <w:t>S</w:t>
      </w:r>
      <w:r w:rsidR="008216C8" w:rsidRPr="00CD76D7">
        <w:t>eeking other employment</w:t>
      </w:r>
    </w:p>
    <w:p w14:paraId="775E3E5F" w14:textId="133ED453" w:rsidR="008216C8" w:rsidRPr="00CD76D7" w:rsidRDefault="00A236C7" w:rsidP="00414DB6">
      <w:pPr>
        <w:pStyle w:val="BodyText"/>
        <w:numPr>
          <w:ilvl w:val="1"/>
          <w:numId w:val="40"/>
        </w:numPr>
        <w:spacing w:after="0"/>
      </w:pPr>
      <w:r>
        <w:t>M</w:t>
      </w:r>
      <w:r w:rsidR="008216C8" w:rsidRPr="00CD76D7">
        <w:t>isuse of power</w:t>
      </w:r>
    </w:p>
    <w:p w14:paraId="758BBC0B" w14:textId="1E6576AF" w:rsidR="008216C8" w:rsidRDefault="00A236C7" w:rsidP="00414DB6">
      <w:pPr>
        <w:pStyle w:val="BodyText"/>
        <w:numPr>
          <w:ilvl w:val="1"/>
          <w:numId w:val="40"/>
        </w:numPr>
        <w:spacing w:after="0"/>
      </w:pPr>
      <w:r>
        <w:t>O</w:t>
      </w:r>
      <w:r w:rsidR="008216C8" w:rsidRPr="00CD76D7">
        <w:t>utside activities</w:t>
      </w:r>
    </w:p>
    <w:p w14:paraId="6F0FBE1A" w14:textId="77777777" w:rsidR="00EF11A2" w:rsidRPr="00CD76D7" w:rsidRDefault="00EF11A2" w:rsidP="00EF11A2">
      <w:pPr>
        <w:pStyle w:val="BodyText"/>
        <w:spacing w:after="0"/>
        <w:ind w:left="1440"/>
      </w:pPr>
    </w:p>
    <w:p w14:paraId="5265791B" w14:textId="06B25686" w:rsidR="008216C8" w:rsidRPr="00CD76D7" w:rsidRDefault="008216C8" w:rsidP="00414DB6">
      <w:pPr>
        <w:pStyle w:val="BodyText"/>
        <w:numPr>
          <w:ilvl w:val="0"/>
          <w:numId w:val="18"/>
        </w:numPr>
      </w:pPr>
      <w:r w:rsidRPr="00CD76D7">
        <w:t xml:space="preserve">What actions </w:t>
      </w:r>
      <w:r w:rsidR="00216408">
        <w:t xml:space="preserve">are </w:t>
      </w:r>
      <w:r w:rsidR="00216408" w:rsidRPr="00CD76D7">
        <w:t xml:space="preserve">NRC personnel </w:t>
      </w:r>
      <w:r w:rsidRPr="00CD76D7">
        <w:t xml:space="preserve">expected to perform when they identify unsafe work practices or violations </w:t>
      </w:r>
      <w:r w:rsidR="00216408">
        <w:t>that</w:t>
      </w:r>
      <w:r w:rsidR="00216408" w:rsidRPr="00CD76D7">
        <w:t xml:space="preserve"> </w:t>
      </w:r>
      <w:r w:rsidRPr="00CD76D7">
        <w:t>could lead to an unsafe situation?</w:t>
      </w:r>
    </w:p>
    <w:p w14:paraId="50D5E502" w14:textId="02AE184B" w:rsidR="00376E85" w:rsidRPr="00557BB8" w:rsidRDefault="00376E85" w:rsidP="00414DB6">
      <w:pPr>
        <w:pStyle w:val="BodyText"/>
        <w:numPr>
          <w:ilvl w:val="0"/>
          <w:numId w:val="18"/>
        </w:numPr>
        <w:rPr>
          <w:color w:val="000000"/>
        </w:rPr>
      </w:pPr>
      <w:r w:rsidRPr="20E1C93A">
        <w:rPr>
          <w:color w:val="000000" w:themeColor="text1"/>
        </w:rPr>
        <w:t>What are some of the techniques used by NRC managers to verify the performance and objectivity of individual inspectors and team leaders during onsite activities at reactor facilities? Your answer should include discussion of the specific areas that NRC management should focus on in assessing inspectors.</w:t>
      </w:r>
    </w:p>
    <w:p w14:paraId="3AC1D7A9" w14:textId="77777777" w:rsidR="008216C8" w:rsidRPr="00CD76D7" w:rsidRDefault="008216C8" w:rsidP="00414DB6">
      <w:pPr>
        <w:pStyle w:val="BodyText"/>
        <w:numPr>
          <w:ilvl w:val="0"/>
          <w:numId w:val="18"/>
        </w:numPr>
      </w:pPr>
      <w:r w:rsidRPr="00CD76D7">
        <w:t>What are the expectations of inspector conduct in a reactor control room during normal, transient, and emergency conditions?</w:t>
      </w:r>
    </w:p>
    <w:p w14:paraId="463C1DC0" w14:textId="6BE69EE7" w:rsidR="008216C8" w:rsidRPr="00CD76D7" w:rsidRDefault="008216C8" w:rsidP="00414DB6">
      <w:pPr>
        <w:pStyle w:val="BodyText"/>
        <w:numPr>
          <w:ilvl w:val="0"/>
          <w:numId w:val="18"/>
        </w:numPr>
        <w:spacing w:before="240"/>
      </w:pPr>
      <w:r w:rsidRPr="00CD76D7">
        <w:t>What are NRC employees supposed to do if they receive an allegation of improper action by an NRC staff member or contractor involved in inspection or other oversight activities?</w:t>
      </w:r>
    </w:p>
    <w:p w14:paraId="21226C99" w14:textId="77777777" w:rsidR="00751333" w:rsidRPr="00751333" w:rsidRDefault="00751333" w:rsidP="00EF11A2">
      <w:pPr>
        <w:pStyle w:val="JOURNALHeading2"/>
        <w:spacing w:before="240"/>
      </w:pPr>
      <w:r w:rsidRPr="00751333">
        <w:t>TASKS:</w:t>
      </w:r>
    </w:p>
    <w:p w14:paraId="3C14883F" w14:textId="58F24C6D" w:rsidR="008216C8" w:rsidRPr="00CD76D7" w:rsidRDefault="008216C8" w:rsidP="00414DB6">
      <w:pPr>
        <w:pStyle w:val="ListBullet2"/>
        <w:numPr>
          <w:ilvl w:val="0"/>
          <w:numId w:val="39"/>
        </w:numPr>
      </w:pPr>
      <w:r w:rsidRPr="00CD76D7">
        <w:t xml:space="preserve">Complete the </w:t>
      </w:r>
      <w:r w:rsidR="003C53FD">
        <w:t>e</w:t>
      </w:r>
      <w:r w:rsidRPr="00CD76D7">
        <w:t xml:space="preserve">thics </w:t>
      </w:r>
      <w:r w:rsidR="003C53FD">
        <w:t>t</w:t>
      </w:r>
      <w:r w:rsidRPr="00CD76D7">
        <w:t xml:space="preserve">raining. To access the training, </w:t>
      </w:r>
      <w:r>
        <w:t xml:space="preserve">go to </w:t>
      </w:r>
      <w:r w:rsidR="001601AC">
        <w:t>TMS</w:t>
      </w:r>
      <w:r w:rsidR="00AB04E3">
        <w:t xml:space="preserve"> </w:t>
      </w:r>
      <w:r w:rsidR="00252DD2">
        <w:t>and</w:t>
      </w:r>
      <w:r>
        <w:t xml:space="preserve"> </w:t>
      </w:r>
      <w:r w:rsidR="00AB04E3">
        <w:t xml:space="preserve">search </w:t>
      </w:r>
      <w:r w:rsidRPr="00952633">
        <w:t>Ethics.</w:t>
      </w:r>
      <w:r w:rsidRPr="009B7CE1">
        <w:rPr>
          <w:iCs/>
        </w:rPr>
        <w:t xml:space="preserve"> </w:t>
      </w:r>
      <w:r w:rsidR="00875032" w:rsidRPr="009B7CE1">
        <w:rPr>
          <w:iCs/>
        </w:rPr>
        <w:t>Select</w:t>
      </w:r>
      <w:r w:rsidR="00875032">
        <w:rPr>
          <w:iCs/>
        </w:rPr>
        <w:t xml:space="preserve"> </w:t>
      </w:r>
      <w:r w:rsidR="00875032" w:rsidRPr="009B7CE1">
        <w:rPr>
          <w:iCs/>
        </w:rPr>
        <w:t>Ethics Training for New NRC Employees</w:t>
      </w:r>
      <w:r w:rsidRPr="00521A1E">
        <w:t>.</w:t>
      </w:r>
      <w:r w:rsidRPr="00CD76D7">
        <w:t xml:space="preserve"> Be sure to print the completion record at the end of the course.</w:t>
      </w:r>
      <w:r w:rsidRPr="00CD76D7" w:rsidDel="006301F1">
        <w:t xml:space="preserve"> </w:t>
      </w:r>
      <w:r w:rsidR="00252DD2">
        <w:t>You</w:t>
      </w:r>
      <w:r w:rsidRPr="00CD76D7">
        <w:t xml:space="preserve"> must present evidence to </w:t>
      </w:r>
      <w:r w:rsidR="00252DD2">
        <w:t>your</w:t>
      </w:r>
      <w:r w:rsidR="00252DD2" w:rsidRPr="00CD76D7">
        <w:t xml:space="preserve"> </w:t>
      </w:r>
      <w:r w:rsidRPr="00CD76D7">
        <w:t xml:space="preserve">supervisor </w:t>
      </w:r>
      <w:r>
        <w:t>of the</w:t>
      </w:r>
      <w:r w:rsidRPr="00CD76D7">
        <w:t xml:space="preserve"> complet</w:t>
      </w:r>
      <w:r>
        <w:t>ion of</w:t>
      </w:r>
      <w:r w:rsidRPr="00CD76D7">
        <w:t xml:space="preserve"> th</w:t>
      </w:r>
      <w:r>
        <w:t>is training</w:t>
      </w:r>
      <w:r w:rsidRPr="00CD76D7">
        <w:t xml:space="preserve"> course.</w:t>
      </w:r>
    </w:p>
    <w:p w14:paraId="7ABBA862" w14:textId="626AD2A1" w:rsidR="008216C8" w:rsidRPr="00CD76D7" w:rsidRDefault="008216C8" w:rsidP="00414DB6">
      <w:pPr>
        <w:pStyle w:val="ListBullet2"/>
        <w:numPr>
          <w:ilvl w:val="0"/>
          <w:numId w:val="39"/>
        </w:numPr>
      </w:pPr>
      <w:r w:rsidRPr="00CD76D7">
        <w:t xml:space="preserve">Locate and review the material specifically listed in the reference section of this activity. Although the agency has a code for employee/inspector conduct, not all regions or offices have specific guidance in this area. </w:t>
      </w:r>
      <w:r w:rsidR="00252DD2">
        <w:t>You</w:t>
      </w:r>
      <w:r w:rsidRPr="00CD76D7">
        <w:t xml:space="preserve"> should closely review the guidance applicable to </w:t>
      </w:r>
      <w:r w:rsidR="00252DD2">
        <w:t>your</w:t>
      </w:r>
      <w:r w:rsidR="00252DD2" w:rsidRPr="00CD76D7">
        <w:t xml:space="preserve"> </w:t>
      </w:r>
      <w:r w:rsidRPr="00CD76D7">
        <w:t>position.</w:t>
      </w:r>
    </w:p>
    <w:p w14:paraId="4EF81E00" w14:textId="096B03D4" w:rsidR="008216C8" w:rsidRPr="00CD76D7" w:rsidRDefault="008216C8" w:rsidP="00414DB6">
      <w:pPr>
        <w:pStyle w:val="ListBullet2"/>
        <w:numPr>
          <w:ilvl w:val="0"/>
          <w:numId w:val="39"/>
        </w:numPr>
      </w:pPr>
      <w:r w:rsidRPr="00CD76D7">
        <w:t xml:space="preserve">Meet with </w:t>
      </w:r>
      <w:r>
        <w:t>the</w:t>
      </w:r>
      <w:r w:rsidRPr="00CD76D7">
        <w:t xml:space="preserve"> regional </w:t>
      </w:r>
      <w:r>
        <w:t xml:space="preserve">or office </w:t>
      </w:r>
      <w:r w:rsidRPr="00CD76D7">
        <w:t>counsel or other designated ethics expert and discuss applications of ethics to your role as an NRC employee</w:t>
      </w:r>
      <w:r w:rsidRPr="004A0E5B">
        <w:t xml:space="preserve"> </w:t>
      </w:r>
      <w:r>
        <w:t xml:space="preserve">and </w:t>
      </w:r>
      <w:r w:rsidRPr="00CD76D7">
        <w:t xml:space="preserve">any questions you may have as a result of this activity. </w:t>
      </w:r>
      <w:r w:rsidR="00252DD2">
        <w:t>You</w:t>
      </w:r>
      <w:r>
        <w:t xml:space="preserve"> should d</w:t>
      </w:r>
      <w:r w:rsidRPr="00CD76D7">
        <w:t>emonstrate understanding of the guidance by explaining the answers to the first three questions listed in the evaluation criteria section of this activity.</w:t>
      </w:r>
    </w:p>
    <w:p w14:paraId="6A05F5A0" w14:textId="77777777" w:rsidR="008216C8" w:rsidRPr="00CD76D7" w:rsidRDefault="00591198" w:rsidP="00414DB6">
      <w:pPr>
        <w:pStyle w:val="ListBullet2"/>
        <w:numPr>
          <w:ilvl w:val="0"/>
          <w:numId w:val="39"/>
        </w:numPr>
      </w:pPr>
      <w:r>
        <w:t>D</w:t>
      </w:r>
      <w:r w:rsidR="008216C8" w:rsidRPr="00CD76D7">
        <w:t xml:space="preserve">iscuss the items listed under the evaluation criteria section of this study activity with </w:t>
      </w:r>
      <w:r w:rsidR="00252DD2">
        <w:t xml:space="preserve">your </w:t>
      </w:r>
      <w:r w:rsidR="008216C8">
        <w:t>immediate s</w:t>
      </w:r>
      <w:r w:rsidR="008216C8" w:rsidRPr="00CD76D7">
        <w:t>upervisor</w:t>
      </w:r>
      <w:r w:rsidR="00C4265C">
        <w:t xml:space="preserve"> or designee</w:t>
      </w:r>
      <w:r w:rsidR="008216C8" w:rsidRPr="00CD76D7">
        <w:t>.</w:t>
      </w:r>
    </w:p>
    <w:p w14:paraId="62D10718" w14:textId="212B6A29" w:rsidR="008216C8" w:rsidRPr="00CD76D7" w:rsidRDefault="00751333" w:rsidP="00751333">
      <w:pPr>
        <w:pStyle w:val="JOURNALHeading2"/>
      </w:pPr>
      <w:r w:rsidRPr="00751333">
        <w:t>DOCUMENTATION:</w:t>
      </w:r>
      <w:r w:rsidRPr="00751333">
        <w:tab/>
      </w:r>
      <w:r w:rsidR="00252DD2">
        <w:t>You</w:t>
      </w:r>
      <w:r w:rsidR="008216C8" w:rsidRPr="00256A59">
        <w:t xml:space="preserve"> should</w:t>
      </w:r>
      <w:r w:rsidR="008216C8">
        <w:rPr>
          <w:b/>
        </w:rPr>
        <w:t xml:space="preserve"> </w:t>
      </w:r>
      <w:r w:rsidR="008216C8">
        <w:t>o</w:t>
      </w:r>
      <w:r w:rsidR="008216C8" w:rsidRPr="00CD76D7">
        <w:t xml:space="preserve">btain </w:t>
      </w:r>
      <w:r w:rsidR="00252DD2">
        <w:t>your</w:t>
      </w:r>
      <w:r w:rsidR="008216C8" w:rsidRPr="00CD76D7">
        <w:t xml:space="preserve"> </w:t>
      </w:r>
      <w:r w:rsidR="008216C8">
        <w:t xml:space="preserve">immediate </w:t>
      </w:r>
      <w:r w:rsidR="008216C8" w:rsidRPr="00CD76D7">
        <w:t>supervisor</w:t>
      </w:r>
      <w:r w:rsidR="00252DD2">
        <w:t>’</w:t>
      </w:r>
      <w:r w:rsidR="008216C8" w:rsidRPr="00CD76D7">
        <w:t xml:space="preserve">s </w:t>
      </w:r>
      <w:r w:rsidR="00174E25">
        <w:t xml:space="preserve">or designee’s </w:t>
      </w:r>
      <w:r w:rsidR="008216C8" w:rsidRPr="00CD76D7">
        <w:t>signature in the line item for Basic</w:t>
      </w:r>
      <w:r w:rsidR="002C46DF">
        <w:noBreakHyphen/>
      </w:r>
      <w:r w:rsidR="008216C8" w:rsidRPr="00CD76D7">
        <w:t>Level Certification Signature Card Item ISA</w:t>
      </w:r>
      <w:r w:rsidR="002C46DF">
        <w:noBreakHyphen/>
      </w:r>
      <w:r w:rsidR="008216C8">
        <w:t>2</w:t>
      </w:r>
      <w:r w:rsidR="008216C8" w:rsidRPr="00CD76D7">
        <w:t>.</w:t>
      </w:r>
    </w:p>
    <w:p w14:paraId="6057482F" w14:textId="0A6FE126" w:rsidR="008216C8" w:rsidRPr="00CD76D7" w:rsidRDefault="008216C8" w:rsidP="00631A5A">
      <w:pPr>
        <w:pStyle w:val="JournalTOPIC"/>
      </w:pPr>
      <w:bookmarkStart w:id="54" w:name="_Toc138859151"/>
      <w:bookmarkStart w:id="55" w:name="_Toc152321918"/>
      <w:bookmarkStart w:id="56" w:name="_Toc152570746"/>
      <w:bookmarkStart w:id="57" w:name="_Toc178081631"/>
      <w:r w:rsidRPr="00CD76D7">
        <w:t>(ISA</w:t>
      </w:r>
      <w:r w:rsidR="000A14ED">
        <w:t>-</w:t>
      </w:r>
      <w:r w:rsidRPr="00CD76D7">
        <w:t>3) Fitness</w:t>
      </w:r>
      <w:r w:rsidR="000A14ED">
        <w:t>-</w:t>
      </w:r>
      <w:r w:rsidRPr="00CD76D7">
        <w:t>for</w:t>
      </w:r>
      <w:r w:rsidR="000A14ED">
        <w:t>-</w:t>
      </w:r>
      <w:r w:rsidRPr="00CD76D7">
        <w:t>Duty Rule</w:t>
      </w:r>
      <w:bookmarkEnd w:id="54"/>
      <w:bookmarkEnd w:id="55"/>
      <w:bookmarkEnd w:id="56"/>
      <w:bookmarkEnd w:id="57"/>
    </w:p>
    <w:p w14:paraId="6140ADCD" w14:textId="77777777" w:rsidR="00871234" w:rsidRPr="00871234" w:rsidRDefault="00871234" w:rsidP="00871234">
      <w:pPr>
        <w:pStyle w:val="JOURNALHeading2"/>
      </w:pPr>
      <w:r w:rsidRPr="00871234">
        <w:t>PURPOSE:</w:t>
      </w:r>
    </w:p>
    <w:p w14:paraId="361BAEB3" w14:textId="28E522D8" w:rsidR="008216C8" w:rsidRPr="00CD76D7" w:rsidRDefault="008216C8" w:rsidP="0035516F">
      <w:pPr>
        <w:pStyle w:val="BodyText"/>
      </w:pPr>
      <w:r w:rsidRPr="00CD76D7">
        <w:t xml:space="preserve">The purpose of this activity is to provide you with an understanding of the </w:t>
      </w:r>
      <w:r w:rsidR="00406275">
        <w:t>f</w:t>
      </w:r>
      <w:r w:rsidRPr="00CD76D7">
        <w:t>itness</w:t>
      </w:r>
      <w:r w:rsidR="002C46DF">
        <w:noBreakHyphen/>
      </w:r>
      <w:r w:rsidRPr="00CD76D7">
        <w:t>for</w:t>
      </w:r>
      <w:r w:rsidR="002C46DF">
        <w:noBreakHyphen/>
      </w:r>
      <w:r w:rsidR="00406275">
        <w:t>d</w:t>
      </w:r>
      <w:r w:rsidRPr="00CD76D7">
        <w:t>uty</w:t>
      </w:r>
      <w:r w:rsidR="00A90340">
        <w:t xml:space="preserve"> (</w:t>
      </w:r>
      <w:r w:rsidR="008128C4">
        <w:t>FFD</w:t>
      </w:r>
      <w:r w:rsidR="00A90340">
        <w:t>)</w:t>
      </w:r>
      <w:r w:rsidRPr="00CD76D7">
        <w:t xml:space="preserve"> </w:t>
      </w:r>
      <w:r w:rsidR="00406275">
        <w:t>r</w:t>
      </w:r>
      <w:r w:rsidRPr="00CD76D7">
        <w:t>ule. Nuclear power plants and certain other NRC licensees are required to have FFD programs</w:t>
      </w:r>
      <w:r w:rsidR="008128C4">
        <w:t>,</w:t>
      </w:r>
      <w:r w:rsidRPr="00CD76D7">
        <w:t xml:space="preserve"> which include drug and alcohol testing procedures and other measures to </w:t>
      </w:r>
      <w:r w:rsidR="008128C4">
        <w:t>en</w:t>
      </w:r>
      <w:r w:rsidR="008128C4" w:rsidRPr="00CD76D7">
        <w:t xml:space="preserve">sure </w:t>
      </w:r>
      <w:r w:rsidRPr="00CD76D7">
        <w:t xml:space="preserve">that the licensee staff </w:t>
      </w:r>
      <w:r w:rsidR="008128C4">
        <w:t>is</w:t>
      </w:r>
      <w:r w:rsidR="008128C4" w:rsidRPr="00CD76D7">
        <w:t xml:space="preserve"> </w:t>
      </w:r>
      <w:r w:rsidRPr="00CD76D7">
        <w:t>capable of operating the facilities safely.</w:t>
      </w:r>
    </w:p>
    <w:p w14:paraId="1A178766" w14:textId="54143B2A" w:rsidR="008216C8" w:rsidRPr="00CD76D7" w:rsidRDefault="0073500D" w:rsidP="00EF11A2">
      <w:pPr>
        <w:pStyle w:val="BodyText"/>
        <w:spacing w:before="240"/>
      </w:pPr>
      <w:r>
        <w:t xml:space="preserve">Note: </w:t>
      </w:r>
      <w:r w:rsidR="008216C8" w:rsidRPr="00CD76D7">
        <w:t>Research and test reactors are not subject to 10</w:t>
      </w:r>
      <w:r w:rsidR="008128C4">
        <w:t> </w:t>
      </w:r>
      <w:r w:rsidR="008216C8" w:rsidRPr="00CD76D7">
        <w:t>CFR</w:t>
      </w:r>
      <w:r w:rsidR="008128C4">
        <w:t> </w:t>
      </w:r>
      <w:r w:rsidR="008216C8" w:rsidRPr="00CD76D7">
        <w:t>Part</w:t>
      </w:r>
      <w:r w:rsidR="008128C4">
        <w:t> </w:t>
      </w:r>
      <w:r w:rsidR="008216C8" w:rsidRPr="00CD76D7">
        <w:t xml:space="preserve">26, </w:t>
      </w:r>
      <w:r w:rsidR="008128C4">
        <w:t>“</w:t>
      </w:r>
      <w:r w:rsidR="008216C8" w:rsidRPr="00CD76D7">
        <w:t>Fitness for Duty Programs</w:t>
      </w:r>
      <w:r w:rsidR="008128C4" w:rsidRPr="00CD76D7">
        <w:t>,</w:t>
      </w:r>
      <w:r w:rsidR="008128C4">
        <w:t>”</w:t>
      </w:r>
      <w:r w:rsidR="008128C4" w:rsidRPr="00CD76D7">
        <w:t xml:space="preserve"> </w:t>
      </w:r>
      <w:r w:rsidR="008216C8" w:rsidRPr="00CD76D7">
        <w:t>but according to 10</w:t>
      </w:r>
      <w:r w:rsidR="008128C4">
        <w:t> </w:t>
      </w:r>
      <w:r w:rsidR="008216C8" w:rsidRPr="00CD76D7">
        <w:t>CFR</w:t>
      </w:r>
      <w:r w:rsidR="008128C4">
        <w:t> </w:t>
      </w:r>
      <w:r w:rsidR="008216C8" w:rsidRPr="00CD76D7">
        <w:t>55.53(j)</w:t>
      </w:r>
      <w:r w:rsidR="008128C4">
        <w:t>,</w:t>
      </w:r>
      <w:r w:rsidR="008216C8" w:rsidRPr="00CD76D7">
        <w:t xml:space="preserve"> each licensed operator is required to meet FFD performance standards</w:t>
      </w:r>
      <w:r w:rsidR="008128C4">
        <w:t>,</w:t>
      </w:r>
      <w:r w:rsidR="008216C8" w:rsidRPr="00CD76D7">
        <w:t xml:space="preserve"> and according to 10</w:t>
      </w:r>
      <w:r w:rsidR="008128C4">
        <w:t> </w:t>
      </w:r>
      <w:r w:rsidR="008216C8" w:rsidRPr="00CD76D7">
        <w:t>CFR</w:t>
      </w:r>
      <w:r w:rsidR="008128C4">
        <w:t> </w:t>
      </w:r>
      <w:r w:rsidR="008216C8" w:rsidRPr="00CD76D7">
        <w:t xml:space="preserve">55.53(k), each licensed operator </w:t>
      </w:r>
      <w:r w:rsidR="008128C4">
        <w:t>“…</w:t>
      </w:r>
      <w:r w:rsidR="008216C8" w:rsidRPr="00CD76D7">
        <w:t>shall participate in any drug and alcohol testing program that may be established for that non</w:t>
      </w:r>
      <w:r w:rsidR="002C46DF">
        <w:noBreakHyphen/>
      </w:r>
      <w:r w:rsidR="008216C8" w:rsidRPr="00CD76D7">
        <w:t>power facility</w:t>
      </w:r>
      <w:r w:rsidR="008128C4" w:rsidRPr="00CD76D7">
        <w:t>.</w:t>
      </w:r>
      <w:r w:rsidR="008128C4">
        <w:t>”</w:t>
      </w:r>
    </w:p>
    <w:p w14:paraId="30920D13" w14:textId="42A94119" w:rsidR="008216C8" w:rsidRPr="00CD76D7" w:rsidRDefault="00871234" w:rsidP="00EF11A2">
      <w:pPr>
        <w:pStyle w:val="JOURNALHeading2"/>
        <w:spacing w:before="240"/>
        <w:rPr>
          <w:b/>
          <w:bCs w:val="0"/>
        </w:rPr>
      </w:pPr>
      <w:r w:rsidRPr="00871234">
        <w:rPr>
          <w:bCs w:val="0"/>
        </w:rPr>
        <w:t>COMPETENCY AREA:</w:t>
      </w:r>
      <w:r w:rsidR="008216C8" w:rsidRPr="00CD76D7">
        <w:rPr>
          <w:b/>
        </w:rPr>
        <w:tab/>
      </w:r>
      <w:r w:rsidR="008216C8" w:rsidRPr="00CD76D7">
        <w:t>INSPECTION</w:t>
      </w:r>
      <w:r w:rsidR="003050AC">
        <w:br/>
      </w:r>
      <w:r w:rsidR="008216C8" w:rsidRPr="00CD76D7">
        <w:t>SELF</w:t>
      </w:r>
      <w:r w:rsidR="002C46DF">
        <w:noBreakHyphen/>
      </w:r>
      <w:r w:rsidR="008216C8" w:rsidRPr="00CD76D7">
        <w:t>MANAGEMENT</w:t>
      </w:r>
    </w:p>
    <w:p w14:paraId="5CE5B22A" w14:textId="4D5917D1" w:rsidR="008216C8" w:rsidRPr="00CD76D7" w:rsidRDefault="00617BD8" w:rsidP="00EF11A2">
      <w:pPr>
        <w:pStyle w:val="JOURNALHeading2"/>
        <w:spacing w:before="240"/>
      </w:pPr>
      <w:r w:rsidRPr="00617BD8">
        <w:rPr>
          <w:bCs w:val="0"/>
        </w:rPr>
        <w:t>LEVEL OF EFFORT:</w:t>
      </w:r>
      <w:r w:rsidR="008216C8" w:rsidRPr="00CD76D7">
        <w:tab/>
        <w:t>3 hours</w:t>
      </w:r>
    </w:p>
    <w:p w14:paraId="0BB666C7" w14:textId="77777777" w:rsidR="00003F7A" w:rsidRDefault="00617BD8" w:rsidP="00C116D8">
      <w:pPr>
        <w:pStyle w:val="JOURNALHeading2"/>
        <w:spacing w:before="240"/>
      </w:pPr>
      <w:r w:rsidRPr="00617BD8">
        <w:t>REFERENCES:</w:t>
      </w:r>
    </w:p>
    <w:p w14:paraId="38C84336" w14:textId="56F325ED" w:rsidR="0076763B" w:rsidRDefault="001567F0" w:rsidP="00414DB6">
      <w:pPr>
        <w:pStyle w:val="ListBullet2"/>
        <w:numPr>
          <w:ilvl w:val="0"/>
          <w:numId w:val="39"/>
        </w:numPr>
      </w:pPr>
      <w:r>
        <w:t xml:space="preserve">Enforcement Manual, Part II, </w:t>
      </w:r>
      <w:r w:rsidR="00BD15D8">
        <w:t>s</w:t>
      </w:r>
      <w:r>
        <w:t>ection 2.4, “Enforcement Actions Involving Fitness</w:t>
      </w:r>
      <w:r w:rsidR="002C46DF">
        <w:noBreakHyphen/>
      </w:r>
      <w:r>
        <w:t>For</w:t>
      </w:r>
      <w:r w:rsidR="002C46DF">
        <w:noBreakHyphen/>
      </w:r>
      <w:r>
        <w:t>Duty (FFD)”</w:t>
      </w:r>
    </w:p>
    <w:p w14:paraId="61694C3A" w14:textId="2B424EB3" w:rsidR="0076763B" w:rsidRDefault="0076763B" w:rsidP="00414DB6">
      <w:pPr>
        <w:pStyle w:val="ListBullet2"/>
        <w:numPr>
          <w:ilvl w:val="0"/>
          <w:numId w:val="39"/>
        </w:numPr>
      </w:pPr>
      <w:r>
        <w:t>10 CFR Part 26, “Fitness for Duty Programs”</w:t>
      </w:r>
    </w:p>
    <w:p w14:paraId="1DA63C2E" w14:textId="3094E719" w:rsidR="0076763B" w:rsidRDefault="0076763B" w:rsidP="00414DB6">
      <w:pPr>
        <w:pStyle w:val="ListBullet2"/>
        <w:numPr>
          <w:ilvl w:val="0"/>
          <w:numId w:val="39"/>
        </w:numPr>
      </w:pPr>
      <w:r>
        <w:t>SECY 00</w:t>
      </w:r>
      <w:r w:rsidR="002C46DF">
        <w:noBreakHyphen/>
      </w:r>
      <w:r>
        <w:t>00</w:t>
      </w:r>
      <w:r w:rsidR="00AF00CA">
        <w:t>22, “Rulemaking Plan, “Decrease in the Scope of Random Fitness</w:t>
      </w:r>
      <w:r w:rsidR="002C46DF">
        <w:noBreakHyphen/>
      </w:r>
      <w:r w:rsidR="00AF00CA">
        <w:t>for</w:t>
      </w:r>
      <w:r w:rsidR="002C46DF">
        <w:noBreakHyphen/>
      </w:r>
      <w:r w:rsidR="00AF00CA">
        <w:t>Duty Testing Requirements for Nuclear Power Reactor Licensees,” for Amendments to 10</w:t>
      </w:r>
      <w:r w:rsidR="00734819">
        <w:t> </w:t>
      </w:r>
      <w:r w:rsidR="00AF00CA">
        <w:t>CFR Part 26”</w:t>
      </w:r>
    </w:p>
    <w:p w14:paraId="5D6D4B80" w14:textId="02029D42" w:rsidR="00AF00CA" w:rsidRPr="00557BB8" w:rsidRDefault="00E06FD4" w:rsidP="00414DB6">
      <w:pPr>
        <w:pStyle w:val="ListBullet2"/>
        <w:numPr>
          <w:ilvl w:val="0"/>
          <w:numId w:val="39"/>
        </w:numPr>
      </w:pPr>
      <w:r>
        <w:t>NUREG</w:t>
      </w:r>
      <w:r w:rsidR="002C46DF">
        <w:noBreakHyphen/>
      </w:r>
      <w:r>
        <w:t xml:space="preserve">1912, “Summary and Analysis of Public Comments Received on Proposed Revisions to 10 CFR Part 26 – Fitness for Duty Programs” </w:t>
      </w:r>
      <w:r w:rsidR="00BD15D8">
        <w:t>s</w:t>
      </w:r>
      <w:r>
        <w:t>ection 4.2, “Performance Ob</w:t>
      </w:r>
      <w:r w:rsidR="001C2E8C">
        <w:t xml:space="preserve">jectives” and </w:t>
      </w:r>
      <w:r w:rsidR="00BD15D8">
        <w:t>s</w:t>
      </w:r>
      <w:r w:rsidR="001C2E8C">
        <w:t>ection 4.4.3, “Procedures”</w:t>
      </w:r>
    </w:p>
    <w:p w14:paraId="70D6A03D" w14:textId="77777777" w:rsidR="00751333" w:rsidRPr="00751333" w:rsidRDefault="00751333" w:rsidP="00EF11A2">
      <w:pPr>
        <w:pStyle w:val="JOURNALHeading2"/>
        <w:spacing w:before="240"/>
      </w:pPr>
      <w:r w:rsidRPr="00751333">
        <w:rPr>
          <w:bCs w:val="0"/>
        </w:rPr>
        <w:t>EVALUATION CRITERIA:</w:t>
      </w:r>
    </w:p>
    <w:p w14:paraId="2D3610E1" w14:textId="2B4943D4" w:rsidR="008216C8" w:rsidRPr="00CD76D7" w:rsidRDefault="008216C8" w:rsidP="007B5DDF">
      <w:pPr>
        <w:pStyle w:val="BodyText2"/>
        <w:rPr>
          <w:b/>
          <w:bCs/>
        </w:rPr>
      </w:pPr>
      <w:r w:rsidRPr="00CD76D7">
        <w:t xml:space="preserve">Upon completion of this activity, </w:t>
      </w:r>
      <w:r w:rsidR="008128C4">
        <w:t>you</w:t>
      </w:r>
      <w:r w:rsidRPr="00CD76D7">
        <w:t xml:space="preserve"> will be asked to demonstrate </w:t>
      </w:r>
      <w:r w:rsidR="008128C4">
        <w:t xml:space="preserve">your </w:t>
      </w:r>
      <w:r w:rsidRPr="00CD76D7">
        <w:t>understanding of the NRC</w:t>
      </w:r>
      <w:r w:rsidR="008128C4">
        <w:t>’</w:t>
      </w:r>
      <w:r w:rsidRPr="00CD76D7">
        <w:t xml:space="preserve">s FFD </w:t>
      </w:r>
      <w:r w:rsidR="00406275">
        <w:t>r</w:t>
      </w:r>
      <w:r w:rsidRPr="00CD76D7">
        <w:t>ule by successfully addressing the following:</w:t>
      </w:r>
    </w:p>
    <w:p w14:paraId="3A5844A9" w14:textId="77777777" w:rsidR="008216C8" w:rsidRPr="00CD76D7" w:rsidRDefault="008216C8" w:rsidP="00414DB6">
      <w:pPr>
        <w:pStyle w:val="ListBullet2"/>
        <w:numPr>
          <w:ilvl w:val="0"/>
          <w:numId w:val="39"/>
        </w:numPr>
      </w:pPr>
      <w:r w:rsidRPr="00CD76D7">
        <w:t>State the purpose of the NRC</w:t>
      </w:r>
      <w:r w:rsidR="008128C4">
        <w:t>’</w:t>
      </w:r>
      <w:r w:rsidRPr="00CD76D7">
        <w:t xml:space="preserve">s FFD </w:t>
      </w:r>
      <w:r w:rsidR="00406275">
        <w:t>r</w:t>
      </w:r>
      <w:r w:rsidRPr="00CD76D7">
        <w:t>ule and which licensees are required to meet this rule.</w:t>
      </w:r>
    </w:p>
    <w:p w14:paraId="54AB546E" w14:textId="77777777" w:rsidR="008216C8" w:rsidRPr="00CD76D7" w:rsidRDefault="008216C8" w:rsidP="00414DB6">
      <w:pPr>
        <w:pStyle w:val="ListBullet2"/>
        <w:numPr>
          <w:ilvl w:val="0"/>
          <w:numId w:val="39"/>
        </w:numPr>
      </w:pPr>
      <w:r w:rsidRPr="00CD76D7">
        <w:t xml:space="preserve">Explain why the FFD </w:t>
      </w:r>
      <w:r w:rsidR="00406275">
        <w:t>r</w:t>
      </w:r>
      <w:r w:rsidRPr="00CD76D7">
        <w:t>ule (10</w:t>
      </w:r>
      <w:r w:rsidR="008128C4">
        <w:t> </w:t>
      </w:r>
      <w:r w:rsidRPr="00CD76D7">
        <w:t>CFR</w:t>
      </w:r>
      <w:r w:rsidR="008128C4">
        <w:t> </w:t>
      </w:r>
      <w:r w:rsidRPr="00CD76D7">
        <w:t>Part</w:t>
      </w:r>
      <w:r w:rsidR="008128C4">
        <w:t> </w:t>
      </w:r>
      <w:r w:rsidRPr="00CD76D7">
        <w:t xml:space="preserve">26) is not considered an </w:t>
      </w:r>
      <w:r w:rsidR="008128C4">
        <w:t>“</w:t>
      </w:r>
      <w:r w:rsidRPr="00CD76D7">
        <w:t>unwarrante</w:t>
      </w:r>
      <w:r w:rsidR="00591198">
        <w:t>d”</w:t>
      </w:r>
      <w:r w:rsidR="008128C4" w:rsidRPr="00CD76D7">
        <w:t xml:space="preserve"> </w:t>
      </w:r>
      <w:r w:rsidRPr="00CD76D7">
        <w:t>invasion of privacy and how licensees implement the requirements.</w:t>
      </w:r>
    </w:p>
    <w:p w14:paraId="7405B31D" w14:textId="3D35AA82" w:rsidR="008216C8" w:rsidRPr="00CD76D7" w:rsidRDefault="008216C8" w:rsidP="00414DB6">
      <w:pPr>
        <w:pStyle w:val="ListBullet2"/>
        <w:numPr>
          <w:ilvl w:val="0"/>
          <w:numId w:val="39"/>
        </w:numPr>
      </w:pPr>
      <w:r w:rsidRPr="00CD76D7">
        <w:t xml:space="preserve">Discuss the enforcement policy related to violations of the FFD </w:t>
      </w:r>
      <w:r w:rsidR="00406275">
        <w:t>r</w:t>
      </w:r>
      <w:r w:rsidRPr="00CD76D7">
        <w:t>ule</w:t>
      </w:r>
      <w:r w:rsidR="00300D2F">
        <w:t xml:space="preserve"> </w:t>
      </w:r>
      <w:r w:rsidR="009E0C7D">
        <w:t>as shown in the enforcement manual</w:t>
      </w:r>
      <w:r w:rsidRPr="00CD76D7">
        <w:t>.</w:t>
      </w:r>
    </w:p>
    <w:p w14:paraId="5E23C79C" w14:textId="492D2344" w:rsidR="008216C8" w:rsidRPr="00CD76D7" w:rsidRDefault="008216C8" w:rsidP="00414DB6">
      <w:pPr>
        <w:pStyle w:val="ListBullet2"/>
        <w:numPr>
          <w:ilvl w:val="0"/>
          <w:numId w:val="39"/>
        </w:numPr>
      </w:pPr>
      <w:r w:rsidRPr="00CD76D7">
        <w:t xml:space="preserve">Answer the following questions related to FFD. To whom does the FFD </w:t>
      </w:r>
      <w:r w:rsidR="00406275">
        <w:t>r</w:t>
      </w:r>
      <w:r w:rsidRPr="00CD76D7">
        <w:t xml:space="preserve">ule apply? Can a licensee deny access to an NRC inspector </w:t>
      </w:r>
      <w:r w:rsidR="008128C4">
        <w:t>who</w:t>
      </w:r>
      <w:r w:rsidR="00567E20">
        <w:t>m</w:t>
      </w:r>
      <w:r w:rsidR="008128C4" w:rsidRPr="00CD76D7">
        <w:t xml:space="preserve"> </w:t>
      </w:r>
      <w:r w:rsidR="008128C4">
        <w:t>it</w:t>
      </w:r>
      <w:r w:rsidR="008128C4" w:rsidRPr="00CD76D7">
        <w:t xml:space="preserve"> </w:t>
      </w:r>
      <w:r w:rsidRPr="00CD76D7">
        <w:t>suspect</w:t>
      </w:r>
      <w:r w:rsidR="008128C4">
        <w:t>s</w:t>
      </w:r>
      <w:r w:rsidRPr="00CD76D7">
        <w:t xml:space="preserve"> has been drinking? If not, what can the licensee do? What are the reporting requirements associated with FFD violations committed by licensed operators, supervisory personnel, and maintenance technicians?</w:t>
      </w:r>
    </w:p>
    <w:p w14:paraId="4504FEF6" w14:textId="77777777" w:rsidR="00751333" w:rsidRPr="00751333" w:rsidRDefault="00751333" w:rsidP="00EF11A2">
      <w:pPr>
        <w:pStyle w:val="JOURNALHeading2"/>
        <w:spacing w:before="240"/>
      </w:pPr>
      <w:r w:rsidRPr="00751333">
        <w:t>TASKS:</w:t>
      </w:r>
    </w:p>
    <w:p w14:paraId="278B45DF" w14:textId="65D53645" w:rsidR="008216C8" w:rsidRPr="00521A1E" w:rsidRDefault="008216C8" w:rsidP="00414DB6">
      <w:pPr>
        <w:pStyle w:val="ListBullet2"/>
        <w:numPr>
          <w:ilvl w:val="0"/>
          <w:numId w:val="39"/>
        </w:numPr>
      </w:pPr>
      <w:r w:rsidRPr="00521A1E">
        <w:t>On the NRC</w:t>
      </w:r>
      <w:r w:rsidR="008128C4">
        <w:t>’</w:t>
      </w:r>
      <w:r w:rsidRPr="00521A1E">
        <w:t xml:space="preserve">s </w:t>
      </w:r>
      <w:r w:rsidRPr="00567E20">
        <w:t>external</w:t>
      </w:r>
      <w:r w:rsidRPr="00521A1E">
        <w:t xml:space="preserve"> Web site, use the search function to find information on </w:t>
      </w:r>
      <w:r w:rsidR="008128C4" w:rsidRPr="008128C4">
        <w:t>FFD</w:t>
      </w:r>
      <w:r w:rsidRPr="008128C4">
        <w:t>.</w:t>
      </w:r>
      <w:r w:rsidR="00847008">
        <w:t xml:space="preserve"> Explore all aspects of the FFD rule and drug testing program guidance.</w:t>
      </w:r>
    </w:p>
    <w:p w14:paraId="632929DB" w14:textId="68A9586D" w:rsidR="00205203" w:rsidRDefault="00205203" w:rsidP="00414DB6">
      <w:pPr>
        <w:pStyle w:val="ListBullet2"/>
        <w:numPr>
          <w:ilvl w:val="0"/>
          <w:numId w:val="39"/>
        </w:numPr>
      </w:pPr>
      <w:r>
        <w:t xml:space="preserve">Open 10 CFR Part 26 and </w:t>
      </w:r>
      <w:r w:rsidR="00C80DE8">
        <w:t>read</w:t>
      </w:r>
      <w:r>
        <w:t xml:space="preserve"> the table of contents. </w:t>
      </w:r>
      <w:r w:rsidR="006B2EC5">
        <w:t>Understand</w:t>
      </w:r>
      <w:r w:rsidR="00405A17">
        <w:t xml:space="preserve"> the Purpose, Scope, and FFD Program </w:t>
      </w:r>
      <w:r w:rsidR="00F971C4">
        <w:t>a</w:t>
      </w:r>
      <w:r w:rsidR="00405A17">
        <w:t>pplicability.</w:t>
      </w:r>
    </w:p>
    <w:p w14:paraId="6B8166E3" w14:textId="23DE66A3" w:rsidR="00750A07" w:rsidRDefault="00120AA2" w:rsidP="00414DB6">
      <w:pPr>
        <w:pStyle w:val="ListBullet2"/>
        <w:numPr>
          <w:ilvl w:val="0"/>
          <w:numId w:val="39"/>
        </w:numPr>
      </w:pPr>
      <w:r>
        <w:t xml:space="preserve">Be familiar with the purpose </w:t>
      </w:r>
      <w:r w:rsidR="001B0114">
        <w:t>and scope of the references listed in this section.</w:t>
      </w:r>
    </w:p>
    <w:p w14:paraId="26143835" w14:textId="656751A1" w:rsidR="00C4512B" w:rsidRPr="00521A1E" w:rsidRDefault="00C4512B" w:rsidP="00414DB6">
      <w:pPr>
        <w:pStyle w:val="ListBullet2"/>
        <w:numPr>
          <w:ilvl w:val="0"/>
          <w:numId w:val="39"/>
        </w:numPr>
      </w:pPr>
      <w:r>
        <w:t xml:space="preserve">Have a discussion with a Security Inspector </w:t>
      </w:r>
      <w:r w:rsidR="002179AC">
        <w:t>about the FFD Rule.</w:t>
      </w:r>
    </w:p>
    <w:p w14:paraId="79462AF3" w14:textId="77777777" w:rsidR="008216C8" w:rsidRDefault="008128C4" w:rsidP="00414DB6">
      <w:pPr>
        <w:pStyle w:val="ListBullet2"/>
        <w:numPr>
          <w:ilvl w:val="0"/>
          <w:numId w:val="39"/>
        </w:numPr>
      </w:pPr>
      <w:r>
        <w:t>M</w:t>
      </w:r>
      <w:r w:rsidR="008216C8">
        <w:t xml:space="preserve">eet with </w:t>
      </w:r>
      <w:r>
        <w:t xml:space="preserve">your </w:t>
      </w:r>
      <w:r w:rsidR="008216C8">
        <w:t>immediate</w:t>
      </w:r>
      <w:r w:rsidR="008216C8" w:rsidRPr="00CD76D7">
        <w:t xml:space="preserve"> supervisor</w:t>
      </w:r>
      <w:r w:rsidR="008216C8">
        <w:t>,</w:t>
      </w:r>
      <w:r w:rsidR="008216C8" w:rsidRPr="00CD76D7">
        <w:t xml:space="preserve"> or the person designated to be </w:t>
      </w:r>
      <w:r w:rsidR="008216C8">
        <w:t>the new employee</w:t>
      </w:r>
      <w:r w:rsidR="008216C8" w:rsidRPr="00CD76D7">
        <w:t xml:space="preserve"> resource for this activity</w:t>
      </w:r>
      <w:r w:rsidR="008216C8">
        <w:t>,</w:t>
      </w:r>
      <w:r w:rsidR="008216C8" w:rsidRPr="00CD76D7">
        <w:t xml:space="preserve"> to discuss the items listed in the evaluation criteria section.</w:t>
      </w:r>
    </w:p>
    <w:p w14:paraId="2B1051A4" w14:textId="0FEFFCD7" w:rsidR="008216C8" w:rsidRPr="00CD76D7" w:rsidRDefault="00751333" w:rsidP="00EF11A2">
      <w:pPr>
        <w:pStyle w:val="JOURNALHeading2"/>
        <w:spacing w:before="240"/>
      </w:pPr>
      <w:r w:rsidRPr="00751333">
        <w:rPr>
          <w:bCs w:val="0"/>
        </w:rPr>
        <w:t>DOCUMENTATION:</w:t>
      </w:r>
      <w:r w:rsidRPr="00751333">
        <w:rPr>
          <w:bCs w:val="0"/>
        </w:rPr>
        <w:tab/>
      </w:r>
      <w:r w:rsidR="008128C4">
        <w:t>You</w:t>
      </w:r>
      <w:r w:rsidR="008216C8" w:rsidRPr="00521A1E">
        <w:t xml:space="preserve"> should</w:t>
      </w:r>
      <w:r w:rsidR="008216C8">
        <w:rPr>
          <w:b/>
        </w:rPr>
        <w:t xml:space="preserve"> </w:t>
      </w:r>
      <w:r w:rsidR="008216C8">
        <w:t>o</w:t>
      </w:r>
      <w:r w:rsidR="008216C8" w:rsidRPr="00CD76D7">
        <w:t xml:space="preserve">btain </w:t>
      </w:r>
      <w:r w:rsidR="008128C4">
        <w:t>your</w:t>
      </w:r>
      <w:r w:rsidR="008216C8" w:rsidRPr="00CD76D7">
        <w:t xml:space="preserve"> </w:t>
      </w:r>
      <w:r w:rsidR="008216C8">
        <w:t xml:space="preserve">immediate </w:t>
      </w:r>
      <w:r w:rsidR="008216C8" w:rsidRPr="00CD76D7">
        <w:t>supervisor</w:t>
      </w:r>
      <w:r w:rsidR="008128C4">
        <w:t>’</w:t>
      </w:r>
      <w:r w:rsidR="008216C8" w:rsidRPr="00CD76D7">
        <w:t xml:space="preserve">s </w:t>
      </w:r>
      <w:r w:rsidR="00EA5F1A">
        <w:t xml:space="preserve">or designee’s </w:t>
      </w:r>
      <w:r w:rsidR="008216C8" w:rsidRPr="00CD76D7">
        <w:t>signature in the line item for Basic</w:t>
      </w:r>
      <w:r w:rsidR="002C46DF">
        <w:noBreakHyphen/>
      </w:r>
      <w:r w:rsidR="008216C8" w:rsidRPr="00CD76D7">
        <w:t>Level Certification Signature Card Item ISA</w:t>
      </w:r>
      <w:r w:rsidR="002C46DF">
        <w:noBreakHyphen/>
      </w:r>
      <w:r w:rsidR="008216C8" w:rsidRPr="00CD76D7">
        <w:t>3.</w:t>
      </w:r>
    </w:p>
    <w:p w14:paraId="6772F3CD" w14:textId="559C371F" w:rsidR="008216C8" w:rsidRPr="00CD76D7" w:rsidRDefault="008216C8" w:rsidP="007436AD">
      <w:pPr>
        <w:pStyle w:val="JournalTOPIC"/>
      </w:pPr>
      <w:bookmarkStart w:id="58" w:name="_Toc138859152"/>
      <w:bookmarkStart w:id="59" w:name="_Toc152321919"/>
      <w:bookmarkStart w:id="60" w:name="_Toc152570747"/>
      <w:bookmarkStart w:id="61" w:name="_Toc178081632"/>
      <w:r w:rsidRPr="00CD76D7">
        <w:t>(ISA</w:t>
      </w:r>
      <w:r w:rsidR="000A14ED">
        <w:t>-</w:t>
      </w:r>
      <w:r w:rsidRPr="00CD76D7">
        <w:t>4) Allegations</w:t>
      </w:r>
      <w:bookmarkEnd w:id="58"/>
      <w:bookmarkEnd w:id="59"/>
      <w:bookmarkEnd w:id="60"/>
      <w:bookmarkEnd w:id="61"/>
    </w:p>
    <w:p w14:paraId="6AC4CC0F" w14:textId="77777777" w:rsidR="00871234" w:rsidRPr="00871234" w:rsidRDefault="00871234" w:rsidP="00871234">
      <w:pPr>
        <w:pStyle w:val="JOURNALHeading2"/>
      </w:pPr>
      <w:r w:rsidRPr="00871234">
        <w:t>PURPOSE:</w:t>
      </w:r>
    </w:p>
    <w:p w14:paraId="58E3F9D5" w14:textId="3309975D" w:rsidR="008216C8" w:rsidRPr="00CD76D7" w:rsidRDefault="008216C8" w:rsidP="00EF11A2">
      <w:pPr>
        <w:pStyle w:val="BodyText"/>
        <w:spacing w:before="240"/>
      </w:pPr>
      <w:r w:rsidRPr="00CD76D7">
        <w:t>The purpose of this activity is to familiarize the candidate with the procedures, guidance</w:t>
      </w:r>
      <w:r w:rsidR="008128C4">
        <w:t>,</w:t>
      </w:r>
      <w:r w:rsidRPr="00CD76D7">
        <w:t xml:space="preserve"> and activities applicable to handling the receipt, processing, review</w:t>
      </w:r>
      <w:r w:rsidR="008128C4">
        <w:t>,</w:t>
      </w:r>
      <w:r w:rsidRPr="00CD76D7">
        <w:t xml:space="preserve"> and closure of allegations. This study activity will help </w:t>
      </w:r>
      <w:r w:rsidR="008128C4">
        <w:t>you</w:t>
      </w:r>
      <w:r w:rsidRPr="00CD76D7">
        <w:t xml:space="preserve"> to effectively interact with individuals bringing concerns to the NRC and to appropriately respond to those concerns.</w:t>
      </w:r>
    </w:p>
    <w:p w14:paraId="39337E9A" w14:textId="773B5995" w:rsidR="008216C8" w:rsidRPr="00CD76D7" w:rsidRDefault="00617BD8" w:rsidP="00EF11A2">
      <w:pPr>
        <w:pStyle w:val="JOURNALHeading2"/>
        <w:spacing w:before="240"/>
      </w:pPr>
      <w:r w:rsidRPr="00617BD8">
        <w:rPr>
          <w:bCs w:val="0"/>
        </w:rPr>
        <w:t>COMPETENCY AREA:</w:t>
      </w:r>
      <w:r w:rsidR="008216C8" w:rsidRPr="00CD76D7">
        <w:rPr>
          <w:b/>
        </w:rPr>
        <w:tab/>
      </w:r>
      <w:r w:rsidR="008216C8" w:rsidRPr="00CD76D7">
        <w:t>INSPECTION</w:t>
      </w:r>
      <w:r w:rsidR="002D4D20">
        <w:t xml:space="preserve"> </w:t>
      </w:r>
      <w:r w:rsidR="008216C8" w:rsidRPr="00CD76D7">
        <w:t>SELF</w:t>
      </w:r>
      <w:r w:rsidR="002C46DF">
        <w:noBreakHyphen/>
      </w:r>
      <w:r w:rsidR="008216C8" w:rsidRPr="00CD76D7">
        <w:t>MANAGEMENT</w:t>
      </w:r>
      <w:r w:rsidR="00876149" w:rsidDel="009B7886">
        <w:t xml:space="preserve"> </w:t>
      </w:r>
      <w:r w:rsidR="008216C8" w:rsidRPr="00CD76D7">
        <w:t>COMMUNICATION</w:t>
      </w:r>
    </w:p>
    <w:p w14:paraId="19106919" w14:textId="347D1C35" w:rsidR="008216C8" w:rsidRPr="00CD76D7" w:rsidRDefault="00617BD8" w:rsidP="00EF11A2">
      <w:pPr>
        <w:pStyle w:val="JOURNALHeading2"/>
        <w:spacing w:before="240"/>
      </w:pPr>
      <w:r w:rsidRPr="00617BD8">
        <w:rPr>
          <w:bCs w:val="0"/>
        </w:rPr>
        <w:t>LEVEL OF EFFORT:</w:t>
      </w:r>
      <w:r w:rsidR="008216C8" w:rsidRPr="00CD76D7">
        <w:tab/>
      </w:r>
      <w:r w:rsidR="00627D53">
        <w:t>20</w:t>
      </w:r>
      <w:r w:rsidR="008216C8" w:rsidRPr="00CD76D7">
        <w:t xml:space="preserve"> hours</w:t>
      </w:r>
    </w:p>
    <w:p w14:paraId="067ACAA1" w14:textId="77777777" w:rsidR="00617BD8" w:rsidRPr="00617BD8" w:rsidRDefault="00617BD8" w:rsidP="00EF11A2">
      <w:pPr>
        <w:pStyle w:val="JOURNALHeading2"/>
        <w:spacing w:before="240"/>
      </w:pPr>
      <w:r w:rsidRPr="00617BD8">
        <w:t>REFERENCES:</w:t>
      </w:r>
    </w:p>
    <w:p w14:paraId="02F38030" w14:textId="251F48A6" w:rsidR="008216C8" w:rsidRDefault="008216C8" w:rsidP="00414DB6">
      <w:pPr>
        <w:pStyle w:val="ListBullet2"/>
        <w:numPr>
          <w:ilvl w:val="0"/>
          <w:numId w:val="39"/>
        </w:numPr>
      </w:pPr>
      <w:r w:rsidRPr="00CD76D7">
        <w:t xml:space="preserve">MD 8.8, </w:t>
      </w:r>
      <w:r w:rsidR="008128C4">
        <w:t>“</w:t>
      </w:r>
      <w:r w:rsidRPr="00CD76D7">
        <w:t>Management of Allegations</w:t>
      </w:r>
      <w:r w:rsidR="008128C4">
        <w:t>”</w:t>
      </w:r>
    </w:p>
    <w:p w14:paraId="55B9F55C" w14:textId="1308EC1D" w:rsidR="00EE3900" w:rsidRDefault="008D67B2" w:rsidP="00414DB6">
      <w:pPr>
        <w:pStyle w:val="ListBullet2"/>
        <w:numPr>
          <w:ilvl w:val="0"/>
          <w:numId w:val="39"/>
        </w:numPr>
        <w:rPr>
          <w:rFonts w:eastAsia="Times New Roman"/>
          <w:sz w:val="24"/>
          <w:szCs w:val="24"/>
        </w:rPr>
      </w:pPr>
      <w:r>
        <w:t xml:space="preserve">Allegation </w:t>
      </w:r>
      <w:r w:rsidRPr="00C20217">
        <w:rPr>
          <w:rFonts w:eastAsia="Times New Roman"/>
        </w:rPr>
        <w:t>Manual</w:t>
      </w:r>
      <w:r w:rsidR="008A2939">
        <w:rPr>
          <w:rFonts w:eastAsia="Times New Roman"/>
        </w:rPr>
        <w:t xml:space="preserve"> (</w:t>
      </w:r>
      <w:hyperlink r:id="rId16" w:history="1">
        <w:r w:rsidR="005D355D" w:rsidRPr="009A46A8">
          <w:rPr>
            <w:rStyle w:val="Hyperlink"/>
            <w:rFonts w:eastAsia="Times New Roman"/>
          </w:rPr>
          <w:t>https://intranet.nrc.gov/oe/allegation</w:t>
        </w:r>
        <w:r w:rsidR="002C46DF">
          <w:rPr>
            <w:rStyle w:val="Hyperlink"/>
            <w:rFonts w:eastAsia="Times New Roman"/>
          </w:rPr>
          <w:noBreakHyphen/>
        </w:r>
        <w:r w:rsidR="005D355D" w:rsidRPr="009A46A8">
          <w:rPr>
            <w:rStyle w:val="Hyperlink"/>
            <w:rFonts w:eastAsia="Times New Roman"/>
          </w:rPr>
          <w:t>manual</w:t>
        </w:r>
      </w:hyperlink>
      <w:r w:rsidR="008A2939">
        <w:rPr>
          <w:rFonts w:eastAsia="Times New Roman"/>
        </w:rPr>
        <w:t>)</w:t>
      </w:r>
    </w:p>
    <w:p w14:paraId="38364995" w14:textId="78494D7B" w:rsidR="008216C8" w:rsidRPr="00CD76D7" w:rsidRDefault="008216C8" w:rsidP="00414DB6">
      <w:pPr>
        <w:pStyle w:val="ListBullet2"/>
        <w:numPr>
          <w:ilvl w:val="0"/>
          <w:numId w:val="39"/>
        </w:numPr>
      </w:pPr>
      <w:r w:rsidRPr="00CD76D7">
        <w:t xml:space="preserve">NRC Form 613, </w:t>
      </w:r>
      <w:r w:rsidR="008128C4">
        <w:t>“</w:t>
      </w:r>
      <w:r w:rsidR="00CC1907">
        <w:t>Program Identity Protection Policy</w:t>
      </w:r>
      <w:r w:rsidR="008128C4">
        <w:t>”</w:t>
      </w:r>
      <w:r w:rsidR="00CC1907">
        <w:t xml:space="preserve"> available in the Forms Library at: </w:t>
      </w:r>
      <w:hyperlink r:id="rId17" w:history="1">
        <w:r w:rsidR="00473BB7" w:rsidRPr="00161184">
          <w:rPr>
            <w:rStyle w:val="Hyperlink"/>
          </w:rPr>
          <w:t>https://usnrc.sharepoint.com/teams/NRC</w:t>
        </w:r>
        <w:r w:rsidR="002C46DF">
          <w:rPr>
            <w:rStyle w:val="Hyperlink"/>
          </w:rPr>
          <w:noBreakHyphen/>
        </w:r>
        <w:r w:rsidR="00473BB7" w:rsidRPr="00161184">
          <w:rPr>
            <w:rStyle w:val="Hyperlink"/>
          </w:rPr>
          <w:t>Forms</w:t>
        </w:r>
        <w:r w:rsidR="002C46DF">
          <w:rPr>
            <w:rStyle w:val="Hyperlink"/>
          </w:rPr>
          <w:noBreakHyphen/>
        </w:r>
        <w:r w:rsidR="00473BB7" w:rsidRPr="00161184">
          <w:rPr>
            <w:rStyle w:val="Hyperlink"/>
          </w:rPr>
          <w:t>Library/SitePages/Home.aspx</w:t>
        </w:r>
      </w:hyperlink>
      <w:r w:rsidR="00473BB7">
        <w:t xml:space="preserve"> </w:t>
      </w:r>
      <w:r w:rsidRPr="00CD76D7">
        <w:t>10</w:t>
      </w:r>
      <w:r w:rsidR="008128C4">
        <w:t> </w:t>
      </w:r>
      <w:r w:rsidRPr="00CD76D7">
        <w:t>CFR</w:t>
      </w:r>
      <w:r w:rsidR="008128C4">
        <w:t> </w:t>
      </w:r>
      <w:r w:rsidRPr="00CD76D7">
        <w:t xml:space="preserve">50.5, </w:t>
      </w:r>
      <w:r>
        <w:t>10</w:t>
      </w:r>
      <w:r w:rsidR="008128C4">
        <w:t> </w:t>
      </w:r>
      <w:r>
        <w:t>CFR</w:t>
      </w:r>
      <w:r w:rsidR="008128C4">
        <w:t> </w:t>
      </w:r>
      <w:r>
        <w:t xml:space="preserve">72.12, </w:t>
      </w:r>
      <w:r w:rsidR="008128C4">
        <w:t>“</w:t>
      </w:r>
      <w:r w:rsidRPr="00CD76D7">
        <w:t>Deliberate Misconduct</w:t>
      </w:r>
      <w:r w:rsidR="008128C4">
        <w:t>”</w:t>
      </w:r>
    </w:p>
    <w:p w14:paraId="5E4DF8B4" w14:textId="29D0C45D" w:rsidR="008216C8" w:rsidRPr="00CD76D7" w:rsidRDefault="008216C8" w:rsidP="00414DB6">
      <w:pPr>
        <w:pStyle w:val="ListBullet2"/>
        <w:numPr>
          <w:ilvl w:val="0"/>
          <w:numId w:val="39"/>
        </w:numPr>
      </w:pPr>
      <w:r w:rsidRPr="00CD76D7">
        <w:t>10</w:t>
      </w:r>
      <w:r w:rsidR="008128C4">
        <w:t> </w:t>
      </w:r>
      <w:r w:rsidRPr="00CD76D7">
        <w:t>CFR</w:t>
      </w:r>
      <w:r w:rsidR="008128C4">
        <w:t> </w:t>
      </w:r>
      <w:r w:rsidRPr="00CD76D7">
        <w:t xml:space="preserve">50.7, </w:t>
      </w:r>
      <w:r w:rsidR="008128C4">
        <w:t>“</w:t>
      </w:r>
      <w:r w:rsidRPr="00CD76D7">
        <w:t>Employee Protection</w:t>
      </w:r>
      <w:r w:rsidR="008128C4">
        <w:t>”</w:t>
      </w:r>
    </w:p>
    <w:p w14:paraId="05FB1EED" w14:textId="77777777" w:rsidR="008216C8" w:rsidRPr="00CD76D7" w:rsidRDefault="008216C8" w:rsidP="00414DB6">
      <w:pPr>
        <w:pStyle w:val="ListBullet2"/>
        <w:numPr>
          <w:ilvl w:val="0"/>
          <w:numId w:val="39"/>
        </w:numPr>
      </w:pPr>
      <w:r w:rsidRPr="00CD76D7">
        <w:t>10</w:t>
      </w:r>
      <w:r w:rsidR="008128C4">
        <w:t> </w:t>
      </w:r>
      <w:r w:rsidRPr="00CD76D7">
        <w:t>CFR</w:t>
      </w:r>
      <w:r w:rsidR="008128C4">
        <w:t> </w:t>
      </w:r>
      <w:r w:rsidRPr="00CD76D7">
        <w:t xml:space="preserve">50.9, </w:t>
      </w:r>
      <w:r>
        <w:t>10</w:t>
      </w:r>
      <w:r w:rsidR="008128C4">
        <w:t> </w:t>
      </w:r>
      <w:r>
        <w:t>CFR</w:t>
      </w:r>
      <w:r w:rsidR="008128C4">
        <w:t> </w:t>
      </w:r>
      <w:r>
        <w:t xml:space="preserve">72.11, </w:t>
      </w:r>
      <w:r w:rsidR="008128C4">
        <w:t>“</w:t>
      </w:r>
      <w:r w:rsidRPr="00CD76D7">
        <w:t>Completeness and Accuracy of Information</w:t>
      </w:r>
      <w:r w:rsidR="008128C4">
        <w:t>”</w:t>
      </w:r>
    </w:p>
    <w:p w14:paraId="1F380A06" w14:textId="77777777" w:rsidR="008216C8" w:rsidRPr="00CD76D7" w:rsidRDefault="008216C8" w:rsidP="00414DB6">
      <w:pPr>
        <w:pStyle w:val="ListBullet2"/>
        <w:numPr>
          <w:ilvl w:val="0"/>
          <w:numId w:val="39"/>
        </w:numPr>
      </w:pPr>
      <w:r w:rsidRPr="00CD76D7">
        <w:t>Regional or office guidance on allegations</w:t>
      </w:r>
    </w:p>
    <w:p w14:paraId="4C39ED2F" w14:textId="213A8DE3" w:rsidR="008216C8" w:rsidRPr="00CD76D7" w:rsidRDefault="008216C8" w:rsidP="00414DB6">
      <w:pPr>
        <w:pStyle w:val="ListBullet2"/>
        <w:numPr>
          <w:ilvl w:val="0"/>
          <w:numId w:val="39"/>
        </w:numPr>
      </w:pPr>
      <w:r w:rsidRPr="00CD76D7">
        <w:t>NUREG/BR</w:t>
      </w:r>
      <w:r w:rsidR="002C46DF">
        <w:noBreakHyphen/>
      </w:r>
      <w:r w:rsidRPr="00CD76D7">
        <w:t xml:space="preserve">0240, </w:t>
      </w:r>
      <w:r w:rsidR="00EC235C">
        <w:t>“</w:t>
      </w:r>
      <w:r w:rsidRPr="00CD76D7">
        <w:t>Reporting Safety Concerns to the NRC</w:t>
      </w:r>
      <w:r w:rsidR="00567E20">
        <w:t>”</w:t>
      </w:r>
    </w:p>
    <w:p w14:paraId="0DB64B3A" w14:textId="77777777" w:rsidR="00BD43B5" w:rsidRDefault="008216C8" w:rsidP="00414DB6">
      <w:pPr>
        <w:pStyle w:val="ListBullet2"/>
        <w:numPr>
          <w:ilvl w:val="0"/>
          <w:numId w:val="39"/>
        </w:numPr>
      </w:pPr>
      <w:r w:rsidRPr="00CD76D7">
        <w:t>Office of Enforcement Web</w:t>
      </w:r>
      <w:r w:rsidR="00EC235C">
        <w:t xml:space="preserve"> </w:t>
      </w:r>
      <w:r w:rsidRPr="00CD76D7">
        <w:t>page</w:t>
      </w:r>
    </w:p>
    <w:p w14:paraId="58EBE6B1" w14:textId="3FC1C628" w:rsidR="008216C8" w:rsidRPr="00CD76D7" w:rsidRDefault="00BD43B5" w:rsidP="00414DB6">
      <w:pPr>
        <w:pStyle w:val="ListBullet2"/>
        <w:numPr>
          <w:ilvl w:val="0"/>
          <w:numId w:val="39"/>
        </w:numPr>
      </w:pPr>
      <w:r>
        <w:t xml:space="preserve">TMS Training: </w:t>
      </w:r>
      <w:r w:rsidR="00257912">
        <w:t>“</w:t>
      </w:r>
      <w:r>
        <w:t>Allegations Process</w:t>
      </w:r>
      <w:r w:rsidR="00257912">
        <w:t>” and “Allegations Intake and Routing”</w:t>
      </w:r>
    </w:p>
    <w:p w14:paraId="24973F20" w14:textId="77777777" w:rsidR="00751333" w:rsidRPr="00751333" w:rsidRDefault="00751333" w:rsidP="00EF11A2">
      <w:pPr>
        <w:pStyle w:val="JOURNALHeading2"/>
        <w:spacing w:before="240"/>
      </w:pPr>
      <w:r w:rsidRPr="00751333">
        <w:rPr>
          <w:bCs w:val="0"/>
        </w:rPr>
        <w:t>EVALUATION CRITERIA:</w:t>
      </w:r>
    </w:p>
    <w:p w14:paraId="58495C6B" w14:textId="76CC4682" w:rsidR="008216C8" w:rsidRPr="00521A1E" w:rsidRDefault="008216C8" w:rsidP="00A66107">
      <w:pPr>
        <w:pStyle w:val="BodyText2"/>
        <w:rPr>
          <w:b/>
          <w:bCs/>
        </w:rPr>
      </w:pPr>
      <w:r w:rsidRPr="00F516B0">
        <w:t>Upon</w:t>
      </w:r>
      <w:r w:rsidRPr="00521A1E">
        <w:t xml:space="preserve"> completion of this activity, </w:t>
      </w:r>
      <w:r w:rsidR="00EC235C">
        <w:t>you</w:t>
      </w:r>
      <w:r w:rsidRPr="00521A1E">
        <w:t xml:space="preserve"> will be asked to </w:t>
      </w:r>
      <w:r w:rsidR="00EC235C">
        <w:t xml:space="preserve">show your </w:t>
      </w:r>
      <w:r w:rsidRPr="00521A1E">
        <w:t>understand</w:t>
      </w:r>
      <w:r w:rsidR="00EC235C">
        <w:t>ing of</w:t>
      </w:r>
      <w:r w:rsidRPr="00521A1E">
        <w:t xml:space="preserve"> the NRC</w:t>
      </w:r>
      <w:r w:rsidR="00EC235C">
        <w:t>’</w:t>
      </w:r>
      <w:r w:rsidRPr="00521A1E">
        <w:t>s allegation process by successfully addressing the following:</w:t>
      </w:r>
    </w:p>
    <w:p w14:paraId="5EF3740D" w14:textId="77777777" w:rsidR="008216C8" w:rsidRDefault="008216C8" w:rsidP="00414DB6">
      <w:pPr>
        <w:pStyle w:val="ListBullet2"/>
        <w:numPr>
          <w:ilvl w:val="0"/>
          <w:numId w:val="39"/>
        </w:numPr>
      </w:pPr>
      <w:r w:rsidRPr="00521A1E">
        <w:t>State the criteria used to evaluate a statement to determine if the information in the statement is a potential allegation.</w:t>
      </w:r>
    </w:p>
    <w:p w14:paraId="7B184D81" w14:textId="77777777" w:rsidR="008216C8" w:rsidRPr="00521A1E" w:rsidRDefault="008216C8" w:rsidP="00414DB6">
      <w:pPr>
        <w:pStyle w:val="ListBullet2"/>
        <w:numPr>
          <w:ilvl w:val="0"/>
          <w:numId w:val="39"/>
        </w:numPr>
      </w:pPr>
      <w:r w:rsidRPr="00521A1E">
        <w:t>State the information that is required to be obtained during the receipt of a potential allegation.</w:t>
      </w:r>
    </w:p>
    <w:p w14:paraId="48B37E07" w14:textId="59FA3678" w:rsidR="008216C8" w:rsidRDefault="008216C8" w:rsidP="00414DB6">
      <w:pPr>
        <w:pStyle w:val="ListBullet2"/>
        <w:numPr>
          <w:ilvl w:val="0"/>
          <w:numId w:val="39"/>
        </w:numPr>
      </w:pPr>
      <w:r w:rsidRPr="00521A1E">
        <w:t>State the role of the Office Allegation Coordinator (OAC).</w:t>
      </w:r>
    </w:p>
    <w:p w14:paraId="1BC6EBB0" w14:textId="77777777" w:rsidR="008216C8" w:rsidRDefault="008216C8" w:rsidP="00414DB6">
      <w:pPr>
        <w:pStyle w:val="ListBullet2"/>
        <w:numPr>
          <w:ilvl w:val="0"/>
          <w:numId w:val="39"/>
        </w:numPr>
      </w:pPr>
      <w:r w:rsidRPr="00521A1E">
        <w:t>State the purpose of, and the steps taken to prepare</w:t>
      </w:r>
      <w:r w:rsidR="00EC235C">
        <w:t>,</w:t>
      </w:r>
      <w:r w:rsidRPr="00521A1E">
        <w:t xml:space="preserve"> an Allegation Review Board (ARB) briefing sheet.</w:t>
      </w:r>
    </w:p>
    <w:p w14:paraId="46FBC517" w14:textId="7078EB27" w:rsidR="008216C8" w:rsidRDefault="008216C8" w:rsidP="00414DB6">
      <w:pPr>
        <w:pStyle w:val="ListBullet2"/>
        <w:numPr>
          <w:ilvl w:val="0"/>
          <w:numId w:val="39"/>
        </w:numPr>
      </w:pPr>
      <w:r w:rsidRPr="00521A1E">
        <w:t>State the information that should be provided to an ARB</w:t>
      </w:r>
      <w:r w:rsidR="005320B2">
        <w:t xml:space="preserve"> as well as who is required to be on the ARB</w:t>
      </w:r>
      <w:r w:rsidRPr="00521A1E">
        <w:t>.</w:t>
      </w:r>
    </w:p>
    <w:p w14:paraId="18B26D11" w14:textId="59C35CC9" w:rsidR="008216C8" w:rsidRDefault="00887493" w:rsidP="00414DB6">
      <w:pPr>
        <w:pStyle w:val="ListBullet2"/>
        <w:numPr>
          <w:ilvl w:val="0"/>
          <w:numId w:val="39"/>
        </w:numPr>
      </w:pPr>
      <w:r>
        <w:t>Describe the allegation evaluation methods that may be directed by the ARB and discuss what information is needed to close the allegation for each approach.</w:t>
      </w:r>
      <w:r w:rsidR="00815EA7">
        <w:t xml:space="preserve"> </w:t>
      </w:r>
      <w:r w:rsidR="008216C8" w:rsidRPr="00521A1E">
        <w:t>State the purpose of, and the information needed to prepare allegation closure documentation.</w:t>
      </w:r>
    </w:p>
    <w:p w14:paraId="340D026F" w14:textId="7267510D" w:rsidR="00424523" w:rsidRDefault="00424523" w:rsidP="00952633">
      <w:pPr>
        <w:pStyle w:val="ListBullet2"/>
      </w:pPr>
      <w:r>
        <w:t>Explain what an Ad</w:t>
      </w:r>
      <w:r w:rsidR="002C46DF">
        <w:noBreakHyphen/>
      </w:r>
      <w:r>
        <w:t>Ho</w:t>
      </w:r>
      <w:r w:rsidR="001B6192">
        <w:t>c</w:t>
      </w:r>
      <w:r>
        <w:t>/Emergency ARB is an</w:t>
      </w:r>
      <w:r w:rsidR="00815EA7">
        <w:t>d</w:t>
      </w:r>
      <w:r>
        <w:t xml:space="preserve"> when it is used</w:t>
      </w:r>
      <w:r w:rsidR="005320B2">
        <w:t>.</w:t>
      </w:r>
    </w:p>
    <w:p w14:paraId="42380F79" w14:textId="77777777" w:rsidR="00751333" w:rsidRPr="00751333" w:rsidRDefault="00751333" w:rsidP="00EF11A2">
      <w:pPr>
        <w:pStyle w:val="JOURNALHeading2"/>
        <w:spacing w:before="240"/>
      </w:pPr>
      <w:r w:rsidRPr="00751333">
        <w:rPr>
          <w:bCs w:val="0"/>
        </w:rPr>
        <w:t>TASKS:</w:t>
      </w:r>
    </w:p>
    <w:p w14:paraId="23ABBB13" w14:textId="5242A5C0" w:rsidR="008216C8" w:rsidRPr="00CD76D7" w:rsidRDefault="008216C8" w:rsidP="00414DB6">
      <w:pPr>
        <w:pStyle w:val="BodyText"/>
        <w:numPr>
          <w:ilvl w:val="0"/>
          <w:numId w:val="9"/>
        </w:numPr>
      </w:pPr>
      <w:r w:rsidRPr="00CD76D7">
        <w:t>Review the applicable regulations and guidance listed in the reference section</w:t>
      </w:r>
      <w:r w:rsidR="000B0C6A">
        <w:t xml:space="preserve"> including Exhibit 1 of the </w:t>
      </w:r>
      <w:r w:rsidR="001425D0">
        <w:t>Allegation</w:t>
      </w:r>
      <w:r w:rsidR="000B0C6A">
        <w:t xml:space="preserve"> Manual</w:t>
      </w:r>
      <w:r w:rsidRPr="00CD76D7">
        <w:t>.</w:t>
      </w:r>
    </w:p>
    <w:p w14:paraId="13A0EE09" w14:textId="408FC0AA" w:rsidR="008216C8" w:rsidRPr="00CD76D7" w:rsidRDefault="008216C8" w:rsidP="00414DB6">
      <w:pPr>
        <w:pStyle w:val="BodyText"/>
        <w:numPr>
          <w:ilvl w:val="0"/>
          <w:numId w:val="9"/>
        </w:numPr>
      </w:pPr>
      <w:r w:rsidRPr="00CD76D7">
        <w:t xml:space="preserve">Complete the </w:t>
      </w:r>
      <w:r w:rsidR="00800DD4">
        <w:t xml:space="preserve">two </w:t>
      </w:r>
      <w:r w:rsidR="00B93D81">
        <w:t>TMS</w:t>
      </w:r>
      <w:r w:rsidRPr="00CD76D7">
        <w:t xml:space="preserve"> training module</w:t>
      </w:r>
      <w:r w:rsidR="00257912">
        <w:t>s</w:t>
      </w:r>
      <w:r w:rsidR="00954C0C">
        <w:t xml:space="preserve"> listed in the Resources section of this ISA</w:t>
      </w:r>
      <w:r w:rsidR="003016DF">
        <w:t>. Individuals who are assigned to a Regional office may also have to take fo</w:t>
      </w:r>
      <w:r w:rsidR="00800BD6">
        <w:t xml:space="preserve">cused allegation training that was developed based, in part, upon </w:t>
      </w:r>
      <w:r w:rsidR="00DF750E">
        <w:t>lessons learned</w:t>
      </w:r>
      <w:r w:rsidR="00800BD6">
        <w:t>. If you are assigned to a Regional office consult your supervisor for details regarding the need to complete such training.</w:t>
      </w:r>
    </w:p>
    <w:p w14:paraId="518F7A60" w14:textId="77777777" w:rsidR="008216C8" w:rsidRPr="00CD76D7" w:rsidRDefault="008216C8" w:rsidP="00414DB6">
      <w:pPr>
        <w:pStyle w:val="BodyText"/>
        <w:numPr>
          <w:ilvl w:val="0"/>
          <w:numId w:val="9"/>
        </w:numPr>
      </w:pPr>
      <w:r w:rsidRPr="00CD76D7">
        <w:t>Review the applicable regional or office guidance for allegations.</w:t>
      </w:r>
    </w:p>
    <w:p w14:paraId="312AFAC3" w14:textId="77777777" w:rsidR="008216C8" w:rsidRPr="00CD76D7" w:rsidRDefault="008216C8" w:rsidP="00414DB6">
      <w:pPr>
        <w:pStyle w:val="BodyText"/>
        <w:numPr>
          <w:ilvl w:val="0"/>
          <w:numId w:val="9"/>
        </w:numPr>
      </w:pPr>
      <w:r w:rsidRPr="00CD76D7">
        <w:t>Review two closed allegation case files (if possible, one should include an inspection effort):</w:t>
      </w:r>
    </w:p>
    <w:p w14:paraId="1071FB28" w14:textId="77777777" w:rsidR="008216C8" w:rsidRPr="00CD76D7" w:rsidRDefault="008216C8" w:rsidP="00414DB6">
      <w:pPr>
        <w:pStyle w:val="BodyText"/>
        <w:numPr>
          <w:ilvl w:val="1"/>
          <w:numId w:val="29"/>
        </w:numPr>
      </w:pPr>
      <w:r w:rsidRPr="00CD76D7">
        <w:t>Identify how incoming correspondence or information was determined to meet the definition of an allegation and how specific concerns were identified.</w:t>
      </w:r>
    </w:p>
    <w:p w14:paraId="0EAE9D45" w14:textId="77777777" w:rsidR="008216C8" w:rsidRPr="00CD76D7" w:rsidRDefault="008216C8" w:rsidP="00414DB6">
      <w:pPr>
        <w:pStyle w:val="BodyText"/>
        <w:numPr>
          <w:ilvl w:val="1"/>
          <w:numId w:val="29"/>
        </w:numPr>
      </w:pPr>
      <w:r w:rsidRPr="00CD76D7">
        <w:t>Review the associated ARB briefing sheets, particularly the determination of safety significance and the proposed action plan.</w:t>
      </w:r>
    </w:p>
    <w:p w14:paraId="49E77400" w14:textId="4909DAEF" w:rsidR="000B6BD3" w:rsidRPr="00CD76D7" w:rsidRDefault="008216C8" w:rsidP="00414DB6">
      <w:pPr>
        <w:pStyle w:val="BodyText"/>
        <w:numPr>
          <w:ilvl w:val="1"/>
          <w:numId w:val="29"/>
        </w:numPr>
      </w:pPr>
      <w:r w:rsidRPr="00CD76D7">
        <w:t>Review the associated allegation closeout memorandum or closeout letter to understand the rationale and basis for an allegation closeout.</w:t>
      </w:r>
    </w:p>
    <w:p w14:paraId="78CF5072" w14:textId="63AEC92F" w:rsidR="008216C8" w:rsidRDefault="008216C8" w:rsidP="00414DB6">
      <w:pPr>
        <w:pStyle w:val="BodyText"/>
        <w:numPr>
          <w:ilvl w:val="0"/>
          <w:numId w:val="9"/>
        </w:numPr>
      </w:pPr>
      <w:r w:rsidRPr="00CD76D7">
        <w:t>Obtain the inspection results and/or licensee review information for a concern that has been referred. Discuss the precautions and limitations associated with referrals with your supervisor or the OAC.</w:t>
      </w:r>
    </w:p>
    <w:p w14:paraId="261E7395" w14:textId="2CDD6AF8" w:rsidR="00AE4145" w:rsidRDefault="00AE4145" w:rsidP="00414DB6">
      <w:pPr>
        <w:pStyle w:val="BodyText"/>
        <w:numPr>
          <w:ilvl w:val="0"/>
          <w:numId w:val="9"/>
        </w:numPr>
      </w:pPr>
      <w:r>
        <w:t>Coordinate a meeting with the OAC to discuss the allegation process and the OAC’s role in the process.</w:t>
      </w:r>
    </w:p>
    <w:p w14:paraId="455D7E4A" w14:textId="73E28E6C" w:rsidR="00FB510A" w:rsidRPr="00CD76D7" w:rsidRDefault="00FB510A" w:rsidP="00414DB6">
      <w:pPr>
        <w:pStyle w:val="BodyText"/>
        <w:numPr>
          <w:ilvl w:val="0"/>
          <w:numId w:val="9"/>
        </w:numPr>
      </w:pPr>
      <w:r>
        <w:t>Discuss with your immediate supervisor or OAC the options available to the NRC to follow up an allegation and the circumstances when each option is appropriate.</w:t>
      </w:r>
    </w:p>
    <w:p w14:paraId="064501DE" w14:textId="0D9CB6EC" w:rsidR="008216C8" w:rsidRPr="00CD76D7" w:rsidRDefault="008216C8" w:rsidP="00414DB6">
      <w:pPr>
        <w:pStyle w:val="BodyText"/>
        <w:numPr>
          <w:ilvl w:val="0"/>
          <w:numId w:val="9"/>
        </w:numPr>
      </w:pPr>
      <w:r w:rsidRPr="00CD76D7">
        <w:t>Attend two ARB meetings.</w:t>
      </w:r>
    </w:p>
    <w:p w14:paraId="6CF501F9" w14:textId="77777777" w:rsidR="008216C8" w:rsidRPr="00CD76D7" w:rsidRDefault="00EC235C" w:rsidP="00414DB6">
      <w:pPr>
        <w:pStyle w:val="BodyText"/>
        <w:numPr>
          <w:ilvl w:val="0"/>
          <w:numId w:val="9"/>
        </w:numPr>
      </w:pPr>
      <w:r>
        <w:t>W</w:t>
      </w:r>
      <w:r w:rsidR="008216C8">
        <w:t xml:space="preserve">ork with </w:t>
      </w:r>
      <w:r>
        <w:t xml:space="preserve">your </w:t>
      </w:r>
      <w:r w:rsidR="008216C8">
        <w:t xml:space="preserve">immediate </w:t>
      </w:r>
      <w:r w:rsidR="008216C8" w:rsidRPr="00CD76D7">
        <w:t>supervisor or OAC:</w:t>
      </w:r>
    </w:p>
    <w:p w14:paraId="34B52F37" w14:textId="214AFF3A" w:rsidR="005A528C" w:rsidRPr="00CD76D7" w:rsidRDefault="008216C8" w:rsidP="00414DB6">
      <w:pPr>
        <w:pStyle w:val="BodyText"/>
        <w:numPr>
          <w:ilvl w:val="1"/>
          <w:numId w:val="37"/>
        </w:numPr>
      </w:pPr>
      <w:r w:rsidRPr="00CD76D7">
        <w:t>Simulate receiving an allegation and complete the required documentation to present the concern at an ARB meeting. Include a discussion of safety significance and regulatory requirements</w:t>
      </w:r>
      <w:r w:rsidR="00FF54E7">
        <w:t xml:space="preserve"> and </w:t>
      </w:r>
      <w:r w:rsidRPr="00CD76D7">
        <w:t>issues.</w:t>
      </w:r>
    </w:p>
    <w:p w14:paraId="26A21E51" w14:textId="110A3F16" w:rsidR="005A528C" w:rsidRPr="00CD76D7" w:rsidRDefault="008216C8" w:rsidP="00414DB6">
      <w:pPr>
        <w:pStyle w:val="BodyText"/>
        <w:numPr>
          <w:ilvl w:val="1"/>
          <w:numId w:val="37"/>
        </w:numPr>
      </w:pPr>
      <w:r w:rsidRPr="00CD76D7">
        <w:t>Discuss with your supervisor or OAC a proposed plan to resolve the simulated allegation.</w:t>
      </w:r>
    </w:p>
    <w:p w14:paraId="5298A994" w14:textId="4368F5FA" w:rsidR="005A528C" w:rsidRPr="00CD76D7" w:rsidRDefault="008216C8" w:rsidP="00414DB6">
      <w:pPr>
        <w:pStyle w:val="BodyText"/>
        <w:numPr>
          <w:ilvl w:val="1"/>
          <w:numId w:val="37"/>
        </w:numPr>
      </w:pPr>
      <w:r w:rsidRPr="00CD76D7">
        <w:t xml:space="preserve">Obtain the inspection and/or investigation results; compare the results to the original concerns. </w:t>
      </w:r>
      <w:r w:rsidR="00FF54E7">
        <w:t>D</w:t>
      </w:r>
      <w:r>
        <w:t xml:space="preserve">iscuss with </w:t>
      </w:r>
      <w:r w:rsidR="00FF54E7">
        <w:t xml:space="preserve">your </w:t>
      </w:r>
      <w:r>
        <w:t>immediate supervisor</w:t>
      </w:r>
      <w:r w:rsidRPr="00CD76D7">
        <w:t xml:space="preserve"> or</w:t>
      </w:r>
      <w:r>
        <w:t xml:space="preserve"> the</w:t>
      </w:r>
      <w:r w:rsidRPr="00CD76D7">
        <w:t xml:space="preserve"> OAC how the inspection results addressed the concerns. Discuss whether the allegation concerns were substantiated and how </w:t>
      </w:r>
      <w:r w:rsidR="00FF54E7">
        <w:t xml:space="preserve">you </w:t>
      </w:r>
      <w:r w:rsidRPr="00CD76D7">
        <w:t>would respond to the alleger.</w:t>
      </w:r>
    </w:p>
    <w:p w14:paraId="778BD16A" w14:textId="1A20D0AD" w:rsidR="008216C8" w:rsidRPr="00CD76D7" w:rsidRDefault="00FF54E7" w:rsidP="00414DB6">
      <w:pPr>
        <w:pStyle w:val="BodyText"/>
        <w:numPr>
          <w:ilvl w:val="0"/>
          <w:numId w:val="9"/>
        </w:numPr>
        <w:spacing w:before="240"/>
      </w:pPr>
      <w:r>
        <w:t>M</w:t>
      </w:r>
      <w:r w:rsidR="008216C8">
        <w:t xml:space="preserve">eet </w:t>
      </w:r>
      <w:r w:rsidR="008216C8" w:rsidRPr="00CD76D7">
        <w:t xml:space="preserve">with </w:t>
      </w:r>
      <w:r>
        <w:t xml:space="preserve">your </w:t>
      </w:r>
      <w:r w:rsidR="008216C8">
        <w:t>immediate</w:t>
      </w:r>
      <w:r w:rsidR="008216C8" w:rsidRPr="00CD76D7">
        <w:t xml:space="preserve"> supervisor or the OAC to discuss any questions that </w:t>
      </w:r>
      <w:r>
        <w:t>you</w:t>
      </w:r>
      <w:r w:rsidR="008216C8" w:rsidRPr="00CD76D7">
        <w:t xml:space="preserve"> may have as a result of this activity and to demonstrate that </w:t>
      </w:r>
      <w:r>
        <w:t>you</w:t>
      </w:r>
      <w:r w:rsidR="008216C8" w:rsidRPr="00CD76D7">
        <w:t xml:space="preserve"> can meet the evaluation criteria listed above.</w:t>
      </w:r>
    </w:p>
    <w:p w14:paraId="3FEAD175" w14:textId="72EF2CFF" w:rsidR="008216C8" w:rsidRPr="00CD76D7" w:rsidRDefault="00751333" w:rsidP="006F2E86">
      <w:pPr>
        <w:pStyle w:val="JOURNALHeading2"/>
        <w:spacing w:before="240"/>
      </w:pPr>
      <w:r w:rsidRPr="00751333">
        <w:rPr>
          <w:bCs w:val="0"/>
        </w:rPr>
        <w:t>DOCUMENTATION:</w:t>
      </w:r>
      <w:r w:rsidRPr="00751333">
        <w:rPr>
          <w:bCs w:val="0"/>
        </w:rPr>
        <w:tab/>
      </w:r>
      <w:r w:rsidR="00FF54E7">
        <w:t>You</w:t>
      </w:r>
      <w:r w:rsidR="008216C8" w:rsidRPr="00256A59">
        <w:t xml:space="preserve"> should</w:t>
      </w:r>
      <w:r w:rsidR="008216C8">
        <w:rPr>
          <w:b/>
        </w:rPr>
        <w:t xml:space="preserve"> </w:t>
      </w:r>
      <w:r w:rsidR="008216C8">
        <w:t>o</w:t>
      </w:r>
      <w:r w:rsidR="008216C8" w:rsidRPr="00CD76D7">
        <w:t xml:space="preserve">btain </w:t>
      </w:r>
      <w:r w:rsidR="00FF54E7">
        <w:t>your</w:t>
      </w:r>
      <w:r w:rsidR="008216C8" w:rsidRPr="00CD76D7">
        <w:t xml:space="preserve"> </w:t>
      </w:r>
      <w:r w:rsidR="008216C8">
        <w:t xml:space="preserve">immediate </w:t>
      </w:r>
      <w:r w:rsidR="008216C8" w:rsidRPr="00CD76D7">
        <w:t>supervisor</w:t>
      </w:r>
      <w:r w:rsidR="00FF54E7">
        <w:t>’</w:t>
      </w:r>
      <w:r w:rsidR="008216C8" w:rsidRPr="00CD76D7">
        <w:t xml:space="preserve">s </w:t>
      </w:r>
      <w:r w:rsidR="006D039A">
        <w:t xml:space="preserve">or designee’s </w:t>
      </w:r>
      <w:r w:rsidR="008216C8" w:rsidRPr="00CD76D7">
        <w:t>signature in the line item for Basic</w:t>
      </w:r>
      <w:r w:rsidR="002C46DF">
        <w:noBreakHyphen/>
      </w:r>
      <w:r w:rsidR="008216C8" w:rsidRPr="00CD76D7">
        <w:t>Level Certification Signature Card Item ISA</w:t>
      </w:r>
      <w:r w:rsidR="002C46DF">
        <w:noBreakHyphen/>
      </w:r>
      <w:r w:rsidR="008216C8" w:rsidRPr="00CD76D7">
        <w:t>4.</w:t>
      </w:r>
    </w:p>
    <w:p w14:paraId="4DF190F4" w14:textId="1EE41072" w:rsidR="008216C8" w:rsidRDefault="008216C8" w:rsidP="00C44BAC">
      <w:pPr>
        <w:pStyle w:val="JournalTOPIC"/>
      </w:pPr>
      <w:bookmarkStart w:id="62" w:name="_Toc138859153"/>
      <w:bookmarkStart w:id="63" w:name="_Toc152321920"/>
      <w:bookmarkStart w:id="64" w:name="_Toc152570748"/>
      <w:bookmarkStart w:id="65" w:name="_Toc178081633"/>
      <w:r w:rsidRPr="00CD76D7">
        <w:t>(ISA</w:t>
      </w:r>
      <w:r w:rsidR="000A14ED">
        <w:t>-</w:t>
      </w:r>
      <w:r w:rsidRPr="00CD76D7">
        <w:t>5) NRC</w:t>
      </w:r>
      <w:r w:rsidR="00991936">
        <w:t>’s</w:t>
      </w:r>
      <w:r w:rsidRPr="00CD76D7">
        <w:t xml:space="preserve"> Response to an </w:t>
      </w:r>
      <w:r w:rsidR="000A704B">
        <w:t>Incident</w:t>
      </w:r>
      <w:r w:rsidRPr="00CD76D7">
        <w:t xml:space="preserve"> at a Nuclear Facility</w:t>
      </w:r>
      <w:bookmarkEnd w:id="62"/>
      <w:bookmarkEnd w:id="63"/>
      <w:bookmarkEnd w:id="64"/>
      <w:bookmarkEnd w:id="65"/>
    </w:p>
    <w:p w14:paraId="7CFC53D1" w14:textId="77777777" w:rsidR="00871234" w:rsidRPr="00871234" w:rsidRDefault="00871234" w:rsidP="00871234">
      <w:pPr>
        <w:pStyle w:val="JOURNALHeading2"/>
      </w:pPr>
      <w:r w:rsidRPr="00871234">
        <w:t>PURPOSE:</w:t>
      </w:r>
    </w:p>
    <w:p w14:paraId="4D21C2D6" w14:textId="77F24C1E" w:rsidR="008216C8" w:rsidRPr="00CD76D7" w:rsidRDefault="008216C8" w:rsidP="006F2E86">
      <w:pPr>
        <w:pStyle w:val="BodyText"/>
        <w:spacing w:before="240"/>
      </w:pPr>
      <w:r w:rsidRPr="00CD76D7">
        <w:t xml:space="preserve">The purpose of this activity is to acquaint </w:t>
      </w:r>
      <w:r w:rsidR="00FF54E7">
        <w:t>you</w:t>
      </w:r>
      <w:r w:rsidRPr="00CD76D7">
        <w:t xml:space="preserve"> with the actions taken by the NRC in response to an emergency that may occur at a nuclear facility. </w:t>
      </w:r>
      <w:r w:rsidR="00625BBA">
        <w:t>Incident</w:t>
      </w:r>
      <w:r w:rsidRPr="00CD76D7">
        <w:t xml:space="preserve"> </w:t>
      </w:r>
      <w:r w:rsidR="00625BBA">
        <w:t>R</w:t>
      </w:r>
      <w:r w:rsidRPr="00CD76D7">
        <w:t>esponse</w:t>
      </w:r>
      <w:r w:rsidR="00625BBA">
        <w:t xml:space="preserve"> (IR)</w:t>
      </w:r>
      <w:r w:rsidRPr="00CD76D7">
        <w:t xml:space="preserve"> is vital to the agency, fulfilling one of its primary mandates</w:t>
      </w:r>
      <w:r w:rsidR="002D37CE">
        <w:t xml:space="preserve"> of</w:t>
      </w:r>
      <w:r w:rsidR="00FF54E7" w:rsidDel="002D37CE">
        <w:t xml:space="preserve"> </w:t>
      </w:r>
      <w:r w:rsidRPr="00CD76D7">
        <w:t xml:space="preserve">protecting the health and safety of the public. As a fully qualified inspector, </w:t>
      </w:r>
      <w:r w:rsidR="00FF54E7">
        <w:t>you</w:t>
      </w:r>
      <w:r w:rsidRPr="00CD76D7">
        <w:t xml:space="preserve"> will be trained to perform specific </w:t>
      </w:r>
      <w:r w:rsidR="008D78C3">
        <w:t>IR</w:t>
      </w:r>
      <w:r w:rsidRPr="00CD76D7">
        <w:t xml:space="preserve"> activities. This </w:t>
      </w:r>
      <w:r w:rsidR="00FF54E7">
        <w:t>ISA</w:t>
      </w:r>
      <w:r w:rsidRPr="00CD76D7">
        <w:t xml:space="preserve"> will help </w:t>
      </w:r>
      <w:r w:rsidR="00FF54E7">
        <w:t>you</w:t>
      </w:r>
      <w:r>
        <w:t xml:space="preserve"> to</w:t>
      </w:r>
      <w:r w:rsidRPr="00CD76D7">
        <w:t xml:space="preserve"> understand how the NRC meets its mandate and will begin to build the knowledge </w:t>
      </w:r>
      <w:r>
        <w:t xml:space="preserve">that </w:t>
      </w:r>
      <w:r w:rsidR="00FF54E7">
        <w:t>you</w:t>
      </w:r>
      <w:r w:rsidRPr="00CD76D7">
        <w:t xml:space="preserve"> will need later to successfully </w:t>
      </w:r>
      <w:r w:rsidR="00FF54E7">
        <w:t>meet</w:t>
      </w:r>
      <w:r w:rsidR="00FF54E7" w:rsidRPr="00CD76D7">
        <w:t xml:space="preserve"> </w:t>
      </w:r>
      <w:r w:rsidR="009429BE">
        <w:t>IR</w:t>
      </w:r>
      <w:r w:rsidRPr="00CD76D7">
        <w:t xml:space="preserve"> responsibilities.</w:t>
      </w:r>
    </w:p>
    <w:p w14:paraId="542AFE65" w14:textId="482D01A4" w:rsidR="008216C8" w:rsidRPr="00CD76D7" w:rsidRDefault="008216C8" w:rsidP="006F2E86">
      <w:pPr>
        <w:pStyle w:val="JOURNALHeading2"/>
        <w:spacing w:before="240"/>
      </w:pPr>
      <w:r w:rsidRPr="00CD76D7">
        <w:t>COMPETENCY</w:t>
      </w:r>
      <w:r w:rsidR="0028210B">
        <w:t xml:space="preserve"> AREA</w:t>
      </w:r>
      <w:r w:rsidR="00F771A8">
        <w:t>:</w:t>
      </w:r>
      <w:r w:rsidRPr="00CD76D7">
        <w:t xml:space="preserve"> </w:t>
      </w:r>
      <w:r w:rsidRPr="00CD76D7">
        <w:tab/>
      </w:r>
      <w:r w:rsidR="00991936">
        <w:t>INCIDENT</w:t>
      </w:r>
      <w:r w:rsidRPr="00CD76D7">
        <w:t xml:space="preserve"> RESPONSE</w:t>
      </w:r>
    </w:p>
    <w:p w14:paraId="5B1E7D44" w14:textId="228D6FE6" w:rsidR="008216C8" w:rsidRPr="00CD76D7" w:rsidRDefault="00617BD8" w:rsidP="006F2E86">
      <w:pPr>
        <w:pStyle w:val="JOURNALHeading2"/>
        <w:spacing w:before="240"/>
      </w:pPr>
      <w:r w:rsidRPr="00617BD8">
        <w:rPr>
          <w:bCs w:val="0"/>
        </w:rPr>
        <w:t>LEVEL OF EFFORT:</w:t>
      </w:r>
      <w:r w:rsidR="008216C8" w:rsidRPr="00CD76D7">
        <w:tab/>
        <w:t>12 hours</w:t>
      </w:r>
    </w:p>
    <w:p w14:paraId="61248546" w14:textId="77777777" w:rsidR="00617BD8" w:rsidRPr="00617BD8" w:rsidRDefault="00617BD8" w:rsidP="006F2E86">
      <w:pPr>
        <w:pStyle w:val="JOURNALHeading2"/>
        <w:spacing w:before="240"/>
      </w:pPr>
      <w:r w:rsidRPr="00617BD8">
        <w:t>REFERENCES:</w:t>
      </w:r>
    </w:p>
    <w:p w14:paraId="31CD43C9" w14:textId="050171AB" w:rsidR="008216C8" w:rsidRPr="00CD76D7" w:rsidRDefault="008216C8" w:rsidP="00414DB6">
      <w:pPr>
        <w:pStyle w:val="ListBullet2"/>
        <w:numPr>
          <w:ilvl w:val="0"/>
          <w:numId w:val="39"/>
        </w:numPr>
      </w:pPr>
      <w:r w:rsidRPr="00CD76D7">
        <w:t>NRC internal Web page (Program Office&gt;Nuclear Security and Incident Response (NSIR))</w:t>
      </w:r>
    </w:p>
    <w:p w14:paraId="7A015632" w14:textId="77777777" w:rsidR="008216C8" w:rsidRPr="00CD76D7" w:rsidRDefault="008216C8" w:rsidP="00414DB6">
      <w:pPr>
        <w:pStyle w:val="ListBullet2"/>
        <w:numPr>
          <w:ilvl w:val="0"/>
          <w:numId w:val="39"/>
        </w:numPr>
      </w:pPr>
      <w:r w:rsidRPr="00CD76D7">
        <w:t xml:space="preserve">MD 8.2, </w:t>
      </w:r>
      <w:r w:rsidR="00FF54E7">
        <w:t>“</w:t>
      </w:r>
      <w:r w:rsidRPr="00CD76D7">
        <w:t>NRC Incident Response Program</w:t>
      </w:r>
      <w:r w:rsidR="00FF54E7">
        <w:t>”</w:t>
      </w:r>
    </w:p>
    <w:p w14:paraId="6F46A2D2" w14:textId="77777777" w:rsidR="008216C8" w:rsidRPr="000E0544" w:rsidRDefault="008216C8" w:rsidP="00414DB6">
      <w:pPr>
        <w:pStyle w:val="ListBullet2"/>
        <w:numPr>
          <w:ilvl w:val="0"/>
          <w:numId w:val="39"/>
        </w:numPr>
      </w:pPr>
      <w:r w:rsidRPr="000E0544">
        <w:t xml:space="preserve">Regional </w:t>
      </w:r>
      <w:r w:rsidR="000E0544">
        <w:t>p</w:t>
      </w:r>
      <w:r w:rsidRPr="000E0544">
        <w:t xml:space="preserve">olicy </w:t>
      </w:r>
      <w:r w:rsidR="000E0544">
        <w:t>g</w:t>
      </w:r>
      <w:r w:rsidRPr="000E0544">
        <w:t xml:space="preserve">uide for </w:t>
      </w:r>
      <w:r w:rsidR="000E0544">
        <w:t>e</w:t>
      </w:r>
      <w:r w:rsidRPr="000E0544">
        <w:t xml:space="preserve">mergency </w:t>
      </w:r>
      <w:r w:rsidR="000E0544">
        <w:t>r</w:t>
      </w:r>
      <w:r w:rsidRPr="000E0544">
        <w:t>esponse</w:t>
      </w:r>
    </w:p>
    <w:p w14:paraId="76181E3D" w14:textId="6957222F" w:rsidR="008216C8" w:rsidRPr="00CD76D7" w:rsidRDefault="00E24AEB" w:rsidP="00414DB6">
      <w:pPr>
        <w:pStyle w:val="ListBullet2"/>
        <w:numPr>
          <w:ilvl w:val="0"/>
          <w:numId w:val="39"/>
        </w:numPr>
      </w:pPr>
      <w:r>
        <w:t>Incident Response Manual Chapter 200, “Incident Response Plan”</w:t>
      </w:r>
    </w:p>
    <w:p w14:paraId="23EF8AFB" w14:textId="6648F73C" w:rsidR="008216C8" w:rsidRDefault="00FF57E9" w:rsidP="00414DB6">
      <w:pPr>
        <w:pStyle w:val="ListBullet2"/>
        <w:numPr>
          <w:ilvl w:val="0"/>
          <w:numId w:val="39"/>
        </w:numPr>
      </w:pPr>
      <w:r>
        <w:t>Inspection Procedure (</w:t>
      </w:r>
      <w:r w:rsidR="008216C8" w:rsidRPr="00CD76D7">
        <w:t>IP</w:t>
      </w:r>
      <w:r>
        <w:t>)</w:t>
      </w:r>
      <w:r w:rsidR="008216C8" w:rsidRPr="00CD76D7">
        <w:t xml:space="preserve"> 71153</w:t>
      </w:r>
      <w:r w:rsidR="00F910CD">
        <w:t xml:space="preserve"> </w:t>
      </w:r>
      <w:r w:rsidR="001D5C50">
        <w:t>Attachment 2, “Limiting NRC Impact During Events</w:t>
      </w:r>
      <w:r w:rsidR="00227683">
        <w:t>”</w:t>
      </w:r>
    </w:p>
    <w:p w14:paraId="489BE591" w14:textId="53B970EF" w:rsidR="00227683" w:rsidRDefault="00227683" w:rsidP="00414DB6">
      <w:pPr>
        <w:pStyle w:val="ListBullet2"/>
        <w:numPr>
          <w:ilvl w:val="0"/>
          <w:numId w:val="39"/>
        </w:numPr>
      </w:pPr>
      <w:r>
        <w:t>TMS Training: General Response</w:t>
      </w:r>
      <w:r w:rsidR="00087373">
        <w:t xml:space="preserve"> Training (Web</w:t>
      </w:r>
      <w:r w:rsidR="002C46DF">
        <w:noBreakHyphen/>
      </w:r>
      <w:r w:rsidR="00087373">
        <w:t>based)</w:t>
      </w:r>
    </w:p>
    <w:p w14:paraId="1261B76E" w14:textId="7A425031" w:rsidR="008923D2" w:rsidRDefault="00BC130B" w:rsidP="00414DB6">
      <w:pPr>
        <w:pStyle w:val="ListBullet2"/>
        <w:numPr>
          <w:ilvl w:val="0"/>
          <w:numId w:val="39"/>
        </w:numPr>
      </w:pPr>
      <w:r>
        <w:t>TMS Training: ICS 100 Introduction to the Incident Command System (Web Based)</w:t>
      </w:r>
    </w:p>
    <w:p w14:paraId="53F144F6" w14:textId="683F4A1A" w:rsidR="00BC130B" w:rsidRPr="00CD76D7" w:rsidRDefault="00BC130B" w:rsidP="00414DB6">
      <w:pPr>
        <w:pStyle w:val="ListBullet2"/>
        <w:numPr>
          <w:ilvl w:val="0"/>
          <w:numId w:val="39"/>
        </w:numPr>
      </w:pPr>
      <w:r>
        <w:t>TMS Training: IS</w:t>
      </w:r>
      <w:r w:rsidR="002C46DF">
        <w:noBreakHyphen/>
      </w:r>
      <w:r>
        <w:t>700 An Introduction to the National Incident Management System (Web Based)</w:t>
      </w:r>
    </w:p>
    <w:p w14:paraId="0FB5FCB6" w14:textId="77777777" w:rsidR="00751333" w:rsidRPr="00751333" w:rsidRDefault="00751333" w:rsidP="006F2E86">
      <w:pPr>
        <w:pStyle w:val="JOURNALHeading2"/>
        <w:spacing w:before="240"/>
      </w:pPr>
      <w:r w:rsidRPr="00751333">
        <w:rPr>
          <w:bCs w:val="0"/>
        </w:rPr>
        <w:t>EVALUATION CRITERIA:</w:t>
      </w:r>
    </w:p>
    <w:p w14:paraId="134DDC00" w14:textId="255F21D9" w:rsidR="008216C8" w:rsidRPr="00CD76D7" w:rsidRDefault="008216C8" w:rsidP="008D6AFF">
      <w:pPr>
        <w:pStyle w:val="BodyText2"/>
        <w:rPr>
          <w:b/>
          <w:bCs/>
        </w:rPr>
      </w:pPr>
      <w:r w:rsidRPr="00CD76D7">
        <w:t xml:space="preserve">Upon completion of this activity, </w:t>
      </w:r>
      <w:r w:rsidR="00FF57E9">
        <w:t>you</w:t>
      </w:r>
      <w:r w:rsidRPr="00CD76D7">
        <w:t xml:space="preserve"> will be asked to demonstrate your understanding of the role of the agency and your region or office in protecting public health and safety when responding to emergency situations at a nuclear facility by successfully addressing the following:</w:t>
      </w:r>
    </w:p>
    <w:p w14:paraId="19435857" w14:textId="77777777" w:rsidR="008216C8" w:rsidRPr="00CD76D7" w:rsidRDefault="008216C8" w:rsidP="00414DB6">
      <w:pPr>
        <w:pStyle w:val="BodyText"/>
        <w:numPr>
          <w:ilvl w:val="0"/>
          <w:numId w:val="16"/>
        </w:numPr>
      </w:pPr>
      <w:r w:rsidRPr="00CD76D7">
        <w:t>Identify the types of emergency classifications and give examples of when the different classifications would be declared.</w:t>
      </w:r>
    </w:p>
    <w:p w14:paraId="17E427A4" w14:textId="48C70988" w:rsidR="00213EA4" w:rsidRPr="00CD76D7" w:rsidRDefault="00213EA4" w:rsidP="00414DB6">
      <w:pPr>
        <w:pStyle w:val="BodyText"/>
        <w:numPr>
          <w:ilvl w:val="0"/>
          <w:numId w:val="16"/>
        </w:numPr>
      </w:pPr>
      <w:r>
        <w:t>Describe the differences in capabilities and functions between the NRC Incident Response Program when it is activated and when it is not. Describe the process by which the NRC activates the response program.</w:t>
      </w:r>
    </w:p>
    <w:p w14:paraId="529399A8" w14:textId="054E2B25" w:rsidR="008216C8" w:rsidRPr="00CD76D7" w:rsidRDefault="008216C8" w:rsidP="00414DB6">
      <w:pPr>
        <w:pStyle w:val="BodyText"/>
        <w:numPr>
          <w:ilvl w:val="0"/>
          <w:numId w:val="16"/>
        </w:numPr>
      </w:pPr>
      <w:r w:rsidRPr="00CD76D7">
        <w:t xml:space="preserve">Discuss the capabilities (e.g., communications, information technology) provided in the Headquarters, </w:t>
      </w:r>
      <w:r w:rsidR="00FF57E9">
        <w:t>r</w:t>
      </w:r>
      <w:r w:rsidRPr="00CD76D7">
        <w:t>egional, and onsite</w:t>
      </w:r>
      <w:r w:rsidR="00213EA4">
        <w:t xml:space="preserve"> and offsite</w:t>
      </w:r>
      <w:r w:rsidRPr="00CD76D7">
        <w:t xml:space="preserve"> emergency response facilities.</w:t>
      </w:r>
    </w:p>
    <w:p w14:paraId="12728369" w14:textId="38B80362" w:rsidR="008216C8" w:rsidRPr="00CD76D7" w:rsidRDefault="00975CA7" w:rsidP="00414DB6">
      <w:pPr>
        <w:pStyle w:val="BodyText"/>
        <w:numPr>
          <w:ilvl w:val="0"/>
          <w:numId w:val="16"/>
        </w:numPr>
      </w:pPr>
      <w:r>
        <w:t xml:space="preserve">Identify the responsibilities of the following during an activation of the NRC’s IR </w:t>
      </w:r>
      <w:r w:rsidR="00DF750E">
        <w:t>Program:</w:t>
      </w:r>
    </w:p>
    <w:p w14:paraId="4E280AF7" w14:textId="663183AC" w:rsidR="008216C8" w:rsidRPr="00CD76D7" w:rsidRDefault="00975CA7" w:rsidP="00414DB6">
      <w:pPr>
        <w:pStyle w:val="BodyText"/>
        <w:numPr>
          <w:ilvl w:val="1"/>
          <w:numId w:val="16"/>
        </w:numPr>
        <w:contextualSpacing/>
      </w:pPr>
      <w:r>
        <w:t>Response Director</w:t>
      </w:r>
    </w:p>
    <w:p w14:paraId="71398BEE" w14:textId="60D2AE88" w:rsidR="008216C8" w:rsidRPr="00CD76D7" w:rsidRDefault="00975CA7" w:rsidP="00414DB6">
      <w:pPr>
        <w:pStyle w:val="BodyText"/>
        <w:numPr>
          <w:ilvl w:val="1"/>
          <w:numId w:val="16"/>
        </w:numPr>
        <w:contextualSpacing/>
      </w:pPr>
      <w:r>
        <w:t>Senior Agency Representative to the Licensee/Unified</w:t>
      </w:r>
      <w:r w:rsidR="00E71507">
        <w:t xml:space="preserve"> Coordination Group</w:t>
      </w:r>
    </w:p>
    <w:p w14:paraId="47BA205F" w14:textId="3B9D9B25" w:rsidR="008216C8" w:rsidRPr="00CD76D7" w:rsidRDefault="00E71507" w:rsidP="00414DB6">
      <w:pPr>
        <w:pStyle w:val="BodyText"/>
        <w:numPr>
          <w:ilvl w:val="1"/>
          <w:numId w:val="16"/>
        </w:numPr>
        <w:contextualSpacing/>
      </w:pPr>
      <w:r>
        <w:t>Public Information Team</w:t>
      </w:r>
    </w:p>
    <w:p w14:paraId="4A78C08A" w14:textId="24DC2849" w:rsidR="008216C8" w:rsidRPr="00CD76D7" w:rsidRDefault="00E71507" w:rsidP="00414DB6">
      <w:pPr>
        <w:pStyle w:val="BodyText"/>
        <w:numPr>
          <w:ilvl w:val="1"/>
          <w:numId w:val="16"/>
        </w:numPr>
        <w:contextualSpacing/>
      </w:pPr>
      <w:r>
        <w:t>Liaison Team</w:t>
      </w:r>
    </w:p>
    <w:p w14:paraId="157F5AC8" w14:textId="496F8F83" w:rsidR="008216C8" w:rsidRPr="00CD76D7" w:rsidRDefault="00D54BAE" w:rsidP="00414DB6">
      <w:pPr>
        <w:pStyle w:val="BodyText"/>
        <w:numPr>
          <w:ilvl w:val="1"/>
          <w:numId w:val="16"/>
        </w:numPr>
        <w:contextualSpacing/>
      </w:pPr>
      <w:r>
        <w:t>Operations Section Chief</w:t>
      </w:r>
    </w:p>
    <w:p w14:paraId="51CA6CAB" w14:textId="57E176F8" w:rsidR="008216C8" w:rsidRPr="00CD76D7" w:rsidRDefault="00D54BAE" w:rsidP="00414DB6">
      <w:pPr>
        <w:pStyle w:val="BodyText"/>
        <w:numPr>
          <w:ilvl w:val="1"/>
          <w:numId w:val="16"/>
        </w:numPr>
        <w:contextualSpacing/>
      </w:pPr>
      <w:r>
        <w:t>Reactor Safety Group</w:t>
      </w:r>
    </w:p>
    <w:p w14:paraId="5DB7B6EF" w14:textId="69C89EC6" w:rsidR="008216C8" w:rsidRPr="00CD76D7" w:rsidRDefault="00D54BAE" w:rsidP="00414DB6">
      <w:pPr>
        <w:pStyle w:val="BodyText"/>
        <w:numPr>
          <w:ilvl w:val="1"/>
          <w:numId w:val="16"/>
        </w:numPr>
        <w:contextualSpacing/>
      </w:pPr>
      <w:r>
        <w:t>Protective Measures Group</w:t>
      </w:r>
    </w:p>
    <w:p w14:paraId="6BF1CE5B" w14:textId="50800AF0" w:rsidR="008216C8" w:rsidRDefault="00D54BAE" w:rsidP="00414DB6">
      <w:pPr>
        <w:pStyle w:val="BodyText"/>
        <w:numPr>
          <w:ilvl w:val="1"/>
          <w:numId w:val="16"/>
        </w:numPr>
        <w:contextualSpacing/>
      </w:pPr>
      <w:r>
        <w:t>Security Group</w:t>
      </w:r>
    </w:p>
    <w:p w14:paraId="18D21ABC" w14:textId="77E4B96F" w:rsidR="00D54BAE" w:rsidRDefault="00BD4315" w:rsidP="00414DB6">
      <w:pPr>
        <w:pStyle w:val="BodyText"/>
        <w:numPr>
          <w:ilvl w:val="1"/>
          <w:numId w:val="16"/>
        </w:numPr>
        <w:contextualSpacing/>
      </w:pPr>
      <w:r>
        <w:t>Planning Section</w:t>
      </w:r>
    </w:p>
    <w:p w14:paraId="1CAADE33" w14:textId="4EA5FE52" w:rsidR="00BD4315" w:rsidRDefault="00BD4315" w:rsidP="00414DB6">
      <w:pPr>
        <w:pStyle w:val="BodyText"/>
        <w:numPr>
          <w:ilvl w:val="1"/>
          <w:numId w:val="16"/>
        </w:numPr>
        <w:contextualSpacing/>
      </w:pPr>
      <w:r>
        <w:t>Logistics Section</w:t>
      </w:r>
    </w:p>
    <w:p w14:paraId="511A7E28" w14:textId="0EDF57AA" w:rsidR="00BD4315" w:rsidRPr="00CD76D7" w:rsidRDefault="00BD4315" w:rsidP="00414DB6">
      <w:pPr>
        <w:pStyle w:val="BodyText"/>
        <w:numPr>
          <w:ilvl w:val="1"/>
          <w:numId w:val="16"/>
        </w:numPr>
      </w:pPr>
      <w:r>
        <w:t>Headquarters Operations Officers</w:t>
      </w:r>
    </w:p>
    <w:p w14:paraId="5D8E0C30" w14:textId="5B308070" w:rsidR="008216C8" w:rsidRDefault="008216C8" w:rsidP="00414DB6">
      <w:pPr>
        <w:pStyle w:val="BodyText"/>
        <w:numPr>
          <w:ilvl w:val="0"/>
          <w:numId w:val="16"/>
        </w:numPr>
      </w:pPr>
      <w:r w:rsidRPr="00CD76D7">
        <w:t>If you are on</w:t>
      </w:r>
      <w:r w:rsidR="00FF57E9">
        <w:t xml:space="preserve"> </w:t>
      </w:r>
      <w:r w:rsidRPr="00CD76D7">
        <w:t xml:space="preserve">site when an emergency is declared, explain the difference in your actions if the resident inspectors are </w:t>
      </w:r>
      <w:r w:rsidR="00FF57E9">
        <w:t>on site or</w:t>
      </w:r>
      <w:r w:rsidR="00FF57E9" w:rsidRPr="00CD76D7">
        <w:t xml:space="preserve"> </w:t>
      </w:r>
      <w:r w:rsidRPr="00CD76D7">
        <w:t>if they are not on</w:t>
      </w:r>
      <w:r w:rsidR="00FF57E9">
        <w:t xml:space="preserve"> </w:t>
      </w:r>
      <w:r w:rsidRPr="00CD76D7">
        <w:t>site. Describe the protocol for limiting unnecessary impact on licensee activities during an event.</w:t>
      </w:r>
    </w:p>
    <w:p w14:paraId="406F0538" w14:textId="4DA23A8D" w:rsidR="00D3110D" w:rsidRPr="00CD76D7" w:rsidRDefault="00D3110D" w:rsidP="00414DB6">
      <w:pPr>
        <w:pStyle w:val="BodyText"/>
        <w:numPr>
          <w:ilvl w:val="0"/>
          <w:numId w:val="16"/>
        </w:numPr>
        <w:spacing w:before="240"/>
      </w:pPr>
      <w:r>
        <w:t>Describe the roles of the state and licensee emergency response facilities, such as the Technical Support Center (TSC), Alternate TSC, Operations Support Center, Emergency Operations Facility, Joint Information Center, and State Emergency Operations Center. Describe the role of the Main Control Room during emergencies.</w:t>
      </w:r>
    </w:p>
    <w:p w14:paraId="22D641FD" w14:textId="77777777" w:rsidR="00751333" w:rsidRPr="00751333" w:rsidRDefault="00751333" w:rsidP="006F2E86">
      <w:pPr>
        <w:pStyle w:val="JOURNALHeading2"/>
        <w:spacing w:before="240"/>
      </w:pPr>
      <w:r w:rsidRPr="00751333">
        <w:rPr>
          <w:bCs w:val="0"/>
        </w:rPr>
        <w:t>TASKS:</w:t>
      </w:r>
    </w:p>
    <w:p w14:paraId="37024B50" w14:textId="63AD2051" w:rsidR="008216C8" w:rsidRPr="00CD76D7" w:rsidRDefault="0096747B" w:rsidP="00414DB6">
      <w:pPr>
        <w:pStyle w:val="ListBullet2"/>
        <w:numPr>
          <w:ilvl w:val="0"/>
          <w:numId w:val="39"/>
        </w:numPr>
      </w:pPr>
      <w:r>
        <w:rPr>
          <w:bCs/>
        </w:rPr>
        <w:t>Review your region or office’s policy guidance on incident response.</w:t>
      </w:r>
    </w:p>
    <w:p w14:paraId="79367B52" w14:textId="76C159CE" w:rsidR="008216C8" w:rsidRDefault="008216C8" w:rsidP="00414DB6">
      <w:pPr>
        <w:pStyle w:val="ListBullet2"/>
        <w:numPr>
          <w:ilvl w:val="0"/>
          <w:numId w:val="39"/>
        </w:numPr>
      </w:pPr>
      <w:r w:rsidRPr="00CD76D7">
        <w:t xml:space="preserve">Review </w:t>
      </w:r>
      <w:r w:rsidR="00993853">
        <w:t>the NRC Incident Response Plan (IRMC 200) in order to address the evaluation criteria.</w:t>
      </w:r>
    </w:p>
    <w:p w14:paraId="3353E66D" w14:textId="40D4AF7A" w:rsidR="008C371F" w:rsidRPr="00366FE2" w:rsidRDefault="008C371F" w:rsidP="00414DB6">
      <w:pPr>
        <w:pStyle w:val="ListBullet2"/>
        <w:numPr>
          <w:ilvl w:val="0"/>
          <w:numId w:val="39"/>
        </w:numPr>
      </w:pPr>
      <w:r>
        <w:t xml:space="preserve">Complete the </w:t>
      </w:r>
      <w:r w:rsidR="00366FE2">
        <w:t>TMS Courses listed within the Reference Section</w:t>
      </w:r>
      <w:r w:rsidR="009A623E">
        <w:t>.</w:t>
      </w:r>
    </w:p>
    <w:p w14:paraId="14C2E8B9" w14:textId="6BF11E6D" w:rsidR="008216C8" w:rsidRPr="00CD76D7" w:rsidRDefault="00A97C9C" w:rsidP="00414DB6">
      <w:pPr>
        <w:pStyle w:val="ListBullet2"/>
        <w:numPr>
          <w:ilvl w:val="0"/>
          <w:numId w:val="39"/>
        </w:numPr>
      </w:pPr>
      <w:r>
        <w:t>I</w:t>
      </w:r>
      <w:r w:rsidR="008216C8" w:rsidRPr="00CD76D7">
        <w:t xml:space="preserve">nspectors </w:t>
      </w:r>
      <w:r w:rsidR="008216C8">
        <w:t xml:space="preserve">should </w:t>
      </w:r>
      <w:r w:rsidR="008216C8" w:rsidRPr="00CD76D7">
        <w:t xml:space="preserve">meet the incident response coordinator, tour the </w:t>
      </w:r>
      <w:r w:rsidR="00FF57E9">
        <w:t>i</w:t>
      </w:r>
      <w:r w:rsidR="008216C8" w:rsidRPr="00CD76D7">
        <w:t xml:space="preserve">ncident response center, and if possible, observe the </w:t>
      </w:r>
      <w:r w:rsidR="008F266D">
        <w:t>NRC’</w:t>
      </w:r>
      <w:r w:rsidR="008F266D" w:rsidRPr="00CD76D7">
        <w:t xml:space="preserve">s </w:t>
      </w:r>
      <w:r w:rsidR="008216C8" w:rsidRPr="00CD76D7">
        <w:t>response during a drill or event.</w:t>
      </w:r>
    </w:p>
    <w:p w14:paraId="43764C03" w14:textId="77777777" w:rsidR="008216C8" w:rsidRPr="00CD76D7" w:rsidRDefault="008216C8" w:rsidP="00414DB6">
      <w:pPr>
        <w:pStyle w:val="ListBullet2"/>
        <w:numPr>
          <w:ilvl w:val="0"/>
          <w:numId w:val="39"/>
        </w:numPr>
      </w:pPr>
      <w:r w:rsidRPr="00CD76D7">
        <w:t>Meet with your supervisor or the person designated to be your resource for this activity to discuss the items listed in the evaluation criteria section.</w:t>
      </w:r>
    </w:p>
    <w:p w14:paraId="6C085016" w14:textId="41411F8E" w:rsidR="008216C8" w:rsidRPr="00CD76D7" w:rsidRDefault="00751333" w:rsidP="00751333">
      <w:pPr>
        <w:pStyle w:val="JOURNALHeading2"/>
      </w:pPr>
      <w:r w:rsidRPr="00751333">
        <w:t>DOCUMENTATION:</w:t>
      </w:r>
      <w:r w:rsidRPr="00751333">
        <w:tab/>
      </w:r>
      <w:r w:rsidR="00FF57E9">
        <w:t>You</w:t>
      </w:r>
      <w:r w:rsidR="008216C8" w:rsidRPr="00256A59">
        <w:t xml:space="preserve"> should</w:t>
      </w:r>
      <w:r w:rsidR="008216C8">
        <w:rPr>
          <w:b/>
        </w:rPr>
        <w:t xml:space="preserve"> </w:t>
      </w:r>
      <w:r w:rsidR="008216C8">
        <w:t>o</w:t>
      </w:r>
      <w:r w:rsidR="008216C8" w:rsidRPr="00CD76D7">
        <w:t xml:space="preserve">btain </w:t>
      </w:r>
      <w:r w:rsidR="00FF57E9">
        <w:t>your</w:t>
      </w:r>
      <w:r w:rsidR="008216C8" w:rsidRPr="00CD76D7">
        <w:t xml:space="preserve"> </w:t>
      </w:r>
      <w:r w:rsidR="008216C8">
        <w:t xml:space="preserve">immediate </w:t>
      </w:r>
      <w:r w:rsidR="008216C8" w:rsidRPr="00CD76D7">
        <w:t>supervisor</w:t>
      </w:r>
      <w:r w:rsidR="00FF57E9">
        <w:t>’</w:t>
      </w:r>
      <w:r w:rsidR="008216C8" w:rsidRPr="00CD76D7">
        <w:t xml:space="preserve">s </w:t>
      </w:r>
      <w:r w:rsidR="006D039A">
        <w:t xml:space="preserve">or designee’s </w:t>
      </w:r>
      <w:r w:rsidR="008216C8" w:rsidRPr="00CD76D7">
        <w:t>signature in the line item for Basic</w:t>
      </w:r>
      <w:r w:rsidR="002C46DF">
        <w:noBreakHyphen/>
      </w:r>
      <w:r w:rsidR="008216C8" w:rsidRPr="00CD76D7">
        <w:t>Level Certification Signature Card Item ISA</w:t>
      </w:r>
      <w:r w:rsidR="002C46DF">
        <w:noBreakHyphen/>
      </w:r>
      <w:r w:rsidR="008216C8" w:rsidRPr="00CD76D7">
        <w:t>5.</w:t>
      </w:r>
    </w:p>
    <w:p w14:paraId="749AA132" w14:textId="73883DDD" w:rsidR="008216C8" w:rsidRPr="00CD76D7" w:rsidRDefault="008216C8" w:rsidP="000D23D8">
      <w:pPr>
        <w:pStyle w:val="JournalTOPIC"/>
      </w:pPr>
      <w:bookmarkStart w:id="66" w:name="_Toc138859154"/>
      <w:bookmarkStart w:id="67" w:name="_Toc152321921"/>
      <w:bookmarkStart w:id="68" w:name="_Toc152570749"/>
      <w:bookmarkStart w:id="69" w:name="_Toc178081634"/>
      <w:r w:rsidRPr="00CD76D7">
        <w:t>(ISA</w:t>
      </w:r>
      <w:r w:rsidR="000A14ED">
        <w:t>-</w:t>
      </w:r>
      <w:r w:rsidRPr="00CD76D7">
        <w:t>6) Enforcement Program</w:t>
      </w:r>
      <w:bookmarkEnd w:id="66"/>
      <w:bookmarkEnd w:id="67"/>
      <w:bookmarkEnd w:id="68"/>
      <w:bookmarkEnd w:id="69"/>
    </w:p>
    <w:p w14:paraId="30BA2CD5" w14:textId="77777777" w:rsidR="00871234" w:rsidRPr="00871234" w:rsidRDefault="00871234" w:rsidP="00871234">
      <w:pPr>
        <w:pStyle w:val="JOURNALHeading2"/>
      </w:pPr>
      <w:r w:rsidRPr="00871234">
        <w:t>PURPOSE:</w:t>
      </w:r>
    </w:p>
    <w:p w14:paraId="4E053F3F" w14:textId="20526CBF" w:rsidR="008216C8" w:rsidRPr="00CD76D7" w:rsidRDefault="008216C8" w:rsidP="006F2E86">
      <w:pPr>
        <w:pStyle w:val="BodyText"/>
        <w:spacing w:before="240"/>
      </w:pPr>
      <w:r w:rsidRPr="00CD76D7">
        <w:t xml:space="preserve">The purpose of this activity is to provide an overview of the NRC enforcement program. This </w:t>
      </w:r>
      <w:r w:rsidR="00FF57E9">
        <w:t>ISA</w:t>
      </w:r>
      <w:r w:rsidRPr="00CD76D7">
        <w:t xml:space="preserve"> will assist </w:t>
      </w:r>
      <w:r w:rsidR="00FF57E9">
        <w:t>you</w:t>
      </w:r>
      <w:r w:rsidRPr="00CD76D7">
        <w:t xml:space="preserve"> in learning and understanding</w:t>
      </w:r>
      <w:r>
        <w:t xml:space="preserve"> the following:</w:t>
      </w:r>
      <w:r w:rsidRPr="00CD76D7">
        <w:t xml:space="preserve"> (1) the purpose of the enforcement program, (2) the sanctions used in the enforcement program, and (3)</w:t>
      </w:r>
      <w:r w:rsidR="00FF57E9">
        <w:t> </w:t>
      </w:r>
      <w:r w:rsidRPr="00CD76D7">
        <w:t xml:space="preserve">the methods used in assessing and dispositioning violations. It will also provide </w:t>
      </w:r>
      <w:r w:rsidR="00FF57E9">
        <w:t>you</w:t>
      </w:r>
      <w:r w:rsidRPr="00CD76D7">
        <w:t xml:space="preserve"> with an understanding of the information and guidance resources available </w:t>
      </w:r>
      <w:r w:rsidR="00FF57E9">
        <w:t>concerning</w:t>
      </w:r>
      <w:r w:rsidR="00FF57E9" w:rsidRPr="00CD76D7">
        <w:t xml:space="preserve"> </w:t>
      </w:r>
      <w:r w:rsidRPr="00CD76D7">
        <w:t>the enforcement program.</w:t>
      </w:r>
    </w:p>
    <w:p w14:paraId="1C70DE83" w14:textId="12949369" w:rsidR="008216C8" w:rsidRPr="00CD76D7" w:rsidRDefault="00871234" w:rsidP="006F2E86">
      <w:pPr>
        <w:pStyle w:val="JOURNALHeading2"/>
        <w:spacing w:before="240"/>
      </w:pPr>
      <w:r w:rsidRPr="00871234">
        <w:rPr>
          <w:bCs w:val="0"/>
        </w:rPr>
        <w:t>COMPETENCY AREAS:</w:t>
      </w:r>
      <w:r w:rsidR="008216C8" w:rsidRPr="00CD76D7">
        <w:rPr>
          <w:b/>
        </w:rPr>
        <w:tab/>
      </w:r>
      <w:r w:rsidR="008216C8" w:rsidRPr="00CD76D7">
        <w:t>REGULATORY FRAMEWORK</w:t>
      </w:r>
      <w:r w:rsidR="00651151">
        <w:br/>
      </w:r>
      <w:r w:rsidR="008216C8" w:rsidRPr="00CD76D7">
        <w:t>ENFORCEMENT</w:t>
      </w:r>
    </w:p>
    <w:p w14:paraId="104086B3" w14:textId="4632E701" w:rsidR="008216C8" w:rsidRPr="00CD76D7" w:rsidRDefault="008216C8" w:rsidP="006F2E86">
      <w:pPr>
        <w:pStyle w:val="JOURNALHeading2"/>
        <w:spacing w:before="240"/>
      </w:pPr>
      <w:r w:rsidRPr="00CD76D7">
        <w:t>LEVEL OF</w:t>
      </w:r>
      <w:r w:rsidR="00EE6F96">
        <w:t xml:space="preserve"> EFFORT:</w:t>
      </w:r>
      <w:r w:rsidRPr="00CD76D7">
        <w:tab/>
      </w:r>
      <w:r w:rsidRPr="00CD76D7">
        <w:tab/>
        <w:t>1</w:t>
      </w:r>
      <w:r w:rsidR="00C06E01">
        <w:t>7</w:t>
      </w:r>
      <w:r w:rsidRPr="00CD76D7">
        <w:t xml:space="preserve"> hours</w:t>
      </w:r>
    </w:p>
    <w:p w14:paraId="62503A1B" w14:textId="77777777" w:rsidR="00617BD8" w:rsidRPr="00617BD8" w:rsidRDefault="00617BD8" w:rsidP="006F2E86">
      <w:pPr>
        <w:pStyle w:val="JOURNALHeading2"/>
        <w:spacing w:before="240"/>
      </w:pPr>
      <w:r w:rsidRPr="00617BD8">
        <w:t>REFERENCES:</w:t>
      </w:r>
    </w:p>
    <w:p w14:paraId="23F43D3E" w14:textId="68097E2F" w:rsidR="007E23AB" w:rsidRDefault="00364D80" w:rsidP="00414DB6">
      <w:pPr>
        <w:pStyle w:val="ListBullet2"/>
        <w:numPr>
          <w:ilvl w:val="0"/>
          <w:numId w:val="39"/>
        </w:numPr>
      </w:pPr>
      <w:r>
        <w:t>Enforcement</w:t>
      </w:r>
      <w:r w:rsidR="002C46DF">
        <w:noBreakHyphen/>
      </w:r>
      <w:r>
        <w:t xml:space="preserve">related information found on the Enforcement Webpage of the NRC public Web </w:t>
      </w:r>
      <w:r w:rsidR="00745154">
        <w:t xml:space="preserve">site, including the </w:t>
      </w:r>
      <w:r w:rsidR="001278BF">
        <w:t>enforcement program</w:t>
      </w:r>
      <w:r w:rsidR="00745154">
        <w:t xml:space="preserve"> overview and the enforcement process diagram (</w:t>
      </w:r>
      <w:hyperlink r:id="rId18" w:history="1">
        <w:r w:rsidR="00745154" w:rsidRPr="004F2F00">
          <w:t>https://www.nrc.gov/about</w:t>
        </w:r>
        <w:r w:rsidR="002C46DF" w:rsidRPr="004F2F00">
          <w:noBreakHyphen/>
        </w:r>
        <w:r w:rsidR="00745154" w:rsidRPr="004F2F00">
          <w:t>nrc/regulatory/enforcement.html</w:t>
        </w:r>
      </w:hyperlink>
      <w:r w:rsidR="00745154">
        <w:t>)</w:t>
      </w:r>
    </w:p>
    <w:p w14:paraId="5582E74F" w14:textId="0E2ABBE7" w:rsidR="0078626A" w:rsidRPr="00B53367" w:rsidRDefault="004C48AD" w:rsidP="00414DB6">
      <w:pPr>
        <w:pStyle w:val="ListBullet2"/>
        <w:numPr>
          <w:ilvl w:val="0"/>
          <w:numId w:val="39"/>
        </w:numPr>
      </w:pPr>
      <w:r w:rsidRPr="00B53367">
        <w:t xml:space="preserve">The Enforcement </w:t>
      </w:r>
      <w:r w:rsidRPr="00C17406">
        <w:rPr>
          <w:rFonts w:eastAsia="Times New Roman"/>
        </w:rPr>
        <w:t>Policy</w:t>
      </w:r>
    </w:p>
    <w:p w14:paraId="07DF6C76" w14:textId="608B7537" w:rsidR="0011073B" w:rsidRPr="00B53367" w:rsidRDefault="0011073B" w:rsidP="00414DB6">
      <w:pPr>
        <w:pStyle w:val="ListBullet2"/>
        <w:numPr>
          <w:ilvl w:val="0"/>
          <w:numId w:val="39"/>
        </w:numPr>
      </w:pPr>
      <w:r w:rsidRPr="00B53367">
        <w:t xml:space="preserve">The Enforcement </w:t>
      </w:r>
      <w:r w:rsidR="004C48AD" w:rsidRPr="00C17406">
        <w:rPr>
          <w:rFonts w:eastAsia="Times New Roman"/>
        </w:rPr>
        <w:t>Manual</w:t>
      </w:r>
    </w:p>
    <w:p w14:paraId="2C41EE5E" w14:textId="1F6A998F" w:rsidR="0011073B" w:rsidRPr="00454588" w:rsidRDefault="0011073B" w:rsidP="00414DB6">
      <w:pPr>
        <w:pStyle w:val="ListBullet2"/>
        <w:numPr>
          <w:ilvl w:val="0"/>
          <w:numId w:val="39"/>
        </w:numPr>
      </w:pPr>
      <w:r>
        <w:t xml:space="preserve"> </w:t>
      </w:r>
      <w:r w:rsidR="00AF2799">
        <w:t>“Writing Violations” course in TMS</w:t>
      </w:r>
    </w:p>
    <w:p w14:paraId="171983F8" w14:textId="5791C6E8" w:rsidR="00930F3B" w:rsidRDefault="008216C8" w:rsidP="00414DB6">
      <w:pPr>
        <w:pStyle w:val="ListBullet2"/>
        <w:numPr>
          <w:ilvl w:val="0"/>
          <w:numId w:val="39"/>
        </w:numPr>
      </w:pPr>
      <w:r w:rsidRPr="00CD76D7">
        <w:t>Regional policy guide for enforcement</w:t>
      </w:r>
    </w:p>
    <w:p w14:paraId="766EBE7F" w14:textId="77777777" w:rsidR="00751333" w:rsidRPr="00751333" w:rsidRDefault="00751333" w:rsidP="006F2E86">
      <w:pPr>
        <w:pStyle w:val="JOURNALHeading2"/>
        <w:spacing w:before="240"/>
      </w:pPr>
      <w:r w:rsidRPr="00751333">
        <w:rPr>
          <w:bCs w:val="0"/>
        </w:rPr>
        <w:t>EVALUATION CRITERIA:</w:t>
      </w:r>
    </w:p>
    <w:p w14:paraId="6B08D079" w14:textId="370FA774" w:rsidR="008216C8" w:rsidRPr="00CD76D7" w:rsidRDefault="008216C8" w:rsidP="00E2419F">
      <w:pPr>
        <w:pStyle w:val="BodyText2"/>
        <w:rPr>
          <w:b/>
          <w:bCs/>
        </w:rPr>
      </w:pPr>
      <w:r w:rsidRPr="00CD76D7">
        <w:t xml:space="preserve">Upon completion of the tasks in this activity, </w:t>
      </w:r>
      <w:r w:rsidR="005F09D6">
        <w:t>you</w:t>
      </w:r>
      <w:r>
        <w:t xml:space="preserve"> should</w:t>
      </w:r>
      <w:r w:rsidRPr="00CD76D7">
        <w:t xml:space="preserve"> </w:t>
      </w:r>
      <w:r w:rsidR="005F09D6">
        <w:t xml:space="preserve">show your </w:t>
      </w:r>
      <w:r w:rsidRPr="00CD76D7">
        <w:t>understand</w:t>
      </w:r>
      <w:r w:rsidR="005F09D6">
        <w:t>ing</w:t>
      </w:r>
      <w:r w:rsidRPr="00CD76D7">
        <w:t xml:space="preserve"> of the agency</w:t>
      </w:r>
      <w:r w:rsidR="005F09D6">
        <w:t>’</w:t>
      </w:r>
      <w:r w:rsidRPr="00CD76D7">
        <w:t>s enforcement program by successfully completing the following:</w:t>
      </w:r>
    </w:p>
    <w:p w14:paraId="4DD2F8B2" w14:textId="77777777" w:rsidR="008216C8" w:rsidRPr="00CD76D7" w:rsidRDefault="008216C8" w:rsidP="00414DB6">
      <w:pPr>
        <w:pStyle w:val="ListBullet2"/>
        <w:numPr>
          <w:ilvl w:val="0"/>
          <w:numId w:val="39"/>
        </w:numPr>
      </w:pPr>
      <w:r w:rsidRPr="00CD76D7">
        <w:t>State the purpose of the NRC enforcement policy.</w:t>
      </w:r>
    </w:p>
    <w:p w14:paraId="10533BBC" w14:textId="77777777" w:rsidR="008216C8" w:rsidRDefault="008216C8" w:rsidP="00414DB6">
      <w:pPr>
        <w:pStyle w:val="ListBullet2"/>
        <w:numPr>
          <w:ilvl w:val="0"/>
          <w:numId w:val="39"/>
        </w:numPr>
      </w:pPr>
      <w:r w:rsidRPr="00CD76D7">
        <w:t>Identify the burden of proof standard that the NRC uses in</w:t>
      </w:r>
      <w:r>
        <w:t xml:space="preserve"> </w:t>
      </w:r>
      <w:r w:rsidRPr="00CD76D7">
        <w:t>enforcement proceedings.</w:t>
      </w:r>
    </w:p>
    <w:p w14:paraId="56448E3A" w14:textId="77777777" w:rsidR="008216C8" w:rsidRDefault="008216C8" w:rsidP="00414DB6">
      <w:pPr>
        <w:pStyle w:val="ListBullet2"/>
        <w:numPr>
          <w:ilvl w:val="0"/>
          <w:numId w:val="39"/>
        </w:numPr>
      </w:pPr>
      <w:r w:rsidRPr="00CD76D7">
        <w:t xml:space="preserve">Identify the primary sanctions </w:t>
      </w:r>
      <w:r w:rsidR="005F09D6">
        <w:t xml:space="preserve">that </w:t>
      </w:r>
      <w:r w:rsidRPr="00CD76D7">
        <w:t>the NRC uses in the enforcement</w:t>
      </w:r>
      <w:r>
        <w:t xml:space="preserve"> </w:t>
      </w:r>
      <w:r w:rsidRPr="00521A1E">
        <w:t>program.</w:t>
      </w:r>
    </w:p>
    <w:p w14:paraId="6ED50010" w14:textId="77777777" w:rsidR="008216C8" w:rsidRDefault="008216C8" w:rsidP="00414DB6">
      <w:pPr>
        <w:pStyle w:val="ListBullet2"/>
        <w:numPr>
          <w:ilvl w:val="0"/>
          <w:numId w:val="39"/>
        </w:numPr>
      </w:pPr>
      <w:r w:rsidRPr="00CD76D7">
        <w:t xml:space="preserve">State the four issues </w:t>
      </w:r>
      <w:r w:rsidR="005F09D6">
        <w:t xml:space="preserve">that </w:t>
      </w:r>
      <w:r w:rsidRPr="00CD76D7">
        <w:t xml:space="preserve">the NRC considers </w:t>
      </w:r>
      <w:r w:rsidR="005F09D6">
        <w:t>in</w:t>
      </w:r>
      <w:r w:rsidR="005F09D6" w:rsidRPr="00CD76D7">
        <w:t xml:space="preserve"> </w:t>
      </w:r>
      <w:r w:rsidRPr="00CD76D7">
        <w:t>assess</w:t>
      </w:r>
      <w:r w:rsidR="005F09D6">
        <w:t>ing</w:t>
      </w:r>
      <w:r w:rsidRPr="00CD76D7">
        <w:t xml:space="preserve"> the</w:t>
      </w:r>
      <w:r>
        <w:t xml:space="preserve"> </w:t>
      </w:r>
      <w:r w:rsidRPr="00CD76D7">
        <w:t>significance of a violation.</w:t>
      </w:r>
    </w:p>
    <w:p w14:paraId="7F9ED244" w14:textId="77777777" w:rsidR="008216C8" w:rsidRDefault="008216C8" w:rsidP="00414DB6">
      <w:pPr>
        <w:pStyle w:val="ListBullet2"/>
        <w:numPr>
          <w:ilvl w:val="0"/>
          <w:numId w:val="39"/>
        </w:numPr>
      </w:pPr>
      <w:r w:rsidRPr="00CD76D7">
        <w:t>Describe the two types of significance categorization</w:t>
      </w:r>
      <w:r>
        <w:t xml:space="preserve"> </w:t>
      </w:r>
      <w:r w:rsidRPr="00521A1E">
        <w:t>outcomes.</w:t>
      </w:r>
    </w:p>
    <w:p w14:paraId="082DD460" w14:textId="77777777" w:rsidR="008216C8" w:rsidRDefault="008216C8" w:rsidP="00414DB6">
      <w:pPr>
        <w:pStyle w:val="ListBullet2"/>
        <w:numPr>
          <w:ilvl w:val="0"/>
          <w:numId w:val="39"/>
        </w:numPr>
      </w:pPr>
      <w:r w:rsidRPr="00CD76D7">
        <w:t xml:space="preserve">Define </w:t>
      </w:r>
      <w:r w:rsidR="005F09D6">
        <w:t>“</w:t>
      </w:r>
      <w:r w:rsidRPr="00CD76D7">
        <w:t>minor violation</w:t>
      </w:r>
      <w:r w:rsidR="005F09D6">
        <w:t>”</w:t>
      </w:r>
      <w:r w:rsidRPr="00CD76D7">
        <w:t xml:space="preserve"> and state the policy on documenting and correcting these violations.</w:t>
      </w:r>
    </w:p>
    <w:p w14:paraId="5AFD2E65" w14:textId="1DF168AD" w:rsidR="008216C8" w:rsidRPr="00CD76D7" w:rsidRDefault="008216C8" w:rsidP="00414DB6">
      <w:pPr>
        <w:pStyle w:val="ListBullet2"/>
        <w:numPr>
          <w:ilvl w:val="0"/>
          <w:numId w:val="39"/>
        </w:numPr>
      </w:pPr>
      <w:r w:rsidRPr="00CD76D7">
        <w:t xml:space="preserve">Define </w:t>
      </w:r>
      <w:r w:rsidR="005F09D6">
        <w:t>“</w:t>
      </w:r>
      <w:r w:rsidRPr="00CD76D7">
        <w:t>non</w:t>
      </w:r>
      <w:r w:rsidR="002C46DF">
        <w:noBreakHyphen/>
      </w:r>
      <w:r w:rsidRPr="00CD76D7">
        <w:t>cited violation.</w:t>
      </w:r>
      <w:r w:rsidR="005F09D6">
        <w:t>”</w:t>
      </w:r>
    </w:p>
    <w:p w14:paraId="48E8E349" w14:textId="2C6E0400" w:rsidR="008216C8" w:rsidRPr="00CD76D7" w:rsidRDefault="008216C8" w:rsidP="00414DB6">
      <w:pPr>
        <w:pStyle w:val="ListBullet2"/>
        <w:numPr>
          <w:ilvl w:val="0"/>
          <w:numId w:val="39"/>
        </w:numPr>
      </w:pPr>
      <w:r w:rsidRPr="00CD76D7">
        <w:t xml:space="preserve">Define </w:t>
      </w:r>
      <w:r w:rsidR="005F09D6">
        <w:t>“</w:t>
      </w:r>
      <w:r w:rsidRPr="00CD76D7">
        <w:t>escalated enforcement action.</w:t>
      </w:r>
      <w:r w:rsidR="005F09D6">
        <w:t>”</w:t>
      </w:r>
    </w:p>
    <w:p w14:paraId="0700EE87" w14:textId="5536FE57" w:rsidR="008216C8" w:rsidRPr="00CD76D7" w:rsidRDefault="008216C8" w:rsidP="00414DB6">
      <w:pPr>
        <w:pStyle w:val="ListBullet2"/>
        <w:numPr>
          <w:ilvl w:val="0"/>
          <w:numId w:val="39"/>
        </w:numPr>
      </w:pPr>
      <w:r w:rsidRPr="00CD76D7">
        <w:t>Understand how to use the enforcement process diagram to disposition violations.</w:t>
      </w:r>
    </w:p>
    <w:p w14:paraId="1B159168" w14:textId="2EDC9260" w:rsidR="008216C8" w:rsidRPr="00CD76D7" w:rsidRDefault="008216C8" w:rsidP="00414DB6">
      <w:pPr>
        <w:pStyle w:val="ListBullet2"/>
        <w:numPr>
          <w:ilvl w:val="0"/>
          <w:numId w:val="39"/>
        </w:numPr>
      </w:pPr>
      <w:r w:rsidRPr="00CD76D7">
        <w:t xml:space="preserve">Describe predecisional enforcement conferences and regulatory conferences and </w:t>
      </w:r>
      <w:r w:rsidR="005F09D6">
        <w:t xml:space="preserve">explain </w:t>
      </w:r>
      <w:r w:rsidRPr="00CD76D7">
        <w:t>why, when, and with whom the</w:t>
      </w:r>
      <w:r>
        <w:t>se</w:t>
      </w:r>
      <w:r w:rsidRPr="00CD76D7">
        <w:t xml:space="preserve"> are conducted.</w:t>
      </w:r>
    </w:p>
    <w:p w14:paraId="05435E42" w14:textId="7948F66D" w:rsidR="008216C8" w:rsidRPr="00CD76D7" w:rsidRDefault="008216C8" w:rsidP="00414DB6">
      <w:pPr>
        <w:pStyle w:val="ListBullet2"/>
        <w:numPr>
          <w:ilvl w:val="0"/>
          <w:numId w:val="39"/>
        </w:numPr>
      </w:pPr>
      <w:r w:rsidRPr="00CD76D7">
        <w:t>Discuss the purpose of civil penalties, when the NRC considers issuing them, and how the NRC determines the amount of penalties.</w:t>
      </w:r>
    </w:p>
    <w:p w14:paraId="0483B5AA" w14:textId="4A7C93CC" w:rsidR="008216C8" w:rsidRDefault="008216C8" w:rsidP="00414DB6">
      <w:pPr>
        <w:pStyle w:val="ListBullet2"/>
        <w:numPr>
          <w:ilvl w:val="0"/>
          <w:numId w:val="39"/>
        </w:numPr>
      </w:pPr>
      <w:r w:rsidRPr="00CD76D7">
        <w:t>Recognize the purpose of the different types of Orders and when the</w:t>
      </w:r>
      <w:r>
        <w:t>se</w:t>
      </w:r>
      <w:r w:rsidRPr="00CD76D7">
        <w:t xml:space="preserve"> are used.</w:t>
      </w:r>
    </w:p>
    <w:p w14:paraId="283ED725" w14:textId="03BDAF40" w:rsidR="00D162D1" w:rsidRDefault="00437755" w:rsidP="00414DB6">
      <w:pPr>
        <w:pStyle w:val="ListBullet2"/>
        <w:numPr>
          <w:ilvl w:val="0"/>
          <w:numId w:val="39"/>
        </w:numPr>
      </w:pPr>
      <w:r>
        <w:t xml:space="preserve">Be able to explain the enforcement process from the moment an apparent violation is identified up until the violation </w:t>
      </w:r>
      <w:r w:rsidR="002F64A8">
        <w:t>is dispositioned.</w:t>
      </w:r>
    </w:p>
    <w:p w14:paraId="08502AA3" w14:textId="77777777" w:rsidR="00751333" w:rsidRPr="00751333" w:rsidRDefault="00751333" w:rsidP="006F2E86">
      <w:pPr>
        <w:pStyle w:val="JOURNALHeading2"/>
        <w:spacing w:before="240"/>
      </w:pPr>
      <w:r w:rsidRPr="00751333">
        <w:t>TASKS:</w:t>
      </w:r>
    </w:p>
    <w:p w14:paraId="7513EC52" w14:textId="5AC1ECDA" w:rsidR="008216C8" w:rsidRPr="00CD76D7" w:rsidRDefault="008216C8" w:rsidP="00414DB6">
      <w:pPr>
        <w:pStyle w:val="ListBullet2"/>
        <w:numPr>
          <w:ilvl w:val="0"/>
          <w:numId w:val="39"/>
        </w:numPr>
      </w:pPr>
      <w:r w:rsidRPr="00CD76D7">
        <w:t xml:space="preserve">Locate the </w:t>
      </w:r>
      <w:r w:rsidR="005F09D6" w:rsidRPr="004C1EA7">
        <w:t>E</w:t>
      </w:r>
      <w:r w:rsidRPr="004C1EA7">
        <w:t>nforcement Web</w:t>
      </w:r>
      <w:r w:rsidRPr="00CD76D7">
        <w:t xml:space="preserve"> page on the NRC public Web site. (Hint: Look under</w:t>
      </w:r>
      <w:r>
        <w:t xml:space="preserve"> </w:t>
      </w:r>
      <w:r w:rsidR="001D025F">
        <w:t>“</w:t>
      </w:r>
      <w:r w:rsidRPr="001D025F">
        <w:rPr>
          <w:iCs/>
        </w:rPr>
        <w:t>About Us, How We Regulate.</w:t>
      </w:r>
      <w:r w:rsidR="001D025F" w:rsidRPr="001D025F">
        <w:rPr>
          <w:iCs/>
        </w:rPr>
        <w:t>”</w:t>
      </w:r>
      <w:r w:rsidRPr="00CD76D7">
        <w:t>)</w:t>
      </w:r>
    </w:p>
    <w:p w14:paraId="68442806" w14:textId="77777777" w:rsidR="008216C8" w:rsidRPr="00CD76D7" w:rsidRDefault="008216C8" w:rsidP="00414DB6">
      <w:pPr>
        <w:pStyle w:val="ListBullet2"/>
        <w:numPr>
          <w:ilvl w:val="0"/>
          <w:numId w:val="39"/>
        </w:numPr>
      </w:pPr>
      <w:r w:rsidRPr="00CD76D7">
        <w:t>Read the enforcement program overview included on the Enforcement Web page of the NRC external Web site.</w:t>
      </w:r>
    </w:p>
    <w:p w14:paraId="0374B884" w14:textId="77777777" w:rsidR="008216C8" w:rsidRPr="00CD76D7" w:rsidRDefault="008216C8" w:rsidP="00414DB6">
      <w:pPr>
        <w:pStyle w:val="ListBullet2"/>
        <w:numPr>
          <w:ilvl w:val="0"/>
          <w:numId w:val="39"/>
        </w:numPr>
      </w:pPr>
      <w:r w:rsidRPr="00CD76D7">
        <w:t>Read the enforcement process diagram on the Enforcement Web page of the NRC external Web site.</w:t>
      </w:r>
    </w:p>
    <w:p w14:paraId="70556F67" w14:textId="3670A0B8" w:rsidR="008216C8" w:rsidRPr="00CD76D7" w:rsidRDefault="008216C8" w:rsidP="00414DB6">
      <w:pPr>
        <w:pStyle w:val="ListBullet2"/>
        <w:numPr>
          <w:ilvl w:val="0"/>
          <w:numId w:val="39"/>
        </w:numPr>
      </w:pPr>
      <w:r w:rsidRPr="00CD76D7">
        <w:t xml:space="preserve">Locate the enforcement manual on the Enforcement Web page of the NRC </w:t>
      </w:r>
      <w:r w:rsidRPr="004C1EA7">
        <w:t>external</w:t>
      </w:r>
      <w:r w:rsidRPr="00CD76D7">
        <w:t xml:space="preserve"> Web site (look under </w:t>
      </w:r>
      <w:r w:rsidR="000F5DB5" w:rsidRPr="000F5DB5">
        <w:t>“</w:t>
      </w:r>
      <w:r w:rsidRPr="000F5DB5">
        <w:t>Enforcement Guidance</w:t>
      </w:r>
      <w:r w:rsidR="000F5DB5" w:rsidRPr="000F5DB5">
        <w:t>”</w:t>
      </w:r>
      <w:r w:rsidRPr="00CD76D7">
        <w:t>) and review the table of contents and appendices.</w:t>
      </w:r>
    </w:p>
    <w:p w14:paraId="3F84F2ED" w14:textId="0908C042" w:rsidR="008216C8" w:rsidRDefault="008216C8" w:rsidP="00414DB6">
      <w:pPr>
        <w:pStyle w:val="ListBullet2"/>
        <w:numPr>
          <w:ilvl w:val="0"/>
          <w:numId w:val="39"/>
        </w:numPr>
      </w:pPr>
      <w:r w:rsidRPr="00CD76D7">
        <w:t xml:space="preserve">Read the memorandum from the Director, Office of Enforcement, titled </w:t>
      </w:r>
      <w:r w:rsidR="005F09D6">
        <w:t>“</w:t>
      </w:r>
      <w:r w:rsidRPr="00CD76D7">
        <w:t>Dispositioning of Enforcement Issues in a Risk</w:t>
      </w:r>
      <w:r w:rsidR="002C46DF">
        <w:noBreakHyphen/>
      </w:r>
      <w:r w:rsidRPr="00CD76D7">
        <w:t>Informed Framework</w:t>
      </w:r>
      <w:r w:rsidR="005F09D6">
        <w:t>,”</w:t>
      </w:r>
      <w:r w:rsidR="005F09D6" w:rsidRPr="00CD76D7">
        <w:t xml:space="preserve"> dated December 5, 2000 </w:t>
      </w:r>
      <w:r w:rsidRPr="00CD76D7">
        <w:t>(</w:t>
      </w:r>
      <w:r w:rsidR="005F09D6">
        <w:t>Agencywide Documents Access and Management System (</w:t>
      </w:r>
      <w:r w:rsidRPr="00CD76D7">
        <w:t>ADAMS</w:t>
      </w:r>
      <w:r w:rsidR="005F09D6">
        <w:t>)</w:t>
      </w:r>
      <w:r w:rsidRPr="00CD76D7">
        <w:t xml:space="preserve"> Accession No.</w:t>
      </w:r>
      <w:r w:rsidR="005F09D6">
        <w:t> </w:t>
      </w:r>
      <w:r w:rsidRPr="00CD76D7">
        <w:t>ML003777558).</w:t>
      </w:r>
    </w:p>
    <w:p w14:paraId="70F846F9" w14:textId="4D303571" w:rsidR="00991754" w:rsidRPr="00CD76D7" w:rsidRDefault="00991754" w:rsidP="00414DB6">
      <w:pPr>
        <w:pStyle w:val="ListBullet2"/>
        <w:numPr>
          <w:ilvl w:val="0"/>
          <w:numId w:val="39"/>
        </w:numPr>
      </w:pPr>
      <w:r>
        <w:t xml:space="preserve">Locate the most recent escalated enforcement action for a power reactor on the Enforcement Web page of the NRC external </w:t>
      </w:r>
      <w:r w:rsidR="000D20F3">
        <w:t>Web site and review the transmittal letter and the attached notice of violation.</w:t>
      </w:r>
    </w:p>
    <w:p w14:paraId="3D99B3FD" w14:textId="016441A4" w:rsidR="008216C8" w:rsidRDefault="008216C8" w:rsidP="00414DB6">
      <w:pPr>
        <w:pStyle w:val="ListBullet2"/>
        <w:numPr>
          <w:ilvl w:val="0"/>
          <w:numId w:val="39"/>
        </w:numPr>
      </w:pPr>
      <w:r w:rsidRPr="00CD76D7">
        <w:t>Review your region or office</w:t>
      </w:r>
      <w:r w:rsidR="005F09D6">
        <w:t>’</w:t>
      </w:r>
      <w:r w:rsidRPr="00CD76D7">
        <w:t>s guidance on implementing the enforcement policy.</w:t>
      </w:r>
    </w:p>
    <w:p w14:paraId="7E36D810" w14:textId="1EF8EC57" w:rsidR="00A47CDD" w:rsidRPr="00CD76D7" w:rsidRDefault="00A47CDD" w:rsidP="00414DB6">
      <w:pPr>
        <w:pStyle w:val="ListBullet2"/>
        <w:numPr>
          <w:ilvl w:val="0"/>
          <w:numId w:val="39"/>
        </w:numPr>
      </w:pPr>
      <w:r>
        <w:t>Go to TMS and complete the course on “Writing Violations.” Follow the guidance in the course to draft violations for the three sets of facts presented in the course.</w:t>
      </w:r>
    </w:p>
    <w:p w14:paraId="69EDD315" w14:textId="4E8F8106" w:rsidR="008216C8" w:rsidRPr="00CD76D7" w:rsidRDefault="008216C8" w:rsidP="00414DB6">
      <w:pPr>
        <w:pStyle w:val="ListBullet2"/>
        <w:numPr>
          <w:ilvl w:val="0"/>
          <w:numId w:val="39"/>
        </w:numPr>
      </w:pPr>
      <w:r w:rsidRPr="00CD76D7">
        <w:t>Meet with the enforcement specialist in your region or office to</w:t>
      </w:r>
      <w:r w:rsidR="00C20C8C">
        <w:t xml:space="preserve"> review the draft violations you developed as part of the “Writing Violations” course and discuss the current </w:t>
      </w:r>
      <w:r w:rsidR="005B278F">
        <w:t>enforcement guidance.</w:t>
      </w:r>
    </w:p>
    <w:p w14:paraId="01748B4A" w14:textId="77777777" w:rsidR="008216C8" w:rsidRPr="00CD76D7" w:rsidRDefault="005F09D6" w:rsidP="00414DB6">
      <w:pPr>
        <w:pStyle w:val="ListBullet2"/>
        <w:numPr>
          <w:ilvl w:val="0"/>
          <w:numId w:val="39"/>
        </w:numPr>
      </w:pPr>
      <w:r>
        <w:t>M</w:t>
      </w:r>
      <w:r w:rsidR="008216C8">
        <w:t xml:space="preserve">eet with </w:t>
      </w:r>
      <w:r>
        <w:t>your</w:t>
      </w:r>
      <w:r w:rsidRPr="00CD76D7">
        <w:t xml:space="preserve"> </w:t>
      </w:r>
      <w:r w:rsidR="008216C8">
        <w:t xml:space="preserve">immediate </w:t>
      </w:r>
      <w:r w:rsidR="008216C8" w:rsidRPr="00CD76D7">
        <w:t xml:space="preserve">supervisor or the </w:t>
      </w:r>
      <w:r w:rsidR="00F516B0" w:rsidRPr="00CD76D7">
        <w:t xml:space="preserve">designated </w:t>
      </w:r>
      <w:r w:rsidR="008216C8" w:rsidRPr="00CD76D7">
        <w:t>person and discuss the items listed in the evaluation criteria section.</w:t>
      </w:r>
    </w:p>
    <w:p w14:paraId="5FA1772B" w14:textId="6FE7D4EB" w:rsidR="008216C8" w:rsidRPr="00CD76D7" w:rsidRDefault="00751333" w:rsidP="006F2E86">
      <w:pPr>
        <w:pStyle w:val="JOURNALHeading2"/>
        <w:spacing w:before="240"/>
        <w:rPr>
          <w:highlight w:val="yellow"/>
        </w:rPr>
      </w:pPr>
      <w:r w:rsidRPr="00751333">
        <w:t>DOCUMENTATION:</w:t>
      </w:r>
      <w:r w:rsidRPr="00751333">
        <w:tab/>
      </w:r>
      <w:r w:rsidR="005F09D6">
        <w:t>You</w:t>
      </w:r>
      <w:r w:rsidR="008216C8" w:rsidRPr="00256A59">
        <w:t xml:space="preserve"> should</w:t>
      </w:r>
      <w:r w:rsidR="008216C8">
        <w:rPr>
          <w:b/>
        </w:rPr>
        <w:t xml:space="preserve"> </w:t>
      </w:r>
      <w:r w:rsidR="008216C8">
        <w:t>o</w:t>
      </w:r>
      <w:r w:rsidR="008216C8" w:rsidRPr="00CD76D7">
        <w:t xml:space="preserve">btain </w:t>
      </w:r>
      <w:r w:rsidR="005F09D6">
        <w:t>your</w:t>
      </w:r>
      <w:r w:rsidR="008216C8" w:rsidRPr="00CD76D7">
        <w:t xml:space="preserve"> </w:t>
      </w:r>
      <w:r w:rsidR="008216C8">
        <w:t xml:space="preserve">immediate </w:t>
      </w:r>
      <w:r w:rsidR="008216C8" w:rsidRPr="00CD76D7">
        <w:t>supervisor</w:t>
      </w:r>
      <w:r w:rsidR="005F09D6">
        <w:t>’</w:t>
      </w:r>
      <w:r w:rsidR="008216C8" w:rsidRPr="00CD76D7">
        <w:t xml:space="preserve">s </w:t>
      </w:r>
      <w:r w:rsidR="006D039A">
        <w:t xml:space="preserve">or designee’s </w:t>
      </w:r>
      <w:r w:rsidR="008216C8" w:rsidRPr="00CD76D7">
        <w:t>signature in the line item for Basic</w:t>
      </w:r>
      <w:r w:rsidR="002C46DF">
        <w:noBreakHyphen/>
      </w:r>
      <w:r w:rsidR="008216C8" w:rsidRPr="00CD76D7">
        <w:t>Level Certification Signature Card Item ISA</w:t>
      </w:r>
      <w:r w:rsidR="002C46DF">
        <w:noBreakHyphen/>
      </w:r>
      <w:r w:rsidR="008216C8" w:rsidRPr="00CD76D7">
        <w:t>6.</w:t>
      </w:r>
    </w:p>
    <w:p w14:paraId="61A06052" w14:textId="69176975" w:rsidR="008216C8" w:rsidRPr="00CD76D7" w:rsidRDefault="008216C8" w:rsidP="00414DB6">
      <w:pPr>
        <w:pStyle w:val="JournalTOPIC"/>
      </w:pPr>
      <w:bookmarkStart w:id="70" w:name="_Toc138859155"/>
      <w:bookmarkStart w:id="71" w:name="_Toc152321922"/>
      <w:bookmarkStart w:id="72" w:name="_Toc152570750"/>
      <w:bookmarkStart w:id="73" w:name="_Toc178081635"/>
      <w:r w:rsidRPr="00CD76D7">
        <w:t>(ISA</w:t>
      </w:r>
      <w:r w:rsidR="000A14ED">
        <w:t>-</w:t>
      </w:r>
      <w:r w:rsidRPr="00CD76D7">
        <w:t>7) Office of Investigations</w:t>
      </w:r>
      <w:bookmarkEnd w:id="70"/>
      <w:bookmarkEnd w:id="71"/>
      <w:bookmarkEnd w:id="72"/>
      <w:bookmarkEnd w:id="73"/>
    </w:p>
    <w:p w14:paraId="1ED70D2D" w14:textId="77777777" w:rsidR="00871234" w:rsidRPr="00871234" w:rsidRDefault="00871234" w:rsidP="00871234">
      <w:pPr>
        <w:pStyle w:val="JOURNALHeading2"/>
      </w:pPr>
      <w:r w:rsidRPr="00871234">
        <w:t>PURPOSE:</w:t>
      </w:r>
    </w:p>
    <w:p w14:paraId="5CCB2315" w14:textId="66751C84" w:rsidR="008216C8" w:rsidRPr="00CD76D7" w:rsidRDefault="008216C8" w:rsidP="006F2E86">
      <w:pPr>
        <w:pStyle w:val="BodyText"/>
        <w:spacing w:before="240"/>
      </w:pPr>
      <w:r w:rsidRPr="00CD76D7">
        <w:t xml:space="preserve">The purpose of this activity is to familiarize </w:t>
      </w:r>
      <w:r w:rsidR="005F09D6">
        <w:t>you</w:t>
      </w:r>
      <w:r w:rsidRPr="00CD76D7">
        <w:t xml:space="preserve"> with the </w:t>
      </w:r>
      <w:r>
        <w:t xml:space="preserve">role of the </w:t>
      </w:r>
      <w:r w:rsidRPr="00CD76D7">
        <w:t xml:space="preserve">Office of Investigations (OI). A qualified inspector may be assigned to work with OI by providing technical support. This </w:t>
      </w:r>
      <w:r w:rsidR="005F09D6">
        <w:t>ISA</w:t>
      </w:r>
      <w:r w:rsidRPr="00CD76D7">
        <w:t xml:space="preserve"> will help </w:t>
      </w:r>
      <w:r w:rsidR="005F09D6">
        <w:t>you</w:t>
      </w:r>
      <w:r>
        <w:t xml:space="preserve"> to</w:t>
      </w:r>
      <w:r w:rsidRPr="00CD76D7">
        <w:t xml:space="preserve"> understand the role of OI, how it functions, and </w:t>
      </w:r>
      <w:r w:rsidR="005F09D6">
        <w:t>your</w:t>
      </w:r>
      <w:r>
        <w:t xml:space="preserve"> </w:t>
      </w:r>
      <w:r w:rsidRPr="00CD76D7">
        <w:t xml:space="preserve">responsibilities during </w:t>
      </w:r>
      <w:r>
        <w:t xml:space="preserve">an </w:t>
      </w:r>
      <w:r w:rsidRPr="00CD76D7">
        <w:t>investigation.</w:t>
      </w:r>
    </w:p>
    <w:p w14:paraId="03ACB588" w14:textId="33A790E4" w:rsidR="008216C8" w:rsidRPr="00CD76D7" w:rsidRDefault="00617BD8" w:rsidP="006F2E86">
      <w:pPr>
        <w:pStyle w:val="JOURNALHeading2"/>
        <w:spacing w:before="240"/>
      </w:pPr>
      <w:r w:rsidRPr="00617BD8">
        <w:rPr>
          <w:bCs w:val="0"/>
        </w:rPr>
        <w:t>COMPETENCY AREA:</w:t>
      </w:r>
      <w:r w:rsidR="008216C8" w:rsidRPr="00CD76D7">
        <w:rPr>
          <w:b/>
        </w:rPr>
        <w:tab/>
      </w:r>
      <w:r w:rsidR="008216C8" w:rsidRPr="00CD76D7">
        <w:t>INSPECTION</w:t>
      </w:r>
      <w:r w:rsidR="00651151">
        <w:br/>
      </w:r>
      <w:r w:rsidR="008216C8" w:rsidRPr="00CD76D7">
        <w:t>REGULATORY FRAMEWORK</w:t>
      </w:r>
    </w:p>
    <w:p w14:paraId="14E0EC8C" w14:textId="1006088B" w:rsidR="008216C8" w:rsidRPr="00CD76D7" w:rsidRDefault="00617BD8" w:rsidP="006F2E86">
      <w:pPr>
        <w:pStyle w:val="JOURNALHeading2"/>
        <w:spacing w:before="240"/>
      </w:pPr>
      <w:r w:rsidRPr="00617BD8">
        <w:rPr>
          <w:bCs w:val="0"/>
        </w:rPr>
        <w:t>LEVEL OF EFFORT:</w:t>
      </w:r>
      <w:r w:rsidR="008216C8" w:rsidRPr="00CD76D7">
        <w:tab/>
        <w:t>4 hours</w:t>
      </w:r>
    </w:p>
    <w:p w14:paraId="252D406F" w14:textId="77777777" w:rsidR="00617BD8" w:rsidRPr="00617BD8" w:rsidRDefault="00617BD8" w:rsidP="006F2E86">
      <w:pPr>
        <w:pStyle w:val="JOURNALHeading2"/>
        <w:spacing w:before="240"/>
      </w:pPr>
      <w:r w:rsidRPr="00617BD8">
        <w:t>REFERENCES:</w:t>
      </w:r>
    </w:p>
    <w:p w14:paraId="002CB252" w14:textId="4DA27F46" w:rsidR="008216C8" w:rsidRDefault="008216C8" w:rsidP="00414DB6">
      <w:pPr>
        <w:pStyle w:val="ListBullet2"/>
        <w:numPr>
          <w:ilvl w:val="0"/>
          <w:numId w:val="39"/>
        </w:numPr>
      </w:pPr>
      <w:r w:rsidRPr="00CD76D7">
        <w:t xml:space="preserve">MD 9.8, </w:t>
      </w:r>
      <w:r w:rsidR="005F09D6">
        <w:t>“</w:t>
      </w:r>
      <w:r w:rsidRPr="00CD76D7">
        <w:t>Organization and Functions, Office of Investigations</w:t>
      </w:r>
      <w:r w:rsidR="005F09D6">
        <w:t>”</w:t>
      </w:r>
    </w:p>
    <w:p w14:paraId="7CF06C50" w14:textId="04777C73" w:rsidR="008216C8" w:rsidRPr="00CD76D7" w:rsidRDefault="008216C8" w:rsidP="00414DB6">
      <w:pPr>
        <w:pStyle w:val="ListBullet2"/>
        <w:numPr>
          <w:ilvl w:val="0"/>
          <w:numId w:val="39"/>
        </w:numPr>
      </w:pPr>
      <w:r w:rsidRPr="00CD76D7">
        <w:t xml:space="preserve">OI Web page on the NRC </w:t>
      </w:r>
      <w:r w:rsidRPr="005F09D6">
        <w:t>external</w:t>
      </w:r>
      <w:r w:rsidRPr="00CD76D7">
        <w:t xml:space="preserve"> Web site</w:t>
      </w:r>
      <w:r w:rsidR="00AA0063">
        <w:br/>
      </w:r>
      <w:r w:rsidR="00092A68">
        <w:t>(</w:t>
      </w:r>
      <w:hyperlink r:id="rId19" w:history="1">
        <w:r w:rsidR="00561560" w:rsidRPr="009A46A8">
          <w:rPr>
            <w:rStyle w:val="Hyperlink"/>
          </w:rPr>
          <w:t>https://www.nrc.gov/about</w:t>
        </w:r>
        <w:r w:rsidR="002C46DF">
          <w:rPr>
            <w:rStyle w:val="Hyperlink"/>
          </w:rPr>
          <w:noBreakHyphen/>
        </w:r>
        <w:r w:rsidR="00561560" w:rsidRPr="009A46A8">
          <w:rPr>
            <w:rStyle w:val="Hyperlink"/>
          </w:rPr>
          <w:t>nrc/organization/oifuncdesc.html</w:t>
        </w:r>
      </w:hyperlink>
      <w:r w:rsidR="00A31A80">
        <w:t>)</w:t>
      </w:r>
    </w:p>
    <w:p w14:paraId="51A4C0A1" w14:textId="77777777" w:rsidR="008216C8" w:rsidRPr="00CD76D7" w:rsidRDefault="008216C8" w:rsidP="00414DB6">
      <w:pPr>
        <w:pStyle w:val="ListBullet2"/>
        <w:numPr>
          <w:ilvl w:val="0"/>
          <w:numId w:val="39"/>
        </w:numPr>
      </w:pPr>
      <w:r w:rsidRPr="00CD76D7">
        <w:t>NRC OI on internal NRC Web site</w:t>
      </w:r>
    </w:p>
    <w:p w14:paraId="52592600" w14:textId="77777777" w:rsidR="00751333" w:rsidRPr="00751333" w:rsidRDefault="00751333" w:rsidP="006F2E86">
      <w:pPr>
        <w:pStyle w:val="JOURNALHeading2"/>
        <w:spacing w:before="240"/>
      </w:pPr>
      <w:r w:rsidRPr="00751333">
        <w:rPr>
          <w:bCs w:val="0"/>
        </w:rPr>
        <w:t>EVALUATION CRITERIA:</w:t>
      </w:r>
    </w:p>
    <w:p w14:paraId="57990C81" w14:textId="1B7B3695" w:rsidR="008216C8" w:rsidRPr="00CD76D7" w:rsidRDefault="008216C8" w:rsidP="00127BA7">
      <w:pPr>
        <w:pStyle w:val="BodyText2"/>
        <w:rPr>
          <w:b/>
          <w:bCs/>
        </w:rPr>
      </w:pPr>
      <w:r w:rsidRPr="00CD76D7">
        <w:t xml:space="preserve">Upon completion of this activity, </w:t>
      </w:r>
      <w:r w:rsidR="005F09D6">
        <w:t>you</w:t>
      </w:r>
      <w:r w:rsidRPr="00CD76D7">
        <w:t xml:space="preserve"> will be asked to demonstrate </w:t>
      </w:r>
      <w:r w:rsidR="005F09D6">
        <w:t>your</w:t>
      </w:r>
      <w:r w:rsidR="005F09D6" w:rsidRPr="00CD76D7">
        <w:t xml:space="preserve"> </w:t>
      </w:r>
      <w:r w:rsidRPr="00CD76D7">
        <w:t>understanding of the purpose and function of OI by successfully addressing the following:</w:t>
      </w:r>
    </w:p>
    <w:p w14:paraId="75906E9D" w14:textId="77777777" w:rsidR="008216C8" w:rsidRPr="00CD76D7" w:rsidRDefault="008216C8" w:rsidP="00414DB6">
      <w:pPr>
        <w:pStyle w:val="ListBullet2"/>
        <w:numPr>
          <w:ilvl w:val="0"/>
          <w:numId w:val="39"/>
        </w:numPr>
      </w:pPr>
      <w:r w:rsidRPr="00CD76D7">
        <w:t>State the function of OI.</w:t>
      </w:r>
    </w:p>
    <w:p w14:paraId="60D9CEC1" w14:textId="60E9A8D3" w:rsidR="008216C8" w:rsidRPr="00CD76D7" w:rsidRDefault="008216C8" w:rsidP="00414DB6">
      <w:pPr>
        <w:pStyle w:val="ListBullet2"/>
        <w:numPr>
          <w:ilvl w:val="0"/>
          <w:numId w:val="39"/>
        </w:numPr>
      </w:pPr>
      <w:r w:rsidRPr="00CD76D7">
        <w:t>Describe the organizational structure of OI.</w:t>
      </w:r>
    </w:p>
    <w:p w14:paraId="3BF8D4A9" w14:textId="1D36135C" w:rsidR="008216C8" w:rsidRPr="00CD76D7" w:rsidRDefault="008216C8" w:rsidP="00414DB6">
      <w:pPr>
        <w:pStyle w:val="ListBullet2"/>
        <w:numPr>
          <w:ilvl w:val="0"/>
          <w:numId w:val="39"/>
        </w:numPr>
      </w:pPr>
      <w:r w:rsidRPr="00CD76D7">
        <w:t xml:space="preserve">Describe </w:t>
      </w:r>
      <w:r>
        <w:t>the staff’s</w:t>
      </w:r>
      <w:r w:rsidRPr="00CD76D7">
        <w:t xml:space="preserve"> role in assisting OI</w:t>
      </w:r>
      <w:r w:rsidR="00541671">
        <w:t>, and why</w:t>
      </w:r>
      <w:r w:rsidR="006D3F39">
        <w:t xml:space="preserve"> it is important to not discuss the facts/issues of the case to individuals that do not have “a need to know.”</w:t>
      </w:r>
    </w:p>
    <w:p w14:paraId="1742D677" w14:textId="77777777" w:rsidR="008216C8" w:rsidRPr="00CD76D7" w:rsidRDefault="008216C8" w:rsidP="00414DB6">
      <w:pPr>
        <w:pStyle w:val="ListBullet2"/>
        <w:numPr>
          <w:ilvl w:val="0"/>
          <w:numId w:val="39"/>
        </w:numPr>
      </w:pPr>
      <w:r w:rsidRPr="00CD76D7">
        <w:t>Describe the authorities of an OI investigator.</w:t>
      </w:r>
    </w:p>
    <w:p w14:paraId="095F0F0F" w14:textId="77777777" w:rsidR="00751333" w:rsidRPr="00751333" w:rsidRDefault="00751333" w:rsidP="006F2E86">
      <w:pPr>
        <w:pStyle w:val="JOURNALHeading2"/>
        <w:spacing w:before="240"/>
      </w:pPr>
      <w:r w:rsidRPr="00751333">
        <w:rPr>
          <w:bCs w:val="0"/>
        </w:rPr>
        <w:t>TASKS:</w:t>
      </w:r>
    </w:p>
    <w:p w14:paraId="463D1904" w14:textId="416D684C" w:rsidR="008216C8" w:rsidRPr="00CD76D7" w:rsidRDefault="008216C8" w:rsidP="00414DB6">
      <w:pPr>
        <w:pStyle w:val="ListBullet2"/>
        <w:numPr>
          <w:ilvl w:val="0"/>
          <w:numId w:val="39"/>
        </w:numPr>
      </w:pPr>
      <w:r w:rsidRPr="00CD76D7">
        <w:t>Review MD 9.8</w:t>
      </w:r>
      <w:r w:rsidR="003A335A">
        <w:t>.</w:t>
      </w:r>
    </w:p>
    <w:p w14:paraId="56F8F13A" w14:textId="396A9955" w:rsidR="008216C8" w:rsidRPr="00CD76D7" w:rsidRDefault="00F625E7" w:rsidP="00414DB6">
      <w:pPr>
        <w:pStyle w:val="ListBullet2"/>
        <w:numPr>
          <w:ilvl w:val="0"/>
          <w:numId w:val="39"/>
        </w:numPr>
      </w:pPr>
      <w:r>
        <w:t>Review</w:t>
      </w:r>
      <w:r w:rsidRPr="00CD76D7">
        <w:t xml:space="preserve"> </w:t>
      </w:r>
      <w:r w:rsidR="008216C8" w:rsidRPr="00CD76D7">
        <w:t>the OI Web page and associated organizational charts.</w:t>
      </w:r>
    </w:p>
    <w:p w14:paraId="086245FE" w14:textId="35D3EB77" w:rsidR="008216C8" w:rsidRPr="00CD76D7" w:rsidRDefault="008216C8" w:rsidP="00414DB6">
      <w:pPr>
        <w:pStyle w:val="ListBullet2"/>
        <w:numPr>
          <w:ilvl w:val="0"/>
          <w:numId w:val="39"/>
        </w:numPr>
      </w:pPr>
      <w:r w:rsidRPr="00CD76D7">
        <w:t>Meet with an experienced OI criminal investigator and discuss two materials/reactor cases investigated by OI, one substantiated and one not substantiated.</w:t>
      </w:r>
    </w:p>
    <w:p w14:paraId="2D124E5E" w14:textId="77777777" w:rsidR="008216C8" w:rsidRPr="00CD76D7" w:rsidRDefault="00EE1B8F" w:rsidP="00414DB6">
      <w:pPr>
        <w:pStyle w:val="ListBullet2"/>
        <w:numPr>
          <w:ilvl w:val="0"/>
          <w:numId w:val="39"/>
        </w:numPr>
      </w:pPr>
      <w:r>
        <w:t>M</w:t>
      </w:r>
      <w:r w:rsidR="008216C8">
        <w:t xml:space="preserve">eet with </w:t>
      </w:r>
      <w:r>
        <w:t xml:space="preserve">your </w:t>
      </w:r>
      <w:r w:rsidR="008216C8">
        <w:t>immediate</w:t>
      </w:r>
      <w:r w:rsidR="008216C8" w:rsidRPr="00CD76D7">
        <w:t xml:space="preserve"> supervisor or the person designated to be </w:t>
      </w:r>
      <w:r w:rsidR="008216C8">
        <w:t>the</w:t>
      </w:r>
      <w:r w:rsidR="008216C8" w:rsidRPr="00CD76D7">
        <w:t xml:space="preserve"> resource for this activity to discuss the items listed in the evaluation criteria section.</w:t>
      </w:r>
    </w:p>
    <w:p w14:paraId="0A7F42B3" w14:textId="37D9B1D1" w:rsidR="008216C8" w:rsidRPr="00CD76D7" w:rsidRDefault="00751333" w:rsidP="00751333">
      <w:pPr>
        <w:pStyle w:val="JOURNALHeading2"/>
      </w:pPr>
      <w:r w:rsidRPr="00751333">
        <w:t>DOCUMENTATION:</w:t>
      </w:r>
      <w:r w:rsidRPr="00751333">
        <w:tab/>
      </w:r>
      <w:r w:rsidR="00F80761">
        <w:t>You</w:t>
      </w:r>
      <w:r w:rsidR="008216C8" w:rsidRPr="00256A59">
        <w:t xml:space="preserve"> should</w:t>
      </w:r>
      <w:r w:rsidR="008216C8">
        <w:rPr>
          <w:b/>
        </w:rPr>
        <w:t xml:space="preserve"> </w:t>
      </w:r>
      <w:r w:rsidR="008216C8">
        <w:t>o</w:t>
      </w:r>
      <w:r w:rsidR="008216C8" w:rsidRPr="00CD76D7">
        <w:t xml:space="preserve">btain </w:t>
      </w:r>
      <w:r w:rsidR="00F80761">
        <w:t>your</w:t>
      </w:r>
      <w:r w:rsidR="008216C8" w:rsidRPr="00CD76D7">
        <w:t xml:space="preserve"> </w:t>
      </w:r>
      <w:r w:rsidR="008216C8">
        <w:t xml:space="preserve">immediate </w:t>
      </w:r>
      <w:r w:rsidR="008216C8" w:rsidRPr="00CD76D7">
        <w:t>supervisor</w:t>
      </w:r>
      <w:r w:rsidR="00F80761">
        <w:t>’</w:t>
      </w:r>
      <w:r w:rsidR="008216C8" w:rsidRPr="00CD76D7">
        <w:t xml:space="preserve">s </w:t>
      </w:r>
      <w:r w:rsidR="006D039A">
        <w:t xml:space="preserve">or designee’s </w:t>
      </w:r>
      <w:r w:rsidR="008216C8" w:rsidRPr="00CD76D7">
        <w:t>signature</w:t>
      </w:r>
      <w:r w:rsidR="008216C8" w:rsidRPr="00CD76D7" w:rsidDel="00100896">
        <w:t xml:space="preserve"> </w:t>
      </w:r>
      <w:r w:rsidR="008216C8" w:rsidRPr="00CD76D7">
        <w:t>in the line item for Basic</w:t>
      </w:r>
      <w:r w:rsidR="002C46DF">
        <w:noBreakHyphen/>
      </w:r>
      <w:r w:rsidR="008216C8" w:rsidRPr="00CD76D7">
        <w:t>Level Certification Signature Card Item ISA</w:t>
      </w:r>
      <w:r w:rsidR="002C46DF">
        <w:noBreakHyphen/>
      </w:r>
      <w:r w:rsidR="008216C8" w:rsidRPr="00CD76D7">
        <w:t>7.</w:t>
      </w:r>
    </w:p>
    <w:p w14:paraId="4F2E8E37" w14:textId="5050485C" w:rsidR="008216C8" w:rsidRPr="00C4529F" w:rsidRDefault="008216C8" w:rsidP="008216C8">
      <w:pPr>
        <w:widowControl/>
        <w:tabs>
          <w:tab w:val="left" w:pos="-108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bCs/>
        </w:rPr>
      </w:pPr>
    </w:p>
    <w:p w14:paraId="085ADB3B" w14:textId="659BACB5" w:rsidR="008216C8" w:rsidRDefault="008216C8" w:rsidP="00922707">
      <w:pPr>
        <w:pStyle w:val="JournalTOPIC"/>
      </w:pPr>
      <w:bookmarkStart w:id="74" w:name="_Toc138859156"/>
      <w:bookmarkStart w:id="75" w:name="_Toc152321923"/>
      <w:bookmarkStart w:id="76" w:name="_Toc152570751"/>
      <w:bookmarkStart w:id="77" w:name="_Toc178081636"/>
      <w:r w:rsidRPr="00C4529F">
        <w:t>(ISA</w:t>
      </w:r>
      <w:r w:rsidR="000A14ED">
        <w:t>-</w:t>
      </w:r>
      <w:r w:rsidRPr="00C4529F">
        <w:t>8) Understanding How the Commission Operates</w:t>
      </w:r>
      <w:bookmarkEnd w:id="74"/>
      <w:bookmarkEnd w:id="75"/>
      <w:bookmarkEnd w:id="76"/>
      <w:bookmarkEnd w:id="77"/>
    </w:p>
    <w:p w14:paraId="3BA7E6AA" w14:textId="77777777" w:rsidR="00871234" w:rsidRPr="00871234" w:rsidRDefault="00871234" w:rsidP="00871234">
      <w:pPr>
        <w:pStyle w:val="JOURNALHeading2"/>
      </w:pPr>
      <w:r w:rsidRPr="00871234">
        <w:rPr>
          <w:bCs w:val="0"/>
        </w:rPr>
        <w:t>PURPOSE:</w:t>
      </w:r>
    </w:p>
    <w:p w14:paraId="2B8F7C50" w14:textId="5A1F577D" w:rsidR="008216C8" w:rsidRPr="00C4529F" w:rsidRDefault="008216C8" w:rsidP="006F2E86">
      <w:pPr>
        <w:pStyle w:val="BodyText"/>
        <w:spacing w:before="240"/>
      </w:pPr>
      <w:r w:rsidRPr="00C4529F">
        <w:t xml:space="preserve">The NRC Commissioners establish the approach </w:t>
      </w:r>
      <w:r w:rsidR="00F80761">
        <w:t xml:space="preserve">that </w:t>
      </w:r>
      <w:r w:rsidRPr="00C4529F">
        <w:t xml:space="preserve">the NRC staff will use to address a particular need of agency importance. Examples include the Commission policy statement regarding NRC staff use of probabilistic risk analysis in </w:t>
      </w:r>
      <w:r w:rsidRPr="005F7470">
        <w:t xml:space="preserve">the </w:t>
      </w:r>
      <w:r w:rsidR="00755D98" w:rsidRPr="001513BB">
        <w:rPr>
          <w:rFonts w:eastAsia="Times New Roman"/>
        </w:rPr>
        <w:t>decision</w:t>
      </w:r>
      <w:r w:rsidR="002C46DF">
        <w:rPr>
          <w:rFonts w:eastAsia="Times New Roman"/>
        </w:rPr>
        <w:noBreakHyphen/>
      </w:r>
      <w:r w:rsidR="00755D98" w:rsidRPr="001513BB">
        <w:rPr>
          <w:rFonts w:eastAsia="Times New Roman"/>
        </w:rPr>
        <w:t>making</w:t>
      </w:r>
      <w:r w:rsidRPr="001513BB">
        <w:rPr>
          <w:sz w:val="24"/>
          <w:szCs w:val="24"/>
        </w:rPr>
        <w:t xml:space="preserve"> </w:t>
      </w:r>
      <w:r w:rsidRPr="00C4529F">
        <w:t>process and resident inspector staffing requirements at power reactor facilities. Commission decisions can have a significant impact on the conduct of inspection activities</w:t>
      </w:r>
      <w:r w:rsidR="00F80761">
        <w:t>,</w:t>
      </w:r>
      <w:r w:rsidRPr="00C4529F">
        <w:t xml:space="preserve"> and inspectors should be familiar with the direction</w:t>
      </w:r>
      <w:r w:rsidR="002C46DF">
        <w:noBreakHyphen/>
      </w:r>
      <w:r w:rsidRPr="00C4529F">
        <w:t>setting and policymaking activities of the Commission.</w:t>
      </w:r>
    </w:p>
    <w:p w14:paraId="2CF7B28F" w14:textId="1EF268D0" w:rsidR="008216C8" w:rsidRPr="00EE6F96" w:rsidRDefault="008216C8" w:rsidP="006F2E86">
      <w:pPr>
        <w:pStyle w:val="JOURNALHeading2"/>
        <w:spacing w:before="240"/>
      </w:pPr>
      <w:r w:rsidRPr="00C4529F">
        <w:t>COMPETENCY</w:t>
      </w:r>
      <w:r w:rsidR="00EE6F96">
        <w:t xml:space="preserve"> AREA:</w:t>
      </w:r>
      <w:r w:rsidRPr="00C4529F">
        <w:t xml:space="preserve"> </w:t>
      </w:r>
      <w:r w:rsidRPr="00C4529F">
        <w:rPr>
          <w:b/>
        </w:rPr>
        <w:tab/>
      </w:r>
      <w:r w:rsidRPr="00C4529F">
        <w:t>REGULATORY FRAMEWORK</w:t>
      </w:r>
    </w:p>
    <w:p w14:paraId="1EC9CA0F" w14:textId="14E6173A" w:rsidR="008216C8" w:rsidRPr="00C4529F" w:rsidRDefault="00617BD8" w:rsidP="006F2E86">
      <w:pPr>
        <w:pStyle w:val="JOURNALHeading2"/>
        <w:spacing w:before="240"/>
      </w:pPr>
      <w:r w:rsidRPr="00617BD8">
        <w:rPr>
          <w:bCs w:val="0"/>
        </w:rPr>
        <w:t>LEVEL OF EFFORT:</w:t>
      </w:r>
      <w:r w:rsidR="008216C8" w:rsidRPr="00C4529F">
        <w:tab/>
        <w:t>4 hours</w:t>
      </w:r>
    </w:p>
    <w:p w14:paraId="2B7D2583" w14:textId="77777777" w:rsidR="00617BD8" w:rsidRPr="00617BD8" w:rsidRDefault="00617BD8" w:rsidP="006F2E86">
      <w:pPr>
        <w:pStyle w:val="JOURNALHeading2"/>
        <w:spacing w:before="240"/>
      </w:pPr>
      <w:r w:rsidRPr="00617BD8">
        <w:rPr>
          <w:bCs w:val="0"/>
        </w:rPr>
        <w:t>REFERENCES:</w:t>
      </w:r>
    </w:p>
    <w:p w14:paraId="4CF5C34D" w14:textId="379A7854" w:rsidR="00212046" w:rsidRPr="001513BB" w:rsidRDefault="008216C8" w:rsidP="00414DB6">
      <w:pPr>
        <w:pStyle w:val="ListBullet2"/>
        <w:numPr>
          <w:ilvl w:val="0"/>
          <w:numId w:val="39"/>
        </w:numPr>
        <w:rPr>
          <w:rFonts w:eastAsia="Times New Roman"/>
        </w:rPr>
      </w:pPr>
      <w:r>
        <w:t xml:space="preserve">NRC external Web </w:t>
      </w:r>
      <w:r w:rsidR="00212046" w:rsidRPr="33460816">
        <w:rPr>
          <w:rFonts w:eastAsia="Times New Roman"/>
        </w:rPr>
        <w:t>site</w:t>
      </w:r>
    </w:p>
    <w:p w14:paraId="6446B2EC" w14:textId="032DBDC8" w:rsidR="00627811" w:rsidRPr="00617BD8" w:rsidRDefault="00627811" w:rsidP="006F2E86">
      <w:pPr>
        <w:pStyle w:val="JOURNALHeading2"/>
        <w:spacing w:before="240"/>
      </w:pPr>
      <w:r>
        <w:rPr>
          <w:bCs w:val="0"/>
        </w:rPr>
        <w:t>EVALUATION CRITERIA</w:t>
      </w:r>
      <w:r w:rsidRPr="00617BD8">
        <w:rPr>
          <w:bCs w:val="0"/>
        </w:rPr>
        <w:t>:</w:t>
      </w:r>
    </w:p>
    <w:p w14:paraId="6AB3D2E3" w14:textId="0CF96130" w:rsidR="008216C8" w:rsidRPr="00C4529F" w:rsidRDefault="008216C8" w:rsidP="001A6D60">
      <w:pPr>
        <w:pStyle w:val="BodyText2"/>
        <w:rPr>
          <w:b/>
          <w:bCs/>
        </w:rPr>
      </w:pPr>
      <w:r w:rsidRPr="00C4529F">
        <w:t xml:space="preserve">At the completion of this activity, </w:t>
      </w:r>
      <w:r w:rsidR="00C73098">
        <w:t>you</w:t>
      </w:r>
      <w:r w:rsidRPr="00C4529F">
        <w:t xml:space="preserve"> should be able to do the following:</w:t>
      </w:r>
    </w:p>
    <w:p w14:paraId="28AE9A1A" w14:textId="75D9E987" w:rsidR="008216C8" w:rsidRPr="007272FD" w:rsidRDefault="008216C8" w:rsidP="00414DB6">
      <w:pPr>
        <w:pStyle w:val="ListBullet2"/>
        <w:numPr>
          <w:ilvl w:val="0"/>
          <w:numId w:val="39"/>
        </w:numPr>
      </w:pPr>
      <w:r w:rsidRPr="000B50B0">
        <w:rPr>
          <w:rFonts w:eastAsia="Times New Roman"/>
        </w:rPr>
        <w:t>Locate</w:t>
      </w:r>
      <w:r w:rsidR="00F33261" w:rsidRPr="000B50B0">
        <w:rPr>
          <w:rFonts w:eastAsia="Times New Roman"/>
        </w:rPr>
        <w:t xml:space="preserve"> </w:t>
      </w:r>
      <w:r w:rsidRPr="007272FD">
        <w:t>Commission</w:t>
      </w:r>
      <w:r w:rsidR="002C46DF">
        <w:noBreakHyphen/>
      </w:r>
      <w:r w:rsidRPr="007272FD">
        <w:t xml:space="preserve">related documents on the </w:t>
      </w:r>
      <w:r w:rsidR="00E63227" w:rsidRPr="007272FD">
        <w:t xml:space="preserve">NRC </w:t>
      </w:r>
      <w:r w:rsidRPr="007272FD">
        <w:t>external agency Web sites.</w:t>
      </w:r>
    </w:p>
    <w:p w14:paraId="2A057E11" w14:textId="0803CBE0" w:rsidR="008216C8" w:rsidRPr="00C4529F" w:rsidRDefault="008216C8" w:rsidP="00414DB6">
      <w:pPr>
        <w:pStyle w:val="ListBullet2"/>
        <w:numPr>
          <w:ilvl w:val="0"/>
          <w:numId w:val="39"/>
        </w:numPr>
      </w:pPr>
      <w:r w:rsidRPr="00C4529F">
        <w:t>Discuss how the Commission use</w:t>
      </w:r>
      <w:r>
        <w:t>s</w:t>
      </w:r>
      <w:r w:rsidRPr="00C4529F">
        <w:t xml:space="preserve"> staff requirements memoranda to direct the staff.</w:t>
      </w:r>
    </w:p>
    <w:p w14:paraId="622907CD" w14:textId="77777777" w:rsidR="00751333" w:rsidRPr="00751333" w:rsidRDefault="00751333" w:rsidP="006F2E86">
      <w:pPr>
        <w:pStyle w:val="JOURNALHeading2"/>
        <w:spacing w:before="240"/>
      </w:pPr>
      <w:r w:rsidRPr="00751333">
        <w:t>TASKS:</w:t>
      </w:r>
    </w:p>
    <w:p w14:paraId="4356B2B5" w14:textId="6C8F7436" w:rsidR="008216C8" w:rsidRPr="00C4529F" w:rsidRDefault="008216C8" w:rsidP="00414DB6">
      <w:pPr>
        <w:pStyle w:val="ListBullet2"/>
        <w:numPr>
          <w:ilvl w:val="0"/>
          <w:numId w:val="39"/>
        </w:numPr>
      </w:pPr>
      <w:r w:rsidRPr="00C4529F">
        <w:t>Read about the Commission</w:t>
      </w:r>
      <w:r w:rsidR="00F80761">
        <w:t>’</w:t>
      </w:r>
      <w:r w:rsidRPr="00C4529F">
        <w:t>s direction</w:t>
      </w:r>
      <w:r w:rsidR="002C46DF">
        <w:noBreakHyphen/>
      </w:r>
      <w:r w:rsidRPr="00C4529F">
        <w:t xml:space="preserve">setting and policymaking activities under </w:t>
      </w:r>
      <w:r w:rsidR="00C73098">
        <w:t>“</w:t>
      </w:r>
      <w:r w:rsidR="003A47A4" w:rsidRPr="003A47A4">
        <w:t>Direction</w:t>
      </w:r>
      <w:r w:rsidR="002C46DF">
        <w:noBreakHyphen/>
      </w:r>
      <w:r w:rsidR="003A47A4" w:rsidRPr="003A47A4">
        <w:t>Setting and Policy Making Decisions.</w:t>
      </w:r>
      <w:r w:rsidR="00C73098">
        <w:t>”</w:t>
      </w:r>
    </w:p>
    <w:p w14:paraId="1731A359" w14:textId="77777777" w:rsidR="008216C8" w:rsidRPr="00C4529F" w:rsidRDefault="008216C8" w:rsidP="00414DB6">
      <w:pPr>
        <w:pStyle w:val="ListBullet2"/>
        <w:numPr>
          <w:ilvl w:val="0"/>
          <w:numId w:val="39"/>
        </w:numPr>
      </w:pPr>
      <w:r w:rsidRPr="00C4529F">
        <w:t>Read about the different kinds of decision documents issued by the Commission.</w:t>
      </w:r>
    </w:p>
    <w:p w14:paraId="0A1CB2DB" w14:textId="0FA26C3F" w:rsidR="008216C8" w:rsidRPr="00CD76D7" w:rsidRDefault="00F80761" w:rsidP="00414DB6">
      <w:pPr>
        <w:pStyle w:val="ListBullet2"/>
        <w:numPr>
          <w:ilvl w:val="0"/>
          <w:numId w:val="39"/>
        </w:numPr>
      </w:pPr>
      <w:r>
        <w:t>M</w:t>
      </w:r>
      <w:r w:rsidR="008216C8">
        <w:t xml:space="preserve">eet with </w:t>
      </w:r>
      <w:r>
        <w:t xml:space="preserve">your </w:t>
      </w:r>
      <w:r w:rsidR="008216C8">
        <w:t>immediate</w:t>
      </w:r>
      <w:r w:rsidR="008216C8" w:rsidRPr="00CD76D7">
        <w:t xml:space="preserve"> supervisor or the person designated to be </w:t>
      </w:r>
      <w:r w:rsidR="008216C8">
        <w:t>the</w:t>
      </w:r>
      <w:r w:rsidR="008216C8" w:rsidRPr="00CD76D7">
        <w:t xml:space="preserve"> resource for this activity to discuss the items listed in the evaluation criteria section.</w:t>
      </w:r>
    </w:p>
    <w:p w14:paraId="294A4953" w14:textId="7335315B" w:rsidR="008216C8" w:rsidRPr="00C4529F" w:rsidRDefault="00751333" w:rsidP="006F2E86">
      <w:pPr>
        <w:pStyle w:val="JOURNALHeading2"/>
        <w:spacing w:before="240"/>
      </w:pPr>
      <w:r w:rsidRPr="00751333">
        <w:t>DOCUMENTATION:</w:t>
      </w:r>
      <w:r w:rsidRPr="00751333">
        <w:tab/>
      </w:r>
      <w:r w:rsidR="00F80761">
        <w:t>You</w:t>
      </w:r>
      <w:r w:rsidR="008216C8" w:rsidRPr="00256A59">
        <w:t xml:space="preserve"> should</w:t>
      </w:r>
      <w:r w:rsidR="008216C8">
        <w:rPr>
          <w:b/>
        </w:rPr>
        <w:t xml:space="preserve"> </w:t>
      </w:r>
      <w:r w:rsidR="008216C8">
        <w:t>o</w:t>
      </w:r>
      <w:r w:rsidR="008216C8" w:rsidRPr="00CD76D7">
        <w:t xml:space="preserve">btain </w:t>
      </w:r>
      <w:r w:rsidR="00F80761">
        <w:t>your</w:t>
      </w:r>
      <w:r w:rsidR="008216C8" w:rsidRPr="00CD76D7">
        <w:t xml:space="preserve"> </w:t>
      </w:r>
      <w:r w:rsidR="008216C8">
        <w:t xml:space="preserve">immediate </w:t>
      </w:r>
      <w:r w:rsidR="008216C8" w:rsidRPr="00CD76D7">
        <w:t>supervisor</w:t>
      </w:r>
      <w:r w:rsidR="00F80761">
        <w:t>’</w:t>
      </w:r>
      <w:r w:rsidR="008216C8" w:rsidRPr="00CD76D7">
        <w:t xml:space="preserve">s </w:t>
      </w:r>
      <w:r w:rsidR="009C27F4">
        <w:t xml:space="preserve">or designee’s </w:t>
      </w:r>
      <w:r w:rsidR="008216C8" w:rsidRPr="00CD76D7">
        <w:t>signature</w:t>
      </w:r>
      <w:r w:rsidR="008216C8" w:rsidRPr="00C4529F" w:rsidDel="00100896">
        <w:t xml:space="preserve"> </w:t>
      </w:r>
      <w:r w:rsidR="008216C8" w:rsidRPr="00C4529F">
        <w:t>in the line item for Basic</w:t>
      </w:r>
      <w:r w:rsidR="002C46DF">
        <w:noBreakHyphen/>
      </w:r>
      <w:r w:rsidR="008216C8" w:rsidRPr="00C4529F">
        <w:t>Level Certification Signature Card Item ISA</w:t>
      </w:r>
      <w:r w:rsidR="002C46DF">
        <w:noBreakHyphen/>
      </w:r>
      <w:r w:rsidR="008216C8" w:rsidRPr="00C4529F">
        <w:t>8.</w:t>
      </w:r>
    </w:p>
    <w:p w14:paraId="21EBB990" w14:textId="32F4DE98"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42A34B93" w14:textId="750549A6" w:rsidR="008216C8" w:rsidRDefault="008216C8" w:rsidP="00521748">
      <w:pPr>
        <w:pStyle w:val="JournalTOPIC"/>
      </w:pPr>
      <w:bookmarkStart w:id="78" w:name="_Toc138859157"/>
      <w:bookmarkStart w:id="79" w:name="_Toc152321924"/>
      <w:bookmarkStart w:id="80" w:name="_Toc152570752"/>
      <w:bookmarkStart w:id="81" w:name="_Toc178081637"/>
      <w:r w:rsidRPr="00C4529F">
        <w:t>(ISA</w:t>
      </w:r>
      <w:r w:rsidR="000A14ED">
        <w:t>-</w:t>
      </w:r>
      <w:r w:rsidRPr="00C4529F">
        <w:t>9) Organization and Content of the NRC Inspection Manual</w:t>
      </w:r>
      <w:bookmarkEnd w:id="78"/>
      <w:bookmarkEnd w:id="79"/>
      <w:bookmarkEnd w:id="80"/>
      <w:bookmarkEnd w:id="81"/>
    </w:p>
    <w:p w14:paraId="5C5AED7F" w14:textId="77777777" w:rsidR="00871234" w:rsidRPr="00871234" w:rsidRDefault="00871234" w:rsidP="00871234">
      <w:pPr>
        <w:pStyle w:val="JOURNALHeading2"/>
      </w:pPr>
      <w:r w:rsidRPr="00871234">
        <w:t>PURPOSE:</w:t>
      </w:r>
    </w:p>
    <w:p w14:paraId="7932C266" w14:textId="013885C5" w:rsidR="008216C8" w:rsidRPr="00C4529F" w:rsidRDefault="008216C8" w:rsidP="006F2E86">
      <w:pPr>
        <w:pStyle w:val="BodyText"/>
        <w:spacing w:before="240"/>
      </w:pPr>
      <w:r w:rsidRPr="00C4529F">
        <w:t xml:space="preserve">The purpose of this activity is to introduce </w:t>
      </w:r>
      <w:r w:rsidR="00F80761">
        <w:t>you</w:t>
      </w:r>
      <w:r w:rsidRPr="00C4529F">
        <w:t xml:space="preserve"> to the content and organization of the NRC Inspection Manual and how it relates to inspection programs, particularly the </w:t>
      </w:r>
      <w:r w:rsidR="00F80761">
        <w:t>Independent Spent Fuel Storage Installation (</w:t>
      </w:r>
      <w:r w:rsidRPr="00C4529F">
        <w:t>ISFSI</w:t>
      </w:r>
      <w:r w:rsidR="00F80761">
        <w:t>)</w:t>
      </w:r>
      <w:r w:rsidRPr="00C4529F">
        <w:t xml:space="preserve"> Inspection Program. As an inspector, </w:t>
      </w:r>
      <w:r w:rsidR="00F80761">
        <w:t>you</w:t>
      </w:r>
      <w:r w:rsidRPr="00C4529F">
        <w:t xml:space="preserve"> will be following an inspection program that is defined by a chapter</w:t>
      </w:r>
      <w:r w:rsidR="00F80761">
        <w:t xml:space="preserve"> of the</w:t>
      </w:r>
      <w:r w:rsidRPr="00C4529F">
        <w:t xml:space="preserve"> </w:t>
      </w:r>
      <w:r w:rsidR="00F80761" w:rsidRPr="00C4529F">
        <w:t xml:space="preserve">manual </w:t>
      </w:r>
      <w:r w:rsidRPr="00C4529F">
        <w:t xml:space="preserve">and implemented by its associated </w:t>
      </w:r>
      <w:r w:rsidR="00F80761">
        <w:t>IPs</w:t>
      </w:r>
      <w:r w:rsidRPr="00C4529F">
        <w:t xml:space="preserve">. This study activity will help </w:t>
      </w:r>
      <w:r w:rsidR="00F80761">
        <w:t>you</w:t>
      </w:r>
      <w:r>
        <w:t xml:space="preserve"> to</w:t>
      </w:r>
      <w:r w:rsidRPr="00C4529F">
        <w:t xml:space="preserve"> identify and locate </w:t>
      </w:r>
      <w:r w:rsidR="00F80761">
        <w:t>IPs</w:t>
      </w:r>
      <w:r w:rsidRPr="00C4529F">
        <w:t xml:space="preserve"> that are used in the operating inspection program and to recognize the limitations associated with applying the guidance in the procedures. This activity will also introduce </w:t>
      </w:r>
      <w:r w:rsidR="00F80761">
        <w:t>you</w:t>
      </w:r>
      <w:r w:rsidRPr="00C4529F">
        <w:t xml:space="preserve"> to manual chapters establishing policy that will govern some of </w:t>
      </w:r>
      <w:r w:rsidR="00F80761">
        <w:t>your</w:t>
      </w:r>
      <w:r w:rsidR="00F80761" w:rsidRPr="00C4529F">
        <w:t xml:space="preserve"> </w:t>
      </w:r>
      <w:r w:rsidRPr="00C4529F">
        <w:t>actions in implementing the inspection program.</w:t>
      </w:r>
    </w:p>
    <w:p w14:paraId="713034C8" w14:textId="3C06F3FA" w:rsidR="008216C8" w:rsidRPr="00C4529F" w:rsidRDefault="00871234" w:rsidP="006F2E86">
      <w:pPr>
        <w:pStyle w:val="JOURNALHeading2"/>
        <w:spacing w:before="240"/>
      </w:pPr>
      <w:r w:rsidRPr="00871234">
        <w:rPr>
          <w:bCs w:val="0"/>
        </w:rPr>
        <w:t>COMPETENCY AREAS:</w:t>
      </w:r>
      <w:r w:rsidR="008216C8" w:rsidRPr="00C4529F">
        <w:rPr>
          <w:b/>
        </w:rPr>
        <w:tab/>
      </w:r>
      <w:r w:rsidR="008216C8" w:rsidRPr="00C4529F">
        <w:t>REGULATORY FRAMEWORK</w:t>
      </w:r>
      <w:r w:rsidR="004F4FAC">
        <w:br/>
      </w:r>
      <w:r w:rsidR="008216C8" w:rsidRPr="00C4529F">
        <w:t>INSPECTION</w:t>
      </w:r>
    </w:p>
    <w:p w14:paraId="6BD947C4" w14:textId="5E18EDAA" w:rsidR="008216C8" w:rsidRPr="00C4529F" w:rsidRDefault="00617BD8" w:rsidP="006F2E86">
      <w:pPr>
        <w:pStyle w:val="JOURNALHeading2"/>
        <w:spacing w:before="240"/>
      </w:pPr>
      <w:r w:rsidRPr="00617BD8">
        <w:rPr>
          <w:bCs w:val="0"/>
        </w:rPr>
        <w:t>LEVEL OF EFFORT:</w:t>
      </w:r>
      <w:r w:rsidR="008216C8" w:rsidRPr="00C4529F">
        <w:tab/>
      </w:r>
      <w:r w:rsidR="008216C8">
        <w:t>4</w:t>
      </w:r>
      <w:r w:rsidR="008216C8" w:rsidRPr="00C4529F">
        <w:t xml:space="preserve"> hours</w:t>
      </w:r>
    </w:p>
    <w:p w14:paraId="6B2F7B9B" w14:textId="77777777" w:rsidR="00617BD8" w:rsidRPr="00617BD8" w:rsidRDefault="00617BD8" w:rsidP="006F2E86">
      <w:pPr>
        <w:pStyle w:val="JOURNALHeading2"/>
        <w:spacing w:before="240"/>
      </w:pPr>
      <w:r w:rsidRPr="00617BD8">
        <w:t>REFERENCES:</w:t>
      </w:r>
    </w:p>
    <w:p w14:paraId="5211FB60" w14:textId="7773851B" w:rsidR="008216C8" w:rsidRPr="00C4529F" w:rsidRDefault="008216C8" w:rsidP="00414DB6">
      <w:pPr>
        <w:pStyle w:val="ListBullet2"/>
        <w:numPr>
          <w:ilvl w:val="0"/>
          <w:numId w:val="39"/>
        </w:numPr>
      </w:pPr>
      <w:r w:rsidRPr="00C4529F">
        <w:t>NRC internal home page (Program Office</w:t>
      </w:r>
      <w:r w:rsidR="00F80761">
        <w:t>—</w:t>
      </w:r>
      <w:r w:rsidRPr="00C4529F">
        <w:t>NMSS)</w:t>
      </w:r>
    </w:p>
    <w:p w14:paraId="7A597D89" w14:textId="4719DC2A" w:rsidR="008216C8" w:rsidRPr="00C4529F" w:rsidRDefault="008216C8" w:rsidP="00414DB6">
      <w:pPr>
        <w:pStyle w:val="ListBullet2"/>
        <w:numPr>
          <w:ilvl w:val="0"/>
          <w:numId w:val="39"/>
        </w:numPr>
      </w:pPr>
      <w:r w:rsidRPr="00C4529F">
        <w:t xml:space="preserve">IMC 0040, </w:t>
      </w:r>
      <w:r w:rsidR="00F80761">
        <w:t>“</w:t>
      </w:r>
      <w:r w:rsidR="007504A3" w:rsidRPr="007504A3">
        <w:t>Preparation, Revision, Issuance, and Ongoing Oversight of NRC Inspection Manual Documents</w:t>
      </w:r>
      <w:r w:rsidR="00F80761">
        <w:t>”</w:t>
      </w:r>
    </w:p>
    <w:p w14:paraId="737A8933" w14:textId="77777777" w:rsidR="00751333" w:rsidRPr="00751333" w:rsidRDefault="00751333" w:rsidP="006F2E86">
      <w:pPr>
        <w:pStyle w:val="JOURNALHeading2"/>
        <w:spacing w:before="240"/>
      </w:pPr>
      <w:r w:rsidRPr="00751333">
        <w:rPr>
          <w:bCs w:val="0"/>
        </w:rPr>
        <w:t>EVALUATION CRITERIA:</w:t>
      </w:r>
    </w:p>
    <w:p w14:paraId="2F2C9D0F" w14:textId="14B10859" w:rsidR="008216C8" w:rsidRPr="00C4529F" w:rsidRDefault="008216C8" w:rsidP="00127BA7">
      <w:pPr>
        <w:pStyle w:val="BodyText2"/>
        <w:rPr>
          <w:b/>
          <w:bCs/>
        </w:rPr>
      </w:pPr>
      <w:r w:rsidRPr="00C4529F">
        <w:t>After completing this activity</w:t>
      </w:r>
      <w:r w:rsidR="00F80761">
        <w:t>,</w:t>
      </w:r>
      <w:r w:rsidRPr="00C4529F">
        <w:t xml:space="preserve"> </w:t>
      </w:r>
      <w:r w:rsidR="00F80761">
        <w:t>you</w:t>
      </w:r>
      <w:r w:rsidRPr="00C4529F">
        <w:t xml:space="preserve"> will demonstrate </w:t>
      </w:r>
      <w:r w:rsidR="00F80761">
        <w:t>your</w:t>
      </w:r>
      <w:r w:rsidR="00F80761" w:rsidRPr="00C4529F">
        <w:t xml:space="preserve"> </w:t>
      </w:r>
      <w:r w:rsidRPr="00C4529F">
        <w:t>understanding of the content and organization of the NRC Inspection Manual, as well as the limitations associated with applying the guidance in the manual</w:t>
      </w:r>
      <w:r w:rsidR="00F80761">
        <w:t>,</w:t>
      </w:r>
      <w:r w:rsidRPr="00C4529F">
        <w:t xml:space="preserve"> by successfully doing the following:</w:t>
      </w:r>
    </w:p>
    <w:p w14:paraId="4A8ABEEF" w14:textId="77777777" w:rsidR="008216C8" w:rsidRPr="00C4529F" w:rsidRDefault="008216C8" w:rsidP="00414DB6">
      <w:pPr>
        <w:pStyle w:val="BodyText"/>
        <w:numPr>
          <w:ilvl w:val="0"/>
          <w:numId w:val="10"/>
        </w:numPr>
      </w:pPr>
      <w:r w:rsidRPr="00C4529F">
        <w:t>Identify the major parts of the NRC Inspection Manual.</w:t>
      </w:r>
    </w:p>
    <w:p w14:paraId="6C287CB8" w14:textId="77777777" w:rsidR="008216C8" w:rsidRPr="00C4529F" w:rsidRDefault="008216C8" w:rsidP="00414DB6">
      <w:pPr>
        <w:pStyle w:val="BodyText"/>
        <w:numPr>
          <w:ilvl w:val="0"/>
          <w:numId w:val="10"/>
        </w:numPr>
      </w:pPr>
      <w:r w:rsidRPr="00C4529F">
        <w:t>State the purpose of each of the following types of documents located in the NRC Inspection Manual:</w:t>
      </w:r>
    </w:p>
    <w:p w14:paraId="6845A171" w14:textId="11A14D60" w:rsidR="008216C8" w:rsidRPr="00C4529F" w:rsidRDefault="00E51C87" w:rsidP="00414DB6">
      <w:pPr>
        <w:pStyle w:val="BodyText"/>
        <w:numPr>
          <w:ilvl w:val="1"/>
          <w:numId w:val="30"/>
        </w:numPr>
        <w:contextualSpacing/>
      </w:pPr>
      <w:r>
        <w:t xml:space="preserve">Inspection </w:t>
      </w:r>
      <w:r w:rsidR="001A6D60">
        <w:t>M</w:t>
      </w:r>
      <w:r w:rsidR="008216C8" w:rsidRPr="00C4529F">
        <w:t xml:space="preserve">anual </w:t>
      </w:r>
      <w:r w:rsidR="00120A9F">
        <w:t>C</w:t>
      </w:r>
      <w:r w:rsidR="008216C8" w:rsidRPr="00C4529F">
        <w:t>hapters</w:t>
      </w:r>
      <w:r w:rsidR="003B0D55">
        <w:t xml:space="preserve"> (IMCs)</w:t>
      </w:r>
    </w:p>
    <w:p w14:paraId="524F5CF8" w14:textId="15FEF0E4" w:rsidR="008216C8" w:rsidRPr="00C4529F" w:rsidRDefault="00F80761" w:rsidP="00414DB6">
      <w:pPr>
        <w:pStyle w:val="BodyText"/>
        <w:numPr>
          <w:ilvl w:val="1"/>
          <w:numId w:val="30"/>
        </w:numPr>
        <w:contextualSpacing/>
      </w:pPr>
      <w:r>
        <w:t>I</w:t>
      </w:r>
      <w:r w:rsidR="00120A9F">
        <w:t xml:space="preserve">nspection </w:t>
      </w:r>
      <w:r>
        <w:t>P</w:t>
      </w:r>
      <w:r w:rsidR="00120A9F">
        <w:t>rocedure</w:t>
      </w:r>
      <w:r>
        <w:t>s</w:t>
      </w:r>
      <w:r w:rsidR="003B0D55">
        <w:t xml:space="preserve"> (IPs)</w:t>
      </w:r>
    </w:p>
    <w:p w14:paraId="49AE65AB" w14:textId="1303EE61" w:rsidR="008216C8" w:rsidRDefault="001A6D60" w:rsidP="00414DB6">
      <w:pPr>
        <w:pStyle w:val="BodyText"/>
        <w:numPr>
          <w:ilvl w:val="1"/>
          <w:numId w:val="30"/>
        </w:numPr>
        <w:contextualSpacing/>
      </w:pPr>
      <w:r>
        <w:t>T</w:t>
      </w:r>
      <w:r w:rsidR="008216C8" w:rsidRPr="00C4529F">
        <w:t xml:space="preserve">emporary </w:t>
      </w:r>
      <w:r w:rsidR="00120A9F">
        <w:t>I</w:t>
      </w:r>
      <w:r w:rsidR="008216C8" w:rsidRPr="00C4529F">
        <w:t>nstructions</w:t>
      </w:r>
      <w:r w:rsidR="003B0D55">
        <w:t xml:space="preserve"> (TIs)</w:t>
      </w:r>
    </w:p>
    <w:p w14:paraId="627438F0" w14:textId="0C92C8E1" w:rsidR="00EE0985" w:rsidRDefault="001A6D60" w:rsidP="00414DB6">
      <w:pPr>
        <w:pStyle w:val="BodyText"/>
        <w:numPr>
          <w:ilvl w:val="1"/>
          <w:numId w:val="30"/>
        </w:numPr>
      </w:pPr>
      <w:r>
        <w:t>C</w:t>
      </w:r>
      <w:r w:rsidR="00EE0985">
        <w:t xml:space="preserve">hange </w:t>
      </w:r>
      <w:r w:rsidR="00120A9F">
        <w:t>N</w:t>
      </w:r>
      <w:r w:rsidR="00EE0985">
        <w:t>otices</w:t>
      </w:r>
      <w:r w:rsidR="003B0D55">
        <w:t xml:space="preserve"> (CNs)</w:t>
      </w:r>
    </w:p>
    <w:p w14:paraId="32C54B16" w14:textId="56D495F4" w:rsidR="008216C8" w:rsidRPr="00C4529F" w:rsidRDefault="008216C8" w:rsidP="00414DB6">
      <w:pPr>
        <w:pStyle w:val="BodyText"/>
        <w:numPr>
          <w:ilvl w:val="0"/>
          <w:numId w:val="10"/>
        </w:numPr>
      </w:pPr>
      <w:r w:rsidRPr="00C4529F">
        <w:t xml:space="preserve">Describe the numbering/identification process used for the items in </w:t>
      </w:r>
      <w:r w:rsidR="00F80761">
        <w:t>Criterion </w:t>
      </w:r>
      <w:r w:rsidRPr="00C4529F">
        <w:t>2 above.</w:t>
      </w:r>
    </w:p>
    <w:p w14:paraId="4CE6928C" w14:textId="77777777" w:rsidR="008216C8" w:rsidRPr="00C4529F" w:rsidRDefault="008216C8" w:rsidP="00414DB6">
      <w:pPr>
        <w:pStyle w:val="BodyText"/>
        <w:numPr>
          <w:ilvl w:val="0"/>
          <w:numId w:val="10"/>
        </w:numPr>
      </w:pPr>
      <w:r w:rsidRPr="00C4529F">
        <w:t>Demonstrate the ability to locate copies of inspection documents contained in the NRC Inspection Manual on the NRC Web site.</w:t>
      </w:r>
    </w:p>
    <w:p w14:paraId="0BD9DF9C" w14:textId="77777777" w:rsidR="00751333" w:rsidRPr="00751333" w:rsidRDefault="00751333" w:rsidP="00751333">
      <w:pPr>
        <w:pStyle w:val="JOURNALHeading2"/>
      </w:pPr>
      <w:r w:rsidRPr="00751333">
        <w:t>TASKS:</w:t>
      </w:r>
    </w:p>
    <w:p w14:paraId="456779C0" w14:textId="09DE8EC0" w:rsidR="008216C8" w:rsidRPr="00C4529F" w:rsidRDefault="006851DE" w:rsidP="00414DB6">
      <w:pPr>
        <w:pStyle w:val="BodyText"/>
        <w:numPr>
          <w:ilvl w:val="0"/>
          <w:numId w:val="27"/>
        </w:numPr>
      </w:pPr>
      <w:r>
        <w:t>Read in detail the section of IMC 0040 titled “Responsibilities and Authorities” an</w:t>
      </w:r>
      <w:r w:rsidR="001A7B19">
        <w:t>d</w:t>
      </w:r>
      <w:r>
        <w:t xml:space="preserve"> become familiar with the remainder of the document.</w:t>
      </w:r>
      <w:r w:rsidR="006B7A66">
        <w:t xml:space="preserve"> </w:t>
      </w:r>
      <w:r w:rsidR="008216C8">
        <w:t>Become familiar with</w:t>
      </w:r>
      <w:r w:rsidR="008216C8" w:rsidRPr="00C4529F">
        <w:t xml:space="preserve"> the table of contents</w:t>
      </w:r>
      <w:r w:rsidR="00324F1A">
        <w:t xml:space="preserve"> for the “NRC Inspection Manual</w:t>
      </w:r>
      <w:r w:rsidR="00EA145F">
        <w:t>,</w:t>
      </w:r>
      <w:r w:rsidR="00324F1A">
        <w:t>”</w:t>
      </w:r>
      <w:r w:rsidR="008216C8" w:rsidRPr="00C4529F">
        <w:t xml:space="preserve"> noticing </w:t>
      </w:r>
      <w:r w:rsidR="00FD2918">
        <w:t xml:space="preserve">the </w:t>
      </w:r>
      <w:r w:rsidR="008216C8" w:rsidRPr="00C4529F">
        <w:t>following:</w:t>
      </w:r>
    </w:p>
    <w:p w14:paraId="2DB69FFB" w14:textId="70CF56E7" w:rsidR="008216C8" w:rsidRPr="00C4529F" w:rsidRDefault="00F3327B" w:rsidP="00414DB6">
      <w:pPr>
        <w:pStyle w:val="BodyText"/>
        <w:numPr>
          <w:ilvl w:val="1"/>
          <w:numId w:val="38"/>
        </w:numPr>
        <w:contextualSpacing/>
      </w:pPr>
      <w:r>
        <w:t>T</w:t>
      </w:r>
      <w:r w:rsidR="008216C8" w:rsidRPr="00C4529F">
        <w:t>he date of issuance and latest change notice entered in the table of contents</w:t>
      </w:r>
      <w:r>
        <w:t>.</w:t>
      </w:r>
    </w:p>
    <w:p w14:paraId="522422DE" w14:textId="3185DE26" w:rsidR="008216C8" w:rsidRPr="00C4529F" w:rsidRDefault="00F3327B" w:rsidP="00414DB6">
      <w:pPr>
        <w:pStyle w:val="BodyText"/>
        <w:numPr>
          <w:ilvl w:val="1"/>
          <w:numId w:val="38"/>
        </w:numPr>
        <w:contextualSpacing/>
      </w:pPr>
      <w:r>
        <w:t>T</w:t>
      </w:r>
      <w:r w:rsidR="00F80761">
        <w:t xml:space="preserve">he </w:t>
      </w:r>
      <w:r w:rsidR="008216C8" w:rsidRPr="00C4529F">
        <w:t>title</w:t>
      </w:r>
      <w:r w:rsidR="000A5622">
        <w:t>s</w:t>
      </w:r>
      <w:r w:rsidR="008216C8" w:rsidRPr="00C4529F">
        <w:t xml:space="preserve"> associated with CFR </w:t>
      </w:r>
      <w:r w:rsidR="000105C6">
        <w:t>P</w:t>
      </w:r>
      <w:r w:rsidR="008216C8" w:rsidRPr="00C4529F">
        <w:t>art numbers</w:t>
      </w:r>
      <w:r>
        <w:t>.</w:t>
      </w:r>
    </w:p>
    <w:p w14:paraId="4F5A91D0" w14:textId="0353D48A" w:rsidR="008216C8" w:rsidRPr="00C4529F" w:rsidRDefault="00F3327B" w:rsidP="00414DB6">
      <w:pPr>
        <w:pStyle w:val="BodyText"/>
        <w:numPr>
          <w:ilvl w:val="1"/>
          <w:numId w:val="38"/>
        </w:numPr>
        <w:contextualSpacing/>
      </w:pPr>
      <w:r>
        <w:t>T</w:t>
      </w:r>
      <w:r w:rsidR="008216C8" w:rsidRPr="00C4529F">
        <w:t>he number associated with each document</w:t>
      </w:r>
      <w:r>
        <w:t>.</w:t>
      </w:r>
    </w:p>
    <w:p w14:paraId="6098B95E" w14:textId="14DADC0D" w:rsidR="008216C8" w:rsidRDefault="00F3327B" w:rsidP="00414DB6">
      <w:pPr>
        <w:pStyle w:val="BodyText"/>
        <w:numPr>
          <w:ilvl w:val="1"/>
          <w:numId w:val="38"/>
        </w:numPr>
      </w:pPr>
      <w:r>
        <w:t>T</w:t>
      </w:r>
      <w:r w:rsidR="008216C8" w:rsidRPr="00C4529F">
        <w:t>he issue date and change notice number associated with each document</w:t>
      </w:r>
      <w:r>
        <w:t>.</w:t>
      </w:r>
    </w:p>
    <w:p w14:paraId="16DC2294" w14:textId="77777777" w:rsidR="008216C8" w:rsidRPr="00667170" w:rsidRDefault="008216C8" w:rsidP="00414DB6">
      <w:pPr>
        <w:pStyle w:val="BodyText"/>
        <w:numPr>
          <w:ilvl w:val="0"/>
          <w:numId w:val="27"/>
        </w:numPr>
      </w:pPr>
      <w:r w:rsidRPr="00667170">
        <w:t xml:space="preserve">Locate the section of the NRC Inspection Manual titled </w:t>
      </w:r>
      <w:r w:rsidR="00F80761">
        <w:t>“</w:t>
      </w:r>
      <w:r w:rsidRPr="00667170">
        <w:t>Technical Guidance</w:t>
      </w:r>
      <w:r w:rsidR="00F80761" w:rsidRPr="00667170">
        <w:t>.</w:t>
      </w:r>
      <w:r w:rsidR="00F80761">
        <w:t>”</w:t>
      </w:r>
    </w:p>
    <w:p w14:paraId="4B6EC44A" w14:textId="77777777" w:rsidR="008216C8" w:rsidRPr="00C4529F" w:rsidRDefault="00F80761" w:rsidP="00414DB6">
      <w:pPr>
        <w:pStyle w:val="BodyText"/>
        <w:numPr>
          <w:ilvl w:val="0"/>
          <w:numId w:val="27"/>
        </w:numPr>
        <w:spacing w:before="240"/>
      </w:pPr>
      <w:r>
        <w:t>M</w:t>
      </w:r>
      <w:r w:rsidR="008216C8">
        <w:t xml:space="preserve">eet with </w:t>
      </w:r>
      <w:r>
        <w:t xml:space="preserve">your </w:t>
      </w:r>
      <w:r w:rsidR="008216C8">
        <w:t>immediate</w:t>
      </w:r>
      <w:r w:rsidR="008216C8" w:rsidRPr="00CD76D7">
        <w:t xml:space="preserve"> supervisor or the person designated to be </w:t>
      </w:r>
      <w:r w:rsidR="008216C8">
        <w:t>the</w:t>
      </w:r>
      <w:r w:rsidR="008216C8" w:rsidRPr="00CD76D7">
        <w:t xml:space="preserve"> resource for this activity to discuss the items listed in the evaluation criteria section</w:t>
      </w:r>
      <w:r w:rsidR="008216C8">
        <w:t>.</w:t>
      </w:r>
    </w:p>
    <w:p w14:paraId="3F0C6906" w14:textId="4BEBE02B" w:rsidR="008216C8" w:rsidRPr="00C4529F" w:rsidRDefault="00751333" w:rsidP="006F2E86">
      <w:pPr>
        <w:pStyle w:val="JOURNALHeading2"/>
        <w:spacing w:before="240"/>
      </w:pPr>
      <w:r w:rsidRPr="00751333">
        <w:rPr>
          <w:bCs w:val="0"/>
        </w:rPr>
        <w:t>DOCUMENTATION:</w:t>
      </w:r>
      <w:r w:rsidRPr="00751333">
        <w:rPr>
          <w:bCs w:val="0"/>
        </w:rPr>
        <w:tab/>
      </w:r>
      <w:r w:rsidR="00CA7BC9">
        <w:t>You</w:t>
      </w:r>
      <w:r w:rsidR="008216C8" w:rsidRPr="00256A59">
        <w:t xml:space="preserve"> should</w:t>
      </w:r>
      <w:r w:rsidR="008216C8">
        <w:rPr>
          <w:b/>
        </w:rPr>
        <w:t xml:space="preserve"> </w:t>
      </w:r>
      <w:r w:rsidR="008216C8">
        <w:t>o</w:t>
      </w:r>
      <w:r w:rsidR="008216C8" w:rsidRPr="00CD76D7">
        <w:t xml:space="preserve">btain </w:t>
      </w:r>
      <w:r w:rsidR="00CA7BC9">
        <w:t>your</w:t>
      </w:r>
      <w:r w:rsidR="008216C8" w:rsidRPr="00CD76D7">
        <w:t xml:space="preserve"> </w:t>
      </w:r>
      <w:r w:rsidR="008216C8">
        <w:t xml:space="preserve">immediate </w:t>
      </w:r>
      <w:r w:rsidR="008216C8" w:rsidRPr="00CD76D7">
        <w:t>supervisor</w:t>
      </w:r>
      <w:r w:rsidR="00CA7BC9">
        <w:t>’</w:t>
      </w:r>
      <w:r w:rsidR="008216C8" w:rsidRPr="00CD76D7">
        <w:t xml:space="preserve">s </w:t>
      </w:r>
      <w:r w:rsidR="009C27F4">
        <w:t xml:space="preserve">or designee’s </w:t>
      </w:r>
      <w:r w:rsidR="008216C8" w:rsidRPr="00CD76D7">
        <w:t>signature</w:t>
      </w:r>
      <w:r w:rsidR="008216C8" w:rsidRPr="00C4529F" w:rsidDel="00E024ED">
        <w:t xml:space="preserve"> </w:t>
      </w:r>
      <w:r w:rsidR="008216C8" w:rsidRPr="00C4529F">
        <w:t>in the line item for Basic</w:t>
      </w:r>
      <w:r w:rsidR="002C46DF">
        <w:noBreakHyphen/>
      </w:r>
      <w:r w:rsidR="008216C8" w:rsidRPr="00C4529F">
        <w:t>Level Certification Signature Card Item ISA</w:t>
      </w:r>
      <w:r w:rsidR="002C46DF">
        <w:noBreakHyphen/>
      </w:r>
      <w:r w:rsidR="008216C8" w:rsidRPr="00C4529F">
        <w:t>9</w:t>
      </w:r>
    </w:p>
    <w:p w14:paraId="5A25DEB9" w14:textId="21C22FFA"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604A4FFB" w14:textId="55B8235A" w:rsidR="008216C8" w:rsidRPr="00C4529F" w:rsidRDefault="008216C8" w:rsidP="00521748">
      <w:pPr>
        <w:pStyle w:val="JournalTOPIC"/>
      </w:pPr>
      <w:bookmarkStart w:id="82" w:name="_Toc138859158"/>
      <w:bookmarkStart w:id="83" w:name="_Toc152321925"/>
      <w:bookmarkStart w:id="84" w:name="_Toc152570753"/>
      <w:bookmarkStart w:id="85" w:name="_Toc178081638"/>
      <w:r w:rsidRPr="00C4529F">
        <w:t>(ISA</w:t>
      </w:r>
      <w:r w:rsidR="000A14ED">
        <w:t>-</w:t>
      </w:r>
      <w:r w:rsidRPr="00C4529F">
        <w:t xml:space="preserve">10) </w:t>
      </w:r>
      <w:r w:rsidR="00990B17">
        <w:t>Federal, Tribal, and State Government Relations</w:t>
      </w:r>
      <w:bookmarkEnd w:id="82"/>
      <w:bookmarkEnd w:id="83"/>
      <w:bookmarkEnd w:id="84"/>
      <w:bookmarkEnd w:id="85"/>
    </w:p>
    <w:p w14:paraId="662614A1" w14:textId="77777777" w:rsidR="00871234" w:rsidRPr="00871234" w:rsidRDefault="00871234" w:rsidP="00871234">
      <w:pPr>
        <w:pStyle w:val="JOURNALHeading2"/>
      </w:pPr>
      <w:r w:rsidRPr="00871234">
        <w:t>PURPOSE:</w:t>
      </w:r>
    </w:p>
    <w:p w14:paraId="66C57FA7" w14:textId="669A0C1B" w:rsidR="008216C8" w:rsidRPr="00C4529F" w:rsidRDefault="008D0F17" w:rsidP="000F5C1F">
      <w:pPr>
        <w:pStyle w:val="BodyText"/>
      </w:pPr>
      <w:r>
        <w:t xml:space="preserve">Throughout </w:t>
      </w:r>
      <w:r w:rsidR="00EC171A">
        <w:t>an inspector</w:t>
      </w:r>
      <w:r w:rsidR="00435469">
        <w:t>’</w:t>
      </w:r>
      <w:r w:rsidR="00EC171A">
        <w:t xml:space="preserve">s career, there may be several instances where interaction with a Tribal Nation may occur. </w:t>
      </w:r>
      <w:r w:rsidR="005D36F5">
        <w:t>In addition, w</w:t>
      </w:r>
      <w:r w:rsidR="008216C8" w:rsidRPr="00C4529F">
        <w:t xml:space="preserve">hile conducting inspection activities, inspectors may identify important issues that could adversely affect health and </w:t>
      </w:r>
      <w:r w:rsidR="004B5C75" w:rsidRPr="00C4529F">
        <w:t>safety but</w:t>
      </w:r>
      <w:r w:rsidR="008216C8" w:rsidRPr="00C4529F">
        <w:t xml:space="preserve"> are not under the direct regulatory authority of the NRC. Examples include industrial safety items, such as loose asbestos insulation, and other issues, such as radioactive waste shipping trailer</w:t>
      </w:r>
      <w:r w:rsidR="005C44BD">
        <w:t xml:space="preserve"> concerns</w:t>
      </w:r>
      <w:r w:rsidR="008216C8" w:rsidRPr="00C4529F">
        <w:t xml:space="preserve">. To ensure that these items are addressed by the proper regulatory authority, </w:t>
      </w:r>
      <w:r w:rsidR="00937763">
        <w:t>the NRC</w:t>
      </w:r>
      <w:r w:rsidR="003F458B">
        <w:t xml:space="preserve"> </w:t>
      </w:r>
      <w:r w:rsidR="008216C8" w:rsidRPr="00C4529F">
        <w:t>has established agreements, called memoranda of understanding (</w:t>
      </w:r>
      <w:r w:rsidR="008216C8" w:rsidRPr="00566B03">
        <w:t>MOU</w:t>
      </w:r>
      <w:r w:rsidR="008216C8" w:rsidRPr="00C4529F">
        <w:t>), with other Federal and State agencies which outline how these issues should be addressed.</w:t>
      </w:r>
    </w:p>
    <w:p w14:paraId="25B49BA5" w14:textId="4AF67164" w:rsidR="008216C8" w:rsidRPr="00C4529F" w:rsidRDefault="008216C8" w:rsidP="006F2E86">
      <w:pPr>
        <w:pStyle w:val="BodyText"/>
        <w:spacing w:before="240"/>
      </w:pPr>
      <w:r w:rsidRPr="00C4529F">
        <w:t>This activity will introduce you to the</w:t>
      </w:r>
      <w:r w:rsidR="00DE405C">
        <w:t xml:space="preserve"> NRC’s</w:t>
      </w:r>
      <w:r w:rsidR="00C95B2E">
        <w:t xml:space="preserve"> </w:t>
      </w:r>
      <w:r w:rsidR="0039175C">
        <w:t xml:space="preserve">liaison </w:t>
      </w:r>
      <w:r w:rsidR="00834E94">
        <w:t>role</w:t>
      </w:r>
      <w:r w:rsidR="00C95B2E">
        <w:t xml:space="preserve"> </w:t>
      </w:r>
      <w:r w:rsidR="000D3D25">
        <w:t>and</w:t>
      </w:r>
      <w:r w:rsidR="00C95B2E">
        <w:t xml:space="preserve"> </w:t>
      </w:r>
      <w:r w:rsidRPr="00C4529F">
        <w:t>major interagency agreements that the NRC has entered into</w:t>
      </w:r>
      <w:r w:rsidR="007219DA">
        <w:t>.</w:t>
      </w:r>
    </w:p>
    <w:p w14:paraId="4AC0714B" w14:textId="492488D3" w:rsidR="008216C8" w:rsidRPr="00C4529F" w:rsidRDefault="008216C8" w:rsidP="006F2E86">
      <w:pPr>
        <w:pStyle w:val="JOURNALHeading2"/>
        <w:spacing w:before="240"/>
      </w:pPr>
      <w:r w:rsidRPr="00C4529F">
        <w:t>COMPETENCY</w:t>
      </w:r>
      <w:r w:rsidR="00EE6F96">
        <w:t xml:space="preserve"> AREA:</w:t>
      </w:r>
      <w:r w:rsidRPr="00C4529F">
        <w:t xml:space="preserve"> </w:t>
      </w:r>
      <w:r w:rsidRPr="00C4529F">
        <w:rPr>
          <w:b/>
        </w:rPr>
        <w:tab/>
      </w:r>
      <w:r w:rsidRPr="00C4529F">
        <w:t>REGULATORY FRAMEWORK</w:t>
      </w:r>
    </w:p>
    <w:p w14:paraId="1C04D78B" w14:textId="6B68E929" w:rsidR="008216C8" w:rsidRPr="00C4529F" w:rsidRDefault="00617BD8" w:rsidP="006F2E86">
      <w:pPr>
        <w:pStyle w:val="JOURNALHeading2"/>
        <w:spacing w:before="240"/>
      </w:pPr>
      <w:r w:rsidRPr="00617BD8">
        <w:rPr>
          <w:bCs w:val="0"/>
        </w:rPr>
        <w:t>LEVEL OF EFFORT:</w:t>
      </w:r>
      <w:r w:rsidR="008216C8" w:rsidRPr="00C4529F">
        <w:tab/>
      </w:r>
      <w:r w:rsidR="00C162E6">
        <w:t>6</w:t>
      </w:r>
      <w:r w:rsidR="008216C8" w:rsidRPr="00C4529F">
        <w:t xml:space="preserve"> hours</w:t>
      </w:r>
    </w:p>
    <w:p w14:paraId="52891D82" w14:textId="77777777" w:rsidR="00617BD8" w:rsidRPr="00617BD8" w:rsidRDefault="00617BD8" w:rsidP="006F2E86">
      <w:pPr>
        <w:pStyle w:val="JOURNALHeading2"/>
        <w:spacing w:before="240"/>
      </w:pPr>
      <w:r w:rsidRPr="00617BD8">
        <w:t>REFERENCES:</w:t>
      </w:r>
    </w:p>
    <w:p w14:paraId="6D9B68FC" w14:textId="094C70F6" w:rsidR="008216C8" w:rsidRPr="00C4529F" w:rsidRDefault="008216C8" w:rsidP="00414DB6">
      <w:pPr>
        <w:pStyle w:val="ListBullet2"/>
        <w:numPr>
          <w:ilvl w:val="0"/>
          <w:numId w:val="39"/>
        </w:numPr>
      </w:pPr>
      <w:r w:rsidRPr="00C4529F">
        <w:t xml:space="preserve">IMC 1007, </w:t>
      </w:r>
      <w:r w:rsidR="00EF651A">
        <w:t>“</w:t>
      </w:r>
      <w:r w:rsidRPr="00C4529F">
        <w:t>Interfacing Activities between Regional Offices of NRC and OSH</w:t>
      </w:r>
      <w:r w:rsidR="00566B03">
        <w:t>A”</w:t>
      </w:r>
    </w:p>
    <w:p w14:paraId="68DD5C16" w14:textId="2644D897" w:rsidR="008216C8" w:rsidRDefault="008216C8" w:rsidP="00414DB6">
      <w:pPr>
        <w:pStyle w:val="ListBullet2"/>
        <w:numPr>
          <w:ilvl w:val="0"/>
          <w:numId w:val="39"/>
        </w:numPr>
      </w:pPr>
      <w:r>
        <w:t xml:space="preserve">“U.S. DOT/NRC Memorandum of Understanding,” dated </w:t>
      </w:r>
      <w:r w:rsidR="00EF651A">
        <w:t>July 2, </w:t>
      </w:r>
      <w:r>
        <w:t>1979 (</w:t>
      </w:r>
      <w:r w:rsidRPr="00EF651A">
        <w:rPr>
          <w:i/>
        </w:rPr>
        <w:t>Federal Register</w:t>
      </w:r>
      <w:r>
        <w:t xml:space="preserve"> Notice 44</w:t>
      </w:r>
      <w:r w:rsidR="00EF651A">
        <w:t> </w:t>
      </w:r>
      <w:r>
        <w:t>FR</w:t>
      </w:r>
      <w:r w:rsidR="00EF651A">
        <w:t> </w:t>
      </w:r>
      <w:r w:rsidR="00FD275B">
        <w:t>3</w:t>
      </w:r>
      <w:r w:rsidRPr="00AB517D">
        <w:rPr>
          <w:rFonts w:eastAsia="Times New Roman"/>
        </w:rPr>
        <w:t>8690</w:t>
      </w:r>
      <w:r w:rsidR="007D7368" w:rsidRPr="007D7368">
        <w:rPr>
          <w:rFonts w:eastAsia="Times New Roman"/>
          <w:sz w:val="24"/>
          <w:szCs w:val="24"/>
        </w:rPr>
        <w:t>)</w:t>
      </w:r>
      <w:r>
        <w:t>)</w:t>
      </w:r>
    </w:p>
    <w:p w14:paraId="3D6C5C9A" w14:textId="37B635B7" w:rsidR="008216C8" w:rsidRDefault="008216C8" w:rsidP="00414DB6">
      <w:pPr>
        <w:pStyle w:val="ListBullet2"/>
        <w:numPr>
          <w:ilvl w:val="0"/>
          <w:numId w:val="39"/>
        </w:numPr>
      </w:pPr>
      <w:r>
        <w:t>Federal Emergency Management Agency (FEMA) and NRC MOU (</w:t>
      </w:r>
      <w:r w:rsidRPr="00566B03">
        <w:t>ML051680117</w:t>
      </w:r>
      <w:r>
        <w:t>)</w:t>
      </w:r>
    </w:p>
    <w:p w14:paraId="08C57106" w14:textId="3ECF567A" w:rsidR="003A7F38" w:rsidRDefault="00437F71" w:rsidP="00414DB6">
      <w:pPr>
        <w:pStyle w:val="ListBullet2"/>
        <w:numPr>
          <w:ilvl w:val="0"/>
          <w:numId w:val="39"/>
        </w:numPr>
      </w:pPr>
      <w:r>
        <w:t xml:space="preserve">Additional </w:t>
      </w:r>
      <w:r w:rsidR="003A7F38">
        <w:t>Federal or State Agencies/NRC MOU</w:t>
      </w:r>
      <w:r w:rsidR="00927F31">
        <w:t>s.</w:t>
      </w:r>
    </w:p>
    <w:p w14:paraId="2EEE2FD9" w14:textId="2602C7A3" w:rsidR="00B07B16" w:rsidRPr="004F4FAC" w:rsidRDefault="00B07B16" w:rsidP="00414DB6">
      <w:pPr>
        <w:pStyle w:val="ListBullet2"/>
        <w:numPr>
          <w:ilvl w:val="0"/>
          <w:numId w:val="39"/>
        </w:numPr>
      </w:pPr>
      <w:r w:rsidRPr="004F4FAC">
        <w:t xml:space="preserve">Tribal Policy </w:t>
      </w:r>
      <w:r w:rsidRPr="00414DB6">
        <w:t>Statement</w:t>
      </w:r>
    </w:p>
    <w:p w14:paraId="53B1847E" w14:textId="4B12D827" w:rsidR="0005231C" w:rsidRDefault="00B93DD5" w:rsidP="00414DB6">
      <w:pPr>
        <w:pStyle w:val="ListBullet2"/>
        <w:numPr>
          <w:ilvl w:val="0"/>
          <w:numId w:val="39"/>
        </w:numPr>
      </w:pPr>
      <w:r>
        <w:t>MD 5.</w:t>
      </w:r>
      <w:r w:rsidR="004478DA">
        <w:t>2</w:t>
      </w:r>
      <w:r>
        <w:t>, “</w:t>
      </w:r>
      <w:r w:rsidR="00E1210B">
        <w:t>Co</w:t>
      </w:r>
      <w:r w:rsidR="00B60E61">
        <w:t xml:space="preserve">operation with States at Commercial </w:t>
      </w:r>
      <w:r w:rsidR="00790173">
        <w:t>N</w:t>
      </w:r>
      <w:r w:rsidR="00B60E61">
        <w:t>uclear Power Plants and Other Nuclear Production or Utilization Facilities,</w:t>
      </w:r>
      <w:r>
        <w:t>”</w:t>
      </w:r>
      <w:r w:rsidR="00B60E61">
        <w:t xml:space="preserve"> Appendix A</w:t>
      </w:r>
    </w:p>
    <w:p w14:paraId="75FE2AF9" w14:textId="3136F4B0" w:rsidR="00A538F2" w:rsidRDefault="00131E6A" w:rsidP="00414DB6">
      <w:pPr>
        <w:pStyle w:val="ListBullet2"/>
        <w:numPr>
          <w:ilvl w:val="0"/>
          <w:numId w:val="39"/>
        </w:numPr>
      </w:pPr>
      <w:r>
        <w:t>TMS Training: Cultural Sensitivity Training: Engaging Native Americans in the NRC’s Mission</w:t>
      </w:r>
    </w:p>
    <w:p w14:paraId="295811DA" w14:textId="33356B06" w:rsidR="008216C8" w:rsidRPr="00C4529F" w:rsidRDefault="008216C8" w:rsidP="00414DB6">
      <w:pPr>
        <w:pStyle w:val="ListBullet2"/>
        <w:numPr>
          <w:ilvl w:val="0"/>
          <w:numId w:val="39"/>
        </w:numPr>
      </w:pPr>
      <w:r w:rsidRPr="00C4529F">
        <w:t>Regional</w:t>
      </w:r>
      <w:r>
        <w:t>, division,</w:t>
      </w:r>
      <w:r w:rsidRPr="00C4529F">
        <w:t xml:space="preserve"> or </w:t>
      </w:r>
      <w:r>
        <w:t>o</w:t>
      </w:r>
      <w:r w:rsidRPr="00C4529F">
        <w:t>ffice guidance (if applicable)</w:t>
      </w:r>
    </w:p>
    <w:p w14:paraId="25D0A429" w14:textId="77777777" w:rsidR="00751333" w:rsidRPr="00751333" w:rsidRDefault="00751333" w:rsidP="006F2E86">
      <w:pPr>
        <w:pStyle w:val="JOURNALHeading2"/>
        <w:spacing w:before="240"/>
      </w:pPr>
      <w:r w:rsidRPr="00751333">
        <w:rPr>
          <w:bCs w:val="0"/>
        </w:rPr>
        <w:t>EVALUATION CRITERIA:</w:t>
      </w:r>
    </w:p>
    <w:p w14:paraId="3E80A242" w14:textId="799748E5" w:rsidR="008216C8" w:rsidRDefault="008216C8" w:rsidP="009074DA">
      <w:pPr>
        <w:pStyle w:val="BodyText2"/>
      </w:pPr>
      <w:r w:rsidRPr="00C4529F">
        <w:t xml:space="preserve">At the completion of this activity, </w:t>
      </w:r>
      <w:r w:rsidR="000D0ED5">
        <w:t>you</w:t>
      </w:r>
      <w:r w:rsidRPr="00C4529F">
        <w:t xml:space="preserve"> should be able to do the following:</w:t>
      </w:r>
    </w:p>
    <w:p w14:paraId="7977121F" w14:textId="3FD6454C" w:rsidR="00441861" w:rsidRDefault="00C96D80" w:rsidP="00414DB6">
      <w:pPr>
        <w:pStyle w:val="ListBullet2"/>
        <w:numPr>
          <w:ilvl w:val="0"/>
          <w:numId w:val="39"/>
        </w:numPr>
      </w:pPr>
      <w:r w:rsidRPr="00876149">
        <w:t>Be able</w:t>
      </w:r>
      <w:r>
        <w:t xml:space="preserve"> to discuss the NRC’s commitment to </w:t>
      </w:r>
      <w:r w:rsidR="003C4072">
        <w:t>communicate</w:t>
      </w:r>
      <w:r>
        <w:t xml:space="preserve"> with Tribal Nations and how it relates to</w:t>
      </w:r>
      <w:r w:rsidR="00B66204">
        <w:t xml:space="preserve"> an inspector.</w:t>
      </w:r>
    </w:p>
    <w:p w14:paraId="31BED606" w14:textId="14A2938A" w:rsidR="003463DC" w:rsidRDefault="003463DC" w:rsidP="00414DB6">
      <w:pPr>
        <w:pStyle w:val="ListBullet2"/>
        <w:numPr>
          <w:ilvl w:val="0"/>
          <w:numId w:val="39"/>
        </w:numPr>
      </w:pPr>
      <w:r>
        <w:t xml:space="preserve">Be familiar with the appropriate </w:t>
      </w:r>
      <w:r w:rsidR="0057214E">
        <w:t>protocol</w:t>
      </w:r>
      <w:r>
        <w:t xml:space="preserve"> and how to display cultural sensitivity when interacting with Native American tribes.</w:t>
      </w:r>
    </w:p>
    <w:p w14:paraId="3BE2156B" w14:textId="2357A3D1" w:rsidR="008216C8" w:rsidRPr="00C4529F" w:rsidRDefault="00F77B77" w:rsidP="00414DB6">
      <w:pPr>
        <w:pStyle w:val="ListBullet2"/>
        <w:numPr>
          <w:ilvl w:val="0"/>
          <w:numId w:val="39"/>
        </w:numPr>
      </w:pPr>
      <w:r w:rsidRPr="00441861">
        <w:t>Be</w:t>
      </w:r>
      <w:r>
        <w:t xml:space="preserve"> familiar with</w:t>
      </w:r>
      <w:r w:rsidR="008D6F2A">
        <w:t xml:space="preserve"> </w:t>
      </w:r>
      <w:r w:rsidR="008216C8" w:rsidRPr="00C4529F">
        <w:t>active MOU</w:t>
      </w:r>
      <w:r w:rsidR="00631B9C">
        <w:t>s</w:t>
      </w:r>
      <w:r w:rsidR="00755D98">
        <w:t xml:space="preserve"> </w:t>
      </w:r>
      <w:r w:rsidR="008216C8" w:rsidRPr="00C4529F">
        <w:t>used to coordinate between the NRC and other Federal or State agencies.</w:t>
      </w:r>
    </w:p>
    <w:p w14:paraId="5389B914" w14:textId="74344C35" w:rsidR="008216C8" w:rsidRPr="00C4529F" w:rsidRDefault="008216C8" w:rsidP="00414DB6">
      <w:pPr>
        <w:pStyle w:val="ListBullet2"/>
        <w:numPr>
          <w:ilvl w:val="0"/>
          <w:numId w:val="39"/>
        </w:numPr>
      </w:pPr>
      <w:r w:rsidRPr="00C4529F">
        <w:t>Explain, in general terms, how the NRC coordinates with State and other Federal agencies on matters that are not under the regulatory authority of the NRC.</w:t>
      </w:r>
    </w:p>
    <w:p w14:paraId="166C6BB9" w14:textId="155C91CE" w:rsidR="008216C8" w:rsidRDefault="008216C8" w:rsidP="00414DB6">
      <w:pPr>
        <w:pStyle w:val="ListBullet2"/>
        <w:numPr>
          <w:ilvl w:val="0"/>
          <w:numId w:val="39"/>
        </w:numPr>
      </w:pPr>
      <w:r w:rsidRPr="00C4529F">
        <w:t xml:space="preserve">Explain the actions required when </w:t>
      </w:r>
      <w:r w:rsidR="00D8525D" w:rsidRPr="00D8525D">
        <w:rPr>
          <w:rFonts w:eastAsia="Times New Roman"/>
        </w:rPr>
        <w:t>an NRC inspector</w:t>
      </w:r>
      <w:r w:rsidRPr="00801293">
        <w:rPr>
          <w:rFonts w:eastAsia="Times New Roman"/>
          <w:sz w:val="24"/>
          <w:szCs w:val="24"/>
        </w:rPr>
        <w:t xml:space="preserve"> </w:t>
      </w:r>
      <w:r w:rsidRPr="00C4529F">
        <w:t>identifies an occupational health and safety issue at a facility. Be able to state where the guidance for these actions is provided.</w:t>
      </w:r>
    </w:p>
    <w:p w14:paraId="4CD285AF" w14:textId="66EE0E64" w:rsidR="00B426A7" w:rsidRDefault="00B426A7" w:rsidP="00414DB6">
      <w:pPr>
        <w:pStyle w:val="ListBullet2"/>
        <w:numPr>
          <w:ilvl w:val="0"/>
          <w:numId w:val="39"/>
        </w:numPr>
      </w:pPr>
      <w:r>
        <w:t xml:space="preserve">Explain how other Federal, Tribal, and State Governments may </w:t>
      </w:r>
      <w:r w:rsidR="00FA6A75">
        <w:t>identify issues of concern to the NRC.</w:t>
      </w:r>
    </w:p>
    <w:p w14:paraId="06286D46" w14:textId="705ECAEF" w:rsidR="00723B8A" w:rsidRDefault="00723B8A" w:rsidP="00414DB6">
      <w:pPr>
        <w:pStyle w:val="ListBullet2"/>
        <w:numPr>
          <w:ilvl w:val="0"/>
          <w:numId w:val="39"/>
        </w:numPr>
      </w:pPr>
      <w:r>
        <w:t xml:space="preserve">Explain how an inspector interacts with </w:t>
      </w:r>
      <w:r w:rsidR="00384CB1">
        <w:t>S</w:t>
      </w:r>
      <w:r>
        <w:t xml:space="preserve">tate and </w:t>
      </w:r>
      <w:r w:rsidR="00384CB1">
        <w:t>F</w:t>
      </w:r>
      <w:r>
        <w:t xml:space="preserve">ederal </w:t>
      </w:r>
      <w:r w:rsidR="00384CB1">
        <w:t>A</w:t>
      </w:r>
      <w:r>
        <w:t>gencies, and</w:t>
      </w:r>
      <w:r w:rsidR="00287A2B">
        <w:t xml:space="preserve"> </w:t>
      </w:r>
      <w:r w:rsidR="00384CB1">
        <w:t>T</w:t>
      </w:r>
      <w:r w:rsidR="00287A2B">
        <w:t>ribal</w:t>
      </w:r>
      <w:r>
        <w:t xml:space="preserve"> </w:t>
      </w:r>
      <w:r w:rsidR="00384CB1">
        <w:t>G</w:t>
      </w:r>
      <w:r w:rsidR="00BE0856">
        <w:t xml:space="preserve">overnmental </w:t>
      </w:r>
      <w:r w:rsidR="00384CB1">
        <w:t>R</w:t>
      </w:r>
      <w:r w:rsidR="00D92DF0">
        <w:t>epresentatives</w:t>
      </w:r>
      <w:r>
        <w:t xml:space="preserve"> who request to observe an NRC inspection.</w:t>
      </w:r>
    </w:p>
    <w:p w14:paraId="743127A8" w14:textId="77777777" w:rsidR="00B1448F" w:rsidRDefault="0044493D" w:rsidP="00414DB6">
      <w:pPr>
        <w:pStyle w:val="ListBullet2"/>
        <w:numPr>
          <w:ilvl w:val="0"/>
          <w:numId w:val="39"/>
        </w:numPr>
      </w:pPr>
      <w:r w:rsidRPr="00C4529F">
        <w:t xml:space="preserve">Identify </w:t>
      </w:r>
      <w:r>
        <w:t>the</w:t>
      </w:r>
      <w:r w:rsidRPr="00C4529F">
        <w:t xml:space="preserve"> </w:t>
      </w:r>
      <w:r>
        <w:t xml:space="preserve">regional or office </w:t>
      </w:r>
      <w:r w:rsidRPr="00C4529F">
        <w:t>point</w:t>
      </w:r>
      <w:r>
        <w:t xml:space="preserve"> </w:t>
      </w:r>
      <w:r w:rsidRPr="00C4529F">
        <w:t>of</w:t>
      </w:r>
      <w:r>
        <w:t xml:space="preserve"> </w:t>
      </w:r>
      <w:r w:rsidRPr="00C4529F">
        <w:t>contact</w:t>
      </w:r>
      <w:r>
        <w:t xml:space="preserve"> </w:t>
      </w:r>
      <w:r w:rsidRPr="00C4529F">
        <w:t xml:space="preserve">for coordinating NRC activities with </w:t>
      </w:r>
      <w:r>
        <w:t>Tribal Governments as well as State and Federal agencies.</w:t>
      </w:r>
    </w:p>
    <w:p w14:paraId="5CF54629" w14:textId="700E6B24" w:rsidR="00751333" w:rsidRPr="00751333" w:rsidRDefault="00751333" w:rsidP="00C116D8">
      <w:pPr>
        <w:pStyle w:val="JOURNALHeading2"/>
        <w:spacing w:before="240"/>
      </w:pPr>
      <w:r w:rsidRPr="00751333">
        <w:t>TASKS:</w:t>
      </w:r>
    </w:p>
    <w:p w14:paraId="3D6903C1" w14:textId="366FA3A7" w:rsidR="008216C8" w:rsidRPr="00C4529F" w:rsidRDefault="008216C8" w:rsidP="00414DB6">
      <w:pPr>
        <w:pStyle w:val="ListBullet2"/>
        <w:numPr>
          <w:ilvl w:val="0"/>
          <w:numId w:val="39"/>
        </w:numPr>
      </w:pPr>
      <w:r w:rsidRPr="00C4529F">
        <w:t>Identify where the current NRC MOU are available.</w:t>
      </w:r>
    </w:p>
    <w:p w14:paraId="04918D44" w14:textId="1B524BC1" w:rsidR="006F7D4B" w:rsidRDefault="008216C8" w:rsidP="00414DB6">
      <w:pPr>
        <w:pStyle w:val="ListBullet2"/>
        <w:numPr>
          <w:ilvl w:val="0"/>
          <w:numId w:val="39"/>
        </w:numPr>
      </w:pPr>
      <w:r w:rsidRPr="00850EBE">
        <w:t>Review the MOU to develop a general understanding of the agreements between the NRC and OSHA, DOT, FEMA, and DOE. For regional inspectors, review any MOU between the NRC and the States in your region.</w:t>
      </w:r>
    </w:p>
    <w:p w14:paraId="0F1AE29C" w14:textId="7D0B03F3" w:rsidR="009D61B4" w:rsidRDefault="009D61B4" w:rsidP="00414DB6">
      <w:pPr>
        <w:pStyle w:val="ListBullet2"/>
        <w:numPr>
          <w:ilvl w:val="0"/>
          <w:numId w:val="39"/>
        </w:numPr>
      </w:pPr>
      <w:r>
        <w:t xml:space="preserve">Read the NRC’s Tribal Policy </w:t>
      </w:r>
      <w:r w:rsidR="006F7CAE">
        <w:t>Statement.</w:t>
      </w:r>
    </w:p>
    <w:p w14:paraId="24AF5EF1" w14:textId="3F30DC44" w:rsidR="005043B1" w:rsidRDefault="005043B1" w:rsidP="00414DB6">
      <w:pPr>
        <w:pStyle w:val="ListBullet2"/>
        <w:numPr>
          <w:ilvl w:val="0"/>
          <w:numId w:val="39"/>
        </w:numPr>
      </w:pPr>
      <w:r>
        <w:t>Review MD 5.2, Appendix A.</w:t>
      </w:r>
    </w:p>
    <w:p w14:paraId="103DD61F" w14:textId="3BBACA35" w:rsidR="009D61B4" w:rsidRPr="00C4529F" w:rsidRDefault="009D61B4" w:rsidP="00414DB6">
      <w:pPr>
        <w:pStyle w:val="ListBullet2"/>
        <w:numPr>
          <w:ilvl w:val="0"/>
          <w:numId w:val="39"/>
        </w:numPr>
      </w:pPr>
      <w:r>
        <w:t>Take the TMS Training listed in the reference section of this ISA</w:t>
      </w:r>
      <w:r w:rsidR="00D92DF0">
        <w:t>.</w:t>
      </w:r>
    </w:p>
    <w:p w14:paraId="59D09024" w14:textId="6DEB2790" w:rsidR="008216C8" w:rsidRDefault="008216C8" w:rsidP="00414DB6">
      <w:pPr>
        <w:pStyle w:val="ListBullet2"/>
        <w:numPr>
          <w:ilvl w:val="0"/>
          <w:numId w:val="39"/>
        </w:numPr>
      </w:pPr>
      <w:r w:rsidRPr="00C4529F">
        <w:t xml:space="preserve">Identify the </w:t>
      </w:r>
      <w:r w:rsidR="00F80D2A">
        <w:t>government</w:t>
      </w:r>
      <w:r w:rsidRPr="00C4529F">
        <w:t xml:space="preserve"> liaison for </w:t>
      </w:r>
      <w:r w:rsidR="006F7D4B">
        <w:t>Tribal</w:t>
      </w:r>
      <w:r w:rsidR="00484D02">
        <w:t xml:space="preserve"> Nations and Federal/State</w:t>
      </w:r>
      <w:r w:rsidRPr="00C4529F">
        <w:t xml:space="preserve"> agencies in your region or office.</w:t>
      </w:r>
    </w:p>
    <w:p w14:paraId="58D0CCEB" w14:textId="159E9A4C" w:rsidR="00484D02" w:rsidRPr="00C4529F" w:rsidRDefault="00484D02" w:rsidP="00414DB6">
      <w:pPr>
        <w:pStyle w:val="ListBullet2"/>
        <w:numPr>
          <w:ilvl w:val="0"/>
          <w:numId w:val="39"/>
        </w:numPr>
      </w:pPr>
      <w:r>
        <w:t>Discuss with your region</w:t>
      </w:r>
      <w:r w:rsidR="00A93D6F">
        <w:t>al</w:t>
      </w:r>
      <w:r>
        <w:t xml:space="preserve"> or office</w:t>
      </w:r>
      <w:r w:rsidR="00FF2431">
        <w:t xml:space="preserve"> government</w:t>
      </w:r>
      <w:r>
        <w:t xml:space="preserve"> </w:t>
      </w:r>
      <w:r w:rsidR="00264191">
        <w:t>l</w:t>
      </w:r>
      <w:r>
        <w:t>iaison</w:t>
      </w:r>
      <w:r w:rsidR="6921BD7C">
        <w:t>,</w:t>
      </w:r>
      <w:r w:rsidR="003341DE">
        <w:t xml:space="preserve"> your role in interacting with Tribal Nations</w:t>
      </w:r>
      <w:r w:rsidR="00480E08">
        <w:t>.</w:t>
      </w:r>
      <w:r w:rsidR="009725E9">
        <w:t xml:space="preserve"> </w:t>
      </w:r>
      <w:r w:rsidR="000559CA">
        <w:t xml:space="preserve">Also discuss the current status of engagement with </w:t>
      </w:r>
      <w:r w:rsidR="12DDDDCB">
        <w:t>t</w:t>
      </w:r>
      <w:r w:rsidR="000559CA">
        <w:t>ribes in the region</w:t>
      </w:r>
      <w:r w:rsidR="00FF2431">
        <w:t>.</w:t>
      </w:r>
    </w:p>
    <w:p w14:paraId="196E0CFF" w14:textId="507EFC89" w:rsidR="008216C8" w:rsidRPr="00C4529F" w:rsidRDefault="000D0ED5" w:rsidP="00414DB6">
      <w:pPr>
        <w:pStyle w:val="ListBullet2"/>
        <w:numPr>
          <w:ilvl w:val="0"/>
          <w:numId w:val="39"/>
        </w:numPr>
      </w:pPr>
      <w:r>
        <w:t>M</w:t>
      </w:r>
      <w:r w:rsidR="008216C8" w:rsidRPr="00C4529F">
        <w:t xml:space="preserve">eet with </w:t>
      </w:r>
      <w:r>
        <w:t>your</w:t>
      </w:r>
      <w:r w:rsidRPr="00C4529F">
        <w:t xml:space="preserve"> </w:t>
      </w:r>
      <w:r w:rsidR="008216C8" w:rsidRPr="00C4529F">
        <w:t xml:space="preserve">supervisor, an experienced inspector, or the above </w:t>
      </w:r>
      <w:r w:rsidR="00634ADF">
        <w:t xml:space="preserve">government </w:t>
      </w:r>
      <w:r w:rsidR="008216C8" w:rsidRPr="00C4529F">
        <w:t>liaison representative to discuss two issues that involved interface with other Federal or State agencies. Discuss how the agency addressed the issues in the context of the applicable NRC MOU and office guidance.</w:t>
      </w:r>
    </w:p>
    <w:p w14:paraId="37F3DCA9" w14:textId="77777777" w:rsidR="008216C8" w:rsidRPr="00C4529F" w:rsidRDefault="000D0ED5" w:rsidP="00414DB6">
      <w:pPr>
        <w:pStyle w:val="ListBullet2"/>
        <w:numPr>
          <w:ilvl w:val="0"/>
          <w:numId w:val="39"/>
        </w:numPr>
      </w:pPr>
      <w:r>
        <w:t>M</w:t>
      </w:r>
      <w:r w:rsidR="008216C8" w:rsidRPr="00C4529F">
        <w:t xml:space="preserve">eet with </w:t>
      </w:r>
      <w:r>
        <w:t>your</w:t>
      </w:r>
      <w:r w:rsidRPr="00C4529F">
        <w:t xml:space="preserve"> </w:t>
      </w:r>
      <w:r w:rsidR="008216C8" w:rsidRPr="00C4529F">
        <w:t xml:space="preserve">supervisor or the person designated to be </w:t>
      </w:r>
      <w:r w:rsidR="008216C8">
        <w:t>the</w:t>
      </w:r>
      <w:r w:rsidR="008216C8" w:rsidRPr="00C4529F">
        <w:t xml:space="preserve"> resource for this activity to discuss the items listed in the evaluation criteria section.</w:t>
      </w:r>
    </w:p>
    <w:p w14:paraId="3F23FD5B" w14:textId="3E38E35D" w:rsidR="008216C8" w:rsidRPr="00C4529F" w:rsidRDefault="00751333" w:rsidP="006F2E86">
      <w:pPr>
        <w:pStyle w:val="JOURNALHeading2"/>
        <w:spacing w:before="240"/>
      </w:pPr>
      <w:r w:rsidRPr="00751333">
        <w:rPr>
          <w:bCs w:val="0"/>
        </w:rPr>
        <w:t>DOCUMENTATION:</w:t>
      </w:r>
      <w:r w:rsidRPr="00751333">
        <w:rPr>
          <w:bCs w:val="0"/>
        </w:rPr>
        <w:tab/>
      </w:r>
      <w:r w:rsidR="000D0ED5">
        <w:t>You</w:t>
      </w:r>
      <w:r w:rsidR="008216C8" w:rsidRPr="00256A59">
        <w:t xml:space="preserve"> should</w:t>
      </w:r>
      <w:r w:rsidR="008216C8">
        <w:rPr>
          <w:b/>
        </w:rPr>
        <w:t xml:space="preserve"> </w:t>
      </w:r>
      <w:r w:rsidR="008216C8">
        <w:t>o</w:t>
      </w:r>
      <w:r w:rsidR="008216C8" w:rsidRPr="00CD76D7">
        <w:t xml:space="preserve">btain </w:t>
      </w:r>
      <w:r w:rsidR="000D0ED5">
        <w:t>your</w:t>
      </w:r>
      <w:r w:rsidR="008216C8" w:rsidRPr="00CD76D7">
        <w:t xml:space="preserve"> </w:t>
      </w:r>
      <w:r w:rsidR="008216C8">
        <w:t xml:space="preserve">immediate </w:t>
      </w:r>
      <w:r w:rsidR="008216C8" w:rsidRPr="00CD76D7">
        <w:t>supervisor</w:t>
      </w:r>
      <w:r w:rsidR="000D0ED5">
        <w:t>’</w:t>
      </w:r>
      <w:r w:rsidR="008216C8" w:rsidRPr="00CD76D7">
        <w:t xml:space="preserve">s </w:t>
      </w:r>
      <w:r w:rsidR="009C27F4">
        <w:t xml:space="preserve">or designee’s </w:t>
      </w:r>
      <w:r w:rsidR="008216C8" w:rsidRPr="00CD76D7">
        <w:t>signature</w:t>
      </w:r>
      <w:r w:rsidR="008216C8" w:rsidRPr="00C4529F" w:rsidDel="00535171">
        <w:t xml:space="preserve"> </w:t>
      </w:r>
      <w:r w:rsidR="008216C8" w:rsidRPr="00C4529F">
        <w:t>in the line item for Basic</w:t>
      </w:r>
      <w:r w:rsidR="002C46DF">
        <w:noBreakHyphen/>
      </w:r>
      <w:r w:rsidR="008216C8" w:rsidRPr="00C4529F">
        <w:t>Level Certification Signature Card Item ISA</w:t>
      </w:r>
      <w:r w:rsidR="002C46DF">
        <w:noBreakHyphen/>
      </w:r>
      <w:r w:rsidR="008216C8" w:rsidRPr="00C4529F">
        <w:t>10.</w:t>
      </w:r>
    </w:p>
    <w:p w14:paraId="62BB68F8" w14:textId="22F482B2" w:rsidR="008216C8" w:rsidRPr="00C4529F"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56031F1C" w14:textId="3779C29C" w:rsidR="00604C10" w:rsidRPr="00C4529F" w:rsidRDefault="008216C8" w:rsidP="00604C10">
      <w:pPr>
        <w:pStyle w:val="JournalTOPIC"/>
      </w:pPr>
      <w:bookmarkStart w:id="86" w:name="_Toc152321926"/>
      <w:bookmarkStart w:id="87" w:name="_Toc152570754"/>
      <w:bookmarkStart w:id="88" w:name="_Toc178081639"/>
      <w:bookmarkStart w:id="89" w:name="_Toc138859160"/>
      <w:r w:rsidRPr="00403DE9">
        <w:t>(ISA</w:t>
      </w:r>
      <w:r w:rsidR="000A14ED">
        <w:t>-</w:t>
      </w:r>
      <w:r w:rsidR="00604C10" w:rsidRPr="00C4529F">
        <w:t>11) Interaction with the Public</w:t>
      </w:r>
      <w:bookmarkEnd w:id="86"/>
      <w:bookmarkEnd w:id="87"/>
      <w:bookmarkEnd w:id="88"/>
    </w:p>
    <w:p w14:paraId="50CD5CCC" w14:textId="77777777" w:rsidR="00604C10" w:rsidRPr="00871234" w:rsidRDefault="00604C10" w:rsidP="00604C10">
      <w:pPr>
        <w:pStyle w:val="JOURNALHeading2"/>
      </w:pPr>
      <w:r w:rsidRPr="00871234">
        <w:t>PURPOSE:</w:t>
      </w:r>
    </w:p>
    <w:p w14:paraId="716DDFF7" w14:textId="32AAF9D3" w:rsidR="00604C10" w:rsidRPr="00C4529F" w:rsidRDefault="00604C10" w:rsidP="006F2E86">
      <w:pPr>
        <w:pStyle w:val="BodyText"/>
        <w:spacing w:before="240"/>
      </w:pPr>
      <w:r w:rsidRPr="00C4529F">
        <w:t xml:space="preserve">The purpose of this activity is to acquaint </w:t>
      </w:r>
      <w:r>
        <w:t>you</w:t>
      </w:r>
      <w:r w:rsidRPr="00C4529F">
        <w:t xml:space="preserve"> with the expectations </w:t>
      </w:r>
      <w:r>
        <w:t>for</w:t>
      </w:r>
      <w:r w:rsidRPr="00C4529F">
        <w:t xml:space="preserve"> NRC inspectors when dealing with members of the public. Responsiveness and openness are essential to the agency</w:t>
      </w:r>
      <w:r>
        <w:t>’</w:t>
      </w:r>
      <w:r w:rsidRPr="00C4529F">
        <w:t xml:space="preserve">s ability to fulfill its goal of enhancing openness. A qualified inspector will have many opportunities to interact with the public. This </w:t>
      </w:r>
      <w:r>
        <w:t>ISA</w:t>
      </w:r>
      <w:r w:rsidRPr="00C4529F">
        <w:t xml:space="preserve"> will help </w:t>
      </w:r>
      <w:r>
        <w:t>you to</w:t>
      </w:r>
      <w:r w:rsidRPr="00C4529F">
        <w:t xml:space="preserve"> understand NRC procedures, policies, and available resources related to interaction with the public.</w:t>
      </w:r>
    </w:p>
    <w:p w14:paraId="723CC40A" w14:textId="341E5974" w:rsidR="00604C10" w:rsidRPr="00C4529F" w:rsidRDefault="00604C10" w:rsidP="006F2E86">
      <w:pPr>
        <w:pStyle w:val="JOURNALHeading2"/>
        <w:spacing w:before="240"/>
      </w:pPr>
      <w:r w:rsidRPr="00617BD8">
        <w:rPr>
          <w:bCs w:val="0"/>
        </w:rPr>
        <w:t>COMPETENCY AREA:</w:t>
      </w:r>
      <w:r w:rsidRPr="00C4529F">
        <w:rPr>
          <w:b/>
        </w:rPr>
        <w:tab/>
      </w:r>
      <w:r w:rsidRPr="00C4529F">
        <w:t>COMMUNICATION</w:t>
      </w:r>
      <w:r w:rsidR="005D246C">
        <w:br/>
      </w:r>
      <w:r w:rsidRPr="00C4529F">
        <w:t>SELF</w:t>
      </w:r>
      <w:r w:rsidR="002C46DF">
        <w:noBreakHyphen/>
      </w:r>
      <w:r w:rsidRPr="00C4529F">
        <w:t>MANAGEMENT</w:t>
      </w:r>
      <w:r>
        <w:br/>
      </w:r>
      <w:r w:rsidRPr="00C4529F">
        <w:t>REGULATORY FRAMEWORK</w:t>
      </w:r>
    </w:p>
    <w:p w14:paraId="2039B0EA" w14:textId="32E957A5" w:rsidR="00604C10" w:rsidRPr="00C4529F" w:rsidRDefault="00604C10" w:rsidP="006F2E86">
      <w:pPr>
        <w:pStyle w:val="JOURNALHeading2"/>
        <w:spacing w:before="0"/>
      </w:pPr>
      <w:r w:rsidRPr="009A6B77">
        <w:t>LEVEL OF EFFORT:</w:t>
      </w:r>
      <w:r w:rsidRPr="00C4529F">
        <w:tab/>
        <w:t>6 hours</w:t>
      </w:r>
    </w:p>
    <w:p w14:paraId="6044CF75" w14:textId="77777777" w:rsidR="00604C10" w:rsidRPr="00617BD8" w:rsidRDefault="00604C10" w:rsidP="006F2E86">
      <w:pPr>
        <w:pStyle w:val="JOURNALHeading2"/>
        <w:spacing w:before="0"/>
      </w:pPr>
      <w:r w:rsidRPr="00617BD8">
        <w:rPr>
          <w:bCs w:val="0"/>
        </w:rPr>
        <w:t>REFERENCES:</w:t>
      </w:r>
    </w:p>
    <w:p w14:paraId="4AD79C29" w14:textId="2C958911" w:rsidR="00604C10" w:rsidRPr="00C4529F" w:rsidRDefault="00604C10" w:rsidP="00414DB6">
      <w:pPr>
        <w:pStyle w:val="ListBullet2"/>
        <w:numPr>
          <w:ilvl w:val="0"/>
          <w:numId w:val="39"/>
        </w:numPr>
      </w:pPr>
      <w:r w:rsidRPr="00C4529F">
        <w:t>NUREG/BR</w:t>
      </w:r>
      <w:r w:rsidR="002C46DF">
        <w:noBreakHyphen/>
      </w:r>
      <w:r w:rsidRPr="00C4529F">
        <w:t xml:space="preserve">0215, </w:t>
      </w:r>
      <w:r>
        <w:t>“</w:t>
      </w:r>
      <w:r w:rsidRPr="00C4529F">
        <w:t>Public Involvement in the Nuclear Regulatory Process,</w:t>
      </w:r>
      <w:r>
        <w:t>”</w:t>
      </w:r>
      <w:r w:rsidRPr="00C4529F">
        <w:t xml:space="preserve"> Revision 2</w:t>
      </w:r>
    </w:p>
    <w:p w14:paraId="4C8EB6DF" w14:textId="534AC8BF" w:rsidR="00604C10" w:rsidRPr="00C4529F" w:rsidRDefault="00604C10" w:rsidP="00414DB6">
      <w:pPr>
        <w:pStyle w:val="ListBullet2"/>
        <w:numPr>
          <w:ilvl w:val="0"/>
          <w:numId w:val="39"/>
        </w:numPr>
      </w:pPr>
      <w:r w:rsidRPr="00C4529F">
        <w:t>NUREG/BR</w:t>
      </w:r>
      <w:r w:rsidR="002C46DF">
        <w:noBreakHyphen/>
      </w:r>
      <w:r w:rsidRPr="00C4529F">
        <w:t xml:space="preserve">0297, </w:t>
      </w:r>
      <w:r>
        <w:t>“</w:t>
      </w:r>
      <w:r w:rsidRPr="00C4529F">
        <w:t>NRC Public Meetings</w:t>
      </w:r>
      <w:r>
        <w:t>”</w:t>
      </w:r>
    </w:p>
    <w:p w14:paraId="1A0A6B05" w14:textId="77777777" w:rsidR="00604C10" w:rsidRPr="00C4529F" w:rsidRDefault="00604C10" w:rsidP="00414DB6">
      <w:pPr>
        <w:pStyle w:val="ListBullet2"/>
        <w:numPr>
          <w:ilvl w:val="0"/>
          <w:numId w:val="39"/>
        </w:numPr>
      </w:pPr>
      <w:r w:rsidRPr="00C4529F">
        <w:t xml:space="preserve">MD 3.4, </w:t>
      </w:r>
      <w:r>
        <w:t>“</w:t>
      </w:r>
      <w:r w:rsidRPr="00C4529F">
        <w:t>Release of Information to the Public</w:t>
      </w:r>
      <w:r>
        <w:t>”</w:t>
      </w:r>
    </w:p>
    <w:p w14:paraId="1CB868C6" w14:textId="75B7B183" w:rsidR="00604C10" w:rsidRPr="00C4529F" w:rsidRDefault="00604C10" w:rsidP="00414DB6">
      <w:pPr>
        <w:pStyle w:val="ListBullet2"/>
        <w:numPr>
          <w:ilvl w:val="0"/>
          <w:numId w:val="39"/>
        </w:numPr>
      </w:pPr>
      <w:r w:rsidRPr="00C4529F">
        <w:t xml:space="preserve">MD 3.5, </w:t>
      </w:r>
      <w:r>
        <w:t>“Attendance at NRC Staff</w:t>
      </w:r>
      <w:r w:rsidR="002C46DF">
        <w:noBreakHyphen/>
      </w:r>
      <w:r>
        <w:t>Sponsored”</w:t>
      </w:r>
    </w:p>
    <w:p w14:paraId="6998321E" w14:textId="4A238E9A" w:rsidR="00604C10" w:rsidRPr="005D246C" w:rsidRDefault="00604C10" w:rsidP="00414DB6">
      <w:pPr>
        <w:pStyle w:val="ListBullet2"/>
        <w:numPr>
          <w:ilvl w:val="0"/>
          <w:numId w:val="39"/>
        </w:numPr>
      </w:pPr>
      <w:r w:rsidRPr="005D246C">
        <w:t xml:space="preserve">MD 8.11, “Review Process for 10 CFR 2.206 </w:t>
      </w:r>
      <w:r w:rsidRPr="00467B88">
        <w:rPr>
          <w:rFonts w:eastAsia="Times New Roman"/>
        </w:rPr>
        <w:t>Petitions</w:t>
      </w:r>
      <w:r w:rsidRPr="005D246C">
        <w:t>”</w:t>
      </w:r>
    </w:p>
    <w:p w14:paraId="25BBF46A" w14:textId="68CFA81C" w:rsidR="0096173D" w:rsidRPr="00C4529F" w:rsidRDefault="0096173D" w:rsidP="00414DB6">
      <w:pPr>
        <w:pStyle w:val="ListBullet2"/>
        <w:numPr>
          <w:ilvl w:val="0"/>
          <w:numId w:val="39"/>
        </w:numPr>
      </w:pPr>
      <w:r w:rsidRPr="0096173D">
        <w:t xml:space="preserve">NRC </w:t>
      </w:r>
      <w:r w:rsidR="00AE07BC">
        <w:t>e</w:t>
      </w:r>
      <w:r w:rsidRPr="0096173D">
        <w:t xml:space="preserve">xternal </w:t>
      </w:r>
      <w:r w:rsidR="00B72515">
        <w:t>W</w:t>
      </w:r>
      <w:r w:rsidRPr="0096173D">
        <w:t>eb</w:t>
      </w:r>
      <w:r w:rsidR="00AE07BC">
        <w:t xml:space="preserve"> </w:t>
      </w:r>
      <w:r w:rsidRPr="0096173D">
        <w:t>site "Petition the NRC to Take an Enforcement Action" (</w:t>
      </w:r>
      <w:hyperlink r:id="rId20" w:history="1">
        <w:r w:rsidR="008060B5" w:rsidRPr="009A46A8">
          <w:rPr>
            <w:rStyle w:val="Hyperlink"/>
          </w:rPr>
          <w:t>https://www.nrc.gov/about</w:t>
        </w:r>
        <w:r w:rsidR="002C46DF">
          <w:rPr>
            <w:rStyle w:val="Hyperlink"/>
          </w:rPr>
          <w:noBreakHyphen/>
        </w:r>
        <w:r w:rsidR="008060B5" w:rsidRPr="009A46A8">
          <w:rPr>
            <w:rStyle w:val="Hyperlink"/>
          </w:rPr>
          <w:t>nrc/regulatory/enforcement/petition.html</w:t>
        </w:r>
      </w:hyperlink>
      <w:r w:rsidRPr="0096173D">
        <w:t>)</w:t>
      </w:r>
    </w:p>
    <w:p w14:paraId="1B506BE6" w14:textId="59AEB489" w:rsidR="00604C10" w:rsidRDefault="00604C10" w:rsidP="00414DB6">
      <w:pPr>
        <w:pStyle w:val="ListBullet2"/>
        <w:numPr>
          <w:ilvl w:val="0"/>
          <w:numId w:val="39"/>
        </w:numPr>
      </w:pPr>
      <w:r w:rsidRPr="00C4529F">
        <w:t>Regional or office guidance related to interaction with the public (e.g.,</w:t>
      </w:r>
      <w:r>
        <w:t> </w:t>
      </w:r>
      <w:r w:rsidRPr="00C4529F">
        <w:t xml:space="preserve">conduct of public meetings, response to inquiries from the public, release of information to the </w:t>
      </w:r>
      <w:r w:rsidRPr="00AB517D">
        <w:rPr>
          <w:rFonts w:eastAsia="Times New Roman"/>
        </w:rPr>
        <w:t>public</w:t>
      </w:r>
      <w:r w:rsidRPr="00720794">
        <w:rPr>
          <w:rFonts w:eastAsia="Times New Roman"/>
          <w:sz w:val="24"/>
          <w:szCs w:val="24"/>
        </w:rPr>
        <w:t>)</w:t>
      </w:r>
    </w:p>
    <w:p w14:paraId="0FB1F547" w14:textId="11E4FD9E" w:rsidR="008C66A7" w:rsidRPr="00C4529F" w:rsidRDefault="00A76B8D" w:rsidP="00414DB6">
      <w:pPr>
        <w:pStyle w:val="ListBullet2"/>
        <w:numPr>
          <w:ilvl w:val="0"/>
          <w:numId w:val="39"/>
        </w:numPr>
      </w:pPr>
      <w:r w:rsidRPr="00A76B8D">
        <w:t xml:space="preserve">NRC </w:t>
      </w:r>
      <w:r>
        <w:t>external</w:t>
      </w:r>
      <w:r w:rsidRPr="00A76B8D">
        <w:t xml:space="preserve"> Web</w:t>
      </w:r>
      <w:r>
        <w:t xml:space="preserve"> site</w:t>
      </w:r>
      <w:r w:rsidRPr="00A76B8D">
        <w:t xml:space="preserve"> "Plain Writing at the NRC" </w:t>
      </w:r>
      <w:r>
        <w:t>(</w:t>
      </w:r>
      <w:hyperlink r:id="rId21" w:history="1">
        <w:r w:rsidR="008060B5" w:rsidRPr="009A46A8">
          <w:rPr>
            <w:rStyle w:val="Hyperlink"/>
          </w:rPr>
          <w:t>https://www.nrc.gov/public</w:t>
        </w:r>
        <w:r w:rsidR="002C46DF">
          <w:rPr>
            <w:rStyle w:val="Hyperlink"/>
          </w:rPr>
          <w:noBreakHyphen/>
        </w:r>
        <w:r w:rsidR="008060B5" w:rsidRPr="009A46A8">
          <w:rPr>
            <w:rStyle w:val="Hyperlink"/>
          </w:rPr>
          <w:t>involve/open/plain</w:t>
        </w:r>
        <w:r w:rsidR="002C46DF">
          <w:rPr>
            <w:rStyle w:val="Hyperlink"/>
          </w:rPr>
          <w:noBreakHyphen/>
        </w:r>
        <w:r w:rsidR="008060B5" w:rsidRPr="009A46A8">
          <w:rPr>
            <w:rStyle w:val="Hyperlink"/>
          </w:rPr>
          <w:t>writing.html</w:t>
        </w:r>
      </w:hyperlink>
      <w:r>
        <w:t>)</w:t>
      </w:r>
    </w:p>
    <w:p w14:paraId="77480DA0" w14:textId="77777777" w:rsidR="00604C10" w:rsidRPr="00751333" w:rsidRDefault="00604C10" w:rsidP="006F2E86">
      <w:pPr>
        <w:pStyle w:val="JOURNALHeading2"/>
        <w:spacing w:before="240"/>
      </w:pPr>
      <w:r w:rsidRPr="00751333">
        <w:rPr>
          <w:bCs w:val="0"/>
        </w:rPr>
        <w:t>EVALUATION CRITERIA:</w:t>
      </w:r>
    </w:p>
    <w:p w14:paraId="223FA05F" w14:textId="1D633035" w:rsidR="00604C10" w:rsidRPr="00C4529F" w:rsidRDefault="00604C10" w:rsidP="0045392F">
      <w:pPr>
        <w:pStyle w:val="BodyText2"/>
        <w:rPr>
          <w:b/>
          <w:bCs/>
        </w:rPr>
      </w:pPr>
      <w:r w:rsidRPr="00C4529F">
        <w:t xml:space="preserve">Upon completion of this activity, </w:t>
      </w:r>
      <w:r>
        <w:t>you</w:t>
      </w:r>
      <w:r w:rsidRPr="00C4529F">
        <w:t xml:space="preserve"> will be asked to demonstrate </w:t>
      </w:r>
      <w:r>
        <w:t xml:space="preserve">your </w:t>
      </w:r>
      <w:r w:rsidRPr="00C4529F">
        <w:t>understanding of proper interaction with the public by successfully addressing the following:</w:t>
      </w:r>
    </w:p>
    <w:p w14:paraId="7DF8300E" w14:textId="22D1A82D" w:rsidR="00604C10" w:rsidRPr="00C4529F" w:rsidRDefault="00604C10" w:rsidP="00414DB6">
      <w:pPr>
        <w:pStyle w:val="BodyText"/>
        <w:numPr>
          <w:ilvl w:val="0"/>
          <w:numId w:val="12"/>
        </w:numPr>
      </w:pPr>
      <w:r w:rsidRPr="00C4529F">
        <w:t>Describe the expectations of NRC employees regarding answering telephone calls</w:t>
      </w:r>
      <w:r>
        <w:t xml:space="preserve">, </w:t>
      </w:r>
      <w:r w:rsidR="00760974">
        <w:t>e</w:t>
      </w:r>
      <w:r>
        <w:t>mails or text messages</w:t>
      </w:r>
      <w:r w:rsidRPr="00C4529F">
        <w:t xml:space="preserve"> that involve inquiries from a member of the public.</w:t>
      </w:r>
    </w:p>
    <w:p w14:paraId="3558773B" w14:textId="77777777" w:rsidR="00604C10" w:rsidRPr="00C4529F" w:rsidRDefault="00604C10" w:rsidP="00414DB6">
      <w:pPr>
        <w:pStyle w:val="BodyText"/>
        <w:numPr>
          <w:ilvl w:val="0"/>
          <w:numId w:val="12"/>
        </w:numPr>
      </w:pPr>
      <w:r w:rsidRPr="00C4529F">
        <w:t>Name some resources available to assist you in responding to the following types of public inquiries:</w:t>
      </w:r>
    </w:p>
    <w:p w14:paraId="1DE2ECE0" w14:textId="77777777" w:rsidR="00604C10" w:rsidRPr="00C4529F" w:rsidRDefault="00604C10" w:rsidP="00414DB6">
      <w:pPr>
        <w:pStyle w:val="BodyText"/>
        <w:numPr>
          <w:ilvl w:val="1"/>
          <w:numId w:val="12"/>
        </w:numPr>
        <w:contextualSpacing/>
      </w:pPr>
      <w:r w:rsidRPr="00C4529F">
        <w:t>general questions about NRC organization and functions</w:t>
      </w:r>
    </w:p>
    <w:p w14:paraId="25A60A12" w14:textId="77777777" w:rsidR="00604C10" w:rsidRPr="00C4529F" w:rsidRDefault="00604C10" w:rsidP="00414DB6">
      <w:pPr>
        <w:pStyle w:val="BodyText"/>
        <w:numPr>
          <w:ilvl w:val="1"/>
          <w:numId w:val="12"/>
        </w:numPr>
        <w:contextualSpacing/>
      </w:pPr>
      <w:r w:rsidRPr="00C4529F">
        <w:t>general questions about a technical topic such as radioactive particles</w:t>
      </w:r>
    </w:p>
    <w:p w14:paraId="6DDD0CF5" w14:textId="77777777" w:rsidR="00604C10" w:rsidRDefault="00604C10" w:rsidP="00414DB6">
      <w:pPr>
        <w:pStyle w:val="BodyText"/>
        <w:numPr>
          <w:ilvl w:val="1"/>
          <w:numId w:val="12"/>
        </w:numPr>
        <w:contextualSpacing/>
      </w:pPr>
      <w:r w:rsidRPr="00C4529F">
        <w:t>questions about a licensed facility</w:t>
      </w:r>
      <w:r>
        <w:t>’</w:t>
      </w:r>
      <w:r w:rsidRPr="00C4529F">
        <w:t>s performance or an NRC inspection</w:t>
      </w:r>
    </w:p>
    <w:p w14:paraId="3A148E2F" w14:textId="0F64B1D5" w:rsidR="00DC1EE2" w:rsidRDefault="00DC1EE2" w:rsidP="00414DB6">
      <w:pPr>
        <w:pStyle w:val="BodyText"/>
        <w:numPr>
          <w:ilvl w:val="1"/>
          <w:numId w:val="12"/>
        </w:numPr>
      </w:pPr>
      <w:r>
        <w:t xml:space="preserve">Questions </w:t>
      </w:r>
      <w:r w:rsidRPr="00C4529F">
        <w:t>on a specific technical issue of current interest</w:t>
      </w:r>
    </w:p>
    <w:p w14:paraId="4EBA310F" w14:textId="013D182E" w:rsidR="00604C10" w:rsidRPr="00C4529F" w:rsidRDefault="00604C10" w:rsidP="00414DB6">
      <w:pPr>
        <w:pStyle w:val="BodyText"/>
        <w:numPr>
          <w:ilvl w:val="0"/>
          <w:numId w:val="12"/>
        </w:numPr>
      </w:pPr>
      <w:r w:rsidRPr="00C4529F">
        <w:t xml:space="preserve">Describe what is meant by </w:t>
      </w:r>
      <w:r>
        <w:t>“p</w:t>
      </w:r>
      <w:r w:rsidRPr="00C4529F">
        <w:t xml:space="preserve">lain </w:t>
      </w:r>
      <w:r>
        <w:t>l</w:t>
      </w:r>
      <w:r w:rsidRPr="00C4529F">
        <w:t>anguage.</w:t>
      </w:r>
      <w:r>
        <w:t>”</w:t>
      </w:r>
      <w:r w:rsidRPr="00C4529F">
        <w:t xml:space="preserve"> Identify where examples and guidance related to plain language can be found.</w:t>
      </w:r>
    </w:p>
    <w:p w14:paraId="12599AD5" w14:textId="3BBD4D9C" w:rsidR="00604C10" w:rsidRPr="00C4529F" w:rsidRDefault="00604C10" w:rsidP="00414DB6">
      <w:pPr>
        <w:pStyle w:val="BodyText"/>
        <w:numPr>
          <w:ilvl w:val="0"/>
          <w:numId w:val="12"/>
        </w:numPr>
      </w:pPr>
      <w:r w:rsidRPr="00D26A1F">
        <w:rPr>
          <w:rFonts w:eastAsia="Times New Roman"/>
        </w:rPr>
        <w:t>Explain</w:t>
      </w:r>
      <w:r w:rsidR="00BF53A1" w:rsidRPr="00D26A1F">
        <w:rPr>
          <w:rFonts w:eastAsia="Times New Roman"/>
        </w:rPr>
        <w:t xml:space="preserve"> </w:t>
      </w:r>
      <w:r w:rsidRPr="001A3682">
        <w:t xml:space="preserve">what a “2.206 petition” is. Describe how </w:t>
      </w:r>
      <w:r w:rsidR="00C513E7" w:rsidRPr="001A3682">
        <w:t xml:space="preserve">submit and how </w:t>
      </w:r>
      <w:r w:rsidR="00825CD7" w:rsidRPr="001A3682">
        <w:t>the NRC reviews</w:t>
      </w:r>
      <w:r w:rsidR="00825CD7">
        <w:t xml:space="preserve"> 2.206 petitions</w:t>
      </w:r>
      <w:r w:rsidRPr="7E1686BC">
        <w:t>. Be aware of the NRC’s 2</w:t>
      </w:r>
      <w:r w:rsidRPr="6FDBBDC0">
        <w:t xml:space="preserve">.206 </w:t>
      </w:r>
      <w:r w:rsidR="00AC71C5">
        <w:t>g</w:t>
      </w:r>
      <w:r w:rsidRPr="6FDBBDC0">
        <w:t>uidance.</w:t>
      </w:r>
      <w:r w:rsidR="00BF53A1">
        <w:t xml:space="preserve"> </w:t>
      </w:r>
      <w:r w:rsidRPr="00C4529F">
        <w:t xml:space="preserve">Describe how other public inquiries, including </w:t>
      </w:r>
      <w:r w:rsidR="00DF750E" w:rsidRPr="00C4529F">
        <w:t>non</w:t>
      </w:r>
      <w:r w:rsidR="002C46DF">
        <w:noBreakHyphen/>
      </w:r>
      <w:r w:rsidR="00DF750E" w:rsidRPr="00C4529F">
        <w:t>allegations</w:t>
      </w:r>
      <w:r w:rsidRPr="00C4529F">
        <w:t xml:space="preserve">, are handled in your </w:t>
      </w:r>
      <w:r>
        <w:t xml:space="preserve">region or </w:t>
      </w:r>
      <w:r w:rsidRPr="00C4529F">
        <w:t>office.</w:t>
      </w:r>
    </w:p>
    <w:p w14:paraId="1295A6A9" w14:textId="721E3441" w:rsidR="00604C10" w:rsidRPr="00C4529F" w:rsidRDefault="00604C10" w:rsidP="00414DB6">
      <w:pPr>
        <w:pStyle w:val="BodyText"/>
        <w:numPr>
          <w:ilvl w:val="0"/>
          <w:numId w:val="12"/>
        </w:numPr>
      </w:pPr>
      <w:r w:rsidRPr="00C4529F">
        <w:t xml:space="preserve">Describe what an NRC employee should do if </w:t>
      </w:r>
      <w:r w:rsidR="00F8786A">
        <w:t>they</w:t>
      </w:r>
      <w:r>
        <w:t xml:space="preserve"> </w:t>
      </w:r>
      <w:r w:rsidR="5EC4AAEA">
        <w:t>are</w:t>
      </w:r>
      <w:r w:rsidRPr="00C4529F">
        <w:t xml:space="preserve"> </w:t>
      </w:r>
      <w:r>
        <w:t>ask</w:t>
      </w:r>
      <w:r w:rsidRPr="00C4529F">
        <w:t>ed to speak (on an NRC</w:t>
      </w:r>
      <w:r w:rsidR="002C46DF">
        <w:noBreakHyphen/>
      </w:r>
      <w:r w:rsidRPr="00C4529F">
        <w:t>related topic) at a meeting, such as the Lions Club</w:t>
      </w:r>
      <w:r>
        <w:t xml:space="preserve">, the </w:t>
      </w:r>
      <w:r w:rsidRPr="00C4529F">
        <w:t>local chapter of the American Nuclear Society</w:t>
      </w:r>
      <w:r>
        <w:t>, or a school</w:t>
      </w:r>
      <w:r w:rsidRPr="00C4529F">
        <w:t>.</w:t>
      </w:r>
    </w:p>
    <w:p w14:paraId="12276D9A" w14:textId="35DBA04D" w:rsidR="00604C10" w:rsidRPr="00C4529F" w:rsidRDefault="00604C10" w:rsidP="00414DB6">
      <w:pPr>
        <w:pStyle w:val="BodyText"/>
        <w:numPr>
          <w:ilvl w:val="0"/>
          <w:numId w:val="12"/>
        </w:numPr>
      </w:pPr>
      <w:r w:rsidRPr="00C4529F">
        <w:t xml:space="preserve">Identify </w:t>
      </w:r>
      <w:r>
        <w:t>the</w:t>
      </w:r>
      <w:r w:rsidRPr="00C4529F">
        <w:t xml:space="preserve"> types of NRC meetings </w:t>
      </w:r>
      <w:r>
        <w:t xml:space="preserve">that </w:t>
      </w:r>
      <w:r w:rsidRPr="00C4529F">
        <w:t>are generally open to the public. List some that are not usually open to the public.</w:t>
      </w:r>
    </w:p>
    <w:p w14:paraId="0DA45602" w14:textId="45A18AC8" w:rsidR="00604C10" w:rsidRPr="00C4529F" w:rsidRDefault="00604C10" w:rsidP="00414DB6">
      <w:pPr>
        <w:pStyle w:val="BodyText"/>
        <w:numPr>
          <w:ilvl w:val="0"/>
          <w:numId w:val="12"/>
        </w:numPr>
      </w:pPr>
      <w:r w:rsidRPr="00C4529F">
        <w:t xml:space="preserve">Describe how members of the public can find out about NRC public meetings. Discuss the expectations </w:t>
      </w:r>
      <w:r>
        <w:t>for</w:t>
      </w:r>
      <w:r w:rsidRPr="00C4529F">
        <w:t xml:space="preserve"> timeliness of meeting notices and summaries.</w:t>
      </w:r>
    </w:p>
    <w:p w14:paraId="748452E1" w14:textId="1FD555A9" w:rsidR="00604C10" w:rsidRPr="00C4529F" w:rsidRDefault="00604C10" w:rsidP="00414DB6">
      <w:pPr>
        <w:pStyle w:val="BodyText"/>
        <w:numPr>
          <w:ilvl w:val="0"/>
          <w:numId w:val="12"/>
        </w:numPr>
        <w:spacing w:before="240"/>
      </w:pPr>
      <w:r w:rsidRPr="00C4529F">
        <w:t>Describe the restrictions regarding the release of information to the public, including specific types of information that are not to be released.</w:t>
      </w:r>
    </w:p>
    <w:p w14:paraId="37C708C7" w14:textId="77777777" w:rsidR="00604C10" w:rsidRPr="00751333" w:rsidRDefault="00604C10" w:rsidP="006F2E86">
      <w:pPr>
        <w:pStyle w:val="JOURNALHeading2"/>
        <w:spacing w:before="240"/>
      </w:pPr>
      <w:r w:rsidRPr="00751333">
        <w:t>TASKS:</w:t>
      </w:r>
    </w:p>
    <w:p w14:paraId="42439B09" w14:textId="77777777" w:rsidR="00414DB6" w:rsidRDefault="00604C10" w:rsidP="00414DB6">
      <w:pPr>
        <w:pStyle w:val="ListBullet2"/>
        <w:numPr>
          <w:ilvl w:val="0"/>
          <w:numId w:val="39"/>
        </w:numPr>
      </w:pPr>
      <w:r w:rsidRPr="00C4529F">
        <w:t xml:space="preserve">Review the information presented by the NRC Public Affairs Office on interactions with the public that can be found on the NRC internal and external Web sites. </w:t>
      </w:r>
    </w:p>
    <w:p w14:paraId="69A87DBA" w14:textId="5B9A1C7C" w:rsidR="00604C10" w:rsidRDefault="00604C10" w:rsidP="00414DB6">
      <w:pPr>
        <w:pStyle w:val="ListBullet2"/>
        <w:numPr>
          <w:ilvl w:val="0"/>
          <w:numId w:val="39"/>
        </w:numPr>
      </w:pPr>
      <w:r w:rsidRPr="00C4529F">
        <w:t>Review the information available on the external NRC Web site related to general topics of interest to the public, such as public involvement, school programs, and technical information papers.</w:t>
      </w:r>
    </w:p>
    <w:p w14:paraId="3DF920DE" w14:textId="022D9C68" w:rsidR="00604C10" w:rsidRDefault="00604C10" w:rsidP="00414DB6">
      <w:pPr>
        <w:pStyle w:val="ListBullet2"/>
        <w:numPr>
          <w:ilvl w:val="0"/>
          <w:numId w:val="39"/>
        </w:numPr>
      </w:pPr>
      <w:r w:rsidRPr="001A3682">
        <w:t>Visit and explore the “</w:t>
      </w:r>
      <w:r w:rsidR="00666363" w:rsidRPr="00BB1C2A">
        <w:rPr>
          <w:rFonts w:eastAsia="Times New Roman"/>
        </w:rPr>
        <w:t xml:space="preserve">Public </w:t>
      </w:r>
      <w:r w:rsidRPr="00BB1C2A">
        <w:rPr>
          <w:rFonts w:eastAsia="Times New Roman"/>
        </w:rPr>
        <w:t>M</w:t>
      </w:r>
      <w:r w:rsidR="00666363" w:rsidRPr="00BB1C2A">
        <w:rPr>
          <w:rFonts w:eastAsia="Times New Roman"/>
        </w:rPr>
        <w:t xml:space="preserve">eetings </w:t>
      </w:r>
      <w:r w:rsidRPr="00BB1C2A">
        <w:rPr>
          <w:rFonts w:eastAsia="Times New Roman"/>
        </w:rPr>
        <w:t>&amp; I</w:t>
      </w:r>
      <w:r w:rsidR="00666363" w:rsidRPr="00BB1C2A">
        <w:rPr>
          <w:rFonts w:eastAsia="Times New Roman"/>
        </w:rPr>
        <w:t>nvolvement</w:t>
      </w:r>
      <w:r w:rsidRPr="001A3682">
        <w:t xml:space="preserve">” page on the NRC </w:t>
      </w:r>
      <w:r w:rsidR="00666363" w:rsidRPr="001A3682">
        <w:t>external</w:t>
      </w:r>
      <w:r w:rsidRPr="001A3682">
        <w:t xml:space="preserve"> Web</w:t>
      </w:r>
      <w:r>
        <w:t xml:space="preserve"> site</w:t>
      </w:r>
      <w:r w:rsidR="00666363">
        <w:t xml:space="preserve"> (</w:t>
      </w:r>
      <w:hyperlink r:id="rId22" w:history="1">
        <w:r w:rsidR="00726512" w:rsidRPr="009A46A8">
          <w:rPr>
            <w:rStyle w:val="Hyperlink"/>
          </w:rPr>
          <w:t>https://www.nrc.gov/public</w:t>
        </w:r>
        <w:r w:rsidR="002C46DF">
          <w:rPr>
            <w:rStyle w:val="Hyperlink"/>
          </w:rPr>
          <w:noBreakHyphen/>
        </w:r>
        <w:r w:rsidR="00726512" w:rsidRPr="009A46A8">
          <w:rPr>
            <w:rStyle w:val="Hyperlink"/>
          </w:rPr>
          <w:t>involve.html</w:t>
        </w:r>
      </w:hyperlink>
      <w:r w:rsidR="00666363">
        <w:t>)</w:t>
      </w:r>
      <w:r>
        <w:t>.</w:t>
      </w:r>
    </w:p>
    <w:p w14:paraId="196EBF64" w14:textId="66096773" w:rsidR="00604C10" w:rsidRPr="0040141D" w:rsidRDefault="00604C10" w:rsidP="00414DB6">
      <w:pPr>
        <w:pStyle w:val="ListBullet2"/>
        <w:numPr>
          <w:ilvl w:val="0"/>
          <w:numId w:val="39"/>
        </w:numPr>
      </w:pPr>
      <w:r w:rsidRPr="0040141D">
        <w:t>Locate and review the material specifically listed in the reference section of this activity.</w:t>
      </w:r>
    </w:p>
    <w:p w14:paraId="48B11188" w14:textId="6DAA5116" w:rsidR="00604C10" w:rsidRPr="00C4529F" w:rsidRDefault="00604C10" w:rsidP="00414DB6">
      <w:pPr>
        <w:pStyle w:val="ListBullet2"/>
        <w:numPr>
          <w:ilvl w:val="0"/>
          <w:numId w:val="39"/>
        </w:numPr>
      </w:pPr>
      <w:r w:rsidRPr="00C728E9">
        <w:t>Review the steps in the rulemaking process on the NRC external</w:t>
      </w:r>
      <w:r w:rsidR="00C728E9" w:rsidRPr="00D26A1F">
        <w:t xml:space="preserve"> </w:t>
      </w:r>
      <w:r w:rsidRPr="00C728E9">
        <w:t>Web site under “How</w:t>
      </w:r>
      <w:r w:rsidRPr="00C4529F">
        <w:t xml:space="preserve"> We Regulate.</w:t>
      </w:r>
      <w:r>
        <w:t xml:space="preserve">” </w:t>
      </w:r>
      <w:r w:rsidR="00C728E9">
        <w:t>(</w:t>
      </w:r>
      <w:hyperlink r:id="rId23" w:history="1">
        <w:r w:rsidR="00726512" w:rsidRPr="009A46A8">
          <w:rPr>
            <w:rStyle w:val="Hyperlink"/>
          </w:rPr>
          <w:t>https://www.nrc.gov/about</w:t>
        </w:r>
        <w:r w:rsidR="002C46DF">
          <w:rPr>
            <w:rStyle w:val="Hyperlink"/>
          </w:rPr>
          <w:noBreakHyphen/>
        </w:r>
        <w:r w:rsidR="00726512" w:rsidRPr="009A46A8">
          <w:rPr>
            <w:rStyle w:val="Hyperlink"/>
          </w:rPr>
          <w:t>nrc/regulatory.html</w:t>
        </w:r>
      </w:hyperlink>
      <w:r w:rsidR="00C728E9">
        <w:t>)</w:t>
      </w:r>
    </w:p>
    <w:p w14:paraId="4BFA5CB5" w14:textId="622D3757" w:rsidR="00604C10" w:rsidRPr="00C4529F" w:rsidRDefault="00604C10" w:rsidP="00414DB6">
      <w:pPr>
        <w:pStyle w:val="ListBullet2"/>
        <w:numPr>
          <w:ilvl w:val="0"/>
          <w:numId w:val="39"/>
        </w:numPr>
      </w:pPr>
      <w:r w:rsidRPr="00C4529F">
        <w:t xml:space="preserve">Identify, locate, and review </w:t>
      </w:r>
      <w:r>
        <w:t>the</w:t>
      </w:r>
      <w:r w:rsidRPr="00C4529F">
        <w:t xml:space="preserve"> region</w:t>
      </w:r>
      <w:r>
        <w:t>’</w:t>
      </w:r>
      <w:r w:rsidRPr="00C4529F">
        <w:t xml:space="preserve">s </w:t>
      </w:r>
      <w:r>
        <w:t xml:space="preserve">or office’s </w:t>
      </w:r>
      <w:r w:rsidRPr="00C4529F">
        <w:t>policy guidance on the staff</w:t>
      </w:r>
      <w:r>
        <w:t>’</w:t>
      </w:r>
      <w:r w:rsidRPr="00C4529F">
        <w:t xml:space="preserve">s receipt and processing of inquiries from the general public. </w:t>
      </w:r>
      <w:r>
        <w:t>M</w:t>
      </w:r>
      <w:r w:rsidRPr="00C4529F">
        <w:t xml:space="preserve">eet with </w:t>
      </w:r>
      <w:r>
        <w:t>your</w:t>
      </w:r>
      <w:r w:rsidRPr="00C4529F">
        <w:t xml:space="preserve"> </w:t>
      </w:r>
      <w:r w:rsidRPr="00403DE9">
        <w:t xml:space="preserve">Public Affairs Officer </w:t>
      </w:r>
      <w:r>
        <w:t>(</w:t>
      </w:r>
      <w:r w:rsidRPr="00C4529F">
        <w:t>PAO</w:t>
      </w:r>
      <w:r>
        <w:t>) and discuss what is expected of an inspector who receives an inquiry. *Note</w:t>
      </w:r>
      <w:r w:rsidR="001D47D0">
        <w:t> </w:t>
      </w:r>
      <w:r>
        <w:t>–</w:t>
      </w:r>
      <w:r w:rsidR="001D47D0">
        <w:t> </w:t>
      </w:r>
      <w:r>
        <w:t>This ISA overlaps with ISA</w:t>
      </w:r>
      <w:r w:rsidR="002C46DF">
        <w:noBreakHyphen/>
      </w:r>
      <w:r>
        <w:t>12 Contacts with the Media, which also requires a meeting with your PAO. Please also review ISA</w:t>
      </w:r>
      <w:r w:rsidR="002C46DF">
        <w:noBreakHyphen/>
      </w:r>
      <w:r>
        <w:t>12 before meeting with the PAO.</w:t>
      </w:r>
    </w:p>
    <w:p w14:paraId="5EC35E79" w14:textId="60F11EEB" w:rsidR="00604C10" w:rsidRPr="00C4529F" w:rsidRDefault="00604C10" w:rsidP="00414DB6">
      <w:pPr>
        <w:pStyle w:val="ListBullet2"/>
        <w:numPr>
          <w:ilvl w:val="0"/>
          <w:numId w:val="39"/>
        </w:numPr>
      </w:pPr>
      <w:r>
        <w:t>M</w:t>
      </w:r>
      <w:r w:rsidRPr="00C4529F">
        <w:t xml:space="preserve">eet with </w:t>
      </w:r>
      <w:r>
        <w:t>your</w:t>
      </w:r>
      <w:r w:rsidRPr="00C4529F">
        <w:t xml:space="preserve"> </w:t>
      </w:r>
      <w:r>
        <w:t xml:space="preserve">immediate </w:t>
      </w:r>
      <w:r w:rsidRPr="00C4529F">
        <w:t xml:space="preserve">supervisor </w:t>
      </w:r>
      <w:r>
        <w:t xml:space="preserve">or designee </w:t>
      </w:r>
      <w:r w:rsidRPr="00C4529F">
        <w:t xml:space="preserve">and discuss </w:t>
      </w:r>
      <w:r>
        <w:t>the</w:t>
      </w:r>
      <w:r w:rsidRPr="00C4529F">
        <w:t xml:space="preserve"> types of public interactions</w:t>
      </w:r>
      <w:r>
        <w:t xml:space="preserve"> that inspectors</w:t>
      </w:r>
      <w:r w:rsidRPr="00C4529F">
        <w:t xml:space="preserve"> are likely to encounter and ensure that you understand </w:t>
      </w:r>
      <w:r>
        <w:t>the inspector’s role</w:t>
      </w:r>
      <w:r w:rsidRPr="00C4529F">
        <w:t>. Discuss the items listed in the evaluation criteria section.</w:t>
      </w:r>
    </w:p>
    <w:p w14:paraId="080C362E" w14:textId="5458BDE4" w:rsidR="00604C10" w:rsidRDefault="00604C10" w:rsidP="00604C10">
      <w:pPr>
        <w:pStyle w:val="JOURNALHeading2"/>
      </w:pPr>
      <w:r w:rsidRPr="00751333">
        <w:t>DOCUMENTATION:</w:t>
      </w:r>
      <w:r w:rsidRPr="00751333">
        <w:tab/>
      </w:r>
      <w:r>
        <w:t xml:space="preserve">You </w:t>
      </w:r>
      <w:r w:rsidRPr="00256A59">
        <w:t>should</w:t>
      </w:r>
      <w:r>
        <w:rPr>
          <w:b/>
        </w:rPr>
        <w:t xml:space="preserve"> </w:t>
      </w:r>
      <w:r>
        <w:t>o</w:t>
      </w:r>
      <w:r w:rsidRPr="00CD76D7">
        <w:t xml:space="preserve">btain </w:t>
      </w:r>
      <w:r>
        <w:t>your</w:t>
      </w:r>
      <w:r w:rsidRPr="00CD76D7">
        <w:t xml:space="preserve"> </w:t>
      </w:r>
      <w:r>
        <w:t xml:space="preserve">immediate </w:t>
      </w:r>
      <w:r w:rsidRPr="00CD76D7">
        <w:t>supervisor</w:t>
      </w:r>
      <w:r>
        <w:t>’</w:t>
      </w:r>
      <w:r w:rsidRPr="00CD76D7">
        <w:t xml:space="preserve">s </w:t>
      </w:r>
      <w:r>
        <w:t xml:space="preserve">or designee’s </w:t>
      </w:r>
      <w:r w:rsidRPr="00CD76D7">
        <w:t>signature</w:t>
      </w:r>
      <w:r w:rsidRPr="00C4529F" w:rsidDel="00535171">
        <w:t xml:space="preserve"> </w:t>
      </w:r>
      <w:r w:rsidRPr="00C4529F">
        <w:t>in the line item for Basic</w:t>
      </w:r>
      <w:r w:rsidR="002C46DF">
        <w:noBreakHyphen/>
      </w:r>
      <w:r w:rsidRPr="00C4529F">
        <w:t xml:space="preserve">Level Certification Signature Card Item </w:t>
      </w:r>
      <w:r w:rsidRPr="00521A1E">
        <w:t>ISA</w:t>
      </w:r>
      <w:r w:rsidR="002C46DF">
        <w:noBreakHyphen/>
      </w:r>
      <w:r w:rsidRPr="00521A1E">
        <w:t>11.</w:t>
      </w:r>
    </w:p>
    <w:p w14:paraId="57873D9A" w14:textId="7E1D73A6" w:rsidR="00604C10" w:rsidRPr="00403DE9" w:rsidRDefault="00604C10" w:rsidP="00604C10">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72731837" w14:textId="055D5DEF" w:rsidR="008216C8" w:rsidRPr="00403DE9" w:rsidRDefault="008216C8" w:rsidP="0088650A">
      <w:pPr>
        <w:pStyle w:val="JournalTOPIC"/>
      </w:pPr>
      <w:bookmarkStart w:id="90" w:name="_Toc152321927"/>
      <w:bookmarkStart w:id="91" w:name="_Toc152570755"/>
      <w:bookmarkStart w:id="92" w:name="_Toc178081640"/>
      <w:r w:rsidRPr="00403DE9">
        <w:t>(ISA</w:t>
      </w:r>
      <w:r w:rsidR="000A14ED">
        <w:t>-</w:t>
      </w:r>
      <w:r w:rsidRPr="00403DE9">
        <w:t>12) Contacts with the Media</w:t>
      </w:r>
      <w:bookmarkEnd w:id="89"/>
      <w:bookmarkEnd w:id="90"/>
      <w:bookmarkEnd w:id="91"/>
      <w:bookmarkEnd w:id="92"/>
    </w:p>
    <w:p w14:paraId="42F97AC0" w14:textId="77777777" w:rsidR="00871234" w:rsidRPr="00871234" w:rsidRDefault="00871234" w:rsidP="00871234">
      <w:pPr>
        <w:pStyle w:val="JOURNALHeading2"/>
      </w:pPr>
      <w:r w:rsidRPr="00871234">
        <w:t>PURPOSE:</w:t>
      </w:r>
    </w:p>
    <w:p w14:paraId="4474D7E9" w14:textId="3C3BE2F9" w:rsidR="008216C8" w:rsidRPr="00403DE9" w:rsidRDefault="008216C8" w:rsidP="006F2E86">
      <w:pPr>
        <w:pStyle w:val="BodyText"/>
        <w:spacing w:before="240"/>
      </w:pPr>
      <w:r w:rsidRPr="00403DE9">
        <w:t>The purpose of this activity is to provide an understanding of the importance of communicating with the public and media in an accurate, clear, and noncomplex manner within the limitations of agency guidance for the release of information to the public. Such communication supports one of the NRC</w:t>
      </w:r>
      <w:r w:rsidR="00470671">
        <w:t>’</w:t>
      </w:r>
      <w:r w:rsidRPr="00403DE9">
        <w:t>s main objectives</w:t>
      </w:r>
      <w:r w:rsidR="00470671">
        <w:t>—</w:t>
      </w:r>
      <w:r w:rsidRPr="00403DE9">
        <w:t xml:space="preserve">increasing openness. This study activity will provide </w:t>
      </w:r>
      <w:r w:rsidR="00470671">
        <w:t>you with</w:t>
      </w:r>
      <w:r w:rsidRPr="00403DE9">
        <w:t xml:space="preserve"> information on the implementation of the guidance on contacts with the public and media.</w:t>
      </w:r>
    </w:p>
    <w:p w14:paraId="65B6A332" w14:textId="1BE5A4FB" w:rsidR="008216C8" w:rsidRPr="00145CD9" w:rsidRDefault="00871234" w:rsidP="006F2E86">
      <w:pPr>
        <w:pStyle w:val="JOURNALHeading2"/>
        <w:spacing w:before="240"/>
      </w:pPr>
      <w:r w:rsidRPr="00871234">
        <w:rPr>
          <w:bCs w:val="0"/>
        </w:rPr>
        <w:t>COMPETENCY AREAS:</w:t>
      </w:r>
      <w:r w:rsidR="008216C8" w:rsidRPr="00403DE9">
        <w:rPr>
          <w:b/>
        </w:rPr>
        <w:tab/>
      </w:r>
      <w:r w:rsidR="008216C8" w:rsidRPr="00403DE9">
        <w:t>COMMUNICATION</w:t>
      </w:r>
      <w:r w:rsidR="008D27C5">
        <w:br/>
      </w:r>
      <w:r w:rsidR="008216C8" w:rsidRPr="00403DE9">
        <w:t>SELF</w:t>
      </w:r>
      <w:r w:rsidR="002C46DF">
        <w:noBreakHyphen/>
      </w:r>
      <w:r w:rsidR="008216C8" w:rsidRPr="00403DE9">
        <w:t>MANAGEMENT</w:t>
      </w:r>
    </w:p>
    <w:p w14:paraId="6928267D" w14:textId="78C40B2D" w:rsidR="008216C8" w:rsidRPr="00403DE9" w:rsidRDefault="00617BD8" w:rsidP="006F2E86">
      <w:pPr>
        <w:pStyle w:val="JOURNALHeading2"/>
        <w:spacing w:before="240"/>
      </w:pPr>
      <w:r w:rsidRPr="00617BD8">
        <w:rPr>
          <w:bCs w:val="0"/>
        </w:rPr>
        <w:t>LEVEL OF EFFORT:</w:t>
      </w:r>
      <w:r w:rsidR="008216C8" w:rsidRPr="00403DE9">
        <w:tab/>
        <w:t>4 hours</w:t>
      </w:r>
    </w:p>
    <w:p w14:paraId="4A249A57" w14:textId="77777777" w:rsidR="00617BD8" w:rsidRPr="00617BD8" w:rsidRDefault="00617BD8" w:rsidP="006F2E86">
      <w:pPr>
        <w:pStyle w:val="JOURNALHeading2"/>
        <w:spacing w:before="240"/>
      </w:pPr>
      <w:r w:rsidRPr="00617BD8">
        <w:rPr>
          <w:bCs w:val="0"/>
        </w:rPr>
        <w:t>REFERENCES:</w:t>
      </w:r>
    </w:p>
    <w:p w14:paraId="3D39A570" w14:textId="430509AD" w:rsidR="008216C8" w:rsidRPr="00403DE9" w:rsidRDefault="00753907" w:rsidP="00826F34">
      <w:pPr>
        <w:pStyle w:val="ListBullet2"/>
      </w:pPr>
      <w:r>
        <w:t>MD 3.4, “Release of Information to the Public”</w:t>
      </w:r>
      <w:r w:rsidR="00FD3033">
        <w:t xml:space="preserve"> </w:t>
      </w:r>
      <w:r w:rsidR="008216C8" w:rsidRPr="00403DE9">
        <w:t>NUREG/BR</w:t>
      </w:r>
      <w:r w:rsidR="002C46DF">
        <w:noBreakHyphen/>
      </w:r>
      <w:r w:rsidR="008216C8" w:rsidRPr="00403DE9">
        <w:t xml:space="preserve">0224, </w:t>
      </w:r>
      <w:r w:rsidR="00A167D9">
        <w:t>“</w:t>
      </w:r>
      <w:r w:rsidR="008216C8" w:rsidRPr="00403DE9">
        <w:t>Guidelines for Conducting Public Meetings</w:t>
      </w:r>
      <w:r w:rsidR="00A167D9">
        <w:t>”</w:t>
      </w:r>
    </w:p>
    <w:p w14:paraId="164C7BFF" w14:textId="48680308" w:rsidR="008216C8" w:rsidRPr="00403DE9" w:rsidRDefault="008216C8" w:rsidP="00414DB6">
      <w:pPr>
        <w:pStyle w:val="ListBullet2"/>
        <w:numPr>
          <w:ilvl w:val="0"/>
          <w:numId w:val="39"/>
        </w:numPr>
      </w:pPr>
      <w:r w:rsidRPr="00403DE9">
        <w:t>NUREG</w:t>
      </w:r>
      <w:r w:rsidR="002C46DF">
        <w:noBreakHyphen/>
      </w:r>
      <w:r w:rsidRPr="00403DE9">
        <w:t>1614</w:t>
      </w:r>
      <w:r w:rsidR="004C40EF">
        <w:t xml:space="preserve">, “Strategic </w:t>
      </w:r>
      <w:r w:rsidR="004C40EF" w:rsidRPr="00594767">
        <w:rPr>
          <w:rFonts w:eastAsia="Times New Roman"/>
        </w:rPr>
        <w:t>Plan</w:t>
      </w:r>
      <w:r w:rsidR="00A72DBC" w:rsidRPr="00594767">
        <w:rPr>
          <w:rFonts w:eastAsia="Times New Roman"/>
        </w:rPr>
        <w:t>,</w:t>
      </w:r>
      <w:r w:rsidR="0057156D" w:rsidRPr="00594767">
        <w:rPr>
          <w:rFonts w:eastAsia="Times New Roman"/>
        </w:rPr>
        <w:t>”</w:t>
      </w:r>
      <w:r w:rsidR="00A72DBC" w:rsidRPr="00594767">
        <w:rPr>
          <w:rFonts w:eastAsia="Times New Roman"/>
        </w:rPr>
        <w:t xml:space="preserve"> Latest Version</w:t>
      </w:r>
    </w:p>
    <w:p w14:paraId="485E8842" w14:textId="6440DB54" w:rsidR="008216C8" w:rsidRDefault="008216C8" w:rsidP="00414DB6">
      <w:pPr>
        <w:pStyle w:val="ListBullet2"/>
        <w:numPr>
          <w:ilvl w:val="0"/>
          <w:numId w:val="39"/>
        </w:numPr>
      </w:pPr>
      <w:r w:rsidRPr="00403DE9">
        <w:t>NUREG/BR</w:t>
      </w:r>
      <w:r w:rsidR="002C46DF">
        <w:noBreakHyphen/>
      </w:r>
      <w:r w:rsidRPr="00403DE9">
        <w:t xml:space="preserve">0308, </w:t>
      </w:r>
      <w:r w:rsidR="005E0EDF">
        <w:t>“</w:t>
      </w:r>
      <w:r w:rsidRPr="00403DE9">
        <w:t>Effective Risk Communication</w:t>
      </w:r>
      <w:r w:rsidR="00A167D9">
        <w:t>”</w:t>
      </w:r>
    </w:p>
    <w:p w14:paraId="05C704A9" w14:textId="1A18840F" w:rsidR="007301F3" w:rsidRPr="00403DE9" w:rsidRDefault="005066D7" w:rsidP="00414DB6">
      <w:pPr>
        <w:pStyle w:val="ListBullet2"/>
        <w:numPr>
          <w:ilvl w:val="0"/>
          <w:numId w:val="39"/>
        </w:numPr>
      </w:pPr>
      <w:r>
        <w:t>January 5, 2011, Yellow Announcement Regarding the Use of Social Media</w:t>
      </w:r>
      <w:r w:rsidR="001E4F75">
        <w:t xml:space="preserve"> (ML11251A090)</w:t>
      </w:r>
    </w:p>
    <w:p w14:paraId="6A08F2F8" w14:textId="77777777" w:rsidR="008216C8" w:rsidRPr="00403DE9" w:rsidRDefault="008216C8" w:rsidP="00414DB6">
      <w:pPr>
        <w:pStyle w:val="ListBullet2"/>
        <w:numPr>
          <w:ilvl w:val="0"/>
          <w:numId w:val="39"/>
        </w:numPr>
      </w:pPr>
      <w:r w:rsidRPr="00403DE9">
        <w:t>Regional or office instructions establishing the policy and process for receipt of inquiries from the public</w:t>
      </w:r>
      <w:r w:rsidR="005E0EDF">
        <w:t xml:space="preserve"> or </w:t>
      </w:r>
      <w:r w:rsidRPr="00403DE9">
        <w:t>media</w:t>
      </w:r>
    </w:p>
    <w:p w14:paraId="1F56F3EE" w14:textId="77777777" w:rsidR="00751333" w:rsidRPr="00751333" w:rsidRDefault="00751333" w:rsidP="006F2E86">
      <w:pPr>
        <w:pStyle w:val="JOURNALHeading2"/>
        <w:spacing w:before="240"/>
      </w:pPr>
      <w:r w:rsidRPr="00751333">
        <w:rPr>
          <w:bCs w:val="0"/>
        </w:rPr>
        <w:t>EVALUATION CRITERIA:</w:t>
      </w:r>
    </w:p>
    <w:p w14:paraId="122FD533" w14:textId="6B3725DD" w:rsidR="008216C8" w:rsidRPr="00403DE9" w:rsidRDefault="008216C8" w:rsidP="0045392F">
      <w:pPr>
        <w:pStyle w:val="BodyText2"/>
        <w:rPr>
          <w:b/>
          <w:bCs/>
        </w:rPr>
      </w:pPr>
      <w:r w:rsidRPr="00403DE9">
        <w:t xml:space="preserve">Upon completion of this activity, </w:t>
      </w:r>
      <w:r w:rsidR="005E0EDF">
        <w:t>you</w:t>
      </w:r>
      <w:r w:rsidRPr="00403DE9">
        <w:t xml:space="preserve"> will be asked to demonstrate</w:t>
      </w:r>
      <w:r>
        <w:t xml:space="preserve"> </w:t>
      </w:r>
      <w:r w:rsidR="005E0EDF">
        <w:t>your</w:t>
      </w:r>
      <w:r w:rsidR="005E0EDF" w:rsidRPr="00403DE9">
        <w:t xml:space="preserve"> </w:t>
      </w:r>
      <w:r w:rsidRPr="00403DE9">
        <w:t>understanding of the guidance on contacts with the media by successfully addressing the following:</w:t>
      </w:r>
    </w:p>
    <w:p w14:paraId="7B753455" w14:textId="4CF5CD68" w:rsidR="008216C8" w:rsidRPr="00403DE9" w:rsidRDefault="008216C8" w:rsidP="00414DB6">
      <w:pPr>
        <w:pStyle w:val="ListBullet2"/>
        <w:numPr>
          <w:ilvl w:val="0"/>
          <w:numId w:val="39"/>
        </w:numPr>
      </w:pPr>
      <w:r w:rsidRPr="00403DE9">
        <w:t>Discuss the NRC goal of improving public confidence and how good communication with the media contributes to achievement</w:t>
      </w:r>
      <w:r w:rsidR="005E0EDF">
        <w:t xml:space="preserve"> of this goal</w:t>
      </w:r>
      <w:r w:rsidRPr="00403DE9">
        <w:t>.</w:t>
      </w:r>
    </w:p>
    <w:p w14:paraId="04D6775A" w14:textId="77777777" w:rsidR="008216C8" w:rsidRPr="00403DE9" w:rsidRDefault="008216C8" w:rsidP="00414DB6">
      <w:pPr>
        <w:pStyle w:val="ListBullet2"/>
        <w:numPr>
          <w:ilvl w:val="0"/>
          <w:numId w:val="39"/>
        </w:numPr>
      </w:pPr>
      <w:r w:rsidRPr="00403DE9">
        <w:t xml:space="preserve">Identify the importance of communicating with the media in a manner </w:t>
      </w:r>
      <w:r w:rsidR="005E0EDF">
        <w:t>that</w:t>
      </w:r>
      <w:r w:rsidR="005E0EDF" w:rsidRPr="00403DE9">
        <w:t xml:space="preserve"> </w:t>
      </w:r>
      <w:r w:rsidRPr="00403DE9">
        <w:t>build</w:t>
      </w:r>
      <w:r w:rsidR="005E0EDF">
        <w:t>s</w:t>
      </w:r>
      <w:r w:rsidRPr="00403DE9">
        <w:t xml:space="preserve"> trust.</w:t>
      </w:r>
    </w:p>
    <w:p w14:paraId="4287E210" w14:textId="378A781F" w:rsidR="008216C8" w:rsidRPr="00403DE9" w:rsidRDefault="008216C8" w:rsidP="00414DB6">
      <w:pPr>
        <w:pStyle w:val="ListBullet2"/>
        <w:numPr>
          <w:ilvl w:val="0"/>
          <w:numId w:val="39"/>
        </w:numPr>
      </w:pPr>
      <w:r w:rsidRPr="00403DE9">
        <w:t>Discuss the importance of agency goals, onsite inspection staff, the agency</w:t>
      </w:r>
      <w:r w:rsidR="005E0EDF">
        <w:t>’</w:t>
      </w:r>
      <w:r w:rsidRPr="00403DE9">
        <w:t>s safety focus, risk</w:t>
      </w:r>
      <w:r w:rsidR="002C46DF">
        <w:noBreakHyphen/>
      </w:r>
      <w:r w:rsidRPr="00403DE9">
        <w:t>informed policies, trustworthiness, and limitations on particular subject knowledge with regard to communicating with the media.</w:t>
      </w:r>
    </w:p>
    <w:p w14:paraId="5CC2ADCD" w14:textId="77777777" w:rsidR="008216C8" w:rsidRPr="00403DE9" w:rsidRDefault="008216C8" w:rsidP="00414DB6">
      <w:pPr>
        <w:pStyle w:val="ListBullet2"/>
        <w:numPr>
          <w:ilvl w:val="0"/>
          <w:numId w:val="39"/>
        </w:numPr>
      </w:pPr>
      <w:r w:rsidRPr="00403DE9">
        <w:t>Discuss the importance of planning ahead and preparing well for communicating with the media.</w:t>
      </w:r>
    </w:p>
    <w:p w14:paraId="12E6B0D7" w14:textId="77777777" w:rsidR="008216C8" w:rsidRPr="00403DE9" w:rsidRDefault="008216C8" w:rsidP="00414DB6">
      <w:pPr>
        <w:pStyle w:val="ListBullet2"/>
        <w:numPr>
          <w:ilvl w:val="0"/>
          <w:numId w:val="39"/>
        </w:numPr>
      </w:pPr>
      <w:r w:rsidRPr="00403DE9">
        <w:t xml:space="preserve">Discuss the importance of controlling </w:t>
      </w:r>
      <w:r w:rsidR="00A167D9">
        <w:t>your</w:t>
      </w:r>
      <w:r w:rsidR="00A167D9" w:rsidRPr="00403DE9">
        <w:t xml:space="preserve"> </w:t>
      </w:r>
      <w:r w:rsidRPr="00403DE9">
        <w:t xml:space="preserve">speech, including what words not to use, not speculating, not guessing, not answering the </w:t>
      </w:r>
      <w:r w:rsidR="005E0EDF">
        <w:t>“</w:t>
      </w:r>
      <w:r w:rsidRPr="00403DE9">
        <w:t>what i</w:t>
      </w:r>
      <w:r w:rsidR="005E0EDF">
        <w:t>f”</w:t>
      </w:r>
      <w:r w:rsidR="005E0EDF" w:rsidRPr="00403DE9">
        <w:t xml:space="preserve"> </w:t>
      </w:r>
      <w:r w:rsidRPr="00403DE9">
        <w:t>questions, not giving your opinion or repeating any other person</w:t>
      </w:r>
      <w:r w:rsidR="005E0EDF">
        <w:t>’</w:t>
      </w:r>
      <w:r w:rsidRPr="00403DE9">
        <w:t>s opinion, and not talking off the record.</w:t>
      </w:r>
    </w:p>
    <w:p w14:paraId="1FA84F4C" w14:textId="77777777" w:rsidR="008216C8" w:rsidRPr="00403DE9" w:rsidRDefault="008216C8" w:rsidP="00414DB6">
      <w:pPr>
        <w:pStyle w:val="ListBullet2"/>
        <w:numPr>
          <w:ilvl w:val="0"/>
          <w:numId w:val="39"/>
        </w:numPr>
      </w:pPr>
      <w:r w:rsidRPr="00403DE9">
        <w:t>Describe the policy and process for communicat</w:t>
      </w:r>
      <w:r w:rsidR="005E0EDF">
        <w:t>ing</w:t>
      </w:r>
      <w:r w:rsidRPr="00403DE9">
        <w:t xml:space="preserve"> to management any inquiries from</w:t>
      </w:r>
      <w:r w:rsidR="005E0EDF">
        <w:t>,</w:t>
      </w:r>
      <w:r w:rsidRPr="00403DE9">
        <w:t xml:space="preserve"> or unplanned interactions with</w:t>
      </w:r>
      <w:r w:rsidR="005E0EDF">
        <w:t>,</w:t>
      </w:r>
      <w:r w:rsidRPr="00403DE9">
        <w:t xml:space="preserve"> the news media and other members of the public.</w:t>
      </w:r>
    </w:p>
    <w:p w14:paraId="07F26D99" w14:textId="77777777" w:rsidR="00751333" w:rsidRPr="00751333" w:rsidRDefault="00751333" w:rsidP="006F2E86">
      <w:pPr>
        <w:pStyle w:val="JOURNALHeading2"/>
        <w:spacing w:before="240"/>
      </w:pPr>
      <w:r w:rsidRPr="00751333">
        <w:t>TASKS:</w:t>
      </w:r>
    </w:p>
    <w:p w14:paraId="1DC63697" w14:textId="05586789" w:rsidR="008216C8" w:rsidRPr="00403DE9" w:rsidRDefault="008216C8" w:rsidP="00414DB6">
      <w:pPr>
        <w:pStyle w:val="ListBullet2"/>
        <w:numPr>
          <w:ilvl w:val="0"/>
          <w:numId w:val="39"/>
        </w:numPr>
      </w:pPr>
      <w:r w:rsidRPr="00403DE9">
        <w:t xml:space="preserve">Meet with the regional </w:t>
      </w:r>
      <w:r>
        <w:t>PAO</w:t>
      </w:r>
      <w:r w:rsidRPr="00403DE9">
        <w:t xml:space="preserve"> or someone from the Office of Public Affairs at Headquarters to discuss the guidelines for interviews with the news media.</w:t>
      </w:r>
      <w:r w:rsidR="00026E17">
        <w:t xml:space="preserve"> </w:t>
      </w:r>
      <w:r w:rsidR="009E293F">
        <w:t>*Note – This ISA overlaps with ISA</w:t>
      </w:r>
      <w:r w:rsidR="002C46DF">
        <w:noBreakHyphen/>
      </w:r>
      <w:r w:rsidR="009E293F">
        <w:t>11 Interaction with the Public, which also requires a meeting with your PAO. Please also review ISA</w:t>
      </w:r>
      <w:r w:rsidR="002C46DF">
        <w:noBreakHyphen/>
      </w:r>
      <w:r w:rsidR="009E293F">
        <w:t>1</w:t>
      </w:r>
      <w:r w:rsidR="008F4BFE">
        <w:t>1</w:t>
      </w:r>
      <w:r w:rsidR="009E293F">
        <w:t xml:space="preserve"> before meeting with the PAO.</w:t>
      </w:r>
    </w:p>
    <w:p w14:paraId="3A3DE681" w14:textId="77777777" w:rsidR="008216C8" w:rsidRPr="00403DE9" w:rsidRDefault="008216C8" w:rsidP="00414DB6">
      <w:pPr>
        <w:pStyle w:val="ListBullet2"/>
        <w:numPr>
          <w:ilvl w:val="0"/>
          <w:numId w:val="39"/>
        </w:numPr>
      </w:pPr>
      <w:r w:rsidRPr="00403DE9">
        <w:t xml:space="preserve">Explore all aspects of the importance of appropriate, accurate, and clear communications with the public as </w:t>
      </w:r>
      <w:r w:rsidR="005E0EDF">
        <w:t xml:space="preserve">these aspects appear </w:t>
      </w:r>
      <w:r w:rsidRPr="00403DE9">
        <w:t>on the NRC Web site.</w:t>
      </w:r>
    </w:p>
    <w:p w14:paraId="40B89DBB" w14:textId="6C29E2E6" w:rsidR="008216C8" w:rsidRPr="00403DE9" w:rsidRDefault="008216C8" w:rsidP="00414DB6">
      <w:pPr>
        <w:pStyle w:val="ListBullet2"/>
        <w:numPr>
          <w:ilvl w:val="0"/>
          <w:numId w:val="39"/>
        </w:numPr>
      </w:pPr>
      <w:r w:rsidRPr="00403DE9">
        <w:t>Review the agency guidance on how to communicate with the public</w:t>
      </w:r>
      <w:r w:rsidR="005E0EDF">
        <w:t xml:space="preserve"> and </w:t>
      </w:r>
      <w:r w:rsidRPr="00403DE9">
        <w:t>media</w:t>
      </w:r>
      <w:r w:rsidR="00BA433C">
        <w:t>, NRC expectations/requirements regarding the use of social media when conducting NRC activities</w:t>
      </w:r>
      <w:r w:rsidR="00D21D2E">
        <w:t>,</w:t>
      </w:r>
      <w:r w:rsidR="00BA433C">
        <w:t xml:space="preserve"> and issues that could occur regarding the sharing of information on social media</w:t>
      </w:r>
      <w:r w:rsidRPr="00403DE9">
        <w:t>.</w:t>
      </w:r>
    </w:p>
    <w:p w14:paraId="4A9ABE5C" w14:textId="2A447DB2" w:rsidR="008216C8" w:rsidRPr="00C4529F" w:rsidRDefault="005E0EDF" w:rsidP="00414DB6">
      <w:pPr>
        <w:pStyle w:val="ListBullet2"/>
        <w:numPr>
          <w:ilvl w:val="0"/>
          <w:numId w:val="39"/>
        </w:numPr>
      </w:pPr>
      <w:r>
        <w:t>M</w:t>
      </w:r>
      <w:r w:rsidR="008216C8" w:rsidRPr="00C4529F">
        <w:t xml:space="preserve">eet with </w:t>
      </w:r>
      <w:r>
        <w:t>your</w:t>
      </w:r>
      <w:r w:rsidRPr="00C4529F">
        <w:t xml:space="preserve"> </w:t>
      </w:r>
      <w:r w:rsidR="008216C8" w:rsidRPr="00C4529F">
        <w:t xml:space="preserve">supervisor or the person designated to be </w:t>
      </w:r>
      <w:r w:rsidR="008216C8">
        <w:t>the</w:t>
      </w:r>
      <w:r w:rsidR="008216C8" w:rsidRPr="00C4529F">
        <w:t xml:space="preserve"> resource for this activity to discuss the items listed in the evaluation criteria section.</w:t>
      </w:r>
    </w:p>
    <w:p w14:paraId="7B9302D2" w14:textId="2D9CF6E3" w:rsidR="008216C8" w:rsidRPr="00403DE9" w:rsidRDefault="00751333" w:rsidP="006F2E86">
      <w:pPr>
        <w:pStyle w:val="JOURNALHeading2"/>
        <w:spacing w:before="240"/>
      </w:pPr>
      <w:r w:rsidRPr="00751333">
        <w:t>DOCUMENTATION:</w:t>
      </w:r>
      <w:r w:rsidRPr="00751333">
        <w:tab/>
      </w:r>
      <w:r w:rsidR="005E0EDF">
        <w:t>You</w:t>
      </w:r>
      <w:r w:rsidR="008216C8" w:rsidRPr="00256A59">
        <w:t xml:space="preserve"> should</w:t>
      </w:r>
      <w:r w:rsidR="008216C8">
        <w:rPr>
          <w:b/>
        </w:rPr>
        <w:t xml:space="preserve"> </w:t>
      </w:r>
      <w:r w:rsidR="008216C8">
        <w:t>o</w:t>
      </w:r>
      <w:r w:rsidR="008216C8" w:rsidRPr="00CD76D7">
        <w:t xml:space="preserve">btain </w:t>
      </w:r>
      <w:r w:rsidR="005E0EDF">
        <w:t>your</w:t>
      </w:r>
      <w:r w:rsidR="008216C8" w:rsidRPr="00CD76D7">
        <w:t xml:space="preserve"> </w:t>
      </w:r>
      <w:r w:rsidR="008216C8">
        <w:t xml:space="preserve">immediate </w:t>
      </w:r>
      <w:r w:rsidR="008216C8" w:rsidRPr="00CD76D7">
        <w:t>supervisor</w:t>
      </w:r>
      <w:r w:rsidR="005E0EDF">
        <w:t>’</w:t>
      </w:r>
      <w:r w:rsidR="008216C8" w:rsidRPr="00CD76D7">
        <w:t xml:space="preserve">s </w:t>
      </w:r>
      <w:r w:rsidR="009C27F4">
        <w:t xml:space="preserve">or designee’s </w:t>
      </w:r>
      <w:r w:rsidR="008216C8" w:rsidRPr="00CD76D7">
        <w:t>signature</w:t>
      </w:r>
      <w:r w:rsidR="008216C8" w:rsidRPr="00C4529F" w:rsidDel="00535171">
        <w:t xml:space="preserve"> </w:t>
      </w:r>
      <w:r w:rsidR="008216C8" w:rsidRPr="00C4529F">
        <w:t>in the line item for Basic</w:t>
      </w:r>
      <w:r w:rsidR="002C46DF">
        <w:noBreakHyphen/>
      </w:r>
      <w:r w:rsidR="008216C8" w:rsidRPr="00C4529F">
        <w:t xml:space="preserve">Level Certification Signature Card Item </w:t>
      </w:r>
      <w:r w:rsidR="008216C8" w:rsidRPr="00403DE9">
        <w:t>ISA</w:t>
      </w:r>
      <w:r w:rsidR="002C46DF">
        <w:noBreakHyphen/>
      </w:r>
      <w:r w:rsidR="008216C8" w:rsidRPr="00403DE9">
        <w:t>12.</w:t>
      </w:r>
    </w:p>
    <w:p w14:paraId="51E01F02" w14:textId="67105EF6" w:rsidR="008216C8" w:rsidRPr="00403DE9"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46A48C1A" w14:textId="36E56D88" w:rsidR="008216C8" w:rsidRDefault="008216C8" w:rsidP="007650CF">
      <w:pPr>
        <w:pStyle w:val="JournalTOPIC"/>
      </w:pPr>
      <w:bookmarkStart w:id="93" w:name="_Toc138859161"/>
      <w:bookmarkStart w:id="94" w:name="_Toc152321928"/>
      <w:bookmarkStart w:id="95" w:name="_Toc152570756"/>
      <w:bookmarkStart w:id="96" w:name="_Toc178081641"/>
      <w:r w:rsidRPr="00403DE9">
        <w:t>(ISA</w:t>
      </w:r>
      <w:r w:rsidR="000A14ED">
        <w:t>-</w:t>
      </w:r>
      <w:r w:rsidRPr="00403DE9" w:rsidDel="00375E69">
        <w:t>1</w:t>
      </w:r>
      <w:r w:rsidDel="00375E69">
        <w:t>3</w:t>
      </w:r>
      <w:r w:rsidRPr="00403DE9">
        <w:t>) The Freedom of Information Act and the Privacy Act</w:t>
      </w:r>
      <w:bookmarkEnd w:id="93"/>
      <w:bookmarkEnd w:id="94"/>
      <w:bookmarkEnd w:id="95"/>
      <w:bookmarkEnd w:id="96"/>
    </w:p>
    <w:p w14:paraId="17D674CB" w14:textId="77777777" w:rsidR="00871234" w:rsidRPr="00871234" w:rsidRDefault="00871234" w:rsidP="00871234">
      <w:pPr>
        <w:pStyle w:val="JOURNALHeading2"/>
      </w:pPr>
      <w:r w:rsidRPr="00871234">
        <w:t>PURPOSE:</w:t>
      </w:r>
    </w:p>
    <w:p w14:paraId="1D681F5A" w14:textId="753D74E3" w:rsidR="008216C8" w:rsidRPr="00403DE9" w:rsidRDefault="008216C8" w:rsidP="006F2E86">
      <w:pPr>
        <w:pStyle w:val="BodyText"/>
        <w:spacing w:before="240"/>
      </w:pPr>
      <w:r w:rsidRPr="00403DE9">
        <w:t xml:space="preserve">The purpose of this activity is to provide you with an understanding of how the NRC implements </w:t>
      </w:r>
      <w:r>
        <w:t xml:space="preserve">the </w:t>
      </w:r>
      <w:r w:rsidRPr="00403DE9">
        <w:t xml:space="preserve">Freedom of Information Act </w:t>
      </w:r>
      <w:r>
        <w:t>(</w:t>
      </w:r>
      <w:r w:rsidRPr="00403DE9">
        <w:t>FOIA</w:t>
      </w:r>
      <w:r>
        <w:t>)</w:t>
      </w:r>
      <w:r w:rsidRPr="00403DE9">
        <w:t xml:space="preserve"> and the Privacy Act while guarding against the inadvertent and unauthorized release of information. While communicat</w:t>
      </w:r>
      <w:r w:rsidR="00A66450">
        <w:t>ion</w:t>
      </w:r>
      <w:r w:rsidRPr="00403DE9">
        <w:t xml:space="preserve"> with the public</w:t>
      </w:r>
      <w:r w:rsidR="00A66450" w:rsidRPr="00A66450">
        <w:t xml:space="preserve"> </w:t>
      </w:r>
      <w:r w:rsidR="00A66450">
        <w:t xml:space="preserve">is </w:t>
      </w:r>
      <w:r w:rsidR="00A66450" w:rsidRPr="00403DE9">
        <w:t>very important</w:t>
      </w:r>
      <w:r w:rsidRPr="00403DE9">
        <w:t xml:space="preserve">, </w:t>
      </w:r>
      <w:r w:rsidR="00A66450">
        <w:t>it</w:t>
      </w:r>
      <w:r w:rsidR="00A66450" w:rsidRPr="00403DE9">
        <w:t xml:space="preserve"> </w:t>
      </w:r>
      <w:r w:rsidRPr="00403DE9">
        <w:t>must be done within the limitations of agency guidance for the release of information to the public. This supports one of the NRC</w:t>
      </w:r>
      <w:r w:rsidR="00A66450">
        <w:t>’</w:t>
      </w:r>
      <w:r w:rsidRPr="00403DE9">
        <w:t>s main objectives</w:t>
      </w:r>
      <w:r w:rsidR="003E245C">
        <w:t xml:space="preserve"> </w:t>
      </w:r>
      <w:r w:rsidRPr="00403DE9">
        <w:t>increasing openness. This study activity will provide you with information on the implementation of the guidance on responding to FOIA requests from the public.</w:t>
      </w:r>
    </w:p>
    <w:p w14:paraId="0B9D0665" w14:textId="1DF28E2A" w:rsidR="008216C8" w:rsidRPr="00502F3A" w:rsidRDefault="00871234" w:rsidP="006F2E86">
      <w:pPr>
        <w:pStyle w:val="JOURNALHeading2"/>
        <w:spacing w:before="240"/>
      </w:pPr>
      <w:r w:rsidRPr="00871234">
        <w:rPr>
          <w:bCs w:val="0"/>
        </w:rPr>
        <w:t>COMPETENCY AREAS:</w:t>
      </w:r>
      <w:r w:rsidR="008216C8" w:rsidRPr="00403DE9">
        <w:rPr>
          <w:b/>
        </w:rPr>
        <w:tab/>
      </w:r>
      <w:r w:rsidR="008216C8" w:rsidRPr="00403DE9">
        <w:t>COMMUNICATION</w:t>
      </w:r>
      <w:r w:rsidR="00EC1388">
        <w:br/>
      </w:r>
      <w:r w:rsidR="008216C8" w:rsidRPr="00403DE9">
        <w:t>SELF</w:t>
      </w:r>
      <w:r w:rsidR="00502F3A">
        <w:t xml:space="preserve"> </w:t>
      </w:r>
      <w:r w:rsidR="008216C8" w:rsidRPr="00403DE9">
        <w:t>MANAGEMENT</w:t>
      </w:r>
      <w:r w:rsidR="00502F3A">
        <w:br/>
      </w:r>
      <w:r w:rsidR="008216C8" w:rsidRPr="00403DE9">
        <w:t>REGULATORY FRAMEWORK</w:t>
      </w:r>
    </w:p>
    <w:p w14:paraId="185BA125" w14:textId="79B3E3E4" w:rsidR="008216C8" w:rsidRPr="00D90059" w:rsidRDefault="00617BD8" w:rsidP="006F2E86">
      <w:pPr>
        <w:pStyle w:val="JOURNALHeading2"/>
        <w:spacing w:before="240"/>
      </w:pPr>
      <w:r w:rsidRPr="00617BD8">
        <w:rPr>
          <w:bCs w:val="0"/>
        </w:rPr>
        <w:t>LEVEL OF EFFORT:</w:t>
      </w:r>
      <w:r w:rsidR="008216C8" w:rsidRPr="00403DE9">
        <w:tab/>
        <w:t>6 hours</w:t>
      </w:r>
    </w:p>
    <w:p w14:paraId="6C503779" w14:textId="77777777" w:rsidR="00617BD8" w:rsidRPr="00617BD8" w:rsidRDefault="00617BD8" w:rsidP="006F2E86">
      <w:pPr>
        <w:pStyle w:val="JOURNALHeading2"/>
        <w:spacing w:before="240"/>
      </w:pPr>
      <w:r w:rsidRPr="00617BD8">
        <w:rPr>
          <w:bCs w:val="0"/>
        </w:rPr>
        <w:t>REFERENCES:</w:t>
      </w:r>
    </w:p>
    <w:p w14:paraId="0E41B986" w14:textId="09DE8A71" w:rsidR="008216C8" w:rsidRPr="00557BB8" w:rsidRDefault="008216C8" w:rsidP="00414DB6">
      <w:pPr>
        <w:pStyle w:val="ListBullet2"/>
        <w:numPr>
          <w:ilvl w:val="0"/>
          <w:numId w:val="39"/>
        </w:numPr>
      </w:pPr>
      <w:r w:rsidRPr="00403DE9">
        <w:t>10</w:t>
      </w:r>
      <w:r w:rsidR="00A66450">
        <w:t> </w:t>
      </w:r>
      <w:r w:rsidRPr="00403DE9">
        <w:t>CFR</w:t>
      </w:r>
      <w:r w:rsidR="00A66450">
        <w:t> </w:t>
      </w:r>
      <w:r w:rsidRPr="00403DE9">
        <w:t xml:space="preserve">Part 9, </w:t>
      </w:r>
      <w:r w:rsidR="00A66450">
        <w:t>“</w:t>
      </w:r>
      <w:r w:rsidRPr="00403DE9">
        <w:t>Public Records</w:t>
      </w:r>
      <w:r w:rsidR="00A66450">
        <w:t>”</w:t>
      </w:r>
    </w:p>
    <w:p w14:paraId="0859E300" w14:textId="2467CAB5" w:rsidR="00781B72" w:rsidRDefault="003D451A" w:rsidP="00414DB6">
      <w:pPr>
        <w:pStyle w:val="ListBullet2"/>
        <w:numPr>
          <w:ilvl w:val="0"/>
          <w:numId w:val="39"/>
        </w:numPr>
      </w:pPr>
      <w:r>
        <w:t>TMS Training: “FOIA Training for Federal Employees”</w:t>
      </w:r>
    </w:p>
    <w:p w14:paraId="11B55AE3" w14:textId="38E6C7C5" w:rsidR="008216C8" w:rsidRPr="00403DE9" w:rsidRDefault="008216C8" w:rsidP="00414DB6">
      <w:pPr>
        <w:pStyle w:val="ListBullet2"/>
        <w:numPr>
          <w:ilvl w:val="0"/>
          <w:numId w:val="39"/>
        </w:numPr>
      </w:pPr>
      <w:r w:rsidRPr="00403DE9">
        <w:t xml:space="preserve">MD 3.1, </w:t>
      </w:r>
      <w:r w:rsidR="00A66450">
        <w:t>“</w:t>
      </w:r>
      <w:r w:rsidRPr="00403DE9">
        <w:t>Freedom of Information Act</w:t>
      </w:r>
      <w:r w:rsidR="00A66450">
        <w:t>”</w:t>
      </w:r>
    </w:p>
    <w:p w14:paraId="5D5F5ABE" w14:textId="77777777" w:rsidR="008216C8" w:rsidRPr="00403DE9" w:rsidRDefault="008216C8" w:rsidP="00414DB6">
      <w:pPr>
        <w:pStyle w:val="ListBullet2"/>
        <w:numPr>
          <w:ilvl w:val="0"/>
          <w:numId w:val="39"/>
        </w:numPr>
      </w:pPr>
      <w:r w:rsidRPr="00403DE9">
        <w:t xml:space="preserve">MD 3.2, </w:t>
      </w:r>
      <w:r w:rsidR="00A66450">
        <w:t>“</w:t>
      </w:r>
      <w:r w:rsidRPr="00403DE9">
        <w:t>Privacy Act</w:t>
      </w:r>
      <w:r w:rsidR="00A66450">
        <w:t>”</w:t>
      </w:r>
    </w:p>
    <w:p w14:paraId="7B6F2D1F" w14:textId="77777777" w:rsidR="008216C8" w:rsidRPr="00403DE9" w:rsidRDefault="008216C8" w:rsidP="00414DB6">
      <w:pPr>
        <w:pStyle w:val="ListBullet2"/>
        <w:numPr>
          <w:ilvl w:val="0"/>
          <w:numId w:val="39"/>
        </w:numPr>
      </w:pPr>
      <w:r w:rsidRPr="00403DE9">
        <w:t xml:space="preserve">MD 3.4, </w:t>
      </w:r>
      <w:r w:rsidR="00A66450">
        <w:t>“</w:t>
      </w:r>
      <w:r w:rsidRPr="00403DE9">
        <w:t>Release of Information to the Public</w:t>
      </w:r>
      <w:r w:rsidR="00A66450">
        <w:t>”</w:t>
      </w:r>
    </w:p>
    <w:p w14:paraId="1D52D1F8" w14:textId="77777777" w:rsidR="008216C8" w:rsidRPr="00403DE9" w:rsidRDefault="008216C8" w:rsidP="00414DB6">
      <w:pPr>
        <w:pStyle w:val="ListBullet2"/>
        <w:numPr>
          <w:ilvl w:val="0"/>
          <w:numId w:val="39"/>
        </w:numPr>
      </w:pPr>
      <w:r w:rsidRPr="00403DE9">
        <w:t>Regional or office instructions establishing the policy and procedure for processing FOIA requests for agency records</w:t>
      </w:r>
    </w:p>
    <w:p w14:paraId="0532E764" w14:textId="77777777" w:rsidR="00751333" w:rsidRPr="00751333" w:rsidRDefault="00751333" w:rsidP="006F2E86">
      <w:pPr>
        <w:pStyle w:val="JOURNALHeading2"/>
        <w:spacing w:before="240"/>
      </w:pPr>
      <w:r w:rsidRPr="00751333">
        <w:rPr>
          <w:bCs w:val="0"/>
        </w:rPr>
        <w:t>EVALUATION CRITERIA:</w:t>
      </w:r>
    </w:p>
    <w:p w14:paraId="708A0D68" w14:textId="500CDE40" w:rsidR="008216C8" w:rsidRPr="00403DE9" w:rsidRDefault="008216C8" w:rsidP="002743C6">
      <w:pPr>
        <w:pStyle w:val="BodyText2"/>
        <w:rPr>
          <w:b/>
          <w:bCs/>
        </w:rPr>
      </w:pPr>
      <w:r w:rsidRPr="00403DE9">
        <w:t xml:space="preserve">Upon completion of this activity, </w:t>
      </w:r>
      <w:r w:rsidR="00A66450">
        <w:t>you</w:t>
      </w:r>
      <w:r w:rsidRPr="00403DE9">
        <w:t xml:space="preserve"> will be asked to demonstrate </w:t>
      </w:r>
      <w:r w:rsidR="00A66450">
        <w:t xml:space="preserve">your </w:t>
      </w:r>
      <w:r w:rsidRPr="00403DE9">
        <w:t>understanding of the guidance associated with FOIA and the Privacy Act by successfully addressing the following:</w:t>
      </w:r>
    </w:p>
    <w:p w14:paraId="2EACDFEA" w14:textId="77777777" w:rsidR="008216C8" w:rsidRPr="00403DE9" w:rsidRDefault="008216C8" w:rsidP="00414DB6">
      <w:pPr>
        <w:pStyle w:val="BodyText"/>
        <w:numPr>
          <w:ilvl w:val="0"/>
          <w:numId w:val="11"/>
        </w:numPr>
      </w:pPr>
      <w:r w:rsidRPr="00403DE9">
        <w:t>Discuss the NRC</w:t>
      </w:r>
      <w:r>
        <w:t>’s</w:t>
      </w:r>
      <w:r w:rsidRPr="00403DE9">
        <w:t xml:space="preserve"> goal of improving public confidence and how implementing the provisions of FOIA and the Privacy Act will contribute to achieving that goal.</w:t>
      </w:r>
    </w:p>
    <w:p w14:paraId="3E118221" w14:textId="77777777" w:rsidR="008216C8" w:rsidRPr="00403DE9" w:rsidRDefault="008216C8" w:rsidP="00414DB6">
      <w:pPr>
        <w:pStyle w:val="BodyText"/>
        <w:numPr>
          <w:ilvl w:val="0"/>
          <w:numId w:val="11"/>
        </w:numPr>
      </w:pPr>
      <w:r w:rsidRPr="00403DE9">
        <w:t>Identify the completeness and timeliness requirements for responding to a</w:t>
      </w:r>
      <w:r w:rsidR="00A66450">
        <w:t>n</w:t>
      </w:r>
      <w:r w:rsidRPr="00403DE9">
        <w:t xml:space="preserve"> FOIA request and discuss how important this responsiveness is in building public trust.</w:t>
      </w:r>
    </w:p>
    <w:p w14:paraId="385F4BA4" w14:textId="77777777" w:rsidR="008216C8" w:rsidRPr="00403DE9" w:rsidRDefault="008216C8" w:rsidP="00414DB6">
      <w:pPr>
        <w:pStyle w:val="BodyText"/>
        <w:numPr>
          <w:ilvl w:val="0"/>
          <w:numId w:val="11"/>
        </w:numPr>
      </w:pPr>
      <w:r w:rsidRPr="00403DE9">
        <w:t>Discuss the following responsibilities when responding to a</w:t>
      </w:r>
      <w:r w:rsidR="00A66450">
        <w:t>n</w:t>
      </w:r>
      <w:r w:rsidRPr="00403DE9">
        <w:t xml:space="preserve"> FOIA request:</w:t>
      </w:r>
    </w:p>
    <w:p w14:paraId="3AE5A6B9" w14:textId="2EA9E0A1" w:rsidR="008216C8" w:rsidRPr="00403DE9" w:rsidRDefault="002743C6" w:rsidP="00414DB6">
      <w:pPr>
        <w:pStyle w:val="BodyText"/>
        <w:numPr>
          <w:ilvl w:val="1"/>
          <w:numId w:val="11"/>
        </w:numPr>
      </w:pPr>
      <w:r>
        <w:t>P</w:t>
      </w:r>
      <w:r w:rsidR="008216C8" w:rsidRPr="00403DE9">
        <w:t>rovide all records subject to the request in the agency</w:t>
      </w:r>
      <w:r w:rsidR="00A66450">
        <w:t>’</w:t>
      </w:r>
      <w:r w:rsidR="008216C8" w:rsidRPr="00403DE9">
        <w:t>s possession</w:t>
      </w:r>
    </w:p>
    <w:p w14:paraId="1739E060" w14:textId="345D8984" w:rsidR="008216C8" w:rsidRPr="00403DE9" w:rsidRDefault="002743C6" w:rsidP="00414DB6">
      <w:pPr>
        <w:pStyle w:val="BodyText"/>
        <w:numPr>
          <w:ilvl w:val="1"/>
          <w:numId w:val="11"/>
        </w:numPr>
      </w:pPr>
      <w:r>
        <w:t>I</w:t>
      </w:r>
      <w:r w:rsidR="008216C8" w:rsidRPr="00403DE9">
        <w:t>dentify other NRC offices that might have records subject to the FOIA request</w:t>
      </w:r>
    </w:p>
    <w:p w14:paraId="22617C33" w14:textId="6647ADF4" w:rsidR="008216C8" w:rsidRPr="00403DE9" w:rsidRDefault="002743C6" w:rsidP="00414DB6">
      <w:pPr>
        <w:pStyle w:val="BodyText"/>
        <w:numPr>
          <w:ilvl w:val="1"/>
          <w:numId w:val="11"/>
        </w:numPr>
      </w:pPr>
      <w:r>
        <w:t>S</w:t>
      </w:r>
      <w:r w:rsidR="008216C8" w:rsidRPr="00403DE9">
        <w:t xml:space="preserve">creen the records before their release to ensure that </w:t>
      </w:r>
      <w:r w:rsidR="00B37E5E">
        <w:t xml:space="preserve">information </w:t>
      </w:r>
      <w:r w:rsidR="00762C1E">
        <w:t>which should be withheld</w:t>
      </w:r>
      <w:r w:rsidR="008216C8" w:rsidRPr="00403DE9">
        <w:t xml:space="preserve"> is properly marked before forwarding to Headquarters</w:t>
      </w:r>
    </w:p>
    <w:p w14:paraId="10E66248" w14:textId="66E95D2E" w:rsidR="008216C8" w:rsidRDefault="002743C6" w:rsidP="00414DB6">
      <w:pPr>
        <w:pStyle w:val="BodyText"/>
        <w:numPr>
          <w:ilvl w:val="1"/>
          <w:numId w:val="11"/>
        </w:numPr>
      </w:pPr>
      <w:r>
        <w:t>S</w:t>
      </w:r>
      <w:r w:rsidR="008216C8" w:rsidRPr="00403DE9">
        <w:t xml:space="preserve">upport the decision to withhold information by providing the appropriate exemption and </w:t>
      </w:r>
      <w:r w:rsidR="00A66450">
        <w:t>“</w:t>
      </w:r>
      <w:r w:rsidR="008216C8" w:rsidRPr="00403DE9">
        <w:t>foreseeable har</w:t>
      </w:r>
      <w:r w:rsidR="00A167D9">
        <w:t>m”</w:t>
      </w:r>
      <w:r w:rsidR="00A66450" w:rsidRPr="00403DE9">
        <w:t xml:space="preserve"> </w:t>
      </w:r>
      <w:r w:rsidR="008216C8" w:rsidRPr="00403DE9">
        <w:t>statements</w:t>
      </w:r>
    </w:p>
    <w:p w14:paraId="6BF94B2C" w14:textId="77777777" w:rsidR="008216C8" w:rsidRPr="00403DE9" w:rsidRDefault="008216C8" w:rsidP="00414DB6">
      <w:pPr>
        <w:pStyle w:val="BodyText"/>
        <w:numPr>
          <w:ilvl w:val="0"/>
          <w:numId w:val="11"/>
        </w:numPr>
      </w:pPr>
      <w:r w:rsidRPr="00403DE9">
        <w:t>Identify the type of information that should be withheld from release when responding to a FOIA request, including proprietary, predecisional, and privacy information.</w:t>
      </w:r>
    </w:p>
    <w:p w14:paraId="1EDAC0D9" w14:textId="77777777" w:rsidR="008216C8" w:rsidRPr="00403DE9" w:rsidRDefault="008216C8" w:rsidP="00414DB6">
      <w:pPr>
        <w:pStyle w:val="BodyText"/>
        <w:numPr>
          <w:ilvl w:val="0"/>
          <w:numId w:val="11"/>
        </w:numPr>
      </w:pPr>
      <w:r w:rsidRPr="00403DE9">
        <w:t>Describe the legal limitations of what can be released to the public and what must be protected under the Privacy Act.</w:t>
      </w:r>
    </w:p>
    <w:p w14:paraId="2A1A6317" w14:textId="7D55B874" w:rsidR="008216C8" w:rsidRDefault="008216C8" w:rsidP="00414DB6">
      <w:pPr>
        <w:pStyle w:val="BodyText"/>
        <w:numPr>
          <w:ilvl w:val="0"/>
          <w:numId w:val="11"/>
        </w:numPr>
      </w:pPr>
      <w:r w:rsidRPr="00403DE9">
        <w:t>Describe the policy and procedure for processing FOIA requests for agency records.</w:t>
      </w:r>
    </w:p>
    <w:p w14:paraId="5C9235D9" w14:textId="3A537C69" w:rsidR="00E972A5" w:rsidRPr="00403DE9" w:rsidRDefault="00E972A5" w:rsidP="00414DB6">
      <w:pPr>
        <w:pStyle w:val="BodyText"/>
        <w:numPr>
          <w:ilvl w:val="0"/>
          <w:numId w:val="11"/>
        </w:numPr>
        <w:spacing w:before="240"/>
      </w:pPr>
      <w:r>
        <w:t>Discuss the possible con</w:t>
      </w:r>
      <w:r w:rsidR="00B75B3E">
        <w:t>sequences associated with maintaining unnecessary electronic or paper copies of licensee documents following completion of an inspection activity.</w:t>
      </w:r>
    </w:p>
    <w:p w14:paraId="4DCDCB11" w14:textId="77777777" w:rsidR="00751333" w:rsidRPr="00751333" w:rsidRDefault="00751333" w:rsidP="006F2E86">
      <w:pPr>
        <w:pStyle w:val="JOURNALHeading2"/>
        <w:spacing w:before="240"/>
      </w:pPr>
      <w:r w:rsidRPr="00751333">
        <w:t>TASKS:</w:t>
      </w:r>
    </w:p>
    <w:p w14:paraId="3DBE38E3" w14:textId="790F0A4B" w:rsidR="008216C8" w:rsidRPr="00403DE9" w:rsidRDefault="00727A34" w:rsidP="00414DB6">
      <w:pPr>
        <w:pStyle w:val="ListBullet2"/>
        <w:numPr>
          <w:ilvl w:val="0"/>
          <w:numId w:val="39"/>
        </w:numPr>
      </w:pPr>
      <w:r>
        <w:t>Complete the</w:t>
      </w:r>
      <w:r w:rsidR="00EB14E7">
        <w:t xml:space="preserve"> </w:t>
      </w:r>
      <w:r>
        <w:t>course: “FOIA Training for Federal Employees”</w:t>
      </w:r>
      <w:r w:rsidR="00EB14E7">
        <w:t xml:space="preserve"> within TMS.</w:t>
      </w:r>
    </w:p>
    <w:p w14:paraId="1F3E5D1C" w14:textId="7E15E7CB" w:rsidR="008216C8" w:rsidRPr="00403DE9" w:rsidRDefault="008216C8" w:rsidP="00414DB6">
      <w:pPr>
        <w:pStyle w:val="ListBullet2"/>
        <w:numPr>
          <w:ilvl w:val="0"/>
          <w:numId w:val="39"/>
        </w:numPr>
      </w:pPr>
      <w:r w:rsidRPr="00403DE9">
        <w:t>Explore the information made available to the public on the NRC Web site and within ADAMS.</w:t>
      </w:r>
    </w:p>
    <w:p w14:paraId="68CFBD80" w14:textId="3900AB82" w:rsidR="008216C8" w:rsidRDefault="008216C8" w:rsidP="00414DB6">
      <w:pPr>
        <w:pStyle w:val="ListBullet2"/>
        <w:numPr>
          <w:ilvl w:val="0"/>
          <w:numId w:val="39"/>
        </w:numPr>
      </w:pPr>
      <w:r w:rsidRPr="00403DE9">
        <w:t>Review the agency guidance on how to implement FOIA without releasing predecisional information and other information covered under the Privacy Act.</w:t>
      </w:r>
    </w:p>
    <w:p w14:paraId="69C05D96" w14:textId="173D0D68" w:rsidR="00140CB2" w:rsidRPr="00403DE9" w:rsidRDefault="00140CB2" w:rsidP="00414DB6">
      <w:pPr>
        <w:pStyle w:val="ListBullet2"/>
        <w:numPr>
          <w:ilvl w:val="0"/>
          <w:numId w:val="39"/>
        </w:numPr>
      </w:pPr>
      <w:r>
        <w:t>Meet with the FOIA Coordinator to discuss the procedure for processing FOIA requests for agency records.</w:t>
      </w:r>
    </w:p>
    <w:p w14:paraId="6537B544" w14:textId="77777777" w:rsidR="008216C8" w:rsidRDefault="00A66450" w:rsidP="00414DB6">
      <w:pPr>
        <w:pStyle w:val="ListBullet2"/>
        <w:numPr>
          <w:ilvl w:val="0"/>
          <w:numId w:val="39"/>
        </w:numPr>
      </w:pPr>
      <w:r>
        <w:t>M</w:t>
      </w:r>
      <w:r w:rsidR="008216C8" w:rsidRPr="00C4529F">
        <w:t xml:space="preserve">eet with </w:t>
      </w:r>
      <w:r>
        <w:t>your</w:t>
      </w:r>
      <w:r w:rsidRPr="00C4529F">
        <w:t xml:space="preserve"> </w:t>
      </w:r>
      <w:r w:rsidR="008216C8" w:rsidRPr="00C4529F">
        <w:t xml:space="preserve">supervisor or the person designated to be </w:t>
      </w:r>
      <w:r w:rsidR="008216C8">
        <w:t>the</w:t>
      </w:r>
      <w:r w:rsidR="008216C8" w:rsidRPr="00C4529F">
        <w:t xml:space="preserve"> resource for this activity to discuss the items listed in the evaluation criteria section.</w:t>
      </w:r>
    </w:p>
    <w:p w14:paraId="037CB81C" w14:textId="6754A6D0" w:rsidR="008216C8" w:rsidRPr="00403DE9" w:rsidRDefault="00751333" w:rsidP="006F2E86">
      <w:pPr>
        <w:pStyle w:val="JOURNALHeading2"/>
        <w:spacing w:before="240"/>
      </w:pPr>
      <w:r w:rsidRPr="00751333">
        <w:rPr>
          <w:bCs w:val="0"/>
        </w:rPr>
        <w:t>DOCUMENTATION:</w:t>
      </w:r>
      <w:r w:rsidRPr="00751333">
        <w:rPr>
          <w:bCs w:val="0"/>
        </w:rPr>
        <w:tab/>
      </w:r>
      <w:r w:rsidR="00A66450">
        <w:t>You</w:t>
      </w:r>
      <w:r w:rsidR="008216C8" w:rsidRPr="00256A59">
        <w:t xml:space="preserve"> should</w:t>
      </w:r>
      <w:r w:rsidR="008216C8">
        <w:rPr>
          <w:b/>
        </w:rPr>
        <w:t xml:space="preserve"> </w:t>
      </w:r>
      <w:r w:rsidR="008216C8">
        <w:t>o</w:t>
      </w:r>
      <w:r w:rsidR="008216C8" w:rsidRPr="00CD76D7">
        <w:t xml:space="preserve">btain </w:t>
      </w:r>
      <w:r w:rsidR="00A66450">
        <w:t>your</w:t>
      </w:r>
      <w:r w:rsidR="008216C8" w:rsidRPr="00CD76D7">
        <w:t xml:space="preserve"> </w:t>
      </w:r>
      <w:r w:rsidR="008216C8">
        <w:t xml:space="preserve">immediate </w:t>
      </w:r>
      <w:r w:rsidR="008216C8" w:rsidRPr="00CD76D7">
        <w:t>supervisor</w:t>
      </w:r>
      <w:r w:rsidR="00A66450">
        <w:t>’</w:t>
      </w:r>
      <w:r w:rsidR="008216C8" w:rsidRPr="00CD76D7">
        <w:t xml:space="preserve">s </w:t>
      </w:r>
      <w:r w:rsidR="009C27F4">
        <w:t xml:space="preserve">or designee’s </w:t>
      </w:r>
      <w:r w:rsidR="008216C8" w:rsidRPr="00CD76D7">
        <w:t>signature</w:t>
      </w:r>
      <w:r w:rsidR="008216C8" w:rsidRPr="00C4529F" w:rsidDel="00535171">
        <w:t xml:space="preserve"> </w:t>
      </w:r>
      <w:r w:rsidR="008216C8" w:rsidRPr="00403DE9">
        <w:t>in the line item for Basic</w:t>
      </w:r>
      <w:r w:rsidR="002C46DF">
        <w:noBreakHyphen/>
      </w:r>
      <w:r w:rsidR="008216C8" w:rsidRPr="00403DE9">
        <w:t>Level Certification Signature Card Item ISA</w:t>
      </w:r>
      <w:r w:rsidR="002C46DF">
        <w:noBreakHyphen/>
      </w:r>
      <w:r w:rsidR="008216C8" w:rsidRPr="00403DE9">
        <w:t>1</w:t>
      </w:r>
      <w:r w:rsidR="00355B0B">
        <w:t>3</w:t>
      </w:r>
      <w:r w:rsidR="008216C8" w:rsidRPr="00403DE9">
        <w:t>.</w:t>
      </w:r>
    </w:p>
    <w:p w14:paraId="63356072" w14:textId="33FC2142" w:rsidR="008216C8" w:rsidRPr="00403DE9" w:rsidRDefault="008216C8" w:rsidP="007650CF">
      <w:pPr>
        <w:pStyle w:val="JournalTOPIC"/>
      </w:pPr>
      <w:bookmarkStart w:id="97" w:name="_Toc138859162"/>
      <w:bookmarkStart w:id="98" w:name="_Toc152321929"/>
      <w:bookmarkStart w:id="99" w:name="_Toc152570757"/>
      <w:bookmarkStart w:id="100" w:name="_Toc178081642"/>
      <w:r w:rsidRPr="00403DE9">
        <w:t>(ISA</w:t>
      </w:r>
      <w:r w:rsidR="000A14ED">
        <w:t>-</w:t>
      </w:r>
      <w:r w:rsidRPr="00403DE9" w:rsidDel="00375E69">
        <w:t>1</w:t>
      </w:r>
      <w:r w:rsidDel="00375E69">
        <w:t>4</w:t>
      </w:r>
      <w:r w:rsidRPr="00403DE9">
        <w:t>) Entrance and Exit Meetings</w:t>
      </w:r>
      <w:bookmarkEnd w:id="97"/>
      <w:bookmarkEnd w:id="98"/>
      <w:bookmarkEnd w:id="99"/>
      <w:bookmarkEnd w:id="100"/>
    </w:p>
    <w:p w14:paraId="4D7E4DA3" w14:textId="77777777" w:rsidR="00871234" w:rsidRPr="00871234" w:rsidRDefault="00871234" w:rsidP="00871234">
      <w:pPr>
        <w:pStyle w:val="JOURNALHeading2"/>
      </w:pPr>
      <w:r w:rsidRPr="00871234">
        <w:rPr>
          <w:bCs w:val="0"/>
        </w:rPr>
        <w:t>PURPOSE:</w:t>
      </w:r>
    </w:p>
    <w:p w14:paraId="6A84FE0A" w14:textId="549C2C89" w:rsidR="008216C8" w:rsidRPr="00403DE9" w:rsidRDefault="008216C8" w:rsidP="006F2E86">
      <w:pPr>
        <w:pStyle w:val="BodyText"/>
        <w:spacing w:before="240"/>
      </w:pPr>
      <w:r w:rsidRPr="00403DE9">
        <w:t xml:space="preserve">Effective communication is critical for overall agency success. For NRC inspectors, the inspection entrance and exit meetings are the primary opportunities to communicate issues </w:t>
      </w:r>
      <w:r w:rsidR="00A66450">
        <w:t>to the</w:t>
      </w:r>
      <w:r w:rsidR="00A66450" w:rsidRPr="00403DE9">
        <w:t xml:space="preserve"> </w:t>
      </w:r>
      <w:r w:rsidRPr="00403DE9">
        <w:t>licensees. Besides communicating effectively, inspectors, as Government officials, have additional requirements to follow during entrance and exit meetings to ensure that proprietary data and safeguarded information are not disclosed</w:t>
      </w:r>
      <w:r w:rsidR="002121CA">
        <w:t>,</w:t>
      </w:r>
      <w:r w:rsidRPr="00403DE9">
        <w:t xml:space="preserve"> and that information is shared with the public when appropriate. To ensure that issues are discussed in accordance with NRC requirements, the agency has established communication standards that outline how entrance and exit meetings are to be conducted. The purpose of this activity is to introduce the standards for conducting NRC entrance and exit meetings and to allow you to demonstrate an ability to conduct an entrance and exit meeting.</w:t>
      </w:r>
    </w:p>
    <w:p w14:paraId="0120347D" w14:textId="0D349330" w:rsidR="008216C8" w:rsidRPr="00403DE9" w:rsidRDefault="00871234" w:rsidP="006F2E86">
      <w:pPr>
        <w:pStyle w:val="JOURNALHeading2"/>
        <w:spacing w:before="240"/>
      </w:pPr>
      <w:r w:rsidRPr="00871234">
        <w:rPr>
          <w:bCs w:val="0"/>
        </w:rPr>
        <w:t>COMPETENCY AREAS:</w:t>
      </w:r>
      <w:r w:rsidR="008216C8" w:rsidRPr="00403DE9">
        <w:rPr>
          <w:b/>
        </w:rPr>
        <w:tab/>
      </w:r>
      <w:r w:rsidR="008216C8" w:rsidRPr="00403DE9">
        <w:t>COMMUNICATION</w:t>
      </w:r>
      <w:r w:rsidR="00E17883">
        <w:br/>
      </w:r>
      <w:r w:rsidR="008216C8" w:rsidRPr="00403DE9">
        <w:t>TEAMWORK</w:t>
      </w:r>
      <w:r w:rsidR="00E17883">
        <w:br/>
      </w:r>
      <w:r w:rsidR="008216C8" w:rsidRPr="00403DE9">
        <w:t>INSPECTION</w:t>
      </w:r>
    </w:p>
    <w:p w14:paraId="4211E9F6" w14:textId="174A4834" w:rsidR="008216C8" w:rsidRPr="00403DE9" w:rsidRDefault="00617BD8" w:rsidP="006F2E86">
      <w:pPr>
        <w:pStyle w:val="JOURNALHeading2"/>
        <w:spacing w:before="240"/>
      </w:pPr>
      <w:r w:rsidRPr="00617BD8">
        <w:rPr>
          <w:bCs w:val="0"/>
        </w:rPr>
        <w:t>LEVEL OF EFFORT:</w:t>
      </w:r>
      <w:r w:rsidR="008216C8" w:rsidRPr="00403DE9">
        <w:tab/>
        <w:t>6 hours</w:t>
      </w:r>
    </w:p>
    <w:p w14:paraId="5FB70EA4" w14:textId="77777777" w:rsidR="00617BD8" w:rsidRPr="00617BD8" w:rsidRDefault="00617BD8" w:rsidP="006F2E86">
      <w:pPr>
        <w:pStyle w:val="JOURNALHeading2"/>
        <w:spacing w:before="240"/>
      </w:pPr>
      <w:r w:rsidRPr="00617BD8">
        <w:rPr>
          <w:bCs w:val="0"/>
          <w:iCs/>
        </w:rPr>
        <w:t>REFERENCES:</w:t>
      </w:r>
    </w:p>
    <w:p w14:paraId="477885AD" w14:textId="5DC29446" w:rsidR="000D3FC5" w:rsidRDefault="002B5DE8" w:rsidP="00414DB6">
      <w:pPr>
        <w:pStyle w:val="ListBullet2"/>
        <w:numPr>
          <w:ilvl w:val="0"/>
          <w:numId w:val="39"/>
        </w:numPr>
      </w:pPr>
      <w:r>
        <w:t>IMC 2515, “Light</w:t>
      </w:r>
      <w:r w:rsidR="002C46DF">
        <w:noBreakHyphen/>
      </w:r>
      <w:r>
        <w:t>Water Reactor Inspection Program</w:t>
      </w:r>
      <w:r w:rsidR="002C46DF">
        <w:noBreakHyphen/>
      </w:r>
      <w:r>
        <w:t>Operations Phase”</w:t>
      </w:r>
    </w:p>
    <w:p w14:paraId="14E1BD4D" w14:textId="6ED9B951" w:rsidR="4125FAF5" w:rsidRDefault="59F32C36" w:rsidP="00414DB6">
      <w:pPr>
        <w:pStyle w:val="ListBullet2"/>
        <w:numPr>
          <w:ilvl w:val="0"/>
          <w:numId w:val="39"/>
        </w:numPr>
      </w:pPr>
      <w:r w:rsidRPr="2B6133FA">
        <w:t>IMC 0610, “Nuclear Material Safety and Safeguards Inspection Reports</w:t>
      </w:r>
      <w:r w:rsidRPr="4125FAF5">
        <w:t>”</w:t>
      </w:r>
    </w:p>
    <w:p w14:paraId="285DF418" w14:textId="1A4E3B27" w:rsidR="008216C8" w:rsidRPr="00E96234" w:rsidRDefault="000D3FC5" w:rsidP="00414DB6">
      <w:pPr>
        <w:pStyle w:val="ListBullet2"/>
        <w:numPr>
          <w:ilvl w:val="0"/>
          <w:numId w:val="39"/>
        </w:numPr>
      </w:pPr>
      <w:r>
        <w:t>IMC 0620, “Inspection Documents and Records”</w:t>
      </w:r>
    </w:p>
    <w:p w14:paraId="376A0CF8" w14:textId="77777777" w:rsidR="008216C8" w:rsidRPr="00403DE9" w:rsidRDefault="008216C8" w:rsidP="00414DB6">
      <w:pPr>
        <w:pStyle w:val="ListBullet2"/>
        <w:numPr>
          <w:ilvl w:val="0"/>
          <w:numId w:val="39"/>
        </w:numPr>
      </w:pPr>
      <w:r w:rsidRPr="00403DE9">
        <w:t>Regional or office guidance (if applicable)</w:t>
      </w:r>
    </w:p>
    <w:p w14:paraId="5B09FDB7" w14:textId="56620075" w:rsidR="00751333" w:rsidRPr="00751333" w:rsidRDefault="00751333" w:rsidP="006F2E86">
      <w:pPr>
        <w:pStyle w:val="JOURNALHeading2"/>
        <w:spacing w:before="240"/>
      </w:pPr>
      <w:r w:rsidRPr="00751333">
        <w:t>EVALUATION CRITERIA:</w:t>
      </w:r>
    </w:p>
    <w:p w14:paraId="72944A83" w14:textId="3A6BF288" w:rsidR="008216C8" w:rsidRDefault="008216C8" w:rsidP="002743C6">
      <w:pPr>
        <w:pStyle w:val="BodyText2"/>
        <w:rPr>
          <w:b/>
          <w:bCs/>
        </w:rPr>
      </w:pPr>
      <w:r w:rsidRPr="00403DE9">
        <w:t xml:space="preserve">At the completion of this activity, </w:t>
      </w:r>
      <w:r w:rsidR="00CF0C90">
        <w:t>you</w:t>
      </w:r>
      <w:r>
        <w:t xml:space="preserve"> </w:t>
      </w:r>
      <w:r w:rsidRPr="00403DE9">
        <w:t>should be able to do the following:</w:t>
      </w:r>
    </w:p>
    <w:p w14:paraId="727AD141" w14:textId="77777777" w:rsidR="008216C8" w:rsidRPr="00403DE9" w:rsidRDefault="008216C8" w:rsidP="00414DB6">
      <w:pPr>
        <w:pStyle w:val="ListBullet2"/>
        <w:numPr>
          <w:ilvl w:val="0"/>
          <w:numId w:val="39"/>
        </w:numPr>
      </w:pPr>
      <w:r w:rsidRPr="00403DE9">
        <w:t xml:space="preserve">Locate various guidance </w:t>
      </w:r>
      <w:r>
        <w:t xml:space="preserve">documents </w:t>
      </w:r>
      <w:r w:rsidRPr="00403DE9">
        <w:t>for conducting NRC entrance and exit meetings.</w:t>
      </w:r>
    </w:p>
    <w:p w14:paraId="4FE4897F" w14:textId="54947DBC" w:rsidR="008216C8" w:rsidRPr="00403DE9" w:rsidRDefault="008216C8" w:rsidP="00414DB6">
      <w:pPr>
        <w:pStyle w:val="ListBullet2"/>
        <w:numPr>
          <w:ilvl w:val="0"/>
          <w:numId w:val="39"/>
        </w:numPr>
      </w:pPr>
      <w:r w:rsidRPr="00403DE9">
        <w:t>Successfully conduct a</w:t>
      </w:r>
      <w:r w:rsidR="007A27DD">
        <w:t>n</w:t>
      </w:r>
      <w:r w:rsidRPr="00403DE9">
        <w:t xml:space="preserve"> entrance and exit meeting in accordance with NRC guidance.</w:t>
      </w:r>
      <w:r w:rsidR="003C63BF">
        <w:t xml:space="preserve"> A mock may be conducted if an actual entrance and exit meeting does not fit the </w:t>
      </w:r>
      <w:r w:rsidR="009321D4">
        <w:t>i</w:t>
      </w:r>
      <w:r w:rsidR="003C63BF">
        <w:t>nspector’s Basic Qualification timeline.</w:t>
      </w:r>
    </w:p>
    <w:p w14:paraId="33485B9C" w14:textId="77777777" w:rsidR="00751333" w:rsidRPr="00751333" w:rsidRDefault="00751333" w:rsidP="006F2E86">
      <w:pPr>
        <w:pStyle w:val="JOURNALHeading2"/>
        <w:spacing w:before="240"/>
      </w:pPr>
      <w:r w:rsidRPr="00751333">
        <w:t>TASKS:</w:t>
      </w:r>
    </w:p>
    <w:p w14:paraId="5E737774" w14:textId="73CE1F1A" w:rsidR="008216C8" w:rsidRPr="00403DE9" w:rsidRDefault="008216C8" w:rsidP="00414DB6">
      <w:pPr>
        <w:pStyle w:val="ListBullet2"/>
        <w:numPr>
          <w:ilvl w:val="0"/>
          <w:numId w:val="39"/>
        </w:numPr>
      </w:pPr>
      <w:r w:rsidRPr="00403DE9">
        <w:t xml:space="preserve">Locate and read the guidance for conducting NRC entrance and exit meetings contained in </w:t>
      </w:r>
      <w:r w:rsidR="000F35A9">
        <w:t xml:space="preserve">IMC 2515 and </w:t>
      </w:r>
      <w:r w:rsidRPr="00403DE9">
        <w:t>regional or office instructions.</w:t>
      </w:r>
    </w:p>
    <w:p w14:paraId="23A3FF26" w14:textId="5274A33F" w:rsidR="008216C8" w:rsidRDefault="008216C8" w:rsidP="00414DB6">
      <w:pPr>
        <w:pStyle w:val="ListBullet2"/>
        <w:numPr>
          <w:ilvl w:val="0"/>
          <w:numId w:val="39"/>
        </w:numPr>
      </w:pPr>
      <w:r w:rsidRPr="00403DE9">
        <w:t>Observe at least one entrance and exit meeting</w:t>
      </w:r>
      <w:r>
        <w:t xml:space="preserve">. </w:t>
      </w:r>
      <w:r w:rsidRPr="00403DE9">
        <w:t>If possible, observe meetings that have been conducted for a wide range of inspection activities in a variety of locations, such as a public exit meeting.</w:t>
      </w:r>
    </w:p>
    <w:p w14:paraId="586E6AA1" w14:textId="5BFA5B93" w:rsidR="006C4875" w:rsidRDefault="006C4875" w:rsidP="00414DB6">
      <w:pPr>
        <w:pStyle w:val="ListBullet2"/>
        <w:numPr>
          <w:ilvl w:val="0"/>
          <w:numId w:val="39"/>
        </w:numPr>
      </w:pPr>
      <w:r>
        <w:t>Meet with a qualified inspector to have a discussion on expectations for Entrance and Exit Meetings.</w:t>
      </w:r>
    </w:p>
    <w:p w14:paraId="2E980958" w14:textId="18D6FC9C" w:rsidR="00AA3CB6" w:rsidRDefault="00AA3CB6" w:rsidP="00414DB6">
      <w:pPr>
        <w:pStyle w:val="ListBullet2"/>
        <w:numPr>
          <w:ilvl w:val="0"/>
          <w:numId w:val="39"/>
        </w:numPr>
      </w:pPr>
      <w:r>
        <w:t xml:space="preserve">While on inspection, conduct a real entrance and exit meeting with the aid of the lead inspector. If there is not an inspection within the timeline of completing Basic Qualifications, you may alternatively review an </w:t>
      </w:r>
      <w:r w:rsidR="002729DF">
        <w:t>inspection report that was recently completed and conduct a “mock” entrance and exit meeting. Discuss the inspection report findings in the presence of your supervisor or a fully qualified inspector designated by your supervisor.</w:t>
      </w:r>
    </w:p>
    <w:p w14:paraId="67B60700" w14:textId="5D023C51" w:rsidR="008216C8" w:rsidRPr="00403DE9" w:rsidRDefault="002729DF" w:rsidP="00414DB6">
      <w:pPr>
        <w:pStyle w:val="ListBullet2"/>
        <w:numPr>
          <w:ilvl w:val="0"/>
          <w:numId w:val="39"/>
        </w:numPr>
      </w:pPr>
      <w:r w:rsidDel="00C07111">
        <w:t>Meet with your supervisor or the person designated to be the resource for this activity to discuss the items listed in the evaluation criteria section.</w:t>
      </w:r>
    </w:p>
    <w:p w14:paraId="4D3768BD" w14:textId="61A49068" w:rsidR="008216C8" w:rsidRPr="00403DE9" w:rsidRDefault="00751333" w:rsidP="004560D3">
      <w:pPr>
        <w:pStyle w:val="JOURNALHeading2"/>
        <w:spacing w:before="240"/>
      </w:pPr>
      <w:r w:rsidRPr="00751333">
        <w:t>DOCUMENTATION:</w:t>
      </w:r>
      <w:r w:rsidRPr="00751333">
        <w:tab/>
      </w:r>
      <w:r w:rsidR="00CF0C90">
        <w:t>You</w:t>
      </w:r>
      <w:r w:rsidR="008216C8" w:rsidRPr="00256A59">
        <w:t xml:space="preserve"> should</w:t>
      </w:r>
      <w:r w:rsidR="008216C8">
        <w:rPr>
          <w:b/>
        </w:rPr>
        <w:t xml:space="preserve"> </w:t>
      </w:r>
      <w:r w:rsidR="008216C8">
        <w:t>o</w:t>
      </w:r>
      <w:r w:rsidR="008216C8" w:rsidRPr="00CD76D7">
        <w:t xml:space="preserve">btain </w:t>
      </w:r>
      <w:r w:rsidR="00CF0C90">
        <w:t>your</w:t>
      </w:r>
      <w:r w:rsidR="008216C8" w:rsidRPr="00CD76D7">
        <w:t xml:space="preserve"> </w:t>
      </w:r>
      <w:r w:rsidR="008216C8">
        <w:t xml:space="preserve">immediate </w:t>
      </w:r>
      <w:r w:rsidR="008216C8" w:rsidRPr="00CD76D7">
        <w:t>supervisor</w:t>
      </w:r>
      <w:r w:rsidR="00CF0C90">
        <w:t>’</w:t>
      </w:r>
      <w:r w:rsidR="008216C8" w:rsidRPr="00CD76D7">
        <w:t xml:space="preserve">s </w:t>
      </w:r>
      <w:r w:rsidR="009C27F4">
        <w:t xml:space="preserve">or designee’s </w:t>
      </w:r>
      <w:r w:rsidR="008216C8" w:rsidRPr="00CD76D7">
        <w:t>signature</w:t>
      </w:r>
      <w:r w:rsidR="008216C8" w:rsidRPr="00C4529F" w:rsidDel="00535171">
        <w:t xml:space="preserve"> </w:t>
      </w:r>
      <w:r w:rsidR="008216C8" w:rsidRPr="00403DE9">
        <w:t>in the line item for Basic</w:t>
      </w:r>
      <w:r w:rsidR="002C46DF">
        <w:noBreakHyphen/>
      </w:r>
      <w:r w:rsidR="008216C8" w:rsidRPr="00403DE9">
        <w:t>Level Certification Signature Card Item ISA</w:t>
      </w:r>
      <w:r w:rsidR="002C46DF">
        <w:noBreakHyphen/>
      </w:r>
      <w:r w:rsidR="008216C8" w:rsidRPr="00403DE9">
        <w:t>1</w:t>
      </w:r>
      <w:r w:rsidR="00355B0B">
        <w:t>4</w:t>
      </w:r>
      <w:r w:rsidR="008216C8" w:rsidRPr="00403DE9">
        <w:t>.</w:t>
      </w:r>
    </w:p>
    <w:p w14:paraId="61B9EE0E" w14:textId="7566B60C" w:rsidR="008216C8" w:rsidRPr="00E558A3"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bCs/>
        </w:rPr>
      </w:pPr>
    </w:p>
    <w:p w14:paraId="6FB010A9" w14:textId="646B7124" w:rsidR="008216C8" w:rsidRPr="0088650A" w:rsidRDefault="008216C8" w:rsidP="0088650A">
      <w:pPr>
        <w:pStyle w:val="JournalTOPIC"/>
      </w:pPr>
      <w:bookmarkStart w:id="101" w:name="_Toc138859163"/>
      <w:bookmarkStart w:id="102" w:name="_Toc152321930"/>
      <w:bookmarkStart w:id="103" w:name="_Toc152570758"/>
      <w:bookmarkStart w:id="104" w:name="_Toc178081643"/>
      <w:r w:rsidRPr="00E558A3">
        <w:t>(ISA</w:t>
      </w:r>
      <w:r w:rsidR="000A14ED">
        <w:t>-</w:t>
      </w:r>
      <w:r w:rsidRPr="00E558A3">
        <w:t>1</w:t>
      </w:r>
      <w:r>
        <w:t>5</w:t>
      </w:r>
      <w:r w:rsidRPr="00E558A3">
        <w:t>) Documenting Inspection Findings</w:t>
      </w:r>
      <w:bookmarkEnd w:id="101"/>
      <w:bookmarkEnd w:id="102"/>
      <w:bookmarkEnd w:id="103"/>
      <w:bookmarkEnd w:id="104"/>
    </w:p>
    <w:p w14:paraId="0BAE5EB8" w14:textId="77777777" w:rsidR="00871234" w:rsidRPr="00871234" w:rsidRDefault="00871234" w:rsidP="00871234">
      <w:pPr>
        <w:pStyle w:val="JOURNALHeading2"/>
      </w:pPr>
      <w:r w:rsidRPr="00871234">
        <w:rPr>
          <w:bCs w:val="0"/>
        </w:rPr>
        <w:t>PURPOSE:</w:t>
      </w:r>
    </w:p>
    <w:p w14:paraId="42B6D5A0" w14:textId="5FA7932F" w:rsidR="008216C8" w:rsidRPr="00D90059" w:rsidRDefault="008216C8" w:rsidP="004560D3">
      <w:pPr>
        <w:pStyle w:val="BodyText"/>
        <w:spacing w:before="240"/>
      </w:pPr>
      <w:r w:rsidRPr="00E558A3">
        <w:t>NRC inspection reports serve many important functions. In addition to serving as a vehicle to communicate inspection findings to a licensee, inspection reports form part of the historical record of NRC activities at a licensed site. To that end, it is vital for inspection reports to clearly document the results of inspection activities conducted. To assist inspectors in the preparation of inspection reports, the NRC has developed several guidance documents that outline what information should be documented in an inspection report and how that information should be presented. The purpose of this activity is to introduce the standards for preparing NRC inspection reports and to allow you to demonstrate an understanding of the applicable inspection report documentation requirements.</w:t>
      </w:r>
    </w:p>
    <w:p w14:paraId="1A2AE8ED" w14:textId="472C0F30" w:rsidR="008216C8" w:rsidRPr="00E558A3" w:rsidRDefault="00871234" w:rsidP="004560D3">
      <w:pPr>
        <w:pStyle w:val="JOURNALHeading2"/>
        <w:spacing w:before="240"/>
      </w:pPr>
      <w:r w:rsidRPr="00871234">
        <w:rPr>
          <w:bCs w:val="0"/>
        </w:rPr>
        <w:t>COMPETENCY AREAS:</w:t>
      </w:r>
      <w:r w:rsidR="008216C8" w:rsidRPr="00E558A3">
        <w:rPr>
          <w:b/>
        </w:rPr>
        <w:tab/>
      </w:r>
      <w:r w:rsidR="008216C8" w:rsidRPr="00E558A3">
        <w:t>INSPECTION</w:t>
      </w:r>
      <w:r w:rsidR="00AB5766">
        <w:br/>
      </w:r>
      <w:r w:rsidR="008216C8" w:rsidRPr="00E558A3">
        <w:t>SELF</w:t>
      </w:r>
      <w:r w:rsidR="002C46DF">
        <w:noBreakHyphen/>
      </w:r>
      <w:r w:rsidR="008216C8" w:rsidRPr="00E558A3">
        <w:t>MANAGEMENT</w:t>
      </w:r>
      <w:r w:rsidR="00AB5766">
        <w:br/>
      </w:r>
      <w:r w:rsidR="008216C8" w:rsidRPr="00E558A3">
        <w:t>COMMUNICATION</w:t>
      </w:r>
      <w:r w:rsidR="00D90059">
        <w:br/>
      </w:r>
      <w:r w:rsidR="008216C8" w:rsidRPr="00E558A3">
        <w:t>TEAMWORK</w:t>
      </w:r>
      <w:r w:rsidR="00AB5766">
        <w:br/>
      </w:r>
      <w:r w:rsidR="008216C8" w:rsidRPr="00E558A3">
        <w:t>ASSESSMENT AND ENFORCEMENT</w:t>
      </w:r>
    </w:p>
    <w:p w14:paraId="750E2A6D" w14:textId="445D9494" w:rsidR="008216C8" w:rsidRPr="00D90059" w:rsidRDefault="00617BD8" w:rsidP="004560D3">
      <w:pPr>
        <w:pStyle w:val="JOURNALHeading2"/>
        <w:spacing w:before="240"/>
      </w:pPr>
      <w:r w:rsidRPr="00617BD8">
        <w:rPr>
          <w:bCs w:val="0"/>
        </w:rPr>
        <w:t>LEVEL OF EFFORT:</w:t>
      </w:r>
      <w:r w:rsidR="008216C8" w:rsidRPr="00E558A3">
        <w:tab/>
        <w:t>20 hours</w:t>
      </w:r>
    </w:p>
    <w:p w14:paraId="4793E7C5" w14:textId="77777777" w:rsidR="00617BD8" w:rsidRPr="00617BD8" w:rsidRDefault="00617BD8" w:rsidP="004560D3">
      <w:pPr>
        <w:pStyle w:val="JOURNALHeading2"/>
        <w:spacing w:before="240"/>
      </w:pPr>
      <w:r w:rsidRPr="00617BD8">
        <w:rPr>
          <w:iCs/>
        </w:rPr>
        <w:t>REFERENCES:</w:t>
      </w:r>
    </w:p>
    <w:p w14:paraId="3B7EA01E" w14:textId="19A38A7A" w:rsidR="008216C8" w:rsidRDefault="008216C8" w:rsidP="008D6168">
      <w:pPr>
        <w:pStyle w:val="ListBullet2"/>
        <w:numPr>
          <w:ilvl w:val="0"/>
          <w:numId w:val="39"/>
        </w:numPr>
      </w:pPr>
      <w:r w:rsidRPr="00521A1E">
        <w:t xml:space="preserve">IMC 0610, </w:t>
      </w:r>
      <w:r w:rsidR="00CF0C90" w:rsidRPr="00CF0C90">
        <w:t>“</w:t>
      </w:r>
      <w:r w:rsidRPr="00521A1E">
        <w:t>Nuclear Material Safety and Safeguards Inspection Reports</w:t>
      </w:r>
      <w:r w:rsidR="00CF0C90">
        <w:t>”</w:t>
      </w:r>
    </w:p>
    <w:p w14:paraId="05605942" w14:textId="51CEFC29" w:rsidR="00AB3348" w:rsidRDefault="0026728E" w:rsidP="008D6168">
      <w:pPr>
        <w:pStyle w:val="ListBullet2"/>
        <w:numPr>
          <w:ilvl w:val="0"/>
          <w:numId w:val="39"/>
        </w:numPr>
      </w:pPr>
      <w:r>
        <w:t>Memo</w:t>
      </w:r>
      <w:r w:rsidR="007D033C">
        <w:t>randum to NMSS and Regional Administrators</w:t>
      </w:r>
      <w:r w:rsidR="00E81458">
        <w:t xml:space="preserve"> from NMSS Offic</w:t>
      </w:r>
      <w:r w:rsidR="003D45E7">
        <w:t>e Director</w:t>
      </w:r>
      <w:r w:rsidR="007D033C">
        <w:t>, “Office of Nuclear Material Safety and Safeguards Imp</w:t>
      </w:r>
      <w:r w:rsidR="000E5959">
        <w:t xml:space="preserve">lementation of Very Low Safety Significance Issue Resolution Process,” </w:t>
      </w:r>
      <w:r w:rsidR="00645932">
        <w:t>dated July 3, 2023 (ML22</w:t>
      </w:r>
      <w:r w:rsidR="00E35AC7">
        <w:t>353A596)</w:t>
      </w:r>
    </w:p>
    <w:p w14:paraId="74425A13" w14:textId="320419E7" w:rsidR="006C79BC" w:rsidRDefault="006C79BC" w:rsidP="008D6168">
      <w:pPr>
        <w:pStyle w:val="ListBullet2"/>
        <w:numPr>
          <w:ilvl w:val="0"/>
          <w:numId w:val="39"/>
        </w:numPr>
      </w:pPr>
      <w:r>
        <w:t>IMC 061</w:t>
      </w:r>
      <w:r w:rsidR="00ED4DEC">
        <w:t>1</w:t>
      </w:r>
      <w:r>
        <w:t>, “</w:t>
      </w:r>
      <w:r w:rsidR="00ED4DEC">
        <w:t>Power Reactor Inspection Reports</w:t>
      </w:r>
      <w:r w:rsidR="000A0FF2">
        <w:t>”</w:t>
      </w:r>
    </w:p>
    <w:p w14:paraId="15CCBF70" w14:textId="48DA2355" w:rsidR="008216C8" w:rsidRDefault="00CF0C90" w:rsidP="008D6168">
      <w:pPr>
        <w:pStyle w:val="ListBullet2"/>
        <w:numPr>
          <w:ilvl w:val="0"/>
          <w:numId w:val="39"/>
        </w:numPr>
      </w:pPr>
      <w:r>
        <w:t>“</w:t>
      </w:r>
      <w:r w:rsidR="008216C8" w:rsidRPr="00521A1E">
        <w:t xml:space="preserve">Plain Language </w:t>
      </w:r>
      <w:r w:rsidR="002E2FBD">
        <w:t>Action Plan</w:t>
      </w:r>
      <w:r>
        <w:t>”</w:t>
      </w:r>
      <w:r w:rsidRPr="00521A1E">
        <w:t xml:space="preserve"> </w:t>
      </w:r>
      <w:r w:rsidR="008216C8" w:rsidRPr="00521A1E">
        <w:t>Web site, which references NUREG</w:t>
      </w:r>
      <w:r w:rsidR="002C46DF">
        <w:noBreakHyphen/>
      </w:r>
      <w:r w:rsidR="008216C8" w:rsidRPr="00521A1E">
        <w:t>1379</w:t>
      </w:r>
      <w:r>
        <w:t>, “NRC Editorial Style Guide,”</w:t>
      </w:r>
      <w:r w:rsidR="008216C8" w:rsidRPr="00521A1E">
        <w:t xml:space="preserve"> the directives from the President of the United States, and other related documents</w:t>
      </w:r>
      <w:r w:rsidR="00095BB6">
        <w:t xml:space="preserve"> (internal)</w:t>
      </w:r>
      <w:r w:rsidR="002F7972">
        <w:t>:</w:t>
      </w:r>
      <w:r w:rsidR="008216C8" w:rsidRPr="00521A1E">
        <w:t xml:space="preserve"> </w:t>
      </w:r>
      <w:hyperlink r:id="rId24" w:history="1">
        <w:r w:rsidR="008216C8">
          <w:rPr>
            <w:rStyle w:val="Hyperlink"/>
          </w:rPr>
          <w:t>http://www.internal.nrc.gov/NRC/PLAIN/index.html</w:t>
        </w:r>
      </w:hyperlink>
    </w:p>
    <w:p w14:paraId="2037BA6D" w14:textId="77777777" w:rsidR="008216C8" w:rsidRPr="008D3BDD" w:rsidRDefault="008216C8" w:rsidP="008D6168">
      <w:pPr>
        <w:pStyle w:val="ListBullet2"/>
        <w:numPr>
          <w:ilvl w:val="0"/>
          <w:numId w:val="39"/>
        </w:numPr>
      </w:pPr>
      <w:r w:rsidRPr="00521A1E">
        <w:t xml:space="preserve">IMC 0620, </w:t>
      </w:r>
      <w:r w:rsidR="00CF0C90" w:rsidRPr="00CF0C90">
        <w:t>“</w:t>
      </w:r>
      <w:r w:rsidRPr="00521A1E">
        <w:t>Inspection Documents and Records</w:t>
      </w:r>
      <w:r w:rsidR="00CF0C90" w:rsidRPr="00CF0C90">
        <w:t>”</w:t>
      </w:r>
    </w:p>
    <w:p w14:paraId="7ED34238" w14:textId="7B2CE60A" w:rsidR="008216C8" w:rsidRDefault="008216C8" w:rsidP="008D6168">
      <w:pPr>
        <w:pStyle w:val="ListBullet2"/>
        <w:numPr>
          <w:ilvl w:val="0"/>
          <w:numId w:val="39"/>
        </w:numPr>
      </w:pPr>
      <w:r>
        <w:t>IMC 0612</w:t>
      </w:r>
      <w:r w:rsidR="00CF0C90">
        <w:t>,</w:t>
      </w:r>
      <w:r>
        <w:t xml:space="preserve"> “</w:t>
      </w:r>
      <w:r w:rsidR="00F731D3">
        <w:t>Issue Screening</w:t>
      </w:r>
      <w:r>
        <w:t>”</w:t>
      </w:r>
    </w:p>
    <w:p w14:paraId="37F2271A" w14:textId="22544591" w:rsidR="006A5938" w:rsidRPr="00A41872" w:rsidRDefault="006A5938" w:rsidP="008D6168">
      <w:pPr>
        <w:pStyle w:val="ListBullet2"/>
        <w:numPr>
          <w:ilvl w:val="0"/>
          <w:numId w:val="39"/>
        </w:numPr>
      </w:pPr>
      <w:r>
        <w:t xml:space="preserve">IMC 0612, Appendix B, </w:t>
      </w:r>
      <w:r w:rsidR="00C77A81">
        <w:t>“</w:t>
      </w:r>
      <w:r>
        <w:t xml:space="preserve">Issue Screening </w:t>
      </w:r>
      <w:r w:rsidRPr="003C2926">
        <w:rPr>
          <w:rFonts w:eastAsia="Times New Roman"/>
        </w:rPr>
        <w:t>Directions</w:t>
      </w:r>
      <w:r w:rsidR="00C77A81">
        <w:rPr>
          <w:rFonts w:eastAsia="Times New Roman"/>
        </w:rPr>
        <w:t>”</w:t>
      </w:r>
    </w:p>
    <w:p w14:paraId="59B55116" w14:textId="3466F857" w:rsidR="00E343FC" w:rsidRPr="00A41872" w:rsidRDefault="00E343FC" w:rsidP="008D6168">
      <w:pPr>
        <w:pStyle w:val="ListBullet2"/>
        <w:numPr>
          <w:ilvl w:val="0"/>
          <w:numId w:val="39"/>
        </w:numPr>
      </w:pPr>
      <w:r>
        <w:rPr>
          <w:rFonts w:eastAsia="Times New Roman"/>
        </w:rPr>
        <w:t xml:space="preserve">IMC 0612, Appendix E, </w:t>
      </w:r>
      <w:r w:rsidR="00C77A81">
        <w:rPr>
          <w:rFonts w:eastAsia="Times New Roman"/>
        </w:rPr>
        <w:t>“Examples of Minor Issues”</w:t>
      </w:r>
    </w:p>
    <w:p w14:paraId="1585DEDA" w14:textId="72726A06" w:rsidR="00C709AA" w:rsidRPr="00521A1E" w:rsidRDefault="00C709AA" w:rsidP="008D6168">
      <w:pPr>
        <w:pStyle w:val="ListBullet2"/>
        <w:numPr>
          <w:ilvl w:val="0"/>
          <w:numId w:val="39"/>
        </w:numPr>
      </w:pPr>
      <w:r>
        <w:rPr>
          <w:rFonts w:eastAsia="Times New Roman"/>
        </w:rPr>
        <w:t>IMC 0612, Appendix G, “</w:t>
      </w:r>
      <w:r w:rsidR="00DC4CE2" w:rsidRPr="00DC4CE2">
        <w:rPr>
          <w:rFonts w:eastAsia="Times New Roman"/>
        </w:rPr>
        <w:t xml:space="preserve">Emergency Planning Cornerstone </w:t>
      </w:r>
      <w:r w:rsidR="002C46DF">
        <w:rPr>
          <w:rFonts w:eastAsia="Times New Roman"/>
        </w:rPr>
        <w:noBreakHyphen/>
      </w:r>
      <w:r w:rsidR="00DC4CE2" w:rsidRPr="00DC4CE2">
        <w:rPr>
          <w:rFonts w:eastAsia="Times New Roman"/>
        </w:rPr>
        <w:t xml:space="preserve"> Specific Supplemental Guidance for Appendix B Screening Figures 1 and 2</w:t>
      </w:r>
      <w:r w:rsidR="00DC4CE2">
        <w:rPr>
          <w:rFonts w:eastAsia="Times New Roman"/>
        </w:rPr>
        <w:t>”</w:t>
      </w:r>
    </w:p>
    <w:p w14:paraId="686931D4" w14:textId="77777777" w:rsidR="008216C8" w:rsidRDefault="008216C8" w:rsidP="008D6168">
      <w:pPr>
        <w:pStyle w:val="ListBullet2"/>
        <w:numPr>
          <w:ilvl w:val="0"/>
          <w:numId w:val="39"/>
        </w:numPr>
      </w:pPr>
      <w:r w:rsidRPr="00521A1E">
        <w:t>Regional or office guidance (as applicable)</w:t>
      </w:r>
    </w:p>
    <w:p w14:paraId="7AB485FD" w14:textId="77777777" w:rsidR="00751333" w:rsidRPr="00751333" w:rsidRDefault="00751333" w:rsidP="00751333">
      <w:pPr>
        <w:pStyle w:val="JOURNALHeading2"/>
      </w:pPr>
      <w:r w:rsidRPr="00751333">
        <w:rPr>
          <w:bCs w:val="0"/>
        </w:rPr>
        <w:t>EVALUATION CRITERIA:</w:t>
      </w:r>
    </w:p>
    <w:p w14:paraId="64DD2F69" w14:textId="2360E17D" w:rsidR="008216C8" w:rsidRDefault="008216C8" w:rsidP="003E646F">
      <w:pPr>
        <w:pStyle w:val="BodyText2"/>
        <w:rPr>
          <w:b/>
          <w:bCs/>
        </w:rPr>
      </w:pPr>
      <w:r w:rsidRPr="00E558A3">
        <w:t xml:space="preserve">At the completion of this activity, </w:t>
      </w:r>
      <w:r w:rsidR="00CF0C90">
        <w:t>you</w:t>
      </w:r>
      <w:r w:rsidRPr="00E558A3">
        <w:t xml:space="preserve"> should be able to do the following:</w:t>
      </w:r>
    </w:p>
    <w:p w14:paraId="42ECC7C0" w14:textId="77777777" w:rsidR="008216C8" w:rsidRPr="00E558A3" w:rsidRDefault="008216C8" w:rsidP="008D6168">
      <w:pPr>
        <w:pStyle w:val="ListBullet2"/>
        <w:numPr>
          <w:ilvl w:val="0"/>
          <w:numId w:val="39"/>
        </w:numPr>
      </w:pPr>
      <w:r w:rsidRPr="00E558A3">
        <w:t xml:space="preserve">Locate guidance </w:t>
      </w:r>
      <w:r>
        <w:t xml:space="preserve">documents </w:t>
      </w:r>
      <w:r w:rsidRPr="00E558A3">
        <w:t>for preparing NRC inspection reports.</w:t>
      </w:r>
    </w:p>
    <w:p w14:paraId="7B956A2E" w14:textId="77777777" w:rsidR="008216C8" w:rsidRPr="00E558A3" w:rsidRDefault="008216C8" w:rsidP="008D6168">
      <w:pPr>
        <w:pStyle w:val="ListBullet2"/>
        <w:numPr>
          <w:ilvl w:val="0"/>
          <w:numId w:val="39"/>
        </w:numPr>
      </w:pPr>
      <w:r w:rsidRPr="00E558A3">
        <w:t>Verify that an inspection report was written in accordance with the applicable NRC guidance.</w:t>
      </w:r>
    </w:p>
    <w:p w14:paraId="4F58D8D8" w14:textId="5E76C784" w:rsidR="008216C8" w:rsidRDefault="008216C8" w:rsidP="008D6168">
      <w:pPr>
        <w:pStyle w:val="ListBullet2"/>
        <w:numPr>
          <w:ilvl w:val="0"/>
          <w:numId w:val="39"/>
        </w:numPr>
      </w:pPr>
      <w:r w:rsidRPr="00E558A3">
        <w:t>Explain the threshold for documenting licensee</w:t>
      </w:r>
      <w:r w:rsidR="002C46DF">
        <w:noBreakHyphen/>
      </w:r>
      <w:r w:rsidRPr="00E558A3">
        <w:t xml:space="preserve"> and NRC</w:t>
      </w:r>
      <w:r w:rsidR="002C46DF">
        <w:noBreakHyphen/>
      </w:r>
      <w:r w:rsidRPr="00E558A3">
        <w:t>identified issues in NRC inspection reports.</w:t>
      </w:r>
    </w:p>
    <w:p w14:paraId="7676D2F9" w14:textId="57BC5FC7" w:rsidR="00EE67BC" w:rsidRPr="007B4975" w:rsidRDefault="00B43237" w:rsidP="008D6168">
      <w:pPr>
        <w:pStyle w:val="ListBullet2"/>
        <w:numPr>
          <w:ilvl w:val="0"/>
          <w:numId w:val="39"/>
        </w:numPr>
        <w:rPr>
          <w:rFonts w:eastAsia="Times New Roman"/>
          <w:b/>
        </w:rPr>
      </w:pPr>
      <w:r>
        <w:rPr>
          <w:rFonts w:eastAsia="Times New Roman"/>
        </w:rPr>
        <w:t>Define inspection working files and indicate what should be captured in ADAMS, ultimately destroyed, or referenced in the inspection report</w:t>
      </w:r>
      <w:r w:rsidR="007B4975">
        <w:rPr>
          <w:rFonts w:eastAsia="Times New Roman"/>
        </w:rPr>
        <w:t>.</w:t>
      </w:r>
    </w:p>
    <w:p w14:paraId="355DD834" w14:textId="1B4AF1EC" w:rsidR="00274E23" w:rsidRPr="008714ED" w:rsidRDefault="008E54F1" w:rsidP="00826F34">
      <w:pPr>
        <w:pStyle w:val="ListBullet2"/>
      </w:pPr>
      <w:r w:rsidRPr="008E54F1">
        <w:t>Describe when to use IMC 0610 versus IMC 0612 when documenting inspection findings</w:t>
      </w:r>
      <w:r>
        <w:t>.</w:t>
      </w:r>
    </w:p>
    <w:p w14:paraId="6960153A" w14:textId="77777777" w:rsidR="00751333" w:rsidRPr="00751333" w:rsidRDefault="00751333" w:rsidP="004560D3">
      <w:pPr>
        <w:pStyle w:val="JOURNALHeading2"/>
        <w:spacing w:before="240"/>
      </w:pPr>
      <w:r w:rsidRPr="00751333">
        <w:rPr>
          <w:bCs w:val="0"/>
        </w:rPr>
        <w:t>TASKS:</w:t>
      </w:r>
    </w:p>
    <w:p w14:paraId="3FC45934" w14:textId="3AC6501C" w:rsidR="008216C8" w:rsidRPr="00E558A3" w:rsidRDefault="008216C8" w:rsidP="008D6168">
      <w:pPr>
        <w:pStyle w:val="ListBullet2"/>
        <w:numPr>
          <w:ilvl w:val="0"/>
          <w:numId w:val="39"/>
        </w:numPr>
      </w:pPr>
      <w:r w:rsidRPr="00E558A3">
        <w:t xml:space="preserve">Locate and read the guidance for documenting inspection findings. </w:t>
      </w:r>
      <w:r w:rsidR="00A155A1" w:rsidRPr="00E558A3">
        <w:t xml:space="preserve">NRC </w:t>
      </w:r>
      <w:r w:rsidR="00A155A1">
        <w:t>IMCs</w:t>
      </w:r>
      <w:r w:rsidR="00A155A1" w:rsidRPr="00E558A3">
        <w:t xml:space="preserve"> and regional or office instructions </w:t>
      </w:r>
      <w:r w:rsidR="00A155A1">
        <w:t>will contain t</w:t>
      </w:r>
      <w:r w:rsidRPr="00E558A3">
        <w:t>he necessary information.</w:t>
      </w:r>
    </w:p>
    <w:p w14:paraId="79B3E2FB" w14:textId="6A476492" w:rsidR="00AC05DD" w:rsidRDefault="008216C8" w:rsidP="008D6168">
      <w:pPr>
        <w:pStyle w:val="ListBullet2"/>
        <w:numPr>
          <w:ilvl w:val="0"/>
          <w:numId w:val="39"/>
        </w:numPr>
      </w:pPr>
      <w:r w:rsidRPr="00E558A3">
        <w:t xml:space="preserve">Locate and read the guidance for documenting violations. </w:t>
      </w:r>
      <w:r w:rsidR="00A155A1" w:rsidRPr="00E558A3">
        <w:t xml:space="preserve">NRC </w:t>
      </w:r>
      <w:r w:rsidR="00A155A1">
        <w:t>IMCs</w:t>
      </w:r>
      <w:r w:rsidR="00A155A1" w:rsidRPr="00E558A3">
        <w:t xml:space="preserve"> and regional or office instructions </w:t>
      </w:r>
      <w:r w:rsidR="00A155A1">
        <w:t>will contain t</w:t>
      </w:r>
      <w:r w:rsidRPr="00E558A3">
        <w:t>he necessary information.</w:t>
      </w:r>
    </w:p>
    <w:p w14:paraId="3EAC6724" w14:textId="54A85557" w:rsidR="00AC05DD" w:rsidRPr="00E558A3" w:rsidRDefault="00AC05DD" w:rsidP="008D6168">
      <w:pPr>
        <w:pStyle w:val="ListBullet2"/>
        <w:numPr>
          <w:ilvl w:val="0"/>
          <w:numId w:val="39"/>
        </w:numPr>
      </w:pPr>
      <w:r>
        <w:t>Review flow charts in Figure 1 and 2 of IMC 0612, Appendix B and understand when an issue is documented in the following categories: an unresolved item, a violation for which enforcement discretion is exercised, a traditional enforcement violation, a find</w:t>
      </w:r>
      <w:r w:rsidR="006F0714">
        <w:t>ing with a cross</w:t>
      </w:r>
      <w:r w:rsidR="002C46DF">
        <w:noBreakHyphen/>
      </w:r>
      <w:r w:rsidR="006F0714">
        <w:t>cutting aspect, and as a licensee</w:t>
      </w:r>
      <w:r w:rsidR="002C46DF">
        <w:noBreakHyphen/>
      </w:r>
      <w:r w:rsidR="006F0714">
        <w:t>identified non</w:t>
      </w:r>
      <w:r w:rsidR="002C46DF">
        <w:noBreakHyphen/>
      </w:r>
      <w:r w:rsidR="006F0714">
        <w:t xml:space="preserve">cited violation in </w:t>
      </w:r>
      <w:r w:rsidR="00C14146">
        <w:t>s</w:t>
      </w:r>
      <w:r w:rsidR="006F0714">
        <w:t>ection 4OA7 of the report.</w:t>
      </w:r>
    </w:p>
    <w:p w14:paraId="5FB72E98" w14:textId="18FA81FF" w:rsidR="008216C8" w:rsidRPr="00E558A3" w:rsidRDefault="008216C8" w:rsidP="008D6168">
      <w:pPr>
        <w:pStyle w:val="ListBullet2"/>
        <w:numPr>
          <w:ilvl w:val="0"/>
          <w:numId w:val="39"/>
        </w:numPr>
      </w:pPr>
      <w:r w:rsidRPr="00E558A3">
        <w:t xml:space="preserve">Select recently completed inspection reports prepared in </w:t>
      </w:r>
      <w:r w:rsidR="00CF0C90">
        <w:t>your</w:t>
      </w:r>
      <w:r w:rsidRPr="00E558A3">
        <w:t xml:space="preserve"> region or office that contain </w:t>
      </w:r>
      <w:r w:rsidR="00CF0C90">
        <w:t>(</w:t>
      </w:r>
      <w:r w:rsidRPr="00E558A3">
        <w:t>1) an NRC</w:t>
      </w:r>
      <w:r w:rsidR="002C46DF">
        <w:noBreakHyphen/>
      </w:r>
      <w:r w:rsidRPr="00E558A3">
        <w:t xml:space="preserve">identified finding, </w:t>
      </w:r>
      <w:r w:rsidR="00CF0C90">
        <w:t>(</w:t>
      </w:r>
      <w:r w:rsidRPr="00E558A3">
        <w:t>2)</w:t>
      </w:r>
      <w:r w:rsidR="00CF0C90">
        <w:t> </w:t>
      </w:r>
      <w:r w:rsidRPr="00E558A3">
        <w:t>a licensee</w:t>
      </w:r>
      <w:r w:rsidR="002C46DF">
        <w:noBreakHyphen/>
      </w:r>
      <w:r w:rsidRPr="00E558A3">
        <w:t xml:space="preserve">identified finding, </w:t>
      </w:r>
      <w:r w:rsidR="00CF0C90">
        <w:t>(</w:t>
      </w:r>
      <w:r w:rsidRPr="00E558A3">
        <w:t>3) an NRC</w:t>
      </w:r>
      <w:r w:rsidR="002C46DF">
        <w:noBreakHyphen/>
      </w:r>
      <w:r w:rsidRPr="00E558A3">
        <w:t xml:space="preserve">identified violation, and </w:t>
      </w:r>
      <w:r w:rsidR="00CF0C90">
        <w:t>(</w:t>
      </w:r>
      <w:r w:rsidRPr="00E558A3">
        <w:t>4)</w:t>
      </w:r>
      <w:r w:rsidR="00CF0C90">
        <w:t> </w:t>
      </w:r>
      <w:r w:rsidRPr="00E558A3">
        <w:t>a licensee</w:t>
      </w:r>
      <w:r w:rsidR="002C46DF">
        <w:noBreakHyphen/>
      </w:r>
      <w:r w:rsidRPr="00E558A3">
        <w:t xml:space="preserve">identified violation. Compare the inspection report format and content to the report preparation guidance contained in either NRC IMC 0610 or </w:t>
      </w:r>
      <w:r w:rsidR="00FE5EEE">
        <w:t>IMC</w:t>
      </w:r>
      <w:r w:rsidR="00880E25">
        <w:t xml:space="preserve"> </w:t>
      </w:r>
      <w:r w:rsidR="00FE5EEE">
        <w:t>0611/</w:t>
      </w:r>
      <w:r w:rsidRPr="00E558A3">
        <w:t>IMC 0612 and to any applicable regional or office guidance. Through review of the guidance, as well as conversations with the report author, verify that the report was prepared in accordance with the requisite report preparation guidance.</w:t>
      </w:r>
    </w:p>
    <w:p w14:paraId="7667CF5A" w14:textId="77777777" w:rsidR="008216C8" w:rsidRPr="00521A1E" w:rsidRDefault="00A66450" w:rsidP="008D6168">
      <w:pPr>
        <w:pStyle w:val="ListBullet2"/>
        <w:numPr>
          <w:ilvl w:val="0"/>
          <w:numId w:val="39"/>
        </w:numPr>
      </w:pPr>
      <w:r>
        <w:t>M</w:t>
      </w:r>
      <w:r w:rsidR="008216C8" w:rsidRPr="00521A1E">
        <w:t xml:space="preserve">eet with </w:t>
      </w:r>
      <w:r w:rsidR="00CF0C90">
        <w:t>your</w:t>
      </w:r>
      <w:r w:rsidR="00CF0C90" w:rsidRPr="00521A1E">
        <w:t xml:space="preserve"> </w:t>
      </w:r>
      <w:r w:rsidR="008216C8" w:rsidRPr="00521A1E">
        <w:t>supervisor or the person designated to be the resource for this activity to discuss the items listed in the evaluation criteria section.</w:t>
      </w:r>
    </w:p>
    <w:p w14:paraId="6CAAD1D2" w14:textId="432CAE1E" w:rsidR="008216C8" w:rsidRPr="00E558A3" w:rsidRDefault="00751333" w:rsidP="004560D3">
      <w:pPr>
        <w:pStyle w:val="JOURNALHeading2"/>
        <w:spacing w:before="240"/>
      </w:pPr>
      <w:r w:rsidRPr="00751333">
        <w:t>DOCUMENTATION:</w:t>
      </w:r>
      <w:r w:rsidRPr="00751333">
        <w:tab/>
      </w:r>
      <w:r w:rsidR="00CF0C90">
        <w:t>You</w:t>
      </w:r>
      <w:r w:rsidR="008216C8" w:rsidRPr="00256A59">
        <w:t xml:space="preserve"> should</w:t>
      </w:r>
      <w:r w:rsidR="008216C8">
        <w:rPr>
          <w:b/>
        </w:rPr>
        <w:t xml:space="preserve"> </w:t>
      </w:r>
      <w:r w:rsidR="008216C8">
        <w:t>o</w:t>
      </w:r>
      <w:r w:rsidR="008216C8" w:rsidRPr="00CD76D7">
        <w:t xml:space="preserve">btain </w:t>
      </w:r>
      <w:r w:rsidR="00CF0C90">
        <w:t>your</w:t>
      </w:r>
      <w:r w:rsidR="008216C8" w:rsidRPr="00CD76D7">
        <w:t xml:space="preserve"> </w:t>
      </w:r>
      <w:r w:rsidR="008216C8">
        <w:t xml:space="preserve">immediate </w:t>
      </w:r>
      <w:r w:rsidR="008216C8" w:rsidRPr="00CD76D7">
        <w:t>supervisor</w:t>
      </w:r>
      <w:r w:rsidR="00CF0C90">
        <w:t>’</w:t>
      </w:r>
      <w:r w:rsidR="008216C8" w:rsidRPr="00CD76D7">
        <w:t xml:space="preserve">s </w:t>
      </w:r>
      <w:r w:rsidR="009C27F4">
        <w:t xml:space="preserve">or designee’s </w:t>
      </w:r>
      <w:r w:rsidR="008216C8" w:rsidRPr="00CD76D7">
        <w:t>signature</w:t>
      </w:r>
      <w:r w:rsidR="008216C8" w:rsidRPr="00C4529F" w:rsidDel="00535171">
        <w:t xml:space="preserve"> </w:t>
      </w:r>
      <w:r w:rsidR="008216C8" w:rsidRPr="00403DE9">
        <w:t>in the line item for Basic</w:t>
      </w:r>
      <w:r w:rsidR="002C46DF">
        <w:noBreakHyphen/>
      </w:r>
      <w:r w:rsidR="008216C8" w:rsidRPr="00403DE9">
        <w:t xml:space="preserve">Level Certification Signature Card Item </w:t>
      </w:r>
      <w:r w:rsidR="008216C8" w:rsidRPr="00E558A3">
        <w:t>ISA</w:t>
      </w:r>
      <w:r w:rsidR="002C46DF">
        <w:noBreakHyphen/>
      </w:r>
      <w:r w:rsidR="008216C8" w:rsidRPr="00E558A3">
        <w:t>1</w:t>
      </w:r>
      <w:r w:rsidR="00355B0B">
        <w:t>5</w:t>
      </w:r>
      <w:r w:rsidR="008216C8" w:rsidRPr="00E558A3">
        <w:t>.</w:t>
      </w:r>
    </w:p>
    <w:p w14:paraId="704062B7" w14:textId="0062DAD5" w:rsidR="008216C8" w:rsidRPr="00242907"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14:paraId="422CB4AA" w14:textId="24CC6E7F" w:rsidR="008216C8" w:rsidRPr="00242907" w:rsidRDefault="008216C8" w:rsidP="00C07920">
      <w:pPr>
        <w:pStyle w:val="JournalTOPIC"/>
      </w:pPr>
      <w:bookmarkStart w:id="105" w:name="_Toc138859164"/>
      <w:bookmarkStart w:id="106" w:name="_Toc152321931"/>
      <w:bookmarkStart w:id="107" w:name="_Toc152570759"/>
      <w:bookmarkStart w:id="108" w:name="_Toc178081644"/>
      <w:r w:rsidRPr="00242907">
        <w:t>(ISA</w:t>
      </w:r>
      <w:r w:rsidR="000A14ED">
        <w:t>-</w:t>
      </w:r>
      <w:r w:rsidRPr="00242907">
        <w:t>1</w:t>
      </w:r>
      <w:r>
        <w:t>6</w:t>
      </w:r>
      <w:r w:rsidRPr="00242907">
        <w:t xml:space="preserve">) </w:t>
      </w:r>
      <w:r w:rsidRPr="00242907" w:rsidDel="00D76028">
        <w:t xml:space="preserve">Environment </w:t>
      </w:r>
      <w:r w:rsidR="00D76028">
        <w:t xml:space="preserve">for Raising Concerns &amp; Ways to Raise </w:t>
      </w:r>
      <w:r w:rsidR="002B4F09">
        <w:t>Differing</w:t>
      </w:r>
      <w:r w:rsidR="00D76028">
        <w:t xml:space="preserve"> Views</w:t>
      </w:r>
      <w:bookmarkEnd w:id="105"/>
      <w:bookmarkEnd w:id="106"/>
      <w:bookmarkEnd w:id="107"/>
      <w:bookmarkEnd w:id="108"/>
    </w:p>
    <w:p w14:paraId="616DB0AD" w14:textId="77777777" w:rsidR="00871234" w:rsidRPr="00871234" w:rsidRDefault="00871234" w:rsidP="00871234">
      <w:pPr>
        <w:pStyle w:val="JOURNALHeading2"/>
      </w:pPr>
      <w:r w:rsidRPr="00871234">
        <w:t>PURPOSE:</w:t>
      </w:r>
    </w:p>
    <w:p w14:paraId="6C1FA614" w14:textId="4CA0C797" w:rsidR="008216C8" w:rsidRPr="00242907" w:rsidRDefault="005C41B4" w:rsidP="004560D3">
      <w:pPr>
        <w:pStyle w:val="BodyText"/>
        <w:spacing w:before="240"/>
      </w:pPr>
      <w:r>
        <w:t xml:space="preserve">The </w:t>
      </w:r>
      <w:r w:rsidR="00DF596D">
        <w:t xml:space="preserve">purpose of this activity is to communicate the agency’s policy on establishing and </w:t>
      </w:r>
      <w:r w:rsidR="004F7AA8">
        <w:t>maintaining</w:t>
      </w:r>
      <w:r w:rsidR="00DF596D">
        <w:t xml:space="preserve"> and environment that supports </w:t>
      </w:r>
      <w:r w:rsidR="004F7AA8">
        <w:t>raising</w:t>
      </w:r>
      <w:r w:rsidR="00DF596D">
        <w:t xml:space="preserve"> concerns and differing views and to provide guidance on the informal and formal processes for pursuing resolution of differing views</w:t>
      </w:r>
      <w:r w:rsidR="00DD3442">
        <w:t xml:space="preserve"> that are directly related to the NRC’s mission. The NRC strives to establish and maintain an environment that encourages all NRC employees and contractors to raise concerns and differing views promptly, without fear of reprisal, through various </w:t>
      </w:r>
      <w:r w:rsidR="004F7AA8">
        <w:t>mechanisms</w:t>
      </w:r>
      <w:r w:rsidR="00DD3442">
        <w:t>. The free and open exchange of views or ideas conducted in a non</w:t>
      </w:r>
      <w:r w:rsidR="002C46DF">
        <w:noBreakHyphen/>
      </w:r>
      <w:r w:rsidR="00DD3442">
        <w:t>threat</w:t>
      </w:r>
      <w:r w:rsidR="004F7AA8">
        <w:t>ening environment provides the ideal forum where concerns and alternative views can be considered and addressed in an efficient</w:t>
      </w:r>
      <w:r w:rsidR="001E3D2E">
        <w:t xml:space="preserve"> and timely manner that improves </w:t>
      </w:r>
      <w:r w:rsidR="001E3D2E" w:rsidRPr="00F16695">
        <w:rPr>
          <w:rFonts w:eastAsia="Times New Roman"/>
        </w:rPr>
        <w:t>decision</w:t>
      </w:r>
      <w:r w:rsidR="002C46DF">
        <w:rPr>
          <w:rFonts w:eastAsia="Times New Roman"/>
        </w:rPr>
        <w:noBreakHyphen/>
      </w:r>
      <w:r w:rsidR="001E3D2E" w:rsidRPr="00F16695">
        <w:rPr>
          <w:rFonts w:eastAsia="Times New Roman"/>
        </w:rPr>
        <w:t>making</w:t>
      </w:r>
      <w:r w:rsidR="001E3D2E" w:rsidRPr="00615C48">
        <w:rPr>
          <w:rFonts w:eastAsia="Times New Roman"/>
          <w:sz w:val="24"/>
          <w:szCs w:val="24"/>
        </w:rPr>
        <w:t xml:space="preserve"> </w:t>
      </w:r>
      <w:r w:rsidR="001E3D2E">
        <w:t xml:space="preserve">and supports the agency’s safety and security mission. All NRC employees and contractors are expected to discuss their views and concerns with their immediate supervisors on a regular, ongoing basis. These informal discussions should be enough to resolve most issues. However, if informal discussions do not resolve </w:t>
      </w:r>
      <w:r w:rsidR="002F2063">
        <w:t>concerns</w:t>
      </w:r>
      <w:r w:rsidR="001E3D2E">
        <w:t>, employees have various mech</w:t>
      </w:r>
      <w:r w:rsidR="008D5B97">
        <w:t>anisms for expressing and having their concerns and differing views heard and considered by management, including the Open</w:t>
      </w:r>
      <w:r w:rsidR="00CD7635">
        <w:t xml:space="preserve"> </w:t>
      </w:r>
      <w:r w:rsidR="008D5B97">
        <w:t>Door Policy, the Non</w:t>
      </w:r>
      <w:r w:rsidR="002C46DF">
        <w:noBreakHyphen/>
      </w:r>
      <w:r w:rsidR="008D5B97">
        <w:t>Concurrence Process (NCP)</w:t>
      </w:r>
      <w:r w:rsidR="00500C37">
        <w:t>, and the Differing Professional Opinion (DPO) Program. This activity will provide you with an understanding of these processes.</w:t>
      </w:r>
    </w:p>
    <w:p w14:paraId="0E22AE7D" w14:textId="0F1AA8B0" w:rsidR="008216C8" w:rsidRPr="00242907" w:rsidRDefault="00871234" w:rsidP="004560D3">
      <w:pPr>
        <w:pStyle w:val="JOURNALHeading2"/>
        <w:spacing w:before="240"/>
      </w:pPr>
      <w:r w:rsidRPr="00871234">
        <w:rPr>
          <w:bCs w:val="0"/>
        </w:rPr>
        <w:t>COMPETENCY AREAS:</w:t>
      </w:r>
      <w:r w:rsidR="008216C8" w:rsidRPr="00242907">
        <w:rPr>
          <w:b/>
        </w:rPr>
        <w:tab/>
      </w:r>
      <w:r w:rsidR="008216C8" w:rsidRPr="00242907">
        <w:t>INSPECTION</w:t>
      </w:r>
      <w:r w:rsidR="00AB5766">
        <w:br/>
      </w:r>
      <w:r w:rsidR="008216C8" w:rsidRPr="00242907">
        <w:t>SELF</w:t>
      </w:r>
      <w:r w:rsidR="002C46DF">
        <w:noBreakHyphen/>
      </w:r>
      <w:r w:rsidR="008216C8" w:rsidRPr="00242907">
        <w:t>MANAGEMENT</w:t>
      </w:r>
      <w:r w:rsidR="00AB5766">
        <w:br/>
      </w:r>
      <w:r w:rsidR="008216C8" w:rsidRPr="00242907">
        <w:t>COMMUNICATION</w:t>
      </w:r>
    </w:p>
    <w:p w14:paraId="55022CB3" w14:textId="3B8C03DB" w:rsidR="008216C8" w:rsidRPr="00242907" w:rsidRDefault="00D13915" w:rsidP="004560D3">
      <w:pPr>
        <w:pStyle w:val="JOURNALHeading2"/>
        <w:spacing w:before="240"/>
      </w:pPr>
      <w:r w:rsidRPr="00D13915">
        <w:rPr>
          <w:bCs w:val="0"/>
        </w:rPr>
        <w:t>LEVEL OF EFFORT:</w:t>
      </w:r>
      <w:r w:rsidR="008216C8" w:rsidRPr="00242907">
        <w:rPr>
          <w:b/>
        </w:rPr>
        <w:tab/>
      </w:r>
      <w:r w:rsidR="008216C8" w:rsidRPr="00242907">
        <w:t>2 hours</w:t>
      </w:r>
    </w:p>
    <w:p w14:paraId="02F29630" w14:textId="2248ABA4" w:rsidR="00617BD8" w:rsidRDefault="00617BD8" w:rsidP="00050107">
      <w:pPr>
        <w:pStyle w:val="JOURNALHeading2"/>
        <w:rPr>
          <w:bCs w:val="0"/>
        </w:rPr>
      </w:pPr>
      <w:r w:rsidRPr="00617BD8">
        <w:t>REFERENCES:</w:t>
      </w:r>
    </w:p>
    <w:p w14:paraId="116F1FB3" w14:textId="71BAEE14" w:rsidR="008216C8" w:rsidRDefault="008216C8" w:rsidP="008D6168">
      <w:pPr>
        <w:pStyle w:val="ListBullet2"/>
        <w:numPr>
          <w:ilvl w:val="0"/>
          <w:numId w:val="39"/>
        </w:numPr>
        <w:rPr>
          <w:u w:val="single"/>
        </w:rPr>
      </w:pPr>
      <w:r w:rsidRPr="00521A1E">
        <w:t xml:space="preserve">NCP </w:t>
      </w:r>
      <w:r w:rsidR="00CF228E">
        <w:t>W</w:t>
      </w:r>
      <w:r w:rsidRPr="00521A1E">
        <w:t>eb site</w:t>
      </w:r>
      <w:r w:rsidR="002F7972">
        <w:t>:</w:t>
      </w:r>
      <w:r w:rsidRPr="00521A1E">
        <w:t xml:space="preserve"> </w:t>
      </w:r>
      <w:hyperlink r:id="rId25" w:history="1">
        <w:r w:rsidR="00D61FDC" w:rsidRPr="009A46A8">
          <w:rPr>
            <w:rStyle w:val="Hyperlink"/>
          </w:rPr>
          <w:t>https://usnrc.sharepoint.com/teams/NRC</w:t>
        </w:r>
        <w:r w:rsidR="002C46DF">
          <w:rPr>
            <w:rStyle w:val="Hyperlink"/>
          </w:rPr>
          <w:noBreakHyphen/>
        </w:r>
        <w:r w:rsidR="00D61FDC" w:rsidRPr="009A46A8">
          <w:rPr>
            <w:rStyle w:val="Hyperlink"/>
          </w:rPr>
          <w:t>Non</w:t>
        </w:r>
        <w:r w:rsidR="002C46DF">
          <w:rPr>
            <w:rStyle w:val="Hyperlink"/>
          </w:rPr>
          <w:noBreakHyphen/>
        </w:r>
        <w:r w:rsidR="00D61FDC" w:rsidRPr="009A46A8">
          <w:rPr>
            <w:rStyle w:val="Hyperlink"/>
          </w:rPr>
          <w:t>Concurrence</w:t>
        </w:r>
        <w:r w:rsidR="002C46DF">
          <w:rPr>
            <w:rStyle w:val="Hyperlink"/>
          </w:rPr>
          <w:noBreakHyphen/>
        </w:r>
        <w:r w:rsidR="00D61FDC" w:rsidRPr="009A46A8">
          <w:rPr>
            <w:rStyle w:val="Hyperlink"/>
          </w:rPr>
          <w:t>Process</w:t>
        </w:r>
      </w:hyperlink>
    </w:p>
    <w:p w14:paraId="33BE31CD" w14:textId="77CE5C04" w:rsidR="008216C8" w:rsidRDefault="008216C8" w:rsidP="008D6168">
      <w:pPr>
        <w:pStyle w:val="ListBullet2"/>
        <w:numPr>
          <w:ilvl w:val="0"/>
          <w:numId w:val="39"/>
        </w:numPr>
        <w:rPr>
          <w:u w:val="single"/>
        </w:rPr>
      </w:pPr>
      <w:r w:rsidRPr="00521A1E">
        <w:t xml:space="preserve">DPO Program </w:t>
      </w:r>
      <w:r w:rsidR="0045698A">
        <w:t>W</w:t>
      </w:r>
      <w:r w:rsidRPr="00521A1E">
        <w:t>eb site</w:t>
      </w:r>
      <w:r w:rsidR="002F7972">
        <w:t>:</w:t>
      </w:r>
      <w:r w:rsidRPr="00521A1E">
        <w:t xml:space="preserve"> </w:t>
      </w:r>
      <w:hyperlink r:id="rId26" w:history="1">
        <w:r w:rsidR="00351D8E" w:rsidRPr="00161184">
          <w:rPr>
            <w:rStyle w:val="Hyperlink"/>
          </w:rPr>
          <w:t>https://usnrc.sharepoint.com/teams/NRC</w:t>
        </w:r>
        <w:r w:rsidR="002C46DF">
          <w:rPr>
            <w:rStyle w:val="Hyperlink"/>
          </w:rPr>
          <w:noBreakHyphen/>
        </w:r>
        <w:r w:rsidR="00351D8E" w:rsidRPr="00161184">
          <w:rPr>
            <w:rStyle w:val="Hyperlink"/>
          </w:rPr>
          <w:t>Differing</w:t>
        </w:r>
        <w:r w:rsidR="002C46DF">
          <w:rPr>
            <w:rStyle w:val="Hyperlink"/>
          </w:rPr>
          <w:noBreakHyphen/>
        </w:r>
        <w:r w:rsidR="00351D8E" w:rsidRPr="00161184">
          <w:rPr>
            <w:rStyle w:val="Hyperlink"/>
          </w:rPr>
          <w:t>Professional</w:t>
        </w:r>
        <w:r w:rsidR="002C46DF">
          <w:rPr>
            <w:rStyle w:val="Hyperlink"/>
          </w:rPr>
          <w:noBreakHyphen/>
        </w:r>
        <w:r w:rsidR="00351D8E" w:rsidRPr="00161184">
          <w:rPr>
            <w:rStyle w:val="Hyperlink"/>
          </w:rPr>
          <w:t>Opinions</w:t>
        </w:r>
      </w:hyperlink>
    </w:p>
    <w:p w14:paraId="08E12B58" w14:textId="77777777" w:rsidR="008216C8" w:rsidRDefault="008216C8" w:rsidP="008D6168">
      <w:pPr>
        <w:pStyle w:val="ListBullet2"/>
        <w:numPr>
          <w:ilvl w:val="0"/>
          <w:numId w:val="39"/>
        </w:numPr>
      </w:pPr>
      <w:r w:rsidRPr="00521A1E">
        <w:t>MD 10.160, “Open Door Policy”</w:t>
      </w:r>
    </w:p>
    <w:p w14:paraId="173C9005" w14:textId="0345E9C7" w:rsidR="008216C8" w:rsidRDefault="008216C8" w:rsidP="008D6168">
      <w:pPr>
        <w:pStyle w:val="ListBullet2"/>
        <w:numPr>
          <w:ilvl w:val="0"/>
          <w:numId w:val="39"/>
        </w:numPr>
      </w:pPr>
      <w:r w:rsidRPr="00521A1E">
        <w:t>MD 10.158, “NRC Non</w:t>
      </w:r>
      <w:r w:rsidR="002C46DF">
        <w:noBreakHyphen/>
      </w:r>
      <w:r w:rsidRPr="00521A1E">
        <w:t>Concurrence Process”</w:t>
      </w:r>
    </w:p>
    <w:p w14:paraId="51D03297" w14:textId="2778A25D" w:rsidR="008216C8" w:rsidRDefault="008216C8" w:rsidP="008D6168">
      <w:pPr>
        <w:pStyle w:val="ListBullet2"/>
        <w:numPr>
          <w:ilvl w:val="0"/>
          <w:numId w:val="39"/>
        </w:numPr>
      </w:pPr>
      <w:r w:rsidRPr="00521A1E">
        <w:t xml:space="preserve">MD 10.159, </w:t>
      </w:r>
      <w:r w:rsidR="0045698A" w:rsidRPr="0045698A">
        <w:t>“</w:t>
      </w:r>
      <w:r w:rsidRPr="00521A1E">
        <w:t>The NRC Differing Professional Opinions Program</w:t>
      </w:r>
      <w:r w:rsidR="0045698A" w:rsidRPr="0045698A">
        <w:t>”</w:t>
      </w:r>
    </w:p>
    <w:p w14:paraId="59F98F78" w14:textId="51012532" w:rsidR="00B40368" w:rsidRDefault="00B40368" w:rsidP="008D6168">
      <w:pPr>
        <w:pStyle w:val="ListBullet2"/>
        <w:numPr>
          <w:ilvl w:val="0"/>
          <w:numId w:val="39"/>
        </w:numPr>
      </w:pPr>
      <w:r>
        <w:t xml:space="preserve">TMS Training: </w:t>
      </w:r>
      <w:r w:rsidR="00FE474D">
        <w:t>The Non</w:t>
      </w:r>
      <w:r w:rsidR="002C46DF">
        <w:noBreakHyphen/>
      </w:r>
      <w:r w:rsidR="00FE474D">
        <w:t>Concurrence Process (NCP)</w:t>
      </w:r>
    </w:p>
    <w:p w14:paraId="5840881D" w14:textId="1852F05A" w:rsidR="00FE474D" w:rsidRDefault="00FE474D" w:rsidP="008D6168">
      <w:pPr>
        <w:pStyle w:val="ListBullet2"/>
        <w:numPr>
          <w:ilvl w:val="0"/>
          <w:numId w:val="39"/>
        </w:numPr>
      </w:pPr>
      <w:r>
        <w:t>TMS Training: Differing Professional Opinion (DPO) Program</w:t>
      </w:r>
    </w:p>
    <w:p w14:paraId="7D7EF031" w14:textId="77777777" w:rsidR="008216C8" w:rsidRDefault="008216C8" w:rsidP="00826F34">
      <w:pPr>
        <w:pStyle w:val="ListBullet2"/>
      </w:pPr>
      <w:r w:rsidRPr="00521A1E">
        <w:t>Regional or office instructions establishing additional implementing guidance for raising differing views (if applicable)</w:t>
      </w:r>
    </w:p>
    <w:p w14:paraId="4F2495AA" w14:textId="77777777" w:rsidR="00751333" w:rsidRPr="00751333" w:rsidRDefault="00751333" w:rsidP="00751333">
      <w:pPr>
        <w:pStyle w:val="JOURNALHeading2"/>
      </w:pPr>
      <w:r w:rsidRPr="00751333">
        <w:rPr>
          <w:bCs w:val="0"/>
        </w:rPr>
        <w:t>EVALUATION CRITERIA:</w:t>
      </w:r>
    </w:p>
    <w:p w14:paraId="62405B4D" w14:textId="718FD045" w:rsidR="008216C8" w:rsidRPr="008D6168" w:rsidRDefault="008216C8" w:rsidP="0045392F">
      <w:pPr>
        <w:pStyle w:val="BodyText2"/>
      </w:pPr>
      <w:r w:rsidRPr="00242907">
        <w:t xml:space="preserve">Upon completion of this activity, </w:t>
      </w:r>
      <w:r w:rsidR="0045698A">
        <w:t>you</w:t>
      </w:r>
      <w:r w:rsidRPr="00242907">
        <w:t xml:space="preserve"> will be asked to demonstrate </w:t>
      </w:r>
      <w:r w:rsidR="0045698A">
        <w:t>your</w:t>
      </w:r>
      <w:r w:rsidR="0045698A" w:rsidRPr="00242907">
        <w:t xml:space="preserve"> </w:t>
      </w:r>
      <w:r w:rsidRPr="00242907">
        <w:t xml:space="preserve">understanding of the NRC </w:t>
      </w:r>
      <w:r w:rsidR="222B829F" w:rsidRPr="68132DDF">
        <w:t xml:space="preserve">processes </w:t>
      </w:r>
      <w:r w:rsidR="222B829F" w:rsidRPr="25E58298">
        <w:t>for raising</w:t>
      </w:r>
      <w:r w:rsidRPr="00242907">
        <w:t xml:space="preserve"> </w:t>
      </w:r>
      <w:r w:rsidR="58D1064C" w:rsidRPr="2EC733FF">
        <w:t xml:space="preserve">concerns and differing </w:t>
      </w:r>
      <w:r w:rsidR="58D1064C" w:rsidRPr="76839B84">
        <w:t xml:space="preserve">views </w:t>
      </w:r>
      <w:r w:rsidRPr="00242907">
        <w:t>by successfully addressing the following:</w:t>
      </w:r>
    </w:p>
    <w:p w14:paraId="22A9369C" w14:textId="77777777" w:rsidR="008216C8" w:rsidRDefault="008216C8" w:rsidP="008D6168">
      <w:pPr>
        <w:pStyle w:val="ListBullet2"/>
        <w:numPr>
          <w:ilvl w:val="0"/>
          <w:numId w:val="39"/>
        </w:numPr>
      </w:pPr>
      <w:r w:rsidRPr="00521A1E">
        <w:t>Discuss under what circumstances the various methods available for expressing differing views would be used.</w:t>
      </w:r>
    </w:p>
    <w:p w14:paraId="03084465" w14:textId="77777777" w:rsidR="008216C8" w:rsidRDefault="008216C8" w:rsidP="008D6168">
      <w:pPr>
        <w:pStyle w:val="ListBullet2"/>
        <w:numPr>
          <w:ilvl w:val="0"/>
          <w:numId w:val="39"/>
        </w:numPr>
      </w:pPr>
      <w:r w:rsidRPr="00521A1E">
        <w:t>Describe the Open Door Policy.</w:t>
      </w:r>
    </w:p>
    <w:p w14:paraId="4B04C38F" w14:textId="77777777" w:rsidR="008216C8" w:rsidRDefault="008216C8" w:rsidP="008D6168">
      <w:pPr>
        <w:pStyle w:val="ListBullet2"/>
        <w:numPr>
          <w:ilvl w:val="0"/>
          <w:numId w:val="39"/>
        </w:numPr>
      </w:pPr>
      <w:r w:rsidRPr="00521A1E">
        <w:t>Describe the key features of the NCP.</w:t>
      </w:r>
    </w:p>
    <w:p w14:paraId="734A8F28" w14:textId="2D1FA0EA" w:rsidR="008216C8" w:rsidRDefault="008216C8" w:rsidP="008D6168">
      <w:pPr>
        <w:pStyle w:val="ListBullet2"/>
        <w:numPr>
          <w:ilvl w:val="0"/>
          <w:numId w:val="39"/>
        </w:numPr>
      </w:pPr>
      <w:r w:rsidRPr="00521A1E">
        <w:t>Describe the key features of the DPO Program.</w:t>
      </w:r>
    </w:p>
    <w:p w14:paraId="3E4B2BBF" w14:textId="5D03B939" w:rsidR="003E0D2E" w:rsidRPr="00557BB8" w:rsidRDefault="00BC1F64" w:rsidP="008D6168">
      <w:pPr>
        <w:pStyle w:val="ListBullet2"/>
        <w:numPr>
          <w:ilvl w:val="0"/>
          <w:numId w:val="39"/>
        </w:numPr>
      </w:pPr>
      <w:r>
        <w:t>Describe the type of information available on the NCP and DPO Program Web Site</w:t>
      </w:r>
      <w:r w:rsidR="008D67AE">
        <w:t xml:space="preserve"> on the NRC internal</w:t>
      </w:r>
      <w:r w:rsidR="003E0D2E">
        <w:t xml:space="preserve"> page under Office of Enforcement</w:t>
      </w:r>
      <w:r>
        <w:t>.</w:t>
      </w:r>
      <w:r w:rsidR="003E0D2E">
        <w:t xml:space="preserve"> </w:t>
      </w:r>
      <w:r w:rsidR="00B207A5">
        <w:t>(</w:t>
      </w:r>
      <w:hyperlink r:id="rId27" w:history="1">
        <w:r w:rsidR="006B26CD" w:rsidRPr="009A46A8">
          <w:rPr>
            <w:rStyle w:val="Hyperlink"/>
          </w:rPr>
          <w:t>https://intranet.nrc.gov/oe</w:t>
        </w:r>
      </w:hyperlink>
      <w:r w:rsidR="00B207A5">
        <w:t>)</w:t>
      </w:r>
    </w:p>
    <w:p w14:paraId="70BE9D86" w14:textId="77777777" w:rsidR="004528E9" w:rsidRPr="004528E9" w:rsidRDefault="004528E9" w:rsidP="004560D3">
      <w:pPr>
        <w:pStyle w:val="JOURNALHeading2"/>
        <w:spacing w:before="240"/>
      </w:pPr>
      <w:r w:rsidRPr="004528E9">
        <w:t>TASKS:</w:t>
      </w:r>
    </w:p>
    <w:p w14:paraId="5E7C501C" w14:textId="001A7A99" w:rsidR="008216C8" w:rsidRDefault="00790E64" w:rsidP="008D6168">
      <w:pPr>
        <w:pStyle w:val="ListBullet2"/>
        <w:numPr>
          <w:ilvl w:val="0"/>
          <w:numId w:val="39"/>
        </w:numPr>
      </w:pPr>
      <w:r>
        <w:t>Explore information and guidance for Open Door Policy, NCP, and DPO Program on identified Web Sites.</w:t>
      </w:r>
    </w:p>
    <w:p w14:paraId="48FD7BD0" w14:textId="2D589689" w:rsidR="00D743B5" w:rsidRDefault="00D743B5" w:rsidP="008D6168">
      <w:pPr>
        <w:pStyle w:val="ListBullet2"/>
        <w:numPr>
          <w:ilvl w:val="0"/>
          <w:numId w:val="39"/>
        </w:numPr>
      </w:pPr>
      <w:r>
        <w:t>Complete NCP training in TMS</w:t>
      </w:r>
    </w:p>
    <w:p w14:paraId="5ED49AF7" w14:textId="50EF576B" w:rsidR="00D0338D" w:rsidRPr="00557BB8" w:rsidRDefault="00D0338D" w:rsidP="008D6168">
      <w:pPr>
        <w:pStyle w:val="ListBullet2"/>
        <w:numPr>
          <w:ilvl w:val="0"/>
          <w:numId w:val="39"/>
        </w:numPr>
      </w:pPr>
      <w:r>
        <w:t>Complete DPO Training in TMS</w:t>
      </w:r>
    </w:p>
    <w:p w14:paraId="0E6C11EE" w14:textId="5BF30EFE" w:rsidR="008216C8" w:rsidRPr="00354DAE" w:rsidRDefault="008216C8" w:rsidP="008D6168">
      <w:pPr>
        <w:pStyle w:val="ListBullet2"/>
        <w:numPr>
          <w:ilvl w:val="0"/>
          <w:numId w:val="39"/>
        </w:numPr>
      </w:pPr>
      <w:r w:rsidRPr="00521A1E">
        <w:t>Review MD 10.160, MD 10.158, and MD 10.159.</w:t>
      </w:r>
    </w:p>
    <w:p w14:paraId="74A642F8" w14:textId="5F527F9E" w:rsidR="008216C8" w:rsidRPr="00354DAE" w:rsidRDefault="0045698A" w:rsidP="008D6168">
      <w:pPr>
        <w:pStyle w:val="ListBullet2"/>
        <w:numPr>
          <w:ilvl w:val="0"/>
          <w:numId w:val="39"/>
        </w:numPr>
      </w:pPr>
      <w:r>
        <w:t>M</w:t>
      </w:r>
      <w:r w:rsidR="008216C8" w:rsidRPr="00521A1E">
        <w:t xml:space="preserve">eet with </w:t>
      </w:r>
      <w:r>
        <w:t>your</w:t>
      </w:r>
      <w:r w:rsidRPr="00521A1E">
        <w:t xml:space="preserve"> </w:t>
      </w:r>
      <w:r w:rsidR="008216C8">
        <w:t xml:space="preserve">immediate </w:t>
      </w:r>
      <w:r w:rsidR="008216C8" w:rsidRPr="00521A1E">
        <w:t>supervisor or the person designated to be the resource for this activity to discuss the items listed in the evaluation criteria section.</w:t>
      </w:r>
    </w:p>
    <w:p w14:paraId="7E928ECE" w14:textId="256EEA22" w:rsidR="008216C8" w:rsidRPr="00242907" w:rsidRDefault="00751333" w:rsidP="004560D3">
      <w:pPr>
        <w:pStyle w:val="JOURNALHeading2"/>
        <w:spacing w:before="240"/>
      </w:pPr>
      <w:r w:rsidRPr="00751333">
        <w:t>DOCUMENTATION:</w:t>
      </w:r>
      <w:r w:rsidRPr="00751333">
        <w:tab/>
      </w:r>
      <w:r w:rsidR="0045698A">
        <w:t>You</w:t>
      </w:r>
      <w:r w:rsidR="008216C8" w:rsidRPr="00256A59">
        <w:t xml:space="preserve"> should</w:t>
      </w:r>
      <w:r w:rsidR="008216C8">
        <w:rPr>
          <w:b/>
        </w:rPr>
        <w:t xml:space="preserve"> </w:t>
      </w:r>
      <w:r w:rsidR="008216C8">
        <w:t>o</w:t>
      </w:r>
      <w:r w:rsidR="008216C8" w:rsidRPr="00CD76D7">
        <w:t xml:space="preserve">btain </w:t>
      </w:r>
      <w:r w:rsidR="0045698A">
        <w:t>your</w:t>
      </w:r>
      <w:r w:rsidR="008216C8" w:rsidRPr="00CD76D7">
        <w:t xml:space="preserve"> </w:t>
      </w:r>
      <w:r w:rsidR="008216C8">
        <w:t xml:space="preserve">immediate </w:t>
      </w:r>
      <w:r w:rsidR="008216C8" w:rsidRPr="00CD76D7">
        <w:t>supervisor</w:t>
      </w:r>
      <w:r w:rsidR="0045698A">
        <w:t>’</w:t>
      </w:r>
      <w:r w:rsidR="008216C8" w:rsidRPr="00CD76D7">
        <w:t xml:space="preserve">s </w:t>
      </w:r>
      <w:r w:rsidR="00132D90">
        <w:t xml:space="preserve">or designee’s </w:t>
      </w:r>
      <w:r w:rsidR="008216C8" w:rsidRPr="00CD76D7">
        <w:t>signature</w:t>
      </w:r>
      <w:r w:rsidR="008216C8" w:rsidRPr="00C4529F" w:rsidDel="00535171">
        <w:t xml:space="preserve"> </w:t>
      </w:r>
      <w:r w:rsidR="008216C8" w:rsidRPr="00403DE9">
        <w:t>in the line item for Basic</w:t>
      </w:r>
      <w:r w:rsidR="002C46DF">
        <w:noBreakHyphen/>
      </w:r>
      <w:r w:rsidR="008216C8" w:rsidRPr="00403DE9">
        <w:t>Level Certification Signature Card Item</w:t>
      </w:r>
      <w:r w:rsidR="008216C8">
        <w:t xml:space="preserve"> </w:t>
      </w:r>
      <w:r w:rsidR="008216C8" w:rsidRPr="00242907">
        <w:t>ISA</w:t>
      </w:r>
      <w:r w:rsidR="002C46DF">
        <w:noBreakHyphen/>
      </w:r>
      <w:r w:rsidR="008216C8" w:rsidRPr="00242907">
        <w:t>1</w:t>
      </w:r>
      <w:r w:rsidR="00355B0B">
        <w:t>6</w:t>
      </w:r>
      <w:r w:rsidR="008216C8" w:rsidRPr="00242907">
        <w:t>.</w:t>
      </w:r>
    </w:p>
    <w:p w14:paraId="577D5DE2" w14:textId="6B71C337"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103BC341" w14:textId="1036B96D" w:rsidR="008216C8" w:rsidRPr="004A21F0" w:rsidRDefault="008216C8" w:rsidP="004767B7">
      <w:pPr>
        <w:pStyle w:val="JournalTOPIC"/>
      </w:pPr>
      <w:bookmarkStart w:id="109" w:name="_Toc138859165"/>
      <w:bookmarkStart w:id="110" w:name="_Toc152321932"/>
      <w:bookmarkStart w:id="111" w:name="_Toc152570760"/>
      <w:bookmarkStart w:id="112" w:name="_Toc178081645"/>
      <w:r w:rsidRPr="004A21F0">
        <w:t>(ISA</w:t>
      </w:r>
      <w:r w:rsidR="000A14ED">
        <w:t>-</w:t>
      </w:r>
      <w:r w:rsidRPr="004A21F0">
        <w:t>17) Overview of 10</w:t>
      </w:r>
      <w:r w:rsidR="0045698A" w:rsidRPr="004A21F0">
        <w:t> </w:t>
      </w:r>
      <w:r w:rsidRPr="004A21F0">
        <w:t>CFR</w:t>
      </w:r>
      <w:r w:rsidR="0045698A" w:rsidRPr="004A21F0">
        <w:t> </w:t>
      </w:r>
      <w:r w:rsidRPr="00FB01BA">
        <w:rPr>
          <w:rFonts w:eastAsia="Times New Roman"/>
        </w:rPr>
        <w:t>Part</w:t>
      </w:r>
      <w:r w:rsidR="0045698A" w:rsidRPr="00FB01BA">
        <w:rPr>
          <w:rFonts w:eastAsia="Times New Roman"/>
        </w:rPr>
        <w:t> </w:t>
      </w:r>
      <w:r w:rsidRPr="004A21F0">
        <w:t>72</w:t>
      </w:r>
      <w:bookmarkEnd w:id="109"/>
      <w:bookmarkEnd w:id="110"/>
      <w:bookmarkEnd w:id="111"/>
      <w:bookmarkEnd w:id="112"/>
    </w:p>
    <w:p w14:paraId="7A3986A0" w14:textId="77777777" w:rsidR="00871234" w:rsidRPr="00871234" w:rsidRDefault="00871234" w:rsidP="00871234">
      <w:pPr>
        <w:pStyle w:val="JOURNALHeading2"/>
      </w:pPr>
      <w:r w:rsidRPr="00871234">
        <w:t>PURPOSE:</w:t>
      </w:r>
    </w:p>
    <w:p w14:paraId="24924CFE" w14:textId="4A004DFE" w:rsidR="008216C8" w:rsidRPr="00D20C9C" w:rsidRDefault="008216C8" w:rsidP="004560D3">
      <w:pPr>
        <w:pStyle w:val="BodyText"/>
        <w:spacing w:before="240"/>
      </w:pPr>
      <w:r w:rsidRPr="00D20C9C">
        <w:t xml:space="preserve">The purpose of this activity is to acquaint </w:t>
      </w:r>
      <w:r w:rsidR="00A66450">
        <w:t>you</w:t>
      </w:r>
      <w:r w:rsidRPr="00D20C9C">
        <w:t xml:space="preserve"> with the regulations that specify the requirements for all aspects of the construction and operation of an ISFSI. This </w:t>
      </w:r>
      <w:r w:rsidR="004A02D2">
        <w:t>ISA</w:t>
      </w:r>
      <w:r w:rsidRPr="00D20C9C">
        <w:t xml:space="preserve"> will help you to understand the content 10</w:t>
      </w:r>
      <w:r w:rsidR="004A02D2">
        <w:t> </w:t>
      </w:r>
      <w:r w:rsidRPr="00D20C9C">
        <w:t>CFR</w:t>
      </w:r>
      <w:r w:rsidR="004A02D2">
        <w:t> </w:t>
      </w:r>
      <w:r w:rsidRPr="00D20C9C">
        <w:t>Part</w:t>
      </w:r>
      <w:r w:rsidR="004A02D2">
        <w:t> </w:t>
      </w:r>
      <w:r w:rsidRPr="00D20C9C">
        <w:t xml:space="preserve">72, </w:t>
      </w:r>
      <w:r w:rsidR="004A02D2">
        <w:t>“</w:t>
      </w:r>
      <w:r w:rsidRPr="00D20C9C">
        <w:t>Licensing Requirements for the Independent Storage of Spent Nuclear Fuel, High</w:t>
      </w:r>
      <w:r w:rsidR="002C46DF">
        <w:noBreakHyphen/>
      </w:r>
      <w:r w:rsidRPr="00D20C9C">
        <w:t>Level Radioactive Waste, and Reactor</w:t>
      </w:r>
      <w:r w:rsidR="002C46DF">
        <w:noBreakHyphen/>
      </w:r>
      <w:r w:rsidRPr="00D20C9C">
        <w:t xml:space="preserve">Related Greater than Class C Waste,” and how to locate the </w:t>
      </w:r>
      <w:r w:rsidRPr="002F7972">
        <w:t xml:space="preserve">specific requirements related to these </w:t>
      </w:r>
      <w:r w:rsidR="002F7972" w:rsidRPr="002F7972">
        <w:t>regulat</w:t>
      </w:r>
      <w:r w:rsidR="002F7972">
        <w:t>ions</w:t>
      </w:r>
      <w:r w:rsidRPr="00D20C9C">
        <w:t>.</w:t>
      </w:r>
    </w:p>
    <w:p w14:paraId="46D85309" w14:textId="5093061C" w:rsidR="008216C8" w:rsidRPr="00D20C9C" w:rsidRDefault="00D90059" w:rsidP="004560D3">
      <w:pPr>
        <w:pStyle w:val="JOURNALHeading2"/>
        <w:spacing w:before="240"/>
      </w:pPr>
      <w:r w:rsidRPr="00D90059">
        <w:rPr>
          <w:bCs w:val="0"/>
        </w:rPr>
        <w:t>COMPETENCY AREA:</w:t>
      </w:r>
      <w:r w:rsidR="009C7751">
        <w:rPr>
          <w:bCs w:val="0"/>
        </w:rPr>
        <w:tab/>
      </w:r>
      <w:r w:rsidR="008216C8" w:rsidRPr="00D20C9C">
        <w:t>REGULATORY FRAMEWORK</w:t>
      </w:r>
    </w:p>
    <w:p w14:paraId="7443B7E0" w14:textId="335E2F99" w:rsidR="008216C8" w:rsidRPr="00D20C9C" w:rsidRDefault="00617BD8" w:rsidP="004560D3">
      <w:pPr>
        <w:pStyle w:val="JOURNALHeading2"/>
        <w:spacing w:before="240"/>
      </w:pPr>
      <w:r w:rsidRPr="00617BD8">
        <w:rPr>
          <w:bCs w:val="0"/>
        </w:rPr>
        <w:t>LEVEL OF EFFORT:</w:t>
      </w:r>
      <w:r w:rsidR="008216C8" w:rsidRPr="00D20C9C">
        <w:tab/>
      </w:r>
      <w:r w:rsidR="00646724">
        <w:t>6</w:t>
      </w:r>
      <w:r w:rsidR="008216C8" w:rsidRPr="00D20C9C">
        <w:t xml:space="preserve"> hours</w:t>
      </w:r>
    </w:p>
    <w:p w14:paraId="385D9DD9" w14:textId="77777777" w:rsidR="00617BD8" w:rsidRPr="00617BD8" w:rsidRDefault="00617BD8" w:rsidP="004560D3">
      <w:pPr>
        <w:pStyle w:val="JOURNALHeading2"/>
        <w:spacing w:before="240"/>
      </w:pPr>
      <w:r w:rsidRPr="00617BD8">
        <w:rPr>
          <w:bCs w:val="0"/>
        </w:rPr>
        <w:t>REFERENCES:</w:t>
      </w:r>
    </w:p>
    <w:p w14:paraId="334F8D4E" w14:textId="4267F7CD" w:rsidR="008216C8" w:rsidRPr="00D20C9C" w:rsidRDefault="008216C8" w:rsidP="008D6168">
      <w:pPr>
        <w:pStyle w:val="ListBullet2"/>
        <w:numPr>
          <w:ilvl w:val="0"/>
          <w:numId w:val="39"/>
        </w:numPr>
      </w:pPr>
      <w:r w:rsidRPr="00D20C9C">
        <w:t>NRC internal home page</w:t>
      </w:r>
    </w:p>
    <w:p w14:paraId="4F6D027E" w14:textId="3F54C8BD" w:rsidR="008216C8" w:rsidRDefault="008216C8" w:rsidP="008D6168">
      <w:pPr>
        <w:pStyle w:val="ListBullet2"/>
        <w:numPr>
          <w:ilvl w:val="0"/>
          <w:numId w:val="39"/>
        </w:numPr>
      </w:pPr>
      <w:r w:rsidRPr="00D20C9C">
        <w:t>10</w:t>
      </w:r>
      <w:r w:rsidR="004A02D2">
        <w:t> </w:t>
      </w:r>
      <w:r w:rsidRPr="00D20C9C">
        <w:t>CFR</w:t>
      </w:r>
      <w:r w:rsidR="004A02D2">
        <w:t> </w:t>
      </w:r>
      <w:r w:rsidRPr="00D20C9C">
        <w:t>Part</w:t>
      </w:r>
      <w:r w:rsidR="004A02D2">
        <w:t> </w:t>
      </w:r>
      <w:r w:rsidRPr="00D20C9C">
        <w:t>72</w:t>
      </w:r>
    </w:p>
    <w:p w14:paraId="7FFC3CE9" w14:textId="77777777" w:rsidR="00751333" w:rsidRPr="00751333" w:rsidRDefault="00751333" w:rsidP="004560D3">
      <w:pPr>
        <w:pStyle w:val="JOURNALHeading2"/>
        <w:spacing w:before="240"/>
      </w:pPr>
      <w:r w:rsidRPr="00751333">
        <w:rPr>
          <w:bCs w:val="0"/>
        </w:rPr>
        <w:t>EVALUATION CRITERIA:</w:t>
      </w:r>
    </w:p>
    <w:p w14:paraId="5D443359" w14:textId="03A1A583" w:rsidR="008216C8" w:rsidRPr="00D20C9C" w:rsidRDefault="008216C8" w:rsidP="00A5462C">
      <w:pPr>
        <w:pStyle w:val="BodyText2"/>
      </w:pPr>
      <w:r w:rsidRPr="00D20C9C">
        <w:t xml:space="preserve">Upon completion of the tasks in this activity, </w:t>
      </w:r>
      <w:r w:rsidR="004A02D2">
        <w:t>you</w:t>
      </w:r>
      <w:r w:rsidRPr="00D20C9C">
        <w:t xml:space="preserve"> will be asked to demonstrate </w:t>
      </w:r>
      <w:r w:rsidR="004A02D2">
        <w:t>your</w:t>
      </w:r>
      <w:r w:rsidR="004A02D2" w:rsidRPr="00D20C9C">
        <w:t xml:space="preserve"> </w:t>
      </w:r>
      <w:r w:rsidRPr="00D20C9C">
        <w:t>understanding of the general content of 10 CFR</w:t>
      </w:r>
      <w:r w:rsidR="004A02D2">
        <w:t> </w:t>
      </w:r>
      <w:r w:rsidRPr="00D20C9C">
        <w:t>Part 72 by successfully discussing the following:</w:t>
      </w:r>
    </w:p>
    <w:p w14:paraId="7CBE040C" w14:textId="6B575473" w:rsidR="008216C8" w:rsidRPr="00D20C9C" w:rsidRDefault="008216C8" w:rsidP="008D6168">
      <w:pPr>
        <w:pStyle w:val="ListBullet2"/>
        <w:numPr>
          <w:ilvl w:val="0"/>
          <w:numId w:val="39"/>
        </w:numPr>
        <w:rPr>
          <w:b/>
          <w:bCs/>
        </w:rPr>
      </w:pPr>
      <w:r w:rsidRPr="00D20C9C">
        <w:t>State the purpose of 10</w:t>
      </w:r>
      <w:r w:rsidR="004A02D2">
        <w:t> </w:t>
      </w:r>
      <w:r w:rsidRPr="00D20C9C">
        <w:t>CFR</w:t>
      </w:r>
      <w:r w:rsidR="004A02D2">
        <w:t> </w:t>
      </w:r>
      <w:r w:rsidRPr="00D20C9C">
        <w:t>Part</w:t>
      </w:r>
      <w:r w:rsidR="004A02D2">
        <w:t> </w:t>
      </w:r>
      <w:r w:rsidRPr="00D20C9C">
        <w:t>72.</w:t>
      </w:r>
    </w:p>
    <w:p w14:paraId="5568E33B" w14:textId="3A328B67" w:rsidR="008216C8" w:rsidRPr="00D20C9C" w:rsidRDefault="008216C8" w:rsidP="008D6168">
      <w:pPr>
        <w:pStyle w:val="ListBullet2"/>
        <w:numPr>
          <w:ilvl w:val="0"/>
          <w:numId w:val="39"/>
        </w:numPr>
      </w:pPr>
      <w:r w:rsidRPr="00D20C9C">
        <w:t>Given a specific subject, identify which section in 10</w:t>
      </w:r>
      <w:r w:rsidR="00662DBF">
        <w:t> </w:t>
      </w:r>
      <w:r w:rsidRPr="00D20C9C">
        <w:t>CFR</w:t>
      </w:r>
      <w:r w:rsidR="00662DBF">
        <w:t> </w:t>
      </w:r>
      <w:r w:rsidRPr="00D20C9C">
        <w:t>Part</w:t>
      </w:r>
      <w:r w:rsidR="00662DBF">
        <w:t> </w:t>
      </w:r>
      <w:r w:rsidRPr="00D20C9C">
        <w:t xml:space="preserve">72 discusses the requirements for that subject by using the search feature on the NRC </w:t>
      </w:r>
      <w:r w:rsidR="002F7972">
        <w:t>“</w:t>
      </w:r>
      <w:r w:rsidRPr="00D20C9C">
        <w:t>Regulations</w:t>
      </w:r>
      <w:r w:rsidR="002F7972">
        <w:t>”</w:t>
      </w:r>
      <w:r w:rsidRPr="00D20C9C">
        <w:t xml:space="preserve"> and </w:t>
      </w:r>
      <w:r w:rsidR="002F7972">
        <w:t>“</w:t>
      </w:r>
      <w:r w:rsidRPr="00D20C9C">
        <w:t>Nuclear Regulatory Legislation</w:t>
      </w:r>
      <w:r w:rsidR="002F7972">
        <w:t>”</w:t>
      </w:r>
      <w:r w:rsidRPr="00D20C9C">
        <w:t xml:space="preserve"> Web pages.</w:t>
      </w:r>
    </w:p>
    <w:p w14:paraId="0180957C" w14:textId="77777777" w:rsidR="00751333" w:rsidRPr="00751333" w:rsidRDefault="00751333" w:rsidP="004560D3">
      <w:pPr>
        <w:pStyle w:val="JOURNALHeading2"/>
        <w:spacing w:before="240"/>
      </w:pPr>
      <w:r w:rsidRPr="00751333">
        <w:t>TASKS:</w:t>
      </w:r>
    </w:p>
    <w:p w14:paraId="092F5493" w14:textId="55ACF205" w:rsidR="008216C8" w:rsidRPr="00D20C9C" w:rsidRDefault="008216C8" w:rsidP="008D6168">
      <w:pPr>
        <w:pStyle w:val="ListBullet2"/>
        <w:numPr>
          <w:ilvl w:val="0"/>
          <w:numId w:val="39"/>
        </w:numPr>
      </w:pPr>
      <w:r w:rsidRPr="00D20C9C">
        <w:t xml:space="preserve">Become familiar with, and be able to use, the search feature to locate the information available in NRC </w:t>
      </w:r>
      <w:r w:rsidR="002F7972">
        <w:t>“</w:t>
      </w:r>
      <w:r w:rsidRPr="00D20C9C">
        <w:t>Regulations</w:t>
      </w:r>
      <w:r w:rsidR="002F7972">
        <w:t>”</w:t>
      </w:r>
      <w:r w:rsidRPr="00D20C9C">
        <w:t xml:space="preserve"> and </w:t>
      </w:r>
      <w:r w:rsidR="002F7972">
        <w:t>“</w:t>
      </w:r>
      <w:r w:rsidRPr="00D20C9C">
        <w:t>Nuclear Regulatory Legislation</w:t>
      </w:r>
      <w:r w:rsidR="002F7972">
        <w:t>”</w:t>
      </w:r>
      <w:r w:rsidRPr="00D20C9C">
        <w:t xml:space="preserve"> Web pages found on the NRC internal Web site.</w:t>
      </w:r>
    </w:p>
    <w:p w14:paraId="73585B1A" w14:textId="5C938861" w:rsidR="008216C8" w:rsidRDefault="008216C8" w:rsidP="008D6168">
      <w:pPr>
        <w:pStyle w:val="ListBullet2"/>
        <w:numPr>
          <w:ilvl w:val="0"/>
          <w:numId w:val="39"/>
        </w:numPr>
      </w:pPr>
      <w:r>
        <w:t>R</w:t>
      </w:r>
      <w:r w:rsidRPr="00D20C9C">
        <w:t>ead and be familiar with 10</w:t>
      </w:r>
      <w:r w:rsidR="00662DBF">
        <w:t> </w:t>
      </w:r>
      <w:r w:rsidRPr="00D20C9C">
        <w:t>CFR</w:t>
      </w:r>
      <w:r w:rsidR="00662DBF">
        <w:t> </w:t>
      </w:r>
      <w:r w:rsidRPr="00D20C9C">
        <w:t>Part</w:t>
      </w:r>
      <w:r w:rsidR="00662DBF">
        <w:t> </w:t>
      </w:r>
      <w:r w:rsidRPr="00D20C9C">
        <w:t>72</w:t>
      </w:r>
      <w:r w:rsidR="002F7972">
        <w:t>.</w:t>
      </w:r>
    </w:p>
    <w:p w14:paraId="238D4DC7" w14:textId="77777777" w:rsidR="008216C8" w:rsidRPr="00D20C9C" w:rsidRDefault="008216C8" w:rsidP="008D6168">
      <w:pPr>
        <w:pStyle w:val="ListBullet2"/>
        <w:numPr>
          <w:ilvl w:val="0"/>
          <w:numId w:val="39"/>
        </w:numPr>
      </w:pPr>
      <w:r>
        <w:t>Discuss the differences between a general license and specific license under 10</w:t>
      </w:r>
      <w:r w:rsidR="00662DBF">
        <w:t> </w:t>
      </w:r>
      <w:r>
        <w:t>CFR</w:t>
      </w:r>
      <w:r w:rsidR="00662DBF">
        <w:t> </w:t>
      </w:r>
      <w:r>
        <w:t>Part</w:t>
      </w:r>
      <w:r w:rsidR="00662DBF">
        <w:t> </w:t>
      </w:r>
      <w:r>
        <w:t>72.</w:t>
      </w:r>
    </w:p>
    <w:p w14:paraId="79D729B5" w14:textId="77777777" w:rsidR="008216C8" w:rsidRPr="00D20C9C" w:rsidRDefault="00662DBF" w:rsidP="008D6168">
      <w:pPr>
        <w:pStyle w:val="ListBullet2"/>
        <w:numPr>
          <w:ilvl w:val="0"/>
          <w:numId w:val="39"/>
        </w:numPr>
      </w:pPr>
      <w:r>
        <w:t>M</w:t>
      </w:r>
      <w:r w:rsidR="008216C8" w:rsidRPr="00354DAE">
        <w:t xml:space="preserve">eet with </w:t>
      </w:r>
      <w:r>
        <w:t>your</w:t>
      </w:r>
      <w:r w:rsidRPr="00354DAE">
        <w:t xml:space="preserve"> </w:t>
      </w:r>
      <w:r w:rsidR="008216C8">
        <w:t>immediate</w:t>
      </w:r>
      <w:r>
        <w:t xml:space="preserve"> supervisor</w:t>
      </w:r>
      <w:r w:rsidR="008216C8">
        <w:t xml:space="preserve"> </w:t>
      </w:r>
      <w:r w:rsidR="008216C8" w:rsidRPr="00D20C9C">
        <w:t xml:space="preserve">or the person designated to be your resource for this activity to discuss the items listed in the </w:t>
      </w:r>
      <w:r w:rsidR="002F7972">
        <w:t>e</w:t>
      </w:r>
      <w:r w:rsidR="008216C8" w:rsidRPr="00D20C9C">
        <w:t xml:space="preserve">valuation </w:t>
      </w:r>
      <w:r w:rsidR="002F7972">
        <w:t>c</w:t>
      </w:r>
      <w:r w:rsidR="008216C8" w:rsidRPr="00D20C9C">
        <w:t>riteria section.</w:t>
      </w:r>
    </w:p>
    <w:p w14:paraId="063FCC04" w14:textId="5EB20E5B" w:rsidR="008216C8" w:rsidRPr="00D20C9C" w:rsidRDefault="00751333" w:rsidP="004560D3">
      <w:pPr>
        <w:pStyle w:val="JOURNALHeading2"/>
        <w:spacing w:before="240"/>
      </w:pPr>
      <w:r w:rsidRPr="00751333">
        <w:t>DOCUMENTATION:</w:t>
      </w:r>
      <w:r w:rsidRPr="00751333">
        <w:tab/>
      </w:r>
      <w:r w:rsidR="00662DBF">
        <w:t>You</w:t>
      </w:r>
      <w:r w:rsidR="008216C8" w:rsidRPr="00256A59">
        <w:t xml:space="preserve"> should</w:t>
      </w:r>
      <w:r w:rsidR="008216C8">
        <w:rPr>
          <w:b/>
        </w:rPr>
        <w:t xml:space="preserve"> </w:t>
      </w:r>
      <w:r w:rsidR="008216C8">
        <w:t>o</w:t>
      </w:r>
      <w:r w:rsidR="008216C8" w:rsidRPr="00CD76D7">
        <w:t xml:space="preserve">btain </w:t>
      </w:r>
      <w:r w:rsidR="00662DBF">
        <w:t>your</w:t>
      </w:r>
      <w:r w:rsidR="008216C8" w:rsidRPr="00CD76D7">
        <w:t xml:space="preserve"> </w:t>
      </w:r>
      <w:r w:rsidR="008216C8">
        <w:t xml:space="preserve">immediate </w:t>
      </w:r>
      <w:r w:rsidR="008216C8" w:rsidRPr="00CD76D7">
        <w:t>supervisor</w:t>
      </w:r>
      <w:r w:rsidR="00662DBF">
        <w:t>’</w:t>
      </w:r>
      <w:r w:rsidR="008216C8" w:rsidRPr="00CD76D7">
        <w:t xml:space="preserve">s </w:t>
      </w:r>
      <w:r w:rsidR="00132D90">
        <w:t xml:space="preserve">or designee’s </w:t>
      </w:r>
      <w:r w:rsidR="008216C8" w:rsidRPr="00CD76D7">
        <w:t>signature</w:t>
      </w:r>
      <w:r w:rsidR="008216C8" w:rsidRPr="00C4529F" w:rsidDel="00535171">
        <w:t xml:space="preserve"> </w:t>
      </w:r>
      <w:r w:rsidR="008216C8" w:rsidRPr="00D20C9C">
        <w:t>in the line item for Basic</w:t>
      </w:r>
      <w:r w:rsidR="002C46DF">
        <w:noBreakHyphen/>
      </w:r>
      <w:r w:rsidR="008216C8" w:rsidRPr="00D20C9C">
        <w:t>Level Certification Signature Card Item ISA</w:t>
      </w:r>
      <w:r w:rsidR="002C46DF">
        <w:noBreakHyphen/>
      </w:r>
      <w:r w:rsidR="008216C8" w:rsidRPr="00D20C9C">
        <w:t>1</w:t>
      </w:r>
      <w:r w:rsidR="00355B0B">
        <w:t>7</w:t>
      </w:r>
      <w:r w:rsidR="008216C8" w:rsidRPr="00D20C9C">
        <w:t>.</w:t>
      </w:r>
    </w:p>
    <w:p w14:paraId="58826302" w14:textId="065B0AC6" w:rsidR="008216C8" w:rsidRPr="00D20C9C" w:rsidRDefault="008216C8" w:rsidP="008216C8">
      <w:pPr>
        <w:widowControl/>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p>
    <w:p w14:paraId="0387F862" w14:textId="6B3F1EED" w:rsidR="008216C8" w:rsidRPr="00D20C9C" w:rsidRDefault="008216C8" w:rsidP="00253717">
      <w:pPr>
        <w:pStyle w:val="JournalTOPIC"/>
      </w:pPr>
      <w:bookmarkStart w:id="113" w:name="_Toc138859166"/>
      <w:bookmarkStart w:id="114" w:name="_Toc152321933"/>
      <w:bookmarkStart w:id="115" w:name="_Toc152570761"/>
      <w:bookmarkStart w:id="116" w:name="_Toc178081646"/>
      <w:r w:rsidRPr="00D20C9C">
        <w:t>(ISA</w:t>
      </w:r>
      <w:r w:rsidR="000A14ED">
        <w:t>-</w:t>
      </w:r>
      <w:r w:rsidRPr="00D20C9C">
        <w:t>1</w:t>
      </w:r>
      <w:r>
        <w:t>8</w:t>
      </w:r>
      <w:r w:rsidRPr="00D20C9C">
        <w:t>) Overview of 10</w:t>
      </w:r>
      <w:r w:rsidR="00662DBF">
        <w:t> </w:t>
      </w:r>
      <w:r w:rsidRPr="00D20C9C">
        <w:t>CFR</w:t>
      </w:r>
      <w:r w:rsidR="00662DBF">
        <w:t> </w:t>
      </w:r>
      <w:r w:rsidRPr="00D20C9C">
        <w:t>Part</w:t>
      </w:r>
      <w:r w:rsidR="00662DBF">
        <w:t> </w:t>
      </w:r>
      <w:r w:rsidRPr="00D20C9C">
        <w:t>19 and 10</w:t>
      </w:r>
      <w:r w:rsidR="00662DBF">
        <w:t> </w:t>
      </w:r>
      <w:r w:rsidRPr="00D20C9C">
        <w:t>CFR</w:t>
      </w:r>
      <w:r w:rsidR="00662DBF">
        <w:t> </w:t>
      </w:r>
      <w:r w:rsidRPr="00D20C9C">
        <w:t>Part</w:t>
      </w:r>
      <w:r w:rsidR="00662DBF">
        <w:t> </w:t>
      </w:r>
      <w:r w:rsidRPr="00D20C9C">
        <w:t>20</w:t>
      </w:r>
      <w:bookmarkEnd w:id="113"/>
      <w:bookmarkEnd w:id="114"/>
      <w:bookmarkEnd w:id="115"/>
      <w:bookmarkEnd w:id="116"/>
    </w:p>
    <w:p w14:paraId="1D3BD598" w14:textId="77777777" w:rsidR="00871234" w:rsidRPr="00871234" w:rsidRDefault="00871234" w:rsidP="00871234">
      <w:pPr>
        <w:pStyle w:val="JOURNALHeading2"/>
      </w:pPr>
      <w:r w:rsidRPr="00871234">
        <w:t>PURPOSE:</w:t>
      </w:r>
    </w:p>
    <w:p w14:paraId="7B5B3BBA" w14:textId="5FED7C4C" w:rsidR="008216C8" w:rsidRPr="00D20C9C" w:rsidRDefault="008216C8" w:rsidP="004560D3">
      <w:pPr>
        <w:pStyle w:val="BodyText"/>
        <w:spacing w:before="240"/>
      </w:pPr>
      <w:r w:rsidRPr="00D20C9C">
        <w:t xml:space="preserve">The purpose of this activity is to familiarize </w:t>
      </w:r>
      <w:r w:rsidR="00662DBF">
        <w:t>you</w:t>
      </w:r>
      <w:r w:rsidRPr="00D20C9C">
        <w:t xml:space="preserve"> with 10</w:t>
      </w:r>
      <w:r w:rsidR="00662DBF">
        <w:t> </w:t>
      </w:r>
      <w:r w:rsidRPr="00D20C9C">
        <w:t>CFR</w:t>
      </w:r>
      <w:r w:rsidR="00662DBF">
        <w:t> </w:t>
      </w:r>
      <w:r w:rsidRPr="00D20C9C">
        <w:t>Part</w:t>
      </w:r>
      <w:r w:rsidR="00662DBF">
        <w:t> </w:t>
      </w:r>
      <w:r w:rsidRPr="00D20C9C">
        <w:t xml:space="preserve">19, </w:t>
      </w:r>
      <w:r w:rsidR="00740937">
        <w:t>“</w:t>
      </w:r>
      <w:r w:rsidRPr="00D20C9C">
        <w:t>Notices, Instructions and Reports to Workers: Inspection and Investigations</w:t>
      </w:r>
      <w:r w:rsidR="00740937" w:rsidRPr="00D20C9C">
        <w:t>,</w:t>
      </w:r>
      <w:r w:rsidR="00740937">
        <w:t>”</w:t>
      </w:r>
      <w:r w:rsidR="00740937" w:rsidRPr="00D20C9C">
        <w:t xml:space="preserve"> </w:t>
      </w:r>
      <w:r w:rsidRPr="00D20C9C">
        <w:t>and 10</w:t>
      </w:r>
      <w:r w:rsidR="00740937">
        <w:t> </w:t>
      </w:r>
      <w:r w:rsidRPr="00D20C9C">
        <w:t>CFR</w:t>
      </w:r>
      <w:r w:rsidR="00740937">
        <w:t> </w:t>
      </w:r>
      <w:r w:rsidRPr="00D20C9C">
        <w:t>Part</w:t>
      </w:r>
      <w:r w:rsidR="00740937">
        <w:t> </w:t>
      </w:r>
      <w:r w:rsidRPr="00D20C9C">
        <w:t xml:space="preserve">20, </w:t>
      </w:r>
      <w:r w:rsidR="00740937">
        <w:t>“</w:t>
      </w:r>
      <w:r w:rsidRPr="00D20C9C">
        <w:t>Standards for Protection against Radiation</w:t>
      </w:r>
      <w:r w:rsidR="00740937" w:rsidRPr="00D20C9C">
        <w:t>.</w:t>
      </w:r>
      <w:r w:rsidR="00740937">
        <w:t>”</w:t>
      </w:r>
      <w:r w:rsidR="00740937" w:rsidRPr="00D20C9C">
        <w:t xml:space="preserve"> </w:t>
      </w:r>
      <w:r w:rsidRPr="00D20C9C">
        <w:t xml:space="preserve">These regulations will provide a perspective on conducting inspections in the working environment of a nuclear reactor. This </w:t>
      </w:r>
      <w:r w:rsidR="00740937">
        <w:t>ISA</w:t>
      </w:r>
      <w:r w:rsidRPr="00D20C9C">
        <w:t xml:space="preserve"> will help </w:t>
      </w:r>
      <w:r w:rsidR="00740937">
        <w:t>you</w:t>
      </w:r>
      <w:r>
        <w:t xml:space="preserve"> to</w:t>
      </w:r>
      <w:r w:rsidRPr="00D20C9C">
        <w:t xml:space="preserve"> understand the purpose of 10</w:t>
      </w:r>
      <w:r w:rsidR="00740937">
        <w:t> </w:t>
      </w:r>
      <w:r w:rsidRPr="00D20C9C">
        <w:t>CFR</w:t>
      </w:r>
      <w:r w:rsidR="00740937">
        <w:t> </w:t>
      </w:r>
      <w:r w:rsidRPr="00D20C9C">
        <w:t>Part</w:t>
      </w:r>
      <w:r w:rsidR="00740937">
        <w:t> </w:t>
      </w:r>
      <w:r w:rsidRPr="00D20C9C">
        <w:t>19 and 10</w:t>
      </w:r>
      <w:r w:rsidR="00740937">
        <w:t> </w:t>
      </w:r>
      <w:r w:rsidRPr="00D20C9C">
        <w:t>CFR</w:t>
      </w:r>
      <w:r w:rsidR="00740937">
        <w:t> </w:t>
      </w:r>
      <w:r w:rsidRPr="00D20C9C">
        <w:t>Part</w:t>
      </w:r>
      <w:r w:rsidR="00740937">
        <w:t> </w:t>
      </w:r>
      <w:r w:rsidRPr="00D20C9C">
        <w:t xml:space="preserve">20 and provide </w:t>
      </w:r>
      <w:r w:rsidR="00740937">
        <w:t>you</w:t>
      </w:r>
      <w:r w:rsidRPr="00D20C9C">
        <w:t xml:space="preserve"> with some basic knowledge that all NRC inspectors will use when conducting inspections in controlled areas</w:t>
      </w:r>
      <w:r w:rsidRPr="003F3EF8">
        <w:t xml:space="preserve"> </w:t>
      </w:r>
      <w:r>
        <w:t xml:space="preserve">containing </w:t>
      </w:r>
      <w:r w:rsidRPr="00D20C9C">
        <w:t>radio</w:t>
      </w:r>
      <w:r>
        <w:t>active material</w:t>
      </w:r>
      <w:r w:rsidRPr="00D20C9C">
        <w:t>.</w:t>
      </w:r>
    </w:p>
    <w:p w14:paraId="462DDE27" w14:textId="34C662DA" w:rsidR="008216C8" w:rsidRPr="00D20C9C" w:rsidRDefault="00D8636A" w:rsidP="004560D3">
      <w:pPr>
        <w:pStyle w:val="JOURNALHeading2"/>
        <w:spacing w:before="240"/>
      </w:pPr>
      <w:r w:rsidRPr="00D8636A">
        <w:rPr>
          <w:bCs w:val="0"/>
        </w:rPr>
        <w:t>COMPETENCY AREA:</w:t>
      </w:r>
      <w:r w:rsidR="00F01D74">
        <w:rPr>
          <w:bCs w:val="0"/>
        </w:rPr>
        <w:tab/>
      </w:r>
      <w:r w:rsidR="008216C8" w:rsidRPr="00D20C9C">
        <w:t>REGULATORY FRAMEWORK</w:t>
      </w:r>
    </w:p>
    <w:p w14:paraId="3F10D144" w14:textId="5F74277B" w:rsidR="008216C8" w:rsidRPr="00D20C9C" w:rsidRDefault="00617BD8" w:rsidP="004560D3">
      <w:pPr>
        <w:pStyle w:val="JOURNALHeading2"/>
        <w:spacing w:before="240"/>
      </w:pPr>
      <w:r w:rsidRPr="00617BD8">
        <w:rPr>
          <w:bCs w:val="0"/>
        </w:rPr>
        <w:t>LEVEL OF EFFORT:</w:t>
      </w:r>
      <w:r w:rsidR="008216C8" w:rsidRPr="00D20C9C">
        <w:tab/>
        <w:t>4 hours</w:t>
      </w:r>
    </w:p>
    <w:p w14:paraId="356FA0A5" w14:textId="77777777" w:rsidR="00617BD8" w:rsidRPr="00617BD8" w:rsidRDefault="00617BD8" w:rsidP="004560D3">
      <w:pPr>
        <w:pStyle w:val="JOURNALHeading2"/>
        <w:spacing w:before="240"/>
      </w:pPr>
      <w:r w:rsidRPr="00617BD8">
        <w:t>REFERENCES:</w:t>
      </w:r>
    </w:p>
    <w:p w14:paraId="6AC67830" w14:textId="77FC03AA" w:rsidR="008216C8" w:rsidRPr="00D20C9C" w:rsidRDefault="008216C8" w:rsidP="008D6168">
      <w:pPr>
        <w:pStyle w:val="ListBullet2"/>
        <w:numPr>
          <w:ilvl w:val="0"/>
          <w:numId w:val="39"/>
        </w:numPr>
      </w:pPr>
      <w:r w:rsidRPr="00D20C9C">
        <w:t>NRC internal Web page</w:t>
      </w:r>
      <w:r w:rsidR="001F581A">
        <w:t>:</w:t>
      </w:r>
      <w:r w:rsidR="00740937">
        <w:t xml:space="preserve"> “</w:t>
      </w:r>
      <w:r w:rsidRPr="00D20C9C">
        <w:t>Information Resources</w:t>
      </w:r>
      <w:r w:rsidR="00740937">
        <w:t>—</w:t>
      </w:r>
      <w:r w:rsidRPr="00D20C9C">
        <w:t>Regs (10</w:t>
      </w:r>
      <w:r w:rsidR="00740937">
        <w:t> </w:t>
      </w:r>
      <w:r w:rsidRPr="00D20C9C">
        <w:t>CFR) NRC</w:t>
      </w:r>
      <w:r w:rsidR="002C46DF">
        <w:noBreakHyphen/>
      </w:r>
      <w:r w:rsidR="0074584A">
        <w:t>m</w:t>
      </w:r>
      <w:r w:rsidRPr="00D20C9C">
        <w:t>aintained</w:t>
      </w:r>
      <w:r w:rsidR="00740937">
        <w:t>—</w:t>
      </w:r>
      <w:r w:rsidRPr="00D20C9C">
        <w:t xml:space="preserve">Part 19 and </w:t>
      </w:r>
      <w:r w:rsidR="00905EA5">
        <w:t xml:space="preserve">Part </w:t>
      </w:r>
      <w:r w:rsidRPr="00525078">
        <w:rPr>
          <w:rFonts w:eastAsia="Times New Roman"/>
        </w:rPr>
        <w:t>20</w:t>
      </w:r>
      <w:r w:rsidR="002F7972">
        <w:t>”</w:t>
      </w:r>
    </w:p>
    <w:p w14:paraId="3CF5FDBB" w14:textId="77777777" w:rsidR="00751333" w:rsidRPr="00751333" w:rsidRDefault="00751333" w:rsidP="004560D3">
      <w:pPr>
        <w:pStyle w:val="JOURNALHeading2"/>
        <w:spacing w:before="240"/>
      </w:pPr>
      <w:r w:rsidRPr="00751333">
        <w:rPr>
          <w:bCs w:val="0"/>
        </w:rPr>
        <w:t>EVALUATION CRITERIA:</w:t>
      </w:r>
    </w:p>
    <w:p w14:paraId="629CE08F" w14:textId="5BFA9ABF" w:rsidR="008216C8" w:rsidRPr="00D20C9C" w:rsidRDefault="008216C8" w:rsidP="00065999">
      <w:pPr>
        <w:pStyle w:val="BodyText2"/>
        <w:rPr>
          <w:b/>
          <w:bCs/>
        </w:rPr>
      </w:pPr>
      <w:r w:rsidRPr="00D20C9C">
        <w:t xml:space="preserve">Upon completion of this activity, </w:t>
      </w:r>
      <w:r w:rsidR="00740937">
        <w:t>you</w:t>
      </w:r>
      <w:r w:rsidRPr="00D20C9C">
        <w:t xml:space="preserve"> will be asked to demonstrate your general understanding of 10</w:t>
      </w:r>
      <w:r w:rsidR="00740937">
        <w:t> </w:t>
      </w:r>
      <w:r w:rsidRPr="00D20C9C">
        <w:t>CFR</w:t>
      </w:r>
      <w:r w:rsidR="00740937">
        <w:t> </w:t>
      </w:r>
      <w:r w:rsidRPr="00D20C9C">
        <w:t>Part</w:t>
      </w:r>
      <w:r w:rsidR="00740937">
        <w:t> </w:t>
      </w:r>
      <w:r w:rsidRPr="00D20C9C">
        <w:t>19 and 10</w:t>
      </w:r>
      <w:r w:rsidR="00740937">
        <w:t> </w:t>
      </w:r>
      <w:r w:rsidRPr="00D20C9C">
        <w:t>CFR</w:t>
      </w:r>
      <w:r w:rsidR="00740937">
        <w:t> </w:t>
      </w:r>
      <w:r w:rsidRPr="00D20C9C">
        <w:t>Part</w:t>
      </w:r>
      <w:r w:rsidR="00740937">
        <w:t> </w:t>
      </w:r>
      <w:r w:rsidRPr="00D20C9C">
        <w:t>20 and why these regulations are important for all inspectors by successfully addressing the following:</w:t>
      </w:r>
    </w:p>
    <w:p w14:paraId="6CCE7561" w14:textId="0DEEF099" w:rsidR="008216C8" w:rsidRPr="00D20C9C" w:rsidRDefault="008216C8" w:rsidP="008D6168">
      <w:pPr>
        <w:pStyle w:val="ListBullet2"/>
        <w:numPr>
          <w:ilvl w:val="0"/>
          <w:numId w:val="39"/>
        </w:numPr>
      </w:pPr>
      <w:r w:rsidRPr="00D20C9C">
        <w:t>Describe the purpose of 10</w:t>
      </w:r>
      <w:r w:rsidR="00740937">
        <w:t> </w:t>
      </w:r>
      <w:r w:rsidRPr="00D20C9C">
        <w:t>CFR</w:t>
      </w:r>
      <w:r w:rsidR="00740937">
        <w:t> </w:t>
      </w:r>
      <w:r w:rsidRPr="00D20C9C">
        <w:t>Part</w:t>
      </w:r>
      <w:r w:rsidR="00740937">
        <w:t> </w:t>
      </w:r>
      <w:r w:rsidRPr="00D20C9C">
        <w:t>19.</w:t>
      </w:r>
    </w:p>
    <w:p w14:paraId="2CD6067E" w14:textId="77777777" w:rsidR="008216C8" w:rsidRPr="00D20C9C" w:rsidRDefault="008216C8" w:rsidP="008D6168">
      <w:pPr>
        <w:pStyle w:val="ListBullet2"/>
        <w:numPr>
          <w:ilvl w:val="0"/>
          <w:numId w:val="39"/>
        </w:numPr>
      </w:pPr>
      <w:r w:rsidRPr="00D20C9C">
        <w:t>Identify the section of 10</w:t>
      </w:r>
      <w:r w:rsidR="00740937">
        <w:t> </w:t>
      </w:r>
      <w:r w:rsidRPr="00D20C9C">
        <w:t>CFR</w:t>
      </w:r>
      <w:r w:rsidR="00740937">
        <w:t> </w:t>
      </w:r>
      <w:r w:rsidRPr="00D20C9C">
        <w:t>Part</w:t>
      </w:r>
      <w:r w:rsidR="00740937">
        <w:t> </w:t>
      </w:r>
      <w:r w:rsidRPr="00D20C9C">
        <w:t>19 that describes the rights of radiation workers if they believe a violation of radiological working condition requirements has occurred.</w:t>
      </w:r>
    </w:p>
    <w:p w14:paraId="5ADAA9BC" w14:textId="77777777" w:rsidR="008216C8" w:rsidRPr="00D20C9C" w:rsidRDefault="008216C8" w:rsidP="008D6168">
      <w:pPr>
        <w:pStyle w:val="ListBullet2"/>
        <w:numPr>
          <w:ilvl w:val="0"/>
          <w:numId w:val="39"/>
        </w:numPr>
      </w:pPr>
      <w:r w:rsidRPr="00D20C9C">
        <w:t>Identify the section of 10</w:t>
      </w:r>
      <w:r w:rsidR="00740937">
        <w:t> </w:t>
      </w:r>
      <w:r w:rsidRPr="00D20C9C">
        <w:t>CFR</w:t>
      </w:r>
      <w:r w:rsidR="00740937">
        <w:t> </w:t>
      </w:r>
      <w:r w:rsidRPr="00D20C9C">
        <w:t>Part</w:t>
      </w:r>
      <w:r w:rsidR="00740937">
        <w:t> </w:t>
      </w:r>
      <w:r w:rsidRPr="00D20C9C">
        <w:t>19 that requires a licensee to report doses to workers.</w:t>
      </w:r>
    </w:p>
    <w:p w14:paraId="6B3150CF" w14:textId="77777777" w:rsidR="008216C8" w:rsidRPr="00D20C9C" w:rsidRDefault="008216C8" w:rsidP="008D6168">
      <w:pPr>
        <w:pStyle w:val="ListBullet2"/>
        <w:numPr>
          <w:ilvl w:val="0"/>
          <w:numId w:val="39"/>
        </w:numPr>
      </w:pPr>
      <w:r w:rsidRPr="00D20C9C">
        <w:t>Describe the purpose of 10</w:t>
      </w:r>
      <w:r w:rsidR="00740937">
        <w:t> </w:t>
      </w:r>
      <w:r w:rsidRPr="00D20C9C">
        <w:t>CFR</w:t>
      </w:r>
      <w:r w:rsidR="00740937">
        <w:t> </w:t>
      </w:r>
      <w:r w:rsidRPr="00D20C9C">
        <w:t>Part</w:t>
      </w:r>
      <w:r w:rsidR="00740937">
        <w:t> </w:t>
      </w:r>
      <w:r w:rsidRPr="00D20C9C">
        <w:t>20.</w:t>
      </w:r>
    </w:p>
    <w:p w14:paraId="3FDA3934" w14:textId="77777777" w:rsidR="008216C8" w:rsidRPr="00D20C9C" w:rsidRDefault="008216C8" w:rsidP="008D6168">
      <w:pPr>
        <w:pStyle w:val="ListBullet2"/>
        <w:numPr>
          <w:ilvl w:val="0"/>
          <w:numId w:val="39"/>
        </w:numPr>
      </w:pPr>
      <w:r w:rsidRPr="00D20C9C">
        <w:t>Identify the relevant section of 10</w:t>
      </w:r>
      <w:r w:rsidR="00740937">
        <w:t> </w:t>
      </w:r>
      <w:r w:rsidRPr="00D20C9C">
        <w:t>CFR</w:t>
      </w:r>
      <w:r w:rsidR="00740937">
        <w:t> </w:t>
      </w:r>
      <w:r w:rsidRPr="00D20C9C">
        <w:t>Part</w:t>
      </w:r>
      <w:r w:rsidR="00740937">
        <w:t> </w:t>
      </w:r>
      <w:r w:rsidRPr="00D20C9C">
        <w:t>20 and discuss the various radiological circumstances that would require a licensee to notify the NRC.</w:t>
      </w:r>
    </w:p>
    <w:p w14:paraId="4774CC38" w14:textId="77777777" w:rsidR="008216C8" w:rsidRDefault="008216C8" w:rsidP="008D6168">
      <w:pPr>
        <w:pStyle w:val="ListBullet2"/>
        <w:numPr>
          <w:ilvl w:val="0"/>
          <w:numId w:val="39"/>
        </w:numPr>
      </w:pPr>
      <w:r w:rsidRPr="00D20C9C">
        <w:t>Discuss why it is important for every NRC inspector to have a general understanding of 10</w:t>
      </w:r>
      <w:r w:rsidR="00740937">
        <w:t> </w:t>
      </w:r>
      <w:r w:rsidRPr="00D20C9C">
        <w:t>CFR</w:t>
      </w:r>
      <w:r w:rsidR="00740937">
        <w:t> </w:t>
      </w:r>
      <w:r w:rsidRPr="00D20C9C">
        <w:t>Part</w:t>
      </w:r>
      <w:r w:rsidR="00740937">
        <w:t> </w:t>
      </w:r>
      <w:r w:rsidRPr="00D20C9C">
        <w:t>19 and 10</w:t>
      </w:r>
      <w:r w:rsidR="00740937">
        <w:t> </w:t>
      </w:r>
      <w:r w:rsidRPr="00D20C9C">
        <w:t>CFR</w:t>
      </w:r>
      <w:r w:rsidR="00740937">
        <w:t> </w:t>
      </w:r>
      <w:r w:rsidRPr="00D20C9C">
        <w:t>Part</w:t>
      </w:r>
      <w:r w:rsidR="00740937">
        <w:t> </w:t>
      </w:r>
      <w:r w:rsidRPr="00D20C9C">
        <w:t>20.</w:t>
      </w:r>
    </w:p>
    <w:p w14:paraId="206404DD" w14:textId="77777777" w:rsidR="008216C8" w:rsidRPr="00D20C9C" w:rsidRDefault="008216C8" w:rsidP="008D6168">
      <w:pPr>
        <w:pStyle w:val="ListBullet2"/>
        <w:numPr>
          <w:ilvl w:val="0"/>
          <w:numId w:val="39"/>
        </w:numPr>
      </w:pPr>
      <w:r>
        <w:t>Discuss the posting requirements for areas containing radioactive materials.</w:t>
      </w:r>
    </w:p>
    <w:p w14:paraId="61074CA5" w14:textId="77777777" w:rsidR="00751333" w:rsidRPr="00751333" w:rsidRDefault="00751333" w:rsidP="004560D3">
      <w:pPr>
        <w:pStyle w:val="JOURNALHeading2"/>
        <w:spacing w:before="240"/>
      </w:pPr>
      <w:r w:rsidRPr="00751333">
        <w:rPr>
          <w:bCs w:val="0"/>
        </w:rPr>
        <w:t>TASKS:</w:t>
      </w:r>
    </w:p>
    <w:p w14:paraId="0B5E23D9" w14:textId="18942394" w:rsidR="008216C8" w:rsidRPr="00D20C9C" w:rsidRDefault="008216C8" w:rsidP="00414DB6">
      <w:pPr>
        <w:pStyle w:val="BodyText"/>
        <w:numPr>
          <w:ilvl w:val="0"/>
          <w:numId w:val="13"/>
        </w:numPr>
      </w:pPr>
      <w:r w:rsidRPr="00D20C9C">
        <w:t>Review 10</w:t>
      </w:r>
      <w:r w:rsidR="00740937">
        <w:t> </w:t>
      </w:r>
      <w:r w:rsidRPr="00D20C9C">
        <w:t>CFR</w:t>
      </w:r>
      <w:r w:rsidR="00740937">
        <w:t> </w:t>
      </w:r>
      <w:r w:rsidRPr="00D20C9C">
        <w:t>Part</w:t>
      </w:r>
      <w:r w:rsidR="00740937">
        <w:t> </w:t>
      </w:r>
      <w:r w:rsidRPr="00D20C9C">
        <w:t>19 for a general understanding of the following:</w:t>
      </w:r>
    </w:p>
    <w:p w14:paraId="3591FBF9" w14:textId="4048F62D" w:rsidR="008216C8" w:rsidRPr="00D20C9C" w:rsidRDefault="0087594E" w:rsidP="00414DB6">
      <w:pPr>
        <w:pStyle w:val="BodyText"/>
        <w:numPr>
          <w:ilvl w:val="1"/>
          <w:numId w:val="13"/>
        </w:numPr>
      </w:pPr>
      <w:r>
        <w:t>T</w:t>
      </w:r>
      <w:r w:rsidR="008216C8" w:rsidRPr="00D20C9C">
        <w:t>he purpose of 10</w:t>
      </w:r>
      <w:r w:rsidR="00740937">
        <w:t> </w:t>
      </w:r>
      <w:r w:rsidR="008216C8" w:rsidRPr="00D20C9C">
        <w:t>CFR</w:t>
      </w:r>
      <w:r w:rsidR="00740937">
        <w:t> </w:t>
      </w:r>
      <w:r w:rsidR="008216C8" w:rsidRPr="00D20C9C">
        <w:t>Part</w:t>
      </w:r>
      <w:r w:rsidR="00740937">
        <w:t> </w:t>
      </w:r>
      <w:r w:rsidR="008216C8" w:rsidRPr="00D20C9C">
        <w:t>19 (19.1)</w:t>
      </w:r>
    </w:p>
    <w:p w14:paraId="3C7C4584" w14:textId="30A79953" w:rsidR="008216C8" w:rsidRPr="00D20C9C" w:rsidRDefault="0087594E" w:rsidP="00414DB6">
      <w:pPr>
        <w:pStyle w:val="BodyText"/>
        <w:numPr>
          <w:ilvl w:val="1"/>
          <w:numId w:val="13"/>
        </w:numPr>
      </w:pPr>
      <w:r>
        <w:t>R</w:t>
      </w:r>
      <w:r w:rsidR="008216C8" w:rsidRPr="00D20C9C">
        <w:t>equirements for document postings (19.11(d) and (e))</w:t>
      </w:r>
    </w:p>
    <w:p w14:paraId="0683AC6D" w14:textId="1259F497" w:rsidR="008216C8" w:rsidRPr="00D20C9C" w:rsidRDefault="0087594E" w:rsidP="00414DB6">
      <w:pPr>
        <w:pStyle w:val="BodyText"/>
        <w:numPr>
          <w:ilvl w:val="1"/>
          <w:numId w:val="13"/>
        </w:numPr>
      </w:pPr>
      <w:r>
        <w:t>R</w:t>
      </w:r>
      <w:r w:rsidR="008216C8" w:rsidRPr="00D20C9C">
        <w:t xml:space="preserve">equirements for promptly identifying any condition that may cause </w:t>
      </w:r>
      <w:r w:rsidR="00D6630F" w:rsidRPr="00D20C9C">
        <w:t>unnecessary exposure</w:t>
      </w:r>
      <w:r w:rsidR="008216C8" w:rsidRPr="00D20C9C">
        <w:t xml:space="preserve"> (19.12(a)(4))</w:t>
      </w:r>
    </w:p>
    <w:p w14:paraId="047A926A" w14:textId="2276CCF7" w:rsidR="008216C8" w:rsidRPr="00D20C9C" w:rsidRDefault="0087594E" w:rsidP="00414DB6">
      <w:pPr>
        <w:pStyle w:val="BodyText"/>
        <w:numPr>
          <w:ilvl w:val="1"/>
          <w:numId w:val="13"/>
        </w:numPr>
      </w:pPr>
      <w:r>
        <w:t>I</w:t>
      </w:r>
      <w:r w:rsidR="008216C8" w:rsidRPr="00D20C9C">
        <w:t xml:space="preserve">nstructions for individuals in a restricted area that may experience </w:t>
      </w:r>
      <w:r w:rsidR="00840EBD" w:rsidRPr="00D20C9C">
        <w:t>unnecessary exposure</w:t>
      </w:r>
      <w:r w:rsidR="008216C8" w:rsidRPr="00D20C9C">
        <w:t xml:space="preserve"> to radiation and/or radioactive materials (19.12(a)(5))</w:t>
      </w:r>
    </w:p>
    <w:p w14:paraId="6D4FA48D" w14:textId="5B23C3D8" w:rsidR="008216C8" w:rsidRPr="00D20C9C" w:rsidRDefault="0087594E" w:rsidP="00414DB6">
      <w:pPr>
        <w:pStyle w:val="BodyText"/>
        <w:numPr>
          <w:ilvl w:val="1"/>
          <w:numId w:val="13"/>
        </w:numPr>
      </w:pPr>
      <w:r>
        <w:t>T</w:t>
      </w:r>
      <w:r w:rsidR="008216C8" w:rsidRPr="00D20C9C">
        <w:t>he times the NRC is allowed to inspect a facility (19.14(a))</w:t>
      </w:r>
    </w:p>
    <w:p w14:paraId="1EFBC358" w14:textId="5F074CA6" w:rsidR="0002626F" w:rsidRPr="00D20C9C" w:rsidRDefault="0002626F" w:rsidP="00414DB6">
      <w:pPr>
        <w:pStyle w:val="BodyText"/>
        <w:numPr>
          <w:ilvl w:val="1"/>
          <w:numId w:val="13"/>
        </w:numPr>
      </w:pPr>
      <w:r>
        <w:t xml:space="preserve">Request by workers for an NRC inspection </w:t>
      </w:r>
      <w:r w:rsidRPr="00D20C9C">
        <w:t>(19.16(a))</w:t>
      </w:r>
    </w:p>
    <w:p w14:paraId="239E37C3" w14:textId="77777777" w:rsidR="008216C8" w:rsidRPr="00D20C9C" w:rsidRDefault="008216C8" w:rsidP="00414DB6">
      <w:pPr>
        <w:pStyle w:val="BodyText"/>
        <w:numPr>
          <w:ilvl w:val="0"/>
          <w:numId w:val="13"/>
        </w:numPr>
      </w:pPr>
      <w:r w:rsidRPr="00D20C9C">
        <w:t>Review 10</w:t>
      </w:r>
      <w:r w:rsidR="00740937">
        <w:t> </w:t>
      </w:r>
      <w:r w:rsidRPr="00D20C9C">
        <w:t>CFR</w:t>
      </w:r>
      <w:r w:rsidR="00740937">
        <w:t> </w:t>
      </w:r>
      <w:r w:rsidRPr="00D20C9C">
        <w:t>Part</w:t>
      </w:r>
      <w:r w:rsidR="00740937">
        <w:t> </w:t>
      </w:r>
      <w:r w:rsidRPr="00D20C9C">
        <w:t>20 for a general understanding of the following:</w:t>
      </w:r>
    </w:p>
    <w:p w14:paraId="07CE0AD6" w14:textId="27B2C984" w:rsidR="008216C8" w:rsidRDefault="00C573A8" w:rsidP="00414DB6">
      <w:pPr>
        <w:pStyle w:val="BodyText"/>
        <w:numPr>
          <w:ilvl w:val="1"/>
          <w:numId w:val="13"/>
        </w:numPr>
      </w:pPr>
      <w:r>
        <w:t>T</w:t>
      </w:r>
      <w:r w:rsidR="008216C8" w:rsidRPr="00D20C9C">
        <w:t>he purpose of 10</w:t>
      </w:r>
      <w:r w:rsidR="00740937">
        <w:t> </w:t>
      </w:r>
      <w:r w:rsidR="008216C8" w:rsidRPr="00D20C9C">
        <w:t>CFR</w:t>
      </w:r>
      <w:r w:rsidR="00740937">
        <w:t> </w:t>
      </w:r>
      <w:r w:rsidR="008216C8" w:rsidRPr="00D20C9C">
        <w:t>Part</w:t>
      </w:r>
      <w:r w:rsidR="00740937">
        <w:t> </w:t>
      </w:r>
      <w:r w:rsidR="008216C8" w:rsidRPr="00D20C9C">
        <w:t>20 (20.1001)</w:t>
      </w:r>
    </w:p>
    <w:p w14:paraId="068279CE" w14:textId="6B1B94AC" w:rsidR="008216C8" w:rsidRPr="00D20C9C" w:rsidRDefault="00C573A8" w:rsidP="00414DB6">
      <w:pPr>
        <w:pStyle w:val="BodyText"/>
        <w:numPr>
          <w:ilvl w:val="1"/>
          <w:numId w:val="13"/>
        </w:numPr>
      </w:pPr>
      <w:r>
        <w:t>O</w:t>
      </w:r>
      <w:r w:rsidR="008216C8" w:rsidRPr="00D20C9C">
        <w:t>ccupational dose limits for adults (20.1201)</w:t>
      </w:r>
    </w:p>
    <w:p w14:paraId="568780F1" w14:textId="16452509" w:rsidR="008216C8" w:rsidRPr="00D20C9C" w:rsidRDefault="00C573A8" w:rsidP="00414DB6">
      <w:pPr>
        <w:pStyle w:val="BodyText"/>
        <w:numPr>
          <w:ilvl w:val="1"/>
          <w:numId w:val="13"/>
        </w:numPr>
      </w:pPr>
      <w:r>
        <w:t>O</w:t>
      </w:r>
      <w:r w:rsidR="008216C8" w:rsidRPr="00D20C9C">
        <w:t>ccupational dose limits for members of the public (20.1301)</w:t>
      </w:r>
    </w:p>
    <w:p w14:paraId="276A84BB" w14:textId="2A41E791" w:rsidR="008216C8" w:rsidRPr="00D20C9C" w:rsidRDefault="00C573A8" w:rsidP="00414DB6">
      <w:pPr>
        <w:pStyle w:val="BodyText"/>
        <w:numPr>
          <w:ilvl w:val="1"/>
          <w:numId w:val="13"/>
        </w:numPr>
      </w:pPr>
      <w:r>
        <w:t>C</w:t>
      </w:r>
      <w:r w:rsidR="008216C8" w:rsidRPr="00D20C9C">
        <w:t xml:space="preserve">oncepts of </w:t>
      </w:r>
      <w:r w:rsidR="00740937">
        <w:t>as low as</w:t>
      </w:r>
      <w:r w:rsidR="00470671">
        <w:t xml:space="preserve"> is reasonably achievable (</w:t>
      </w:r>
      <w:r w:rsidR="008216C8" w:rsidRPr="00D20C9C">
        <w:t>ALARA</w:t>
      </w:r>
      <w:r w:rsidR="00470671">
        <w:t>)</w:t>
      </w:r>
      <w:r w:rsidR="008216C8" w:rsidRPr="00D20C9C">
        <w:t xml:space="preserve"> (20.1101)</w:t>
      </w:r>
    </w:p>
    <w:p w14:paraId="61A381E9" w14:textId="44CF9532" w:rsidR="00F01D74" w:rsidRPr="00D20C9C" w:rsidRDefault="00C573A8" w:rsidP="00414DB6">
      <w:pPr>
        <w:pStyle w:val="BodyText"/>
        <w:numPr>
          <w:ilvl w:val="1"/>
          <w:numId w:val="13"/>
        </w:numPr>
      </w:pPr>
      <w:r>
        <w:t>C</w:t>
      </w:r>
      <w:r w:rsidR="008216C8" w:rsidRPr="00D20C9C">
        <w:t>onditions requiring individual monitoring of external and internal occupational dose (20.1502)</w:t>
      </w:r>
    </w:p>
    <w:p w14:paraId="2B0374A6" w14:textId="77777777" w:rsidR="008216C8" w:rsidRPr="00D20C9C" w:rsidRDefault="00470671" w:rsidP="00414DB6">
      <w:pPr>
        <w:pStyle w:val="BodyText"/>
        <w:numPr>
          <w:ilvl w:val="0"/>
          <w:numId w:val="13"/>
        </w:numPr>
        <w:spacing w:before="240"/>
      </w:pPr>
      <w:r>
        <w:t>M</w:t>
      </w:r>
      <w:r w:rsidR="008216C8" w:rsidRPr="00D20C9C">
        <w:t xml:space="preserve">eet with </w:t>
      </w:r>
      <w:r>
        <w:t xml:space="preserve">your </w:t>
      </w:r>
      <w:r w:rsidR="008216C8">
        <w:t>immediate</w:t>
      </w:r>
      <w:r w:rsidR="008216C8" w:rsidRPr="00D20C9C">
        <w:t xml:space="preserve"> supervisor or the person designated to be your resource for this activity to discuss the items listed in the evaluation criteria section.</w:t>
      </w:r>
    </w:p>
    <w:p w14:paraId="6BAC71ED" w14:textId="050DD93B" w:rsidR="008216C8" w:rsidRPr="00CD76D7" w:rsidRDefault="00751333" w:rsidP="004560D3">
      <w:pPr>
        <w:pStyle w:val="JOURNALHeading2"/>
        <w:spacing w:before="240"/>
        <w:rPr>
          <w:highlight w:val="yellow"/>
        </w:rPr>
      </w:pPr>
      <w:r w:rsidRPr="00751333">
        <w:rPr>
          <w:bCs w:val="0"/>
        </w:rPr>
        <w:t>DOCUMENTATION:</w:t>
      </w:r>
      <w:r w:rsidRPr="00751333">
        <w:rPr>
          <w:bCs w:val="0"/>
        </w:rPr>
        <w:tab/>
      </w:r>
      <w:r w:rsidR="00470671">
        <w:t>You</w:t>
      </w:r>
      <w:r w:rsidR="008216C8" w:rsidRPr="00256A59">
        <w:t xml:space="preserve"> should</w:t>
      </w:r>
      <w:r w:rsidR="008216C8">
        <w:rPr>
          <w:b/>
        </w:rPr>
        <w:t xml:space="preserve"> </w:t>
      </w:r>
      <w:r w:rsidR="008216C8">
        <w:t>o</w:t>
      </w:r>
      <w:r w:rsidR="008216C8" w:rsidRPr="00CD76D7">
        <w:t xml:space="preserve">btain </w:t>
      </w:r>
      <w:r w:rsidR="00470671">
        <w:t>your</w:t>
      </w:r>
      <w:r w:rsidR="008216C8" w:rsidRPr="00CD76D7">
        <w:t xml:space="preserve"> </w:t>
      </w:r>
      <w:r w:rsidR="008216C8">
        <w:t xml:space="preserve">immediate </w:t>
      </w:r>
      <w:r w:rsidR="008216C8" w:rsidRPr="00CD76D7">
        <w:t>supervisor</w:t>
      </w:r>
      <w:r w:rsidR="00470671">
        <w:t>’</w:t>
      </w:r>
      <w:r w:rsidR="008216C8" w:rsidRPr="00CD76D7">
        <w:t xml:space="preserve">s </w:t>
      </w:r>
      <w:r w:rsidR="00132D90">
        <w:t xml:space="preserve">or designee’s </w:t>
      </w:r>
      <w:r w:rsidR="008216C8" w:rsidRPr="00CD76D7">
        <w:t>signature</w:t>
      </w:r>
      <w:r w:rsidR="008216C8" w:rsidRPr="00D20C9C" w:rsidDel="003F3EF8">
        <w:t xml:space="preserve"> </w:t>
      </w:r>
      <w:r w:rsidR="008216C8" w:rsidRPr="00D20C9C">
        <w:t>in the line item for Basic</w:t>
      </w:r>
      <w:r w:rsidR="002C46DF">
        <w:noBreakHyphen/>
      </w:r>
      <w:r w:rsidR="008216C8" w:rsidRPr="00D20C9C">
        <w:t>Level Certification Signature Card Item ISA</w:t>
      </w:r>
      <w:r w:rsidR="002C46DF">
        <w:noBreakHyphen/>
      </w:r>
      <w:r w:rsidR="008216C8" w:rsidRPr="00D20C9C">
        <w:t>1</w:t>
      </w:r>
      <w:r w:rsidR="00355B0B">
        <w:t>8</w:t>
      </w:r>
      <w:r w:rsidR="008216C8" w:rsidRPr="00D20C9C">
        <w:t>.</w:t>
      </w:r>
    </w:p>
    <w:p w14:paraId="71649704" w14:textId="5E83839D" w:rsidR="008216C8" w:rsidRPr="00413B01" w:rsidRDefault="008216C8" w:rsidP="00F34774">
      <w:pPr>
        <w:pStyle w:val="JournalTOPIC"/>
      </w:pPr>
      <w:bookmarkStart w:id="117" w:name="_Toc138859167"/>
      <w:bookmarkStart w:id="118" w:name="_Toc152321934"/>
      <w:bookmarkStart w:id="119" w:name="_Toc152570762"/>
      <w:bookmarkStart w:id="120" w:name="_Toc178081647"/>
      <w:r w:rsidRPr="00413B01">
        <w:t>(ISA</w:t>
      </w:r>
      <w:r w:rsidR="000A14ED">
        <w:t>-</w:t>
      </w:r>
      <w:r>
        <w:t>19</w:t>
      </w:r>
      <w:r w:rsidRPr="00413B01">
        <w:t xml:space="preserve">) </w:t>
      </w:r>
      <w:r>
        <w:t>NRC Safety Culture Program</w:t>
      </w:r>
      <w:bookmarkEnd w:id="117"/>
      <w:bookmarkEnd w:id="118"/>
      <w:bookmarkEnd w:id="119"/>
      <w:bookmarkEnd w:id="120"/>
    </w:p>
    <w:p w14:paraId="6F37A66C" w14:textId="77777777" w:rsidR="00871234" w:rsidRPr="00871234" w:rsidRDefault="00871234" w:rsidP="00871234">
      <w:pPr>
        <w:pStyle w:val="JOURNALHeading2"/>
      </w:pPr>
      <w:r w:rsidRPr="00871234">
        <w:t>PURPOSE:</w:t>
      </w:r>
    </w:p>
    <w:p w14:paraId="657C22A5" w14:textId="775DA3A6" w:rsidR="008216C8" w:rsidRPr="00413B01" w:rsidRDefault="008216C8" w:rsidP="004560D3">
      <w:pPr>
        <w:pStyle w:val="BodyText"/>
        <w:spacing w:before="240"/>
      </w:pPr>
      <w:r w:rsidRPr="00413B01">
        <w:t xml:space="preserve">The purpose of this study activity is for </w:t>
      </w:r>
      <w:r w:rsidR="00470671">
        <w:t>you</w:t>
      </w:r>
      <w:r w:rsidRPr="00413B01">
        <w:t xml:space="preserve"> to obtain </w:t>
      </w:r>
      <w:r>
        <w:t>general</w:t>
      </w:r>
      <w:r w:rsidRPr="00413B01">
        <w:t xml:space="preserve"> knowledge of the </w:t>
      </w:r>
      <w:r>
        <w:t xml:space="preserve">NRC’s </w:t>
      </w:r>
      <w:r w:rsidR="00A66450">
        <w:t>S</w:t>
      </w:r>
      <w:r>
        <w:t xml:space="preserve">afety </w:t>
      </w:r>
      <w:r w:rsidR="00A66450">
        <w:t>C</w:t>
      </w:r>
      <w:r>
        <w:t>ulture</w:t>
      </w:r>
      <w:r w:rsidRPr="00413B01">
        <w:t xml:space="preserve"> </w:t>
      </w:r>
      <w:r w:rsidR="00A66450">
        <w:t>P</w:t>
      </w:r>
      <w:r w:rsidRPr="00413B01">
        <w:t xml:space="preserve">rogram. Upon completion of this study activity, </w:t>
      </w:r>
      <w:r w:rsidR="00470671">
        <w:t>you</w:t>
      </w:r>
      <w:r w:rsidRPr="00413B01">
        <w:t xml:space="preserve"> will have the necessary background to </w:t>
      </w:r>
      <w:r>
        <w:t xml:space="preserve">apply the </w:t>
      </w:r>
      <w:r w:rsidR="00A66450">
        <w:t>S</w:t>
      </w:r>
      <w:r>
        <w:t xml:space="preserve">afety </w:t>
      </w:r>
      <w:r w:rsidR="00A66450">
        <w:t>C</w:t>
      </w:r>
      <w:r>
        <w:t xml:space="preserve">ulture </w:t>
      </w:r>
      <w:r w:rsidR="00A66450">
        <w:t>P</w:t>
      </w:r>
      <w:r>
        <w:t>rogram</w:t>
      </w:r>
      <w:r w:rsidRPr="00413B01">
        <w:t xml:space="preserve"> </w:t>
      </w:r>
      <w:r>
        <w:t>to</w:t>
      </w:r>
      <w:r w:rsidRPr="00413B01">
        <w:t xml:space="preserve"> </w:t>
      </w:r>
      <w:r>
        <w:t xml:space="preserve">the </w:t>
      </w:r>
      <w:r w:rsidRPr="00413B01">
        <w:t>inspection pr</w:t>
      </w:r>
      <w:r>
        <w:t>ocess</w:t>
      </w:r>
      <w:r w:rsidRPr="00413B01">
        <w:t>.</w:t>
      </w:r>
    </w:p>
    <w:p w14:paraId="63D2C6A5" w14:textId="0D73C487" w:rsidR="008216C8" w:rsidRPr="00413B01" w:rsidRDefault="00871234" w:rsidP="004560D3">
      <w:pPr>
        <w:pStyle w:val="JOURNALHeading2"/>
        <w:spacing w:before="240"/>
      </w:pPr>
      <w:r w:rsidRPr="00871234">
        <w:rPr>
          <w:bCs w:val="0"/>
        </w:rPr>
        <w:t>COMPETENCY AREAS:</w:t>
      </w:r>
      <w:r w:rsidR="008216C8" w:rsidRPr="00413B01">
        <w:rPr>
          <w:b/>
        </w:rPr>
        <w:tab/>
      </w:r>
      <w:r w:rsidR="008216C8" w:rsidRPr="00413B01">
        <w:t>ASSESSMENT</w:t>
      </w:r>
      <w:r w:rsidR="0062103C">
        <w:br/>
      </w:r>
      <w:r w:rsidR="008216C8" w:rsidRPr="00413B01">
        <w:t>REGULATORY FRAMEWORK</w:t>
      </w:r>
    </w:p>
    <w:p w14:paraId="43BAC148" w14:textId="1E4075BA" w:rsidR="008216C8" w:rsidRPr="00413B01" w:rsidRDefault="00617BD8" w:rsidP="004560D3">
      <w:pPr>
        <w:pStyle w:val="JOURNALHeading2"/>
        <w:spacing w:before="240"/>
      </w:pPr>
      <w:r w:rsidRPr="00617BD8">
        <w:rPr>
          <w:bCs w:val="0"/>
        </w:rPr>
        <w:t>LEVEL OF EFFORT:</w:t>
      </w:r>
      <w:r w:rsidR="008216C8" w:rsidRPr="00413B01">
        <w:tab/>
      </w:r>
      <w:r w:rsidR="008216C8">
        <w:t>16</w:t>
      </w:r>
      <w:r w:rsidR="008216C8" w:rsidRPr="00413B01">
        <w:t xml:space="preserve"> hours</w:t>
      </w:r>
    </w:p>
    <w:p w14:paraId="4670F378" w14:textId="77777777" w:rsidR="00617BD8" w:rsidRPr="00617BD8" w:rsidRDefault="00617BD8" w:rsidP="004560D3">
      <w:pPr>
        <w:pStyle w:val="JOURNALHeading2"/>
        <w:spacing w:before="240"/>
      </w:pPr>
      <w:r w:rsidRPr="00617BD8">
        <w:t>REFERENCES:</w:t>
      </w:r>
    </w:p>
    <w:p w14:paraId="6E95BB3A" w14:textId="46AAA20A" w:rsidR="008216C8" w:rsidRDefault="008216C8" w:rsidP="008D6168">
      <w:pPr>
        <w:pStyle w:val="ListBullet2"/>
        <w:numPr>
          <w:ilvl w:val="0"/>
          <w:numId w:val="39"/>
        </w:numPr>
      </w:pPr>
      <w:r>
        <w:t xml:space="preserve">IMC </w:t>
      </w:r>
      <w:r w:rsidR="00C4707A">
        <w:t>0</w:t>
      </w:r>
      <w:r>
        <w:t>305, “Operating Reactor Assessment Program” (</w:t>
      </w:r>
      <w:r w:rsidR="00470671">
        <w:t>f</w:t>
      </w:r>
      <w:r>
        <w:t xml:space="preserve">ocus on </w:t>
      </w:r>
      <w:r w:rsidR="00470671">
        <w:t>c</w:t>
      </w:r>
      <w:r>
        <w:t>ross</w:t>
      </w:r>
      <w:r w:rsidR="002C46DF">
        <w:noBreakHyphen/>
      </w:r>
      <w:r w:rsidR="00470671">
        <w:t>c</w:t>
      </w:r>
      <w:r>
        <w:t xml:space="preserve">utting </w:t>
      </w:r>
      <w:r w:rsidR="00470671">
        <w:t>i</w:t>
      </w:r>
      <w:r>
        <w:t>ssues topics)</w:t>
      </w:r>
    </w:p>
    <w:p w14:paraId="79E07102" w14:textId="74F76B06" w:rsidR="001718FC" w:rsidRPr="002E3F84" w:rsidRDefault="008216C8" w:rsidP="008D6168">
      <w:pPr>
        <w:pStyle w:val="ListBullet2"/>
        <w:numPr>
          <w:ilvl w:val="0"/>
          <w:numId w:val="39"/>
        </w:numPr>
        <w:rPr>
          <w:rStyle w:val="Hyperlink"/>
          <w:color w:val="auto"/>
          <w:u w:val="none"/>
        </w:rPr>
      </w:pPr>
      <w:r w:rsidRPr="001201CF">
        <w:t xml:space="preserve">NRC’s external </w:t>
      </w:r>
      <w:r w:rsidR="00470671" w:rsidRPr="001201CF">
        <w:t>W</w:t>
      </w:r>
      <w:r w:rsidRPr="001201CF">
        <w:t>eb</w:t>
      </w:r>
      <w:r w:rsidR="00470671" w:rsidRPr="001201CF">
        <w:t xml:space="preserve"> </w:t>
      </w:r>
      <w:r w:rsidRPr="001201CF">
        <w:t xml:space="preserve">site: </w:t>
      </w:r>
      <w:hyperlink r:id="rId28" w:history="1">
        <w:r w:rsidR="00914B2E" w:rsidRPr="00161184">
          <w:rPr>
            <w:rStyle w:val="Hyperlink"/>
          </w:rPr>
          <w:t>http://www.nrc.gov/about</w:t>
        </w:r>
        <w:r w:rsidR="002C46DF">
          <w:rPr>
            <w:rStyle w:val="Hyperlink"/>
          </w:rPr>
          <w:noBreakHyphen/>
        </w:r>
        <w:r w:rsidR="00914B2E" w:rsidRPr="00161184">
          <w:rPr>
            <w:rStyle w:val="Hyperlink"/>
          </w:rPr>
          <w:t>nrc/regulatory/enforcement/safety</w:t>
        </w:r>
        <w:r w:rsidR="002C46DF">
          <w:rPr>
            <w:rStyle w:val="Hyperlink"/>
          </w:rPr>
          <w:noBreakHyphen/>
        </w:r>
        <w:r w:rsidR="00914B2E" w:rsidRPr="00161184">
          <w:rPr>
            <w:rStyle w:val="Hyperlink"/>
          </w:rPr>
          <w:t>culture.html</w:t>
        </w:r>
      </w:hyperlink>
    </w:p>
    <w:p w14:paraId="4A53A7F8" w14:textId="76B4E5B7" w:rsidR="001D541F" w:rsidRPr="002E3F84" w:rsidRDefault="001352DE" w:rsidP="008D6168">
      <w:pPr>
        <w:pStyle w:val="ListBullet2"/>
        <w:numPr>
          <w:ilvl w:val="0"/>
          <w:numId w:val="39"/>
        </w:numPr>
      </w:pPr>
      <w:r w:rsidRPr="002E3F84">
        <w:t>Safety Culture ROP Training</w:t>
      </w:r>
      <w:r w:rsidR="001D541F" w:rsidRPr="002E3F84">
        <w:t>:</w:t>
      </w:r>
      <w:r w:rsidR="008749E2">
        <w:t xml:space="preserve"> </w:t>
      </w:r>
      <w:hyperlink r:id="rId29" w:history="1">
        <w:r w:rsidR="000302AE" w:rsidRPr="00B609EA">
          <w:rPr>
            <w:rStyle w:val="Hyperlink"/>
          </w:rPr>
          <w:t>https://papaya.nrc.gov/safetyculture/index.html</w:t>
        </w:r>
      </w:hyperlink>
      <w:r w:rsidR="000302AE">
        <w:t xml:space="preserve"> </w:t>
      </w:r>
      <w:r w:rsidR="001D541F" w:rsidRPr="002E3F84">
        <w:t xml:space="preserve"> </w:t>
      </w:r>
    </w:p>
    <w:p w14:paraId="5EC598A0" w14:textId="1C7D6A35" w:rsidR="001D541F" w:rsidRPr="002E3F84" w:rsidRDefault="00D21D76" w:rsidP="008D6168">
      <w:pPr>
        <w:pStyle w:val="ListBullet2"/>
        <w:numPr>
          <w:ilvl w:val="0"/>
          <w:numId w:val="39"/>
        </w:numPr>
      </w:pPr>
      <w:r w:rsidRPr="002E3F84">
        <w:t>TMS Training: Columbia Accident</w:t>
      </w:r>
    </w:p>
    <w:p w14:paraId="4E49639F" w14:textId="554EA9C2" w:rsidR="002A3057" w:rsidRPr="002E3F84" w:rsidRDefault="009B77F1" w:rsidP="008D6168">
      <w:pPr>
        <w:pStyle w:val="ListBullet2"/>
        <w:numPr>
          <w:ilvl w:val="0"/>
          <w:numId w:val="39"/>
        </w:numPr>
      </w:pPr>
      <w:r w:rsidRPr="002E3F84">
        <w:t>IMC 0310, “Aspects Within the Cross</w:t>
      </w:r>
      <w:r w:rsidR="002C46DF">
        <w:noBreakHyphen/>
      </w:r>
      <w:r w:rsidRPr="002E3F84">
        <w:t>Cutting Areas”</w:t>
      </w:r>
    </w:p>
    <w:p w14:paraId="3A8E7122" w14:textId="2BD44372" w:rsidR="00B33A44" w:rsidRPr="002E3F84" w:rsidRDefault="00B33A44" w:rsidP="008D6168">
      <w:pPr>
        <w:pStyle w:val="ListBullet2"/>
        <w:numPr>
          <w:ilvl w:val="0"/>
          <w:numId w:val="39"/>
        </w:numPr>
      </w:pPr>
      <w:r w:rsidRPr="002E3F84">
        <w:t>IMC 0611</w:t>
      </w:r>
      <w:r w:rsidR="00396399" w:rsidRPr="002E3F84">
        <w:t>, “Power Reactor Inspection Reports”</w:t>
      </w:r>
    </w:p>
    <w:p w14:paraId="56FA7CBA" w14:textId="2124DA34" w:rsidR="008F7BA5" w:rsidRPr="002E3F84" w:rsidRDefault="008F7BA5" w:rsidP="008D6168">
      <w:pPr>
        <w:pStyle w:val="ListBullet2"/>
        <w:numPr>
          <w:ilvl w:val="0"/>
          <w:numId w:val="39"/>
        </w:numPr>
      </w:pPr>
      <w:r w:rsidRPr="002E3F84">
        <w:t>SECY</w:t>
      </w:r>
      <w:r w:rsidR="002C46DF">
        <w:noBreakHyphen/>
      </w:r>
      <w:r w:rsidRPr="002E3F84">
        <w:t>06</w:t>
      </w:r>
      <w:r w:rsidR="002C46DF">
        <w:noBreakHyphen/>
      </w:r>
      <w:r w:rsidRPr="002E3F84">
        <w:t>122, “Safety Culture Initiative Activities to Enhance the Reactor Oversight Process and Outcomes of the Initiatives”</w:t>
      </w:r>
    </w:p>
    <w:p w14:paraId="1ADAAF25" w14:textId="6245C804" w:rsidR="00FD7171" w:rsidRPr="002E3F84" w:rsidRDefault="00FD7171" w:rsidP="008D6168">
      <w:pPr>
        <w:pStyle w:val="ListBullet2"/>
        <w:numPr>
          <w:ilvl w:val="0"/>
          <w:numId w:val="39"/>
        </w:numPr>
      </w:pPr>
      <w:r w:rsidRPr="002E3F84">
        <w:t>IP</w:t>
      </w:r>
      <w:r w:rsidR="00A16D03" w:rsidRPr="002E3F84">
        <w:t>s</w:t>
      </w:r>
      <w:r w:rsidRPr="002E3F84">
        <w:t xml:space="preserve"> 401</w:t>
      </w:r>
      <w:r w:rsidR="00FB4AB4" w:rsidRPr="002E3F84">
        <w:t>00, “Independent Safety Culture Assessment Follow</w:t>
      </w:r>
      <w:r w:rsidR="002C46DF">
        <w:noBreakHyphen/>
      </w:r>
      <w:r w:rsidR="00FB4AB4" w:rsidRPr="002E3F84">
        <w:t>up”</w:t>
      </w:r>
      <w:r w:rsidR="003737AA" w:rsidRPr="002E3F84">
        <w:t>;</w:t>
      </w:r>
      <w:r w:rsidR="00A16D03" w:rsidRPr="002E3F84">
        <w:t xml:space="preserve"> 71152, “Problem Iden</w:t>
      </w:r>
      <w:r w:rsidR="003737AA" w:rsidRPr="002E3F84">
        <w:t>ti</w:t>
      </w:r>
      <w:r w:rsidR="00A16D03" w:rsidRPr="002E3F84">
        <w:t>fication and Resolution</w:t>
      </w:r>
      <w:r w:rsidR="00CB6A19">
        <w:t xml:space="preserve"> (PI&amp;R)</w:t>
      </w:r>
      <w:r w:rsidR="003737AA" w:rsidRPr="002E3F84">
        <w:t xml:space="preserve">”; </w:t>
      </w:r>
      <w:r w:rsidR="00D64679" w:rsidRPr="002E3F84">
        <w:t xml:space="preserve">95001, “Supplemental Inspection for One or Two White Inputs in a Strategic Performance Area”; 95002, “Supplemental Inspection Procedure for One Degraded Cornerstone or Any Three White Inputs in a Strategic Performance Area”; </w:t>
      </w:r>
      <w:r w:rsidR="000353EC" w:rsidRPr="002E3F84">
        <w:t>95003, “Supplemental Inspection Procedure Repetitive Degraded Cornerstone or Multiple Degraded Cornerstones, Multiple Yellow Inputs, or One Red Input”; 71153, “Follow up of Events and Notices of Enforcement Discretion”;</w:t>
      </w:r>
      <w:r w:rsidR="009D1C84" w:rsidRPr="002E3F84">
        <w:t xml:space="preserve"> 93800, “Augmented Inspection Team”; and 93812, “Special Inspection”</w:t>
      </w:r>
    </w:p>
    <w:p w14:paraId="72EE0717" w14:textId="499F8F01" w:rsidR="00402803" w:rsidRPr="002E3F84" w:rsidRDefault="00A02CC3" w:rsidP="008D6168">
      <w:pPr>
        <w:pStyle w:val="ListBullet2"/>
        <w:numPr>
          <w:ilvl w:val="0"/>
          <w:numId w:val="39"/>
        </w:numPr>
      </w:pPr>
      <w:r w:rsidRPr="002E3F84">
        <w:t>Safety Culture Policy Statement and Federal Register Notice</w:t>
      </w:r>
      <w:r w:rsidR="000B1888" w:rsidRPr="002E3F84">
        <w:t xml:space="preserve"> (ML111</w:t>
      </w:r>
      <w:r w:rsidR="008763CD" w:rsidRPr="002E3F84">
        <w:t>46A047)</w:t>
      </w:r>
      <w:r w:rsidR="00402803" w:rsidRPr="002E3F84">
        <w:t xml:space="preserve"> </w:t>
      </w:r>
      <w:hyperlink r:id="rId30" w:history="1">
        <w:r w:rsidR="00402803" w:rsidRPr="002E3F84">
          <w:rPr>
            <w:rStyle w:val="Hyperlink"/>
            <w:color w:val="auto"/>
            <w:u w:val="none"/>
          </w:rPr>
          <w:t>https://www.nrc.gov/about</w:t>
        </w:r>
        <w:r w:rsidR="002C46DF">
          <w:rPr>
            <w:rStyle w:val="Hyperlink"/>
            <w:color w:val="auto"/>
            <w:u w:val="none"/>
          </w:rPr>
          <w:noBreakHyphen/>
        </w:r>
        <w:r w:rsidR="00402803" w:rsidRPr="002E3F84">
          <w:rPr>
            <w:rStyle w:val="Hyperlink"/>
            <w:color w:val="auto"/>
            <w:u w:val="none"/>
          </w:rPr>
          <w:t>nrc/safety</w:t>
        </w:r>
        <w:r w:rsidR="002C46DF">
          <w:rPr>
            <w:rStyle w:val="Hyperlink"/>
            <w:color w:val="auto"/>
            <w:u w:val="none"/>
          </w:rPr>
          <w:noBreakHyphen/>
        </w:r>
        <w:r w:rsidR="00402803" w:rsidRPr="002E3F84">
          <w:rPr>
            <w:rStyle w:val="Hyperlink"/>
            <w:color w:val="auto"/>
            <w:u w:val="none"/>
          </w:rPr>
          <w:t>culture/sc</w:t>
        </w:r>
        <w:r w:rsidR="002C46DF">
          <w:rPr>
            <w:rStyle w:val="Hyperlink"/>
            <w:color w:val="auto"/>
            <w:u w:val="none"/>
          </w:rPr>
          <w:noBreakHyphen/>
        </w:r>
        <w:r w:rsidR="00402803" w:rsidRPr="002E3F84">
          <w:rPr>
            <w:rStyle w:val="Hyperlink"/>
            <w:color w:val="auto"/>
            <w:u w:val="none"/>
          </w:rPr>
          <w:t>outreach</w:t>
        </w:r>
        <w:r w:rsidR="002C46DF">
          <w:rPr>
            <w:rStyle w:val="Hyperlink"/>
            <w:color w:val="auto"/>
            <w:u w:val="none"/>
          </w:rPr>
          <w:noBreakHyphen/>
        </w:r>
        <w:r w:rsidR="00402803" w:rsidRPr="002E3F84">
          <w:rPr>
            <w:rStyle w:val="Hyperlink"/>
            <w:color w:val="auto"/>
            <w:u w:val="none"/>
          </w:rPr>
          <w:t>edu</w:t>
        </w:r>
        <w:r w:rsidR="002C46DF">
          <w:rPr>
            <w:rStyle w:val="Hyperlink"/>
            <w:color w:val="auto"/>
            <w:u w:val="none"/>
          </w:rPr>
          <w:noBreakHyphen/>
        </w:r>
        <w:r w:rsidR="00402803" w:rsidRPr="002E3F84">
          <w:rPr>
            <w:rStyle w:val="Hyperlink"/>
            <w:color w:val="auto"/>
            <w:u w:val="none"/>
          </w:rPr>
          <w:t>materials.html</w:t>
        </w:r>
      </w:hyperlink>
    </w:p>
    <w:p w14:paraId="1DA5E31A" w14:textId="102FAD20" w:rsidR="00402803" w:rsidRPr="002E3F84" w:rsidRDefault="002734D8" w:rsidP="008D6168">
      <w:pPr>
        <w:pStyle w:val="ListBullet2"/>
        <w:numPr>
          <w:ilvl w:val="0"/>
          <w:numId w:val="39"/>
        </w:numPr>
      </w:pPr>
      <w:r w:rsidRPr="002E3F84">
        <w:t>IP 93100; “Safety Cons</w:t>
      </w:r>
      <w:r w:rsidR="00C05763" w:rsidRPr="002E3F84">
        <w:t>cious Work Environment Issue of Concern Follow</w:t>
      </w:r>
      <w:r w:rsidR="002C46DF">
        <w:noBreakHyphen/>
      </w:r>
      <w:r w:rsidR="00C05763" w:rsidRPr="002E3F84">
        <w:t>up”</w:t>
      </w:r>
    </w:p>
    <w:p w14:paraId="2B67E472" w14:textId="4C1CCCA1" w:rsidR="00361C41" w:rsidRDefault="00361C41" w:rsidP="008D6168">
      <w:pPr>
        <w:pStyle w:val="ListBullet2"/>
        <w:numPr>
          <w:ilvl w:val="0"/>
          <w:numId w:val="39"/>
        </w:numPr>
      </w:pPr>
      <w:r w:rsidRPr="002E3F84">
        <w:t>Safety Culture Case Study User Guide (ML1</w:t>
      </w:r>
      <w:r w:rsidR="00091596" w:rsidRPr="002E3F84">
        <w:t>5</w:t>
      </w:r>
      <w:r w:rsidRPr="002E3F84">
        <w:t>19</w:t>
      </w:r>
      <w:r w:rsidR="00BD2F26" w:rsidRPr="002E3F84">
        <w:t>6</w:t>
      </w:r>
      <w:r w:rsidRPr="002E3F84">
        <w:t>A</w:t>
      </w:r>
      <w:r w:rsidR="00BD2F26" w:rsidRPr="002E3F84">
        <w:t>440</w:t>
      </w:r>
      <w:r w:rsidRPr="002E3F84">
        <w:t>) and Educational Material</w:t>
      </w:r>
      <w:r w:rsidR="006F6F3C" w:rsidRPr="002E3F84">
        <w:t xml:space="preserve"> (</w:t>
      </w:r>
      <w:hyperlink r:id="rId31" w:history="1">
        <w:r w:rsidR="00E640CB" w:rsidRPr="00826F34">
          <w:t>https://www.nrc.gov/about</w:t>
        </w:r>
        <w:r w:rsidR="002C46DF" w:rsidRPr="00826F34">
          <w:noBreakHyphen/>
        </w:r>
        <w:r w:rsidR="00E640CB" w:rsidRPr="00826F34">
          <w:t>nrc/safety</w:t>
        </w:r>
        <w:r w:rsidR="002C46DF" w:rsidRPr="00826F34">
          <w:noBreakHyphen/>
        </w:r>
        <w:r w:rsidR="00E640CB" w:rsidRPr="00826F34">
          <w:t>culture/sc</w:t>
        </w:r>
        <w:r w:rsidR="002C46DF" w:rsidRPr="00826F34">
          <w:noBreakHyphen/>
        </w:r>
        <w:r w:rsidR="00E640CB" w:rsidRPr="00826F34">
          <w:t>outreach</w:t>
        </w:r>
        <w:r w:rsidR="002C46DF" w:rsidRPr="00826F34">
          <w:noBreakHyphen/>
        </w:r>
        <w:r w:rsidR="00E640CB" w:rsidRPr="00826F34">
          <w:t>edu</w:t>
        </w:r>
        <w:r w:rsidR="002C46DF" w:rsidRPr="00826F34">
          <w:noBreakHyphen/>
        </w:r>
        <w:r w:rsidR="00E640CB" w:rsidRPr="00826F34">
          <w:t>materials.html</w:t>
        </w:r>
      </w:hyperlink>
      <w:r w:rsidR="006F6F3C" w:rsidRPr="002E3F84">
        <w:t>)</w:t>
      </w:r>
    </w:p>
    <w:p w14:paraId="4C98BBB5" w14:textId="193E9478" w:rsidR="00A54F76" w:rsidRPr="00B36C5C" w:rsidRDefault="009B7C3A" w:rsidP="008D6168">
      <w:pPr>
        <w:pStyle w:val="ListBullet2"/>
        <w:numPr>
          <w:ilvl w:val="0"/>
          <w:numId w:val="39"/>
        </w:numPr>
      </w:pPr>
      <w:r>
        <w:t>NUREG 2165, “Safety Culture Common Language”</w:t>
      </w:r>
    </w:p>
    <w:p w14:paraId="280AA464" w14:textId="77777777" w:rsidR="00751333" w:rsidRDefault="00751333" w:rsidP="00B36C5C">
      <w:pPr>
        <w:pStyle w:val="JOURNALHeading2"/>
      </w:pPr>
      <w:r w:rsidRPr="00751333">
        <w:t>EVALUATION CRITERIA:</w:t>
      </w:r>
    </w:p>
    <w:p w14:paraId="51AAA91C" w14:textId="1647E63E" w:rsidR="008216C8" w:rsidRDefault="008216C8" w:rsidP="00CA6F82">
      <w:pPr>
        <w:pStyle w:val="BodyText2"/>
      </w:pPr>
      <w:r w:rsidRPr="00413B01">
        <w:t xml:space="preserve">After completing this study activity, </w:t>
      </w:r>
      <w:r w:rsidR="00A66450">
        <w:t>you</w:t>
      </w:r>
      <w:r>
        <w:t xml:space="preserve"> should </w:t>
      </w:r>
      <w:r w:rsidR="00A66450">
        <w:t xml:space="preserve">demonstrate </w:t>
      </w:r>
      <w:r>
        <w:t xml:space="preserve">a general </w:t>
      </w:r>
      <w:r w:rsidRPr="00413B01">
        <w:t xml:space="preserve">understanding of the </w:t>
      </w:r>
      <w:r>
        <w:t>Safety Culture</w:t>
      </w:r>
      <w:r w:rsidRPr="00413B01">
        <w:t xml:space="preserve"> Program by successfully doing the following:</w:t>
      </w:r>
    </w:p>
    <w:p w14:paraId="2EF7F8AD" w14:textId="02243A3F" w:rsidR="008216C8" w:rsidRDefault="008216C8" w:rsidP="008D6168">
      <w:pPr>
        <w:pStyle w:val="ListBullet2"/>
        <w:numPr>
          <w:ilvl w:val="0"/>
          <w:numId w:val="39"/>
        </w:numPr>
      </w:pPr>
      <w:r>
        <w:t>State the purpose of the NRC’s Safety Culture Program.</w:t>
      </w:r>
    </w:p>
    <w:p w14:paraId="2F858FFF" w14:textId="6DA66483" w:rsidR="008216C8" w:rsidRDefault="00A66450" w:rsidP="008D6168">
      <w:pPr>
        <w:pStyle w:val="ListBullet2"/>
        <w:numPr>
          <w:ilvl w:val="0"/>
          <w:numId w:val="39"/>
        </w:numPr>
      </w:pPr>
      <w:r>
        <w:t>Define “</w:t>
      </w:r>
      <w:r w:rsidR="008216C8">
        <w:t>cross</w:t>
      </w:r>
      <w:r w:rsidR="002C46DF">
        <w:noBreakHyphen/>
      </w:r>
      <w:r w:rsidR="008216C8">
        <w:t>cutting issue.</w:t>
      </w:r>
      <w:r>
        <w:t>”</w:t>
      </w:r>
    </w:p>
    <w:p w14:paraId="2B7F3C60" w14:textId="56C39CC1" w:rsidR="008216C8" w:rsidRDefault="008216C8" w:rsidP="008D6168">
      <w:pPr>
        <w:pStyle w:val="ListBullet2"/>
        <w:numPr>
          <w:ilvl w:val="0"/>
          <w:numId w:val="39"/>
        </w:numPr>
      </w:pPr>
      <w:r>
        <w:t>Describe a safety</w:t>
      </w:r>
      <w:r w:rsidR="002C46DF">
        <w:noBreakHyphen/>
      </w:r>
      <w:r>
        <w:t>conscious work environment.</w:t>
      </w:r>
    </w:p>
    <w:p w14:paraId="55F10B23" w14:textId="2DA59430" w:rsidR="008216C8" w:rsidRPr="009B7C3A" w:rsidRDefault="008216C8" w:rsidP="008D6168">
      <w:pPr>
        <w:pStyle w:val="ListBullet2"/>
        <w:numPr>
          <w:ilvl w:val="0"/>
          <w:numId w:val="39"/>
        </w:numPr>
      </w:pPr>
      <w:r w:rsidRPr="009B7C3A">
        <w:t xml:space="preserve">Explain the role of the inspector in the NRC Safety Culture </w:t>
      </w:r>
      <w:r w:rsidRPr="009B7C3A">
        <w:rPr>
          <w:rFonts w:eastAsia="Times New Roman"/>
        </w:rPr>
        <w:t>Program</w:t>
      </w:r>
      <w:r w:rsidRPr="00B36C5C">
        <w:rPr>
          <w:rFonts w:eastAsia="Times New Roman"/>
        </w:rPr>
        <w:t>.</w:t>
      </w:r>
    </w:p>
    <w:p w14:paraId="48BBC52F" w14:textId="1C20BB03" w:rsidR="008216C8" w:rsidRDefault="008216C8" w:rsidP="00826F34">
      <w:pPr>
        <w:pStyle w:val="ListBullet2"/>
      </w:pPr>
      <w:r w:rsidRPr="00557BB8">
        <w:t>Explain how to document a safety</w:t>
      </w:r>
      <w:r w:rsidR="002C46DF">
        <w:noBreakHyphen/>
      </w:r>
      <w:r w:rsidRPr="00557BB8">
        <w:t xml:space="preserve">significant finding considering the expectations of the NRC’s </w:t>
      </w:r>
      <w:r w:rsidR="00A66450" w:rsidRPr="00557BB8">
        <w:t>S</w:t>
      </w:r>
      <w:r w:rsidRPr="00557BB8">
        <w:t xml:space="preserve">afety </w:t>
      </w:r>
      <w:r w:rsidR="00A66450" w:rsidRPr="00557BB8">
        <w:t>C</w:t>
      </w:r>
      <w:r w:rsidRPr="00557BB8">
        <w:t xml:space="preserve">ulture </w:t>
      </w:r>
      <w:r w:rsidR="00A66450" w:rsidRPr="00557BB8">
        <w:t>P</w:t>
      </w:r>
      <w:r w:rsidRPr="00557BB8">
        <w:t xml:space="preserve">rogram. (See </w:t>
      </w:r>
      <w:r w:rsidR="00801FD1" w:rsidRPr="00557BB8">
        <w:t>the</w:t>
      </w:r>
      <w:r w:rsidRPr="00557BB8">
        <w:t xml:space="preserve"> NRR Case Studies</w:t>
      </w:r>
      <w:r w:rsidR="00801FD1" w:rsidRPr="00557BB8">
        <w:t xml:space="preserve"> listed in the reference section</w:t>
      </w:r>
      <w:r w:rsidR="00A66450" w:rsidRPr="00557BB8">
        <w:t>.</w:t>
      </w:r>
      <w:r w:rsidRPr="00557BB8">
        <w:t>)</w:t>
      </w:r>
    </w:p>
    <w:p w14:paraId="5CBE570B" w14:textId="47E27E5D" w:rsidR="00E829D9" w:rsidRPr="00557BB8" w:rsidRDefault="00E829D9" w:rsidP="008D6168">
      <w:pPr>
        <w:pStyle w:val="ListBullet2"/>
        <w:numPr>
          <w:ilvl w:val="0"/>
          <w:numId w:val="39"/>
        </w:numPr>
      </w:pPr>
      <w:r>
        <w:t xml:space="preserve">Discuss general safety culture aspects and the graded ROP approach to recognizing </w:t>
      </w:r>
      <w:r w:rsidR="00D41A7E">
        <w:t>potential weaknesses in licensee safety culture and taking appropriate agency actions.</w:t>
      </w:r>
    </w:p>
    <w:p w14:paraId="538DA567" w14:textId="77777777" w:rsidR="00751333" w:rsidRPr="00751333" w:rsidRDefault="00751333" w:rsidP="004560D3">
      <w:pPr>
        <w:pStyle w:val="JOURNALHeading2"/>
        <w:spacing w:before="240"/>
      </w:pPr>
      <w:r w:rsidRPr="00751333">
        <w:t>TASKS:</w:t>
      </w:r>
    </w:p>
    <w:p w14:paraId="1B79AB2F" w14:textId="767E5D2D" w:rsidR="008216C8" w:rsidRDefault="0072445C" w:rsidP="008D6168">
      <w:pPr>
        <w:pStyle w:val="ListBullet2"/>
        <w:numPr>
          <w:ilvl w:val="0"/>
          <w:numId w:val="39"/>
        </w:numPr>
      </w:pPr>
      <w:r>
        <w:t>Review referenced Safety Culture Training and inspection procedures.</w:t>
      </w:r>
    </w:p>
    <w:p w14:paraId="5B8A2D69" w14:textId="740E4E56" w:rsidR="008216C8" w:rsidRDefault="0072445C" w:rsidP="008D6168">
      <w:pPr>
        <w:pStyle w:val="ListBullet2"/>
        <w:numPr>
          <w:ilvl w:val="0"/>
          <w:numId w:val="39"/>
        </w:numPr>
      </w:pPr>
      <w:r>
        <w:t>Define safety culture and safety conscious work environment</w:t>
      </w:r>
      <w:r w:rsidR="00973294">
        <w:t xml:space="preserve"> (SCWE) and discuss why they are important, how they are different, and how they support each other.</w:t>
      </w:r>
    </w:p>
    <w:p w14:paraId="1A63E503" w14:textId="28044534" w:rsidR="0021139B" w:rsidRDefault="0021139B" w:rsidP="008D6168">
      <w:pPr>
        <w:pStyle w:val="ListBullet2"/>
        <w:numPr>
          <w:ilvl w:val="0"/>
          <w:numId w:val="39"/>
        </w:numPr>
      </w:pPr>
      <w:r>
        <w:t xml:space="preserve">Explain the relationship </w:t>
      </w:r>
      <w:r w:rsidR="003F347B">
        <w:t>of the cross</w:t>
      </w:r>
      <w:r w:rsidR="002C46DF">
        <w:noBreakHyphen/>
      </w:r>
      <w:r w:rsidR="003F347B">
        <w:t>cutting areas with the safety cul</w:t>
      </w:r>
      <w:r w:rsidR="00CB2C15">
        <w:t>ture aspects.</w:t>
      </w:r>
    </w:p>
    <w:p w14:paraId="62344BD8" w14:textId="0AD0AC36" w:rsidR="00B60F1A" w:rsidRDefault="00B60F1A" w:rsidP="008D6168">
      <w:pPr>
        <w:pStyle w:val="ListBullet2"/>
        <w:numPr>
          <w:ilvl w:val="0"/>
          <w:numId w:val="39"/>
        </w:numPr>
      </w:pPr>
      <w:r>
        <w:t>Discuss how the causes and cross</w:t>
      </w:r>
      <w:r w:rsidR="002C46DF">
        <w:noBreakHyphen/>
      </w:r>
      <w:r>
        <w:t>cutting aspects would be identified and documented for several current or hypothetical inspection findings.</w:t>
      </w:r>
    </w:p>
    <w:p w14:paraId="264C5122" w14:textId="6CA45675" w:rsidR="00B60F1A" w:rsidRDefault="00B60F1A" w:rsidP="008D6168">
      <w:pPr>
        <w:pStyle w:val="ListBullet2"/>
        <w:numPr>
          <w:ilvl w:val="0"/>
          <w:numId w:val="39"/>
        </w:numPr>
      </w:pPr>
      <w:r>
        <w:t>Review the Safety Culture Policy Statement</w:t>
      </w:r>
      <w:r w:rsidR="00A4750E">
        <w:t>. Discuss the nine traits listed in that policy along with the cross</w:t>
      </w:r>
      <w:r w:rsidR="002C46DF">
        <w:noBreakHyphen/>
      </w:r>
      <w:r w:rsidR="00A4750E">
        <w:t>cutting aspects listed in IMC 0310, and the corresponding examples found in NUREG</w:t>
      </w:r>
      <w:r w:rsidR="002C46DF">
        <w:noBreakHyphen/>
      </w:r>
      <w:r w:rsidR="00A4750E">
        <w:t>2165.</w:t>
      </w:r>
    </w:p>
    <w:p w14:paraId="46F15E76" w14:textId="0D9F4DF3" w:rsidR="00A4750E" w:rsidRDefault="00A4750E" w:rsidP="008D6168">
      <w:pPr>
        <w:pStyle w:val="ListBullet2"/>
        <w:numPr>
          <w:ilvl w:val="0"/>
          <w:numId w:val="39"/>
        </w:numPr>
      </w:pPr>
      <w:r>
        <w:t>Discuss the agency’s graded approach to dealing with potential safety culture issues as licensee performance declines.</w:t>
      </w:r>
    </w:p>
    <w:p w14:paraId="4D3E708D" w14:textId="3A68213E" w:rsidR="00550C63" w:rsidRDefault="00550C63" w:rsidP="008D6168">
      <w:pPr>
        <w:pStyle w:val="ListBullet2"/>
        <w:numPr>
          <w:ilvl w:val="0"/>
          <w:numId w:val="39"/>
        </w:numPr>
      </w:pPr>
      <w:r>
        <w:t xml:space="preserve">Meet with you </w:t>
      </w:r>
      <w:r w:rsidR="008024E5">
        <w:t>supervisor,</w:t>
      </w:r>
      <w:r w:rsidR="00EB7BA0">
        <w:t xml:space="preserve"> a qualified operations resident inspector, or a qualified Safety Culture Assessor to discuss any questions that you may have as a result of this activity and demonstrate that you can meet the evaluation criteria above</w:t>
      </w:r>
      <w:r w:rsidR="00DA7F77">
        <w:t>.</w:t>
      </w:r>
    </w:p>
    <w:p w14:paraId="2AEBB304" w14:textId="5921F756" w:rsidR="008216C8" w:rsidRPr="00413B01" w:rsidRDefault="00751333" w:rsidP="004560D3">
      <w:pPr>
        <w:pStyle w:val="JOURNALHeading2"/>
        <w:spacing w:before="240"/>
      </w:pPr>
      <w:r w:rsidRPr="00751333">
        <w:t>DOCUMENTATION:</w:t>
      </w:r>
      <w:r w:rsidRPr="00751333">
        <w:tab/>
      </w:r>
      <w:r w:rsidR="00C4707A">
        <w:t>You</w:t>
      </w:r>
      <w:r w:rsidR="008216C8" w:rsidRPr="00256A59">
        <w:t xml:space="preserve"> should</w:t>
      </w:r>
      <w:r w:rsidR="008216C8">
        <w:rPr>
          <w:b/>
        </w:rPr>
        <w:t xml:space="preserve"> </w:t>
      </w:r>
      <w:r w:rsidR="008216C8">
        <w:t>o</w:t>
      </w:r>
      <w:r w:rsidR="008216C8" w:rsidRPr="00CD76D7">
        <w:t xml:space="preserve">btain </w:t>
      </w:r>
      <w:r w:rsidR="00C4707A">
        <w:t>your</w:t>
      </w:r>
      <w:r w:rsidR="008216C8" w:rsidRPr="00CD76D7">
        <w:t xml:space="preserve"> </w:t>
      </w:r>
      <w:r w:rsidR="008216C8">
        <w:t xml:space="preserve">immediate </w:t>
      </w:r>
      <w:r w:rsidR="008216C8" w:rsidRPr="00CD76D7">
        <w:t>supervisor</w:t>
      </w:r>
      <w:r w:rsidR="00C4707A">
        <w:t>’</w:t>
      </w:r>
      <w:r w:rsidR="008216C8" w:rsidRPr="00CD76D7">
        <w:t xml:space="preserve">s </w:t>
      </w:r>
      <w:r w:rsidR="007315E2">
        <w:t xml:space="preserve">or designee’s </w:t>
      </w:r>
      <w:r w:rsidR="008216C8" w:rsidRPr="00CD76D7">
        <w:t>signature</w:t>
      </w:r>
      <w:r w:rsidR="008216C8" w:rsidRPr="00D60E5A" w:rsidDel="006F1D37">
        <w:t xml:space="preserve"> </w:t>
      </w:r>
      <w:r w:rsidR="008216C8" w:rsidRPr="00413B01">
        <w:t>in the line item for Basic</w:t>
      </w:r>
      <w:r w:rsidR="002C46DF">
        <w:noBreakHyphen/>
      </w:r>
      <w:r w:rsidR="008216C8" w:rsidRPr="00413B01">
        <w:t>Level Certification Signature Card Item ISA</w:t>
      </w:r>
      <w:r w:rsidR="002C46DF">
        <w:noBreakHyphen/>
      </w:r>
      <w:r w:rsidR="00355B0B">
        <w:t>19</w:t>
      </w:r>
      <w:r w:rsidR="008216C8" w:rsidRPr="00413B01">
        <w:t>.</w:t>
      </w:r>
    </w:p>
    <w:p w14:paraId="1F4F049B" w14:textId="7B837986" w:rsidR="007D4D9E" w:rsidRDefault="007D4D9E" w:rsidP="007D4D9E">
      <w:pPr>
        <w:pStyle w:val="BodyText"/>
      </w:pPr>
    </w:p>
    <w:p w14:paraId="24D99169" w14:textId="42E75ED8" w:rsidR="008216C8" w:rsidRPr="00656F1F" w:rsidRDefault="00067706" w:rsidP="007A556F">
      <w:pPr>
        <w:pStyle w:val="Heading1"/>
      </w:pPr>
      <w:bookmarkStart w:id="121" w:name="_Toc138859168"/>
      <w:bookmarkStart w:id="122" w:name="_Toc152321935"/>
      <w:bookmarkStart w:id="123" w:name="_Toc152570763"/>
      <w:bookmarkStart w:id="124" w:name="_Toc178081648"/>
      <w:r>
        <w:rPr>
          <w:caps w:val="0"/>
        </w:rPr>
        <w:t xml:space="preserve">PART II. </w:t>
      </w:r>
      <w:r w:rsidRPr="00656F1F">
        <w:rPr>
          <w:caps w:val="0"/>
        </w:rPr>
        <w:t>BASIC</w:t>
      </w:r>
      <w:r>
        <w:rPr>
          <w:caps w:val="0"/>
        </w:rPr>
        <w:t>-</w:t>
      </w:r>
      <w:r w:rsidRPr="00656F1F">
        <w:rPr>
          <w:caps w:val="0"/>
        </w:rPr>
        <w:t>LEVEL ON</w:t>
      </w:r>
      <w:r>
        <w:rPr>
          <w:caps w:val="0"/>
        </w:rPr>
        <w:t>-</w:t>
      </w:r>
      <w:r w:rsidRPr="00656F1F">
        <w:rPr>
          <w:caps w:val="0"/>
        </w:rPr>
        <w:t>THE</w:t>
      </w:r>
      <w:r>
        <w:rPr>
          <w:caps w:val="0"/>
        </w:rPr>
        <w:t>-</w:t>
      </w:r>
      <w:r w:rsidRPr="00656F1F">
        <w:rPr>
          <w:caps w:val="0"/>
        </w:rPr>
        <w:t>JOB ACTIVITIES</w:t>
      </w:r>
      <w:bookmarkEnd w:id="121"/>
      <w:bookmarkEnd w:id="122"/>
      <w:bookmarkEnd w:id="123"/>
      <w:bookmarkEnd w:id="124"/>
    </w:p>
    <w:p w14:paraId="6B9EE840" w14:textId="65CFA130" w:rsidR="008216C8" w:rsidRDefault="008216C8" w:rsidP="001350B9">
      <w:pPr>
        <w:pStyle w:val="BodyText"/>
      </w:pPr>
      <w:r w:rsidRPr="00656F1F">
        <w:t>The on</w:t>
      </w:r>
      <w:r w:rsidR="002C46DF">
        <w:noBreakHyphen/>
      </w:r>
      <w:r w:rsidRPr="00656F1F">
        <w:t>the</w:t>
      </w:r>
      <w:r w:rsidR="002C46DF">
        <w:noBreakHyphen/>
      </w:r>
      <w:r w:rsidRPr="00656F1F">
        <w:t xml:space="preserve">job training (OJT) activities require </w:t>
      </w:r>
      <w:r w:rsidR="00C4707A">
        <w:t>you</w:t>
      </w:r>
      <w:r w:rsidRPr="00656F1F">
        <w:t xml:space="preserve"> to conduct inspection</w:t>
      </w:r>
      <w:r w:rsidR="002C46DF">
        <w:noBreakHyphen/>
      </w:r>
      <w:r w:rsidRPr="00656F1F">
        <w:t>related work, under supervision, at an ISFSI. Th</w:t>
      </w:r>
      <w:r>
        <w:t>ese activities</w:t>
      </w:r>
      <w:r w:rsidRPr="00656F1F">
        <w:t xml:space="preserve"> are designed to allow </w:t>
      </w:r>
      <w:r w:rsidR="00C4707A">
        <w:t>you</w:t>
      </w:r>
      <w:r w:rsidRPr="00656F1F">
        <w:t xml:space="preserve"> to observe and perform key inspector tasks under controlled circumstances. Like the </w:t>
      </w:r>
      <w:r w:rsidR="00C4707A">
        <w:t>ISAs</w:t>
      </w:r>
      <w:r w:rsidRPr="00656F1F">
        <w:t xml:space="preserve">, each of the OJT activities informs </w:t>
      </w:r>
      <w:r w:rsidR="00C4707A">
        <w:t>you about the following</w:t>
      </w:r>
      <w:r>
        <w:t>:</w:t>
      </w:r>
    </w:p>
    <w:p w14:paraId="321D411A" w14:textId="527CA4FA" w:rsidR="008216C8" w:rsidRDefault="00C110B2" w:rsidP="001350B9">
      <w:pPr>
        <w:pStyle w:val="ListBullet2"/>
      </w:pPr>
      <w:r>
        <w:t>W</w:t>
      </w:r>
      <w:r w:rsidR="008216C8" w:rsidRPr="00521A1E">
        <w:t>hy the activity is important</w:t>
      </w:r>
    </w:p>
    <w:p w14:paraId="275760B5" w14:textId="2F7EA4A3" w:rsidR="008216C8" w:rsidRDefault="00063B61" w:rsidP="001350B9">
      <w:pPr>
        <w:pStyle w:val="ListBullet2"/>
      </w:pPr>
      <w:r>
        <w:t>H</w:t>
      </w:r>
      <w:r w:rsidR="008216C8" w:rsidRPr="00521A1E">
        <w:t>ow much time may be needed to complete the assignment</w:t>
      </w:r>
    </w:p>
    <w:p w14:paraId="5E25C68F" w14:textId="6C75C77D" w:rsidR="008216C8" w:rsidRPr="00521A1E" w:rsidRDefault="0098202D" w:rsidP="001350B9">
      <w:pPr>
        <w:pStyle w:val="ListBullet2"/>
      </w:pPr>
      <w:r>
        <w:t>W</w:t>
      </w:r>
      <w:r w:rsidR="008216C8" w:rsidRPr="00521A1E">
        <w:t>hat you are expected to complete successfully during the activity</w:t>
      </w:r>
    </w:p>
    <w:p w14:paraId="19BC8CFE" w14:textId="49A67B1F" w:rsidR="008216C8" w:rsidRPr="00656F1F" w:rsidRDefault="008216C8" w:rsidP="001350B9">
      <w:pPr>
        <w:pStyle w:val="BodyText"/>
      </w:pPr>
      <w:r w:rsidRPr="00656F1F">
        <w:t xml:space="preserve">Before beginning the activities in this section, </w:t>
      </w:r>
      <w:r w:rsidR="00C4707A">
        <w:t>you</w:t>
      </w:r>
      <w:r w:rsidR="009420C5">
        <w:t xml:space="preserve"> </w:t>
      </w:r>
      <w:r w:rsidRPr="00656F1F">
        <w:t xml:space="preserve">must successfully complete the </w:t>
      </w:r>
      <w:r w:rsidR="0098724B">
        <w:t xml:space="preserve">course work for </w:t>
      </w:r>
      <w:r w:rsidRPr="00656F1F">
        <w:t>site access</w:t>
      </w:r>
      <w:r w:rsidR="00EF1603">
        <w:t>.</w:t>
      </w:r>
      <w:r>
        <w:t xml:space="preserve"> </w:t>
      </w:r>
      <w:r w:rsidR="00C4707A">
        <w:t>You</w:t>
      </w:r>
      <w:r w:rsidRPr="00656F1F">
        <w:t xml:space="preserve"> can </w:t>
      </w:r>
      <w:r w:rsidR="00C4707A">
        <w:t>do</w:t>
      </w:r>
      <w:r w:rsidR="00C4707A" w:rsidRPr="00656F1F">
        <w:t xml:space="preserve"> </w:t>
      </w:r>
      <w:r w:rsidRPr="00656F1F">
        <w:t>this in one of two ways</w:t>
      </w:r>
      <w:r w:rsidR="00EF2AE3">
        <w:t>.</w:t>
      </w:r>
      <w:r w:rsidR="0098724B">
        <w:t xml:space="preserve"> </w:t>
      </w:r>
      <w:r w:rsidR="00EF2AE3">
        <w:t>You</w:t>
      </w:r>
      <w:r w:rsidR="0098724B">
        <w:t xml:space="preserve"> </w:t>
      </w:r>
      <w:r w:rsidR="00EF2AE3">
        <w:t xml:space="preserve">can </w:t>
      </w:r>
      <w:r w:rsidR="0098724B">
        <w:t>c</w:t>
      </w:r>
      <w:r w:rsidR="00C4707A" w:rsidRPr="00521A1E">
        <w:t>omplet</w:t>
      </w:r>
      <w:r w:rsidR="00EF2AE3">
        <w:t>e</w:t>
      </w:r>
      <w:r w:rsidR="00C4707A" w:rsidRPr="00521A1E">
        <w:t xml:space="preserve"> </w:t>
      </w:r>
      <w:r w:rsidRPr="00521A1E">
        <w:t xml:space="preserve">the NRC </w:t>
      </w:r>
      <w:r w:rsidR="008E48E7">
        <w:t>s</w:t>
      </w:r>
      <w:r w:rsidRPr="00521A1E">
        <w:t xml:space="preserve">ite </w:t>
      </w:r>
      <w:r w:rsidR="008E48E7">
        <w:t>a</w:t>
      </w:r>
      <w:r w:rsidRPr="00521A1E">
        <w:t>ccess course and the site</w:t>
      </w:r>
      <w:r w:rsidR="002C46DF">
        <w:noBreakHyphen/>
      </w:r>
      <w:r w:rsidRPr="00521A1E">
        <w:t>specific requirements for access</w:t>
      </w:r>
      <w:r w:rsidR="0098724B">
        <w:t xml:space="preserve">, </w:t>
      </w:r>
      <w:r w:rsidR="0098724B" w:rsidRPr="00534C27">
        <w:rPr>
          <w:rFonts w:eastAsia="Times New Roman"/>
        </w:rPr>
        <w:t xml:space="preserve">or </w:t>
      </w:r>
      <w:r w:rsidR="000A2004" w:rsidRPr="00534C27">
        <w:rPr>
          <w:rFonts w:eastAsia="Times New Roman"/>
        </w:rPr>
        <w:t xml:space="preserve">you may </w:t>
      </w:r>
      <w:r w:rsidR="0098724B" w:rsidRPr="00534C27">
        <w:rPr>
          <w:rFonts w:eastAsia="Times New Roman"/>
        </w:rPr>
        <w:t>complet</w:t>
      </w:r>
      <w:r w:rsidR="000A2004" w:rsidRPr="00534C27">
        <w:rPr>
          <w:rFonts w:eastAsia="Times New Roman"/>
        </w:rPr>
        <w:t>e</w:t>
      </w:r>
      <w:r w:rsidR="00DC54FE" w:rsidRPr="00534C27">
        <w:rPr>
          <w:rFonts w:eastAsia="Times New Roman"/>
        </w:rPr>
        <w:t xml:space="preserve"> </w:t>
      </w:r>
      <w:r w:rsidRPr="00534C27">
        <w:rPr>
          <w:rFonts w:eastAsia="Times New Roman"/>
        </w:rPr>
        <w:t>the site access requirements at a site</w:t>
      </w:r>
      <w:r w:rsidR="00801FD1" w:rsidRPr="00534C27">
        <w:rPr>
          <w:rFonts w:eastAsia="Times New Roman"/>
        </w:rPr>
        <w:t>.</w:t>
      </w:r>
      <w:r w:rsidR="0098724B">
        <w:t xml:space="preserve"> </w:t>
      </w:r>
      <w:r w:rsidR="00C4707A" w:rsidRPr="0098724B">
        <w:t xml:space="preserve">Your </w:t>
      </w:r>
      <w:r w:rsidRPr="0098724B">
        <w:t>supervisor will discus</w:t>
      </w:r>
      <w:r w:rsidRPr="00656F1F">
        <w:t xml:space="preserve">s with </w:t>
      </w:r>
      <w:r w:rsidR="00C4707A">
        <w:t>you</w:t>
      </w:r>
      <w:r w:rsidRPr="00656F1F">
        <w:t xml:space="preserve"> the best way to meet the site access requirements.</w:t>
      </w:r>
    </w:p>
    <w:p w14:paraId="63316C11" w14:textId="367755BD" w:rsidR="008216C8" w:rsidRPr="0050634E" w:rsidRDefault="008216C8" w:rsidP="001350B9">
      <w:pPr>
        <w:pStyle w:val="BodyText"/>
      </w:pPr>
      <w:r w:rsidRPr="00521A1E">
        <w:rPr>
          <w:bCs/>
        </w:rPr>
        <w:t xml:space="preserve">The following general guidance applies as </w:t>
      </w:r>
      <w:r w:rsidR="00C4707A">
        <w:rPr>
          <w:bCs/>
        </w:rPr>
        <w:t>you</w:t>
      </w:r>
      <w:r>
        <w:rPr>
          <w:bCs/>
        </w:rPr>
        <w:t xml:space="preserve"> </w:t>
      </w:r>
      <w:r w:rsidRPr="00521A1E">
        <w:rPr>
          <w:bCs/>
        </w:rPr>
        <w:t>complete the on</w:t>
      </w:r>
      <w:r w:rsidR="002C46DF">
        <w:rPr>
          <w:bCs/>
        </w:rPr>
        <w:noBreakHyphen/>
      </w:r>
      <w:r w:rsidRPr="00521A1E">
        <w:rPr>
          <w:bCs/>
        </w:rPr>
        <w:t>the</w:t>
      </w:r>
      <w:r w:rsidR="002C46DF">
        <w:rPr>
          <w:bCs/>
        </w:rPr>
        <w:noBreakHyphen/>
      </w:r>
      <w:r w:rsidRPr="00521A1E">
        <w:rPr>
          <w:bCs/>
        </w:rPr>
        <w:t>job activities:</w:t>
      </w:r>
    </w:p>
    <w:p w14:paraId="2BB500BB" w14:textId="77777777" w:rsidR="008216C8" w:rsidRDefault="008E48E7" w:rsidP="001350B9">
      <w:pPr>
        <w:pStyle w:val="ListBullet2"/>
      </w:pPr>
      <w:r>
        <w:t>You should c</w:t>
      </w:r>
      <w:r w:rsidR="00DC54FE">
        <w:t>omplete t</w:t>
      </w:r>
      <w:r w:rsidR="008216C8" w:rsidRPr="00656F1F">
        <w:t>he activities in this section in the order in which they are presented.</w:t>
      </w:r>
    </w:p>
    <w:p w14:paraId="78692C92" w14:textId="029B4A57" w:rsidR="008216C8" w:rsidRDefault="008E48E7" w:rsidP="001350B9">
      <w:pPr>
        <w:pStyle w:val="ListBullet2"/>
      </w:pPr>
      <w:r>
        <w:t>You should c</w:t>
      </w:r>
      <w:r w:rsidR="008216C8" w:rsidRPr="00656F1F">
        <w:t>omplete all parts of each activity.</w:t>
      </w:r>
    </w:p>
    <w:p w14:paraId="2568C59B" w14:textId="1A7F9A97" w:rsidR="008216C8" w:rsidRDefault="008216C8" w:rsidP="001350B9">
      <w:pPr>
        <w:pStyle w:val="ListBullet2"/>
      </w:pPr>
      <w:r w:rsidRPr="00656F1F">
        <w:t>Your supervisor will act as a resource as you complete each activity. Discuss any questions you may have about how a task must be done or how the guidance is to be applied. Your supervisor may also designate other fully qualified inspectors to work with you as you complete the various activities</w:t>
      </w:r>
      <w:r w:rsidR="007315E2">
        <w:t xml:space="preserve"> and to sign off the material or training courses you have completed</w:t>
      </w:r>
      <w:r w:rsidRPr="00656F1F">
        <w:t>.</w:t>
      </w:r>
    </w:p>
    <w:p w14:paraId="048F992A" w14:textId="643E4CFD" w:rsidR="00D11B4F" w:rsidRDefault="008216C8" w:rsidP="001350B9">
      <w:pPr>
        <w:pStyle w:val="ListBullet2"/>
        <w:sectPr w:rsidR="00D11B4F" w:rsidSect="00BB3D6C">
          <w:pgSz w:w="12240" w:h="15840"/>
          <w:pgMar w:top="1440" w:right="1440" w:bottom="1440" w:left="1440" w:header="720" w:footer="720" w:gutter="0"/>
          <w:cols w:space="720"/>
          <w:noEndnote/>
          <w:docGrid w:linePitch="326"/>
        </w:sectPr>
      </w:pPr>
      <w:r w:rsidRPr="00521A1E">
        <w:t xml:space="preserve">You are responsible for keeping track of </w:t>
      </w:r>
      <w:r w:rsidR="00DC54FE">
        <w:t>the</w:t>
      </w:r>
      <w:r w:rsidR="00DC54FE" w:rsidRPr="00521A1E">
        <w:t xml:space="preserve"> </w:t>
      </w:r>
      <w:r w:rsidRPr="00521A1E">
        <w:t xml:space="preserve">tasks you have completed. Be sure </w:t>
      </w:r>
      <w:r w:rsidR="008E48E7">
        <w:t>to</w:t>
      </w:r>
      <w:r w:rsidRPr="00521A1E">
        <w:t xml:space="preserve"> complete all aspects of an OJT activity before meet</w:t>
      </w:r>
      <w:r w:rsidR="008E48E7">
        <w:t>ing</w:t>
      </w:r>
      <w:r w:rsidRPr="00521A1E">
        <w:t xml:space="preserve"> with your supervisor for evaluation.</w:t>
      </w:r>
    </w:p>
    <w:p w14:paraId="16CA7939" w14:textId="56E35B86" w:rsidR="00A5141A" w:rsidRDefault="008216C8" w:rsidP="00594E5C">
      <w:pPr>
        <w:pStyle w:val="SectionTitlePage"/>
      </w:pPr>
      <w:bookmarkStart w:id="125" w:name="_Toc152321936"/>
      <w:bookmarkStart w:id="126" w:name="_Toc152570764"/>
      <w:bookmarkStart w:id="127" w:name="_Toc178081649"/>
      <w:r w:rsidRPr="00A5141A">
        <w:t>Basic</w:t>
      </w:r>
      <w:r w:rsidR="00050107">
        <w:t>-</w:t>
      </w:r>
      <w:r w:rsidRPr="00A5141A">
        <w:t>Level On</w:t>
      </w:r>
      <w:r w:rsidR="00050107">
        <w:t>-</w:t>
      </w:r>
      <w:r w:rsidRPr="00A5141A">
        <w:t>the</w:t>
      </w:r>
      <w:r w:rsidR="00050107">
        <w:t>-</w:t>
      </w:r>
      <w:r w:rsidRPr="00A5141A">
        <w:t>Job Activity</w:t>
      </w:r>
      <w:bookmarkEnd w:id="125"/>
      <w:bookmarkEnd w:id="126"/>
      <w:bookmarkEnd w:id="127"/>
    </w:p>
    <w:p w14:paraId="0C69DCB2" w14:textId="77777777" w:rsidR="00BA740C" w:rsidRDefault="00BA740C" w:rsidP="00594E5C">
      <w:pPr>
        <w:pStyle w:val="SectionTitlePage"/>
        <w:sectPr w:rsidR="00BA740C" w:rsidSect="00F1173A">
          <w:pgSz w:w="12240" w:h="15840"/>
          <w:pgMar w:top="1440" w:right="1440" w:bottom="1440" w:left="1440" w:header="720" w:footer="720" w:gutter="0"/>
          <w:cols w:space="720"/>
          <w:vAlign w:val="center"/>
          <w:noEndnote/>
          <w:docGrid w:linePitch="326"/>
        </w:sectPr>
      </w:pPr>
    </w:p>
    <w:p w14:paraId="086B855A" w14:textId="68B211A1" w:rsidR="008216C8" w:rsidRPr="00BC2B16" w:rsidRDefault="008216C8" w:rsidP="00ED2715">
      <w:pPr>
        <w:pStyle w:val="JournalTOPIC"/>
      </w:pPr>
      <w:bookmarkStart w:id="128" w:name="_Toc138859170"/>
      <w:bookmarkStart w:id="129" w:name="_Toc152321937"/>
      <w:bookmarkStart w:id="130" w:name="_Toc152570765"/>
      <w:bookmarkStart w:id="131" w:name="_Toc178081650"/>
      <w:r w:rsidRPr="00BC2B16">
        <w:t>(OJT</w:t>
      </w:r>
      <w:r w:rsidR="000A14ED">
        <w:t>-</w:t>
      </w:r>
      <w:r w:rsidRPr="00BC2B16">
        <w:t>1) Facility Familiarization Tour with a Qualified Inspector</w:t>
      </w:r>
      <w:bookmarkEnd w:id="128"/>
      <w:bookmarkEnd w:id="129"/>
      <w:bookmarkEnd w:id="130"/>
      <w:bookmarkEnd w:id="131"/>
    </w:p>
    <w:p w14:paraId="53D8F868" w14:textId="77777777" w:rsidR="00871234" w:rsidRPr="00871234" w:rsidRDefault="00871234" w:rsidP="00871234">
      <w:pPr>
        <w:pStyle w:val="JOURNALHeading2"/>
      </w:pPr>
      <w:r w:rsidRPr="00871234">
        <w:t>PURPOSE:</w:t>
      </w:r>
    </w:p>
    <w:p w14:paraId="3DF736C0" w14:textId="1DA53AED" w:rsidR="008216C8" w:rsidRPr="00C027F0" w:rsidRDefault="008216C8" w:rsidP="004560D3">
      <w:pPr>
        <w:pStyle w:val="BodyText"/>
        <w:spacing w:before="240"/>
      </w:pPr>
      <w:r w:rsidRPr="00BC2B16">
        <w:t>The purpose of this activity is to</w:t>
      </w:r>
      <w:r>
        <w:t xml:space="preserve"> familiarize </w:t>
      </w:r>
      <w:r w:rsidR="00DC54FE">
        <w:t>you</w:t>
      </w:r>
      <w:r>
        <w:t xml:space="preserve"> with </w:t>
      </w:r>
      <w:r w:rsidRPr="00BC2B16">
        <w:t>(1)</w:t>
      </w:r>
      <w:r>
        <w:t xml:space="preserve"> </w:t>
      </w:r>
      <w:r w:rsidRPr="00BC2B16">
        <w:t xml:space="preserve">the general layout of a facility and </w:t>
      </w:r>
      <w:r w:rsidR="00DC54FE" w:rsidRPr="00BC2B16">
        <w:t>identi</w:t>
      </w:r>
      <w:r w:rsidR="00DC54FE">
        <w:t>ty of</w:t>
      </w:r>
      <w:r w:rsidR="00DC54FE" w:rsidRPr="00BC2B16">
        <w:t xml:space="preserve"> </w:t>
      </w:r>
      <w:r w:rsidRPr="00BC2B16">
        <w:t>various major equipment, (2)</w:t>
      </w:r>
      <w:r w:rsidR="00DC54FE">
        <w:t> </w:t>
      </w:r>
      <w:r w:rsidRPr="00BC2B16">
        <w:t>the types of industrial and radiological personal protection requirements and the proper method of complying with these requirements, (3)</w:t>
      </w:r>
      <w:r w:rsidR="00DC54FE">
        <w:t xml:space="preserve"> the </w:t>
      </w:r>
      <w:r w:rsidRPr="00BC2B16">
        <w:t>use of security procedures, and (4) the proper response to an emergency</w:t>
      </w:r>
      <w:r>
        <w:t>,</w:t>
      </w:r>
      <w:r w:rsidRPr="00BC2B16">
        <w:t xml:space="preserve"> if the emergency is declared while you are in the facility. </w:t>
      </w:r>
      <w:r>
        <w:t>Specific attention should be devoted to the spent fuel pool and ISFSI facility.</w:t>
      </w:r>
    </w:p>
    <w:p w14:paraId="299B533F" w14:textId="6F78DE4F" w:rsidR="008216C8" w:rsidRPr="00BC2B16" w:rsidRDefault="00871234" w:rsidP="004560D3">
      <w:pPr>
        <w:pStyle w:val="JOURNALHeading2"/>
        <w:spacing w:before="240"/>
      </w:pPr>
      <w:r w:rsidRPr="00871234">
        <w:rPr>
          <w:bCs w:val="0"/>
        </w:rPr>
        <w:t>COMPETENCY AREAS:</w:t>
      </w:r>
      <w:r w:rsidR="008216C8" w:rsidRPr="00BC2B16">
        <w:rPr>
          <w:b/>
        </w:rPr>
        <w:tab/>
      </w:r>
      <w:r w:rsidR="008216C8" w:rsidRPr="00BC2B16">
        <w:t>INSPECTION</w:t>
      </w:r>
      <w:r w:rsidR="00741785">
        <w:br/>
      </w:r>
      <w:r w:rsidR="008216C8" w:rsidRPr="00BC2B16">
        <w:t>COMMUNICATION</w:t>
      </w:r>
      <w:r w:rsidR="00741785">
        <w:br/>
      </w:r>
      <w:r w:rsidR="008216C8" w:rsidRPr="00BC2B16">
        <w:t>FUNDAMENTAL PLANT</w:t>
      </w:r>
      <w:r w:rsidR="00741785">
        <w:t xml:space="preserve"> </w:t>
      </w:r>
      <w:r w:rsidR="008216C8" w:rsidRPr="00BC2B16">
        <w:t>DESIGN AND OPERATION</w:t>
      </w:r>
      <w:r w:rsidR="00741785">
        <w:br/>
      </w:r>
      <w:r w:rsidR="008216C8" w:rsidRPr="00BC2B16">
        <w:t>EMERGENCY RESPONSE</w:t>
      </w:r>
    </w:p>
    <w:p w14:paraId="052B21BD" w14:textId="65965438" w:rsidR="008216C8" w:rsidRPr="005F556E" w:rsidRDefault="008216C8" w:rsidP="008216C8">
      <w:pPr>
        <w:widowControl/>
        <w:pBdr>
          <w:top w:val="single" w:sz="4" w:space="10" w:color="auto"/>
          <w:left w:val="single" w:sz="4" w:space="10" w:color="auto"/>
          <w:bottom w:val="single" w:sz="4" w:space="15" w:color="auto"/>
          <w:right w:val="single" w:sz="4" w:space="10" w:color="auto"/>
        </w:pBdr>
        <w:tabs>
          <w:tab w:val="left" w:pos="-120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ight="810"/>
      </w:pPr>
      <w:r w:rsidRPr="005F556E">
        <w:t>NOTE: Complet</w:t>
      </w:r>
      <w:r w:rsidR="000C5D85" w:rsidRPr="005F556E">
        <w:t>ion</w:t>
      </w:r>
      <w:r w:rsidRPr="005F556E">
        <w:t xml:space="preserve"> </w:t>
      </w:r>
      <w:r w:rsidR="000C5D85" w:rsidRPr="005F556E">
        <w:t>of this activity may require</w:t>
      </w:r>
      <w:r w:rsidR="00F63DCE" w:rsidRPr="005F556E">
        <w:t xml:space="preserve"> several </w:t>
      </w:r>
      <w:r w:rsidRPr="005F556E">
        <w:t xml:space="preserve">facility </w:t>
      </w:r>
      <w:r w:rsidRPr="0045392F">
        <w:rPr>
          <w:rFonts w:eastAsia="Times New Roman"/>
        </w:rPr>
        <w:t>tours</w:t>
      </w:r>
      <w:r w:rsidRPr="005F556E">
        <w:t>.</w:t>
      </w:r>
    </w:p>
    <w:p w14:paraId="64743575" w14:textId="77777777" w:rsidR="004560D3" w:rsidRDefault="004560D3" w:rsidP="004560D3">
      <w:pPr>
        <w:pStyle w:val="JOURNALHeading2"/>
        <w:spacing w:before="0" w:after="0"/>
        <w:rPr>
          <w:bCs w:val="0"/>
        </w:rPr>
      </w:pPr>
    </w:p>
    <w:p w14:paraId="26A14697" w14:textId="04163ECF" w:rsidR="008216C8" w:rsidRPr="00BC2B16" w:rsidRDefault="00617BD8" w:rsidP="004560D3">
      <w:pPr>
        <w:pStyle w:val="JOURNALHeading2"/>
        <w:spacing w:before="0"/>
      </w:pPr>
      <w:r w:rsidRPr="00617BD8">
        <w:rPr>
          <w:bCs w:val="0"/>
        </w:rPr>
        <w:t>LEVEL OF EFFORT:</w:t>
      </w:r>
      <w:r w:rsidR="008216C8" w:rsidRPr="00BC2B16">
        <w:tab/>
      </w:r>
      <w:r w:rsidR="008216C8">
        <w:t>40</w:t>
      </w:r>
      <w:r w:rsidR="008216C8" w:rsidRPr="00BC2B16">
        <w:t xml:space="preserve"> hours</w:t>
      </w:r>
    </w:p>
    <w:p w14:paraId="0A0448FB" w14:textId="77777777" w:rsidR="00617BD8" w:rsidRPr="00617BD8" w:rsidRDefault="00617BD8" w:rsidP="004560D3">
      <w:pPr>
        <w:pStyle w:val="JOURNALHeading2"/>
        <w:spacing w:before="0"/>
      </w:pPr>
      <w:r w:rsidRPr="00617BD8">
        <w:rPr>
          <w:bCs w:val="0"/>
        </w:rPr>
        <w:t>REFERENCES:</w:t>
      </w:r>
    </w:p>
    <w:p w14:paraId="5583FF3D" w14:textId="0D588782" w:rsidR="008216C8" w:rsidRDefault="008216C8" w:rsidP="008D6168">
      <w:pPr>
        <w:pStyle w:val="ListBullet2"/>
        <w:numPr>
          <w:ilvl w:val="0"/>
          <w:numId w:val="39"/>
        </w:numPr>
      </w:pPr>
      <w:r w:rsidRPr="00BC2B16">
        <w:t>Licensee drawings of the site building layouts</w:t>
      </w:r>
    </w:p>
    <w:p w14:paraId="1019FDDD" w14:textId="22EEF8A7" w:rsidR="008216C8" w:rsidRDefault="008216C8" w:rsidP="008D6168">
      <w:pPr>
        <w:pStyle w:val="ListBullet2"/>
        <w:numPr>
          <w:ilvl w:val="0"/>
          <w:numId w:val="39"/>
        </w:numPr>
      </w:pPr>
      <w:r>
        <w:t>Certificates of Compliance of the cask systems used at the facility</w:t>
      </w:r>
    </w:p>
    <w:p w14:paraId="5F281AF5" w14:textId="44C5E074" w:rsidR="008216C8" w:rsidRPr="00521A1E" w:rsidRDefault="008216C8" w:rsidP="008D6168">
      <w:pPr>
        <w:pStyle w:val="ListBullet2"/>
        <w:numPr>
          <w:ilvl w:val="0"/>
          <w:numId w:val="39"/>
        </w:numPr>
      </w:pPr>
      <w:r>
        <w:t>Cask system drawings used at the facility</w:t>
      </w:r>
    </w:p>
    <w:p w14:paraId="69ECE3F3" w14:textId="77777777" w:rsidR="00751333" w:rsidRPr="00751333" w:rsidRDefault="00751333" w:rsidP="004560D3">
      <w:pPr>
        <w:pStyle w:val="JOURNALHeading2"/>
        <w:spacing w:before="240"/>
      </w:pPr>
      <w:r w:rsidRPr="00751333">
        <w:rPr>
          <w:bCs w:val="0"/>
        </w:rPr>
        <w:t>EVALUATION CRITERIA:</w:t>
      </w:r>
    </w:p>
    <w:p w14:paraId="65675553" w14:textId="062F0914" w:rsidR="008216C8" w:rsidRPr="00BC2B16" w:rsidRDefault="008216C8" w:rsidP="00855A14">
      <w:pPr>
        <w:pStyle w:val="BodyText2"/>
        <w:rPr>
          <w:b/>
          <w:bCs/>
        </w:rPr>
      </w:pPr>
      <w:r w:rsidRPr="00BC2B16">
        <w:t xml:space="preserve">Upon completion of this activity, </w:t>
      </w:r>
      <w:r w:rsidR="00DC54FE">
        <w:t>you</w:t>
      </w:r>
      <w:r w:rsidRPr="00BC2B16">
        <w:t xml:space="preserve"> will be asked to demonstrate </w:t>
      </w:r>
      <w:r w:rsidR="00DC54FE">
        <w:t>your</w:t>
      </w:r>
      <w:r w:rsidR="00DC54FE" w:rsidRPr="00BC2B16">
        <w:t xml:space="preserve"> </w:t>
      </w:r>
      <w:r w:rsidRPr="00BC2B16">
        <w:t>understanding of the general plant layout and inspector behavior in the plant by successfully addressing the following:</w:t>
      </w:r>
    </w:p>
    <w:p w14:paraId="0837B725" w14:textId="77777777" w:rsidR="008216C8" w:rsidRPr="00BC2B16" w:rsidRDefault="008216C8" w:rsidP="008D6168">
      <w:pPr>
        <w:pStyle w:val="ListBullet2"/>
        <w:numPr>
          <w:ilvl w:val="0"/>
          <w:numId w:val="39"/>
        </w:numPr>
      </w:pPr>
      <w:r w:rsidRPr="00BC2B16">
        <w:t xml:space="preserve">Given a drawing of the site building layout, be able to </w:t>
      </w:r>
      <w:r w:rsidR="00DC54FE">
        <w:t>locate</w:t>
      </w:r>
      <w:r w:rsidR="00DC54FE" w:rsidRPr="00BC2B16">
        <w:t xml:space="preserve"> </w:t>
      </w:r>
      <w:r w:rsidRPr="00BC2B16">
        <w:t>the major facility areas.</w:t>
      </w:r>
    </w:p>
    <w:p w14:paraId="46E686A3" w14:textId="1E330429" w:rsidR="008216C8" w:rsidRPr="00BC2B16" w:rsidRDefault="008216C8" w:rsidP="008D6168">
      <w:pPr>
        <w:pStyle w:val="ListBullet2"/>
        <w:numPr>
          <w:ilvl w:val="0"/>
          <w:numId w:val="39"/>
        </w:numPr>
      </w:pPr>
      <w:r w:rsidRPr="00BC2B16">
        <w:t xml:space="preserve">Identify the types of industrial </w:t>
      </w:r>
      <w:r w:rsidRPr="00801FD1">
        <w:t>personnel</w:t>
      </w:r>
      <w:r w:rsidRPr="00BC2B16">
        <w:t xml:space="preserve"> safety equipment that are available and the circumstances under which each piece of equipment should be used.</w:t>
      </w:r>
    </w:p>
    <w:p w14:paraId="537329E4" w14:textId="263353F1" w:rsidR="008216C8" w:rsidRPr="00BC2B16" w:rsidRDefault="008216C8" w:rsidP="008D6168">
      <w:pPr>
        <w:pStyle w:val="ListBullet2"/>
        <w:numPr>
          <w:ilvl w:val="0"/>
          <w:numId w:val="39"/>
        </w:numPr>
      </w:pPr>
      <w:r w:rsidRPr="00BC2B16">
        <w:t>Explain how you would know what type</w:t>
      </w:r>
      <w:r w:rsidR="00801FD1">
        <w:t xml:space="preserve"> or types</w:t>
      </w:r>
      <w:r w:rsidRPr="00BC2B16">
        <w:t xml:space="preserve"> of radiological protection equipment are required before entering a radiologically controlled area (RCA).</w:t>
      </w:r>
    </w:p>
    <w:p w14:paraId="179CF5A2" w14:textId="77777777" w:rsidR="008216C8" w:rsidRPr="00BC2B16" w:rsidRDefault="008216C8" w:rsidP="008D6168">
      <w:pPr>
        <w:pStyle w:val="ListBullet2"/>
        <w:numPr>
          <w:ilvl w:val="0"/>
          <w:numId w:val="39"/>
        </w:numPr>
      </w:pPr>
      <w:r w:rsidRPr="00BC2B16">
        <w:t xml:space="preserve">Given specific scenarios related to security situations, describe </w:t>
      </w:r>
      <w:r w:rsidR="00DC54FE">
        <w:t>the</w:t>
      </w:r>
      <w:r w:rsidR="00DC54FE" w:rsidRPr="00BC2B16">
        <w:t xml:space="preserve"> </w:t>
      </w:r>
      <w:r w:rsidRPr="00BC2B16">
        <w:t xml:space="preserve">actions </w:t>
      </w:r>
      <w:r w:rsidRPr="00F76357">
        <w:t>the staff</w:t>
      </w:r>
      <w:r w:rsidRPr="00BC2B16">
        <w:t xml:space="preserve"> </w:t>
      </w:r>
      <w:r w:rsidR="00DC54FE">
        <w:t>sh</w:t>
      </w:r>
      <w:r w:rsidR="00DC54FE" w:rsidRPr="00BC2B16">
        <w:t xml:space="preserve">ould </w:t>
      </w:r>
      <w:r w:rsidRPr="00BC2B16">
        <w:t>take.</w:t>
      </w:r>
    </w:p>
    <w:p w14:paraId="2AE135C4" w14:textId="77777777" w:rsidR="008216C8" w:rsidRPr="00BC2B16" w:rsidRDefault="008216C8" w:rsidP="008D6168">
      <w:pPr>
        <w:pStyle w:val="ListBullet2"/>
        <w:numPr>
          <w:ilvl w:val="0"/>
          <w:numId w:val="39"/>
        </w:numPr>
      </w:pPr>
      <w:r w:rsidRPr="00BC2B16">
        <w:t xml:space="preserve">Given specific scenarios related to emergency response situations, describe </w:t>
      </w:r>
      <w:r w:rsidR="00DC54FE">
        <w:t>the</w:t>
      </w:r>
      <w:r w:rsidR="00DC54FE" w:rsidRPr="00BC2B16">
        <w:t xml:space="preserve"> </w:t>
      </w:r>
      <w:r w:rsidRPr="00BC2B16">
        <w:t xml:space="preserve">actions </w:t>
      </w:r>
      <w:r w:rsidRPr="00F76357">
        <w:t>the staff</w:t>
      </w:r>
      <w:r w:rsidRPr="00BC2B16">
        <w:t xml:space="preserve"> </w:t>
      </w:r>
      <w:r w:rsidR="00DC54FE">
        <w:t>should</w:t>
      </w:r>
      <w:r w:rsidR="00DC54FE" w:rsidRPr="00BC2B16">
        <w:t xml:space="preserve"> </w:t>
      </w:r>
      <w:r w:rsidRPr="00BC2B16">
        <w:t>take.</w:t>
      </w:r>
    </w:p>
    <w:p w14:paraId="36B51658" w14:textId="77777777" w:rsidR="008216C8" w:rsidRDefault="008216C8" w:rsidP="008D6168">
      <w:pPr>
        <w:pStyle w:val="ListBullet2"/>
        <w:numPr>
          <w:ilvl w:val="0"/>
          <w:numId w:val="39"/>
        </w:numPr>
      </w:pPr>
      <w:r w:rsidRPr="00BC2B16">
        <w:t xml:space="preserve">Given specific scenarios related to health physics situations, describe </w:t>
      </w:r>
      <w:r w:rsidR="00DC54FE">
        <w:t>the</w:t>
      </w:r>
      <w:r w:rsidR="00DC54FE" w:rsidRPr="00BC2B16">
        <w:t xml:space="preserve"> </w:t>
      </w:r>
      <w:r w:rsidRPr="00BC2B16">
        <w:t xml:space="preserve">actions </w:t>
      </w:r>
      <w:r w:rsidRPr="00F76357">
        <w:t>the staff</w:t>
      </w:r>
      <w:r w:rsidRPr="00BC2B16">
        <w:t xml:space="preserve"> </w:t>
      </w:r>
      <w:r w:rsidR="00DC54FE">
        <w:t>should</w:t>
      </w:r>
      <w:r w:rsidR="00DC54FE" w:rsidRPr="00BC2B16">
        <w:t xml:space="preserve"> </w:t>
      </w:r>
      <w:r w:rsidRPr="00BC2B16">
        <w:t>take.</w:t>
      </w:r>
    </w:p>
    <w:p w14:paraId="5D9A81F1" w14:textId="5308CCD6" w:rsidR="008216C8" w:rsidRPr="00BC2B16" w:rsidRDefault="008216C8" w:rsidP="008D6168">
      <w:pPr>
        <w:pStyle w:val="ListBullet2"/>
        <w:numPr>
          <w:ilvl w:val="0"/>
          <w:numId w:val="39"/>
        </w:numPr>
      </w:pPr>
      <w:r>
        <w:t xml:space="preserve">Discuss the type of license (i.e., general or specific) </w:t>
      </w:r>
      <w:r w:rsidR="00BD38E4">
        <w:t xml:space="preserve">used </w:t>
      </w:r>
      <w:r>
        <w:t>for storing spent fuel in the facility.</w:t>
      </w:r>
    </w:p>
    <w:p w14:paraId="6FE73FE3" w14:textId="77777777" w:rsidR="00751333" w:rsidRPr="00751333" w:rsidRDefault="00751333" w:rsidP="004560D3">
      <w:pPr>
        <w:pStyle w:val="JOURNALHeading2"/>
        <w:spacing w:before="240"/>
      </w:pPr>
      <w:r w:rsidRPr="00751333">
        <w:t>TASKS:</w:t>
      </w:r>
    </w:p>
    <w:p w14:paraId="12B9685C" w14:textId="1A27FD20" w:rsidR="008216C8" w:rsidRPr="00BC2B16" w:rsidRDefault="008216C8" w:rsidP="00414DB6">
      <w:pPr>
        <w:pStyle w:val="BodyText"/>
        <w:numPr>
          <w:ilvl w:val="0"/>
          <w:numId w:val="15"/>
        </w:numPr>
      </w:pPr>
      <w:r w:rsidRPr="00BC2B16">
        <w:t>Review a drawing(s) of the building layout for the site</w:t>
      </w:r>
      <w:r>
        <w:t xml:space="preserve">, including the ISFSI layout, </w:t>
      </w:r>
      <w:r w:rsidRPr="00BC2B16">
        <w:t>and plan a route for a tour that will include the major areas on the site, such as the following:</w:t>
      </w:r>
    </w:p>
    <w:p w14:paraId="6DE5542E" w14:textId="6AF91B38" w:rsidR="008216C8" w:rsidRPr="00BC2B16" w:rsidRDefault="0081318A" w:rsidP="00414DB6">
      <w:pPr>
        <w:pStyle w:val="BodyText"/>
        <w:numPr>
          <w:ilvl w:val="1"/>
          <w:numId w:val="14"/>
        </w:numPr>
        <w:contextualSpacing/>
      </w:pPr>
      <w:r>
        <w:t>S</w:t>
      </w:r>
      <w:r w:rsidR="008216C8" w:rsidRPr="00BC2B16">
        <w:t>pent fuel pool</w:t>
      </w:r>
      <w:r w:rsidR="008216C8">
        <w:t xml:space="preserve"> and pad</w:t>
      </w:r>
    </w:p>
    <w:p w14:paraId="11DB62D9" w14:textId="2955BE44" w:rsidR="008216C8" w:rsidRPr="00BC2B16" w:rsidRDefault="0081318A" w:rsidP="00414DB6">
      <w:pPr>
        <w:pStyle w:val="BodyText"/>
        <w:numPr>
          <w:ilvl w:val="1"/>
          <w:numId w:val="14"/>
        </w:numPr>
        <w:contextualSpacing/>
      </w:pPr>
      <w:r>
        <w:t>T</w:t>
      </w:r>
      <w:r w:rsidR="008216C8" w:rsidRPr="00BC2B16">
        <w:t>urbine building (for power reactor inspectors)</w:t>
      </w:r>
    </w:p>
    <w:p w14:paraId="286BD54F" w14:textId="610A7C60" w:rsidR="008216C8" w:rsidRPr="00BC2B16" w:rsidRDefault="0081318A" w:rsidP="00414DB6">
      <w:pPr>
        <w:pStyle w:val="BodyText"/>
        <w:numPr>
          <w:ilvl w:val="1"/>
          <w:numId w:val="14"/>
        </w:numPr>
        <w:contextualSpacing/>
      </w:pPr>
      <w:r>
        <w:t>E</w:t>
      </w:r>
      <w:r w:rsidR="008216C8" w:rsidRPr="00BC2B16">
        <w:t>ngineered safeguards equipment areas</w:t>
      </w:r>
    </w:p>
    <w:p w14:paraId="4BE2ED33" w14:textId="0B266D6D" w:rsidR="008216C8" w:rsidRPr="00BC2B16" w:rsidRDefault="008216C8" w:rsidP="00414DB6">
      <w:pPr>
        <w:pStyle w:val="BodyText"/>
        <w:numPr>
          <w:ilvl w:val="1"/>
          <w:numId w:val="14"/>
        </w:numPr>
        <w:contextualSpacing/>
      </w:pPr>
      <w:r w:rsidRPr="00BC2B16">
        <w:t>RCA</w:t>
      </w:r>
    </w:p>
    <w:p w14:paraId="5BB28B87" w14:textId="5C4095EF" w:rsidR="008216C8" w:rsidRPr="00BC2B16" w:rsidRDefault="0081318A" w:rsidP="00414DB6">
      <w:pPr>
        <w:pStyle w:val="BodyText"/>
        <w:numPr>
          <w:ilvl w:val="1"/>
          <w:numId w:val="14"/>
        </w:numPr>
        <w:contextualSpacing/>
      </w:pPr>
      <w:r>
        <w:t>E</w:t>
      </w:r>
      <w:r w:rsidR="008216C8" w:rsidRPr="00BC2B16">
        <w:t>mergency response facility</w:t>
      </w:r>
    </w:p>
    <w:p w14:paraId="6B9F9740" w14:textId="297BCE41" w:rsidR="008216C8" w:rsidRPr="00BC2B16" w:rsidRDefault="0081318A" w:rsidP="00414DB6">
      <w:pPr>
        <w:pStyle w:val="BodyText"/>
        <w:numPr>
          <w:ilvl w:val="1"/>
          <w:numId w:val="14"/>
        </w:numPr>
        <w:contextualSpacing/>
      </w:pPr>
      <w:r>
        <w:t>C</w:t>
      </w:r>
      <w:r w:rsidR="008216C8" w:rsidRPr="00BC2B16">
        <w:t>ontrol room</w:t>
      </w:r>
      <w:r w:rsidR="00C33A26">
        <w:t xml:space="preserve"> </w:t>
      </w:r>
      <w:r w:rsidR="008216C8" w:rsidRPr="00BC2B16">
        <w:t>switchyard or electrical distribution system</w:t>
      </w:r>
    </w:p>
    <w:p w14:paraId="647A70F4" w14:textId="6751BAE0" w:rsidR="008216C8" w:rsidRDefault="00221D32" w:rsidP="00414DB6">
      <w:pPr>
        <w:pStyle w:val="BodyText"/>
        <w:numPr>
          <w:ilvl w:val="1"/>
          <w:numId w:val="14"/>
        </w:numPr>
        <w:contextualSpacing/>
      </w:pPr>
      <w:r>
        <w:t>D</w:t>
      </w:r>
      <w:r w:rsidR="008216C8" w:rsidRPr="00BC2B16">
        <w:t>iesel generator rooms or other emergency power supplies</w:t>
      </w:r>
    </w:p>
    <w:p w14:paraId="79AAAFFC" w14:textId="7679DE9D" w:rsidR="001C6A69" w:rsidRDefault="00DF750E" w:rsidP="00414DB6">
      <w:pPr>
        <w:pStyle w:val="BodyText"/>
        <w:numPr>
          <w:ilvl w:val="1"/>
          <w:numId w:val="14"/>
        </w:numPr>
        <w:contextualSpacing/>
      </w:pPr>
      <w:r>
        <w:t>Other</w:t>
      </w:r>
      <w:r w:rsidR="001C6A69">
        <w:t xml:space="preserve"> areas deemed appropriate by a </w:t>
      </w:r>
      <w:r w:rsidR="001B702A">
        <w:t>qualified inspector</w:t>
      </w:r>
    </w:p>
    <w:p w14:paraId="23246DF6" w14:textId="77777777" w:rsidR="001B702A" w:rsidRPr="00BC2B16" w:rsidRDefault="001B702A" w:rsidP="001B702A">
      <w:pPr>
        <w:pStyle w:val="BodyText"/>
        <w:ind w:left="1080"/>
        <w:contextualSpacing/>
      </w:pPr>
    </w:p>
    <w:p w14:paraId="67E83DB3" w14:textId="308C6A9F" w:rsidR="008216C8" w:rsidRPr="00BC2B16" w:rsidRDefault="008216C8" w:rsidP="00414DB6">
      <w:pPr>
        <w:pStyle w:val="BodyText"/>
        <w:numPr>
          <w:ilvl w:val="0"/>
          <w:numId w:val="15"/>
        </w:numPr>
      </w:pPr>
      <w:r w:rsidRPr="00BC2B16">
        <w:t xml:space="preserve">Before the tour, discuss the requirements for </w:t>
      </w:r>
      <w:r w:rsidRPr="00F76357">
        <w:t>personal</w:t>
      </w:r>
      <w:r w:rsidRPr="00BC2B16">
        <w:t xml:space="preserve"> industrial safety equipment with a qualified inspector.</w:t>
      </w:r>
    </w:p>
    <w:p w14:paraId="6C40B7A2" w14:textId="77777777" w:rsidR="008216C8" w:rsidRPr="00BC2B16" w:rsidRDefault="008216C8" w:rsidP="00414DB6">
      <w:pPr>
        <w:pStyle w:val="BodyText"/>
        <w:numPr>
          <w:ilvl w:val="0"/>
          <w:numId w:val="15"/>
        </w:numPr>
      </w:pPr>
      <w:r w:rsidRPr="00BC2B16">
        <w:t>Tour the facility with a qualified inspector and locate the major pieces of equipment and facility areas, including</w:t>
      </w:r>
      <w:r w:rsidR="00DC54FE">
        <w:t>,</w:t>
      </w:r>
      <w:r w:rsidRPr="00BC2B16">
        <w:t xml:space="preserve"> but not limited to, those items described above.</w:t>
      </w:r>
    </w:p>
    <w:p w14:paraId="4D289AC3" w14:textId="34C4D987" w:rsidR="008216C8" w:rsidRDefault="008216C8" w:rsidP="00414DB6">
      <w:pPr>
        <w:pStyle w:val="BodyText"/>
        <w:numPr>
          <w:ilvl w:val="0"/>
          <w:numId w:val="15"/>
        </w:numPr>
      </w:pPr>
      <w:r w:rsidRPr="00521A1E">
        <w:t>Enter the RCA with a qualified inspector and tour the area to observe and/or discuss items such as different radiological control postings, methods of designating areas that have additional radiological control requirements for entry, different radiological control clothing requirements for different areas, use of portal monitors and personal friskers, and monitoring personal dosimetry.</w:t>
      </w:r>
    </w:p>
    <w:p w14:paraId="2F96D764" w14:textId="4AFF39E5" w:rsidR="008216C8" w:rsidRDefault="008216C8" w:rsidP="00414DB6">
      <w:pPr>
        <w:pStyle w:val="BodyText"/>
        <w:numPr>
          <w:ilvl w:val="0"/>
          <w:numId w:val="15"/>
        </w:numPr>
      </w:pPr>
      <w:r w:rsidRPr="00BC2B16">
        <w:t xml:space="preserve">During the tour, discuss the proper security procedures for entering the areas discussed above, including the actions to take </w:t>
      </w:r>
      <w:r w:rsidR="00DC54FE">
        <w:t>if</w:t>
      </w:r>
      <w:r w:rsidRPr="00BC2B16">
        <w:t xml:space="preserve"> a procedur</w:t>
      </w:r>
      <w:r w:rsidR="00CC7CE6">
        <w:t>al</w:t>
      </w:r>
      <w:r w:rsidRPr="00BC2B16">
        <w:t xml:space="preserve"> error or violation of security rules is committed or observed.</w:t>
      </w:r>
    </w:p>
    <w:p w14:paraId="34526784" w14:textId="3C5CDCCF" w:rsidR="008216C8" w:rsidRDefault="008216C8" w:rsidP="00414DB6">
      <w:pPr>
        <w:pStyle w:val="BodyText"/>
        <w:numPr>
          <w:ilvl w:val="0"/>
          <w:numId w:val="15"/>
        </w:numPr>
      </w:pPr>
      <w:r w:rsidRPr="00BC2B16">
        <w:t xml:space="preserve">During the tour, discuss the proper response </w:t>
      </w:r>
      <w:r w:rsidR="00DC54FE">
        <w:t>if</w:t>
      </w:r>
      <w:r w:rsidRPr="00BC2B16">
        <w:t xml:space="preserve"> an emergency is declared while </w:t>
      </w:r>
      <w:r w:rsidR="00CC7CE6">
        <w:t xml:space="preserve">you are </w:t>
      </w:r>
      <w:r w:rsidRPr="00BC2B16">
        <w:t>in the facility.</w:t>
      </w:r>
    </w:p>
    <w:p w14:paraId="10D7C2DD" w14:textId="518FCA23" w:rsidR="008216C8" w:rsidRDefault="008216C8" w:rsidP="00414DB6">
      <w:pPr>
        <w:pStyle w:val="BodyText"/>
        <w:numPr>
          <w:ilvl w:val="0"/>
          <w:numId w:val="15"/>
        </w:numPr>
      </w:pPr>
      <w:r w:rsidRPr="00BC2B16">
        <w:t>During the tour, discuss the proper response in the event of a radiological control event or anomaly.</w:t>
      </w:r>
    </w:p>
    <w:p w14:paraId="087C34C4" w14:textId="144A91DC" w:rsidR="008216C8" w:rsidRDefault="00DC54FE" w:rsidP="00414DB6">
      <w:pPr>
        <w:pStyle w:val="BodyText"/>
        <w:numPr>
          <w:ilvl w:val="0"/>
          <w:numId w:val="15"/>
        </w:numPr>
        <w:spacing w:before="240"/>
      </w:pPr>
      <w:r>
        <w:t>M</w:t>
      </w:r>
      <w:r w:rsidR="008216C8" w:rsidRPr="00D20C9C">
        <w:t xml:space="preserve">eet with </w:t>
      </w:r>
      <w:r>
        <w:t xml:space="preserve">your </w:t>
      </w:r>
      <w:r w:rsidR="008216C8">
        <w:t>immediate</w:t>
      </w:r>
      <w:r w:rsidR="008216C8" w:rsidRPr="00D20C9C">
        <w:t xml:space="preserve"> supervisor or the person designated to be your resource for this activity to discuss the items listed in the evaluation criteria section.</w:t>
      </w:r>
    </w:p>
    <w:p w14:paraId="61EFCCC4" w14:textId="32B2F998" w:rsidR="008216C8" w:rsidRDefault="00751333" w:rsidP="004560D3">
      <w:pPr>
        <w:pStyle w:val="JOURNALHeading2"/>
        <w:spacing w:before="240"/>
      </w:pPr>
      <w:r w:rsidRPr="00751333">
        <w:t>DOCUMENTATION:</w:t>
      </w:r>
      <w:r w:rsidRPr="00751333">
        <w:tab/>
      </w:r>
      <w:r w:rsidR="00DC54FE">
        <w:t xml:space="preserve">You </w:t>
      </w:r>
      <w:r w:rsidR="008216C8" w:rsidRPr="00256A59">
        <w:t>should</w:t>
      </w:r>
      <w:r w:rsidR="008216C8">
        <w:rPr>
          <w:b/>
        </w:rPr>
        <w:t xml:space="preserve"> </w:t>
      </w:r>
      <w:r w:rsidR="008216C8">
        <w:t>o</w:t>
      </w:r>
      <w:r w:rsidR="008216C8" w:rsidRPr="00CD76D7">
        <w:t xml:space="preserve">btain </w:t>
      </w:r>
      <w:r w:rsidR="00DC54FE">
        <w:t>your</w:t>
      </w:r>
      <w:r w:rsidR="008216C8" w:rsidRPr="00CD76D7">
        <w:t xml:space="preserve"> </w:t>
      </w:r>
      <w:r w:rsidR="008216C8">
        <w:t xml:space="preserve">immediate </w:t>
      </w:r>
      <w:r w:rsidR="008216C8" w:rsidRPr="00CD76D7">
        <w:t>supervisor</w:t>
      </w:r>
      <w:r w:rsidR="00DC54FE">
        <w:t>’</w:t>
      </w:r>
      <w:r w:rsidR="008216C8" w:rsidRPr="00CD76D7">
        <w:t xml:space="preserve">s </w:t>
      </w:r>
      <w:r w:rsidR="007315E2">
        <w:t xml:space="preserve">or designee’s </w:t>
      </w:r>
      <w:r w:rsidR="008216C8" w:rsidRPr="00CD76D7">
        <w:t>signature</w:t>
      </w:r>
      <w:r w:rsidR="008216C8" w:rsidRPr="00D60E5A" w:rsidDel="006F1D37">
        <w:t xml:space="preserve"> </w:t>
      </w:r>
      <w:r w:rsidR="008216C8" w:rsidRPr="00413B01">
        <w:t>in the line item for Basic</w:t>
      </w:r>
      <w:r w:rsidR="002C46DF">
        <w:noBreakHyphen/>
      </w:r>
      <w:r w:rsidR="008216C8" w:rsidRPr="00413B01">
        <w:t>Level C</w:t>
      </w:r>
      <w:r w:rsidR="008216C8">
        <w:t xml:space="preserve">ertification Signature Card </w:t>
      </w:r>
      <w:r w:rsidR="008216C8" w:rsidRPr="00BC2B16">
        <w:t>Item</w:t>
      </w:r>
      <w:r w:rsidR="00DC54FE">
        <w:t> </w:t>
      </w:r>
      <w:r w:rsidR="008216C8" w:rsidRPr="00BC2B16">
        <w:t>OJT</w:t>
      </w:r>
      <w:r w:rsidR="002C46DF">
        <w:noBreakHyphen/>
      </w:r>
      <w:r w:rsidR="008216C8" w:rsidRPr="00BC2B16">
        <w:t>1.</w:t>
      </w:r>
    </w:p>
    <w:p w14:paraId="1B9AD9A7" w14:textId="51E8E62E" w:rsidR="008216C8" w:rsidRPr="00656F1F" w:rsidRDefault="008216C8" w:rsidP="00193013">
      <w:pPr>
        <w:pStyle w:val="JournalTOPIC"/>
      </w:pPr>
      <w:bookmarkStart w:id="132" w:name="_Toc138859171"/>
      <w:bookmarkStart w:id="133" w:name="_Toc152321938"/>
      <w:bookmarkStart w:id="134" w:name="_Toc152570766"/>
      <w:bookmarkStart w:id="135" w:name="_Toc178081651"/>
      <w:r w:rsidRPr="00656F1F">
        <w:t>(OJT</w:t>
      </w:r>
      <w:r w:rsidR="000A14ED">
        <w:t>-</w:t>
      </w:r>
      <w:r w:rsidRPr="00656F1F">
        <w:t>2) Documenting Inspection Findings</w:t>
      </w:r>
      <w:bookmarkEnd w:id="132"/>
      <w:r w:rsidR="00445A25">
        <w:t xml:space="preserve"> </w:t>
      </w:r>
      <w:r w:rsidR="00445A25" w:rsidRPr="004471F1">
        <w:rPr>
          <w:rFonts w:eastAsia="Times New Roman"/>
        </w:rPr>
        <w:t>Activity</w:t>
      </w:r>
      <w:bookmarkEnd w:id="133"/>
      <w:bookmarkEnd w:id="134"/>
      <w:bookmarkEnd w:id="135"/>
    </w:p>
    <w:p w14:paraId="0A8CD903" w14:textId="77777777" w:rsidR="00871234" w:rsidRPr="00871234" w:rsidRDefault="00871234" w:rsidP="00871234">
      <w:pPr>
        <w:pStyle w:val="JOURNALHeading2"/>
      </w:pPr>
      <w:r w:rsidRPr="00871234">
        <w:rPr>
          <w:bCs w:val="0"/>
        </w:rPr>
        <w:t>PURPOSE:</w:t>
      </w:r>
    </w:p>
    <w:p w14:paraId="79543748" w14:textId="19F9754C" w:rsidR="008216C8" w:rsidRPr="00656F1F" w:rsidRDefault="008216C8" w:rsidP="004560D3">
      <w:pPr>
        <w:pStyle w:val="BodyText"/>
        <w:spacing w:before="240"/>
      </w:pPr>
      <w:r w:rsidRPr="00656F1F">
        <w:t>The purpose of this activity is to give guidance on content, format, and style for inspection reports. The objectives of this activity are to ensure that inspection reports</w:t>
      </w:r>
      <w:r w:rsidR="00402A31">
        <w:t xml:space="preserve"> </w:t>
      </w:r>
      <w:r w:rsidRPr="00656F1F">
        <w:t>(1) clearly communicate significant inspection results to licensees, NRC staff, and the public, (2) provide a basis for significance determination and enforcement action, and (3) present information associated with significant inspection findings in a manner that will be useful to NRC management in developing long</w:t>
      </w:r>
      <w:r w:rsidR="002C46DF">
        <w:noBreakHyphen/>
      </w:r>
      <w:r w:rsidRPr="00656F1F">
        <w:t>term, broad assessments of licensee performance.</w:t>
      </w:r>
    </w:p>
    <w:p w14:paraId="14379EC9" w14:textId="66A10879" w:rsidR="008216C8" w:rsidRPr="00656F1F" w:rsidRDefault="00617BD8" w:rsidP="004560D3">
      <w:pPr>
        <w:pStyle w:val="JOURNALHeading2"/>
        <w:spacing w:before="240"/>
      </w:pPr>
      <w:r w:rsidRPr="00617BD8">
        <w:rPr>
          <w:bCs w:val="0"/>
        </w:rPr>
        <w:t>COMPETENCY AREA:</w:t>
      </w:r>
      <w:r w:rsidR="008216C8" w:rsidRPr="00656F1F">
        <w:rPr>
          <w:b/>
        </w:rPr>
        <w:tab/>
      </w:r>
      <w:r w:rsidR="008216C8" w:rsidRPr="00656F1F">
        <w:t>FUNDAMENTAL PLANT DESIGN AND OPERATION</w:t>
      </w:r>
      <w:r w:rsidR="000F231D">
        <w:br/>
      </w:r>
      <w:r w:rsidR="008216C8" w:rsidRPr="00656F1F">
        <w:t>INSPECTION</w:t>
      </w:r>
      <w:r w:rsidR="0087696A">
        <w:br/>
      </w:r>
      <w:r w:rsidR="008216C8" w:rsidRPr="00656F1F">
        <w:t>COMMUNICATION</w:t>
      </w:r>
      <w:r w:rsidR="0087696A">
        <w:br/>
      </w:r>
      <w:r w:rsidR="008216C8" w:rsidRPr="00656F1F">
        <w:t>TEAMWORK</w:t>
      </w:r>
      <w:r w:rsidR="003C0EE8">
        <w:br/>
      </w:r>
      <w:r w:rsidR="008216C8" w:rsidRPr="00656F1F">
        <w:t>ASSESSMENT AND ENFORCEMENT</w:t>
      </w:r>
    </w:p>
    <w:p w14:paraId="460CD569" w14:textId="4ACEFEB2" w:rsidR="008216C8" w:rsidRPr="00656F1F" w:rsidRDefault="00617BD8" w:rsidP="004560D3">
      <w:pPr>
        <w:pStyle w:val="JOURNALHeading2"/>
        <w:spacing w:before="240"/>
      </w:pPr>
      <w:r w:rsidRPr="00617BD8">
        <w:rPr>
          <w:bCs w:val="0"/>
        </w:rPr>
        <w:t>LEVEL OF EFFORT:</w:t>
      </w:r>
      <w:r w:rsidR="008216C8" w:rsidRPr="00656F1F">
        <w:tab/>
      </w:r>
      <w:r w:rsidR="00F4431A">
        <w:t>45</w:t>
      </w:r>
      <w:r w:rsidR="008216C8" w:rsidRPr="00656F1F">
        <w:t xml:space="preserve"> hours</w:t>
      </w:r>
    </w:p>
    <w:p w14:paraId="320E45DD" w14:textId="77777777" w:rsidR="00617BD8" w:rsidRPr="00617BD8" w:rsidRDefault="00617BD8" w:rsidP="004560D3">
      <w:pPr>
        <w:pStyle w:val="JOURNALHeading2"/>
        <w:spacing w:before="240"/>
      </w:pPr>
      <w:r w:rsidRPr="00617BD8">
        <w:rPr>
          <w:bCs w:val="0"/>
        </w:rPr>
        <w:t>REFERENCES:</w:t>
      </w:r>
    </w:p>
    <w:p w14:paraId="1948B93A" w14:textId="7ED7719B" w:rsidR="008216C8" w:rsidRPr="00656F1F" w:rsidRDefault="008216C8" w:rsidP="008D6168">
      <w:pPr>
        <w:pStyle w:val="ListBullet2"/>
        <w:numPr>
          <w:ilvl w:val="0"/>
          <w:numId w:val="39"/>
        </w:numPr>
      </w:pPr>
      <w:r w:rsidRPr="00656F1F">
        <w:t xml:space="preserve">IMC 0330, </w:t>
      </w:r>
      <w:r w:rsidR="00CC7CE6">
        <w:t>“</w:t>
      </w:r>
      <w:r w:rsidRPr="00656F1F">
        <w:t>Guidance for NRC Review of Licensee Draft Documents</w:t>
      </w:r>
      <w:r w:rsidR="00CC7CE6">
        <w:t>”</w:t>
      </w:r>
    </w:p>
    <w:p w14:paraId="32B7C726" w14:textId="382B7FDE" w:rsidR="008216C8" w:rsidRDefault="008216C8" w:rsidP="008D6168">
      <w:pPr>
        <w:pStyle w:val="ListBullet2"/>
        <w:numPr>
          <w:ilvl w:val="0"/>
          <w:numId w:val="39"/>
        </w:numPr>
      </w:pPr>
      <w:r w:rsidRPr="00656F1F">
        <w:t xml:space="preserve">IMC 0610, </w:t>
      </w:r>
      <w:r w:rsidR="00CC7CE6">
        <w:t>“</w:t>
      </w:r>
      <w:r w:rsidRPr="00656F1F">
        <w:t>N</w:t>
      </w:r>
      <w:r>
        <w:t>uclear</w:t>
      </w:r>
      <w:r w:rsidRPr="00656F1F">
        <w:t xml:space="preserve"> M</w:t>
      </w:r>
      <w:r>
        <w:t>aterial</w:t>
      </w:r>
      <w:r w:rsidRPr="00656F1F">
        <w:t xml:space="preserve"> S</w:t>
      </w:r>
      <w:r>
        <w:t>afety</w:t>
      </w:r>
      <w:r w:rsidRPr="00656F1F">
        <w:t xml:space="preserve"> </w:t>
      </w:r>
      <w:r>
        <w:t>and</w:t>
      </w:r>
      <w:r w:rsidRPr="00656F1F">
        <w:t xml:space="preserve"> S</w:t>
      </w:r>
      <w:r>
        <w:t>afeguards</w:t>
      </w:r>
      <w:r w:rsidRPr="00656F1F">
        <w:t xml:space="preserve"> I</w:t>
      </w:r>
      <w:r>
        <w:t>nspection</w:t>
      </w:r>
      <w:r w:rsidRPr="00656F1F">
        <w:t xml:space="preserve"> R</w:t>
      </w:r>
      <w:r>
        <w:t>eports</w:t>
      </w:r>
      <w:r w:rsidR="00B82B1D">
        <w:t>,</w:t>
      </w:r>
      <w:r w:rsidRPr="00656F1F">
        <w:t>”</w:t>
      </w:r>
      <w:r>
        <w:t xml:space="preserve"> or</w:t>
      </w:r>
      <w:r w:rsidRPr="00E046E0">
        <w:t xml:space="preserve"> </w:t>
      </w:r>
      <w:r w:rsidRPr="00903996">
        <w:t>IMC 061</w:t>
      </w:r>
      <w:r>
        <w:t>2, “Power Reactor Inspection Reports”</w:t>
      </w:r>
    </w:p>
    <w:p w14:paraId="30DF0E65" w14:textId="7125A1E9" w:rsidR="0098640E" w:rsidRDefault="0098640E" w:rsidP="008D6168">
      <w:pPr>
        <w:pStyle w:val="ListBullet2"/>
        <w:numPr>
          <w:ilvl w:val="0"/>
          <w:numId w:val="39"/>
        </w:numPr>
      </w:pPr>
      <w:r>
        <w:t>IMC 0609, “Significance Determination Process (SDP)</w:t>
      </w:r>
    </w:p>
    <w:p w14:paraId="4BC166F3" w14:textId="01738C16" w:rsidR="004418DE" w:rsidRDefault="004418DE" w:rsidP="008D6168">
      <w:pPr>
        <w:pStyle w:val="ListBullet2"/>
        <w:numPr>
          <w:ilvl w:val="0"/>
          <w:numId w:val="39"/>
        </w:numPr>
      </w:pPr>
      <w:r>
        <w:t xml:space="preserve">IMC 0609, </w:t>
      </w:r>
      <w:r w:rsidR="00DF750E">
        <w:t>Attachment</w:t>
      </w:r>
      <w:r>
        <w:t xml:space="preserve"> “Initial Characterization of Findings”</w:t>
      </w:r>
    </w:p>
    <w:p w14:paraId="7B881702" w14:textId="7EC62A57" w:rsidR="00747426" w:rsidRDefault="00747426" w:rsidP="008D6168">
      <w:pPr>
        <w:pStyle w:val="ListBullet2"/>
        <w:numPr>
          <w:ilvl w:val="0"/>
          <w:numId w:val="39"/>
        </w:numPr>
      </w:pPr>
      <w:r>
        <w:t>IMC 0611</w:t>
      </w:r>
      <w:r w:rsidR="00E97742">
        <w:t xml:space="preserve">, “Power Reactor </w:t>
      </w:r>
      <w:r w:rsidR="00DF750E">
        <w:t>Inspection</w:t>
      </w:r>
      <w:r w:rsidR="00E97742">
        <w:t xml:space="preserve"> Reports”</w:t>
      </w:r>
    </w:p>
    <w:p w14:paraId="460ACA16" w14:textId="1C74B937" w:rsidR="00E97742" w:rsidRDefault="00E97742" w:rsidP="008D6168">
      <w:pPr>
        <w:pStyle w:val="ListBullet2"/>
        <w:numPr>
          <w:ilvl w:val="0"/>
          <w:numId w:val="39"/>
        </w:numPr>
      </w:pPr>
      <w:r>
        <w:t>IMC 0612, Appendix B, “Issue Screening”</w:t>
      </w:r>
    </w:p>
    <w:p w14:paraId="05A643BD" w14:textId="0EEE5230" w:rsidR="00810CF0" w:rsidRDefault="00E97742" w:rsidP="008D6168">
      <w:pPr>
        <w:pStyle w:val="ListBullet2"/>
        <w:numPr>
          <w:ilvl w:val="0"/>
          <w:numId w:val="39"/>
        </w:numPr>
      </w:pPr>
      <w:r>
        <w:t>IMC 0612, Appendix E, “Examples of Minor Issues</w:t>
      </w:r>
      <w:r w:rsidR="00810CF0">
        <w:t>”</w:t>
      </w:r>
    </w:p>
    <w:p w14:paraId="67D3B295" w14:textId="469FDF3D" w:rsidR="00D2449D" w:rsidRDefault="00D2449D" w:rsidP="008D6168">
      <w:pPr>
        <w:pStyle w:val="ListBullet2"/>
        <w:numPr>
          <w:ilvl w:val="0"/>
          <w:numId w:val="39"/>
        </w:numPr>
      </w:pPr>
      <w:r>
        <w:t>IMC 0620, “Inspection Documents and Records”</w:t>
      </w:r>
    </w:p>
    <w:p w14:paraId="7E4403EB" w14:textId="6E2FD4A7" w:rsidR="00D2449D" w:rsidRPr="00557BB8" w:rsidRDefault="00D2449D" w:rsidP="008D6168">
      <w:pPr>
        <w:pStyle w:val="ListBullet2"/>
        <w:numPr>
          <w:ilvl w:val="0"/>
          <w:numId w:val="39"/>
        </w:numPr>
      </w:pPr>
      <w:r>
        <w:t>Enforcement Policy</w:t>
      </w:r>
    </w:p>
    <w:p w14:paraId="4DA1F614" w14:textId="0C3F5E93" w:rsidR="00751333" w:rsidRPr="00751333" w:rsidRDefault="00751333" w:rsidP="004560D3">
      <w:pPr>
        <w:pStyle w:val="JOURNALHeading2"/>
        <w:spacing w:before="240"/>
      </w:pPr>
      <w:r w:rsidRPr="00751333">
        <w:rPr>
          <w:bCs w:val="0"/>
        </w:rPr>
        <w:t>EVALUATION CRITERIA:</w:t>
      </w:r>
    </w:p>
    <w:p w14:paraId="6E931682" w14:textId="2E626505" w:rsidR="008216C8" w:rsidRPr="00656F1F" w:rsidRDefault="008216C8" w:rsidP="001B702A">
      <w:pPr>
        <w:pStyle w:val="BodyText2"/>
      </w:pPr>
      <w:r w:rsidRPr="00656F1F">
        <w:t xml:space="preserve">Upon completion of this activity, </w:t>
      </w:r>
      <w:r w:rsidR="00E556FA">
        <w:t>you</w:t>
      </w:r>
      <w:r w:rsidRPr="00656F1F">
        <w:t xml:space="preserve"> will be asked to demonstrate your understanding of documenting inspection findings by successfully addressing the following:</w:t>
      </w:r>
    </w:p>
    <w:p w14:paraId="1A4829C0" w14:textId="77777777" w:rsidR="008216C8" w:rsidRDefault="008216C8" w:rsidP="008D6168">
      <w:pPr>
        <w:pStyle w:val="ListBullet2"/>
        <w:numPr>
          <w:ilvl w:val="0"/>
          <w:numId w:val="39"/>
        </w:numPr>
      </w:pPr>
      <w:r w:rsidRPr="00656F1F">
        <w:t xml:space="preserve">Discuss the thresholds for determining </w:t>
      </w:r>
      <w:r w:rsidR="009E3949">
        <w:t>which</w:t>
      </w:r>
      <w:r w:rsidR="009E3949" w:rsidRPr="00656F1F">
        <w:t xml:space="preserve"> </w:t>
      </w:r>
      <w:r w:rsidRPr="00656F1F">
        <w:t>findings should be documented in an inspection report.</w:t>
      </w:r>
    </w:p>
    <w:p w14:paraId="20714F99" w14:textId="6391DD7A" w:rsidR="008216C8" w:rsidRDefault="008216C8" w:rsidP="008D6168">
      <w:pPr>
        <w:pStyle w:val="ListBullet2"/>
        <w:numPr>
          <w:ilvl w:val="0"/>
          <w:numId w:val="39"/>
        </w:numPr>
      </w:pPr>
      <w:r w:rsidRPr="00656F1F">
        <w:t>Describe the relationship between an issue of concern, performance deficiency, and cross</w:t>
      </w:r>
      <w:r w:rsidR="002C46DF">
        <w:noBreakHyphen/>
      </w:r>
      <w:r w:rsidRPr="00656F1F">
        <w:t>cutting aspect.</w:t>
      </w:r>
    </w:p>
    <w:p w14:paraId="561BC7FC" w14:textId="08E4FAD3" w:rsidR="008216C8" w:rsidRPr="002334CE" w:rsidRDefault="008216C8" w:rsidP="008D6168">
      <w:pPr>
        <w:pStyle w:val="ListBullet2"/>
        <w:numPr>
          <w:ilvl w:val="0"/>
          <w:numId w:val="39"/>
        </w:numPr>
      </w:pPr>
      <w:r w:rsidRPr="00656F1F">
        <w:t xml:space="preserve">Describe standards </w:t>
      </w:r>
      <w:r w:rsidR="00E556FA">
        <w:t>that</w:t>
      </w:r>
      <w:r w:rsidR="00E556FA" w:rsidRPr="00656F1F">
        <w:t xml:space="preserve"> </w:t>
      </w:r>
      <w:r w:rsidRPr="00656F1F">
        <w:t>could be used to define a performance deficiency and why deviating from these standards may not be a violation of NRC requirements</w:t>
      </w:r>
      <w:r>
        <w:t>.</w:t>
      </w:r>
    </w:p>
    <w:p w14:paraId="5377307E" w14:textId="4126F1FA" w:rsidR="002334CE" w:rsidRDefault="002334CE" w:rsidP="008D6168">
      <w:pPr>
        <w:pStyle w:val="ListBullet2"/>
        <w:numPr>
          <w:ilvl w:val="0"/>
          <w:numId w:val="39"/>
        </w:numPr>
      </w:pPr>
      <w:r>
        <w:t>Describe how to process a finding using the screening questions of a particular SDP appendix and the possible outcomes.</w:t>
      </w:r>
    </w:p>
    <w:p w14:paraId="0E1DD233" w14:textId="3B16FB29" w:rsidR="002334CE" w:rsidRDefault="002334CE" w:rsidP="008D6168">
      <w:pPr>
        <w:pStyle w:val="ListBullet2"/>
        <w:numPr>
          <w:ilvl w:val="0"/>
          <w:numId w:val="39"/>
        </w:numPr>
      </w:pPr>
      <w:r>
        <w:t>Describe how traditional enforcement (TE) violations are processed. Consider TE violations associated with (and without) a performance deficiency.</w:t>
      </w:r>
    </w:p>
    <w:p w14:paraId="1963EEA9" w14:textId="77777777" w:rsidR="008216C8" w:rsidRPr="00521A1E" w:rsidRDefault="008216C8" w:rsidP="008D6168">
      <w:pPr>
        <w:pStyle w:val="ListBullet2"/>
        <w:numPr>
          <w:ilvl w:val="0"/>
          <w:numId w:val="39"/>
        </w:numPr>
      </w:pPr>
      <w:r w:rsidRPr="00521A1E">
        <w:t xml:space="preserve">Discuss how to write </w:t>
      </w:r>
      <w:r w:rsidR="00E556FA" w:rsidRPr="00521A1E">
        <w:t xml:space="preserve">input </w:t>
      </w:r>
      <w:r w:rsidR="00E556FA">
        <w:t xml:space="preserve">to </w:t>
      </w:r>
      <w:r w:rsidRPr="00521A1E">
        <w:t>an inspection report.</w:t>
      </w:r>
    </w:p>
    <w:p w14:paraId="687B183D" w14:textId="5A4AF9F2" w:rsidR="008216C8" w:rsidRDefault="008216C8" w:rsidP="008D6168">
      <w:pPr>
        <w:pStyle w:val="ListBullet2"/>
        <w:numPr>
          <w:ilvl w:val="0"/>
          <w:numId w:val="39"/>
        </w:numPr>
      </w:pPr>
      <w:r w:rsidRPr="00656F1F">
        <w:t>Discuss how to write a violation. Contrast the differences in documenting a non</w:t>
      </w:r>
      <w:r w:rsidR="002C46DF">
        <w:noBreakHyphen/>
      </w:r>
      <w:r w:rsidRPr="00656F1F">
        <w:t>cited violation, an apparent violation</w:t>
      </w:r>
      <w:r w:rsidR="009E3949">
        <w:t>,</w:t>
      </w:r>
      <w:r w:rsidRPr="00656F1F">
        <w:t xml:space="preserve"> and a violation that is not suitable for evaluation</w:t>
      </w:r>
      <w:r w:rsidR="00AB13B6">
        <w:t xml:space="preserve"> using the SDP</w:t>
      </w:r>
      <w:r>
        <w:t>.</w:t>
      </w:r>
    </w:p>
    <w:p w14:paraId="0CCA6E3D" w14:textId="4E5D473A" w:rsidR="008216C8" w:rsidRPr="00521A1E" w:rsidRDefault="009E3949" w:rsidP="008D6168">
      <w:pPr>
        <w:pStyle w:val="ListBullet2"/>
        <w:numPr>
          <w:ilvl w:val="0"/>
          <w:numId w:val="39"/>
        </w:numPr>
      </w:pPr>
      <w:r w:rsidRPr="2B6133FA">
        <w:t>Compare the</w:t>
      </w:r>
      <w:r w:rsidR="008216C8" w:rsidRPr="2B6133FA">
        <w:t xml:space="preserve"> </w:t>
      </w:r>
      <w:r w:rsidRPr="2B6133FA">
        <w:t xml:space="preserve">documentation for an </w:t>
      </w:r>
      <w:r w:rsidR="008216C8" w:rsidRPr="2B6133FA">
        <w:t>inspector</w:t>
      </w:r>
      <w:r w:rsidR="002C46DF">
        <w:noBreakHyphen/>
      </w:r>
      <w:r w:rsidR="008216C8" w:rsidRPr="2B6133FA">
        <w:t xml:space="preserve">identified </w:t>
      </w:r>
      <w:r w:rsidRPr="2B6133FA">
        <w:t>violation to that required for a</w:t>
      </w:r>
      <w:r w:rsidR="008216C8" w:rsidRPr="2B6133FA">
        <w:t xml:space="preserve"> licensee</w:t>
      </w:r>
      <w:r w:rsidR="002C46DF">
        <w:noBreakHyphen/>
      </w:r>
      <w:r w:rsidR="008216C8" w:rsidRPr="2B6133FA">
        <w:t>identified violation (</w:t>
      </w:r>
      <w:r w:rsidRPr="2B6133FA">
        <w:t xml:space="preserve">in terms of </w:t>
      </w:r>
      <w:r w:rsidR="008216C8" w:rsidRPr="2B6133FA">
        <w:t>format, threshold, cross</w:t>
      </w:r>
      <w:r w:rsidR="002C46DF">
        <w:noBreakHyphen/>
      </w:r>
      <w:r w:rsidR="008216C8" w:rsidRPr="2B6133FA">
        <w:t>cutting aspects, tracking, etc.)</w:t>
      </w:r>
      <w:r w:rsidR="008216C8" w:rsidRPr="00521A1E">
        <w:t>.</w:t>
      </w:r>
    </w:p>
    <w:p w14:paraId="0A4B7AE0" w14:textId="77777777" w:rsidR="00751333" w:rsidRPr="00751333" w:rsidRDefault="00751333" w:rsidP="004560D3">
      <w:pPr>
        <w:pStyle w:val="JOURNALHeading2"/>
        <w:spacing w:before="240"/>
      </w:pPr>
      <w:r w:rsidRPr="00751333">
        <w:t>TASKS:</w:t>
      </w:r>
    </w:p>
    <w:p w14:paraId="3E085033" w14:textId="36222047" w:rsidR="008216C8" w:rsidRPr="00656F1F" w:rsidRDefault="008216C8" w:rsidP="008D6168">
      <w:pPr>
        <w:pStyle w:val="ListBullet2"/>
        <w:numPr>
          <w:ilvl w:val="0"/>
          <w:numId w:val="39"/>
        </w:numPr>
      </w:pPr>
      <w:r w:rsidRPr="00656F1F">
        <w:t>Use IMC 0610</w:t>
      </w:r>
      <w:r w:rsidR="00A238F5">
        <w:t>, IMC 0611</w:t>
      </w:r>
      <w:r w:rsidR="00BC2D44">
        <w:t>,</w:t>
      </w:r>
      <w:r w:rsidR="00C45FBB">
        <w:t xml:space="preserve"> and</w:t>
      </w:r>
      <w:r w:rsidR="00DF6CAC">
        <w:t xml:space="preserve"> </w:t>
      </w:r>
      <w:r>
        <w:t>IMC 0612</w:t>
      </w:r>
      <w:r w:rsidRPr="00656F1F">
        <w:t xml:space="preserve"> to determine whether an identified issue is above the threshold for documentation.</w:t>
      </w:r>
    </w:p>
    <w:p w14:paraId="04E5B1AB" w14:textId="563D1131" w:rsidR="008216C8" w:rsidRDefault="008216C8" w:rsidP="008D6168">
      <w:pPr>
        <w:pStyle w:val="ListBullet2"/>
        <w:numPr>
          <w:ilvl w:val="0"/>
          <w:numId w:val="39"/>
        </w:numPr>
      </w:pPr>
      <w:r w:rsidRPr="00656F1F">
        <w:t>Use IMC 0610</w:t>
      </w:r>
      <w:r w:rsidR="00C45FBB">
        <w:t>, IMC 0611</w:t>
      </w:r>
      <w:r w:rsidR="00BC2D44">
        <w:t>,</w:t>
      </w:r>
      <w:r w:rsidR="00C45FBB">
        <w:t xml:space="preserve"> and</w:t>
      </w:r>
      <w:r>
        <w:t xml:space="preserve"> IMC 0612</w:t>
      </w:r>
      <w:r w:rsidRPr="00656F1F">
        <w:t xml:space="preserve"> to process a finding.</w:t>
      </w:r>
    </w:p>
    <w:p w14:paraId="22C5E680" w14:textId="7FC976FD" w:rsidR="008216C8" w:rsidRPr="00656F1F" w:rsidRDefault="008216C8" w:rsidP="008D6168">
      <w:pPr>
        <w:pStyle w:val="ListBullet2"/>
        <w:numPr>
          <w:ilvl w:val="0"/>
          <w:numId w:val="39"/>
        </w:numPr>
      </w:pPr>
      <w:r w:rsidRPr="00656F1F">
        <w:t>Use IMC 0610</w:t>
      </w:r>
      <w:r>
        <w:t xml:space="preserve"> o</w:t>
      </w:r>
      <w:r w:rsidR="00E556FA">
        <w:t>r</w:t>
      </w:r>
      <w:r>
        <w:t xml:space="preserve"> </w:t>
      </w:r>
      <w:r w:rsidR="22E3106B" w:rsidRPr="64230E26">
        <w:t>IMC 0611</w:t>
      </w:r>
      <w:r w:rsidR="00BC2D44">
        <w:t>,</w:t>
      </w:r>
      <w:r w:rsidR="22E3106B" w:rsidRPr="64230E26">
        <w:t xml:space="preserve"> and </w:t>
      </w:r>
      <w:r w:rsidR="24CB4DE8" w:rsidRPr="64230E26">
        <w:t>IMC</w:t>
      </w:r>
      <w:r>
        <w:t xml:space="preserve"> 0612</w:t>
      </w:r>
      <w:r w:rsidRPr="00656F1F">
        <w:t>, and other available guidance, to draft an inspection report input.</w:t>
      </w:r>
    </w:p>
    <w:p w14:paraId="33681AFA" w14:textId="600F4141" w:rsidR="008216C8" w:rsidRPr="00656F1F" w:rsidRDefault="008216C8" w:rsidP="008D6168">
      <w:pPr>
        <w:pStyle w:val="ListBullet2"/>
        <w:numPr>
          <w:ilvl w:val="0"/>
          <w:numId w:val="39"/>
        </w:numPr>
      </w:pPr>
      <w:r w:rsidRPr="00656F1F">
        <w:t>Given a violation of regulatory requirements and the enforcement policy and guidance, write the analysis and enforcement sections for a finding, a violation, a non</w:t>
      </w:r>
      <w:r w:rsidR="00E148B1">
        <w:noBreakHyphen/>
      </w:r>
      <w:r w:rsidRPr="00656F1F">
        <w:t>cited violation</w:t>
      </w:r>
      <w:r w:rsidR="00E556FA">
        <w:t>, and</w:t>
      </w:r>
      <w:r w:rsidRPr="00656F1F">
        <w:t xml:space="preserve"> a finding with a safety culture cross</w:t>
      </w:r>
      <w:r w:rsidR="002C46DF">
        <w:noBreakHyphen/>
      </w:r>
      <w:r w:rsidRPr="00656F1F">
        <w:t>cutting aspect.</w:t>
      </w:r>
    </w:p>
    <w:p w14:paraId="0FB1FC4C" w14:textId="3C2E3FBF" w:rsidR="008216C8" w:rsidRDefault="008216C8" w:rsidP="008D6168">
      <w:pPr>
        <w:pStyle w:val="ListBullet2"/>
        <w:numPr>
          <w:ilvl w:val="0"/>
          <w:numId w:val="39"/>
        </w:numPr>
      </w:pPr>
      <w:r w:rsidRPr="00656F1F">
        <w:t>Use IMC 0330 and IMC 0620 to describe how to determine the documents that must be included as attachments to an inspection report for the agency record.</w:t>
      </w:r>
    </w:p>
    <w:p w14:paraId="458C4313" w14:textId="555056E8" w:rsidR="008216C8" w:rsidRDefault="00E556FA" w:rsidP="008D6168">
      <w:pPr>
        <w:pStyle w:val="ListBullet2"/>
        <w:numPr>
          <w:ilvl w:val="0"/>
          <w:numId w:val="39"/>
        </w:numPr>
      </w:pPr>
      <w:r>
        <w:t>M</w:t>
      </w:r>
      <w:r w:rsidR="008216C8" w:rsidRPr="00D20C9C">
        <w:t xml:space="preserve">eet with </w:t>
      </w:r>
      <w:r>
        <w:t xml:space="preserve">your </w:t>
      </w:r>
      <w:r w:rsidR="008216C8">
        <w:t>immediate</w:t>
      </w:r>
      <w:r w:rsidR="008216C8" w:rsidRPr="00D20C9C">
        <w:t xml:space="preserve"> supervisor or the person designated to be your resource for this activity to discuss the items listed in the evaluation criteria section.</w:t>
      </w:r>
    </w:p>
    <w:p w14:paraId="6C0E369B" w14:textId="71F9A66E" w:rsidR="008216C8" w:rsidRDefault="00751333" w:rsidP="00052012">
      <w:pPr>
        <w:pStyle w:val="JOURNALHeading2"/>
        <w:spacing w:before="240"/>
      </w:pPr>
      <w:r w:rsidRPr="00751333">
        <w:t>DOCUMENTATION:</w:t>
      </w:r>
      <w:r w:rsidRPr="00751333">
        <w:tab/>
      </w:r>
      <w:r w:rsidR="00E556FA">
        <w:t>You</w:t>
      </w:r>
      <w:r w:rsidR="008216C8" w:rsidRPr="00256A59">
        <w:t xml:space="preserve"> should</w:t>
      </w:r>
      <w:r w:rsidR="008216C8">
        <w:rPr>
          <w:b/>
        </w:rPr>
        <w:t xml:space="preserve"> </w:t>
      </w:r>
      <w:r w:rsidR="008216C8">
        <w:t>o</w:t>
      </w:r>
      <w:r w:rsidR="008216C8" w:rsidRPr="00CD76D7">
        <w:t xml:space="preserve">btain </w:t>
      </w:r>
      <w:r w:rsidR="00E556FA">
        <w:t>your</w:t>
      </w:r>
      <w:r w:rsidR="008216C8" w:rsidRPr="00CD76D7">
        <w:t xml:space="preserve"> </w:t>
      </w:r>
      <w:r w:rsidR="008216C8">
        <w:t xml:space="preserve">immediate </w:t>
      </w:r>
      <w:r w:rsidR="008216C8" w:rsidRPr="00CD76D7">
        <w:t>supervisor</w:t>
      </w:r>
      <w:r w:rsidR="00E556FA">
        <w:t>’</w:t>
      </w:r>
      <w:r w:rsidR="008216C8" w:rsidRPr="00CD76D7">
        <w:t xml:space="preserve">s </w:t>
      </w:r>
      <w:r w:rsidR="00F65603">
        <w:t xml:space="preserve">or designee’s </w:t>
      </w:r>
      <w:r w:rsidR="008216C8" w:rsidRPr="00CD76D7">
        <w:t>signature</w:t>
      </w:r>
      <w:r w:rsidR="008216C8" w:rsidRPr="00D60E5A" w:rsidDel="006F1D37">
        <w:t xml:space="preserve"> </w:t>
      </w:r>
      <w:r w:rsidR="008216C8" w:rsidRPr="00413B01">
        <w:t>in the line item for Basic</w:t>
      </w:r>
      <w:r w:rsidR="002C46DF">
        <w:noBreakHyphen/>
      </w:r>
      <w:r w:rsidR="008216C8" w:rsidRPr="00413B01">
        <w:t>Level Certification Signature Card Item</w:t>
      </w:r>
      <w:r w:rsidR="00E556FA">
        <w:t> </w:t>
      </w:r>
      <w:r w:rsidR="008216C8" w:rsidRPr="00656F1F">
        <w:t>OJT</w:t>
      </w:r>
      <w:r w:rsidR="002C46DF">
        <w:noBreakHyphen/>
      </w:r>
      <w:r w:rsidR="008216C8" w:rsidRPr="00656F1F">
        <w:t>2.</w:t>
      </w:r>
    </w:p>
    <w:p w14:paraId="21283A93" w14:textId="77777777" w:rsidR="00E1191A" w:rsidRDefault="00E1191A" w:rsidP="00E1191A">
      <w:pPr>
        <w:pStyle w:val="BodyText"/>
      </w:pPr>
    </w:p>
    <w:p w14:paraId="03C3CA5A" w14:textId="7B9C563F" w:rsidR="008216C8" w:rsidRPr="00290470" w:rsidRDefault="008216C8" w:rsidP="00514F80">
      <w:pPr>
        <w:pStyle w:val="Heading3"/>
      </w:pPr>
      <w:bookmarkStart w:id="136" w:name="_Toc138859172"/>
      <w:bookmarkStart w:id="137" w:name="_Toc152321939"/>
      <w:bookmarkStart w:id="138" w:name="_Toc152570767"/>
      <w:bookmarkStart w:id="139" w:name="_Toc178081652"/>
      <w:r>
        <w:t>Form A</w:t>
      </w:r>
      <w:r w:rsidR="00050107">
        <w:t>-</w:t>
      </w:r>
      <w:r>
        <w:t>1</w:t>
      </w:r>
      <w:r w:rsidR="00BF518D">
        <w:t>:</w:t>
      </w:r>
      <w:r>
        <w:t xml:space="preserve"> </w:t>
      </w:r>
      <w:r w:rsidRPr="00290470">
        <w:t>Basic</w:t>
      </w:r>
      <w:r w:rsidR="00050107">
        <w:t>-</w:t>
      </w:r>
      <w:r w:rsidRPr="00290470">
        <w:t>Level Signature Card and Certification</w:t>
      </w:r>
      <w:bookmarkEnd w:id="136"/>
      <w:bookmarkEnd w:id="137"/>
      <w:bookmarkEnd w:id="138"/>
      <w:bookmarkEnd w:id="139"/>
    </w:p>
    <w:tbl>
      <w:tblPr>
        <w:tblW w:w="9449" w:type="dxa"/>
        <w:tblInd w:w="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000" w:firstRow="0" w:lastRow="0" w:firstColumn="0" w:lastColumn="0" w:noHBand="0" w:noVBand="0"/>
      </w:tblPr>
      <w:tblGrid>
        <w:gridCol w:w="5994"/>
        <w:gridCol w:w="1628"/>
        <w:gridCol w:w="1827"/>
      </w:tblGrid>
      <w:tr w:rsidR="00DC39EA" w:rsidRPr="00403460" w14:paraId="362EAEC2" w14:textId="77777777" w:rsidTr="00FA3314">
        <w:trPr>
          <w:cantSplit/>
          <w:trHeight w:val="493"/>
        </w:trPr>
        <w:tc>
          <w:tcPr>
            <w:tcW w:w="5994" w:type="dxa"/>
            <w:shd w:val="clear" w:color="auto" w:fill="FFFFFF" w:themeFill="background1"/>
          </w:tcPr>
          <w:p w14:paraId="2909D4A9" w14:textId="77777777" w:rsidR="008216C8" w:rsidRPr="00403460" w:rsidRDefault="008216C8" w:rsidP="00B344D8">
            <w:pPr>
              <w:pStyle w:val="BodyText"/>
            </w:pPr>
          </w:p>
          <w:p w14:paraId="7930270A" w14:textId="541C22DC" w:rsidR="008216C8" w:rsidRPr="00403460" w:rsidRDefault="00A41398" w:rsidP="00B344D8">
            <w:pPr>
              <w:pStyle w:val="BodyText"/>
              <w:rPr>
                <w:iCs/>
              </w:rPr>
            </w:pPr>
            <w:r w:rsidRPr="00403460">
              <w:t>Inspector’s Name:</w:t>
            </w:r>
          </w:p>
        </w:tc>
        <w:tc>
          <w:tcPr>
            <w:tcW w:w="1628" w:type="dxa"/>
            <w:shd w:val="clear" w:color="auto" w:fill="FFFFFF" w:themeFill="background1"/>
          </w:tcPr>
          <w:p w14:paraId="4756AE0F" w14:textId="77777777" w:rsidR="008216C8" w:rsidRPr="00403460" w:rsidRDefault="008216C8" w:rsidP="00B344D8">
            <w:pPr>
              <w:pStyle w:val="BodyText"/>
              <w:rPr>
                <w:iCs/>
              </w:rPr>
            </w:pPr>
          </w:p>
          <w:p w14:paraId="63604000" w14:textId="77777777" w:rsidR="008216C8" w:rsidRPr="00403460" w:rsidRDefault="008216C8" w:rsidP="00B344D8">
            <w:pPr>
              <w:pStyle w:val="BodyText"/>
              <w:rPr>
                <w:bCs/>
                <w:iCs/>
              </w:rPr>
            </w:pPr>
            <w:r w:rsidRPr="00403460">
              <w:rPr>
                <w:bCs/>
                <w:iCs/>
              </w:rPr>
              <w:t>Employee Initials/Date</w:t>
            </w:r>
          </w:p>
        </w:tc>
        <w:tc>
          <w:tcPr>
            <w:tcW w:w="1827" w:type="dxa"/>
            <w:shd w:val="clear" w:color="auto" w:fill="FFFFFF" w:themeFill="background1"/>
          </w:tcPr>
          <w:p w14:paraId="7E8435EF" w14:textId="77777777" w:rsidR="008216C8" w:rsidRPr="00403460" w:rsidRDefault="008216C8" w:rsidP="00B344D8">
            <w:pPr>
              <w:pStyle w:val="BodyText"/>
              <w:rPr>
                <w:iCs/>
              </w:rPr>
            </w:pPr>
          </w:p>
          <w:p w14:paraId="31160E48" w14:textId="77777777" w:rsidR="008216C8" w:rsidRPr="00403460" w:rsidRDefault="008216C8" w:rsidP="00B344D8">
            <w:pPr>
              <w:pStyle w:val="BodyText"/>
              <w:rPr>
                <w:bCs/>
                <w:iCs/>
              </w:rPr>
            </w:pPr>
            <w:r w:rsidRPr="00403460">
              <w:rPr>
                <w:bCs/>
                <w:iCs/>
              </w:rPr>
              <w:t>Supervisor</w:t>
            </w:r>
            <w:r w:rsidR="00E556FA" w:rsidRPr="00403460">
              <w:rPr>
                <w:bCs/>
                <w:iCs/>
              </w:rPr>
              <w:t>’</w:t>
            </w:r>
            <w:r w:rsidRPr="00403460">
              <w:rPr>
                <w:bCs/>
                <w:iCs/>
              </w:rPr>
              <w:t>s Signature/Date</w:t>
            </w:r>
          </w:p>
        </w:tc>
      </w:tr>
      <w:tr w:rsidR="0072683F" w:rsidRPr="00290470" w14:paraId="02D4CD7E" w14:textId="77777777" w:rsidTr="00967DD4">
        <w:trPr>
          <w:cantSplit/>
        </w:trPr>
        <w:tc>
          <w:tcPr>
            <w:tcW w:w="9449" w:type="dxa"/>
            <w:gridSpan w:val="3"/>
            <w:shd w:val="clear" w:color="auto" w:fill="auto"/>
          </w:tcPr>
          <w:p w14:paraId="37F310B5" w14:textId="74DBFE5F" w:rsidR="008216C8" w:rsidRPr="00A41398" w:rsidRDefault="008674E4" w:rsidP="00B344D8">
            <w:pPr>
              <w:pStyle w:val="BodyText"/>
              <w:rPr>
                <w:u w:val="single"/>
              </w:rPr>
            </w:pPr>
            <w:r>
              <w:rPr>
                <w:u w:val="single"/>
              </w:rPr>
              <w:t xml:space="preserve">Basic-Level </w:t>
            </w:r>
            <w:r w:rsidR="008216C8" w:rsidRPr="00A41398">
              <w:rPr>
                <w:u w:val="single"/>
              </w:rPr>
              <w:t>Training Courses</w:t>
            </w:r>
          </w:p>
        </w:tc>
      </w:tr>
      <w:tr w:rsidR="0072683F" w:rsidRPr="00290470" w14:paraId="2847435A" w14:textId="77777777" w:rsidTr="00967DD4">
        <w:trPr>
          <w:cantSplit/>
        </w:trPr>
        <w:tc>
          <w:tcPr>
            <w:tcW w:w="5994" w:type="dxa"/>
            <w:shd w:val="clear" w:color="auto" w:fill="auto"/>
          </w:tcPr>
          <w:p w14:paraId="38DC172B" w14:textId="17C9E3D7" w:rsidR="008216C8" w:rsidRPr="00521A1E" w:rsidRDefault="008216C8" w:rsidP="00B344D8">
            <w:pPr>
              <w:pStyle w:val="BodyText"/>
            </w:pPr>
            <w:r w:rsidRPr="00521A1E">
              <w:t>H</w:t>
            </w:r>
            <w:r w:rsidR="002C46DF">
              <w:noBreakHyphen/>
            </w:r>
            <w:r w:rsidRPr="00521A1E">
              <w:t>100</w:t>
            </w:r>
            <w:r w:rsidR="008C2332">
              <w:t>S</w:t>
            </w:r>
            <w:r w:rsidRPr="00521A1E">
              <w:t>, Site Access Training</w:t>
            </w:r>
          </w:p>
        </w:tc>
        <w:tc>
          <w:tcPr>
            <w:tcW w:w="1628" w:type="dxa"/>
            <w:shd w:val="clear" w:color="auto" w:fill="auto"/>
          </w:tcPr>
          <w:p w14:paraId="6E718F88" w14:textId="77777777" w:rsidR="008216C8" w:rsidRPr="00521A1E" w:rsidRDefault="008216C8" w:rsidP="00B344D8">
            <w:pPr>
              <w:pStyle w:val="BodyText"/>
            </w:pPr>
          </w:p>
        </w:tc>
        <w:tc>
          <w:tcPr>
            <w:tcW w:w="1827" w:type="dxa"/>
            <w:shd w:val="clear" w:color="auto" w:fill="auto"/>
          </w:tcPr>
          <w:p w14:paraId="159C4D1E" w14:textId="77777777" w:rsidR="008216C8" w:rsidRPr="00521A1E" w:rsidRDefault="008216C8" w:rsidP="00B344D8">
            <w:pPr>
              <w:pStyle w:val="BodyText"/>
            </w:pPr>
          </w:p>
        </w:tc>
      </w:tr>
      <w:tr w:rsidR="0072683F" w:rsidRPr="00290470" w14:paraId="09EF8E28" w14:textId="77777777" w:rsidTr="00967DD4">
        <w:trPr>
          <w:cantSplit/>
        </w:trPr>
        <w:tc>
          <w:tcPr>
            <w:tcW w:w="5994" w:type="dxa"/>
            <w:shd w:val="clear" w:color="auto" w:fill="auto"/>
          </w:tcPr>
          <w:p w14:paraId="50EFAA29" w14:textId="3DBB50EE" w:rsidR="008216C8" w:rsidRPr="00521A1E" w:rsidRDefault="008216C8" w:rsidP="00B344D8">
            <w:pPr>
              <w:pStyle w:val="BodyText"/>
            </w:pPr>
            <w:r w:rsidRPr="00521A1E">
              <w:t>G</w:t>
            </w:r>
            <w:r w:rsidR="002C46DF">
              <w:noBreakHyphen/>
            </w:r>
            <w:r w:rsidRPr="00521A1E">
              <w:t>10</w:t>
            </w:r>
            <w:r w:rsidR="00E903F9">
              <w:t>5</w:t>
            </w:r>
            <w:r w:rsidR="00E556FA">
              <w:t>,</w:t>
            </w:r>
            <w:r w:rsidRPr="00521A1E">
              <w:t xml:space="preserve"> </w:t>
            </w:r>
            <w:r w:rsidR="00E903F9">
              <w:t>Conducting Reactor Inspections</w:t>
            </w:r>
          </w:p>
        </w:tc>
        <w:tc>
          <w:tcPr>
            <w:tcW w:w="1628" w:type="dxa"/>
            <w:shd w:val="clear" w:color="auto" w:fill="auto"/>
          </w:tcPr>
          <w:p w14:paraId="155FD844" w14:textId="77777777" w:rsidR="008216C8" w:rsidRPr="00521A1E" w:rsidRDefault="008216C8" w:rsidP="00B344D8">
            <w:pPr>
              <w:pStyle w:val="BodyText"/>
            </w:pPr>
          </w:p>
        </w:tc>
        <w:tc>
          <w:tcPr>
            <w:tcW w:w="1827" w:type="dxa"/>
            <w:shd w:val="clear" w:color="auto" w:fill="auto"/>
          </w:tcPr>
          <w:p w14:paraId="18F8555D" w14:textId="77777777" w:rsidR="008216C8" w:rsidRPr="00521A1E" w:rsidRDefault="008216C8" w:rsidP="00B344D8">
            <w:pPr>
              <w:pStyle w:val="BodyText"/>
            </w:pPr>
          </w:p>
        </w:tc>
      </w:tr>
      <w:tr w:rsidR="0072683F" w:rsidRPr="00290470" w14:paraId="77E54B1A" w14:textId="77777777" w:rsidTr="00967DD4">
        <w:trPr>
          <w:cantSplit/>
        </w:trPr>
        <w:tc>
          <w:tcPr>
            <w:tcW w:w="5994" w:type="dxa"/>
            <w:shd w:val="clear" w:color="auto" w:fill="auto"/>
          </w:tcPr>
          <w:p w14:paraId="462D3EF1" w14:textId="1D7FB44A" w:rsidR="008216C8" w:rsidRPr="00521A1E" w:rsidRDefault="003D54C3" w:rsidP="00B344D8">
            <w:pPr>
              <w:pStyle w:val="BodyText"/>
              <w:rPr>
                <w:color w:val="000000"/>
              </w:rPr>
            </w:pPr>
            <w:r>
              <w:rPr>
                <w:color w:val="000000"/>
              </w:rPr>
              <w:t>NRC: An Agency Overview</w:t>
            </w:r>
          </w:p>
        </w:tc>
        <w:tc>
          <w:tcPr>
            <w:tcW w:w="1628" w:type="dxa"/>
            <w:shd w:val="clear" w:color="auto" w:fill="auto"/>
          </w:tcPr>
          <w:p w14:paraId="50D4760C" w14:textId="77777777" w:rsidR="008216C8" w:rsidRPr="00521A1E" w:rsidRDefault="008216C8" w:rsidP="00B344D8">
            <w:pPr>
              <w:pStyle w:val="BodyText"/>
            </w:pPr>
          </w:p>
        </w:tc>
        <w:tc>
          <w:tcPr>
            <w:tcW w:w="1827" w:type="dxa"/>
            <w:shd w:val="clear" w:color="auto" w:fill="auto"/>
          </w:tcPr>
          <w:p w14:paraId="01C183AE" w14:textId="77777777" w:rsidR="008216C8" w:rsidRPr="00521A1E" w:rsidRDefault="008216C8" w:rsidP="00B344D8">
            <w:pPr>
              <w:pStyle w:val="BodyText"/>
            </w:pPr>
          </w:p>
        </w:tc>
      </w:tr>
      <w:tr w:rsidR="0072683F" w:rsidRPr="00290470" w14:paraId="1A2E5E34" w14:textId="77777777" w:rsidTr="00967DD4">
        <w:trPr>
          <w:cantSplit/>
        </w:trPr>
        <w:tc>
          <w:tcPr>
            <w:tcW w:w="5994" w:type="dxa"/>
            <w:shd w:val="clear" w:color="auto" w:fill="auto"/>
          </w:tcPr>
          <w:p w14:paraId="327F1AB0" w14:textId="473443CA" w:rsidR="00A637D1" w:rsidRPr="00521A1E" w:rsidRDefault="00A637D1" w:rsidP="00B344D8">
            <w:pPr>
              <w:pStyle w:val="BodyText"/>
              <w:rPr>
                <w:color w:val="000000"/>
              </w:rPr>
            </w:pPr>
            <w:r w:rsidRPr="00521A1E">
              <w:rPr>
                <w:color w:val="000000"/>
              </w:rPr>
              <w:t xml:space="preserve">Gathering Information </w:t>
            </w:r>
            <w:r>
              <w:rPr>
                <w:color w:val="000000"/>
              </w:rPr>
              <w:t xml:space="preserve">for Inspectors </w:t>
            </w:r>
            <w:r w:rsidRPr="00521A1E" w:rsidDel="00762928">
              <w:rPr>
                <w:color w:val="000000"/>
              </w:rPr>
              <w:t>T</w:t>
            </w:r>
            <w:r w:rsidRPr="00521A1E">
              <w:rPr>
                <w:color w:val="000000"/>
              </w:rPr>
              <w:t>hrough Interviews</w:t>
            </w:r>
          </w:p>
        </w:tc>
        <w:tc>
          <w:tcPr>
            <w:tcW w:w="1628" w:type="dxa"/>
            <w:shd w:val="clear" w:color="auto" w:fill="auto"/>
          </w:tcPr>
          <w:p w14:paraId="512F8E41" w14:textId="77777777" w:rsidR="00A637D1" w:rsidRPr="00521A1E" w:rsidRDefault="00A637D1" w:rsidP="00B344D8">
            <w:pPr>
              <w:pStyle w:val="BodyText"/>
            </w:pPr>
          </w:p>
        </w:tc>
        <w:tc>
          <w:tcPr>
            <w:tcW w:w="1827" w:type="dxa"/>
            <w:shd w:val="clear" w:color="auto" w:fill="auto"/>
          </w:tcPr>
          <w:p w14:paraId="287135EC" w14:textId="77777777" w:rsidR="00A637D1" w:rsidRPr="00521A1E" w:rsidRDefault="00A637D1" w:rsidP="00B344D8">
            <w:pPr>
              <w:pStyle w:val="BodyText"/>
            </w:pPr>
          </w:p>
        </w:tc>
      </w:tr>
      <w:tr w:rsidR="0072683F" w:rsidRPr="00290470" w14:paraId="3982A1B2" w14:textId="77777777" w:rsidTr="00967DD4">
        <w:trPr>
          <w:cantSplit/>
        </w:trPr>
        <w:tc>
          <w:tcPr>
            <w:tcW w:w="5994" w:type="dxa"/>
            <w:shd w:val="clear" w:color="auto" w:fill="auto"/>
          </w:tcPr>
          <w:p w14:paraId="7FE09E98" w14:textId="11098EF7" w:rsidR="00A637D1" w:rsidRPr="00521A1E" w:rsidRDefault="00A637D1" w:rsidP="00B344D8">
            <w:pPr>
              <w:pStyle w:val="BodyText"/>
              <w:rPr>
                <w:color w:val="000000"/>
              </w:rPr>
            </w:pPr>
            <w:r w:rsidRPr="00521A1E">
              <w:t>Effective Communication</w:t>
            </w:r>
            <w:r>
              <w:t xml:space="preserve">s </w:t>
            </w:r>
            <w:r w:rsidR="00A374C7">
              <w:t>for</w:t>
            </w:r>
            <w:r>
              <w:t xml:space="preserve"> NRC Inspectors</w:t>
            </w:r>
          </w:p>
        </w:tc>
        <w:tc>
          <w:tcPr>
            <w:tcW w:w="1628" w:type="dxa"/>
            <w:shd w:val="clear" w:color="auto" w:fill="auto"/>
          </w:tcPr>
          <w:p w14:paraId="673125C7" w14:textId="77777777" w:rsidR="00A637D1" w:rsidRPr="00521A1E" w:rsidRDefault="00A637D1" w:rsidP="00B344D8">
            <w:pPr>
              <w:pStyle w:val="BodyText"/>
            </w:pPr>
          </w:p>
        </w:tc>
        <w:tc>
          <w:tcPr>
            <w:tcW w:w="1827" w:type="dxa"/>
            <w:shd w:val="clear" w:color="auto" w:fill="auto"/>
          </w:tcPr>
          <w:p w14:paraId="6383272C" w14:textId="77777777" w:rsidR="00A637D1" w:rsidRPr="00521A1E" w:rsidRDefault="00A637D1" w:rsidP="00B344D8">
            <w:pPr>
              <w:pStyle w:val="BodyText"/>
            </w:pPr>
          </w:p>
        </w:tc>
      </w:tr>
      <w:tr w:rsidR="0072683F" w:rsidRPr="00290470" w14:paraId="1BC5EAF2" w14:textId="77777777" w:rsidTr="00967DD4">
        <w:trPr>
          <w:cantSplit/>
        </w:trPr>
        <w:tc>
          <w:tcPr>
            <w:tcW w:w="5994" w:type="dxa"/>
            <w:shd w:val="clear" w:color="auto" w:fill="auto"/>
          </w:tcPr>
          <w:p w14:paraId="6381F3EB" w14:textId="41C5C757" w:rsidR="00A637D1" w:rsidRPr="00521A1E" w:rsidRDefault="00A637D1" w:rsidP="00B344D8">
            <w:pPr>
              <w:pStyle w:val="BodyText"/>
            </w:pPr>
            <w:r w:rsidRPr="00521A1E">
              <w:t>Media Training</w:t>
            </w:r>
            <w:r>
              <w:t xml:space="preserve"> Workshop</w:t>
            </w:r>
          </w:p>
        </w:tc>
        <w:tc>
          <w:tcPr>
            <w:tcW w:w="1628" w:type="dxa"/>
            <w:shd w:val="clear" w:color="auto" w:fill="auto"/>
          </w:tcPr>
          <w:p w14:paraId="0B775870" w14:textId="77777777" w:rsidR="00A637D1" w:rsidRPr="00521A1E" w:rsidRDefault="00A637D1" w:rsidP="00B344D8">
            <w:pPr>
              <w:pStyle w:val="BodyText"/>
            </w:pPr>
          </w:p>
        </w:tc>
        <w:tc>
          <w:tcPr>
            <w:tcW w:w="1827" w:type="dxa"/>
            <w:shd w:val="clear" w:color="auto" w:fill="auto"/>
          </w:tcPr>
          <w:p w14:paraId="7C8880E6" w14:textId="77777777" w:rsidR="00A637D1" w:rsidRPr="00521A1E" w:rsidRDefault="00A637D1" w:rsidP="00B344D8">
            <w:pPr>
              <w:pStyle w:val="BodyText"/>
            </w:pPr>
          </w:p>
        </w:tc>
      </w:tr>
      <w:tr w:rsidR="0072683F" w:rsidRPr="00290470" w14:paraId="0F72C5FC" w14:textId="77777777" w:rsidTr="00967DD4">
        <w:trPr>
          <w:cantSplit/>
        </w:trPr>
        <w:tc>
          <w:tcPr>
            <w:tcW w:w="5994" w:type="dxa"/>
            <w:shd w:val="clear" w:color="auto" w:fill="auto"/>
          </w:tcPr>
          <w:p w14:paraId="12D31544" w14:textId="5B7D2F6B" w:rsidR="00A637D1" w:rsidRPr="00CB5C1B" w:rsidRDefault="00A637D1" w:rsidP="00B344D8">
            <w:pPr>
              <w:pStyle w:val="BodyText"/>
            </w:pPr>
            <w:r w:rsidRPr="00521A1E">
              <w:t>Industrial Safety/OSHA</w:t>
            </w:r>
            <w:r w:rsidR="00CB5C1B">
              <w:t xml:space="preserve"> – </w:t>
            </w:r>
            <w:r w:rsidR="00CB5C1B">
              <w:rPr>
                <w:i/>
                <w:iCs/>
              </w:rPr>
              <w:t>Course Title Subject to Change</w:t>
            </w:r>
          </w:p>
        </w:tc>
        <w:tc>
          <w:tcPr>
            <w:tcW w:w="1628" w:type="dxa"/>
            <w:shd w:val="clear" w:color="auto" w:fill="auto"/>
          </w:tcPr>
          <w:p w14:paraId="46E392E4" w14:textId="77777777" w:rsidR="00A637D1" w:rsidRPr="00521A1E" w:rsidRDefault="00A637D1" w:rsidP="00B344D8">
            <w:pPr>
              <w:pStyle w:val="BodyText"/>
            </w:pPr>
          </w:p>
        </w:tc>
        <w:tc>
          <w:tcPr>
            <w:tcW w:w="1827" w:type="dxa"/>
            <w:shd w:val="clear" w:color="auto" w:fill="auto"/>
          </w:tcPr>
          <w:p w14:paraId="23870FB8" w14:textId="77777777" w:rsidR="00A637D1" w:rsidRPr="00521A1E" w:rsidRDefault="00A637D1" w:rsidP="00B344D8">
            <w:pPr>
              <w:pStyle w:val="BodyText"/>
            </w:pPr>
          </w:p>
        </w:tc>
      </w:tr>
      <w:tr w:rsidR="0075661E" w:rsidRPr="00290470" w14:paraId="107D9E00" w14:textId="77777777" w:rsidTr="00967DD4">
        <w:trPr>
          <w:cantSplit/>
        </w:trPr>
        <w:tc>
          <w:tcPr>
            <w:tcW w:w="5994" w:type="dxa"/>
            <w:shd w:val="clear" w:color="auto" w:fill="auto"/>
          </w:tcPr>
          <w:p w14:paraId="061AD953" w14:textId="1F5897D5" w:rsidR="0075661E" w:rsidRPr="00521A1E" w:rsidRDefault="0075661E" w:rsidP="00B344D8">
            <w:pPr>
              <w:pStyle w:val="BodyText"/>
            </w:pPr>
            <w:r>
              <w:t>G</w:t>
            </w:r>
            <w:r w:rsidR="002C46DF">
              <w:noBreakHyphen/>
            </w:r>
            <w:r>
              <w:t>205, Root Cause/Incident Investigation Worksh</w:t>
            </w:r>
            <w:r w:rsidR="00A90FD6">
              <w:t>op</w:t>
            </w:r>
          </w:p>
        </w:tc>
        <w:tc>
          <w:tcPr>
            <w:tcW w:w="1628" w:type="dxa"/>
            <w:shd w:val="clear" w:color="auto" w:fill="auto"/>
          </w:tcPr>
          <w:p w14:paraId="4F0FEC7D" w14:textId="77777777" w:rsidR="0075661E" w:rsidRPr="00521A1E" w:rsidRDefault="0075661E" w:rsidP="00B344D8">
            <w:pPr>
              <w:pStyle w:val="BodyText"/>
            </w:pPr>
          </w:p>
        </w:tc>
        <w:tc>
          <w:tcPr>
            <w:tcW w:w="1827" w:type="dxa"/>
            <w:shd w:val="clear" w:color="auto" w:fill="auto"/>
          </w:tcPr>
          <w:p w14:paraId="30F05F1D" w14:textId="77777777" w:rsidR="0075661E" w:rsidRPr="00521A1E" w:rsidRDefault="0075661E" w:rsidP="00B344D8">
            <w:pPr>
              <w:pStyle w:val="BodyText"/>
            </w:pPr>
          </w:p>
        </w:tc>
      </w:tr>
      <w:tr w:rsidR="00A90FD6" w:rsidRPr="00290470" w14:paraId="4084DEB3" w14:textId="77777777">
        <w:trPr>
          <w:cantSplit/>
        </w:trPr>
        <w:tc>
          <w:tcPr>
            <w:tcW w:w="9449" w:type="dxa"/>
            <w:gridSpan w:val="3"/>
            <w:shd w:val="clear" w:color="auto" w:fill="auto"/>
          </w:tcPr>
          <w:p w14:paraId="42C5FCED" w14:textId="797A16BB" w:rsidR="00A90FD6" w:rsidRPr="00A41398" w:rsidRDefault="00A90FD6" w:rsidP="00B344D8">
            <w:pPr>
              <w:pStyle w:val="BodyText"/>
              <w:rPr>
                <w:u w:val="single"/>
              </w:rPr>
            </w:pPr>
            <w:r w:rsidRPr="00A41398">
              <w:rPr>
                <w:u w:val="single"/>
              </w:rPr>
              <w:t>Part A</w:t>
            </w:r>
            <w:r w:rsidR="002C46DF">
              <w:rPr>
                <w:u w:val="single"/>
              </w:rPr>
              <w:noBreakHyphen/>
            </w:r>
            <w:r w:rsidR="003F0566">
              <w:rPr>
                <w:u w:val="single"/>
              </w:rPr>
              <w:t>1</w:t>
            </w:r>
            <w:r w:rsidRPr="00A41398">
              <w:rPr>
                <w:u w:val="single"/>
              </w:rPr>
              <w:t>. Individual Study Activities</w:t>
            </w:r>
          </w:p>
        </w:tc>
      </w:tr>
      <w:tr w:rsidR="00A90FD6" w:rsidRPr="00290470" w14:paraId="1ECE5BDD" w14:textId="77777777" w:rsidTr="00967DD4">
        <w:trPr>
          <w:cantSplit/>
        </w:trPr>
        <w:tc>
          <w:tcPr>
            <w:tcW w:w="5994" w:type="dxa"/>
            <w:shd w:val="clear" w:color="auto" w:fill="auto"/>
          </w:tcPr>
          <w:p w14:paraId="1140D8FF" w14:textId="095CECCA" w:rsidR="00A90FD6" w:rsidRDefault="00A90FD6" w:rsidP="00B344D8">
            <w:pPr>
              <w:pStyle w:val="BodyText"/>
            </w:pPr>
            <w:r>
              <w:t>ISA</w:t>
            </w:r>
            <w:r w:rsidR="002C46DF">
              <w:noBreakHyphen/>
            </w:r>
            <w:r>
              <w:t>1 History and Organization of the U.S. Nuclear Regulatory Commission</w:t>
            </w:r>
          </w:p>
        </w:tc>
        <w:tc>
          <w:tcPr>
            <w:tcW w:w="1628" w:type="dxa"/>
            <w:shd w:val="clear" w:color="auto" w:fill="auto"/>
          </w:tcPr>
          <w:p w14:paraId="7FD1699A" w14:textId="77777777" w:rsidR="00A90FD6" w:rsidRPr="00521A1E" w:rsidRDefault="00A90FD6" w:rsidP="00B344D8">
            <w:pPr>
              <w:pStyle w:val="BodyText"/>
            </w:pPr>
          </w:p>
        </w:tc>
        <w:tc>
          <w:tcPr>
            <w:tcW w:w="1827" w:type="dxa"/>
            <w:shd w:val="clear" w:color="auto" w:fill="auto"/>
          </w:tcPr>
          <w:p w14:paraId="1FCD3747" w14:textId="77777777" w:rsidR="00A90FD6" w:rsidRPr="00521A1E" w:rsidRDefault="00A90FD6" w:rsidP="00B344D8">
            <w:pPr>
              <w:pStyle w:val="BodyText"/>
            </w:pPr>
          </w:p>
        </w:tc>
      </w:tr>
      <w:tr w:rsidR="00A90FD6" w:rsidRPr="00290470" w14:paraId="35165723" w14:textId="77777777" w:rsidTr="00967DD4">
        <w:trPr>
          <w:cantSplit/>
        </w:trPr>
        <w:tc>
          <w:tcPr>
            <w:tcW w:w="5994" w:type="dxa"/>
            <w:shd w:val="clear" w:color="auto" w:fill="auto"/>
          </w:tcPr>
          <w:p w14:paraId="3D8E431E" w14:textId="631BA9F9" w:rsidR="00A90FD6" w:rsidRDefault="00A90FD6" w:rsidP="00B344D8">
            <w:pPr>
              <w:pStyle w:val="BodyText"/>
            </w:pPr>
            <w:r>
              <w:t>ISA</w:t>
            </w:r>
            <w:r w:rsidR="002C46DF">
              <w:noBreakHyphen/>
            </w:r>
            <w:r>
              <w:t>2 Inspector Objectivity, Protocol, and Professional Conduct</w:t>
            </w:r>
          </w:p>
        </w:tc>
        <w:tc>
          <w:tcPr>
            <w:tcW w:w="1628" w:type="dxa"/>
            <w:shd w:val="clear" w:color="auto" w:fill="auto"/>
          </w:tcPr>
          <w:p w14:paraId="15B1A0C1" w14:textId="77777777" w:rsidR="00A90FD6" w:rsidRPr="00521A1E" w:rsidRDefault="00A90FD6" w:rsidP="00B344D8">
            <w:pPr>
              <w:pStyle w:val="BodyText"/>
            </w:pPr>
          </w:p>
        </w:tc>
        <w:tc>
          <w:tcPr>
            <w:tcW w:w="1827" w:type="dxa"/>
            <w:shd w:val="clear" w:color="auto" w:fill="auto"/>
          </w:tcPr>
          <w:p w14:paraId="5A70D132" w14:textId="77777777" w:rsidR="00A90FD6" w:rsidRPr="00521A1E" w:rsidRDefault="00A90FD6" w:rsidP="00B344D8">
            <w:pPr>
              <w:pStyle w:val="BodyText"/>
            </w:pPr>
          </w:p>
        </w:tc>
      </w:tr>
      <w:tr w:rsidR="00A90FD6" w:rsidRPr="00290470" w14:paraId="083234FB" w14:textId="77777777" w:rsidTr="00967DD4">
        <w:trPr>
          <w:cantSplit/>
        </w:trPr>
        <w:tc>
          <w:tcPr>
            <w:tcW w:w="5994" w:type="dxa"/>
            <w:shd w:val="clear" w:color="auto" w:fill="auto"/>
          </w:tcPr>
          <w:p w14:paraId="5124F9AC" w14:textId="0D89D14E" w:rsidR="00A90FD6" w:rsidRDefault="00A90FD6" w:rsidP="00B344D8">
            <w:pPr>
              <w:pStyle w:val="BodyText"/>
            </w:pPr>
            <w:r>
              <w:t>ISA</w:t>
            </w:r>
            <w:r w:rsidR="002C46DF">
              <w:noBreakHyphen/>
            </w:r>
            <w:r>
              <w:t>3 Fitness</w:t>
            </w:r>
            <w:r w:rsidR="002C46DF">
              <w:noBreakHyphen/>
            </w:r>
            <w:r>
              <w:t>for</w:t>
            </w:r>
            <w:r w:rsidR="002C46DF">
              <w:noBreakHyphen/>
            </w:r>
            <w:r>
              <w:t>Duty Rule</w:t>
            </w:r>
          </w:p>
        </w:tc>
        <w:tc>
          <w:tcPr>
            <w:tcW w:w="1628" w:type="dxa"/>
            <w:shd w:val="clear" w:color="auto" w:fill="auto"/>
          </w:tcPr>
          <w:p w14:paraId="128B0DD5" w14:textId="77777777" w:rsidR="00A90FD6" w:rsidRPr="00521A1E" w:rsidRDefault="00A90FD6" w:rsidP="00B344D8">
            <w:pPr>
              <w:pStyle w:val="BodyText"/>
            </w:pPr>
          </w:p>
        </w:tc>
        <w:tc>
          <w:tcPr>
            <w:tcW w:w="1827" w:type="dxa"/>
            <w:shd w:val="clear" w:color="auto" w:fill="auto"/>
          </w:tcPr>
          <w:p w14:paraId="7B9E6FC1" w14:textId="77777777" w:rsidR="00A90FD6" w:rsidRPr="00521A1E" w:rsidRDefault="00A90FD6" w:rsidP="00B344D8">
            <w:pPr>
              <w:pStyle w:val="BodyText"/>
            </w:pPr>
          </w:p>
        </w:tc>
      </w:tr>
      <w:tr w:rsidR="00A90FD6" w:rsidRPr="00290470" w14:paraId="65DA9190" w14:textId="77777777" w:rsidTr="00967DD4">
        <w:trPr>
          <w:cantSplit/>
        </w:trPr>
        <w:tc>
          <w:tcPr>
            <w:tcW w:w="5994" w:type="dxa"/>
            <w:shd w:val="clear" w:color="auto" w:fill="auto"/>
          </w:tcPr>
          <w:p w14:paraId="387A2AFF" w14:textId="5F7BA168" w:rsidR="00A90FD6" w:rsidRDefault="00A90FD6" w:rsidP="00B344D8">
            <w:pPr>
              <w:pStyle w:val="BodyText"/>
            </w:pPr>
            <w:r>
              <w:t>ISA</w:t>
            </w:r>
            <w:r w:rsidR="002C46DF">
              <w:noBreakHyphen/>
            </w:r>
            <w:r>
              <w:t>4 Allegations</w:t>
            </w:r>
          </w:p>
        </w:tc>
        <w:tc>
          <w:tcPr>
            <w:tcW w:w="1628" w:type="dxa"/>
            <w:shd w:val="clear" w:color="auto" w:fill="auto"/>
          </w:tcPr>
          <w:p w14:paraId="41D049A2" w14:textId="77777777" w:rsidR="00A90FD6" w:rsidRPr="00521A1E" w:rsidRDefault="00A90FD6" w:rsidP="00B344D8">
            <w:pPr>
              <w:pStyle w:val="BodyText"/>
            </w:pPr>
          </w:p>
        </w:tc>
        <w:tc>
          <w:tcPr>
            <w:tcW w:w="1827" w:type="dxa"/>
            <w:shd w:val="clear" w:color="auto" w:fill="auto"/>
          </w:tcPr>
          <w:p w14:paraId="6EA5B340" w14:textId="77777777" w:rsidR="00A90FD6" w:rsidRPr="00521A1E" w:rsidRDefault="00A90FD6" w:rsidP="00B344D8">
            <w:pPr>
              <w:pStyle w:val="BodyText"/>
            </w:pPr>
          </w:p>
        </w:tc>
      </w:tr>
      <w:tr w:rsidR="00A90FD6" w:rsidRPr="00290470" w14:paraId="73F8A402" w14:textId="77777777" w:rsidTr="00967DD4">
        <w:trPr>
          <w:cantSplit/>
        </w:trPr>
        <w:tc>
          <w:tcPr>
            <w:tcW w:w="5994" w:type="dxa"/>
            <w:shd w:val="clear" w:color="auto" w:fill="auto"/>
          </w:tcPr>
          <w:p w14:paraId="63A8F537" w14:textId="0E312FC7" w:rsidR="00A90FD6" w:rsidRDefault="00A90FD6" w:rsidP="00B344D8">
            <w:pPr>
              <w:pStyle w:val="BodyText"/>
            </w:pPr>
            <w:r>
              <w:t>ISA</w:t>
            </w:r>
            <w:r w:rsidR="002C46DF">
              <w:noBreakHyphen/>
            </w:r>
            <w:r>
              <w:t>5 NRC’s Response to an Incident at a Nuclear Facility</w:t>
            </w:r>
          </w:p>
        </w:tc>
        <w:tc>
          <w:tcPr>
            <w:tcW w:w="1628" w:type="dxa"/>
            <w:shd w:val="clear" w:color="auto" w:fill="auto"/>
          </w:tcPr>
          <w:p w14:paraId="63D4239B" w14:textId="77777777" w:rsidR="00A90FD6" w:rsidRPr="00521A1E" w:rsidRDefault="00A90FD6" w:rsidP="00B344D8">
            <w:pPr>
              <w:pStyle w:val="BodyText"/>
            </w:pPr>
          </w:p>
        </w:tc>
        <w:tc>
          <w:tcPr>
            <w:tcW w:w="1827" w:type="dxa"/>
            <w:shd w:val="clear" w:color="auto" w:fill="auto"/>
          </w:tcPr>
          <w:p w14:paraId="5C66EF56" w14:textId="77777777" w:rsidR="00A90FD6" w:rsidRPr="00521A1E" w:rsidRDefault="00A90FD6" w:rsidP="00B344D8">
            <w:pPr>
              <w:pStyle w:val="BodyText"/>
            </w:pPr>
          </w:p>
        </w:tc>
      </w:tr>
      <w:tr w:rsidR="00A90FD6" w:rsidRPr="00290470" w14:paraId="149644F1" w14:textId="77777777" w:rsidTr="00967DD4">
        <w:trPr>
          <w:cantSplit/>
        </w:trPr>
        <w:tc>
          <w:tcPr>
            <w:tcW w:w="5994" w:type="dxa"/>
            <w:shd w:val="clear" w:color="auto" w:fill="auto"/>
          </w:tcPr>
          <w:p w14:paraId="780B5ED6" w14:textId="4D2A6091" w:rsidR="00A90FD6" w:rsidRDefault="00A90FD6" w:rsidP="00B344D8">
            <w:pPr>
              <w:pStyle w:val="BodyText"/>
            </w:pPr>
            <w:r>
              <w:t>ISA</w:t>
            </w:r>
            <w:r w:rsidR="002C46DF">
              <w:noBreakHyphen/>
            </w:r>
            <w:r>
              <w:t>6 Enforcement Program</w:t>
            </w:r>
          </w:p>
        </w:tc>
        <w:tc>
          <w:tcPr>
            <w:tcW w:w="1628" w:type="dxa"/>
            <w:shd w:val="clear" w:color="auto" w:fill="auto"/>
          </w:tcPr>
          <w:p w14:paraId="674231A6" w14:textId="77777777" w:rsidR="00A90FD6" w:rsidRPr="00521A1E" w:rsidRDefault="00A90FD6" w:rsidP="00B344D8">
            <w:pPr>
              <w:pStyle w:val="BodyText"/>
            </w:pPr>
          </w:p>
        </w:tc>
        <w:tc>
          <w:tcPr>
            <w:tcW w:w="1827" w:type="dxa"/>
            <w:shd w:val="clear" w:color="auto" w:fill="auto"/>
          </w:tcPr>
          <w:p w14:paraId="71779B86" w14:textId="77777777" w:rsidR="00A90FD6" w:rsidRPr="00521A1E" w:rsidRDefault="00A90FD6" w:rsidP="00B344D8">
            <w:pPr>
              <w:pStyle w:val="BodyText"/>
            </w:pPr>
          </w:p>
        </w:tc>
      </w:tr>
      <w:tr w:rsidR="00A90FD6" w:rsidRPr="00290470" w14:paraId="74AC4B0F" w14:textId="77777777" w:rsidTr="00967DD4">
        <w:trPr>
          <w:cantSplit/>
        </w:trPr>
        <w:tc>
          <w:tcPr>
            <w:tcW w:w="5994" w:type="dxa"/>
            <w:shd w:val="clear" w:color="auto" w:fill="auto"/>
          </w:tcPr>
          <w:p w14:paraId="7F482185" w14:textId="1A012448" w:rsidR="00A90FD6" w:rsidRDefault="00A90FD6" w:rsidP="00B344D8">
            <w:pPr>
              <w:pStyle w:val="BodyText"/>
            </w:pPr>
            <w:r>
              <w:t>ISA</w:t>
            </w:r>
            <w:r w:rsidR="002C46DF">
              <w:noBreakHyphen/>
            </w:r>
            <w:r>
              <w:t>7 Office of Investigations</w:t>
            </w:r>
          </w:p>
        </w:tc>
        <w:tc>
          <w:tcPr>
            <w:tcW w:w="1628" w:type="dxa"/>
            <w:shd w:val="clear" w:color="auto" w:fill="auto"/>
          </w:tcPr>
          <w:p w14:paraId="0D3AE634" w14:textId="77777777" w:rsidR="00A90FD6" w:rsidRPr="00521A1E" w:rsidRDefault="00A90FD6" w:rsidP="00B344D8">
            <w:pPr>
              <w:pStyle w:val="BodyText"/>
            </w:pPr>
          </w:p>
        </w:tc>
        <w:tc>
          <w:tcPr>
            <w:tcW w:w="1827" w:type="dxa"/>
            <w:shd w:val="clear" w:color="auto" w:fill="auto"/>
          </w:tcPr>
          <w:p w14:paraId="279E082C" w14:textId="77777777" w:rsidR="00A90FD6" w:rsidRPr="00521A1E" w:rsidRDefault="00A90FD6" w:rsidP="00B344D8">
            <w:pPr>
              <w:pStyle w:val="BodyText"/>
            </w:pPr>
          </w:p>
        </w:tc>
      </w:tr>
      <w:tr w:rsidR="00A90FD6" w:rsidRPr="00290470" w14:paraId="091D0185" w14:textId="77777777" w:rsidTr="00967DD4">
        <w:trPr>
          <w:cantSplit/>
        </w:trPr>
        <w:tc>
          <w:tcPr>
            <w:tcW w:w="5994" w:type="dxa"/>
            <w:shd w:val="clear" w:color="auto" w:fill="auto"/>
          </w:tcPr>
          <w:p w14:paraId="50DAF8E2" w14:textId="0D58C9AA" w:rsidR="00A90FD6" w:rsidRDefault="00A90FD6" w:rsidP="00B344D8">
            <w:pPr>
              <w:pStyle w:val="BodyText"/>
            </w:pPr>
            <w:r>
              <w:t>ISA</w:t>
            </w:r>
            <w:r w:rsidR="002C46DF">
              <w:noBreakHyphen/>
            </w:r>
            <w:r>
              <w:t>8 Understanding How the Commission Operates</w:t>
            </w:r>
          </w:p>
        </w:tc>
        <w:tc>
          <w:tcPr>
            <w:tcW w:w="1628" w:type="dxa"/>
            <w:shd w:val="clear" w:color="auto" w:fill="auto"/>
          </w:tcPr>
          <w:p w14:paraId="7B8AE644" w14:textId="77777777" w:rsidR="00A90FD6" w:rsidRPr="00521A1E" w:rsidRDefault="00A90FD6" w:rsidP="00B344D8">
            <w:pPr>
              <w:pStyle w:val="BodyText"/>
            </w:pPr>
          </w:p>
        </w:tc>
        <w:tc>
          <w:tcPr>
            <w:tcW w:w="1827" w:type="dxa"/>
            <w:shd w:val="clear" w:color="auto" w:fill="auto"/>
          </w:tcPr>
          <w:p w14:paraId="1AB0BBB0" w14:textId="77777777" w:rsidR="00A90FD6" w:rsidRPr="00521A1E" w:rsidRDefault="00A90FD6" w:rsidP="00B344D8">
            <w:pPr>
              <w:pStyle w:val="BodyText"/>
            </w:pPr>
          </w:p>
        </w:tc>
      </w:tr>
    </w:tbl>
    <w:p w14:paraId="4BA60C35" w14:textId="68B68C03" w:rsidR="00B25DE2" w:rsidRDefault="00B25DE2"/>
    <w:p w14:paraId="2B845092" w14:textId="77777777" w:rsidR="00E42F75" w:rsidRDefault="00E42F75" w:rsidP="00E42F75">
      <w:pPr>
        <w:pStyle w:val="BodyText"/>
        <w:jc w:val="center"/>
      </w:pPr>
      <w:bookmarkStart w:id="140" w:name="_Toc152321940"/>
      <w:bookmarkStart w:id="141" w:name="_Toc152570768"/>
      <w:r>
        <w:br w:type="page"/>
      </w:r>
    </w:p>
    <w:p w14:paraId="66FD9644" w14:textId="650FD5A7" w:rsidR="008216C8" w:rsidRPr="00290470" w:rsidRDefault="008216C8" w:rsidP="00E42F75">
      <w:pPr>
        <w:pStyle w:val="BodyText"/>
        <w:jc w:val="center"/>
      </w:pPr>
      <w:r>
        <w:t>Form A</w:t>
      </w:r>
      <w:r w:rsidR="00050107">
        <w:t>-</w:t>
      </w:r>
      <w:r>
        <w:t xml:space="preserve">1. </w:t>
      </w:r>
      <w:r w:rsidRPr="00290470">
        <w:t>Basic</w:t>
      </w:r>
      <w:r w:rsidR="00050107">
        <w:t>-</w:t>
      </w:r>
      <w:r w:rsidRPr="00290470">
        <w:t>Level Signature Card and Certification</w:t>
      </w:r>
      <w:r w:rsidR="004606C2">
        <w:t xml:space="preserve"> (continued)</w:t>
      </w:r>
      <w:bookmarkEnd w:id="140"/>
      <w:bookmarkEnd w:id="141"/>
    </w:p>
    <w:tbl>
      <w:tblPr>
        <w:tblW w:w="9449" w:type="dxa"/>
        <w:tblInd w:w="75" w:type="dxa"/>
        <w:tblLayout w:type="fixed"/>
        <w:tblCellMar>
          <w:left w:w="120" w:type="dxa"/>
          <w:right w:w="120" w:type="dxa"/>
        </w:tblCellMar>
        <w:tblLook w:val="0000" w:firstRow="0" w:lastRow="0" w:firstColumn="0" w:lastColumn="0" w:noHBand="0" w:noVBand="0"/>
      </w:tblPr>
      <w:tblGrid>
        <w:gridCol w:w="5994"/>
        <w:gridCol w:w="1628"/>
        <w:gridCol w:w="1827"/>
      </w:tblGrid>
      <w:tr w:rsidR="007A2AF1" w:rsidRPr="00290470" w14:paraId="5A8046F3" w14:textId="77777777" w:rsidTr="000D72FD">
        <w:trPr>
          <w:cantSplit/>
          <w:trHeight w:val="883"/>
        </w:trPr>
        <w:tc>
          <w:tcPr>
            <w:tcW w:w="5994"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11EB2D7F" w14:textId="77777777" w:rsidR="007B5EC7" w:rsidRDefault="007B5EC7" w:rsidP="006016D2">
            <w:pPr>
              <w:pStyle w:val="BodyText"/>
            </w:pPr>
          </w:p>
          <w:p w14:paraId="4F861865" w14:textId="3B50481C" w:rsidR="008216C8" w:rsidRPr="00521A1E" w:rsidRDefault="007B5EC7" w:rsidP="006016D2">
            <w:pPr>
              <w:pStyle w:val="BodyText"/>
              <w:rPr>
                <w:b/>
              </w:rPr>
            </w:pPr>
            <w:r w:rsidRPr="00403460">
              <w:t>Inspector’s Name:</w:t>
            </w:r>
          </w:p>
        </w:tc>
        <w:tc>
          <w:tcPr>
            <w:tcW w:w="1628"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6662C6E3" w14:textId="77777777" w:rsidR="008216C8" w:rsidRPr="007B5EC7" w:rsidRDefault="008216C8" w:rsidP="006016D2">
            <w:pPr>
              <w:pStyle w:val="BodyText"/>
              <w:rPr>
                <w:bCs/>
              </w:rPr>
            </w:pPr>
          </w:p>
          <w:p w14:paraId="7674D764" w14:textId="77777777" w:rsidR="008216C8" w:rsidRPr="007B5EC7" w:rsidRDefault="008216C8" w:rsidP="006016D2">
            <w:pPr>
              <w:pStyle w:val="BodyText"/>
              <w:rPr>
                <w:bCs/>
              </w:rPr>
            </w:pPr>
            <w:r w:rsidRPr="007B5EC7">
              <w:rPr>
                <w:bCs/>
              </w:rPr>
              <w:t>Employee Initials/Date</w:t>
            </w:r>
          </w:p>
        </w:tc>
        <w:tc>
          <w:tcPr>
            <w:tcW w:w="1827"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B780ADD" w14:textId="77777777" w:rsidR="008216C8" w:rsidRPr="007B5EC7" w:rsidRDefault="008216C8" w:rsidP="006016D2">
            <w:pPr>
              <w:pStyle w:val="BodyText"/>
              <w:rPr>
                <w:bCs/>
              </w:rPr>
            </w:pPr>
          </w:p>
          <w:p w14:paraId="4745C415" w14:textId="77777777" w:rsidR="008216C8" w:rsidRPr="007B5EC7" w:rsidRDefault="008216C8" w:rsidP="006016D2">
            <w:pPr>
              <w:pStyle w:val="BodyText"/>
              <w:rPr>
                <w:bCs/>
              </w:rPr>
            </w:pPr>
            <w:r w:rsidRPr="007B5EC7">
              <w:rPr>
                <w:bCs/>
              </w:rPr>
              <w:t>Supervisor</w:t>
            </w:r>
            <w:r w:rsidR="00E556FA" w:rsidRPr="007B5EC7">
              <w:rPr>
                <w:bCs/>
              </w:rPr>
              <w:t>’</w:t>
            </w:r>
            <w:r w:rsidRPr="007B5EC7">
              <w:rPr>
                <w:bCs/>
              </w:rPr>
              <w:t>s Signature/Date</w:t>
            </w:r>
          </w:p>
        </w:tc>
      </w:tr>
      <w:tr w:rsidR="008216C8" w:rsidRPr="00290470" w14:paraId="488819AA" w14:textId="77777777" w:rsidTr="00557BB8">
        <w:trPr>
          <w:cantSplit/>
        </w:trPr>
        <w:tc>
          <w:tcPr>
            <w:tcW w:w="9449" w:type="dxa"/>
            <w:gridSpan w:val="3"/>
            <w:tcBorders>
              <w:top w:val="single" w:sz="7" w:space="0" w:color="000000"/>
              <w:left w:val="single" w:sz="7" w:space="0" w:color="000000"/>
              <w:bottom w:val="single" w:sz="7" w:space="0" w:color="000000"/>
              <w:right w:val="single" w:sz="7" w:space="0" w:color="000000"/>
            </w:tcBorders>
          </w:tcPr>
          <w:p w14:paraId="062EB2A5" w14:textId="79E5C7D7" w:rsidR="008216C8" w:rsidRPr="007B5EC7" w:rsidRDefault="008216C8" w:rsidP="006016D2">
            <w:pPr>
              <w:pStyle w:val="BodyText"/>
              <w:rPr>
                <w:i/>
                <w:iCs/>
                <w:u w:val="single"/>
              </w:rPr>
            </w:pPr>
            <w:r w:rsidRPr="007B5EC7">
              <w:rPr>
                <w:u w:val="single"/>
              </w:rPr>
              <w:t>Part A</w:t>
            </w:r>
            <w:r w:rsidR="002C46DF">
              <w:rPr>
                <w:u w:val="single"/>
              </w:rPr>
              <w:noBreakHyphen/>
            </w:r>
            <w:r w:rsidR="003F0566">
              <w:rPr>
                <w:u w:val="single"/>
              </w:rPr>
              <w:t>1</w:t>
            </w:r>
            <w:r w:rsidRPr="007B5EC7">
              <w:rPr>
                <w:u w:val="single"/>
              </w:rPr>
              <w:t>. Individual Study Activities (</w:t>
            </w:r>
            <w:r w:rsidR="00CD5BD4" w:rsidRPr="007B5EC7">
              <w:rPr>
                <w:u w:val="single"/>
              </w:rPr>
              <w:t>c</w:t>
            </w:r>
            <w:r w:rsidRPr="007B5EC7">
              <w:rPr>
                <w:u w:val="single"/>
              </w:rPr>
              <w:t>ontinue</w:t>
            </w:r>
            <w:r w:rsidR="00F23215" w:rsidRPr="007B5EC7">
              <w:rPr>
                <w:u w:val="single"/>
              </w:rPr>
              <w:t>d</w:t>
            </w:r>
            <w:r w:rsidRPr="007B5EC7">
              <w:rPr>
                <w:b/>
                <w:bCs/>
                <w:i/>
                <w:iCs/>
                <w:u w:val="single"/>
              </w:rPr>
              <w:t>)</w:t>
            </w:r>
          </w:p>
        </w:tc>
      </w:tr>
      <w:tr w:rsidR="000D72FD" w:rsidRPr="00290470" w14:paraId="48C0D6BA"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49B53ADD" w14:textId="0DEF2519" w:rsidR="000D72FD" w:rsidRPr="00521A1E" w:rsidRDefault="000D72FD" w:rsidP="006016D2">
            <w:pPr>
              <w:pStyle w:val="BodyText"/>
            </w:pPr>
            <w:r>
              <w:t>ISA</w:t>
            </w:r>
            <w:r w:rsidR="002C46DF">
              <w:noBreakHyphen/>
            </w:r>
            <w:r>
              <w:t>9 Organization and Content of the NRC Inspection Manual</w:t>
            </w:r>
          </w:p>
        </w:tc>
        <w:tc>
          <w:tcPr>
            <w:tcW w:w="1628" w:type="dxa"/>
            <w:tcBorders>
              <w:top w:val="single" w:sz="7" w:space="0" w:color="000000"/>
              <w:left w:val="single" w:sz="7" w:space="0" w:color="000000"/>
              <w:bottom w:val="single" w:sz="7" w:space="0" w:color="000000"/>
              <w:right w:val="single" w:sz="7" w:space="0" w:color="000000"/>
            </w:tcBorders>
          </w:tcPr>
          <w:p w14:paraId="489FFEA9" w14:textId="77777777" w:rsidR="000D72FD" w:rsidRPr="00521A1E" w:rsidRDefault="000D72FD"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3CF97316" w14:textId="77777777" w:rsidR="000D72FD" w:rsidRPr="00521A1E" w:rsidRDefault="000D72FD" w:rsidP="006016D2">
            <w:pPr>
              <w:pStyle w:val="BodyText"/>
            </w:pPr>
          </w:p>
        </w:tc>
      </w:tr>
      <w:tr w:rsidR="000D72FD" w:rsidRPr="00290470" w14:paraId="2E6ADFB9"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43B99E36" w14:textId="7B089786" w:rsidR="000D72FD" w:rsidRPr="00521A1E" w:rsidRDefault="000D72FD" w:rsidP="006016D2">
            <w:pPr>
              <w:pStyle w:val="BodyText"/>
            </w:pPr>
            <w:r>
              <w:t>ISA</w:t>
            </w:r>
            <w:r w:rsidR="002C46DF">
              <w:noBreakHyphen/>
            </w:r>
            <w:r>
              <w:t>10 Federal, Tribal, and State Government Relations</w:t>
            </w:r>
          </w:p>
        </w:tc>
        <w:tc>
          <w:tcPr>
            <w:tcW w:w="1628" w:type="dxa"/>
            <w:tcBorders>
              <w:top w:val="single" w:sz="7" w:space="0" w:color="000000"/>
              <w:left w:val="single" w:sz="7" w:space="0" w:color="000000"/>
              <w:bottom w:val="single" w:sz="7" w:space="0" w:color="000000"/>
              <w:right w:val="single" w:sz="7" w:space="0" w:color="000000"/>
            </w:tcBorders>
          </w:tcPr>
          <w:p w14:paraId="42F756C8" w14:textId="77777777" w:rsidR="000D72FD" w:rsidRPr="00521A1E" w:rsidRDefault="000D72FD"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25C91657" w14:textId="77777777" w:rsidR="000D72FD" w:rsidRPr="00521A1E" w:rsidRDefault="000D72FD" w:rsidP="006016D2">
            <w:pPr>
              <w:pStyle w:val="BodyText"/>
            </w:pPr>
          </w:p>
        </w:tc>
      </w:tr>
      <w:tr w:rsidR="000D72FD" w:rsidRPr="00290470" w14:paraId="65E6E9B1"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775CBB30" w14:textId="77E6341F" w:rsidR="000D72FD" w:rsidRPr="00521A1E" w:rsidRDefault="000D72FD" w:rsidP="006016D2">
            <w:pPr>
              <w:pStyle w:val="BodyText"/>
            </w:pPr>
            <w:r>
              <w:t>ISA</w:t>
            </w:r>
            <w:r w:rsidR="002C46DF">
              <w:noBreakHyphen/>
            </w:r>
            <w:r>
              <w:t>11 Interactions with the Public</w:t>
            </w:r>
          </w:p>
        </w:tc>
        <w:tc>
          <w:tcPr>
            <w:tcW w:w="1628" w:type="dxa"/>
            <w:tcBorders>
              <w:top w:val="single" w:sz="7" w:space="0" w:color="000000"/>
              <w:left w:val="single" w:sz="7" w:space="0" w:color="000000"/>
              <w:bottom w:val="single" w:sz="7" w:space="0" w:color="000000"/>
              <w:right w:val="single" w:sz="7" w:space="0" w:color="000000"/>
            </w:tcBorders>
          </w:tcPr>
          <w:p w14:paraId="3B86158D" w14:textId="77777777" w:rsidR="000D72FD" w:rsidRPr="00521A1E" w:rsidRDefault="000D72FD"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21F59878" w14:textId="77777777" w:rsidR="000D72FD" w:rsidRPr="00521A1E" w:rsidRDefault="000D72FD" w:rsidP="006016D2">
            <w:pPr>
              <w:pStyle w:val="BodyText"/>
            </w:pPr>
          </w:p>
        </w:tc>
      </w:tr>
      <w:tr w:rsidR="000D72FD" w:rsidRPr="00290470" w14:paraId="1B386F55"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465B679E" w14:textId="7114A3FA" w:rsidR="000D72FD" w:rsidRPr="00521A1E" w:rsidRDefault="000D72FD" w:rsidP="006016D2">
            <w:pPr>
              <w:pStyle w:val="BodyText"/>
            </w:pPr>
            <w:r>
              <w:t>ISA</w:t>
            </w:r>
            <w:r w:rsidR="002C46DF">
              <w:noBreakHyphen/>
            </w:r>
            <w:r>
              <w:t>12 Contacts with the Media</w:t>
            </w:r>
          </w:p>
        </w:tc>
        <w:tc>
          <w:tcPr>
            <w:tcW w:w="1628" w:type="dxa"/>
            <w:tcBorders>
              <w:top w:val="single" w:sz="7" w:space="0" w:color="000000"/>
              <w:left w:val="single" w:sz="7" w:space="0" w:color="000000"/>
              <w:bottom w:val="single" w:sz="7" w:space="0" w:color="000000"/>
              <w:right w:val="single" w:sz="7" w:space="0" w:color="000000"/>
            </w:tcBorders>
          </w:tcPr>
          <w:p w14:paraId="3BA2F28A" w14:textId="77777777" w:rsidR="000D72FD" w:rsidRPr="00521A1E" w:rsidRDefault="000D72FD"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753F5F50" w14:textId="77777777" w:rsidR="000D72FD" w:rsidRPr="00521A1E" w:rsidRDefault="000D72FD" w:rsidP="006016D2">
            <w:pPr>
              <w:pStyle w:val="BodyText"/>
            </w:pPr>
          </w:p>
        </w:tc>
      </w:tr>
      <w:tr w:rsidR="008216C8" w:rsidRPr="00290470" w14:paraId="0A94B720"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284D71AA" w14:textId="1822C159" w:rsidR="008216C8" w:rsidRPr="00521A1E" w:rsidRDefault="008216C8" w:rsidP="006016D2">
            <w:pPr>
              <w:pStyle w:val="BodyText"/>
            </w:pPr>
            <w:r w:rsidRPr="00521A1E">
              <w:t>ISA</w:t>
            </w:r>
            <w:r w:rsidR="002C46DF">
              <w:noBreakHyphen/>
            </w:r>
            <w:r w:rsidRPr="00521A1E">
              <w:t>1</w:t>
            </w:r>
            <w:r w:rsidR="00FF58D8">
              <w:t>3</w:t>
            </w:r>
            <w:r>
              <w:t xml:space="preserve"> </w:t>
            </w:r>
            <w:r w:rsidRPr="00521A1E">
              <w:t>The Freedom of Information Act and the Privacy Act</w:t>
            </w:r>
          </w:p>
        </w:tc>
        <w:tc>
          <w:tcPr>
            <w:tcW w:w="1628" w:type="dxa"/>
            <w:tcBorders>
              <w:top w:val="single" w:sz="7" w:space="0" w:color="000000"/>
              <w:left w:val="single" w:sz="7" w:space="0" w:color="000000"/>
              <w:bottom w:val="single" w:sz="7" w:space="0" w:color="000000"/>
              <w:right w:val="single" w:sz="7" w:space="0" w:color="000000"/>
            </w:tcBorders>
          </w:tcPr>
          <w:p w14:paraId="3E0E579B"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4743AEC6" w14:textId="77777777" w:rsidR="008216C8" w:rsidRPr="00521A1E" w:rsidRDefault="008216C8" w:rsidP="006016D2">
            <w:pPr>
              <w:pStyle w:val="BodyText"/>
            </w:pPr>
          </w:p>
        </w:tc>
      </w:tr>
      <w:tr w:rsidR="008216C8" w:rsidRPr="00290470" w14:paraId="5379B4A7"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06420E43" w14:textId="6BBAC4FF" w:rsidR="008216C8" w:rsidRPr="00521A1E" w:rsidRDefault="008216C8" w:rsidP="006016D2">
            <w:pPr>
              <w:pStyle w:val="BodyText"/>
            </w:pPr>
            <w:r w:rsidRPr="00521A1E">
              <w:t>ISA</w:t>
            </w:r>
            <w:r w:rsidR="002C46DF">
              <w:noBreakHyphen/>
            </w:r>
            <w:r w:rsidRPr="00521A1E">
              <w:t>1</w:t>
            </w:r>
            <w:r w:rsidR="00FF58D8">
              <w:t>4</w:t>
            </w:r>
            <w:r>
              <w:t xml:space="preserve"> </w:t>
            </w:r>
            <w:r w:rsidRPr="00521A1E">
              <w:t>Entrance and Exit Meetings</w:t>
            </w:r>
          </w:p>
        </w:tc>
        <w:tc>
          <w:tcPr>
            <w:tcW w:w="1628" w:type="dxa"/>
            <w:tcBorders>
              <w:top w:val="single" w:sz="7" w:space="0" w:color="000000"/>
              <w:left w:val="single" w:sz="7" w:space="0" w:color="000000"/>
              <w:bottom w:val="single" w:sz="7" w:space="0" w:color="000000"/>
              <w:right w:val="single" w:sz="7" w:space="0" w:color="000000"/>
            </w:tcBorders>
          </w:tcPr>
          <w:p w14:paraId="2F29C654"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70AA61E0" w14:textId="77777777" w:rsidR="008216C8" w:rsidRPr="00521A1E" w:rsidRDefault="008216C8" w:rsidP="006016D2">
            <w:pPr>
              <w:pStyle w:val="BodyText"/>
            </w:pPr>
          </w:p>
        </w:tc>
      </w:tr>
      <w:tr w:rsidR="008216C8" w:rsidRPr="00290470" w14:paraId="534CBC0E"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7F144241" w14:textId="4BB06571" w:rsidR="008216C8" w:rsidRPr="00521A1E" w:rsidRDefault="008216C8" w:rsidP="006016D2">
            <w:pPr>
              <w:pStyle w:val="BodyText"/>
            </w:pPr>
            <w:r w:rsidRPr="00521A1E">
              <w:t>ISA</w:t>
            </w:r>
            <w:r w:rsidR="002C46DF">
              <w:noBreakHyphen/>
            </w:r>
            <w:r w:rsidRPr="00521A1E">
              <w:t>1</w:t>
            </w:r>
            <w:r w:rsidR="00FF58D8">
              <w:t>5</w:t>
            </w:r>
            <w:r w:rsidRPr="00521A1E">
              <w:t xml:space="preserve"> Documenting Inspection Findings</w:t>
            </w:r>
          </w:p>
        </w:tc>
        <w:tc>
          <w:tcPr>
            <w:tcW w:w="1628" w:type="dxa"/>
            <w:tcBorders>
              <w:top w:val="single" w:sz="7" w:space="0" w:color="000000"/>
              <w:left w:val="single" w:sz="7" w:space="0" w:color="000000"/>
              <w:bottom w:val="single" w:sz="7" w:space="0" w:color="000000"/>
              <w:right w:val="single" w:sz="7" w:space="0" w:color="000000"/>
            </w:tcBorders>
          </w:tcPr>
          <w:p w14:paraId="473EC4C7"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4E0FE839" w14:textId="77777777" w:rsidR="008216C8" w:rsidRPr="00521A1E" w:rsidRDefault="008216C8" w:rsidP="006016D2">
            <w:pPr>
              <w:pStyle w:val="BodyText"/>
            </w:pPr>
          </w:p>
        </w:tc>
      </w:tr>
      <w:tr w:rsidR="008216C8" w:rsidRPr="00290470" w14:paraId="4EE7A673"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41D74DC3" w14:textId="622E839B" w:rsidR="008216C8" w:rsidRPr="00521A1E" w:rsidRDefault="008216C8" w:rsidP="006016D2">
            <w:pPr>
              <w:pStyle w:val="BodyText"/>
            </w:pPr>
            <w:r w:rsidRPr="00521A1E">
              <w:t>ISA</w:t>
            </w:r>
            <w:r w:rsidR="002C46DF">
              <w:noBreakHyphen/>
            </w:r>
            <w:r w:rsidRPr="00521A1E">
              <w:t>1</w:t>
            </w:r>
            <w:r w:rsidR="00FF58D8">
              <w:t>6</w:t>
            </w:r>
            <w:r w:rsidRPr="00521A1E">
              <w:t xml:space="preserve"> </w:t>
            </w:r>
            <w:r w:rsidR="00027FC1">
              <w:t>Environment for Raising Concerns &amp; Ways to Raise Differing Views</w:t>
            </w:r>
          </w:p>
        </w:tc>
        <w:tc>
          <w:tcPr>
            <w:tcW w:w="1628" w:type="dxa"/>
            <w:tcBorders>
              <w:top w:val="single" w:sz="7" w:space="0" w:color="000000"/>
              <w:left w:val="single" w:sz="7" w:space="0" w:color="000000"/>
              <w:bottom w:val="single" w:sz="7" w:space="0" w:color="000000"/>
              <w:right w:val="single" w:sz="7" w:space="0" w:color="000000"/>
            </w:tcBorders>
          </w:tcPr>
          <w:p w14:paraId="7BCF0229"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4F92D44E" w14:textId="77777777" w:rsidR="008216C8" w:rsidRPr="00521A1E" w:rsidRDefault="008216C8" w:rsidP="006016D2">
            <w:pPr>
              <w:pStyle w:val="BodyText"/>
            </w:pPr>
          </w:p>
        </w:tc>
      </w:tr>
      <w:tr w:rsidR="008216C8" w:rsidRPr="00290470" w14:paraId="2D440FFE"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27E97C1F" w14:textId="7C89E0AA" w:rsidR="008216C8" w:rsidRPr="00521A1E" w:rsidRDefault="008216C8" w:rsidP="006016D2">
            <w:pPr>
              <w:pStyle w:val="BodyText"/>
            </w:pPr>
            <w:r w:rsidRPr="00521A1E">
              <w:t>ISA</w:t>
            </w:r>
            <w:r w:rsidR="002C46DF">
              <w:noBreakHyphen/>
            </w:r>
            <w:r w:rsidRPr="00521A1E">
              <w:t>1</w:t>
            </w:r>
            <w:r w:rsidR="00FF58D8">
              <w:t>7</w:t>
            </w:r>
            <w:r w:rsidRPr="00521A1E">
              <w:t xml:space="preserve"> Overview of 10</w:t>
            </w:r>
            <w:r w:rsidR="00E556FA">
              <w:t> </w:t>
            </w:r>
            <w:r w:rsidRPr="00521A1E">
              <w:t>CFR</w:t>
            </w:r>
            <w:r w:rsidR="00E556FA">
              <w:t> </w:t>
            </w:r>
            <w:r w:rsidRPr="00521A1E">
              <w:t>Part</w:t>
            </w:r>
            <w:r w:rsidR="00E556FA">
              <w:t> </w:t>
            </w:r>
            <w:r w:rsidR="00E147F6">
              <w:t xml:space="preserve">71 and </w:t>
            </w:r>
            <w:r w:rsidRPr="00521A1E">
              <w:t xml:space="preserve">72 </w:t>
            </w:r>
          </w:p>
        </w:tc>
        <w:tc>
          <w:tcPr>
            <w:tcW w:w="1628" w:type="dxa"/>
            <w:tcBorders>
              <w:top w:val="single" w:sz="7" w:space="0" w:color="000000"/>
              <w:left w:val="single" w:sz="7" w:space="0" w:color="000000"/>
              <w:bottom w:val="single" w:sz="7" w:space="0" w:color="000000"/>
              <w:right w:val="single" w:sz="7" w:space="0" w:color="000000"/>
            </w:tcBorders>
          </w:tcPr>
          <w:p w14:paraId="434B6BC8"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3F72AC2D" w14:textId="77777777" w:rsidR="008216C8" w:rsidRPr="00521A1E" w:rsidRDefault="008216C8" w:rsidP="006016D2">
            <w:pPr>
              <w:pStyle w:val="BodyText"/>
            </w:pPr>
          </w:p>
        </w:tc>
      </w:tr>
      <w:tr w:rsidR="008216C8" w:rsidRPr="00290470" w14:paraId="23D8FD39"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27264E5A" w14:textId="5DCBA641" w:rsidR="008216C8" w:rsidRPr="00521A1E" w:rsidRDefault="008216C8" w:rsidP="006016D2">
            <w:pPr>
              <w:pStyle w:val="BodyText"/>
            </w:pPr>
            <w:r w:rsidRPr="00521A1E">
              <w:t>ISA</w:t>
            </w:r>
            <w:r w:rsidR="002C46DF">
              <w:noBreakHyphen/>
            </w:r>
            <w:r w:rsidRPr="00521A1E">
              <w:t>1</w:t>
            </w:r>
            <w:r w:rsidR="00FF58D8">
              <w:t>8</w:t>
            </w:r>
            <w:r w:rsidRPr="00521A1E">
              <w:t xml:space="preserve"> Overview of 10</w:t>
            </w:r>
            <w:r w:rsidR="00E556FA">
              <w:t> </w:t>
            </w:r>
            <w:r w:rsidRPr="00521A1E">
              <w:t>CFR</w:t>
            </w:r>
            <w:r w:rsidR="00E556FA">
              <w:t> </w:t>
            </w:r>
            <w:r w:rsidRPr="00521A1E">
              <w:t>Part</w:t>
            </w:r>
            <w:r w:rsidR="00E556FA">
              <w:t> </w:t>
            </w:r>
            <w:r w:rsidRPr="00521A1E">
              <w:t>19 and 10</w:t>
            </w:r>
            <w:r w:rsidR="00E556FA">
              <w:t> </w:t>
            </w:r>
            <w:r w:rsidRPr="00521A1E">
              <w:t>CFR</w:t>
            </w:r>
            <w:r w:rsidR="00E556FA">
              <w:t> </w:t>
            </w:r>
            <w:r w:rsidRPr="00521A1E">
              <w:t>Part</w:t>
            </w:r>
            <w:r w:rsidR="00E556FA">
              <w:t> </w:t>
            </w:r>
            <w:r w:rsidRPr="00521A1E">
              <w:t>20</w:t>
            </w:r>
          </w:p>
        </w:tc>
        <w:tc>
          <w:tcPr>
            <w:tcW w:w="1628" w:type="dxa"/>
            <w:tcBorders>
              <w:top w:val="single" w:sz="7" w:space="0" w:color="000000"/>
              <w:left w:val="single" w:sz="7" w:space="0" w:color="000000"/>
              <w:bottom w:val="single" w:sz="7" w:space="0" w:color="000000"/>
              <w:right w:val="single" w:sz="7" w:space="0" w:color="000000"/>
            </w:tcBorders>
          </w:tcPr>
          <w:p w14:paraId="0398ACB0"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13259530" w14:textId="77777777" w:rsidR="008216C8" w:rsidRPr="00521A1E" w:rsidRDefault="008216C8" w:rsidP="006016D2">
            <w:pPr>
              <w:pStyle w:val="BodyText"/>
            </w:pPr>
          </w:p>
        </w:tc>
      </w:tr>
      <w:tr w:rsidR="008216C8" w:rsidRPr="00290470" w14:paraId="5741B1EF"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567742AE" w14:textId="283B61C4" w:rsidR="008216C8" w:rsidRPr="00521A1E" w:rsidRDefault="008216C8" w:rsidP="006016D2">
            <w:pPr>
              <w:pStyle w:val="BodyText"/>
            </w:pPr>
            <w:r w:rsidRPr="00521A1E">
              <w:t>ISA</w:t>
            </w:r>
            <w:r w:rsidR="002C46DF">
              <w:noBreakHyphen/>
            </w:r>
            <w:r w:rsidR="00FF58D8">
              <w:t>19</w:t>
            </w:r>
            <w:r w:rsidRPr="00521A1E">
              <w:t xml:space="preserve"> NRC Safety Culture</w:t>
            </w:r>
            <w:r>
              <w:t xml:space="preserve"> Program</w:t>
            </w:r>
          </w:p>
        </w:tc>
        <w:tc>
          <w:tcPr>
            <w:tcW w:w="1628" w:type="dxa"/>
            <w:tcBorders>
              <w:top w:val="single" w:sz="7" w:space="0" w:color="000000"/>
              <w:left w:val="single" w:sz="7" w:space="0" w:color="000000"/>
              <w:bottom w:val="single" w:sz="7" w:space="0" w:color="000000"/>
              <w:right w:val="single" w:sz="7" w:space="0" w:color="000000"/>
            </w:tcBorders>
          </w:tcPr>
          <w:p w14:paraId="3845F849"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6F52D1A6" w14:textId="77777777" w:rsidR="008216C8" w:rsidRPr="00521A1E" w:rsidRDefault="008216C8" w:rsidP="006016D2">
            <w:pPr>
              <w:pStyle w:val="BodyText"/>
            </w:pPr>
          </w:p>
        </w:tc>
      </w:tr>
      <w:tr w:rsidR="008216C8" w:rsidRPr="00290470" w14:paraId="46008A0D" w14:textId="77777777" w:rsidTr="00557BB8">
        <w:trPr>
          <w:cantSplit/>
        </w:trPr>
        <w:tc>
          <w:tcPr>
            <w:tcW w:w="9449" w:type="dxa"/>
            <w:gridSpan w:val="3"/>
            <w:tcBorders>
              <w:top w:val="single" w:sz="7" w:space="0" w:color="000000"/>
              <w:left w:val="single" w:sz="7" w:space="0" w:color="000000"/>
              <w:bottom w:val="single" w:sz="7" w:space="0" w:color="000000"/>
              <w:right w:val="single" w:sz="7" w:space="0" w:color="000000"/>
            </w:tcBorders>
          </w:tcPr>
          <w:p w14:paraId="0E53F592" w14:textId="63328657" w:rsidR="008216C8" w:rsidRPr="007B5EC7" w:rsidRDefault="008216C8" w:rsidP="006016D2">
            <w:pPr>
              <w:pStyle w:val="BodyText"/>
              <w:rPr>
                <w:u w:val="single"/>
              </w:rPr>
            </w:pPr>
            <w:r w:rsidRPr="007B5EC7">
              <w:rPr>
                <w:u w:val="single"/>
              </w:rPr>
              <w:t>Part A</w:t>
            </w:r>
            <w:r w:rsidR="002C46DF">
              <w:rPr>
                <w:u w:val="single"/>
              </w:rPr>
              <w:noBreakHyphen/>
            </w:r>
            <w:r w:rsidR="003F0566">
              <w:rPr>
                <w:u w:val="single"/>
              </w:rPr>
              <w:t>2</w:t>
            </w:r>
            <w:r w:rsidRPr="007B5EC7">
              <w:rPr>
                <w:u w:val="single"/>
              </w:rPr>
              <w:t>. On</w:t>
            </w:r>
            <w:r w:rsidR="002C46DF">
              <w:rPr>
                <w:u w:val="single"/>
              </w:rPr>
              <w:noBreakHyphen/>
            </w:r>
            <w:r w:rsidRPr="007B5EC7">
              <w:rPr>
                <w:u w:val="single"/>
              </w:rPr>
              <w:t>the</w:t>
            </w:r>
            <w:r w:rsidR="002C46DF">
              <w:rPr>
                <w:u w:val="single"/>
              </w:rPr>
              <w:noBreakHyphen/>
            </w:r>
            <w:r w:rsidRPr="007B5EC7">
              <w:rPr>
                <w:u w:val="single"/>
              </w:rPr>
              <w:t>Job Training Activities</w:t>
            </w:r>
          </w:p>
        </w:tc>
      </w:tr>
      <w:tr w:rsidR="008216C8" w:rsidRPr="00290470" w14:paraId="5F55C415"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1DBCEE6A" w14:textId="0BD5B328" w:rsidR="008216C8" w:rsidRPr="00521A1E" w:rsidRDefault="008216C8" w:rsidP="006016D2">
            <w:pPr>
              <w:pStyle w:val="BodyText"/>
            </w:pPr>
            <w:r w:rsidRPr="00521A1E">
              <w:t>OJT</w:t>
            </w:r>
            <w:r w:rsidR="002C46DF">
              <w:noBreakHyphen/>
            </w:r>
            <w:r w:rsidRPr="00521A1E">
              <w:t>1 Facility Familiarization Tour with a Qualified Inspector</w:t>
            </w:r>
          </w:p>
        </w:tc>
        <w:tc>
          <w:tcPr>
            <w:tcW w:w="1628" w:type="dxa"/>
            <w:tcBorders>
              <w:top w:val="single" w:sz="7" w:space="0" w:color="000000"/>
              <w:left w:val="single" w:sz="7" w:space="0" w:color="000000"/>
              <w:bottom w:val="single" w:sz="7" w:space="0" w:color="000000"/>
              <w:right w:val="single" w:sz="7" w:space="0" w:color="000000"/>
            </w:tcBorders>
          </w:tcPr>
          <w:p w14:paraId="74131C3D"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1C2F5828" w14:textId="77777777" w:rsidR="008216C8" w:rsidRPr="00521A1E" w:rsidRDefault="008216C8" w:rsidP="006016D2">
            <w:pPr>
              <w:pStyle w:val="BodyText"/>
            </w:pPr>
          </w:p>
        </w:tc>
      </w:tr>
      <w:tr w:rsidR="008216C8" w:rsidRPr="00290470" w14:paraId="60928C9C" w14:textId="77777777" w:rsidTr="00557BB8">
        <w:trPr>
          <w:cantSplit/>
        </w:trPr>
        <w:tc>
          <w:tcPr>
            <w:tcW w:w="5994" w:type="dxa"/>
            <w:tcBorders>
              <w:top w:val="single" w:sz="7" w:space="0" w:color="000000"/>
              <w:left w:val="single" w:sz="7" w:space="0" w:color="000000"/>
              <w:bottom w:val="single" w:sz="7" w:space="0" w:color="000000"/>
              <w:right w:val="single" w:sz="7" w:space="0" w:color="000000"/>
            </w:tcBorders>
          </w:tcPr>
          <w:p w14:paraId="78503364" w14:textId="54AA2E18" w:rsidR="008216C8" w:rsidRPr="00521A1E" w:rsidRDefault="008216C8" w:rsidP="006016D2">
            <w:pPr>
              <w:pStyle w:val="BodyText"/>
            </w:pPr>
            <w:r w:rsidRPr="00521A1E">
              <w:t>OJT</w:t>
            </w:r>
            <w:r w:rsidR="002C46DF">
              <w:noBreakHyphen/>
            </w:r>
            <w:r w:rsidRPr="00521A1E">
              <w:t>2 Documenting Inspection Findings</w:t>
            </w:r>
          </w:p>
        </w:tc>
        <w:tc>
          <w:tcPr>
            <w:tcW w:w="1628" w:type="dxa"/>
            <w:tcBorders>
              <w:top w:val="single" w:sz="7" w:space="0" w:color="000000"/>
              <w:left w:val="single" w:sz="7" w:space="0" w:color="000000"/>
              <w:bottom w:val="single" w:sz="7" w:space="0" w:color="000000"/>
              <w:right w:val="single" w:sz="7" w:space="0" w:color="000000"/>
            </w:tcBorders>
          </w:tcPr>
          <w:p w14:paraId="37D07465" w14:textId="77777777" w:rsidR="008216C8" w:rsidRPr="00521A1E" w:rsidRDefault="008216C8" w:rsidP="006016D2">
            <w:pPr>
              <w:pStyle w:val="BodyText"/>
            </w:pPr>
          </w:p>
        </w:tc>
        <w:tc>
          <w:tcPr>
            <w:tcW w:w="1827" w:type="dxa"/>
            <w:tcBorders>
              <w:top w:val="single" w:sz="7" w:space="0" w:color="000000"/>
              <w:left w:val="single" w:sz="7" w:space="0" w:color="000000"/>
              <w:bottom w:val="single" w:sz="7" w:space="0" w:color="000000"/>
              <w:right w:val="single" w:sz="7" w:space="0" w:color="000000"/>
            </w:tcBorders>
          </w:tcPr>
          <w:p w14:paraId="530E2447" w14:textId="77777777" w:rsidR="008216C8" w:rsidRPr="00521A1E" w:rsidRDefault="008216C8" w:rsidP="006016D2">
            <w:pPr>
              <w:pStyle w:val="BodyText"/>
            </w:pPr>
          </w:p>
        </w:tc>
      </w:tr>
    </w:tbl>
    <w:p w14:paraId="5DB25860" w14:textId="77777777" w:rsidR="00052012" w:rsidRDefault="00052012" w:rsidP="00052012">
      <w:pPr>
        <w:pStyle w:val="BodyText"/>
        <w:spacing w:after="0"/>
      </w:pPr>
    </w:p>
    <w:p w14:paraId="11386C13" w14:textId="329A1F5F" w:rsidR="00004801" w:rsidRDefault="00004801" w:rsidP="00860C92">
      <w:pPr>
        <w:pStyle w:val="BodyText"/>
      </w:pPr>
      <w:r w:rsidRPr="00290470">
        <w:t xml:space="preserve">This signature card and certification must be accompanied by the appropriate Form </w:t>
      </w:r>
      <w:r>
        <w:t>A</w:t>
      </w:r>
      <w:r w:rsidR="002C46DF">
        <w:noBreakHyphen/>
      </w:r>
      <w:r>
        <w:t xml:space="preserve">2: </w:t>
      </w:r>
      <w:r w:rsidRPr="00290470">
        <w:t>Basic</w:t>
      </w:r>
      <w:r w:rsidR="002C46DF">
        <w:noBreakHyphen/>
      </w:r>
      <w:r w:rsidRPr="00290470">
        <w:t>Level Equivalency Justification, if applicable.</w:t>
      </w:r>
    </w:p>
    <w:p w14:paraId="3E294257" w14:textId="5077DE4B" w:rsidR="0054504C" w:rsidRDefault="0054504C" w:rsidP="0054504C">
      <w:pPr>
        <w:pStyle w:val="BodyText"/>
      </w:pPr>
      <w:r>
        <w:t>Supervisor’s signature indicates successful completion of all required courses and activities listed in this journal and readiness to appear before the Oral Board, if applicable.</w:t>
      </w:r>
    </w:p>
    <w:p w14:paraId="4FE2CF6F" w14:textId="176F4877" w:rsidR="00860C92" w:rsidRDefault="0054504C" w:rsidP="0054504C">
      <w:pPr>
        <w:pStyle w:val="Signatureline"/>
      </w:pPr>
      <w:r w:rsidRPr="000B48C2">
        <w:t>Supervisor’s Signature: ________________________________ Date: ____________</w:t>
      </w:r>
      <w:r w:rsidR="00860C92">
        <w:br w:type="page"/>
      </w:r>
    </w:p>
    <w:p w14:paraId="7E5DA653" w14:textId="13A0DEFE" w:rsidR="008216C8" w:rsidRDefault="008216C8" w:rsidP="00514F80">
      <w:pPr>
        <w:pStyle w:val="Heading3"/>
      </w:pPr>
      <w:bookmarkStart w:id="142" w:name="_Toc138859173"/>
      <w:bookmarkStart w:id="143" w:name="_Toc152321941"/>
      <w:bookmarkStart w:id="144" w:name="_Toc152570769"/>
      <w:bookmarkStart w:id="145" w:name="_Toc178081653"/>
      <w:r w:rsidRPr="008244BE">
        <w:t>Form A</w:t>
      </w:r>
      <w:r w:rsidR="00050107">
        <w:t>-</w:t>
      </w:r>
      <w:r w:rsidRPr="008244BE">
        <w:t>2</w:t>
      </w:r>
      <w:r w:rsidR="004606C2">
        <w:t>.</w:t>
      </w:r>
      <w:r w:rsidRPr="008244BE">
        <w:t xml:space="preserve"> Basic</w:t>
      </w:r>
      <w:r w:rsidR="00050107">
        <w:t>-</w:t>
      </w:r>
      <w:r w:rsidRPr="008244BE">
        <w:t>Level Equivalency Justification</w:t>
      </w:r>
      <w:bookmarkEnd w:id="142"/>
      <w:bookmarkEnd w:id="143"/>
      <w:bookmarkEnd w:id="144"/>
      <w:bookmarkEnd w:id="145"/>
    </w:p>
    <w:tbl>
      <w:tblPr>
        <w:tblW w:w="9420" w:type="dxa"/>
        <w:jc w:val="center"/>
        <w:tblLayout w:type="fixed"/>
        <w:tblCellMar>
          <w:left w:w="120" w:type="dxa"/>
          <w:right w:w="120" w:type="dxa"/>
        </w:tblCellMar>
        <w:tblLook w:val="0000" w:firstRow="0" w:lastRow="0" w:firstColumn="0" w:lastColumn="0" w:noHBand="0" w:noVBand="0"/>
      </w:tblPr>
      <w:tblGrid>
        <w:gridCol w:w="5520"/>
        <w:gridCol w:w="3900"/>
      </w:tblGrid>
      <w:tr w:rsidR="00EF5598" w:rsidRPr="00290470" w14:paraId="134A2394" w14:textId="77777777" w:rsidTr="00E172EF">
        <w:trPr>
          <w:cantSplit/>
          <w:trHeight w:hRule="exact" w:val="530"/>
          <w:tblHeader/>
          <w:jc w:val="center"/>
        </w:trPr>
        <w:tc>
          <w:tcPr>
            <w:tcW w:w="552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5C676AE9" w14:textId="59930BC3" w:rsidR="00EF5598" w:rsidRPr="00FA3314" w:rsidDel="00D36683" w:rsidRDefault="00EF5598" w:rsidP="00EE0ACB">
            <w:pPr>
              <w:pStyle w:val="BodyText"/>
            </w:pPr>
            <w:r w:rsidRPr="00FA3314">
              <w:t>Description of Qualification Requirement</w:t>
            </w:r>
          </w:p>
        </w:tc>
        <w:tc>
          <w:tcPr>
            <w:tcW w:w="390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067D62F6" w14:textId="5864B165" w:rsidR="00EF5598" w:rsidRPr="00FA3314" w:rsidDel="00D36683" w:rsidRDefault="00EF5598" w:rsidP="00EE0ACB">
            <w:pPr>
              <w:pStyle w:val="BodyText"/>
            </w:pPr>
            <w:r w:rsidRPr="00FA3314">
              <w:t>Identify equivalent training and experience for which the inspector is</w:t>
            </w:r>
          </w:p>
        </w:tc>
      </w:tr>
      <w:tr w:rsidR="008216C8" w:rsidRPr="000104F0" w14:paraId="2A79BF25" w14:textId="77777777" w:rsidTr="008216C8">
        <w:trPr>
          <w:cantSplit/>
          <w:jc w:val="center"/>
        </w:trPr>
        <w:tc>
          <w:tcPr>
            <w:tcW w:w="9420" w:type="dxa"/>
            <w:gridSpan w:val="2"/>
            <w:tcBorders>
              <w:top w:val="single" w:sz="7" w:space="0" w:color="000000"/>
              <w:left w:val="single" w:sz="7" w:space="0" w:color="000000"/>
              <w:bottom w:val="single" w:sz="7" w:space="0" w:color="000000"/>
              <w:right w:val="single" w:sz="7" w:space="0" w:color="000000"/>
            </w:tcBorders>
          </w:tcPr>
          <w:p w14:paraId="0A885035" w14:textId="3ECD40D5" w:rsidR="008216C8" w:rsidRPr="00FA3314" w:rsidRDefault="008674E4" w:rsidP="00EE0ACB">
            <w:pPr>
              <w:pStyle w:val="BodyText"/>
              <w:rPr>
                <w:u w:val="single"/>
              </w:rPr>
            </w:pPr>
            <w:r>
              <w:rPr>
                <w:u w:val="single"/>
              </w:rPr>
              <w:t xml:space="preserve">Basic-Level </w:t>
            </w:r>
            <w:r w:rsidR="008216C8" w:rsidRPr="00FA3314">
              <w:rPr>
                <w:u w:val="single"/>
              </w:rPr>
              <w:t>Training Courses</w:t>
            </w:r>
          </w:p>
        </w:tc>
      </w:tr>
      <w:tr w:rsidR="008216C8" w:rsidRPr="000104F0" w14:paraId="44506770"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1BA6C9A2" w14:textId="62B1CFD0" w:rsidR="008216C8" w:rsidRPr="00521A1E" w:rsidRDefault="005D47FA" w:rsidP="00EE0ACB">
            <w:pPr>
              <w:pStyle w:val="BodyText"/>
              <w:rPr>
                <w:color w:val="000000"/>
              </w:rPr>
            </w:pPr>
            <w:r>
              <w:rPr>
                <w:color w:val="000000"/>
              </w:rPr>
              <w:t>NRC: An Agency Overview</w:t>
            </w:r>
          </w:p>
        </w:tc>
        <w:tc>
          <w:tcPr>
            <w:tcW w:w="3900" w:type="dxa"/>
            <w:tcBorders>
              <w:top w:val="single" w:sz="7" w:space="0" w:color="000000"/>
              <w:left w:val="single" w:sz="7" w:space="0" w:color="000000"/>
              <w:bottom w:val="single" w:sz="7" w:space="0" w:color="000000"/>
              <w:right w:val="single" w:sz="7" w:space="0" w:color="000000"/>
            </w:tcBorders>
          </w:tcPr>
          <w:p w14:paraId="68920180" w14:textId="77777777" w:rsidR="008216C8" w:rsidRPr="00521A1E" w:rsidRDefault="008216C8" w:rsidP="00EE0ACB">
            <w:pPr>
              <w:pStyle w:val="BodyText"/>
            </w:pPr>
          </w:p>
        </w:tc>
      </w:tr>
      <w:tr w:rsidR="008216C8" w:rsidRPr="000104F0" w14:paraId="1A7E8204" w14:textId="77777777" w:rsidTr="008216C8">
        <w:trPr>
          <w:cantSplit/>
          <w:trHeight w:val="478"/>
          <w:jc w:val="center"/>
        </w:trPr>
        <w:tc>
          <w:tcPr>
            <w:tcW w:w="5520" w:type="dxa"/>
            <w:tcBorders>
              <w:top w:val="single" w:sz="7" w:space="0" w:color="000000"/>
              <w:left w:val="single" w:sz="7" w:space="0" w:color="000000"/>
              <w:bottom w:val="single" w:sz="7" w:space="0" w:color="000000"/>
              <w:right w:val="single" w:sz="7" w:space="0" w:color="000000"/>
            </w:tcBorders>
          </w:tcPr>
          <w:p w14:paraId="76B49A0E" w14:textId="631CE66D" w:rsidR="008216C8" w:rsidRPr="00521A1E" w:rsidRDefault="008216C8" w:rsidP="00EE0ACB">
            <w:pPr>
              <w:pStyle w:val="BodyText"/>
              <w:rPr>
                <w:color w:val="000000"/>
              </w:rPr>
            </w:pPr>
            <w:r w:rsidRPr="00521A1E">
              <w:rPr>
                <w:color w:val="000000"/>
              </w:rPr>
              <w:t>Gathering Information</w:t>
            </w:r>
            <w:r w:rsidR="00C5595D">
              <w:rPr>
                <w:color w:val="000000"/>
              </w:rPr>
              <w:t xml:space="preserve"> for Inspectors through Interviews</w:t>
            </w:r>
          </w:p>
        </w:tc>
        <w:tc>
          <w:tcPr>
            <w:tcW w:w="3900" w:type="dxa"/>
            <w:tcBorders>
              <w:top w:val="single" w:sz="7" w:space="0" w:color="000000"/>
              <w:left w:val="single" w:sz="7" w:space="0" w:color="000000"/>
              <w:bottom w:val="single" w:sz="7" w:space="0" w:color="000000"/>
              <w:right w:val="single" w:sz="7" w:space="0" w:color="000000"/>
            </w:tcBorders>
          </w:tcPr>
          <w:p w14:paraId="0986FC02" w14:textId="77777777" w:rsidR="008216C8" w:rsidRPr="00521A1E" w:rsidRDefault="008216C8" w:rsidP="00EE0ACB">
            <w:pPr>
              <w:pStyle w:val="BodyText"/>
            </w:pPr>
          </w:p>
        </w:tc>
      </w:tr>
      <w:tr w:rsidR="008216C8" w:rsidRPr="000104F0" w14:paraId="767FFD0A"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024E8A28" w14:textId="704D5646" w:rsidR="008216C8" w:rsidRPr="00521A1E" w:rsidRDefault="008216C8" w:rsidP="00EE0ACB">
            <w:pPr>
              <w:pStyle w:val="BodyText"/>
              <w:rPr>
                <w:color w:val="000000"/>
              </w:rPr>
            </w:pPr>
            <w:r w:rsidRPr="00521A1E">
              <w:t>Effective Communication</w:t>
            </w:r>
            <w:r w:rsidR="007F5224">
              <w:t>s for NRC Inspectors</w:t>
            </w:r>
          </w:p>
        </w:tc>
        <w:tc>
          <w:tcPr>
            <w:tcW w:w="3900" w:type="dxa"/>
            <w:tcBorders>
              <w:top w:val="single" w:sz="7" w:space="0" w:color="000000"/>
              <w:left w:val="single" w:sz="7" w:space="0" w:color="000000"/>
              <w:bottom w:val="single" w:sz="7" w:space="0" w:color="000000"/>
              <w:right w:val="single" w:sz="7" w:space="0" w:color="000000"/>
            </w:tcBorders>
          </w:tcPr>
          <w:p w14:paraId="1A16C493" w14:textId="77777777" w:rsidR="008216C8" w:rsidRPr="00521A1E" w:rsidRDefault="008216C8" w:rsidP="00EE0ACB">
            <w:pPr>
              <w:pStyle w:val="BodyText"/>
            </w:pPr>
          </w:p>
        </w:tc>
      </w:tr>
      <w:tr w:rsidR="008216C8" w:rsidRPr="000104F0" w14:paraId="368DA07E"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271B5DF9" w14:textId="2A3B4754" w:rsidR="008216C8" w:rsidRDefault="008216C8" w:rsidP="00EE0ACB">
            <w:pPr>
              <w:pStyle w:val="BodyText"/>
            </w:pPr>
            <w:r w:rsidRPr="00521A1E">
              <w:t>G</w:t>
            </w:r>
            <w:r w:rsidR="002C46DF">
              <w:noBreakHyphen/>
            </w:r>
            <w:r w:rsidRPr="00521A1E">
              <w:t>10</w:t>
            </w:r>
            <w:r w:rsidR="00591D1A">
              <w:t>5</w:t>
            </w:r>
            <w:r w:rsidRPr="00521A1E">
              <w:t xml:space="preserve">, </w:t>
            </w:r>
            <w:r w:rsidR="00591D1A">
              <w:t>Conducting Reactor Inspections</w:t>
            </w:r>
          </w:p>
        </w:tc>
        <w:tc>
          <w:tcPr>
            <w:tcW w:w="3900" w:type="dxa"/>
            <w:tcBorders>
              <w:top w:val="single" w:sz="7" w:space="0" w:color="000000"/>
              <w:left w:val="single" w:sz="7" w:space="0" w:color="000000"/>
              <w:bottom w:val="single" w:sz="7" w:space="0" w:color="000000"/>
              <w:right w:val="single" w:sz="7" w:space="0" w:color="000000"/>
            </w:tcBorders>
          </w:tcPr>
          <w:p w14:paraId="5FF0DE51" w14:textId="77777777" w:rsidR="008216C8" w:rsidRDefault="008216C8" w:rsidP="00EE0ACB">
            <w:pPr>
              <w:pStyle w:val="BodyText"/>
            </w:pPr>
          </w:p>
        </w:tc>
      </w:tr>
      <w:tr w:rsidR="008216C8" w:rsidRPr="000104F0" w14:paraId="5582F46D"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7252DE28" w14:textId="6B0802C1" w:rsidR="008216C8" w:rsidRPr="00557BB8" w:rsidRDefault="008216C8" w:rsidP="00EE0ACB">
            <w:pPr>
              <w:pStyle w:val="BodyText"/>
              <w:rPr>
                <w:i/>
              </w:rPr>
            </w:pPr>
            <w:r w:rsidRPr="00521A1E">
              <w:t>Industrial Safety/OSHA</w:t>
            </w:r>
            <w:r w:rsidR="00591D1A">
              <w:t xml:space="preserve"> – </w:t>
            </w:r>
            <w:r w:rsidR="00591D1A">
              <w:rPr>
                <w:i/>
              </w:rPr>
              <w:t>Name Subject to Change</w:t>
            </w:r>
          </w:p>
        </w:tc>
        <w:tc>
          <w:tcPr>
            <w:tcW w:w="3900" w:type="dxa"/>
            <w:tcBorders>
              <w:top w:val="single" w:sz="7" w:space="0" w:color="000000"/>
              <w:left w:val="single" w:sz="7" w:space="0" w:color="000000"/>
              <w:bottom w:val="single" w:sz="7" w:space="0" w:color="000000"/>
              <w:right w:val="single" w:sz="7" w:space="0" w:color="000000"/>
            </w:tcBorders>
          </w:tcPr>
          <w:p w14:paraId="7021A34F" w14:textId="77777777" w:rsidR="008216C8" w:rsidRDefault="008216C8" w:rsidP="00EE0ACB">
            <w:pPr>
              <w:pStyle w:val="BodyText"/>
            </w:pPr>
          </w:p>
        </w:tc>
      </w:tr>
      <w:tr w:rsidR="008216C8" w:rsidRPr="000104F0" w14:paraId="3AE9DE10"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1BE7D4A3" w14:textId="48BC2F94" w:rsidR="008216C8" w:rsidRPr="00521A1E" w:rsidRDefault="008216C8" w:rsidP="00EE0ACB">
            <w:pPr>
              <w:pStyle w:val="BodyText"/>
            </w:pPr>
            <w:r w:rsidRPr="00521A1E">
              <w:t xml:space="preserve">Media Training </w:t>
            </w:r>
            <w:r w:rsidR="007F5224">
              <w:t>Workshop</w:t>
            </w:r>
          </w:p>
        </w:tc>
        <w:tc>
          <w:tcPr>
            <w:tcW w:w="3900" w:type="dxa"/>
            <w:tcBorders>
              <w:top w:val="single" w:sz="7" w:space="0" w:color="000000"/>
              <w:left w:val="single" w:sz="7" w:space="0" w:color="000000"/>
              <w:bottom w:val="single" w:sz="7" w:space="0" w:color="000000"/>
              <w:right w:val="single" w:sz="7" w:space="0" w:color="000000"/>
            </w:tcBorders>
          </w:tcPr>
          <w:p w14:paraId="27D53F4B" w14:textId="77777777" w:rsidR="008216C8" w:rsidRPr="00521A1E" w:rsidRDefault="008216C8" w:rsidP="00EE0ACB">
            <w:pPr>
              <w:pStyle w:val="BodyText"/>
            </w:pPr>
          </w:p>
        </w:tc>
      </w:tr>
      <w:tr w:rsidR="008216C8" w:rsidRPr="000104F0" w14:paraId="1EC52233"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38F8E008" w14:textId="1C2503CE" w:rsidR="008216C8" w:rsidRPr="00521A1E" w:rsidRDefault="008216C8" w:rsidP="00EE0ACB">
            <w:pPr>
              <w:pStyle w:val="BodyText"/>
            </w:pPr>
            <w:r w:rsidRPr="00521A1E">
              <w:t>G</w:t>
            </w:r>
            <w:r w:rsidR="002C46DF">
              <w:noBreakHyphen/>
            </w:r>
            <w:r w:rsidRPr="00521A1E">
              <w:t>205</w:t>
            </w:r>
            <w:r w:rsidR="00E556FA">
              <w:t>,</w:t>
            </w:r>
            <w:r w:rsidRPr="00521A1E">
              <w:t xml:space="preserve"> Root Cause</w:t>
            </w:r>
            <w:r w:rsidR="00E87148">
              <w:t>/Incident Investigation Workshop</w:t>
            </w:r>
          </w:p>
        </w:tc>
        <w:tc>
          <w:tcPr>
            <w:tcW w:w="3900" w:type="dxa"/>
            <w:tcBorders>
              <w:top w:val="single" w:sz="7" w:space="0" w:color="000000"/>
              <w:left w:val="single" w:sz="7" w:space="0" w:color="000000"/>
              <w:bottom w:val="single" w:sz="7" w:space="0" w:color="000000"/>
              <w:right w:val="single" w:sz="7" w:space="0" w:color="000000"/>
            </w:tcBorders>
          </w:tcPr>
          <w:p w14:paraId="3EB7730A" w14:textId="77777777" w:rsidR="008216C8" w:rsidRPr="00521A1E" w:rsidRDefault="008216C8" w:rsidP="00EE0ACB">
            <w:pPr>
              <w:pStyle w:val="BodyText"/>
            </w:pPr>
          </w:p>
        </w:tc>
      </w:tr>
      <w:tr w:rsidR="008216C8" w:rsidRPr="000104F0" w14:paraId="2CFB9AA1" w14:textId="77777777" w:rsidTr="008216C8">
        <w:trPr>
          <w:cantSplit/>
          <w:trHeight w:val="432"/>
          <w:jc w:val="center"/>
        </w:trPr>
        <w:tc>
          <w:tcPr>
            <w:tcW w:w="5520" w:type="dxa"/>
            <w:tcBorders>
              <w:top w:val="single" w:sz="7" w:space="0" w:color="000000"/>
              <w:left w:val="single" w:sz="7" w:space="0" w:color="000000"/>
              <w:bottom w:val="single" w:sz="7" w:space="0" w:color="000000"/>
              <w:right w:val="single" w:sz="7" w:space="0" w:color="000000"/>
            </w:tcBorders>
          </w:tcPr>
          <w:p w14:paraId="0BBDB0A8" w14:textId="24AEEB75" w:rsidR="008216C8" w:rsidRPr="00521A1E" w:rsidRDefault="008216C8" w:rsidP="00EE0ACB">
            <w:pPr>
              <w:pStyle w:val="BodyText"/>
            </w:pPr>
            <w:r w:rsidRPr="00521A1E">
              <w:t>H</w:t>
            </w:r>
            <w:r w:rsidR="002C46DF">
              <w:noBreakHyphen/>
            </w:r>
            <w:r w:rsidRPr="00521A1E">
              <w:t>100</w:t>
            </w:r>
            <w:r w:rsidR="000D67DA">
              <w:t>S</w:t>
            </w:r>
            <w:r w:rsidRPr="00521A1E">
              <w:t xml:space="preserve">, Site Access Training </w:t>
            </w:r>
            <w:r w:rsidR="000D67DA">
              <w:t>Self</w:t>
            </w:r>
            <w:r w:rsidR="002C46DF">
              <w:noBreakHyphen/>
            </w:r>
            <w:r w:rsidR="000D67DA">
              <w:t xml:space="preserve">Study Course </w:t>
            </w:r>
            <w:r w:rsidRPr="00521A1E">
              <w:t>(or licensee site access)</w:t>
            </w:r>
          </w:p>
        </w:tc>
        <w:tc>
          <w:tcPr>
            <w:tcW w:w="3900" w:type="dxa"/>
            <w:tcBorders>
              <w:top w:val="single" w:sz="7" w:space="0" w:color="000000"/>
              <w:left w:val="single" w:sz="7" w:space="0" w:color="000000"/>
              <w:bottom w:val="single" w:sz="7" w:space="0" w:color="000000"/>
              <w:right w:val="single" w:sz="7" w:space="0" w:color="000000"/>
            </w:tcBorders>
          </w:tcPr>
          <w:p w14:paraId="072EE45E" w14:textId="77777777" w:rsidR="008216C8" w:rsidRPr="00521A1E" w:rsidRDefault="008216C8" w:rsidP="00EE0ACB">
            <w:pPr>
              <w:pStyle w:val="BodyText"/>
            </w:pPr>
          </w:p>
        </w:tc>
      </w:tr>
      <w:tr w:rsidR="008216C8" w:rsidRPr="000104F0" w14:paraId="295966B2" w14:textId="77777777" w:rsidTr="008216C8">
        <w:trPr>
          <w:cantSplit/>
          <w:jc w:val="center"/>
        </w:trPr>
        <w:tc>
          <w:tcPr>
            <w:tcW w:w="9420" w:type="dxa"/>
            <w:gridSpan w:val="2"/>
            <w:tcBorders>
              <w:top w:val="single" w:sz="7" w:space="0" w:color="000000"/>
              <w:left w:val="single" w:sz="7" w:space="0" w:color="000000"/>
              <w:bottom w:val="single" w:sz="7" w:space="0" w:color="000000"/>
              <w:right w:val="single" w:sz="7" w:space="0" w:color="000000"/>
            </w:tcBorders>
          </w:tcPr>
          <w:p w14:paraId="3CD3EDDF" w14:textId="47B441D2" w:rsidR="008216C8" w:rsidRPr="00D36683" w:rsidRDefault="008216C8" w:rsidP="00EE0ACB">
            <w:pPr>
              <w:pStyle w:val="BodyText"/>
              <w:rPr>
                <w:u w:val="single"/>
              </w:rPr>
            </w:pPr>
            <w:r w:rsidRPr="00D36683">
              <w:rPr>
                <w:u w:val="single"/>
              </w:rPr>
              <w:t>Part A</w:t>
            </w:r>
            <w:r w:rsidR="002C46DF">
              <w:rPr>
                <w:u w:val="single"/>
              </w:rPr>
              <w:noBreakHyphen/>
            </w:r>
            <w:r w:rsidR="003F0566">
              <w:rPr>
                <w:u w:val="single"/>
              </w:rPr>
              <w:t>1</w:t>
            </w:r>
            <w:r w:rsidRPr="00D36683">
              <w:rPr>
                <w:u w:val="single"/>
              </w:rPr>
              <w:t>. Individual Study Activities</w:t>
            </w:r>
          </w:p>
        </w:tc>
      </w:tr>
      <w:tr w:rsidR="00EF5598" w:rsidRPr="000104F0" w14:paraId="64255FE0"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380BD0FB" w14:textId="61304235" w:rsidR="00EF5598" w:rsidRPr="00521A1E" w:rsidRDefault="00EF5598" w:rsidP="00EE0ACB">
            <w:pPr>
              <w:pStyle w:val="BodyText"/>
            </w:pPr>
            <w:r w:rsidRPr="00521A1E">
              <w:t>ISA</w:t>
            </w:r>
            <w:r w:rsidR="002C46DF">
              <w:noBreakHyphen/>
            </w:r>
            <w:r>
              <w:t xml:space="preserve">1 </w:t>
            </w:r>
            <w:r w:rsidRPr="00521A1E">
              <w:t>History and Organization of the U.S. Nuclear Regulatory</w:t>
            </w:r>
            <w:r>
              <w:t xml:space="preserve"> </w:t>
            </w:r>
            <w:r w:rsidRPr="00521A1E">
              <w:t>Commission</w:t>
            </w:r>
          </w:p>
        </w:tc>
        <w:tc>
          <w:tcPr>
            <w:tcW w:w="3900" w:type="dxa"/>
            <w:tcBorders>
              <w:top w:val="single" w:sz="7" w:space="0" w:color="000000"/>
              <w:left w:val="single" w:sz="7" w:space="0" w:color="000000"/>
              <w:bottom w:val="single" w:sz="7" w:space="0" w:color="000000"/>
              <w:right w:val="single" w:sz="7" w:space="0" w:color="000000"/>
            </w:tcBorders>
          </w:tcPr>
          <w:p w14:paraId="385D08BF" w14:textId="77777777" w:rsidR="00EF5598" w:rsidRPr="00521A1E" w:rsidRDefault="00EF5598" w:rsidP="00EE0ACB">
            <w:pPr>
              <w:pStyle w:val="BodyText"/>
            </w:pPr>
          </w:p>
        </w:tc>
      </w:tr>
      <w:tr w:rsidR="003D597D" w:rsidRPr="000104F0" w14:paraId="63E3E015"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387EB905" w14:textId="3632B1D2" w:rsidR="003D597D" w:rsidRPr="00521A1E" w:rsidRDefault="003D597D" w:rsidP="003D597D">
            <w:pPr>
              <w:pStyle w:val="BodyText"/>
            </w:pPr>
            <w:r w:rsidRPr="00521A1E">
              <w:t>ISA</w:t>
            </w:r>
            <w:r w:rsidR="002C46DF">
              <w:noBreakHyphen/>
            </w:r>
            <w:r w:rsidRPr="00521A1E">
              <w:t>2</w:t>
            </w:r>
            <w:r>
              <w:t xml:space="preserve"> </w:t>
            </w:r>
            <w:r w:rsidRPr="00521A1E">
              <w:t>Inspector Objectivity, Protocol, and Professional Conduct</w:t>
            </w:r>
          </w:p>
        </w:tc>
        <w:tc>
          <w:tcPr>
            <w:tcW w:w="3900" w:type="dxa"/>
            <w:tcBorders>
              <w:top w:val="single" w:sz="7" w:space="0" w:color="000000"/>
              <w:left w:val="single" w:sz="7" w:space="0" w:color="000000"/>
              <w:bottom w:val="single" w:sz="7" w:space="0" w:color="000000"/>
              <w:right w:val="single" w:sz="7" w:space="0" w:color="000000"/>
            </w:tcBorders>
          </w:tcPr>
          <w:p w14:paraId="708CC80F" w14:textId="77777777" w:rsidR="003D597D" w:rsidRPr="00521A1E" w:rsidRDefault="003D597D" w:rsidP="003D597D">
            <w:pPr>
              <w:pStyle w:val="BodyText"/>
            </w:pPr>
          </w:p>
        </w:tc>
      </w:tr>
      <w:tr w:rsidR="003D597D" w:rsidRPr="000104F0" w14:paraId="7133ED5E"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6BA8D838" w14:textId="5CE2BCAF" w:rsidR="003D597D" w:rsidRPr="00521A1E" w:rsidRDefault="003D597D" w:rsidP="003D597D">
            <w:pPr>
              <w:pStyle w:val="BodyText"/>
            </w:pPr>
            <w:r w:rsidRPr="00521A1E">
              <w:t>ISA</w:t>
            </w:r>
            <w:r w:rsidR="002C46DF">
              <w:noBreakHyphen/>
            </w:r>
            <w:r w:rsidRPr="00521A1E">
              <w:t>3</w:t>
            </w:r>
            <w:r>
              <w:t xml:space="preserve"> </w:t>
            </w:r>
            <w:r w:rsidRPr="00521A1E">
              <w:t>Fitness</w:t>
            </w:r>
            <w:r w:rsidR="002C46DF">
              <w:noBreakHyphen/>
            </w:r>
            <w:r w:rsidRPr="00521A1E">
              <w:t>for</w:t>
            </w:r>
            <w:r w:rsidR="002C46DF">
              <w:noBreakHyphen/>
            </w:r>
            <w:r w:rsidRPr="00521A1E">
              <w:t>Duty Rule</w:t>
            </w:r>
          </w:p>
        </w:tc>
        <w:tc>
          <w:tcPr>
            <w:tcW w:w="3900" w:type="dxa"/>
            <w:tcBorders>
              <w:top w:val="single" w:sz="7" w:space="0" w:color="000000"/>
              <w:left w:val="single" w:sz="7" w:space="0" w:color="000000"/>
              <w:bottom w:val="single" w:sz="7" w:space="0" w:color="000000"/>
              <w:right w:val="single" w:sz="7" w:space="0" w:color="000000"/>
            </w:tcBorders>
          </w:tcPr>
          <w:p w14:paraId="477BBDFA" w14:textId="77777777" w:rsidR="003D597D" w:rsidRPr="00521A1E" w:rsidRDefault="003D597D" w:rsidP="003D597D">
            <w:pPr>
              <w:pStyle w:val="BodyText"/>
            </w:pPr>
          </w:p>
        </w:tc>
      </w:tr>
      <w:tr w:rsidR="003D597D" w:rsidRPr="000104F0" w14:paraId="3CAA8277"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70262F46" w14:textId="5CDDEC93" w:rsidR="003D597D" w:rsidRPr="00521A1E" w:rsidRDefault="003D597D" w:rsidP="003D597D">
            <w:pPr>
              <w:pStyle w:val="BodyText"/>
            </w:pPr>
            <w:r w:rsidRPr="00521A1E">
              <w:t>ISA</w:t>
            </w:r>
            <w:r w:rsidR="002C46DF">
              <w:noBreakHyphen/>
            </w:r>
            <w:r w:rsidRPr="00521A1E">
              <w:t>4</w:t>
            </w:r>
            <w:r>
              <w:t xml:space="preserve"> </w:t>
            </w:r>
            <w:r w:rsidRPr="00521A1E">
              <w:t>Allegations</w:t>
            </w:r>
          </w:p>
        </w:tc>
        <w:tc>
          <w:tcPr>
            <w:tcW w:w="3900" w:type="dxa"/>
            <w:tcBorders>
              <w:top w:val="single" w:sz="7" w:space="0" w:color="000000"/>
              <w:left w:val="single" w:sz="7" w:space="0" w:color="000000"/>
              <w:bottom w:val="single" w:sz="7" w:space="0" w:color="000000"/>
              <w:right w:val="single" w:sz="7" w:space="0" w:color="000000"/>
            </w:tcBorders>
          </w:tcPr>
          <w:p w14:paraId="03F081A6" w14:textId="77777777" w:rsidR="003D597D" w:rsidRPr="00521A1E" w:rsidRDefault="003D597D" w:rsidP="003D597D">
            <w:pPr>
              <w:pStyle w:val="BodyText"/>
            </w:pPr>
          </w:p>
        </w:tc>
      </w:tr>
      <w:tr w:rsidR="0021240F" w:rsidRPr="000104F0" w14:paraId="0C71E20F"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63D61A95" w14:textId="7AAAA4C2" w:rsidR="0021240F" w:rsidRPr="00521A1E" w:rsidRDefault="0021240F" w:rsidP="003D597D">
            <w:pPr>
              <w:pStyle w:val="BodyText"/>
            </w:pPr>
            <w:r w:rsidRPr="00521A1E">
              <w:t>ISA</w:t>
            </w:r>
            <w:r w:rsidR="002C46DF">
              <w:noBreakHyphen/>
            </w:r>
            <w:r w:rsidRPr="00521A1E">
              <w:t>5</w:t>
            </w:r>
            <w:r>
              <w:t xml:space="preserve"> </w:t>
            </w:r>
            <w:r w:rsidRPr="00521A1E">
              <w:t>NRC</w:t>
            </w:r>
            <w:r>
              <w:t>’s</w:t>
            </w:r>
            <w:r w:rsidRPr="00521A1E">
              <w:t xml:space="preserve"> Response to an </w:t>
            </w:r>
            <w:r>
              <w:t>Incident</w:t>
            </w:r>
            <w:r w:rsidRPr="00521A1E">
              <w:t xml:space="preserve"> at a Nuclear Facility</w:t>
            </w:r>
          </w:p>
        </w:tc>
        <w:tc>
          <w:tcPr>
            <w:tcW w:w="3900" w:type="dxa"/>
            <w:tcBorders>
              <w:top w:val="single" w:sz="7" w:space="0" w:color="000000"/>
              <w:left w:val="single" w:sz="7" w:space="0" w:color="000000"/>
              <w:bottom w:val="single" w:sz="7" w:space="0" w:color="000000"/>
              <w:right w:val="single" w:sz="7" w:space="0" w:color="000000"/>
            </w:tcBorders>
          </w:tcPr>
          <w:p w14:paraId="27C6B09B" w14:textId="77777777" w:rsidR="0021240F" w:rsidRPr="00521A1E" w:rsidRDefault="0021240F" w:rsidP="003D597D">
            <w:pPr>
              <w:pStyle w:val="BodyText"/>
            </w:pPr>
          </w:p>
        </w:tc>
      </w:tr>
      <w:tr w:rsidR="003D597D" w:rsidRPr="000104F0" w14:paraId="4275F22D"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4E756CF7" w14:textId="5E91D9E3" w:rsidR="003D597D" w:rsidRPr="00521A1E" w:rsidRDefault="003D597D" w:rsidP="003D597D">
            <w:pPr>
              <w:pStyle w:val="BodyText"/>
            </w:pPr>
            <w:r w:rsidRPr="00521A1E">
              <w:t>ISA</w:t>
            </w:r>
            <w:r w:rsidR="002C46DF">
              <w:noBreakHyphen/>
            </w:r>
            <w:r w:rsidRPr="00521A1E">
              <w:t>6</w:t>
            </w:r>
            <w:r>
              <w:t xml:space="preserve"> </w:t>
            </w:r>
            <w:r w:rsidRPr="00521A1E">
              <w:t>Enforcement Pro</w:t>
            </w:r>
            <w:r>
              <w:t>gram</w:t>
            </w:r>
          </w:p>
        </w:tc>
        <w:tc>
          <w:tcPr>
            <w:tcW w:w="3900" w:type="dxa"/>
            <w:tcBorders>
              <w:top w:val="single" w:sz="7" w:space="0" w:color="000000"/>
              <w:left w:val="single" w:sz="7" w:space="0" w:color="000000"/>
              <w:bottom w:val="single" w:sz="7" w:space="0" w:color="000000"/>
              <w:right w:val="single" w:sz="7" w:space="0" w:color="000000"/>
            </w:tcBorders>
          </w:tcPr>
          <w:p w14:paraId="09E21CC2" w14:textId="77777777" w:rsidR="003D597D" w:rsidRPr="00521A1E" w:rsidRDefault="003D597D" w:rsidP="003D597D">
            <w:pPr>
              <w:pStyle w:val="BodyText"/>
            </w:pPr>
          </w:p>
        </w:tc>
      </w:tr>
      <w:tr w:rsidR="003D597D" w:rsidRPr="000104F0" w14:paraId="2D8285FA"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41D88EED" w14:textId="451085E7" w:rsidR="003D597D" w:rsidRPr="00521A1E" w:rsidRDefault="003D597D" w:rsidP="003D597D">
            <w:pPr>
              <w:pStyle w:val="BodyText"/>
            </w:pPr>
            <w:r w:rsidRPr="00521A1E">
              <w:t>ISA</w:t>
            </w:r>
            <w:r w:rsidR="002C46DF">
              <w:noBreakHyphen/>
            </w:r>
            <w:r w:rsidRPr="00521A1E">
              <w:t>7</w:t>
            </w:r>
            <w:r>
              <w:t xml:space="preserve"> </w:t>
            </w:r>
            <w:r w:rsidRPr="00521A1E">
              <w:t>Office of Investigations</w:t>
            </w:r>
          </w:p>
        </w:tc>
        <w:tc>
          <w:tcPr>
            <w:tcW w:w="3900" w:type="dxa"/>
            <w:tcBorders>
              <w:top w:val="single" w:sz="7" w:space="0" w:color="000000"/>
              <w:left w:val="single" w:sz="7" w:space="0" w:color="000000"/>
              <w:bottom w:val="single" w:sz="7" w:space="0" w:color="000000"/>
              <w:right w:val="single" w:sz="7" w:space="0" w:color="000000"/>
            </w:tcBorders>
          </w:tcPr>
          <w:p w14:paraId="2BEFE720" w14:textId="77777777" w:rsidR="003D597D" w:rsidRPr="00521A1E" w:rsidRDefault="003D597D" w:rsidP="003D597D">
            <w:pPr>
              <w:pStyle w:val="BodyText"/>
            </w:pPr>
          </w:p>
        </w:tc>
      </w:tr>
      <w:tr w:rsidR="00F1322C" w:rsidRPr="000104F0" w14:paraId="23E4F305"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1B0FBA35" w14:textId="309730FE" w:rsidR="00F1322C" w:rsidRPr="00521A1E" w:rsidRDefault="00F1322C" w:rsidP="003D597D">
            <w:pPr>
              <w:pStyle w:val="BodyText"/>
            </w:pPr>
            <w:r w:rsidRPr="00521A1E">
              <w:t>ISA</w:t>
            </w:r>
            <w:r w:rsidR="002C46DF">
              <w:noBreakHyphen/>
            </w:r>
            <w:r w:rsidRPr="00521A1E">
              <w:t>8</w:t>
            </w:r>
            <w:r>
              <w:t xml:space="preserve"> </w:t>
            </w:r>
            <w:r w:rsidRPr="00521A1E">
              <w:t>Understanding How the Commission Operates</w:t>
            </w:r>
          </w:p>
        </w:tc>
        <w:tc>
          <w:tcPr>
            <w:tcW w:w="3900" w:type="dxa"/>
            <w:tcBorders>
              <w:top w:val="single" w:sz="7" w:space="0" w:color="000000"/>
              <w:left w:val="single" w:sz="7" w:space="0" w:color="000000"/>
              <w:bottom w:val="single" w:sz="7" w:space="0" w:color="000000"/>
              <w:right w:val="single" w:sz="7" w:space="0" w:color="000000"/>
            </w:tcBorders>
          </w:tcPr>
          <w:p w14:paraId="4567383A" w14:textId="77777777" w:rsidR="00F1322C" w:rsidRPr="00521A1E" w:rsidRDefault="00F1322C" w:rsidP="003D597D">
            <w:pPr>
              <w:pStyle w:val="BodyText"/>
            </w:pPr>
          </w:p>
        </w:tc>
      </w:tr>
      <w:tr w:rsidR="004F3CCA" w:rsidRPr="000104F0" w14:paraId="54C16432"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4FC40798" w14:textId="1D2981F9" w:rsidR="004F3CCA" w:rsidRPr="00521A1E" w:rsidRDefault="004F3CCA" w:rsidP="004F3CCA">
            <w:pPr>
              <w:pStyle w:val="BodyText"/>
            </w:pPr>
            <w:r w:rsidRPr="00521A1E">
              <w:t>ISA</w:t>
            </w:r>
            <w:r w:rsidR="002C46DF">
              <w:noBreakHyphen/>
            </w:r>
            <w:r w:rsidRPr="00521A1E">
              <w:t>9</w:t>
            </w:r>
            <w:r>
              <w:t xml:space="preserve"> </w:t>
            </w:r>
            <w:r w:rsidRPr="00521A1E">
              <w:t>Organization and Content of the NRC Inspection Manual</w:t>
            </w:r>
          </w:p>
        </w:tc>
        <w:tc>
          <w:tcPr>
            <w:tcW w:w="3900" w:type="dxa"/>
            <w:tcBorders>
              <w:top w:val="single" w:sz="7" w:space="0" w:color="000000"/>
              <w:left w:val="single" w:sz="7" w:space="0" w:color="000000"/>
              <w:bottom w:val="single" w:sz="7" w:space="0" w:color="000000"/>
              <w:right w:val="single" w:sz="7" w:space="0" w:color="000000"/>
            </w:tcBorders>
          </w:tcPr>
          <w:p w14:paraId="2E64313B" w14:textId="77777777" w:rsidR="004F3CCA" w:rsidRPr="00521A1E" w:rsidRDefault="004F3CCA" w:rsidP="004F3CCA">
            <w:pPr>
              <w:pStyle w:val="BodyText"/>
            </w:pPr>
          </w:p>
        </w:tc>
      </w:tr>
    </w:tbl>
    <w:p w14:paraId="4D3B6AAE" w14:textId="77777777" w:rsidR="00F56ED4" w:rsidRDefault="00F56ED4">
      <w:r>
        <w:br w:type="page"/>
      </w:r>
    </w:p>
    <w:tbl>
      <w:tblPr>
        <w:tblW w:w="9420" w:type="dxa"/>
        <w:jc w:val="center"/>
        <w:tblLayout w:type="fixed"/>
        <w:tblCellMar>
          <w:left w:w="120" w:type="dxa"/>
          <w:right w:w="120" w:type="dxa"/>
        </w:tblCellMar>
        <w:tblLook w:val="0000" w:firstRow="0" w:lastRow="0" w:firstColumn="0" w:lastColumn="0" w:noHBand="0" w:noVBand="0"/>
      </w:tblPr>
      <w:tblGrid>
        <w:gridCol w:w="5520"/>
        <w:gridCol w:w="3900"/>
      </w:tblGrid>
      <w:tr w:rsidR="004F3CCA" w:rsidRPr="000104F0" w14:paraId="3ED58EF5" w14:textId="77777777" w:rsidTr="00CD6252">
        <w:trPr>
          <w:cantSplit/>
          <w:jc w:val="center"/>
        </w:trPr>
        <w:tc>
          <w:tcPr>
            <w:tcW w:w="9420" w:type="dxa"/>
            <w:gridSpan w:val="2"/>
            <w:tcBorders>
              <w:top w:val="single" w:sz="7" w:space="0" w:color="000000"/>
              <w:left w:val="single" w:sz="7" w:space="0" w:color="000000"/>
              <w:bottom w:val="single" w:sz="7" w:space="0" w:color="000000"/>
              <w:right w:val="single" w:sz="7" w:space="0" w:color="000000"/>
            </w:tcBorders>
          </w:tcPr>
          <w:p w14:paraId="5E9CC244" w14:textId="08C373BA" w:rsidR="004F3CCA" w:rsidRPr="00521A1E" w:rsidRDefault="004F3CCA" w:rsidP="004F3CCA">
            <w:pPr>
              <w:pStyle w:val="BodyText"/>
            </w:pPr>
            <w:r w:rsidRPr="009A0031">
              <w:rPr>
                <w:bCs/>
                <w:iCs/>
                <w:u w:val="single"/>
              </w:rPr>
              <w:t>Part A</w:t>
            </w:r>
            <w:r w:rsidR="002C46DF">
              <w:rPr>
                <w:bCs/>
                <w:iCs/>
                <w:u w:val="single"/>
              </w:rPr>
              <w:noBreakHyphen/>
            </w:r>
            <w:r w:rsidR="003F0566">
              <w:rPr>
                <w:bCs/>
                <w:iCs/>
                <w:u w:val="single"/>
              </w:rPr>
              <w:t>1</w:t>
            </w:r>
            <w:r w:rsidRPr="009A0031">
              <w:rPr>
                <w:bCs/>
                <w:iCs/>
                <w:u w:val="single"/>
              </w:rPr>
              <w:t xml:space="preserve"> Individual Study Activities (continued)</w:t>
            </w:r>
          </w:p>
        </w:tc>
      </w:tr>
      <w:tr w:rsidR="004F3CCA" w:rsidRPr="000104F0" w14:paraId="456DBE3E"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22765931" w14:textId="5D415D2C" w:rsidR="004F3CCA" w:rsidRPr="00521A1E" w:rsidRDefault="004F3CCA" w:rsidP="004F3CCA">
            <w:pPr>
              <w:pStyle w:val="BodyText"/>
            </w:pPr>
            <w:r w:rsidRPr="00521A1E">
              <w:t>ISA</w:t>
            </w:r>
            <w:r w:rsidR="002C46DF">
              <w:noBreakHyphen/>
            </w:r>
            <w:r w:rsidRPr="00521A1E">
              <w:t>9</w:t>
            </w:r>
            <w:r>
              <w:t xml:space="preserve"> </w:t>
            </w:r>
            <w:r w:rsidRPr="00521A1E">
              <w:t>Organization and Content of the NRC Inspection Manual</w:t>
            </w:r>
          </w:p>
        </w:tc>
        <w:tc>
          <w:tcPr>
            <w:tcW w:w="3900" w:type="dxa"/>
            <w:tcBorders>
              <w:top w:val="single" w:sz="7" w:space="0" w:color="000000"/>
              <w:left w:val="single" w:sz="7" w:space="0" w:color="000000"/>
              <w:bottom w:val="single" w:sz="7" w:space="0" w:color="000000"/>
              <w:right w:val="single" w:sz="7" w:space="0" w:color="000000"/>
            </w:tcBorders>
          </w:tcPr>
          <w:p w14:paraId="31488046" w14:textId="77777777" w:rsidR="004F3CCA" w:rsidRPr="00521A1E" w:rsidRDefault="004F3CCA" w:rsidP="004F3CCA">
            <w:pPr>
              <w:pStyle w:val="BodyText"/>
            </w:pPr>
          </w:p>
        </w:tc>
      </w:tr>
      <w:tr w:rsidR="004F3CCA" w:rsidRPr="000104F0" w14:paraId="5DCEB439"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1E282EEF" w14:textId="309606FB" w:rsidR="004F3CCA" w:rsidRPr="00521A1E" w:rsidRDefault="004F3CCA" w:rsidP="004F3CCA">
            <w:pPr>
              <w:pStyle w:val="BodyText"/>
            </w:pPr>
            <w:r w:rsidRPr="00521A1E">
              <w:t>ISA</w:t>
            </w:r>
            <w:r w:rsidR="002C46DF">
              <w:noBreakHyphen/>
            </w:r>
            <w:r w:rsidRPr="00521A1E">
              <w:t>10</w:t>
            </w:r>
            <w:r>
              <w:t xml:space="preserve"> Federal, Tribal, and State Government Relations</w:t>
            </w:r>
          </w:p>
        </w:tc>
        <w:tc>
          <w:tcPr>
            <w:tcW w:w="3900" w:type="dxa"/>
            <w:tcBorders>
              <w:top w:val="single" w:sz="7" w:space="0" w:color="000000"/>
              <w:left w:val="single" w:sz="7" w:space="0" w:color="000000"/>
              <w:bottom w:val="single" w:sz="7" w:space="0" w:color="000000"/>
              <w:right w:val="single" w:sz="7" w:space="0" w:color="000000"/>
            </w:tcBorders>
          </w:tcPr>
          <w:p w14:paraId="069D5B92" w14:textId="77777777" w:rsidR="004F3CCA" w:rsidRPr="00521A1E" w:rsidRDefault="004F3CCA" w:rsidP="004F3CCA">
            <w:pPr>
              <w:pStyle w:val="BodyText"/>
            </w:pPr>
          </w:p>
        </w:tc>
      </w:tr>
      <w:tr w:rsidR="004F3CCA" w:rsidRPr="000104F0" w14:paraId="703B6A64"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5DE4D3C9" w14:textId="5B70F26C" w:rsidR="004F3CCA" w:rsidRPr="00521A1E" w:rsidRDefault="004F3CCA" w:rsidP="004F3CCA">
            <w:pPr>
              <w:pStyle w:val="BodyText"/>
            </w:pPr>
            <w:r w:rsidRPr="00521A1E">
              <w:t>ISA</w:t>
            </w:r>
            <w:r w:rsidR="002C46DF">
              <w:noBreakHyphen/>
            </w:r>
            <w:r w:rsidRPr="00521A1E">
              <w:t>11</w:t>
            </w:r>
            <w:r>
              <w:t xml:space="preserve"> </w:t>
            </w:r>
            <w:r w:rsidRPr="00521A1E">
              <w:t>Interaction with the Public</w:t>
            </w:r>
          </w:p>
        </w:tc>
        <w:tc>
          <w:tcPr>
            <w:tcW w:w="3900" w:type="dxa"/>
            <w:tcBorders>
              <w:top w:val="single" w:sz="7" w:space="0" w:color="000000"/>
              <w:left w:val="single" w:sz="7" w:space="0" w:color="000000"/>
              <w:bottom w:val="single" w:sz="7" w:space="0" w:color="000000"/>
              <w:right w:val="single" w:sz="7" w:space="0" w:color="000000"/>
            </w:tcBorders>
          </w:tcPr>
          <w:p w14:paraId="2E9DA122" w14:textId="77777777" w:rsidR="004F3CCA" w:rsidRPr="00521A1E" w:rsidRDefault="004F3CCA" w:rsidP="004F3CCA">
            <w:pPr>
              <w:pStyle w:val="BodyText"/>
            </w:pPr>
          </w:p>
        </w:tc>
      </w:tr>
      <w:tr w:rsidR="004F3CCA" w:rsidRPr="000104F0" w14:paraId="14896253"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326D84C0" w14:textId="7FEDF5B6" w:rsidR="004F3CCA" w:rsidRPr="00521A1E" w:rsidRDefault="004F3CCA" w:rsidP="004F3CCA">
            <w:pPr>
              <w:pStyle w:val="BodyText"/>
            </w:pPr>
            <w:r w:rsidRPr="00521A1E">
              <w:t>ISA</w:t>
            </w:r>
            <w:r w:rsidR="002C46DF">
              <w:noBreakHyphen/>
            </w:r>
            <w:r w:rsidRPr="00521A1E">
              <w:t>12</w:t>
            </w:r>
            <w:r>
              <w:t xml:space="preserve"> </w:t>
            </w:r>
            <w:r w:rsidRPr="00521A1E">
              <w:t>Contacts with the Media</w:t>
            </w:r>
          </w:p>
        </w:tc>
        <w:tc>
          <w:tcPr>
            <w:tcW w:w="3900" w:type="dxa"/>
            <w:tcBorders>
              <w:top w:val="single" w:sz="7" w:space="0" w:color="000000"/>
              <w:left w:val="single" w:sz="7" w:space="0" w:color="000000"/>
              <w:bottom w:val="single" w:sz="7" w:space="0" w:color="000000"/>
              <w:right w:val="single" w:sz="7" w:space="0" w:color="000000"/>
            </w:tcBorders>
          </w:tcPr>
          <w:p w14:paraId="2E8A8E7F" w14:textId="77777777" w:rsidR="004F3CCA" w:rsidRPr="00521A1E" w:rsidRDefault="004F3CCA" w:rsidP="004F3CCA">
            <w:pPr>
              <w:pStyle w:val="BodyText"/>
            </w:pPr>
          </w:p>
        </w:tc>
      </w:tr>
      <w:tr w:rsidR="004F3CCA" w:rsidRPr="000104F0" w14:paraId="1F36177E"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047F58E3" w14:textId="5A87CC8E" w:rsidR="004F3CCA" w:rsidRPr="00521A1E" w:rsidRDefault="004F3CCA" w:rsidP="004F3CCA">
            <w:pPr>
              <w:pStyle w:val="BodyText"/>
            </w:pPr>
            <w:r w:rsidRPr="00521A1E">
              <w:t>ISA</w:t>
            </w:r>
            <w:r w:rsidR="002C46DF">
              <w:noBreakHyphen/>
            </w:r>
            <w:r w:rsidRPr="00521A1E">
              <w:t>1</w:t>
            </w:r>
            <w:r>
              <w:t xml:space="preserve">3 </w:t>
            </w:r>
            <w:r w:rsidRPr="00521A1E">
              <w:t>The Freedom of Information Act and the Privacy Act</w:t>
            </w:r>
          </w:p>
        </w:tc>
        <w:tc>
          <w:tcPr>
            <w:tcW w:w="3900" w:type="dxa"/>
            <w:tcBorders>
              <w:top w:val="single" w:sz="7" w:space="0" w:color="000000"/>
              <w:left w:val="single" w:sz="7" w:space="0" w:color="000000"/>
              <w:bottom w:val="single" w:sz="7" w:space="0" w:color="000000"/>
              <w:right w:val="single" w:sz="7" w:space="0" w:color="000000"/>
            </w:tcBorders>
          </w:tcPr>
          <w:p w14:paraId="2481B629" w14:textId="77777777" w:rsidR="004F3CCA" w:rsidRPr="00521A1E" w:rsidRDefault="004F3CCA" w:rsidP="004F3CCA">
            <w:pPr>
              <w:pStyle w:val="BodyText"/>
            </w:pPr>
          </w:p>
        </w:tc>
      </w:tr>
      <w:tr w:rsidR="004F3CCA" w:rsidRPr="000104F0" w14:paraId="50C4BD27"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792FF305" w14:textId="15F6FE7B" w:rsidR="004F3CCA" w:rsidRPr="00521A1E" w:rsidRDefault="004F3CCA" w:rsidP="004F3CCA">
            <w:pPr>
              <w:pStyle w:val="BodyText"/>
            </w:pPr>
            <w:r w:rsidRPr="00521A1E">
              <w:t>ISA</w:t>
            </w:r>
            <w:r w:rsidR="002C46DF">
              <w:noBreakHyphen/>
            </w:r>
            <w:r w:rsidRPr="00521A1E">
              <w:t>1</w:t>
            </w:r>
            <w:r>
              <w:t xml:space="preserve">4 </w:t>
            </w:r>
            <w:r w:rsidRPr="00521A1E">
              <w:t>Entrance and Exit Meetings</w:t>
            </w:r>
          </w:p>
        </w:tc>
        <w:tc>
          <w:tcPr>
            <w:tcW w:w="3900" w:type="dxa"/>
            <w:tcBorders>
              <w:top w:val="single" w:sz="7" w:space="0" w:color="000000"/>
              <w:left w:val="single" w:sz="7" w:space="0" w:color="000000"/>
              <w:bottom w:val="single" w:sz="7" w:space="0" w:color="000000"/>
              <w:right w:val="single" w:sz="7" w:space="0" w:color="000000"/>
            </w:tcBorders>
          </w:tcPr>
          <w:p w14:paraId="3F8AF423" w14:textId="77777777" w:rsidR="004F3CCA" w:rsidRPr="00521A1E" w:rsidRDefault="004F3CCA" w:rsidP="004F3CCA">
            <w:pPr>
              <w:pStyle w:val="BodyText"/>
            </w:pPr>
          </w:p>
        </w:tc>
      </w:tr>
      <w:tr w:rsidR="004F3CCA" w:rsidRPr="000104F0" w14:paraId="48C05BFF"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2699643A" w14:textId="328234CC" w:rsidR="004F3CCA" w:rsidRPr="00521A1E" w:rsidRDefault="004F3CCA" w:rsidP="004F3CCA">
            <w:pPr>
              <w:pStyle w:val="BodyText"/>
            </w:pPr>
            <w:r w:rsidRPr="00521A1E">
              <w:t>ISA</w:t>
            </w:r>
            <w:r w:rsidR="002C46DF">
              <w:noBreakHyphen/>
            </w:r>
            <w:r w:rsidRPr="00521A1E">
              <w:t>1</w:t>
            </w:r>
            <w:r>
              <w:t xml:space="preserve">5 </w:t>
            </w:r>
            <w:r w:rsidRPr="00521A1E">
              <w:t>Documenting Inspection Findings</w:t>
            </w:r>
          </w:p>
        </w:tc>
        <w:tc>
          <w:tcPr>
            <w:tcW w:w="3900" w:type="dxa"/>
            <w:tcBorders>
              <w:top w:val="single" w:sz="7" w:space="0" w:color="000000"/>
              <w:left w:val="single" w:sz="7" w:space="0" w:color="000000"/>
              <w:bottom w:val="single" w:sz="7" w:space="0" w:color="000000"/>
              <w:right w:val="single" w:sz="7" w:space="0" w:color="000000"/>
            </w:tcBorders>
          </w:tcPr>
          <w:p w14:paraId="65A6BD7D" w14:textId="77777777" w:rsidR="004F3CCA" w:rsidRPr="00521A1E" w:rsidRDefault="004F3CCA" w:rsidP="004F3CCA">
            <w:pPr>
              <w:pStyle w:val="BodyText"/>
            </w:pPr>
          </w:p>
        </w:tc>
      </w:tr>
      <w:tr w:rsidR="004F3CCA" w:rsidRPr="000104F0" w14:paraId="5EA8D359"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16961B95" w14:textId="7C647DE4" w:rsidR="004F3CCA" w:rsidRPr="00521A1E" w:rsidRDefault="004F3CCA" w:rsidP="004F3CCA">
            <w:pPr>
              <w:pStyle w:val="BodyText"/>
            </w:pPr>
            <w:r w:rsidRPr="00521A1E">
              <w:t>ISA</w:t>
            </w:r>
            <w:r w:rsidR="002C46DF">
              <w:noBreakHyphen/>
            </w:r>
            <w:r w:rsidRPr="00521A1E">
              <w:t>1</w:t>
            </w:r>
            <w:r>
              <w:t>6 Environment for Raising Concerns &amp; Ways to Raise Differing Views</w:t>
            </w:r>
          </w:p>
        </w:tc>
        <w:tc>
          <w:tcPr>
            <w:tcW w:w="3900" w:type="dxa"/>
            <w:tcBorders>
              <w:top w:val="single" w:sz="7" w:space="0" w:color="000000"/>
              <w:left w:val="single" w:sz="7" w:space="0" w:color="000000"/>
              <w:bottom w:val="single" w:sz="7" w:space="0" w:color="000000"/>
              <w:right w:val="single" w:sz="7" w:space="0" w:color="000000"/>
            </w:tcBorders>
          </w:tcPr>
          <w:p w14:paraId="17ACE3B8" w14:textId="77777777" w:rsidR="004F3CCA" w:rsidRPr="00521A1E" w:rsidRDefault="004F3CCA" w:rsidP="004F3CCA">
            <w:pPr>
              <w:pStyle w:val="BodyText"/>
            </w:pPr>
          </w:p>
        </w:tc>
      </w:tr>
      <w:tr w:rsidR="004F3CCA" w:rsidRPr="000104F0" w14:paraId="2F9B19D1"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0DC0DE71" w14:textId="19A7E9E5" w:rsidR="004F3CCA" w:rsidRPr="00521A1E" w:rsidRDefault="004F3CCA" w:rsidP="004F3CCA">
            <w:pPr>
              <w:pStyle w:val="BodyText"/>
            </w:pPr>
            <w:r w:rsidRPr="00521A1E">
              <w:t>ISA</w:t>
            </w:r>
            <w:r w:rsidR="002C46DF">
              <w:noBreakHyphen/>
            </w:r>
            <w:r w:rsidRPr="00521A1E">
              <w:t>1</w:t>
            </w:r>
            <w:r>
              <w:t xml:space="preserve">7 </w:t>
            </w:r>
            <w:r w:rsidRPr="00521A1E">
              <w:t>Overview of 10</w:t>
            </w:r>
            <w:r>
              <w:t> </w:t>
            </w:r>
            <w:r w:rsidRPr="00521A1E">
              <w:t>CFR</w:t>
            </w:r>
            <w:r>
              <w:t> </w:t>
            </w:r>
            <w:r w:rsidRPr="00521A1E">
              <w:t>Part</w:t>
            </w:r>
            <w:r>
              <w:t xml:space="preserve"> 71 and </w:t>
            </w:r>
            <w:r w:rsidRPr="00521A1E">
              <w:t xml:space="preserve">72 </w:t>
            </w:r>
          </w:p>
        </w:tc>
        <w:tc>
          <w:tcPr>
            <w:tcW w:w="3900" w:type="dxa"/>
            <w:tcBorders>
              <w:top w:val="single" w:sz="7" w:space="0" w:color="000000"/>
              <w:left w:val="single" w:sz="7" w:space="0" w:color="000000"/>
              <w:bottom w:val="single" w:sz="7" w:space="0" w:color="000000"/>
              <w:right w:val="single" w:sz="7" w:space="0" w:color="000000"/>
            </w:tcBorders>
          </w:tcPr>
          <w:p w14:paraId="3B22581D" w14:textId="77777777" w:rsidR="004F3CCA" w:rsidRPr="00521A1E" w:rsidRDefault="004F3CCA" w:rsidP="004F3CCA">
            <w:pPr>
              <w:pStyle w:val="BodyText"/>
            </w:pPr>
          </w:p>
        </w:tc>
      </w:tr>
      <w:tr w:rsidR="004F3CCA" w:rsidRPr="000104F0" w14:paraId="118ED2AB"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6C3A3320" w14:textId="6A8261B6" w:rsidR="004F3CCA" w:rsidRPr="00521A1E" w:rsidRDefault="004F3CCA" w:rsidP="004F3CCA">
            <w:pPr>
              <w:pStyle w:val="BodyText"/>
            </w:pPr>
            <w:r w:rsidRPr="00521A1E">
              <w:t>ISA</w:t>
            </w:r>
            <w:r w:rsidR="002C46DF">
              <w:noBreakHyphen/>
            </w:r>
            <w:r w:rsidRPr="00521A1E">
              <w:t>1</w:t>
            </w:r>
            <w:r>
              <w:t xml:space="preserve">8 </w:t>
            </w:r>
            <w:r w:rsidRPr="00521A1E">
              <w:t>Overview of 10</w:t>
            </w:r>
            <w:r>
              <w:t> </w:t>
            </w:r>
            <w:r w:rsidRPr="00521A1E">
              <w:t>CFR</w:t>
            </w:r>
            <w:r>
              <w:t> </w:t>
            </w:r>
            <w:r w:rsidRPr="00521A1E">
              <w:t>Part</w:t>
            </w:r>
            <w:r>
              <w:t> </w:t>
            </w:r>
            <w:r w:rsidRPr="00521A1E">
              <w:t>19 and</w:t>
            </w:r>
            <w:r>
              <w:t xml:space="preserve"> </w:t>
            </w:r>
            <w:r w:rsidRPr="00521A1E">
              <w:t>10</w:t>
            </w:r>
            <w:r>
              <w:t> </w:t>
            </w:r>
            <w:r w:rsidRPr="00521A1E">
              <w:t>CFR</w:t>
            </w:r>
            <w:r>
              <w:t> </w:t>
            </w:r>
            <w:r w:rsidRPr="00521A1E">
              <w:t>Part</w:t>
            </w:r>
            <w:r>
              <w:t> </w:t>
            </w:r>
            <w:r w:rsidRPr="00521A1E">
              <w:t>20</w:t>
            </w:r>
          </w:p>
        </w:tc>
        <w:tc>
          <w:tcPr>
            <w:tcW w:w="3900" w:type="dxa"/>
            <w:tcBorders>
              <w:top w:val="single" w:sz="7" w:space="0" w:color="000000"/>
              <w:left w:val="single" w:sz="7" w:space="0" w:color="000000"/>
              <w:bottom w:val="single" w:sz="7" w:space="0" w:color="000000"/>
              <w:right w:val="single" w:sz="7" w:space="0" w:color="000000"/>
            </w:tcBorders>
          </w:tcPr>
          <w:p w14:paraId="0FC8486A" w14:textId="77777777" w:rsidR="004F3CCA" w:rsidRPr="00521A1E" w:rsidRDefault="004F3CCA" w:rsidP="004F3CCA">
            <w:pPr>
              <w:pStyle w:val="BodyText"/>
            </w:pPr>
          </w:p>
        </w:tc>
      </w:tr>
      <w:tr w:rsidR="004F3CCA" w:rsidRPr="000104F0" w14:paraId="275E497D"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2F349A87" w14:textId="311A34FE" w:rsidR="004F3CCA" w:rsidRPr="00521A1E" w:rsidRDefault="004F3CCA" w:rsidP="004F3CCA">
            <w:pPr>
              <w:pStyle w:val="BodyText"/>
            </w:pPr>
            <w:r w:rsidRPr="00521A1E">
              <w:t>ISA</w:t>
            </w:r>
            <w:r w:rsidR="002C46DF">
              <w:noBreakHyphen/>
            </w:r>
            <w:r>
              <w:t>19</w:t>
            </w:r>
            <w:r w:rsidRPr="00521A1E">
              <w:t xml:space="preserve"> NRC Safety Culture Program</w:t>
            </w:r>
          </w:p>
        </w:tc>
        <w:tc>
          <w:tcPr>
            <w:tcW w:w="3900" w:type="dxa"/>
            <w:tcBorders>
              <w:top w:val="single" w:sz="7" w:space="0" w:color="000000"/>
              <w:left w:val="single" w:sz="7" w:space="0" w:color="000000"/>
              <w:bottom w:val="single" w:sz="7" w:space="0" w:color="000000"/>
              <w:right w:val="single" w:sz="7" w:space="0" w:color="000000"/>
            </w:tcBorders>
          </w:tcPr>
          <w:p w14:paraId="1018ED8F" w14:textId="77777777" w:rsidR="004F3CCA" w:rsidRPr="00521A1E" w:rsidRDefault="004F3CCA" w:rsidP="004F3CCA">
            <w:pPr>
              <w:pStyle w:val="BodyText"/>
            </w:pPr>
          </w:p>
        </w:tc>
      </w:tr>
      <w:tr w:rsidR="004F3CCA" w:rsidRPr="000104F0" w14:paraId="65AA0483" w14:textId="77777777">
        <w:trPr>
          <w:cantSplit/>
          <w:jc w:val="center"/>
        </w:trPr>
        <w:tc>
          <w:tcPr>
            <w:tcW w:w="9420" w:type="dxa"/>
            <w:gridSpan w:val="2"/>
            <w:tcBorders>
              <w:top w:val="single" w:sz="7" w:space="0" w:color="000000"/>
              <w:left w:val="single" w:sz="7" w:space="0" w:color="000000"/>
              <w:bottom w:val="single" w:sz="7" w:space="0" w:color="000000"/>
              <w:right w:val="single" w:sz="7" w:space="0" w:color="000000"/>
            </w:tcBorders>
          </w:tcPr>
          <w:p w14:paraId="22D522F0" w14:textId="2A10E7DF" w:rsidR="004F3CCA" w:rsidRPr="009A0031" w:rsidRDefault="004F3CCA" w:rsidP="004F3CCA">
            <w:pPr>
              <w:pStyle w:val="BodyText"/>
              <w:rPr>
                <w:bCs/>
                <w:iCs/>
                <w:u w:val="single"/>
              </w:rPr>
            </w:pPr>
            <w:r w:rsidRPr="009A0031">
              <w:rPr>
                <w:bCs/>
                <w:iCs/>
                <w:u w:val="single"/>
              </w:rPr>
              <w:t>Part A</w:t>
            </w:r>
            <w:r w:rsidR="002C46DF">
              <w:rPr>
                <w:bCs/>
                <w:iCs/>
                <w:u w:val="single"/>
              </w:rPr>
              <w:noBreakHyphen/>
            </w:r>
            <w:r w:rsidR="003F0566">
              <w:rPr>
                <w:bCs/>
                <w:iCs/>
                <w:u w:val="single"/>
              </w:rPr>
              <w:t>2</w:t>
            </w:r>
            <w:r w:rsidRPr="009A0031">
              <w:rPr>
                <w:bCs/>
                <w:iCs/>
                <w:u w:val="single"/>
              </w:rPr>
              <w:t>. On</w:t>
            </w:r>
            <w:r w:rsidR="002C46DF">
              <w:rPr>
                <w:bCs/>
                <w:iCs/>
                <w:u w:val="single"/>
              </w:rPr>
              <w:noBreakHyphen/>
            </w:r>
            <w:r w:rsidRPr="009A0031">
              <w:rPr>
                <w:bCs/>
                <w:iCs/>
                <w:u w:val="single"/>
              </w:rPr>
              <w:t>the</w:t>
            </w:r>
            <w:r w:rsidR="002C46DF">
              <w:rPr>
                <w:bCs/>
                <w:iCs/>
                <w:u w:val="single"/>
              </w:rPr>
              <w:noBreakHyphen/>
            </w:r>
            <w:r w:rsidRPr="009A0031">
              <w:rPr>
                <w:bCs/>
                <w:iCs/>
                <w:u w:val="single"/>
              </w:rPr>
              <w:t>Job Training Activities</w:t>
            </w:r>
          </w:p>
        </w:tc>
      </w:tr>
      <w:tr w:rsidR="004F3CCA" w:rsidRPr="000104F0" w14:paraId="49E41506"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61FCC41D" w14:textId="2F95471B" w:rsidR="004F3CCA" w:rsidRPr="00521A1E" w:rsidRDefault="004F3CCA" w:rsidP="004F3CCA">
            <w:pPr>
              <w:pStyle w:val="BodyText"/>
            </w:pPr>
            <w:r w:rsidRPr="00521A1E">
              <w:t>OJT</w:t>
            </w:r>
            <w:r w:rsidR="002C46DF">
              <w:noBreakHyphen/>
            </w:r>
            <w:r w:rsidRPr="00521A1E">
              <w:t>1</w:t>
            </w:r>
            <w:r>
              <w:t xml:space="preserve"> </w:t>
            </w:r>
            <w:r w:rsidRPr="00521A1E">
              <w:t>Facility Familiarization Tour with a Qualified Inspector</w:t>
            </w:r>
          </w:p>
        </w:tc>
        <w:tc>
          <w:tcPr>
            <w:tcW w:w="3900" w:type="dxa"/>
            <w:tcBorders>
              <w:top w:val="single" w:sz="7" w:space="0" w:color="000000"/>
              <w:left w:val="single" w:sz="7" w:space="0" w:color="000000"/>
              <w:bottom w:val="single" w:sz="7" w:space="0" w:color="000000"/>
              <w:right w:val="single" w:sz="7" w:space="0" w:color="000000"/>
            </w:tcBorders>
          </w:tcPr>
          <w:p w14:paraId="38FC80C0" w14:textId="77777777" w:rsidR="004F3CCA" w:rsidRPr="00521A1E" w:rsidRDefault="004F3CCA" w:rsidP="004F3CCA">
            <w:pPr>
              <w:pStyle w:val="BodyText"/>
            </w:pPr>
          </w:p>
        </w:tc>
      </w:tr>
      <w:tr w:rsidR="004F3CCA" w:rsidRPr="000104F0" w14:paraId="690073D5" w14:textId="77777777" w:rsidTr="008216C8">
        <w:trPr>
          <w:cantSplit/>
          <w:jc w:val="center"/>
        </w:trPr>
        <w:tc>
          <w:tcPr>
            <w:tcW w:w="5520" w:type="dxa"/>
            <w:tcBorders>
              <w:top w:val="single" w:sz="7" w:space="0" w:color="000000"/>
              <w:left w:val="single" w:sz="7" w:space="0" w:color="000000"/>
              <w:bottom w:val="single" w:sz="7" w:space="0" w:color="000000"/>
              <w:right w:val="single" w:sz="7" w:space="0" w:color="000000"/>
            </w:tcBorders>
          </w:tcPr>
          <w:p w14:paraId="6AC5039E" w14:textId="7B7F5224" w:rsidR="004F3CCA" w:rsidRPr="00521A1E" w:rsidRDefault="004F3CCA" w:rsidP="004F3CCA">
            <w:pPr>
              <w:pStyle w:val="BodyText"/>
            </w:pPr>
            <w:r w:rsidRPr="00521A1E">
              <w:t>OJT</w:t>
            </w:r>
            <w:r w:rsidR="002C46DF">
              <w:noBreakHyphen/>
            </w:r>
            <w:r w:rsidRPr="00521A1E">
              <w:t>2</w:t>
            </w:r>
            <w:r>
              <w:t xml:space="preserve"> </w:t>
            </w:r>
            <w:r w:rsidRPr="00521A1E">
              <w:t>Documenting Inspection Findings</w:t>
            </w:r>
          </w:p>
        </w:tc>
        <w:tc>
          <w:tcPr>
            <w:tcW w:w="3900" w:type="dxa"/>
            <w:tcBorders>
              <w:top w:val="single" w:sz="7" w:space="0" w:color="000000"/>
              <w:left w:val="single" w:sz="7" w:space="0" w:color="000000"/>
              <w:bottom w:val="single" w:sz="7" w:space="0" w:color="000000"/>
              <w:right w:val="single" w:sz="7" w:space="0" w:color="000000"/>
            </w:tcBorders>
          </w:tcPr>
          <w:p w14:paraId="2328A2F6" w14:textId="77777777" w:rsidR="004F3CCA" w:rsidRPr="00521A1E" w:rsidRDefault="004F3CCA" w:rsidP="004F3CCA">
            <w:pPr>
              <w:pStyle w:val="BodyText"/>
            </w:pPr>
          </w:p>
        </w:tc>
      </w:tr>
    </w:tbl>
    <w:p w14:paraId="20ED4FFF" w14:textId="77777777" w:rsidR="00F14C37" w:rsidRDefault="00F14C37" w:rsidP="00F14C37">
      <w:pPr>
        <w:pStyle w:val="Signatureline"/>
      </w:pPr>
      <w:r w:rsidRPr="000B48C2">
        <w:t>Supervisor’s Signature: ________________________________ Date: ____________</w:t>
      </w:r>
    </w:p>
    <w:p w14:paraId="5C78CE0F" w14:textId="77777777" w:rsidR="00ED5AF6" w:rsidRPr="00CA53B4" w:rsidRDefault="00ED5AF6" w:rsidP="00CA53B4">
      <w:pPr>
        <w:sectPr w:rsidR="00ED5AF6" w:rsidRPr="00CA53B4" w:rsidSect="00F1173A">
          <w:pgSz w:w="12240" w:h="15840"/>
          <w:pgMar w:top="1440" w:right="1440" w:bottom="1440" w:left="1440" w:header="720" w:footer="720" w:gutter="0"/>
          <w:cols w:space="720"/>
          <w:noEndnote/>
          <w:docGrid w:linePitch="326"/>
        </w:sectPr>
      </w:pPr>
    </w:p>
    <w:p w14:paraId="4CE7EA8D" w14:textId="2B1902D8" w:rsidR="008216C8" w:rsidRPr="002057BA" w:rsidRDefault="008216C8" w:rsidP="000B1CEA">
      <w:pPr>
        <w:pStyle w:val="Heading3"/>
      </w:pPr>
      <w:bookmarkStart w:id="146" w:name="_Toc138859174"/>
      <w:bookmarkStart w:id="147" w:name="_Toc152321942"/>
      <w:bookmarkStart w:id="148" w:name="_Toc152570770"/>
      <w:bookmarkStart w:id="149" w:name="_Toc178081654"/>
      <w:r w:rsidRPr="002057BA">
        <w:t>Form A</w:t>
      </w:r>
      <w:r w:rsidR="00050107">
        <w:t>-</w:t>
      </w:r>
      <w:r w:rsidRPr="002057BA">
        <w:t>3. Certificate for Basic Qualification for a Safety Inspector of Independent Spent Fuel Storage Installations</w:t>
      </w:r>
      <w:bookmarkEnd w:id="146"/>
      <w:bookmarkEnd w:id="147"/>
      <w:bookmarkEnd w:id="148"/>
      <w:bookmarkEnd w:id="149"/>
    </w:p>
    <w:p w14:paraId="781E0A79" w14:textId="46B63883" w:rsidR="008216C8" w:rsidRDefault="00D40165" w:rsidP="008216C8">
      <w:pPr>
        <w:widowControl/>
        <w:tabs>
          <w:tab w:val="left" w:pos="-1080"/>
          <w:tab w:val="left" w:pos="-720"/>
          <w:tab w:val="left" w:pos="0"/>
          <w:tab w:val="left" w:pos="420"/>
          <w:tab w:val="left" w:pos="600"/>
          <w:tab w:val="left" w:pos="1440"/>
          <w:tab w:val="left" w:pos="2160"/>
          <w:tab w:val="left" w:pos="2880"/>
          <w:tab w:val="left" w:pos="3420"/>
          <w:tab w:val="left" w:pos="4320"/>
        </w:tabs>
        <w:rPr>
          <w:sz w:val="18"/>
          <w:szCs w:val="18"/>
        </w:rPr>
      </w:pPr>
      <w:r>
        <w:rPr>
          <w:noProof/>
          <w:sz w:val="18"/>
          <w:szCs w:val="18"/>
        </w:rPr>
        <mc:AlternateContent>
          <mc:Choice Requires="wps">
            <w:drawing>
              <wp:anchor distT="0" distB="0" distL="114300" distR="114300" simplePos="0" relativeHeight="251658240" behindDoc="0" locked="0" layoutInCell="1" allowOverlap="1" wp14:anchorId="140A433E" wp14:editId="21F76B60">
                <wp:simplePos x="0" y="0"/>
                <wp:positionH relativeFrom="column">
                  <wp:posOffset>1000125</wp:posOffset>
                </wp:positionH>
                <wp:positionV relativeFrom="paragraph">
                  <wp:posOffset>2630805</wp:posOffset>
                </wp:positionV>
                <wp:extent cx="6105525" cy="3429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8CDBCF" w14:textId="77777777" w:rsidR="00176BD7" w:rsidRPr="00521A1E" w:rsidRDefault="00176BD7" w:rsidP="008216C8">
                            <w:pPr>
                              <w:jc w:val="center"/>
                              <w:rPr>
                                <w:rFonts w:ascii="Arial Rounded MT Bold" w:hAnsi="Arial Rounded MT Bold"/>
                                <w:sz w:val="40"/>
                                <w:szCs w:val="40"/>
                              </w:rPr>
                            </w:pPr>
                            <w:r w:rsidRPr="00521A1E">
                              <w:rPr>
                                <w:rFonts w:ascii="Arial Rounded MT Bold" w:hAnsi="Arial Rounded MT Bold"/>
                                <w:sz w:val="40"/>
                                <w:szCs w:val="40"/>
                              </w:rPr>
                              <w:t>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0A433E" id="_x0000_t202" coordsize="21600,21600" o:spt="202" path="m,l,21600r21600,l21600,xe">
                <v:stroke joinstyle="miter"/>
                <v:path gradientshapeok="t" o:connecttype="rect"/>
              </v:shapetype>
              <v:shape id="Text Box 5" o:spid="_x0000_s1026" type="#_x0000_t202" style="position:absolute;margin-left:78.75pt;margin-top:207.15pt;width:480.7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" stroked="f">
                <v:fill opacity="0"/>
                <v:textbox>
                  <w:txbxContent>
                    <w:p w14:paraId="768CDBCF" w14:textId="77777777" w:rsidR="00176BD7" w:rsidRPr="00521A1E" w:rsidRDefault="00176BD7" w:rsidP="008216C8">
                      <w:pPr>
                        <w:jc w:val="center"/>
                        <w:rPr>
                          <w:rFonts w:ascii="Arial Rounded MT Bold" w:hAnsi="Arial Rounded MT Bold"/>
                          <w:sz w:val="40"/>
                          <w:szCs w:val="40"/>
                        </w:rPr>
                      </w:pPr>
                      <w:r w:rsidRPr="00521A1E">
                        <w:rPr>
                          <w:rFonts w:ascii="Arial Rounded MT Bold" w:hAnsi="Arial Rounded MT Bold"/>
                          <w:sz w:val="40"/>
                          <w:szCs w:val="40"/>
                        </w:rPr>
                        <w:t>Name</w:t>
                      </w:r>
                    </w:p>
                  </w:txbxContent>
                </v:textbox>
              </v:shape>
            </w:pict>
          </mc:Fallback>
        </mc:AlternateContent>
      </w:r>
      <w:r>
        <w:rPr>
          <w:noProof/>
          <w:sz w:val="18"/>
          <w:szCs w:val="18"/>
        </w:rPr>
        <mc:AlternateContent>
          <mc:Choice Requires="wps">
            <w:drawing>
              <wp:inline distT="0" distB="0" distL="0" distR="0" wp14:anchorId="68C26016" wp14:editId="60ECBC96">
                <wp:extent cx="8020050" cy="4620260"/>
                <wp:effectExtent l="19050" t="19050" r="38100" b="4699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0050" cy="4620260"/>
                        </a:xfrm>
                        <a:prstGeom prst="rect">
                          <a:avLst/>
                        </a:prstGeom>
                        <a:solidFill>
                          <a:srgbClr val="FFFFFF"/>
                        </a:solidFill>
                        <a:ln w="63500" cmpd="thickThin">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8FCB24C" w14:textId="6A422A39" w:rsidR="00176BD7" w:rsidRDefault="00D40165" w:rsidP="004D665B">
                            <w:pPr>
                              <w:spacing w:line="240" w:lineRule="atLeast"/>
                              <w:jc w:val="center"/>
                              <w:rPr>
                                <w:sz w:val="32"/>
                                <w:szCs w:val="32"/>
                                <w:lang w:val="en-CA"/>
                              </w:rPr>
                            </w:pPr>
                            <w:r>
                              <w:rPr>
                                <w:noProof/>
                              </w:rPr>
                              <w:drawing>
                                <wp:inline distT="0" distB="0" distL="0" distR="0" wp14:anchorId="4CF4B7CE" wp14:editId="45E12B2D">
                                  <wp:extent cx="3432175" cy="1294130"/>
                                  <wp:effectExtent l="0" t="0" r="0" b="0"/>
                                  <wp:docPr id="854908238" name="Picture 854908238" descr="http://www.internal.nrc.gov/ADM/branding/images/5in-color-bl-nrc-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internal.nrc.gov/ADM/branding/images/5in-color-bl-nrc-logo.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32175" cy="1294130"/>
                                          </a:xfrm>
                                          <a:prstGeom prst="rect">
                                            <a:avLst/>
                                          </a:prstGeom>
                                          <a:noFill/>
                                          <a:ln>
                                            <a:noFill/>
                                          </a:ln>
                                        </pic:spPr>
                                      </pic:pic>
                                    </a:graphicData>
                                  </a:graphic>
                                </wp:inline>
                              </w:drawing>
                            </w:r>
                          </w:p>
                          <w:p w14:paraId="11511588" w14:textId="77777777" w:rsidR="00176BD7" w:rsidRDefault="00176BD7" w:rsidP="004D665B">
                            <w:pPr>
                              <w:spacing w:line="400" w:lineRule="exact"/>
                              <w:jc w:val="center"/>
                              <w:rPr>
                                <w:rFonts w:ascii="Arial Rounded MT Bold" w:hAnsi="Arial Rounded MT Bold"/>
                                <w:sz w:val="44"/>
                                <w:szCs w:val="44"/>
                                <w:lang w:val="en-CA"/>
                              </w:rPr>
                            </w:pPr>
                          </w:p>
                          <w:p w14:paraId="6EB3C910" w14:textId="77777777" w:rsidR="00176BD7" w:rsidRDefault="00176BD7" w:rsidP="004D665B">
                            <w:pPr>
                              <w:spacing w:line="400" w:lineRule="exact"/>
                              <w:jc w:val="center"/>
                              <w:rPr>
                                <w:rFonts w:ascii="Arial Rounded MT Bold" w:hAnsi="Arial Rounded MT Bold"/>
                                <w:sz w:val="44"/>
                                <w:szCs w:val="44"/>
                                <w:lang w:val="en-CA"/>
                              </w:rPr>
                            </w:pPr>
                            <w:r>
                              <w:rPr>
                                <w:rFonts w:ascii="Arial Rounded MT Bold" w:hAnsi="Arial Rounded MT Bold"/>
                                <w:sz w:val="44"/>
                                <w:szCs w:val="44"/>
                                <w:lang w:val="en-CA"/>
                              </w:rPr>
                              <w:t>Certificate of Completion</w:t>
                            </w:r>
                          </w:p>
                          <w:p w14:paraId="02354FAC" w14:textId="77777777" w:rsidR="00176BD7" w:rsidRDefault="00176BD7" w:rsidP="004D665B">
                            <w:pPr>
                              <w:spacing w:line="240" w:lineRule="exact"/>
                              <w:jc w:val="center"/>
                              <w:rPr>
                                <w:rFonts w:ascii="Arial Rounded MT Bold" w:hAnsi="Arial Rounded MT Bold"/>
                                <w:sz w:val="44"/>
                                <w:szCs w:val="44"/>
                                <w:lang w:val="en-CA"/>
                              </w:rPr>
                            </w:pPr>
                          </w:p>
                          <w:p w14:paraId="523E197A" w14:textId="77777777" w:rsidR="00176BD7" w:rsidRPr="00521A1E" w:rsidRDefault="00176BD7" w:rsidP="004D665B">
                            <w:pPr>
                              <w:spacing w:line="240" w:lineRule="exact"/>
                              <w:jc w:val="center"/>
                              <w:rPr>
                                <w:rFonts w:ascii="Arial Rounded MT Bold" w:hAnsi="Arial Rounded MT Bold"/>
                              </w:rPr>
                            </w:pPr>
                            <w:r w:rsidRPr="00521A1E">
                              <w:rPr>
                                <w:rFonts w:ascii="Arial Rounded MT Bold" w:hAnsi="Arial Rounded MT Bold"/>
                                <w:lang w:val="en-CA"/>
                              </w:rPr>
                              <w:t>This is to certify that</w:t>
                            </w:r>
                          </w:p>
                          <w:p w14:paraId="33644CAB" w14:textId="77777777" w:rsidR="00176BD7" w:rsidRPr="00521A1E" w:rsidRDefault="00176BD7" w:rsidP="004D665B">
                            <w:pPr>
                              <w:spacing w:line="240" w:lineRule="exact"/>
                              <w:jc w:val="center"/>
                              <w:rPr>
                                <w:rFonts w:ascii="Arial Rounded MT Bold" w:hAnsi="Arial Rounded MT Bold"/>
                              </w:rPr>
                            </w:pPr>
                          </w:p>
                          <w:p w14:paraId="29DE0374" w14:textId="672CE140" w:rsidR="00176BD7" w:rsidRPr="008244BE" w:rsidRDefault="00D40165" w:rsidP="004D665B">
                            <w:pPr>
                              <w:jc w:val="center"/>
                              <w:rPr>
                                <w:rFonts w:ascii="Arial Rounded MT Bold" w:hAnsi="Arial Rounded MT Bold"/>
                              </w:rPr>
                            </w:pPr>
                            <w:r>
                              <w:rPr>
                                <w:rFonts w:ascii="Arial Rounded MT Bold" w:hAnsi="Arial Rounded MT Bold"/>
                                <w:noProof/>
                              </w:rPr>
                              <w:drawing>
                                <wp:inline distT="0" distB="0" distL="0" distR="0" wp14:anchorId="633C401C" wp14:editId="53AB2164">
                                  <wp:extent cx="3348990" cy="878840"/>
                                  <wp:effectExtent l="0" t="0" r="0" b="0"/>
                                  <wp:docPr id="1013453639" name="Picture 1013453639" descr="sf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fst.jpg"/>
                                          <pic:cNvPicPr>
                                            <a:picLocks noChangeAspect="1" noChangeArrowheads="1"/>
                                          </pic:cNvPicPr>
                                        </pic:nvPicPr>
                                        <pic:blipFill>
                                          <a:blip r:embed="rId33">
                                            <a:lum bright="70000" contrast="-70000"/>
                                            <a:extLst>
                                              <a:ext uri="{28A0092B-C50C-407E-A947-70E740481C1C}">
                                                <a14:useLocalDpi xmlns:a14="http://schemas.microsoft.com/office/drawing/2010/main" val="0"/>
                                              </a:ext>
                                            </a:extLst>
                                          </a:blip>
                                          <a:srcRect/>
                                          <a:stretch>
                                            <a:fillRect/>
                                          </a:stretch>
                                        </pic:blipFill>
                                        <pic:spPr bwMode="auto">
                                          <a:xfrm>
                                            <a:off x="0" y="0"/>
                                            <a:ext cx="3348990" cy="878840"/>
                                          </a:xfrm>
                                          <a:prstGeom prst="rect">
                                            <a:avLst/>
                                          </a:prstGeom>
                                          <a:noFill/>
                                          <a:ln>
                                            <a:noFill/>
                                          </a:ln>
                                        </pic:spPr>
                                      </pic:pic>
                                    </a:graphicData>
                                  </a:graphic>
                                </wp:inline>
                              </w:drawing>
                            </w:r>
                          </w:p>
                          <w:p w14:paraId="45374FFC" w14:textId="77777777" w:rsidR="00176BD7" w:rsidRPr="00821E3B" w:rsidRDefault="00176BD7" w:rsidP="004D665B">
                            <w:pPr>
                              <w:jc w:val="center"/>
                              <w:rPr>
                                <w:rFonts w:ascii="Arial Rounded MT Bold" w:hAnsi="Arial Rounded MT Bold"/>
                              </w:rPr>
                            </w:pPr>
                          </w:p>
                          <w:p w14:paraId="76043E07" w14:textId="77777777" w:rsidR="00176BD7" w:rsidRPr="00821E3B" w:rsidRDefault="00176BD7" w:rsidP="004D665B">
                            <w:pPr>
                              <w:jc w:val="center"/>
                              <w:rPr>
                                <w:rFonts w:ascii="Arial Rounded MT Bold" w:hAnsi="Arial Rounded MT Bold"/>
                              </w:rPr>
                            </w:pPr>
                            <w:r w:rsidRPr="00521A1E">
                              <w:rPr>
                                <w:rFonts w:ascii="Arial Rounded MT Bold" w:hAnsi="Arial Rounded MT Bold"/>
                              </w:rPr>
                              <w:t>Has successfully completed all of the requirements</w:t>
                            </w:r>
                          </w:p>
                          <w:p w14:paraId="1BCC7753" w14:textId="77777777" w:rsidR="00176BD7" w:rsidRPr="00821E3B" w:rsidRDefault="00176BD7" w:rsidP="004D665B">
                            <w:pPr>
                              <w:jc w:val="center"/>
                              <w:rPr>
                                <w:rFonts w:ascii="Arial Rounded MT Bold" w:hAnsi="Arial Rounded MT Bold"/>
                              </w:rPr>
                            </w:pPr>
                            <w:r>
                              <w:rPr>
                                <w:rFonts w:ascii="Arial Rounded MT Bold" w:hAnsi="Arial Rounded MT Bold"/>
                              </w:rPr>
                              <w:t>for</w:t>
                            </w:r>
                            <w:r w:rsidRPr="00521A1E">
                              <w:rPr>
                                <w:rFonts w:ascii="Arial Rounded MT Bold" w:hAnsi="Arial Rounded MT Bold"/>
                              </w:rPr>
                              <w:t xml:space="preserve"> </w:t>
                            </w:r>
                            <w:r>
                              <w:rPr>
                                <w:rFonts w:ascii="Arial Rounded MT Bold" w:hAnsi="Arial Rounded MT Bold"/>
                              </w:rPr>
                              <w:t xml:space="preserve">the </w:t>
                            </w:r>
                          </w:p>
                          <w:p w14:paraId="0E0A6A78" w14:textId="77777777" w:rsidR="00176BD7" w:rsidRPr="00740987" w:rsidRDefault="00176BD7" w:rsidP="004D665B">
                            <w:pPr>
                              <w:jc w:val="center"/>
                              <w:rPr>
                                <w:rFonts w:ascii="Arial Rounded MT Bold" w:hAnsi="Arial Rounded MT Bold"/>
                              </w:rPr>
                            </w:pPr>
                          </w:p>
                          <w:p w14:paraId="40A343BA" w14:textId="77777777" w:rsidR="00176BD7" w:rsidRDefault="00176BD7" w:rsidP="004D665B">
                            <w:pPr>
                              <w:jc w:val="center"/>
                              <w:rPr>
                                <w:rFonts w:ascii="Arial Rounded MT Bold" w:hAnsi="Arial Rounded MT Bold"/>
                                <w:b/>
                                <w:bCs/>
                                <w:sz w:val="40"/>
                                <w:szCs w:val="40"/>
                              </w:rPr>
                            </w:pPr>
                            <w:r w:rsidRPr="00521A1E">
                              <w:rPr>
                                <w:rFonts w:ascii="Arial Rounded MT Bold" w:hAnsi="Arial Rounded MT Bold"/>
                                <w:b/>
                                <w:bCs/>
                                <w:sz w:val="40"/>
                                <w:szCs w:val="40"/>
                              </w:rPr>
                              <w:t>B</w:t>
                            </w:r>
                            <w:r>
                              <w:rPr>
                                <w:rFonts w:ascii="Arial Rounded MT Bold" w:hAnsi="Arial Rounded MT Bold"/>
                                <w:b/>
                                <w:bCs/>
                                <w:sz w:val="40"/>
                                <w:szCs w:val="40"/>
                              </w:rPr>
                              <w:t>asic</w:t>
                            </w:r>
                            <w:r w:rsidRPr="00521A1E">
                              <w:rPr>
                                <w:rFonts w:ascii="Arial Rounded MT Bold" w:hAnsi="Arial Rounded MT Bold"/>
                                <w:b/>
                                <w:bCs/>
                                <w:sz w:val="40"/>
                                <w:szCs w:val="40"/>
                              </w:rPr>
                              <w:t xml:space="preserve"> </w:t>
                            </w:r>
                            <w:r>
                              <w:rPr>
                                <w:rFonts w:ascii="Arial Rounded MT Bold" w:hAnsi="Arial Rounded MT Bold"/>
                                <w:b/>
                                <w:bCs/>
                                <w:sz w:val="40"/>
                                <w:szCs w:val="40"/>
                              </w:rPr>
                              <w:t xml:space="preserve">Qualification for a Safety </w:t>
                            </w:r>
                            <w:r w:rsidRPr="00521A1E">
                              <w:rPr>
                                <w:rFonts w:ascii="Arial Rounded MT Bold" w:hAnsi="Arial Rounded MT Bold"/>
                                <w:b/>
                                <w:bCs/>
                                <w:sz w:val="40"/>
                                <w:szCs w:val="40"/>
                              </w:rPr>
                              <w:t>I</w:t>
                            </w:r>
                            <w:r>
                              <w:rPr>
                                <w:rFonts w:ascii="Arial Rounded MT Bold" w:hAnsi="Arial Rounded MT Bold"/>
                                <w:b/>
                                <w:bCs/>
                                <w:sz w:val="40"/>
                                <w:szCs w:val="40"/>
                              </w:rPr>
                              <w:t>nspector</w:t>
                            </w:r>
                            <w:r w:rsidRPr="00740987">
                              <w:rPr>
                                <w:rFonts w:ascii="Arial Rounded MT Bold" w:hAnsi="Arial Rounded MT Bold"/>
                                <w:b/>
                                <w:bCs/>
                                <w:sz w:val="40"/>
                                <w:szCs w:val="40"/>
                              </w:rPr>
                              <w:t xml:space="preserve"> </w:t>
                            </w:r>
                            <w:r>
                              <w:rPr>
                                <w:rFonts w:ascii="Arial Rounded MT Bold" w:hAnsi="Arial Rounded MT Bold"/>
                                <w:b/>
                                <w:bCs/>
                                <w:sz w:val="40"/>
                                <w:szCs w:val="40"/>
                              </w:rPr>
                              <w:t xml:space="preserve">of </w:t>
                            </w:r>
                          </w:p>
                          <w:p w14:paraId="526A1102" w14:textId="77777777" w:rsidR="00176BD7" w:rsidRPr="00740987" w:rsidRDefault="00176BD7" w:rsidP="004D665B">
                            <w:pPr>
                              <w:jc w:val="center"/>
                              <w:rPr>
                                <w:rFonts w:ascii="Arial Rounded MT Bold" w:hAnsi="Arial Rounded MT Bold"/>
                                <w:sz w:val="40"/>
                                <w:szCs w:val="40"/>
                              </w:rPr>
                            </w:pPr>
                            <w:r>
                              <w:rPr>
                                <w:rFonts w:ascii="Arial Rounded MT Bold" w:hAnsi="Arial Rounded MT Bold"/>
                                <w:b/>
                                <w:bCs/>
                                <w:sz w:val="40"/>
                                <w:szCs w:val="40"/>
                              </w:rPr>
                              <w:t>Independent Spent Fuel Storage Installations</w:t>
                            </w:r>
                          </w:p>
                          <w:p w14:paraId="4A1B5CC8" w14:textId="77777777" w:rsidR="00176BD7" w:rsidRPr="00740987" w:rsidRDefault="00176BD7" w:rsidP="004D665B">
                            <w:pPr>
                              <w:jc w:val="center"/>
                              <w:rPr>
                                <w:rFonts w:ascii="Arial Rounded MT Bold" w:hAnsi="Arial Rounded MT Bold"/>
                              </w:rPr>
                            </w:pPr>
                          </w:p>
                          <w:p w14:paraId="16C34372" w14:textId="77777777" w:rsidR="00176BD7" w:rsidRPr="00740987" w:rsidRDefault="00176BD7" w:rsidP="004D665B">
                            <w:pPr>
                              <w:jc w:val="center"/>
                              <w:rPr>
                                <w:rFonts w:ascii="Arial Rounded MT Bold" w:hAnsi="Arial Rounded MT Bold"/>
                              </w:rPr>
                            </w:pPr>
                          </w:p>
                          <w:p w14:paraId="5BFF1746" w14:textId="77777777" w:rsidR="00176BD7" w:rsidRPr="00521A1E" w:rsidRDefault="00176BD7" w:rsidP="004D665B">
                            <w:pPr>
                              <w:spacing w:line="220" w:lineRule="atLeast"/>
                              <w:jc w:val="center"/>
                              <w:rPr>
                                <w:rFonts w:ascii="Arial Rounded MT Bold" w:hAnsi="Arial Rounded MT Bold"/>
                              </w:rPr>
                            </w:pPr>
                            <w:r w:rsidRPr="00521A1E">
                              <w:rPr>
                                <w:rFonts w:ascii="Arial Rounded MT Bold" w:hAnsi="Arial Rounded MT Bold"/>
                              </w:rPr>
                              <w:t>________________________</w:t>
                            </w:r>
                            <w:r>
                              <w:rPr>
                                <w:rFonts w:ascii="Arial Rounded MT Bold" w:hAnsi="Arial Rounded MT Bold"/>
                              </w:rPr>
                              <w:t>____</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_______________________________________</w:t>
                            </w:r>
                          </w:p>
                          <w:p w14:paraId="642CAE5F" w14:textId="77777777" w:rsidR="00176BD7" w:rsidRDefault="00176BD7" w:rsidP="004D665B">
                            <w:pPr>
                              <w:spacing w:line="220" w:lineRule="atLeast"/>
                              <w:jc w:val="center"/>
                              <w:rPr>
                                <w:rFonts w:ascii="Arial Rounded MT Bold" w:hAnsi="Arial Rounded MT Bold"/>
                              </w:rPr>
                            </w:pPr>
                            <w:r>
                              <w:rPr>
                                <w:rFonts w:ascii="Arial Rounded MT Bold" w:hAnsi="Arial Rounded MT Bold"/>
                              </w:rPr>
                              <w:t>Date</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Pr="00521A1E">
                              <w:rPr>
                                <w:rFonts w:ascii="Arial Rounded MT Bold" w:hAnsi="Arial Rounded MT Bold"/>
                                <w:i/>
                              </w:rPr>
                              <w:t xml:space="preserve">Immediate </w:t>
                            </w:r>
                            <w:r w:rsidRPr="002057BA">
                              <w:rPr>
                                <w:rFonts w:ascii="Arial Rounded MT Bold" w:hAnsi="Arial Rounded MT Bold"/>
                                <w:i/>
                              </w:rPr>
                              <w:t>Supervisor Name</w:t>
                            </w:r>
                            <w:r w:rsidRPr="002057BA">
                              <w:rPr>
                                <w:rFonts w:ascii="Arial Rounded MT Bold" w:hAnsi="Arial Rounded MT Bold"/>
                              </w:rPr>
                              <w:t>, Chief</w:t>
                            </w:r>
                          </w:p>
                          <w:p w14:paraId="212A5977" w14:textId="77777777" w:rsidR="00176BD7" w:rsidRPr="00521A1E" w:rsidRDefault="00176BD7" w:rsidP="004D665B">
                            <w:pPr>
                              <w:spacing w:line="220" w:lineRule="atLeast"/>
                              <w:jc w:val="center"/>
                              <w:rPr>
                                <w:rFonts w:ascii="Arial Rounded MT Bold" w:hAnsi="Arial Rounded MT Bold"/>
                                <w:i/>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00F65603">
                              <w:rPr>
                                <w:rFonts w:ascii="Arial Rounded MT Bold" w:hAnsi="Arial Rounded MT Bold"/>
                              </w:rPr>
                              <w:tab/>
                            </w:r>
                            <w:r w:rsidR="00F65603">
                              <w:rPr>
                                <w:rFonts w:ascii="Arial Rounded MT Bold" w:hAnsi="Arial Rounded MT Bold"/>
                              </w:rPr>
                              <w:tab/>
                            </w:r>
                            <w:r w:rsidR="00F65603">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Pr="00521A1E">
                              <w:rPr>
                                <w:rFonts w:ascii="Arial Rounded MT Bold" w:hAnsi="Arial Rounded MT Bold"/>
                                <w:i/>
                              </w:rPr>
                              <w:t>Branch</w:t>
                            </w:r>
                          </w:p>
                        </w:txbxContent>
                      </wps:txbx>
                      <wps:bodyPr rot="0" vert="horz" wrap="square" lIns="91440" tIns="91440" rIns="91440" bIns="91440" anchor="t" anchorCtr="0" upright="1">
                        <a:noAutofit/>
                      </wps:bodyPr>
                    </wps:wsp>
                  </a:graphicData>
                </a:graphic>
              </wp:inline>
            </w:drawing>
          </mc:Choice>
          <mc:Fallback>
            <w:pict>
              <v:shape w14:anchorId="68C26016" id="Text Box 3" o:spid="_x0000_s1027" type="#_x0000_t202" style="width:631.5pt;height:36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" strokecolor="#4f81bd" strokeweight="5pt">
                <v:stroke linestyle="thickThin"/>
                <v:shadow color="#868686"/>
                <v:textbox inset=",7.2pt,,7.2pt">
                  <w:txbxContent>
                    <w:p w14:paraId="78FCB24C" w14:textId="6A422A39" w:rsidR="00176BD7" w:rsidRDefault="00D40165" w:rsidP="004D665B">
                      <w:pPr>
                        <w:spacing w:line="240" w:lineRule="atLeast"/>
                        <w:jc w:val="center"/>
                        <w:rPr>
                          <w:sz w:val="32"/>
                          <w:szCs w:val="32"/>
                          <w:lang w:val="en-CA"/>
                        </w:rPr>
                      </w:pPr>
                      <w:r>
                        <w:rPr>
                          <w:noProof/>
                        </w:rPr>
                        <w:drawing>
                          <wp:inline distT="0" distB="0" distL="0" distR="0" wp14:anchorId="4CF4B7CE" wp14:editId="45E12B2D">
                            <wp:extent cx="3432175" cy="1294130"/>
                            <wp:effectExtent l="0" t="0" r="0" b="0"/>
                            <wp:docPr id="854908238" name="Picture 854908238" descr="http://www.internal.nrc.gov/ADM/branding/images/5in-color-bl-nrc-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internal.nrc.gov/ADM/branding/images/5in-color-bl-nrc-logo.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432175" cy="1294130"/>
                                    </a:xfrm>
                                    <a:prstGeom prst="rect">
                                      <a:avLst/>
                                    </a:prstGeom>
                                    <a:noFill/>
                                    <a:ln>
                                      <a:noFill/>
                                    </a:ln>
                                  </pic:spPr>
                                </pic:pic>
                              </a:graphicData>
                            </a:graphic>
                          </wp:inline>
                        </w:drawing>
                      </w:r>
                    </w:p>
                    <w:p w14:paraId="11511588" w14:textId="77777777" w:rsidR="00176BD7" w:rsidRDefault="00176BD7" w:rsidP="004D665B">
                      <w:pPr>
                        <w:spacing w:line="400" w:lineRule="exact"/>
                        <w:jc w:val="center"/>
                        <w:rPr>
                          <w:rFonts w:ascii="Arial Rounded MT Bold" w:hAnsi="Arial Rounded MT Bold"/>
                          <w:sz w:val="44"/>
                          <w:szCs w:val="44"/>
                          <w:lang w:val="en-CA"/>
                        </w:rPr>
                      </w:pPr>
                    </w:p>
                    <w:p w14:paraId="6EB3C910" w14:textId="77777777" w:rsidR="00176BD7" w:rsidRDefault="00176BD7" w:rsidP="004D665B">
                      <w:pPr>
                        <w:spacing w:line="400" w:lineRule="exact"/>
                        <w:jc w:val="center"/>
                        <w:rPr>
                          <w:rFonts w:ascii="Arial Rounded MT Bold" w:hAnsi="Arial Rounded MT Bold"/>
                          <w:sz w:val="44"/>
                          <w:szCs w:val="44"/>
                          <w:lang w:val="en-CA"/>
                        </w:rPr>
                      </w:pPr>
                      <w:r>
                        <w:rPr>
                          <w:rFonts w:ascii="Arial Rounded MT Bold" w:hAnsi="Arial Rounded MT Bold"/>
                          <w:sz w:val="44"/>
                          <w:szCs w:val="44"/>
                          <w:lang w:val="en-CA"/>
                        </w:rPr>
                        <w:t>Certificate of Completion</w:t>
                      </w:r>
                    </w:p>
                    <w:p w14:paraId="02354FAC" w14:textId="77777777" w:rsidR="00176BD7" w:rsidRDefault="00176BD7" w:rsidP="004D665B">
                      <w:pPr>
                        <w:spacing w:line="240" w:lineRule="exact"/>
                        <w:jc w:val="center"/>
                        <w:rPr>
                          <w:rFonts w:ascii="Arial Rounded MT Bold" w:hAnsi="Arial Rounded MT Bold"/>
                          <w:sz w:val="44"/>
                          <w:szCs w:val="44"/>
                          <w:lang w:val="en-CA"/>
                        </w:rPr>
                      </w:pPr>
                    </w:p>
                    <w:p w14:paraId="523E197A" w14:textId="77777777" w:rsidR="00176BD7" w:rsidRPr="00521A1E" w:rsidRDefault="00176BD7" w:rsidP="004D665B">
                      <w:pPr>
                        <w:spacing w:line="240" w:lineRule="exact"/>
                        <w:jc w:val="center"/>
                        <w:rPr>
                          <w:rFonts w:ascii="Arial Rounded MT Bold" w:hAnsi="Arial Rounded MT Bold"/>
                        </w:rPr>
                      </w:pPr>
                      <w:r w:rsidRPr="00521A1E">
                        <w:rPr>
                          <w:rFonts w:ascii="Arial Rounded MT Bold" w:hAnsi="Arial Rounded MT Bold"/>
                          <w:lang w:val="en-CA"/>
                        </w:rPr>
                        <w:t>This is to certify that</w:t>
                      </w:r>
                    </w:p>
                    <w:p w14:paraId="33644CAB" w14:textId="77777777" w:rsidR="00176BD7" w:rsidRPr="00521A1E" w:rsidRDefault="00176BD7" w:rsidP="004D665B">
                      <w:pPr>
                        <w:spacing w:line="240" w:lineRule="exact"/>
                        <w:jc w:val="center"/>
                        <w:rPr>
                          <w:rFonts w:ascii="Arial Rounded MT Bold" w:hAnsi="Arial Rounded MT Bold"/>
                        </w:rPr>
                      </w:pPr>
                    </w:p>
                    <w:p w14:paraId="29DE0374" w14:textId="672CE140" w:rsidR="00176BD7" w:rsidRPr="008244BE" w:rsidRDefault="00D40165" w:rsidP="004D665B">
                      <w:pPr>
                        <w:jc w:val="center"/>
                        <w:rPr>
                          <w:rFonts w:ascii="Arial Rounded MT Bold" w:hAnsi="Arial Rounded MT Bold"/>
                        </w:rPr>
                      </w:pPr>
                      <w:r>
                        <w:rPr>
                          <w:rFonts w:ascii="Arial Rounded MT Bold" w:hAnsi="Arial Rounded MT Bold"/>
                          <w:noProof/>
                        </w:rPr>
                        <w:drawing>
                          <wp:inline distT="0" distB="0" distL="0" distR="0" wp14:anchorId="633C401C" wp14:editId="53AB2164">
                            <wp:extent cx="3348990" cy="878840"/>
                            <wp:effectExtent l="0" t="0" r="0" b="0"/>
                            <wp:docPr id="1013453639" name="Picture 1013453639" descr="sf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fst.jpg"/>
                                    <pic:cNvPicPr>
                                      <a:picLocks noChangeAspect="1" noChangeArrowheads="1"/>
                                    </pic:cNvPicPr>
                                  </pic:nvPicPr>
                                  <pic:blipFill>
                                    <a:blip r:embed="rId35">
                                      <a:lum bright="70000" contrast="-70000"/>
                                      <a:extLst>
                                        <a:ext uri="{28A0092B-C50C-407E-A947-70E740481C1C}">
                                          <a14:useLocalDpi xmlns:a14="http://schemas.microsoft.com/office/drawing/2010/main" val="0"/>
                                        </a:ext>
                                      </a:extLst>
                                    </a:blip>
                                    <a:srcRect/>
                                    <a:stretch>
                                      <a:fillRect/>
                                    </a:stretch>
                                  </pic:blipFill>
                                  <pic:spPr bwMode="auto">
                                    <a:xfrm>
                                      <a:off x="0" y="0"/>
                                      <a:ext cx="3348990" cy="878840"/>
                                    </a:xfrm>
                                    <a:prstGeom prst="rect">
                                      <a:avLst/>
                                    </a:prstGeom>
                                    <a:noFill/>
                                    <a:ln>
                                      <a:noFill/>
                                    </a:ln>
                                  </pic:spPr>
                                </pic:pic>
                              </a:graphicData>
                            </a:graphic>
                          </wp:inline>
                        </w:drawing>
                      </w:r>
                    </w:p>
                    <w:p w14:paraId="45374FFC" w14:textId="77777777" w:rsidR="00176BD7" w:rsidRPr="00821E3B" w:rsidRDefault="00176BD7" w:rsidP="004D665B">
                      <w:pPr>
                        <w:jc w:val="center"/>
                        <w:rPr>
                          <w:rFonts w:ascii="Arial Rounded MT Bold" w:hAnsi="Arial Rounded MT Bold"/>
                        </w:rPr>
                      </w:pPr>
                    </w:p>
                    <w:p w14:paraId="76043E07" w14:textId="77777777" w:rsidR="00176BD7" w:rsidRPr="00821E3B" w:rsidRDefault="00176BD7" w:rsidP="004D665B">
                      <w:pPr>
                        <w:jc w:val="center"/>
                        <w:rPr>
                          <w:rFonts w:ascii="Arial Rounded MT Bold" w:hAnsi="Arial Rounded MT Bold"/>
                        </w:rPr>
                      </w:pPr>
                      <w:r w:rsidRPr="00521A1E">
                        <w:rPr>
                          <w:rFonts w:ascii="Arial Rounded MT Bold" w:hAnsi="Arial Rounded MT Bold"/>
                        </w:rPr>
                        <w:t>Has successfully completed all of the requirements</w:t>
                      </w:r>
                    </w:p>
                    <w:p w14:paraId="1BCC7753" w14:textId="77777777" w:rsidR="00176BD7" w:rsidRPr="00821E3B" w:rsidRDefault="00176BD7" w:rsidP="004D665B">
                      <w:pPr>
                        <w:jc w:val="center"/>
                        <w:rPr>
                          <w:rFonts w:ascii="Arial Rounded MT Bold" w:hAnsi="Arial Rounded MT Bold"/>
                        </w:rPr>
                      </w:pPr>
                      <w:r>
                        <w:rPr>
                          <w:rFonts w:ascii="Arial Rounded MT Bold" w:hAnsi="Arial Rounded MT Bold"/>
                        </w:rPr>
                        <w:t>for</w:t>
                      </w:r>
                      <w:r w:rsidRPr="00521A1E">
                        <w:rPr>
                          <w:rFonts w:ascii="Arial Rounded MT Bold" w:hAnsi="Arial Rounded MT Bold"/>
                        </w:rPr>
                        <w:t xml:space="preserve"> </w:t>
                      </w:r>
                      <w:r>
                        <w:rPr>
                          <w:rFonts w:ascii="Arial Rounded MT Bold" w:hAnsi="Arial Rounded MT Bold"/>
                        </w:rPr>
                        <w:t xml:space="preserve">the </w:t>
                      </w:r>
                    </w:p>
                    <w:p w14:paraId="0E0A6A78" w14:textId="77777777" w:rsidR="00176BD7" w:rsidRPr="00740987" w:rsidRDefault="00176BD7" w:rsidP="004D665B">
                      <w:pPr>
                        <w:jc w:val="center"/>
                        <w:rPr>
                          <w:rFonts w:ascii="Arial Rounded MT Bold" w:hAnsi="Arial Rounded MT Bold"/>
                        </w:rPr>
                      </w:pPr>
                    </w:p>
                    <w:p w14:paraId="40A343BA" w14:textId="77777777" w:rsidR="00176BD7" w:rsidRDefault="00176BD7" w:rsidP="004D665B">
                      <w:pPr>
                        <w:jc w:val="center"/>
                        <w:rPr>
                          <w:rFonts w:ascii="Arial Rounded MT Bold" w:hAnsi="Arial Rounded MT Bold"/>
                          <w:b/>
                          <w:bCs/>
                          <w:sz w:val="40"/>
                          <w:szCs w:val="40"/>
                        </w:rPr>
                      </w:pPr>
                      <w:r w:rsidRPr="00521A1E">
                        <w:rPr>
                          <w:rFonts w:ascii="Arial Rounded MT Bold" w:hAnsi="Arial Rounded MT Bold"/>
                          <w:b/>
                          <w:bCs/>
                          <w:sz w:val="40"/>
                          <w:szCs w:val="40"/>
                        </w:rPr>
                        <w:t>B</w:t>
                      </w:r>
                      <w:r>
                        <w:rPr>
                          <w:rFonts w:ascii="Arial Rounded MT Bold" w:hAnsi="Arial Rounded MT Bold"/>
                          <w:b/>
                          <w:bCs/>
                          <w:sz w:val="40"/>
                          <w:szCs w:val="40"/>
                        </w:rPr>
                        <w:t>asic</w:t>
                      </w:r>
                      <w:r w:rsidRPr="00521A1E">
                        <w:rPr>
                          <w:rFonts w:ascii="Arial Rounded MT Bold" w:hAnsi="Arial Rounded MT Bold"/>
                          <w:b/>
                          <w:bCs/>
                          <w:sz w:val="40"/>
                          <w:szCs w:val="40"/>
                        </w:rPr>
                        <w:t xml:space="preserve"> </w:t>
                      </w:r>
                      <w:r>
                        <w:rPr>
                          <w:rFonts w:ascii="Arial Rounded MT Bold" w:hAnsi="Arial Rounded MT Bold"/>
                          <w:b/>
                          <w:bCs/>
                          <w:sz w:val="40"/>
                          <w:szCs w:val="40"/>
                        </w:rPr>
                        <w:t xml:space="preserve">Qualification for a Safety </w:t>
                      </w:r>
                      <w:r w:rsidRPr="00521A1E">
                        <w:rPr>
                          <w:rFonts w:ascii="Arial Rounded MT Bold" w:hAnsi="Arial Rounded MT Bold"/>
                          <w:b/>
                          <w:bCs/>
                          <w:sz w:val="40"/>
                          <w:szCs w:val="40"/>
                        </w:rPr>
                        <w:t>I</w:t>
                      </w:r>
                      <w:r>
                        <w:rPr>
                          <w:rFonts w:ascii="Arial Rounded MT Bold" w:hAnsi="Arial Rounded MT Bold"/>
                          <w:b/>
                          <w:bCs/>
                          <w:sz w:val="40"/>
                          <w:szCs w:val="40"/>
                        </w:rPr>
                        <w:t>nspector</w:t>
                      </w:r>
                      <w:r w:rsidRPr="00740987">
                        <w:rPr>
                          <w:rFonts w:ascii="Arial Rounded MT Bold" w:hAnsi="Arial Rounded MT Bold"/>
                          <w:b/>
                          <w:bCs/>
                          <w:sz w:val="40"/>
                          <w:szCs w:val="40"/>
                        </w:rPr>
                        <w:t xml:space="preserve"> </w:t>
                      </w:r>
                      <w:r>
                        <w:rPr>
                          <w:rFonts w:ascii="Arial Rounded MT Bold" w:hAnsi="Arial Rounded MT Bold"/>
                          <w:b/>
                          <w:bCs/>
                          <w:sz w:val="40"/>
                          <w:szCs w:val="40"/>
                        </w:rPr>
                        <w:t xml:space="preserve">of </w:t>
                      </w:r>
                    </w:p>
                    <w:p w14:paraId="526A1102" w14:textId="77777777" w:rsidR="00176BD7" w:rsidRPr="00740987" w:rsidRDefault="00176BD7" w:rsidP="004D665B">
                      <w:pPr>
                        <w:jc w:val="center"/>
                        <w:rPr>
                          <w:rFonts w:ascii="Arial Rounded MT Bold" w:hAnsi="Arial Rounded MT Bold"/>
                          <w:sz w:val="40"/>
                          <w:szCs w:val="40"/>
                        </w:rPr>
                      </w:pPr>
                      <w:r>
                        <w:rPr>
                          <w:rFonts w:ascii="Arial Rounded MT Bold" w:hAnsi="Arial Rounded MT Bold"/>
                          <w:b/>
                          <w:bCs/>
                          <w:sz w:val="40"/>
                          <w:szCs w:val="40"/>
                        </w:rPr>
                        <w:t>Independent Spent Fuel Storage Installations</w:t>
                      </w:r>
                    </w:p>
                    <w:p w14:paraId="4A1B5CC8" w14:textId="77777777" w:rsidR="00176BD7" w:rsidRPr="00740987" w:rsidRDefault="00176BD7" w:rsidP="004D665B">
                      <w:pPr>
                        <w:jc w:val="center"/>
                        <w:rPr>
                          <w:rFonts w:ascii="Arial Rounded MT Bold" w:hAnsi="Arial Rounded MT Bold"/>
                        </w:rPr>
                      </w:pPr>
                    </w:p>
                    <w:p w14:paraId="16C34372" w14:textId="77777777" w:rsidR="00176BD7" w:rsidRPr="00740987" w:rsidRDefault="00176BD7" w:rsidP="004D665B">
                      <w:pPr>
                        <w:jc w:val="center"/>
                        <w:rPr>
                          <w:rFonts w:ascii="Arial Rounded MT Bold" w:hAnsi="Arial Rounded MT Bold"/>
                        </w:rPr>
                      </w:pPr>
                    </w:p>
                    <w:p w14:paraId="5BFF1746" w14:textId="77777777" w:rsidR="00176BD7" w:rsidRPr="00521A1E" w:rsidRDefault="00176BD7" w:rsidP="004D665B">
                      <w:pPr>
                        <w:spacing w:line="220" w:lineRule="atLeast"/>
                        <w:jc w:val="center"/>
                        <w:rPr>
                          <w:rFonts w:ascii="Arial Rounded MT Bold" w:hAnsi="Arial Rounded MT Bold"/>
                        </w:rPr>
                      </w:pPr>
                      <w:r w:rsidRPr="00521A1E">
                        <w:rPr>
                          <w:rFonts w:ascii="Arial Rounded MT Bold" w:hAnsi="Arial Rounded MT Bold"/>
                        </w:rPr>
                        <w:t>________________________</w:t>
                      </w:r>
                      <w:r>
                        <w:rPr>
                          <w:rFonts w:ascii="Arial Rounded MT Bold" w:hAnsi="Arial Rounded MT Bold"/>
                        </w:rPr>
                        <w:t>____</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t>_______________________________________</w:t>
                      </w:r>
                    </w:p>
                    <w:p w14:paraId="642CAE5F" w14:textId="77777777" w:rsidR="00176BD7" w:rsidRDefault="00176BD7" w:rsidP="004D665B">
                      <w:pPr>
                        <w:spacing w:line="220" w:lineRule="atLeast"/>
                        <w:jc w:val="center"/>
                        <w:rPr>
                          <w:rFonts w:ascii="Arial Rounded MT Bold" w:hAnsi="Arial Rounded MT Bold"/>
                        </w:rPr>
                      </w:pPr>
                      <w:r>
                        <w:rPr>
                          <w:rFonts w:ascii="Arial Rounded MT Bold" w:hAnsi="Arial Rounded MT Bold"/>
                        </w:rPr>
                        <w:t>Date</w:t>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Pr="00521A1E">
                        <w:rPr>
                          <w:rFonts w:ascii="Arial Rounded MT Bold" w:hAnsi="Arial Rounded MT Bold"/>
                          <w:i/>
                        </w:rPr>
                        <w:t xml:space="preserve">Immediate </w:t>
                      </w:r>
                      <w:r w:rsidRPr="002057BA">
                        <w:rPr>
                          <w:rFonts w:ascii="Arial Rounded MT Bold" w:hAnsi="Arial Rounded MT Bold"/>
                          <w:i/>
                        </w:rPr>
                        <w:t>Supervisor Name</w:t>
                      </w:r>
                      <w:r w:rsidRPr="002057BA">
                        <w:rPr>
                          <w:rFonts w:ascii="Arial Rounded MT Bold" w:hAnsi="Arial Rounded MT Bold"/>
                        </w:rPr>
                        <w:t>, Chief</w:t>
                      </w:r>
                    </w:p>
                    <w:p w14:paraId="212A5977" w14:textId="77777777" w:rsidR="00176BD7" w:rsidRPr="00521A1E" w:rsidRDefault="00176BD7" w:rsidP="004D665B">
                      <w:pPr>
                        <w:spacing w:line="220" w:lineRule="atLeast"/>
                        <w:jc w:val="center"/>
                        <w:rPr>
                          <w:rFonts w:ascii="Arial Rounded MT Bold" w:hAnsi="Arial Rounded MT Bold"/>
                          <w:i/>
                        </w:rPr>
                      </w:pP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00F65603">
                        <w:rPr>
                          <w:rFonts w:ascii="Arial Rounded MT Bold" w:hAnsi="Arial Rounded MT Bold"/>
                        </w:rPr>
                        <w:tab/>
                      </w:r>
                      <w:r w:rsidR="00F65603">
                        <w:rPr>
                          <w:rFonts w:ascii="Arial Rounded MT Bold" w:hAnsi="Arial Rounded MT Bold"/>
                        </w:rPr>
                        <w:tab/>
                      </w:r>
                      <w:r w:rsidR="00F65603">
                        <w:rPr>
                          <w:rFonts w:ascii="Arial Rounded MT Bold" w:hAnsi="Arial Rounded MT Bold"/>
                        </w:rPr>
                        <w:tab/>
                      </w:r>
                      <w:r>
                        <w:rPr>
                          <w:rFonts w:ascii="Arial Rounded MT Bold" w:hAnsi="Arial Rounded MT Bold"/>
                        </w:rPr>
                        <w:tab/>
                      </w:r>
                      <w:r>
                        <w:rPr>
                          <w:rFonts w:ascii="Arial Rounded MT Bold" w:hAnsi="Arial Rounded MT Bold"/>
                        </w:rPr>
                        <w:tab/>
                      </w:r>
                      <w:r>
                        <w:rPr>
                          <w:rFonts w:ascii="Arial Rounded MT Bold" w:hAnsi="Arial Rounded MT Bold"/>
                        </w:rPr>
                        <w:tab/>
                      </w:r>
                      <w:r w:rsidRPr="00521A1E">
                        <w:rPr>
                          <w:rFonts w:ascii="Arial Rounded MT Bold" w:hAnsi="Arial Rounded MT Bold"/>
                          <w:i/>
                        </w:rPr>
                        <w:t>Branch</w:t>
                      </w:r>
                    </w:p>
                  </w:txbxContent>
                </v:textbox>
                <w10:anchorlock/>
              </v:shape>
            </w:pict>
          </mc:Fallback>
        </mc:AlternateContent>
      </w:r>
    </w:p>
    <w:p w14:paraId="3F06A114" w14:textId="77777777" w:rsidR="008216C8" w:rsidRDefault="008216C8" w:rsidP="008216C8">
      <w:pPr>
        <w:widowControl/>
        <w:autoSpaceDE/>
        <w:autoSpaceDN/>
        <w:adjustRightInd/>
      </w:pPr>
    </w:p>
    <w:p w14:paraId="5774FC50" w14:textId="77777777" w:rsidR="008216C8" w:rsidRDefault="008216C8" w:rsidP="00ED5AF6">
      <w:pPr>
        <w:pStyle w:val="BodyText"/>
      </w:pPr>
    </w:p>
    <w:p w14:paraId="5F204083" w14:textId="77777777" w:rsidR="00D33DDF" w:rsidRDefault="00D33DDF" w:rsidP="008216C8">
      <w:pPr>
        <w:jc w:val="center"/>
        <w:rPr>
          <w:b/>
        </w:rPr>
        <w:sectPr w:rsidR="00D33DDF" w:rsidSect="00E31E6C">
          <w:pgSz w:w="15840" w:h="12240" w:orient="landscape"/>
          <w:pgMar w:top="1440" w:right="1440" w:bottom="1440" w:left="1440" w:header="1080" w:footer="720" w:gutter="0"/>
          <w:cols w:space="720"/>
          <w:noEndnote/>
          <w:docGrid w:linePitch="326"/>
        </w:sectPr>
      </w:pPr>
    </w:p>
    <w:p w14:paraId="32DBA731" w14:textId="26CC25C6" w:rsidR="008216C8" w:rsidRDefault="008216C8" w:rsidP="000E0EFF">
      <w:pPr>
        <w:pStyle w:val="SectionTitlePage"/>
      </w:pPr>
      <w:bookmarkStart w:id="150" w:name="_Toc138859175"/>
      <w:bookmarkStart w:id="151" w:name="_Toc152321943"/>
      <w:bookmarkStart w:id="152" w:name="_Toc152570771"/>
      <w:bookmarkStart w:id="153" w:name="_Toc178081655"/>
      <w:r w:rsidRPr="002057BA">
        <w:t>Part B</w:t>
      </w:r>
      <w:r w:rsidR="00CB6A67">
        <w:t xml:space="preserve">: </w:t>
      </w:r>
      <w:r w:rsidRPr="002E2B97">
        <w:t>Technical</w:t>
      </w:r>
      <w:r w:rsidR="00F22DEA">
        <w:t>-</w:t>
      </w:r>
      <w:r>
        <w:t xml:space="preserve">Proficiency </w:t>
      </w:r>
      <w:r w:rsidR="00BE174F">
        <w:t xml:space="preserve">Level </w:t>
      </w:r>
      <w:r w:rsidRPr="002E2B97">
        <w:t>Training</w:t>
      </w:r>
      <w:bookmarkEnd w:id="150"/>
      <w:r w:rsidR="00BE174F">
        <w:t xml:space="preserve"> and Qualification Journal</w:t>
      </w:r>
      <w:bookmarkEnd w:id="151"/>
      <w:bookmarkEnd w:id="152"/>
      <w:bookmarkEnd w:id="153"/>
    </w:p>
    <w:p w14:paraId="3577CFCF" w14:textId="77777777" w:rsidR="001F492B" w:rsidRDefault="001F492B" w:rsidP="000E0EFF">
      <w:pPr>
        <w:pStyle w:val="SectionTitlePage"/>
        <w:sectPr w:rsidR="001F492B" w:rsidSect="00F1173A">
          <w:pgSz w:w="12240" w:h="15840"/>
          <w:pgMar w:top="1440" w:right="1440" w:bottom="1440" w:left="1440" w:header="720" w:footer="720" w:gutter="0"/>
          <w:cols w:space="720"/>
          <w:vAlign w:val="center"/>
          <w:noEndnote/>
          <w:docGrid w:linePitch="326"/>
        </w:sectPr>
      </w:pPr>
    </w:p>
    <w:p w14:paraId="1E60FFD7" w14:textId="77777777" w:rsidR="00D33DDF" w:rsidRDefault="00D33DDF" w:rsidP="0089770E">
      <w:pPr>
        <w:widowControl/>
        <w:autoSpaceDE/>
        <w:autoSpaceDN/>
        <w:adjustRightInd/>
        <w:rPr>
          <w:b/>
        </w:rPr>
        <w:sectPr w:rsidR="00D33DDF" w:rsidSect="00F1173A">
          <w:pgSz w:w="12240" w:h="15840"/>
          <w:pgMar w:top="1440" w:right="1440" w:bottom="1440" w:left="1440" w:header="720" w:footer="720" w:gutter="0"/>
          <w:cols w:space="720"/>
          <w:vAlign w:val="center"/>
          <w:noEndnote/>
          <w:docGrid w:linePitch="326"/>
        </w:sectPr>
      </w:pPr>
    </w:p>
    <w:p w14:paraId="7EEEB574" w14:textId="253F3FAD" w:rsidR="009B1BEE" w:rsidRPr="00197014" w:rsidRDefault="009B1BEE" w:rsidP="005F6473">
      <w:pPr>
        <w:pStyle w:val="Heading1"/>
        <w:spacing w:before="0"/>
        <w:ind w:left="864" w:hanging="864"/>
        <w:rPr>
          <w:spacing w:val="-2"/>
        </w:rPr>
      </w:pPr>
      <w:bookmarkStart w:id="154" w:name="_Toc178081656"/>
      <w:r w:rsidRPr="00197014">
        <w:rPr>
          <w:spacing w:val="-2"/>
        </w:rPr>
        <w:t>PART I. TECHNICAL</w:t>
      </w:r>
      <w:r w:rsidR="002C46DF" w:rsidRPr="00197014">
        <w:rPr>
          <w:spacing w:val="-2"/>
        </w:rPr>
        <w:noBreakHyphen/>
      </w:r>
      <w:r w:rsidR="00F22DEA" w:rsidRPr="00197014">
        <w:rPr>
          <w:spacing w:val="-2"/>
        </w:rPr>
        <w:t xml:space="preserve">PROFICIENCY </w:t>
      </w:r>
      <w:r w:rsidR="005D32F4" w:rsidRPr="00197014">
        <w:rPr>
          <w:spacing w:val="-2"/>
        </w:rPr>
        <w:t xml:space="preserve">LEVEL TRAINING AND INDIVIDUAL </w:t>
      </w:r>
      <w:r w:rsidR="00CA76F6" w:rsidRPr="00197014">
        <w:rPr>
          <w:spacing w:val="-2"/>
        </w:rPr>
        <w:t>STUDY ACTIVITIES</w:t>
      </w:r>
      <w:bookmarkEnd w:id="154"/>
    </w:p>
    <w:p w14:paraId="2E49EA11" w14:textId="5B69E7D1" w:rsidR="0058783C" w:rsidRPr="00C46825" w:rsidRDefault="00C46825" w:rsidP="00C46825">
      <w:pPr>
        <w:pStyle w:val="BodyText"/>
        <w:outlineLvl w:val="1"/>
        <w:rPr>
          <w:u w:val="single"/>
        </w:rPr>
      </w:pPr>
      <w:bookmarkStart w:id="155" w:name="_Toc178081657"/>
      <w:r w:rsidRPr="00C46825">
        <w:rPr>
          <w:u w:val="single"/>
        </w:rPr>
        <w:t>Technical-Proficiency Level Training Courses</w:t>
      </w:r>
      <w:bookmarkEnd w:id="155"/>
    </w:p>
    <w:p w14:paraId="350ABBDD" w14:textId="44916F22" w:rsidR="0058783C" w:rsidRDefault="0058783C" w:rsidP="00736776">
      <w:pPr>
        <w:pStyle w:val="BodyText"/>
      </w:pPr>
      <w:r>
        <w:t xml:space="preserve">This part of </w:t>
      </w:r>
      <w:r w:rsidR="00357CF5">
        <w:t>the Q</w:t>
      </w:r>
      <w:r>
        <w:t xml:space="preserve">ualification </w:t>
      </w:r>
      <w:r w:rsidR="00357CF5">
        <w:t>J</w:t>
      </w:r>
      <w:r>
        <w:t xml:space="preserve">ournal focuses on technical training needed to understand the operations, regulatory requirements, and inspection process of an </w:t>
      </w:r>
      <w:r w:rsidR="009929CE">
        <w:t>independent spent fuel storage installation (</w:t>
      </w:r>
      <w:r>
        <w:t>ISFSI</w:t>
      </w:r>
      <w:r w:rsidR="009929CE">
        <w:t>)</w:t>
      </w:r>
      <w:r>
        <w:t>.</w:t>
      </w:r>
      <w:r w:rsidR="00A552ED">
        <w:t xml:space="preserve"> The following courses can be taken in any order.</w:t>
      </w:r>
    </w:p>
    <w:p w14:paraId="5D4FECBD" w14:textId="5EFA0E99" w:rsidR="00F1173A" w:rsidRPr="00521A1E" w:rsidRDefault="00F1173A" w:rsidP="00F1173A">
      <w:pPr>
        <w:pStyle w:val="BodyTextbox"/>
      </w:pPr>
      <w:r w:rsidRPr="00521A1E">
        <w:t>Note: Before signing up for any training cou</w:t>
      </w:r>
      <w:r>
        <w:t>rse,</w:t>
      </w:r>
      <w:r>
        <w:br/>
        <w:t xml:space="preserve">you should verify that you have </w:t>
      </w:r>
      <w:r w:rsidRPr="00521A1E">
        <w:t xml:space="preserve">met </w:t>
      </w:r>
      <w:r>
        <w:t xml:space="preserve">the </w:t>
      </w:r>
      <w:r w:rsidRPr="00521A1E">
        <w:t>prerequisites.</w:t>
      </w:r>
    </w:p>
    <w:p w14:paraId="1FC690FA" w14:textId="7DA9ED9D" w:rsidR="00782CA6" w:rsidRPr="00E172EF" w:rsidRDefault="00782CA6" w:rsidP="00414DB6">
      <w:pPr>
        <w:pStyle w:val="BodyText"/>
        <w:numPr>
          <w:ilvl w:val="0"/>
          <w:numId w:val="35"/>
        </w:numPr>
        <w:rPr>
          <w:caps/>
        </w:rPr>
      </w:pPr>
      <w:r w:rsidRPr="000826CB">
        <w:t>Crane Technology (SF</w:t>
      </w:r>
      <w:r>
        <w:noBreakHyphen/>
      </w:r>
      <w:r w:rsidRPr="000826CB">
        <w:t>182)</w:t>
      </w:r>
    </w:p>
    <w:p w14:paraId="71CE92AE" w14:textId="072055BD" w:rsidR="00782CA6" w:rsidRPr="00E172EF" w:rsidRDefault="00614764" w:rsidP="00414DB6">
      <w:pPr>
        <w:pStyle w:val="BodyText"/>
        <w:numPr>
          <w:ilvl w:val="0"/>
          <w:numId w:val="35"/>
        </w:numPr>
        <w:rPr>
          <w:caps/>
        </w:rPr>
      </w:pPr>
      <w:r w:rsidRPr="000826CB">
        <w:t>H</w:t>
      </w:r>
      <w:r>
        <w:noBreakHyphen/>
      </w:r>
      <w:r w:rsidRPr="000826CB">
        <w:t>117</w:t>
      </w:r>
      <w:r>
        <w:t>S</w:t>
      </w:r>
      <w:r w:rsidRPr="000826CB">
        <w:t xml:space="preserve">, </w:t>
      </w:r>
      <w:r>
        <w:t>Introductory Health Physics Self</w:t>
      </w:r>
      <w:r>
        <w:noBreakHyphen/>
        <w:t>Study Course</w:t>
      </w:r>
      <w:r w:rsidRPr="000826CB">
        <w:t>, or H</w:t>
      </w:r>
      <w:r>
        <w:noBreakHyphen/>
        <w:t>122S and H</w:t>
      </w:r>
      <w:r>
        <w:noBreakHyphen/>
        <w:t>122L</w:t>
      </w:r>
      <w:r w:rsidRPr="000826CB">
        <w:t xml:space="preserve">, </w:t>
      </w:r>
      <w:r>
        <w:t>Fundamental Health Physics</w:t>
      </w:r>
    </w:p>
    <w:p w14:paraId="44C8AA92" w14:textId="5C0C08FE" w:rsidR="00614764" w:rsidRPr="00E172EF" w:rsidRDefault="00614764" w:rsidP="00414DB6">
      <w:pPr>
        <w:pStyle w:val="BodyText"/>
        <w:numPr>
          <w:ilvl w:val="0"/>
          <w:numId w:val="35"/>
        </w:numPr>
        <w:rPr>
          <w:caps/>
        </w:rPr>
      </w:pPr>
      <w:r w:rsidRPr="00521A1E">
        <w:t>Concrete Technology and</w:t>
      </w:r>
      <w:r>
        <w:t xml:space="preserve">/or </w:t>
      </w:r>
      <w:r w:rsidRPr="00521A1E">
        <w:t>Codes</w:t>
      </w:r>
      <w:r>
        <w:t xml:space="preserve"> Course (E</w:t>
      </w:r>
      <w:r>
        <w:noBreakHyphen/>
        <w:t>117)</w:t>
      </w:r>
    </w:p>
    <w:p w14:paraId="77D2FD7D" w14:textId="1FF86D6F" w:rsidR="00614764" w:rsidRPr="00E172EF" w:rsidRDefault="00614764" w:rsidP="00414DB6">
      <w:pPr>
        <w:pStyle w:val="BodyText"/>
        <w:numPr>
          <w:ilvl w:val="0"/>
          <w:numId w:val="35"/>
        </w:numPr>
        <w:rPr>
          <w:caps/>
        </w:rPr>
      </w:pPr>
      <w:r w:rsidRPr="00521A1E">
        <w:t>Welding Technology and</w:t>
      </w:r>
      <w:r>
        <w:t xml:space="preserve">/or </w:t>
      </w:r>
      <w:r w:rsidRPr="00521A1E">
        <w:t>Codes</w:t>
      </w:r>
      <w:r>
        <w:t xml:space="preserve"> Course</w:t>
      </w:r>
    </w:p>
    <w:p w14:paraId="3C73DC43" w14:textId="3B771E35" w:rsidR="00614764" w:rsidRPr="00E172EF" w:rsidRDefault="00614764" w:rsidP="00414DB6">
      <w:pPr>
        <w:pStyle w:val="BodyText"/>
        <w:numPr>
          <w:ilvl w:val="0"/>
          <w:numId w:val="35"/>
        </w:numPr>
        <w:rPr>
          <w:caps/>
        </w:rPr>
      </w:pPr>
      <w:r>
        <w:t>NDE Technology and/or Codes Course (E</w:t>
      </w:r>
      <w:r>
        <w:noBreakHyphen/>
        <w:t>306)</w:t>
      </w:r>
    </w:p>
    <w:p w14:paraId="404E37C0" w14:textId="4847C194" w:rsidR="00614764" w:rsidRDefault="00614764" w:rsidP="00414DB6">
      <w:pPr>
        <w:pStyle w:val="BodyText"/>
        <w:numPr>
          <w:ilvl w:val="0"/>
          <w:numId w:val="35"/>
        </w:numPr>
        <w:rPr>
          <w:caps/>
        </w:rPr>
      </w:pPr>
      <w:r>
        <w:t>Independent Spent Fuel Storage Installations Self</w:t>
      </w:r>
      <w:r>
        <w:noBreakHyphen/>
        <w:t>Study Course (F</w:t>
      </w:r>
      <w:r>
        <w:noBreakHyphen/>
        <w:t>220S)</w:t>
      </w:r>
    </w:p>
    <w:p w14:paraId="739D7B28" w14:textId="0DF105E8" w:rsidR="0058783C" w:rsidRPr="00C46825" w:rsidRDefault="00C46825" w:rsidP="00C46825">
      <w:pPr>
        <w:pStyle w:val="BodyText"/>
        <w:outlineLvl w:val="1"/>
        <w:rPr>
          <w:u w:val="single"/>
        </w:rPr>
      </w:pPr>
      <w:bookmarkStart w:id="156" w:name="_Toc178081658"/>
      <w:r w:rsidRPr="00C46825">
        <w:rPr>
          <w:u w:val="single"/>
        </w:rPr>
        <w:t>Technical-Proficiency Level Individual Study Activities</w:t>
      </w:r>
      <w:bookmarkEnd w:id="156"/>
    </w:p>
    <w:p w14:paraId="10C227DC" w14:textId="7ED9D280" w:rsidR="0058783C" w:rsidRDefault="0058783C" w:rsidP="00736776">
      <w:pPr>
        <w:pStyle w:val="BodyText"/>
      </w:pPr>
      <w:r w:rsidRPr="00D9458D">
        <w:t xml:space="preserve">The </w:t>
      </w:r>
      <w:r w:rsidR="009929CE">
        <w:t>individual study activities (</w:t>
      </w:r>
      <w:r w:rsidR="00F11458">
        <w:t>ISAs</w:t>
      </w:r>
      <w:r w:rsidR="009929CE">
        <w:t>)</w:t>
      </w:r>
      <w:r w:rsidRPr="00D9458D">
        <w:t xml:space="preserve"> are designed to direct and focus your efforts as </w:t>
      </w:r>
      <w:r w:rsidR="00F11458">
        <w:t>you</w:t>
      </w:r>
      <w:r>
        <w:t xml:space="preserve"> </w:t>
      </w:r>
      <w:r w:rsidRPr="00D9458D">
        <w:t xml:space="preserve">begin reviewing documents that will be important to the performance of </w:t>
      </w:r>
      <w:r w:rsidR="00F11458">
        <w:t>your</w:t>
      </w:r>
      <w:r w:rsidR="00F11458" w:rsidRPr="00D9458D">
        <w:t xml:space="preserve"> </w:t>
      </w:r>
      <w:r w:rsidRPr="00D9458D">
        <w:t xml:space="preserve">job. Each study activity begins with a </w:t>
      </w:r>
      <w:r w:rsidRPr="002C7334">
        <w:t xml:space="preserve">purpose </w:t>
      </w:r>
      <w:r w:rsidRPr="00D9458D">
        <w:t xml:space="preserve">statement informing </w:t>
      </w:r>
      <w:r w:rsidR="00F11458">
        <w:t>you</w:t>
      </w:r>
      <w:r w:rsidRPr="00D9458D">
        <w:t xml:space="preserve"> of why the activity is important and how it relates to the job of an inspector. The </w:t>
      </w:r>
      <w:r w:rsidRPr="002C7334">
        <w:t>level of effort</w:t>
      </w:r>
      <w:r w:rsidRPr="00D9458D">
        <w:t xml:space="preserve"> has been noted so that you have an idea of how much effort should be expended in completing the activity. (</w:t>
      </w:r>
      <w:r>
        <w:t>These</w:t>
      </w:r>
      <w:r w:rsidRPr="00D9458D">
        <w:t xml:space="preserve"> times are estimates. </w:t>
      </w:r>
      <w:r w:rsidR="00F11458">
        <w:t>You</w:t>
      </w:r>
      <w:r w:rsidRPr="00D9458D">
        <w:t xml:space="preserve"> may need a little more or a little less time.) </w:t>
      </w:r>
      <w:r w:rsidR="00F11458">
        <w:t>You</w:t>
      </w:r>
      <w:r>
        <w:t xml:space="preserve"> should review the </w:t>
      </w:r>
      <w:r w:rsidRPr="002C7334">
        <w:t>evaluation criteria</w:t>
      </w:r>
      <w:r w:rsidRPr="00D9458D">
        <w:t xml:space="preserve"> first </w:t>
      </w:r>
      <w:r>
        <w:t>to</w:t>
      </w:r>
      <w:r w:rsidRPr="00D9458D">
        <w:t xml:space="preserve"> better understand what </w:t>
      </w:r>
      <w:r w:rsidR="00F11458">
        <w:t>you</w:t>
      </w:r>
      <w:r>
        <w:t xml:space="preserve"> should</w:t>
      </w:r>
      <w:r w:rsidRPr="00D9458D">
        <w:t xml:space="preserve"> achieve as a result of completing the activity. </w:t>
      </w:r>
      <w:r>
        <w:t xml:space="preserve">The </w:t>
      </w:r>
      <w:r w:rsidRPr="00D9458D">
        <w:t xml:space="preserve">evaluation criteria </w:t>
      </w:r>
      <w:r>
        <w:t>should</w:t>
      </w:r>
      <w:r w:rsidRPr="00D9458D">
        <w:t xml:space="preserve"> help </w:t>
      </w:r>
      <w:r w:rsidR="00F11458">
        <w:t>you</w:t>
      </w:r>
      <w:r>
        <w:t xml:space="preserve"> to</w:t>
      </w:r>
      <w:r w:rsidRPr="00D9458D">
        <w:t xml:space="preserve"> focus on </w:t>
      </w:r>
      <w:r>
        <w:t>the relevant information</w:t>
      </w:r>
      <w:r w:rsidRPr="00D9458D">
        <w:t>. The</w:t>
      </w:r>
      <w:r w:rsidRPr="00D9458D">
        <w:rPr>
          <w:b/>
          <w:bCs/>
        </w:rPr>
        <w:t xml:space="preserve"> </w:t>
      </w:r>
      <w:r w:rsidRPr="002C7334">
        <w:t xml:space="preserve">tasks </w:t>
      </w:r>
      <w:r w:rsidRPr="00D9458D">
        <w:t xml:space="preserve">outline the </w:t>
      </w:r>
      <w:r>
        <w:t xml:space="preserve">items that </w:t>
      </w:r>
      <w:r w:rsidR="00F11458">
        <w:t>you</w:t>
      </w:r>
      <w:r>
        <w:t xml:space="preserve"> </w:t>
      </w:r>
      <w:r w:rsidRPr="00D9458D">
        <w:t xml:space="preserve">must </w:t>
      </w:r>
      <w:r>
        <w:t>complete</w:t>
      </w:r>
      <w:r w:rsidRPr="00D9458D">
        <w:t xml:space="preserve"> to successfully address the evaluation criteria.</w:t>
      </w:r>
    </w:p>
    <w:p w14:paraId="5B1A0FAC" w14:textId="77777777" w:rsidR="0058783C" w:rsidRPr="00896E09" w:rsidRDefault="0058783C" w:rsidP="005028E3">
      <w:pPr>
        <w:pStyle w:val="BodyText"/>
      </w:pPr>
      <w:r w:rsidRPr="00896E09">
        <w:t xml:space="preserve">The following general guidance applies as </w:t>
      </w:r>
      <w:r w:rsidR="00F11458">
        <w:t>you</w:t>
      </w:r>
      <w:r w:rsidRPr="00896E09">
        <w:t xml:space="preserve"> complete the various study activities:</w:t>
      </w:r>
    </w:p>
    <w:p w14:paraId="2C1C09CA" w14:textId="77777777" w:rsidR="0058783C" w:rsidRDefault="00F11458" w:rsidP="005028E3">
      <w:pPr>
        <w:pStyle w:val="ListBullet2"/>
      </w:pPr>
      <w:r>
        <w:t>You should c</w:t>
      </w:r>
      <w:r w:rsidR="0058783C" w:rsidRPr="00896E09">
        <w:t>omplete all parts of each activity.</w:t>
      </w:r>
    </w:p>
    <w:p w14:paraId="6772A4E2" w14:textId="508B405B" w:rsidR="0058783C" w:rsidRDefault="00F11458" w:rsidP="005028E3">
      <w:pPr>
        <w:pStyle w:val="ListBullet2"/>
      </w:pPr>
      <w:r>
        <w:t>Your</w:t>
      </w:r>
      <w:r w:rsidR="0058783C">
        <w:t xml:space="preserve"> immediate</w:t>
      </w:r>
      <w:r w:rsidR="0058783C" w:rsidRPr="00896E09">
        <w:t xml:space="preserve"> supervisor will act as a resource as </w:t>
      </w:r>
      <w:r>
        <w:t>you</w:t>
      </w:r>
      <w:r w:rsidRPr="00896E09">
        <w:t xml:space="preserve"> </w:t>
      </w:r>
      <w:r w:rsidR="0058783C" w:rsidRPr="00896E09">
        <w:t xml:space="preserve">complete each activity. </w:t>
      </w:r>
      <w:r>
        <w:t>Your</w:t>
      </w:r>
      <w:r w:rsidRPr="00896E09">
        <w:t xml:space="preserve"> </w:t>
      </w:r>
      <w:r w:rsidR="0058783C">
        <w:t>immediate</w:t>
      </w:r>
      <w:r w:rsidR="0058783C" w:rsidRPr="00896E09">
        <w:t xml:space="preserve"> supervisor may also designate other fully qualified individuals to work with </w:t>
      </w:r>
      <w:r>
        <w:t>you</w:t>
      </w:r>
      <w:r w:rsidR="00F65603">
        <w:t xml:space="preserve"> and sign off the qualification journal as you complete the material</w:t>
      </w:r>
      <w:r w:rsidR="0058783C" w:rsidRPr="00896E09">
        <w:t xml:space="preserve">. </w:t>
      </w:r>
      <w:r>
        <w:t>You</w:t>
      </w:r>
      <w:r w:rsidR="0058783C">
        <w:t xml:space="preserve"> should d</w:t>
      </w:r>
      <w:r w:rsidR="0058783C" w:rsidRPr="00896E09">
        <w:t xml:space="preserve">iscuss any questions with </w:t>
      </w:r>
      <w:r>
        <w:t>your</w:t>
      </w:r>
      <w:r w:rsidRPr="00896E09">
        <w:t xml:space="preserve"> </w:t>
      </w:r>
      <w:r w:rsidR="0058783C" w:rsidRPr="00896E09">
        <w:t>supervisor or designated resource.</w:t>
      </w:r>
    </w:p>
    <w:p w14:paraId="25DF8664" w14:textId="45534544" w:rsidR="0058783C" w:rsidRDefault="00F11458" w:rsidP="005028E3">
      <w:pPr>
        <w:pStyle w:val="ListBullet2"/>
      </w:pPr>
      <w:r>
        <w:t>You are</w:t>
      </w:r>
      <w:r w:rsidR="0058783C" w:rsidRPr="00896E09">
        <w:t xml:space="preserve"> responsible for keeping track of </w:t>
      </w:r>
      <w:r w:rsidR="0058783C">
        <w:t>the</w:t>
      </w:r>
      <w:r w:rsidR="0058783C" w:rsidRPr="00896E09">
        <w:t xml:space="preserve"> tasks completed. </w:t>
      </w:r>
      <w:r>
        <w:t>You</w:t>
      </w:r>
      <w:r w:rsidR="0058783C">
        <w:t xml:space="preserve"> should complete </w:t>
      </w:r>
      <w:r w:rsidR="0058783C" w:rsidRPr="00896E09">
        <w:t xml:space="preserve">all the tasks </w:t>
      </w:r>
      <w:r w:rsidR="0058783C">
        <w:t>in each a</w:t>
      </w:r>
      <w:r w:rsidR="0058783C" w:rsidRPr="00896E09">
        <w:t xml:space="preserve">ctivity before meeting with </w:t>
      </w:r>
      <w:r>
        <w:t>your</w:t>
      </w:r>
      <w:r w:rsidRPr="00896E09">
        <w:t xml:space="preserve"> </w:t>
      </w:r>
      <w:r w:rsidR="0058783C">
        <w:t>immediate</w:t>
      </w:r>
      <w:r w:rsidR="0058783C" w:rsidRPr="00896E09">
        <w:t xml:space="preserve"> supervisor or designee for evaluation.</w:t>
      </w:r>
    </w:p>
    <w:p w14:paraId="7A6383C6" w14:textId="46BC0136" w:rsidR="0058783C" w:rsidRPr="00012A8C" w:rsidRDefault="005D32F4" w:rsidP="005609E2">
      <w:pPr>
        <w:pStyle w:val="JournalTOPIC"/>
      </w:pPr>
      <w:bookmarkStart w:id="157" w:name="_Toc152321944"/>
      <w:bookmarkStart w:id="158" w:name="_Toc152570772"/>
      <w:bookmarkStart w:id="159" w:name="_Toc178081659"/>
      <w:r>
        <w:t>(</w:t>
      </w:r>
      <w:r w:rsidR="0058783C" w:rsidRPr="00012A8C">
        <w:t>ISA</w:t>
      </w:r>
      <w:r w:rsidR="000A14ED">
        <w:t>-</w:t>
      </w:r>
      <w:r w:rsidR="0058783C">
        <w:t>Technical</w:t>
      </w:r>
      <w:r w:rsidR="000A14ED">
        <w:t>-</w:t>
      </w:r>
      <w:r w:rsidR="0058783C">
        <w:t>1</w:t>
      </w:r>
      <w:r w:rsidR="0058783C" w:rsidRPr="00012A8C">
        <w:t xml:space="preserve">) </w:t>
      </w:r>
      <w:r w:rsidR="0058783C">
        <w:t>ISFSI Inspection Procedures</w:t>
      </w:r>
      <w:bookmarkEnd w:id="157"/>
      <w:bookmarkEnd w:id="158"/>
      <w:bookmarkEnd w:id="159"/>
    </w:p>
    <w:p w14:paraId="04D2CC16" w14:textId="77777777" w:rsidR="00871234" w:rsidRPr="00871234" w:rsidRDefault="00871234" w:rsidP="00871234">
      <w:pPr>
        <w:pStyle w:val="JOURNALHeading2"/>
      </w:pPr>
      <w:r w:rsidRPr="00871234">
        <w:t>PURPOSE:</w:t>
      </w:r>
    </w:p>
    <w:p w14:paraId="1CEA75FB" w14:textId="2781616D" w:rsidR="0058783C" w:rsidRPr="00290470" w:rsidRDefault="0058783C" w:rsidP="00052012">
      <w:pPr>
        <w:pStyle w:val="BodyText"/>
        <w:spacing w:before="240"/>
      </w:pPr>
      <w:r w:rsidRPr="00290470">
        <w:t xml:space="preserve">The purpose of this activity is to introduce you to the content and organization of the </w:t>
      </w:r>
      <w:r w:rsidR="009929CE">
        <w:t>U.S. Nuclear Regulatory Commission (</w:t>
      </w:r>
      <w:r w:rsidRPr="00290470">
        <w:t>NRC</w:t>
      </w:r>
      <w:r w:rsidR="009929CE">
        <w:t>)</w:t>
      </w:r>
      <w:r w:rsidRPr="00290470">
        <w:t xml:space="preserve"> Inspection Manual and how it relates to</w:t>
      </w:r>
      <w:r>
        <w:t xml:space="preserve"> the ISFSI inspection program</w:t>
      </w:r>
      <w:r w:rsidRPr="00290470">
        <w:t>. As an inspector, you will be following an inspection program that is defined by a</w:t>
      </w:r>
      <w:r w:rsidR="001234DF">
        <w:t xml:space="preserve">n Inspection Manual </w:t>
      </w:r>
      <w:r w:rsidR="00192702">
        <w:t>C</w:t>
      </w:r>
      <w:r w:rsidR="001234DF">
        <w:t>hapter</w:t>
      </w:r>
      <w:r w:rsidRPr="00290470">
        <w:t xml:space="preserve"> </w:t>
      </w:r>
      <w:r w:rsidR="001234DF">
        <w:t>(</w:t>
      </w:r>
      <w:r>
        <w:t>IMC</w:t>
      </w:r>
      <w:r w:rsidR="001234DF">
        <w:t>)</w:t>
      </w:r>
      <w:r w:rsidRPr="00290470">
        <w:t xml:space="preserve"> and implemented by its associated inspection procedures</w:t>
      </w:r>
      <w:r>
        <w:t xml:space="preserve"> (IPs)</w:t>
      </w:r>
      <w:r w:rsidRPr="00290470">
        <w:t xml:space="preserve">. This study activity will help you identify and locate inspection procedures that are used in the </w:t>
      </w:r>
      <w:r>
        <w:t>ISFSI</w:t>
      </w:r>
      <w:r w:rsidRPr="00290470">
        <w:t xml:space="preserve"> inspection program and to recognize the limitations associated with applying the guidance contained in the procedures. This activity will also introduce you to </w:t>
      </w:r>
      <w:r w:rsidR="001234DF">
        <w:t>I</w:t>
      </w:r>
      <w:r>
        <w:t>MCs</w:t>
      </w:r>
      <w:r w:rsidRPr="00290470">
        <w:t xml:space="preserve"> establishing policy that will govern some of your actions in implementing the inspection program.</w:t>
      </w:r>
    </w:p>
    <w:p w14:paraId="68557564" w14:textId="4EABAA19" w:rsidR="0058783C" w:rsidRPr="00012A8C" w:rsidRDefault="00D90059" w:rsidP="00052012">
      <w:pPr>
        <w:pStyle w:val="JOURNALHeading2"/>
        <w:spacing w:before="240"/>
      </w:pPr>
      <w:r w:rsidRPr="00D90059">
        <w:rPr>
          <w:bCs w:val="0"/>
        </w:rPr>
        <w:t>COMPETENCY AREA:</w:t>
      </w:r>
      <w:r w:rsidR="009D1770">
        <w:rPr>
          <w:bCs w:val="0"/>
        </w:rPr>
        <w:tab/>
      </w:r>
      <w:r w:rsidR="0058783C" w:rsidRPr="00012A8C">
        <w:t>INSPECTION</w:t>
      </w:r>
    </w:p>
    <w:p w14:paraId="6F0504BC" w14:textId="3AF79648" w:rsidR="0058783C" w:rsidRPr="001350B9" w:rsidRDefault="00BA5A38" w:rsidP="00052012">
      <w:pPr>
        <w:pStyle w:val="JOURNALHeading2"/>
        <w:spacing w:before="240"/>
      </w:pPr>
      <w:r w:rsidRPr="00BA5A38">
        <w:rPr>
          <w:bCs w:val="0"/>
        </w:rPr>
        <w:t>LEVEL OF EFFORT:</w:t>
      </w:r>
      <w:r w:rsidR="0058783C" w:rsidRPr="00012A8C">
        <w:rPr>
          <w:b/>
        </w:rPr>
        <w:tab/>
      </w:r>
      <w:r w:rsidR="0058783C" w:rsidRPr="00012A8C">
        <w:t>12 hours</w:t>
      </w:r>
    </w:p>
    <w:p w14:paraId="1AA9511E" w14:textId="77777777" w:rsidR="00617BD8" w:rsidRPr="00617BD8" w:rsidRDefault="00617BD8" w:rsidP="00052012">
      <w:pPr>
        <w:pStyle w:val="JOURNALHeading2"/>
        <w:spacing w:before="240"/>
      </w:pPr>
      <w:r w:rsidRPr="00617BD8">
        <w:rPr>
          <w:bCs w:val="0"/>
        </w:rPr>
        <w:t>REFERENCES:</w:t>
      </w:r>
    </w:p>
    <w:p w14:paraId="6D7BE31C" w14:textId="19386DC4" w:rsidR="0058783C" w:rsidRDefault="0058783C" w:rsidP="008D6168">
      <w:pPr>
        <w:pStyle w:val="ListBullet2"/>
        <w:numPr>
          <w:ilvl w:val="0"/>
          <w:numId w:val="39"/>
        </w:numPr>
      </w:pPr>
      <w:r w:rsidRPr="00447FC8">
        <w:t>IP 60851, “Design Control of ISFSI Components”</w:t>
      </w:r>
    </w:p>
    <w:p w14:paraId="434FEB7D" w14:textId="056D7D21" w:rsidR="0058783C" w:rsidRDefault="0058783C" w:rsidP="008D6168">
      <w:pPr>
        <w:pStyle w:val="ListBullet2"/>
        <w:numPr>
          <w:ilvl w:val="0"/>
          <w:numId w:val="39"/>
        </w:numPr>
      </w:pPr>
      <w:r w:rsidRPr="00447FC8">
        <w:t>IP 60852, “ISFSI Component Fabrication by</w:t>
      </w:r>
      <w:r w:rsidRPr="00447FC8">
        <w:tab/>
        <w:t>Outside Fabricators”</w:t>
      </w:r>
    </w:p>
    <w:p w14:paraId="533FC031" w14:textId="016514DA" w:rsidR="0058783C" w:rsidRDefault="0058783C" w:rsidP="008D6168">
      <w:pPr>
        <w:pStyle w:val="ListBullet2"/>
        <w:numPr>
          <w:ilvl w:val="0"/>
          <w:numId w:val="39"/>
        </w:numPr>
      </w:pPr>
      <w:r>
        <w:t xml:space="preserve">IP </w:t>
      </w:r>
      <w:r w:rsidRPr="00447FC8">
        <w:t>60853, “On</w:t>
      </w:r>
      <w:r w:rsidR="002C46DF">
        <w:noBreakHyphen/>
      </w:r>
      <w:r w:rsidRPr="00447FC8">
        <w:t>Site Fabrication of Compon</w:t>
      </w:r>
      <w:r>
        <w:t xml:space="preserve">ents </w:t>
      </w:r>
      <w:r w:rsidRPr="00447FC8">
        <w:t>and Construction of an ISFSI”</w:t>
      </w:r>
    </w:p>
    <w:p w14:paraId="1E893283" w14:textId="67715D7E" w:rsidR="0058783C" w:rsidRDefault="0058783C" w:rsidP="008D6168">
      <w:pPr>
        <w:pStyle w:val="ListBullet2"/>
        <w:numPr>
          <w:ilvl w:val="0"/>
          <w:numId w:val="39"/>
        </w:numPr>
      </w:pPr>
      <w:r w:rsidRPr="00447FC8">
        <w:t>IP 60854, “Preoperational Testing of</w:t>
      </w:r>
      <w:r>
        <w:t xml:space="preserve"> </w:t>
      </w:r>
      <w:r w:rsidRPr="00447FC8">
        <w:t>an ISFSI”</w:t>
      </w:r>
    </w:p>
    <w:p w14:paraId="55397366" w14:textId="0E320B86" w:rsidR="0058783C" w:rsidRDefault="0058783C" w:rsidP="008D6168">
      <w:pPr>
        <w:pStyle w:val="ListBullet2"/>
        <w:numPr>
          <w:ilvl w:val="0"/>
          <w:numId w:val="39"/>
        </w:numPr>
      </w:pPr>
      <w:r w:rsidRPr="00447FC8">
        <w:t xml:space="preserve">IP </w:t>
      </w:r>
      <w:r w:rsidRPr="0075697E">
        <w:t>60855</w:t>
      </w:r>
      <w:r w:rsidRPr="00447FC8">
        <w:t>, “Operation of an ISFSI”</w:t>
      </w:r>
    </w:p>
    <w:p w14:paraId="41679405" w14:textId="031C86DD" w:rsidR="0058783C" w:rsidRDefault="0058783C" w:rsidP="008D6168">
      <w:pPr>
        <w:pStyle w:val="ListBullet2"/>
        <w:numPr>
          <w:ilvl w:val="0"/>
          <w:numId w:val="39"/>
        </w:numPr>
      </w:pPr>
      <w:r w:rsidRPr="00447FC8">
        <w:t xml:space="preserve">IP </w:t>
      </w:r>
      <w:r w:rsidRPr="0075697E">
        <w:t>60856</w:t>
      </w:r>
      <w:r w:rsidRPr="00447FC8">
        <w:t>, “Review of 10</w:t>
      </w:r>
      <w:r w:rsidR="009929CE">
        <w:t> </w:t>
      </w:r>
      <w:r w:rsidRPr="00447FC8">
        <w:t>CFR</w:t>
      </w:r>
      <w:r w:rsidR="009929CE">
        <w:t> </w:t>
      </w:r>
      <w:r w:rsidRPr="00447FC8">
        <w:t>72.212(b)</w:t>
      </w:r>
      <w:r>
        <w:t xml:space="preserve"> </w:t>
      </w:r>
      <w:r w:rsidRPr="00447FC8">
        <w:t>Evaluations”</w:t>
      </w:r>
    </w:p>
    <w:p w14:paraId="32E24204" w14:textId="1E23D194" w:rsidR="0058783C" w:rsidRDefault="0058783C" w:rsidP="008D6168">
      <w:pPr>
        <w:pStyle w:val="ListBullet2"/>
        <w:numPr>
          <w:ilvl w:val="0"/>
          <w:numId w:val="39"/>
        </w:numPr>
      </w:pPr>
      <w:r w:rsidRPr="00447FC8">
        <w:t>IP 60857, “Review of 10</w:t>
      </w:r>
      <w:r w:rsidR="009929CE">
        <w:t> </w:t>
      </w:r>
      <w:r w:rsidRPr="00447FC8">
        <w:t>CFR</w:t>
      </w:r>
      <w:r w:rsidR="009929CE">
        <w:t> </w:t>
      </w:r>
      <w:r w:rsidRPr="00447FC8">
        <w:t>72.48 Evaluations”</w:t>
      </w:r>
    </w:p>
    <w:p w14:paraId="262E18CE" w14:textId="3B615546" w:rsidR="0058783C" w:rsidRDefault="0058783C" w:rsidP="008D6168">
      <w:pPr>
        <w:pStyle w:val="ListBullet2"/>
        <w:numPr>
          <w:ilvl w:val="0"/>
          <w:numId w:val="39"/>
        </w:numPr>
      </w:pPr>
      <w:r>
        <w:t xml:space="preserve">IP </w:t>
      </w:r>
      <w:r w:rsidRPr="00447FC8">
        <w:t>60858, “Away</w:t>
      </w:r>
      <w:r w:rsidR="002C46DF">
        <w:noBreakHyphen/>
      </w:r>
      <w:r w:rsidRPr="00447FC8">
        <w:t>From</w:t>
      </w:r>
      <w:r w:rsidR="002C46DF">
        <w:noBreakHyphen/>
      </w:r>
      <w:r w:rsidRPr="00447FC8">
        <w:t>Reactor ISFSI Inspection</w:t>
      </w:r>
      <w:r>
        <w:t xml:space="preserve"> </w:t>
      </w:r>
      <w:r w:rsidRPr="00447FC8">
        <w:t>Guidance”</w:t>
      </w:r>
    </w:p>
    <w:p w14:paraId="268792C0" w14:textId="6B307330" w:rsidR="00D1361C" w:rsidRPr="00557BB8" w:rsidRDefault="00DD21EF" w:rsidP="008D6168">
      <w:pPr>
        <w:pStyle w:val="ListBullet2"/>
        <w:numPr>
          <w:ilvl w:val="0"/>
          <w:numId w:val="39"/>
        </w:numPr>
        <w:rPr>
          <w:i/>
          <w:iCs/>
        </w:rPr>
      </w:pPr>
      <w:r>
        <w:t>IP 60859, “</w:t>
      </w:r>
      <w:r w:rsidR="000916D3">
        <w:t>ISFSI License Renewal Inspection</w:t>
      </w:r>
      <w:r>
        <w:t>”</w:t>
      </w:r>
      <w:r w:rsidR="004E0DB6">
        <w:t xml:space="preserve"> – </w:t>
      </w:r>
      <w:r w:rsidR="001F1F3E">
        <w:t xml:space="preserve">Note: </w:t>
      </w:r>
      <w:r w:rsidR="004E0DB6" w:rsidRPr="001F1F3E">
        <w:t>IP Under Development at the time of issuance for this IMC</w:t>
      </w:r>
      <w:r w:rsidR="004E0DB6" w:rsidRPr="00557BB8">
        <w:rPr>
          <w:i/>
          <w:iCs/>
        </w:rPr>
        <w:t>.</w:t>
      </w:r>
    </w:p>
    <w:p w14:paraId="464956FA" w14:textId="66403FE5" w:rsidR="003E068C" w:rsidRDefault="0058783C" w:rsidP="008D6168">
      <w:pPr>
        <w:pStyle w:val="ListBullet2"/>
        <w:numPr>
          <w:ilvl w:val="0"/>
          <w:numId w:val="39"/>
        </w:numPr>
      </w:pPr>
      <w:r>
        <w:t>IMC 2690, “</w:t>
      </w:r>
      <w:r w:rsidR="00202C4E">
        <w:t>Inspection Program for Storage of Spent Reactor Fuel and Reactor</w:t>
      </w:r>
      <w:r w:rsidR="002C46DF">
        <w:noBreakHyphen/>
      </w:r>
      <w:r w:rsidR="00202C4E">
        <w:t>Related Greater</w:t>
      </w:r>
      <w:r w:rsidR="002C46DF">
        <w:noBreakHyphen/>
      </w:r>
      <w:r w:rsidR="00202C4E">
        <w:t>Than</w:t>
      </w:r>
      <w:r w:rsidR="002C46DF">
        <w:noBreakHyphen/>
      </w:r>
      <w:r w:rsidR="00202C4E">
        <w:t>Class C Waste at Independent Spent Fuel Storage Installations and for 10</w:t>
      </w:r>
      <w:r w:rsidR="00052012">
        <w:t> </w:t>
      </w:r>
      <w:r w:rsidR="00202C4E">
        <w:t>CFR Part 71 Transportation Packagings”</w:t>
      </w:r>
    </w:p>
    <w:p w14:paraId="07D46CCF" w14:textId="32FD753D" w:rsidR="00CB0338" w:rsidRPr="00557BB8" w:rsidRDefault="00767BF8" w:rsidP="008D6168">
      <w:pPr>
        <w:pStyle w:val="ListBullet2"/>
        <w:numPr>
          <w:ilvl w:val="0"/>
          <w:numId w:val="39"/>
        </w:numPr>
      </w:pPr>
      <w:r>
        <w:t xml:space="preserve">IMC 2691, “Technical Basis for the </w:t>
      </w:r>
      <w:r w:rsidR="00082D93">
        <w:t>Independent Spent Fuel Storage Installation Inspection Program”</w:t>
      </w:r>
    </w:p>
    <w:p w14:paraId="26E15491" w14:textId="77777777" w:rsidR="00751333" w:rsidRPr="00751333" w:rsidRDefault="00751333" w:rsidP="00052012">
      <w:pPr>
        <w:pStyle w:val="JOURNALHeading2"/>
        <w:spacing w:before="240"/>
      </w:pPr>
      <w:r w:rsidRPr="00751333">
        <w:rPr>
          <w:bCs w:val="0"/>
        </w:rPr>
        <w:t>EVALUATION CRITERIA:</w:t>
      </w:r>
    </w:p>
    <w:p w14:paraId="01597904" w14:textId="39AEF7C1" w:rsidR="0058783C" w:rsidRPr="00E962C6" w:rsidRDefault="0058783C" w:rsidP="002646C2">
      <w:pPr>
        <w:pStyle w:val="BodyText2"/>
        <w:rPr>
          <w:b/>
          <w:bCs/>
        </w:rPr>
      </w:pPr>
      <w:r w:rsidRPr="00290470">
        <w:t>After completing this activity</w:t>
      </w:r>
      <w:r w:rsidR="009929CE">
        <w:t>,</w:t>
      </w:r>
      <w:r w:rsidR="00640593">
        <w:t xml:space="preserve"> </w:t>
      </w:r>
      <w:r w:rsidR="009929CE">
        <w:t>you</w:t>
      </w:r>
      <w:r w:rsidRPr="00290470">
        <w:t xml:space="preserve"> </w:t>
      </w:r>
      <w:r w:rsidR="00905AA6">
        <w:t>should be able to</w:t>
      </w:r>
      <w:r w:rsidR="00905AA6" w:rsidRPr="00290470">
        <w:t xml:space="preserve"> </w:t>
      </w:r>
      <w:r w:rsidRPr="00290470">
        <w:t>successfully do the following:</w:t>
      </w:r>
    </w:p>
    <w:p w14:paraId="4EC7E347" w14:textId="77777777" w:rsidR="0058783C" w:rsidRPr="00521A1E" w:rsidRDefault="0058783C" w:rsidP="00414DB6">
      <w:pPr>
        <w:pStyle w:val="BodyText"/>
        <w:numPr>
          <w:ilvl w:val="0"/>
          <w:numId w:val="20"/>
        </w:numPr>
      </w:pPr>
      <w:r w:rsidRPr="00521A1E">
        <w:t xml:space="preserve">Identify the NRC </w:t>
      </w:r>
      <w:r>
        <w:t>IMC</w:t>
      </w:r>
      <w:r w:rsidRPr="00521A1E">
        <w:t xml:space="preserve"> that established the ISFSI inspection program.</w:t>
      </w:r>
    </w:p>
    <w:p w14:paraId="3A8733BB" w14:textId="77777777" w:rsidR="0058783C" w:rsidRPr="00521A1E" w:rsidRDefault="0058783C" w:rsidP="00414DB6">
      <w:pPr>
        <w:pStyle w:val="BodyText"/>
        <w:numPr>
          <w:ilvl w:val="0"/>
          <w:numId w:val="20"/>
        </w:numPr>
      </w:pPr>
      <w:r w:rsidRPr="00521A1E">
        <w:t xml:space="preserve">State the purpose of each of the following types of documents located in the NRC </w:t>
      </w:r>
      <w:r>
        <w:t>IMC</w:t>
      </w:r>
      <w:r w:rsidRPr="00521A1E">
        <w:t>:</w:t>
      </w:r>
    </w:p>
    <w:p w14:paraId="6FD85AA2" w14:textId="77777777" w:rsidR="0058783C" w:rsidRDefault="009929CE" w:rsidP="00414DB6">
      <w:pPr>
        <w:pStyle w:val="BodyText"/>
        <w:numPr>
          <w:ilvl w:val="1"/>
          <w:numId w:val="20"/>
        </w:numPr>
        <w:contextualSpacing/>
      </w:pPr>
      <w:r>
        <w:t>IMCs</w:t>
      </w:r>
    </w:p>
    <w:p w14:paraId="0C50A79B" w14:textId="089F402B" w:rsidR="002E4F42" w:rsidRPr="00521A1E" w:rsidRDefault="002E4F42" w:rsidP="00414DB6">
      <w:pPr>
        <w:pStyle w:val="BodyText"/>
        <w:numPr>
          <w:ilvl w:val="1"/>
          <w:numId w:val="20"/>
        </w:numPr>
      </w:pPr>
      <w:r>
        <w:t>IPs</w:t>
      </w:r>
    </w:p>
    <w:p w14:paraId="7C992C9E" w14:textId="77777777" w:rsidR="0058783C" w:rsidRPr="00521A1E" w:rsidRDefault="0058783C" w:rsidP="00414DB6">
      <w:pPr>
        <w:pStyle w:val="BodyText"/>
        <w:numPr>
          <w:ilvl w:val="0"/>
          <w:numId w:val="20"/>
        </w:numPr>
      </w:pPr>
      <w:r w:rsidRPr="00521A1E">
        <w:t xml:space="preserve">Identify when each </w:t>
      </w:r>
      <w:r>
        <w:t>IP</w:t>
      </w:r>
      <w:r w:rsidRPr="00521A1E">
        <w:t xml:space="preserve"> </w:t>
      </w:r>
      <w:r w:rsidR="009929CE" w:rsidRPr="00521A1E">
        <w:t>sh</w:t>
      </w:r>
      <w:r w:rsidR="009929CE">
        <w:t>ould</w:t>
      </w:r>
      <w:r w:rsidR="009929CE" w:rsidRPr="00521A1E">
        <w:t xml:space="preserve"> </w:t>
      </w:r>
      <w:r w:rsidRPr="00521A1E">
        <w:t>be used</w:t>
      </w:r>
      <w:r>
        <w:t xml:space="preserve"> and the purpose of IPs</w:t>
      </w:r>
      <w:r w:rsidRPr="00521A1E">
        <w:t>.</w:t>
      </w:r>
    </w:p>
    <w:p w14:paraId="240A2B8B" w14:textId="77777777" w:rsidR="0058783C" w:rsidRDefault="0058783C" w:rsidP="00414DB6">
      <w:pPr>
        <w:pStyle w:val="BodyText"/>
        <w:numPr>
          <w:ilvl w:val="0"/>
          <w:numId w:val="20"/>
        </w:numPr>
        <w:spacing w:before="240"/>
      </w:pPr>
      <w:r w:rsidRPr="00521A1E">
        <w:t>Discuss a</w:t>
      </w:r>
      <w:r w:rsidR="009929CE">
        <w:t>n</w:t>
      </w:r>
      <w:r w:rsidRPr="00521A1E">
        <w:t xml:space="preserve"> </w:t>
      </w:r>
      <w:r w:rsidR="009929CE">
        <w:t>IP</w:t>
      </w:r>
      <w:r w:rsidR="009929CE" w:rsidRPr="00521A1E">
        <w:t xml:space="preserve"> u</w:t>
      </w:r>
      <w:r w:rsidR="009929CE">
        <w:t>s</w:t>
      </w:r>
      <w:r w:rsidR="009929CE" w:rsidRPr="00521A1E">
        <w:t xml:space="preserve">ed </w:t>
      </w:r>
      <w:r w:rsidRPr="00521A1E">
        <w:t>frequently in your region with your supervisor and demonstrate knowledge of the scope and activities required by this procedure.</w:t>
      </w:r>
    </w:p>
    <w:p w14:paraId="2DF014CA" w14:textId="77777777" w:rsidR="00751333" w:rsidRPr="00751333" w:rsidRDefault="00751333" w:rsidP="00052012">
      <w:pPr>
        <w:pStyle w:val="JOURNALHeading2"/>
        <w:spacing w:before="240"/>
      </w:pPr>
      <w:r w:rsidRPr="00751333">
        <w:t>TASKS:</w:t>
      </w:r>
    </w:p>
    <w:p w14:paraId="708E3EE1" w14:textId="212A125E" w:rsidR="0058783C" w:rsidRPr="00290470" w:rsidRDefault="0058783C" w:rsidP="008D6168">
      <w:pPr>
        <w:pStyle w:val="ListBullet2"/>
        <w:numPr>
          <w:ilvl w:val="0"/>
          <w:numId w:val="39"/>
        </w:numPr>
      </w:pPr>
      <w:r>
        <w:t>Read in detail IMC 2690.</w:t>
      </w:r>
    </w:p>
    <w:p w14:paraId="5726CD3A" w14:textId="1555A181" w:rsidR="0058783C" w:rsidRDefault="4B9E849B" w:rsidP="008D6168">
      <w:pPr>
        <w:pStyle w:val="ListBullet2"/>
        <w:numPr>
          <w:ilvl w:val="0"/>
          <w:numId w:val="39"/>
        </w:numPr>
      </w:pPr>
      <w:r w:rsidRPr="4C26A8C8">
        <w:t xml:space="preserve">Be familiar with the </w:t>
      </w:r>
      <w:r w:rsidRPr="075C539E">
        <w:t>contents of IMC 2691</w:t>
      </w:r>
      <w:r w:rsidR="008C6A0C">
        <w:t>.</w:t>
      </w:r>
    </w:p>
    <w:p w14:paraId="0B7C3345" w14:textId="675A6976" w:rsidR="001A12A6" w:rsidRDefault="001A12A6" w:rsidP="008D6168">
      <w:pPr>
        <w:pStyle w:val="ListBullet2"/>
        <w:numPr>
          <w:ilvl w:val="0"/>
          <w:numId w:val="39"/>
        </w:numPr>
      </w:pPr>
      <w:r w:rsidRPr="00E962C6">
        <w:t xml:space="preserve">Read in detail the </w:t>
      </w:r>
      <w:r>
        <w:t>IPs used to perform ISFSI inspections.</w:t>
      </w:r>
    </w:p>
    <w:p w14:paraId="0BDE2C0B" w14:textId="192B538F" w:rsidR="19D72D69" w:rsidRDefault="00FF4115" w:rsidP="008D6168">
      <w:pPr>
        <w:pStyle w:val="ListBullet2"/>
        <w:numPr>
          <w:ilvl w:val="0"/>
          <w:numId w:val="39"/>
        </w:numPr>
      </w:pPr>
      <w:r>
        <w:t>M</w:t>
      </w:r>
      <w:r w:rsidR="0058783C" w:rsidRPr="00E962C6">
        <w:t xml:space="preserve">eet with </w:t>
      </w:r>
      <w:r w:rsidR="009929CE">
        <w:t>your</w:t>
      </w:r>
      <w:r w:rsidR="009929CE" w:rsidRPr="00E962C6">
        <w:t xml:space="preserve"> </w:t>
      </w:r>
      <w:r w:rsidR="0058783C" w:rsidRPr="00E962C6">
        <w:t xml:space="preserve">supervisor or an experienced inspector to discuss </w:t>
      </w:r>
      <w:r w:rsidR="0058783C">
        <w:t xml:space="preserve">the scope of an upcoming inspection and the inspection plan to carry out the requirements of the </w:t>
      </w:r>
      <w:r w:rsidR="009929CE">
        <w:t>IP</w:t>
      </w:r>
      <w:r w:rsidR="0058783C">
        <w:t>.</w:t>
      </w:r>
    </w:p>
    <w:p w14:paraId="2469A344" w14:textId="6CE9D981" w:rsidR="0058783C" w:rsidRDefault="009C0617" w:rsidP="008D6168">
      <w:pPr>
        <w:pStyle w:val="ListBullet2"/>
        <w:numPr>
          <w:ilvl w:val="0"/>
          <w:numId w:val="39"/>
        </w:numPr>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criteria section.</w:t>
      </w:r>
    </w:p>
    <w:p w14:paraId="0AA9B832" w14:textId="3E7ACCDC" w:rsidR="0058783C" w:rsidRPr="00D9458D" w:rsidRDefault="00751333" w:rsidP="00052012">
      <w:pPr>
        <w:pStyle w:val="JOURNALHeading2"/>
        <w:spacing w:before="240"/>
      </w:pPr>
      <w:r w:rsidRPr="00751333">
        <w:t>DOCUMENTATION:</w:t>
      </w:r>
      <w:r w:rsidRPr="00751333">
        <w:tab/>
      </w:r>
      <w:r w:rsidR="009929CE">
        <w:t>You</w:t>
      </w:r>
      <w:r w:rsidR="0058783C" w:rsidRPr="00256A59">
        <w:t xml:space="preserve"> should</w:t>
      </w:r>
      <w:r w:rsidR="0058783C">
        <w:rPr>
          <w:b/>
        </w:rPr>
        <w:t xml:space="preserve"> </w:t>
      </w:r>
      <w:r w:rsidR="0058783C">
        <w:t>o</w:t>
      </w:r>
      <w:r w:rsidR="0058783C" w:rsidRPr="00CD76D7">
        <w:t xml:space="preserve">btain </w:t>
      </w:r>
      <w:r w:rsidR="009929CE">
        <w:t>your</w:t>
      </w:r>
      <w:r w:rsidR="0058783C" w:rsidRPr="00CD76D7">
        <w:t xml:space="preserve"> </w:t>
      </w:r>
      <w:r w:rsidR="0058783C">
        <w:t xml:space="preserve">immediate </w:t>
      </w:r>
      <w:r w:rsidR="0058783C" w:rsidRPr="00CD76D7">
        <w:t>supervisor</w:t>
      </w:r>
      <w:r w:rsidR="009929CE">
        <w:t>’</w:t>
      </w:r>
      <w:r w:rsidR="0058783C" w:rsidRPr="00CD76D7">
        <w:t xml:space="preserve">s </w:t>
      </w:r>
      <w:r w:rsidR="00F65603">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1.</w:t>
      </w:r>
    </w:p>
    <w:p w14:paraId="3E969F7E" w14:textId="4F06D612" w:rsidR="0058783C" w:rsidRPr="00012A8C" w:rsidRDefault="0058783C" w:rsidP="00D8636A">
      <w:pPr>
        <w:pStyle w:val="JournalTOPIC"/>
      </w:pPr>
      <w:bookmarkStart w:id="160" w:name="_Toc152321945"/>
      <w:bookmarkStart w:id="161" w:name="_Toc152570773"/>
      <w:bookmarkStart w:id="162" w:name="_Toc178081660"/>
      <w:r w:rsidRPr="00012A8C">
        <w:t>(ISA</w:t>
      </w:r>
      <w:r w:rsidR="000A14ED">
        <w:t>-</w:t>
      </w:r>
      <w:r>
        <w:t>Technical</w:t>
      </w:r>
      <w:r w:rsidR="000A14ED">
        <w:t>-</w:t>
      </w:r>
      <w:r>
        <w:t>2</w:t>
      </w:r>
      <w:r w:rsidRPr="00012A8C">
        <w:t>) Quality Assurance Program</w:t>
      </w:r>
      <w:bookmarkEnd w:id="160"/>
      <w:bookmarkEnd w:id="161"/>
      <w:bookmarkEnd w:id="162"/>
    </w:p>
    <w:p w14:paraId="2508FBDB" w14:textId="77777777" w:rsidR="00871234" w:rsidRPr="00871234" w:rsidRDefault="00871234" w:rsidP="00871234">
      <w:pPr>
        <w:pStyle w:val="JOURNALHeading2"/>
      </w:pPr>
      <w:r w:rsidRPr="00871234">
        <w:t>PURPOSE:</w:t>
      </w:r>
    </w:p>
    <w:p w14:paraId="24581B9B" w14:textId="17CCAB9C" w:rsidR="0058783C" w:rsidRPr="00012A8C" w:rsidRDefault="0058783C" w:rsidP="00052012">
      <w:pPr>
        <w:pStyle w:val="BodyText"/>
        <w:spacing w:before="240"/>
        <w:rPr>
          <w:b/>
          <w:bCs/>
        </w:rPr>
      </w:pPr>
      <w:r w:rsidRPr="00012A8C">
        <w:t xml:space="preserve">This activity will provide you with a working knowledge of the contents of </w:t>
      </w:r>
      <w:r w:rsidR="009929CE">
        <w:t xml:space="preserve">Title 10 of the </w:t>
      </w:r>
      <w:r w:rsidR="009929CE" w:rsidRPr="009929CE">
        <w:rPr>
          <w:i/>
        </w:rPr>
        <w:t>Code of Federal Regulations</w:t>
      </w:r>
      <w:r w:rsidR="009929CE">
        <w:t xml:space="preserve"> </w:t>
      </w:r>
      <w:r w:rsidR="008D4970">
        <w:t>(</w:t>
      </w:r>
      <w:r w:rsidRPr="00012A8C">
        <w:t>10 CFR</w:t>
      </w:r>
      <w:r w:rsidR="008D4970">
        <w:t>)</w:t>
      </w:r>
      <w:r w:rsidRPr="00012A8C">
        <w:t> Part </w:t>
      </w:r>
      <w:r>
        <w:t xml:space="preserve">72, </w:t>
      </w:r>
      <w:r w:rsidR="008D4970">
        <w:t>“</w:t>
      </w:r>
      <w:r w:rsidR="008D4970" w:rsidRPr="00D20C9C">
        <w:t>Licensing Requirements for the Independent Storage of Spent Nuclear Fuel, High</w:t>
      </w:r>
      <w:r w:rsidR="002C46DF">
        <w:noBreakHyphen/>
      </w:r>
      <w:r w:rsidR="008D4970" w:rsidRPr="00D20C9C">
        <w:t>Level Radioactive Waste, and Reactor</w:t>
      </w:r>
      <w:r w:rsidR="002C46DF">
        <w:noBreakHyphen/>
      </w:r>
      <w:r w:rsidR="008D4970" w:rsidRPr="00D20C9C">
        <w:t>Related Greater than Class C Waste,”</w:t>
      </w:r>
      <w:r w:rsidR="008D4970">
        <w:t xml:space="preserve"> </w:t>
      </w:r>
      <w:r>
        <w:t>Subpart G</w:t>
      </w:r>
      <w:r w:rsidR="009929CE">
        <w:t>, “</w:t>
      </w:r>
      <w:r>
        <w:t>Quality Assurance Program</w:t>
      </w:r>
      <w:r w:rsidR="009929CE" w:rsidRPr="00012A8C">
        <w:t>,</w:t>
      </w:r>
      <w:r w:rsidR="009929CE">
        <w:t>”</w:t>
      </w:r>
      <w:r w:rsidR="009929CE" w:rsidRPr="00012A8C">
        <w:t xml:space="preserve"> </w:t>
      </w:r>
      <w:r w:rsidRPr="00012A8C">
        <w:t>industry standards, and the associated licensee programs and documents that collectively establish the basis for the licensee</w:t>
      </w:r>
      <w:r w:rsidR="009929CE">
        <w:t>’</w:t>
      </w:r>
      <w:r w:rsidRPr="00012A8C">
        <w:t>s quality assurance (QA) program.</w:t>
      </w:r>
    </w:p>
    <w:p w14:paraId="08DDE189" w14:textId="4DE49E35" w:rsidR="0058783C" w:rsidRPr="00012A8C" w:rsidRDefault="00D90059" w:rsidP="00052012">
      <w:pPr>
        <w:pStyle w:val="JOURNALHeading2"/>
        <w:spacing w:before="240"/>
      </w:pPr>
      <w:r w:rsidRPr="00D90059">
        <w:rPr>
          <w:bCs w:val="0"/>
        </w:rPr>
        <w:t>COMPETENCY AREA:</w:t>
      </w:r>
      <w:r w:rsidR="00EF0E65">
        <w:rPr>
          <w:bCs w:val="0"/>
        </w:rPr>
        <w:tab/>
      </w:r>
      <w:r w:rsidR="0058783C" w:rsidRPr="00012A8C">
        <w:t>INSPECTION</w:t>
      </w:r>
    </w:p>
    <w:p w14:paraId="564AF949" w14:textId="3EAC1534" w:rsidR="0058783C" w:rsidRPr="001350B9" w:rsidRDefault="00D13915" w:rsidP="00052012">
      <w:pPr>
        <w:pStyle w:val="JOURNALHeading2"/>
        <w:spacing w:before="240"/>
      </w:pPr>
      <w:r w:rsidRPr="00D13915">
        <w:rPr>
          <w:bCs w:val="0"/>
        </w:rPr>
        <w:t>LEVEL OF EFFORT:</w:t>
      </w:r>
      <w:r w:rsidR="00885D81">
        <w:rPr>
          <w:b/>
        </w:rPr>
        <w:tab/>
      </w:r>
      <w:r w:rsidR="0058783C" w:rsidRPr="00012A8C">
        <w:t>12 hours</w:t>
      </w:r>
    </w:p>
    <w:p w14:paraId="5BCBFFD3" w14:textId="77777777" w:rsidR="00617BD8" w:rsidRPr="00617BD8" w:rsidRDefault="00617BD8" w:rsidP="00052012">
      <w:pPr>
        <w:pStyle w:val="JOURNALHeading2"/>
        <w:spacing w:before="240"/>
      </w:pPr>
      <w:r w:rsidRPr="00617BD8">
        <w:rPr>
          <w:bCs w:val="0"/>
        </w:rPr>
        <w:t>REFERENCES:</w:t>
      </w:r>
    </w:p>
    <w:p w14:paraId="5B8A684F" w14:textId="1D948B87" w:rsidR="0058783C" w:rsidRDefault="0058783C" w:rsidP="008D6168">
      <w:pPr>
        <w:pStyle w:val="ListBullet2"/>
        <w:numPr>
          <w:ilvl w:val="0"/>
          <w:numId w:val="39"/>
        </w:numPr>
      </w:pPr>
      <w:r>
        <w:t>10</w:t>
      </w:r>
      <w:r w:rsidR="008D4970">
        <w:t> </w:t>
      </w:r>
      <w:r>
        <w:t>CFR</w:t>
      </w:r>
      <w:r w:rsidR="008D4970">
        <w:t> </w:t>
      </w:r>
      <w:r>
        <w:t>Part</w:t>
      </w:r>
      <w:r w:rsidR="008D4970">
        <w:t> </w:t>
      </w:r>
      <w:r>
        <w:t xml:space="preserve">72, Subpart </w:t>
      </w:r>
      <w:r w:rsidRPr="00A54A2F">
        <w:rPr>
          <w:rFonts w:eastAsia="Times New Roman"/>
        </w:rPr>
        <w:t>G</w:t>
      </w:r>
      <w:r>
        <w:t xml:space="preserve"> </w:t>
      </w:r>
      <w:r w:rsidR="0012506A">
        <w:t>and 10 CFR Part 50, Appendix B</w:t>
      </w:r>
    </w:p>
    <w:p w14:paraId="46679861" w14:textId="32CED6B1" w:rsidR="0058783C" w:rsidRDefault="00BB2123" w:rsidP="008D6168">
      <w:pPr>
        <w:pStyle w:val="ListBullet2"/>
        <w:numPr>
          <w:ilvl w:val="0"/>
          <w:numId w:val="39"/>
        </w:numPr>
      </w:pPr>
      <w:bookmarkStart w:id="163" w:name="_Toc138859177"/>
      <w:r>
        <w:t xml:space="preserve">Latest Endorsed Version </w:t>
      </w:r>
      <w:r w:rsidR="00E44972">
        <w:t xml:space="preserve">of </w:t>
      </w:r>
      <w:r w:rsidR="008D4970">
        <w:t>America</w:t>
      </w:r>
      <w:r w:rsidR="004B64E5">
        <w:t>n National Standards Institute/</w:t>
      </w:r>
      <w:r w:rsidR="008D4970">
        <w:t>American Society of Mechanical Engineers (</w:t>
      </w:r>
      <w:r w:rsidR="0058783C" w:rsidRPr="00012A8C">
        <w:t>ANSI/ASME</w:t>
      </w:r>
      <w:r w:rsidR="008D4970">
        <w:t>)</w:t>
      </w:r>
      <w:r w:rsidR="0058783C" w:rsidRPr="00012A8C">
        <w:t xml:space="preserve"> NQA</w:t>
      </w:r>
      <w:r w:rsidR="002C46DF">
        <w:noBreakHyphen/>
      </w:r>
      <w:r w:rsidR="0058783C" w:rsidRPr="00012A8C">
        <w:t xml:space="preserve">1, </w:t>
      </w:r>
      <w:r w:rsidR="008D4970">
        <w:t>“</w:t>
      </w:r>
      <w:r w:rsidR="0058783C" w:rsidRPr="00012A8C">
        <w:t>Quality Assurance Program Requirements for Nuclear Facilities</w:t>
      </w:r>
      <w:r w:rsidR="008D4970">
        <w:t>”</w:t>
      </w:r>
      <w:bookmarkEnd w:id="163"/>
    </w:p>
    <w:p w14:paraId="69C7A3F4" w14:textId="1A35CDB4" w:rsidR="00AA7490" w:rsidRDefault="005F703C" w:rsidP="008D6168">
      <w:pPr>
        <w:pStyle w:val="ListBullet2"/>
        <w:numPr>
          <w:ilvl w:val="0"/>
          <w:numId w:val="39"/>
        </w:numPr>
      </w:pPr>
      <w:bookmarkStart w:id="164" w:name="_Toc138859178"/>
      <w:r>
        <w:t xml:space="preserve">Regulatory Guide 1.28, “Quality Assurance Program </w:t>
      </w:r>
      <w:r w:rsidR="00C14BF5">
        <w:t>Criteria (Design and Construction)</w:t>
      </w:r>
      <w:r w:rsidR="00C60F49">
        <w:t>”</w:t>
      </w:r>
      <w:bookmarkEnd w:id="164"/>
    </w:p>
    <w:p w14:paraId="2E998792" w14:textId="031CA881" w:rsidR="0058783C" w:rsidRDefault="0058783C" w:rsidP="008D6168">
      <w:pPr>
        <w:pStyle w:val="ListBullet2"/>
        <w:numPr>
          <w:ilvl w:val="0"/>
          <w:numId w:val="39"/>
        </w:numPr>
      </w:pPr>
      <w:bookmarkStart w:id="165" w:name="_Toc138859179"/>
      <w:r w:rsidRPr="00012A8C">
        <w:t xml:space="preserve">Regulatory Guide 1.33, </w:t>
      </w:r>
      <w:r w:rsidR="008D4970">
        <w:t>“</w:t>
      </w:r>
      <w:r w:rsidRPr="00012A8C">
        <w:t>Quality Assurance Program Requirements</w:t>
      </w:r>
      <w:r w:rsidR="009C0617">
        <w:t xml:space="preserve"> (Operation)</w:t>
      </w:r>
      <w:r w:rsidR="008D4970">
        <w:t>”</w:t>
      </w:r>
      <w:bookmarkEnd w:id="165"/>
    </w:p>
    <w:p w14:paraId="40E9CD0E" w14:textId="28F1DC60" w:rsidR="004F190C" w:rsidRDefault="004F190C" w:rsidP="008D6168">
      <w:pPr>
        <w:pStyle w:val="ListBullet2"/>
        <w:numPr>
          <w:ilvl w:val="0"/>
          <w:numId w:val="39"/>
        </w:numPr>
      </w:pPr>
      <w:bookmarkStart w:id="166" w:name="_Toc138859180"/>
      <w:r>
        <w:t>Regulatory Guide 7.10, “</w:t>
      </w:r>
      <w:r w:rsidR="008C4DF7">
        <w:t>Establishing Quality Assurance Programs for Packaging Used in Transport of Radioactive Material”</w:t>
      </w:r>
      <w:bookmarkEnd w:id="166"/>
    </w:p>
    <w:p w14:paraId="42BE6707" w14:textId="36F6F5BF" w:rsidR="0058783C" w:rsidRDefault="0058783C" w:rsidP="008D6168">
      <w:pPr>
        <w:pStyle w:val="ListBullet2"/>
        <w:numPr>
          <w:ilvl w:val="0"/>
          <w:numId w:val="39"/>
        </w:numPr>
      </w:pPr>
      <w:bookmarkStart w:id="167" w:name="_Toc138859181"/>
      <w:r w:rsidRPr="00012A8C">
        <w:t>Licensee</w:t>
      </w:r>
      <w:r w:rsidR="007415DC">
        <w:t xml:space="preserve"> Part 50/72</w:t>
      </w:r>
      <w:r w:rsidRPr="00012A8C">
        <w:t xml:space="preserve"> QA program</w:t>
      </w:r>
      <w:bookmarkEnd w:id="167"/>
    </w:p>
    <w:p w14:paraId="521DCB0A" w14:textId="567E52A1" w:rsidR="0058783C" w:rsidRPr="00165B6C" w:rsidRDefault="0058783C" w:rsidP="008D6168">
      <w:pPr>
        <w:pStyle w:val="ListBullet2"/>
        <w:numPr>
          <w:ilvl w:val="0"/>
          <w:numId w:val="39"/>
        </w:numPr>
        <w:rPr>
          <w:bCs/>
        </w:rPr>
      </w:pPr>
      <w:bookmarkStart w:id="168" w:name="_Toc138859182"/>
      <w:r w:rsidRPr="00165B6C">
        <w:t>NUREG/CR</w:t>
      </w:r>
      <w:r w:rsidR="002C46DF">
        <w:noBreakHyphen/>
      </w:r>
      <w:r w:rsidRPr="00165B6C">
        <w:t>6407, “Classification of Transportation Packaging and Dry Spent Fuel Storage System Components According to Importance to Safety”</w:t>
      </w:r>
      <w:bookmarkEnd w:id="168"/>
    </w:p>
    <w:p w14:paraId="7F8C3794" w14:textId="08E949D4" w:rsidR="0058783C" w:rsidRPr="00E52980" w:rsidRDefault="0058783C" w:rsidP="008D6168">
      <w:pPr>
        <w:pStyle w:val="ListBullet2"/>
        <w:numPr>
          <w:ilvl w:val="0"/>
          <w:numId w:val="39"/>
        </w:numPr>
      </w:pPr>
      <w:bookmarkStart w:id="169" w:name="_Toc138859183"/>
      <w:r w:rsidRPr="00E52980">
        <w:t>NUREG/CR</w:t>
      </w:r>
      <w:r w:rsidR="002C46DF" w:rsidRPr="00E52980">
        <w:noBreakHyphen/>
      </w:r>
      <w:r w:rsidRPr="00E52980">
        <w:t xml:space="preserve">6314, “Quality Assurance </w:t>
      </w:r>
      <w:r w:rsidR="009C0617" w:rsidRPr="00E52980">
        <w:t xml:space="preserve">Inspections </w:t>
      </w:r>
      <w:r w:rsidRPr="00E52980">
        <w:t>for Shipping and Storage Containers”</w:t>
      </w:r>
      <w:bookmarkEnd w:id="169"/>
    </w:p>
    <w:p w14:paraId="644ACD64" w14:textId="220214D7" w:rsidR="0058783C" w:rsidRPr="00E52980" w:rsidRDefault="0035650A" w:rsidP="008D6168">
      <w:pPr>
        <w:pStyle w:val="ListBullet2"/>
        <w:numPr>
          <w:ilvl w:val="0"/>
          <w:numId w:val="39"/>
        </w:numPr>
      </w:pPr>
      <w:r w:rsidRPr="00E52980">
        <w:t>IN 2002</w:t>
      </w:r>
      <w:r w:rsidR="002C46DF" w:rsidRPr="00E52980">
        <w:noBreakHyphen/>
      </w:r>
      <w:r w:rsidRPr="00E52980">
        <w:t>35, “Changes to 10 CFR Parts 71 and 72 Quality Assurance Programs”</w:t>
      </w:r>
    </w:p>
    <w:p w14:paraId="2EB5B353" w14:textId="77777777" w:rsidR="00751333" w:rsidRPr="00751333" w:rsidRDefault="00751333" w:rsidP="00052012">
      <w:pPr>
        <w:pStyle w:val="JOURNALHeading2"/>
        <w:spacing w:before="240"/>
      </w:pPr>
      <w:r w:rsidRPr="00751333">
        <w:rPr>
          <w:bCs w:val="0"/>
        </w:rPr>
        <w:t>EVALUATION CRITERIA:</w:t>
      </w:r>
    </w:p>
    <w:p w14:paraId="6ABC3969" w14:textId="55770557" w:rsidR="0058783C" w:rsidRPr="00012A8C" w:rsidRDefault="0058783C" w:rsidP="002646C2">
      <w:pPr>
        <w:pStyle w:val="BodyText2"/>
        <w:rPr>
          <w:b/>
          <w:bCs/>
        </w:rPr>
      </w:pPr>
      <w:r w:rsidRPr="00012A8C">
        <w:t xml:space="preserve">At the completion of this activity, </w:t>
      </w:r>
      <w:r w:rsidR="004B64E5">
        <w:t>you</w:t>
      </w:r>
      <w:r w:rsidRPr="00012A8C">
        <w:t xml:space="preserve"> should be able to do the following:</w:t>
      </w:r>
    </w:p>
    <w:p w14:paraId="0130ED73" w14:textId="1A6C0B43" w:rsidR="0058783C" w:rsidRPr="00012A8C" w:rsidRDefault="0058783C" w:rsidP="008D6168">
      <w:pPr>
        <w:pStyle w:val="ListBullet2"/>
        <w:numPr>
          <w:ilvl w:val="0"/>
          <w:numId w:val="39"/>
        </w:numPr>
      </w:pPr>
      <w:r w:rsidRPr="00012A8C">
        <w:t>Discuss the general content of 10 CFR Part </w:t>
      </w:r>
      <w:r>
        <w:t>72, Subpart</w:t>
      </w:r>
      <w:r w:rsidR="004B64E5">
        <w:t> </w:t>
      </w:r>
      <w:r>
        <w:t>G,</w:t>
      </w:r>
      <w:r w:rsidRPr="00012A8C">
        <w:t xml:space="preserve"> and the 18 criteria </w:t>
      </w:r>
      <w:r>
        <w:t xml:space="preserve">of a </w:t>
      </w:r>
      <w:r w:rsidR="004B64E5">
        <w:t>QA</w:t>
      </w:r>
      <w:r>
        <w:t xml:space="preserve"> program</w:t>
      </w:r>
      <w:r w:rsidRPr="00012A8C">
        <w:t>.</w:t>
      </w:r>
    </w:p>
    <w:p w14:paraId="497FC404" w14:textId="3DF8CD60" w:rsidR="0058783C" w:rsidRPr="00012A8C" w:rsidRDefault="0058783C" w:rsidP="008D6168">
      <w:pPr>
        <w:pStyle w:val="ListBullet2"/>
        <w:numPr>
          <w:ilvl w:val="0"/>
          <w:numId w:val="39"/>
        </w:numPr>
      </w:pPr>
      <w:r w:rsidRPr="00012A8C">
        <w:t>Describe the relationship between the plant license,</w:t>
      </w:r>
      <w:r>
        <w:t xml:space="preserve"> the ISFSI </w:t>
      </w:r>
      <w:r w:rsidR="004B64E5">
        <w:t>Certificate of Compliance (</w:t>
      </w:r>
      <w:r w:rsidRPr="003007E3">
        <w:t>CoC</w:t>
      </w:r>
      <w:r w:rsidR="004B64E5">
        <w:t>)</w:t>
      </w:r>
      <w:r>
        <w:t>,</w:t>
      </w:r>
      <w:r w:rsidRPr="00012A8C">
        <w:t xml:space="preserve"> the </w:t>
      </w:r>
      <w:r w:rsidRPr="003007E3">
        <w:t>final safety evaluation report (FSAR</w:t>
      </w:r>
      <w:r w:rsidRPr="00012A8C">
        <w:t xml:space="preserve">), the </w:t>
      </w:r>
      <w:r>
        <w:t>CoC</w:t>
      </w:r>
      <w:r w:rsidRPr="00012A8C">
        <w:t xml:space="preserve"> technical specifications, and 10 CFR Part </w:t>
      </w:r>
      <w:r>
        <w:t>72, Subpart G</w:t>
      </w:r>
      <w:r w:rsidRPr="00012A8C">
        <w:t>.</w:t>
      </w:r>
    </w:p>
    <w:p w14:paraId="34AFA74C" w14:textId="6B0E497C" w:rsidR="0058783C" w:rsidRDefault="0058783C" w:rsidP="008D6168">
      <w:pPr>
        <w:pStyle w:val="ListBullet2"/>
        <w:numPr>
          <w:ilvl w:val="0"/>
          <w:numId w:val="39"/>
        </w:numPr>
      </w:pPr>
      <w:r w:rsidRPr="00012A8C">
        <w:t>Outline the key elements of an effective QA program, and the licensee</w:t>
      </w:r>
      <w:r w:rsidR="004B64E5">
        <w:t>’</w:t>
      </w:r>
      <w:r w:rsidRPr="00012A8C">
        <w:t xml:space="preserve">s implementation of those elements at </w:t>
      </w:r>
      <w:r>
        <w:t>a</w:t>
      </w:r>
      <w:r w:rsidRPr="00012A8C">
        <w:t xml:space="preserve"> </w:t>
      </w:r>
      <w:r>
        <w:t>facility</w:t>
      </w:r>
      <w:r w:rsidRPr="00012A8C">
        <w:t>.</w:t>
      </w:r>
    </w:p>
    <w:p w14:paraId="1E26196D" w14:textId="3DF000DC" w:rsidR="00A72916" w:rsidRDefault="00A72916" w:rsidP="008D6168">
      <w:pPr>
        <w:pStyle w:val="ListBullet2"/>
        <w:numPr>
          <w:ilvl w:val="0"/>
          <w:numId w:val="39"/>
        </w:numPr>
      </w:pPr>
      <w:r>
        <w:t xml:space="preserve">Understand the difference </w:t>
      </w:r>
      <w:r w:rsidR="00F00442">
        <w:t xml:space="preserve">of changes that can be made to a Part </w:t>
      </w:r>
      <w:r w:rsidR="00D1317D">
        <w:t>50/</w:t>
      </w:r>
      <w:r w:rsidR="00F00442">
        <w:t>71 QAP vs</w:t>
      </w:r>
      <w:r w:rsidR="000B2D26">
        <w:t>.</w:t>
      </w:r>
      <w:r w:rsidR="00F00442">
        <w:t xml:space="preserve"> a Part</w:t>
      </w:r>
      <w:r w:rsidR="00052012">
        <w:t> </w:t>
      </w:r>
      <w:r w:rsidR="00F00442">
        <w:t xml:space="preserve">72 </w:t>
      </w:r>
      <w:r w:rsidR="00F00442" w:rsidRPr="00A54A2F">
        <w:rPr>
          <w:rFonts w:eastAsia="Times New Roman"/>
        </w:rPr>
        <w:t>QAP</w:t>
      </w:r>
      <w:r w:rsidR="00F00442">
        <w:t>.</w:t>
      </w:r>
    </w:p>
    <w:p w14:paraId="1C443764" w14:textId="77777777" w:rsidR="00751333" w:rsidRPr="00751333" w:rsidRDefault="00751333" w:rsidP="00052012">
      <w:pPr>
        <w:pStyle w:val="JOURNALHeading2"/>
        <w:spacing w:before="240"/>
      </w:pPr>
      <w:r w:rsidRPr="00751333">
        <w:t>TASKS:</w:t>
      </w:r>
    </w:p>
    <w:p w14:paraId="57A7B009" w14:textId="19907B30" w:rsidR="009B3DF6" w:rsidRDefault="004B64E5" w:rsidP="00414DB6">
      <w:pPr>
        <w:pStyle w:val="BodyText"/>
        <w:numPr>
          <w:ilvl w:val="0"/>
          <w:numId w:val="17"/>
        </w:numPr>
      </w:pPr>
      <w:r>
        <w:t>R</w:t>
      </w:r>
      <w:r w:rsidR="0058783C" w:rsidRPr="00D9458D">
        <w:t xml:space="preserve">eview and discuss the 18 criteria of </w:t>
      </w:r>
      <w:r w:rsidR="0058783C" w:rsidRPr="00012A8C">
        <w:t>10 CFR Part </w:t>
      </w:r>
      <w:r w:rsidR="0058783C">
        <w:t>72, Subpart</w:t>
      </w:r>
      <w:r>
        <w:t> </w:t>
      </w:r>
      <w:r w:rsidR="0058783C">
        <w:t>G,</w:t>
      </w:r>
      <w:r w:rsidR="0058783C" w:rsidRPr="00D9458D">
        <w:t xml:space="preserve"> with </w:t>
      </w:r>
      <w:r>
        <w:t>your</w:t>
      </w:r>
      <w:r w:rsidRPr="00D9458D">
        <w:t xml:space="preserve"> </w:t>
      </w:r>
      <w:r w:rsidR="0058783C">
        <w:t xml:space="preserve">immediate </w:t>
      </w:r>
      <w:r w:rsidR="0058783C" w:rsidRPr="00D9458D">
        <w:t xml:space="preserve">supervisor or </w:t>
      </w:r>
      <w:r w:rsidR="0058783C">
        <w:t>designee</w:t>
      </w:r>
      <w:r w:rsidR="0058783C" w:rsidRPr="00D9458D">
        <w:t>, and communicate an understanding of their content and general application to field inspections.</w:t>
      </w:r>
    </w:p>
    <w:p w14:paraId="033AA2A6" w14:textId="5211C6E1" w:rsidR="00791151" w:rsidRPr="00557BB8" w:rsidRDefault="00791151" w:rsidP="00414DB6">
      <w:pPr>
        <w:pStyle w:val="BodyText"/>
        <w:numPr>
          <w:ilvl w:val="0"/>
          <w:numId w:val="17"/>
        </w:numPr>
      </w:pPr>
      <w:r>
        <w:t>Locate the most recent endorsed version of NQA</w:t>
      </w:r>
      <w:r w:rsidR="002C46DF">
        <w:noBreakHyphen/>
      </w:r>
      <w:r>
        <w:t>1.</w:t>
      </w:r>
    </w:p>
    <w:p w14:paraId="3BB48BF7" w14:textId="122B20A9" w:rsidR="0058783C" w:rsidRPr="00D9458D" w:rsidRDefault="0058783C" w:rsidP="00414DB6">
      <w:pPr>
        <w:pStyle w:val="BodyText"/>
        <w:numPr>
          <w:ilvl w:val="0"/>
          <w:numId w:val="17"/>
        </w:numPr>
      </w:pPr>
      <w:r w:rsidRPr="00D9458D">
        <w:t xml:space="preserve">Review the basic regulations </w:t>
      </w:r>
      <w:r w:rsidR="00FA043D">
        <w:t xml:space="preserve">in Part 50 and 72 </w:t>
      </w:r>
      <w:r w:rsidRPr="00D9458D">
        <w:t xml:space="preserve">that require a QA program. </w:t>
      </w:r>
      <w:r w:rsidR="003F3D64">
        <w:t xml:space="preserve">Review the regulations </w:t>
      </w:r>
      <w:r w:rsidR="00BF5951">
        <w:t>in Part 50/71 that allow those QA programs to be changed by the licensee without prior NRC review and approval.</w:t>
      </w:r>
      <w:r w:rsidRPr="00D9458D">
        <w:t xml:space="preserve"> Review industry standards related to QA. Find </w:t>
      </w:r>
      <w:r w:rsidR="003007E3">
        <w:t>the parts of</w:t>
      </w:r>
      <w:r w:rsidR="003007E3" w:rsidRPr="00D9458D">
        <w:t xml:space="preserve"> </w:t>
      </w:r>
      <w:r w:rsidRPr="00D9458D">
        <w:t xml:space="preserve">the FSAR, technical specifications, and plant license </w:t>
      </w:r>
      <w:r w:rsidR="003007E3">
        <w:t xml:space="preserve">that </w:t>
      </w:r>
      <w:r w:rsidRPr="00D9458D">
        <w:t>address QA. Review a licensee</w:t>
      </w:r>
      <w:r w:rsidR="005A042E">
        <w:t>’s</w:t>
      </w:r>
      <w:r w:rsidRPr="00D9458D">
        <w:t xml:space="preserve"> QA program and the implementing procedures.</w:t>
      </w:r>
    </w:p>
    <w:p w14:paraId="44AA507C" w14:textId="493F83CF" w:rsidR="0058783C" w:rsidRDefault="0058783C" w:rsidP="00414DB6">
      <w:pPr>
        <w:pStyle w:val="BodyText"/>
        <w:numPr>
          <w:ilvl w:val="0"/>
          <w:numId w:val="23"/>
        </w:numPr>
        <w:contextualSpacing/>
      </w:pPr>
      <w:bookmarkStart w:id="170" w:name="_Toc138859185"/>
      <w:r w:rsidRPr="00D9458D">
        <w:t>At a site, gain a general understanding of the licensee</w:t>
      </w:r>
      <w:r w:rsidR="005A042E">
        <w:t>’</w:t>
      </w:r>
      <w:r w:rsidRPr="00D9458D">
        <w:t xml:space="preserve">s QA program through a combination of discussions with a qualified resident inspector and </w:t>
      </w:r>
      <w:r w:rsidR="005A042E">
        <w:t xml:space="preserve">a </w:t>
      </w:r>
      <w:r w:rsidRPr="00D9458D">
        <w:t>review of assessments/reports prepared by the licensee QA organization.</w:t>
      </w:r>
      <w:bookmarkEnd w:id="170"/>
    </w:p>
    <w:p w14:paraId="28EC7DEB" w14:textId="77777777" w:rsidR="00EE6F96" w:rsidRDefault="00EE6F96" w:rsidP="00EE6F96">
      <w:pPr>
        <w:pStyle w:val="BodyText"/>
        <w:ind w:left="1440"/>
        <w:contextualSpacing/>
      </w:pPr>
    </w:p>
    <w:p w14:paraId="77B390C1" w14:textId="39AC31A5" w:rsidR="0058783C" w:rsidRDefault="0058783C" w:rsidP="00414DB6">
      <w:pPr>
        <w:pStyle w:val="BodyText"/>
        <w:numPr>
          <w:ilvl w:val="0"/>
          <w:numId w:val="17"/>
        </w:numPr>
      </w:pPr>
      <w:bookmarkStart w:id="171" w:name="_Toc138859186"/>
      <w:r>
        <w:t xml:space="preserve">Explain if </w:t>
      </w:r>
      <w:r w:rsidR="005A042E">
        <w:t xml:space="preserve">the </w:t>
      </w:r>
      <w:r>
        <w:t xml:space="preserve">facility </w:t>
      </w:r>
      <w:r w:rsidRPr="003007E3">
        <w:t>QAP</w:t>
      </w:r>
      <w:r>
        <w:t xml:space="preserve"> can be the same as the ISFSI QAP.</w:t>
      </w:r>
      <w:bookmarkEnd w:id="171"/>
    </w:p>
    <w:p w14:paraId="2CFB9FF4" w14:textId="1DF959E4" w:rsidR="0058783C" w:rsidRPr="00E962C6" w:rsidRDefault="005A042E" w:rsidP="00414DB6">
      <w:pPr>
        <w:pStyle w:val="BodyText"/>
        <w:numPr>
          <w:ilvl w:val="0"/>
          <w:numId w:val="17"/>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criteria section.</w:t>
      </w:r>
    </w:p>
    <w:p w14:paraId="073D8AD1" w14:textId="07DE4FD6" w:rsidR="0058783C" w:rsidRPr="00D9458D" w:rsidRDefault="00751333" w:rsidP="00052012">
      <w:pPr>
        <w:pStyle w:val="JOURNALHeading2"/>
        <w:spacing w:before="240"/>
      </w:pPr>
      <w:r w:rsidRPr="00751333">
        <w:t>DOCUMENTATION:</w:t>
      </w:r>
      <w:r w:rsidRPr="00751333">
        <w:tab/>
      </w:r>
      <w:r w:rsidR="005A042E">
        <w:t>You</w:t>
      </w:r>
      <w:r w:rsidR="0058783C" w:rsidRPr="00256A59">
        <w:t xml:space="preserve"> should</w:t>
      </w:r>
      <w:r w:rsidR="0058783C">
        <w:rPr>
          <w:b/>
        </w:rPr>
        <w:t xml:space="preserve"> </w:t>
      </w:r>
      <w:r w:rsidR="0058783C">
        <w:t>o</w:t>
      </w:r>
      <w:r w:rsidR="0058783C" w:rsidRPr="00CD76D7">
        <w:t xml:space="preserve">btain </w:t>
      </w:r>
      <w:r w:rsidR="005A042E">
        <w:t>your</w:t>
      </w:r>
      <w:r w:rsidR="0058783C" w:rsidRPr="00CD76D7">
        <w:t xml:space="preserve"> </w:t>
      </w:r>
      <w:r w:rsidR="0058783C">
        <w:t xml:space="preserve">immediate </w:t>
      </w:r>
      <w:r w:rsidR="0058783C" w:rsidRPr="00CD76D7">
        <w:t>supervisor</w:t>
      </w:r>
      <w:r w:rsidR="005A042E">
        <w:t>’</w:t>
      </w:r>
      <w:r w:rsidR="0058783C" w:rsidRPr="00CD76D7">
        <w:t xml:space="preserve">s </w:t>
      </w:r>
      <w:r w:rsidR="00F65603">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2</w:t>
      </w:r>
      <w:r w:rsidR="005A042E">
        <w:t>.</w:t>
      </w:r>
    </w:p>
    <w:p w14:paraId="3ED51468" w14:textId="27E28C9F" w:rsidR="0058783C" w:rsidRPr="00D9458D" w:rsidRDefault="0058783C" w:rsidP="001D5A07">
      <w:pPr>
        <w:pStyle w:val="JournalTOPIC"/>
      </w:pPr>
      <w:bookmarkStart w:id="172" w:name="_Toc152321946"/>
      <w:bookmarkStart w:id="173" w:name="_Toc152570774"/>
      <w:bookmarkStart w:id="174" w:name="_Toc178081661"/>
      <w:r w:rsidRPr="00D9458D">
        <w:t>(ISA</w:t>
      </w:r>
      <w:r w:rsidR="000A14ED">
        <w:t>-</w:t>
      </w:r>
      <w:r>
        <w:t>Technical</w:t>
      </w:r>
      <w:r w:rsidR="000A14ED">
        <w:t>-</w:t>
      </w:r>
      <w:r>
        <w:t>3</w:t>
      </w:r>
      <w:r w:rsidRPr="00D9458D">
        <w:t xml:space="preserve">) </w:t>
      </w:r>
      <w:r>
        <w:t>Problem Identification and Resolution</w:t>
      </w:r>
      <w:bookmarkEnd w:id="172"/>
      <w:bookmarkEnd w:id="173"/>
      <w:bookmarkEnd w:id="174"/>
    </w:p>
    <w:p w14:paraId="4ED2A689" w14:textId="77777777" w:rsidR="00871234" w:rsidRPr="00871234" w:rsidRDefault="00871234" w:rsidP="00871234">
      <w:pPr>
        <w:pStyle w:val="JOURNALHeading2"/>
      </w:pPr>
      <w:r w:rsidRPr="00871234">
        <w:t>PURPOSE:</w:t>
      </w:r>
    </w:p>
    <w:p w14:paraId="3D00F813" w14:textId="5FE2A2C4" w:rsidR="0058783C" w:rsidRPr="00D9458D" w:rsidRDefault="0058783C" w:rsidP="00052012">
      <w:pPr>
        <w:pStyle w:val="BodyText"/>
        <w:spacing w:before="240"/>
      </w:pPr>
      <w:r>
        <w:t>The purpose of this</w:t>
      </w:r>
      <w:r w:rsidRPr="00D9458D">
        <w:t xml:space="preserve"> activity </w:t>
      </w:r>
      <w:r>
        <w:t>is to</w:t>
      </w:r>
      <w:r w:rsidRPr="00D9458D">
        <w:t xml:space="preserve"> </w:t>
      </w:r>
      <w:r>
        <w:t>familiarize</w:t>
      </w:r>
      <w:r w:rsidRPr="00D9458D">
        <w:t xml:space="preserve"> </w:t>
      </w:r>
      <w:r w:rsidR="005A042E">
        <w:t>you</w:t>
      </w:r>
      <w:r>
        <w:t xml:space="preserve"> with</w:t>
      </w:r>
      <w:r w:rsidRPr="00D9458D">
        <w:t xml:space="preserve"> the licensee programs and documents that were established to meet the requirements for an effective problem identification and corrective action program</w:t>
      </w:r>
      <w:r w:rsidR="005A042E">
        <w:t xml:space="preserve"> (CAP)</w:t>
      </w:r>
      <w:r w:rsidRPr="00D9458D">
        <w:t xml:space="preserve">, as outlined in </w:t>
      </w:r>
      <w:r>
        <w:t>10</w:t>
      </w:r>
      <w:r w:rsidR="005A042E">
        <w:t> </w:t>
      </w:r>
      <w:r>
        <w:t>CFR</w:t>
      </w:r>
      <w:r w:rsidR="005A042E">
        <w:t> </w:t>
      </w:r>
      <w:r>
        <w:t>72.172</w:t>
      </w:r>
      <w:r w:rsidR="005A042E">
        <w:t xml:space="preserve">, “Corrective </w:t>
      </w:r>
      <w:r w:rsidR="005A042E" w:rsidRPr="00730E57">
        <w:rPr>
          <w:rFonts w:eastAsia="Times New Roman"/>
        </w:rPr>
        <w:t>Action</w:t>
      </w:r>
      <w:r w:rsidR="005A042E">
        <w:t>”</w:t>
      </w:r>
      <w:r w:rsidR="00A54A2F">
        <w:t xml:space="preserve"> and </w:t>
      </w:r>
      <w:r w:rsidR="00082B34">
        <w:t>10 CFR Part 50, Appendix B, Criterion XVI.</w:t>
      </w:r>
    </w:p>
    <w:p w14:paraId="483C354C" w14:textId="1B909DF5" w:rsidR="0058783C" w:rsidRPr="00D8636A" w:rsidRDefault="00D8636A" w:rsidP="00052012">
      <w:pPr>
        <w:pStyle w:val="JOURNALHeading2"/>
        <w:spacing w:before="240"/>
      </w:pPr>
      <w:r w:rsidRPr="00D8636A">
        <w:rPr>
          <w:bCs w:val="0"/>
        </w:rPr>
        <w:t>COMPETENCY AREA:</w:t>
      </w:r>
      <w:r w:rsidR="00F8484D">
        <w:rPr>
          <w:bCs w:val="0"/>
        </w:rPr>
        <w:tab/>
      </w:r>
      <w:r w:rsidR="0058783C" w:rsidRPr="00D9458D">
        <w:t>INSPECTION</w:t>
      </w:r>
    </w:p>
    <w:p w14:paraId="7D962F5E" w14:textId="16087A14" w:rsidR="0058783C" w:rsidRPr="001350B9" w:rsidRDefault="00D13915" w:rsidP="00052012">
      <w:pPr>
        <w:pStyle w:val="JOURNALHeading2"/>
        <w:spacing w:before="240"/>
      </w:pPr>
      <w:r w:rsidRPr="00D13915">
        <w:rPr>
          <w:bCs w:val="0"/>
        </w:rPr>
        <w:t>LEVEL OF EFFORT:</w:t>
      </w:r>
      <w:r w:rsidR="001805B0">
        <w:rPr>
          <w:b/>
        </w:rPr>
        <w:tab/>
      </w:r>
      <w:r w:rsidR="009451FC">
        <w:t>8</w:t>
      </w:r>
      <w:r w:rsidR="0058783C" w:rsidRPr="00D9458D">
        <w:t xml:space="preserve"> hours</w:t>
      </w:r>
    </w:p>
    <w:p w14:paraId="02C20B3E" w14:textId="77777777" w:rsidR="00617BD8" w:rsidRPr="00617BD8" w:rsidRDefault="00617BD8" w:rsidP="00052012">
      <w:pPr>
        <w:pStyle w:val="JOURNALHeading2"/>
        <w:spacing w:before="240"/>
      </w:pPr>
      <w:r w:rsidRPr="00617BD8">
        <w:t>REFERENCES:</w:t>
      </w:r>
    </w:p>
    <w:p w14:paraId="03778E9B" w14:textId="5E3FFBF9" w:rsidR="0058783C" w:rsidRPr="00D9458D" w:rsidRDefault="0058783C" w:rsidP="008D6168">
      <w:pPr>
        <w:pStyle w:val="ListBullet2"/>
        <w:numPr>
          <w:ilvl w:val="0"/>
          <w:numId w:val="39"/>
        </w:numPr>
      </w:pPr>
      <w:r w:rsidRPr="00D9458D">
        <w:t xml:space="preserve">IP 71152, </w:t>
      </w:r>
      <w:r w:rsidR="005A042E">
        <w:t>“</w:t>
      </w:r>
      <w:r w:rsidR="00473957">
        <w:t>Problem Identification and Resolution (PI&amp;R)</w:t>
      </w:r>
      <w:r w:rsidR="005A042E">
        <w:t>”</w:t>
      </w:r>
    </w:p>
    <w:p w14:paraId="2398EBE4" w14:textId="652440D7" w:rsidR="0058783C" w:rsidRDefault="0058783C" w:rsidP="008D6168">
      <w:pPr>
        <w:pStyle w:val="ListBullet2"/>
        <w:numPr>
          <w:ilvl w:val="0"/>
          <w:numId w:val="39"/>
        </w:numPr>
      </w:pPr>
      <w:r w:rsidRPr="00D9458D">
        <w:t>Site</w:t>
      </w:r>
      <w:r w:rsidR="002C46DF">
        <w:noBreakHyphen/>
      </w:r>
      <w:r w:rsidRPr="00D9458D">
        <w:t>specific documents that describe the licensee</w:t>
      </w:r>
      <w:r w:rsidR="005A042E">
        <w:t>’</w:t>
      </w:r>
      <w:r w:rsidRPr="00D9458D">
        <w:t xml:space="preserve">s </w:t>
      </w:r>
      <w:r w:rsidR="005A042E">
        <w:t>CAP</w:t>
      </w:r>
    </w:p>
    <w:p w14:paraId="0366E256" w14:textId="13BE31B8" w:rsidR="00193E6F" w:rsidRPr="00165B6C" w:rsidRDefault="002646C2" w:rsidP="008D6168">
      <w:pPr>
        <w:pStyle w:val="ListBullet2"/>
        <w:numPr>
          <w:ilvl w:val="0"/>
          <w:numId w:val="39"/>
        </w:numPr>
      </w:pPr>
      <w:bookmarkStart w:id="175" w:name="_Hlk144137255"/>
      <w:r>
        <w:t>10 CFR 72.</w:t>
      </w:r>
      <w:r w:rsidRPr="00FE1CBC">
        <w:rPr>
          <w:rFonts w:eastAsia="Times New Roman"/>
        </w:rPr>
        <w:t xml:space="preserve">172 and </w:t>
      </w:r>
      <w:r>
        <w:t>10 CFR Part 50, Appendix B, Criterion XVI</w:t>
      </w:r>
      <w:bookmarkEnd w:id="175"/>
    </w:p>
    <w:p w14:paraId="06060BDC" w14:textId="1FA540CB" w:rsidR="00A45E91" w:rsidRDefault="00FF2FBC" w:rsidP="00052012">
      <w:pPr>
        <w:pStyle w:val="JOURNALHeading2"/>
        <w:spacing w:before="240"/>
        <w:rPr>
          <w:b/>
        </w:rPr>
      </w:pPr>
      <w:r>
        <w:t xml:space="preserve">EVALUATION </w:t>
      </w:r>
      <w:r w:rsidR="00930269">
        <w:t>CRITERION:</w:t>
      </w:r>
    </w:p>
    <w:p w14:paraId="1251E168" w14:textId="7B3EDB48" w:rsidR="0058783C" w:rsidRDefault="0058783C" w:rsidP="00052012">
      <w:pPr>
        <w:pStyle w:val="BodyText2"/>
        <w:spacing w:before="240"/>
      </w:pPr>
      <w:r w:rsidRPr="00D9458D">
        <w:t xml:space="preserve">At the completion of this activity, </w:t>
      </w:r>
      <w:r w:rsidR="005A042E">
        <w:t>you</w:t>
      </w:r>
      <w:r w:rsidRPr="00D9458D">
        <w:t xml:space="preserve"> should be able to</w:t>
      </w:r>
      <w:r>
        <w:t xml:space="preserve"> d</w:t>
      </w:r>
      <w:r w:rsidRPr="00D9458D">
        <w:t>iscuss th</w:t>
      </w:r>
      <w:r w:rsidR="00207213">
        <w:t xml:space="preserve">e </w:t>
      </w:r>
      <w:r w:rsidR="005A042E" w:rsidRPr="00D9458D">
        <w:t>princip</w:t>
      </w:r>
      <w:r w:rsidR="005A042E">
        <w:t>al</w:t>
      </w:r>
      <w:r w:rsidR="005A042E" w:rsidRPr="00D9458D">
        <w:t xml:space="preserve"> </w:t>
      </w:r>
      <w:r w:rsidRPr="00D9458D">
        <w:t xml:space="preserve">steps in </w:t>
      </w:r>
      <w:r>
        <w:t>a</w:t>
      </w:r>
      <w:r w:rsidRPr="00D9458D">
        <w:t xml:space="preserve"> site</w:t>
      </w:r>
      <w:r w:rsidR="005A042E">
        <w:t>’</w:t>
      </w:r>
      <w:r w:rsidRPr="00D9458D">
        <w:t>s CAP with respect to identification of a condition adverse to quality through final resolution.</w:t>
      </w:r>
    </w:p>
    <w:p w14:paraId="2935DD4D" w14:textId="77777777" w:rsidR="00751333" w:rsidRPr="00751333" w:rsidRDefault="00751333" w:rsidP="00052012">
      <w:pPr>
        <w:pStyle w:val="JOURNALHeading2"/>
        <w:spacing w:before="240"/>
      </w:pPr>
      <w:r w:rsidRPr="00751333">
        <w:t>TASKS:</w:t>
      </w:r>
    </w:p>
    <w:p w14:paraId="5F6B37AD" w14:textId="35864C72" w:rsidR="0058783C" w:rsidRPr="00D9458D" w:rsidRDefault="0058783C" w:rsidP="008D6168">
      <w:pPr>
        <w:pStyle w:val="ListBullet2"/>
        <w:numPr>
          <w:ilvl w:val="0"/>
          <w:numId w:val="39"/>
        </w:numPr>
      </w:pPr>
      <w:r w:rsidRPr="00D9458D">
        <w:t xml:space="preserve">At </w:t>
      </w:r>
      <w:r>
        <w:t>a licensee</w:t>
      </w:r>
      <w:r w:rsidRPr="00D9458D">
        <w:t xml:space="preserve"> site, gain a general understanding of the licensee</w:t>
      </w:r>
      <w:r w:rsidR="005A042E">
        <w:t>’</w:t>
      </w:r>
      <w:r w:rsidRPr="00D9458D">
        <w:t>s CAP through a combination of discussions with a qualified inspector and attendance at routine CAP meetings.</w:t>
      </w:r>
    </w:p>
    <w:p w14:paraId="58166FD4" w14:textId="7071567D" w:rsidR="0058783C" w:rsidRDefault="0058783C" w:rsidP="008D6168">
      <w:pPr>
        <w:pStyle w:val="ListBullet2"/>
        <w:numPr>
          <w:ilvl w:val="0"/>
          <w:numId w:val="39"/>
        </w:numPr>
      </w:pPr>
      <w:r w:rsidRPr="00D9458D">
        <w:t>Using IP 71152 for guidance, review a sample of about six issues entered into the licensee</w:t>
      </w:r>
      <w:r w:rsidR="005A042E">
        <w:t>’</w:t>
      </w:r>
      <w:r w:rsidRPr="00D9458D">
        <w:t>s CAP within the past month</w:t>
      </w:r>
      <w:r w:rsidR="005A042E">
        <w:t>,</w:t>
      </w:r>
      <w:r w:rsidRPr="00D9458D">
        <w:t xml:space="preserve"> and compare the licensee</w:t>
      </w:r>
      <w:r w:rsidR="005A042E">
        <w:t>’</w:t>
      </w:r>
      <w:r w:rsidRPr="00D9458D">
        <w:t xml:space="preserve">s actions with regulatory requirements. Discuss the resolution of the issues with the </w:t>
      </w:r>
      <w:r>
        <w:t xml:space="preserve">qualified </w:t>
      </w:r>
      <w:r w:rsidRPr="00D9458D">
        <w:t>inspector.</w:t>
      </w:r>
    </w:p>
    <w:p w14:paraId="26D4144C" w14:textId="35264B06" w:rsidR="0058783C" w:rsidRDefault="005A042E" w:rsidP="008D6168">
      <w:pPr>
        <w:pStyle w:val="ListBullet2"/>
        <w:numPr>
          <w:ilvl w:val="0"/>
          <w:numId w:val="39"/>
        </w:numPr>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criteri</w:t>
      </w:r>
      <w:r w:rsidR="0058783C">
        <w:t>on</w:t>
      </w:r>
      <w:r w:rsidR="0058783C" w:rsidRPr="00E962C6">
        <w:t xml:space="preserve"> section.</w:t>
      </w:r>
    </w:p>
    <w:p w14:paraId="060B786C" w14:textId="5B6A5C76" w:rsidR="0058783C" w:rsidRDefault="00751333" w:rsidP="00052012">
      <w:pPr>
        <w:pStyle w:val="JOURNALHeading2"/>
        <w:spacing w:before="240"/>
      </w:pPr>
      <w:r w:rsidRPr="00751333">
        <w:t>DOCUMENTATION:</w:t>
      </w:r>
      <w:r w:rsidRPr="00751333">
        <w:tab/>
      </w:r>
      <w:r w:rsidR="005A042E">
        <w:t>You</w:t>
      </w:r>
      <w:r w:rsidR="0058783C" w:rsidRPr="00256A59">
        <w:t xml:space="preserve"> should</w:t>
      </w:r>
      <w:r w:rsidR="0058783C">
        <w:rPr>
          <w:b/>
        </w:rPr>
        <w:t xml:space="preserve"> </w:t>
      </w:r>
      <w:r w:rsidR="0058783C">
        <w:t>o</w:t>
      </w:r>
      <w:r w:rsidR="0058783C" w:rsidRPr="00CD76D7">
        <w:t xml:space="preserve">btain </w:t>
      </w:r>
      <w:r w:rsidR="005A042E">
        <w:t>your</w:t>
      </w:r>
      <w:r w:rsidR="0058783C" w:rsidRPr="00CD76D7">
        <w:t xml:space="preserve"> </w:t>
      </w:r>
      <w:r w:rsidR="0058783C">
        <w:t xml:space="preserve">immediate </w:t>
      </w:r>
      <w:r w:rsidR="0058783C" w:rsidRPr="00CD76D7">
        <w:t>supervisor</w:t>
      </w:r>
      <w:r w:rsidR="005A042E">
        <w:t>’</w:t>
      </w:r>
      <w:r w:rsidR="0058783C" w:rsidRPr="00CD76D7">
        <w:t xml:space="preserve">s </w:t>
      </w:r>
      <w:r w:rsidR="007A57E8">
        <w:t xml:space="preserve">or designee’s </w:t>
      </w:r>
      <w:r w:rsidR="0058783C" w:rsidRPr="00CD76D7">
        <w:t>signature</w:t>
      </w:r>
      <w:r w:rsidR="0058783C" w:rsidRPr="00D60E5A" w:rsidDel="006F1D37">
        <w:t xml:space="preserve"> </w:t>
      </w:r>
      <w:r w:rsidR="0058783C">
        <w:t>on</w:t>
      </w:r>
      <w:r w:rsidR="0058783C" w:rsidDel="00451FFA">
        <w:t xml:space="preserve"> </w:t>
      </w:r>
      <w:r w:rsidR="0058783C" w:rsidRPr="00D9458D">
        <w:t>Item ISA</w:t>
      </w:r>
      <w:r w:rsidR="002C46DF">
        <w:noBreakHyphen/>
      </w:r>
      <w:r w:rsidR="0058783C">
        <w:t>Technical</w:t>
      </w:r>
      <w:r w:rsidR="002C46DF">
        <w:noBreakHyphen/>
      </w:r>
      <w:r w:rsidR="0058783C">
        <w:t>3</w:t>
      </w:r>
      <w:r w:rsidR="005A042E">
        <w:t>.</w:t>
      </w:r>
    </w:p>
    <w:p w14:paraId="2AE91230" w14:textId="47F0304A" w:rsidR="0058783C" w:rsidRPr="00D9458D" w:rsidRDefault="0058783C" w:rsidP="00FA55A9">
      <w:pPr>
        <w:pStyle w:val="JournalTOPIC"/>
      </w:pPr>
      <w:bookmarkStart w:id="176" w:name="_Toc152321947"/>
      <w:bookmarkStart w:id="177" w:name="_Toc152570775"/>
      <w:bookmarkStart w:id="178" w:name="_Toc178081662"/>
      <w:r w:rsidRPr="00D9458D">
        <w:t>(ISA</w:t>
      </w:r>
      <w:r w:rsidR="000A14ED">
        <w:t>-</w:t>
      </w:r>
      <w:r>
        <w:t>Technical</w:t>
      </w:r>
      <w:r w:rsidR="000A14ED">
        <w:t>-</w:t>
      </w:r>
      <w:r>
        <w:t>4</w:t>
      </w:r>
      <w:r w:rsidRPr="00D9458D">
        <w:t xml:space="preserve">) </w:t>
      </w:r>
      <w:r>
        <w:t xml:space="preserve">ISFSI </w:t>
      </w:r>
      <w:r w:rsidRPr="00D32C24">
        <w:rPr>
          <w:rFonts w:eastAsia="Times New Roman"/>
        </w:rPr>
        <w:t>Licensing</w:t>
      </w:r>
      <w:bookmarkEnd w:id="176"/>
      <w:bookmarkEnd w:id="177"/>
      <w:bookmarkEnd w:id="178"/>
    </w:p>
    <w:p w14:paraId="32EAFD48" w14:textId="77777777" w:rsidR="00871234" w:rsidRPr="00871234" w:rsidRDefault="00871234" w:rsidP="00871234">
      <w:pPr>
        <w:pStyle w:val="JOURNALHeading2"/>
      </w:pPr>
      <w:r w:rsidRPr="00871234">
        <w:t>PURPOSE:</w:t>
      </w:r>
    </w:p>
    <w:p w14:paraId="1CA97233" w14:textId="4EBBFA49" w:rsidR="0058783C" w:rsidRPr="00D9458D" w:rsidRDefault="0058783C" w:rsidP="00052012">
      <w:pPr>
        <w:pStyle w:val="BodyText"/>
        <w:spacing w:before="240"/>
      </w:pPr>
      <w:r w:rsidRPr="00E129E2">
        <w:t xml:space="preserve">The purpose of this activity is to </w:t>
      </w:r>
      <w:r>
        <w:t xml:space="preserve">familiarize </w:t>
      </w:r>
      <w:r w:rsidR="005A042E">
        <w:t>you</w:t>
      </w:r>
      <w:r w:rsidRPr="00E129E2">
        <w:t xml:space="preserve"> with </w:t>
      </w:r>
      <w:r>
        <w:t xml:space="preserve">some </w:t>
      </w:r>
      <w:r w:rsidRPr="00E129E2">
        <w:t>documents</w:t>
      </w:r>
      <w:r>
        <w:t xml:space="preserve"> used for the </w:t>
      </w:r>
      <w:r w:rsidRPr="00E129E2">
        <w:t>licens</w:t>
      </w:r>
      <w:r>
        <w:t>ing of ISFSIs</w:t>
      </w:r>
      <w:r w:rsidRPr="00E129E2">
        <w:t xml:space="preserve"> </w:t>
      </w:r>
      <w:r>
        <w:t xml:space="preserve">and </w:t>
      </w:r>
      <w:r w:rsidR="005A042E">
        <w:t>ways</w:t>
      </w:r>
      <w:r w:rsidR="005A042E" w:rsidRPr="00E129E2">
        <w:t xml:space="preserve"> </w:t>
      </w:r>
      <w:r w:rsidRPr="00E129E2">
        <w:t xml:space="preserve">to access </w:t>
      </w:r>
      <w:r>
        <w:t xml:space="preserve">these documents during an </w:t>
      </w:r>
      <w:r w:rsidRPr="00E129E2">
        <w:t xml:space="preserve">onsite inspection. These documents describe how a licensee complies with NRC regulations and requirements. This activity will acquaint </w:t>
      </w:r>
      <w:r w:rsidR="005A042E">
        <w:t>you</w:t>
      </w:r>
      <w:r w:rsidRPr="00E129E2">
        <w:t xml:space="preserve"> with the most common types of licens</w:t>
      </w:r>
      <w:r>
        <w:t>ing</w:t>
      </w:r>
      <w:r w:rsidRPr="00E129E2">
        <w:t xml:space="preserve"> documents and </w:t>
      </w:r>
      <w:r w:rsidR="0098515F">
        <w:t xml:space="preserve">show </w:t>
      </w:r>
      <w:r w:rsidRPr="00E129E2">
        <w:t>how individual facilities may implement NRC requirements differently</w:t>
      </w:r>
      <w:r>
        <w:t>, but still comply with the intent of the NRC’s regulations</w:t>
      </w:r>
      <w:r w:rsidRPr="00E129E2">
        <w:t>.</w:t>
      </w:r>
    </w:p>
    <w:p w14:paraId="7A5481D6" w14:textId="7DD4C15D" w:rsidR="0058783C" w:rsidRPr="001E716E" w:rsidRDefault="00D8636A" w:rsidP="00052012">
      <w:pPr>
        <w:pStyle w:val="JOURNALHeading2"/>
        <w:spacing w:before="240"/>
      </w:pPr>
      <w:r w:rsidRPr="00D8636A">
        <w:rPr>
          <w:bCs w:val="0"/>
        </w:rPr>
        <w:t>COMPETENCY AREA:</w:t>
      </w:r>
      <w:r w:rsidR="0058783C">
        <w:rPr>
          <w:b/>
        </w:rPr>
        <w:tab/>
      </w:r>
      <w:r w:rsidR="0058783C" w:rsidRPr="00D9458D">
        <w:t>INSPECTION</w:t>
      </w:r>
    </w:p>
    <w:p w14:paraId="575C7F90" w14:textId="643E3C6A" w:rsidR="0058783C" w:rsidRPr="001E716E" w:rsidRDefault="00D13915" w:rsidP="00052012">
      <w:pPr>
        <w:pStyle w:val="JOURNALHeading2"/>
        <w:spacing w:before="240"/>
      </w:pPr>
      <w:r w:rsidRPr="00D13915">
        <w:rPr>
          <w:bCs w:val="0"/>
        </w:rPr>
        <w:t>LEVEL OF EFFORT:</w:t>
      </w:r>
      <w:r w:rsidR="00907BBE">
        <w:rPr>
          <w:b/>
        </w:rPr>
        <w:tab/>
      </w:r>
      <w:r w:rsidR="0058783C" w:rsidRPr="00B83E2A">
        <w:t>24 hours</w:t>
      </w:r>
    </w:p>
    <w:p w14:paraId="4203C832" w14:textId="77777777" w:rsidR="00ED3217" w:rsidRDefault="00617BD8" w:rsidP="00050107">
      <w:pPr>
        <w:pStyle w:val="JOURNALHeading2"/>
        <w:spacing w:before="240"/>
      </w:pPr>
      <w:r w:rsidRPr="00617BD8">
        <w:t>REFERENCES:</w:t>
      </w:r>
    </w:p>
    <w:p w14:paraId="7D068727" w14:textId="4DBF6147" w:rsidR="00E519A5" w:rsidRDefault="00E519A5" w:rsidP="00414DB6">
      <w:pPr>
        <w:pStyle w:val="BodyText"/>
        <w:numPr>
          <w:ilvl w:val="0"/>
          <w:numId w:val="26"/>
        </w:numPr>
      </w:pPr>
      <w:r>
        <w:t>NUREG 2215, “Standard Review Plan for Spent Fuel Dry Storage Systems and Facilities”</w:t>
      </w:r>
    </w:p>
    <w:p w14:paraId="2E9DE77E" w14:textId="45EB70EC" w:rsidR="00E519A5" w:rsidRDefault="00E519A5" w:rsidP="00414DB6">
      <w:pPr>
        <w:pStyle w:val="BodyText"/>
        <w:numPr>
          <w:ilvl w:val="0"/>
          <w:numId w:val="26"/>
        </w:numPr>
      </w:pPr>
      <w:r w:rsidRPr="00557BB8">
        <w:t>NUREG</w:t>
      </w:r>
      <w:r w:rsidR="002C46DF">
        <w:noBreakHyphen/>
      </w:r>
      <w:r w:rsidRPr="00557BB8">
        <w:t>1864, “A Pilot Probabilistic Risk Assessment of a Dry Cask Storage System at a Nuclear Power Plant</w:t>
      </w:r>
      <w:r>
        <w:t>”</w:t>
      </w:r>
    </w:p>
    <w:p w14:paraId="7277AFE1" w14:textId="32F397DB" w:rsidR="00E519A5" w:rsidRDefault="00E519A5" w:rsidP="00414DB6">
      <w:pPr>
        <w:pStyle w:val="BodyText"/>
        <w:numPr>
          <w:ilvl w:val="0"/>
          <w:numId w:val="26"/>
        </w:numPr>
      </w:pPr>
      <w:r w:rsidRPr="00033BE2">
        <w:t>Management Directive 8.4, “Management of Backfitting Forward Fitting, Issue Finality and Information Requests"</w:t>
      </w:r>
    </w:p>
    <w:p w14:paraId="5C500068" w14:textId="1D0E8CCB" w:rsidR="00E519A5" w:rsidRDefault="00E519A5" w:rsidP="00414DB6">
      <w:pPr>
        <w:pStyle w:val="BodyText"/>
        <w:numPr>
          <w:ilvl w:val="0"/>
          <w:numId w:val="26"/>
        </w:numPr>
      </w:pPr>
      <w:r>
        <w:t>Sample CoC</w:t>
      </w:r>
    </w:p>
    <w:p w14:paraId="60D9E036" w14:textId="77777777" w:rsidR="00C82184" w:rsidRDefault="00E519A5" w:rsidP="00414DB6">
      <w:pPr>
        <w:pStyle w:val="BodyText"/>
        <w:numPr>
          <w:ilvl w:val="0"/>
          <w:numId w:val="26"/>
        </w:numPr>
      </w:pPr>
      <w:r>
        <w:t>Sample technical specification for a CoC and specific ISFSI license</w:t>
      </w:r>
    </w:p>
    <w:p w14:paraId="393E1AD2" w14:textId="7F6856E1" w:rsidR="00E519A5" w:rsidRDefault="00E519A5" w:rsidP="00414DB6">
      <w:pPr>
        <w:pStyle w:val="BodyText"/>
        <w:numPr>
          <w:ilvl w:val="0"/>
          <w:numId w:val="26"/>
        </w:numPr>
      </w:pPr>
      <w:r w:rsidRPr="00E129E2">
        <w:t xml:space="preserve">Sample </w:t>
      </w:r>
      <w:r>
        <w:t>dry cask storage system</w:t>
      </w:r>
      <w:r w:rsidRPr="00E129E2">
        <w:t xml:space="preserve"> </w:t>
      </w:r>
      <w:r>
        <w:t>CoC</w:t>
      </w:r>
      <w:r w:rsidRPr="00E129E2">
        <w:t xml:space="preserve"> safety evaluation report</w:t>
      </w:r>
      <w:r>
        <w:t xml:space="preserve"> and SAR</w:t>
      </w:r>
    </w:p>
    <w:p w14:paraId="746F19F0" w14:textId="61F6B96C" w:rsidR="00E519A5" w:rsidRDefault="00E519A5" w:rsidP="00414DB6">
      <w:pPr>
        <w:pStyle w:val="BodyText"/>
        <w:numPr>
          <w:ilvl w:val="0"/>
          <w:numId w:val="26"/>
        </w:numPr>
      </w:pPr>
      <w:r w:rsidRPr="00557BB8">
        <w:t xml:space="preserve">Sample of a reactor plant’s updated final safety analysis report (any available) and site specific licensed ISFSI final safety </w:t>
      </w:r>
      <w:r>
        <w:t>a</w:t>
      </w:r>
      <w:r w:rsidRPr="00E129E2">
        <w:t xml:space="preserve">nalysis </w:t>
      </w:r>
      <w:r>
        <w:t>report</w:t>
      </w:r>
    </w:p>
    <w:p w14:paraId="1C5BDC95" w14:textId="70731A81" w:rsidR="00E519A5" w:rsidRDefault="00E519A5" w:rsidP="00414DB6">
      <w:pPr>
        <w:pStyle w:val="BodyText"/>
        <w:numPr>
          <w:ilvl w:val="1"/>
          <w:numId w:val="26"/>
        </w:numPr>
      </w:pPr>
      <w:r>
        <w:t>IMC 2690, “Inspection Program for Storage of Spent Reactor Fuel and Reactor</w:t>
      </w:r>
      <w:r w:rsidR="002C46DF">
        <w:noBreakHyphen/>
      </w:r>
      <w:r>
        <w:t>Related Greater</w:t>
      </w:r>
      <w:r w:rsidR="002C46DF">
        <w:noBreakHyphen/>
      </w:r>
      <w:r>
        <w:t>Than</w:t>
      </w:r>
      <w:r w:rsidR="002C46DF">
        <w:noBreakHyphen/>
      </w:r>
      <w:r>
        <w:t>Class C Waste at Independent Spent Fuel Storage Installations and for 10 CFR Part 71 Transportation Packagings,” Section 05.15</w:t>
      </w:r>
    </w:p>
    <w:p w14:paraId="581F7139" w14:textId="6D28C70E" w:rsidR="00E519A5" w:rsidRPr="00D9458D" w:rsidRDefault="00E519A5" w:rsidP="00414DB6">
      <w:pPr>
        <w:pStyle w:val="BodyText"/>
        <w:numPr>
          <w:ilvl w:val="1"/>
          <w:numId w:val="26"/>
        </w:numPr>
        <w:spacing w:before="240"/>
      </w:pPr>
      <w:r w:rsidRPr="00330477">
        <w:t>NMSS Policy and Procedure 7</w:t>
      </w:r>
      <w:r w:rsidR="002C46DF">
        <w:noBreakHyphen/>
      </w:r>
      <w:r w:rsidRPr="00330477">
        <w:t>05</w:t>
      </w:r>
      <w:r>
        <w:t>, “</w:t>
      </w:r>
      <w:r w:rsidRPr="00FE28B3">
        <w:t>P</w:t>
      </w:r>
      <w:r>
        <w:t>rocedures</w:t>
      </w:r>
      <w:r w:rsidRPr="00FE28B3">
        <w:t xml:space="preserve"> </w:t>
      </w:r>
      <w:r>
        <w:t>for</w:t>
      </w:r>
      <w:r w:rsidRPr="00FE28B3">
        <w:t xml:space="preserve"> P</w:t>
      </w:r>
      <w:r>
        <w:t>rocessing</w:t>
      </w:r>
      <w:r w:rsidRPr="00FE28B3">
        <w:t xml:space="preserve"> </w:t>
      </w:r>
      <w:r>
        <w:t>of</w:t>
      </w:r>
      <w:r w:rsidRPr="00FE28B3">
        <w:t xml:space="preserve"> T</w:t>
      </w:r>
      <w:r>
        <w:t>echnical</w:t>
      </w:r>
      <w:r w:rsidRPr="00FE28B3">
        <w:t xml:space="preserve"> A</w:t>
      </w:r>
      <w:r>
        <w:t>ssistance</w:t>
      </w:r>
      <w:r w:rsidRPr="00FE28B3">
        <w:t xml:space="preserve"> </w:t>
      </w:r>
      <w:r w:rsidRPr="003460B7">
        <w:rPr>
          <w:rFonts w:eastAsia="Times New Roman"/>
        </w:rPr>
        <w:t>Requests”</w:t>
      </w:r>
    </w:p>
    <w:p w14:paraId="277F1A63" w14:textId="77777777" w:rsidR="00751333" w:rsidRPr="00751333" w:rsidRDefault="00751333" w:rsidP="00052012">
      <w:pPr>
        <w:pStyle w:val="JOURNALHeading2"/>
        <w:spacing w:before="240"/>
      </w:pPr>
      <w:r w:rsidRPr="00751333">
        <w:rPr>
          <w:bCs w:val="0"/>
        </w:rPr>
        <w:t>EVALUATION CRITERIA:</w:t>
      </w:r>
    </w:p>
    <w:p w14:paraId="25D6C434" w14:textId="73265E23" w:rsidR="0058783C" w:rsidRPr="00E129E2" w:rsidRDefault="0058783C" w:rsidP="00A45AEA">
      <w:pPr>
        <w:pStyle w:val="BodyText2"/>
        <w:rPr>
          <w:b/>
          <w:bCs/>
        </w:rPr>
      </w:pPr>
      <w:r w:rsidRPr="00E129E2">
        <w:t>At the completion of this activity, you should be able to do the following:</w:t>
      </w:r>
    </w:p>
    <w:p w14:paraId="00EFDFA5" w14:textId="77777777" w:rsidR="0058783C" w:rsidRPr="00E129E2" w:rsidRDefault="0058783C" w:rsidP="00414DB6">
      <w:pPr>
        <w:pStyle w:val="BodyText"/>
        <w:numPr>
          <w:ilvl w:val="0"/>
          <w:numId w:val="19"/>
        </w:numPr>
      </w:pPr>
      <w:r w:rsidRPr="00E129E2">
        <w:t xml:space="preserve">Discuss the </w:t>
      </w:r>
      <w:r>
        <w:t>main</w:t>
      </w:r>
      <w:r w:rsidRPr="00E129E2">
        <w:t xml:space="preserve"> areas of review during ISFSI licensing activities.</w:t>
      </w:r>
    </w:p>
    <w:p w14:paraId="3CA2B61C" w14:textId="7BCE95BF" w:rsidR="0058783C" w:rsidRPr="00E129E2" w:rsidRDefault="0058783C" w:rsidP="00414DB6">
      <w:pPr>
        <w:pStyle w:val="BodyText"/>
        <w:numPr>
          <w:ilvl w:val="0"/>
          <w:numId w:val="19"/>
        </w:numPr>
      </w:pPr>
      <w:r w:rsidRPr="00E129E2">
        <w:t>Identify the regulatory enforcement hierarchy that exists between CFR requirements, a facility</w:t>
      </w:r>
      <w:r w:rsidR="002C46DF">
        <w:noBreakHyphen/>
      </w:r>
      <w:r w:rsidRPr="00E129E2">
        <w:t>specific license, facility</w:t>
      </w:r>
      <w:r w:rsidR="002C46DF">
        <w:noBreakHyphen/>
      </w:r>
      <w:r w:rsidRPr="00E129E2">
        <w:t>specific technical specifications, a facility</w:t>
      </w:r>
      <w:r w:rsidR="002C46DF">
        <w:noBreakHyphen/>
      </w:r>
      <w:r w:rsidRPr="00E129E2">
        <w:t xml:space="preserve">specific </w:t>
      </w:r>
      <w:r w:rsidR="0098515F">
        <w:t>updated final safety analysis report</w:t>
      </w:r>
      <w:r w:rsidR="0098515F" w:rsidRPr="00E129E2">
        <w:t xml:space="preserve"> </w:t>
      </w:r>
      <w:r w:rsidRPr="00E129E2">
        <w:t xml:space="preserve">and </w:t>
      </w:r>
      <w:r w:rsidR="0098515F">
        <w:t>safety evaluation report</w:t>
      </w:r>
      <w:r w:rsidRPr="00E129E2">
        <w:t>, and facility</w:t>
      </w:r>
      <w:r w:rsidR="002C46DF">
        <w:noBreakHyphen/>
      </w:r>
      <w:r w:rsidRPr="00E129E2">
        <w:t>specific procedures.</w:t>
      </w:r>
    </w:p>
    <w:p w14:paraId="7FF5C1E9" w14:textId="77777777" w:rsidR="0058783C" w:rsidRPr="00E129E2" w:rsidRDefault="0058783C" w:rsidP="00414DB6">
      <w:pPr>
        <w:pStyle w:val="BodyText"/>
        <w:numPr>
          <w:ilvl w:val="0"/>
          <w:numId w:val="19"/>
        </w:numPr>
      </w:pPr>
      <w:r w:rsidRPr="00E129E2">
        <w:t>Locate where the following can generally be found:</w:t>
      </w:r>
    </w:p>
    <w:p w14:paraId="121CFD83" w14:textId="799A0DC8" w:rsidR="0058783C" w:rsidRPr="00E129E2" w:rsidRDefault="00ED3217" w:rsidP="00414DB6">
      <w:pPr>
        <w:pStyle w:val="BodyText"/>
        <w:numPr>
          <w:ilvl w:val="1"/>
          <w:numId w:val="31"/>
        </w:numPr>
        <w:contextualSpacing/>
      </w:pPr>
      <w:r>
        <w:t>S</w:t>
      </w:r>
      <w:r w:rsidR="0058783C" w:rsidRPr="00E129E2">
        <w:t>afety limits (facility specific)</w:t>
      </w:r>
    </w:p>
    <w:p w14:paraId="7D36336C" w14:textId="0B804DA3" w:rsidR="0058783C" w:rsidRPr="00E129E2" w:rsidRDefault="00ED3217" w:rsidP="00414DB6">
      <w:pPr>
        <w:pStyle w:val="BodyText"/>
        <w:numPr>
          <w:ilvl w:val="1"/>
          <w:numId w:val="31"/>
        </w:numPr>
        <w:contextualSpacing/>
      </w:pPr>
      <w:r>
        <w:t>D</w:t>
      </w:r>
      <w:r w:rsidR="0058783C" w:rsidRPr="00E129E2">
        <w:t>esign</w:t>
      </w:r>
      <w:r w:rsidR="002C46DF">
        <w:noBreakHyphen/>
      </w:r>
      <w:r w:rsidR="0058783C" w:rsidRPr="00E129E2">
        <w:t>basis accident analysis</w:t>
      </w:r>
    </w:p>
    <w:p w14:paraId="235FB637" w14:textId="24B0707F" w:rsidR="0058783C" w:rsidRPr="00E129E2" w:rsidRDefault="00157A7B" w:rsidP="00414DB6">
      <w:pPr>
        <w:pStyle w:val="BodyText"/>
        <w:numPr>
          <w:ilvl w:val="1"/>
          <w:numId w:val="31"/>
        </w:numPr>
        <w:contextualSpacing/>
      </w:pPr>
      <w:r>
        <w:t>L</w:t>
      </w:r>
      <w:r w:rsidR="0058783C" w:rsidRPr="00E129E2">
        <w:t>imiting conditions for operation</w:t>
      </w:r>
    </w:p>
    <w:p w14:paraId="29DE18C0" w14:textId="351752C5" w:rsidR="0058783C" w:rsidRPr="00E129E2" w:rsidRDefault="00157A7B" w:rsidP="00414DB6">
      <w:pPr>
        <w:pStyle w:val="BodyText"/>
        <w:numPr>
          <w:ilvl w:val="1"/>
          <w:numId w:val="31"/>
        </w:numPr>
        <w:contextualSpacing/>
      </w:pPr>
      <w:r>
        <w:t>B</w:t>
      </w:r>
      <w:r w:rsidR="0058783C" w:rsidRPr="00E129E2">
        <w:t xml:space="preserve">ases for </w:t>
      </w:r>
      <w:r w:rsidR="0098515F">
        <w:t>limiting conditions for operation</w:t>
      </w:r>
    </w:p>
    <w:p w14:paraId="48683D24" w14:textId="77777777" w:rsidR="0058783C" w:rsidRPr="00E129E2" w:rsidRDefault="0058783C" w:rsidP="00414DB6">
      <w:pPr>
        <w:pStyle w:val="BodyText"/>
        <w:numPr>
          <w:ilvl w:val="1"/>
          <w:numId w:val="31"/>
        </w:numPr>
        <w:contextualSpacing/>
      </w:pPr>
      <w:r w:rsidRPr="00E129E2">
        <w:t>NRC criteria for accepting a safety analysis</w:t>
      </w:r>
    </w:p>
    <w:p w14:paraId="61FE5B2D" w14:textId="62B10559" w:rsidR="0058783C" w:rsidRPr="00E129E2" w:rsidRDefault="00003B45" w:rsidP="00414DB6">
      <w:pPr>
        <w:pStyle w:val="BodyText"/>
        <w:numPr>
          <w:ilvl w:val="1"/>
          <w:numId w:val="31"/>
        </w:numPr>
      </w:pPr>
      <w:r>
        <w:t>L</w:t>
      </w:r>
      <w:r w:rsidR="0058783C" w:rsidRPr="00E129E2">
        <w:t>icensee commitments to various standards</w:t>
      </w:r>
    </w:p>
    <w:p w14:paraId="7B5898CB" w14:textId="2EE8023D" w:rsidR="0058783C" w:rsidRDefault="0058783C" w:rsidP="00414DB6">
      <w:pPr>
        <w:pStyle w:val="BodyText"/>
        <w:numPr>
          <w:ilvl w:val="0"/>
          <w:numId w:val="19"/>
        </w:numPr>
      </w:pPr>
      <w:r w:rsidRPr="00E129E2">
        <w:t>Demonstrate an understanding of risk</w:t>
      </w:r>
      <w:r w:rsidR="002C46DF">
        <w:noBreakHyphen/>
      </w:r>
      <w:r w:rsidRPr="00E129E2">
        <w:t>significant review topics and application of these risk insights to the inspection process.</w:t>
      </w:r>
    </w:p>
    <w:p w14:paraId="114D994F" w14:textId="3C271E8B" w:rsidR="00D61349" w:rsidRDefault="00D61349" w:rsidP="00414DB6">
      <w:pPr>
        <w:pStyle w:val="BodyText"/>
        <w:numPr>
          <w:ilvl w:val="0"/>
          <w:numId w:val="19"/>
        </w:numPr>
      </w:pPr>
      <w:r>
        <w:t xml:space="preserve">Discuss some lessons learned related to the ISFSI program and interactions with </w:t>
      </w:r>
      <w:r w:rsidR="00C977D0">
        <w:t xml:space="preserve">DFM </w:t>
      </w:r>
      <w:r>
        <w:t>considering discussions in the ISFSI Counterpart Meeting.</w:t>
      </w:r>
    </w:p>
    <w:p w14:paraId="1E2AF538" w14:textId="6486639C" w:rsidR="00D61349" w:rsidRDefault="00D61349" w:rsidP="00414DB6">
      <w:pPr>
        <w:pStyle w:val="BodyText"/>
        <w:numPr>
          <w:ilvl w:val="0"/>
          <w:numId w:val="19"/>
        </w:numPr>
      </w:pPr>
      <w:r>
        <w:t xml:space="preserve">Explain the purpose of the ISFSI Inspector Counterpart Meeting and the monthly phone call between the </w:t>
      </w:r>
      <w:r w:rsidR="00853331">
        <w:t>regions that implement</w:t>
      </w:r>
      <w:r>
        <w:t xml:space="preserve"> the ISFSI </w:t>
      </w:r>
      <w:r w:rsidR="00853331">
        <w:t xml:space="preserve">inspection </w:t>
      </w:r>
      <w:r>
        <w:t xml:space="preserve">program and </w:t>
      </w:r>
      <w:r w:rsidR="00C977D0">
        <w:t xml:space="preserve">DFM </w:t>
      </w:r>
      <w:r w:rsidR="00F6785F">
        <w:t>representatives</w:t>
      </w:r>
      <w:r>
        <w:t>.</w:t>
      </w:r>
      <w:r w:rsidR="00634005">
        <w:t xml:space="preserve"> Understand the inspector’s and region’s role at these meetings.</w:t>
      </w:r>
    </w:p>
    <w:p w14:paraId="4989AC08" w14:textId="12A855A1" w:rsidR="00D61349" w:rsidRPr="00E129E2" w:rsidRDefault="00D61349" w:rsidP="00414DB6">
      <w:pPr>
        <w:pStyle w:val="BodyText"/>
        <w:numPr>
          <w:ilvl w:val="0"/>
          <w:numId w:val="19"/>
        </w:numPr>
        <w:spacing w:before="240"/>
      </w:pPr>
      <w:r>
        <w:t xml:space="preserve">Explain the process to submit a technical assistance request to </w:t>
      </w:r>
      <w:r w:rsidR="00C977D0">
        <w:t xml:space="preserve">DFM </w:t>
      </w:r>
      <w:r>
        <w:t>to resolve issues encountered during inspections.</w:t>
      </w:r>
    </w:p>
    <w:p w14:paraId="108FF084" w14:textId="77777777" w:rsidR="00751333" w:rsidRPr="00751333" w:rsidRDefault="00751333" w:rsidP="00052012">
      <w:pPr>
        <w:pStyle w:val="JOURNALHeading2"/>
        <w:spacing w:before="240"/>
      </w:pPr>
      <w:r w:rsidRPr="00751333">
        <w:t>TASKS:</w:t>
      </w:r>
    </w:p>
    <w:p w14:paraId="3B3F4C20" w14:textId="1FD878E1" w:rsidR="0058783C" w:rsidRPr="00E129E2" w:rsidRDefault="0058783C" w:rsidP="008D6168">
      <w:pPr>
        <w:pStyle w:val="ListBullet2"/>
        <w:numPr>
          <w:ilvl w:val="0"/>
          <w:numId w:val="39"/>
        </w:numPr>
      </w:pPr>
      <w:r w:rsidRPr="00E129E2">
        <w:t>Locate all applicable reference documents.</w:t>
      </w:r>
    </w:p>
    <w:p w14:paraId="043E739C" w14:textId="771CA2A7" w:rsidR="0058783C" w:rsidRDefault="0058783C" w:rsidP="008D6168">
      <w:pPr>
        <w:pStyle w:val="ListBullet2"/>
        <w:numPr>
          <w:ilvl w:val="0"/>
          <w:numId w:val="39"/>
        </w:numPr>
      </w:pPr>
      <w:r>
        <w:t>Become familiar with</w:t>
      </w:r>
      <w:r w:rsidRPr="00E129E2">
        <w:t xml:space="preserve"> the Standard Review Plan to understand aspects of ISFSIs subject to review by the Office of Nuclear Materials Safety and Safeguards.</w:t>
      </w:r>
    </w:p>
    <w:p w14:paraId="5E3101E2" w14:textId="019C6958" w:rsidR="00995767" w:rsidRDefault="0058783C" w:rsidP="008D6168">
      <w:pPr>
        <w:pStyle w:val="ListBullet2"/>
        <w:numPr>
          <w:ilvl w:val="0"/>
          <w:numId w:val="39"/>
        </w:numPr>
      </w:pPr>
      <w:r>
        <w:t xml:space="preserve">Explain </w:t>
      </w:r>
      <w:r w:rsidR="005A287A">
        <w:t xml:space="preserve">the </w:t>
      </w:r>
      <w:r>
        <w:t>enforceability of licensing documents.</w:t>
      </w:r>
      <w:r w:rsidR="004B6069">
        <w:t xml:space="preserve"> </w:t>
      </w:r>
      <w:r w:rsidR="00995767">
        <w:t>Attend an ISFSI Inspector counterpart meeting.</w:t>
      </w:r>
    </w:p>
    <w:p w14:paraId="2CEB8E60" w14:textId="62CA2FE6" w:rsidR="00995767" w:rsidRDefault="00995767" w:rsidP="008D6168">
      <w:pPr>
        <w:pStyle w:val="ListBullet2"/>
        <w:numPr>
          <w:ilvl w:val="0"/>
          <w:numId w:val="39"/>
        </w:numPr>
      </w:pPr>
      <w:r>
        <w:t xml:space="preserve">Become familiar with the </w:t>
      </w:r>
      <w:r w:rsidR="00FE28B3">
        <w:t>TAR process that includes the referenced NMSS procedure and guidance in IMC 2690</w:t>
      </w:r>
      <w:r>
        <w:t>.</w:t>
      </w:r>
    </w:p>
    <w:p w14:paraId="49AF5A0A" w14:textId="2D06ECA5" w:rsidR="00D456DF" w:rsidRDefault="00D456DF" w:rsidP="008D6168">
      <w:pPr>
        <w:pStyle w:val="ListBullet2"/>
        <w:numPr>
          <w:ilvl w:val="0"/>
          <w:numId w:val="39"/>
        </w:numPr>
      </w:pPr>
      <w:r>
        <w:t>Meet with your supervisor or the person designated to be the resource for this activity to discuss the item listed in the evaluation criteria section.</w:t>
      </w:r>
    </w:p>
    <w:p w14:paraId="1DF298EB" w14:textId="77777777" w:rsidR="007F00BF" w:rsidRDefault="00751333" w:rsidP="007F00BF">
      <w:pPr>
        <w:pStyle w:val="JOURNALHeading2"/>
      </w:pPr>
      <w:r w:rsidRPr="00751333">
        <w:t>DOCUMENTATION:</w:t>
      </w:r>
      <w:r w:rsidRPr="00751333">
        <w:tab/>
      </w:r>
      <w:r w:rsidR="0098515F">
        <w:t>You</w:t>
      </w:r>
      <w:r w:rsidR="0058783C" w:rsidRPr="00256A59">
        <w:t xml:space="preserve"> should</w:t>
      </w:r>
      <w:r w:rsidR="0058783C">
        <w:rPr>
          <w:b/>
        </w:rPr>
        <w:t xml:space="preserve"> </w:t>
      </w:r>
      <w:r w:rsidR="0058783C">
        <w:t>o</w:t>
      </w:r>
      <w:r w:rsidR="0058783C" w:rsidRPr="00CD76D7">
        <w:t xml:space="preserve">btain </w:t>
      </w:r>
      <w:r w:rsidR="0098515F">
        <w:t>your</w:t>
      </w:r>
      <w:r w:rsidR="0058783C" w:rsidRPr="00CD76D7">
        <w:t xml:space="preserve"> </w:t>
      </w:r>
      <w:r w:rsidR="0058783C">
        <w:t xml:space="preserve">immediate </w:t>
      </w:r>
      <w:r w:rsidR="0058783C" w:rsidRPr="00CD76D7">
        <w:t>supervisor</w:t>
      </w:r>
      <w:r w:rsidR="0098515F">
        <w:t>’</w:t>
      </w:r>
      <w:r w:rsidR="0058783C" w:rsidRPr="00CD76D7">
        <w:t xml:space="preserve">s </w:t>
      </w:r>
      <w:r w:rsidR="007A57E8">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4</w:t>
      </w:r>
      <w:bookmarkStart w:id="179" w:name="_Toc152321948"/>
      <w:bookmarkStart w:id="180" w:name="_Toc152570776"/>
    </w:p>
    <w:p w14:paraId="7C8AD638" w14:textId="2358BA5F" w:rsidR="0058783C" w:rsidRPr="00D9458D" w:rsidRDefault="00F75E33" w:rsidP="0085021D">
      <w:pPr>
        <w:pStyle w:val="JournalTOPIC"/>
      </w:pPr>
      <w:bookmarkStart w:id="181" w:name="_Toc178081663"/>
      <w:r>
        <w:t>(</w:t>
      </w:r>
      <w:r w:rsidR="0058783C" w:rsidRPr="00D9458D">
        <w:t>ISA</w:t>
      </w:r>
      <w:r w:rsidR="000A14ED">
        <w:t>-</w:t>
      </w:r>
      <w:r w:rsidR="0058783C">
        <w:t>Technical</w:t>
      </w:r>
      <w:r w:rsidR="000A14ED">
        <w:t>-</w:t>
      </w:r>
      <w:r w:rsidR="0058783C">
        <w:t>5</w:t>
      </w:r>
      <w:r w:rsidR="0058783C" w:rsidRPr="00D9458D">
        <w:t xml:space="preserve">) </w:t>
      </w:r>
      <w:r w:rsidR="0058783C">
        <w:t>ISFSI Control of Heavy Loads</w:t>
      </w:r>
      <w:bookmarkEnd w:id="179"/>
      <w:bookmarkEnd w:id="180"/>
      <w:bookmarkEnd w:id="181"/>
    </w:p>
    <w:p w14:paraId="2C1FA8BC" w14:textId="77777777" w:rsidR="00871234" w:rsidRPr="00871234" w:rsidRDefault="00871234" w:rsidP="00871234">
      <w:pPr>
        <w:pStyle w:val="JOURNALHeading2"/>
      </w:pPr>
      <w:r w:rsidRPr="00871234">
        <w:t>PURPOSE:</w:t>
      </w:r>
    </w:p>
    <w:p w14:paraId="0EA5CA4E" w14:textId="0AEE7D97" w:rsidR="0058783C" w:rsidRPr="00D9458D" w:rsidRDefault="0098515F" w:rsidP="00052012">
      <w:pPr>
        <w:pStyle w:val="BodyText"/>
        <w:spacing w:before="240"/>
      </w:pPr>
      <w:r>
        <w:t>T</w:t>
      </w:r>
      <w:r w:rsidR="0058783C">
        <w:t>he purpose of t</w:t>
      </w:r>
      <w:r w:rsidR="0058783C" w:rsidRPr="00D9458D">
        <w:t xml:space="preserve">his activity </w:t>
      </w:r>
      <w:r w:rsidR="0058783C">
        <w:t>is to</w:t>
      </w:r>
      <w:r w:rsidR="0058783C" w:rsidRPr="00D9458D">
        <w:t xml:space="preserve"> provide </w:t>
      </w:r>
      <w:r>
        <w:t>you</w:t>
      </w:r>
      <w:r w:rsidR="0058783C" w:rsidRPr="00D9458D">
        <w:t xml:space="preserve"> with </w:t>
      </w:r>
      <w:r w:rsidR="0058783C">
        <w:t xml:space="preserve">information used to formulate and utilize the licensee’s control of heavy loads program. This activity will also familiarize </w:t>
      </w:r>
      <w:r>
        <w:t>you</w:t>
      </w:r>
      <w:r w:rsidR="0058783C">
        <w:t xml:space="preserve"> with NRC technical documents and industry standards</w:t>
      </w:r>
      <w:r>
        <w:t>,</w:t>
      </w:r>
      <w:r w:rsidR="0058783C">
        <w:t xml:space="preserve"> as well as generic communications documenting the history and evolution of control of heavy loads at nuclear power plants.</w:t>
      </w:r>
    </w:p>
    <w:p w14:paraId="2A44C603" w14:textId="7D74E2E3" w:rsidR="0058783C" w:rsidRPr="00D9458D" w:rsidRDefault="00D8636A" w:rsidP="00052012">
      <w:pPr>
        <w:pStyle w:val="JOURNALHeading2"/>
        <w:spacing w:before="240"/>
      </w:pPr>
      <w:r w:rsidRPr="00D8636A">
        <w:rPr>
          <w:bCs w:val="0"/>
        </w:rPr>
        <w:t>COMPETENCY AREA:</w:t>
      </w:r>
      <w:r w:rsidR="0058783C">
        <w:rPr>
          <w:b/>
        </w:rPr>
        <w:tab/>
      </w:r>
      <w:r w:rsidR="0058783C" w:rsidRPr="00D9458D">
        <w:t>INSPECTION</w:t>
      </w:r>
    </w:p>
    <w:p w14:paraId="132DCB2D" w14:textId="6BAE520F" w:rsidR="0058783C" w:rsidRPr="00E91D88" w:rsidRDefault="00D13915" w:rsidP="00052012">
      <w:pPr>
        <w:pStyle w:val="JOURNALHeading2"/>
        <w:spacing w:before="240"/>
      </w:pPr>
      <w:r w:rsidRPr="00D13915">
        <w:rPr>
          <w:bCs w:val="0"/>
        </w:rPr>
        <w:t>LEVEL OF EFFORT:</w:t>
      </w:r>
      <w:r w:rsidR="00B514D9">
        <w:rPr>
          <w:b/>
        </w:rPr>
        <w:tab/>
      </w:r>
      <w:r w:rsidR="0058783C">
        <w:t>24</w:t>
      </w:r>
      <w:r w:rsidR="0058783C" w:rsidRPr="00D9458D">
        <w:t xml:space="preserve"> hours</w:t>
      </w:r>
    </w:p>
    <w:p w14:paraId="0B0CA351" w14:textId="77777777" w:rsidR="00617BD8" w:rsidRPr="00617BD8" w:rsidRDefault="00617BD8" w:rsidP="00052012">
      <w:pPr>
        <w:pStyle w:val="JOURNALHeading2"/>
        <w:spacing w:before="240"/>
      </w:pPr>
      <w:r w:rsidRPr="00617BD8">
        <w:t>REFERENCES:</w:t>
      </w:r>
    </w:p>
    <w:p w14:paraId="2ACF728B" w14:textId="322A0614" w:rsidR="0058783C" w:rsidRPr="008D6168" w:rsidRDefault="00CE355E" w:rsidP="008D6168">
      <w:pPr>
        <w:pStyle w:val="ListBullet2"/>
        <w:numPr>
          <w:ilvl w:val="0"/>
          <w:numId w:val="39"/>
        </w:numPr>
      </w:pPr>
      <w:r>
        <w:t>Regulatory Guide 1.244, Revision 0, “C</w:t>
      </w:r>
      <w:r w:rsidR="00E018B0">
        <w:t>ontrol</w:t>
      </w:r>
      <w:r>
        <w:t xml:space="preserve"> </w:t>
      </w:r>
      <w:r w:rsidR="00E018B0">
        <w:t>of</w:t>
      </w:r>
      <w:r>
        <w:t xml:space="preserve"> H</w:t>
      </w:r>
      <w:r w:rsidR="00E018B0">
        <w:t>eavy</w:t>
      </w:r>
      <w:r>
        <w:t xml:space="preserve"> L</w:t>
      </w:r>
      <w:r w:rsidR="00E018B0">
        <w:t>oads</w:t>
      </w:r>
      <w:r>
        <w:t xml:space="preserve"> </w:t>
      </w:r>
      <w:r w:rsidR="00E018B0">
        <w:t>at</w:t>
      </w:r>
      <w:r>
        <w:t xml:space="preserve"> N</w:t>
      </w:r>
      <w:r w:rsidR="00E018B0">
        <w:t>uclear</w:t>
      </w:r>
      <w:r>
        <w:t xml:space="preserve"> F</w:t>
      </w:r>
      <w:r w:rsidR="00E018B0">
        <w:t>acilities</w:t>
      </w:r>
      <w:r>
        <w:t>”</w:t>
      </w:r>
    </w:p>
    <w:p w14:paraId="47FAEF80" w14:textId="1E056C11" w:rsidR="0058783C" w:rsidRPr="00A8791F" w:rsidRDefault="00AE42F6" w:rsidP="008D6168">
      <w:pPr>
        <w:pStyle w:val="ListBullet2"/>
        <w:numPr>
          <w:ilvl w:val="0"/>
          <w:numId w:val="39"/>
        </w:numPr>
      </w:pPr>
      <w:r w:rsidRPr="00AE42F6">
        <w:rPr>
          <w:rFonts w:eastAsia="Times New Roman"/>
        </w:rPr>
        <w:t>ANSI/</w:t>
      </w:r>
      <w:r w:rsidR="0058783C" w:rsidRPr="00AE42F6">
        <w:rPr>
          <w:rFonts w:eastAsia="Times New Roman"/>
        </w:rPr>
        <w:t>ASME</w:t>
      </w:r>
      <w:r w:rsidR="0058783C" w:rsidRPr="00A8791F">
        <w:t xml:space="preserve"> B30.2, “Overhead and Gantry Cranes</w:t>
      </w:r>
      <w:r w:rsidR="00BE1B1B">
        <w:t xml:space="preserve"> (Top</w:t>
      </w:r>
      <w:r w:rsidR="00701703">
        <w:t xml:space="preserve"> Running Bridge, Single or Multiple Girder, Top Running Trolley Hoist</w:t>
      </w:r>
      <w:r w:rsidR="0058783C" w:rsidRPr="00A8791F">
        <w:t>”</w:t>
      </w:r>
    </w:p>
    <w:p w14:paraId="4F3460F7" w14:textId="4EA200D1" w:rsidR="0058783C" w:rsidRPr="00A8791F" w:rsidRDefault="0058783C" w:rsidP="008D6168">
      <w:pPr>
        <w:pStyle w:val="ListBullet2"/>
        <w:numPr>
          <w:ilvl w:val="0"/>
          <w:numId w:val="39"/>
        </w:numPr>
      </w:pPr>
      <w:r w:rsidRPr="00A8791F">
        <w:t>ASME B30.9, “Slings”</w:t>
      </w:r>
    </w:p>
    <w:p w14:paraId="5F83165C" w14:textId="08009552" w:rsidR="0058783C" w:rsidDel="00B9330A" w:rsidRDefault="0058783C" w:rsidP="008D6168">
      <w:pPr>
        <w:pStyle w:val="ListBullet2"/>
        <w:numPr>
          <w:ilvl w:val="0"/>
          <w:numId w:val="39"/>
        </w:numPr>
      </w:pPr>
      <w:r w:rsidRPr="00A8791F">
        <w:t>ANSI N14.6, “Radioactive Materials</w:t>
      </w:r>
      <w:r w:rsidR="0098515F">
        <w:t>—</w:t>
      </w:r>
      <w:r w:rsidRPr="00A8791F">
        <w:t>Special Lifting Devices for Shipping Containers</w:t>
      </w:r>
    </w:p>
    <w:p w14:paraId="38A55E77" w14:textId="43D1B726" w:rsidR="0058783C" w:rsidRDefault="0058783C" w:rsidP="008D6168">
      <w:pPr>
        <w:pStyle w:val="ListBullet2"/>
        <w:numPr>
          <w:ilvl w:val="0"/>
          <w:numId w:val="39"/>
        </w:numPr>
      </w:pPr>
      <w:r w:rsidRPr="00521A1E">
        <w:t>NUREG</w:t>
      </w:r>
      <w:r w:rsidR="002C46DF">
        <w:noBreakHyphen/>
      </w:r>
      <w:r w:rsidRPr="00521A1E">
        <w:t>0554, “Single</w:t>
      </w:r>
      <w:r w:rsidR="002C46DF">
        <w:noBreakHyphen/>
      </w:r>
      <w:r w:rsidRPr="00521A1E">
        <w:t>Failure</w:t>
      </w:r>
      <w:r w:rsidR="002C46DF">
        <w:noBreakHyphen/>
      </w:r>
      <w:r w:rsidRPr="00521A1E">
        <w:t>Proof Cranes for Nuclear Power Plants</w:t>
      </w:r>
      <w:r w:rsidR="000B17B9">
        <w:t>,</w:t>
      </w:r>
      <w:r w:rsidRPr="00521A1E">
        <w:t>”</w:t>
      </w:r>
      <w:r w:rsidR="000B17B9">
        <w:t xml:space="preserve"> </w:t>
      </w:r>
      <w:r w:rsidR="004037EE">
        <w:t>(</w:t>
      </w:r>
      <w:r w:rsidR="000B17B9">
        <w:t>ML110450636</w:t>
      </w:r>
      <w:r w:rsidR="004037EE">
        <w:t>)</w:t>
      </w:r>
    </w:p>
    <w:p w14:paraId="31B74FE4" w14:textId="3B916365" w:rsidR="0058783C" w:rsidRPr="00521A1E" w:rsidRDefault="0058783C" w:rsidP="008D6168">
      <w:pPr>
        <w:pStyle w:val="ListBullet2"/>
        <w:numPr>
          <w:ilvl w:val="0"/>
          <w:numId w:val="39"/>
        </w:numPr>
      </w:pPr>
      <w:r w:rsidRPr="00521A1E">
        <w:t>NUREG</w:t>
      </w:r>
      <w:r w:rsidR="002C46DF">
        <w:noBreakHyphen/>
      </w:r>
      <w:r w:rsidRPr="00521A1E">
        <w:t>0612, “Control of Heavy Loads at Nuclear Power Plants</w:t>
      </w:r>
      <w:r w:rsidR="00DE073F">
        <w:t>: Resolution of Generic Technical Activity A</w:t>
      </w:r>
      <w:r w:rsidR="002C46DF">
        <w:noBreakHyphen/>
      </w:r>
      <w:r w:rsidR="00DE073F">
        <w:t>36</w:t>
      </w:r>
      <w:r w:rsidRPr="00521A1E">
        <w:t>”</w:t>
      </w:r>
    </w:p>
    <w:p w14:paraId="78452F8A" w14:textId="7F7EE22A" w:rsidR="0058783C" w:rsidRPr="000870EC" w:rsidRDefault="0058783C" w:rsidP="008D6168">
      <w:pPr>
        <w:pStyle w:val="ListBullet2"/>
        <w:numPr>
          <w:ilvl w:val="0"/>
          <w:numId w:val="39"/>
        </w:numPr>
      </w:pPr>
      <w:r w:rsidRPr="00521A1E">
        <w:t>ASME NOG</w:t>
      </w:r>
      <w:r w:rsidR="002C46DF">
        <w:noBreakHyphen/>
      </w:r>
      <w:r w:rsidRPr="00521A1E">
        <w:t>1</w:t>
      </w:r>
      <w:r w:rsidR="002C46DF">
        <w:noBreakHyphen/>
      </w:r>
      <w:r w:rsidRPr="00521A1E">
        <w:t>20</w:t>
      </w:r>
      <w:r w:rsidR="00C96EBC">
        <w:t>20</w:t>
      </w:r>
      <w:r w:rsidRPr="00521A1E">
        <w:t>, “Rules for Construction of Overhead and Gantry Cranes”</w:t>
      </w:r>
    </w:p>
    <w:p w14:paraId="09964D56" w14:textId="35573F32" w:rsidR="0058783C" w:rsidRDefault="0098515F" w:rsidP="008D6168">
      <w:pPr>
        <w:pStyle w:val="ListBullet2"/>
        <w:numPr>
          <w:ilvl w:val="0"/>
          <w:numId w:val="39"/>
        </w:numPr>
      </w:pPr>
      <w:r>
        <w:t>Generic Letter (</w:t>
      </w:r>
      <w:r w:rsidR="0058783C" w:rsidRPr="00A8791F">
        <w:t>GL</w:t>
      </w:r>
      <w:r>
        <w:t>)</w:t>
      </w:r>
      <w:r w:rsidR="00915DAB">
        <w:t xml:space="preserve"> </w:t>
      </w:r>
      <w:r w:rsidR="0058783C" w:rsidRPr="00A8791F">
        <w:t>80</w:t>
      </w:r>
      <w:r w:rsidR="002C46DF">
        <w:noBreakHyphen/>
      </w:r>
      <w:r w:rsidR="0058783C" w:rsidRPr="00A8791F">
        <w:t>113</w:t>
      </w:r>
      <w:r w:rsidR="0058783C">
        <w:t>,</w:t>
      </w:r>
      <w:r w:rsidR="0058783C" w:rsidRPr="00A8791F">
        <w:t xml:space="preserve"> </w:t>
      </w:r>
      <w:r w:rsidR="0058783C">
        <w:t>“</w:t>
      </w:r>
      <w:r w:rsidR="0058783C" w:rsidRPr="00A8791F">
        <w:t>Control of Heavy Loads</w:t>
      </w:r>
      <w:r w:rsidR="0058783C">
        <w:t>”</w:t>
      </w:r>
    </w:p>
    <w:p w14:paraId="3250E379" w14:textId="427607AF" w:rsidR="0058783C" w:rsidRDefault="0058783C" w:rsidP="008D6168">
      <w:pPr>
        <w:pStyle w:val="ListBullet2"/>
        <w:numPr>
          <w:ilvl w:val="0"/>
          <w:numId w:val="39"/>
        </w:numPr>
      </w:pPr>
      <w:r w:rsidRPr="00A8791F">
        <w:t>GL</w:t>
      </w:r>
      <w:r w:rsidR="00915DAB">
        <w:t xml:space="preserve"> </w:t>
      </w:r>
      <w:r w:rsidRPr="00A8791F">
        <w:t>81</w:t>
      </w:r>
      <w:r w:rsidR="002C46DF">
        <w:noBreakHyphen/>
      </w:r>
      <w:r w:rsidRPr="00A8791F">
        <w:t>07</w:t>
      </w:r>
      <w:r>
        <w:t>,</w:t>
      </w:r>
      <w:r w:rsidRPr="00A8791F">
        <w:t xml:space="preserve"> </w:t>
      </w:r>
      <w:r>
        <w:t>“</w:t>
      </w:r>
      <w:r w:rsidRPr="00A8791F">
        <w:t>Control of Heavy Loads</w:t>
      </w:r>
      <w:r>
        <w:t>”</w:t>
      </w:r>
    </w:p>
    <w:p w14:paraId="20F959A0" w14:textId="646235C7" w:rsidR="0058783C" w:rsidRDefault="0058783C" w:rsidP="008D6168">
      <w:pPr>
        <w:pStyle w:val="ListBullet2"/>
        <w:numPr>
          <w:ilvl w:val="0"/>
          <w:numId w:val="39"/>
        </w:numPr>
      </w:pPr>
      <w:r>
        <w:t xml:space="preserve">GL </w:t>
      </w:r>
      <w:r w:rsidRPr="00A8791F">
        <w:t>83</w:t>
      </w:r>
      <w:r w:rsidR="002C46DF">
        <w:noBreakHyphen/>
      </w:r>
      <w:r w:rsidRPr="00A8791F">
        <w:t>42</w:t>
      </w:r>
      <w:r>
        <w:t>,</w:t>
      </w:r>
      <w:r w:rsidRPr="00A8791F">
        <w:t xml:space="preserve"> </w:t>
      </w:r>
      <w:r>
        <w:t>“</w:t>
      </w:r>
      <w:r w:rsidRPr="00A8791F">
        <w:t xml:space="preserve">Clarification </w:t>
      </w:r>
      <w:r w:rsidR="00DE073F">
        <w:t>to Generic Letter</w:t>
      </w:r>
      <w:r w:rsidRPr="00A8791F">
        <w:t xml:space="preserve"> 81</w:t>
      </w:r>
      <w:r w:rsidR="002C46DF">
        <w:noBreakHyphen/>
      </w:r>
      <w:r w:rsidRPr="00A8791F">
        <w:t>07 Regarding Response to NUREG</w:t>
      </w:r>
      <w:r w:rsidR="002C46DF">
        <w:noBreakHyphen/>
      </w:r>
      <w:r w:rsidRPr="00A8791F">
        <w:t>0</w:t>
      </w:r>
      <w:r w:rsidR="00DE073F">
        <w:t>6</w:t>
      </w:r>
      <w:r w:rsidRPr="00A8791F">
        <w:t xml:space="preserve">12, </w:t>
      </w:r>
      <w:r w:rsidR="0098515F">
        <w:t>‘</w:t>
      </w:r>
      <w:r w:rsidRPr="00A8791F">
        <w:t>Control of Heavy Loads at Nuclear Power Plants</w:t>
      </w:r>
      <w:r w:rsidR="0098515F">
        <w:t>’</w:t>
      </w:r>
      <w:r w:rsidRPr="00A8791F">
        <w:t>”</w:t>
      </w:r>
    </w:p>
    <w:p w14:paraId="4CF3A4D9" w14:textId="300E5363" w:rsidR="0058783C" w:rsidRDefault="0058783C" w:rsidP="008D6168">
      <w:pPr>
        <w:pStyle w:val="ListBullet2"/>
        <w:numPr>
          <w:ilvl w:val="0"/>
          <w:numId w:val="39"/>
        </w:numPr>
      </w:pPr>
      <w:r w:rsidRPr="00A8791F">
        <w:t>GL 85</w:t>
      </w:r>
      <w:r w:rsidR="002C46DF">
        <w:noBreakHyphen/>
      </w:r>
      <w:r w:rsidRPr="00A8791F">
        <w:t>11</w:t>
      </w:r>
      <w:r>
        <w:t>,</w:t>
      </w:r>
      <w:r w:rsidRPr="00A8791F">
        <w:t xml:space="preserve"> “Completion of Phase II of </w:t>
      </w:r>
      <w:r w:rsidR="00DE073F">
        <w:t>‘</w:t>
      </w:r>
      <w:r w:rsidRPr="00A8791F">
        <w:t>Control of Heavy Loads at Nuclear Power Plants</w:t>
      </w:r>
      <w:r w:rsidR="00DE073F">
        <w:t>’</w:t>
      </w:r>
      <w:r w:rsidRPr="00A8791F">
        <w:t xml:space="preserve"> NUREG</w:t>
      </w:r>
      <w:r w:rsidR="002C46DF">
        <w:noBreakHyphen/>
      </w:r>
      <w:r w:rsidRPr="00A8791F">
        <w:t>0612</w:t>
      </w:r>
      <w:r>
        <w:t>”</w:t>
      </w:r>
    </w:p>
    <w:p w14:paraId="5C887294" w14:textId="482297E4" w:rsidR="0058783C" w:rsidRDefault="00DE073F" w:rsidP="008D6168">
      <w:pPr>
        <w:pStyle w:val="ListBullet2"/>
        <w:numPr>
          <w:ilvl w:val="0"/>
          <w:numId w:val="39"/>
        </w:numPr>
      </w:pPr>
      <w:r>
        <w:t>Regulatory Issue Summary (</w:t>
      </w:r>
      <w:r w:rsidR="0058783C" w:rsidRPr="00A8791F">
        <w:t>RIS</w:t>
      </w:r>
      <w:r>
        <w:t xml:space="preserve">) </w:t>
      </w:r>
      <w:r w:rsidR="0058783C" w:rsidRPr="00A8791F">
        <w:t>05</w:t>
      </w:r>
      <w:r w:rsidR="002C46DF">
        <w:noBreakHyphen/>
      </w:r>
      <w:r w:rsidR="0058783C" w:rsidRPr="00A8791F">
        <w:t xml:space="preserve">25, </w:t>
      </w:r>
      <w:r w:rsidR="007B6356">
        <w:t xml:space="preserve">Supplement 1, </w:t>
      </w:r>
      <w:r w:rsidR="0058783C" w:rsidRPr="00A8791F">
        <w:t xml:space="preserve">“Clarification of NRC Guidelines for Control of Heavy </w:t>
      </w:r>
      <w:r w:rsidR="0058783C" w:rsidRPr="007B6356">
        <w:rPr>
          <w:rFonts w:eastAsia="Times New Roman"/>
        </w:rPr>
        <w:t>Loads</w:t>
      </w:r>
      <w:r w:rsidR="0058783C">
        <w:t>”</w:t>
      </w:r>
    </w:p>
    <w:p w14:paraId="1ED38F36" w14:textId="4D8D1CBD" w:rsidR="0058783C" w:rsidRDefault="0058783C" w:rsidP="008D6168">
      <w:pPr>
        <w:pStyle w:val="ListBullet2"/>
        <w:numPr>
          <w:ilvl w:val="0"/>
          <w:numId w:val="39"/>
        </w:numPr>
      </w:pPr>
      <w:r w:rsidRPr="00A8791F">
        <w:t>IN 03</w:t>
      </w:r>
      <w:r w:rsidR="002C46DF">
        <w:noBreakHyphen/>
      </w:r>
      <w:r>
        <w:t>20</w:t>
      </w:r>
      <w:r w:rsidRPr="00A8791F">
        <w:t xml:space="preserve">, </w:t>
      </w:r>
      <w:r>
        <w:t>“</w:t>
      </w:r>
      <w:r w:rsidRPr="00A8791F">
        <w:t>De</w:t>
      </w:r>
      <w:r w:rsidR="00DE073F">
        <w:t>r</w:t>
      </w:r>
      <w:r w:rsidRPr="00A8791F">
        <w:t>ating Whiting Cranes Purchase</w:t>
      </w:r>
      <w:r w:rsidR="00DE073F">
        <w:t>d</w:t>
      </w:r>
      <w:r w:rsidRPr="00A8791F">
        <w:t xml:space="preserve"> </w:t>
      </w:r>
      <w:r w:rsidR="00DE073F">
        <w:t>b</w:t>
      </w:r>
      <w:r w:rsidRPr="00A8791F">
        <w:t>efore 1980</w:t>
      </w:r>
      <w:r w:rsidR="0098515F">
        <w:t>”</w:t>
      </w:r>
    </w:p>
    <w:p w14:paraId="1F1D9CFE" w14:textId="0B1F77A8" w:rsidR="0058783C" w:rsidRDefault="0058783C" w:rsidP="008D6168">
      <w:pPr>
        <w:pStyle w:val="ListBullet2"/>
        <w:numPr>
          <w:ilvl w:val="0"/>
          <w:numId w:val="39"/>
        </w:numPr>
      </w:pPr>
      <w:r w:rsidRPr="00A8791F">
        <w:t>IN 09</w:t>
      </w:r>
      <w:r w:rsidR="002C46DF">
        <w:noBreakHyphen/>
      </w:r>
      <w:r w:rsidRPr="00A8791F">
        <w:t>20</w:t>
      </w:r>
      <w:r>
        <w:t>,</w:t>
      </w:r>
      <w:r w:rsidRPr="00A8791F">
        <w:t xml:space="preserve"> </w:t>
      </w:r>
      <w:r>
        <w:t>“</w:t>
      </w:r>
      <w:r w:rsidRPr="00A8791F">
        <w:t>Degradation of Wire Rope Used in Fuel Handling Applications</w:t>
      </w:r>
      <w:r>
        <w:t>”</w:t>
      </w:r>
    </w:p>
    <w:p w14:paraId="38FFB07C" w14:textId="59E836E9" w:rsidR="0058783C" w:rsidRDefault="0058783C" w:rsidP="008D6168">
      <w:pPr>
        <w:pStyle w:val="ListBullet2"/>
        <w:numPr>
          <w:ilvl w:val="0"/>
          <w:numId w:val="39"/>
        </w:numPr>
      </w:pPr>
      <w:r w:rsidRPr="00A8791F">
        <w:t>I</w:t>
      </w:r>
      <w:r w:rsidR="0098515F">
        <w:t>N</w:t>
      </w:r>
      <w:r w:rsidRPr="00A8791F">
        <w:t xml:space="preserve"> 97</w:t>
      </w:r>
      <w:r w:rsidR="002C46DF">
        <w:noBreakHyphen/>
      </w:r>
      <w:r w:rsidRPr="00A8791F">
        <w:t>51, “Problems Experience</w:t>
      </w:r>
      <w:r w:rsidR="00DE073F">
        <w:t>d</w:t>
      </w:r>
      <w:r w:rsidRPr="00A8791F">
        <w:t xml:space="preserve"> </w:t>
      </w:r>
      <w:r w:rsidR="00DE073F">
        <w:t xml:space="preserve">with </w:t>
      </w:r>
      <w:r w:rsidRPr="00A8791F">
        <w:t>Loading and Unloading Spent Nuclear Fuel Storage and Transportation Casks”</w:t>
      </w:r>
    </w:p>
    <w:p w14:paraId="74D5C530" w14:textId="6548EF21" w:rsidR="0058783C" w:rsidRDefault="0058783C" w:rsidP="008D6168">
      <w:pPr>
        <w:pStyle w:val="ListBullet2"/>
        <w:numPr>
          <w:ilvl w:val="0"/>
          <w:numId w:val="39"/>
        </w:numPr>
      </w:pPr>
      <w:r w:rsidRPr="00A8791F">
        <w:t>RIS 06</w:t>
      </w:r>
      <w:r w:rsidR="002C46DF">
        <w:noBreakHyphen/>
      </w:r>
      <w:r w:rsidRPr="00A8791F">
        <w:t xml:space="preserve">22, “Lessons Learned </w:t>
      </w:r>
      <w:r w:rsidR="00DE073F">
        <w:t>from</w:t>
      </w:r>
      <w:r w:rsidR="00DE073F" w:rsidRPr="00A8791F">
        <w:t xml:space="preserve"> </w:t>
      </w:r>
      <w:r w:rsidRPr="00A8791F">
        <w:t>Recent 10</w:t>
      </w:r>
      <w:r w:rsidR="0098515F">
        <w:t> </w:t>
      </w:r>
      <w:r w:rsidRPr="00A8791F">
        <w:t>C</w:t>
      </w:r>
      <w:r w:rsidR="0098515F">
        <w:t>F</w:t>
      </w:r>
      <w:r w:rsidRPr="00A8791F">
        <w:t>R</w:t>
      </w:r>
      <w:r w:rsidR="0098515F">
        <w:t> </w:t>
      </w:r>
      <w:r w:rsidRPr="00A8791F">
        <w:t>Part</w:t>
      </w:r>
      <w:r w:rsidR="0098515F">
        <w:t> </w:t>
      </w:r>
      <w:r w:rsidRPr="00A8791F">
        <w:t>72 Dry Cask Storage Campaign</w:t>
      </w:r>
      <w:r>
        <w:t>”</w:t>
      </w:r>
    </w:p>
    <w:p w14:paraId="77357FE9" w14:textId="142399E4" w:rsidR="0058783C" w:rsidRDefault="0058783C" w:rsidP="008D6168">
      <w:pPr>
        <w:pStyle w:val="ListBullet2"/>
        <w:numPr>
          <w:ilvl w:val="0"/>
          <w:numId w:val="39"/>
        </w:numPr>
      </w:pPr>
      <w:r>
        <w:t xml:space="preserve">Licensee </w:t>
      </w:r>
      <w:r w:rsidR="00DE073F">
        <w:t>d</w:t>
      </w:r>
      <w:r>
        <w:t xml:space="preserve">aily, </w:t>
      </w:r>
      <w:r w:rsidR="00DE073F">
        <w:t>f</w:t>
      </w:r>
      <w:r>
        <w:t xml:space="preserve">requent, and </w:t>
      </w:r>
      <w:r w:rsidR="00DE073F">
        <w:t>p</w:t>
      </w:r>
      <w:r>
        <w:t xml:space="preserve">eriodic ASME B30.2 </w:t>
      </w:r>
      <w:r w:rsidR="00DE073F">
        <w:t>i</w:t>
      </w:r>
      <w:r>
        <w:t xml:space="preserve">nspection </w:t>
      </w:r>
      <w:r w:rsidR="00DE073F">
        <w:t>p</w:t>
      </w:r>
      <w:r>
        <w:t xml:space="preserve">rocedures, if </w:t>
      </w:r>
      <w:r w:rsidRPr="009A0031">
        <w:rPr>
          <w:rFonts w:eastAsia="Times New Roman"/>
        </w:rPr>
        <w:t>available</w:t>
      </w:r>
    </w:p>
    <w:p w14:paraId="72769FBE" w14:textId="46A9A399" w:rsidR="0058783C" w:rsidRDefault="0058783C" w:rsidP="008D6168">
      <w:pPr>
        <w:pStyle w:val="ListBullet2"/>
        <w:numPr>
          <w:ilvl w:val="0"/>
          <w:numId w:val="39"/>
        </w:numPr>
      </w:pPr>
      <w:r>
        <w:t>Licensee NUREG</w:t>
      </w:r>
      <w:r w:rsidR="002C46DF">
        <w:noBreakHyphen/>
      </w:r>
      <w:r>
        <w:t xml:space="preserve">0554 Compliance Matrix, if </w:t>
      </w:r>
      <w:r w:rsidRPr="00B172E9">
        <w:rPr>
          <w:rFonts w:eastAsia="Times New Roman"/>
        </w:rPr>
        <w:t>available</w:t>
      </w:r>
    </w:p>
    <w:p w14:paraId="26A65D5B" w14:textId="0B7122DD" w:rsidR="00C96489" w:rsidRDefault="00C96489" w:rsidP="008D6168">
      <w:pPr>
        <w:pStyle w:val="ListBullet2"/>
        <w:numPr>
          <w:ilvl w:val="0"/>
          <w:numId w:val="39"/>
        </w:numPr>
      </w:pPr>
      <w:r>
        <w:t>RIS 2015</w:t>
      </w:r>
      <w:r w:rsidR="002C46DF">
        <w:noBreakHyphen/>
      </w:r>
      <w:r>
        <w:t>13, “S</w:t>
      </w:r>
      <w:r w:rsidR="004D226F">
        <w:t>eismic</w:t>
      </w:r>
      <w:r>
        <w:t xml:space="preserve"> S</w:t>
      </w:r>
      <w:r w:rsidR="004D226F">
        <w:t>tability</w:t>
      </w:r>
      <w:r>
        <w:t xml:space="preserve"> A</w:t>
      </w:r>
      <w:r w:rsidR="004D226F">
        <w:t>nalysis</w:t>
      </w:r>
      <w:r>
        <w:t xml:space="preserve"> M</w:t>
      </w:r>
      <w:r w:rsidR="004D226F">
        <w:t>ethodol</w:t>
      </w:r>
      <w:r w:rsidR="006D1FFE">
        <w:t>ogies for</w:t>
      </w:r>
      <w:r>
        <w:t xml:space="preserve"> S</w:t>
      </w:r>
      <w:r w:rsidR="006D1FFE">
        <w:t>pent</w:t>
      </w:r>
      <w:r>
        <w:t xml:space="preserve"> F</w:t>
      </w:r>
      <w:r w:rsidR="006D1FFE">
        <w:t>uel</w:t>
      </w:r>
      <w:r>
        <w:t xml:space="preserve"> D</w:t>
      </w:r>
      <w:r w:rsidR="006D1FFE">
        <w:t>ry</w:t>
      </w:r>
      <w:r>
        <w:t xml:space="preserve"> C</w:t>
      </w:r>
      <w:r w:rsidR="006D1FFE">
        <w:t>ask</w:t>
      </w:r>
      <w:r>
        <w:t xml:space="preserve"> L</w:t>
      </w:r>
      <w:r w:rsidR="006D1FFE">
        <w:t>oading</w:t>
      </w:r>
      <w:r>
        <w:t xml:space="preserve"> S</w:t>
      </w:r>
      <w:r w:rsidR="006D1FFE">
        <w:t>tack</w:t>
      </w:r>
      <w:r w:rsidR="002C46DF">
        <w:noBreakHyphen/>
      </w:r>
      <w:r w:rsidR="006D1FFE">
        <w:t>Up</w:t>
      </w:r>
      <w:r>
        <w:t xml:space="preserve"> C</w:t>
      </w:r>
      <w:r w:rsidR="006D1FFE">
        <w:t>onfiguration</w:t>
      </w:r>
      <w:r>
        <w:t>”</w:t>
      </w:r>
    </w:p>
    <w:p w14:paraId="18BFE984" w14:textId="2A520C07" w:rsidR="007E0D98" w:rsidRDefault="00246C61" w:rsidP="008D6168">
      <w:pPr>
        <w:pStyle w:val="ListBullet2"/>
        <w:numPr>
          <w:ilvl w:val="0"/>
          <w:numId w:val="39"/>
        </w:numPr>
      </w:pPr>
      <w:r>
        <w:t>IN</w:t>
      </w:r>
      <w:r w:rsidR="007E0D98">
        <w:t>19</w:t>
      </w:r>
      <w:r w:rsidR="002C46DF">
        <w:noBreakHyphen/>
      </w:r>
      <w:r w:rsidR="007E0D98">
        <w:t>09</w:t>
      </w:r>
      <w:r w:rsidR="00C96489">
        <w:t>,</w:t>
      </w:r>
      <w:r w:rsidR="007E0D98">
        <w:t xml:space="preserve"> </w:t>
      </w:r>
      <w:r>
        <w:t>“</w:t>
      </w:r>
      <w:r w:rsidR="007E0D98">
        <w:t>S</w:t>
      </w:r>
      <w:r w:rsidR="006D1FFE">
        <w:t>pent</w:t>
      </w:r>
      <w:r w:rsidR="007E0D98">
        <w:t xml:space="preserve"> F</w:t>
      </w:r>
      <w:r w:rsidR="006D1FFE">
        <w:t>uel</w:t>
      </w:r>
      <w:r w:rsidR="007E0D98">
        <w:t xml:space="preserve"> C</w:t>
      </w:r>
      <w:r w:rsidR="006D1FFE">
        <w:t>ask</w:t>
      </w:r>
      <w:r w:rsidR="007E0D98">
        <w:t xml:space="preserve"> M</w:t>
      </w:r>
      <w:r w:rsidR="006D1FFE">
        <w:t>ovement</w:t>
      </w:r>
      <w:r w:rsidR="007E0D98">
        <w:t xml:space="preserve"> I</w:t>
      </w:r>
      <w:r w:rsidR="006D1FFE">
        <w:t>ssues</w:t>
      </w:r>
      <w:r>
        <w:t>”</w:t>
      </w:r>
    </w:p>
    <w:p w14:paraId="21515D90" w14:textId="3DADDCA4" w:rsidR="00AE5BDC" w:rsidRPr="009A0031" w:rsidRDefault="00246C61" w:rsidP="008D6168">
      <w:pPr>
        <w:pStyle w:val="ListBullet2"/>
        <w:numPr>
          <w:ilvl w:val="0"/>
          <w:numId w:val="39"/>
        </w:numPr>
      </w:pPr>
      <w:r w:rsidRPr="00D022FB">
        <w:t xml:space="preserve">IN </w:t>
      </w:r>
      <w:r w:rsidR="006835C0" w:rsidRPr="00D022FB">
        <w:t>14</w:t>
      </w:r>
      <w:r w:rsidR="002C46DF">
        <w:noBreakHyphen/>
      </w:r>
      <w:r w:rsidR="006835C0" w:rsidRPr="00D022FB">
        <w:t xml:space="preserve">12: </w:t>
      </w:r>
      <w:r w:rsidR="00AE5BDC" w:rsidRPr="00D022FB">
        <w:t>“</w:t>
      </w:r>
      <w:r w:rsidR="00C3002C" w:rsidRPr="00D022FB">
        <w:t>C</w:t>
      </w:r>
      <w:r w:rsidR="006D1FFE" w:rsidRPr="00D022FB">
        <w:t>rane</w:t>
      </w:r>
      <w:r w:rsidR="00C3002C" w:rsidRPr="00D022FB">
        <w:t xml:space="preserve"> </w:t>
      </w:r>
      <w:r w:rsidR="006D1FFE" w:rsidRPr="00D022FB">
        <w:t>and</w:t>
      </w:r>
      <w:r w:rsidR="00C3002C" w:rsidRPr="00D022FB">
        <w:t xml:space="preserve"> H</w:t>
      </w:r>
      <w:r w:rsidR="006D1FFE" w:rsidRPr="00D022FB">
        <w:t>eavy</w:t>
      </w:r>
      <w:r w:rsidR="00AE5BDC" w:rsidRPr="00D022FB">
        <w:t xml:space="preserve"> </w:t>
      </w:r>
      <w:r w:rsidR="00C3002C" w:rsidRPr="00D022FB">
        <w:t>L</w:t>
      </w:r>
      <w:r w:rsidR="006D1FFE" w:rsidRPr="00D022FB">
        <w:t>ift</w:t>
      </w:r>
      <w:r w:rsidR="00C3002C" w:rsidRPr="00D022FB">
        <w:t xml:space="preserve"> I</w:t>
      </w:r>
      <w:r w:rsidR="006D1FFE" w:rsidRPr="00D022FB">
        <w:t>ssues</w:t>
      </w:r>
      <w:r w:rsidR="00C3002C" w:rsidRPr="00D022FB">
        <w:t xml:space="preserve"> I</w:t>
      </w:r>
      <w:r w:rsidR="006D1FFE" w:rsidRPr="00D022FB">
        <w:t>dentified</w:t>
      </w:r>
      <w:r w:rsidR="00F73B20">
        <w:t xml:space="preserve"> D</w:t>
      </w:r>
      <w:r w:rsidR="00D022FB">
        <w:t>uring</w:t>
      </w:r>
      <w:r w:rsidR="00D022FB" w:rsidRPr="00D022FB">
        <w:t xml:space="preserve"> NRC </w:t>
      </w:r>
      <w:r w:rsidR="00D022FB" w:rsidRPr="00D022FB">
        <w:rPr>
          <w:rFonts w:eastAsia="Times New Roman"/>
        </w:rPr>
        <w:t>I</w:t>
      </w:r>
      <w:r w:rsidR="00D022FB">
        <w:rPr>
          <w:rFonts w:eastAsia="Times New Roman"/>
        </w:rPr>
        <w:t>nspections</w:t>
      </w:r>
      <w:r w:rsidR="00D022FB" w:rsidRPr="00D022FB">
        <w:rPr>
          <w:rFonts w:eastAsia="Times New Roman"/>
        </w:rPr>
        <w:t>”</w:t>
      </w:r>
    </w:p>
    <w:p w14:paraId="767F8A23" w14:textId="0295FF6B" w:rsidR="00684B84" w:rsidRPr="00D022FB" w:rsidRDefault="002C5DF1" w:rsidP="008D6168">
      <w:pPr>
        <w:pStyle w:val="ListBullet2"/>
        <w:numPr>
          <w:ilvl w:val="0"/>
          <w:numId w:val="39"/>
        </w:numPr>
      </w:pPr>
      <w:r>
        <w:t xml:space="preserve">Operating Experience Smart Sample </w:t>
      </w:r>
      <w:r w:rsidR="008C5E2F">
        <w:t>(OpESS) 2007/03, Revision 3, “Crane and Heavy Lift Inspection, Supplemental Guidance to IP 71111.20 and IP 71111.13”</w:t>
      </w:r>
    </w:p>
    <w:p w14:paraId="5B201FEC" w14:textId="77777777" w:rsidR="00751333" w:rsidRPr="00751333" w:rsidRDefault="00751333" w:rsidP="00052012">
      <w:pPr>
        <w:pStyle w:val="JOURNALHeading2"/>
        <w:spacing w:before="240"/>
      </w:pPr>
      <w:r w:rsidRPr="00751333">
        <w:rPr>
          <w:bCs w:val="0"/>
        </w:rPr>
        <w:t>EVALUATION CRITERIA:</w:t>
      </w:r>
    </w:p>
    <w:p w14:paraId="6740C664" w14:textId="374F1725" w:rsidR="0058783C" w:rsidRPr="00146B67" w:rsidRDefault="0058783C" w:rsidP="00C95EB5">
      <w:pPr>
        <w:pStyle w:val="BodyText2"/>
        <w:rPr>
          <w:b/>
          <w:bCs/>
        </w:rPr>
      </w:pPr>
      <w:r w:rsidRPr="00D9458D">
        <w:t xml:space="preserve">At the completion of this activity, </w:t>
      </w:r>
      <w:r w:rsidR="0098515F">
        <w:t>you</w:t>
      </w:r>
      <w:r>
        <w:t xml:space="preserve"> </w:t>
      </w:r>
      <w:r w:rsidRPr="00D9458D">
        <w:t>should be able to do the following:</w:t>
      </w:r>
    </w:p>
    <w:p w14:paraId="35002BA8" w14:textId="1C638CB7" w:rsidR="0058783C" w:rsidRDefault="0058783C" w:rsidP="008D6168">
      <w:pPr>
        <w:pStyle w:val="ListBullet2"/>
        <w:numPr>
          <w:ilvl w:val="0"/>
          <w:numId w:val="39"/>
        </w:numPr>
      </w:pPr>
      <w:r>
        <w:t>Demonstrate a knowledge of industry codes and standards pursuant to the control of heavy loads. Specifically, you should be able to demonstrate knowledge of required heavy load inspection frequencies and scopes, requirements for operation of overhead cranes, and general crane design.</w:t>
      </w:r>
    </w:p>
    <w:p w14:paraId="6ADADAB0" w14:textId="27B9F3F2" w:rsidR="0058783C" w:rsidRDefault="0058783C" w:rsidP="008D6168">
      <w:pPr>
        <w:pStyle w:val="ListBullet2"/>
        <w:numPr>
          <w:ilvl w:val="0"/>
          <w:numId w:val="39"/>
        </w:numPr>
      </w:pPr>
      <w:r>
        <w:t>Understand the</w:t>
      </w:r>
      <w:r w:rsidRPr="001B3E1C">
        <w:t xml:space="preserve"> single</w:t>
      </w:r>
      <w:r w:rsidR="002C46DF">
        <w:noBreakHyphen/>
      </w:r>
      <w:r w:rsidRPr="001B3E1C">
        <w:t>failure</w:t>
      </w:r>
      <w:r w:rsidR="002C46DF">
        <w:noBreakHyphen/>
      </w:r>
      <w:r w:rsidRPr="001B3E1C">
        <w:t>proof crane design acceptance criteria and load drop analysis</w:t>
      </w:r>
      <w:r>
        <w:t xml:space="preserve"> requirements</w:t>
      </w:r>
      <w:r w:rsidRPr="001B3E1C">
        <w:t>. In addition</w:t>
      </w:r>
      <w:r w:rsidR="0098515F">
        <w:t>,</w:t>
      </w:r>
      <w:r w:rsidRPr="001B3E1C">
        <w:t xml:space="preserve"> understand the evolution of </w:t>
      </w:r>
      <w:r w:rsidR="0098515F">
        <w:t xml:space="preserve">the </w:t>
      </w:r>
      <w:r w:rsidR="0098515F" w:rsidRPr="001B3E1C">
        <w:t xml:space="preserve">requirements </w:t>
      </w:r>
      <w:r w:rsidR="0098515F">
        <w:t xml:space="preserve">for </w:t>
      </w:r>
      <w:r w:rsidRPr="001B3E1C">
        <w:t>control</w:t>
      </w:r>
      <w:r w:rsidR="0098515F">
        <w:t>ling</w:t>
      </w:r>
      <w:r w:rsidRPr="001B3E1C">
        <w:t xml:space="preserve"> heavy load</w:t>
      </w:r>
      <w:r w:rsidR="0098515F">
        <w:t>s</w:t>
      </w:r>
      <w:r w:rsidRPr="001B3E1C">
        <w:t>.</w:t>
      </w:r>
    </w:p>
    <w:p w14:paraId="6BC9AA77" w14:textId="77777777" w:rsidR="0058783C" w:rsidRDefault="0058783C" w:rsidP="008D6168">
      <w:pPr>
        <w:pStyle w:val="ListBullet2"/>
        <w:numPr>
          <w:ilvl w:val="0"/>
          <w:numId w:val="39"/>
        </w:numPr>
      </w:pPr>
      <w:r>
        <w:t>Understand the purpose and enforceability of industry standards, as a regulator.</w:t>
      </w:r>
    </w:p>
    <w:p w14:paraId="6165BEE7" w14:textId="77777777" w:rsidR="0058783C" w:rsidRDefault="0058783C" w:rsidP="008D6168">
      <w:pPr>
        <w:pStyle w:val="ListBullet2"/>
        <w:numPr>
          <w:ilvl w:val="0"/>
          <w:numId w:val="39"/>
        </w:numPr>
      </w:pPr>
      <w:r>
        <w:t>Understand the purpose of generic communications</w:t>
      </w:r>
      <w:r w:rsidR="00176BD7">
        <w:t>,</w:t>
      </w:r>
      <w:r>
        <w:t xml:space="preserve"> as a regulator.</w:t>
      </w:r>
    </w:p>
    <w:p w14:paraId="60625FD4" w14:textId="77777777" w:rsidR="0058783C" w:rsidRDefault="0058783C" w:rsidP="008D6168">
      <w:pPr>
        <w:pStyle w:val="ListBullet2"/>
        <w:numPr>
          <w:ilvl w:val="0"/>
          <w:numId w:val="39"/>
        </w:numPr>
      </w:pPr>
      <w:r w:rsidRPr="00521A1E">
        <w:t xml:space="preserve">Understand the purpose </w:t>
      </w:r>
      <w:r w:rsidRPr="00E73371">
        <w:t xml:space="preserve">and enforceability </w:t>
      </w:r>
      <w:r w:rsidRPr="00521A1E">
        <w:t>of a NUREG</w:t>
      </w:r>
      <w:r>
        <w:t>,</w:t>
      </w:r>
      <w:r w:rsidRPr="00521A1E">
        <w:t xml:space="preserve"> as a regulator.</w:t>
      </w:r>
    </w:p>
    <w:p w14:paraId="2108827A" w14:textId="77777777" w:rsidR="00751333" w:rsidRPr="00751333" w:rsidRDefault="00751333" w:rsidP="00052012">
      <w:pPr>
        <w:pStyle w:val="JOURNALHeading2"/>
        <w:spacing w:before="240"/>
      </w:pPr>
      <w:r w:rsidRPr="00751333">
        <w:t>TASKS:</w:t>
      </w:r>
    </w:p>
    <w:p w14:paraId="47C68546" w14:textId="41CE3000" w:rsidR="0058783C" w:rsidRDefault="0058783C" w:rsidP="008D6168">
      <w:pPr>
        <w:pStyle w:val="ListBullet2"/>
        <w:numPr>
          <w:ilvl w:val="0"/>
          <w:numId w:val="39"/>
        </w:numPr>
      </w:pPr>
      <w:r w:rsidRPr="00521A1E">
        <w:t>Review the Standard Review Plan to understand aspects of ISFSIs subject to re</w:t>
      </w:r>
      <w:r>
        <w:t>view by the Office of Nuclear Materials Safety and Safeguards.</w:t>
      </w:r>
    </w:p>
    <w:p w14:paraId="1090C4F9" w14:textId="77777777" w:rsidR="0058783C" w:rsidRDefault="0058783C" w:rsidP="008D6168">
      <w:pPr>
        <w:pStyle w:val="ListBullet2"/>
        <w:numPr>
          <w:ilvl w:val="0"/>
          <w:numId w:val="39"/>
        </w:numPr>
      </w:pPr>
      <w:r>
        <w:t>If possible</w:t>
      </w:r>
      <w:r w:rsidR="00176BD7">
        <w:t>,</w:t>
      </w:r>
      <w:r>
        <w:t xml:space="preserve"> at a licensee site, perform a crane walkdown of a licensee overhead crane with a qualified inspector observing the licensee</w:t>
      </w:r>
      <w:r w:rsidR="00176BD7">
        <w:t>’s</w:t>
      </w:r>
      <w:r>
        <w:t xml:space="preserve"> perform</w:t>
      </w:r>
      <w:r w:rsidR="00176BD7">
        <w:t>ance of</w:t>
      </w:r>
      <w:r>
        <w:t xml:space="preserve"> daily operational checks.</w:t>
      </w:r>
    </w:p>
    <w:p w14:paraId="0864EF67" w14:textId="0B60012E" w:rsidR="0058783C" w:rsidRDefault="0058783C" w:rsidP="008D6168">
      <w:pPr>
        <w:pStyle w:val="ListBullet2"/>
        <w:numPr>
          <w:ilvl w:val="0"/>
          <w:numId w:val="39"/>
        </w:numPr>
      </w:pPr>
      <w:r>
        <w:t>Review NUREG</w:t>
      </w:r>
      <w:r w:rsidR="002C46DF">
        <w:noBreakHyphen/>
      </w:r>
      <w:r>
        <w:t>0612 and understand its implementation at licensee sites.</w:t>
      </w:r>
      <w:r w:rsidR="00577C8A">
        <w:t xml:space="preserve"> Read in detail Chapter 5.</w:t>
      </w:r>
    </w:p>
    <w:p w14:paraId="0FC1315F" w14:textId="77777777" w:rsidR="0058783C" w:rsidRDefault="0058783C" w:rsidP="008D6168">
      <w:pPr>
        <w:pStyle w:val="ListBullet2"/>
        <w:numPr>
          <w:ilvl w:val="0"/>
          <w:numId w:val="39"/>
        </w:numPr>
      </w:pPr>
      <w:r>
        <w:t>Locate the generic communications provided in the reference section.</w:t>
      </w:r>
    </w:p>
    <w:p w14:paraId="05ECBE12" w14:textId="77777777" w:rsidR="0058783C" w:rsidRDefault="0058783C" w:rsidP="008D6168">
      <w:pPr>
        <w:pStyle w:val="ListBullet2"/>
        <w:numPr>
          <w:ilvl w:val="0"/>
          <w:numId w:val="39"/>
        </w:numPr>
      </w:pPr>
      <w:r>
        <w:t xml:space="preserve">Become familiar with the issues </w:t>
      </w:r>
      <w:r w:rsidR="00176BD7">
        <w:t xml:space="preserve">described </w:t>
      </w:r>
      <w:r>
        <w:t xml:space="preserve">in the generic communications </w:t>
      </w:r>
      <w:r w:rsidR="00176BD7">
        <w:t xml:space="preserve">listed </w:t>
      </w:r>
      <w:r>
        <w:t>in the reference section.</w:t>
      </w:r>
    </w:p>
    <w:p w14:paraId="6CD93120" w14:textId="77777777" w:rsidR="0058783C" w:rsidRDefault="0058783C" w:rsidP="008D6168">
      <w:pPr>
        <w:pStyle w:val="ListBullet2"/>
        <w:numPr>
          <w:ilvl w:val="0"/>
          <w:numId w:val="39"/>
        </w:numPr>
      </w:pPr>
      <w:r>
        <w:t>Discuss the differences between the types of generic communications.</w:t>
      </w:r>
    </w:p>
    <w:p w14:paraId="26D05827" w14:textId="464BC473" w:rsidR="0058783C" w:rsidRPr="001B3E1C" w:rsidRDefault="0058783C" w:rsidP="008D6168">
      <w:pPr>
        <w:pStyle w:val="ListBullet2"/>
        <w:numPr>
          <w:ilvl w:val="0"/>
          <w:numId w:val="39"/>
        </w:numPr>
      </w:pPr>
      <w:r>
        <w:t xml:space="preserve">Discuss </w:t>
      </w:r>
      <w:r w:rsidR="00176BD7">
        <w:t xml:space="preserve">the </w:t>
      </w:r>
      <w:r>
        <w:t xml:space="preserve">enforceability of </w:t>
      </w:r>
      <w:r w:rsidR="00176BD7">
        <w:t xml:space="preserve">the </w:t>
      </w:r>
      <w:r>
        <w:t xml:space="preserve">NRC’s </w:t>
      </w:r>
      <w:r w:rsidR="00176BD7">
        <w:t xml:space="preserve">documentation </w:t>
      </w:r>
      <w:r>
        <w:t>(e.g.,</w:t>
      </w:r>
      <w:r w:rsidR="00176BD7">
        <w:t> safety evaluation report</w:t>
      </w:r>
      <w:r>
        <w:t xml:space="preserve">, NUREG) and </w:t>
      </w:r>
      <w:r w:rsidR="00176BD7">
        <w:t xml:space="preserve">the </w:t>
      </w:r>
      <w:r>
        <w:t>licensee’s (e.g.</w:t>
      </w:r>
      <w:r w:rsidR="00176BD7">
        <w:t>, </w:t>
      </w:r>
      <w:r>
        <w:t>CoC</w:t>
      </w:r>
      <w:r w:rsidR="004942B8">
        <w:t>). Discuss</w:t>
      </w:r>
      <w:r w:rsidR="00C95EB5">
        <w:t xml:space="preserve"> the enforceability of the NRC’s documentation (e.g., safety evaluation report, NUREG) and the licensee’s (e.g., CoC</w:t>
      </w:r>
      <w:r w:rsidR="004942B8">
        <w:t>). Explain</w:t>
      </w:r>
      <w:r>
        <w:t xml:space="preserve"> how and why industry standards may be used during an inspection. Also, explain what version of the industry standard is used during a particular inspection.</w:t>
      </w:r>
    </w:p>
    <w:p w14:paraId="276C9BF2" w14:textId="7DBA0FAE" w:rsidR="0058783C" w:rsidRDefault="00176BD7" w:rsidP="008D6168">
      <w:pPr>
        <w:pStyle w:val="ListBullet2"/>
        <w:numPr>
          <w:ilvl w:val="0"/>
          <w:numId w:val="39"/>
        </w:numPr>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00DE073F" w:rsidRPr="00E962C6">
        <w:t>criteri</w:t>
      </w:r>
      <w:r w:rsidR="00DE073F">
        <w:t>a</w:t>
      </w:r>
      <w:r w:rsidR="00DE073F" w:rsidRPr="00E962C6">
        <w:t xml:space="preserve"> </w:t>
      </w:r>
      <w:r w:rsidR="0058783C" w:rsidRPr="00E962C6">
        <w:t>section.</w:t>
      </w:r>
    </w:p>
    <w:p w14:paraId="0D436274" w14:textId="63EEBDAF" w:rsidR="0058783C" w:rsidRDefault="00751333" w:rsidP="00052012">
      <w:pPr>
        <w:pStyle w:val="JOURNALHeading2"/>
        <w:spacing w:before="240"/>
      </w:pPr>
      <w:r w:rsidRPr="00751333">
        <w:t>DOCUMENTATION:</w:t>
      </w:r>
      <w:r w:rsidRPr="00751333">
        <w:tab/>
      </w:r>
      <w:r w:rsidR="00176BD7">
        <w:t>You</w:t>
      </w:r>
      <w:r w:rsidR="0058783C" w:rsidRPr="00256A59">
        <w:t xml:space="preserve"> should</w:t>
      </w:r>
      <w:r w:rsidR="0058783C">
        <w:rPr>
          <w:b/>
        </w:rPr>
        <w:t xml:space="preserve"> </w:t>
      </w:r>
      <w:r w:rsidR="0058783C">
        <w:t>o</w:t>
      </w:r>
      <w:r w:rsidR="0058783C" w:rsidRPr="00CD76D7">
        <w:t xml:space="preserve">btain </w:t>
      </w:r>
      <w:r w:rsidR="00176BD7">
        <w:t>your</w:t>
      </w:r>
      <w:r w:rsidR="0058783C" w:rsidRPr="00CD76D7">
        <w:t xml:space="preserve"> </w:t>
      </w:r>
      <w:r w:rsidR="0058783C">
        <w:t xml:space="preserve">immediate </w:t>
      </w:r>
      <w:r w:rsidR="0058783C" w:rsidRPr="00CD76D7">
        <w:t>supervisor</w:t>
      </w:r>
      <w:r w:rsidR="00176BD7">
        <w:t>’</w:t>
      </w:r>
      <w:r w:rsidR="0058783C" w:rsidRPr="00CD76D7">
        <w:t xml:space="preserve">s </w:t>
      </w:r>
      <w:r w:rsidR="007A57E8">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5.</w:t>
      </w:r>
    </w:p>
    <w:p w14:paraId="74A696A2" w14:textId="71A1F082" w:rsidR="0058783C" w:rsidRPr="00D9458D" w:rsidRDefault="0058783C" w:rsidP="00780808">
      <w:pPr>
        <w:pStyle w:val="JournalTOPIC"/>
      </w:pPr>
      <w:bookmarkStart w:id="182" w:name="_Toc152321949"/>
      <w:bookmarkStart w:id="183" w:name="_Toc152570777"/>
      <w:bookmarkStart w:id="184" w:name="_Toc178081664"/>
      <w:r w:rsidRPr="00D9458D">
        <w:t>(ISA</w:t>
      </w:r>
      <w:r w:rsidR="000A14ED">
        <w:t>-</w:t>
      </w:r>
      <w:r>
        <w:t>Technical</w:t>
      </w:r>
      <w:r w:rsidR="000A14ED">
        <w:t>-</w:t>
      </w:r>
      <w:r>
        <w:t>6</w:t>
      </w:r>
      <w:r w:rsidRPr="00D9458D">
        <w:t xml:space="preserve">) </w:t>
      </w:r>
      <w:r>
        <w:t>ISFSI Canister Processing</w:t>
      </w:r>
      <w:bookmarkEnd w:id="182"/>
      <w:bookmarkEnd w:id="183"/>
      <w:bookmarkEnd w:id="184"/>
    </w:p>
    <w:p w14:paraId="3C68605B" w14:textId="77777777" w:rsidR="00871234" w:rsidRPr="00871234" w:rsidRDefault="00871234" w:rsidP="00871234">
      <w:pPr>
        <w:pStyle w:val="JOURNALHeading2"/>
      </w:pPr>
      <w:r w:rsidRPr="00871234">
        <w:t>PURPOSE:</w:t>
      </w:r>
    </w:p>
    <w:p w14:paraId="7B82C041" w14:textId="582923CB" w:rsidR="0058783C" w:rsidRPr="00D9458D" w:rsidRDefault="0058783C" w:rsidP="00052012">
      <w:pPr>
        <w:pStyle w:val="BodyText"/>
        <w:spacing w:before="240"/>
      </w:pPr>
      <w:r>
        <w:t>The purpose of t</w:t>
      </w:r>
      <w:r w:rsidRPr="00D9458D">
        <w:t xml:space="preserve">his activity </w:t>
      </w:r>
      <w:r>
        <w:t>is to</w:t>
      </w:r>
      <w:r w:rsidRPr="00D9458D">
        <w:t xml:space="preserve"> </w:t>
      </w:r>
      <w:r>
        <w:t>provide</w:t>
      </w:r>
      <w:r w:rsidRPr="00D9458D">
        <w:t xml:space="preserve"> </w:t>
      </w:r>
      <w:r>
        <w:t>knowledge about ISFSI canister processing and technical issues associated with this process.</w:t>
      </w:r>
    </w:p>
    <w:p w14:paraId="472671E1" w14:textId="122142CD" w:rsidR="0058783C" w:rsidRPr="00CE27B0" w:rsidRDefault="00D8636A" w:rsidP="00052012">
      <w:pPr>
        <w:pStyle w:val="JOURNALHeading2"/>
        <w:spacing w:before="240"/>
      </w:pPr>
      <w:r w:rsidRPr="00D8636A">
        <w:rPr>
          <w:bCs w:val="0"/>
        </w:rPr>
        <w:t>COMPETENCY AREA:</w:t>
      </w:r>
      <w:r w:rsidR="0058783C">
        <w:rPr>
          <w:b/>
        </w:rPr>
        <w:tab/>
      </w:r>
      <w:r w:rsidR="0058783C" w:rsidRPr="00D9458D">
        <w:t>INSPECTION</w:t>
      </w:r>
    </w:p>
    <w:p w14:paraId="6C2C91EB" w14:textId="25A0CFE4" w:rsidR="0058783C" w:rsidRPr="00CE27B0" w:rsidRDefault="00D13915" w:rsidP="00052012">
      <w:pPr>
        <w:pStyle w:val="JOURNALHeading2"/>
        <w:spacing w:before="240"/>
      </w:pPr>
      <w:r w:rsidRPr="00D13915">
        <w:rPr>
          <w:bCs w:val="0"/>
        </w:rPr>
        <w:t>LEVEL OF EFFORT:</w:t>
      </w:r>
      <w:r w:rsidR="0058783C">
        <w:rPr>
          <w:b/>
        </w:rPr>
        <w:tab/>
      </w:r>
      <w:r w:rsidR="0058783C">
        <w:t>16</w:t>
      </w:r>
      <w:r w:rsidR="0058783C" w:rsidRPr="00D9458D">
        <w:t xml:space="preserve"> hours</w:t>
      </w:r>
    </w:p>
    <w:p w14:paraId="40929038" w14:textId="77777777" w:rsidR="00617BD8" w:rsidRPr="00617BD8" w:rsidRDefault="00617BD8" w:rsidP="00052012">
      <w:pPr>
        <w:pStyle w:val="JOURNALHeading2"/>
        <w:spacing w:before="240"/>
      </w:pPr>
      <w:r w:rsidRPr="00617BD8">
        <w:t>REFERENCES:</w:t>
      </w:r>
    </w:p>
    <w:p w14:paraId="25AB51E1" w14:textId="46FCE1C6" w:rsidR="0058783C" w:rsidRPr="003B6A6D" w:rsidRDefault="00176BD7" w:rsidP="008D6168">
      <w:pPr>
        <w:pStyle w:val="ListBullet2"/>
        <w:numPr>
          <w:ilvl w:val="0"/>
          <w:numId w:val="39"/>
        </w:numPr>
      </w:pPr>
      <w:r>
        <w:t xml:space="preserve">Bulletin </w:t>
      </w:r>
      <w:r w:rsidR="0058783C" w:rsidRPr="003B6A6D">
        <w:t>96</w:t>
      </w:r>
      <w:r w:rsidR="002C46DF">
        <w:noBreakHyphen/>
      </w:r>
      <w:r w:rsidR="0058783C" w:rsidRPr="003B6A6D">
        <w:t>04, “Chemical, Galvanic, or Other</w:t>
      </w:r>
      <w:r>
        <w:t xml:space="preserve"> </w:t>
      </w:r>
      <w:r w:rsidR="0058783C" w:rsidRPr="003B6A6D">
        <w:t xml:space="preserve">Reactions in Spent Fuel Storage </w:t>
      </w:r>
      <w:r w:rsidR="00DE073F">
        <w:t>and</w:t>
      </w:r>
      <w:r w:rsidR="00DE073F" w:rsidRPr="003B6A6D">
        <w:t xml:space="preserve"> </w:t>
      </w:r>
      <w:r w:rsidR="0058783C" w:rsidRPr="003B6A6D">
        <w:t>Transportation Casks”</w:t>
      </w:r>
    </w:p>
    <w:p w14:paraId="6008FAC6" w14:textId="191DD90F" w:rsidR="0058783C" w:rsidRPr="00557BB8" w:rsidRDefault="0058783C" w:rsidP="008D6168">
      <w:pPr>
        <w:pStyle w:val="ListBullet2"/>
        <w:numPr>
          <w:ilvl w:val="0"/>
          <w:numId w:val="39"/>
        </w:numPr>
        <w:rPr>
          <w:b/>
          <w:bCs/>
        </w:rPr>
      </w:pPr>
      <w:r w:rsidRPr="003B6A6D">
        <w:t>IN 2011</w:t>
      </w:r>
      <w:r w:rsidR="002C46DF">
        <w:noBreakHyphen/>
      </w:r>
      <w:r w:rsidRPr="003B6A6D">
        <w:t>10</w:t>
      </w:r>
      <w:r w:rsidR="00176BD7">
        <w:t>,</w:t>
      </w:r>
      <w:r w:rsidRPr="003B6A6D">
        <w:t xml:space="preserve"> “Thermal Issues Identified During Loading of Spent Fuel Storage Casks</w:t>
      </w:r>
      <w:r w:rsidR="00176BD7">
        <w:t>”</w:t>
      </w:r>
    </w:p>
    <w:p w14:paraId="77B1AE48" w14:textId="4F9EE73C" w:rsidR="002C4C89" w:rsidRPr="003B6A6D" w:rsidRDefault="002C4C89" w:rsidP="008D6168">
      <w:pPr>
        <w:pStyle w:val="ListBullet2"/>
        <w:numPr>
          <w:ilvl w:val="0"/>
          <w:numId w:val="39"/>
        </w:numPr>
        <w:rPr>
          <w:b/>
          <w:bCs/>
        </w:rPr>
      </w:pPr>
      <w:r>
        <w:t>IN 2014</w:t>
      </w:r>
      <w:r w:rsidR="002C46DF">
        <w:noBreakHyphen/>
      </w:r>
      <w:r>
        <w:t>08, “</w:t>
      </w:r>
      <w:r w:rsidR="005E5751">
        <w:t>Need for Continuous Monitoring of Active Systems in Loaded Spent Fuel Storage Canisters</w:t>
      </w:r>
      <w:r w:rsidR="009B055C">
        <w:t xml:space="preserve"> (Including Vacuum Drying Process)”</w:t>
      </w:r>
    </w:p>
    <w:p w14:paraId="5B122308" w14:textId="5F5DA117" w:rsidR="0058783C" w:rsidRPr="008D6168" w:rsidRDefault="0058783C" w:rsidP="008D6168">
      <w:pPr>
        <w:pStyle w:val="ListBullet2"/>
        <w:numPr>
          <w:ilvl w:val="0"/>
          <w:numId w:val="39"/>
        </w:numPr>
      </w:pPr>
      <w:r w:rsidRPr="008D6168">
        <w:t>RIS 06</w:t>
      </w:r>
      <w:r w:rsidR="002C46DF" w:rsidRPr="008D6168">
        <w:noBreakHyphen/>
      </w:r>
      <w:r w:rsidRPr="008D6168">
        <w:t>22, “Lessons Learned from Recent 10</w:t>
      </w:r>
      <w:r w:rsidR="00176BD7" w:rsidRPr="008D6168">
        <w:t> </w:t>
      </w:r>
      <w:r w:rsidRPr="008D6168">
        <w:t>CFR</w:t>
      </w:r>
      <w:r w:rsidR="00176BD7" w:rsidRPr="008D6168">
        <w:t> </w:t>
      </w:r>
      <w:r w:rsidRPr="008D6168">
        <w:t>Part</w:t>
      </w:r>
      <w:r w:rsidR="00176BD7" w:rsidRPr="008D6168">
        <w:t> </w:t>
      </w:r>
      <w:r w:rsidRPr="008D6168">
        <w:t>72 Dry Cask Storage Campaign”</w:t>
      </w:r>
    </w:p>
    <w:p w14:paraId="0B9B3476" w14:textId="7BF00617" w:rsidR="0058783C" w:rsidRPr="003B6A6D" w:rsidRDefault="0033643C" w:rsidP="008D6168">
      <w:pPr>
        <w:pStyle w:val="ListBullet2"/>
        <w:numPr>
          <w:ilvl w:val="0"/>
          <w:numId w:val="39"/>
        </w:numPr>
        <w:rPr>
          <w:bCs/>
        </w:rPr>
      </w:pPr>
      <w:r>
        <w:rPr>
          <w:bCs/>
        </w:rPr>
        <w:t xml:space="preserve">Legacy </w:t>
      </w:r>
      <w:r w:rsidR="0058783C" w:rsidRPr="004865F9">
        <w:rPr>
          <w:bCs/>
        </w:rPr>
        <w:t>SFST</w:t>
      </w:r>
      <w:r w:rsidR="002C46DF">
        <w:rPr>
          <w:bCs/>
        </w:rPr>
        <w:noBreakHyphen/>
      </w:r>
      <w:r w:rsidR="00176BD7">
        <w:rPr>
          <w:bCs/>
        </w:rPr>
        <w:t>Interim Staff Guidance (</w:t>
      </w:r>
      <w:r w:rsidR="0058783C" w:rsidRPr="003B6A6D">
        <w:rPr>
          <w:bCs/>
        </w:rPr>
        <w:t>ISG</w:t>
      </w:r>
      <w:r w:rsidR="00176BD7">
        <w:rPr>
          <w:bCs/>
        </w:rPr>
        <w:t>)</w:t>
      </w:r>
      <w:r w:rsidR="0058783C" w:rsidRPr="003B6A6D">
        <w:rPr>
          <w:bCs/>
        </w:rPr>
        <w:t xml:space="preserve"> 11, “Cladding Considerations for the Transportation and Storage of Spent Fuel”</w:t>
      </w:r>
    </w:p>
    <w:p w14:paraId="76AA473B" w14:textId="13282586" w:rsidR="0058783C" w:rsidRDefault="0033643C" w:rsidP="008D6168">
      <w:pPr>
        <w:pStyle w:val="ListBullet2"/>
        <w:numPr>
          <w:ilvl w:val="0"/>
          <w:numId w:val="39"/>
        </w:numPr>
        <w:rPr>
          <w:bCs/>
        </w:rPr>
      </w:pPr>
      <w:r>
        <w:rPr>
          <w:bCs/>
        </w:rPr>
        <w:t xml:space="preserve">Legacy </w:t>
      </w:r>
      <w:r w:rsidR="0058783C" w:rsidRPr="003B6A6D">
        <w:rPr>
          <w:bCs/>
        </w:rPr>
        <w:t>SFST</w:t>
      </w:r>
      <w:r w:rsidR="002C46DF">
        <w:rPr>
          <w:bCs/>
        </w:rPr>
        <w:noBreakHyphen/>
      </w:r>
      <w:r w:rsidR="0058783C" w:rsidRPr="003B6A6D">
        <w:rPr>
          <w:bCs/>
        </w:rPr>
        <w:t>ISG 22</w:t>
      </w:r>
      <w:r w:rsidR="0058783C">
        <w:rPr>
          <w:bCs/>
        </w:rPr>
        <w:t>,</w:t>
      </w:r>
      <w:r w:rsidR="0058783C" w:rsidRPr="003B6A6D">
        <w:rPr>
          <w:bCs/>
        </w:rPr>
        <w:t xml:space="preserve"> “Potential Rod Splitting Due to Exposure to an Oxidizing Atmosphere During Short</w:t>
      </w:r>
      <w:r w:rsidR="002C46DF">
        <w:rPr>
          <w:bCs/>
        </w:rPr>
        <w:noBreakHyphen/>
      </w:r>
      <w:r w:rsidR="0058783C" w:rsidRPr="003B6A6D">
        <w:rPr>
          <w:bCs/>
        </w:rPr>
        <w:t>Term Cask Loading Operations in LWR or Other Uranium Oxide Based Fuel”</w:t>
      </w:r>
    </w:p>
    <w:p w14:paraId="0B23B8A7" w14:textId="1B1FF51D" w:rsidR="0058783C" w:rsidRDefault="0058783C" w:rsidP="00E52980">
      <w:pPr>
        <w:pStyle w:val="ListBullet2"/>
        <w:rPr>
          <w:bCs/>
        </w:rPr>
      </w:pPr>
      <w:r>
        <w:rPr>
          <w:bCs/>
        </w:rPr>
        <w:t>Licensee</w:t>
      </w:r>
      <w:r w:rsidR="002C46DF">
        <w:rPr>
          <w:bCs/>
        </w:rPr>
        <w:noBreakHyphen/>
      </w:r>
      <w:r w:rsidR="00176BD7">
        <w:rPr>
          <w:bCs/>
        </w:rPr>
        <w:t>s</w:t>
      </w:r>
      <w:r>
        <w:rPr>
          <w:bCs/>
        </w:rPr>
        <w:t>pecific canister processing procedures</w:t>
      </w:r>
    </w:p>
    <w:p w14:paraId="7774650A" w14:textId="210C6427" w:rsidR="0058783C" w:rsidRPr="0059269B" w:rsidRDefault="00A53B8B" w:rsidP="008D6168">
      <w:pPr>
        <w:pStyle w:val="ListBullet2"/>
        <w:numPr>
          <w:ilvl w:val="0"/>
          <w:numId w:val="39"/>
        </w:numPr>
        <w:rPr>
          <w:bCs/>
        </w:rPr>
      </w:pPr>
      <w:r>
        <w:rPr>
          <w:bCs/>
        </w:rPr>
        <w:t xml:space="preserve">Dry cask storage system </w:t>
      </w:r>
      <w:r w:rsidR="00176BD7">
        <w:rPr>
          <w:bCs/>
        </w:rPr>
        <w:t>f</w:t>
      </w:r>
      <w:r w:rsidR="0058783C">
        <w:rPr>
          <w:bCs/>
        </w:rPr>
        <w:t xml:space="preserve">inal </w:t>
      </w:r>
      <w:r w:rsidR="00176BD7">
        <w:rPr>
          <w:bCs/>
        </w:rPr>
        <w:t>s</w:t>
      </w:r>
      <w:r w:rsidR="0058783C">
        <w:rPr>
          <w:bCs/>
        </w:rPr>
        <w:t xml:space="preserve">afety </w:t>
      </w:r>
      <w:r w:rsidR="00176BD7">
        <w:rPr>
          <w:bCs/>
        </w:rPr>
        <w:t>a</w:t>
      </w:r>
      <w:r w:rsidR="0058783C">
        <w:rPr>
          <w:bCs/>
        </w:rPr>
        <w:t xml:space="preserve">nalysis </w:t>
      </w:r>
      <w:r w:rsidR="00176BD7">
        <w:rPr>
          <w:bCs/>
        </w:rPr>
        <w:t>r</w:t>
      </w:r>
      <w:r w:rsidR="0058783C">
        <w:rPr>
          <w:bCs/>
        </w:rPr>
        <w:t>eport canister processing operating procedures</w:t>
      </w:r>
    </w:p>
    <w:p w14:paraId="10432219" w14:textId="77777777" w:rsidR="00751333" w:rsidRPr="00751333" w:rsidRDefault="00751333" w:rsidP="00052012">
      <w:pPr>
        <w:pStyle w:val="JOURNALHeading2"/>
        <w:spacing w:before="240"/>
      </w:pPr>
      <w:r w:rsidRPr="00751333">
        <w:rPr>
          <w:bCs w:val="0"/>
        </w:rPr>
        <w:t>EVALUATION CRITERIA:</w:t>
      </w:r>
    </w:p>
    <w:p w14:paraId="28F4AB76" w14:textId="1788AF46" w:rsidR="0058783C" w:rsidRDefault="0058783C" w:rsidP="00615C21">
      <w:pPr>
        <w:pStyle w:val="BodyText2"/>
      </w:pPr>
      <w:r w:rsidRPr="00D9458D">
        <w:t xml:space="preserve">At the completion of this activity, </w:t>
      </w:r>
      <w:r w:rsidR="00176BD7">
        <w:t>you</w:t>
      </w:r>
      <w:r w:rsidRPr="00D9458D">
        <w:t xml:space="preserve"> should be able to</w:t>
      </w:r>
      <w:r w:rsidR="00176BD7">
        <w:t xml:space="preserve"> do the following</w:t>
      </w:r>
      <w:r>
        <w:t>:</w:t>
      </w:r>
    </w:p>
    <w:p w14:paraId="5C895F45" w14:textId="736AF00D" w:rsidR="0058783C" w:rsidRDefault="0058783C" w:rsidP="008D6168">
      <w:pPr>
        <w:pStyle w:val="ListBullet2"/>
        <w:numPr>
          <w:ilvl w:val="0"/>
          <w:numId w:val="39"/>
        </w:numPr>
      </w:pPr>
      <w:r>
        <w:t>Understand the</w:t>
      </w:r>
      <w:r w:rsidRPr="003B6A6D">
        <w:t xml:space="preserve"> steps required </w:t>
      </w:r>
      <w:r>
        <w:t xml:space="preserve">for </w:t>
      </w:r>
      <w:r w:rsidRPr="003B6A6D">
        <w:t xml:space="preserve">canister processing. Specifically, </w:t>
      </w:r>
      <w:r w:rsidR="00176BD7">
        <w:t>you</w:t>
      </w:r>
      <w:r w:rsidRPr="003B6A6D">
        <w:t xml:space="preserve"> should be able to demonstrate knowledge of </w:t>
      </w:r>
      <w:r>
        <w:t xml:space="preserve">the order of the </w:t>
      </w:r>
      <w:r w:rsidRPr="003B6A6D">
        <w:t>canister</w:t>
      </w:r>
      <w:r>
        <w:t xml:space="preserve"> processing </w:t>
      </w:r>
      <w:r w:rsidRPr="003B6A6D">
        <w:t>steps</w:t>
      </w:r>
      <w:r>
        <w:t xml:space="preserve"> </w:t>
      </w:r>
      <w:r w:rsidRPr="003B6A6D">
        <w:t>and potential safety issues that may arise during these steps</w:t>
      </w:r>
      <w:r>
        <w:t>.</w:t>
      </w:r>
    </w:p>
    <w:p w14:paraId="59C005AC" w14:textId="416C4F17" w:rsidR="0058783C" w:rsidRDefault="0058783C" w:rsidP="008D6168">
      <w:pPr>
        <w:pStyle w:val="ListBullet2"/>
        <w:numPr>
          <w:ilvl w:val="0"/>
          <w:numId w:val="39"/>
        </w:numPr>
      </w:pPr>
      <w:r>
        <w:t>Identify the documentation that contains the regulatory requirements for ISFSI canister processing.</w:t>
      </w:r>
    </w:p>
    <w:p w14:paraId="2449099C" w14:textId="28271071" w:rsidR="00DC1FE0" w:rsidRDefault="0058783C" w:rsidP="008D6168">
      <w:pPr>
        <w:pStyle w:val="ListBullet2"/>
        <w:numPr>
          <w:ilvl w:val="0"/>
          <w:numId w:val="39"/>
        </w:numPr>
      </w:pPr>
      <w:r w:rsidRPr="00557BB8">
        <w:t>Understand and identify the safety</w:t>
      </w:r>
      <w:r w:rsidR="002C46DF">
        <w:noBreakHyphen/>
      </w:r>
      <w:r w:rsidRPr="00557BB8">
        <w:t>significant steps during a loading campaign.</w:t>
      </w:r>
    </w:p>
    <w:p w14:paraId="4428A6DA" w14:textId="77777777" w:rsidR="00751333" w:rsidRPr="00751333" w:rsidRDefault="00751333" w:rsidP="00751333">
      <w:pPr>
        <w:pStyle w:val="JOURNALHeading2"/>
      </w:pPr>
      <w:r w:rsidRPr="00751333">
        <w:t>TASKS:</w:t>
      </w:r>
    </w:p>
    <w:p w14:paraId="08EFEDF3" w14:textId="47328C8E" w:rsidR="0058783C" w:rsidRDefault="0058783C" w:rsidP="008D6168">
      <w:pPr>
        <w:pStyle w:val="ListBullet2"/>
        <w:numPr>
          <w:ilvl w:val="0"/>
          <w:numId w:val="39"/>
        </w:numPr>
      </w:pPr>
      <w:r>
        <w:t xml:space="preserve">Review the Standard Review Plan to understand aspects of ISFSIs subject to review </w:t>
      </w:r>
      <w:r w:rsidR="002E535C">
        <w:t>with</w:t>
      </w:r>
      <w:r w:rsidR="006A149D">
        <w:t xml:space="preserve"> respect to Canister Processing </w:t>
      </w:r>
      <w:r>
        <w:t>by the Office of Nuclear Materials Safety and Safeguards.</w:t>
      </w:r>
    </w:p>
    <w:p w14:paraId="3F811D99" w14:textId="77777777" w:rsidR="0058783C" w:rsidRDefault="0058783C" w:rsidP="008D6168">
      <w:pPr>
        <w:pStyle w:val="ListBullet2"/>
        <w:numPr>
          <w:ilvl w:val="0"/>
          <w:numId w:val="39"/>
        </w:numPr>
      </w:pPr>
      <w:r>
        <w:t>If available, review licensee specific training for canister processing operations.</w:t>
      </w:r>
    </w:p>
    <w:p w14:paraId="1583B289" w14:textId="4F3ECD3B" w:rsidR="0058783C" w:rsidRDefault="0058783C" w:rsidP="008D6168">
      <w:pPr>
        <w:pStyle w:val="ListBullet2"/>
        <w:numPr>
          <w:ilvl w:val="0"/>
          <w:numId w:val="39"/>
        </w:numPr>
      </w:pPr>
      <w:r>
        <w:t xml:space="preserve">Locate and become familiar with the </w:t>
      </w:r>
      <w:r w:rsidR="0033643C">
        <w:t xml:space="preserve">legacy </w:t>
      </w:r>
      <w:r>
        <w:t xml:space="preserve">ISG </w:t>
      </w:r>
      <w:r w:rsidR="006F2F5F">
        <w:t xml:space="preserve">information </w:t>
      </w:r>
      <w:r>
        <w:t>provided in the reference section of this ISA.</w:t>
      </w:r>
      <w:r w:rsidR="001A3514">
        <w:t xml:space="preserve"> Meet with your supervisor or the person designated to be the resource for this activity on their applicability.</w:t>
      </w:r>
    </w:p>
    <w:p w14:paraId="5FA6C550" w14:textId="77777777" w:rsidR="0058783C" w:rsidRDefault="0058783C" w:rsidP="008D6168">
      <w:pPr>
        <w:pStyle w:val="ListBullet2"/>
        <w:numPr>
          <w:ilvl w:val="0"/>
          <w:numId w:val="39"/>
        </w:numPr>
      </w:pPr>
      <w:r>
        <w:t xml:space="preserve">Explain the purpose of </w:t>
      </w:r>
      <w:r w:rsidRPr="008D6168">
        <w:t>canister processing procedures and why these are inspected.</w:t>
      </w:r>
    </w:p>
    <w:p w14:paraId="5A297A42" w14:textId="77777777" w:rsidR="0058783C" w:rsidRPr="001B3E1C" w:rsidRDefault="0058783C" w:rsidP="008D6168">
      <w:pPr>
        <w:pStyle w:val="ListBullet2"/>
        <w:numPr>
          <w:ilvl w:val="0"/>
          <w:numId w:val="39"/>
        </w:numPr>
      </w:pPr>
      <w:r>
        <w:t>If possible, at a licensee site with a qualified inspector, observe licensee staff perform</w:t>
      </w:r>
      <w:r w:rsidR="00122EFC">
        <w:t>ing</w:t>
      </w:r>
      <w:r>
        <w:t xml:space="preserve"> canister processing operations.</w:t>
      </w:r>
    </w:p>
    <w:p w14:paraId="42E30DCE" w14:textId="2B84138A" w:rsidR="0058783C" w:rsidRDefault="00122EFC" w:rsidP="008D6168">
      <w:pPr>
        <w:pStyle w:val="ListBullet2"/>
        <w:numPr>
          <w:ilvl w:val="0"/>
          <w:numId w:val="39"/>
        </w:numPr>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Pr="00E962C6">
        <w:t>criteri</w:t>
      </w:r>
      <w:r>
        <w:t>a</w:t>
      </w:r>
      <w:r w:rsidRPr="00E962C6">
        <w:t xml:space="preserve"> </w:t>
      </w:r>
      <w:r w:rsidR="0058783C" w:rsidRPr="00E962C6">
        <w:t>section.</w:t>
      </w:r>
    </w:p>
    <w:p w14:paraId="4D652078" w14:textId="65570004" w:rsidR="0058783C" w:rsidRDefault="00751333" w:rsidP="00052012">
      <w:pPr>
        <w:pStyle w:val="JOURNALHeading2"/>
        <w:spacing w:before="240"/>
      </w:pPr>
      <w:r w:rsidRPr="00751333">
        <w:t>DOCUMENTATION:</w:t>
      </w:r>
      <w:r w:rsidRPr="00751333">
        <w:tab/>
      </w:r>
      <w:r w:rsidR="00122EFC">
        <w:t>You</w:t>
      </w:r>
      <w:r w:rsidR="0058783C" w:rsidRPr="00256A59">
        <w:t xml:space="preserve"> should</w:t>
      </w:r>
      <w:r w:rsidR="0058783C">
        <w:rPr>
          <w:b/>
        </w:rPr>
        <w:t xml:space="preserve"> </w:t>
      </w:r>
      <w:r w:rsidR="0058783C">
        <w:t>o</w:t>
      </w:r>
      <w:r w:rsidR="0058783C" w:rsidRPr="00CD76D7">
        <w:t xml:space="preserve">btain </w:t>
      </w:r>
      <w:r w:rsidR="00122EFC">
        <w:t>your</w:t>
      </w:r>
      <w:r w:rsidR="0058783C" w:rsidRPr="00CD76D7">
        <w:t xml:space="preserve"> </w:t>
      </w:r>
      <w:r w:rsidR="0058783C">
        <w:t xml:space="preserve">immediate </w:t>
      </w:r>
      <w:r w:rsidR="0058783C" w:rsidRPr="00CD76D7">
        <w:t>supervisor</w:t>
      </w:r>
      <w:r w:rsidR="00122EFC">
        <w:t>’</w:t>
      </w:r>
      <w:r w:rsidR="0058783C" w:rsidRPr="00CD76D7">
        <w:t xml:space="preserve">s </w:t>
      </w:r>
      <w:r w:rsidR="007E1C6C">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6.</w:t>
      </w:r>
    </w:p>
    <w:p w14:paraId="0610E753" w14:textId="03BE124E" w:rsidR="0058783C" w:rsidRPr="00D9458D" w:rsidRDefault="0058783C" w:rsidP="00930DA6">
      <w:pPr>
        <w:pStyle w:val="JournalTOPIC"/>
      </w:pPr>
      <w:bookmarkStart w:id="185" w:name="_Toc152321950"/>
      <w:bookmarkStart w:id="186" w:name="_Toc152570778"/>
      <w:bookmarkStart w:id="187" w:name="_Toc178081665"/>
      <w:r w:rsidRPr="00D9458D">
        <w:t>(ISA</w:t>
      </w:r>
      <w:r w:rsidR="000A14ED">
        <w:t>-</w:t>
      </w:r>
      <w:r>
        <w:t>Technical</w:t>
      </w:r>
      <w:r w:rsidR="000A14ED">
        <w:t>-</w:t>
      </w:r>
      <w:r>
        <w:t>7</w:t>
      </w:r>
      <w:r w:rsidRPr="00D9458D">
        <w:t xml:space="preserve">) </w:t>
      </w:r>
      <w:r>
        <w:t>ISFSI Pad Construction and Design</w:t>
      </w:r>
      <w:bookmarkEnd w:id="185"/>
      <w:bookmarkEnd w:id="186"/>
      <w:bookmarkEnd w:id="187"/>
    </w:p>
    <w:p w14:paraId="723D3AF8" w14:textId="77777777" w:rsidR="00871234" w:rsidRPr="00871234" w:rsidRDefault="00871234" w:rsidP="00871234">
      <w:pPr>
        <w:pStyle w:val="JOURNALHeading2"/>
      </w:pPr>
      <w:r w:rsidRPr="00871234">
        <w:t>PURPOSE:</w:t>
      </w:r>
    </w:p>
    <w:p w14:paraId="6C4CCEF9" w14:textId="62DDEBF9" w:rsidR="0058783C" w:rsidRPr="00D8636A" w:rsidRDefault="0058783C" w:rsidP="00052012">
      <w:pPr>
        <w:pStyle w:val="BodyText"/>
        <w:spacing w:before="240"/>
      </w:pPr>
      <w:r w:rsidRPr="00D9458D">
        <w:t xml:space="preserve">This activity will provide </w:t>
      </w:r>
      <w:r w:rsidR="004865F9">
        <w:t>a</w:t>
      </w:r>
      <w:r w:rsidRPr="00D9458D">
        <w:t xml:space="preserve"> </w:t>
      </w:r>
      <w:r>
        <w:t xml:space="preserve">general understanding of ISFSI pad construction and design. </w:t>
      </w:r>
      <w:r w:rsidRPr="00E129E2">
        <w:t xml:space="preserve">This activity </w:t>
      </w:r>
      <w:r w:rsidR="00122EFC">
        <w:t xml:space="preserve">will </w:t>
      </w:r>
      <w:r>
        <w:t>also familiarize</w:t>
      </w:r>
      <w:r w:rsidRPr="00E129E2">
        <w:t xml:space="preserve"> </w:t>
      </w:r>
      <w:r w:rsidR="00122EFC">
        <w:t>you</w:t>
      </w:r>
      <w:r w:rsidRPr="00E129E2">
        <w:t xml:space="preserve"> with </w:t>
      </w:r>
      <w:r>
        <w:t>relevant documents and issues associated with the construction and design of an ISFSI pad</w:t>
      </w:r>
      <w:r w:rsidRPr="00E129E2">
        <w:t>.</w:t>
      </w:r>
    </w:p>
    <w:p w14:paraId="630FCECC" w14:textId="76B2A1DF" w:rsidR="0058783C" w:rsidRPr="00D0606D" w:rsidRDefault="00D8636A" w:rsidP="00052012">
      <w:pPr>
        <w:pStyle w:val="JOURNALHeading2"/>
        <w:spacing w:before="240"/>
      </w:pPr>
      <w:r w:rsidRPr="00D8636A">
        <w:rPr>
          <w:bCs w:val="0"/>
        </w:rPr>
        <w:t>COMPETENCY AREA:</w:t>
      </w:r>
      <w:r w:rsidR="0058783C">
        <w:rPr>
          <w:b/>
        </w:rPr>
        <w:tab/>
      </w:r>
      <w:r w:rsidR="0058783C" w:rsidRPr="00D9458D">
        <w:t>INSPECTION</w:t>
      </w:r>
    </w:p>
    <w:p w14:paraId="5D9AA0EC" w14:textId="7C92F08A" w:rsidR="0058783C" w:rsidRPr="00D0606D" w:rsidRDefault="00D13915" w:rsidP="00052012">
      <w:pPr>
        <w:pStyle w:val="JOURNALHeading2"/>
        <w:spacing w:before="240"/>
      </w:pPr>
      <w:r w:rsidRPr="00D13915">
        <w:rPr>
          <w:bCs w:val="0"/>
        </w:rPr>
        <w:t>LEVEL OF EFFORT:</w:t>
      </w:r>
      <w:r w:rsidR="007C49EE">
        <w:rPr>
          <w:b/>
        </w:rPr>
        <w:tab/>
      </w:r>
      <w:r w:rsidR="0058783C">
        <w:t>24</w:t>
      </w:r>
      <w:r w:rsidR="0058783C" w:rsidRPr="00D9458D">
        <w:t xml:space="preserve"> hours</w:t>
      </w:r>
    </w:p>
    <w:p w14:paraId="72455D04" w14:textId="77777777" w:rsidR="00617BD8" w:rsidRPr="00617BD8" w:rsidRDefault="00617BD8" w:rsidP="00052012">
      <w:pPr>
        <w:pStyle w:val="JOURNALHeading2"/>
        <w:spacing w:before="240"/>
      </w:pPr>
      <w:r w:rsidRPr="00617BD8">
        <w:t>REFERENCES:</w:t>
      </w:r>
    </w:p>
    <w:p w14:paraId="2AE54DBD" w14:textId="35A949F8" w:rsidR="0058783C" w:rsidRPr="008F22E7" w:rsidRDefault="00122EFC" w:rsidP="008D6168">
      <w:pPr>
        <w:pStyle w:val="ListBullet2"/>
        <w:numPr>
          <w:ilvl w:val="0"/>
          <w:numId w:val="39"/>
        </w:numPr>
      </w:pPr>
      <w:r>
        <w:t>American Concrete Institute (</w:t>
      </w:r>
      <w:r w:rsidR="0058783C" w:rsidRPr="00521A1E">
        <w:t>ACI</w:t>
      </w:r>
      <w:r>
        <w:t>)</w:t>
      </w:r>
      <w:r w:rsidR="002C46DF">
        <w:noBreakHyphen/>
      </w:r>
      <w:r w:rsidR="0058783C" w:rsidRPr="00521A1E">
        <w:t>349, “Code Requirement for Nuclear Safety Related Concrete Structures”</w:t>
      </w:r>
    </w:p>
    <w:p w14:paraId="7EEA2367" w14:textId="7D100552" w:rsidR="0058783C" w:rsidRPr="008F22E7" w:rsidRDefault="0058783C" w:rsidP="008D6168">
      <w:pPr>
        <w:pStyle w:val="ListBullet2"/>
        <w:numPr>
          <w:ilvl w:val="0"/>
          <w:numId w:val="39"/>
        </w:numPr>
      </w:pPr>
      <w:r w:rsidRPr="00521A1E">
        <w:t>ACI</w:t>
      </w:r>
      <w:r w:rsidR="002C46DF">
        <w:noBreakHyphen/>
      </w:r>
      <w:r w:rsidRPr="00521A1E">
        <w:t>318, “Building Code Requirements for Structural Concrete</w:t>
      </w:r>
      <w:r w:rsidR="00122EFC">
        <w:t>”</w:t>
      </w:r>
    </w:p>
    <w:p w14:paraId="4C65CA82" w14:textId="72B72873" w:rsidR="0058783C" w:rsidRPr="00420D2F" w:rsidRDefault="0058783C" w:rsidP="008D6168">
      <w:pPr>
        <w:pStyle w:val="ListBullet2"/>
        <w:numPr>
          <w:ilvl w:val="0"/>
          <w:numId w:val="39"/>
        </w:numPr>
      </w:pPr>
      <w:r>
        <w:t>ACI</w:t>
      </w:r>
      <w:r w:rsidR="002C46DF">
        <w:noBreakHyphen/>
      </w:r>
      <w:r w:rsidRPr="00420D2F">
        <w:t>301, “Specification for Structural Concrete”</w:t>
      </w:r>
    </w:p>
    <w:p w14:paraId="1DCCB292" w14:textId="79E6E62C" w:rsidR="0058783C" w:rsidRPr="00420D2F" w:rsidRDefault="00122EFC" w:rsidP="008D6168">
      <w:pPr>
        <w:pStyle w:val="ListBullet2"/>
        <w:numPr>
          <w:ilvl w:val="0"/>
          <w:numId w:val="39"/>
        </w:numPr>
      </w:pPr>
      <w:r>
        <w:t>American Society of Civil Engineers</w:t>
      </w:r>
      <w:r w:rsidRPr="00420D2F">
        <w:t xml:space="preserve"> </w:t>
      </w:r>
      <w:r w:rsidR="009D1FB5">
        <w:t xml:space="preserve">(ASCE) </w:t>
      </w:r>
      <w:r w:rsidR="0058783C" w:rsidRPr="00420D2F">
        <w:t>4</w:t>
      </w:r>
      <w:r w:rsidR="002C46DF">
        <w:noBreakHyphen/>
      </w:r>
      <w:r w:rsidR="00DF3BB8">
        <w:t>16</w:t>
      </w:r>
      <w:r w:rsidR="0058783C" w:rsidRPr="00420D2F">
        <w:t>, “Seismic Analysis of Safety</w:t>
      </w:r>
      <w:r w:rsidR="002C46DF">
        <w:noBreakHyphen/>
      </w:r>
      <w:r w:rsidR="0058783C" w:rsidRPr="00420D2F">
        <w:t>Related Nuclear Structures”</w:t>
      </w:r>
    </w:p>
    <w:p w14:paraId="6CE992B1" w14:textId="4C5D2B97" w:rsidR="0058783C" w:rsidRPr="00420D2F" w:rsidRDefault="00122EFC" w:rsidP="008D6168">
      <w:pPr>
        <w:pStyle w:val="ListBullet2"/>
        <w:numPr>
          <w:ilvl w:val="0"/>
          <w:numId w:val="39"/>
        </w:numPr>
      </w:pPr>
      <w:r>
        <w:t>American Society for Testing and Materials (</w:t>
      </w:r>
      <w:r w:rsidR="0058783C" w:rsidRPr="00420D2F">
        <w:t>ASTM</w:t>
      </w:r>
      <w:r>
        <w:t>) </w:t>
      </w:r>
      <w:r w:rsidR="0015425E">
        <w:t>D</w:t>
      </w:r>
      <w:r w:rsidR="0058783C" w:rsidRPr="00420D2F">
        <w:t>1196, “</w:t>
      </w:r>
      <w:r w:rsidR="0058783C" w:rsidRPr="00420D2F">
        <w:rPr>
          <w:bCs/>
        </w:rPr>
        <w:t>Standard Test Method for Nonrepetitive Static Plate Load Tests of Soils and Flexible Pavement Components, for Use in Evaluation and Design of Airport and Highway Pavements”</w:t>
      </w:r>
    </w:p>
    <w:p w14:paraId="3437E888" w14:textId="77777777" w:rsidR="0058783C" w:rsidRPr="00420D2F" w:rsidRDefault="0058783C" w:rsidP="008D6168">
      <w:pPr>
        <w:pStyle w:val="ListBullet2"/>
        <w:numPr>
          <w:ilvl w:val="0"/>
          <w:numId w:val="39"/>
        </w:numPr>
      </w:pPr>
      <w:r w:rsidRPr="00420D2F">
        <w:t>ASTM C172, “Standard Practice for Sampling Freshly Mixed Concrete”</w:t>
      </w:r>
    </w:p>
    <w:p w14:paraId="40FE51BE" w14:textId="20D81CD3" w:rsidR="0058783C" w:rsidRPr="00420D2F" w:rsidRDefault="0058783C" w:rsidP="008D6168">
      <w:pPr>
        <w:pStyle w:val="ListBullet2"/>
        <w:numPr>
          <w:ilvl w:val="0"/>
          <w:numId w:val="39"/>
        </w:numPr>
      </w:pPr>
      <w:r w:rsidRPr="00420D2F">
        <w:t>ASTM C94, “Standard Specification for Ready</w:t>
      </w:r>
      <w:r w:rsidR="002C46DF">
        <w:noBreakHyphen/>
      </w:r>
      <w:r w:rsidRPr="00420D2F">
        <w:t>Mixed Concrete”</w:t>
      </w:r>
    </w:p>
    <w:p w14:paraId="54476DEA" w14:textId="77777777" w:rsidR="0058783C" w:rsidRPr="007744F7" w:rsidRDefault="0058783C" w:rsidP="008D6168">
      <w:pPr>
        <w:pStyle w:val="ListBullet2"/>
        <w:numPr>
          <w:ilvl w:val="0"/>
          <w:numId w:val="39"/>
        </w:numPr>
      </w:pPr>
      <w:r w:rsidRPr="006918D5">
        <w:t>ASTM C31, “Standard Practice for Making and Curing Concrete Test Specimen in Field”</w:t>
      </w:r>
    </w:p>
    <w:p w14:paraId="51B9BAB2" w14:textId="4D82B22E" w:rsidR="0058783C" w:rsidRPr="00420D2F" w:rsidRDefault="0058783C" w:rsidP="008D6168">
      <w:pPr>
        <w:pStyle w:val="ListBullet2"/>
        <w:numPr>
          <w:ilvl w:val="0"/>
          <w:numId w:val="39"/>
        </w:numPr>
      </w:pPr>
      <w:r w:rsidRPr="00420D2F">
        <w:t>IN 95</w:t>
      </w:r>
      <w:r w:rsidR="002C46DF">
        <w:noBreakHyphen/>
      </w:r>
      <w:r w:rsidRPr="00420D2F">
        <w:t>28, “Emplacement of Support Pads for Spent Fuel Dry Storage Installations at Reactor Sites”</w:t>
      </w:r>
    </w:p>
    <w:p w14:paraId="65346228" w14:textId="05FCE13C" w:rsidR="0058783C" w:rsidRPr="00420D2F" w:rsidRDefault="0058783C" w:rsidP="008D6168">
      <w:pPr>
        <w:pStyle w:val="ListBullet2"/>
        <w:numPr>
          <w:ilvl w:val="0"/>
          <w:numId w:val="39"/>
        </w:numPr>
      </w:pPr>
      <w:r w:rsidRPr="00420D2F">
        <w:t>IN 03</w:t>
      </w:r>
      <w:r w:rsidR="002C46DF">
        <w:noBreakHyphen/>
      </w:r>
      <w:r w:rsidRPr="00420D2F">
        <w:t>16, “Icing Conditions Between Bottom of Dry Storage System and Storage Pad”</w:t>
      </w:r>
    </w:p>
    <w:p w14:paraId="7D78B870" w14:textId="705B146A" w:rsidR="0058783C" w:rsidRPr="00420D2F" w:rsidRDefault="0058783C" w:rsidP="008D6168">
      <w:pPr>
        <w:pStyle w:val="ListBullet2"/>
        <w:numPr>
          <w:ilvl w:val="0"/>
          <w:numId w:val="39"/>
        </w:numPr>
      </w:pPr>
      <w:r w:rsidRPr="00420D2F">
        <w:t>IN 08</w:t>
      </w:r>
      <w:r w:rsidR="002C46DF">
        <w:noBreakHyphen/>
      </w:r>
      <w:r w:rsidRPr="00420D2F">
        <w:t>17, “Construction Experience with Concrete Placement”</w:t>
      </w:r>
    </w:p>
    <w:p w14:paraId="0019645A" w14:textId="77777777" w:rsidR="00751333" w:rsidRPr="00751333" w:rsidRDefault="00751333" w:rsidP="00052012">
      <w:pPr>
        <w:pStyle w:val="JOURNALHeading2"/>
        <w:spacing w:before="240"/>
      </w:pPr>
      <w:r w:rsidRPr="00751333">
        <w:rPr>
          <w:bCs w:val="0"/>
        </w:rPr>
        <w:t>EVALUATION CRITERIA:</w:t>
      </w:r>
    </w:p>
    <w:p w14:paraId="2B5D1864" w14:textId="3D686CBB" w:rsidR="0058783C" w:rsidRPr="00146B67" w:rsidRDefault="0058783C" w:rsidP="007744F7">
      <w:pPr>
        <w:pStyle w:val="BodyText2"/>
        <w:rPr>
          <w:b/>
          <w:bCs/>
        </w:rPr>
      </w:pPr>
      <w:r w:rsidRPr="00D9458D">
        <w:t xml:space="preserve">At the completion of this activity, </w:t>
      </w:r>
      <w:r w:rsidR="00122EFC">
        <w:t>you</w:t>
      </w:r>
      <w:r w:rsidRPr="00D9458D">
        <w:t xml:space="preserve"> should be able to do the following:</w:t>
      </w:r>
    </w:p>
    <w:p w14:paraId="427F336B" w14:textId="77777777" w:rsidR="0058783C" w:rsidRDefault="0058783C" w:rsidP="008D6168">
      <w:pPr>
        <w:pStyle w:val="ListBullet2"/>
        <w:numPr>
          <w:ilvl w:val="0"/>
          <w:numId w:val="39"/>
        </w:numPr>
      </w:pPr>
      <w:r>
        <w:t>Understand the</w:t>
      </w:r>
      <w:r w:rsidRPr="003B6A6D">
        <w:t xml:space="preserve"> </w:t>
      </w:r>
      <w:r>
        <w:t xml:space="preserve">steps of ISFSI pad construction </w:t>
      </w:r>
      <w:r w:rsidR="00122EFC">
        <w:t>before</w:t>
      </w:r>
      <w:r>
        <w:t xml:space="preserve"> concrete placement and the codes and standards governing each step.</w:t>
      </w:r>
    </w:p>
    <w:p w14:paraId="67EC517B" w14:textId="2774BE8F" w:rsidR="0058783C" w:rsidRDefault="0058783C" w:rsidP="008D6168">
      <w:pPr>
        <w:pStyle w:val="ListBullet2"/>
        <w:numPr>
          <w:ilvl w:val="0"/>
          <w:numId w:val="39"/>
        </w:numPr>
      </w:pPr>
      <w:r>
        <w:t>Demonstrate knowledge of concrete placement at ISFSI pads. Specifically, describe regulatory requirements for placement sampling and testing of concrete as well as placement technique.</w:t>
      </w:r>
    </w:p>
    <w:p w14:paraId="1A895BB7" w14:textId="77777777" w:rsidR="0058783C" w:rsidRPr="00521A1E" w:rsidRDefault="00122EFC" w:rsidP="008D6168">
      <w:pPr>
        <w:pStyle w:val="ListBullet2"/>
        <w:numPr>
          <w:ilvl w:val="0"/>
          <w:numId w:val="39"/>
        </w:numPr>
      </w:pPr>
      <w:r>
        <w:t>For a site,</w:t>
      </w:r>
      <w:r w:rsidRPr="003F5CFA">
        <w:t xml:space="preserve"> </w:t>
      </w:r>
      <w:r>
        <w:t>i</w:t>
      </w:r>
      <w:r w:rsidR="0058783C" w:rsidRPr="003F5CFA">
        <w:t xml:space="preserve">dentify the documentation that contains the regulatory requirements for </w:t>
      </w:r>
      <w:r w:rsidR="0058783C">
        <w:t xml:space="preserve">the design of the </w:t>
      </w:r>
      <w:r w:rsidR="0058783C" w:rsidRPr="003F5CFA">
        <w:t xml:space="preserve">ISFSI </w:t>
      </w:r>
      <w:r w:rsidR="0058783C">
        <w:t>pad</w:t>
      </w:r>
      <w:r w:rsidR="0058783C" w:rsidRPr="003F5CFA">
        <w:t>.</w:t>
      </w:r>
    </w:p>
    <w:p w14:paraId="1B1EA558" w14:textId="77777777" w:rsidR="00751333" w:rsidRPr="00751333" w:rsidRDefault="00751333" w:rsidP="00052012">
      <w:pPr>
        <w:pStyle w:val="JOURNALHeading2"/>
        <w:spacing w:before="240"/>
      </w:pPr>
      <w:r w:rsidRPr="00751333">
        <w:t>TASKS:</w:t>
      </w:r>
    </w:p>
    <w:p w14:paraId="123DA978" w14:textId="73DEE799" w:rsidR="0058783C" w:rsidRDefault="0058783C" w:rsidP="008D6168">
      <w:pPr>
        <w:pStyle w:val="ListBullet2"/>
        <w:numPr>
          <w:ilvl w:val="0"/>
          <w:numId w:val="39"/>
        </w:numPr>
      </w:pPr>
      <w:r>
        <w:t>Review industry codes and standards used to govern ISFSI pad construction and design.</w:t>
      </w:r>
    </w:p>
    <w:p w14:paraId="747FEFA3" w14:textId="4967D15E" w:rsidR="0058783C" w:rsidRDefault="0058783C" w:rsidP="008D6168">
      <w:pPr>
        <w:pStyle w:val="ListBullet2"/>
        <w:numPr>
          <w:ilvl w:val="0"/>
          <w:numId w:val="39"/>
        </w:numPr>
      </w:pPr>
      <w:r>
        <w:t>Discuss the purpose and enforceability of industry standards, as a regulator.</w:t>
      </w:r>
    </w:p>
    <w:p w14:paraId="405C368D" w14:textId="44BF3A15" w:rsidR="0058783C" w:rsidRDefault="0058783C" w:rsidP="008D6168">
      <w:pPr>
        <w:pStyle w:val="ListBullet2"/>
        <w:numPr>
          <w:ilvl w:val="0"/>
          <w:numId w:val="39"/>
        </w:numPr>
      </w:pPr>
      <w:r>
        <w:t xml:space="preserve">If possible, at a licensee site with a qualified inspector, observe </w:t>
      </w:r>
      <w:r w:rsidR="00122EFC">
        <w:t xml:space="preserve">the </w:t>
      </w:r>
      <w:r>
        <w:t>ISFSI pad: excavation, backfill, compaction, soil testing, rebar placement, concrete placement, and concrete testing.</w:t>
      </w:r>
    </w:p>
    <w:p w14:paraId="6A15B3A7" w14:textId="29263484" w:rsidR="0058783C" w:rsidRDefault="00122EFC" w:rsidP="008D6168">
      <w:pPr>
        <w:pStyle w:val="ListBullet2"/>
        <w:numPr>
          <w:ilvl w:val="0"/>
          <w:numId w:val="39"/>
        </w:numPr>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Pr="00E962C6">
        <w:t>criteri</w:t>
      </w:r>
      <w:r>
        <w:t>a</w:t>
      </w:r>
      <w:r w:rsidRPr="00E962C6">
        <w:t xml:space="preserve"> </w:t>
      </w:r>
      <w:r w:rsidR="0058783C" w:rsidRPr="00E962C6">
        <w:t>section.</w:t>
      </w:r>
    </w:p>
    <w:p w14:paraId="7669DFD7" w14:textId="6BCDDE64" w:rsidR="0058783C" w:rsidRDefault="00751333" w:rsidP="00052012">
      <w:pPr>
        <w:pStyle w:val="JOURNALHeading2"/>
        <w:spacing w:before="240"/>
      </w:pPr>
      <w:r w:rsidRPr="00751333">
        <w:t>DOCUMENTATION:</w:t>
      </w:r>
      <w:r w:rsidRPr="00751333">
        <w:tab/>
      </w:r>
      <w:r w:rsidR="00122EFC">
        <w:t>You</w:t>
      </w:r>
      <w:r w:rsidR="0058783C" w:rsidRPr="00256A59">
        <w:t xml:space="preserve"> should</w:t>
      </w:r>
      <w:r w:rsidR="0058783C">
        <w:rPr>
          <w:b/>
        </w:rPr>
        <w:t xml:space="preserve"> </w:t>
      </w:r>
      <w:r w:rsidR="0058783C">
        <w:t>o</w:t>
      </w:r>
      <w:r w:rsidR="0058783C" w:rsidRPr="00CD76D7">
        <w:t xml:space="preserve">btain </w:t>
      </w:r>
      <w:r w:rsidR="00122EFC">
        <w:t>your</w:t>
      </w:r>
      <w:r w:rsidR="0058783C" w:rsidRPr="00CD76D7">
        <w:t xml:space="preserve"> </w:t>
      </w:r>
      <w:r w:rsidR="0058783C">
        <w:t xml:space="preserve">immediate </w:t>
      </w:r>
      <w:r w:rsidR="0058783C" w:rsidRPr="00CD76D7">
        <w:t>supervisor</w:t>
      </w:r>
      <w:r w:rsidR="00122EFC">
        <w:t>’</w:t>
      </w:r>
      <w:r w:rsidR="0058783C" w:rsidRPr="00CD76D7">
        <w:t xml:space="preserve">s </w:t>
      </w:r>
      <w:r w:rsidR="001C6C89">
        <w:t xml:space="preserve">or </w:t>
      </w:r>
      <w:r w:rsidR="007E1C6C">
        <w:t xml:space="preserve">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7.</w:t>
      </w:r>
    </w:p>
    <w:p w14:paraId="6FC9C6D8" w14:textId="4784F26F" w:rsidR="0058783C" w:rsidRPr="00D9458D" w:rsidRDefault="0058783C" w:rsidP="00EF2ACA">
      <w:pPr>
        <w:pStyle w:val="JournalTOPIC"/>
      </w:pPr>
      <w:bookmarkStart w:id="188" w:name="_Toc152321951"/>
      <w:bookmarkStart w:id="189" w:name="_Toc152570779"/>
      <w:bookmarkStart w:id="190" w:name="_Toc178081666"/>
      <w:r w:rsidRPr="00D9458D">
        <w:t>(ISA</w:t>
      </w:r>
      <w:r w:rsidR="000A14ED">
        <w:t>-</w:t>
      </w:r>
      <w:r>
        <w:t>Technical</w:t>
      </w:r>
      <w:r w:rsidR="000A14ED">
        <w:t>-</w:t>
      </w:r>
      <w:r>
        <w:t>8</w:t>
      </w:r>
      <w:r w:rsidRPr="00D9458D">
        <w:t xml:space="preserve">) </w:t>
      </w:r>
      <w:r>
        <w:t>Radiation Protection</w:t>
      </w:r>
      <w:bookmarkEnd w:id="188"/>
      <w:bookmarkEnd w:id="189"/>
      <w:bookmarkEnd w:id="190"/>
    </w:p>
    <w:p w14:paraId="7DE981CB" w14:textId="77777777" w:rsidR="00871234" w:rsidRPr="00871234" w:rsidRDefault="00871234" w:rsidP="00871234">
      <w:pPr>
        <w:pStyle w:val="JOURNALHeading2"/>
      </w:pPr>
      <w:r w:rsidRPr="00871234">
        <w:t>PURPOSE:</w:t>
      </w:r>
    </w:p>
    <w:p w14:paraId="2905C423" w14:textId="54C2CC61" w:rsidR="0058783C" w:rsidRPr="00D9458D" w:rsidRDefault="0058783C" w:rsidP="00FE3A9E">
      <w:pPr>
        <w:pStyle w:val="BodyText"/>
        <w:spacing w:before="240"/>
      </w:pPr>
      <w:r>
        <w:t>The purpose of t</w:t>
      </w:r>
      <w:r w:rsidRPr="00D9458D">
        <w:t xml:space="preserve">his activity </w:t>
      </w:r>
      <w:r>
        <w:t>is to</w:t>
      </w:r>
      <w:r w:rsidRPr="00D9458D">
        <w:t xml:space="preserve"> </w:t>
      </w:r>
      <w:r>
        <w:t>inform</w:t>
      </w:r>
      <w:r w:rsidRPr="00D9458D">
        <w:t xml:space="preserve"> </w:t>
      </w:r>
      <w:r w:rsidR="00122EFC">
        <w:t>you</w:t>
      </w:r>
      <w:r w:rsidRPr="00D9458D">
        <w:t xml:space="preserve"> </w:t>
      </w:r>
      <w:r>
        <w:t>of the regulatory requirements and NRC guidance related to radiation protection applicable to the loading and storage of ISFSI casks.</w:t>
      </w:r>
    </w:p>
    <w:p w14:paraId="0111FD3A" w14:textId="186F7D04" w:rsidR="0058783C" w:rsidRPr="00BA5DDB" w:rsidRDefault="00D8636A" w:rsidP="00FE3A9E">
      <w:pPr>
        <w:pStyle w:val="JOURNALHeading2"/>
        <w:spacing w:before="240"/>
      </w:pPr>
      <w:r w:rsidRPr="00D8636A">
        <w:rPr>
          <w:bCs w:val="0"/>
        </w:rPr>
        <w:t>COMPETENCY AREA:</w:t>
      </w:r>
      <w:r w:rsidR="0058783C">
        <w:rPr>
          <w:b/>
        </w:rPr>
        <w:tab/>
      </w:r>
      <w:r w:rsidR="0058783C" w:rsidRPr="00D9458D">
        <w:t>INSPECTION</w:t>
      </w:r>
    </w:p>
    <w:p w14:paraId="121DFC8C" w14:textId="5AAB4A39" w:rsidR="0058783C" w:rsidRPr="00BA5DDB" w:rsidRDefault="00D13915" w:rsidP="00FE3A9E">
      <w:pPr>
        <w:pStyle w:val="JOURNALHeading2"/>
        <w:spacing w:before="240"/>
      </w:pPr>
      <w:r w:rsidRPr="00D13915">
        <w:rPr>
          <w:bCs w:val="0"/>
        </w:rPr>
        <w:t>LEVEL OF EFFORT:</w:t>
      </w:r>
      <w:r w:rsidR="0058783C">
        <w:rPr>
          <w:b/>
        </w:rPr>
        <w:tab/>
      </w:r>
      <w:r w:rsidR="0058783C">
        <w:t>12</w:t>
      </w:r>
      <w:r w:rsidR="0058783C" w:rsidRPr="00D9458D">
        <w:t xml:space="preserve"> hours</w:t>
      </w:r>
    </w:p>
    <w:p w14:paraId="44955CA8" w14:textId="77777777" w:rsidR="00617BD8" w:rsidRPr="00617BD8" w:rsidRDefault="00617BD8" w:rsidP="00FE3A9E">
      <w:pPr>
        <w:pStyle w:val="JOURNALHeading2"/>
        <w:spacing w:before="240"/>
      </w:pPr>
      <w:r w:rsidRPr="00617BD8">
        <w:t>REFERENCES:</w:t>
      </w:r>
    </w:p>
    <w:p w14:paraId="5A431CDE" w14:textId="5E6EE9C4" w:rsidR="0058783C" w:rsidRPr="00794121" w:rsidRDefault="0058783C" w:rsidP="00E52980">
      <w:pPr>
        <w:pStyle w:val="ListBullet2"/>
      </w:pPr>
      <w:r w:rsidRPr="00794121">
        <w:t>10</w:t>
      </w:r>
      <w:r w:rsidR="00122EFC">
        <w:t> </w:t>
      </w:r>
      <w:r w:rsidRPr="00794121">
        <w:t>CFR</w:t>
      </w:r>
      <w:r w:rsidR="00122EFC">
        <w:t> </w:t>
      </w:r>
      <w:r w:rsidRPr="00794121">
        <w:t>72.104, “Criteria for Radioactive Materials in Effluents and Direct Radiation from an ISFSI or MRS</w:t>
      </w:r>
      <w:r>
        <w:t>”</w:t>
      </w:r>
    </w:p>
    <w:p w14:paraId="21AE8F37" w14:textId="77777777" w:rsidR="0058783C" w:rsidRPr="00794121" w:rsidRDefault="0058783C" w:rsidP="008D6168">
      <w:pPr>
        <w:pStyle w:val="ListBullet2"/>
        <w:numPr>
          <w:ilvl w:val="0"/>
          <w:numId w:val="39"/>
        </w:numPr>
      </w:pPr>
      <w:r w:rsidRPr="00794121">
        <w:t>10</w:t>
      </w:r>
      <w:r w:rsidR="00274883">
        <w:t> </w:t>
      </w:r>
      <w:r w:rsidRPr="00794121">
        <w:t>CFR</w:t>
      </w:r>
      <w:r w:rsidR="00274883">
        <w:t> </w:t>
      </w:r>
      <w:r w:rsidRPr="00794121">
        <w:t xml:space="preserve">72.106, “Controlled </w:t>
      </w:r>
      <w:r w:rsidR="00274883">
        <w:t>A</w:t>
      </w:r>
      <w:r w:rsidRPr="00794121">
        <w:t>re</w:t>
      </w:r>
      <w:r>
        <w:t>a</w:t>
      </w:r>
      <w:r w:rsidRPr="00794121">
        <w:t xml:space="preserve"> of an ISFSI or MRS”</w:t>
      </w:r>
    </w:p>
    <w:p w14:paraId="10AE07D8" w14:textId="58B84C4E" w:rsidR="0058783C" w:rsidRPr="00794121" w:rsidRDefault="002F759A" w:rsidP="008D6168">
      <w:pPr>
        <w:pStyle w:val="ListBullet2"/>
        <w:numPr>
          <w:ilvl w:val="0"/>
          <w:numId w:val="39"/>
        </w:numPr>
      </w:pPr>
      <w:r>
        <w:t xml:space="preserve">Legacy </w:t>
      </w:r>
      <w:r w:rsidR="0058783C" w:rsidRPr="00794121">
        <w:t>SFST</w:t>
      </w:r>
      <w:r w:rsidR="002C46DF">
        <w:noBreakHyphen/>
      </w:r>
      <w:r w:rsidR="0058783C" w:rsidRPr="00794121">
        <w:t>ISG</w:t>
      </w:r>
      <w:r w:rsidR="002C46DF">
        <w:noBreakHyphen/>
      </w:r>
      <w:r w:rsidR="0058783C" w:rsidRPr="00794121">
        <w:t>13, “Real Individual”</w:t>
      </w:r>
    </w:p>
    <w:p w14:paraId="764F73D1" w14:textId="23FE518F" w:rsidR="0058783C" w:rsidRPr="00794121" w:rsidRDefault="002F759A" w:rsidP="008D6168">
      <w:pPr>
        <w:pStyle w:val="ListBullet2"/>
        <w:numPr>
          <w:ilvl w:val="0"/>
          <w:numId w:val="39"/>
        </w:numPr>
      </w:pPr>
      <w:r>
        <w:t xml:space="preserve">Legacy </w:t>
      </w:r>
      <w:r w:rsidR="0058783C" w:rsidRPr="00794121">
        <w:t>SFST</w:t>
      </w:r>
      <w:r w:rsidR="002C46DF">
        <w:noBreakHyphen/>
      </w:r>
      <w:r w:rsidR="0058783C" w:rsidRPr="00794121">
        <w:t>ISG</w:t>
      </w:r>
      <w:r w:rsidR="002C46DF">
        <w:noBreakHyphen/>
      </w:r>
      <w:r w:rsidR="0058783C" w:rsidRPr="00794121">
        <w:t>14, “Supplemental Shielding”</w:t>
      </w:r>
    </w:p>
    <w:p w14:paraId="68690FAE" w14:textId="77777777" w:rsidR="0058783C" w:rsidRPr="00794121" w:rsidRDefault="0058783C" w:rsidP="008D6168">
      <w:pPr>
        <w:pStyle w:val="ListBullet2"/>
        <w:numPr>
          <w:ilvl w:val="0"/>
          <w:numId w:val="39"/>
        </w:numPr>
      </w:pPr>
      <w:r w:rsidRPr="00794121">
        <w:t>RG 8.29, “Instruction Concerning Risks from Occupational Radiation Exposure”</w:t>
      </w:r>
    </w:p>
    <w:p w14:paraId="7EADD953" w14:textId="7FAC462C" w:rsidR="0058783C" w:rsidRDefault="0058783C" w:rsidP="008D6168">
      <w:pPr>
        <w:pStyle w:val="ListBullet2"/>
        <w:numPr>
          <w:ilvl w:val="0"/>
          <w:numId w:val="39"/>
        </w:numPr>
      </w:pPr>
      <w:r w:rsidRPr="00794121">
        <w:t>IN 90</w:t>
      </w:r>
      <w:r w:rsidR="002C46DF">
        <w:noBreakHyphen/>
      </w:r>
      <w:r w:rsidRPr="00794121">
        <w:t>33, “Sources of Unexpected Occupational Radiation Exposures at Spent Fuel Storage Pools”</w:t>
      </w:r>
    </w:p>
    <w:p w14:paraId="3FE88FDF" w14:textId="0300A230" w:rsidR="00EB0A9A" w:rsidRDefault="00EB0A9A" w:rsidP="008D6168">
      <w:pPr>
        <w:pStyle w:val="ListBullet2"/>
        <w:numPr>
          <w:ilvl w:val="0"/>
          <w:numId w:val="39"/>
        </w:numPr>
      </w:pPr>
      <w:r>
        <w:t>IN 2015</w:t>
      </w:r>
      <w:r w:rsidR="002C46DF">
        <w:noBreakHyphen/>
      </w:r>
      <w:r>
        <w:t>03, “</w:t>
      </w:r>
      <w:r w:rsidRPr="00EB0A9A">
        <w:t>I</w:t>
      </w:r>
      <w:r w:rsidR="006E372D">
        <w:t>mproper</w:t>
      </w:r>
      <w:r w:rsidRPr="00EB0A9A">
        <w:t xml:space="preserve"> O</w:t>
      </w:r>
      <w:r w:rsidR="006E372D">
        <w:t>peration</w:t>
      </w:r>
      <w:r w:rsidRPr="00EB0A9A">
        <w:t xml:space="preserve"> </w:t>
      </w:r>
      <w:r w:rsidR="006E372D">
        <w:t>of</w:t>
      </w:r>
      <w:r w:rsidRPr="00EB0A9A">
        <w:t xml:space="preserve"> S</w:t>
      </w:r>
      <w:r w:rsidR="006E372D">
        <w:t>pent Fuel Transfer Cask</w:t>
      </w:r>
      <w:r w:rsidRPr="00EB0A9A">
        <w:t xml:space="preserve"> </w:t>
      </w:r>
      <w:r w:rsidR="006E372D">
        <w:t>Neutron Shield Equipment</w:t>
      </w:r>
      <w:r w:rsidRPr="00EB0A9A">
        <w:t xml:space="preserve"> </w:t>
      </w:r>
      <w:r w:rsidR="006E372D">
        <w:t>Leading to Elevated Radiation Levels</w:t>
      </w:r>
      <w:r w:rsidRPr="00EB0A9A">
        <w:t xml:space="preserve"> </w:t>
      </w:r>
      <w:r w:rsidR="006E372D">
        <w:t>Adjacent to Spent Fuel Transfer Cask”</w:t>
      </w:r>
    </w:p>
    <w:p w14:paraId="71EB9786" w14:textId="77777777" w:rsidR="0058783C" w:rsidRPr="00794121" w:rsidRDefault="0058783C" w:rsidP="008D6168">
      <w:pPr>
        <w:pStyle w:val="ListBullet2"/>
        <w:numPr>
          <w:ilvl w:val="0"/>
          <w:numId w:val="39"/>
        </w:numPr>
      </w:pPr>
      <w:r>
        <w:t xml:space="preserve">Licensee </w:t>
      </w:r>
      <w:r w:rsidR="00274883">
        <w:t>as low as is reasonably achievable (</w:t>
      </w:r>
      <w:r>
        <w:t>ALARA</w:t>
      </w:r>
      <w:r w:rsidR="00274883">
        <w:t>)</w:t>
      </w:r>
      <w:r>
        <w:t xml:space="preserve"> plan (if available)</w:t>
      </w:r>
    </w:p>
    <w:p w14:paraId="2E52760C" w14:textId="77777777" w:rsidR="00751333" w:rsidRPr="00751333" w:rsidRDefault="00751333" w:rsidP="00FE3A9E">
      <w:pPr>
        <w:pStyle w:val="JOURNALHeading2"/>
        <w:spacing w:before="240"/>
      </w:pPr>
      <w:r w:rsidRPr="00751333">
        <w:rPr>
          <w:bCs w:val="0"/>
        </w:rPr>
        <w:t>EVALUATION CRITERIA:</w:t>
      </w:r>
    </w:p>
    <w:p w14:paraId="021AD732" w14:textId="1EDE4EC9" w:rsidR="0058783C" w:rsidRPr="00146B67" w:rsidRDefault="0058783C" w:rsidP="007744F7">
      <w:pPr>
        <w:pStyle w:val="BodyText2"/>
        <w:rPr>
          <w:b/>
          <w:bCs/>
        </w:rPr>
      </w:pPr>
      <w:r w:rsidRPr="00D9458D">
        <w:t xml:space="preserve">At the completion of this activity, </w:t>
      </w:r>
      <w:r w:rsidR="00B65CA3">
        <w:t>you</w:t>
      </w:r>
      <w:r w:rsidRPr="00D9458D">
        <w:t xml:space="preserve"> should be able to do the following:</w:t>
      </w:r>
    </w:p>
    <w:p w14:paraId="5119268E" w14:textId="77777777" w:rsidR="0058783C" w:rsidRDefault="0058783C" w:rsidP="00E52980">
      <w:pPr>
        <w:pStyle w:val="ListBullet2"/>
      </w:pPr>
      <w:r>
        <w:t>Understand the</w:t>
      </w:r>
      <w:r w:rsidRPr="003B6A6D">
        <w:t xml:space="preserve"> </w:t>
      </w:r>
      <w:r>
        <w:t>ISFSI storage radiation protection regulatory requirements.</w:t>
      </w:r>
    </w:p>
    <w:p w14:paraId="1F2A7ACA" w14:textId="14AE9BF4" w:rsidR="0058783C" w:rsidRPr="005B76EF" w:rsidRDefault="0058783C" w:rsidP="00E52980">
      <w:pPr>
        <w:pStyle w:val="ListBullet2"/>
      </w:pPr>
      <w:r>
        <w:t>Understand and identify the safety</w:t>
      </w:r>
      <w:r w:rsidR="002C46DF">
        <w:noBreakHyphen/>
      </w:r>
      <w:r>
        <w:t>significant canister loading steps that may pose elevated radiation levels to plant workers.</w:t>
      </w:r>
    </w:p>
    <w:p w14:paraId="51AD645C" w14:textId="77777777" w:rsidR="00751333" w:rsidRPr="00751333" w:rsidRDefault="00751333" w:rsidP="00FE3A9E">
      <w:pPr>
        <w:pStyle w:val="JOURNALHeading2"/>
        <w:spacing w:before="240"/>
      </w:pPr>
      <w:r w:rsidRPr="00751333">
        <w:t>TASKS:</w:t>
      </w:r>
    </w:p>
    <w:p w14:paraId="5B646CED" w14:textId="5D3D3F48" w:rsidR="00A03432" w:rsidRDefault="00A03432" w:rsidP="008D6168">
      <w:pPr>
        <w:pStyle w:val="ListBullet2"/>
        <w:numPr>
          <w:ilvl w:val="0"/>
          <w:numId w:val="39"/>
        </w:numPr>
      </w:pPr>
      <w:r>
        <w:t>Review the Standard Review Plan to understand aspects of ISFSIs subject to review in respect to Radiation Protection by the Office of Nuclear Materials Safety and Safeguards.</w:t>
      </w:r>
    </w:p>
    <w:p w14:paraId="376CCFEB" w14:textId="4279319C" w:rsidR="0058783C" w:rsidRPr="00557BB8" w:rsidRDefault="0058783C" w:rsidP="008D6168">
      <w:pPr>
        <w:pStyle w:val="ListBullet2"/>
        <w:numPr>
          <w:ilvl w:val="0"/>
          <w:numId w:val="39"/>
        </w:numPr>
      </w:pPr>
      <w:r w:rsidRPr="00557BB8">
        <w:t>Review a licensee’s ISFSI loading ALARA plan to evaluate elevated radiation levels during critical ISFSI loading steps.</w:t>
      </w:r>
    </w:p>
    <w:p w14:paraId="68529D49" w14:textId="1545FF52" w:rsidR="0058783C" w:rsidRDefault="0058783C" w:rsidP="008D6168">
      <w:pPr>
        <w:pStyle w:val="ListBullet2"/>
        <w:numPr>
          <w:ilvl w:val="0"/>
          <w:numId w:val="39"/>
        </w:numPr>
      </w:pPr>
      <w:r>
        <w:t>Review requirements for ISFSI storage radiation levels.</w:t>
      </w:r>
    </w:p>
    <w:p w14:paraId="0B39F0D9" w14:textId="029C7A6D" w:rsidR="002F759A" w:rsidRDefault="002F759A" w:rsidP="008D6168">
      <w:pPr>
        <w:pStyle w:val="ListBullet2"/>
        <w:numPr>
          <w:ilvl w:val="0"/>
          <w:numId w:val="39"/>
        </w:numPr>
      </w:pPr>
      <w:r>
        <w:t xml:space="preserve">Locate and become familiar with the legacy ISG information provided in the reference section of this ISA. </w:t>
      </w:r>
      <w:r w:rsidR="00003005">
        <w:t>Meet with your supervisor or the person designated to be the resource for this activity on their applicability.</w:t>
      </w:r>
    </w:p>
    <w:p w14:paraId="0A2FC0A9" w14:textId="77777777" w:rsidR="0058783C" w:rsidRPr="00F13520" w:rsidRDefault="0058783C" w:rsidP="008D6168">
      <w:pPr>
        <w:pStyle w:val="ListBullet2"/>
        <w:numPr>
          <w:ilvl w:val="0"/>
          <w:numId w:val="39"/>
        </w:numPr>
      </w:pPr>
      <w:r>
        <w:t xml:space="preserve">Observe at least one ISFSI loading activity including </w:t>
      </w:r>
      <w:r w:rsidR="00274883">
        <w:t xml:space="preserve">the </w:t>
      </w:r>
      <w:r>
        <w:t>radiation protection staff’s actions to maintain ALARA principles.</w:t>
      </w:r>
    </w:p>
    <w:p w14:paraId="1B03C300" w14:textId="11B18FD7" w:rsidR="0058783C" w:rsidRDefault="00274883" w:rsidP="008D6168">
      <w:pPr>
        <w:pStyle w:val="ListBullet2"/>
        <w:numPr>
          <w:ilvl w:val="0"/>
          <w:numId w:val="39"/>
        </w:numPr>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Pr="00E962C6">
        <w:t>criteri</w:t>
      </w:r>
      <w:r>
        <w:t>a</w:t>
      </w:r>
      <w:r w:rsidRPr="00E962C6">
        <w:t xml:space="preserve"> </w:t>
      </w:r>
      <w:r w:rsidR="0058783C" w:rsidRPr="00E962C6">
        <w:t>section.</w:t>
      </w:r>
    </w:p>
    <w:p w14:paraId="4C476FD6" w14:textId="559DC8D3" w:rsidR="0058783C" w:rsidRDefault="00751333" w:rsidP="00FE3A9E">
      <w:pPr>
        <w:pStyle w:val="JOURNALHeading2"/>
        <w:spacing w:before="240"/>
      </w:pPr>
      <w:r w:rsidRPr="00751333">
        <w:t>DOCUMENTATION:</w:t>
      </w:r>
      <w:r w:rsidRPr="00751333">
        <w:tab/>
      </w:r>
      <w:r w:rsidR="00274883">
        <w:t>You</w:t>
      </w:r>
      <w:r w:rsidR="0058783C" w:rsidRPr="00256A59">
        <w:t xml:space="preserve"> should</w:t>
      </w:r>
      <w:r w:rsidR="0058783C">
        <w:rPr>
          <w:b/>
        </w:rPr>
        <w:t xml:space="preserve"> </w:t>
      </w:r>
      <w:r w:rsidR="0058783C">
        <w:t>o</w:t>
      </w:r>
      <w:r w:rsidR="0058783C" w:rsidRPr="00CD76D7">
        <w:t xml:space="preserve">btain </w:t>
      </w:r>
      <w:r w:rsidR="00274883">
        <w:t>your</w:t>
      </w:r>
      <w:r w:rsidR="0058783C" w:rsidRPr="00CD76D7">
        <w:t xml:space="preserve"> </w:t>
      </w:r>
      <w:r w:rsidR="0058783C">
        <w:t xml:space="preserve">immediate </w:t>
      </w:r>
      <w:r w:rsidR="0058783C" w:rsidRPr="00CD76D7">
        <w:t>supervisor</w:t>
      </w:r>
      <w:r w:rsidR="00274883">
        <w:t>’</w:t>
      </w:r>
      <w:r w:rsidR="0058783C" w:rsidRPr="00CD76D7">
        <w:t xml:space="preserve">s </w:t>
      </w:r>
      <w:r w:rsidR="007E1C6C">
        <w:t xml:space="preserve">or designee’s </w:t>
      </w:r>
      <w:r w:rsidR="0058783C" w:rsidRPr="00CD76D7">
        <w:t>signature</w:t>
      </w:r>
      <w:r w:rsidR="0058783C" w:rsidRPr="00D60E5A" w:rsidDel="006F1D37">
        <w:t xml:space="preserve"> </w:t>
      </w:r>
      <w:r w:rsidR="0058783C">
        <w:t>on I</w:t>
      </w:r>
      <w:r w:rsidR="0058783C" w:rsidRPr="00D9458D">
        <w:t>tem ISA</w:t>
      </w:r>
      <w:r w:rsidR="002C46DF">
        <w:noBreakHyphen/>
      </w:r>
      <w:r w:rsidR="0058783C">
        <w:t>Technical</w:t>
      </w:r>
      <w:r w:rsidR="002C46DF">
        <w:noBreakHyphen/>
      </w:r>
      <w:r w:rsidR="0058783C">
        <w:t>8</w:t>
      </w:r>
    </w:p>
    <w:p w14:paraId="4F9D4E97" w14:textId="7380DCFF" w:rsidR="0058783C" w:rsidRPr="00D9458D" w:rsidRDefault="0058783C" w:rsidP="00EF2ACA">
      <w:pPr>
        <w:pStyle w:val="JournalTOPIC"/>
      </w:pPr>
      <w:bookmarkStart w:id="191" w:name="_Toc152321952"/>
      <w:bookmarkStart w:id="192" w:name="_Toc152570780"/>
      <w:bookmarkStart w:id="193" w:name="_Toc178081667"/>
      <w:r w:rsidRPr="00D9458D">
        <w:t>(ISA</w:t>
      </w:r>
      <w:r w:rsidR="000A14ED">
        <w:t>-</w:t>
      </w:r>
      <w:r>
        <w:t>Technical</w:t>
      </w:r>
      <w:r w:rsidR="000A14ED">
        <w:t>-</w:t>
      </w:r>
      <w:r>
        <w:t>9</w:t>
      </w:r>
      <w:r w:rsidRPr="00D9458D">
        <w:t xml:space="preserve">) </w:t>
      </w:r>
      <w:r>
        <w:t>ISFSI Canister Sealing</w:t>
      </w:r>
      <w:bookmarkEnd w:id="191"/>
      <w:bookmarkEnd w:id="192"/>
      <w:bookmarkEnd w:id="193"/>
    </w:p>
    <w:p w14:paraId="6F3AA3D2" w14:textId="77777777" w:rsidR="00871234" w:rsidRPr="00871234" w:rsidRDefault="00871234" w:rsidP="00871234">
      <w:pPr>
        <w:pStyle w:val="JOURNALHeading2"/>
      </w:pPr>
      <w:r w:rsidRPr="00871234">
        <w:t>PURPOSE:</w:t>
      </w:r>
    </w:p>
    <w:p w14:paraId="13C5FCC0" w14:textId="3960B133" w:rsidR="0058783C" w:rsidRPr="00D9458D" w:rsidRDefault="0058783C" w:rsidP="00FE3A9E">
      <w:pPr>
        <w:pStyle w:val="BodyText"/>
        <w:spacing w:before="240"/>
      </w:pPr>
      <w:r>
        <w:t>The purpose of t</w:t>
      </w:r>
      <w:r w:rsidRPr="00D9458D">
        <w:t xml:space="preserve">his activity </w:t>
      </w:r>
      <w:r>
        <w:t xml:space="preserve">is to </w:t>
      </w:r>
      <w:r w:rsidRPr="00D9458D">
        <w:t xml:space="preserve">provide </w:t>
      </w:r>
      <w:r>
        <w:t xml:space="preserve">general knowledge of the ISFSI </w:t>
      </w:r>
      <w:r w:rsidR="00274883">
        <w:t>c</w:t>
      </w:r>
      <w:r>
        <w:t xml:space="preserve">anister </w:t>
      </w:r>
      <w:r w:rsidR="00274883">
        <w:t>s</w:t>
      </w:r>
      <w:r>
        <w:t>ealing process.</w:t>
      </w:r>
    </w:p>
    <w:p w14:paraId="3144B834" w14:textId="5AD8EB4A" w:rsidR="0058783C" w:rsidRPr="005710FC" w:rsidRDefault="00D8636A" w:rsidP="00FE3A9E">
      <w:pPr>
        <w:pStyle w:val="JOURNALHeading2"/>
        <w:spacing w:before="240"/>
      </w:pPr>
      <w:r w:rsidRPr="00D8636A">
        <w:rPr>
          <w:bCs w:val="0"/>
        </w:rPr>
        <w:t>COMPETENCY AREA:</w:t>
      </w:r>
      <w:r w:rsidR="0058783C">
        <w:rPr>
          <w:b/>
        </w:rPr>
        <w:tab/>
      </w:r>
      <w:r w:rsidR="0058783C" w:rsidRPr="00D9458D">
        <w:t>INSPECTION</w:t>
      </w:r>
    </w:p>
    <w:p w14:paraId="2BC8178D" w14:textId="7083412A" w:rsidR="0058783C" w:rsidRPr="005710FC" w:rsidRDefault="00D13915" w:rsidP="00FE3A9E">
      <w:pPr>
        <w:pStyle w:val="JOURNALHeading2"/>
        <w:spacing w:before="240"/>
      </w:pPr>
      <w:r w:rsidRPr="00D13915">
        <w:rPr>
          <w:bCs w:val="0"/>
        </w:rPr>
        <w:t>LEVEL OF EFFORT:</w:t>
      </w:r>
      <w:r w:rsidR="0058783C">
        <w:rPr>
          <w:b/>
        </w:rPr>
        <w:tab/>
      </w:r>
      <w:r w:rsidR="0058783C">
        <w:t>16</w:t>
      </w:r>
      <w:r w:rsidR="0058783C" w:rsidRPr="00D9458D">
        <w:t xml:space="preserve"> hours</w:t>
      </w:r>
    </w:p>
    <w:p w14:paraId="61556CB0" w14:textId="77777777" w:rsidR="00617BD8" w:rsidRPr="00617BD8" w:rsidRDefault="00617BD8" w:rsidP="00FE3A9E">
      <w:pPr>
        <w:pStyle w:val="JOURNALHeading2"/>
        <w:spacing w:before="240"/>
      </w:pPr>
      <w:r w:rsidRPr="00617BD8">
        <w:t>REFERENCES:</w:t>
      </w:r>
    </w:p>
    <w:p w14:paraId="41C48C3F" w14:textId="351F894D" w:rsidR="0058783C" w:rsidRPr="00ED3B44" w:rsidRDefault="0072683F" w:rsidP="008D6168">
      <w:pPr>
        <w:pStyle w:val="ListBullet2"/>
        <w:numPr>
          <w:ilvl w:val="0"/>
          <w:numId w:val="39"/>
        </w:numPr>
      </w:pPr>
      <w:r>
        <w:t xml:space="preserve">Legacy </w:t>
      </w:r>
      <w:r w:rsidR="00543F1B">
        <w:t>SFST</w:t>
      </w:r>
      <w:r w:rsidR="002C46DF">
        <w:noBreakHyphen/>
      </w:r>
      <w:r w:rsidR="00543F1B">
        <w:t>ISG</w:t>
      </w:r>
      <w:r w:rsidR="002C46DF">
        <w:noBreakHyphen/>
      </w:r>
      <w:r w:rsidR="00B07A76">
        <w:t>15, “Materials Evaluation”</w:t>
      </w:r>
    </w:p>
    <w:p w14:paraId="73504639" w14:textId="65FCA34A" w:rsidR="0058783C" w:rsidRPr="00ED3B44" w:rsidRDefault="0072683F" w:rsidP="008D6168">
      <w:pPr>
        <w:pStyle w:val="ListBullet2"/>
        <w:numPr>
          <w:ilvl w:val="0"/>
          <w:numId w:val="39"/>
        </w:numPr>
      </w:pPr>
      <w:r>
        <w:t xml:space="preserve">Legacy </w:t>
      </w:r>
      <w:r w:rsidR="0058783C" w:rsidRPr="00ED3B44">
        <w:t>SFST</w:t>
      </w:r>
      <w:r w:rsidR="002C46DF">
        <w:noBreakHyphen/>
      </w:r>
      <w:r w:rsidR="0058783C" w:rsidRPr="00ED3B44">
        <w:t>ISG</w:t>
      </w:r>
      <w:r w:rsidR="002C46DF">
        <w:noBreakHyphen/>
      </w:r>
      <w:r w:rsidR="0058783C" w:rsidRPr="00ED3B44">
        <w:t>18, Rev</w:t>
      </w:r>
      <w:r w:rsidR="00274883">
        <w:t>ision</w:t>
      </w:r>
      <w:r w:rsidR="0058783C" w:rsidRPr="00ED3B44">
        <w:t xml:space="preserve"> 1, “The Design and Testing of Lid Welds on Austenitic </w:t>
      </w:r>
      <w:r w:rsidR="00077E96" w:rsidRPr="00ED3B44">
        <w:t>Stainless</w:t>
      </w:r>
      <w:r w:rsidR="002C46DF">
        <w:noBreakHyphen/>
      </w:r>
      <w:r w:rsidR="00077E96" w:rsidRPr="00ED3B44">
        <w:t>Steel</w:t>
      </w:r>
      <w:r w:rsidR="0058783C" w:rsidRPr="00ED3B44">
        <w:t xml:space="preserve"> Canisters as the Confinement Boundary for Spent </w:t>
      </w:r>
      <w:r w:rsidR="00274883">
        <w:t>F</w:t>
      </w:r>
      <w:r w:rsidR="0058783C" w:rsidRPr="00ED3B44">
        <w:t>uel Storage”</w:t>
      </w:r>
    </w:p>
    <w:p w14:paraId="2AFD625C" w14:textId="3A4F5AC7" w:rsidR="0058783C" w:rsidRDefault="00FF3211" w:rsidP="008D6168">
      <w:pPr>
        <w:pStyle w:val="ListBullet2"/>
        <w:numPr>
          <w:ilvl w:val="0"/>
          <w:numId w:val="39"/>
        </w:numPr>
        <w:rPr>
          <w:bCs/>
        </w:rPr>
      </w:pPr>
      <w:r>
        <w:rPr>
          <w:bCs/>
        </w:rPr>
        <w:t xml:space="preserve">Legacy </w:t>
      </w:r>
      <w:r w:rsidR="0058783C" w:rsidRPr="00ED3B44">
        <w:rPr>
          <w:bCs/>
        </w:rPr>
        <w:t>SFST</w:t>
      </w:r>
      <w:r w:rsidR="002C46DF">
        <w:rPr>
          <w:bCs/>
        </w:rPr>
        <w:noBreakHyphen/>
      </w:r>
      <w:r w:rsidR="0058783C" w:rsidRPr="00ED3B44">
        <w:rPr>
          <w:bCs/>
        </w:rPr>
        <w:t>ISG 25, “Pressure and Helium Leakage Test</w:t>
      </w:r>
      <w:r w:rsidR="00227D0C">
        <w:rPr>
          <w:bCs/>
        </w:rPr>
        <w:t>ing</w:t>
      </w:r>
      <w:r w:rsidR="0058783C" w:rsidRPr="00ED3B44">
        <w:rPr>
          <w:bCs/>
        </w:rPr>
        <w:t xml:space="preserve"> of the Confinement Boundar</w:t>
      </w:r>
      <w:r w:rsidR="0058783C">
        <w:rPr>
          <w:bCs/>
        </w:rPr>
        <w:t>y</w:t>
      </w:r>
      <w:r w:rsidR="0058783C" w:rsidRPr="00ED3B44">
        <w:rPr>
          <w:bCs/>
        </w:rPr>
        <w:t xml:space="preserve"> </w:t>
      </w:r>
      <w:r w:rsidR="00227D0C">
        <w:rPr>
          <w:bCs/>
        </w:rPr>
        <w:t>of</w:t>
      </w:r>
      <w:r w:rsidR="00227D0C" w:rsidRPr="00ED3B44">
        <w:rPr>
          <w:bCs/>
        </w:rPr>
        <w:t xml:space="preserve"> </w:t>
      </w:r>
      <w:r w:rsidR="0058783C" w:rsidRPr="00ED3B44">
        <w:rPr>
          <w:bCs/>
        </w:rPr>
        <w:t xml:space="preserve">Spent Fuel </w:t>
      </w:r>
      <w:r w:rsidR="00227D0C">
        <w:rPr>
          <w:bCs/>
        </w:rPr>
        <w:t xml:space="preserve">Dry </w:t>
      </w:r>
      <w:r w:rsidR="0058783C" w:rsidRPr="00ED3B44">
        <w:rPr>
          <w:bCs/>
        </w:rPr>
        <w:t xml:space="preserve">Storage </w:t>
      </w:r>
      <w:r w:rsidR="00227D0C">
        <w:rPr>
          <w:bCs/>
        </w:rPr>
        <w:t>Systems</w:t>
      </w:r>
      <w:r w:rsidR="0058783C" w:rsidRPr="00ED3B44">
        <w:rPr>
          <w:bCs/>
        </w:rPr>
        <w:t>”</w:t>
      </w:r>
    </w:p>
    <w:p w14:paraId="2392A46B" w14:textId="5241B6E0" w:rsidR="00FF3211" w:rsidRPr="00ED3B44" w:rsidRDefault="0059042D" w:rsidP="008D6168">
      <w:pPr>
        <w:pStyle w:val="ListBullet2"/>
        <w:numPr>
          <w:ilvl w:val="0"/>
          <w:numId w:val="39"/>
        </w:numPr>
        <w:rPr>
          <w:bCs/>
        </w:rPr>
      </w:pPr>
      <w:r>
        <w:rPr>
          <w:bCs/>
        </w:rPr>
        <w:t>IN 2013</w:t>
      </w:r>
      <w:r w:rsidR="002C46DF">
        <w:rPr>
          <w:bCs/>
        </w:rPr>
        <w:noBreakHyphen/>
      </w:r>
      <w:r>
        <w:rPr>
          <w:bCs/>
        </w:rPr>
        <w:t xml:space="preserve">07, </w:t>
      </w:r>
      <w:r w:rsidR="00AF161F">
        <w:rPr>
          <w:bCs/>
        </w:rPr>
        <w:t>“</w:t>
      </w:r>
      <w:r w:rsidR="00B01218">
        <w:rPr>
          <w:bCs/>
        </w:rPr>
        <w:t xml:space="preserve">Premature Degradation of Spent Fuel </w:t>
      </w:r>
      <w:r w:rsidR="00A37425">
        <w:rPr>
          <w:bCs/>
        </w:rPr>
        <w:t xml:space="preserve">Storage Cask Structures and Components </w:t>
      </w:r>
      <w:r w:rsidR="00AF161F">
        <w:rPr>
          <w:bCs/>
        </w:rPr>
        <w:t>from Environmental Moisture”</w:t>
      </w:r>
    </w:p>
    <w:p w14:paraId="56F1B424" w14:textId="6EF82B0B" w:rsidR="0058783C" w:rsidRPr="00ED3B44" w:rsidRDefault="0058783C" w:rsidP="008D6168">
      <w:pPr>
        <w:pStyle w:val="ListBullet2"/>
        <w:numPr>
          <w:ilvl w:val="0"/>
          <w:numId w:val="39"/>
        </w:numPr>
        <w:rPr>
          <w:bCs/>
        </w:rPr>
      </w:pPr>
      <w:r w:rsidRPr="008D6168">
        <w:t>ASME</w:t>
      </w:r>
      <w:r w:rsidRPr="00ED3B44">
        <w:rPr>
          <w:bCs/>
        </w:rPr>
        <w:t xml:space="preserve"> Boiler and Pressure Vessel Code (</w:t>
      </w:r>
      <w:r w:rsidR="00227D0C">
        <w:rPr>
          <w:bCs/>
        </w:rPr>
        <w:t>a</w:t>
      </w:r>
      <w:r w:rsidRPr="00ED3B44">
        <w:rPr>
          <w:bCs/>
        </w:rPr>
        <w:t xml:space="preserve">pplicable </w:t>
      </w:r>
      <w:r w:rsidR="00227D0C">
        <w:rPr>
          <w:bCs/>
        </w:rPr>
        <w:t>p</w:t>
      </w:r>
      <w:r w:rsidRPr="00ED3B44">
        <w:rPr>
          <w:bCs/>
        </w:rPr>
        <w:t xml:space="preserve">arts of </w:t>
      </w:r>
      <w:r w:rsidR="00635C2C">
        <w:rPr>
          <w:bCs/>
        </w:rPr>
        <w:t>s</w:t>
      </w:r>
      <w:r w:rsidRPr="00ED3B44">
        <w:rPr>
          <w:bCs/>
        </w:rPr>
        <w:t>ections</w:t>
      </w:r>
      <w:r w:rsidR="0090184B">
        <w:rPr>
          <w:bCs/>
        </w:rPr>
        <w:t> </w:t>
      </w:r>
      <w:r w:rsidRPr="00ED3B44">
        <w:rPr>
          <w:bCs/>
        </w:rPr>
        <w:t xml:space="preserve">III, V, </w:t>
      </w:r>
      <w:r w:rsidR="0090184B">
        <w:rPr>
          <w:bCs/>
        </w:rPr>
        <w:t xml:space="preserve">and </w:t>
      </w:r>
      <w:r w:rsidRPr="00ED3B44">
        <w:rPr>
          <w:bCs/>
        </w:rPr>
        <w:t>IX)</w:t>
      </w:r>
    </w:p>
    <w:p w14:paraId="2AE21E30" w14:textId="342D980D" w:rsidR="0058783C" w:rsidRPr="00672B52" w:rsidRDefault="00E925D9" w:rsidP="008D6168">
      <w:pPr>
        <w:pStyle w:val="ListBullet2"/>
        <w:numPr>
          <w:ilvl w:val="0"/>
          <w:numId w:val="39"/>
        </w:numPr>
      </w:pPr>
      <w:r>
        <w:t>ASNT Nondestructive Testing Handbook Volume 1, “Leak Testing”</w:t>
      </w:r>
    </w:p>
    <w:p w14:paraId="1B0F9B9F" w14:textId="77777777" w:rsidR="00751333" w:rsidRPr="00751333" w:rsidRDefault="00751333" w:rsidP="00FE3A9E">
      <w:pPr>
        <w:pStyle w:val="JOURNALHeading2"/>
        <w:spacing w:before="240"/>
      </w:pPr>
      <w:r w:rsidRPr="00751333">
        <w:rPr>
          <w:bCs w:val="0"/>
        </w:rPr>
        <w:t>EVALUATION CRITERIA:</w:t>
      </w:r>
    </w:p>
    <w:p w14:paraId="236DA1B8" w14:textId="5C881355" w:rsidR="0058783C" w:rsidRPr="00146B67" w:rsidRDefault="0058783C" w:rsidP="007744F7">
      <w:pPr>
        <w:pStyle w:val="BodyText2"/>
        <w:rPr>
          <w:b/>
          <w:bCs/>
        </w:rPr>
      </w:pPr>
      <w:r w:rsidRPr="00D9458D">
        <w:t>At the completion of this activity, you should be able to do the following:</w:t>
      </w:r>
    </w:p>
    <w:p w14:paraId="564ACD37" w14:textId="77777777" w:rsidR="0058783C" w:rsidRDefault="0058783C" w:rsidP="008D6168">
      <w:pPr>
        <w:pStyle w:val="ListBullet2"/>
        <w:numPr>
          <w:ilvl w:val="0"/>
          <w:numId w:val="39"/>
        </w:numPr>
      </w:pPr>
      <w:r w:rsidRPr="003B6A6D">
        <w:t xml:space="preserve">Demonstrate knowledge of </w:t>
      </w:r>
      <w:r>
        <w:t>ISFSI canister sealing and nondestructive examination codes and standards.</w:t>
      </w:r>
    </w:p>
    <w:p w14:paraId="009E569A" w14:textId="77777777" w:rsidR="0058783C" w:rsidRDefault="0058783C" w:rsidP="008D6168">
      <w:pPr>
        <w:pStyle w:val="ListBullet2"/>
        <w:numPr>
          <w:ilvl w:val="0"/>
          <w:numId w:val="39"/>
        </w:numPr>
      </w:pPr>
      <w:r>
        <w:t>Understand the regulatory requirements for testing the spent fuel canister’s confinement boundary.</w:t>
      </w:r>
    </w:p>
    <w:p w14:paraId="2A3DD360" w14:textId="77777777" w:rsidR="00751333" w:rsidRPr="00751333" w:rsidRDefault="00751333" w:rsidP="00FE3A9E">
      <w:pPr>
        <w:pStyle w:val="JOURNALHeading2"/>
        <w:spacing w:before="240"/>
      </w:pPr>
      <w:r w:rsidRPr="00751333">
        <w:t>TASKS:</w:t>
      </w:r>
    </w:p>
    <w:p w14:paraId="539544F9" w14:textId="28E0703B" w:rsidR="0058783C" w:rsidRDefault="00077E96" w:rsidP="008D6168">
      <w:pPr>
        <w:pStyle w:val="ListBullet2"/>
        <w:numPr>
          <w:ilvl w:val="0"/>
          <w:numId w:val="39"/>
        </w:numPr>
      </w:pPr>
      <w:r>
        <w:t xml:space="preserve">Review the Standard Review Plan to understand aspects of ISFSIs subject to review </w:t>
      </w:r>
      <w:r w:rsidR="009B79F6">
        <w:t>with</w:t>
      </w:r>
      <w:r>
        <w:t xml:space="preserve"> respect to Canister Sealing by the Office of Nuclear Materials Safety and Safeguards.</w:t>
      </w:r>
    </w:p>
    <w:p w14:paraId="0115D734" w14:textId="4C9D3C5D" w:rsidR="0058783C" w:rsidRDefault="0058783C" w:rsidP="008D6168">
      <w:pPr>
        <w:pStyle w:val="ListBullet2"/>
        <w:numPr>
          <w:ilvl w:val="0"/>
          <w:numId w:val="39"/>
        </w:numPr>
      </w:pPr>
      <w:r>
        <w:t>If possible</w:t>
      </w:r>
      <w:r w:rsidR="0090184B">
        <w:t>,</w:t>
      </w:r>
      <w:r>
        <w:t xml:space="preserve"> at a licensee site with a qualified inspector, observe ISFSI canister sealing and nondestructive examination activities.</w:t>
      </w:r>
    </w:p>
    <w:p w14:paraId="5DF1B14E" w14:textId="6D6B8C81" w:rsidR="00077E96" w:rsidRDefault="00077E96" w:rsidP="008D6168">
      <w:pPr>
        <w:pStyle w:val="ListBullet2"/>
        <w:numPr>
          <w:ilvl w:val="0"/>
          <w:numId w:val="39"/>
        </w:numPr>
      </w:pPr>
      <w:r>
        <w:t>Locate and become familiar with the legacy ISG information provided in the reference section of this ISA. Meet with your supervisor or the person designated to be the resource for this activity on their applicability.</w:t>
      </w:r>
    </w:p>
    <w:p w14:paraId="5F3B5BA8" w14:textId="77777777" w:rsidR="0058783C" w:rsidRPr="00F13520" w:rsidRDefault="0058783C" w:rsidP="008D6168">
      <w:pPr>
        <w:pStyle w:val="ListBullet2"/>
        <w:numPr>
          <w:ilvl w:val="0"/>
          <w:numId w:val="39"/>
        </w:numPr>
      </w:pPr>
      <w:r>
        <w:t>Discuss the regulatory requirements for testing the spent fuel canister’s confinement boundary and where these requirements may be found.</w:t>
      </w:r>
    </w:p>
    <w:p w14:paraId="1B83487A" w14:textId="453E4CBE" w:rsidR="0058783C" w:rsidRPr="00557BB8" w:rsidRDefault="0090184B" w:rsidP="008D6168">
      <w:pPr>
        <w:pStyle w:val="ListBullet2"/>
        <w:numPr>
          <w:ilvl w:val="0"/>
          <w:numId w:val="39"/>
        </w:numPr>
      </w:pPr>
      <w:r w:rsidRPr="00557BB8">
        <w:t>M</w:t>
      </w:r>
      <w:r w:rsidR="0058783C" w:rsidRPr="00557BB8">
        <w:t xml:space="preserve">eet with </w:t>
      </w:r>
      <w:r w:rsidRPr="00557BB8">
        <w:t xml:space="preserve">your </w:t>
      </w:r>
      <w:r w:rsidR="0058783C" w:rsidRPr="00557BB8">
        <w:t xml:space="preserve">supervisor or the person designated to be the resource for this activity to discuss the items listed in the evaluation </w:t>
      </w:r>
      <w:r w:rsidRPr="00557BB8">
        <w:t xml:space="preserve">criteria </w:t>
      </w:r>
      <w:r w:rsidR="0058783C" w:rsidRPr="00557BB8">
        <w:t>section.</w:t>
      </w:r>
    </w:p>
    <w:p w14:paraId="4F0C5936" w14:textId="6B163870" w:rsidR="0058783C" w:rsidRDefault="00751333" w:rsidP="00FE3A9E">
      <w:pPr>
        <w:pStyle w:val="JOURNALHeading2"/>
        <w:spacing w:before="240"/>
      </w:pPr>
      <w:r w:rsidRPr="00751333">
        <w:t>DOCUMENTATION:</w:t>
      </w:r>
      <w:r w:rsidRPr="00751333">
        <w:tab/>
      </w:r>
      <w:r w:rsidR="0090184B">
        <w:t>You</w:t>
      </w:r>
      <w:r w:rsidR="0058783C" w:rsidRPr="00256A59">
        <w:t xml:space="preserve"> should</w:t>
      </w:r>
      <w:r w:rsidR="0058783C">
        <w:rPr>
          <w:b/>
        </w:rPr>
        <w:t xml:space="preserve"> </w:t>
      </w:r>
      <w:r w:rsidR="0058783C">
        <w:t>o</w:t>
      </w:r>
      <w:r w:rsidR="0058783C" w:rsidRPr="00CD76D7">
        <w:t xml:space="preserve">btain </w:t>
      </w:r>
      <w:r w:rsidR="0090184B">
        <w:t>your</w:t>
      </w:r>
      <w:r w:rsidR="0058783C" w:rsidRPr="00CD76D7">
        <w:t xml:space="preserve"> </w:t>
      </w:r>
      <w:r w:rsidR="0058783C">
        <w:t xml:space="preserve">immediate </w:t>
      </w:r>
      <w:r w:rsidR="0058783C" w:rsidRPr="00CD76D7">
        <w:t>supervisor</w:t>
      </w:r>
      <w:r w:rsidR="0090184B">
        <w:t>’</w:t>
      </w:r>
      <w:r w:rsidR="0058783C" w:rsidRPr="00CD76D7">
        <w:t xml:space="preserve">s </w:t>
      </w:r>
      <w:r w:rsidR="00B51186">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9.</w:t>
      </w:r>
    </w:p>
    <w:p w14:paraId="5FC6BE97" w14:textId="05079FF8" w:rsidR="0058783C" w:rsidRPr="00D909C4" w:rsidRDefault="0058783C" w:rsidP="00D909C4">
      <w:pPr>
        <w:pStyle w:val="JournalTOPIC"/>
      </w:pPr>
      <w:bookmarkStart w:id="194" w:name="_Toc152321953"/>
      <w:bookmarkStart w:id="195" w:name="_Toc152570781"/>
      <w:bookmarkStart w:id="196" w:name="_Toc178081668"/>
      <w:r w:rsidRPr="00D9458D">
        <w:t>(ISA</w:t>
      </w:r>
      <w:r w:rsidR="000A14ED">
        <w:t>-</w:t>
      </w:r>
      <w:r>
        <w:t>Technical</w:t>
      </w:r>
      <w:r w:rsidR="000A14ED">
        <w:t>-</w:t>
      </w:r>
      <w:r>
        <w:t>10</w:t>
      </w:r>
      <w:r w:rsidRPr="00D9458D">
        <w:t xml:space="preserve">) </w:t>
      </w:r>
      <w:r>
        <w:t>ISFSI Fuel Selection</w:t>
      </w:r>
      <w:bookmarkEnd w:id="194"/>
      <w:bookmarkEnd w:id="195"/>
      <w:bookmarkEnd w:id="196"/>
    </w:p>
    <w:p w14:paraId="6E1DAC5D" w14:textId="77777777" w:rsidR="00871234" w:rsidRPr="00871234" w:rsidRDefault="00871234" w:rsidP="00871234">
      <w:pPr>
        <w:pStyle w:val="JOURNALHeading2"/>
      </w:pPr>
      <w:r w:rsidRPr="00871234">
        <w:t>PURPOSE:</w:t>
      </w:r>
    </w:p>
    <w:p w14:paraId="668A95BF" w14:textId="23B04AC1" w:rsidR="0058783C" w:rsidRPr="00D9458D" w:rsidRDefault="0058783C" w:rsidP="00FE3A9E">
      <w:pPr>
        <w:pStyle w:val="BodyText"/>
        <w:spacing w:before="240"/>
      </w:pPr>
      <w:r>
        <w:t>The purpose of t</w:t>
      </w:r>
      <w:r w:rsidRPr="00D9458D">
        <w:t xml:space="preserve">his activity </w:t>
      </w:r>
      <w:r>
        <w:t>is to</w:t>
      </w:r>
      <w:r w:rsidRPr="00D9458D">
        <w:t xml:space="preserve"> provide </w:t>
      </w:r>
      <w:r>
        <w:t>basic knowledge on the authorized contents that can be loaded in cask systems that will be placed in an ISFSI pad. This activity will also introduce possible conditions of the spent fuel</w:t>
      </w:r>
      <w:r w:rsidR="0090184B">
        <w:t>,</w:t>
      </w:r>
      <w:r>
        <w:t xml:space="preserve"> as well as challenges associated with fuel </w:t>
      </w:r>
      <w:r>
        <w:rPr>
          <w:bCs/>
        </w:rPr>
        <w:t>r</w:t>
      </w:r>
      <w:r w:rsidRPr="00D8225A">
        <w:rPr>
          <w:bCs/>
        </w:rPr>
        <w:t>etrievability</w:t>
      </w:r>
      <w:r>
        <w:t>.</w:t>
      </w:r>
    </w:p>
    <w:p w14:paraId="14E6D835" w14:textId="650934C5" w:rsidR="0058783C" w:rsidRPr="005710FC" w:rsidRDefault="00D8636A" w:rsidP="00FE3A9E">
      <w:pPr>
        <w:pStyle w:val="JOURNALHeading2"/>
        <w:spacing w:before="240"/>
      </w:pPr>
      <w:r w:rsidRPr="00D8636A">
        <w:rPr>
          <w:bCs w:val="0"/>
        </w:rPr>
        <w:t>COMPETENCY AREA:</w:t>
      </w:r>
      <w:r w:rsidR="0058783C">
        <w:rPr>
          <w:b/>
        </w:rPr>
        <w:tab/>
      </w:r>
      <w:r w:rsidR="0058783C" w:rsidRPr="00D9458D">
        <w:t>INSPECTION</w:t>
      </w:r>
    </w:p>
    <w:p w14:paraId="0CC3C584" w14:textId="1EFC3181" w:rsidR="0058783C" w:rsidRPr="005710FC" w:rsidRDefault="00D13915" w:rsidP="00FE3A9E">
      <w:pPr>
        <w:pStyle w:val="JOURNALHeading2"/>
        <w:spacing w:before="240"/>
      </w:pPr>
      <w:r w:rsidRPr="00D13915">
        <w:rPr>
          <w:bCs w:val="0"/>
        </w:rPr>
        <w:t>LEVEL OF EFFORT:</w:t>
      </w:r>
      <w:r w:rsidR="00FE3A9E">
        <w:rPr>
          <w:b/>
        </w:rPr>
        <w:tab/>
      </w:r>
      <w:r w:rsidR="0058783C">
        <w:t>12</w:t>
      </w:r>
      <w:r w:rsidR="0058783C" w:rsidRPr="00D9458D">
        <w:t xml:space="preserve"> hours</w:t>
      </w:r>
    </w:p>
    <w:p w14:paraId="5DF5AAB6" w14:textId="77777777" w:rsidR="00617BD8" w:rsidRPr="00617BD8" w:rsidRDefault="00617BD8" w:rsidP="00FE3A9E">
      <w:pPr>
        <w:pStyle w:val="JOURNALHeading2"/>
        <w:spacing w:before="240"/>
      </w:pPr>
      <w:r w:rsidRPr="00617BD8">
        <w:t>REFERENCES:</w:t>
      </w:r>
    </w:p>
    <w:p w14:paraId="50A92842" w14:textId="77C1BFC7" w:rsidR="0058783C" w:rsidRDefault="00D13949" w:rsidP="008D6168">
      <w:pPr>
        <w:pStyle w:val="ListBullet2"/>
        <w:numPr>
          <w:ilvl w:val="0"/>
          <w:numId w:val="39"/>
        </w:numPr>
      </w:pPr>
      <w:r>
        <w:t xml:space="preserve">Legacy </w:t>
      </w:r>
      <w:r w:rsidR="00323544">
        <w:t>SFST</w:t>
      </w:r>
      <w:r w:rsidR="002C46DF">
        <w:noBreakHyphen/>
      </w:r>
      <w:r w:rsidR="00323544">
        <w:t>ISG</w:t>
      </w:r>
      <w:r w:rsidR="002C46DF">
        <w:noBreakHyphen/>
      </w:r>
      <w:r w:rsidR="00323544">
        <w:t>1, “Damaged Fuel”</w:t>
      </w:r>
    </w:p>
    <w:p w14:paraId="600F0908" w14:textId="30F83033" w:rsidR="0058783C" w:rsidRPr="008D6168" w:rsidRDefault="00D13949" w:rsidP="008D6168">
      <w:pPr>
        <w:pStyle w:val="ListBullet2"/>
        <w:numPr>
          <w:ilvl w:val="0"/>
          <w:numId w:val="39"/>
        </w:numPr>
      </w:pPr>
      <w:r w:rsidRPr="008D6168">
        <w:t xml:space="preserve">Legacy </w:t>
      </w:r>
      <w:r w:rsidR="0058783C" w:rsidRPr="008D6168">
        <w:t>SFST</w:t>
      </w:r>
      <w:r w:rsidR="002C46DF" w:rsidRPr="008D6168">
        <w:noBreakHyphen/>
      </w:r>
      <w:r w:rsidR="0058783C" w:rsidRPr="008D6168">
        <w:t>ISG</w:t>
      </w:r>
      <w:r w:rsidR="002C46DF" w:rsidRPr="008D6168">
        <w:noBreakHyphen/>
      </w:r>
      <w:r w:rsidR="0058783C" w:rsidRPr="008D6168">
        <w:t>2, “Fuel Retrievability”</w:t>
      </w:r>
    </w:p>
    <w:p w14:paraId="414560A5" w14:textId="74D95FA8" w:rsidR="0058783C" w:rsidRDefault="00D13949" w:rsidP="008D6168">
      <w:pPr>
        <w:pStyle w:val="ListBullet2"/>
        <w:numPr>
          <w:ilvl w:val="0"/>
          <w:numId w:val="39"/>
        </w:numPr>
      </w:pPr>
      <w:r>
        <w:t xml:space="preserve">Legacy </w:t>
      </w:r>
      <w:r w:rsidR="0058783C" w:rsidRPr="00D8225A">
        <w:t>SFST</w:t>
      </w:r>
      <w:r w:rsidR="002C46DF">
        <w:noBreakHyphen/>
      </w:r>
      <w:r w:rsidR="0058783C" w:rsidRPr="00D8225A">
        <w:t>ISG</w:t>
      </w:r>
      <w:r w:rsidR="002C46DF">
        <w:noBreakHyphen/>
      </w:r>
      <w:r w:rsidR="0058783C" w:rsidRPr="00D8225A">
        <w:t>9, “Storage of Components Associated with Fuel Assemblies”</w:t>
      </w:r>
    </w:p>
    <w:p w14:paraId="23C4C847" w14:textId="389D8FE6" w:rsidR="0058783C" w:rsidRDefault="00D13949" w:rsidP="008D6168">
      <w:pPr>
        <w:pStyle w:val="ListBullet2"/>
        <w:numPr>
          <w:ilvl w:val="0"/>
          <w:numId w:val="39"/>
        </w:numPr>
      </w:pPr>
      <w:r>
        <w:t xml:space="preserve">Legacy </w:t>
      </w:r>
      <w:r w:rsidR="0058783C" w:rsidRPr="00D8225A">
        <w:t>SFST</w:t>
      </w:r>
      <w:r w:rsidR="002C46DF">
        <w:noBreakHyphen/>
      </w:r>
      <w:r w:rsidR="0058783C" w:rsidRPr="00D8225A">
        <w:t>ISG</w:t>
      </w:r>
      <w:r w:rsidR="002C46DF">
        <w:noBreakHyphen/>
      </w:r>
      <w:r w:rsidR="0058783C" w:rsidRPr="00D8225A">
        <w:t>22, “Potential Rod Splitting Due to Exposure to an Oxidizing Atmosphere During Short</w:t>
      </w:r>
      <w:r w:rsidR="002C46DF">
        <w:noBreakHyphen/>
      </w:r>
      <w:r w:rsidR="0058783C" w:rsidRPr="00D8225A">
        <w:t>Term Cask Loading Operations in LWR or Other Uranium Oxide Based Fuel”</w:t>
      </w:r>
    </w:p>
    <w:p w14:paraId="0156ACB4" w14:textId="75227052" w:rsidR="0058783C" w:rsidRDefault="0058783C" w:rsidP="008D6168">
      <w:pPr>
        <w:pStyle w:val="ListBullet2"/>
        <w:numPr>
          <w:ilvl w:val="0"/>
          <w:numId w:val="39"/>
        </w:numPr>
      </w:pPr>
      <w:r w:rsidRPr="00D8225A">
        <w:t>IN 99</w:t>
      </w:r>
      <w:r w:rsidR="002C46DF">
        <w:noBreakHyphen/>
      </w:r>
      <w:r w:rsidRPr="00D8225A">
        <w:t>29, “Authorized Contents of Spent Fuel</w:t>
      </w:r>
      <w:r>
        <w:t xml:space="preserve"> </w:t>
      </w:r>
      <w:r w:rsidRPr="00D8225A">
        <w:t>Casks”</w:t>
      </w:r>
    </w:p>
    <w:p w14:paraId="3B59509D" w14:textId="29FDAAEB" w:rsidR="0058783C" w:rsidRPr="00D8225A" w:rsidRDefault="0058783C" w:rsidP="008D6168">
      <w:pPr>
        <w:pStyle w:val="ListBullet2"/>
        <w:numPr>
          <w:ilvl w:val="0"/>
          <w:numId w:val="39"/>
        </w:numPr>
        <w:rPr>
          <w:bCs/>
        </w:rPr>
      </w:pPr>
      <w:r w:rsidRPr="00D8225A">
        <w:rPr>
          <w:bCs/>
        </w:rPr>
        <w:t>IN 02</w:t>
      </w:r>
      <w:r w:rsidR="002C46DF">
        <w:rPr>
          <w:bCs/>
        </w:rPr>
        <w:noBreakHyphen/>
      </w:r>
      <w:r w:rsidRPr="00D8225A">
        <w:rPr>
          <w:bCs/>
        </w:rPr>
        <w:t>09, “Potential for Top Nozzle Separation and Dropping of a Certain Type of Westinghouse Fuel Assembly</w:t>
      </w:r>
      <w:r>
        <w:rPr>
          <w:bCs/>
        </w:rPr>
        <w:t>”</w:t>
      </w:r>
    </w:p>
    <w:p w14:paraId="16455984" w14:textId="32BAB06B" w:rsidR="0058783C" w:rsidRDefault="0058783C" w:rsidP="008D6168">
      <w:pPr>
        <w:pStyle w:val="ListBullet2"/>
        <w:numPr>
          <w:ilvl w:val="0"/>
          <w:numId w:val="39"/>
        </w:numPr>
      </w:pPr>
      <w:r w:rsidRPr="00D8225A">
        <w:t>NUREG/CR</w:t>
      </w:r>
      <w:r w:rsidR="002C46DF">
        <w:noBreakHyphen/>
      </w:r>
      <w:r w:rsidRPr="00D8225A">
        <w:t>6831</w:t>
      </w:r>
      <w:r w:rsidR="003B0214">
        <w:t>,</w:t>
      </w:r>
      <w:r w:rsidRPr="00D8225A">
        <w:t xml:space="preserve"> “Examination of Spent PWR Fuel Rods after 15 Years of Storage”</w:t>
      </w:r>
    </w:p>
    <w:p w14:paraId="6064C5D6" w14:textId="4D8D7B08" w:rsidR="0058783C" w:rsidRDefault="0058783C" w:rsidP="008D6168">
      <w:pPr>
        <w:pStyle w:val="ListBullet2"/>
        <w:numPr>
          <w:ilvl w:val="0"/>
          <w:numId w:val="39"/>
        </w:numPr>
      </w:pPr>
      <w:r>
        <w:t xml:space="preserve">Licensee </w:t>
      </w:r>
      <w:r w:rsidR="003B0214">
        <w:t>CoC</w:t>
      </w:r>
      <w:r>
        <w:t>, Approved Contents</w:t>
      </w:r>
    </w:p>
    <w:p w14:paraId="47B5B9F2" w14:textId="37433B74" w:rsidR="00F61C3F" w:rsidRDefault="00F61C3F" w:rsidP="008D6168">
      <w:pPr>
        <w:pStyle w:val="ListBullet2"/>
        <w:numPr>
          <w:ilvl w:val="0"/>
          <w:numId w:val="39"/>
        </w:numPr>
      </w:pPr>
      <w:r>
        <w:t xml:space="preserve">IN </w:t>
      </w:r>
      <w:r w:rsidR="00CB46EE">
        <w:t>20</w:t>
      </w:r>
      <w:r>
        <w:t>14</w:t>
      </w:r>
      <w:r w:rsidR="002C46DF">
        <w:noBreakHyphen/>
      </w:r>
      <w:r>
        <w:t>09, “S</w:t>
      </w:r>
      <w:r w:rsidR="0022604A">
        <w:t>pent</w:t>
      </w:r>
      <w:r>
        <w:t xml:space="preserve"> F</w:t>
      </w:r>
      <w:r w:rsidR="0022604A">
        <w:t>uel</w:t>
      </w:r>
      <w:r>
        <w:t xml:space="preserve"> S</w:t>
      </w:r>
      <w:r w:rsidR="0022604A">
        <w:t>torage</w:t>
      </w:r>
      <w:r>
        <w:t xml:space="preserve"> </w:t>
      </w:r>
      <w:r w:rsidR="0022604A">
        <w:t>or</w:t>
      </w:r>
      <w:r>
        <w:t xml:space="preserve"> T</w:t>
      </w:r>
      <w:r w:rsidR="0022604A">
        <w:t>ransportation</w:t>
      </w:r>
      <w:r>
        <w:t xml:space="preserve"> S</w:t>
      </w:r>
      <w:r w:rsidR="0022604A">
        <w:t>ystem</w:t>
      </w:r>
      <w:r>
        <w:t xml:space="preserve"> M</w:t>
      </w:r>
      <w:r w:rsidR="0022604A">
        <w:t>isloading</w:t>
      </w:r>
      <w:r>
        <w:t>”</w:t>
      </w:r>
    </w:p>
    <w:p w14:paraId="1146C1E5" w14:textId="7BB2E316" w:rsidR="00A438F6" w:rsidRDefault="00CB46EE" w:rsidP="008D6168">
      <w:pPr>
        <w:pStyle w:val="ListBullet2"/>
        <w:numPr>
          <w:ilvl w:val="0"/>
          <w:numId w:val="39"/>
        </w:numPr>
      </w:pPr>
      <w:r>
        <w:t>IN 2018</w:t>
      </w:r>
      <w:r w:rsidR="002C46DF">
        <w:noBreakHyphen/>
      </w:r>
      <w:r>
        <w:t>01</w:t>
      </w:r>
      <w:r w:rsidR="00282444">
        <w:t xml:space="preserve">, “Noble Fission Gas Releases </w:t>
      </w:r>
      <w:r w:rsidR="00D37074">
        <w:t>During Spent Fuel Cask Loading Operations”</w:t>
      </w:r>
    </w:p>
    <w:p w14:paraId="536E8783" w14:textId="7B44964B" w:rsidR="00751333" w:rsidRPr="00751333" w:rsidRDefault="00751333" w:rsidP="00FE3A9E">
      <w:pPr>
        <w:pStyle w:val="JOURNALHeading2"/>
        <w:spacing w:before="240"/>
      </w:pPr>
      <w:r w:rsidRPr="00751333">
        <w:rPr>
          <w:bCs w:val="0"/>
        </w:rPr>
        <w:t>EVALUATION CRITERIA:</w:t>
      </w:r>
    </w:p>
    <w:p w14:paraId="75F95A2D" w14:textId="2E8B02D7" w:rsidR="0058783C" w:rsidRPr="00146B67" w:rsidRDefault="0058783C" w:rsidP="007744F7">
      <w:pPr>
        <w:pStyle w:val="BodyText2"/>
        <w:rPr>
          <w:b/>
          <w:bCs/>
        </w:rPr>
      </w:pPr>
      <w:r w:rsidRPr="00D9458D">
        <w:t>At the completion of this activity, you should be able to do the following:</w:t>
      </w:r>
    </w:p>
    <w:p w14:paraId="3CC18E25" w14:textId="77777777" w:rsidR="0058783C" w:rsidRDefault="0058783C" w:rsidP="008D6168">
      <w:pPr>
        <w:pStyle w:val="ListBullet2"/>
        <w:numPr>
          <w:ilvl w:val="0"/>
          <w:numId w:val="39"/>
        </w:numPr>
      </w:pPr>
      <w:r w:rsidRPr="003B6A6D">
        <w:t xml:space="preserve">Demonstrate knowledge of </w:t>
      </w:r>
      <w:r>
        <w:t xml:space="preserve">ISFSI </w:t>
      </w:r>
      <w:r w:rsidR="006B762D">
        <w:t>f</w:t>
      </w:r>
      <w:r>
        <w:t xml:space="preserve">uel </w:t>
      </w:r>
      <w:r w:rsidR="006B762D">
        <w:t>s</w:t>
      </w:r>
      <w:r>
        <w:t xml:space="preserve">election </w:t>
      </w:r>
      <w:r w:rsidR="006B762D">
        <w:t>c</w:t>
      </w:r>
      <w:r>
        <w:t>riteria.</w:t>
      </w:r>
    </w:p>
    <w:p w14:paraId="39813496" w14:textId="77777777" w:rsidR="0058783C" w:rsidRDefault="0058783C" w:rsidP="008D6168">
      <w:pPr>
        <w:pStyle w:val="ListBullet2"/>
        <w:numPr>
          <w:ilvl w:val="0"/>
          <w:numId w:val="39"/>
        </w:numPr>
      </w:pPr>
      <w:r>
        <w:t xml:space="preserve">Understand some potential hazards during a fuel loading campaign </w:t>
      </w:r>
      <w:r w:rsidR="006B762D">
        <w:t>that result from</w:t>
      </w:r>
      <w:r>
        <w:t xml:space="preserve"> the condition of the spent fuel.</w:t>
      </w:r>
    </w:p>
    <w:p w14:paraId="391BEE1D" w14:textId="77777777" w:rsidR="00751333" w:rsidRPr="00751333" w:rsidRDefault="00751333" w:rsidP="00FE3A9E">
      <w:pPr>
        <w:pStyle w:val="JOURNALHeading2"/>
        <w:spacing w:before="240"/>
      </w:pPr>
      <w:r w:rsidRPr="00751333">
        <w:t>TASKS:</w:t>
      </w:r>
    </w:p>
    <w:p w14:paraId="39A34AEB" w14:textId="78614440" w:rsidR="00DB16CF" w:rsidRDefault="00035F1E" w:rsidP="00414DB6">
      <w:pPr>
        <w:pStyle w:val="BodyText"/>
        <w:numPr>
          <w:ilvl w:val="0"/>
          <w:numId w:val="25"/>
        </w:numPr>
      </w:pPr>
      <w:r>
        <w:t>Review the Standard Review Plan to understand aspects of ISFSIs subject to review in res</w:t>
      </w:r>
      <w:r w:rsidR="004D0460">
        <w:t>p</w:t>
      </w:r>
      <w:r>
        <w:t>ect t</w:t>
      </w:r>
      <w:r w:rsidR="008679B5">
        <w:t>o Fuel Selection</w:t>
      </w:r>
      <w:r>
        <w:t xml:space="preserve"> by the Office of nuclear Materials Safety and Safeguards.</w:t>
      </w:r>
    </w:p>
    <w:p w14:paraId="086E46E3" w14:textId="3CBCB28F" w:rsidR="0058783C" w:rsidRPr="00557BB8" w:rsidRDefault="0058783C" w:rsidP="00414DB6">
      <w:pPr>
        <w:pStyle w:val="BodyText"/>
        <w:numPr>
          <w:ilvl w:val="0"/>
          <w:numId w:val="25"/>
        </w:numPr>
      </w:pPr>
      <w:r w:rsidRPr="00557BB8">
        <w:t>Review a licensee’s fuel selection package if available and compare to the CoC approved contents.</w:t>
      </w:r>
    </w:p>
    <w:p w14:paraId="2BB06A92" w14:textId="2F177FCA" w:rsidR="0058783C" w:rsidRDefault="0058783C" w:rsidP="00414DB6">
      <w:pPr>
        <w:pStyle w:val="BodyText"/>
        <w:numPr>
          <w:ilvl w:val="0"/>
          <w:numId w:val="25"/>
        </w:numPr>
      </w:pPr>
      <w:r>
        <w:t>Become familiar with the information in the reference section and discuss the following:</w:t>
      </w:r>
    </w:p>
    <w:p w14:paraId="5320BDFA" w14:textId="0F27992A" w:rsidR="00864F14" w:rsidRDefault="0058783C" w:rsidP="00414DB6">
      <w:pPr>
        <w:pStyle w:val="BodyText"/>
        <w:numPr>
          <w:ilvl w:val="1"/>
          <w:numId w:val="32"/>
        </w:numPr>
      </w:pPr>
      <w:r>
        <w:t xml:space="preserve">What is </w:t>
      </w:r>
      <w:r w:rsidR="00016D51">
        <w:t>“</w:t>
      </w:r>
      <w:r w:rsidRPr="00016D51">
        <w:t>damage</w:t>
      </w:r>
      <w:r w:rsidR="00016D51">
        <w:t>d</w:t>
      </w:r>
      <w:r>
        <w:t xml:space="preserve"> fuel</w:t>
      </w:r>
      <w:r w:rsidR="00016D51">
        <w:t>”</w:t>
      </w:r>
      <w:r>
        <w:t>?</w:t>
      </w:r>
    </w:p>
    <w:p w14:paraId="3DC63116" w14:textId="7D2B9F92" w:rsidR="0058783C" w:rsidRDefault="0058783C" w:rsidP="00414DB6">
      <w:pPr>
        <w:pStyle w:val="BodyText"/>
        <w:numPr>
          <w:ilvl w:val="1"/>
          <w:numId w:val="32"/>
        </w:numPr>
      </w:pPr>
      <w:r>
        <w:t xml:space="preserve">What are some challenges associated with fuel </w:t>
      </w:r>
      <w:r w:rsidRPr="00016D51">
        <w:t>retrievability</w:t>
      </w:r>
      <w:r>
        <w:t>?</w:t>
      </w:r>
    </w:p>
    <w:p w14:paraId="7755F1EE" w14:textId="3D525381" w:rsidR="0058783C" w:rsidRDefault="0058783C" w:rsidP="00414DB6">
      <w:pPr>
        <w:pStyle w:val="BodyText"/>
        <w:numPr>
          <w:ilvl w:val="1"/>
          <w:numId w:val="32"/>
        </w:numPr>
      </w:pPr>
      <w:r>
        <w:t>What does “approve</w:t>
      </w:r>
      <w:r w:rsidR="00933C83">
        <w:t>d</w:t>
      </w:r>
      <w:r>
        <w:t xml:space="preserve"> contents” mean?</w:t>
      </w:r>
    </w:p>
    <w:p w14:paraId="7E71716B" w14:textId="4953E60B" w:rsidR="00933C83" w:rsidRDefault="00933C83" w:rsidP="00414DB6">
      <w:pPr>
        <w:pStyle w:val="BodyText"/>
        <w:numPr>
          <w:ilvl w:val="1"/>
          <w:numId w:val="32"/>
        </w:numPr>
      </w:pPr>
      <w:r>
        <w:t>What are some of the potential safety and regulatory issues associated with a spent fuel misload?</w:t>
      </w:r>
    </w:p>
    <w:p w14:paraId="27358093" w14:textId="31C65622" w:rsidR="0058783C" w:rsidRDefault="0058783C" w:rsidP="00414DB6">
      <w:pPr>
        <w:pStyle w:val="BodyText"/>
        <w:numPr>
          <w:ilvl w:val="0"/>
          <w:numId w:val="25"/>
        </w:numPr>
      </w:pPr>
      <w:r>
        <w:t>If possible, at a licensee site with a qualified inspector, observe ISFSI fuel loading activities on a refuel bridge.</w:t>
      </w:r>
    </w:p>
    <w:p w14:paraId="335B96C0" w14:textId="2EB5E3EC" w:rsidR="001275AD" w:rsidRPr="00F13520" w:rsidRDefault="001275AD" w:rsidP="00414DB6">
      <w:pPr>
        <w:pStyle w:val="BodyText"/>
        <w:numPr>
          <w:ilvl w:val="0"/>
          <w:numId w:val="25"/>
        </w:numPr>
      </w:pPr>
      <w:r>
        <w:t>Locate and become familiar with the legacy ISG information provided in the reference section of this ISA. Meet with your supervisor or the person designated to be the resource for this activity on their applicability.</w:t>
      </w:r>
    </w:p>
    <w:p w14:paraId="6C55FCF1" w14:textId="1F7F7968" w:rsidR="0058783C" w:rsidRDefault="006B762D" w:rsidP="00414DB6">
      <w:pPr>
        <w:pStyle w:val="BodyText"/>
        <w:numPr>
          <w:ilvl w:val="0"/>
          <w:numId w:val="25"/>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Pr="00E962C6">
        <w:t>criteri</w:t>
      </w:r>
      <w:r>
        <w:t>a</w:t>
      </w:r>
      <w:r w:rsidRPr="00E962C6">
        <w:t xml:space="preserve"> </w:t>
      </w:r>
      <w:r w:rsidR="0058783C" w:rsidRPr="00E962C6">
        <w:t>section.</w:t>
      </w:r>
    </w:p>
    <w:p w14:paraId="55767BEE" w14:textId="782DB991" w:rsidR="0058783C" w:rsidRDefault="00751333" w:rsidP="00FE3A9E">
      <w:pPr>
        <w:pStyle w:val="JOURNALHeading2"/>
        <w:spacing w:before="240"/>
      </w:pPr>
      <w:r w:rsidRPr="00751333">
        <w:t>DOCUMENTATION:</w:t>
      </w:r>
      <w:r w:rsidRPr="00751333">
        <w:tab/>
      </w:r>
      <w:r w:rsidR="00016D51">
        <w:t>You</w:t>
      </w:r>
      <w:r w:rsidR="0058783C" w:rsidRPr="00256A59">
        <w:t xml:space="preserve"> should</w:t>
      </w:r>
      <w:r w:rsidR="0058783C">
        <w:rPr>
          <w:b/>
        </w:rPr>
        <w:t xml:space="preserve"> </w:t>
      </w:r>
      <w:r w:rsidR="0058783C">
        <w:t>o</w:t>
      </w:r>
      <w:r w:rsidR="0058783C" w:rsidRPr="00CD76D7">
        <w:t xml:space="preserve">btain </w:t>
      </w:r>
      <w:r w:rsidR="00016D51">
        <w:t>your</w:t>
      </w:r>
      <w:r w:rsidR="0058783C" w:rsidRPr="00CD76D7">
        <w:t xml:space="preserve"> </w:t>
      </w:r>
      <w:r w:rsidR="0058783C">
        <w:t xml:space="preserve">immediate </w:t>
      </w:r>
      <w:r w:rsidR="0058783C" w:rsidRPr="00CD76D7">
        <w:t>supervisor</w:t>
      </w:r>
      <w:r w:rsidR="00016D51">
        <w:t>’</w:t>
      </w:r>
      <w:r w:rsidR="0058783C" w:rsidRPr="00CD76D7">
        <w:t xml:space="preserve">s </w:t>
      </w:r>
      <w:r w:rsidR="00B51186">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10</w:t>
      </w:r>
    </w:p>
    <w:p w14:paraId="302DB2B9" w14:textId="67BAFEB5" w:rsidR="0058783C" w:rsidRPr="00D9458D" w:rsidRDefault="0058783C" w:rsidP="001202E2">
      <w:pPr>
        <w:pStyle w:val="JournalTOPIC"/>
      </w:pPr>
      <w:bookmarkStart w:id="197" w:name="_Toc152321954"/>
      <w:bookmarkStart w:id="198" w:name="_Toc152570782"/>
      <w:bookmarkStart w:id="199" w:name="_Toc178081669"/>
      <w:r w:rsidRPr="00D9458D">
        <w:t>(ISA</w:t>
      </w:r>
      <w:r w:rsidR="000A14ED">
        <w:t>-</w:t>
      </w:r>
      <w:r>
        <w:t>Technical</w:t>
      </w:r>
      <w:r w:rsidR="000A14ED">
        <w:t>-</w:t>
      </w:r>
      <w:r>
        <w:t>11</w:t>
      </w:r>
      <w:r w:rsidRPr="00D9458D">
        <w:t xml:space="preserve">) </w:t>
      </w:r>
      <w:r>
        <w:t>10</w:t>
      </w:r>
      <w:r w:rsidR="006B762D">
        <w:t> </w:t>
      </w:r>
      <w:r>
        <w:t>CFR</w:t>
      </w:r>
      <w:r w:rsidR="006B762D">
        <w:t> </w:t>
      </w:r>
      <w:r>
        <w:t>72.48</w:t>
      </w:r>
      <w:bookmarkEnd w:id="197"/>
      <w:bookmarkEnd w:id="198"/>
      <w:bookmarkEnd w:id="199"/>
    </w:p>
    <w:p w14:paraId="46D188C8" w14:textId="77777777" w:rsidR="00871234" w:rsidRPr="00871234" w:rsidRDefault="00871234" w:rsidP="00871234">
      <w:pPr>
        <w:pStyle w:val="JOURNALHeading2"/>
      </w:pPr>
      <w:r w:rsidRPr="00871234">
        <w:t>PURPOSE:</w:t>
      </w:r>
    </w:p>
    <w:p w14:paraId="5B987629" w14:textId="40AC6593" w:rsidR="0058783C" w:rsidRPr="00D9458D" w:rsidRDefault="0058783C" w:rsidP="00FE3A9E">
      <w:pPr>
        <w:pStyle w:val="BodyText"/>
        <w:spacing w:before="240"/>
      </w:pPr>
      <w:r>
        <w:t>The purpose of t</w:t>
      </w:r>
      <w:r w:rsidRPr="00D9458D">
        <w:t xml:space="preserve">his activity </w:t>
      </w:r>
      <w:r>
        <w:t>is to</w:t>
      </w:r>
      <w:r w:rsidRPr="00D9458D">
        <w:t xml:space="preserve"> provide </w:t>
      </w:r>
      <w:r>
        <w:t xml:space="preserve">the information necessary to review </w:t>
      </w:r>
      <w:r w:rsidR="006B762D">
        <w:t xml:space="preserve">evaluations and procedures under </w:t>
      </w:r>
      <w:r>
        <w:t>10</w:t>
      </w:r>
      <w:r w:rsidR="006B762D">
        <w:t> </w:t>
      </w:r>
      <w:r>
        <w:t>CFR</w:t>
      </w:r>
      <w:r w:rsidR="006B762D">
        <w:t> </w:t>
      </w:r>
      <w:r>
        <w:t>72.48</w:t>
      </w:r>
      <w:r w:rsidR="006B762D">
        <w:t xml:space="preserve">, </w:t>
      </w:r>
      <w:r w:rsidR="006B762D" w:rsidRPr="00A23623">
        <w:rPr>
          <w:bCs/>
        </w:rPr>
        <w:t>“Changes, Tests, and Experiments</w:t>
      </w:r>
      <w:r w:rsidR="006B762D">
        <w:rPr>
          <w:bCs/>
        </w:rPr>
        <w:t>.</w:t>
      </w:r>
      <w:r w:rsidR="006B762D" w:rsidRPr="00A23623">
        <w:rPr>
          <w:bCs/>
        </w:rPr>
        <w:t>”</w:t>
      </w:r>
    </w:p>
    <w:p w14:paraId="44A18B53" w14:textId="710F806E" w:rsidR="0058783C" w:rsidRPr="002C3FA1" w:rsidRDefault="00D8636A" w:rsidP="00FE3A9E">
      <w:pPr>
        <w:pStyle w:val="JOURNALHeading2"/>
        <w:spacing w:before="240"/>
      </w:pPr>
      <w:r w:rsidRPr="00D8636A">
        <w:rPr>
          <w:bCs w:val="0"/>
        </w:rPr>
        <w:t>COMPETENCY AREA:</w:t>
      </w:r>
      <w:r w:rsidR="0058783C">
        <w:rPr>
          <w:b/>
        </w:rPr>
        <w:tab/>
      </w:r>
      <w:r w:rsidR="0058783C" w:rsidRPr="00D9458D">
        <w:t>INSPECTION</w:t>
      </w:r>
    </w:p>
    <w:p w14:paraId="38D8D7D2" w14:textId="67B41323" w:rsidR="0058783C" w:rsidRPr="002C3FA1" w:rsidRDefault="00D13915" w:rsidP="00FE3A9E">
      <w:pPr>
        <w:pStyle w:val="JOURNALHeading2"/>
        <w:spacing w:before="240"/>
      </w:pPr>
      <w:r w:rsidRPr="00D13915">
        <w:rPr>
          <w:bCs w:val="0"/>
        </w:rPr>
        <w:t>LEVEL OF EFFORT:</w:t>
      </w:r>
      <w:r w:rsidR="00743F83">
        <w:rPr>
          <w:b/>
        </w:rPr>
        <w:tab/>
      </w:r>
      <w:r w:rsidR="0058783C">
        <w:t>16</w:t>
      </w:r>
      <w:r w:rsidR="0058783C" w:rsidRPr="00D9458D">
        <w:t xml:space="preserve"> hours</w:t>
      </w:r>
    </w:p>
    <w:p w14:paraId="68CE99A5" w14:textId="77777777" w:rsidR="00617BD8" w:rsidRPr="00617BD8" w:rsidRDefault="00617BD8" w:rsidP="00FE3A9E">
      <w:pPr>
        <w:pStyle w:val="JOURNALHeading2"/>
        <w:spacing w:before="240"/>
      </w:pPr>
      <w:r w:rsidRPr="00617BD8">
        <w:t>REFERENCES:</w:t>
      </w:r>
    </w:p>
    <w:p w14:paraId="7AC29EFA" w14:textId="1739FB57" w:rsidR="00F32031" w:rsidRDefault="00F32031" w:rsidP="008D6168">
      <w:pPr>
        <w:pStyle w:val="ListBullet2"/>
        <w:numPr>
          <w:ilvl w:val="0"/>
          <w:numId w:val="39"/>
        </w:numPr>
      </w:pPr>
      <w:r>
        <w:t>10 CFR 72.48</w:t>
      </w:r>
    </w:p>
    <w:p w14:paraId="4E7391A2" w14:textId="4A448CF9" w:rsidR="00F32031" w:rsidRDefault="00F32031" w:rsidP="008D6168">
      <w:pPr>
        <w:pStyle w:val="ListBullet2"/>
        <w:numPr>
          <w:ilvl w:val="0"/>
          <w:numId w:val="39"/>
        </w:numPr>
      </w:pPr>
      <w:r>
        <w:t xml:space="preserve">Latest Revision of RG </w:t>
      </w:r>
      <w:r w:rsidRPr="00A23623">
        <w:t>3.72, “Guidance for Implementation of 10</w:t>
      </w:r>
      <w:r>
        <w:t> </w:t>
      </w:r>
      <w:r w:rsidRPr="00A23623">
        <w:t>CFR</w:t>
      </w:r>
      <w:r>
        <w:t> </w:t>
      </w:r>
      <w:r w:rsidRPr="00A23623">
        <w:t xml:space="preserve">72.48, </w:t>
      </w:r>
      <w:r>
        <w:t>‘</w:t>
      </w:r>
      <w:r w:rsidRPr="00A23623">
        <w:t>Changes, Tests, and Experiment</w:t>
      </w:r>
    </w:p>
    <w:p w14:paraId="3192E7DF" w14:textId="0B8A68BB" w:rsidR="003237DD" w:rsidRDefault="003237DD" w:rsidP="008D6168">
      <w:pPr>
        <w:pStyle w:val="ListBullet2"/>
        <w:numPr>
          <w:ilvl w:val="0"/>
          <w:numId w:val="39"/>
        </w:numPr>
      </w:pPr>
      <w:r>
        <w:t>IMC 03</w:t>
      </w:r>
      <w:r w:rsidR="00E80D1A">
        <w:t>3</w:t>
      </w:r>
      <w:r>
        <w:t>5</w:t>
      </w:r>
      <w:r w:rsidR="001D0A9C">
        <w:t>,</w:t>
      </w:r>
      <w:r w:rsidR="00E80D1A">
        <w:t xml:space="preserve"> </w:t>
      </w:r>
      <w:r w:rsidR="001D0A9C">
        <w:t>“</w:t>
      </w:r>
      <w:r w:rsidR="00E80D1A">
        <w:t>Changes, Tests, and Experiments</w:t>
      </w:r>
      <w:r w:rsidR="001D0A9C">
        <w:t>”</w:t>
      </w:r>
    </w:p>
    <w:p w14:paraId="6B370830" w14:textId="10152E37" w:rsidR="0058783C" w:rsidRPr="00A23623" w:rsidRDefault="00E80D1A" w:rsidP="008D6168">
      <w:pPr>
        <w:pStyle w:val="ListBullet2"/>
        <w:numPr>
          <w:ilvl w:val="0"/>
          <w:numId w:val="39"/>
        </w:numPr>
      </w:pPr>
      <w:r>
        <w:t>NEI 12</w:t>
      </w:r>
      <w:r w:rsidR="002C46DF">
        <w:noBreakHyphen/>
      </w:r>
      <w:r>
        <w:t>0</w:t>
      </w:r>
      <w:r w:rsidR="001D0A9C">
        <w:t xml:space="preserve">4, </w:t>
      </w:r>
      <w:r w:rsidR="007D7F2B">
        <w:t xml:space="preserve">Revision 2, </w:t>
      </w:r>
      <w:r w:rsidR="001D0A9C">
        <w:t>“Guidelines for 10 CFR 72.48 Implementation”</w:t>
      </w:r>
    </w:p>
    <w:p w14:paraId="375D2038" w14:textId="26869D9B" w:rsidR="0058783C" w:rsidRPr="00A23623" w:rsidRDefault="0058783C" w:rsidP="008D6168">
      <w:pPr>
        <w:pStyle w:val="ListBullet2"/>
        <w:numPr>
          <w:ilvl w:val="0"/>
          <w:numId w:val="39"/>
        </w:numPr>
      </w:pPr>
      <w:r w:rsidRPr="00A23623">
        <w:t>IN 97</w:t>
      </w:r>
      <w:r w:rsidR="002C46DF">
        <w:noBreakHyphen/>
      </w:r>
      <w:r w:rsidRPr="00A23623">
        <w:t>039, “Inadequate 10</w:t>
      </w:r>
      <w:r w:rsidR="006B762D">
        <w:t> </w:t>
      </w:r>
      <w:r w:rsidRPr="00A23623">
        <w:t>CFR</w:t>
      </w:r>
      <w:r w:rsidR="006B762D">
        <w:t> </w:t>
      </w:r>
      <w:r w:rsidRPr="00A23623">
        <w:t>72.48 Safety Evaluation of Independent Spent Fuel Storage Installations</w:t>
      </w:r>
    </w:p>
    <w:p w14:paraId="32CE9676" w14:textId="11ACC6EF" w:rsidR="0058783C" w:rsidRPr="00A23623" w:rsidRDefault="00254CFA" w:rsidP="008D6168">
      <w:pPr>
        <w:pStyle w:val="ListBullet2"/>
        <w:numPr>
          <w:ilvl w:val="0"/>
          <w:numId w:val="39"/>
        </w:numPr>
      </w:pPr>
      <w:r>
        <w:t xml:space="preserve">Legacy </w:t>
      </w:r>
      <w:r w:rsidR="0058783C" w:rsidRPr="00A23623">
        <w:t>SFST</w:t>
      </w:r>
      <w:r w:rsidR="002C46DF">
        <w:noBreakHyphen/>
      </w:r>
      <w:r w:rsidR="0058783C" w:rsidRPr="00A23623">
        <w:t>ISG 21, “Use of Computational Modeling Software”</w:t>
      </w:r>
    </w:p>
    <w:p w14:paraId="44CC90E8" w14:textId="4D29A726" w:rsidR="00743F83" w:rsidRPr="00557BB8" w:rsidRDefault="008B16F5" w:rsidP="008D6168">
      <w:pPr>
        <w:pStyle w:val="ListBullet2"/>
        <w:numPr>
          <w:ilvl w:val="0"/>
          <w:numId w:val="39"/>
        </w:numPr>
      </w:pPr>
      <w:r>
        <w:t>License</w:t>
      </w:r>
      <w:r w:rsidR="0058783C">
        <w:t xml:space="preserve"> 10</w:t>
      </w:r>
      <w:r w:rsidR="006B762D">
        <w:t> </w:t>
      </w:r>
      <w:r w:rsidR="0058783C">
        <w:t>CFR</w:t>
      </w:r>
      <w:r w:rsidR="006B762D">
        <w:t> </w:t>
      </w:r>
      <w:r w:rsidR="0058783C">
        <w:t>72.48 procedure (if available)</w:t>
      </w:r>
    </w:p>
    <w:p w14:paraId="320E529C" w14:textId="5B44E1B1" w:rsidR="00F5392C" w:rsidRPr="00557BB8" w:rsidRDefault="008B16F5" w:rsidP="008D6168">
      <w:pPr>
        <w:pStyle w:val="ListBullet2"/>
        <w:numPr>
          <w:ilvl w:val="0"/>
          <w:numId w:val="39"/>
        </w:numPr>
      </w:pPr>
      <w:r>
        <w:t>RIS 12</w:t>
      </w:r>
      <w:r w:rsidR="002C46DF">
        <w:noBreakHyphen/>
      </w:r>
      <w:r>
        <w:t>05</w:t>
      </w:r>
      <w:r w:rsidR="00BF0DDB">
        <w:t>,” Clarifying</w:t>
      </w:r>
      <w:r w:rsidR="00500712">
        <w:t xml:space="preserve"> the Relationship Between </w:t>
      </w:r>
      <w:r w:rsidR="00F32031">
        <w:t>10 CFR 72.212 and 10 CFR 72.48 Evaluation”</w:t>
      </w:r>
    </w:p>
    <w:p w14:paraId="0BAF336C" w14:textId="77777777" w:rsidR="00751333" w:rsidRPr="00751333" w:rsidRDefault="00751333" w:rsidP="00FE3A9E">
      <w:pPr>
        <w:pStyle w:val="JOURNALHeading2"/>
        <w:spacing w:before="240"/>
      </w:pPr>
      <w:r w:rsidRPr="00751333">
        <w:rPr>
          <w:bCs w:val="0"/>
        </w:rPr>
        <w:t>EVALUATION CRITERIA:</w:t>
      </w:r>
    </w:p>
    <w:p w14:paraId="4CADFEA1" w14:textId="54769CCA" w:rsidR="0058783C" w:rsidRPr="00146B67" w:rsidRDefault="0058783C" w:rsidP="00BE17EA">
      <w:pPr>
        <w:pStyle w:val="BodyText2"/>
        <w:rPr>
          <w:b/>
          <w:bCs/>
        </w:rPr>
      </w:pPr>
      <w:r w:rsidRPr="00D9458D">
        <w:t>At the completion of this activity, you should be able to do the following:</w:t>
      </w:r>
    </w:p>
    <w:p w14:paraId="1EC113F5" w14:textId="77777777" w:rsidR="0058783C" w:rsidRDefault="0058783C" w:rsidP="008D6168">
      <w:pPr>
        <w:pStyle w:val="ListBullet2"/>
        <w:numPr>
          <w:ilvl w:val="0"/>
          <w:numId w:val="39"/>
        </w:numPr>
      </w:pPr>
      <w:r w:rsidRPr="003B6A6D">
        <w:t xml:space="preserve">Demonstrate knowledge of </w:t>
      </w:r>
      <w:r>
        <w:t xml:space="preserve">the </w:t>
      </w:r>
      <w:r w:rsidR="006B762D">
        <w:t>10 CFR </w:t>
      </w:r>
      <w:r>
        <w:t>72.48 process.</w:t>
      </w:r>
    </w:p>
    <w:p w14:paraId="33D19ACA" w14:textId="61365613" w:rsidR="0058783C" w:rsidRDefault="329C32AC" w:rsidP="008D6168">
      <w:pPr>
        <w:pStyle w:val="ListBullet2"/>
        <w:numPr>
          <w:ilvl w:val="0"/>
          <w:numId w:val="39"/>
        </w:numPr>
      </w:pPr>
      <w:r w:rsidRPr="38ED7912">
        <w:t xml:space="preserve">Adequately </w:t>
      </w:r>
      <w:r w:rsidR="4B2AF9B1" w:rsidRPr="38ED7912">
        <w:t>r</w:t>
      </w:r>
      <w:r w:rsidR="3EB9A556" w:rsidRPr="38ED7912">
        <w:t>eview</w:t>
      </w:r>
      <w:r w:rsidR="0058783C">
        <w:t xml:space="preserve"> licensees’ or vendors’ </w:t>
      </w:r>
      <w:r w:rsidR="006B762D">
        <w:t>10 CFR </w:t>
      </w:r>
      <w:r w:rsidR="0058783C">
        <w:t>72.48 procedures</w:t>
      </w:r>
      <w:r w:rsidR="1FA13FED" w:rsidRPr="38ED7912">
        <w:t xml:space="preserve"> and verify </w:t>
      </w:r>
      <w:r w:rsidR="343FB288" w:rsidRPr="4CC4C6D5">
        <w:t>the procedures</w:t>
      </w:r>
      <w:r w:rsidR="1FA13FED" w:rsidRPr="38ED7912">
        <w:t xml:space="preserve"> are being applied to </w:t>
      </w:r>
      <w:r w:rsidR="73793C49" w:rsidRPr="4E66F02A">
        <w:t>their</w:t>
      </w:r>
      <w:r w:rsidR="73793C49" w:rsidRPr="4CC4C6D5">
        <w:t xml:space="preserve"> 72.48’s</w:t>
      </w:r>
      <w:r w:rsidR="0058783C">
        <w:t>.</w:t>
      </w:r>
    </w:p>
    <w:p w14:paraId="03CF2F0B" w14:textId="77777777" w:rsidR="00751333" w:rsidRPr="00751333" w:rsidRDefault="00751333" w:rsidP="00FE3A9E">
      <w:pPr>
        <w:pStyle w:val="JOURNALHeading2"/>
        <w:spacing w:before="240"/>
      </w:pPr>
      <w:r w:rsidRPr="00751333">
        <w:t>TASKS:</w:t>
      </w:r>
    </w:p>
    <w:p w14:paraId="348C4A28" w14:textId="39C2E7E0" w:rsidR="0058783C" w:rsidRDefault="0058783C" w:rsidP="008D6168">
      <w:pPr>
        <w:pStyle w:val="ListBullet2"/>
        <w:numPr>
          <w:ilvl w:val="0"/>
          <w:numId w:val="39"/>
        </w:numPr>
      </w:pPr>
      <w:r>
        <w:t>Review 10</w:t>
      </w:r>
      <w:r w:rsidR="006B762D">
        <w:t> </w:t>
      </w:r>
      <w:r>
        <w:t>CFR</w:t>
      </w:r>
      <w:r w:rsidR="006B762D">
        <w:t> </w:t>
      </w:r>
      <w:r>
        <w:t>72.48</w:t>
      </w:r>
      <w:r w:rsidR="006B762D">
        <w:t>.</w:t>
      </w:r>
    </w:p>
    <w:p w14:paraId="45AF387F" w14:textId="0DD58329" w:rsidR="0058783C" w:rsidRDefault="0058783C" w:rsidP="008D6168">
      <w:pPr>
        <w:pStyle w:val="ListBullet2"/>
        <w:numPr>
          <w:ilvl w:val="0"/>
          <w:numId w:val="39"/>
        </w:numPr>
      </w:pPr>
      <w:r>
        <w:t xml:space="preserve">Review RG </w:t>
      </w:r>
      <w:r w:rsidRPr="00A23623">
        <w:t>3.72</w:t>
      </w:r>
      <w:r>
        <w:t>, including Appendi</w:t>
      </w:r>
      <w:r w:rsidR="006B762D">
        <w:t>ces</w:t>
      </w:r>
      <w:r>
        <w:t xml:space="preserve"> A and B.</w:t>
      </w:r>
    </w:p>
    <w:p w14:paraId="0D263157" w14:textId="45BC6AD8" w:rsidR="0058783C" w:rsidRDefault="0058783C" w:rsidP="008D6168">
      <w:pPr>
        <w:pStyle w:val="ListBullet2"/>
        <w:numPr>
          <w:ilvl w:val="0"/>
          <w:numId w:val="39"/>
        </w:numPr>
      </w:pPr>
      <w:r>
        <w:t xml:space="preserve">Discuss similarities and differences </w:t>
      </w:r>
      <w:r w:rsidR="006B762D">
        <w:t xml:space="preserve">in </w:t>
      </w:r>
      <w:r>
        <w:t>the criteria of 10</w:t>
      </w:r>
      <w:r w:rsidR="006B762D">
        <w:t> </w:t>
      </w:r>
      <w:r>
        <w:t>CFR</w:t>
      </w:r>
      <w:r w:rsidR="006B762D">
        <w:t> </w:t>
      </w:r>
      <w:r>
        <w:t>72.48 and 10</w:t>
      </w:r>
      <w:r w:rsidR="006B762D">
        <w:t> </w:t>
      </w:r>
      <w:r>
        <w:t>CFR</w:t>
      </w:r>
      <w:r w:rsidR="006B762D">
        <w:t> </w:t>
      </w:r>
      <w:r>
        <w:t>50.59</w:t>
      </w:r>
      <w:r w:rsidR="006B762D">
        <w:t>, “Changes, Tests and Experiments</w:t>
      </w:r>
      <w:r w:rsidR="00A96DB5">
        <w:t>,</w:t>
      </w:r>
      <w:r w:rsidR="006B762D">
        <w:t>”</w:t>
      </w:r>
      <w:r>
        <w:t xml:space="preserve"> with your region</w:t>
      </w:r>
      <w:r w:rsidR="006B762D">
        <w:t>’</w:t>
      </w:r>
      <w:r>
        <w:t>s or office</w:t>
      </w:r>
      <w:r w:rsidR="006B762D">
        <w:t>’s</w:t>
      </w:r>
      <w:r>
        <w:t xml:space="preserve"> 10</w:t>
      </w:r>
      <w:r w:rsidR="006B762D">
        <w:t> </w:t>
      </w:r>
      <w:r>
        <w:t>CFR</w:t>
      </w:r>
      <w:r w:rsidR="006B762D">
        <w:t> </w:t>
      </w:r>
      <w:r>
        <w:t>50.59 expert.</w:t>
      </w:r>
    </w:p>
    <w:p w14:paraId="10182564" w14:textId="35BC742F" w:rsidR="00FC6503" w:rsidRDefault="00FC6503" w:rsidP="008D6168">
      <w:pPr>
        <w:pStyle w:val="ListBullet2"/>
        <w:numPr>
          <w:ilvl w:val="0"/>
          <w:numId w:val="39"/>
        </w:numPr>
      </w:pPr>
      <w:r>
        <w:t>Locate and become familiar with the legacy ISG information provided in the reference section of this ISA. Meet with your supervisor or the person designated to be the resource for this activity on their applicability.</w:t>
      </w:r>
    </w:p>
    <w:p w14:paraId="5900208B" w14:textId="742EEEF3" w:rsidR="0058783C" w:rsidRDefault="0058783C" w:rsidP="008D6168">
      <w:pPr>
        <w:pStyle w:val="ListBullet2"/>
        <w:numPr>
          <w:ilvl w:val="0"/>
          <w:numId w:val="39"/>
        </w:numPr>
      </w:pPr>
      <w:r>
        <w:t>Review a 10</w:t>
      </w:r>
      <w:r w:rsidR="006B762D">
        <w:t> </w:t>
      </w:r>
      <w:r>
        <w:t>CFR</w:t>
      </w:r>
      <w:r w:rsidR="006B762D">
        <w:t> </w:t>
      </w:r>
      <w:r>
        <w:t>72.48 or 10</w:t>
      </w:r>
      <w:r w:rsidR="006B762D">
        <w:t> </w:t>
      </w:r>
      <w:r>
        <w:t>CFR</w:t>
      </w:r>
      <w:r w:rsidR="006B762D">
        <w:t> </w:t>
      </w:r>
      <w:r>
        <w:t xml:space="preserve">50.59 </w:t>
      </w:r>
      <w:r w:rsidR="006B762D">
        <w:t>s</w:t>
      </w:r>
      <w:r>
        <w:t xml:space="preserve">creening and </w:t>
      </w:r>
      <w:r w:rsidR="006B762D">
        <w:t>e</w:t>
      </w:r>
      <w:r>
        <w:t>valuation</w:t>
      </w:r>
      <w:r w:rsidR="006B762D">
        <w:t>.</w:t>
      </w:r>
    </w:p>
    <w:p w14:paraId="4EE8CAA8" w14:textId="3341A64E" w:rsidR="0058783C" w:rsidRDefault="006B762D" w:rsidP="008D6168">
      <w:pPr>
        <w:pStyle w:val="ListBullet2"/>
        <w:numPr>
          <w:ilvl w:val="0"/>
          <w:numId w:val="39"/>
        </w:numPr>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00AB4944" w:rsidRPr="00E962C6">
        <w:t>criteri</w:t>
      </w:r>
      <w:r w:rsidR="00AB4944">
        <w:t>a</w:t>
      </w:r>
      <w:r w:rsidR="00AB4944" w:rsidRPr="00E962C6">
        <w:t xml:space="preserve"> </w:t>
      </w:r>
      <w:r w:rsidR="0058783C" w:rsidRPr="00E962C6">
        <w:t>section.</w:t>
      </w:r>
    </w:p>
    <w:p w14:paraId="237D93B0" w14:textId="3B96BA06" w:rsidR="0058783C" w:rsidRDefault="00751333" w:rsidP="00FE3A9E">
      <w:pPr>
        <w:pStyle w:val="JOURNALHeading2"/>
        <w:spacing w:before="240"/>
      </w:pPr>
      <w:r w:rsidRPr="00751333">
        <w:t>DOCUMENTATION:</w:t>
      </w:r>
      <w:r w:rsidRPr="00751333">
        <w:tab/>
      </w:r>
      <w:r w:rsidR="00AB4944">
        <w:t>You</w:t>
      </w:r>
      <w:r w:rsidR="0058783C" w:rsidRPr="00256A59">
        <w:t xml:space="preserve"> should</w:t>
      </w:r>
      <w:r w:rsidR="0058783C">
        <w:rPr>
          <w:b/>
        </w:rPr>
        <w:t xml:space="preserve"> </w:t>
      </w:r>
      <w:r w:rsidR="0058783C">
        <w:t>o</w:t>
      </w:r>
      <w:r w:rsidR="0058783C" w:rsidRPr="00CD76D7">
        <w:t xml:space="preserve">btain </w:t>
      </w:r>
      <w:r w:rsidR="00AB4944">
        <w:t>your</w:t>
      </w:r>
      <w:r w:rsidR="0058783C" w:rsidRPr="00CD76D7">
        <w:t xml:space="preserve"> </w:t>
      </w:r>
      <w:r w:rsidR="0058783C">
        <w:t xml:space="preserve">immediate </w:t>
      </w:r>
      <w:r w:rsidR="0058783C" w:rsidRPr="00CD76D7">
        <w:t>supervisor</w:t>
      </w:r>
      <w:r w:rsidR="00AB4944">
        <w:t>’</w:t>
      </w:r>
      <w:r w:rsidR="0058783C" w:rsidRPr="00CD76D7">
        <w:t xml:space="preserve">s </w:t>
      </w:r>
      <w:r w:rsidR="00B51186">
        <w:t xml:space="preserve">or designee’s </w:t>
      </w:r>
      <w:r w:rsidR="0058783C" w:rsidRPr="00CD76D7">
        <w:t>signature</w:t>
      </w:r>
      <w:r w:rsidR="0058783C" w:rsidRPr="00D60E5A" w:rsidDel="006F1D37">
        <w:t xml:space="preserve"> </w:t>
      </w:r>
      <w:r w:rsidR="0058783C">
        <w:t xml:space="preserve">on </w:t>
      </w:r>
      <w:r w:rsidR="0058783C" w:rsidRPr="00D9458D">
        <w:t>Item ISA</w:t>
      </w:r>
      <w:r w:rsidR="002C46DF">
        <w:noBreakHyphen/>
      </w:r>
      <w:r w:rsidR="0058783C">
        <w:t>Technical</w:t>
      </w:r>
      <w:r w:rsidR="002C46DF">
        <w:noBreakHyphen/>
      </w:r>
      <w:r w:rsidR="0058783C">
        <w:t>11</w:t>
      </w:r>
    </w:p>
    <w:p w14:paraId="4A83DBE6" w14:textId="4AED2B28" w:rsidR="0014056F" w:rsidRPr="00CD76D7" w:rsidRDefault="0014056F" w:rsidP="00E560ED">
      <w:pPr>
        <w:pStyle w:val="JournalTOPIC"/>
      </w:pPr>
      <w:bookmarkStart w:id="200" w:name="_Toc152321955"/>
      <w:bookmarkStart w:id="201" w:name="_Toc152570783"/>
      <w:bookmarkStart w:id="202" w:name="_Toc178081670"/>
      <w:r w:rsidRPr="00CD76D7">
        <w:t>(ISA</w:t>
      </w:r>
      <w:r w:rsidR="000A14ED">
        <w:t>-</w:t>
      </w:r>
      <w:r w:rsidR="00E71A0A">
        <w:t>Technical</w:t>
      </w:r>
      <w:r w:rsidR="000A14ED">
        <w:t>-</w:t>
      </w:r>
      <w:r w:rsidR="00E71A0A">
        <w:t>12</w:t>
      </w:r>
      <w:r w:rsidRPr="00CD76D7">
        <w:t xml:space="preserve">) </w:t>
      </w:r>
      <w:r>
        <w:t>Counterfeit, Fraudulent, and Suspect Items</w:t>
      </w:r>
      <w:bookmarkEnd w:id="200"/>
      <w:bookmarkEnd w:id="201"/>
      <w:bookmarkEnd w:id="202"/>
    </w:p>
    <w:p w14:paraId="1F292FBF" w14:textId="77777777" w:rsidR="00871234" w:rsidRPr="00871234" w:rsidRDefault="00871234" w:rsidP="00871234">
      <w:pPr>
        <w:pStyle w:val="JOURNALHeading2"/>
      </w:pPr>
      <w:r w:rsidRPr="00871234">
        <w:t>PURPOSE:</w:t>
      </w:r>
    </w:p>
    <w:p w14:paraId="4206A32A" w14:textId="64BF9B7B" w:rsidR="0014056F" w:rsidRPr="00CD76D7" w:rsidRDefault="0014056F" w:rsidP="00FE3A9E">
      <w:pPr>
        <w:pStyle w:val="BodyText"/>
        <w:spacing w:before="240"/>
      </w:pPr>
      <w:r w:rsidRPr="00CD76D7">
        <w:t xml:space="preserve">The purpose of this activity is to </w:t>
      </w:r>
      <w:r>
        <w:t xml:space="preserve">provide an understanding of the regulations and guidance in place for licensees to prevent, identify, and mitigate </w:t>
      </w:r>
      <w:r w:rsidR="00DF4DD9">
        <w:t>c</w:t>
      </w:r>
      <w:r>
        <w:t xml:space="preserve">ounterfeit, </w:t>
      </w:r>
      <w:r w:rsidR="00DF4DD9">
        <w:t>f</w:t>
      </w:r>
      <w:r>
        <w:t xml:space="preserve">raudulent, and </w:t>
      </w:r>
      <w:r w:rsidR="00DF4DD9">
        <w:t>s</w:t>
      </w:r>
      <w:r>
        <w:t xml:space="preserve">uspect </w:t>
      </w:r>
      <w:r w:rsidR="00DF4DD9">
        <w:t>i</w:t>
      </w:r>
      <w:r>
        <w:t xml:space="preserve">tems (CFSI) risks. </w:t>
      </w:r>
      <w:r w:rsidR="0026662E">
        <w:t xml:space="preserve">In addition, the guidance </w:t>
      </w:r>
      <w:r w:rsidR="00240EF4">
        <w:t xml:space="preserve">for NRC evaluation </w:t>
      </w:r>
      <w:r w:rsidR="00DB06FA">
        <w:t xml:space="preserve">of potential CFSI </w:t>
      </w:r>
      <w:r w:rsidR="009F0D98">
        <w:t>identified is provided.</w:t>
      </w:r>
    </w:p>
    <w:p w14:paraId="4F4B083B" w14:textId="7CD1E193" w:rsidR="0014056F" w:rsidRPr="00CD76D7" w:rsidRDefault="00617BD8" w:rsidP="00FE3A9E">
      <w:pPr>
        <w:pStyle w:val="JOURNALHeading2"/>
        <w:spacing w:before="240"/>
      </w:pPr>
      <w:r w:rsidRPr="00617BD8">
        <w:rPr>
          <w:bCs w:val="0"/>
        </w:rPr>
        <w:t>COMPETENCY AREA:</w:t>
      </w:r>
      <w:r w:rsidR="0014056F" w:rsidRPr="00CD76D7">
        <w:rPr>
          <w:b/>
        </w:rPr>
        <w:tab/>
      </w:r>
      <w:r w:rsidR="0014056F" w:rsidRPr="00CD76D7">
        <w:t>INSPECTION</w:t>
      </w:r>
    </w:p>
    <w:p w14:paraId="4E499777" w14:textId="25BC9799" w:rsidR="0014056F" w:rsidRPr="00CD76D7" w:rsidRDefault="00617BD8" w:rsidP="00FE3A9E">
      <w:pPr>
        <w:pStyle w:val="JOURNALHeading2"/>
        <w:spacing w:before="240"/>
      </w:pPr>
      <w:r w:rsidRPr="00617BD8">
        <w:rPr>
          <w:bCs w:val="0"/>
        </w:rPr>
        <w:t>LEVEL OF EFFORT:</w:t>
      </w:r>
      <w:r w:rsidR="0014056F" w:rsidRPr="00CD76D7">
        <w:tab/>
      </w:r>
      <w:r w:rsidR="0014056F">
        <w:t>2</w:t>
      </w:r>
      <w:r w:rsidR="0014056F" w:rsidRPr="00CD76D7">
        <w:t xml:space="preserve"> hours</w:t>
      </w:r>
    </w:p>
    <w:p w14:paraId="098B303F" w14:textId="77777777" w:rsidR="00617BD8" w:rsidRPr="00617BD8" w:rsidRDefault="00617BD8" w:rsidP="00FE3A9E">
      <w:pPr>
        <w:pStyle w:val="JOURNALHeading2"/>
        <w:spacing w:before="240"/>
      </w:pPr>
      <w:r w:rsidRPr="00617BD8">
        <w:t>REFERENCES:</w:t>
      </w:r>
    </w:p>
    <w:p w14:paraId="68937127" w14:textId="4E808D3E" w:rsidR="0014056F" w:rsidRPr="00CD76D7" w:rsidRDefault="0014056F" w:rsidP="008D6168">
      <w:pPr>
        <w:pStyle w:val="ListBullet2"/>
        <w:numPr>
          <w:ilvl w:val="0"/>
          <w:numId w:val="39"/>
        </w:numPr>
      </w:pPr>
      <w:r>
        <w:t>10 CFR Part 21</w:t>
      </w:r>
    </w:p>
    <w:p w14:paraId="7F03E3E9" w14:textId="1B4671E0" w:rsidR="0014056F" w:rsidRPr="00CD76D7" w:rsidRDefault="0014056F" w:rsidP="008D6168">
      <w:pPr>
        <w:pStyle w:val="ListBullet2"/>
        <w:numPr>
          <w:ilvl w:val="0"/>
          <w:numId w:val="39"/>
        </w:numPr>
      </w:pPr>
      <w:r>
        <w:t>Regulatory Information Summary 2015</w:t>
      </w:r>
      <w:r w:rsidR="002C46DF">
        <w:noBreakHyphen/>
      </w:r>
      <w:r>
        <w:t xml:space="preserve">08, “Oversight of Counterfeit, </w:t>
      </w:r>
      <w:r w:rsidR="00DF4DD9">
        <w:t>F</w:t>
      </w:r>
      <w:r>
        <w:t>raudulent, and Suspect Items in the Nuclear Industry”</w:t>
      </w:r>
    </w:p>
    <w:p w14:paraId="010A349C" w14:textId="51EE6638" w:rsidR="00D73A39" w:rsidRPr="00557BB8" w:rsidRDefault="0014056F" w:rsidP="008D6168">
      <w:pPr>
        <w:pStyle w:val="ListBullet2"/>
        <w:numPr>
          <w:ilvl w:val="0"/>
          <w:numId w:val="39"/>
        </w:numPr>
      </w:pPr>
      <w:r>
        <w:t>Electric Power Research Institute (EPRI) Technical Report (TR)</w:t>
      </w:r>
      <w:r w:rsidR="002C46DF">
        <w:noBreakHyphen/>
      </w:r>
      <w:r>
        <w:t>1019163, “Plant Support Engineering: Counterfeit, Fraudulent and Substandard Items</w:t>
      </w:r>
      <w:r w:rsidR="004F414E">
        <w:t xml:space="preserve"> </w:t>
      </w:r>
      <w:r w:rsidR="002C46DF">
        <w:noBreakHyphen/>
      </w:r>
      <w:r>
        <w:t xml:space="preserve"> Mitigating the Increasing Risk,” Revision 1, (ADAMS Accession No. ML14245A079</w:t>
      </w:r>
    </w:p>
    <w:p w14:paraId="0B15B4B1" w14:textId="0C698B7C" w:rsidR="0014056F" w:rsidRPr="00CD76D7" w:rsidRDefault="00D73A39" w:rsidP="008D6168">
      <w:pPr>
        <w:pStyle w:val="ListBullet2"/>
        <w:numPr>
          <w:ilvl w:val="0"/>
          <w:numId w:val="39"/>
        </w:numPr>
      </w:pPr>
      <w:r>
        <w:t>GL</w:t>
      </w:r>
      <w:r w:rsidR="004F414E">
        <w:t xml:space="preserve"> </w:t>
      </w:r>
      <w:r>
        <w:t>89</w:t>
      </w:r>
      <w:r w:rsidR="002C46DF">
        <w:noBreakHyphen/>
      </w:r>
      <w:r>
        <w:t>02, “Actions to Improve the Detection of Counterfeit and Fraudulent Marketed Products”</w:t>
      </w:r>
    </w:p>
    <w:p w14:paraId="5AC1911D" w14:textId="7BEA177C" w:rsidR="0014056F" w:rsidRDefault="00A148E2" w:rsidP="008D6168">
      <w:pPr>
        <w:pStyle w:val="ListBullet2"/>
        <w:numPr>
          <w:ilvl w:val="0"/>
          <w:numId w:val="39"/>
        </w:numPr>
      </w:pPr>
      <w:r w:rsidRPr="00BE17EA">
        <w:t>NRC internal CFSI Web page:</w:t>
      </w:r>
      <w:r>
        <w:rPr>
          <w:rFonts w:ascii="Times New Roman" w:hAnsi="Times New Roman" w:cs="Times New Roman"/>
        </w:rPr>
        <w:t xml:space="preserve"> </w:t>
      </w:r>
      <w:hyperlink r:id="rId36" w:history="1">
        <w:r w:rsidR="00260686" w:rsidRPr="009A46A8">
          <w:rPr>
            <w:rStyle w:val="Hyperlink"/>
          </w:rPr>
          <w:t>https://www.nrc.gov/about</w:t>
        </w:r>
        <w:r w:rsidR="002C46DF">
          <w:rPr>
            <w:rStyle w:val="Hyperlink"/>
          </w:rPr>
          <w:noBreakHyphen/>
        </w:r>
        <w:r w:rsidR="00260686" w:rsidRPr="009A46A8">
          <w:rPr>
            <w:rStyle w:val="Hyperlink"/>
          </w:rPr>
          <w:t>nrc/cfsi/guidance.html</w:t>
        </w:r>
      </w:hyperlink>
    </w:p>
    <w:p w14:paraId="57527199" w14:textId="521E2A17" w:rsidR="0014056F" w:rsidRDefault="00A148E2" w:rsidP="008D6168">
      <w:pPr>
        <w:pStyle w:val="ListBullet2"/>
        <w:numPr>
          <w:ilvl w:val="0"/>
          <w:numId w:val="39"/>
        </w:numPr>
      </w:pPr>
      <w:r>
        <w:t>NRC Nuclepedia Web page on CFSI</w:t>
      </w:r>
      <w:r w:rsidR="00641F25">
        <w:t xml:space="preserve"> (internal)</w:t>
      </w:r>
      <w:r>
        <w:t xml:space="preserve">: </w:t>
      </w:r>
      <w:hyperlink r:id="rId37" w:history="1">
        <w:r w:rsidR="00260686" w:rsidRPr="009A46A8">
          <w:rPr>
            <w:rStyle w:val="Hyperlink"/>
          </w:rPr>
          <w:t>https://nuclepedia.usalearning.gov/index.php/Counterfeit,_Fraudulent,_and_Suspect_Items</w:t>
        </w:r>
      </w:hyperlink>
    </w:p>
    <w:p w14:paraId="68C317A8" w14:textId="77777777" w:rsidR="00751333" w:rsidRPr="00751333" w:rsidRDefault="00751333" w:rsidP="00FE3A9E">
      <w:pPr>
        <w:pStyle w:val="JOURNALHeading2"/>
        <w:spacing w:before="240"/>
      </w:pPr>
      <w:r w:rsidRPr="00751333">
        <w:rPr>
          <w:bCs w:val="0"/>
        </w:rPr>
        <w:t>EVALUATION CRITERIA:</w:t>
      </w:r>
    </w:p>
    <w:p w14:paraId="249D4695" w14:textId="7343A66C" w:rsidR="0014056F" w:rsidRPr="00CD76D7" w:rsidRDefault="0014056F" w:rsidP="00BE17EA">
      <w:pPr>
        <w:pStyle w:val="BodyText2"/>
        <w:rPr>
          <w:b/>
          <w:bCs/>
        </w:rPr>
      </w:pPr>
      <w:r w:rsidRPr="00CD76D7">
        <w:t xml:space="preserve">Upon completion of this activity, </w:t>
      </w:r>
      <w:r>
        <w:t>you</w:t>
      </w:r>
      <w:r w:rsidRPr="00CD76D7">
        <w:t xml:space="preserve"> will be asked to demonstrate </w:t>
      </w:r>
      <w:r>
        <w:t>your</w:t>
      </w:r>
      <w:r w:rsidRPr="00CD76D7">
        <w:t xml:space="preserve"> understanding of </w:t>
      </w:r>
      <w:r>
        <w:t xml:space="preserve">the licensee’s requirements and response to CFSI </w:t>
      </w:r>
      <w:r w:rsidRPr="00CD76D7">
        <w:t>by successfully addressing the following:</w:t>
      </w:r>
    </w:p>
    <w:p w14:paraId="403C4F11" w14:textId="05546CBB" w:rsidR="0014056F" w:rsidRPr="00557BB8" w:rsidRDefault="0014056F" w:rsidP="008D6168">
      <w:pPr>
        <w:pStyle w:val="ListBullet2"/>
        <w:numPr>
          <w:ilvl w:val="0"/>
          <w:numId w:val="39"/>
        </w:numPr>
      </w:pPr>
      <w:r w:rsidRPr="00557BB8">
        <w:t>Discuss which key elements of a licensee’s QA program will support prevention, identification, and mitigation of CFSI risks.</w:t>
      </w:r>
    </w:p>
    <w:p w14:paraId="16EF985A" w14:textId="77777777" w:rsidR="00751333" w:rsidRPr="00751333" w:rsidRDefault="00751333" w:rsidP="00FE3A9E">
      <w:pPr>
        <w:pStyle w:val="JOURNALHeading2"/>
        <w:spacing w:before="240"/>
      </w:pPr>
      <w:r w:rsidRPr="00751333">
        <w:rPr>
          <w:bCs w:val="0"/>
        </w:rPr>
        <w:t>TASKS:</w:t>
      </w:r>
    </w:p>
    <w:p w14:paraId="2C2A7634" w14:textId="12DC0034" w:rsidR="00BE0CD8" w:rsidRDefault="0014056F" w:rsidP="008D6168">
      <w:pPr>
        <w:pStyle w:val="ListBullet2"/>
        <w:numPr>
          <w:ilvl w:val="0"/>
          <w:numId w:val="39"/>
        </w:numPr>
      </w:pPr>
      <w:r>
        <w:t>Review the regulations and guidance that address CFSI and be able to define CFSI.</w:t>
      </w:r>
    </w:p>
    <w:p w14:paraId="4A2B56B1" w14:textId="0377879D" w:rsidR="00D746AE" w:rsidRPr="00CD76D7" w:rsidRDefault="0014056F" w:rsidP="008D6168">
      <w:pPr>
        <w:pStyle w:val="ListBullet2"/>
        <w:numPr>
          <w:ilvl w:val="0"/>
          <w:numId w:val="39"/>
        </w:numPr>
      </w:pPr>
      <w:r>
        <w:t>Review NRC and EPRI guidance in Reference 2 and 3 on CFSI and be able to discuss the relationship between a substandard basic component and CFSI.</w:t>
      </w:r>
    </w:p>
    <w:p w14:paraId="56057B5C" w14:textId="699A79D8" w:rsidR="0014056F" w:rsidRDefault="0014056F" w:rsidP="008D6168">
      <w:pPr>
        <w:pStyle w:val="ListBullet2"/>
        <w:numPr>
          <w:ilvl w:val="0"/>
          <w:numId w:val="39"/>
        </w:numPr>
      </w:pPr>
      <w:r w:rsidRPr="004068CC">
        <w:t xml:space="preserve">Review the guidance on the </w:t>
      </w:r>
      <w:r w:rsidR="00E935D3">
        <w:t>W</w:t>
      </w:r>
      <w:r w:rsidRPr="004068CC">
        <w:t>eb</w:t>
      </w:r>
      <w:r w:rsidR="00E935D3">
        <w:t xml:space="preserve"> </w:t>
      </w:r>
      <w:r w:rsidRPr="004068CC">
        <w:t xml:space="preserve">site in Reference </w:t>
      </w:r>
      <w:r w:rsidR="004C6410">
        <w:t>5</w:t>
      </w:r>
      <w:r w:rsidRPr="004068CC">
        <w:t xml:space="preserve"> and discuss the implications of RIS 2015</w:t>
      </w:r>
      <w:r w:rsidR="002C46DF">
        <w:noBreakHyphen/>
      </w:r>
      <w:r w:rsidRPr="004068CC">
        <w:t>08 on your inspection program.</w:t>
      </w:r>
    </w:p>
    <w:p w14:paraId="44FFF512" w14:textId="7011C33C" w:rsidR="00D73A39" w:rsidRPr="004068CC" w:rsidRDefault="00D73A39" w:rsidP="008D6168">
      <w:pPr>
        <w:pStyle w:val="ListBullet2"/>
        <w:numPr>
          <w:ilvl w:val="0"/>
          <w:numId w:val="39"/>
        </w:numPr>
      </w:pPr>
      <w:r>
        <w:t>Read GL</w:t>
      </w:r>
      <w:r w:rsidR="00E935D3">
        <w:t xml:space="preserve"> </w:t>
      </w:r>
      <w:r>
        <w:t>89</w:t>
      </w:r>
      <w:r w:rsidR="002C46DF">
        <w:noBreakHyphen/>
      </w:r>
      <w:r>
        <w:t>02</w:t>
      </w:r>
    </w:p>
    <w:p w14:paraId="06831133" w14:textId="77777777" w:rsidR="0014056F" w:rsidRPr="00CD76D7" w:rsidRDefault="0014056F" w:rsidP="008D6168">
      <w:pPr>
        <w:pStyle w:val="ListBullet2"/>
        <w:numPr>
          <w:ilvl w:val="0"/>
          <w:numId w:val="39"/>
        </w:numPr>
      </w:pPr>
      <w:r>
        <w:t>Meet with your immediate</w:t>
      </w:r>
      <w:r w:rsidRPr="00CD76D7">
        <w:t xml:space="preserve"> supervisor or the person designated to be </w:t>
      </w:r>
      <w:r>
        <w:t>the</w:t>
      </w:r>
      <w:r w:rsidRPr="00CD76D7">
        <w:t xml:space="preserve"> resource for this activity to discuss the items listed in the evaluation criteria section.</w:t>
      </w:r>
    </w:p>
    <w:p w14:paraId="0477FA3D" w14:textId="014D8400" w:rsidR="0014056F" w:rsidRPr="00CD76D7" w:rsidRDefault="00751333" w:rsidP="00FE3A9E">
      <w:pPr>
        <w:pStyle w:val="JOURNALHeading2"/>
        <w:spacing w:before="240"/>
      </w:pPr>
      <w:r w:rsidRPr="00751333">
        <w:t>DOCUMENTATION:</w:t>
      </w:r>
      <w:r w:rsidRPr="00751333">
        <w:tab/>
      </w:r>
      <w:r w:rsidR="0014056F">
        <w:t>You</w:t>
      </w:r>
      <w:r w:rsidR="0014056F" w:rsidRPr="00256A59">
        <w:t xml:space="preserve"> should</w:t>
      </w:r>
      <w:r w:rsidR="0014056F">
        <w:rPr>
          <w:b/>
        </w:rPr>
        <w:t xml:space="preserve"> </w:t>
      </w:r>
      <w:r w:rsidR="0014056F">
        <w:t>o</w:t>
      </w:r>
      <w:r w:rsidR="0014056F" w:rsidRPr="00CD76D7">
        <w:t xml:space="preserve">btain </w:t>
      </w:r>
      <w:r w:rsidR="0014056F">
        <w:t>your</w:t>
      </w:r>
      <w:r w:rsidR="0014056F" w:rsidRPr="00CD76D7">
        <w:t xml:space="preserve"> </w:t>
      </w:r>
      <w:r w:rsidR="0014056F">
        <w:t xml:space="preserve">immediate </w:t>
      </w:r>
      <w:r w:rsidR="0014056F" w:rsidRPr="00CD76D7">
        <w:t>supervisor</w:t>
      </w:r>
      <w:r w:rsidR="0014056F">
        <w:t>’</w:t>
      </w:r>
      <w:r w:rsidR="0014056F" w:rsidRPr="00CD76D7">
        <w:t xml:space="preserve">s </w:t>
      </w:r>
      <w:r w:rsidR="0014056F">
        <w:t xml:space="preserve">or designee’s </w:t>
      </w:r>
      <w:r w:rsidR="0014056F" w:rsidRPr="00CD76D7">
        <w:t>signature</w:t>
      </w:r>
      <w:r w:rsidR="0014056F" w:rsidRPr="00CD76D7" w:rsidDel="00100896">
        <w:t xml:space="preserve"> </w:t>
      </w:r>
      <w:r w:rsidR="0010327F">
        <w:t>on</w:t>
      </w:r>
      <w:r w:rsidR="0014056F" w:rsidRPr="00CD76D7">
        <w:t xml:space="preserve"> Item ISA</w:t>
      </w:r>
      <w:r w:rsidR="002C46DF">
        <w:noBreakHyphen/>
      </w:r>
      <w:r w:rsidR="00D13449">
        <w:t>Technical</w:t>
      </w:r>
      <w:r w:rsidR="002C46DF">
        <w:noBreakHyphen/>
      </w:r>
      <w:r w:rsidR="00D13449">
        <w:t>12</w:t>
      </w:r>
      <w:r w:rsidR="0014056F" w:rsidRPr="00CD76D7">
        <w:t>.</w:t>
      </w:r>
    </w:p>
    <w:p w14:paraId="23978BA6" w14:textId="3FC17E54" w:rsidR="0058783C" w:rsidRDefault="0058783C" w:rsidP="0058783C">
      <w:pPr>
        <w:widowControl/>
        <w:autoSpaceDE/>
        <w:autoSpaceDN/>
        <w:adjustRightInd/>
        <w:spacing w:line="276" w:lineRule="auto"/>
        <w:rPr>
          <w:b/>
        </w:rPr>
      </w:pPr>
      <w:r>
        <w:rPr>
          <w:b/>
        </w:rPr>
        <w:br w:type="page"/>
      </w:r>
    </w:p>
    <w:p w14:paraId="07D52870" w14:textId="2FA753EB" w:rsidR="0058783C" w:rsidRDefault="00067706" w:rsidP="006E75DC">
      <w:pPr>
        <w:pStyle w:val="Heading1"/>
      </w:pPr>
      <w:bookmarkStart w:id="203" w:name="_Toc152321956"/>
      <w:bookmarkStart w:id="204" w:name="_Toc152570784"/>
      <w:bookmarkStart w:id="205" w:name="_Toc178081671"/>
      <w:r>
        <w:rPr>
          <w:caps w:val="0"/>
        </w:rPr>
        <w:t>PART II. TECHNICAL-</w:t>
      </w:r>
      <w:r w:rsidRPr="00B17364">
        <w:rPr>
          <w:caps w:val="0"/>
        </w:rPr>
        <w:t>LEVEL ON</w:t>
      </w:r>
      <w:r>
        <w:rPr>
          <w:caps w:val="0"/>
        </w:rPr>
        <w:t>-</w:t>
      </w:r>
      <w:r w:rsidRPr="00B17364">
        <w:rPr>
          <w:caps w:val="0"/>
        </w:rPr>
        <w:t>THE</w:t>
      </w:r>
      <w:r>
        <w:rPr>
          <w:caps w:val="0"/>
        </w:rPr>
        <w:t>-</w:t>
      </w:r>
      <w:r w:rsidRPr="00B17364">
        <w:rPr>
          <w:caps w:val="0"/>
        </w:rPr>
        <w:t>JOB ACTIVITIES</w:t>
      </w:r>
      <w:bookmarkEnd w:id="203"/>
      <w:bookmarkEnd w:id="204"/>
      <w:bookmarkEnd w:id="205"/>
    </w:p>
    <w:p w14:paraId="33B37E4F" w14:textId="75326A29" w:rsidR="0058783C" w:rsidRPr="00290470" w:rsidRDefault="0058783C" w:rsidP="00736776">
      <w:pPr>
        <w:pStyle w:val="BodyText"/>
      </w:pPr>
      <w:r w:rsidRPr="00290470">
        <w:t>The on</w:t>
      </w:r>
      <w:r w:rsidR="002C46DF">
        <w:noBreakHyphen/>
      </w:r>
      <w:r w:rsidRPr="00290470">
        <w:t>the</w:t>
      </w:r>
      <w:r w:rsidR="002C46DF">
        <w:noBreakHyphen/>
      </w:r>
      <w:r w:rsidRPr="00290470">
        <w:t xml:space="preserve">job training (OJT) activities require </w:t>
      </w:r>
      <w:r w:rsidR="00AB4944">
        <w:t>you</w:t>
      </w:r>
      <w:r w:rsidRPr="00290470">
        <w:t xml:space="preserve"> to conduct inspection</w:t>
      </w:r>
      <w:r w:rsidR="002C46DF">
        <w:noBreakHyphen/>
      </w:r>
      <w:r w:rsidRPr="00290470">
        <w:t>related</w:t>
      </w:r>
      <w:r>
        <w:t xml:space="preserve"> work, under supervision, at an ISFSI</w:t>
      </w:r>
      <w:r w:rsidRPr="00290470">
        <w:t xml:space="preserve"> facility. They are designed to allow you to observe and perform key inspector tasks under controlled circumstances. Like the </w:t>
      </w:r>
      <w:r w:rsidR="00AB4944">
        <w:t>ISAs</w:t>
      </w:r>
      <w:r w:rsidRPr="00290470">
        <w:t xml:space="preserve">, each of the OJT activities informs </w:t>
      </w:r>
      <w:r w:rsidR="00AB4944">
        <w:t>you</w:t>
      </w:r>
      <w:r w:rsidRPr="00290470">
        <w:t xml:space="preserve"> </w:t>
      </w:r>
      <w:r w:rsidR="00AB4944">
        <w:t>of the importance of the</w:t>
      </w:r>
      <w:r w:rsidRPr="00290470">
        <w:t xml:space="preserve"> activity, </w:t>
      </w:r>
      <w:r w:rsidR="00AB4944">
        <w:t xml:space="preserve">the </w:t>
      </w:r>
      <w:r w:rsidRPr="00290470">
        <w:t xml:space="preserve">time </w:t>
      </w:r>
      <w:r w:rsidR="00AB4944">
        <w:t xml:space="preserve">that </w:t>
      </w:r>
      <w:r w:rsidRPr="00290470">
        <w:t xml:space="preserve">might </w:t>
      </w:r>
      <w:r>
        <w:t xml:space="preserve">be </w:t>
      </w:r>
      <w:r w:rsidRPr="00290470">
        <w:t>need</w:t>
      </w:r>
      <w:r>
        <w:t>ed</w:t>
      </w:r>
      <w:r w:rsidRPr="00290470">
        <w:t xml:space="preserve"> to complete the assignment, and </w:t>
      </w:r>
      <w:r>
        <w:t>the expectation</w:t>
      </w:r>
      <w:r w:rsidR="00AB4944">
        <w:t>s</w:t>
      </w:r>
      <w:r>
        <w:t xml:space="preserve"> for </w:t>
      </w:r>
      <w:r w:rsidRPr="00290470">
        <w:t>successful</w:t>
      </w:r>
      <w:r>
        <w:t xml:space="preserve"> </w:t>
      </w:r>
      <w:r w:rsidR="009906DC" w:rsidRPr="00290470">
        <w:t>complet</w:t>
      </w:r>
      <w:r w:rsidR="009906DC">
        <w:t>ion</w:t>
      </w:r>
      <w:r>
        <w:t>.</w:t>
      </w:r>
    </w:p>
    <w:p w14:paraId="386A3D9F" w14:textId="1BFB3497" w:rsidR="00AB4944" w:rsidRDefault="0058783C" w:rsidP="00736776">
      <w:pPr>
        <w:pStyle w:val="BodyText"/>
      </w:pPr>
      <w:r w:rsidRPr="00521A1E">
        <w:t xml:space="preserve">Before beginning the activities in this section, </w:t>
      </w:r>
      <w:r w:rsidR="00AB4944">
        <w:t>you</w:t>
      </w:r>
      <w:r w:rsidRPr="00521A1E">
        <w:t xml:space="preserve"> must successfully complete the course work for site access. </w:t>
      </w:r>
      <w:r w:rsidR="00AB4944">
        <w:t>You</w:t>
      </w:r>
      <w:r w:rsidRPr="00521A1E">
        <w:t xml:space="preserve"> can </w:t>
      </w:r>
      <w:r w:rsidR="0098724B">
        <w:t>do</w:t>
      </w:r>
      <w:r w:rsidR="0098724B" w:rsidRPr="00521A1E">
        <w:t xml:space="preserve"> </w:t>
      </w:r>
      <w:r w:rsidRPr="00521A1E">
        <w:t>this in one of two ways</w:t>
      </w:r>
      <w:r w:rsidR="00D33810">
        <w:t>.</w:t>
      </w:r>
      <w:r w:rsidRPr="00521A1E">
        <w:t xml:space="preserve"> </w:t>
      </w:r>
      <w:r w:rsidR="00D33810">
        <w:t xml:space="preserve">You can </w:t>
      </w:r>
      <w:r w:rsidRPr="00521A1E">
        <w:t>complet</w:t>
      </w:r>
      <w:r w:rsidR="00D33810">
        <w:t>e</w:t>
      </w:r>
      <w:r w:rsidRPr="00521A1E">
        <w:t xml:space="preserve"> the NRC </w:t>
      </w:r>
      <w:r w:rsidR="009906DC">
        <w:t>s</w:t>
      </w:r>
      <w:r w:rsidRPr="00521A1E">
        <w:t xml:space="preserve">ite </w:t>
      </w:r>
      <w:r w:rsidR="009906DC">
        <w:t>a</w:t>
      </w:r>
      <w:r w:rsidRPr="00521A1E">
        <w:t>ccess course and the site</w:t>
      </w:r>
      <w:r w:rsidR="002C46DF">
        <w:noBreakHyphen/>
      </w:r>
      <w:r w:rsidRPr="00521A1E">
        <w:t>specific requirements for access</w:t>
      </w:r>
      <w:r w:rsidR="00AB4944">
        <w:t xml:space="preserve">, or </w:t>
      </w:r>
      <w:r w:rsidR="00703C46">
        <w:t xml:space="preserve">you may </w:t>
      </w:r>
      <w:r w:rsidRPr="00521A1E">
        <w:t>complet</w:t>
      </w:r>
      <w:r w:rsidR="00703C46">
        <w:t>e</w:t>
      </w:r>
      <w:r w:rsidRPr="00521A1E">
        <w:t xml:space="preserve"> the site access requirements at a site. </w:t>
      </w:r>
      <w:r w:rsidR="00AB4944">
        <w:t>Your</w:t>
      </w:r>
      <w:r w:rsidRPr="00521A1E">
        <w:t xml:space="preserve"> supervisor will discuss </w:t>
      </w:r>
      <w:r w:rsidR="0098724B">
        <w:t xml:space="preserve">with you </w:t>
      </w:r>
      <w:r w:rsidRPr="00521A1E">
        <w:t xml:space="preserve">the best way </w:t>
      </w:r>
      <w:r w:rsidR="00AB4944">
        <w:t>to</w:t>
      </w:r>
      <w:r w:rsidR="00AB4944" w:rsidRPr="00521A1E">
        <w:t xml:space="preserve"> </w:t>
      </w:r>
      <w:r>
        <w:t>meet</w:t>
      </w:r>
      <w:r w:rsidRPr="00521A1E">
        <w:t xml:space="preserve"> the site access requirements.</w:t>
      </w:r>
    </w:p>
    <w:p w14:paraId="23394A6B" w14:textId="36A95192" w:rsidR="0058783C" w:rsidRPr="00521A1E" w:rsidRDefault="00AB4944" w:rsidP="00736776">
      <w:pPr>
        <w:pStyle w:val="BodyText"/>
      </w:pPr>
      <w:r>
        <w:t>You</w:t>
      </w:r>
      <w:r w:rsidR="0058783C">
        <w:t xml:space="preserve"> should complete</w:t>
      </w:r>
      <w:r w:rsidR="0058783C" w:rsidRPr="00521A1E">
        <w:t xml:space="preserve"> three individual </w:t>
      </w:r>
      <w:r w:rsidR="0058783C">
        <w:t>types of inspections:</w:t>
      </w:r>
      <w:r w:rsidR="00BE1C22">
        <w:t xml:space="preserve"> (1) </w:t>
      </w:r>
      <w:r>
        <w:t>p</w:t>
      </w:r>
      <w:r w:rsidR="0058783C" w:rsidRPr="00521A1E">
        <w:t xml:space="preserve">ad </w:t>
      </w:r>
      <w:r>
        <w:t>c</w:t>
      </w:r>
      <w:r w:rsidR="0058783C" w:rsidRPr="00521A1E">
        <w:t>onstruction</w:t>
      </w:r>
      <w:r w:rsidR="00BE1C22">
        <w:t>, (2) </w:t>
      </w:r>
      <w:r>
        <w:t>p</w:t>
      </w:r>
      <w:r w:rsidR="0058783C" w:rsidRPr="00521A1E">
        <w:t>re</w:t>
      </w:r>
      <w:r>
        <w:t>o</w:t>
      </w:r>
      <w:r w:rsidR="0058783C" w:rsidRPr="00521A1E">
        <w:t xml:space="preserve">perational </w:t>
      </w:r>
      <w:r>
        <w:t>t</w:t>
      </w:r>
      <w:r w:rsidR="0058783C" w:rsidRPr="00521A1E">
        <w:t>esting</w:t>
      </w:r>
      <w:r w:rsidR="00BE1C22">
        <w:t xml:space="preserve">, and (3) </w:t>
      </w:r>
      <w:r>
        <w:t>o</w:t>
      </w:r>
      <w:r w:rsidR="0058783C" w:rsidRPr="00521A1E">
        <w:t>perational</w:t>
      </w:r>
      <w:r w:rsidR="00BE1C22">
        <w:t>.</w:t>
      </w:r>
    </w:p>
    <w:p w14:paraId="634BBFC7" w14:textId="77777777" w:rsidR="0058783C" w:rsidRDefault="0058783C" w:rsidP="00736776">
      <w:pPr>
        <w:pStyle w:val="BodyText"/>
      </w:pPr>
      <w:r>
        <w:t xml:space="preserve">If </w:t>
      </w:r>
      <w:r w:rsidR="00AB4944">
        <w:t>you are</w:t>
      </w:r>
      <w:r>
        <w:t xml:space="preserve"> </w:t>
      </w:r>
      <w:r w:rsidR="00AB4944">
        <w:t>un</w:t>
      </w:r>
      <w:r>
        <w:t xml:space="preserve">able to participate </w:t>
      </w:r>
      <w:r w:rsidR="00AB4944">
        <w:t>i</w:t>
      </w:r>
      <w:r>
        <w:t xml:space="preserve">n each type of inspection, </w:t>
      </w:r>
      <w:r w:rsidR="00AB4944">
        <w:t>you may</w:t>
      </w:r>
      <w:r>
        <w:t xml:space="preserve"> substitute another </w:t>
      </w:r>
      <w:r w:rsidRPr="00521A1E">
        <w:t>ISFSI inspection.</w:t>
      </w:r>
    </w:p>
    <w:p w14:paraId="339351A5" w14:textId="18AB2BDA" w:rsidR="0058783C" w:rsidRPr="002E2B97" w:rsidRDefault="00AB4944" w:rsidP="00024701">
      <w:pPr>
        <w:pStyle w:val="ListBullet2"/>
      </w:pPr>
      <w:r w:rsidRPr="0098724B">
        <w:t>You should c</w:t>
      </w:r>
      <w:r w:rsidR="0058783C" w:rsidRPr="0098724B">
        <w:t>omplete all</w:t>
      </w:r>
      <w:r w:rsidR="0058783C">
        <w:t xml:space="preserve"> practical</w:t>
      </w:r>
      <w:r w:rsidR="0058783C" w:rsidRPr="002E2B97">
        <w:t xml:space="preserve"> parts of each activity.</w:t>
      </w:r>
    </w:p>
    <w:p w14:paraId="397468DA" w14:textId="6CE0A941" w:rsidR="0058783C" w:rsidRPr="00656F1F" w:rsidRDefault="00AB4944" w:rsidP="00024701">
      <w:pPr>
        <w:pStyle w:val="ListBullet2"/>
      </w:pPr>
      <w:r>
        <w:t>Your</w:t>
      </w:r>
      <w:r w:rsidR="0058783C" w:rsidRPr="00656F1F">
        <w:t xml:space="preserve"> supervisor will act as a resource </w:t>
      </w:r>
      <w:r>
        <w:t xml:space="preserve">for help in </w:t>
      </w:r>
      <w:r w:rsidR="0058783C" w:rsidRPr="00656F1F">
        <w:t>complet</w:t>
      </w:r>
      <w:r>
        <w:t>ing</w:t>
      </w:r>
      <w:r w:rsidR="0058783C" w:rsidRPr="00656F1F">
        <w:t xml:space="preserve"> each activity. </w:t>
      </w:r>
      <w:r>
        <w:t>You</w:t>
      </w:r>
      <w:r w:rsidR="0058783C">
        <w:t xml:space="preserve"> should d</w:t>
      </w:r>
      <w:r w:rsidR="0058783C" w:rsidRPr="00656F1F">
        <w:t xml:space="preserve">iscuss any questions about how a task must be done or how the guidance is to be applied. </w:t>
      </w:r>
      <w:r>
        <w:t>Your</w:t>
      </w:r>
      <w:r w:rsidR="0058783C" w:rsidRPr="00656F1F" w:rsidDel="00F42A98">
        <w:t xml:space="preserve"> s</w:t>
      </w:r>
      <w:r w:rsidR="0058783C" w:rsidRPr="00656F1F">
        <w:t xml:space="preserve">upervisor may designate </w:t>
      </w:r>
      <w:r w:rsidR="0058783C">
        <w:t>a</w:t>
      </w:r>
      <w:r w:rsidR="0058783C" w:rsidRPr="00656F1F">
        <w:t xml:space="preserve"> fully qualified inspector to work with </w:t>
      </w:r>
      <w:r>
        <w:t>you</w:t>
      </w:r>
      <w:r w:rsidR="0058783C">
        <w:t xml:space="preserve"> in</w:t>
      </w:r>
      <w:r w:rsidR="0058783C" w:rsidRPr="00656F1F">
        <w:t xml:space="preserve"> complet</w:t>
      </w:r>
      <w:r w:rsidR="0058783C">
        <w:t>ing</w:t>
      </w:r>
      <w:r w:rsidR="0058783C" w:rsidRPr="00656F1F">
        <w:t xml:space="preserve"> the various activities</w:t>
      </w:r>
      <w:r w:rsidR="00B51186">
        <w:t xml:space="preserve"> and to sign off the OJT as you complete it</w:t>
      </w:r>
      <w:r w:rsidR="0058783C" w:rsidRPr="00656F1F">
        <w:t>.</w:t>
      </w:r>
    </w:p>
    <w:p w14:paraId="5DB78FA7" w14:textId="01CA0D17" w:rsidR="0058783C" w:rsidRPr="00656F1F" w:rsidRDefault="00AB4944" w:rsidP="00024701">
      <w:pPr>
        <w:pStyle w:val="ListBullet2"/>
      </w:pPr>
      <w:r>
        <w:t>You are</w:t>
      </w:r>
      <w:r w:rsidR="0058783C" w:rsidRPr="00656F1F">
        <w:t xml:space="preserve"> responsible for keeping track of </w:t>
      </w:r>
      <w:r w:rsidR="0058783C">
        <w:t>the</w:t>
      </w:r>
      <w:r w:rsidR="0058783C" w:rsidRPr="00656F1F">
        <w:t xml:space="preserve"> tasks completed. </w:t>
      </w:r>
      <w:r>
        <w:t>You should complete a</w:t>
      </w:r>
      <w:r w:rsidR="0058783C" w:rsidRPr="00656F1F">
        <w:t xml:space="preserve">ll aspects of an OJT activity before </w:t>
      </w:r>
      <w:r>
        <w:t xml:space="preserve">your </w:t>
      </w:r>
      <w:r w:rsidR="0058783C">
        <w:t>immediate</w:t>
      </w:r>
      <w:r w:rsidR="0058783C" w:rsidRPr="00656F1F">
        <w:t xml:space="preserve"> supervisor</w:t>
      </w:r>
      <w:r w:rsidR="0058783C">
        <w:t>’s</w:t>
      </w:r>
      <w:r w:rsidR="0058783C" w:rsidRPr="00656F1F">
        <w:t xml:space="preserve"> evaluation.</w:t>
      </w:r>
    </w:p>
    <w:p w14:paraId="7DA33DEF" w14:textId="75AF5D04" w:rsidR="0017557C" w:rsidRPr="00244A6C" w:rsidRDefault="0017557C" w:rsidP="007F00BF">
      <w:pPr>
        <w:pStyle w:val="JournalTOPIC"/>
      </w:pPr>
      <w:bookmarkStart w:id="206" w:name="_Toc178081672"/>
      <w:r w:rsidRPr="00244A6C">
        <w:t>(OJT</w:t>
      </w:r>
      <w:r w:rsidR="002C46DF">
        <w:noBreakHyphen/>
      </w:r>
      <w:r w:rsidRPr="00244A6C">
        <w:t xml:space="preserve">1, </w:t>
      </w:r>
      <w:r w:rsidR="002C46DF">
        <w:noBreakHyphen/>
      </w:r>
      <w:r w:rsidRPr="00244A6C">
        <w:t>2,</w:t>
      </w:r>
      <w:r w:rsidR="00AC73CE">
        <w:t>-</w:t>
      </w:r>
      <w:r w:rsidRPr="00244A6C">
        <w:t>3</w:t>
      </w:r>
      <w:r w:rsidR="00244A6C" w:rsidRPr="00244A6C">
        <w:t xml:space="preserve">, and </w:t>
      </w:r>
      <w:r w:rsidR="002C46DF">
        <w:noBreakHyphen/>
      </w:r>
      <w:r w:rsidR="00244A6C" w:rsidRPr="00244A6C">
        <w:t>4</w:t>
      </w:r>
      <w:r w:rsidRPr="00244A6C">
        <w:t>) Inspection Activities</w:t>
      </w:r>
      <w:bookmarkEnd w:id="206"/>
    </w:p>
    <w:p w14:paraId="52987502" w14:textId="7B22CD16" w:rsidR="00871234" w:rsidRPr="00871234" w:rsidRDefault="00871234" w:rsidP="00871234">
      <w:pPr>
        <w:pStyle w:val="JOURNALHeading2"/>
      </w:pPr>
      <w:r w:rsidRPr="00871234">
        <w:t>PURPOSE:</w:t>
      </w:r>
    </w:p>
    <w:p w14:paraId="7D7CF622" w14:textId="0CCA0FC9" w:rsidR="0058783C" w:rsidRPr="00290470" w:rsidRDefault="0058783C" w:rsidP="00FE3A9E">
      <w:pPr>
        <w:pStyle w:val="BodyText"/>
        <w:spacing w:before="240"/>
      </w:pPr>
      <w:r w:rsidRPr="00290470">
        <w:t xml:space="preserve">The purpose of this activity is to familiarize </w:t>
      </w:r>
      <w:r w:rsidR="00AB4944">
        <w:t>you</w:t>
      </w:r>
      <w:r w:rsidRPr="00290470">
        <w:t xml:space="preserve"> with inspection tasks commonly performed by an inspector. Th</w:t>
      </w:r>
      <w:r w:rsidR="00A65914">
        <w:t>e</w:t>
      </w:r>
      <w:r w:rsidRPr="00290470">
        <w:t>s</w:t>
      </w:r>
      <w:r w:rsidR="00A65914">
        <w:t>e</w:t>
      </w:r>
      <w:r w:rsidRPr="00290470">
        <w:t xml:space="preserve"> OJT</w:t>
      </w:r>
      <w:r w:rsidR="00A65914">
        <w:t>s</w:t>
      </w:r>
      <w:r w:rsidRPr="00290470">
        <w:t xml:space="preserve"> will prepare you to independently plan and conduct the baseline inspection program, as defined in the applicable IMC.</w:t>
      </w:r>
    </w:p>
    <w:p w14:paraId="72AD0ABB" w14:textId="10607440" w:rsidR="0058783C" w:rsidRPr="00290470" w:rsidRDefault="00871234" w:rsidP="00FE3A9E">
      <w:pPr>
        <w:pStyle w:val="JOURNALHeading2"/>
        <w:spacing w:before="240"/>
      </w:pPr>
      <w:r w:rsidRPr="00871234">
        <w:rPr>
          <w:bCs w:val="0"/>
        </w:rPr>
        <w:t>COMPETENCY AREAS:</w:t>
      </w:r>
      <w:r w:rsidR="0058783C">
        <w:rPr>
          <w:b/>
        </w:rPr>
        <w:tab/>
      </w:r>
      <w:r w:rsidR="0058783C" w:rsidRPr="00290470">
        <w:t>INSPECTION</w:t>
      </w:r>
      <w:r w:rsidR="00102A3F">
        <w:br/>
      </w:r>
      <w:r w:rsidR="0058783C" w:rsidRPr="00290470">
        <w:t>COMMUNICATION</w:t>
      </w:r>
      <w:r w:rsidR="00102A3F">
        <w:br/>
      </w:r>
      <w:r w:rsidR="0058783C" w:rsidRPr="00290470">
        <w:t>TEAMWORK</w:t>
      </w:r>
      <w:r w:rsidR="00011B5A">
        <w:br/>
      </w:r>
      <w:r w:rsidR="0058783C" w:rsidRPr="00290470">
        <w:t>SELF</w:t>
      </w:r>
      <w:r w:rsidR="002C46DF">
        <w:noBreakHyphen/>
      </w:r>
      <w:r w:rsidR="0058783C" w:rsidRPr="00290470">
        <w:t>MANAGEMENT</w:t>
      </w:r>
    </w:p>
    <w:p w14:paraId="10587D92" w14:textId="5223DCC6" w:rsidR="0058783C" w:rsidRPr="00D33625" w:rsidRDefault="00617BD8" w:rsidP="00FE3A9E">
      <w:pPr>
        <w:pStyle w:val="JOURNALHeading2"/>
        <w:spacing w:before="240"/>
      </w:pPr>
      <w:r w:rsidRPr="00617BD8">
        <w:rPr>
          <w:bCs w:val="0"/>
        </w:rPr>
        <w:t>LEVEL OF EFFORT:</w:t>
      </w:r>
      <w:r w:rsidR="0058783C">
        <w:rPr>
          <w:b/>
        </w:rPr>
        <w:tab/>
      </w:r>
      <w:r w:rsidR="0058783C" w:rsidRPr="008A242B">
        <w:rPr>
          <w:bCs w:val="0"/>
        </w:rPr>
        <w:t>Note:</w:t>
      </w:r>
      <w:r w:rsidR="0058783C">
        <w:rPr>
          <w:b/>
        </w:rPr>
        <w:t xml:space="preserve"> </w:t>
      </w:r>
      <w:r w:rsidR="0058783C" w:rsidRPr="00290470">
        <w:t>The objective of this activity is to make sure that you have experienced the full range of inspection activities. The time needed to complete the tasks will depend on your proficiency.</w:t>
      </w:r>
    </w:p>
    <w:p w14:paraId="4CC35F1F" w14:textId="77777777" w:rsidR="00617BD8" w:rsidRPr="00617BD8" w:rsidRDefault="00617BD8" w:rsidP="00FE3A9E">
      <w:pPr>
        <w:pStyle w:val="JOURNALHeading2"/>
        <w:spacing w:before="240"/>
      </w:pPr>
      <w:r w:rsidRPr="00617BD8">
        <w:t>REFERENCES:</w:t>
      </w:r>
    </w:p>
    <w:p w14:paraId="043DB035" w14:textId="610F4B0C" w:rsidR="0058783C" w:rsidRDefault="0058783C" w:rsidP="008D6168">
      <w:pPr>
        <w:pStyle w:val="ListBullet2"/>
        <w:numPr>
          <w:ilvl w:val="0"/>
          <w:numId w:val="39"/>
        </w:numPr>
      </w:pPr>
      <w:r>
        <w:t xml:space="preserve">IP </w:t>
      </w:r>
      <w:r w:rsidRPr="00447FC8">
        <w:t>60853, “On</w:t>
      </w:r>
      <w:r w:rsidR="002C46DF">
        <w:noBreakHyphen/>
      </w:r>
      <w:r w:rsidRPr="00447FC8">
        <w:t>Site Fabrication of Compon</w:t>
      </w:r>
      <w:r>
        <w:t xml:space="preserve">ents </w:t>
      </w:r>
      <w:r w:rsidRPr="00447FC8">
        <w:t>and Construction of an ISFSI”</w:t>
      </w:r>
    </w:p>
    <w:p w14:paraId="32E969E4" w14:textId="0B1AE5BE" w:rsidR="0058783C" w:rsidRDefault="0058783C" w:rsidP="008D6168">
      <w:pPr>
        <w:pStyle w:val="ListBullet2"/>
        <w:numPr>
          <w:ilvl w:val="0"/>
          <w:numId w:val="39"/>
        </w:numPr>
      </w:pPr>
      <w:r w:rsidRPr="00447FC8">
        <w:t>IP 60854 “Preoperational Testing of</w:t>
      </w:r>
      <w:r>
        <w:t xml:space="preserve"> </w:t>
      </w:r>
      <w:r w:rsidRPr="00447FC8">
        <w:t>an ISFSI”</w:t>
      </w:r>
    </w:p>
    <w:p w14:paraId="146B2709" w14:textId="7A69D7C5" w:rsidR="0058783C" w:rsidRDefault="0058783C" w:rsidP="008D6168">
      <w:pPr>
        <w:pStyle w:val="ListBullet2"/>
        <w:numPr>
          <w:ilvl w:val="0"/>
          <w:numId w:val="39"/>
        </w:numPr>
      </w:pPr>
      <w:r w:rsidRPr="00447FC8">
        <w:t xml:space="preserve">IP </w:t>
      </w:r>
      <w:r w:rsidRPr="0075697E">
        <w:t>60855</w:t>
      </w:r>
      <w:r w:rsidRPr="00447FC8">
        <w:t xml:space="preserve"> “Operation of an ISFSI”</w:t>
      </w:r>
    </w:p>
    <w:p w14:paraId="424BC84F" w14:textId="21EC65E5" w:rsidR="0058783C" w:rsidRDefault="0058783C" w:rsidP="008D6168">
      <w:pPr>
        <w:pStyle w:val="ListBullet2"/>
        <w:numPr>
          <w:ilvl w:val="0"/>
          <w:numId w:val="39"/>
        </w:numPr>
      </w:pPr>
      <w:r w:rsidRPr="00447FC8">
        <w:t xml:space="preserve">IP </w:t>
      </w:r>
      <w:r w:rsidRPr="0075697E">
        <w:t>60856</w:t>
      </w:r>
      <w:r w:rsidRPr="00447FC8">
        <w:t>, “Review of 10</w:t>
      </w:r>
      <w:r w:rsidR="00AB4944">
        <w:t> </w:t>
      </w:r>
      <w:r w:rsidRPr="00447FC8">
        <w:t>CFR</w:t>
      </w:r>
      <w:r w:rsidR="00AB4944">
        <w:t> </w:t>
      </w:r>
      <w:r w:rsidRPr="00447FC8">
        <w:t>72.212(b)</w:t>
      </w:r>
      <w:r>
        <w:t xml:space="preserve"> </w:t>
      </w:r>
      <w:r w:rsidRPr="00447FC8">
        <w:t>Evaluations”</w:t>
      </w:r>
    </w:p>
    <w:p w14:paraId="54A98015" w14:textId="7357B580" w:rsidR="0058783C" w:rsidRDefault="0058783C" w:rsidP="008D6168">
      <w:pPr>
        <w:pStyle w:val="ListBullet2"/>
        <w:numPr>
          <w:ilvl w:val="0"/>
          <w:numId w:val="39"/>
        </w:numPr>
      </w:pPr>
      <w:r w:rsidRPr="00447FC8">
        <w:t>IP 60857, “Review of 10</w:t>
      </w:r>
      <w:r w:rsidR="00AB4944">
        <w:t> </w:t>
      </w:r>
      <w:r w:rsidRPr="00447FC8">
        <w:t>CFR</w:t>
      </w:r>
      <w:r w:rsidR="00AB4944">
        <w:t> </w:t>
      </w:r>
      <w:r w:rsidRPr="00447FC8">
        <w:t>72.48 Evaluations”</w:t>
      </w:r>
    </w:p>
    <w:p w14:paraId="6B9A790F" w14:textId="370C08CE" w:rsidR="0058783C" w:rsidRDefault="0058783C" w:rsidP="008D6168">
      <w:pPr>
        <w:pStyle w:val="ListBullet2"/>
        <w:numPr>
          <w:ilvl w:val="0"/>
          <w:numId w:val="39"/>
        </w:numPr>
      </w:pPr>
      <w:r>
        <w:t xml:space="preserve">IP </w:t>
      </w:r>
      <w:r w:rsidRPr="00447FC8">
        <w:t>60858, “Away</w:t>
      </w:r>
      <w:r w:rsidR="002C46DF">
        <w:noBreakHyphen/>
      </w:r>
      <w:r w:rsidRPr="00447FC8">
        <w:t>From</w:t>
      </w:r>
      <w:r w:rsidR="002C46DF">
        <w:noBreakHyphen/>
      </w:r>
      <w:r w:rsidRPr="00447FC8">
        <w:t>Reactor ISFSI Inspection</w:t>
      </w:r>
      <w:r>
        <w:t xml:space="preserve"> </w:t>
      </w:r>
      <w:r w:rsidRPr="00447FC8">
        <w:t>Guidance”</w:t>
      </w:r>
    </w:p>
    <w:p w14:paraId="7D972B3A" w14:textId="7F98319F" w:rsidR="0058783C" w:rsidRDefault="0058783C" w:rsidP="008D6168">
      <w:pPr>
        <w:pStyle w:val="ListBullet2"/>
        <w:numPr>
          <w:ilvl w:val="0"/>
          <w:numId w:val="39"/>
        </w:numPr>
      </w:pPr>
      <w:r>
        <w:t>IMC 2690, “</w:t>
      </w:r>
      <w:r w:rsidRPr="00447FC8">
        <w:t>I</w:t>
      </w:r>
      <w:r>
        <w:t>nspection Program</w:t>
      </w:r>
      <w:r w:rsidR="009E0BB5">
        <w:t xml:space="preserve"> for Storage of Spent Reactor Fuel and Reactor</w:t>
      </w:r>
      <w:r w:rsidR="002C46DF">
        <w:noBreakHyphen/>
      </w:r>
      <w:r w:rsidR="009E0BB5">
        <w:t>Related Greater</w:t>
      </w:r>
      <w:r w:rsidR="002C46DF">
        <w:noBreakHyphen/>
      </w:r>
      <w:r w:rsidR="009E0BB5">
        <w:t>Than</w:t>
      </w:r>
      <w:r w:rsidR="002C46DF">
        <w:noBreakHyphen/>
      </w:r>
      <w:r w:rsidR="009E0BB5">
        <w:t>Class C Waste at Independent Spent Fuel Storage Installations and for 10</w:t>
      </w:r>
      <w:r w:rsidR="00FE3A9E">
        <w:t> </w:t>
      </w:r>
      <w:r w:rsidR="009E0BB5">
        <w:t xml:space="preserve">CFR Part 71 Transportation </w:t>
      </w:r>
      <w:r w:rsidR="00E62F08">
        <w:t>Packagings”</w:t>
      </w:r>
    </w:p>
    <w:p w14:paraId="1E766D2E" w14:textId="77777777" w:rsidR="00751333" w:rsidRPr="00751333" w:rsidRDefault="00751333" w:rsidP="00FE3A9E">
      <w:pPr>
        <w:pStyle w:val="JOURNALHeading2"/>
        <w:spacing w:before="240"/>
      </w:pPr>
      <w:r w:rsidRPr="00751333">
        <w:rPr>
          <w:bCs w:val="0"/>
        </w:rPr>
        <w:t>EVALUATION CRITERIA:</w:t>
      </w:r>
    </w:p>
    <w:p w14:paraId="3B7D40AA" w14:textId="7ABFCA20" w:rsidR="0058783C" w:rsidRDefault="0058783C" w:rsidP="00BE17EA">
      <w:pPr>
        <w:pStyle w:val="BodyText2"/>
      </w:pPr>
      <w:r w:rsidRPr="00290470">
        <w:t xml:space="preserve">Upon completion of this activity, </w:t>
      </w:r>
      <w:r w:rsidR="00AB4944">
        <w:t>you</w:t>
      </w:r>
      <w:r>
        <w:t xml:space="preserve"> should be able to</w:t>
      </w:r>
      <w:r w:rsidRPr="000E7525">
        <w:t xml:space="preserve"> </w:t>
      </w:r>
      <w:r>
        <w:t xml:space="preserve">do </w:t>
      </w:r>
      <w:r w:rsidRPr="00290470">
        <w:t>the following</w:t>
      </w:r>
      <w:r>
        <w:t>:</w:t>
      </w:r>
    </w:p>
    <w:p w14:paraId="15E2274B" w14:textId="77777777" w:rsidR="0058783C" w:rsidRPr="00D33625" w:rsidRDefault="0058783C" w:rsidP="00414DB6">
      <w:pPr>
        <w:pStyle w:val="BodyText"/>
        <w:numPr>
          <w:ilvl w:val="0"/>
          <w:numId w:val="24"/>
        </w:numPr>
        <w:rPr>
          <w:b/>
          <w:bCs/>
        </w:rPr>
      </w:pPr>
      <w:r>
        <w:t>U</w:t>
      </w:r>
      <w:r w:rsidRPr="00290470">
        <w:t xml:space="preserve">nderstand the baseline inspection </w:t>
      </w:r>
      <w:r>
        <w:t>process</w:t>
      </w:r>
      <w:r w:rsidR="00C01D37">
        <w:t>.</w:t>
      </w:r>
    </w:p>
    <w:p w14:paraId="3DF623F7" w14:textId="4C3A9733" w:rsidR="0058783C" w:rsidRPr="00D33625" w:rsidRDefault="0058783C" w:rsidP="00414DB6">
      <w:pPr>
        <w:pStyle w:val="BodyText"/>
        <w:numPr>
          <w:ilvl w:val="0"/>
          <w:numId w:val="24"/>
        </w:numPr>
      </w:pPr>
      <w:r w:rsidRPr="00D33625">
        <w:t>Describe the contents and purpose of the site</w:t>
      </w:r>
      <w:r w:rsidR="002C46DF">
        <w:noBreakHyphen/>
      </w:r>
      <w:r w:rsidRPr="00D33625">
        <w:t>specific inspection plan.</w:t>
      </w:r>
    </w:p>
    <w:p w14:paraId="6042DE65" w14:textId="77777777" w:rsidR="0058783C" w:rsidRPr="00D33625" w:rsidRDefault="0058783C" w:rsidP="00414DB6">
      <w:pPr>
        <w:pStyle w:val="BodyText"/>
        <w:numPr>
          <w:ilvl w:val="0"/>
          <w:numId w:val="24"/>
        </w:numPr>
      </w:pPr>
      <w:r w:rsidRPr="00D33625">
        <w:t>Describe the purpose of the inspection planning call.</w:t>
      </w:r>
    </w:p>
    <w:p w14:paraId="34A91893" w14:textId="28445576" w:rsidR="0058783C" w:rsidRDefault="0058783C" w:rsidP="00414DB6">
      <w:pPr>
        <w:pStyle w:val="BodyText"/>
        <w:numPr>
          <w:ilvl w:val="0"/>
          <w:numId w:val="24"/>
        </w:numPr>
      </w:pPr>
      <w:r>
        <w:t xml:space="preserve">Develop a </w:t>
      </w:r>
      <w:r w:rsidRPr="00D33625">
        <w:t xml:space="preserve">specific inspection plan </w:t>
      </w:r>
      <w:r>
        <w:t>and p</w:t>
      </w:r>
      <w:r w:rsidRPr="00D33625">
        <w:t xml:space="preserve">rovide </w:t>
      </w:r>
      <w:r>
        <w:t xml:space="preserve">it to </w:t>
      </w:r>
      <w:r w:rsidR="00083ED6">
        <w:t xml:space="preserve">your </w:t>
      </w:r>
      <w:r>
        <w:t>immediate</w:t>
      </w:r>
      <w:r w:rsidRPr="00D33625">
        <w:t xml:space="preserve"> supervisor.</w:t>
      </w:r>
    </w:p>
    <w:p w14:paraId="380BE8F7" w14:textId="77777777" w:rsidR="0058783C" w:rsidRPr="00D33625" w:rsidRDefault="0058783C" w:rsidP="00414DB6">
      <w:pPr>
        <w:pStyle w:val="BodyText"/>
        <w:numPr>
          <w:ilvl w:val="0"/>
          <w:numId w:val="24"/>
        </w:numPr>
      </w:pPr>
      <w:r w:rsidRPr="00D33625">
        <w:t>Describe the purpose and contents of a specific inspection plan.</w:t>
      </w:r>
    </w:p>
    <w:p w14:paraId="480DD3EF" w14:textId="77777777" w:rsidR="0058783C" w:rsidRPr="00D33625" w:rsidRDefault="0058783C" w:rsidP="00414DB6">
      <w:pPr>
        <w:pStyle w:val="BodyText"/>
        <w:numPr>
          <w:ilvl w:val="0"/>
          <w:numId w:val="24"/>
        </w:numPr>
      </w:pPr>
      <w:r w:rsidRPr="00D33625">
        <w:t>Discuss the documents to be reviewed, including their content and purpose, before an inspection.</w:t>
      </w:r>
    </w:p>
    <w:p w14:paraId="69054030" w14:textId="77777777" w:rsidR="0058783C" w:rsidRPr="00D33625" w:rsidRDefault="0058783C" w:rsidP="00414DB6">
      <w:pPr>
        <w:pStyle w:val="BodyText"/>
        <w:numPr>
          <w:ilvl w:val="0"/>
          <w:numId w:val="24"/>
        </w:numPr>
      </w:pPr>
      <w:r w:rsidRPr="00D33625">
        <w:t xml:space="preserve">Describe the activities accomplished </w:t>
      </w:r>
      <w:r w:rsidRPr="00C01D37">
        <w:t>by the staff</w:t>
      </w:r>
      <w:r>
        <w:t xml:space="preserve"> </w:t>
      </w:r>
      <w:r w:rsidRPr="00D33625">
        <w:t>during the inspection(s) and their purpose.</w:t>
      </w:r>
    </w:p>
    <w:p w14:paraId="097C5BEA" w14:textId="2ABA25D0" w:rsidR="0058783C" w:rsidRDefault="008A242B" w:rsidP="00414DB6">
      <w:pPr>
        <w:pStyle w:val="BodyText"/>
        <w:numPr>
          <w:ilvl w:val="1"/>
          <w:numId w:val="33"/>
        </w:numPr>
        <w:contextualSpacing/>
      </w:pPr>
      <w:r>
        <w:t>E</w:t>
      </w:r>
      <w:r w:rsidR="0058783C" w:rsidRPr="00D33625">
        <w:t>ntrance meeting</w:t>
      </w:r>
    </w:p>
    <w:p w14:paraId="02DED7C2" w14:textId="5F090AD9" w:rsidR="0058783C" w:rsidRDefault="002E354F" w:rsidP="00414DB6">
      <w:pPr>
        <w:pStyle w:val="BodyText"/>
        <w:numPr>
          <w:ilvl w:val="1"/>
          <w:numId w:val="33"/>
        </w:numPr>
        <w:contextualSpacing/>
      </w:pPr>
      <w:r>
        <w:t>M</w:t>
      </w:r>
      <w:r w:rsidR="0058783C" w:rsidRPr="00D33625">
        <w:t>anagement brief</w:t>
      </w:r>
      <w:r w:rsidR="00C01D37">
        <w:t>ing</w:t>
      </w:r>
      <w:r w:rsidR="0058783C" w:rsidRPr="00D33625">
        <w:t xml:space="preserve"> and exit prebrief</w:t>
      </w:r>
      <w:r w:rsidR="00C01D37">
        <w:t>ing</w:t>
      </w:r>
      <w:r w:rsidR="0058783C" w:rsidRPr="00D33625">
        <w:t xml:space="preserve"> of licensee management</w:t>
      </w:r>
    </w:p>
    <w:p w14:paraId="3A07E659" w14:textId="42495D87" w:rsidR="0058783C" w:rsidRDefault="002E354F" w:rsidP="00414DB6">
      <w:pPr>
        <w:pStyle w:val="BodyText"/>
        <w:numPr>
          <w:ilvl w:val="1"/>
          <w:numId w:val="33"/>
        </w:numPr>
        <w:contextualSpacing/>
      </w:pPr>
      <w:r>
        <w:t>E</w:t>
      </w:r>
      <w:r w:rsidR="0058783C" w:rsidRPr="00D33625">
        <w:t>xit meeting</w:t>
      </w:r>
    </w:p>
    <w:p w14:paraId="27CD4677" w14:textId="77777777" w:rsidR="00751333" w:rsidRPr="00751333" w:rsidRDefault="00751333" w:rsidP="00FE3A9E">
      <w:pPr>
        <w:pStyle w:val="JOURNALHeading2"/>
        <w:spacing w:before="240"/>
      </w:pPr>
      <w:r w:rsidRPr="00751333">
        <w:t>TASKS:</w:t>
      </w:r>
    </w:p>
    <w:p w14:paraId="163F6257" w14:textId="6A98D3ED" w:rsidR="00777450" w:rsidRDefault="00777450" w:rsidP="00414DB6">
      <w:pPr>
        <w:pStyle w:val="BodyText"/>
        <w:numPr>
          <w:ilvl w:val="0"/>
          <w:numId w:val="22"/>
        </w:numPr>
      </w:pPr>
      <w:r>
        <w:t xml:space="preserve">Perform the following four inspection accompaniments </w:t>
      </w:r>
      <w:r w:rsidR="000C03FB">
        <w:t>to complete OJT-1 through 4.</w:t>
      </w:r>
    </w:p>
    <w:p w14:paraId="04669BBF" w14:textId="3DCBB891" w:rsidR="000C03FB" w:rsidRDefault="000C03FB" w:rsidP="00414DB6">
      <w:pPr>
        <w:pStyle w:val="BodyText"/>
        <w:numPr>
          <w:ilvl w:val="1"/>
          <w:numId w:val="41"/>
        </w:numPr>
        <w:contextualSpacing/>
      </w:pPr>
      <w:r>
        <w:t>ISFSI pad inspection</w:t>
      </w:r>
    </w:p>
    <w:p w14:paraId="1649B841" w14:textId="63CF8901" w:rsidR="000C03FB" w:rsidRDefault="000C03FB" w:rsidP="00414DB6">
      <w:pPr>
        <w:pStyle w:val="BodyText"/>
        <w:numPr>
          <w:ilvl w:val="1"/>
          <w:numId w:val="41"/>
        </w:numPr>
        <w:contextualSpacing/>
      </w:pPr>
      <w:r>
        <w:t>ISFSI preoperational tes</w:t>
      </w:r>
      <w:r w:rsidR="00761B53">
        <w:t xml:space="preserve">ting </w:t>
      </w:r>
      <w:r>
        <w:t>inspection</w:t>
      </w:r>
    </w:p>
    <w:p w14:paraId="29C430AE" w14:textId="4367E8F3" w:rsidR="000C03FB" w:rsidRDefault="000C03FB" w:rsidP="00414DB6">
      <w:pPr>
        <w:pStyle w:val="BodyText"/>
        <w:numPr>
          <w:ilvl w:val="1"/>
          <w:numId w:val="41"/>
        </w:numPr>
        <w:contextualSpacing/>
      </w:pPr>
      <w:r>
        <w:t xml:space="preserve">ISFSI </w:t>
      </w:r>
      <w:r w:rsidR="00761B53">
        <w:t>72.212 review</w:t>
      </w:r>
      <w:r>
        <w:t xml:space="preserve"> inspection</w:t>
      </w:r>
    </w:p>
    <w:p w14:paraId="20E9C45E" w14:textId="6108A896" w:rsidR="000C03FB" w:rsidRDefault="00761B53" w:rsidP="00414DB6">
      <w:pPr>
        <w:pStyle w:val="BodyText"/>
        <w:numPr>
          <w:ilvl w:val="1"/>
          <w:numId w:val="41"/>
        </w:numPr>
      </w:pPr>
      <w:r>
        <w:t>ISFSI operational inspection</w:t>
      </w:r>
    </w:p>
    <w:p w14:paraId="54F22F95" w14:textId="71C7BA34" w:rsidR="0058783C" w:rsidRPr="00290470" w:rsidRDefault="0058783C" w:rsidP="00414DB6">
      <w:pPr>
        <w:pStyle w:val="BodyText"/>
        <w:numPr>
          <w:ilvl w:val="0"/>
          <w:numId w:val="22"/>
        </w:numPr>
      </w:pPr>
      <w:r w:rsidRPr="00290470">
        <w:t>Review the annual or applicable site</w:t>
      </w:r>
      <w:r w:rsidR="002C46DF">
        <w:noBreakHyphen/>
      </w:r>
      <w:r w:rsidRPr="00290470">
        <w:t xml:space="preserve">specific inspection plan to understand how </w:t>
      </w:r>
      <w:r w:rsidRPr="00C01D37">
        <w:t>the staff’s</w:t>
      </w:r>
      <w:r>
        <w:t xml:space="preserve"> </w:t>
      </w:r>
      <w:r w:rsidRPr="00290470">
        <w:t>inspection effort fits into the overall plan.</w:t>
      </w:r>
    </w:p>
    <w:p w14:paraId="4072B0E7" w14:textId="77777777" w:rsidR="0058783C" w:rsidRPr="00290470" w:rsidRDefault="0058783C" w:rsidP="00414DB6">
      <w:pPr>
        <w:pStyle w:val="BodyText"/>
        <w:numPr>
          <w:ilvl w:val="0"/>
          <w:numId w:val="22"/>
        </w:numPr>
      </w:pPr>
      <w:r w:rsidRPr="00290470">
        <w:t>Participate in an inspection planning call to the licensee.</w:t>
      </w:r>
    </w:p>
    <w:p w14:paraId="1CDA917B" w14:textId="1D94D9BD" w:rsidR="0058783C" w:rsidRPr="00290470" w:rsidRDefault="0058783C" w:rsidP="00414DB6">
      <w:pPr>
        <w:pStyle w:val="BodyText"/>
        <w:numPr>
          <w:ilvl w:val="0"/>
          <w:numId w:val="22"/>
        </w:numPr>
      </w:pPr>
      <w:r w:rsidRPr="00290470">
        <w:t>Participate in developing the inspection</w:t>
      </w:r>
      <w:r w:rsidR="002C46DF">
        <w:noBreakHyphen/>
      </w:r>
      <w:r w:rsidRPr="00290470">
        <w:t>specific plan.</w:t>
      </w:r>
    </w:p>
    <w:p w14:paraId="47A42EBD" w14:textId="77777777" w:rsidR="0058783C" w:rsidRDefault="0058783C" w:rsidP="00414DB6">
      <w:pPr>
        <w:pStyle w:val="BodyText"/>
        <w:numPr>
          <w:ilvl w:val="0"/>
          <w:numId w:val="22"/>
        </w:numPr>
      </w:pPr>
      <w:r w:rsidRPr="00290470">
        <w:t>Review the following documents to understand how they provide background information, current issues, and areas for emphasis and support for the inspection effort you plan to accomplish:</w:t>
      </w:r>
    </w:p>
    <w:p w14:paraId="00A1ED71" w14:textId="1C390612" w:rsidR="0058783C" w:rsidRPr="00290470" w:rsidRDefault="00E63E31" w:rsidP="00414DB6">
      <w:pPr>
        <w:pStyle w:val="BodyText"/>
        <w:numPr>
          <w:ilvl w:val="1"/>
          <w:numId w:val="42"/>
        </w:numPr>
      </w:pPr>
      <w:r>
        <w:t>P</w:t>
      </w:r>
      <w:r w:rsidR="0058783C" w:rsidRPr="00290470">
        <w:t>revious inspection reports</w:t>
      </w:r>
    </w:p>
    <w:p w14:paraId="5F1EC74A" w14:textId="54122FD3" w:rsidR="0058783C" w:rsidRPr="00290470" w:rsidRDefault="00E63E31" w:rsidP="00414DB6">
      <w:pPr>
        <w:pStyle w:val="BodyText"/>
        <w:numPr>
          <w:ilvl w:val="1"/>
          <w:numId w:val="42"/>
        </w:numPr>
      </w:pPr>
      <w:r>
        <w:t>A</w:t>
      </w:r>
      <w:r w:rsidR="0058783C" w:rsidRPr="00290470">
        <w:t>ppropriate licensee documents</w:t>
      </w:r>
    </w:p>
    <w:p w14:paraId="3AD0476A" w14:textId="538EE19B" w:rsidR="0058783C" w:rsidRPr="00290470" w:rsidRDefault="00E63E31" w:rsidP="00414DB6">
      <w:pPr>
        <w:pStyle w:val="BodyText"/>
        <w:numPr>
          <w:ilvl w:val="1"/>
          <w:numId w:val="42"/>
        </w:numPr>
      </w:pPr>
      <w:r>
        <w:t>A</w:t>
      </w:r>
      <w:r w:rsidR="0058783C" w:rsidRPr="00290470">
        <w:t>pplicable inspection procedures</w:t>
      </w:r>
    </w:p>
    <w:p w14:paraId="4AFFFA60" w14:textId="63A13AD5" w:rsidR="00E63E31" w:rsidRPr="00290470" w:rsidRDefault="00E63E31" w:rsidP="00414DB6">
      <w:pPr>
        <w:pStyle w:val="BodyText"/>
        <w:numPr>
          <w:ilvl w:val="1"/>
          <w:numId w:val="42"/>
        </w:numPr>
      </w:pPr>
      <w:r>
        <w:t xml:space="preserve">Other applicable </w:t>
      </w:r>
      <w:r w:rsidRPr="00290470">
        <w:t>documents (e.g., performance indicators, licensee event reports, information notices, and bulletins</w:t>
      </w:r>
    </w:p>
    <w:p w14:paraId="7AF8171D" w14:textId="77777777" w:rsidR="0058783C" w:rsidRPr="00290470" w:rsidRDefault="0058783C" w:rsidP="00414DB6">
      <w:pPr>
        <w:pStyle w:val="BodyText"/>
        <w:numPr>
          <w:ilvl w:val="0"/>
          <w:numId w:val="22"/>
        </w:numPr>
      </w:pPr>
      <w:r w:rsidRPr="00290470">
        <w:t xml:space="preserve">Observe </w:t>
      </w:r>
      <w:r>
        <w:t xml:space="preserve">and participate in </w:t>
      </w:r>
      <w:r w:rsidRPr="00290470">
        <w:t>an entrance meeting.</w:t>
      </w:r>
    </w:p>
    <w:p w14:paraId="612E9822" w14:textId="77777777" w:rsidR="0058783C" w:rsidRDefault="0058783C" w:rsidP="00414DB6">
      <w:pPr>
        <w:pStyle w:val="BodyText"/>
        <w:numPr>
          <w:ilvl w:val="0"/>
          <w:numId w:val="22"/>
        </w:numPr>
      </w:pPr>
      <w:r>
        <w:t>During a</w:t>
      </w:r>
      <w:r w:rsidRPr="00290470">
        <w:t xml:space="preserve"> planned inspection</w:t>
      </w:r>
      <w:r>
        <w:t xml:space="preserve">, perform the </w:t>
      </w:r>
      <w:r w:rsidRPr="00290470">
        <w:t>following</w:t>
      </w:r>
      <w:r>
        <w:t xml:space="preserve"> tasks</w:t>
      </w:r>
      <w:r w:rsidRPr="00290470">
        <w:t>:</w:t>
      </w:r>
    </w:p>
    <w:p w14:paraId="538F4218" w14:textId="100119A8" w:rsidR="0058783C" w:rsidRPr="00290470" w:rsidRDefault="002E354F" w:rsidP="00414DB6">
      <w:pPr>
        <w:pStyle w:val="BodyText"/>
        <w:numPr>
          <w:ilvl w:val="1"/>
          <w:numId w:val="43"/>
        </w:numPr>
        <w:contextualSpacing/>
      </w:pPr>
      <w:r>
        <w:t>O</w:t>
      </w:r>
      <w:r w:rsidR="0058783C" w:rsidRPr="00290470">
        <w:t>bserv</w:t>
      </w:r>
      <w:r w:rsidR="0058783C">
        <w:t>e</w:t>
      </w:r>
      <w:r w:rsidR="0058783C" w:rsidRPr="00290470">
        <w:t xml:space="preserve"> implementation of inspection procedures</w:t>
      </w:r>
    </w:p>
    <w:p w14:paraId="39E76238" w14:textId="1D8B7860" w:rsidR="0058783C" w:rsidRPr="00290470" w:rsidRDefault="002E354F" w:rsidP="00414DB6">
      <w:pPr>
        <w:pStyle w:val="BodyText"/>
        <w:numPr>
          <w:ilvl w:val="1"/>
          <w:numId w:val="43"/>
        </w:numPr>
        <w:contextualSpacing/>
      </w:pPr>
      <w:r>
        <w:t>O</w:t>
      </w:r>
      <w:r w:rsidR="0058783C" w:rsidRPr="00290470">
        <w:t>bser</w:t>
      </w:r>
      <w:r w:rsidR="0058783C">
        <w:t>ve</w:t>
      </w:r>
      <w:r w:rsidR="0058783C" w:rsidRPr="00290470">
        <w:t xml:space="preserve"> interviews</w:t>
      </w:r>
      <w:r w:rsidR="00083ED6">
        <w:t xml:space="preserve"> and </w:t>
      </w:r>
      <w:r w:rsidR="0058783C" w:rsidRPr="00290470">
        <w:t>discussion with facility personnel</w:t>
      </w:r>
    </w:p>
    <w:p w14:paraId="7CAFCD77" w14:textId="2F4536B7" w:rsidR="0058783C" w:rsidRPr="00290470" w:rsidRDefault="002E354F" w:rsidP="00414DB6">
      <w:pPr>
        <w:pStyle w:val="BodyText"/>
        <w:numPr>
          <w:ilvl w:val="1"/>
          <w:numId w:val="43"/>
        </w:numPr>
        <w:contextualSpacing/>
      </w:pPr>
      <w:r>
        <w:t>O</w:t>
      </w:r>
      <w:r w:rsidR="0058783C" w:rsidRPr="00290470">
        <w:t>bserv</w:t>
      </w:r>
      <w:r w:rsidR="0058783C">
        <w:t>e</w:t>
      </w:r>
      <w:r w:rsidR="0058783C" w:rsidRPr="00290470">
        <w:t xml:space="preserve"> facility work activities</w:t>
      </w:r>
    </w:p>
    <w:p w14:paraId="7F6A473C" w14:textId="73B88AEF" w:rsidR="0058783C" w:rsidRPr="00290470" w:rsidRDefault="002E354F" w:rsidP="00414DB6">
      <w:pPr>
        <w:pStyle w:val="BodyText"/>
        <w:numPr>
          <w:ilvl w:val="1"/>
          <w:numId w:val="43"/>
        </w:numPr>
        <w:contextualSpacing/>
      </w:pPr>
      <w:r>
        <w:t>R</w:t>
      </w:r>
      <w:r w:rsidR="0058783C" w:rsidRPr="00290470">
        <w:t>eview documentation and records</w:t>
      </w:r>
    </w:p>
    <w:p w14:paraId="71223461" w14:textId="522ECC1C" w:rsidR="004F437B" w:rsidRPr="00290470" w:rsidRDefault="004F437B" w:rsidP="00414DB6">
      <w:pPr>
        <w:pStyle w:val="BodyText"/>
        <w:numPr>
          <w:ilvl w:val="1"/>
          <w:numId w:val="43"/>
        </w:numPr>
      </w:pPr>
      <w:r>
        <w:t>Discuss inspection result</w:t>
      </w:r>
      <w:r w:rsidR="002F5E81">
        <w:t>s with facility personnel</w:t>
      </w:r>
    </w:p>
    <w:p w14:paraId="6BAFB210" w14:textId="77777777" w:rsidR="0058783C" w:rsidRDefault="0058783C" w:rsidP="00414DB6">
      <w:pPr>
        <w:pStyle w:val="BodyText"/>
        <w:numPr>
          <w:ilvl w:val="0"/>
          <w:numId w:val="22"/>
        </w:numPr>
      </w:pPr>
      <w:r w:rsidRPr="00290470">
        <w:t xml:space="preserve">Observe </w:t>
      </w:r>
      <w:r>
        <w:t xml:space="preserve">and participate in </w:t>
      </w:r>
      <w:r w:rsidRPr="00290470">
        <w:t xml:space="preserve">a briefing </w:t>
      </w:r>
      <w:r>
        <w:t>to</w:t>
      </w:r>
      <w:r w:rsidRPr="00290470">
        <w:t xml:space="preserve"> NRC management.</w:t>
      </w:r>
    </w:p>
    <w:p w14:paraId="46662665" w14:textId="77777777" w:rsidR="0058783C" w:rsidRDefault="0058783C" w:rsidP="00414DB6">
      <w:pPr>
        <w:pStyle w:val="BodyText"/>
        <w:numPr>
          <w:ilvl w:val="0"/>
          <w:numId w:val="22"/>
        </w:numPr>
      </w:pPr>
      <w:r w:rsidRPr="00290470">
        <w:t xml:space="preserve">Observe </w:t>
      </w:r>
      <w:r>
        <w:t xml:space="preserve">and participate in </w:t>
      </w:r>
      <w:r w:rsidRPr="00290470">
        <w:t>an exit prebrief</w:t>
      </w:r>
      <w:r w:rsidR="00EC1872">
        <w:t>ing</w:t>
      </w:r>
      <w:r w:rsidRPr="00290470">
        <w:t xml:space="preserve"> of licensee management.</w:t>
      </w:r>
    </w:p>
    <w:p w14:paraId="263D71D9" w14:textId="77777777" w:rsidR="0058783C" w:rsidRPr="00290470" w:rsidRDefault="0058783C" w:rsidP="00414DB6">
      <w:pPr>
        <w:pStyle w:val="BodyText"/>
        <w:numPr>
          <w:ilvl w:val="0"/>
          <w:numId w:val="22"/>
        </w:numPr>
      </w:pPr>
      <w:r w:rsidRPr="00290470">
        <w:t xml:space="preserve">Observe </w:t>
      </w:r>
      <w:r>
        <w:t xml:space="preserve">and participate in </w:t>
      </w:r>
      <w:r w:rsidRPr="00290470">
        <w:t>an exit meeting.</w:t>
      </w:r>
    </w:p>
    <w:p w14:paraId="643E4553" w14:textId="1395CA07" w:rsidR="0058783C" w:rsidRDefault="0058783C" w:rsidP="00414DB6">
      <w:pPr>
        <w:pStyle w:val="BodyText"/>
        <w:numPr>
          <w:ilvl w:val="0"/>
          <w:numId w:val="22"/>
        </w:numPr>
      </w:pPr>
      <w:r>
        <w:t xml:space="preserve">Perform the following tasks </w:t>
      </w:r>
      <w:r w:rsidRPr="00290470">
        <w:t>in an inspection:</w:t>
      </w:r>
    </w:p>
    <w:p w14:paraId="43F667F4" w14:textId="16A58BBB" w:rsidR="0058783C" w:rsidRPr="00290470" w:rsidRDefault="0058783C" w:rsidP="00414DB6">
      <w:pPr>
        <w:pStyle w:val="BodyText"/>
        <w:numPr>
          <w:ilvl w:val="1"/>
          <w:numId w:val="44"/>
        </w:numPr>
        <w:contextualSpacing/>
      </w:pPr>
      <w:r w:rsidRPr="00290470">
        <w:t>draft a portion of the inspection</w:t>
      </w:r>
      <w:r w:rsidR="002C46DF">
        <w:noBreakHyphen/>
      </w:r>
      <w:r w:rsidRPr="00290470">
        <w:t>specific plan</w:t>
      </w:r>
    </w:p>
    <w:p w14:paraId="5EFEDD92" w14:textId="77777777" w:rsidR="0058783C" w:rsidRPr="00290470" w:rsidRDefault="0058783C" w:rsidP="00414DB6">
      <w:pPr>
        <w:pStyle w:val="BodyText"/>
        <w:numPr>
          <w:ilvl w:val="1"/>
          <w:numId w:val="44"/>
        </w:numPr>
        <w:contextualSpacing/>
      </w:pPr>
      <w:r w:rsidRPr="00290470">
        <w:t>conduct</w:t>
      </w:r>
      <w:r>
        <w:t xml:space="preserve"> </w:t>
      </w:r>
      <w:r w:rsidRPr="00290470">
        <w:t xml:space="preserve">activities described in </w:t>
      </w:r>
      <w:r w:rsidR="00083ED6">
        <w:t>Task</w:t>
      </w:r>
      <w:r w:rsidRPr="00290470">
        <w:t xml:space="preserve"> 6 above, as appropriate</w:t>
      </w:r>
    </w:p>
    <w:p w14:paraId="72871363" w14:textId="77777777" w:rsidR="0058783C" w:rsidRPr="00290470" w:rsidRDefault="0058783C" w:rsidP="00414DB6">
      <w:pPr>
        <w:pStyle w:val="BodyText"/>
        <w:numPr>
          <w:ilvl w:val="1"/>
          <w:numId w:val="44"/>
        </w:numPr>
      </w:pPr>
      <w:r w:rsidRPr="00290470">
        <w:t>conduct a portion of the following:</w:t>
      </w:r>
    </w:p>
    <w:p w14:paraId="42FFA5A4" w14:textId="4EBF8286" w:rsidR="0058783C" w:rsidRPr="00290470" w:rsidRDefault="00E249EC" w:rsidP="00414DB6">
      <w:pPr>
        <w:pStyle w:val="BodyText"/>
        <w:numPr>
          <w:ilvl w:val="2"/>
          <w:numId w:val="44"/>
        </w:numPr>
        <w:contextualSpacing/>
      </w:pPr>
      <w:r>
        <w:t>E</w:t>
      </w:r>
      <w:r w:rsidR="0058783C" w:rsidRPr="00290470">
        <w:t>ntrance meeting</w:t>
      </w:r>
    </w:p>
    <w:p w14:paraId="648254F9" w14:textId="32180F61" w:rsidR="0058783C" w:rsidRDefault="00E249EC" w:rsidP="00414DB6">
      <w:pPr>
        <w:pStyle w:val="BodyText"/>
        <w:numPr>
          <w:ilvl w:val="2"/>
          <w:numId w:val="44"/>
        </w:numPr>
        <w:contextualSpacing/>
      </w:pPr>
      <w:r>
        <w:t>B</w:t>
      </w:r>
      <w:r w:rsidR="0058783C" w:rsidRPr="00290470">
        <w:t>rie</w:t>
      </w:r>
      <w:r w:rsidR="0058783C">
        <w:t>fing of NRC management</w:t>
      </w:r>
    </w:p>
    <w:p w14:paraId="7702D0D6" w14:textId="7B5A0B9E" w:rsidR="0058783C" w:rsidRPr="00290470" w:rsidRDefault="00F367F2" w:rsidP="00414DB6">
      <w:pPr>
        <w:pStyle w:val="BodyText"/>
        <w:numPr>
          <w:ilvl w:val="2"/>
          <w:numId w:val="44"/>
        </w:numPr>
        <w:contextualSpacing/>
      </w:pPr>
      <w:r>
        <w:t>P</w:t>
      </w:r>
      <w:r w:rsidR="0058783C" w:rsidRPr="00290470">
        <w:t>rebrief</w:t>
      </w:r>
      <w:r w:rsidR="00C01D37">
        <w:t>ing</w:t>
      </w:r>
      <w:r w:rsidR="0058783C" w:rsidRPr="00290470">
        <w:t xml:space="preserve"> of licensee management</w:t>
      </w:r>
    </w:p>
    <w:p w14:paraId="42128FAA" w14:textId="54DDC01D" w:rsidR="0058783C" w:rsidRDefault="00777EE3" w:rsidP="00414DB6">
      <w:pPr>
        <w:pStyle w:val="BodyText"/>
        <w:numPr>
          <w:ilvl w:val="2"/>
          <w:numId w:val="44"/>
        </w:numPr>
      </w:pPr>
      <w:r>
        <w:t>E</w:t>
      </w:r>
      <w:r w:rsidR="0058783C" w:rsidRPr="00290470">
        <w:t>xit meeting</w:t>
      </w:r>
    </w:p>
    <w:p w14:paraId="6A79506E" w14:textId="43D5E652" w:rsidR="0058783C" w:rsidRDefault="00083ED6" w:rsidP="00414DB6">
      <w:pPr>
        <w:pStyle w:val="BodyText"/>
        <w:numPr>
          <w:ilvl w:val="0"/>
          <w:numId w:val="22"/>
        </w:numPr>
        <w:spacing w:before="240"/>
      </w:pPr>
      <w:r>
        <w:t>M</w:t>
      </w:r>
      <w:r w:rsidR="0058783C" w:rsidRPr="00E962C6">
        <w:t xml:space="preserve">eet with </w:t>
      </w:r>
      <w:r>
        <w:t>your</w:t>
      </w:r>
      <w:r w:rsidRPr="00E962C6">
        <w:t xml:space="preserve"> </w:t>
      </w:r>
      <w:r w:rsidR="0058783C" w:rsidRPr="00E962C6">
        <w:t xml:space="preserve">supervisor or the person designated to be </w:t>
      </w:r>
      <w:r w:rsidR="0058783C">
        <w:t>the</w:t>
      </w:r>
      <w:r w:rsidR="0058783C" w:rsidRPr="00E962C6">
        <w:t xml:space="preserve"> resource for this activity to discuss the items listed in the evaluation </w:t>
      </w:r>
      <w:r w:rsidR="00C01D37" w:rsidRPr="00E962C6">
        <w:t>criteri</w:t>
      </w:r>
      <w:r w:rsidR="00C01D37">
        <w:t>a</w:t>
      </w:r>
      <w:r w:rsidR="00C01D37" w:rsidRPr="00E962C6">
        <w:t xml:space="preserve"> </w:t>
      </w:r>
      <w:r w:rsidR="0058783C" w:rsidRPr="00E962C6">
        <w:t>section.</w:t>
      </w:r>
    </w:p>
    <w:p w14:paraId="29F1ED70" w14:textId="45CBE297" w:rsidR="0058783C" w:rsidRDefault="00751333" w:rsidP="00FE3A9E">
      <w:pPr>
        <w:pStyle w:val="JOURNALHeading2"/>
        <w:spacing w:before="240"/>
      </w:pPr>
      <w:r w:rsidRPr="00751333">
        <w:t>DOCUMENTATION:</w:t>
      </w:r>
      <w:r w:rsidRPr="00751333">
        <w:tab/>
      </w:r>
      <w:r w:rsidR="00083ED6">
        <w:t>You</w:t>
      </w:r>
      <w:r w:rsidR="0058783C" w:rsidRPr="00256A59">
        <w:t xml:space="preserve"> should</w:t>
      </w:r>
      <w:r w:rsidR="0058783C">
        <w:rPr>
          <w:b/>
        </w:rPr>
        <w:t xml:space="preserve"> </w:t>
      </w:r>
      <w:r w:rsidR="0058783C">
        <w:t>o</w:t>
      </w:r>
      <w:r w:rsidR="0058783C" w:rsidRPr="00CD76D7">
        <w:t xml:space="preserve">btain </w:t>
      </w:r>
      <w:r w:rsidR="00083ED6">
        <w:t>your</w:t>
      </w:r>
      <w:r w:rsidR="0058783C" w:rsidRPr="00CD76D7">
        <w:t xml:space="preserve"> </w:t>
      </w:r>
      <w:r w:rsidR="0058783C">
        <w:t xml:space="preserve">immediate </w:t>
      </w:r>
      <w:r w:rsidR="0058783C" w:rsidRPr="00CD76D7">
        <w:t>supervisor</w:t>
      </w:r>
      <w:r w:rsidR="00083ED6">
        <w:t>’</w:t>
      </w:r>
      <w:r w:rsidR="0058783C" w:rsidRPr="00CD76D7">
        <w:t xml:space="preserve">s </w:t>
      </w:r>
      <w:r w:rsidR="00B51186">
        <w:t xml:space="preserve">or designee’s </w:t>
      </w:r>
      <w:r w:rsidR="0058783C" w:rsidRPr="00CD76D7">
        <w:t>signature</w:t>
      </w:r>
      <w:r w:rsidR="0058783C" w:rsidRPr="00D60E5A" w:rsidDel="006F1D37">
        <w:t xml:space="preserve"> </w:t>
      </w:r>
      <w:r w:rsidR="0058783C">
        <w:t xml:space="preserve">on </w:t>
      </w:r>
      <w:r w:rsidR="0058783C" w:rsidRPr="00290470">
        <w:t>Item</w:t>
      </w:r>
      <w:r w:rsidR="00083ED6">
        <w:t>s</w:t>
      </w:r>
      <w:r w:rsidR="0058783C" w:rsidRPr="00290470">
        <w:t xml:space="preserve"> OJT</w:t>
      </w:r>
      <w:r w:rsidR="002C46DF">
        <w:noBreakHyphen/>
      </w:r>
      <w:r w:rsidR="0058783C">
        <w:t>1, 2,</w:t>
      </w:r>
      <w:r w:rsidR="00557374">
        <w:t xml:space="preserve"> </w:t>
      </w:r>
      <w:r w:rsidR="0058783C">
        <w:t>3</w:t>
      </w:r>
      <w:r w:rsidR="00A52D14">
        <w:t>,</w:t>
      </w:r>
      <w:r w:rsidR="004D1CAD">
        <w:t xml:space="preserve"> and </w:t>
      </w:r>
      <w:r w:rsidR="002C46DF">
        <w:noBreakHyphen/>
      </w:r>
      <w:r w:rsidR="004D1CAD">
        <w:t>4</w:t>
      </w:r>
      <w:r w:rsidR="0058783C" w:rsidRPr="00290470">
        <w:t>.</w:t>
      </w:r>
    </w:p>
    <w:p w14:paraId="392319A3" w14:textId="77777777" w:rsidR="0058783C" w:rsidRDefault="0058783C" w:rsidP="0058783C">
      <w:pPr>
        <w:widowControl/>
        <w:autoSpaceDE/>
        <w:autoSpaceDN/>
        <w:adjustRightInd/>
        <w:spacing w:line="276" w:lineRule="auto"/>
        <w:rPr>
          <w:b/>
        </w:rPr>
      </w:pPr>
      <w:r>
        <w:rPr>
          <w:b/>
        </w:rPr>
        <w:br w:type="page"/>
      </w:r>
    </w:p>
    <w:p w14:paraId="77D66D49" w14:textId="0EA48F52" w:rsidR="0058783C" w:rsidRPr="00FD78C0" w:rsidRDefault="0058783C" w:rsidP="00EE1CB9">
      <w:pPr>
        <w:pStyle w:val="Heading3"/>
      </w:pPr>
      <w:bookmarkStart w:id="207" w:name="_Toc152321957"/>
      <w:bookmarkStart w:id="208" w:name="_Toc152570785"/>
      <w:bookmarkStart w:id="209" w:name="_Toc178081673"/>
      <w:r w:rsidRPr="00FD78C0">
        <w:t>Form B</w:t>
      </w:r>
      <w:r w:rsidR="00050107">
        <w:t>-</w:t>
      </w:r>
      <w:r w:rsidRPr="00FD78C0">
        <w:t>1</w:t>
      </w:r>
      <w:r w:rsidR="00BF518D" w:rsidRPr="00FD78C0">
        <w:t>:</w:t>
      </w:r>
      <w:r w:rsidRPr="00FD78C0">
        <w:t xml:space="preserve"> Technical</w:t>
      </w:r>
      <w:r w:rsidR="00050107">
        <w:t>-</w:t>
      </w:r>
      <w:r w:rsidRPr="00FD78C0">
        <w:t>Proficiency</w:t>
      </w:r>
      <w:r w:rsidR="00821F86">
        <w:t xml:space="preserve"> </w:t>
      </w:r>
      <w:r w:rsidR="00BF518D" w:rsidRPr="00FD78C0">
        <w:t>Level Signature Card and Certification</w:t>
      </w:r>
      <w:bookmarkEnd w:id="207"/>
      <w:bookmarkEnd w:id="208"/>
      <w:bookmarkEnd w:id="209"/>
    </w:p>
    <w:tbl>
      <w:tblPr>
        <w:tblW w:w="9449" w:type="dxa"/>
        <w:tblInd w:w="75" w:type="dxa"/>
        <w:tblLayout w:type="fixed"/>
        <w:tblCellMar>
          <w:left w:w="120" w:type="dxa"/>
          <w:right w:w="120" w:type="dxa"/>
        </w:tblCellMar>
        <w:tblLook w:val="0000" w:firstRow="0" w:lastRow="0" w:firstColumn="0" w:lastColumn="0" w:noHBand="0" w:noVBand="0"/>
      </w:tblPr>
      <w:tblGrid>
        <w:gridCol w:w="5994"/>
        <w:gridCol w:w="1628"/>
        <w:gridCol w:w="1827"/>
      </w:tblGrid>
      <w:tr w:rsidR="0058783C" w:rsidRPr="00290470" w14:paraId="68FE06AA" w14:textId="77777777" w:rsidTr="00D96E59">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5107ABBF" w14:textId="5E66AFE9" w:rsidR="0058783C" w:rsidRPr="00521A1E" w:rsidRDefault="00D96E59" w:rsidP="00DE59A4">
            <w:pPr>
              <w:pStyle w:val="BodyText"/>
              <w:rPr>
                <w:i/>
              </w:rPr>
            </w:pPr>
            <w:r w:rsidRPr="00F6708A">
              <w:t>Inspector’s Name:</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2E54ACC2" w14:textId="77777777" w:rsidR="0058783C" w:rsidRPr="00521A1E" w:rsidRDefault="0058783C" w:rsidP="00DE59A4">
            <w:pPr>
              <w:pStyle w:val="BodyText"/>
              <w:rPr>
                <w:i/>
              </w:rPr>
            </w:pPr>
            <w:r w:rsidRPr="00521A1E">
              <w:t>Employee Initials/Date</w:t>
            </w: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shd w:val="clear" w:color="auto" w:fill="FFFFFF" w:themeFill="background1"/>
          </w:tcPr>
          <w:p w14:paraId="017462C6" w14:textId="77777777" w:rsidR="0058783C" w:rsidRPr="00521A1E" w:rsidRDefault="0058783C" w:rsidP="00DE59A4">
            <w:pPr>
              <w:pStyle w:val="BodyText"/>
              <w:rPr>
                <w:i/>
              </w:rPr>
            </w:pPr>
            <w:r w:rsidRPr="00521A1E">
              <w:t>Supervisor</w:t>
            </w:r>
            <w:r w:rsidR="00083ED6">
              <w:t>’</w:t>
            </w:r>
            <w:r w:rsidRPr="00521A1E">
              <w:t>s Signature/Date</w:t>
            </w:r>
          </w:p>
        </w:tc>
      </w:tr>
      <w:tr w:rsidR="0058783C" w:rsidRPr="00290470" w14:paraId="21A669A5" w14:textId="77777777" w:rsidTr="00557374">
        <w:trPr>
          <w:cantSplit/>
          <w:trHeight w:val="370"/>
        </w:trPr>
        <w:tc>
          <w:tcPr>
            <w:tcW w:w="9449"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452A590" w14:textId="4E26B207" w:rsidR="0058783C" w:rsidRPr="00EE1CB9" w:rsidRDefault="00821F86" w:rsidP="00DE59A4">
            <w:pPr>
              <w:pStyle w:val="BodyText"/>
              <w:rPr>
                <w:bCs/>
                <w:u w:val="single"/>
              </w:rPr>
            </w:pPr>
            <w:r>
              <w:rPr>
                <w:bCs/>
                <w:u w:val="single"/>
              </w:rPr>
              <w:t>Technical-Proficiency Level</w:t>
            </w:r>
            <w:r w:rsidR="00F22DEA">
              <w:rPr>
                <w:bCs/>
                <w:u w:val="single"/>
              </w:rPr>
              <w:t xml:space="preserve"> </w:t>
            </w:r>
            <w:r w:rsidR="0058783C" w:rsidRPr="00EE1CB9">
              <w:rPr>
                <w:bCs/>
                <w:u w:val="single"/>
              </w:rPr>
              <w:t>Training Courses</w:t>
            </w:r>
          </w:p>
        </w:tc>
      </w:tr>
      <w:tr w:rsidR="0058783C" w:rsidRPr="00290470" w14:paraId="4D12C666"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82F9AD0" w14:textId="19BAF5D8" w:rsidR="0058783C" w:rsidRPr="000826CB" w:rsidRDefault="0058783C" w:rsidP="00DE59A4">
            <w:pPr>
              <w:pStyle w:val="BodyText"/>
            </w:pPr>
            <w:r w:rsidRPr="000826CB">
              <w:t>Crane Technology (SF</w:t>
            </w:r>
            <w:r w:rsidR="002C46DF">
              <w:noBreakHyphen/>
            </w:r>
            <w:r w:rsidRPr="000826CB">
              <w:t>182)</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552D60F" w14:textId="40D2B4A5"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5EAD5A3" w14:textId="77777777" w:rsidR="0058783C" w:rsidRPr="00521A1E" w:rsidRDefault="0058783C" w:rsidP="00DE59A4">
            <w:pPr>
              <w:pStyle w:val="BodyText"/>
            </w:pPr>
          </w:p>
        </w:tc>
      </w:tr>
      <w:tr w:rsidR="0058783C" w:rsidRPr="00290470" w14:paraId="6361DC92"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4521E61" w14:textId="041031EA" w:rsidR="0058783C" w:rsidRPr="000826CB" w:rsidRDefault="0058783C" w:rsidP="00DE59A4">
            <w:pPr>
              <w:pStyle w:val="BodyText"/>
            </w:pPr>
            <w:r w:rsidRPr="000826CB">
              <w:t>H</w:t>
            </w:r>
            <w:r w:rsidR="002C46DF">
              <w:noBreakHyphen/>
            </w:r>
            <w:r w:rsidRPr="000826CB">
              <w:t>117</w:t>
            </w:r>
            <w:r w:rsidR="00BB2DC3">
              <w:t>S</w:t>
            </w:r>
            <w:r w:rsidRPr="000826CB">
              <w:t xml:space="preserve">, </w:t>
            </w:r>
            <w:r w:rsidR="00211CFB">
              <w:t>Introductory Health Physics Self</w:t>
            </w:r>
            <w:r w:rsidR="002C46DF">
              <w:noBreakHyphen/>
            </w:r>
            <w:r w:rsidR="00211CFB">
              <w:t>Study Course</w:t>
            </w:r>
            <w:r w:rsidR="00083ED6" w:rsidRPr="000826CB">
              <w:t xml:space="preserve">, </w:t>
            </w:r>
            <w:r w:rsidRPr="000826CB">
              <w:t>or H</w:t>
            </w:r>
            <w:r w:rsidR="002C46DF">
              <w:noBreakHyphen/>
            </w:r>
            <w:r w:rsidR="00412516">
              <w:t>122S</w:t>
            </w:r>
            <w:r w:rsidR="00D61E99">
              <w:t xml:space="preserve"> and H</w:t>
            </w:r>
            <w:r w:rsidR="002C46DF">
              <w:noBreakHyphen/>
            </w:r>
            <w:r w:rsidR="00D61E99">
              <w:t>122L</w:t>
            </w:r>
            <w:r w:rsidR="00083ED6" w:rsidRPr="000826CB">
              <w:t>,</w:t>
            </w:r>
            <w:r w:rsidRPr="000826CB">
              <w:t xml:space="preserve"> </w:t>
            </w:r>
            <w:r w:rsidR="00412516">
              <w:t>Fundamental Health Physics</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D645B96" w14:textId="05AF34CC"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E1A55FE" w14:textId="77777777" w:rsidR="0058783C" w:rsidRPr="00521A1E" w:rsidRDefault="0058783C" w:rsidP="00DE59A4">
            <w:pPr>
              <w:pStyle w:val="BodyText"/>
            </w:pPr>
          </w:p>
        </w:tc>
      </w:tr>
      <w:tr w:rsidR="0058783C" w:rsidRPr="00290470" w14:paraId="4E67D159"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C57AB13" w14:textId="491B7533" w:rsidR="0058783C" w:rsidRPr="00521A1E" w:rsidRDefault="0058783C" w:rsidP="00DE59A4">
            <w:pPr>
              <w:pStyle w:val="BodyText"/>
            </w:pPr>
            <w:r w:rsidRPr="00521A1E">
              <w:t>Concrete Technology and</w:t>
            </w:r>
            <w:r w:rsidR="008E0F3C">
              <w:t xml:space="preserve">/or </w:t>
            </w:r>
            <w:r w:rsidRPr="00521A1E">
              <w:t>Codes</w:t>
            </w:r>
            <w:r w:rsidR="008E0F3C">
              <w:t xml:space="preserve"> Course</w:t>
            </w:r>
            <w:r w:rsidR="00925E5D">
              <w:t xml:space="preserve"> (E</w:t>
            </w:r>
            <w:r w:rsidR="002C46DF">
              <w:noBreakHyphen/>
            </w:r>
            <w:r w:rsidR="00925E5D">
              <w:t>117)</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A4AD02C"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320DA69" w14:textId="77777777" w:rsidR="0058783C" w:rsidRPr="00521A1E" w:rsidRDefault="0058783C" w:rsidP="00DE59A4">
            <w:pPr>
              <w:pStyle w:val="BodyText"/>
            </w:pPr>
          </w:p>
        </w:tc>
      </w:tr>
      <w:tr w:rsidR="0058783C" w:rsidRPr="00290470" w14:paraId="3E93E060"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FD7300D" w14:textId="659C28BB" w:rsidR="0058783C" w:rsidRPr="00521A1E" w:rsidRDefault="0058783C" w:rsidP="00DE59A4">
            <w:pPr>
              <w:pStyle w:val="BodyText"/>
            </w:pPr>
            <w:r w:rsidRPr="00521A1E">
              <w:t>Welding Technology and</w:t>
            </w:r>
            <w:r w:rsidR="008E0F3C">
              <w:t xml:space="preserve">/or </w:t>
            </w:r>
            <w:r w:rsidRPr="00521A1E">
              <w:t>Codes</w:t>
            </w:r>
            <w:r w:rsidR="008E0F3C">
              <w:t xml:space="preserve"> </w:t>
            </w:r>
            <w:r w:rsidR="00DF750E">
              <w:t>Course</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D5B5210"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3682D05" w14:textId="77777777" w:rsidR="0058783C" w:rsidRPr="00521A1E" w:rsidRDefault="0058783C" w:rsidP="00DE59A4">
            <w:pPr>
              <w:pStyle w:val="BodyText"/>
            </w:pPr>
          </w:p>
        </w:tc>
      </w:tr>
      <w:tr w:rsidR="00FC381C" w:rsidRPr="00290470" w14:paraId="1605775F"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B7E435B" w14:textId="711FA29D" w:rsidR="00FC381C" w:rsidRPr="00521A1E" w:rsidRDefault="00FC381C" w:rsidP="00DE59A4">
            <w:pPr>
              <w:pStyle w:val="BodyText"/>
            </w:pPr>
            <w:r>
              <w:t xml:space="preserve">NDE Technology </w:t>
            </w:r>
            <w:r w:rsidR="00253E40">
              <w:t>and/or Codes Course (E</w:t>
            </w:r>
            <w:r w:rsidR="002C46DF">
              <w:noBreakHyphen/>
            </w:r>
            <w:r w:rsidR="00253E40">
              <w:t>306)</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5EAE3A2" w14:textId="77777777" w:rsidR="00FC381C" w:rsidRPr="00521A1E" w:rsidRDefault="00FC381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F2B9525" w14:textId="77777777" w:rsidR="00FC381C" w:rsidRPr="00521A1E" w:rsidRDefault="00FC381C" w:rsidP="00DE59A4">
            <w:pPr>
              <w:pStyle w:val="BodyText"/>
            </w:pPr>
          </w:p>
        </w:tc>
      </w:tr>
      <w:tr w:rsidR="0058783C" w:rsidRPr="00290470" w14:paraId="5571BBD1"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A138842" w14:textId="5E8ABA22" w:rsidR="0058783C" w:rsidRPr="00521A1E" w:rsidRDefault="00A52F76" w:rsidP="00DE59A4">
            <w:pPr>
              <w:pStyle w:val="BodyText"/>
            </w:pPr>
            <w:r>
              <w:t>Independent Spent Fuel Storage Installations Self</w:t>
            </w:r>
            <w:r w:rsidR="002C46DF">
              <w:noBreakHyphen/>
            </w:r>
            <w:r>
              <w:t>Study Course (F</w:t>
            </w:r>
            <w:r w:rsidR="002C46DF">
              <w:noBreakHyphen/>
            </w:r>
            <w:r>
              <w:t>220S)</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A5F2D75"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05FC768" w14:textId="77777777" w:rsidR="0058783C" w:rsidRPr="00521A1E" w:rsidRDefault="0058783C" w:rsidP="00DE59A4">
            <w:pPr>
              <w:pStyle w:val="BodyText"/>
            </w:pPr>
          </w:p>
        </w:tc>
      </w:tr>
      <w:tr w:rsidR="0058783C" w:rsidRPr="00290470" w14:paraId="1EEF14F7" w14:textId="77777777" w:rsidTr="008E5A4F">
        <w:trPr>
          <w:cantSplit/>
        </w:trPr>
        <w:tc>
          <w:tcPr>
            <w:tcW w:w="9449"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73F355E" w14:textId="6D2375C5" w:rsidR="0058783C" w:rsidRPr="00EE1CB9" w:rsidRDefault="0058783C" w:rsidP="00DE59A4">
            <w:pPr>
              <w:pStyle w:val="BodyText"/>
              <w:rPr>
                <w:u w:val="single"/>
              </w:rPr>
            </w:pPr>
            <w:r w:rsidRPr="00EE1CB9">
              <w:rPr>
                <w:u w:val="single"/>
              </w:rPr>
              <w:t>Part B</w:t>
            </w:r>
            <w:r w:rsidR="002C46DF">
              <w:rPr>
                <w:u w:val="single"/>
              </w:rPr>
              <w:noBreakHyphen/>
            </w:r>
            <w:r w:rsidR="00821F86">
              <w:rPr>
                <w:u w:val="single"/>
              </w:rPr>
              <w:t>1</w:t>
            </w:r>
            <w:r w:rsidRPr="00EE1CB9">
              <w:rPr>
                <w:u w:val="single"/>
              </w:rPr>
              <w:t>. Individual Study Activities</w:t>
            </w:r>
          </w:p>
        </w:tc>
      </w:tr>
      <w:tr w:rsidR="0058783C" w:rsidRPr="00290470" w14:paraId="4576743F"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5041BF3" w14:textId="6E1D9E40" w:rsidR="0058783C" w:rsidRPr="000826CB" w:rsidRDefault="0058783C" w:rsidP="00DE59A4">
            <w:pPr>
              <w:pStyle w:val="BodyText"/>
            </w:pPr>
            <w:r w:rsidRPr="000826CB">
              <w:t>ISA</w:t>
            </w:r>
            <w:r w:rsidR="002C46DF">
              <w:noBreakHyphen/>
            </w:r>
            <w:r w:rsidRPr="000826CB">
              <w:t xml:space="preserve">1 </w:t>
            </w:r>
            <w:r w:rsidR="00C01D37" w:rsidRPr="000826CB">
              <w:t xml:space="preserve">ISFSI </w:t>
            </w:r>
            <w:r w:rsidRPr="000826CB">
              <w:t>Inspection Procedures</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9B1196A" w14:textId="29728FA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A28ACB5" w14:textId="77777777" w:rsidR="0058783C" w:rsidRPr="00521A1E" w:rsidRDefault="0058783C" w:rsidP="00DE59A4">
            <w:pPr>
              <w:pStyle w:val="BodyText"/>
            </w:pPr>
          </w:p>
        </w:tc>
      </w:tr>
      <w:tr w:rsidR="0058783C" w:rsidRPr="00290470" w14:paraId="470E3305"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C565C37" w14:textId="008D4983" w:rsidR="0058783C" w:rsidRPr="000826CB" w:rsidRDefault="0058783C" w:rsidP="00DE59A4">
            <w:pPr>
              <w:pStyle w:val="BodyText"/>
            </w:pPr>
            <w:r w:rsidRPr="000826CB">
              <w:t>ISA</w:t>
            </w:r>
            <w:r w:rsidR="002C46DF">
              <w:noBreakHyphen/>
            </w:r>
            <w:r w:rsidRPr="000826CB">
              <w:t>2 Quality Assurance Program</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81CA72F" w14:textId="21119343"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E46A3FF" w14:textId="77777777" w:rsidR="0058783C" w:rsidRPr="00521A1E" w:rsidRDefault="0058783C" w:rsidP="00DE59A4">
            <w:pPr>
              <w:pStyle w:val="BodyText"/>
            </w:pPr>
          </w:p>
        </w:tc>
      </w:tr>
      <w:tr w:rsidR="0058783C" w:rsidRPr="00290470" w14:paraId="6C791390"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6C8284D" w14:textId="75EF4A7A" w:rsidR="0058783C" w:rsidRPr="00521A1E" w:rsidRDefault="0058783C" w:rsidP="00DE59A4">
            <w:pPr>
              <w:pStyle w:val="BodyText"/>
            </w:pPr>
            <w:r w:rsidRPr="00521A1E">
              <w:t>ISA</w:t>
            </w:r>
            <w:r w:rsidR="002C46DF">
              <w:noBreakHyphen/>
            </w:r>
            <w:r w:rsidRPr="00521A1E">
              <w:t>3</w:t>
            </w:r>
            <w:r>
              <w:t xml:space="preserve"> </w:t>
            </w:r>
            <w:r w:rsidRPr="00521A1E">
              <w:t>Problem Identification and Resolution</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7BED183"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E7869A0" w14:textId="77777777" w:rsidR="0058783C" w:rsidRPr="00521A1E" w:rsidRDefault="0058783C" w:rsidP="00DE59A4">
            <w:pPr>
              <w:pStyle w:val="BodyText"/>
            </w:pPr>
          </w:p>
        </w:tc>
      </w:tr>
      <w:tr w:rsidR="0058783C" w:rsidRPr="00290470" w14:paraId="438F8383"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BF05FA3" w14:textId="0EE59424" w:rsidR="0058783C" w:rsidRPr="00521A1E" w:rsidRDefault="0058783C" w:rsidP="00DE59A4">
            <w:pPr>
              <w:pStyle w:val="BodyText"/>
            </w:pPr>
            <w:r w:rsidRPr="00521A1E">
              <w:t>ISA</w:t>
            </w:r>
            <w:r w:rsidR="002C46DF">
              <w:noBreakHyphen/>
            </w:r>
            <w:r w:rsidRPr="00521A1E">
              <w:t>4 ISFSI Licensing</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F91F8CF"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E02FC23" w14:textId="77777777" w:rsidR="0058783C" w:rsidRPr="00521A1E" w:rsidRDefault="0058783C" w:rsidP="00DE59A4">
            <w:pPr>
              <w:pStyle w:val="BodyText"/>
            </w:pPr>
          </w:p>
        </w:tc>
      </w:tr>
      <w:tr w:rsidR="0058783C" w:rsidRPr="00290470" w14:paraId="517BC6E7"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3B5064A" w14:textId="3F8D2572" w:rsidR="0058783C" w:rsidRPr="00521A1E" w:rsidRDefault="0058783C" w:rsidP="00DE59A4">
            <w:pPr>
              <w:pStyle w:val="BodyText"/>
            </w:pPr>
            <w:r w:rsidRPr="00521A1E">
              <w:t>ISA</w:t>
            </w:r>
            <w:r w:rsidR="002C46DF">
              <w:noBreakHyphen/>
            </w:r>
            <w:r w:rsidRPr="00521A1E">
              <w:t xml:space="preserve">5 ISFSI </w:t>
            </w:r>
            <w:r w:rsidR="00C01D37">
              <w:t xml:space="preserve">Control of </w:t>
            </w:r>
            <w:r w:rsidRPr="00521A1E">
              <w:t>Heavy Loads</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2BF2C96"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B1E38F3" w14:textId="77777777" w:rsidR="0058783C" w:rsidRPr="00521A1E" w:rsidRDefault="0058783C" w:rsidP="00DE59A4">
            <w:pPr>
              <w:pStyle w:val="BodyText"/>
            </w:pPr>
          </w:p>
        </w:tc>
      </w:tr>
      <w:tr w:rsidR="0058783C" w:rsidRPr="00290470" w14:paraId="055FB358"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48A69CE" w14:textId="190F8C42" w:rsidR="0058783C" w:rsidRPr="00521A1E" w:rsidRDefault="0058783C" w:rsidP="00DE59A4">
            <w:pPr>
              <w:pStyle w:val="BodyText"/>
            </w:pPr>
            <w:r w:rsidRPr="00521A1E">
              <w:t>ISA</w:t>
            </w:r>
            <w:r w:rsidR="002C46DF">
              <w:noBreakHyphen/>
            </w:r>
            <w:r w:rsidRPr="00521A1E">
              <w:t xml:space="preserve">6 Canister Processing </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D09CE2B"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C37024B" w14:textId="77777777" w:rsidR="0058783C" w:rsidRPr="00521A1E" w:rsidRDefault="0058783C" w:rsidP="00DE59A4">
            <w:pPr>
              <w:pStyle w:val="BodyText"/>
            </w:pPr>
          </w:p>
        </w:tc>
      </w:tr>
      <w:tr w:rsidR="0058783C" w:rsidRPr="00290470" w14:paraId="06FFDE2C"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36FDE02" w14:textId="6898B773" w:rsidR="0058783C" w:rsidRPr="00521A1E" w:rsidRDefault="0058783C" w:rsidP="00DE59A4">
            <w:pPr>
              <w:pStyle w:val="BodyText"/>
            </w:pPr>
            <w:r w:rsidRPr="00521A1E">
              <w:t>ISA</w:t>
            </w:r>
            <w:r w:rsidR="002C46DF">
              <w:noBreakHyphen/>
            </w:r>
            <w:r w:rsidRPr="00521A1E">
              <w:t>7 ISFSI Pad Construction and Design</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5A4BE8E"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C2F2089" w14:textId="77777777" w:rsidR="0058783C" w:rsidRPr="00521A1E" w:rsidRDefault="0058783C" w:rsidP="00DE59A4">
            <w:pPr>
              <w:pStyle w:val="BodyText"/>
            </w:pPr>
          </w:p>
        </w:tc>
      </w:tr>
      <w:tr w:rsidR="0058783C" w:rsidRPr="00290470" w14:paraId="3A4D7586"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0FAEC84" w14:textId="55524223" w:rsidR="0058783C" w:rsidRPr="00521A1E" w:rsidRDefault="0058783C" w:rsidP="00DE59A4">
            <w:pPr>
              <w:pStyle w:val="BodyText"/>
            </w:pPr>
            <w:r w:rsidRPr="00521A1E">
              <w:t>ISA</w:t>
            </w:r>
            <w:r w:rsidR="002C46DF">
              <w:noBreakHyphen/>
            </w:r>
            <w:r w:rsidRPr="00521A1E">
              <w:t>8</w:t>
            </w:r>
            <w:r>
              <w:t xml:space="preserve"> </w:t>
            </w:r>
            <w:r w:rsidRPr="00521A1E">
              <w:t>Radiation Protection</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5505613"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602F3BE" w14:textId="77777777" w:rsidR="0058783C" w:rsidRPr="00521A1E" w:rsidRDefault="0058783C" w:rsidP="00DE59A4">
            <w:pPr>
              <w:pStyle w:val="BodyText"/>
            </w:pPr>
          </w:p>
        </w:tc>
      </w:tr>
      <w:tr w:rsidR="0058783C" w:rsidRPr="00290470" w14:paraId="45FED129"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8A263AE" w14:textId="17FED2F7" w:rsidR="0058783C" w:rsidRPr="00521A1E" w:rsidRDefault="0058783C" w:rsidP="00DE59A4">
            <w:pPr>
              <w:pStyle w:val="BodyText"/>
            </w:pPr>
            <w:r w:rsidRPr="00521A1E">
              <w:t>ISA</w:t>
            </w:r>
            <w:r w:rsidR="002C46DF">
              <w:noBreakHyphen/>
            </w:r>
            <w:r w:rsidRPr="00521A1E">
              <w:t>9 ISFSI Canister Sealing</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18D6E76D"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778F294" w14:textId="77777777" w:rsidR="0058783C" w:rsidRPr="00521A1E" w:rsidRDefault="0058783C" w:rsidP="00DE59A4">
            <w:pPr>
              <w:pStyle w:val="BodyText"/>
            </w:pPr>
          </w:p>
        </w:tc>
      </w:tr>
      <w:tr w:rsidR="0058783C" w:rsidRPr="00290470" w14:paraId="2B80A478"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BAAF0FA" w14:textId="060601ED" w:rsidR="0058783C" w:rsidRPr="00521A1E" w:rsidRDefault="0058783C" w:rsidP="00DE59A4">
            <w:pPr>
              <w:pStyle w:val="BodyText"/>
            </w:pPr>
            <w:r w:rsidRPr="00521A1E">
              <w:t>ISA</w:t>
            </w:r>
            <w:r w:rsidR="002C46DF">
              <w:noBreakHyphen/>
            </w:r>
            <w:r w:rsidRPr="00521A1E">
              <w:t>10 ISFSI Fuel Selection</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7EB93EA"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39663D5" w14:textId="77777777" w:rsidR="0058783C" w:rsidRPr="00521A1E" w:rsidRDefault="0058783C" w:rsidP="00DE59A4">
            <w:pPr>
              <w:pStyle w:val="BodyText"/>
            </w:pPr>
          </w:p>
        </w:tc>
      </w:tr>
      <w:tr w:rsidR="0058783C" w:rsidRPr="00290470" w14:paraId="1DFDDBF2"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1324B04" w14:textId="0CA658AE" w:rsidR="0058783C" w:rsidRPr="00521A1E" w:rsidRDefault="0058783C" w:rsidP="00DE59A4">
            <w:pPr>
              <w:pStyle w:val="BodyText"/>
            </w:pPr>
            <w:r w:rsidRPr="00521A1E">
              <w:t>ISA</w:t>
            </w:r>
            <w:r w:rsidR="002C46DF">
              <w:noBreakHyphen/>
            </w:r>
            <w:r w:rsidRPr="00521A1E">
              <w:t>1</w:t>
            </w:r>
            <w:r>
              <w:t>1</w:t>
            </w:r>
            <w:r w:rsidRPr="00521A1E">
              <w:t xml:space="preserve"> 10</w:t>
            </w:r>
            <w:r w:rsidR="00083ED6">
              <w:t> </w:t>
            </w:r>
            <w:r w:rsidRPr="00521A1E">
              <w:t>CFR</w:t>
            </w:r>
            <w:r w:rsidR="00083ED6">
              <w:t> </w:t>
            </w:r>
            <w:r w:rsidRPr="00521A1E">
              <w:t>72.48</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1748D82"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F65586A" w14:textId="77777777" w:rsidR="0058783C" w:rsidRPr="00521A1E" w:rsidRDefault="0058783C" w:rsidP="00DE59A4">
            <w:pPr>
              <w:pStyle w:val="BodyText"/>
            </w:pPr>
          </w:p>
        </w:tc>
      </w:tr>
      <w:tr w:rsidR="006F241C" w:rsidRPr="00290470" w14:paraId="46913123"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9C86086" w14:textId="2122A15E" w:rsidR="006F241C" w:rsidRPr="00521A1E" w:rsidRDefault="006F241C" w:rsidP="00DE59A4">
            <w:pPr>
              <w:pStyle w:val="BodyText"/>
            </w:pPr>
            <w:r>
              <w:t>ISA</w:t>
            </w:r>
            <w:r w:rsidR="002C46DF">
              <w:noBreakHyphen/>
            </w:r>
            <w:r>
              <w:t>12 Counterfeit, Fraudulent, and Suspect Items</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72BC2FB" w14:textId="77777777" w:rsidR="006F241C" w:rsidRPr="00521A1E" w:rsidRDefault="006F241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4E3E9E7" w14:textId="77777777" w:rsidR="006F241C" w:rsidRPr="00521A1E" w:rsidRDefault="006F241C" w:rsidP="00DE59A4">
            <w:pPr>
              <w:pStyle w:val="BodyText"/>
            </w:pPr>
          </w:p>
        </w:tc>
      </w:tr>
    </w:tbl>
    <w:p w14:paraId="21EF0B6D" w14:textId="77777777" w:rsidR="00821F86" w:rsidRDefault="00821F86">
      <w:r>
        <w:br w:type="page"/>
      </w:r>
    </w:p>
    <w:tbl>
      <w:tblPr>
        <w:tblW w:w="9449" w:type="dxa"/>
        <w:tblInd w:w="75" w:type="dxa"/>
        <w:tblLayout w:type="fixed"/>
        <w:tblCellMar>
          <w:left w:w="120" w:type="dxa"/>
          <w:right w:w="120" w:type="dxa"/>
        </w:tblCellMar>
        <w:tblLook w:val="0000" w:firstRow="0" w:lastRow="0" w:firstColumn="0" w:lastColumn="0" w:noHBand="0" w:noVBand="0"/>
      </w:tblPr>
      <w:tblGrid>
        <w:gridCol w:w="5994"/>
        <w:gridCol w:w="1628"/>
        <w:gridCol w:w="1827"/>
      </w:tblGrid>
      <w:tr w:rsidR="0058783C" w:rsidRPr="00290470" w14:paraId="20834E7B" w14:textId="77777777" w:rsidTr="008E5A4F">
        <w:trPr>
          <w:cantSplit/>
        </w:trPr>
        <w:tc>
          <w:tcPr>
            <w:tcW w:w="9449" w:type="dxa"/>
            <w:gridSpan w:val="3"/>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EEBA0C4" w14:textId="538592DC" w:rsidR="0058783C" w:rsidRPr="00EE1CB9" w:rsidRDefault="0058783C" w:rsidP="00DE59A4">
            <w:pPr>
              <w:pStyle w:val="BodyText"/>
            </w:pPr>
            <w:r w:rsidRPr="00EE1CB9">
              <w:t>Part B</w:t>
            </w:r>
            <w:r w:rsidR="002C46DF">
              <w:noBreakHyphen/>
            </w:r>
            <w:r w:rsidR="00821F86">
              <w:t>2</w:t>
            </w:r>
            <w:r w:rsidRPr="00EE1CB9">
              <w:t>. On</w:t>
            </w:r>
            <w:r w:rsidR="002C46DF">
              <w:noBreakHyphen/>
            </w:r>
            <w:r w:rsidRPr="00EE1CB9">
              <w:t>the</w:t>
            </w:r>
            <w:r w:rsidR="002C46DF">
              <w:noBreakHyphen/>
            </w:r>
            <w:r w:rsidRPr="00EE1CB9">
              <w:t>Job Training Activities</w:t>
            </w:r>
          </w:p>
        </w:tc>
      </w:tr>
      <w:tr w:rsidR="0058783C" w:rsidRPr="00290470" w14:paraId="0CACCEA7"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8667EE7" w14:textId="0F4BBC47" w:rsidR="0058783C" w:rsidRPr="00521A1E" w:rsidRDefault="0058783C" w:rsidP="00DE59A4">
            <w:pPr>
              <w:pStyle w:val="BodyText"/>
            </w:pPr>
            <w:r w:rsidRPr="00521A1E">
              <w:t>OJT</w:t>
            </w:r>
            <w:r w:rsidR="002C46DF">
              <w:noBreakHyphen/>
            </w:r>
            <w:r w:rsidRPr="00521A1E">
              <w:t>1 ISFSI Pad Inspection Accompaniment</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F1F42ED"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D57643A" w14:textId="77777777" w:rsidR="0058783C" w:rsidRPr="00521A1E" w:rsidRDefault="0058783C" w:rsidP="00DE59A4">
            <w:pPr>
              <w:pStyle w:val="BodyText"/>
            </w:pPr>
          </w:p>
        </w:tc>
      </w:tr>
      <w:tr w:rsidR="0058783C" w:rsidRPr="00290470" w14:paraId="126F7ADA"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C809E61" w14:textId="1B64ECBB" w:rsidR="0058783C" w:rsidRPr="00521A1E" w:rsidRDefault="0058783C" w:rsidP="00DE59A4">
            <w:pPr>
              <w:pStyle w:val="BodyText"/>
            </w:pPr>
            <w:r w:rsidRPr="549F89B3">
              <w:t>OJT</w:t>
            </w:r>
            <w:r w:rsidR="002C46DF">
              <w:noBreakHyphen/>
            </w:r>
            <w:r w:rsidRPr="549F89B3">
              <w:t>2 ISFSI Pre</w:t>
            </w:r>
            <w:r w:rsidR="00083ED6" w:rsidRPr="549F89B3">
              <w:t>o</w:t>
            </w:r>
            <w:r w:rsidRPr="549F89B3">
              <w:t>perational Testing Accompaniment</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4D48D48A"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7E0EA226" w14:textId="77777777" w:rsidR="0058783C" w:rsidRPr="00521A1E" w:rsidRDefault="0058783C" w:rsidP="00DE59A4">
            <w:pPr>
              <w:pStyle w:val="BodyText"/>
            </w:pPr>
          </w:p>
        </w:tc>
      </w:tr>
      <w:tr w:rsidR="005F2883" w:rsidRPr="00290470" w14:paraId="31E31F47"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4C27538" w14:textId="1DF961C2" w:rsidR="005F2883" w:rsidRPr="549F89B3" w:rsidRDefault="00FF70B5" w:rsidP="00DE59A4">
            <w:pPr>
              <w:pStyle w:val="BodyText"/>
            </w:pPr>
            <w:r>
              <w:t>OJT</w:t>
            </w:r>
            <w:r w:rsidR="002C46DF">
              <w:noBreakHyphen/>
            </w:r>
            <w:r>
              <w:t>3 ISFSI 72.212 Review Accompaniment</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2317BCCA" w14:textId="77777777" w:rsidR="005F2883" w:rsidRPr="00521A1E" w:rsidRDefault="005F2883"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60B243E2" w14:textId="77777777" w:rsidR="005F2883" w:rsidRPr="00521A1E" w:rsidRDefault="005F2883" w:rsidP="00DE59A4">
            <w:pPr>
              <w:pStyle w:val="BodyText"/>
            </w:pPr>
          </w:p>
        </w:tc>
      </w:tr>
      <w:tr w:rsidR="0058783C" w:rsidRPr="00290470" w14:paraId="58B2633C" w14:textId="77777777" w:rsidTr="008E5A4F">
        <w:trPr>
          <w:cantSplit/>
        </w:trPr>
        <w:tc>
          <w:tcPr>
            <w:tcW w:w="5994"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59C8B82A" w14:textId="31D23322" w:rsidR="0058783C" w:rsidRPr="00521A1E" w:rsidRDefault="0058783C" w:rsidP="00DE59A4">
            <w:pPr>
              <w:pStyle w:val="BodyText"/>
            </w:pPr>
            <w:r w:rsidRPr="00521A1E">
              <w:t>OJT</w:t>
            </w:r>
            <w:r w:rsidR="002C46DF">
              <w:noBreakHyphen/>
            </w:r>
            <w:r w:rsidR="00FF70B5">
              <w:t>4</w:t>
            </w:r>
            <w:r w:rsidRPr="00521A1E">
              <w:t xml:space="preserve"> ISFSI Operational Accompaniment</w:t>
            </w:r>
          </w:p>
        </w:tc>
        <w:tc>
          <w:tcPr>
            <w:tcW w:w="1628"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044DFB3A" w14:textId="77777777" w:rsidR="0058783C" w:rsidRPr="00521A1E" w:rsidRDefault="0058783C" w:rsidP="00DE59A4">
            <w:pPr>
              <w:pStyle w:val="BodyText"/>
            </w:pPr>
          </w:p>
        </w:tc>
        <w:tc>
          <w:tcPr>
            <w:tcW w:w="1827" w:type="dxa"/>
            <w:tcBorders>
              <w:top w:val="single" w:sz="7" w:space="0" w:color="000000" w:themeColor="text1"/>
              <w:left w:val="single" w:sz="7" w:space="0" w:color="000000" w:themeColor="text1"/>
              <w:bottom w:val="single" w:sz="7" w:space="0" w:color="000000" w:themeColor="text1"/>
              <w:right w:val="single" w:sz="7" w:space="0" w:color="000000" w:themeColor="text1"/>
            </w:tcBorders>
          </w:tcPr>
          <w:p w14:paraId="3EAB9CFD" w14:textId="77777777" w:rsidR="0058783C" w:rsidRPr="00521A1E" w:rsidRDefault="0058783C" w:rsidP="00DE59A4">
            <w:pPr>
              <w:pStyle w:val="BodyText"/>
            </w:pPr>
          </w:p>
        </w:tc>
      </w:tr>
    </w:tbl>
    <w:p w14:paraId="35828FDC" w14:textId="77777777" w:rsidR="00FE3A9E" w:rsidRDefault="00FE3A9E" w:rsidP="00FE3A9E">
      <w:pPr>
        <w:pStyle w:val="BodyText"/>
        <w:spacing w:after="0"/>
      </w:pPr>
    </w:p>
    <w:p w14:paraId="7E540BA1" w14:textId="2D6FCFC5" w:rsidR="00491FF4" w:rsidRPr="009A0031" w:rsidRDefault="0058783C" w:rsidP="00FE3A9E">
      <w:pPr>
        <w:pStyle w:val="BodyText"/>
        <w:spacing w:after="0"/>
      </w:pPr>
      <w:r w:rsidRPr="009A0031">
        <w:t>This signature card and certification must be accompanied by the appropriate Form B</w:t>
      </w:r>
      <w:r w:rsidR="002C46DF">
        <w:noBreakHyphen/>
      </w:r>
      <w:r w:rsidRPr="009A0031">
        <w:t>2</w:t>
      </w:r>
      <w:r w:rsidR="00BF518D" w:rsidRPr="009A0031">
        <w:t xml:space="preserve">: </w:t>
      </w:r>
      <w:r w:rsidRPr="009A0031">
        <w:t>Technical</w:t>
      </w:r>
      <w:r w:rsidR="002C46DF">
        <w:noBreakHyphen/>
      </w:r>
      <w:r w:rsidRPr="009A0031">
        <w:t>Proficiency</w:t>
      </w:r>
      <w:r w:rsidR="002C46DF">
        <w:noBreakHyphen/>
      </w:r>
      <w:r w:rsidR="00BF518D" w:rsidRPr="009A0031">
        <w:t xml:space="preserve">Level </w:t>
      </w:r>
      <w:r w:rsidRPr="009A0031">
        <w:t>Equivalency Justification, if applicable</w:t>
      </w:r>
    </w:p>
    <w:p w14:paraId="5AD61505" w14:textId="77777777" w:rsidR="00FE3A9E" w:rsidRDefault="00FE3A9E" w:rsidP="00FE3A9E">
      <w:pPr>
        <w:pStyle w:val="BodyText"/>
        <w:spacing w:after="0"/>
      </w:pPr>
    </w:p>
    <w:p w14:paraId="1F16BD48" w14:textId="64FD0C84" w:rsidR="00491FF4" w:rsidRDefault="00491FF4" w:rsidP="00491FF4">
      <w:pPr>
        <w:pStyle w:val="BodyText"/>
      </w:pPr>
      <w:r>
        <w:t>Supervisor’s signature indicates successful completion of all required courses and activities listed in this journal and readiness to appear before the Oral Board, if applicable.</w:t>
      </w:r>
    </w:p>
    <w:p w14:paraId="46684893" w14:textId="77777777" w:rsidR="00491FF4" w:rsidRDefault="00491FF4" w:rsidP="00491FF4">
      <w:pPr>
        <w:pStyle w:val="Signatureline"/>
      </w:pPr>
      <w:r>
        <w:t>Supervisor’s Signature: ________________________________ Date: ___________</w:t>
      </w:r>
    </w:p>
    <w:p w14:paraId="6D6F187C" w14:textId="5560018D" w:rsidR="0058783C" w:rsidRDefault="0058783C" w:rsidP="0058783C">
      <w:pPr>
        <w:widowControl/>
        <w:autoSpaceDE/>
        <w:autoSpaceDN/>
        <w:adjustRightInd/>
        <w:spacing w:line="276" w:lineRule="auto"/>
      </w:pPr>
      <w:r w:rsidRPr="00290470">
        <w:rPr>
          <w:sz w:val="18"/>
          <w:szCs w:val="18"/>
        </w:rPr>
        <w:t>.</w:t>
      </w:r>
      <w:r>
        <w:br w:type="page"/>
      </w:r>
    </w:p>
    <w:p w14:paraId="5A0B4BD3" w14:textId="1D94BACB" w:rsidR="0058783C" w:rsidRDefault="0058783C" w:rsidP="00E33C9A">
      <w:pPr>
        <w:pStyle w:val="Heading3"/>
      </w:pPr>
      <w:bookmarkStart w:id="210" w:name="_Toc138859188"/>
      <w:bookmarkStart w:id="211" w:name="_Toc152321958"/>
      <w:bookmarkStart w:id="212" w:name="_Toc152570786"/>
      <w:bookmarkStart w:id="213" w:name="_Toc178081674"/>
      <w:r w:rsidRPr="00521A1E">
        <w:t>Form B</w:t>
      </w:r>
      <w:r w:rsidR="00050107">
        <w:t>-</w:t>
      </w:r>
      <w:r w:rsidRPr="00521A1E">
        <w:t>2: Technical</w:t>
      </w:r>
      <w:r w:rsidR="00050107">
        <w:t>-</w:t>
      </w:r>
      <w:r>
        <w:t>Proficiency</w:t>
      </w:r>
      <w:r w:rsidR="00050107">
        <w:t>-</w:t>
      </w:r>
      <w:r w:rsidR="00BF518D">
        <w:t xml:space="preserve">Level </w:t>
      </w:r>
      <w:r w:rsidRPr="00521A1E">
        <w:t>Equivalency Justification</w:t>
      </w:r>
      <w:bookmarkEnd w:id="210"/>
      <w:bookmarkEnd w:id="211"/>
      <w:bookmarkEnd w:id="212"/>
      <w:bookmarkEnd w:id="213"/>
    </w:p>
    <w:tbl>
      <w:tblPr>
        <w:tblW w:w="9706" w:type="dxa"/>
        <w:tblInd w:w="75" w:type="dxa"/>
        <w:tblLayout w:type="fixed"/>
        <w:tblCellMar>
          <w:left w:w="120" w:type="dxa"/>
          <w:right w:w="120" w:type="dxa"/>
        </w:tblCellMar>
        <w:tblLook w:val="0000" w:firstRow="0" w:lastRow="0" w:firstColumn="0" w:lastColumn="0" w:noHBand="0" w:noVBand="0"/>
      </w:tblPr>
      <w:tblGrid>
        <w:gridCol w:w="5316"/>
        <w:gridCol w:w="4390"/>
      </w:tblGrid>
      <w:tr w:rsidR="0058783C" w:rsidRPr="00290470" w14:paraId="47633E03" w14:textId="77777777" w:rsidTr="005413CC">
        <w:trPr>
          <w:cantSplit/>
          <w:trHeight w:val="766"/>
        </w:trPr>
        <w:tc>
          <w:tcPr>
            <w:tcW w:w="5316"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704C3F57" w14:textId="7E251B64" w:rsidR="0058783C" w:rsidRPr="00E33C9A" w:rsidRDefault="0058783C" w:rsidP="007B1B6E">
            <w:pPr>
              <w:pStyle w:val="BodyText"/>
              <w:rPr>
                <w:i/>
              </w:rPr>
            </w:pPr>
            <w:r w:rsidRPr="00E33C9A">
              <w:t>Description of Qualification Requirement</w:t>
            </w:r>
          </w:p>
        </w:tc>
        <w:tc>
          <w:tcPr>
            <w:tcW w:w="4390" w:type="dxa"/>
            <w:tcBorders>
              <w:top w:val="single" w:sz="7" w:space="0" w:color="000000"/>
              <w:left w:val="single" w:sz="7" w:space="0" w:color="000000"/>
              <w:bottom w:val="single" w:sz="7" w:space="0" w:color="000000"/>
              <w:right w:val="single" w:sz="7" w:space="0" w:color="000000"/>
            </w:tcBorders>
            <w:shd w:val="clear" w:color="auto" w:fill="FFFFFF" w:themeFill="background1"/>
          </w:tcPr>
          <w:p w14:paraId="3826E671" w14:textId="02C81EEF" w:rsidR="0058783C" w:rsidRPr="00E33C9A" w:rsidRDefault="00621713" w:rsidP="007B1B6E">
            <w:pPr>
              <w:pStyle w:val="BodyText"/>
              <w:rPr>
                <w:i/>
              </w:rPr>
            </w:pPr>
            <w:r w:rsidRPr="00E33C9A">
              <w:t>Identify equivalent training and experience for which the inspector is to be given credit.</w:t>
            </w:r>
          </w:p>
        </w:tc>
      </w:tr>
      <w:tr w:rsidR="00F635D3" w:rsidRPr="00290470" w14:paraId="5DF40ABC" w14:textId="77777777">
        <w:trPr>
          <w:cantSplit/>
          <w:trHeight w:val="343"/>
        </w:trPr>
        <w:tc>
          <w:tcPr>
            <w:tcW w:w="9706" w:type="dxa"/>
            <w:gridSpan w:val="2"/>
            <w:tcBorders>
              <w:top w:val="single" w:sz="7" w:space="0" w:color="000000"/>
              <w:left w:val="single" w:sz="7" w:space="0" w:color="000000"/>
              <w:bottom w:val="single" w:sz="7" w:space="0" w:color="000000"/>
              <w:right w:val="single" w:sz="7" w:space="0" w:color="000000"/>
            </w:tcBorders>
          </w:tcPr>
          <w:p w14:paraId="7EC4C630" w14:textId="6E71371B" w:rsidR="00F635D3" w:rsidRPr="00521A1E" w:rsidRDefault="008674E4" w:rsidP="007B1B6E">
            <w:pPr>
              <w:pStyle w:val="BodyText"/>
            </w:pPr>
            <w:r>
              <w:rPr>
                <w:bCs/>
                <w:iCs/>
                <w:u w:val="single"/>
              </w:rPr>
              <w:t xml:space="preserve">Technical-Proficiency Level </w:t>
            </w:r>
            <w:r w:rsidR="00F635D3" w:rsidRPr="007B1B6E">
              <w:rPr>
                <w:bCs/>
                <w:iCs/>
                <w:u w:val="single"/>
              </w:rPr>
              <w:t>Training Courses</w:t>
            </w:r>
            <w:r w:rsidR="00F635D3" w:rsidRPr="007B1B6E" w:rsidDel="00F635D3">
              <w:rPr>
                <w:bCs/>
                <w:iCs/>
                <w:u w:val="single"/>
              </w:rPr>
              <w:t xml:space="preserve"> </w:t>
            </w:r>
          </w:p>
        </w:tc>
      </w:tr>
      <w:tr w:rsidR="00F635D3" w:rsidRPr="00290470" w14:paraId="215BFEEA"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639C71BE" w14:textId="045B730D" w:rsidR="00F635D3" w:rsidRPr="00521A1E" w:rsidRDefault="00F635D3" w:rsidP="007B1B6E">
            <w:pPr>
              <w:pStyle w:val="BodyText"/>
            </w:pPr>
            <w:r w:rsidRPr="00521A1E">
              <w:t>Crane Technology (SF</w:t>
            </w:r>
            <w:r w:rsidR="002C46DF">
              <w:noBreakHyphen/>
            </w:r>
            <w:r w:rsidRPr="00521A1E">
              <w:t>182)</w:t>
            </w:r>
          </w:p>
        </w:tc>
        <w:tc>
          <w:tcPr>
            <w:tcW w:w="4390" w:type="dxa"/>
            <w:tcBorders>
              <w:top w:val="single" w:sz="7" w:space="0" w:color="000000"/>
              <w:left w:val="single" w:sz="7" w:space="0" w:color="000000"/>
              <w:bottom w:val="single" w:sz="7" w:space="0" w:color="000000"/>
              <w:right w:val="single" w:sz="7" w:space="0" w:color="000000"/>
            </w:tcBorders>
          </w:tcPr>
          <w:p w14:paraId="03C46B7B" w14:textId="77777777" w:rsidR="00F635D3" w:rsidRPr="00521A1E" w:rsidRDefault="00F635D3" w:rsidP="007B1B6E">
            <w:pPr>
              <w:pStyle w:val="BodyText"/>
            </w:pPr>
          </w:p>
        </w:tc>
      </w:tr>
      <w:tr w:rsidR="0058783C" w:rsidRPr="00290470" w14:paraId="10AA9162" w14:textId="77777777" w:rsidTr="000E2585">
        <w:trPr>
          <w:cantSplit/>
          <w:trHeight w:val="1126"/>
        </w:trPr>
        <w:tc>
          <w:tcPr>
            <w:tcW w:w="5316" w:type="dxa"/>
            <w:tcBorders>
              <w:top w:val="single" w:sz="7" w:space="0" w:color="000000"/>
              <w:left w:val="single" w:sz="7" w:space="0" w:color="000000"/>
              <w:bottom w:val="single" w:sz="7" w:space="0" w:color="000000"/>
              <w:right w:val="single" w:sz="7" w:space="0" w:color="000000"/>
            </w:tcBorders>
          </w:tcPr>
          <w:p w14:paraId="764CAC54" w14:textId="718E0970" w:rsidR="0058783C" w:rsidRPr="00521A1E" w:rsidRDefault="0058783C" w:rsidP="007B1B6E">
            <w:pPr>
              <w:pStyle w:val="BodyText"/>
            </w:pPr>
            <w:r w:rsidRPr="00521A1E">
              <w:t>H</w:t>
            </w:r>
            <w:r w:rsidR="002C46DF">
              <w:noBreakHyphen/>
            </w:r>
            <w:r w:rsidRPr="00521A1E">
              <w:t>117</w:t>
            </w:r>
            <w:r w:rsidR="002A164F">
              <w:t>S, Introductory Health Physics Self</w:t>
            </w:r>
            <w:r w:rsidR="002C46DF">
              <w:noBreakHyphen/>
            </w:r>
            <w:r w:rsidR="002A164F">
              <w:t>Study,</w:t>
            </w:r>
            <w:r w:rsidR="009C379F">
              <w:t xml:space="preserve"> or H</w:t>
            </w:r>
            <w:r w:rsidR="002C46DF">
              <w:noBreakHyphen/>
            </w:r>
            <w:r w:rsidR="009C379F">
              <w:t>122S</w:t>
            </w:r>
            <w:r w:rsidR="00895632">
              <w:t>/</w:t>
            </w:r>
            <w:r w:rsidR="009C379F">
              <w:t>H</w:t>
            </w:r>
            <w:r w:rsidR="002C46DF">
              <w:noBreakHyphen/>
            </w:r>
            <w:r w:rsidR="009C379F">
              <w:t xml:space="preserve">122L, Fundamental </w:t>
            </w:r>
            <w:r w:rsidR="00895632">
              <w:t>H</w:t>
            </w:r>
            <w:r w:rsidR="009C379F">
              <w:t>ealth Physics</w:t>
            </w:r>
          </w:p>
        </w:tc>
        <w:tc>
          <w:tcPr>
            <w:tcW w:w="4390" w:type="dxa"/>
            <w:tcBorders>
              <w:top w:val="single" w:sz="7" w:space="0" w:color="000000"/>
              <w:left w:val="single" w:sz="7" w:space="0" w:color="000000"/>
              <w:bottom w:val="single" w:sz="7" w:space="0" w:color="000000"/>
              <w:right w:val="single" w:sz="7" w:space="0" w:color="000000"/>
            </w:tcBorders>
          </w:tcPr>
          <w:p w14:paraId="767C1124" w14:textId="751FCDCF" w:rsidR="00055420" w:rsidRPr="00521A1E" w:rsidRDefault="00055420" w:rsidP="007B1B6E">
            <w:pPr>
              <w:pStyle w:val="BodyText"/>
            </w:pPr>
          </w:p>
        </w:tc>
      </w:tr>
      <w:tr w:rsidR="0058783C" w:rsidRPr="00290470" w14:paraId="23D4FE9E" w14:textId="77777777" w:rsidTr="003F2DA5">
        <w:trPr>
          <w:cantSplit/>
          <w:trHeight w:val="361"/>
        </w:trPr>
        <w:tc>
          <w:tcPr>
            <w:tcW w:w="5316" w:type="dxa"/>
            <w:tcBorders>
              <w:top w:val="single" w:sz="7" w:space="0" w:color="000000"/>
              <w:left w:val="single" w:sz="7" w:space="0" w:color="000000"/>
              <w:bottom w:val="single" w:sz="7" w:space="0" w:color="000000"/>
              <w:right w:val="single" w:sz="7" w:space="0" w:color="000000"/>
            </w:tcBorders>
          </w:tcPr>
          <w:p w14:paraId="7A982774" w14:textId="19655D69" w:rsidR="0058783C" w:rsidRPr="00521A1E" w:rsidRDefault="008E0F3C" w:rsidP="007B1B6E">
            <w:pPr>
              <w:pStyle w:val="BodyText"/>
            </w:pPr>
            <w:r w:rsidRPr="00521A1E">
              <w:t>Concrete Technology and</w:t>
            </w:r>
            <w:r>
              <w:t xml:space="preserve">/or </w:t>
            </w:r>
            <w:r w:rsidRPr="00521A1E">
              <w:t>Codes</w:t>
            </w:r>
            <w:r>
              <w:t xml:space="preserve"> Course</w:t>
            </w:r>
            <w:r w:rsidR="009C379F">
              <w:t xml:space="preserve"> (E</w:t>
            </w:r>
            <w:r w:rsidR="002C46DF">
              <w:noBreakHyphen/>
            </w:r>
            <w:r w:rsidR="009C379F">
              <w:t>117)</w:t>
            </w:r>
          </w:p>
        </w:tc>
        <w:tc>
          <w:tcPr>
            <w:tcW w:w="4390" w:type="dxa"/>
            <w:tcBorders>
              <w:top w:val="single" w:sz="7" w:space="0" w:color="000000"/>
              <w:left w:val="single" w:sz="7" w:space="0" w:color="000000"/>
              <w:bottom w:val="single" w:sz="7" w:space="0" w:color="000000"/>
              <w:right w:val="single" w:sz="7" w:space="0" w:color="000000"/>
            </w:tcBorders>
          </w:tcPr>
          <w:p w14:paraId="3A2E7897" w14:textId="77777777" w:rsidR="0058783C" w:rsidRPr="00521A1E" w:rsidRDefault="0058783C" w:rsidP="007B1B6E">
            <w:pPr>
              <w:pStyle w:val="BodyText"/>
            </w:pPr>
          </w:p>
        </w:tc>
      </w:tr>
      <w:tr w:rsidR="0058783C" w:rsidRPr="00290470" w14:paraId="4CC3B2BC"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3D38AAFF" w14:textId="5AB8D16E" w:rsidR="0058783C" w:rsidRPr="00521A1E" w:rsidRDefault="008E0F3C" w:rsidP="007B1B6E">
            <w:pPr>
              <w:pStyle w:val="BodyText"/>
            </w:pPr>
            <w:r w:rsidRPr="00521A1E">
              <w:t>Welding Technology and</w:t>
            </w:r>
            <w:r>
              <w:t xml:space="preserve">/or </w:t>
            </w:r>
            <w:r w:rsidRPr="00521A1E">
              <w:t>Codes</w:t>
            </w:r>
            <w:r>
              <w:t xml:space="preserve"> Course</w:t>
            </w:r>
            <w:r w:rsidR="006F36F6">
              <w:t xml:space="preserve"> </w:t>
            </w:r>
          </w:p>
        </w:tc>
        <w:tc>
          <w:tcPr>
            <w:tcW w:w="4390" w:type="dxa"/>
            <w:tcBorders>
              <w:top w:val="single" w:sz="7" w:space="0" w:color="000000"/>
              <w:left w:val="single" w:sz="7" w:space="0" w:color="000000"/>
              <w:bottom w:val="single" w:sz="7" w:space="0" w:color="000000"/>
              <w:right w:val="single" w:sz="7" w:space="0" w:color="000000"/>
            </w:tcBorders>
          </w:tcPr>
          <w:p w14:paraId="4204C9EF" w14:textId="77777777" w:rsidR="0058783C" w:rsidRPr="00521A1E" w:rsidRDefault="0058783C" w:rsidP="007B1B6E">
            <w:pPr>
              <w:pStyle w:val="BodyText"/>
            </w:pPr>
          </w:p>
        </w:tc>
      </w:tr>
      <w:tr w:rsidR="00D9139B" w:rsidRPr="00290470" w14:paraId="38EEB029"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1EA1B7C5" w14:textId="39B0749C" w:rsidR="00D9139B" w:rsidRPr="00521A1E" w:rsidRDefault="00D9139B" w:rsidP="007B1B6E">
            <w:pPr>
              <w:pStyle w:val="BodyText"/>
            </w:pPr>
            <w:r>
              <w:t>NDE Technology and/or Codes Course</w:t>
            </w:r>
            <w:r w:rsidR="003F0566">
              <w:t xml:space="preserve"> (E</w:t>
            </w:r>
            <w:r w:rsidR="003F0566">
              <w:noBreakHyphen/>
              <w:t xml:space="preserve">306) </w:t>
            </w:r>
          </w:p>
        </w:tc>
        <w:tc>
          <w:tcPr>
            <w:tcW w:w="4390" w:type="dxa"/>
            <w:tcBorders>
              <w:top w:val="single" w:sz="7" w:space="0" w:color="000000"/>
              <w:left w:val="single" w:sz="7" w:space="0" w:color="000000"/>
              <w:bottom w:val="single" w:sz="7" w:space="0" w:color="000000"/>
              <w:right w:val="single" w:sz="7" w:space="0" w:color="000000"/>
            </w:tcBorders>
          </w:tcPr>
          <w:p w14:paraId="3D13BAB6" w14:textId="77777777" w:rsidR="00D9139B" w:rsidRPr="00521A1E" w:rsidRDefault="00D9139B" w:rsidP="007B1B6E">
            <w:pPr>
              <w:pStyle w:val="BodyText"/>
            </w:pPr>
          </w:p>
        </w:tc>
      </w:tr>
      <w:tr w:rsidR="0058783C" w:rsidRPr="00290470" w14:paraId="7F93523B" w14:textId="77777777" w:rsidTr="000E2585">
        <w:trPr>
          <w:cantSplit/>
          <w:trHeight w:val="478"/>
        </w:trPr>
        <w:tc>
          <w:tcPr>
            <w:tcW w:w="5316" w:type="dxa"/>
            <w:tcBorders>
              <w:top w:val="single" w:sz="7" w:space="0" w:color="000000"/>
              <w:left w:val="single" w:sz="7" w:space="0" w:color="000000"/>
              <w:bottom w:val="single" w:sz="7" w:space="0" w:color="000000"/>
              <w:right w:val="single" w:sz="7" w:space="0" w:color="000000"/>
            </w:tcBorders>
          </w:tcPr>
          <w:p w14:paraId="0AACB922" w14:textId="6081E978" w:rsidR="0058783C" w:rsidRPr="000D56B8" w:rsidDel="000D56B8" w:rsidRDefault="0058783C" w:rsidP="007B1B6E">
            <w:pPr>
              <w:pStyle w:val="BodyText"/>
            </w:pPr>
            <w:r>
              <w:t>I</w:t>
            </w:r>
            <w:r w:rsidR="006F36F6">
              <w:t>ndependent Spent Fuel Storage Installations Self</w:t>
            </w:r>
            <w:r w:rsidR="002C46DF">
              <w:noBreakHyphen/>
            </w:r>
            <w:r w:rsidR="006F36F6">
              <w:t>Study Course (F</w:t>
            </w:r>
            <w:r w:rsidR="002C46DF">
              <w:noBreakHyphen/>
            </w:r>
            <w:r w:rsidR="006F36F6">
              <w:t>220S)</w:t>
            </w:r>
          </w:p>
        </w:tc>
        <w:tc>
          <w:tcPr>
            <w:tcW w:w="4390" w:type="dxa"/>
            <w:tcBorders>
              <w:top w:val="single" w:sz="7" w:space="0" w:color="000000"/>
              <w:left w:val="single" w:sz="7" w:space="0" w:color="000000"/>
              <w:bottom w:val="single" w:sz="7" w:space="0" w:color="000000"/>
              <w:right w:val="single" w:sz="7" w:space="0" w:color="000000"/>
            </w:tcBorders>
          </w:tcPr>
          <w:p w14:paraId="1F46F0DF" w14:textId="77777777" w:rsidR="0058783C" w:rsidRPr="000D56B8" w:rsidDel="000D56B8" w:rsidRDefault="0058783C" w:rsidP="007B1B6E">
            <w:pPr>
              <w:pStyle w:val="BodyText"/>
            </w:pPr>
          </w:p>
        </w:tc>
      </w:tr>
      <w:tr w:rsidR="00A32E89" w:rsidRPr="00290470" w14:paraId="1DD0D1DD" w14:textId="77777777">
        <w:trPr>
          <w:cantSplit/>
          <w:trHeight w:val="343"/>
        </w:trPr>
        <w:tc>
          <w:tcPr>
            <w:tcW w:w="9706" w:type="dxa"/>
            <w:gridSpan w:val="2"/>
            <w:tcBorders>
              <w:top w:val="single" w:sz="7" w:space="0" w:color="000000"/>
              <w:left w:val="single" w:sz="7" w:space="0" w:color="000000"/>
              <w:bottom w:val="single" w:sz="7" w:space="0" w:color="000000"/>
              <w:right w:val="single" w:sz="7" w:space="0" w:color="000000"/>
            </w:tcBorders>
          </w:tcPr>
          <w:p w14:paraId="02EECA3A" w14:textId="47D754C0" w:rsidR="00A32E89" w:rsidRPr="007B1B6E" w:rsidDel="000D56B8" w:rsidRDefault="00A32E89" w:rsidP="007B1B6E">
            <w:pPr>
              <w:pStyle w:val="BodyText"/>
              <w:rPr>
                <w:bCs/>
                <w:iCs/>
                <w:u w:val="single"/>
              </w:rPr>
            </w:pPr>
            <w:r w:rsidRPr="007B1B6E">
              <w:rPr>
                <w:bCs/>
                <w:iCs/>
                <w:u w:val="single"/>
              </w:rPr>
              <w:t>Part B</w:t>
            </w:r>
            <w:r w:rsidR="002C46DF">
              <w:rPr>
                <w:bCs/>
                <w:iCs/>
                <w:u w:val="single"/>
              </w:rPr>
              <w:noBreakHyphen/>
            </w:r>
            <w:r w:rsidR="00821F86">
              <w:rPr>
                <w:bCs/>
                <w:iCs/>
                <w:u w:val="single"/>
              </w:rPr>
              <w:t>1</w:t>
            </w:r>
            <w:r w:rsidRPr="007B1B6E">
              <w:rPr>
                <w:bCs/>
                <w:iCs/>
                <w:u w:val="single"/>
              </w:rPr>
              <w:t>. Individual Study Activities</w:t>
            </w:r>
          </w:p>
        </w:tc>
      </w:tr>
      <w:tr w:rsidR="0058783C" w:rsidRPr="00290470" w14:paraId="1B4E162F" w14:textId="77777777" w:rsidTr="003F2DA5">
        <w:trPr>
          <w:cantSplit/>
          <w:trHeight w:val="253"/>
        </w:trPr>
        <w:tc>
          <w:tcPr>
            <w:tcW w:w="5316" w:type="dxa"/>
            <w:tcBorders>
              <w:top w:val="single" w:sz="7" w:space="0" w:color="000000"/>
              <w:left w:val="single" w:sz="7" w:space="0" w:color="000000"/>
              <w:bottom w:val="single" w:sz="7" w:space="0" w:color="000000"/>
              <w:right w:val="single" w:sz="7" w:space="0" w:color="000000"/>
            </w:tcBorders>
          </w:tcPr>
          <w:p w14:paraId="51C69C9D" w14:textId="2889CD0B" w:rsidR="0058783C" w:rsidRPr="00521A1E" w:rsidRDefault="0058783C" w:rsidP="007B1B6E">
            <w:pPr>
              <w:pStyle w:val="BodyText"/>
            </w:pPr>
            <w:r w:rsidRPr="00521A1E">
              <w:t>ISA</w:t>
            </w:r>
            <w:r w:rsidR="002C46DF">
              <w:noBreakHyphen/>
            </w:r>
            <w:r w:rsidRPr="00521A1E">
              <w:t xml:space="preserve">1 </w:t>
            </w:r>
            <w:r w:rsidR="00C01D37">
              <w:t xml:space="preserve">ISFSI </w:t>
            </w:r>
            <w:r w:rsidRPr="00521A1E">
              <w:t>Inspection Procedures</w:t>
            </w:r>
          </w:p>
        </w:tc>
        <w:tc>
          <w:tcPr>
            <w:tcW w:w="4390" w:type="dxa"/>
            <w:tcBorders>
              <w:top w:val="single" w:sz="7" w:space="0" w:color="000000"/>
              <w:left w:val="single" w:sz="7" w:space="0" w:color="000000"/>
              <w:bottom w:val="single" w:sz="7" w:space="0" w:color="000000"/>
              <w:right w:val="single" w:sz="7" w:space="0" w:color="000000"/>
            </w:tcBorders>
          </w:tcPr>
          <w:p w14:paraId="4B73248D" w14:textId="77777777" w:rsidR="0058783C" w:rsidRPr="00521A1E" w:rsidRDefault="0058783C" w:rsidP="007B1B6E">
            <w:pPr>
              <w:pStyle w:val="BodyText"/>
            </w:pPr>
          </w:p>
        </w:tc>
      </w:tr>
      <w:tr w:rsidR="0058783C" w:rsidRPr="00290470" w14:paraId="3DF9CA2D" w14:textId="77777777" w:rsidTr="003F2DA5">
        <w:trPr>
          <w:cantSplit/>
          <w:trHeight w:val="298"/>
        </w:trPr>
        <w:tc>
          <w:tcPr>
            <w:tcW w:w="5316" w:type="dxa"/>
            <w:tcBorders>
              <w:top w:val="single" w:sz="7" w:space="0" w:color="000000"/>
              <w:left w:val="single" w:sz="7" w:space="0" w:color="000000"/>
              <w:bottom w:val="single" w:sz="7" w:space="0" w:color="000000"/>
              <w:right w:val="single" w:sz="7" w:space="0" w:color="000000"/>
            </w:tcBorders>
          </w:tcPr>
          <w:p w14:paraId="1DB5BE33" w14:textId="152A3137" w:rsidR="0058783C" w:rsidRPr="00521A1E" w:rsidRDefault="0058783C" w:rsidP="007B1B6E">
            <w:pPr>
              <w:pStyle w:val="BodyText"/>
            </w:pPr>
            <w:r w:rsidRPr="00521A1E">
              <w:t>ISA</w:t>
            </w:r>
            <w:r w:rsidR="002C46DF">
              <w:noBreakHyphen/>
            </w:r>
            <w:r w:rsidRPr="00521A1E">
              <w:t>2</w:t>
            </w:r>
            <w:r>
              <w:t xml:space="preserve"> </w:t>
            </w:r>
            <w:r w:rsidRPr="00521A1E">
              <w:t>Quality Assurance Program</w:t>
            </w:r>
          </w:p>
        </w:tc>
        <w:tc>
          <w:tcPr>
            <w:tcW w:w="4390" w:type="dxa"/>
            <w:tcBorders>
              <w:top w:val="single" w:sz="7" w:space="0" w:color="000000"/>
              <w:left w:val="single" w:sz="7" w:space="0" w:color="000000"/>
              <w:bottom w:val="single" w:sz="7" w:space="0" w:color="000000"/>
              <w:right w:val="single" w:sz="7" w:space="0" w:color="000000"/>
            </w:tcBorders>
          </w:tcPr>
          <w:p w14:paraId="604E7C0C" w14:textId="77777777" w:rsidR="0058783C" w:rsidRPr="00521A1E" w:rsidRDefault="0058783C" w:rsidP="007B1B6E">
            <w:pPr>
              <w:pStyle w:val="BodyText"/>
            </w:pPr>
          </w:p>
        </w:tc>
      </w:tr>
      <w:tr w:rsidR="0058783C" w:rsidRPr="00290470" w14:paraId="02B2CF7C" w14:textId="77777777" w:rsidTr="003F2DA5">
        <w:trPr>
          <w:cantSplit/>
          <w:trHeight w:val="316"/>
        </w:trPr>
        <w:tc>
          <w:tcPr>
            <w:tcW w:w="5316" w:type="dxa"/>
            <w:tcBorders>
              <w:top w:val="single" w:sz="7" w:space="0" w:color="000000"/>
              <w:left w:val="single" w:sz="7" w:space="0" w:color="000000"/>
              <w:bottom w:val="single" w:sz="7" w:space="0" w:color="000000"/>
              <w:right w:val="single" w:sz="7" w:space="0" w:color="000000"/>
            </w:tcBorders>
          </w:tcPr>
          <w:p w14:paraId="32CDF6D1" w14:textId="64AFF36D" w:rsidR="0058783C" w:rsidRPr="00521A1E" w:rsidRDefault="0058783C" w:rsidP="007B1B6E">
            <w:pPr>
              <w:pStyle w:val="BodyText"/>
            </w:pPr>
            <w:r w:rsidRPr="00521A1E">
              <w:t>ISA</w:t>
            </w:r>
            <w:r w:rsidR="002C46DF">
              <w:noBreakHyphen/>
            </w:r>
            <w:r w:rsidRPr="00521A1E">
              <w:t>3</w:t>
            </w:r>
            <w:r>
              <w:t xml:space="preserve"> </w:t>
            </w:r>
            <w:r w:rsidRPr="00521A1E">
              <w:t>Problem Identification and Resolution</w:t>
            </w:r>
          </w:p>
        </w:tc>
        <w:tc>
          <w:tcPr>
            <w:tcW w:w="4390" w:type="dxa"/>
            <w:tcBorders>
              <w:top w:val="single" w:sz="7" w:space="0" w:color="000000"/>
              <w:left w:val="single" w:sz="7" w:space="0" w:color="000000"/>
              <w:bottom w:val="single" w:sz="7" w:space="0" w:color="000000"/>
              <w:right w:val="single" w:sz="7" w:space="0" w:color="000000"/>
            </w:tcBorders>
          </w:tcPr>
          <w:p w14:paraId="22827AEE" w14:textId="77777777" w:rsidR="0058783C" w:rsidRPr="00521A1E" w:rsidRDefault="0058783C" w:rsidP="007B1B6E">
            <w:pPr>
              <w:pStyle w:val="BodyText"/>
            </w:pPr>
          </w:p>
        </w:tc>
      </w:tr>
      <w:tr w:rsidR="0058783C" w:rsidRPr="00290470" w14:paraId="2C6E27A8" w14:textId="77777777" w:rsidTr="003F2DA5">
        <w:trPr>
          <w:cantSplit/>
          <w:trHeight w:val="253"/>
        </w:trPr>
        <w:tc>
          <w:tcPr>
            <w:tcW w:w="5316" w:type="dxa"/>
            <w:tcBorders>
              <w:top w:val="single" w:sz="7" w:space="0" w:color="000000"/>
              <w:left w:val="single" w:sz="7" w:space="0" w:color="000000"/>
              <w:bottom w:val="single" w:sz="7" w:space="0" w:color="000000"/>
              <w:right w:val="single" w:sz="7" w:space="0" w:color="000000"/>
            </w:tcBorders>
          </w:tcPr>
          <w:p w14:paraId="20CE856A" w14:textId="0FF5C20C" w:rsidR="0058783C" w:rsidRPr="00521A1E" w:rsidRDefault="0058783C" w:rsidP="007B1B6E">
            <w:pPr>
              <w:pStyle w:val="BodyText"/>
            </w:pPr>
            <w:r w:rsidRPr="00521A1E">
              <w:t>ISA</w:t>
            </w:r>
            <w:r w:rsidR="002C46DF">
              <w:noBreakHyphen/>
            </w:r>
            <w:r w:rsidRPr="00521A1E">
              <w:t>4 ISFSI Licensing</w:t>
            </w:r>
          </w:p>
        </w:tc>
        <w:tc>
          <w:tcPr>
            <w:tcW w:w="4390" w:type="dxa"/>
            <w:tcBorders>
              <w:top w:val="single" w:sz="7" w:space="0" w:color="000000"/>
              <w:left w:val="single" w:sz="7" w:space="0" w:color="000000"/>
              <w:bottom w:val="single" w:sz="7" w:space="0" w:color="000000"/>
              <w:right w:val="single" w:sz="7" w:space="0" w:color="000000"/>
            </w:tcBorders>
          </w:tcPr>
          <w:p w14:paraId="2DE10449" w14:textId="77777777" w:rsidR="0058783C" w:rsidRPr="00521A1E" w:rsidRDefault="0058783C" w:rsidP="007B1B6E">
            <w:pPr>
              <w:pStyle w:val="BodyText"/>
            </w:pPr>
          </w:p>
        </w:tc>
      </w:tr>
      <w:tr w:rsidR="0058783C" w:rsidRPr="00290470" w14:paraId="238D65F6" w14:textId="77777777" w:rsidTr="003F2DA5">
        <w:trPr>
          <w:cantSplit/>
          <w:trHeight w:val="298"/>
        </w:trPr>
        <w:tc>
          <w:tcPr>
            <w:tcW w:w="5316" w:type="dxa"/>
            <w:tcBorders>
              <w:top w:val="single" w:sz="7" w:space="0" w:color="000000"/>
              <w:left w:val="single" w:sz="7" w:space="0" w:color="000000"/>
              <w:bottom w:val="single" w:sz="7" w:space="0" w:color="000000"/>
              <w:right w:val="single" w:sz="7" w:space="0" w:color="000000"/>
            </w:tcBorders>
          </w:tcPr>
          <w:p w14:paraId="18F42848" w14:textId="4BBCA0F3" w:rsidR="0058783C" w:rsidRPr="00521A1E" w:rsidRDefault="0058783C" w:rsidP="007B1B6E">
            <w:pPr>
              <w:pStyle w:val="BodyText"/>
            </w:pPr>
            <w:r w:rsidRPr="00521A1E">
              <w:t>ISA</w:t>
            </w:r>
            <w:r w:rsidR="002C46DF">
              <w:noBreakHyphen/>
            </w:r>
            <w:r w:rsidRPr="00521A1E">
              <w:t xml:space="preserve">5 </w:t>
            </w:r>
            <w:r>
              <w:t>ISF</w:t>
            </w:r>
            <w:r w:rsidRPr="00521A1E">
              <w:t xml:space="preserve">SI </w:t>
            </w:r>
            <w:r w:rsidR="00C01D37">
              <w:t xml:space="preserve">Control of </w:t>
            </w:r>
            <w:r w:rsidRPr="00521A1E">
              <w:t>Heavy Loads</w:t>
            </w:r>
          </w:p>
        </w:tc>
        <w:tc>
          <w:tcPr>
            <w:tcW w:w="4390" w:type="dxa"/>
            <w:tcBorders>
              <w:top w:val="single" w:sz="7" w:space="0" w:color="000000"/>
              <w:left w:val="single" w:sz="7" w:space="0" w:color="000000"/>
              <w:bottom w:val="single" w:sz="7" w:space="0" w:color="000000"/>
              <w:right w:val="single" w:sz="7" w:space="0" w:color="000000"/>
            </w:tcBorders>
          </w:tcPr>
          <w:p w14:paraId="69BA1A3C" w14:textId="77777777" w:rsidR="0058783C" w:rsidRPr="00521A1E" w:rsidRDefault="0058783C" w:rsidP="007B1B6E">
            <w:pPr>
              <w:pStyle w:val="BodyText"/>
            </w:pPr>
          </w:p>
        </w:tc>
      </w:tr>
      <w:tr w:rsidR="0058783C" w:rsidRPr="00290470" w14:paraId="1D7E706F"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028D5301" w14:textId="65BB9F65" w:rsidR="0058783C" w:rsidRPr="00521A1E" w:rsidRDefault="0058783C" w:rsidP="007B1B6E">
            <w:pPr>
              <w:pStyle w:val="BodyText"/>
            </w:pPr>
            <w:r w:rsidRPr="00521A1E">
              <w:t>ISA</w:t>
            </w:r>
            <w:r w:rsidR="002C46DF">
              <w:noBreakHyphen/>
            </w:r>
            <w:r w:rsidRPr="00521A1E">
              <w:t xml:space="preserve">6 Canister Processing </w:t>
            </w:r>
          </w:p>
        </w:tc>
        <w:tc>
          <w:tcPr>
            <w:tcW w:w="4390" w:type="dxa"/>
            <w:tcBorders>
              <w:top w:val="single" w:sz="7" w:space="0" w:color="000000"/>
              <w:left w:val="single" w:sz="7" w:space="0" w:color="000000"/>
              <w:bottom w:val="single" w:sz="7" w:space="0" w:color="000000"/>
              <w:right w:val="single" w:sz="7" w:space="0" w:color="000000"/>
            </w:tcBorders>
          </w:tcPr>
          <w:p w14:paraId="02B60F87" w14:textId="77777777" w:rsidR="0058783C" w:rsidRPr="00521A1E" w:rsidRDefault="0058783C" w:rsidP="007B1B6E">
            <w:pPr>
              <w:pStyle w:val="BodyText"/>
            </w:pPr>
          </w:p>
        </w:tc>
      </w:tr>
      <w:tr w:rsidR="0058783C" w:rsidRPr="00290470" w14:paraId="0A526F64" w14:textId="77777777" w:rsidTr="003F2DA5">
        <w:trPr>
          <w:cantSplit/>
          <w:trHeight w:val="253"/>
        </w:trPr>
        <w:tc>
          <w:tcPr>
            <w:tcW w:w="5316" w:type="dxa"/>
            <w:tcBorders>
              <w:top w:val="single" w:sz="7" w:space="0" w:color="000000"/>
              <w:left w:val="single" w:sz="7" w:space="0" w:color="000000"/>
              <w:bottom w:val="single" w:sz="7" w:space="0" w:color="000000"/>
              <w:right w:val="single" w:sz="7" w:space="0" w:color="000000"/>
            </w:tcBorders>
          </w:tcPr>
          <w:p w14:paraId="16AC1A41" w14:textId="2560284C" w:rsidR="0058783C" w:rsidRPr="00521A1E" w:rsidRDefault="0058783C" w:rsidP="007B1B6E">
            <w:pPr>
              <w:pStyle w:val="BodyText"/>
            </w:pPr>
            <w:r w:rsidRPr="00521A1E">
              <w:t>ISA</w:t>
            </w:r>
            <w:r w:rsidR="002C46DF">
              <w:noBreakHyphen/>
            </w:r>
            <w:r w:rsidRPr="00521A1E">
              <w:t>7 ISFSI Pad Construction and Design</w:t>
            </w:r>
          </w:p>
        </w:tc>
        <w:tc>
          <w:tcPr>
            <w:tcW w:w="4390" w:type="dxa"/>
            <w:tcBorders>
              <w:top w:val="single" w:sz="7" w:space="0" w:color="000000"/>
              <w:left w:val="single" w:sz="7" w:space="0" w:color="000000"/>
              <w:bottom w:val="single" w:sz="7" w:space="0" w:color="000000"/>
              <w:right w:val="single" w:sz="7" w:space="0" w:color="000000"/>
            </w:tcBorders>
          </w:tcPr>
          <w:p w14:paraId="6377E9D5" w14:textId="77777777" w:rsidR="0058783C" w:rsidRPr="00521A1E" w:rsidRDefault="0058783C" w:rsidP="007B1B6E">
            <w:pPr>
              <w:pStyle w:val="BodyText"/>
            </w:pPr>
          </w:p>
        </w:tc>
      </w:tr>
      <w:tr w:rsidR="0058783C" w:rsidRPr="00290470" w14:paraId="7C7EACAE" w14:textId="77777777" w:rsidTr="003F2DA5">
        <w:trPr>
          <w:cantSplit/>
          <w:trHeight w:val="271"/>
        </w:trPr>
        <w:tc>
          <w:tcPr>
            <w:tcW w:w="5316" w:type="dxa"/>
            <w:tcBorders>
              <w:top w:val="single" w:sz="7" w:space="0" w:color="000000"/>
              <w:left w:val="single" w:sz="7" w:space="0" w:color="000000"/>
              <w:bottom w:val="single" w:sz="7" w:space="0" w:color="000000"/>
              <w:right w:val="single" w:sz="7" w:space="0" w:color="000000"/>
            </w:tcBorders>
          </w:tcPr>
          <w:p w14:paraId="17880F18" w14:textId="39C82109" w:rsidR="0058783C" w:rsidRPr="00521A1E" w:rsidRDefault="0058783C" w:rsidP="007B1B6E">
            <w:pPr>
              <w:pStyle w:val="BodyText"/>
            </w:pPr>
            <w:r w:rsidRPr="00521A1E">
              <w:t>ISA</w:t>
            </w:r>
            <w:r w:rsidR="002C46DF">
              <w:noBreakHyphen/>
            </w:r>
            <w:r w:rsidRPr="00521A1E">
              <w:t>8</w:t>
            </w:r>
            <w:r>
              <w:t xml:space="preserve"> </w:t>
            </w:r>
            <w:r w:rsidRPr="00521A1E">
              <w:t>Radiation Protection</w:t>
            </w:r>
          </w:p>
        </w:tc>
        <w:tc>
          <w:tcPr>
            <w:tcW w:w="4390" w:type="dxa"/>
            <w:tcBorders>
              <w:top w:val="single" w:sz="7" w:space="0" w:color="000000"/>
              <w:left w:val="single" w:sz="7" w:space="0" w:color="000000"/>
              <w:bottom w:val="single" w:sz="7" w:space="0" w:color="000000"/>
              <w:right w:val="single" w:sz="7" w:space="0" w:color="000000"/>
            </w:tcBorders>
          </w:tcPr>
          <w:p w14:paraId="59B7D54C" w14:textId="77777777" w:rsidR="0058783C" w:rsidRPr="00521A1E" w:rsidRDefault="0058783C" w:rsidP="007B1B6E">
            <w:pPr>
              <w:pStyle w:val="BodyText"/>
            </w:pPr>
          </w:p>
        </w:tc>
      </w:tr>
      <w:tr w:rsidR="0058783C" w:rsidRPr="00290470" w14:paraId="1FDCB260"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22B39AE1" w14:textId="49196A88" w:rsidR="0058783C" w:rsidRPr="00521A1E" w:rsidRDefault="0058783C" w:rsidP="007B1B6E">
            <w:pPr>
              <w:pStyle w:val="BodyText"/>
            </w:pPr>
            <w:r w:rsidRPr="00521A1E">
              <w:t>ISA</w:t>
            </w:r>
            <w:r w:rsidR="002C46DF">
              <w:noBreakHyphen/>
            </w:r>
            <w:r w:rsidRPr="00521A1E">
              <w:t>9 ISFSI Canister Sealing</w:t>
            </w:r>
          </w:p>
        </w:tc>
        <w:tc>
          <w:tcPr>
            <w:tcW w:w="4390" w:type="dxa"/>
            <w:tcBorders>
              <w:top w:val="single" w:sz="7" w:space="0" w:color="000000"/>
              <w:left w:val="single" w:sz="7" w:space="0" w:color="000000"/>
              <w:bottom w:val="single" w:sz="7" w:space="0" w:color="000000"/>
              <w:right w:val="single" w:sz="7" w:space="0" w:color="000000"/>
            </w:tcBorders>
          </w:tcPr>
          <w:p w14:paraId="5F497364" w14:textId="77777777" w:rsidR="0058783C" w:rsidRPr="00521A1E" w:rsidRDefault="0058783C" w:rsidP="007B1B6E">
            <w:pPr>
              <w:pStyle w:val="BodyText"/>
            </w:pPr>
          </w:p>
        </w:tc>
      </w:tr>
      <w:tr w:rsidR="0058783C" w:rsidRPr="00290470" w14:paraId="04138ED4"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70B3C7B1" w14:textId="24969AC0" w:rsidR="0058783C" w:rsidRPr="00521A1E" w:rsidRDefault="0058783C" w:rsidP="007B1B6E">
            <w:pPr>
              <w:pStyle w:val="BodyText"/>
            </w:pPr>
            <w:r w:rsidRPr="00521A1E">
              <w:t>ISA</w:t>
            </w:r>
            <w:r w:rsidR="002C46DF">
              <w:noBreakHyphen/>
            </w:r>
            <w:r w:rsidRPr="00521A1E">
              <w:t>10 ISFSI Fuel Selection</w:t>
            </w:r>
          </w:p>
        </w:tc>
        <w:tc>
          <w:tcPr>
            <w:tcW w:w="4390" w:type="dxa"/>
            <w:tcBorders>
              <w:top w:val="single" w:sz="7" w:space="0" w:color="000000"/>
              <w:left w:val="single" w:sz="7" w:space="0" w:color="000000"/>
              <w:bottom w:val="single" w:sz="7" w:space="0" w:color="000000"/>
              <w:right w:val="single" w:sz="7" w:space="0" w:color="000000"/>
            </w:tcBorders>
          </w:tcPr>
          <w:p w14:paraId="3C00C1B2" w14:textId="77777777" w:rsidR="0058783C" w:rsidRPr="00521A1E" w:rsidRDefault="0058783C" w:rsidP="007B1B6E">
            <w:pPr>
              <w:pStyle w:val="BodyText"/>
            </w:pPr>
          </w:p>
        </w:tc>
      </w:tr>
      <w:tr w:rsidR="0058783C" w:rsidRPr="00290470" w14:paraId="0358BD3C" w14:textId="77777777" w:rsidTr="003F2DA5">
        <w:trPr>
          <w:cantSplit/>
          <w:trHeight w:val="253"/>
        </w:trPr>
        <w:tc>
          <w:tcPr>
            <w:tcW w:w="5316" w:type="dxa"/>
            <w:tcBorders>
              <w:top w:val="single" w:sz="7" w:space="0" w:color="000000"/>
              <w:left w:val="single" w:sz="7" w:space="0" w:color="000000"/>
              <w:bottom w:val="single" w:sz="7" w:space="0" w:color="000000"/>
              <w:right w:val="single" w:sz="7" w:space="0" w:color="000000"/>
            </w:tcBorders>
          </w:tcPr>
          <w:p w14:paraId="7D5B013A" w14:textId="712FE030" w:rsidR="0058783C" w:rsidRPr="00521A1E" w:rsidRDefault="0058783C" w:rsidP="007B1B6E">
            <w:pPr>
              <w:pStyle w:val="BodyText"/>
            </w:pPr>
            <w:r w:rsidRPr="00521A1E">
              <w:t>ISA</w:t>
            </w:r>
            <w:r w:rsidR="002C46DF">
              <w:noBreakHyphen/>
            </w:r>
            <w:r w:rsidRPr="00521A1E">
              <w:t>1</w:t>
            </w:r>
            <w:r>
              <w:t>1</w:t>
            </w:r>
            <w:r w:rsidRPr="00521A1E">
              <w:t xml:space="preserve"> 10</w:t>
            </w:r>
            <w:r w:rsidR="00083ED6">
              <w:t> </w:t>
            </w:r>
            <w:r w:rsidRPr="00521A1E">
              <w:t>CFR</w:t>
            </w:r>
            <w:r w:rsidR="00083ED6">
              <w:t> </w:t>
            </w:r>
            <w:r w:rsidRPr="00521A1E">
              <w:t>72.48</w:t>
            </w:r>
          </w:p>
        </w:tc>
        <w:tc>
          <w:tcPr>
            <w:tcW w:w="4390" w:type="dxa"/>
            <w:tcBorders>
              <w:top w:val="single" w:sz="7" w:space="0" w:color="000000"/>
              <w:left w:val="single" w:sz="7" w:space="0" w:color="000000"/>
              <w:bottom w:val="single" w:sz="7" w:space="0" w:color="000000"/>
              <w:right w:val="single" w:sz="7" w:space="0" w:color="000000"/>
            </w:tcBorders>
          </w:tcPr>
          <w:p w14:paraId="274B0056" w14:textId="77777777" w:rsidR="0058783C" w:rsidRPr="00521A1E" w:rsidRDefault="0058783C" w:rsidP="007B1B6E">
            <w:pPr>
              <w:pStyle w:val="BodyText"/>
            </w:pPr>
          </w:p>
        </w:tc>
      </w:tr>
      <w:tr w:rsidR="006F241C" w:rsidRPr="00290470" w14:paraId="300B8807" w14:textId="77777777" w:rsidTr="003F2DA5">
        <w:trPr>
          <w:cantSplit/>
          <w:trHeight w:val="253"/>
        </w:trPr>
        <w:tc>
          <w:tcPr>
            <w:tcW w:w="5316" w:type="dxa"/>
            <w:tcBorders>
              <w:top w:val="single" w:sz="7" w:space="0" w:color="000000"/>
              <w:left w:val="single" w:sz="7" w:space="0" w:color="000000"/>
              <w:bottom w:val="single" w:sz="7" w:space="0" w:color="000000"/>
              <w:right w:val="single" w:sz="7" w:space="0" w:color="000000"/>
            </w:tcBorders>
          </w:tcPr>
          <w:p w14:paraId="6B98D626" w14:textId="45FD663E" w:rsidR="006F241C" w:rsidRPr="00521A1E" w:rsidRDefault="006F241C" w:rsidP="007B1B6E">
            <w:pPr>
              <w:pStyle w:val="BodyText"/>
            </w:pPr>
            <w:r>
              <w:t>ISA</w:t>
            </w:r>
            <w:r w:rsidR="002C46DF">
              <w:noBreakHyphen/>
            </w:r>
            <w:r>
              <w:t>12 Counterfeit, Fraudulent, and Suspect Items</w:t>
            </w:r>
          </w:p>
        </w:tc>
        <w:tc>
          <w:tcPr>
            <w:tcW w:w="4390" w:type="dxa"/>
            <w:tcBorders>
              <w:top w:val="single" w:sz="7" w:space="0" w:color="000000"/>
              <w:left w:val="single" w:sz="7" w:space="0" w:color="000000"/>
              <w:bottom w:val="single" w:sz="7" w:space="0" w:color="000000"/>
              <w:right w:val="single" w:sz="7" w:space="0" w:color="000000"/>
            </w:tcBorders>
          </w:tcPr>
          <w:p w14:paraId="615C613F" w14:textId="77777777" w:rsidR="006F241C" w:rsidRPr="00521A1E" w:rsidRDefault="006F241C" w:rsidP="007B1B6E">
            <w:pPr>
              <w:pStyle w:val="BodyText"/>
            </w:pPr>
          </w:p>
        </w:tc>
      </w:tr>
    </w:tbl>
    <w:p w14:paraId="3B969FCF" w14:textId="77777777" w:rsidR="00821F86" w:rsidRDefault="00821F86">
      <w:r>
        <w:br w:type="page"/>
      </w:r>
    </w:p>
    <w:tbl>
      <w:tblPr>
        <w:tblW w:w="9706" w:type="dxa"/>
        <w:tblInd w:w="75" w:type="dxa"/>
        <w:tblLayout w:type="fixed"/>
        <w:tblCellMar>
          <w:left w:w="120" w:type="dxa"/>
          <w:right w:w="120" w:type="dxa"/>
        </w:tblCellMar>
        <w:tblLook w:val="0000" w:firstRow="0" w:lastRow="0" w:firstColumn="0" w:lastColumn="0" w:noHBand="0" w:noVBand="0"/>
      </w:tblPr>
      <w:tblGrid>
        <w:gridCol w:w="5316"/>
        <w:gridCol w:w="4390"/>
      </w:tblGrid>
      <w:tr w:rsidR="00A32E89" w:rsidRPr="00290470" w14:paraId="6F74C816" w14:textId="77777777">
        <w:trPr>
          <w:cantSplit/>
          <w:trHeight w:val="343"/>
        </w:trPr>
        <w:tc>
          <w:tcPr>
            <w:tcW w:w="9706" w:type="dxa"/>
            <w:gridSpan w:val="2"/>
            <w:tcBorders>
              <w:top w:val="single" w:sz="7" w:space="0" w:color="000000"/>
              <w:left w:val="single" w:sz="7" w:space="0" w:color="000000"/>
              <w:bottom w:val="single" w:sz="7" w:space="0" w:color="000000"/>
              <w:right w:val="single" w:sz="7" w:space="0" w:color="000000"/>
            </w:tcBorders>
          </w:tcPr>
          <w:p w14:paraId="6A30DBFF" w14:textId="319962E3" w:rsidR="00A32E89" w:rsidRPr="007B1B6E" w:rsidRDefault="00A32E89" w:rsidP="007B1B6E">
            <w:pPr>
              <w:pStyle w:val="BodyText"/>
              <w:rPr>
                <w:bCs/>
                <w:iCs/>
                <w:u w:val="single"/>
              </w:rPr>
            </w:pPr>
            <w:r w:rsidRPr="007B1B6E">
              <w:rPr>
                <w:bCs/>
                <w:iCs/>
                <w:u w:val="single"/>
              </w:rPr>
              <w:t>Part B</w:t>
            </w:r>
            <w:r w:rsidR="002C46DF">
              <w:rPr>
                <w:bCs/>
                <w:iCs/>
                <w:u w:val="single"/>
              </w:rPr>
              <w:noBreakHyphen/>
            </w:r>
            <w:r w:rsidR="00821F86">
              <w:rPr>
                <w:bCs/>
                <w:iCs/>
                <w:u w:val="single"/>
              </w:rPr>
              <w:t>2</w:t>
            </w:r>
            <w:r w:rsidRPr="007B1B6E">
              <w:rPr>
                <w:bCs/>
                <w:iCs/>
                <w:u w:val="single"/>
              </w:rPr>
              <w:t>. On</w:t>
            </w:r>
            <w:r w:rsidR="002C46DF">
              <w:rPr>
                <w:bCs/>
                <w:iCs/>
                <w:u w:val="single"/>
              </w:rPr>
              <w:noBreakHyphen/>
            </w:r>
            <w:r w:rsidRPr="007B1B6E">
              <w:rPr>
                <w:bCs/>
                <w:iCs/>
                <w:u w:val="single"/>
              </w:rPr>
              <w:t>the</w:t>
            </w:r>
            <w:r w:rsidR="002C46DF">
              <w:rPr>
                <w:bCs/>
                <w:iCs/>
                <w:u w:val="single"/>
              </w:rPr>
              <w:noBreakHyphen/>
            </w:r>
            <w:r w:rsidRPr="007B1B6E">
              <w:rPr>
                <w:bCs/>
                <w:iCs/>
                <w:u w:val="single"/>
              </w:rPr>
              <w:t>Job Training Activities</w:t>
            </w:r>
          </w:p>
        </w:tc>
      </w:tr>
      <w:tr w:rsidR="0058783C" w:rsidRPr="00290470" w14:paraId="1588F57E" w14:textId="77777777" w:rsidTr="003F2DA5">
        <w:trPr>
          <w:cantSplit/>
          <w:trHeight w:val="307"/>
        </w:trPr>
        <w:tc>
          <w:tcPr>
            <w:tcW w:w="5316" w:type="dxa"/>
            <w:tcBorders>
              <w:top w:val="single" w:sz="7" w:space="0" w:color="000000"/>
              <w:left w:val="single" w:sz="7" w:space="0" w:color="000000"/>
              <w:bottom w:val="single" w:sz="7" w:space="0" w:color="000000"/>
              <w:right w:val="single" w:sz="7" w:space="0" w:color="000000"/>
            </w:tcBorders>
          </w:tcPr>
          <w:p w14:paraId="7E60600A" w14:textId="1B797ED2" w:rsidR="0058783C" w:rsidRPr="00521A1E" w:rsidRDefault="0058783C" w:rsidP="007B1B6E">
            <w:pPr>
              <w:pStyle w:val="BodyText"/>
            </w:pPr>
            <w:r w:rsidRPr="00521A1E">
              <w:t>OJT</w:t>
            </w:r>
            <w:r w:rsidR="002C46DF">
              <w:noBreakHyphen/>
            </w:r>
            <w:r w:rsidRPr="00521A1E">
              <w:t>1 ISFSI Pad Inspection Accompaniment</w:t>
            </w:r>
          </w:p>
        </w:tc>
        <w:tc>
          <w:tcPr>
            <w:tcW w:w="4390" w:type="dxa"/>
            <w:tcBorders>
              <w:top w:val="single" w:sz="7" w:space="0" w:color="000000"/>
              <w:left w:val="single" w:sz="7" w:space="0" w:color="000000"/>
              <w:bottom w:val="single" w:sz="7" w:space="0" w:color="000000"/>
              <w:right w:val="single" w:sz="7" w:space="0" w:color="000000"/>
            </w:tcBorders>
          </w:tcPr>
          <w:p w14:paraId="52515725" w14:textId="77777777" w:rsidR="0058783C" w:rsidRPr="00521A1E" w:rsidRDefault="0058783C" w:rsidP="007B1B6E">
            <w:pPr>
              <w:pStyle w:val="BodyText"/>
            </w:pPr>
          </w:p>
        </w:tc>
      </w:tr>
      <w:tr w:rsidR="0058783C" w:rsidRPr="00290470" w14:paraId="0A7D5FD0" w14:textId="77777777" w:rsidTr="003F2DA5">
        <w:trPr>
          <w:cantSplit/>
          <w:trHeight w:val="343"/>
        </w:trPr>
        <w:tc>
          <w:tcPr>
            <w:tcW w:w="5316" w:type="dxa"/>
            <w:tcBorders>
              <w:top w:val="single" w:sz="7" w:space="0" w:color="000000"/>
              <w:left w:val="single" w:sz="7" w:space="0" w:color="000000"/>
              <w:bottom w:val="single" w:sz="7" w:space="0" w:color="000000"/>
              <w:right w:val="single" w:sz="7" w:space="0" w:color="000000"/>
            </w:tcBorders>
          </w:tcPr>
          <w:p w14:paraId="423EAE74" w14:textId="51A54AFC" w:rsidR="0058783C" w:rsidRPr="00521A1E" w:rsidRDefault="0058783C" w:rsidP="007B1B6E">
            <w:pPr>
              <w:pStyle w:val="BodyText"/>
            </w:pPr>
            <w:r w:rsidRPr="00521A1E">
              <w:t>OJT</w:t>
            </w:r>
            <w:r w:rsidR="002C46DF">
              <w:noBreakHyphen/>
            </w:r>
            <w:r w:rsidRPr="00521A1E">
              <w:t>2 ISFSI Pre</w:t>
            </w:r>
            <w:r w:rsidR="00083ED6">
              <w:t>o</w:t>
            </w:r>
            <w:r w:rsidRPr="00521A1E">
              <w:t>perational Testing Accompaniment</w:t>
            </w:r>
          </w:p>
        </w:tc>
        <w:tc>
          <w:tcPr>
            <w:tcW w:w="4390" w:type="dxa"/>
            <w:tcBorders>
              <w:top w:val="single" w:sz="7" w:space="0" w:color="000000"/>
              <w:left w:val="single" w:sz="7" w:space="0" w:color="000000"/>
              <w:bottom w:val="single" w:sz="7" w:space="0" w:color="000000"/>
              <w:right w:val="single" w:sz="7" w:space="0" w:color="000000"/>
            </w:tcBorders>
          </w:tcPr>
          <w:p w14:paraId="79B75D25" w14:textId="77777777" w:rsidR="0058783C" w:rsidRPr="00521A1E" w:rsidRDefault="0058783C" w:rsidP="007B1B6E">
            <w:pPr>
              <w:pStyle w:val="BodyText"/>
            </w:pPr>
          </w:p>
        </w:tc>
      </w:tr>
      <w:tr w:rsidR="0058783C" w:rsidRPr="00290470" w14:paraId="602A7909" w14:textId="77777777" w:rsidTr="003F2DA5">
        <w:trPr>
          <w:cantSplit/>
          <w:trHeight w:val="325"/>
        </w:trPr>
        <w:tc>
          <w:tcPr>
            <w:tcW w:w="5316" w:type="dxa"/>
            <w:tcBorders>
              <w:top w:val="single" w:sz="7" w:space="0" w:color="000000"/>
              <w:left w:val="single" w:sz="7" w:space="0" w:color="000000"/>
              <w:bottom w:val="single" w:sz="7" w:space="0" w:color="000000"/>
              <w:right w:val="single" w:sz="7" w:space="0" w:color="000000"/>
            </w:tcBorders>
          </w:tcPr>
          <w:p w14:paraId="06D15C59" w14:textId="58EF3242" w:rsidR="0058783C" w:rsidRPr="00521A1E" w:rsidRDefault="0058783C" w:rsidP="007B1B6E">
            <w:pPr>
              <w:pStyle w:val="BodyText"/>
            </w:pPr>
            <w:r w:rsidRPr="00521A1E">
              <w:t>OJT</w:t>
            </w:r>
            <w:r w:rsidR="002C46DF">
              <w:noBreakHyphen/>
            </w:r>
            <w:r w:rsidRPr="00521A1E">
              <w:t xml:space="preserve">3 ISFSI </w:t>
            </w:r>
            <w:r w:rsidR="00E93C8B">
              <w:t>72.212 Review</w:t>
            </w:r>
            <w:r w:rsidRPr="00521A1E">
              <w:t xml:space="preserve"> Accompaniment</w:t>
            </w:r>
          </w:p>
        </w:tc>
        <w:tc>
          <w:tcPr>
            <w:tcW w:w="4390" w:type="dxa"/>
            <w:tcBorders>
              <w:top w:val="single" w:sz="7" w:space="0" w:color="000000"/>
              <w:left w:val="single" w:sz="7" w:space="0" w:color="000000"/>
              <w:bottom w:val="single" w:sz="7" w:space="0" w:color="000000"/>
              <w:right w:val="single" w:sz="7" w:space="0" w:color="000000"/>
            </w:tcBorders>
          </w:tcPr>
          <w:p w14:paraId="28D07523" w14:textId="77777777" w:rsidR="0058783C" w:rsidRPr="00521A1E" w:rsidRDefault="0058783C" w:rsidP="007B1B6E">
            <w:pPr>
              <w:pStyle w:val="BodyText"/>
            </w:pPr>
          </w:p>
        </w:tc>
      </w:tr>
      <w:tr w:rsidR="009F0D58" w:rsidRPr="00290470" w14:paraId="4A7F4C81" w14:textId="77777777" w:rsidTr="003F2DA5">
        <w:trPr>
          <w:cantSplit/>
          <w:trHeight w:val="325"/>
        </w:trPr>
        <w:tc>
          <w:tcPr>
            <w:tcW w:w="5316" w:type="dxa"/>
            <w:tcBorders>
              <w:top w:val="single" w:sz="7" w:space="0" w:color="000000"/>
              <w:left w:val="single" w:sz="7" w:space="0" w:color="000000"/>
              <w:bottom w:val="single" w:sz="7" w:space="0" w:color="000000"/>
              <w:right w:val="single" w:sz="7" w:space="0" w:color="000000"/>
            </w:tcBorders>
          </w:tcPr>
          <w:p w14:paraId="3F60C5A8" w14:textId="0C0710AC" w:rsidR="009F0D58" w:rsidRPr="00521A1E" w:rsidRDefault="009F0D58" w:rsidP="007B1B6E">
            <w:pPr>
              <w:pStyle w:val="BodyText"/>
            </w:pPr>
            <w:r>
              <w:t>OJT</w:t>
            </w:r>
            <w:r w:rsidR="002C46DF">
              <w:noBreakHyphen/>
            </w:r>
            <w:r>
              <w:t xml:space="preserve">4 </w:t>
            </w:r>
            <w:r w:rsidR="00E93C8B" w:rsidRPr="00521A1E">
              <w:t>ISFSI Operational Accompaniment</w:t>
            </w:r>
          </w:p>
        </w:tc>
        <w:tc>
          <w:tcPr>
            <w:tcW w:w="4390" w:type="dxa"/>
            <w:tcBorders>
              <w:top w:val="single" w:sz="7" w:space="0" w:color="000000"/>
              <w:left w:val="single" w:sz="7" w:space="0" w:color="000000"/>
              <w:bottom w:val="single" w:sz="7" w:space="0" w:color="000000"/>
              <w:right w:val="single" w:sz="7" w:space="0" w:color="000000"/>
            </w:tcBorders>
          </w:tcPr>
          <w:p w14:paraId="7E8B8BCE" w14:textId="77777777" w:rsidR="009F0D58" w:rsidRPr="00521A1E" w:rsidRDefault="009F0D58" w:rsidP="007B1B6E">
            <w:pPr>
              <w:pStyle w:val="BodyText"/>
            </w:pPr>
          </w:p>
        </w:tc>
      </w:tr>
    </w:tbl>
    <w:p w14:paraId="205B5744" w14:textId="77777777" w:rsidR="00CA388F" w:rsidRDefault="00CA388F" w:rsidP="00CA388F">
      <w:pPr>
        <w:pStyle w:val="Signatureline"/>
      </w:pPr>
      <w:r>
        <w:t>Supervisor’s Signature: ________________________________ Date: ___________</w:t>
      </w:r>
    </w:p>
    <w:p w14:paraId="32750BA9" w14:textId="77777777" w:rsidR="00CA388F" w:rsidRDefault="00CA388F">
      <w:pPr>
        <w:widowControl/>
        <w:autoSpaceDE/>
        <w:autoSpaceDN/>
        <w:adjustRightInd/>
      </w:pPr>
    </w:p>
    <w:p w14:paraId="4BE659CF" w14:textId="7D08BE20" w:rsidR="00825C3C" w:rsidRPr="00290470" w:rsidRDefault="00B5575A" w:rsidP="00C74AD4">
      <w:pPr>
        <w:widowControl/>
        <w:autoSpaceDE/>
        <w:autoSpaceDN/>
        <w:adjustRightInd/>
        <w:sectPr w:rsidR="00825C3C" w:rsidRPr="00290470" w:rsidSect="00275DE6">
          <w:type w:val="continuous"/>
          <w:pgSz w:w="12240" w:h="15840"/>
          <w:pgMar w:top="1440" w:right="1440" w:bottom="1440" w:left="1440" w:header="720" w:footer="720" w:gutter="0"/>
          <w:pgNumType w:start="66"/>
          <w:cols w:space="720"/>
          <w:noEndnote/>
          <w:docGrid w:linePitch="326"/>
        </w:sectPr>
      </w:pPr>
      <w:r>
        <w:br w:type="page"/>
      </w:r>
    </w:p>
    <w:p w14:paraId="5F103CE1" w14:textId="12186838" w:rsidR="00B227D7" w:rsidRPr="000F19E8" w:rsidRDefault="00B227D7" w:rsidP="00F1173A">
      <w:pPr>
        <w:pStyle w:val="attachmenttitle"/>
      </w:pPr>
      <w:bookmarkStart w:id="214" w:name="_Toc138859189"/>
      <w:bookmarkStart w:id="215" w:name="_Toc152321959"/>
      <w:bookmarkStart w:id="216" w:name="_Toc152570787"/>
      <w:bookmarkStart w:id="217" w:name="_Toc178081675"/>
      <w:r w:rsidRPr="000F19E8">
        <w:t xml:space="preserve">Revision History </w:t>
      </w:r>
      <w:r>
        <w:t xml:space="preserve">for IMC </w:t>
      </w:r>
      <w:r w:rsidR="008B5864">
        <w:t>1246</w:t>
      </w:r>
      <w:r>
        <w:t xml:space="preserve">, Appendix </w:t>
      </w:r>
      <w:r w:rsidR="008B5864">
        <w:t>B3</w:t>
      </w:r>
      <w:bookmarkEnd w:id="214"/>
      <w:bookmarkEnd w:id="215"/>
      <w:bookmarkEnd w:id="216"/>
      <w:bookmarkEnd w:id="217"/>
    </w:p>
    <w:tbl>
      <w:tblPr>
        <w:tblStyle w:val="IM"/>
        <w:tblW w:w="12960" w:type="dxa"/>
        <w:tblLayout w:type="fixed"/>
        <w:tblLook w:val="0000" w:firstRow="0" w:lastRow="0" w:firstColumn="0" w:lastColumn="0" w:noHBand="0" w:noVBand="0"/>
      </w:tblPr>
      <w:tblGrid>
        <w:gridCol w:w="1435"/>
        <w:gridCol w:w="1710"/>
        <w:gridCol w:w="4860"/>
        <w:gridCol w:w="990"/>
        <w:gridCol w:w="1260"/>
        <w:gridCol w:w="2705"/>
      </w:tblGrid>
      <w:tr w:rsidR="00B227D7" w:rsidRPr="000F19E8" w14:paraId="75918B21" w14:textId="77777777" w:rsidTr="00F1173A">
        <w:tc>
          <w:tcPr>
            <w:tcW w:w="1435" w:type="dxa"/>
          </w:tcPr>
          <w:p w14:paraId="3B9107B9" w14:textId="77777777" w:rsidR="00B227D7" w:rsidRPr="000F19E8" w:rsidRDefault="00B227D7" w:rsidP="00F1173A">
            <w:pPr>
              <w:pStyle w:val="BodyText-table"/>
            </w:pPr>
            <w:r w:rsidRPr="000F19E8">
              <w:t>Commitment Tracking Number</w:t>
            </w:r>
          </w:p>
        </w:tc>
        <w:tc>
          <w:tcPr>
            <w:tcW w:w="1710" w:type="dxa"/>
          </w:tcPr>
          <w:p w14:paraId="5D53C273" w14:textId="4CD095CE" w:rsidR="00B227D7" w:rsidRDefault="00F1173A" w:rsidP="00F1173A">
            <w:pPr>
              <w:pStyle w:val="BodyText-table"/>
            </w:pPr>
            <w:r>
              <w:t xml:space="preserve">Accession No. </w:t>
            </w:r>
            <w:r w:rsidR="00B227D7" w:rsidRPr="000F19E8">
              <w:t>Issue Date</w:t>
            </w:r>
          </w:p>
          <w:p w14:paraId="0D82513A" w14:textId="1D425EDF" w:rsidR="00F1173A" w:rsidRPr="000F19E8" w:rsidRDefault="00F1173A" w:rsidP="00F1173A">
            <w:pPr>
              <w:pStyle w:val="BodyText-table"/>
            </w:pPr>
            <w:r>
              <w:t>Change Notice</w:t>
            </w:r>
          </w:p>
        </w:tc>
        <w:tc>
          <w:tcPr>
            <w:tcW w:w="4860" w:type="dxa"/>
          </w:tcPr>
          <w:p w14:paraId="5E8D3D27" w14:textId="77777777" w:rsidR="00B227D7" w:rsidRPr="000F19E8" w:rsidRDefault="00B227D7" w:rsidP="00F1173A">
            <w:pPr>
              <w:pStyle w:val="BodyText-table"/>
            </w:pPr>
            <w:r w:rsidRPr="000F19E8">
              <w:t>Description of Change</w:t>
            </w:r>
          </w:p>
        </w:tc>
        <w:tc>
          <w:tcPr>
            <w:tcW w:w="990" w:type="dxa"/>
          </w:tcPr>
          <w:p w14:paraId="3D2BEDA8" w14:textId="77777777" w:rsidR="00B227D7" w:rsidRPr="000F19E8" w:rsidRDefault="00B227D7" w:rsidP="00F1173A">
            <w:pPr>
              <w:pStyle w:val="BodyText-table"/>
            </w:pPr>
            <w:r w:rsidRPr="000F19E8">
              <w:t>Training Needed</w:t>
            </w:r>
          </w:p>
        </w:tc>
        <w:tc>
          <w:tcPr>
            <w:tcW w:w="1260" w:type="dxa"/>
          </w:tcPr>
          <w:p w14:paraId="6683723B" w14:textId="77777777" w:rsidR="00B227D7" w:rsidRPr="000F19E8" w:rsidRDefault="00B227D7" w:rsidP="00F1173A">
            <w:pPr>
              <w:pStyle w:val="BodyText-table"/>
            </w:pPr>
            <w:r w:rsidRPr="000F19E8">
              <w:t>Training Completion Date</w:t>
            </w:r>
          </w:p>
        </w:tc>
        <w:tc>
          <w:tcPr>
            <w:tcW w:w="2705" w:type="dxa"/>
          </w:tcPr>
          <w:p w14:paraId="454EA80B" w14:textId="3C0D7F65" w:rsidR="00B227D7" w:rsidRPr="000F19E8" w:rsidRDefault="00B227D7" w:rsidP="00F1173A">
            <w:pPr>
              <w:pStyle w:val="BodyText-table"/>
            </w:pPr>
            <w:r w:rsidRPr="000F19E8">
              <w:t xml:space="preserve">Comment Resolution </w:t>
            </w:r>
            <w:r w:rsidR="00F1173A">
              <w:t>and Closed Feedback Form</w:t>
            </w:r>
            <w:r w:rsidRPr="000F19E8">
              <w:t xml:space="preserve"> Accession Number</w:t>
            </w:r>
            <w:r w:rsidR="00F1173A">
              <w:t xml:space="preserve"> (Pre</w:t>
            </w:r>
            <w:r w:rsidR="002C46DF">
              <w:noBreakHyphen/>
            </w:r>
            <w:r w:rsidR="00F1173A">
              <w:t>Decisional Non</w:t>
            </w:r>
            <w:r w:rsidR="002C46DF">
              <w:noBreakHyphen/>
            </w:r>
            <w:r w:rsidR="00F1173A">
              <w:t>Public Information)</w:t>
            </w:r>
          </w:p>
        </w:tc>
      </w:tr>
      <w:tr w:rsidR="00B227D7" w:rsidRPr="000F19E8" w14:paraId="4199CBB1" w14:textId="77777777" w:rsidTr="00F1173A">
        <w:trPr>
          <w:tblHeader w:val="0"/>
        </w:trPr>
        <w:tc>
          <w:tcPr>
            <w:tcW w:w="1435" w:type="dxa"/>
          </w:tcPr>
          <w:p w14:paraId="1125653D" w14:textId="48DE8D11" w:rsidR="00B227D7" w:rsidRPr="000F19E8" w:rsidRDefault="00B227D7" w:rsidP="00F1173A">
            <w:pPr>
              <w:pStyle w:val="BodyText-table"/>
            </w:pPr>
            <w:r w:rsidRPr="000F19E8">
              <w:t>N/A</w:t>
            </w:r>
          </w:p>
        </w:tc>
        <w:tc>
          <w:tcPr>
            <w:tcW w:w="1710" w:type="dxa"/>
          </w:tcPr>
          <w:p w14:paraId="49B824DA" w14:textId="386A8FBE" w:rsidR="00F1173A" w:rsidRDefault="00F1173A" w:rsidP="00F1173A">
            <w:pPr>
              <w:pStyle w:val="BodyText-table"/>
            </w:pPr>
            <w:r>
              <w:t>ML112650062</w:t>
            </w:r>
          </w:p>
          <w:p w14:paraId="1FC0064D" w14:textId="60DE42DE" w:rsidR="00B227D7" w:rsidRPr="000F19E8" w:rsidRDefault="00492596" w:rsidP="00F1173A">
            <w:pPr>
              <w:pStyle w:val="BodyText-table"/>
            </w:pPr>
            <w:r>
              <w:t>11/07/11</w:t>
            </w:r>
          </w:p>
          <w:p w14:paraId="37B431E2" w14:textId="7B516797" w:rsidR="00492596" w:rsidRPr="000F19E8" w:rsidRDefault="00B227D7" w:rsidP="00F1173A">
            <w:pPr>
              <w:pStyle w:val="BodyText-table"/>
            </w:pPr>
            <w:r w:rsidRPr="000F19E8">
              <w:t xml:space="preserve">CN </w:t>
            </w:r>
            <w:r w:rsidR="008B5864">
              <w:t>11</w:t>
            </w:r>
            <w:r w:rsidR="002C46DF">
              <w:noBreakHyphen/>
            </w:r>
            <w:r w:rsidR="00492596">
              <w:t>028</w:t>
            </w:r>
          </w:p>
        </w:tc>
        <w:tc>
          <w:tcPr>
            <w:tcW w:w="4860" w:type="dxa"/>
          </w:tcPr>
          <w:p w14:paraId="3B1B0455" w14:textId="126524BB" w:rsidR="00B227D7" w:rsidRPr="000F19E8" w:rsidRDefault="00B227D7" w:rsidP="00F1173A">
            <w:pPr>
              <w:pStyle w:val="BodyText-table"/>
            </w:pPr>
            <w:r w:rsidRPr="000F19E8">
              <w:t xml:space="preserve">To </w:t>
            </w:r>
            <w:r w:rsidR="008B5864">
              <w:t>develop an agencywide</w:t>
            </w:r>
            <w:r w:rsidRPr="000F19E8">
              <w:t xml:space="preserve"> training </w:t>
            </w:r>
            <w:r w:rsidR="008B5864">
              <w:t>for Independent Spent Fuel Storage Safety Inspectors. This is the first version of this document</w:t>
            </w:r>
            <w:r w:rsidR="00B51186">
              <w:t>, which was developed with support of the regions.</w:t>
            </w:r>
          </w:p>
        </w:tc>
        <w:tc>
          <w:tcPr>
            <w:tcW w:w="990" w:type="dxa"/>
          </w:tcPr>
          <w:p w14:paraId="12F0E867" w14:textId="77777777" w:rsidR="00B227D7" w:rsidRPr="000F19E8" w:rsidRDefault="008B5864" w:rsidP="00F1173A">
            <w:pPr>
              <w:pStyle w:val="BodyText-table"/>
            </w:pPr>
            <w:r>
              <w:t>Yes</w:t>
            </w:r>
          </w:p>
        </w:tc>
        <w:tc>
          <w:tcPr>
            <w:tcW w:w="1260" w:type="dxa"/>
          </w:tcPr>
          <w:p w14:paraId="74A51C11" w14:textId="77777777" w:rsidR="00B227D7" w:rsidRPr="000F19E8" w:rsidRDefault="00B227D7" w:rsidP="00F1173A">
            <w:pPr>
              <w:pStyle w:val="BodyText-table"/>
            </w:pPr>
            <w:r w:rsidRPr="000F19E8">
              <w:t>N/A</w:t>
            </w:r>
          </w:p>
        </w:tc>
        <w:tc>
          <w:tcPr>
            <w:tcW w:w="2705" w:type="dxa"/>
          </w:tcPr>
          <w:p w14:paraId="1C0687F0" w14:textId="77777777" w:rsidR="00B227D7" w:rsidRPr="000F19E8" w:rsidRDefault="00B227D7" w:rsidP="00F1173A">
            <w:pPr>
              <w:pStyle w:val="BodyText-table"/>
            </w:pPr>
            <w:r w:rsidRPr="000F19E8">
              <w:t>ML</w:t>
            </w:r>
            <w:r w:rsidR="00492596">
              <w:t>112650068</w:t>
            </w:r>
          </w:p>
        </w:tc>
      </w:tr>
      <w:tr w:rsidR="00B227D7" w:rsidRPr="000F19E8" w14:paraId="6D9C21BE" w14:textId="77777777" w:rsidTr="00F1173A">
        <w:trPr>
          <w:tblHeader w:val="0"/>
        </w:trPr>
        <w:tc>
          <w:tcPr>
            <w:tcW w:w="1435" w:type="dxa"/>
          </w:tcPr>
          <w:p w14:paraId="44282668" w14:textId="77777777" w:rsidR="00B227D7" w:rsidRPr="000F19E8" w:rsidRDefault="00B227D7" w:rsidP="00F1173A">
            <w:pPr>
              <w:pStyle w:val="BodyText-table"/>
            </w:pPr>
          </w:p>
        </w:tc>
        <w:tc>
          <w:tcPr>
            <w:tcW w:w="1710" w:type="dxa"/>
          </w:tcPr>
          <w:p w14:paraId="7C4B990F" w14:textId="280ECB9B" w:rsidR="00B227D7" w:rsidRDefault="005232E3" w:rsidP="00F1173A">
            <w:pPr>
              <w:pStyle w:val="BodyText-table"/>
            </w:pPr>
            <w:r>
              <w:t>ML</w:t>
            </w:r>
            <w:r w:rsidR="00851139">
              <w:t>23326A085</w:t>
            </w:r>
          </w:p>
          <w:p w14:paraId="3D99CAA1" w14:textId="1EFF08B7" w:rsidR="005232E3" w:rsidRDefault="00C33480" w:rsidP="00F1173A">
            <w:pPr>
              <w:pStyle w:val="BodyText-table"/>
            </w:pPr>
            <w:r>
              <w:t>12/15/23</w:t>
            </w:r>
          </w:p>
          <w:p w14:paraId="53564D34" w14:textId="0C147EFE" w:rsidR="005232E3" w:rsidRPr="000F19E8" w:rsidRDefault="005232E3" w:rsidP="00F1173A">
            <w:pPr>
              <w:pStyle w:val="BodyText-table"/>
            </w:pPr>
            <w:r>
              <w:t>CN</w:t>
            </w:r>
            <w:r w:rsidR="00C33480">
              <w:t xml:space="preserve"> 23-037</w:t>
            </w:r>
          </w:p>
        </w:tc>
        <w:tc>
          <w:tcPr>
            <w:tcW w:w="4860" w:type="dxa"/>
          </w:tcPr>
          <w:p w14:paraId="30DCB389" w14:textId="4CC117A3" w:rsidR="00B227D7" w:rsidRPr="000F19E8" w:rsidRDefault="005232E3" w:rsidP="00F1173A">
            <w:pPr>
              <w:pStyle w:val="BodyText-table"/>
            </w:pPr>
            <w:r w:rsidRPr="00397193">
              <w:rPr>
                <w:rFonts w:eastAsia="Arial" w:cs="Times New Roman"/>
              </w:rPr>
              <w:t xml:space="preserve">The document is a new update revision and </w:t>
            </w:r>
            <w:r w:rsidRPr="00397193">
              <w:rPr>
                <w:rFonts w:cs="Times New Roman"/>
              </w:rPr>
              <w:t>revised to incorporate CFSI guidance</w:t>
            </w:r>
            <w:r w:rsidR="00BF1675">
              <w:rPr>
                <w:rFonts w:cs="Times New Roman"/>
              </w:rPr>
              <w:t>.</w:t>
            </w:r>
          </w:p>
        </w:tc>
        <w:tc>
          <w:tcPr>
            <w:tcW w:w="990" w:type="dxa"/>
          </w:tcPr>
          <w:p w14:paraId="1DE05AF9" w14:textId="683D3B55" w:rsidR="00B227D7" w:rsidRPr="000F19E8" w:rsidRDefault="00D90F00" w:rsidP="00F1173A">
            <w:pPr>
              <w:pStyle w:val="BodyText-table"/>
            </w:pPr>
            <w:r>
              <w:t>N/A</w:t>
            </w:r>
          </w:p>
        </w:tc>
        <w:tc>
          <w:tcPr>
            <w:tcW w:w="1260" w:type="dxa"/>
          </w:tcPr>
          <w:p w14:paraId="430ED1E2" w14:textId="7D9D9BFB" w:rsidR="00B227D7" w:rsidRPr="000F19E8" w:rsidRDefault="00D90F00" w:rsidP="00F1173A">
            <w:pPr>
              <w:pStyle w:val="BodyText-table"/>
            </w:pPr>
            <w:r>
              <w:t>N/A</w:t>
            </w:r>
          </w:p>
        </w:tc>
        <w:tc>
          <w:tcPr>
            <w:tcW w:w="2705" w:type="dxa"/>
          </w:tcPr>
          <w:p w14:paraId="2A969342" w14:textId="326C99B7" w:rsidR="00B227D7" w:rsidRPr="000F19E8" w:rsidRDefault="00851139" w:rsidP="00F1173A">
            <w:pPr>
              <w:pStyle w:val="BodyText-table"/>
            </w:pPr>
            <w:r>
              <w:t>ML23326A086</w:t>
            </w:r>
          </w:p>
        </w:tc>
      </w:tr>
      <w:tr w:rsidR="008D6168" w:rsidRPr="000F19E8" w14:paraId="5E2ADD3B" w14:textId="77777777" w:rsidTr="00F1173A">
        <w:trPr>
          <w:tblHeader w:val="0"/>
        </w:trPr>
        <w:tc>
          <w:tcPr>
            <w:tcW w:w="1435" w:type="dxa"/>
          </w:tcPr>
          <w:p w14:paraId="42C04BF1" w14:textId="77777777" w:rsidR="008D6168" w:rsidRPr="000F19E8" w:rsidRDefault="008D6168" w:rsidP="00F1173A">
            <w:pPr>
              <w:pStyle w:val="BodyText-table"/>
            </w:pPr>
          </w:p>
        </w:tc>
        <w:tc>
          <w:tcPr>
            <w:tcW w:w="1710" w:type="dxa"/>
          </w:tcPr>
          <w:p w14:paraId="56610BE1" w14:textId="77777777" w:rsidR="008D6168" w:rsidRDefault="00AC77D3" w:rsidP="00F1173A">
            <w:pPr>
              <w:pStyle w:val="BodyText-table"/>
            </w:pPr>
            <w:r>
              <w:t>ML24212A333</w:t>
            </w:r>
          </w:p>
          <w:p w14:paraId="0AD469EA" w14:textId="08DCE488" w:rsidR="00AE36AE" w:rsidRDefault="004041E2" w:rsidP="00F1173A">
            <w:pPr>
              <w:pStyle w:val="BodyText-table"/>
            </w:pPr>
            <w:r>
              <w:t>10/16/24</w:t>
            </w:r>
          </w:p>
          <w:p w14:paraId="662E26A7" w14:textId="233F06C9" w:rsidR="00AE36AE" w:rsidRDefault="00AE36AE" w:rsidP="00F1173A">
            <w:pPr>
              <w:pStyle w:val="BodyText-table"/>
            </w:pPr>
            <w:r>
              <w:t xml:space="preserve">CN </w:t>
            </w:r>
            <w:r w:rsidR="004041E2">
              <w:t>24-028</w:t>
            </w:r>
          </w:p>
        </w:tc>
        <w:tc>
          <w:tcPr>
            <w:tcW w:w="4860" w:type="dxa"/>
          </w:tcPr>
          <w:p w14:paraId="138DC729" w14:textId="57831ECC" w:rsidR="008D6168" w:rsidRPr="00397193" w:rsidRDefault="00AC77D3" w:rsidP="00F1173A">
            <w:pPr>
              <w:pStyle w:val="BodyText-table"/>
              <w:rPr>
                <w:rFonts w:eastAsia="Arial" w:cs="Times New Roman"/>
              </w:rPr>
            </w:pPr>
            <w:r>
              <w:rPr>
                <w:rFonts w:eastAsia="Arial" w:cs="Times New Roman"/>
              </w:rPr>
              <w:t xml:space="preserve">Added </w:t>
            </w:r>
            <w:r w:rsidR="00AE36AE">
              <w:rPr>
                <w:rFonts w:eastAsia="Arial" w:cs="Times New Roman"/>
              </w:rPr>
              <w:t>I</w:t>
            </w:r>
            <w:r>
              <w:rPr>
                <w:rFonts w:eastAsia="Arial" w:cs="Times New Roman"/>
              </w:rPr>
              <w:t>MC 1245 Appendix C3 qua</w:t>
            </w:r>
            <w:r w:rsidR="0081770C">
              <w:rPr>
                <w:rFonts w:eastAsia="Arial" w:cs="Times New Roman"/>
              </w:rPr>
              <w:t>lified inspectors to scope of cross qualification</w:t>
            </w:r>
            <w:r w:rsidR="0072213A">
              <w:rPr>
                <w:rFonts w:eastAsia="Arial" w:cs="Times New Roman"/>
              </w:rPr>
              <w:t>.</w:t>
            </w:r>
          </w:p>
        </w:tc>
        <w:tc>
          <w:tcPr>
            <w:tcW w:w="990" w:type="dxa"/>
          </w:tcPr>
          <w:p w14:paraId="411E385A" w14:textId="2E7F4509" w:rsidR="008D6168" w:rsidRDefault="005B22C2" w:rsidP="00F1173A">
            <w:pPr>
              <w:pStyle w:val="BodyText-table"/>
            </w:pPr>
            <w:r>
              <w:t>N/A</w:t>
            </w:r>
          </w:p>
        </w:tc>
        <w:tc>
          <w:tcPr>
            <w:tcW w:w="1260" w:type="dxa"/>
          </w:tcPr>
          <w:p w14:paraId="3F64A0F9" w14:textId="3F576427" w:rsidR="008D6168" w:rsidRDefault="005B22C2" w:rsidP="00F1173A">
            <w:pPr>
              <w:pStyle w:val="BodyText-table"/>
            </w:pPr>
            <w:r>
              <w:t>N/A</w:t>
            </w:r>
          </w:p>
        </w:tc>
        <w:tc>
          <w:tcPr>
            <w:tcW w:w="2705" w:type="dxa"/>
          </w:tcPr>
          <w:p w14:paraId="128046DA" w14:textId="2CD28BA8" w:rsidR="008D6168" w:rsidRDefault="005B22C2" w:rsidP="00F1173A">
            <w:pPr>
              <w:pStyle w:val="BodyText-table"/>
            </w:pPr>
            <w:r>
              <w:t>N/A</w:t>
            </w:r>
          </w:p>
        </w:tc>
      </w:tr>
    </w:tbl>
    <w:p w14:paraId="19C75CE7" w14:textId="77777777" w:rsidR="00B227D7" w:rsidRPr="000F19E8" w:rsidRDefault="00B227D7" w:rsidP="008A61FD">
      <w:pPr>
        <w:pStyle w:val="BodyText"/>
      </w:pPr>
    </w:p>
    <w:sectPr w:rsidR="00B227D7" w:rsidRPr="000F19E8" w:rsidSect="00C116D8">
      <w:footerReference w:type="default" r:id="rId38"/>
      <w:pgSz w:w="15840" w:h="12240" w:orient="landscape"/>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AE0FC" w14:textId="77777777" w:rsidR="00786382" w:rsidRDefault="00786382">
      <w:r>
        <w:separator/>
      </w:r>
    </w:p>
  </w:endnote>
  <w:endnote w:type="continuationSeparator" w:id="0">
    <w:p w14:paraId="122A4A0F" w14:textId="77777777" w:rsidR="00786382" w:rsidRDefault="00786382">
      <w:r>
        <w:continuationSeparator/>
      </w:r>
    </w:p>
  </w:endnote>
  <w:endnote w:type="continuationNotice" w:id="1">
    <w:p w14:paraId="5D4E6C81" w14:textId="77777777" w:rsidR="00786382" w:rsidRDefault="007863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nt1212">
    <w:altName w:val="Calibri"/>
    <w:panose1 w:val="00000000000000000000"/>
    <w:charset w:val="00"/>
    <w:family w:val="auto"/>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59E9C" w14:textId="5CF74818" w:rsidR="00BA69F1" w:rsidRPr="00BA69F1" w:rsidRDefault="00BA69F1" w:rsidP="00BA69F1">
    <w:pPr>
      <w:pStyle w:val="Footer"/>
    </w:pPr>
    <w:r>
      <w:t xml:space="preserve">Issue Date: </w:t>
    </w:r>
    <w:r w:rsidR="00913FC3">
      <w:t>10/16/24</w:t>
    </w:r>
    <w:r>
      <w:ptab w:relativeTo="margin" w:alignment="center" w:leader="none"/>
    </w:r>
    <w:r w:rsidR="00EE7927">
      <w:fldChar w:fldCharType="begin"/>
    </w:r>
    <w:r w:rsidR="00EE7927">
      <w:instrText xml:space="preserve"> PAGE   \* MERGEFORMAT </w:instrText>
    </w:r>
    <w:r w:rsidR="00EE7927">
      <w:fldChar w:fldCharType="separate"/>
    </w:r>
    <w:r w:rsidR="00EE7927">
      <w:rPr>
        <w:noProof/>
      </w:rPr>
      <w:t>1</w:t>
    </w:r>
    <w:r w:rsidR="00EE7927">
      <w:rPr>
        <w:noProof/>
      </w:rPr>
      <w:fldChar w:fldCharType="end"/>
    </w:r>
    <w:r>
      <w:ptab w:relativeTo="margin" w:alignment="right" w:leader="none"/>
    </w:r>
    <w:r w:rsidR="00EE7927">
      <w:t>1246 App B3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00218" w14:textId="1CDBEDE8" w:rsidR="00EE7927" w:rsidRPr="00BA69F1" w:rsidRDefault="00EE7927" w:rsidP="00BA69F1">
    <w:pPr>
      <w:pStyle w:val="Footer"/>
    </w:pPr>
    <w:r>
      <w:t xml:space="preserve">Issue Date: </w:t>
    </w:r>
    <w:r w:rsidR="00913FC3">
      <w:t>10/16/24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1246 App B3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FD030" w14:textId="16BC2757" w:rsidR="00176BD7" w:rsidRPr="00F1173A" w:rsidRDefault="00F1173A" w:rsidP="00F1173A">
    <w:pPr>
      <w:pStyle w:val="Footer"/>
    </w:pPr>
    <w:r>
      <w:t xml:space="preserve">Issue Date: </w:t>
    </w:r>
    <w:r w:rsidR="004041E2">
      <w:t>10/16/24</w:t>
    </w:r>
    <w:r>
      <w:ptab w:relativeTo="margin" w:alignment="center" w:leader="none"/>
    </w:r>
    <w:r>
      <w:t>Att1</w:t>
    </w:r>
    <w:r w:rsidR="002C46DF">
      <w:noBreakHyphen/>
    </w:r>
    <w:r w:rsidR="00C116D8">
      <w:fldChar w:fldCharType="begin"/>
    </w:r>
    <w:r w:rsidR="00C116D8">
      <w:instrText xml:space="preserve"> PAGE   \* MERGEFORMAT </w:instrText>
    </w:r>
    <w:r w:rsidR="00C116D8">
      <w:fldChar w:fldCharType="separate"/>
    </w:r>
    <w:r w:rsidR="00C116D8">
      <w:rPr>
        <w:noProof/>
      </w:rPr>
      <w:t>1</w:t>
    </w:r>
    <w:r w:rsidR="00C116D8">
      <w:rPr>
        <w:noProof/>
      </w:rPr>
      <w:fldChar w:fldCharType="end"/>
    </w:r>
    <w:r>
      <w:ptab w:relativeTo="margin" w:alignment="right" w:leader="none"/>
    </w:r>
    <w:r>
      <w:t>1246 App B3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7E5229" w14:textId="77777777" w:rsidR="00786382" w:rsidRDefault="00786382">
      <w:r>
        <w:separator/>
      </w:r>
    </w:p>
  </w:footnote>
  <w:footnote w:type="continuationSeparator" w:id="0">
    <w:p w14:paraId="2102EB67" w14:textId="77777777" w:rsidR="00786382" w:rsidRDefault="00786382">
      <w:r>
        <w:continuationSeparator/>
      </w:r>
    </w:p>
  </w:footnote>
  <w:footnote w:type="continuationNotice" w:id="1">
    <w:p w14:paraId="0C1CDEC2" w14:textId="77777777" w:rsidR="00786382" w:rsidRDefault="0078638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2C6A38E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04090001"/>
    <w:lvl w:ilvl="0">
      <w:start w:val="1"/>
      <w:numFmt w:val="bullet"/>
      <w:lvlText w:val=""/>
      <w:lvlJc w:val="left"/>
      <w:pPr>
        <w:ind w:left="720" w:hanging="360"/>
      </w:pPr>
      <w:rPr>
        <w:rFonts w:ascii="Symbol" w:hAnsi="Symbol" w:hint="default"/>
      </w:rPr>
    </w:lvl>
  </w:abstractNum>
  <w:abstractNum w:abstractNumId="2" w15:restartNumberingAfterBreak="0">
    <w:nsid w:val="00000001"/>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3" w15:restartNumberingAfterBreak="0">
    <w:nsid w:val="00000002"/>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3"/>
    <w:multiLevelType w:val="multilevel"/>
    <w:tmpl w:val="00000000"/>
    <w:name w:val="Bullets"/>
    <w:lvl w:ilvl="0">
      <w:start w:val="1"/>
      <w:numFmt w:val="decimal"/>
      <w:lvlText w:val="!"/>
      <w:lvlJc w:val="left"/>
    </w:lvl>
    <w:lvl w:ilvl="1">
      <w:start w:val="1"/>
      <w:numFmt w:val="decimal"/>
      <w:lvlText w:val="&quot;"/>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5" w15:restartNumberingAfterBreak="0">
    <w:nsid w:val="00000004"/>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15:restartNumberingAfterBreak="0">
    <w:nsid w:val="00000005"/>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15:restartNumberingAfterBreak="0">
    <w:nsid w:val="00000006"/>
    <w:multiLevelType w:val="multilevel"/>
    <w:tmpl w:val="00000000"/>
    <w:name w:val="AutoList24"/>
    <w:lvl w:ilvl="0">
      <w:start w:val="1"/>
      <w:numFmt w:val="upperLetter"/>
      <w:lvlText w:val="%1."/>
      <w:lvlJc w:val="left"/>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8" w15:restartNumberingAfterBreak="0">
    <w:nsid w:val="00000007"/>
    <w:multiLevelType w:val="multilevel"/>
    <w:tmpl w:val="00000000"/>
    <w:name w:val="AutoList60"/>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9" w15:restartNumberingAfterBreak="0">
    <w:nsid w:val="00000008"/>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10" w15:restartNumberingAfterBreak="0">
    <w:nsid w:val="00000009"/>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A"/>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B"/>
    <w:multiLevelType w:val="multilevel"/>
    <w:tmpl w:val="00000000"/>
    <w:name w:val="ParaNumbers1"/>
    <w:lvl w:ilvl="0">
      <w:start w:val="1"/>
      <w:numFmt w:val="decimal"/>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3" w15:restartNumberingAfterBreak="0">
    <w:nsid w:val="0000000C"/>
    <w:multiLevelType w:val="multilevel"/>
    <w:tmpl w:val="00000000"/>
    <w:name w:val="AutoList8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D"/>
    <w:multiLevelType w:val="multilevel"/>
    <w:tmpl w:val="00000000"/>
    <w:name w:val="AutoList1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E"/>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0F"/>
    <w:multiLevelType w:val="multilevel"/>
    <w:tmpl w:val="00000000"/>
    <w:name w:val="AutoList3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10"/>
    <w:multiLevelType w:val="multilevel"/>
    <w:tmpl w:val="00000000"/>
    <w:name w:val="AutoList6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1"/>
    <w:multiLevelType w:val="multilevel"/>
    <w:tmpl w:val="00000000"/>
    <w:name w:val="AutoList6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2"/>
    <w:multiLevelType w:val="multilevel"/>
    <w:tmpl w:val="00000000"/>
    <w:name w:val="AutoList70"/>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S"/>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4"/>
    <w:multiLevelType w:val="multilevel"/>
    <w:tmpl w:val="00000000"/>
    <w:name w:val="AutoList1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5"/>
    <w:multiLevelType w:val="multilevel"/>
    <w:tmpl w:val="00000000"/>
    <w:name w:val="AutoList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6"/>
    <w:multiLevelType w:val="multilevel"/>
    <w:tmpl w:val="00000000"/>
    <w:name w:val="AutoList12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7"/>
    <w:multiLevelType w:val="multilevel"/>
    <w:tmpl w:val="00000000"/>
    <w:name w:val="AutoList6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8"/>
    <w:multiLevelType w:val="multilevel"/>
    <w:tmpl w:val="00000000"/>
    <w:name w:val="AutoList1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9"/>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A"/>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B"/>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C"/>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30" w15:restartNumberingAfterBreak="0">
    <w:nsid w:val="0000001D"/>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1E"/>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1F"/>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33" w15:restartNumberingAfterBreak="0">
    <w:nsid w:val="00000020"/>
    <w:multiLevelType w:val="multilevel"/>
    <w:tmpl w:val="00000000"/>
    <w:name w:val="AutoList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21"/>
    <w:multiLevelType w:val="multilevel"/>
    <w:tmpl w:val="00000000"/>
    <w:name w:val="AutoList10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22"/>
    <w:multiLevelType w:val="multilevel"/>
    <w:tmpl w:val="00000000"/>
    <w:name w:val="AutoList10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23"/>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24"/>
    <w:multiLevelType w:val="multilevel"/>
    <w:tmpl w:val="00000000"/>
    <w:name w:val="AutoList1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25"/>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000026"/>
    <w:multiLevelType w:val="multilevel"/>
    <w:tmpl w:val="00000000"/>
    <w:name w:val="AutoList1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0" w15:restartNumberingAfterBreak="0">
    <w:nsid w:val="00000027"/>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1" w15:restartNumberingAfterBreak="0">
    <w:nsid w:val="00000028"/>
    <w:multiLevelType w:val="multilevel"/>
    <w:tmpl w:val="00000000"/>
    <w:name w:val="AutoList1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2" w15:restartNumberingAfterBreak="0">
    <w:nsid w:val="00000029"/>
    <w:multiLevelType w:val="multilevel"/>
    <w:tmpl w:val="00000000"/>
    <w:name w:val="AutoList1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15:restartNumberingAfterBreak="0">
    <w:nsid w:val="0000002A"/>
    <w:multiLevelType w:val="multilevel"/>
    <w:tmpl w:val="00000000"/>
    <w:name w:val="AutoList6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4" w15:restartNumberingAfterBreak="0">
    <w:nsid w:val="0000002B"/>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5" w15:restartNumberingAfterBreak="0">
    <w:nsid w:val="0000002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6" w15:restartNumberingAfterBreak="0">
    <w:nsid w:val="0000002D"/>
    <w:multiLevelType w:val="multilevel"/>
    <w:tmpl w:val="00000000"/>
    <w:name w:val="AutoList10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7" w15:restartNumberingAfterBreak="0">
    <w:nsid w:val="0000002E"/>
    <w:multiLevelType w:val="multilevel"/>
    <w:tmpl w:val="00000000"/>
    <w:name w:val="AutoList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8" w15:restartNumberingAfterBreak="0">
    <w:nsid w:val="0000002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00000030"/>
    <w:multiLevelType w:val="multilevel"/>
    <w:tmpl w:val="00000000"/>
    <w:name w:val="AutoList1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0" w15:restartNumberingAfterBreak="0">
    <w:nsid w:val="00000031"/>
    <w:multiLevelType w:val="multilevel"/>
    <w:tmpl w:val="00000000"/>
    <w:name w:val="AutoList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1" w15:restartNumberingAfterBreak="0">
    <w:nsid w:val="00000032"/>
    <w:multiLevelType w:val="multilevel"/>
    <w:tmpl w:val="00000000"/>
    <w:name w:val="AutoList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2" w15:restartNumberingAfterBreak="0">
    <w:nsid w:val="00000033"/>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3" w15:restartNumberingAfterBreak="0">
    <w:nsid w:val="00000034"/>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4" w15:restartNumberingAfterBreak="0">
    <w:nsid w:val="00000035"/>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5" w15:restartNumberingAfterBreak="0">
    <w:nsid w:val="00000036"/>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6" w15:restartNumberingAfterBreak="0">
    <w:nsid w:val="00000037"/>
    <w:multiLevelType w:val="multilevel"/>
    <w:tmpl w:val="00000000"/>
    <w:name w:val="AutoList1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7" w15:restartNumberingAfterBreak="0">
    <w:nsid w:val="0000003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8" w15:restartNumberingAfterBreak="0">
    <w:nsid w:val="00000039"/>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59" w15:restartNumberingAfterBreak="0">
    <w:nsid w:val="0000003A"/>
    <w:multiLevelType w:val="multilevel"/>
    <w:tmpl w:val="00000000"/>
    <w:name w:val="AutoList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0" w15:restartNumberingAfterBreak="0">
    <w:nsid w:val="0000003B"/>
    <w:multiLevelType w:val="multilevel"/>
    <w:tmpl w:val="00000000"/>
    <w:name w:val="AutoList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1" w15:restartNumberingAfterBreak="0">
    <w:nsid w:val="0000003C"/>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2" w15:restartNumberingAfterBreak="0">
    <w:nsid w:val="0000003D"/>
    <w:multiLevelType w:val="multilevel"/>
    <w:tmpl w:val="00000000"/>
    <w:name w:val="AutoList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3" w15:restartNumberingAfterBreak="0">
    <w:nsid w:val="0000003E"/>
    <w:multiLevelType w:val="multilevel"/>
    <w:tmpl w:val="00000000"/>
    <w:name w:val="AutoList11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4" w15:restartNumberingAfterBreak="0">
    <w:nsid w:val="0000003F"/>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5" w15:restartNumberingAfterBreak="0">
    <w:nsid w:val="00000040"/>
    <w:multiLevelType w:val="multilevel"/>
    <w:tmpl w:val="00000000"/>
    <w:name w:val="AutoList124"/>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6" w15:restartNumberingAfterBreak="0">
    <w:nsid w:val="0000004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7" w15:restartNumberingAfterBreak="0">
    <w:nsid w:val="00000042"/>
    <w:multiLevelType w:val="multilevel"/>
    <w:tmpl w:val="00000000"/>
    <w:name w:val="AutoList44"/>
    <w:lvl w:ilvl="0">
      <w:start w:val="1"/>
      <w:numFmt w:val="decimal"/>
      <w:lvlText w:val="U"/>
      <w:lvlJc w:val="left"/>
    </w:lvl>
    <w:lvl w:ilvl="1">
      <w:start w:val="1"/>
      <w:numFmt w:val="decimal"/>
      <w:lvlText w:val="U"/>
      <w:lvlJc w:val="left"/>
    </w:lvl>
    <w:lvl w:ilvl="2">
      <w:start w:val="1"/>
      <w:numFmt w:val="decimal"/>
      <w:lvlText w:val="U"/>
      <w:lvlJc w:val="left"/>
    </w:lvl>
    <w:lvl w:ilvl="3">
      <w:start w:val="1"/>
      <w:numFmt w:val="decimal"/>
      <w:lvlText w:val="U"/>
      <w:lvlJc w:val="left"/>
    </w:lvl>
    <w:lvl w:ilvl="4">
      <w:start w:val="1"/>
      <w:numFmt w:val="decimal"/>
      <w:lvlText w:val="U"/>
      <w:lvlJc w:val="left"/>
    </w:lvl>
    <w:lvl w:ilvl="5">
      <w:start w:val="1"/>
      <w:numFmt w:val="decimal"/>
      <w:lvlText w:val="U"/>
      <w:lvlJc w:val="left"/>
    </w:lvl>
    <w:lvl w:ilvl="6">
      <w:start w:val="1"/>
      <w:numFmt w:val="decimal"/>
      <w:lvlText w:val="U"/>
      <w:lvlJc w:val="left"/>
    </w:lvl>
    <w:lvl w:ilvl="7">
      <w:start w:val="1"/>
      <w:numFmt w:val="decimal"/>
      <w:lvlText w:val="U"/>
      <w:lvlJc w:val="left"/>
    </w:lvl>
    <w:lvl w:ilvl="8">
      <w:numFmt w:val="decimal"/>
      <w:lvlText w:val=""/>
      <w:lvlJc w:val="left"/>
    </w:lvl>
  </w:abstractNum>
  <w:abstractNum w:abstractNumId="68" w15:restartNumberingAfterBreak="0">
    <w:nsid w:val="00000043"/>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69" w15:restartNumberingAfterBreak="0">
    <w:nsid w:val="00000044"/>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0" w15:restartNumberingAfterBreak="0">
    <w:nsid w:val="00000045"/>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1" w15:restartNumberingAfterBreak="0">
    <w:nsid w:val="00000046"/>
    <w:multiLevelType w:val="multilevel"/>
    <w:tmpl w:val="00000000"/>
    <w:name w:val="AutoList9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2" w15:restartNumberingAfterBreak="0">
    <w:nsid w:val="00000047"/>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3" w15:restartNumberingAfterBreak="0">
    <w:nsid w:val="0000004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4" w15:restartNumberingAfterBreak="0">
    <w:nsid w:val="00000049"/>
    <w:multiLevelType w:val="multilevel"/>
    <w:tmpl w:val="00000000"/>
    <w:name w:val="AutoList9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5" w15:restartNumberingAfterBreak="0">
    <w:nsid w:val="0000004A"/>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6" w15:restartNumberingAfterBreak="0">
    <w:nsid w:val="0000004B"/>
    <w:multiLevelType w:val="multilevel"/>
    <w:tmpl w:val="00000000"/>
    <w:name w:val="AutoList4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7" w15:restartNumberingAfterBreak="0">
    <w:nsid w:val="0000004C"/>
    <w:multiLevelType w:val="multilevel"/>
    <w:tmpl w:val="00000000"/>
    <w:name w:val="AutoList108"/>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8" w15:restartNumberingAfterBreak="0">
    <w:nsid w:val="0000004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9" w15:restartNumberingAfterBreak="0">
    <w:nsid w:val="0000004E"/>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0" w15:restartNumberingAfterBreak="0">
    <w:nsid w:val="0000004F"/>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1" w15:restartNumberingAfterBreak="0">
    <w:nsid w:val="00000050"/>
    <w:multiLevelType w:val="multilevel"/>
    <w:tmpl w:val="00000000"/>
    <w:name w:val="AutoList10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2" w15:restartNumberingAfterBreak="0">
    <w:nsid w:val="00000051"/>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3" w15:restartNumberingAfterBreak="0">
    <w:nsid w:val="00000052"/>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4" w15:restartNumberingAfterBreak="0">
    <w:nsid w:val="00000053"/>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5" w15:restartNumberingAfterBreak="0">
    <w:nsid w:val="00000054"/>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6" w15:restartNumberingAfterBreak="0">
    <w:nsid w:val="00000055"/>
    <w:multiLevelType w:val="multilevel"/>
    <w:tmpl w:val="00000000"/>
    <w:name w:val="AutoList10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7" w15:restartNumberingAfterBreak="0">
    <w:nsid w:val="00000056"/>
    <w:multiLevelType w:val="multilevel"/>
    <w:tmpl w:val="00000000"/>
    <w:name w:val="AutoList1"/>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upperLetter"/>
      <w:lvlText w:val="(%6)"/>
      <w:lvlJc w:val="left"/>
    </w:lvl>
    <w:lvl w:ilvl="6">
      <w:start w:val="1"/>
      <w:numFmt w:val="lowerLetter"/>
      <w:lvlText w:val="%7."/>
      <w:lvlJc w:val="left"/>
    </w:lvl>
    <w:lvl w:ilvl="7">
      <w:start w:val="1"/>
      <w:numFmt w:val="decimal"/>
      <w:lvlText w:val="%8."/>
      <w:lvlJc w:val="left"/>
    </w:lvl>
    <w:lvl w:ilvl="8">
      <w:numFmt w:val="decimal"/>
      <w:lvlText w:val=""/>
      <w:lvlJc w:val="left"/>
    </w:lvl>
  </w:abstractNum>
  <w:abstractNum w:abstractNumId="88" w15:restartNumberingAfterBreak="0">
    <w:nsid w:val="00000057"/>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9" w15:restartNumberingAfterBreak="0">
    <w:nsid w:val="00000058"/>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0" w15:restartNumberingAfterBreak="0">
    <w:nsid w:val="00A0317D"/>
    <w:multiLevelType w:val="hybridMultilevel"/>
    <w:tmpl w:val="726058FE"/>
    <w:name w:val="AutoList83232222222222222222222222224"/>
    <w:lvl w:ilvl="0" w:tplc="0D66600C">
      <w:start w:val="4"/>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0114010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2" w15:restartNumberingAfterBreak="0">
    <w:nsid w:val="041F4D3F"/>
    <w:multiLevelType w:val="hybridMultilevel"/>
    <w:tmpl w:val="5B6CCAA8"/>
    <w:name w:val="AutoList8323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05455696"/>
    <w:multiLevelType w:val="hybridMultilevel"/>
    <w:tmpl w:val="E63C3B3A"/>
    <w:name w:val="AutoList8323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06BA458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5" w15:restartNumberingAfterBreak="0">
    <w:nsid w:val="07200B1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6" w15:restartNumberingAfterBreak="0">
    <w:nsid w:val="086548D2"/>
    <w:multiLevelType w:val="hybridMultilevel"/>
    <w:tmpl w:val="C04CB174"/>
    <w:name w:val="AutoList8323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0883323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98" w15:restartNumberingAfterBreak="0">
    <w:nsid w:val="08C806FA"/>
    <w:multiLevelType w:val="hybridMultilevel"/>
    <w:tmpl w:val="A77A6DE2"/>
    <w:name w:val="AutoList8323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0924694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0" w15:restartNumberingAfterBreak="0">
    <w:nsid w:val="0BC8354E"/>
    <w:multiLevelType w:val="hybridMultilevel"/>
    <w:tmpl w:val="74DE0A32"/>
    <w:name w:val="AutoList8323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0C5F580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2" w15:restartNumberingAfterBreak="0">
    <w:nsid w:val="0EA62354"/>
    <w:multiLevelType w:val="hybridMultilevel"/>
    <w:tmpl w:val="279E5A48"/>
    <w:name w:val="AutoList8323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0FC364D4"/>
    <w:multiLevelType w:val="hybridMultilevel"/>
    <w:tmpl w:val="C9D81720"/>
    <w:name w:val="AutoList8323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11A471F4"/>
    <w:multiLevelType w:val="hybridMultilevel"/>
    <w:tmpl w:val="C868EE00"/>
    <w:name w:val="AutoList8323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13165407"/>
    <w:multiLevelType w:val="hybridMultilevel"/>
    <w:tmpl w:val="89FAB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138A4762"/>
    <w:multiLevelType w:val="hybridMultilevel"/>
    <w:tmpl w:val="815052AA"/>
    <w:name w:val="AutoList8323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13E60A7B"/>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8" w15:restartNumberingAfterBreak="0">
    <w:nsid w:val="17C769A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09" w15:restartNumberingAfterBreak="0">
    <w:nsid w:val="187A45A0"/>
    <w:multiLevelType w:val="hybridMultilevel"/>
    <w:tmpl w:val="98101C48"/>
    <w:name w:val="AutoList8323222222222222222222222222222222222223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195C1021"/>
    <w:multiLevelType w:val="hybridMultilevel"/>
    <w:tmpl w:val="D53CE998"/>
    <w:name w:val="AutoList8323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15:restartNumberingAfterBreak="0">
    <w:nsid w:val="19772A57"/>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2" w15:restartNumberingAfterBreak="0">
    <w:nsid w:val="1B36150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3" w15:restartNumberingAfterBreak="0">
    <w:nsid w:val="1C3A0464"/>
    <w:multiLevelType w:val="hybridMultilevel"/>
    <w:tmpl w:val="1B2EF63E"/>
    <w:name w:val="AutoList8323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15:restartNumberingAfterBreak="0">
    <w:nsid w:val="1CCC74AF"/>
    <w:multiLevelType w:val="hybridMultilevel"/>
    <w:tmpl w:val="071072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1D672591"/>
    <w:multiLevelType w:val="hybridMultilevel"/>
    <w:tmpl w:val="E320BDB6"/>
    <w:name w:val="AutoList8323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21794754"/>
    <w:multiLevelType w:val="hybridMultilevel"/>
    <w:tmpl w:val="1EFCFA38"/>
    <w:name w:val="AutoList832"/>
    <w:lvl w:ilvl="0" w:tplc="3C26ED78">
      <w:start w:val="1"/>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23873D0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18" w15:restartNumberingAfterBreak="0">
    <w:nsid w:val="26402E08"/>
    <w:multiLevelType w:val="hybridMultilevel"/>
    <w:tmpl w:val="4C583968"/>
    <w:name w:val="AutoList8323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26887181"/>
    <w:multiLevelType w:val="multilevel"/>
    <w:tmpl w:val="B492C32C"/>
    <w:lvl w:ilvl="0">
      <w:start w:val="1"/>
      <w:numFmt w:val="decimal"/>
      <w:lvlText w:val="%1."/>
      <w:lvlJc w:val="left"/>
      <w:pPr>
        <w:ind w:left="720" w:hanging="360"/>
      </w:pPr>
      <w:rPr>
        <w:rFonts w:ascii="Arial" w:hAnsi="Arial" w:cs="Times New Roman" w:hint="default"/>
        <w:b w:val="0"/>
        <w:i w:val="0"/>
        <w:strike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0" w15:restartNumberingAfterBreak="0">
    <w:nsid w:val="285043D4"/>
    <w:multiLevelType w:val="hybridMultilevel"/>
    <w:tmpl w:val="C950A472"/>
    <w:name w:val="AutoList8323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15:restartNumberingAfterBreak="0">
    <w:nsid w:val="28922CB6"/>
    <w:multiLevelType w:val="hybridMultilevel"/>
    <w:tmpl w:val="D5DA981A"/>
    <w:name w:val="AutoList8323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290D22E5"/>
    <w:multiLevelType w:val="hybridMultilevel"/>
    <w:tmpl w:val="DAC8C5A6"/>
    <w:name w:val="AutoList8323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297C279F"/>
    <w:multiLevelType w:val="hybridMultilevel"/>
    <w:tmpl w:val="5CF0C0B2"/>
    <w:name w:val="AutoList83222"/>
    <w:lvl w:ilvl="0" w:tplc="A37412E8">
      <w:start w:val="1"/>
      <w:numFmt w:val="lowerLetter"/>
      <w:lvlText w:val="%1."/>
      <w:lvlJc w:val="left"/>
      <w:pPr>
        <w:tabs>
          <w:tab w:val="num" w:pos="2707"/>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29920B40"/>
    <w:multiLevelType w:val="hybridMultilevel"/>
    <w:tmpl w:val="8C7E28DA"/>
    <w:name w:val="AutoList8323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2B8F5381"/>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6" w15:restartNumberingAfterBreak="0">
    <w:nsid w:val="2BEF2E01"/>
    <w:multiLevelType w:val="hybridMultilevel"/>
    <w:tmpl w:val="3F8C6B1C"/>
    <w:name w:val="AutoList8323222222222222222222222222222222222223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C9641E6"/>
    <w:multiLevelType w:val="hybridMultilevel"/>
    <w:tmpl w:val="CC628308"/>
    <w:name w:val="AutoList8323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2EAD609F"/>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29" w15:restartNumberingAfterBreak="0">
    <w:nsid w:val="2F00507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0" w15:restartNumberingAfterBreak="0">
    <w:nsid w:val="2F2610ED"/>
    <w:multiLevelType w:val="hybridMultilevel"/>
    <w:tmpl w:val="1FA45E5C"/>
    <w:name w:val="AutoList8323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304B62BF"/>
    <w:multiLevelType w:val="hybridMultilevel"/>
    <w:tmpl w:val="FA10D356"/>
    <w:name w:val="AutoList8323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15:restartNumberingAfterBreak="0">
    <w:nsid w:val="32261401"/>
    <w:multiLevelType w:val="hybridMultilevel"/>
    <w:tmpl w:val="1B829BFC"/>
    <w:name w:val="AutoList8323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15:restartNumberingAfterBreak="0">
    <w:nsid w:val="3227467A"/>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4" w15:restartNumberingAfterBreak="0">
    <w:nsid w:val="358D1BF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35" w15:restartNumberingAfterBreak="0">
    <w:nsid w:val="3C316E48"/>
    <w:multiLevelType w:val="hybridMultilevel"/>
    <w:tmpl w:val="FFD2BED0"/>
    <w:name w:val="AutoList8323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6" w15:restartNumberingAfterBreak="0">
    <w:nsid w:val="3C8E4A8E"/>
    <w:multiLevelType w:val="hybridMultilevel"/>
    <w:tmpl w:val="C706A384"/>
    <w:name w:val="AutoList8323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3D471D9F"/>
    <w:multiLevelType w:val="hybridMultilevel"/>
    <w:tmpl w:val="1B225F2A"/>
    <w:name w:val="AutoList8323222222222222222222222222222222222223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3E336F18"/>
    <w:multiLevelType w:val="hybridMultilevel"/>
    <w:tmpl w:val="56A20502"/>
    <w:name w:val="AutoList832322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15:restartNumberingAfterBreak="0">
    <w:nsid w:val="3EF87121"/>
    <w:multiLevelType w:val="hybridMultilevel"/>
    <w:tmpl w:val="C476986C"/>
    <w:name w:val="AutoList8323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0" w15:restartNumberingAfterBreak="0">
    <w:nsid w:val="3F8A4165"/>
    <w:multiLevelType w:val="hybridMultilevel"/>
    <w:tmpl w:val="162C11C2"/>
    <w:name w:val="AutoList8323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1" w15:restartNumberingAfterBreak="0">
    <w:nsid w:val="3FE57AD8"/>
    <w:multiLevelType w:val="hybridMultilevel"/>
    <w:tmpl w:val="0D664C88"/>
    <w:name w:val="AutoList8323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15:restartNumberingAfterBreak="0">
    <w:nsid w:val="40CB6C61"/>
    <w:multiLevelType w:val="hybridMultilevel"/>
    <w:tmpl w:val="150CF2FC"/>
    <w:name w:val="AutoList8323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3" w15:restartNumberingAfterBreak="0">
    <w:nsid w:val="427723E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4" w15:restartNumberingAfterBreak="0">
    <w:nsid w:val="43903A88"/>
    <w:multiLevelType w:val="hybridMultilevel"/>
    <w:tmpl w:val="47202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488900D3"/>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6" w15:restartNumberingAfterBreak="0">
    <w:nsid w:val="49784B1E"/>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7" w15:restartNumberingAfterBreak="0">
    <w:nsid w:val="4ABF35C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8" w15:restartNumberingAfterBreak="0">
    <w:nsid w:val="4C952928"/>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49" w15:restartNumberingAfterBreak="0">
    <w:nsid w:val="4DBF5B30"/>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0" w15:restartNumberingAfterBreak="0">
    <w:nsid w:val="4ED03720"/>
    <w:multiLevelType w:val="hybridMultilevel"/>
    <w:tmpl w:val="1F6CDEE8"/>
    <w:name w:val="AutoList8323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15:restartNumberingAfterBreak="0">
    <w:nsid w:val="5148059A"/>
    <w:multiLevelType w:val="hybridMultilevel"/>
    <w:tmpl w:val="0A0CC83A"/>
    <w:name w:val="AutoList83232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15:restartNumberingAfterBreak="0">
    <w:nsid w:val="52641584"/>
    <w:multiLevelType w:val="hybridMultilevel"/>
    <w:tmpl w:val="AB2E8AAE"/>
    <w:lvl w:ilvl="0" w:tplc="FFFFFFFF">
      <w:start w:val="1"/>
      <w:numFmt w:val="lowerLetter"/>
      <w:lvlText w:val="%1."/>
      <w:lvlJc w:val="left"/>
      <w:pPr>
        <w:tabs>
          <w:tab w:val="num" w:pos="1440"/>
        </w:tabs>
        <w:ind w:left="1440" w:hanging="360"/>
      </w:pPr>
    </w:lvl>
    <w:lvl w:ilvl="1" w:tplc="CBE6E29A">
      <w:start w:val="1"/>
      <w:numFmt w:val="decimal"/>
      <w:lvlText w:val="%2."/>
      <w:lvlJc w:val="left"/>
      <w:pPr>
        <w:ind w:left="2160" w:hanging="108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540B029A"/>
    <w:multiLevelType w:val="hybridMultilevel"/>
    <w:tmpl w:val="130E5F9C"/>
    <w:name w:val="AutoList8323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15:restartNumberingAfterBreak="0">
    <w:nsid w:val="55433ED0"/>
    <w:multiLevelType w:val="hybridMultilevel"/>
    <w:tmpl w:val="C736195E"/>
    <w:name w:val="AutoList8323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5" w15:restartNumberingAfterBreak="0">
    <w:nsid w:val="55FE42E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6" w15:restartNumberingAfterBreak="0">
    <w:nsid w:val="565E1521"/>
    <w:multiLevelType w:val="hybridMultilevel"/>
    <w:tmpl w:val="A1CEE89A"/>
    <w:name w:val="AutoList8323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5759352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58" w15:restartNumberingAfterBreak="0">
    <w:nsid w:val="57760A6E"/>
    <w:multiLevelType w:val="hybridMultilevel"/>
    <w:tmpl w:val="AFFCEB76"/>
    <w:name w:val="AutoList832322222222222222222222222222222222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57CC78D1"/>
    <w:multiLevelType w:val="hybridMultilevel"/>
    <w:tmpl w:val="706AF396"/>
    <w:name w:val="AutoList83232222222222222222222222222222222222232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57F92D6D"/>
    <w:multiLevelType w:val="hybridMultilevel"/>
    <w:tmpl w:val="DD7C63EE"/>
    <w:name w:val="AutoList8323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15:restartNumberingAfterBreak="0">
    <w:nsid w:val="5A1D6627"/>
    <w:multiLevelType w:val="hybridMultilevel"/>
    <w:tmpl w:val="5588D01C"/>
    <w:name w:val="AutoList8323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2" w15:restartNumberingAfterBreak="0">
    <w:nsid w:val="5DD174E8"/>
    <w:multiLevelType w:val="hybridMultilevel"/>
    <w:tmpl w:val="78CE0DA6"/>
    <w:name w:val="AutoList8323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3" w15:restartNumberingAfterBreak="0">
    <w:nsid w:val="5F4D4A1D"/>
    <w:multiLevelType w:val="hybridMultilevel"/>
    <w:tmpl w:val="058C10D2"/>
    <w:name w:val="AutoList8323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4" w15:restartNumberingAfterBreak="0">
    <w:nsid w:val="62855BA4"/>
    <w:multiLevelType w:val="hybridMultilevel"/>
    <w:tmpl w:val="BADAAC58"/>
    <w:name w:val="AutoList8323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5" w15:restartNumberingAfterBreak="0">
    <w:nsid w:val="63F33D9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6" w15:restartNumberingAfterBreak="0">
    <w:nsid w:val="679341A9"/>
    <w:multiLevelType w:val="hybridMultilevel"/>
    <w:tmpl w:val="51A8FF30"/>
    <w:name w:val="AutoList8323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7" w15:restartNumberingAfterBreak="0">
    <w:nsid w:val="6930172C"/>
    <w:multiLevelType w:val="hybridMultilevel"/>
    <w:tmpl w:val="2CAAD706"/>
    <w:name w:val="AutoList83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8" w15:restartNumberingAfterBreak="0">
    <w:nsid w:val="6CF001E2"/>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69" w15:restartNumberingAfterBreak="0">
    <w:nsid w:val="7089774D"/>
    <w:multiLevelType w:val="hybridMultilevel"/>
    <w:tmpl w:val="28AC9CB6"/>
    <w:name w:val="AutoList8323222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0" w15:restartNumberingAfterBreak="0">
    <w:nsid w:val="74077135"/>
    <w:multiLevelType w:val="hybridMultilevel"/>
    <w:tmpl w:val="B0229902"/>
    <w:name w:val="AutoList8323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15:restartNumberingAfterBreak="0">
    <w:nsid w:val="74A072EC"/>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2" w15:restartNumberingAfterBreak="0">
    <w:nsid w:val="753C6294"/>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3" w15:restartNumberingAfterBreak="0">
    <w:nsid w:val="75AB7D2D"/>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4" w15:restartNumberingAfterBreak="0">
    <w:nsid w:val="772C2050"/>
    <w:multiLevelType w:val="hybridMultilevel"/>
    <w:tmpl w:val="B4BABF9C"/>
    <w:name w:val="AutoList832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5" w15:restartNumberingAfterBreak="0">
    <w:nsid w:val="777519F9"/>
    <w:multiLevelType w:val="hybridMultilevel"/>
    <w:tmpl w:val="4044E620"/>
    <w:name w:val="AutoList8323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6" w15:restartNumberingAfterBreak="0">
    <w:nsid w:val="78BF108C"/>
    <w:multiLevelType w:val="hybridMultilevel"/>
    <w:tmpl w:val="E1EA4A5E"/>
    <w:name w:val="AutoList8322"/>
    <w:lvl w:ilvl="0" w:tplc="860AB340">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7" w15:restartNumberingAfterBreak="0">
    <w:nsid w:val="7D2708CF"/>
    <w:multiLevelType w:val="hybridMultilevel"/>
    <w:tmpl w:val="44B4FC9C"/>
    <w:name w:val="AutoList832322222222222222222222222222222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8" w15:restartNumberingAfterBreak="0">
    <w:nsid w:val="7E2E7B06"/>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abstractNum w:abstractNumId="179" w15:restartNumberingAfterBreak="0">
    <w:nsid w:val="7F2A3409"/>
    <w:multiLevelType w:val="multilevel"/>
    <w:tmpl w:val="B492C32C"/>
    <w:lvl w:ilvl="0">
      <w:start w:val="1"/>
      <w:numFmt w:val="decimal"/>
      <w:lvlText w:val="%1."/>
      <w:lvlJc w:val="left"/>
      <w:pPr>
        <w:ind w:left="720" w:hanging="360"/>
      </w:pPr>
      <w:rPr>
        <w:rFonts w:ascii="Arial" w:hAnsi="Arial" w:cs="Times New Roman" w:hint="default"/>
        <w:b w:val="0"/>
        <w:i w:val="0"/>
        <w:sz w:val="22"/>
        <w:szCs w:val="22"/>
      </w:rPr>
    </w:lvl>
    <w:lvl w:ilvl="1">
      <w:start w:val="1"/>
      <w:numFmt w:val="lowerLetter"/>
      <w:lvlText w:val="%2."/>
      <w:lvlJc w:val="left"/>
      <w:pPr>
        <w:ind w:left="1080" w:hanging="360"/>
      </w:pPr>
      <w:rPr>
        <w:rFonts w:ascii="Arial" w:hAnsi="Arial" w:cs="Times New Roman" w:hint="default"/>
        <w:b w:val="0"/>
        <w:i w:val="0"/>
        <w:sz w:val="22"/>
        <w:szCs w:val="22"/>
      </w:rPr>
    </w:lvl>
    <w:lvl w:ilvl="2">
      <w:start w:val="1"/>
      <w:numFmt w:val="lowerRoman"/>
      <w:lvlText w:val="%3."/>
      <w:lvlJc w:val="right"/>
      <w:pPr>
        <w:ind w:left="1800" w:hanging="360"/>
      </w:pPr>
      <w:rPr>
        <w:rFonts w:ascii="Arial" w:hAnsi="Arial" w:cs="Times New Roman" w:hint="default"/>
        <w:b w:val="0"/>
        <w:i w:val="0"/>
        <w:sz w:val="22"/>
        <w:szCs w:val="22"/>
      </w:rPr>
    </w:lvl>
    <w:lvl w:ilvl="3">
      <w:start w:val="1"/>
      <w:numFmt w:val="bullet"/>
      <w:lvlText w:val=""/>
      <w:lvlJc w:val="left"/>
      <w:pPr>
        <w:ind w:left="2160" w:hanging="360"/>
      </w:pPr>
      <w:rPr>
        <w:rFonts w:ascii="Symbol" w:hAnsi="Symbol" w:cs="Times New Roman" w:hint="default"/>
        <w:b w:val="0"/>
        <w:i w:val="0"/>
        <w:sz w:val="22"/>
        <w:szCs w:val="22"/>
      </w:rPr>
    </w:lvl>
    <w:lvl w:ilvl="4">
      <w:start w:val="1"/>
      <w:numFmt w:val="bullet"/>
      <w:lvlText w:val="•"/>
      <w:lvlJc w:val="left"/>
      <w:pPr>
        <w:ind w:left="2520" w:hanging="360"/>
      </w:pPr>
      <w:rPr>
        <w:rFonts w:ascii="font1212" w:hAnsi="font1212" w:hint="default"/>
      </w:rPr>
    </w:lvl>
    <w:lvl w:ilvl="5">
      <w:start w:val="1"/>
      <w:numFmt w:val="none"/>
      <w:lvlText w:val=""/>
      <w:lvlJc w:val="left"/>
      <w:pPr>
        <w:ind w:left="4320" w:firstLine="0"/>
      </w:pPr>
      <w:rPr>
        <w:rFonts w:cs="Times New Roman" w:hint="default"/>
      </w:rPr>
    </w:lvl>
    <w:lvl w:ilvl="6">
      <w:start w:val="1"/>
      <w:numFmt w:val="none"/>
      <w:lvlText w:val=""/>
      <w:lvlJc w:val="left"/>
      <w:pPr>
        <w:ind w:left="4320" w:firstLine="0"/>
      </w:pPr>
      <w:rPr>
        <w:rFonts w:cs="Times New Roman" w:hint="default"/>
      </w:rPr>
    </w:lvl>
    <w:lvl w:ilvl="7">
      <w:start w:val="1"/>
      <w:numFmt w:val="none"/>
      <w:lvlText w:val=""/>
      <w:lvlJc w:val="left"/>
      <w:pPr>
        <w:ind w:left="4320" w:firstLine="0"/>
      </w:pPr>
      <w:rPr>
        <w:rFonts w:cs="Times New Roman" w:hint="default"/>
      </w:rPr>
    </w:lvl>
    <w:lvl w:ilvl="8">
      <w:start w:val="1"/>
      <w:numFmt w:val="none"/>
      <w:lvlText w:val=""/>
      <w:lvlJc w:val="left"/>
      <w:pPr>
        <w:ind w:left="4320" w:firstLine="0"/>
      </w:pPr>
      <w:rPr>
        <w:rFonts w:cs="Times New Roman" w:hint="default"/>
      </w:rPr>
    </w:lvl>
  </w:abstractNum>
  <w:num w:numId="1" w16cid:durableId="1589458319">
    <w:abstractNumId w:val="12"/>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16cid:durableId="114375702">
    <w:abstractNumId w:val="65"/>
    <w:lvlOverride w:ilvl="0">
      <w:startOverride w:val="4"/>
      <w:lvl w:ilvl="0">
        <w:start w:val="4"/>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16cid:durableId="1435517311">
    <w:abstractNumId w:val="77"/>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16cid:durableId="104738813">
    <w:abstractNumId w:val="55"/>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1748070429">
    <w:abstractNumId w:val="86"/>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16cid:durableId="1309090076">
    <w:abstractNumId w:val="119"/>
  </w:num>
  <w:num w:numId="7" w16cid:durableId="951130576">
    <w:abstractNumId w:val="171"/>
  </w:num>
  <w:num w:numId="8" w16cid:durableId="785664431">
    <w:abstractNumId w:val="0"/>
  </w:num>
  <w:num w:numId="9" w16cid:durableId="181827208">
    <w:abstractNumId w:val="147"/>
  </w:num>
  <w:num w:numId="10" w16cid:durableId="784688579">
    <w:abstractNumId w:val="157"/>
  </w:num>
  <w:num w:numId="11" w16cid:durableId="1313951774">
    <w:abstractNumId w:val="112"/>
  </w:num>
  <w:num w:numId="12" w16cid:durableId="13119184">
    <w:abstractNumId w:val="149"/>
  </w:num>
  <w:num w:numId="13" w16cid:durableId="1241253458">
    <w:abstractNumId w:val="125"/>
  </w:num>
  <w:num w:numId="14" w16cid:durableId="381566227">
    <w:abstractNumId w:val="109"/>
  </w:num>
  <w:num w:numId="15" w16cid:durableId="415975547">
    <w:abstractNumId w:val="101"/>
  </w:num>
  <w:num w:numId="16" w16cid:durableId="726996958">
    <w:abstractNumId w:val="155"/>
  </w:num>
  <w:num w:numId="17" w16cid:durableId="146946354">
    <w:abstractNumId w:val="165"/>
  </w:num>
  <w:num w:numId="18" w16cid:durableId="1946963251">
    <w:abstractNumId w:val="133"/>
  </w:num>
  <w:num w:numId="19" w16cid:durableId="1891385064">
    <w:abstractNumId w:val="173"/>
  </w:num>
  <w:num w:numId="20" w16cid:durableId="1406949921">
    <w:abstractNumId w:val="91"/>
  </w:num>
  <w:num w:numId="21" w16cid:durableId="1250308153">
    <w:abstractNumId w:val="97"/>
  </w:num>
  <w:num w:numId="22" w16cid:durableId="831682093">
    <w:abstractNumId w:val="107"/>
  </w:num>
  <w:num w:numId="23" w16cid:durableId="444269829">
    <w:abstractNumId w:val="152"/>
  </w:num>
  <w:num w:numId="24" w16cid:durableId="1417633298">
    <w:abstractNumId w:val="108"/>
  </w:num>
  <w:num w:numId="25" w16cid:durableId="756755183">
    <w:abstractNumId w:val="172"/>
  </w:num>
  <w:num w:numId="26" w16cid:durableId="364526517">
    <w:abstractNumId w:val="146"/>
  </w:num>
  <w:num w:numId="27" w16cid:durableId="201982639">
    <w:abstractNumId w:val="114"/>
  </w:num>
  <w:num w:numId="28" w16cid:durableId="802816087">
    <w:abstractNumId w:val="99"/>
  </w:num>
  <w:num w:numId="29" w16cid:durableId="282620699">
    <w:abstractNumId w:val="179"/>
  </w:num>
  <w:num w:numId="30" w16cid:durableId="277951844">
    <w:abstractNumId w:val="128"/>
  </w:num>
  <w:num w:numId="31" w16cid:durableId="366956280">
    <w:abstractNumId w:val="145"/>
  </w:num>
  <w:num w:numId="32" w16cid:durableId="1486311156">
    <w:abstractNumId w:val="168"/>
  </w:num>
  <w:num w:numId="33" w16cid:durableId="598802978">
    <w:abstractNumId w:val="94"/>
  </w:num>
  <w:num w:numId="34" w16cid:durableId="1864047981">
    <w:abstractNumId w:val="105"/>
  </w:num>
  <w:num w:numId="35" w16cid:durableId="1720519715">
    <w:abstractNumId w:val="144"/>
  </w:num>
  <w:num w:numId="36" w16cid:durableId="95830543">
    <w:abstractNumId w:val="178"/>
  </w:num>
  <w:num w:numId="37" w16cid:durableId="2052224665">
    <w:abstractNumId w:val="134"/>
  </w:num>
  <w:num w:numId="38" w16cid:durableId="433674804">
    <w:abstractNumId w:val="148"/>
  </w:num>
  <w:num w:numId="39" w16cid:durableId="545875965">
    <w:abstractNumId w:val="1"/>
  </w:num>
  <w:num w:numId="40" w16cid:durableId="1427268921">
    <w:abstractNumId w:val="111"/>
  </w:num>
  <w:num w:numId="41" w16cid:durableId="211384466">
    <w:abstractNumId w:val="95"/>
  </w:num>
  <w:num w:numId="42" w16cid:durableId="1615558745">
    <w:abstractNumId w:val="143"/>
  </w:num>
  <w:num w:numId="43" w16cid:durableId="1859273312">
    <w:abstractNumId w:val="129"/>
  </w:num>
  <w:num w:numId="44" w16cid:durableId="708722642">
    <w:abstractNumId w:val="11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1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colormru v:ext="edit" colors="#080808"/>
    </o:shapedefaults>
  </w:hdrShapeDefaults>
  <w:footnotePr>
    <w:footnote w:id="-1"/>
    <w:footnote w:id="0"/>
    <w:footnote w:id="1"/>
  </w:footnotePr>
  <w:endnotePr>
    <w:endnote w:id="-1"/>
    <w:endnote w:id="0"/>
    <w:endnote w:id="1"/>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C3C"/>
    <w:rsid w:val="00000BCD"/>
    <w:rsid w:val="00001946"/>
    <w:rsid w:val="00003005"/>
    <w:rsid w:val="00003B45"/>
    <w:rsid w:val="00003F7A"/>
    <w:rsid w:val="00004801"/>
    <w:rsid w:val="00005478"/>
    <w:rsid w:val="00005B4D"/>
    <w:rsid w:val="00006DD0"/>
    <w:rsid w:val="000105C6"/>
    <w:rsid w:val="00010839"/>
    <w:rsid w:val="000108CF"/>
    <w:rsid w:val="00010F0D"/>
    <w:rsid w:val="00011232"/>
    <w:rsid w:val="00011B5A"/>
    <w:rsid w:val="00011F4D"/>
    <w:rsid w:val="00012FF1"/>
    <w:rsid w:val="000147E1"/>
    <w:rsid w:val="000151A2"/>
    <w:rsid w:val="00016CCE"/>
    <w:rsid w:val="00016D51"/>
    <w:rsid w:val="000179B5"/>
    <w:rsid w:val="00017F52"/>
    <w:rsid w:val="0002050D"/>
    <w:rsid w:val="00020A82"/>
    <w:rsid w:val="0002251C"/>
    <w:rsid w:val="0002316A"/>
    <w:rsid w:val="00023817"/>
    <w:rsid w:val="0002390B"/>
    <w:rsid w:val="0002391D"/>
    <w:rsid w:val="00024701"/>
    <w:rsid w:val="00024B85"/>
    <w:rsid w:val="0002626F"/>
    <w:rsid w:val="00026675"/>
    <w:rsid w:val="00026E17"/>
    <w:rsid w:val="00027014"/>
    <w:rsid w:val="00027278"/>
    <w:rsid w:val="00027366"/>
    <w:rsid w:val="00027FC1"/>
    <w:rsid w:val="000302AE"/>
    <w:rsid w:val="000315A7"/>
    <w:rsid w:val="00032562"/>
    <w:rsid w:val="00033BE2"/>
    <w:rsid w:val="00033F68"/>
    <w:rsid w:val="00033F7A"/>
    <w:rsid w:val="000342E2"/>
    <w:rsid w:val="00034BDB"/>
    <w:rsid w:val="000353EC"/>
    <w:rsid w:val="000358FA"/>
    <w:rsid w:val="00035F1E"/>
    <w:rsid w:val="00036637"/>
    <w:rsid w:val="00036CCA"/>
    <w:rsid w:val="0004023B"/>
    <w:rsid w:val="000406EF"/>
    <w:rsid w:val="00040FAD"/>
    <w:rsid w:val="00041520"/>
    <w:rsid w:val="0004219B"/>
    <w:rsid w:val="00042E8D"/>
    <w:rsid w:val="00043831"/>
    <w:rsid w:val="00043E83"/>
    <w:rsid w:val="000443B9"/>
    <w:rsid w:val="00045719"/>
    <w:rsid w:val="000467A7"/>
    <w:rsid w:val="00046B7A"/>
    <w:rsid w:val="00047539"/>
    <w:rsid w:val="00050107"/>
    <w:rsid w:val="0005181E"/>
    <w:rsid w:val="00051ED5"/>
    <w:rsid w:val="00052012"/>
    <w:rsid w:val="00052212"/>
    <w:rsid w:val="000522EE"/>
    <w:rsid w:val="0005231C"/>
    <w:rsid w:val="000523C6"/>
    <w:rsid w:val="00052D61"/>
    <w:rsid w:val="000544A8"/>
    <w:rsid w:val="00055111"/>
    <w:rsid w:val="00055420"/>
    <w:rsid w:val="000559CA"/>
    <w:rsid w:val="00055A7C"/>
    <w:rsid w:val="00055E66"/>
    <w:rsid w:val="000572A1"/>
    <w:rsid w:val="00057C32"/>
    <w:rsid w:val="00061A97"/>
    <w:rsid w:val="00062D11"/>
    <w:rsid w:val="0006366E"/>
    <w:rsid w:val="00063A98"/>
    <w:rsid w:val="00063B61"/>
    <w:rsid w:val="000641D9"/>
    <w:rsid w:val="00064BB0"/>
    <w:rsid w:val="00065999"/>
    <w:rsid w:val="0006685D"/>
    <w:rsid w:val="00066E44"/>
    <w:rsid w:val="00067706"/>
    <w:rsid w:val="00067898"/>
    <w:rsid w:val="000701D8"/>
    <w:rsid w:val="0007116B"/>
    <w:rsid w:val="0007285F"/>
    <w:rsid w:val="0007314B"/>
    <w:rsid w:val="0007452F"/>
    <w:rsid w:val="00076567"/>
    <w:rsid w:val="000779A0"/>
    <w:rsid w:val="00077E96"/>
    <w:rsid w:val="000815E3"/>
    <w:rsid w:val="00082548"/>
    <w:rsid w:val="000826CB"/>
    <w:rsid w:val="00082A2B"/>
    <w:rsid w:val="00082B34"/>
    <w:rsid w:val="00082D93"/>
    <w:rsid w:val="00083D0A"/>
    <w:rsid w:val="00083ED6"/>
    <w:rsid w:val="0008415E"/>
    <w:rsid w:val="00084216"/>
    <w:rsid w:val="000842DB"/>
    <w:rsid w:val="00085590"/>
    <w:rsid w:val="000856F4"/>
    <w:rsid w:val="00085A13"/>
    <w:rsid w:val="00085B23"/>
    <w:rsid w:val="00086216"/>
    <w:rsid w:val="00086261"/>
    <w:rsid w:val="00086479"/>
    <w:rsid w:val="00086E7D"/>
    <w:rsid w:val="000870EC"/>
    <w:rsid w:val="000871EA"/>
    <w:rsid w:val="00087373"/>
    <w:rsid w:val="00087774"/>
    <w:rsid w:val="00090E6E"/>
    <w:rsid w:val="00090EC1"/>
    <w:rsid w:val="00091596"/>
    <w:rsid w:val="000916D3"/>
    <w:rsid w:val="0009173A"/>
    <w:rsid w:val="0009210C"/>
    <w:rsid w:val="00092812"/>
    <w:rsid w:val="00092A68"/>
    <w:rsid w:val="00093392"/>
    <w:rsid w:val="00094AFE"/>
    <w:rsid w:val="0009574C"/>
    <w:rsid w:val="00095BB6"/>
    <w:rsid w:val="00095FA3"/>
    <w:rsid w:val="00097E30"/>
    <w:rsid w:val="000A0FF2"/>
    <w:rsid w:val="000A14ED"/>
    <w:rsid w:val="000A2004"/>
    <w:rsid w:val="000A2DCB"/>
    <w:rsid w:val="000A48EA"/>
    <w:rsid w:val="000A4A19"/>
    <w:rsid w:val="000A4D45"/>
    <w:rsid w:val="000A54D4"/>
    <w:rsid w:val="000A55E1"/>
    <w:rsid w:val="000A5622"/>
    <w:rsid w:val="000A6DEA"/>
    <w:rsid w:val="000A704B"/>
    <w:rsid w:val="000A71B2"/>
    <w:rsid w:val="000A7526"/>
    <w:rsid w:val="000B0376"/>
    <w:rsid w:val="000B0C6A"/>
    <w:rsid w:val="000B0F1F"/>
    <w:rsid w:val="000B17B9"/>
    <w:rsid w:val="000B1885"/>
    <w:rsid w:val="000B1888"/>
    <w:rsid w:val="000B1CEA"/>
    <w:rsid w:val="000B2C78"/>
    <w:rsid w:val="000B2CBE"/>
    <w:rsid w:val="000B2D26"/>
    <w:rsid w:val="000B3C2A"/>
    <w:rsid w:val="000B4989"/>
    <w:rsid w:val="000B50B0"/>
    <w:rsid w:val="000B510D"/>
    <w:rsid w:val="000B61EA"/>
    <w:rsid w:val="000B6BD3"/>
    <w:rsid w:val="000B7B55"/>
    <w:rsid w:val="000C0289"/>
    <w:rsid w:val="000C0364"/>
    <w:rsid w:val="000C03FB"/>
    <w:rsid w:val="000C167E"/>
    <w:rsid w:val="000C1FB2"/>
    <w:rsid w:val="000C250C"/>
    <w:rsid w:val="000C26C3"/>
    <w:rsid w:val="000C308B"/>
    <w:rsid w:val="000C4135"/>
    <w:rsid w:val="000C450A"/>
    <w:rsid w:val="000C47C7"/>
    <w:rsid w:val="000C4AF1"/>
    <w:rsid w:val="000C5C02"/>
    <w:rsid w:val="000C5D85"/>
    <w:rsid w:val="000C6F67"/>
    <w:rsid w:val="000C7FC4"/>
    <w:rsid w:val="000D092B"/>
    <w:rsid w:val="000D0ED5"/>
    <w:rsid w:val="000D1535"/>
    <w:rsid w:val="000D20F3"/>
    <w:rsid w:val="000D2363"/>
    <w:rsid w:val="000D23D8"/>
    <w:rsid w:val="000D3D25"/>
    <w:rsid w:val="000D3FC5"/>
    <w:rsid w:val="000D464A"/>
    <w:rsid w:val="000D47F1"/>
    <w:rsid w:val="000D5928"/>
    <w:rsid w:val="000D67DA"/>
    <w:rsid w:val="000D72FD"/>
    <w:rsid w:val="000E0544"/>
    <w:rsid w:val="000E089C"/>
    <w:rsid w:val="000E0A62"/>
    <w:rsid w:val="000E0EFF"/>
    <w:rsid w:val="000E2585"/>
    <w:rsid w:val="000E29F6"/>
    <w:rsid w:val="000E3728"/>
    <w:rsid w:val="000E55CF"/>
    <w:rsid w:val="000E5959"/>
    <w:rsid w:val="000E6032"/>
    <w:rsid w:val="000E7297"/>
    <w:rsid w:val="000E7788"/>
    <w:rsid w:val="000F19E8"/>
    <w:rsid w:val="000F231D"/>
    <w:rsid w:val="000F247F"/>
    <w:rsid w:val="000F35A9"/>
    <w:rsid w:val="000F3719"/>
    <w:rsid w:val="000F3777"/>
    <w:rsid w:val="000F3931"/>
    <w:rsid w:val="000F483F"/>
    <w:rsid w:val="000F5155"/>
    <w:rsid w:val="000F557A"/>
    <w:rsid w:val="000F5854"/>
    <w:rsid w:val="000F5C1F"/>
    <w:rsid w:val="000F5DB5"/>
    <w:rsid w:val="000F7155"/>
    <w:rsid w:val="000F7369"/>
    <w:rsid w:val="000F7D3A"/>
    <w:rsid w:val="001006D8"/>
    <w:rsid w:val="0010076D"/>
    <w:rsid w:val="00101909"/>
    <w:rsid w:val="0010267F"/>
    <w:rsid w:val="00102A3F"/>
    <w:rsid w:val="00102CFA"/>
    <w:rsid w:val="0010327F"/>
    <w:rsid w:val="00104355"/>
    <w:rsid w:val="0010531B"/>
    <w:rsid w:val="00107379"/>
    <w:rsid w:val="001103CD"/>
    <w:rsid w:val="0011073B"/>
    <w:rsid w:val="0011103D"/>
    <w:rsid w:val="00111299"/>
    <w:rsid w:val="0011132C"/>
    <w:rsid w:val="001128E5"/>
    <w:rsid w:val="00112943"/>
    <w:rsid w:val="00112B0C"/>
    <w:rsid w:val="0011302D"/>
    <w:rsid w:val="00113BB9"/>
    <w:rsid w:val="00114A0D"/>
    <w:rsid w:val="00115A4A"/>
    <w:rsid w:val="00116DE8"/>
    <w:rsid w:val="00117965"/>
    <w:rsid w:val="00117E19"/>
    <w:rsid w:val="001201CF"/>
    <w:rsid w:val="001202E2"/>
    <w:rsid w:val="001208CB"/>
    <w:rsid w:val="00120A9F"/>
    <w:rsid w:val="00120AA2"/>
    <w:rsid w:val="00122D89"/>
    <w:rsid w:val="00122EFC"/>
    <w:rsid w:val="0012311C"/>
    <w:rsid w:val="001234DF"/>
    <w:rsid w:val="00123623"/>
    <w:rsid w:val="00124693"/>
    <w:rsid w:val="001247F1"/>
    <w:rsid w:val="0012506A"/>
    <w:rsid w:val="00126E98"/>
    <w:rsid w:val="001275AD"/>
    <w:rsid w:val="001278BF"/>
    <w:rsid w:val="00127BA7"/>
    <w:rsid w:val="00131E6A"/>
    <w:rsid w:val="00132D90"/>
    <w:rsid w:val="00133108"/>
    <w:rsid w:val="00133619"/>
    <w:rsid w:val="00133EFA"/>
    <w:rsid w:val="001350B9"/>
    <w:rsid w:val="001352DE"/>
    <w:rsid w:val="00135491"/>
    <w:rsid w:val="0014056F"/>
    <w:rsid w:val="00140CB2"/>
    <w:rsid w:val="001425D0"/>
    <w:rsid w:val="00144032"/>
    <w:rsid w:val="00144C6C"/>
    <w:rsid w:val="00145539"/>
    <w:rsid w:val="001455FA"/>
    <w:rsid w:val="00145884"/>
    <w:rsid w:val="00145CD9"/>
    <w:rsid w:val="00146230"/>
    <w:rsid w:val="0014636F"/>
    <w:rsid w:val="00146F1A"/>
    <w:rsid w:val="001503B9"/>
    <w:rsid w:val="001513BB"/>
    <w:rsid w:val="00152015"/>
    <w:rsid w:val="00152642"/>
    <w:rsid w:val="001528F6"/>
    <w:rsid w:val="0015425E"/>
    <w:rsid w:val="001567F0"/>
    <w:rsid w:val="00157A7B"/>
    <w:rsid w:val="00157C5C"/>
    <w:rsid w:val="001601AC"/>
    <w:rsid w:val="00160203"/>
    <w:rsid w:val="00160240"/>
    <w:rsid w:val="00160437"/>
    <w:rsid w:val="0016210D"/>
    <w:rsid w:val="00162720"/>
    <w:rsid w:val="0016299F"/>
    <w:rsid w:val="00162B58"/>
    <w:rsid w:val="0016401A"/>
    <w:rsid w:val="001646B5"/>
    <w:rsid w:val="00165487"/>
    <w:rsid w:val="001659E4"/>
    <w:rsid w:val="00166B93"/>
    <w:rsid w:val="00166EB9"/>
    <w:rsid w:val="001677DF"/>
    <w:rsid w:val="0017043A"/>
    <w:rsid w:val="00170A81"/>
    <w:rsid w:val="001718FC"/>
    <w:rsid w:val="00173201"/>
    <w:rsid w:val="00173912"/>
    <w:rsid w:val="00173A3C"/>
    <w:rsid w:val="00174E25"/>
    <w:rsid w:val="0017557C"/>
    <w:rsid w:val="00176063"/>
    <w:rsid w:val="001762F4"/>
    <w:rsid w:val="00176BD7"/>
    <w:rsid w:val="00177348"/>
    <w:rsid w:val="00177A42"/>
    <w:rsid w:val="00180077"/>
    <w:rsid w:val="001800B0"/>
    <w:rsid w:val="001803DE"/>
    <w:rsid w:val="00180576"/>
    <w:rsid w:val="001805B0"/>
    <w:rsid w:val="00181A0F"/>
    <w:rsid w:val="00181AD7"/>
    <w:rsid w:val="00181E21"/>
    <w:rsid w:val="00182743"/>
    <w:rsid w:val="00182EC6"/>
    <w:rsid w:val="00183273"/>
    <w:rsid w:val="00185047"/>
    <w:rsid w:val="00185276"/>
    <w:rsid w:val="0018595A"/>
    <w:rsid w:val="00187B72"/>
    <w:rsid w:val="0019193E"/>
    <w:rsid w:val="00191F06"/>
    <w:rsid w:val="00192702"/>
    <w:rsid w:val="00193013"/>
    <w:rsid w:val="00193E6F"/>
    <w:rsid w:val="00193ED6"/>
    <w:rsid w:val="00194A6F"/>
    <w:rsid w:val="00194F38"/>
    <w:rsid w:val="001954C7"/>
    <w:rsid w:val="0019594F"/>
    <w:rsid w:val="001965D7"/>
    <w:rsid w:val="00197014"/>
    <w:rsid w:val="001978F1"/>
    <w:rsid w:val="001A07C8"/>
    <w:rsid w:val="001A12A6"/>
    <w:rsid w:val="001A1EA4"/>
    <w:rsid w:val="001A3514"/>
    <w:rsid w:val="001A3682"/>
    <w:rsid w:val="001A4132"/>
    <w:rsid w:val="001A5A2B"/>
    <w:rsid w:val="001A6D60"/>
    <w:rsid w:val="001A780A"/>
    <w:rsid w:val="001A7B19"/>
    <w:rsid w:val="001B0114"/>
    <w:rsid w:val="001B0A32"/>
    <w:rsid w:val="001B0B8F"/>
    <w:rsid w:val="001B4387"/>
    <w:rsid w:val="001B4D00"/>
    <w:rsid w:val="001B562E"/>
    <w:rsid w:val="001B5EA9"/>
    <w:rsid w:val="001B6192"/>
    <w:rsid w:val="001B6292"/>
    <w:rsid w:val="001B63A2"/>
    <w:rsid w:val="001B702A"/>
    <w:rsid w:val="001B72C0"/>
    <w:rsid w:val="001B73A4"/>
    <w:rsid w:val="001B7716"/>
    <w:rsid w:val="001C03B0"/>
    <w:rsid w:val="001C2828"/>
    <w:rsid w:val="001C2E8C"/>
    <w:rsid w:val="001C3BAE"/>
    <w:rsid w:val="001C3FF5"/>
    <w:rsid w:val="001C41A0"/>
    <w:rsid w:val="001C4595"/>
    <w:rsid w:val="001C59CB"/>
    <w:rsid w:val="001C5B44"/>
    <w:rsid w:val="001C6A69"/>
    <w:rsid w:val="001C6C89"/>
    <w:rsid w:val="001D025F"/>
    <w:rsid w:val="001D063E"/>
    <w:rsid w:val="001D0A9C"/>
    <w:rsid w:val="001D11FC"/>
    <w:rsid w:val="001D17A8"/>
    <w:rsid w:val="001D2260"/>
    <w:rsid w:val="001D260F"/>
    <w:rsid w:val="001D2C35"/>
    <w:rsid w:val="001D2FDE"/>
    <w:rsid w:val="001D30AE"/>
    <w:rsid w:val="001D47D0"/>
    <w:rsid w:val="001D489D"/>
    <w:rsid w:val="001D4C3A"/>
    <w:rsid w:val="001D541F"/>
    <w:rsid w:val="001D549C"/>
    <w:rsid w:val="001D572D"/>
    <w:rsid w:val="001D5A07"/>
    <w:rsid w:val="001D5C50"/>
    <w:rsid w:val="001D612B"/>
    <w:rsid w:val="001D7277"/>
    <w:rsid w:val="001E083C"/>
    <w:rsid w:val="001E09CA"/>
    <w:rsid w:val="001E0E47"/>
    <w:rsid w:val="001E1991"/>
    <w:rsid w:val="001E1F71"/>
    <w:rsid w:val="001E2383"/>
    <w:rsid w:val="001E2780"/>
    <w:rsid w:val="001E2DAA"/>
    <w:rsid w:val="001E3D2E"/>
    <w:rsid w:val="001E4F75"/>
    <w:rsid w:val="001E5663"/>
    <w:rsid w:val="001E5C61"/>
    <w:rsid w:val="001E69CA"/>
    <w:rsid w:val="001E716E"/>
    <w:rsid w:val="001F0E8D"/>
    <w:rsid w:val="001F0EA6"/>
    <w:rsid w:val="001F1F3E"/>
    <w:rsid w:val="001F3725"/>
    <w:rsid w:val="001F43DC"/>
    <w:rsid w:val="001F44A9"/>
    <w:rsid w:val="001F492B"/>
    <w:rsid w:val="001F4B41"/>
    <w:rsid w:val="001F4E52"/>
    <w:rsid w:val="001F57CC"/>
    <w:rsid w:val="001F581A"/>
    <w:rsid w:val="001F58B0"/>
    <w:rsid w:val="001F5DAE"/>
    <w:rsid w:val="001F7744"/>
    <w:rsid w:val="0020099B"/>
    <w:rsid w:val="002017A9"/>
    <w:rsid w:val="00202C4E"/>
    <w:rsid w:val="0020362D"/>
    <w:rsid w:val="00204A25"/>
    <w:rsid w:val="00205203"/>
    <w:rsid w:val="002057BA"/>
    <w:rsid w:val="00205ACC"/>
    <w:rsid w:val="002064A1"/>
    <w:rsid w:val="00206773"/>
    <w:rsid w:val="00207213"/>
    <w:rsid w:val="002075C7"/>
    <w:rsid w:val="002105E9"/>
    <w:rsid w:val="0021139B"/>
    <w:rsid w:val="00211729"/>
    <w:rsid w:val="00211CFB"/>
    <w:rsid w:val="00212046"/>
    <w:rsid w:val="002121CA"/>
    <w:rsid w:val="0021240F"/>
    <w:rsid w:val="00212474"/>
    <w:rsid w:val="00212F69"/>
    <w:rsid w:val="00213EA4"/>
    <w:rsid w:val="0021497F"/>
    <w:rsid w:val="0021508A"/>
    <w:rsid w:val="00215D64"/>
    <w:rsid w:val="00216408"/>
    <w:rsid w:val="00216C75"/>
    <w:rsid w:val="002179AC"/>
    <w:rsid w:val="002179E0"/>
    <w:rsid w:val="00221D32"/>
    <w:rsid w:val="00223170"/>
    <w:rsid w:val="002251B9"/>
    <w:rsid w:val="0022603A"/>
    <w:rsid w:val="0022604A"/>
    <w:rsid w:val="0022691D"/>
    <w:rsid w:val="00227095"/>
    <w:rsid w:val="00227612"/>
    <w:rsid w:val="00227683"/>
    <w:rsid w:val="00227D0C"/>
    <w:rsid w:val="002310A5"/>
    <w:rsid w:val="00232DC0"/>
    <w:rsid w:val="002334CE"/>
    <w:rsid w:val="00234594"/>
    <w:rsid w:val="00236207"/>
    <w:rsid w:val="00236BB7"/>
    <w:rsid w:val="00240EF4"/>
    <w:rsid w:val="0024125C"/>
    <w:rsid w:val="002422D2"/>
    <w:rsid w:val="002438C0"/>
    <w:rsid w:val="00244306"/>
    <w:rsid w:val="00244A6C"/>
    <w:rsid w:val="00244C1D"/>
    <w:rsid w:val="00244C74"/>
    <w:rsid w:val="00246C61"/>
    <w:rsid w:val="00246EBA"/>
    <w:rsid w:val="0024727B"/>
    <w:rsid w:val="00250423"/>
    <w:rsid w:val="00250C1C"/>
    <w:rsid w:val="00251C68"/>
    <w:rsid w:val="00252DD2"/>
    <w:rsid w:val="00253717"/>
    <w:rsid w:val="00253E40"/>
    <w:rsid w:val="00254541"/>
    <w:rsid w:val="00254682"/>
    <w:rsid w:val="0025486F"/>
    <w:rsid w:val="00254CFA"/>
    <w:rsid w:val="00254F55"/>
    <w:rsid w:val="00255D85"/>
    <w:rsid w:val="00257564"/>
    <w:rsid w:val="00257912"/>
    <w:rsid w:val="00257C4A"/>
    <w:rsid w:val="00260686"/>
    <w:rsid w:val="0026074B"/>
    <w:rsid w:val="00261295"/>
    <w:rsid w:val="00261E83"/>
    <w:rsid w:val="00262375"/>
    <w:rsid w:val="0026330F"/>
    <w:rsid w:val="0026335B"/>
    <w:rsid w:val="00263C25"/>
    <w:rsid w:val="002640DB"/>
    <w:rsid w:val="00264191"/>
    <w:rsid w:val="002646C2"/>
    <w:rsid w:val="0026556D"/>
    <w:rsid w:val="00265F4B"/>
    <w:rsid w:val="0026606F"/>
    <w:rsid w:val="0026662E"/>
    <w:rsid w:val="0026728E"/>
    <w:rsid w:val="00267B91"/>
    <w:rsid w:val="0027080E"/>
    <w:rsid w:val="00270B02"/>
    <w:rsid w:val="002713C3"/>
    <w:rsid w:val="00271762"/>
    <w:rsid w:val="0027238F"/>
    <w:rsid w:val="002729DF"/>
    <w:rsid w:val="00272C98"/>
    <w:rsid w:val="00272F37"/>
    <w:rsid w:val="002734D8"/>
    <w:rsid w:val="002737BD"/>
    <w:rsid w:val="00273FBC"/>
    <w:rsid w:val="002743C6"/>
    <w:rsid w:val="00274883"/>
    <w:rsid w:val="00274E23"/>
    <w:rsid w:val="00274EA9"/>
    <w:rsid w:val="00275BC2"/>
    <w:rsid w:val="00275DE6"/>
    <w:rsid w:val="0028210B"/>
    <w:rsid w:val="002822C1"/>
    <w:rsid w:val="00282444"/>
    <w:rsid w:val="00283D35"/>
    <w:rsid w:val="00284094"/>
    <w:rsid w:val="00285441"/>
    <w:rsid w:val="00285CD2"/>
    <w:rsid w:val="00286684"/>
    <w:rsid w:val="00286850"/>
    <w:rsid w:val="00287A2B"/>
    <w:rsid w:val="00290470"/>
    <w:rsid w:val="00290E93"/>
    <w:rsid w:val="00291374"/>
    <w:rsid w:val="00291705"/>
    <w:rsid w:val="0029230E"/>
    <w:rsid w:val="00292741"/>
    <w:rsid w:val="00292A49"/>
    <w:rsid w:val="002936D2"/>
    <w:rsid w:val="00293CD9"/>
    <w:rsid w:val="00294415"/>
    <w:rsid w:val="00295702"/>
    <w:rsid w:val="00295AB5"/>
    <w:rsid w:val="00296836"/>
    <w:rsid w:val="00297980"/>
    <w:rsid w:val="002A1586"/>
    <w:rsid w:val="002A164F"/>
    <w:rsid w:val="002A16AE"/>
    <w:rsid w:val="002A3057"/>
    <w:rsid w:val="002A35C6"/>
    <w:rsid w:val="002A53B4"/>
    <w:rsid w:val="002A5BB2"/>
    <w:rsid w:val="002A63E7"/>
    <w:rsid w:val="002A6BCC"/>
    <w:rsid w:val="002A79C7"/>
    <w:rsid w:val="002B0072"/>
    <w:rsid w:val="002B03A9"/>
    <w:rsid w:val="002B33CB"/>
    <w:rsid w:val="002B3CDD"/>
    <w:rsid w:val="002B4F09"/>
    <w:rsid w:val="002B5DE8"/>
    <w:rsid w:val="002B6A7B"/>
    <w:rsid w:val="002B7B1C"/>
    <w:rsid w:val="002B7D59"/>
    <w:rsid w:val="002C0A80"/>
    <w:rsid w:val="002C0E2E"/>
    <w:rsid w:val="002C17BF"/>
    <w:rsid w:val="002C18D7"/>
    <w:rsid w:val="002C3A99"/>
    <w:rsid w:val="002C3FA1"/>
    <w:rsid w:val="002C4215"/>
    <w:rsid w:val="002C46DF"/>
    <w:rsid w:val="002C4C89"/>
    <w:rsid w:val="002C5DF1"/>
    <w:rsid w:val="002C5E4A"/>
    <w:rsid w:val="002C6E67"/>
    <w:rsid w:val="002C7334"/>
    <w:rsid w:val="002C7D92"/>
    <w:rsid w:val="002C7FB3"/>
    <w:rsid w:val="002D183C"/>
    <w:rsid w:val="002D2709"/>
    <w:rsid w:val="002D2B6E"/>
    <w:rsid w:val="002D2E19"/>
    <w:rsid w:val="002D37CE"/>
    <w:rsid w:val="002D40A3"/>
    <w:rsid w:val="002D4D20"/>
    <w:rsid w:val="002D5728"/>
    <w:rsid w:val="002D587F"/>
    <w:rsid w:val="002D699B"/>
    <w:rsid w:val="002D71BC"/>
    <w:rsid w:val="002E1065"/>
    <w:rsid w:val="002E1337"/>
    <w:rsid w:val="002E1FEB"/>
    <w:rsid w:val="002E2741"/>
    <w:rsid w:val="002E2FBD"/>
    <w:rsid w:val="002E2FD5"/>
    <w:rsid w:val="002E354F"/>
    <w:rsid w:val="002E3B44"/>
    <w:rsid w:val="002E3F84"/>
    <w:rsid w:val="002E4C86"/>
    <w:rsid w:val="002E4F42"/>
    <w:rsid w:val="002E50DD"/>
    <w:rsid w:val="002E535C"/>
    <w:rsid w:val="002E5817"/>
    <w:rsid w:val="002E7C37"/>
    <w:rsid w:val="002F0607"/>
    <w:rsid w:val="002F092F"/>
    <w:rsid w:val="002F19F5"/>
    <w:rsid w:val="002F1B23"/>
    <w:rsid w:val="002F1DE2"/>
    <w:rsid w:val="002F2063"/>
    <w:rsid w:val="002F20A4"/>
    <w:rsid w:val="002F465F"/>
    <w:rsid w:val="002F5C89"/>
    <w:rsid w:val="002F5E81"/>
    <w:rsid w:val="002F64A8"/>
    <w:rsid w:val="002F759A"/>
    <w:rsid w:val="002F7972"/>
    <w:rsid w:val="003007E3"/>
    <w:rsid w:val="00300D2F"/>
    <w:rsid w:val="003016DF"/>
    <w:rsid w:val="003023CE"/>
    <w:rsid w:val="00303D86"/>
    <w:rsid w:val="00304754"/>
    <w:rsid w:val="00304955"/>
    <w:rsid w:val="003050AC"/>
    <w:rsid w:val="003051C4"/>
    <w:rsid w:val="00305ED7"/>
    <w:rsid w:val="003076AB"/>
    <w:rsid w:val="00307B87"/>
    <w:rsid w:val="00310F82"/>
    <w:rsid w:val="0031131E"/>
    <w:rsid w:val="00311397"/>
    <w:rsid w:val="00312544"/>
    <w:rsid w:val="00313E73"/>
    <w:rsid w:val="00314518"/>
    <w:rsid w:val="003155FD"/>
    <w:rsid w:val="00315751"/>
    <w:rsid w:val="00315D14"/>
    <w:rsid w:val="0031D3D9"/>
    <w:rsid w:val="0032136C"/>
    <w:rsid w:val="003222F0"/>
    <w:rsid w:val="00322EF4"/>
    <w:rsid w:val="003232EB"/>
    <w:rsid w:val="00323544"/>
    <w:rsid w:val="003237DD"/>
    <w:rsid w:val="00323FAB"/>
    <w:rsid w:val="00324489"/>
    <w:rsid w:val="00324EF6"/>
    <w:rsid w:val="00324F1A"/>
    <w:rsid w:val="00325D3C"/>
    <w:rsid w:val="0032604E"/>
    <w:rsid w:val="0032745F"/>
    <w:rsid w:val="00330309"/>
    <w:rsid w:val="00330477"/>
    <w:rsid w:val="00331CA0"/>
    <w:rsid w:val="0033211F"/>
    <w:rsid w:val="00332891"/>
    <w:rsid w:val="003341DE"/>
    <w:rsid w:val="0033487E"/>
    <w:rsid w:val="00334A97"/>
    <w:rsid w:val="00335116"/>
    <w:rsid w:val="0033573E"/>
    <w:rsid w:val="0033616F"/>
    <w:rsid w:val="0033643C"/>
    <w:rsid w:val="003368A4"/>
    <w:rsid w:val="00336FEC"/>
    <w:rsid w:val="00342958"/>
    <w:rsid w:val="003429CF"/>
    <w:rsid w:val="003430B9"/>
    <w:rsid w:val="003441FC"/>
    <w:rsid w:val="003442F9"/>
    <w:rsid w:val="00344CA2"/>
    <w:rsid w:val="00344FAF"/>
    <w:rsid w:val="003460B7"/>
    <w:rsid w:val="003463DC"/>
    <w:rsid w:val="00347301"/>
    <w:rsid w:val="00351710"/>
    <w:rsid w:val="00351B17"/>
    <w:rsid w:val="00351D8E"/>
    <w:rsid w:val="00351DA6"/>
    <w:rsid w:val="0035280D"/>
    <w:rsid w:val="00352E4B"/>
    <w:rsid w:val="00353088"/>
    <w:rsid w:val="00353579"/>
    <w:rsid w:val="0035418E"/>
    <w:rsid w:val="00354C37"/>
    <w:rsid w:val="0035516F"/>
    <w:rsid w:val="00355379"/>
    <w:rsid w:val="00355B0B"/>
    <w:rsid w:val="0035650A"/>
    <w:rsid w:val="0035692D"/>
    <w:rsid w:val="003573DB"/>
    <w:rsid w:val="003576E9"/>
    <w:rsid w:val="00357CF5"/>
    <w:rsid w:val="00357D55"/>
    <w:rsid w:val="0036082E"/>
    <w:rsid w:val="003614D8"/>
    <w:rsid w:val="0036187F"/>
    <w:rsid w:val="00361C41"/>
    <w:rsid w:val="00362E0D"/>
    <w:rsid w:val="003630B8"/>
    <w:rsid w:val="003634B8"/>
    <w:rsid w:val="00363C18"/>
    <w:rsid w:val="00364D80"/>
    <w:rsid w:val="003658D0"/>
    <w:rsid w:val="003661B3"/>
    <w:rsid w:val="003665C2"/>
    <w:rsid w:val="00366970"/>
    <w:rsid w:val="00366FE2"/>
    <w:rsid w:val="003721CE"/>
    <w:rsid w:val="003730F2"/>
    <w:rsid w:val="00373554"/>
    <w:rsid w:val="003737AA"/>
    <w:rsid w:val="003746F2"/>
    <w:rsid w:val="003758A9"/>
    <w:rsid w:val="00375E69"/>
    <w:rsid w:val="003765A2"/>
    <w:rsid w:val="00376E85"/>
    <w:rsid w:val="00377FB6"/>
    <w:rsid w:val="00380A03"/>
    <w:rsid w:val="00381810"/>
    <w:rsid w:val="00381B76"/>
    <w:rsid w:val="003824BC"/>
    <w:rsid w:val="00382517"/>
    <w:rsid w:val="0038295E"/>
    <w:rsid w:val="00383283"/>
    <w:rsid w:val="00383749"/>
    <w:rsid w:val="00384CB1"/>
    <w:rsid w:val="003857AF"/>
    <w:rsid w:val="003868C5"/>
    <w:rsid w:val="0038765A"/>
    <w:rsid w:val="00387E8F"/>
    <w:rsid w:val="0039075A"/>
    <w:rsid w:val="0039175C"/>
    <w:rsid w:val="003918D6"/>
    <w:rsid w:val="00392C70"/>
    <w:rsid w:val="00394B31"/>
    <w:rsid w:val="00395064"/>
    <w:rsid w:val="00396399"/>
    <w:rsid w:val="00397789"/>
    <w:rsid w:val="003A037D"/>
    <w:rsid w:val="003A08E8"/>
    <w:rsid w:val="003A0F63"/>
    <w:rsid w:val="003A10D3"/>
    <w:rsid w:val="003A1D5D"/>
    <w:rsid w:val="003A2765"/>
    <w:rsid w:val="003A335A"/>
    <w:rsid w:val="003A3DBA"/>
    <w:rsid w:val="003A47A4"/>
    <w:rsid w:val="003A51C2"/>
    <w:rsid w:val="003A7AD1"/>
    <w:rsid w:val="003A7F38"/>
    <w:rsid w:val="003B0214"/>
    <w:rsid w:val="003B0D55"/>
    <w:rsid w:val="003B1B81"/>
    <w:rsid w:val="003B2D63"/>
    <w:rsid w:val="003B31DA"/>
    <w:rsid w:val="003B660B"/>
    <w:rsid w:val="003B7642"/>
    <w:rsid w:val="003C0EE8"/>
    <w:rsid w:val="003C2287"/>
    <w:rsid w:val="003C2926"/>
    <w:rsid w:val="003C3340"/>
    <w:rsid w:val="003C4072"/>
    <w:rsid w:val="003C48E6"/>
    <w:rsid w:val="003C53FD"/>
    <w:rsid w:val="003C5463"/>
    <w:rsid w:val="003C63BF"/>
    <w:rsid w:val="003C657C"/>
    <w:rsid w:val="003C65C6"/>
    <w:rsid w:val="003C73DE"/>
    <w:rsid w:val="003C7833"/>
    <w:rsid w:val="003D0A79"/>
    <w:rsid w:val="003D0B37"/>
    <w:rsid w:val="003D255E"/>
    <w:rsid w:val="003D3791"/>
    <w:rsid w:val="003D451A"/>
    <w:rsid w:val="003D45E7"/>
    <w:rsid w:val="003D5220"/>
    <w:rsid w:val="003D54C3"/>
    <w:rsid w:val="003D56F9"/>
    <w:rsid w:val="003D597D"/>
    <w:rsid w:val="003D6ADD"/>
    <w:rsid w:val="003D6B0E"/>
    <w:rsid w:val="003D7190"/>
    <w:rsid w:val="003E0393"/>
    <w:rsid w:val="003E068C"/>
    <w:rsid w:val="003E0D2E"/>
    <w:rsid w:val="003E18BC"/>
    <w:rsid w:val="003E245C"/>
    <w:rsid w:val="003E25F8"/>
    <w:rsid w:val="003E2E94"/>
    <w:rsid w:val="003E32B3"/>
    <w:rsid w:val="003E3D2B"/>
    <w:rsid w:val="003E55FA"/>
    <w:rsid w:val="003E58B0"/>
    <w:rsid w:val="003E646F"/>
    <w:rsid w:val="003E6D95"/>
    <w:rsid w:val="003F032C"/>
    <w:rsid w:val="003F0566"/>
    <w:rsid w:val="003F26A6"/>
    <w:rsid w:val="003F2D0E"/>
    <w:rsid w:val="003F2DA5"/>
    <w:rsid w:val="003F3228"/>
    <w:rsid w:val="003F347B"/>
    <w:rsid w:val="003F3B3D"/>
    <w:rsid w:val="003F3D64"/>
    <w:rsid w:val="003F458B"/>
    <w:rsid w:val="003F4D41"/>
    <w:rsid w:val="003F5CF8"/>
    <w:rsid w:val="003F7C25"/>
    <w:rsid w:val="00400E1C"/>
    <w:rsid w:val="00401A4E"/>
    <w:rsid w:val="00402803"/>
    <w:rsid w:val="00402A31"/>
    <w:rsid w:val="00403460"/>
    <w:rsid w:val="004037EE"/>
    <w:rsid w:val="00403C07"/>
    <w:rsid w:val="004041E2"/>
    <w:rsid w:val="00404A83"/>
    <w:rsid w:val="00405A17"/>
    <w:rsid w:val="0040607A"/>
    <w:rsid w:val="00406275"/>
    <w:rsid w:val="004068CC"/>
    <w:rsid w:val="004073F0"/>
    <w:rsid w:val="0040750A"/>
    <w:rsid w:val="0041007C"/>
    <w:rsid w:val="00410F05"/>
    <w:rsid w:val="00411516"/>
    <w:rsid w:val="0041164E"/>
    <w:rsid w:val="00411C52"/>
    <w:rsid w:val="0041242D"/>
    <w:rsid w:val="00412516"/>
    <w:rsid w:val="004133A9"/>
    <w:rsid w:val="00414254"/>
    <w:rsid w:val="00414400"/>
    <w:rsid w:val="00414DB6"/>
    <w:rsid w:val="004152B1"/>
    <w:rsid w:val="004155FD"/>
    <w:rsid w:val="004156C8"/>
    <w:rsid w:val="00415860"/>
    <w:rsid w:val="00415EA8"/>
    <w:rsid w:val="00416B9B"/>
    <w:rsid w:val="0041787D"/>
    <w:rsid w:val="00417E85"/>
    <w:rsid w:val="004218D4"/>
    <w:rsid w:val="00421A93"/>
    <w:rsid w:val="00421AD5"/>
    <w:rsid w:val="00423841"/>
    <w:rsid w:val="004244D2"/>
    <w:rsid w:val="00424523"/>
    <w:rsid w:val="00424818"/>
    <w:rsid w:val="00425809"/>
    <w:rsid w:val="00427583"/>
    <w:rsid w:val="00427663"/>
    <w:rsid w:val="0043043E"/>
    <w:rsid w:val="004306F3"/>
    <w:rsid w:val="00430930"/>
    <w:rsid w:val="0043180C"/>
    <w:rsid w:val="00431BC9"/>
    <w:rsid w:val="00432476"/>
    <w:rsid w:val="00432873"/>
    <w:rsid w:val="00433CE4"/>
    <w:rsid w:val="0043498F"/>
    <w:rsid w:val="00435469"/>
    <w:rsid w:val="00435558"/>
    <w:rsid w:val="00435999"/>
    <w:rsid w:val="004362E9"/>
    <w:rsid w:val="004368D0"/>
    <w:rsid w:val="00437755"/>
    <w:rsid w:val="00437F71"/>
    <w:rsid w:val="00437FF0"/>
    <w:rsid w:val="00441861"/>
    <w:rsid w:val="004418DE"/>
    <w:rsid w:val="00442281"/>
    <w:rsid w:val="004428D3"/>
    <w:rsid w:val="0044493D"/>
    <w:rsid w:val="00444995"/>
    <w:rsid w:val="00445A25"/>
    <w:rsid w:val="00445B66"/>
    <w:rsid w:val="0044659B"/>
    <w:rsid w:val="00446A7D"/>
    <w:rsid w:val="004471F1"/>
    <w:rsid w:val="004478DA"/>
    <w:rsid w:val="004507D9"/>
    <w:rsid w:val="004528E9"/>
    <w:rsid w:val="004532F4"/>
    <w:rsid w:val="0045392F"/>
    <w:rsid w:val="00453F11"/>
    <w:rsid w:val="00454526"/>
    <w:rsid w:val="004553F9"/>
    <w:rsid w:val="0045543D"/>
    <w:rsid w:val="004560D3"/>
    <w:rsid w:val="0045698A"/>
    <w:rsid w:val="0045764A"/>
    <w:rsid w:val="004604A2"/>
    <w:rsid w:val="004606C2"/>
    <w:rsid w:val="00463DB1"/>
    <w:rsid w:val="0046475B"/>
    <w:rsid w:val="004654F4"/>
    <w:rsid w:val="00465772"/>
    <w:rsid w:val="00465BFB"/>
    <w:rsid w:val="0046612E"/>
    <w:rsid w:val="00466EFC"/>
    <w:rsid w:val="00467B88"/>
    <w:rsid w:val="00470671"/>
    <w:rsid w:val="004709B5"/>
    <w:rsid w:val="00470AB9"/>
    <w:rsid w:val="004711C2"/>
    <w:rsid w:val="004712AC"/>
    <w:rsid w:val="00471863"/>
    <w:rsid w:val="00471F93"/>
    <w:rsid w:val="0047294E"/>
    <w:rsid w:val="00472AF8"/>
    <w:rsid w:val="00473957"/>
    <w:rsid w:val="00473BB7"/>
    <w:rsid w:val="00474223"/>
    <w:rsid w:val="004743CC"/>
    <w:rsid w:val="00475BD9"/>
    <w:rsid w:val="00475FD4"/>
    <w:rsid w:val="0047619E"/>
    <w:rsid w:val="004767B7"/>
    <w:rsid w:val="00476CE2"/>
    <w:rsid w:val="0047737C"/>
    <w:rsid w:val="00480045"/>
    <w:rsid w:val="00480E08"/>
    <w:rsid w:val="00482F5F"/>
    <w:rsid w:val="00483580"/>
    <w:rsid w:val="00483608"/>
    <w:rsid w:val="00483842"/>
    <w:rsid w:val="0048415D"/>
    <w:rsid w:val="00484D02"/>
    <w:rsid w:val="004854C1"/>
    <w:rsid w:val="00485B75"/>
    <w:rsid w:val="0048612A"/>
    <w:rsid w:val="004865F9"/>
    <w:rsid w:val="00486EE5"/>
    <w:rsid w:val="0048772B"/>
    <w:rsid w:val="0049187A"/>
    <w:rsid w:val="00491FF4"/>
    <w:rsid w:val="0049234F"/>
    <w:rsid w:val="00492596"/>
    <w:rsid w:val="004942B8"/>
    <w:rsid w:val="00496AF0"/>
    <w:rsid w:val="004A0109"/>
    <w:rsid w:val="004A02D2"/>
    <w:rsid w:val="004A0A88"/>
    <w:rsid w:val="004A16BD"/>
    <w:rsid w:val="004A21F0"/>
    <w:rsid w:val="004A27E8"/>
    <w:rsid w:val="004A30E4"/>
    <w:rsid w:val="004A5593"/>
    <w:rsid w:val="004A5EEF"/>
    <w:rsid w:val="004A6922"/>
    <w:rsid w:val="004A79FA"/>
    <w:rsid w:val="004A7D58"/>
    <w:rsid w:val="004B150B"/>
    <w:rsid w:val="004B1FB7"/>
    <w:rsid w:val="004B233D"/>
    <w:rsid w:val="004B3046"/>
    <w:rsid w:val="004B3E81"/>
    <w:rsid w:val="004B49F7"/>
    <w:rsid w:val="004B56C6"/>
    <w:rsid w:val="004B5C75"/>
    <w:rsid w:val="004B5F43"/>
    <w:rsid w:val="004B6069"/>
    <w:rsid w:val="004B6112"/>
    <w:rsid w:val="004B644E"/>
    <w:rsid w:val="004B64E5"/>
    <w:rsid w:val="004B6547"/>
    <w:rsid w:val="004B6D8D"/>
    <w:rsid w:val="004B721D"/>
    <w:rsid w:val="004C023F"/>
    <w:rsid w:val="004C0898"/>
    <w:rsid w:val="004C1737"/>
    <w:rsid w:val="004C1EA7"/>
    <w:rsid w:val="004C2A7D"/>
    <w:rsid w:val="004C2D94"/>
    <w:rsid w:val="004C3203"/>
    <w:rsid w:val="004C368F"/>
    <w:rsid w:val="004C38DD"/>
    <w:rsid w:val="004C3EF9"/>
    <w:rsid w:val="004C40EF"/>
    <w:rsid w:val="004C48AD"/>
    <w:rsid w:val="004C5535"/>
    <w:rsid w:val="004C6079"/>
    <w:rsid w:val="004C6410"/>
    <w:rsid w:val="004C6D9E"/>
    <w:rsid w:val="004C70D0"/>
    <w:rsid w:val="004C732F"/>
    <w:rsid w:val="004C7E44"/>
    <w:rsid w:val="004D0460"/>
    <w:rsid w:val="004D0900"/>
    <w:rsid w:val="004D1CAD"/>
    <w:rsid w:val="004D226F"/>
    <w:rsid w:val="004D27D1"/>
    <w:rsid w:val="004D2EDE"/>
    <w:rsid w:val="004D32BA"/>
    <w:rsid w:val="004D3821"/>
    <w:rsid w:val="004D3C8C"/>
    <w:rsid w:val="004D5646"/>
    <w:rsid w:val="004D56CD"/>
    <w:rsid w:val="004D5DC2"/>
    <w:rsid w:val="004D665B"/>
    <w:rsid w:val="004D690A"/>
    <w:rsid w:val="004D6F10"/>
    <w:rsid w:val="004D7D07"/>
    <w:rsid w:val="004E003E"/>
    <w:rsid w:val="004E0DB6"/>
    <w:rsid w:val="004E0EF8"/>
    <w:rsid w:val="004E25EB"/>
    <w:rsid w:val="004E30E2"/>
    <w:rsid w:val="004E3C5F"/>
    <w:rsid w:val="004E602A"/>
    <w:rsid w:val="004E6CD5"/>
    <w:rsid w:val="004E7CE1"/>
    <w:rsid w:val="004F01E7"/>
    <w:rsid w:val="004F047A"/>
    <w:rsid w:val="004F09D8"/>
    <w:rsid w:val="004F0E60"/>
    <w:rsid w:val="004F16E0"/>
    <w:rsid w:val="004F190C"/>
    <w:rsid w:val="004F199C"/>
    <w:rsid w:val="004F220B"/>
    <w:rsid w:val="004F2F00"/>
    <w:rsid w:val="004F3751"/>
    <w:rsid w:val="004F3CCA"/>
    <w:rsid w:val="004F414E"/>
    <w:rsid w:val="004F437B"/>
    <w:rsid w:val="004F4FAC"/>
    <w:rsid w:val="004F59D1"/>
    <w:rsid w:val="004F7AA8"/>
    <w:rsid w:val="00500708"/>
    <w:rsid w:val="00500712"/>
    <w:rsid w:val="00500C37"/>
    <w:rsid w:val="00501039"/>
    <w:rsid w:val="005010AD"/>
    <w:rsid w:val="005010AF"/>
    <w:rsid w:val="005015C0"/>
    <w:rsid w:val="00501F6B"/>
    <w:rsid w:val="005028E3"/>
    <w:rsid w:val="00502EB2"/>
    <w:rsid w:val="00502F3A"/>
    <w:rsid w:val="0050327D"/>
    <w:rsid w:val="00503B99"/>
    <w:rsid w:val="0050409B"/>
    <w:rsid w:val="005043B1"/>
    <w:rsid w:val="005066D7"/>
    <w:rsid w:val="005067B8"/>
    <w:rsid w:val="00506EA6"/>
    <w:rsid w:val="005071E6"/>
    <w:rsid w:val="005072FE"/>
    <w:rsid w:val="00510ED5"/>
    <w:rsid w:val="00510F62"/>
    <w:rsid w:val="00511AB4"/>
    <w:rsid w:val="005126A4"/>
    <w:rsid w:val="00512DE7"/>
    <w:rsid w:val="00512F1F"/>
    <w:rsid w:val="00513B5A"/>
    <w:rsid w:val="00513CCB"/>
    <w:rsid w:val="005143F0"/>
    <w:rsid w:val="00514F80"/>
    <w:rsid w:val="00515B2A"/>
    <w:rsid w:val="00516278"/>
    <w:rsid w:val="005204BF"/>
    <w:rsid w:val="00521748"/>
    <w:rsid w:val="00522614"/>
    <w:rsid w:val="00522BCD"/>
    <w:rsid w:val="005232E3"/>
    <w:rsid w:val="00525078"/>
    <w:rsid w:val="00526505"/>
    <w:rsid w:val="005269FC"/>
    <w:rsid w:val="0053062F"/>
    <w:rsid w:val="0053125A"/>
    <w:rsid w:val="005312B3"/>
    <w:rsid w:val="00531490"/>
    <w:rsid w:val="005320B2"/>
    <w:rsid w:val="00532A36"/>
    <w:rsid w:val="00533A4D"/>
    <w:rsid w:val="00534C27"/>
    <w:rsid w:val="0053553B"/>
    <w:rsid w:val="005356A3"/>
    <w:rsid w:val="00535894"/>
    <w:rsid w:val="00540EA0"/>
    <w:rsid w:val="005413CC"/>
    <w:rsid w:val="00541671"/>
    <w:rsid w:val="005417B5"/>
    <w:rsid w:val="0054201D"/>
    <w:rsid w:val="005425E5"/>
    <w:rsid w:val="00542952"/>
    <w:rsid w:val="00542A9C"/>
    <w:rsid w:val="00542EE0"/>
    <w:rsid w:val="00543F1B"/>
    <w:rsid w:val="005441F8"/>
    <w:rsid w:val="0054504C"/>
    <w:rsid w:val="00545994"/>
    <w:rsid w:val="00545A17"/>
    <w:rsid w:val="005467DA"/>
    <w:rsid w:val="00546A48"/>
    <w:rsid w:val="00546E09"/>
    <w:rsid w:val="0054AD8C"/>
    <w:rsid w:val="00550C63"/>
    <w:rsid w:val="005517DD"/>
    <w:rsid w:val="00552EA1"/>
    <w:rsid w:val="00553147"/>
    <w:rsid w:val="005531DB"/>
    <w:rsid w:val="005535D1"/>
    <w:rsid w:val="005559D8"/>
    <w:rsid w:val="00555B5E"/>
    <w:rsid w:val="00556985"/>
    <w:rsid w:val="00556A66"/>
    <w:rsid w:val="00557374"/>
    <w:rsid w:val="00557BB8"/>
    <w:rsid w:val="005609E2"/>
    <w:rsid w:val="00560AEE"/>
    <w:rsid w:val="0056129A"/>
    <w:rsid w:val="00561560"/>
    <w:rsid w:val="00561808"/>
    <w:rsid w:val="005621FA"/>
    <w:rsid w:val="00562573"/>
    <w:rsid w:val="00562670"/>
    <w:rsid w:val="00563A35"/>
    <w:rsid w:val="00563FE9"/>
    <w:rsid w:val="00564D96"/>
    <w:rsid w:val="005656A1"/>
    <w:rsid w:val="0056667F"/>
    <w:rsid w:val="00566B03"/>
    <w:rsid w:val="00566B28"/>
    <w:rsid w:val="005672FF"/>
    <w:rsid w:val="00567737"/>
    <w:rsid w:val="00567E20"/>
    <w:rsid w:val="00570E2E"/>
    <w:rsid w:val="005710FC"/>
    <w:rsid w:val="00571331"/>
    <w:rsid w:val="00571516"/>
    <w:rsid w:val="0057156D"/>
    <w:rsid w:val="00571E08"/>
    <w:rsid w:val="0057214E"/>
    <w:rsid w:val="00572242"/>
    <w:rsid w:val="005738DC"/>
    <w:rsid w:val="00573EDE"/>
    <w:rsid w:val="00575E75"/>
    <w:rsid w:val="00576DEB"/>
    <w:rsid w:val="0057730C"/>
    <w:rsid w:val="0057739C"/>
    <w:rsid w:val="0057753E"/>
    <w:rsid w:val="00577B21"/>
    <w:rsid w:val="00577BDE"/>
    <w:rsid w:val="00577C8A"/>
    <w:rsid w:val="00577DF6"/>
    <w:rsid w:val="005808CE"/>
    <w:rsid w:val="0058333F"/>
    <w:rsid w:val="00583BF9"/>
    <w:rsid w:val="00583D2D"/>
    <w:rsid w:val="005841BE"/>
    <w:rsid w:val="00585456"/>
    <w:rsid w:val="00585D1D"/>
    <w:rsid w:val="00585FEE"/>
    <w:rsid w:val="0058783C"/>
    <w:rsid w:val="005902C9"/>
    <w:rsid w:val="0059042D"/>
    <w:rsid w:val="00591198"/>
    <w:rsid w:val="0059179D"/>
    <w:rsid w:val="00591D1A"/>
    <w:rsid w:val="00591F0C"/>
    <w:rsid w:val="005927FB"/>
    <w:rsid w:val="005929D7"/>
    <w:rsid w:val="00592CEC"/>
    <w:rsid w:val="005939B2"/>
    <w:rsid w:val="00593D83"/>
    <w:rsid w:val="005946A9"/>
    <w:rsid w:val="00594767"/>
    <w:rsid w:val="00594E5C"/>
    <w:rsid w:val="00595D2A"/>
    <w:rsid w:val="00596E00"/>
    <w:rsid w:val="00596F2A"/>
    <w:rsid w:val="00597B62"/>
    <w:rsid w:val="005A006B"/>
    <w:rsid w:val="005A042E"/>
    <w:rsid w:val="005A08D9"/>
    <w:rsid w:val="005A0D53"/>
    <w:rsid w:val="005A19C7"/>
    <w:rsid w:val="005A2292"/>
    <w:rsid w:val="005A26BC"/>
    <w:rsid w:val="005A287A"/>
    <w:rsid w:val="005A4013"/>
    <w:rsid w:val="005A4985"/>
    <w:rsid w:val="005A528C"/>
    <w:rsid w:val="005A5B6F"/>
    <w:rsid w:val="005A744D"/>
    <w:rsid w:val="005B22C2"/>
    <w:rsid w:val="005B278F"/>
    <w:rsid w:val="005B43F8"/>
    <w:rsid w:val="005B4671"/>
    <w:rsid w:val="005B5EC1"/>
    <w:rsid w:val="005B6F87"/>
    <w:rsid w:val="005C02B4"/>
    <w:rsid w:val="005C0E68"/>
    <w:rsid w:val="005C276D"/>
    <w:rsid w:val="005C34D6"/>
    <w:rsid w:val="005C3DBA"/>
    <w:rsid w:val="005C41B4"/>
    <w:rsid w:val="005C44BD"/>
    <w:rsid w:val="005C6448"/>
    <w:rsid w:val="005C666C"/>
    <w:rsid w:val="005C79D8"/>
    <w:rsid w:val="005D0DDA"/>
    <w:rsid w:val="005D14CB"/>
    <w:rsid w:val="005D15D8"/>
    <w:rsid w:val="005D246C"/>
    <w:rsid w:val="005D24F5"/>
    <w:rsid w:val="005D2F5D"/>
    <w:rsid w:val="005D32F4"/>
    <w:rsid w:val="005D34A2"/>
    <w:rsid w:val="005D355D"/>
    <w:rsid w:val="005D36F5"/>
    <w:rsid w:val="005D46E2"/>
    <w:rsid w:val="005D47FA"/>
    <w:rsid w:val="005D689F"/>
    <w:rsid w:val="005D6C94"/>
    <w:rsid w:val="005D7D68"/>
    <w:rsid w:val="005E0EDF"/>
    <w:rsid w:val="005E0F59"/>
    <w:rsid w:val="005E1C1B"/>
    <w:rsid w:val="005E20B9"/>
    <w:rsid w:val="005E2138"/>
    <w:rsid w:val="005E25DA"/>
    <w:rsid w:val="005E2B27"/>
    <w:rsid w:val="005E2F38"/>
    <w:rsid w:val="005E33B0"/>
    <w:rsid w:val="005E34BB"/>
    <w:rsid w:val="005E3C42"/>
    <w:rsid w:val="005E3C5C"/>
    <w:rsid w:val="005E47ED"/>
    <w:rsid w:val="005E5751"/>
    <w:rsid w:val="005E6B49"/>
    <w:rsid w:val="005E7C82"/>
    <w:rsid w:val="005E7F33"/>
    <w:rsid w:val="005F09D6"/>
    <w:rsid w:val="005F0B80"/>
    <w:rsid w:val="005F0DE5"/>
    <w:rsid w:val="005F2883"/>
    <w:rsid w:val="005F360F"/>
    <w:rsid w:val="005F3936"/>
    <w:rsid w:val="005F3B76"/>
    <w:rsid w:val="005F3F8B"/>
    <w:rsid w:val="005F556E"/>
    <w:rsid w:val="005F6473"/>
    <w:rsid w:val="005F659E"/>
    <w:rsid w:val="005F703C"/>
    <w:rsid w:val="005F7470"/>
    <w:rsid w:val="005F7A9F"/>
    <w:rsid w:val="00600A59"/>
    <w:rsid w:val="006016D2"/>
    <w:rsid w:val="006018CA"/>
    <w:rsid w:val="006020B7"/>
    <w:rsid w:val="006029CC"/>
    <w:rsid w:val="00602A87"/>
    <w:rsid w:val="00603985"/>
    <w:rsid w:val="00603A02"/>
    <w:rsid w:val="0060454A"/>
    <w:rsid w:val="00604C10"/>
    <w:rsid w:val="0060538F"/>
    <w:rsid w:val="0060565B"/>
    <w:rsid w:val="00605EAD"/>
    <w:rsid w:val="00606162"/>
    <w:rsid w:val="006068B3"/>
    <w:rsid w:val="006075CC"/>
    <w:rsid w:val="006077E6"/>
    <w:rsid w:val="00607A59"/>
    <w:rsid w:val="0061041D"/>
    <w:rsid w:val="00611AC5"/>
    <w:rsid w:val="0061229B"/>
    <w:rsid w:val="006129F0"/>
    <w:rsid w:val="006135AD"/>
    <w:rsid w:val="00613644"/>
    <w:rsid w:val="00613E90"/>
    <w:rsid w:val="00614764"/>
    <w:rsid w:val="00615C21"/>
    <w:rsid w:val="00615C48"/>
    <w:rsid w:val="00617BD8"/>
    <w:rsid w:val="00620242"/>
    <w:rsid w:val="00620719"/>
    <w:rsid w:val="0062103C"/>
    <w:rsid w:val="00621713"/>
    <w:rsid w:val="00621E2C"/>
    <w:rsid w:val="006222CF"/>
    <w:rsid w:val="00622BF7"/>
    <w:rsid w:val="00622D28"/>
    <w:rsid w:val="00624CCB"/>
    <w:rsid w:val="00624D71"/>
    <w:rsid w:val="006250F3"/>
    <w:rsid w:val="00625BBA"/>
    <w:rsid w:val="00625EEB"/>
    <w:rsid w:val="00626B51"/>
    <w:rsid w:val="00626F4B"/>
    <w:rsid w:val="00627811"/>
    <w:rsid w:val="00627B6D"/>
    <w:rsid w:val="00627D29"/>
    <w:rsid w:val="00627D53"/>
    <w:rsid w:val="006301F1"/>
    <w:rsid w:val="006303FF"/>
    <w:rsid w:val="00630423"/>
    <w:rsid w:val="00630B9C"/>
    <w:rsid w:val="00630F5D"/>
    <w:rsid w:val="0063143F"/>
    <w:rsid w:val="00631A38"/>
    <w:rsid w:val="00631A5A"/>
    <w:rsid w:val="00631B9C"/>
    <w:rsid w:val="00631F27"/>
    <w:rsid w:val="00634005"/>
    <w:rsid w:val="006347C4"/>
    <w:rsid w:val="00634ADF"/>
    <w:rsid w:val="00635042"/>
    <w:rsid w:val="00635C2C"/>
    <w:rsid w:val="00637294"/>
    <w:rsid w:val="0063732F"/>
    <w:rsid w:val="006373E6"/>
    <w:rsid w:val="00640098"/>
    <w:rsid w:val="00640593"/>
    <w:rsid w:val="00641F25"/>
    <w:rsid w:val="00641F93"/>
    <w:rsid w:val="00642696"/>
    <w:rsid w:val="00642E80"/>
    <w:rsid w:val="00645932"/>
    <w:rsid w:val="00645D28"/>
    <w:rsid w:val="00646724"/>
    <w:rsid w:val="0064706D"/>
    <w:rsid w:val="006475CF"/>
    <w:rsid w:val="00647FBF"/>
    <w:rsid w:val="00651151"/>
    <w:rsid w:val="00651406"/>
    <w:rsid w:val="00651CE5"/>
    <w:rsid w:val="00652FB0"/>
    <w:rsid w:val="00656F91"/>
    <w:rsid w:val="00657258"/>
    <w:rsid w:val="00657B06"/>
    <w:rsid w:val="0066059E"/>
    <w:rsid w:val="00660A81"/>
    <w:rsid w:val="00660E42"/>
    <w:rsid w:val="006617A0"/>
    <w:rsid w:val="00662206"/>
    <w:rsid w:val="00662A05"/>
    <w:rsid w:val="00662DBF"/>
    <w:rsid w:val="00663EF4"/>
    <w:rsid w:val="006650B6"/>
    <w:rsid w:val="00665BF4"/>
    <w:rsid w:val="00666363"/>
    <w:rsid w:val="00666416"/>
    <w:rsid w:val="006666DD"/>
    <w:rsid w:val="00666E30"/>
    <w:rsid w:val="006717F1"/>
    <w:rsid w:val="006719A1"/>
    <w:rsid w:val="00672B52"/>
    <w:rsid w:val="0067420B"/>
    <w:rsid w:val="006745DA"/>
    <w:rsid w:val="006749F4"/>
    <w:rsid w:val="0067577E"/>
    <w:rsid w:val="00676A5D"/>
    <w:rsid w:val="00676B86"/>
    <w:rsid w:val="0068027E"/>
    <w:rsid w:val="006803D7"/>
    <w:rsid w:val="006807B7"/>
    <w:rsid w:val="00680E15"/>
    <w:rsid w:val="0068179B"/>
    <w:rsid w:val="006819D4"/>
    <w:rsid w:val="00681BC7"/>
    <w:rsid w:val="00682917"/>
    <w:rsid w:val="006835C0"/>
    <w:rsid w:val="00684519"/>
    <w:rsid w:val="00684B84"/>
    <w:rsid w:val="006851DE"/>
    <w:rsid w:val="00686335"/>
    <w:rsid w:val="00687C8B"/>
    <w:rsid w:val="00690CED"/>
    <w:rsid w:val="006918D5"/>
    <w:rsid w:val="00691D3D"/>
    <w:rsid w:val="0069209C"/>
    <w:rsid w:val="006947EA"/>
    <w:rsid w:val="00694A7A"/>
    <w:rsid w:val="006954EA"/>
    <w:rsid w:val="00696131"/>
    <w:rsid w:val="00696C42"/>
    <w:rsid w:val="00696EDC"/>
    <w:rsid w:val="00696F46"/>
    <w:rsid w:val="00697617"/>
    <w:rsid w:val="006A149D"/>
    <w:rsid w:val="006A3F8F"/>
    <w:rsid w:val="006A45AA"/>
    <w:rsid w:val="006A5938"/>
    <w:rsid w:val="006A5A16"/>
    <w:rsid w:val="006A5C41"/>
    <w:rsid w:val="006A6699"/>
    <w:rsid w:val="006A74C7"/>
    <w:rsid w:val="006B26CD"/>
    <w:rsid w:val="006B2EC5"/>
    <w:rsid w:val="006B3BE2"/>
    <w:rsid w:val="006B55F6"/>
    <w:rsid w:val="006B59C2"/>
    <w:rsid w:val="006B5AE3"/>
    <w:rsid w:val="006B6377"/>
    <w:rsid w:val="006B63DE"/>
    <w:rsid w:val="006B7225"/>
    <w:rsid w:val="006B762D"/>
    <w:rsid w:val="006B7A66"/>
    <w:rsid w:val="006C09ED"/>
    <w:rsid w:val="006C2496"/>
    <w:rsid w:val="006C4875"/>
    <w:rsid w:val="006C48DF"/>
    <w:rsid w:val="006C4D05"/>
    <w:rsid w:val="006C5F59"/>
    <w:rsid w:val="006C6BF2"/>
    <w:rsid w:val="006C746C"/>
    <w:rsid w:val="006C79BC"/>
    <w:rsid w:val="006D039A"/>
    <w:rsid w:val="006D1FFE"/>
    <w:rsid w:val="006D2C33"/>
    <w:rsid w:val="006D2D2B"/>
    <w:rsid w:val="006D3F39"/>
    <w:rsid w:val="006D500D"/>
    <w:rsid w:val="006D6173"/>
    <w:rsid w:val="006D7094"/>
    <w:rsid w:val="006D7654"/>
    <w:rsid w:val="006D77B0"/>
    <w:rsid w:val="006D7BE3"/>
    <w:rsid w:val="006E0E02"/>
    <w:rsid w:val="006E11D0"/>
    <w:rsid w:val="006E1AE3"/>
    <w:rsid w:val="006E1D13"/>
    <w:rsid w:val="006E2E2E"/>
    <w:rsid w:val="006E372D"/>
    <w:rsid w:val="006E3F34"/>
    <w:rsid w:val="006E4B1A"/>
    <w:rsid w:val="006E575D"/>
    <w:rsid w:val="006E6B1E"/>
    <w:rsid w:val="006E74A0"/>
    <w:rsid w:val="006E75DC"/>
    <w:rsid w:val="006F0714"/>
    <w:rsid w:val="006F1274"/>
    <w:rsid w:val="006F17B5"/>
    <w:rsid w:val="006F1949"/>
    <w:rsid w:val="006F1B6A"/>
    <w:rsid w:val="006F23AC"/>
    <w:rsid w:val="006F241C"/>
    <w:rsid w:val="006F2A51"/>
    <w:rsid w:val="006F2E86"/>
    <w:rsid w:val="006F2F5F"/>
    <w:rsid w:val="006F3353"/>
    <w:rsid w:val="006F36F6"/>
    <w:rsid w:val="006F589F"/>
    <w:rsid w:val="006F654B"/>
    <w:rsid w:val="006F6DFE"/>
    <w:rsid w:val="006F6F3C"/>
    <w:rsid w:val="006F7431"/>
    <w:rsid w:val="006F7670"/>
    <w:rsid w:val="006F7C24"/>
    <w:rsid w:val="006F7CAE"/>
    <w:rsid w:val="006F7D4B"/>
    <w:rsid w:val="006F7DCB"/>
    <w:rsid w:val="006F7E1C"/>
    <w:rsid w:val="00700D39"/>
    <w:rsid w:val="00700E6A"/>
    <w:rsid w:val="0070114E"/>
    <w:rsid w:val="00701703"/>
    <w:rsid w:val="00701D30"/>
    <w:rsid w:val="00702110"/>
    <w:rsid w:val="00703C46"/>
    <w:rsid w:val="00704C12"/>
    <w:rsid w:val="00706382"/>
    <w:rsid w:val="00707E7D"/>
    <w:rsid w:val="007104A2"/>
    <w:rsid w:val="00711611"/>
    <w:rsid w:val="007121D1"/>
    <w:rsid w:val="007124F0"/>
    <w:rsid w:val="00712D8A"/>
    <w:rsid w:val="00716D59"/>
    <w:rsid w:val="007202B9"/>
    <w:rsid w:val="0072045F"/>
    <w:rsid w:val="00720794"/>
    <w:rsid w:val="00720FE2"/>
    <w:rsid w:val="007219DA"/>
    <w:rsid w:val="00721B62"/>
    <w:rsid w:val="00721CD6"/>
    <w:rsid w:val="0072213A"/>
    <w:rsid w:val="007223B2"/>
    <w:rsid w:val="00722813"/>
    <w:rsid w:val="00722DF0"/>
    <w:rsid w:val="00723B8A"/>
    <w:rsid w:val="00723D54"/>
    <w:rsid w:val="0072434B"/>
    <w:rsid w:val="0072445C"/>
    <w:rsid w:val="00724BA7"/>
    <w:rsid w:val="00726096"/>
    <w:rsid w:val="00726512"/>
    <w:rsid w:val="0072683F"/>
    <w:rsid w:val="007269D1"/>
    <w:rsid w:val="007272FD"/>
    <w:rsid w:val="00727A34"/>
    <w:rsid w:val="007301F3"/>
    <w:rsid w:val="00730E57"/>
    <w:rsid w:val="0073105C"/>
    <w:rsid w:val="007315E2"/>
    <w:rsid w:val="0073200E"/>
    <w:rsid w:val="00732195"/>
    <w:rsid w:val="00732321"/>
    <w:rsid w:val="0073255D"/>
    <w:rsid w:val="007341BA"/>
    <w:rsid w:val="0073465B"/>
    <w:rsid w:val="0073466A"/>
    <w:rsid w:val="00734819"/>
    <w:rsid w:val="0073500D"/>
    <w:rsid w:val="00736776"/>
    <w:rsid w:val="0073685A"/>
    <w:rsid w:val="007372C1"/>
    <w:rsid w:val="00737335"/>
    <w:rsid w:val="00737F2A"/>
    <w:rsid w:val="00740937"/>
    <w:rsid w:val="007410E4"/>
    <w:rsid w:val="00741177"/>
    <w:rsid w:val="007415DC"/>
    <w:rsid w:val="00741785"/>
    <w:rsid w:val="00742388"/>
    <w:rsid w:val="00743112"/>
    <w:rsid w:val="007436AD"/>
    <w:rsid w:val="00743F83"/>
    <w:rsid w:val="00744D1F"/>
    <w:rsid w:val="00745154"/>
    <w:rsid w:val="0074523F"/>
    <w:rsid w:val="0074584A"/>
    <w:rsid w:val="00746F1C"/>
    <w:rsid w:val="00747426"/>
    <w:rsid w:val="007504A3"/>
    <w:rsid w:val="00750A07"/>
    <w:rsid w:val="00750CB3"/>
    <w:rsid w:val="00751333"/>
    <w:rsid w:val="00751576"/>
    <w:rsid w:val="0075305F"/>
    <w:rsid w:val="00753907"/>
    <w:rsid w:val="00753DCF"/>
    <w:rsid w:val="0075401E"/>
    <w:rsid w:val="00754F25"/>
    <w:rsid w:val="00755433"/>
    <w:rsid w:val="00755D89"/>
    <w:rsid w:val="00755D98"/>
    <w:rsid w:val="0075661E"/>
    <w:rsid w:val="00756A36"/>
    <w:rsid w:val="00757C93"/>
    <w:rsid w:val="007600F2"/>
    <w:rsid w:val="00760780"/>
    <w:rsid w:val="00760974"/>
    <w:rsid w:val="00761ADA"/>
    <w:rsid w:val="00761B53"/>
    <w:rsid w:val="0076275C"/>
    <w:rsid w:val="00762928"/>
    <w:rsid w:val="00762C1E"/>
    <w:rsid w:val="00762DAA"/>
    <w:rsid w:val="007633EA"/>
    <w:rsid w:val="007643A8"/>
    <w:rsid w:val="00764567"/>
    <w:rsid w:val="007650CF"/>
    <w:rsid w:val="00765514"/>
    <w:rsid w:val="00765DDE"/>
    <w:rsid w:val="0076763B"/>
    <w:rsid w:val="00767BF8"/>
    <w:rsid w:val="00767E96"/>
    <w:rsid w:val="00770147"/>
    <w:rsid w:val="00770F9F"/>
    <w:rsid w:val="0077142B"/>
    <w:rsid w:val="00771FFC"/>
    <w:rsid w:val="0077243D"/>
    <w:rsid w:val="007724FC"/>
    <w:rsid w:val="007729FD"/>
    <w:rsid w:val="00773B21"/>
    <w:rsid w:val="00773DDB"/>
    <w:rsid w:val="00774299"/>
    <w:rsid w:val="007744F7"/>
    <w:rsid w:val="00774A3F"/>
    <w:rsid w:val="00774FB6"/>
    <w:rsid w:val="0077547D"/>
    <w:rsid w:val="00775D85"/>
    <w:rsid w:val="007770BB"/>
    <w:rsid w:val="00777450"/>
    <w:rsid w:val="00777EE3"/>
    <w:rsid w:val="00780259"/>
    <w:rsid w:val="00780808"/>
    <w:rsid w:val="00781B72"/>
    <w:rsid w:val="00781ED4"/>
    <w:rsid w:val="00781FFB"/>
    <w:rsid w:val="007821A0"/>
    <w:rsid w:val="007822AF"/>
    <w:rsid w:val="00782872"/>
    <w:rsid w:val="00782CA6"/>
    <w:rsid w:val="00783DAB"/>
    <w:rsid w:val="00784887"/>
    <w:rsid w:val="007856A5"/>
    <w:rsid w:val="0078626A"/>
    <w:rsid w:val="00786382"/>
    <w:rsid w:val="00786766"/>
    <w:rsid w:val="00786F37"/>
    <w:rsid w:val="00790173"/>
    <w:rsid w:val="00790203"/>
    <w:rsid w:val="007903D1"/>
    <w:rsid w:val="00790E64"/>
    <w:rsid w:val="00791151"/>
    <w:rsid w:val="007911C3"/>
    <w:rsid w:val="0079140E"/>
    <w:rsid w:val="00792397"/>
    <w:rsid w:val="00792694"/>
    <w:rsid w:val="00793BBE"/>
    <w:rsid w:val="0079497F"/>
    <w:rsid w:val="00795948"/>
    <w:rsid w:val="00796972"/>
    <w:rsid w:val="00796DE1"/>
    <w:rsid w:val="0079742E"/>
    <w:rsid w:val="00797B26"/>
    <w:rsid w:val="00797E5C"/>
    <w:rsid w:val="007A26BD"/>
    <w:rsid w:val="007A27DD"/>
    <w:rsid w:val="007A2AF1"/>
    <w:rsid w:val="007A3B4E"/>
    <w:rsid w:val="007A457B"/>
    <w:rsid w:val="007A556F"/>
    <w:rsid w:val="007A57E8"/>
    <w:rsid w:val="007A637F"/>
    <w:rsid w:val="007A6505"/>
    <w:rsid w:val="007A6D72"/>
    <w:rsid w:val="007A716B"/>
    <w:rsid w:val="007A7682"/>
    <w:rsid w:val="007A7884"/>
    <w:rsid w:val="007B188F"/>
    <w:rsid w:val="007B1B6E"/>
    <w:rsid w:val="007B2B73"/>
    <w:rsid w:val="007B4975"/>
    <w:rsid w:val="007B4FED"/>
    <w:rsid w:val="007B5209"/>
    <w:rsid w:val="007B5D94"/>
    <w:rsid w:val="007B5DDF"/>
    <w:rsid w:val="007B5E00"/>
    <w:rsid w:val="007B5EC7"/>
    <w:rsid w:val="007B6356"/>
    <w:rsid w:val="007C195A"/>
    <w:rsid w:val="007C288F"/>
    <w:rsid w:val="007C2B34"/>
    <w:rsid w:val="007C3C84"/>
    <w:rsid w:val="007C3D93"/>
    <w:rsid w:val="007C4534"/>
    <w:rsid w:val="007C47CF"/>
    <w:rsid w:val="007C49EE"/>
    <w:rsid w:val="007C7F08"/>
    <w:rsid w:val="007D033C"/>
    <w:rsid w:val="007D054C"/>
    <w:rsid w:val="007D4350"/>
    <w:rsid w:val="007D46AF"/>
    <w:rsid w:val="007D46EC"/>
    <w:rsid w:val="007D4D9E"/>
    <w:rsid w:val="007D5E41"/>
    <w:rsid w:val="007D60A2"/>
    <w:rsid w:val="007D6A3A"/>
    <w:rsid w:val="007D7368"/>
    <w:rsid w:val="007D7DBD"/>
    <w:rsid w:val="007D7F2B"/>
    <w:rsid w:val="007E08CE"/>
    <w:rsid w:val="007E0D98"/>
    <w:rsid w:val="007E0DFA"/>
    <w:rsid w:val="007E1C6C"/>
    <w:rsid w:val="007E217A"/>
    <w:rsid w:val="007E2343"/>
    <w:rsid w:val="007E23AB"/>
    <w:rsid w:val="007E23EB"/>
    <w:rsid w:val="007E2D8C"/>
    <w:rsid w:val="007E3D2D"/>
    <w:rsid w:val="007E42EC"/>
    <w:rsid w:val="007E5EA7"/>
    <w:rsid w:val="007E602F"/>
    <w:rsid w:val="007E66DE"/>
    <w:rsid w:val="007F00BF"/>
    <w:rsid w:val="007F0829"/>
    <w:rsid w:val="007F5224"/>
    <w:rsid w:val="007F5FF0"/>
    <w:rsid w:val="007F60FD"/>
    <w:rsid w:val="007F70C9"/>
    <w:rsid w:val="007F7735"/>
    <w:rsid w:val="00800BD6"/>
    <w:rsid w:val="00800CF1"/>
    <w:rsid w:val="00800DD4"/>
    <w:rsid w:val="00801041"/>
    <w:rsid w:val="00801293"/>
    <w:rsid w:val="00801651"/>
    <w:rsid w:val="00801FD1"/>
    <w:rsid w:val="00802197"/>
    <w:rsid w:val="008024E5"/>
    <w:rsid w:val="008027D1"/>
    <w:rsid w:val="0080323C"/>
    <w:rsid w:val="00805B80"/>
    <w:rsid w:val="008060B5"/>
    <w:rsid w:val="00806B71"/>
    <w:rsid w:val="00806C70"/>
    <w:rsid w:val="00810CF0"/>
    <w:rsid w:val="00810DA4"/>
    <w:rsid w:val="0081185D"/>
    <w:rsid w:val="008128C4"/>
    <w:rsid w:val="0081318A"/>
    <w:rsid w:val="00813312"/>
    <w:rsid w:val="008137A9"/>
    <w:rsid w:val="008151E5"/>
    <w:rsid w:val="00815D36"/>
    <w:rsid w:val="00815DD5"/>
    <w:rsid w:val="00815EA7"/>
    <w:rsid w:val="0081770C"/>
    <w:rsid w:val="008205FB"/>
    <w:rsid w:val="008216C8"/>
    <w:rsid w:val="00821F7E"/>
    <w:rsid w:val="00821F86"/>
    <w:rsid w:val="00822A9C"/>
    <w:rsid w:val="00822FA9"/>
    <w:rsid w:val="00823ECF"/>
    <w:rsid w:val="00825C3C"/>
    <w:rsid w:val="00825CD7"/>
    <w:rsid w:val="00826541"/>
    <w:rsid w:val="00826F34"/>
    <w:rsid w:val="008270C8"/>
    <w:rsid w:val="00827F58"/>
    <w:rsid w:val="008306CA"/>
    <w:rsid w:val="00831734"/>
    <w:rsid w:val="00831C2C"/>
    <w:rsid w:val="00832318"/>
    <w:rsid w:val="00832CF4"/>
    <w:rsid w:val="008339D6"/>
    <w:rsid w:val="00833E5D"/>
    <w:rsid w:val="0083448A"/>
    <w:rsid w:val="0083476B"/>
    <w:rsid w:val="00834C66"/>
    <w:rsid w:val="00834E94"/>
    <w:rsid w:val="00835B75"/>
    <w:rsid w:val="00840EBD"/>
    <w:rsid w:val="00841907"/>
    <w:rsid w:val="00841956"/>
    <w:rsid w:val="00841B14"/>
    <w:rsid w:val="00845E05"/>
    <w:rsid w:val="00846CA8"/>
    <w:rsid w:val="00847008"/>
    <w:rsid w:val="00847091"/>
    <w:rsid w:val="00847BBB"/>
    <w:rsid w:val="0085021D"/>
    <w:rsid w:val="00850A65"/>
    <w:rsid w:val="00850EBE"/>
    <w:rsid w:val="00851139"/>
    <w:rsid w:val="00851952"/>
    <w:rsid w:val="00852936"/>
    <w:rsid w:val="00852C49"/>
    <w:rsid w:val="00852CC7"/>
    <w:rsid w:val="00853331"/>
    <w:rsid w:val="00853920"/>
    <w:rsid w:val="0085393F"/>
    <w:rsid w:val="00854EFA"/>
    <w:rsid w:val="00855A14"/>
    <w:rsid w:val="008569E9"/>
    <w:rsid w:val="00857C2D"/>
    <w:rsid w:val="00857E5A"/>
    <w:rsid w:val="00860C92"/>
    <w:rsid w:val="00861F94"/>
    <w:rsid w:val="0086204A"/>
    <w:rsid w:val="00863380"/>
    <w:rsid w:val="008635F8"/>
    <w:rsid w:val="008642A4"/>
    <w:rsid w:val="00864F14"/>
    <w:rsid w:val="00865B3A"/>
    <w:rsid w:val="00866447"/>
    <w:rsid w:val="008669BB"/>
    <w:rsid w:val="008670FF"/>
    <w:rsid w:val="008674E4"/>
    <w:rsid w:val="008679B5"/>
    <w:rsid w:val="00867D8C"/>
    <w:rsid w:val="008702B6"/>
    <w:rsid w:val="008703B7"/>
    <w:rsid w:val="008707CA"/>
    <w:rsid w:val="00871234"/>
    <w:rsid w:val="008714ED"/>
    <w:rsid w:val="00872812"/>
    <w:rsid w:val="00872B94"/>
    <w:rsid w:val="0087373A"/>
    <w:rsid w:val="00873895"/>
    <w:rsid w:val="00874176"/>
    <w:rsid w:val="00874361"/>
    <w:rsid w:val="008749E2"/>
    <w:rsid w:val="00875032"/>
    <w:rsid w:val="00875309"/>
    <w:rsid w:val="008757F5"/>
    <w:rsid w:val="0087594E"/>
    <w:rsid w:val="00876149"/>
    <w:rsid w:val="0087624C"/>
    <w:rsid w:val="008763CD"/>
    <w:rsid w:val="0087696A"/>
    <w:rsid w:val="00877555"/>
    <w:rsid w:val="00880E25"/>
    <w:rsid w:val="00880F72"/>
    <w:rsid w:val="008811E1"/>
    <w:rsid w:val="00881840"/>
    <w:rsid w:val="00881FB6"/>
    <w:rsid w:val="0088230B"/>
    <w:rsid w:val="00882AB3"/>
    <w:rsid w:val="00885D81"/>
    <w:rsid w:val="00885F14"/>
    <w:rsid w:val="0088650A"/>
    <w:rsid w:val="008866F1"/>
    <w:rsid w:val="00886E2C"/>
    <w:rsid w:val="00887493"/>
    <w:rsid w:val="00890C5D"/>
    <w:rsid w:val="00890D28"/>
    <w:rsid w:val="00892392"/>
    <w:rsid w:val="008923D2"/>
    <w:rsid w:val="00892572"/>
    <w:rsid w:val="008941F3"/>
    <w:rsid w:val="0089455E"/>
    <w:rsid w:val="008946C1"/>
    <w:rsid w:val="008952D3"/>
    <w:rsid w:val="0089547F"/>
    <w:rsid w:val="00895632"/>
    <w:rsid w:val="00895C81"/>
    <w:rsid w:val="00896939"/>
    <w:rsid w:val="00896C3D"/>
    <w:rsid w:val="0089770E"/>
    <w:rsid w:val="00897ECF"/>
    <w:rsid w:val="008A0C39"/>
    <w:rsid w:val="008A1F03"/>
    <w:rsid w:val="008A239D"/>
    <w:rsid w:val="008A242B"/>
    <w:rsid w:val="008A2939"/>
    <w:rsid w:val="008A4867"/>
    <w:rsid w:val="008A61FD"/>
    <w:rsid w:val="008B0DD0"/>
    <w:rsid w:val="008B1109"/>
    <w:rsid w:val="008B16F5"/>
    <w:rsid w:val="008B1F3D"/>
    <w:rsid w:val="008B254A"/>
    <w:rsid w:val="008B3B8B"/>
    <w:rsid w:val="008B4683"/>
    <w:rsid w:val="008B4CF3"/>
    <w:rsid w:val="008B53BB"/>
    <w:rsid w:val="008B5864"/>
    <w:rsid w:val="008B598E"/>
    <w:rsid w:val="008B72DB"/>
    <w:rsid w:val="008C07F2"/>
    <w:rsid w:val="008C096D"/>
    <w:rsid w:val="008C0EDE"/>
    <w:rsid w:val="008C1AE0"/>
    <w:rsid w:val="008C2332"/>
    <w:rsid w:val="008C2A33"/>
    <w:rsid w:val="008C2B1D"/>
    <w:rsid w:val="008C335E"/>
    <w:rsid w:val="008C371F"/>
    <w:rsid w:val="008C3D49"/>
    <w:rsid w:val="008C484C"/>
    <w:rsid w:val="008C4AB5"/>
    <w:rsid w:val="008C4DF7"/>
    <w:rsid w:val="008C56D4"/>
    <w:rsid w:val="008C5BB5"/>
    <w:rsid w:val="008C5E2F"/>
    <w:rsid w:val="008C5FD8"/>
    <w:rsid w:val="008C63D5"/>
    <w:rsid w:val="008C66A7"/>
    <w:rsid w:val="008C6A0C"/>
    <w:rsid w:val="008C71AE"/>
    <w:rsid w:val="008D0664"/>
    <w:rsid w:val="008D08AF"/>
    <w:rsid w:val="008D0B4F"/>
    <w:rsid w:val="008D0F17"/>
    <w:rsid w:val="008D22DB"/>
    <w:rsid w:val="008D27C5"/>
    <w:rsid w:val="008D28C5"/>
    <w:rsid w:val="008D476C"/>
    <w:rsid w:val="008D4830"/>
    <w:rsid w:val="008D496F"/>
    <w:rsid w:val="008D4970"/>
    <w:rsid w:val="008D4EFA"/>
    <w:rsid w:val="008D5B97"/>
    <w:rsid w:val="008D6168"/>
    <w:rsid w:val="008D67AE"/>
    <w:rsid w:val="008D67B2"/>
    <w:rsid w:val="008D67F2"/>
    <w:rsid w:val="008D6884"/>
    <w:rsid w:val="008D6AFF"/>
    <w:rsid w:val="008D6F2A"/>
    <w:rsid w:val="008D78C3"/>
    <w:rsid w:val="008E00FE"/>
    <w:rsid w:val="008E0B2D"/>
    <w:rsid w:val="008E0F3C"/>
    <w:rsid w:val="008E1C24"/>
    <w:rsid w:val="008E1C31"/>
    <w:rsid w:val="008E45F3"/>
    <w:rsid w:val="008E48E7"/>
    <w:rsid w:val="008E4C35"/>
    <w:rsid w:val="008E536D"/>
    <w:rsid w:val="008E54F1"/>
    <w:rsid w:val="008E5A4F"/>
    <w:rsid w:val="008E717A"/>
    <w:rsid w:val="008E7EAA"/>
    <w:rsid w:val="008F0E56"/>
    <w:rsid w:val="008F11DF"/>
    <w:rsid w:val="008F1732"/>
    <w:rsid w:val="008F266D"/>
    <w:rsid w:val="008F2C99"/>
    <w:rsid w:val="008F366F"/>
    <w:rsid w:val="008F44EF"/>
    <w:rsid w:val="008F4B78"/>
    <w:rsid w:val="008F4BFE"/>
    <w:rsid w:val="008F5B56"/>
    <w:rsid w:val="008F65FC"/>
    <w:rsid w:val="008F7BA5"/>
    <w:rsid w:val="008F7C24"/>
    <w:rsid w:val="009015CD"/>
    <w:rsid w:val="0090184B"/>
    <w:rsid w:val="009039B7"/>
    <w:rsid w:val="00904187"/>
    <w:rsid w:val="009043F4"/>
    <w:rsid w:val="00905803"/>
    <w:rsid w:val="00905AA6"/>
    <w:rsid w:val="00905EA5"/>
    <w:rsid w:val="009074DA"/>
    <w:rsid w:val="00907699"/>
    <w:rsid w:val="00907AE5"/>
    <w:rsid w:val="00907B07"/>
    <w:rsid w:val="00907B20"/>
    <w:rsid w:val="00907B57"/>
    <w:rsid w:val="00907BBE"/>
    <w:rsid w:val="0091093C"/>
    <w:rsid w:val="00910E6B"/>
    <w:rsid w:val="00911060"/>
    <w:rsid w:val="00913106"/>
    <w:rsid w:val="00913E0D"/>
    <w:rsid w:val="00913FC3"/>
    <w:rsid w:val="0091470F"/>
    <w:rsid w:val="00914B2E"/>
    <w:rsid w:val="00914C6A"/>
    <w:rsid w:val="009159FD"/>
    <w:rsid w:val="00915DAB"/>
    <w:rsid w:val="00916F17"/>
    <w:rsid w:val="00916F20"/>
    <w:rsid w:val="0091730E"/>
    <w:rsid w:val="00917E06"/>
    <w:rsid w:val="0092007D"/>
    <w:rsid w:val="00920F53"/>
    <w:rsid w:val="009216E9"/>
    <w:rsid w:val="009226D0"/>
    <w:rsid w:val="00922707"/>
    <w:rsid w:val="00922BEE"/>
    <w:rsid w:val="00922CEB"/>
    <w:rsid w:val="00922E7D"/>
    <w:rsid w:val="00924606"/>
    <w:rsid w:val="00925674"/>
    <w:rsid w:val="00925852"/>
    <w:rsid w:val="00925E5D"/>
    <w:rsid w:val="00927745"/>
    <w:rsid w:val="00927C21"/>
    <w:rsid w:val="00927F31"/>
    <w:rsid w:val="00930269"/>
    <w:rsid w:val="00930DA6"/>
    <w:rsid w:val="00930F3B"/>
    <w:rsid w:val="00930FEF"/>
    <w:rsid w:val="00931923"/>
    <w:rsid w:val="00931E8C"/>
    <w:rsid w:val="009321D4"/>
    <w:rsid w:val="0093248E"/>
    <w:rsid w:val="00933C83"/>
    <w:rsid w:val="00934BE9"/>
    <w:rsid w:val="0093564C"/>
    <w:rsid w:val="00935E4E"/>
    <w:rsid w:val="00935F7B"/>
    <w:rsid w:val="00936BBC"/>
    <w:rsid w:val="009370C7"/>
    <w:rsid w:val="00937763"/>
    <w:rsid w:val="009420C5"/>
    <w:rsid w:val="009429BE"/>
    <w:rsid w:val="0094358B"/>
    <w:rsid w:val="00943EB2"/>
    <w:rsid w:val="00944615"/>
    <w:rsid w:val="009451FC"/>
    <w:rsid w:val="00945B83"/>
    <w:rsid w:val="009464CB"/>
    <w:rsid w:val="00950B1F"/>
    <w:rsid w:val="00950BFB"/>
    <w:rsid w:val="00951C7C"/>
    <w:rsid w:val="0095222B"/>
    <w:rsid w:val="00952633"/>
    <w:rsid w:val="00952AB2"/>
    <w:rsid w:val="00954C0C"/>
    <w:rsid w:val="00955ECF"/>
    <w:rsid w:val="00956596"/>
    <w:rsid w:val="0096173D"/>
    <w:rsid w:val="009622A7"/>
    <w:rsid w:val="00962485"/>
    <w:rsid w:val="009633A3"/>
    <w:rsid w:val="00963E36"/>
    <w:rsid w:val="009642F2"/>
    <w:rsid w:val="00965195"/>
    <w:rsid w:val="009652FA"/>
    <w:rsid w:val="00966DBC"/>
    <w:rsid w:val="0096747B"/>
    <w:rsid w:val="00967DD4"/>
    <w:rsid w:val="009716EC"/>
    <w:rsid w:val="009725E9"/>
    <w:rsid w:val="00972AF8"/>
    <w:rsid w:val="00972F39"/>
    <w:rsid w:val="00973294"/>
    <w:rsid w:val="00973EAE"/>
    <w:rsid w:val="00975CA7"/>
    <w:rsid w:val="00976635"/>
    <w:rsid w:val="00981183"/>
    <w:rsid w:val="0098202D"/>
    <w:rsid w:val="00983C7C"/>
    <w:rsid w:val="00983F0B"/>
    <w:rsid w:val="0098515F"/>
    <w:rsid w:val="009861A2"/>
    <w:rsid w:val="0098640E"/>
    <w:rsid w:val="00986A67"/>
    <w:rsid w:val="0098724B"/>
    <w:rsid w:val="009906DC"/>
    <w:rsid w:val="00990B17"/>
    <w:rsid w:val="009916D0"/>
    <w:rsid w:val="00991754"/>
    <w:rsid w:val="00991936"/>
    <w:rsid w:val="00992414"/>
    <w:rsid w:val="00992541"/>
    <w:rsid w:val="00992852"/>
    <w:rsid w:val="009929CE"/>
    <w:rsid w:val="00993304"/>
    <w:rsid w:val="00993853"/>
    <w:rsid w:val="00994C51"/>
    <w:rsid w:val="00994EE9"/>
    <w:rsid w:val="00995767"/>
    <w:rsid w:val="00995AC4"/>
    <w:rsid w:val="009960B1"/>
    <w:rsid w:val="0099685B"/>
    <w:rsid w:val="009A0031"/>
    <w:rsid w:val="009A08BE"/>
    <w:rsid w:val="009A1536"/>
    <w:rsid w:val="009A25B6"/>
    <w:rsid w:val="009A2D2F"/>
    <w:rsid w:val="009A4325"/>
    <w:rsid w:val="009A4B2D"/>
    <w:rsid w:val="009A623E"/>
    <w:rsid w:val="009A6B77"/>
    <w:rsid w:val="009A72E0"/>
    <w:rsid w:val="009B055C"/>
    <w:rsid w:val="009B068D"/>
    <w:rsid w:val="009B0ECA"/>
    <w:rsid w:val="009B1A2B"/>
    <w:rsid w:val="009B1BEE"/>
    <w:rsid w:val="009B2594"/>
    <w:rsid w:val="009B27C7"/>
    <w:rsid w:val="009B2AAB"/>
    <w:rsid w:val="009B3035"/>
    <w:rsid w:val="009B3D83"/>
    <w:rsid w:val="009B3DF6"/>
    <w:rsid w:val="009B5AC7"/>
    <w:rsid w:val="009B6463"/>
    <w:rsid w:val="009B77F1"/>
    <w:rsid w:val="009B7886"/>
    <w:rsid w:val="009B79F6"/>
    <w:rsid w:val="009B7C3A"/>
    <w:rsid w:val="009B7CE1"/>
    <w:rsid w:val="009C0617"/>
    <w:rsid w:val="009C063E"/>
    <w:rsid w:val="009C140F"/>
    <w:rsid w:val="009C1B02"/>
    <w:rsid w:val="009C1FF1"/>
    <w:rsid w:val="009C27F4"/>
    <w:rsid w:val="009C2991"/>
    <w:rsid w:val="009C2C5F"/>
    <w:rsid w:val="009C379F"/>
    <w:rsid w:val="009C7751"/>
    <w:rsid w:val="009D1770"/>
    <w:rsid w:val="009D1C84"/>
    <w:rsid w:val="009D1FB5"/>
    <w:rsid w:val="009D22EC"/>
    <w:rsid w:val="009D2401"/>
    <w:rsid w:val="009D3986"/>
    <w:rsid w:val="009D45E5"/>
    <w:rsid w:val="009D4A0F"/>
    <w:rsid w:val="009D6018"/>
    <w:rsid w:val="009D61B4"/>
    <w:rsid w:val="009D74AB"/>
    <w:rsid w:val="009E01B7"/>
    <w:rsid w:val="009E0595"/>
    <w:rsid w:val="009E077B"/>
    <w:rsid w:val="009E0BB5"/>
    <w:rsid w:val="009E0C7D"/>
    <w:rsid w:val="009E131C"/>
    <w:rsid w:val="009E1897"/>
    <w:rsid w:val="009E1E6D"/>
    <w:rsid w:val="009E1E84"/>
    <w:rsid w:val="009E275F"/>
    <w:rsid w:val="009E293F"/>
    <w:rsid w:val="009E2E6C"/>
    <w:rsid w:val="009E3153"/>
    <w:rsid w:val="009E3949"/>
    <w:rsid w:val="009E4261"/>
    <w:rsid w:val="009E4C3E"/>
    <w:rsid w:val="009E4F37"/>
    <w:rsid w:val="009E60BD"/>
    <w:rsid w:val="009E779B"/>
    <w:rsid w:val="009F0AE6"/>
    <w:rsid w:val="009F0D58"/>
    <w:rsid w:val="009F0D98"/>
    <w:rsid w:val="009F0E84"/>
    <w:rsid w:val="009F151B"/>
    <w:rsid w:val="009F1DA2"/>
    <w:rsid w:val="009F1E3B"/>
    <w:rsid w:val="009F1E97"/>
    <w:rsid w:val="009F2FD0"/>
    <w:rsid w:val="009F3C63"/>
    <w:rsid w:val="009F3E5C"/>
    <w:rsid w:val="009F41D8"/>
    <w:rsid w:val="009F555D"/>
    <w:rsid w:val="009F7C8B"/>
    <w:rsid w:val="00A01360"/>
    <w:rsid w:val="00A01EEF"/>
    <w:rsid w:val="00A02CC3"/>
    <w:rsid w:val="00A03432"/>
    <w:rsid w:val="00A034B4"/>
    <w:rsid w:val="00A04AF6"/>
    <w:rsid w:val="00A04E04"/>
    <w:rsid w:val="00A04E98"/>
    <w:rsid w:val="00A04EF5"/>
    <w:rsid w:val="00A05547"/>
    <w:rsid w:val="00A05694"/>
    <w:rsid w:val="00A06DCC"/>
    <w:rsid w:val="00A07109"/>
    <w:rsid w:val="00A079B3"/>
    <w:rsid w:val="00A07AC2"/>
    <w:rsid w:val="00A07F33"/>
    <w:rsid w:val="00A10EEF"/>
    <w:rsid w:val="00A11FFF"/>
    <w:rsid w:val="00A148E2"/>
    <w:rsid w:val="00A14E1C"/>
    <w:rsid w:val="00A155A1"/>
    <w:rsid w:val="00A159F4"/>
    <w:rsid w:val="00A167D9"/>
    <w:rsid w:val="00A16804"/>
    <w:rsid w:val="00A16A4C"/>
    <w:rsid w:val="00A16D03"/>
    <w:rsid w:val="00A1797C"/>
    <w:rsid w:val="00A17FB7"/>
    <w:rsid w:val="00A17FF2"/>
    <w:rsid w:val="00A2064A"/>
    <w:rsid w:val="00A20A03"/>
    <w:rsid w:val="00A21270"/>
    <w:rsid w:val="00A214CE"/>
    <w:rsid w:val="00A21625"/>
    <w:rsid w:val="00A21854"/>
    <w:rsid w:val="00A22056"/>
    <w:rsid w:val="00A2306E"/>
    <w:rsid w:val="00A230BA"/>
    <w:rsid w:val="00A236C7"/>
    <w:rsid w:val="00A238F5"/>
    <w:rsid w:val="00A24006"/>
    <w:rsid w:val="00A243F9"/>
    <w:rsid w:val="00A24DCC"/>
    <w:rsid w:val="00A2571B"/>
    <w:rsid w:val="00A266D8"/>
    <w:rsid w:val="00A26DCF"/>
    <w:rsid w:val="00A26F41"/>
    <w:rsid w:val="00A279D8"/>
    <w:rsid w:val="00A27CC4"/>
    <w:rsid w:val="00A27FD7"/>
    <w:rsid w:val="00A30620"/>
    <w:rsid w:val="00A3063E"/>
    <w:rsid w:val="00A30989"/>
    <w:rsid w:val="00A31A80"/>
    <w:rsid w:val="00A32E89"/>
    <w:rsid w:val="00A33038"/>
    <w:rsid w:val="00A3316B"/>
    <w:rsid w:val="00A332B5"/>
    <w:rsid w:val="00A335C6"/>
    <w:rsid w:val="00A33CFC"/>
    <w:rsid w:val="00A33E21"/>
    <w:rsid w:val="00A34D11"/>
    <w:rsid w:val="00A36291"/>
    <w:rsid w:val="00A36730"/>
    <w:rsid w:val="00A36903"/>
    <w:rsid w:val="00A3724A"/>
    <w:rsid w:val="00A37425"/>
    <w:rsid w:val="00A374C7"/>
    <w:rsid w:val="00A3789D"/>
    <w:rsid w:val="00A379A8"/>
    <w:rsid w:val="00A408CE"/>
    <w:rsid w:val="00A41398"/>
    <w:rsid w:val="00A4140D"/>
    <w:rsid w:val="00A41715"/>
    <w:rsid w:val="00A41872"/>
    <w:rsid w:val="00A41FEA"/>
    <w:rsid w:val="00A42B38"/>
    <w:rsid w:val="00A42D34"/>
    <w:rsid w:val="00A43323"/>
    <w:rsid w:val="00A433A6"/>
    <w:rsid w:val="00A438F6"/>
    <w:rsid w:val="00A44CC6"/>
    <w:rsid w:val="00A45785"/>
    <w:rsid w:val="00A45AEA"/>
    <w:rsid w:val="00A45E91"/>
    <w:rsid w:val="00A46B0F"/>
    <w:rsid w:val="00A47152"/>
    <w:rsid w:val="00A4750E"/>
    <w:rsid w:val="00A47CDD"/>
    <w:rsid w:val="00A501EE"/>
    <w:rsid w:val="00A50E4B"/>
    <w:rsid w:val="00A50EF2"/>
    <w:rsid w:val="00A5141A"/>
    <w:rsid w:val="00A52D14"/>
    <w:rsid w:val="00A52F76"/>
    <w:rsid w:val="00A535B3"/>
    <w:rsid w:val="00A538F2"/>
    <w:rsid w:val="00A53B8B"/>
    <w:rsid w:val="00A5462C"/>
    <w:rsid w:val="00A54A2F"/>
    <w:rsid w:val="00A54F76"/>
    <w:rsid w:val="00A55193"/>
    <w:rsid w:val="00A552ED"/>
    <w:rsid w:val="00A55971"/>
    <w:rsid w:val="00A56D11"/>
    <w:rsid w:val="00A60285"/>
    <w:rsid w:val="00A60809"/>
    <w:rsid w:val="00A608A6"/>
    <w:rsid w:val="00A60A82"/>
    <w:rsid w:val="00A60CC5"/>
    <w:rsid w:val="00A616D5"/>
    <w:rsid w:val="00A61B4F"/>
    <w:rsid w:val="00A6267B"/>
    <w:rsid w:val="00A63114"/>
    <w:rsid w:val="00A637D1"/>
    <w:rsid w:val="00A64B30"/>
    <w:rsid w:val="00A64CE8"/>
    <w:rsid w:val="00A654B5"/>
    <w:rsid w:val="00A65914"/>
    <w:rsid w:val="00A65923"/>
    <w:rsid w:val="00A66107"/>
    <w:rsid w:val="00A66450"/>
    <w:rsid w:val="00A6763C"/>
    <w:rsid w:val="00A67671"/>
    <w:rsid w:val="00A67713"/>
    <w:rsid w:val="00A7002D"/>
    <w:rsid w:val="00A70132"/>
    <w:rsid w:val="00A70475"/>
    <w:rsid w:val="00A70E29"/>
    <w:rsid w:val="00A72916"/>
    <w:rsid w:val="00A72DBC"/>
    <w:rsid w:val="00A735D1"/>
    <w:rsid w:val="00A73C16"/>
    <w:rsid w:val="00A73C4C"/>
    <w:rsid w:val="00A747C2"/>
    <w:rsid w:val="00A75363"/>
    <w:rsid w:val="00A75C71"/>
    <w:rsid w:val="00A76134"/>
    <w:rsid w:val="00A76B7B"/>
    <w:rsid w:val="00A76B8D"/>
    <w:rsid w:val="00A779B5"/>
    <w:rsid w:val="00A77D55"/>
    <w:rsid w:val="00A804C2"/>
    <w:rsid w:val="00A804F8"/>
    <w:rsid w:val="00A81EDC"/>
    <w:rsid w:val="00A81FB5"/>
    <w:rsid w:val="00A83CB0"/>
    <w:rsid w:val="00A8428A"/>
    <w:rsid w:val="00A8509B"/>
    <w:rsid w:val="00A85AA8"/>
    <w:rsid w:val="00A86EC4"/>
    <w:rsid w:val="00A870BE"/>
    <w:rsid w:val="00A87144"/>
    <w:rsid w:val="00A90302"/>
    <w:rsid w:val="00A90340"/>
    <w:rsid w:val="00A90FD6"/>
    <w:rsid w:val="00A91CFB"/>
    <w:rsid w:val="00A9293E"/>
    <w:rsid w:val="00A9322D"/>
    <w:rsid w:val="00A93D6F"/>
    <w:rsid w:val="00A95886"/>
    <w:rsid w:val="00A959BA"/>
    <w:rsid w:val="00A96794"/>
    <w:rsid w:val="00A96CA1"/>
    <w:rsid w:val="00A96CC7"/>
    <w:rsid w:val="00A96DB5"/>
    <w:rsid w:val="00A978F4"/>
    <w:rsid w:val="00A97C9C"/>
    <w:rsid w:val="00AA0063"/>
    <w:rsid w:val="00AA04B7"/>
    <w:rsid w:val="00AA0E33"/>
    <w:rsid w:val="00AA3213"/>
    <w:rsid w:val="00AA3CB6"/>
    <w:rsid w:val="00AA40F6"/>
    <w:rsid w:val="00AA4286"/>
    <w:rsid w:val="00AA4408"/>
    <w:rsid w:val="00AA4D75"/>
    <w:rsid w:val="00AA5214"/>
    <w:rsid w:val="00AA6F0F"/>
    <w:rsid w:val="00AA70EA"/>
    <w:rsid w:val="00AA7490"/>
    <w:rsid w:val="00AB04E3"/>
    <w:rsid w:val="00AB13B6"/>
    <w:rsid w:val="00AB1938"/>
    <w:rsid w:val="00AB1BB5"/>
    <w:rsid w:val="00AB2FE9"/>
    <w:rsid w:val="00AB3348"/>
    <w:rsid w:val="00AB387A"/>
    <w:rsid w:val="00AB4944"/>
    <w:rsid w:val="00AB517D"/>
    <w:rsid w:val="00AB553B"/>
    <w:rsid w:val="00AB5766"/>
    <w:rsid w:val="00AB6270"/>
    <w:rsid w:val="00AB6443"/>
    <w:rsid w:val="00AB7A5A"/>
    <w:rsid w:val="00AB7E2C"/>
    <w:rsid w:val="00AC05DD"/>
    <w:rsid w:val="00AC0C58"/>
    <w:rsid w:val="00AC1617"/>
    <w:rsid w:val="00AC31AF"/>
    <w:rsid w:val="00AC3DD2"/>
    <w:rsid w:val="00AC40D5"/>
    <w:rsid w:val="00AC477F"/>
    <w:rsid w:val="00AC5392"/>
    <w:rsid w:val="00AC53D4"/>
    <w:rsid w:val="00AC5578"/>
    <w:rsid w:val="00AC5A27"/>
    <w:rsid w:val="00AC6A4D"/>
    <w:rsid w:val="00AC71C5"/>
    <w:rsid w:val="00AC73CE"/>
    <w:rsid w:val="00AC77D3"/>
    <w:rsid w:val="00AD0527"/>
    <w:rsid w:val="00AD085D"/>
    <w:rsid w:val="00AD1666"/>
    <w:rsid w:val="00AD1969"/>
    <w:rsid w:val="00AD2FE7"/>
    <w:rsid w:val="00AD3CCE"/>
    <w:rsid w:val="00AD40A2"/>
    <w:rsid w:val="00AD434E"/>
    <w:rsid w:val="00AD47C7"/>
    <w:rsid w:val="00AD4C81"/>
    <w:rsid w:val="00AD61FA"/>
    <w:rsid w:val="00AD66EE"/>
    <w:rsid w:val="00AD7059"/>
    <w:rsid w:val="00AD7D05"/>
    <w:rsid w:val="00AE07BC"/>
    <w:rsid w:val="00AE0AC3"/>
    <w:rsid w:val="00AE1528"/>
    <w:rsid w:val="00AE18AE"/>
    <w:rsid w:val="00AE1962"/>
    <w:rsid w:val="00AE1D68"/>
    <w:rsid w:val="00AE1DE9"/>
    <w:rsid w:val="00AE36AE"/>
    <w:rsid w:val="00AE3F0E"/>
    <w:rsid w:val="00AE40C9"/>
    <w:rsid w:val="00AE4145"/>
    <w:rsid w:val="00AE42F6"/>
    <w:rsid w:val="00AE47AD"/>
    <w:rsid w:val="00AE483E"/>
    <w:rsid w:val="00AE4A10"/>
    <w:rsid w:val="00AE5BDC"/>
    <w:rsid w:val="00AE6B53"/>
    <w:rsid w:val="00AE758E"/>
    <w:rsid w:val="00AF00CA"/>
    <w:rsid w:val="00AF0195"/>
    <w:rsid w:val="00AF03D0"/>
    <w:rsid w:val="00AF161F"/>
    <w:rsid w:val="00AF1C5A"/>
    <w:rsid w:val="00AF2799"/>
    <w:rsid w:val="00AF43C9"/>
    <w:rsid w:val="00AF5410"/>
    <w:rsid w:val="00AF54FF"/>
    <w:rsid w:val="00AF5E69"/>
    <w:rsid w:val="00AF6DE3"/>
    <w:rsid w:val="00B00637"/>
    <w:rsid w:val="00B008BA"/>
    <w:rsid w:val="00B01218"/>
    <w:rsid w:val="00B01A4B"/>
    <w:rsid w:val="00B022B8"/>
    <w:rsid w:val="00B03161"/>
    <w:rsid w:val="00B033BA"/>
    <w:rsid w:val="00B052D2"/>
    <w:rsid w:val="00B053D3"/>
    <w:rsid w:val="00B07A76"/>
    <w:rsid w:val="00B07B16"/>
    <w:rsid w:val="00B12D8F"/>
    <w:rsid w:val="00B13AEB"/>
    <w:rsid w:val="00B14021"/>
    <w:rsid w:val="00B1448F"/>
    <w:rsid w:val="00B15C0B"/>
    <w:rsid w:val="00B16851"/>
    <w:rsid w:val="00B172E9"/>
    <w:rsid w:val="00B17364"/>
    <w:rsid w:val="00B17E8A"/>
    <w:rsid w:val="00B2028B"/>
    <w:rsid w:val="00B207A5"/>
    <w:rsid w:val="00B22050"/>
    <w:rsid w:val="00B225AC"/>
    <w:rsid w:val="00B227D7"/>
    <w:rsid w:val="00B227F3"/>
    <w:rsid w:val="00B24989"/>
    <w:rsid w:val="00B25052"/>
    <w:rsid w:val="00B25C8A"/>
    <w:rsid w:val="00B25DC6"/>
    <w:rsid w:val="00B25DE2"/>
    <w:rsid w:val="00B27EE3"/>
    <w:rsid w:val="00B308C2"/>
    <w:rsid w:val="00B32DAB"/>
    <w:rsid w:val="00B32E07"/>
    <w:rsid w:val="00B33A44"/>
    <w:rsid w:val="00B342AB"/>
    <w:rsid w:val="00B344D8"/>
    <w:rsid w:val="00B347E6"/>
    <w:rsid w:val="00B351F3"/>
    <w:rsid w:val="00B36C5C"/>
    <w:rsid w:val="00B3742A"/>
    <w:rsid w:val="00B37E5E"/>
    <w:rsid w:val="00B40368"/>
    <w:rsid w:val="00B40839"/>
    <w:rsid w:val="00B41945"/>
    <w:rsid w:val="00B426A7"/>
    <w:rsid w:val="00B431C0"/>
    <w:rsid w:val="00B43237"/>
    <w:rsid w:val="00B4421A"/>
    <w:rsid w:val="00B45B81"/>
    <w:rsid w:val="00B469A4"/>
    <w:rsid w:val="00B4733F"/>
    <w:rsid w:val="00B51186"/>
    <w:rsid w:val="00B5133F"/>
    <w:rsid w:val="00B514D9"/>
    <w:rsid w:val="00B51AC0"/>
    <w:rsid w:val="00B52CF6"/>
    <w:rsid w:val="00B52F2B"/>
    <w:rsid w:val="00B53367"/>
    <w:rsid w:val="00B5416B"/>
    <w:rsid w:val="00B5476C"/>
    <w:rsid w:val="00B5487D"/>
    <w:rsid w:val="00B54C37"/>
    <w:rsid w:val="00B54FAC"/>
    <w:rsid w:val="00B5575A"/>
    <w:rsid w:val="00B55AA1"/>
    <w:rsid w:val="00B563E1"/>
    <w:rsid w:val="00B60948"/>
    <w:rsid w:val="00B60E61"/>
    <w:rsid w:val="00B60F1A"/>
    <w:rsid w:val="00B621F8"/>
    <w:rsid w:val="00B626AE"/>
    <w:rsid w:val="00B62AE3"/>
    <w:rsid w:val="00B634DA"/>
    <w:rsid w:val="00B64BC7"/>
    <w:rsid w:val="00B65ADE"/>
    <w:rsid w:val="00B65B04"/>
    <w:rsid w:val="00B65CA3"/>
    <w:rsid w:val="00B66204"/>
    <w:rsid w:val="00B66F6F"/>
    <w:rsid w:val="00B705EE"/>
    <w:rsid w:val="00B71392"/>
    <w:rsid w:val="00B71D69"/>
    <w:rsid w:val="00B71FD9"/>
    <w:rsid w:val="00B72515"/>
    <w:rsid w:val="00B73BBF"/>
    <w:rsid w:val="00B740DD"/>
    <w:rsid w:val="00B745EB"/>
    <w:rsid w:val="00B747AB"/>
    <w:rsid w:val="00B75B3E"/>
    <w:rsid w:val="00B76260"/>
    <w:rsid w:val="00B77738"/>
    <w:rsid w:val="00B77F4B"/>
    <w:rsid w:val="00B80831"/>
    <w:rsid w:val="00B80953"/>
    <w:rsid w:val="00B828C4"/>
    <w:rsid w:val="00B82B1D"/>
    <w:rsid w:val="00B832F6"/>
    <w:rsid w:val="00B84C0C"/>
    <w:rsid w:val="00B84FF3"/>
    <w:rsid w:val="00B858D0"/>
    <w:rsid w:val="00B8614E"/>
    <w:rsid w:val="00B865BB"/>
    <w:rsid w:val="00B865C5"/>
    <w:rsid w:val="00B87807"/>
    <w:rsid w:val="00B87B03"/>
    <w:rsid w:val="00B905BD"/>
    <w:rsid w:val="00B911D9"/>
    <w:rsid w:val="00B9330A"/>
    <w:rsid w:val="00B93759"/>
    <w:rsid w:val="00B93D81"/>
    <w:rsid w:val="00B93DD5"/>
    <w:rsid w:val="00B9454E"/>
    <w:rsid w:val="00B96721"/>
    <w:rsid w:val="00B96F70"/>
    <w:rsid w:val="00B9755C"/>
    <w:rsid w:val="00B975D9"/>
    <w:rsid w:val="00B97B0A"/>
    <w:rsid w:val="00B97DB8"/>
    <w:rsid w:val="00BA0143"/>
    <w:rsid w:val="00BA0659"/>
    <w:rsid w:val="00BA07E0"/>
    <w:rsid w:val="00BA1B33"/>
    <w:rsid w:val="00BA1B71"/>
    <w:rsid w:val="00BA1C42"/>
    <w:rsid w:val="00BA204E"/>
    <w:rsid w:val="00BA2906"/>
    <w:rsid w:val="00BA35F6"/>
    <w:rsid w:val="00BA3EF3"/>
    <w:rsid w:val="00BA429C"/>
    <w:rsid w:val="00BA433C"/>
    <w:rsid w:val="00BA5A38"/>
    <w:rsid w:val="00BA5DDB"/>
    <w:rsid w:val="00BA6660"/>
    <w:rsid w:val="00BA69F1"/>
    <w:rsid w:val="00BA6CE3"/>
    <w:rsid w:val="00BA7079"/>
    <w:rsid w:val="00BA740C"/>
    <w:rsid w:val="00BB02D4"/>
    <w:rsid w:val="00BB1013"/>
    <w:rsid w:val="00BB1C2A"/>
    <w:rsid w:val="00BB2123"/>
    <w:rsid w:val="00BB220D"/>
    <w:rsid w:val="00BB2DC3"/>
    <w:rsid w:val="00BB3303"/>
    <w:rsid w:val="00BB3D6C"/>
    <w:rsid w:val="00BB5592"/>
    <w:rsid w:val="00BB6BB2"/>
    <w:rsid w:val="00BB730D"/>
    <w:rsid w:val="00BC00C4"/>
    <w:rsid w:val="00BC130B"/>
    <w:rsid w:val="00BC1A2F"/>
    <w:rsid w:val="00BC1D96"/>
    <w:rsid w:val="00BC1F64"/>
    <w:rsid w:val="00BC2C69"/>
    <w:rsid w:val="00BC2D44"/>
    <w:rsid w:val="00BC32B7"/>
    <w:rsid w:val="00BC46A7"/>
    <w:rsid w:val="00BC46FD"/>
    <w:rsid w:val="00BC54F1"/>
    <w:rsid w:val="00BC6361"/>
    <w:rsid w:val="00BC6768"/>
    <w:rsid w:val="00BD0CD2"/>
    <w:rsid w:val="00BD131F"/>
    <w:rsid w:val="00BD15D8"/>
    <w:rsid w:val="00BD2F26"/>
    <w:rsid w:val="00BD38E4"/>
    <w:rsid w:val="00BD4315"/>
    <w:rsid w:val="00BD43B5"/>
    <w:rsid w:val="00BD45C7"/>
    <w:rsid w:val="00BD485B"/>
    <w:rsid w:val="00BD58FB"/>
    <w:rsid w:val="00BD6398"/>
    <w:rsid w:val="00BD6562"/>
    <w:rsid w:val="00BD6EC7"/>
    <w:rsid w:val="00BE01BB"/>
    <w:rsid w:val="00BE0404"/>
    <w:rsid w:val="00BE0856"/>
    <w:rsid w:val="00BE0CD8"/>
    <w:rsid w:val="00BE174F"/>
    <w:rsid w:val="00BE17EA"/>
    <w:rsid w:val="00BE1B1B"/>
    <w:rsid w:val="00BE1C22"/>
    <w:rsid w:val="00BE2096"/>
    <w:rsid w:val="00BE237F"/>
    <w:rsid w:val="00BE3F44"/>
    <w:rsid w:val="00BE4744"/>
    <w:rsid w:val="00BE54ED"/>
    <w:rsid w:val="00BE5AD2"/>
    <w:rsid w:val="00BE5F1E"/>
    <w:rsid w:val="00BE6522"/>
    <w:rsid w:val="00BE65E8"/>
    <w:rsid w:val="00BE6B90"/>
    <w:rsid w:val="00BE6C68"/>
    <w:rsid w:val="00BF0DDB"/>
    <w:rsid w:val="00BF1643"/>
    <w:rsid w:val="00BF1675"/>
    <w:rsid w:val="00BF1ACC"/>
    <w:rsid w:val="00BF1B3B"/>
    <w:rsid w:val="00BF1C51"/>
    <w:rsid w:val="00BF2482"/>
    <w:rsid w:val="00BF2EA8"/>
    <w:rsid w:val="00BF386D"/>
    <w:rsid w:val="00BF3ECF"/>
    <w:rsid w:val="00BF43C2"/>
    <w:rsid w:val="00BF43E9"/>
    <w:rsid w:val="00BF50C8"/>
    <w:rsid w:val="00BF518D"/>
    <w:rsid w:val="00BF53A1"/>
    <w:rsid w:val="00BF5951"/>
    <w:rsid w:val="00BF631B"/>
    <w:rsid w:val="00BF64BA"/>
    <w:rsid w:val="00BF7285"/>
    <w:rsid w:val="00BF74A4"/>
    <w:rsid w:val="00C01D37"/>
    <w:rsid w:val="00C027F0"/>
    <w:rsid w:val="00C02ED3"/>
    <w:rsid w:val="00C03398"/>
    <w:rsid w:val="00C036C0"/>
    <w:rsid w:val="00C03E0C"/>
    <w:rsid w:val="00C054D1"/>
    <w:rsid w:val="00C05724"/>
    <w:rsid w:val="00C05763"/>
    <w:rsid w:val="00C0583E"/>
    <w:rsid w:val="00C05B02"/>
    <w:rsid w:val="00C05E5E"/>
    <w:rsid w:val="00C06E01"/>
    <w:rsid w:val="00C07111"/>
    <w:rsid w:val="00C07920"/>
    <w:rsid w:val="00C10111"/>
    <w:rsid w:val="00C10448"/>
    <w:rsid w:val="00C10E62"/>
    <w:rsid w:val="00C110B2"/>
    <w:rsid w:val="00C116D8"/>
    <w:rsid w:val="00C13171"/>
    <w:rsid w:val="00C13DFB"/>
    <w:rsid w:val="00C14146"/>
    <w:rsid w:val="00C14BF5"/>
    <w:rsid w:val="00C14D36"/>
    <w:rsid w:val="00C156A9"/>
    <w:rsid w:val="00C15E0E"/>
    <w:rsid w:val="00C162E6"/>
    <w:rsid w:val="00C16F0A"/>
    <w:rsid w:val="00C16FC5"/>
    <w:rsid w:val="00C17406"/>
    <w:rsid w:val="00C1779F"/>
    <w:rsid w:val="00C20217"/>
    <w:rsid w:val="00C20BCE"/>
    <w:rsid w:val="00C20C8C"/>
    <w:rsid w:val="00C20E70"/>
    <w:rsid w:val="00C21DF6"/>
    <w:rsid w:val="00C23065"/>
    <w:rsid w:val="00C23794"/>
    <w:rsid w:val="00C24094"/>
    <w:rsid w:val="00C25674"/>
    <w:rsid w:val="00C258F4"/>
    <w:rsid w:val="00C25C17"/>
    <w:rsid w:val="00C27F68"/>
    <w:rsid w:val="00C3002C"/>
    <w:rsid w:val="00C305A9"/>
    <w:rsid w:val="00C3171B"/>
    <w:rsid w:val="00C31EE9"/>
    <w:rsid w:val="00C333CA"/>
    <w:rsid w:val="00C33480"/>
    <w:rsid w:val="00C33A26"/>
    <w:rsid w:val="00C35FB2"/>
    <w:rsid w:val="00C365AE"/>
    <w:rsid w:val="00C36EB5"/>
    <w:rsid w:val="00C37431"/>
    <w:rsid w:val="00C37C45"/>
    <w:rsid w:val="00C409E0"/>
    <w:rsid w:val="00C4161E"/>
    <w:rsid w:val="00C41DF3"/>
    <w:rsid w:val="00C42218"/>
    <w:rsid w:val="00C42357"/>
    <w:rsid w:val="00C4265C"/>
    <w:rsid w:val="00C44528"/>
    <w:rsid w:val="00C44B43"/>
    <w:rsid w:val="00C44BAC"/>
    <w:rsid w:val="00C44EE8"/>
    <w:rsid w:val="00C4512B"/>
    <w:rsid w:val="00C4564E"/>
    <w:rsid w:val="00C45ABA"/>
    <w:rsid w:val="00C45FBB"/>
    <w:rsid w:val="00C46551"/>
    <w:rsid w:val="00C46825"/>
    <w:rsid w:val="00C46C67"/>
    <w:rsid w:val="00C4707A"/>
    <w:rsid w:val="00C50152"/>
    <w:rsid w:val="00C513E7"/>
    <w:rsid w:val="00C51D00"/>
    <w:rsid w:val="00C53BD6"/>
    <w:rsid w:val="00C541C0"/>
    <w:rsid w:val="00C55431"/>
    <w:rsid w:val="00C5573B"/>
    <w:rsid w:val="00C5595D"/>
    <w:rsid w:val="00C573A8"/>
    <w:rsid w:val="00C57996"/>
    <w:rsid w:val="00C57F9C"/>
    <w:rsid w:val="00C60F49"/>
    <w:rsid w:val="00C61F91"/>
    <w:rsid w:val="00C62BE1"/>
    <w:rsid w:val="00C65776"/>
    <w:rsid w:val="00C65B68"/>
    <w:rsid w:val="00C66118"/>
    <w:rsid w:val="00C66B0F"/>
    <w:rsid w:val="00C70562"/>
    <w:rsid w:val="00C706B4"/>
    <w:rsid w:val="00C709AA"/>
    <w:rsid w:val="00C70B22"/>
    <w:rsid w:val="00C72785"/>
    <w:rsid w:val="00C728E9"/>
    <w:rsid w:val="00C72D40"/>
    <w:rsid w:val="00C73098"/>
    <w:rsid w:val="00C73847"/>
    <w:rsid w:val="00C743C4"/>
    <w:rsid w:val="00C7445D"/>
    <w:rsid w:val="00C744CE"/>
    <w:rsid w:val="00C74AD4"/>
    <w:rsid w:val="00C7516C"/>
    <w:rsid w:val="00C75CB4"/>
    <w:rsid w:val="00C77A81"/>
    <w:rsid w:val="00C77B24"/>
    <w:rsid w:val="00C808EC"/>
    <w:rsid w:val="00C80DE8"/>
    <w:rsid w:val="00C80FF2"/>
    <w:rsid w:val="00C82184"/>
    <w:rsid w:val="00C83357"/>
    <w:rsid w:val="00C83EDE"/>
    <w:rsid w:val="00C845E3"/>
    <w:rsid w:val="00C84968"/>
    <w:rsid w:val="00C867E3"/>
    <w:rsid w:val="00C90E8F"/>
    <w:rsid w:val="00C910A8"/>
    <w:rsid w:val="00C914CE"/>
    <w:rsid w:val="00C91B8C"/>
    <w:rsid w:val="00C92158"/>
    <w:rsid w:val="00C93632"/>
    <w:rsid w:val="00C9421E"/>
    <w:rsid w:val="00C943AD"/>
    <w:rsid w:val="00C9490C"/>
    <w:rsid w:val="00C9555B"/>
    <w:rsid w:val="00C95B2E"/>
    <w:rsid w:val="00C95BDF"/>
    <w:rsid w:val="00C95EB5"/>
    <w:rsid w:val="00C95F9C"/>
    <w:rsid w:val="00C960A6"/>
    <w:rsid w:val="00C96489"/>
    <w:rsid w:val="00C96D80"/>
    <w:rsid w:val="00C96E6D"/>
    <w:rsid w:val="00C96EBC"/>
    <w:rsid w:val="00C970E8"/>
    <w:rsid w:val="00C977D0"/>
    <w:rsid w:val="00C9783E"/>
    <w:rsid w:val="00CA039B"/>
    <w:rsid w:val="00CA09C9"/>
    <w:rsid w:val="00CA11E5"/>
    <w:rsid w:val="00CA1B5F"/>
    <w:rsid w:val="00CA26C1"/>
    <w:rsid w:val="00CA3473"/>
    <w:rsid w:val="00CA37F3"/>
    <w:rsid w:val="00CA388F"/>
    <w:rsid w:val="00CA3B4E"/>
    <w:rsid w:val="00CA47C4"/>
    <w:rsid w:val="00CA5113"/>
    <w:rsid w:val="00CA53B4"/>
    <w:rsid w:val="00CA6F82"/>
    <w:rsid w:val="00CA76F6"/>
    <w:rsid w:val="00CA7BC9"/>
    <w:rsid w:val="00CA7D6E"/>
    <w:rsid w:val="00CA7F43"/>
    <w:rsid w:val="00CB0338"/>
    <w:rsid w:val="00CB0D53"/>
    <w:rsid w:val="00CB1141"/>
    <w:rsid w:val="00CB126A"/>
    <w:rsid w:val="00CB13EA"/>
    <w:rsid w:val="00CB168B"/>
    <w:rsid w:val="00CB2C15"/>
    <w:rsid w:val="00CB2E19"/>
    <w:rsid w:val="00CB32F6"/>
    <w:rsid w:val="00CB3C37"/>
    <w:rsid w:val="00CB46EE"/>
    <w:rsid w:val="00CB581F"/>
    <w:rsid w:val="00CB5B71"/>
    <w:rsid w:val="00CB5C1B"/>
    <w:rsid w:val="00CB61B9"/>
    <w:rsid w:val="00CB6A19"/>
    <w:rsid w:val="00CB6A67"/>
    <w:rsid w:val="00CB6BFD"/>
    <w:rsid w:val="00CB6D06"/>
    <w:rsid w:val="00CB6F2B"/>
    <w:rsid w:val="00CB7823"/>
    <w:rsid w:val="00CC0BA3"/>
    <w:rsid w:val="00CC1907"/>
    <w:rsid w:val="00CC19AD"/>
    <w:rsid w:val="00CC2047"/>
    <w:rsid w:val="00CC2731"/>
    <w:rsid w:val="00CC534F"/>
    <w:rsid w:val="00CC53B0"/>
    <w:rsid w:val="00CC7CE6"/>
    <w:rsid w:val="00CD0904"/>
    <w:rsid w:val="00CD1255"/>
    <w:rsid w:val="00CD2203"/>
    <w:rsid w:val="00CD3815"/>
    <w:rsid w:val="00CD3FF7"/>
    <w:rsid w:val="00CD4145"/>
    <w:rsid w:val="00CD4552"/>
    <w:rsid w:val="00CD53A6"/>
    <w:rsid w:val="00CD5BD4"/>
    <w:rsid w:val="00CD5E10"/>
    <w:rsid w:val="00CD6DEB"/>
    <w:rsid w:val="00CD702E"/>
    <w:rsid w:val="00CD7635"/>
    <w:rsid w:val="00CD7B09"/>
    <w:rsid w:val="00CE14AA"/>
    <w:rsid w:val="00CE1E72"/>
    <w:rsid w:val="00CE27B0"/>
    <w:rsid w:val="00CE355E"/>
    <w:rsid w:val="00CE3704"/>
    <w:rsid w:val="00CE3B6B"/>
    <w:rsid w:val="00CE4188"/>
    <w:rsid w:val="00CE470C"/>
    <w:rsid w:val="00CE5789"/>
    <w:rsid w:val="00CE5A1E"/>
    <w:rsid w:val="00CE6696"/>
    <w:rsid w:val="00CE6D7E"/>
    <w:rsid w:val="00CE6EB9"/>
    <w:rsid w:val="00CE7E24"/>
    <w:rsid w:val="00CF01BB"/>
    <w:rsid w:val="00CF0964"/>
    <w:rsid w:val="00CF0C90"/>
    <w:rsid w:val="00CF228E"/>
    <w:rsid w:val="00CF31B3"/>
    <w:rsid w:val="00CF398A"/>
    <w:rsid w:val="00CF3F4C"/>
    <w:rsid w:val="00CF48C0"/>
    <w:rsid w:val="00CF507D"/>
    <w:rsid w:val="00CF6E5A"/>
    <w:rsid w:val="00CF710B"/>
    <w:rsid w:val="00CF7390"/>
    <w:rsid w:val="00D007D8"/>
    <w:rsid w:val="00D00B72"/>
    <w:rsid w:val="00D01D42"/>
    <w:rsid w:val="00D022FB"/>
    <w:rsid w:val="00D02CC7"/>
    <w:rsid w:val="00D0338D"/>
    <w:rsid w:val="00D03785"/>
    <w:rsid w:val="00D04A6B"/>
    <w:rsid w:val="00D0535E"/>
    <w:rsid w:val="00D0576E"/>
    <w:rsid w:val="00D06037"/>
    <w:rsid w:val="00D0606D"/>
    <w:rsid w:val="00D108FA"/>
    <w:rsid w:val="00D10DCE"/>
    <w:rsid w:val="00D11B4F"/>
    <w:rsid w:val="00D1317D"/>
    <w:rsid w:val="00D13449"/>
    <w:rsid w:val="00D1361C"/>
    <w:rsid w:val="00D13915"/>
    <w:rsid w:val="00D13949"/>
    <w:rsid w:val="00D141AF"/>
    <w:rsid w:val="00D143C6"/>
    <w:rsid w:val="00D14757"/>
    <w:rsid w:val="00D1596C"/>
    <w:rsid w:val="00D162D1"/>
    <w:rsid w:val="00D16D46"/>
    <w:rsid w:val="00D17AB7"/>
    <w:rsid w:val="00D17AE1"/>
    <w:rsid w:val="00D17DBA"/>
    <w:rsid w:val="00D17F31"/>
    <w:rsid w:val="00D17FC2"/>
    <w:rsid w:val="00D20317"/>
    <w:rsid w:val="00D21D2E"/>
    <w:rsid w:val="00D21D76"/>
    <w:rsid w:val="00D2203C"/>
    <w:rsid w:val="00D221FB"/>
    <w:rsid w:val="00D2285D"/>
    <w:rsid w:val="00D2287D"/>
    <w:rsid w:val="00D229EE"/>
    <w:rsid w:val="00D22F2C"/>
    <w:rsid w:val="00D23A48"/>
    <w:rsid w:val="00D23FA3"/>
    <w:rsid w:val="00D2449D"/>
    <w:rsid w:val="00D2461A"/>
    <w:rsid w:val="00D2470D"/>
    <w:rsid w:val="00D25F96"/>
    <w:rsid w:val="00D26A1F"/>
    <w:rsid w:val="00D26A67"/>
    <w:rsid w:val="00D26B8E"/>
    <w:rsid w:val="00D27474"/>
    <w:rsid w:val="00D301CD"/>
    <w:rsid w:val="00D3110D"/>
    <w:rsid w:val="00D31AFF"/>
    <w:rsid w:val="00D31CDD"/>
    <w:rsid w:val="00D32C24"/>
    <w:rsid w:val="00D33625"/>
    <w:rsid w:val="00D33810"/>
    <w:rsid w:val="00D33DDF"/>
    <w:rsid w:val="00D34418"/>
    <w:rsid w:val="00D35074"/>
    <w:rsid w:val="00D35AC0"/>
    <w:rsid w:val="00D35DE2"/>
    <w:rsid w:val="00D3640D"/>
    <w:rsid w:val="00D36683"/>
    <w:rsid w:val="00D37074"/>
    <w:rsid w:val="00D373CA"/>
    <w:rsid w:val="00D378A3"/>
    <w:rsid w:val="00D40165"/>
    <w:rsid w:val="00D40ED9"/>
    <w:rsid w:val="00D41300"/>
    <w:rsid w:val="00D41457"/>
    <w:rsid w:val="00D41A7E"/>
    <w:rsid w:val="00D42280"/>
    <w:rsid w:val="00D427BF"/>
    <w:rsid w:val="00D42812"/>
    <w:rsid w:val="00D45154"/>
    <w:rsid w:val="00D456DF"/>
    <w:rsid w:val="00D47D0F"/>
    <w:rsid w:val="00D50149"/>
    <w:rsid w:val="00D50FAD"/>
    <w:rsid w:val="00D51E31"/>
    <w:rsid w:val="00D52905"/>
    <w:rsid w:val="00D53F39"/>
    <w:rsid w:val="00D53F60"/>
    <w:rsid w:val="00D54BAE"/>
    <w:rsid w:val="00D5634C"/>
    <w:rsid w:val="00D5672A"/>
    <w:rsid w:val="00D579B0"/>
    <w:rsid w:val="00D6026B"/>
    <w:rsid w:val="00D60B5D"/>
    <w:rsid w:val="00D61349"/>
    <w:rsid w:val="00D61E99"/>
    <w:rsid w:val="00D61FDC"/>
    <w:rsid w:val="00D63A2F"/>
    <w:rsid w:val="00D63EF5"/>
    <w:rsid w:val="00D64019"/>
    <w:rsid w:val="00D64679"/>
    <w:rsid w:val="00D64B66"/>
    <w:rsid w:val="00D6530F"/>
    <w:rsid w:val="00D655EB"/>
    <w:rsid w:val="00D6573E"/>
    <w:rsid w:val="00D6630F"/>
    <w:rsid w:val="00D66B4E"/>
    <w:rsid w:val="00D6739C"/>
    <w:rsid w:val="00D707D6"/>
    <w:rsid w:val="00D71BD5"/>
    <w:rsid w:val="00D72690"/>
    <w:rsid w:val="00D73677"/>
    <w:rsid w:val="00D73803"/>
    <w:rsid w:val="00D73973"/>
    <w:rsid w:val="00D73A39"/>
    <w:rsid w:val="00D73B65"/>
    <w:rsid w:val="00D73FC2"/>
    <w:rsid w:val="00D741A8"/>
    <w:rsid w:val="00D743B5"/>
    <w:rsid w:val="00D746AE"/>
    <w:rsid w:val="00D75F46"/>
    <w:rsid w:val="00D76028"/>
    <w:rsid w:val="00D76774"/>
    <w:rsid w:val="00D77376"/>
    <w:rsid w:val="00D8053B"/>
    <w:rsid w:val="00D80A3D"/>
    <w:rsid w:val="00D8180E"/>
    <w:rsid w:val="00D81D16"/>
    <w:rsid w:val="00D83398"/>
    <w:rsid w:val="00D83F38"/>
    <w:rsid w:val="00D845FD"/>
    <w:rsid w:val="00D8525D"/>
    <w:rsid w:val="00D8598C"/>
    <w:rsid w:val="00D8636A"/>
    <w:rsid w:val="00D90059"/>
    <w:rsid w:val="00D90205"/>
    <w:rsid w:val="00D9063A"/>
    <w:rsid w:val="00D909C4"/>
    <w:rsid w:val="00D90C5D"/>
    <w:rsid w:val="00D90F00"/>
    <w:rsid w:val="00D91348"/>
    <w:rsid w:val="00D9139B"/>
    <w:rsid w:val="00D92563"/>
    <w:rsid w:val="00D92DF0"/>
    <w:rsid w:val="00D94EBE"/>
    <w:rsid w:val="00D951D1"/>
    <w:rsid w:val="00D96E59"/>
    <w:rsid w:val="00DA22BD"/>
    <w:rsid w:val="00DA3389"/>
    <w:rsid w:val="00DA3925"/>
    <w:rsid w:val="00DA39AC"/>
    <w:rsid w:val="00DA5694"/>
    <w:rsid w:val="00DA6C3E"/>
    <w:rsid w:val="00DA6F70"/>
    <w:rsid w:val="00DA7206"/>
    <w:rsid w:val="00DA7F77"/>
    <w:rsid w:val="00DB06FA"/>
    <w:rsid w:val="00DB0AA1"/>
    <w:rsid w:val="00DB0B5C"/>
    <w:rsid w:val="00DB0CCB"/>
    <w:rsid w:val="00DB0FDF"/>
    <w:rsid w:val="00DB16CF"/>
    <w:rsid w:val="00DB6A8E"/>
    <w:rsid w:val="00DB6BA8"/>
    <w:rsid w:val="00DB7D91"/>
    <w:rsid w:val="00DC004E"/>
    <w:rsid w:val="00DC1A31"/>
    <w:rsid w:val="00DC1B03"/>
    <w:rsid w:val="00DC1EE2"/>
    <w:rsid w:val="00DC1FE0"/>
    <w:rsid w:val="00DC2752"/>
    <w:rsid w:val="00DC2E0D"/>
    <w:rsid w:val="00DC39EA"/>
    <w:rsid w:val="00DC47F7"/>
    <w:rsid w:val="00DC4CE2"/>
    <w:rsid w:val="00DC54FE"/>
    <w:rsid w:val="00DC6D1A"/>
    <w:rsid w:val="00DC6D7D"/>
    <w:rsid w:val="00DC6FA1"/>
    <w:rsid w:val="00DC712A"/>
    <w:rsid w:val="00DC748D"/>
    <w:rsid w:val="00DD0560"/>
    <w:rsid w:val="00DD1B94"/>
    <w:rsid w:val="00DD21EF"/>
    <w:rsid w:val="00DD31B6"/>
    <w:rsid w:val="00DD3423"/>
    <w:rsid w:val="00DD3442"/>
    <w:rsid w:val="00DD34F9"/>
    <w:rsid w:val="00DD36AD"/>
    <w:rsid w:val="00DD374F"/>
    <w:rsid w:val="00DD3EE2"/>
    <w:rsid w:val="00DD4E3F"/>
    <w:rsid w:val="00DD51DF"/>
    <w:rsid w:val="00DD5AC4"/>
    <w:rsid w:val="00DD5E63"/>
    <w:rsid w:val="00DD5F56"/>
    <w:rsid w:val="00DD63C8"/>
    <w:rsid w:val="00DD761B"/>
    <w:rsid w:val="00DE0418"/>
    <w:rsid w:val="00DE073F"/>
    <w:rsid w:val="00DE125C"/>
    <w:rsid w:val="00DE2531"/>
    <w:rsid w:val="00DE2BE6"/>
    <w:rsid w:val="00DE2C7E"/>
    <w:rsid w:val="00DE3559"/>
    <w:rsid w:val="00DE3704"/>
    <w:rsid w:val="00DE405C"/>
    <w:rsid w:val="00DE45E6"/>
    <w:rsid w:val="00DE4836"/>
    <w:rsid w:val="00DE4B2B"/>
    <w:rsid w:val="00DE59A4"/>
    <w:rsid w:val="00DE6026"/>
    <w:rsid w:val="00DE6324"/>
    <w:rsid w:val="00DF12AE"/>
    <w:rsid w:val="00DF14AE"/>
    <w:rsid w:val="00DF14E2"/>
    <w:rsid w:val="00DF28BE"/>
    <w:rsid w:val="00DF3480"/>
    <w:rsid w:val="00DF3BB8"/>
    <w:rsid w:val="00DF48A9"/>
    <w:rsid w:val="00DF48F2"/>
    <w:rsid w:val="00DF4AF7"/>
    <w:rsid w:val="00DF4DD9"/>
    <w:rsid w:val="00DF4F34"/>
    <w:rsid w:val="00DF5095"/>
    <w:rsid w:val="00DF596D"/>
    <w:rsid w:val="00DF5E92"/>
    <w:rsid w:val="00DF6694"/>
    <w:rsid w:val="00DF6CAC"/>
    <w:rsid w:val="00DF6D1A"/>
    <w:rsid w:val="00DF750E"/>
    <w:rsid w:val="00E018B0"/>
    <w:rsid w:val="00E02696"/>
    <w:rsid w:val="00E02A37"/>
    <w:rsid w:val="00E03547"/>
    <w:rsid w:val="00E03EB6"/>
    <w:rsid w:val="00E06D6E"/>
    <w:rsid w:val="00E06FD4"/>
    <w:rsid w:val="00E07065"/>
    <w:rsid w:val="00E1173B"/>
    <w:rsid w:val="00E1191A"/>
    <w:rsid w:val="00E11ADC"/>
    <w:rsid w:val="00E1210B"/>
    <w:rsid w:val="00E12A41"/>
    <w:rsid w:val="00E12FEF"/>
    <w:rsid w:val="00E137EF"/>
    <w:rsid w:val="00E14037"/>
    <w:rsid w:val="00E147F6"/>
    <w:rsid w:val="00E148B1"/>
    <w:rsid w:val="00E1528D"/>
    <w:rsid w:val="00E162A5"/>
    <w:rsid w:val="00E172EF"/>
    <w:rsid w:val="00E17883"/>
    <w:rsid w:val="00E17C63"/>
    <w:rsid w:val="00E2232C"/>
    <w:rsid w:val="00E228D0"/>
    <w:rsid w:val="00E235C4"/>
    <w:rsid w:val="00E2419F"/>
    <w:rsid w:val="00E249EC"/>
    <w:rsid w:val="00E24AEB"/>
    <w:rsid w:val="00E2537C"/>
    <w:rsid w:val="00E25551"/>
    <w:rsid w:val="00E25D60"/>
    <w:rsid w:val="00E2633A"/>
    <w:rsid w:val="00E26922"/>
    <w:rsid w:val="00E27500"/>
    <w:rsid w:val="00E27FAB"/>
    <w:rsid w:val="00E27FDF"/>
    <w:rsid w:val="00E30B5C"/>
    <w:rsid w:val="00E3116D"/>
    <w:rsid w:val="00E312AA"/>
    <w:rsid w:val="00E31539"/>
    <w:rsid w:val="00E31E6C"/>
    <w:rsid w:val="00E32E60"/>
    <w:rsid w:val="00E33C9A"/>
    <w:rsid w:val="00E343FC"/>
    <w:rsid w:val="00E35033"/>
    <w:rsid w:val="00E35AC7"/>
    <w:rsid w:val="00E36084"/>
    <w:rsid w:val="00E367A4"/>
    <w:rsid w:val="00E37C97"/>
    <w:rsid w:val="00E41746"/>
    <w:rsid w:val="00E417A3"/>
    <w:rsid w:val="00E4185A"/>
    <w:rsid w:val="00E42395"/>
    <w:rsid w:val="00E42427"/>
    <w:rsid w:val="00E42867"/>
    <w:rsid w:val="00E42F75"/>
    <w:rsid w:val="00E44972"/>
    <w:rsid w:val="00E46191"/>
    <w:rsid w:val="00E46EA6"/>
    <w:rsid w:val="00E47F61"/>
    <w:rsid w:val="00E519A5"/>
    <w:rsid w:val="00E51B0A"/>
    <w:rsid w:val="00E51C87"/>
    <w:rsid w:val="00E521FB"/>
    <w:rsid w:val="00E52980"/>
    <w:rsid w:val="00E52DFB"/>
    <w:rsid w:val="00E5309F"/>
    <w:rsid w:val="00E532A3"/>
    <w:rsid w:val="00E53E7B"/>
    <w:rsid w:val="00E556FA"/>
    <w:rsid w:val="00E560ED"/>
    <w:rsid w:val="00E56207"/>
    <w:rsid w:val="00E568C2"/>
    <w:rsid w:val="00E57193"/>
    <w:rsid w:val="00E62A34"/>
    <w:rsid w:val="00E62F08"/>
    <w:rsid w:val="00E63227"/>
    <w:rsid w:val="00E63D2F"/>
    <w:rsid w:val="00E63E31"/>
    <w:rsid w:val="00E640CB"/>
    <w:rsid w:val="00E65BD3"/>
    <w:rsid w:val="00E700DE"/>
    <w:rsid w:val="00E7116B"/>
    <w:rsid w:val="00E71276"/>
    <w:rsid w:val="00E71507"/>
    <w:rsid w:val="00E71A04"/>
    <w:rsid w:val="00E71A0A"/>
    <w:rsid w:val="00E71D52"/>
    <w:rsid w:val="00E71FF4"/>
    <w:rsid w:val="00E750CA"/>
    <w:rsid w:val="00E77DD4"/>
    <w:rsid w:val="00E80796"/>
    <w:rsid w:val="00E80D1A"/>
    <w:rsid w:val="00E81458"/>
    <w:rsid w:val="00E8291A"/>
    <w:rsid w:val="00E829D9"/>
    <w:rsid w:val="00E84AF1"/>
    <w:rsid w:val="00E84B3B"/>
    <w:rsid w:val="00E855A4"/>
    <w:rsid w:val="00E86B07"/>
    <w:rsid w:val="00E87148"/>
    <w:rsid w:val="00E87812"/>
    <w:rsid w:val="00E879F3"/>
    <w:rsid w:val="00E87E19"/>
    <w:rsid w:val="00E90367"/>
    <w:rsid w:val="00E903F9"/>
    <w:rsid w:val="00E90A2B"/>
    <w:rsid w:val="00E91D88"/>
    <w:rsid w:val="00E922AE"/>
    <w:rsid w:val="00E925D9"/>
    <w:rsid w:val="00E935D3"/>
    <w:rsid w:val="00E93680"/>
    <w:rsid w:val="00E9393C"/>
    <w:rsid w:val="00E93C8B"/>
    <w:rsid w:val="00E93FCD"/>
    <w:rsid w:val="00E962C6"/>
    <w:rsid w:val="00E9686E"/>
    <w:rsid w:val="00E96C8C"/>
    <w:rsid w:val="00E96D6A"/>
    <w:rsid w:val="00E96EDE"/>
    <w:rsid w:val="00E972A5"/>
    <w:rsid w:val="00E97742"/>
    <w:rsid w:val="00EA0862"/>
    <w:rsid w:val="00EA099F"/>
    <w:rsid w:val="00EA0CF3"/>
    <w:rsid w:val="00EA145F"/>
    <w:rsid w:val="00EA1E5A"/>
    <w:rsid w:val="00EA27DC"/>
    <w:rsid w:val="00EA463E"/>
    <w:rsid w:val="00EA4D34"/>
    <w:rsid w:val="00EA5F1A"/>
    <w:rsid w:val="00EA5F26"/>
    <w:rsid w:val="00EA7194"/>
    <w:rsid w:val="00EA75F4"/>
    <w:rsid w:val="00EB013A"/>
    <w:rsid w:val="00EB0A2C"/>
    <w:rsid w:val="00EB0A9A"/>
    <w:rsid w:val="00EB14E7"/>
    <w:rsid w:val="00EB1701"/>
    <w:rsid w:val="00EB1983"/>
    <w:rsid w:val="00EB312E"/>
    <w:rsid w:val="00EB3C9D"/>
    <w:rsid w:val="00EB3D11"/>
    <w:rsid w:val="00EB4E59"/>
    <w:rsid w:val="00EB6A7E"/>
    <w:rsid w:val="00EB7285"/>
    <w:rsid w:val="00EB7BA0"/>
    <w:rsid w:val="00EC0FDC"/>
    <w:rsid w:val="00EC128D"/>
    <w:rsid w:val="00EC1388"/>
    <w:rsid w:val="00EC171A"/>
    <w:rsid w:val="00EC1872"/>
    <w:rsid w:val="00EC235C"/>
    <w:rsid w:val="00EC2C37"/>
    <w:rsid w:val="00EC4234"/>
    <w:rsid w:val="00EC449E"/>
    <w:rsid w:val="00EC51F8"/>
    <w:rsid w:val="00EC6851"/>
    <w:rsid w:val="00EC71E6"/>
    <w:rsid w:val="00EC7DCC"/>
    <w:rsid w:val="00ED024A"/>
    <w:rsid w:val="00ED0A23"/>
    <w:rsid w:val="00ED1AFB"/>
    <w:rsid w:val="00ED2715"/>
    <w:rsid w:val="00ED2E8E"/>
    <w:rsid w:val="00ED3217"/>
    <w:rsid w:val="00ED3C26"/>
    <w:rsid w:val="00ED4285"/>
    <w:rsid w:val="00ED4DEC"/>
    <w:rsid w:val="00ED4FA5"/>
    <w:rsid w:val="00ED5828"/>
    <w:rsid w:val="00ED5AF6"/>
    <w:rsid w:val="00ED5B80"/>
    <w:rsid w:val="00ED626F"/>
    <w:rsid w:val="00ED65CF"/>
    <w:rsid w:val="00ED6954"/>
    <w:rsid w:val="00ED6CC0"/>
    <w:rsid w:val="00ED7120"/>
    <w:rsid w:val="00ED7EE7"/>
    <w:rsid w:val="00ED7F61"/>
    <w:rsid w:val="00EE06C0"/>
    <w:rsid w:val="00EE0985"/>
    <w:rsid w:val="00EE0ACB"/>
    <w:rsid w:val="00EE0B9A"/>
    <w:rsid w:val="00EE115C"/>
    <w:rsid w:val="00EE151A"/>
    <w:rsid w:val="00EE1B8F"/>
    <w:rsid w:val="00EE1CB9"/>
    <w:rsid w:val="00EE32E7"/>
    <w:rsid w:val="00EE3900"/>
    <w:rsid w:val="00EE3C19"/>
    <w:rsid w:val="00EE4AB2"/>
    <w:rsid w:val="00EE4FE3"/>
    <w:rsid w:val="00EE5068"/>
    <w:rsid w:val="00EE59DC"/>
    <w:rsid w:val="00EE6482"/>
    <w:rsid w:val="00EE67BC"/>
    <w:rsid w:val="00EE6F96"/>
    <w:rsid w:val="00EE7927"/>
    <w:rsid w:val="00EF000C"/>
    <w:rsid w:val="00EF0089"/>
    <w:rsid w:val="00EF07A3"/>
    <w:rsid w:val="00EF0E65"/>
    <w:rsid w:val="00EF0F08"/>
    <w:rsid w:val="00EF11A2"/>
    <w:rsid w:val="00EF12E9"/>
    <w:rsid w:val="00EF1603"/>
    <w:rsid w:val="00EF1FA3"/>
    <w:rsid w:val="00EF274A"/>
    <w:rsid w:val="00EF2ACA"/>
    <w:rsid w:val="00EF2AE3"/>
    <w:rsid w:val="00EF30B3"/>
    <w:rsid w:val="00EF5598"/>
    <w:rsid w:val="00EF60BC"/>
    <w:rsid w:val="00EF651A"/>
    <w:rsid w:val="00F00442"/>
    <w:rsid w:val="00F0085D"/>
    <w:rsid w:val="00F00CBC"/>
    <w:rsid w:val="00F0126E"/>
    <w:rsid w:val="00F01557"/>
    <w:rsid w:val="00F01D74"/>
    <w:rsid w:val="00F01D8E"/>
    <w:rsid w:val="00F020E7"/>
    <w:rsid w:val="00F0218D"/>
    <w:rsid w:val="00F04452"/>
    <w:rsid w:val="00F048A1"/>
    <w:rsid w:val="00F049DA"/>
    <w:rsid w:val="00F05388"/>
    <w:rsid w:val="00F060CD"/>
    <w:rsid w:val="00F06A8C"/>
    <w:rsid w:val="00F07250"/>
    <w:rsid w:val="00F075D2"/>
    <w:rsid w:val="00F10227"/>
    <w:rsid w:val="00F10418"/>
    <w:rsid w:val="00F107B9"/>
    <w:rsid w:val="00F11458"/>
    <w:rsid w:val="00F1173A"/>
    <w:rsid w:val="00F120EC"/>
    <w:rsid w:val="00F131CD"/>
    <w:rsid w:val="00F1322C"/>
    <w:rsid w:val="00F1484A"/>
    <w:rsid w:val="00F14C37"/>
    <w:rsid w:val="00F15351"/>
    <w:rsid w:val="00F15675"/>
    <w:rsid w:val="00F15C19"/>
    <w:rsid w:val="00F1615C"/>
    <w:rsid w:val="00F16695"/>
    <w:rsid w:val="00F20859"/>
    <w:rsid w:val="00F22DEA"/>
    <w:rsid w:val="00F22FA7"/>
    <w:rsid w:val="00F23215"/>
    <w:rsid w:val="00F2419B"/>
    <w:rsid w:val="00F246B9"/>
    <w:rsid w:val="00F24F98"/>
    <w:rsid w:val="00F266CB"/>
    <w:rsid w:val="00F27131"/>
    <w:rsid w:val="00F2747B"/>
    <w:rsid w:val="00F304A0"/>
    <w:rsid w:val="00F30F7B"/>
    <w:rsid w:val="00F31A1E"/>
    <w:rsid w:val="00F32031"/>
    <w:rsid w:val="00F323D4"/>
    <w:rsid w:val="00F33124"/>
    <w:rsid w:val="00F33261"/>
    <w:rsid w:val="00F3327B"/>
    <w:rsid w:val="00F33746"/>
    <w:rsid w:val="00F3386D"/>
    <w:rsid w:val="00F33EB2"/>
    <w:rsid w:val="00F3425B"/>
    <w:rsid w:val="00F34774"/>
    <w:rsid w:val="00F356CD"/>
    <w:rsid w:val="00F35875"/>
    <w:rsid w:val="00F35D07"/>
    <w:rsid w:val="00F367F2"/>
    <w:rsid w:val="00F368E0"/>
    <w:rsid w:val="00F37250"/>
    <w:rsid w:val="00F37775"/>
    <w:rsid w:val="00F37CEB"/>
    <w:rsid w:val="00F41881"/>
    <w:rsid w:val="00F42A77"/>
    <w:rsid w:val="00F42A98"/>
    <w:rsid w:val="00F4400D"/>
    <w:rsid w:val="00F4431A"/>
    <w:rsid w:val="00F45258"/>
    <w:rsid w:val="00F45541"/>
    <w:rsid w:val="00F46704"/>
    <w:rsid w:val="00F47041"/>
    <w:rsid w:val="00F47DA6"/>
    <w:rsid w:val="00F50394"/>
    <w:rsid w:val="00F50B60"/>
    <w:rsid w:val="00F516B0"/>
    <w:rsid w:val="00F51745"/>
    <w:rsid w:val="00F519B1"/>
    <w:rsid w:val="00F52D59"/>
    <w:rsid w:val="00F534F8"/>
    <w:rsid w:val="00F5392C"/>
    <w:rsid w:val="00F54476"/>
    <w:rsid w:val="00F557A0"/>
    <w:rsid w:val="00F55C0E"/>
    <w:rsid w:val="00F5690F"/>
    <w:rsid w:val="00F56ED4"/>
    <w:rsid w:val="00F57035"/>
    <w:rsid w:val="00F57179"/>
    <w:rsid w:val="00F5790A"/>
    <w:rsid w:val="00F604F4"/>
    <w:rsid w:val="00F608CC"/>
    <w:rsid w:val="00F6104F"/>
    <w:rsid w:val="00F61166"/>
    <w:rsid w:val="00F61C3F"/>
    <w:rsid w:val="00F625E7"/>
    <w:rsid w:val="00F6352D"/>
    <w:rsid w:val="00F635D3"/>
    <w:rsid w:val="00F63773"/>
    <w:rsid w:val="00F63DCE"/>
    <w:rsid w:val="00F655B8"/>
    <w:rsid w:val="00F65603"/>
    <w:rsid w:val="00F65607"/>
    <w:rsid w:val="00F66377"/>
    <w:rsid w:val="00F67333"/>
    <w:rsid w:val="00F6785F"/>
    <w:rsid w:val="00F67AA0"/>
    <w:rsid w:val="00F70EBE"/>
    <w:rsid w:val="00F71846"/>
    <w:rsid w:val="00F731D3"/>
    <w:rsid w:val="00F73ADF"/>
    <w:rsid w:val="00F73B20"/>
    <w:rsid w:val="00F73F05"/>
    <w:rsid w:val="00F74CDE"/>
    <w:rsid w:val="00F75E33"/>
    <w:rsid w:val="00F76133"/>
    <w:rsid w:val="00F76357"/>
    <w:rsid w:val="00F76C4A"/>
    <w:rsid w:val="00F76DFA"/>
    <w:rsid w:val="00F771A8"/>
    <w:rsid w:val="00F77B77"/>
    <w:rsid w:val="00F77D7A"/>
    <w:rsid w:val="00F77FBA"/>
    <w:rsid w:val="00F80280"/>
    <w:rsid w:val="00F80565"/>
    <w:rsid w:val="00F80761"/>
    <w:rsid w:val="00F80D2A"/>
    <w:rsid w:val="00F80F3C"/>
    <w:rsid w:val="00F82229"/>
    <w:rsid w:val="00F8269A"/>
    <w:rsid w:val="00F8275C"/>
    <w:rsid w:val="00F8484D"/>
    <w:rsid w:val="00F849A1"/>
    <w:rsid w:val="00F86354"/>
    <w:rsid w:val="00F86D98"/>
    <w:rsid w:val="00F8786A"/>
    <w:rsid w:val="00F878FC"/>
    <w:rsid w:val="00F90DBE"/>
    <w:rsid w:val="00F910CD"/>
    <w:rsid w:val="00F91460"/>
    <w:rsid w:val="00F914CA"/>
    <w:rsid w:val="00F91512"/>
    <w:rsid w:val="00F91F6A"/>
    <w:rsid w:val="00F93734"/>
    <w:rsid w:val="00F955E2"/>
    <w:rsid w:val="00F95612"/>
    <w:rsid w:val="00F96B37"/>
    <w:rsid w:val="00F971C4"/>
    <w:rsid w:val="00F972CD"/>
    <w:rsid w:val="00F97E42"/>
    <w:rsid w:val="00FA043D"/>
    <w:rsid w:val="00FA1F9D"/>
    <w:rsid w:val="00FA2503"/>
    <w:rsid w:val="00FA3314"/>
    <w:rsid w:val="00FA3964"/>
    <w:rsid w:val="00FA3EDE"/>
    <w:rsid w:val="00FA4884"/>
    <w:rsid w:val="00FA5119"/>
    <w:rsid w:val="00FA55A9"/>
    <w:rsid w:val="00FA6A75"/>
    <w:rsid w:val="00FA6E33"/>
    <w:rsid w:val="00FA738F"/>
    <w:rsid w:val="00FA780F"/>
    <w:rsid w:val="00FB01BA"/>
    <w:rsid w:val="00FB080F"/>
    <w:rsid w:val="00FB1130"/>
    <w:rsid w:val="00FB1714"/>
    <w:rsid w:val="00FB1A21"/>
    <w:rsid w:val="00FB2CD0"/>
    <w:rsid w:val="00FB2FB1"/>
    <w:rsid w:val="00FB4AB4"/>
    <w:rsid w:val="00FB510A"/>
    <w:rsid w:val="00FB59C8"/>
    <w:rsid w:val="00FC0353"/>
    <w:rsid w:val="00FC0427"/>
    <w:rsid w:val="00FC04B4"/>
    <w:rsid w:val="00FC28EC"/>
    <w:rsid w:val="00FC381C"/>
    <w:rsid w:val="00FC3AFE"/>
    <w:rsid w:val="00FC4EFC"/>
    <w:rsid w:val="00FC63AE"/>
    <w:rsid w:val="00FC6503"/>
    <w:rsid w:val="00FC688F"/>
    <w:rsid w:val="00FD0C85"/>
    <w:rsid w:val="00FD1F43"/>
    <w:rsid w:val="00FD275B"/>
    <w:rsid w:val="00FD2918"/>
    <w:rsid w:val="00FD2EBE"/>
    <w:rsid w:val="00FD3033"/>
    <w:rsid w:val="00FD5250"/>
    <w:rsid w:val="00FD5D37"/>
    <w:rsid w:val="00FD68C3"/>
    <w:rsid w:val="00FD7171"/>
    <w:rsid w:val="00FD78C0"/>
    <w:rsid w:val="00FD7C21"/>
    <w:rsid w:val="00FD7E19"/>
    <w:rsid w:val="00FD7E7E"/>
    <w:rsid w:val="00FD7F9F"/>
    <w:rsid w:val="00FE1845"/>
    <w:rsid w:val="00FE1CBC"/>
    <w:rsid w:val="00FE28B3"/>
    <w:rsid w:val="00FE3A9E"/>
    <w:rsid w:val="00FE40F4"/>
    <w:rsid w:val="00FE474D"/>
    <w:rsid w:val="00FE531E"/>
    <w:rsid w:val="00FE5EEE"/>
    <w:rsid w:val="00FF0F5A"/>
    <w:rsid w:val="00FF1D47"/>
    <w:rsid w:val="00FF2431"/>
    <w:rsid w:val="00FF29D9"/>
    <w:rsid w:val="00FF2A1E"/>
    <w:rsid w:val="00FF2FBC"/>
    <w:rsid w:val="00FF3206"/>
    <w:rsid w:val="00FF3211"/>
    <w:rsid w:val="00FF376A"/>
    <w:rsid w:val="00FF3A10"/>
    <w:rsid w:val="00FF4115"/>
    <w:rsid w:val="00FF487E"/>
    <w:rsid w:val="00FF52F9"/>
    <w:rsid w:val="00FF54E7"/>
    <w:rsid w:val="00FF57A8"/>
    <w:rsid w:val="00FF57E9"/>
    <w:rsid w:val="00FF58D8"/>
    <w:rsid w:val="00FF5D2D"/>
    <w:rsid w:val="00FF70B5"/>
    <w:rsid w:val="00FF768C"/>
    <w:rsid w:val="01D657C2"/>
    <w:rsid w:val="01E10699"/>
    <w:rsid w:val="01FC2A01"/>
    <w:rsid w:val="021A0C12"/>
    <w:rsid w:val="0223A82B"/>
    <w:rsid w:val="027EABB0"/>
    <w:rsid w:val="027ECF00"/>
    <w:rsid w:val="02EB6089"/>
    <w:rsid w:val="03158A0B"/>
    <w:rsid w:val="036E316E"/>
    <w:rsid w:val="038FA00C"/>
    <w:rsid w:val="044CADBE"/>
    <w:rsid w:val="044CFBD3"/>
    <w:rsid w:val="0457F6A7"/>
    <w:rsid w:val="046DB49E"/>
    <w:rsid w:val="047D96E4"/>
    <w:rsid w:val="048C6D8E"/>
    <w:rsid w:val="0498D3AD"/>
    <w:rsid w:val="056F373C"/>
    <w:rsid w:val="0650BCFA"/>
    <w:rsid w:val="0653FAC2"/>
    <w:rsid w:val="0712FBC5"/>
    <w:rsid w:val="075C539E"/>
    <w:rsid w:val="077A0A90"/>
    <w:rsid w:val="07F9B537"/>
    <w:rsid w:val="0864F738"/>
    <w:rsid w:val="08717982"/>
    <w:rsid w:val="087B7720"/>
    <w:rsid w:val="08E236F0"/>
    <w:rsid w:val="0904B6D2"/>
    <w:rsid w:val="091E85B7"/>
    <w:rsid w:val="09254745"/>
    <w:rsid w:val="0952ADDB"/>
    <w:rsid w:val="09CEFF77"/>
    <w:rsid w:val="0A92C482"/>
    <w:rsid w:val="0AB625D2"/>
    <w:rsid w:val="0AD4E0E1"/>
    <w:rsid w:val="0B3EFA7B"/>
    <w:rsid w:val="0B6043DD"/>
    <w:rsid w:val="0B63450F"/>
    <w:rsid w:val="0BD160C3"/>
    <w:rsid w:val="0BE8303F"/>
    <w:rsid w:val="0C1A58AA"/>
    <w:rsid w:val="0C24D99E"/>
    <w:rsid w:val="0C3DE26C"/>
    <w:rsid w:val="0C9E9BA7"/>
    <w:rsid w:val="0CF573E1"/>
    <w:rsid w:val="0D1355F2"/>
    <w:rsid w:val="0D3CCCD5"/>
    <w:rsid w:val="0D525C7A"/>
    <w:rsid w:val="0DD34BDE"/>
    <w:rsid w:val="0DF44B6D"/>
    <w:rsid w:val="0F2CA104"/>
    <w:rsid w:val="0F44B26C"/>
    <w:rsid w:val="0F7B9289"/>
    <w:rsid w:val="0FB2EBCA"/>
    <w:rsid w:val="100DFC9C"/>
    <w:rsid w:val="106F62EC"/>
    <w:rsid w:val="10A73836"/>
    <w:rsid w:val="1133C797"/>
    <w:rsid w:val="1151B714"/>
    <w:rsid w:val="11D3D253"/>
    <w:rsid w:val="120D80CB"/>
    <w:rsid w:val="1211F048"/>
    <w:rsid w:val="12431995"/>
    <w:rsid w:val="128A0BAE"/>
    <w:rsid w:val="12982E77"/>
    <w:rsid w:val="12DDDDCB"/>
    <w:rsid w:val="1351FB6C"/>
    <w:rsid w:val="1409F10B"/>
    <w:rsid w:val="145E9E97"/>
    <w:rsid w:val="146EC494"/>
    <w:rsid w:val="147F6BE5"/>
    <w:rsid w:val="14F4B254"/>
    <w:rsid w:val="15770E85"/>
    <w:rsid w:val="15B6AA61"/>
    <w:rsid w:val="15DB3E79"/>
    <w:rsid w:val="162077C8"/>
    <w:rsid w:val="168D1E85"/>
    <w:rsid w:val="169AC5F3"/>
    <w:rsid w:val="17152073"/>
    <w:rsid w:val="174D37CB"/>
    <w:rsid w:val="17A2EA4B"/>
    <w:rsid w:val="17AE36DA"/>
    <w:rsid w:val="17E03D1E"/>
    <w:rsid w:val="184085CD"/>
    <w:rsid w:val="1877B985"/>
    <w:rsid w:val="19C9E879"/>
    <w:rsid w:val="19D25911"/>
    <w:rsid w:val="19D72D69"/>
    <w:rsid w:val="1A69119C"/>
    <w:rsid w:val="1A7F6534"/>
    <w:rsid w:val="1A8D6768"/>
    <w:rsid w:val="1BA49FD7"/>
    <w:rsid w:val="1BB7CE69"/>
    <w:rsid w:val="1C160EDE"/>
    <w:rsid w:val="1C3F949B"/>
    <w:rsid w:val="1CF36E89"/>
    <w:rsid w:val="1D0DD626"/>
    <w:rsid w:val="1D290D9B"/>
    <w:rsid w:val="1D857DD3"/>
    <w:rsid w:val="1D90FA47"/>
    <w:rsid w:val="1E024809"/>
    <w:rsid w:val="1E25C3F0"/>
    <w:rsid w:val="1E2A1091"/>
    <w:rsid w:val="1E319E94"/>
    <w:rsid w:val="1E3D9B36"/>
    <w:rsid w:val="1E477F5D"/>
    <w:rsid w:val="1E9C5501"/>
    <w:rsid w:val="1ECBDD58"/>
    <w:rsid w:val="1F588DC5"/>
    <w:rsid w:val="1F5AA493"/>
    <w:rsid w:val="1F7205BF"/>
    <w:rsid w:val="1F7BB677"/>
    <w:rsid w:val="1F908B6B"/>
    <w:rsid w:val="1F9D9495"/>
    <w:rsid w:val="1FA13FED"/>
    <w:rsid w:val="2009D307"/>
    <w:rsid w:val="202AD3AA"/>
    <w:rsid w:val="20441886"/>
    <w:rsid w:val="20C981E8"/>
    <w:rsid w:val="20E1C93A"/>
    <w:rsid w:val="20EC6B02"/>
    <w:rsid w:val="20FF7F4B"/>
    <w:rsid w:val="210C65EE"/>
    <w:rsid w:val="2137CD97"/>
    <w:rsid w:val="21475B71"/>
    <w:rsid w:val="215F6680"/>
    <w:rsid w:val="220D944E"/>
    <w:rsid w:val="221E1AE5"/>
    <w:rsid w:val="222B829F"/>
    <w:rsid w:val="2244DFF8"/>
    <w:rsid w:val="225FD8FA"/>
    <w:rsid w:val="22E3106B"/>
    <w:rsid w:val="23164148"/>
    <w:rsid w:val="232ECF32"/>
    <w:rsid w:val="233F7CE2"/>
    <w:rsid w:val="239B9D64"/>
    <w:rsid w:val="23A75251"/>
    <w:rsid w:val="23BE09E6"/>
    <w:rsid w:val="23DDC4CF"/>
    <w:rsid w:val="24A7A607"/>
    <w:rsid w:val="24BC88F7"/>
    <w:rsid w:val="24C6AA8D"/>
    <w:rsid w:val="24CB4DE8"/>
    <w:rsid w:val="24EB1600"/>
    <w:rsid w:val="250F59C6"/>
    <w:rsid w:val="25429507"/>
    <w:rsid w:val="258915D2"/>
    <w:rsid w:val="2591C102"/>
    <w:rsid w:val="25E58298"/>
    <w:rsid w:val="2600A43E"/>
    <w:rsid w:val="260E31FD"/>
    <w:rsid w:val="262AEF9B"/>
    <w:rsid w:val="264B7DF4"/>
    <w:rsid w:val="26939D00"/>
    <w:rsid w:val="269C186C"/>
    <w:rsid w:val="26C2050B"/>
    <w:rsid w:val="26E98443"/>
    <w:rsid w:val="2716DACF"/>
    <w:rsid w:val="27253BDD"/>
    <w:rsid w:val="276CF55A"/>
    <w:rsid w:val="27F740E9"/>
    <w:rsid w:val="284DB59D"/>
    <w:rsid w:val="287BA59C"/>
    <w:rsid w:val="28D11E3D"/>
    <w:rsid w:val="29362E3B"/>
    <w:rsid w:val="29600C7E"/>
    <w:rsid w:val="2A605C6D"/>
    <w:rsid w:val="2AD54DF7"/>
    <w:rsid w:val="2AFC5713"/>
    <w:rsid w:val="2B5D2CD7"/>
    <w:rsid w:val="2B606C3E"/>
    <w:rsid w:val="2B6133FA"/>
    <w:rsid w:val="2B66B691"/>
    <w:rsid w:val="2B74186B"/>
    <w:rsid w:val="2B9D3D58"/>
    <w:rsid w:val="2BA03A3C"/>
    <w:rsid w:val="2BDEEC53"/>
    <w:rsid w:val="2CBAEABB"/>
    <w:rsid w:val="2CC27EC9"/>
    <w:rsid w:val="2CDC649E"/>
    <w:rsid w:val="2D1EB1DE"/>
    <w:rsid w:val="2D632D08"/>
    <w:rsid w:val="2D653F6E"/>
    <w:rsid w:val="2D681D8F"/>
    <w:rsid w:val="2D7988ED"/>
    <w:rsid w:val="2D79D740"/>
    <w:rsid w:val="2DB98A5E"/>
    <w:rsid w:val="2DDBDB74"/>
    <w:rsid w:val="2DEAFE23"/>
    <w:rsid w:val="2E743BF7"/>
    <w:rsid w:val="2E9CDAF7"/>
    <w:rsid w:val="2EB08194"/>
    <w:rsid w:val="2EC2C2CC"/>
    <w:rsid w:val="2EC733FF"/>
    <w:rsid w:val="2F06AB84"/>
    <w:rsid w:val="2F2D569E"/>
    <w:rsid w:val="2F3435DE"/>
    <w:rsid w:val="2F3BB4E9"/>
    <w:rsid w:val="2F651998"/>
    <w:rsid w:val="2F84B8B5"/>
    <w:rsid w:val="2F967E6A"/>
    <w:rsid w:val="300EDD23"/>
    <w:rsid w:val="306A318B"/>
    <w:rsid w:val="308728A0"/>
    <w:rsid w:val="30A891CC"/>
    <w:rsid w:val="30AB99DB"/>
    <w:rsid w:val="31422420"/>
    <w:rsid w:val="317882E8"/>
    <w:rsid w:val="31C01436"/>
    <w:rsid w:val="3223A02A"/>
    <w:rsid w:val="32275933"/>
    <w:rsid w:val="3227FCC8"/>
    <w:rsid w:val="3248C921"/>
    <w:rsid w:val="324FEFFF"/>
    <w:rsid w:val="32866860"/>
    <w:rsid w:val="3290E9C0"/>
    <w:rsid w:val="329C32AC"/>
    <w:rsid w:val="32CE6381"/>
    <w:rsid w:val="32D46ADD"/>
    <w:rsid w:val="33460816"/>
    <w:rsid w:val="334A59D4"/>
    <w:rsid w:val="335F2E55"/>
    <w:rsid w:val="3387633D"/>
    <w:rsid w:val="33B62C20"/>
    <w:rsid w:val="33BB3D90"/>
    <w:rsid w:val="33E6AB91"/>
    <w:rsid w:val="33E748F2"/>
    <w:rsid w:val="33FCC47F"/>
    <w:rsid w:val="340DA861"/>
    <w:rsid w:val="3422BDD6"/>
    <w:rsid w:val="342B018B"/>
    <w:rsid w:val="343FB288"/>
    <w:rsid w:val="344045D5"/>
    <w:rsid w:val="34A62833"/>
    <w:rsid w:val="34A886E3"/>
    <w:rsid w:val="34B18F2A"/>
    <w:rsid w:val="34B4052B"/>
    <w:rsid w:val="3525F59F"/>
    <w:rsid w:val="35356306"/>
    <w:rsid w:val="3593DDF7"/>
    <w:rsid w:val="359654A1"/>
    <w:rsid w:val="35B7BA19"/>
    <w:rsid w:val="35B7CAD1"/>
    <w:rsid w:val="35BEDFB7"/>
    <w:rsid w:val="35C6934F"/>
    <w:rsid w:val="3605D49D"/>
    <w:rsid w:val="3634E033"/>
    <w:rsid w:val="364688CA"/>
    <w:rsid w:val="3648F94C"/>
    <w:rsid w:val="3649F9F4"/>
    <w:rsid w:val="368A77B2"/>
    <w:rsid w:val="36949578"/>
    <w:rsid w:val="3694BC1C"/>
    <w:rsid w:val="371040E4"/>
    <w:rsid w:val="376237FF"/>
    <w:rsid w:val="377FF75A"/>
    <w:rsid w:val="37949EC9"/>
    <w:rsid w:val="37A06988"/>
    <w:rsid w:val="383F211B"/>
    <w:rsid w:val="38A119C5"/>
    <w:rsid w:val="38C11A33"/>
    <w:rsid w:val="38ED7912"/>
    <w:rsid w:val="38FD757D"/>
    <w:rsid w:val="39475C56"/>
    <w:rsid w:val="3A06E91A"/>
    <w:rsid w:val="3A5A9B5B"/>
    <w:rsid w:val="3A5D6696"/>
    <w:rsid w:val="3A991595"/>
    <w:rsid w:val="3AD461ED"/>
    <w:rsid w:val="3B026342"/>
    <w:rsid w:val="3B20564E"/>
    <w:rsid w:val="3B4EAF59"/>
    <w:rsid w:val="3B86A43B"/>
    <w:rsid w:val="3B86BA30"/>
    <w:rsid w:val="3BC5F34B"/>
    <w:rsid w:val="3BDCF2E3"/>
    <w:rsid w:val="3C0E1E26"/>
    <w:rsid w:val="3C3EF4C7"/>
    <w:rsid w:val="3C738CBA"/>
    <w:rsid w:val="3C8CF982"/>
    <w:rsid w:val="3CC3339F"/>
    <w:rsid w:val="3D390346"/>
    <w:rsid w:val="3D78627B"/>
    <w:rsid w:val="3DC654F8"/>
    <w:rsid w:val="3DDE480B"/>
    <w:rsid w:val="3E217AA9"/>
    <w:rsid w:val="3E9206DC"/>
    <w:rsid w:val="3E9BE9BC"/>
    <w:rsid w:val="3EB977FB"/>
    <w:rsid w:val="3EB9A556"/>
    <w:rsid w:val="3ED23540"/>
    <w:rsid w:val="405332F1"/>
    <w:rsid w:val="40659A42"/>
    <w:rsid w:val="4071850A"/>
    <w:rsid w:val="4125FAF5"/>
    <w:rsid w:val="41410D35"/>
    <w:rsid w:val="4158504C"/>
    <w:rsid w:val="418028CA"/>
    <w:rsid w:val="41963EC8"/>
    <w:rsid w:val="41A8F8A0"/>
    <w:rsid w:val="41E2C3D7"/>
    <w:rsid w:val="42116BBB"/>
    <w:rsid w:val="422388DF"/>
    <w:rsid w:val="4277F66A"/>
    <w:rsid w:val="42930EFF"/>
    <w:rsid w:val="4309A627"/>
    <w:rsid w:val="43296583"/>
    <w:rsid w:val="436C6995"/>
    <w:rsid w:val="43703C3A"/>
    <w:rsid w:val="43F798DC"/>
    <w:rsid w:val="440243D5"/>
    <w:rsid w:val="442BC692"/>
    <w:rsid w:val="444BDBE1"/>
    <w:rsid w:val="444DF99A"/>
    <w:rsid w:val="44A9513C"/>
    <w:rsid w:val="44E07FDD"/>
    <w:rsid w:val="45ADCAD1"/>
    <w:rsid w:val="45F42C5C"/>
    <w:rsid w:val="4610747D"/>
    <w:rsid w:val="464A239B"/>
    <w:rsid w:val="471A97EB"/>
    <w:rsid w:val="4750EB1D"/>
    <w:rsid w:val="477CC0E3"/>
    <w:rsid w:val="48342E6C"/>
    <w:rsid w:val="48FB9E84"/>
    <w:rsid w:val="493DE8FC"/>
    <w:rsid w:val="4957E5CC"/>
    <w:rsid w:val="49A107E5"/>
    <w:rsid w:val="4A1F7B21"/>
    <w:rsid w:val="4ABB860D"/>
    <w:rsid w:val="4B2AF9B1"/>
    <w:rsid w:val="4B5FDBB8"/>
    <w:rsid w:val="4B60272D"/>
    <w:rsid w:val="4B9E849B"/>
    <w:rsid w:val="4BACD062"/>
    <w:rsid w:val="4BF47967"/>
    <w:rsid w:val="4C26A8C8"/>
    <w:rsid w:val="4C69D8F9"/>
    <w:rsid w:val="4C957DFE"/>
    <w:rsid w:val="4CC4C6D5"/>
    <w:rsid w:val="4D301620"/>
    <w:rsid w:val="4D7CE162"/>
    <w:rsid w:val="4D8551E8"/>
    <w:rsid w:val="4D8A91B8"/>
    <w:rsid w:val="4D97E17B"/>
    <w:rsid w:val="4DA76A50"/>
    <w:rsid w:val="4DB81783"/>
    <w:rsid w:val="4DC0E150"/>
    <w:rsid w:val="4DC867EF"/>
    <w:rsid w:val="4DECE43F"/>
    <w:rsid w:val="4E1F998E"/>
    <w:rsid w:val="4E570983"/>
    <w:rsid w:val="4E66F02A"/>
    <w:rsid w:val="4E74F93A"/>
    <w:rsid w:val="4F224D4A"/>
    <w:rsid w:val="4F90EA52"/>
    <w:rsid w:val="4F95271B"/>
    <w:rsid w:val="4FF387F3"/>
    <w:rsid w:val="5050B5B5"/>
    <w:rsid w:val="50867F87"/>
    <w:rsid w:val="508DEC25"/>
    <w:rsid w:val="50A596E0"/>
    <w:rsid w:val="50AF2391"/>
    <w:rsid w:val="50AF9A66"/>
    <w:rsid w:val="50CAFCD7"/>
    <w:rsid w:val="5117858D"/>
    <w:rsid w:val="5149691A"/>
    <w:rsid w:val="515683DF"/>
    <w:rsid w:val="51621BF3"/>
    <w:rsid w:val="516FA930"/>
    <w:rsid w:val="51729665"/>
    <w:rsid w:val="51838EB9"/>
    <w:rsid w:val="51C77A9E"/>
    <w:rsid w:val="5218E786"/>
    <w:rsid w:val="521E2595"/>
    <w:rsid w:val="5225548A"/>
    <w:rsid w:val="525FAC84"/>
    <w:rsid w:val="52A22ADB"/>
    <w:rsid w:val="5362B6A0"/>
    <w:rsid w:val="53A42620"/>
    <w:rsid w:val="541DCBD4"/>
    <w:rsid w:val="5438B219"/>
    <w:rsid w:val="544D7C7C"/>
    <w:rsid w:val="549F89B3"/>
    <w:rsid w:val="54CA83A7"/>
    <w:rsid w:val="5524FCAF"/>
    <w:rsid w:val="5526AC90"/>
    <w:rsid w:val="55452556"/>
    <w:rsid w:val="556D0EE1"/>
    <w:rsid w:val="55BFB8F2"/>
    <w:rsid w:val="562878A3"/>
    <w:rsid w:val="562D76FA"/>
    <w:rsid w:val="5659AC3E"/>
    <w:rsid w:val="5659ADDF"/>
    <w:rsid w:val="56C340EE"/>
    <w:rsid w:val="57055218"/>
    <w:rsid w:val="572D85BC"/>
    <w:rsid w:val="575430EC"/>
    <w:rsid w:val="578BC92A"/>
    <w:rsid w:val="58B88E81"/>
    <w:rsid w:val="58D1064C"/>
    <w:rsid w:val="58D9EA0A"/>
    <w:rsid w:val="5961C7DE"/>
    <w:rsid w:val="5963B590"/>
    <w:rsid w:val="59D1BFB9"/>
    <w:rsid w:val="59E2C099"/>
    <w:rsid w:val="59F32C36"/>
    <w:rsid w:val="59F684B9"/>
    <w:rsid w:val="5A1C3C5F"/>
    <w:rsid w:val="5AEC1E31"/>
    <w:rsid w:val="5B33134B"/>
    <w:rsid w:val="5B722AAA"/>
    <w:rsid w:val="5BD1AD75"/>
    <w:rsid w:val="5C2303EC"/>
    <w:rsid w:val="5C2CE403"/>
    <w:rsid w:val="5C9FBE98"/>
    <w:rsid w:val="5CCCF670"/>
    <w:rsid w:val="5D443287"/>
    <w:rsid w:val="5DA6AC82"/>
    <w:rsid w:val="5DD48173"/>
    <w:rsid w:val="5E02D3BF"/>
    <w:rsid w:val="5E283BC9"/>
    <w:rsid w:val="5EC366C3"/>
    <w:rsid w:val="5EC4AAEA"/>
    <w:rsid w:val="5EC54627"/>
    <w:rsid w:val="5EFCDD97"/>
    <w:rsid w:val="5F2C76EA"/>
    <w:rsid w:val="5FDFF7B0"/>
    <w:rsid w:val="5FE40185"/>
    <w:rsid w:val="5FE84DBA"/>
    <w:rsid w:val="60984E46"/>
    <w:rsid w:val="60AEA12F"/>
    <w:rsid w:val="60B7C805"/>
    <w:rsid w:val="60C93942"/>
    <w:rsid w:val="60D4A0AA"/>
    <w:rsid w:val="61075691"/>
    <w:rsid w:val="613F74E6"/>
    <w:rsid w:val="616640DB"/>
    <w:rsid w:val="6166DCF1"/>
    <w:rsid w:val="61718C26"/>
    <w:rsid w:val="6177F0E4"/>
    <w:rsid w:val="619D17FA"/>
    <w:rsid w:val="61C4F71A"/>
    <w:rsid w:val="61D2E90B"/>
    <w:rsid w:val="61F496A5"/>
    <w:rsid w:val="61FFA212"/>
    <w:rsid w:val="62770260"/>
    <w:rsid w:val="6279AE8B"/>
    <w:rsid w:val="62BAA1A9"/>
    <w:rsid w:val="6304E4AF"/>
    <w:rsid w:val="630A237D"/>
    <w:rsid w:val="632EADF3"/>
    <w:rsid w:val="6369F58E"/>
    <w:rsid w:val="63861E8D"/>
    <w:rsid w:val="63B367BB"/>
    <w:rsid w:val="63F6968B"/>
    <w:rsid w:val="641A9ABD"/>
    <w:rsid w:val="64230E26"/>
    <w:rsid w:val="642B1F27"/>
    <w:rsid w:val="6466CED1"/>
    <w:rsid w:val="64843A6B"/>
    <w:rsid w:val="64907092"/>
    <w:rsid w:val="64A81505"/>
    <w:rsid w:val="64B52074"/>
    <w:rsid w:val="64C932A7"/>
    <w:rsid w:val="64ED8C79"/>
    <w:rsid w:val="650A20B0"/>
    <w:rsid w:val="6580A646"/>
    <w:rsid w:val="65BFAF2B"/>
    <w:rsid w:val="663F77D2"/>
    <w:rsid w:val="6698DB84"/>
    <w:rsid w:val="66D8F5F2"/>
    <w:rsid w:val="6798E8BE"/>
    <w:rsid w:val="67B8020F"/>
    <w:rsid w:val="67D7F119"/>
    <w:rsid w:val="67E5EE7A"/>
    <w:rsid w:val="68132DDF"/>
    <w:rsid w:val="6829EA30"/>
    <w:rsid w:val="68AC75EE"/>
    <w:rsid w:val="68D9E327"/>
    <w:rsid w:val="68DF925E"/>
    <w:rsid w:val="68FDB545"/>
    <w:rsid w:val="69051FD1"/>
    <w:rsid w:val="6921BD7C"/>
    <w:rsid w:val="69559458"/>
    <w:rsid w:val="6977936A"/>
    <w:rsid w:val="6982B976"/>
    <w:rsid w:val="69E7BEF9"/>
    <w:rsid w:val="6A0AA1B6"/>
    <w:rsid w:val="6A249E3C"/>
    <w:rsid w:val="6A2EE3EC"/>
    <w:rsid w:val="6A869C06"/>
    <w:rsid w:val="6A8DFA45"/>
    <w:rsid w:val="6A947F08"/>
    <w:rsid w:val="6AA5AD6F"/>
    <w:rsid w:val="6ADE7BEB"/>
    <w:rsid w:val="6AECF1DD"/>
    <w:rsid w:val="6AF7FBC6"/>
    <w:rsid w:val="6AF908FC"/>
    <w:rsid w:val="6B243862"/>
    <w:rsid w:val="6B2B12C8"/>
    <w:rsid w:val="6B2D8C39"/>
    <w:rsid w:val="6B8E31F9"/>
    <w:rsid w:val="6BAE6F0F"/>
    <w:rsid w:val="6BAED7D7"/>
    <w:rsid w:val="6BB05FC8"/>
    <w:rsid w:val="6C1E55A9"/>
    <w:rsid w:val="6C4CB082"/>
    <w:rsid w:val="6CBC3F73"/>
    <w:rsid w:val="6D02C8CB"/>
    <w:rsid w:val="6D094552"/>
    <w:rsid w:val="6D12B8B8"/>
    <w:rsid w:val="6D2117B6"/>
    <w:rsid w:val="6D75C15C"/>
    <w:rsid w:val="6D8AEEFB"/>
    <w:rsid w:val="6DB7E9CA"/>
    <w:rsid w:val="6DD2173A"/>
    <w:rsid w:val="6DECC304"/>
    <w:rsid w:val="6E2167A5"/>
    <w:rsid w:val="6E24F7F2"/>
    <w:rsid w:val="6E4B9113"/>
    <w:rsid w:val="6E6DF499"/>
    <w:rsid w:val="6E80DB38"/>
    <w:rsid w:val="6E9A056F"/>
    <w:rsid w:val="6E9BBDA7"/>
    <w:rsid w:val="6EA861C8"/>
    <w:rsid w:val="6EDAF618"/>
    <w:rsid w:val="6F46546D"/>
    <w:rsid w:val="6F8E418C"/>
    <w:rsid w:val="6F91DCA9"/>
    <w:rsid w:val="6FA07737"/>
    <w:rsid w:val="6FAC4BB0"/>
    <w:rsid w:val="6FAD9F4A"/>
    <w:rsid w:val="6FC39E74"/>
    <w:rsid w:val="6FDBBDC0"/>
    <w:rsid w:val="70170EF8"/>
    <w:rsid w:val="703CC69E"/>
    <w:rsid w:val="70443398"/>
    <w:rsid w:val="70631FAF"/>
    <w:rsid w:val="7070CBC7"/>
    <w:rsid w:val="70B56ED6"/>
    <w:rsid w:val="70E6E99D"/>
    <w:rsid w:val="70F5F49F"/>
    <w:rsid w:val="7101F9D1"/>
    <w:rsid w:val="7102AE47"/>
    <w:rsid w:val="712E8E9B"/>
    <w:rsid w:val="713C9698"/>
    <w:rsid w:val="7151DBB6"/>
    <w:rsid w:val="71523E16"/>
    <w:rsid w:val="71E76A72"/>
    <w:rsid w:val="726ED09A"/>
    <w:rsid w:val="72877048"/>
    <w:rsid w:val="72CA4145"/>
    <w:rsid w:val="73678405"/>
    <w:rsid w:val="7372B212"/>
    <w:rsid w:val="73793C49"/>
    <w:rsid w:val="739A77B4"/>
    <w:rsid w:val="73D9D2DC"/>
    <w:rsid w:val="740CB9CB"/>
    <w:rsid w:val="74289759"/>
    <w:rsid w:val="74337074"/>
    <w:rsid w:val="7482290F"/>
    <w:rsid w:val="74965568"/>
    <w:rsid w:val="7506B61F"/>
    <w:rsid w:val="755C6E7A"/>
    <w:rsid w:val="75657C23"/>
    <w:rsid w:val="75DA1769"/>
    <w:rsid w:val="75E30825"/>
    <w:rsid w:val="75E7C4EE"/>
    <w:rsid w:val="7671F16E"/>
    <w:rsid w:val="76839B84"/>
    <w:rsid w:val="768AF7A9"/>
    <w:rsid w:val="769C57C6"/>
    <w:rsid w:val="771FEE12"/>
    <w:rsid w:val="775A91C0"/>
    <w:rsid w:val="7792C069"/>
    <w:rsid w:val="77E562E1"/>
    <w:rsid w:val="7812AB9A"/>
    <w:rsid w:val="78720401"/>
    <w:rsid w:val="7893D7E5"/>
    <w:rsid w:val="78B61E15"/>
    <w:rsid w:val="78C71F61"/>
    <w:rsid w:val="78ED2C9D"/>
    <w:rsid w:val="7922E732"/>
    <w:rsid w:val="79E38635"/>
    <w:rsid w:val="7AE40D0D"/>
    <w:rsid w:val="7AF41662"/>
    <w:rsid w:val="7B041AA5"/>
    <w:rsid w:val="7B3DD3C3"/>
    <w:rsid w:val="7C1155FF"/>
    <w:rsid w:val="7C3DE906"/>
    <w:rsid w:val="7C6C045D"/>
    <w:rsid w:val="7CB58325"/>
    <w:rsid w:val="7D0AE0B2"/>
    <w:rsid w:val="7D3D7B15"/>
    <w:rsid w:val="7D538CEF"/>
    <w:rsid w:val="7D796B4B"/>
    <w:rsid w:val="7D98DE69"/>
    <w:rsid w:val="7DC9D02B"/>
    <w:rsid w:val="7E1686BC"/>
    <w:rsid w:val="7E32C174"/>
    <w:rsid w:val="7E839D12"/>
    <w:rsid w:val="7F0152F7"/>
    <w:rsid w:val="7F2AEC1B"/>
    <w:rsid w:val="7F6E6122"/>
    <w:rsid w:val="7F95CA6A"/>
    <w:rsid w:val="7F977471"/>
    <w:rsid w:val="7F9DAD78"/>
    <w:rsid w:val="7FDA4859"/>
    <w:rsid w:val="7FEEBD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80808"/>
    </o:shapedefaults>
    <o:shapelayout v:ext="edit">
      <o:idmap v:ext="edit" data="2"/>
    </o:shapelayout>
  </w:shapeDefaults>
  <w:doNotEmbedSmartTags/>
  <w:decimalSymbol w:val="."/>
  <w:listSeparator w:val=","/>
  <w14:docId w14:val="22FB828F"/>
  <w15:docId w15:val="{B6022CC3-3151-47C6-886A-7FC88DF7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485B"/>
    <w:pPr>
      <w:widowControl w:val="0"/>
      <w:autoSpaceDE w:val="0"/>
      <w:autoSpaceDN w:val="0"/>
      <w:adjustRightInd w:val="0"/>
    </w:pPr>
    <w:rPr>
      <w:rFonts w:ascii="Arial" w:eastAsiaTheme="minorHAnsi" w:hAnsi="Arial" w:cs="Arial"/>
      <w:sz w:val="22"/>
      <w:szCs w:val="22"/>
    </w:rPr>
  </w:style>
  <w:style w:type="paragraph" w:styleId="Heading1">
    <w:name w:val="heading 1"/>
    <w:basedOn w:val="BodyText"/>
    <w:next w:val="BodyText"/>
    <w:link w:val="Heading1Char"/>
    <w:qFormat/>
    <w:rsid w:val="003A3DBA"/>
    <w:pPr>
      <w:keepNext/>
      <w:keepLines/>
      <w:widowControl w:val="0"/>
      <w:autoSpaceDE w:val="0"/>
      <w:autoSpaceDN w:val="0"/>
      <w:adjustRightInd w:val="0"/>
      <w:spacing w:before="440"/>
      <w:ind w:left="360" w:hanging="360"/>
      <w:outlineLvl w:val="0"/>
    </w:pPr>
    <w:rPr>
      <w:rFonts w:eastAsiaTheme="majorEastAsia" w:cstheme="majorBidi"/>
      <w:caps/>
    </w:rPr>
  </w:style>
  <w:style w:type="paragraph" w:styleId="Heading2">
    <w:name w:val="heading 2"/>
    <w:basedOn w:val="BodyText"/>
    <w:next w:val="BodyText"/>
    <w:link w:val="Heading2Char"/>
    <w:qFormat/>
    <w:rsid w:val="003A3DBA"/>
    <w:pPr>
      <w:keepNext/>
      <w:keepLines/>
      <w:outlineLvl w:val="1"/>
    </w:pPr>
    <w:rPr>
      <w:rFonts w:eastAsiaTheme="majorEastAsia" w:cstheme="majorBidi"/>
      <w:szCs w:val="26"/>
    </w:rPr>
  </w:style>
  <w:style w:type="paragraph" w:styleId="Heading3">
    <w:name w:val="heading 3"/>
    <w:basedOn w:val="BodyText"/>
    <w:next w:val="BodyText"/>
    <w:link w:val="Heading3Char"/>
    <w:unhideWhenUsed/>
    <w:qFormat/>
    <w:rsid w:val="003A3DBA"/>
    <w:pPr>
      <w:keepNext/>
      <w:keepLines/>
      <w:pageBreakBefore/>
      <w:jc w:val="cente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TOC1">
    <w:name w:val="toc 1"/>
    <w:basedOn w:val="Normal"/>
    <w:next w:val="Normal"/>
    <w:autoRedefine/>
    <w:uiPriority w:val="39"/>
    <w:unhideWhenUsed/>
    <w:rsid w:val="00CB126A"/>
    <w:pPr>
      <w:tabs>
        <w:tab w:val="right" w:leader="dot" w:pos="9350"/>
      </w:tabs>
      <w:spacing w:after="120"/>
    </w:pPr>
  </w:style>
  <w:style w:type="paragraph" w:styleId="TOC2">
    <w:name w:val="toc 2"/>
    <w:basedOn w:val="Normal"/>
    <w:next w:val="Normal"/>
    <w:autoRedefine/>
    <w:uiPriority w:val="39"/>
    <w:unhideWhenUsed/>
    <w:rsid w:val="00E172EF"/>
    <w:pPr>
      <w:tabs>
        <w:tab w:val="left" w:pos="1440"/>
        <w:tab w:val="right" w:leader="dot" w:pos="9346"/>
      </w:tabs>
      <w:spacing w:after="100"/>
      <w:ind w:left="216"/>
      <w:contextualSpacing/>
    </w:pPr>
  </w:style>
  <w:style w:type="paragraph" w:customStyle="1" w:styleId="Level1">
    <w:name w:val="Level 1"/>
    <w:basedOn w:val="Normal"/>
    <w:pPr>
      <w:numPr>
        <w:numId w:val="3"/>
      </w:numPr>
      <w:ind w:left="2610" w:hanging="450"/>
      <w:outlineLvl w:val="0"/>
    </w:pPr>
  </w:style>
  <w:style w:type="character" w:customStyle="1" w:styleId="Hypertext">
    <w:name w:val="Hypertext"/>
    <w:rPr>
      <w:color w:val="0000FF"/>
      <w:u w:val="single"/>
    </w:rPr>
  </w:style>
  <w:style w:type="paragraph" w:customStyle="1" w:styleId="Level2">
    <w:name w:val="Level 2"/>
    <w:basedOn w:val="Normal"/>
    <w:pPr>
      <w:numPr>
        <w:ilvl w:val="1"/>
        <w:numId w:val="1"/>
      </w:numPr>
      <w:ind w:left="2790" w:hanging="450"/>
      <w:outlineLvl w:val="1"/>
    </w:pPr>
  </w:style>
  <w:style w:type="paragraph" w:customStyle="1" w:styleId="Level3">
    <w:name w:val="Level 3"/>
    <w:basedOn w:val="Normal"/>
    <w:pPr>
      <w:numPr>
        <w:ilvl w:val="2"/>
        <w:numId w:val="2"/>
      </w:numPr>
      <w:ind w:left="2610" w:hanging="450"/>
      <w:outlineLvl w:val="2"/>
    </w:pPr>
  </w:style>
  <w:style w:type="paragraph" w:customStyle="1" w:styleId="Level4">
    <w:name w:val="Level 4"/>
    <w:basedOn w:val="Normal"/>
    <w:pPr>
      <w:numPr>
        <w:ilvl w:val="3"/>
        <w:numId w:val="5"/>
      </w:numPr>
      <w:ind w:left="2610" w:hanging="450"/>
      <w:outlineLvl w:val="3"/>
    </w:pPr>
  </w:style>
  <w:style w:type="paragraph" w:customStyle="1" w:styleId="Level5">
    <w:name w:val="Level 5"/>
    <w:basedOn w:val="Normal"/>
    <w:pPr>
      <w:numPr>
        <w:ilvl w:val="4"/>
        <w:numId w:val="4"/>
      </w:numPr>
      <w:ind w:left="2610" w:hanging="450"/>
      <w:outlineLvl w:val="4"/>
    </w:pPr>
  </w:style>
  <w:style w:type="paragraph" w:styleId="Header">
    <w:name w:val="header"/>
    <w:basedOn w:val="Normal"/>
    <w:rsid w:val="00290470"/>
    <w:pPr>
      <w:tabs>
        <w:tab w:val="center" w:pos="4320"/>
        <w:tab w:val="right" w:pos="8640"/>
      </w:tabs>
    </w:pPr>
  </w:style>
  <w:style w:type="paragraph" w:styleId="Footer">
    <w:name w:val="footer"/>
    <w:basedOn w:val="Normal"/>
    <w:link w:val="FooterChar"/>
    <w:uiPriority w:val="99"/>
    <w:rsid w:val="00F1173A"/>
    <w:pPr>
      <w:tabs>
        <w:tab w:val="center" w:pos="4320"/>
        <w:tab w:val="right" w:pos="8640"/>
      </w:tabs>
    </w:pPr>
  </w:style>
  <w:style w:type="character" w:styleId="PageNumber">
    <w:name w:val="page number"/>
    <w:basedOn w:val="DefaultParagraphFont"/>
    <w:rsid w:val="00290470"/>
  </w:style>
  <w:style w:type="character" w:styleId="Hyperlink">
    <w:name w:val="Hyperlink"/>
    <w:basedOn w:val="DefaultParagraphFont"/>
    <w:uiPriority w:val="99"/>
    <w:rsid w:val="00A30989"/>
    <w:rPr>
      <w:color w:val="0000FF"/>
      <w:u w:val="single"/>
    </w:rPr>
  </w:style>
  <w:style w:type="paragraph" w:styleId="BalloonText">
    <w:name w:val="Balloon Text"/>
    <w:basedOn w:val="Normal"/>
    <w:link w:val="BalloonTextChar"/>
    <w:uiPriority w:val="99"/>
    <w:semiHidden/>
    <w:rsid w:val="00041520"/>
    <w:rPr>
      <w:rFonts w:ascii="Tahoma" w:hAnsi="Tahoma" w:cs="Tahoma"/>
      <w:sz w:val="16"/>
      <w:szCs w:val="16"/>
    </w:rPr>
  </w:style>
  <w:style w:type="character" w:styleId="CommentReference">
    <w:name w:val="annotation reference"/>
    <w:basedOn w:val="DefaultParagraphFont"/>
    <w:uiPriority w:val="99"/>
    <w:rsid w:val="008216C8"/>
    <w:rPr>
      <w:sz w:val="16"/>
      <w:szCs w:val="16"/>
    </w:rPr>
  </w:style>
  <w:style w:type="paragraph" w:styleId="CommentText">
    <w:name w:val="annotation text"/>
    <w:basedOn w:val="Normal"/>
    <w:link w:val="CommentTextChar"/>
    <w:uiPriority w:val="99"/>
    <w:rsid w:val="008216C8"/>
    <w:rPr>
      <w:sz w:val="20"/>
      <w:szCs w:val="20"/>
    </w:rPr>
  </w:style>
  <w:style w:type="character" w:customStyle="1" w:styleId="CommentTextChar">
    <w:name w:val="Comment Text Char"/>
    <w:basedOn w:val="DefaultParagraphFont"/>
    <w:link w:val="CommentText"/>
    <w:uiPriority w:val="99"/>
    <w:rsid w:val="008216C8"/>
  </w:style>
  <w:style w:type="paragraph" w:styleId="ListParagraph">
    <w:name w:val="List Paragraph"/>
    <w:basedOn w:val="Normal"/>
    <w:uiPriority w:val="34"/>
    <w:qFormat/>
    <w:rsid w:val="008216C8"/>
    <w:pPr>
      <w:ind w:left="720"/>
      <w:contextualSpacing/>
    </w:pPr>
  </w:style>
  <w:style w:type="paragraph" w:styleId="CommentSubject">
    <w:name w:val="annotation subject"/>
    <w:basedOn w:val="CommentText"/>
    <w:next w:val="CommentText"/>
    <w:link w:val="CommentSubjectChar"/>
    <w:uiPriority w:val="99"/>
    <w:rsid w:val="008216C8"/>
    <w:rPr>
      <w:b/>
      <w:bCs/>
    </w:rPr>
  </w:style>
  <w:style w:type="character" w:customStyle="1" w:styleId="CommentSubjectChar">
    <w:name w:val="Comment Subject Char"/>
    <w:basedOn w:val="CommentTextChar"/>
    <w:link w:val="CommentSubject"/>
    <w:uiPriority w:val="99"/>
    <w:rsid w:val="008216C8"/>
    <w:rPr>
      <w:b/>
      <w:bCs/>
    </w:rPr>
  </w:style>
  <w:style w:type="character" w:customStyle="1" w:styleId="BalloonTextChar">
    <w:name w:val="Balloon Text Char"/>
    <w:basedOn w:val="DefaultParagraphFont"/>
    <w:link w:val="BalloonText"/>
    <w:uiPriority w:val="99"/>
    <w:semiHidden/>
    <w:rsid w:val="008216C8"/>
    <w:rPr>
      <w:rFonts w:ascii="Tahoma" w:hAnsi="Tahoma" w:cs="Tahoma"/>
      <w:sz w:val="16"/>
      <w:szCs w:val="16"/>
    </w:rPr>
  </w:style>
  <w:style w:type="character" w:customStyle="1" w:styleId="PlainTextChar">
    <w:name w:val="Plain Text Char"/>
    <w:basedOn w:val="DefaultParagraphFont"/>
    <w:link w:val="PlainText"/>
    <w:locked/>
    <w:rsid w:val="008216C8"/>
    <w:rPr>
      <w:szCs w:val="21"/>
    </w:rPr>
  </w:style>
  <w:style w:type="paragraph" w:styleId="PlainText">
    <w:name w:val="Plain Text"/>
    <w:basedOn w:val="Normal"/>
    <w:link w:val="PlainTextChar"/>
    <w:rsid w:val="008216C8"/>
    <w:pPr>
      <w:widowControl/>
      <w:autoSpaceDE/>
      <w:autoSpaceDN/>
      <w:adjustRightInd/>
    </w:pPr>
    <w:rPr>
      <w:sz w:val="20"/>
      <w:szCs w:val="21"/>
    </w:rPr>
  </w:style>
  <w:style w:type="character" w:customStyle="1" w:styleId="PlainTextChar1">
    <w:name w:val="Plain Text Char1"/>
    <w:basedOn w:val="DefaultParagraphFont"/>
    <w:uiPriority w:val="99"/>
    <w:rsid w:val="008216C8"/>
    <w:rPr>
      <w:rFonts w:ascii="Courier New" w:hAnsi="Courier New"/>
    </w:rPr>
  </w:style>
  <w:style w:type="paragraph" w:customStyle="1" w:styleId="Default">
    <w:name w:val="Default"/>
    <w:rsid w:val="008216C8"/>
    <w:pPr>
      <w:autoSpaceDE w:val="0"/>
      <w:autoSpaceDN w:val="0"/>
      <w:adjustRightInd w:val="0"/>
    </w:pPr>
    <w:rPr>
      <w:color w:val="000000"/>
      <w:sz w:val="24"/>
      <w:szCs w:val="24"/>
    </w:rPr>
  </w:style>
  <w:style w:type="character" w:styleId="HTMLCite">
    <w:name w:val="HTML Cite"/>
    <w:basedOn w:val="DefaultParagraphFont"/>
    <w:uiPriority w:val="99"/>
    <w:unhideWhenUsed/>
    <w:rsid w:val="008216C8"/>
    <w:rPr>
      <w:i w:val="0"/>
      <w:iCs w:val="0"/>
      <w:color w:val="388222"/>
    </w:rPr>
  </w:style>
  <w:style w:type="character" w:styleId="Strong">
    <w:name w:val="Strong"/>
    <w:basedOn w:val="DefaultParagraphFont"/>
    <w:uiPriority w:val="22"/>
    <w:qFormat/>
    <w:rsid w:val="008216C8"/>
    <w:rPr>
      <w:b/>
      <w:bCs/>
    </w:rPr>
  </w:style>
  <w:style w:type="table" w:styleId="TableGrid">
    <w:name w:val="Table Grid"/>
    <w:basedOn w:val="TableNormal"/>
    <w:rsid w:val="00821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8216C8"/>
    <w:rPr>
      <w:color w:val="800080"/>
      <w:u w:val="single"/>
    </w:rPr>
  </w:style>
  <w:style w:type="character" w:customStyle="1" w:styleId="FooterChar">
    <w:name w:val="Footer Char"/>
    <w:basedOn w:val="DefaultParagraphFont"/>
    <w:link w:val="Footer"/>
    <w:uiPriority w:val="99"/>
    <w:rsid w:val="00F1173A"/>
    <w:rPr>
      <w:rFonts w:ascii="Arial" w:hAnsi="Arial"/>
      <w:sz w:val="22"/>
      <w:szCs w:val="24"/>
    </w:rPr>
  </w:style>
  <w:style w:type="paragraph" w:styleId="Revision">
    <w:name w:val="Revision"/>
    <w:hidden/>
    <w:uiPriority w:val="99"/>
    <w:semiHidden/>
    <w:rsid w:val="007372C1"/>
    <w:rPr>
      <w:sz w:val="24"/>
      <w:szCs w:val="24"/>
    </w:rPr>
  </w:style>
  <w:style w:type="character" w:styleId="UnresolvedMention">
    <w:name w:val="Unresolved Mention"/>
    <w:basedOn w:val="DefaultParagraphFont"/>
    <w:uiPriority w:val="99"/>
    <w:semiHidden/>
    <w:unhideWhenUsed/>
    <w:rsid w:val="00A079B3"/>
    <w:rPr>
      <w:color w:val="605E5C"/>
      <w:shd w:val="clear" w:color="auto" w:fill="E1DFDD"/>
    </w:rPr>
  </w:style>
  <w:style w:type="character" w:styleId="Mention">
    <w:name w:val="Mention"/>
    <w:basedOn w:val="DefaultParagraphFont"/>
    <w:uiPriority w:val="99"/>
    <w:unhideWhenUsed/>
    <w:rsid w:val="0014056F"/>
    <w:rPr>
      <w:color w:val="2B579A"/>
      <w:shd w:val="clear" w:color="auto" w:fill="E1DFDD"/>
    </w:rPr>
  </w:style>
  <w:style w:type="paragraph" w:customStyle="1" w:styleId="attachmenttitle">
    <w:name w:val="attachment title"/>
    <w:next w:val="BodyText"/>
    <w:qFormat/>
    <w:rsid w:val="003A3DBA"/>
    <w:pPr>
      <w:keepNext/>
      <w:keepLines/>
      <w:widowControl w:val="0"/>
      <w:spacing w:after="220"/>
      <w:jc w:val="center"/>
      <w:outlineLvl w:val="0"/>
    </w:pPr>
    <w:rPr>
      <w:rFonts w:ascii="Arial" w:hAnsi="Arial" w:cs="Arial"/>
      <w:sz w:val="22"/>
      <w:szCs w:val="22"/>
    </w:rPr>
  </w:style>
  <w:style w:type="paragraph" w:styleId="BodyText">
    <w:name w:val="Body Text"/>
    <w:link w:val="BodyTextChar"/>
    <w:rsid w:val="003A3DBA"/>
    <w:pPr>
      <w:spacing w:after="220"/>
    </w:pPr>
    <w:rPr>
      <w:rFonts w:ascii="Arial" w:eastAsiaTheme="minorHAnsi" w:hAnsi="Arial" w:cs="Arial"/>
      <w:sz w:val="22"/>
      <w:szCs w:val="22"/>
    </w:rPr>
  </w:style>
  <w:style w:type="character" w:customStyle="1" w:styleId="BodyTextChar">
    <w:name w:val="Body Text Char"/>
    <w:basedOn w:val="DefaultParagraphFont"/>
    <w:link w:val="BodyText"/>
    <w:rsid w:val="003A3DBA"/>
    <w:rPr>
      <w:rFonts w:ascii="Arial" w:eastAsiaTheme="minorHAnsi" w:hAnsi="Arial" w:cs="Arial"/>
      <w:sz w:val="22"/>
      <w:szCs w:val="22"/>
    </w:rPr>
  </w:style>
  <w:style w:type="paragraph" w:customStyle="1" w:styleId="BodyText-table">
    <w:name w:val="Body Text - table"/>
    <w:qFormat/>
    <w:rsid w:val="003A3DBA"/>
    <w:rPr>
      <w:rFonts w:ascii="Arial" w:eastAsiaTheme="minorHAnsi" w:hAnsi="Arial" w:cstheme="minorBidi"/>
      <w:sz w:val="22"/>
      <w:szCs w:val="22"/>
    </w:rPr>
  </w:style>
  <w:style w:type="paragraph" w:styleId="BodyText2">
    <w:name w:val="Body Text 2"/>
    <w:basedOn w:val="Normal"/>
    <w:link w:val="BodyText2Char"/>
    <w:rsid w:val="003A3DBA"/>
    <w:pPr>
      <w:widowControl/>
      <w:spacing w:after="220"/>
      <w:ind w:left="360"/>
    </w:pPr>
  </w:style>
  <w:style w:type="character" w:customStyle="1" w:styleId="BodyText2Char">
    <w:name w:val="Body Text 2 Char"/>
    <w:basedOn w:val="DefaultParagraphFont"/>
    <w:link w:val="BodyText2"/>
    <w:rsid w:val="003A3DBA"/>
    <w:rPr>
      <w:rFonts w:ascii="Arial" w:hAnsi="Arial" w:cs="Arial"/>
      <w:sz w:val="22"/>
      <w:szCs w:val="22"/>
    </w:rPr>
  </w:style>
  <w:style w:type="paragraph" w:customStyle="1" w:styleId="EffectiveDate">
    <w:name w:val="Effective Date"/>
    <w:next w:val="BodyText"/>
    <w:qFormat/>
    <w:rsid w:val="003A3DBA"/>
    <w:pPr>
      <w:spacing w:before="220" w:after="440"/>
      <w:jc w:val="center"/>
    </w:pPr>
    <w:rPr>
      <w:rFonts w:ascii="Arial" w:hAnsi="Arial" w:cs="Arial"/>
      <w:sz w:val="22"/>
      <w:szCs w:val="22"/>
    </w:rPr>
  </w:style>
  <w:style w:type="character" w:customStyle="1" w:styleId="Heading1Char">
    <w:name w:val="Heading 1 Char"/>
    <w:basedOn w:val="DefaultParagraphFont"/>
    <w:link w:val="Heading1"/>
    <w:rsid w:val="003A3DBA"/>
    <w:rPr>
      <w:rFonts w:ascii="Arial" w:eastAsiaTheme="majorEastAsia" w:hAnsi="Arial" w:cstheme="majorBidi"/>
      <w:caps/>
      <w:sz w:val="22"/>
      <w:szCs w:val="22"/>
    </w:rPr>
  </w:style>
  <w:style w:type="character" w:customStyle="1" w:styleId="Heading2Char">
    <w:name w:val="Heading 2 Char"/>
    <w:basedOn w:val="DefaultParagraphFont"/>
    <w:link w:val="Heading2"/>
    <w:rsid w:val="003A3DBA"/>
    <w:rPr>
      <w:rFonts w:ascii="Arial" w:eastAsiaTheme="majorEastAsia" w:hAnsi="Arial" w:cstheme="majorBidi"/>
      <w:sz w:val="22"/>
      <w:szCs w:val="26"/>
    </w:rPr>
  </w:style>
  <w:style w:type="character" w:customStyle="1" w:styleId="Heading3Char">
    <w:name w:val="Heading 3 Char"/>
    <w:basedOn w:val="DefaultParagraphFont"/>
    <w:link w:val="Heading3"/>
    <w:rsid w:val="003A3DBA"/>
    <w:rPr>
      <w:rFonts w:ascii="Arial" w:eastAsiaTheme="minorHAnsi" w:hAnsi="Arial" w:cs="Arial"/>
      <w:sz w:val="22"/>
      <w:szCs w:val="22"/>
    </w:rPr>
  </w:style>
  <w:style w:type="table" w:customStyle="1" w:styleId="IM">
    <w:name w:val="IM"/>
    <w:basedOn w:val="TableNormal"/>
    <w:uiPriority w:val="99"/>
    <w:rsid w:val="00067898"/>
    <w:rPr>
      <w:rFonts w:ascii="Arial" w:eastAsiaTheme="minorHAnsi" w:hAnsi="Arial"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rsid w:val="003A3DBA"/>
    <w:pPr>
      <w:widowControl w:val="0"/>
      <w:pBdr>
        <w:top w:val="single" w:sz="8" w:space="3" w:color="auto"/>
        <w:bottom w:val="single" w:sz="8" w:space="3" w:color="auto"/>
      </w:pBdr>
      <w:spacing w:after="220"/>
      <w:jc w:val="center"/>
    </w:pPr>
    <w:rPr>
      <w:rFonts w:ascii="Arial" w:eastAsiaTheme="minorHAnsi" w:hAnsi="Arial" w:cs="Arial"/>
      <w:iCs/>
      <w:caps/>
      <w:sz w:val="22"/>
      <w:szCs w:val="22"/>
    </w:rPr>
  </w:style>
  <w:style w:type="paragraph" w:customStyle="1" w:styleId="JOURNALHeading2">
    <w:name w:val="JOURNAL Heading 2"/>
    <w:basedOn w:val="BodyText"/>
    <w:qFormat/>
    <w:rsid w:val="003A3DBA"/>
    <w:pPr>
      <w:keepNext/>
      <w:spacing w:before="440"/>
      <w:ind w:left="2520" w:hanging="2520"/>
    </w:pPr>
    <w:rPr>
      <w:bCs/>
    </w:rPr>
  </w:style>
  <w:style w:type="paragraph" w:customStyle="1" w:styleId="JournalTOPIC">
    <w:name w:val="Journal TOPIC"/>
    <w:basedOn w:val="Normal"/>
    <w:qFormat/>
    <w:rsid w:val="003A3DBA"/>
    <w:pPr>
      <w:keepNext/>
      <w:keepLines/>
      <w:pageBreakBefore/>
      <w:spacing w:after="220"/>
      <w:jc w:val="center"/>
      <w:outlineLvl w:val="1"/>
    </w:pPr>
  </w:style>
  <w:style w:type="paragraph" w:styleId="ListBullet2">
    <w:name w:val="List Bullet 2"/>
    <w:unhideWhenUsed/>
    <w:rsid w:val="0077142B"/>
    <w:pPr>
      <w:spacing w:after="220"/>
    </w:pPr>
    <w:rPr>
      <w:rFonts w:ascii="Arial" w:eastAsiaTheme="minorHAnsi" w:hAnsi="Arial" w:cs="Arial"/>
      <w:sz w:val="22"/>
      <w:szCs w:val="22"/>
    </w:rPr>
  </w:style>
  <w:style w:type="paragraph" w:styleId="ListBullet3">
    <w:name w:val="List Bullet 3"/>
    <w:basedOn w:val="Normal"/>
    <w:uiPriority w:val="99"/>
    <w:unhideWhenUsed/>
    <w:rsid w:val="003A3DBA"/>
    <w:pPr>
      <w:widowControl/>
      <w:numPr>
        <w:numId w:val="8"/>
      </w:numPr>
      <w:spacing w:after="220"/>
    </w:pPr>
  </w:style>
  <w:style w:type="paragraph" w:customStyle="1" w:styleId="NRCINSPECTIONMANUAL">
    <w:name w:val="NRC INSPECTION MANUAL"/>
    <w:next w:val="BodyText"/>
    <w:link w:val="NRCINSPECTIONMANUALChar"/>
    <w:qFormat/>
    <w:rsid w:val="003A3DBA"/>
    <w:pPr>
      <w:tabs>
        <w:tab w:val="center" w:pos="4680"/>
        <w:tab w:val="right" w:pos="9360"/>
      </w:tabs>
      <w:spacing w:after="220"/>
    </w:pPr>
    <w:rPr>
      <w:rFonts w:ascii="Arial" w:eastAsiaTheme="minorHAnsi" w:hAnsi="Arial" w:cs="Arial"/>
      <w:szCs w:val="22"/>
    </w:rPr>
  </w:style>
  <w:style w:type="character" w:customStyle="1" w:styleId="NRCINSPECTIONMANUALChar">
    <w:name w:val="NRC INSPECTION MANUAL Char"/>
    <w:basedOn w:val="DefaultParagraphFont"/>
    <w:link w:val="NRCINSPECTIONMANUAL"/>
    <w:rsid w:val="003A3DBA"/>
    <w:rPr>
      <w:rFonts w:ascii="Arial" w:eastAsiaTheme="minorHAnsi" w:hAnsi="Arial" w:cs="Arial"/>
      <w:szCs w:val="22"/>
    </w:rPr>
  </w:style>
  <w:style w:type="paragraph" w:customStyle="1" w:styleId="SectionTitlePage">
    <w:name w:val="Section Title Page"/>
    <w:basedOn w:val="BodyText"/>
    <w:rsid w:val="00F1615C"/>
    <w:pPr>
      <w:spacing w:before="220"/>
      <w:jc w:val="center"/>
      <w:outlineLvl w:val="0"/>
    </w:pPr>
    <w:rPr>
      <w:rFonts w:eastAsia="Times New Roman" w:cs="Times New Roman"/>
      <w:szCs w:val="20"/>
    </w:rPr>
  </w:style>
  <w:style w:type="paragraph" w:customStyle="1" w:styleId="Signatureline">
    <w:name w:val="Signature line"/>
    <w:basedOn w:val="BodyText"/>
    <w:qFormat/>
    <w:rsid w:val="003A3DBA"/>
    <w:pPr>
      <w:keepLines/>
      <w:widowControl w:val="0"/>
      <w:spacing w:before="440"/>
    </w:pPr>
  </w:style>
  <w:style w:type="paragraph" w:styleId="Title">
    <w:name w:val="Title"/>
    <w:next w:val="BodyText"/>
    <w:link w:val="TitleChar"/>
    <w:qFormat/>
    <w:rsid w:val="00F1173A"/>
    <w:pPr>
      <w:spacing w:before="220" w:after="220"/>
      <w:jc w:val="center"/>
    </w:pPr>
    <w:rPr>
      <w:rFonts w:ascii="Arial" w:hAnsi="Arial" w:cs="Arial"/>
      <w:sz w:val="22"/>
      <w:szCs w:val="22"/>
    </w:rPr>
  </w:style>
  <w:style w:type="character" w:customStyle="1" w:styleId="TitleChar">
    <w:name w:val="Title Char"/>
    <w:basedOn w:val="DefaultParagraphFont"/>
    <w:link w:val="Title"/>
    <w:rsid w:val="00F1173A"/>
    <w:rPr>
      <w:rFonts w:ascii="Arial" w:hAnsi="Arial" w:cs="Arial"/>
      <w:sz w:val="22"/>
      <w:szCs w:val="22"/>
    </w:rPr>
  </w:style>
  <w:style w:type="paragraph" w:styleId="TOCHeading">
    <w:name w:val="TOC Heading"/>
    <w:basedOn w:val="Heading1"/>
    <w:next w:val="Normal"/>
    <w:uiPriority w:val="39"/>
    <w:unhideWhenUsed/>
    <w:qFormat/>
    <w:rsid w:val="00660E42"/>
    <w:pPr>
      <w:spacing w:before="0"/>
      <w:jc w:val="center"/>
      <w:outlineLvl w:val="9"/>
    </w:pPr>
    <w:rPr>
      <w:szCs w:val="32"/>
    </w:rPr>
  </w:style>
  <w:style w:type="paragraph" w:customStyle="1" w:styleId="BodyTextbox">
    <w:name w:val="Body Text box"/>
    <w:basedOn w:val="BodyText"/>
    <w:qFormat/>
    <w:rsid w:val="00F1173A"/>
    <w:pPr>
      <w:pBdr>
        <w:top w:val="single" w:sz="4" w:space="6" w:color="auto"/>
        <w:left w:val="single" w:sz="4" w:space="4" w:color="auto"/>
        <w:bottom w:val="single" w:sz="4" w:space="6" w:color="auto"/>
        <w:right w:val="single" w:sz="4" w:space="4" w:color="auto"/>
      </w:pBdr>
      <w:ind w:left="720" w:right="720"/>
      <w:jc w:val="center"/>
    </w:pPr>
  </w:style>
  <w:style w:type="paragraph" w:styleId="TOC3">
    <w:name w:val="toc 3"/>
    <w:basedOn w:val="Normal"/>
    <w:next w:val="Normal"/>
    <w:autoRedefine/>
    <w:uiPriority w:val="39"/>
    <w:unhideWhenUsed/>
    <w:rsid w:val="005C79D8"/>
    <w:pPr>
      <w:spacing w:after="100"/>
      <w:ind w:left="440"/>
    </w:pPr>
  </w:style>
  <w:style w:type="paragraph" w:customStyle="1" w:styleId="StyleBodyTextAfter0pt">
    <w:name w:val="Style Body Text + After:  0 pt"/>
    <w:basedOn w:val="BodyText"/>
    <w:rsid w:val="00EF0089"/>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7252728">
      <w:bodyDiv w:val="1"/>
      <w:marLeft w:val="0"/>
      <w:marRight w:val="0"/>
      <w:marTop w:val="56"/>
      <w:marBottom w:val="0"/>
      <w:divBdr>
        <w:top w:val="none" w:sz="0" w:space="0" w:color="auto"/>
        <w:left w:val="none" w:sz="0" w:space="0" w:color="auto"/>
        <w:bottom w:val="none" w:sz="0" w:space="0" w:color="auto"/>
        <w:right w:val="none" w:sz="0" w:space="0" w:color="auto"/>
      </w:divBdr>
      <w:divsChild>
        <w:div w:id="407196225">
          <w:marLeft w:val="0"/>
          <w:marRight w:val="0"/>
          <w:marTop w:val="0"/>
          <w:marBottom w:val="0"/>
          <w:divBdr>
            <w:top w:val="single" w:sz="8" w:space="1" w:color="000000"/>
            <w:left w:val="single" w:sz="8" w:space="1" w:color="000000"/>
            <w:bottom w:val="single" w:sz="8" w:space="1" w:color="000000"/>
            <w:right w:val="single" w:sz="8" w:space="1" w:color="000000"/>
          </w:divBdr>
          <w:divsChild>
            <w:div w:id="68818759">
              <w:marLeft w:val="0"/>
              <w:marRight w:val="0"/>
              <w:marTop w:val="0"/>
              <w:marBottom w:val="0"/>
              <w:divBdr>
                <w:top w:val="none" w:sz="0" w:space="0" w:color="auto"/>
                <w:left w:val="none" w:sz="0" w:space="0" w:color="auto"/>
                <w:bottom w:val="none" w:sz="0" w:space="0" w:color="auto"/>
                <w:right w:val="none" w:sz="0" w:space="0" w:color="auto"/>
              </w:divBdr>
              <w:divsChild>
                <w:div w:id="213112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rc.gov/about-nrc.html" TargetMode="External"/><Relationship Id="rId18" Type="http://schemas.openxmlformats.org/officeDocument/2006/relationships/hyperlink" Target="https://www.nrc.gov/about-nrc/regulatory/enforcement.html" TargetMode="External"/><Relationship Id="rId26" Type="http://schemas.openxmlformats.org/officeDocument/2006/relationships/hyperlink" Target="https://usnrc.sharepoint.com/teams/NRC-Differing-Professional-Opinions"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rc.gov/public-involve/open/plain-writing.html" TargetMode="External"/><Relationship Id="rId34"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usnrc.sharepoint.com/teams/NRC-Forms-Library/SitePages/Home.aspx" TargetMode="External"/><Relationship Id="rId25" Type="http://schemas.openxmlformats.org/officeDocument/2006/relationships/hyperlink" Target="https://usnrc.sharepoint.com/teams/NRC-Non-Concurrence-Process" TargetMode="External"/><Relationship Id="rId33" Type="http://schemas.openxmlformats.org/officeDocument/2006/relationships/image" Target="media/image2.jpeg"/><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intranet.nrc.gov/oe/allegation-manual" TargetMode="External"/><Relationship Id="rId20" Type="http://schemas.openxmlformats.org/officeDocument/2006/relationships/hyperlink" Target="https://www.nrc.gov/about-nrc/regulatory/enforcement/petition.html" TargetMode="External"/><Relationship Id="rId29" Type="http://schemas.openxmlformats.org/officeDocument/2006/relationships/hyperlink" Target="https://papaya.nrc.gov/safetyculture/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internal.nrc.gov/NRC/PLAIN/index.html" TargetMode="External"/><Relationship Id="rId32" Type="http://schemas.openxmlformats.org/officeDocument/2006/relationships/image" Target="media/image1.png"/><Relationship Id="rId37" Type="http://schemas.openxmlformats.org/officeDocument/2006/relationships/hyperlink" Target="https://nuclepedia.usalearning.gov/index.php/Counterfeit,_Fraudulent,_and_Suspect_Items"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oge.gov" TargetMode="External"/><Relationship Id="rId23" Type="http://schemas.openxmlformats.org/officeDocument/2006/relationships/hyperlink" Target="https://www.nrc.gov/about-nrc/regulatory.html" TargetMode="External"/><Relationship Id="rId28" Type="http://schemas.openxmlformats.org/officeDocument/2006/relationships/hyperlink" Target="http://www.nrc.gov/about-nrc/regulatory/enforcement/safety-culture.html" TargetMode="External"/><Relationship Id="rId36" Type="http://schemas.openxmlformats.org/officeDocument/2006/relationships/hyperlink" Target="https://www.nrc.gov/about-nrc/cfsi/guidance.html" TargetMode="External"/><Relationship Id="rId10" Type="http://schemas.openxmlformats.org/officeDocument/2006/relationships/endnotes" Target="endnotes.xml"/><Relationship Id="rId19" Type="http://schemas.openxmlformats.org/officeDocument/2006/relationships/hyperlink" Target="https://www.nrc.gov/about-nrc/organization/oifuncdesc.html" TargetMode="External"/><Relationship Id="rId31" Type="http://schemas.openxmlformats.org/officeDocument/2006/relationships/hyperlink" Target="https://www.nrc.gov/about-nrc/safety-culture/sc-outreach-edu-material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ntranet.nrc.gov/ogc/nrc-ethics" TargetMode="External"/><Relationship Id="rId22" Type="http://schemas.openxmlformats.org/officeDocument/2006/relationships/hyperlink" Target="https://www.nrc.gov/public-involve.html" TargetMode="External"/><Relationship Id="rId27" Type="http://schemas.openxmlformats.org/officeDocument/2006/relationships/hyperlink" Target="https://intranet.nrc.gov/oe" TargetMode="External"/><Relationship Id="rId30" Type="http://schemas.openxmlformats.org/officeDocument/2006/relationships/hyperlink" Target="https://www.nrc.gov/about-nrc/safety-culture/sc-outreach-edu-materials.html" TargetMode="External"/><Relationship Id="rId35" Type="http://schemas.openxmlformats.org/officeDocument/2006/relationships/image" Target="media/image20.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MC%20124x%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48D297133BB2448B5E640CF874CA5CF" ma:contentTypeVersion="0" ma:contentTypeDescription="Create a new document." ma:contentTypeScope="" ma:versionID="bec8b01416d38ef3da864c21ae57a9c7">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9FB273-A7FF-4AE2-AABE-2816ACF3C578}">
  <ds:schemaRefs>
    <ds:schemaRef ds:uri="http://schemas.openxmlformats.org/officeDocument/2006/bibliography"/>
  </ds:schemaRefs>
</ds:datastoreItem>
</file>

<file path=customXml/itemProps2.xml><?xml version="1.0" encoding="utf-8"?>
<ds:datastoreItem xmlns:ds="http://schemas.openxmlformats.org/officeDocument/2006/customXml" ds:itemID="{5DB5CA15-B8D5-48D5-8106-DA1575A856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5DB422-F7A4-497F-B35D-391304312BB5}">
  <ds:schemaRefs>
    <ds:schemaRef ds:uri="http://schemas.microsoft.com/sharepoint/v3/contenttype/forms"/>
  </ds:schemaRefs>
</ds:datastoreItem>
</file>

<file path=customXml/itemProps4.xml><?xml version="1.0" encoding="utf-8"?>
<ds:datastoreItem xmlns:ds="http://schemas.openxmlformats.org/officeDocument/2006/customXml" ds:itemID="{3399C0EA-8CA3-466A-BB6B-1EB34334271D}"/>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IMC 124x Template</Template>
  <TotalTime>1</TotalTime>
  <Pages>4</Pages>
  <Words>21372</Words>
  <Characters>121827</Characters>
  <Application>Microsoft Office Word</Application>
  <DocSecurity>2</DocSecurity>
  <Lines>1015</Lines>
  <Paragraphs>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2024-10-16T14:45:00Z</dcterms:created>
  <dcterms:modified xsi:type="dcterms:W3CDTF">2024-10-16T14:46:00Z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0x010100348D297133BB2448B5E640CF874CA5CF</vt:lpwstr>
  </property>
</Properties>
</file>